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1EC2" w:rsidRDefault="00A21EC2" w:rsidP="00CF7392">
      <w:pPr>
        <w:jc w:val="center"/>
        <w:rPr>
          <w:rFonts w:ascii="Arial" w:hAnsi="Arial" w:cs="Arial"/>
          <w:b/>
          <w:sz w:val="36"/>
          <w:szCs w:val="36"/>
        </w:rPr>
      </w:pPr>
    </w:p>
    <w:p w:rsidR="00D54586" w:rsidRDefault="00D54586" w:rsidP="00CF7392">
      <w:pPr>
        <w:jc w:val="center"/>
        <w:rPr>
          <w:rFonts w:ascii="Arial" w:hAnsi="Arial" w:cs="Arial"/>
          <w:b/>
          <w:sz w:val="36"/>
          <w:szCs w:val="36"/>
        </w:rPr>
      </w:pPr>
    </w:p>
    <w:p w:rsidR="00D54586" w:rsidRDefault="00D54586" w:rsidP="00CF7392">
      <w:pPr>
        <w:jc w:val="center"/>
        <w:rPr>
          <w:rFonts w:ascii="Arial" w:hAnsi="Arial" w:cs="Arial"/>
          <w:b/>
          <w:sz w:val="36"/>
          <w:szCs w:val="36"/>
        </w:rPr>
      </w:pPr>
    </w:p>
    <w:p w:rsidR="00CF7392" w:rsidRPr="00CF7392" w:rsidRDefault="00CF7392" w:rsidP="001928A5">
      <w:pPr>
        <w:spacing w:before="100" w:beforeAutospacing="1"/>
        <w:jc w:val="center"/>
        <w:rPr>
          <w:rFonts w:ascii="Arial" w:hAnsi="Arial" w:cs="Arial"/>
          <w:b/>
          <w:sz w:val="32"/>
          <w:szCs w:val="32"/>
        </w:rPr>
      </w:pPr>
      <w:r w:rsidRPr="00CF7392">
        <w:rPr>
          <w:rFonts w:ascii="Arial" w:hAnsi="Arial" w:cs="Arial"/>
          <w:b/>
          <w:sz w:val="36"/>
          <w:szCs w:val="36"/>
        </w:rPr>
        <w:t>Department of Veterans Aff</w:t>
      </w:r>
      <w:r w:rsidRPr="00CF7392">
        <w:rPr>
          <w:rFonts w:ascii="Arial" w:hAnsi="Arial" w:cs="Arial"/>
          <w:b/>
          <w:sz w:val="32"/>
          <w:szCs w:val="32"/>
        </w:rPr>
        <w:t>airs</w:t>
      </w:r>
    </w:p>
    <w:p w:rsidR="00494B5D" w:rsidRDefault="00494B5D" w:rsidP="001928A5">
      <w:pPr>
        <w:spacing w:before="100" w:beforeAutospacing="1"/>
        <w:jc w:val="center"/>
        <w:outlineLvl w:val="0"/>
        <w:rPr>
          <w:rFonts w:ascii="Arial" w:hAnsi="Arial" w:cs="Arial"/>
          <w:b/>
          <w:sz w:val="36"/>
          <w:szCs w:val="36"/>
        </w:rPr>
      </w:pPr>
      <w:bookmarkStart w:id="0" w:name="_Toc519259601"/>
      <w:r>
        <w:rPr>
          <w:rFonts w:ascii="Arial" w:hAnsi="Arial" w:cs="Arial"/>
          <w:b/>
          <w:sz w:val="36"/>
          <w:szCs w:val="36"/>
        </w:rPr>
        <w:t>Mental Health</w:t>
      </w:r>
      <w:r w:rsidR="00ED301F">
        <w:rPr>
          <w:rFonts w:ascii="Arial" w:hAnsi="Arial" w:cs="Arial"/>
          <w:b/>
          <w:sz w:val="36"/>
          <w:szCs w:val="36"/>
        </w:rPr>
        <w:t xml:space="preserve"> (MHLTH)</w:t>
      </w:r>
      <w:bookmarkEnd w:id="0"/>
    </w:p>
    <w:p w:rsidR="00A0630A" w:rsidRPr="00A0630A" w:rsidRDefault="00E92328" w:rsidP="001928A5">
      <w:pPr>
        <w:spacing w:before="100" w:beforeAutospacing="1"/>
        <w:jc w:val="center"/>
        <w:outlineLvl w:val="0"/>
        <w:rPr>
          <w:rFonts w:ascii="Arial" w:hAnsi="Arial" w:cs="Arial"/>
          <w:b/>
          <w:sz w:val="36"/>
          <w:szCs w:val="36"/>
        </w:rPr>
      </w:pPr>
      <w:bookmarkStart w:id="1" w:name="_Toc519259602"/>
      <w:r>
        <w:rPr>
          <w:rFonts w:ascii="Arial" w:hAnsi="Arial" w:cs="Arial"/>
          <w:b/>
          <w:sz w:val="36"/>
          <w:szCs w:val="36"/>
        </w:rPr>
        <w:t xml:space="preserve">Clozapine </w:t>
      </w:r>
      <w:r w:rsidR="004146EA">
        <w:rPr>
          <w:rFonts w:ascii="Arial" w:hAnsi="Arial" w:cs="Arial"/>
          <w:b/>
          <w:sz w:val="36"/>
          <w:szCs w:val="36"/>
        </w:rPr>
        <w:t>Modernization</w:t>
      </w:r>
      <w:bookmarkEnd w:id="1"/>
    </w:p>
    <w:p w:rsidR="00CF7392" w:rsidRPr="00CF7392" w:rsidRDefault="001B0A50" w:rsidP="001928A5">
      <w:pPr>
        <w:spacing w:before="100" w:beforeAutospacing="1"/>
        <w:jc w:val="center"/>
        <w:rPr>
          <w:rFonts w:ascii="Arial" w:hAnsi="Arial" w:cs="Arial"/>
          <w:b/>
          <w:sz w:val="28"/>
          <w:szCs w:val="28"/>
        </w:rPr>
      </w:pPr>
      <w:r>
        <w:rPr>
          <w:rFonts w:ascii="Arial" w:hAnsi="Arial" w:cs="Arial"/>
          <w:b/>
          <w:sz w:val="28"/>
          <w:szCs w:val="28"/>
        </w:rPr>
        <w:t xml:space="preserve">Product </w:t>
      </w:r>
      <w:r w:rsidR="00707A42">
        <w:rPr>
          <w:rFonts w:ascii="Arial" w:hAnsi="Arial" w:cs="Arial"/>
          <w:b/>
          <w:sz w:val="28"/>
          <w:szCs w:val="28"/>
        </w:rPr>
        <w:t>(</w:t>
      </w:r>
      <w:r>
        <w:rPr>
          <w:rFonts w:ascii="Arial" w:hAnsi="Arial" w:cs="Arial"/>
          <w:b/>
          <w:sz w:val="28"/>
          <w:szCs w:val="28"/>
        </w:rPr>
        <w:t>System</w:t>
      </w:r>
      <w:r w:rsidR="00707A42">
        <w:rPr>
          <w:rFonts w:ascii="Arial" w:hAnsi="Arial" w:cs="Arial"/>
          <w:b/>
          <w:sz w:val="28"/>
          <w:szCs w:val="28"/>
        </w:rPr>
        <w:t>)</w:t>
      </w:r>
      <w:r w:rsidR="00120F43">
        <w:rPr>
          <w:rFonts w:ascii="Arial" w:hAnsi="Arial" w:cs="Arial"/>
          <w:b/>
          <w:sz w:val="28"/>
          <w:szCs w:val="28"/>
        </w:rPr>
        <w:t xml:space="preserve"> </w:t>
      </w:r>
      <w:r w:rsidR="00CF7392" w:rsidRPr="00CF7392">
        <w:rPr>
          <w:rFonts w:ascii="Arial" w:hAnsi="Arial" w:cs="Arial"/>
          <w:b/>
          <w:sz w:val="28"/>
          <w:szCs w:val="28"/>
        </w:rPr>
        <w:t>Configuration</w:t>
      </w:r>
      <w:r w:rsidR="0057199C">
        <w:rPr>
          <w:rFonts w:ascii="Arial" w:hAnsi="Arial" w:cs="Arial"/>
          <w:b/>
          <w:sz w:val="28"/>
          <w:szCs w:val="28"/>
        </w:rPr>
        <w:t xml:space="preserve"> </w:t>
      </w:r>
      <w:r w:rsidR="00CF7392" w:rsidRPr="00CF7392">
        <w:rPr>
          <w:rFonts w:ascii="Arial" w:hAnsi="Arial" w:cs="Arial"/>
          <w:b/>
          <w:sz w:val="28"/>
          <w:szCs w:val="28"/>
        </w:rPr>
        <w:t>Management Plan</w:t>
      </w:r>
    </w:p>
    <w:p w:rsidR="005550A3" w:rsidRDefault="005550A3" w:rsidP="00CF7392">
      <w:pPr>
        <w:jc w:val="center"/>
        <w:rPr>
          <w:rFonts w:ascii="Arial" w:hAnsi="Arial" w:cs="Arial"/>
          <w:b/>
          <w:sz w:val="28"/>
          <w:szCs w:val="28"/>
        </w:rPr>
      </w:pPr>
    </w:p>
    <w:p w:rsidR="005550A3" w:rsidRDefault="005550A3" w:rsidP="00CF7392">
      <w:pPr>
        <w:jc w:val="center"/>
        <w:rPr>
          <w:rFonts w:ascii="Arial" w:hAnsi="Arial" w:cs="Arial"/>
          <w:b/>
          <w:sz w:val="28"/>
          <w:szCs w:val="28"/>
        </w:rPr>
      </w:pPr>
    </w:p>
    <w:p w:rsidR="00CF7392" w:rsidRPr="00CF7392" w:rsidRDefault="00D82C33" w:rsidP="00CF7392">
      <w:pPr>
        <w:jc w:val="center"/>
        <w:rPr>
          <w:sz w:val="24"/>
        </w:rPr>
      </w:pPr>
      <w:r>
        <w:rPr>
          <w:noProof/>
          <w:sz w:val="24"/>
        </w:rPr>
        <w:drawing>
          <wp:inline distT="0" distB="0" distL="0" distR="0" wp14:anchorId="4AD35A80" wp14:editId="4AD35A81">
            <wp:extent cx="2088515" cy="2088515"/>
            <wp:effectExtent l="0" t="0" r="6985" b="6985"/>
            <wp:docPr id="1" name="Picture 1" descr="Description: 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8515" cy="2088515"/>
                    </a:xfrm>
                    <a:prstGeom prst="rect">
                      <a:avLst/>
                    </a:prstGeom>
                    <a:noFill/>
                    <a:ln>
                      <a:noFill/>
                    </a:ln>
                  </pic:spPr>
                </pic:pic>
              </a:graphicData>
            </a:graphic>
          </wp:inline>
        </w:drawing>
      </w:r>
    </w:p>
    <w:p w:rsidR="00CF7392" w:rsidRPr="00CF7392" w:rsidRDefault="00CF7392" w:rsidP="00CF7392">
      <w:pPr>
        <w:spacing w:before="240" w:after="120"/>
        <w:jc w:val="center"/>
        <w:outlineLvl w:val="0"/>
        <w:rPr>
          <w:rFonts w:ascii="Arial" w:hAnsi="Arial" w:cs="Arial"/>
          <w:b/>
          <w:bCs/>
          <w:kern w:val="28"/>
          <w:sz w:val="32"/>
          <w:szCs w:val="32"/>
        </w:rPr>
      </w:pPr>
    </w:p>
    <w:p w:rsidR="005641E1" w:rsidRDefault="005641E1" w:rsidP="005641E1">
      <w:pPr>
        <w:pStyle w:val="Title2"/>
      </w:pPr>
      <w:r>
        <w:t>Department of Veterans Affairs</w:t>
      </w:r>
    </w:p>
    <w:p w:rsidR="005641E1" w:rsidRDefault="005641E1" w:rsidP="005641E1">
      <w:pPr>
        <w:pStyle w:val="Title2"/>
      </w:pPr>
      <w:r>
        <w:t>Office of Information and Technology (OIT)</w:t>
      </w:r>
    </w:p>
    <w:p w:rsidR="005641E1" w:rsidRPr="005641E1" w:rsidRDefault="005641E1" w:rsidP="005641E1">
      <w:pPr>
        <w:jc w:val="center"/>
        <w:rPr>
          <w:rFonts w:ascii="Arial" w:hAnsi="Arial" w:cs="Arial"/>
          <w:b/>
          <w:bCs/>
          <w:sz w:val="28"/>
          <w:szCs w:val="32"/>
        </w:rPr>
      </w:pPr>
      <w:r w:rsidRPr="005641E1">
        <w:rPr>
          <w:rFonts w:ascii="Arial" w:hAnsi="Arial" w:cs="Arial"/>
          <w:b/>
          <w:bCs/>
          <w:sz w:val="28"/>
          <w:szCs w:val="32"/>
        </w:rPr>
        <w:t xml:space="preserve">EPMO Configuration Management Team </w:t>
      </w:r>
    </w:p>
    <w:p w:rsidR="005641E1" w:rsidRDefault="005641E1" w:rsidP="005641E1">
      <w:pPr>
        <w:jc w:val="center"/>
        <w:rPr>
          <w:rFonts w:ascii="Arial" w:hAnsi="Arial" w:cs="Arial"/>
          <w:b/>
          <w:sz w:val="28"/>
          <w:szCs w:val="28"/>
        </w:rPr>
      </w:pPr>
    </w:p>
    <w:p w:rsidR="00CF7392" w:rsidRPr="00CF7392" w:rsidRDefault="00024DB4" w:rsidP="005641E1">
      <w:pPr>
        <w:jc w:val="center"/>
        <w:rPr>
          <w:rFonts w:ascii="Arial" w:hAnsi="Arial" w:cs="Arial"/>
          <w:b/>
          <w:sz w:val="28"/>
          <w:szCs w:val="28"/>
        </w:rPr>
      </w:pPr>
      <w:r>
        <w:rPr>
          <w:rFonts w:ascii="Arial" w:hAnsi="Arial" w:cs="Arial"/>
          <w:b/>
          <w:sz w:val="28"/>
          <w:szCs w:val="28"/>
        </w:rPr>
        <w:t>August</w:t>
      </w:r>
      <w:r w:rsidR="009E5B0B">
        <w:rPr>
          <w:rFonts w:ascii="Arial" w:hAnsi="Arial" w:cs="Arial"/>
          <w:b/>
          <w:sz w:val="28"/>
          <w:szCs w:val="28"/>
        </w:rPr>
        <w:t xml:space="preserve"> 2018</w:t>
      </w:r>
    </w:p>
    <w:p w:rsidR="00CF7392" w:rsidRPr="00CF7392" w:rsidRDefault="00CF7392" w:rsidP="00CF7392">
      <w:pPr>
        <w:jc w:val="center"/>
        <w:rPr>
          <w:rFonts w:ascii="Arial" w:hAnsi="Arial" w:cs="Arial"/>
          <w:b/>
          <w:sz w:val="28"/>
          <w:szCs w:val="28"/>
        </w:rPr>
      </w:pPr>
    </w:p>
    <w:p w:rsidR="00D905CE" w:rsidRPr="007611C5" w:rsidRDefault="009E5B0B" w:rsidP="007611C5">
      <w:pPr>
        <w:jc w:val="center"/>
        <w:rPr>
          <w:rFonts w:ascii="Arial" w:hAnsi="Arial" w:cs="Arial"/>
          <w:b/>
          <w:sz w:val="28"/>
          <w:szCs w:val="28"/>
        </w:rPr>
        <w:sectPr w:rsidR="00D905CE" w:rsidRPr="007611C5" w:rsidSect="00D905CE">
          <w:type w:val="evenPage"/>
          <w:pgSz w:w="12240" w:h="15840" w:code="1"/>
          <w:pgMar w:top="1440" w:right="1440" w:bottom="1440" w:left="1440" w:header="720" w:footer="720" w:gutter="0"/>
          <w:pgNumType w:fmt="lowerRoman" w:start="1"/>
          <w:cols w:space="720"/>
          <w:docGrid w:linePitch="299"/>
        </w:sectPr>
      </w:pPr>
      <w:r>
        <w:rPr>
          <w:rFonts w:ascii="Arial" w:hAnsi="Arial" w:cs="Arial"/>
          <w:b/>
          <w:sz w:val="28"/>
          <w:szCs w:val="28"/>
        </w:rPr>
        <w:t>Version 1</w:t>
      </w:r>
      <w:r w:rsidR="00CF7392" w:rsidRPr="00CF7392">
        <w:rPr>
          <w:rFonts w:ascii="Arial" w:hAnsi="Arial" w:cs="Arial"/>
          <w:b/>
          <w:sz w:val="28"/>
          <w:szCs w:val="28"/>
        </w:rPr>
        <w:t>.</w:t>
      </w:r>
      <w:r w:rsidR="00024DB4">
        <w:rPr>
          <w:rFonts w:ascii="Arial" w:hAnsi="Arial" w:cs="Arial"/>
          <w:b/>
          <w:sz w:val="28"/>
          <w:szCs w:val="28"/>
        </w:rPr>
        <w:t>12</w:t>
      </w:r>
    </w:p>
    <w:p w:rsidR="00CF7392" w:rsidRPr="00CF7392" w:rsidRDefault="00CF7392" w:rsidP="00CF7392">
      <w:pPr>
        <w:pStyle w:val="Title2"/>
        <w:rPr>
          <w:szCs w:val="28"/>
        </w:rPr>
      </w:pPr>
      <w:r w:rsidRPr="00CF7392">
        <w:rPr>
          <w:szCs w:val="28"/>
        </w:rPr>
        <w:t>Revision History</w:t>
      </w:r>
    </w:p>
    <w:p w:rsidR="00CF7392" w:rsidRPr="00CF7392" w:rsidRDefault="00CF7392" w:rsidP="00CF7392">
      <w:pPr>
        <w:jc w:val="center"/>
        <w:rPr>
          <w:rFonts w:ascii="Arial" w:hAnsi="Arial" w:cs="Arial"/>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Description w:val="Revision History showing date artifact was created or revised, version number, description, and author."/>
      </w:tblPr>
      <w:tblGrid>
        <w:gridCol w:w="1776"/>
        <w:gridCol w:w="1141"/>
        <w:gridCol w:w="4043"/>
        <w:gridCol w:w="2390"/>
      </w:tblGrid>
      <w:tr w:rsidR="00CF7392" w:rsidRPr="00CF7392" w:rsidTr="00BC5B22">
        <w:trPr>
          <w:tblHeader/>
        </w:trPr>
        <w:tc>
          <w:tcPr>
            <w:tcW w:w="950" w:type="pct"/>
            <w:shd w:val="clear" w:color="auto" w:fill="F3F3F3"/>
          </w:tcPr>
          <w:p w:rsidR="00CF7392" w:rsidRPr="00CF7392" w:rsidRDefault="00CF7392" w:rsidP="00CF7392">
            <w:pPr>
              <w:spacing w:before="60" w:after="60"/>
              <w:rPr>
                <w:rFonts w:ascii="Arial" w:hAnsi="Arial" w:cs="Arial"/>
                <w:b/>
                <w:szCs w:val="22"/>
              </w:rPr>
            </w:pPr>
            <w:bookmarkStart w:id="2" w:name="ColumnTitle_1"/>
            <w:bookmarkEnd w:id="2"/>
            <w:r w:rsidRPr="00CF7392">
              <w:rPr>
                <w:rFonts w:ascii="Arial" w:hAnsi="Arial" w:cs="Arial"/>
                <w:b/>
                <w:szCs w:val="22"/>
              </w:rPr>
              <w:t>Date</w:t>
            </w:r>
          </w:p>
        </w:tc>
        <w:tc>
          <w:tcPr>
            <w:tcW w:w="610" w:type="pct"/>
            <w:shd w:val="clear" w:color="auto" w:fill="F3F3F3"/>
          </w:tcPr>
          <w:p w:rsidR="00CF7392" w:rsidRPr="00CF7392" w:rsidRDefault="00CF7392" w:rsidP="00CF7392">
            <w:pPr>
              <w:spacing w:before="60" w:after="60"/>
              <w:rPr>
                <w:rFonts w:ascii="Arial" w:hAnsi="Arial" w:cs="Arial"/>
                <w:b/>
                <w:szCs w:val="22"/>
              </w:rPr>
            </w:pPr>
            <w:r w:rsidRPr="00CF7392">
              <w:rPr>
                <w:rFonts w:ascii="Arial" w:hAnsi="Arial" w:cs="Arial"/>
                <w:b/>
                <w:szCs w:val="22"/>
              </w:rPr>
              <w:t>Revision</w:t>
            </w:r>
          </w:p>
        </w:tc>
        <w:tc>
          <w:tcPr>
            <w:tcW w:w="2162" w:type="pct"/>
            <w:shd w:val="clear" w:color="auto" w:fill="F3F3F3"/>
          </w:tcPr>
          <w:p w:rsidR="00CF7392" w:rsidRPr="00CF7392" w:rsidRDefault="00CF7392" w:rsidP="00CF7392">
            <w:pPr>
              <w:spacing w:before="60" w:after="60"/>
              <w:rPr>
                <w:rFonts w:ascii="Arial" w:hAnsi="Arial" w:cs="Arial"/>
                <w:b/>
                <w:szCs w:val="22"/>
              </w:rPr>
            </w:pPr>
            <w:r w:rsidRPr="00CF7392">
              <w:rPr>
                <w:rFonts w:ascii="Arial" w:hAnsi="Arial" w:cs="Arial"/>
                <w:b/>
                <w:szCs w:val="22"/>
              </w:rPr>
              <w:t>Description</w:t>
            </w:r>
          </w:p>
        </w:tc>
        <w:tc>
          <w:tcPr>
            <w:tcW w:w="1278" w:type="pct"/>
            <w:shd w:val="clear" w:color="auto" w:fill="F3F3F3"/>
          </w:tcPr>
          <w:p w:rsidR="00CF7392" w:rsidRPr="00CF7392" w:rsidRDefault="00CF7392" w:rsidP="00CF7392">
            <w:pPr>
              <w:spacing w:before="60" w:after="60"/>
              <w:rPr>
                <w:rFonts w:ascii="Arial" w:hAnsi="Arial" w:cs="Arial"/>
                <w:b/>
                <w:szCs w:val="22"/>
              </w:rPr>
            </w:pPr>
            <w:r w:rsidRPr="00CF7392">
              <w:rPr>
                <w:rFonts w:ascii="Arial" w:hAnsi="Arial" w:cs="Arial"/>
                <w:b/>
                <w:szCs w:val="22"/>
              </w:rPr>
              <w:t>Author</w:t>
            </w:r>
          </w:p>
        </w:tc>
      </w:tr>
      <w:tr w:rsidR="00024DB4" w:rsidTr="00C159A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cantSplit/>
        </w:trPr>
        <w:tc>
          <w:tcPr>
            <w:tcW w:w="950" w:type="pct"/>
          </w:tcPr>
          <w:p w:rsidR="00024DB4" w:rsidRDefault="00024DB4" w:rsidP="00307009">
            <w:pPr>
              <w:pStyle w:val="TableText"/>
            </w:pPr>
            <w:r>
              <w:t>08/8/2018</w:t>
            </w:r>
          </w:p>
        </w:tc>
        <w:tc>
          <w:tcPr>
            <w:tcW w:w="610" w:type="pct"/>
          </w:tcPr>
          <w:p w:rsidR="00024DB4" w:rsidRDefault="00024DB4" w:rsidP="00307009">
            <w:pPr>
              <w:pStyle w:val="TableText"/>
            </w:pPr>
            <w:r>
              <w:t>1.12</w:t>
            </w:r>
          </w:p>
        </w:tc>
        <w:tc>
          <w:tcPr>
            <w:tcW w:w="2162" w:type="pct"/>
          </w:tcPr>
          <w:p w:rsidR="00024DB4" w:rsidRDefault="00024DB4" w:rsidP="00307009">
            <w:pPr>
              <w:pStyle w:val="TableText"/>
            </w:pPr>
            <w:r>
              <w:t>Updated dates; added documents locations; updated baselines details</w:t>
            </w:r>
          </w:p>
        </w:tc>
        <w:tc>
          <w:tcPr>
            <w:tcW w:w="1278" w:type="pct"/>
          </w:tcPr>
          <w:p w:rsidR="00024DB4" w:rsidRDefault="00024DB4" w:rsidP="00307009">
            <w:pPr>
              <w:pStyle w:val="TableText"/>
            </w:pPr>
            <w:r>
              <w:t>Terrance Hardison</w:t>
            </w:r>
          </w:p>
        </w:tc>
      </w:tr>
      <w:tr w:rsidR="00307009" w:rsidTr="00C159A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cantSplit/>
        </w:trPr>
        <w:tc>
          <w:tcPr>
            <w:tcW w:w="950" w:type="pct"/>
          </w:tcPr>
          <w:p w:rsidR="00307009" w:rsidRDefault="00307009" w:rsidP="00307009">
            <w:pPr>
              <w:pStyle w:val="TableText"/>
            </w:pPr>
            <w:r>
              <w:t>07/25/2018</w:t>
            </w:r>
          </w:p>
        </w:tc>
        <w:tc>
          <w:tcPr>
            <w:tcW w:w="610" w:type="pct"/>
          </w:tcPr>
          <w:p w:rsidR="00307009" w:rsidRDefault="00307009" w:rsidP="00307009">
            <w:pPr>
              <w:pStyle w:val="TableText"/>
            </w:pPr>
            <w:r>
              <w:t>1.11</w:t>
            </w:r>
          </w:p>
        </w:tc>
        <w:tc>
          <w:tcPr>
            <w:tcW w:w="2162" w:type="pct"/>
          </w:tcPr>
          <w:p w:rsidR="00307009" w:rsidRDefault="00307009" w:rsidP="00307009">
            <w:pPr>
              <w:pStyle w:val="TableText"/>
            </w:pPr>
            <w:r>
              <w:t>Updated dates; added Builds 5 &amp; 6 (optional tasks builds) and associated sprints</w:t>
            </w:r>
          </w:p>
        </w:tc>
        <w:tc>
          <w:tcPr>
            <w:tcW w:w="1278" w:type="pct"/>
          </w:tcPr>
          <w:p w:rsidR="00307009" w:rsidRDefault="00307009" w:rsidP="00307009">
            <w:pPr>
              <w:pStyle w:val="TableText"/>
            </w:pPr>
            <w:r>
              <w:t>Terrance Hardison</w:t>
            </w:r>
          </w:p>
        </w:tc>
      </w:tr>
      <w:tr w:rsidR="00307009" w:rsidTr="00C159A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cantSplit/>
        </w:trPr>
        <w:tc>
          <w:tcPr>
            <w:tcW w:w="950" w:type="pct"/>
          </w:tcPr>
          <w:p w:rsidR="00307009" w:rsidRDefault="00307009" w:rsidP="00307009">
            <w:pPr>
              <w:pStyle w:val="TableText"/>
            </w:pPr>
            <w:r>
              <w:t>07/13/2018</w:t>
            </w:r>
          </w:p>
        </w:tc>
        <w:tc>
          <w:tcPr>
            <w:tcW w:w="610" w:type="pct"/>
          </w:tcPr>
          <w:p w:rsidR="00307009" w:rsidRDefault="00307009" w:rsidP="00307009">
            <w:pPr>
              <w:pStyle w:val="TableText"/>
            </w:pPr>
            <w:r>
              <w:t>1.10</w:t>
            </w:r>
          </w:p>
        </w:tc>
        <w:tc>
          <w:tcPr>
            <w:tcW w:w="2162" w:type="pct"/>
          </w:tcPr>
          <w:p w:rsidR="00307009" w:rsidRDefault="00307009" w:rsidP="00307009">
            <w:pPr>
              <w:pStyle w:val="TableText"/>
            </w:pPr>
            <w:r>
              <w:t>Updated dates</w:t>
            </w:r>
          </w:p>
        </w:tc>
        <w:tc>
          <w:tcPr>
            <w:tcW w:w="1278" w:type="pct"/>
          </w:tcPr>
          <w:p w:rsidR="00307009" w:rsidRDefault="00307009" w:rsidP="00307009">
            <w:pPr>
              <w:pStyle w:val="TableText"/>
            </w:pPr>
            <w:r>
              <w:t>Mike Stallings</w:t>
            </w:r>
          </w:p>
        </w:tc>
      </w:tr>
      <w:tr w:rsidR="00307009" w:rsidTr="00C159A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cantSplit/>
        </w:trPr>
        <w:tc>
          <w:tcPr>
            <w:tcW w:w="950" w:type="pct"/>
          </w:tcPr>
          <w:p w:rsidR="00307009" w:rsidRDefault="00307009" w:rsidP="00307009">
            <w:pPr>
              <w:pStyle w:val="TableText"/>
            </w:pPr>
            <w:r>
              <w:t>06/13/2018</w:t>
            </w:r>
          </w:p>
        </w:tc>
        <w:tc>
          <w:tcPr>
            <w:tcW w:w="610" w:type="pct"/>
          </w:tcPr>
          <w:p w:rsidR="00307009" w:rsidRDefault="00307009" w:rsidP="00307009">
            <w:pPr>
              <w:pStyle w:val="TableText"/>
            </w:pPr>
            <w:r>
              <w:t>1.9</w:t>
            </w:r>
          </w:p>
        </w:tc>
        <w:tc>
          <w:tcPr>
            <w:tcW w:w="2162" w:type="pct"/>
          </w:tcPr>
          <w:p w:rsidR="00307009" w:rsidRDefault="00307009" w:rsidP="00307009">
            <w:pPr>
              <w:pStyle w:val="TableText"/>
            </w:pPr>
            <w:r>
              <w:t>Update dates</w:t>
            </w:r>
          </w:p>
        </w:tc>
        <w:tc>
          <w:tcPr>
            <w:tcW w:w="1278" w:type="pct"/>
          </w:tcPr>
          <w:p w:rsidR="00307009" w:rsidRDefault="00307009" w:rsidP="00307009">
            <w:pPr>
              <w:pStyle w:val="TableText"/>
            </w:pPr>
            <w:r>
              <w:t>Mike Stallings</w:t>
            </w:r>
          </w:p>
        </w:tc>
      </w:tr>
      <w:tr w:rsidR="00307009" w:rsidTr="00C159A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cantSplit/>
        </w:trPr>
        <w:tc>
          <w:tcPr>
            <w:tcW w:w="950" w:type="pct"/>
          </w:tcPr>
          <w:p w:rsidR="00307009" w:rsidRDefault="00307009" w:rsidP="00307009">
            <w:pPr>
              <w:pStyle w:val="TableText"/>
            </w:pPr>
            <w:r>
              <w:t>05/14/2018</w:t>
            </w:r>
          </w:p>
        </w:tc>
        <w:tc>
          <w:tcPr>
            <w:tcW w:w="610" w:type="pct"/>
          </w:tcPr>
          <w:p w:rsidR="00307009" w:rsidRDefault="00307009" w:rsidP="00307009">
            <w:pPr>
              <w:pStyle w:val="TableText"/>
            </w:pPr>
            <w:r>
              <w:t>1.8</w:t>
            </w:r>
          </w:p>
        </w:tc>
        <w:tc>
          <w:tcPr>
            <w:tcW w:w="2162" w:type="pct"/>
          </w:tcPr>
          <w:p w:rsidR="00307009" w:rsidRDefault="00307009" w:rsidP="00307009">
            <w:pPr>
              <w:pStyle w:val="TableText"/>
            </w:pPr>
            <w:r>
              <w:t>Update dates</w:t>
            </w:r>
          </w:p>
        </w:tc>
        <w:tc>
          <w:tcPr>
            <w:tcW w:w="1278" w:type="pct"/>
          </w:tcPr>
          <w:p w:rsidR="00307009" w:rsidRDefault="00307009" w:rsidP="00307009">
            <w:pPr>
              <w:pStyle w:val="TableText"/>
            </w:pPr>
            <w:r>
              <w:t>Mike Stallings</w:t>
            </w:r>
          </w:p>
        </w:tc>
      </w:tr>
      <w:tr w:rsidR="00307009" w:rsidTr="00C159A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cantSplit/>
        </w:trPr>
        <w:tc>
          <w:tcPr>
            <w:tcW w:w="950" w:type="pct"/>
          </w:tcPr>
          <w:p w:rsidR="00307009" w:rsidRDefault="00307009" w:rsidP="00307009">
            <w:pPr>
              <w:pStyle w:val="TableText"/>
            </w:pPr>
            <w:r>
              <w:t>04/15/2018</w:t>
            </w:r>
          </w:p>
        </w:tc>
        <w:tc>
          <w:tcPr>
            <w:tcW w:w="610" w:type="pct"/>
          </w:tcPr>
          <w:p w:rsidR="00307009" w:rsidRDefault="00307009" w:rsidP="00307009">
            <w:pPr>
              <w:pStyle w:val="TableText"/>
            </w:pPr>
            <w:r>
              <w:t>1.7</w:t>
            </w:r>
          </w:p>
        </w:tc>
        <w:tc>
          <w:tcPr>
            <w:tcW w:w="2162" w:type="pct"/>
          </w:tcPr>
          <w:p w:rsidR="00307009" w:rsidRDefault="00307009" w:rsidP="00307009">
            <w:pPr>
              <w:pStyle w:val="TableText"/>
            </w:pPr>
            <w:r>
              <w:t>Update dates</w:t>
            </w:r>
          </w:p>
        </w:tc>
        <w:tc>
          <w:tcPr>
            <w:tcW w:w="1278" w:type="pct"/>
          </w:tcPr>
          <w:p w:rsidR="00307009" w:rsidRDefault="00307009" w:rsidP="00307009">
            <w:pPr>
              <w:pStyle w:val="TableText"/>
            </w:pPr>
            <w:r>
              <w:t>Mike Stallings</w:t>
            </w:r>
          </w:p>
        </w:tc>
      </w:tr>
      <w:tr w:rsidR="00307009" w:rsidTr="00C159A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cantSplit/>
        </w:trPr>
        <w:tc>
          <w:tcPr>
            <w:tcW w:w="950" w:type="pct"/>
          </w:tcPr>
          <w:p w:rsidR="00307009" w:rsidRDefault="00307009" w:rsidP="00307009">
            <w:pPr>
              <w:pStyle w:val="TableText"/>
            </w:pPr>
            <w:r>
              <w:t>03/26/2018</w:t>
            </w:r>
          </w:p>
        </w:tc>
        <w:tc>
          <w:tcPr>
            <w:tcW w:w="610" w:type="pct"/>
          </w:tcPr>
          <w:p w:rsidR="00307009" w:rsidRDefault="00307009" w:rsidP="00307009">
            <w:pPr>
              <w:pStyle w:val="TableText"/>
            </w:pPr>
            <w:r>
              <w:t>1.6</w:t>
            </w:r>
          </w:p>
        </w:tc>
        <w:tc>
          <w:tcPr>
            <w:tcW w:w="2162" w:type="pct"/>
          </w:tcPr>
          <w:p w:rsidR="00307009" w:rsidRDefault="00307009" w:rsidP="00307009">
            <w:pPr>
              <w:pStyle w:val="TableText"/>
            </w:pPr>
            <w:r>
              <w:t>Transfer information to the new CMP template; update to namespace name</w:t>
            </w:r>
          </w:p>
        </w:tc>
        <w:tc>
          <w:tcPr>
            <w:tcW w:w="1278" w:type="pct"/>
          </w:tcPr>
          <w:p w:rsidR="00307009" w:rsidRDefault="00307009" w:rsidP="00307009">
            <w:pPr>
              <w:pStyle w:val="TableText"/>
            </w:pPr>
            <w:r>
              <w:t>Ursula Wilson, EPMO CM</w:t>
            </w:r>
          </w:p>
        </w:tc>
      </w:tr>
      <w:tr w:rsidR="00307009" w:rsidTr="00C159A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cantSplit/>
        </w:trPr>
        <w:tc>
          <w:tcPr>
            <w:tcW w:w="950" w:type="pct"/>
          </w:tcPr>
          <w:p w:rsidR="00307009" w:rsidRDefault="00307009" w:rsidP="00307009">
            <w:pPr>
              <w:pStyle w:val="TableText"/>
            </w:pPr>
            <w:r>
              <w:t>03/15/2018</w:t>
            </w:r>
          </w:p>
        </w:tc>
        <w:tc>
          <w:tcPr>
            <w:tcW w:w="610" w:type="pct"/>
          </w:tcPr>
          <w:p w:rsidR="00307009" w:rsidRDefault="00307009" w:rsidP="00307009">
            <w:pPr>
              <w:pStyle w:val="TableText"/>
            </w:pPr>
            <w:r>
              <w:t>1.5</w:t>
            </w:r>
          </w:p>
        </w:tc>
        <w:tc>
          <w:tcPr>
            <w:tcW w:w="2162" w:type="pct"/>
          </w:tcPr>
          <w:p w:rsidR="00307009" w:rsidRDefault="00307009" w:rsidP="00307009">
            <w:pPr>
              <w:pStyle w:val="TableText"/>
            </w:pPr>
            <w:r>
              <w:t>Updated dates</w:t>
            </w:r>
          </w:p>
        </w:tc>
        <w:tc>
          <w:tcPr>
            <w:tcW w:w="1278" w:type="pct"/>
          </w:tcPr>
          <w:p w:rsidR="00307009" w:rsidRDefault="00307009" w:rsidP="00307009">
            <w:pPr>
              <w:pStyle w:val="TableText"/>
            </w:pPr>
            <w:r>
              <w:t>Mike Stallings</w:t>
            </w:r>
          </w:p>
        </w:tc>
      </w:tr>
      <w:tr w:rsidR="00307009" w:rsidTr="00C159A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cantSplit/>
        </w:trPr>
        <w:tc>
          <w:tcPr>
            <w:tcW w:w="950" w:type="pct"/>
          </w:tcPr>
          <w:p w:rsidR="00307009" w:rsidRDefault="00307009" w:rsidP="00307009">
            <w:pPr>
              <w:pStyle w:val="TableText"/>
            </w:pPr>
            <w:r>
              <w:t>02/15/2018</w:t>
            </w:r>
          </w:p>
        </w:tc>
        <w:tc>
          <w:tcPr>
            <w:tcW w:w="610" w:type="pct"/>
          </w:tcPr>
          <w:p w:rsidR="00307009" w:rsidRDefault="00307009" w:rsidP="00307009">
            <w:pPr>
              <w:pStyle w:val="TableText"/>
            </w:pPr>
            <w:r>
              <w:t>1.4</w:t>
            </w:r>
          </w:p>
        </w:tc>
        <w:tc>
          <w:tcPr>
            <w:tcW w:w="2162" w:type="pct"/>
          </w:tcPr>
          <w:p w:rsidR="00307009" w:rsidRDefault="00307009" w:rsidP="00307009">
            <w:pPr>
              <w:pStyle w:val="TableText"/>
            </w:pPr>
            <w:r>
              <w:t>Updated dates</w:t>
            </w:r>
          </w:p>
        </w:tc>
        <w:tc>
          <w:tcPr>
            <w:tcW w:w="1278" w:type="pct"/>
          </w:tcPr>
          <w:p w:rsidR="00307009" w:rsidRDefault="00307009" w:rsidP="00307009">
            <w:pPr>
              <w:pStyle w:val="TableText"/>
            </w:pPr>
            <w:r>
              <w:t>Mike Stallings</w:t>
            </w:r>
          </w:p>
        </w:tc>
      </w:tr>
      <w:tr w:rsidR="00307009" w:rsidRPr="00CF7392" w:rsidTr="00BC5B22">
        <w:trPr>
          <w:tblHeader/>
        </w:trPr>
        <w:tc>
          <w:tcPr>
            <w:tcW w:w="950" w:type="pct"/>
          </w:tcPr>
          <w:p w:rsidR="00307009" w:rsidRDefault="00307009" w:rsidP="00307009">
            <w:pPr>
              <w:pStyle w:val="TableText"/>
            </w:pPr>
            <w:r>
              <w:t>01/15/2018</w:t>
            </w:r>
          </w:p>
        </w:tc>
        <w:tc>
          <w:tcPr>
            <w:tcW w:w="610" w:type="pct"/>
          </w:tcPr>
          <w:p w:rsidR="00307009" w:rsidRDefault="00307009" w:rsidP="00307009">
            <w:pPr>
              <w:pStyle w:val="TableText"/>
            </w:pPr>
            <w:r>
              <w:t>1.3</w:t>
            </w:r>
          </w:p>
        </w:tc>
        <w:tc>
          <w:tcPr>
            <w:tcW w:w="2162" w:type="pct"/>
          </w:tcPr>
          <w:p w:rsidR="00307009" w:rsidRDefault="00307009" w:rsidP="00307009">
            <w:pPr>
              <w:pStyle w:val="TableText"/>
            </w:pPr>
            <w:r>
              <w:t>Updated dates</w:t>
            </w:r>
          </w:p>
        </w:tc>
        <w:tc>
          <w:tcPr>
            <w:tcW w:w="1278" w:type="pct"/>
          </w:tcPr>
          <w:p w:rsidR="00307009" w:rsidRDefault="00307009" w:rsidP="00307009">
            <w:pPr>
              <w:pStyle w:val="TableText"/>
            </w:pPr>
            <w:r>
              <w:t>Mike Stallings</w:t>
            </w:r>
          </w:p>
        </w:tc>
      </w:tr>
      <w:tr w:rsidR="00307009" w:rsidRPr="00CF7392" w:rsidTr="00BC5B22">
        <w:trPr>
          <w:tblHeader/>
        </w:trPr>
        <w:tc>
          <w:tcPr>
            <w:tcW w:w="950" w:type="pct"/>
          </w:tcPr>
          <w:p w:rsidR="00307009" w:rsidRPr="005068FD" w:rsidRDefault="00307009" w:rsidP="00307009">
            <w:pPr>
              <w:pStyle w:val="TableText"/>
            </w:pPr>
            <w:r>
              <w:t>12/15/2017</w:t>
            </w:r>
          </w:p>
        </w:tc>
        <w:tc>
          <w:tcPr>
            <w:tcW w:w="610" w:type="pct"/>
          </w:tcPr>
          <w:p w:rsidR="00307009" w:rsidRDefault="00307009" w:rsidP="00307009">
            <w:pPr>
              <w:pStyle w:val="TableText"/>
            </w:pPr>
            <w:r>
              <w:t>1.2</w:t>
            </w:r>
          </w:p>
        </w:tc>
        <w:tc>
          <w:tcPr>
            <w:tcW w:w="2162" w:type="pct"/>
          </w:tcPr>
          <w:p w:rsidR="00307009" w:rsidRDefault="00307009" w:rsidP="00307009">
            <w:pPr>
              <w:pStyle w:val="TableText"/>
            </w:pPr>
            <w:r>
              <w:t>Updated dates</w:t>
            </w:r>
          </w:p>
        </w:tc>
        <w:tc>
          <w:tcPr>
            <w:tcW w:w="1278" w:type="pct"/>
          </w:tcPr>
          <w:p w:rsidR="00307009" w:rsidRDefault="00307009" w:rsidP="00307009">
            <w:pPr>
              <w:pStyle w:val="TableText"/>
            </w:pPr>
            <w:r>
              <w:t>Mike Stallings</w:t>
            </w:r>
          </w:p>
        </w:tc>
      </w:tr>
      <w:tr w:rsidR="00307009" w:rsidRPr="00CF7392" w:rsidTr="00BC5B22">
        <w:trPr>
          <w:tblHeader/>
        </w:trPr>
        <w:tc>
          <w:tcPr>
            <w:tcW w:w="950" w:type="pct"/>
          </w:tcPr>
          <w:p w:rsidR="00307009" w:rsidRDefault="00307009" w:rsidP="00307009">
            <w:pPr>
              <w:pStyle w:val="TableText"/>
            </w:pPr>
            <w:r>
              <w:t>11/15/2017</w:t>
            </w:r>
          </w:p>
        </w:tc>
        <w:tc>
          <w:tcPr>
            <w:tcW w:w="610" w:type="pct"/>
          </w:tcPr>
          <w:p w:rsidR="00307009" w:rsidRDefault="00307009" w:rsidP="00307009">
            <w:pPr>
              <w:pStyle w:val="TableText"/>
            </w:pPr>
            <w:r>
              <w:t>1.1</w:t>
            </w:r>
          </w:p>
        </w:tc>
        <w:tc>
          <w:tcPr>
            <w:tcW w:w="2162" w:type="pct"/>
          </w:tcPr>
          <w:p w:rsidR="00307009" w:rsidRDefault="00307009" w:rsidP="00307009">
            <w:pPr>
              <w:pStyle w:val="TableText"/>
            </w:pPr>
            <w:r>
              <w:t>November 2017</w:t>
            </w:r>
          </w:p>
        </w:tc>
        <w:tc>
          <w:tcPr>
            <w:tcW w:w="1278" w:type="pct"/>
          </w:tcPr>
          <w:p w:rsidR="00307009" w:rsidRDefault="00307009" w:rsidP="00307009">
            <w:pPr>
              <w:pStyle w:val="TableText"/>
            </w:pPr>
            <w:r>
              <w:t>B3 Group, Inc.</w:t>
            </w:r>
          </w:p>
        </w:tc>
      </w:tr>
      <w:tr w:rsidR="00307009" w:rsidRPr="00CF7392" w:rsidTr="00BC5B22">
        <w:trPr>
          <w:tblHeader/>
        </w:trPr>
        <w:tc>
          <w:tcPr>
            <w:tcW w:w="950" w:type="pct"/>
          </w:tcPr>
          <w:p w:rsidR="00307009" w:rsidRDefault="00307009" w:rsidP="00307009">
            <w:pPr>
              <w:pStyle w:val="TableText"/>
            </w:pPr>
            <w:r>
              <w:t>10/20/2017</w:t>
            </w:r>
          </w:p>
        </w:tc>
        <w:tc>
          <w:tcPr>
            <w:tcW w:w="610" w:type="pct"/>
          </w:tcPr>
          <w:p w:rsidR="00307009" w:rsidRDefault="00307009" w:rsidP="00307009">
            <w:pPr>
              <w:pStyle w:val="TableText"/>
            </w:pPr>
            <w:r>
              <w:t>1.0</w:t>
            </w:r>
          </w:p>
        </w:tc>
        <w:tc>
          <w:tcPr>
            <w:tcW w:w="2162" w:type="pct"/>
          </w:tcPr>
          <w:p w:rsidR="00307009" w:rsidRDefault="00307009" w:rsidP="00307009">
            <w:pPr>
              <w:pStyle w:val="TableText"/>
            </w:pPr>
            <w:r>
              <w:t>Initial version</w:t>
            </w:r>
          </w:p>
        </w:tc>
        <w:tc>
          <w:tcPr>
            <w:tcW w:w="1278" w:type="pct"/>
          </w:tcPr>
          <w:p w:rsidR="00307009" w:rsidRDefault="00307009" w:rsidP="00307009">
            <w:pPr>
              <w:pStyle w:val="TableText"/>
            </w:pPr>
            <w:r>
              <w:t>B3 Group, Inc.</w:t>
            </w:r>
          </w:p>
        </w:tc>
      </w:tr>
    </w:tbl>
    <w:p w:rsidR="007611C5" w:rsidRDefault="007611C5">
      <w:pPr>
        <w:pStyle w:val="Contents"/>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611C5" w:rsidRPr="007611C5" w:rsidRDefault="007611C5" w:rsidP="007611C5">
      <w:pPr>
        <w:pStyle w:val="BodyText"/>
      </w:pPr>
    </w:p>
    <w:p w:rsidR="007D218F" w:rsidRPr="003E37AD" w:rsidRDefault="00C65DD8">
      <w:pPr>
        <w:pStyle w:val="Contents"/>
      </w:pPr>
      <w:r w:rsidRPr="007611C5">
        <w:br w:type="page"/>
      </w:r>
      <w:r w:rsidR="007D218F" w:rsidRPr="003E37AD">
        <w:t>Table of Contents</w:t>
      </w:r>
    </w:p>
    <w:bookmarkStart w:id="3" w:name="_Introduction"/>
    <w:bookmarkStart w:id="4" w:name="_Toc456598586"/>
    <w:bookmarkStart w:id="5" w:name="_Toc456600917"/>
    <w:bookmarkStart w:id="6" w:name="_Toc46648169"/>
    <w:bookmarkStart w:id="7" w:name="_Ref92584727"/>
    <w:bookmarkStart w:id="8" w:name="_Ref92584796"/>
    <w:bookmarkStart w:id="9" w:name="_Ref92584845"/>
    <w:bookmarkStart w:id="10" w:name="_Ref92608582"/>
    <w:bookmarkStart w:id="11" w:name="_Ref92608606"/>
    <w:bookmarkStart w:id="12" w:name="_Ref92610637"/>
    <w:bookmarkEnd w:id="3"/>
    <w:p w:rsidR="00E900AD" w:rsidRDefault="007D218F">
      <w:pPr>
        <w:pStyle w:val="TOC1"/>
        <w:rPr>
          <w:rFonts w:asciiTheme="minorHAnsi" w:eastAsiaTheme="minorEastAsia" w:hAnsiTheme="minorHAnsi" w:cstheme="minorBidi"/>
          <w:b w:val="0"/>
          <w:sz w:val="22"/>
          <w:szCs w:val="22"/>
        </w:rPr>
      </w:pPr>
      <w:r w:rsidRPr="00CF7392">
        <w:rPr>
          <w:rFonts w:cs="Arial"/>
          <w:kern w:val="32"/>
          <w:sz w:val="32"/>
          <w:szCs w:val="32"/>
        </w:rPr>
        <w:fldChar w:fldCharType="begin"/>
      </w:r>
      <w:r w:rsidRPr="00CF7392">
        <w:rPr>
          <w:rFonts w:cs="Arial"/>
          <w:kern w:val="32"/>
          <w:sz w:val="32"/>
          <w:szCs w:val="32"/>
        </w:rPr>
        <w:instrText xml:space="preserve"> TOC \o "1-4" \h \z \u </w:instrText>
      </w:r>
      <w:r w:rsidRPr="00CF7392">
        <w:rPr>
          <w:rFonts w:cs="Arial"/>
          <w:kern w:val="32"/>
          <w:sz w:val="32"/>
          <w:szCs w:val="32"/>
        </w:rPr>
        <w:fldChar w:fldCharType="separate"/>
      </w:r>
      <w:hyperlink w:anchor="_Toc519259601" w:history="1">
        <w:r w:rsidR="00E900AD" w:rsidRPr="00561D6D">
          <w:rPr>
            <w:rStyle w:val="Hyperlink"/>
            <w:rFonts w:cs="Arial"/>
          </w:rPr>
          <w:t>Mental Health (MHLTH)</w:t>
        </w:r>
        <w:r w:rsidR="00E900AD">
          <w:rPr>
            <w:webHidden/>
          </w:rPr>
          <w:tab/>
        </w:r>
        <w:r w:rsidR="00E900AD">
          <w:rPr>
            <w:webHidden/>
          </w:rPr>
          <w:fldChar w:fldCharType="begin"/>
        </w:r>
        <w:r w:rsidR="00E900AD">
          <w:rPr>
            <w:webHidden/>
          </w:rPr>
          <w:instrText xml:space="preserve"> PAGEREF _Toc519259601 \h </w:instrText>
        </w:r>
        <w:r w:rsidR="00E900AD">
          <w:rPr>
            <w:webHidden/>
          </w:rPr>
        </w:r>
        <w:r w:rsidR="00E900AD">
          <w:rPr>
            <w:webHidden/>
          </w:rPr>
          <w:fldChar w:fldCharType="separate"/>
        </w:r>
        <w:r w:rsidR="00E900AD">
          <w:rPr>
            <w:webHidden/>
          </w:rPr>
          <w:t>ii</w:t>
        </w:r>
        <w:r w:rsidR="00E900AD">
          <w:rPr>
            <w:webHidden/>
          </w:rPr>
          <w:fldChar w:fldCharType="end"/>
        </w:r>
      </w:hyperlink>
    </w:p>
    <w:p w:rsidR="00E900AD" w:rsidRDefault="00AD781A">
      <w:pPr>
        <w:pStyle w:val="TOC1"/>
        <w:rPr>
          <w:rFonts w:asciiTheme="minorHAnsi" w:eastAsiaTheme="minorEastAsia" w:hAnsiTheme="minorHAnsi" w:cstheme="minorBidi"/>
          <w:b w:val="0"/>
          <w:sz w:val="22"/>
          <w:szCs w:val="22"/>
        </w:rPr>
      </w:pPr>
      <w:hyperlink w:anchor="_Toc519259602" w:history="1">
        <w:r w:rsidR="00E900AD" w:rsidRPr="00561D6D">
          <w:rPr>
            <w:rStyle w:val="Hyperlink"/>
            <w:rFonts w:cs="Arial"/>
          </w:rPr>
          <w:t>Clozapine Modernization</w:t>
        </w:r>
        <w:r w:rsidR="00E900AD">
          <w:rPr>
            <w:webHidden/>
          </w:rPr>
          <w:tab/>
        </w:r>
        <w:r w:rsidR="00E900AD">
          <w:rPr>
            <w:webHidden/>
          </w:rPr>
          <w:fldChar w:fldCharType="begin"/>
        </w:r>
        <w:r w:rsidR="00E900AD">
          <w:rPr>
            <w:webHidden/>
          </w:rPr>
          <w:instrText xml:space="preserve"> PAGEREF _Toc519259602 \h </w:instrText>
        </w:r>
        <w:r w:rsidR="00E900AD">
          <w:rPr>
            <w:webHidden/>
          </w:rPr>
        </w:r>
        <w:r w:rsidR="00E900AD">
          <w:rPr>
            <w:webHidden/>
          </w:rPr>
          <w:fldChar w:fldCharType="separate"/>
        </w:r>
        <w:r w:rsidR="00E900AD">
          <w:rPr>
            <w:webHidden/>
          </w:rPr>
          <w:t>ii</w:t>
        </w:r>
        <w:r w:rsidR="00E900AD">
          <w:rPr>
            <w:webHidden/>
          </w:rPr>
          <w:fldChar w:fldCharType="end"/>
        </w:r>
      </w:hyperlink>
    </w:p>
    <w:p w:rsidR="00E900AD" w:rsidRDefault="00AD781A">
      <w:pPr>
        <w:pStyle w:val="TOC1"/>
        <w:rPr>
          <w:rFonts w:asciiTheme="minorHAnsi" w:eastAsiaTheme="minorEastAsia" w:hAnsiTheme="minorHAnsi" w:cstheme="minorBidi"/>
          <w:b w:val="0"/>
          <w:sz w:val="22"/>
          <w:szCs w:val="22"/>
        </w:rPr>
      </w:pPr>
      <w:hyperlink w:anchor="_Toc519259603" w:history="1">
        <w:r w:rsidR="00E900AD" w:rsidRPr="00561D6D">
          <w:rPr>
            <w:rStyle w:val="Hyperlink"/>
          </w:rPr>
          <w:t>1.</w:t>
        </w:r>
        <w:r w:rsidR="00E900AD">
          <w:rPr>
            <w:rFonts w:asciiTheme="minorHAnsi" w:eastAsiaTheme="minorEastAsia" w:hAnsiTheme="minorHAnsi" w:cstheme="minorBidi"/>
            <w:b w:val="0"/>
            <w:sz w:val="22"/>
            <w:szCs w:val="22"/>
          </w:rPr>
          <w:tab/>
        </w:r>
        <w:r w:rsidR="00E900AD" w:rsidRPr="00561D6D">
          <w:rPr>
            <w:rStyle w:val="Hyperlink"/>
          </w:rPr>
          <w:t>Overview</w:t>
        </w:r>
        <w:r w:rsidR="00E900AD">
          <w:rPr>
            <w:webHidden/>
          </w:rPr>
          <w:tab/>
        </w:r>
        <w:r w:rsidR="00E900AD">
          <w:rPr>
            <w:webHidden/>
          </w:rPr>
          <w:fldChar w:fldCharType="begin"/>
        </w:r>
        <w:r w:rsidR="00E900AD">
          <w:rPr>
            <w:webHidden/>
          </w:rPr>
          <w:instrText xml:space="preserve"> PAGEREF _Toc519259603 \h </w:instrText>
        </w:r>
        <w:r w:rsidR="00E900AD">
          <w:rPr>
            <w:webHidden/>
          </w:rPr>
        </w:r>
        <w:r w:rsidR="00E900AD">
          <w:rPr>
            <w:webHidden/>
          </w:rPr>
          <w:fldChar w:fldCharType="separate"/>
        </w:r>
        <w:r w:rsidR="00E900AD">
          <w:rPr>
            <w:webHidden/>
          </w:rPr>
          <w:t>3</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04" w:history="1">
        <w:r w:rsidR="00E900AD" w:rsidRPr="00561D6D">
          <w:rPr>
            <w:rStyle w:val="Hyperlink"/>
          </w:rPr>
          <w:t>1.1.</w:t>
        </w:r>
        <w:r w:rsidR="00E900AD">
          <w:rPr>
            <w:rFonts w:asciiTheme="minorHAnsi" w:eastAsiaTheme="minorEastAsia" w:hAnsiTheme="minorHAnsi" w:cstheme="minorBidi"/>
            <w:sz w:val="22"/>
            <w:szCs w:val="22"/>
          </w:rPr>
          <w:tab/>
        </w:r>
        <w:r w:rsidR="00E900AD" w:rsidRPr="00561D6D">
          <w:rPr>
            <w:rStyle w:val="Hyperlink"/>
          </w:rPr>
          <w:t>Scope</w:t>
        </w:r>
        <w:r w:rsidR="00E900AD">
          <w:rPr>
            <w:webHidden/>
          </w:rPr>
          <w:tab/>
        </w:r>
        <w:r w:rsidR="00E900AD">
          <w:rPr>
            <w:webHidden/>
          </w:rPr>
          <w:fldChar w:fldCharType="begin"/>
        </w:r>
        <w:r w:rsidR="00E900AD">
          <w:rPr>
            <w:webHidden/>
          </w:rPr>
          <w:instrText xml:space="preserve"> PAGEREF _Toc519259604 \h </w:instrText>
        </w:r>
        <w:r w:rsidR="00E900AD">
          <w:rPr>
            <w:webHidden/>
          </w:rPr>
        </w:r>
        <w:r w:rsidR="00E900AD">
          <w:rPr>
            <w:webHidden/>
          </w:rPr>
          <w:fldChar w:fldCharType="separate"/>
        </w:r>
        <w:r w:rsidR="00E900AD">
          <w:rPr>
            <w:webHidden/>
          </w:rPr>
          <w:t>3</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05" w:history="1">
        <w:r w:rsidR="00E900AD" w:rsidRPr="00561D6D">
          <w:rPr>
            <w:rStyle w:val="Hyperlink"/>
          </w:rPr>
          <w:t>1.2.</w:t>
        </w:r>
        <w:r w:rsidR="00E900AD">
          <w:rPr>
            <w:rFonts w:asciiTheme="minorHAnsi" w:eastAsiaTheme="minorEastAsia" w:hAnsiTheme="minorHAnsi" w:cstheme="minorBidi"/>
            <w:sz w:val="22"/>
            <w:szCs w:val="22"/>
          </w:rPr>
          <w:tab/>
        </w:r>
        <w:r w:rsidR="00E900AD" w:rsidRPr="00561D6D">
          <w:rPr>
            <w:rStyle w:val="Hyperlink"/>
          </w:rPr>
          <w:t>References</w:t>
        </w:r>
        <w:r w:rsidR="00E900AD">
          <w:rPr>
            <w:webHidden/>
          </w:rPr>
          <w:tab/>
        </w:r>
        <w:r w:rsidR="00E900AD">
          <w:rPr>
            <w:webHidden/>
          </w:rPr>
          <w:fldChar w:fldCharType="begin"/>
        </w:r>
        <w:r w:rsidR="00E900AD">
          <w:rPr>
            <w:webHidden/>
          </w:rPr>
          <w:instrText xml:space="preserve"> PAGEREF _Toc519259605 \h </w:instrText>
        </w:r>
        <w:r w:rsidR="00E900AD">
          <w:rPr>
            <w:webHidden/>
          </w:rPr>
        </w:r>
        <w:r w:rsidR="00E900AD">
          <w:rPr>
            <w:webHidden/>
          </w:rPr>
          <w:fldChar w:fldCharType="separate"/>
        </w:r>
        <w:r w:rsidR="00E900AD">
          <w:rPr>
            <w:webHidden/>
          </w:rPr>
          <w:t>4</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06" w:history="1">
        <w:r w:rsidR="00E900AD" w:rsidRPr="00561D6D">
          <w:rPr>
            <w:rStyle w:val="Hyperlink"/>
          </w:rPr>
          <w:t>1.3.</w:t>
        </w:r>
        <w:r w:rsidR="00E900AD">
          <w:rPr>
            <w:rFonts w:asciiTheme="minorHAnsi" w:eastAsiaTheme="minorEastAsia" w:hAnsiTheme="minorHAnsi" w:cstheme="minorBidi"/>
            <w:sz w:val="22"/>
            <w:szCs w:val="22"/>
          </w:rPr>
          <w:tab/>
        </w:r>
        <w:r w:rsidR="00E900AD" w:rsidRPr="00561D6D">
          <w:rPr>
            <w:rStyle w:val="Hyperlink"/>
          </w:rPr>
          <w:t>Acronyms</w:t>
        </w:r>
        <w:r w:rsidR="00E900AD">
          <w:rPr>
            <w:webHidden/>
          </w:rPr>
          <w:tab/>
        </w:r>
        <w:r w:rsidR="00E900AD">
          <w:rPr>
            <w:webHidden/>
          </w:rPr>
          <w:fldChar w:fldCharType="begin"/>
        </w:r>
        <w:r w:rsidR="00E900AD">
          <w:rPr>
            <w:webHidden/>
          </w:rPr>
          <w:instrText xml:space="preserve"> PAGEREF _Toc519259606 \h </w:instrText>
        </w:r>
        <w:r w:rsidR="00E900AD">
          <w:rPr>
            <w:webHidden/>
          </w:rPr>
        </w:r>
        <w:r w:rsidR="00E900AD">
          <w:rPr>
            <w:webHidden/>
          </w:rPr>
          <w:fldChar w:fldCharType="separate"/>
        </w:r>
        <w:r w:rsidR="00E900AD">
          <w:rPr>
            <w:webHidden/>
          </w:rPr>
          <w:t>5</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07" w:history="1">
        <w:r w:rsidR="00E900AD" w:rsidRPr="00561D6D">
          <w:rPr>
            <w:rStyle w:val="Hyperlink"/>
          </w:rPr>
          <w:t>1.4.</w:t>
        </w:r>
        <w:r w:rsidR="00E900AD">
          <w:rPr>
            <w:rFonts w:asciiTheme="minorHAnsi" w:eastAsiaTheme="minorEastAsia" w:hAnsiTheme="minorHAnsi" w:cstheme="minorBidi"/>
            <w:sz w:val="22"/>
            <w:szCs w:val="22"/>
          </w:rPr>
          <w:tab/>
        </w:r>
        <w:r w:rsidR="00E900AD" w:rsidRPr="00561D6D">
          <w:rPr>
            <w:rStyle w:val="Hyperlink"/>
          </w:rPr>
          <w:t>Glossary</w:t>
        </w:r>
        <w:r w:rsidR="00E900AD">
          <w:rPr>
            <w:webHidden/>
          </w:rPr>
          <w:tab/>
        </w:r>
        <w:r w:rsidR="00E900AD">
          <w:rPr>
            <w:webHidden/>
          </w:rPr>
          <w:fldChar w:fldCharType="begin"/>
        </w:r>
        <w:r w:rsidR="00E900AD">
          <w:rPr>
            <w:webHidden/>
          </w:rPr>
          <w:instrText xml:space="preserve"> PAGEREF _Toc519259607 \h </w:instrText>
        </w:r>
        <w:r w:rsidR="00E900AD">
          <w:rPr>
            <w:webHidden/>
          </w:rPr>
        </w:r>
        <w:r w:rsidR="00E900AD">
          <w:rPr>
            <w:webHidden/>
          </w:rPr>
          <w:fldChar w:fldCharType="separate"/>
        </w:r>
        <w:r w:rsidR="00E900AD">
          <w:rPr>
            <w:webHidden/>
          </w:rPr>
          <w:t>5</w:t>
        </w:r>
        <w:r w:rsidR="00E900AD">
          <w:rPr>
            <w:webHidden/>
          </w:rPr>
          <w:fldChar w:fldCharType="end"/>
        </w:r>
      </w:hyperlink>
    </w:p>
    <w:p w:rsidR="00E900AD" w:rsidRDefault="00AD781A">
      <w:pPr>
        <w:pStyle w:val="TOC1"/>
        <w:rPr>
          <w:rFonts w:asciiTheme="minorHAnsi" w:eastAsiaTheme="minorEastAsia" w:hAnsiTheme="minorHAnsi" w:cstheme="minorBidi"/>
          <w:b w:val="0"/>
          <w:sz w:val="22"/>
          <w:szCs w:val="22"/>
        </w:rPr>
      </w:pPr>
      <w:hyperlink w:anchor="_Toc519259608" w:history="1">
        <w:r w:rsidR="00E900AD" w:rsidRPr="00561D6D">
          <w:rPr>
            <w:rStyle w:val="Hyperlink"/>
          </w:rPr>
          <w:t>2.</w:t>
        </w:r>
        <w:r w:rsidR="00E900AD">
          <w:rPr>
            <w:rFonts w:asciiTheme="minorHAnsi" w:eastAsiaTheme="minorEastAsia" w:hAnsiTheme="minorHAnsi" w:cstheme="minorBidi"/>
            <w:b w:val="0"/>
            <w:sz w:val="22"/>
            <w:szCs w:val="22"/>
          </w:rPr>
          <w:tab/>
        </w:r>
        <w:r w:rsidR="00E900AD" w:rsidRPr="00561D6D">
          <w:rPr>
            <w:rStyle w:val="Hyperlink"/>
          </w:rPr>
          <w:t>Configuration Management</w:t>
        </w:r>
        <w:r w:rsidR="00E900AD">
          <w:rPr>
            <w:webHidden/>
          </w:rPr>
          <w:tab/>
        </w:r>
        <w:r w:rsidR="00E900AD">
          <w:rPr>
            <w:webHidden/>
          </w:rPr>
          <w:fldChar w:fldCharType="begin"/>
        </w:r>
        <w:r w:rsidR="00E900AD">
          <w:rPr>
            <w:webHidden/>
          </w:rPr>
          <w:instrText xml:space="preserve"> PAGEREF _Toc519259608 \h </w:instrText>
        </w:r>
        <w:r w:rsidR="00E900AD">
          <w:rPr>
            <w:webHidden/>
          </w:rPr>
        </w:r>
        <w:r w:rsidR="00E900AD">
          <w:rPr>
            <w:webHidden/>
          </w:rPr>
          <w:fldChar w:fldCharType="separate"/>
        </w:r>
        <w:r w:rsidR="00E900AD">
          <w:rPr>
            <w:webHidden/>
          </w:rPr>
          <w:t>6</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09" w:history="1">
        <w:r w:rsidR="00E900AD" w:rsidRPr="00561D6D">
          <w:rPr>
            <w:rStyle w:val="Hyperlink"/>
          </w:rPr>
          <w:t>2.1.</w:t>
        </w:r>
        <w:r w:rsidR="00E900AD">
          <w:rPr>
            <w:rFonts w:asciiTheme="minorHAnsi" w:eastAsiaTheme="minorEastAsia" w:hAnsiTheme="minorHAnsi" w:cstheme="minorBidi"/>
            <w:sz w:val="22"/>
            <w:szCs w:val="22"/>
          </w:rPr>
          <w:tab/>
        </w:r>
        <w:r w:rsidR="00E900AD" w:rsidRPr="00561D6D">
          <w:rPr>
            <w:rStyle w:val="Hyperlink"/>
          </w:rPr>
          <w:t>Responsibilities</w:t>
        </w:r>
        <w:r w:rsidR="00E900AD">
          <w:rPr>
            <w:webHidden/>
          </w:rPr>
          <w:tab/>
        </w:r>
        <w:r w:rsidR="00E900AD">
          <w:rPr>
            <w:webHidden/>
          </w:rPr>
          <w:fldChar w:fldCharType="begin"/>
        </w:r>
        <w:r w:rsidR="00E900AD">
          <w:rPr>
            <w:webHidden/>
          </w:rPr>
          <w:instrText xml:space="preserve"> PAGEREF _Toc519259609 \h </w:instrText>
        </w:r>
        <w:r w:rsidR="00E900AD">
          <w:rPr>
            <w:webHidden/>
          </w:rPr>
        </w:r>
        <w:r w:rsidR="00E900AD">
          <w:rPr>
            <w:webHidden/>
          </w:rPr>
          <w:fldChar w:fldCharType="separate"/>
        </w:r>
        <w:r w:rsidR="00E900AD">
          <w:rPr>
            <w:webHidden/>
          </w:rPr>
          <w:t>6</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10" w:history="1">
        <w:r w:rsidR="00E900AD" w:rsidRPr="00561D6D">
          <w:rPr>
            <w:rStyle w:val="Hyperlink"/>
          </w:rPr>
          <w:t>2.2.</w:t>
        </w:r>
        <w:r w:rsidR="00E900AD">
          <w:rPr>
            <w:rFonts w:asciiTheme="minorHAnsi" w:eastAsiaTheme="minorEastAsia" w:hAnsiTheme="minorHAnsi" w:cstheme="minorBidi"/>
            <w:sz w:val="22"/>
            <w:szCs w:val="22"/>
          </w:rPr>
          <w:tab/>
        </w:r>
        <w:r w:rsidR="00E900AD" w:rsidRPr="00561D6D">
          <w:rPr>
            <w:rStyle w:val="Hyperlink"/>
          </w:rPr>
          <w:t>Tools Identification and Location</w:t>
        </w:r>
        <w:r w:rsidR="00E900AD">
          <w:rPr>
            <w:webHidden/>
          </w:rPr>
          <w:tab/>
        </w:r>
        <w:r w:rsidR="00E900AD">
          <w:rPr>
            <w:webHidden/>
          </w:rPr>
          <w:fldChar w:fldCharType="begin"/>
        </w:r>
        <w:r w:rsidR="00E900AD">
          <w:rPr>
            <w:webHidden/>
          </w:rPr>
          <w:instrText xml:space="preserve"> PAGEREF _Toc519259610 \h </w:instrText>
        </w:r>
        <w:r w:rsidR="00E900AD">
          <w:rPr>
            <w:webHidden/>
          </w:rPr>
        </w:r>
        <w:r w:rsidR="00E900AD">
          <w:rPr>
            <w:webHidden/>
          </w:rPr>
          <w:fldChar w:fldCharType="separate"/>
        </w:r>
        <w:r w:rsidR="00E900AD">
          <w:rPr>
            <w:webHidden/>
          </w:rPr>
          <w:t>8</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11" w:history="1">
        <w:r w:rsidR="00E900AD" w:rsidRPr="00561D6D">
          <w:rPr>
            <w:rStyle w:val="Hyperlink"/>
          </w:rPr>
          <w:t>2.3.</w:t>
        </w:r>
        <w:r w:rsidR="00E900AD">
          <w:rPr>
            <w:rFonts w:asciiTheme="minorHAnsi" w:eastAsiaTheme="minorEastAsia" w:hAnsiTheme="minorHAnsi" w:cstheme="minorBidi"/>
            <w:sz w:val="22"/>
            <w:szCs w:val="22"/>
          </w:rPr>
          <w:tab/>
        </w:r>
        <w:r w:rsidR="00E900AD" w:rsidRPr="00561D6D">
          <w:rPr>
            <w:rStyle w:val="Hyperlink"/>
          </w:rPr>
          <w:t>Interface/Dependency Management</w:t>
        </w:r>
        <w:r w:rsidR="00E900AD">
          <w:rPr>
            <w:webHidden/>
          </w:rPr>
          <w:tab/>
        </w:r>
        <w:r w:rsidR="00E900AD">
          <w:rPr>
            <w:webHidden/>
          </w:rPr>
          <w:fldChar w:fldCharType="begin"/>
        </w:r>
        <w:r w:rsidR="00E900AD">
          <w:rPr>
            <w:webHidden/>
          </w:rPr>
          <w:instrText xml:space="preserve"> PAGEREF _Toc519259611 \h </w:instrText>
        </w:r>
        <w:r w:rsidR="00E900AD">
          <w:rPr>
            <w:webHidden/>
          </w:rPr>
        </w:r>
        <w:r w:rsidR="00E900AD">
          <w:rPr>
            <w:webHidden/>
          </w:rPr>
          <w:fldChar w:fldCharType="separate"/>
        </w:r>
        <w:r w:rsidR="00E900AD">
          <w:rPr>
            <w:webHidden/>
          </w:rPr>
          <w:t>10</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12" w:history="1">
        <w:r w:rsidR="00E900AD" w:rsidRPr="00561D6D">
          <w:rPr>
            <w:rStyle w:val="Hyperlink"/>
          </w:rPr>
          <w:t>2.4.</w:t>
        </w:r>
        <w:r w:rsidR="00E900AD">
          <w:rPr>
            <w:rFonts w:asciiTheme="minorHAnsi" w:eastAsiaTheme="minorEastAsia" w:hAnsiTheme="minorHAnsi" w:cstheme="minorBidi"/>
            <w:sz w:val="22"/>
            <w:szCs w:val="22"/>
          </w:rPr>
          <w:tab/>
        </w:r>
        <w:r w:rsidR="00E900AD" w:rsidRPr="00561D6D">
          <w:rPr>
            <w:rStyle w:val="Hyperlink"/>
          </w:rPr>
          <w:t>CCM Implementation</w:t>
        </w:r>
        <w:r w:rsidR="00E900AD">
          <w:rPr>
            <w:webHidden/>
          </w:rPr>
          <w:tab/>
        </w:r>
        <w:r w:rsidR="00E900AD">
          <w:rPr>
            <w:webHidden/>
          </w:rPr>
          <w:fldChar w:fldCharType="begin"/>
        </w:r>
        <w:r w:rsidR="00E900AD">
          <w:rPr>
            <w:webHidden/>
          </w:rPr>
          <w:instrText xml:space="preserve"> PAGEREF _Toc519259612 \h </w:instrText>
        </w:r>
        <w:r w:rsidR="00E900AD">
          <w:rPr>
            <w:webHidden/>
          </w:rPr>
        </w:r>
        <w:r w:rsidR="00E900AD">
          <w:rPr>
            <w:webHidden/>
          </w:rPr>
          <w:fldChar w:fldCharType="separate"/>
        </w:r>
        <w:r w:rsidR="00E900AD">
          <w:rPr>
            <w:webHidden/>
          </w:rPr>
          <w:t>10</w:t>
        </w:r>
        <w:r w:rsidR="00E900AD">
          <w:rPr>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13" w:history="1">
        <w:r w:rsidR="00E900AD" w:rsidRPr="00561D6D">
          <w:rPr>
            <w:rStyle w:val="Hyperlink"/>
            <w:noProof/>
          </w:rPr>
          <w:t>2.4.1</w:t>
        </w:r>
        <w:r w:rsidR="00E900AD">
          <w:rPr>
            <w:rFonts w:asciiTheme="minorHAnsi" w:eastAsiaTheme="minorEastAsia" w:hAnsiTheme="minorHAnsi" w:cstheme="minorBidi"/>
            <w:noProof/>
            <w:sz w:val="22"/>
            <w:szCs w:val="22"/>
          </w:rPr>
          <w:tab/>
        </w:r>
        <w:r w:rsidR="00E900AD" w:rsidRPr="00561D6D">
          <w:rPr>
            <w:rStyle w:val="Hyperlink"/>
            <w:noProof/>
          </w:rPr>
          <w:t>CCM Environment Planning and Setup</w:t>
        </w:r>
        <w:r w:rsidR="00E900AD">
          <w:rPr>
            <w:noProof/>
            <w:webHidden/>
          </w:rPr>
          <w:tab/>
        </w:r>
        <w:r w:rsidR="00E900AD">
          <w:rPr>
            <w:noProof/>
            <w:webHidden/>
          </w:rPr>
          <w:fldChar w:fldCharType="begin"/>
        </w:r>
        <w:r w:rsidR="00E900AD">
          <w:rPr>
            <w:noProof/>
            <w:webHidden/>
          </w:rPr>
          <w:instrText xml:space="preserve"> PAGEREF _Toc519259613 \h </w:instrText>
        </w:r>
        <w:r w:rsidR="00E900AD">
          <w:rPr>
            <w:noProof/>
            <w:webHidden/>
          </w:rPr>
        </w:r>
        <w:r w:rsidR="00E900AD">
          <w:rPr>
            <w:noProof/>
            <w:webHidden/>
          </w:rPr>
          <w:fldChar w:fldCharType="separate"/>
        </w:r>
        <w:r w:rsidR="00E900AD">
          <w:rPr>
            <w:noProof/>
            <w:webHidden/>
          </w:rPr>
          <w:t>10</w:t>
        </w:r>
        <w:r w:rsidR="00E900AD">
          <w:rPr>
            <w:noProof/>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14" w:history="1">
        <w:r w:rsidR="00E900AD" w:rsidRPr="00561D6D">
          <w:rPr>
            <w:rStyle w:val="Hyperlink"/>
            <w:noProof/>
          </w:rPr>
          <w:t>2.4.2</w:t>
        </w:r>
        <w:r w:rsidR="00E900AD">
          <w:rPr>
            <w:rFonts w:asciiTheme="minorHAnsi" w:eastAsiaTheme="minorEastAsia" w:hAnsiTheme="minorHAnsi" w:cstheme="minorBidi"/>
            <w:noProof/>
            <w:sz w:val="22"/>
            <w:szCs w:val="22"/>
          </w:rPr>
          <w:tab/>
        </w:r>
        <w:r w:rsidR="00E900AD" w:rsidRPr="00561D6D">
          <w:rPr>
            <w:rStyle w:val="Hyperlink"/>
            <w:noProof/>
          </w:rPr>
          <w:t>Development Support</w:t>
        </w:r>
        <w:r w:rsidR="00E900AD">
          <w:rPr>
            <w:noProof/>
            <w:webHidden/>
          </w:rPr>
          <w:tab/>
        </w:r>
        <w:r w:rsidR="00E900AD">
          <w:rPr>
            <w:noProof/>
            <w:webHidden/>
          </w:rPr>
          <w:fldChar w:fldCharType="begin"/>
        </w:r>
        <w:r w:rsidR="00E900AD">
          <w:rPr>
            <w:noProof/>
            <w:webHidden/>
          </w:rPr>
          <w:instrText xml:space="preserve"> PAGEREF _Toc519259614 \h </w:instrText>
        </w:r>
        <w:r w:rsidR="00E900AD">
          <w:rPr>
            <w:noProof/>
            <w:webHidden/>
          </w:rPr>
        </w:r>
        <w:r w:rsidR="00E900AD">
          <w:rPr>
            <w:noProof/>
            <w:webHidden/>
          </w:rPr>
          <w:fldChar w:fldCharType="separate"/>
        </w:r>
        <w:r w:rsidR="00E900AD">
          <w:rPr>
            <w:noProof/>
            <w:webHidden/>
          </w:rPr>
          <w:t>11</w:t>
        </w:r>
        <w:r w:rsidR="00E900AD">
          <w:rPr>
            <w:noProof/>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15" w:history="1">
        <w:r w:rsidR="00E900AD" w:rsidRPr="00561D6D">
          <w:rPr>
            <w:rStyle w:val="Hyperlink"/>
            <w:noProof/>
          </w:rPr>
          <w:t>2.4.3</w:t>
        </w:r>
        <w:r w:rsidR="00E900AD">
          <w:rPr>
            <w:rFonts w:asciiTheme="minorHAnsi" w:eastAsiaTheme="minorEastAsia" w:hAnsiTheme="minorHAnsi" w:cstheme="minorBidi"/>
            <w:noProof/>
            <w:sz w:val="22"/>
            <w:szCs w:val="22"/>
          </w:rPr>
          <w:tab/>
        </w:r>
        <w:r w:rsidR="00E900AD" w:rsidRPr="00561D6D">
          <w:rPr>
            <w:rStyle w:val="Hyperlink"/>
            <w:noProof/>
          </w:rPr>
          <w:t>Release Preparation</w:t>
        </w:r>
        <w:r w:rsidR="00E900AD">
          <w:rPr>
            <w:noProof/>
            <w:webHidden/>
          </w:rPr>
          <w:tab/>
        </w:r>
        <w:r w:rsidR="00E900AD">
          <w:rPr>
            <w:noProof/>
            <w:webHidden/>
          </w:rPr>
          <w:fldChar w:fldCharType="begin"/>
        </w:r>
        <w:r w:rsidR="00E900AD">
          <w:rPr>
            <w:noProof/>
            <w:webHidden/>
          </w:rPr>
          <w:instrText xml:space="preserve"> PAGEREF _Toc519259615 \h </w:instrText>
        </w:r>
        <w:r w:rsidR="00E900AD">
          <w:rPr>
            <w:noProof/>
            <w:webHidden/>
          </w:rPr>
        </w:r>
        <w:r w:rsidR="00E900AD">
          <w:rPr>
            <w:noProof/>
            <w:webHidden/>
          </w:rPr>
          <w:fldChar w:fldCharType="separate"/>
        </w:r>
        <w:r w:rsidR="00E900AD">
          <w:rPr>
            <w:noProof/>
            <w:webHidden/>
          </w:rPr>
          <w:t>11</w:t>
        </w:r>
        <w:r w:rsidR="00E900AD">
          <w:rPr>
            <w:noProof/>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16" w:history="1">
        <w:r w:rsidR="00E900AD" w:rsidRPr="00561D6D">
          <w:rPr>
            <w:rStyle w:val="Hyperlink"/>
            <w:noProof/>
          </w:rPr>
          <w:t>2.4.4</w:t>
        </w:r>
        <w:r w:rsidR="00E900AD">
          <w:rPr>
            <w:rFonts w:asciiTheme="minorHAnsi" w:eastAsiaTheme="minorEastAsia" w:hAnsiTheme="minorHAnsi" w:cstheme="minorBidi"/>
            <w:noProof/>
            <w:sz w:val="22"/>
            <w:szCs w:val="22"/>
          </w:rPr>
          <w:tab/>
        </w:r>
        <w:r w:rsidR="00E900AD" w:rsidRPr="00561D6D">
          <w:rPr>
            <w:rStyle w:val="Hyperlink"/>
            <w:noProof/>
          </w:rPr>
          <w:t>Project Closeout</w:t>
        </w:r>
        <w:r w:rsidR="00E900AD">
          <w:rPr>
            <w:noProof/>
            <w:webHidden/>
          </w:rPr>
          <w:tab/>
        </w:r>
        <w:r w:rsidR="00E900AD">
          <w:rPr>
            <w:noProof/>
            <w:webHidden/>
          </w:rPr>
          <w:fldChar w:fldCharType="begin"/>
        </w:r>
        <w:r w:rsidR="00E900AD">
          <w:rPr>
            <w:noProof/>
            <w:webHidden/>
          </w:rPr>
          <w:instrText xml:space="preserve"> PAGEREF _Toc519259616 \h </w:instrText>
        </w:r>
        <w:r w:rsidR="00E900AD">
          <w:rPr>
            <w:noProof/>
            <w:webHidden/>
          </w:rPr>
        </w:r>
        <w:r w:rsidR="00E900AD">
          <w:rPr>
            <w:noProof/>
            <w:webHidden/>
          </w:rPr>
          <w:fldChar w:fldCharType="separate"/>
        </w:r>
        <w:r w:rsidR="00E900AD">
          <w:rPr>
            <w:noProof/>
            <w:webHidden/>
          </w:rPr>
          <w:t>12</w:t>
        </w:r>
        <w:r w:rsidR="00E900AD">
          <w:rPr>
            <w:noProof/>
            <w:webHidden/>
          </w:rPr>
          <w:fldChar w:fldCharType="end"/>
        </w:r>
      </w:hyperlink>
    </w:p>
    <w:p w:rsidR="00E900AD" w:rsidRDefault="00AD781A">
      <w:pPr>
        <w:pStyle w:val="TOC1"/>
        <w:rPr>
          <w:rFonts w:asciiTheme="minorHAnsi" w:eastAsiaTheme="minorEastAsia" w:hAnsiTheme="minorHAnsi" w:cstheme="minorBidi"/>
          <w:b w:val="0"/>
          <w:sz w:val="22"/>
          <w:szCs w:val="22"/>
        </w:rPr>
      </w:pPr>
      <w:hyperlink w:anchor="_Toc519259617" w:history="1">
        <w:r w:rsidR="00E900AD" w:rsidRPr="00561D6D">
          <w:rPr>
            <w:rStyle w:val="Hyperlink"/>
          </w:rPr>
          <w:t>3.</w:t>
        </w:r>
        <w:r w:rsidR="00E900AD">
          <w:rPr>
            <w:rFonts w:asciiTheme="minorHAnsi" w:eastAsiaTheme="minorEastAsia" w:hAnsiTheme="minorHAnsi" w:cstheme="minorBidi"/>
            <w:b w:val="0"/>
            <w:sz w:val="22"/>
            <w:szCs w:val="22"/>
          </w:rPr>
          <w:tab/>
        </w:r>
        <w:r w:rsidR="00E900AD" w:rsidRPr="00561D6D">
          <w:rPr>
            <w:rStyle w:val="Hyperlink"/>
          </w:rPr>
          <w:t>Configuration Identification</w:t>
        </w:r>
        <w:r w:rsidR="00E900AD">
          <w:rPr>
            <w:webHidden/>
          </w:rPr>
          <w:tab/>
        </w:r>
        <w:r w:rsidR="00E900AD">
          <w:rPr>
            <w:webHidden/>
          </w:rPr>
          <w:fldChar w:fldCharType="begin"/>
        </w:r>
        <w:r w:rsidR="00E900AD">
          <w:rPr>
            <w:webHidden/>
          </w:rPr>
          <w:instrText xml:space="preserve"> PAGEREF _Toc519259617 \h </w:instrText>
        </w:r>
        <w:r w:rsidR="00E900AD">
          <w:rPr>
            <w:webHidden/>
          </w:rPr>
        </w:r>
        <w:r w:rsidR="00E900AD">
          <w:rPr>
            <w:webHidden/>
          </w:rPr>
          <w:fldChar w:fldCharType="separate"/>
        </w:r>
        <w:r w:rsidR="00E900AD">
          <w:rPr>
            <w:webHidden/>
          </w:rPr>
          <w:t>12</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18" w:history="1">
        <w:r w:rsidR="00E900AD" w:rsidRPr="00561D6D">
          <w:rPr>
            <w:rStyle w:val="Hyperlink"/>
          </w:rPr>
          <w:t>3.1.</w:t>
        </w:r>
        <w:r w:rsidR="00E900AD">
          <w:rPr>
            <w:rFonts w:asciiTheme="minorHAnsi" w:eastAsiaTheme="minorEastAsia" w:hAnsiTheme="minorHAnsi" w:cstheme="minorBidi"/>
            <w:sz w:val="22"/>
            <w:szCs w:val="22"/>
          </w:rPr>
          <w:tab/>
        </w:r>
        <w:r w:rsidR="00E900AD" w:rsidRPr="00561D6D">
          <w:rPr>
            <w:rStyle w:val="Hyperlink"/>
          </w:rPr>
          <w:t>Naming Conventions</w:t>
        </w:r>
        <w:r w:rsidR="00E900AD">
          <w:rPr>
            <w:webHidden/>
          </w:rPr>
          <w:tab/>
        </w:r>
        <w:r w:rsidR="00E900AD">
          <w:rPr>
            <w:webHidden/>
          </w:rPr>
          <w:fldChar w:fldCharType="begin"/>
        </w:r>
        <w:r w:rsidR="00E900AD">
          <w:rPr>
            <w:webHidden/>
          </w:rPr>
          <w:instrText xml:space="preserve"> PAGEREF _Toc519259618 \h </w:instrText>
        </w:r>
        <w:r w:rsidR="00E900AD">
          <w:rPr>
            <w:webHidden/>
          </w:rPr>
        </w:r>
        <w:r w:rsidR="00E900AD">
          <w:rPr>
            <w:webHidden/>
          </w:rPr>
          <w:fldChar w:fldCharType="separate"/>
        </w:r>
        <w:r w:rsidR="00E900AD">
          <w:rPr>
            <w:webHidden/>
          </w:rPr>
          <w:t>12</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19" w:history="1">
        <w:r w:rsidR="00E900AD" w:rsidRPr="00561D6D">
          <w:rPr>
            <w:rStyle w:val="Hyperlink"/>
          </w:rPr>
          <w:t>3.2.</w:t>
        </w:r>
        <w:r w:rsidR="00E900AD">
          <w:rPr>
            <w:rFonts w:asciiTheme="minorHAnsi" w:eastAsiaTheme="minorEastAsia" w:hAnsiTheme="minorHAnsi" w:cstheme="minorBidi"/>
            <w:sz w:val="22"/>
            <w:szCs w:val="22"/>
          </w:rPr>
          <w:tab/>
        </w:r>
        <w:r w:rsidR="00E900AD" w:rsidRPr="00561D6D">
          <w:rPr>
            <w:rStyle w:val="Hyperlink"/>
          </w:rPr>
          <w:t>Configuration Control (Version and Baseline Management)</w:t>
        </w:r>
        <w:r w:rsidR="00E900AD">
          <w:rPr>
            <w:webHidden/>
          </w:rPr>
          <w:tab/>
        </w:r>
        <w:r w:rsidR="00E900AD">
          <w:rPr>
            <w:webHidden/>
          </w:rPr>
          <w:fldChar w:fldCharType="begin"/>
        </w:r>
        <w:r w:rsidR="00E900AD">
          <w:rPr>
            <w:webHidden/>
          </w:rPr>
          <w:instrText xml:space="preserve"> PAGEREF _Toc519259619 \h </w:instrText>
        </w:r>
        <w:r w:rsidR="00E900AD">
          <w:rPr>
            <w:webHidden/>
          </w:rPr>
        </w:r>
        <w:r w:rsidR="00E900AD">
          <w:rPr>
            <w:webHidden/>
          </w:rPr>
          <w:fldChar w:fldCharType="separate"/>
        </w:r>
        <w:r w:rsidR="00E900AD">
          <w:rPr>
            <w:webHidden/>
          </w:rPr>
          <w:t>14</w:t>
        </w:r>
        <w:r w:rsidR="00E900AD">
          <w:rPr>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20" w:history="1">
        <w:r w:rsidR="00E900AD" w:rsidRPr="00561D6D">
          <w:rPr>
            <w:rStyle w:val="Hyperlink"/>
            <w:noProof/>
          </w:rPr>
          <w:t>3.2.1</w:t>
        </w:r>
        <w:r w:rsidR="00E900AD">
          <w:rPr>
            <w:rFonts w:asciiTheme="minorHAnsi" w:eastAsiaTheme="minorEastAsia" w:hAnsiTheme="minorHAnsi" w:cstheme="minorBidi"/>
            <w:noProof/>
            <w:sz w:val="22"/>
            <w:szCs w:val="22"/>
          </w:rPr>
          <w:tab/>
        </w:r>
        <w:r w:rsidR="00E900AD" w:rsidRPr="00561D6D">
          <w:rPr>
            <w:rStyle w:val="Hyperlink"/>
            <w:noProof/>
          </w:rPr>
          <w:t>Source Code – N/A for Infrastructure</w:t>
        </w:r>
        <w:r w:rsidR="00E900AD">
          <w:rPr>
            <w:noProof/>
            <w:webHidden/>
          </w:rPr>
          <w:tab/>
        </w:r>
        <w:r w:rsidR="00E900AD">
          <w:rPr>
            <w:noProof/>
            <w:webHidden/>
          </w:rPr>
          <w:fldChar w:fldCharType="begin"/>
        </w:r>
        <w:r w:rsidR="00E900AD">
          <w:rPr>
            <w:noProof/>
            <w:webHidden/>
          </w:rPr>
          <w:instrText xml:space="preserve"> PAGEREF _Toc519259620 \h </w:instrText>
        </w:r>
        <w:r w:rsidR="00E900AD">
          <w:rPr>
            <w:noProof/>
            <w:webHidden/>
          </w:rPr>
        </w:r>
        <w:r w:rsidR="00E900AD">
          <w:rPr>
            <w:noProof/>
            <w:webHidden/>
          </w:rPr>
          <w:fldChar w:fldCharType="separate"/>
        </w:r>
        <w:r w:rsidR="00E900AD">
          <w:rPr>
            <w:noProof/>
            <w:webHidden/>
          </w:rPr>
          <w:t>14</w:t>
        </w:r>
        <w:r w:rsidR="00E900AD">
          <w:rPr>
            <w:noProof/>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21" w:history="1">
        <w:r w:rsidR="00E900AD" w:rsidRPr="00561D6D">
          <w:rPr>
            <w:rStyle w:val="Hyperlink"/>
            <w:noProof/>
          </w:rPr>
          <w:t>3.2.2</w:t>
        </w:r>
        <w:r w:rsidR="00E900AD">
          <w:rPr>
            <w:rFonts w:asciiTheme="minorHAnsi" w:eastAsiaTheme="minorEastAsia" w:hAnsiTheme="minorHAnsi" w:cstheme="minorBidi"/>
            <w:noProof/>
            <w:sz w:val="22"/>
            <w:szCs w:val="22"/>
          </w:rPr>
          <w:tab/>
        </w:r>
        <w:r w:rsidR="00E900AD" w:rsidRPr="00561D6D">
          <w:rPr>
            <w:rStyle w:val="Hyperlink"/>
            <w:noProof/>
          </w:rPr>
          <w:t>Documentation</w:t>
        </w:r>
        <w:r w:rsidR="00E900AD">
          <w:rPr>
            <w:noProof/>
            <w:webHidden/>
          </w:rPr>
          <w:tab/>
        </w:r>
        <w:r w:rsidR="00E900AD">
          <w:rPr>
            <w:noProof/>
            <w:webHidden/>
          </w:rPr>
          <w:fldChar w:fldCharType="begin"/>
        </w:r>
        <w:r w:rsidR="00E900AD">
          <w:rPr>
            <w:noProof/>
            <w:webHidden/>
          </w:rPr>
          <w:instrText xml:space="preserve"> PAGEREF _Toc519259621 \h </w:instrText>
        </w:r>
        <w:r w:rsidR="00E900AD">
          <w:rPr>
            <w:noProof/>
            <w:webHidden/>
          </w:rPr>
        </w:r>
        <w:r w:rsidR="00E900AD">
          <w:rPr>
            <w:noProof/>
            <w:webHidden/>
          </w:rPr>
          <w:fldChar w:fldCharType="separate"/>
        </w:r>
        <w:r w:rsidR="00E900AD">
          <w:rPr>
            <w:noProof/>
            <w:webHidden/>
          </w:rPr>
          <w:t>14</w:t>
        </w:r>
        <w:r w:rsidR="00E900AD">
          <w:rPr>
            <w:noProof/>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22" w:history="1">
        <w:r w:rsidR="00E900AD" w:rsidRPr="00561D6D">
          <w:rPr>
            <w:rStyle w:val="Hyperlink"/>
            <w:noProof/>
          </w:rPr>
          <w:t>3.2.3</w:t>
        </w:r>
        <w:r w:rsidR="00E900AD">
          <w:rPr>
            <w:rFonts w:asciiTheme="minorHAnsi" w:eastAsiaTheme="minorEastAsia" w:hAnsiTheme="minorHAnsi" w:cstheme="minorBidi"/>
            <w:noProof/>
            <w:sz w:val="22"/>
            <w:szCs w:val="22"/>
          </w:rPr>
          <w:tab/>
        </w:r>
        <w:r w:rsidR="00E900AD" w:rsidRPr="00561D6D">
          <w:rPr>
            <w:rStyle w:val="Hyperlink"/>
            <w:noProof/>
          </w:rPr>
          <w:t>Environment – N/A for Infrastructure</w:t>
        </w:r>
        <w:r w:rsidR="00E900AD">
          <w:rPr>
            <w:noProof/>
            <w:webHidden/>
          </w:rPr>
          <w:tab/>
        </w:r>
        <w:r w:rsidR="00E900AD">
          <w:rPr>
            <w:noProof/>
            <w:webHidden/>
          </w:rPr>
          <w:fldChar w:fldCharType="begin"/>
        </w:r>
        <w:r w:rsidR="00E900AD">
          <w:rPr>
            <w:noProof/>
            <w:webHidden/>
          </w:rPr>
          <w:instrText xml:space="preserve"> PAGEREF _Toc519259622 \h </w:instrText>
        </w:r>
        <w:r w:rsidR="00E900AD">
          <w:rPr>
            <w:noProof/>
            <w:webHidden/>
          </w:rPr>
        </w:r>
        <w:r w:rsidR="00E900AD">
          <w:rPr>
            <w:noProof/>
            <w:webHidden/>
          </w:rPr>
          <w:fldChar w:fldCharType="separate"/>
        </w:r>
        <w:r w:rsidR="00E900AD">
          <w:rPr>
            <w:noProof/>
            <w:webHidden/>
          </w:rPr>
          <w:t>14</w:t>
        </w:r>
        <w:r w:rsidR="00E900AD">
          <w:rPr>
            <w:noProof/>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23" w:history="1">
        <w:r w:rsidR="00E900AD" w:rsidRPr="00561D6D">
          <w:rPr>
            <w:rStyle w:val="Hyperlink"/>
          </w:rPr>
          <w:t>3.3.</w:t>
        </w:r>
        <w:r w:rsidR="00E900AD">
          <w:rPr>
            <w:rFonts w:asciiTheme="minorHAnsi" w:eastAsiaTheme="minorEastAsia" w:hAnsiTheme="minorHAnsi" w:cstheme="minorBidi"/>
            <w:sz w:val="22"/>
            <w:szCs w:val="22"/>
          </w:rPr>
          <w:tab/>
        </w:r>
        <w:r w:rsidR="00E900AD" w:rsidRPr="00561D6D">
          <w:rPr>
            <w:rStyle w:val="Hyperlink"/>
          </w:rPr>
          <w:t>Change Management</w:t>
        </w:r>
        <w:r w:rsidR="00E900AD">
          <w:rPr>
            <w:webHidden/>
          </w:rPr>
          <w:tab/>
        </w:r>
        <w:r w:rsidR="00E900AD">
          <w:rPr>
            <w:webHidden/>
          </w:rPr>
          <w:fldChar w:fldCharType="begin"/>
        </w:r>
        <w:r w:rsidR="00E900AD">
          <w:rPr>
            <w:webHidden/>
          </w:rPr>
          <w:instrText xml:space="preserve"> PAGEREF _Toc519259623 \h </w:instrText>
        </w:r>
        <w:r w:rsidR="00E900AD">
          <w:rPr>
            <w:webHidden/>
          </w:rPr>
        </w:r>
        <w:r w:rsidR="00E900AD">
          <w:rPr>
            <w:webHidden/>
          </w:rPr>
          <w:fldChar w:fldCharType="separate"/>
        </w:r>
        <w:r w:rsidR="00E900AD">
          <w:rPr>
            <w:webHidden/>
          </w:rPr>
          <w:t>15</w:t>
        </w:r>
        <w:r w:rsidR="00E900AD">
          <w:rPr>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24" w:history="1">
        <w:r w:rsidR="00E900AD" w:rsidRPr="00561D6D">
          <w:rPr>
            <w:rStyle w:val="Hyperlink"/>
            <w:noProof/>
          </w:rPr>
          <w:t>3.3.1</w:t>
        </w:r>
        <w:r w:rsidR="00E900AD">
          <w:rPr>
            <w:rFonts w:asciiTheme="minorHAnsi" w:eastAsiaTheme="minorEastAsia" w:hAnsiTheme="minorHAnsi" w:cstheme="minorBidi"/>
            <w:noProof/>
            <w:sz w:val="22"/>
            <w:szCs w:val="22"/>
          </w:rPr>
          <w:tab/>
        </w:r>
        <w:r w:rsidR="00E900AD" w:rsidRPr="00561D6D">
          <w:rPr>
            <w:rStyle w:val="Hyperlink"/>
            <w:noProof/>
          </w:rPr>
          <w:t>Story and Task Management</w:t>
        </w:r>
        <w:r w:rsidR="00E900AD">
          <w:rPr>
            <w:noProof/>
            <w:webHidden/>
          </w:rPr>
          <w:tab/>
        </w:r>
        <w:r w:rsidR="00E900AD">
          <w:rPr>
            <w:noProof/>
            <w:webHidden/>
          </w:rPr>
          <w:fldChar w:fldCharType="begin"/>
        </w:r>
        <w:r w:rsidR="00E900AD">
          <w:rPr>
            <w:noProof/>
            <w:webHidden/>
          </w:rPr>
          <w:instrText xml:space="preserve"> PAGEREF _Toc519259624 \h </w:instrText>
        </w:r>
        <w:r w:rsidR="00E900AD">
          <w:rPr>
            <w:noProof/>
            <w:webHidden/>
          </w:rPr>
        </w:r>
        <w:r w:rsidR="00E900AD">
          <w:rPr>
            <w:noProof/>
            <w:webHidden/>
          </w:rPr>
          <w:fldChar w:fldCharType="separate"/>
        </w:r>
        <w:r w:rsidR="00E900AD">
          <w:rPr>
            <w:noProof/>
            <w:webHidden/>
          </w:rPr>
          <w:t>15</w:t>
        </w:r>
        <w:r w:rsidR="00E900AD">
          <w:rPr>
            <w:noProof/>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25" w:history="1">
        <w:r w:rsidR="00E900AD" w:rsidRPr="00561D6D">
          <w:rPr>
            <w:rStyle w:val="Hyperlink"/>
            <w:noProof/>
          </w:rPr>
          <w:t>3.3.2</w:t>
        </w:r>
        <w:r w:rsidR="00E900AD">
          <w:rPr>
            <w:rFonts w:asciiTheme="minorHAnsi" w:eastAsiaTheme="minorEastAsia" w:hAnsiTheme="minorHAnsi" w:cstheme="minorBidi"/>
            <w:noProof/>
            <w:sz w:val="22"/>
            <w:szCs w:val="22"/>
          </w:rPr>
          <w:tab/>
        </w:r>
        <w:r w:rsidR="00E900AD" w:rsidRPr="00561D6D">
          <w:rPr>
            <w:rStyle w:val="Hyperlink"/>
            <w:noProof/>
          </w:rPr>
          <w:t>Defect Management</w:t>
        </w:r>
        <w:r w:rsidR="00E900AD">
          <w:rPr>
            <w:noProof/>
            <w:webHidden/>
          </w:rPr>
          <w:tab/>
        </w:r>
        <w:r w:rsidR="00E900AD">
          <w:rPr>
            <w:noProof/>
            <w:webHidden/>
          </w:rPr>
          <w:fldChar w:fldCharType="begin"/>
        </w:r>
        <w:r w:rsidR="00E900AD">
          <w:rPr>
            <w:noProof/>
            <w:webHidden/>
          </w:rPr>
          <w:instrText xml:space="preserve"> PAGEREF _Toc519259625 \h </w:instrText>
        </w:r>
        <w:r w:rsidR="00E900AD">
          <w:rPr>
            <w:noProof/>
            <w:webHidden/>
          </w:rPr>
        </w:r>
        <w:r w:rsidR="00E900AD">
          <w:rPr>
            <w:noProof/>
            <w:webHidden/>
          </w:rPr>
          <w:fldChar w:fldCharType="separate"/>
        </w:r>
        <w:r w:rsidR="00E900AD">
          <w:rPr>
            <w:noProof/>
            <w:webHidden/>
          </w:rPr>
          <w:t>15</w:t>
        </w:r>
        <w:r w:rsidR="00E900AD">
          <w:rPr>
            <w:noProof/>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26" w:history="1">
        <w:r w:rsidR="00E900AD" w:rsidRPr="00561D6D">
          <w:rPr>
            <w:rStyle w:val="Hyperlink"/>
            <w:noProof/>
          </w:rPr>
          <w:t>3.3.3</w:t>
        </w:r>
        <w:r w:rsidR="00E900AD">
          <w:rPr>
            <w:rFonts w:asciiTheme="minorHAnsi" w:eastAsiaTheme="minorEastAsia" w:hAnsiTheme="minorHAnsi" w:cstheme="minorBidi"/>
            <w:noProof/>
            <w:sz w:val="22"/>
            <w:szCs w:val="22"/>
          </w:rPr>
          <w:tab/>
        </w:r>
        <w:r w:rsidR="00E900AD" w:rsidRPr="00561D6D">
          <w:rPr>
            <w:rStyle w:val="Hyperlink"/>
            <w:noProof/>
          </w:rPr>
          <w:t>Risk/Issue Management</w:t>
        </w:r>
        <w:r w:rsidR="00E900AD">
          <w:rPr>
            <w:noProof/>
            <w:webHidden/>
          </w:rPr>
          <w:tab/>
        </w:r>
        <w:r w:rsidR="00E900AD">
          <w:rPr>
            <w:noProof/>
            <w:webHidden/>
          </w:rPr>
          <w:fldChar w:fldCharType="begin"/>
        </w:r>
        <w:r w:rsidR="00E900AD">
          <w:rPr>
            <w:noProof/>
            <w:webHidden/>
          </w:rPr>
          <w:instrText xml:space="preserve"> PAGEREF _Toc519259626 \h </w:instrText>
        </w:r>
        <w:r w:rsidR="00E900AD">
          <w:rPr>
            <w:noProof/>
            <w:webHidden/>
          </w:rPr>
        </w:r>
        <w:r w:rsidR="00E900AD">
          <w:rPr>
            <w:noProof/>
            <w:webHidden/>
          </w:rPr>
          <w:fldChar w:fldCharType="separate"/>
        </w:r>
        <w:r w:rsidR="00E900AD">
          <w:rPr>
            <w:noProof/>
            <w:webHidden/>
          </w:rPr>
          <w:t>16</w:t>
        </w:r>
        <w:r w:rsidR="00E900AD">
          <w:rPr>
            <w:noProof/>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27" w:history="1">
        <w:r w:rsidR="00E900AD" w:rsidRPr="00561D6D">
          <w:rPr>
            <w:rStyle w:val="Hyperlink"/>
          </w:rPr>
          <w:t>3.4.</w:t>
        </w:r>
        <w:r w:rsidR="00E900AD">
          <w:rPr>
            <w:rFonts w:asciiTheme="minorHAnsi" w:eastAsiaTheme="minorEastAsia" w:hAnsiTheme="minorHAnsi" w:cstheme="minorBidi"/>
            <w:sz w:val="22"/>
            <w:szCs w:val="22"/>
          </w:rPr>
          <w:tab/>
        </w:r>
        <w:r w:rsidR="00E900AD" w:rsidRPr="00561D6D">
          <w:rPr>
            <w:rStyle w:val="Hyperlink"/>
          </w:rPr>
          <w:t>Status Accounting</w:t>
        </w:r>
        <w:r w:rsidR="00E900AD">
          <w:rPr>
            <w:webHidden/>
          </w:rPr>
          <w:tab/>
        </w:r>
        <w:r w:rsidR="00E900AD">
          <w:rPr>
            <w:webHidden/>
          </w:rPr>
          <w:fldChar w:fldCharType="begin"/>
        </w:r>
        <w:r w:rsidR="00E900AD">
          <w:rPr>
            <w:webHidden/>
          </w:rPr>
          <w:instrText xml:space="preserve"> PAGEREF _Toc519259627 \h </w:instrText>
        </w:r>
        <w:r w:rsidR="00E900AD">
          <w:rPr>
            <w:webHidden/>
          </w:rPr>
        </w:r>
        <w:r w:rsidR="00E900AD">
          <w:rPr>
            <w:webHidden/>
          </w:rPr>
          <w:fldChar w:fldCharType="separate"/>
        </w:r>
        <w:r w:rsidR="00E900AD">
          <w:rPr>
            <w:webHidden/>
          </w:rPr>
          <w:t>16</w:t>
        </w:r>
        <w:r w:rsidR="00E900AD">
          <w:rPr>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28" w:history="1">
        <w:r w:rsidR="00E900AD" w:rsidRPr="00561D6D">
          <w:rPr>
            <w:rStyle w:val="Hyperlink"/>
            <w:noProof/>
          </w:rPr>
          <w:t>3.4.1</w:t>
        </w:r>
        <w:r w:rsidR="00E900AD">
          <w:rPr>
            <w:rFonts w:asciiTheme="minorHAnsi" w:eastAsiaTheme="minorEastAsia" w:hAnsiTheme="minorHAnsi" w:cstheme="minorBidi"/>
            <w:noProof/>
            <w:sz w:val="22"/>
            <w:szCs w:val="22"/>
          </w:rPr>
          <w:tab/>
        </w:r>
        <w:r w:rsidR="00E900AD" w:rsidRPr="00561D6D">
          <w:rPr>
            <w:rStyle w:val="Hyperlink"/>
            <w:noProof/>
          </w:rPr>
          <w:t>Dashboards</w:t>
        </w:r>
        <w:r w:rsidR="00E900AD">
          <w:rPr>
            <w:noProof/>
            <w:webHidden/>
          </w:rPr>
          <w:tab/>
        </w:r>
        <w:r w:rsidR="00E900AD">
          <w:rPr>
            <w:noProof/>
            <w:webHidden/>
          </w:rPr>
          <w:fldChar w:fldCharType="begin"/>
        </w:r>
        <w:r w:rsidR="00E900AD">
          <w:rPr>
            <w:noProof/>
            <w:webHidden/>
          </w:rPr>
          <w:instrText xml:space="preserve"> PAGEREF _Toc519259628 \h </w:instrText>
        </w:r>
        <w:r w:rsidR="00E900AD">
          <w:rPr>
            <w:noProof/>
            <w:webHidden/>
          </w:rPr>
        </w:r>
        <w:r w:rsidR="00E900AD">
          <w:rPr>
            <w:noProof/>
            <w:webHidden/>
          </w:rPr>
          <w:fldChar w:fldCharType="separate"/>
        </w:r>
        <w:r w:rsidR="00E900AD">
          <w:rPr>
            <w:noProof/>
            <w:webHidden/>
          </w:rPr>
          <w:t>16</w:t>
        </w:r>
        <w:r w:rsidR="00E900AD">
          <w:rPr>
            <w:noProof/>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29" w:history="1">
        <w:r w:rsidR="00E900AD" w:rsidRPr="00561D6D">
          <w:rPr>
            <w:rStyle w:val="Hyperlink"/>
            <w:noProof/>
          </w:rPr>
          <w:t>3.4.2</w:t>
        </w:r>
        <w:r w:rsidR="00E900AD">
          <w:rPr>
            <w:rFonts w:asciiTheme="minorHAnsi" w:eastAsiaTheme="minorEastAsia" w:hAnsiTheme="minorHAnsi" w:cstheme="minorBidi"/>
            <w:noProof/>
            <w:sz w:val="22"/>
            <w:szCs w:val="22"/>
          </w:rPr>
          <w:tab/>
        </w:r>
        <w:r w:rsidR="00E900AD" w:rsidRPr="00561D6D">
          <w:rPr>
            <w:rStyle w:val="Hyperlink"/>
            <w:noProof/>
          </w:rPr>
          <w:t>Queries</w:t>
        </w:r>
        <w:r w:rsidR="00E900AD">
          <w:rPr>
            <w:noProof/>
            <w:webHidden/>
          </w:rPr>
          <w:tab/>
        </w:r>
        <w:r w:rsidR="00E900AD">
          <w:rPr>
            <w:noProof/>
            <w:webHidden/>
          </w:rPr>
          <w:fldChar w:fldCharType="begin"/>
        </w:r>
        <w:r w:rsidR="00E900AD">
          <w:rPr>
            <w:noProof/>
            <w:webHidden/>
          </w:rPr>
          <w:instrText xml:space="preserve"> PAGEREF _Toc519259629 \h </w:instrText>
        </w:r>
        <w:r w:rsidR="00E900AD">
          <w:rPr>
            <w:noProof/>
            <w:webHidden/>
          </w:rPr>
        </w:r>
        <w:r w:rsidR="00E900AD">
          <w:rPr>
            <w:noProof/>
            <w:webHidden/>
          </w:rPr>
          <w:fldChar w:fldCharType="separate"/>
        </w:r>
        <w:r w:rsidR="00E900AD">
          <w:rPr>
            <w:noProof/>
            <w:webHidden/>
          </w:rPr>
          <w:t>16</w:t>
        </w:r>
        <w:r w:rsidR="00E900AD">
          <w:rPr>
            <w:noProof/>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30" w:history="1">
        <w:r w:rsidR="00E900AD" w:rsidRPr="00561D6D">
          <w:rPr>
            <w:rStyle w:val="Hyperlink"/>
            <w:noProof/>
          </w:rPr>
          <w:t>3.4.3</w:t>
        </w:r>
        <w:r w:rsidR="00E900AD">
          <w:rPr>
            <w:rFonts w:asciiTheme="minorHAnsi" w:eastAsiaTheme="minorEastAsia" w:hAnsiTheme="minorHAnsi" w:cstheme="minorBidi"/>
            <w:noProof/>
            <w:sz w:val="22"/>
            <w:szCs w:val="22"/>
          </w:rPr>
          <w:tab/>
        </w:r>
        <w:r w:rsidR="00E900AD" w:rsidRPr="00561D6D">
          <w:rPr>
            <w:rStyle w:val="Hyperlink"/>
            <w:noProof/>
          </w:rPr>
          <w:t>General Status Reports</w:t>
        </w:r>
        <w:r w:rsidR="00E900AD">
          <w:rPr>
            <w:noProof/>
            <w:webHidden/>
          </w:rPr>
          <w:tab/>
        </w:r>
        <w:r w:rsidR="00E900AD">
          <w:rPr>
            <w:noProof/>
            <w:webHidden/>
          </w:rPr>
          <w:fldChar w:fldCharType="begin"/>
        </w:r>
        <w:r w:rsidR="00E900AD">
          <w:rPr>
            <w:noProof/>
            <w:webHidden/>
          </w:rPr>
          <w:instrText xml:space="preserve"> PAGEREF _Toc519259630 \h </w:instrText>
        </w:r>
        <w:r w:rsidR="00E900AD">
          <w:rPr>
            <w:noProof/>
            <w:webHidden/>
          </w:rPr>
        </w:r>
        <w:r w:rsidR="00E900AD">
          <w:rPr>
            <w:noProof/>
            <w:webHidden/>
          </w:rPr>
          <w:fldChar w:fldCharType="separate"/>
        </w:r>
        <w:r w:rsidR="00E900AD">
          <w:rPr>
            <w:noProof/>
            <w:webHidden/>
          </w:rPr>
          <w:t>16</w:t>
        </w:r>
        <w:r w:rsidR="00E900AD">
          <w:rPr>
            <w:noProof/>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31" w:history="1">
        <w:r w:rsidR="00E900AD" w:rsidRPr="00561D6D">
          <w:rPr>
            <w:rStyle w:val="Hyperlink"/>
          </w:rPr>
          <w:t>3.5.</w:t>
        </w:r>
        <w:r w:rsidR="00E900AD">
          <w:rPr>
            <w:rFonts w:asciiTheme="minorHAnsi" w:eastAsiaTheme="minorEastAsia" w:hAnsiTheme="minorHAnsi" w:cstheme="minorBidi"/>
            <w:sz w:val="22"/>
            <w:szCs w:val="22"/>
          </w:rPr>
          <w:tab/>
        </w:r>
        <w:r w:rsidR="00E900AD" w:rsidRPr="00561D6D">
          <w:rPr>
            <w:rStyle w:val="Hyperlink"/>
          </w:rPr>
          <w:t>Configuration Audits and Reviews</w:t>
        </w:r>
        <w:r w:rsidR="00E900AD">
          <w:rPr>
            <w:webHidden/>
          </w:rPr>
          <w:tab/>
        </w:r>
        <w:r w:rsidR="00E900AD">
          <w:rPr>
            <w:webHidden/>
          </w:rPr>
          <w:fldChar w:fldCharType="begin"/>
        </w:r>
        <w:r w:rsidR="00E900AD">
          <w:rPr>
            <w:webHidden/>
          </w:rPr>
          <w:instrText xml:space="preserve"> PAGEREF _Toc519259631 \h </w:instrText>
        </w:r>
        <w:r w:rsidR="00E900AD">
          <w:rPr>
            <w:webHidden/>
          </w:rPr>
        </w:r>
        <w:r w:rsidR="00E900AD">
          <w:rPr>
            <w:webHidden/>
          </w:rPr>
          <w:fldChar w:fldCharType="separate"/>
        </w:r>
        <w:r w:rsidR="00E900AD">
          <w:rPr>
            <w:webHidden/>
          </w:rPr>
          <w:t>17</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32" w:history="1">
        <w:r w:rsidR="00E900AD" w:rsidRPr="00561D6D">
          <w:rPr>
            <w:rStyle w:val="Hyperlink"/>
          </w:rPr>
          <w:t>3.6.</w:t>
        </w:r>
        <w:r w:rsidR="00E900AD">
          <w:rPr>
            <w:rFonts w:asciiTheme="minorHAnsi" w:eastAsiaTheme="minorEastAsia" w:hAnsiTheme="minorHAnsi" w:cstheme="minorBidi"/>
            <w:sz w:val="22"/>
            <w:szCs w:val="22"/>
          </w:rPr>
          <w:tab/>
        </w:r>
        <w:r w:rsidR="00E900AD" w:rsidRPr="00561D6D">
          <w:rPr>
            <w:rStyle w:val="Hyperlink"/>
          </w:rPr>
          <w:t>Release Management</w:t>
        </w:r>
        <w:r w:rsidR="00E900AD">
          <w:rPr>
            <w:webHidden/>
          </w:rPr>
          <w:tab/>
        </w:r>
        <w:r w:rsidR="00E900AD">
          <w:rPr>
            <w:webHidden/>
          </w:rPr>
          <w:fldChar w:fldCharType="begin"/>
        </w:r>
        <w:r w:rsidR="00E900AD">
          <w:rPr>
            <w:webHidden/>
          </w:rPr>
          <w:instrText xml:space="preserve"> PAGEREF _Toc519259632 \h </w:instrText>
        </w:r>
        <w:r w:rsidR="00E900AD">
          <w:rPr>
            <w:webHidden/>
          </w:rPr>
        </w:r>
        <w:r w:rsidR="00E900AD">
          <w:rPr>
            <w:webHidden/>
          </w:rPr>
          <w:fldChar w:fldCharType="separate"/>
        </w:r>
        <w:r w:rsidR="00E900AD">
          <w:rPr>
            <w:webHidden/>
          </w:rPr>
          <w:t>17</w:t>
        </w:r>
        <w:r w:rsidR="00E900AD">
          <w:rPr>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33" w:history="1">
        <w:r w:rsidR="00E900AD" w:rsidRPr="00561D6D">
          <w:rPr>
            <w:rStyle w:val="Hyperlink"/>
            <w:noProof/>
          </w:rPr>
          <w:t>3.6.1</w:t>
        </w:r>
        <w:r w:rsidR="00E900AD">
          <w:rPr>
            <w:rFonts w:asciiTheme="minorHAnsi" w:eastAsiaTheme="minorEastAsia" w:hAnsiTheme="minorHAnsi" w:cstheme="minorBidi"/>
            <w:noProof/>
            <w:sz w:val="22"/>
            <w:szCs w:val="22"/>
          </w:rPr>
          <w:tab/>
        </w:r>
        <w:r w:rsidR="00E900AD" w:rsidRPr="00561D6D">
          <w:rPr>
            <w:rStyle w:val="Hyperlink"/>
            <w:noProof/>
          </w:rPr>
          <w:t>Electronic Release Package – N/A for Infrastructure</w:t>
        </w:r>
        <w:r w:rsidR="00E900AD">
          <w:rPr>
            <w:noProof/>
            <w:webHidden/>
          </w:rPr>
          <w:tab/>
        </w:r>
        <w:r w:rsidR="00E900AD">
          <w:rPr>
            <w:noProof/>
            <w:webHidden/>
          </w:rPr>
          <w:fldChar w:fldCharType="begin"/>
        </w:r>
        <w:r w:rsidR="00E900AD">
          <w:rPr>
            <w:noProof/>
            <w:webHidden/>
          </w:rPr>
          <w:instrText xml:space="preserve"> PAGEREF _Toc519259633 \h </w:instrText>
        </w:r>
        <w:r w:rsidR="00E900AD">
          <w:rPr>
            <w:noProof/>
            <w:webHidden/>
          </w:rPr>
        </w:r>
        <w:r w:rsidR="00E900AD">
          <w:rPr>
            <w:noProof/>
            <w:webHidden/>
          </w:rPr>
          <w:fldChar w:fldCharType="separate"/>
        </w:r>
        <w:r w:rsidR="00E900AD">
          <w:rPr>
            <w:noProof/>
            <w:webHidden/>
          </w:rPr>
          <w:t>18</w:t>
        </w:r>
        <w:r w:rsidR="00E900AD">
          <w:rPr>
            <w:noProof/>
            <w:webHidden/>
          </w:rPr>
          <w:fldChar w:fldCharType="end"/>
        </w:r>
      </w:hyperlink>
    </w:p>
    <w:p w:rsidR="00E900AD" w:rsidRDefault="00AD781A">
      <w:pPr>
        <w:pStyle w:val="TOC3"/>
        <w:rPr>
          <w:rFonts w:asciiTheme="minorHAnsi" w:eastAsiaTheme="minorEastAsia" w:hAnsiTheme="minorHAnsi" w:cstheme="minorBidi"/>
          <w:noProof/>
          <w:sz w:val="22"/>
          <w:szCs w:val="22"/>
        </w:rPr>
      </w:pPr>
      <w:hyperlink w:anchor="_Toc519259634" w:history="1">
        <w:r w:rsidR="00E900AD" w:rsidRPr="00561D6D">
          <w:rPr>
            <w:rStyle w:val="Hyperlink"/>
            <w:noProof/>
          </w:rPr>
          <w:t>3.6.2</w:t>
        </w:r>
        <w:r w:rsidR="00E900AD">
          <w:rPr>
            <w:rFonts w:asciiTheme="minorHAnsi" w:eastAsiaTheme="minorEastAsia" w:hAnsiTheme="minorHAnsi" w:cstheme="minorBidi"/>
            <w:noProof/>
            <w:sz w:val="22"/>
            <w:szCs w:val="22"/>
          </w:rPr>
          <w:tab/>
        </w:r>
        <w:r w:rsidR="00E900AD" w:rsidRPr="00561D6D">
          <w:rPr>
            <w:rStyle w:val="Hyperlink"/>
            <w:noProof/>
          </w:rPr>
          <w:t>Version Description Document</w:t>
        </w:r>
        <w:r w:rsidR="00E900AD">
          <w:rPr>
            <w:noProof/>
            <w:webHidden/>
          </w:rPr>
          <w:tab/>
        </w:r>
        <w:r w:rsidR="00E900AD">
          <w:rPr>
            <w:noProof/>
            <w:webHidden/>
          </w:rPr>
          <w:fldChar w:fldCharType="begin"/>
        </w:r>
        <w:r w:rsidR="00E900AD">
          <w:rPr>
            <w:noProof/>
            <w:webHidden/>
          </w:rPr>
          <w:instrText xml:space="preserve"> PAGEREF _Toc519259634 \h </w:instrText>
        </w:r>
        <w:r w:rsidR="00E900AD">
          <w:rPr>
            <w:noProof/>
            <w:webHidden/>
          </w:rPr>
        </w:r>
        <w:r w:rsidR="00E900AD">
          <w:rPr>
            <w:noProof/>
            <w:webHidden/>
          </w:rPr>
          <w:fldChar w:fldCharType="separate"/>
        </w:r>
        <w:r w:rsidR="00E900AD">
          <w:rPr>
            <w:noProof/>
            <w:webHidden/>
          </w:rPr>
          <w:t>18</w:t>
        </w:r>
        <w:r w:rsidR="00E900AD">
          <w:rPr>
            <w:noProof/>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35" w:history="1">
        <w:r w:rsidR="00E900AD" w:rsidRPr="00561D6D">
          <w:rPr>
            <w:rStyle w:val="Hyperlink"/>
          </w:rPr>
          <w:t>3.7.</w:t>
        </w:r>
        <w:r w:rsidR="00E900AD">
          <w:rPr>
            <w:rFonts w:asciiTheme="minorHAnsi" w:eastAsiaTheme="minorEastAsia" w:hAnsiTheme="minorHAnsi" w:cstheme="minorBidi"/>
            <w:sz w:val="22"/>
            <w:szCs w:val="22"/>
          </w:rPr>
          <w:tab/>
        </w:r>
        <w:r w:rsidR="00E900AD" w:rsidRPr="00561D6D">
          <w:rPr>
            <w:rStyle w:val="Hyperlink"/>
          </w:rPr>
          <w:t>Training</w:t>
        </w:r>
        <w:r w:rsidR="00E900AD">
          <w:rPr>
            <w:webHidden/>
          </w:rPr>
          <w:tab/>
        </w:r>
        <w:r w:rsidR="00E900AD">
          <w:rPr>
            <w:webHidden/>
          </w:rPr>
          <w:fldChar w:fldCharType="begin"/>
        </w:r>
        <w:r w:rsidR="00E900AD">
          <w:rPr>
            <w:webHidden/>
          </w:rPr>
          <w:instrText xml:space="preserve"> PAGEREF _Toc519259635 \h </w:instrText>
        </w:r>
        <w:r w:rsidR="00E900AD">
          <w:rPr>
            <w:webHidden/>
          </w:rPr>
        </w:r>
        <w:r w:rsidR="00E900AD">
          <w:rPr>
            <w:webHidden/>
          </w:rPr>
          <w:fldChar w:fldCharType="separate"/>
        </w:r>
        <w:r w:rsidR="00E900AD">
          <w:rPr>
            <w:webHidden/>
          </w:rPr>
          <w:t>18</w:t>
        </w:r>
        <w:r w:rsidR="00E900AD">
          <w:rPr>
            <w:webHidden/>
          </w:rPr>
          <w:fldChar w:fldCharType="end"/>
        </w:r>
      </w:hyperlink>
    </w:p>
    <w:p w:rsidR="00E900AD" w:rsidRDefault="00AD781A">
      <w:pPr>
        <w:pStyle w:val="TOC2"/>
        <w:rPr>
          <w:rFonts w:asciiTheme="minorHAnsi" w:eastAsiaTheme="minorEastAsia" w:hAnsiTheme="minorHAnsi" w:cstheme="minorBidi"/>
          <w:sz w:val="22"/>
          <w:szCs w:val="22"/>
        </w:rPr>
      </w:pPr>
      <w:hyperlink w:anchor="_Toc519259636" w:history="1">
        <w:r w:rsidR="00E900AD" w:rsidRPr="00561D6D">
          <w:rPr>
            <w:rStyle w:val="Hyperlink"/>
          </w:rPr>
          <w:t>3.8.</w:t>
        </w:r>
        <w:r w:rsidR="00E900AD">
          <w:rPr>
            <w:rFonts w:asciiTheme="minorHAnsi" w:eastAsiaTheme="minorEastAsia" w:hAnsiTheme="minorHAnsi" w:cstheme="minorBidi"/>
            <w:sz w:val="22"/>
            <w:szCs w:val="22"/>
          </w:rPr>
          <w:tab/>
        </w:r>
        <w:r w:rsidR="00E900AD" w:rsidRPr="00561D6D">
          <w:rPr>
            <w:rStyle w:val="Hyperlink"/>
          </w:rPr>
          <w:t>CCM Backup and Disaster Recovery Plans</w:t>
        </w:r>
        <w:r w:rsidR="00E900AD">
          <w:rPr>
            <w:webHidden/>
          </w:rPr>
          <w:tab/>
        </w:r>
        <w:r w:rsidR="00E900AD">
          <w:rPr>
            <w:webHidden/>
          </w:rPr>
          <w:fldChar w:fldCharType="begin"/>
        </w:r>
        <w:r w:rsidR="00E900AD">
          <w:rPr>
            <w:webHidden/>
          </w:rPr>
          <w:instrText xml:space="preserve"> PAGEREF _Toc519259636 \h </w:instrText>
        </w:r>
        <w:r w:rsidR="00E900AD">
          <w:rPr>
            <w:webHidden/>
          </w:rPr>
        </w:r>
        <w:r w:rsidR="00E900AD">
          <w:rPr>
            <w:webHidden/>
          </w:rPr>
          <w:fldChar w:fldCharType="separate"/>
        </w:r>
        <w:r w:rsidR="00E900AD">
          <w:rPr>
            <w:webHidden/>
          </w:rPr>
          <w:t>18</w:t>
        </w:r>
        <w:r w:rsidR="00E900AD">
          <w:rPr>
            <w:webHidden/>
          </w:rPr>
          <w:fldChar w:fldCharType="end"/>
        </w:r>
      </w:hyperlink>
    </w:p>
    <w:p w:rsidR="00526B8B" w:rsidRDefault="007D218F" w:rsidP="00526B8B">
      <w:pPr>
        <w:pStyle w:val="BodyText"/>
        <w:sectPr w:rsidR="00526B8B" w:rsidSect="00C65DD8">
          <w:headerReference w:type="even" r:id="rId9"/>
          <w:headerReference w:type="default" r:id="rId10"/>
          <w:footerReference w:type="default" r:id="rId11"/>
          <w:pgSz w:w="12240" w:h="15840" w:code="1"/>
          <w:pgMar w:top="1440" w:right="1440" w:bottom="1152" w:left="1440" w:header="720" w:footer="720" w:gutter="0"/>
          <w:pgNumType w:fmt="lowerRoman" w:start="1"/>
          <w:cols w:space="720"/>
          <w:docGrid w:linePitch="360"/>
        </w:sectPr>
      </w:pPr>
      <w:r w:rsidRPr="00CF7392">
        <w:fldChar w:fldCharType="end"/>
      </w:r>
    </w:p>
    <w:p w:rsidR="007D218F" w:rsidRPr="00CF7392" w:rsidRDefault="00E91B7B" w:rsidP="00526B8B">
      <w:pPr>
        <w:pStyle w:val="Heading1"/>
      </w:pPr>
      <w:bookmarkStart w:id="13" w:name="_Toc519259603"/>
      <w:r w:rsidRPr="00CF7392">
        <w:t>Overview</w:t>
      </w:r>
      <w:bookmarkStart w:id="14" w:name="Introduction"/>
      <w:bookmarkEnd w:id="4"/>
      <w:bookmarkEnd w:id="5"/>
      <w:bookmarkEnd w:id="6"/>
      <w:bookmarkEnd w:id="7"/>
      <w:bookmarkEnd w:id="8"/>
      <w:bookmarkEnd w:id="9"/>
      <w:bookmarkEnd w:id="10"/>
      <w:bookmarkEnd w:id="11"/>
      <w:bookmarkEnd w:id="12"/>
      <w:bookmarkEnd w:id="13"/>
      <w:bookmarkEnd w:id="14"/>
    </w:p>
    <w:tbl>
      <w:tblPr>
        <w:tblStyle w:val="TableGrid"/>
        <w:tblW w:w="0" w:type="auto"/>
        <w:tblLook w:val="04A0" w:firstRow="1" w:lastRow="0" w:firstColumn="1" w:lastColumn="0" w:noHBand="0" w:noVBand="1"/>
      </w:tblPr>
      <w:tblGrid>
        <w:gridCol w:w="4066"/>
        <w:gridCol w:w="5284"/>
      </w:tblGrid>
      <w:tr w:rsidR="009300A3" w:rsidRPr="00EB1098" w:rsidTr="004D6DF1">
        <w:tc>
          <w:tcPr>
            <w:tcW w:w="4158" w:type="dxa"/>
          </w:tcPr>
          <w:p w:rsidR="009300A3" w:rsidRPr="00EB1098" w:rsidRDefault="009300A3" w:rsidP="00526B8B">
            <w:pPr>
              <w:pStyle w:val="BodyText"/>
              <w:rPr>
                <w:rFonts w:ascii="Arial" w:hAnsi="Arial" w:cs="Arial"/>
                <w:sz w:val="22"/>
                <w:highlight w:val="green"/>
              </w:rPr>
            </w:pPr>
            <w:r w:rsidRPr="00431AE2">
              <w:rPr>
                <w:rFonts w:ascii="Arial" w:hAnsi="Arial" w:cs="Arial"/>
                <w:sz w:val="22"/>
              </w:rPr>
              <w:t>Product being modified:</w:t>
            </w:r>
          </w:p>
        </w:tc>
        <w:tc>
          <w:tcPr>
            <w:tcW w:w="5418" w:type="dxa"/>
          </w:tcPr>
          <w:p w:rsidR="009300A3" w:rsidRPr="00C159A3" w:rsidRDefault="00C159A3" w:rsidP="00A97C26">
            <w:pPr>
              <w:pStyle w:val="BodyText"/>
              <w:rPr>
                <w:rFonts w:ascii="Arial" w:hAnsi="Arial" w:cs="Arial"/>
                <w:sz w:val="22"/>
                <w:highlight w:val="green"/>
              </w:rPr>
            </w:pPr>
            <w:r>
              <w:rPr>
                <w:rStyle w:val="PageNumber"/>
                <w:rFonts w:ascii="Arial" w:hAnsi="Arial" w:cs="Arial"/>
                <w:noProof/>
                <w:sz w:val="22"/>
              </w:rPr>
              <w:t>Mental Health (MHLTH)</w:t>
            </w:r>
          </w:p>
        </w:tc>
      </w:tr>
      <w:tr w:rsidR="00C159A3" w:rsidRPr="00EB1098" w:rsidTr="004D6DF1">
        <w:tc>
          <w:tcPr>
            <w:tcW w:w="4158" w:type="dxa"/>
          </w:tcPr>
          <w:p w:rsidR="00C159A3" w:rsidRPr="00EB1098" w:rsidRDefault="00C159A3" w:rsidP="00526B8B">
            <w:pPr>
              <w:pStyle w:val="BodyText"/>
              <w:rPr>
                <w:rFonts w:ascii="Arial" w:hAnsi="Arial" w:cs="Arial"/>
                <w:sz w:val="22"/>
                <w:highlight w:val="green"/>
              </w:rPr>
            </w:pPr>
            <w:r w:rsidRPr="009E5B0B">
              <w:rPr>
                <w:rFonts w:ascii="Arial" w:hAnsi="Arial" w:cs="Arial"/>
                <w:sz w:val="22"/>
              </w:rPr>
              <w:t>Project Name:</w:t>
            </w:r>
          </w:p>
        </w:tc>
        <w:tc>
          <w:tcPr>
            <w:tcW w:w="5418" w:type="dxa"/>
          </w:tcPr>
          <w:p w:rsidR="00C159A3" w:rsidRPr="00C159A3" w:rsidRDefault="00C159A3" w:rsidP="00250DC3">
            <w:pPr>
              <w:pStyle w:val="BodyText"/>
              <w:rPr>
                <w:rFonts w:ascii="Arial" w:hAnsi="Arial" w:cs="Arial"/>
                <w:sz w:val="22"/>
                <w:highlight w:val="green"/>
              </w:rPr>
            </w:pPr>
            <w:r w:rsidRPr="00C159A3">
              <w:rPr>
                <w:rStyle w:val="PageNumber"/>
                <w:rFonts w:ascii="Arial" w:hAnsi="Arial" w:cs="Arial"/>
                <w:noProof/>
                <w:sz w:val="22"/>
              </w:rPr>
              <w:t>Clozapine Modernization</w:t>
            </w:r>
          </w:p>
        </w:tc>
      </w:tr>
      <w:tr w:rsidR="004D6DF1" w:rsidTr="004D6DF1">
        <w:tc>
          <w:tcPr>
            <w:tcW w:w="4158" w:type="dxa"/>
          </w:tcPr>
          <w:p w:rsidR="004D6DF1" w:rsidRPr="00EB1098" w:rsidRDefault="004D6DF1" w:rsidP="00526B8B">
            <w:pPr>
              <w:pStyle w:val="BodyText"/>
              <w:rPr>
                <w:rFonts w:ascii="Arial" w:hAnsi="Arial" w:cs="Arial"/>
                <w:sz w:val="22"/>
                <w:highlight w:val="green"/>
              </w:rPr>
            </w:pPr>
            <w:r w:rsidRPr="007611C5">
              <w:rPr>
                <w:rFonts w:ascii="Arial" w:hAnsi="Arial" w:cs="Arial"/>
                <w:sz w:val="22"/>
              </w:rPr>
              <w:t>Technologies to be use</w:t>
            </w:r>
            <w:r w:rsidR="007611C5">
              <w:rPr>
                <w:rFonts w:ascii="Arial" w:hAnsi="Arial" w:cs="Arial"/>
                <w:sz w:val="22"/>
              </w:rPr>
              <w:t>d</w:t>
            </w:r>
            <w:r w:rsidRPr="00745EAA">
              <w:rPr>
                <w:rFonts w:ascii="Arial" w:hAnsi="Arial" w:cs="Arial"/>
                <w:sz w:val="22"/>
              </w:rPr>
              <w:t>:</w:t>
            </w:r>
          </w:p>
        </w:tc>
        <w:tc>
          <w:tcPr>
            <w:tcW w:w="5418" w:type="dxa"/>
          </w:tcPr>
          <w:p w:rsidR="00744DDE" w:rsidRDefault="00744DDE" w:rsidP="00745EAA">
            <w:pPr>
              <w:pStyle w:val="BodyText"/>
              <w:spacing w:before="0" w:after="0"/>
              <w:rPr>
                <w:rFonts w:ascii="Arial" w:hAnsi="Arial" w:cs="Arial"/>
                <w:color w:val="000000" w:themeColor="text1"/>
                <w:sz w:val="22"/>
              </w:rPr>
            </w:pPr>
            <w:r>
              <w:rPr>
                <w:rFonts w:ascii="Arial" w:hAnsi="Arial" w:cs="Arial"/>
                <w:color w:val="000000" w:themeColor="text1"/>
                <w:sz w:val="22"/>
              </w:rPr>
              <w:t>Eclipse</w:t>
            </w:r>
          </w:p>
          <w:p w:rsidR="00744DDE" w:rsidRDefault="00744DDE" w:rsidP="00745EAA">
            <w:pPr>
              <w:pStyle w:val="BodyText"/>
              <w:spacing w:before="0" w:after="0"/>
              <w:rPr>
                <w:rFonts w:ascii="Arial" w:hAnsi="Arial" w:cs="Arial"/>
                <w:color w:val="000000" w:themeColor="text1"/>
                <w:sz w:val="22"/>
              </w:rPr>
            </w:pPr>
            <w:r>
              <w:rPr>
                <w:rFonts w:ascii="Arial" w:hAnsi="Arial" w:cs="Arial"/>
                <w:color w:val="000000" w:themeColor="text1"/>
                <w:sz w:val="22"/>
              </w:rPr>
              <w:t>Visual Studio 2017</w:t>
            </w:r>
          </w:p>
          <w:p w:rsidR="005C7025" w:rsidRPr="005939AA" w:rsidRDefault="005C7025" w:rsidP="007D588C">
            <w:pPr>
              <w:pStyle w:val="BodyText"/>
              <w:spacing w:before="0" w:after="0"/>
              <w:rPr>
                <w:rFonts w:ascii="Arial" w:hAnsi="Arial" w:cs="Arial"/>
                <w:color w:val="000000" w:themeColor="text1"/>
                <w:sz w:val="22"/>
              </w:rPr>
            </w:pPr>
          </w:p>
        </w:tc>
      </w:tr>
    </w:tbl>
    <w:p w:rsidR="00D67921" w:rsidRDefault="00E91B7B" w:rsidP="006F04B8">
      <w:pPr>
        <w:pStyle w:val="Heading2"/>
        <w:tabs>
          <w:tab w:val="num" w:pos="576"/>
        </w:tabs>
        <w:spacing w:before="240"/>
        <w:ind w:left="576" w:hanging="576"/>
      </w:pPr>
      <w:bookmarkStart w:id="15" w:name="_Toc519259604"/>
      <w:r w:rsidRPr="003E37AD">
        <w:t>Scope</w:t>
      </w:r>
      <w:bookmarkEnd w:id="15"/>
    </w:p>
    <w:p w:rsidR="008C0E1F" w:rsidRPr="004911B7" w:rsidRDefault="00BC4C7D" w:rsidP="00BC4C7D">
      <w:pPr>
        <w:pStyle w:val="BodyText"/>
        <w:rPr>
          <w:rFonts w:ascii="Arial" w:hAnsi="Arial" w:cs="Arial"/>
          <w:sz w:val="22"/>
        </w:rPr>
      </w:pPr>
      <w:r w:rsidRPr="004911B7">
        <w:rPr>
          <w:rFonts w:ascii="Arial" w:hAnsi="Arial" w:cs="Arial"/>
          <w:sz w:val="22"/>
        </w:rPr>
        <w:t>Configuration Items</w:t>
      </w:r>
      <w:r w:rsidR="008C0E1F" w:rsidRPr="004911B7">
        <w:rPr>
          <w:rFonts w:ascii="Arial" w:hAnsi="Arial" w:cs="Arial"/>
          <w:sz w:val="22"/>
        </w:rPr>
        <w:t xml:space="preserve"> (CIs)</w:t>
      </w:r>
      <w:r w:rsidRPr="004911B7">
        <w:rPr>
          <w:rFonts w:ascii="Arial" w:hAnsi="Arial" w:cs="Arial"/>
          <w:sz w:val="22"/>
        </w:rPr>
        <w:t>:</w:t>
      </w:r>
      <w:r w:rsidR="004C3D60" w:rsidRPr="004911B7">
        <w:rPr>
          <w:rFonts w:ascii="Arial" w:hAnsi="Arial" w:cs="Arial"/>
          <w:sz w:val="22"/>
        </w:rPr>
        <w:t xml:space="preserve"> </w:t>
      </w:r>
    </w:p>
    <w:tbl>
      <w:tblPr>
        <w:tblStyle w:val="TableGrid"/>
        <w:tblW w:w="0" w:type="auto"/>
        <w:tblLook w:val="04A0" w:firstRow="1" w:lastRow="0" w:firstColumn="1" w:lastColumn="0" w:noHBand="0" w:noVBand="1"/>
      </w:tblPr>
      <w:tblGrid>
        <w:gridCol w:w="2683"/>
        <w:gridCol w:w="2842"/>
        <w:gridCol w:w="3825"/>
      </w:tblGrid>
      <w:tr w:rsidR="00696BC1" w:rsidTr="00E900AD">
        <w:tc>
          <w:tcPr>
            <w:tcW w:w="2683" w:type="dxa"/>
          </w:tcPr>
          <w:p w:rsidR="00696BC1" w:rsidRPr="006515CA" w:rsidRDefault="00696BC1" w:rsidP="00087725">
            <w:pPr>
              <w:pStyle w:val="BodyText"/>
              <w:jc w:val="center"/>
              <w:rPr>
                <w:rFonts w:ascii="Arial" w:hAnsi="Arial" w:cs="Arial"/>
                <w:b/>
              </w:rPr>
            </w:pPr>
            <w:r w:rsidRPr="006515CA">
              <w:rPr>
                <w:rFonts w:ascii="Arial" w:hAnsi="Arial" w:cs="Arial"/>
                <w:b/>
              </w:rPr>
              <w:t>Documentation / Source Code</w:t>
            </w:r>
          </w:p>
        </w:tc>
        <w:tc>
          <w:tcPr>
            <w:tcW w:w="2842" w:type="dxa"/>
          </w:tcPr>
          <w:p w:rsidR="00696BC1" w:rsidRPr="006515CA" w:rsidRDefault="00696BC1" w:rsidP="00087725">
            <w:pPr>
              <w:pStyle w:val="BodyText"/>
              <w:jc w:val="center"/>
              <w:rPr>
                <w:rFonts w:ascii="Arial" w:hAnsi="Arial" w:cs="Arial"/>
                <w:b/>
              </w:rPr>
            </w:pPr>
            <w:r w:rsidRPr="006515CA">
              <w:rPr>
                <w:rFonts w:ascii="Arial" w:hAnsi="Arial" w:cs="Arial"/>
                <w:b/>
              </w:rPr>
              <w:t>Builds/Releases</w:t>
            </w:r>
          </w:p>
        </w:tc>
        <w:tc>
          <w:tcPr>
            <w:tcW w:w="3825" w:type="dxa"/>
          </w:tcPr>
          <w:p w:rsidR="00696BC1" w:rsidRPr="006515CA" w:rsidRDefault="00696BC1" w:rsidP="00087725">
            <w:pPr>
              <w:pStyle w:val="BodyText"/>
              <w:jc w:val="center"/>
              <w:rPr>
                <w:rFonts w:ascii="Arial" w:hAnsi="Arial" w:cs="Arial"/>
                <w:b/>
              </w:rPr>
            </w:pPr>
            <w:r w:rsidRPr="006515CA">
              <w:rPr>
                <w:rFonts w:ascii="Arial" w:hAnsi="Arial" w:cs="Arial"/>
                <w:b/>
              </w:rPr>
              <w:t>Other</w:t>
            </w:r>
          </w:p>
        </w:tc>
      </w:tr>
      <w:tr w:rsidR="00EB1098" w:rsidRPr="00521612" w:rsidTr="00E900AD">
        <w:tc>
          <w:tcPr>
            <w:tcW w:w="2683" w:type="dxa"/>
          </w:tcPr>
          <w:p w:rsidR="00EB1098" w:rsidRPr="00E728D0" w:rsidRDefault="00EB1098" w:rsidP="006F04B8">
            <w:pPr>
              <w:pStyle w:val="BodyText"/>
              <w:rPr>
                <w:rFonts w:ascii="Arial" w:hAnsi="Arial" w:cs="Arial"/>
                <w:sz w:val="22"/>
              </w:rPr>
            </w:pPr>
            <w:r w:rsidRPr="00E728D0">
              <w:rPr>
                <w:rFonts w:ascii="Arial" w:hAnsi="Arial" w:cs="Arial"/>
                <w:sz w:val="22"/>
              </w:rPr>
              <w:t>Documentation</w:t>
            </w:r>
          </w:p>
        </w:tc>
        <w:tc>
          <w:tcPr>
            <w:tcW w:w="2842" w:type="dxa"/>
          </w:tcPr>
          <w:p w:rsidR="00EB1098" w:rsidRPr="00E728D0" w:rsidRDefault="00672207" w:rsidP="00672207">
            <w:pPr>
              <w:pStyle w:val="BodyText"/>
              <w:rPr>
                <w:rFonts w:ascii="Arial" w:hAnsi="Arial" w:cs="Arial"/>
                <w:sz w:val="22"/>
              </w:rPr>
            </w:pPr>
            <w:r>
              <w:rPr>
                <w:rFonts w:ascii="Arial" w:hAnsi="Arial" w:cs="Arial"/>
                <w:sz w:val="22"/>
              </w:rPr>
              <w:t>Product Baselines</w:t>
            </w:r>
          </w:p>
        </w:tc>
        <w:tc>
          <w:tcPr>
            <w:tcW w:w="3825" w:type="dxa"/>
          </w:tcPr>
          <w:p w:rsidR="00EB1098" w:rsidRPr="00E728D0" w:rsidRDefault="00EB1098" w:rsidP="00087725">
            <w:pPr>
              <w:pStyle w:val="BodyText"/>
              <w:rPr>
                <w:rFonts w:ascii="Arial" w:hAnsi="Arial" w:cs="Arial"/>
                <w:sz w:val="22"/>
              </w:rPr>
            </w:pPr>
            <w:r w:rsidRPr="00E728D0">
              <w:rPr>
                <w:rFonts w:ascii="Arial" w:hAnsi="Arial" w:cs="Arial"/>
                <w:sz w:val="22"/>
              </w:rPr>
              <w:t>Folder setup</w:t>
            </w:r>
          </w:p>
        </w:tc>
      </w:tr>
      <w:tr w:rsidR="00EB1098" w:rsidRPr="00521612" w:rsidTr="00E900AD">
        <w:tc>
          <w:tcPr>
            <w:tcW w:w="2683" w:type="dxa"/>
          </w:tcPr>
          <w:p w:rsidR="00EB1098" w:rsidRPr="00E728D0" w:rsidRDefault="00120526" w:rsidP="006F04B8">
            <w:pPr>
              <w:pStyle w:val="BodyText"/>
              <w:rPr>
                <w:rFonts w:ascii="Arial" w:hAnsi="Arial" w:cs="Arial"/>
                <w:sz w:val="22"/>
              </w:rPr>
            </w:pPr>
            <w:r w:rsidRPr="00E728D0">
              <w:rPr>
                <w:rFonts w:ascii="Arial" w:hAnsi="Arial" w:cs="Arial"/>
                <w:sz w:val="22"/>
              </w:rPr>
              <w:t>Baseline</w:t>
            </w:r>
          </w:p>
        </w:tc>
        <w:tc>
          <w:tcPr>
            <w:tcW w:w="2842" w:type="dxa"/>
          </w:tcPr>
          <w:p w:rsidR="00EB1098" w:rsidRPr="00E728D0" w:rsidRDefault="00672207" w:rsidP="00087725">
            <w:pPr>
              <w:pStyle w:val="BodyText"/>
              <w:rPr>
                <w:rFonts w:ascii="Arial" w:hAnsi="Arial" w:cs="Arial"/>
                <w:sz w:val="22"/>
              </w:rPr>
            </w:pPr>
            <w:r>
              <w:rPr>
                <w:rFonts w:ascii="Arial" w:hAnsi="Arial" w:cs="Arial"/>
                <w:sz w:val="22"/>
              </w:rPr>
              <w:t>Release Packages</w:t>
            </w:r>
          </w:p>
        </w:tc>
        <w:tc>
          <w:tcPr>
            <w:tcW w:w="3825" w:type="dxa"/>
          </w:tcPr>
          <w:p w:rsidR="00EB1098" w:rsidRPr="00E728D0" w:rsidRDefault="00535B86" w:rsidP="00087725">
            <w:pPr>
              <w:pStyle w:val="BodyText"/>
              <w:rPr>
                <w:rFonts w:ascii="Arial" w:hAnsi="Arial" w:cs="Arial"/>
                <w:sz w:val="22"/>
              </w:rPr>
            </w:pPr>
            <w:r w:rsidRPr="00E728D0">
              <w:rPr>
                <w:rFonts w:ascii="Arial" w:hAnsi="Arial" w:cs="Arial"/>
                <w:sz w:val="22"/>
              </w:rPr>
              <w:t>Timeline setup</w:t>
            </w:r>
          </w:p>
        </w:tc>
      </w:tr>
      <w:tr w:rsidR="008C0E1F" w:rsidTr="00E900AD">
        <w:tc>
          <w:tcPr>
            <w:tcW w:w="2683" w:type="dxa"/>
          </w:tcPr>
          <w:p w:rsidR="008C0E1F" w:rsidRPr="00E728D0" w:rsidRDefault="005939AA" w:rsidP="006F04B8">
            <w:pPr>
              <w:pStyle w:val="BodyText"/>
              <w:rPr>
                <w:rFonts w:ascii="Arial" w:hAnsi="Arial" w:cs="Arial"/>
                <w:sz w:val="22"/>
              </w:rPr>
            </w:pPr>
            <w:r>
              <w:rPr>
                <w:rFonts w:ascii="Arial" w:hAnsi="Arial" w:cs="Arial"/>
                <w:sz w:val="22"/>
              </w:rPr>
              <w:t>Software (SW)</w:t>
            </w:r>
          </w:p>
        </w:tc>
        <w:tc>
          <w:tcPr>
            <w:tcW w:w="2842" w:type="dxa"/>
          </w:tcPr>
          <w:p w:rsidR="008C0E1F" w:rsidRPr="00E728D0" w:rsidRDefault="008C0E1F" w:rsidP="00CD39BC">
            <w:pPr>
              <w:pStyle w:val="BodyText"/>
              <w:rPr>
                <w:rFonts w:ascii="Arial" w:hAnsi="Arial" w:cs="Arial"/>
                <w:sz w:val="22"/>
              </w:rPr>
            </w:pPr>
          </w:p>
        </w:tc>
        <w:tc>
          <w:tcPr>
            <w:tcW w:w="3825" w:type="dxa"/>
          </w:tcPr>
          <w:p w:rsidR="008C0E1F" w:rsidRPr="00E728D0" w:rsidRDefault="00535B86" w:rsidP="00087725">
            <w:pPr>
              <w:pStyle w:val="BodyText"/>
              <w:rPr>
                <w:rFonts w:ascii="Arial" w:hAnsi="Arial" w:cs="Arial"/>
                <w:sz w:val="22"/>
              </w:rPr>
            </w:pPr>
            <w:r w:rsidRPr="00E728D0">
              <w:rPr>
                <w:rFonts w:ascii="Arial" w:hAnsi="Arial" w:cs="Arial"/>
                <w:sz w:val="22"/>
              </w:rPr>
              <w:t>Release Plan setup</w:t>
            </w:r>
          </w:p>
        </w:tc>
      </w:tr>
    </w:tbl>
    <w:p w:rsidR="00365491" w:rsidRDefault="00365491" w:rsidP="006F04B8">
      <w:pPr>
        <w:pStyle w:val="BodyText"/>
      </w:pPr>
    </w:p>
    <w:p w:rsidR="00365491" w:rsidRDefault="00365491">
      <w:pPr>
        <w:rPr>
          <w:iCs/>
          <w:sz w:val="24"/>
          <w:szCs w:val="22"/>
        </w:rPr>
      </w:pPr>
      <w:r>
        <w:br w:type="page"/>
      </w:r>
    </w:p>
    <w:p w:rsidR="008C0E1F" w:rsidRDefault="008C0E1F" w:rsidP="006F04B8">
      <w:pPr>
        <w:pStyle w:val="BodyText"/>
      </w:pPr>
    </w:p>
    <w:p w:rsidR="00BC4C7D" w:rsidRPr="004911B7" w:rsidRDefault="0068245B" w:rsidP="006F04B8">
      <w:pPr>
        <w:pStyle w:val="BodyText"/>
        <w:rPr>
          <w:rFonts w:ascii="Arial" w:hAnsi="Arial" w:cs="Arial"/>
          <w:sz w:val="22"/>
        </w:rPr>
      </w:pPr>
      <w:r w:rsidRPr="004911B7">
        <w:rPr>
          <w:rFonts w:ascii="Arial" w:hAnsi="Arial" w:cs="Arial"/>
          <w:sz w:val="22"/>
        </w:rPr>
        <w:t xml:space="preserve">Required </w:t>
      </w:r>
      <w:r w:rsidR="00BC4C7D" w:rsidRPr="004911B7">
        <w:rPr>
          <w:rFonts w:ascii="Arial" w:hAnsi="Arial" w:cs="Arial"/>
          <w:sz w:val="22"/>
        </w:rPr>
        <w:t>Configuration Management Activities:</w:t>
      </w:r>
      <w:r w:rsidR="004C3D60" w:rsidRPr="004911B7">
        <w:rPr>
          <w:rFonts w:ascii="Arial" w:hAnsi="Arial" w:cs="Arial"/>
          <w:sz w:val="22"/>
        </w:rPr>
        <w:t xml:space="preserve">  </w:t>
      </w:r>
    </w:p>
    <w:tbl>
      <w:tblPr>
        <w:tblStyle w:val="TableGrid"/>
        <w:tblW w:w="0" w:type="auto"/>
        <w:tblLook w:val="04A0" w:firstRow="1" w:lastRow="0" w:firstColumn="1" w:lastColumn="0" w:noHBand="0" w:noVBand="1"/>
      </w:tblPr>
      <w:tblGrid>
        <w:gridCol w:w="2814"/>
        <w:gridCol w:w="2071"/>
        <w:gridCol w:w="2189"/>
        <w:gridCol w:w="2276"/>
      </w:tblGrid>
      <w:tr w:rsidR="00712ED3" w:rsidTr="0008477D">
        <w:tc>
          <w:tcPr>
            <w:tcW w:w="3070" w:type="dxa"/>
          </w:tcPr>
          <w:p w:rsidR="00712ED3" w:rsidRPr="006515CA" w:rsidRDefault="00712ED3" w:rsidP="00712ED3">
            <w:pPr>
              <w:pStyle w:val="BodyText"/>
              <w:jc w:val="center"/>
              <w:rPr>
                <w:rFonts w:ascii="Arial" w:hAnsi="Arial" w:cs="Arial"/>
                <w:b/>
              </w:rPr>
            </w:pPr>
            <w:r w:rsidRPr="006515CA">
              <w:rPr>
                <w:rFonts w:ascii="Arial" w:hAnsi="Arial" w:cs="Arial"/>
                <w:b/>
              </w:rPr>
              <w:t>Documentation</w:t>
            </w:r>
            <w:r w:rsidR="00AA5FC9" w:rsidRPr="006515CA">
              <w:rPr>
                <w:rFonts w:ascii="Arial" w:hAnsi="Arial" w:cs="Arial"/>
                <w:b/>
              </w:rPr>
              <w:t xml:space="preserve"> </w:t>
            </w:r>
            <w:r w:rsidRPr="006515CA">
              <w:rPr>
                <w:rFonts w:ascii="Arial" w:hAnsi="Arial" w:cs="Arial"/>
                <w:b/>
              </w:rPr>
              <w:t>/</w:t>
            </w:r>
            <w:r w:rsidR="00AA5FC9" w:rsidRPr="006515CA">
              <w:rPr>
                <w:rFonts w:ascii="Arial" w:hAnsi="Arial" w:cs="Arial"/>
                <w:b/>
              </w:rPr>
              <w:t xml:space="preserve"> </w:t>
            </w:r>
            <w:r w:rsidRPr="006515CA">
              <w:rPr>
                <w:rFonts w:ascii="Arial" w:hAnsi="Arial" w:cs="Arial"/>
                <w:b/>
              </w:rPr>
              <w:t>Source Code</w:t>
            </w:r>
          </w:p>
        </w:tc>
        <w:tc>
          <w:tcPr>
            <w:tcW w:w="2120" w:type="dxa"/>
          </w:tcPr>
          <w:p w:rsidR="00712ED3" w:rsidRPr="006515CA" w:rsidRDefault="00712ED3" w:rsidP="00712ED3">
            <w:pPr>
              <w:pStyle w:val="BodyText"/>
              <w:jc w:val="center"/>
              <w:rPr>
                <w:rFonts w:ascii="Arial" w:hAnsi="Arial" w:cs="Arial"/>
                <w:b/>
              </w:rPr>
            </w:pPr>
            <w:r w:rsidRPr="006515CA">
              <w:rPr>
                <w:rFonts w:ascii="Arial" w:hAnsi="Arial" w:cs="Arial"/>
                <w:b/>
              </w:rPr>
              <w:t>Change Management</w:t>
            </w:r>
          </w:p>
        </w:tc>
        <w:tc>
          <w:tcPr>
            <w:tcW w:w="2222" w:type="dxa"/>
          </w:tcPr>
          <w:p w:rsidR="00712ED3" w:rsidRPr="006515CA" w:rsidRDefault="00712ED3" w:rsidP="00AA5FC9">
            <w:pPr>
              <w:pStyle w:val="BodyText"/>
              <w:jc w:val="center"/>
              <w:rPr>
                <w:rFonts w:ascii="Arial" w:hAnsi="Arial" w:cs="Arial"/>
                <w:b/>
              </w:rPr>
            </w:pPr>
            <w:r w:rsidRPr="006515CA">
              <w:rPr>
                <w:rFonts w:ascii="Arial" w:hAnsi="Arial" w:cs="Arial"/>
                <w:b/>
              </w:rPr>
              <w:t>Builds/</w:t>
            </w:r>
            <w:r w:rsidR="00AA5FC9" w:rsidRPr="006515CA">
              <w:rPr>
                <w:rFonts w:ascii="Arial" w:hAnsi="Arial" w:cs="Arial"/>
                <w:b/>
              </w:rPr>
              <w:t>Releases</w:t>
            </w:r>
          </w:p>
        </w:tc>
        <w:tc>
          <w:tcPr>
            <w:tcW w:w="2164" w:type="dxa"/>
          </w:tcPr>
          <w:p w:rsidR="00712ED3" w:rsidRPr="006515CA" w:rsidRDefault="00712ED3" w:rsidP="00712ED3">
            <w:pPr>
              <w:pStyle w:val="BodyText"/>
              <w:jc w:val="center"/>
              <w:rPr>
                <w:rFonts w:ascii="Arial" w:hAnsi="Arial" w:cs="Arial"/>
                <w:b/>
              </w:rPr>
            </w:pPr>
            <w:r w:rsidRPr="006515CA">
              <w:rPr>
                <w:rFonts w:ascii="Arial" w:hAnsi="Arial" w:cs="Arial"/>
                <w:b/>
              </w:rPr>
              <w:t>Other</w:t>
            </w:r>
          </w:p>
        </w:tc>
      </w:tr>
      <w:tr w:rsidR="0008477D" w:rsidRPr="00C56D11" w:rsidTr="0008477D">
        <w:trPr>
          <w:trHeight w:val="5032"/>
        </w:trPr>
        <w:tc>
          <w:tcPr>
            <w:tcW w:w="3070" w:type="dxa"/>
          </w:tcPr>
          <w:p w:rsidR="0008477D" w:rsidRPr="00535B86" w:rsidRDefault="0008477D" w:rsidP="0008477D">
            <w:pPr>
              <w:pStyle w:val="BodyText"/>
              <w:numPr>
                <w:ilvl w:val="0"/>
                <w:numId w:val="38"/>
              </w:numPr>
              <w:rPr>
                <w:rFonts w:ascii="Arial" w:hAnsi="Arial" w:cs="Arial"/>
                <w:sz w:val="22"/>
              </w:rPr>
            </w:pPr>
            <w:r w:rsidRPr="00535B86">
              <w:rPr>
                <w:rFonts w:ascii="Arial" w:hAnsi="Arial" w:cs="Arial"/>
                <w:sz w:val="22"/>
              </w:rPr>
              <w:t>Create/Maintain CCM Repository</w:t>
            </w:r>
          </w:p>
          <w:p w:rsidR="0008477D" w:rsidRPr="00535B86" w:rsidRDefault="0008477D" w:rsidP="0008477D">
            <w:pPr>
              <w:pStyle w:val="BodyText"/>
              <w:numPr>
                <w:ilvl w:val="0"/>
                <w:numId w:val="38"/>
              </w:numPr>
              <w:rPr>
                <w:rFonts w:ascii="Arial" w:hAnsi="Arial" w:cs="Arial"/>
                <w:sz w:val="22"/>
              </w:rPr>
            </w:pPr>
            <w:r w:rsidRPr="00535B86">
              <w:rPr>
                <w:rFonts w:ascii="Arial" w:hAnsi="Arial" w:cs="Arial"/>
                <w:sz w:val="22"/>
              </w:rPr>
              <w:t>Create/Maintain CCM Documentation</w:t>
            </w:r>
          </w:p>
          <w:p w:rsidR="0008477D" w:rsidRPr="00535B86" w:rsidRDefault="0008477D" w:rsidP="0008477D">
            <w:pPr>
              <w:pStyle w:val="BodyText"/>
              <w:numPr>
                <w:ilvl w:val="0"/>
                <w:numId w:val="38"/>
              </w:numPr>
              <w:rPr>
                <w:rFonts w:ascii="Arial" w:hAnsi="Arial" w:cs="Arial"/>
                <w:sz w:val="22"/>
              </w:rPr>
            </w:pPr>
            <w:r w:rsidRPr="00535B86">
              <w:rPr>
                <w:rFonts w:ascii="Arial" w:hAnsi="Arial" w:cs="Arial"/>
                <w:sz w:val="22"/>
              </w:rPr>
              <w:t>Audit Project Documentation for Naming Standards</w:t>
            </w:r>
          </w:p>
          <w:p w:rsidR="0008477D" w:rsidRPr="00535B86" w:rsidRDefault="0008477D" w:rsidP="0008477D">
            <w:pPr>
              <w:pStyle w:val="BodyText"/>
              <w:numPr>
                <w:ilvl w:val="0"/>
                <w:numId w:val="38"/>
              </w:numPr>
              <w:rPr>
                <w:rFonts w:ascii="Arial" w:hAnsi="Arial" w:cs="Arial"/>
                <w:sz w:val="22"/>
              </w:rPr>
            </w:pPr>
            <w:r w:rsidRPr="00535B86">
              <w:rPr>
                <w:rFonts w:ascii="Arial" w:hAnsi="Arial" w:cs="Arial"/>
                <w:sz w:val="22"/>
              </w:rPr>
              <w:t>Identify/Document Configuration Items</w:t>
            </w:r>
          </w:p>
          <w:p w:rsidR="0008477D" w:rsidRPr="00535B86" w:rsidRDefault="0008477D" w:rsidP="0008477D">
            <w:pPr>
              <w:pStyle w:val="BodyText"/>
              <w:numPr>
                <w:ilvl w:val="0"/>
                <w:numId w:val="38"/>
              </w:numPr>
              <w:rPr>
                <w:rFonts w:ascii="Arial" w:hAnsi="Arial" w:cs="Arial"/>
                <w:sz w:val="22"/>
              </w:rPr>
            </w:pPr>
            <w:r w:rsidRPr="00535B86">
              <w:rPr>
                <w:rFonts w:ascii="Arial" w:hAnsi="Arial" w:cs="Arial"/>
                <w:sz w:val="22"/>
              </w:rPr>
              <w:t>Version/Baseline Management</w:t>
            </w:r>
          </w:p>
          <w:p w:rsidR="00322B3D" w:rsidRPr="006515CA" w:rsidRDefault="00322B3D" w:rsidP="0008477D">
            <w:pPr>
              <w:pStyle w:val="BodyText"/>
              <w:numPr>
                <w:ilvl w:val="0"/>
                <w:numId w:val="38"/>
              </w:numPr>
              <w:rPr>
                <w:rFonts w:ascii="Arial" w:hAnsi="Arial" w:cs="Arial"/>
                <w:sz w:val="22"/>
              </w:rPr>
            </w:pPr>
            <w:r w:rsidRPr="00535B86">
              <w:rPr>
                <w:rFonts w:ascii="Arial" w:hAnsi="Arial" w:cs="Arial"/>
                <w:sz w:val="22"/>
              </w:rPr>
              <w:t>Periodic</w:t>
            </w:r>
            <w:r w:rsidR="007E121F" w:rsidRPr="00535B86">
              <w:rPr>
                <w:rFonts w:ascii="Arial" w:hAnsi="Arial" w:cs="Arial"/>
                <w:sz w:val="22"/>
              </w:rPr>
              <w:t>ally review repositories</w:t>
            </w:r>
            <w:r w:rsidRPr="00535B86">
              <w:rPr>
                <w:rFonts w:ascii="Arial" w:hAnsi="Arial" w:cs="Arial"/>
                <w:sz w:val="22"/>
              </w:rPr>
              <w:t xml:space="preserve"> for file</w:t>
            </w:r>
            <w:r w:rsidR="007E121F" w:rsidRPr="00535B86">
              <w:rPr>
                <w:rFonts w:ascii="Arial" w:hAnsi="Arial" w:cs="Arial"/>
                <w:sz w:val="22"/>
              </w:rPr>
              <w:t>s</w:t>
            </w:r>
            <w:r w:rsidRPr="00535B86">
              <w:rPr>
                <w:rFonts w:ascii="Arial" w:hAnsi="Arial" w:cs="Arial"/>
                <w:sz w:val="22"/>
              </w:rPr>
              <w:t xml:space="preserve"> that have been checked out for an extended period of time</w:t>
            </w:r>
          </w:p>
        </w:tc>
        <w:tc>
          <w:tcPr>
            <w:tcW w:w="2120" w:type="dxa"/>
          </w:tcPr>
          <w:p w:rsidR="0008477D" w:rsidRPr="00535B86" w:rsidRDefault="0008477D" w:rsidP="0008477D">
            <w:pPr>
              <w:pStyle w:val="BodyText"/>
              <w:numPr>
                <w:ilvl w:val="0"/>
                <w:numId w:val="39"/>
              </w:numPr>
              <w:rPr>
                <w:rFonts w:ascii="Arial" w:hAnsi="Arial" w:cs="Arial"/>
                <w:sz w:val="22"/>
              </w:rPr>
            </w:pPr>
            <w:r w:rsidRPr="00535B86">
              <w:rPr>
                <w:rFonts w:ascii="Arial" w:hAnsi="Arial" w:cs="Arial"/>
                <w:sz w:val="22"/>
              </w:rPr>
              <w:t>Perform Change Management</w:t>
            </w:r>
          </w:p>
          <w:p w:rsidR="0008477D" w:rsidRPr="00535B86" w:rsidRDefault="0008477D" w:rsidP="0008477D">
            <w:pPr>
              <w:pStyle w:val="BodyText"/>
              <w:numPr>
                <w:ilvl w:val="0"/>
                <w:numId w:val="39"/>
              </w:numPr>
              <w:rPr>
                <w:rFonts w:ascii="Arial" w:hAnsi="Arial" w:cs="Arial"/>
                <w:sz w:val="22"/>
              </w:rPr>
            </w:pPr>
            <w:r w:rsidRPr="00535B86">
              <w:rPr>
                <w:rFonts w:ascii="Arial" w:hAnsi="Arial" w:cs="Arial"/>
                <w:sz w:val="22"/>
              </w:rPr>
              <w:t>Audit Change Requests for Accuracy and Completeness</w:t>
            </w:r>
          </w:p>
          <w:p w:rsidR="0008477D" w:rsidRPr="006515CA" w:rsidRDefault="0008477D" w:rsidP="0008477D">
            <w:pPr>
              <w:pStyle w:val="BodyText"/>
              <w:numPr>
                <w:ilvl w:val="0"/>
                <w:numId w:val="39"/>
              </w:numPr>
              <w:rPr>
                <w:rFonts w:ascii="Arial" w:hAnsi="Arial" w:cs="Arial"/>
                <w:sz w:val="22"/>
              </w:rPr>
            </w:pPr>
            <w:r w:rsidRPr="00535B86">
              <w:rPr>
                <w:rFonts w:ascii="Arial" w:hAnsi="Arial" w:cs="Arial"/>
                <w:sz w:val="22"/>
              </w:rPr>
              <w:t>Create Queries, Reports and Metrics from CCM Tool</w:t>
            </w:r>
            <w:r w:rsidR="00494B5D">
              <w:rPr>
                <w:rFonts w:ascii="Arial" w:hAnsi="Arial" w:cs="Arial"/>
                <w:sz w:val="22"/>
              </w:rPr>
              <w:t>, as needed</w:t>
            </w:r>
          </w:p>
        </w:tc>
        <w:tc>
          <w:tcPr>
            <w:tcW w:w="2222" w:type="dxa"/>
          </w:tcPr>
          <w:p w:rsidR="0008477D" w:rsidRPr="00535B86" w:rsidRDefault="0008477D" w:rsidP="0008477D">
            <w:pPr>
              <w:pStyle w:val="BodyText"/>
              <w:numPr>
                <w:ilvl w:val="0"/>
                <w:numId w:val="40"/>
              </w:numPr>
              <w:rPr>
                <w:rFonts w:ascii="Arial" w:hAnsi="Arial" w:cs="Arial"/>
                <w:sz w:val="22"/>
              </w:rPr>
            </w:pPr>
            <w:r w:rsidRPr="00535B86">
              <w:rPr>
                <w:rFonts w:ascii="Arial" w:hAnsi="Arial" w:cs="Arial"/>
                <w:sz w:val="22"/>
              </w:rPr>
              <w:t>Create/Maintain Streams and Baselines</w:t>
            </w:r>
          </w:p>
          <w:p w:rsidR="0008477D" w:rsidRPr="00535B86" w:rsidRDefault="0008477D" w:rsidP="0008477D">
            <w:pPr>
              <w:pStyle w:val="BodyText"/>
              <w:numPr>
                <w:ilvl w:val="0"/>
                <w:numId w:val="40"/>
              </w:numPr>
              <w:rPr>
                <w:rFonts w:ascii="Arial" w:hAnsi="Arial" w:cs="Arial"/>
                <w:sz w:val="22"/>
              </w:rPr>
            </w:pPr>
            <w:r w:rsidRPr="00535B86">
              <w:rPr>
                <w:rFonts w:ascii="Arial" w:hAnsi="Arial" w:cs="Arial"/>
                <w:sz w:val="22"/>
              </w:rPr>
              <w:t>Package and Release Documentation</w:t>
            </w:r>
          </w:p>
          <w:p w:rsidR="0008477D" w:rsidRPr="006515CA" w:rsidRDefault="0008477D" w:rsidP="00535B86">
            <w:pPr>
              <w:pStyle w:val="BodyText"/>
              <w:ind w:left="360"/>
              <w:rPr>
                <w:rFonts w:ascii="Arial" w:hAnsi="Arial" w:cs="Arial"/>
                <w:sz w:val="22"/>
              </w:rPr>
            </w:pPr>
          </w:p>
        </w:tc>
        <w:tc>
          <w:tcPr>
            <w:tcW w:w="2164" w:type="dxa"/>
          </w:tcPr>
          <w:p w:rsidR="0008477D" w:rsidRPr="00535B86" w:rsidRDefault="0008477D" w:rsidP="0008477D">
            <w:pPr>
              <w:pStyle w:val="BodyText"/>
              <w:numPr>
                <w:ilvl w:val="0"/>
                <w:numId w:val="41"/>
              </w:numPr>
              <w:rPr>
                <w:rFonts w:ascii="Arial" w:hAnsi="Arial" w:cs="Arial"/>
                <w:sz w:val="22"/>
              </w:rPr>
            </w:pPr>
            <w:r w:rsidRPr="00535B86">
              <w:rPr>
                <w:rFonts w:ascii="Arial" w:hAnsi="Arial" w:cs="Arial"/>
                <w:sz w:val="22"/>
              </w:rPr>
              <w:t>Develop/Maintain CCM Dashboards</w:t>
            </w:r>
          </w:p>
          <w:p w:rsidR="0008477D" w:rsidRPr="00535B86" w:rsidRDefault="0008477D" w:rsidP="00535B86">
            <w:pPr>
              <w:pStyle w:val="BodyText"/>
              <w:numPr>
                <w:ilvl w:val="0"/>
                <w:numId w:val="41"/>
              </w:numPr>
              <w:rPr>
                <w:rFonts w:ascii="Arial" w:hAnsi="Arial" w:cs="Arial"/>
                <w:sz w:val="22"/>
              </w:rPr>
            </w:pPr>
            <w:r w:rsidRPr="00535B86">
              <w:rPr>
                <w:rFonts w:ascii="Arial" w:hAnsi="Arial" w:cs="Arial"/>
                <w:sz w:val="22"/>
              </w:rPr>
              <w:t>Train/Advise Team Members on CCM Processes and Procedures</w:t>
            </w:r>
          </w:p>
          <w:p w:rsidR="0008477D" w:rsidRPr="00535B86" w:rsidRDefault="0008477D" w:rsidP="0008477D">
            <w:pPr>
              <w:pStyle w:val="BodyText"/>
              <w:numPr>
                <w:ilvl w:val="0"/>
                <w:numId w:val="41"/>
              </w:numPr>
              <w:rPr>
                <w:rFonts w:ascii="Arial" w:hAnsi="Arial" w:cs="Arial"/>
                <w:sz w:val="22"/>
              </w:rPr>
            </w:pPr>
            <w:r w:rsidRPr="00535B86">
              <w:rPr>
                <w:rFonts w:ascii="Arial" w:hAnsi="Arial" w:cs="Arial"/>
                <w:sz w:val="22"/>
              </w:rPr>
              <w:t>Provide First Line CCM Tools Support</w:t>
            </w:r>
          </w:p>
          <w:p w:rsidR="0008477D" w:rsidRPr="00535B86" w:rsidRDefault="0008477D" w:rsidP="0008477D">
            <w:pPr>
              <w:pStyle w:val="BodyText"/>
              <w:numPr>
                <w:ilvl w:val="0"/>
                <w:numId w:val="41"/>
              </w:numPr>
              <w:rPr>
                <w:rFonts w:ascii="Arial" w:hAnsi="Arial" w:cs="Arial"/>
                <w:sz w:val="22"/>
              </w:rPr>
            </w:pPr>
            <w:r w:rsidRPr="00535B86">
              <w:rPr>
                <w:rFonts w:ascii="Arial" w:hAnsi="Arial" w:cs="Arial"/>
                <w:sz w:val="22"/>
              </w:rPr>
              <w:t>Perform CCM Tool Access Management</w:t>
            </w:r>
          </w:p>
          <w:p w:rsidR="0008477D" w:rsidRPr="006515CA" w:rsidRDefault="0008477D" w:rsidP="0008477D">
            <w:pPr>
              <w:pStyle w:val="BodyText"/>
              <w:numPr>
                <w:ilvl w:val="0"/>
                <w:numId w:val="41"/>
              </w:numPr>
              <w:rPr>
                <w:rFonts w:ascii="Arial" w:hAnsi="Arial" w:cs="Arial"/>
                <w:sz w:val="22"/>
              </w:rPr>
            </w:pPr>
            <w:r w:rsidRPr="00535B86">
              <w:rPr>
                <w:rFonts w:ascii="Arial" w:hAnsi="Arial" w:cs="Arial"/>
                <w:sz w:val="22"/>
              </w:rPr>
              <w:t>Perform Audits</w:t>
            </w:r>
          </w:p>
        </w:tc>
      </w:tr>
    </w:tbl>
    <w:p w:rsidR="00E91B7B" w:rsidRPr="003E37AD" w:rsidRDefault="00E91B7B" w:rsidP="00E91B7B">
      <w:pPr>
        <w:pStyle w:val="Heading2"/>
        <w:tabs>
          <w:tab w:val="num" w:pos="576"/>
        </w:tabs>
        <w:spacing w:before="240"/>
        <w:ind w:left="576" w:hanging="576"/>
      </w:pPr>
      <w:bookmarkStart w:id="16" w:name="_Toc519259605"/>
      <w:r w:rsidRPr="003E37AD">
        <w:t>References</w:t>
      </w:r>
      <w:bookmarkEnd w:id="16"/>
    </w:p>
    <w:p w:rsidR="006F04B8" w:rsidRDefault="006F04B8" w:rsidP="006F04B8">
      <w:pPr>
        <w:pStyle w:val="BodyText"/>
      </w:pPr>
      <w:r>
        <w:t xml:space="preserve">The following documents provide reference material for background information only. In case of conflict, the Office of Information and Technology documents is the </w:t>
      </w:r>
      <w:r w:rsidR="00087725">
        <w:t>guidance document otherwise; this</w:t>
      </w:r>
      <w:r>
        <w:t xml:space="preserve"> Configuration Management Plan will take precedence. Contact the C</w:t>
      </w:r>
      <w:r w:rsidR="001C22C7">
        <w:t>C</w:t>
      </w:r>
      <w:r>
        <w:t xml:space="preserve">M team for instructions on how to obtain copies of the released version(s) of these documents. </w:t>
      </w:r>
    </w:p>
    <w:p w:rsidR="006F04B8" w:rsidRDefault="006F04B8" w:rsidP="006F04B8">
      <w:pPr>
        <w:pStyle w:val="bodybullet10"/>
        <w:numPr>
          <w:ilvl w:val="0"/>
          <w:numId w:val="30"/>
        </w:numPr>
      </w:pPr>
      <w:r>
        <w:t xml:space="preserve">Office of Information and Technology VA Directive 6004 - Configuration, Change, and Release Management Programs </w:t>
      </w:r>
    </w:p>
    <w:p w:rsidR="006F04B8" w:rsidRDefault="006F04B8" w:rsidP="006F04B8">
      <w:pPr>
        <w:pStyle w:val="bodybullet10"/>
        <w:numPr>
          <w:ilvl w:val="0"/>
          <w:numId w:val="30"/>
        </w:numPr>
      </w:pPr>
      <w:r>
        <w:t>Office of Information and Technology C</w:t>
      </w:r>
      <w:r w:rsidR="008C10A8">
        <w:t>onfiguration Management Process, Change Management Process and Release Management Process.  Process Asset Library (PAL)</w:t>
      </w:r>
      <w:r>
        <w:t xml:space="preserve"> (</w:t>
      </w:r>
      <w:hyperlink r:id="rId12" w:history="1">
        <w:r w:rsidR="00A51484">
          <w:rPr>
            <w:rStyle w:val="Hyperlink"/>
          </w:rPr>
          <w:t>http://DNS.URL/process/home.aspx</w:t>
        </w:r>
      </w:hyperlink>
      <w:r>
        <w:t xml:space="preserve">) </w:t>
      </w:r>
    </w:p>
    <w:p w:rsidR="006F04B8" w:rsidRDefault="006F04B8" w:rsidP="006F04B8">
      <w:pPr>
        <w:pStyle w:val="bodybullet10"/>
        <w:numPr>
          <w:ilvl w:val="0"/>
          <w:numId w:val="30"/>
        </w:numPr>
      </w:pPr>
      <w:r>
        <w:t>Technical Reference Models (</w:t>
      </w:r>
      <w:hyperlink r:id="rId13" w:history="1">
        <w:r w:rsidR="00A51484">
          <w:rPr>
            <w:rStyle w:val="Hyperlink"/>
          </w:rPr>
          <w:t>http://DNS.URL/vdl/application.asp?appid=61</w:t>
        </w:r>
      </w:hyperlink>
      <w:r>
        <w:t xml:space="preserve">) </w:t>
      </w:r>
    </w:p>
    <w:p w:rsidR="00393512" w:rsidRDefault="00393512" w:rsidP="006F04B8">
      <w:pPr>
        <w:pStyle w:val="bodybullet10"/>
        <w:numPr>
          <w:ilvl w:val="0"/>
          <w:numId w:val="30"/>
        </w:numPr>
      </w:pPr>
      <w:r>
        <w:t>Office of Information and Technology (OIT) End-User Documentation Standards</w:t>
      </w:r>
    </w:p>
    <w:p w:rsidR="006F04B8" w:rsidRDefault="006F04B8" w:rsidP="006F04B8">
      <w:pPr>
        <w:pStyle w:val="bodybullet10"/>
        <w:numPr>
          <w:ilvl w:val="0"/>
          <w:numId w:val="30"/>
        </w:numPr>
      </w:pPr>
      <w:r>
        <w:t xml:space="preserve">192-039 Interface Control Registration and Approval Document </w:t>
      </w:r>
    </w:p>
    <w:p w:rsidR="006F04B8" w:rsidRDefault="006F04B8" w:rsidP="006F04B8">
      <w:pPr>
        <w:pStyle w:val="bodybullet10"/>
        <w:numPr>
          <w:ilvl w:val="0"/>
          <w:numId w:val="29"/>
        </w:numPr>
        <w:autoSpaceDE/>
        <w:autoSpaceDN/>
      </w:pPr>
      <w:r>
        <w:t>Displaying Sensitive Data Guide</w:t>
      </w:r>
    </w:p>
    <w:p w:rsidR="00BD038F" w:rsidRDefault="00BD038F" w:rsidP="006F04B8">
      <w:pPr>
        <w:pStyle w:val="bodybullet10"/>
        <w:numPr>
          <w:ilvl w:val="0"/>
          <w:numId w:val="29"/>
        </w:numPr>
        <w:autoSpaceDE/>
        <w:autoSpaceDN/>
      </w:pPr>
      <w:r>
        <w:t>CM_Doc_Map</w:t>
      </w:r>
    </w:p>
    <w:p w:rsidR="006473C8" w:rsidRDefault="006473C8" w:rsidP="006473C8">
      <w:pPr>
        <w:pStyle w:val="bodybullet10"/>
        <w:numPr>
          <w:ilvl w:val="0"/>
          <w:numId w:val="29"/>
        </w:numPr>
        <w:autoSpaceDE/>
        <w:autoSpaceDN/>
      </w:pPr>
      <w:r>
        <w:t>VA Rational Tools Team Instructional Documentation (</w:t>
      </w:r>
      <w:r w:rsidRPr="006473C8">
        <w:t>http://</w:t>
      </w:r>
      <w:r w:rsidR="002D35E9">
        <w:t>DNS.URL</w:t>
      </w:r>
      <w:bookmarkStart w:id="17" w:name="_GoBack"/>
      <w:bookmarkEnd w:id="17"/>
      <w:r w:rsidRPr="006473C8">
        <w:t>/communities/OSCTM/toolsmgmt/Rational%20Tools/Documents/Forms/AllItems.aspx</w:t>
      </w:r>
      <w:r>
        <w:t>)</w:t>
      </w:r>
    </w:p>
    <w:p w:rsidR="006F04B8" w:rsidRDefault="006F04B8" w:rsidP="006F04B8">
      <w:pPr>
        <w:pStyle w:val="bodybullet10"/>
        <w:tabs>
          <w:tab w:val="clear" w:pos="360"/>
        </w:tabs>
        <w:autoSpaceDE/>
        <w:autoSpaceDN/>
      </w:pPr>
    </w:p>
    <w:p w:rsidR="006F04B8" w:rsidRDefault="006F04B8" w:rsidP="006F04B8">
      <w:pPr>
        <w:pStyle w:val="Heading2"/>
      </w:pPr>
      <w:bookmarkStart w:id="18" w:name="_Toc519259606"/>
      <w:r>
        <w:t>Acronyms</w:t>
      </w:r>
      <w:bookmarkEnd w:id="18"/>
    </w:p>
    <w:p w:rsidR="004453CF" w:rsidRDefault="004453CF" w:rsidP="004453CF">
      <w:pPr>
        <w:pStyle w:val="bodybullet10"/>
        <w:tabs>
          <w:tab w:val="left" w:pos="720"/>
        </w:tabs>
        <w:spacing w:line="276" w:lineRule="auto"/>
        <w:rPr>
          <w:rFonts w:asciiTheme="minorHAnsi" w:eastAsiaTheme="minorHAnsi" w:hAnsiTheme="minorHAnsi" w:cstheme="minorBidi"/>
        </w:rPr>
      </w:pPr>
      <w:r>
        <w:t xml:space="preserve">VA acronym list:  </w:t>
      </w:r>
      <w:hyperlink r:id="rId14" w:tgtFrame="_parent" w:history="1">
        <w:r w:rsidR="00A51484">
          <w:rPr>
            <w:rStyle w:val="Hyperlink"/>
            <w:rFonts w:eastAsiaTheme="minorHAnsi"/>
          </w:rPr>
          <w:t>https://DNS.URL/acronyms/index.cfm</w:t>
        </w:r>
      </w:hyperlink>
      <w:r>
        <w:rPr>
          <w:rFonts w:asciiTheme="minorHAnsi" w:eastAsiaTheme="minorHAnsi" w:hAnsiTheme="minorHAnsi" w:cstheme="minorBidi"/>
        </w:rPr>
        <w:t xml:space="preserve"> </w:t>
      </w:r>
    </w:p>
    <w:p w:rsidR="006F04B8" w:rsidRPr="006F04B8" w:rsidRDefault="004453CF" w:rsidP="006F04B8">
      <w:pPr>
        <w:pStyle w:val="BodyText"/>
      </w:pPr>
      <w:r>
        <w:t>C</w:t>
      </w:r>
      <w:r w:rsidR="003F370D">
        <w:t>C</w:t>
      </w:r>
      <w:r>
        <w:t>M related acronyms:</w:t>
      </w:r>
      <w:r w:rsidR="00CB78E4">
        <w:t xml:space="preserve"> </w:t>
      </w:r>
      <w:hyperlink r:id="rId15" w:history="1">
        <w:r w:rsidR="00CB78E4" w:rsidRPr="00CB78E4">
          <w:rPr>
            <w:rStyle w:val="Hyperlink"/>
          </w:rPr>
          <w:t>CCM Acronym Table</w:t>
        </w:r>
      </w:hyperlink>
    </w:p>
    <w:p w:rsidR="002B616C" w:rsidRDefault="002B616C" w:rsidP="006F04B8">
      <w:pPr>
        <w:pStyle w:val="BodyText"/>
      </w:pPr>
    </w:p>
    <w:p w:rsidR="004453CF" w:rsidRDefault="004453CF" w:rsidP="004453CF">
      <w:pPr>
        <w:pStyle w:val="Heading2"/>
      </w:pPr>
      <w:bookmarkStart w:id="19" w:name="_Toc519259607"/>
      <w:r>
        <w:t>Glossary</w:t>
      </w:r>
      <w:bookmarkEnd w:id="19"/>
    </w:p>
    <w:p w:rsidR="004453CF" w:rsidRDefault="004453CF" w:rsidP="004453CF">
      <w:pPr>
        <w:rPr>
          <w:rStyle w:val="Hyperlink"/>
        </w:rPr>
      </w:pPr>
      <w:r>
        <w:t>V</w:t>
      </w:r>
      <w:r w:rsidR="00E80319">
        <w:t>ist</w:t>
      </w:r>
      <w:r>
        <w:t>A</w:t>
      </w:r>
      <w:r w:rsidR="00E80319">
        <w:t xml:space="preserve"> Infrastructure</w:t>
      </w:r>
      <w:r>
        <w:t xml:space="preserve"> glossary:  </w:t>
      </w:r>
      <w:hyperlink r:id="rId16" w:tgtFrame="_parent" w:history="1">
        <w:r w:rsidR="00A51484">
          <w:rPr>
            <w:rStyle w:val="Hyperlink"/>
          </w:rPr>
          <w:t>http://DNS.URL/iss/glossary.asp</w:t>
        </w:r>
      </w:hyperlink>
    </w:p>
    <w:p w:rsidR="00AE4AE8" w:rsidRDefault="00AE4AE8" w:rsidP="004453CF">
      <w:pPr>
        <w:rPr>
          <w:rStyle w:val="Hyperlink"/>
        </w:rPr>
      </w:pPr>
    </w:p>
    <w:p w:rsidR="00AA5FC9" w:rsidRDefault="00AA5FC9" w:rsidP="004453CF"/>
    <w:p w:rsidR="00E728D0" w:rsidRDefault="00E728D0">
      <w:r>
        <w:br w:type="page"/>
      </w:r>
    </w:p>
    <w:p w:rsidR="003E2D88" w:rsidRDefault="003E2D88" w:rsidP="004453CF"/>
    <w:p w:rsidR="007D218F" w:rsidRPr="003E37AD" w:rsidRDefault="00A94B2A" w:rsidP="00526B8B">
      <w:pPr>
        <w:pStyle w:val="Heading1"/>
      </w:pPr>
      <w:bookmarkStart w:id="20" w:name="_Toc519259608"/>
      <w:r>
        <w:t>Configuration Management</w:t>
      </w:r>
      <w:bookmarkEnd w:id="20"/>
      <w:r w:rsidR="001F393E" w:rsidRPr="003E37AD">
        <w:tab/>
      </w:r>
    </w:p>
    <w:p w:rsidR="003E37AD" w:rsidRPr="003E37AD" w:rsidRDefault="003E37AD" w:rsidP="003E37AD">
      <w:pPr>
        <w:pStyle w:val="Caption"/>
      </w:pPr>
    </w:p>
    <w:p w:rsidR="007D218F" w:rsidRPr="003E37AD" w:rsidRDefault="00A94B2A" w:rsidP="003B2234">
      <w:pPr>
        <w:pStyle w:val="Heading2"/>
      </w:pPr>
      <w:bookmarkStart w:id="21" w:name="ColumnTitle_2"/>
      <w:bookmarkStart w:id="22" w:name="_Toc519259609"/>
      <w:bookmarkEnd w:id="21"/>
      <w:r>
        <w:t>Responsibilities</w:t>
      </w:r>
      <w:bookmarkEnd w:id="22"/>
    </w:p>
    <w:p w:rsidR="00FF1C85" w:rsidRDefault="00FF1C85" w:rsidP="00FF1C85">
      <w:pPr>
        <w:pStyle w:val="BodyText"/>
      </w:pPr>
      <w:r>
        <w:t xml:space="preserve">Anyone developing or maintaining artifacts for this project </w:t>
      </w:r>
      <w:r w:rsidR="004F4353">
        <w:t>is</w:t>
      </w:r>
      <w:r>
        <w:t xml:space="preserve"> required to follow proper version control </w:t>
      </w:r>
      <w:r w:rsidR="00EF756C">
        <w:t xml:space="preserve">and change management </w:t>
      </w:r>
      <w:r>
        <w:t>procedures defined in the C</w:t>
      </w:r>
      <w:r w:rsidR="003F370D">
        <w:t>C</w:t>
      </w:r>
      <w:r>
        <w:t>M Plan and work instructions.</w:t>
      </w:r>
    </w:p>
    <w:tbl>
      <w:tblPr>
        <w:tblW w:w="5010" w:type="pct"/>
        <w:tblCellMar>
          <w:left w:w="0" w:type="dxa"/>
          <w:right w:w="0" w:type="dxa"/>
        </w:tblCellMar>
        <w:tblLook w:val="04A0" w:firstRow="1" w:lastRow="0" w:firstColumn="1" w:lastColumn="0" w:noHBand="0" w:noVBand="1"/>
        <w:tblDescription w:val="Specific list of the personnel who may be members of VA Project teams and SCM teams along with their assigned roles and responsibilities as they relate to SCM. "/>
      </w:tblPr>
      <w:tblGrid>
        <w:gridCol w:w="2748"/>
        <w:gridCol w:w="2044"/>
        <w:gridCol w:w="4567"/>
      </w:tblGrid>
      <w:tr w:rsidR="00EF756C" w:rsidRPr="00EF756C" w:rsidTr="00912E26">
        <w:trPr>
          <w:cantSplit/>
          <w:tblHeader/>
        </w:trPr>
        <w:tc>
          <w:tcPr>
            <w:tcW w:w="1432" w:type="pct"/>
            <w:tcBorders>
              <w:top w:val="single" w:sz="8" w:space="0" w:color="auto"/>
              <w:left w:val="single" w:sz="8" w:space="0" w:color="auto"/>
              <w:bottom w:val="single" w:sz="8" w:space="0" w:color="auto"/>
              <w:right w:val="single" w:sz="4" w:space="0" w:color="auto"/>
            </w:tcBorders>
            <w:shd w:val="clear" w:color="auto" w:fill="CCCCCC"/>
            <w:tcMar>
              <w:top w:w="0" w:type="dxa"/>
              <w:left w:w="108" w:type="dxa"/>
              <w:bottom w:w="0" w:type="dxa"/>
              <w:right w:w="108" w:type="dxa"/>
            </w:tcMar>
            <w:hideMark/>
          </w:tcPr>
          <w:p w:rsidR="00EF756C" w:rsidRPr="00EF756C" w:rsidRDefault="00EF756C" w:rsidP="00EF756C">
            <w:pPr>
              <w:spacing w:before="60" w:after="60"/>
              <w:rPr>
                <w:rFonts w:ascii="Arial" w:hAnsi="Arial" w:cs="Arial"/>
                <w:b/>
                <w:bCs/>
                <w:sz w:val="24"/>
                <w:szCs w:val="20"/>
              </w:rPr>
            </w:pPr>
            <w:r w:rsidRPr="00EF756C">
              <w:rPr>
                <w:rFonts w:ascii="Arial" w:hAnsi="Arial" w:cs="Arial"/>
                <w:b/>
                <w:bCs/>
                <w:sz w:val="24"/>
                <w:szCs w:val="20"/>
              </w:rPr>
              <w:t>Role</w:t>
            </w:r>
          </w:p>
        </w:tc>
        <w:tc>
          <w:tcPr>
            <w:tcW w:w="1110" w:type="pct"/>
            <w:tcBorders>
              <w:top w:val="single" w:sz="4" w:space="0" w:color="auto"/>
              <w:left w:val="single" w:sz="4" w:space="0" w:color="auto"/>
              <w:bottom w:val="single" w:sz="4" w:space="0" w:color="auto"/>
              <w:right w:val="single" w:sz="4" w:space="0" w:color="auto"/>
            </w:tcBorders>
            <w:shd w:val="clear" w:color="auto" w:fill="CCCCCC"/>
          </w:tcPr>
          <w:p w:rsidR="00EF756C" w:rsidRPr="00EF756C" w:rsidRDefault="00EF756C" w:rsidP="00EF756C">
            <w:pPr>
              <w:spacing w:before="60" w:after="60"/>
              <w:rPr>
                <w:rFonts w:ascii="Arial" w:hAnsi="Arial" w:cs="Arial"/>
                <w:b/>
                <w:bCs/>
                <w:sz w:val="24"/>
                <w:szCs w:val="20"/>
              </w:rPr>
            </w:pPr>
            <w:r w:rsidRPr="00EF756C">
              <w:rPr>
                <w:rFonts w:ascii="Arial" w:hAnsi="Arial" w:cs="Arial"/>
                <w:b/>
                <w:bCs/>
                <w:sz w:val="24"/>
                <w:szCs w:val="20"/>
              </w:rPr>
              <w:t>Name</w:t>
            </w:r>
          </w:p>
        </w:tc>
        <w:tc>
          <w:tcPr>
            <w:tcW w:w="2458" w:type="pct"/>
            <w:tcBorders>
              <w:top w:val="single" w:sz="8" w:space="0" w:color="auto"/>
              <w:left w:val="single" w:sz="4" w:space="0" w:color="auto"/>
              <w:bottom w:val="single" w:sz="8" w:space="0" w:color="auto"/>
              <w:right w:val="single" w:sz="8" w:space="0" w:color="auto"/>
            </w:tcBorders>
            <w:shd w:val="clear" w:color="auto" w:fill="CCCCCC"/>
            <w:tcMar>
              <w:top w:w="0" w:type="dxa"/>
              <w:left w:w="108" w:type="dxa"/>
              <w:bottom w:w="0" w:type="dxa"/>
              <w:right w:w="108" w:type="dxa"/>
            </w:tcMar>
            <w:hideMark/>
          </w:tcPr>
          <w:p w:rsidR="00EF756C" w:rsidRPr="00EF756C" w:rsidRDefault="00EF756C" w:rsidP="00EF756C">
            <w:pPr>
              <w:spacing w:before="60" w:after="60"/>
              <w:rPr>
                <w:rFonts w:ascii="Arial" w:hAnsi="Arial" w:cs="Arial"/>
                <w:b/>
                <w:bCs/>
                <w:sz w:val="24"/>
                <w:szCs w:val="20"/>
              </w:rPr>
            </w:pPr>
            <w:r w:rsidRPr="00EF756C">
              <w:rPr>
                <w:rFonts w:ascii="Arial" w:hAnsi="Arial" w:cs="Arial"/>
                <w:b/>
                <w:bCs/>
                <w:sz w:val="24"/>
                <w:szCs w:val="20"/>
              </w:rPr>
              <w:t>C</w:t>
            </w:r>
            <w:r w:rsidR="0057199C">
              <w:rPr>
                <w:rFonts w:ascii="Arial" w:hAnsi="Arial" w:cs="Arial"/>
                <w:b/>
                <w:bCs/>
                <w:sz w:val="24"/>
                <w:szCs w:val="20"/>
              </w:rPr>
              <w:t>f</w:t>
            </w:r>
            <w:r w:rsidRPr="00EF756C">
              <w:rPr>
                <w:rFonts w:ascii="Arial" w:hAnsi="Arial" w:cs="Arial"/>
                <w:b/>
                <w:bCs/>
                <w:sz w:val="24"/>
                <w:szCs w:val="20"/>
              </w:rPr>
              <w:t>M Responsibility</w:t>
            </w:r>
          </w:p>
        </w:tc>
      </w:tr>
      <w:tr w:rsidR="00EF756C" w:rsidRPr="0017781D" w:rsidTr="00912E26">
        <w:trPr>
          <w:cantSplit/>
        </w:trPr>
        <w:tc>
          <w:tcPr>
            <w:tcW w:w="1432" w:type="pct"/>
            <w:tcBorders>
              <w:top w:val="nil"/>
              <w:left w:val="single" w:sz="8" w:space="0" w:color="auto"/>
              <w:bottom w:val="single" w:sz="8" w:space="0" w:color="auto"/>
              <w:right w:val="single" w:sz="4" w:space="0" w:color="auto"/>
            </w:tcBorders>
            <w:tcMar>
              <w:top w:w="0" w:type="dxa"/>
              <w:left w:w="108" w:type="dxa"/>
              <w:bottom w:w="0" w:type="dxa"/>
              <w:right w:w="108" w:type="dxa"/>
            </w:tcMar>
          </w:tcPr>
          <w:p w:rsidR="00EF756C" w:rsidRPr="0017781D" w:rsidRDefault="00EF756C" w:rsidP="00EF756C">
            <w:pPr>
              <w:spacing w:before="60" w:after="60"/>
              <w:rPr>
                <w:rFonts w:ascii="Arial" w:eastAsiaTheme="minorHAnsi" w:hAnsi="Arial" w:cs="Arial"/>
                <w:szCs w:val="22"/>
                <w:highlight w:val="green"/>
              </w:rPr>
            </w:pPr>
            <w:r w:rsidRPr="00281DE2">
              <w:rPr>
                <w:rFonts w:ascii="Arial" w:eastAsiaTheme="minorHAnsi" w:hAnsi="Arial" w:cs="Arial"/>
                <w:szCs w:val="22"/>
              </w:rPr>
              <w:t>Product Owner</w:t>
            </w:r>
          </w:p>
        </w:tc>
        <w:tc>
          <w:tcPr>
            <w:tcW w:w="1110" w:type="pct"/>
            <w:tcBorders>
              <w:top w:val="single" w:sz="4" w:space="0" w:color="auto"/>
              <w:left w:val="single" w:sz="4" w:space="0" w:color="auto"/>
              <w:bottom w:val="single" w:sz="4" w:space="0" w:color="auto"/>
              <w:right w:val="single" w:sz="4" w:space="0" w:color="auto"/>
            </w:tcBorders>
          </w:tcPr>
          <w:p w:rsidR="00EF756C" w:rsidRPr="001F494A" w:rsidRDefault="00CD39BC" w:rsidP="00FC1A8F">
            <w:pPr>
              <w:spacing w:before="60" w:after="60"/>
              <w:rPr>
                <w:rFonts w:ascii="Arial" w:eastAsiaTheme="minorHAnsi" w:hAnsi="Arial" w:cs="Arial"/>
                <w:szCs w:val="22"/>
                <w:highlight w:val="green"/>
              </w:rPr>
            </w:pPr>
            <w:r w:rsidRPr="001F494A">
              <w:rPr>
                <w:rFonts w:ascii="Arial" w:hAnsi="Arial" w:cs="Arial"/>
              </w:rPr>
              <w:t>Dr. Kathleen M. Lysell</w:t>
            </w:r>
          </w:p>
        </w:tc>
        <w:tc>
          <w:tcPr>
            <w:tcW w:w="2458" w:type="pct"/>
            <w:tcBorders>
              <w:top w:val="nil"/>
              <w:left w:val="single" w:sz="4" w:space="0" w:color="auto"/>
              <w:bottom w:val="single" w:sz="8" w:space="0" w:color="auto"/>
              <w:right w:val="single" w:sz="8" w:space="0" w:color="auto"/>
            </w:tcBorders>
            <w:tcMar>
              <w:top w:w="0" w:type="dxa"/>
              <w:left w:w="108" w:type="dxa"/>
              <w:bottom w:w="0" w:type="dxa"/>
              <w:right w:w="108" w:type="dxa"/>
            </w:tcMar>
          </w:tcPr>
          <w:p w:rsidR="00EF756C" w:rsidRDefault="00EF756C" w:rsidP="00EF756C">
            <w:pPr>
              <w:numPr>
                <w:ilvl w:val="0"/>
                <w:numId w:val="33"/>
              </w:numPr>
              <w:spacing w:before="60" w:after="60"/>
              <w:rPr>
                <w:rFonts w:ascii="Arial" w:eastAsiaTheme="minorHAnsi" w:hAnsi="Arial" w:cs="Arial"/>
                <w:szCs w:val="22"/>
              </w:rPr>
            </w:pPr>
            <w:r w:rsidRPr="002B7220">
              <w:rPr>
                <w:rFonts w:ascii="Arial" w:eastAsiaTheme="minorHAnsi" w:hAnsi="Arial" w:cs="Arial"/>
                <w:szCs w:val="22"/>
              </w:rPr>
              <w:t>Supports change management by defining and approving the content of the Product Backlog</w:t>
            </w:r>
          </w:p>
          <w:p w:rsidR="00EF756C" w:rsidRPr="00E900AD" w:rsidRDefault="00B204A5" w:rsidP="00B204A5">
            <w:pPr>
              <w:numPr>
                <w:ilvl w:val="0"/>
                <w:numId w:val="33"/>
              </w:numPr>
              <w:spacing w:before="60" w:after="60"/>
              <w:rPr>
                <w:rFonts w:ascii="Arial" w:eastAsiaTheme="minorHAnsi" w:hAnsi="Arial" w:cs="Arial"/>
                <w:szCs w:val="22"/>
              </w:rPr>
            </w:pPr>
            <w:r>
              <w:rPr>
                <w:rFonts w:ascii="Arial" w:eastAsiaTheme="minorHAnsi" w:hAnsi="Arial" w:cs="Arial"/>
                <w:szCs w:val="22"/>
              </w:rPr>
              <w:t>Establishes the priority of work items</w:t>
            </w:r>
          </w:p>
        </w:tc>
      </w:tr>
      <w:tr w:rsidR="00EF756C" w:rsidRPr="00EF756C" w:rsidTr="00912E26">
        <w:trPr>
          <w:cantSplit/>
        </w:trPr>
        <w:tc>
          <w:tcPr>
            <w:tcW w:w="1432" w:type="pct"/>
            <w:tcBorders>
              <w:top w:val="nil"/>
              <w:left w:val="single" w:sz="8" w:space="0" w:color="auto"/>
              <w:bottom w:val="single" w:sz="8" w:space="0" w:color="auto"/>
              <w:right w:val="single" w:sz="4" w:space="0" w:color="auto"/>
            </w:tcBorders>
            <w:tcMar>
              <w:top w:w="0" w:type="dxa"/>
              <w:left w:w="108" w:type="dxa"/>
              <w:bottom w:w="0" w:type="dxa"/>
              <w:right w:w="108" w:type="dxa"/>
            </w:tcMar>
          </w:tcPr>
          <w:p w:rsidR="00EF756C" w:rsidRPr="00535B86" w:rsidRDefault="00EF756C" w:rsidP="00EF756C">
            <w:pPr>
              <w:spacing w:before="60" w:after="60"/>
              <w:rPr>
                <w:rFonts w:ascii="Arial" w:eastAsiaTheme="minorHAnsi" w:hAnsi="Arial" w:cs="Arial"/>
                <w:szCs w:val="22"/>
              </w:rPr>
            </w:pPr>
            <w:r w:rsidRPr="00535B86">
              <w:rPr>
                <w:rFonts w:ascii="Arial" w:eastAsiaTheme="minorHAnsi" w:hAnsi="Arial" w:cs="Arial"/>
                <w:szCs w:val="22"/>
              </w:rPr>
              <w:t>Scrum Master</w:t>
            </w:r>
          </w:p>
        </w:tc>
        <w:tc>
          <w:tcPr>
            <w:tcW w:w="1110" w:type="pct"/>
            <w:tcBorders>
              <w:top w:val="single" w:sz="4" w:space="0" w:color="auto"/>
              <w:left w:val="single" w:sz="4" w:space="0" w:color="auto"/>
              <w:bottom w:val="single" w:sz="4" w:space="0" w:color="auto"/>
              <w:right w:val="single" w:sz="4" w:space="0" w:color="auto"/>
            </w:tcBorders>
          </w:tcPr>
          <w:p w:rsidR="00EF756C" w:rsidRPr="00535B86" w:rsidRDefault="005939AA" w:rsidP="00EF756C">
            <w:pPr>
              <w:spacing w:before="60" w:after="60"/>
              <w:rPr>
                <w:rFonts w:ascii="Arial" w:eastAsiaTheme="minorHAnsi" w:hAnsi="Arial" w:cs="Arial"/>
                <w:szCs w:val="22"/>
              </w:rPr>
            </w:pPr>
            <w:r>
              <w:rPr>
                <w:rFonts w:ascii="Arial" w:eastAsiaTheme="minorHAnsi" w:hAnsi="Arial" w:cs="Arial"/>
                <w:szCs w:val="22"/>
              </w:rPr>
              <w:t>Jennifer Gulick</w:t>
            </w:r>
          </w:p>
        </w:tc>
        <w:tc>
          <w:tcPr>
            <w:tcW w:w="2458" w:type="pct"/>
            <w:tcBorders>
              <w:top w:val="nil"/>
              <w:left w:val="single" w:sz="4" w:space="0" w:color="auto"/>
              <w:bottom w:val="single" w:sz="8" w:space="0" w:color="auto"/>
              <w:right w:val="single" w:sz="8" w:space="0" w:color="auto"/>
            </w:tcBorders>
            <w:tcMar>
              <w:top w:w="0" w:type="dxa"/>
              <w:left w:w="108" w:type="dxa"/>
              <w:bottom w:w="0" w:type="dxa"/>
              <w:right w:w="108" w:type="dxa"/>
            </w:tcMar>
          </w:tcPr>
          <w:p w:rsidR="00EF756C" w:rsidRPr="00535B86" w:rsidRDefault="00EF756C" w:rsidP="00EF756C">
            <w:pPr>
              <w:numPr>
                <w:ilvl w:val="0"/>
                <w:numId w:val="33"/>
              </w:numPr>
              <w:spacing w:before="60" w:after="60"/>
              <w:rPr>
                <w:rFonts w:ascii="Arial" w:eastAsiaTheme="minorHAnsi" w:hAnsi="Arial" w:cs="Arial"/>
                <w:szCs w:val="22"/>
              </w:rPr>
            </w:pPr>
            <w:r w:rsidRPr="00535B86">
              <w:rPr>
                <w:rFonts w:ascii="Arial" w:eastAsiaTheme="minorHAnsi" w:hAnsi="Arial" w:cs="Arial"/>
                <w:szCs w:val="22"/>
              </w:rPr>
              <w:t>Defines the Timelines, Iterations and Plans for the project</w:t>
            </w:r>
          </w:p>
          <w:p w:rsidR="00EF756C" w:rsidRPr="00535B86" w:rsidRDefault="00EF756C" w:rsidP="00EF756C">
            <w:pPr>
              <w:numPr>
                <w:ilvl w:val="0"/>
                <w:numId w:val="33"/>
              </w:numPr>
              <w:spacing w:before="60" w:after="60"/>
              <w:rPr>
                <w:rFonts w:ascii="Arial" w:eastAsiaTheme="minorHAnsi" w:hAnsi="Arial" w:cs="Arial"/>
                <w:szCs w:val="22"/>
              </w:rPr>
            </w:pPr>
            <w:r w:rsidRPr="00535B86">
              <w:rPr>
                <w:rFonts w:ascii="Arial" w:eastAsiaTheme="minorHAnsi" w:hAnsi="Arial" w:cs="Arial"/>
                <w:szCs w:val="22"/>
              </w:rPr>
              <w:t>Supports change management through Backlog Grooming</w:t>
            </w:r>
          </w:p>
          <w:p w:rsidR="00EF756C" w:rsidRPr="00535B86" w:rsidRDefault="00EF756C" w:rsidP="00EF756C">
            <w:pPr>
              <w:numPr>
                <w:ilvl w:val="0"/>
                <w:numId w:val="33"/>
              </w:numPr>
              <w:spacing w:before="60" w:after="60"/>
              <w:rPr>
                <w:rFonts w:ascii="Arial" w:eastAsiaTheme="minorHAnsi" w:hAnsi="Arial" w:cs="Arial"/>
                <w:szCs w:val="22"/>
              </w:rPr>
            </w:pPr>
            <w:r w:rsidRPr="00535B86">
              <w:rPr>
                <w:rFonts w:ascii="Arial" w:eastAsiaTheme="minorHAnsi" w:hAnsi="Arial" w:cs="Arial"/>
                <w:szCs w:val="22"/>
              </w:rPr>
              <w:t>Manages project scope by facilitating Sprint Planning</w:t>
            </w:r>
          </w:p>
        </w:tc>
      </w:tr>
      <w:tr w:rsidR="00EF756C" w:rsidRPr="00535B86" w:rsidTr="00912E26">
        <w:trPr>
          <w:cantSplit/>
        </w:trPr>
        <w:tc>
          <w:tcPr>
            <w:tcW w:w="1432" w:type="pct"/>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F756C" w:rsidRPr="00535B86" w:rsidRDefault="00EF756C" w:rsidP="00EF756C">
            <w:pPr>
              <w:spacing w:before="60" w:after="60"/>
              <w:rPr>
                <w:rFonts w:ascii="Arial" w:eastAsiaTheme="minorHAnsi" w:hAnsi="Arial" w:cs="Arial"/>
                <w:szCs w:val="20"/>
              </w:rPr>
            </w:pPr>
            <w:r w:rsidRPr="00535B86">
              <w:rPr>
                <w:rFonts w:ascii="Arial" w:eastAsiaTheme="minorHAnsi" w:hAnsi="Arial" w:cs="Arial"/>
                <w:szCs w:val="22"/>
              </w:rPr>
              <w:t>Program Manager (PgmMgr)/</w:t>
            </w:r>
          </w:p>
          <w:p w:rsidR="00EF756C" w:rsidRPr="005939AA" w:rsidRDefault="00EF756C" w:rsidP="005939AA">
            <w:pPr>
              <w:spacing w:before="60" w:after="60"/>
              <w:rPr>
                <w:rFonts w:ascii="Arial" w:eastAsiaTheme="minorHAnsi" w:hAnsi="Arial" w:cs="Arial"/>
                <w:szCs w:val="22"/>
              </w:rPr>
            </w:pPr>
            <w:r w:rsidRPr="00535B86">
              <w:rPr>
                <w:rFonts w:ascii="Arial" w:eastAsiaTheme="minorHAnsi" w:hAnsi="Arial" w:cs="Arial"/>
                <w:szCs w:val="22"/>
              </w:rPr>
              <w:t>Project Management (PM)</w:t>
            </w:r>
          </w:p>
        </w:tc>
        <w:tc>
          <w:tcPr>
            <w:tcW w:w="1110" w:type="pct"/>
            <w:tcBorders>
              <w:top w:val="single" w:sz="4" w:space="0" w:color="auto"/>
              <w:left w:val="single" w:sz="4" w:space="0" w:color="auto"/>
              <w:bottom w:val="single" w:sz="4" w:space="0" w:color="auto"/>
              <w:right w:val="single" w:sz="4" w:space="0" w:color="auto"/>
            </w:tcBorders>
          </w:tcPr>
          <w:p w:rsidR="00EF756C" w:rsidRPr="00535B86" w:rsidRDefault="00EF756C" w:rsidP="007B0F27">
            <w:pPr>
              <w:rPr>
                <w:rFonts w:ascii="Arial" w:eastAsiaTheme="minorHAnsi" w:hAnsi="Arial" w:cs="Arial"/>
                <w:szCs w:val="22"/>
              </w:rPr>
            </w:pPr>
            <w:r w:rsidRPr="00535B86">
              <w:rPr>
                <w:rFonts w:ascii="Arial" w:eastAsiaTheme="minorHAnsi" w:hAnsi="Arial" w:cs="Arial"/>
                <w:szCs w:val="22"/>
              </w:rPr>
              <w:t>VA PgmMgr:</w:t>
            </w:r>
          </w:p>
          <w:p w:rsidR="00EF756C" w:rsidRPr="006C45A6" w:rsidRDefault="00E900AD" w:rsidP="007B0F27">
            <w:pPr>
              <w:rPr>
                <w:rFonts w:ascii="Arial" w:eastAsiaTheme="minorHAnsi" w:hAnsi="Arial" w:cs="Arial"/>
                <w:szCs w:val="22"/>
              </w:rPr>
            </w:pPr>
            <w:r>
              <w:rPr>
                <w:rFonts w:ascii="Arial" w:eastAsiaTheme="minorHAnsi" w:hAnsi="Arial" w:cs="Arial"/>
                <w:szCs w:val="22"/>
              </w:rPr>
              <w:t xml:space="preserve"> Kristen Templet</w:t>
            </w:r>
          </w:p>
          <w:p w:rsidR="006C45A6" w:rsidRDefault="006C45A6" w:rsidP="007B0F27">
            <w:pPr>
              <w:rPr>
                <w:rFonts w:ascii="Arial" w:eastAsiaTheme="minorHAnsi" w:hAnsi="Arial" w:cs="Arial"/>
                <w:szCs w:val="22"/>
              </w:rPr>
            </w:pPr>
          </w:p>
          <w:p w:rsidR="00EF756C" w:rsidRPr="00535B86" w:rsidRDefault="00EF756C" w:rsidP="007B0F27">
            <w:pPr>
              <w:rPr>
                <w:rFonts w:ascii="Arial" w:eastAsiaTheme="minorHAnsi" w:hAnsi="Arial" w:cs="Arial"/>
                <w:szCs w:val="22"/>
              </w:rPr>
            </w:pPr>
            <w:r w:rsidRPr="00535B86">
              <w:rPr>
                <w:rFonts w:ascii="Arial" w:eastAsiaTheme="minorHAnsi" w:hAnsi="Arial" w:cs="Arial"/>
                <w:szCs w:val="22"/>
              </w:rPr>
              <w:t>VA PM:</w:t>
            </w:r>
          </w:p>
          <w:p w:rsidR="00EF756C" w:rsidRDefault="00CA73F0" w:rsidP="007B0F27">
            <w:pPr>
              <w:rPr>
                <w:rFonts w:ascii="Arial" w:eastAsiaTheme="minorHAnsi" w:hAnsi="Arial" w:cs="Arial"/>
                <w:szCs w:val="22"/>
              </w:rPr>
            </w:pPr>
            <w:r>
              <w:rPr>
                <w:rFonts w:ascii="Arial" w:eastAsiaTheme="minorHAnsi" w:hAnsi="Arial" w:cs="Arial"/>
                <w:szCs w:val="22"/>
              </w:rPr>
              <w:t>Kristen Templet</w:t>
            </w:r>
          </w:p>
          <w:p w:rsidR="00535B86" w:rsidRPr="00535B86" w:rsidRDefault="00535B86" w:rsidP="00EF756C">
            <w:pPr>
              <w:spacing w:before="60" w:after="60"/>
              <w:rPr>
                <w:rFonts w:ascii="Arial" w:eastAsiaTheme="minorHAnsi" w:hAnsi="Arial" w:cs="Arial"/>
                <w:szCs w:val="22"/>
              </w:rPr>
            </w:pPr>
          </w:p>
          <w:p w:rsidR="00EF756C" w:rsidRPr="00745EAA" w:rsidRDefault="00EF756C" w:rsidP="00EF756C">
            <w:pPr>
              <w:spacing w:before="60" w:after="60"/>
              <w:rPr>
                <w:rFonts w:ascii="Arial" w:eastAsiaTheme="minorHAnsi" w:hAnsi="Arial" w:cs="Arial"/>
                <w:szCs w:val="22"/>
              </w:rPr>
            </w:pPr>
            <w:r w:rsidRPr="00745EAA">
              <w:rPr>
                <w:rFonts w:ascii="Arial" w:eastAsiaTheme="minorHAnsi" w:hAnsi="Arial" w:cs="Arial"/>
                <w:szCs w:val="22"/>
              </w:rPr>
              <w:t>Vendor PgmMgr:</w:t>
            </w:r>
          </w:p>
          <w:p w:rsidR="00EF756C" w:rsidRPr="00745EAA" w:rsidRDefault="005939AA" w:rsidP="00EF756C">
            <w:pPr>
              <w:spacing w:before="60" w:after="60"/>
              <w:rPr>
                <w:rFonts w:ascii="Arial" w:eastAsiaTheme="minorHAnsi" w:hAnsi="Arial" w:cs="Arial"/>
                <w:szCs w:val="22"/>
              </w:rPr>
            </w:pPr>
            <w:r>
              <w:rPr>
                <w:rFonts w:ascii="Arial" w:eastAsiaTheme="minorHAnsi" w:hAnsi="Arial" w:cs="Arial"/>
                <w:szCs w:val="22"/>
              </w:rPr>
              <w:t>Chad Hensley</w:t>
            </w:r>
          </w:p>
          <w:p w:rsidR="00745EAA" w:rsidRPr="00DF4C41" w:rsidRDefault="00745EAA" w:rsidP="00EF756C">
            <w:pPr>
              <w:spacing w:before="60" w:after="60"/>
              <w:rPr>
                <w:rFonts w:ascii="Arial" w:eastAsiaTheme="minorHAnsi" w:hAnsi="Arial" w:cs="Arial"/>
                <w:szCs w:val="22"/>
                <w:highlight w:val="yellow"/>
              </w:rPr>
            </w:pPr>
          </w:p>
          <w:p w:rsidR="00EF756C" w:rsidRPr="00E728D0" w:rsidRDefault="00EF756C" w:rsidP="00EF756C">
            <w:pPr>
              <w:spacing w:before="60" w:after="60"/>
              <w:rPr>
                <w:rFonts w:ascii="Arial" w:eastAsiaTheme="minorHAnsi" w:hAnsi="Arial" w:cs="Arial"/>
                <w:szCs w:val="22"/>
              </w:rPr>
            </w:pPr>
            <w:r w:rsidRPr="00745EAA">
              <w:rPr>
                <w:rFonts w:ascii="Arial" w:eastAsiaTheme="minorHAnsi" w:hAnsi="Arial" w:cs="Arial"/>
                <w:szCs w:val="22"/>
              </w:rPr>
              <w:t>Vendor PM:</w:t>
            </w:r>
            <w:r w:rsidR="00535B86" w:rsidRPr="00E728D0">
              <w:rPr>
                <w:rFonts w:ascii="Arial" w:eastAsiaTheme="minorHAnsi" w:hAnsi="Arial" w:cs="Arial"/>
                <w:szCs w:val="22"/>
              </w:rPr>
              <w:t xml:space="preserve"> </w:t>
            </w:r>
          </w:p>
          <w:p w:rsidR="00535B86" w:rsidRPr="0017781D" w:rsidRDefault="007611C5" w:rsidP="00EF756C">
            <w:pPr>
              <w:spacing w:before="60" w:after="60"/>
              <w:rPr>
                <w:rFonts w:ascii="Arial" w:eastAsiaTheme="minorHAnsi" w:hAnsi="Arial" w:cs="Arial"/>
                <w:szCs w:val="22"/>
                <w:highlight w:val="green"/>
              </w:rPr>
            </w:pPr>
            <w:r>
              <w:rPr>
                <w:rFonts w:ascii="Arial" w:eastAsiaTheme="minorHAnsi" w:hAnsi="Arial" w:cs="Arial"/>
                <w:szCs w:val="22"/>
              </w:rPr>
              <w:t>Pam Price</w:t>
            </w:r>
          </w:p>
        </w:tc>
        <w:tc>
          <w:tcPr>
            <w:tcW w:w="2458"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EF756C" w:rsidRPr="00535B86" w:rsidRDefault="00EF756C" w:rsidP="00EF756C">
            <w:pPr>
              <w:numPr>
                <w:ilvl w:val="0"/>
                <w:numId w:val="33"/>
              </w:numPr>
              <w:spacing w:before="60" w:after="60"/>
              <w:rPr>
                <w:rFonts w:ascii="Arial" w:eastAsiaTheme="minorHAnsi" w:hAnsi="Arial" w:cs="Arial"/>
                <w:szCs w:val="22"/>
              </w:rPr>
            </w:pPr>
            <w:r w:rsidRPr="00535B86">
              <w:rPr>
                <w:rFonts w:ascii="Arial" w:eastAsiaTheme="minorHAnsi" w:hAnsi="Arial" w:cs="Arial"/>
                <w:szCs w:val="22"/>
              </w:rPr>
              <w:t>Ensures proper execution of the C</w:t>
            </w:r>
            <w:r w:rsidR="003F370D" w:rsidRPr="00535B86">
              <w:rPr>
                <w:rFonts w:ascii="Arial" w:eastAsiaTheme="minorHAnsi" w:hAnsi="Arial" w:cs="Arial"/>
                <w:szCs w:val="22"/>
              </w:rPr>
              <w:t>C</w:t>
            </w:r>
            <w:r w:rsidRPr="00535B86">
              <w:rPr>
                <w:rFonts w:ascii="Arial" w:eastAsiaTheme="minorHAnsi" w:hAnsi="Arial" w:cs="Arial"/>
                <w:szCs w:val="22"/>
              </w:rPr>
              <w:t>M Plan</w:t>
            </w:r>
          </w:p>
          <w:p w:rsidR="00EF756C" w:rsidRPr="00535B86" w:rsidRDefault="00EF756C" w:rsidP="00EF756C">
            <w:pPr>
              <w:numPr>
                <w:ilvl w:val="0"/>
                <w:numId w:val="33"/>
              </w:numPr>
              <w:spacing w:before="60" w:after="60"/>
              <w:rPr>
                <w:rFonts w:ascii="Arial" w:eastAsiaTheme="minorHAnsi" w:hAnsi="Arial" w:cs="Arial"/>
                <w:szCs w:val="22"/>
              </w:rPr>
            </w:pPr>
            <w:r w:rsidRPr="00535B86">
              <w:rPr>
                <w:rFonts w:ascii="Arial" w:eastAsiaTheme="minorHAnsi" w:hAnsi="Arial" w:cs="Arial"/>
                <w:szCs w:val="22"/>
              </w:rPr>
              <w:t>Oversees the C</w:t>
            </w:r>
            <w:r w:rsidR="003F370D" w:rsidRPr="00535B86">
              <w:rPr>
                <w:rFonts w:ascii="Arial" w:eastAsiaTheme="minorHAnsi" w:hAnsi="Arial" w:cs="Arial"/>
                <w:szCs w:val="22"/>
              </w:rPr>
              <w:t>C</w:t>
            </w:r>
            <w:r w:rsidRPr="00535B86">
              <w:rPr>
                <w:rFonts w:ascii="Arial" w:eastAsiaTheme="minorHAnsi" w:hAnsi="Arial" w:cs="Arial"/>
                <w:szCs w:val="22"/>
              </w:rPr>
              <w:t>M process</w:t>
            </w:r>
          </w:p>
          <w:p w:rsidR="00EF756C" w:rsidRPr="00535B86" w:rsidRDefault="00EF756C" w:rsidP="00EF756C">
            <w:pPr>
              <w:numPr>
                <w:ilvl w:val="0"/>
                <w:numId w:val="33"/>
              </w:numPr>
              <w:spacing w:before="60" w:after="60"/>
              <w:rPr>
                <w:rFonts w:ascii="Arial" w:eastAsiaTheme="minorHAnsi" w:hAnsi="Arial" w:cs="Arial"/>
                <w:szCs w:val="22"/>
              </w:rPr>
            </w:pPr>
            <w:r w:rsidRPr="00535B86">
              <w:rPr>
                <w:rFonts w:ascii="Arial" w:eastAsiaTheme="minorHAnsi" w:hAnsi="Arial" w:cs="Arial"/>
                <w:szCs w:val="22"/>
              </w:rPr>
              <w:t>Ensures team members have completed the training for the Rational Tools</w:t>
            </w:r>
          </w:p>
          <w:p w:rsidR="00EF756C" w:rsidRPr="00535B86" w:rsidRDefault="00EF756C" w:rsidP="00EF756C">
            <w:pPr>
              <w:numPr>
                <w:ilvl w:val="0"/>
                <w:numId w:val="33"/>
              </w:numPr>
              <w:spacing w:before="60" w:after="60"/>
              <w:rPr>
                <w:rFonts w:ascii="Arial" w:eastAsiaTheme="minorHAnsi" w:hAnsi="Arial" w:cs="Arial"/>
                <w:szCs w:val="22"/>
              </w:rPr>
            </w:pPr>
            <w:r w:rsidRPr="00535B86">
              <w:rPr>
                <w:rFonts w:ascii="Arial" w:eastAsiaTheme="minorHAnsi" w:hAnsi="Arial" w:cs="Arial"/>
                <w:szCs w:val="22"/>
              </w:rPr>
              <w:t xml:space="preserve">Supports change </w:t>
            </w:r>
            <w:r w:rsidR="0057199C" w:rsidRPr="00535B86">
              <w:rPr>
                <w:rFonts w:ascii="Arial" w:eastAsiaTheme="minorHAnsi" w:hAnsi="Arial" w:cs="Arial"/>
                <w:szCs w:val="22"/>
              </w:rPr>
              <w:t xml:space="preserve">management protocol defined by </w:t>
            </w:r>
            <w:r w:rsidRPr="00535B86">
              <w:rPr>
                <w:rFonts w:ascii="Arial" w:eastAsiaTheme="minorHAnsi" w:hAnsi="Arial" w:cs="Arial"/>
                <w:szCs w:val="22"/>
              </w:rPr>
              <w:t>C</w:t>
            </w:r>
            <w:r w:rsidR="003F370D" w:rsidRPr="00535B86">
              <w:rPr>
                <w:rFonts w:ascii="Arial" w:eastAsiaTheme="minorHAnsi" w:hAnsi="Arial" w:cs="Arial"/>
                <w:szCs w:val="22"/>
              </w:rPr>
              <w:t>C</w:t>
            </w:r>
            <w:r w:rsidRPr="00535B86">
              <w:rPr>
                <w:rFonts w:ascii="Arial" w:eastAsiaTheme="minorHAnsi" w:hAnsi="Arial" w:cs="Arial"/>
                <w:szCs w:val="22"/>
              </w:rPr>
              <w:t>M</w:t>
            </w:r>
          </w:p>
          <w:p w:rsidR="00EF756C" w:rsidRPr="00535B86" w:rsidRDefault="00EF756C" w:rsidP="00EF756C">
            <w:pPr>
              <w:numPr>
                <w:ilvl w:val="0"/>
                <w:numId w:val="33"/>
              </w:numPr>
              <w:spacing w:before="60" w:after="60"/>
              <w:rPr>
                <w:rFonts w:ascii="Arial" w:eastAsiaTheme="minorHAnsi" w:hAnsi="Arial" w:cs="Arial"/>
                <w:szCs w:val="22"/>
              </w:rPr>
            </w:pPr>
            <w:r w:rsidRPr="00535B86">
              <w:rPr>
                <w:rFonts w:ascii="Arial" w:eastAsiaTheme="minorHAnsi" w:hAnsi="Arial" w:cs="Arial"/>
                <w:szCs w:val="22"/>
              </w:rPr>
              <w:t>Works with Product Owner on Product Backlog</w:t>
            </w:r>
          </w:p>
          <w:p w:rsidR="00EF756C" w:rsidRDefault="00EF756C" w:rsidP="00EF756C">
            <w:pPr>
              <w:numPr>
                <w:ilvl w:val="0"/>
                <w:numId w:val="33"/>
              </w:numPr>
              <w:spacing w:before="60" w:after="60"/>
              <w:rPr>
                <w:rFonts w:ascii="Arial" w:eastAsiaTheme="minorHAnsi" w:hAnsi="Arial" w:cs="Arial"/>
                <w:szCs w:val="22"/>
              </w:rPr>
            </w:pPr>
            <w:r w:rsidRPr="00535B86">
              <w:rPr>
                <w:rFonts w:ascii="Arial" w:eastAsiaTheme="minorHAnsi" w:hAnsi="Arial" w:cs="Arial"/>
                <w:szCs w:val="22"/>
              </w:rPr>
              <w:t>Identifies dependent projects</w:t>
            </w:r>
          </w:p>
          <w:p w:rsidR="00EF756C" w:rsidRPr="00535B86" w:rsidRDefault="00535B86" w:rsidP="00535B86">
            <w:pPr>
              <w:numPr>
                <w:ilvl w:val="0"/>
                <w:numId w:val="33"/>
              </w:numPr>
              <w:spacing w:before="60" w:after="60"/>
              <w:rPr>
                <w:rFonts w:ascii="Arial" w:eastAsiaTheme="minorHAnsi" w:hAnsi="Arial" w:cs="Arial"/>
                <w:szCs w:val="22"/>
              </w:rPr>
            </w:pPr>
            <w:r w:rsidRPr="00535B86">
              <w:rPr>
                <w:rFonts w:ascii="Arial" w:eastAsiaTheme="minorHAnsi" w:hAnsi="Arial" w:cs="Arial"/>
                <w:szCs w:val="22"/>
              </w:rPr>
              <w:t>Establishes/revises list of required artifacts</w:t>
            </w:r>
          </w:p>
        </w:tc>
      </w:tr>
      <w:tr w:rsidR="00EF756C" w:rsidRPr="00EF756C" w:rsidTr="00912E26">
        <w:trPr>
          <w:cantSplit/>
        </w:trPr>
        <w:tc>
          <w:tcPr>
            <w:tcW w:w="1432" w:type="pct"/>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F756C" w:rsidRPr="00307009" w:rsidRDefault="00EF756C" w:rsidP="00EF756C">
            <w:pPr>
              <w:spacing w:before="60" w:after="60"/>
              <w:rPr>
                <w:rFonts w:ascii="Arial" w:eastAsiaTheme="minorHAnsi" w:hAnsi="Arial" w:cs="Arial"/>
                <w:szCs w:val="20"/>
              </w:rPr>
            </w:pPr>
            <w:r w:rsidRPr="00307009">
              <w:rPr>
                <w:rFonts w:ascii="Arial" w:eastAsiaTheme="minorHAnsi" w:hAnsi="Arial" w:cs="Arial"/>
                <w:szCs w:val="22"/>
              </w:rPr>
              <w:t>Configuration Manager</w:t>
            </w:r>
          </w:p>
          <w:p w:rsidR="00EF756C" w:rsidRPr="00307009" w:rsidRDefault="00EF756C" w:rsidP="00EF756C">
            <w:pPr>
              <w:rPr>
                <w:i/>
                <w:color w:val="0000FF"/>
              </w:rPr>
            </w:pPr>
          </w:p>
        </w:tc>
        <w:tc>
          <w:tcPr>
            <w:tcW w:w="1110" w:type="pct"/>
            <w:tcBorders>
              <w:top w:val="single" w:sz="4" w:space="0" w:color="auto"/>
              <w:left w:val="single" w:sz="4" w:space="0" w:color="auto"/>
              <w:bottom w:val="single" w:sz="4" w:space="0" w:color="auto"/>
              <w:right w:val="single" w:sz="4" w:space="0" w:color="auto"/>
            </w:tcBorders>
          </w:tcPr>
          <w:p w:rsidR="000E4956" w:rsidRDefault="00966C88" w:rsidP="00EF756C">
            <w:pPr>
              <w:spacing w:before="60" w:after="60"/>
              <w:rPr>
                <w:rFonts w:ascii="Arial" w:eastAsiaTheme="minorHAnsi" w:hAnsi="Arial" w:cs="Arial"/>
                <w:szCs w:val="22"/>
              </w:rPr>
            </w:pPr>
            <w:r>
              <w:rPr>
                <w:rFonts w:ascii="Arial" w:eastAsiaTheme="minorHAnsi" w:hAnsi="Arial" w:cs="Arial"/>
                <w:szCs w:val="22"/>
              </w:rPr>
              <w:t>Terrance Hardison</w:t>
            </w:r>
          </w:p>
          <w:p w:rsidR="00966C88" w:rsidRPr="00307009" w:rsidRDefault="00966C88" w:rsidP="00EF756C">
            <w:pPr>
              <w:spacing w:before="60" w:after="60"/>
              <w:rPr>
                <w:rFonts w:ascii="Arial" w:eastAsiaTheme="minorHAnsi" w:hAnsi="Arial" w:cs="Arial"/>
                <w:szCs w:val="22"/>
              </w:rPr>
            </w:pPr>
            <w:r>
              <w:rPr>
                <w:rFonts w:ascii="Arial" w:eastAsiaTheme="minorHAnsi" w:hAnsi="Arial" w:cs="Arial"/>
                <w:szCs w:val="22"/>
              </w:rPr>
              <w:t>Matthew Humphreys (CfM Support)</w:t>
            </w:r>
          </w:p>
        </w:tc>
        <w:tc>
          <w:tcPr>
            <w:tcW w:w="2458"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EF756C" w:rsidRPr="00307009" w:rsidRDefault="00EF756C" w:rsidP="00EF756C">
            <w:pPr>
              <w:numPr>
                <w:ilvl w:val="0"/>
                <w:numId w:val="34"/>
              </w:numPr>
              <w:spacing w:before="60" w:after="60"/>
              <w:rPr>
                <w:rFonts w:ascii="Arial" w:eastAsiaTheme="minorHAnsi" w:hAnsi="Arial" w:cs="Arial"/>
                <w:szCs w:val="20"/>
              </w:rPr>
            </w:pPr>
            <w:r w:rsidRPr="00307009">
              <w:rPr>
                <w:rFonts w:ascii="Arial" w:eastAsiaTheme="minorHAnsi" w:hAnsi="Arial" w:cs="Arial"/>
                <w:szCs w:val="22"/>
              </w:rPr>
              <w:t>Ed</w:t>
            </w:r>
            <w:r w:rsidR="0057199C" w:rsidRPr="00307009">
              <w:rPr>
                <w:rFonts w:ascii="Arial" w:eastAsiaTheme="minorHAnsi" w:hAnsi="Arial" w:cs="Arial"/>
                <w:szCs w:val="22"/>
              </w:rPr>
              <w:t xml:space="preserve">ucates project team members in </w:t>
            </w:r>
            <w:r w:rsidRPr="00307009">
              <w:rPr>
                <w:rFonts w:ascii="Arial" w:eastAsiaTheme="minorHAnsi" w:hAnsi="Arial" w:cs="Arial"/>
                <w:szCs w:val="22"/>
              </w:rPr>
              <w:t>C</w:t>
            </w:r>
            <w:r w:rsidR="003F370D" w:rsidRPr="00307009">
              <w:rPr>
                <w:rFonts w:ascii="Arial" w:eastAsiaTheme="minorHAnsi" w:hAnsi="Arial" w:cs="Arial"/>
                <w:szCs w:val="22"/>
              </w:rPr>
              <w:t>C</w:t>
            </w:r>
            <w:r w:rsidRPr="00307009">
              <w:rPr>
                <w:rFonts w:ascii="Arial" w:eastAsiaTheme="minorHAnsi" w:hAnsi="Arial" w:cs="Arial"/>
                <w:szCs w:val="22"/>
              </w:rPr>
              <w:t>M “best practices”</w:t>
            </w:r>
          </w:p>
          <w:p w:rsidR="00EF756C" w:rsidRPr="00307009" w:rsidRDefault="00EF756C" w:rsidP="00EF756C">
            <w:pPr>
              <w:numPr>
                <w:ilvl w:val="0"/>
                <w:numId w:val="34"/>
              </w:numPr>
              <w:spacing w:before="60" w:after="60"/>
              <w:rPr>
                <w:rFonts w:ascii="Arial" w:eastAsiaTheme="minorHAnsi" w:hAnsi="Arial" w:cs="Arial"/>
                <w:szCs w:val="22"/>
              </w:rPr>
            </w:pPr>
            <w:r w:rsidRPr="00307009">
              <w:rPr>
                <w:rFonts w:ascii="Arial" w:eastAsiaTheme="minorHAnsi" w:hAnsi="Arial" w:cs="Arial"/>
                <w:szCs w:val="22"/>
              </w:rPr>
              <w:t>Establishes, promotes, and releases baselines</w:t>
            </w:r>
          </w:p>
          <w:p w:rsidR="00EF756C" w:rsidRPr="00307009" w:rsidRDefault="00EF756C" w:rsidP="00EF756C">
            <w:pPr>
              <w:numPr>
                <w:ilvl w:val="0"/>
                <w:numId w:val="34"/>
              </w:numPr>
              <w:spacing w:before="60" w:after="60"/>
              <w:rPr>
                <w:rFonts w:ascii="Arial" w:eastAsiaTheme="minorHAnsi" w:hAnsi="Arial" w:cs="Arial"/>
                <w:szCs w:val="22"/>
              </w:rPr>
            </w:pPr>
            <w:r w:rsidRPr="00307009">
              <w:rPr>
                <w:rFonts w:ascii="Arial" w:eastAsiaTheme="minorHAnsi" w:hAnsi="Arial" w:cs="Arial"/>
                <w:szCs w:val="22"/>
              </w:rPr>
              <w:t xml:space="preserve">Works with the Enterprise Tools Team to create and </w:t>
            </w:r>
            <w:r w:rsidR="0057199C" w:rsidRPr="00307009">
              <w:rPr>
                <w:rFonts w:ascii="Arial" w:eastAsiaTheme="minorHAnsi" w:hAnsi="Arial" w:cs="Arial"/>
                <w:szCs w:val="22"/>
              </w:rPr>
              <w:t xml:space="preserve">administer the </w:t>
            </w:r>
            <w:r w:rsidRPr="00307009">
              <w:rPr>
                <w:rFonts w:ascii="Arial" w:eastAsiaTheme="minorHAnsi" w:hAnsi="Arial" w:cs="Arial"/>
                <w:szCs w:val="22"/>
              </w:rPr>
              <w:t>C</w:t>
            </w:r>
            <w:r w:rsidR="003F370D" w:rsidRPr="00307009">
              <w:rPr>
                <w:rFonts w:ascii="Arial" w:eastAsiaTheme="minorHAnsi" w:hAnsi="Arial" w:cs="Arial"/>
                <w:szCs w:val="22"/>
              </w:rPr>
              <w:t>C</w:t>
            </w:r>
            <w:r w:rsidRPr="00307009">
              <w:rPr>
                <w:rFonts w:ascii="Arial" w:eastAsiaTheme="minorHAnsi" w:hAnsi="Arial" w:cs="Arial"/>
                <w:szCs w:val="22"/>
              </w:rPr>
              <w:t xml:space="preserve">M </w:t>
            </w:r>
            <w:r w:rsidR="00EB349B" w:rsidRPr="00307009">
              <w:rPr>
                <w:rFonts w:ascii="Arial" w:eastAsiaTheme="minorHAnsi" w:hAnsi="Arial" w:cs="Arial"/>
                <w:szCs w:val="22"/>
              </w:rPr>
              <w:t>tool environment</w:t>
            </w:r>
          </w:p>
          <w:p w:rsidR="00EF756C" w:rsidRPr="00307009" w:rsidRDefault="00EF756C" w:rsidP="00EF756C">
            <w:pPr>
              <w:numPr>
                <w:ilvl w:val="0"/>
                <w:numId w:val="34"/>
              </w:numPr>
              <w:spacing w:before="60" w:after="60"/>
              <w:rPr>
                <w:rFonts w:ascii="Arial" w:eastAsiaTheme="minorHAnsi" w:hAnsi="Arial" w:cs="Arial"/>
                <w:szCs w:val="22"/>
              </w:rPr>
            </w:pPr>
            <w:r w:rsidRPr="00307009">
              <w:rPr>
                <w:rFonts w:ascii="Arial" w:eastAsiaTheme="minorHAnsi" w:hAnsi="Arial" w:cs="Arial"/>
                <w:szCs w:val="22"/>
              </w:rPr>
              <w:t>Performs or validates interim and final builds</w:t>
            </w:r>
          </w:p>
          <w:p w:rsidR="00EF756C" w:rsidRPr="00307009" w:rsidRDefault="00CA73F0" w:rsidP="00EF756C">
            <w:pPr>
              <w:numPr>
                <w:ilvl w:val="0"/>
                <w:numId w:val="34"/>
              </w:numPr>
              <w:spacing w:before="60" w:after="60"/>
              <w:rPr>
                <w:rFonts w:ascii="Arial" w:eastAsiaTheme="minorHAnsi" w:hAnsi="Arial" w:cs="Arial"/>
                <w:szCs w:val="22"/>
              </w:rPr>
            </w:pPr>
            <w:r w:rsidRPr="00307009">
              <w:rPr>
                <w:rFonts w:ascii="Arial" w:eastAsiaTheme="minorHAnsi" w:hAnsi="Arial" w:cs="Arial"/>
                <w:szCs w:val="22"/>
              </w:rPr>
              <w:t>Assist in preparing</w:t>
            </w:r>
            <w:r w:rsidR="00EF756C" w:rsidRPr="00307009">
              <w:rPr>
                <w:rFonts w:ascii="Arial" w:eastAsiaTheme="minorHAnsi" w:hAnsi="Arial" w:cs="Arial"/>
                <w:szCs w:val="22"/>
              </w:rPr>
              <w:t xml:space="preserve"> release package, release archives and Version Description Documents (VDD)</w:t>
            </w:r>
          </w:p>
          <w:p w:rsidR="00EF756C" w:rsidRPr="00307009" w:rsidRDefault="00EF756C" w:rsidP="008B4352">
            <w:pPr>
              <w:numPr>
                <w:ilvl w:val="0"/>
                <w:numId w:val="34"/>
              </w:numPr>
              <w:spacing w:before="60" w:after="60"/>
              <w:rPr>
                <w:rFonts w:ascii="Arial" w:eastAsiaTheme="minorHAnsi" w:hAnsi="Arial" w:cs="Arial"/>
                <w:szCs w:val="22"/>
              </w:rPr>
            </w:pPr>
            <w:r w:rsidRPr="00307009">
              <w:rPr>
                <w:rFonts w:ascii="Arial" w:eastAsiaTheme="minorHAnsi" w:hAnsi="Arial" w:cs="Arial"/>
                <w:szCs w:val="22"/>
              </w:rPr>
              <w:t>Accountable for instituting the established processes and reporting progress statistics based on change requests</w:t>
            </w:r>
          </w:p>
          <w:p w:rsidR="00EF756C" w:rsidRPr="00307009" w:rsidRDefault="00EB349B" w:rsidP="00EB349B">
            <w:pPr>
              <w:numPr>
                <w:ilvl w:val="0"/>
                <w:numId w:val="34"/>
              </w:numPr>
              <w:spacing w:before="60" w:after="60"/>
              <w:rPr>
                <w:rFonts w:ascii="Arial" w:eastAsiaTheme="minorHAnsi" w:hAnsi="Arial" w:cs="Arial"/>
                <w:szCs w:val="22"/>
              </w:rPr>
            </w:pPr>
            <w:r w:rsidRPr="00307009">
              <w:rPr>
                <w:rFonts w:ascii="Arial" w:eastAsiaTheme="minorHAnsi" w:hAnsi="Arial" w:cs="Arial"/>
                <w:szCs w:val="22"/>
              </w:rPr>
              <w:t>Conducts</w:t>
            </w:r>
            <w:r w:rsidR="0057199C" w:rsidRPr="00307009">
              <w:rPr>
                <w:rFonts w:ascii="Arial" w:eastAsiaTheme="minorHAnsi" w:hAnsi="Arial" w:cs="Arial"/>
                <w:szCs w:val="22"/>
              </w:rPr>
              <w:t xml:space="preserve"> </w:t>
            </w:r>
            <w:r w:rsidR="00EF756C" w:rsidRPr="00307009">
              <w:rPr>
                <w:rFonts w:ascii="Arial" w:eastAsiaTheme="minorHAnsi" w:hAnsi="Arial" w:cs="Arial"/>
                <w:szCs w:val="22"/>
              </w:rPr>
              <w:t>C</w:t>
            </w:r>
            <w:r w:rsidR="0057199C" w:rsidRPr="00307009">
              <w:rPr>
                <w:rFonts w:ascii="Arial" w:eastAsiaTheme="minorHAnsi" w:hAnsi="Arial" w:cs="Arial"/>
                <w:szCs w:val="22"/>
              </w:rPr>
              <w:t>C</w:t>
            </w:r>
            <w:r w:rsidR="00EF756C" w:rsidRPr="00307009">
              <w:rPr>
                <w:rFonts w:ascii="Arial" w:eastAsiaTheme="minorHAnsi" w:hAnsi="Arial" w:cs="Arial"/>
                <w:szCs w:val="22"/>
              </w:rPr>
              <w:t>M audits and necessary status accounting related to the product at scheduled milestones</w:t>
            </w:r>
          </w:p>
          <w:p w:rsidR="008A14F8" w:rsidRPr="00307009" w:rsidRDefault="008A14F8" w:rsidP="00EB349B">
            <w:pPr>
              <w:numPr>
                <w:ilvl w:val="0"/>
                <w:numId w:val="34"/>
              </w:numPr>
              <w:spacing w:before="60" w:after="60"/>
              <w:rPr>
                <w:rFonts w:ascii="Arial" w:eastAsiaTheme="minorHAnsi" w:hAnsi="Arial" w:cs="Arial"/>
                <w:szCs w:val="22"/>
              </w:rPr>
            </w:pPr>
            <w:r w:rsidRPr="00307009">
              <w:rPr>
                <w:rFonts w:ascii="Arial" w:eastAsiaTheme="minorHAnsi" w:hAnsi="Arial" w:cs="Arial"/>
                <w:szCs w:val="22"/>
              </w:rPr>
              <w:t>Requests Jazz access removal or role changes for any team members who are incoming or removed from the project</w:t>
            </w:r>
          </w:p>
        </w:tc>
      </w:tr>
      <w:tr w:rsidR="00EF756C" w:rsidRPr="00EF756C" w:rsidTr="00912E26">
        <w:trPr>
          <w:cantSplit/>
        </w:trPr>
        <w:tc>
          <w:tcPr>
            <w:tcW w:w="1432" w:type="pct"/>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F756C" w:rsidRPr="000E4956" w:rsidRDefault="00EF756C" w:rsidP="00EF756C">
            <w:pPr>
              <w:spacing w:before="60" w:after="60"/>
              <w:rPr>
                <w:rFonts w:ascii="Arial" w:eastAsiaTheme="minorHAnsi" w:hAnsi="Arial" w:cs="Arial"/>
                <w:szCs w:val="20"/>
              </w:rPr>
            </w:pPr>
            <w:r w:rsidRPr="000E4956">
              <w:rPr>
                <w:rFonts w:ascii="Arial" w:eastAsiaTheme="minorHAnsi" w:hAnsi="Arial" w:cs="Arial"/>
                <w:szCs w:val="22"/>
              </w:rPr>
              <w:t>Development Manager/Leads</w:t>
            </w:r>
          </w:p>
          <w:p w:rsidR="00EF756C" w:rsidRPr="000E4956" w:rsidRDefault="00EF756C" w:rsidP="00EF756C">
            <w:pPr>
              <w:rPr>
                <w:i/>
                <w:color w:val="0000FF"/>
              </w:rPr>
            </w:pPr>
          </w:p>
        </w:tc>
        <w:tc>
          <w:tcPr>
            <w:tcW w:w="1110" w:type="pct"/>
            <w:tcBorders>
              <w:top w:val="single" w:sz="4" w:space="0" w:color="auto"/>
              <w:left w:val="single" w:sz="4" w:space="0" w:color="auto"/>
              <w:bottom w:val="single" w:sz="4" w:space="0" w:color="auto"/>
              <w:right w:val="single" w:sz="4" w:space="0" w:color="auto"/>
            </w:tcBorders>
          </w:tcPr>
          <w:p w:rsidR="00EF756C" w:rsidRPr="000E4956" w:rsidRDefault="001F494A" w:rsidP="000E4956">
            <w:pPr>
              <w:spacing w:before="60" w:after="60"/>
              <w:rPr>
                <w:rFonts w:ascii="Arial" w:eastAsiaTheme="minorHAnsi" w:hAnsi="Arial" w:cs="Arial"/>
                <w:szCs w:val="22"/>
              </w:rPr>
            </w:pPr>
            <w:r>
              <w:rPr>
                <w:rFonts w:ascii="Arial" w:eastAsiaTheme="minorHAnsi" w:hAnsi="Arial" w:cs="Arial"/>
                <w:szCs w:val="22"/>
              </w:rPr>
              <w:t>Randy Poynter/ Mike Henderson</w:t>
            </w:r>
          </w:p>
        </w:tc>
        <w:tc>
          <w:tcPr>
            <w:tcW w:w="2458"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EF756C" w:rsidRPr="000E4956" w:rsidRDefault="00EF756C" w:rsidP="00EF756C">
            <w:pPr>
              <w:numPr>
                <w:ilvl w:val="0"/>
                <w:numId w:val="34"/>
              </w:numPr>
              <w:spacing w:before="60" w:after="60"/>
              <w:rPr>
                <w:rFonts w:ascii="Arial" w:eastAsiaTheme="minorHAnsi" w:hAnsi="Arial" w:cs="Arial"/>
                <w:szCs w:val="22"/>
              </w:rPr>
            </w:pPr>
            <w:r w:rsidRPr="000E4956">
              <w:rPr>
                <w:rFonts w:ascii="Arial" w:eastAsiaTheme="minorHAnsi" w:hAnsi="Arial" w:cs="Arial"/>
                <w:szCs w:val="22"/>
              </w:rPr>
              <w:t>Submits build/release requests</w:t>
            </w:r>
          </w:p>
          <w:p w:rsidR="00EF756C" w:rsidRPr="000E4956" w:rsidRDefault="00EF756C" w:rsidP="00EF756C">
            <w:pPr>
              <w:numPr>
                <w:ilvl w:val="0"/>
                <w:numId w:val="34"/>
              </w:numPr>
              <w:spacing w:before="60" w:after="60"/>
              <w:rPr>
                <w:rFonts w:ascii="Arial" w:eastAsiaTheme="minorHAnsi" w:hAnsi="Arial" w:cs="Arial"/>
                <w:szCs w:val="22"/>
              </w:rPr>
            </w:pPr>
            <w:r w:rsidRPr="000E4956">
              <w:rPr>
                <w:rFonts w:ascii="Arial" w:eastAsiaTheme="minorHAnsi" w:hAnsi="Arial" w:cs="Arial"/>
                <w:szCs w:val="22"/>
              </w:rPr>
              <w:t>Coordinates development activities and assigns tasks</w:t>
            </w:r>
          </w:p>
          <w:p w:rsidR="00EF756C" w:rsidRPr="000E4956" w:rsidRDefault="0057199C" w:rsidP="00EF756C">
            <w:pPr>
              <w:numPr>
                <w:ilvl w:val="0"/>
                <w:numId w:val="34"/>
              </w:numPr>
              <w:spacing w:before="60" w:after="60"/>
              <w:rPr>
                <w:rFonts w:ascii="Arial" w:eastAsiaTheme="minorHAnsi" w:hAnsi="Arial" w:cs="Arial"/>
                <w:szCs w:val="22"/>
              </w:rPr>
            </w:pPr>
            <w:r w:rsidRPr="000E4956">
              <w:rPr>
                <w:rFonts w:ascii="Arial" w:eastAsiaTheme="minorHAnsi" w:hAnsi="Arial" w:cs="Arial"/>
                <w:szCs w:val="22"/>
              </w:rPr>
              <w:t xml:space="preserve">Ensures </w:t>
            </w:r>
            <w:r w:rsidR="00EF756C" w:rsidRPr="000E4956">
              <w:rPr>
                <w:rFonts w:ascii="Arial" w:eastAsiaTheme="minorHAnsi" w:hAnsi="Arial" w:cs="Arial"/>
                <w:szCs w:val="22"/>
              </w:rPr>
              <w:t>C</w:t>
            </w:r>
            <w:r w:rsidR="003F370D" w:rsidRPr="000E4956">
              <w:rPr>
                <w:rFonts w:ascii="Arial" w:eastAsiaTheme="minorHAnsi" w:hAnsi="Arial" w:cs="Arial"/>
                <w:szCs w:val="22"/>
              </w:rPr>
              <w:t>C</w:t>
            </w:r>
            <w:r w:rsidR="00EF756C" w:rsidRPr="000E4956">
              <w:rPr>
                <w:rFonts w:ascii="Arial" w:eastAsiaTheme="minorHAnsi" w:hAnsi="Arial" w:cs="Arial"/>
                <w:szCs w:val="22"/>
              </w:rPr>
              <w:t>M Plan and work instructions are implemented and followed for all software, documentation, and/or any other components for which they are responsible</w:t>
            </w:r>
          </w:p>
          <w:p w:rsidR="00EF756C" w:rsidRPr="000E4956" w:rsidRDefault="00EF756C" w:rsidP="00EF756C">
            <w:pPr>
              <w:numPr>
                <w:ilvl w:val="0"/>
                <w:numId w:val="34"/>
              </w:numPr>
              <w:spacing w:before="60" w:after="60"/>
              <w:rPr>
                <w:rFonts w:ascii="Arial" w:eastAsiaTheme="minorHAnsi" w:hAnsi="Arial" w:cs="Arial"/>
                <w:szCs w:val="22"/>
              </w:rPr>
            </w:pPr>
            <w:r w:rsidRPr="000E4956">
              <w:rPr>
                <w:rFonts w:ascii="Arial" w:eastAsiaTheme="minorHAnsi" w:hAnsi="Arial" w:cs="Arial"/>
                <w:szCs w:val="22"/>
              </w:rPr>
              <w:t>Ensures all develop</w:t>
            </w:r>
            <w:r w:rsidR="00EB349B" w:rsidRPr="000E4956">
              <w:rPr>
                <w:rFonts w:ascii="Arial" w:eastAsiaTheme="minorHAnsi" w:hAnsi="Arial" w:cs="Arial"/>
                <w:szCs w:val="22"/>
              </w:rPr>
              <w:t>ers</w:t>
            </w:r>
            <w:r w:rsidR="0057199C" w:rsidRPr="000E4956">
              <w:rPr>
                <w:rFonts w:ascii="Arial" w:eastAsiaTheme="minorHAnsi" w:hAnsi="Arial" w:cs="Arial"/>
                <w:szCs w:val="22"/>
              </w:rPr>
              <w:t xml:space="preserve"> work within the specified </w:t>
            </w:r>
            <w:r w:rsidRPr="000E4956">
              <w:rPr>
                <w:rFonts w:ascii="Arial" w:eastAsiaTheme="minorHAnsi" w:hAnsi="Arial" w:cs="Arial"/>
                <w:szCs w:val="22"/>
              </w:rPr>
              <w:t>C</w:t>
            </w:r>
            <w:r w:rsidR="0057199C" w:rsidRPr="000E4956">
              <w:rPr>
                <w:rFonts w:ascii="Arial" w:eastAsiaTheme="minorHAnsi" w:hAnsi="Arial" w:cs="Arial"/>
                <w:szCs w:val="22"/>
              </w:rPr>
              <w:t>C</w:t>
            </w:r>
            <w:r w:rsidRPr="000E4956">
              <w:rPr>
                <w:rFonts w:ascii="Arial" w:eastAsiaTheme="minorHAnsi" w:hAnsi="Arial" w:cs="Arial"/>
                <w:szCs w:val="22"/>
              </w:rPr>
              <w:t xml:space="preserve">M process and related </w:t>
            </w:r>
            <w:r w:rsidR="003F370D" w:rsidRPr="000E4956">
              <w:rPr>
                <w:rFonts w:ascii="Arial" w:eastAsiaTheme="minorHAnsi" w:hAnsi="Arial" w:cs="Arial"/>
                <w:szCs w:val="22"/>
              </w:rPr>
              <w:t>guidelines as specified in the C</w:t>
            </w:r>
            <w:r w:rsidRPr="000E4956">
              <w:rPr>
                <w:rFonts w:ascii="Arial" w:eastAsiaTheme="minorHAnsi" w:hAnsi="Arial" w:cs="Arial"/>
                <w:szCs w:val="22"/>
              </w:rPr>
              <w:t>CM Plan and work instructions</w:t>
            </w:r>
          </w:p>
        </w:tc>
      </w:tr>
      <w:tr w:rsidR="00EF756C" w:rsidRPr="00EF756C" w:rsidTr="00912E26">
        <w:trPr>
          <w:cantSplit/>
        </w:trPr>
        <w:tc>
          <w:tcPr>
            <w:tcW w:w="1432" w:type="pct"/>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F756C" w:rsidRPr="000E4956" w:rsidRDefault="00EF756C" w:rsidP="00EF756C">
            <w:pPr>
              <w:spacing w:before="60" w:after="60"/>
              <w:rPr>
                <w:rFonts w:ascii="Arial" w:eastAsiaTheme="minorHAnsi" w:hAnsi="Arial" w:cs="Arial"/>
                <w:szCs w:val="20"/>
              </w:rPr>
            </w:pPr>
            <w:r w:rsidRPr="000E4956">
              <w:rPr>
                <w:rFonts w:ascii="Arial" w:eastAsiaTheme="minorHAnsi" w:hAnsi="Arial" w:cs="Arial"/>
                <w:szCs w:val="22"/>
              </w:rPr>
              <w:t>Developers/System Administration/Functional/ Technical Analysts/DBAs/System Administration</w:t>
            </w:r>
          </w:p>
          <w:p w:rsidR="00EF756C" w:rsidRPr="000E4956" w:rsidRDefault="00EF756C" w:rsidP="00EF756C">
            <w:pPr>
              <w:rPr>
                <w:i/>
                <w:color w:val="0000FF"/>
              </w:rPr>
            </w:pPr>
          </w:p>
        </w:tc>
        <w:tc>
          <w:tcPr>
            <w:tcW w:w="1110" w:type="pct"/>
            <w:tcBorders>
              <w:top w:val="single" w:sz="4" w:space="0" w:color="auto"/>
              <w:left w:val="single" w:sz="4" w:space="0" w:color="auto"/>
              <w:bottom w:val="single" w:sz="4" w:space="0" w:color="auto"/>
              <w:right w:val="single" w:sz="4" w:space="0" w:color="auto"/>
            </w:tcBorders>
          </w:tcPr>
          <w:p w:rsidR="00EF756C" w:rsidRPr="000E4956" w:rsidRDefault="001F494A" w:rsidP="001F494A">
            <w:pPr>
              <w:spacing w:before="60" w:after="60"/>
              <w:rPr>
                <w:rFonts w:ascii="Arial" w:eastAsiaTheme="minorHAnsi" w:hAnsi="Arial" w:cs="Arial"/>
                <w:szCs w:val="22"/>
              </w:rPr>
            </w:pPr>
            <w:r>
              <w:rPr>
                <w:rFonts w:ascii="Arial" w:eastAsiaTheme="minorHAnsi" w:hAnsi="Arial" w:cs="Arial"/>
                <w:szCs w:val="22"/>
              </w:rPr>
              <w:t>Kathey English (DBA)</w:t>
            </w:r>
          </w:p>
        </w:tc>
        <w:tc>
          <w:tcPr>
            <w:tcW w:w="2458"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EF756C" w:rsidRPr="000E4956" w:rsidRDefault="00EF756C" w:rsidP="00EF756C">
            <w:pPr>
              <w:numPr>
                <w:ilvl w:val="0"/>
                <w:numId w:val="34"/>
              </w:numPr>
              <w:spacing w:before="60" w:after="60"/>
              <w:rPr>
                <w:rFonts w:ascii="Arial" w:eastAsiaTheme="minorHAnsi" w:hAnsi="Arial" w:cs="Arial"/>
                <w:szCs w:val="22"/>
              </w:rPr>
            </w:pPr>
            <w:r w:rsidRPr="000E4956">
              <w:rPr>
                <w:rFonts w:ascii="Arial" w:eastAsiaTheme="minorHAnsi" w:hAnsi="Arial" w:cs="Arial"/>
                <w:szCs w:val="22"/>
              </w:rPr>
              <w:t>Updates all assigned work items with accurate, detailed information</w:t>
            </w:r>
          </w:p>
          <w:p w:rsidR="00EF756C" w:rsidRPr="000E4956" w:rsidRDefault="00EF756C" w:rsidP="00EF756C">
            <w:pPr>
              <w:numPr>
                <w:ilvl w:val="0"/>
                <w:numId w:val="34"/>
              </w:numPr>
              <w:spacing w:before="60" w:after="60"/>
              <w:rPr>
                <w:rFonts w:ascii="Arial" w:eastAsiaTheme="minorHAnsi" w:hAnsi="Arial" w:cs="Arial"/>
                <w:szCs w:val="22"/>
              </w:rPr>
            </w:pPr>
            <w:r w:rsidRPr="000E4956">
              <w:rPr>
                <w:rFonts w:ascii="Arial" w:eastAsiaTheme="minorHAnsi" w:hAnsi="Arial" w:cs="Arial"/>
                <w:szCs w:val="22"/>
              </w:rPr>
              <w:t>Maintains source code and documentation within the VA enterprise C</w:t>
            </w:r>
            <w:r w:rsidR="003F370D" w:rsidRPr="000E4956">
              <w:rPr>
                <w:rFonts w:ascii="Arial" w:eastAsiaTheme="minorHAnsi" w:hAnsi="Arial" w:cs="Arial"/>
                <w:szCs w:val="22"/>
              </w:rPr>
              <w:t>C</w:t>
            </w:r>
            <w:r w:rsidRPr="000E4956">
              <w:rPr>
                <w:rFonts w:ascii="Arial" w:eastAsiaTheme="minorHAnsi" w:hAnsi="Arial" w:cs="Arial"/>
                <w:szCs w:val="22"/>
              </w:rPr>
              <w:t>M tool</w:t>
            </w:r>
          </w:p>
          <w:p w:rsidR="00296CDC" w:rsidRPr="000E4956" w:rsidRDefault="00296CDC" w:rsidP="00EF756C">
            <w:pPr>
              <w:numPr>
                <w:ilvl w:val="0"/>
                <w:numId w:val="34"/>
              </w:numPr>
              <w:spacing w:before="60" w:after="60"/>
              <w:rPr>
                <w:rFonts w:ascii="Arial" w:eastAsiaTheme="minorHAnsi" w:hAnsi="Arial" w:cs="Arial"/>
                <w:szCs w:val="22"/>
              </w:rPr>
            </w:pPr>
            <w:r w:rsidRPr="000E4956">
              <w:rPr>
                <w:rFonts w:ascii="Arial" w:eastAsiaTheme="minorHAnsi" w:hAnsi="Arial" w:cs="Arial"/>
                <w:szCs w:val="22"/>
              </w:rPr>
              <w:t>Apply links between artifacts as appropriate</w:t>
            </w:r>
          </w:p>
        </w:tc>
      </w:tr>
      <w:tr w:rsidR="00EF756C" w:rsidRPr="00EF756C" w:rsidTr="00912E26">
        <w:trPr>
          <w:cantSplit/>
        </w:trPr>
        <w:tc>
          <w:tcPr>
            <w:tcW w:w="1432" w:type="pct"/>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F756C" w:rsidRPr="000E4956" w:rsidRDefault="00EF756C" w:rsidP="00EF756C">
            <w:pPr>
              <w:spacing w:before="60" w:after="60"/>
              <w:rPr>
                <w:rFonts w:ascii="Arial" w:eastAsiaTheme="minorHAnsi" w:hAnsi="Arial" w:cs="Arial"/>
                <w:szCs w:val="20"/>
              </w:rPr>
            </w:pPr>
            <w:r w:rsidRPr="00745EAA">
              <w:rPr>
                <w:rFonts w:ascii="Arial" w:eastAsiaTheme="minorHAnsi" w:hAnsi="Arial" w:cs="Arial"/>
                <w:szCs w:val="22"/>
              </w:rPr>
              <w:t>Technical Writer</w:t>
            </w:r>
          </w:p>
          <w:p w:rsidR="00EF756C" w:rsidRPr="000E4956" w:rsidRDefault="00EF756C" w:rsidP="00EF756C">
            <w:pPr>
              <w:rPr>
                <w:i/>
                <w:color w:val="0000FF"/>
              </w:rPr>
            </w:pPr>
          </w:p>
        </w:tc>
        <w:tc>
          <w:tcPr>
            <w:tcW w:w="1110" w:type="pct"/>
            <w:tcBorders>
              <w:top w:val="single" w:sz="4" w:space="0" w:color="auto"/>
              <w:left w:val="single" w:sz="4" w:space="0" w:color="auto"/>
              <w:bottom w:val="single" w:sz="4" w:space="0" w:color="auto"/>
              <w:right w:val="single" w:sz="4" w:space="0" w:color="auto"/>
            </w:tcBorders>
          </w:tcPr>
          <w:p w:rsidR="00EF756C" w:rsidRPr="000E4956" w:rsidRDefault="001F494A" w:rsidP="00EF756C">
            <w:pPr>
              <w:spacing w:before="60" w:after="60"/>
              <w:rPr>
                <w:rFonts w:ascii="Arial" w:eastAsiaTheme="minorHAnsi" w:hAnsi="Arial" w:cs="Arial"/>
                <w:szCs w:val="22"/>
              </w:rPr>
            </w:pPr>
            <w:r>
              <w:rPr>
                <w:rFonts w:ascii="Arial" w:eastAsiaTheme="minorHAnsi" w:hAnsi="Arial" w:cs="Arial"/>
                <w:szCs w:val="22"/>
              </w:rPr>
              <w:t>Jennifer Gulick</w:t>
            </w:r>
          </w:p>
        </w:tc>
        <w:tc>
          <w:tcPr>
            <w:tcW w:w="2458"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EF756C" w:rsidRPr="000E4956" w:rsidRDefault="00EF756C" w:rsidP="00EF756C">
            <w:pPr>
              <w:numPr>
                <w:ilvl w:val="0"/>
                <w:numId w:val="35"/>
              </w:numPr>
              <w:spacing w:before="60" w:after="60"/>
              <w:rPr>
                <w:rFonts w:ascii="Arial" w:eastAsiaTheme="minorHAnsi" w:hAnsi="Arial" w:cs="Arial"/>
                <w:szCs w:val="20"/>
              </w:rPr>
            </w:pPr>
            <w:r w:rsidRPr="000E4956">
              <w:rPr>
                <w:rFonts w:ascii="Arial" w:eastAsiaTheme="minorHAnsi" w:hAnsi="Arial" w:cs="Arial"/>
                <w:szCs w:val="22"/>
              </w:rPr>
              <w:t>Develops and maintains technical deliverable documentation within the VA enterprise C</w:t>
            </w:r>
            <w:r w:rsidR="003F370D" w:rsidRPr="000E4956">
              <w:rPr>
                <w:rFonts w:ascii="Arial" w:eastAsiaTheme="minorHAnsi" w:hAnsi="Arial" w:cs="Arial"/>
                <w:szCs w:val="22"/>
              </w:rPr>
              <w:t>C</w:t>
            </w:r>
            <w:r w:rsidRPr="000E4956">
              <w:rPr>
                <w:rFonts w:ascii="Arial" w:eastAsiaTheme="minorHAnsi" w:hAnsi="Arial" w:cs="Arial"/>
                <w:szCs w:val="22"/>
              </w:rPr>
              <w:t>M tool</w:t>
            </w:r>
          </w:p>
          <w:p w:rsidR="00EF756C" w:rsidRPr="000E4956" w:rsidRDefault="00EF756C"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Updates all assigned work items with accurate, detailed information</w:t>
            </w:r>
          </w:p>
        </w:tc>
      </w:tr>
      <w:tr w:rsidR="00EF756C" w:rsidRPr="00EF756C" w:rsidTr="00912E26">
        <w:trPr>
          <w:cantSplit/>
        </w:trPr>
        <w:tc>
          <w:tcPr>
            <w:tcW w:w="1432" w:type="pct"/>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F756C" w:rsidRPr="00E728D0" w:rsidRDefault="00EF756C" w:rsidP="00EF756C">
            <w:pPr>
              <w:spacing w:before="60" w:after="60"/>
              <w:rPr>
                <w:rFonts w:ascii="Arial" w:eastAsiaTheme="minorHAnsi" w:hAnsi="Arial" w:cs="Arial"/>
                <w:szCs w:val="20"/>
              </w:rPr>
            </w:pPr>
            <w:r w:rsidRPr="00E728D0">
              <w:rPr>
                <w:rFonts w:ascii="Arial" w:eastAsiaTheme="minorHAnsi" w:hAnsi="Arial" w:cs="Arial"/>
                <w:szCs w:val="22"/>
              </w:rPr>
              <w:t>Software Quality Assurance Manager</w:t>
            </w:r>
          </w:p>
          <w:p w:rsidR="00EF756C" w:rsidRPr="00E728D0" w:rsidRDefault="00EF756C" w:rsidP="00EF756C">
            <w:pPr>
              <w:rPr>
                <w:i/>
                <w:color w:val="0000FF"/>
              </w:rPr>
            </w:pPr>
          </w:p>
        </w:tc>
        <w:tc>
          <w:tcPr>
            <w:tcW w:w="1110" w:type="pct"/>
            <w:tcBorders>
              <w:top w:val="single" w:sz="4" w:space="0" w:color="auto"/>
              <w:left w:val="single" w:sz="4" w:space="0" w:color="auto"/>
              <w:bottom w:val="single" w:sz="4" w:space="0" w:color="auto"/>
              <w:right w:val="single" w:sz="4" w:space="0" w:color="auto"/>
            </w:tcBorders>
          </w:tcPr>
          <w:p w:rsidR="00EF756C" w:rsidRPr="00E728D0" w:rsidRDefault="001F494A" w:rsidP="00EF756C">
            <w:pPr>
              <w:spacing w:before="60" w:after="60"/>
              <w:rPr>
                <w:rFonts w:ascii="Arial" w:eastAsiaTheme="minorHAnsi" w:hAnsi="Arial" w:cs="Arial"/>
                <w:szCs w:val="22"/>
              </w:rPr>
            </w:pPr>
            <w:r>
              <w:rPr>
                <w:rFonts w:ascii="Arial" w:eastAsiaTheme="minorHAnsi" w:hAnsi="Arial" w:cs="Arial"/>
                <w:szCs w:val="22"/>
              </w:rPr>
              <w:t>Susan Tajili</w:t>
            </w:r>
          </w:p>
        </w:tc>
        <w:tc>
          <w:tcPr>
            <w:tcW w:w="2458"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EF756C" w:rsidRPr="000E4956" w:rsidRDefault="00EF756C"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 xml:space="preserve">Ensures all SQA Analysts work within the </w:t>
            </w:r>
            <w:r w:rsidR="00D302B4" w:rsidRPr="000E4956">
              <w:rPr>
                <w:rFonts w:ascii="Arial" w:eastAsiaTheme="minorHAnsi" w:hAnsi="Arial" w:cs="Arial"/>
                <w:szCs w:val="22"/>
              </w:rPr>
              <w:t>C</w:t>
            </w:r>
            <w:r w:rsidRPr="000E4956">
              <w:rPr>
                <w:rFonts w:ascii="Arial" w:eastAsiaTheme="minorHAnsi" w:hAnsi="Arial" w:cs="Arial"/>
                <w:szCs w:val="22"/>
              </w:rPr>
              <w:t>CM Plan and work instructions</w:t>
            </w:r>
          </w:p>
          <w:p w:rsidR="00EF756C" w:rsidRPr="000E4956" w:rsidRDefault="003F370D"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Verifies that only C</w:t>
            </w:r>
            <w:r w:rsidR="00EF756C" w:rsidRPr="000E4956">
              <w:rPr>
                <w:rFonts w:ascii="Arial" w:eastAsiaTheme="minorHAnsi" w:hAnsi="Arial" w:cs="Arial"/>
                <w:szCs w:val="22"/>
              </w:rPr>
              <w:t>CM-approved deliverables are installed into the test environment(s)</w:t>
            </w:r>
          </w:p>
          <w:p w:rsidR="00EF756C" w:rsidRPr="000E4956" w:rsidRDefault="00EF756C"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Ensures that SQA Analysts are always testing</w:t>
            </w:r>
            <w:r w:rsidR="003F370D" w:rsidRPr="000E4956">
              <w:rPr>
                <w:rFonts w:ascii="Arial" w:eastAsiaTheme="minorHAnsi" w:hAnsi="Arial" w:cs="Arial"/>
                <w:szCs w:val="22"/>
              </w:rPr>
              <w:t xml:space="preserve"> from official C</w:t>
            </w:r>
            <w:r w:rsidRPr="000E4956">
              <w:rPr>
                <w:rFonts w:ascii="Arial" w:eastAsiaTheme="minorHAnsi" w:hAnsi="Arial" w:cs="Arial"/>
                <w:szCs w:val="22"/>
              </w:rPr>
              <w:t>CM deliverables</w:t>
            </w:r>
          </w:p>
          <w:p w:rsidR="00EF756C" w:rsidRPr="000E4956" w:rsidRDefault="00EF756C"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Reviews status accounting related to the project</w:t>
            </w:r>
          </w:p>
          <w:p w:rsidR="00EF756C" w:rsidRPr="000E4956" w:rsidRDefault="00EF756C"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Reviews deliverable artifacts</w:t>
            </w:r>
          </w:p>
        </w:tc>
      </w:tr>
      <w:tr w:rsidR="00EF756C" w:rsidRPr="0017781D" w:rsidTr="00912E26">
        <w:trPr>
          <w:cantSplit/>
        </w:trPr>
        <w:tc>
          <w:tcPr>
            <w:tcW w:w="1432" w:type="pct"/>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F756C" w:rsidRPr="000E4956" w:rsidRDefault="00EF756C" w:rsidP="00EF756C">
            <w:pPr>
              <w:spacing w:before="60" w:after="60"/>
              <w:rPr>
                <w:rFonts w:ascii="Arial" w:eastAsiaTheme="minorHAnsi" w:hAnsi="Arial" w:cs="Arial"/>
                <w:szCs w:val="20"/>
              </w:rPr>
            </w:pPr>
            <w:r w:rsidRPr="000E4956">
              <w:rPr>
                <w:rFonts w:ascii="Arial" w:eastAsiaTheme="minorHAnsi" w:hAnsi="Arial" w:cs="Arial"/>
                <w:szCs w:val="22"/>
              </w:rPr>
              <w:t>Software Quality Assurance Analysts/Testing Analyst/Testing Service Analyst</w:t>
            </w:r>
          </w:p>
          <w:p w:rsidR="00EF756C" w:rsidRPr="000E4956" w:rsidRDefault="00EF756C" w:rsidP="00EF756C">
            <w:pPr>
              <w:rPr>
                <w:i/>
                <w:color w:val="0000FF"/>
              </w:rPr>
            </w:pPr>
          </w:p>
        </w:tc>
        <w:tc>
          <w:tcPr>
            <w:tcW w:w="1110" w:type="pct"/>
            <w:tcBorders>
              <w:top w:val="single" w:sz="4" w:space="0" w:color="auto"/>
              <w:left w:val="single" w:sz="4" w:space="0" w:color="auto"/>
              <w:bottom w:val="single" w:sz="4" w:space="0" w:color="auto"/>
              <w:right w:val="single" w:sz="4" w:space="0" w:color="auto"/>
            </w:tcBorders>
          </w:tcPr>
          <w:p w:rsidR="00EF756C" w:rsidRPr="000E4956" w:rsidRDefault="001F494A" w:rsidP="00EF756C">
            <w:pPr>
              <w:spacing w:before="60" w:after="60"/>
              <w:rPr>
                <w:rFonts w:ascii="Arial" w:eastAsiaTheme="minorHAnsi" w:hAnsi="Arial" w:cs="Arial"/>
                <w:szCs w:val="22"/>
              </w:rPr>
            </w:pPr>
            <w:r>
              <w:rPr>
                <w:rFonts w:ascii="Arial" w:eastAsiaTheme="minorHAnsi" w:hAnsi="Arial" w:cs="Arial"/>
                <w:szCs w:val="22"/>
              </w:rPr>
              <w:t>Paul Crowson/ Erika Sarber</w:t>
            </w:r>
          </w:p>
        </w:tc>
        <w:tc>
          <w:tcPr>
            <w:tcW w:w="2458"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EF756C" w:rsidRPr="000E4956" w:rsidRDefault="003F370D"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Tests installed releases, as C</w:t>
            </w:r>
            <w:r w:rsidR="00EF756C" w:rsidRPr="000E4956">
              <w:rPr>
                <w:rFonts w:ascii="Arial" w:eastAsiaTheme="minorHAnsi" w:hAnsi="Arial" w:cs="Arial"/>
                <w:szCs w:val="22"/>
              </w:rPr>
              <w:t>CM provides releases from development</w:t>
            </w:r>
          </w:p>
          <w:p w:rsidR="00EF756C" w:rsidRPr="000E4956" w:rsidRDefault="00EF756C"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Updates work items assigned to them according to test activity results</w:t>
            </w:r>
          </w:p>
          <w:p w:rsidR="00EF756C" w:rsidRPr="000E4956" w:rsidRDefault="00EF756C"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Determines Pass/Fail for each work item scheduled for a release</w:t>
            </w:r>
          </w:p>
          <w:p w:rsidR="00EF756C" w:rsidRPr="000E4956" w:rsidRDefault="00EF756C"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Opens defect work items for any newly discovered problems during testing</w:t>
            </w:r>
          </w:p>
          <w:p w:rsidR="00296CDC" w:rsidRPr="000E4956" w:rsidRDefault="00296CDC"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Apply links between artifacts as appropriate</w:t>
            </w:r>
          </w:p>
        </w:tc>
      </w:tr>
      <w:tr w:rsidR="00EF756C" w:rsidRPr="00EF756C" w:rsidTr="00912E26">
        <w:trPr>
          <w:cantSplit/>
        </w:trPr>
        <w:tc>
          <w:tcPr>
            <w:tcW w:w="1432" w:type="pct"/>
            <w:tcBorders>
              <w:top w:val="nil"/>
              <w:left w:val="single" w:sz="8" w:space="0" w:color="auto"/>
              <w:bottom w:val="single" w:sz="8" w:space="0" w:color="auto"/>
              <w:right w:val="single" w:sz="4" w:space="0" w:color="auto"/>
            </w:tcBorders>
            <w:tcMar>
              <w:top w:w="0" w:type="dxa"/>
              <w:left w:w="108" w:type="dxa"/>
              <w:bottom w:w="0" w:type="dxa"/>
              <w:right w:w="108" w:type="dxa"/>
            </w:tcMar>
            <w:hideMark/>
          </w:tcPr>
          <w:p w:rsidR="00EF756C" w:rsidRPr="000C7522" w:rsidRDefault="00EF756C" w:rsidP="00EF756C">
            <w:pPr>
              <w:spacing w:before="60" w:after="60"/>
              <w:rPr>
                <w:rFonts w:ascii="Arial" w:eastAsiaTheme="minorHAnsi" w:hAnsi="Arial" w:cs="Arial"/>
                <w:szCs w:val="20"/>
              </w:rPr>
            </w:pPr>
            <w:r w:rsidRPr="000C7522">
              <w:rPr>
                <w:rFonts w:ascii="Arial" w:eastAsiaTheme="minorHAnsi" w:hAnsi="Arial" w:cs="Arial"/>
                <w:szCs w:val="22"/>
              </w:rPr>
              <w:t>Release Manager/Implementation Team/EVS/Operations Team/Deployment Team-Enterprise Product Support (EPS)</w:t>
            </w:r>
          </w:p>
          <w:p w:rsidR="00EF756C" w:rsidRPr="000C7522" w:rsidRDefault="00EF756C" w:rsidP="00EF756C">
            <w:pPr>
              <w:rPr>
                <w:i/>
                <w:color w:val="0000FF"/>
              </w:rPr>
            </w:pPr>
          </w:p>
        </w:tc>
        <w:tc>
          <w:tcPr>
            <w:tcW w:w="1110" w:type="pct"/>
            <w:tcBorders>
              <w:top w:val="single" w:sz="4" w:space="0" w:color="auto"/>
              <w:left w:val="single" w:sz="4" w:space="0" w:color="auto"/>
              <w:bottom w:val="single" w:sz="4" w:space="0" w:color="auto"/>
              <w:right w:val="single" w:sz="4" w:space="0" w:color="auto"/>
            </w:tcBorders>
          </w:tcPr>
          <w:p w:rsidR="00EF756C" w:rsidRPr="000C7522" w:rsidRDefault="001F494A" w:rsidP="00EF756C">
            <w:pPr>
              <w:spacing w:before="60" w:after="60"/>
              <w:rPr>
                <w:rFonts w:ascii="Arial" w:eastAsiaTheme="minorHAnsi" w:hAnsi="Arial" w:cs="Arial"/>
                <w:szCs w:val="22"/>
              </w:rPr>
            </w:pPr>
            <w:r w:rsidRPr="00966C88">
              <w:rPr>
                <w:rFonts w:ascii="Arial" w:eastAsiaTheme="minorHAnsi" w:hAnsi="Arial" w:cs="Arial"/>
                <w:szCs w:val="22"/>
                <w:highlight w:val="yellow"/>
              </w:rPr>
              <w:t>TBD</w:t>
            </w:r>
          </w:p>
        </w:tc>
        <w:tc>
          <w:tcPr>
            <w:tcW w:w="2458"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EF756C" w:rsidRPr="000E4956" w:rsidRDefault="00EF756C" w:rsidP="00EF756C">
            <w:pPr>
              <w:numPr>
                <w:ilvl w:val="0"/>
                <w:numId w:val="35"/>
              </w:numPr>
              <w:spacing w:before="60" w:after="60"/>
              <w:rPr>
                <w:rFonts w:ascii="Arial" w:eastAsiaTheme="minorHAnsi" w:hAnsi="Arial" w:cs="Arial"/>
                <w:szCs w:val="22"/>
              </w:rPr>
            </w:pPr>
            <w:r w:rsidRPr="000E4956">
              <w:rPr>
                <w:rFonts w:ascii="Arial" w:eastAsiaTheme="minorHAnsi" w:hAnsi="Arial" w:cs="Arial"/>
                <w:szCs w:val="22"/>
              </w:rPr>
              <w:t>Coordinates the release and deployment of software to the existing sites and the newly activated si</w:t>
            </w:r>
            <w:r w:rsidR="003F370D" w:rsidRPr="000E4956">
              <w:rPr>
                <w:rFonts w:ascii="Arial" w:eastAsiaTheme="minorHAnsi" w:hAnsi="Arial" w:cs="Arial"/>
                <w:szCs w:val="22"/>
              </w:rPr>
              <w:t>tes following C</w:t>
            </w:r>
            <w:r w:rsidRPr="000E4956">
              <w:rPr>
                <w:rFonts w:ascii="Arial" w:eastAsiaTheme="minorHAnsi" w:hAnsi="Arial" w:cs="Arial"/>
                <w:szCs w:val="22"/>
              </w:rPr>
              <w:t>CM Plan and work instructions</w:t>
            </w:r>
          </w:p>
        </w:tc>
      </w:tr>
    </w:tbl>
    <w:p w:rsidR="003F13AC" w:rsidRPr="003E37AD" w:rsidRDefault="003F13AC" w:rsidP="00FF1C85">
      <w:pPr>
        <w:pStyle w:val="BodyBullet1"/>
        <w:numPr>
          <w:ilvl w:val="0"/>
          <w:numId w:val="0"/>
        </w:numPr>
      </w:pPr>
    </w:p>
    <w:p w:rsidR="00A300C9" w:rsidRDefault="00A300C9" w:rsidP="00A94B2A">
      <w:pPr>
        <w:pStyle w:val="Heading2"/>
        <w:rPr>
          <w:rStyle w:val="Strong"/>
          <w:b/>
          <w:bCs w:val="0"/>
        </w:rPr>
      </w:pPr>
      <w:bookmarkStart w:id="23" w:name="_Toc519259610"/>
      <w:r>
        <w:rPr>
          <w:rStyle w:val="Strong"/>
          <w:b/>
          <w:bCs w:val="0"/>
        </w:rPr>
        <w:t>Tools Identification and Location</w:t>
      </w:r>
      <w:bookmarkEnd w:id="23"/>
    </w:p>
    <w:tbl>
      <w:tblPr>
        <w:tblStyle w:val="TableGrid"/>
        <w:tblW w:w="9558" w:type="dxa"/>
        <w:tblLayout w:type="fixed"/>
        <w:tblLook w:val="04A0" w:firstRow="1" w:lastRow="0" w:firstColumn="1" w:lastColumn="0" w:noHBand="0" w:noVBand="1"/>
      </w:tblPr>
      <w:tblGrid>
        <w:gridCol w:w="2538"/>
        <w:gridCol w:w="2880"/>
        <w:gridCol w:w="2970"/>
        <w:gridCol w:w="1170"/>
      </w:tblGrid>
      <w:tr w:rsidR="004C62DD" w:rsidTr="00E900AD">
        <w:tc>
          <w:tcPr>
            <w:tcW w:w="2538" w:type="dxa"/>
          </w:tcPr>
          <w:p w:rsidR="004C62DD" w:rsidRPr="00296CDC" w:rsidRDefault="004C62DD" w:rsidP="00E6316D">
            <w:pPr>
              <w:pStyle w:val="BodyText"/>
              <w:jc w:val="center"/>
              <w:rPr>
                <w:rFonts w:ascii="Arial" w:hAnsi="Arial" w:cs="Arial"/>
                <w:b/>
              </w:rPr>
            </w:pPr>
            <w:r w:rsidRPr="00296CDC">
              <w:rPr>
                <w:rFonts w:ascii="Arial" w:hAnsi="Arial" w:cs="Arial"/>
                <w:b/>
              </w:rPr>
              <w:t>Tools / Version</w:t>
            </w:r>
          </w:p>
        </w:tc>
        <w:tc>
          <w:tcPr>
            <w:tcW w:w="2880" w:type="dxa"/>
          </w:tcPr>
          <w:p w:rsidR="004C62DD" w:rsidRPr="00296CDC" w:rsidRDefault="004C62DD" w:rsidP="00E6316D">
            <w:pPr>
              <w:pStyle w:val="BodyText"/>
              <w:jc w:val="center"/>
              <w:rPr>
                <w:rFonts w:ascii="Arial" w:hAnsi="Arial" w:cs="Arial"/>
                <w:b/>
              </w:rPr>
            </w:pPr>
            <w:r w:rsidRPr="00296CDC">
              <w:rPr>
                <w:rFonts w:ascii="Arial" w:hAnsi="Arial" w:cs="Arial"/>
                <w:b/>
              </w:rPr>
              <w:t>If VA Enterprise:</w:t>
            </w:r>
          </w:p>
        </w:tc>
        <w:tc>
          <w:tcPr>
            <w:tcW w:w="2970" w:type="dxa"/>
          </w:tcPr>
          <w:p w:rsidR="004C62DD" w:rsidRPr="00296CDC" w:rsidRDefault="004C62DD" w:rsidP="00E6316D">
            <w:pPr>
              <w:pStyle w:val="BodyText"/>
              <w:jc w:val="center"/>
              <w:rPr>
                <w:rFonts w:ascii="Arial" w:hAnsi="Arial" w:cs="Arial"/>
                <w:b/>
              </w:rPr>
            </w:pPr>
            <w:r w:rsidRPr="00296CDC">
              <w:rPr>
                <w:rFonts w:ascii="Arial" w:hAnsi="Arial" w:cs="Arial"/>
                <w:b/>
              </w:rPr>
              <w:t>If NOT VA Enterprise:</w:t>
            </w:r>
          </w:p>
        </w:tc>
        <w:tc>
          <w:tcPr>
            <w:tcW w:w="1170" w:type="dxa"/>
          </w:tcPr>
          <w:p w:rsidR="004C62DD" w:rsidRPr="00296CDC" w:rsidRDefault="004C62DD" w:rsidP="00E6316D">
            <w:pPr>
              <w:pStyle w:val="BodyText"/>
              <w:jc w:val="center"/>
              <w:rPr>
                <w:rFonts w:ascii="Arial" w:hAnsi="Arial" w:cs="Arial"/>
                <w:b/>
              </w:rPr>
            </w:pPr>
            <w:r w:rsidRPr="00296CDC">
              <w:rPr>
                <w:rFonts w:ascii="Arial" w:hAnsi="Arial" w:cs="Arial"/>
                <w:b/>
              </w:rPr>
              <w:t>Waiver?</w:t>
            </w:r>
          </w:p>
        </w:tc>
      </w:tr>
      <w:tr w:rsidR="004C62DD" w:rsidTr="00E900AD">
        <w:tc>
          <w:tcPr>
            <w:tcW w:w="2538" w:type="dxa"/>
          </w:tcPr>
          <w:p w:rsidR="004C62DD" w:rsidRPr="000E4956" w:rsidRDefault="00E900AD" w:rsidP="00A300C9">
            <w:pPr>
              <w:pStyle w:val="BodyText"/>
              <w:rPr>
                <w:rFonts w:ascii="Arial" w:eastAsiaTheme="minorHAnsi" w:hAnsi="Arial" w:cs="Arial"/>
                <w:iCs w:val="0"/>
                <w:sz w:val="22"/>
              </w:rPr>
            </w:pPr>
            <w:r w:rsidRPr="00296CDC">
              <w:rPr>
                <w:rFonts w:ascii="Arial" w:eastAsiaTheme="minorHAnsi" w:hAnsi="Arial" w:cs="Arial"/>
                <w:iCs w:val="0"/>
                <w:sz w:val="22"/>
              </w:rPr>
              <w:t>Change Management</w:t>
            </w:r>
          </w:p>
        </w:tc>
        <w:tc>
          <w:tcPr>
            <w:tcW w:w="2880" w:type="dxa"/>
          </w:tcPr>
          <w:p w:rsidR="004C62DD" w:rsidRDefault="004C62DD" w:rsidP="00931D17">
            <w:pPr>
              <w:pStyle w:val="BodyText"/>
              <w:spacing w:before="0" w:after="0"/>
              <w:rPr>
                <w:rFonts w:ascii="Arial" w:eastAsiaTheme="minorHAnsi" w:hAnsi="Arial" w:cs="Arial"/>
                <w:iCs w:val="0"/>
                <w:sz w:val="22"/>
              </w:rPr>
            </w:pPr>
            <w:r w:rsidRPr="000E4956">
              <w:rPr>
                <w:rFonts w:ascii="Arial" w:eastAsiaTheme="minorHAnsi" w:hAnsi="Arial" w:cs="Arial"/>
                <w:iCs w:val="0"/>
                <w:sz w:val="22"/>
              </w:rPr>
              <w:t>Jazz Project(s):</w:t>
            </w:r>
          </w:p>
          <w:p w:rsidR="008B4352" w:rsidRDefault="00CC3300" w:rsidP="00931D17">
            <w:pPr>
              <w:pStyle w:val="BodyText"/>
              <w:spacing w:before="0" w:after="0"/>
              <w:rPr>
                <w:rFonts w:ascii="Arial" w:eastAsiaTheme="minorHAnsi" w:hAnsi="Arial" w:cs="Arial"/>
                <w:iCs w:val="0"/>
                <w:sz w:val="22"/>
              </w:rPr>
            </w:pPr>
            <w:r>
              <w:rPr>
                <w:rFonts w:ascii="Arial" w:eastAsiaTheme="minorHAnsi" w:hAnsi="Arial" w:cs="Arial"/>
                <w:iCs w:val="0"/>
                <w:sz w:val="22"/>
              </w:rPr>
              <w:t>MHLTH</w:t>
            </w:r>
            <w:r w:rsidR="00E71F5C">
              <w:rPr>
                <w:rFonts w:ascii="Arial" w:eastAsiaTheme="minorHAnsi" w:hAnsi="Arial" w:cs="Arial"/>
                <w:iCs w:val="0"/>
                <w:sz w:val="22"/>
              </w:rPr>
              <w:t xml:space="preserve"> (CM)</w:t>
            </w:r>
          </w:p>
          <w:p w:rsidR="00E71F5C" w:rsidRPr="000E4956" w:rsidRDefault="00E71F5C" w:rsidP="00931D17">
            <w:pPr>
              <w:pStyle w:val="BodyText"/>
              <w:spacing w:before="0" w:after="0"/>
              <w:rPr>
                <w:rFonts w:ascii="Arial" w:eastAsiaTheme="minorHAnsi" w:hAnsi="Arial" w:cs="Arial"/>
                <w:iCs w:val="0"/>
                <w:sz w:val="22"/>
              </w:rPr>
            </w:pPr>
          </w:p>
          <w:p w:rsidR="004C62DD" w:rsidRPr="000E4956" w:rsidRDefault="004C62DD" w:rsidP="00931D17">
            <w:pPr>
              <w:pStyle w:val="BodyText"/>
              <w:spacing w:before="0" w:after="0"/>
              <w:rPr>
                <w:rFonts w:ascii="Arial" w:eastAsiaTheme="minorHAnsi" w:hAnsi="Arial" w:cs="Arial"/>
                <w:iCs w:val="0"/>
                <w:sz w:val="22"/>
              </w:rPr>
            </w:pPr>
            <w:r w:rsidRPr="000E4956">
              <w:rPr>
                <w:rFonts w:ascii="Arial" w:eastAsiaTheme="minorHAnsi" w:hAnsi="Arial" w:cs="Arial"/>
                <w:iCs w:val="0"/>
                <w:sz w:val="22"/>
              </w:rPr>
              <w:t>Team Area(s):</w:t>
            </w:r>
          </w:p>
          <w:p w:rsidR="00782B8D" w:rsidRDefault="00782B8D" w:rsidP="00782B8D">
            <w:pPr>
              <w:pStyle w:val="BodyText"/>
              <w:spacing w:before="0" w:after="0"/>
              <w:rPr>
                <w:rFonts w:ascii="Arial" w:eastAsiaTheme="minorHAnsi" w:hAnsi="Arial" w:cs="Arial"/>
                <w:iCs w:val="0"/>
                <w:sz w:val="22"/>
              </w:rPr>
            </w:pPr>
            <w:r>
              <w:rPr>
                <w:rFonts w:ascii="Arial" w:eastAsiaTheme="minorHAnsi" w:hAnsi="Arial" w:cs="Arial"/>
                <w:iCs w:val="0"/>
                <w:sz w:val="22"/>
              </w:rPr>
              <w:t>Clozapine</w:t>
            </w:r>
          </w:p>
          <w:p w:rsidR="000E4956" w:rsidRPr="000E4956" w:rsidRDefault="00E22FAC" w:rsidP="00782B8D">
            <w:pPr>
              <w:pStyle w:val="BodyText"/>
              <w:numPr>
                <w:ilvl w:val="0"/>
                <w:numId w:val="43"/>
              </w:numPr>
              <w:spacing w:before="0" w:after="0"/>
              <w:rPr>
                <w:rFonts w:ascii="Arial" w:eastAsiaTheme="minorHAnsi" w:hAnsi="Arial" w:cs="Arial"/>
                <w:iCs w:val="0"/>
                <w:sz w:val="22"/>
              </w:rPr>
            </w:pPr>
            <w:r>
              <w:rPr>
                <w:rFonts w:ascii="Arial" w:eastAsiaTheme="minorHAnsi" w:hAnsi="Arial" w:cs="Arial"/>
                <w:iCs w:val="0"/>
                <w:sz w:val="22"/>
              </w:rPr>
              <w:t>MOD</w:t>
            </w:r>
          </w:p>
        </w:tc>
        <w:tc>
          <w:tcPr>
            <w:tcW w:w="2970" w:type="dxa"/>
          </w:tcPr>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Is it inside VA firewall?</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Physical server location:</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 xml:space="preserve">  Company/Bldg/City/State</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Server name:</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Contact person for access:</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 xml:space="preserve">   Name/Phone/email</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Are there plans to migrate data to VA Enterprise Tool?</w:t>
            </w:r>
          </w:p>
          <w:p w:rsidR="002D26A5" w:rsidRPr="00F63D12" w:rsidRDefault="00441B56" w:rsidP="00441B56">
            <w:pPr>
              <w:pStyle w:val="BodyText"/>
              <w:rPr>
                <w:rFonts w:ascii="Arial" w:eastAsiaTheme="minorHAnsi" w:hAnsi="Arial" w:cs="Arial"/>
                <w:iCs w:val="0"/>
                <w:sz w:val="22"/>
                <w:highlight w:val="lightGray"/>
              </w:rPr>
            </w:pPr>
            <w:r w:rsidRPr="00296CDC">
              <w:rPr>
                <w:rFonts w:ascii="Arial" w:eastAsiaTheme="minorHAnsi" w:hAnsi="Arial" w:cs="Arial"/>
                <w:iCs w:val="0"/>
                <w:sz w:val="22"/>
              </w:rPr>
              <w:t>If yes, when?</w:t>
            </w:r>
          </w:p>
        </w:tc>
        <w:tc>
          <w:tcPr>
            <w:tcW w:w="1170" w:type="dxa"/>
          </w:tcPr>
          <w:p w:rsidR="004C62DD" w:rsidRPr="00296CDC" w:rsidRDefault="004C62DD" w:rsidP="00A300C9">
            <w:pPr>
              <w:pStyle w:val="BodyText"/>
              <w:rPr>
                <w:rFonts w:ascii="Arial" w:eastAsiaTheme="minorHAnsi" w:hAnsi="Arial" w:cs="Arial"/>
                <w:iCs w:val="0"/>
                <w:sz w:val="22"/>
              </w:rPr>
            </w:pPr>
          </w:p>
        </w:tc>
      </w:tr>
      <w:tr w:rsidR="00D25313" w:rsidTr="00E900AD">
        <w:tc>
          <w:tcPr>
            <w:tcW w:w="2538" w:type="dxa"/>
          </w:tcPr>
          <w:p w:rsidR="00D25313" w:rsidRPr="00296CDC" w:rsidRDefault="00D25313" w:rsidP="00ED301F">
            <w:pPr>
              <w:pStyle w:val="BodyText"/>
              <w:rPr>
                <w:rFonts w:ascii="Arial" w:eastAsiaTheme="minorHAnsi" w:hAnsi="Arial" w:cs="Arial"/>
                <w:iCs w:val="0"/>
                <w:sz w:val="22"/>
              </w:rPr>
            </w:pPr>
            <w:r>
              <w:rPr>
                <w:rFonts w:ascii="Arial" w:eastAsiaTheme="minorHAnsi" w:hAnsi="Arial" w:cs="Arial"/>
                <w:iCs w:val="0"/>
                <w:sz w:val="22"/>
              </w:rPr>
              <w:t>Source</w:t>
            </w:r>
          </w:p>
          <w:p w:rsidR="00D25313" w:rsidRPr="00296CDC" w:rsidRDefault="00D25313" w:rsidP="00ED301F">
            <w:pPr>
              <w:pStyle w:val="BodyText"/>
              <w:rPr>
                <w:rFonts w:ascii="Arial" w:eastAsiaTheme="minorHAnsi" w:hAnsi="Arial" w:cs="Arial"/>
                <w:iCs w:val="0"/>
                <w:sz w:val="22"/>
              </w:rPr>
            </w:pPr>
            <w:r w:rsidRPr="00296CDC">
              <w:rPr>
                <w:rFonts w:ascii="Arial" w:eastAsiaTheme="minorHAnsi" w:hAnsi="Arial" w:cs="Arial"/>
                <w:iCs w:val="0"/>
                <w:sz w:val="22"/>
              </w:rPr>
              <w:t>Management</w:t>
            </w:r>
          </w:p>
        </w:tc>
        <w:tc>
          <w:tcPr>
            <w:tcW w:w="2880" w:type="dxa"/>
          </w:tcPr>
          <w:p w:rsidR="00E22FAC" w:rsidRDefault="00E22FAC" w:rsidP="00E22FAC">
            <w:pPr>
              <w:pStyle w:val="BodyText"/>
              <w:spacing w:before="0" w:after="0"/>
              <w:rPr>
                <w:rFonts w:ascii="Arial" w:eastAsiaTheme="minorHAnsi" w:hAnsi="Arial" w:cs="Arial"/>
                <w:iCs w:val="0"/>
                <w:sz w:val="22"/>
              </w:rPr>
            </w:pPr>
            <w:r w:rsidRPr="000E4956">
              <w:rPr>
                <w:rFonts w:ascii="Arial" w:eastAsiaTheme="minorHAnsi" w:hAnsi="Arial" w:cs="Arial"/>
                <w:iCs w:val="0"/>
                <w:sz w:val="22"/>
              </w:rPr>
              <w:t>Jazz Project(s):</w:t>
            </w:r>
          </w:p>
          <w:p w:rsidR="00E22FAC" w:rsidRDefault="00E22FAC" w:rsidP="00E22FAC">
            <w:pPr>
              <w:pStyle w:val="BodyText"/>
              <w:spacing w:before="0" w:after="0"/>
              <w:rPr>
                <w:rFonts w:ascii="Arial" w:eastAsiaTheme="minorHAnsi" w:hAnsi="Arial" w:cs="Arial"/>
                <w:iCs w:val="0"/>
                <w:sz w:val="22"/>
              </w:rPr>
            </w:pPr>
            <w:r>
              <w:rPr>
                <w:rFonts w:ascii="Arial" w:eastAsiaTheme="minorHAnsi" w:hAnsi="Arial" w:cs="Arial"/>
                <w:iCs w:val="0"/>
                <w:sz w:val="22"/>
              </w:rPr>
              <w:t>MHLTH (CM)</w:t>
            </w:r>
          </w:p>
          <w:p w:rsidR="00E22FAC" w:rsidRPr="000E4956" w:rsidRDefault="00E22FAC" w:rsidP="00E22FAC">
            <w:pPr>
              <w:pStyle w:val="BodyText"/>
              <w:spacing w:before="0" w:after="0"/>
              <w:rPr>
                <w:rFonts w:ascii="Arial" w:eastAsiaTheme="minorHAnsi" w:hAnsi="Arial" w:cs="Arial"/>
                <w:iCs w:val="0"/>
                <w:sz w:val="22"/>
              </w:rPr>
            </w:pPr>
          </w:p>
          <w:p w:rsidR="00E22FAC" w:rsidRPr="000E4956" w:rsidRDefault="00E22FAC" w:rsidP="00E22FAC">
            <w:pPr>
              <w:pStyle w:val="BodyText"/>
              <w:spacing w:before="0" w:after="0"/>
              <w:rPr>
                <w:rFonts w:ascii="Arial" w:eastAsiaTheme="minorHAnsi" w:hAnsi="Arial" w:cs="Arial"/>
                <w:iCs w:val="0"/>
                <w:sz w:val="22"/>
              </w:rPr>
            </w:pPr>
            <w:r w:rsidRPr="000E4956">
              <w:rPr>
                <w:rFonts w:ascii="Arial" w:eastAsiaTheme="minorHAnsi" w:hAnsi="Arial" w:cs="Arial"/>
                <w:iCs w:val="0"/>
                <w:sz w:val="22"/>
              </w:rPr>
              <w:t>Team Area(s):</w:t>
            </w:r>
          </w:p>
          <w:p w:rsidR="00E22FAC" w:rsidRDefault="00E22FAC" w:rsidP="00E22FAC">
            <w:pPr>
              <w:pStyle w:val="BodyText"/>
              <w:spacing w:before="0" w:after="0"/>
              <w:rPr>
                <w:rFonts w:ascii="Arial" w:eastAsiaTheme="minorHAnsi" w:hAnsi="Arial" w:cs="Arial"/>
                <w:iCs w:val="0"/>
                <w:sz w:val="22"/>
              </w:rPr>
            </w:pPr>
            <w:r>
              <w:rPr>
                <w:rFonts w:ascii="Arial" w:eastAsiaTheme="minorHAnsi" w:hAnsi="Arial" w:cs="Arial"/>
                <w:iCs w:val="0"/>
                <w:sz w:val="22"/>
              </w:rPr>
              <w:t>Clozapine</w:t>
            </w:r>
          </w:p>
          <w:p w:rsidR="00D25313" w:rsidRPr="00D25313" w:rsidRDefault="00E22FAC" w:rsidP="00E22FAC">
            <w:pPr>
              <w:pStyle w:val="BodyText"/>
              <w:numPr>
                <w:ilvl w:val="0"/>
                <w:numId w:val="43"/>
              </w:numPr>
              <w:rPr>
                <w:rFonts w:ascii="Arial" w:eastAsiaTheme="minorHAnsi" w:hAnsi="Arial" w:cs="Arial"/>
                <w:iCs w:val="0"/>
                <w:sz w:val="22"/>
              </w:rPr>
            </w:pPr>
            <w:r>
              <w:rPr>
                <w:rFonts w:ascii="Arial" w:eastAsiaTheme="minorHAnsi" w:hAnsi="Arial" w:cs="Arial"/>
                <w:iCs w:val="0"/>
                <w:sz w:val="22"/>
              </w:rPr>
              <w:t>MOD</w:t>
            </w:r>
          </w:p>
        </w:tc>
        <w:tc>
          <w:tcPr>
            <w:tcW w:w="2970" w:type="dxa"/>
          </w:tcPr>
          <w:p w:rsidR="00E22FAC" w:rsidRPr="00296CDC" w:rsidRDefault="00E22FAC" w:rsidP="00E22FAC">
            <w:pPr>
              <w:pStyle w:val="BodyText"/>
              <w:rPr>
                <w:rFonts w:ascii="Arial" w:eastAsiaTheme="minorHAnsi" w:hAnsi="Arial" w:cs="Arial"/>
                <w:iCs w:val="0"/>
                <w:sz w:val="22"/>
              </w:rPr>
            </w:pPr>
            <w:r w:rsidRPr="00296CDC">
              <w:rPr>
                <w:rFonts w:ascii="Arial" w:eastAsiaTheme="minorHAnsi" w:hAnsi="Arial" w:cs="Arial"/>
                <w:iCs w:val="0"/>
                <w:sz w:val="22"/>
              </w:rPr>
              <w:t>Is it inside VA firewall?</w:t>
            </w:r>
          </w:p>
          <w:p w:rsidR="00E22FAC" w:rsidRPr="00296CDC" w:rsidRDefault="00E22FAC" w:rsidP="00E22FAC">
            <w:pPr>
              <w:pStyle w:val="BodyText"/>
              <w:rPr>
                <w:rFonts w:ascii="Arial" w:eastAsiaTheme="minorHAnsi" w:hAnsi="Arial" w:cs="Arial"/>
                <w:iCs w:val="0"/>
                <w:sz w:val="22"/>
              </w:rPr>
            </w:pPr>
            <w:r w:rsidRPr="00296CDC">
              <w:rPr>
                <w:rFonts w:ascii="Arial" w:eastAsiaTheme="minorHAnsi" w:hAnsi="Arial" w:cs="Arial"/>
                <w:iCs w:val="0"/>
                <w:sz w:val="22"/>
              </w:rPr>
              <w:t>Physical server location:</w:t>
            </w:r>
          </w:p>
          <w:p w:rsidR="00E22FAC" w:rsidRPr="00296CDC" w:rsidRDefault="00E22FAC" w:rsidP="00E22FAC">
            <w:pPr>
              <w:pStyle w:val="BodyText"/>
              <w:rPr>
                <w:rFonts w:ascii="Arial" w:eastAsiaTheme="minorHAnsi" w:hAnsi="Arial" w:cs="Arial"/>
                <w:iCs w:val="0"/>
                <w:sz w:val="22"/>
              </w:rPr>
            </w:pPr>
            <w:r w:rsidRPr="00296CDC">
              <w:rPr>
                <w:rFonts w:ascii="Arial" w:eastAsiaTheme="minorHAnsi" w:hAnsi="Arial" w:cs="Arial"/>
                <w:iCs w:val="0"/>
                <w:sz w:val="22"/>
              </w:rPr>
              <w:t xml:space="preserve">  Company/Bldg/City/State</w:t>
            </w:r>
          </w:p>
          <w:p w:rsidR="00E22FAC" w:rsidRPr="00296CDC" w:rsidRDefault="00E22FAC" w:rsidP="00E22FAC">
            <w:pPr>
              <w:pStyle w:val="BodyText"/>
              <w:rPr>
                <w:rFonts w:ascii="Arial" w:eastAsiaTheme="minorHAnsi" w:hAnsi="Arial" w:cs="Arial"/>
                <w:iCs w:val="0"/>
                <w:sz w:val="22"/>
              </w:rPr>
            </w:pPr>
            <w:r w:rsidRPr="00296CDC">
              <w:rPr>
                <w:rFonts w:ascii="Arial" w:eastAsiaTheme="minorHAnsi" w:hAnsi="Arial" w:cs="Arial"/>
                <w:iCs w:val="0"/>
                <w:sz w:val="22"/>
              </w:rPr>
              <w:t>Server name:</w:t>
            </w:r>
          </w:p>
          <w:p w:rsidR="00E22FAC" w:rsidRPr="00296CDC" w:rsidRDefault="00E22FAC" w:rsidP="00E22FAC">
            <w:pPr>
              <w:pStyle w:val="BodyText"/>
              <w:rPr>
                <w:rFonts w:ascii="Arial" w:eastAsiaTheme="minorHAnsi" w:hAnsi="Arial" w:cs="Arial"/>
                <w:iCs w:val="0"/>
                <w:sz w:val="22"/>
              </w:rPr>
            </w:pPr>
            <w:r w:rsidRPr="00296CDC">
              <w:rPr>
                <w:rFonts w:ascii="Arial" w:eastAsiaTheme="minorHAnsi" w:hAnsi="Arial" w:cs="Arial"/>
                <w:iCs w:val="0"/>
                <w:sz w:val="22"/>
              </w:rPr>
              <w:t>Contact person for access:</w:t>
            </w:r>
          </w:p>
          <w:p w:rsidR="00E22FAC" w:rsidRPr="00296CDC" w:rsidRDefault="00E22FAC" w:rsidP="00E22FAC">
            <w:pPr>
              <w:pStyle w:val="BodyText"/>
              <w:rPr>
                <w:rFonts w:ascii="Arial" w:eastAsiaTheme="minorHAnsi" w:hAnsi="Arial" w:cs="Arial"/>
                <w:iCs w:val="0"/>
                <w:sz w:val="22"/>
              </w:rPr>
            </w:pPr>
            <w:r w:rsidRPr="00296CDC">
              <w:rPr>
                <w:rFonts w:ascii="Arial" w:eastAsiaTheme="minorHAnsi" w:hAnsi="Arial" w:cs="Arial"/>
                <w:iCs w:val="0"/>
                <w:sz w:val="22"/>
              </w:rPr>
              <w:t xml:space="preserve">   Name/Phone/email</w:t>
            </w:r>
          </w:p>
          <w:p w:rsidR="00E22FAC" w:rsidRPr="00296CDC" w:rsidRDefault="00E22FAC" w:rsidP="00E22FAC">
            <w:pPr>
              <w:pStyle w:val="BodyText"/>
              <w:rPr>
                <w:rFonts w:ascii="Arial" w:eastAsiaTheme="minorHAnsi" w:hAnsi="Arial" w:cs="Arial"/>
                <w:iCs w:val="0"/>
                <w:sz w:val="22"/>
              </w:rPr>
            </w:pPr>
            <w:r w:rsidRPr="00296CDC">
              <w:rPr>
                <w:rFonts w:ascii="Arial" w:eastAsiaTheme="minorHAnsi" w:hAnsi="Arial" w:cs="Arial"/>
                <w:iCs w:val="0"/>
                <w:sz w:val="22"/>
              </w:rPr>
              <w:t>Are there plans to migrate data to VA Enterprise Tool?</w:t>
            </w:r>
          </w:p>
          <w:p w:rsidR="00D25313" w:rsidRPr="00296CDC" w:rsidRDefault="00E22FAC" w:rsidP="00E22FAC">
            <w:pPr>
              <w:pStyle w:val="BodyText"/>
              <w:rPr>
                <w:rFonts w:ascii="Arial" w:eastAsiaTheme="minorHAnsi" w:hAnsi="Arial" w:cs="Arial"/>
                <w:iCs w:val="0"/>
                <w:sz w:val="22"/>
              </w:rPr>
            </w:pPr>
            <w:r w:rsidRPr="00296CDC">
              <w:rPr>
                <w:rFonts w:ascii="Arial" w:eastAsiaTheme="minorHAnsi" w:hAnsi="Arial" w:cs="Arial"/>
                <w:iCs w:val="0"/>
                <w:sz w:val="22"/>
              </w:rPr>
              <w:t>If yes, when?</w:t>
            </w:r>
          </w:p>
        </w:tc>
        <w:tc>
          <w:tcPr>
            <w:tcW w:w="1170" w:type="dxa"/>
          </w:tcPr>
          <w:p w:rsidR="00D25313" w:rsidRPr="00296CDC" w:rsidRDefault="00D25313" w:rsidP="00ED301F">
            <w:pPr>
              <w:pStyle w:val="BodyText"/>
              <w:tabs>
                <w:tab w:val="left" w:pos="855"/>
              </w:tabs>
              <w:rPr>
                <w:rFonts w:ascii="Arial" w:eastAsiaTheme="minorHAnsi" w:hAnsi="Arial" w:cs="Arial"/>
                <w:iCs w:val="0"/>
                <w:sz w:val="22"/>
              </w:rPr>
            </w:pPr>
            <w:r w:rsidRPr="00296CDC">
              <w:rPr>
                <w:rFonts w:ascii="Arial" w:eastAsiaTheme="minorHAnsi" w:hAnsi="Arial" w:cs="Arial"/>
                <w:iCs w:val="0"/>
                <w:sz w:val="22"/>
              </w:rPr>
              <w:tab/>
            </w:r>
          </w:p>
          <w:p w:rsidR="00D25313" w:rsidRPr="00296CDC" w:rsidRDefault="00D25313" w:rsidP="00ED301F">
            <w:pPr>
              <w:pStyle w:val="BodyText"/>
              <w:tabs>
                <w:tab w:val="left" w:pos="855"/>
              </w:tabs>
              <w:rPr>
                <w:rFonts w:ascii="Arial" w:eastAsiaTheme="minorHAnsi" w:hAnsi="Arial" w:cs="Arial"/>
                <w:iCs w:val="0"/>
                <w:sz w:val="22"/>
              </w:rPr>
            </w:pPr>
          </w:p>
        </w:tc>
      </w:tr>
      <w:tr w:rsidR="002D26A5" w:rsidTr="00E900AD">
        <w:tc>
          <w:tcPr>
            <w:tcW w:w="2538" w:type="dxa"/>
          </w:tcPr>
          <w:p w:rsidR="00E900AD" w:rsidRPr="00296CDC" w:rsidRDefault="00E900AD" w:rsidP="00E900AD">
            <w:pPr>
              <w:pStyle w:val="BodyText"/>
              <w:rPr>
                <w:rFonts w:ascii="Arial" w:eastAsiaTheme="minorHAnsi" w:hAnsi="Arial" w:cs="Arial"/>
                <w:iCs w:val="0"/>
                <w:sz w:val="22"/>
              </w:rPr>
            </w:pPr>
            <w:r w:rsidRPr="00296CDC">
              <w:rPr>
                <w:rFonts w:ascii="Arial" w:eastAsiaTheme="minorHAnsi" w:hAnsi="Arial" w:cs="Arial"/>
                <w:iCs w:val="0"/>
                <w:sz w:val="22"/>
              </w:rPr>
              <w:t xml:space="preserve">Documentation </w:t>
            </w:r>
          </w:p>
          <w:p w:rsidR="002D26A5" w:rsidRPr="000E4956" w:rsidRDefault="00E900AD" w:rsidP="00E900AD">
            <w:pPr>
              <w:pStyle w:val="BodyText"/>
              <w:rPr>
                <w:rFonts w:ascii="Arial" w:eastAsiaTheme="minorHAnsi" w:hAnsi="Arial" w:cs="Arial"/>
                <w:iCs w:val="0"/>
                <w:sz w:val="22"/>
              </w:rPr>
            </w:pPr>
            <w:r w:rsidRPr="00296CDC">
              <w:rPr>
                <w:rFonts w:ascii="Arial" w:eastAsiaTheme="minorHAnsi" w:hAnsi="Arial" w:cs="Arial"/>
                <w:iCs w:val="0"/>
                <w:sz w:val="22"/>
              </w:rPr>
              <w:t>Management</w:t>
            </w:r>
          </w:p>
        </w:tc>
        <w:tc>
          <w:tcPr>
            <w:tcW w:w="2880" w:type="dxa"/>
          </w:tcPr>
          <w:p w:rsidR="002D26A5" w:rsidRPr="000E4956" w:rsidRDefault="002D26A5" w:rsidP="00931D17">
            <w:pPr>
              <w:pStyle w:val="BodyText"/>
              <w:spacing w:before="0" w:after="0"/>
              <w:rPr>
                <w:rFonts w:ascii="Arial" w:eastAsiaTheme="minorHAnsi" w:hAnsi="Arial" w:cs="Arial"/>
                <w:iCs w:val="0"/>
                <w:sz w:val="22"/>
              </w:rPr>
            </w:pPr>
            <w:r w:rsidRPr="000E4956">
              <w:rPr>
                <w:rFonts w:ascii="Arial" w:eastAsiaTheme="minorHAnsi" w:hAnsi="Arial" w:cs="Arial"/>
                <w:iCs w:val="0"/>
                <w:sz w:val="22"/>
              </w:rPr>
              <w:t>Jazz Project(s):</w:t>
            </w:r>
          </w:p>
          <w:p w:rsidR="00CC3300" w:rsidRDefault="00CC3300" w:rsidP="00CC3300">
            <w:pPr>
              <w:pStyle w:val="BodyText"/>
              <w:spacing w:before="0" w:after="0"/>
              <w:rPr>
                <w:rFonts w:ascii="Arial" w:eastAsiaTheme="minorHAnsi" w:hAnsi="Arial" w:cs="Arial"/>
                <w:iCs w:val="0"/>
                <w:sz w:val="22"/>
              </w:rPr>
            </w:pPr>
            <w:r>
              <w:rPr>
                <w:rFonts w:ascii="Arial" w:eastAsiaTheme="minorHAnsi" w:hAnsi="Arial" w:cs="Arial"/>
                <w:iCs w:val="0"/>
                <w:sz w:val="22"/>
              </w:rPr>
              <w:t>MHLTH (CM)</w:t>
            </w:r>
          </w:p>
          <w:p w:rsidR="002D26A5" w:rsidRPr="000E4956" w:rsidRDefault="002D26A5" w:rsidP="00931D17">
            <w:pPr>
              <w:pStyle w:val="BodyText"/>
              <w:spacing w:before="0" w:after="0"/>
              <w:rPr>
                <w:rFonts w:ascii="Arial" w:eastAsiaTheme="minorHAnsi" w:hAnsi="Arial" w:cs="Arial"/>
                <w:iCs w:val="0"/>
                <w:sz w:val="22"/>
              </w:rPr>
            </w:pPr>
            <w:r w:rsidRPr="000E4956">
              <w:rPr>
                <w:rFonts w:ascii="Arial" w:eastAsiaTheme="minorHAnsi" w:hAnsi="Arial" w:cs="Arial"/>
                <w:iCs w:val="0"/>
                <w:sz w:val="22"/>
              </w:rPr>
              <w:t>Team Area(s):</w:t>
            </w:r>
          </w:p>
          <w:p w:rsidR="000E4956" w:rsidRDefault="00782B8D" w:rsidP="00931D17">
            <w:pPr>
              <w:pStyle w:val="BodyText"/>
              <w:spacing w:before="0" w:after="0"/>
              <w:rPr>
                <w:rFonts w:ascii="Arial" w:eastAsiaTheme="minorHAnsi" w:hAnsi="Arial" w:cs="Arial"/>
                <w:iCs w:val="0"/>
                <w:sz w:val="22"/>
              </w:rPr>
            </w:pPr>
            <w:r>
              <w:rPr>
                <w:rFonts w:ascii="Arial" w:eastAsiaTheme="minorHAnsi" w:hAnsi="Arial" w:cs="Arial"/>
                <w:iCs w:val="0"/>
                <w:sz w:val="22"/>
              </w:rPr>
              <w:t>Clozapine</w:t>
            </w:r>
          </w:p>
          <w:p w:rsidR="00782B8D" w:rsidRPr="000E4956" w:rsidRDefault="00E22FAC" w:rsidP="00782B8D">
            <w:pPr>
              <w:pStyle w:val="BodyText"/>
              <w:numPr>
                <w:ilvl w:val="0"/>
                <w:numId w:val="42"/>
              </w:numPr>
              <w:spacing w:before="0" w:after="0"/>
              <w:rPr>
                <w:rFonts w:ascii="Arial" w:eastAsiaTheme="minorHAnsi" w:hAnsi="Arial" w:cs="Arial"/>
                <w:iCs w:val="0"/>
                <w:sz w:val="22"/>
              </w:rPr>
            </w:pPr>
            <w:r>
              <w:rPr>
                <w:rFonts w:ascii="Arial" w:eastAsiaTheme="minorHAnsi" w:hAnsi="Arial" w:cs="Arial"/>
                <w:iCs w:val="0"/>
                <w:sz w:val="22"/>
              </w:rPr>
              <w:t>MOD</w:t>
            </w:r>
          </w:p>
        </w:tc>
        <w:tc>
          <w:tcPr>
            <w:tcW w:w="2970" w:type="dxa"/>
          </w:tcPr>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Is it inside VA firewall?</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Physical server location:</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 xml:space="preserve">  Company/Bldg/City/State</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Server name:</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Contact person for access:</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 xml:space="preserve">   Name/Phone/email</w:t>
            </w:r>
          </w:p>
          <w:p w:rsidR="00441B56"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Are there plans to migrate data to VA Enterprise Tool?</w:t>
            </w:r>
          </w:p>
          <w:p w:rsidR="002D26A5" w:rsidRPr="00296CDC" w:rsidRDefault="00441B56" w:rsidP="00441B56">
            <w:pPr>
              <w:pStyle w:val="BodyText"/>
              <w:rPr>
                <w:rFonts w:ascii="Arial" w:eastAsiaTheme="minorHAnsi" w:hAnsi="Arial" w:cs="Arial"/>
                <w:iCs w:val="0"/>
                <w:sz w:val="22"/>
              </w:rPr>
            </w:pPr>
            <w:r w:rsidRPr="00296CDC">
              <w:rPr>
                <w:rFonts w:ascii="Arial" w:eastAsiaTheme="minorHAnsi" w:hAnsi="Arial" w:cs="Arial"/>
                <w:iCs w:val="0"/>
                <w:sz w:val="22"/>
              </w:rPr>
              <w:t>If yes, when?</w:t>
            </w:r>
          </w:p>
        </w:tc>
        <w:tc>
          <w:tcPr>
            <w:tcW w:w="1170" w:type="dxa"/>
          </w:tcPr>
          <w:p w:rsidR="002D26A5" w:rsidRPr="00296CDC" w:rsidRDefault="002D26A5" w:rsidP="00A300C9">
            <w:pPr>
              <w:pStyle w:val="BodyText"/>
              <w:rPr>
                <w:rFonts w:ascii="Arial" w:eastAsiaTheme="minorHAnsi" w:hAnsi="Arial" w:cs="Arial"/>
                <w:iCs w:val="0"/>
                <w:sz w:val="22"/>
              </w:rPr>
            </w:pPr>
          </w:p>
        </w:tc>
      </w:tr>
      <w:tr w:rsidR="002D26A5" w:rsidRPr="00D25313" w:rsidTr="00E900AD">
        <w:tc>
          <w:tcPr>
            <w:tcW w:w="2538" w:type="dxa"/>
          </w:tcPr>
          <w:p w:rsidR="002D26A5" w:rsidRPr="00E900AD" w:rsidRDefault="002D26A5" w:rsidP="00A300C9">
            <w:pPr>
              <w:pStyle w:val="BodyText"/>
              <w:rPr>
                <w:rFonts w:ascii="Arial" w:eastAsiaTheme="minorHAnsi" w:hAnsi="Arial" w:cs="Arial"/>
                <w:iCs w:val="0"/>
                <w:sz w:val="22"/>
              </w:rPr>
            </w:pPr>
            <w:r w:rsidRPr="00E900AD">
              <w:rPr>
                <w:rFonts w:ascii="Arial" w:eastAsiaTheme="minorHAnsi" w:hAnsi="Arial" w:cs="Arial"/>
                <w:iCs w:val="0"/>
                <w:sz w:val="22"/>
              </w:rPr>
              <w:t>Build Management</w:t>
            </w:r>
          </w:p>
        </w:tc>
        <w:tc>
          <w:tcPr>
            <w:tcW w:w="2880" w:type="dxa"/>
          </w:tcPr>
          <w:p w:rsidR="00E22FAC" w:rsidRPr="00E22FAC" w:rsidRDefault="00E22FAC" w:rsidP="00E22FAC">
            <w:pPr>
              <w:pStyle w:val="BodyText"/>
              <w:spacing w:before="0" w:after="0"/>
              <w:rPr>
                <w:rFonts w:ascii="Arial" w:eastAsiaTheme="minorHAnsi" w:hAnsi="Arial" w:cs="Arial"/>
                <w:iCs w:val="0"/>
                <w:sz w:val="22"/>
              </w:rPr>
            </w:pPr>
            <w:r w:rsidRPr="00E22FAC">
              <w:rPr>
                <w:rFonts w:ascii="Arial" w:eastAsiaTheme="minorHAnsi" w:hAnsi="Arial" w:cs="Arial"/>
                <w:iCs w:val="0"/>
                <w:sz w:val="22"/>
              </w:rPr>
              <w:t>Jazz Project(s):</w:t>
            </w:r>
          </w:p>
          <w:p w:rsidR="00E22FAC" w:rsidRPr="00E22FAC" w:rsidRDefault="00E22FAC" w:rsidP="00E22FAC">
            <w:pPr>
              <w:pStyle w:val="BodyText"/>
              <w:spacing w:before="0" w:after="0"/>
              <w:rPr>
                <w:rFonts w:ascii="Arial" w:eastAsiaTheme="minorHAnsi" w:hAnsi="Arial" w:cs="Arial"/>
                <w:iCs w:val="0"/>
                <w:sz w:val="22"/>
              </w:rPr>
            </w:pPr>
            <w:r w:rsidRPr="00E22FAC">
              <w:rPr>
                <w:rFonts w:ascii="Arial" w:eastAsiaTheme="minorHAnsi" w:hAnsi="Arial" w:cs="Arial"/>
                <w:iCs w:val="0"/>
                <w:sz w:val="22"/>
              </w:rPr>
              <w:t>MHLTH (CM)</w:t>
            </w:r>
          </w:p>
          <w:p w:rsidR="00E22FAC" w:rsidRPr="00E22FAC" w:rsidRDefault="00E22FAC" w:rsidP="00E22FAC">
            <w:pPr>
              <w:pStyle w:val="BodyText"/>
              <w:spacing w:before="0" w:after="0"/>
              <w:rPr>
                <w:rFonts w:ascii="Arial" w:eastAsiaTheme="minorHAnsi" w:hAnsi="Arial" w:cs="Arial"/>
                <w:iCs w:val="0"/>
                <w:sz w:val="22"/>
              </w:rPr>
            </w:pPr>
            <w:r w:rsidRPr="00E22FAC">
              <w:rPr>
                <w:rFonts w:ascii="Arial" w:eastAsiaTheme="minorHAnsi" w:hAnsi="Arial" w:cs="Arial"/>
                <w:iCs w:val="0"/>
                <w:sz w:val="22"/>
              </w:rPr>
              <w:t>Team Area(s):</w:t>
            </w:r>
            <w:r w:rsidR="00700ADF">
              <w:rPr>
                <w:rFonts w:ascii="Arial" w:eastAsiaTheme="minorHAnsi" w:hAnsi="Arial" w:cs="Arial"/>
                <w:iCs w:val="0"/>
                <w:sz w:val="22"/>
              </w:rPr>
              <w:t xml:space="preserve"> </w:t>
            </w:r>
          </w:p>
          <w:p w:rsidR="00E22FAC" w:rsidRPr="00E22FAC" w:rsidRDefault="00E22FAC" w:rsidP="00E22FAC">
            <w:pPr>
              <w:pStyle w:val="BodyText"/>
              <w:spacing w:before="0" w:after="0"/>
              <w:rPr>
                <w:rFonts w:ascii="Arial" w:eastAsiaTheme="minorHAnsi" w:hAnsi="Arial" w:cs="Arial"/>
                <w:iCs w:val="0"/>
                <w:sz w:val="22"/>
              </w:rPr>
            </w:pPr>
            <w:r w:rsidRPr="00E22FAC">
              <w:rPr>
                <w:rFonts w:ascii="Arial" w:eastAsiaTheme="minorHAnsi" w:hAnsi="Arial" w:cs="Arial"/>
                <w:iCs w:val="0"/>
                <w:sz w:val="22"/>
              </w:rPr>
              <w:t>Clozapine</w:t>
            </w:r>
            <w:r w:rsidR="00700ADF">
              <w:rPr>
                <w:rFonts w:ascii="Arial" w:eastAsiaTheme="minorHAnsi" w:hAnsi="Arial" w:cs="Arial"/>
                <w:iCs w:val="0"/>
                <w:sz w:val="22"/>
              </w:rPr>
              <w:t xml:space="preserve"> M</w:t>
            </w:r>
            <w:r w:rsidR="0063731C">
              <w:rPr>
                <w:rFonts w:ascii="Arial" w:eastAsiaTheme="minorHAnsi" w:hAnsi="Arial" w:cs="Arial"/>
                <w:iCs w:val="0"/>
                <w:sz w:val="22"/>
              </w:rPr>
              <w:t>odernization</w:t>
            </w:r>
          </w:p>
          <w:p w:rsidR="002D26A5" w:rsidRPr="00E22FAC" w:rsidRDefault="00700ADF" w:rsidP="00E22FAC">
            <w:pPr>
              <w:pStyle w:val="BodyText"/>
              <w:numPr>
                <w:ilvl w:val="0"/>
                <w:numId w:val="42"/>
              </w:numPr>
              <w:rPr>
                <w:rFonts w:ascii="Arial" w:eastAsiaTheme="minorHAnsi" w:hAnsi="Arial" w:cs="Arial"/>
                <w:b/>
                <w:iCs w:val="0"/>
                <w:sz w:val="22"/>
              </w:rPr>
            </w:pPr>
            <w:r w:rsidRPr="00700ADF">
              <w:rPr>
                <w:rFonts w:ascii="Arial" w:eastAsiaTheme="minorHAnsi" w:hAnsi="Arial" w:cs="Arial"/>
                <w:iCs w:val="0"/>
                <w:sz w:val="22"/>
                <w:highlight w:val="yellow"/>
              </w:rPr>
              <w:t>MHLTH_MOD_CLOZ_MOD_SRC</w:t>
            </w:r>
          </w:p>
        </w:tc>
        <w:tc>
          <w:tcPr>
            <w:tcW w:w="2970" w:type="dxa"/>
          </w:tcPr>
          <w:p w:rsidR="002D26A5" w:rsidRPr="0063731C" w:rsidRDefault="0063731C" w:rsidP="00A300C9">
            <w:pPr>
              <w:pStyle w:val="BodyText"/>
              <w:rPr>
                <w:rFonts w:ascii="Arial" w:eastAsiaTheme="minorHAnsi" w:hAnsi="Arial" w:cs="Arial"/>
                <w:iCs w:val="0"/>
                <w:sz w:val="22"/>
                <w:highlight w:val="yellow"/>
              </w:rPr>
            </w:pPr>
            <w:r w:rsidRPr="0063731C">
              <w:rPr>
                <w:rFonts w:ascii="Arial" w:eastAsiaTheme="minorHAnsi" w:hAnsi="Arial" w:cs="Arial"/>
                <w:iCs w:val="0"/>
                <w:sz w:val="22"/>
                <w:highlight w:val="yellow"/>
              </w:rPr>
              <w:t xml:space="preserve">Development is occurring in </w:t>
            </w:r>
            <w:r w:rsidR="00966C88" w:rsidRPr="0063731C">
              <w:rPr>
                <w:rFonts w:ascii="Arial" w:eastAsiaTheme="minorHAnsi" w:hAnsi="Arial" w:cs="Arial"/>
                <w:iCs w:val="0"/>
                <w:sz w:val="22"/>
                <w:highlight w:val="yellow"/>
              </w:rPr>
              <w:t xml:space="preserve">Visual Studio </w:t>
            </w:r>
            <w:r w:rsidRPr="0063731C">
              <w:rPr>
                <w:rFonts w:ascii="Arial" w:eastAsiaTheme="minorHAnsi" w:hAnsi="Arial" w:cs="Arial"/>
                <w:iCs w:val="0"/>
                <w:sz w:val="22"/>
                <w:highlight w:val="yellow"/>
              </w:rPr>
              <w:t xml:space="preserve">and then being </w:t>
            </w:r>
            <w:r w:rsidR="00966C88" w:rsidRPr="0063731C">
              <w:rPr>
                <w:rFonts w:ascii="Arial" w:eastAsiaTheme="minorHAnsi" w:hAnsi="Arial" w:cs="Arial"/>
                <w:iCs w:val="0"/>
                <w:sz w:val="22"/>
                <w:highlight w:val="yellow"/>
              </w:rPr>
              <w:t>uploaded to Rational</w:t>
            </w:r>
          </w:p>
        </w:tc>
        <w:tc>
          <w:tcPr>
            <w:tcW w:w="1170" w:type="dxa"/>
          </w:tcPr>
          <w:p w:rsidR="002D26A5" w:rsidRPr="00D25313" w:rsidRDefault="002D26A5" w:rsidP="00A300C9">
            <w:pPr>
              <w:pStyle w:val="BodyText"/>
              <w:rPr>
                <w:rFonts w:ascii="Arial" w:eastAsiaTheme="minorHAnsi" w:hAnsi="Arial" w:cs="Arial"/>
                <w:b/>
                <w:iCs w:val="0"/>
                <w:sz w:val="22"/>
                <w:highlight w:val="yellow"/>
              </w:rPr>
            </w:pPr>
          </w:p>
        </w:tc>
      </w:tr>
      <w:tr w:rsidR="00DE66AE" w:rsidTr="00E900AD">
        <w:tc>
          <w:tcPr>
            <w:tcW w:w="2538" w:type="dxa"/>
          </w:tcPr>
          <w:p w:rsidR="00DE66AE" w:rsidRPr="00C56D11" w:rsidRDefault="00E900AD" w:rsidP="00A300C9">
            <w:pPr>
              <w:pStyle w:val="BodyText"/>
              <w:rPr>
                <w:rFonts w:ascii="Arial" w:eastAsiaTheme="minorHAnsi" w:hAnsi="Arial" w:cs="Arial"/>
                <w:iCs w:val="0"/>
                <w:sz w:val="22"/>
              </w:rPr>
            </w:pPr>
            <w:r w:rsidRPr="005F6226">
              <w:rPr>
                <w:rFonts w:ascii="Arial" w:eastAsiaTheme="minorHAnsi" w:hAnsi="Arial" w:cs="Arial"/>
                <w:iCs w:val="0"/>
                <w:sz w:val="22"/>
              </w:rPr>
              <w:t>Test Management</w:t>
            </w:r>
          </w:p>
        </w:tc>
        <w:tc>
          <w:tcPr>
            <w:tcW w:w="2880" w:type="dxa"/>
          </w:tcPr>
          <w:p w:rsidR="00782B8D" w:rsidRPr="000E4956" w:rsidRDefault="00782B8D" w:rsidP="00782B8D">
            <w:pPr>
              <w:pStyle w:val="BodyText"/>
              <w:spacing w:before="0" w:after="0"/>
              <w:rPr>
                <w:rFonts w:ascii="Arial" w:eastAsiaTheme="minorHAnsi" w:hAnsi="Arial" w:cs="Arial"/>
                <w:iCs w:val="0"/>
                <w:sz w:val="22"/>
              </w:rPr>
            </w:pPr>
            <w:r w:rsidRPr="000E4956">
              <w:rPr>
                <w:rFonts w:ascii="Arial" w:eastAsiaTheme="minorHAnsi" w:hAnsi="Arial" w:cs="Arial"/>
                <w:iCs w:val="0"/>
                <w:sz w:val="22"/>
              </w:rPr>
              <w:t>Jazz Project(s):</w:t>
            </w:r>
          </w:p>
          <w:p w:rsidR="00782B8D" w:rsidRDefault="00782B8D" w:rsidP="00782B8D">
            <w:pPr>
              <w:pStyle w:val="BodyText"/>
              <w:spacing w:before="0" w:after="0"/>
              <w:rPr>
                <w:rFonts w:ascii="Arial" w:eastAsiaTheme="minorHAnsi" w:hAnsi="Arial" w:cs="Arial"/>
                <w:iCs w:val="0"/>
                <w:sz w:val="22"/>
              </w:rPr>
            </w:pPr>
            <w:r>
              <w:rPr>
                <w:rFonts w:ascii="Arial" w:eastAsiaTheme="minorHAnsi" w:hAnsi="Arial" w:cs="Arial"/>
                <w:iCs w:val="0"/>
                <w:sz w:val="22"/>
              </w:rPr>
              <w:t>MHLTH (</w:t>
            </w:r>
            <w:r w:rsidR="00700ADF">
              <w:rPr>
                <w:rFonts w:ascii="Arial" w:eastAsiaTheme="minorHAnsi" w:hAnsi="Arial" w:cs="Arial"/>
                <w:iCs w:val="0"/>
                <w:sz w:val="22"/>
              </w:rPr>
              <w:t>Q</w:t>
            </w:r>
            <w:r>
              <w:rPr>
                <w:rFonts w:ascii="Arial" w:eastAsiaTheme="minorHAnsi" w:hAnsi="Arial" w:cs="Arial"/>
                <w:iCs w:val="0"/>
                <w:sz w:val="22"/>
              </w:rPr>
              <w:t>M)</w:t>
            </w:r>
          </w:p>
          <w:p w:rsidR="00782B8D" w:rsidRPr="000E4956" w:rsidRDefault="00782B8D" w:rsidP="00782B8D">
            <w:pPr>
              <w:pStyle w:val="BodyText"/>
              <w:spacing w:before="0" w:after="0"/>
              <w:rPr>
                <w:rFonts w:ascii="Arial" w:eastAsiaTheme="minorHAnsi" w:hAnsi="Arial" w:cs="Arial"/>
                <w:iCs w:val="0"/>
                <w:sz w:val="22"/>
              </w:rPr>
            </w:pPr>
            <w:r w:rsidRPr="000E4956">
              <w:rPr>
                <w:rFonts w:ascii="Arial" w:eastAsiaTheme="minorHAnsi" w:hAnsi="Arial" w:cs="Arial"/>
                <w:iCs w:val="0"/>
                <w:sz w:val="22"/>
              </w:rPr>
              <w:t>Team Area(s):</w:t>
            </w:r>
          </w:p>
          <w:p w:rsidR="00782B8D" w:rsidRDefault="00782B8D" w:rsidP="00782B8D">
            <w:pPr>
              <w:pStyle w:val="BodyText"/>
              <w:spacing w:before="0" w:after="0"/>
              <w:rPr>
                <w:rFonts w:ascii="Arial" w:eastAsiaTheme="minorHAnsi" w:hAnsi="Arial" w:cs="Arial"/>
                <w:iCs w:val="0"/>
                <w:sz w:val="22"/>
              </w:rPr>
            </w:pPr>
            <w:r>
              <w:rPr>
                <w:rFonts w:ascii="Arial" w:eastAsiaTheme="minorHAnsi" w:hAnsi="Arial" w:cs="Arial"/>
                <w:iCs w:val="0"/>
                <w:sz w:val="22"/>
              </w:rPr>
              <w:t>Clozapine</w:t>
            </w:r>
          </w:p>
          <w:p w:rsidR="00DE66AE" w:rsidRPr="000E4956" w:rsidRDefault="00782B8D" w:rsidP="00782B8D">
            <w:pPr>
              <w:pStyle w:val="BodyText"/>
              <w:numPr>
                <w:ilvl w:val="0"/>
                <w:numId w:val="42"/>
              </w:numPr>
              <w:spacing w:before="0" w:after="0"/>
              <w:rPr>
                <w:rFonts w:ascii="Arial" w:eastAsiaTheme="minorHAnsi" w:hAnsi="Arial" w:cs="Arial"/>
                <w:iCs w:val="0"/>
                <w:sz w:val="22"/>
              </w:rPr>
            </w:pPr>
            <w:r>
              <w:rPr>
                <w:rFonts w:ascii="Arial" w:eastAsiaTheme="minorHAnsi" w:hAnsi="Arial" w:cs="Arial"/>
                <w:iCs w:val="0"/>
                <w:sz w:val="22"/>
              </w:rPr>
              <w:t>RUCL</w:t>
            </w:r>
          </w:p>
        </w:tc>
        <w:tc>
          <w:tcPr>
            <w:tcW w:w="2970" w:type="dxa"/>
          </w:tcPr>
          <w:p w:rsidR="00DE66AE" w:rsidRPr="00296CDC" w:rsidRDefault="00DE66AE" w:rsidP="00D732B4">
            <w:pPr>
              <w:pStyle w:val="BodyText"/>
              <w:rPr>
                <w:rFonts w:ascii="Arial" w:eastAsiaTheme="minorHAnsi" w:hAnsi="Arial" w:cs="Arial"/>
                <w:iCs w:val="0"/>
                <w:sz w:val="22"/>
              </w:rPr>
            </w:pPr>
          </w:p>
        </w:tc>
        <w:tc>
          <w:tcPr>
            <w:tcW w:w="1170" w:type="dxa"/>
          </w:tcPr>
          <w:p w:rsidR="00DE66AE" w:rsidRPr="00296CDC" w:rsidRDefault="00DE66AE" w:rsidP="00A300C9">
            <w:pPr>
              <w:pStyle w:val="BodyText"/>
              <w:rPr>
                <w:rFonts w:ascii="Arial" w:eastAsiaTheme="minorHAnsi" w:hAnsi="Arial" w:cs="Arial"/>
                <w:iCs w:val="0"/>
                <w:sz w:val="22"/>
              </w:rPr>
            </w:pPr>
          </w:p>
        </w:tc>
      </w:tr>
      <w:tr w:rsidR="00441B56" w:rsidTr="00E900AD">
        <w:tc>
          <w:tcPr>
            <w:tcW w:w="2538" w:type="dxa"/>
          </w:tcPr>
          <w:p w:rsidR="00441B56" w:rsidRPr="00C56D11" w:rsidRDefault="00E900AD" w:rsidP="00A300C9">
            <w:pPr>
              <w:pStyle w:val="BodyText"/>
              <w:rPr>
                <w:rFonts w:ascii="Arial" w:eastAsiaTheme="minorHAnsi" w:hAnsi="Arial" w:cs="Arial"/>
                <w:iCs w:val="0"/>
                <w:sz w:val="22"/>
                <w:highlight w:val="lightGray"/>
              </w:rPr>
            </w:pPr>
            <w:r w:rsidRPr="005F6226">
              <w:rPr>
                <w:rFonts w:ascii="Arial" w:eastAsiaTheme="minorHAnsi" w:hAnsi="Arial" w:cs="Arial"/>
                <w:iCs w:val="0"/>
                <w:sz w:val="22"/>
              </w:rPr>
              <w:t>Requirements Management</w:t>
            </w:r>
          </w:p>
        </w:tc>
        <w:tc>
          <w:tcPr>
            <w:tcW w:w="2880" w:type="dxa"/>
          </w:tcPr>
          <w:p w:rsidR="00782B8D" w:rsidRPr="000E4956" w:rsidRDefault="00782B8D" w:rsidP="00782B8D">
            <w:pPr>
              <w:pStyle w:val="BodyText"/>
              <w:spacing w:before="0" w:after="0"/>
              <w:rPr>
                <w:rFonts w:ascii="Arial" w:eastAsiaTheme="minorHAnsi" w:hAnsi="Arial" w:cs="Arial"/>
                <w:iCs w:val="0"/>
                <w:sz w:val="22"/>
              </w:rPr>
            </w:pPr>
            <w:r w:rsidRPr="000E4956">
              <w:rPr>
                <w:rFonts w:ascii="Arial" w:eastAsiaTheme="minorHAnsi" w:hAnsi="Arial" w:cs="Arial"/>
                <w:iCs w:val="0"/>
                <w:sz w:val="22"/>
              </w:rPr>
              <w:t>Jazz Project(s):</w:t>
            </w:r>
          </w:p>
          <w:p w:rsidR="00782B8D" w:rsidRDefault="00782B8D" w:rsidP="00782B8D">
            <w:pPr>
              <w:pStyle w:val="BodyText"/>
              <w:spacing w:before="0" w:after="0"/>
              <w:rPr>
                <w:rFonts w:ascii="Arial" w:eastAsiaTheme="minorHAnsi" w:hAnsi="Arial" w:cs="Arial"/>
                <w:iCs w:val="0"/>
                <w:sz w:val="22"/>
              </w:rPr>
            </w:pPr>
            <w:r>
              <w:rPr>
                <w:rFonts w:ascii="Arial" w:eastAsiaTheme="minorHAnsi" w:hAnsi="Arial" w:cs="Arial"/>
                <w:iCs w:val="0"/>
                <w:sz w:val="22"/>
              </w:rPr>
              <w:t>MHLT</w:t>
            </w:r>
            <w:r w:rsidR="00700ADF">
              <w:rPr>
                <w:rFonts w:ascii="Arial" w:eastAsiaTheme="minorHAnsi" w:hAnsi="Arial" w:cs="Arial"/>
                <w:iCs w:val="0"/>
                <w:sz w:val="22"/>
              </w:rPr>
              <w:t>H (R</w:t>
            </w:r>
            <w:r>
              <w:rPr>
                <w:rFonts w:ascii="Arial" w:eastAsiaTheme="minorHAnsi" w:hAnsi="Arial" w:cs="Arial"/>
                <w:iCs w:val="0"/>
                <w:sz w:val="22"/>
              </w:rPr>
              <w:t>M)</w:t>
            </w:r>
          </w:p>
          <w:p w:rsidR="00782B8D" w:rsidRPr="000E4956" w:rsidRDefault="00782B8D" w:rsidP="00782B8D">
            <w:pPr>
              <w:pStyle w:val="BodyText"/>
              <w:spacing w:before="0" w:after="0"/>
              <w:rPr>
                <w:rFonts w:ascii="Arial" w:eastAsiaTheme="minorHAnsi" w:hAnsi="Arial" w:cs="Arial"/>
                <w:iCs w:val="0"/>
                <w:sz w:val="22"/>
              </w:rPr>
            </w:pPr>
            <w:r w:rsidRPr="000E4956">
              <w:rPr>
                <w:rFonts w:ascii="Arial" w:eastAsiaTheme="minorHAnsi" w:hAnsi="Arial" w:cs="Arial"/>
                <w:iCs w:val="0"/>
                <w:sz w:val="22"/>
              </w:rPr>
              <w:t>Team Area(s):</w:t>
            </w:r>
          </w:p>
          <w:p w:rsidR="00782B8D" w:rsidRDefault="00782B8D" w:rsidP="00782B8D">
            <w:pPr>
              <w:pStyle w:val="BodyText"/>
              <w:spacing w:before="0" w:after="0"/>
              <w:rPr>
                <w:rFonts w:ascii="Arial" w:eastAsiaTheme="minorHAnsi" w:hAnsi="Arial" w:cs="Arial"/>
                <w:iCs w:val="0"/>
                <w:sz w:val="22"/>
              </w:rPr>
            </w:pPr>
            <w:r>
              <w:rPr>
                <w:rFonts w:ascii="Arial" w:eastAsiaTheme="minorHAnsi" w:hAnsi="Arial" w:cs="Arial"/>
                <w:iCs w:val="0"/>
                <w:sz w:val="22"/>
              </w:rPr>
              <w:t>Clozapine</w:t>
            </w:r>
          </w:p>
          <w:p w:rsidR="00441B56" w:rsidRPr="000E4956" w:rsidRDefault="00782B8D" w:rsidP="00782B8D">
            <w:pPr>
              <w:pStyle w:val="BodyText"/>
              <w:numPr>
                <w:ilvl w:val="0"/>
                <w:numId w:val="42"/>
              </w:numPr>
              <w:spacing w:before="0" w:after="0"/>
              <w:rPr>
                <w:rFonts w:ascii="Arial" w:eastAsiaTheme="minorHAnsi" w:hAnsi="Arial" w:cs="Arial"/>
                <w:iCs w:val="0"/>
                <w:sz w:val="22"/>
              </w:rPr>
            </w:pPr>
            <w:r>
              <w:rPr>
                <w:rFonts w:ascii="Arial" w:eastAsiaTheme="minorHAnsi" w:hAnsi="Arial" w:cs="Arial"/>
                <w:iCs w:val="0"/>
                <w:sz w:val="22"/>
              </w:rPr>
              <w:t>RUCL</w:t>
            </w:r>
          </w:p>
        </w:tc>
        <w:tc>
          <w:tcPr>
            <w:tcW w:w="2970" w:type="dxa"/>
          </w:tcPr>
          <w:p w:rsidR="00441B56" w:rsidRPr="005F6226" w:rsidRDefault="00441B56" w:rsidP="00D732B4">
            <w:pPr>
              <w:pStyle w:val="BodyText"/>
              <w:rPr>
                <w:rFonts w:ascii="Arial" w:eastAsiaTheme="minorHAnsi" w:hAnsi="Arial" w:cs="Arial"/>
                <w:iCs w:val="0"/>
                <w:sz w:val="22"/>
                <w:highlight w:val="lightGray"/>
              </w:rPr>
            </w:pPr>
          </w:p>
        </w:tc>
        <w:tc>
          <w:tcPr>
            <w:tcW w:w="1170" w:type="dxa"/>
          </w:tcPr>
          <w:p w:rsidR="00441B56" w:rsidRPr="00296CDC" w:rsidRDefault="00441B56" w:rsidP="00A300C9">
            <w:pPr>
              <w:pStyle w:val="BodyText"/>
              <w:rPr>
                <w:rFonts w:ascii="Arial" w:eastAsiaTheme="minorHAnsi" w:hAnsi="Arial" w:cs="Arial"/>
                <w:iCs w:val="0"/>
                <w:sz w:val="22"/>
              </w:rPr>
            </w:pPr>
          </w:p>
        </w:tc>
      </w:tr>
    </w:tbl>
    <w:p w:rsidR="00A300C9" w:rsidRPr="00A300C9" w:rsidRDefault="00A300C9" w:rsidP="00A300C9">
      <w:pPr>
        <w:pStyle w:val="BodyText"/>
      </w:pPr>
    </w:p>
    <w:p w:rsidR="005E2E3A" w:rsidRPr="00A300C9" w:rsidRDefault="00A94B2A" w:rsidP="00A94B2A">
      <w:pPr>
        <w:pStyle w:val="Heading2"/>
        <w:rPr>
          <w:b w:val="0"/>
        </w:rPr>
      </w:pPr>
      <w:bookmarkStart w:id="24" w:name="_Toc519259611"/>
      <w:r w:rsidRPr="00A300C9">
        <w:rPr>
          <w:rStyle w:val="Strong"/>
          <w:b/>
        </w:rPr>
        <w:t>Interface</w:t>
      </w:r>
      <w:r w:rsidR="004847F3" w:rsidRPr="00A300C9">
        <w:rPr>
          <w:rStyle w:val="Strong"/>
          <w:b/>
        </w:rPr>
        <w:t>/Dependency</w:t>
      </w:r>
      <w:r w:rsidRPr="00A300C9">
        <w:rPr>
          <w:rStyle w:val="Strong"/>
          <w:b/>
        </w:rPr>
        <w:t xml:space="preserve"> Management</w:t>
      </w:r>
      <w:bookmarkEnd w:id="24"/>
    </w:p>
    <w:p w:rsidR="005E2E3A" w:rsidRDefault="00087725" w:rsidP="00300AF3">
      <w:pPr>
        <w:pStyle w:val="BodyText"/>
      </w:pPr>
      <w:r>
        <w:t xml:space="preserve">Projects must be aware of how </w:t>
      </w:r>
      <w:r w:rsidR="000B5242">
        <w:t>changes affect</w:t>
      </w:r>
      <w:r>
        <w:t xml:space="preserve"> other products.   </w:t>
      </w:r>
      <w:r w:rsidR="000B5242">
        <w:t xml:space="preserve">This interactive nature may occur as an interface or a dependency.  An interface is a shared boundary through which information is exchanged; whereas a dependency occurs when one product relies on information from another product.   </w:t>
      </w:r>
      <w:r w:rsidR="004847F3">
        <w:t>This project interfaces</w:t>
      </w:r>
      <w:r w:rsidR="000B5242">
        <w:t xml:space="preserve"> with</w:t>
      </w:r>
      <w:r w:rsidR="004847F3">
        <w:t xml:space="preserve"> or is dependent upon products </w:t>
      </w:r>
      <w:r w:rsidR="006051B5">
        <w:t>listed in the table below</w:t>
      </w:r>
      <w:r w:rsidR="00EB2DBF">
        <w:t xml:space="preserve"> and will require</w:t>
      </w:r>
      <w:r w:rsidR="006051B5">
        <w:t xml:space="preserve"> c</w:t>
      </w:r>
      <w:r w:rsidR="004847F3">
        <w:t>oordination between the teams to exchange information and code changes throughout the development lifecycle</w:t>
      </w:r>
      <w:r w:rsidR="00124139">
        <w:t xml:space="preserve">. This will </w:t>
      </w:r>
      <w:r w:rsidR="004847F3">
        <w:t>facilitate a smooth</w:t>
      </w:r>
      <w:r w:rsidR="00287D93">
        <w:t>er</w:t>
      </w:r>
      <w:r w:rsidR="004847F3">
        <w:t xml:space="preserve"> release </w:t>
      </w:r>
      <w:r w:rsidR="00124139">
        <w:t xml:space="preserve">and minimize risks </w:t>
      </w:r>
      <w:r w:rsidR="004847F3">
        <w:t xml:space="preserve">for </w:t>
      </w:r>
      <w:r w:rsidR="00124139">
        <w:t>each of the</w:t>
      </w:r>
      <w:r w:rsidR="004847F3">
        <w:t xml:space="preserve"> projects.  The configuration managers from the teams will facilitate all exchanges to track and manage artifacts entering or leaving this project.  The table below identifies all interfaces</w:t>
      </w:r>
      <w:r w:rsidR="00124139">
        <w:t>,</w:t>
      </w:r>
      <w:r w:rsidR="004847F3">
        <w:t xml:space="preserve"> dependencies</w:t>
      </w:r>
      <w:r w:rsidR="00124139">
        <w:t xml:space="preserve"> and associated information:</w:t>
      </w:r>
    </w:p>
    <w:tbl>
      <w:tblPr>
        <w:tblStyle w:val="TableGrid"/>
        <w:tblW w:w="0" w:type="auto"/>
        <w:tblLook w:val="04A0" w:firstRow="1" w:lastRow="0" w:firstColumn="1" w:lastColumn="0" w:noHBand="0" w:noVBand="1"/>
      </w:tblPr>
      <w:tblGrid>
        <w:gridCol w:w="2796"/>
        <w:gridCol w:w="1842"/>
        <w:gridCol w:w="2262"/>
        <w:gridCol w:w="2450"/>
      </w:tblGrid>
      <w:tr w:rsidR="00D6433F" w:rsidTr="00287D93">
        <w:tc>
          <w:tcPr>
            <w:tcW w:w="2538" w:type="dxa"/>
          </w:tcPr>
          <w:p w:rsidR="00287D93" w:rsidRPr="00296CDC" w:rsidRDefault="00287D93" w:rsidP="00287D93">
            <w:pPr>
              <w:pStyle w:val="BodyText"/>
              <w:jc w:val="center"/>
              <w:rPr>
                <w:rFonts w:ascii="Arial" w:hAnsi="Arial" w:cs="Arial"/>
                <w:b/>
              </w:rPr>
            </w:pPr>
            <w:r w:rsidRPr="00296CDC">
              <w:rPr>
                <w:rFonts w:ascii="Arial" w:hAnsi="Arial" w:cs="Arial"/>
                <w:b/>
              </w:rPr>
              <w:t>Product Name / Version #</w:t>
            </w:r>
          </w:p>
        </w:tc>
        <w:tc>
          <w:tcPr>
            <w:tcW w:w="1890" w:type="dxa"/>
          </w:tcPr>
          <w:p w:rsidR="00287D93" w:rsidRPr="00296CDC" w:rsidRDefault="00287D93" w:rsidP="00287D93">
            <w:pPr>
              <w:pStyle w:val="BodyText"/>
              <w:jc w:val="center"/>
              <w:rPr>
                <w:rFonts w:ascii="Arial" w:hAnsi="Arial" w:cs="Arial"/>
                <w:b/>
              </w:rPr>
            </w:pPr>
            <w:r w:rsidRPr="00296CDC">
              <w:rPr>
                <w:rFonts w:ascii="Arial" w:hAnsi="Arial" w:cs="Arial"/>
                <w:b/>
              </w:rPr>
              <w:t>Interface (I) or</w:t>
            </w:r>
          </w:p>
          <w:p w:rsidR="00287D93" w:rsidRPr="00296CDC" w:rsidRDefault="00287D93" w:rsidP="00287D93">
            <w:pPr>
              <w:pStyle w:val="BodyText"/>
              <w:jc w:val="center"/>
              <w:rPr>
                <w:rFonts w:ascii="Arial" w:hAnsi="Arial" w:cs="Arial"/>
                <w:b/>
              </w:rPr>
            </w:pPr>
            <w:r w:rsidRPr="00296CDC">
              <w:rPr>
                <w:rFonts w:ascii="Arial" w:hAnsi="Arial" w:cs="Arial"/>
                <w:b/>
              </w:rPr>
              <w:t>Dependency (D)</w:t>
            </w:r>
          </w:p>
        </w:tc>
        <w:tc>
          <w:tcPr>
            <w:tcW w:w="2520" w:type="dxa"/>
          </w:tcPr>
          <w:p w:rsidR="00287D93" w:rsidRPr="00296CDC" w:rsidRDefault="00287D93" w:rsidP="00287D93">
            <w:pPr>
              <w:pStyle w:val="BodyText"/>
              <w:jc w:val="center"/>
              <w:rPr>
                <w:rFonts w:ascii="Arial" w:hAnsi="Arial" w:cs="Arial"/>
                <w:b/>
              </w:rPr>
            </w:pPr>
            <w:r w:rsidRPr="00296CDC">
              <w:rPr>
                <w:rFonts w:ascii="Arial" w:hAnsi="Arial" w:cs="Arial"/>
                <w:b/>
              </w:rPr>
              <w:t xml:space="preserve">Project </w:t>
            </w:r>
          </w:p>
          <w:p w:rsidR="00287D93" w:rsidRPr="00296CDC" w:rsidRDefault="00287D93" w:rsidP="00287D93">
            <w:pPr>
              <w:pStyle w:val="BodyText"/>
              <w:jc w:val="center"/>
              <w:rPr>
                <w:rFonts w:ascii="Arial" w:hAnsi="Arial" w:cs="Arial"/>
                <w:b/>
              </w:rPr>
            </w:pPr>
            <w:r w:rsidRPr="00296CDC">
              <w:rPr>
                <w:rFonts w:ascii="Arial" w:hAnsi="Arial" w:cs="Arial"/>
                <w:b/>
              </w:rPr>
              <w:t>Manager</w:t>
            </w:r>
          </w:p>
        </w:tc>
        <w:tc>
          <w:tcPr>
            <w:tcW w:w="2610" w:type="dxa"/>
          </w:tcPr>
          <w:p w:rsidR="00287D93" w:rsidRPr="00296CDC" w:rsidRDefault="00287D93" w:rsidP="00287D93">
            <w:pPr>
              <w:pStyle w:val="BodyText"/>
              <w:jc w:val="center"/>
              <w:rPr>
                <w:rFonts w:ascii="Arial" w:hAnsi="Arial" w:cs="Arial"/>
                <w:b/>
              </w:rPr>
            </w:pPr>
            <w:r w:rsidRPr="00296CDC">
              <w:rPr>
                <w:rFonts w:ascii="Arial" w:hAnsi="Arial" w:cs="Arial"/>
                <w:b/>
              </w:rPr>
              <w:t xml:space="preserve">Configuration </w:t>
            </w:r>
          </w:p>
          <w:p w:rsidR="00287D93" w:rsidRPr="00296CDC" w:rsidRDefault="00287D93" w:rsidP="00287D93">
            <w:pPr>
              <w:pStyle w:val="BodyText"/>
              <w:jc w:val="center"/>
              <w:rPr>
                <w:rFonts w:ascii="Arial" w:hAnsi="Arial" w:cs="Arial"/>
                <w:b/>
              </w:rPr>
            </w:pPr>
            <w:r w:rsidRPr="00296CDC">
              <w:rPr>
                <w:rFonts w:ascii="Arial" w:hAnsi="Arial" w:cs="Arial"/>
                <w:b/>
              </w:rPr>
              <w:t>Manager</w:t>
            </w:r>
          </w:p>
        </w:tc>
      </w:tr>
      <w:tr w:rsidR="00D6433F" w:rsidTr="00287D93">
        <w:tc>
          <w:tcPr>
            <w:tcW w:w="2538" w:type="dxa"/>
          </w:tcPr>
          <w:p w:rsidR="00D6433F" w:rsidRDefault="00D6433F" w:rsidP="00300AF3">
            <w:pPr>
              <w:pStyle w:val="BodyText"/>
              <w:rPr>
                <w:b/>
              </w:rPr>
            </w:pPr>
            <w:r w:rsidRPr="00D6433F">
              <w:rPr>
                <w:b/>
                <w:highlight w:val="yellow"/>
              </w:rPr>
              <w:t>ADD CURRENT VERSION of the Registry here for each monthly report</w:t>
            </w:r>
          </w:p>
          <w:p w:rsidR="00287D93" w:rsidRPr="00E22FAC" w:rsidRDefault="00E22FAC" w:rsidP="00300AF3">
            <w:pPr>
              <w:pStyle w:val="BodyText"/>
              <w:rPr>
                <w:rFonts w:ascii="Arial" w:hAnsi="Arial" w:cs="Arial"/>
                <w:b/>
                <w:sz w:val="22"/>
                <w:highlight w:val="yellow"/>
              </w:rPr>
            </w:pPr>
            <w:r w:rsidRPr="00E22FAC">
              <w:rPr>
                <w:rFonts w:ascii="Arial" w:hAnsi="Arial" w:cs="Arial"/>
                <w:color w:val="000000"/>
                <w:sz w:val="22"/>
              </w:rPr>
              <w:t>CLOZ_MOD_REG_0.</w:t>
            </w:r>
            <w:r w:rsidR="00D6433F">
              <w:rPr>
                <w:rFonts w:ascii="Arial" w:hAnsi="Arial" w:cs="Arial"/>
                <w:color w:val="000000"/>
                <w:sz w:val="22"/>
              </w:rPr>
              <w:t>x.x.x</w:t>
            </w:r>
          </w:p>
        </w:tc>
        <w:tc>
          <w:tcPr>
            <w:tcW w:w="1890" w:type="dxa"/>
          </w:tcPr>
          <w:p w:rsidR="00287D93" w:rsidRDefault="00E900AD" w:rsidP="00300AF3">
            <w:pPr>
              <w:pStyle w:val="BodyText"/>
            </w:pPr>
            <w:r>
              <w:t>I</w:t>
            </w:r>
          </w:p>
        </w:tc>
        <w:tc>
          <w:tcPr>
            <w:tcW w:w="2520" w:type="dxa"/>
          </w:tcPr>
          <w:p w:rsidR="00287D93" w:rsidRPr="00E22FAC" w:rsidRDefault="00D25313" w:rsidP="00300AF3">
            <w:pPr>
              <w:pStyle w:val="BodyText"/>
              <w:rPr>
                <w:rFonts w:ascii="Arial" w:hAnsi="Arial" w:cs="Arial"/>
                <w:sz w:val="22"/>
              </w:rPr>
            </w:pPr>
            <w:r w:rsidRPr="00E22FAC">
              <w:rPr>
                <w:rFonts w:ascii="Arial" w:hAnsi="Arial" w:cs="Arial"/>
                <w:sz w:val="22"/>
              </w:rPr>
              <w:t>Kristen Templet</w:t>
            </w:r>
          </w:p>
        </w:tc>
        <w:tc>
          <w:tcPr>
            <w:tcW w:w="2610" w:type="dxa"/>
          </w:tcPr>
          <w:p w:rsidR="00287D93" w:rsidRPr="00E22FAC" w:rsidRDefault="00D25313" w:rsidP="00300AF3">
            <w:pPr>
              <w:pStyle w:val="BodyText"/>
              <w:rPr>
                <w:rFonts w:ascii="Arial" w:hAnsi="Arial" w:cs="Arial"/>
                <w:sz w:val="22"/>
              </w:rPr>
            </w:pPr>
            <w:r w:rsidRPr="00E22FAC">
              <w:rPr>
                <w:rFonts w:ascii="Arial" w:hAnsi="Arial" w:cs="Arial"/>
                <w:sz w:val="22"/>
              </w:rPr>
              <w:t>Ursula Wilson</w:t>
            </w:r>
            <w:r w:rsidR="00382522">
              <w:rPr>
                <w:rFonts w:ascii="Arial" w:hAnsi="Arial" w:cs="Arial"/>
                <w:sz w:val="22"/>
              </w:rPr>
              <w:t xml:space="preserve"> </w:t>
            </w:r>
            <w:r w:rsidR="00E22FAC" w:rsidRPr="00E22FAC">
              <w:rPr>
                <w:rFonts w:ascii="Arial" w:hAnsi="Arial" w:cs="Arial"/>
                <w:sz w:val="22"/>
              </w:rPr>
              <w:t xml:space="preserve">/ </w:t>
            </w:r>
            <w:r w:rsidR="00382522" w:rsidRPr="00382522">
              <w:rPr>
                <w:rFonts w:ascii="Arial" w:hAnsi="Arial" w:cs="Arial"/>
                <w:sz w:val="22"/>
                <w:highlight w:val="yellow"/>
              </w:rPr>
              <w:t>Terrance Hardison</w:t>
            </w:r>
          </w:p>
        </w:tc>
      </w:tr>
    </w:tbl>
    <w:p w:rsidR="0037272C" w:rsidRPr="003E37AD" w:rsidRDefault="0037272C" w:rsidP="00300AF3">
      <w:pPr>
        <w:pStyle w:val="BodyText"/>
      </w:pPr>
    </w:p>
    <w:p w:rsidR="00F30BE5" w:rsidRDefault="00287D93" w:rsidP="00287D93">
      <w:pPr>
        <w:pStyle w:val="Heading2"/>
      </w:pPr>
      <w:bookmarkStart w:id="25" w:name="_Toc519259612"/>
      <w:bookmarkStart w:id="26" w:name="_Ref92585335"/>
      <w:bookmarkStart w:id="27" w:name="_Ref92585368"/>
      <w:bookmarkStart w:id="28" w:name="_Ref92590988"/>
      <w:bookmarkStart w:id="29" w:name="_Ref92595529"/>
      <w:bookmarkStart w:id="30" w:name="_Toc456598589"/>
      <w:bookmarkStart w:id="31" w:name="_Toc456600920"/>
      <w:bookmarkStart w:id="32" w:name="_Toc46648172"/>
      <w:r>
        <w:t>C</w:t>
      </w:r>
      <w:r w:rsidR="003F370D">
        <w:t>C</w:t>
      </w:r>
      <w:r>
        <w:t>M Implementation</w:t>
      </w:r>
      <w:bookmarkEnd w:id="25"/>
    </w:p>
    <w:p w:rsidR="009152F6" w:rsidRDefault="009152F6" w:rsidP="00287D93">
      <w:pPr>
        <w:pStyle w:val="BodyText"/>
      </w:pPr>
      <w:r>
        <w:t>The Configuration Manager will be engaged with the project from the planning stage through to project closeout to provide complete lifecycle support.</w:t>
      </w:r>
    </w:p>
    <w:p w:rsidR="009152F6" w:rsidRDefault="009152F6" w:rsidP="009152F6">
      <w:pPr>
        <w:pStyle w:val="Heading3"/>
      </w:pPr>
      <w:bookmarkStart w:id="33" w:name="_Toc519259613"/>
      <w:r>
        <w:t>C</w:t>
      </w:r>
      <w:r w:rsidR="003F370D">
        <w:t>C</w:t>
      </w:r>
      <w:r>
        <w:t>M Environment Planning and Setup</w:t>
      </w:r>
      <w:bookmarkEnd w:id="33"/>
    </w:p>
    <w:p w:rsidR="002F102C" w:rsidRDefault="009152F6" w:rsidP="009152F6">
      <w:pPr>
        <w:pStyle w:val="BodyText"/>
        <w:ind w:left="720"/>
      </w:pPr>
      <w:r>
        <w:t>Configuration Manager</w:t>
      </w:r>
      <w:r w:rsidR="002F102C">
        <w:t>s</w:t>
      </w:r>
      <w:r>
        <w:t xml:space="preserve"> collaborate with Project Manager</w:t>
      </w:r>
      <w:r w:rsidR="002F102C">
        <w:t>s</w:t>
      </w:r>
      <w:r>
        <w:t xml:space="preserve"> to identify the products </w:t>
      </w:r>
      <w:r w:rsidR="002F102C">
        <w:t xml:space="preserve">to be </w:t>
      </w:r>
      <w:r>
        <w:t>modified during the development cycle</w:t>
      </w:r>
      <w:r w:rsidR="002F102C">
        <w:t xml:space="preserve"> and document the configuration items</w:t>
      </w:r>
      <w:r>
        <w:t xml:space="preserve">.  </w:t>
      </w:r>
      <w:r w:rsidR="004222D3">
        <w:t xml:space="preserve">The Configuration Manager </w:t>
      </w:r>
      <w:r w:rsidR="008E51C7">
        <w:t xml:space="preserve">uses this information and </w:t>
      </w:r>
      <w:r w:rsidR="002F102C">
        <w:t xml:space="preserve">prepares the </w:t>
      </w:r>
      <w:r w:rsidR="008E51C7">
        <w:t>C</w:t>
      </w:r>
      <w:r w:rsidR="003F370D">
        <w:t>C</w:t>
      </w:r>
      <w:r w:rsidR="008E51C7">
        <w:t xml:space="preserve">M </w:t>
      </w:r>
      <w:r w:rsidR="002F102C">
        <w:t>environment by:</w:t>
      </w:r>
    </w:p>
    <w:p w:rsidR="004222D3" w:rsidRDefault="002F102C" w:rsidP="002F102C">
      <w:pPr>
        <w:pStyle w:val="BodyText"/>
        <w:numPr>
          <w:ilvl w:val="1"/>
          <w:numId w:val="35"/>
        </w:numPr>
      </w:pPr>
      <w:r>
        <w:t xml:space="preserve">Identifying </w:t>
      </w:r>
      <w:r w:rsidR="00B02E95">
        <w:t xml:space="preserve">and obtaining access to </w:t>
      </w:r>
      <w:r>
        <w:t xml:space="preserve">the </w:t>
      </w:r>
      <w:r w:rsidR="00B02E95">
        <w:t>appropriate C</w:t>
      </w:r>
      <w:r w:rsidR="003F370D">
        <w:t>C</w:t>
      </w:r>
      <w:r w:rsidR="00B02E95">
        <w:t>M repositories</w:t>
      </w:r>
    </w:p>
    <w:p w:rsidR="002F102C" w:rsidRDefault="00B02E95" w:rsidP="002F102C">
      <w:pPr>
        <w:pStyle w:val="BodyText"/>
        <w:numPr>
          <w:ilvl w:val="1"/>
          <w:numId w:val="35"/>
        </w:numPr>
      </w:pPr>
      <w:r>
        <w:t xml:space="preserve">Requesting </w:t>
      </w:r>
      <w:r w:rsidR="008E51C7">
        <w:t>an isolated area within the C</w:t>
      </w:r>
      <w:r w:rsidR="003F370D">
        <w:t>C</w:t>
      </w:r>
      <w:r w:rsidR="008E51C7">
        <w:t>M repositories for project development</w:t>
      </w:r>
    </w:p>
    <w:p w:rsidR="008E51C7" w:rsidRDefault="008E51C7" w:rsidP="002F102C">
      <w:pPr>
        <w:pStyle w:val="BodyText"/>
        <w:numPr>
          <w:ilvl w:val="1"/>
          <w:numId w:val="35"/>
        </w:numPr>
      </w:pPr>
      <w:r>
        <w:t>Submitting access requests with the appropriate roles for project team members</w:t>
      </w:r>
    </w:p>
    <w:p w:rsidR="008E51C7" w:rsidRDefault="008E51C7" w:rsidP="002F102C">
      <w:pPr>
        <w:pStyle w:val="BodyText"/>
        <w:numPr>
          <w:ilvl w:val="1"/>
          <w:numId w:val="35"/>
        </w:numPr>
      </w:pPr>
      <w:r>
        <w:t>Creating development, integration and baseline streams as appropriate</w:t>
      </w:r>
    </w:p>
    <w:p w:rsidR="008E51C7" w:rsidRDefault="008E51C7" w:rsidP="002F102C">
      <w:pPr>
        <w:pStyle w:val="BodyText"/>
        <w:numPr>
          <w:ilvl w:val="1"/>
          <w:numId w:val="35"/>
        </w:numPr>
      </w:pPr>
      <w:r>
        <w:t>Populating the streams with the appropriate baselines to create the foundation from which development will begin</w:t>
      </w:r>
    </w:p>
    <w:p w:rsidR="008E51C7" w:rsidRDefault="008E51C7" w:rsidP="002F102C">
      <w:pPr>
        <w:pStyle w:val="BodyText"/>
        <w:numPr>
          <w:ilvl w:val="1"/>
          <w:numId w:val="35"/>
        </w:numPr>
      </w:pPr>
      <w:r>
        <w:t>Creating specific identifiers for use in change records to uniquely identify the project and any specific elements within the project</w:t>
      </w:r>
    </w:p>
    <w:p w:rsidR="008E51C7" w:rsidRDefault="008E51C7" w:rsidP="002F102C">
      <w:pPr>
        <w:pStyle w:val="BodyText"/>
        <w:numPr>
          <w:ilvl w:val="1"/>
          <w:numId w:val="35"/>
        </w:numPr>
      </w:pPr>
      <w:r>
        <w:t>Collaborating with the Scrum Master to map change records to specific backlogs or sprint plans</w:t>
      </w:r>
    </w:p>
    <w:p w:rsidR="001D3C3A" w:rsidRDefault="001D3C3A" w:rsidP="001D3C3A">
      <w:pPr>
        <w:pStyle w:val="BodyText"/>
        <w:ind w:left="1440"/>
      </w:pPr>
    </w:p>
    <w:p w:rsidR="00294D4D" w:rsidRDefault="00294D4D" w:rsidP="002F102C">
      <w:pPr>
        <w:pStyle w:val="BodyText"/>
        <w:numPr>
          <w:ilvl w:val="1"/>
          <w:numId w:val="35"/>
        </w:numPr>
      </w:pPr>
      <w:r>
        <w:t>Creating work instructions to identify processes and assist the team in proper use of the C</w:t>
      </w:r>
      <w:r w:rsidR="003F370D">
        <w:t>C</w:t>
      </w:r>
      <w:r>
        <w:t>M tools</w:t>
      </w:r>
    </w:p>
    <w:p w:rsidR="00296CDC" w:rsidRDefault="00296CDC" w:rsidP="002F102C">
      <w:pPr>
        <w:pStyle w:val="BodyText"/>
        <w:numPr>
          <w:ilvl w:val="1"/>
          <w:numId w:val="35"/>
        </w:numPr>
      </w:pPr>
      <w:r>
        <w:t>Creating CM Plan</w:t>
      </w:r>
    </w:p>
    <w:p w:rsidR="008E51C7" w:rsidRDefault="00294D4D" w:rsidP="008E51C7">
      <w:pPr>
        <w:pStyle w:val="Heading3"/>
      </w:pPr>
      <w:bookmarkStart w:id="34" w:name="_Toc519259614"/>
      <w:r>
        <w:t>Development Support</w:t>
      </w:r>
      <w:bookmarkEnd w:id="34"/>
    </w:p>
    <w:p w:rsidR="00294D4D" w:rsidRDefault="00294D4D" w:rsidP="00294D4D">
      <w:pPr>
        <w:pStyle w:val="BodyText"/>
        <w:ind w:left="720"/>
      </w:pPr>
      <w:r>
        <w:t>Configuration Managers work with all members of the</w:t>
      </w:r>
      <w:r w:rsidR="002E3E34">
        <w:t xml:space="preserve"> project team</w:t>
      </w:r>
      <w:r>
        <w:t xml:space="preserve"> during the development</w:t>
      </w:r>
      <w:r w:rsidR="00EF19B0">
        <w:t>/project</w:t>
      </w:r>
      <w:r>
        <w:t xml:space="preserve"> lifecycle. They provide team specific training on C</w:t>
      </w:r>
      <w:r w:rsidR="003F370D">
        <w:t>C</w:t>
      </w:r>
      <w:r>
        <w:t>M processes and use of the C</w:t>
      </w:r>
      <w:r w:rsidR="00D302B4">
        <w:t>C</w:t>
      </w:r>
      <w:r>
        <w:t>M tools.  They provide first line C</w:t>
      </w:r>
      <w:r w:rsidR="003F370D">
        <w:t>C</w:t>
      </w:r>
      <w:r>
        <w:t>M tools support. They stay informed on any C</w:t>
      </w:r>
      <w:r w:rsidR="003F370D">
        <w:t>C</w:t>
      </w:r>
      <w:r>
        <w:t>M tool changes or maintenance and keep the team informed to minimize impacts on deadlines. They also provide support that is specific to certain roles.</w:t>
      </w:r>
    </w:p>
    <w:p w:rsidR="00294D4D" w:rsidRDefault="00294D4D" w:rsidP="00294D4D">
      <w:pPr>
        <w:pStyle w:val="BodyText"/>
        <w:ind w:left="720"/>
      </w:pPr>
      <w:r>
        <w:t>Developers:</w:t>
      </w:r>
    </w:p>
    <w:p w:rsidR="00294D4D" w:rsidRDefault="00C17AEC" w:rsidP="00294D4D">
      <w:pPr>
        <w:pStyle w:val="BodyText"/>
        <w:numPr>
          <w:ilvl w:val="1"/>
          <w:numId w:val="35"/>
        </w:numPr>
      </w:pPr>
      <w:r>
        <w:t>Assist with code merges between streams</w:t>
      </w:r>
    </w:p>
    <w:p w:rsidR="00C17AEC" w:rsidRDefault="00C17AEC" w:rsidP="00294D4D">
      <w:pPr>
        <w:pStyle w:val="BodyText"/>
        <w:numPr>
          <w:ilvl w:val="1"/>
          <w:numId w:val="35"/>
        </w:numPr>
      </w:pPr>
      <w:r>
        <w:t>Coordinate developers and C</w:t>
      </w:r>
      <w:r w:rsidR="003F370D">
        <w:t>C</w:t>
      </w:r>
      <w:r>
        <w:t>M tools support to implement build tools such as BuildForge</w:t>
      </w:r>
    </w:p>
    <w:p w:rsidR="00C17AEC" w:rsidRDefault="00C17AEC" w:rsidP="00294D4D">
      <w:pPr>
        <w:pStyle w:val="BodyText"/>
        <w:numPr>
          <w:ilvl w:val="1"/>
          <w:numId w:val="35"/>
        </w:numPr>
      </w:pPr>
      <w:r>
        <w:t>Apply baselines immediately following build completion</w:t>
      </w:r>
    </w:p>
    <w:p w:rsidR="00322B3D" w:rsidRDefault="00322B3D" w:rsidP="00634708">
      <w:pPr>
        <w:pStyle w:val="BodyText"/>
        <w:numPr>
          <w:ilvl w:val="1"/>
          <w:numId w:val="35"/>
        </w:numPr>
      </w:pPr>
      <w:r>
        <w:t>Validate appropriate change record status through the use of queries and dashboards</w:t>
      </w:r>
    </w:p>
    <w:p w:rsidR="00C17AEC" w:rsidRDefault="00C17AEC" w:rsidP="00C17AEC">
      <w:pPr>
        <w:pStyle w:val="BodyText"/>
        <w:ind w:left="720"/>
      </w:pPr>
      <w:r>
        <w:t>SQA:</w:t>
      </w:r>
    </w:p>
    <w:p w:rsidR="00C17AEC" w:rsidRDefault="00C17AEC" w:rsidP="00C17AEC">
      <w:pPr>
        <w:pStyle w:val="BodyText"/>
        <w:numPr>
          <w:ilvl w:val="1"/>
          <w:numId w:val="35"/>
        </w:numPr>
      </w:pPr>
      <w:r>
        <w:t>Identify changes between builds to assist with testing scope</w:t>
      </w:r>
      <w:r w:rsidR="007603ED">
        <w:t xml:space="preserve"> by following baseline processes</w:t>
      </w:r>
    </w:p>
    <w:p w:rsidR="00C17AEC" w:rsidRDefault="00C17AEC" w:rsidP="00C17AEC">
      <w:pPr>
        <w:pStyle w:val="BodyText"/>
        <w:numPr>
          <w:ilvl w:val="1"/>
          <w:numId w:val="35"/>
        </w:numPr>
      </w:pPr>
      <w:r>
        <w:t>Assist with linking capabilities between change records, test artifacts and requirements</w:t>
      </w:r>
    </w:p>
    <w:p w:rsidR="00322B3D" w:rsidRDefault="00322B3D" w:rsidP="00C17AEC">
      <w:pPr>
        <w:pStyle w:val="BodyText"/>
        <w:numPr>
          <w:ilvl w:val="1"/>
          <w:numId w:val="35"/>
        </w:numPr>
      </w:pPr>
      <w:r>
        <w:t>Incorporate linking validation through use of queries and dashboards</w:t>
      </w:r>
    </w:p>
    <w:p w:rsidR="00C17AEC" w:rsidRDefault="00C17AEC" w:rsidP="00C17AEC">
      <w:pPr>
        <w:pStyle w:val="Heading3"/>
      </w:pPr>
      <w:bookmarkStart w:id="35" w:name="_Toc519259615"/>
      <w:r>
        <w:t>Release Preparation</w:t>
      </w:r>
      <w:bookmarkEnd w:id="35"/>
    </w:p>
    <w:p w:rsidR="007603ED" w:rsidRDefault="00C17AEC" w:rsidP="007603ED">
      <w:pPr>
        <w:pStyle w:val="BodyText"/>
        <w:ind w:left="720"/>
      </w:pPr>
      <w:r>
        <w:t>Configuration Managers are responsible for packaging and documenting releases:</w:t>
      </w:r>
    </w:p>
    <w:p w:rsidR="004A474E" w:rsidRDefault="007603ED" w:rsidP="004A474E">
      <w:pPr>
        <w:pStyle w:val="BodyText"/>
        <w:numPr>
          <w:ilvl w:val="1"/>
          <w:numId w:val="35"/>
        </w:numPr>
      </w:pPr>
      <w:r>
        <w:t>Verify</w:t>
      </w:r>
      <w:r w:rsidR="004A474E">
        <w:t xml:space="preserve"> baselines to identify the artifacts that comprise the release</w:t>
      </w:r>
    </w:p>
    <w:p w:rsidR="00C17AEC" w:rsidRDefault="00FE0BEC" w:rsidP="00C17AEC">
      <w:pPr>
        <w:pStyle w:val="BodyText"/>
        <w:numPr>
          <w:ilvl w:val="1"/>
          <w:numId w:val="35"/>
        </w:numPr>
      </w:pPr>
      <w:r>
        <w:t>Finalize the</w:t>
      </w:r>
      <w:r w:rsidR="00C17AEC">
        <w:t xml:space="preserve"> Version Description Document </w:t>
      </w:r>
      <w:r>
        <w:t xml:space="preserve">that has been continuously updated with each </w:t>
      </w:r>
      <w:r w:rsidRPr="003E37AD">
        <w:t xml:space="preserve">build </w:t>
      </w:r>
      <w:r>
        <w:t>that was</w:t>
      </w:r>
      <w:r w:rsidRPr="003E37AD">
        <w:t xml:space="preserve"> promoted outside of the develop</w:t>
      </w:r>
      <w:r>
        <w:t>ment team</w:t>
      </w:r>
      <w:r w:rsidRPr="003E37AD">
        <w:t>’s integration test environment</w:t>
      </w:r>
      <w:r>
        <w:t xml:space="preserve">. The VDD now contains all changes made since </w:t>
      </w:r>
      <w:r w:rsidR="00C17AEC">
        <w:t>the previous release</w:t>
      </w:r>
      <w:r>
        <w:t>.</w:t>
      </w:r>
    </w:p>
    <w:p w:rsidR="004A474E" w:rsidRPr="00C17AEC" w:rsidRDefault="004A474E" w:rsidP="00C17AEC">
      <w:pPr>
        <w:pStyle w:val="BodyText"/>
        <w:numPr>
          <w:ilvl w:val="1"/>
          <w:numId w:val="35"/>
        </w:numPr>
      </w:pPr>
      <w:r>
        <w:t>Bundle the artifacts and perform the handoff to the appropriate parties</w:t>
      </w:r>
    </w:p>
    <w:p w:rsidR="004222D3" w:rsidRDefault="004A474E" w:rsidP="004A474E">
      <w:pPr>
        <w:pStyle w:val="Heading3"/>
      </w:pPr>
      <w:bookmarkStart w:id="36" w:name="_Toc519259616"/>
      <w:r>
        <w:t>Project Closeout</w:t>
      </w:r>
      <w:bookmarkEnd w:id="36"/>
    </w:p>
    <w:p w:rsidR="002E3E34" w:rsidRPr="002E3E34" w:rsidRDefault="002E3E34" w:rsidP="002E3E34">
      <w:pPr>
        <w:pStyle w:val="BodyText"/>
        <w:ind w:left="720"/>
      </w:pPr>
      <w:r>
        <w:t xml:space="preserve">The </w:t>
      </w:r>
      <w:r w:rsidR="00296CDC">
        <w:t>C</w:t>
      </w:r>
      <w:r>
        <w:t xml:space="preserve">onfiguration </w:t>
      </w:r>
      <w:r w:rsidR="00296CDC">
        <w:t>M</w:t>
      </w:r>
      <w:r>
        <w:t>anager will work with the PM to perform the following tasks prior to the end of the project:</w:t>
      </w:r>
    </w:p>
    <w:p w:rsidR="004A474E" w:rsidRDefault="004A474E" w:rsidP="004A474E">
      <w:pPr>
        <w:pStyle w:val="BodyText"/>
        <w:numPr>
          <w:ilvl w:val="1"/>
          <w:numId w:val="35"/>
        </w:numPr>
      </w:pPr>
      <w:r>
        <w:t>Update all change records and promote through to completion</w:t>
      </w:r>
    </w:p>
    <w:p w:rsidR="004A474E" w:rsidRDefault="004A474E" w:rsidP="004A474E">
      <w:pPr>
        <w:pStyle w:val="BodyText"/>
        <w:numPr>
          <w:ilvl w:val="1"/>
          <w:numId w:val="35"/>
        </w:numPr>
      </w:pPr>
      <w:r>
        <w:t>Make sure no artifacts are checked out in source control</w:t>
      </w:r>
    </w:p>
    <w:p w:rsidR="004A474E" w:rsidRDefault="004A474E" w:rsidP="004A474E">
      <w:pPr>
        <w:pStyle w:val="BodyText"/>
        <w:numPr>
          <w:ilvl w:val="1"/>
          <w:numId w:val="35"/>
        </w:numPr>
      </w:pPr>
      <w:r>
        <w:t>Make sure that no artifacts are locked to prevent updates in source control</w:t>
      </w:r>
    </w:p>
    <w:p w:rsidR="004A474E" w:rsidRDefault="004A474E" w:rsidP="004A474E">
      <w:pPr>
        <w:pStyle w:val="BodyText"/>
        <w:numPr>
          <w:ilvl w:val="1"/>
          <w:numId w:val="35"/>
        </w:numPr>
      </w:pPr>
      <w:r>
        <w:t>Archive anything that is project specific and will not be reused by a future project</w:t>
      </w:r>
    </w:p>
    <w:p w:rsidR="004A474E" w:rsidRDefault="005E1380" w:rsidP="004A474E">
      <w:pPr>
        <w:pStyle w:val="BodyText"/>
        <w:numPr>
          <w:ilvl w:val="1"/>
          <w:numId w:val="35"/>
        </w:numPr>
      </w:pPr>
      <w:r>
        <w:t xml:space="preserve">Request </w:t>
      </w:r>
      <w:r w:rsidR="00BC25D6">
        <w:t xml:space="preserve">Jazz </w:t>
      </w:r>
      <w:r>
        <w:t xml:space="preserve">access removal </w:t>
      </w:r>
      <w:r w:rsidR="00BC25D6">
        <w:t xml:space="preserve">or role changes </w:t>
      </w:r>
      <w:r>
        <w:t>for any team members who will no longer be working on the project</w:t>
      </w:r>
    </w:p>
    <w:p w:rsidR="005E1380" w:rsidRDefault="005E1380" w:rsidP="004A474E">
      <w:pPr>
        <w:pStyle w:val="BodyText"/>
        <w:numPr>
          <w:ilvl w:val="1"/>
          <w:numId w:val="35"/>
        </w:numPr>
      </w:pPr>
      <w:r>
        <w:t xml:space="preserve">Determine if the development project area should be archived </w:t>
      </w:r>
    </w:p>
    <w:p w:rsidR="005E1380" w:rsidRPr="004A474E" w:rsidRDefault="005E1380" w:rsidP="005E1380">
      <w:pPr>
        <w:pStyle w:val="BodyText"/>
        <w:numPr>
          <w:ilvl w:val="1"/>
          <w:numId w:val="35"/>
        </w:numPr>
      </w:pPr>
      <w:r>
        <w:t>Assist team members in removing any work areas used during the development process that will not be used in the future</w:t>
      </w:r>
    </w:p>
    <w:p w:rsidR="00287D93" w:rsidRPr="00287D93" w:rsidRDefault="00287D93" w:rsidP="00287D93">
      <w:pPr>
        <w:pStyle w:val="BodyText"/>
      </w:pPr>
    </w:p>
    <w:p w:rsidR="007D218F" w:rsidRPr="00AD4BA8" w:rsidRDefault="005E1380" w:rsidP="00526B8B">
      <w:pPr>
        <w:pStyle w:val="Heading1"/>
      </w:pPr>
      <w:bookmarkStart w:id="37" w:name="_Toc519259617"/>
      <w:bookmarkEnd w:id="26"/>
      <w:bookmarkEnd w:id="27"/>
      <w:bookmarkEnd w:id="28"/>
      <w:bookmarkEnd w:id="29"/>
      <w:r w:rsidRPr="00AD4BA8">
        <w:t>Configuration Identification</w:t>
      </w:r>
      <w:bookmarkEnd w:id="37"/>
    </w:p>
    <w:p w:rsidR="007352E8" w:rsidRPr="003E37AD" w:rsidRDefault="00AD4BA8" w:rsidP="007352E8">
      <w:pPr>
        <w:pStyle w:val="BodyText"/>
      </w:pPr>
      <w:r>
        <w:t>This project will maintain standard naming conventions for all C</w:t>
      </w:r>
      <w:r w:rsidR="00296CDC">
        <w:t xml:space="preserve">Is created.  </w:t>
      </w:r>
      <w:r>
        <w:t>VA</w:t>
      </w:r>
      <w:r w:rsidR="00296CDC">
        <w:t xml:space="preserve"> standards that</w:t>
      </w:r>
      <w:r>
        <w:t xml:space="preserve"> ha</w:t>
      </w:r>
      <w:r w:rsidR="00296CDC">
        <w:t>ve been</w:t>
      </w:r>
      <w:r>
        <w:t xml:space="preserve"> identified </w:t>
      </w:r>
      <w:r w:rsidR="00296CDC">
        <w:t>will be followed</w:t>
      </w:r>
      <w:r>
        <w:t>, such as for end user documentation</w:t>
      </w:r>
      <w:r w:rsidR="00CB5F13">
        <w:t xml:space="preserve"> and MUMPS patches</w:t>
      </w:r>
      <w:r>
        <w:t>.  Where no VA standard</w:t>
      </w:r>
      <w:r w:rsidR="00296CDC">
        <w:t>s are</w:t>
      </w:r>
      <w:r>
        <w:t xml:space="preserve"> defined, the project will define the naming convention used.</w:t>
      </w:r>
    </w:p>
    <w:p w:rsidR="00DD0C88" w:rsidRPr="00DD0C88" w:rsidRDefault="006E7032" w:rsidP="00DD0C88">
      <w:pPr>
        <w:pStyle w:val="Heading2"/>
      </w:pPr>
      <w:bookmarkStart w:id="38" w:name="_Toc519259618"/>
      <w:r>
        <w:t xml:space="preserve">Naming </w:t>
      </w:r>
      <w:r w:rsidR="00AD4BA8">
        <w:t>Conventions</w:t>
      </w:r>
      <w:bookmarkEnd w:id="38"/>
    </w:p>
    <w:tbl>
      <w:tblPr>
        <w:tblStyle w:val="TableGrid"/>
        <w:tblW w:w="0" w:type="auto"/>
        <w:tblLayout w:type="fixed"/>
        <w:tblLook w:val="04A0" w:firstRow="1" w:lastRow="0" w:firstColumn="1" w:lastColumn="0" w:noHBand="0" w:noVBand="1"/>
      </w:tblPr>
      <w:tblGrid>
        <w:gridCol w:w="1548"/>
        <w:gridCol w:w="5868"/>
        <w:gridCol w:w="2160"/>
      </w:tblGrid>
      <w:tr w:rsidR="001D3C3A" w:rsidTr="00566DF8">
        <w:tc>
          <w:tcPr>
            <w:tcW w:w="1548" w:type="dxa"/>
          </w:tcPr>
          <w:p w:rsidR="001D3C3A" w:rsidRPr="00DD0302" w:rsidRDefault="001D3C3A" w:rsidP="00D732B4">
            <w:pPr>
              <w:pStyle w:val="BodyText"/>
              <w:rPr>
                <w:rFonts w:ascii="Arial" w:hAnsi="Arial" w:cs="Arial"/>
                <w:b/>
              </w:rPr>
            </w:pPr>
            <w:r w:rsidRPr="00DD0302">
              <w:rPr>
                <w:rFonts w:ascii="Arial" w:hAnsi="Arial" w:cs="Arial"/>
                <w:b/>
              </w:rPr>
              <w:t>Artifact Type</w:t>
            </w:r>
          </w:p>
        </w:tc>
        <w:tc>
          <w:tcPr>
            <w:tcW w:w="5868" w:type="dxa"/>
          </w:tcPr>
          <w:p w:rsidR="001D3C3A" w:rsidRPr="00DD0302" w:rsidRDefault="001D3C3A" w:rsidP="0031121B">
            <w:pPr>
              <w:pStyle w:val="BodyText"/>
              <w:rPr>
                <w:rFonts w:ascii="Arial" w:hAnsi="Arial" w:cs="Arial"/>
              </w:rPr>
            </w:pPr>
            <w:r w:rsidRPr="00DD0302">
              <w:rPr>
                <w:rFonts w:ascii="Arial" w:hAnsi="Arial" w:cs="Arial"/>
                <w:b/>
              </w:rPr>
              <w:t>Format</w:t>
            </w:r>
          </w:p>
        </w:tc>
        <w:tc>
          <w:tcPr>
            <w:tcW w:w="2160" w:type="dxa"/>
          </w:tcPr>
          <w:p w:rsidR="001D3C3A" w:rsidRPr="00DD0302" w:rsidRDefault="001D3C3A" w:rsidP="0031121B">
            <w:pPr>
              <w:pStyle w:val="BodyText"/>
              <w:rPr>
                <w:rFonts w:ascii="Arial" w:hAnsi="Arial" w:cs="Arial"/>
              </w:rPr>
            </w:pPr>
            <w:r w:rsidRPr="00DD0302">
              <w:rPr>
                <w:rFonts w:ascii="Arial" w:hAnsi="Arial" w:cs="Arial"/>
                <w:b/>
              </w:rPr>
              <w:t>Comment</w:t>
            </w:r>
          </w:p>
        </w:tc>
      </w:tr>
      <w:tr w:rsidR="001D3C3A" w:rsidTr="00566DF8">
        <w:tc>
          <w:tcPr>
            <w:tcW w:w="1548" w:type="dxa"/>
          </w:tcPr>
          <w:p w:rsidR="001D3C3A" w:rsidRPr="005F6226" w:rsidRDefault="001D3C3A" w:rsidP="00635AB5">
            <w:pPr>
              <w:pStyle w:val="BodyText"/>
              <w:rPr>
                <w:rFonts w:ascii="Arial" w:hAnsi="Arial" w:cs="Arial"/>
                <w:b/>
              </w:rPr>
            </w:pPr>
            <w:r w:rsidRPr="005F6226">
              <w:rPr>
                <w:rFonts w:ascii="Arial" w:hAnsi="Arial" w:cs="Arial"/>
                <w:b/>
              </w:rPr>
              <w:t>Main</w:t>
            </w:r>
          </w:p>
          <w:p w:rsidR="001D3C3A" w:rsidRPr="000E4394" w:rsidRDefault="001D3C3A" w:rsidP="00635AB5">
            <w:pPr>
              <w:pStyle w:val="BodyText"/>
              <w:rPr>
                <w:rFonts w:ascii="Arial" w:hAnsi="Arial" w:cs="Arial"/>
                <w:b/>
                <w:highlight w:val="green"/>
              </w:rPr>
            </w:pPr>
            <w:r w:rsidRPr="005F6226">
              <w:rPr>
                <w:rFonts w:ascii="Arial" w:hAnsi="Arial" w:cs="Arial"/>
                <w:b/>
              </w:rPr>
              <w:t>Timeline</w:t>
            </w:r>
          </w:p>
        </w:tc>
        <w:tc>
          <w:tcPr>
            <w:tcW w:w="5868" w:type="dxa"/>
          </w:tcPr>
          <w:p w:rsidR="001D3C3A" w:rsidRPr="000E4394" w:rsidRDefault="000118E5" w:rsidP="00E8513A">
            <w:pPr>
              <w:pStyle w:val="BodyText"/>
              <w:rPr>
                <w:rFonts w:ascii="Arial" w:hAnsi="Arial" w:cs="Arial"/>
                <w:sz w:val="22"/>
                <w:highlight w:val="green"/>
              </w:rPr>
            </w:pPr>
            <w:r>
              <w:rPr>
                <w:rFonts w:ascii="Arial" w:hAnsi="Arial" w:cs="Arial"/>
                <w:sz w:val="22"/>
              </w:rPr>
              <w:t>MHLTH_CLOZ_MOD</w:t>
            </w:r>
            <w:r w:rsidR="00250DC3">
              <w:rPr>
                <w:rFonts w:ascii="Arial" w:hAnsi="Arial" w:cs="Arial"/>
                <w:sz w:val="22"/>
              </w:rPr>
              <w:t xml:space="preserve"> (Project </w:t>
            </w:r>
            <w:r w:rsidR="00566DF8" w:rsidRPr="00566DF8">
              <w:rPr>
                <w:rFonts w:ascii="Arial" w:hAnsi="Arial" w:cs="Arial"/>
                <w:sz w:val="22"/>
              </w:rPr>
              <w:t>Timeline</w:t>
            </w:r>
            <w:r w:rsidR="00250DC3">
              <w:rPr>
                <w:rFonts w:ascii="Arial" w:hAnsi="Arial" w:cs="Arial"/>
                <w:sz w:val="22"/>
              </w:rPr>
              <w:t>)</w:t>
            </w:r>
          </w:p>
        </w:tc>
        <w:tc>
          <w:tcPr>
            <w:tcW w:w="2160" w:type="dxa"/>
          </w:tcPr>
          <w:p w:rsidR="001D3C3A" w:rsidRPr="000E4394" w:rsidRDefault="001D3C3A" w:rsidP="0031121B">
            <w:pPr>
              <w:pStyle w:val="BodyText"/>
              <w:rPr>
                <w:rFonts w:ascii="Arial" w:hAnsi="Arial" w:cs="Arial"/>
                <w:sz w:val="22"/>
                <w:highlight w:val="green"/>
              </w:rPr>
            </w:pPr>
            <w:r w:rsidRPr="005F6226">
              <w:rPr>
                <w:rFonts w:ascii="Arial" w:hAnsi="Arial" w:cs="Arial"/>
                <w:sz w:val="22"/>
              </w:rPr>
              <w:t>Project (Product) level Main Timeline</w:t>
            </w:r>
          </w:p>
        </w:tc>
      </w:tr>
      <w:tr w:rsidR="001D3C3A" w:rsidTr="00566DF8">
        <w:tc>
          <w:tcPr>
            <w:tcW w:w="1548" w:type="dxa"/>
          </w:tcPr>
          <w:p w:rsidR="001D3C3A" w:rsidRPr="005F6226" w:rsidRDefault="001D3C3A" w:rsidP="005F6226">
            <w:pPr>
              <w:pStyle w:val="BodyText"/>
              <w:rPr>
                <w:rFonts w:ascii="Arial" w:hAnsi="Arial" w:cs="Arial"/>
                <w:b/>
              </w:rPr>
            </w:pPr>
            <w:r w:rsidRPr="005F6226">
              <w:rPr>
                <w:rFonts w:ascii="Arial" w:hAnsi="Arial" w:cs="Arial"/>
                <w:b/>
              </w:rPr>
              <w:t>Additional</w:t>
            </w:r>
          </w:p>
          <w:p w:rsidR="001D3C3A" w:rsidRPr="005F6226" w:rsidRDefault="001D3C3A" w:rsidP="005F6226">
            <w:pPr>
              <w:pStyle w:val="BodyText"/>
              <w:rPr>
                <w:rFonts w:ascii="Arial" w:hAnsi="Arial" w:cs="Arial"/>
                <w:b/>
              </w:rPr>
            </w:pPr>
            <w:r w:rsidRPr="005F6226">
              <w:rPr>
                <w:rFonts w:ascii="Arial" w:hAnsi="Arial" w:cs="Arial"/>
                <w:b/>
              </w:rPr>
              <w:t>Timelines</w:t>
            </w:r>
          </w:p>
        </w:tc>
        <w:tc>
          <w:tcPr>
            <w:tcW w:w="5868" w:type="dxa"/>
          </w:tcPr>
          <w:p w:rsidR="001D3C3A" w:rsidRPr="005F6226" w:rsidRDefault="008C3A28" w:rsidP="005F6226">
            <w:pPr>
              <w:rPr>
                <w:rFonts w:ascii="Arial" w:hAnsi="Arial" w:cs="Arial"/>
                <w:szCs w:val="22"/>
              </w:rPr>
            </w:pPr>
            <w:r>
              <w:rPr>
                <w:rFonts w:ascii="Arial" w:hAnsi="Arial" w:cs="Arial"/>
                <w:szCs w:val="22"/>
              </w:rPr>
              <w:t>NA</w:t>
            </w:r>
          </w:p>
        </w:tc>
        <w:tc>
          <w:tcPr>
            <w:tcW w:w="2160" w:type="dxa"/>
          </w:tcPr>
          <w:p w:rsidR="001D3C3A" w:rsidRPr="005F6226" w:rsidRDefault="001D3C3A" w:rsidP="00250DC3">
            <w:pPr>
              <w:pStyle w:val="BodyText"/>
              <w:rPr>
                <w:rFonts w:ascii="Arial" w:hAnsi="Arial" w:cs="Arial"/>
                <w:sz w:val="22"/>
              </w:rPr>
            </w:pPr>
            <w:r w:rsidRPr="005F6226">
              <w:rPr>
                <w:rFonts w:ascii="Arial" w:hAnsi="Arial" w:cs="Arial"/>
                <w:sz w:val="22"/>
              </w:rPr>
              <w:t>Timeline</w:t>
            </w:r>
            <w:r>
              <w:rPr>
                <w:rFonts w:ascii="Arial" w:hAnsi="Arial" w:cs="Arial"/>
                <w:sz w:val="22"/>
              </w:rPr>
              <w:t xml:space="preserve"> associated with </w:t>
            </w:r>
            <w:r w:rsidR="00250DC3">
              <w:rPr>
                <w:rFonts w:ascii="Arial" w:hAnsi="Arial" w:cs="Arial"/>
                <w:sz w:val="22"/>
              </w:rPr>
              <w:t>Clozapine</w:t>
            </w:r>
            <w:r>
              <w:rPr>
                <w:rFonts w:ascii="Arial" w:hAnsi="Arial" w:cs="Arial"/>
                <w:sz w:val="22"/>
              </w:rPr>
              <w:t xml:space="preserve"> Team Area</w:t>
            </w:r>
          </w:p>
        </w:tc>
      </w:tr>
      <w:tr w:rsidR="001D3C3A" w:rsidTr="00566DF8">
        <w:tc>
          <w:tcPr>
            <w:tcW w:w="1548" w:type="dxa"/>
          </w:tcPr>
          <w:p w:rsidR="001D3C3A" w:rsidRPr="005F5859" w:rsidRDefault="001D3C3A" w:rsidP="008735E5">
            <w:pPr>
              <w:pStyle w:val="BodyText"/>
              <w:spacing w:before="0" w:after="0"/>
              <w:rPr>
                <w:rFonts w:ascii="Arial" w:hAnsi="Arial" w:cs="Arial"/>
                <w:b/>
              </w:rPr>
            </w:pPr>
            <w:r w:rsidRPr="005F5859">
              <w:rPr>
                <w:rFonts w:ascii="Arial" w:hAnsi="Arial" w:cs="Arial"/>
                <w:b/>
              </w:rPr>
              <w:t>Increment</w:t>
            </w:r>
          </w:p>
          <w:p w:rsidR="001D3C3A" w:rsidRPr="005F5859" w:rsidRDefault="001D3C3A" w:rsidP="008735E5">
            <w:pPr>
              <w:pStyle w:val="BodyText"/>
              <w:spacing w:before="0" w:after="0"/>
              <w:rPr>
                <w:rFonts w:ascii="Arial" w:hAnsi="Arial" w:cs="Arial"/>
                <w:b/>
              </w:rPr>
            </w:pPr>
            <w:r w:rsidRPr="005F5859">
              <w:rPr>
                <w:rFonts w:ascii="Arial" w:hAnsi="Arial" w:cs="Arial"/>
                <w:b/>
              </w:rPr>
              <w:t>Iterations</w:t>
            </w:r>
          </w:p>
          <w:p w:rsidR="008735E5" w:rsidRDefault="008735E5" w:rsidP="0031121B">
            <w:pPr>
              <w:pStyle w:val="BodyText"/>
              <w:rPr>
                <w:rFonts w:ascii="Arial" w:hAnsi="Arial" w:cs="Arial"/>
                <w:b/>
              </w:rPr>
            </w:pPr>
          </w:p>
          <w:p w:rsidR="001D3C3A" w:rsidRPr="005F5859" w:rsidRDefault="001D3C3A" w:rsidP="0031121B">
            <w:pPr>
              <w:pStyle w:val="BodyText"/>
              <w:rPr>
                <w:rFonts w:ascii="Arial" w:hAnsi="Arial" w:cs="Arial"/>
                <w:b/>
              </w:rPr>
            </w:pPr>
            <w:r w:rsidRPr="005F5859">
              <w:rPr>
                <w:rFonts w:ascii="Arial" w:hAnsi="Arial" w:cs="Arial"/>
                <w:b/>
              </w:rPr>
              <w:t>Build Iterations (VIP)</w:t>
            </w:r>
          </w:p>
          <w:p w:rsidR="001D3C3A" w:rsidRDefault="001D3C3A" w:rsidP="0031121B">
            <w:pPr>
              <w:pStyle w:val="BodyText"/>
              <w:rPr>
                <w:rFonts w:ascii="Arial" w:hAnsi="Arial" w:cs="Arial"/>
                <w:b/>
              </w:rPr>
            </w:pPr>
          </w:p>
          <w:p w:rsidR="001D3C3A" w:rsidRPr="005F5859" w:rsidRDefault="001D3C3A" w:rsidP="0031121B">
            <w:pPr>
              <w:pStyle w:val="BodyText"/>
              <w:rPr>
                <w:rFonts w:ascii="Arial" w:hAnsi="Arial" w:cs="Arial"/>
                <w:b/>
              </w:rPr>
            </w:pPr>
            <w:r w:rsidRPr="005F5859">
              <w:rPr>
                <w:rFonts w:ascii="Arial" w:hAnsi="Arial" w:cs="Arial"/>
                <w:b/>
              </w:rPr>
              <w:t xml:space="preserve">Sprint Iterations </w:t>
            </w:r>
          </w:p>
          <w:p w:rsidR="001D3C3A" w:rsidRDefault="001D3C3A"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Default="00343658" w:rsidP="0031121B">
            <w:pPr>
              <w:pStyle w:val="BodyText"/>
              <w:rPr>
                <w:rFonts w:ascii="Arial" w:hAnsi="Arial" w:cs="Arial"/>
                <w:b/>
                <w:highlight w:val="green"/>
              </w:rPr>
            </w:pPr>
          </w:p>
          <w:p w:rsidR="00343658" w:rsidRPr="00343658" w:rsidRDefault="00343658" w:rsidP="00343658">
            <w:pPr>
              <w:pStyle w:val="BodyText"/>
              <w:spacing w:before="0" w:after="0"/>
              <w:rPr>
                <w:rFonts w:ascii="Arial" w:hAnsi="Arial" w:cs="Arial"/>
                <w:b/>
              </w:rPr>
            </w:pPr>
            <w:r w:rsidRPr="00343658">
              <w:rPr>
                <w:rFonts w:ascii="Arial" w:hAnsi="Arial" w:cs="Arial"/>
                <w:b/>
              </w:rPr>
              <w:t xml:space="preserve">Sprint Iterations </w:t>
            </w:r>
          </w:p>
          <w:p w:rsidR="00343658" w:rsidRPr="000E4394" w:rsidRDefault="00343658" w:rsidP="00343658">
            <w:pPr>
              <w:pStyle w:val="BodyText"/>
              <w:spacing w:before="0" w:after="0"/>
              <w:rPr>
                <w:rFonts w:ascii="Arial" w:hAnsi="Arial" w:cs="Arial"/>
                <w:b/>
                <w:highlight w:val="green"/>
              </w:rPr>
            </w:pPr>
            <w:r w:rsidRPr="00343658">
              <w:rPr>
                <w:rFonts w:ascii="Arial" w:hAnsi="Arial" w:cs="Arial"/>
                <w:b/>
              </w:rPr>
              <w:t>Continued</w:t>
            </w:r>
          </w:p>
        </w:tc>
        <w:tc>
          <w:tcPr>
            <w:tcW w:w="5868" w:type="dxa"/>
          </w:tcPr>
          <w:p w:rsidR="009C0507" w:rsidRDefault="009C0507" w:rsidP="00635AB5">
            <w:pPr>
              <w:rPr>
                <w:rFonts w:ascii="Arial" w:hAnsi="Arial" w:cs="Arial"/>
              </w:rPr>
            </w:pPr>
          </w:p>
          <w:p w:rsidR="001D3C3A" w:rsidRPr="000118E5" w:rsidRDefault="000118E5" w:rsidP="00635AB5">
            <w:pPr>
              <w:rPr>
                <w:rFonts w:ascii="Arial" w:hAnsi="Arial" w:cs="Arial"/>
              </w:rPr>
            </w:pPr>
            <w:r w:rsidRPr="000118E5">
              <w:rPr>
                <w:rFonts w:ascii="Arial" w:hAnsi="Arial" w:cs="Arial"/>
              </w:rPr>
              <w:t>MHLTH_CLOZ_MOD</w:t>
            </w:r>
            <w:r>
              <w:rPr>
                <w:rFonts w:ascii="Arial" w:hAnsi="Arial" w:cs="Arial"/>
              </w:rPr>
              <w:t>_Build_1</w:t>
            </w:r>
          </w:p>
          <w:p w:rsidR="009C0507" w:rsidRPr="000118E5" w:rsidRDefault="009C0507" w:rsidP="009C0507">
            <w:pPr>
              <w:rPr>
                <w:rFonts w:ascii="Arial" w:hAnsi="Arial" w:cs="Arial"/>
              </w:rPr>
            </w:pPr>
            <w:r w:rsidRPr="000118E5">
              <w:rPr>
                <w:rFonts w:ascii="Arial" w:hAnsi="Arial" w:cs="Arial"/>
              </w:rPr>
              <w:t>MHLTH_CLOZ_MOD</w:t>
            </w:r>
            <w:r>
              <w:rPr>
                <w:rFonts w:ascii="Arial" w:hAnsi="Arial" w:cs="Arial"/>
              </w:rPr>
              <w:t>_Build_2</w:t>
            </w:r>
          </w:p>
          <w:p w:rsidR="009C0507" w:rsidRPr="000118E5" w:rsidRDefault="009C0507" w:rsidP="009C0507">
            <w:pPr>
              <w:rPr>
                <w:rFonts w:ascii="Arial" w:hAnsi="Arial" w:cs="Arial"/>
              </w:rPr>
            </w:pPr>
            <w:r w:rsidRPr="000118E5">
              <w:rPr>
                <w:rFonts w:ascii="Arial" w:hAnsi="Arial" w:cs="Arial"/>
              </w:rPr>
              <w:t>MHLTH_CLOZ_MOD</w:t>
            </w:r>
            <w:r>
              <w:rPr>
                <w:rFonts w:ascii="Arial" w:hAnsi="Arial" w:cs="Arial"/>
              </w:rPr>
              <w:t>_Build_3</w:t>
            </w:r>
          </w:p>
          <w:p w:rsidR="009C0507" w:rsidRDefault="009C0507" w:rsidP="009C0507">
            <w:pPr>
              <w:rPr>
                <w:rFonts w:ascii="Arial" w:hAnsi="Arial" w:cs="Arial"/>
              </w:rPr>
            </w:pPr>
            <w:r>
              <w:rPr>
                <w:rFonts w:ascii="Arial" w:hAnsi="Arial" w:cs="Arial"/>
              </w:rPr>
              <w:t>M</w:t>
            </w:r>
            <w:r w:rsidRPr="000118E5">
              <w:rPr>
                <w:rFonts w:ascii="Arial" w:hAnsi="Arial" w:cs="Arial"/>
              </w:rPr>
              <w:t>HLTH_CLOZ_MOD</w:t>
            </w:r>
            <w:r>
              <w:rPr>
                <w:rFonts w:ascii="Arial" w:hAnsi="Arial" w:cs="Arial"/>
              </w:rPr>
              <w:t>_Build_4</w:t>
            </w:r>
          </w:p>
          <w:p w:rsidR="00811DE2" w:rsidRPr="00307009" w:rsidRDefault="00811DE2" w:rsidP="00811DE2">
            <w:pPr>
              <w:rPr>
                <w:rFonts w:ascii="Arial" w:hAnsi="Arial" w:cs="Arial"/>
              </w:rPr>
            </w:pPr>
            <w:r w:rsidRPr="00307009">
              <w:rPr>
                <w:rFonts w:ascii="Arial" w:hAnsi="Arial" w:cs="Arial"/>
              </w:rPr>
              <w:t>MHLTH_CLOZ_MOD</w:t>
            </w:r>
            <w:r w:rsidR="008A2B67" w:rsidRPr="00307009">
              <w:rPr>
                <w:rFonts w:ascii="Arial" w:hAnsi="Arial" w:cs="Arial"/>
              </w:rPr>
              <w:t>_Build_5 (optional tasks)</w:t>
            </w:r>
          </w:p>
          <w:p w:rsidR="008A2B67" w:rsidRPr="000118E5" w:rsidRDefault="008A2B67" w:rsidP="008A2B67">
            <w:pPr>
              <w:rPr>
                <w:rFonts w:ascii="Arial" w:hAnsi="Arial" w:cs="Arial"/>
              </w:rPr>
            </w:pPr>
            <w:r w:rsidRPr="00307009">
              <w:rPr>
                <w:rFonts w:ascii="Arial" w:hAnsi="Arial" w:cs="Arial"/>
              </w:rPr>
              <w:t>MHLTH_CLOZ_MOD_Build_6 (optional tasks)</w:t>
            </w:r>
          </w:p>
          <w:p w:rsidR="000118E5" w:rsidRDefault="000118E5" w:rsidP="000118E5">
            <w:pPr>
              <w:rPr>
                <w:rFonts w:ascii="Arial" w:hAnsi="Arial" w:cs="Arial"/>
              </w:rPr>
            </w:pPr>
          </w:p>
          <w:p w:rsidR="000118E5" w:rsidRDefault="000118E5" w:rsidP="000118E5">
            <w:pPr>
              <w:rPr>
                <w:rFonts w:ascii="Arial" w:hAnsi="Arial" w:cs="Arial"/>
              </w:rPr>
            </w:pPr>
          </w:p>
          <w:p w:rsidR="009C0507" w:rsidRDefault="009C0507" w:rsidP="000118E5">
            <w:pPr>
              <w:rPr>
                <w:rFonts w:ascii="Arial" w:hAnsi="Arial" w:cs="Arial"/>
              </w:rPr>
            </w:pPr>
          </w:p>
          <w:p w:rsidR="000118E5" w:rsidRDefault="000118E5" w:rsidP="000118E5">
            <w:pPr>
              <w:rPr>
                <w:rFonts w:ascii="Arial" w:hAnsi="Arial" w:cs="Arial"/>
              </w:rPr>
            </w:pPr>
          </w:p>
          <w:p w:rsidR="000118E5" w:rsidRPr="000118E5" w:rsidRDefault="000118E5" w:rsidP="000118E5">
            <w:pPr>
              <w:rPr>
                <w:rFonts w:ascii="Arial" w:hAnsi="Arial" w:cs="Arial"/>
              </w:rPr>
            </w:pPr>
            <w:r w:rsidRPr="000118E5">
              <w:rPr>
                <w:rFonts w:ascii="Arial" w:hAnsi="Arial" w:cs="Arial"/>
              </w:rPr>
              <w:t>MHLTH_CLOZ_MOD_B1_Sprint_0</w:t>
            </w:r>
          </w:p>
          <w:p w:rsidR="000118E5" w:rsidRPr="000118E5" w:rsidRDefault="000118E5" w:rsidP="000118E5">
            <w:pPr>
              <w:rPr>
                <w:rFonts w:ascii="Arial" w:hAnsi="Arial" w:cs="Arial"/>
              </w:rPr>
            </w:pPr>
            <w:r w:rsidRPr="000118E5">
              <w:rPr>
                <w:rFonts w:ascii="Arial" w:hAnsi="Arial" w:cs="Arial"/>
              </w:rPr>
              <w:t>MHLTH_CLOZ_MOD</w:t>
            </w:r>
            <w:r>
              <w:rPr>
                <w:rFonts w:ascii="Arial" w:hAnsi="Arial" w:cs="Arial"/>
              </w:rPr>
              <w:t>_B1_Sprint_1</w:t>
            </w:r>
          </w:p>
          <w:p w:rsidR="000118E5" w:rsidRPr="000118E5" w:rsidRDefault="000118E5" w:rsidP="000118E5">
            <w:pPr>
              <w:rPr>
                <w:rFonts w:ascii="Arial" w:hAnsi="Arial" w:cs="Arial"/>
              </w:rPr>
            </w:pPr>
            <w:r w:rsidRPr="000118E5">
              <w:rPr>
                <w:rFonts w:ascii="Arial" w:hAnsi="Arial" w:cs="Arial"/>
              </w:rPr>
              <w:t>MHLTH_CLOZ_MOD</w:t>
            </w:r>
            <w:r>
              <w:rPr>
                <w:rFonts w:ascii="Arial" w:hAnsi="Arial" w:cs="Arial"/>
              </w:rPr>
              <w:t>_B1_Sprint_2</w:t>
            </w:r>
          </w:p>
          <w:p w:rsidR="000118E5" w:rsidRPr="000118E5" w:rsidRDefault="000118E5" w:rsidP="000118E5">
            <w:pPr>
              <w:rPr>
                <w:rFonts w:ascii="Arial" w:hAnsi="Arial" w:cs="Arial"/>
              </w:rPr>
            </w:pPr>
            <w:r w:rsidRPr="000118E5">
              <w:rPr>
                <w:rFonts w:ascii="Arial" w:hAnsi="Arial" w:cs="Arial"/>
              </w:rPr>
              <w:t>MHLTH_CLOZ_MOD</w:t>
            </w:r>
            <w:r>
              <w:rPr>
                <w:rFonts w:ascii="Arial" w:hAnsi="Arial" w:cs="Arial"/>
              </w:rPr>
              <w:t>_B1_Sprint_3</w:t>
            </w:r>
          </w:p>
          <w:p w:rsidR="000118E5" w:rsidRDefault="000118E5" w:rsidP="000118E5">
            <w:pPr>
              <w:rPr>
                <w:rFonts w:ascii="Arial" w:hAnsi="Arial" w:cs="Arial"/>
              </w:rPr>
            </w:pPr>
          </w:p>
          <w:p w:rsidR="000118E5" w:rsidRPr="000118E5" w:rsidRDefault="000118E5" w:rsidP="000118E5">
            <w:pPr>
              <w:rPr>
                <w:rFonts w:ascii="Arial" w:hAnsi="Arial" w:cs="Arial"/>
              </w:rPr>
            </w:pPr>
            <w:r w:rsidRPr="000118E5">
              <w:rPr>
                <w:rFonts w:ascii="Arial" w:hAnsi="Arial" w:cs="Arial"/>
              </w:rPr>
              <w:t>MHLTH_CLOZ_MOD</w:t>
            </w:r>
            <w:r>
              <w:rPr>
                <w:rFonts w:ascii="Arial" w:hAnsi="Arial" w:cs="Arial"/>
              </w:rPr>
              <w:t>_B2_Sprint_4</w:t>
            </w:r>
          </w:p>
          <w:p w:rsidR="000118E5" w:rsidRPr="000118E5" w:rsidRDefault="000118E5" w:rsidP="000118E5">
            <w:pPr>
              <w:rPr>
                <w:rFonts w:ascii="Arial" w:hAnsi="Arial" w:cs="Arial"/>
              </w:rPr>
            </w:pPr>
            <w:r w:rsidRPr="000118E5">
              <w:rPr>
                <w:rFonts w:ascii="Arial" w:hAnsi="Arial" w:cs="Arial"/>
              </w:rPr>
              <w:t>MHLTH_CLOZ_MOD</w:t>
            </w:r>
            <w:r w:rsidR="003E7738">
              <w:rPr>
                <w:rFonts w:ascii="Arial" w:hAnsi="Arial" w:cs="Arial"/>
              </w:rPr>
              <w:t>_</w:t>
            </w:r>
            <w:r>
              <w:rPr>
                <w:rFonts w:ascii="Arial" w:hAnsi="Arial" w:cs="Arial"/>
              </w:rPr>
              <w:t>B2_Sprint_5</w:t>
            </w:r>
          </w:p>
          <w:p w:rsidR="000118E5" w:rsidRPr="000118E5" w:rsidRDefault="000118E5" w:rsidP="000118E5">
            <w:pPr>
              <w:rPr>
                <w:rFonts w:ascii="Arial" w:hAnsi="Arial" w:cs="Arial"/>
              </w:rPr>
            </w:pPr>
            <w:r w:rsidRPr="000118E5">
              <w:rPr>
                <w:rFonts w:ascii="Arial" w:hAnsi="Arial" w:cs="Arial"/>
              </w:rPr>
              <w:t>MHLTH_CLOZ_MOD</w:t>
            </w:r>
            <w:r>
              <w:rPr>
                <w:rFonts w:ascii="Arial" w:hAnsi="Arial" w:cs="Arial"/>
              </w:rPr>
              <w:t>_B2_Sprint_6</w:t>
            </w:r>
          </w:p>
          <w:p w:rsidR="000C3C2E" w:rsidRDefault="000118E5" w:rsidP="000118E5">
            <w:pPr>
              <w:rPr>
                <w:rFonts w:ascii="Arial" w:hAnsi="Arial" w:cs="Arial"/>
              </w:rPr>
            </w:pPr>
            <w:r w:rsidRPr="000118E5">
              <w:rPr>
                <w:rFonts w:ascii="Arial" w:hAnsi="Arial" w:cs="Arial"/>
              </w:rPr>
              <w:t>MHLTH_CLOZ_MOD</w:t>
            </w:r>
            <w:r>
              <w:rPr>
                <w:rFonts w:ascii="Arial" w:hAnsi="Arial" w:cs="Arial"/>
              </w:rPr>
              <w:t>_B2_Sprint_7</w:t>
            </w:r>
          </w:p>
          <w:p w:rsidR="000118E5" w:rsidRDefault="000118E5" w:rsidP="000118E5">
            <w:pPr>
              <w:rPr>
                <w:rFonts w:ascii="Arial" w:hAnsi="Arial" w:cs="Arial"/>
              </w:rPr>
            </w:pPr>
          </w:p>
          <w:p w:rsidR="000118E5" w:rsidRDefault="000118E5" w:rsidP="000118E5">
            <w:pPr>
              <w:rPr>
                <w:rFonts w:ascii="Arial" w:hAnsi="Arial" w:cs="Arial"/>
              </w:rPr>
            </w:pPr>
            <w:r w:rsidRPr="000118E5">
              <w:rPr>
                <w:rFonts w:ascii="Arial" w:hAnsi="Arial" w:cs="Arial"/>
              </w:rPr>
              <w:t>MHLTH_CLOZ_MOD</w:t>
            </w:r>
            <w:r>
              <w:rPr>
                <w:rFonts w:ascii="Arial" w:hAnsi="Arial" w:cs="Arial"/>
              </w:rPr>
              <w:t>_B3_Sprint_8</w:t>
            </w:r>
          </w:p>
          <w:p w:rsidR="000118E5" w:rsidRPr="000118E5" w:rsidRDefault="000118E5" w:rsidP="000118E5">
            <w:pPr>
              <w:rPr>
                <w:rFonts w:ascii="Arial" w:hAnsi="Arial" w:cs="Arial"/>
              </w:rPr>
            </w:pPr>
            <w:r w:rsidRPr="000118E5">
              <w:rPr>
                <w:rFonts w:ascii="Arial" w:hAnsi="Arial" w:cs="Arial"/>
              </w:rPr>
              <w:t>MHLTH_CLOZ_MOD</w:t>
            </w:r>
            <w:r>
              <w:rPr>
                <w:rFonts w:ascii="Arial" w:hAnsi="Arial" w:cs="Arial"/>
              </w:rPr>
              <w:t>_B3_Sprint_9</w:t>
            </w:r>
          </w:p>
          <w:p w:rsidR="000118E5" w:rsidRPr="000118E5" w:rsidRDefault="000118E5" w:rsidP="000118E5">
            <w:pPr>
              <w:rPr>
                <w:rFonts w:ascii="Arial" w:hAnsi="Arial" w:cs="Arial"/>
              </w:rPr>
            </w:pPr>
            <w:r w:rsidRPr="000118E5">
              <w:rPr>
                <w:rFonts w:ascii="Arial" w:hAnsi="Arial" w:cs="Arial"/>
              </w:rPr>
              <w:t>MHLTH_CLOZ_MOD</w:t>
            </w:r>
            <w:r>
              <w:rPr>
                <w:rFonts w:ascii="Arial" w:hAnsi="Arial" w:cs="Arial"/>
              </w:rPr>
              <w:t>_B3_Sprint_10</w:t>
            </w:r>
          </w:p>
          <w:p w:rsidR="000118E5" w:rsidRDefault="000118E5" w:rsidP="000118E5">
            <w:pPr>
              <w:rPr>
                <w:rFonts w:ascii="Arial" w:hAnsi="Arial" w:cs="Arial"/>
              </w:rPr>
            </w:pPr>
            <w:r w:rsidRPr="000118E5">
              <w:rPr>
                <w:rFonts w:ascii="Arial" w:hAnsi="Arial" w:cs="Arial"/>
              </w:rPr>
              <w:t>MHLTH_CLOZ_MOD</w:t>
            </w:r>
            <w:r>
              <w:rPr>
                <w:rFonts w:ascii="Arial" w:hAnsi="Arial" w:cs="Arial"/>
              </w:rPr>
              <w:t>_B3_Sprint_11</w:t>
            </w:r>
          </w:p>
          <w:p w:rsidR="000118E5" w:rsidRDefault="000118E5" w:rsidP="000118E5">
            <w:pPr>
              <w:rPr>
                <w:rFonts w:ascii="Arial" w:hAnsi="Arial" w:cs="Arial"/>
              </w:rPr>
            </w:pPr>
          </w:p>
          <w:p w:rsidR="000118E5" w:rsidRDefault="000118E5" w:rsidP="000118E5">
            <w:pPr>
              <w:rPr>
                <w:rFonts w:ascii="Arial" w:hAnsi="Arial" w:cs="Arial"/>
              </w:rPr>
            </w:pPr>
            <w:r w:rsidRPr="000118E5">
              <w:rPr>
                <w:rFonts w:ascii="Arial" w:hAnsi="Arial" w:cs="Arial"/>
              </w:rPr>
              <w:t>MHLTH_CLOZ_MOD</w:t>
            </w:r>
            <w:r>
              <w:rPr>
                <w:rFonts w:ascii="Arial" w:hAnsi="Arial" w:cs="Arial"/>
              </w:rPr>
              <w:t>_B4_Sprint_12</w:t>
            </w:r>
          </w:p>
          <w:p w:rsidR="000118E5" w:rsidRPr="000118E5" w:rsidRDefault="000118E5" w:rsidP="000118E5">
            <w:pPr>
              <w:rPr>
                <w:rFonts w:ascii="Arial" w:hAnsi="Arial" w:cs="Arial"/>
              </w:rPr>
            </w:pPr>
            <w:r w:rsidRPr="000118E5">
              <w:rPr>
                <w:rFonts w:ascii="Arial" w:hAnsi="Arial" w:cs="Arial"/>
              </w:rPr>
              <w:t>MHLTH_CLOZ_MOD</w:t>
            </w:r>
            <w:r>
              <w:rPr>
                <w:rFonts w:ascii="Arial" w:hAnsi="Arial" w:cs="Arial"/>
              </w:rPr>
              <w:t>_B4_Sprint_13</w:t>
            </w:r>
          </w:p>
          <w:p w:rsidR="000118E5" w:rsidRPr="000118E5" w:rsidRDefault="000118E5" w:rsidP="000118E5">
            <w:pPr>
              <w:rPr>
                <w:rFonts w:ascii="Arial" w:hAnsi="Arial" w:cs="Arial"/>
              </w:rPr>
            </w:pPr>
            <w:r w:rsidRPr="000118E5">
              <w:rPr>
                <w:rFonts w:ascii="Arial" w:hAnsi="Arial" w:cs="Arial"/>
              </w:rPr>
              <w:t>MHLTH_CLOZ_MOD</w:t>
            </w:r>
            <w:r>
              <w:rPr>
                <w:rFonts w:ascii="Arial" w:hAnsi="Arial" w:cs="Arial"/>
              </w:rPr>
              <w:t>_B4_Sprint_14</w:t>
            </w:r>
          </w:p>
          <w:p w:rsidR="000118E5" w:rsidRDefault="000118E5" w:rsidP="000118E5">
            <w:pPr>
              <w:rPr>
                <w:rFonts w:ascii="Arial" w:hAnsi="Arial" w:cs="Arial"/>
              </w:rPr>
            </w:pPr>
            <w:r w:rsidRPr="000118E5">
              <w:rPr>
                <w:rFonts w:ascii="Arial" w:hAnsi="Arial" w:cs="Arial"/>
              </w:rPr>
              <w:t>MHLTH_CLOZ_MOD</w:t>
            </w:r>
            <w:r>
              <w:rPr>
                <w:rFonts w:ascii="Arial" w:hAnsi="Arial" w:cs="Arial"/>
              </w:rPr>
              <w:t>_B4_Sprint_15</w:t>
            </w:r>
          </w:p>
          <w:p w:rsidR="008A2B67" w:rsidRDefault="008A2B67" w:rsidP="000118E5">
            <w:pPr>
              <w:rPr>
                <w:rFonts w:ascii="Arial" w:hAnsi="Arial" w:cs="Arial"/>
              </w:rPr>
            </w:pPr>
          </w:p>
          <w:p w:rsidR="008A2B67" w:rsidRPr="00307009" w:rsidRDefault="008A2B67" w:rsidP="008A2B67">
            <w:pPr>
              <w:rPr>
                <w:rFonts w:ascii="Arial" w:hAnsi="Arial" w:cs="Arial"/>
              </w:rPr>
            </w:pPr>
            <w:r w:rsidRPr="00307009">
              <w:rPr>
                <w:rFonts w:ascii="Arial" w:hAnsi="Arial" w:cs="Arial"/>
              </w:rPr>
              <w:t>MHLTH_CLOZ_MOD_B5_Sprint_16</w:t>
            </w:r>
          </w:p>
          <w:p w:rsidR="008A2B67" w:rsidRPr="00307009" w:rsidRDefault="008A2B67" w:rsidP="008A2B67">
            <w:pPr>
              <w:rPr>
                <w:rFonts w:ascii="Arial" w:hAnsi="Arial" w:cs="Arial"/>
              </w:rPr>
            </w:pPr>
            <w:r w:rsidRPr="00307009">
              <w:rPr>
                <w:rFonts w:ascii="Arial" w:hAnsi="Arial" w:cs="Arial"/>
              </w:rPr>
              <w:t>MHLTH_CLOZ_MOD_B5_Sprint_17</w:t>
            </w:r>
          </w:p>
          <w:p w:rsidR="008A2B67" w:rsidRPr="00307009" w:rsidRDefault="008A2B67" w:rsidP="008A2B67">
            <w:pPr>
              <w:rPr>
                <w:rFonts w:ascii="Arial" w:hAnsi="Arial" w:cs="Arial"/>
              </w:rPr>
            </w:pPr>
            <w:r w:rsidRPr="00307009">
              <w:rPr>
                <w:rFonts w:ascii="Arial" w:hAnsi="Arial" w:cs="Arial"/>
              </w:rPr>
              <w:t>MHLTH_CLOZ_MOD_B5_Sprint_18</w:t>
            </w:r>
          </w:p>
          <w:p w:rsidR="008A2B67" w:rsidRPr="00307009" w:rsidRDefault="008A2B67" w:rsidP="008A2B67">
            <w:pPr>
              <w:rPr>
                <w:rFonts w:ascii="Arial" w:hAnsi="Arial" w:cs="Arial"/>
              </w:rPr>
            </w:pPr>
            <w:r w:rsidRPr="00307009">
              <w:rPr>
                <w:rFonts w:ascii="Arial" w:hAnsi="Arial" w:cs="Arial"/>
              </w:rPr>
              <w:t>MHLTH_CLOZ_MOD_B5_Sprint_19</w:t>
            </w:r>
          </w:p>
          <w:p w:rsidR="008A2B67" w:rsidRPr="00307009" w:rsidRDefault="008A2B67" w:rsidP="008A2B67">
            <w:pPr>
              <w:rPr>
                <w:rFonts w:ascii="Arial" w:hAnsi="Arial" w:cs="Arial"/>
              </w:rPr>
            </w:pPr>
          </w:p>
          <w:p w:rsidR="008A2B67" w:rsidRPr="00307009" w:rsidRDefault="008A2B67" w:rsidP="008A2B67">
            <w:pPr>
              <w:rPr>
                <w:rFonts w:ascii="Arial" w:hAnsi="Arial" w:cs="Arial"/>
              </w:rPr>
            </w:pPr>
            <w:r w:rsidRPr="00307009">
              <w:rPr>
                <w:rFonts w:ascii="Arial" w:hAnsi="Arial" w:cs="Arial"/>
              </w:rPr>
              <w:t>MHLTH_CLOZ_MOD_B6_Sprint_20</w:t>
            </w:r>
          </w:p>
          <w:p w:rsidR="008A2B67" w:rsidRPr="00307009" w:rsidRDefault="008A2B67" w:rsidP="008A2B67">
            <w:pPr>
              <w:rPr>
                <w:rFonts w:ascii="Arial" w:hAnsi="Arial" w:cs="Arial"/>
              </w:rPr>
            </w:pPr>
            <w:r w:rsidRPr="00307009">
              <w:rPr>
                <w:rFonts w:ascii="Arial" w:hAnsi="Arial" w:cs="Arial"/>
              </w:rPr>
              <w:t>MHLTH_CLOZ_MOD_B6_Sprint_21</w:t>
            </w:r>
          </w:p>
          <w:p w:rsidR="008A2B67" w:rsidRPr="00307009" w:rsidRDefault="008A2B67" w:rsidP="008A2B67">
            <w:pPr>
              <w:rPr>
                <w:rFonts w:ascii="Arial" w:hAnsi="Arial" w:cs="Arial"/>
              </w:rPr>
            </w:pPr>
            <w:r w:rsidRPr="00307009">
              <w:rPr>
                <w:rFonts w:ascii="Arial" w:hAnsi="Arial" w:cs="Arial"/>
              </w:rPr>
              <w:t>MHLTH_CLOZ_MOD_B6_Sprint_22</w:t>
            </w:r>
          </w:p>
          <w:p w:rsidR="008A2B67" w:rsidRDefault="008A2B67" w:rsidP="008A2B67">
            <w:pPr>
              <w:rPr>
                <w:rFonts w:ascii="Arial" w:hAnsi="Arial" w:cs="Arial"/>
              </w:rPr>
            </w:pPr>
            <w:r w:rsidRPr="00307009">
              <w:rPr>
                <w:rFonts w:ascii="Arial" w:hAnsi="Arial" w:cs="Arial"/>
              </w:rPr>
              <w:t>MHLTH_CLOZ_MOD_B6_Sprint_23</w:t>
            </w:r>
          </w:p>
          <w:p w:rsidR="000C3C2E" w:rsidRPr="009C0507" w:rsidRDefault="000C3C2E" w:rsidP="000C3C2E">
            <w:pPr>
              <w:pStyle w:val="BodyText"/>
              <w:spacing w:before="0" w:after="0"/>
              <w:rPr>
                <w:rFonts w:ascii="Arial" w:hAnsi="Arial" w:cs="Arial"/>
                <w:sz w:val="22"/>
              </w:rPr>
            </w:pPr>
          </w:p>
        </w:tc>
        <w:tc>
          <w:tcPr>
            <w:tcW w:w="2160" w:type="dxa"/>
          </w:tcPr>
          <w:p w:rsidR="001D3C3A" w:rsidRPr="000E4394" w:rsidRDefault="00F47A5C" w:rsidP="00EE60C3">
            <w:pPr>
              <w:pStyle w:val="BodyText"/>
              <w:rPr>
                <w:rFonts w:ascii="Arial" w:hAnsi="Arial" w:cs="Arial"/>
                <w:sz w:val="22"/>
                <w:highlight w:val="green"/>
              </w:rPr>
            </w:pPr>
            <w:r w:rsidRPr="00EE60C3">
              <w:rPr>
                <w:rFonts w:ascii="Arial" w:hAnsi="Arial" w:cs="Arial"/>
                <w:sz w:val="22"/>
              </w:rPr>
              <w:t>Increment It</w:t>
            </w:r>
            <w:r w:rsidR="00EE60C3">
              <w:rPr>
                <w:rFonts w:ascii="Arial" w:hAnsi="Arial" w:cs="Arial"/>
                <w:sz w:val="22"/>
              </w:rPr>
              <w:t>erations/Build Iterations/Sprint</w:t>
            </w:r>
            <w:r w:rsidRPr="00EE60C3">
              <w:rPr>
                <w:rFonts w:ascii="Arial" w:hAnsi="Arial" w:cs="Arial"/>
                <w:sz w:val="22"/>
              </w:rPr>
              <w:t xml:space="preserve"> Iterations </w:t>
            </w:r>
            <w:r w:rsidR="00EE60C3" w:rsidRPr="00EE60C3">
              <w:rPr>
                <w:rFonts w:ascii="Arial" w:hAnsi="Arial" w:cs="Arial"/>
                <w:sz w:val="22"/>
              </w:rPr>
              <w:t>were set up in Rational to be in sync</w:t>
            </w:r>
            <w:r w:rsidRPr="00EE60C3">
              <w:rPr>
                <w:rFonts w:ascii="Arial" w:hAnsi="Arial" w:cs="Arial"/>
                <w:sz w:val="22"/>
              </w:rPr>
              <w:t xml:space="preserve"> with the Cloud development sprints</w:t>
            </w:r>
          </w:p>
        </w:tc>
      </w:tr>
      <w:tr w:rsidR="001D3C3A" w:rsidTr="00566DF8">
        <w:tc>
          <w:tcPr>
            <w:tcW w:w="1548" w:type="dxa"/>
          </w:tcPr>
          <w:p w:rsidR="001D3C3A" w:rsidRPr="005F6226" w:rsidRDefault="001D3C3A" w:rsidP="000347EC">
            <w:pPr>
              <w:pStyle w:val="BodyText"/>
              <w:rPr>
                <w:rFonts w:ascii="Arial" w:hAnsi="Arial" w:cs="Arial"/>
                <w:b/>
              </w:rPr>
            </w:pPr>
            <w:r w:rsidRPr="005F6226">
              <w:rPr>
                <w:rFonts w:ascii="Arial" w:hAnsi="Arial" w:cs="Arial"/>
                <w:b/>
              </w:rPr>
              <w:t>Plans</w:t>
            </w:r>
          </w:p>
        </w:tc>
        <w:tc>
          <w:tcPr>
            <w:tcW w:w="5868" w:type="dxa"/>
          </w:tcPr>
          <w:p w:rsidR="009C0507" w:rsidRPr="000118E5" w:rsidRDefault="009C0507" w:rsidP="009C0507">
            <w:pPr>
              <w:rPr>
                <w:rFonts w:ascii="Arial" w:hAnsi="Arial" w:cs="Arial"/>
              </w:rPr>
            </w:pPr>
            <w:r w:rsidRPr="000118E5">
              <w:rPr>
                <w:rFonts w:ascii="Arial" w:hAnsi="Arial" w:cs="Arial"/>
              </w:rPr>
              <w:t>MHLTH_CLOZ_MOD</w:t>
            </w:r>
            <w:r>
              <w:rPr>
                <w:rFonts w:ascii="Arial" w:hAnsi="Arial" w:cs="Arial"/>
              </w:rPr>
              <w:t>_B2_Sprint_4</w:t>
            </w:r>
          </w:p>
          <w:p w:rsidR="009C0507" w:rsidRPr="000118E5" w:rsidRDefault="009C0507" w:rsidP="009C0507">
            <w:pPr>
              <w:rPr>
                <w:rFonts w:ascii="Arial" w:hAnsi="Arial" w:cs="Arial"/>
              </w:rPr>
            </w:pPr>
            <w:r w:rsidRPr="000118E5">
              <w:rPr>
                <w:rFonts w:ascii="Arial" w:hAnsi="Arial" w:cs="Arial"/>
              </w:rPr>
              <w:t>MHLTH_CLOZ_MOD</w:t>
            </w:r>
            <w:r w:rsidR="004059C1">
              <w:rPr>
                <w:rFonts w:ascii="Arial" w:hAnsi="Arial" w:cs="Arial"/>
              </w:rPr>
              <w:t>_</w:t>
            </w:r>
            <w:r>
              <w:rPr>
                <w:rFonts w:ascii="Arial" w:hAnsi="Arial" w:cs="Arial"/>
              </w:rPr>
              <w:t>B2_Sprint_5</w:t>
            </w:r>
          </w:p>
          <w:p w:rsidR="009C0507" w:rsidRPr="00307009" w:rsidRDefault="009C0507" w:rsidP="009C0507">
            <w:pPr>
              <w:rPr>
                <w:rFonts w:ascii="Arial" w:hAnsi="Arial" w:cs="Arial"/>
              </w:rPr>
            </w:pPr>
            <w:r w:rsidRPr="000118E5">
              <w:rPr>
                <w:rFonts w:ascii="Arial" w:hAnsi="Arial" w:cs="Arial"/>
              </w:rPr>
              <w:t>MHLTH</w:t>
            </w:r>
            <w:r w:rsidRPr="00307009">
              <w:rPr>
                <w:rFonts w:ascii="Arial" w:hAnsi="Arial" w:cs="Arial"/>
              </w:rPr>
              <w:t>_CLOZ_MOD_B2_Sprint_6</w:t>
            </w:r>
          </w:p>
          <w:p w:rsidR="009C0507" w:rsidRPr="00307009" w:rsidRDefault="009C0507" w:rsidP="009C0507">
            <w:pPr>
              <w:rPr>
                <w:rFonts w:ascii="Arial" w:hAnsi="Arial" w:cs="Arial"/>
              </w:rPr>
            </w:pPr>
            <w:r w:rsidRPr="00307009">
              <w:rPr>
                <w:rFonts w:ascii="Arial" w:hAnsi="Arial" w:cs="Arial"/>
              </w:rPr>
              <w:t>MHLTH_CLOZ_MOD_B2_Sprint_7</w:t>
            </w:r>
          </w:p>
          <w:p w:rsidR="00320D4F" w:rsidRPr="00307009" w:rsidRDefault="00320D4F" w:rsidP="00320D4F">
            <w:pPr>
              <w:rPr>
                <w:rFonts w:ascii="Arial" w:hAnsi="Arial" w:cs="Arial"/>
              </w:rPr>
            </w:pPr>
            <w:r w:rsidRPr="00307009">
              <w:rPr>
                <w:rFonts w:ascii="Arial" w:hAnsi="Arial" w:cs="Arial"/>
              </w:rPr>
              <w:t>MHLTH_CLOZ_MOD_B2_Sprint_8</w:t>
            </w:r>
          </w:p>
          <w:p w:rsidR="00320D4F" w:rsidRDefault="00320D4F" w:rsidP="00320D4F">
            <w:pPr>
              <w:rPr>
                <w:rFonts w:ascii="Arial" w:hAnsi="Arial" w:cs="Arial"/>
              </w:rPr>
            </w:pPr>
            <w:r w:rsidRPr="00307009">
              <w:rPr>
                <w:rFonts w:ascii="Arial" w:hAnsi="Arial" w:cs="Arial"/>
              </w:rPr>
              <w:t>MHLTH_CLOZ_MOD_B2_Sprint_9</w:t>
            </w:r>
          </w:p>
          <w:p w:rsidR="001D3C3A" w:rsidRPr="005F6226" w:rsidRDefault="001D3C3A" w:rsidP="00320D4F">
            <w:pPr>
              <w:rPr>
                <w:rFonts w:ascii="Arial" w:hAnsi="Arial" w:cs="Arial"/>
                <w:szCs w:val="22"/>
              </w:rPr>
            </w:pPr>
          </w:p>
        </w:tc>
        <w:tc>
          <w:tcPr>
            <w:tcW w:w="2160" w:type="dxa"/>
          </w:tcPr>
          <w:p w:rsidR="001D3C3A" w:rsidRPr="005F6226" w:rsidRDefault="001D3C3A" w:rsidP="000347EC">
            <w:pPr>
              <w:pStyle w:val="BodyText"/>
              <w:rPr>
                <w:rFonts w:ascii="Arial" w:hAnsi="Arial" w:cs="Arial"/>
                <w:sz w:val="22"/>
              </w:rPr>
            </w:pPr>
            <w:r w:rsidRPr="005F6226">
              <w:rPr>
                <w:rFonts w:ascii="Arial" w:hAnsi="Arial" w:cs="Arial"/>
                <w:sz w:val="22"/>
              </w:rPr>
              <w:t>This project does not involve software development in the Rational Tool.  Th</w:t>
            </w:r>
            <w:r>
              <w:rPr>
                <w:rFonts w:ascii="Arial" w:hAnsi="Arial" w:cs="Arial"/>
                <w:sz w:val="22"/>
              </w:rPr>
              <w:t xml:space="preserve">e </w:t>
            </w:r>
            <w:r w:rsidRPr="005F6226">
              <w:rPr>
                <w:rFonts w:ascii="Arial" w:hAnsi="Arial" w:cs="Arial"/>
                <w:sz w:val="22"/>
              </w:rPr>
              <w:t>Release</w:t>
            </w:r>
            <w:r>
              <w:rPr>
                <w:rFonts w:ascii="Arial" w:hAnsi="Arial" w:cs="Arial"/>
                <w:sz w:val="22"/>
              </w:rPr>
              <w:t xml:space="preserve"> Plan is the only plan used.</w:t>
            </w:r>
          </w:p>
        </w:tc>
      </w:tr>
    </w:tbl>
    <w:p w:rsidR="001D3C3A" w:rsidRDefault="001D3C3A">
      <w:r>
        <w:rPr>
          <w:iCs/>
        </w:rPr>
        <w:br w:type="page"/>
      </w:r>
    </w:p>
    <w:tbl>
      <w:tblPr>
        <w:tblStyle w:val="TableGrid"/>
        <w:tblW w:w="0" w:type="auto"/>
        <w:tblLayout w:type="fixed"/>
        <w:tblLook w:val="04A0" w:firstRow="1" w:lastRow="0" w:firstColumn="1" w:lastColumn="0" w:noHBand="0" w:noVBand="1"/>
      </w:tblPr>
      <w:tblGrid>
        <w:gridCol w:w="1548"/>
        <w:gridCol w:w="4500"/>
        <w:gridCol w:w="2250"/>
      </w:tblGrid>
      <w:tr w:rsidR="001D3C3A" w:rsidTr="008D6E30">
        <w:tc>
          <w:tcPr>
            <w:tcW w:w="1548" w:type="dxa"/>
          </w:tcPr>
          <w:p w:rsidR="001D3C3A" w:rsidRPr="00DD0302" w:rsidRDefault="001D3C3A" w:rsidP="008B3AFB">
            <w:pPr>
              <w:pStyle w:val="BodyText"/>
              <w:rPr>
                <w:rFonts w:ascii="Arial" w:hAnsi="Arial" w:cs="Arial"/>
                <w:b/>
              </w:rPr>
            </w:pPr>
            <w:r w:rsidRPr="00DD0302">
              <w:rPr>
                <w:rFonts w:ascii="Arial" w:hAnsi="Arial" w:cs="Arial"/>
                <w:b/>
              </w:rPr>
              <w:t>Artifact Type</w:t>
            </w:r>
          </w:p>
        </w:tc>
        <w:tc>
          <w:tcPr>
            <w:tcW w:w="4500" w:type="dxa"/>
          </w:tcPr>
          <w:p w:rsidR="001D3C3A" w:rsidRPr="00DD0302" w:rsidRDefault="001D3C3A" w:rsidP="008B3AFB">
            <w:pPr>
              <w:pStyle w:val="BodyText"/>
              <w:rPr>
                <w:rFonts w:ascii="Arial" w:hAnsi="Arial" w:cs="Arial"/>
              </w:rPr>
            </w:pPr>
            <w:r w:rsidRPr="00DD0302">
              <w:rPr>
                <w:rFonts w:ascii="Arial" w:hAnsi="Arial" w:cs="Arial"/>
                <w:b/>
              </w:rPr>
              <w:t>Format</w:t>
            </w:r>
          </w:p>
        </w:tc>
        <w:tc>
          <w:tcPr>
            <w:tcW w:w="2250" w:type="dxa"/>
          </w:tcPr>
          <w:p w:rsidR="001D3C3A" w:rsidRPr="00DD0302" w:rsidRDefault="001D3C3A" w:rsidP="008B3AFB">
            <w:pPr>
              <w:pStyle w:val="BodyText"/>
              <w:rPr>
                <w:rFonts w:ascii="Arial" w:hAnsi="Arial" w:cs="Arial"/>
              </w:rPr>
            </w:pPr>
            <w:r w:rsidRPr="00DD0302">
              <w:rPr>
                <w:rFonts w:ascii="Arial" w:hAnsi="Arial" w:cs="Arial"/>
                <w:b/>
              </w:rPr>
              <w:t>Comment</w:t>
            </w:r>
          </w:p>
        </w:tc>
      </w:tr>
      <w:tr w:rsidR="001D3C3A" w:rsidTr="008D6E30">
        <w:tc>
          <w:tcPr>
            <w:tcW w:w="1548" w:type="dxa"/>
          </w:tcPr>
          <w:p w:rsidR="001D3C3A" w:rsidRPr="00887DC9" w:rsidRDefault="001D3C3A" w:rsidP="0031121B">
            <w:pPr>
              <w:pStyle w:val="BodyText"/>
              <w:rPr>
                <w:rFonts w:ascii="Arial" w:hAnsi="Arial" w:cs="Arial"/>
              </w:rPr>
            </w:pPr>
            <w:r w:rsidRPr="00887DC9">
              <w:rPr>
                <w:rFonts w:ascii="Arial" w:hAnsi="Arial" w:cs="Arial"/>
                <w:b/>
              </w:rPr>
              <w:t>Documents</w:t>
            </w:r>
          </w:p>
        </w:tc>
        <w:tc>
          <w:tcPr>
            <w:tcW w:w="4500" w:type="dxa"/>
          </w:tcPr>
          <w:p w:rsidR="001D3C3A" w:rsidRPr="006C3D93" w:rsidRDefault="009C0507" w:rsidP="008D6E30">
            <w:pPr>
              <w:pStyle w:val="BodyText"/>
              <w:rPr>
                <w:rFonts w:ascii="Arial" w:hAnsi="Arial" w:cs="Arial"/>
                <w:sz w:val="22"/>
              </w:rPr>
            </w:pPr>
            <w:r>
              <w:rPr>
                <w:rFonts w:ascii="Arial" w:hAnsi="Arial" w:cs="Arial"/>
                <w:color w:val="000000"/>
                <w:sz w:val="22"/>
              </w:rPr>
              <w:t>Clozapine_MOD</w:t>
            </w:r>
            <w:r w:rsidR="008D6E30">
              <w:rPr>
                <w:rFonts w:ascii="Arial" w:hAnsi="Arial" w:cs="Arial"/>
                <w:color w:val="000000"/>
                <w:sz w:val="22"/>
              </w:rPr>
              <w:t>_Version_Description_Document.</w:t>
            </w:r>
            <w:r w:rsidR="001D3C3A" w:rsidRPr="006C3D93">
              <w:rPr>
                <w:rFonts w:ascii="Arial" w:hAnsi="Arial" w:cs="Arial"/>
                <w:color w:val="000000"/>
                <w:sz w:val="22"/>
              </w:rPr>
              <w:t>docx</w:t>
            </w:r>
          </w:p>
        </w:tc>
        <w:tc>
          <w:tcPr>
            <w:tcW w:w="2250" w:type="dxa"/>
          </w:tcPr>
          <w:p w:rsidR="001D3C3A" w:rsidRPr="00887DC9" w:rsidRDefault="000856B6" w:rsidP="0031121B">
            <w:pPr>
              <w:pStyle w:val="BodyText"/>
              <w:rPr>
                <w:rFonts w:ascii="Arial" w:hAnsi="Arial" w:cs="Arial"/>
                <w:sz w:val="22"/>
              </w:rPr>
            </w:pPr>
            <w:r>
              <w:rPr>
                <w:rFonts w:ascii="Arial" w:hAnsi="Arial" w:cs="Arial"/>
                <w:sz w:val="22"/>
              </w:rPr>
              <w:t xml:space="preserve"> </w:t>
            </w:r>
          </w:p>
        </w:tc>
      </w:tr>
      <w:tr w:rsidR="001D3C3A" w:rsidTr="008D6E30">
        <w:tc>
          <w:tcPr>
            <w:tcW w:w="1548" w:type="dxa"/>
          </w:tcPr>
          <w:p w:rsidR="001D3C3A" w:rsidRPr="000E4394" w:rsidRDefault="001D3C3A" w:rsidP="0031121B">
            <w:pPr>
              <w:pStyle w:val="BodyText"/>
              <w:rPr>
                <w:rFonts w:ascii="Arial" w:hAnsi="Arial" w:cs="Arial"/>
                <w:highlight w:val="green"/>
              </w:rPr>
            </w:pPr>
            <w:r w:rsidRPr="005F5859">
              <w:rPr>
                <w:rFonts w:ascii="Arial" w:hAnsi="Arial" w:cs="Arial"/>
                <w:b/>
              </w:rPr>
              <w:t>Release Candidates</w:t>
            </w:r>
          </w:p>
        </w:tc>
        <w:tc>
          <w:tcPr>
            <w:tcW w:w="4500" w:type="dxa"/>
          </w:tcPr>
          <w:p w:rsidR="001D3C3A" w:rsidRPr="007B2E7D" w:rsidRDefault="007B2E7D" w:rsidP="0031121B">
            <w:pPr>
              <w:pStyle w:val="BodyText"/>
              <w:rPr>
                <w:rFonts w:ascii="Arial" w:hAnsi="Arial" w:cs="Arial"/>
                <w:color w:val="000000"/>
                <w:sz w:val="22"/>
              </w:rPr>
            </w:pPr>
            <w:r w:rsidRPr="007B2E7D">
              <w:rPr>
                <w:rFonts w:ascii="Arial" w:hAnsi="Arial" w:cs="Arial"/>
                <w:color w:val="000000"/>
                <w:sz w:val="22"/>
              </w:rPr>
              <w:t>None at this time</w:t>
            </w:r>
          </w:p>
        </w:tc>
        <w:tc>
          <w:tcPr>
            <w:tcW w:w="2250" w:type="dxa"/>
          </w:tcPr>
          <w:p w:rsidR="001D3C3A" w:rsidRPr="000E4394" w:rsidRDefault="000856B6" w:rsidP="006F07C3">
            <w:pPr>
              <w:pStyle w:val="BodyText"/>
              <w:rPr>
                <w:rFonts w:ascii="Arial" w:hAnsi="Arial" w:cs="Arial"/>
                <w:sz w:val="22"/>
                <w:highlight w:val="green"/>
              </w:rPr>
            </w:pPr>
            <w:r>
              <w:rPr>
                <w:rFonts w:ascii="Arial" w:hAnsi="Arial" w:cs="Arial"/>
                <w:sz w:val="22"/>
                <w:highlight w:val="green"/>
              </w:rPr>
              <w:t xml:space="preserve"> </w:t>
            </w:r>
          </w:p>
        </w:tc>
      </w:tr>
      <w:tr w:rsidR="001D3C3A" w:rsidTr="008D6E30">
        <w:tc>
          <w:tcPr>
            <w:tcW w:w="1548" w:type="dxa"/>
          </w:tcPr>
          <w:p w:rsidR="001D3C3A" w:rsidRPr="005F5859" w:rsidRDefault="001D3C3A" w:rsidP="006F07C3">
            <w:pPr>
              <w:pStyle w:val="BodyText"/>
              <w:rPr>
                <w:rFonts w:ascii="Arial" w:hAnsi="Arial" w:cs="Arial"/>
                <w:b/>
              </w:rPr>
            </w:pPr>
            <w:r w:rsidRPr="005F5859">
              <w:rPr>
                <w:rFonts w:ascii="Arial" w:hAnsi="Arial" w:cs="Arial"/>
                <w:b/>
              </w:rPr>
              <w:t>Baselines</w:t>
            </w:r>
          </w:p>
          <w:p w:rsidR="001D3C3A" w:rsidRPr="000E4394" w:rsidRDefault="001D3C3A" w:rsidP="006F07C3">
            <w:pPr>
              <w:pStyle w:val="BodyText"/>
              <w:rPr>
                <w:rFonts w:ascii="Arial" w:hAnsi="Arial" w:cs="Arial"/>
                <w:highlight w:val="green"/>
              </w:rPr>
            </w:pPr>
          </w:p>
        </w:tc>
        <w:tc>
          <w:tcPr>
            <w:tcW w:w="4500" w:type="dxa"/>
          </w:tcPr>
          <w:p w:rsidR="00C956B3" w:rsidRPr="00C956B3" w:rsidRDefault="00C956B3" w:rsidP="0031121B">
            <w:pPr>
              <w:pStyle w:val="BodyText"/>
              <w:rPr>
                <w:rFonts w:ascii="Arial" w:hAnsi="Arial" w:cs="Arial"/>
                <w:b/>
                <w:sz w:val="22"/>
              </w:rPr>
            </w:pPr>
            <w:r w:rsidRPr="00C956B3">
              <w:rPr>
                <w:rFonts w:ascii="Arial" w:hAnsi="Arial" w:cs="Arial"/>
                <w:b/>
                <w:sz w:val="22"/>
                <w:highlight w:val="yellow"/>
              </w:rPr>
              <w:t>Update at the end of each Sprint:</w:t>
            </w:r>
          </w:p>
          <w:p w:rsidR="001D3C3A" w:rsidRPr="00D6433F" w:rsidRDefault="00D6433F" w:rsidP="0031121B">
            <w:pPr>
              <w:pStyle w:val="BodyText"/>
              <w:rPr>
                <w:rFonts w:ascii="Arial" w:hAnsi="Arial" w:cs="Arial"/>
                <w:sz w:val="22"/>
              </w:rPr>
            </w:pPr>
            <w:r w:rsidRPr="00D6433F">
              <w:rPr>
                <w:rFonts w:ascii="Arial" w:hAnsi="Arial" w:cs="Arial"/>
                <w:sz w:val="22"/>
              </w:rPr>
              <w:t>MHLTH_CLOZ_MOD_SRC (*4: MHLTH_CLOZ_MOD_REG_0_2_7_4</w:t>
            </w:r>
            <w:r w:rsidR="00C956B3">
              <w:rPr>
                <w:rFonts w:ascii="Arial" w:hAnsi="Arial" w:cs="Arial"/>
                <w:sz w:val="22"/>
              </w:rPr>
              <w:t>)</w:t>
            </w:r>
          </w:p>
          <w:p w:rsidR="001D3C3A" w:rsidRPr="000E4394" w:rsidRDefault="001D3C3A" w:rsidP="0031121B">
            <w:pPr>
              <w:pStyle w:val="BodyText"/>
              <w:rPr>
                <w:rFonts w:ascii="Arial" w:hAnsi="Arial" w:cs="Arial"/>
                <w:sz w:val="22"/>
                <w:highlight w:val="green"/>
              </w:rPr>
            </w:pPr>
          </w:p>
        </w:tc>
        <w:tc>
          <w:tcPr>
            <w:tcW w:w="2250" w:type="dxa"/>
          </w:tcPr>
          <w:p w:rsidR="001D3C3A" w:rsidRPr="000E4394" w:rsidRDefault="00C956B3" w:rsidP="000856B6">
            <w:pPr>
              <w:pStyle w:val="BodyText"/>
              <w:rPr>
                <w:rFonts w:ascii="Arial" w:hAnsi="Arial" w:cs="Arial"/>
                <w:sz w:val="22"/>
                <w:highlight w:val="green"/>
              </w:rPr>
            </w:pPr>
            <w:r w:rsidRPr="00C956B3">
              <w:rPr>
                <w:rFonts w:ascii="Arial" w:hAnsi="Arial" w:cs="Arial"/>
                <w:sz w:val="22"/>
                <w:highlight w:val="yellow"/>
              </w:rPr>
              <w:t>Pull this information from the Eclipse tool</w:t>
            </w:r>
          </w:p>
        </w:tc>
      </w:tr>
    </w:tbl>
    <w:p w:rsidR="00CB5F13" w:rsidRPr="0037272C" w:rsidRDefault="00CB5F13" w:rsidP="00DD0C88">
      <w:pPr>
        <w:pStyle w:val="BodyText"/>
      </w:pPr>
      <w:bookmarkStart w:id="39" w:name="_Toc91492102"/>
    </w:p>
    <w:p w:rsidR="007D218F" w:rsidRPr="005F2274" w:rsidRDefault="007D218F">
      <w:pPr>
        <w:pStyle w:val="Heading2"/>
        <w:spacing w:before="0"/>
      </w:pPr>
      <w:bookmarkStart w:id="40" w:name="_Toc519259619"/>
      <w:bookmarkEnd w:id="39"/>
      <w:r w:rsidRPr="005F2274">
        <w:t>Configuration Control</w:t>
      </w:r>
      <w:r w:rsidR="00CA40B1">
        <w:t xml:space="preserve"> (Version and Baseline Management)</w:t>
      </w:r>
      <w:bookmarkEnd w:id="40"/>
    </w:p>
    <w:p w:rsidR="006E7032" w:rsidRPr="005F2274" w:rsidRDefault="006E7032" w:rsidP="006E7032">
      <w:pPr>
        <w:pStyle w:val="Heading3"/>
      </w:pPr>
      <w:bookmarkStart w:id="41" w:name="_Toc519259620"/>
      <w:r w:rsidRPr="005F2274">
        <w:t>Source Code</w:t>
      </w:r>
      <w:r w:rsidR="00183F83">
        <w:t xml:space="preserve"> – N/A for Infrastructure</w:t>
      </w:r>
      <w:bookmarkEnd w:id="41"/>
    </w:p>
    <w:p w:rsidR="005F2274" w:rsidRDefault="005F2274" w:rsidP="005F2274">
      <w:pPr>
        <w:pStyle w:val="BodyText"/>
      </w:pPr>
      <w:r w:rsidRPr="005F2274">
        <w:t xml:space="preserve">This </w:t>
      </w:r>
      <w:r w:rsidR="00D732B4">
        <w:t xml:space="preserve">project will </w:t>
      </w:r>
      <w:r w:rsidR="006F7A2C">
        <w:t>be modifying artifacts developed in</w:t>
      </w:r>
      <w:r w:rsidR="00D732B4">
        <w:t xml:space="preserve"> &lt;MUMPS, Java, Delphi, .net, Java Script, SQL, etc&gt;.</w:t>
      </w:r>
    </w:p>
    <w:p w:rsidR="006F7A2C" w:rsidRDefault="00E30EF9" w:rsidP="005F2274">
      <w:pPr>
        <w:pStyle w:val="BodyText"/>
      </w:pPr>
      <w:r>
        <w:t xml:space="preserve">While MUMPS development occurs and patches are created in VistA development accounts, a copy of the MUMPS code will be stored in the MUMPS_src component within the appropriate VA CfM repositories. </w:t>
      </w:r>
    </w:p>
    <w:p w:rsidR="00E30EF9" w:rsidRDefault="00E30EF9" w:rsidP="005F2274">
      <w:pPr>
        <w:pStyle w:val="BodyText"/>
      </w:pPr>
      <w:r>
        <w:t>All non-MUMPS source code will be managed</w:t>
      </w:r>
      <w:r w:rsidR="00FE7553">
        <w:t>/</w:t>
      </w:r>
      <w:r>
        <w:t xml:space="preserve">controlled </w:t>
      </w:r>
      <w:r w:rsidR="00EF19B0">
        <w:t>utilizing</w:t>
      </w:r>
      <w:r>
        <w:t xml:space="preserve"> the VA enterprise CfM tools.  </w:t>
      </w:r>
      <w:r w:rsidR="00A0194E">
        <w:t xml:space="preserve">For new development, the CfMgr will collaborate with the developers and the </w:t>
      </w:r>
      <w:r w:rsidR="00DD0302">
        <w:t>Enterprise</w:t>
      </w:r>
      <w:r w:rsidR="00A0194E">
        <w:t xml:space="preserve"> Tools Team to determine the proper component structure.  Modifications to an existing code base will occur on a development stream populated with the baseline that reflects the appropriate starting code base. All changes will be </w:t>
      </w:r>
      <w:r w:rsidR="00EF19B0">
        <w:t>associated with</w:t>
      </w:r>
      <w:r w:rsidR="00A0194E">
        <w:t xml:space="preserve"> a change record that will be used to apply the changes back to the development stream.</w:t>
      </w:r>
    </w:p>
    <w:p w:rsidR="006E7032" w:rsidRPr="005F2274" w:rsidRDefault="006E7032" w:rsidP="006E7032">
      <w:pPr>
        <w:pStyle w:val="Heading3"/>
      </w:pPr>
      <w:bookmarkStart w:id="42" w:name="_Toc519259621"/>
      <w:r w:rsidRPr="005F2274">
        <w:t>Documentation</w:t>
      </w:r>
      <w:bookmarkEnd w:id="42"/>
    </w:p>
    <w:p w:rsidR="006E7032" w:rsidRDefault="006E7032" w:rsidP="006E7032">
      <w:pPr>
        <w:pStyle w:val="BodyText"/>
      </w:pPr>
      <w:r w:rsidRPr="003E37AD">
        <w:t>All project related documents will be managed</w:t>
      </w:r>
      <w:r w:rsidR="00FE7553">
        <w:t>/</w:t>
      </w:r>
      <w:r w:rsidRPr="003E37AD">
        <w:t>contro</w:t>
      </w:r>
      <w:r>
        <w:t>lled using the VA standard directory structure in the designated document</w:t>
      </w:r>
      <w:r w:rsidRPr="003E37AD">
        <w:t xml:space="preserve"> repo</w:t>
      </w:r>
      <w:r>
        <w:t>sitory</w:t>
      </w:r>
      <w:r w:rsidRPr="003E37AD">
        <w:t xml:space="preserve">. All project documentation </w:t>
      </w:r>
      <w:r>
        <w:t>will</w:t>
      </w:r>
      <w:r w:rsidRPr="003E37AD">
        <w:t xml:space="preserve"> adhere to VA policy on protection of VA security and VA architecture content, desensitization of patient data content, FOIA content redaction restrictions, 508 accessibility standards, and documentation standards where applicable.</w:t>
      </w:r>
      <w:r>
        <w:t xml:space="preserve">  The CM_Doc_Map will be used to determine the location of each document within the directory structure. </w:t>
      </w:r>
    </w:p>
    <w:p w:rsidR="006E7032" w:rsidRPr="006E7032" w:rsidRDefault="006E7032" w:rsidP="006E7032">
      <w:pPr>
        <w:pStyle w:val="BodyText"/>
        <w:rPr>
          <w:highlight w:val="yellow"/>
        </w:rPr>
      </w:pPr>
    </w:p>
    <w:p w:rsidR="00E30EF9" w:rsidRDefault="00E30EF9">
      <w:pPr>
        <w:pStyle w:val="Heading3"/>
      </w:pPr>
      <w:bookmarkStart w:id="43" w:name="_Toc519259622"/>
      <w:r>
        <w:t>Environment</w:t>
      </w:r>
      <w:r w:rsidR="00183F83">
        <w:t xml:space="preserve"> – N/A for Infrastructure</w:t>
      </w:r>
      <w:bookmarkEnd w:id="43"/>
    </w:p>
    <w:p w:rsidR="0071476A" w:rsidRDefault="00A0194E" w:rsidP="00A0194E">
      <w:pPr>
        <w:pStyle w:val="BodyText"/>
      </w:pPr>
      <w:r>
        <w:t xml:space="preserve">The project will utilize a number of servers for development, testing and user acceptance tests (UAT).  While MUMPS development occurs within a VistA account, development of non-MUMPS patches will </w:t>
      </w:r>
      <w:r w:rsidR="006017EE">
        <w:t xml:space="preserve">occur on the </w:t>
      </w:r>
      <w:r w:rsidR="00FE7553">
        <w:t>developers’</w:t>
      </w:r>
      <w:r w:rsidR="006017EE">
        <w:t xml:space="preserve"> machine and undergo initial testing once deployed to a server.</w:t>
      </w:r>
    </w:p>
    <w:tbl>
      <w:tblPr>
        <w:tblStyle w:val="TableGrid"/>
        <w:tblW w:w="0" w:type="auto"/>
        <w:tblLook w:val="04A0" w:firstRow="1" w:lastRow="0" w:firstColumn="1" w:lastColumn="0" w:noHBand="0" w:noVBand="1"/>
      </w:tblPr>
      <w:tblGrid>
        <w:gridCol w:w="3141"/>
        <w:gridCol w:w="3105"/>
        <w:gridCol w:w="3104"/>
      </w:tblGrid>
      <w:tr w:rsidR="006017EE" w:rsidTr="00D02ABE">
        <w:tc>
          <w:tcPr>
            <w:tcW w:w="9576" w:type="dxa"/>
            <w:gridSpan w:val="3"/>
          </w:tcPr>
          <w:p w:rsidR="006017EE" w:rsidRPr="00DD0302" w:rsidRDefault="003C7EED" w:rsidP="006017EE">
            <w:pPr>
              <w:pStyle w:val="BodyText"/>
              <w:jc w:val="center"/>
              <w:rPr>
                <w:rFonts w:ascii="Arial" w:hAnsi="Arial" w:cs="Arial"/>
                <w:b/>
              </w:rPr>
            </w:pPr>
            <w:r>
              <w:rPr>
                <w:rFonts w:ascii="Arial" w:hAnsi="Arial" w:cs="Arial"/>
                <w:b/>
              </w:rPr>
              <w:t>Clozapine</w:t>
            </w:r>
            <w:r w:rsidR="006017EE" w:rsidRPr="000E4394">
              <w:rPr>
                <w:rFonts w:ascii="Arial" w:hAnsi="Arial" w:cs="Arial"/>
                <w:b/>
              </w:rPr>
              <w:t xml:space="preserve"> Environments</w:t>
            </w:r>
            <w:r w:rsidR="00183F83">
              <w:rPr>
                <w:rFonts w:ascii="Arial" w:hAnsi="Arial" w:cs="Arial"/>
                <w:b/>
              </w:rPr>
              <w:t xml:space="preserve"> – N/A</w:t>
            </w:r>
          </w:p>
        </w:tc>
      </w:tr>
      <w:tr w:rsidR="006017EE" w:rsidTr="006017EE">
        <w:tc>
          <w:tcPr>
            <w:tcW w:w="3192" w:type="dxa"/>
          </w:tcPr>
          <w:p w:rsidR="006017EE" w:rsidRPr="000E4394" w:rsidRDefault="006017EE" w:rsidP="006017EE">
            <w:pPr>
              <w:pStyle w:val="BodyText"/>
              <w:jc w:val="center"/>
              <w:rPr>
                <w:rFonts w:ascii="Arial" w:hAnsi="Arial" w:cs="Arial"/>
                <w:b/>
              </w:rPr>
            </w:pPr>
            <w:r w:rsidRPr="000E4394">
              <w:rPr>
                <w:rFonts w:ascii="Arial" w:hAnsi="Arial" w:cs="Arial"/>
                <w:b/>
              </w:rPr>
              <w:t>Development</w:t>
            </w:r>
          </w:p>
        </w:tc>
        <w:tc>
          <w:tcPr>
            <w:tcW w:w="3192" w:type="dxa"/>
          </w:tcPr>
          <w:p w:rsidR="006017EE" w:rsidRPr="000E4394" w:rsidRDefault="006017EE" w:rsidP="006017EE">
            <w:pPr>
              <w:pStyle w:val="BodyText"/>
              <w:jc w:val="center"/>
              <w:rPr>
                <w:rFonts w:ascii="Arial" w:hAnsi="Arial" w:cs="Arial"/>
                <w:b/>
              </w:rPr>
            </w:pPr>
            <w:r w:rsidRPr="000E4394">
              <w:rPr>
                <w:rFonts w:ascii="Arial" w:hAnsi="Arial" w:cs="Arial"/>
                <w:b/>
              </w:rPr>
              <w:t>SQA</w:t>
            </w:r>
          </w:p>
        </w:tc>
        <w:tc>
          <w:tcPr>
            <w:tcW w:w="3192" w:type="dxa"/>
          </w:tcPr>
          <w:p w:rsidR="006017EE" w:rsidRPr="00DD0302" w:rsidRDefault="006017EE" w:rsidP="006017EE">
            <w:pPr>
              <w:pStyle w:val="BodyText"/>
              <w:jc w:val="center"/>
              <w:rPr>
                <w:rFonts w:ascii="Arial" w:hAnsi="Arial" w:cs="Arial"/>
                <w:b/>
              </w:rPr>
            </w:pPr>
            <w:r w:rsidRPr="000E4394">
              <w:rPr>
                <w:rFonts w:ascii="Arial" w:hAnsi="Arial" w:cs="Arial"/>
                <w:b/>
              </w:rPr>
              <w:t>UAT</w:t>
            </w:r>
          </w:p>
        </w:tc>
      </w:tr>
      <w:tr w:rsidR="003C7EED" w:rsidTr="006017EE">
        <w:tc>
          <w:tcPr>
            <w:tcW w:w="3192" w:type="dxa"/>
          </w:tcPr>
          <w:p w:rsidR="003C7EED" w:rsidRPr="003C7EED" w:rsidRDefault="007B2E7D" w:rsidP="007B2E7D">
            <w:pPr>
              <w:pStyle w:val="InstructionalTable"/>
              <w:jc w:val="center"/>
              <w:rPr>
                <w:rFonts w:ascii="Arial" w:hAnsi="Arial" w:cs="Arial"/>
                <w:i w:val="0"/>
                <w:color w:val="000000"/>
              </w:rPr>
            </w:pPr>
            <w:r>
              <w:rPr>
                <w:rFonts w:ascii="Arial" w:hAnsi="Arial" w:cs="Arial"/>
                <w:i w:val="0"/>
                <w:color w:val="000000"/>
              </w:rPr>
              <w:t>N/A</w:t>
            </w:r>
          </w:p>
        </w:tc>
        <w:tc>
          <w:tcPr>
            <w:tcW w:w="3192" w:type="dxa"/>
          </w:tcPr>
          <w:p w:rsidR="003C7EED" w:rsidRPr="003C7EED" w:rsidRDefault="007B2E7D" w:rsidP="007B2E7D">
            <w:pPr>
              <w:pStyle w:val="InstructionalTable"/>
              <w:jc w:val="center"/>
              <w:rPr>
                <w:rFonts w:ascii="Arial" w:hAnsi="Arial" w:cs="Arial"/>
                <w:i w:val="0"/>
                <w:color w:val="000000"/>
              </w:rPr>
            </w:pPr>
            <w:r>
              <w:rPr>
                <w:rFonts w:ascii="Arial" w:hAnsi="Arial" w:cs="Arial"/>
                <w:i w:val="0"/>
                <w:color w:val="000000"/>
              </w:rPr>
              <w:t>N/A</w:t>
            </w:r>
          </w:p>
        </w:tc>
        <w:tc>
          <w:tcPr>
            <w:tcW w:w="3192" w:type="dxa"/>
          </w:tcPr>
          <w:p w:rsidR="003C7EED" w:rsidRPr="003C7EED" w:rsidRDefault="007B2E7D" w:rsidP="007B2E7D">
            <w:pPr>
              <w:pStyle w:val="InstructionalTable"/>
              <w:jc w:val="center"/>
              <w:rPr>
                <w:rFonts w:ascii="Arial" w:hAnsi="Arial" w:cs="Arial"/>
                <w:i w:val="0"/>
                <w:color w:val="000000"/>
              </w:rPr>
            </w:pPr>
            <w:r>
              <w:rPr>
                <w:rFonts w:ascii="Arial" w:hAnsi="Arial" w:cs="Arial"/>
                <w:i w:val="0"/>
                <w:color w:val="000000"/>
              </w:rPr>
              <w:t>N/A</w:t>
            </w:r>
          </w:p>
        </w:tc>
      </w:tr>
    </w:tbl>
    <w:p w:rsidR="006017EE" w:rsidRDefault="006017EE" w:rsidP="00A0194E">
      <w:pPr>
        <w:pStyle w:val="BodyText"/>
      </w:pPr>
      <w:r>
        <w:t xml:space="preserve">The development environments will be kept up-to-date with nationally released patches but will otherwise be an uncontrolled environment. This allows developers maximum flexibility.  </w:t>
      </w:r>
    </w:p>
    <w:p w:rsidR="006017EE" w:rsidRPr="003E37AD" w:rsidRDefault="006017EE" w:rsidP="00A0194E">
      <w:pPr>
        <w:pStyle w:val="BodyText"/>
      </w:pPr>
      <w:r>
        <w:t xml:space="preserve">The SQA and UAT environments will be rigorously configuration controlled to ensure that testing occurs against known baselines.  The environments will be </w:t>
      </w:r>
      <w:r w:rsidR="00901ED8">
        <w:t xml:space="preserve">updated </w:t>
      </w:r>
      <w:r>
        <w:t>routinely with nationally released patches, and all patches loaded into the environment(s) that are still under development will be recorded as part of the baseline.</w:t>
      </w:r>
    </w:p>
    <w:p w:rsidR="007D218F" w:rsidRDefault="007D218F" w:rsidP="00FB1DDC">
      <w:pPr>
        <w:pStyle w:val="Heading2"/>
      </w:pPr>
      <w:bookmarkStart w:id="44" w:name="_Toc519259623"/>
      <w:r w:rsidRPr="003E37AD">
        <w:t>Change Management</w:t>
      </w:r>
      <w:bookmarkEnd w:id="44"/>
    </w:p>
    <w:p w:rsidR="00596B7E" w:rsidRPr="00596B7E" w:rsidRDefault="00596B7E" w:rsidP="00596B7E">
      <w:pPr>
        <w:pStyle w:val="Heading3"/>
      </w:pPr>
      <w:bookmarkStart w:id="45" w:name="_Toc519259624"/>
      <w:r>
        <w:t>Story and Task Management</w:t>
      </w:r>
      <w:bookmarkEnd w:id="45"/>
    </w:p>
    <w:p w:rsidR="007D218F" w:rsidRDefault="00FB1DDC" w:rsidP="0048754B">
      <w:pPr>
        <w:pStyle w:val="BodyText"/>
      </w:pPr>
      <w:r>
        <w:t>This project will use the agile methodology to manage the development lifecycle.  As such, change management will be accomplished through agile practices and ceremonies:</w:t>
      </w:r>
    </w:p>
    <w:p w:rsidR="00FB1DDC" w:rsidRDefault="00FB1DDC" w:rsidP="00FB1DDC">
      <w:pPr>
        <w:pStyle w:val="BodyText"/>
        <w:numPr>
          <w:ilvl w:val="0"/>
          <w:numId w:val="35"/>
        </w:numPr>
      </w:pPr>
      <w:r>
        <w:t>Product Owner defines</w:t>
      </w:r>
      <w:r w:rsidR="00D4748E">
        <w:t>, approves</w:t>
      </w:r>
      <w:r>
        <w:t xml:space="preserve"> and prioritizes requirements</w:t>
      </w:r>
    </w:p>
    <w:p w:rsidR="00FB1DDC" w:rsidRDefault="00FB1DDC" w:rsidP="00FB1DDC">
      <w:pPr>
        <w:pStyle w:val="BodyText"/>
        <w:numPr>
          <w:ilvl w:val="0"/>
          <w:numId w:val="35"/>
        </w:numPr>
      </w:pPr>
      <w:r>
        <w:t>Scrum Team collaborates with Product Owner for requirements elaboration</w:t>
      </w:r>
    </w:p>
    <w:p w:rsidR="00FB1DDC" w:rsidRDefault="00FB1DDC" w:rsidP="00FB1DDC">
      <w:pPr>
        <w:pStyle w:val="BodyText"/>
        <w:numPr>
          <w:ilvl w:val="0"/>
          <w:numId w:val="35"/>
        </w:numPr>
      </w:pPr>
      <w:r>
        <w:t xml:space="preserve">Detailed requirements are defined </w:t>
      </w:r>
      <w:r w:rsidR="005A7C39">
        <w:t>as</w:t>
      </w:r>
      <w:r>
        <w:t xml:space="preserve"> Stories and placed into a Product Backlog</w:t>
      </w:r>
      <w:r w:rsidR="005A7C39">
        <w:t xml:space="preserve"> (Backlog Grooming)</w:t>
      </w:r>
    </w:p>
    <w:p w:rsidR="00FB1DDC" w:rsidRDefault="00FB1DDC" w:rsidP="00FB1DDC">
      <w:pPr>
        <w:pStyle w:val="BodyText"/>
        <w:numPr>
          <w:ilvl w:val="0"/>
          <w:numId w:val="35"/>
        </w:numPr>
      </w:pPr>
      <w:r>
        <w:t>The Scrum Master leads sprint planning sessions with Scrum Team to determine scope for upcoming sprint</w:t>
      </w:r>
      <w:r w:rsidR="005A7C39">
        <w:t>, stories are selected and moved into the Sprint Plan</w:t>
      </w:r>
    </w:p>
    <w:p w:rsidR="00FB1DDC" w:rsidRDefault="005A7C39" w:rsidP="00FB1DDC">
      <w:pPr>
        <w:pStyle w:val="BodyText"/>
        <w:numPr>
          <w:ilvl w:val="0"/>
          <w:numId w:val="35"/>
        </w:numPr>
      </w:pPr>
      <w:r>
        <w:t>Scrum Team creates tasks linked to the stories to define the work to be accomplished during the sprint</w:t>
      </w:r>
    </w:p>
    <w:p w:rsidR="005A7C39" w:rsidRDefault="005A7C39" w:rsidP="00FB1DDC">
      <w:pPr>
        <w:pStyle w:val="BodyText"/>
        <w:numPr>
          <w:ilvl w:val="0"/>
          <w:numId w:val="35"/>
        </w:numPr>
      </w:pPr>
      <w:r>
        <w:t xml:space="preserve">End of sprint ceremonies review with the Product Owner what was accomplished </w:t>
      </w:r>
    </w:p>
    <w:p w:rsidR="005A7C39" w:rsidRDefault="005A7C39" w:rsidP="00FB1DDC">
      <w:pPr>
        <w:pStyle w:val="BodyText"/>
        <w:numPr>
          <w:ilvl w:val="0"/>
          <w:numId w:val="35"/>
        </w:numPr>
      </w:pPr>
      <w:r>
        <w:t>Planning for next sprint occurs</w:t>
      </w:r>
    </w:p>
    <w:p w:rsidR="005A7C39" w:rsidRPr="003E37AD" w:rsidRDefault="005A7C39" w:rsidP="005A7C39">
      <w:pPr>
        <w:pStyle w:val="BodyText"/>
      </w:pPr>
      <w:r>
        <w:t>Consistent with agile, requirements can change, be refined or reprioritized by the Product Owner at any time.  The Product Owner must approve any changes initiated by the Scrum Team.</w:t>
      </w:r>
    </w:p>
    <w:p w:rsidR="00596B7E" w:rsidRPr="00553E94" w:rsidRDefault="00596B7E" w:rsidP="00596B7E">
      <w:pPr>
        <w:pStyle w:val="Heading3"/>
      </w:pPr>
      <w:bookmarkStart w:id="46" w:name="_Toc519259625"/>
      <w:r w:rsidRPr="00553E94">
        <w:t>Defect Management</w:t>
      </w:r>
      <w:bookmarkEnd w:id="46"/>
    </w:p>
    <w:p w:rsidR="00D02ABE" w:rsidRDefault="00D4748E" w:rsidP="00596B7E">
      <w:pPr>
        <w:pStyle w:val="BodyText"/>
      </w:pPr>
      <w:r>
        <w:t xml:space="preserve">Defects are logged and linked to their associated requirement and to the test case verifying the fix. </w:t>
      </w:r>
      <w:r w:rsidR="00D02ABE">
        <w:t>Defects can be identified and logged by anyone.  New defects will</w:t>
      </w:r>
      <w:r>
        <w:t xml:space="preserve"> be</w:t>
      </w:r>
      <w:r w:rsidR="00D02ABE">
        <w:t xml:space="preserve"> reviewed during the Scrum meeting.  </w:t>
      </w:r>
      <w:r>
        <w:t>If a defect crashes the system or prevents testing from proceeding, it will be assigned a severity 1 or 2 and will be repaired immediately.</w:t>
      </w:r>
      <w:r w:rsidR="00D02ABE">
        <w:t xml:space="preserve"> If the defect repair </w:t>
      </w:r>
      <w:r w:rsidR="00EB5FA2">
        <w:t>affects</w:t>
      </w:r>
      <w:r w:rsidR="00D02ABE">
        <w:t xml:space="preserve"> the team’s ability to complete scheduled work for the sprint, the Produ</w:t>
      </w:r>
      <w:r w:rsidR="00EB5FA2">
        <w:t>ct Owner will be consulted.  A decision will be made to either prolong the sprint or move unfinished work to a future sprint. Non-critical defects will be placed in the backlog and scheduled for repair in a future sprint.</w:t>
      </w:r>
    </w:p>
    <w:p w:rsidR="007D218F" w:rsidRPr="003E37AD" w:rsidRDefault="00ED08F4" w:rsidP="00596B7E">
      <w:pPr>
        <w:pStyle w:val="Heading3"/>
      </w:pPr>
      <w:bookmarkStart w:id="47" w:name="_Toc519259626"/>
      <w:r>
        <w:t>Risk</w:t>
      </w:r>
      <w:r w:rsidR="00943A91">
        <w:t>/Issue</w:t>
      </w:r>
      <w:r w:rsidR="007D218F" w:rsidRPr="003E37AD">
        <w:t xml:space="preserve"> Management</w:t>
      </w:r>
      <w:bookmarkEnd w:id="47"/>
    </w:p>
    <w:p w:rsidR="00A2443F" w:rsidRDefault="00A2443F" w:rsidP="0048754B">
      <w:pPr>
        <w:pStyle w:val="BodyText"/>
      </w:pPr>
      <w:r>
        <w:t xml:space="preserve">VA’s Enterprise Risk </w:t>
      </w:r>
      <w:r w:rsidR="00943A91">
        <w:t>Management</w:t>
      </w:r>
      <w:r>
        <w:t xml:space="preserve"> Office (ERMO)</w:t>
      </w:r>
      <w:r w:rsidR="00943A91">
        <w:t xml:space="preserve"> define</w:t>
      </w:r>
      <w:r>
        <w:t>s the processes for risk and issue management. Information can be found in</w:t>
      </w:r>
      <w:r w:rsidR="00A97C26">
        <w:t xml:space="preserve"> the Process Asset Library (PAL)</w:t>
      </w:r>
      <w:r>
        <w:t xml:space="preserve"> within the Quality, Privacy and Risk Framework.  VA’s enterprise change </w:t>
      </w:r>
      <w:r w:rsidR="00D4748E">
        <w:t xml:space="preserve">and configuration </w:t>
      </w:r>
      <w:r>
        <w:t>management tool will be used to log and manage issues and risks</w:t>
      </w:r>
      <w:r w:rsidR="00553E94">
        <w:t>. Issues that require changes to the product will be logged and tracked as tasks.</w:t>
      </w:r>
    </w:p>
    <w:p w:rsidR="00553E94" w:rsidRDefault="00553E94" w:rsidP="0048754B">
      <w:pPr>
        <w:pStyle w:val="BodyText"/>
      </w:pPr>
    </w:p>
    <w:p w:rsidR="007D218F" w:rsidRPr="00316703" w:rsidRDefault="007D218F">
      <w:pPr>
        <w:pStyle w:val="Heading2"/>
      </w:pPr>
      <w:bookmarkStart w:id="48" w:name="_Toc91492119"/>
      <w:bookmarkStart w:id="49" w:name="_Toc519259627"/>
      <w:r w:rsidRPr="00316703">
        <w:t>Status Accounting</w:t>
      </w:r>
      <w:bookmarkEnd w:id="48"/>
      <w:bookmarkEnd w:id="49"/>
    </w:p>
    <w:p w:rsidR="001E62E1" w:rsidRDefault="001E62E1">
      <w:pPr>
        <w:pStyle w:val="BodyText"/>
      </w:pPr>
      <w:r>
        <w:t>This project will use the VA enterprise C</w:t>
      </w:r>
      <w:r w:rsidR="003F370D">
        <w:t>C</w:t>
      </w:r>
      <w:r>
        <w:t>M tool’s query, report and dashboard functionality for status accounting.</w:t>
      </w:r>
    </w:p>
    <w:p w:rsidR="007D218F" w:rsidRDefault="001E62E1" w:rsidP="006140F2">
      <w:pPr>
        <w:pStyle w:val="Heading3"/>
      </w:pPr>
      <w:bookmarkStart w:id="50" w:name="_Toc519259628"/>
      <w:r>
        <w:t>Dashboards</w:t>
      </w:r>
      <w:bookmarkEnd w:id="50"/>
    </w:p>
    <w:p w:rsidR="001E62E1" w:rsidRPr="001E62E1" w:rsidRDefault="001E62E1" w:rsidP="001E62E1">
      <w:pPr>
        <w:pStyle w:val="BodyText"/>
      </w:pPr>
      <w:r>
        <w:t>The VA enterprise C</w:t>
      </w:r>
      <w:r w:rsidR="003F370D">
        <w:t>C</w:t>
      </w:r>
      <w:r>
        <w:t xml:space="preserve">M tool </w:t>
      </w:r>
      <w:r w:rsidR="00B91FAB">
        <w:t xml:space="preserve">contains numerous widgets to reflect the status of requirements, development and testing.  This project will leverage those capabilities to provide real-time data on </w:t>
      </w:r>
      <w:r w:rsidR="00D4748E">
        <w:t xml:space="preserve">Risk, Issue, </w:t>
      </w:r>
      <w:r w:rsidR="00B91FAB">
        <w:t xml:space="preserve">Story, Task and Defect status; </w:t>
      </w:r>
      <w:r w:rsidR="00AF70B6">
        <w:t xml:space="preserve">sprint progress; workload; </w:t>
      </w:r>
      <w:r w:rsidR="00B91FAB">
        <w:t xml:space="preserve">project burn up and burn down; </w:t>
      </w:r>
      <w:r w:rsidR="00AF70B6">
        <w:t>and testing status. The dashboard will be visible to anyone listed as a member of the development project’s team area.</w:t>
      </w:r>
    </w:p>
    <w:p w:rsidR="001E62E1" w:rsidRDefault="001E62E1">
      <w:pPr>
        <w:pStyle w:val="Heading3"/>
      </w:pPr>
      <w:bookmarkStart w:id="51" w:name="_Toc519259629"/>
      <w:bookmarkStart w:id="52" w:name="_Toc91492121"/>
      <w:r>
        <w:t>Queries</w:t>
      </w:r>
      <w:bookmarkEnd w:id="51"/>
    </w:p>
    <w:p w:rsidR="00AF70B6" w:rsidRDefault="00AF70B6" w:rsidP="00AF70B6">
      <w:pPr>
        <w:pStyle w:val="BodyText"/>
      </w:pPr>
      <w:r>
        <w:t xml:space="preserve">The configuration manager will create a set of shared queries to extract data </w:t>
      </w:r>
      <w:r w:rsidR="00BC25D6">
        <w:t>to</w:t>
      </w:r>
      <w:r>
        <w:t xml:space="preserve"> be exported to a spreadsheet and shared outside of the C</w:t>
      </w:r>
      <w:r w:rsidR="003F370D">
        <w:t>C</w:t>
      </w:r>
      <w:r>
        <w:t xml:space="preserve">M tool.  The queries will </w:t>
      </w:r>
      <w:r w:rsidR="00693519">
        <w:t xml:space="preserve">provide summary information on stories, tasks, defects, issues and risks.  </w:t>
      </w:r>
      <w:r w:rsidR="00BC25D6">
        <w:t>A CfMgr can</w:t>
      </w:r>
      <w:r w:rsidR="00693519">
        <w:t xml:space="preserve"> run</w:t>
      </w:r>
      <w:r w:rsidR="00BC25D6">
        <w:t xml:space="preserve"> queries</w:t>
      </w:r>
      <w:r w:rsidR="00693519">
        <w:t xml:space="preserve"> a</w:t>
      </w:r>
      <w:r w:rsidR="00BC25D6">
        <w:t>t regular intervals and provide</w:t>
      </w:r>
      <w:r w:rsidR="00693519">
        <w:t xml:space="preserve"> </w:t>
      </w:r>
      <w:r w:rsidR="00BC25D6">
        <w:t xml:space="preserve">results </w:t>
      </w:r>
      <w:r w:rsidR="00693519">
        <w:t>to management on a routine basis.</w:t>
      </w:r>
    </w:p>
    <w:tbl>
      <w:tblPr>
        <w:tblStyle w:val="TableGrid"/>
        <w:tblW w:w="0" w:type="auto"/>
        <w:tblLook w:val="04A0" w:firstRow="1" w:lastRow="0" w:firstColumn="1" w:lastColumn="0" w:noHBand="0" w:noVBand="1"/>
      </w:tblPr>
      <w:tblGrid>
        <w:gridCol w:w="4674"/>
        <w:gridCol w:w="4676"/>
      </w:tblGrid>
      <w:tr w:rsidR="00583FB6" w:rsidTr="00583FB6">
        <w:tc>
          <w:tcPr>
            <w:tcW w:w="4788" w:type="dxa"/>
          </w:tcPr>
          <w:p w:rsidR="00583FB6" w:rsidRPr="00BC25D6" w:rsidRDefault="00583FB6" w:rsidP="00AF70B6">
            <w:pPr>
              <w:pStyle w:val="BodyText"/>
              <w:rPr>
                <w:rFonts w:ascii="Arial" w:hAnsi="Arial" w:cs="Arial"/>
                <w:b/>
              </w:rPr>
            </w:pPr>
            <w:r w:rsidRPr="00BC25D6">
              <w:rPr>
                <w:rFonts w:ascii="Arial" w:hAnsi="Arial" w:cs="Arial"/>
                <w:b/>
              </w:rPr>
              <w:t>Name of Shared Query</w:t>
            </w:r>
          </w:p>
        </w:tc>
        <w:tc>
          <w:tcPr>
            <w:tcW w:w="4788" w:type="dxa"/>
          </w:tcPr>
          <w:p w:rsidR="00583FB6" w:rsidRPr="00BC25D6" w:rsidRDefault="00583FB6" w:rsidP="00AF70B6">
            <w:pPr>
              <w:pStyle w:val="BodyText"/>
              <w:rPr>
                <w:rFonts w:ascii="Arial" w:hAnsi="Arial" w:cs="Arial"/>
                <w:b/>
              </w:rPr>
            </w:pPr>
            <w:r w:rsidRPr="00BC25D6">
              <w:rPr>
                <w:rFonts w:ascii="Arial" w:hAnsi="Arial" w:cs="Arial"/>
                <w:b/>
              </w:rPr>
              <w:t>Purpose</w:t>
            </w:r>
          </w:p>
        </w:tc>
      </w:tr>
      <w:tr w:rsidR="00583FB6" w:rsidTr="00583FB6">
        <w:tc>
          <w:tcPr>
            <w:tcW w:w="4788" w:type="dxa"/>
          </w:tcPr>
          <w:p w:rsidR="00583FB6" w:rsidRPr="00521612" w:rsidRDefault="000E4394" w:rsidP="00AF70B6">
            <w:pPr>
              <w:pStyle w:val="BodyText"/>
            </w:pPr>
            <w:r w:rsidRPr="00521612">
              <w:t>Create queries as needed or requested</w:t>
            </w:r>
          </w:p>
        </w:tc>
        <w:tc>
          <w:tcPr>
            <w:tcW w:w="4788" w:type="dxa"/>
          </w:tcPr>
          <w:p w:rsidR="00583FB6" w:rsidRDefault="000E4394" w:rsidP="00AF70B6">
            <w:pPr>
              <w:pStyle w:val="BodyText"/>
            </w:pPr>
            <w:r w:rsidRPr="00521612">
              <w:t>As needed.</w:t>
            </w:r>
          </w:p>
        </w:tc>
      </w:tr>
    </w:tbl>
    <w:p w:rsidR="00583FB6" w:rsidRPr="00AF70B6" w:rsidRDefault="00583FB6" w:rsidP="00AF70B6">
      <w:pPr>
        <w:pStyle w:val="BodyText"/>
      </w:pPr>
    </w:p>
    <w:p w:rsidR="007D218F" w:rsidRPr="003E37AD" w:rsidRDefault="007D218F">
      <w:pPr>
        <w:pStyle w:val="Heading3"/>
      </w:pPr>
      <w:bookmarkStart w:id="53" w:name="_Toc519259630"/>
      <w:r w:rsidRPr="003E37AD">
        <w:t>General Status Reports</w:t>
      </w:r>
      <w:bookmarkEnd w:id="52"/>
      <w:bookmarkEnd w:id="53"/>
    </w:p>
    <w:p w:rsidR="00693519" w:rsidRDefault="00693519" w:rsidP="00F4100E">
      <w:pPr>
        <w:pStyle w:val="BodyText"/>
      </w:pPr>
      <w:r>
        <w:t xml:space="preserve">Based on project need, reports </w:t>
      </w:r>
      <w:r w:rsidR="00BC25D6">
        <w:t>are</w:t>
      </w:r>
      <w:r>
        <w:t xml:space="preserve"> generated out of the VA enterprise C</w:t>
      </w:r>
      <w:r w:rsidR="003F370D">
        <w:t>C</w:t>
      </w:r>
      <w:r>
        <w:t xml:space="preserve">M tool.  Standard report templates </w:t>
      </w:r>
      <w:r w:rsidR="00BC25D6">
        <w:t>were</w:t>
      </w:r>
      <w:r>
        <w:t xml:space="preserve"> created by the tools support team and will be leveraged as necessary.  New reports </w:t>
      </w:r>
      <w:r w:rsidR="00BC25D6">
        <w:t>are</w:t>
      </w:r>
      <w:r>
        <w:t xml:space="preserve"> created if existing templates do not satisfy the project’s needs.</w:t>
      </w:r>
    </w:p>
    <w:tbl>
      <w:tblPr>
        <w:tblStyle w:val="TableGrid"/>
        <w:tblW w:w="0" w:type="auto"/>
        <w:tblLook w:val="04A0" w:firstRow="1" w:lastRow="0" w:firstColumn="1" w:lastColumn="0" w:noHBand="0" w:noVBand="1"/>
      </w:tblPr>
      <w:tblGrid>
        <w:gridCol w:w="2927"/>
        <w:gridCol w:w="6423"/>
      </w:tblGrid>
      <w:tr w:rsidR="00583FB6" w:rsidTr="00583FB6">
        <w:tc>
          <w:tcPr>
            <w:tcW w:w="2988" w:type="dxa"/>
          </w:tcPr>
          <w:p w:rsidR="00583FB6" w:rsidRPr="00BC25D6" w:rsidRDefault="00583FB6" w:rsidP="00F4100E">
            <w:pPr>
              <w:pStyle w:val="BodyText"/>
              <w:rPr>
                <w:rFonts w:ascii="Arial" w:hAnsi="Arial" w:cs="Arial"/>
                <w:b/>
              </w:rPr>
            </w:pPr>
            <w:r w:rsidRPr="00BC25D6">
              <w:rPr>
                <w:rFonts w:ascii="Arial" w:hAnsi="Arial" w:cs="Arial"/>
                <w:b/>
              </w:rPr>
              <w:t>Name of Report</w:t>
            </w:r>
          </w:p>
        </w:tc>
        <w:tc>
          <w:tcPr>
            <w:tcW w:w="6588" w:type="dxa"/>
          </w:tcPr>
          <w:p w:rsidR="00583FB6" w:rsidRPr="00BC25D6" w:rsidRDefault="00583FB6" w:rsidP="00F4100E">
            <w:pPr>
              <w:pStyle w:val="BodyText"/>
              <w:rPr>
                <w:rFonts w:ascii="Arial" w:hAnsi="Arial" w:cs="Arial"/>
                <w:b/>
              </w:rPr>
            </w:pPr>
            <w:r w:rsidRPr="00BC25D6">
              <w:rPr>
                <w:rFonts w:ascii="Arial" w:hAnsi="Arial" w:cs="Arial"/>
                <w:b/>
              </w:rPr>
              <w:t>Purpose</w:t>
            </w:r>
          </w:p>
        </w:tc>
      </w:tr>
      <w:tr w:rsidR="00583FB6" w:rsidTr="00583FB6">
        <w:tc>
          <w:tcPr>
            <w:tcW w:w="2988" w:type="dxa"/>
          </w:tcPr>
          <w:p w:rsidR="00583FB6" w:rsidRDefault="000E4394" w:rsidP="00F4100E">
            <w:pPr>
              <w:pStyle w:val="BodyText"/>
            </w:pPr>
            <w:r w:rsidRPr="00521612">
              <w:t>Reports created as needed.</w:t>
            </w:r>
          </w:p>
        </w:tc>
        <w:tc>
          <w:tcPr>
            <w:tcW w:w="6588" w:type="dxa"/>
          </w:tcPr>
          <w:p w:rsidR="00583FB6" w:rsidRDefault="00583FB6" w:rsidP="00F4100E">
            <w:pPr>
              <w:pStyle w:val="BodyText"/>
            </w:pPr>
          </w:p>
        </w:tc>
      </w:tr>
    </w:tbl>
    <w:p w:rsidR="00583FB6" w:rsidRDefault="00583FB6" w:rsidP="00F4100E">
      <w:pPr>
        <w:pStyle w:val="BodyText"/>
      </w:pPr>
    </w:p>
    <w:p w:rsidR="00156678" w:rsidRPr="003E37AD" w:rsidRDefault="00156678" w:rsidP="00F4100E">
      <w:pPr>
        <w:pStyle w:val="BodyText"/>
      </w:pPr>
    </w:p>
    <w:p w:rsidR="007D218F" w:rsidRPr="00826FF1" w:rsidRDefault="007D218F">
      <w:pPr>
        <w:pStyle w:val="Heading2"/>
      </w:pPr>
      <w:bookmarkStart w:id="54" w:name="_Toc91492122"/>
      <w:bookmarkStart w:id="55" w:name="_Toc519259631"/>
      <w:r w:rsidRPr="00826FF1">
        <w:t>Configuration Audits and Reviews</w:t>
      </w:r>
      <w:bookmarkEnd w:id="54"/>
      <w:bookmarkEnd w:id="55"/>
    </w:p>
    <w:p w:rsidR="007D218F" w:rsidRDefault="004928C8" w:rsidP="009C7680">
      <w:pPr>
        <w:pStyle w:val="BodyText"/>
      </w:pPr>
      <w:r>
        <w:t>T</w:t>
      </w:r>
      <w:r w:rsidR="003F2005">
        <w:t>his project will perform</w:t>
      </w:r>
      <w:r w:rsidR="007D218F" w:rsidRPr="003E37AD">
        <w:t xml:space="preserve"> audits and reviews to </w:t>
      </w:r>
      <w:r w:rsidR="00826FF1">
        <w:t>ensure the integrity of the product throughout the development process</w:t>
      </w:r>
      <w:r w:rsidR="003F2005">
        <w:t xml:space="preserve">.  Such </w:t>
      </w:r>
      <w:r w:rsidR="007D218F" w:rsidRPr="003E37AD">
        <w:t xml:space="preserve">audits and reviews </w:t>
      </w:r>
      <w:r w:rsidR="003F2005">
        <w:t xml:space="preserve">will </w:t>
      </w:r>
      <w:r w:rsidR="007D218F" w:rsidRPr="003E37AD">
        <w:t xml:space="preserve">vary in complexity and formality. </w:t>
      </w:r>
    </w:p>
    <w:tbl>
      <w:tblPr>
        <w:tblStyle w:val="TableGrid"/>
        <w:tblW w:w="0" w:type="auto"/>
        <w:tblInd w:w="360" w:type="dxa"/>
        <w:tblLayout w:type="fixed"/>
        <w:tblLook w:val="04A0" w:firstRow="1" w:lastRow="0" w:firstColumn="1" w:lastColumn="0" w:noHBand="0" w:noVBand="1"/>
      </w:tblPr>
      <w:tblGrid>
        <w:gridCol w:w="1728"/>
        <w:gridCol w:w="1890"/>
        <w:gridCol w:w="2250"/>
        <w:gridCol w:w="1440"/>
        <w:gridCol w:w="1440"/>
      </w:tblGrid>
      <w:tr w:rsidR="000C41C1" w:rsidRPr="00521612" w:rsidTr="006515CA">
        <w:tc>
          <w:tcPr>
            <w:tcW w:w="1728" w:type="dxa"/>
          </w:tcPr>
          <w:p w:rsidR="000C41C1" w:rsidRPr="00521612" w:rsidRDefault="000C41C1" w:rsidP="000C41C1">
            <w:pPr>
              <w:pStyle w:val="BodyBullet1"/>
              <w:numPr>
                <w:ilvl w:val="0"/>
                <w:numId w:val="0"/>
              </w:numPr>
              <w:jc w:val="center"/>
              <w:rPr>
                <w:rFonts w:ascii="Arial" w:hAnsi="Arial" w:cs="Arial"/>
                <w:b/>
              </w:rPr>
            </w:pPr>
            <w:r w:rsidRPr="00521612">
              <w:rPr>
                <w:rFonts w:ascii="Arial" w:hAnsi="Arial" w:cs="Arial"/>
                <w:b/>
              </w:rPr>
              <w:t>Audit/Review Type</w:t>
            </w:r>
          </w:p>
        </w:tc>
        <w:tc>
          <w:tcPr>
            <w:tcW w:w="1890" w:type="dxa"/>
          </w:tcPr>
          <w:p w:rsidR="000C41C1" w:rsidRPr="00521612" w:rsidRDefault="000C41C1" w:rsidP="000C41C1">
            <w:pPr>
              <w:pStyle w:val="BodyBullet1"/>
              <w:numPr>
                <w:ilvl w:val="0"/>
                <w:numId w:val="0"/>
              </w:numPr>
              <w:jc w:val="center"/>
              <w:rPr>
                <w:rFonts w:ascii="Arial" w:hAnsi="Arial" w:cs="Arial"/>
                <w:b/>
              </w:rPr>
            </w:pPr>
            <w:r w:rsidRPr="00521612">
              <w:rPr>
                <w:rFonts w:ascii="Arial" w:hAnsi="Arial" w:cs="Arial"/>
                <w:b/>
              </w:rPr>
              <w:t>Description</w:t>
            </w:r>
          </w:p>
        </w:tc>
        <w:tc>
          <w:tcPr>
            <w:tcW w:w="2250" w:type="dxa"/>
          </w:tcPr>
          <w:p w:rsidR="000C41C1" w:rsidRPr="00521612" w:rsidRDefault="000C41C1" w:rsidP="000C41C1">
            <w:pPr>
              <w:pStyle w:val="BodyBullet1"/>
              <w:numPr>
                <w:ilvl w:val="0"/>
                <w:numId w:val="0"/>
              </w:numPr>
              <w:jc w:val="center"/>
              <w:rPr>
                <w:rFonts w:ascii="Arial" w:hAnsi="Arial" w:cs="Arial"/>
                <w:b/>
              </w:rPr>
            </w:pPr>
            <w:r w:rsidRPr="00521612">
              <w:rPr>
                <w:rFonts w:ascii="Arial" w:hAnsi="Arial" w:cs="Arial"/>
                <w:b/>
              </w:rPr>
              <w:t>Purpose</w:t>
            </w:r>
          </w:p>
        </w:tc>
        <w:tc>
          <w:tcPr>
            <w:tcW w:w="1440" w:type="dxa"/>
          </w:tcPr>
          <w:p w:rsidR="000C41C1" w:rsidRPr="00521612" w:rsidRDefault="000C41C1" w:rsidP="000C41C1">
            <w:pPr>
              <w:pStyle w:val="BodyBullet1"/>
              <w:numPr>
                <w:ilvl w:val="0"/>
                <w:numId w:val="0"/>
              </w:numPr>
              <w:jc w:val="center"/>
              <w:rPr>
                <w:rFonts w:ascii="Arial" w:hAnsi="Arial" w:cs="Arial"/>
                <w:b/>
              </w:rPr>
            </w:pPr>
            <w:r w:rsidRPr="00521612">
              <w:rPr>
                <w:rFonts w:ascii="Arial" w:hAnsi="Arial" w:cs="Arial"/>
                <w:b/>
              </w:rPr>
              <w:t>Performed By</w:t>
            </w:r>
          </w:p>
        </w:tc>
        <w:tc>
          <w:tcPr>
            <w:tcW w:w="1440" w:type="dxa"/>
          </w:tcPr>
          <w:p w:rsidR="000C41C1" w:rsidRPr="00521612" w:rsidRDefault="000C41C1" w:rsidP="0057199C">
            <w:pPr>
              <w:pStyle w:val="BodyBullet1"/>
              <w:numPr>
                <w:ilvl w:val="0"/>
                <w:numId w:val="0"/>
              </w:numPr>
              <w:jc w:val="center"/>
              <w:rPr>
                <w:rFonts w:ascii="Arial" w:hAnsi="Arial" w:cs="Arial"/>
                <w:b/>
              </w:rPr>
            </w:pPr>
            <w:r w:rsidRPr="00521612">
              <w:rPr>
                <w:rFonts w:ascii="Arial" w:hAnsi="Arial" w:cs="Arial"/>
                <w:b/>
              </w:rPr>
              <w:t>Frequency</w:t>
            </w:r>
          </w:p>
        </w:tc>
      </w:tr>
      <w:tr w:rsidR="000C41C1" w:rsidRPr="00521612" w:rsidTr="006515CA">
        <w:tc>
          <w:tcPr>
            <w:tcW w:w="1728" w:type="dxa"/>
          </w:tcPr>
          <w:p w:rsidR="000C41C1" w:rsidRPr="00521612" w:rsidRDefault="000C41C1" w:rsidP="003F2005">
            <w:pPr>
              <w:pStyle w:val="BodyBullet1"/>
              <w:numPr>
                <w:ilvl w:val="0"/>
                <w:numId w:val="0"/>
              </w:numPr>
              <w:rPr>
                <w:rFonts w:ascii="Arial" w:hAnsi="Arial" w:cs="Arial"/>
                <w:sz w:val="22"/>
              </w:rPr>
            </w:pPr>
            <w:r w:rsidRPr="00521612">
              <w:rPr>
                <w:rFonts w:ascii="Arial" w:hAnsi="Arial" w:cs="Arial"/>
                <w:sz w:val="22"/>
              </w:rPr>
              <w:t>VDD</w:t>
            </w:r>
          </w:p>
        </w:tc>
        <w:tc>
          <w:tcPr>
            <w:tcW w:w="1890" w:type="dxa"/>
          </w:tcPr>
          <w:p w:rsidR="000C41C1" w:rsidRPr="00521612" w:rsidRDefault="000C41C1" w:rsidP="003F2005">
            <w:pPr>
              <w:pStyle w:val="BodyBullet1"/>
              <w:numPr>
                <w:ilvl w:val="0"/>
                <w:numId w:val="0"/>
              </w:numPr>
              <w:rPr>
                <w:rFonts w:ascii="Arial" w:hAnsi="Arial" w:cs="Arial"/>
                <w:sz w:val="22"/>
              </w:rPr>
            </w:pPr>
            <w:r w:rsidRPr="00521612">
              <w:rPr>
                <w:rFonts w:ascii="Arial" w:hAnsi="Arial" w:cs="Arial"/>
                <w:sz w:val="22"/>
              </w:rPr>
              <w:t>Content review</w:t>
            </w:r>
          </w:p>
        </w:tc>
        <w:tc>
          <w:tcPr>
            <w:tcW w:w="2250" w:type="dxa"/>
          </w:tcPr>
          <w:p w:rsidR="000C41C1" w:rsidRPr="00521612" w:rsidRDefault="000C41C1" w:rsidP="000C41C1">
            <w:pPr>
              <w:pStyle w:val="BodyBullet1"/>
              <w:numPr>
                <w:ilvl w:val="0"/>
                <w:numId w:val="0"/>
              </w:numPr>
              <w:rPr>
                <w:rFonts w:ascii="Arial" w:hAnsi="Arial" w:cs="Arial"/>
                <w:sz w:val="22"/>
              </w:rPr>
            </w:pPr>
            <w:r w:rsidRPr="00521612">
              <w:rPr>
                <w:rFonts w:ascii="Arial" w:hAnsi="Arial" w:cs="Arial"/>
                <w:sz w:val="22"/>
              </w:rPr>
              <w:t>Verify functionality</w:t>
            </w:r>
          </w:p>
        </w:tc>
        <w:tc>
          <w:tcPr>
            <w:tcW w:w="1440" w:type="dxa"/>
          </w:tcPr>
          <w:p w:rsidR="000C41C1" w:rsidRPr="00521612" w:rsidRDefault="000C41C1" w:rsidP="003F2005">
            <w:pPr>
              <w:pStyle w:val="BodyBullet1"/>
              <w:numPr>
                <w:ilvl w:val="0"/>
                <w:numId w:val="0"/>
              </w:numPr>
              <w:rPr>
                <w:rFonts w:ascii="Arial" w:hAnsi="Arial" w:cs="Arial"/>
                <w:sz w:val="22"/>
              </w:rPr>
            </w:pPr>
            <w:r w:rsidRPr="00521612">
              <w:rPr>
                <w:rFonts w:ascii="Arial" w:hAnsi="Arial" w:cs="Arial"/>
                <w:sz w:val="22"/>
              </w:rPr>
              <w:t>Dev Mgr</w:t>
            </w:r>
          </w:p>
        </w:tc>
        <w:tc>
          <w:tcPr>
            <w:tcW w:w="1440" w:type="dxa"/>
          </w:tcPr>
          <w:p w:rsidR="000C41C1" w:rsidRPr="00521612" w:rsidRDefault="000C41C1" w:rsidP="003F2005">
            <w:pPr>
              <w:pStyle w:val="BodyBullet1"/>
              <w:numPr>
                <w:ilvl w:val="0"/>
                <w:numId w:val="0"/>
              </w:numPr>
              <w:rPr>
                <w:rFonts w:ascii="Arial" w:hAnsi="Arial" w:cs="Arial"/>
                <w:sz w:val="22"/>
              </w:rPr>
            </w:pPr>
            <w:r w:rsidRPr="00521612">
              <w:rPr>
                <w:rFonts w:ascii="Arial" w:hAnsi="Arial" w:cs="Arial"/>
                <w:sz w:val="22"/>
              </w:rPr>
              <w:t>Each release</w:t>
            </w:r>
          </w:p>
        </w:tc>
      </w:tr>
      <w:tr w:rsidR="000C41C1" w:rsidRPr="00521612" w:rsidTr="006515CA">
        <w:tc>
          <w:tcPr>
            <w:tcW w:w="1728" w:type="dxa"/>
          </w:tcPr>
          <w:p w:rsidR="000C41C1" w:rsidRPr="00521612" w:rsidRDefault="000C41C1" w:rsidP="003F2005">
            <w:pPr>
              <w:pStyle w:val="BodyBullet1"/>
              <w:numPr>
                <w:ilvl w:val="0"/>
                <w:numId w:val="0"/>
              </w:numPr>
              <w:rPr>
                <w:rFonts w:ascii="Arial" w:hAnsi="Arial" w:cs="Arial"/>
                <w:sz w:val="22"/>
              </w:rPr>
            </w:pPr>
            <w:r w:rsidRPr="00521612">
              <w:rPr>
                <w:rFonts w:ascii="Arial" w:hAnsi="Arial" w:cs="Arial"/>
                <w:sz w:val="22"/>
              </w:rPr>
              <w:t>VDD</w:t>
            </w:r>
          </w:p>
        </w:tc>
        <w:tc>
          <w:tcPr>
            <w:tcW w:w="1890" w:type="dxa"/>
          </w:tcPr>
          <w:p w:rsidR="000C41C1" w:rsidRPr="00521612" w:rsidRDefault="009C7680" w:rsidP="003F2005">
            <w:pPr>
              <w:pStyle w:val="BodyBullet1"/>
              <w:numPr>
                <w:ilvl w:val="0"/>
                <w:numId w:val="0"/>
              </w:numPr>
              <w:rPr>
                <w:rFonts w:ascii="Arial" w:hAnsi="Arial" w:cs="Arial"/>
                <w:sz w:val="22"/>
              </w:rPr>
            </w:pPr>
            <w:r w:rsidRPr="00521612">
              <w:rPr>
                <w:rFonts w:ascii="Arial" w:hAnsi="Arial" w:cs="Arial"/>
                <w:sz w:val="22"/>
              </w:rPr>
              <w:t>Validate against data in C</w:t>
            </w:r>
            <w:r w:rsidR="003F370D" w:rsidRPr="00521612">
              <w:rPr>
                <w:rFonts w:ascii="Arial" w:hAnsi="Arial" w:cs="Arial"/>
                <w:sz w:val="22"/>
              </w:rPr>
              <w:t>C</w:t>
            </w:r>
            <w:r w:rsidRPr="00521612">
              <w:rPr>
                <w:rFonts w:ascii="Arial" w:hAnsi="Arial" w:cs="Arial"/>
                <w:sz w:val="22"/>
              </w:rPr>
              <w:t>M tool</w:t>
            </w:r>
          </w:p>
        </w:tc>
        <w:tc>
          <w:tcPr>
            <w:tcW w:w="2250" w:type="dxa"/>
          </w:tcPr>
          <w:p w:rsidR="000C41C1" w:rsidRPr="00521612" w:rsidRDefault="000C41C1" w:rsidP="003F2005">
            <w:pPr>
              <w:pStyle w:val="BodyBullet1"/>
              <w:numPr>
                <w:ilvl w:val="0"/>
                <w:numId w:val="0"/>
              </w:numPr>
              <w:rPr>
                <w:rFonts w:ascii="Arial" w:hAnsi="Arial" w:cs="Arial"/>
                <w:sz w:val="22"/>
              </w:rPr>
            </w:pPr>
            <w:r w:rsidRPr="00521612">
              <w:rPr>
                <w:rFonts w:ascii="Arial" w:hAnsi="Arial" w:cs="Arial"/>
                <w:sz w:val="22"/>
              </w:rPr>
              <w:t>Verify accuracy</w:t>
            </w:r>
          </w:p>
        </w:tc>
        <w:tc>
          <w:tcPr>
            <w:tcW w:w="1440" w:type="dxa"/>
          </w:tcPr>
          <w:p w:rsidR="000C41C1" w:rsidRPr="00521612" w:rsidRDefault="000C41C1" w:rsidP="003F2005">
            <w:pPr>
              <w:pStyle w:val="BodyBullet1"/>
              <w:numPr>
                <w:ilvl w:val="0"/>
                <w:numId w:val="0"/>
              </w:numPr>
              <w:rPr>
                <w:rFonts w:ascii="Arial" w:hAnsi="Arial" w:cs="Arial"/>
                <w:sz w:val="22"/>
              </w:rPr>
            </w:pPr>
            <w:r w:rsidRPr="00521612">
              <w:rPr>
                <w:rFonts w:ascii="Arial" w:hAnsi="Arial" w:cs="Arial"/>
                <w:sz w:val="22"/>
              </w:rPr>
              <w:t>CfMgr</w:t>
            </w:r>
          </w:p>
        </w:tc>
        <w:tc>
          <w:tcPr>
            <w:tcW w:w="1440" w:type="dxa"/>
          </w:tcPr>
          <w:p w:rsidR="000C41C1" w:rsidRPr="00521612" w:rsidRDefault="000C41C1" w:rsidP="0057199C">
            <w:pPr>
              <w:pStyle w:val="BodyBullet1"/>
              <w:numPr>
                <w:ilvl w:val="0"/>
                <w:numId w:val="0"/>
              </w:numPr>
              <w:rPr>
                <w:rFonts w:ascii="Arial" w:hAnsi="Arial" w:cs="Arial"/>
                <w:sz w:val="22"/>
              </w:rPr>
            </w:pPr>
            <w:r w:rsidRPr="00521612">
              <w:rPr>
                <w:rFonts w:ascii="Arial" w:hAnsi="Arial" w:cs="Arial"/>
                <w:sz w:val="22"/>
              </w:rPr>
              <w:t>Each release</w:t>
            </w:r>
          </w:p>
        </w:tc>
      </w:tr>
      <w:tr w:rsidR="000C41C1" w:rsidRPr="00521612" w:rsidTr="006515CA">
        <w:tc>
          <w:tcPr>
            <w:tcW w:w="1728" w:type="dxa"/>
          </w:tcPr>
          <w:p w:rsidR="000C41C1" w:rsidRPr="00521612" w:rsidRDefault="000C41C1" w:rsidP="003F2005">
            <w:pPr>
              <w:pStyle w:val="BodyBullet1"/>
              <w:numPr>
                <w:ilvl w:val="0"/>
                <w:numId w:val="0"/>
              </w:numPr>
              <w:rPr>
                <w:rFonts w:ascii="Arial" w:hAnsi="Arial" w:cs="Arial"/>
                <w:sz w:val="22"/>
              </w:rPr>
            </w:pPr>
            <w:r w:rsidRPr="00521612">
              <w:rPr>
                <w:rFonts w:ascii="Arial" w:hAnsi="Arial" w:cs="Arial"/>
                <w:sz w:val="22"/>
              </w:rPr>
              <w:t>Build</w:t>
            </w:r>
            <w:r w:rsidR="00861D19">
              <w:rPr>
                <w:rFonts w:ascii="Arial" w:hAnsi="Arial" w:cs="Arial"/>
                <w:sz w:val="22"/>
              </w:rPr>
              <w:t xml:space="preserve"> – N/A for Infrastructure</w:t>
            </w:r>
          </w:p>
        </w:tc>
        <w:tc>
          <w:tcPr>
            <w:tcW w:w="1890" w:type="dxa"/>
          </w:tcPr>
          <w:p w:rsidR="000C41C1" w:rsidRPr="00521612" w:rsidRDefault="009C7680" w:rsidP="003F2005">
            <w:pPr>
              <w:pStyle w:val="BodyBullet1"/>
              <w:numPr>
                <w:ilvl w:val="0"/>
                <w:numId w:val="0"/>
              </w:numPr>
              <w:rPr>
                <w:rFonts w:ascii="Arial" w:hAnsi="Arial" w:cs="Arial"/>
                <w:sz w:val="22"/>
              </w:rPr>
            </w:pPr>
            <w:r w:rsidRPr="00521612">
              <w:rPr>
                <w:rFonts w:ascii="Arial" w:hAnsi="Arial" w:cs="Arial"/>
                <w:sz w:val="22"/>
              </w:rPr>
              <w:t>Validate planned changes are reflected in baseline</w:t>
            </w:r>
          </w:p>
        </w:tc>
        <w:tc>
          <w:tcPr>
            <w:tcW w:w="2250" w:type="dxa"/>
          </w:tcPr>
          <w:p w:rsidR="000C41C1" w:rsidRPr="00521612" w:rsidRDefault="009C7680" w:rsidP="003F2005">
            <w:pPr>
              <w:pStyle w:val="BodyBullet1"/>
              <w:numPr>
                <w:ilvl w:val="0"/>
                <w:numId w:val="0"/>
              </w:numPr>
              <w:rPr>
                <w:rFonts w:ascii="Arial" w:hAnsi="Arial" w:cs="Arial"/>
                <w:sz w:val="22"/>
              </w:rPr>
            </w:pPr>
            <w:r w:rsidRPr="00521612">
              <w:rPr>
                <w:rFonts w:ascii="Arial" w:hAnsi="Arial" w:cs="Arial"/>
                <w:sz w:val="22"/>
              </w:rPr>
              <w:t>Verify baseline integrity</w:t>
            </w:r>
          </w:p>
        </w:tc>
        <w:tc>
          <w:tcPr>
            <w:tcW w:w="1440" w:type="dxa"/>
          </w:tcPr>
          <w:p w:rsidR="000C41C1" w:rsidRPr="00521612" w:rsidRDefault="009C7680" w:rsidP="003F2005">
            <w:pPr>
              <w:pStyle w:val="BodyBullet1"/>
              <w:numPr>
                <w:ilvl w:val="0"/>
                <w:numId w:val="0"/>
              </w:numPr>
              <w:rPr>
                <w:rFonts w:ascii="Arial" w:hAnsi="Arial" w:cs="Arial"/>
                <w:sz w:val="22"/>
              </w:rPr>
            </w:pPr>
            <w:r w:rsidRPr="00521612">
              <w:rPr>
                <w:rFonts w:ascii="Arial" w:hAnsi="Arial" w:cs="Arial"/>
                <w:sz w:val="22"/>
              </w:rPr>
              <w:t>CfMgr</w:t>
            </w:r>
          </w:p>
        </w:tc>
        <w:tc>
          <w:tcPr>
            <w:tcW w:w="1440" w:type="dxa"/>
          </w:tcPr>
          <w:p w:rsidR="000C41C1" w:rsidRPr="00521612" w:rsidRDefault="009C7680" w:rsidP="003F2005">
            <w:pPr>
              <w:pStyle w:val="BodyBullet1"/>
              <w:numPr>
                <w:ilvl w:val="0"/>
                <w:numId w:val="0"/>
              </w:numPr>
              <w:rPr>
                <w:rFonts w:ascii="Arial" w:hAnsi="Arial" w:cs="Arial"/>
                <w:sz w:val="22"/>
              </w:rPr>
            </w:pPr>
            <w:r w:rsidRPr="00521612">
              <w:rPr>
                <w:rFonts w:ascii="Arial" w:hAnsi="Arial" w:cs="Arial"/>
                <w:sz w:val="22"/>
              </w:rPr>
              <w:t>Each build to be promoted to SQA</w:t>
            </w:r>
          </w:p>
        </w:tc>
      </w:tr>
      <w:tr w:rsidR="000C41C1" w:rsidTr="006515CA">
        <w:tc>
          <w:tcPr>
            <w:tcW w:w="1728" w:type="dxa"/>
          </w:tcPr>
          <w:p w:rsidR="000C41C1" w:rsidRPr="00521612" w:rsidRDefault="004928C8" w:rsidP="003F2005">
            <w:pPr>
              <w:pStyle w:val="BodyBullet1"/>
              <w:numPr>
                <w:ilvl w:val="0"/>
                <w:numId w:val="0"/>
              </w:numPr>
              <w:rPr>
                <w:rFonts w:ascii="Arial" w:hAnsi="Arial" w:cs="Arial"/>
                <w:sz w:val="22"/>
              </w:rPr>
            </w:pPr>
            <w:r w:rsidRPr="00521612">
              <w:rPr>
                <w:rFonts w:ascii="Arial" w:hAnsi="Arial" w:cs="Arial"/>
                <w:sz w:val="22"/>
              </w:rPr>
              <w:t>SQA Environment</w:t>
            </w:r>
            <w:r w:rsidR="00861D19">
              <w:rPr>
                <w:rFonts w:ascii="Arial" w:hAnsi="Arial" w:cs="Arial"/>
                <w:sz w:val="22"/>
              </w:rPr>
              <w:t xml:space="preserve"> – N/A for Infrastructure</w:t>
            </w:r>
          </w:p>
        </w:tc>
        <w:tc>
          <w:tcPr>
            <w:tcW w:w="1890" w:type="dxa"/>
          </w:tcPr>
          <w:p w:rsidR="000C41C1" w:rsidRPr="00521612" w:rsidRDefault="004928C8" w:rsidP="003F2005">
            <w:pPr>
              <w:pStyle w:val="BodyBullet1"/>
              <w:numPr>
                <w:ilvl w:val="0"/>
                <w:numId w:val="0"/>
              </w:numPr>
              <w:rPr>
                <w:rFonts w:ascii="Arial" w:hAnsi="Arial" w:cs="Arial"/>
                <w:sz w:val="22"/>
              </w:rPr>
            </w:pPr>
            <w:r w:rsidRPr="00521612">
              <w:rPr>
                <w:rFonts w:ascii="Arial" w:hAnsi="Arial" w:cs="Arial"/>
                <w:sz w:val="22"/>
              </w:rPr>
              <w:t>*Document last time nationally released patches were applied to environment</w:t>
            </w:r>
          </w:p>
          <w:p w:rsidR="004928C8" w:rsidRPr="00521612" w:rsidRDefault="004928C8" w:rsidP="003F2005">
            <w:pPr>
              <w:pStyle w:val="BodyBullet1"/>
              <w:numPr>
                <w:ilvl w:val="0"/>
                <w:numId w:val="0"/>
              </w:numPr>
              <w:rPr>
                <w:rFonts w:ascii="Arial" w:hAnsi="Arial" w:cs="Arial"/>
                <w:sz w:val="22"/>
              </w:rPr>
            </w:pPr>
            <w:r w:rsidRPr="00521612">
              <w:rPr>
                <w:rFonts w:ascii="Arial" w:hAnsi="Arial" w:cs="Arial"/>
                <w:sz w:val="22"/>
              </w:rPr>
              <w:t>*Identify test patches by test version</w:t>
            </w:r>
          </w:p>
          <w:p w:rsidR="004928C8" w:rsidRPr="00521612" w:rsidRDefault="004928C8" w:rsidP="003F2005">
            <w:pPr>
              <w:pStyle w:val="BodyBullet1"/>
              <w:numPr>
                <w:ilvl w:val="0"/>
                <w:numId w:val="0"/>
              </w:numPr>
              <w:rPr>
                <w:rFonts w:ascii="Arial" w:hAnsi="Arial" w:cs="Arial"/>
                <w:sz w:val="22"/>
              </w:rPr>
            </w:pPr>
            <w:r w:rsidRPr="00521612">
              <w:rPr>
                <w:rFonts w:ascii="Arial" w:hAnsi="Arial" w:cs="Arial"/>
                <w:sz w:val="22"/>
              </w:rPr>
              <w:t>*Cite any unique configuration settings required</w:t>
            </w:r>
          </w:p>
        </w:tc>
        <w:tc>
          <w:tcPr>
            <w:tcW w:w="2250" w:type="dxa"/>
          </w:tcPr>
          <w:p w:rsidR="000C41C1" w:rsidRPr="00521612" w:rsidRDefault="004928C8" w:rsidP="004928C8">
            <w:pPr>
              <w:pStyle w:val="BodyBullet1"/>
              <w:numPr>
                <w:ilvl w:val="0"/>
                <w:numId w:val="0"/>
              </w:numPr>
              <w:rPr>
                <w:rFonts w:ascii="Arial" w:hAnsi="Arial" w:cs="Arial"/>
                <w:sz w:val="22"/>
              </w:rPr>
            </w:pPr>
            <w:r w:rsidRPr="00521612">
              <w:rPr>
                <w:rFonts w:ascii="Arial" w:hAnsi="Arial" w:cs="Arial"/>
                <w:sz w:val="22"/>
              </w:rPr>
              <w:t>Verify configuration and baseline against which testing will occur</w:t>
            </w:r>
          </w:p>
        </w:tc>
        <w:tc>
          <w:tcPr>
            <w:tcW w:w="1440" w:type="dxa"/>
          </w:tcPr>
          <w:p w:rsidR="000C41C1" w:rsidRPr="00521612" w:rsidRDefault="004928C8" w:rsidP="003F2005">
            <w:pPr>
              <w:pStyle w:val="BodyBullet1"/>
              <w:numPr>
                <w:ilvl w:val="0"/>
                <w:numId w:val="0"/>
              </w:numPr>
              <w:rPr>
                <w:rFonts w:ascii="Arial" w:hAnsi="Arial" w:cs="Arial"/>
                <w:sz w:val="22"/>
              </w:rPr>
            </w:pPr>
            <w:r w:rsidRPr="00521612">
              <w:rPr>
                <w:rFonts w:ascii="Arial" w:hAnsi="Arial" w:cs="Arial"/>
                <w:sz w:val="22"/>
              </w:rPr>
              <w:t>SQA Mgr</w:t>
            </w:r>
          </w:p>
        </w:tc>
        <w:tc>
          <w:tcPr>
            <w:tcW w:w="1440" w:type="dxa"/>
          </w:tcPr>
          <w:p w:rsidR="000C41C1" w:rsidRPr="006515CA" w:rsidRDefault="004928C8" w:rsidP="003F2005">
            <w:pPr>
              <w:pStyle w:val="BodyBullet1"/>
              <w:numPr>
                <w:ilvl w:val="0"/>
                <w:numId w:val="0"/>
              </w:numPr>
              <w:rPr>
                <w:rFonts w:ascii="Arial" w:hAnsi="Arial" w:cs="Arial"/>
                <w:sz w:val="22"/>
              </w:rPr>
            </w:pPr>
            <w:r w:rsidRPr="00521612">
              <w:rPr>
                <w:rFonts w:ascii="Arial" w:hAnsi="Arial" w:cs="Arial"/>
                <w:sz w:val="22"/>
              </w:rPr>
              <w:t>Each time the baseline changes</w:t>
            </w:r>
          </w:p>
        </w:tc>
      </w:tr>
    </w:tbl>
    <w:p w:rsidR="003F2005" w:rsidRPr="003E37AD" w:rsidRDefault="003F2005" w:rsidP="003F2005">
      <w:pPr>
        <w:pStyle w:val="BodyBullet1"/>
        <w:numPr>
          <w:ilvl w:val="0"/>
          <w:numId w:val="0"/>
        </w:numPr>
        <w:ind w:left="360" w:hanging="360"/>
      </w:pPr>
    </w:p>
    <w:p w:rsidR="007D218F" w:rsidRPr="003E37AD" w:rsidRDefault="007D218F">
      <w:pPr>
        <w:pStyle w:val="Heading2"/>
      </w:pPr>
      <w:bookmarkStart w:id="56" w:name="_Toc91492126"/>
      <w:bookmarkStart w:id="57" w:name="_Toc519259632"/>
      <w:r w:rsidRPr="003E37AD">
        <w:t>Release Management</w:t>
      </w:r>
      <w:bookmarkEnd w:id="56"/>
      <w:bookmarkEnd w:id="57"/>
    </w:p>
    <w:p w:rsidR="007D218F" w:rsidRPr="003E37AD" w:rsidRDefault="003F370D">
      <w:pPr>
        <w:pStyle w:val="BodyText"/>
      </w:pPr>
      <w:r>
        <w:t>Release Management within C</w:t>
      </w:r>
      <w:r w:rsidR="00F86A4F" w:rsidRPr="003E37AD">
        <w:t>CM maps to Development Build Promotion Management as to no</w:t>
      </w:r>
      <w:r w:rsidR="00C82878" w:rsidRPr="003E37AD">
        <w:t>t</w:t>
      </w:r>
      <w:r w:rsidR="00F86A4F" w:rsidRPr="003E37AD">
        <w:t xml:space="preserve"> be confused with </w:t>
      </w:r>
      <w:r w:rsidR="001E4CC4">
        <w:t xml:space="preserve">OIT </w:t>
      </w:r>
      <w:r w:rsidR="00F86A4F" w:rsidRPr="003E37AD">
        <w:t xml:space="preserve">Release Management.  </w:t>
      </w:r>
      <w:r w:rsidR="007D218F" w:rsidRPr="003E37AD">
        <w:t>A release is defined as the grouping of objects physical or electronic along with all the supporting media (documentation) necessary to satisfy a given set of requirements.</w:t>
      </w:r>
    </w:p>
    <w:p w:rsidR="007D218F" w:rsidRPr="003E37AD" w:rsidRDefault="00125803">
      <w:pPr>
        <w:pStyle w:val="BodyText"/>
      </w:pPr>
      <w:r>
        <w:t>This project will create r</w:t>
      </w:r>
      <w:r w:rsidR="007D218F" w:rsidRPr="003E37AD">
        <w:t xml:space="preserve">elease packages for a variety of reasons throughout the </w:t>
      </w:r>
      <w:r w:rsidR="00D7542D" w:rsidRPr="003E37AD">
        <w:t xml:space="preserve">development </w:t>
      </w:r>
      <w:r w:rsidR="007D218F" w:rsidRPr="003E37AD">
        <w:t>lifecycle</w:t>
      </w:r>
      <w:r>
        <w:t>.</w:t>
      </w:r>
      <w:r w:rsidR="00491F7D" w:rsidRPr="003E37AD">
        <w:t xml:space="preserve"> </w:t>
      </w:r>
      <w:r>
        <w:t>A</w:t>
      </w:r>
      <w:r w:rsidR="00491F7D" w:rsidRPr="003E37AD">
        <w:t>lthough</w:t>
      </w:r>
      <w:r w:rsidR="00D7542D" w:rsidRPr="003E37AD">
        <w:t xml:space="preserve"> they are release packages that will be promoted, these packages will not be official Releases until </w:t>
      </w:r>
      <w:r w:rsidR="001E4CC4">
        <w:t xml:space="preserve">OIT </w:t>
      </w:r>
      <w:r w:rsidR="00D7542D" w:rsidRPr="003E37AD">
        <w:t xml:space="preserve">Release Management has verified the package has been placed into production.  </w:t>
      </w:r>
      <w:r w:rsidR="006515CA">
        <w:t>OIT Release Management determines the methods of packaging and the rules concerning management of a release.</w:t>
      </w:r>
      <w:r w:rsidR="00B24871" w:rsidRPr="003E37AD">
        <w:t xml:space="preserve">  </w:t>
      </w:r>
    </w:p>
    <w:p w:rsidR="007D218F" w:rsidRPr="003E37AD" w:rsidRDefault="007D218F" w:rsidP="006140F2">
      <w:pPr>
        <w:pStyle w:val="Heading3"/>
      </w:pPr>
      <w:bookmarkStart w:id="58" w:name="_Toc91492128"/>
      <w:bookmarkStart w:id="59" w:name="_Toc519259633"/>
      <w:r w:rsidRPr="003E37AD">
        <w:t>Electronic Release</w:t>
      </w:r>
      <w:bookmarkEnd w:id="58"/>
      <w:r w:rsidR="00A80764" w:rsidRPr="003E37AD">
        <w:t xml:space="preserve"> Package</w:t>
      </w:r>
      <w:r w:rsidR="00A307C3">
        <w:t xml:space="preserve"> – N/A for Infrastructure</w:t>
      </w:r>
      <w:bookmarkEnd w:id="59"/>
    </w:p>
    <w:p w:rsidR="007D218F" w:rsidRPr="003E37AD" w:rsidRDefault="007D218F" w:rsidP="00915952">
      <w:pPr>
        <w:pStyle w:val="BodyText"/>
      </w:pPr>
      <w:r w:rsidRPr="003E37AD">
        <w:t xml:space="preserve">The electronic release </w:t>
      </w:r>
      <w:r w:rsidR="00A80764" w:rsidRPr="003E37AD">
        <w:t xml:space="preserve">package </w:t>
      </w:r>
      <w:r w:rsidR="008D7D75">
        <w:t xml:space="preserve">will </w:t>
      </w:r>
      <w:r w:rsidRPr="003E37AD">
        <w:t>contain executable(s), installation scripts, user guide, installation documentation, and any required supporting software on electronic media. The executable is gene</w:t>
      </w:r>
      <w:r w:rsidR="00A61B0D" w:rsidRPr="003E37AD">
        <w:t xml:space="preserve">rated from </w:t>
      </w:r>
      <w:r w:rsidR="00C42792" w:rsidRPr="003E37AD">
        <w:t>a</w:t>
      </w:r>
      <w:r w:rsidR="00A61B0D" w:rsidRPr="003E37AD">
        <w:t xml:space="preserve"> </w:t>
      </w:r>
      <w:r w:rsidR="008D7D75">
        <w:t>b</w:t>
      </w:r>
      <w:r w:rsidR="00A61B0D" w:rsidRPr="003E37AD">
        <w:t>aseline</w:t>
      </w:r>
      <w:r w:rsidRPr="003E37AD">
        <w:t xml:space="preserve">. The electronic production release </w:t>
      </w:r>
      <w:r w:rsidR="00A80764" w:rsidRPr="003E37AD">
        <w:t xml:space="preserve">package </w:t>
      </w:r>
      <w:r w:rsidRPr="003E37AD">
        <w:t>media will be labeled with an identification number, descriptive name, and release date. A soft copy of the VDD will be generated and sent with the electronic product</w:t>
      </w:r>
      <w:r w:rsidR="00A61B0D" w:rsidRPr="003E37AD">
        <w:t xml:space="preserve"> as part of the release package</w:t>
      </w:r>
      <w:r w:rsidRPr="003E37AD">
        <w:t>.</w:t>
      </w:r>
    </w:p>
    <w:p w:rsidR="007D218F" w:rsidRPr="003E37AD" w:rsidRDefault="007D218F">
      <w:pPr>
        <w:pStyle w:val="Heading3"/>
      </w:pPr>
      <w:bookmarkStart w:id="60" w:name="_Toc91492129"/>
      <w:bookmarkStart w:id="61" w:name="_Toc519259634"/>
      <w:r w:rsidRPr="003E37AD">
        <w:t>Version Description Document</w:t>
      </w:r>
      <w:bookmarkEnd w:id="60"/>
      <w:bookmarkEnd w:id="61"/>
    </w:p>
    <w:p w:rsidR="007D218F" w:rsidRPr="003E37AD" w:rsidRDefault="007D218F" w:rsidP="008D7D75">
      <w:pPr>
        <w:pStyle w:val="BodyText"/>
      </w:pPr>
      <w:r w:rsidRPr="003E37AD">
        <w:t xml:space="preserve">The Version Description Document (VDD) describes the documentation, media used </w:t>
      </w:r>
      <w:r w:rsidR="00B96C21" w:rsidRPr="003E37AD">
        <w:t>in producing the deliverable</w:t>
      </w:r>
      <w:r w:rsidRPr="003E37AD">
        <w:t xml:space="preserve">, and </w:t>
      </w:r>
      <w:r w:rsidR="00C42792" w:rsidRPr="003E37AD">
        <w:t>the con</w:t>
      </w:r>
      <w:r w:rsidR="00C105BA" w:rsidRPr="003E37AD">
        <w:t>tents</w:t>
      </w:r>
      <w:r w:rsidRPr="003E37AD">
        <w:t xml:space="preserve"> of the release package (both physical and functional). </w:t>
      </w:r>
      <w:r w:rsidR="008876B4" w:rsidRPr="003E37AD">
        <w:t xml:space="preserve">The VDD </w:t>
      </w:r>
      <w:r w:rsidR="008D7D75">
        <w:t>will</w:t>
      </w:r>
      <w:r w:rsidR="008876B4" w:rsidRPr="003E37AD">
        <w:t xml:space="preserve"> be produced </w:t>
      </w:r>
      <w:r w:rsidR="006A3BEB" w:rsidRPr="003E37AD">
        <w:t xml:space="preserve">when the </w:t>
      </w:r>
      <w:r w:rsidR="00793256">
        <w:t>first</w:t>
      </w:r>
      <w:r w:rsidR="006A3BEB" w:rsidRPr="003E37AD">
        <w:t xml:space="preserve"> build is promoted to the first testing environment outside of the develop</w:t>
      </w:r>
      <w:r w:rsidR="008D7D75">
        <w:t>ment team</w:t>
      </w:r>
      <w:r w:rsidR="006A3BEB" w:rsidRPr="003E37AD">
        <w:t xml:space="preserve">’s integration test environment </w:t>
      </w:r>
      <w:r w:rsidR="008876B4" w:rsidRPr="003E37AD">
        <w:t xml:space="preserve">and modified </w:t>
      </w:r>
      <w:r w:rsidR="006A3BEB" w:rsidRPr="003E37AD">
        <w:t xml:space="preserve">with each </w:t>
      </w:r>
      <w:r w:rsidR="008876B4" w:rsidRPr="003E37AD">
        <w:t>promotion</w:t>
      </w:r>
      <w:r w:rsidR="006A3BEB" w:rsidRPr="003E37AD">
        <w:t xml:space="preserve"> to other environments</w:t>
      </w:r>
      <w:r w:rsidR="008876B4" w:rsidRPr="003E37AD">
        <w:t xml:space="preserve">.  </w:t>
      </w:r>
      <w:r w:rsidR="008D7D75">
        <w:t>This project will use the latest VA approved VDD template</w:t>
      </w:r>
      <w:r w:rsidRPr="003E37AD">
        <w:t>.</w:t>
      </w:r>
    </w:p>
    <w:p w:rsidR="00B31E27" w:rsidRPr="003E37AD" w:rsidRDefault="00B31E27" w:rsidP="00B31E27">
      <w:pPr>
        <w:pStyle w:val="Heading2"/>
      </w:pPr>
      <w:bookmarkStart w:id="62" w:name="_Toc519259635"/>
      <w:r w:rsidRPr="003E37AD">
        <w:t>Training</w:t>
      </w:r>
      <w:bookmarkEnd w:id="62"/>
    </w:p>
    <w:p w:rsidR="00B31E27" w:rsidRPr="003E37AD" w:rsidRDefault="00E602C6" w:rsidP="00A85CDE">
      <w:pPr>
        <w:pStyle w:val="BodyText"/>
        <w:numPr>
          <w:ins w:id="63" w:author="Author"/>
        </w:numPr>
      </w:pPr>
      <w:r w:rsidRPr="003E37AD">
        <w:t xml:space="preserve">Access to the </w:t>
      </w:r>
      <w:r w:rsidR="003F370D">
        <w:t>C</w:t>
      </w:r>
      <w:r w:rsidR="00B31E27" w:rsidRPr="003E37AD">
        <w:t>CM tools</w:t>
      </w:r>
      <w:r w:rsidRPr="003E37AD">
        <w:t>et require</w:t>
      </w:r>
      <w:r w:rsidR="004117AB">
        <w:t>s completion of</w:t>
      </w:r>
      <w:r w:rsidRPr="003E37AD">
        <w:t xml:space="preserve"> training</w:t>
      </w:r>
      <w:r w:rsidR="004117AB">
        <w:t xml:space="preserve"> within TMS</w:t>
      </w:r>
      <w:r w:rsidR="00B31E27" w:rsidRPr="003E37AD">
        <w:t xml:space="preserve">.  </w:t>
      </w:r>
      <w:r w:rsidR="004117AB">
        <w:t xml:space="preserve">All project team members will complete the required training prior to </w:t>
      </w:r>
      <w:r w:rsidR="007A2428">
        <w:t xml:space="preserve">requesting access. </w:t>
      </w:r>
      <w:r w:rsidR="00B31E27" w:rsidRPr="003E37AD">
        <w:t xml:space="preserve">Any </w:t>
      </w:r>
      <w:r w:rsidR="007A2428">
        <w:t>sub</w:t>
      </w:r>
      <w:r w:rsidR="00B31E27" w:rsidRPr="003E37AD">
        <w:t xml:space="preserve">sequent training will be conducted </w:t>
      </w:r>
      <w:r w:rsidR="006515CA">
        <w:t>/</w:t>
      </w:r>
      <w:r w:rsidR="00B31E27" w:rsidRPr="003E37AD">
        <w:t xml:space="preserve"> facilitated by the Project Manager, </w:t>
      </w:r>
      <w:r w:rsidR="003F370D">
        <w:t>Development Manager and or the C</w:t>
      </w:r>
      <w:r w:rsidR="00B31E27" w:rsidRPr="003E37AD">
        <w:t xml:space="preserve">CM Team for each VA product. </w:t>
      </w:r>
    </w:p>
    <w:p w:rsidR="007D218F" w:rsidRPr="003E37AD" w:rsidRDefault="00D302B4" w:rsidP="00447A72">
      <w:pPr>
        <w:pStyle w:val="Heading2"/>
      </w:pPr>
      <w:bookmarkStart w:id="64" w:name="_Toc519259636"/>
      <w:r>
        <w:t>C</w:t>
      </w:r>
      <w:r w:rsidR="00082205" w:rsidRPr="00096BAE">
        <w:t>CM</w:t>
      </w:r>
      <w:bookmarkStart w:id="65" w:name="_Toc81205564"/>
      <w:r w:rsidR="00420B6A" w:rsidRPr="00C7314E">
        <w:t xml:space="preserve"> </w:t>
      </w:r>
      <w:r w:rsidR="007D218F" w:rsidRPr="003E37AD">
        <w:t>Backup and Disaster Recovery Plans</w:t>
      </w:r>
      <w:bookmarkEnd w:id="64"/>
      <w:bookmarkEnd w:id="65"/>
    </w:p>
    <w:p w:rsidR="00420B6A" w:rsidRPr="003E37AD" w:rsidRDefault="00447A72" w:rsidP="00096BAE">
      <w:pPr>
        <w:pStyle w:val="BodyText"/>
      </w:pPr>
      <w:r>
        <w:t xml:space="preserve">Data stored in the VA enterprise </w:t>
      </w:r>
      <w:r w:rsidR="003F370D">
        <w:t>C</w:t>
      </w:r>
      <w:r>
        <w:t xml:space="preserve">CM </w:t>
      </w:r>
      <w:r w:rsidR="005B49C5">
        <w:t>tools are backed up on a regular basis. The servers are located in the Hines datacenter, and the VA Rational Tools Team monitors and manages the backups.  This project team will ensure that its data is backed up by checking artifacts into the tool daily and updating work items consistently.  Any need to restore data will be coordinated with the VA Rational Tools Team.</w:t>
      </w:r>
      <w:r w:rsidR="00DC40D9">
        <w:t xml:space="preserve"> As an additional method of recovery, this project will apply baselines and snapshots at frequent intervals to provide a more easily accessible restore point.</w:t>
      </w:r>
    </w:p>
    <w:bookmarkEnd w:id="30"/>
    <w:bookmarkEnd w:id="31"/>
    <w:bookmarkEnd w:id="32"/>
    <w:p w:rsidR="007D218F" w:rsidRDefault="007D218F" w:rsidP="00E80319">
      <w:pPr>
        <w:pStyle w:val="Heading1"/>
        <w:numPr>
          <w:ilvl w:val="0"/>
          <w:numId w:val="0"/>
        </w:numPr>
      </w:pPr>
    </w:p>
    <w:p w:rsidR="003C7EED" w:rsidRDefault="003C7EED" w:rsidP="003C7EED">
      <w:pPr>
        <w:pStyle w:val="BodyText"/>
      </w:pPr>
    </w:p>
    <w:p w:rsidR="003C7EED" w:rsidRDefault="003C7EED" w:rsidP="003C7EED">
      <w:pPr>
        <w:pStyle w:val="BodyText"/>
      </w:pPr>
    </w:p>
    <w:p w:rsidR="003C7EED" w:rsidRDefault="003C7EED" w:rsidP="003C7EED">
      <w:pPr>
        <w:pStyle w:val="BodyText"/>
      </w:pPr>
    </w:p>
    <w:p w:rsidR="003C7EED" w:rsidRDefault="003C7EED" w:rsidP="003C7EED">
      <w:pPr>
        <w:pStyle w:val="BodyText"/>
      </w:pPr>
    </w:p>
    <w:p w:rsidR="003C7EED" w:rsidRDefault="003C7EED" w:rsidP="003C7EED">
      <w:pPr>
        <w:pStyle w:val="BodyText"/>
      </w:pPr>
    </w:p>
    <w:p w:rsidR="003C7EED" w:rsidRDefault="003C7EED" w:rsidP="003C7EED">
      <w:pPr>
        <w:pStyle w:val="Title2"/>
        <w:pageBreakBefore/>
      </w:pPr>
      <w:r w:rsidRPr="007F6029">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49"/>
        <w:gridCol w:w="1023"/>
        <w:gridCol w:w="4196"/>
        <w:gridCol w:w="2382"/>
      </w:tblGrid>
      <w:tr w:rsidR="003C7EED" w:rsidRPr="001A18FF" w:rsidTr="00ED301F">
        <w:trPr>
          <w:cantSplit/>
          <w:tblHeader/>
        </w:trPr>
        <w:tc>
          <w:tcPr>
            <w:tcW w:w="940" w:type="pct"/>
            <w:shd w:val="clear" w:color="auto" w:fill="F2F2F2"/>
          </w:tcPr>
          <w:p w:rsidR="003C7EED" w:rsidRPr="005068FD" w:rsidRDefault="003C7EED" w:rsidP="00ED301F">
            <w:pPr>
              <w:pStyle w:val="TableHeading"/>
            </w:pPr>
            <w:r w:rsidRPr="005068FD">
              <w:t>Date</w:t>
            </w:r>
          </w:p>
        </w:tc>
        <w:tc>
          <w:tcPr>
            <w:tcW w:w="534" w:type="pct"/>
            <w:shd w:val="clear" w:color="auto" w:fill="F2F2F2"/>
          </w:tcPr>
          <w:p w:rsidR="003C7EED" w:rsidRPr="005068FD" w:rsidRDefault="003C7EED" w:rsidP="00ED301F">
            <w:pPr>
              <w:pStyle w:val="TableHeading"/>
            </w:pPr>
            <w:r w:rsidRPr="005068FD">
              <w:t>Version</w:t>
            </w:r>
          </w:p>
        </w:tc>
        <w:tc>
          <w:tcPr>
            <w:tcW w:w="2248" w:type="pct"/>
            <w:shd w:val="clear" w:color="auto" w:fill="F2F2F2"/>
          </w:tcPr>
          <w:p w:rsidR="003C7EED" w:rsidRPr="005068FD" w:rsidRDefault="003C7EED" w:rsidP="00ED301F">
            <w:pPr>
              <w:pStyle w:val="TableHeading"/>
            </w:pPr>
            <w:r w:rsidRPr="005068FD">
              <w:t>Description</w:t>
            </w:r>
          </w:p>
        </w:tc>
        <w:tc>
          <w:tcPr>
            <w:tcW w:w="1278" w:type="pct"/>
            <w:shd w:val="clear" w:color="auto" w:fill="F2F2F2"/>
          </w:tcPr>
          <w:p w:rsidR="003C7EED" w:rsidRPr="005068FD" w:rsidRDefault="003C7EED" w:rsidP="00ED301F">
            <w:pPr>
              <w:pStyle w:val="TableHeading"/>
            </w:pPr>
            <w:r w:rsidRPr="005068FD">
              <w:t>Author</w:t>
            </w:r>
          </w:p>
        </w:tc>
      </w:tr>
      <w:tr w:rsidR="003C7EED" w:rsidRPr="001A18FF" w:rsidTr="00ED301F">
        <w:trPr>
          <w:cantSplit/>
        </w:trPr>
        <w:tc>
          <w:tcPr>
            <w:tcW w:w="940" w:type="pct"/>
          </w:tcPr>
          <w:p w:rsidR="003C7EED" w:rsidRPr="005068FD" w:rsidRDefault="003C7EED" w:rsidP="00ED301F">
            <w:pPr>
              <w:pStyle w:val="TableText"/>
            </w:pPr>
            <w:r w:rsidRPr="008D0BB6">
              <w:t>May 2017</w:t>
            </w:r>
          </w:p>
        </w:tc>
        <w:tc>
          <w:tcPr>
            <w:tcW w:w="534" w:type="pct"/>
          </w:tcPr>
          <w:p w:rsidR="003C7EED" w:rsidRDefault="003C7EED" w:rsidP="00ED301F">
            <w:pPr>
              <w:pStyle w:val="TableText"/>
            </w:pPr>
            <w:r>
              <w:t>2.7</w:t>
            </w:r>
          </w:p>
        </w:tc>
        <w:tc>
          <w:tcPr>
            <w:tcW w:w="2248" w:type="pct"/>
          </w:tcPr>
          <w:p w:rsidR="003C7EED" w:rsidRDefault="003C7EED" w:rsidP="00ED301F">
            <w:pPr>
              <w:pStyle w:val="TableText"/>
            </w:pPr>
            <w:r w:rsidRPr="008D0BB6">
              <w:t>Rewritten to make concise and address CCM within the Agile methodology</w:t>
            </w:r>
          </w:p>
        </w:tc>
        <w:tc>
          <w:tcPr>
            <w:tcW w:w="1278" w:type="pct"/>
          </w:tcPr>
          <w:p w:rsidR="003C7EED" w:rsidRDefault="003C7EED" w:rsidP="00ED301F">
            <w:pPr>
              <w:pStyle w:val="TableText"/>
            </w:pPr>
            <w:r w:rsidRPr="008D0BB6">
              <w:t>EPMO_CCMO</w:t>
            </w:r>
          </w:p>
        </w:tc>
      </w:tr>
      <w:tr w:rsidR="003C7EED" w:rsidRPr="001A18FF" w:rsidTr="00ED301F">
        <w:trPr>
          <w:cantSplit/>
        </w:trPr>
        <w:tc>
          <w:tcPr>
            <w:tcW w:w="940" w:type="pct"/>
          </w:tcPr>
          <w:p w:rsidR="003C7EED" w:rsidRDefault="003C7EED" w:rsidP="00ED301F">
            <w:pPr>
              <w:pStyle w:val="TableText"/>
            </w:pPr>
            <w:r w:rsidRPr="008D0BB6">
              <w:t>November 2012</w:t>
            </w:r>
          </w:p>
        </w:tc>
        <w:tc>
          <w:tcPr>
            <w:tcW w:w="534" w:type="pct"/>
          </w:tcPr>
          <w:p w:rsidR="003C7EED" w:rsidRDefault="003C7EED" w:rsidP="00ED301F">
            <w:pPr>
              <w:pStyle w:val="TableText"/>
            </w:pPr>
            <w:r>
              <w:t>2.6</w:t>
            </w:r>
          </w:p>
        </w:tc>
        <w:tc>
          <w:tcPr>
            <w:tcW w:w="2248" w:type="pct"/>
          </w:tcPr>
          <w:p w:rsidR="003C7EED" w:rsidRDefault="003C7EED" w:rsidP="00ED301F">
            <w:pPr>
              <w:pStyle w:val="TableText"/>
            </w:pPr>
            <w:r w:rsidRPr="008D0BB6">
              <w:t>Additional updates to current guidelines for Section 508 conformance</w:t>
            </w:r>
          </w:p>
        </w:tc>
        <w:tc>
          <w:tcPr>
            <w:tcW w:w="1278" w:type="pct"/>
          </w:tcPr>
          <w:p w:rsidR="003C7EED" w:rsidRDefault="003C7EED" w:rsidP="00ED301F">
            <w:pPr>
              <w:pStyle w:val="TableText"/>
            </w:pPr>
            <w:r w:rsidRPr="008D0BB6">
              <w:t>Process Management</w:t>
            </w:r>
          </w:p>
        </w:tc>
      </w:tr>
      <w:tr w:rsidR="003C7EED" w:rsidRPr="001A18FF" w:rsidTr="00ED301F">
        <w:trPr>
          <w:cantSplit/>
        </w:trPr>
        <w:tc>
          <w:tcPr>
            <w:tcW w:w="940" w:type="pct"/>
          </w:tcPr>
          <w:p w:rsidR="003C7EED" w:rsidRPr="008D0BB6" w:rsidRDefault="003C7EED" w:rsidP="00ED301F">
            <w:pPr>
              <w:pStyle w:val="TableText"/>
            </w:pPr>
            <w:r w:rsidRPr="008D0BB6">
              <w:t>August 2012</w:t>
            </w:r>
          </w:p>
        </w:tc>
        <w:tc>
          <w:tcPr>
            <w:tcW w:w="534" w:type="pct"/>
          </w:tcPr>
          <w:p w:rsidR="003C7EED" w:rsidRDefault="003C7EED" w:rsidP="00ED301F">
            <w:pPr>
              <w:pStyle w:val="TableText"/>
            </w:pPr>
            <w:r>
              <w:t>2.5</w:t>
            </w:r>
          </w:p>
        </w:tc>
        <w:tc>
          <w:tcPr>
            <w:tcW w:w="2248" w:type="pct"/>
          </w:tcPr>
          <w:p w:rsidR="003C7EED" w:rsidRPr="008D0BB6" w:rsidRDefault="003C7EED" w:rsidP="00ED301F">
            <w:pPr>
              <w:pStyle w:val="TableText"/>
            </w:pPr>
            <w:r w:rsidRPr="008D0BB6">
              <w:t>Additional updates for Section 508 conformance</w:t>
            </w:r>
          </w:p>
        </w:tc>
        <w:tc>
          <w:tcPr>
            <w:tcW w:w="1278" w:type="pct"/>
          </w:tcPr>
          <w:p w:rsidR="003C7EED" w:rsidRPr="008D0BB6" w:rsidRDefault="003C7EED" w:rsidP="00ED301F">
            <w:pPr>
              <w:pStyle w:val="TableText"/>
            </w:pPr>
            <w:r w:rsidRPr="008D0BB6">
              <w:t>Process Management</w:t>
            </w:r>
          </w:p>
        </w:tc>
      </w:tr>
      <w:tr w:rsidR="003C7EED" w:rsidRPr="001A18FF" w:rsidTr="00ED301F">
        <w:trPr>
          <w:cantSplit/>
        </w:trPr>
        <w:tc>
          <w:tcPr>
            <w:tcW w:w="940" w:type="pct"/>
          </w:tcPr>
          <w:p w:rsidR="003C7EED" w:rsidRPr="008D0BB6" w:rsidRDefault="003C7EED" w:rsidP="00ED301F">
            <w:pPr>
              <w:pStyle w:val="TableText"/>
            </w:pPr>
            <w:r w:rsidRPr="008D0BB6">
              <w:t>June 2012</w:t>
            </w:r>
          </w:p>
        </w:tc>
        <w:tc>
          <w:tcPr>
            <w:tcW w:w="534" w:type="pct"/>
          </w:tcPr>
          <w:p w:rsidR="003C7EED" w:rsidRDefault="003C7EED" w:rsidP="00ED301F">
            <w:pPr>
              <w:pStyle w:val="TableText"/>
            </w:pPr>
            <w:r>
              <w:t>2.4</w:t>
            </w:r>
          </w:p>
        </w:tc>
        <w:tc>
          <w:tcPr>
            <w:tcW w:w="2248" w:type="pct"/>
          </w:tcPr>
          <w:p w:rsidR="003C7EED" w:rsidRPr="008D0BB6" w:rsidRDefault="003C7EED" w:rsidP="00ED301F">
            <w:pPr>
              <w:pStyle w:val="TableText"/>
            </w:pPr>
            <w:r w:rsidRPr="008D0BB6">
              <w:t>Updated to current ProPath documentation standards and edited for Section 508 conformance</w:t>
            </w:r>
          </w:p>
        </w:tc>
        <w:tc>
          <w:tcPr>
            <w:tcW w:w="1278" w:type="pct"/>
          </w:tcPr>
          <w:p w:rsidR="003C7EED" w:rsidRPr="008D0BB6" w:rsidRDefault="003C7EED" w:rsidP="00ED301F">
            <w:pPr>
              <w:pStyle w:val="TableText"/>
            </w:pPr>
            <w:r w:rsidRPr="008D0BB6">
              <w:t>Process Management</w:t>
            </w:r>
          </w:p>
        </w:tc>
      </w:tr>
      <w:tr w:rsidR="003C7EED" w:rsidRPr="001A18FF" w:rsidTr="00ED301F">
        <w:trPr>
          <w:cantSplit/>
        </w:trPr>
        <w:tc>
          <w:tcPr>
            <w:tcW w:w="940" w:type="pct"/>
          </w:tcPr>
          <w:p w:rsidR="003C7EED" w:rsidRPr="008D0BB6" w:rsidRDefault="003C7EED" w:rsidP="00ED301F">
            <w:pPr>
              <w:pStyle w:val="TableText"/>
            </w:pPr>
            <w:r w:rsidRPr="008D0BB6">
              <w:t>May 2012</w:t>
            </w:r>
          </w:p>
        </w:tc>
        <w:tc>
          <w:tcPr>
            <w:tcW w:w="534" w:type="pct"/>
          </w:tcPr>
          <w:p w:rsidR="003C7EED" w:rsidRDefault="003C7EED" w:rsidP="00ED301F">
            <w:pPr>
              <w:pStyle w:val="TableText"/>
            </w:pPr>
            <w:r>
              <w:t>2.3</w:t>
            </w:r>
          </w:p>
        </w:tc>
        <w:tc>
          <w:tcPr>
            <w:tcW w:w="2248" w:type="pct"/>
          </w:tcPr>
          <w:p w:rsidR="003C7EED" w:rsidRPr="008D0BB6" w:rsidRDefault="003C7EED" w:rsidP="00ED301F">
            <w:pPr>
              <w:pStyle w:val="TableText"/>
            </w:pPr>
            <w:r w:rsidRPr="008D0BB6">
              <w:t>Corrected numbering formatting for paragraph 5.1.2 and later paragraphs, and updated Table of Contents and document version/date from 2.2/ June 13, 2011  to 2.3/ May 23, 2012</w:t>
            </w:r>
          </w:p>
        </w:tc>
        <w:tc>
          <w:tcPr>
            <w:tcW w:w="1278" w:type="pct"/>
          </w:tcPr>
          <w:p w:rsidR="003C7EED" w:rsidRPr="008D0BB6" w:rsidRDefault="003C7EED" w:rsidP="00ED301F">
            <w:pPr>
              <w:pStyle w:val="TableText"/>
            </w:pPr>
            <w:r w:rsidRPr="008D0BB6">
              <w:t>Process Management</w:t>
            </w:r>
          </w:p>
        </w:tc>
      </w:tr>
      <w:tr w:rsidR="003C7EED" w:rsidRPr="001A18FF" w:rsidTr="00ED301F">
        <w:trPr>
          <w:cantSplit/>
        </w:trPr>
        <w:tc>
          <w:tcPr>
            <w:tcW w:w="940" w:type="pct"/>
          </w:tcPr>
          <w:p w:rsidR="003C7EED" w:rsidRPr="008D0BB6" w:rsidRDefault="003C7EED" w:rsidP="00ED301F">
            <w:pPr>
              <w:pStyle w:val="TableText"/>
            </w:pPr>
            <w:r w:rsidRPr="008D0BB6">
              <w:t>June 2011</w:t>
            </w:r>
          </w:p>
        </w:tc>
        <w:tc>
          <w:tcPr>
            <w:tcW w:w="534" w:type="pct"/>
          </w:tcPr>
          <w:p w:rsidR="003C7EED" w:rsidRDefault="003C7EED" w:rsidP="00ED301F">
            <w:pPr>
              <w:pStyle w:val="TableText"/>
            </w:pPr>
            <w:r>
              <w:t>0.4</w:t>
            </w:r>
          </w:p>
        </w:tc>
        <w:tc>
          <w:tcPr>
            <w:tcW w:w="2248" w:type="pct"/>
          </w:tcPr>
          <w:p w:rsidR="003C7EED" w:rsidRPr="008D0BB6" w:rsidRDefault="003C7EED" w:rsidP="00ED301F">
            <w:pPr>
              <w:pStyle w:val="TableText"/>
            </w:pPr>
            <w:r w:rsidRPr="008D0BB6">
              <w:t>Updated per ProPath meeting for Change, Configuration, and Release Management the week of May 16th, 2011</w:t>
            </w:r>
          </w:p>
        </w:tc>
        <w:tc>
          <w:tcPr>
            <w:tcW w:w="1278" w:type="pct"/>
          </w:tcPr>
          <w:p w:rsidR="003C7EED" w:rsidRPr="008D0BB6" w:rsidRDefault="003C7EED" w:rsidP="00ED301F">
            <w:pPr>
              <w:pStyle w:val="TableText"/>
            </w:pPr>
            <w:r w:rsidRPr="008D0BB6">
              <w:t>Process Management</w:t>
            </w:r>
          </w:p>
        </w:tc>
      </w:tr>
      <w:tr w:rsidR="003C7EED" w:rsidRPr="001A18FF" w:rsidTr="00ED301F">
        <w:trPr>
          <w:cantSplit/>
        </w:trPr>
        <w:tc>
          <w:tcPr>
            <w:tcW w:w="940" w:type="pct"/>
          </w:tcPr>
          <w:p w:rsidR="003C7EED" w:rsidRPr="008D0BB6" w:rsidRDefault="003C7EED" w:rsidP="00ED301F">
            <w:pPr>
              <w:pStyle w:val="TableText"/>
            </w:pPr>
            <w:r w:rsidRPr="008D0BB6">
              <w:t>January 2011</w:t>
            </w:r>
          </w:p>
        </w:tc>
        <w:tc>
          <w:tcPr>
            <w:tcW w:w="534" w:type="pct"/>
          </w:tcPr>
          <w:p w:rsidR="003C7EED" w:rsidRDefault="003C7EED" w:rsidP="00ED301F">
            <w:pPr>
              <w:pStyle w:val="TableText"/>
            </w:pPr>
            <w:r>
              <w:t>0.3</w:t>
            </w:r>
          </w:p>
        </w:tc>
        <w:tc>
          <w:tcPr>
            <w:tcW w:w="2248" w:type="pct"/>
          </w:tcPr>
          <w:p w:rsidR="003C7EED" w:rsidRPr="008D0BB6" w:rsidRDefault="003C7EED" w:rsidP="00ED301F">
            <w:pPr>
              <w:pStyle w:val="TableText"/>
            </w:pPr>
            <w:r w:rsidRPr="008D0BB6">
              <w:t>Updated Role and Responsibilities table</w:t>
            </w:r>
          </w:p>
        </w:tc>
        <w:tc>
          <w:tcPr>
            <w:tcW w:w="1278" w:type="pct"/>
          </w:tcPr>
          <w:p w:rsidR="003C7EED" w:rsidRPr="008D0BB6" w:rsidRDefault="003C7EED" w:rsidP="00ED301F">
            <w:pPr>
              <w:pStyle w:val="TableText"/>
            </w:pPr>
            <w:r w:rsidRPr="008D0BB6">
              <w:t>SCM Committee</w:t>
            </w:r>
          </w:p>
        </w:tc>
      </w:tr>
      <w:tr w:rsidR="003C7EED" w:rsidRPr="001A18FF" w:rsidTr="00ED301F">
        <w:trPr>
          <w:cantSplit/>
        </w:trPr>
        <w:tc>
          <w:tcPr>
            <w:tcW w:w="940" w:type="pct"/>
          </w:tcPr>
          <w:p w:rsidR="003C7EED" w:rsidRPr="008D0BB6" w:rsidRDefault="003C7EED" w:rsidP="00ED301F">
            <w:pPr>
              <w:pStyle w:val="TableText"/>
            </w:pPr>
            <w:r w:rsidRPr="008D0BB6">
              <w:t>August 2009</w:t>
            </w:r>
          </w:p>
        </w:tc>
        <w:tc>
          <w:tcPr>
            <w:tcW w:w="534" w:type="pct"/>
          </w:tcPr>
          <w:p w:rsidR="003C7EED" w:rsidRDefault="003C7EED" w:rsidP="00ED301F">
            <w:pPr>
              <w:pStyle w:val="TableText"/>
            </w:pPr>
            <w:r>
              <w:t>0.2</w:t>
            </w:r>
          </w:p>
        </w:tc>
        <w:tc>
          <w:tcPr>
            <w:tcW w:w="2248" w:type="pct"/>
          </w:tcPr>
          <w:p w:rsidR="003C7EED" w:rsidRPr="008D0BB6" w:rsidRDefault="003C7EED" w:rsidP="00ED301F">
            <w:pPr>
              <w:pStyle w:val="TableText"/>
            </w:pPr>
            <w:r w:rsidRPr="008D0BB6">
              <w:t>Draft – SCM Committee Updates</w:t>
            </w:r>
          </w:p>
        </w:tc>
        <w:tc>
          <w:tcPr>
            <w:tcW w:w="1278" w:type="pct"/>
          </w:tcPr>
          <w:p w:rsidR="003C7EED" w:rsidRPr="008D0BB6" w:rsidRDefault="003C7EED" w:rsidP="00ED301F">
            <w:pPr>
              <w:pStyle w:val="TableText"/>
            </w:pPr>
            <w:r w:rsidRPr="008D0BB6">
              <w:t>SCM Committee</w:t>
            </w:r>
          </w:p>
        </w:tc>
      </w:tr>
      <w:tr w:rsidR="003C7EED" w:rsidRPr="001A18FF" w:rsidTr="00ED301F">
        <w:trPr>
          <w:cantSplit/>
        </w:trPr>
        <w:tc>
          <w:tcPr>
            <w:tcW w:w="940" w:type="pct"/>
          </w:tcPr>
          <w:p w:rsidR="003C7EED" w:rsidRPr="008D0BB6" w:rsidRDefault="003C7EED" w:rsidP="00ED301F">
            <w:pPr>
              <w:pStyle w:val="TableText"/>
            </w:pPr>
            <w:r w:rsidRPr="008D0BB6">
              <w:t>June 2009</w:t>
            </w:r>
          </w:p>
        </w:tc>
        <w:tc>
          <w:tcPr>
            <w:tcW w:w="534" w:type="pct"/>
          </w:tcPr>
          <w:p w:rsidR="003C7EED" w:rsidRDefault="003C7EED" w:rsidP="00ED301F">
            <w:pPr>
              <w:pStyle w:val="TableText"/>
            </w:pPr>
            <w:r>
              <w:t>0.1</w:t>
            </w:r>
          </w:p>
        </w:tc>
        <w:tc>
          <w:tcPr>
            <w:tcW w:w="2248" w:type="pct"/>
          </w:tcPr>
          <w:p w:rsidR="003C7EED" w:rsidRPr="008D0BB6" w:rsidRDefault="003C7EED" w:rsidP="00ED301F">
            <w:pPr>
              <w:pStyle w:val="TableText"/>
            </w:pPr>
            <w:r w:rsidRPr="008D0BB6">
              <w:t>Draft – SCM Committee Updates</w:t>
            </w:r>
          </w:p>
        </w:tc>
        <w:tc>
          <w:tcPr>
            <w:tcW w:w="1278" w:type="pct"/>
          </w:tcPr>
          <w:p w:rsidR="003C7EED" w:rsidRPr="008D0BB6" w:rsidRDefault="003C7EED" w:rsidP="00ED301F">
            <w:pPr>
              <w:pStyle w:val="TableText"/>
            </w:pPr>
            <w:r w:rsidRPr="008D0BB6">
              <w:t>SCM Committee</w:t>
            </w:r>
          </w:p>
        </w:tc>
      </w:tr>
    </w:tbl>
    <w:p w:rsidR="003C7EED" w:rsidRPr="00BD3B8D" w:rsidRDefault="003C7EED" w:rsidP="003C7EED">
      <w:pPr>
        <w:pStyle w:val="BodyText"/>
      </w:pPr>
    </w:p>
    <w:p w:rsidR="003C7EED" w:rsidRPr="003C7EED" w:rsidRDefault="003C7EED" w:rsidP="003C7EED">
      <w:pPr>
        <w:pStyle w:val="BodyText"/>
      </w:pPr>
    </w:p>
    <w:sectPr w:rsidR="003C7EED" w:rsidRPr="003C7EED" w:rsidSect="00D905CE">
      <w:headerReference w:type="even" r:id="rId17"/>
      <w:headerReference w:type="default" r:id="rId18"/>
      <w:type w:val="oddPage"/>
      <w:pgSz w:w="12240" w:h="15840" w:code="1"/>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81A" w:rsidRDefault="00AD781A">
      <w:r>
        <w:separator/>
      </w:r>
    </w:p>
    <w:p w:rsidR="00AD781A" w:rsidRDefault="00AD781A"/>
  </w:endnote>
  <w:endnote w:type="continuationSeparator" w:id="0">
    <w:p w:rsidR="00AD781A" w:rsidRDefault="00AD781A">
      <w:r>
        <w:continuationSeparator/>
      </w:r>
    </w:p>
    <w:p w:rsidR="00AD781A" w:rsidRDefault="00AD78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33F" w:rsidRPr="002B00CA" w:rsidRDefault="00D6433F" w:rsidP="002B00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81A" w:rsidRDefault="00AD781A">
      <w:r>
        <w:separator/>
      </w:r>
    </w:p>
    <w:p w:rsidR="00AD781A" w:rsidRDefault="00AD781A"/>
  </w:footnote>
  <w:footnote w:type="continuationSeparator" w:id="0">
    <w:p w:rsidR="00AD781A" w:rsidRDefault="00AD781A">
      <w:r>
        <w:continuationSeparator/>
      </w:r>
    </w:p>
    <w:p w:rsidR="00AD781A" w:rsidRDefault="00AD78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33F" w:rsidRDefault="00D6433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33F" w:rsidRDefault="00D6433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33F" w:rsidRDefault="00D6433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33F" w:rsidRDefault="00D643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FCEEB1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BDCAF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FC8EC9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6668AD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CAABCB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7CE664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746EC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E6E05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48865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F06E8F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6B3766"/>
    <w:multiLevelType w:val="hybridMultilevel"/>
    <w:tmpl w:val="B4688740"/>
    <w:lvl w:ilvl="0" w:tplc="D88E6096">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CC6AEE"/>
    <w:multiLevelType w:val="hybridMultilevel"/>
    <w:tmpl w:val="8C42568A"/>
    <w:lvl w:ilvl="0" w:tplc="B49A27DE">
      <w:start w:val="1"/>
      <w:numFmt w:val="bullet"/>
      <w:pStyle w:val="BodyBullet4"/>
      <w:lvlText w:val=""/>
      <w:lvlJc w:val="left"/>
      <w:pPr>
        <w:tabs>
          <w:tab w:val="num" w:pos="1584"/>
        </w:tabs>
        <w:ind w:left="1584" w:hanging="288"/>
      </w:pPr>
      <w:rPr>
        <w:rFonts w:ascii="Symbol" w:hAnsi="Symbol" w:hint="default"/>
      </w:rPr>
    </w:lvl>
    <w:lvl w:ilvl="1" w:tplc="B5D429E8" w:tentative="1">
      <w:start w:val="1"/>
      <w:numFmt w:val="bullet"/>
      <w:lvlText w:val="o"/>
      <w:lvlJc w:val="left"/>
      <w:pPr>
        <w:tabs>
          <w:tab w:val="num" w:pos="1440"/>
        </w:tabs>
        <w:ind w:left="1440" w:hanging="360"/>
      </w:pPr>
      <w:rPr>
        <w:rFonts w:ascii="Courier New" w:hAnsi="Courier New" w:cs="Courier New" w:hint="default"/>
      </w:rPr>
    </w:lvl>
    <w:lvl w:ilvl="2" w:tplc="1C5AEE74" w:tentative="1">
      <w:start w:val="1"/>
      <w:numFmt w:val="bullet"/>
      <w:lvlText w:val=""/>
      <w:lvlJc w:val="left"/>
      <w:pPr>
        <w:tabs>
          <w:tab w:val="num" w:pos="2160"/>
        </w:tabs>
        <w:ind w:left="2160" w:hanging="360"/>
      </w:pPr>
      <w:rPr>
        <w:rFonts w:ascii="Wingdings" w:hAnsi="Wingdings" w:hint="default"/>
      </w:rPr>
    </w:lvl>
    <w:lvl w:ilvl="3" w:tplc="621AFEF0" w:tentative="1">
      <w:start w:val="1"/>
      <w:numFmt w:val="bullet"/>
      <w:lvlText w:val=""/>
      <w:lvlJc w:val="left"/>
      <w:pPr>
        <w:tabs>
          <w:tab w:val="num" w:pos="2880"/>
        </w:tabs>
        <w:ind w:left="2880" w:hanging="360"/>
      </w:pPr>
      <w:rPr>
        <w:rFonts w:ascii="Symbol" w:hAnsi="Symbol" w:hint="default"/>
      </w:rPr>
    </w:lvl>
    <w:lvl w:ilvl="4" w:tplc="DD08FD7E" w:tentative="1">
      <w:start w:val="1"/>
      <w:numFmt w:val="bullet"/>
      <w:lvlText w:val="o"/>
      <w:lvlJc w:val="left"/>
      <w:pPr>
        <w:tabs>
          <w:tab w:val="num" w:pos="3600"/>
        </w:tabs>
        <w:ind w:left="3600" w:hanging="360"/>
      </w:pPr>
      <w:rPr>
        <w:rFonts w:ascii="Courier New" w:hAnsi="Courier New" w:cs="Courier New" w:hint="default"/>
      </w:rPr>
    </w:lvl>
    <w:lvl w:ilvl="5" w:tplc="95F0A9D0" w:tentative="1">
      <w:start w:val="1"/>
      <w:numFmt w:val="bullet"/>
      <w:lvlText w:val=""/>
      <w:lvlJc w:val="left"/>
      <w:pPr>
        <w:tabs>
          <w:tab w:val="num" w:pos="4320"/>
        </w:tabs>
        <w:ind w:left="4320" w:hanging="360"/>
      </w:pPr>
      <w:rPr>
        <w:rFonts w:ascii="Wingdings" w:hAnsi="Wingdings" w:hint="default"/>
      </w:rPr>
    </w:lvl>
    <w:lvl w:ilvl="6" w:tplc="3E9E8698" w:tentative="1">
      <w:start w:val="1"/>
      <w:numFmt w:val="bullet"/>
      <w:lvlText w:val=""/>
      <w:lvlJc w:val="left"/>
      <w:pPr>
        <w:tabs>
          <w:tab w:val="num" w:pos="5040"/>
        </w:tabs>
        <w:ind w:left="5040" w:hanging="360"/>
      </w:pPr>
      <w:rPr>
        <w:rFonts w:ascii="Symbol" w:hAnsi="Symbol" w:hint="default"/>
      </w:rPr>
    </w:lvl>
    <w:lvl w:ilvl="7" w:tplc="03A4F558" w:tentative="1">
      <w:start w:val="1"/>
      <w:numFmt w:val="bullet"/>
      <w:lvlText w:val="o"/>
      <w:lvlJc w:val="left"/>
      <w:pPr>
        <w:tabs>
          <w:tab w:val="num" w:pos="5760"/>
        </w:tabs>
        <w:ind w:left="5760" w:hanging="360"/>
      </w:pPr>
      <w:rPr>
        <w:rFonts w:ascii="Courier New" w:hAnsi="Courier New" w:cs="Courier New" w:hint="default"/>
      </w:rPr>
    </w:lvl>
    <w:lvl w:ilvl="8" w:tplc="E55471D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16D424C"/>
    <w:multiLevelType w:val="multilevel"/>
    <w:tmpl w:val="17628F66"/>
    <w:styleLink w:val="Headings"/>
    <w:lvl w:ilvl="0">
      <w:start w:val="1"/>
      <w:numFmt w:val="decimal"/>
      <w:pStyle w:val="Heading1"/>
      <w:lvlText w:val="%1."/>
      <w:lvlJc w:val="left"/>
      <w:pPr>
        <w:tabs>
          <w:tab w:val="num" w:pos="1008"/>
        </w:tabs>
        <w:ind w:left="720" w:hanging="720"/>
      </w:pPr>
      <w:rPr>
        <w:rFonts w:hint="default"/>
      </w:rPr>
    </w:lvl>
    <w:lvl w:ilvl="1">
      <w:start w:val="1"/>
      <w:numFmt w:val="decimal"/>
      <w:pStyle w:val="Heading2"/>
      <w:lvlText w:val="%1.%2."/>
      <w:lvlJc w:val="left"/>
      <w:pPr>
        <w:tabs>
          <w:tab w:val="num" w:pos="1627"/>
        </w:tabs>
        <w:ind w:left="907" w:hanging="907"/>
      </w:pPr>
      <w:rPr>
        <w:rFonts w:hint="default"/>
      </w:rPr>
    </w:lvl>
    <w:lvl w:ilvl="2">
      <w:start w:val="1"/>
      <w:numFmt w:val="decimal"/>
      <w:pStyle w:val="Heading3"/>
      <w:lvlText w:val="%1.%2.%3"/>
      <w:lvlJc w:val="left"/>
      <w:pPr>
        <w:tabs>
          <w:tab w:val="num" w:pos="1170"/>
        </w:tabs>
        <w:ind w:left="1080" w:hanging="1080"/>
      </w:pPr>
      <w:rPr>
        <w:rFonts w:hint="default"/>
      </w:rPr>
    </w:lvl>
    <w:lvl w:ilvl="3">
      <w:start w:val="1"/>
      <w:numFmt w:val="decimal"/>
      <w:pStyle w:val="Heading4"/>
      <w:lvlText w:val="%1.%2.%3.%4."/>
      <w:lvlJc w:val="left"/>
      <w:pPr>
        <w:tabs>
          <w:tab w:val="num" w:pos="2707"/>
        </w:tabs>
        <w:ind w:left="3067" w:hanging="1440"/>
      </w:pPr>
      <w:rPr>
        <w:rFonts w:hint="default"/>
      </w:rPr>
    </w:lvl>
    <w:lvl w:ilvl="4">
      <w:start w:val="1"/>
      <w:numFmt w:val="decimal"/>
      <w:pStyle w:val="Heading5"/>
      <w:lvlText w:val="%1.%2.%3.%4.%5."/>
      <w:lvlJc w:val="left"/>
      <w:pPr>
        <w:tabs>
          <w:tab w:val="num" w:pos="4867"/>
        </w:tabs>
        <w:ind w:left="2779" w:hanging="792"/>
      </w:pPr>
      <w:rPr>
        <w:rFonts w:hint="default"/>
      </w:rPr>
    </w:lvl>
    <w:lvl w:ilvl="5">
      <w:start w:val="1"/>
      <w:numFmt w:val="decimal"/>
      <w:pStyle w:val="Heading6"/>
      <w:lvlText w:val="%1.%2.%3.%4.%5.%6."/>
      <w:lvlJc w:val="left"/>
      <w:pPr>
        <w:tabs>
          <w:tab w:val="num" w:pos="5947"/>
        </w:tabs>
        <w:ind w:left="3283" w:hanging="936"/>
      </w:pPr>
      <w:rPr>
        <w:rFonts w:hint="default"/>
      </w:rPr>
    </w:lvl>
    <w:lvl w:ilvl="6">
      <w:start w:val="1"/>
      <w:numFmt w:val="decimal"/>
      <w:pStyle w:val="Heading7"/>
      <w:lvlText w:val="%1.%2.%3.%4.%5.%6.%7."/>
      <w:lvlJc w:val="left"/>
      <w:pPr>
        <w:tabs>
          <w:tab w:val="num" w:pos="7027"/>
        </w:tabs>
        <w:ind w:left="3787" w:hanging="1080"/>
      </w:pPr>
      <w:rPr>
        <w:rFonts w:hint="default"/>
      </w:rPr>
    </w:lvl>
    <w:lvl w:ilvl="7">
      <w:start w:val="1"/>
      <w:numFmt w:val="decimal"/>
      <w:pStyle w:val="Heading8"/>
      <w:lvlText w:val="%1.%2.%3.%4.%5.%6.%7.%8."/>
      <w:lvlJc w:val="left"/>
      <w:pPr>
        <w:tabs>
          <w:tab w:val="num" w:pos="7747"/>
        </w:tabs>
        <w:ind w:left="4291" w:hanging="1224"/>
      </w:pPr>
      <w:rPr>
        <w:rFonts w:hint="default"/>
      </w:rPr>
    </w:lvl>
    <w:lvl w:ilvl="8">
      <w:start w:val="1"/>
      <w:numFmt w:val="decimal"/>
      <w:pStyle w:val="Heading9"/>
      <w:lvlText w:val="%1.%2.%3.%4.%5.%6.%7.%8.%9."/>
      <w:lvlJc w:val="left"/>
      <w:pPr>
        <w:tabs>
          <w:tab w:val="num" w:pos="8827"/>
        </w:tabs>
        <w:ind w:left="4867" w:hanging="1440"/>
      </w:pPr>
      <w:rPr>
        <w:rFonts w:hint="default"/>
      </w:rPr>
    </w:lvl>
  </w:abstractNum>
  <w:abstractNum w:abstractNumId="13" w15:restartNumberingAfterBreak="0">
    <w:nsid w:val="16FC6F96"/>
    <w:multiLevelType w:val="hybridMultilevel"/>
    <w:tmpl w:val="A3A451B0"/>
    <w:lvl w:ilvl="0" w:tplc="90FCB2B6">
      <w:start w:val="1"/>
      <w:numFmt w:val="lowerLetter"/>
      <w:pStyle w:val="DMPAlphaListLevel1"/>
      <w:lvlText w:val="%1)"/>
      <w:lvlJc w:val="left"/>
      <w:pPr>
        <w:tabs>
          <w:tab w:val="num" w:pos="1080"/>
        </w:tabs>
        <w:ind w:left="1080" w:hanging="648"/>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1AED3839"/>
    <w:multiLevelType w:val="hybridMultilevel"/>
    <w:tmpl w:val="3C608B1E"/>
    <w:lvl w:ilvl="0" w:tplc="8BFAA28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FC5BC3"/>
    <w:multiLevelType w:val="hybridMultilevel"/>
    <w:tmpl w:val="5C56A678"/>
    <w:lvl w:ilvl="0" w:tplc="6B840140">
      <w:start w:val="1"/>
      <w:numFmt w:val="bullet"/>
      <w:pStyle w:val="BodyBullet3"/>
      <w:lvlText w:val=""/>
      <w:lvlJc w:val="left"/>
      <w:pPr>
        <w:tabs>
          <w:tab w:val="num" w:pos="1584"/>
        </w:tabs>
        <w:ind w:left="1584" w:hanging="432"/>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FB7ECD"/>
    <w:multiLevelType w:val="hybridMultilevel"/>
    <w:tmpl w:val="F5E2A580"/>
    <w:lvl w:ilvl="0" w:tplc="2BB40AE6">
      <w:start w:val="1"/>
      <w:numFmt w:val="decimal"/>
      <w:pStyle w:val="BodyNumbered1"/>
      <w:lvlText w:val="%1."/>
      <w:lvlJc w:val="left"/>
      <w:pPr>
        <w:tabs>
          <w:tab w:val="num" w:pos="1260"/>
        </w:tabs>
        <w:ind w:left="12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8" w15:restartNumberingAfterBreak="0">
    <w:nsid w:val="23F64BD9"/>
    <w:multiLevelType w:val="hybridMultilevel"/>
    <w:tmpl w:val="1DDCFC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8E752A4"/>
    <w:multiLevelType w:val="hybridMultilevel"/>
    <w:tmpl w:val="DA64B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0351BF3"/>
    <w:multiLevelType w:val="hybridMultilevel"/>
    <w:tmpl w:val="96D86B48"/>
    <w:lvl w:ilvl="0" w:tplc="A2B8F0CA">
      <w:start w:val="1"/>
      <w:numFmt w:val="bullet"/>
      <w:pStyle w:val="BodyBullet1"/>
      <w:lvlText w:val=""/>
      <w:lvlJc w:val="left"/>
      <w:pPr>
        <w:tabs>
          <w:tab w:val="num" w:pos="1080"/>
        </w:tabs>
        <w:ind w:left="1080" w:hanging="360"/>
      </w:pPr>
      <w:rPr>
        <w:rFonts w:ascii="Symbol" w:hAnsi="Symbol" w:hint="default"/>
      </w:rPr>
    </w:lvl>
    <w:lvl w:ilvl="1" w:tplc="0FEC5652">
      <w:start w:val="1"/>
      <w:numFmt w:val="bullet"/>
      <w:lvlText w:val="o"/>
      <w:lvlJc w:val="left"/>
      <w:pPr>
        <w:tabs>
          <w:tab w:val="num" w:pos="1800"/>
        </w:tabs>
        <w:ind w:left="1800" w:hanging="360"/>
      </w:pPr>
      <w:rPr>
        <w:rFonts w:ascii="Courier New" w:hAnsi="Courier New" w:cs="Courier New" w:hint="default"/>
      </w:rPr>
    </w:lvl>
    <w:lvl w:ilvl="2" w:tplc="E86E63E4">
      <w:start w:val="1"/>
      <w:numFmt w:val="bullet"/>
      <w:lvlText w:val=""/>
      <w:lvlJc w:val="left"/>
      <w:pPr>
        <w:tabs>
          <w:tab w:val="num" w:pos="2520"/>
        </w:tabs>
        <w:ind w:left="2520" w:hanging="360"/>
      </w:pPr>
      <w:rPr>
        <w:rFonts w:ascii="Wingdings" w:hAnsi="Wingdings" w:hint="default"/>
      </w:rPr>
    </w:lvl>
    <w:lvl w:ilvl="3" w:tplc="964661B6" w:tentative="1">
      <w:start w:val="1"/>
      <w:numFmt w:val="bullet"/>
      <w:lvlText w:val=""/>
      <w:lvlJc w:val="left"/>
      <w:pPr>
        <w:tabs>
          <w:tab w:val="num" w:pos="3240"/>
        </w:tabs>
        <w:ind w:left="3240" w:hanging="360"/>
      </w:pPr>
      <w:rPr>
        <w:rFonts w:ascii="Symbol" w:hAnsi="Symbol" w:hint="default"/>
      </w:rPr>
    </w:lvl>
    <w:lvl w:ilvl="4" w:tplc="1FBCEFB2" w:tentative="1">
      <w:start w:val="1"/>
      <w:numFmt w:val="bullet"/>
      <w:lvlText w:val="o"/>
      <w:lvlJc w:val="left"/>
      <w:pPr>
        <w:tabs>
          <w:tab w:val="num" w:pos="3960"/>
        </w:tabs>
        <w:ind w:left="3960" w:hanging="360"/>
      </w:pPr>
      <w:rPr>
        <w:rFonts w:ascii="Courier New" w:hAnsi="Courier New" w:cs="Courier New" w:hint="default"/>
      </w:rPr>
    </w:lvl>
    <w:lvl w:ilvl="5" w:tplc="238AC5A6" w:tentative="1">
      <w:start w:val="1"/>
      <w:numFmt w:val="bullet"/>
      <w:lvlText w:val=""/>
      <w:lvlJc w:val="left"/>
      <w:pPr>
        <w:tabs>
          <w:tab w:val="num" w:pos="4680"/>
        </w:tabs>
        <w:ind w:left="4680" w:hanging="360"/>
      </w:pPr>
      <w:rPr>
        <w:rFonts w:ascii="Wingdings" w:hAnsi="Wingdings" w:hint="default"/>
      </w:rPr>
    </w:lvl>
    <w:lvl w:ilvl="6" w:tplc="168C769E" w:tentative="1">
      <w:start w:val="1"/>
      <w:numFmt w:val="bullet"/>
      <w:lvlText w:val=""/>
      <w:lvlJc w:val="left"/>
      <w:pPr>
        <w:tabs>
          <w:tab w:val="num" w:pos="5400"/>
        </w:tabs>
        <w:ind w:left="5400" w:hanging="360"/>
      </w:pPr>
      <w:rPr>
        <w:rFonts w:ascii="Symbol" w:hAnsi="Symbol" w:hint="default"/>
      </w:rPr>
    </w:lvl>
    <w:lvl w:ilvl="7" w:tplc="03FADA0A" w:tentative="1">
      <w:start w:val="1"/>
      <w:numFmt w:val="bullet"/>
      <w:lvlText w:val="o"/>
      <w:lvlJc w:val="left"/>
      <w:pPr>
        <w:tabs>
          <w:tab w:val="num" w:pos="6120"/>
        </w:tabs>
        <w:ind w:left="6120" w:hanging="360"/>
      </w:pPr>
      <w:rPr>
        <w:rFonts w:ascii="Courier New" w:hAnsi="Courier New" w:cs="Courier New" w:hint="default"/>
      </w:rPr>
    </w:lvl>
    <w:lvl w:ilvl="8" w:tplc="4754DE2A"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145734A"/>
    <w:multiLevelType w:val="hybridMultilevel"/>
    <w:tmpl w:val="A4CCC48A"/>
    <w:lvl w:ilvl="0" w:tplc="93743A96">
      <w:start w:val="1"/>
      <w:numFmt w:val="bullet"/>
      <w:pStyle w:val="DMPBulletListLevel2"/>
      <w:lvlText w:val=""/>
      <w:lvlJc w:val="left"/>
      <w:pPr>
        <w:tabs>
          <w:tab w:val="num" w:pos="1440"/>
        </w:tabs>
        <w:ind w:left="1440" w:hanging="360"/>
      </w:pPr>
      <w:rPr>
        <w:rFonts w:ascii="Wingdings" w:hAnsi="Wingdings" w:hint="default"/>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7F5CE7"/>
    <w:multiLevelType w:val="hybridMultilevel"/>
    <w:tmpl w:val="8DBA9754"/>
    <w:lvl w:ilvl="0" w:tplc="D9ECD39C">
      <w:start w:val="1"/>
      <w:numFmt w:val="bullet"/>
      <w:pStyle w:val="BodyBullet2"/>
      <w:lvlText w:val=""/>
      <w:lvlJc w:val="left"/>
      <w:pPr>
        <w:tabs>
          <w:tab w:val="num" w:pos="1080"/>
        </w:tabs>
        <w:ind w:left="1080" w:hanging="288"/>
      </w:pPr>
      <w:rPr>
        <w:rFonts w:ascii="Symbol" w:hAnsi="Symbol" w:hint="default"/>
      </w:rPr>
    </w:lvl>
    <w:lvl w:ilvl="1" w:tplc="A2980A80">
      <w:start w:val="1"/>
      <w:numFmt w:val="decimal"/>
      <w:lvlText w:val="%2."/>
      <w:lvlJc w:val="left"/>
      <w:pPr>
        <w:tabs>
          <w:tab w:val="num" w:pos="2520"/>
        </w:tabs>
        <w:ind w:left="2520" w:hanging="360"/>
      </w:pPr>
    </w:lvl>
    <w:lvl w:ilvl="2" w:tplc="2C588040" w:tentative="1">
      <w:start w:val="1"/>
      <w:numFmt w:val="bullet"/>
      <w:lvlText w:val=""/>
      <w:lvlJc w:val="left"/>
      <w:pPr>
        <w:tabs>
          <w:tab w:val="num" w:pos="3240"/>
        </w:tabs>
        <w:ind w:left="3240" w:hanging="360"/>
      </w:pPr>
      <w:rPr>
        <w:rFonts w:ascii="Wingdings" w:hAnsi="Wingdings" w:hint="default"/>
      </w:rPr>
    </w:lvl>
    <w:lvl w:ilvl="3" w:tplc="B8CAA41C" w:tentative="1">
      <w:start w:val="1"/>
      <w:numFmt w:val="bullet"/>
      <w:lvlText w:val=""/>
      <w:lvlJc w:val="left"/>
      <w:pPr>
        <w:tabs>
          <w:tab w:val="num" w:pos="3960"/>
        </w:tabs>
        <w:ind w:left="3960" w:hanging="360"/>
      </w:pPr>
      <w:rPr>
        <w:rFonts w:ascii="Symbol" w:hAnsi="Symbol" w:hint="default"/>
      </w:rPr>
    </w:lvl>
    <w:lvl w:ilvl="4" w:tplc="688E94BA" w:tentative="1">
      <w:start w:val="1"/>
      <w:numFmt w:val="bullet"/>
      <w:lvlText w:val="o"/>
      <w:lvlJc w:val="left"/>
      <w:pPr>
        <w:tabs>
          <w:tab w:val="num" w:pos="4680"/>
        </w:tabs>
        <w:ind w:left="4680" w:hanging="360"/>
      </w:pPr>
      <w:rPr>
        <w:rFonts w:ascii="Courier New" w:hAnsi="Courier New" w:cs="Courier New" w:hint="default"/>
      </w:rPr>
    </w:lvl>
    <w:lvl w:ilvl="5" w:tplc="164229BE" w:tentative="1">
      <w:start w:val="1"/>
      <w:numFmt w:val="bullet"/>
      <w:lvlText w:val=""/>
      <w:lvlJc w:val="left"/>
      <w:pPr>
        <w:tabs>
          <w:tab w:val="num" w:pos="5400"/>
        </w:tabs>
        <w:ind w:left="5400" w:hanging="360"/>
      </w:pPr>
      <w:rPr>
        <w:rFonts w:ascii="Wingdings" w:hAnsi="Wingdings" w:hint="default"/>
      </w:rPr>
    </w:lvl>
    <w:lvl w:ilvl="6" w:tplc="EA2C5C38" w:tentative="1">
      <w:start w:val="1"/>
      <w:numFmt w:val="bullet"/>
      <w:lvlText w:val=""/>
      <w:lvlJc w:val="left"/>
      <w:pPr>
        <w:tabs>
          <w:tab w:val="num" w:pos="6120"/>
        </w:tabs>
        <w:ind w:left="6120" w:hanging="360"/>
      </w:pPr>
      <w:rPr>
        <w:rFonts w:ascii="Symbol" w:hAnsi="Symbol" w:hint="default"/>
      </w:rPr>
    </w:lvl>
    <w:lvl w:ilvl="7" w:tplc="5AAE4180" w:tentative="1">
      <w:start w:val="1"/>
      <w:numFmt w:val="bullet"/>
      <w:lvlText w:val="o"/>
      <w:lvlJc w:val="left"/>
      <w:pPr>
        <w:tabs>
          <w:tab w:val="num" w:pos="6840"/>
        </w:tabs>
        <w:ind w:left="6840" w:hanging="360"/>
      </w:pPr>
      <w:rPr>
        <w:rFonts w:ascii="Courier New" w:hAnsi="Courier New" w:cs="Courier New" w:hint="default"/>
      </w:rPr>
    </w:lvl>
    <w:lvl w:ilvl="8" w:tplc="42FE8754"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4957FCE"/>
    <w:multiLevelType w:val="hybridMultilevel"/>
    <w:tmpl w:val="9326B512"/>
    <w:lvl w:ilvl="0" w:tplc="0409000F">
      <w:start w:val="1"/>
      <w:numFmt w:val="decimal"/>
      <w:lvlText w:val="%1."/>
      <w:lvlJc w:val="left"/>
      <w:pPr>
        <w:tabs>
          <w:tab w:val="num" w:pos="1440"/>
        </w:tabs>
        <w:ind w:left="1440" w:hanging="360"/>
      </w:pPr>
      <w:rPr>
        <w:rFonts w:hint="default"/>
      </w:rPr>
    </w:lvl>
    <w:lvl w:ilvl="1" w:tplc="98905A2C" w:tentative="1">
      <w:start w:val="1"/>
      <w:numFmt w:val="bullet"/>
      <w:lvlText w:val="o"/>
      <w:lvlJc w:val="left"/>
      <w:pPr>
        <w:tabs>
          <w:tab w:val="num" w:pos="2160"/>
        </w:tabs>
        <w:ind w:left="2160" w:hanging="360"/>
      </w:pPr>
      <w:rPr>
        <w:rFonts w:ascii="Courier New" w:hAnsi="Courier New" w:cs="Courier New" w:hint="default"/>
      </w:rPr>
    </w:lvl>
    <w:lvl w:ilvl="2" w:tplc="BBECEF1A" w:tentative="1">
      <w:start w:val="1"/>
      <w:numFmt w:val="bullet"/>
      <w:lvlText w:val=""/>
      <w:lvlJc w:val="left"/>
      <w:pPr>
        <w:tabs>
          <w:tab w:val="num" w:pos="2880"/>
        </w:tabs>
        <w:ind w:left="2880" w:hanging="360"/>
      </w:pPr>
      <w:rPr>
        <w:rFonts w:ascii="Wingdings" w:hAnsi="Wingdings" w:hint="default"/>
      </w:rPr>
    </w:lvl>
    <w:lvl w:ilvl="3" w:tplc="6D722AB8" w:tentative="1">
      <w:start w:val="1"/>
      <w:numFmt w:val="bullet"/>
      <w:lvlText w:val=""/>
      <w:lvlJc w:val="left"/>
      <w:pPr>
        <w:tabs>
          <w:tab w:val="num" w:pos="3600"/>
        </w:tabs>
        <w:ind w:left="3600" w:hanging="360"/>
      </w:pPr>
      <w:rPr>
        <w:rFonts w:ascii="Symbol" w:hAnsi="Symbol" w:hint="default"/>
      </w:rPr>
    </w:lvl>
    <w:lvl w:ilvl="4" w:tplc="2348F26E" w:tentative="1">
      <w:start w:val="1"/>
      <w:numFmt w:val="bullet"/>
      <w:lvlText w:val="o"/>
      <w:lvlJc w:val="left"/>
      <w:pPr>
        <w:tabs>
          <w:tab w:val="num" w:pos="4320"/>
        </w:tabs>
        <w:ind w:left="4320" w:hanging="360"/>
      </w:pPr>
      <w:rPr>
        <w:rFonts w:ascii="Courier New" w:hAnsi="Courier New" w:cs="Courier New" w:hint="default"/>
      </w:rPr>
    </w:lvl>
    <w:lvl w:ilvl="5" w:tplc="30384AFE" w:tentative="1">
      <w:start w:val="1"/>
      <w:numFmt w:val="bullet"/>
      <w:lvlText w:val=""/>
      <w:lvlJc w:val="left"/>
      <w:pPr>
        <w:tabs>
          <w:tab w:val="num" w:pos="5040"/>
        </w:tabs>
        <w:ind w:left="5040" w:hanging="360"/>
      </w:pPr>
      <w:rPr>
        <w:rFonts w:ascii="Wingdings" w:hAnsi="Wingdings" w:hint="default"/>
      </w:rPr>
    </w:lvl>
    <w:lvl w:ilvl="6" w:tplc="89145B58" w:tentative="1">
      <w:start w:val="1"/>
      <w:numFmt w:val="bullet"/>
      <w:lvlText w:val=""/>
      <w:lvlJc w:val="left"/>
      <w:pPr>
        <w:tabs>
          <w:tab w:val="num" w:pos="5760"/>
        </w:tabs>
        <w:ind w:left="5760" w:hanging="360"/>
      </w:pPr>
      <w:rPr>
        <w:rFonts w:ascii="Symbol" w:hAnsi="Symbol" w:hint="default"/>
      </w:rPr>
    </w:lvl>
    <w:lvl w:ilvl="7" w:tplc="A9B64C86" w:tentative="1">
      <w:start w:val="1"/>
      <w:numFmt w:val="bullet"/>
      <w:lvlText w:val="o"/>
      <w:lvlJc w:val="left"/>
      <w:pPr>
        <w:tabs>
          <w:tab w:val="num" w:pos="6480"/>
        </w:tabs>
        <w:ind w:left="6480" w:hanging="360"/>
      </w:pPr>
      <w:rPr>
        <w:rFonts w:ascii="Courier New" w:hAnsi="Courier New" w:cs="Courier New" w:hint="default"/>
      </w:rPr>
    </w:lvl>
    <w:lvl w:ilvl="8" w:tplc="2580E196"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2CF34E9"/>
    <w:multiLevelType w:val="hybridMultilevel"/>
    <w:tmpl w:val="1D64D0EA"/>
    <w:lvl w:ilvl="0" w:tplc="1DA83D0C">
      <w:start w:val="1"/>
      <w:numFmt w:val="decimal"/>
      <w:pStyle w:val="BodyNumbered2"/>
      <w:lvlText w:val="%1."/>
      <w:lvlJc w:val="left"/>
      <w:pPr>
        <w:tabs>
          <w:tab w:val="num" w:pos="1260"/>
        </w:tabs>
        <w:ind w:left="1260" w:hanging="360"/>
      </w:pPr>
      <w:rPr>
        <w:rFonts w:hint="default"/>
      </w:rPr>
    </w:lvl>
    <w:lvl w:ilvl="1" w:tplc="598261E2" w:tentative="1">
      <w:start w:val="1"/>
      <w:numFmt w:val="lowerLetter"/>
      <w:lvlText w:val="%2."/>
      <w:lvlJc w:val="left"/>
      <w:pPr>
        <w:tabs>
          <w:tab w:val="num" w:pos="1440"/>
        </w:tabs>
        <w:ind w:left="1440" w:hanging="360"/>
      </w:pPr>
    </w:lvl>
    <w:lvl w:ilvl="2" w:tplc="97283DAA" w:tentative="1">
      <w:start w:val="1"/>
      <w:numFmt w:val="lowerRoman"/>
      <w:lvlText w:val="%3."/>
      <w:lvlJc w:val="right"/>
      <w:pPr>
        <w:tabs>
          <w:tab w:val="num" w:pos="2160"/>
        </w:tabs>
        <w:ind w:left="2160" w:hanging="180"/>
      </w:pPr>
    </w:lvl>
    <w:lvl w:ilvl="3" w:tplc="3056A2B4" w:tentative="1">
      <w:start w:val="1"/>
      <w:numFmt w:val="decimal"/>
      <w:lvlText w:val="%4."/>
      <w:lvlJc w:val="left"/>
      <w:pPr>
        <w:tabs>
          <w:tab w:val="num" w:pos="2880"/>
        </w:tabs>
        <w:ind w:left="2880" w:hanging="360"/>
      </w:pPr>
    </w:lvl>
    <w:lvl w:ilvl="4" w:tplc="5234E964" w:tentative="1">
      <w:start w:val="1"/>
      <w:numFmt w:val="lowerLetter"/>
      <w:lvlText w:val="%5."/>
      <w:lvlJc w:val="left"/>
      <w:pPr>
        <w:tabs>
          <w:tab w:val="num" w:pos="3600"/>
        </w:tabs>
        <w:ind w:left="3600" w:hanging="360"/>
      </w:pPr>
    </w:lvl>
    <w:lvl w:ilvl="5" w:tplc="5B0AEF42" w:tentative="1">
      <w:start w:val="1"/>
      <w:numFmt w:val="lowerRoman"/>
      <w:lvlText w:val="%6."/>
      <w:lvlJc w:val="right"/>
      <w:pPr>
        <w:tabs>
          <w:tab w:val="num" w:pos="4320"/>
        </w:tabs>
        <w:ind w:left="4320" w:hanging="180"/>
      </w:pPr>
    </w:lvl>
    <w:lvl w:ilvl="6" w:tplc="7FEAC77A" w:tentative="1">
      <w:start w:val="1"/>
      <w:numFmt w:val="decimal"/>
      <w:lvlText w:val="%7."/>
      <w:lvlJc w:val="left"/>
      <w:pPr>
        <w:tabs>
          <w:tab w:val="num" w:pos="5040"/>
        </w:tabs>
        <w:ind w:left="5040" w:hanging="360"/>
      </w:pPr>
    </w:lvl>
    <w:lvl w:ilvl="7" w:tplc="40CC32F8" w:tentative="1">
      <w:start w:val="1"/>
      <w:numFmt w:val="lowerLetter"/>
      <w:lvlText w:val="%8."/>
      <w:lvlJc w:val="left"/>
      <w:pPr>
        <w:tabs>
          <w:tab w:val="num" w:pos="5760"/>
        </w:tabs>
        <w:ind w:left="5760" w:hanging="360"/>
      </w:pPr>
    </w:lvl>
    <w:lvl w:ilvl="8" w:tplc="DC16C62E" w:tentative="1">
      <w:start w:val="1"/>
      <w:numFmt w:val="lowerRoman"/>
      <w:lvlText w:val="%9."/>
      <w:lvlJc w:val="right"/>
      <w:pPr>
        <w:tabs>
          <w:tab w:val="num" w:pos="6480"/>
        </w:tabs>
        <w:ind w:left="6480" w:hanging="180"/>
      </w:pPr>
    </w:lvl>
  </w:abstractNum>
  <w:abstractNum w:abstractNumId="26" w15:restartNumberingAfterBreak="0">
    <w:nsid w:val="437A60BA"/>
    <w:multiLevelType w:val="hybridMultilevel"/>
    <w:tmpl w:val="DD208E88"/>
    <w:lvl w:ilvl="0" w:tplc="CF1039AE">
      <w:start w:val="1"/>
      <w:numFmt w:val="none"/>
      <w:pStyle w:val="Note1"/>
      <w:lvlText w:val="NOTE:"/>
      <w:lvlJc w:val="left"/>
      <w:pPr>
        <w:tabs>
          <w:tab w:val="num" w:pos="1008"/>
        </w:tabs>
        <w:ind w:left="936" w:hanging="936"/>
      </w:pPr>
      <w:rPr>
        <w:rFonts w:ascii="Arial" w:hAnsi="Arial" w:hint="default"/>
        <w:b/>
        <w:i/>
        <w:sz w:val="22"/>
        <w:szCs w:val="22"/>
      </w:rPr>
    </w:lvl>
    <w:lvl w:ilvl="1" w:tplc="2A2670D8" w:tentative="1">
      <w:start w:val="1"/>
      <w:numFmt w:val="lowerLetter"/>
      <w:lvlText w:val="%2."/>
      <w:lvlJc w:val="left"/>
      <w:pPr>
        <w:tabs>
          <w:tab w:val="num" w:pos="1440"/>
        </w:tabs>
        <w:ind w:left="1440" w:hanging="360"/>
      </w:pPr>
    </w:lvl>
    <w:lvl w:ilvl="2" w:tplc="846C8A5A" w:tentative="1">
      <w:start w:val="1"/>
      <w:numFmt w:val="lowerRoman"/>
      <w:lvlText w:val="%3."/>
      <w:lvlJc w:val="right"/>
      <w:pPr>
        <w:tabs>
          <w:tab w:val="num" w:pos="2160"/>
        </w:tabs>
        <w:ind w:left="2160" w:hanging="180"/>
      </w:pPr>
    </w:lvl>
    <w:lvl w:ilvl="3" w:tplc="274C1A0A" w:tentative="1">
      <w:start w:val="1"/>
      <w:numFmt w:val="decimal"/>
      <w:lvlText w:val="%4."/>
      <w:lvlJc w:val="left"/>
      <w:pPr>
        <w:tabs>
          <w:tab w:val="num" w:pos="2880"/>
        </w:tabs>
        <w:ind w:left="2880" w:hanging="360"/>
      </w:pPr>
    </w:lvl>
    <w:lvl w:ilvl="4" w:tplc="78E0CFFC" w:tentative="1">
      <w:start w:val="1"/>
      <w:numFmt w:val="lowerLetter"/>
      <w:lvlText w:val="%5."/>
      <w:lvlJc w:val="left"/>
      <w:pPr>
        <w:tabs>
          <w:tab w:val="num" w:pos="3600"/>
        </w:tabs>
        <w:ind w:left="3600" w:hanging="360"/>
      </w:pPr>
    </w:lvl>
    <w:lvl w:ilvl="5" w:tplc="A1384BC2" w:tentative="1">
      <w:start w:val="1"/>
      <w:numFmt w:val="lowerRoman"/>
      <w:lvlText w:val="%6."/>
      <w:lvlJc w:val="right"/>
      <w:pPr>
        <w:tabs>
          <w:tab w:val="num" w:pos="4320"/>
        </w:tabs>
        <w:ind w:left="4320" w:hanging="180"/>
      </w:pPr>
    </w:lvl>
    <w:lvl w:ilvl="6" w:tplc="E64EF82C" w:tentative="1">
      <w:start w:val="1"/>
      <w:numFmt w:val="decimal"/>
      <w:lvlText w:val="%7."/>
      <w:lvlJc w:val="left"/>
      <w:pPr>
        <w:tabs>
          <w:tab w:val="num" w:pos="5040"/>
        </w:tabs>
        <w:ind w:left="5040" w:hanging="360"/>
      </w:pPr>
    </w:lvl>
    <w:lvl w:ilvl="7" w:tplc="39083246" w:tentative="1">
      <w:start w:val="1"/>
      <w:numFmt w:val="lowerLetter"/>
      <w:lvlText w:val="%8."/>
      <w:lvlJc w:val="left"/>
      <w:pPr>
        <w:tabs>
          <w:tab w:val="num" w:pos="5760"/>
        </w:tabs>
        <w:ind w:left="5760" w:hanging="360"/>
      </w:pPr>
    </w:lvl>
    <w:lvl w:ilvl="8" w:tplc="2B6414E6" w:tentative="1">
      <w:start w:val="1"/>
      <w:numFmt w:val="lowerRoman"/>
      <w:lvlText w:val="%9."/>
      <w:lvlJc w:val="right"/>
      <w:pPr>
        <w:tabs>
          <w:tab w:val="num" w:pos="6480"/>
        </w:tabs>
        <w:ind w:left="6480" w:hanging="180"/>
      </w:pPr>
    </w:lvl>
  </w:abstractNum>
  <w:abstractNum w:abstractNumId="27" w15:restartNumberingAfterBreak="0">
    <w:nsid w:val="43BA6D60"/>
    <w:multiLevelType w:val="hybridMultilevel"/>
    <w:tmpl w:val="E1AAFA64"/>
    <w:lvl w:ilvl="0" w:tplc="8B8C20AA">
      <w:start w:val="1"/>
      <w:numFmt w:val="decimal"/>
      <w:pStyle w:val="BodyNumbered3"/>
      <w:lvlText w:val="%1."/>
      <w:lvlJc w:val="left"/>
      <w:pPr>
        <w:tabs>
          <w:tab w:val="num" w:pos="1260"/>
        </w:tabs>
        <w:ind w:left="12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C790C33"/>
    <w:multiLevelType w:val="hybridMultilevel"/>
    <w:tmpl w:val="3B662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4CAD4E58"/>
    <w:multiLevelType w:val="hybridMultilevel"/>
    <w:tmpl w:val="B1E052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4F3564FC"/>
    <w:multiLevelType w:val="hybridMultilevel"/>
    <w:tmpl w:val="779AF592"/>
    <w:lvl w:ilvl="0" w:tplc="1092258E">
      <w:start w:val="1"/>
      <w:numFmt w:val="bullet"/>
      <w:pStyle w:val="TableBullet1"/>
      <w:lvlText w:val=""/>
      <w:lvlJc w:val="left"/>
      <w:pPr>
        <w:tabs>
          <w:tab w:val="num" w:pos="432"/>
        </w:tabs>
        <w:ind w:left="432" w:hanging="288"/>
      </w:pPr>
      <w:rPr>
        <w:rFonts w:ascii="Symbol" w:hAnsi="Symbol" w:hint="default"/>
      </w:rPr>
    </w:lvl>
    <w:lvl w:ilvl="1" w:tplc="0E0C2654" w:tentative="1">
      <w:start w:val="1"/>
      <w:numFmt w:val="bullet"/>
      <w:lvlText w:val="o"/>
      <w:lvlJc w:val="left"/>
      <w:pPr>
        <w:tabs>
          <w:tab w:val="num" w:pos="1440"/>
        </w:tabs>
        <w:ind w:left="1440" w:hanging="360"/>
      </w:pPr>
      <w:rPr>
        <w:rFonts w:ascii="Courier New" w:hAnsi="Courier New" w:cs="Courier New" w:hint="default"/>
      </w:rPr>
    </w:lvl>
    <w:lvl w:ilvl="2" w:tplc="E9AE49CC" w:tentative="1">
      <w:start w:val="1"/>
      <w:numFmt w:val="bullet"/>
      <w:lvlText w:val=""/>
      <w:lvlJc w:val="left"/>
      <w:pPr>
        <w:tabs>
          <w:tab w:val="num" w:pos="2160"/>
        </w:tabs>
        <w:ind w:left="2160" w:hanging="360"/>
      </w:pPr>
      <w:rPr>
        <w:rFonts w:ascii="Wingdings" w:hAnsi="Wingdings" w:hint="default"/>
      </w:rPr>
    </w:lvl>
    <w:lvl w:ilvl="3" w:tplc="A226123E" w:tentative="1">
      <w:start w:val="1"/>
      <w:numFmt w:val="bullet"/>
      <w:lvlText w:val=""/>
      <w:lvlJc w:val="left"/>
      <w:pPr>
        <w:tabs>
          <w:tab w:val="num" w:pos="2880"/>
        </w:tabs>
        <w:ind w:left="2880" w:hanging="360"/>
      </w:pPr>
      <w:rPr>
        <w:rFonts w:ascii="Symbol" w:hAnsi="Symbol" w:hint="default"/>
      </w:rPr>
    </w:lvl>
    <w:lvl w:ilvl="4" w:tplc="59FCB1D2" w:tentative="1">
      <w:start w:val="1"/>
      <w:numFmt w:val="bullet"/>
      <w:lvlText w:val="o"/>
      <w:lvlJc w:val="left"/>
      <w:pPr>
        <w:tabs>
          <w:tab w:val="num" w:pos="3600"/>
        </w:tabs>
        <w:ind w:left="3600" w:hanging="360"/>
      </w:pPr>
      <w:rPr>
        <w:rFonts w:ascii="Courier New" w:hAnsi="Courier New" w:cs="Courier New" w:hint="default"/>
      </w:rPr>
    </w:lvl>
    <w:lvl w:ilvl="5" w:tplc="32BEE916" w:tentative="1">
      <w:start w:val="1"/>
      <w:numFmt w:val="bullet"/>
      <w:lvlText w:val=""/>
      <w:lvlJc w:val="left"/>
      <w:pPr>
        <w:tabs>
          <w:tab w:val="num" w:pos="4320"/>
        </w:tabs>
        <w:ind w:left="4320" w:hanging="360"/>
      </w:pPr>
      <w:rPr>
        <w:rFonts w:ascii="Wingdings" w:hAnsi="Wingdings" w:hint="default"/>
      </w:rPr>
    </w:lvl>
    <w:lvl w:ilvl="6" w:tplc="8CE2627A" w:tentative="1">
      <w:start w:val="1"/>
      <w:numFmt w:val="bullet"/>
      <w:lvlText w:val=""/>
      <w:lvlJc w:val="left"/>
      <w:pPr>
        <w:tabs>
          <w:tab w:val="num" w:pos="5040"/>
        </w:tabs>
        <w:ind w:left="5040" w:hanging="360"/>
      </w:pPr>
      <w:rPr>
        <w:rFonts w:ascii="Symbol" w:hAnsi="Symbol" w:hint="default"/>
      </w:rPr>
    </w:lvl>
    <w:lvl w:ilvl="7" w:tplc="4294869A" w:tentative="1">
      <w:start w:val="1"/>
      <w:numFmt w:val="bullet"/>
      <w:lvlText w:val="o"/>
      <w:lvlJc w:val="left"/>
      <w:pPr>
        <w:tabs>
          <w:tab w:val="num" w:pos="5760"/>
        </w:tabs>
        <w:ind w:left="5760" w:hanging="360"/>
      </w:pPr>
      <w:rPr>
        <w:rFonts w:ascii="Courier New" w:hAnsi="Courier New" w:cs="Courier New" w:hint="default"/>
      </w:rPr>
    </w:lvl>
    <w:lvl w:ilvl="8" w:tplc="395012BE"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5DC2196"/>
    <w:multiLevelType w:val="hybridMultilevel"/>
    <w:tmpl w:val="36A0E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8700AA2"/>
    <w:multiLevelType w:val="hybridMultilevel"/>
    <w:tmpl w:val="106A03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D09736E"/>
    <w:multiLevelType w:val="hybridMultilevel"/>
    <w:tmpl w:val="20641E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6A0D49"/>
    <w:multiLevelType w:val="multilevel"/>
    <w:tmpl w:val="F914419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5" w15:restartNumberingAfterBreak="0">
    <w:nsid w:val="61291E86"/>
    <w:multiLevelType w:val="multilevel"/>
    <w:tmpl w:val="0BFCFDD8"/>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6" w15:restartNumberingAfterBreak="0">
    <w:nsid w:val="65803158"/>
    <w:multiLevelType w:val="multilevel"/>
    <w:tmpl w:val="7EA87FC6"/>
    <w:lvl w:ilvl="0">
      <w:start w:val="1"/>
      <w:numFmt w:val="decimal"/>
      <w:pStyle w:val="DMPHeadingLevel1"/>
      <w:lvlText w:val="%1"/>
      <w:lvlJc w:val="left"/>
      <w:pPr>
        <w:tabs>
          <w:tab w:val="num" w:pos="432"/>
        </w:tabs>
        <w:ind w:left="432" w:hanging="432"/>
      </w:pPr>
      <w:rPr>
        <w:rFonts w:hint="default"/>
      </w:rPr>
    </w:lvl>
    <w:lvl w:ilvl="1">
      <w:start w:val="1"/>
      <w:numFmt w:val="decimal"/>
      <w:pStyle w:val="DMPHeadingLevel2"/>
      <w:lvlText w:val="%1.%2"/>
      <w:lvlJc w:val="left"/>
      <w:pPr>
        <w:tabs>
          <w:tab w:val="num" w:pos="1080"/>
        </w:tabs>
        <w:ind w:left="1080" w:hanging="648"/>
      </w:pPr>
      <w:rPr>
        <w:rFonts w:hint="default"/>
      </w:rPr>
    </w:lvl>
    <w:lvl w:ilvl="2">
      <w:start w:val="1"/>
      <w:numFmt w:val="decimal"/>
      <w:pStyle w:val="DMPHeadingLevel3"/>
      <w:lvlText w:val="%1.%2.%3."/>
      <w:lvlJc w:val="left"/>
      <w:pPr>
        <w:tabs>
          <w:tab w:val="num" w:pos="2160"/>
        </w:tabs>
        <w:ind w:left="1440" w:hanging="36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661457DA"/>
    <w:multiLevelType w:val="hybridMultilevel"/>
    <w:tmpl w:val="398889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6162792"/>
    <w:multiLevelType w:val="hybridMultilevel"/>
    <w:tmpl w:val="2D269AD6"/>
    <w:lvl w:ilvl="0" w:tplc="DE920E2A">
      <w:start w:val="1"/>
      <w:numFmt w:val="decimal"/>
      <w:pStyle w:val="DMPNumberListLevel1"/>
      <w:lvlText w:val="%1."/>
      <w:lvlJc w:val="left"/>
      <w:pPr>
        <w:tabs>
          <w:tab w:val="num" w:pos="1728"/>
        </w:tabs>
        <w:ind w:left="1728" w:hanging="648"/>
      </w:pPr>
      <w:rPr>
        <w:rFonts w:hint="default"/>
        <w:b w:val="0"/>
        <w:i w:val="0"/>
      </w:rPr>
    </w:lvl>
    <w:lvl w:ilvl="1" w:tplc="C15A4C28" w:tentative="1">
      <w:start w:val="1"/>
      <w:numFmt w:val="lowerLetter"/>
      <w:lvlText w:val="%2."/>
      <w:lvlJc w:val="left"/>
      <w:pPr>
        <w:tabs>
          <w:tab w:val="num" w:pos="2088"/>
        </w:tabs>
        <w:ind w:left="2088" w:hanging="360"/>
      </w:pPr>
    </w:lvl>
    <w:lvl w:ilvl="2" w:tplc="EAC04B18" w:tentative="1">
      <w:start w:val="1"/>
      <w:numFmt w:val="lowerRoman"/>
      <w:lvlText w:val="%3."/>
      <w:lvlJc w:val="right"/>
      <w:pPr>
        <w:tabs>
          <w:tab w:val="num" w:pos="2808"/>
        </w:tabs>
        <w:ind w:left="2808" w:hanging="180"/>
      </w:pPr>
    </w:lvl>
    <w:lvl w:ilvl="3" w:tplc="2A6E01CE" w:tentative="1">
      <w:start w:val="1"/>
      <w:numFmt w:val="decimal"/>
      <w:lvlText w:val="%4."/>
      <w:lvlJc w:val="left"/>
      <w:pPr>
        <w:tabs>
          <w:tab w:val="num" w:pos="3528"/>
        </w:tabs>
        <w:ind w:left="3528" w:hanging="360"/>
      </w:pPr>
    </w:lvl>
    <w:lvl w:ilvl="4" w:tplc="A8508706" w:tentative="1">
      <w:start w:val="1"/>
      <w:numFmt w:val="lowerLetter"/>
      <w:lvlText w:val="%5."/>
      <w:lvlJc w:val="left"/>
      <w:pPr>
        <w:tabs>
          <w:tab w:val="num" w:pos="4248"/>
        </w:tabs>
        <w:ind w:left="4248" w:hanging="360"/>
      </w:pPr>
    </w:lvl>
    <w:lvl w:ilvl="5" w:tplc="5F329F9E" w:tentative="1">
      <w:start w:val="1"/>
      <w:numFmt w:val="lowerRoman"/>
      <w:lvlText w:val="%6."/>
      <w:lvlJc w:val="right"/>
      <w:pPr>
        <w:tabs>
          <w:tab w:val="num" w:pos="4968"/>
        </w:tabs>
        <w:ind w:left="4968" w:hanging="180"/>
      </w:pPr>
    </w:lvl>
    <w:lvl w:ilvl="6" w:tplc="DB923030" w:tentative="1">
      <w:start w:val="1"/>
      <w:numFmt w:val="decimal"/>
      <w:lvlText w:val="%7."/>
      <w:lvlJc w:val="left"/>
      <w:pPr>
        <w:tabs>
          <w:tab w:val="num" w:pos="5688"/>
        </w:tabs>
        <w:ind w:left="5688" w:hanging="360"/>
      </w:pPr>
    </w:lvl>
    <w:lvl w:ilvl="7" w:tplc="2020E63A" w:tentative="1">
      <w:start w:val="1"/>
      <w:numFmt w:val="lowerLetter"/>
      <w:lvlText w:val="%8."/>
      <w:lvlJc w:val="left"/>
      <w:pPr>
        <w:tabs>
          <w:tab w:val="num" w:pos="6408"/>
        </w:tabs>
        <w:ind w:left="6408" w:hanging="360"/>
      </w:pPr>
    </w:lvl>
    <w:lvl w:ilvl="8" w:tplc="EFDC8382" w:tentative="1">
      <w:start w:val="1"/>
      <w:numFmt w:val="lowerRoman"/>
      <w:lvlText w:val="%9."/>
      <w:lvlJc w:val="right"/>
      <w:pPr>
        <w:tabs>
          <w:tab w:val="num" w:pos="7128"/>
        </w:tabs>
        <w:ind w:left="7128" w:hanging="180"/>
      </w:pPr>
    </w:lvl>
  </w:abstractNum>
  <w:abstractNum w:abstractNumId="39"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40" w15:restartNumberingAfterBreak="0">
    <w:nsid w:val="6E3B0A2A"/>
    <w:multiLevelType w:val="hybridMultilevel"/>
    <w:tmpl w:val="1876C5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F0278AD"/>
    <w:multiLevelType w:val="hybridMultilevel"/>
    <w:tmpl w:val="AF362C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7620A2"/>
    <w:multiLevelType w:val="hybridMultilevel"/>
    <w:tmpl w:val="855A692C"/>
    <w:lvl w:ilvl="0" w:tplc="67A49BE0">
      <w:numFmt w:val="bullet"/>
      <w:lvlText w:val="·"/>
      <w:lvlJc w:val="left"/>
      <w:pPr>
        <w:ind w:left="1080" w:hanging="360"/>
      </w:pPr>
      <w:rPr>
        <w:rFonts w:ascii="Times New Roman" w:eastAsia="Symbol"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EF2513A"/>
    <w:multiLevelType w:val="hybridMultilevel"/>
    <w:tmpl w:val="B03EB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34"/>
  </w:num>
  <w:num w:numId="3">
    <w:abstractNumId w:val="35"/>
  </w:num>
  <w:num w:numId="4">
    <w:abstractNumId w:val="26"/>
  </w:num>
  <w:num w:numId="5">
    <w:abstractNumId w:val="20"/>
  </w:num>
  <w:num w:numId="6">
    <w:abstractNumId w:val="15"/>
  </w:num>
  <w:num w:numId="7">
    <w:abstractNumId w:val="23"/>
  </w:num>
  <w:num w:numId="8">
    <w:abstractNumId w:val="17"/>
  </w:num>
  <w:num w:numId="9">
    <w:abstractNumId w:val="25"/>
  </w:num>
  <w:num w:numId="10">
    <w:abstractNumId w:val="27"/>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30"/>
  </w:num>
  <w:num w:numId="21">
    <w:abstractNumId w:val="11"/>
  </w:num>
  <w:num w:numId="22">
    <w:abstractNumId w:val="13"/>
  </w:num>
  <w:num w:numId="23">
    <w:abstractNumId w:val="22"/>
  </w:num>
  <w:num w:numId="24">
    <w:abstractNumId w:val="36"/>
  </w:num>
  <w:num w:numId="25">
    <w:abstractNumId w:val="38"/>
  </w:num>
  <w:num w:numId="26">
    <w:abstractNumId w:val="12"/>
    <w:lvlOverride w:ilvl="1">
      <w:lvl w:ilvl="1">
        <w:start w:val="1"/>
        <w:numFmt w:val="decimal"/>
        <w:pStyle w:val="Heading2"/>
        <w:lvlText w:val="%1.%2."/>
        <w:lvlJc w:val="left"/>
        <w:pPr>
          <w:tabs>
            <w:tab w:val="num" w:pos="1627"/>
          </w:tabs>
          <w:ind w:left="907" w:hanging="907"/>
        </w:pPr>
        <w:rPr>
          <w:rFonts w:hint="default"/>
        </w:rPr>
      </w:lvl>
    </w:lvlOverride>
    <w:lvlOverride w:ilvl="2">
      <w:lvl w:ilvl="2">
        <w:start w:val="1"/>
        <w:numFmt w:val="decimal"/>
        <w:pStyle w:val="Heading3"/>
        <w:lvlText w:val="%1.%2.%3"/>
        <w:lvlJc w:val="left"/>
        <w:pPr>
          <w:tabs>
            <w:tab w:val="num" w:pos="1170"/>
          </w:tabs>
          <w:ind w:left="1080" w:hanging="1080"/>
        </w:pPr>
        <w:rPr>
          <w:rFonts w:hint="default"/>
        </w:rPr>
      </w:lvl>
    </w:lvlOverride>
  </w:num>
  <w:num w:numId="27">
    <w:abstractNumId w:val="33"/>
  </w:num>
  <w:num w:numId="28">
    <w:abstractNumId w:val="41"/>
  </w:num>
  <w:num w:numId="29">
    <w:abstractNumId w:val="29"/>
  </w:num>
  <w:num w:numId="30">
    <w:abstractNumId w:val="40"/>
  </w:num>
  <w:num w:numId="31">
    <w:abstractNumId w:val="42"/>
  </w:num>
  <w:num w:numId="32">
    <w:abstractNumId w:val="12"/>
  </w:num>
  <w:num w:numId="33">
    <w:abstractNumId w:val="28"/>
  </w:num>
  <w:num w:numId="34">
    <w:abstractNumId w:val="31"/>
  </w:num>
  <w:num w:numId="35">
    <w:abstractNumId w:val="19"/>
  </w:num>
  <w:num w:numId="36">
    <w:abstractNumId w:val="16"/>
  </w:num>
  <w:num w:numId="37">
    <w:abstractNumId w:val="24"/>
  </w:num>
  <w:num w:numId="38">
    <w:abstractNumId w:val="32"/>
  </w:num>
  <w:num w:numId="39">
    <w:abstractNumId w:val="43"/>
  </w:num>
  <w:num w:numId="40">
    <w:abstractNumId w:val="37"/>
  </w:num>
  <w:num w:numId="41">
    <w:abstractNumId w:val="18"/>
  </w:num>
  <w:num w:numId="42">
    <w:abstractNumId w:val="14"/>
  </w:num>
  <w:num w:numId="43">
    <w:abstractNumId w:val="10"/>
  </w:num>
  <w:num w:numId="44">
    <w:abstractNumId w:val="21"/>
  </w:num>
  <w:num w:numId="45">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removePersonalInformation/>
  <w:removeDateAndTime/>
  <w:displayBackgroundShape/>
  <w:activeWritingStyle w:appName="MSWord" w:lang="en-US" w:vendorID="64" w:dllVersion="6" w:nlCheck="1" w:checkStyle="0"/>
  <w:activeWritingStyle w:appName="MSWord" w:lang="en-US" w:vendorID="64" w:dllVersion="5" w:nlCheck="1" w:checkStyle="1"/>
  <w:activeWritingStyle w:appName="MSWord" w:lang="fr-FR"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lickAndTypeStyle w:val="BodyText"/>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950"/>
    <w:rsid w:val="000043FA"/>
    <w:rsid w:val="00005920"/>
    <w:rsid w:val="000118E5"/>
    <w:rsid w:val="0001199A"/>
    <w:rsid w:val="00013350"/>
    <w:rsid w:val="00013D13"/>
    <w:rsid w:val="00014493"/>
    <w:rsid w:val="000154C7"/>
    <w:rsid w:val="00015DF3"/>
    <w:rsid w:val="000175E6"/>
    <w:rsid w:val="000249B8"/>
    <w:rsid w:val="00024DB4"/>
    <w:rsid w:val="0003296C"/>
    <w:rsid w:val="000334E3"/>
    <w:rsid w:val="000347EC"/>
    <w:rsid w:val="00037072"/>
    <w:rsid w:val="00037A2F"/>
    <w:rsid w:val="00043357"/>
    <w:rsid w:val="000551A5"/>
    <w:rsid w:val="00055B1C"/>
    <w:rsid w:val="00062CE1"/>
    <w:rsid w:val="00065C7B"/>
    <w:rsid w:val="00077640"/>
    <w:rsid w:val="00082205"/>
    <w:rsid w:val="0008477D"/>
    <w:rsid w:val="00084C13"/>
    <w:rsid w:val="000856B6"/>
    <w:rsid w:val="00087725"/>
    <w:rsid w:val="00087F6F"/>
    <w:rsid w:val="00096BAE"/>
    <w:rsid w:val="000A1618"/>
    <w:rsid w:val="000B00FB"/>
    <w:rsid w:val="000B5242"/>
    <w:rsid w:val="000B6386"/>
    <w:rsid w:val="000B66F0"/>
    <w:rsid w:val="000B744E"/>
    <w:rsid w:val="000C041F"/>
    <w:rsid w:val="000C3C2E"/>
    <w:rsid w:val="000C41C1"/>
    <w:rsid w:val="000C7522"/>
    <w:rsid w:val="000D5864"/>
    <w:rsid w:val="000E4394"/>
    <w:rsid w:val="000E494E"/>
    <w:rsid w:val="000E4956"/>
    <w:rsid w:val="000E4C04"/>
    <w:rsid w:val="000F4515"/>
    <w:rsid w:val="000F6099"/>
    <w:rsid w:val="00103156"/>
    <w:rsid w:val="00120526"/>
    <w:rsid w:val="00120ABA"/>
    <w:rsid w:val="00120BC8"/>
    <w:rsid w:val="00120F43"/>
    <w:rsid w:val="00123EE2"/>
    <w:rsid w:val="00124139"/>
    <w:rsid w:val="00125803"/>
    <w:rsid w:val="00151565"/>
    <w:rsid w:val="001526C6"/>
    <w:rsid w:val="00156678"/>
    <w:rsid w:val="00156D52"/>
    <w:rsid w:val="00170E7D"/>
    <w:rsid w:val="00173924"/>
    <w:rsid w:val="00175E25"/>
    <w:rsid w:val="0017781D"/>
    <w:rsid w:val="00177B29"/>
    <w:rsid w:val="00183F83"/>
    <w:rsid w:val="00185C84"/>
    <w:rsid w:val="00186D6F"/>
    <w:rsid w:val="001928A5"/>
    <w:rsid w:val="00197B3F"/>
    <w:rsid w:val="001A0886"/>
    <w:rsid w:val="001A39A8"/>
    <w:rsid w:val="001B0A50"/>
    <w:rsid w:val="001B0B7C"/>
    <w:rsid w:val="001B189B"/>
    <w:rsid w:val="001B5C8E"/>
    <w:rsid w:val="001C1436"/>
    <w:rsid w:val="001C22C7"/>
    <w:rsid w:val="001C51B9"/>
    <w:rsid w:val="001C5F1E"/>
    <w:rsid w:val="001D3C3A"/>
    <w:rsid w:val="001E2AA6"/>
    <w:rsid w:val="001E34A8"/>
    <w:rsid w:val="001E3DF5"/>
    <w:rsid w:val="001E3EBE"/>
    <w:rsid w:val="001E4CC4"/>
    <w:rsid w:val="001E62E1"/>
    <w:rsid w:val="001F393E"/>
    <w:rsid w:val="001F494A"/>
    <w:rsid w:val="001F51A8"/>
    <w:rsid w:val="002001DB"/>
    <w:rsid w:val="00200EA8"/>
    <w:rsid w:val="002063A5"/>
    <w:rsid w:val="00210B1A"/>
    <w:rsid w:val="00212D9A"/>
    <w:rsid w:val="00216355"/>
    <w:rsid w:val="00221D1B"/>
    <w:rsid w:val="002236E6"/>
    <w:rsid w:val="00224F54"/>
    <w:rsid w:val="002410B9"/>
    <w:rsid w:val="002415BB"/>
    <w:rsid w:val="00242E92"/>
    <w:rsid w:val="0024548A"/>
    <w:rsid w:val="00250DC3"/>
    <w:rsid w:val="002514E0"/>
    <w:rsid w:val="00251FF2"/>
    <w:rsid w:val="0026062C"/>
    <w:rsid w:val="00262503"/>
    <w:rsid w:val="00265185"/>
    <w:rsid w:val="00280F0A"/>
    <w:rsid w:val="00281DE2"/>
    <w:rsid w:val="00284D15"/>
    <w:rsid w:val="002850AA"/>
    <w:rsid w:val="00287D93"/>
    <w:rsid w:val="00290050"/>
    <w:rsid w:val="00290623"/>
    <w:rsid w:val="002919BC"/>
    <w:rsid w:val="0029353F"/>
    <w:rsid w:val="00294D4D"/>
    <w:rsid w:val="00296CDC"/>
    <w:rsid w:val="002A52BE"/>
    <w:rsid w:val="002A5784"/>
    <w:rsid w:val="002B00CA"/>
    <w:rsid w:val="002B0A4A"/>
    <w:rsid w:val="002B25E1"/>
    <w:rsid w:val="002B3459"/>
    <w:rsid w:val="002B381E"/>
    <w:rsid w:val="002B55CA"/>
    <w:rsid w:val="002B616C"/>
    <w:rsid w:val="002B7220"/>
    <w:rsid w:val="002D163C"/>
    <w:rsid w:val="002D26A5"/>
    <w:rsid w:val="002D35E9"/>
    <w:rsid w:val="002E3E34"/>
    <w:rsid w:val="002E5399"/>
    <w:rsid w:val="002F056B"/>
    <w:rsid w:val="002F102C"/>
    <w:rsid w:val="002F299C"/>
    <w:rsid w:val="00300AF3"/>
    <w:rsid w:val="00302293"/>
    <w:rsid w:val="00307009"/>
    <w:rsid w:val="0031121B"/>
    <w:rsid w:val="003118C5"/>
    <w:rsid w:val="003145EF"/>
    <w:rsid w:val="00316489"/>
    <w:rsid w:val="00316703"/>
    <w:rsid w:val="003168E5"/>
    <w:rsid w:val="00320D4F"/>
    <w:rsid w:val="0032175C"/>
    <w:rsid w:val="00322225"/>
    <w:rsid w:val="003227B4"/>
    <w:rsid w:val="00322B3D"/>
    <w:rsid w:val="003253A4"/>
    <w:rsid w:val="00325B00"/>
    <w:rsid w:val="00331BC3"/>
    <w:rsid w:val="00332645"/>
    <w:rsid w:val="00332EED"/>
    <w:rsid w:val="00340C81"/>
    <w:rsid w:val="00343658"/>
    <w:rsid w:val="003461F2"/>
    <w:rsid w:val="003477AB"/>
    <w:rsid w:val="00365491"/>
    <w:rsid w:val="0036672B"/>
    <w:rsid w:val="00366AD1"/>
    <w:rsid w:val="00367032"/>
    <w:rsid w:val="0037216D"/>
    <w:rsid w:val="0037272C"/>
    <w:rsid w:val="003730CC"/>
    <w:rsid w:val="00373EFE"/>
    <w:rsid w:val="0037561F"/>
    <w:rsid w:val="00381816"/>
    <w:rsid w:val="00382522"/>
    <w:rsid w:val="003836C1"/>
    <w:rsid w:val="00393512"/>
    <w:rsid w:val="003A3A85"/>
    <w:rsid w:val="003B2234"/>
    <w:rsid w:val="003B31A3"/>
    <w:rsid w:val="003B3E08"/>
    <w:rsid w:val="003C3383"/>
    <w:rsid w:val="003C462C"/>
    <w:rsid w:val="003C7EED"/>
    <w:rsid w:val="003C7FD2"/>
    <w:rsid w:val="003D018A"/>
    <w:rsid w:val="003D50F5"/>
    <w:rsid w:val="003E2D88"/>
    <w:rsid w:val="003E37AD"/>
    <w:rsid w:val="003E5C62"/>
    <w:rsid w:val="003E73B2"/>
    <w:rsid w:val="003E7738"/>
    <w:rsid w:val="003E7DF3"/>
    <w:rsid w:val="003F1317"/>
    <w:rsid w:val="003F13AC"/>
    <w:rsid w:val="003F2005"/>
    <w:rsid w:val="003F370D"/>
    <w:rsid w:val="003F7003"/>
    <w:rsid w:val="00402BE8"/>
    <w:rsid w:val="004037ED"/>
    <w:rsid w:val="004058A1"/>
    <w:rsid w:val="004059C1"/>
    <w:rsid w:val="00405BC1"/>
    <w:rsid w:val="004117AB"/>
    <w:rsid w:val="004146EA"/>
    <w:rsid w:val="00420B6A"/>
    <w:rsid w:val="004212A0"/>
    <w:rsid w:val="004222D3"/>
    <w:rsid w:val="00422C9F"/>
    <w:rsid w:val="004249F7"/>
    <w:rsid w:val="0042651E"/>
    <w:rsid w:val="00431AE2"/>
    <w:rsid w:val="00436F8D"/>
    <w:rsid w:val="00440FF3"/>
    <w:rsid w:val="00441B56"/>
    <w:rsid w:val="0044425C"/>
    <w:rsid w:val="004453CF"/>
    <w:rsid w:val="00445D39"/>
    <w:rsid w:val="00447024"/>
    <w:rsid w:val="00447A72"/>
    <w:rsid w:val="00453907"/>
    <w:rsid w:val="00456350"/>
    <w:rsid w:val="00456FBC"/>
    <w:rsid w:val="004571D9"/>
    <w:rsid w:val="0046084D"/>
    <w:rsid w:val="00470C34"/>
    <w:rsid w:val="0047505A"/>
    <w:rsid w:val="004758C9"/>
    <w:rsid w:val="004847F3"/>
    <w:rsid w:val="0048754B"/>
    <w:rsid w:val="004911B7"/>
    <w:rsid w:val="00491F7D"/>
    <w:rsid w:val="004928C8"/>
    <w:rsid w:val="00494B5D"/>
    <w:rsid w:val="004A1994"/>
    <w:rsid w:val="004A2997"/>
    <w:rsid w:val="004A474E"/>
    <w:rsid w:val="004A5A23"/>
    <w:rsid w:val="004B299B"/>
    <w:rsid w:val="004C2BB6"/>
    <w:rsid w:val="004C3D60"/>
    <w:rsid w:val="004C5D07"/>
    <w:rsid w:val="004C605C"/>
    <w:rsid w:val="004C62DD"/>
    <w:rsid w:val="004C62F2"/>
    <w:rsid w:val="004D1B61"/>
    <w:rsid w:val="004D3EA9"/>
    <w:rsid w:val="004D6CB3"/>
    <w:rsid w:val="004D6DF1"/>
    <w:rsid w:val="004D7E76"/>
    <w:rsid w:val="004E01AE"/>
    <w:rsid w:val="004E5341"/>
    <w:rsid w:val="004F014A"/>
    <w:rsid w:val="004F0605"/>
    <w:rsid w:val="004F2336"/>
    <w:rsid w:val="004F2B1A"/>
    <w:rsid w:val="004F38C4"/>
    <w:rsid w:val="004F4353"/>
    <w:rsid w:val="004F5188"/>
    <w:rsid w:val="00500DCF"/>
    <w:rsid w:val="005066E9"/>
    <w:rsid w:val="00521612"/>
    <w:rsid w:val="00526B8B"/>
    <w:rsid w:val="00533C32"/>
    <w:rsid w:val="00535B86"/>
    <w:rsid w:val="0053670B"/>
    <w:rsid w:val="00537E4E"/>
    <w:rsid w:val="00540208"/>
    <w:rsid w:val="005462B3"/>
    <w:rsid w:val="00550B3B"/>
    <w:rsid w:val="00551B4D"/>
    <w:rsid w:val="00553E94"/>
    <w:rsid w:val="005550A3"/>
    <w:rsid w:val="00560950"/>
    <w:rsid w:val="00561DE5"/>
    <w:rsid w:val="00563406"/>
    <w:rsid w:val="00563C80"/>
    <w:rsid w:val="005641E1"/>
    <w:rsid w:val="00565856"/>
    <w:rsid w:val="00566DF8"/>
    <w:rsid w:val="00566E50"/>
    <w:rsid w:val="0057199C"/>
    <w:rsid w:val="005759DC"/>
    <w:rsid w:val="00575FEB"/>
    <w:rsid w:val="00580C00"/>
    <w:rsid w:val="005818AD"/>
    <w:rsid w:val="00583FB6"/>
    <w:rsid w:val="005939AA"/>
    <w:rsid w:val="00596B7E"/>
    <w:rsid w:val="005A172B"/>
    <w:rsid w:val="005A49BB"/>
    <w:rsid w:val="005A7C39"/>
    <w:rsid w:val="005B49C5"/>
    <w:rsid w:val="005C095F"/>
    <w:rsid w:val="005C42FF"/>
    <w:rsid w:val="005C7025"/>
    <w:rsid w:val="005C77FA"/>
    <w:rsid w:val="005D0218"/>
    <w:rsid w:val="005D4B71"/>
    <w:rsid w:val="005E1366"/>
    <w:rsid w:val="005E1380"/>
    <w:rsid w:val="005E2E3A"/>
    <w:rsid w:val="005E4C16"/>
    <w:rsid w:val="005E572E"/>
    <w:rsid w:val="005F2274"/>
    <w:rsid w:val="005F2FBF"/>
    <w:rsid w:val="005F4086"/>
    <w:rsid w:val="005F5859"/>
    <w:rsid w:val="005F6226"/>
    <w:rsid w:val="0060071C"/>
    <w:rsid w:val="00600B0F"/>
    <w:rsid w:val="006017EE"/>
    <w:rsid w:val="006051B5"/>
    <w:rsid w:val="00605DA6"/>
    <w:rsid w:val="00612769"/>
    <w:rsid w:val="006140F2"/>
    <w:rsid w:val="0061590A"/>
    <w:rsid w:val="00621601"/>
    <w:rsid w:val="006253B6"/>
    <w:rsid w:val="0062550F"/>
    <w:rsid w:val="00626638"/>
    <w:rsid w:val="00634708"/>
    <w:rsid w:val="00635AB5"/>
    <w:rsid w:val="0063731C"/>
    <w:rsid w:val="0063776D"/>
    <w:rsid w:val="00643860"/>
    <w:rsid w:val="006473C8"/>
    <w:rsid w:val="006515CA"/>
    <w:rsid w:val="00651A16"/>
    <w:rsid w:val="00652DE0"/>
    <w:rsid w:val="006548F7"/>
    <w:rsid w:val="00657F6A"/>
    <w:rsid w:val="00660F27"/>
    <w:rsid w:val="00661400"/>
    <w:rsid w:val="00662D91"/>
    <w:rsid w:val="00663442"/>
    <w:rsid w:val="00664EA0"/>
    <w:rsid w:val="00666143"/>
    <w:rsid w:val="00671607"/>
    <w:rsid w:val="00672207"/>
    <w:rsid w:val="00674E6D"/>
    <w:rsid w:val="0068245B"/>
    <w:rsid w:val="00691753"/>
    <w:rsid w:val="0069247C"/>
    <w:rsid w:val="00693519"/>
    <w:rsid w:val="00693D75"/>
    <w:rsid w:val="00695D9F"/>
    <w:rsid w:val="00696BC1"/>
    <w:rsid w:val="006A2882"/>
    <w:rsid w:val="006A3BEB"/>
    <w:rsid w:val="006A6B81"/>
    <w:rsid w:val="006B3282"/>
    <w:rsid w:val="006B5725"/>
    <w:rsid w:val="006C3D93"/>
    <w:rsid w:val="006C45A6"/>
    <w:rsid w:val="006D1614"/>
    <w:rsid w:val="006D7FE7"/>
    <w:rsid w:val="006E0716"/>
    <w:rsid w:val="006E2773"/>
    <w:rsid w:val="006E4932"/>
    <w:rsid w:val="006E7032"/>
    <w:rsid w:val="006F04B8"/>
    <w:rsid w:val="006F07C3"/>
    <w:rsid w:val="006F294A"/>
    <w:rsid w:val="006F5311"/>
    <w:rsid w:val="006F6B06"/>
    <w:rsid w:val="006F7A2C"/>
    <w:rsid w:val="00700ADF"/>
    <w:rsid w:val="007035FB"/>
    <w:rsid w:val="00707A42"/>
    <w:rsid w:val="00707BE6"/>
    <w:rsid w:val="00707F66"/>
    <w:rsid w:val="0071070E"/>
    <w:rsid w:val="00712ED3"/>
    <w:rsid w:val="0071476A"/>
    <w:rsid w:val="00720768"/>
    <w:rsid w:val="00721F72"/>
    <w:rsid w:val="00723357"/>
    <w:rsid w:val="0072418C"/>
    <w:rsid w:val="00725D26"/>
    <w:rsid w:val="00727EE6"/>
    <w:rsid w:val="007346F8"/>
    <w:rsid w:val="007349B3"/>
    <w:rsid w:val="007352E8"/>
    <w:rsid w:val="007357A8"/>
    <w:rsid w:val="00742B0C"/>
    <w:rsid w:val="007438F5"/>
    <w:rsid w:val="00744DDE"/>
    <w:rsid w:val="00745EAA"/>
    <w:rsid w:val="007516DE"/>
    <w:rsid w:val="00752DA8"/>
    <w:rsid w:val="007603ED"/>
    <w:rsid w:val="007611C5"/>
    <w:rsid w:val="007615A1"/>
    <w:rsid w:val="00770CD8"/>
    <w:rsid w:val="00782B8D"/>
    <w:rsid w:val="00783363"/>
    <w:rsid w:val="00786171"/>
    <w:rsid w:val="007902A4"/>
    <w:rsid w:val="00793256"/>
    <w:rsid w:val="007A2428"/>
    <w:rsid w:val="007A386A"/>
    <w:rsid w:val="007A72E3"/>
    <w:rsid w:val="007B0F27"/>
    <w:rsid w:val="007B2E7D"/>
    <w:rsid w:val="007C6CA4"/>
    <w:rsid w:val="007D14FC"/>
    <w:rsid w:val="007D218F"/>
    <w:rsid w:val="007D3D9E"/>
    <w:rsid w:val="007D4386"/>
    <w:rsid w:val="007D4942"/>
    <w:rsid w:val="007D588C"/>
    <w:rsid w:val="007D6FC8"/>
    <w:rsid w:val="007E0255"/>
    <w:rsid w:val="007E121F"/>
    <w:rsid w:val="007E16DC"/>
    <w:rsid w:val="007E3EF0"/>
    <w:rsid w:val="007F0EF1"/>
    <w:rsid w:val="007F1666"/>
    <w:rsid w:val="008110EB"/>
    <w:rsid w:val="00811DE2"/>
    <w:rsid w:val="00812612"/>
    <w:rsid w:val="0081357D"/>
    <w:rsid w:val="008147CA"/>
    <w:rsid w:val="008158A5"/>
    <w:rsid w:val="0082108F"/>
    <w:rsid w:val="00823315"/>
    <w:rsid w:val="00826FF1"/>
    <w:rsid w:val="00830D2B"/>
    <w:rsid w:val="00831558"/>
    <w:rsid w:val="00831F66"/>
    <w:rsid w:val="00833B1F"/>
    <w:rsid w:val="00841CB9"/>
    <w:rsid w:val="00842B47"/>
    <w:rsid w:val="00843716"/>
    <w:rsid w:val="00854FD3"/>
    <w:rsid w:val="00861D19"/>
    <w:rsid w:val="00862089"/>
    <w:rsid w:val="008632AF"/>
    <w:rsid w:val="00866E64"/>
    <w:rsid w:val="00871B48"/>
    <w:rsid w:val="00872D86"/>
    <w:rsid w:val="00873211"/>
    <w:rsid w:val="00873452"/>
    <w:rsid w:val="008735E5"/>
    <w:rsid w:val="00876C3F"/>
    <w:rsid w:val="008817C8"/>
    <w:rsid w:val="008876B4"/>
    <w:rsid w:val="00887DC9"/>
    <w:rsid w:val="00894C52"/>
    <w:rsid w:val="008A112A"/>
    <w:rsid w:val="008A14F8"/>
    <w:rsid w:val="008A2B67"/>
    <w:rsid w:val="008A638D"/>
    <w:rsid w:val="008A741E"/>
    <w:rsid w:val="008B2AEA"/>
    <w:rsid w:val="008B3AFB"/>
    <w:rsid w:val="008B4352"/>
    <w:rsid w:val="008B5C02"/>
    <w:rsid w:val="008B5E34"/>
    <w:rsid w:val="008B65BA"/>
    <w:rsid w:val="008C0E1F"/>
    <w:rsid w:val="008C10A8"/>
    <w:rsid w:val="008C18A6"/>
    <w:rsid w:val="008C3A28"/>
    <w:rsid w:val="008C6111"/>
    <w:rsid w:val="008D0BE3"/>
    <w:rsid w:val="008D2684"/>
    <w:rsid w:val="008D6E30"/>
    <w:rsid w:val="008D7B28"/>
    <w:rsid w:val="008D7D75"/>
    <w:rsid w:val="008E2069"/>
    <w:rsid w:val="008E51C7"/>
    <w:rsid w:val="00900506"/>
    <w:rsid w:val="00901ED8"/>
    <w:rsid w:val="00905718"/>
    <w:rsid w:val="00910026"/>
    <w:rsid w:val="0091212F"/>
    <w:rsid w:val="00912E26"/>
    <w:rsid w:val="00914877"/>
    <w:rsid w:val="009152F6"/>
    <w:rsid w:val="00915952"/>
    <w:rsid w:val="00917C91"/>
    <w:rsid w:val="00925E7C"/>
    <w:rsid w:val="00926845"/>
    <w:rsid w:val="009300A3"/>
    <w:rsid w:val="00931AD5"/>
    <w:rsid w:val="00931D17"/>
    <w:rsid w:val="00932A18"/>
    <w:rsid w:val="00932C94"/>
    <w:rsid w:val="00932D9A"/>
    <w:rsid w:val="00933238"/>
    <w:rsid w:val="009332C0"/>
    <w:rsid w:val="00937290"/>
    <w:rsid w:val="00943A91"/>
    <w:rsid w:val="0094525F"/>
    <w:rsid w:val="0094575F"/>
    <w:rsid w:val="009469E9"/>
    <w:rsid w:val="00946BF5"/>
    <w:rsid w:val="009555FB"/>
    <w:rsid w:val="00956A10"/>
    <w:rsid w:val="0096040C"/>
    <w:rsid w:val="009660F2"/>
    <w:rsid w:val="00966C88"/>
    <w:rsid w:val="00967E29"/>
    <w:rsid w:val="00982450"/>
    <w:rsid w:val="00984925"/>
    <w:rsid w:val="00992757"/>
    <w:rsid w:val="0099337F"/>
    <w:rsid w:val="00995A7A"/>
    <w:rsid w:val="00995E1A"/>
    <w:rsid w:val="00996022"/>
    <w:rsid w:val="009979D5"/>
    <w:rsid w:val="009B3436"/>
    <w:rsid w:val="009C0507"/>
    <w:rsid w:val="009C3609"/>
    <w:rsid w:val="009C6443"/>
    <w:rsid w:val="009C7680"/>
    <w:rsid w:val="009D7D80"/>
    <w:rsid w:val="009E264C"/>
    <w:rsid w:val="009E389D"/>
    <w:rsid w:val="009E5AF3"/>
    <w:rsid w:val="009E5B0B"/>
    <w:rsid w:val="00A0056E"/>
    <w:rsid w:val="00A0194E"/>
    <w:rsid w:val="00A0630A"/>
    <w:rsid w:val="00A07AC0"/>
    <w:rsid w:val="00A11EE8"/>
    <w:rsid w:val="00A14314"/>
    <w:rsid w:val="00A176F9"/>
    <w:rsid w:val="00A20338"/>
    <w:rsid w:val="00A21EC2"/>
    <w:rsid w:val="00A220C0"/>
    <w:rsid w:val="00A2443F"/>
    <w:rsid w:val="00A300C9"/>
    <w:rsid w:val="00A307C3"/>
    <w:rsid w:val="00A33954"/>
    <w:rsid w:val="00A37CDA"/>
    <w:rsid w:val="00A50068"/>
    <w:rsid w:val="00A51484"/>
    <w:rsid w:val="00A53FEA"/>
    <w:rsid w:val="00A55CDB"/>
    <w:rsid w:val="00A57FD5"/>
    <w:rsid w:val="00A61B0D"/>
    <w:rsid w:val="00A622C7"/>
    <w:rsid w:val="00A6605A"/>
    <w:rsid w:val="00A72A6E"/>
    <w:rsid w:val="00A7635B"/>
    <w:rsid w:val="00A774C3"/>
    <w:rsid w:val="00A77A20"/>
    <w:rsid w:val="00A80764"/>
    <w:rsid w:val="00A818EB"/>
    <w:rsid w:val="00A85CDE"/>
    <w:rsid w:val="00A9306E"/>
    <w:rsid w:val="00A93DD4"/>
    <w:rsid w:val="00A94B2A"/>
    <w:rsid w:val="00A95C45"/>
    <w:rsid w:val="00A97C26"/>
    <w:rsid w:val="00AA5FC9"/>
    <w:rsid w:val="00AA70A7"/>
    <w:rsid w:val="00AB1DC8"/>
    <w:rsid w:val="00AB350E"/>
    <w:rsid w:val="00AB4825"/>
    <w:rsid w:val="00AC178E"/>
    <w:rsid w:val="00AC3D48"/>
    <w:rsid w:val="00AC7680"/>
    <w:rsid w:val="00AD1C01"/>
    <w:rsid w:val="00AD4BA8"/>
    <w:rsid w:val="00AD506D"/>
    <w:rsid w:val="00AD781A"/>
    <w:rsid w:val="00AE240D"/>
    <w:rsid w:val="00AE28DF"/>
    <w:rsid w:val="00AE2DE5"/>
    <w:rsid w:val="00AE4AE8"/>
    <w:rsid w:val="00AE6978"/>
    <w:rsid w:val="00AE6D44"/>
    <w:rsid w:val="00AE77A1"/>
    <w:rsid w:val="00AF0351"/>
    <w:rsid w:val="00AF1BD7"/>
    <w:rsid w:val="00AF2AF3"/>
    <w:rsid w:val="00AF4459"/>
    <w:rsid w:val="00AF70B6"/>
    <w:rsid w:val="00B00D40"/>
    <w:rsid w:val="00B02E95"/>
    <w:rsid w:val="00B04955"/>
    <w:rsid w:val="00B1278B"/>
    <w:rsid w:val="00B1461F"/>
    <w:rsid w:val="00B150E8"/>
    <w:rsid w:val="00B1591B"/>
    <w:rsid w:val="00B204A5"/>
    <w:rsid w:val="00B23406"/>
    <w:rsid w:val="00B24871"/>
    <w:rsid w:val="00B2586C"/>
    <w:rsid w:val="00B30BAE"/>
    <w:rsid w:val="00B30FB1"/>
    <w:rsid w:val="00B31E27"/>
    <w:rsid w:val="00B334CE"/>
    <w:rsid w:val="00B37CD8"/>
    <w:rsid w:val="00B401E1"/>
    <w:rsid w:val="00B412FD"/>
    <w:rsid w:val="00B454C3"/>
    <w:rsid w:val="00B47B75"/>
    <w:rsid w:val="00B55544"/>
    <w:rsid w:val="00B555F7"/>
    <w:rsid w:val="00B5715D"/>
    <w:rsid w:val="00B62B1D"/>
    <w:rsid w:val="00B646B1"/>
    <w:rsid w:val="00B66B81"/>
    <w:rsid w:val="00B66D3B"/>
    <w:rsid w:val="00B674C8"/>
    <w:rsid w:val="00B67ED7"/>
    <w:rsid w:val="00B7332C"/>
    <w:rsid w:val="00B760E5"/>
    <w:rsid w:val="00B7761E"/>
    <w:rsid w:val="00B841E5"/>
    <w:rsid w:val="00B85C1F"/>
    <w:rsid w:val="00B91FAB"/>
    <w:rsid w:val="00B96C21"/>
    <w:rsid w:val="00BB0EEF"/>
    <w:rsid w:val="00BC220F"/>
    <w:rsid w:val="00BC2250"/>
    <w:rsid w:val="00BC25D6"/>
    <w:rsid w:val="00BC4C7D"/>
    <w:rsid w:val="00BC52DC"/>
    <w:rsid w:val="00BC5B22"/>
    <w:rsid w:val="00BC7653"/>
    <w:rsid w:val="00BC7781"/>
    <w:rsid w:val="00BD038F"/>
    <w:rsid w:val="00BD50A6"/>
    <w:rsid w:val="00BD6C5C"/>
    <w:rsid w:val="00BD7C01"/>
    <w:rsid w:val="00BE0395"/>
    <w:rsid w:val="00BE14D2"/>
    <w:rsid w:val="00BE298E"/>
    <w:rsid w:val="00BE5EDD"/>
    <w:rsid w:val="00BF1D20"/>
    <w:rsid w:val="00BF27C1"/>
    <w:rsid w:val="00C051DB"/>
    <w:rsid w:val="00C06259"/>
    <w:rsid w:val="00C07689"/>
    <w:rsid w:val="00C105BA"/>
    <w:rsid w:val="00C134D6"/>
    <w:rsid w:val="00C151E9"/>
    <w:rsid w:val="00C159A3"/>
    <w:rsid w:val="00C17567"/>
    <w:rsid w:val="00C17AEC"/>
    <w:rsid w:val="00C22A0C"/>
    <w:rsid w:val="00C249E8"/>
    <w:rsid w:val="00C251F4"/>
    <w:rsid w:val="00C27DD7"/>
    <w:rsid w:val="00C3755D"/>
    <w:rsid w:val="00C412B8"/>
    <w:rsid w:val="00C42792"/>
    <w:rsid w:val="00C44275"/>
    <w:rsid w:val="00C541E9"/>
    <w:rsid w:val="00C55089"/>
    <w:rsid w:val="00C56D11"/>
    <w:rsid w:val="00C60F01"/>
    <w:rsid w:val="00C64A42"/>
    <w:rsid w:val="00C65DD8"/>
    <w:rsid w:val="00C67CD3"/>
    <w:rsid w:val="00C70054"/>
    <w:rsid w:val="00C7314E"/>
    <w:rsid w:val="00C757D7"/>
    <w:rsid w:val="00C76574"/>
    <w:rsid w:val="00C82271"/>
    <w:rsid w:val="00C82878"/>
    <w:rsid w:val="00C82BE3"/>
    <w:rsid w:val="00C877A1"/>
    <w:rsid w:val="00C93FBF"/>
    <w:rsid w:val="00C956B3"/>
    <w:rsid w:val="00CA13DA"/>
    <w:rsid w:val="00CA2CC8"/>
    <w:rsid w:val="00CA2DD4"/>
    <w:rsid w:val="00CA40B1"/>
    <w:rsid w:val="00CA73F0"/>
    <w:rsid w:val="00CB5F13"/>
    <w:rsid w:val="00CB78E4"/>
    <w:rsid w:val="00CC3300"/>
    <w:rsid w:val="00CC5AAB"/>
    <w:rsid w:val="00CC7700"/>
    <w:rsid w:val="00CD39BC"/>
    <w:rsid w:val="00CD57D5"/>
    <w:rsid w:val="00CD5D15"/>
    <w:rsid w:val="00CE2A0C"/>
    <w:rsid w:val="00CE61A0"/>
    <w:rsid w:val="00CF6FA0"/>
    <w:rsid w:val="00CF7392"/>
    <w:rsid w:val="00CF7E66"/>
    <w:rsid w:val="00D020C6"/>
    <w:rsid w:val="00D02ABE"/>
    <w:rsid w:val="00D10102"/>
    <w:rsid w:val="00D109D2"/>
    <w:rsid w:val="00D14A39"/>
    <w:rsid w:val="00D14C96"/>
    <w:rsid w:val="00D2133B"/>
    <w:rsid w:val="00D2157E"/>
    <w:rsid w:val="00D2166C"/>
    <w:rsid w:val="00D24A5B"/>
    <w:rsid w:val="00D25313"/>
    <w:rsid w:val="00D302B4"/>
    <w:rsid w:val="00D32664"/>
    <w:rsid w:val="00D3773F"/>
    <w:rsid w:val="00D37FA7"/>
    <w:rsid w:val="00D404AB"/>
    <w:rsid w:val="00D464D6"/>
    <w:rsid w:val="00D4748E"/>
    <w:rsid w:val="00D53323"/>
    <w:rsid w:val="00D54586"/>
    <w:rsid w:val="00D61099"/>
    <w:rsid w:val="00D6433F"/>
    <w:rsid w:val="00D667EF"/>
    <w:rsid w:val="00D67921"/>
    <w:rsid w:val="00D732B4"/>
    <w:rsid w:val="00D7542D"/>
    <w:rsid w:val="00D805C2"/>
    <w:rsid w:val="00D82C33"/>
    <w:rsid w:val="00D83570"/>
    <w:rsid w:val="00D85BA5"/>
    <w:rsid w:val="00D85C87"/>
    <w:rsid w:val="00D8727D"/>
    <w:rsid w:val="00D905CE"/>
    <w:rsid w:val="00D93171"/>
    <w:rsid w:val="00D94048"/>
    <w:rsid w:val="00D96550"/>
    <w:rsid w:val="00DA2B08"/>
    <w:rsid w:val="00DA332C"/>
    <w:rsid w:val="00DA644A"/>
    <w:rsid w:val="00DA7A79"/>
    <w:rsid w:val="00DB09A5"/>
    <w:rsid w:val="00DB7F24"/>
    <w:rsid w:val="00DC0C5A"/>
    <w:rsid w:val="00DC1937"/>
    <w:rsid w:val="00DC40D9"/>
    <w:rsid w:val="00DC4959"/>
    <w:rsid w:val="00DD0302"/>
    <w:rsid w:val="00DD0482"/>
    <w:rsid w:val="00DD0960"/>
    <w:rsid w:val="00DD0C88"/>
    <w:rsid w:val="00DD6E6D"/>
    <w:rsid w:val="00DD7D81"/>
    <w:rsid w:val="00DE611C"/>
    <w:rsid w:val="00DE66AE"/>
    <w:rsid w:val="00DF1448"/>
    <w:rsid w:val="00DF4C41"/>
    <w:rsid w:val="00DF7AA0"/>
    <w:rsid w:val="00E01E5E"/>
    <w:rsid w:val="00E030B4"/>
    <w:rsid w:val="00E04B61"/>
    <w:rsid w:val="00E07D13"/>
    <w:rsid w:val="00E17221"/>
    <w:rsid w:val="00E22FAC"/>
    <w:rsid w:val="00E240EC"/>
    <w:rsid w:val="00E26A7E"/>
    <w:rsid w:val="00E30EF9"/>
    <w:rsid w:val="00E40F5F"/>
    <w:rsid w:val="00E50958"/>
    <w:rsid w:val="00E57C78"/>
    <w:rsid w:val="00E602C6"/>
    <w:rsid w:val="00E6078C"/>
    <w:rsid w:val="00E6172E"/>
    <w:rsid w:val="00E61A86"/>
    <w:rsid w:val="00E62503"/>
    <w:rsid w:val="00E6316D"/>
    <w:rsid w:val="00E63C7A"/>
    <w:rsid w:val="00E66233"/>
    <w:rsid w:val="00E71F5C"/>
    <w:rsid w:val="00E728D0"/>
    <w:rsid w:val="00E74923"/>
    <w:rsid w:val="00E80319"/>
    <w:rsid w:val="00E8513A"/>
    <w:rsid w:val="00E85B6C"/>
    <w:rsid w:val="00E900AD"/>
    <w:rsid w:val="00E90696"/>
    <w:rsid w:val="00E91B7B"/>
    <w:rsid w:val="00E92328"/>
    <w:rsid w:val="00E92BEF"/>
    <w:rsid w:val="00E92F87"/>
    <w:rsid w:val="00E94AF5"/>
    <w:rsid w:val="00E952A5"/>
    <w:rsid w:val="00EA1C64"/>
    <w:rsid w:val="00EA1DD8"/>
    <w:rsid w:val="00EA2084"/>
    <w:rsid w:val="00EA4D8A"/>
    <w:rsid w:val="00EB0380"/>
    <w:rsid w:val="00EB1098"/>
    <w:rsid w:val="00EB2007"/>
    <w:rsid w:val="00EB2DBF"/>
    <w:rsid w:val="00EB349B"/>
    <w:rsid w:val="00EB5FA2"/>
    <w:rsid w:val="00EB7344"/>
    <w:rsid w:val="00EB79A2"/>
    <w:rsid w:val="00EC097F"/>
    <w:rsid w:val="00ED08F4"/>
    <w:rsid w:val="00ED301F"/>
    <w:rsid w:val="00EE60C3"/>
    <w:rsid w:val="00EE6128"/>
    <w:rsid w:val="00EF19B0"/>
    <w:rsid w:val="00EF48A8"/>
    <w:rsid w:val="00EF4996"/>
    <w:rsid w:val="00EF6916"/>
    <w:rsid w:val="00EF70C0"/>
    <w:rsid w:val="00EF756C"/>
    <w:rsid w:val="00F001EF"/>
    <w:rsid w:val="00F010BD"/>
    <w:rsid w:val="00F14BD7"/>
    <w:rsid w:val="00F16D78"/>
    <w:rsid w:val="00F20717"/>
    <w:rsid w:val="00F240D3"/>
    <w:rsid w:val="00F24B3C"/>
    <w:rsid w:val="00F30BE5"/>
    <w:rsid w:val="00F3497D"/>
    <w:rsid w:val="00F4100E"/>
    <w:rsid w:val="00F44CAE"/>
    <w:rsid w:val="00F47A5C"/>
    <w:rsid w:val="00F53F7E"/>
    <w:rsid w:val="00F55305"/>
    <w:rsid w:val="00F57872"/>
    <w:rsid w:val="00F619DC"/>
    <w:rsid w:val="00F63D12"/>
    <w:rsid w:val="00F742E9"/>
    <w:rsid w:val="00F75330"/>
    <w:rsid w:val="00F86A4F"/>
    <w:rsid w:val="00F911AF"/>
    <w:rsid w:val="00F930E1"/>
    <w:rsid w:val="00F93EC1"/>
    <w:rsid w:val="00F9577C"/>
    <w:rsid w:val="00F960EF"/>
    <w:rsid w:val="00FA32F2"/>
    <w:rsid w:val="00FA6596"/>
    <w:rsid w:val="00FA6A70"/>
    <w:rsid w:val="00FB1DDC"/>
    <w:rsid w:val="00FB1E69"/>
    <w:rsid w:val="00FC04AA"/>
    <w:rsid w:val="00FC1A8F"/>
    <w:rsid w:val="00FD1FCD"/>
    <w:rsid w:val="00FD3DB5"/>
    <w:rsid w:val="00FD3E09"/>
    <w:rsid w:val="00FD44FA"/>
    <w:rsid w:val="00FD4D9A"/>
    <w:rsid w:val="00FD6497"/>
    <w:rsid w:val="00FD74F1"/>
    <w:rsid w:val="00FE0BEC"/>
    <w:rsid w:val="00FE7553"/>
    <w:rsid w:val="00FF030B"/>
    <w:rsid w:val="00FF1C85"/>
    <w:rsid w:val="00FF36E2"/>
    <w:rsid w:val="00FF51B7"/>
    <w:rsid w:val="00FF679C"/>
    <w:rsid w:val="00FF6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31E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szCs w:val="24"/>
    </w:rPr>
  </w:style>
  <w:style w:type="paragraph" w:styleId="Heading1">
    <w:name w:val="heading 1"/>
    <w:next w:val="BodyText"/>
    <w:qFormat/>
    <w:rsid w:val="000249B8"/>
    <w:pPr>
      <w:keepNext/>
      <w:numPr>
        <w:numId w:val="26"/>
      </w:numPr>
      <w:tabs>
        <w:tab w:val="left" w:pos="720"/>
      </w:tabs>
      <w:spacing w:before="120" w:after="120"/>
      <w:outlineLvl w:val="0"/>
    </w:pPr>
    <w:rPr>
      <w:rFonts w:ascii="Arial" w:hAnsi="Arial" w:cs="Arial"/>
      <w:b/>
      <w:bCs/>
      <w:kern w:val="32"/>
      <w:sz w:val="32"/>
      <w:szCs w:val="32"/>
    </w:rPr>
  </w:style>
  <w:style w:type="paragraph" w:styleId="Heading2">
    <w:name w:val="heading 2"/>
    <w:basedOn w:val="Heading1"/>
    <w:next w:val="BodyText"/>
    <w:qFormat/>
    <w:rsid w:val="003B2234"/>
    <w:pPr>
      <w:numPr>
        <w:ilvl w:val="1"/>
      </w:numPr>
      <w:tabs>
        <w:tab w:val="clear" w:pos="720"/>
        <w:tab w:val="clear" w:pos="1627"/>
        <w:tab w:val="left" w:pos="907"/>
      </w:tabs>
      <w:spacing w:after="60"/>
      <w:outlineLvl w:val="1"/>
    </w:pPr>
    <w:rPr>
      <w:rFonts w:eastAsia="Arial Unicode MS"/>
      <w:bCs w:val="0"/>
      <w:sz w:val="28"/>
      <w:szCs w:val="29"/>
    </w:rPr>
  </w:style>
  <w:style w:type="paragraph" w:styleId="Heading3">
    <w:name w:val="heading 3"/>
    <w:basedOn w:val="Heading2"/>
    <w:next w:val="BodyText"/>
    <w:qFormat/>
    <w:rsid w:val="00915952"/>
    <w:pPr>
      <w:numPr>
        <w:ilvl w:val="2"/>
      </w:numPr>
      <w:tabs>
        <w:tab w:val="clear" w:pos="907"/>
        <w:tab w:val="left" w:pos="1440"/>
      </w:tabs>
      <w:spacing w:before="240"/>
      <w:outlineLvl w:val="2"/>
    </w:pPr>
    <w:rPr>
      <w:bCs/>
      <w:sz w:val="24"/>
      <w:szCs w:val="26"/>
    </w:rPr>
  </w:style>
  <w:style w:type="paragraph" w:styleId="Heading4">
    <w:name w:val="heading 4"/>
    <w:basedOn w:val="Heading3"/>
    <w:next w:val="BodyText"/>
    <w:qFormat/>
    <w:rsid w:val="00AE77A1"/>
    <w:pPr>
      <w:numPr>
        <w:ilvl w:val="3"/>
      </w:numPr>
      <w:tabs>
        <w:tab w:val="left" w:pos="1800"/>
      </w:tabs>
      <w:ind w:left="1440"/>
      <w:outlineLvl w:val="3"/>
    </w:pPr>
    <w:rPr>
      <w:bCs w:val="0"/>
      <w:szCs w:val="28"/>
    </w:rPr>
  </w:style>
  <w:style w:type="paragraph" w:styleId="Heading5">
    <w:name w:val="heading 5"/>
    <w:basedOn w:val="Normal"/>
    <w:next w:val="Normal"/>
    <w:qFormat/>
    <w:rsid w:val="000249B8"/>
    <w:pPr>
      <w:numPr>
        <w:ilvl w:val="4"/>
        <w:numId w:val="26"/>
      </w:numPr>
      <w:spacing w:before="240" w:after="60"/>
      <w:outlineLvl w:val="4"/>
    </w:pPr>
    <w:rPr>
      <w:rFonts w:ascii="Arial" w:hAnsi="Arial" w:cs="Arial"/>
      <w:b/>
      <w:bCs/>
      <w:iCs/>
      <w:sz w:val="20"/>
      <w:szCs w:val="20"/>
    </w:rPr>
  </w:style>
  <w:style w:type="paragraph" w:styleId="Heading6">
    <w:name w:val="heading 6"/>
    <w:basedOn w:val="Normal"/>
    <w:next w:val="Normal"/>
    <w:qFormat/>
    <w:rsid w:val="000249B8"/>
    <w:pPr>
      <w:numPr>
        <w:ilvl w:val="5"/>
        <w:numId w:val="26"/>
      </w:numPr>
      <w:spacing w:before="240" w:after="60"/>
      <w:outlineLvl w:val="5"/>
    </w:pPr>
    <w:rPr>
      <w:b/>
      <w:bCs/>
      <w:szCs w:val="22"/>
    </w:rPr>
  </w:style>
  <w:style w:type="paragraph" w:styleId="Heading7">
    <w:name w:val="heading 7"/>
    <w:basedOn w:val="Normal"/>
    <w:next w:val="Normal"/>
    <w:qFormat/>
    <w:rsid w:val="000249B8"/>
    <w:pPr>
      <w:numPr>
        <w:ilvl w:val="6"/>
        <w:numId w:val="26"/>
      </w:numPr>
      <w:spacing w:before="240" w:after="60"/>
      <w:outlineLvl w:val="6"/>
    </w:pPr>
  </w:style>
  <w:style w:type="paragraph" w:styleId="Heading8">
    <w:name w:val="heading 8"/>
    <w:basedOn w:val="Normal"/>
    <w:next w:val="Normal"/>
    <w:qFormat/>
    <w:rsid w:val="000249B8"/>
    <w:pPr>
      <w:numPr>
        <w:ilvl w:val="7"/>
        <w:numId w:val="26"/>
      </w:numPr>
      <w:spacing w:before="240" w:after="60"/>
      <w:outlineLvl w:val="7"/>
    </w:pPr>
    <w:rPr>
      <w:i/>
      <w:iCs/>
    </w:rPr>
  </w:style>
  <w:style w:type="paragraph" w:styleId="Heading9">
    <w:name w:val="heading 9"/>
    <w:basedOn w:val="Normal"/>
    <w:next w:val="Normal"/>
    <w:qFormat/>
    <w:rsid w:val="000249B8"/>
    <w:pPr>
      <w:numPr>
        <w:ilvl w:val="8"/>
        <w:numId w:val="26"/>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1"/>
    <w:rsid w:val="00526B8B"/>
    <w:pPr>
      <w:autoSpaceDE w:val="0"/>
      <w:autoSpaceDN w:val="0"/>
      <w:adjustRightInd w:val="0"/>
      <w:spacing w:before="120" w:after="120"/>
    </w:pPr>
    <w:rPr>
      <w:iCs/>
      <w:sz w:val="24"/>
      <w:szCs w:val="22"/>
    </w:rPr>
  </w:style>
  <w:style w:type="paragraph" w:styleId="BodyText2">
    <w:name w:val="Body Text 2"/>
    <w:basedOn w:val="BodyText"/>
    <w:link w:val="BodyText2Char"/>
    <w:pPr>
      <w:ind w:left="360"/>
    </w:pPr>
    <w:rPr>
      <w:rFonts w:eastAsia="Arial Unicode MS"/>
    </w:rPr>
  </w:style>
  <w:style w:type="paragraph" w:styleId="BodyText3">
    <w:name w:val="Body Text 3"/>
    <w:basedOn w:val="Normal"/>
    <w:pPr>
      <w:spacing w:before="60" w:after="60"/>
      <w:ind w:left="720"/>
    </w:pPr>
    <w:rPr>
      <w:szCs w:val="22"/>
    </w:rPr>
  </w:style>
  <w:style w:type="table" w:styleId="TableGrid">
    <w:name w:val="Table Grid"/>
    <w:basedOn w:val="TableNormal"/>
    <w:uiPriority w:val="59"/>
    <w:rsid w:val="00E94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Heading">
    <w:name w:val="Note Heading"/>
    <w:basedOn w:val="Normal"/>
    <w:next w:val="Normal"/>
  </w:style>
  <w:style w:type="character" w:customStyle="1" w:styleId="BodyItalic">
    <w:name w:val="Body Italic"/>
    <w:rPr>
      <w:i/>
    </w:rPr>
  </w:style>
  <w:style w:type="character" w:customStyle="1" w:styleId="BodyBold">
    <w:name w:val="Body Bold"/>
    <w:rPr>
      <w:b/>
    </w:rPr>
  </w:style>
  <w:style w:type="character" w:customStyle="1" w:styleId="BodyBullet2Char">
    <w:name w:val="Body Bullet 2 Char"/>
    <w:basedOn w:val="BodyTextChar"/>
    <w:semiHidden/>
    <w:rPr>
      <w:iCs/>
      <w:sz w:val="22"/>
      <w:szCs w:val="22"/>
      <w:lang w:val="en-US" w:eastAsia="en-US" w:bidi="ar-SA"/>
    </w:rPr>
  </w:style>
  <w:style w:type="character" w:customStyle="1" w:styleId="BodyTextChar">
    <w:name w:val="Body Text Char"/>
    <w:uiPriority w:val="99"/>
    <w:semiHidden/>
    <w:rPr>
      <w:iCs/>
      <w:sz w:val="22"/>
      <w:szCs w:val="22"/>
      <w:lang w:val="en-US" w:eastAsia="en-US" w:bidi="ar-SA"/>
    </w:rPr>
  </w:style>
  <w:style w:type="paragraph" w:styleId="TableofFigures">
    <w:name w:val="table of figures"/>
    <w:basedOn w:val="TOC2"/>
    <w:next w:val="Normal"/>
    <w:semiHidden/>
    <w:pPr>
      <w:tabs>
        <w:tab w:val="clear" w:pos="1080"/>
      </w:tabs>
      <w:ind w:left="440" w:hanging="440"/>
    </w:pPr>
  </w:style>
  <w:style w:type="paragraph" w:styleId="TOC2">
    <w:name w:val="toc 2"/>
    <w:basedOn w:val="Normal"/>
    <w:next w:val="Normal"/>
    <w:autoRedefine/>
    <w:uiPriority w:val="39"/>
    <w:pPr>
      <w:tabs>
        <w:tab w:val="left" w:pos="1080"/>
        <w:tab w:val="right" w:leader="dot" w:pos="9350"/>
      </w:tabs>
      <w:ind w:left="477"/>
    </w:pPr>
    <w:rPr>
      <w:rFonts w:ascii="Arial" w:hAnsi="Arial"/>
      <w:noProof/>
      <w:sz w:val="20"/>
    </w:rPr>
  </w:style>
  <w:style w:type="paragraph" w:styleId="CommentSubject">
    <w:name w:val="annotation subject"/>
    <w:basedOn w:val="CommentText"/>
    <w:next w:val="CommentText"/>
    <w:semiHidden/>
    <w:rPr>
      <w:b/>
      <w:bCs/>
    </w:rPr>
  </w:style>
  <w:style w:type="paragraph" w:styleId="CommentText">
    <w:name w:val="annotation text"/>
    <w:basedOn w:val="Normal"/>
    <w:semiHidden/>
    <w:rPr>
      <w:sz w:val="20"/>
      <w:szCs w:val="20"/>
    </w:rPr>
  </w:style>
  <w:style w:type="paragraph" w:styleId="Title">
    <w:name w:val="Title"/>
    <w:basedOn w:val="Normal"/>
    <w:qFormat/>
    <w:pPr>
      <w:autoSpaceDE w:val="0"/>
      <w:autoSpaceDN w:val="0"/>
      <w:adjustRightInd w:val="0"/>
      <w:spacing w:before="360" w:after="360"/>
      <w:jc w:val="center"/>
    </w:pPr>
    <w:rPr>
      <w:rFonts w:ascii="Arial" w:hAnsi="Arial" w:cs="Arial"/>
      <w:b/>
      <w:bCs/>
      <w:sz w:val="32"/>
      <w:szCs w:val="32"/>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Subtitle">
    <w:name w:val="Subtitle"/>
    <w:basedOn w:val="Normal"/>
    <w:qFormat/>
    <w:pPr>
      <w:spacing w:after="60"/>
      <w:jc w:val="center"/>
    </w:pPr>
    <w:rPr>
      <w:rFonts w:ascii="Arial" w:eastAsia="Arial Unicode MS" w:hAnsi="Arial"/>
      <w:i/>
      <w:sz w:val="28"/>
      <w:szCs w:val="28"/>
    </w:rPr>
  </w:style>
  <w:style w:type="character" w:styleId="Hyperlink">
    <w:name w:val="Hyperlink"/>
    <w:uiPriority w:val="99"/>
    <w:rPr>
      <w:color w:val="0000FF"/>
      <w:u w:val="single"/>
    </w:rPr>
  </w:style>
  <w:style w:type="paragraph" w:styleId="TOC1">
    <w:name w:val="toc 1"/>
    <w:basedOn w:val="Normal"/>
    <w:next w:val="Normal"/>
    <w:autoRedefine/>
    <w:uiPriority w:val="39"/>
    <w:pPr>
      <w:tabs>
        <w:tab w:val="left" w:pos="540"/>
        <w:tab w:val="right" w:leader="dot" w:pos="9350"/>
      </w:tabs>
      <w:ind w:left="540" w:hanging="540"/>
    </w:pPr>
    <w:rPr>
      <w:rFonts w:ascii="Arial" w:hAnsi="Arial"/>
      <w:b/>
      <w:noProof/>
      <w:sz w:val="20"/>
      <w:szCs w:val="28"/>
    </w:rPr>
  </w:style>
  <w:style w:type="paragraph" w:styleId="TOC3">
    <w:name w:val="toc 3"/>
    <w:basedOn w:val="Normal"/>
    <w:next w:val="Normal"/>
    <w:autoRedefine/>
    <w:uiPriority w:val="39"/>
    <w:pPr>
      <w:tabs>
        <w:tab w:val="left" w:pos="1440"/>
        <w:tab w:val="right" w:leader="dot" w:pos="9350"/>
      </w:tabs>
      <w:ind w:left="720"/>
    </w:pPr>
    <w:rPr>
      <w:rFonts w:ascii="Arial" w:hAnsi="Arial"/>
      <w:sz w:val="20"/>
    </w:rPr>
  </w:style>
  <w:style w:type="paragraph" w:styleId="TOC4">
    <w:name w:val="toc 4"/>
    <w:basedOn w:val="Normal"/>
    <w:next w:val="Normal"/>
    <w:autoRedefine/>
    <w:uiPriority w:val="39"/>
    <w:pPr>
      <w:ind w:left="720"/>
    </w:pPr>
    <w:rPr>
      <w:rFonts w:ascii="Arial" w:hAnsi="Arial"/>
      <w:sz w:val="20"/>
    </w:r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styleId="Header">
    <w:name w:val="header"/>
    <w:basedOn w:val="Normal"/>
    <w:pPr>
      <w:pBdr>
        <w:bottom w:val="single" w:sz="4" w:space="1" w:color="auto"/>
      </w:pBdr>
      <w:tabs>
        <w:tab w:val="center" w:pos="4320"/>
        <w:tab w:val="right" w:pos="8640"/>
      </w:tabs>
    </w:pPr>
  </w:style>
  <w:style w:type="paragraph" w:customStyle="1" w:styleId="Appendix11">
    <w:name w:val="Appendix 1.1"/>
    <w:basedOn w:val="Heading2"/>
    <w:next w:val="BodyText"/>
    <w:pPr>
      <w:numPr>
        <w:numId w:val="2"/>
      </w:numPr>
      <w:tabs>
        <w:tab w:val="clear" w:pos="1080"/>
        <w:tab w:val="left" w:pos="720"/>
      </w:tabs>
      <w:spacing w:before="240" w:after="120"/>
      <w:ind w:left="0"/>
    </w:pPr>
    <w:rPr>
      <w:bCs/>
    </w:rPr>
  </w:style>
  <w:style w:type="paragraph" w:customStyle="1" w:styleId="Appendix">
    <w:name w:val="Appendix"/>
    <w:basedOn w:val="Heading1"/>
    <w:pPr>
      <w:numPr>
        <w:numId w:val="3"/>
      </w:numPr>
    </w:pPr>
  </w:style>
  <w:style w:type="character" w:styleId="FollowedHyperlink">
    <w:name w:val="FollowedHyperlink"/>
    <w:rPr>
      <w:color w:val="800080"/>
      <w:u w:val="single"/>
    </w:rPr>
  </w:style>
  <w:style w:type="paragraph" w:styleId="DocumentMap">
    <w:name w:val="Document Map"/>
    <w:basedOn w:val="Normal"/>
    <w:semiHidden/>
    <w:pPr>
      <w:shd w:val="clear" w:color="auto" w:fill="000080"/>
    </w:pPr>
    <w:rPr>
      <w:rFonts w:ascii="Tahoma" w:hAnsi="Tahoma" w:cs="Tahoma"/>
    </w:rPr>
  </w:style>
  <w:style w:type="paragraph" w:customStyle="1" w:styleId="Contents">
    <w:name w:val="Contents"/>
    <w:basedOn w:val="Subtitle"/>
    <w:pPr>
      <w:spacing w:before="240" w:after="120"/>
    </w:pPr>
    <w:rPr>
      <w:b/>
      <w:i w:val="0"/>
      <w:sz w:val="22"/>
      <w:szCs w:val="24"/>
    </w:rPr>
  </w:style>
  <w:style w:type="paragraph" w:customStyle="1" w:styleId="NormalTableText">
    <w:name w:val="Normal Table Text"/>
    <w:basedOn w:val="Normal"/>
    <w:semiHidden/>
    <w:rPr>
      <w:sz w:val="20"/>
      <w:szCs w:val="20"/>
    </w:rPr>
  </w:style>
  <w:style w:type="paragraph" w:customStyle="1" w:styleId="Table">
    <w:name w:val="Table"/>
    <w:basedOn w:val="Normal"/>
    <w:semiHidden/>
    <w:pPr>
      <w:tabs>
        <w:tab w:val="left" w:pos="-3420"/>
      </w:tabs>
      <w:spacing w:before="40" w:after="20"/>
    </w:pPr>
    <w:rPr>
      <w:rFonts w:ascii="C Helvetica Condensed" w:hAnsi="C Helvetica Condensed"/>
      <w:sz w:val="20"/>
      <w:szCs w:val="20"/>
    </w:rPr>
  </w:style>
  <w:style w:type="paragraph" w:styleId="Caption">
    <w:name w:val="caption"/>
    <w:basedOn w:val="Normal"/>
    <w:next w:val="BodyText"/>
    <w:qFormat/>
    <w:pPr>
      <w:keepNext/>
    </w:pPr>
    <w:rPr>
      <w:rFonts w:ascii="Arial" w:hAnsi="Arial"/>
      <w:b/>
      <w:bCs/>
      <w:sz w:val="20"/>
    </w:rPr>
  </w:style>
  <w:style w:type="character" w:styleId="CommentReference">
    <w:name w:val="annotation reference"/>
    <w:semiHidden/>
    <w:rPr>
      <w:sz w:val="16"/>
      <w:szCs w:val="16"/>
    </w:rPr>
  </w:style>
  <w:style w:type="paragraph" w:customStyle="1" w:styleId="Title2">
    <w:name w:val="Title 2"/>
    <w:basedOn w:val="Title"/>
    <w:pPr>
      <w:spacing w:before="120" w:after="120"/>
    </w:pPr>
    <w:rPr>
      <w:sz w:val="28"/>
    </w:rPr>
  </w:style>
  <w:style w:type="paragraph" w:customStyle="1" w:styleId="CoverTitleInstructions">
    <w:name w:val="Cover Title Instructions"/>
    <w:basedOn w:val="Normal"/>
    <w:pPr>
      <w:keepLines/>
      <w:autoSpaceDE w:val="0"/>
      <w:autoSpaceDN w:val="0"/>
      <w:adjustRightInd w:val="0"/>
      <w:spacing w:before="120" w:after="120" w:line="240" w:lineRule="atLeast"/>
      <w:jc w:val="center"/>
    </w:pPr>
    <w:rPr>
      <w:i/>
      <w:iCs/>
      <w:color w:val="0000FF"/>
      <w:szCs w:val="28"/>
    </w:rPr>
  </w:style>
  <w:style w:type="paragraph" w:customStyle="1" w:styleId="Note1">
    <w:name w:val="Note 1"/>
    <w:basedOn w:val="BodyText"/>
    <w:pPr>
      <w:numPr>
        <w:numId w:val="4"/>
      </w:numPr>
      <w:tabs>
        <w:tab w:val="clear" w:pos="1008"/>
        <w:tab w:val="num" w:pos="900"/>
      </w:tabs>
    </w:pPr>
    <w:rPr>
      <w:i/>
    </w:rPr>
  </w:style>
  <w:style w:type="paragraph" w:customStyle="1" w:styleId="BodyBullet1">
    <w:name w:val="Body Bullet 1"/>
    <w:basedOn w:val="BodyText"/>
    <w:pPr>
      <w:numPr>
        <w:numId w:val="5"/>
      </w:numPr>
    </w:pPr>
  </w:style>
  <w:style w:type="paragraph" w:customStyle="1" w:styleId="BodyBullet2">
    <w:name w:val="Body Bullet 2"/>
    <w:basedOn w:val="BodyText"/>
    <w:rsid w:val="004F2336"/>
    <w:pPr>
      <w:numPr>
        <w:numId w:val="7"/>
      </w:numPr>
      <w:ind w:left="1368"/>
    </w:pPr>
  </w:style>
  <w:style w:type="paragraph" w:customStyle="1" w:styleId="BodyBullet3">
    <w:name w:val="Body Bullet 3"/>
    <w:basedOn w:val="BodyText"/>
    <w:pPr>
      <w:numPr>
        <w:numId w:val="6"/>
      </w:numPr>
    </w:pPr>
  </w:style>
  <w:style w:type="paragraph" w:customStyle="1" w:styleId="BodyNumbered1">
    <w:name w:val="Body Numbered 1"/>
    <w:rsid w:val="0048754B"/>
    <w:pPr>
      <w:keepNext/>
      <w:keepLines/>
      <w:numPr>
        <w:numId w:val="8"/>
      </w:numPr>
      <w:tabs>
        <w:tab w:val="clear" w:pos="1260"/>
        <w:tab w:val="num" w:pos="900"/>
      </w:tabs>
      <w:ind w:left="900"/>
    </w:pPr>
    <w:rPr>
      <w:rFonts w:eastAsia="Arial Unicode MS"/>
      <w:sz w:val="24"/>
      <w:szCs w:val="24"/>
    </w:rPr>
  </w:style>
  <w:style w:type="paragraph" w:customStyle="1" w:styleId="BodyNumbered2">
    <w:name w:val="Body Numbered 2"/>
    <w:basedOn w:val="Normal"/>
    <w:pPr>
      <w:keepNext/>
      <w:keepLines/>
      <w:numPr>
        <w:numId w:val="9"/>
      </w:numPr>
    </w:pPr>
    <w:rPr>
      <w:rFonts w:eastAsia="Arial Unicode MS"/>
    </w:rPr>
  </w:style>
  <w:style w:type="paragraph" w:customStyle="1" w:styleId="BodyNumbered3">
    <w:name w:val="Body Numbered 3"/>
    <w:basedOn w:val="Normal"/>
    <w:pPr>
      <w:keepNext/>
      <w:keepLines/>
      <w:numPr>
        <w:numId w:val="10"/>
      </w:numPr>
      <w:tabs>
        <w:tab w:val="clear" w:pos="1260"/>
        <w:tab w:val="num" w:pos="1620"/>
      </w:tabs>
      <w:ind w:left="1620"/>
    </w:pPr>
    <w:rPr>
      <w:rFonts w:eastAsia="Arial Unicode MS"/>
    </w:rPr>
  </w:style>
  <w:style w:type="paragraph" w:customStyle="1" w:styleId="BulletText2">
    <w:name w:val="Bullet Text 2"/>
    <w:basedOn w:val="BodyText3"/>
    <w:pPr>
      <w:keepLines/>
      <w:ind w:left="1080"/>
    </w:pPr>
  </w:style>
  <w:style w:type="paragraph" w:customStyle="1" w:styleId="TableHeadingCentered">
    <w:name w:val="Table Heading Centered"/>
    <w:basedOn w:val="TableHeading"/>
    <w:pPr>
      <w:jc w:val="center"/>
    </w:pPr>
  </w:style>
  <w:style w:type="paragraph" w:customStyle="1" w:styleId="TableHeading">
    <w:name w:val="Table Heading"/>
    <w:basedOn w:val="BodyText"/>
    <w:rsid w:val="004F2336"/>
    <w:pPr>
      <w:autoSpaceDE/>
      <w:autoSpaceDN/>
      <w:adjustRightInd/>
      <w:spacing w:before="60" w:after="60"/>
    </w:pPr>
    <w:rPr>
      <w:rFonts w:ascii="Arial" w:hAnsi="Arial"/>
      <w:b/>
      <w:iCs w:val="0"/>
      <w:sz w:val="22"/>
      <w:szCs w:val="24"/>
    </w:rPr>
  </w:style>
  <w:style w:type="paragraph" w:styleId="BalloonText">
    <w:name w:val="Balloon Text"/>
    <w:basedOn w:val="Normal"/>
    <w:semiHidden/>
    <w:rPr>
      <w:rFonts w:ascii="Tahoma" w:hAnsi="Tahoma" w:cs="Tahoma"/>
      <w:sz w:val="16"/>
      <w:szCs w:val="16"/>
    </w:rPr>
  </w:style>
  <w:style w:type="paragraph" w:styleId="NormalWeb">
    <w:name w:val="Normal (Web)"/>
    <w:basedOn w:val="Normal"/>
    <w:uiPriority w:val="99"/>
    <w:rPr>
      <w:sz w:val="24"/>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Note2">
    <w:name w:val="Note 2"/>
    <w:basedOn w:val="Note1"/>
    <w:pPr>
      <w:tabs>
        <w:tab w:val="clear" w:pos="900"/>
        <w:tab w:val="num" w:pos="1620"/>
      </w:tabs>
      <w:ind w:left="720" w:firstLine="0"/>
    </w:pPr>
  </w:style>
  <w:style w:type="character" w:styleId="LineNumber">
    <w:name w:val="line number"/>
    <w:basedOn w:val="DefaultParagraphFont"/>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Indent">
    <w:name w:val="Normal Indent"/>
    <w:basedOn w:val="Normal"/>
    <w:pPr>
      <w:ind w:left="720"/>
    </w:pPr>
  </w:style>
  <w:style w:type="paragraph" w:styleId="PlainText">
    <w:name w:val="Plain Text"/>
    <w:basedOn w:val="Normal"/>
    <w:rPr>
      <w:rFonts w:ascii="Courier New" w:hAnsi="Courier New" w:cs="Courier New"/>
      <w:sz w:val="20"/>
      <w:szCs w:val="20"/>
    </w:rPr>
  </w:style>
  <w:style w:type="paragraph" w:styleId="BlockText">
    <w:name w:val="Block Text"/>
    <w:basedOn w:val="Normal"/>
    <w:pPr>
      <w:spacing w:after="120"/>
      <w:ind w:left="1440" w:right="1440"/>
    </w:p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paragraph" w:styleId="HTMLPreformatted">
    <w:name w:val="HTML Preformatted"/>
    <w:basedOn w:val="Normal"/>
    <w:rPr>
      <w:rFonts w:ascii="Courier New" w:hAnsi="Courier New" w:cs="Courier New"/>
      <w:sz w:val="20"/>
      <w:szCs w:val="20"/>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pPr>
      <w:numPr>
        <w:numId w:val="1"/>
      </w:numPr>
    </w:pPr>
  </w:style>
  <w:style w:type="paragraph" w:styleId="ListBullet2">
    <w:name w:val="List Bullet 2"/>
    <w:basedOn w:val="Normal"/>
    <w:pPr>
      <w:numPr>
        <w:numId w:val="11"/>
      </w:numPr>
    </w:pPr>
  </w:style>
  <w:style w:type="paragraph" w:styleId="ListBullet3">
    <w:name w:val="List Bullet 3"/>
    <w:basedOn w:val="Normal"/>
    <w:pPr>
      <w:numPr>
        <w:numId w:val="12"/>
      </w:numPr>
    </w:pPr>
  </w:style>
  <w:style w:type="paragraph" w:styleId="ListBullet4">
    <w:name w:val="List Bullet 4"/>
    <w:basedOn w:val="Normal"/>
    <w:pPr>
      <w:numPr>
        <w:numId w:val="13"/>
      </w:numPr>
    </w:pPr>
  </w:style>
  <w:style w:type="paragraph" w:styleId="ListBullet5">
    <w:name w:val="List Bullet 5"/>
    <w:basedOn w:val="Normal"/>
    <w:pPr>
      <w:numPr>
        <w:numId w:val="14"/>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5"/>
      </w:numPr>
    </w:pPr>
  </w:style>
  <w:style w:type="paragraph" w:styleId="ListNumber2">
    <w:name w:val="List Number 2"/>
    <w:basedOn w:val="Normal"/>
    <w:pPr>
      <w:numPr>
        <w:numId w:val="16"/>
      </w:numPr>
    </w:pPr>
  </w:style>
  <w:style w:type="paragraph" w:styleId="ListNumber3">
    <w:name w:val="List Number 3"/>
    <w:basedOn w:val="Normal"/>
    <w:pPr>
      <w:numPr>
        <w:numId w:val="17"/>
      </w:numPr>
    </w:pPr>
  </w:style>
  <w:style w:type="paragraph" w:styleId="ListNumber4">
    <w:name w:val="List Number 4"/>
    <w:basedOn w:val="Normal"/>
    <w:pPr>
      <w:numPr>
        <w:numId w:val="18"/>
      </w:numPr>
    </w:pPr>
  </w:style>
  <w:style w:type="paragraph" w:styleId="ListNumber5">
    <w:name w:val="List Number 5"/>
    <w:basedOn w:val="Normal"/>
    <w:pPr>
      <w:numPr>
        <w:numId w:val="19"/>
      </w:numPr>
    </w:p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uiPriority w:val="22"/>
    <w:qFormat/>
    <w:rPr>
      <w:b/>
      <w:bCs/>
    </w:rPr>
  </w:style>
  <w:style w:type="paragraph" w:customStyle="1" w:styleId="TableSpacer">
    <w:name w:val="Table Spacer"/>
    <w:basedOn w:val="BodyText"/>
    <w:pPr>
      <w:keepNext/>
      <w:autoSpaceDE/>
      <w:autoSpaceDN/>
      <w:adjustRightInd/>
      <w:spacing w:after="0"/>
      <w:ind w:left="720"/>
    </w:pPr>
    <w:rPr>
      <w:iCs w:val="0"/>
      <w:sz w:val="16"/>
      <w:szCs w:val="24"/>
    </w:rPr>
  </w:style>
  <w:style w:type="paragraph" w:customStyle="1" w:styleId="TableText">
    <w:name w:val="Table Text"/>
    <w:rsid w:val="001526C6"/>
    <w:pPr>
      <w:spacing w:before="60" w:after="60"/>
    </w:pPr>
    <w:rPr>
      <w:rFonts w:ascii="Arial" w:hAnsi="Arial"/>
      <w:sz w:val="22"/>
      <w:szCs w:val="24"/>
    </w:rPr>
  </w:style>
  <w:style w:type="character" w:customStyle="1" w:styleId="TableTextChar">
    <w:name w:val="Table Text Char"/>
    <w:rPr>
      <w:iCs/>
      <w:sz w:val="22"/>
      <w:szCs w:val="24"/>
      <w:lang w:val="en-US" w:eastAsia="en-US" w:bidi="ar-SA"/>
    </w:rPr>
  </w:style>
  <w:style w:type="paragraph" w:customStyle="1" w:styleId="TableBullet1">
    <w:name w:val="Table Bullet 1"/>
    <w:basedOn w:val="TableText"/>
    <w:pPr>
      <w:numPr>
        <w:numId w:val="20"/>
      </w:numPr>
    </w:pPr>
  </w:style>
  <w:style w:type="character" w:customStyle="1" w:styleId="TitleChar">
    <w:name w:val="Title Char"/>
    <w:semiHidden/>
    <w:rPr>
      <w:rFonts w:ascii="Arial" w:hAnsi="Arial" w:cs="Arial"/>
      <w:b/>
      <w:bCs/>
      <w:sz w:val="32"/>
      <w:szCs w:val="32"/>
      <w:lang w:val="en-US" w:eastAsia="en-US" w:bidi="ar-SA"/>
    </w:rPr>
  </w:style>
  <w:style w:type="character" w:customStyle="1" w:styleId="Title2Char">
    <w:name w:val="Title 2 Char"/>
    <w:semiHidden/>
    <w:rPr>
      <w:rFonts w:ascii="Arial" w:hAnsi="Arial" w:cs="Arial"/>
      <w:b/>
      <w:bCs/>
      <w:sz w:val="28"/>
      <w:szCs w:val="32"/>
      <w:lang w:val="en-US" w:eastAsia="en-US" w:bidi="ar-SA"/>
    </w:rPr>
  </w:style>
  <w:style w:type="paragraph" w:customStyle="1" w:styleId="BodyBullet4">
    <w:name w:val="Body Bullet 4"/>
    <w:basedOn w:val="BodyText"/>
    <w:pPr>
      <w:numPr>
        <w:numId w:val="21"/>
      </w:numPr>
    </w:pPr>
  </w:style>
  <w:style w:type="character" w:customStyle="1" w:styleId="BodyTextChar1">
    <w:name w:val="Body Text Char1"/>
    <w:link w:val="BodyText"/>
    <w:rsid w:val="00526B8B"/>
    <w:rPr>
      <w:iCs/>
      <w:sz w:val="24"/>
      <w:szCs w:val="22"/>
    </w:rPr>
  </w:style>
  <w:style w:type="paragraph" w:customStyle="1" w:styleId="DMPHeadingLevel2">
    <w:name w:val="DMP Heading Level 2"/>
    <w:basedOn w:val="Heading2"/>
    <w:next w:val="DMPBodyTextLevel2"/>
    <w:rsid w:val="00666143"/>
    <w:pPr>
      <w:numPr>
        <w:numId w:val="24"/>
      </w:numPr>
      <w:spacing w:before="240" w:after="120"/>
    </w:pPr>
    <w:rPr>
      <w:rFonts w:eastAsia="Times New Roman"/>
      <w:iCs/>
      <w:snapToGrid w:val="0"/>
      <w:sz w:val="24"/>
      <w:szCs w:val="28"/>
    </w:rPr>
  </w:style>
  <w:style w:type="paragraph" w:customStyle="1" w:styleId="DMPBodyTextLevel2">
    <w:name w:val="DMP Body Text Level 2"/>
    <w:basedOn w:val="Normal"/>
    <w:next w:val="DMPHeadingLevel2"/>
    <w:rsid w:val="00666143"/>
    <w:pPr>
      <w:overflowPunct w:val="0"/>
      <w:autoSpaceDE w:val="0"/>
      <w:autoSpaceDN w:val="0"/>
      <w:adjustRightInd w:val="0"/>
      <w:spacing w:before="240" w:after="120"/>
      <w:ind w:left="1080"/>
      <w:textAlignment w:val="baseline"/>
    </w:pPr>
    <w:rPr>
      <w:rFonts w:ascii="Arial Narrow" w:hAnsi="Arial Narrow" w:cs="Arial"/>
      <w:snapToGrid w:val="0"/>
      <w:sz w:val="24"/>
      <w:szCs w:val="20"/>
    </w:rPr>
  </w:style>
  <w:style w:type="paragraph" w:customStyle="1" w:styleId="DMPBulletListLevel2">
    <w:name w:val="DMP Bullet List Level 2"/>
    <w:basedOn w:val="Normal"/>
    <w:rsid w:val="00666143"/>
    <w:pPr>
      <w:numPr>
        <w:numId w:val="23"/>
      </w:numPr>
      <w:tabs>
        <w:tab w:val="clear" w:pos="1440"/>
        <w:tab w:val="num" w:pos="1656"/>
      </w:tabs>
      <w:spacing w:after="240"/>
      <w:ind w:left="1656" w:hanging="576"/>
    </w:pPr>
    <w:rPr>
      <w:rFonts w:ascii="Arial Narrow" w:hAnsi="Arial Narrow" w:cs="Arial"/>
      <w:sz w:val="24"/>
    </w:rPr>
  </w:style>
  <w:style w:type="paragraph" w:customStyle="1" w:styleId="DMPHeadingLevel1">
    <w:name w:val="DMP Heading Level 1"/>
    <w:basedOn w:val="Heading1"/>
    <w:next w:val="Normal"/>
    <w:rsid w:val="00666143"/>
    <w:pPr>
      <w:keepLines/>
      <w:numPr>
        <w:numId w:val="24"/>
      </w:numPr>
      <w:spacing w:before="240"/>
    </w:pPr>
    <w:rPr>
      <w:sz w:val="28"/>
    </w:rPr>
  </w:style>
  <w:style w:type="paragraph" w:customStyle="1" w:styleId="DMPFooterText">
    <w:name w:val="DMP Footer Text"/>
    <w:basedOn w:val="Normal"/>
    <w:next w:val="Normal"/>
    <w:rsid w:val="00666143"/>
    <w:rPr>
      <w:rFonts w:ascii="Arial Narrow" w:hAnsi="Arial Narrow"/>
      <w:sz w:val="16"/>
    </w:rPr>
  </w:style>
  <w:style w:type="paragraph" w:customStyle="1" w:styleId="DMPFormBoxTitle">
    <w:name w:val="DMP Form Box Title"/>
    <w:rsid w:val="00666143"/>
    <w:pPr>
      <w:tabs>
        <w:tab w:val="left" w:pos="1008"/>
      </w:tabs>
    </w:pPr>
    <w:rPr>
      <w:rFonts w:ascii="Arial Narrow" w:hAnsi="Arial Narrow"/>
      <w:b/>
      <w:sz w:val="24"/>
    </w:rPr>
  </w:style>
  <w:style w:type="paragraph" w:customStyle="1" w:styleId="DMPFormTableTitle">
    <w:name w:val="DMP Form Table Title"/>
    <w:rsid w:val="00666143"/>
    <w:pPr>
      <w:jc w:val="center"/>
    </w:pPr>
    <w:rPr>
      <w:rFonts w:ascii="Arial Narrow" w:hAnsi="Arial Narrow"/>
      <w:b/>
    </w:rPr>
  </w:style>
  <w:style w:type="paragraph" w:customStyle="1" w:styleId="DMPHeaderTitle">
    <w:name w:val="DMP Header Title"/>
    <w:basedOn w:val="Normal"/>
    <w:next w:val="Normal"/>
    <w:rsid w:val="00666143"/>
    <w:pPr>
      <w:jc w:val="right"/>
    </w:pPr>
    <w:rPr>
      <w:rFonts w:ascii="Arial Narrow" w:hAnsi="Arial Narrow"/>
      <w:b/>
      <w:sz w:val="24"/>
    </w:rPr>
  </w:style>
  <w:style w:type="paragraph" w:customStyle="1" w:styleId="DMPHeadingLevel3">
    <w:name w:val="DMP Heading Level 3"/>
    <w:basedOn w:val="Heading3"/>
    <w:next w:val="Normal"/>
    <w:rsid w:val="00666143"/>
    <w:pPr>
      <w:numPr>
        <w:numId w:val="24"/>
      </w:numPr>
      <w:tabs>
        <w:tab w:val="left" w:pos="1800"/>
      </w:tabs>
      <w:spacing w:after="120"/>
    </w:pPr>
    <w:rPr>
      <w:rFonts w:eastAsia="Times New Roman"/>
      <w:i/>
      <w:snapToGrid w:val="0"/>
    </w:rPr>
  </w:style>
  <w:style w:type="paragraph" w:customStyle="1" w:styleId="DMPTableHeader">
    <w:name w:val="DMP Table Header"/>
    <w:basedOn w:val="Normal"/>
    <w:rsid w:val="00666143"/>
    <w:pPr>
      <w:jc w:val="center"/>
    </w:pPr>
    <w:rPr>
      <w:rFonts w:ascii="Arial Narrow" w:hAnsi="Arial Narrow" w:cs="Arial"/>
      <w:b/>
      <w:snapToGrid w:val="0"/>
    </w:rPr>
  </w:style>
  <w:style w:type="paragraph" w:customStyle="1" w:styleId="DMPTableBodyText">
    <w:name w:val="DMP Table Body Text"/>
    <w:basedOn w:val="DMPTableHeader"/>
    <w:next w:val="Normal"/>
    <w:rsid w:val="00666143"/>
    <w:pPr>
      <w:keepLines/>
    </w:pPr>
    <w:rPr>
      <w:b w:val="0"/>
    </w:rPr>
  </w:style>
  <w:style w:type="paragraph" w:customStyle="1" w:styleId="DMPNumberListLevel1">
    <w:name w:val="DMP Number List Level 1"/>
    <w:basedOn w:val="Normal"/>
    <w:rsid w:val="00666143"/>
    <w:pPr>
      <w:numPr>
        <w:numId w:val="25"/>
      </w:numPr>
      <w:spacing w:after="240"/>
    </w:pPr>
    <w:rPr>
      <w:rFonts w:ascii="Arial Narrow" w:hAnsi="Arial Narrow" w:cs="Arial"/>
      <w:sz w:val="24"/>
    </w:rPr>
  </w:style>
  <w:style w:type="paragraph" w:customStyle="1" w:styleId="DMPAlphaListLevel1">
    <w:name w:val="DMP Alpha List Level 1"/>
    <w:basedOn w:val="DMPNumberListLevel1"/>
    <w:rsid w:val="00666143"/>
    <w:pPr>
      <w:numPr>
        <w:numId w:val="22"/>
      </w:numPr>
    </w:pPr>
  </w:style>
  <w:style w:type="paragraph" w:customStyle="1" w:styleId="DocumentTitle">
    <w:name w:val="Document Title"/>
    <w:basedOn w:val="Normal"/>
    <w:rsid w:val="003D018A"/>
    <w:pPr>
      <w:jc w:val="center"/>
    </w:pPr>
    <w:rPr>
      <w:rFonts w:ascii="Times New Roman Bold" w:hAnsi="Times New Roman Bold"/>
      <w:b/>
      <w:bCs/>
      <w:caps/>
      <w:sz w:val="24"/>
      <w:szCs w:val="20"/>
    </w:rPr>
  </w:style>
  <w:style w:type="character" w:customStyle="1" w:styleId="vhaispsturga">
    <w:name w:val="vhaispsturga"/>
    <w:semiHidden/>
    <w:rsid w:val="00FD3DB5"/>
    <w:rPr>
      <w:rFonts w:ascii="Arial" w:hAnsi="Arial" w:cs="Arial"/>
      <w:color w:val="auto"/>
      <w:sz w:val="20"/>
      <w:szCs w:val="20"/>
    </w:rPr>
  </w:style>
  <w:style w:type="paragraph" w:styleId="BodyTextIndent">
    <w:name w:val="Body Text Indent"/>
    <w:basedOn w:val="Normal"/>
    <w:rsid w:val="005E4C16"/>
    <w:pPr>
      <w:spacing w:after="120"/>
      <w:ind w:left="360"/>
    </w:pPr>
  </w:style>
  <w:style w:type="paragraph" w:styleId="ListParagraph">
    <w:name w:val="List Paragraph"/>
    <w:basedOn w:val="Normal"/>
    <w:uiPriority w:val="34"/>
    <w:qFormat/>
    <w:rsid w:val="007346F8"/>
    <w:pPr>
      <w:spacing w:after="200" w:line="276" w:lineRule="auto"/>
      <w:ind w:left="720"/>
    </w:pPr>
    <w:rPr>
      <w:rFonts w:ascii="Calibri" w:eastAsia="Calibri" w:hAnsi="Calibri"/>
      <w:szCs w:val="22"/>
    </w:rPr>
  </w:style>
  <w:style w:type="paragraph" w:customStyle="1" w:styleId="default">
    <w:name w:val="default"/>
    <w:basedOn w:val="Normal"/>
    <w:rsid w:val="0071476A"/>
    <w:pPr>
      <w:autoSpaceDE w:val="0"/>
      <w:autoSpaceDN w:val="0"/>
    </w:pPr>
    <w:rPr>
      <w:rFonts w:ascii="Arial" w:eastAsia="Calibri" w:hAnsi="Arial" w:cs="Arial"/>
      <w:color w:val="000000"/>
      <w:sz w:val="24"/>
    </w:rPr>
  </w:style>
  <w:style w:type="paragraph" w:customStyle="1" w:styleId="bodybullet10">
    <w:name w:val="bodybullet1"/>
    <w:basedOn w:val="Normal"/>
    <w:rsid w:val="00E63C7A"/>
    <w:pPr>
      <w:tabs>
        <w:tab w:val="num" w:pos="360"/>
      </w:tabs>
      <w:autoSpaceDE w:val="0"/>
      <w:autoSpaceDN w:val="0"/>
      <w:spacing w:before="120" w:after="120"/>
    </w:pPr>
    <w:rPr>
      <w:rFonts w:eastAsia="Calibri"/>
      <w:szCs w:val="22"/>
    </w:rPr>
  </w:style>
  <w:style w:type="character" w:customStyle="1" w:styleId="BodyText2Char">
    <w:name w:val="Body Text 2 Char"/>
    <w:link w:val="BodyText2"/>
    <w:rsid w:val="00103156"/>
    <w:rPr>
      <w:rFonts w:eastAsia="Arial Unicode MS"/>
      <w:iCs/>
      <w:sz w:val="22"/>
      <w:szCs w:val="22"/>
    </w:rPr>
  </w:style>
  <w:style w:type="character" w:styleId="Emphasis">
    <w:name w:val="Emphasis"/>
    <w:uiPriority w:val="20"/>
    <w:qFormat/>
    <w:rsid w:val="00F30BE5"/>
    <w:rPr>
      <w:i/>
      <w:iCs/>
    </w:rPr>
  </w:style>
  <w:style w:type="paragraph" w:styleId="Revision">
    <w:name w:val="Revision"/>
    <w:hidden/>
    <w:uiPriority w:val="99"/>
    <w:semiHidden/>
    <w:rsid w:val="006F294A"/>
    <w:rPr>
      <w:sz w:val="22"/>
      <w:szCs w:val="24"/>
    </w:rPr>
  </w:style>
  <w:style w:type="numbering" w:customStyle="1" w:styleId="Headings">
    <w:name w:val="Headings"/>
    <w:uiPriority w:val="99"/>
    <w:rsid w:val="000249B8"/>
    <w:pPr>
      <w:numPr>
        <w:numId w:val="32"/>
      </w:numPr>
    </w:pPr>
  </w:style>
  <w:style w:type="character" w:customStyle="1" w:styleId="FooterChar">
    <w:name w:val="Footer Char"/>
    <w:link w:val="Footer"/>
    <w:rsid w:val="00D905CE"/>
    <w:rPr>
      <w:sz w:val="22"/>
      <w:szCs w:val="24"/>
    </w:rPr>
  </w:style>
  <w:style w:type="paragraph" w:customStyle="1" w:styleId="capture">
    <w:name w:val="capture"/>
    <w:rsid w:val="00B2586C"/>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InstructionalBullet1">
    <w:name w:val="Instructional Bullet 1"/>
    <w:rsid w:val="00B2586C"/>
    <w:pPr>
      <w:numPr>
        <w:numId w:val="36"/>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B2586C"/>
    <w:pPr>
      <w:tabs>
        <w:tab w:val="clear" w:pos="900"/>
        <w:tab w:val="num" w:pos="1260"/>
      </w:tabs>
      <w:ind w:left="1260"/>
    </w:pPr>
  </w:style>
  <w:style w:type="paragraph" w:customStyle="1" w:styleId="BulletInstructions">
    <w:name w:val="Bullet Instructions"/>
    <w:basedOn w:val="Normal"/>
    <w:rsid w:val="00D25313"/>
    <w:pPr>
      <w:numPr>
        <w:numId w:val="44"/>
      </w:numPr>
      <w:spacing w:before="60" w:after="60"/>
    </w:pPr>
    <w:rPr>
      <w:i/>
      <w:color w:val="0000FF"/>
      <w:sz w:val="24"/>
    </w:rPr>
  </w:style>
  <w:style w:type="paragraph" w:customStyle="1" w:styleId="InstructionalTable">
    <w:name w:val="Instructional Table"/>
    <w:next w:val="Normal"/>
    <w:rsid w:val="003C7EED"/>
    <w:rPr>
      <w:i/>
      <w:color w:val="0000FF"/>
      <w:sz w:val="22"/>
      <w:szCs w:val="24"/>
    </w:rPr>
  </w:style>
  <w:style w:type="paragraph" w:customStyle="1" w:styleId="BodyTextNumbered2">
    <w:name w:val="Body Text Numbered 2"/>
    <w:rsid w:val="003C7EED"/>
    <w:pPr>
      <w:numPr>
        <w:numId w:val="45"/>
      </w:numPr>
      <w:spacing w:before="60" w:after="60"/>
    </w:pPr>
    <w:rPr>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05908">
      <w:bodyDiv w:val="1"/>
      <w:marLeft w:val="0"/>
      <w:marRight w:val="0"/>
      <w:marTop w:val="0"/>
      <w:marBottom w:val="0"/>
      <w:divBdr>
        <w:top w:val="none" w:sz="0" w:space="0" w:color="auto"/>
        <w:left w:val="none" w:sz="0" w:space="0" w:color="auto"/>
        <w:bottom w:val="none" w:sz="0" w:space="0" w:color="auto"/>
        <w:right w:val="none" w:sz="0" w:space="0" w:color="auto"/>
      </w:divBdr>
    </w:div>
    <w:div w:id="171259680">
      <w:bodyDiv w:val="1"/>
      <w:marLeft w:val="0"/>
      <w:marRight w:val="0"/>
      <w:marTop w:val="0"/>
      <w:marBottom w:val="0"/>
      <w:divBdr>
        <w:top w:val="none" w:sz="0" w:space="0" w:color="auto"/>
        <w:left w:val="none" w:sz="0" w:space="0" w:color="auto"/>
        <w:bottom w:val="none" w:sz="0" w:space="0" w:color="auto"/>
        <w:right w:val="none" w:sz="0" w:space="0" w:color="auto"/>
      </w:divBdr>
    </w:div>
    <w:div w:id="182789478">
      <w:bodyDiv w:val="1"/>
      <w:marLeft w:val="0"/>
      <w:marRight w:val="0"/>
      <w:marTop w:val="0"/>
      <w:marBottom w:val="0"/>
      <w:divBdr>
        <w:top w:val="none" w:sz="0" w:space="0" w:color="auto"/>
        <w:left w:val="none" w:sz="0" w:space="0" w:color="auto"/>
        <w:bottom w:val="none" w:sz="0" w:space="0" w:color="auto"/>
        <w:right w:val="none" w:sz="0" w:space="0" w:color="auto"/>
      </w:divBdr>
    </w:div>
    <w:div w:id="236089182">
      <w:bodyDiv w:val="1"/>
      <w:marLeft w:val="0"/>
      <w:marRight w:val="0"/>
      <w:marTop w:val="0"/>
      <w:marBottom w:val="0"/>
      <w:divBdr>
        <w:top w:val="none" w:sz="0" w:space="0" w:color="auto"/>
        <w:left w:val="none" w:sz="0" w:space="0" w:color="auto"/>
        <w:bottom w:val="none" w:sz="0" w:space="0" w:color="auto"/>
        <w:right w:val="none" w:sz="0" w:space="0" w:color="auto"/>
      </w:divBdr>
    </w:div>
    <w:div w:id="261304180">
      <w:bodyDiv w:val="1"/>
      <w:marLeft w:val="0"/>
      <w:marRight w:val="0"/>
      <w:marTop w:val="0"/>
      <w:marBottom w:val="0"/>
      <w:divBdr>
        <w:top w:val="none" w:sz="0" w:space="0" w:color="auto"/>
        <w:left w:val="none" w:sz="0" w:space="0" w:color="auto"/>
        <w:bottom w:val="none" w:sz="0" w:space="0" w:color="auto"/>
        <w:right w:val="none" w:sz="0" w:space="0" w:color="auto"/>
      </w:divBdr>
      <w:divsChild>
        <w:div w:id="884410772">
          <w:marLeft w:val="0"/>
          <w:marRight w:val="0"/>
          <w:marTop w:val="0"/>
          <w:marBottom w:val="0"/>
          <w:divBdr>
            <w:top w:val="none" w:sz="0" w:space="0" w:color="auto"/>
            <w:left w:val="none" w:sz="0" w:space="0" w:color="auto"/>
            <w:bottom w:val="none" w:sz="0" w:space="0" w:color="auto"/>
            <w:right w:val="none" w:sz="0" w:space="0" w:color="auto"/>
          </w:divBdr>
          <w:divsChild>
            <w:div w:id="32509848">
              <w:marLeft w:val="0"/>
              <w:marRight w:val="0"/>
              <w:marTop w:val="0"/>
              <w:marBottom w:val="0"/>
              <w:divBdr>
                <w:top w:val="none" w:sz="0" w:space="0" w:color="auto"/>
                <w:left w:val="none" w:sz="0" w:space="0" w:color="auto"/>
                <w:bottom w:val="none" w:sz="0" w:space="0" w:color="auto"/>
                <w:right w:val="none" w:sz="0" w:space="0" w:color="auto"/>
              </w:divBdr>
            </w:div>
            <w:div w:id="796871765">
              <w:marLeft w:val="0"/>
              <w:marRight w:val="0"/>
              <w:marTop w:val="0"/>
              <w:marBottom w:val="0"/>
              <w:divBdr>
                <w:top w:val="none" w:sz="0" w:space="0" w:color="auto"/>
                <w:left w:val="none" w:sz="0" w:space="0" w:color="auto"/>
                <w:bottom w:val="none" w:sz="0" w:space="0" w:color="auto"/>
                <w:right w:val="none" w:sz="0" w:space="0" w:color="auto"/>
              </w:divBdr>
            </w:div>
            <w:div w:id="835418215">
              <w:marLeft w:val="0"/>
              <w:marRight w:val="0"/>
              <w:marTop w:val="0"/>
              <w:marBottom w:val="0"/>
              <w:divBdr>
                <w:top w:val="none" w:sz="0" w:space="0" w:color="auto"/>
                <w:left w:val="none" w:sz="0" w:space="0" w:color="auto"/>
                <w:bottom w:val="none" w:sz="0" w:space="0" w:color="auto"/>
                <w:right w:val="none" w:sz="0" w:space="0" w:color="auto"/>
              </w:divBdr>
            </w:div>
            <w:div w:id="1164659698">
              <w:marLeft w:val="0"/>
              <w:marRight w:val="0"/>
              <w:marTop w:val="0"/>
              <w:marBottom w:val="0"/>
              <w:divBdr>
                <w:top w:val="none" w:sz="0" w:space="0" w:color="auto"/>
                <w:left w:val="none" w:sz="0" w:space="0" w:color="auto"/>
                <w:bottom w:val="none" w:sz="0" w:space="0" w:color="auto"/>
                <w:right w:val="none" w:sz="0" w:space="0" w:color="auto"/>
              </w:divBdr>
            </w:div>
            <w:div w:id="204933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646918">
      <w:bodyDiv w:val="1"/>
      <w:marLeft w:val="0"/>
      <w:marRight w:val="0"/>
      <w:marTop w:val="0"/>
      <w:marBottom w:val="0"/>
      <w:divBdr>
        <w:top w:val="none" w:sz="0" w:space="0" w:color="auto"/>
        <w:left w:val="none" w:sz="0" w:space="0" w:color="auto"/>
        <w:bottom w:val="none" w:sz="0" w:space="0" w:color="auto"/>
        <w:right w:val="none" w:sz="0" w:space="0" w:color="auto"/>
      </w:divBdr>
    </w:div>
    <w:div w:id="397441106">
      <w:bodyDiv w:val="1"/>
      <w:marLeft w:val="0"/>
      <w:marRight w:val="0"/>
      <w:marTop w:val="0"/>
      <w:marBottom w:val="0"/>
      <w:divBdr>
        <w:top w:val="none" w:sz="0" w:space="0" w:color="auto"/>
        <w:left w:val="none" w:sz="0" w:space="0" w:color="auto"/>
        <w:bottom w:val="none" w:sz="0" w:space="0" w:color="auto"/>
        <w:right w:val="none" w:sz="0" w:space="0" w:color="auto"/>
      </w:divBdr>
      <w:divsChild>
        <w:div w:id="1195970231">
          <w:marLeft w:val="0"/>
          <w:marRight w:val="0"/>
          <w:marTop w:val="0"/>
          <w:marBottom w:val="0"/>
          <w:divBdr>
            <w:top w:val="none" w:sz="0" w:space="0" w:color="auto"/>
            <w:left w:val="none" w:sz="0" w:space="0" w:color="auto"/>
            <w:bottom w:val="none" w:sz="0" w:space="0" w:color="auto"/>
            <w:right w:val="none" w:sz="0" w:space="0" w:color="auto"/>
          </w:divBdr>
          <w:divsChild>
            <w:div w:id="33699766">
              <w:marLeft w:val="0"/>
              <w:marRight w:val="0"/>
              <w:marTop w:val="0"/>
              <w:marBottom w:val="0"/>
              <w:divBdr>
                <w:top w:val="none" w:sz="0" w:space="0" w:color="auto"/>
                <w:left w:val="none" w:sz="0" w:space="0" w:color="auto"/>
                <w:bottom w:val="none" w:sz="0" w:space="0" w:color="auto"/>
                <w:right w:val="none" w:sz="0" w:space="0" w:color="auto"/>
              </w:divBdr>
            </w:div>
            <w:div w:id="403913091">
              <w:marLeft w:val="0"/>
              <w:marRight w:val="0"/>
              <w:marTop w:val="0"/>
              <w:marBottom w:val="0"/>
              <w:divBdr>
                <w:top w:val="none" w:sz="0" w:space="0" w:color="auto"/>
                <w:left w:val="none" w:sz="0" w:space="0" w:color="auto"/>
                <w:bottom w:val="none" w:sz="0" w:space="0" w:color="auto"/>
                <w:right w:val="none" w:sz="0" w:space="0" w:color="auto"/>
              </w:divBdr>
            </w:div>
            <w:div w:id="650208956">
              <w:marLeft w:val="0"/>
              <w:marRight w:val="0"/>
              <w:marTop w:val="0"/>
              <w:marBottom w:val="0"/>
              <w:divBdr>
                <w:top w:val="none" w:sz="0" w:space="0" w:color="auto"/>
                <w:left w:val="none" w:sz="0" w:space="0" w:color="auto"/>
                <w:bottom w:val="none" w:sz="0" w:space="0" w:color="auto"/>
                <w:right w:val="none" w:sz="0" w:space="0" w:color="auto"/>
              </w:divBdr>
            </w:div>
            <w:div w:id="865944858">
              <w:marLeft w:val="0"/>
              <w:marRight w:val="0"/>
              <w:marTop w:val="0"/>
              <w:marBottom w:val="0"/>
              <w:divBdr>
                <w:top w:val="none" w:sz="0" w:space="0" w:color="auto"/>
                <w:left w:val="none" w:sz="0" w:space="0" w:color="auto"/>
                <w:bottom w:val="none" w:sz="0" w:space="0" w:color="auto"/>
                <w:right w:val="none" w:sz="0" w:space="0" w:color="auto"/>
              </w:divBdr>
            </w:div>
            <w:div w:id="194388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330225">
      <w:bodyDiv w:val="1"/>
      <w:marLeft w:val="0"/>
      <w:marRight w:val="0"/>
      <w:marTop w:val="0"/>
      <w:marBottom w:val="0"/>
      <w:divBdr>
        <w:top w:val="none" w:sz="0" w:space="0" w:color="auto"/>
        <w:left w:val="none" w:sz="0" w:space="0" w:color="auto"/>
        <w:bottom w:val="none" w:sz="0" w:space="0" w:color="auto"/>
        <w:right w:val="none" w:sz="0" w:space="0" w:color="auto"/>
      </w:divBdr>
    </w:div>
    <w:div w:id="469519749">
      <w:bodyDiv w:val="1"/>
      <w:marLeft w:val="0"/>
      <w:marRight w:val="0"/>
      <w:marTop w:val="0"/>
      <w:marBottom w:val="0"/>
      <w:divBdr>
        <w:top w:val="none" w:sz="0" w:space="0" w:color="auto"/>
        <w:left w:val="none" w:sz="0" w:space="0" w:color="auto"/>
        <w:bottom w:val="none" w:sz="0" w:space="0" w:color="auto"/>
        <w:right w:val="none" w:sz="0" w:space="0" w:color="auto"/>
      </w:divBdr>
    </w:div>
    <w:div w:id="473719223">
      <w:bodyDiv w:val="1"/>
      <w:marLeft w:val="0"/>
      <w:marRight w:val="0"/>
      <w:marTop w:val="0"/>
      <w:marBottom w:val="0"/>
      <w:divBdr>
        <w:top w:val="none" w:sz="0" w:space="0" w:color="auto"/>
        <w:left w:val="none" w:sz="0" w:space="0" w:color="auto"/>
        <w:bottom w:val="none" w:sz="0" w:space="0" w:color="auto"/>
        <w:right w:val="none" w:sz="0" w:space="0" w:color="auto"/>
      </w:divBdr>
    </w:div>
    <w:div w:id="528877031">
      <w:bodyDiv w:val="1"/>
      <w:marLeft w:val="0"/>
      <w:marRight w:val="0"/>
      <w:marTop w:val="0"/>
      <w:marBottom w:val="0"/>
      <w:divBdr>
        <w:top w:val="none" w:sz="0" w:space="0" w:color="auto"/>
        <w:left w:val="none" w:sz="0" w:space="0" w:color="auto"/>
        <w:bottom w:val="none" w:sz="0" w:space="0" w:color="auto"/>
        <w:right w:val="none" w:sz="0" w:space="0" w:color="auto"/>
      </w:divBdr>
      <w:divsChild>
        <w:div w:id="437137148">
          <w:marLeft w:val="0"/>
          <w:marRight w:val="0"/>
          <w:marTop w:val="0"/>
          <w:marBottom w:val="0"/>
          <w:divBdr>
            <w:top w:val="none" w:sz="0" w:space="0" w:color="auto"/>
            <w:left w:val="none" w:sz="0" w:space="0" w:color="auto"/>
            <w:bottom w:val="none" w:sz="0" w:space="0" w:color="auto"/>
            <w:right w:val="none" w:sz="0" w:space="0" w:color="auto"/>
          </w:divBdr>
          <w:divsChild>
            <w:div w:id="139277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360603">
      <w:bodyDiv w:val="1"/>
      <w:marLeft w:val="0"/>
      <w:marRight w:val="0"/>
      <w:marTop w:val="0"/>
      <w:marBottom w:val="0"/>
      <w:divBdr>
        <w:top w:val="none" w:sz="0" w:space="0" w:color="auto"/>
        <w:left w:val="none" w:sz="0" w:space="0" w:color="auto"/>
        <w:bottom w:val="none" w:sz="0" w:space="0" w:color="auto"/>
        <w:right w:val="none" w:sz="0" w:space="0" w:color="auto"/>
      </w:divBdr>
      <w:divsChild>
        <w:div w:id="1439520242">
          <w:marLeft w:val="0"/>
          <w:marRight w:val="0"/>
          <w:marTop w:val="0"/>
          <w:marBottom w:val="0"/>
          <w:divBdr>
            <w:top w:val="none" w:sz="0" w:space="0" w:color="auto"/>
            <w:left w:val="none" w:sz="0" w:space="0" w:color="auto"/>
            <w:bottom w:val="none" w:sz="0" w:space="0" w:color="auto"/>
            <w:right w:val="none" w:sz="0" w:space="0" w:color="auto"/>
          </w:divBdr>
          <w:divsChild>
            <w:div w:id="181301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0569">
      <w:bodyDiv w:val="1"/>
      <w:marLeft w:val="0"/>
      <w:marRight w:val="0"/>
      <w:marTop w:val="0"/>
      <w:marBottom w:val="0"/>
      <w:divBdr>
        <w:top w:val="none" w:sz="0" w:space="0" w:color="auto"/>
        <w:left w:val="none" w:sz="0" w:space="0" w:color="auto"/>
        <w:bottom w:val="none" w:sz="0" w:space="0" w:color="auto"/>
        <w:right w:val="none" w:sz="0" w:space="0" w:color="auto"/>
      </w:divBdr>
    </w:div>
    <w:div w:id="686833555">
      <w:bodyDiv w:val="1"/>
      <w:marLeft w:val="0"/>
      <w:marRight w:val="0"/>
      <w:marTop w:val="0"/>
      <w:marBottom w:val="0"/>
      <w:divBdr>
        <w:top w:val="none" w:sz="0" w:space="0" w:color="auto"/>
        <w:left w:val="none" w:sz="0" w:space="0" w:color="auto"/>
        <w:bottom w:val="none" w:sz="0" w:space="0" w:color="auto"/>
        <w:right w:val="none" w:sz="0" w:space="0" w:color="auto"/>
      </w:divBdr>
    </w:div>
    <w:div w:id="747077580">
      <w:bodyDiv w:val="1"/>
      <w:marLeft w:val="0"/>
      <w:marRight w:val="0"/>
      <w:marTop w:val="0"/>
      <w:marBottom w:val="0"/>
      <w:divBdr>
        <w:top w:val="none" w:sz="0" w:space="0" w:color="auto"/>
        <w:left w:val="none" w:sz="0" w:space="0" w:color="auto"/>
        <w:bottom w:val="none" w:sz="0" w:space="0" w:color="auto"/>
        <w:right w:val="none" w:sz="0" w:space="0" w:color="auto"/>
      </w:divBdr>
    </w:div>
    <w:div w:id="770124101">
      <w:bodyDiv w:val="1"/>
      <w:marLeft w:val="0"/>
      <w:marRight w:val="0"/>
      <w:marTop w:val="0"/>
      <w:marBottom w:val="0"/>
      <w:divBdr>
        <w:top w:val="none" w:sz="0" w:space="0" w:color="auto"/>
        <w:left w:val="none" w:sz="0" w:space="0" w:color="auto"/>
        <w:bottom w:val="none" w:sz="0" w:space="0" w:color="auto"/>
        <w:right w:val="none" w:sz="0" w:space="0" w:color="auto"/>
      </w:divBdr>
      <w:divsChild>
        <w:div w:id="1383092998">
          <w:marLeft w:val="0"/>
          <w:marRight w:val="0"/>
          <w:marTop w:val="0"/>
          <w:marBottom w:val="0"/>
          <w:divBdr>
            <w:top w:val="none" w:sz="0" w:space="0" w:color="auto"/>
            <w:left w:val="none" w:sz="0" w:space="0" w:color="auto"/>
            <w:bottom w:val="none" w:sz="0" w:space="0" w:color="auto"/>
            <w:right w:val="none" w:sz="0" w:space="0" w:color="auto"/>
          </w:divBdr>
          <w:divsChild>
            <w:div w:id="548033725">
              <w:marLeft w:val="0"/>
              <w:marRight w:val="0"/>
              <w:marTop w:val="0"/>
              <w:marBottom w:val="0"/>
              <w:divBdr>
                <w:top w:val="none" w:sz="0" w:space="0" w:color="auto"/>
                <w:left w:val="none" w:sz="0" w:space="0" w:color="auto"/>
                <w:bottom w:val="none" w:sz="0" w:space="0" w:color="auto"/>
                <w:right w:val="none" w:sz="0" w:space="0" w:color="auto"/>
              </w:divBdr>
            </w:div>
            <w:div w:id="671638470">
              <w:marLeft w:val="0"/>
              <w:marRight w:val="0"/>
              <w:marTop w:val="0"/>
              <w:marBottom w:val="0"/>
              <w:divBdr>
                <w:top w:val="none" w:sz="0" w:space="0" w:color="auto"/>
                <w:left w:val="none" w:sz="0" w:space="0" w:color="auto"/>
                <w:bottom w:val="none" w:sz="0" w:space="0" w:color="auto"/>
                <w:right w:val="none" w:sz="0" w:space="0" w:color="auto"/>
              </w:divBdr>
            </w:div>
            <w:div w:id="111031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668048">
      <w:bodyDiv w:val="1"/>
      <w:marLeft w:val="0"/>
      <w:marRight w:val="0"/>
      <w:marTop w:val="0"/>
      <w:marBottom w:val="0"/>
      <w:divBdr>
        <w:top w:val="none" w:sz="0" w:space="0" w:color="auto"/>
        <w:left w:val="none" w:sz="0" w:space="0" w:color="auto"/>
        <w:bottom w:val="none" w:sz="0" w:space="0" w:color="auto"/>
        <w:right w:val="none" w:sz="0" w:space="0" w:color="auto"/>
      </w:divBdr>
    </w:div>
    <w:div w:id="826090710">
      <w:bodyDiv w:val="1"/>
      <w:marLeft w:val="0"/>
      <w:marRight w:val="0"/>
      <w:marTop w:val="0"/>
      <w:marBottom w:val="0"/>
      <w:divBdr>
        <w:top w:val="none" w:sz="0" w:space="0" w:color="auto"/>
        <w:left w:val="none" w:sz="0" w:space="0" w:color="auto"/>
        <w:bottom w:val="none" w:sz="0" w:space="0" w:color="auto"/>
        <w:right w:val="none" w:sz="0" w:space="0" w:color="auto"/>
      </w:divBdr>
    </w:div>
    <w:div w:id="826164386">
      <w:bodyDiv w:val="1"/>
      <w:marLeft w:val="0"/>
      <w:marRight w:val="0"/>
      <w:marTop w:val="0"/>
      <w:marBottom w:val="0"/>
      <w:divBdr>
        <w:top w:val="none" w:sz="0" w:space="0" w:color="auto"/>
        <w:left w:val="none" w:sz="0" w:space="0" w:color="auto"/>
        <w:bottom w:val="none" w:sz="0" w:space="0" w:color="auto"/>
        <w:right w:val="none" w:sz="0" w:space="0" w:color="auto"/>
      </w:divBdr>
    </w:div>
    <w:div w:id="845755674">
      <w:bodyDiv w:val="1"/>
      <w:marLeft w:val="0"/>
      <w:marRight w:val="0"/>
      <w:marTop w:val="0"/>
      <w:marBottom w:val="0"/>
      <w:divBdr>
        <w:top w:val="none" w:sz="0" w:space="0" w:color="auto"/>
        <w:left w:val="none" w:sz="0" w:space="0" w:color="auto"/>
        <w:bottom w:val="none" w:sz="0" w:space="0" w:color="auto"/>
        <w:right w:val="none" w:sz="0" w:space="0" w:color="auto"/>
      </w:divBdr>
    </w:div>
    <w:div w:id="901909016">
      <w:bodyDiv w:val="1"/>
      <w:marLeft w:val="0"/>
      <w:marRight w:val="0"/>
      <w:marTop w:val="0"/>
      <w:marBottom w:val="0"/>
      <w:divBdr>
        <w:top w:val="none" w:sz="0" w:space="0" w:color="auto"/>
        <w:left w:val="none" w:sz="0" w:space="0" w:color="auto"/>
        <w:bottom w:val="none" w:sz="0" w:space="0" w:color="auto"/>
        <w:right w:val="none" w:sz="0" w:space="0" w:color="auto"/>
      </w:divBdr>
    </w:div>
    <w:div w:id="1231698661">
      <w:bodyDiv w:val="1"/>
      <w:marLeft w:val="0"/>
      <w:marRight w:val="0"/>
      <w:marTop w:val="0"/>
      <w:marBottom w:val="0"/>
      <w:divBdr>
        <w:top w:val="none" w:sz="0" w:space="0" w:color="auto"/>
        <w:left w:val="none" w:sz="0" w:space="0" w:color="auto"/>
        <w:bottom w:val="none" w:sz="0" w:space="0" w:color="auto"/>
        <w:right w:val="none" w:sz="0" w:space="0" w:color="auto"/>
      </w:divBdr>
    </w:div>
    <w:div w:id="1248928231">
      <w:bodyDiv w:val="1"/>
      <w:marLeft w:val="0"/>
      <w:marRight w:val="0"/>
      <w:marTop w:val="0"/>
      <w:marBottom w:val="0"/>
      <w:divBdr>
        <w:top w:val="none" w:sz="0" w:space="0" w:color="auto"/>
        <w:left w:val="none" w:sz="0" w:space="0" w:color="auto"/>
        <w:bottom w:val="none" w:sz="0" w:space="0" w:color="auto"/>
        <w:right w:val="none" w:sz="0" w:space="0" w:color="auto"/>
      </w:divBdr>
    </w:div>
    <w:div w:id="1265839711">
      <w:bodyDiv w:val="1"/>
      <w:marLeft w:val="0"/>
      <w:marRight w:val="0"/>
      <w:marTop w:val="0"/>
      <w:marBottom w:val="0"/>
      <w:divBdr>
        <w:top w:val="none" w:sz="0" w:space="0" w:color="auto"/>
        <w:left w:val="none" w:sz="0" w:space="0" w:color="auto"/>
        <w:bottom w:val="none" w:sz="0" w:space="0" w:color="auto"/>
        <w:right w:val="none" w:sz="0" w:space="0" w:color="auto"/>
      </w:divBdr>
    </w:div>
    <w:div w:id="1366058669">
      <w:bodyDiv w:val="1"/>
      <w:marLeft w:val="0"/>
      <w:marRight w:val="0"/>
      <w:marTop w:val="0"/>
      <w:marBottom w:val="0"/>
      <w:divBdr>
        <w:top w:val="none" w:sz="0" w:space="0" w:color="auto"/>
        <w:left w:val="none" w:sz="0" w:space="0" w:color="auto"/>
        <w:bottom w:val="none" w:sz="0" w:space="0" w:color="auto"/>
        <w:right w:val="none" w:sz="0" w:space="0" w:color="auto"/>
      </w:divBdr>
    </w:div>
    <w:div w:id="1389105945">
      <w:bodyDiv w:val="1"/>
      <w:marLeft w:val="0"/>
      <w:marRight w:val="0"/>
      <w:marTop w:val="0"/>
      <w:marBottom w:val="0"/>
      <w:divBdr>
        <w:top w:val="none" w:sz="0" w:space="0" w:color="auto"/>
        <w:left w:val="none" w:sz="0" w:space="0" w:color="auto"/>
        <w:bottom w:val="none" w:sz="0" w:space="0" w:color="auto"/>
        <w:right w:val="none" w:sz="0" w:space="0" w:color="auto"/>
      </w:divBdr>
      <w:divsChild>
        <w:div w:id="467011991">
          <w:marLeft w:val="0"/>
          <w:marRight w:val="0"/>
          <w:marTop w:val="0"/>
          <w:marBottom w:val="0"/>
          <w:divBdr>
            <w:top w:val="none" w:sz="0" w:space="0" w:color="auto"/>
            <w:left w:val="none" w:sz="0" w:space="0" w:color="auto"/>
            <w:bottom w:val="none" w:sz="0" w:space="0" w:color="auto"/>
            <w:right w:val="none" w:sz="0" w:space="0" w:color="auto"/>
          </w:divBdr>
          <w:divsChild>
            <w:div w:id="5944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0887">
      <w:bodyDiv w:val="1"/>
      <w:marLeft w:val="0"/>
      <w:marRight w:val="0"/>
      <w:marTop w:val="0"/>
      <w:marBottom w:val="0"/>
      <w:divBdr>
        <w:top w:val="none" w:sz="0" w:space="0" w:color="auto"/>
        <w:left w:val="none" w:sz="0" w:space="0" w:color="auto"/>
        <w:bottom w:val="none" w:sz="0" w:space="0" w:color="auto"/>
        <w:right w:val="none" w:sz="0" w:space="0" w:color="auto"/>
      </w:divBdr>
    </w:div>
    <w:div w:id="1520704642">
      <w:bodyDiv w:val="1"/>
      <w:marLeft w:val="0"/>
      <w:marRight w:val="0"/>
      <w:marTop w:val="0"/>
      <w:marBottom w:val="0"/>
      <w:divBdr>
        <w:top w:val="none" w:sz="0" w:space="0" w:color="auto"/>
        <w:left w:val="none" w:sz="0" w:space="0" w:color="auto"/>
        <w:bottom w:val="none" w:sz="0" w:space="0" w:color="auto"/>
        <w:right w:val="none" w:sz="0" w:space="0" w:color="auto"/>
      </w:divBdr>
    </w:div>
    <w:div w:id="1812554200">
      <w:bodyDiv w:val="1"/>
      <w:marLeft w:val="0"/>
      <w:marRight w:val="0"/>
      <w:marTop w:val="0"/>
      <w:marBottom w:val="0"/>
      <w:divBdr>
        <w:top w:val="none" w:sz="0" w:space="0" w:color="auto"/>
        <w:left w:val="none" w:sz="0" w:space="0" w:color="auto"/>
        <w:bottom w:val="none" w:sz="0" w:space="0" w:color="auto"/>
        <w:right w:val="none" w:sz="0" w:space="0" w:color="auto"/>
      </w:divBdr>
    </w:div>
    <w:div w:id="1819760599">
      <w:bodyDiv w:val="1"/>
      <w:marLeft w:val="0"/>
      <w:marRight w:val="0"/>
      <w:marTop w:val="0"/>
      <w:marBottom w:val="0"/>
      <w:divBdr>
        <w:top w:val="none" w:sz="0" w:space="0" w:color="auto"/>
        <w:left w:val="none" w:sz="0" w:space="0" w:color="auto"/>
        <w:bottom w:val="none" w:sz="0" w:space="0" w:color="auto"/>
        <w:right w:val="none" w:sz="0" w:space="0" w:color="auto"/>
      </w:divBdr>
    </w:div>
    <w:div w:id="2073193021">
      <w:bodyDiv w:val="1"/>
      <w:marLeft w:val="0"/>
      <w:marRight w:val="0"/>
      <w:marTop w:val="0"/>
      <w:marBottom w:val="0"/>
      <w:divBdr>
        <w:top w:val="none" w:sz="0" w:space="0" w:color="auto"/>
        <w:left w:val="none" w:sz="0" w:space="0" w:color="auto"/>
        <w:bottom w:val="none" w:sz="0" w:space="0" w:color="auto"/>
        <w:right w:val="none" w:sz="0" w:space="0" w:color="auto"/>
      </w:divBdr>
      <w:divsChild>
        <w:div w:id="1236629235">
          <w:marLeft w:val="0"/>
          <w:marRight w:val="0"/>
          <w:marTop w:val="0"/>
          <w:marBottom w:val="0"/>
          <w:divBdr>
            <w:top w:val="none" w:sz="0" w:space="0" w:color="auto"/>
            <w:left w:val="none" w:sz="0" w:space="0" w:color="auto"/>
            <w:bottom w:val="none" w:sz="0" w:space="0" w:color="auto"/>
            <w:right w:val="none" w:sz="0" w:space="0" w:color="auto"/>
          </w:divBdr>
          <w:divsChild>
            <w:div w:id="72776428">
              <w:marLeft w:val="0"/>
              <w:marRight w:val="0"/>
              <w:marTop w:val="0"/>
              <w:marBottom w:val="0"/>
              <w:divBdr>
                <w:top w:val="none" w:sz="0" w:space="0" w:color="auto"/>
                <w:left w:val="none" w:sz="0" w:space="0" w:color="auto"/>
                <w:bottom w:val="none" w:sz="0" w:space="0" w:color="auto"/>
                <w:right w:val="none" w:sz="0" w:space="0" w:color="auto"/>
              </w:divBdr>
            </w:div>
            <w:div w:id="455486313">
              <w:marLeft w:val="0"/>
              <w:marRight w:val="0"/>
              <w:marTop w:val="0"/>
              <w:marBottom w:val="0"/>
              <w:divBdr>
                <w:top w:val="none" w:sz="0" w:space="0" w:color="auto"/>
                <w:left w:val="none" w:sz="0" w:space="0" w:color="auto"/>
                <w:bottom w:val="none" w:sz="0" w:space="0" w:color="auto"/>
                <w:right w:val="none" w:sz="0" w:space="0" w:color="auto"/>
              </w:divBdr>
            </w:div>
            <w:div w:id="1292981723">
              <w:marLeft w:val="0"/>
              <w:marRight w:val="0"/>
              <w:marTop w:val="0"/>
              <w:marBottom w:val="0"/>
              <w:divBdr>
                <w:top w:val="none" w:sz="0" w:space="0" w:color="auto"/>
                <w:left w:val="none" w:sz="0" w:space="0" w:color="auto"/>
                <w:bottom w:val="none" w:sz="0" w:space="0" w:color="auto"/>
                <w:right w:val="none" w:sz="0" w:space="0" w:color="auto"/>
              </w:divBdr>
            </w:div>
            <w:div w:id="1364794600">
              <w:marLeft w:val="0"/>
              <w:marRight w:val="0"/>
              <w:marTop w:val="0"/>
              <w:marBottom w:val="0"/>
              <w:divBdr>
                <w:top w:val="none" w:sz="0" w:space="0" w:color="auto"/>
                <w:left w:val="none" w:sz="0" w:space="0" w:color="auto"/>
                <w:bottom w:val="none" w:sz="0" w:space="0" w:color="auto"/>
                <w:right w:val="none" w:sz="0" w:space="0" w:color="auto"/>
              </w:divBdr>
            </w:div>
            <w:div w:id="1406344227">
              <w:marLeft w:val="0"/>
              <w:marRight w:val="0"/>
              <w:marTop w:val="0"/>
              <w:marBottom w:val="0"/>
              <w:divBdr>
                <w:top w:val="none" w:sz="0" w:space="0" w:color="auto"/>
                <w:left w:val="none" w:sz="0" w:space="0" w:color="auto"/>
                <w:bottom w:val="none" w:sz="0" w:space="0" w:color="auto"/>
                <w:right w:val="none" w:sz="0" w:space="0" w:color="auto"/>
              </w:divBdr>
            </w:div>
            <w:div w:id="169229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6547">
      <w:bodyDiv w:val="1"/>
      <w:marLeft w:val="0"/>
      <w:marRight w:val="0"/>
      <w:marTop w:val="0"/>
      <w:marBottom w:val="0"/>
      <w:divBdr>
        <w:top w:val="none" w:sz="0" w:space="0" w:color="auto"/>
        <w:left w:val="none" w:sz="0" w:space="0" w:color="auto"/>
        <w:bottom w:val="none" w:sz="0" w:space="0" w:color="auto"/>
        <w:right w:val="none" w:sz="0" w:space="0" w:color="auto"/>
      </w:divBdr>
    </w:div>
    <w:div w:id="210568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NS.URL/vdl/application.asp?appid=61"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NS.URL/process/home.asp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DNS.URL/iss/glossary.as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DNS.URL/communities/app_dev/confmgmt/CM%20References%20and%20Documents/Change%20and%20Configuration%20Management%20Acronyms.docx"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NS.URL/acronyms/index.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837E3-0B87-4A74-9AB5-0066CC06D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4374</Words>
  <Characters>24933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29249</CharactersWithSpaces>
  <SharedDoc>false</SharedDoc>
  <HLinks>
    <vt:vector size="474" baseType="variant">
      <vt:variant>
        <vt:i4>7733322</vt:i4>
      </vt:variant>
      <vt:variant>
        <vt:i4>480</vt:i4>
      </vt:variant>
      <vt:variant>
        <vt:i4>0</vt:i4>
      </vt:variant>
      <vt:variant>
        <vt:i4>5</vt:i4>
      </vt:variant>
      <vt:variant>
        <vt:lpwstr>http://vaww.oed.wss.va.gov/process/Library/master_glossary/masterglossary.htm</vt:lpwstr>
      </vt:variant>
      <vt:variant>
        <vt:lpwstr/>
      </vt:variant>
      <vt:variant>
        <vt:i4>26</vt:i4>
      </vt:variant>
      <vt:variant>
        <vt:i4>471</vt:i4>
      </vt:variant>
      <vt:variant>
        <vt:i4>0</vt:i4>
      </vt:variant>
      <vt:variant>
        <vt:i4>5</vt:i4>
      </vt:variant>
      <vt:variant>
        <vt:lpwstr>http://vista.med.va.gov/tools/sr/</vt:lpwstr>
      </vt:variant>
      <vt:variant>
        <vt:lpwstr/>
      </vt:variant>
      <vt:variant>
        <vt:i4>1114165</vt:i4>
      </vt:variant>
      <vt:variant>
        <vt:i4>458</vt:i4>
      </vt:variant>
      <vt:variant>
        <vt:i4>0</vt:i4>
      </vt:variant>
      <vt:variant>
        <vt:i4>5</vt:i4>
      </vt:variant>
      <vt:variant>
        <vt:lpwstr/>
      </vt:variant>
      <vt:variant>
        <vt:lpwstr>_Toc331664171</vt:lpwstr>
      </vt:variant>
      <vt:variant>
        <vt:i4>1114165</vt:i4>
      </vt:variant>
      <vt:variant>
        <vt:i4>452</vt:i4>
      </vt:variant>
      <vt:variant>
        <vt:i4>0</vt:i4>
      </vt:variant>
      <vt:variant>
        <vt:i4>5</vt:i4>
      </vt:variant>
      <vt:variant>
        <vt:lpwstr/>
      </vt:variant>
      <vt:variant>
        <vt:lpwstr>_Toc331664170</vt:lpwstr>
      </vt:variant>
      <vt:variant>
        <vt:i4>1048629</vt:i4>
      </vt:variant>
      <vt:variant>
        <vt:i4>446</vt:i4>
      </vt:variant>
      <vt:variant>
        <vt:i4>0</vt:i4>
      </vt:variant>
      <vt:variant>
        <vt:i4>5</vt:i4>
      </vt:variant>
      <vt:variant>
        <vt:lpwstr/>
      </vt:variant>
      <vt:variant>
        <vt:lpwstr>_Toc331664169</vt:lpwstr>
      </vt:variant>
      <vt:variant>
        <vt:i4>1048629</vt:i4>
      </vt:variant>
      <vt:variant>
        <vt:i4>440</vt:i4>
      </vt:variant>
      <vt:variant>
        <vt:i4>0</vt:i4>
      </vt:variant>
      <vt:variant>
        <vt:i4>5</vt:i4>
      </vt:variant>
      <vt:variant>
        <vt:lpwstr/>
      </vt:variant>
      <vt:variant>
        <vt:lpwstr>_Toc331664168</vt:lpwstr>
      </vt:variant>
      <vt:variant>
        <vt:i4>1048629</vt:i4>
      </vt:variant>
      <vt:variant>
        <vt:i4>434</vt:i4>
      </vt:variant>
      <vt:variant>
        <vt:i4>0</vt:i4>
      </vt:variant>
      <vt:variant>
        <vt:i4>5</vt:i4>
      </vt:variant>
      <vt:variant>
        <vt:lpwstr/>
      </vt:variant>
      <vt:variant>
        <vt:lpwstr>_Toc331664167</vt:lpwstr>
      </vt:variant>
      <vt:variant>
        <vt:i4>1048629</vt:i4>
      </vt:variant>
      <vt:variant>
        <vt:i4>428</vt:i4>
      </vt:variant>
      <vt:variant>
        <vt:i4>0</vt:i4>
      </vt:variant>
      <vt:variant>
        <vt:i4>5</vt:i4>
      </vt:variant>
      <vt:variant>
        <vt:lpwstr/>
      </vt:variant>
      <vt:variant>
        <vt:lpwstr>_Toc331664166</vt:lpwstr>
      </vt:variant>
      <vt:variant>
        <vt:i4>1048629</vt:i4>
      </vt:variant>
      <vt:variant>
        <vt:i4>422</vt:i4>
      </vt:variant>
      <vt:variant>
        <vt:i4>0</vt:i4>
      </vt:variant>
      <vt:variant>
        <vt:i4>5</vt:i4>
      </vt:variant>
      <vt:variant>
        <vt:lpwstr/>
      </vt:variant>
      <vt:variant>
        <vt:lpwstr>_Toc331664165</vt:lpwstr>
      </vt:variant>
      <vt:variant>
        <vt:i4>1048629</vt:i4>
      </vt:variant>
      <vt:variant>
        <vt:i4>416</vt:i4>
      </vt:variant>
      <vt:variant>
        <vt:i4>0</vt:i4>
      </vt:variant>
      <vt:variant>
        <vt:i4>5</vt:i4>
      </vt:variant>
      <vt:variant>
        <vt:lpwstr/>
      </vt:variant>
      <vt:variant>
        <vt:lpwstr>_Toc331664164</vt:lpwstr>
      </vt:variant>
      <vt:variant>
        <vt:i4>1048629</vt:i4>
      </vt:variant>
      <vt:variant>
        <vt:i4>410</vt:i4>
      </vt:variant>
      <vt:variant>
        <vt:i4>0</vt:i4>
      </vt:variant>
      <vt:variant>
        <vt:i4>5</vt:i4>
      </vt:variant>
      <vt:variant>
        <vt:lpwstr/>
      </vt:variant>
      <vt:variant>
        <vt:lpwstr>_Toc331664163</vt:lpwstr>
      </vt:variant>
      <vt:variant>
        <vt:i4>1048629</vt:i4>
      </vt:variant>
      <vt:variant>
        <vt:i4>404</vt:i4>
      </vt:variant>
      <vt:variant>
        <vt:i4>0</vt:i4>
      </vt:variant>
      <vt:variant>
        <vt:i4>5</vt:i4>
      </vt:variant>
      <vt:variant>
        <vt:lpwstr/>
      </vt:variant>
      <vt:variant>
        <vt:lpwstr>_Toc331664162</vt:lpwstr>
      </vt:variant>
      <vt:variant>
        <vt:i4>1048629</vt:i4>
      </vt:variant>
      <vt:variant>
        <vt:i4>398</vt:i4>
      </vt:variant>
      <vt:variant>
        <vt:i4>0</vt:i4>
      </vt:variant>
      <vt:variant>
        <vt:i4>5</vt:i4>
      </vt:variant>
      <vt:variant>
        <vt:lpwstr/>
      </vt:variant>
      <vt:variant>
        <vt:lpwstr>_Toc331664161</vt:lpwstr>
      </vt:variant>
      <vt:variant>
        <vt:i4>1048629</vt:i4>
      </vt:variant>
      <vt:variant>
        <vt:i4>392</vt:i4>
      </vt:variant>
      <vt:variant>
        <vt:i4>0</vt:i4>
      </vt:variant>
      <vt:variant>
        <vt:i4>5</vt:i4>
      </vt:variant>
      <vt:variant>
        <vt:lpwstr/>
      </vt:variant>
      <vt:variant>
        <vt:lpwstr>_Toc331664160</vt:lpwstr>
      </vt:variant>
      <vt:variant>
        <vt:i4>1245237</vt:i4>
      </vt:variant>
      <vt:variant>
        <vt:i4>386</vt:i4>
      </vt:variant>
      <vt:variant>
        <vt:i4>0</vt:i4>
      </vt:variant>
      <vt:variant>
        <vt:i4>5</vt:i4>
      </vt:variant>
      <vt:variant>
        <vt:lpwstr/>
      </vt:variant>
      <vt:variant>
        <vt:lpwstr>_Toc331664159</vt:lpwstr>
      </vt:variant>
      <vt:variant>
        <vt:i4>1245237</vt:i4>
      </vt:variant>
      <vt:variant>
        <vt:i4>380</vt:i4>
      </vt:variant>
      <vt:variant>
        <vt:i4>0</vt:i4>
      </vt:variant>
      <vt:variant>
        <vt:i4>5</vt:i4>
      </vt:variant>
      <vt:variant>
        <vt:lpwstr/>
      </vt:variant>
      <vt:variant>
        <vt:lpwstr>_Toc331664158</vt:lpwstr>
      </vt:variant>
      <vt:variant>
        <vt:i4>1245237</vt:i4>
      </vt:variant>
      <vt:variant>
        <vt:i4>374</vt:i4>
      </vt:variant>
      <vt:variant>
        <vt:i4>0</vt:i4>
      </vt:variant>
      <vt:variant>
        <vt:i4>5</vt:i4>
      </vt:variant>
      <vt:variant>
        <vt:lpwstr/>
      </vt:variant>
      <vt:variant>
        <vt:lpwstr>_Toc331664157</vt:lpwstr>
      </vt:variant>
      <vt:variant>
        <vt:i4>1245237</vt:i4>
      </vt:variant>
      <vt:variant>
        <vt:i4>368</vt:i4>
      </vt:variant>
      <vt:variant>
        <vt:i4>0</vt:i4>
      </vt:variant>
      <vt:variant>
        <vt:i4>5</vt:i4>
      </vt:variant>
      <vt:variant>
        <vt:lpwstr/>
      </vt:variant>
      <vt:variant>
        <vt:lpwstr>_Toc331664156</vt:lpwstr>
      </vt:variant>
      <vt:variant>
        <vt:i4>1245237</vt:i4>
      </vt:variant>
      <vt:variant>
        <vt:i4>362</vt:i4>
      </vt:variant>
      <vt:variant>
        <vt:i4>0</vt:i4>
      </vt:variant>
      <vt:variant>
        <vt:i4>5</vt:i4>
      </vt:variant>
      <vt:variant>
        <vt:lpwstr/>
      </vt:variant>
      <vt:variant>
        <vt:lpwstr>_Toc331664155</vt:lpwstr>
      </vt:variant>
      <vt:variant>
        <vt:i4>1245237</vt:i4>
      </vt:variant>
      <vt:variant>
        <vt:i4>356</vt:i4>
      </vt:variant>
      <vt:variant>
        <vt:i4>0</vt:i4>
      </vt:variant>
      <vt:variant>
        <vt:i4>5</vt:i4>
      </vt:variant>
      <vt:variant>
        <vt:lpwstr/>
      </vt:variant>
      <vt:variant>
        <vt:lpwstr>_Toc331664154</vt:lpwstr>
      </vt:variant>
      <vt:variant>
        <vt:i4>1245237</vt:i4>
      </vt:variant>
      <vt:variant>
        <vt:i4>350</vt:i4>
      </vt:variant>
      <vt:variant>
        <vt:i4>0</vt:i4>
      </vt:variant>
      <vt:variant>
        <vt:i4>5</vt:i4>
      </vt:variant>
      <vt:variant>
        <vt:lpwstr/>
      </vt:variant>
      <vt:variant>
        <vt:lpwstr>_Toc331664153</vt:lpwstr>
      </vt:variant>
      <vt:variant>
        <vt:i4>1245237</vt:i4>
      </vt:variant>
      <vt:variant>
        <vt:i4>344</vt:i4>
      </vt:variant>
      <vt:variant>
        <vt:i4>0</vt:i4>
      </vt:variant>
      <vt:variant>
        <vt:i4>5</vt:i4>
      </vt:variant>
      <vt:variant>
        <vt:lpwstr/>
      </vt:variant>
      <vt:variant>
        <vt:lpwstr>_Toc331664152</vt:lpwstr>
      </vt:variant>
      <vt:variant>
        <vt:i4>1245237</vt:i4>
      </vt:variant>
      <vt:variant>
        <vt:i4>338</vt:i4>
      </vt:variant>
      <vt:variant>
        <vt:i4>0</vt:i4>
      </vt:variant>
      <vt:variant>
        <vt:i4>5</vt:i4>
      </vt:variant>
      <vt:variant>
        <vt:lpwstr/>
      </vt:variant>
      <vt:variant>
        <vt:lpwstr>_Toc331664151</vt:lpwstr>
      </vt:variant>
      <vt:variant>
        <vt:i4>1245237</vt:i4>
      </vt:variant>
      <vt:variant>
        <vt:i4>332</vt:i4>
      </vt:variant>
      <vt:variant>
        <vt:i4>0</vt:i4>
      </vt:variant>
      <vt:variant>
        <vt:i4>5</vt:i4>
      </vt:variant>
      <vt:variant>
        <vt:lpwstr/>
      </vt:variant>
      <vt:variant>
        <vt:lpwstr>_Toc331664150</vt:lpwstr>
      </vt:variant>
      <vt:variant>
        <vt:i4>1179701</vt:i4>
      </vt:variant>
      <vt:variant>
        <vt:i4>326</vt:i4>
      </vt:variant>
      <vt:variant>
        <vt:i4>0</vt:i4>
      </vt:variant>
      <vt:variant>
        <vt:i4>5</vt:i4>
      </vt:variant>
      <vt:variant>
        <vt:lpwstr/>
      </vt:variant>
      <vt:variant>
        <vt:lpwstr>_Toc331664149</vt:lpwstr>
      </vt:variant>
      <vt:variant>
        <vt:i4>1179701</vt:i4>
      </vt:variant>
      <vt:variant>
        <vt:i4>320</vt:i4>
      </vt:variant>
      <vt:variant>
        <vt:i4>0</vt:i4>
      </vt:variant>
      <vt:variant>
        <vt:i4>5</vt:i4>
      </vt:variant>
      <vt:variant>
        <vt:lpwstr/>
      </vt:variant>
      <vt:variant>
        <vt:lpwstr>_Toc331664148</vt:lpwstr>
      </vt:variant>
      <vt:variant>
        <vt:i4>1179701</vt:i4>
      </vt:variant>
      <vt:variant>
        <vt:i4>314</vt:i4>
      </vt:variant>
      <vt:variant>
        <vt:i4>0</vt:i4>
      </vt:variant>
      <vt:variant>
        <vt:i4>5</vt:i4>
      </vt:variant>
      <vt:variant>
        <vt:lpwstr/>
      </vt:variant>
      <vt:variant>
        <vt:lpwstr>_Toc331664147</vt:lpwstr>
      </vt:variant>
      <vt:variant>
        <vt:i4>1179701</vt:i4>
      </vt:variant>
      <vt:variant>
        <vt:i4>308</vt:i4>
      </vt:variant>
      <vt:variant>
        <vt:i4>0</vt:i4>
      </vt:variant>
      <vt:variant>
        <vt:i4>5</vt:i4>
      </vt:variant>
      <vt:variant>
        <vt:lpwstr/>
      </vt:variant>
      <vt:variant>
        <vt:lpwstr>_Toc331664146</vt:lpwstr>
      </vt:variant>
      <vt:variant>
        <vt:i4>1179701</vt:i4>
      </vt:variant>
      <vt:variant>
        <vt:i4>302</vt:i4>
      </vt:variant>
      <vt:variant>
        <vt:i4>0</vt:i4>
      </vt:variant>
      <vt:variant>
        <vt:i4>5</vt:i4>
      </vt:variant>
      <vt:variant>
        <vt:lpwstr/>
      </vt:variant>
      <vt:variant>
        <vt:lpwstr>_Toc331664145</vt:lpwstr>
      </vt:variant>
      <vt:variant>
        <vt:i4>1179701</vt:i4>
      </vt:variant>
      <vt:variant>
        <vt:i4>296</vt:i4>
      </vt:variant>
      <vt:variant>
        <vt:i4>0</vt:i4>
      </vt:variant>
      <vt:variant>
        <vt:i4>5</vt:i4>
      </vt:variant>
      <vt:variant>
        <vt:lpwstr/>
      </vt:variant>
      <vt:variant>
        <vt:lpwstr>_Toc331664144</vt:lpwstr>
      </vt:variant>
      <vt:variant>
        <vt:i4>1179701</vt:i4>
      </vt:variant>
      <vt:variant>
        <vt:i4>290</vt:i4>
      </vt:variant>
      <vt:variant>
        <vt:i4>0</vt:i4>
      </vt:variant>
      <vt:variant>
        <vt:i4>5</vt:i4>
      </vt:variant>
      <vt:variant>
        <vt:lpwstr/>
      </vt:variant>
      <vt:variant>
        <vt:lpwstr>_Toc331664143</vt:lpwstr>
      </vt:variant>
      <vt:variant>
        <vt:i4>1179701</vt:i4>
      </vt:variant>
      <vt:variant>
        <vt:i4>284</vt:i4>
      </vt:variant>
      <vt:variant>
        <vt:i4>0</vt:i4>
      </vt:variant>
      <vt:variant>
        <vt:i4>5</vt:i4>
      </vt:variant>
      <vt:variant>
        <vt:lpwstr/>
      </vt:variant>
      <vt:variant>
        <vt:lpwstr>_Toc331664142</vt:lpwstr>
      </vt:variant>
      <vt:variant>
        <vt:i4>1179701</vt:i4>
      </vt:variant>
      <vt:variant>
        <vt:i4>278</vt:i4>
      </vt:variant>
      <vt:variant>
        <vt:i4>0</vt:i4>
      </vt:variant>
      <vt:variant>
        <vt:i4>5</vt:i4>
      </vt:variant>
      <vt:variant>
        <vt:lpwstr/>
      </vt:variant>
      <vt:variant>
        <vt:lpwstr>_Toc331664141</vt:lpwstr>
      </vt:variant>
      <vt:variant>
        <vt:i4>1179701</vt:i4>
      </vt:variant>
      <vt:variant>
        <vt:i4>272</vt:i4>
      </vt:variant>
      <vt:variant>
        <vt:i4>0</vt:i4>
      </vt:variant>
      <vt:variant>
        <vt:i4>5</vt:i4>
      </vt:variant>
      <vt:variant>
        <vt:lpwstr/>
      </vt:variant>
      <vt:variant>
        <vt:lpwstr>_Toc331664140</vt:lpwstr>
      </vt:variant>
      <vt:variant>
        <vt:i4>1376309</vt:i4>
      </vt:variant>
      <vt:variant>
        <vt:i4>266</vt:i4>
      </vt:variant>
      <vt:variant>
        <vt:i4>0</vt:i4>
      </vt:variant>
      <vt:variant>
        <vt:i4>5</vt:i4>
      </vt:variant>
      <vt:variant>
        <vt:lpwstr/>
      </vt:variant>
      <vt:variant>
        <vt:lpwstr>_Toc331664139</vt:lpwstr>
      </vt:variant>
      <vt:variant>
        <vt:i4>1376309</vt:i4>
      </vt:variant>
      <vt:variant>
        <vt:i4>260</vt:i4>
      </vt:variant>
      <vt:variant>
        <vt:i4>0</vt:i4>
      </vt:variant>
      <vt:variant>
        <vt:i4>5</vt:i4>
      </vt:variant>
      <vt:variant>
        <vt:lpwstr/>
      </vt:variant>
      <vt:variant>
        <vt:lpwstr>_Toc331664138</vt:lpwstr>
      </vt:variant>
      <vt:variant>
        <vt:i4>1376309</vt:i4>
      </vt:variant>
      <vt:variant>
        <vt:i4>254</vt:i4>
      </vt:variant>
      <vt:variant>
        <vt:i4>0</vt:i4>
      </vt:variant>
      <vt:variant>
        <vt:i4>5</vt:i4>
      </vt:variant>
      <vt:variant>
        <vt:lpwstr/>
      </vt:variant>
      <vt:variant>
        <vt:lpwstr>_Toc331664137</vt:lpwstr>
      </vt:variant>
      <vt:variant>
        <vt:i4>1376309</vt:i4>
      </vt:variant>
      <vt:variant>
        <vt:i4>248</vt:i4>
      </vt:variant>
      <vt:variant>
        <vt:i4>0</vt:i4>
      </vt:variant>
      <vt:variant>
        <vt:i4>5</vt:i4>
      </vt:variant>
      <vt:variant>
        <vt:lpwstr/>
      </vt:variant>
      <vt:variant>
        <vt:lpwstr>_Toc331664136</vt:lpwstr>
      </vt:variant>
      <vt:variant>
        <vt:i4>1376309</vt:i4>
      </vt:variant>
      <vt:variant>
        <vt:i4>242</vt:i4>
      </vt:variant>
      <vt:variant>
        <vt:i4>0</vt:i4>
      </vt:variant>
      <vt:variant>
        <vt:i4>5</vt:i4>
      </vt:variant>
      <vt:variant>
        <vt:lpwstr/>
      </vt:variant>
      <vt:variant>
        <vt:lpwstr>_Toc331664135</vt:lpwstr>
      </vt:variant>
      <vt:variant>
        <vt:i4>1376309</vt:i4>
      </vt:variant>
      <vt:variant>
        <vt:i4>236</vt:i4>
      </vt:variant>
      <vt:variant>
        <vt:i4>0</vt:i4>
      </vt:variant>
      <vt:variant>
        <vt:i4>5</vt:i4>
      </vt:variant>
      <vt:variant>
        <vt:lpwstr/>
      </vt:variant>
      <vt:variant>
        <vt:lpwstr>_Toc331664134</vt:lpwstr>
      </vt:variant>
      <vt:variant>
        <vt:i4>1376309</vt:i4>
      </vt:variant>
      <vt:variant>
        <vt:i4>230</vt:i4>
      </vt:variant>
      <vt:variant>
        <vt:i4>0</vt:i4>
      </vt:variant>
      <vt:variant>
        <vt:i4>5</vt:i4>
      </vt:variant>
      <vt:variant>
        <vt:lpwstr/>
      </vt:variant>
      <vt:variant>
        <vt:lpwstr>_Toc331664133</vt:lpwstr>
      </vt:variant>
      <vt:variant>
        <vt:i4>1376309</vt:i4>
      </vt:variant>
      <vt:variant>
        <vt:i4>224</vt:i4>
      </vt:variant>
      <vt:variant>
        <vt:i4>0</vt:i4>
      </vt:variant>
      <vt:variant>
        <vt:i4>5</vt:i4>
      </vt:variant>
      <vt:variant>
        <vt:lpwstr/>
      </vt:variant>
      <vt:variant>
        <vt:lpwstr>_Toc331664132</vt:lpwstr>
      </vt:variant>
      <vt:variant>
        <vt:i4>1376309</vt:i4>
      </vt:variant>
      <vt:variant>
        <vt:i4>218</vt:i4>
      </vt:variant>
      <vt:variant>
        <vt:i4>0</vt:i4>
      </vt:variant>
      <vt:variant>
        <vt:i4>5</vt:i4>
      </vt:variant>
      <vt:variant>
        <vt:lpwstr/>
      </vt:variant>
      <vt:variant>
        <vt:lpwstr>_Toc331664131</vt:lpwstr>
      </vt:variant>
      <vt:variant>
        <vt:i4>1376309</vt:i4>
      </vt:variant>
      <vt:variant>
        <vt:i4>212</vt:i4>
      </vt:variant>
      <vt:variant>
        <vt:i4>0</vt:i4>
      </vt:variant>
      <vt:variant>
        <vt:i4>5</vt:i4>
      </vt:variant>
      <vt:variant>
        <vt:lpwstr/>
      </vt:variant>
      <vt:variant>
        <vt:lpwstr>_Toc331664130</vt:lpwstr>
      </vt:variant>
      <vt:variant>
        <vt:i4>1310773</vt:i4>
      </vt:variant>
      <vt:variant>
        <vt:i4>206</vt:i4>
      </vt:variant>
      <vt:variant>
        <vt:i4>0</vt:i4>
      </vt:variant>
      <vt:variant>
        <vt:i4>5</vt:i4>
      </vt:variant>
      <vt:variant>
        <vt:lpwstr/>
      </vt:variant>
      <vt:variant>
        <vt:lpwstr>_Toc331664129</vt:lpwstr>
      </vt:variant>
      <vt:variant>
        <vt:i4>1310773</vt:i4>
      </vt:variant>
      <vt:variant>
        <vt:i4>200</vt:i4>
      </vt:variant>
      <vt:variant>
        <vt:i4>0</vt:i4>
      </vt:variant>
      <vt:variant>
        <vt:i4>5</vt:i4>
      </vt:variant>
      <vt:variant>
        <vt:lpwstr/>
      </vt:variant>
      <vt:variant>
        <vt:lpwstr>_Toc331664128</vt:lpwstr>
      </vt:variant>
      <vt:variant>
        <vt:i4>1310773</vt:i4>
      </vt:variant>
      <vt:variant>
        <vt:i4>194</vt:i4>
      </vt:variant>
      <vt:variant>
        <vt:i4>0</vt:i4>
      </vt:variant>
      <vt:variant>
        <vt:i4>5</vt:i4>
      </vt:variant>
      <vt:variant>
        <vt:lpwstr/>
      </vt:variant>
      <vt:variant>
        <vt:lpwstr>_Toc331664127</vt:lpwstr>
      </vt:variant>
      <vt:variant>
        <vt:i4>1310773</vt:i4>
      </vt:variant>
      <vt:variant>
        <vt:i4>188</vt:i4>
      </vt:variant>
      <vt:variant>
        <vt:i4>0</vt:i4>
      </vt:variant>
      <vt:variant>
        <vt:i4>5</vt:i4>
      </vt:variant>
      <vt:variant>
        <vt:lpwstr/>
      </vt:variant>
      <vt:variant>
        <vt:lpwstr>_Toc331664126</vt:lpwstr>
      </vt:variant>
      <vt:variant>
        <vt:i4>1310773</vt:i4>
      </vt:variant>
      <vt:variant>
        <vt:i4>182</vt:i4>
      </vt:variant>
      <vt:variant>
        <vt:i4>0</vt:i4>
      </vt:variant>
      <vt:variant>
        <vt:i4>5</vt:i4>
      </vt:variant>
      <vt:variant>
        <vt:lpwstr/>
      </vt:variant>
      <vt:variant>
        <vt:lpwstr>_Toc331664125</vt:lpwstr>
      </vt:variant>
      <vt:variant>
        <vt:i4>1310773</vt:i4>
      </vt:variant>
      <vt:variant>
        <vt:i4>176</vt:i4>
      </vt:variant>
      <vt:variant>
        <vt:i4>0</vt:i4>
      </vt:variant>
      <vt:variant>
        <vt:i4>5</vt:i4>
      </vt:variant>
      <vt:variant>
        <vt:lpwstr/>
      </vt:variant>
      <vt:variant>
        <vt:lpwstr>_Toc331664124</vt:lpwstr>
      </vt:variant>
      <vt:variant>
        <vt:i4>1310773</vt:i4>
      </vt:variant>
      <vt:variant>
        <vt:i4>170</vt:i4>
      </vt:variant>
      <vt:variant>
        <vt:i4>0</vt:i4>
      </vt:variant>
      <vt:variant>
        <vt:i4>5</vt:i4>
      </vt:variant>
      <vt:variant>
        <vt:lpwstr/>
      </vt:variant>
      <vt:variant>
        <vt:lpwstr>_Toc331664123</vt:lpwstr>
      </vt:variant>
      <vt:variant>
        <vt:i4>1310773</vt:i4>
      </vt:variant>
      <vt:variant>
        <vt:i4>164</vt:i4>
      </vt:variant>
      <vt:variant>
        <vt:i4>0</vt:i4>
      </vt:variant>
      <vt:variant>
        <vt:i4>5</vt:i4>
      </vt:variant>
      <vt:variant>
        <vt:lpwstr/>
      </vt:variant>
      <vt:variant>
        <vt:lpwstr>_Toc331664122</vt:lpwstr>
      </vt:variant>
      <vt:variant>
        <vt:i4>1310773</vt:i4>
      </vt:variant>
      <vt:variant>
        <vt:i4>158</vt:i4>
      </vt:variant>
      <vt:variant>
        <vt:i4>0</vt:i4>
      </vt:variant>
      <vt:variant>
        <vt:i4>5</vt:i4>
      </vt:variant>
      <vt:variant>
        <vt:lpwstr/>
      </vt:variant>
      <vt:variant>
        <vt:lpwstr>_Toc331664121</vt:lpwstr>
      </vt:variant>
      <vt:variant>
        <vt:i4>1310773</vt:i4>
      </vt:variant>
      <vt:variant>
        <vt:i4>152</vt:i4>
      </vt:variant>
      <vt:variant>
        <vt:i4>0</vt:i4>
      </vt:variant>
      <vt:variant>
        <vt:i4>5</vt:i4>
      </vt:variant>
      <vt:variant>
        <vt:lpwstr/>
      </vt:variant>
      <vt:variant>
        <vt:lpwstr>_Toc331664120</vt:lpwstr>
      </vt:variant>
      <vt:variant>
        <vt:i4>1507381</vt:i4>
      </vt:variant>
      <vt:variant>
        <vt:i4>146</vt:i4>
      </vt:variant>
      <vt:variant>
        <vt:i4>0</vt:i4>
      </vt:variant>
      <vt:variant>
        <vt:i4>5</vt:i4>
      </vt:variant>
      <vt:variant>
        <vt:lpwstr/>
      </vt:variant>
      <vt:variant>
        <vt:lpwstr>_Toc331664119</vt:lpwstr>
      </vt:variant>
      <vt:variant>
        <vt:i4>1507381</vt:i4>
      </vt:variant>
      <vt:variant>
        <vt:i4>140</vt:i4>
      </vt:variant>
      <vt:variant>
        <vt:i4>0</vt:i4>
      </vt:variant>
      <vt:variant>
        <vt:i4>5</vt:i4>
      </vt:variant>
      <vt:variant>
        <vt:lpwstr/>
      </vt:variant>
      <vt:variant>
        <vt:lpwstr>_Toc331664118</vt:lpwstr>
      </vt:variant>
      <vt:variant>
        <vt:i4>1507381</vt:i4>
      </vt:variant>
      <vt:variant>
        <vt:i4>134</vt:i4>
      </vt:variant>
      <vt:variant>
        <vt:i4>0</vt:i4>
      </vt:variant>
      <vt:variant>
        <vt:i4>5</vt:i4>
      </vt:variant>
      <vt:variant>
        <vt:lpwstr/>
      </vt:variant>
      <vt:variant>
        <vt:lpwstr>_Toc331664117</vt:lpwstr>
      </vt:variant>
      <vt:variant>
        <vt:i4>1507381</vt:i4>
      </vt:variant>
      <vt:variant>
        <vt:i4>128</vt:i4>
      </vt:variant>
      <vt:variant>
        <vt:i4>0</vt:i4>
      </vt:variant>
      <vt:variant>
        <vt:i4>5</vt:i4>
      </vt:variant>
      <vt:variant>
        <vt:lpwstr/>
      </vt:variant>
      <vt:variant>
        <vt:lpwstr>_Toc331664116</vt:lpwstr>
      </vt:variant>
      <vt:variant>
        <vt:i4>1507381</vt:i4>
      </vt:variant>
      <vt:variant>
        <vt:i4>122</vt:i4>
      </vt:variant>
      <vt:variant>
        <vt:i4>0</vt:i4>
      </vt:variant>
      <vt:variant>
        <vt:i4>5</vt:i4>
      </vt:variant>
      <vt:variant>
        <vt:lpwstr/>
      </vt:variant>
      <vt:variant>
        <vt:lpwstr>_Toc331664115</vt:lpwstr>
      </vt:variant>
      <vt:variant>
        <vt:i4>1507381</vt:i4>
      </vt:variant>
      <vt:variant>
        <vt:i4>116</vt:i4>
      </vt:variant>
      <vt:variant>
        <vt:i4>0</vt:i4>
      </vt:variant>
      <vt:variant>
        <vt:i4>5</vt:i4>
      </vt:variant>
      <vt:variant>
        <vt:lpwstr/>
      </vt:variant>
      <vt:variant>
        <vt:lpwstr>_Toc331664114</vt:lpwstr>
      </vt:variant>
      <vt:variant>
        <vt:i4>1507381</vt:i4>
      </vt:variant>
      <vt:variant>
        <vt:i4>110</vt:i4>
      </vt:variant>
      <vt:variant>
        <vt:i4>0</vt:i4>
      </vt:variant>
      <vt:variant>
        <vt:i4>5</vt:i4>
      </vt:variant>
      <vt:variant>
        <vt:lpwstr/>
      </vt:variant>
      <vt:variant>
        <vt:lpwstr>_Toc331664113</vt:lpwstr>
      </vt:variant>
      <vt:variant>
        <vt:i4>1507381</vt:i4>
      </vt:variant>
      <vt:variant>
        <vt:i4>104</vt:i4>
      </vt:variant>
      <vt:variant>
        <vt:i4>0</vt:i4>
      </vt:variant>
      <vt:variant>
        <vt:i4>5</vt:i4>
      </vt:variant>
      <vt:variant>
        <vt:lpwstr/>
      </vt:variant>
      <vt:variant>
        <vt:lpwstr>_Toc331664112</vt:lpwstr>
      </vt:variant>
      <vt:variant>
        <vt:i4>1507381</vt:i4>
      </vt:variant>
      <vt:variant>
        <vt:i4>98</vt:i4>
      </vt:variant>
      <vt:variant>
        <vt:i4>0</vt:i4>
      </vt:variant>
      <vt:variant>
        <vt:i4>5</vt:i4>
      </vt:variant>
      <vt:variant>
        <vt:lpwstr/>
      </vt:variant>
      <vt:variant>
        <vt:lpwstr>_Toc331664111</vt:lpwstr>
      </vt:variant>
      <vt:variant>
        <vt:i4>1507381</vt:i4>
      </vt:variant>
      <vt:variant>
        <vt:i4>92</vt:i4>
      </vt:variant>
      <vt:variant>
        <vt:i4>0</vt:i4>
      </vt:variant>
      <vt:variant>
        <vt:i4>5</vt:i4>
      </vt:variant>
      <vt:variant>
        <vt:lpwstr/>
      </vt:variant>
      <vt:variant>
        <vt:lpwstr>_Toc331664110</vt:lpwstr>
      </vt:variant>
      <vt:variant>
        <vt:i4>1441845</vt:i4>
      </vt:variant>
      <vt:variant>
        <vt:i4>86</vt:i4>
      </vt:variant>
      <vt:variant>
        <vt:i4>0</vt:i4>
      </vt:variant>
      <vt:variant>
        <vt:i4>5</vt:i4>
      </vt:variant>
      <vt:variant>
        <vt:lpwstr/>
      </vt:variant>
      <vt:variant>
        <vt:lpwstr>_Toc331664109</vt:lpwstr>
      </vt:variant>
      <vt:variant>
        <vt:i4>1441845</vt:i4>
      </vt:variant>
      <vt:variant>
        <vt:i4>80</vt:i4>
      </vt:variant>
      <vt:variant>
        <vt:i4>0</vt:i4>
      </vt:variant>
      <vt:variant>
        <vt:i4>5</vt:i4>
      </vt:variant>
      <vt:variant>
        <vt:lpwstr/>
      </vt:variant>
      <vt:variant>
        <vt:lpwstr>_Toc331664108</vt:lpwstr>
      </vt:variant>
      <vt:variant>
        <vt:i4>1441845</vt:i4>
      </vt:variant>
      <vt:variant>
        <vt:i4>74</vt:i4>
      </vt:variant>
      <vt:variant>
        <vt:i4>0</vt:i4>
      </vt:variant>
      <vt:variant>
        <vt:i4>5</vt:i4>
      </vt:variant>
      <vt:variant>
        <vt:lpwstr/>
      </vt:variant>
      <vt:variant>
        <vt:lpwstr>_Toc331664107</vt:lpwstr>
      </vt:variant>
      <vt:variant>
        <vt:i4>1441845</vt:i4>
      </vt:variant>
      <vt:variant>
        <vt:i4>68</vt:i4>
      </vt:variant>
      <vt:variant>
        <vt:i4>0</vt:i4>
      </vt:variant>
      <vt:variant>
        <vt:i4>5</vt:i4>
      </vt:variant>
      <vt:variant>
        <vt:lpwstr/>
      </vt:variant>
      <vt:variant>
        <vt:lpwstr>_Toc331664106</vt:lpwstr>
      </vt:variant>
      <vt:variant>
        <vt:i4>1441845</vt:i4>
      </vt:variant>
      <vt:variant>
        <vt:i4>62</vt:i4>
      </vt:variant>
      <vt:variant>
        <vt:i4>0</vt:i4>
      </vt:variant>
      <vt:variant>
        <vt:i4>5</vt:i4>
      </vt:variant>
      <vt:variant>
        <vt:lpwstr/>
      </vt:variant>
      <vt:variant>
        <vt:lpwstr>_Toc331664105</vt:lpwstr>
      </vt:variant>
      <vt:variant>
        <vt:i4>1441845</vt:i4>
      </vt:variant>
      <vt:variant>
        <vt:i4>56</vt:i4>
      </vt:variant>
      <vt:variant>
        <vt:i4>0</vt:i4>
      </vt:variant>
      <vt:variant>
        <vt:i4>5</vt:i4>
      </vt:variant>
      <vt:variant>
        <vt:lpwstr/>
      </vt:variant>
      <vt:variant>
        <vt:lpwstr>_Toc331664104</vt:lpwstr>
      </vt:variant>
      <vt:variant>
        <vt:i4>1441845</vt:i4>
      </vt:variant>
      <vt:variant>
        <vt:i4>50</vt:i4>
      </vt:variant>
      <vt:variant>
        <vt:i4>0</vt:i4>
      </vt:variant>
      <vt:variant>
        <vt:i4>5</vt:i4>
      </vt:variant>
      <vt:variant>
        <vt:lpwstr/>
      </vt:variant>
      <vt:variant>
        <vt:lpwstr>_Toc331664103</vt:lpwstr>
      </vt:variant>
      <vt:variant>
        <vt:i4>1441845</vt:i4>
      </vt:variant>
      <vt:variant>
        <vt:i4>44</vt:i4>
      </vt:variant>
      <vt:variant>
        <vt:i4>0</vt:i4>
      </vt:variant>
      <vt:variant>
        <vt:i4>5</vt:i4>
      </vt:variant>
      <vt:variant>
        <vt:lpwstr/>
      </vt:variant>
      <vt:variant>
        <vt:lpwstr>_Toc331664102</vt:lpwstr>
      </vt:variant>
      <vt:variant>
        <vt:i4>1441845</vt:i4>
      </vt:variant>
      <vt:variant>
        <vt:i4>38</vt:i4>
      </vt:variant>
      <vt:variant>
        <vt:i4>0</vt:i4>
      </vt:variant>
      <vt:variant>
        <vt:i4>5</vt:i4>
      </vt:variant>
      <vt:variant>
        <vt:lpwstr/>
      </vt:variant>
      <vt:variant>
        <vt:lpwstr>_Toc331664101</vt:lpwstr>
      </vt:variant>
      <vt:variant>
        <vt:i4>1441845</vt:i4>
      </vt:variant>
      <vt:variant>
        <vt:i4>32</vt:i4>
      </vt:variant>
      <vt:variant>
        <vt:i4>0</vt:i4>
      </vt:variant>
      <vt:variant>
        <vt:i4>5</vt:i4>
      </vt:variant>
      <vt:variant>
        <vt:lpwstr/>
      </vt:variant>
      <vt:variant>
        <vt:lpwstr>_Toc331664100</vt:lpwstr>
      </vt:variant>
      <vt:variant>
        <vt:i4>2031668</vt:i4>
      </vt:variant>
      <vt:variant>
        <vt:i4>26</vt:i4>
      </vt:variant>
      <vt:variant>
        <vt:i4>0</vt:i4>
      </vt:variant>
      <vt:variant>
        <vt:i4>5</vt:i4>
      </vt:variant>
      <vt:variant>
        <vt:lpwstr/>
      </vt:variant>
      <vt:variant>
        <vt:lpwstr>_Toc331664099</vt:lpwstr>
      </vt:variant>
      <vt:variant>
        <vt:i4>2031668</vt:i4>
      </vt:variant>
      <vt:variant>
        <vt:i4>20</vt:i4>
      </vt:variant>
      <vt:variant>
        <vt:i4>0</vt:i4>
      </vt:variant>
      <vt:variant>
        <vt:i4>5</vt:i4>
      </vt:variant>
      <vt:variant>
        <vt:lpwstr/>
      </vt:variant>
      <vt:variant>
        <vt:lpwstr>_Toc331664098</vt:lpwstr>
      </vt:variant>
      <vt:variant>
        <vt:i4>2031668</vt:i4>
      </vt:variant>
      <vt:variant>
        <vt:i4>14</vt:i4>
      </vt:variant>
      <vt:variant>
        <vt:i4>0</vt:i4>
      </vt:variant>
      <vt:variant>
        <vt:i4>5</vt:i4>
      </vt:variant>
      <vt:variant>
        <vt:lpwstr/>
      </vt:variant>
      <vt:variant>
        <vt:lpwstr>_Toc331664097</vt:lpwstr>
      </vt:variant>
      <vt:variant>
        <vt:i4>2031668</vt:i4>
      </vt:variant>
      <vt:variant>
        <vt:i4>8</vt:i4>
      </vt:variant>
      <vt:variant>
        <vt:i4>0</vt:i4>
      </vt:variant>
      <vt:variant>
        <vt:i4>5</vt:i4>
      </vt:variant>
      <vt:variant>
        <vt:lpwstr/>
      </vt:variant>
      <vt:variant>
        <vt:lpwstr>_Toc331664096</vt:lpwstr>
      </vt:variant>
      <vt:variant>
        <vt:i4>2031668</vt:i4>
      </vt:variant>
      <vt:variant>
        <vt:i4>2</vt:i4>
      </vt:variant>
      <vt:variant>
        <vt:i4>0</vt:i4>
      </vt:variant>
      <vt:variant>
        <vt:i4>5</vt:i4>
      </vt:variant>
      <vt:variant>
        <vt:lpwstr/>
      </vt:variant>
      <vt:variant>
        <vt:lpwstr>_Toc331664095</vt:lpwstr>
      </vt:variant>
    </vt:vector>
  </HLinks>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2018-09-25T15:48:00Z</dcterms:created>
  <dcterms:modified xsi:type="dcterms:W3CDTF">2018-09-25T15:48:00Z</dcterms:modified>
</cp:coreProperties>
</file>