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00E206" w14:textId="663F6CEC" w:rsidR="00B81ED4" w:rsidRPr="00B81ED4" w:rsidRDefault="00B81ED4" w:rsidP="008F7700">
      <w:pPr>
        <w:pStyle w:val="TopInfo"/>
      </w:pPr>
      <w:bookmarkStart w:id="0" w:name="_GoBack"/>
      <w:bookmarkEnd w:id="0"/>
      <w:r w:rsidRPr="008F7700">
        <w:rPr>
          <w:b/>
        </w:rPr>
        <w:t>User Story Number:</w:t>
      </w:r>
      <w:r w:rsidRPr="00B81ED4">
        <w:t xml:space="preserve"> </w:t>
      </w:r>
      <w:r w:rsidR="007F3316" w:rsidRPr="007F3316">
        <w:t>USRX.198</w:t>
      </w:r>
    </w:p>
    <w:p w14:paraId="7300E207" w14:textId="79D5FCBC" w:rsidR="00B81ED4" w:rsidRPr="00B81ED4" w:rsidRDefault="00B81ED4" w:rsidP="008F7700">
      <w:pPr>
        <w:pStyle w:val="TopInfo"/>
      </w:pPr>
      <w:r w:rsidRPr="008F7700">
        <w:rPr>
          <w:b/>
        </w:rPr>
        <w:t>User Story Name:</w:t>
      </w:r>
      <w:r w:rsidRPr="00B81ED4">
        <w:t xml:space="preserve"> </w:t>
      </w:r>
      <w:r w:rsidR="007F3316">
        <w:t>P</w:t>
      </w:r>
      <w:r w:rsidR="007F3316" w:rsidRPr="007F3316">
        <w:t xml:space="preserve">revent </w:t>
      </w:r>
      <w:r w:rsidR="002A6BB8">
        <w:t>Processing/Filling of RTS, DUR and RRR R</w:t>
      </w:r>
      <w:r w:rsidR="007F3316" w:rsidRPr="007F3316">
        <w:t>e</w:t>
      </w:r>
      <w:r w:rsidR="002A6BB8">
        <w:t>jected P</w:t>
      </w:r>
      <w:r w:rsidR="007F3316">
        <w:t xml:space="preserve">rescriptions </w:t>
      </w:r>
    </w:p>
    <w:p w14:paraId="7300E208" w14:textId="77777777" w:rsidR="00B81ED4" w:rsidRPr="00B81ED4" w:rsidRDefault="00B81ED4" w:rsidP="008F7700">
      <w:pPr>
        <w:pStyle w:val="TopInfo"/>
      </w:pPr>
      <w:r w:rsidRPr="008F7700">
        <w:rPr>
          <w:b/>
        </w:rPr>
        <w:t>Priority:</w:t>
      </w:r>
      <w:r w:rsidRPr="00B81ED4">
        <w:t xml:space="preserve"> (</w:t>
      </w:r>
      <w:r w:rsidRPr="007F3316">
        <w:rPr>
          <w:color w:val="FF0000"/>
        </w:rPr>
        <w:t>High</w:t>
      </w:r>
      <w:r w:rsidRPr="00B81ED4">
        <w:t>, Medium, Low)</w:t>
      </w:r>
    </w:p>
    <w:p w14:paraId="7300E209" w14:textId="6C568FE4" w:rsidR="00B81ED4" w:rsidRDefault="00ED055A" w:rsidP="008F7700">
      <w:pPr>
        <w:pStyle w:val="TopInfo"/>
        <w:rPr>
          <w:b/>
        </w:rPr>
      </w:pPr>
      <w:r>
        <w:rPr>
          <w:b/>
        </w:rPr>
        <w:t>Rational ID</w:t>
      </w:r>
      <w:r w:rsidR="00B81ED4" w:rsidRPr="008F7700">
        <w:rPr>
          <w:b/>
        </w:rPr>
        <w:t>:</w:t>
      </w:r>
    </w:p>
    <w:p w14:paraId="3FBEA29B" w14:textId="7B6FADD5" w:rsidR="007F3316" w:rsidRDefault="007F3316" w:rsidP="008F7700">
      <w:pPr>
        <w:pStyle w:val="TopInfo"/>
        <w:rPr>
          <w:b/>
        </w:rPr>
      </w:pPr>
      <w:r>
        <w:rPr>
          <w:b/>
        </w:rPr>
        <w:t>Backlog ID:  198</w:t>
      </w:r>
    </w:p>
    <w:p w14:paraId="059542EB" w14:textId="3B090B0C" w:rsidR="00863371" w:rsidRPr="008F7700" w:rsidRDefault="00863371" w:rsidP="008F7700">
      <w:pPr>
        <w:pStyle w:val="TopInfo"/>
        <w:rPr>
          <w:b/>
        </w:rPr>
      </w:pPr>
      <w:r>
        <w:rPr>
          <w:b/>
        </w:rPr>
        <w:t>Service Request Number:</w:t>
      </w:r>
    </w:p>
    <w:p w14:paraId="7300E20B" w14:textId="77777777" w:rsidR="00B81ED4" w:rsidRDefault="00B81ED4" w:rsidP="008F7700">
      <w:pPr>
        <w:pStyle w:val="TopInfo"/>
      </w:pPr>
      <w:r w:rsidRPr="008F7700">
        <w:rPr>
          <w:b/>
        </w:rPr>
        <w:t>Author:</w:t>
      </w:r>
      <w:r w:rsidR="00215DA5">
        <w:t xml:space="preserve"> Na</w:t>
      </w:r>
      <w:r w:rsidR="00D90CA7">
        <w:t>me/Role</w:t>
      </w:r>
    </w:p>
    <w:p w14:paraId="301FFBA0" w14:textId="77777777" w:rsidR="006F762D" w:rsidRDefault="006F762D" w:rsidP="006F762D">
      <w:pPr>
        <w:pStyle w:val="Heading1"/>
      </w:pPr>
      <w:r w:rsidRPr="00B81ED4">
        <w:t>Background (If helpful, otherwise delete)</w:t>
      </w:r>
    </w:p>
    <w:tbl>
      <w:tblPr>
        <w:tblW w:w="0" w:type="auto"/>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ook w:val="01E0" w:firstRow="1" w:lastRow="1" w:firstColumn="1" w:lastColumn="1" w:noHBand="0" w:noVBand="0"/>
      </w:tblPr>
      <w:tblGrid>
        <w:gridCol w:w="9468"/>
      </w:tblGrid>
      <w:tr w:rsidR="006F762D" w:rsidRPr="00C855D3" w14:paraId="1BC004DC" w14:textId="77777777" w:rsidTr="004E1BCD">
        <w:tc>
          <w:tcPr>
            <w:tcW w:w="9468" w:type="dxa"/>
          </w:tcPr>
          <w:p w14:paraId="19720DDA" w14:textId="4BA57257" w:rsidR="006F762D" w:rsidRPr="00F079C4" w:rsidRDefault="006F762D" w:rsidP="004E1BCD">
            <w:pPr>
              <w:pStyle w:val="BodyText"/>
              <w:rPr>
                <w:color w:val="4F6228" w:themeColor="accent3" w:themeShade="80"/>
              </w:rPr>
            </w:pPr>
            <w:r w:rsidRPr="00F079C4">
              <w:rPr>
                <w:color w:val="4F6228" w:themeColor="accent3" w:themeShade="80"/>
              </w:rPr>
              <w:t xml:space="preserve">The Background is a brief, high-level overview of the business needs/processes that are to be covered in this story. It provides the necessary background information and context for the Conversation points listed </w:t>
            </w:r>
          </w:p>
          <w:p w14:paraId="2D0A69A9" w14:textId="7E5615AB" w:rsidR="006F762D" w:rsidRDefault="007F3316" w:rsidP="004E1BCD">
            <w:pPr>
              <w:pStyle w:val="BodyText"/>
            </w:pPr>
            <w:r w:rsidRPr="007F3316">
              <w:t xml:space="preserve">Enhance prescription label functionality for ePharmacy claims - The system should prevent RTS, DUR and RRR rejected prescriptions from being </w:t>
            </w:r>
            <w:proofErr w:type="gramStart"/>
            <w:r w:rsidRPr="007F3316">
              <w:t>processed/filled</w:t>
            </w:r>
            <w:proofErr w:type="gramEnd"/>
            <w:r w:rsidRPr="007F3316">
              <w:t>.</w:t>
            </w:r>
          </w:p>
          <w:p w14:paraId="0384373A" w14:textId="77777777" w:rsidR="00F079C4" w:rsidRDefault="00F079C4" w:rsidP="004E1BCD">
            <w:pPr>
              <w:pStyle w:val="BodyText"/>
            </w:pPr>
          </w:p>
          <w:p w14:paraId="06DAA2EF" w14:textId="1B944E32" w:rsidR="004525D8" w:rsidRDefault="004525D8" w:rsidP="004E1BCD">
            <w:pPr>
              <w:pStyle w:val="BodyText"/>
            </w:pPr>
            <w:r>
              <w:t>Examples of RTS, DUR &amp; RRR rejected prescriptions that were processed/filled</w:t>
            </w:r>
            <w:r w:rsidR="007A55FB">
              <w:t xml:space="preserve"> in error are below.  Original screenshots are available if needed.  </w:t>
            </w:r>
            <w:r>
              <w:t xml:space="preserve">  </w:t>
            </w:r>
          </w:p>
          <w:p w14:paraId="27E9BA86" w14:textId="004A7911" w:rsidR="00BA7397" w:rsidRPr="007721D2" w:rsidRDefault="00BA7397" w:rsidP="007721D2">
            <w:pPr>
              <w:pStyle w:val="BodyText"/>
              <w:numPr>
                <w:ilvl w:val="0"/>
                <w:numId w:val="8"/>
              </w:numPr>
              <w:rPr>
                <w:rFonts w:asciiTheme="minorHAnsi" w:hAnsiTheme="minorHAnsi"/>
              </w:rPr>
            </w:pPr>
            <w:r w:rsidRPr="007721D2">
              <w:rPr>
                <w:rFonts w:cs="Arial"/>
                <w:b/>
              </w:rPr>
              <w:t xml:space="preserve">RTS Reject of Leavenworth window Rx 70094196 - </w:t>
            </w:r>
            <w:r w:rsidR="00554B93" w:rsidRPr="007721D2">
              <w:rPr>
                <w:rFonts w:cs="Arial"/>
              </w:rPr>
              <w:t xml:space="preserve">Rx 70094196 rejected on 5/13 for RTS, and was allowed to be filled on 5/21 when the Rx was printed from suspense.  An activity Log entry indicates the label was reprinted.  The staff person who pulled the Rx from suspense was a technician.  There was no evidence the reject was Ignored prior to being filled. I could find no non-Worklist rejects that </w:t>
            </w:r>
            <w:r w:rsidR="007721D2">
              <w:rPr>
                <w:rFonts w:cs="Arial"/>
              </w:rPr>
              <w:t xml:space="preserve">would have allowed the Rx to be </w:t>
            </w:r>
            <w:r w:rsidR="00554B93" w:rsidRPr="007721D2">
              <w:rPr>
                <w:rFonts w:cs="Arial"/>
              </w:rPr>
              <w:t>filled.</w:t>
            </w:r>
          </w:p>
          <w:p w14:paraId="5B6F56A9" w14:textId="0F053137" w:rsidR="00BA7397" w:rsidRPr="007A55FB" w:rsidRDefault="00BA7397" w:rsidP="00BA7397">
            <w:pPr>
              <w:pStyle w:val="BodyText"/>
              <w:numPr>
                <w:ilvl w:val="0"/>
                <w:numId w:val="8"/>
              </w:numPr>
              <w:rPr>
                <w:rFonts w:asciiTheme="minorHAnsi" w:hAnsiTheme="minorHAnsi"/>
              </w:rPr>
            </w:pPr>
            <w:r w:rsidRPr="007A55FB">
              <w:rPr>
                <w:rFonts w:asciiTheme="minorHAnsi" w:hAnsiTheme="minorHAnsi" w:cs="r_ansi"/>
                <w:b/>
              </w:rPr>
              <w:t xml:space="preserve">RRR reject of Topeka window Rx 53895311 - </w:t>
            </w:r>
            <w:r w:rsidRPr="007A55FB">
              <w:rPr>
                <w:rFonts w:asciiTheme="minorHAnsi" w:hAnsiTheme="minorHAnsi" w:cs="r_ansi"/>
              </w:rPr>
              <w:t xml:space="preserve">Original fill of Rx 53895311 rejected as an RRR for Prior Authorization on 4/21 and was filled the same day – no evidence of claim being </w:t>
            </w:r>
            <w:proofErr w:type="gramStart"/>
            <w:r w:rsidRPr="007A55FB">
              <w:rPr>
                <w:rFonts w:asciiTheme="minorHAnsi" w:hAnsiTheme="minorHAnsi" w:cs="r_ansi"/>
              </w:rPr>
              <w:t>Ignored</w:t>
            </w:r>
            <w:proofErr w:type="gramEnd"/>
            <w:r w:rsidRPr="007A55FB">
              <w:rPr>
                <w:rFonts w:asciiTheme="minorHAnsi" w:hAnsiTheme="minorHAnsi" w:cs="r_ansi"/>
              </w:rPr>
              <w:t xml:space="preserve"> prior to being filled. I could find no non-Worklist rejects that would have allowed the Rx to be filled</w:t>
            </w:r>
          </w:p>
          <w:p w14:paraId="595C7F17" w14:textId="421F048F" w:rsidR="00BA7397" w:rsidRPr="007A55FB" w:rsidRDefault="00BA7397" w:rsidP="00BA7397">
            <w:pPr>
              <w:pStyle w:val="BodyText"/>
              <w:numPr>
                <w:ilvl w:val="0"/>
                <w:numId w:val="8"/>
              </w:numPr>
              <w:rPr>
                <w:rFonts w:asciiTheme="minorHAnsi" w:hAnsiTheme="minorHAnsi"/>
              </w:rPr>
            </w:pPr>
            <w:r w:rsidRPr="007A55FB">
              <w:rPr>
                <w:rFonts w:asciiTheme="minorHAnsi" w:hAnsiTheme="minorHAnsi" w:cs="Arial"/>
                <w:b/>
              </w:rPr>
              <w:t xml:space="preserve">RTS Reject of Leavenworth window Rx 70094196 - </w:t>
            </w:r>
            <w:r w:rsidRPr="007A55FB">
              <w:rPr>
                <w:rFonts w:asciiTheme="minorHAnsi" w:hAnsiTheme="minorHAnsi" w:cs="r_ansi"/>
              </w:rPr>
              <w:t xml:space="preserve">Refill#1 of Rx 53888284 rejected for RTS on 4/25 and allowed to be filled the same day.  There is no indication the reject was </w:t>
            </w:r>
            <w:proofErr w:type="gramStart"/>
            <w:r w:rsidRPr="007A55FB">
              <w:rPr>
                <w:rFonts w:asciiTheme="minorHAnsi" w:hAnsiTheme="minorHAnsi" w:cs="r_ansi"/>
              </w:rPr>
              <w:t>Ignored</w:t>
            </w:r>
            <w:proofErr w:type="gramEnd"/>
            <w:r w:rsidRPr="007A55FB">
              <w:rPr>
                <w:rFonts w:asciiTheme="minorHAnsi" w:hAnsiTheme="minorHAnsi" w:cs="r_ansi"/>
              </w:rPr>
              <w:t xml:space="preserve"> prior to being filled. I could find no non-Worklist rejects that would have allowed the Rx to be filled.</w:t>
            </w:r>
          </w:p>
          <w:p w14:paraId="4C846C32" w14:textId="4F7EC570" w:rsidR="00BA7397" w:rsidRPr="007A55FB" w:rsidRDefault="00BA7397" w:rsidP="00BA7397">
            <w:pPr>
              <w:pStyle w:val="BodyText"/>
              <w:numPr>
                <w:ilvl w:val="0"/>
                <w:numId w:val="8"/>
              </w:numPr>
              <w:rPr>
                <w:rFonts w:asciiTheme="minorHAnsi" w:hAnsiTheme="minorHAnsi"/>
              </w:rPr>
            </w:pPr>
            <w:r w:rsidRPr="007A55FB">
              <w:rPr>
                <w:rFonts w:asciiTheme="minorHAnsi" w:hAnsiTheme="minorHAnsi" w:cs="r_ansi"/>
                <w:b/>
              </w:rPr>
              <w:t xml:space="preserve">Example #4 DUR reject of Leavenworth Window fill Rx 70108509 - </w:t>
            </w:r>
            <w:r w:rsidRPr="007A55FB">
              <w:rPr>
                <w:rFonts w:asciiTheme="minorHAnsi" w:hAnsiTheme="minorHAnsi" w:cs="r_ansi"/>
              </w:rPr>
              <w:t xml:space="preserve">This Rx rejected for DUR on 4/27 and was allowed to be filled the same day. The reject was not </w:t>
            </w:r>
            <w:proofErr w:type="gramStart"/>
            <w:r w:rsidRPr="007A55FB">
              <w:rPr>
                <w:rFonts w:asciiTheme="minorHAnsi" w:hAnsiTheme="minorHAnsi" w:cs="r_ansi"/>
              </w:rPr>
              <w:t>Ignored</w:t>
            </w:r>
            <w:proofErr w:type="gramEnd"/>
            <w:r w:rsidRPr="007A55FB">
              <w:rPr>
                <w:rFonts w:asciiTheme="minorHAnsi" w:hAnsiTheme="minorHAnsi" w:cs="r_ansi"/>
              </w:rPr>
              <w:t xml:space="preserve"> prior to the fill.  I could find no non-Worklist rejects that would have allowed the Rx to be filled</w:t>
            </w:r>
          </w:p>
          <w:p w14:paraId="0F37A803" w14:textId="28BCC10A" w:rsidR="00BA7397" w:rsidRPr="007A55FB" w:rsidRDefault="00BA7397" w:rsidP="00BA7397">
            <w:pPr>
              <w:pStyle w:val="BodyText"/>
              <w:numPr>
                <w:ilvl w:val="0"/>
                <w:numId w:val="8"/>
              </w:numPr>
              <w:rPr>
                <w:rFonts w:asciiTheme="minorHAnsi" w:hAnsiTheme="minorHAnsi"/>
              </w:rPr>
            </w:pPr>
            <w:r w:rsidRPr="007A55FB">
              <w:rPr>
                <w:rFonts w:asciiTheme="minorHAnsi" w:hAnsiTheme="minorHAnsi" w:cs="r_ansi"/>
                <w:b/>
              </w:rPr>
              <w:t xml:space="preserve">Topeka Window fill Rx 53867121 rejected for RRR for Prior Authorization - </w:t>
            </w:r>
            <w:r w:rsidRPr="007A55FB">
              <w:rPr>
                <w:rFonts w:asciiTheme="minorHAnsi" w:hAnsiTheme="minorHAnsi" w:cs="r_ansi"/>
              </w:rPr>
              <w:t xml:space="preserve">This Rx rejected for RRR on Feb 8 and was allowed to be filled the same day. The reject was </w:t>
            </w:r>
            <w:r w:rsidRPr="007A55FB">
              <w:rPr>
                <w:rFonts w:asciiTheme="minorHAnsi" w:hAnsiTheme="minorHAnsi" w:cs="r_ansi"/>
              </w:rPr>
              <w:lastRenderedPageBreak/>
              <w:t xml:space="preserve">not </w:t>
            </w:r>
            <w:proofErr w:type="gramStart"/>
            <w:r w:rsidRPr="007A55FB">
              <w:rPr>
                <w:rFonts w:asciiTheme="minorHAnsi" w:hAnsiTheme="minorHAnsi" w:cs="r_ansi"/>
              </w:rPr>
              <w:t>Ignored</w:t>
            </w:r>
            <w:proofErr w:type="gramEnd"/>
            <w:r w:rsidRPr="007A55FB">
              <w:rPr>
                <w:rFonts w:asciiTheme="minorHAnsi" w:hAnsiTheme="minorHAnsi" w:cs="r_ansi"/>
              </w:rPr>
              <w:t xml:space="preserve"> prior to the fill.  I could find no non-Worklist rejects that would have allowed the Rx to be filled</w:t>
            </w:r>
          </w:p>
          <w:p w14:paraId="65353981" w14:textId="2BBF56E7" w:rsidR="00BA7397" w:rsidRPr="007A55FB" w:rsidRDefault="00BA7397" w:rsidP="00BA7397">
            <w:pPr>
              <w:pStyle w:val="BodyText"/>
              <w:numPr>
                <w:ilvl w:val="0"/>
                <w:numId w:val="8"/>
              </w:numPr>
              <w:rPr>
                <w:rFonts w:asciiTheme="minorHAnsi" w:hAnsiTheme="minorHAnsi"/>
              </w:rPr>
            </w:pPr>
            <w:r w:rsidRPr="007A55FB">
              <w:rPr>
                <w:rFonts w:asciiTheme="minorHAnsi" w:hAnsiTheme="minorHAnsi" w:cs="r_ansi"/>
                <w:b/>
              </w:rPr>
              <w:t xml:space="preserve">Topeka Window fill Rx 50157377 rejected for DUR - </w:t>
            </w:r>
            <w:r w:rsidRPr="007A55FB">
              <w:rPr>
                <w:rFonts w:asciiTheme="minorHAnsi" w:hAnsiTheme="minorHAnsi" w:cs="r_ansi"/>
              </w:rPr>
              <w:t xml:space="preserve">This Rx rejected for DUR on Feb 11 and was allowed to be filled the same day. The reject was not </w:t>
            </w:r>
            <w:proofErr w:type="gramStart"/>
            <w:r w:rsidRPr="007A55FB">
              <w:rPr>
                <w:rFonts w:asciiTheme="minorHAnsi" w:hAnsiTheme="minorHAnsi" w:cs="r_ansi"/>
              </w:rPr>
              <w:t>Ignored</w:t>
            </w:r>
            <w:proofErr w:type="gramEnd"/>
            <w:r w:rsidRPr="007A55FB">
              <w:rPr>
                <w:rFonts w:asciiTheme="minorHAnsi" w:hAnsiTheme="minorHAnsi" w:cs="r_ansi"/>
              </w:rPr>
              <w:t xml:space="preserve"> prior to the fill.  I could find no non-Worklist rejects that would have allowed the Rx to be filled.</w:t>
            </w:r>
          </w:p>
          <w:p w14:paraId="6675AE1D" w14:textId="192C86C8" w:rsidR="00BA7397" w:rsidRPr="007A55FB" w:rsidRDefault="00BA7397" w:rsidP="00BA7397">
            <w:pPr>
              <w:pStyle w:val="BodyText"/>
              <w:numPr>
                <w:ilvl w:val="0"/>
                <w:numId w:val="8"/>
              </w:numPr>
              <w:rPr>
                <w:rFonts w:asciiTheme="minorHAnsi" w:hAnsiTheme="minorHAnsi"/>
              </w:rPr>
            </w:pPr>
            <w:r w:rsidRPr="007A55FB">
              <w:rPr>
                <w:rFonts w:asciiTheme="minorHAnsi" w:hAnsiTheme="minorHAnsi" w:cs="r_ansi"/>
                <w:b/>
              </w:rPr>
              <w:t xml:space="preserve">CMOP Refill of Rx 53711355A rejected for RTS - </w:t>
            </w:r>
            <w:r w:rsidRPr="007A55FB">
              <w:rPr>
                <w:rFonts w:asciiTheme="minorHAnsi" w:hAnsiTheme="minorHAnsi" w:cs="r_ansi"/>
              </w:rPr>
              <w:t xml:space="preserve">This Rx rejected for RTS on March 1 and was allowed to be filled the same day. The reject was not </w:t>
            </w:r>
            <w:proofErr w:type="gramStart"/>
            <w:r w:rsidRPr="007A55FB">
              <w:rPr>
                <w:rFonts w:asciiTheme="minorHAnsi" w:hAnsiTheme="minorHAnsi" w:cs="r_ansi"/>
              </w:rPr>
              <w:t>Ignored</w:t>
            </w:r>
            <w:proofErr w:type="gramEnd"/>
            <w:r w:rsidRPr="007A55FB">
              <w:rPr>
                <w:rFonts w:asciiTheme="minorHAnsi" w:hAnsiTheme="minorHAnsi" w:cs="r_ansi"/>
              </w:rPr>
              <w:t xml:space="preserve"> prior to the fill.  I could find no non-Worklist rejects that would have allowed the Rx to be filled</w:t>
            </w:r>
          </w:p>
          <w:p w14:paraId="5B1675F1" w14:textId="3C0D9484" w:rsidR="00BA7397" w:rsidRPr="007A55FB" w:rsidRDefault="00BA7397" w:rsidP="00BA7397">
            <w:pPr>
              <w:pStyle w:val="BodyText"/>
              <w:numPr>
                <w:ilvl w:val="0"/>
                <w:numId w:val="8"/>
              </w:numPr>
              <w:rPr>
                <w:rFonts w:asciiTheme="minorHAnsi" w:hAnsiTheme="minorHAnsi"/>
              </w:rPr>
            </w:pPr>
            <w:r w:rsidRPr="007A55FB">
              <w:rPr>
                <w:rFonts w:asciiTheme="minorHAnsi" w:hAnsiTheme="minorHAnsi" w:cs="r_ansi"/>
                <w:b/>
              </w:rPr>
              <w:t xml:space="preserve">Topeka Window Rx 53875826 rejected for RTS - </w:t>
            </w:r>
            <w:r w:rsidRPr="007A55FB">
              <w:rPr>
                <w:rFonts w:asciiTheme="minorHAnsi" w:hAnsiTheme="minorHAnsi" w:cs="r_ansi"/>
              </w:rPr>
              <w:t xml:space="preserve">This Rx rejected for RTS on March 2 and was allowed to be filled the same day. The reject was not </w:t>
            </w:r>
            <w:proofErr w:type="gramStart"/>
            <w:r w:rsidRPr="007A55FB">
              <w:rPr>
                <w:rFonts w:asciiTheme="minorHAnsi" w:hAnsiTheme="minorHAnsi" w:cs="r_ansi"/>
              </w:rPr>
              <w:t>Ignored</w:t>
            </w:r>
            <w:proofErr w:type="gramEnd"/>
            <w:r w:rsidRPr="007A55FB">
              <w:rPr>
                <w:rFonts w:asciiTheme="minorHAnsi" w:hAnsiTheme="minorHAnsi" w:cs="r_ansi"/>
              </w:rPr>
              <w:t xml:space="preserve"> prior to the fill.  I could find no non-Worklist rejects that would have allowed the Rx to be filled</w:t>
            </w:r>
          </w:p>
          <w:p w14:paraId="70074D23" w14:textId="4825CDF7" w:rsidR="00BA7397" w:rsidRPr="007A55FB" w:rsidRDefault="00BA7397" w:rsidP="00BA7397">
            <w:pPr>
              <w:pStyle w:val="BodyText"/>
              <w:numPr>
                <w:ilvl w:val="0"/>
                <w:numId w:val="8"/>
              </w:numPr>
              <w:rPr>
                <w:rFonts w:asciiTheme="minorHAnsi" w:hAnsiTheme="minorHAnsi"/>
              </w:rPr>
            </w:pPr>
            <w:r w:rsidRPr="007A55FB">
              <w:rPr>
                <w:rFonts w:asciiTheme="minorHAnsi" w:hAnsiTheme="minorHAnsi" w:cs="r_ansi"/>
                <w:b/>
              </w:rPr>
              <w:t xml:space="preserve">Topeka Rx # 53884016 rejected for RRR - </w:t>
            </w:r>
            <w:r w:rsidRPr="007A55FB">
              <w:rPr>
                <w:rFonts w:asciiTheme="minorHAnsi" w:hAnsiTheme="minorHAnsi" w:cs="r_ansi"/>
              </w:rPr>
              <w:t xml:space="preserve">This Rx rejected for RRR for PA on March 23 and was allowed to be filled the same day. The reject was not </w:t>
            </w:r>
            <w:proofErr w:type="gramStart"/>
            <w:r w:rsidRPr="007A55FB">
              <w:rPr>
                <w:rFonts w:asciiTheme="minorHAnsi" w:hAnsiTheme="minorHAnsi" w:cs="r_ansi"/>
              </w:rPr>
              <w:t>Ignored</w:t>
            </w:r>
            <w:proofErr w:type="gramEnd"/>
            <w:r w:rsidRPr="007A55FB">
              <w:rPr>
                <w:rFonts w:asciiTheme="minorHAnsi" w:hAnsiTheme="minorHAnsi" w:cs="r_ansi"/>
              </w:rPr>
              <w:t xml:space="preserve"> prior to the fill.  I could find no non-Worklist rejects that would have allowed the Rx to be filled.</w:t>
            </w:r>
          </w:p>
          <w:p w14:paraId="46F2537E" w14:textId="53C35093" w:rsidR="00BA7397" w:rsidRPr="007A55FB" w:rsidRDefault="00BA7397" w:rsidP="00BA7397">
            <w:pPr>
              <w:autoSpaceDE w:val="0"/>
              <w:autoSpaceDN w:val="0"/>
              <w:adjustRightInd w:val="0"/>
              <w:ind w:left="720"/>
              <w:rPr>
                <w:rFonts w:cs="r_ansi"/>
                <w:sz w:val="24"/>
                <w:szCs w:val="24"/>
              </w:rPr>
            </w:pPr>
            <w:r w:rsidRPr="007A55FB">
              <w:rPr>
                <w:rFonts w:cs="r_ansi"/>
                <w:sz w:val="24"/>
                <w:szCs w:val="24"/>
              </w:rPr>
              <w:t xml:space="preserve">This Rx had the same entry date and was finished by the same </w:t>
            </w:r>
            <w:proofErr w:type="spellStart"/>
            <w:r w:rsidRPr="007A55FB">
              <w:rPr>
                <w:rFonts w:cs="r_ansi"/>
                <w:sz w:val="24"/>
                <w:szCs w:val="24"/>
              </w:rPr>
              <w:t>RPh</w:t>
            </w:r>
            <w:proofErr w:type="spellEnd"/>
            <w:r w:rsidRPr="007A55FB">
              <w:rPr>
                <w:rFonts w:cs="r_ansi"/>
                <w:sz w:val="24"/>
                <w:szCs w:val="24"/>
              </w:rPr>
              <w:t xml:space="preserve"> and also rejected for RRR but was not filled.  One difference was the Rx below was entered by the provider whereas the Rx above was a back-door entry by the </w:t>
            </w:r>
            <w:proofErr w:type="spellStart"/>
            <w:r w:rsidRPr="007A55FB">
              <w:rPr>
                <w:rFonts w:cs="r_ansi"/>
                <w:sz w:val="24"/>
                <w:szCs w:val="24"/>
              </w:rPr>
              <w:t>RPh</w:t>
            </w:r>
            <w:proofErr w:type="spellEnd"/>
            <w:r w:rsidR="0019783E">
              <w:rPr>
                <w:rFonts w:cs="r_ansi"/>
                <w:sz w:val="24"/>
                <w:szCs w:val="24"/>
              </w:rPr>
              <w:t>.</w:t>
            </w:r>
            <w:r w:rsidR="002A7601" w:rsidRPr="007A55FB">
              <w:rPr>
                <w:rFonts w:cs="r_ansi"/>
                <w:sz w:val="24"/>
                <w:szCs w:val="24"/>
              </w:rPr>
              <w:t xml:space="preserve"> </w:t>
            </w:r>
          </w:p>
          <w:p w14:paraId="5979F053" w14:textId="77777777" w:rsidR="00BA7397" w:rsidRPr="007A55FB" w:rsidRDefault="00BA7397" w:rsidP="00BA7397">
            <w:pPr>
              <w:autoSpaceDE w:val="0"/>
              <w:autoSpaceDN w:val="0"/>
              <w:adjustRightInd w:val="0"/>
              <w:ind w:left="720"/>
              <w:rPr>
                <w:rFonts w:cs="r_ansi"/>
                <w:sz w:val="24"/>
                <w:szCs w:val="24"/>
              </w:rPr>
            </w:pPr>
            <w:r w:rsidRPr="007A55FB">
              <w:rPr>
                <w:rFonts w:cs="r_ansi"/>
                <w:sz w:val="24"/>
                <w:szCs w:val="24"/>
              </w:rPr>
              <w:t xml:space="preserve">Rx #: 53884053$e  (ECME#: 000025023543)                         </w:t>
            </w:r>
          </w:p>
          <w:p w14:paraId="36057B0B" w14:textId="77777777" w:rsidR="00BA7397" w:rsidRPr="007A55FB" w:rsidRDefault="00BA7397" w:rsidP="00BA7397">
            <w:pPr>
              <w:autoSpaceDE w:val="0"/>
              <w:autoSpaceDN w:val="0"/>
              <w:adjustRightInd w:val="0"/>
              <w:ind w:left="720"/>
              <w:rPr>
                <w:rFonts w:cs="r_ansi"/>
                <w:sz w:val="24"/>
                <w:szCs w:val="24"/>
              </w:rPr>
            </w:pPr>
            <w:r w:rsidRPr="007A55FB">
              <w:rPr>
                <w:rFonts w:cs="r_ansi"/>
                <w:sz w:val="24"/>
                <w:szCs w:val="24"/>
              </w:rPr>
              <w:t xml:space="preserve">      Orderable Item: INTERFERON BETA-1A (AVONEX) INJ,SOLN                      </w:t>
            </w:r>
          </w:p>
          <w:p w14:paraId="798EDB48" w14:textId="0B4E1523" w:rsidR="00BA7397" w:rsidRPr="007A55FB" w:rsidRDefault="00BA7397" w:rsidP="00BA7397">
            <w:pPr>
              <w:pStyle w:val="BodyText"/>
              <w:ind w:left="720"/>
              <w:rPr>
                <w:rFonts w:asciiTheme="minorHAnsi" w:hAnsiTheme="minorHAnsi"/>
              </w:rPr>
            </w:pPr>
            <w:r w:rsidRPr="007A55FB">
              <w:rPr>
                <w:rFonts w:asciiTheme="minorHAnsi" w:hAnsiTheme="minorHAnsi" w:cs="r_ansi"/>
              </w:rPr>
              <w:t xml:space="preserve">           CMOP Drug: INTERFERON BETA-1A 30MCG/SYR (AVONEX)</w:t>
            </w:r>
          </w:p>
          <w:p w14:paraId="478A327F" w14:textId="206C6D74" w:rsidR="00F079C4" w:rsidRPr="007721D2" w:rsidRDefault="00BA7397" w:rsidP="007721D2">
            <w:pPr>
              <w:pStyle w:val="BodyText"/>
              <w:numPr>
                <w:ilvl w:val="0"/>
                <w:numId w:val="8"/>
              </w:numPr>
              <w:rPr>
                <w:rFonts w:asciiTheme="minorHAnsi" w:hAnsiTheme="minorHAnsi"/>
              </w:rPr>
            </w:pPr>
            <w:r w:rsidRPr="007A55FB">
              <w:rPr>
                <w:rFonts w:asciiTheme="minorHAnsi" w:hAnsiTheme="minorHAnsi" w:cs="r_ansi"/>
                <w:b/>
              </w:rPr>
              <w:t xml:space="preserve">Erie CHAMPVA Window Rx #2197760 rejected for non-covered item - </w:t>
            </w:r>
            <w:r w:rsidRPr="007A55FB">
              <w:rPr>
                <w:rFonts w:asciiTheme="minorHAnsi" w:hAnsiTheme="minorHAnsi" w:cs="r_ansi"/>
              </w:rPr>
              <w:t>This CHAMPVA Rx from the Erie, PA facility rejected for 70 Product/Servic</w:t>
            </w:r>
            <w:r w:rsidR="00611E01">
              <w:rPr>
                <w:rFonts w:asciiTheme="minorHAnsi" w:hAnsiTheme="minorHAnsi" w:cs="r_ansi"/>
              </w:rPr>
              <w:t>e</w:t>
            </w:r>
            <w:r w:rsidRPr="007A55FB">
              <w:rPr>
                <w:rFonts w:asciiTheme="minorHAnsi" w:hAnsiTheme="minorHAnsi" w:cs="r_ansi"/>
              </w:rPr>
              <w:t xml:space="preserve"> Not Covered on March 3</w:t>
            </w:r>
            <w:r w:rsidRPr="007A55FB">
              <w:rPr>
                <w:rFonts w:asciiTheme="minorHAnsi" w:hAnsiTheme="minorHAnsi" w:cs="r_ansi"/>
                <w:vertAlign w:val="superscript"/>
              </w:rPr>
              <w:t>rd</w:t>
            </w:r>
            <w:r w:rsidRPr="007A55FB">
              <w:rPr>
                <w:rFonts w:asciiTheme="minorHAnsi" w:hAnsiTheme="minorHAnsi" w:cs="r_ansi"/>
              </w:rPr>
              <w:t>.  The Rx was allowed to be filled on March 13</w:t>
            </w:r>
            <w:r w:rsidRPr="007A55FB">
              <w:rPr>
                <w:rFonts w:asciiTheme="minorHAnsi" w:hAnsiTheme="minorHAnsi" w:cs="r_ansi"/>
                <w:vertAlign w:val="superscript"/>
              </w:rPr>
              <w:t>th</w:t>
            </w:r>
            <w:r w:rsidRPr="007A55FB">
              <w:rPr>
                <w:rFonts w:asciiTheme="minorHAnsi" w:hAnsiTheme="minorHAnsi" w:cs="r_ansi"/>
              </w:rPr>
              <w:t xml:space="preserve"> when </w:t>
            </w:r>
            <w:proofErr w:type="gramStart"/>
            <w:r w:rsidRPr="007A55FB">
              <w:rPr>
                <w:rFonts w:asciiTheme="minorHAnsi" w:hAnsiTheme="minorHAnsi" w:cs="r_ansi"/>
              </w:rPr>
              <w:t>Pulled</w:t>
            </w:r>
            <w:proofErr w:type="gramEnd"/>
            <w:r w:rsidRPr="007A55FB">
              <w:rPr>
                <w:rFonts w:asciiTheme="minorHAnsi" w:hAnsiTheme="minorHAnsi" w:cs="r_ansi"/>
              </w:rPr>
              <w:t xml:space="preserve"> Early from Suspense by a technician. The reject was not </w:t>
            </w:r>
            <w:proofErr w:type="gramStart"/>
            <w:r w:rsidRPr="007A55FB">
              <w:rPr>
                <w:rFonts w:asciiTheme="minorHAnsi" w:hAnsiTheme="minorHAnsi" w:cs="r_ansi"/>
              </w:rPr>
              <w:t>Ignored</w:t>
            </w:r>
            <w:proofErr w:type="gramEnd"/>
            <w:r w:rsidRPr="007A55FB">
              <w:rPr>
                <w:rFonts w:asciiTheme="minorHAnsi" w:hAnsiTheme="minorHAnsi" w:cs="r_ansi"/>
              </w:rPr>
              <w:t xml:space="preserve"> prior to the fill.</w:t>
            </w:r>
          </w:p>
        </w:tc>
      </w:tr>
    </w:tbl>
    <w:p w14:paraId="6E61C2A0" w14:textId="77777777" w:rsidR="00863371" w:rsidRDefault="00863371" w:rsidP="00863371">
      <w:pPr>
        <w:pStyle w:val="Heading1"/>
      </w:pPr>
      <w:r>
        <w:lastRenderedPageBreak/>
        <w:t>Story</w:t>
      </w:r>
    </w:p>
    <w:p w14:paraId="260DF6D3" w14:textId="7E7F30A4" w:rsidR="004F3E1D" w:rsidRDefault="00B81ED4" w:rsidP="004F3E1D">
      <w:pPr>
        <w:pStyle w:val="BodyText"/>
      </w:pPr>
      <w:r w:rsidRPr="00B81ED4">
        <w:t xml:space="preserve">As a </w:t>
      </w:r>
      <w:r w:rsidR="004F3E1D">
        <w:t xml:space="preserve">pharmacist, </w:t>
      </w:r>
      <w:r w:rsidRPr="00B81ED4">
        <w:t xml:space="preserve">I want </w:t>
      </w:r>
      <w:r w:rsidR="004F3E1D">
        <w:t xml:space="preserve">the system to prevent Refill Too Soon (RTS), Drug Utilization Review (DUR) and Reject Resolution Required (RRR) rejected prescriptions from being </w:t>
      </w:r>
      <w:proofErr w:type="gramStart"/>
      <w:r w:rsidR="004F3E1D">
        <w:t>processed/filled</w:t>
      </w:r>
      <w:proofErr w:type="gramEnd"/>
      <w:r w:rsidR="004F3E1D">
        <w:t xml:space="preserve"> </w:t>
      </w:r>
      <w:r w:rsidR="00237A45">
        <w:t>so that</w:t>
      </w:r>
      <w:r w:rsidR="004F3E1D">
        <w:t xml:space="preserve"> prescriptions are not filled before the pharmacist can complete a clinical review of the prescription</w:t>
      </w:r>
      <w:r w:rsidR="00237A45">
        <w:t>.</w:t>
      </w:r>
      <w:r w:rsidR="004F3E1D" w:rsidRPr="004F3E1D">
        <w:t xml:space="preserve"> </w:t>
      </w:r>
    </w:p>
    <w:p w14:paraId="7300E20D" w14:textId="5FF3CCC1" w:rsidR="005D7AD4" w:rsidRDefault="005D7AD4" w:rsidP="008F7700">
      <w:pPr>
        <w:pStyle w:val="Story"/>
      </w:pPr>
    </w:p>
    <w:p w14:paraId="7300E224" w14:textId="77777777" w:rsidR="00B81ED4" w:rsidRPr="008F7700" w:rsidRDefault="00B81ED4" w:rsidP="008F7700">
      <w:pPr>
        <w:pStyle w:val="Heading1"/>
      </w:pPr>
      <w:r w:rsidRPr="00C855D3">
        <w:t>Conversation</w:t>
      </w:r>
    </w:p>
    <w:tbl>
      <w:tblPr>
        <w:tblW w:w="0" w:type="auto"/>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ook w:val="01E0" w:firstRow="1" w:lastRow="1" w:firstColumn="1" w:lastColumn="1" w:noHBand="0" w:noVBand="0"/>
      </w:tblPr>
      <w:tblGrid>
        <w:gridCol w:w="9468"/>
      </w:tblGrid>
      <w:tr w:rsidR="00B81ED4" w:rsidRPr="00C855D3" w14:paraId="7300E233" w14:textId="77777777" w:rsidTr="00C514E2">
        <w:tc>
          <w:tcPr>
            <w:tcW w:w="9468" w:type="dxa"/>
          </w:tcPr>
          <w:p w14:paraId="4BA2B45E" w14:textId="3868FFB0" w:rsidR="00795B7B" w:rsidRPr="00F079C4" w:rsidRDefault="00B81ED4" w:rsidP="00C514E2">
            <w:pPr>
              <w:pStyle w:val="BodyText"/>
              <w:rPr>
                <w:color w:val="4F6228" w:themeColor="accent3" w:themeShade="80"/>
              </w:rPr>
            </w:pPr>
            <w:r w:rsidRPr="00F079C4">
              <w:rPr>
                <w:color w:val="4F6228" w:themeColor="accent3" w:themeShade="80"/>
              </w:rPr>
              <w:t xml:space="preserve">The conversation </w:t>
            </w:r>
            <w:r w:rsidR="000F1BBE" w:rsidRPr="00F079C4">
              <w:rPr>
                <w:color w:val="4F6228" w:themeColor="accent3" w:themeShade="80"/>
              </w:rPr>
              <w:t>depicts the business, system, and data activity flow in a step-by-step format.  The conversation includes</w:t>
            </w:r>
            <w:r w:rsidR="00237A45" w:rsidRPr="00F079C4">
              <w:rPr>
                <w:color w:val="4F6228" w:themeColor="accent3" w:themeShade="80"/>
              </w:rPr>
              <w:t>,</w:t>
            </w:r>
            <w:r w:rsidR="000F1BBE" w:rsidRPr="00F079C4">
              <w:rPr>
                <w:color w:val="4F6228" w:themeColor="accent3" w:themeShade="80"/>
              </w:rPr>
              <w:t xml:space="preserve"> within the steps, </w:t>
            </w:r>
            <w:r w:rsidRPr="00F079C4">
              <w:rPr>
                <w:color w:val="4F6228" w:themeColor="accent3" w:themeShade="80"/>
              </w:rPr>
              <w:t xml:space="preserve">the requirements or business needs that are to be covered in this story. </w:t>
            </w:r>
            <w:r w:rsidR="008C161C" w:rsidRPr="00F079C4">
              <w:rPr>
                <w:color w:val="4F6228" w:themeColor="accent3" w:themeShade="80"/>
              </w:rPr>
              <w:t xml:space="preserve"> </w:t>
            </w:r>
          </w:p>
          <w:p w14:paraId="0CC0F6AB" w14:textId="51B0E12C" w:rsidR="00237A45" w:rsidRPr="00F079C4" w:rsidRDefault="00237A45" w:rsidP="00237A45">
            <w:pPr>
              <w:spacing w:after="0" w:line="240" w:lineRule="auto"/>
              <w:rPr>
                <w:color w:val="4F6228" w:themeColor="accent3" w:themeShade="80"/>
                <w:sz w:val="24"/>
                <w:szCs w:val="24"/>
                <w:u w:val="single"/>
              </w:rPr>
            </w:pPr>
            <w:r w:rsidRPr="00F079C4">
              <w:rPr>
                <w:color w:val="4F6228" w:themeColor="accent3" w:themeShade="80"/>
                <w:sz w:val="24"/>
                <w:szCs w:val="24"/>
              </w:rPr>
              <w:lastRenderedPageBreak/>
              <w:t>List each individual data item being sent to or retrieved in the Conversation.  This helps QA with their traceability.</w:t>
            </w:r>
          </w:p>
          <w:p w14:paraId="223EE58F" w14:textId="77777777" w:rsidR="00B81ED4" w:rsidRDefault="00B81ED4" w:rsidP="00F079C4">
            <w:pPr>
              <w:pStyle w:val="BodyText"/>
            </w:pPr>
          </w:p>
          <w:p w14:paraId="2E42B7A8" w14:textId="77777777" w:rsidR="009314C9" w:rsidRDefault="009314C9" w:rsidP="009314C9">
            <w:pPr>
              <w:pStyle w:val="BodyText"/>
            </w:pPr>
            <w:r>
              <w:t xml:space="preserve">The user should not be able to process/fill a prescription with an unresolved 79 RTS, 88 DUR or RRR reject </w:t>
            </w:r>
          </w:p>
          <w:p w14:paraId="63D75AD6" w14:textId="77777777" w:rsidR="009314C9" w:rsidRDefault="009314C9" w:rsidP="009314C9">
            <w:pPr>
              <w:pStyle w:val="BodyText"/>
            </w:pPr>
          </w:p>
          <w:p w14:paraId="5EC19DA4" w14:textId="77777777" w:rsidR="009314C9" w:rsidRDefault="009314C9" w:rsidP="009314C9">
            <w:pPr>
              <w:pStyle w:val="BodyText"/>
            </w:pPr>
            <w:r>
              <w:t>A user should not be able to print or reprint a label for a prescription with an unresolved 79 RTS, 88 DUR or RRR reject.</w:t>
            </w:r>
          </w:p>
          <w:p w14:paraId="7F831C08" w14:textId="77777777" w:rsidR="009314C9" w:rsidRDefault="009314C9" w:rsidP="009314C9">
            <w:pPr>
              <w:pStyle w:val="BodyText"/>
            </w:pPr>
          </w:p>
          <w:p w14:paraId="022FC111" w14:textId="6D926D2D" w:rsidR="009314C9" w:rsidRDefault="009314C9" w:rsidP="009314C9">
            <w:pPr>
              <w:pStyle w:val="BodyText"/>
            </w:pPr>
            <w:r w:rsidRPr="009314C9">
              <w:t>Labels should not reprint when using the Print from Suspense option</w:t>
            </w:r>
            <w:r>
              <w:t xml:space="preserve"> </w:t>
            </w:r>
            <w:r w:rsidRPr="009314C9">
              <w:t xml:space="preserve">for </w:t>
            </w:r>
            <w:r>
              <w:t>79 RTS, 88 DUR or RRR rejected</w:t>
            </w:r>
            <w:r w:rsidRPr="009314C9">
              <w:t xml:space="preserve"> prescriptions.  </w:t>
            </w:r>
          </w:p>
          <w:p w14:paraId="7300E232" w14:textId="195B4932" w:rsidR="009314C9" w:rsidRPr="00C855D3" w:rsidRDefault="009314C9" w:rsidP="009314C9">
            <w:pPr>
              <w:pStyle w:val="BodyText"/>
            </w:pPr>
          </w:p>
        </w:tc>
      </w:tr>
    </w:tbl>
    <w:p w14:paraId="750B4C1D" w14:textId="7A7EC5AC" w:rsidR="00553DD6" w:rsidRPr="00F079C4" w:rsidRDefault="00553DD6" w:rsidP="00F079C4">
      <w:pPr>
        <w:spacing w:before="200" w:line="240" w:lineRule="auto"/>
        <w:rPr>
          <w:sz w:val="24"/>
        </w:rPr>
      </w:pPr>
    </w:p>
    <w:p w14:paraId="7300E236" w14:textId="203155F3" w:rsidR="00B81ED4" w:rsidRPr="00C855D3" w:rsidRDefault="00B81ED4" w:rsidP="00B81ED4">
      <w:pPr>
        <w:pStyle w:val="Heading1"/>
      </w:pPr>
      <w:r w:rsidRPr="00C855D3">
        <w:t xml:space="preserve">Detailed Listing of </w:t>
      </w:r>
      <w:r w:rsidR="003D15ED">
        <w:t>Acceptance Criteria</w:t>
      </w:r>
    </w:p>
    <w:tbl>
      <w:tblPr>
        <w:tblW w:w="0" w:type="auto"/>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ook w:val="01E0" w:firstRow="1" w:lastRow="1" w:firstColumn="1" w:lastColumn="1" w:noHBand="0" w:noVBand="0"/>
      </w:tblPr>
      <w:tblGrid>
        <w:gridCol w:w="9468"/>
      </w:tblGrid>
      <w:tr w:rsidR="00B81ED4" w:rsidRPr="00C855D3" w14:paraId="7300E239" w14:textId="77777777" w:rsidTr="00C514E2">
        <w:tc>
          <w:tcPr>
            <w:tcW w:w="9468" w:type="dxa"/>
          </w:tcPr>
          <w:p w14:paraId="0891FFCF" w14:textId="7CD0AC61" w:rsidR="00B339A8" w:rsidRPr="00F079C4" w:rsidRDefault="00B81ED4" w:rsidP="00087ACA">
            <w:pPr>
              <w:pStyle w:val="BodyText"/>
              <w:rPr>
                <w:color w:val="4F6228" w:themeColor="accent3" w:themeShade="80"/>
              </w:rPr>
            </w:pPr>
            <w:r w:rsidRPr="00F079C4">
              <w:rPr>
                <w:color w:val="4F6228" w:themeColor="accent3" w:themeShade="80"/>
              </w:rPr>
              <w:t>The acceptance criteria are the key items that the product owner will be looking for during demonstration</w:t>
            </w:r>
            <w:r w:rsidR="00B339A8" w:rsidRPr="00F079C4">
              <w:rPr>
                <w:color w:val="4F6228" w:themeColor="accent3" w:themeShade="80"/>
              </w:rPr>
              <w:t xml:space="preserve"> or UAT</w:t>
            </w:r>
            <w:r w:rsidRPr="00F079C4">
              <w:rPr>
                <w:color w:val="4F6228" w:themeColor="accent3" w:themeShade="80"/>
              </w:rPr>
              <w:t xml:space="preserve"> that will prove that the requirements in the conversation have been met</w:t>
            </w:r>
            <w:r w:rsidR="00152BDB" w:rsidRPr="00F079C4">
              <w:rPr>
                <w:color w:val="4F6228" w:themeColor="accent3" w:themeShade="80"/>
              </w:rPr>
              <w:t xml:space="preserve">, and should only include the specific </w:t>
            </w:r>
            <w:r w:rsidR="00087ACA" w:rsidRPr="00F079C4">
              <w:rPr>
                <w:color w:val="4F6228" w:themeColor="accent3" w:themeShade="80"/>
              </w:rPr>
              <w:t xml:space="preserve">items we need to have tested.  </w:t>
            </w:r>
          </w:p>
          <w:p w14:paraId="640F6198" w14:textId="0E833817" w:rsidR="00B339A8" w:rsidRPr="00F079C4" w:rsidRDefault="00B339A8" w:rsidP="00087ACA">
            <w:pPr>
              <w:pStyle w:val="BodyText"/>
              <w:rPr>
                <w:color w:val="4F6228" w:themeColor="accent3" w:themeShade="80"/>
              </w:rPr>
            </w:pPr>
            <w:r w:rsidRPr="00F079C4">
              <w:rPr>
                <w:color w:val="4F6228" w:themeColor="accent3" w:themeShade="80"/>
              </w:rPr>
              <w:t>Acceptance criteria need to be measurable and testable by SQA and end-users.  They will be the basis for development (test driven development).</w:t>
            </w:r>
          </w:p>
          <w:p w14:paraId="7300E238" w14:textId="5CF9EB39" w:rsidR="00281C50" w:rsidRPr="00C855D3" w:rsidRDefault="00281C50" w:rsidP="00122200">
            <w:pPr>
              <w:pStyle w:val="BodyText"/>
            </w:pPr>
          </w:p>
        </w:tc>
      </w:tr>
    </w:tbl>
    <w:p w14:paraId="7300E23A" w14:textId="77777777" w:rsidR="00B81ED4" w:rsidRPr="00C855D3" w:rsidRDefault="00B81ED4" w:rsidP="00B81ED4"/>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8"/>
        <w:gridCol w:w="6832"/>
        <w:gridCol w:w="2250"/>
      </w:tblGrid>
      <w:tr w:rsidR="002407DA" w:rsidRPr="00C855D3" w14:paraId="7300E23D" w14:textId="66512FD7" w:rsidTr="002407DA">
        <w:trPr>
          <w:jc w:val="center"/>
        </w:trPr>
        <w:tc>
          <w:tcPr>
            <w:tcW w:w="1718" w:type="dxa"/>
            <w:shd w:val="clear" w:color="auto" w:fill="DBE5F1" w:themeFill="accent1" w:themeFillTint="33"/>
          </w:tcPr>
          <w:p w14:paraId="7300E23B" w14:textId="77777777" w:rsidR="002407DA" w:rsidRPr="00C855D3" w:rsidRDefault="002407DA" w:rsidP="00C514E2">
            <w:pPr>
              <w:pStyle w:val="TableHeading"/>
            </w:pPr>
            <w:r w:rsidRPr="00C855D3">
              <w:t>Requirement ID</w:t>
            </w:r>
          </w:p>
        </w:tc>
        <w:tc>
          <w:tcPr>
            <w:tcW w:w="6832" w:type="dxa"/>
            <w:shd w:val="clear" w:color="auto" w:fill="DBE5F1" w:themeFill="accent1" w:themeFillTint="33"/>
          </w:tcPr>
          <w:p w14:paraId="7300E23C" w14:textId="77777777" w:rsidR="002407DA" w:rsidRPr="00C855D3" w:rsidRDefault="002407DA" w:rsidP="00C514E2">
            <w:pPr>
              <w:pStyle w:val="TableHeading"/>
            </w:pPr>
            <w:r w:rsidRPr="00C855D3">
              <w:t>Description</w:t>
            </w:r>
          </w:p>
        </w:tc>
        <w:tc>
          <w:tcPr>
            <w:tcW w:w="2250" w:type="dxa"/>
            <w:shd w:val="clear" w:color="auto" w:fill="DBE5F1" w:themeFill="accent1" w:themeFillTint="33"/>
          </w:tcPr>
          <w:p w14:paraId="7EFF341A" w14:textId="77777777" w:rsidR="002407DA" w:rsidRDefault="002407DA" w:rsidP="00C514E2">
            <w:pPr>
              <w:pStyle w:val="TableHeading"/>
            </w:pPr>
            <w:r>
              <w:t>External Dependency</w:t>
            </w:r>
          </w:p>
          <w:p w14:paraId="4061EF5B" w14:textId="77777777" w:rsidR="002407DA" w:rsidRDefault="002407DA" w:rsidP="00C514E2">
            <w:pPr>
              <w:pStyle w:val="TableHeading"/>
            </w:pPr>
            <w:r>
              <w:t>(Y/N)</w:t>
            </w:r>
          </w:p>
          <w:p w14:paraId="53A549BC" w14:textId="0A9CDE1D" w:rsidR="002407DA" w:rsidRPr="00C855D3" w:rsidRDefault="002407DA" w:rsidP="00C514E2">
            <w:pPr>
              <w:pStyle w:val="TableHeading"/>
            </w:pPr>
            <w:r>
              <w:t>If Y, provide organization and description</w:t>
            </w:r>
          </w:p>
        </w:tc>
      </w:tr>
      <w:tr w:rsidR="002407DA" w:rsidRPr="00C855D3" w14:paraId="7300E240" w14:textId="070A8A17" w:rsidTr="002407DA">
        <w:trPr>
          <w:jc w:val="center"/>
        </w:trPr>
        <w:tc>
          <w:tcPr>
            <w:tcW w:w="1718" w:type="dxa"/>
            <w:shd w:val="clear" w:color="auto" w:fill="auto"/>
            <w:vAlign w:val="center"/>
          </w:tcPr>
          <w:p w14:paraId="7300E23E" w14:textId="08283C45" w:rsidR="002407DA" w:rsidRPr="00C855D3" w:rsidRDefault="002407DA" w:rsidP="00C514E2">
            <w:pPr>
              <w:pStyle w:val="TableText"/>
            </w:pPr>
            <w:r w:rsidRPr="00C855D3">
              <w:t>USnnn.xx.01</w:t>
            </w:r>
          </w:p>
        </w:tc>
        <w:tc>
          <w:tcPr>
            <w:tcW w:w="6832" w:type="dxa"/>
            <w:shd w:val="clear" w:color="auto" w:fill="auto"/>
            <w:vAlign w:val="center"/>
          </w:tcPr>
          <w:p w14:paraId="7300E23F" w14:textId="31FADF85" w:rsidR="002407DA" w:rsidRPr="00C855D3" w:rsidRDefault="007A55FB" w:rsidP="007A55FB">
            <w:pPr>
              <w:pStyle w:val="TableText"/>
            </w:pPr>
            <w:r>
              <w:t xml:space="preserve">A label should not be allowed to be printed or reprinted for </w:t>
            </w:r>
            <w:r w:rsidR="009314C9">
              <w:t>an unresolved</w:t>
            </w:r>
            <w:r>
              <w:t xml:space="preserve"> reject 88 DUR prescription.</w:t>
            </w:r>
          </w:p>
        </w:tc>
        <w:tc>
          <w:tcPr>
            <w:tcW w:w="2250" w:type="dxa"/>
          </w:tcPr>
          <w:p w14:paraId="3A605133" w14:textId="77777777" w:rsidR="002407DA" w:rsidRPr="00C855D3" w:rsidRDefault="002407DA" w:rsidP="00C514E2">
            <w:pPr>
              <w:pStyle w:val="TableText"/>
            </w:pPr>
          </w:p>
        </w:tc>
      </w:tr>
      <w:tr w:rsidR="007A55FB" w:rsidRPr="00C855D3" w14:paraId="3D314D36" w14:textId="77777777" w:rsidTr="002407DA">
        <w:trPr>
          <w:jc w:val="center"/>
        </w:trPr>
        <w:tc>
          <w:tcPr>
            <w:tcW w:w="1718" w:type="dxa"/>
            <w:shd w:val="clear" w:color="auto" w:fill="auto"/>
            <w:vAlign w:val="center"/>
          </w:tcPr>
          <w:p w14:paraId="7797F7D9" w14:textId="77777777" w:rsidR="007A55FB" w:rsidRPr="00C855D3" w:rsidRDefault="007A55FB" w:rsidP="00C514E2">
            <w:pPr>
              <w:pStyle w:val="TableText"/>
            </w:pPr>
          </w:p>
        </w:tc>
        <w:tc>
          <w:tcPr>
            <w:tcW w:w="6832" w:type="dxa"/>
            <w:shd w:val="clear" w:color="auto" w:fill="auto"/>
            <w:vAlign w:val="center"/>
          </w:tcPr>
          <w:p w14:paraId="1C0C34CC" w14:textId="26C96BEA" w:rsidR="007A55FB" w:rsidRDefault="007A55FB" w:rsidP="007A55FB">
            <w:pPr>
              <w:pStyle w:val="TableText"/>
            </w:pPr>
            <w:r>
              <w:t xml:space="preserve">A label should not be allowed to be printed or reprinted for </w:t>
            </w:r>
            <w:r w:rsidR="009314C9">
              <w:t xml:space="preserve">an unresolved </w:t>
            </w:r>
            <w:r>
              <w:t xml:space="preserve">reject 79 Refill Too Soon prescription. </w:t>
            </w:r>
          </w:p>
        </w:tc>
        <w:tc>
          <w:tcPr>
            <w:tcW w:w="2250" w:type="dxa"/>
          </w:tcPr>
          <w:p w14:paraId="1B523E6B" w14:textId="77777777" w:rsidR="007A55FB" w:rsidRPr="00C855D3" w:rsidRDefault="007A55FB" w:rsidP="00C514E2">
            <w:pPr>
              <w:pStyle w:val="TableText"/>
            </w:pPr>
          </w:p>
        </w:tc>
      </w:tr>
      <w:tr w:rsidR="007A55FB" w:rsidRPr="00C855D3" w14:paraId="5B98E94C" w14:textId="77777777" w:rsidTr="002407DA">
        <w:trPr>
          <w:jc w:val="center"/>
        </w:trPr>
        <w:tc>
          <w:tcPr>
            <w:tcW w:w="1718" w:type="dxa"/>
            <w:shd w:val="clear" w:color="auto" w:fill="auto"/>
            <w:vAlign w:val="center"/>
          </w:tcPr>
          <w:p w14:paraId="3C8BB885" w14:textId="77777777" w:rsidR="007A55FB" w:rsidRPr="00C855D3" w:rsidRDefault="007A55FB" w:rsidP="00C514E2">
            <w:pPr>
              <w:pStyle w:val="TableText"/>
            </w:pPr>
          </w:p>
        </w:tc>
        <w:tc>
          <w:tcPr>
            <w:tcW w:w="6832" w:type="dxa"/>
            <w:shd w:val="clear" w:color="auto" w:fill="auto"/>
            <w:vAlign w:val="center"/>
          </w:tcPr>
          <w:p w14:paraId="57328987" w14:textId="1483F4C2" w:rsidR="007A55FB" w:rsidRDefault="007A55FB" w:rsidP="007A55FB">
            <w:pPr>
              <w:pStyle w:val="TableText"/>
            </w:pPr>
            <w:r w:rsidRPr="007A55FB">
              <w:t>A label should not be allowed t</w:t>
            </w:r>
            <w:r>
              <w:t xml:space="preserve">o be printed or reprinted for prescriptions with </w:t>
            </w:r>
            <w:r w:rsidR="009314C9">
              <w:t xml:space="preserve">an unresolved </w:t>
            </w:r>
            <w:r>
              <w:t>RRR reject</w:t>
            </w:r>
            <w:r w:rsidR="009314C9">
              <w:t>.</w:t>
            </w:r>
          </w:p>
        </w:tc>
        <w:tc>
          <w:tcPr>
            <w:tcW w:w="2250" w:type="dxa"/>
          </w:tcPr>
          <w:p w14:paraId="48D2D742" w14:textId="77777777" w:rsidR="007A55FB" w:rsidRPr="00C855D3" w:rsidRDefault="007A55FB" w:rsidP="00C514E2">
            <w:pPr>
              <w:pStyle w:val="TableText"/>
            </w:pPr>
          </w:p>
        </w:tc>
      </w:tr>
      <w:tr w:rsidR="002407DA" w:rsidRPr="00C855D3" w14:paraId="7300E243" w14:textId="1C17D7E3" w:rsidTr="002407DA">
        <w:trPr>
          <w:jc w:val="center"/>
        </w:trPr>
        <w:tc>
          <w:tcPr>
            <w:tcW w:w="1718" w:type="dxa"/>
            <w:shd w:val="clear" w:color="auto" w:fill="auto"/>
            <w:vAlign w:val="center"/>
          </w:tcPr>
          <w:p w14:paraId="7300E241" w14:textId="77777777" w:rsidR="002407DA" w:rsidRPr="00C855D3" w:rsidRDefault="002407DA" w:rsidP="00C514E2">
            <w:pPr>
              <w:pStyle w:val="TableText"/>
            </w:pPr>
            <w:r w:rsidRPr="00C855D3">
              <w:t>USnnn.xx.02</w:t>
            </w:r>
          </w:p>
        </w:tc>
        <w:tc>
          <w:tcPr>
            <w:tcW w:w="6832" w:type="dxa"/>
            <w:shd w:val="clear" w:color="auto" w:fill="auto"/>
            <w:vAlign w:val="center"/>
          </w:tcPr>
          <w:p w14:paraId="7300E242" w14:textId="16C4AEBB" w:rsidR="002407DA" w:rsidRPr="00C855D3" w:rsidRDefault="007A55FB" w:rsidP="00C514E2">
            <w:pPr>
              <w:pStyle w:val="TableText"/>
            </w:pPr>
            <w:r>
              <w:t xml:space="preserve">Labels </w:t>
            </w:r>
            <w:r w:rsidR="009314C9">
              <w:t>for</w:t>
            </w:r>
            <w:r>
              <w:t xml:space="preserve"> reject 79 prescriptions should not reprint when using the Print from Suspense option.  </w:t>
            </w:r>
          </w:p>
        </w:tc>
        <w:tc>
          <w:tcPr>
            <w:tcW w:w="2250" w:type="dxa"/>
          </w:tcPr>
          <w:p w14:paraId="59C1E872" w14:textId="77777777" w:rsidR="002407DA" w:rsidRPr="00C855D3" w:rsidRDefault="002407DA" w:rsidP="00C514E2">
            <w:pPr>
              <w:pStyle w:val="TableText"/>
            </w:pPr>
          </w:p>
        </w:tc>
      </w:tr>
      <w:tr w:rsidR="009314C9" w:rsidRPr="00C855D3" w14:paraId="4E5B6705" w14:textId="77777777" w:rsidTr="002407DA">
        <w:trPr>
          <w:jc w:val="center"/>
        </w:trPr>
        <w:tc>
          <w:tcPr>
            <w:tcW w:w="1718" w:type="dxa"/>
            <w:shd w:val="clear" w:color="auto" w:fill="auto"/>
            <w:vAlign w:val="center"/>
          </w:tcPr>
          <w:p w14:paraId="547A4916" w14:textId="77777777" w:rsidR="009314C9" w:rsidRPr="00C855D3" w:rsidRDefault="009314C9" w:rsidP="00C514E2">
            <w:pPr>
              <w:pStyle w:val="TableText"/>
            </w:pPr>
          </w:p>
        </w:tc>
        <w:tc>
          <w:tcPr>
            <w:tcW w:w="6832" w:type="dxa"/>
            <w:shd w:val="clear" w:color="auto" w:fill="auto"/>
            <w:vAlign w:val="center"/>
          </w:tcPr>
          <w:p w14:paraId="7252B1CC" w14:textId="50D0AE32" w:rsidR="009314C9" w:rsidRDefault="009314C9" w:rsidP="009314C9">
            <w:pPr>
              <w:pStyle w:val="TableText"/>
            </w:pPr>
            <w:r w:rsidRPr="009314C9">
              <w:t>La</w:t>
            </w:r>
            <w:r>
              <w:t xml:space="preserve">bels for reject 88 </w:t>
            </w:r>
            <w:r w:rsidRPr="009314C9">
              <w:t xml:space="preserve">prescriptions should not reprint when using the Print from </w:t>
            </w:r>
            <w:r w:rsidRPr="009314C9">
              <w:lastRenderedPageBreak/>
              <w:t xml:space="preserve">Suspense option.  </w:t>
            </w:r>
          </w:p>
        </w:tc>
        <w:tc>
          <w:tcPr>
            <w:tcW w:w="2250" w:type="dxa"/>
          </w:tcPr>
          <w:p w14:paraId="697BD305" w14:textId="77777777" w:rsidR="009314C9" w:rsidRPr="00C855D3" w:rsidRDefault="009314C9" w:rsidP="00C514E2">
            <w:pPr>
              <w:pStyle w:val="TableText"/>
            </w:pPr>
          </w:p>
        </w:tc>
      </w:tr>
      <w:tr w:rsidR="009314C9" w:rsidRPr="00C855D3" w14:paraId="322094C4" w14:textId="77777777" w:rsidTr="002407DA">
        <w:trPr>
          <w:jc w:val="center"/>
        </w:trPr>
        <w:tc>
          <w:tcPr>
            <w:tcW w:w="1718" w:type="dxa"/>
            <w:shd w:val="clear" w:color="auto" w:fill="auto"/>
            <w:vAlign w:val="center"/>
          </w:tcPr>
          <w:p w14:paraId="2EE2523E" w14:textId="77777777" w:rsidR="009314C9" w:rsidRPr="00C855D3" w:rsidRDefault="009314C9" w:rsidP="00C514E2">
            <w:pPr>
              <w:pStyle w:val="TableText"/>
            </w:pPr>
          </w:p>
        </w:tc>
        <w:tc>
          <w:tcPr>
            <w:tcW w:w="6832" w:type="dxa"/>
            <w:shd w:val="clear" w:color="auto" w:fill="auto"/>
            <w:vAlign w:val="center"/>
          </w:tcPr>
          <w:p w14:paraId="3B79E8F8" w14:textId="63617BE0" w:rsidR="009314C9" w:rsidRDefault="009314C9" w:rsidP="009314C9">
            <w:pPr>
              <w:pStyle w:val="TableText"/>
            </w:pPr>
            <w:r w:rsidRPr="009314C9">
              <w:t xml:space="preserve">Labels for </w:t>
            </w:r>
            <w:r>
              <w:t>RRR rejected</w:t>
            </w:r>
            <w:r w:rsidRPr="009314C9">
              <w:t xml:space="preserve"> prescriptions should not reprint when using the Print from Suspense option.  </w:t>
            </w:r>
          </w:p>
        </w:tc>
        <w:tc>
          <w:tcPr>
            <w:tcW w:w="2250" w:type="dxa"/>
          </w:tcPr>
          <w:p w14:paraId="4EEB40C5" w14:textId="77777777" w:rsidR="009314C9" w:rsidRPr="00C855D3" w:rsidRDefault="009314C9" w:rsidP="00C514E2">
            <w:pPr>
              <w:pStyle w:val="TableText"/>
            </w:pPr>
          </w:p>
        </w:tc>
      </w:tr>
      <w:tr w:rsidR="009314C9" w:rsidRPr="00C855D3" w14:paraId="3A0095B5" w14:textId="77777777" w:rsidTr="002407DA">
        <w:trPr>
          <w:jc w:val="center"/>
        </w:trPr>
        <w:tc>
          <w:tcPr>
            <w:tcW w:w="1718" w:type="dxa"/>
            <w:shd w:val="clear" w:color="auto" w:fill="auto"/>
            <w:vAlign w:val="center"/>
          </w:tcPr>
          <w:p w14:paraId="3A866CC8" w14:textId="77777777" w:rsidR="009314C9" w:rsidRPr="00C855D3" w:rsidRDefault="009314C9" w:rsidP="00C514E2">
            <w:pPr>
              <w:pStyle w:val="TableText"/>
            </w:pPr>
          </w:p>
        </w:tc>
        <w:tc>
          <w:tcPr>
            <w:tcW w:w="6832" w:type="dxa"/>
            <w:shd w:val="clear" w:color="auto" w:fill="auto"/>
            <w:vAlign w:val="center"/>
          </w:tcPr>
          <w:p w14:paraId="520800B5" w14:textId="72456097" w:rsidR="009314C9" w:rsidRDefault="009314C9" w:rsidP="009314C9">
            <w:pPr>
              <w:pStyle w:val="TableText"/>
            </w:pPr>
            <w:r>
              <w:t>Users should not be able to process/fill a prescription with an unresolved reject 88 DUR.</w:t>
            </w:r>
          </w:p>
        </w:tc>
        <w:tc>
          <w:tcPr>
            <w:tcW w:w="2250" w:type="dxa"/>
          </w:tcPr>
          <w:p w14:paraId="1810079B" w14:textId="77777777" w:rsidR="009314C9" w:rsidRPr="00C855D3" w:rsidRDefault="009314C9" w:rsidP="00C514E2">
            <w:pPr>
              <w:pStyle w:val="TableText"/>
            </w:pPr>
          </w:p>
        </w:tc>
      </w:tr>
      <w:tr w:rsidR="009314C9" w:rsidRPr="00C855D3" w14:paraId="32A7E406" w14:textId="77777777" w:rsidTr="002407DA">
        <w:trPr>
          <w:jc w:val="center"/>
        </w:trPr>
        <w:tc>
          <w:tcPr>
            <w:tcW w:w="1718" w:type="dxa"/>
            <w:shd w:val="clear" w:color="auto" w:fill="auto"/>
            <w:vAlign w:val="center"/>
          </w:tcPr>
          <w:p w14:paraId="76AC71CC" w14:textId="77777777" w:rsidR="009314C9" w:rsidRPr="00C855D3" w:rsidRDefault="009314C9" w:rsidP="00C514E2">
            <w:pPr>
              <w:pStyle w:val="TableText"/>
            </w:pPr>
          </w:p>
        </w:tc>
        <w:tc>
          <w:tcPr>
            <w:tcW w:w="6832" w:type="dxa"/>
            <w:shd w:val="clear" w:color="auto" w:fill="auto"/>
            <w:vAlign w:val="center"/>
          </w:tcPr>
          <w:p w14:paraId="50969B91" w14:textId="66B1AC65" w:rsidR="009314C9" w:rsidRDefault="009314C9" w:rsidP="009314C9">
            <w:pPr>
              <w:pStyle w:val="TableText"/>
            </w:pPr>
            <w:r>
              <w:t>Users should not be able to process/fill a prescription with an unresolved reject 79 RTS.</w:t>
            </w:r>
          </w:p>
        </w:tc>
        <w:tc>
          <w:tcPr>
            <w:tcW w:w="2250" w:type="dxa"/>
          </w:tcPr>
          <w:p w14:paraId="3CDAD847" w14:textId="77777777" w:rsidR="009314C9" w:rsidRPr="00C855D3" w:rsidRDefault="009314C9" w:rsidP="00C514E2">
            <w:pPr>
              <w:pStyle w:val="TableText"/>
            </w:pPr>
          </w:p>
        </w:tc>
      </w:tr>
      <w:tr w:rsidR="009314C9" w:rsidRPr="00C855D3" w14:paraId="0462D937" w14:textId="77777777" w:rsidTr="002407DA">
        <w:trPr>
          <w:jc w:val="center"/>
        </w:trPr>
        <w:tc>
          <w:tcPr>
            <w:tcW w:w="1718" w:type="dxa"/>
            <w:shd w:val="clear" w:color="auto" w:fill="auto"/>
            <w:vAlign w:val="center"/>
          </w:tcPr>
          <w:p w14:paraId="7F748639" w14:textId="77777777" w:rsidR="009314C9" w:rsidRPr="00C855D3" w:rsidRDefault="009314C9" w:rsidP="00C514E2">
            <w:pPr>
              <w:pStyle w:val="TableText"/>
            </w:pPr>
          </w:p>
        </w:tc>
        <w:tc>
          <w:tcPr>
            <w:tcW w:w="6832" w:type="dxa"/>
            <w:shd w:val="clear" w:color="auto" w:fill="auto"/>
            <w:vAlign w:val="center"/>
          </w:tcPr>
          <w:p w14:paraId="344E44F9" w14:textId="401289D7" w:rsidR="009314C9" w:rsidRDefault="009314C9" w:rsidP="009314C9">
            <w:pPr>
              <w:pStyle w:val="TableText"/>
            </w:pPr>
            <w:r>
              <w:t>Users should not be able to process/fill a prescription with an unresolved RRR reject.</w:t>
            </w:r>
          </w:p>
        </w:tc>
        <w:tc>
          <w:tcPr>
            <w:tcW w:w="2250" w:type="dxa"/>
          </w:tcPr>
          <w:p w14:paraId="39B8DF7F" w14:textId="77777777" w:rsidR="009314C9" w:rsidRPr="00C855D3" w:rsidRDefault="009314C9" w:rsidP="00C514E2">
            <w:pPr>
              <w:pStyle w:val="TableText"/>
            </w:pPr>
          </w:p>
        </w:tc>
      </w:tr>
      <w:tr w:rsidR="009314C9" w:rsidRPr="00C855D3" w14:paraId="391BEEDC" w14:textId="77777777" w:rsidTr="002407DA">
        <w:trPr>
          <w:jc w:val="center"/>
        </w:trPr>
        <w:tc>
          <w:tcPr>
            <w:tcW w:w="1718" w:type="dxa"/>
            <w:shd w:val="clear" w:color="auto" w:fill="auto"/>
            <w:vAlign w:val="center"/>
          </w:tcPr>
          <w:p w14:paraId="7ACDBFDD" w14:textId="77777777" w:rsidR="009314C9" w:rsidRPr="00C855D3" w:rsidRDefault="009314C9" w:rsidP="00C514E2">
            <w:pPr>
              <w:pStyle w:val="TableText"/>
            </w:pPr>
          </w:p>
        </w:tc>
        <w:tc>
          <w:tcPr>
            <w:tcW w:w="6832" w:type="dxa"/>
            <w:shd w:val="clear" w:color="auto" w:fill="auto"/>
            <w:vAlign w:val="center"/>
          </w:tcPr>
          <w:p w14:paraId="42468024" w14:textId="77777777" w:rsidR="009314C9" w:rsidRDefault="009314C9" w:rsidP="00C514E2">
            <w:pPr>
              <w:pStyle w:val="TableText"/>
            </w:pPr>
          </w:p>
        </w:tc>
        <w:tc>
          <w:tcPr>
            <w:tcW w:w="2250" w:type="dxa"/>
          </w:tcPr>
          <w:p w14:paraId="25AEAC7D" w14:textId="77777777" w:rsidR="009314C9" w:rsidRPr="00C855D3" w:rsidRDefault="009314C9" w:rsidP="00C514E2">
            <w:pPr>
              <w:pStyle w:val="TableText"/>
            </w:pPr>
          </w:p>
        </w:tc>
      </w:tr>
      <w:tr w:rsidR="009314C9" w:rsidRPr="00C855D3" w14:paraId="70CCFD93" w14:textId="77777777" w:rsidTr="002407DA">
        <w:trPr>
          <w:jc w:val="center"/>
        </w:trPr>
        <w:tc>
          <w:tcPr>
            <w:tcW w:w="1718" w:type="dxa"/>
            <w:shd w:val="clear" w:color="auto" w:fill="auto"/>
            <w:vAlign w:val="center"/>
          </w:tcPr>
          <w:p w14:paraId="7FA73147" w14:textId="77777777" w:rsidR="009314C9" w:rsidRPr="00C855D3" w:rsidRDefault="009314C9" w:rsidP="00C514E2">
            <w:pPr>
              <w:pStyle w:val="TableText"/>
            </w:pPr>
          </w:p>
        </w:tc>
        <w:tc>
          <w:tcPr>
            <w:tcW w:w="6832" w:type="dxa"/>
            <w:shd w:val="clear" w:color="auto" w:fill="auto"/>
            <w:vAlign w:val="center"/>
          </w:tcPr>
          <w:p w14:paraId="4C1A7C4F" w14:textId="77777777" w:rsidR="009314C9" w:rsidRDefault="009314C9" w:rsidP="00C514E2">
            <w:pPr>
              <w:pStyle w:val="TableText"/>
            </w:pPr>
          </w:p>
        </w:tc>
        <w:tc>
          <w:tcPr>
            <w:tcW w:w="2250" w:type="dxa"/>
          </w:tcPr>
          <w:p w14:paraId="2F1FC4C8" w14:textId="77777777" w:rsidR="009314C9" w:rsidRPr="00C855D3" w:rsidRDefault="009314C9" w:rsidP="00C514E2">
            <w:pPr>
              <w:pStyle w:val="TableText"/>
            </w:pPr>
          </w:p>
        </w:tc>
      </w:tr>
      <w:tr w:rsidR="009314C9" w:rsidRPr="00C855D3" w14:paraId="0636195E" w14:textId="77777777" w:rsidTr="002407DA">
        <w:trPr>
          <w:jc w:val="center"/>
        </w:trPr>
        <w:tc>
          <w:tcPr>
            <w:tcW w:w="1718" w:type="dxa"/>
            <w:shd w:val="clear" w:color="auto" w:fill="auto"/>
            <w:vAlign w:val="center"/>
          </w:tcPr>
          <w:p w14:paraId="0328F734" w14:textId="77777777" w:rsidR="009314C9" w:rsidRPr="00C855D3" w:rsidRDefault="009314C9" w:rsidP="00C514E2">
            <w:pPr>
              <w:pStyle w:val="TableText"/>
            </w:pPr>
          </w:p>
        </w:tc>
        <w:tc>
          <w:tcPr>
            <w:tcW w:w="6832" w:type="dxa"/>
            <w:shd w:val="clear" w:color="auto" w:fill="auto"/>
            <w:vAlign w:val="center"/>
          </w:tcPr>
          <w:p w14:paraId="55A030AC" w14:textId="77777777" w:rsidR="009314C9" w:rsidRDefault="009314C9" w:rsidP="00C514E2">
            <w:pPr>
              <w:pStyle w:val="TableText"/>
            </w:pPr>
          </w:p>
        </w:tc>
        <w:tc>
          <w:tcPr>
            <w:tcW w:w="2250" w:type="dxa"/>
          </w:tcPr>
          <w:p w14:paraId="7D782BD2" w14:textId="77777777" w:rsidR="009314C9" w:rsidRPr="00C855D3" w:rsidRDefault="009314C9" w:rsidP="00C514E2">
            <w:pPr>
              <w:pStyle w:val="TableText"/>
            </w:pPr>
          </w:p>
        </w:tc>
      </w:tr>
    </w:tbl>
    <w:p w14:paraId="7300E244" w14:textId="77777777" w:rsidR="00B81ED4" w:rsidRPr="008F7700" w:rsidRDefault="00B81ED4" w:rsidP="008F7700">
      <w:pPr>
        <w:pStyle w:val="Heading1"/>
      </w:pPr>
      <w:r w:rsidRPr="00C855D3">
        <w:t>Constraints</w:t>
      </w:r>
    </w:p>
    <w:tbl>
      <w:tblPr>
        <w:tblW w:w="0" w:type="auto"/>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ook w:val="01E0" w:firstRow="1" w:lastRow="1" w:firstColumn="1" w:lastColumn="1" w:noHBand="0" w:noVBand="0"/>
      </w:tblPr>
      <w:tblGrid>
        <w:gridCol w:w="9468"/>
      </w:tblGrid>
      <w:tr w:rsidR="00B81ED4" w:rsidRPr="00C855D3" w14:paraId="7300E247" w14:textId="77777777" w:rsidTr="00C514E2">
        <w:tc>
          <w:tcPr>
            <w:tcW w:w="9468" w:type="dxa"/>
          </w:tcPr>
          <w:p w14:paraId="5B97ED84" w14:textId="3C687225" w:rsidR="00122200" w:rsidRPr="00F079C4" w:rsidRDefault="00B81ED4" w:rsidP="00C514E2">
            <w:pPr>
              <w:pStyle w:val="BodyText"/>
              <w:rPr>
                <w:color w:val="4F6228" w:themeColor="accent3" w:themeShade="80"/>
              </w:rPr>
            </w:pPr>
            <w:r w:rsidRPr="00F079C4">
              <w:rPr>
                <w:color w:val="4F6228" w:themeColor="accent3" w:themeShade="80"/>
              </w:rPr>
              <w:t xml:space="preserve">Constraints are the </w:t>
            </w:r>
            <w:r w:rsidR="005B0C4E" w:rsidRPr="00F079C4">
              <w:rPr>
                <w:color w:val="4F6228" w:themeColor="accent3" w:themeShade="80"/>
              </w:rPr>
              <w:t xml:space="preserve">external dependencies, </w:t>
            </w:r>
            <w:r w:rsidRPr="00F079C4">
              <w:rPr>
                <w:color w:val="4F6228" w:themeColor="accent3" w:themeShade="80"/>
              </w:rPr>
              <w:t>business compliance rules</w:t>
            </w:r>
            <w:r w:rsidR="005B0C4E" w:rsidRPr="00F079C4">
              <w:rPr>
                <w:color w:val="4F6228" w:themeColor="accent3" w:themeShade="80"/>
              </w:rPr>
              <w:t>,</w:t>
            </w:r>
            <w:r w:rsidRPr="00F079C4">
              <w:rPr>
                <w:color w:val="4F6228" w:themeColor="accent3" w:themeShade="80"/>
              </w:rPr>
              <w:t xml:space="preserve"> business standards, security procedures, and constraints placed on the work that </w:t>
            </w:r>
            <w:r w:rsidR="005B0C4E" w:rsidRPr="00F079C4">
              <w:rPr>
                <w:color w:val="4F6228" w:themeColor="accent3" w:themeShade="80"/>
              </w:rPr>
              <w:t xml:space="preserve">can </w:t>
            </w:r>
            <w:r w:rsidRPr="00F079C4">
              <w:rPr>
                <w:color w:val="4F6228" w:themeColor="accent3" w:themeShade="80"/>
              </w:rPr>
              <w:t xml:space="preserve">be based on collaboration with other projects or departments. </w:t>
            </w:r>
          </w:p>
          <w:p w14:paraId="35B214EF" w14:textId="16193025" w:rsidR="00122200" w:rsidRPr="00F079C4" w:rsidRDefault="005B0C4E" w:rsidP="00C514E2">
            <w:pPr>
              <w:pStyle w:val="BodyText"/>
              <w:rPr>
                <w:color w:val="4F6228" w:themeColor="accent3" w:themeShade="80"/>
              </w:rPr>
            </w:pPr>
            <w:r w:rsidRPr="00F079C4">
              <w:rPr>
                <w:color w:val="4F6228" w:themeColor="accent3" w:themeShade="80"/>
              </w:rPr>
              <w:t xml:space="preserve">Only include constraints that are related to </w:t>
            </w:r>
            <w:r w:rsidR="00926205" w:rsidRPr="00F079C4">
              <w:rPr>
                <w:color w:val="4F6228" w:themeColor="accent3" w:themeShade="80"/>
              </w:rPr>
              <w:t>your application</w:t>
            </w:r>
            <w:r w:rsidRPr="00F079C4">
              <w:rPr>
                <w:color w:val="4F6228" w:themeColor="accent3" w:themeShade="80"/>
              </w:rPr>
              <w:t>.</w:t>
            </w:r>
          </w:p>
          <w:p w14:paraId="7300E246" w14:textId="6C71FC26" w:rsidR="005B0C4E" w:rsidRPr="00C855D3" w:rsidRDefault="005B0C4E" w:rsidP="005B0C4E">
            <w:pPr>
              <w:pStyle w:val="BodyText"/>
            </w:pPr>
          </w:p>
        </w:tc>
      </w:tr>
    </w:tbl>
    <w:p w14:paraId="7300E24A" w14:textId="77777777" w:rsidR="00051DB8" w:rsidRPr="00C855D3" w:rsidRDefault="00051DB8" w:rsidP="00051DB8">
      <w:pPr>
        <w:pStyle w:val="Heading1"/>
      </w:pPr>
      <w:r w:rsidRPr="00C855D3">
        <w:t>Assumptions (If applicable, otherwise delete)</w:t>
      </w:r>
    </w:p>
    <w:tbl>
      <w:tblPr>
        <w:tblW w:w="0" w:type="auto"/>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ook w:val="01E0" w:firstRow="1" w:lastRow="1" w:firstColumn="1" w:lastColumn="1" w:noHBand="0" w:noVBand="0"/>
      </w:tblPr>
      <w:tblGrid>
        <w:gridCol w:w="9468"/>
      </w:tblGrid>
      <w:tr w:rsidR="00051DB8" w:rsidRPr="00C855D3" w14:paraId="7300E24D" w14:textId="77777777" w:rsidTr="00C514E2">
        <w:tc>
          <w:tcPr>
            <w:tcW w:w="9468" w:type="dxa"/>
          </w:tcPr>
          <w:p w14:paraId="4A55BF4E" w14:textId="77777777" w:rsidR="00051DB8" w:rsidRPr="00F079C4" w:rsidRDefault="00051DB8" w:rsidP="00C514E2">
            <w:pPr>
              <w:pStyle w:val="BodyText"/>
              <w:rPr>
                <w:color w:val="4F6228" w:themeColor="accent3" w:themeShade="80"/>
              </w:rPr>
            </w:pPr>
            <w:r w:rsidRPr="00F079C4">
              <w:rPr>
                <w:color w:val="4F6228" w:themeColor="accent3" w:themeShade="80"/>
              </w:rPr>
              <w:t xml:space="preserve">Assumptions are the necessary conditions required for the functionality covered in the story to be delivered. The list of assumptions is not exhaustive, and includes those assumptions deemed critical that directly impact the functionality described in the story. </w:t>
            </w:r>
          </w:p>
          <w:p w14:paraId="6B35E9EC" w14:textId="2F7F5EE1" w:rsidR="005B0C4E" w:rsidRPr="00F079C4" w:rsidRDefault="005B0C4E" w:rsidP="005B0C4E">
            <w:pPr>
              <w:pStyle w:val="BodyText"/>
              <w:rPr>
                <w:color w:val="4F6228" w:themeColor="accent3" w:themeShade="80"/>
              </w:rPr>
            </w:pPr>
            <w:r w:rsidRPr="00F079C4">
              <w:rPr>
                <w:color w:val="4F6228" w:themeColor="accent3" w:themeShade="80"/>
              </w:rPr>
              <w:t xml:space="preserve">Only include assumptions that are related to </w:t>
            </w:r>
            <w:r w:rsidR="00754B8C" w:rsidRPr="00F079C4">
              <w:rPr>
                <w:color w:val="4F6228" w:themeColor="accent3" w:themeShade="80"/>
              </w:rPr>
              <w:t>your system</w:t>
            </w:r>
            <w:r w:rsidRPr="00F079C4">
              <w:rPr>
                <w:color w:val="4F6228" w:themeColor="accent3" w:themeShade="80"/>
              </w:rPr>
              <w:t>.</w:t>
            </w:r>
          </w:p>
          <w:p w14:paraId="7300E24C" w14:textId="261D0F81" w:rsidR="005B0C4E" w:rsidRPr="00C855D3" w:rsidRDefault="005B0C4E" w:rsidP="005B0C4E">
            <w:pPr>
              <w:pStyle w:val="BodyText"/>
            </w:pPr>
          </w:p>
        </w:tc>
      </w:tr>
    </w:tbl>
    <w:p w14:paraId="7300E250" w14:textId="77777777" w:rsidR="00051DB8" w:rsidRPr="00C855D3" w:rsidRDefault="00051DB8" w:rsidP="00051DB8">
      <w:pPr>
        <w:pStyle w:val="Heading1"/>
      </w:pPr>
      <w:r w:rsidRPr="00C855D3">
        <w:t>Approval Signatures</w:t>
      </w:r>
    </w:p>
    <w:tbl>
      <w:tblPr>
        <w:tblW w:w="0" w:type="auto"/>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ook w:val="01E0" w:firstRow="1" w:lastRow="1" w:firstColumn="1" w:lastColumn="1" w:noHBand="0" w:noVBand="0"/>
      </w:tblPr>
      <w:tblGrid>
        <w:gridCol w:w="9468"/>
      </w:tblGrid>
      <w:tr w:rsidR="00051DB8" w:rsidRPr="00C855D3" w14:paraId="7300E253" w14:textId="77777777" w:rsidTr="00C514E2">
        <w:tc>
          <w:tcPr>
            <w:tcW w:w="9468" w:type="dxa"/>
          </w:tcPr>
          <w:p w14:paraId="7300E252" w14:textId="43E87F29" w:rsidR="00051DB8" w:rsidRPr="00C855D3" w:rsidRDefault="00051DB8" w:rsidP="00C514E2">
            <w:pPr>
              <w:pStyle w:val="BodyText"/>
            </w:pPr>
          </w:p>
        </w:tc>
      </w:tr>
    </w:tbl>
    <w:p w14:paraId="7300E254" w14:textId="3FFDB3C0" w:rsidR="00051DB8" w:rsidRDefault="00051DB8" w:rsidP="00051DB8">
      <w:pPr>
        <w:spacing w:before="200" w:line="240" w:lineRule="auto"/>
      </w:pPr>
    </w:p>
    <w:p w14:paraId="74501494" w14:textId="77777777" w:rsidR="006F762D" w:rsidRDefault="006F762D" w:rsidP="006F762D">
      <w:pPr>
        <w:pStyle w:val="Heading1"/>
      </w:pPr>
    </w:p>
    <w:tbl>
      <w:tblPr>
        <w:tblW w:w="0" w:type="auto"/>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ook w:val="01E0" w:firstRow="1" w:lastRow="1" w:firstColumn="1" w:lastColumn="1" w:noHBand="0" w:noVBand="0"/>
      </w:tblPr>
      <w:tblGrid>
        <w:gridCol w:w="9468"/>
      </w:tblGrid>
      <w:tr w:rsidR="006F762D" w:rsidRPr="00C855D3" w14:paraId="5D915B3E" w14:textId="77777777" w:rsidTr="004E1BCD">
        <w:tc>
          <w:tcPr>
            <w:tcW w:w="9468" w:type="dxa"/>
          </w:tcPr>
          <w:p w14:paraId="0C98D0DD" w14:textId="77777777" w:rsidR="006F762D" w:rsidRPr="00C855D3" w:rsidRDefault="006F762D" w:rsidP="004E1BCD">
            <w:pPr>
              <w:pStyle w:val="BodyText"/>
            </w:pPr>
            <w:r w:rsidRPr="008B7AD5">
              <w:t>For versioning, v.10</w:t>
            </w:r>
            <w:r>
              <w:t xml:space="preserve"> follows v0.09 (</w:t>
            </w:r>
            <w:r w:rsidRPr="008B7AD5">
              <w:t>not v1.  v1</w:t>
            </w:r>
            <w:r>
              <w:t>, which</w:t>
            </w:r>
            <w:r w:rsidRPr="008B7AD5">
              <w:t xml:space="preserve"> is reserved for </w:t>
            </w:r>
            <w:r>
              <w:t>a final, formally-</w:t>
            </w:r>
            <w:r w:rsidRPr="008B7AD5">
              <w:t>approved</w:t>
            </w:r>
            <w:r>
              <w:t xml:space="preserve"> document)</w:t>
            </w:r>
            <w:r w:rsidRPr="008B7AD5">
              <w:t>.</w:t>
            </w:r>
          </w:p>
        </w:tc>
      </w:tr>
    </w:tbl>
    <w:p w14:paraId="26BE79B6" w14:textId="77777777" w:rsidR="006F762D" w:rsidRDefault="006F762D" w:rsidP="00051DB8">
      <w:pPr>
        <w:spacing w:before="200" w:line="240" w:lineRule="auto"/>
      </w:pPr>
    </w:p>
    <w:p w14:paraId="589224E7" w14:textId="77777777" w:rsidR="006F762D" w:rsidRDefault="006F762D" w:rsidP="006F762D">
      <w:pPr>
        <w:spacing w:before="120" w:after="120" w:line="240" w:lineRule="auto"/>
        <w:jc w:val="center"/>
        <w:rPr>
          <w:b/>
          <w:sz w:val="24"/>
        </w:rPr>
      </w:pPr>
      <w:r w:rsidRPr="00B81ED4">
        <w:rPr>
          <w:b/>
          <w:sz w:val="24"/>
        </w:rPr>
        <w:t>Revision History</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138"/>
        <w:gridCol w:w="5082"/>
        <w:gridCol w:w="1668"/>
      </w:tblGrid>
      <w:tr w:rsidR="006F762D" w:rsidRPr="00C855D3" w14:paraId="4EFC7705" w14:textId="77777777" w:rsidTr="004E1BCD">
        <w:trPr>
          <w:cantSplit/>
          <w:trHeight w:val="395"/>
          <w:jc w:val="center"/>
        </w:trPr>
        <w:tc>
          <w:tcPr>
            <w:tcW w:w="147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99E992A" w14:textId="77777777" w:rsidR="006F762D" w:rsidRPr="00C855D3" w:rsidRDefault="006F762D" w:rsidP="004E1BCD">
            <w:pPr>
              <w:pStyle w:val="TableHeading"/>
            </w:pPr>
            <w:r w:rsidRPr="00C855D3">
              <w:t>Date</w:t>
            </w:r>
          </w:p>
        </w:tc>
        <w:tc>
          <w:tcPr>
            <w:tcW w:w="113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466EC00" w14:textId="77777777" w:rsidR="006F762D" w:rsidRPr="00C855D3" w:rsidRDefault="006F762D" w:rsidP="004E1BCD">
            <w:pPr>
              <w:pStyle w:val="TableHeading"/>
            </w:pPr>
            <w:r w:rsidRPr="00C855D3">
              <w:t>Version</w:t>
            </w:r>
          </w:p>
        </w:tc>
        <w:tc>
          <w:tcPr>
            <w:tcW w:w="508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B788CB4" w14:textId="77777777" w:rsidR="006F762D" w:rsidRPr="00C855D3" w:rsidRDefault="006F762D" w:rsidP="004E1BCD">
            <w:pPr>
              <w:pStyle w:val="TableHeading"/>
            </w:pPr>
            <w:r w:rsidRPr="00C855D3">
              <w:t>Description</w:t>
            </w:r>
          </w:p>
        </w:tc>
        <w:tc>
          <w:tcPr>
            <w:tcW w:w="16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ABA7A8F" w14:textId="77777777" w:rsidR="006F762D" w:rsidRPr="00C855D3" w:rsidRDefault="006F762D" w:rsidP="004E1BCD">
            <w:pPr>
              <w:pStyle w:val="TableHeading"/>
            </w:pPr>
            <w:r w:rsidRPr="00C855D3">
              <w:t>Author</w:t>
            </w:r>
          </w:p>
        </w:tc>
      </w:tr>
      <w:tr w:rsidR="006F762D" w:rsidRPr="00C855D3" w14:paraId="16196880" w14:textId="77777777" w:rsidTr="004E1BCD">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14:paraId="466EE810" w14:textId="77777777" w:rsidR="006F762D" w:rsidRPr="00C855D3" w:rsidRDefault="006F762D" w:rsidP="004E1BCD">
            <w:pPr>
              <w:pStyle w:val="TableText"/>
            </w:pPr>
            <w:r w:rsidRPr="00C855D3">
              <w:t>mm/</w:t>
            </w:r>
            <w:proofErr w:type="spellStart"/>
            <w:r w:rsidRPr="00C855D3">
              <w:t>dd</w:t>
            </w:r>
            <w:proofErr w:type="spellEnd"/>
            <w:r w:rsidRPr="00C855D3">
              <w:t>/</w:t>
            </w:r>
            <w:proofErr w:type="spellStart"/>
            <w:r w:rsidRPr="00C855D3">
              <w:t>yyyy</w:t>
            </w:r>
            <w:proofErr w:type="spellEnd"/>
          </w:p>
        </w:tc>
        <w:tc>
          <w:tcPr>
            <w:tcW w:w="1138" w:type="dxa"/>
            <w:tcBorders>
              <w:top w:val="single" w:sz="4" w:space="0" w:color="auto"/>
              <w:left w:val="single" w:sz="4" w:space="0" w:color="auto"/>
              <w:bottom w:val="single" w:sz="4" w:space="0" w:color="auto"/>
              <w:right w:val="single" w:sz="4" w:space="0" w:color="auto"/>
            </w:tcBorders>
            <w:vAlign w:val="center"/>
          </w:tcPr>
          <w:p w14:paraId="27C98136" w14:textId="77777777" w:rsidR="006F762D" w:rsidRPr="00C855D3" w:rsidRDefault="006F762D" w:rsidP="004E1BCD">
            <w:pPr>
              <w:pStyle w:val="TableText"/>
            </w:pPr>
            <w:r w:rsidRPr="00C855D3">
              <w:t>v0.01</w:t>
            </w:r>
          </w:p>
        </w:tc>
        <w:tc>
          <w:tcPr>
            <w:tcW w:w="5082" w:type="dxa"/>
            <w:tcBorders>
              <w:top w:val="single" w:sz="4" w:space="0" w:color="auto"/>
              <w:left w:val="single" w:sz="4" w:space="0" w:color="auto"/>
              <w:bottom w:val="single" w:sz="4" w:space="0" w:color="auto"/>
              <w:right w:val="single" w:sz="4" w:space="0" w:color="auto"/>
            </w:tcBorders>
            <w:vAlign w:val="center"/>
          </w:tcPr>
          <w:p w14:paraId="786EAE75" w14:textId="77777777" w:rsidR="006F762D" w:rsidRPr="00C855D3" w:rsidRDefault="006F762D" w:rsidP="004E1BCD">
            <w:pPr>
              <w:pStyle w:val="TableText"/>
            </w:pPr>
            <w:r w:rsidRPr="00C855D3">
              <w:t>Original</w:t>
            </w:r>
          </w:p>
        </w:tc>
        <w:tc>
          <w:tcPr>
            <w:tcW w:w="1668" w:type="dxa"/>
            <w:tcBorders>
              <w:top w:val="single" w:sz="4" w:space="0" w:color="auto"/>
              <w:left w:val="single" w:sz="4" w:space="0" w:color="auto"/>
              <w:bottom w:val="single" w:sz="4" w:space="0" w:color="auto"/>
              <w:right w:val="single" w:sz="4" w:space="0" w:color="auto"/>
            </w:tcBorders>
            <w:vAlign w:val="center"/>
          </w:tcPr>
          <w:p w14:paraId="4927C766" w14:textId="77777777" w:rsidR="006F762D" w:rsidRPr="00C855D3" w:rsidRDefault="006F762D" w:rsidP="004E1BCD">
            <w:pPr>
              <w:pStyle w:val="TableText"/>
            </w:pPr>
            <w:r w:rsidRPr="00C855D3">
              <w:t>xxx</w:t>
            </w:r>
          </w:p>
        </w:tc>
      </w:tr>
      <w:tr w:rsidR="006F762D" w:rsidRPr="00C855D3" w14:paraId="797E0CBE" w14:textId="77777777" w:rsidTr="004E1BCD">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14:paraId="67CAC52C" w14:textId="77777777" w:rsidR="006F762D" w:rsidRPr="00C855D3" w:rsidRDefault="006F762D" w:rsidP="004E1BCD">
            <w:pPr>
              <w:pStyle w:val="TableText"/>
            </w:pPr>
          </w:p>
        </w:tc>
        <w:tc>
          <w:tcPr>
            <w:tcW w:w="1138" w:type="dxa"/>
            <w:tcBorders>
              <w:top w:val="single" w:sz="4" w:space="0" w:color="auto"/>
              <w:left w:val="single" w:sz="4" w:space="0" w:color="auto"/>
              <w:bottom w:val="single" w:sz="4" w:space="0" w:color="auto"/>
              <w:right w:val="single" w:sz="4" w:space="0" w:color="auto"/>
            </w:tcBorders>
            <w:vAlign w:val="center"/>
          </w:tcPr>
          <w:p w14:paraId="68FB1E8B" w14:textId="77777777" w:rsidR="006F762D" w:rsidRPr="00C855D3" w:rsidRDefault="006F762D" w:rsidP="004E1BCD">
            <w:pPr>
              <w:pStyle w:val="TableText"/>
            </w:pPr>
          </w:p>
        </w:tc>
        <w:tc>
          <w:tcPr>
            <w:tcW w:w="5082" w:type="dxa"/>
            <w:tcBorders>
              <w:top w:val="single" w:sz="4" w:space="0" w:color="auto"/>
              <w:left w:val="single" w:sz="4" w:space="0" w:color="auto"/>
              <w:bottom w:val="single" w:sz="4" w:space="0" w:color="auto"/>
              <w:right w:val="single" w:sz="4" w:space="0" w:color="auto"/>
            </w:tcBorders>
            <w:vAlign w:val="center"/>
          </w:tcPr>
          <w:p w14:paraId="04CFBA7A" w14:textId="77777777" w:rsidR="006F762D" w:rsidRPr="00C855D3" w:rsidRDefault="006F762D" w:rsidP="004E1BCD">
            <w:pPr>
              <w:pStyle w:val="TableText"/>
            </w:pPr>
          </w:p>
        </w:tc>
        <w:tc>
          <w:tcPr>
            <w:tcW w:w="1668" w:type="dxa"/>
            <w:tcBorders>
              <w:top w:val="single" w:sz="4" w:space="0" w:color="auto"/>
              <w:left w:val="single" w:sz="4" w:space="0" w:color="auto"/>
              <w:bottom w:val="single" w:sz="4" w:space="0" w:color="auto"/>
              <w:right w:val="single" w:sz="4" w:space="0" w:color="auto"/>
            </w:tcBorders>
            <w:vAlign w:val="center"/>
          </w:tcPr>
          <w:p w14:paraId="30319717" w14:textId="77777777" w:rsidR="006F762D" w:rsidRPr="00C855D3" w:rsidRDefault="006F762D" w:rsidP="004E1BCD">
            <w:pPr>
              <w:pStyle w:val="TableText"/>
            </w:pPr>
          </w:p>
        </w:tc>
      </w:tr>
    </w:tbl>
    <w:p w14:paraId="7300E255" w14:textId="663E0732" w:rsidR="00051DB8" w:rsidRPr="00051DB8" w:rsidRDefault="00051DB8" w:rsidP="00051DB8">
      <w:pPr>
        <w:spacing w:before="200" w:line="240" w:lineRule="auto"/>
        <w:rPr>
          <w:sz w:val="24"/>
        </w:rPr>
      </w:pPr>
    </w:p>
    <w:sectPr w:rsidR="00051DB8" w:rsidRPr="00051DB8" w:rsidSect="005D7AD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CFDCE1" w14:textId="77777777" w:rsidR="004D498C" w:rsidRDefault="004D498C" w:rsidP="00B81ED4">
      <w:pPr>
        <w:spacing w:after="0" w:line="240" w:lineRule="auto"/>
      </w:pPr>
      <w:r>
        <w:separator/>
      </w:r>
    </w:p>
  </w:endnote>
  <w:endnote w:type="continuationSeparator" w:id="0">
    <w:p w14:paraId="4E540C13" w14:textId="77777777" w:rsidR="004D498C" w:rsidRDefault="004D498C"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_ansi">
    <w:altName w:val="Consolas"/>
    <w:panose1 w:val="020B06090202020202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866891" w14:textId="77777777" w:rsidR="002737D2" w:rsidRDefault="002737D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ustomXmlDelRangeStart w:id="5" w:author="Author"/>
  <w:sdt>
    <w:sdtPr>
      <w:id w:val="-492721967"/>
      <w:docPartObj>
        <w:docPartGallery w:val="Page Numbers (Bottom of Page)"/>
        <w:docPartUnique/>
      </w:docPartObj>
    </w:sdtPr>
    <w:sdtEndPr/>
    <w:sdtContent>
      <w:customXmlDelRangeEnd w:id="5"/>
      <w:customXmlDelRangeStart w:id="6" w:author="Author"/>
      <w:sdt>
        <w:sdtPr>
          <w:id w:val="-1669238322"/>
          <w:docPartObj>
            <w:docPartGallery w:val="Page Numbers (Top of Page)"/>
            <w:docPartUnique/>
          </w:docPartObj>
        </w:sdtPr>
        <w:sdtEndPr/>
        <w:sdtContent>
          <w:customXmlDelRangeEnd w:id="6"/>
          <w:p w14:paraId="55647AD7" w14:textId="0891497E" w:rsidR="0011231A" w:rsidRPr="002407DA" w:rsidDel="002737D2" w:rsidRDefault="0011231A">
            <w:pPr>
              <w:pStyle w:val="Footer"/>
              <w:jc w:val="center"/>
              <w:rPr>
                <w:del w:id="7" w:author="Author"/>
              </w:rPr>
            </w:pPr>
            <w:del w:id="8" w:author="Author">
              <w:r w:rsidRPr="002407DA" w:rsidDel="002737D2">
                <w:delText xml:space="preserve">Page </w:delText>
              </w:r>
              <w:r w:rsidRPr="002407DA" w:rsidDel="002737D2">
                <w:rPr>
                  <w:bCs/>
                  <w:sz w:val="24"/>
                  <w:szCs w:val="24"/>
                </w:rPr>
                <w:fldChar w:fldCharType="begin"/>
              </w:r>
              <w:r w:rsidRPr="002407DA" w:rsidDel="002737D2">
                <w:rPr>
                  <w:bCs/>
                </w:rPr>
                <w:delInstrText xml:space="preserve"> PAGE </w:delInstrText>
              </w:r>
              <w:r w:rsidRPr="002407DA" w:rsidDel="002737D2">
                <w:rPr>
                  <w:bCs/>
                  <w:sz w:val="24"/>
                  <w:szCs w:val="24"/>
                </w:rPr>
                <w:fldChar w:fldCharType="separate"/>
              </w:r>
              <w:r w:rsidR="002737D2" w:rsidDel="002737D2">
                <w:rPr>
                  <w:bCs/>
                  <w:noProof/>
                </w:rPr>
                <w:delText>1</w:delText>
              </w:r>
              <w:r w:rsidRPr="002407DA" w:rsidDel="002737D2">
                <w:rPr>
                  <w:bCs/>
                  <w:sz w:val="24"/>
                  <w:szCs w:val="24"/>
                </w:rPr>
                <w:fldChar w:fldCharType="end"/>
              </w:r>
              <w:r w:rsidRPr="002407DA" w:rsidDel="002737D2">
                <w:delText xml:space="preserve"> of </w:delText>
              </w:r>
              <w:r w:rsidRPr="002407DA" w:rsidDel="002737D2">
                <w:rPr>
                  <w:bCs/>
                  <w:sz w:val="24"/>
                  <w:szCs w:val="24"/>
                </w:rPr>
                <w:fldChar w:fldCharType="begin"/>
              </w:r>
              <w:r w:rsidRPr="002407DA" w:rsidDel="002737D2">
                <w:rPr>
                  <w:bCs/>
                </w:rPr>
                <w:delInstrText xml:space="preserve"> NUMPAGES  </w:delInstrText>
              </w:r>
              <w:r w:rsidRPr="002407DA" w:rsidDel="002737D2">
                <w:rPr>
                  <w:bCs/>
                  <w:sz w:val="24"/>
                  <w:szCs w:val="24"/>
                </w:rPr>
                <w:fldChar w:fldCharType="separate"/>
              </w:r>
              <w:r w:rsidR="002737D2" w:rsidDel="002737D2">
                <w:rPr>
                  <w:bCs/>
                  <w:noProof/>
                </w:rPr>
                <w:delText>5</w:delText>
              </w:r>
              <w:r w:rsidRPr="002407DA" w:rsidDel="002737D2">
                <w:rPr>
                  <w:bCs/>
                  <w:sz w:val="24"/>
                  <w:szCs w:val="24"/>
                </w:rPr>
                <w:fldChar w:fldCharType="end"/>
              </w:r>
            </w:del>
          </w:p>
          <w:customXmlDelRangeStart w:id="9" w:author="Author"/>
        </w:sdtContent>
      </w:sdt>
      <w:customXmlDelRangeEnd w:id="9"/>
      <w:customXmlDelRangeStart w:id="10" w:author="Author"/>
    </w:sdtContent>
  </w:sdt>
  <w:customXmlDelRangeEnd w:id="10"/>
  <w:p w14:paraId="4292578D" w14:textId="77777777" w:rsidR="0011231A" w:rsidRDefault="0011231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4BDAA8" w14:textId="77777777" w:rsidR="002737D2" w:rsidRDefault="002737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937352" w14:textId="77777777" w:rsidR="004D498C" w:rsidRDefault="004D498C" w:rsidP="00B81ED4">
      <w:pPr>
        <w:spacing w:after="0" w:line="240" w:lineRule="auto"/>
      </w:pPr>
      <w:r>
        <w:separator/>
      </w:r>
    </w:p>
  </w:footnote>
  <w:footnote w:type="continuationSeparator" w:id="0">
    <w:p w14:paraId="765E7192" w14:textId="77777777" w:rsidR="004D498C" w:rsidRDefault="004D498C"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F6BD3A" w14:textId="77777777" w:rsidR="002737D2" w:rsidRDefault="002737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257F4F9A" w:rsidR="0011231A" w:rsidRPr="00B81ED4" w:rsidRDefault="004D498C">
    <w:pPr>
      <w:pStyle w:val="Header"/>
      <w:rPr>
        <w:sz w:val="20"/>
      </w:rPr>
    </w:pPr>
    <w:customXmlDelRangeStart w:id="1" w:author="Author"/>
    <w:sdt>
      <w:sdtPr>
        <w:rPr>
          <w:sz w:val="20"/>
        </w:rPr>
        <w:id w:val="-561645718"/>
        <w:docPartObj>
          <w:docPartGallery w:val="Watermarks"/>
          <w:docPartUnique/>
        </w:docPartObj>
      </w:sdtPr>
      <w:sdtEndPr/>
      <w:sdtContent>
        <w:customXmlDelRangeEnd w:id="1"/>
        <w:del w:id="2" w:author="Author">
          <w:r w:rsidDel="002737D2">
            <w:rPr>
              <w:noProof/>
              <w:sz w:val="20"/>
              <w:lang w:eastAsia="zh-TW"/>
            </w:rPr>
            <w:pict w14:anchorId="6EED39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del>
        <w:customXmlDelRangeStart w:id="3" w:author="Author"/>
      </w:sdtContent>
    </w:sdt>
    <w:customXmlDelRangeEnd w:id="3"/>
    <w:del w:id="4" w:author="Author">
      <w:r w:rsidR="0011231A" w:rsidRPr="00B81ED4" w:rsidDel="002737D2">
        <w:rPr>
          <w:sz w:val="20"/>
        </w:rPr>
        <w:delText>User Story: USnnn.xx Story Name v0.0</w:delText>
      </w:r>
      <w:r w:rsidR="0011231A" w:rsidDel="002737D2">
        <w:rPr>
          <w:sz w:val="20"/>
        </w:rPr>
        <w:delText>X</w:delText>
      </w:r>
    </w:del>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CB0CC1" w14:textId="77777777" w:rsidR="002737D2" w:rsidRDefault="002737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93C66BD"/>
    <w:multiLevelType w:val="hybridMultilevel"/>
    <w:tmpl w:val="C19E5B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C1D54C4"/>
    <w:multiLevelType w:val="hybridMultilevel"/>
    <w:tmpl w:val="EFF429A0"/>
    <w:lvl w:ilvl="0" w:tplc="055287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2"/>
  </w:num>
  <w:num w:numId="5">
    <w:abstractNumId w:val="0"/>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trackRevision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319"/>
    <w:rsid w:val="00011416"/>
    <w:rsid w:val="0003246A"/>
    <w:rsid w:val="00033F47"/>
    <w:rsid w:val="00040EB7"/>
    <w:rsid w:val="00043E15"/>
    <w:rsid w:val="000455AE"/>
    <w:rsid w:val="00046F79"/>
    <w:rsid w:val="00051DB8"/>
    <w:rsid w:val="00065FA0"/>
    <w:rsid w:val="000710F8"/>
    <w:rsid w:val="00074024"/>
    <w:rsid w:val="0007552E"/>
    <w:rsid w:val="00087ACA"/>
    <w:rsid w:val="000965EA"/>
    <w:rsid w:val="000A3203"/>
    <w:rsid w:val="000B507F"/>
    <w:rsid w:val="000B7003"/>
    <w:rsid w:val="000F1BBE"/>
    <w:rsid w:val="0011231A"/>
    <w:rsid w:val="00122200"/>
    <w:rsid w:val="00122BFA"/>
    <w:rsid w:val="00136651"/>
    <w:rsid w:val="00144443"/>
    <w:rsid w:val="00152BDB"/>
    <w:rsid w:val="00154865"/>
    <w:rsid w:val="00162A4D"/>
    <w:rsid w:val="00191DE6"/>
    <w:rsid w:val="0019783E"/>
    <w:rsid w:val="001B379F"/>
    <w:rsid w:val="001B47A3"/>
    <w:rsid w:val="001C7764"/>
    <w:rsid w:val="001D3A76"/>
    <w:rsid w:val="001F5110"/>
    <w:rsid w:val="002012C6"/>
    <w:rsid w:val="002073F1"/>
    <w:rsid w:val="00213C69"/>
    <w:rsid w:val="00215DA5"/>
    <w:rsid w:val="00217AB6"/>
    <w:rsid w:val="00223229"/>
    <w:rsid w:val="00237A45"/>
    <w:rsid w:val="002407DA"/>
    <w:rsid w:val="00257F79"/>
    <w:rsid w:val="00263624"/>
    <w:rsid w:val="00264B88"/>
    <w:rsid w:val="002737D2"/>
    <w:rsid w:val="00280708"/>
    <w:rsid w:val="00281C50"/>
    <w:rsid w:val="00283C1B"/>
    <w:rsid w:val="00293BAC"/>
    <w:rsid w:val="00296EFC"/>
    <w:rsid w:val="002A6BB8"/>
    <w:rsid w:val="002A7601"/>
    <w:rsid w:val="002B294C"/>
    <w:rsid w:val="002E61D7"/>
    <w:rsid w:val="00317AF6"/>
    <w:rsid w:val="0033331F"/>
    <w:rsid w:val="0033462F"/>
    <w:rsid w:val="00334CFE"/>
    <w:rsid w:val="00354BF7"/>
    <w:rsid w:val="0035711A"/>
    <w:rsid w:val="00361074"/>
    <w:rsid w:val="003623F0"/>
    <w:rsid w:val="003628E1"/>
    <w:rsid w:val="00364D54"/>
    <w:rsid w:val="003856F8"/>
    <w:rsid w:val="0039553C"/>
    <w:rsid w:val="003966B3"/>
    <w:rsid w:val="003B7B43"/>
    <w:rsid w:val="003C3E0D"/>
    <w:rsid w:val="003D15ED"/>
    <w:rsid w:val="003D44CB"/>
    <w:rsid w:val="003E2A7D"/>
    <w:rsid w:val="003F1285"/>
    <w:rsid w:val="004128D9"/>
    <w:rsid w:val="00427433"/>
    <w:rsid w:val="004301E3"/>
    <w:rsid w:val="00437F5F"/>
    <w:rsid w:val="004476B5"/>
    <w:rsid w:val="004525D8"/>
    <w:rsid w:val="004626D3"/>
    <w:rsid w:val="0046560F"/>
    <w:rsid w:val="00470066"/>
    <w:rsid w:val="004D498C"/>
    <w:rsid w:val="004E0CC3"/>
    <w:rsid w:val="004E1BCD"/>
    <w:rsid w:val="004E4F95"/>
    <w:rsid w:val="004E594D"/>
    <w:rsid w:val="004E694A"/>
    <w:rsid w:val="004F3E1D"/>
    <w:rsid w:val="00501766"/>
    <w:rsid w:val="005215E0"/>
    <w:rsid w:val="00526D9B"/>
    <w:rsid w:val="00540684"/>
    <w:rsid w:val="005419AD"/>
    <w:rsid w:val="00542EC7"/>
    <w:rsid w:val="00543B1C"/>
    <w:rsid w:val="00547FDF"/>
    <w:rsid w:val="00553DD6"/>
    <w:rsid w:val="00554B93"/>
    <w:rsid w:val="00555BAC"/>
    <w:rsid w:val="005612AC"/>
    <w:rsid w:val="005708D8"/>
    <w:rsid w:val="00576F4B"/>
    <w:rsid w:val="005B0C4E"/>
    <w:rsid w:val="005B4FF5"/>
    <w:rsid w:val="005C6DFC"/>
    <w:rsid w:val="005D7AD4"/>
    <w:rsid w:val="005E273B"/>
    <w:rsid w:val="005F0D8B"/>
    <w:rsid w:val="005F51CB"/>
    <w:rsid w:val="00606DE8"/>
    <w:rsid w:val="00611935"/>
    <w:rsid w:val="00611E01"/>
    <w:rsid w:val="00625530"/>
    <w:rsid w:val="006366A4"/>
    <w:rsid w:val="006375AB"/>
    <w:rsid w:val="00657BBD"/>
    <w:rsid w:val="00657BE0"/>
    <w:rsid w:val="006672DC"/>
    <w:rsid w:val="00667B4B"/>
    <w:rsid w:val="0069692D"/>
    <w:rsid w:val="006A45F1"/>
    <w:rsid w:val="006B1A0E"/>
    <w:rsid w:val="006B7259"/>
    <w:rsid w:val="006C177F"/>
    <w:rsid w:val="006C4AB5"/>
    <w:rsid w:val="006C4E43"/>
    <w:rsid w:val="006E621C"/>
    <w:rsid w:val="006F762D"/>
    <w:rsid w:val="00703060"/>
    <w:rsid w:val="00714C6C"/>
    <w:rsid w:val="00737A4A"/>
    <w:rsid w:val="00740199"/>
    <w:rsid w:val="00753EB7"/>
    <w:rsid w:val="00754B8C"/>
    <w:rsid w:val="007721D2"/>
    <w:rsid w:val="007829D0"/>
    <w:rsid w:val="0078631D"/>
    <w:rsid w:val="00795B7B"/>
    <w:rsid w:val="007A12E2"/>
    <w:rsid w:val="007A55FB"/>
    <w:rsid w:val="007D2198"/>
    <w:rsid w:val="007F2230"/>
    <w:rsid w:val="007F3316"/>
    <w:rsid w:val="00810C38"/>
    <w:rsid w:val="00813585"/>
    <w:rsid w:val="00815F3C"/>
    <w:rsid w:val="00854629"/>
    <w:rsid w:val="00863371"/>
    <w:rsid w:val="008748B5"/>
    <w:rsid w:val="008770A7"/>
    <w:rsid w:val="0088104C"/>
    <w:rsid w:val="00893E06"/>
    <w:rsid w:val="008940DA"/>
    <w:rsid w:val="00895041"/>
    <w:rsid w:val="0089646E"/>
    <w:rsid w:val="008B28F8"/>
    <w:rsid w:val="008B7AD5"/>
    <w:rsid w:val="008C161C"/>
    <w:rsid w:val="008C2113"/>
    <w:rsid w:val="008C5A4C"/>
    <w:rsid w:val="008C6967"/>
    <w:rsid w:val="008E06C4"/>
    <w:rsid w:val="008E2317"/>
    <w:rsid w:val="008F7700"/>
    <w:rsid w:val="00902626"/>
    <w:rsid w:val="00922D6B"/>
    <w:rsid w:val="00926205"/>
    <w:rsid w:val="00927E35"/>
    <w:rsid w:val="009314C9"/>
    <w:rsid w:val="009423E6"/>
    <w:rsid w:val="009543D3"/>
    <w:rsid w:val="009571AE"/>
    <w:rsid w:val="0095744D"/>
    <w:rsid w:val="00960E42"/>
    <w:rsid w:val="00982E5D"/>
    <w:rsid w:val="009F6C6F"/>
    <w:rsid w:val="009F7269"/>
    <w:rsid w:val="00A0367E"/>
    <w:rsid w:val="00A05D64"/>
    <w:rsid w:val="00A32334"/>
    <w:rsid w:val="00A34BED"/>
    <w:rsid w:val="00A37BEC"/>
    <w:rsid w:val="00A435FB"/>
    <w:rsid w:val="00A446E6"/>
    <w:rsid w:val="00A53D36"/>
    <w:rsid w:val="00A54CFF"/>
    <w:rsid w:val="00A56F9C"/>
    <w:rsid w:val="00A73243"/>
    <w:rsid w:val="00A73A4C"/>
    <w:rsid w:val="00A866B3"/>
    <w:rsid w:val="00A93BCB"/>
    <w:rsid w:val="00AB10BD"/>
    <w:rsid w:val="00AE62D7"/>
    <w:rsid w:val="00AF35DD"/>
    <w:rsid w:val="00AF62EE"/>
    <w:rsid w:val="00B00D1E"/>
    <w:rsid w:val="00B03020"/>
    <w:rsid w:val="00B339A8"/>
    <w:rsid w:val="00B71851"/>
    <w:rsid w:val="00B721DD"/>
    <w:rsid w:val="00B81ED4"/>
    <w:rsid w:val="00B97DAF"/>
    <w:rsid w:val="00BA7397"/>
    <w:rsid w:val="00BD6364"/>
    <w:rsid w:val="00BE3344"/>
    <w:rsid w:val="00BE77A5"/>
    <w:rsid w:val="00BF1692"/>
    <w:rsid w:val="00C026BA"/>
    <w:rsid w:val="00C441B6"/>
    <w:rsid w:val="00C514E2"/>
    <w:rsid w:val="00C539C3"/>
    <w:rsid w:val="00C55FC3"/>
    <w:rsid w:val="00C60E1D"/>
    <w:rsid w:val="00C82D46"/>
    <w:rsid w:val="00C9601D"/>
    <w:rsid w:val="00C967D9"/>
    <w:rsid w:val="00CB18AA"/>
    <w:rsid w:val="00CF5232"/>
    <w:rsid w:val="00D5350F"/>
    <w:rsid w:val="00D90CA7"/>
    <w:rsid w:val="00D97C4D"/>
    <w:rsid w:val="00DA4962"/>
    <w:rsid w:val="00DC49FD"/>
    <w:rsid w:val="00DF294B"/>
    <w:rsid w:val="00E42426"/>
    <w:rsid w:val="00E74975"/>
    <w:rsid w:val="00E95A78"/>
    <w:rsid w:val="00EB70A4"/>
    <w:rsid w:val="00EC3AF8"/>
    <w:rsid w:val="00ED055A"/>
    <w:rsid w:val="00EE0AA0"/>
    <w:rsid w:val="00EF1226"/>
    <w:rsid w:val="00EF2A2F"/>
    <w:rsid w:val="00EF4915"/>
    <w:rsid w:val="00F079C4"/>
    <w:rsid w:val="00F26931"/>
    <w:rsid w:val="00F374D5"/>
    <w:rsid w:val="00F37969"/>
    <w:rsid w:val="00F40B2D"/>
    <w:rsid w:val="00F41AF2"/>
    <w:rsid w:val="00F4247B"/>
    <w:rsid w:val="00F737C5"/>
    <w:rsid w:val="00F809B1"/>
    <w:rsid w:val="00F91066"/>
    <w:rsid w:val="00F92F3D"/>
    <w:rsid w:val="00FA3DB7"/>
    <w:rsid w:val="00FB0D9D"/>
    <w:rsid w:val="00FC1B48"/>
    <w:rsid w:val="00FC4A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53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DD6"/>
    <w:rPr>
      <w:rFonts w:ascii="Tahoma" w:hAnsi="Tahoma" w:cs="Tahoma"/>
      <w:sz w:val="16"/>
      <w:szCs w:val="16"/>
    </w:rPr>
  </w:style>
  <w:style w:type="character" w:styleId="CommentReference">
    <w:name w:val="annotation reference"/>
    <w:basedOn w:val="DefaultParagraphFont"/>
    <w:uiPriority w:val="99"/>
    <w:semiHidden/>
    <w:unhideWhenUsed/>
    <w:rsid w:val="007F3316"/>
    <w:rPr>
      <w:sz w:val="16"/>
      <w:szCs w:val="16"/>
    </w:rPr>
  </w:style>
  <w:style w:type="paragraph" w:styleId="CommentText">
    <w:name w:val="annotation text"/>
    <w:basedOn w:val="Normal"/>
    <w:link w:val="CommentTextChar"/>
    <w:uiPriority w:val="99"/>
    <w:semiHidden/>
    <w:unhideWhenUsed/>
    <w:rsid w:val="007F3316"/>
    <w:pPr>
      <w:spacing w:line="240" w:lineRule="auto"/>
    </w:pPr>
    <w:rPr>
      <w:sz w:val="20"/>
      <w:szCs w:val="20"/>
    </w:rPr>
  </w:style>
  <w:style w:type="character" w:customStyle="1" w:styleId="CommentTextChar">
    <w:name w:val="Comment Text Char"/>
    <w:basedOn w:val="DefaultParagraphFont"/>
    <w:link w:val="CommentText"/>
    <w:uiPriority w:val="99"/>
    <w:semiHidden/>
    <w:rsid w:val="007F3316"/>
    <w:rPr>
      <w:sz w:val="20"/>
      <w:szCs w:val="20"/>
    </w:rPr>
  </w:style>
  <w:style w:type="paragraph" w:styleId="CommentSubject">
    <w:name w:val="annotation subject"/>
    <w:basedOn w:val="CommentText"/>
    <w:next w:val="CommentText"/>
    <w:link w:val="CommentSubjectChar"/>
    <w:uiPriority w:val="99"/>
    <w:semiHidden/>
    <w:unhideWhenUsed/>
    <w:rsid w:val="007F3316"/>
    <w:rPr>
      <w:b/>
      <w:bCs/>
    </w:rPr>
  </w:style>
  <w:style w:type="character" w:customStyle="1" w:styleId="CommentSubjectChar">
    <w:name w:val="Comment Subject Char"/>
    <w:basedOn w:val="CommentTextChar"/>
    <w:link w:val="CommentSubject"/>
    <w:uiPriority w:val="99"/>
    <w:semiHidden/>
    <w:rsid w:val="007F331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53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DD6"/>
    <w:rPr>
      <w:rFonts w:ascii="Tahoma" w:hAnsi="Tahoma" w:cs="Tahoma"/>
      <w:sz w:val="16"/>
      <w:szCs w:val="16"/>
    </w:rPr>
  </w:style>
  <w:style w:type="character" w:styleId="CommentReference">
    <w:name w:val="annotation reference"/>
    <w:basedOn w:val="DefaultParagraphFont"/>
    <w:uiPriority w:val="99"/>
    <w:semiHidden/>
    <w:unhideWhenUsed/>
    <w:rsid w:val="007F3316"/>
    <w:rPr>
      <w:sz w:val="16"/>
      <w:szCs w:val="16"/>
    </w:rPr>
  </w:style>
  <w:style w:type="paragraph" w:styleId="CommentText">
    <w:name w:val="annotation text"/>
    <w:basedOn w:val="Normal"/>
    <w:link w:val="CommentTextChar"/>
    <w:uiPriority w:val="99"/>
    <w:semiHidden/>
    <w:unhideWhenUsed/>
    <w:rsid w:val="007F3316"/>
    <w:pPr>
      <w:spacing w:line="240" w:lineRule="auto"/>
    </w:pPr>
    <w:rPr>
      <w:sz w:val="20"/>
      <w:szCs w:val="20"/>
    </w:rPr>
  </w:style>
  <w:style w:type="character" w:customStyle="1" w:styleId="CommentTextChar">
    <w:name w:val="Comment Text Char"/>
    <w:basedOn w:val="DefaultParagraphFont"/>
    <w:link w:val="CommentText"/>
    <w:uiPriority w:val="99"/>
    <w:semiHidden/>
    <w:rsid w:val="007F3316"/>
    <w:rPr>
      <w:sz w:val="20"/>
      <w:szCs w:val="20"/>
    </w:rPr>
  </w:style>
  <w:style w:type="paragraph" w:styleId="CommentSubject">
    <w:name w:val="annotation subject"/>
    <w:basedOn w:val="CommentText"/>
    <w:next w:val="CommentText"/>
    <w:link w:val="CommentSubjectChar"/>
    <w:uiPriority w:val="99"/>
    <w:semiHidden/>
    <w:unhideWhenUsed/>
    <w:rsid w:val="007F3316"/>
    <w:rPr>
      <w:b/>
      <w:bCs/>
    </w:rPr>
  </w:style>
  <w:style w:type="character" w:customStyle="1" w:styleId="CommentSubjectChar">
    <w:name w:val="Comment Subject Char"/>
    <w:basedOn w:val="CommentTextChar"/>
    <w:link w:val="CommentSubject"/>
    <w:uiPriority w:val="99"/>
    <w:semiHidden/>
    <w:rsid w:val="007F331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1118</Words>
  <Characters>6377</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2017-07-21T18:35:00Z</dcterms:created>
  <dcterms:modified xsi:type="dcterms:W3CDTF">2017-07-21T18:35:00Z</dcterms:modified>
</cp:coreProperties>
</file>