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00E206" w14:textId="038A4711" w:rsidR="00B81ED4" w:rsidRPr="00B81ED4" w:rsidRDefault="00B81ED4" w:rsidP="008F7700">
      <w:pPr>
        <w:pStyle w:val="TopInfo"/>
      </w:pPr>
      <w:r w:rsidRPr="008F7700">
        <w:rPr>
          <w:b/>
        </w:rPr>
        <w:t>User Story Number:</w:t>
      </w:r>
      <w:r w:rsidRPr="00B81ED4">
        <w:t xml:space="preserve"> US</w:t>
      </w:r>
      <w:r w:rsidR="000D5EA0">
        <w:t>RX-186</w:t>
      </w:r>
    </w:p>
    <w:p w14:paraId="7300E207" w14:textId="228F3FD5" w:rsidR="00B81ED4" w:rsidRPr="00B81ED4" w:rsidRDefault="00B81ED4" w:rsidP="008F7700">
      <w:pPr>
        <w:pStyle w:val="TopInfo"/>
      </w:pPr>
      <w:r w:rsidRPr="008F7700">
        <w:rPr>
          <w:b/>
        </w:rPr>
        <w:t>User Story Name:</w:t>
      </w:r>
      <w:r w:rsidRPr="00B81ED4">
        <w:t xml:space="preserve"> </w:t>
      </w:r>
      <w:r w:rsidR="00336F4B">
        <w:t>R</w:t>
      </w:r>
      <w:r w:rsidR="00545AB1" w:rsidRPr="00545AB1">
        <w:t xml:space="preserve">esolve </w:t>
      </w:r>
      <w:r w:rsidR="00B07AE5">
        <w:t>Root Issues Causing Prescription Delays</w:t>
      </w:r>
    </w:p>
    <w:p w14:paraId="271A4F4C" w14:textId="3760D8B2" w:rsidR="00E72292" w:rsidRDefault="00E72292" w:rsidP="008F7700">
      <w:pPr>
        <w:pStyle w:val="TopInfo"/>
        <w:rPr>
          <w:b/>
        </w:rPr>
      </w:pPr>
      <w:r>
        <w:rPr>
          <w:b/>
        </w:rPr>
        <w:t>Product Backlog ID: 186</w:t>
      </w:r>
    </w:p>
    <w:p w14:paraId="7300E208" w14:textId="19660673" w:rsidR="00B81ED4" w:rsidRPr="00B81ED4" w:rsidRDefault="00E72292" w:rsidP="008F7700">
      <w:pPr>
        <w:pStyle w:val="TopInfo"/>
      </w:pPr>
      <w:r>
        <w:rPr>
          <w:b/>
        </w:rPr>
        <w:t xml:space="preserve">Backlog </w:t>
      </w:r>
      <w:r w:rsidR="00B81ED4" w:rsidRPr="008F7700">
        <w:rPr>
          <w:b/>
        </w:rPr>
        <w:t>Priority:</w:t>
      </w:r>
      <w:r w:rsidR="00B81ED4" w:rsidRPr="00B81ED4">
        <w:t xml:space="preserve"> (High, Medium, Low)</w:t>
      </w:r>
    </w:p>
    <w:p w14:paraId="7A121ED3" w14:textId="24357592" w:rsidR="00E72292" w:rsidRDefault="00E72292" w:rsidP="008F7700">
      <w:pPr>
        <w:pStyle w:val="TopInfo"/>
        <w:rPr>
          <w:b/>
        </w:rPr>
      </w:pPr>
      <w:r>
        <w:rPr>
          <w:b/>
        </w:rPr>
        <w:t>Initial Sizing Estimate:</w:t>
      </w:r>
    </w:p>
    <w:p w14:paraId="7300E209" w14:textId="6C568FE4" w:rsidR="00B81ED4" w:rsidRDefault="00ED055A" w:rsidP="008F7700">
      <w:pPr>
        <w:pStyle w:val="TopInfo"/>
        <w:rPr>
          <w:b/>
        </w:rPr>
      </w:pPr>
      <w:r>
        <w:rPr>
          <w:b/>
        </w:rPr>
        <w:t>Rational ID</w:t>
      </w:r>
      <w:r w:rsidR="00B81ED4" w:rsidRPr="008F7700">
        <w:rPr>
          <w:b/>
        </w:rPr>
        <w:t>:</w:t>
      </w:r>
    </w:p>
    <w:p w14:paraId="7300E20B" w14:textId="77777777" w:rsidR="00B81ED4" w:rsidRDefault="00B81ED4" w:rsidP="008F7700">
      <w:pPr>
        <w:pStyle w:val="TopInfo"/>
      </w:pPr>
      <w:r w:rsidRPr="008F7700">
        <w:rPr>
          <w:b/>
        </w:rPr>
        <w:t>Author:</w:t>
      </w:r>
      <w:r w:rsidR="00215DA5">
        <w:t xml:space="preserve"> Na</w:t>
      </w:r>
      <w:r w:rsidR="00D90CA7">
        <w:t>me/Role</w:t>
      </w:r>
    </w:p>
    <w:p w14:paraId="301FFBA0" w14:textId="77777777" w:rsidR="006F762D" w:rsidRDefault="006F762D" w:rsidP="006F762D">
      <w:pPr>
        <w:pStyle w:val="Heading1"/>
      </w:pPr>
      <w:r w:rsidRPr="00B81ED4">
        <w:t>Background (If helpful, otherwise delete)</w:t>
      </w:r>
    </w:p>
    <w:tbl>
      <w:tblPr>
        <w:tblW w:w="0" w:type="auto"/>
        <w:tblInd w:w="108" w:type="dxa"/>
        <w:tblBorders>
          <w:top w:val="single" w:sz="18" w:space="0" w:color="0000FF"/>
          <w:left w:val="single" w:sz="18" w:space="0" w:color="0000FF"/>
          <w:bottom w:val="single" w:sz="18" w:space="0" w:color="0000FF"/>
          <w:right w:val="single" w:sz="18" w:space="0" w:color="0000FF"/>
          <w:insideH w:val="single" w:sz="18" w:space="0" w:color="0000FF"/>
          <w:insideV w:val="single" w:sz="18" w:space="0" w:color="0000FF"/>
        </w:tblBorders>
        <w:tblLook w:val="01E0" w:firstRow="1" w:lastRow="1" w:firstColumn="1" w:lastColumn="1" w:noHBand="0" w:noVBand="0"/>
      </w:tblPr>
      <w:tblGrid>
        <w:gridCol w:w="9468"/>
      </w:tblGrid>
      <w:tr w:rsidR="006F762D" w:rsidRPr="00C855D3" w14:paraId="1BC004DC" w14:textId="77777777" w:rsidTr="00213119">
        <w:tc>
          <w:tcPr>
            <w:tcW w:w="9468" w:type="dxa"/>
          </w:tcPr>
          <w:p w14:paraId="2FB76EF9" w14:textId="100FAFBB" w:rsidR="00034A32" w:rsidRDefault="006F762D" w:rsidP="00213119">
            <w:pPr>
              <w:pStyle w:val="BodyText"/>
              <w:rPr>
                <w:color w:val="4F6228" w:themeColor="accent3" w:themeShade="80"/>
              </w:rPr>
            </w:pPr>
            <w:r w:rsidRPr="00F079C4">
              <w:rPr>
                <w:color w:val="4F6228" w:themeColor="accent3" w:themeShade="80"/>
              </w:rPr>
              <w:t xml:space="preserve">The Background is a brief, high-level overview of the business needs/processes that are to be covered in this story. It provides the necessary background information and context for the Conversation points listed </w:t>
            </w:r>
          </w:p>
          <w:p w14:paraId="2B291CDA" w14:textId="77777777" w:rsidR="00034A32" w:rsidRPr="00F079C4" w:rsidRDefault="00034A32" w:rsidP="00213119">
            <w:pPr>
              <w:pStyle w:val="BodyText"/>
              <w:rPr>
                <w:color w:val="4F6228" w:themeColor="accent3" w:themeShade="80"/>
              </w:rPr>
            </w:pPr>
          </w:p>
          <w:p w14:paraId="7C2B3956" w14:textId="21E290A6" w:rsidR="005176A9" w:rsidRDefault="00034A32" w:rsidP="00213119">
            <w:pPr>
              <w:pStyle w:val="BodyText"/>
            </w:pPr>
            <w:r>
              <w:t xml:space="preserve">There are at least 2 contributors to why </w:t>
            </w:r>
            <w:proofErr w:type="spellStart"/>
            <w:r w:rsidR="00B07AE5">
              <w:t>ePharmacy</w:t>
            </w:r>
            <w:proofErr w:type="spellEnd"/>
            <w:r>
              <w:t xml:space="preserve"> prescriptions are being </w:t>
            </w:r>
            <w:r w:rsidR="00284967">
              <w:t>delayed</w:t>
            </w:r>
            <w:r>
              <w:t xml:space="preserve">.  Since the end result of the contributors </w:t>
            </w:r>
            <w:r w:rsidR="005176A9">
              <w:t>is</w:t>
            </w:r>
            <w:r>
              <w:t xml:space="preserve"> the same, it is being written up in the same user story.  </w:t>
            </w:r>
            <w:r w:rsidR="005176A9">
              <w:t>Since t</w:t>
            </w:r>
            <w:r w:rsidR="005176A9" w:rsidRPr="005176A9">
              <w:t>he 2 contributors are so closely related, the fixes should be developed, tested and released at the same time to know for sure whether or not the issue is truly fixed. </w:t>
            </w:r>
          </w:p>
          <w:p w14:paraId="3A0B15DA" w14:textId="77777777" w:rsidR="005176A9" w:rsidRDefault="005176A9" w:rsidP="00213119">
            <w:pPr>
              <w:pStyle w:val="BodyText"/>
            </w:pPr>
          </w:p>
          <w:p w14:paraId="5A03FD93" w14:textId="21439DD7" w:rsidR="00034A32" w:rsidRDefault="00034A32" w:rsidP="00213119">
            <w:pPr>
              <w:pStyle w:val="BodyText"/>
            </w:pPr>
            <w:r>
              <w:t>The attached email contains a lot of information including technical research from a prior developer.</w:t>
            </w:r>
          </w:p>
          <w:p w14:paraId="43257BEB" w14:textId="77777777" w:rsidR="00034A32" w:rsidRDefault="00034A32" w:rsidP="00213119">
            <w:pPr>
              <w:pStyle w:val="BodyText"/>
            </w:pPr>
          </w:p>
          <w:p w14:paraId="436EA5AB" w14:textId="12359415" w:rsidR="00034A32" w:rsidRDefault="00034A32" w:rsidP="00213119">
            <w:pPr>
              <w:pStyle w:val="BodyText"/>
            </w:pPr>
          </w:p>
          <w:p w14:paraId="2D0A69A9" w14:textId="7D7EE25D" w:rsidR="006F762D" w:rsidRDefault="00545AB1" w:rsidP="00213119">
            <w:pPr>
              <w:pStyle w:val="BodyText"/>
            </w:pPr>
            <w:r w:rsidRPr="00545AB1">
              <w:t xml:space="preserve">I continue to receive a lot of CHAMPVA and TRICARE RX not processed for Site messages.  </w:t>
            </w:r>
          </w:p>
          <w:p w14:paraId="4A4E99A9" w14:textId="77777777" w:rsidR="00545AB1" w:rsidRDefault="00545AB1" w:rsidP="00213119">
            <w:pPr>
              <w:pStyle w:val="BodyText"/>
            </w:pPr>
          </w:p>
          <w:p w14:paraId="3FA19775" w14:textId="77777777" w:rsidR="00E373EA" w:rsidRDefault="00545AB1" w:rsidP="00213119">
            <w:pPr>
              <w:pStyle w:val="BodyText"/>
            </w:pPr>
            <w:r w:rsidRPr="00545AB1">
              <w:t xml:space="preserve">In all cases these claims end up being transmitted to the third parties and the prescriptions transmitted to CMOP for processing.   Since we are seeing the messages for both CHAMPVA and TRICARE it indicates it is not a problem with Catamaran or Express Scripts.  There does not appear to be a clear link to the time elapsed for the response from the third party - one bulletin was generated after only a 5 second delay.  I think we are not seeing any of the messages for Veteran prescriptions, because the criteria used for message generation is different.  </w:t>
            </w:r>
          </w:p>
          <w:p w14:paraId="6004ED6D" w14:textId="77777777" w:rsidR="00E373EA" w:rsidRDefault="00E373EA" w:rsidP="00213119">
            <w:pPr>
              <w:pStyle w:val="BodyText"/>
            </w:pPr>
          </w:p>
          <w:p w14:paraId="44F23779" w14:textId="7A769C5D" w:rsidR="00545AB1" w:rsidRDefault="00545AB1" w:rsidP="00213119">
            <w:pPr>
              <w:pStyle w:val="BodyText"/>
            </w:pPr>
            <w:r w:rsidRPr="00545AB1">
              <w:t>I would like to know the circumstances that need to be met to prompt the generation of one of these.  Maybe we could tweak things a little so the messages are no</w:t>
            </w:r>
            <w:r w:rsidR="00E373EA">
              <w:t xml:space="preserve">t generated inappropriately.  </w:t>
            </w:r>
          </w:p>
          <w:p w14:paraId="4469C83A" w14:textId="77777777" w:rsidR="00545AB1" w:rsidRDefault="00545AB1" w:rsidP="00213119">
            <w:pPr>
              <w:pStyle w:val="BodyText"/>
            </w:pPr>
          </w:p>
          <w:p w14:paraId="59FB0D10" w14:textId="7CE3CD79" w:rsidR="00545AB1" w:rsidRDefault="00545AB1" w:rsidP="00213119">
            <w:pPr>
              <w:pStyle w:val="BodyText"/>
            </w:pPr>
            <w:r w:rsidRPr="00545AB1">
              <w:t>Similar to 2018 #2.  Currently being investigated via Remedy #1243932.  See e-mail reply from Dave on 6/15/2015 - CHAMPVA AND TRICARE RX PROCESSING DELAYS.</w:t>
            </w:r>
          </w:p>
          <w:p w14:paraId="07A8FD74" w14:textId="77777777" w:rsidR="00E373EA" w:rsidRDefault="00E373EA" w:rsidP="00213119">
            <w:pPr>
              <w:pStyle w:val="BodyText"/>
            </w:pPr>
          </w:p>
          <w:p w14:paraId="0384373A" w14:textId="0835812B" w:rsidR="00F079C4" w:rsidRDefault="00E373EA" w:rsidP="00213119">
            <w:pPr>
              <w:pStyle w:val="BodyText"/>
            </w:pPr>
            <w:r w:rsidRPr="00E373EA">
              <w:t xml:space="preserve">We need to address the HL7- CHAMPVA claim delay issue if the HL7 issue is not resolved.  See e-mail ‘reject 77’ May 2015 and </w:t>
            </w:r>
            <w:r w:rsidRPr="007D2ACB">
              <w:rPr>
                <w:highlight w:val="yellow"/>
              </w:rPr>
              <w:t>REMEDY#1243932</w:t>
            </w:r>
            <w:r w:rsidRPr="00E373EA">
              <w:t xml:space="preserve"> ECME CAUSING DELAY IN RX PROCESSING – 6/15/2015 (and other dates).  Check this Rx - 13257402B.  Why did it generate a not processed e-mail </w:t>
            </w:r>
            <w:proofErr w:type="gramStart"/>
            <w:r w:rsidRPr="00E373EA">
              <w:t>message.</w:t>
            </w:r>
            <w:proofErr w:type="gramEnd"/>
            <w:r w:rsidRPr="00E373EA">
              <w:t xml:space="preserve">    </w:t>
            </w:r>
          </w:p>
          <w:p w14:paraId="478A327F" w14:textId="2F04FC73" w:rsidR="00F079C4" w:rsidRPr="00C855D3" w:rsidRDefault="00F079C4" w:rsidP="00213119">
            <w:pPr>
              <w:pStyle w:val="BodyText"/>
            </w:pPr>
          </w:p>
        </w:tc>
      </w:tr>
    </w:tbl>
    <w:p w14:paraId="6E61C2A0" w14:textId="77777777" w:rsidR="00863371" w:rsidRDefault="00863371" w:rsidP="00863371">
      <w:pPr>
        <w:pStyle w:val="Heading1"/>
      </w:pPr>
      <w:r>
        <w:lastRenderedPageBreak/>
        <w:t>Story</w:t>
      </w:r>
    </w:p>
    <w:p w14:paraId="7300E20D" w14:textId="349D9A99" w:rsidR="005D7AD4" w:rsidRDefault="00B81ED4" w:rsidP="008F7700">
      <w:pPr>
        <w:pStyle w:val="Story"/>
      </w:pPr>
      <w:proofErr w:type="gramStart"/>
      <w:r w:rsidRPr="00B81ED4">
        <w:t xml:space="preserve">As a </w:t>
      </w:r>
      <w:r w:rsidR="00237A45">
        <w:t>&lt;role&gt;</w:t>
      </w:r>
      <w:r w:rsidRPr="00B81ED4">
        <w:t>…</w:t>
      </w:r>
      <w:proofErr w:type="gramEnd"/>
      <w:r w:rsidRPr="00B81ED4">
        <w:t xml:space="preserve"> I want </w:t>
      </w:r>
      <w:r w:rsidR="00237A45">
        <w:t>&lt;request&gt; … so that… &lt;value&gt;.</w:t>
      </w:r>
    </w:p>
    <w:p w14:paraId="44D545BE" w14:textId="18687575" w:rsidR="00034A32" w:rsidRDefault="00B07AE5" w:rsidP="008F7700">
      <w:pPr>
        <w:pStyle w:val="Story"/>
      </w:pPr>
      <w:r>
        <w:t xml:space="preserve">As an </w:t>
      </w:r>
      <w:proofErr w:type="spellStart"/>
      <w:r>
        <w:t>ePharmacy</w:t>
      </w:r>
      <w:proofErr w:type="spellEnd"/>
      <w:r>
        <w:t xml:space="preserve"> user, I want </w:t>
      </w:r>
      <w:proofErr w:type="spellStart"/>
      <w:r>
        <w:rPr>
          <w:color w:val="FF0000"/>
        </w:rPr>
        <w:t>ePharmacy</w:t>
      </w:r>
      <w:proofErr w:type="spellEnd"/>
      <w:r>
        <w:rPr>
          <w:color w:val="FF0000"/>
        </w:rPr>
        <w:t xml:space="preserve"> prescriptions to transmit to CMOP or be processed locally when Printed From Suspense </w:t>
      </w:r>
      <w:r>
        <w:rPr>
          <w:color w:val="FF00FF"/>
        </w:rPr>
        <w:t xml:space="preserve">so that prescriptions are </w:t>
      </w:r>
      <w:r>
        <w:rPr>
          <w:color w:val="FF0000"/>
        </w:rPr>
        <w:t xml:space="preserve">not be delayed as they sometimes are.  The delayed prescriptions are usually CHAMPVA and TRICARE prescriptions.  In cases of delayed prescriptions users receive </w:t>
      </w:r>
      <w:r>
        <w:t>the</w:t>
      </w:r>
      <w:r>
        <w:rPr>
          <w:color w:val="1F497D"/>
        </w:rPr>
        <w:t xml:space="preserve"> </w:t>
      </w:r>
      <w:proofErr w:type="spellStart"/>
      <w:r>
        <w:rPr>
          <w:color w:val="FF0000"/>
        </w:rPr>
        <w:t>VistA</w:t>
      </w:r>
      <w:proofErr w:type="spellEnd"/>
      <w:r>
        <w:t xml:space="preserve"> “RX Not Processed for Site” messages</w:t>
      </w:r>
      <w:r w:rsidR="00034A32">
        <w:t>.</w:t>
      </w:r>
    </w:p>
    <w:p w14:paraId="7300E224" w14:textId="77777777" w:rsidR="00B81ED4" w:rsidRPr="008F7700" w:rsidRDefault="00B81ED4" w:rsidP="008F7700">
      <w:pPr>
        <w:pStyle w:val="Heading1"/>
      </w:pPr>
      <w:r w:rsidRPr="00C855D3">
        <w:t>Conversation</w:t>
      </w:r>
    </w:p>
    <w:tbl>
      <w:tblPr>
        <w:tblW w:w="0" w:type="auto"/>
        <w:tblInd w:w="108" w:type="dxa"/>
        <w:tblBorders>
          <w:top w:val="single" w:sz="18" w:space="0" w:color="0000FF"/>
          <w:left w:val="single" w:sz="18" w:space="0" w:color="0000FF"/>
          <w:bottom w:val="single" w:sz="18" w:space="0" w:color="0000FF"/>
          <w:right w:val="single" w:sz="18" w:space="0" w:color="0000FF"/>
          <w:insideH w:val="single" w:sz="18" w:space="0" w:color="0000FF"/>
          <w:insideV w:val="single" w:sz="18" w:space="0" w:color="0000FF"/>
        </w:tblBorders>
        <w:tblLook w:val="01E0" w:firstRow="1" w:lastRow="1" w:firstColumn="1" w:lastColumn="1" w:noHBand="0" w:noVBand="0"/>
      </w:tblPr>
      <w:tblGrid>
        <w:gridCol w:w="9468"/>
      </w:tblGrid>
      <w:tr w:rsidR="00B81ED4" w:rsidRPr="00C855D3" w14:paraId="7300E233" w14:textId="77777777" w:rsidTr="00C514E2">
        <w:tc>
          <w:tcPr>
            <w:tcW w:w="9468" w:type="dxa"/>
          </w:tcPr>
          <w:p w14:paraId="4BA2B45E" w14:textId="3EFD9391" w:rsidR="00795B7B" w:rsidRPr="00F079C4" w:rsidRDefault="00B81ED4" w:rsidP="00C514E2">
            <w:pPr>
              <w:pStyle w:val="BodyText"/>
              <w:rPr>
                <w:color w:val="4F6228" w:themeColor="accent3" w:themeShade="80"/>
              </w:rPr>
            </w:pPr>
            <w:r w:rsidRPr="00F079C4">
              <w:rPr>
                <w:color w:val="4F6228" w:themeColor="accent3" w:themeShade="80"/>
              </w:rPr>
              <w:t xml:space="preserve">The conversation </w:t>
            </w:r>
            <w:r w:rsidR="000F1BBE" w:rsidRPr="00F079C4">
              <w:rPr>
                <w:color w:val="4F6228" w:themeColor="accent3" w:themeShade="80"/>
              </w:rPr>
              <w:t>depicts the business, system, and data activity flow in a step-by-step format.  The conversation includes</w:t>
            </w:r>
            <w:r w:rsidR="00237A45" w:rsidRPr="00F079C4">
              <w:rPr>
                <w:color w:val="4F6228" w:themeColor="accent3" w:themeShade="80"/>
              </w:rPr>
              <w:t>,</w:t>
            </w:r>
            <w:r w:rsidR="000F1BBE" w:rsidRPr="00F079C4">
              <w:rPr>
                <w:color w:val="4F6228" w:themeColor="accent3" w:themeShade="80"/>
              </w:rPr>
              <w:t xml:space="preserve"> within the steps, </w:t>
            </w:r>
            <w:r w:rsidRPr="00F079C4">
              <w:rPr>
                <w:color w:val="4F6228" w:themeColor="accent3" w:themeShade="80"/>
              </w:rPr>
              <w:t xml:space="preserve">the requirements or business needs that are to be covered in this story. </w:t>
            </w:r>
            <w:r w:rsidR="008C161C" w:rsidRPr="00F079C4">
              <w:rPr>
                <w:color w:val="4F6228" w:themeColor="accent3" w:themeShade="80"/>
              </w:rPr>
              <w:t xml:space="preserve"> </w:t>
            </w:r>
          </w:p>
          <w:p w14:paraId="0CC0F6AB" w14:textId="51B0E12C" w:rsidR="00237A45" w:rsidRPr="00F079C4" w:rsidRDefault="00237A45" w:rsidP="00237A45">
            <w:pPr>
              <w:spacing w:after="0" w:line="240" w:lineRule="auto"/>
              <w:rPr>
                <w:color w:val="4F6228" w:themeColor="accent3" w:themeShade="80"/>
                <w:sz w:val="24"/>
                <w:szCs w:val="24"/>
                <w:u w:val="single"/>
              </w:rPr>
            </w:pPr>
            <w:r w:rsidRPr="00F079C4">
              <w:rPr>
                <w:color w:val="4F6228" w:themeColor="accent3" w:themeShade="80"/>
                <w:sz w:val="24"/>
                <w:szCs w:val="24"/>
              </w:rPr>
              <w:t>List each individual data item being sent to or retrieved in the Conversation.  This helps QA with their traceability.</w:t>
            </w:r>
          </w:p>
          <w:p w14:paraId="4E679D07" w14:textId="5BC3C904" w:rsidR="00B81ED4" w:rsidRDefault="00034A32" w:rsidP="00F079C4">
            <w:pPr>
              <w:pStyle w:val="BodyText"/>
            </w:pPr>
            <w:r>
              <w:t>At least 2 modificatio</w:t>
            </w:r>
            <w:r w:rsidR="007D2ACB">
              <w:t>ns are needed to prevent the</w:t>
            </w:r>
            <w:r>
              <w:t xml:space="preserve"> “RX Not Processed for Site” messages for CHAMPVA and TRICARE claims:</w:t>
            </w:r>
          </w:p>
          <w:p w14:paraId="4A903A77" w14:textId="7DB1C0D6" w:rsidR="002D6F83" w:rsidRDefault="002D6F83" w:rsidP="002D6F83">
            <w:pPr>
              <w:pStyle w:val="BodyText"/>
              <w:numPr>
                <w:ilvl w:val="0"/>
                <w:numId w:val="8"/>
              </w:numPr>
            </w:pPr>
            <w:r>
              <w:t>T</w:t>
            </w:r>
            <w:r w:rsidR="00034A32" w:rsidRPr="00034A32">
              <w:t xml:space="preserve">he claim/transaction </w:t>
            </w:r>
            <w:r>
              <w:t xml:space="preserve">needs to </w:t>
            </w:r>
            <w:r w:rsidR="00034A32" w:rsidRPr="00034A32">
              <w:t xml:space="preserve">complete within the 30 second window </w:t>
            </w:r>
            <w:r>
              <w:t>so</w:t>
            </w:r>
            <w:r w:rsidR="00034A32" w:rsidRPr="00034A32">
              <w:t xml:space="preserve"> it </w:t>
            </w:r>
            <w:r>
              <w:t>is not</w:t>
            </w:r>
            <w:r w:rsidR="00034A32" w:rsidRPr="00034A32">
              <w:t xml:space="preserve"> put back on suspense.  </w:t>
            </w:r>
            <w:r w:rsidR="007D2ACB">
              <w:t>(timeout issue)</w:t>
            </w:r>
          </w:p>
          <w:p w14:paraId="50B45066" w14:textId="77777777" w:rsidR="00034A32" w:rsidRDefault="00034A32" w:rsidP="002D6F83">
            <w:pPr>
              <w:pStyle w:val="BodyText"/>
              <w:numPr>
                <w:ilvl w:val="0"/>
                <w:numId w:val="8"/>
              </w:numPr>
            </w:pPr>
            <w:r>
              <w:t>Need to address the HL7 CHAMPVA claim delay issue</w:t>
            </w:r>
          </w:p>
          <w:p w14:paraId="273FCFA0" w14:textId="77777777" w:rsidR="007D2ACB" w:rsidRDefault="007D2ACB" w:rsidP="004B3138">
            <w:pPr>
              <w:pStyle w:val="BodyText"/>
            </w:pPr>
          </w:p>
          <w:p w14:paraId="3846B193" w14:textId="77777777" w:rsidR="00034D83" w:rsidRDefault="00034D83" w:rsidP="004B3138">
            <w:pPr>
              <w:pStyle w:val="BodyText"/>
            </w:pPr>
          </w:p>
          <w:p w14:paraId="0B173477" w14:textId="77777777" w:rsidR="00034D83" w:rsidRDefault="00034D83" w:rsidP="004B3138">
            <w:pPr>
              <w:pStyle w:val="BodyText"/>
            </w:pPr>
          </w:p>
          <w:p w14:paraId="14446777" w14:textId="77777777" w:rsidR="00034D83" w:rsidRDefault="00034D83" w:rsidP="004B3138">
            <w:pPr>
              <w:pStyle w:val="BodyText"/>
            </w:pPr>
          </w:p>
          <w:p w14:paraId="1F41F67B" w14:textId="77777777" w:rsidR="00034D83" w:rsidRDefault="00034D83" w:rsidP="004B3138">
            <w:pPr>
              <w:pStyle w:val="BodyText"/>
            </w:pPr>
          </w:p>
          <w:p w14:paraId="560CF222" w14:textId="54E4C57B" w:rsidR="007D2ACB" w:rsidRDefault="007D2ACB" w:rsidP="004B3138">
            <w:pPr>
              <w:pStyle w:val="BodyText"/>
            </w:pPr>
            <w:r>
              <w:t xml:space="preserve">When CHAMPVA and </w:t>
            </w:r>
            <w:proofErr w:type="spellStart"/>
            <w:r>
              <w:t>TriCare</w:t>
            </w:r>
            <w:proofErr w:type="spellEnd"/>
            <w:r>
              <w:t xml:space="preserve"> came on board, code used to submit transaction is different than other VA claims – so timing is different.  There is variable to say how long to wait before timeout.  Need to determine current value of timeout variable and evaluate for change </w:t>
            </w:r>
            <w:r>
              <w:lastRenderedPageBreak/>
              <w:t>needed.</w:t>
            </w:r>
          </w:p>
          <w:p w14:paraId="57497628" w14:textId="0DA4C431" w:rsidR="00034D83" w:rsidRDefault="00034D83" w:rsidP="004B3138">
            <w:pPr>
              <w:pStyle w:val="BodyText"/>
            </w:pPr>
            <w:r>
              <w:t>Result of the delay</w:t>
            </w:r>
            <w:r w:rsidR="00564178">
              <w:t>:  T</w:t>
            </w:r>
            <w:r>
              <w:t>ransactions are held for next CMOP transmission</w:t>
            </w:r>
            <w:r w:rsidR="00564178">
              <w:t>.  Generally, then next CMOP transmission is the next day. Causing veteran delay of one day.</w:t>
            </w:r>
          </w:p>
          <w:p w14:paraId="307D33CB" w14:textId="77777777" w:rsidR="002D6F83" w:rsidRDefault="002D6F83" w:rsidP="002D6F83">
            <w:pPr>
              <w:pStyle w:val="BodyText"/>
            </w:pPr>
          </w:p>
          <w:p w14:paraId="23FD1439" w14:textId="54B4AF87" w:rsidR="002D6F83" w:rsidRDefault="002D6F83" w:rsidP="002D6F83">
            <w:pPr>
              <w:pStyle w:val="BodyText"/>
            </w:pPr>
            <w:r>
              <w:t>For #1 above, f</w:t>
            </w:r>
            <w:r w:rsidRPr="00034A32">
              <w:t>or a CMOP auto-release (RX Action=CRRL), it puts the RX back on suspense.  I don’t think this is what we want this to do</w:t>
            </w:r>
            <w:r>
              <w:t>.</w:t>
            </w:r>
            <w:r w:rsidRPr="00034A32">
              <w:t xml:space="preserve"> </w:t>
            </w:r>
            <w:r>
              <w:t xml:space="preserve"> T</w:t>
            </w:r>
            <w:r w:rsidRPr="00034A32">
              <w:t>he code that might need to change</w:t>
            </w:r>
            <w:r>
              <w:t xml:space="preserve"> is provided below</w:t>
            </w:r>
            <w:r w:rsidRPr="00034A32">
              <w:t xml:space="preserve">.  However, </w:t>
            </w:r>
            <w:r>
              <w:t>this</w:t>
            </w:r>
            <w:r w:rsidRPr="00034A32">
              <w:t xml:space="preserve"> require</w:t>
            </w:r>
            <w:r>
              <w:t>s</w:t>
            </w:r>
            <w:r w:rsidRPr="00034A32">
              <w:t xml:space="preserve"> more research to make sure it does not break something else or does not put something on suspense that should go on suspense</w:t>
            </w:r>
            <w:r>
              <w:t>.</w:t>
            </w:r>
          </w:p>
          <w:p w14:paraId="26A91BEC" w14:textId="77777777" w:rsidR="002D6F83" w:rsidRDefault="002D6F83" w:rsidP="002D6F83">
            <w:pPr>
              <w:rPr>
                <w:color w:val="1F497D"/>
              </w:rPr>
            </w:pPr>
            <w:r>
              <w:rPr>
                <w:color w:val="1F497D"/>
              </w:rPr>
              <w:t>The code is in TRICCHK^PSOREJU3, which is general code that checks the status of TRICARE and CHAMPVA claims, including IN PROGRESS claims.  The code below handles IN PROGRESS claim where the RX Action is “RRL”.  I wonder if we need to handle RX Action=”CRRL” in the same way?  There may downstream impacts so that needs to be researched.</w:t>
            </w:r>
          </w:p>
          <w:p w14:paraId="40A0F68A" w14:textId="77777777" w:rsidR="002D6F83" w:rsidRDefault="002D6F83" w:rsidP="002D6F83">
            <w:pPr>
              <w:rPr>
                <w:color w:val="1F497D"/>
              </w:rPr>
            </w:pPr>
          </w:p>
          <w:p w14:paraId="7A1EE2BF" w14:textId="77777777" w:rsidR="002D6F83" w:rsidRDefault="002D6F83" w:rsidP="002D6F83">
            <w:pPr>
              <w:rPr>
                <w:rFonts w:ascii="Courier New" w:hAnsi="Courier New" w:cs="Courier New"/>
                <w:sz w:val="18"/>
                <w:szCs w:val="18"/>
              </w:rPr>
            </w:pPr>
            <w:r>
              <w:rPr>
                <w:rFonts w:ascii="Courier New" w:hAnsi="Courier New" w:cs="Courier New"/>
                <w:sz w:val="18"/>
                <w:szCs w:val="18"/>
              </w:rPr>
              <w:t> I </w:t>
            </w:r>
            <w:proofErr w:type="gramStart"/>
            <w:r>
              <w:rPr>
                <w:rFonts w:ascii="Courier New" w:hAnsi="Courier New" w:cs="Courier New"/>
                <w:sz w:val="18"/>
                <w:szCs w:val="18"/>
              </w:rPr>
              <w:t>ESTAT[</w:t>
            </w:r>
            <w:proofErr w:type="gramEnd"/>
            <w:r>
              <w:rPr>
                <w:rFonts w:ascii="Courier New" w:hAnsi="Courier New" w:cs="Courier New"/>
                <w:sz w:val="18"/>
                <w:szCs w:val="18"/>
              </w:rPr>
              <w:t>"IN PROGRESS",FROM="RRL"!($G(RVTX)="RX RELEASE-NDC CHANGE") D  Q</w:t>
            </w:r>
            <w:r>
              <w:rPr>
                <w:rFonts w:ascii="Courier New" w:hAnsi="Courier New" w:cs="Courier New"/>
                <w:sz w:val="18"/>
                <w:szCs w:val="18"/>
              </w:rPr>
              <w:br/>
              <w:t> . I 'NFROM D</w:t>
            </w:r>
            <w:r>
              <w:rPr>
                <w:rFonts w:ascii="Courier New" w:hAnsi="Courier New" w:cs="Courier New"/>
                <w:sz w:val="18"/>
                <w:szCs w:val="18"/>
              </w:rPr>
              <w:br/>
              <w:t xml:space="preserve"> . . </w:t>
            </w:r>
            <w:proofErr w:type="gramStart"/>
            <w:r>
              <w:rPr>
                <w:rFonts w:ascii="Courier New" w:hAnsi="Courier New" w:cs="Courier New"/>
                <w:sz w:val="18"/>
                <w:szCs w:val="18"/>
              </w:rPr>
              <w:t>W !!</w:t>
            </w:r>
            <w:proofErr w:type="gramEnd"/>
            <w:r>
              <w:rPr>
                <w:rFonts w:ascii="Courier New" w:hAnsi="Courier New" w:cs="Courier New"/>
                <w:sz w:val="18"/>
                <w:szCs w:val="18"/>
              </w:rPr>
              <w:t>,PSOBEI_" Prescription "_$$GET1^DIQ(52,RX,".01")_" cannot be released until ECME 'IN PROGRESS'"</w:t>
            </w:r>
            <w:r>
              <w:rPr>
                <w:rFonts w:ascii="Courier New" w:hAnsi="Courier New" w:cs="Courier New"/>
                <w:sz w:val="18"/>
                <w:szCs w:val="18"/>
              </w:rPr>
              <w:br/>
              <w:t xml:space="preserve"> . . </w:t>
            </w:r>
            <w:proofErr w:type="gramStart"/>
            <w:r>
              <w:rPr>
                <w:rFonts w:ascii="Courier New" w:hAnsi="Courier New" w:cs="Courier New"/>
                <w:sz w:val="18"/>
                <w:szCs w:val="18"/>
              </w:rPr>
              <w:t>W !</w:t>
            </w:r>
            <w:proofErr w:type="gramEnd"/>
            <w:r>
              <w:rPr>
                <w:rFonts w:ascii="Courier New" w:hAnsi="Courier New" w:cs="Courier New"/>
                <w:sz w:val="18"/>
                <w:szCs w:val="18"/>
              </w:rPr>
              <w:t>,"status is resolved payable.",!!</w:t>
            </w:r>
          </w:p>
          <w:p w14:paraId="2112F8BF" w14:textId="77777777" w:rsidR="002D6F83" w:rsidRDefault="002D6F83" w:rsidP="002D6F83">
            <w:pPr>
              <w:pStyle w:val="BodyText"/>
            </w:pPr>
          </w:p>
          <w:p w14:paraId="541561F6" w14:textId="73D32927" w:rsidR="002D6F83" w:rsidRDefault="002D6F83" w:rsidP="002D6F83">
            <w:pPr>
              <w:pStyle w:val="BodyText"/>
            </w:pPr>
            <w:r w:rsidRPr="00034A32">
              <w:t xml:space="preserve"> </w:t>
            </w:r>
          </w:p>
          <w:p w14:paraId="7300E232" w14:textId="2CAF1716" w:rsidR="002D6F83" w:rsidRPr="00C855D3" w:rsidRDefault="002D6F83" w:rsidP="002D6F83">
            <w:pPr>
              <w:pStyle w:val="BodyText"/>
            </w:pPr>
          </w:p>
        </w:tc>
      </w:tr>
    </w:tbl>
    <w:p w14:paraId="750B4C1D" w14:textId="7A7EC5AC" w:rsidR="00553DD6" w:rsidRPr="00F079C4" w:rsidRDefault="00553DD6" w:rsidP="00F079C4">
      <w:pPr>
        <w:spacing w:before="200" w:line="240" w:lineRule="auto"/>
        <w:rPr>
          <w:sz w:val="24"/>
        </w:rPr>
      </w:pPr>
    </w:p>
    <w:p w14:paraId="7300E236" w14:textId="203155F3" w:rsidR="00B81ED4" w:rsidRPr="00C855D3" w:rsidRDefault="00B81ED4" w:rsidP="00B81ED4">
      <w:pPr>
        <w:pStyle w:val="Heading1"/>
      </w:pPr>
      <w:r w:rsidRPr="00C855D3">
        <w:t xml:space="preserve">Detailed Listing of </w:t>
      </w:r>
      <w:r w:rsidR="003D15ED">
        <w:t>Acceptance Criteria</w:t>
      </w:r>
    </w:p>
    <w:tbl>
      <w:tblPr>
        <w:tblW w:w="0" w:type="auto"/>
        <w:tblInd w:w="108" w:type="dxa"/>
        <w:tblBorders>
          <w:top w:val="single" w:sz="18" w:space="0" w:color="0000FF"/>
          <w:left w:val="single" w:sz="18" w:space="0" w:color="0000FF"/>
          <w:bottom w:val="single" w:sz="18" w:space="0" w:color="0000FF"/>
          <w:right w:val="single" w:sz="18" w:space="0" w:color="0000FF"/>
          <w:insideH w:val="single" w:sz="18" w:space="0" w:color="0000FF"/>
          <w:insideV w:val="single" w:sz="18" w:space="0" w:color="0000FF"/>
        </w:tblBorders>
        <w:tblLook w:val="01E0" w:firstRow="1" w:lastRow="1" w:firstColumn="1" w:lastColumn="1" w:noHBand="0" w:noVBand="0"/>
      </w:tblPr>
      <w:tblGrid>
        <w:gridCol w:w="9468"/>
      </w:tblGrid>
      <w:tr w:rsidR="00B81ED4" w:rsidRPr="00C855D3" w14:paraId="7300E239" w14:textId="77777777" w:rsidTr="00C514E2">
        <w:tc>
          <w:tcPr>
            <w:tcW w:w="9468" w:type="dxa"/>
          </w:tcPr>
          <w:p w14:paraId="0891FFCF" w14:textId="7CD0AC61" w:rsidR="00B339A8" w:rsidRPr="00F079C4" w:rsidRDefault="00B81ED4" w:rsidP="00087ACA">
            <w:pPr>
              <w:pStyle w:val="BodyText"/>
              <w:rPr>
                <w:color w:val="4F6228" w:themeColor="accent3" w:themeShade="80"/>
              </w:rPr>
            </w:pPr>
            <w:r w:rsidRPr="00F079C4">
              <w:rPr>
                <w:color w:val="4F6228" w:themeColor="accent3" w:themeShade="80"/>
              </w:rPr>
              <w:t>The acceptance criteria are the key items that the product owner will be looking for during demonstration</w:t>
            </w:r>
            <w:r w:rsidR="00B339A8" w:rsidRPr="00F079C4">
              <w:rPr>
                <w:color w:val="4F6228" w:themeColor="accent3" w:themeShade="80"/>
              </w:rPr>
              <w:t xml:space="preserve"> or UAT</w:t>
            </w:r>
            <w:r w:rsidRPr="00F079C4">
              <w:rPr>
                <w:color w:val="4F6228" w:themeColor="accent3" w:themeShade="80"/>
              </w:rPr>
              <w:t xml:space="preserve"> that will prove that the requirements in the conversation have been met</w:t>
            </w:r>
            <w:r w:rsidR="00152BDB" w:rsidRPr="00F079C4">
              <w:rPr>
                <w:color w:val="4F6228" w:themeColor="accent3" w:themeShade="80"/>
              </w:rPr>
              <w:t xml:space="preserve">, and should only include the specific </w:t>
            </w:r>
            <w:r w:rsidR="00087ACA" w:rsidRPr="00F079C4">
              <w:rPr>
                <w:color w:val="4F6228" w:themeColor="accent3" w:themeShade="80"/>
              </w:rPr>
              <w:t xml:space="preserve">items we need to have tested.  </w:t>
            </w:r>
          </w:p>
          <w:p w14:paraId="640F6198" w14:textId="0E833817" w:rsidR="00B339A8" w:rsidRPr="00F079C4" w:rsidRDefault="00B339A8" w:rsidP="00087ACA">
            <w:pPr>
              <w:pStyle w:val="BodyText"/>
              <w:rPr>
                <w:color w:val="4F6228" w:themeColor="accent3" w:themeShade="80"/>
              </w:rPr>
            </w:pPr>
            <w:r w:rsidRPr="00F079C4">
              <w:rPr>
                <w:color w:val="4F6228" w:themeColor="accent3" w:themeShade="80"/>
              </w:rPr>
              <w:t>Acceptance criteria need to be measurable and testable by SQA and end-users.  They will be the basis for development (test driven development).</w:t>
            </w:r>
          </w:p>
          <w:p w14:paraId="4DA166F1" w14:textId="77777777" w:rsidR="00281C50" w:rsidRDefault="00281C50" w:rsidP="00122200">
            <w:pPr>
              <w:pStyle w:val="BodyText"/>
            </w:pPr>
          </w:p>
          <w:p w14:paraId="43F70A2F" w14:textId="77777777" w:rsidR="002D6F83" w:rsidRDefault="002D6F83" w:rsidP="00122200">
            <w:pPr>
              <w:pStyle w:val="BodyText"/>
            </w:pPr>
          </w:p>
          <w:p w14:paraId="7300E238" w14:textId="28698D0F" w:rsidR="002D6F83" w:rsidRPr="00C855D3" w:rsidRDefault="002D6F83" w:rsidP="002D6F83">
            <w:pPr>
              <w:pStyle w:val="BodyText"/>
            </w:pPr>
            <w:r>
              <w:t>En</w:t>
            </w:r>
            <w:r w:rsidRPr="00034A32">
              <w:t>sure it does not break something else or does not put something on suspense that should go on suspense</w:t>
            </w:r>
            <w:r>
              <w:t>.</w:t>
            </w:r>
          </w:p>
        </w:tc>
      </w:tr>
    </w:tbl>
    <w:p w14:paraId="7300E23A" w14:textId="77777777" w:rsidR="00B81ED4" w:rsidRPr="00C855D3" w:rsidRDefault="00B81ED4" w:rsidP="00B81ED4"/>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8"/>
        <w:gridCol w:w="6832"/>
        <w:gridCol w:w="2250"/>
      </w:tblGrid>
      <w:tr w:rsidR="002407DA" w:rsidRPr="00C855D3" w14:paraId="7300E23D" w14:textId="66512FD7" w:rsidTr="002407DA">
        <w:trPr>
          <w:jc w:val="center"/>
        </w:trPr>
        <w:tc>
          <w:tcPr>
            <w:tcW w:w="1718" w:type="dxa"/>
            <w:shd w:val="clear" w:color="auto" w:fill="DBE5F1" w:themeFill="accent1" w:themeFillTint="33"/>
          </w:tcPr>
          <w:p w14:paraId="7300E23B" w14:textId="77777777" w:rsidR="002407DA" w:rsidRPr="00C855D3" w:rsidRDefault="002407DA" w:rsidP="00C514E2">
            <w:pPr>
              <w:pStyle w:val="TableHeading"/>
            </w:pPr>
            <w:r w:rsidRPr="00C855D3">
              <w:t>Requirement ID</w:t>
            </w:r>
          </w:p>
        </w:tc>
        <w:tc>
          <w:tcPr>
            <w:tcW w:w="6832" w:type="dxa"/>
            <w:shd w:val="clear" w:color="auto" w:fill="DBE5F1" w:themeFill="accent1" w:themeFillTint="33"/>
          </w:tcPr>
          <w:p w14:paraId="7300E23C" w14:textId="77777777" w:rsidR="002407DA" w:rsidRPr="00C855D3" w:rsidRDefault="002407DA" w:rsidP="00C514E2">
            <w:pPr>
              <w:pStyle w:val="TableHeading"/>
            </w:pPr>
            <w:r w:rsidRPr="00C855D3">
              <w:t>Description</w:t>
            </w:r>
          </w:p>
        </w:tc>
        <w:tc>
          <w:tcPr>
            <w:tcW w:w="2250" w:type="dxa"/>
            <w:shd w:val="clear" w:color="auto" w:fill="DBE5F1" w:themeFill="accent1" w:themeFillTint="33"/>
          </w:tcPr>
          <w:p w14:paraId="7EFF341A" w14:textId="77777777" w:rsidR="002407DA" w:rsidRDefault="002407DA" w:rsidP="00C514E2">
            <w:pPr>
              <w:pStyle w:val="TableHeading"/>
            </w:pPr>
            <w:r>
              <w:t>External Dependency</w:t>
            </w:r>
          </w:p>
          <w:p w14:paraId="4061EF5B" w14:textId="77777777" w:rsidR="002407DA" w:rsidRDefault="002407DA" w:rsidP="00C514E2">
            <w:pPr>
              <w:pStyle w:val="TableHeading"/>
            </w:pPr>
            <w:r>
              <w:lastRenderedPageBreak/>
              <w:t>(Y/N)</w:t>
            </w:r>
          </w:p>
          <w:p w14:paraId="53A549BC" w14:textId="0A9CDE1D" w:rsidR="002407DA" w:rsidRPr="00C855D3" w:rsidRDefault="002407DA" w:rsidP="00C514E2">
            <w:pPr>
              <w:pStyle w:val="TableHeading"/>
            </w:pPr>
            <w:r>
              <w:t>If Y, provide organization and descr</w:t>
            </w:r>
            <w:bookmarkStart w:id="0" w:name="_GoBack"/>
            <w:r>
              <w:t>ip</w:t>
            </w:r>
            <w:bookmarkEnd w:id="0"/>
            <w:r>
              <w:t>tion</w:t>
            </w:r>
          </w:p>
        </w:tc>
      </w:tr>
      <w:tr w:rsidR="002407DA" w:rsidRPr="00C855D3" w14:paraId="7300E240" w14:textId="070A8A17" w:rsidTr="002407DA">
        <w:trPr>
          <w:jc w:val="center"/>
        </w:trPr>
        <w:tc>
          <w:tcPr>
            <w:tcW w:w="1718" w:type="dxa"/>
            <w:shd w:val="clear" w:color="auto" w:fill="auto"/>
            <w:vAlign w:val="center"/>
          </w:tcPr>
          <w:p w14:paraId="7300E23E" w14:textId="08283C45" w:rsidR="002407DA" w:rsidRPr="00C855D3" w:rsidRDefault="002407DA" w:rsidP="00C514E2">
            <w:pPr>
              <w:pStyle w:val="TableText"/>
            </w:pPr>
            <w:r w:rsidRPr="00C855D3">
              <w:lastRenderedPageBreak/>
              <w:t>USnnn.xx.01</w:t>
            </w:r>
          </w:p>
        </w:tc>
        <w:tc>
          <w:tcPr>
            <w:tcW w:w="6832" w:type="dxa"/>
            <w:shd w:val="clear" w:color="auto" w:fill="auto"/>
            <w:vAlign w:val="center"/>
          </w:tcPr>
          <w:p w14:paraId="7300E23F" w14:textId="243FB98E" w:rsidR="002407DA" w:rsidRPr="00C855D3" w:rsidRDefault="002407DA" w:rsidP="00C514E2">
            <w:pPr>
              <w:pStyle w:val="TableText"/>
            </w:pPr>
            <w:r w:rsidRPr="00F079C4">
              <w:rPr>
                <w:color w:val="4F6228" w:themeColor="accent3" w:themeShade="80"/>
              </w:rPr>
              <w:t xml:space="preserve">First Acceptance Criteria </w:t>
            </w:r>
          </w:p>
        </w:tc>
        <w:tc>
          <w:tcPr>
            <w:tcW w:w="2250" w:type="dxa"/>
          </w:tcPr>
          <w:p w14:paraId="3A605133" w14:textId="77777777" w:rsidR="002407DA" w:rsidRPr="00C855D3" w:rsidRDefault="002407DA" w:rsidP="00C514E2">
            <w:pPr>
              <w:pStyle w:val="TableText"/>
            </w:pPr>
          </w:p>
        </w:tc>
      </w:tr>
      <w:tr w:rsidR="002407DA" w:rsidRPr="00C855D3" w14:paraId="7300E243" w14:textId="1C17D7E3" w:rsidTr="002407DA">
        <w:trPr>
          <w:jc w:val="center"/>
        </w:trPr>
        <w:tc>
          <w:tcPr>
            <w:tcW w:w="1718" w:type="dxa"/>
            <w:shd w:val="clear" w:color="auto" w:fill="auto"/>
            <w:vAlign w:val="center"/>
          </w:tcPr>
          <w:p w14:paraId="7300E241" w14:textId="77777777" w:rsidR="002407DA" w:rsidRPr="00C855D3" w:rsidRDefault="002407DA" w:rsidP="00C514E2">
            <w:pPr>
              <w:pStyle w:val="TableText"/>
            </w:pPr>
            <w:r w:rsidRPr="00C855D3">
              <w:t>USnnn.xx.02</w:t>
            </w:r>
          </w:p>
        </w:tc>
        <w:tc>
          <w:tcPr>
            <w:tcW w:w="6832" w:type="dxa"/>
            <w:shd w:val="clear" w:color="auto" w:fill="auto"/>
            <w:vAlign w:val="center"/>
          </w:tcPr>
          <w:p w14:paraId="7300E242" w14:textId="77777777" w:rsidR="002407DA" w:rsidRPr="00C855D3" w:rsidRDefault="002407DA" w:rsidP="00C514E2">
            <w:pPr>
              <w:pStyle w:val="TableText"/>
            </w:pPr>
            <w:r w:rsidRPr="00F079C4">
              <w:rPr>
                <w:color w:val="4F6228" w:themeColor="accent3" w:themeShade="80"/>
              </w:rPr>
              <w:t>Second, etc.</w:t>
            </w:r>
          </w:p>
        </w:tc>
        <w:tc>
          <w:tcPr>
            <w:tcW w:w="2250" w:type="dxa"/>
          </w:tcPr>
          <w:p w14:paraId="59C1E872" w14:textId="77777777" w:rsidR="002407DA" w:rsidRPr="00C855D3" w:rsidRDefault="002407DA" w:rsidP="00C514E2">
            <w:pPr>
              <w:pStyle w:val="TableText"/>
            </w:pPr>
          </w:p>
        </w:tc>
      </w:tr>
    </w:tbl>
    <w:p w14:paraId="36F7CF50" w14:textId="5BD8FB10" w:rsidR="00904E8A" w:rsidRDefault="00904E8A" w:rsidP="008F7700">
      <w:pPr>
        <w:pStyle w:val="Heading1"/>
      </w:pPr>
      <w:r>
        <w:t>Testing Notes</w:t>
      </w:r>
    </w:p>
    <w:p w14:paraId="7300E244" w14:textId="77777777" w:rsidR="00B81ED4" w:rsidRPr="008F7700" w:rsidRDefault="00B81ED4" w:rsidP="008F7700">
      <w:pPr>
        <w:pStyle w:val="Heading1"/>
      </w:pPr>
      <w:r w:rsidRPr="00C855D3">
        <w:t>Constraints</w:t>
      </w:r>
    </w:p>
    <w:tbl>
      <w:tblPr>
        <w:tblW w:w="0" w:type="auto"/>
        <w:tblInd w:w="108" w:type="dxa"/>
        <w:tblBorders>
          <w:top w:val="single" w:sz="18" w:space="0" w:color="0000FF"/>
          <w:left w:val="single" w:sz="18" w:space="0" w:color="0000FF"/>
          <w:bottom w:val="single" w:sz="18" w:space="0" w:color="0000FF"/>
          <w:right w:val="single" w:sz="18" w:space="0" w:color="0000FF"/>
          <w:insideH w:val="single" w:sz="18" w:space="0" w:color="0000FF"/>
          <w:insideV w:val="single" w:sz="18" w:space="0" w:color="0000FF"/>
        </w:tblBorders>
        <w:tblLook w:val="01E0" w:firstRow="1" w:lastRow="1" w:firstColumn="1" w:lastColumn="1" w:noHBand="0" w:noVBand="0"/>
      </w:tblPr>
      <w:tblGrid>
        <w:gridCol w:w="9468"/>
      </w:tblGrid>
      <w:tr w:rsidR="00B81ED4" w:rsidRPr="00C855D3" w14:paraId="7300E247" w14:textId="77777777" w:rsidTr="00C514E2">
        <w:tc>
          <w:tcPr>
            <w:tcW w:w="9468" w:type="dxa"/>
          </w:tcPr>
          <w:p w14:paraId="5B97ED84" w14:textId="3C687225" w:rsidR="00122200" w:rsidRPr="00F079C4" w:rsidRDefault="00B81ED4" w:rsidP="00C514E2">
            <w:pPr>
              <w:pStyle w:val="BodyText"/>
              <w:rPr>
                <w:color w:val="4F6228" w:themeColor="accent3" w:themeShade="80"/>
              </w:rPr>
            </w:pPr>
            <w:r w:rsidRPr="00F079C4">
              <w:rPr>
                <w:color w:val="4F6228" w:themeColor="accent3" w:themeShade="80"/>
              </w:rPr>
              <w:t xml:space="preserve">Constraints are the </w:t>
            </w:r>
            <w:r w:rsidR="005B0C4E" w:rsidRPr="00F079C4">
              <w:rPr>
                <w:color w:val="4F6228" w:themeColor="accent3" w:themeShade="80"/>
              </w:rPr>
              <w:t xml:space="preserve">external dependencies, </w:t>
            </w:r>
            <w:r w:rsidRPr="00F079C4">
              <w:rPr>
                <w:color w:val="4F6228" w:themeColor="accent3" w:themeShade="80"/>
              </w:rPr>
              <w:t>business compliance rules</w:t>
            </w:r>
            <w:r w:rsidR="005B0C4E" w:rsidRPr="00F079C4">
              <w:rPr>
                <w:color w:val="4F6228" w:themeColor="accent3" w:themeShade="80"/>
              </w:rPr>
              <w:t>,</w:t>
            </w:r>
            <w:r w:rsidRPr="00F079C4">
              <w:rPr>
                <w:color w:val="4F6228" w:themeColor="accent3" w:themeShade="80"/>
              </w:rPr>
              <w:t xml:space="preserve"> business standards, security procedures, and constraints placed on the work that </w:t>
            </w:r>
            <w:r w:rsidR="005B0C4E" w:rsidRPr="00F079C4">
              <w:rPr>
                <w:color w:val="4F6228" w:themeColor="accent3" w:themeShade="80"/>
              </w:rPr>
              <w:t xml:space="preserve">can </w:t>
            </w:r>
            <w:r w:rsidRPr="00F079C4">
              <w:rPr>
                <w:color w:val="4F6228" w:themeColor="accent3" w:themeShade="80"/>
              </w:rPr>
              <w:t xml:space="preserve">be based on collaboration with other projects or departments. </w:t>
            </w:r>
          </w:p>
          <w:p w14:paraId="35B214EF" w14:textId="16193025" w:rsidR="00122200" w:rsidRPr="00F079C4" w:rsidRDefault="005B0C4E" w:rsidP="00C514E2">
            <w:pPr>
              <w:pStyle w:val="BodyText"/>
              <w:rPr>
                <w:color w:val="4F6228" w:themeColor="accent3" w:themeShade="80"/>
              </w:rPr>
            </w:pPr>
            <w:r w:rsidRPr="00F079C4">
              <w:rPr>
                <w:color w:val="4F6228" w:themeColor="accent3" w:themeShade="80"/>
              </w:rPr>
              <w:t xml:space="preserve">Only include constraints that are related to </w:t>
            </w:r>
            <w:r w:rsidR="00926205" w:rsidRPr="00F079C4">
              <w:rPr>
                <w:color w:val="4F6228" w:themeColor="accent3" w:themeShade="80"/>
              </w:rPr>
              <w:t>your application</w:t>
            </w:r>
            <w:r w:rsidRPr="00F079C4">
              <w:rPr>
                <w:color w:val="4F6228" w:themeColor="accent3" w:themeShade="80"/>
              </w:rPr>
              <w:t>.</w:t>
            </w:r>
          </w:p>
          <w:p w14:paraId="7300E246" w14:textId="6C71FC26" w:rsidR="005B0C4E" w:rsidRPr="00C855D3" w:rsidRDefault="005B0C4E" w:rsidP="005B0C4E">
            <w:pPr>
              <w:pStyle w:val="BodyText"/>
            </w:pPr>
          </w:p>
        </w:tc>
      </w:tr>
    </w:tbl>
    <w:p w14:paraId="28A78E81" w14:textId="77777777" w:rsidR="002C6459" w:rsidRPr="00C855D3" w:rsidRDefault="002C6459" w:rsidP="002C6459">
      <w:pPr>
        <w:pStyle w:val="Heading1"/>
      </w:pPr>
      <w:r w:rsidRPr="00750C82">
        <w:rPr>
          <w:color w:val="auto"/>
        </w:rPr>
        <w:t>Risks</w:t>
      </w:r>
      <w:r w:rsidRPr="00750C82">
        <w:t xml:space="preserve"> </w:t>
      </w:r>
      <w:r w:rsidRPr="00C855D3">
        <w:t>(If applicable, otherwise delete)</w:t>
      </w:r>
    </w:p>
    <w:p w14:paraId="72264356" w14:textId="77777777" w:rsidR="002C6459" w:rsidRDefault="002C6459" w:rsidP="00051DB8">
      <w:pPr>
        <w:pStyle w:val="Heading1"/>
      </w:pPr>
    </w:p>
    <w:p w14:paraId="7300E24A" w14:textId="77777777" w:rsidR="00051DB8" w:rsidRPr="00C855D3" w:rsidRDefault="00051DB8" w:rsidP="00051DB8">
      <w:pPr>
        <w:pStyle w:val="Heading1"/>
      </w:pPr>
      <w:r w:rsidRPr="00C855D3">
        <w:t>Assumptions (If applicable, otherwise delete)</w:t>
      </w:r>
    </w:p>
    <w:tbl>
      <w:tblPr>
        <w:tblW w:w="0" w:type="auto"/>
        <w:tblInd w:w="108" w:type="dxa"/>
        <w:tblBorders>
          <w:top w:val="single" w:sz="18" w:space="0" w:color="0000FF"/>
          <w:left w:val="single" w:sz="18" w:space="0" w:color="0000FF"/>
          <w:bottom w:val="single" w:sz="18" w:space="0" w:color="0000FF"/>
          <w:right w:val="single" w:sz="18" w:space="0" w:color="0000FF"/>
          <w:insideH w:val="single" w:sz="18" w:space="0" w:color="0000FF"/>
          <w:insideV w:val="single" w:sz="18" w:space="0" w:color="0000FF"/>
        </w:tblBorders>
        <w:tblLook w:val="01E0" w:firstRow="1" w:lastRow="1" w:firstColumn="1" w:lastColumn="1" w:noHBand="0" w:noVBand="0"/>
      </w:tblPr>
      <w:tblGrid>
        <w:gridCol w:w="9468"/>
      </w:tblGrid>
      <w:tr w:rsidR="00051DB8" w:rsidRPr="00C855D3" w14:paraId="7300E24D" w14:textId="77777777" w:rsidTr="00C514E2">
        <w:tc>
          <w:tcPr>
            <w:tcW w:w="9468" w:type="dxa"/>
          </w:tcPr>
          <w:p w14:paraId="4A55BF4E" w14:textId="77777777" w:rsidR="00051DB8" w:rsidRPr="00F079C4" w:rsidRDefault="00051DB8" w:rsidP="00C514E2">
            <w:pPr>
              <w:pStyle w:val="BodyText"/>
              <w:rPr>
                <w:color w:val="4F6228" w:themeColor="accent3" w:themeShade="80"/>
              </w:rPr>
            </w:pPr>
            <w:r w:rsidRPr="00F079C4">
              <w:rPr>
                <w:color w:val="4F6228" w:themeColor="accent3" w:themeShade="80"/>
              </w:rPr>
              <w:t xml:space="preserve">Assumptions are the necessary conditions required for the functionality covered in the story to be delivered. The list of assumptions is not exhaustive, and includes those assumptions deemed critical that directly impact the functionality described in the story. </w:t>
            </w:r>
          </w:p>
          <w:p w14:paraId="6B35E9EC" w14:textId="2F7F5EE1" w:rsidR="005B0C4E" w:rsidRPr="00F079C4" w:rsidRDefault="005B0C4E" w:rsidP="005B0C4E">
            <w:pPr>
              <w:pStyle w:val="BodyText"/>
              <w:rPr>
                <w:color w:val="4F6228" w:themeColor="accent3" w:themeShade="80"/>
              </w:rPr>
            </w:pPr>
            <w:r w:rsidRPr="00F079C4">
              <w:rPr>
                <w:color w:val="4F6228" w:themeColor="accent3" w:themeShade="80"/>
              </w:rPr>
              <w:t xml:space="preserve">Only include assumptions that are related to </w:t>
            </w:r>
            <w:r w:rsidR="00754B8C" w:rsidRPr="00F079C4">
              <w:rPr>
                <w:color w:val="4F6228" w:themeColor="accent3" w:themeShade="80"/>
              </w:rPr>
              <w:t>your system</w:t>
            </w:r>
            <w:r w:rsidRPr="00F079C4">
              <w:rPr>
                <w:color w:val="4F6228" w:themeColor="accent3" w:themeShade="80"/>
              </w:rPr>
              <w:t>.</w:t>
            </w:r>
          </w:p>
          <w:p w14:paraId="7300E24C" w14:textId="261D0F81" w:rsidR="005B0C4E" w:rsidRPr="00C855D3" w:rsidRDefault="005B0C4E" w:rsidP="005B0C4E">
            <w:pPr>
              <w:pStyle w:val="BodyText"/>
            </w:pPr>
          </w:p>
        </w:tc>
      </w:tr>
    </w:tbl>
    <w:p w14:paraId="7300E250" w14:textId="77777777" w:rsidR="00051DB8" w:rsidRPr="00C855D3" w:rsidRDefault="00051DB8" w:rsidP="00051DB8">
      <w:pPr>
        <w:pStyle w:val="Heading1"/>
      </w:pPr>
      <w:r w:rsidRPr="00C855D3">
        <w:t>Approval Signatures</w:t>
      </w:r>
    </w:p>
    <w:tbl>
      <w:tblPr>
        <w:tblW w:w="0" w:type="auto"/>
        <w:tblInd w:w="108" w:type="dxa"/>
        <w:tblBorders>
          <w:top w:val="single" w:sz="18" w:space="0" w:color="0000FF"/>
          <w:left w:val="single" w:sz="18" w:space="0" w:color="0000FF"/>
          <w:bottom w:val="single" w:sz="18" w:space="0" w:color="0000FF"/>
          <w:right w:val="single" w:sz="18" w:space="0" w:color="0000FF"/>
          <w:insideH w:val="single" w:sz="18" w:space="0" w:color="0000FF"/>
          <w:insideV w:val="single" w:sz="18" w:space="0" w:color="0000FF"/>
        </w:tblBorders>
        <w:tblLook w:val="01E0" w:firstRow="1" w:lastRow="1" w:firstColumn="1" w:lastColumn="1" w:noHBand="0" w:noVBand="0"/>
      </w:tblPr>
      <w:tblGrid>
        <w:gridCol w:w="9468"/>
      </w:tblGrid>
      <w:tr w:rsidR="00051DB8" w:rsidRPr="00C855D3" w14:paraId="7300E253" w14:textId="77777777" w:rsidTr="00C514E2">
        <w:tc>
          <w:tcPr>
            <w:tcW w:w="9468" w:type="dxa"/>
          </w:tcPr>
          <w:p w14:paraId="7300E252" w14:textId="43E87F29" w:rsidR="00051DB8" w:rsidRPr="00C855D3" w:rsidRDefault="00051DB8" w:rsidP="00C514E2">
            <w:pPr>
              <w:pStyle w:val="BodyText"/>
            </w:pPr>
          </w:p>
        </w:tc>
      </w:tr>
    </w:tbl>
    <w:p w14:paraId="7300E254" w14:textId="3FFDB3C0" w:rsidR="00051DB8" w:rsidRDefault="00051DB8" w:rsidP="00051DB8">
      <w:pPr>
        <w:spacing w:before="200" w:line="240" w:lineRule="auto"/>
      </w:pPr>
    </w:p>
    <w:p w14:paraId="74501494" w14:textId="77777777" w:rsidR="006F762D" w:rsidRDefault="006F762D" w:rsidP="006F762D">
      <w:pPr>
        <w:pStyle w:val="Heading1"/>
      </w:pPr>
    </w:p>
    <w:tbl>
      <w:tblPr>
        <w:tblW w:w="0" w:type="auto"/>
        <w:tblInd w:w="108" w:type="dxa"/>
        <w:tblBorders>
          <w:top w:val="single" w:sz="18" w:space="0" w:color="0000FF"/>
          <w:left w:val="single" w:sz="18" w:space="0" w:color="0000FF"/>
          <w:bottom w:val="single" w:sz="18" w:space="0" w:color="0000FF"/>
          <w:right w:val="single" w:sz="18" w:space="0" w:color="0000FF"/>
          <w:insideH w:val="single" w:sz="18" w:space="0" w:color="0000FF"/>
          <w:insideV w:val="single" w:sz="18" w:space="0" w:color="0000FF"/>
        </w:tblBorders>
        <w:tblLook w:val="01E0" w:firstRow="1" w:lastRow="1" w:firstColumn="1" w:lastColumn="1" w:noHBand="0" w:noVBand="0"/>
      </w:tblPr>
      <w:tblGrid>
        <w:gridCol w:w="9468"/>
      </w:tblGrid>
      <w:tr w:rsidR="006F762D" w:rsidRPr="00C855D3" w14:paraId="5D915B3E" w14:textId="77777777" w:rsidTr="00213119">
        <w:tc>
          <w:tcPr>
            <w:tcW w:w="9468" w:type="dxa"/>
          </w:tcPr>
          <w:p w14:paraId="0C98D0DD" w14:textId="77777777" w:rsidR="006F762D" w:rsidRPr="00C855D3" w:rsidRDefault="006F762D" w:rsidP="00213119">
            <w:pPr>
              <w:pStyle w:val="BodyText"/>
            </w:pPr>
            <w:r w:rsidRPr="008B7AD5">
              <w:t>For versioning, v.10</w:t>
            </w:r>
            <w:r>
              <w:t xml:space="preserve"> follows v0.09 (</w:t>
            </w:r>
            <w:r w:rsidRPr="008B7AD5">
              <w:t>not v1.  v1</w:t>
            </w:r>
            <w:r>
              <w:t>, which</w:t>
            </w:r>
            <w:r w:rsidRPr="008B7AD5">
              <w:t xml:space="preserve"> is reserved for </w:t>
            </w:r>
            <w:r>
              <w:t>a final, formally-</w:t>
            </w:r>
            <w:r w:rsidRPr="008B7AD5">
              <w:t>approved</w:t>
            </w:r>
            <w:r>
              <w:t xml:space="preserve"> document)</w:t>
            </w:r>
            <w:r w:rsidRPr="008B7AD5">
              <w:t>.</w:t>
            </w:r>
          </w:p>
        </w:tc>
      </w:tr>
    </w:tbl>
    <w:p w14:paraId="26BE79B6" w14:textId="77777777" w:rsidR="006F762D" w:rsidRDefault="006F762D" w:rsidP="00051DB8">
      <w:pPr>
        <w:spacing w:before="200" w:line="240" w:lineRule="auto"/>
      </w:pPr>
    </w:p>
    <w:p w14:paraId="589224E7" w14:textId="77777777" w:rsidR="006F762D" w:rsidRDefault="006F762D" w:rsidP="006F762D">
      <w:pPr>
        <w:spacing w:before="120" w:after="120" w:line="240" w:lineRule="auto"/>
        <w:jc w:val="center"/>
        <w:rPr>
          <w:b/>
          <w:sz w:val="24"/>
        </w:rPr>
      </w:pPr>
      <w:r w:rsidRPr="00B81ED4">
        <w:rPr>
          <w:b/>
          <w:sz w:val="24"/>
        </w:rPr>
        <w:t>Revision History</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2"/>
        <w:gridCol w:w="1138"/>
        <w:gridCol w:w="5082"/>
        <w:gridCol w:w="1668"/>
      </w:tblGrid>
      <w:tr w:rsidR="006F762D" w:rsidRPr="00C855D3" w14:paraId="4EFC7705" w14:textId="77777777" w:rsidTr="00213119">
        <w:trPr>
          <w:cantSplit/>
          <w:trHeight w:val="395"/>
          <w:jc w:val="center"/>
        </w:trPr>
        <w:tc>
          <w:tcPr>
            <w:tcW w:w="147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99E992A" w14:textId="77777777" w:rsidR="006F762D" w:rsidRPr="00C855D3" w:rsidRDefault="006F762D" w:rsidP="00213119">
            <w:pPr>
              <w:pStyle w:val="TableHeading"/>
            </w:pPr>
            <w:r w:rsidRPr="00C855D3">
              <w:t>Date</w:t>
            </w:r>
          </w:p>
        </w:tc>
        <w:tc>
          <w:tcPr>
            <w:tcW w:w="113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466EC00" w14:textId="77777777" w:rsidR="006F762D" w:rsidRPr="00C855D3" w:rsidRDefault="006F762D" w:rsidP="00213119">
            <w:pPr>
              <w:pStyle w:val="TableHeading"/>
            </w:pPr>
            <w:r w:rsidRPr="00C855D3">
              <w:t>Version</w:t>
            </w:r>
          </w:p>
        </w:tc>
        <w:tc>
          <w:tcPr>
            <w:tcW w:w="508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B788CB4" w14:textId="77777777" w:rsidR="006F762D" w:rsidRPr="00C855D3" w:rsidRDefault="006F762D" w:rsidP="00213119">
            <w:pPr>
              <w:pStyle w:val="TableHeading"/>
            </w:pPr>
            <w:r w:rsidRPr="00C855D3">
              <w:t>Description</w:t>
            </w:r>
          </w:p>
        </w:tc>
        <w:tc>
          <w:tcPr>
            <w:tcW w:w="166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ABA7A8F" w14:textId="77777777" w:rsidR="006F762D" w:rsidRPr="00C855D3" w:rsidRDefault="006F762D" w:rsidP="00213119">
            <w:pPr>
              <w:pStyle w:val="TableHeading"/>
            </w:pPr>
            <w:r w:rsidRPr="00C855D3">
              <w:t>Author</w:t>
            </w:r>
          </w:p>
        </w:tc>
      </w:tr>
      <w:tr w:rsidR="006F762D" w:rsidRPr="00C855D3" w14:paraId="16196880" w14:textId="77777777" w:rsidTr="00213119">
        <w:trPr>
          <w:cantSplit/>
          <w:jc w:val="center"/>
        </w:trPr>
        <w:tc>
          <w:tcPr>
            <w:tcW w:w="1472" w:type="dxa"/>
            <w:tcBorders>
              <w:top w:val="single" w:sz="4" w:space="0" w:color="auto"/>
              <w:left w:val="single" w:sz="4" w:space="0" w:color="auto"/>
              <w:bottom w:val="single" w:sz="4" w:space="0" w:color="auto"/>
              <w:right w:val="single" w:sz="4" w:space="0" w:color="auto"/>
            </w:tcBorders>
            <w:vAlign w:val="center"/>
          </w:tcPr>
          <w:p w14:paraId="466EE810" w14:textId="77777777" w:rsidR="006F762D" w:rsidRPr="00C855D3" w:rsidRDefault="006F762D" w:rsidP="00213119">
            <w:pPr>
              <w:pStyle w:val="TableText"/>
            </w:pPr>
            <w:r w:rsidRPr="00C855D3">
              <w:t>mm/</w:t>
            </w:r>
            <w:proofErr w:type="spellStart"/>
            <w:r w:rsidRPr="00C855D3">
              <w:t>dd</w:t>
            </w:r>
            <w:proofErr w:type="spellEnd"/>
            <w:r w:rsidRPr="00C855D3">
              <w:t>/</w:t>
            </w:r>
            <w:proofErr w:type="spellStart"/>
            <w:r w:rsidRPr="00C855D3">
              <w:t>yyyy</w:t>
            </w:r>
            <w:proofErr w:type="spellEnd"/>
          </w:p>
        </w:tc>
        <w:tc>
          <w:tcPr>
            <w:tcW w:w="1138" w:type="dxa"/>
            <w:tcBorders>
              <w:top w:val="single" w:sz="4" w:space="0" w:color="auto"/>
              <w:left w:val="single" w:sz="4" w:space="0" w:color="auto"/>
              <w:bottom w:val="single" w:sz="4" w:space="0" w:color="auto"/>
              <w:right w:val="single" w:sz="4" w:space="0" w:color="auto"/>
            </w:tcBorders>
            <w:vAlign w:val="center"/>
          </w:tcPr>
          <w:p w14:paraId="27C98136" w14:textId="77777777" w:rsidR="006F762D" w:rsidRPr="00C855D3" w:rsidRDefault="006F762D" w:rsidP="00213119">
            <w:pPr>
              <w:pStyle w:val="TableText"/>
            </w:pPr>
            <w:r w:rsidRPr="00C855D3">
              <w:t>v0.01</w:t>
            </w:r>
          </w:p>
        </w:tc>
        <w:tc>
          <w:tcPr>
            <w:tcW w:w="5082" w:type="dxa"/>
            <w:tcBorders>
              <w:top w:val="single" w:sz="4" w:space="0" w:color="auto"/>
              <w:left w:val="single" w:sz="4" w:space="0" w:color="auto"/>
              <w:bottom w:val="single" w:sz="4" w:space="0" w:color="auto"/>
              <w:right w:val="single" w:sz="4" w:space="0" w:color="auto"/>
            </w:tcBorders>
            <w:vAlign w:val="center"/>
          </w:tcPr>
          <w:p w14:paraId="786EAE75" w14:textId="77777777" w:rsidR="006F762D" w:rsidRPr="00C855D3" w:rsidRDefault="006F762D" w:rsidP="00213119">
            <w:pPr>
              <w:pStyle w:val="TableText"/>
            </w:pPr>
            <w:r w:rsidRPr="00C855D3">
              <w:t>Original</w:t>
            </w:r>
          </w:p>
        </w:tc>
        <w:tc>
          <w:tcPr>
            <w:tcW w:w="1668" w:type="dxa"/>
            <w:tcBorders>
              <w:top w:val="single" w:sz="4" w:space="0" w:color="auto"/>
              <w:left w:val="single" w:sz="4" w:space="0" w:color="auto"/>
              <w:bottom w:val="single" w:sz="4" w:space="0" w:color="auto"/>
              <w:right w:val="single" w:sz="4" w:space="0" w:color="auto"/>
            </w:tcBorders>
            <w:vAlign w:val="center"/>
          </w:tcPr>
          <w:p w14:paraId="4927C766" w14:textId="77777777" w:rsidR="006F762D" w:rsidRPr="00C855D3" w:rsidRDefault="006F762D" w:rsidP="00213119">
            <w:pPr>
              <w:pStyle w:val="TableText"/>
            </w:pPr>
            <w:r w:rsidRPr="00C855D3">
              <w:t>xxx</w:t>
            </w:r>
          </w:p>
        </w:tc>
      </w:tr>
      <w:tr w:rsidR="006F762D" w:rsidRPr="00C855D3" w14:paraId="797E0CBE" w14:textId="77777777" w:rsidTr="00213119">
        <w:trPr>
          <w:cantSplit/>
          <w:jc w:val="center"/>
        </w:trPr>
        <w:tc>
          <w:tcPr>
            <w:tcW w:w="1472" w:type="dxa"/>
            <w:tcBorders>
              <w:top w:val="single" w:sz="4" w:space="0" w:color="auto"/>
              <w:left w:val="single" w:sz="4" w:space="0" w:color="auto"/>
              <w:bottom w:val="single" w:sz="4" w:space="0" w:color="auto"/>
              <w:right w:val="single" w:sz="4" w:space="0" w:color="auto"/>
            </w:tcBorders>
            <w:vAlign w:val="center"/>
          </w:tcPr>
          <w:p w14:paraId="67CAC52C" w14:textId="1DCB6058" w:rsidR="006F762D" w:rsidRPr="00C855D3" w:rsidRDefault="00C01D59" w:rsidP="00213119">
            <w:pPr>
              <w:pStyle w:val="TableText"/>
            </w:pPr>
            <w:r>
              <w:t>09/22/2016</w:t>
            </w:r>
          </w:p>
        </w:tc>
        <w:tc>
          <w:tcPr>
            <w:tcW w:w="1138" w:type="dxa"/>
            <w:tcBorders>
              <w:top w:val="single" w:sz="4" w:space="0" w:color="auto"/>
              <w:left w:val="single" w:sz="4" w:space="0" w:color="auto"/>
              <w:bottom w:val="single" w:sz="4" w:space="0" w:color="auto"/>
              <w:right w:val="single" w:sz="4" w:space="0" w:color="auto"/>
            </w:tcBorders>
            <w:vAlign w:val="center"/>
          </w:tcPr>
          <w:p w14:paraId="68FB1E8B" w14:textId="69483F0A" w:rsidR="006F762D" w:rsidRPr="00C855D3" w:rsidRDefault="00C01D59" w:rsidP="00213119">
            <w:pPr>
              <w:pStyle w:val="TableText"/>
            </w:pPr>
            <w:r>
              <w:t>v0.02</w:t>
            </w:r>
          </w:p>
        </w:tc>
        <w:tc>
          <w:tcPr>
            <w:tcW w:w="5082" w:type="dxa"/>
            <w:tcBorders>
              <w:top w:val="single" w:sz="4" w:space="0" w:color="auto"/>
              <w:left w:val="single" w:sz="4" w:space="0" w:color="auto"/>
              <w:bottom w:val="single" w:sz="4" w:space="0" w:color="auto"/>
              <w:right w:val="single" w:sz="4" w:space="0" w:color="auto"/>
            </w:tcBorders>
            <w:vAlign w:val="center"/>
          </w:tcPr>
          <w:p w14:paraId="04CFBA7A" w14:textId="13A74F22" w:rsidR="006F762D" w:rsidRPr="00C855D3" w:rsidRDefault="00C01D59" w:rsidP="00213119">
            <w:pPr>
              <w:pStyle w:val="TableText"/>
            </w:pPr>
            <w:r>
              <w:t>Reston F2F Review</w:t>
            </w:r>
          </w:p>
        </w:tc>
        <w:tc>
          <w:tcPr>
            <w:tcW w:w="1668" w:type="dxa"/>
            <w:tcBorders>
              <w:top w:val="single" w:sz="4" w:space="0" w:color="auto"/>
              <w:left w:val="single" w:sz="4" w:space="0" w:color="auto"/>
              <w:bottom w:val="single" w:sz="4" w:space="0" w:color="auto"/>
              <w:right w:val="single" w:sz="4" w:space="0" w:color="auto"/>
            </w:tcBorders>
            <w:vAlign w:val="center"/>
          </w:tcPr>
          <w:p w14:paraId="30319717" w14:textId="14937F6E" w:rsidR="006F762D" w:rsidRPr="00C855D3" w:rsidRDefault="00C01D59" w:rsidP="00213119">
            <w:pPr>
              <w:pStyle w:val="TableText"/>
            </w:pPr>
            <w:r>
              <w:t>XXX</w:t>
            </w:r>
          </w:p>
        </w:tc>
      </w:tr>
    </w:tbl>
    <w:p w14:paraId="7300E255" w14:textId="663E0732" w:rsidR="00051DB8" w:rsidRPr="00051DB8" w:rsidRDefault="00051DB8" w:rsidP="00051DB8">
      <w:pPr>
        <w:spacing w:before="200" w:line="240" w:lineRule="auto"/>
        <w:rPr>
          <w:sz w:val="24"/>
        </w:rPr>
      </w:pPr>
    </w:p>
    <w:sectPr w:rsidR="00051DB8" w:rsidRPr="00051DB8" w:rsidSect="005D7AD4">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4AC984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474AFF" w14:textId="77777777" w:rsidR="004A539B" w:rsidRDefault="004A539B" w:rsidP="00B81ED4">
      <w:pPr>
        <w:spacing w:after="0" w:line="240" w:lineRule="auto"/>
      </w:pPr>
      <w:r>
        <w:separator/>
      </w:r>
    </w:p>
  </w:endnote>
  <w:endnote w:type="continuationSeparator" w:id="0">
    <w:p w14:paraId="4CB66868" w14:textId="77777777" w:rsidR="004A539B" w:rsidRDefault="004A539B" w:rsidP="00B81E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8AE185" w14:textId="77777777" w:rsidR="0030057F" w:rsidRDefault="0030057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ustomXmlDelRangeStart w:id="5" w:author="Author"/>
  <w:sdt>
    <w:sdtPr>
      <w:id w:val="-492721967"/>
      <w:docPartObj>
        <w:docPartGallery w:val="Page Numbers (Bottom of Page)"/>
        <w:docPartUnique/>
      </w:docPartObj>
    </w:sdtPr>
    <w:sdtEndPr/>
    <w:sdtContent>
      <w:customXmlDelRangeEnd w:id="5"/>
      <w:customXmlDelRangeStart w:id="6" w:author="Author"/>
      <w:sdt>
        <w:sdtPr>
          <w:id w:val="-1669238322"/>
          <w:docPartObj>
            <w:docPartGallery w:val="Page Numbers (Top of Page)"/>
            <w:docPartUnique/>
          </w:docPartObj>
        </w:sdtPr>
        <w:sdtEndPr/>
        <w:sdtContent>
          <w:customXmlDelRangeEnd w:id="6"/>
          <w:p w14:paraId="55647AD7" w14:textId="1EFBC11A" w:rsidR="002407DA" w:rsidRPr="002407DA" w:rsidDel="0030057F" w:rsidRDefault="002407DA">
            <w:pPr>
              <w:pStyle w:val="Footer"/>
              <w:jc w:val="center"/>
              <w:rPr>
                <w:del w:id="7" w:author="Author"/>
              </w:rPr>
            </w:pPr>
            <w:del w:id="8" w:author="Author">
              <w:r w:rsidRPr="002407DA" w:rsidDel="0030057F">
                <w:delText xml:space="preserve">Page </w:delText>
              </w:r>
              <w:r w:rsidRPr="002407DA" w:rsidDel="0030057F">
                <w:rPr>
                  <w:bCs/>
                  <w:sz w:val="24"/>
                  <w:szCs w:val="24"/>
                </w:rPr>
                <w:fldChar w:fldCharType="begin"/>
              </w:r>
              <w:r w:rsidRPr="002407DA" w:rsidDel="0030057F">
                <w:rPr>
                  <w:bCs/>
                </w:rPr>
                <w:delInstrText xml:space="preserve"> PAGE </w:delInstrText>
              </w:r>
              <w:r w:rsidRPr="002407DA" w:rsidDel="0030057F">
                <w:rPr>
                  <w:bCs/>
                  <w:sz w:val="24"/>
                  <w:szCs w:val="24"/>
                </w:rPr>
                <w:fldChar w:fldCharType="separate"/>
              </w:r>
              <w:r w:rsidR="0030057F" w:rsidDel="0030057F">
                <w:rPr>
                  <w:bCs/>
                  <w:noProof/>
                </w:rPr>
                <w:delText>1</w:delText>
              </w:r>
              <w:r w:rsidRPr="002407DA" w:rsidDel="0030057F">
                <w:rPr>
                  <w:bCs/>
                  <w:sz w:val="24"/>
                  <w:szCs w:val="24"/>
                </w:rPr>
                <w:fldChar w:fldCharType="end"/>
              </w:r>
              <w:r w:rsidRPr="002407DA" w:rsidDel="0030057F">
                <w:delText xml:space="preserve"> of </w:delText>
              </w:r>
              <w:r w:rsidRPr="002407DA" w:rsidDel="0030057F">
                <w:rPr>
                  <w:bCs/>
                  <w:sz w:val="24"/>
                  <w:szCs w:val="24"/>
                </w:rPr>
                <w:fldChar w:fldCharType="begin"/>
              </w:r>
              <w:r w:rsidRPr="002407DA" w:rsidDel="0030057F">
                <w:rPr>
                  <w:bCs/>
                </w:rPr>
                <w:delInstrText xml:space="preserve"> NUMPAGES  </w:delInstrText>
              </w:r>
              <w:r w:rsidRPr="002407DA" w:rsidDel="0030057F">
                <w:rPr>
                  <w:bCs/>
                  <w:sz w:val="24"/>
                  <w:szCs w:val="24"/>
                </w:rPr>
                <w:fldChar w:fldCharType="separate"/>
              </w:r>
              <w:r w:rsidR="0030057F" w:rsidDel="0030057F">
                <w:rPr>
                  <w:bCs/>
                  <w:noProof/>
                </w:rPr>
                <w:delText>5</w:delText>
              </w:r>
              <w:r w:rsidRPr="002407DA" w:rsidDel="0030057F">
                <w:rPr>
                  <w:bCs/>
                  <w:sz w:val="24"/>
                  <w:szCs w:val="24"/>
                </w:rPr>
                <w:fldChar w:fldCharType="end"/>
              </w:r>
            </w:del>
          </w:p>
          <w:customXmlDelRangeStart w:id="9" w:author="Author"/>
        </w:sdtContent>
      </w:sdt>
      <w:customXmlDelRangeEnd w:id="9"/>
      <w:customXmlDelRangeStart w:id="10" w:author="Author"/>
    </w:sdtContent>
  </w:sdt>
  <w:customXmlDelRangeEnd w:id="10"/>
  <w:p w14:paraId="4292578D" w14:textId="77777777" w:rsidR="002407DA" w:rsidRDefault="002407D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89F854" w14:textId="77777777" w:rsidR="0030057F" w:rsidRDefault="0030057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8C1BFF" w14:textId="77777777" w:rsidR="004A539B" w:rsidRDefault="004A539B" w:rsidP="00B81ED4">
      <w:pPr>
        <w:spacing w:after="0" w:line="240" w:lineRule="auto"/>
      </w:pPr>
      <w:r>
        <w:separator/>
      </w:r>
    </w:p>
  </w:footnote>
  <w:footnote w:type="continuationSeparator" w:id="0">
    <w:p w14:paraId="3035C5EB" w14:textId="77777777" w:rsidR="004A539B" w:rsidRDefault="004A539B" w:rsidP="00B81E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046DF8" w14:textId="77777777" w:rsidR="0030057F" w:rsidRDefault="0030057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00E25C" w14:textId="54842CFC" w:rsidR="00122200" w:rsidRPr="00B81ED4" w:rsidRDefault="004A539B">
    <w:pPr>
      <w:pStyle w:val="Header"/>
      <w:rPr>
        <w:sz w:val="20"/>
      </w:rPr>
    </w:pPr>
    <w:customXmlDelRangeStart w:id="1" w:author="Author"/>
    <w:sdt>
      <w:sdtPr>
        <w:rPr>
          <w:sz w:val="20"/>
        </w:rPr>
        <w:id w:val="-561645718"/>
        <w:docPartObj>
          <w:docPartGallery w:val="Watermarks"/>
          <w:docPartUnique/>
        </w:docPartObj>
      </w:sdtPr>
      <w:sdtEndPr/>
      <w:sdtContent>
        <w:customXmlDelRangeEnd w:id="1"/>
        <w:del w:id="2" w:author="Author">
          <w:r w:rsidDel="0030057F">
            <w:rPr>
              <w:noProof/>
              <w:sz w:val="20"/>
              <w:lang w:eastAsia="zh-TW"/>
            </w:rPr>
            <w:pict w14:anchorId="6EED391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del>
        <w:customXmlDelRangeStart w:id="3" w:author="Author"/>
      </w:sdtContent>
    </w:sdt>
    <w:customXmlDelRangeEnd w:id="3"/>
    <w:del w:id="4" w:author="Author">
      <w:r w:rsidR="00122200" w:rsidRPr="00B81ED4" w:rsidDel="0030057F">
        <w:rPr>
          <w:sz w:val="20"/>
        </w:rPr>
        <w:delText>User Story: US</w:delText>
      </w:r>
      <w:r w:rsidR="000D5EA0" w:rsidRPr="00C14566" w:rsidDel="0030057F">
        <w:rPr>
          <w:sz w:val="20"/>
        </w:rPr>
        <w:delText>RX</w:delText>
      </w:r>
      <w:r w:rsidR="00C14566" w:rsidDel="0030057F">
        <w:rPr>
          <w:sz w:val="20"/>
        </w:rPr>
        <w:delText>-</w:delText>
      </w:r>
      <w:r w:rsidR="000D5EA0" w:rsidDel="0030057F">
        <w:rPr>
          <w:sz w:val="20"/>
        </w:rPr>
        <w:delText xml:space="preserve">186 Resolve Root Issues Causing Prescription Delays </w:delText>
      </w:r>
      <w:r w:rsidR="00C01D59" w:rsidDel="0030057F">
        <w:rPr>
          <w:sz w:val="20"/>
        </w:rPr>
        <w:delText xml:space="preserve"> Story Name v0.2</w:delText>
      </w:r>
    </w:del>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4DE217" w14:textId="77777777" w:rsidR="0030057F" w:rsidRDefault="0030057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C14B4"/>
    <w:multiLevelType w:val="hybridMultilevel"/>
    <w:tmpl w:val="E7C4D42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5472FCD"/>
    <w:multiLevelType w:val="hybridMultilevel"/>
    <w:tmpl w:val="9DF0B19C"/>
    <w:lvl w:ilvl="0" w:tplc="292A9D44">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912376A"/>
    <w:multiLevelType w:val="hybridMultilevel"/>
    <w:tmpl w:val="C548E2A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990542E"/>
    <w:multiLevelType w:val="hybridMultilevel"/>
    <w:tmpl w:val="49A00F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B302EFA"/>
    <w:multiLevelType w:val="hybridMultilevel"/>
    <w:tmpl w:val="D944B2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79652F3"/>
    <w:multiLevelType w:val="hybridMultilevel"/>
    <w:tmpl w:val="3DD6C3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5BB1564A"/>
    <w:multiLevelType w:val="hybridMultilevel"/>
    <w:tmpl w:val="A074285E"/>
    <w:lvl w:ilvl="0" w:tplc="E4BC96D8">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0610065"/>
    <w:multiLevelType w:val="hybridMultilevel"/>
    <w:tmpl w:val="C1EC327E"/>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4"/>
  </w:num>
  <w:num w:numId="4">
    <w:abstractNumId w:val="2"/>
  </w:num>
  <w:num w:numId="5">
    <w:abstractNumId w:val="0"/>
  </w:num>
  <w:num w:numId="6">
    <w:abstractNumId w:val="7"/>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trackRevisions/>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ED4"/>
    <w:rsid w:val="0000055A"/>
    <w:rsid w:val="00001126"/>
    <w:rsid w:val="00007319"/>
    <w:rsid w:val="00011416"/>
    <w:rsid w:val="0003246A"/>
    <w:rsid w:val="00034A32"/>
    <w:rsid w:val="00034D83"/>
    <w:rsid w:val="00040EB7"/>
    <w:rsid w:val="00043E15"/>
    <w:rsid w:val="000455AE"/>
    <w:rsid w:val="00046F79"/>
    <w:rsid w:val="00051DB8"/>
    <w:rsid w:val="00065FA0"/>
    <w:rsid w:val="000710F8"/>
    <w:rsid w:val="00074024"/>
    <w:rsid w:val="0007552E"/>
    <w:rsid w:val="0008250C"/>
    <w:rsid w:val="00087ACA"/>
    <w:rsid w:val="000A3203"/>
    <w:rsid w:val="000B507F"/>
    <w:rsid w:val="000B7003"/>
    <w:rsid w:val="000D5EA0"/>
    <w:rsid w:val="000F1BBE"/>
    <w:rsid w:val="001179EA"/>
    <w:rsid w:val="00122200"/>
    <w:rsid w:val="00122BFA"/>
    <w:rsid w:val="00136651"/>
    <w:rsid w:val="00144443"/>
    <w:rsid w:val="00152BDB"/>
    <w:rsid w:val="00154865"/>
    <w:rsid w:val="00162A4D"/>
    <w:rsid w:val="00170F44"/>
    <w:rsid w:val="00191DE6"/>
    <w:rsid w:val="001B379F"/>
    <w:rsid w:val="001B47A3"/>
    <w:rsid w:val="001C7764"/>
    <w:rsid w:val="001D3A76"/>
    <w:rsid w:val="001F5110"/>
    <w:rsid w:val="002012C6"/>
    <w:rsid w:val="002073F1"/>
    <w:rsid w:val="00213C69"/>
    <w:rsid w:val="00215DA5"/>
    <w:rsid w:val="00217AB6"/>
    <w:rsid w:val="00223229"/>
    <w:rsid w:val="00237A45"/>
    <w:rsid w:val="002407DA"/>
    <w:rsid w:val="00257F79"/>
    <w:rsid w:val="00263624"/>
    <w:rsid w:val="00264B88"/>
    <w:rsid w:val="00280708"/>
    <w:rsid w:val="00281C50"/>
    <w:rsid w:val="00283C1B"/>
    <w:rsid w:val="00284967"/>
    <w:rsid w:val="0028590C"/>
    <w:rsid w:val="00293BAC"/>
    <w:rsid w:val="00296EFC"/>
    <w:rsid w:val="002B294C"/>
    <w:rsid w:val="002C6459"/>
    <w:rsid w:val="002D6F83"/>
    <w:rsid w:val="002E61D7"/>
    <w:rsid w:val="0030057F"/>
    <w:rsid w:val="00317AF6"/>
    <w:rsid w:val="0033331F"/>
    <w:rsid w:val="0033462F"/>
    <w:rsid w:val="00334CFE"/>
    <w:rsid w:val="00336F4B"/>
    <w:rsid w:val="00354BF7"/>
    <w:rsid w:val="0035711A"/>
    <w:rsid w:val="00361074"/>
    <w:rsid w:val="003628E1"/>
    <w:rsid w:val="00364D54"/>
    <w:rsid w:val="003856F8"/>
    <w:rsid w:val="0039553C"/>
    <w:rsid w:val="00395DFC"/>
    <w:rsid w:val="003966B3"/>
    <w:rsid w:val="003B7B43"/>
    <w:rsid w:val="003C3E0D"/>
    <w:rsid w:val="003D15ED"/>
    <w:rsid w:val="003D44CB"/>
    <w:rsid w:val="003E2A7D"/>
    <w:rsid w:val="004128D9"/>
    <w:rsid w:val="00427433"/>
    <w:rsid w:val="004301E3"/>
    <w:rsid w:val="00437F5F"/>
    <w:rsid w:val="004476B5"/>
    <w:rsid w:val="004626D3"/>
    <w:rsid w:val="0046560F"/>
    <w:rsid w:val="00470066"/>
    <w:rsid w:val="004A539B"/>
    <w:rsid w:val="004B3138"/>
    <w:rsid w:val="004E0CC3"/>
    <w:rsid w:val="004E4F95"/>
    <w:rsid w:val="004E594D"/>
    <w:rsid w:val="004E694A"/>
    <w:rsid w:val="00501766"/>
    <w:rsid w:val="005176A9"/>
    <w:rsid w:val="005215E0"/>
    <w:rsid w:val="00526D9B"/>
    <w:rsid w:val="00542EC7"/>
    <w:rsid w:val="00545AB1"/>
    <w:rsid w:val="00547FDF"/>
    <w:rsid w:val="00553DD6"/>
    <w:rsid w:val="00555BAC"/>
    <w:rsid w:val="005612AC"/>
    <w:rsid w:val="00564178"/>
    <w:rsid w:val="005708D8"/>
    <w:rsid w:val="00576F4B"/>
    <w:rsid w:val="005B0C4E"/>
    <w:rsid w:val="005B4FF5"/>
    <w:rsid w:val="005C6DFC"/>
    <w:rsid w:val="005D7AD4"/>
    <w:rsid w:val="005E273B"/>
    <w:rsid w:val="005F0D8B"/>
    <w:rsid w:val="005F51CB"/>
    <w:rsid w:val="00606DE8"/>
    <w:rsid w:val="00611935"/>
    <w:rsid w:val="00625530"/>
    <w:rsid w:val="006366A4"/>
    <w:rsid w:val="006375AB"/>
    <w:rsid w:val="00657BBD"/>
    <w:rsid w:val="00657BE0"/>
    <w:rsid w:val="006672DC"/>
    <w:rsid w:val="00667B4B"/>
    <w:rsid w:val="0069692D"/>
    <w:rsid w:val="006A45F1"/>
    <w:rsid w:val="006B1A0E"/>
    <w:rsid w:val="006B7259"/>
    <w:rsid w:val="006C177F"/>
    <w:rsid w:val="006C4AB5"/>
    <w:rsid w:val="006C4E43"/>
    <w:rsid w:val="006E621C"/>
    <w:rsid w:val="006F762D"/>
    <w:rsid w:val="00703060"/>
    <w:rsid w:val="00712471"/>
    <w:rsid w:val="00714C6C"/>
    <w:rsid w:val="00737A4A"/>
    <w:rsid w:val="00740199"/>
    <w:rsid w:val="00753EB7"/>
    <w:rsid w:val="00754B8C"/>
    <w:rsid w:val="0078631D"/>
    <w:rsid w:val="00795B7B"/>
    <w:rsid w:val="007A12E2"/>
    <w:rsid w:val="007A1345"/>
    <w:rsid w:val="007D2198"/>
    <w:rsid w:val="007D2ACB"/>
    <w:rsid w:val="007F2230"/>
    <w:rsid w:val="00810C38"/>
    <w:rsid w:val="00813585"/>
    <w:rsid w:val="00815F3C"/>
    <w:rsid w:val="008438C8"/>
    <w:rsid w:val="0085277A"/>
    <w:rsid w:val="00854629"/>
    <w:rsid w:val="00863371"/>
    <w:rsid w:val="00863E6F"/>
    <w:rsid w:val="008748B5"/>
    <w:rsid w:val="008770A7"/>
    <w:rsid w:val="0088104C"/>
    <w:rsid w:val="00893E06"/>
    <w:rsid w:val="008940DA"/>
    <w:rsid w:val="00895041"/>
    <w:rsid w:val="0089646E"/>
    <w:rsid w:val="008B28F8"/>
    <w:rsid w:val="008B7AD5"/>
    <w:rsid w:val="008C161C"/>
    <w:rsid w:val="008C2113"/>
    <w:rsid w:val="008C5A4C"/>
    <w:rsid w:val="008C6967"/>
    <w:rsid w:val="008E06C4"/>
    <w:rsid w:val="008E2317"/>
    <w:rsid w:val="008F7700"/>
    <w:rsid w:val="00902626"/>
    <w:rsid w:val="00904E8A"/>
    <w:rsid w:val="00922D6B"/>
    <w:rsid w:val="00926205"/>
    <w:rsid w:val="00927E35"/>
    <w:rsid w:val="009423E6"/>
    <w:rsid w:val="009543D3"/>
    <w:rsid w:val="0095744D"/>
    <w:rsid w:val="00982E5D"/>
    <w:rsid w:val="009F6C6F"/>
    <w:rsid w:val="009F7269"/>
    <w:rsid w:val="00A0367E"/>
    <w:rsid w:val="00A05D64"/>
    <w:rsid w:val="00A32334"/>
    <w:rsid w:val="00A37BEC"/>
    <w:rsid w:val="00A435FB"/>
    <w:rsid w:val="00A446E6"/>
    <w:rsid w:val="00A53D36"/>
    <w:rsid w:val="00A73243"/>
    <w:rsid w:val="00A73A4C"/>
    <w:rsid w:val="00A866B3"/>
    <w:rsid w:val="00A93BCB"/>
    <w:rsid w:val="00AE62D7"/>
    <w:rsid w:val="00AF35DD"/>
    <w:rsid w:val="00AF62EE"/>
    <w:rsid w:val="00B00D1E"/>
    <w:rsid w:val="00B03020"/>
    <w:rsid w:val="00B07AE5"/>
    <w:rsid w:val="00B339A8"/>
    <w:rsid w:val="00B71851"/>
    <w:rsid w:val="00B721DD"/>
    <w:rsid w:val="00B81ED4"/>
    <w:rsid w:val="00B94DED"/>
    <w:rsid w:val="00B97DAF"/>
    <w:rsid w:val="00BD6364"/>
    <w:rsid w:val="00BE3344"/>
    <w:rsid w:val="00BE77A5"/>
    <w:rsid w:val="00BF1692"/>
    <w:rsid w:val="00C01D59"/>
    <w:rsid w:val="00C026BA"/>
    <w:rsid w:val="00C14566"/>
    <w:rsid w:val="00C441B6"/>
    <w:rsid w:val="00C514E2"/>
    <w:rsid w:val="00C539C3"/>
    <w:rsid w:val="00C55FC3"/>
    <w:rsid w:val="00C60E1D"/>
    <w:rsid w:val="00C73815"/>
    <w:rsid w:val="00C82D46"/>
    <w:rsid w:val="00C9601D"/>
    <w:rsid w:val="00C967D9"/>
    <w:rsid w:val="00CF5232"/>
    <w:rsid w:val="00D5350F"/>
    <w:rsid w:val="00D872F6"/>
    <w:rsid w:val="00D90CA7"/>
    <w:rsid w:val="00D97C4D"/>
    <w:rsid w:val="00DA4962"/>
    <w:rsid w:val="00DB3885"/>
    <w:rsid w:val="00DF294B"/>
    <w:rsid w:val="00E2239C"/>
    <w:rsid w:val="00E373EA"/>
    <w:rsid w:val="00E42426"/>
    <w:rsid w:val="00E72292"/>
    <w:rsid w:val="00E74975"/>
    <w:rsid w:val="00E95A78"/>
    <w:rsid w:val="00EB70A4"/>
    <w:rsid w:val="00EC3AF8"/>
    <w:rsid w:val="00ED055A"/>
    <w:rsid w:val="00EE0AA0"/>
    <w:rsid w:val="00EF1226"/>
    <w:rsid w:val="00EF2A2F"/>
    <w:rsid w:val="00EF4915"/>
    <w:rsid w:val="00F079C4"/>
    <w:rsid w:val="00F26931"/>
    <w:rsid w:val="00F374D5"/>
    <w:rsid w:val="00F37969"/>
    <w:rsid w:val="00F40B2D"/>
    <w:rsid w:val="00F41AF2"/>
    <w:rsid w:val="00F4247B"/>
    <w:rsid w:val="00F737C5"/>
    <w:rsid w:val="00F809B1"/>
    <w:rsid w:val="00F91066"/>
    <w:rsid w:val="00F92F3D"/>
    <w:rsid w:val="00F94A5E"/>
    <w:rsid w:val="00FA3DB7"/>
    <w:rsid w:val="00FC1B48"/>
    <w:rsid w:val="00FC4A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300E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iPriority w:val="99"/>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rsid w:val="008F7700"/>
    <w:pPr>
      <w:spacing w:before="60" w:after="60" w:line="240" w:lineRule="auto"/>
    </w:pPr>
    <w:rPr>
      <w:rFonts w:ascii="Calibri" w:eastAsia="Times New Roman" w:hAnsi="Calibri" w:cs="Arial"/>
      <w:sz w:val="20"/>
      <w:szCs w:val="20"/>
    </w:rPr>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iPriority w:val="99"/>
    <w:semiHidden/>
    <w:unhideWhenUsed/>
    <w:rsid w:val="00553D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3DD6"/>
    <w:rPr>
      <w:rFonts w:ascii="Tahoma" w:hAnsi="Tahoma" w:cs="Tahoma"/>
      <w:sz w:val="16"/>
      <w:szCs w:val="16"/>
    </w:rPr>
  </w:style>
  <w:style w:type="character" w:styleId="CommentReference">
    <w:name w:val="annotation reference"/>
    <w:basedOn w:val="DefaultParagraphFont"/>
    <w:uiPriority w:val="99"/>
    <w:semiHidden/>
    <w:unhideWhenUsed/>
    <w:rsid w:val="00D872F6"/>
    <w:rPr>
      <w:sz w:val="16"/>
      <w:szCs w:val="16"/>
    </w:rPr>
  </w:style>
  <w:style w:type="paragraph" w:styleId="CommentText">
    <w:name w:val="annotation text"/>
    <w:basedOn w:val="Normal"/>
    <w:link w:val="CommentTextChar"/>
    <w:uiPriority w:val="99"/>
    <w:semiHidden/>
    <w:unhideWhenUsed/>
    <w:rsid w:val="00D872F6"/>
    <w:pPr>
      <w:spacing w:line="240" w:lineRule="auto"/>
    </w:pPr>
    <w:rPr>
      <w:sz w:val="20"/>
      <w:szCs w:val="20"/>
    </w:rPr>
  </w:style>
  <w:style w:type="character" w:customStyle="1" w:styleId="CommentTextChar">
    <w:name w:val="Comment Text Char"/>
    <w:basedOn w:val="DefaultParagraphFont"/>
    <w:link w:val="CommentText"/>
    <w:uiPriority w:val="99"/>
    <w:semiHidden/>
    <w:rsid w:val="00D872F6"/>
    <w:rPr>
      <w:sz w:val="20"/>
      <w:szCs w:val="20"/>
    </w:rPr>
  </w:style>
  <w:style w:type="paragraph" w:styleId="CommentSubject">
    <w:name w:val="annotation subject"/>
    <w:basedOn w:val="CommentText"/>
    <w:next w:val="CommentText"/>
    <w:link w:val="CommentSubjectChar"/>
    <w:uiPriority w:val="99"/>
    <w:semiHidden/>
    <w:unhideWhenUsed/>
    <w:rsid w:val="00D872F6"/>
    <w:rPr>
      <w:b/>
      <w:bCs/>
    </w:rPr>
  </w:style>
  <w:style w:type="character" w:customStyle="1" w:styleId="CommentSubjectChar">
    <w:name w:val="Comment Subject Char"/>
    <w:basedOn w:val="CommentTextChar"/>
    <w:link w:val="CommentSubject"/>
    <w:uiPriority w:val="99"/>
    <w:semiHidden/>
    <w:rsid w:val="00D872F6"/>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iPriority w:val="99"/>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rsid w:val="008F7700"/>
    <w:pPr>
      <w:spacing w:before="60" w:after="60" w:line="240" w:lineRule="auto"/>
    </w:pPr>
    <w:rPr>
      <w:rFonts w:ascii="Calibri" w:eastAsia="Times New Roman" w:hAnsi="Calibri" w:cs="Arial"/>
      <w:sz w:val="20"/>
      <w:szCs w:val="20"/>
    </w:rPr>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iPriority w:val="99"/>
    <w:semiHidden/>
    <w:unhideWhenUsed/>
    <w:rsid w:val="00553D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3DD6"/>
    <w:rPr>
      <w:rFonts w:ascii="Tahoma" w:hAnsi="Tahoma" w:cs="Tahoma"/>
      <w:sz w:val="16"/>
      <w:szCs w:val="16"/>
    </w:rPr>
  </w:style>
  <w:style w:type="character" w:styleId="CommentReference">
    <w:name w:val="annotation reference"/>
    <w:basedOn w:val="DefaultParagraphFont"/>
    <w:uiPriority w:val="99"/>
    <w:semiHidden/>
    <w:unhideWhenUsed/>
    <w:rsid w:val="00D872F6"/>
    <w:rPr>
      <w:sz w:val="16"/>
      <w:szCs w:val="16"/>
    </w:rPr>
  </w:style>
  <w:style w:type="paragraph" w:styleId="CommentText">
    <w:name w:val="annotation text"/>
    <w:basedOn w:val="Normal"/>
    <w:link w:val="CommentTextChar"/>
    <w:uiPriority w:val="99"/>
    <w:semiHidden/>
    <w:unhideWhenUsed/>
    <w:rsid w:val="00D872F6"/>
    <w:pPr>
      <w:spacing w:line="240" w:lineRule="auto"/>
    </w:pPr>
    <w:rPr>
      <w:sz w:val="20"/>
      <w:szCs w:val="20"/>
    </w:rPr>
  </w:style>
  <w:style w:type="character" w:customStyle="1" w:styleId="CommentTextChar">
    <w:name w:val="Comment Text Char"/>
    <w:basedOn w:val="DefaultParagraphFont"/>
    <w:link w:val="CommentText"/>
    <w:uiPriority w:val="99"/>
    <w:semiHidden/>
    <w:rsid w:val="00D872F6"/>
    <w:rPr>
      <w:sz w:val="20"/>
      <w:szCs w:val="20"/>
    </w:rPr>
  </w:style>
  <w:style w:type="paragraph" w:styleId="CommentSubject">
    <w:name w:val="annotation subject"/>
    <w:basedOn w:val="CommentText"/>
    <w:next w:val="CommentText"/>
    <w:link w:val="CommentSubjectChar"/>
    <w:uiPriority w:val="99"/>
    <w:semiHidden/>
    <w:unhideWhenUsed/>
    <w:rsid w:val="00D872F6"/>
    <w:rPr>
      <w:b/>
      <w:bCs/>
    </w:rPr>
  </w:style>
  <w:style w:type="character" w:customStyle="1" w:styleId="CommentSubjectChar">
    <w:name w:val="Comment Subject Char"/>
    <w:basedOn w:val="CommentTextChar"/>
    <w:link w:val="CommentSubject"/>
    <w:uiPriority w:val="99"/>
    <w:semiHidden/>
    <w:rsid w:val="00D872F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6099782">
      <w:bodyDiv w:val="1"/>
      <w:marLeft w:val="0"/>
      <w:marRight w:val="0"/>
      <w:marTop w:val="0"/>
      <w:marBottom w:val="0"/>
      <w:divBdr>
        <w:top w:val="none" w:sz="0" w:space="0" w:color="auto"/>
        <w:left w:val="none" w:sz="0" w:space="0" w:color="auto"/>
        <w:bottom w:val="none" w:sz="0" w:space="0" w:color="auto"/>
        <w:right w:val="none" w:sz="0" w:space="0" w:color="auto"/>
      </w:divBdr>
    </w:div>
    <w:div w:id="1439257239">
      <w:bodyDiv w:val="1"/>
      <w:marLeft w:val="0"/>
      <w:marRight w:val="0"/>
      <w:marTop w:val="0"/>
      <w:marBottom w:val="0"/>
      <w:divBdr>
        <w:top w:val="none" w:sz="0" w:space="0" w:color="auto"/>
        <w:left w:val="none" w:sz="0" w:space="0" w:color="auto"/>
        <w:bottom w:val="none" w:sz="0" w:space="0" w:color="auto"/>
        <w:right w:val="none" w:sz="0" w:space="0" w:color="auto"/>
      </w:divBdr>
    </w:div>
    <w:div w:id="1726492175">
      <w:bodyDiv w:val="1"/>
      <w:marLeft w:val="0"/>
      <w:marRight w:val="0"/>
      <w:marTop w:val="0"/>
      <w:marBottom w:val="0"/>
      <w:divBdr>
        <w:top w:val="none" w:sz="0" w:space="0" w:color="auto"/>
        <w:left w:val="none" w:sz="0" w:space="0" w:color="auto"/>
        <w:bottom w:val="none" w:sz="0" w:space="0" w:color="auto"/>
        <w:right w:val="none" w:sz="0" w:space="0" w:color="auto"/>
      </w:divBdr>
    </w:div>
    <w:div w:id="2026707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4EFEA7-45C4-4199-8CDE-5DBFEB1F5B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946</Words>
  <Characters>5396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2017-07-21T18:34:00Z</dcterms:created>
  <dcterms:modified xsi:type="dcterms:W3CDTF">2017-07-21T18:34:00Z</dcterms:modified>
</cp:coreProperties>
</file>