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F26991A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776099">
        <w:rPr>
          <w:rFonts w:ascii="Arial" w:hAnsi="Arial" w:cs="Arial"/>
          <w:b/>
          <w:bCs/>
          <w:sz w:val="36"/>
          <w:szCs w:val="32"/>
        </w:rPr>
        <w:t>1</w:t>
      </w:r>
      <w:r w:rsidR="00DA2DED">
        <w:rPr>
          <w:rFonts w:ascii="Arial" w:hAnsi="Arial" w:cs="Arial"/>
          <w:b/>
          <w:bCs/>
          <w:sz w:val="36"/>
          <w:szCs w:val="32"/>
        </w:rPr>
        <w:t>711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F5AEDFE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66043A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4E68F493" w:rsidR="003562BC" w:rsidRPr="009B3C81" w:rsidRDefault="0066043A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April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776099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4B23B75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3AFC4E22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776099">
        <w:t>1</w:t>
      </w:r>
      <w:r w:rsidR="00DA2DED">
        <w:t>711</w:t>
      </w:r>
    </w:p>
    <w:p w14:paraId="7300E207" w14:textId="5F6891AC" w:rsidR="00B81ED4" w:rsidRPr="00B81ED4" w:rsidRDefault="00B81ED4" w:rsidP="008F770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DA2DED">
        <w:t xml:space="preserve">Disable </w:t>
      </w:r>
      <w:r w:rsidR="00DA2DED">
        <w:rPr>
          <w:rFonts w:ascii="Times New Roman" w:hAnsi="Times New Roman"/>
        </w:rPr>
        <w:t>Move ERA Total t</w:t>
      </w:r>
      <w:r w:rsidR="00DA2DED" w:rsidRPr="0003091F">
        <w:rPr>
          <w:rFonts w:ascii="Times New Roman" w:hAnsi="Times New Roman"/>
        </w:rPr>
        <w:t>o Suspense</w:t>
      </w:r>
      <w:r w:rsidR="00DA2DED">
        <w:rPr>
          <w:rFonts w:ascii="Times New Roman" w:hAnsi="Times New Roman"/>
        </w:rPr>
        <w:t xml:space="preserve"> Option</w:t>
      </w:r>
    </w:p>
    <w:p w14:paraId="69F3F645" w14:textId="77777777" w:rsidR="00776099" w:rsidRDefault="00776099" w:rsidP="00776099">
      <w:pPr>
        <w:pStyle w:val="Heading1"/>
      </w:pPr>
      <w:r>
        <w:t>Story</w:t>
      </w:r>
    </w:p>
    <w:p w14:paraId="2DF23507" w14:textId="4DBDE4B6" w:rsidR="00DB2CB9" w:rsidRDefault="00DA2DED" w:rsidP="007760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As a user I need the </w:t>
      </w:r>
      <w:r w:rsidRPr="002F5A9A">
        <w:rPr>
          <w:rFonts w:ascii="Times New Roman" w:hAnsi="Times New Roman"/>
        </w:rPr>
        <w:t>option for suspending an entire EFT if linked to paper check</w:t>
      </w:r>
      <w:r>
        <w:rPr>
          <w:rFonts w:ascii="Times New Roman" w:hAnsi="Times New Roman"/>
        </w:rPr>
        <w:t xml:space="preserve"> from the EDI Lockbox menu disabled.</w:t>
      </w:r>
    </w:p>
    <w:p w14:paraId="4F4DF481" w14:textId="77777777" w:rsidR="00DA2DED" w:rsidRDefault="00DA2DED" w:rsidP="00DA2DED">
      <w:pPr>
        <w:pStyle w:val="Heading1"/>
      </w:pPr>
      <w:r w:rsidRPr="00DA5EA3">
        <w:t>Conversation</w:t>
      </w:r>
    </w:p>
    <w:p w14:paraId="7CA9DD90" w14:textId="2768F594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>Current menu EDI Lockbox Menu</w:t>
      </w:r>
      <w:r w:rsidRPr="007778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Pr="0077789B">
        <w:rPr>
          <w:rFonts w:ascii="Times New Roman" w:hAnsi="Times New Roman" w:cs="Times New Roman"/>
          <w:color w:val="000000"/>
          <w:sz w:val="24"/>
          <w:szCs w:val="24"/>
        </w:rPr>
        <w:t xml:space="preserve"> contains a menu of various Electronic Data I</w:t>
      </w:r>
      <w:r>
        <w:rPr>
          <w:rFonts w:ascii="Times New Roman" w:hAnsi="Times New Roman" w:cs="Times New Roman"/>
          <w:color w:val="000000"/>
          <w:sz w:val="24"/>
          <w:szCs w:val="24"/>
        </w:rPr>
        <w:t>nterchange (EDI) options</w:t>
      </w:r>
      <w:r w:rsidRPr="0077789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0A20563" w14:textId="77777777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97777B7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EXC    EDI Lockbox 3rd Party Exceptions</w:t>
      </w:r>
    </w:p>
    <w:p w14:paraId="37387D0D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WL     ERA Worklist</w:t>
      </w:r>
    </w:p>
    <w:p w14:paraId="0D221FD6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APAR   Auto-Post Awaiting Resolution</w:t>
      </w:r>
    </w:p>
    <w:p w14:paraId="712C0C7C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     Automatic Match EFTs to ERAs</w:t>
      </w:r>
    </w:p>
    <w:p w14:paraId="41E7F6A5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MCR    EEOB Move/Copy/Remove</w:t>
      </w:r>
    </w:p>
    <w:p w14:paraId="7AEDECAF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MM     Manual Match EFT-ERA</w:t>
      </w:r>
    </w:p>
    <w:p w14:paraId="149DE020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MO     Move ERA Total </w:t>
      </w:r>
      <w:proofErr w:type="gramStart"/>
      <w:r>
        <w:rPr>
          <w:rFonts w:ascii="r_ansi" w:hAnsi="r_ansi" w:cs="r_ansi"/>
          <w:sz w:val="20"/>
          <w:szCs w:val="20"/>
        </w:rPr>
        <w:t>To</w:t>
      </w:r>
      <w:proofErr w:type="gramEnd"/>
      <w:r>
        <w:rPr>
          <w:rFonts w:ascii="r_ansi" w:hAnsi="r_ansi" w:cs="r_ansi"/>
          <w:sz w:val="20"/>
          <w:szCs w:val="20"/>
        </w:rPr>
        <w:t xml:space="preserve"> Suspense</w:t>
      </w:r>
    </w:p>
    <w:p w14:paraId="07ABEA7E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OEFT   Unposted EFT Override</w:t>
      </w:r>
    </w:p>
    <w:p w14:paraId="694FA675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REFT   Remove Duplicate EFT Deposits</w:t>
      </w:r>
    </w:p>
    <w:p w14:paraId="2FB1C9AC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REM    Remove ERA from Active Worklist</w:t>
      </w:r>
    </w:p>
    <w:p w14:paraId="529285ED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REP    EDI Lockbox (</w:t>
      </w:r>
      <w:proofErr w:type="spellStart"/>
      <w:r>
        <w:rPr>
          <w:rFonts w:ascii="r_ansi" w:hAnsi="r_ansi" w:cs="r_ansi"/>
          <w:sz w:val="20"/>
          <w:szCs w:val="20"/>
        </w:rPr>
        <w:t>ePayments</w:t>
      </w:r>
      <w:proofErr w:type="spellEnd"/>
      <w:r>
        <w:rPr>
          <w:rFonts w:ascii="r_ansi" w:hAnsi="r_ansi" w:cs="r_ansi"/>
          <w:sz w:val="20"/>
          <w:szCs w:val="20"/>
        </w:rPr>
        <w:t xml:space="preserve">) Reports </w:t>
      </w:r>
      <w:proofErr w:type="gramStart"/>
      <w:r>
        <w:rPr>
          <w:rFonts w:ascii="r_ansi" w:hAnsi="r_ansi" w:cs="r_ansi"/>
          <w:sz w:val="20"/>
          <w:szCs w:val="20"/>
        </w:rPr>
        <w:t>Menu ...</w:t>
      </w:r>
      <w:proofErr w:type="gramEnd"/>
    </w:p>
    <w:p w14:paraId="5A28C903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     </w:t>
      </w:r>
      <w:proofErr w:type="spellStart"/>
      <w:r>
        <w:rPr>
          <w:rFonts w:ascii="r_ansi" w:hAnsi="r_ansi" w:cs="r_ansi"/>
          <w:sz w:val="20"/>
          <w:szCs w:val="20"/>
        </w:rPr>
        <w:t>Unmatch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An</w:t>
      </w:r>
      <w:proofErr w:type="gramEnd"/>
      <w:r>
        <w:rPr>
          <w:rFonts w:ascii="r_ansi" w:hAnsi="r_ansi" w:cs="r_ansi"/>
          <w:sz w:val="20"/>
          <w:szCs w:val="20"/>
        </w:rPr>
        <w:t xml:space="preserve"> ERA</w:t>
      </w:r>
    </w:p>
    <w:p w14:paraId="69B451DA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UP     Update ERA Posted Using Paper EOB</w:t>
      </w:r>
    </w:p>
    <w:p w14:paraId="62B5598A" w14:textId="77777777" w:rsidR="00DA2DED" w:rsidRPr="0077789B" w:rsidRDefault="00DA2DED" w:rsidP="00DA2DE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D15A9A" w14:textId="77C1ADE2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New</w:t>
      </w:r>
      <w:r w:rsidRPr="007778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menu EDI Lockbox Menu</w:t>
      </w:r>
      <w:r w:rsidRPr="007778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Pr="0077789B">
        <w:rPr>
          <w:rFonts w:ascii="Times New Roman" w:hAnsi="Times New Roman" w:cs="Times New Roman"/>
          <w:color w:val="000000"/>
          <w:sz w:val="24"/>
          <w:szCs w:val="24"/>
        </w:rPr>
        <w:t xml:space="preserve"> contains a menu of various Electronic Data I</w:t>
      </w:r>
      <w:r>
        <w:rPr>
          <w:rFonts w:ascii="Times New Roman" w:hAnsi="Times New Roman" w:cs="Times New Roman"/>
          <w:color w:val="000000"/>
          <w:sz w:val="24"/>
          <w:szCs w:val="24"/>
        </w:rPr>
        <w:t>nterchange (EDI) options</w:t>
      </w:r>
      <w:r w:rsidRPr="0077789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A8DAD6C" w14:textId="77777777" w:rsidR="00DA2DED" w:rsidRDefault="00DA2DED" w:rsidP="00DA2DE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842DC27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EXC    EDI Lockbox 3rd Party Exceptions</w:t>
      </w:r>
    </w:p>
    <w:p w14:paraId="6804AECA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WL     ERA Worklist</w:t>
      </w:r>
    </w:p>
    <w:p w14:paraId="16B2676F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APAR   Auto-Post Awaiting Resolution</w:t>
      </w:r>
    </w:p>
    <w:p w14:paraId="5536BDF4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MA     Automatic Match EFTs to ERAs</w:t>
      </w:r>
    </w:p>
    <w:p w14:paraId="30220F0F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MCR    EEOB Move/Copy/Remove</w:t>
      </w:r>
    </w:p>
    <w:p w14:paraId="25A88EFD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MM     Manual Match EFT-ERA</w:t>
      </w:r>
    </w:p>
    <w:p w14:paraId="4E823FE6" w14:textId="77777777" w:rsidR="00DA2DED" w:rsidRPr="00024D77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trike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</w:t>
      </w:r>
      <w:r w:rsidRPr="00024D77">
        <w:rPr>
          <w:rFonts w:ascii="r_ansi" w:hAnsi="r_ansi" w:cs="r_ansi"/>
          <w:b/>
          <w:strike/>
          <w:sz w:val="20"/>
          <w:szCs w:val="20"/>
          <w:highlight w:val="yellow"/>
        </w:rPr>
        <w:t xml:space="preserve">MO     Move ERA Total </w:t>
      </w:r>
      <w:proofErr w:type="gramStart"/>
      <w:r w:rsidRPr="00024D77">
        <w:rPr>
          <w:rFonts w:ascii="r_ansi" w:hAnsi="r_ansi" w:cs="r_ansi"/>
          <w:b/>
          <w:strike/>
          <w:sz w:val="20"/>
          <w:szCs w:val="20"/>
          <w:highlight w:val="yellow"/>
        </w:rPr>
        <w:t>To</w:t>
      </w:r>
      <w:proofErr w:type="gramEnd"/>
      <w:r w:rsidRPr="00024D77">
        <w:rPr>
          <w:rFonts w:ascii="r_ansi" w:hAnsi="r_ansi" w:cs="r_ansi"/>
          <w:b/>
          <w:strike/>
          <w:sz w:val="20"/>
          <w:szCs w:val="20"/>
          <w:highlight w:val="yellow"/>
        </w:rPr>
        <w:t xml:space="preserve"> Suspense</w:t>
      </w:r>
    </w:p>
    <w:p w14:paraId="75DA3909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OEFT   Unposted EFT Override</w:t>
      </w:r>
    </w:p>
    <w:p w14:paraId="4FCB1058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REFT   Remove Duplicate EFT Deposits</w:t>
      </w:r>
    </w:p>
    <w:p w14:paraId="3C3EE665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REM    Remove ERA from Active Worklist</w:t>
      </w:r>
    </w:p>
    <w:p w14:paraId="54199625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REP    EDI Lockbox (</w:t>
      </w:r>
      <w:proofErr w:type="spellStart"/>
      <w:r>
        <w:rPr>
          <w:rFonts w:ascii="r_ansi" w:hAnsi="r_ansi" w:cs="r_ansi"/>
          <w:sz w:val="20"/>
          <w:szCs w:val="20"/>
        </w:rPr>
        <w:t>ePayments</w:t>
      </w:r>
      <w:proofErr w:type="spellEnd"/>
      <w:r>
        <w:rPr>
          <w:rFonts w:ascii="r_ansi" w:hAnsi="r_ansi" w:cs="r_ansi"/>
          <w:sz w:val="20"/>
          <w:szCs w:val="20"/>
        </w:rPr>
        <w:t xml:space="preserve">) Reports </w:t>
      </w:r>
      <w:proofErr w:type="gramStart"/>
      <w:r>
        <w:rPr>
          <w:rFonts w:ascii="r_ansi" w:hAnsi="r_ansi" w:cs="r_ansi"/>
          <w:sz w:val="20"/>
          <w:szCs w:val="20"/>
        </w:rPr>
        <w:t>Menu ...</w:t>
      </w:r>
      <w:proofErr w:type="gramEnd"/>
    </w:p>
    <w:p w14:paraId="74A1E108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UN     </w:t>
      </w:r>
      <w:proofErr w:type="spellStart"/>
      <w:r>
        <w:rPr>
          <w:rFonts w:ascii="r_ansi" w:hAnsi="r_ansi" w:cs="r_ansi"/>
          <w:sz w:val="20"/>
          <w:szCs w:val="20"/>
        </w:rPr>
        <w:t>Unmatch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An</w:t>
      </w:r>
      <w:proofErr w:type="gramEnd"/>
      <w:r>
        <w:rPr>
          <w:rFonts w:ascii="r_ansi" w:hAnsi="r_ansi" w:cs="r_ansi"/>
          <w:sz w:val="20"/>
          <w:szCs w:val="20"/>
        </w:rPr>
        <w:t xml:space="preserve"> ERA</w:t>
      </w:r>
    </w:p>
    <w:p w14:paraId="0142D6B6" w14:textId="77777777" w:rsidR="00DA2DED" w:rsidRDefault="00DA2DED" w:rsidP="00DA2DE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UP     Update ERA Posted Using Paper EOB</w:t>
      </w:r>
    </w:p>
    <w:p w14:paraId="2A2184D3" w14:textId="620123ED" w:rsidR="006B18D6" w:rsidRP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lastRenderedPageBreak/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62F15650" w14:textId="77777777" w:rsidR="006B18D6" w:rsidRDefault="006B18D6" w:rsidP="006B18D6">
      <w:pPr>
        <w:pStyle w:val="BodyText"/>
        <w:rPr>
          <w:rFonts w:asciiTheme="minorHAnsi" w:hAnsiTheme="minorHAnsi"/>
          <w:i/>
          <w:color w:val="0070C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8"/>
        <w:gridCol w:w="69"/>
        <w:gridCol w:w="921"/>
        <w:gridCol w:w="63"/>
        <w:gridCol w:w="119"/>
        <w:gridCol w:w="1013"/>
        <w:gridCol w:w="94"/>
        <w:gridCol w:w="737"/>
        <w:gridCol w:w="153"/>
        <w:gridCol w:w="398"/>
        <w:gridCol w:w="550"/>
        <w:gridCol w:w="1076"/>
        <w:gridCol w:w="2045"/>
      </w:tblGrid>
      <w:tr w:rsidR="00653016" w:rsidRPr="00791E58" w14:paraId="5E283D72" w14:textId="77777777" w:rsidTr="00653016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02796" w14:textId="77777777" w:rsidR="00653016" w:rsidRPr="00791E58" w:rsidRDefault="00653016" w:rsidP="00653016">
            <w:pPr>
              <w:pStyle w:val="BodyText"/>
            </w:pPr>
            <w:r w:rsidRPr="00791E58">
              <w:t>Options</w:t>
            </w:r>
          </w:p>
        </w:tc>
        <w:tc>
          <w:tcPr>
            <w:tcW w:w="378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B7870" w14:textId="77777777" w:rsidR="00653016" w:rsidRPr="00791E58" w:rsidRDefault="00653016" w:rsidP="00653016">
            <w:pPr>
              <w:pStyle w:val="BodyText"/>
            </w:pPr>
            <w:r w:rsidRPr="00791E58">
              <w:t>Activities</w:t>
            </w:r>
          </w:p>
        </w:tc>
      </w:tr>
      <w:tr w:rsidR="00653016" w:rsidRPr="00F92B28" w14:paraId="2C951025" w14:textId="77777777" w:rsidTr="00653016">
        <w:trPr>
          <w:cantSplit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A39AC" w14:textId="77777777" w:rsidR="00653016" w:rsidRPr="00653016" w:rsidRDefault="00653016" w:rsidP="00653016">
            <w:pPr>
              <w:pStyle w:val="BodyText"/>
            </w:pPr>
            <w:r w:rsidRPr="00653016">
              <w:t>Option Name</w:t>
            </w:r>
          </w:p>
        </w:tc>
        <w:tc>
          <w:tcPr>
            <w:tcW w:w="378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34D9C" w14:textId="4575723E" w:rsidR="00653016" w:rsidRPr="00653016" w:rsidRDefault="00653016" w:rsidP="00024D77">
            <w:pPr>
              <w:pStyle w:val="BodyText"/>
            </w:pPr>
            <w:r w:rsidRPr="00653016">
              <w:t>RCDPE EDI LOCKBOX  MENU</w:t>
            </w:r>
          </w:p>
        </w:tc>
      </w:tr>
      <w:tr w:rsidR="00653016" w:rsidRPr="00F92B28" w14:paraId="7C588756" w14:textId="77777777" w:rsidTr="00024D77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6D99374D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Enhancement Category</w:t>
            </w:r>
          </w:p>
        </w:tc>
        <w:tc>
          <w:tcPr>
            <w:tcW w:w="481" w:type="pct"/>
            <w:tcBorders>
              <w:right w:val="nil"/>
            </w:tcBorders>
          </w:tcPr>
          <w:p w14:paraId="29EB7957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486F">
              <w:rPr>
                <w:rFonts w:ascii="Garamond" w:hAnsi="Garamond"/>
                <w:iCs/>
              </w:rPr>
            </w:r>
            <w:r w:rsidR="007E486F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New</w:t>
            </w:r>
          </w:p>
        </w:tc>
        <w:tc>
          <w:tcPr>
            <w:tcW w:w="673" w:type="pct"/>
            <w:gridSpan w:val="4"/>
            <w:tcBorders>
              <w:left w:val="nil"/>
              <w:right w:val="nil"/>
            </w:tcBorders>
          </w:tcPr>
          <w:p w14:paraId="499AB587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7E486F">
              <w:rPr>
                <w:rFonts w:ascii="Garamond" w:hAnsi="Garamond"/>
                <w:iCs/>
              </w:rPr>
            </w:r>
            <w:r w:rsidR="007E486F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Modify</w:t>
            </w:r>
          </w:p>
        </w:tc>
        <w:tc>
          <w:tcPr>
            <w:tcW w:w="673" w:type="pct"/>
            <w:gridSpan w:val="3"/>
            <w:tcBorders>
              <w:left w:val="nil"/>
              <w:right w:val="nil"/>
            </w:tcBorders>
          </w:tcPr>
          <w:p w14:paraId="4F32DB5A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486F">
              <w:rPr>
                <w:rFonts w:ascii="Garamond" w:hAnsi="Garamond"/>
                <w:iCs/>
              </w:rPr>
            </w:r>
            <w:r w:rsidR="007E486F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Delete</w:t>
            </w:r>
          </w:p>
        </w:tc>
        <w:tc>
          <w:tcPr>
            <w:tcW w:w="1917" w:type="pct"/>
            <w:gridSpan w:val="3"/>
            <w:tcBorders>
              <w:left w:val="nil"/>
            </w:tcBorders>
          </w:tcPr>
          <w:p w14:paraId="6D15E755" w14:textId="77777777" w:rsidR="00653016" w:rsidRPr="00F92B28" w:rsidRDefault="00653016" w:rsidP="00815EFF">
            <w:pPr>
              <w:pStyle w:val="TableText"/>
              <w:rPr>
                <w:rFonts w:ascii="Garamond" w:hAnsi="Garamond"/>
                <w:iCs/>
              </w:rPr>
            </w:pPr>
            <w:r w:rsidRPr="00F92B28">
              <w:rPr>
                <w:rFonts w:ascii="Garamond" w:hAnsi="Garamond"/>
                <w:iCs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  <w:iCs/>
              </w:rPr>
              <w:instrText xml:space="preserve"> FORMCHECKBOX </w:instrText>
            </w:r>
            <w:r w:rsidR="007E486F">
              <w:rPr>
                <w:rFonts w:ascii="Garamond" w:hAnsi="Garamond"/>
                <w:iCs/>
              </w:rPr>
            </w:r>
            <w:r w:rsidR="007E486F">
              <w:rPr>
                <w:rFonts w:ascii="Garamond" w:hAnsi="Garamond"/>
                <w:iCs/>
              </w:rPr>
              <w:fldChar w:fldCharType="separate"/>
            </w:r>
            <w:r w:rsidRPr="00F92B28">
              <w:rPr>
                <w:rFonts w:ascii="Garamond" w:hAnsi="Garamond"/>
                <w:iCs/>
              </w:rPr>
              <w:fldChar w:fldCharType="end"/>
            </w:r>
            <w:r w:rsidRPr="00F92B28">
              <w:rPr>
                <w:rFonts w:ascii="Garamond" w:hAnsi="Garamond"/>
                <w:iCs/>
              </w:rPr>
              <w:t xml:space="preserve"> No Change</w:t>
            </w:r>
          </w:p>
        </w:tc>
      </w:tr>
      <w:tr w:rsidR="00653016" w:rsidRPr="00F92B28" w14:paraId="47D2B721" w14:textId="77777777" w:rsidTr="00653016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6B4CD7F7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Menu Options that will invoke this reference</w:t>
            </w:r>
          </w:p>
        </w:tc>
        <w:tc>
          <w:tcPr>
            <w:tcW w:w="3744" w:type="pct"/>
            <w:gridSpan w:val="11"/>
          </w:tcPr>
          <w:p w14:paraId="7E0603F5" w14:textId="48CD80F6" w:rsidR="00653016" w:rsidRPr="00363813" w:rsidRDefault="00653016" w:rsidP="00815EFF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653016" w:rsidRPr="00F92B28" w14:paraId="1CDAB534" w14:textId="77777777" w:rsidTr="00024D77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79C840D4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Data Passing</w:t>
            </w:r>
          </w:p>
        </w:tc>
        <w:tc>
          <w:tcPr>
            <w:tcW w:w="514" w:type="pct"/>
            <w:gridSpan w:val="2"/>
            <w:tcBorders>
              <w:right w:val="nil"/>
            </w:tcBorders>
          </w:tcPr>
          <w:p w14:paraId="126C0F09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Input</w:t>
            </w:r>
          </w:p>
        </w:tc>
        <w:tc>
          <w:tcPr>
            <w:tcW w:w="591" w:type="pct"/>
            <w:gridSpan w:val="2"/>
            <w:tcBorders>
              <w:left w:val="nil"/>
              <w:right w:val="nil"/>
            </w:tcBorders>
          </w:tcPr>
          <w:p w14:paraId="56899639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Output</w:t>
            </w:r>
          </w:p>
        </w:tc>
        <w:tc>
          <w:tcPr>
            <w:tcW w:w="514" w:type="pct"/>
            <w:gridSpan w:val="3"/>
            <w:tcBorders>
              <w:left w:val="nil"/>
              <w:right w:val="nil"/>
            </w:tcBorders>
          </w:tcPr>
          <w:p w14:paraId="7754ED42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Both</w:t>
            </w:r>
          </w:p>
        </w:tc>
        <w:tc>
          <w:tcPr>
            <w:tcW w:w="1057" w:type="pct"/>
            <w:gridSpan w:val="3"/>
            <w:tcBorders>
              <w:left w:val="nil"/>
              <w:right w:val="nil"/>
            </w:tcBorders>
          </w:tcPr>
          <w:p w14:paraId="101EF40A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Global Reference</w:t>
            </w:r>
          </w:p>
        </w:tc>
        <w:tc>
          <w:tcPr>
            <w:tcW w:w="1068" w:type="pct"/>
            <w:tcBorders>
              <w:left w:val="nil"/>
            </w:tcBorders>
          </w:tcPr>
          <w:p w14:paraId="0E84EF3D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Local Reference</w:t>
            </w:r>
          </w:p>
        </w:tc>
      </w:tr>
      <w:tr w:rsidR="00653016" w:rsidRPr="00F92B28" w14:paraId="5523155F" w14:textId="77777777" w:rsidTr="00653016">
        <w:trPr>
          <w:cantSplit/>
          <w:trHeight w:val="449"/>
        </w:trPr>
        <w:tc>
          <w:tcPr>
            <w:tcW w:w="1256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664EA8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Menu Text Description</w:t>
            </w:r>
          </w:p>
        </w:tc>
        <w:tc>
          <w:tcPr>
            <w:tcW w:w="3744" w:type="pct"/>
            <w:gridSpan w:val="11"/>
            <w:tcBorders>
              <w:bottom w:val="single" w:sz="4" w:space="0" w:color="auto"/>
            </w:tcBorders>
          </w:tcPr>
          <w:p w14:paraId="28E43071" w14:textId="12D435D0" w:rsidR="00653016" w:rsidRPr="00CD35E0" w:rsidRDefault="00653016" w:rsidP="00024D77">
            <w:pPr>
              <w:pStyle w:val="TableText"/>
              <w:rPr>
                <w:rFonts w:ascii="Times New Roman" w:hAnsi="Times New Roman" w:cs="Times New Roman"/>
              </w:rPr>
            </w:pPr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EDI Lockbox (</w:t>
            </w:r>
            <w:proofErr w:type="spellStart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>ePayments</w:t>
            </w:r>
            <w:proofErr w:type="spellEnd"/>
            <w:r w:rsidRPr="0047559C">
              <w:rPr>
                <w:rFonts w:ascii="Times New Roman" w:hAnsi="Times New Roman" w:cs="Times New Roman"/>
                <w:sz w:val="22"/>
                <w:szCs w:val="24"/>
              </w:rPr>
              <w:t xml:space="preserve">) </w:t>
            </w:r>
          </w:p>
        </w:tc>
      </w:tr>
      <w:tr w:rsidR="00653016" w:rsidRPr="00F92B28" w14:paraId="7487ED3E" w14:textId="77777777" w:rsidTr="00024D77">
        <w:trPr>
          <w:cantSplit/>
          <w:trHeight w:val="330"/>
        </w:trPr>
        <w:tc>
          <w:tcPr>
            <w:tcW w:w="1256" w:type="pct"/>
            <w:gridSpan w:val="2"/>
            <w:vMerge w:val="restart"/>
            <w:shd w:val="clear" w:color="auto" w:fill="D9D9D9"/>
            <w:vAlign w:val="center"/>
          </w:tcPr>
          <w:p w14:paraId="3DF7D1CD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Type</w:t>
            </w:r>
          </w:p>
        </w:tc>
        <w:tc>
          <w:tcPr>
            <w:tcW w:w="576" w:type="pct"/>
            <w:gridSpan w:val="3"/>
            <w:tcBorders>
              <w:bottom w:val="nil"/>
              <w:right w:val="nil"/>
            </w:tcBorders>
          </w:tcPr>
          <w:p w14:paraId="67387BB7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Edit</w:t>
            </w:r>
          </w:p>
        </w:tc>
        <w:tc>
          <w:tcPr>
            <w:tcW w:w="963" w:type="pct"/>
            <w:gridSpan w:val="3"/>
            <w:tcBorders>
              <w:left w:val="nil"/>
              <w:bottom w:val="nil"/>
              <w:right w:val="nil"/>
            </w:tcBorders>
          </w:tcPr>
          <w:p w14:paraId="7CEEF7F0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Print</w:t>
            </w:r>
          </w:p>
        </w:tc>
        <w:tc>
          <w:tcPr>
            <w:tcW w:w="575" w:type="pct"/>
            <w:gridSpan w:val="3"/>
            <w:tcBorders>
              <w:left w:val="nil"/>
              <w:bottom w:val="nil"/>
              <w:right w:val="nil"/>
            </w:tcBorders>
          </w:tcPr>
          <w:p w14:paraId="76AAB7EE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Menu</w:t>
            </w:r>
          </w:p>
        </w:tc>
        <w:tc>
          <w:tcPr>
            <w:tcW w:w="1629" w:type="pct"/>
            <w:gridSpan w:val="2"/>
            <w:tcBorders>
              <w:left w:val="nil"/>
              <w:bottom w:val="nil"/>
            </w:tcBorders>
          </w:tcPr>
          <w:p w14:paraId="0E5F2E82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Inquire</w:t>
            </w:r>
          </w:p>
        </w:tc>
      </w:tr>
      <w:tr w:rsidR="00653016" w:rsidRPr="00F92B28" w14:paraId="07AC2F70" w14:textId="77777777" w:rsidTr="00024D77">
        <w:trPr>
          <w:cantSplit/>
          <w:trHeight w:val="315"/>
        </w:trPr>
        <w:tc>
          <w:tcPr>
            <w:tcW w:w="1256" w:type="pct"/>
            <w:gridSpan w:val="2"/>
            <w:vMerge/>
            <w:shd w:val="clear" w:color="auto" w:fill="D9D9D9"/>
            <w:vAlign w:val="center"/>
          </w:tcPr>
          <w:p w14:paraId="1DA55052" w14:textId="77777777" w:rsidR="00653016" w:rsidRPr="00791E58" w:rsidRDefault="00653016" w:rsidP="00815EFF">
            <w:pPr>
              <w:pStyle w:val="TableText"/>
              <w:rPr>
                <w:b/>
              </w:rPr>
            </w:pPr>
          </w:p>
        </w:tc>
        <w:tc>
          <w:tcPr>
            <w:tcW w:w="576" w:type="pct"/>
            <w:gridSpan w:val="3"/>
            <w:tcBorders>
              <w:top w:val="nil"/>
              <w:right w:val="nil"/>
            </w:tcBorders>
          </w:tcPr>
          <w:p w14:paraId="6A0729BC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Action</w:t>
            </w:r>
          </w:p>
        </w:tc>
        <w:tc>
          <w:tcPr>
            <w:tcW w:w="963" w:type="pct"/>
            <w:gridSpan w:val="3"/>
            <w:tcBorders>
              <w:top w:val="nil"/>
              <w:left w:val="nil"/>
              <w:right w:val="nil"/>
            </w:tcBorders>
          </w:tcPr>
          <w:p w14:paraId="2FD90A3C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Run Routine</w:t>
            </w:r>
          </w:p>
        </w:tc>
        <w:tc>
          <w:tcPr>
            <w:tcW w:w="575" w:type="pct"/>
            <w:gridSpan w:val="3"/>
            <w:tcBorders>
              <w:top w:val="nil"/>
              <w:left w:val="nil"/>
              <w:right w:val="nil"/>
            </w:tcBorders>
          </w:tcPr>
          <w:p w14:paraId="346A59B8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  <w:r w:rsidRPr="00F92B28">
              <w:rPr>
                <w:rFonts w:ascii="Garamond" w:hAnsi="Garamond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2B28">
              <w:rPr>
                <w:rFonts w:ascii="Garamond" w:hAnsi="Garamond"/>
              </w:rPr>
              <w:instrText xml:space="preserve"> FORMCHECKBOX </w:instrText>
            </w:r>
            <w:r w:rsidR="007E486F">
              <w:rPr>
                <w:rFonts w:ascii="Garamond" w:hAnsi="Garamond"/>
              </w:rPr>
            </w:r>
            <w:r w:rsidR="007E486F">
              <w:rPr>
                <w:rFonts w:ascii="Garamond" w:hAnsi="Garamond"/>
              </w:rPr>
              <w:fldChar w:fldCharType="separate"/>
            </w:r>
            <w:r w:rsidRPr="00F92B28">
              <w:rPr>
                <w:rFonts w:ascii="Garamond" w:hAnsi="Garamond"/>
              </w:rPr>
              <w:fldChar w:fldCharType="end"/>
            </w:r>
            <w:r w:rsidRPr="00F92B28">
              <w:rPr>
                <w:rFonts w:ascii="Garamond" w:hAnsi="Garamond"/>
              </w:rPr>
              <w:t xml:space="preserve"> Other</w:t>
            </w:r>
          </w:p>
        </w:tc>
        <w:tc>
          <w:tcPr>
            <w:tcW w:w="1629" w:type="pct"/>
            <w:gridSpan w:val="2"/>
            <w:tcBorders>
              <w:top w:val="nil"/>
              <w:left w:val="nil"/>
            </w:tcBorders>
          </w:tcPr>
          <w:p w14:paraId="6F00AAFA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</w:p>
        </w:tc>
      </w:tr>
      <w:tr w:rsidR="00653016" w:rsidRPr="00F92B28" w14:paraId="192758CE" w14:textId="77777777" w:rsidTr="00653016">
        <w:trPr>
          <w:cantSplit/>
        </w:trPr>
        <w:tc>
          <w:tcPr>
            <w:tcW w:w="1256" w:type="pct"/>
            <w:gridSpan w:val="2"/>
            <w:shd w:val="clear" w:color="auto" w:fill="D9D9D9"/>
            <w:vAlign w:val="center"/>
          </w:tcPr>
          <w:p w14:paraId="73A47D7A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Associated Routine</w:t>
            </w:r>
          </w:p>
        </w:tc>
        <w:tc>
          <w:tcPr>
            <w:tcW w:w="3744" w:type="pct"/>
            <w:gridSpan w:val="11"/>
          </w:tcPr>
          <w:p w14:paraId="086EAE74" w14:textId="77777777" w:rsidR="00653016" w:rsidRPr="00F92B28" w:rsidRDefault="00653016" w:rsidP="00815EFF">
            <w:pPr>
              <w:pStyle w:val="TableText"/>
              <w:rPr>
                <w:rFonts w:ascii="Garamond" w:hAnsi="Garamond"/>
              </w:rPr>
            </w:pPr>
          </w:p>
        </w:tc>
      </w:tr>
      <w:tr w:rsidR="00653016" w:rsidRPr="00F92B28" w14:paraId="79128595" w14:textId="77777777" w:rsidTr="00653016">
        <w:tc>
          <w:tcPr>
            <w:tcW w:w="1256" w:type="pct"/>
            <w:gridSpan w:val="2"/>
            <w:shd w:val="clear" w:color="auto" w:fill="D9D9D9"/>
            <w:vAlign w:val="center"/>
          </w:tcPr>
          <w:p w14:paraId="1586A750" w14:textId="77777777" w:rsidR="00653016" w:rsidRPr="00791E58" w:rsidRDefault="00653016" w:rsidP="00815EFF">
            <w:pPr>
              <w:pStyle w:val="TableText"/>
              <w:rPr>
                <w:b/>
              </w:rPr>
            </w:pPr>
            <w:r w:rsidRPr="00791E58">
              <w:rPr>
                <w:b/>
              </w:rPr>
              <w:t>Option Definition</w:t>
            </w:r>
          </w:p>
        </w:tc>
        <w:tc>
          <w:tcPr>
            <w:tcW w:w="3744" w:type="pct"/>
            <w:gridSpan w:val="11"/>
          </w:tcPr>
          <w:p w14:paraId="0D51868F" w14:textId="77777777" w:rsidR="00653016" w:rsidRDefault="008568BA" w:rsidP="00815EFF">
            <w:pPr>
              <w:pStyle w:val="TableText"/>
              <w:rPr>
                <w:rFonts w:ascii="r_ansi" w:hAnsi="r_ansi"/>
              </w:rPr>
            </w:pPr>
            <w:r w:rsidRPr="00024D77">
              <w:rPr>
                <w:rFonts w:ascii="r_ansi" w:hAnsi="r_ansi"/>
              </w:rPr>
              <w:t>RCDPE EDI LOC</w:t>
            </w:r>
            <w:r>
              <w:rPr>
                <w:rFonts w:ascii="r_ansi" w:hAnsi="r_ansi"/>
              </w:rPr>
              <w:t>KBOX WORKLIST</w:t>
            </w:r>
          </w:p>
          <w:p w14:paraId="0BA3C503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EXCEPTION PROCESSING</w:t>
            </w:r>
          </w:p>
          <w:p w14:paraId="6CAD63A7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MATCH EFT TO ERA</w:t>
            </w:r>
          </w:p>
          <w:p w14:paraId="4C509178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EDI LOCKBOX REPORTS MENU</w:t>
            </w:r>
          </w:p>
          <w:p w14:paraId="20FDEE50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MANUAL MATCH EFT-ERA</w:t>
            </w:r>
          </w:p>
          <w:p w14:paraId="13294173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MARK 0-BAL EFT MATCHED</w:t>
            </w:r>
          </w:p>
          <w:p w14:paraId="2021DAEE" w14:textId="4DD89FAC" w:rsidR="008568BA" w:rsidRPr="00024D77" w:rsidRDefault="008568BA" w:rsidP="00815EFF">
            <w:pPr>
              <w:pStyle w:val="TableText"/>
              <w:rPr>
                <w:rFonts w:ascii="r_ansi" w:hAnsi="r_ansi"/>
                <w:b/>
                <w:strike/>
              </w:rPr>
            </w:pPr>
            <w:r w:rsidRPr="00024D77">
              <w:rPr>
                <w:rFonts w:ascii="r_ansi" w:hAnsi="r_ansi"/>
                <w:b/>
                <w:strike/>
                <w:highlight w:val="yellow"/>
              </w:rPr>
              <w:t>RCDPE MOVE ERA TO SUSPENSE</w:t>
            </w:r>
          </w:p>
          <w:p w14:paraId="0A7260B4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ERA POSTED BY PAPER EOB</w:t>
            </w:r>
          </w:p>
          <w:p w14:paraId="234555DF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UNMATCH ERA</w:t>
            </w:r>
          </w:p>
          <w:p w14:paraId="35FC0D20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REMOVE ERA FROM WORKLIST</w:t>
            </w:r>
          </w:p>
          <w:p w14:paraId="39A1B71F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EEOB MOVE/COPY/REMOVE</w:t>
            </w:r>
          </w:p>
          <w:p w14:paraId="33544BE8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REMOVE DUP DEPOSITS</w:t>
            </w:r>
          </w:p>
          <w:p w14:paraId="09B62791" w14:textId="77777777" w:rsidR="008568BA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UNPOSTED EFT OVERRIDE</w:t>
            </w:r>
          </w:p>
          <w:p w14:paraId="165940AA" w14:textId="4898493E" w:rsidR="008568BA" w:rsidRPr="00024D77" w:rsidRDefault="008568BA" w:rsidP="00815EFF">
            <w:pPr>
              <w:pStyle w:val="TableText"/>
              <w:rPr>
                <w:rFonts w:ascii="r_ansi" w:hAnsi="r_ansi"/>
              </w:rPr>
            </w:pPr>
            <w:r>
              <w:rPr>
                <w:rFonts w:ascii="r_ansi" w:hAnsi="r_ansi"/>
              </w:rPr>
              <w:t>RCDPE APAR</w:t>
            </w:r>
          </w:p>
        </w:tc>
      </w:tr>
    </w:tbl>
    <w:p w14:paraId="43D09804" w14:textId="27F04AC0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39DE5984" w14:textId="77777777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B991356" w14:textId="77777777" w:rsidR="00EA39C7" w:rsidRDefault="00EA39C7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0FA51C1C" w14:textId="77777777" w:rsidR="00EB30C6" w:rsidRDefault="00EB30C6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820AD64" w14:textId="6B034BF8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54478CC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7AF3C1C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p w14:paraId="03212DFE" w14:textId="77777777" w:rsidR="00293AE0" w:rsidRDefault="00293AE0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293AE0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CE86C" w14:textId="77777777" w:rsidR="007E486F" w:rsidRDefault="007E486F" w:rsidP="00B81ED4">
      <w:pPr>
        <w:spacing w:after="0" w:line="240" w:lineRule="auto"/>
      </w:pPr>
      <w:r>
        <w:separator/>
      </w:r>
    </w:p>
  </w:endnote>
  <w:endnote w:type="continuationSeparator" w:id="0">
    <w:p w14:paraId="207055F4" w14:textId="77777777" w:rsidR="007E486F" w:rsidRDefault="007E486F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933B7" w14:textId="77777777" w:rsidR="001079D0" w:rsidRDefault="001079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69256" w14:textId="77777777" w:rsidR="001079D0" w:rsidRDefault="001079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F4E288" w14:textId="77777777" w:rsidR="001079D0" w:rsidRDefault="001079D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5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5"/>
      <w:customXmlDelRangeStart w:id="6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6"/>
          <w:p w14:paraId="55647AD7" w14:textId="55F01576" w:rsidR="00DB2CB9" w:rsidRPr="002407DA" w:rsidDel="001079D0" w:rsidRDefault="00DB2CB9">
            <w:pPr>
              <w:pStyle w:val="Footer"/>
              <w:jc w:val="center"/>
              <w:rPr>
                <w:del w:id="7" w:author="Author"/>
              </w:rPr>
            </w:pPr>
            <w:del w:id="8" w:author="Author">
              <w:r w:rsidRPr="002407DA" w:rsidDel="001079D0">
                <w:delText xml:space="preserve">Page </w:del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1079D0">
                <w:rPr>
                  <w:bCs/>
                </w:rPr>
                <w:delInstrText xml:space="preserve"> PAGE </w:delInstr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separate"/>
              </w:r>
              <w:r w:rsidR="001079D0" w:rsidDel="001079D0">
                <w:rPr>
                  <w:bCs/>
                  <w:noProof/>
                </w:rPr>
                <w:delText>2</w:del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end"/>
              </w:r>
              <w:r w:rsidRPr="002407DA" w:rsidDel="001079D0">
                <w:delText xml:space="preserve"> of </w:del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1079D0">
                <w:rPr>
                  <w:bCs/>
                </w:rPr>
                <w:delInstrText xml:space="preserve"> NUMPAGES  </w:delInstr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separate"/>
              </w:r>
              <w:r w:rsidR="001079D0" w:rsidDel="001079D0">
                <w:rPr>
                  <w:bCs/>
                  <w:noProof/>
                </w:rPr>
                <w:delText>3</w:delText>
              </w:r>
              <w:r w:rsidRPr="002407DA" w:rsidDel="001079D0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9" w:author="Author"/>
        </w:sdtContent>
      </w:sdt>
      <w:customXmlDelRangeEnd w:id="9"/>
      <w:customXmlDelRangeStart w:id="10" w:author="Author"/>
    </w:sdtContent>
  </w:sdt>
  <w:customXmlDelRangeEnd w:id="10"/>
  <w:p w14:paraId="4292578D" w14:textId="77777777" w:rsidR="00DB2CB9" w:rsidRDefault="00DB2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7759F" w14:textId="77777777" w:rsidR="007E486F" w:rsidRDefault="007E486F" w:rsidP="00B81ED4">
      <w:pPr>
        <w:spacing w:after="0" w:line="240" w:lineRule="auto"/>
      </w:pPr>
      <w:r>
        <w:separator/>
      </w:r>
    </w:p>
  </w:footnote>
  <w:footnote w:type="continuationSeparator" w:id="0">
    <w:p w14:paraId="03110D99" w14:textId="77777777" w:rsidR="007E486F" w:rsidRDefault="007E486F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0DC89" w14:textId="77777777" w:rsidR="001079D0" w:rsidRDefault="001079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91085" w14:textId="77777777" w:rsidR="001079D0" w:rsidRDefault="001079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7EF5E" w14:textId="77777777" w:rsidR="001079D0" w:rsidRDefault="001079D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4082EDA" w:rsidR="00DB2CB9" w:rsidRPr="005B7B1B" w:rsidRDefault="007E486F">
    <w:pPr>
      <w:pStyle w:val="Header"/>
      <w:rPr>
        <w:rFonts w:ascii="Times New Roman" w:hAnsi="Times New Roman" w:cs="Times New Roman"/>
        <w:sz w:val="20"/>
      </w:rPr>
    </w:pPr>
    <w:customXmlDelRangeStart w:id="1" w:author="Author"/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customXmlDelRangeEnd w:id="1"/>
        <w:del w:id="2" w:author="Author">
          <w:r w:rsidDel="001079D0">
            <w:rPr>
              <w:noProof/>
              <w:sz w:val="20"/>
              <w:lang w:eastAsia="zh-TW"/>
            </w:rPr>
            <w:pict w14:anchorId="6EED391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del>
        <w:customXmlDelRangeStart w:id="3" w:author="Author"/>
      </w:sdtContent>
    </w:sdt>
    <w:customXmlDelRangeEnd w:id="3"/>
    <w:del w:id="4" w:author="Author">
      <w:r w:rsidR="00DB2CB9" w:rsidDel="001079D0">
        <w:rPr>
          <w:rFonts w:ascii="Times New Roman" w:hAnsi="Times New Roman" w:cs="Times New Roman"/>
          <w:sz w:val="20"/>
        </w:rPr>
        <w:delText>MCCF EDI TAS US1</w:delText>
      </w:r>
      <w:r w:rsidR="00DA2DED" w:rsidDel="001079D0">
        <w:rPr>
          <w:rFonts w:ascii="Times New Roman" w:hAnsi="Times New Roman" w:cs="Times New Roman"/>
          <w:sz w:val="20"/>
        </w:rPr>
        <w:delText>711</w:delText>
      </w:r>
      <w:r w:rsidR="00DB2CB9" w:rsidDel="001079D0">
        <w:rPr>
          <w:rFonts w:ascii="Times New Roman" w:hAnsi="Times New Roman" w:cs="Times New Roman"/>
          <w:sz w:val="20"/>
        </w:rPr>
        <w:delText xml:space="preserve"> SDD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710186"/>
    <w:multiLevelType w:val="hybridMultilevel"/>
    <w:tmpl w:val="FA9C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1"/>
  </w:num>
  <w:num w:numId="10">
    <w:abstractNumId w:val="34"/>
  </w:num>
  <w:num w:numId="11">
    <w:abstractNumId w:val="38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6"/>
  </w:num>
  <w:num w:numId="17">
    <w:abstractNumId w:val="39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5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672B"/>
    <w:rsid w:val="00007319"/>
    <w:rsid w:val="00011416"/>
    <w:rsid w:val="000138F7"/>
    <w:rsid w:val="00024D77"/>
    <w:rsid w:val="0003246A"/>
    <w:rsid w:val="000358FE"/>
    <w:rsid w:val="00040EB7"/>
    <w:rsid w:val="00041C8F"/>
    <w:rsid w:val="00043E15"/>
    <w:rsid w:val="000455AE"/>
    <w:rsid w:val="00046F79"/>
    <w:rsid w:val="00051DB8"/>
    <w:rsid w:val="00057FC7"/>
    <w:rsid w:val="00065FA0"/>
    <w:rsid w:val="000710F8"/>
    <w:rsid w:val="00071AC5"/>
    <w:rsid w:val="00074024"/>
    <w:rsid w:val="0007552E"/>
    <w:rsid w:val="00087ACA"/>
    <w:rsid w:val="000A3203"/>
    <w:rsid w:val="000B507F"/>
    <w:rsid w:val="000B6C72"/>
    <w:rsid w:val="000B7003"/>
    <w:rsid w:val="000C728B"/>
    <w:rsid w:val="000D0910"/>
    <w:rsid w:val="000E4AFA"/>
    <w:rsid w:val="000E4B1D"/>
    <w:rsid w:val="000F1BBE"/>
    <w:rsid w:val="00100DF1"/>
    <w:rsid w:val="001079D0"/>
    <w:rsid w:val="00112515"/>
    <w:rsid w:val="00115334"/>
    <w:rsid w:val="00115365"/>
    <w:rsid w:val="00122200"/>
    <w:rsid w:val="00122BFA"/>
    <w:rsid w:val="001358B2"/>
    <w:rsid w:val="00136651"/>
    <w:rsid w:val="00144443"/>
    <w:rsid w:val="00146DAB"/>
    <w:rsid w:val="00152BDB"/>
    <w:rsid w:val="00152CAF"/>
    <w:rsid w:val="00154865"/>
    <w:rsid w:val="00162A4D"/>
    <w:rsid w:val="00182661"/>
    <w:rsid w:val="00182C82"/>
    <w:rsid w:val="00191340"/>
    <w:rsid w:val="001919C6"/>
    <w:rsid w:val="00191DE6"/>
    <w:rsid w:val="00194093"/>
    <w:rsid w:val="00197B59"/>
    <w:rsid w:val="001B379F"/>
    <w:rsid w:val="001B417E"/>
    <w:rsid w:val="001B47A3"/>
    <w:rsid w:val="001C6156"/>
    <w:rsid w:val="001C7764"/>
    <w:rsid w:val="001D3A76"/>
    <w:rsid w:val="001D3DAD"/>
    <w:rsid w:val="001E657F"/>
    <w:rsid w:val="001F2C1D"/>
    <w:rsid w:val="001F5110"/>
    <w:rsid w:val="002012C6"/>
    <w:rsid w:val="0020242B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219A"/>
    <w:rsid w:val="00244C9D"/>
    <w:rsid w:val="00257F79"/>
    <w:rsid w:val="0026055C"/>
    <w:rsid w:val="00263624"/>
    <w:rsid w:val="00263E57"/>
    <w:rsid w:val="00264B88"/>
    <w:rsid w:val="00271366"/>
    <w:rsid w:val="002766AC"/>
    <w:rsid w:val="00280708"/>
    <w:rsid w:val="00281C50"/>
    <w:rsid w:val="002826F3"/>
    <w:rsid w:val="00283C1B"/>
    <w:rsid w:val="00292D29"/>
    <w:rsid w:val="00293AE0"/>
    <w:rsid w:val="00293BAC"/>
    <w:rsid w:val="00296EFC"/>
    <w:rsid w:val="002B294C"/>
    <w:rsid w:val="002C0994"/>
    <w:rsid w:val="002C13F9"/>
    <w:rsid w:val="002D2DD3"/>
    <w:rsid w:val="002D5C50"/>
    <w:rsid w:val="002E61D7"/>
    <w:rsid w:val="002F288F"/>
    <w:rsid w:val="0031476E"/>
    <w:rsid w:val="00317AF6"/>
    <w:rsid w:val="0033331F"/>
    <w:rsid w:val="0033462F"/>
    <w:rsid w:val="00334CFE"/>
    <w:rsid w:val="00347A9F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67D83"/>
    <w:rsid w:val="003856F8"/>
    <w:rsid w:val="003905E2"/>
    <w:rsid w:val="00392468"/>
    <w:rsid w:val="0039553C"/>
    <w:rsid w:val="003966B3"/>
    <w:rsid w:val="003B7B43"/>
    <w:rsid w:val="003C06CB"/>
    <w:rsid w:val="003C3E0D"/>
    <w:rsid w:val="003C6905"/>
    <w:rsid w:val="003C6A9D"/>
    <w:rsid w:val="003D15ED"/>
    <w:rsid w:val="003D44CB"/>
    <w:rsid w:val="003E18C7"/>
    <w:rsid w:val="003E2A7D"/>
    <w:rsid w:val="003E49C9"/>
    <w:rsid w:val="003F2460"/>
    <w:rsid w:val="003F2B4D"/>
    <w:rsid w:val="004128D9"/>
    <w:rsid w:val="00412FFB"/>
    <w:rsid w:val="00416EB9"/>
    <w:rsid w:val="00427433"/>
    <w:rsid w:val="004301E3"/>
    <w:rsid w:val="00437F5F"/>
    <w:rsid w:val="004476B5"/>
    <w:rsid w:val="004626D3"/>
    <w:rsid w:val="0046560F"/>
    <w:rsid w:val="00470066"/>
    <w:rsid w:val="0047559C"/>
    <w:rsid w:val="004770BF"/>
    <w:rsid w:val="00484BBD"/>
    <w:rsid w:val="004A4871"/>
    <w:rsid w:val="004B0BA9"/>
    <w:rsid w:val="004B13AF"/>
    <w:rsid w:val="004B31C0"/>
    <w:rsid w:val="004D213E"/>
    <w:rsid w:val="004E0CC3"/>
    <w:rsid w:val="004E4F95"/>
    <w:rsid w:val="004E594D"/>
    <w:rsid w:val="004E694A"/>
    <w:rsid w:val="00501766"/>
    <w:rsid w:val="0052110A"/>
    <w:rsid w:val="005215E0"/>
    <w:rsid w:val="00523ABB"/>
    <w:rsid w:val="00526D9B"/>
    <w:rsid w:val="00535CD5"/>
    <w:rsid w:val="00540B74"/>
    <w:rsid w:val="00542EC7"/>
    <w:rsid w:val="00547FDF"/>
    <w:rsid w:val="00553DD6"/>
    <w:rsid w:val="00555BAC"/>
    <w:rsid w:val="00556125"/>
    <w:rsid w:val="005612AC"/>
    <w:rsid w:val="0057034C"/>
    <w:rsid w:val="005708D8"/>
    <w:rsid w:val="00576F4B"/>
    <w:rsid w:val="00582055"/>
    <w:rsid w:val="0058778E"/>
    <w:rsid w:val="005B0C4E"/>
    <w:rsid w:val="005B2044"/>
    <w:rsid w:val="005B4FF5"/>
    <w:rsid w:val="005B7B1B"/>
    <w:rsid w:val="005C6DFC"/>
    <w:rsid w:val="005D1BD1"/>
    <w:rsid w:val="005D4973"/>
    <w:rsid w:val="005D7AD4"/>
    <w:rsid w:val="005E273B"/>
    <w:rsid w:val="005F0D8B"/>
    <w:rsid w:val="005F22D4"/>
    <w:rsid w:val="005F51CB"/>
    <w:rsid w:val="00603606"/>
    <w:rsid w:val="00606DE8"/>
    <w:rsid w:val="00611935"/>
    <w:rsid w:val="00616219"/>
    <w:rsid w:val="00625530"/>
    <w:rsid w:val="00632FB5"/>
    <w:rsid w:val="00634580"/>
    <w:rsid w:val="006366A4"/>
    <w:rsid w:val="006375AB"/>
    <w:rsid w:val="006437AC"/>
    <w:rsid w:val="00653016"/>
    <w:rsid w:val="00655D50"/>
    <w:rsid w:val="0065686B"/>
    <w:rsid w:val="00657BBD"/>
    <w:rsid w:val="00657BE0"/>
    <w:rsid w:val="0066043A"/>
    <w:rsid w:val="006672DC"/>
    <w:rsid w:val="00667B4B"/>
    <w:rsid w:val="00673A30"/>
    <w:rsid w:val="00674BEF"/>
    <w:rsid w:val="00681F55"/>
    <w:rsid w:val="0069692D"/>
    <w:rsid w:val="006A45F1"/>
    <w:rsid w:val="006A5F51"/>
    <w:rsid w:val="006B18D6"/>
    <w:rsid w:val="006B1A0E"/>
    <w:rsid w:val="006B50F7"/>
    <w:rsid w:val="006B68CB"/>
    <w:rsid w:val="006B7259"/>
    <w:rsid w:val="006C177F"/>
    <w:rsid w:val="006C4AB5"/>
    <w:rsid w:val="006C4E43"/>
    <w:rsid w:val="006E1623"/>
    <w:rsid w:val="006E3A80"/>
    <w:rsid w:val="006E621C"/>
    <w:rsid w:val="006F3BF8"/>
    <w:rsid w:val="006F6A68"/>
    <w:rsid w:val="006F762D"/>
    <w:rsid w:val="00700BA6"/>
    <w:rsid w:val="00703060"/>
    <w:rsid w:val="00704FB7"/>
    <w:rsid w:val="0071240D"/>
    <w:rsid w:val="00714C6C"/>
    <w:rsid w:val="007225EE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76099"/>
    <w:rsid w:val="00777F9C"/>
    <w:rsid w:val="007855F3"/>
    <w:rsid w:val="0078631D"/>
    <w:rsid w:val="00790EB8"/>
    <w:rsid w:val="00795B7B"/>
    <w:rsid w:val="007A12E2"/>
    <w:rsid w:val="007A4B11"/>
    <w:rsid w:val="007A74D2"/>
    <w:rsid w:val="007B03F9"/>
    <w:rsid w:val="007B772C"/>
    <w:rsid w:val="007D0623"/>
    <w:rsid w:val="007D2198"/>
    <w:rsid w:val="007E486F"/>
    <w:rsid w:val="007F2230"/>
    <w:rsid w:val="007F295E"/>
    <w:rsid w:val="007F333D"/>
    <w:rsid w:val="00810C38"/>
    <w:rsid w:val="00813585"/>
    <w:rsid w:val="00815F3C"/>
    <w:rsid w:val="00837462"/>
    <w:rsid w:val="00854629"/>
    <w:rsid w:val="00855BEE"/>
    <w:rsid w:val="008568BA"/>
    <w:rsid w:val="00863371"/>
    <w:rsid w:val="008748B5"/>
    <w:rsid w:val="008770A7"/>
    <w:rsid w:val="00880573"/>
    <w:rsid w:val="0088104C"/>
    <w:rsid w:val="008837E1"/>
    <w:rsid w:val="00893E06"/>
    <w:rsid w:val="008940DA"/>
    <w:rsid w:val="00895041"/>
    <w:rsid w:val="0089646E"/>
    <w:rsid w:val="008A4B2B"/>
    <w:rsid w:val="008B21C8"/>
    <w:rsid w:val="008B28F8"/>
    <w:rsid w:val="008B7AD5"/>
    <w:rsid w:val="008C119A"/>
    <w:rsid w:val="008C161C"/>
    <w:rsid w:val="008C2113"/>
    <w:rsid w:val="008C5A4C"/>
    <w:rsid w:val="008C6967"/>
    <w:rsid w:val="008E06C4"/>
    <w:rsid w:val="008E2317"/>
    <w:rsid w:val="008F7700"/>
    <w:rsid w:val="008F793E"/>
    <w:rsid w:val="00902626"/>
    <w:rsid w:val="009056DE"/>
    <w:rsid w:val="009072DB"/>
    <w:rsid w:val="00912BD0"/>
    <w:rsid w:val="00913311"/>
    <w:rsid w:val="00915760"/>
    <w:rsid w:val="00917BE5"/>
    <w:rsid w:val="00921983"/>
    <w:rsid w:val="00922492"/>
    <w:rsid w:val="00922D6B"/>
    <w:rsid w:val="00925068"/>
    <w:rsid w:val="00926205"/>
    <w:rsid w:val="00927E35"/>
    <w:rsid w:val="00935AB0"/>
    <w:rsid w:val="009369B9"/>
    <w:rsid w:val="009423E6"/>
    <w:rsid w:val="00944A75"/>
    <w:rsid w:val="00953A3A"/>
    <w:rsid w:val="009543D3"/>
    <w:rsid w:val="0095744D"/>
    <w:rsid w:val="009606EC"/>
    <w:rsid w:val="00966C2D"/>
    <w:rsid w:val="00975369"/>
    <w:rsid w:val="00980B95"/>
    <w:rsid w:val="00982E5D"/>
    <w:rsid w:val="00984223"/>
    <w:rsid w:val="00993737"/>
    <w:rsid w:val="00996F78"/>
    <w:rsid w:val="009A09EB"/>
    <w:rsid w:val="009B5C07"/>
    <w:rsid w:val="009B67EF"/>
    <w:rsid w:val="009C1520"/>
    <w:rsid w:val="009C6DDC"/>
    <w:rsid w:val="009D1D44"/>
    <w:rsid w:val="009E287F"/>
    <w:rsid w:val="009F3220"/>
    <w:rsid w:val="009F4532"/>
    <w:rsid w:val="009F6C6F"/>
    <w:rsid w:val="009F7269"/>
    <w:rsid w:val="00A0367E"/>
    <w:rsid w:val="00A05D64"/>
    <w:rsid w:val="00A105CB"/>
    <w:rsid w:val="00A12E67"/>
    <w:rsid w:val="00A12FFA"/>
    <w:rsid w:val="00A22C08"/>
    <w:rsid w:val="00A32334"/>
    <w:rsid w:val="00A367F3"/>
    <w:rsid w:val="00A3753A"/>
    <w:rsid w:val="00A37BEC"/>
    <w:rsid w:val="00A435FB"/>
    <w:rsid w:val="00A43E33"/>
    <w:rsid w:val="00A446E6"/>
    <w:rsid w:val="00A448EE"/>
    <w:rsid w:val="00A53D36"/>
    <w:rsid w:val="00A73243"/>
    <w:rsid w:val="00A73A4C"/>
    <w:rsid w:val="00A807BB"/>
    <w:rsid w:val="00A866B3"/>
    <w:rsid w:val="00A93BCB"/>
    <w:rsid w:val="00AA440A"/>
    <w:rsid w:val="00AC20D0"/>
    <w:rsid w:val="00AD46E7"/>
    <w:rsid w:val="00AD635D"/>
    <w:rsid w:val="00AE0A00"/>
    <w:rsid w:val="00AE62D7"/>
    <w:rsid w:val="00AE7297"/>
    <w:rsid w:val="00AF2CF1"/>
    <w:rsid w:val="00AF2D4A"/>
    <w:rsid w:val="00AF35DD"/>
    <w:rsid w:val="00AF5121"/>
    <w:rsid w:val="00AF62EE"/>
    <w:rsid w:val="00AF6685"/>
    <w:rsid w:val="00B0030A"/>
    <w:rsid w:val="00B006A8"/>
    <w:rsid w:val="00B00D1E"/>
    <w:rsid w:val="00B03020"/>
    <w:rsid w:val="00B2458F"/>
    <w:rsid w:val="00B336DF"/>
    <w:rsid w:val="00B339A8"/>
    <w:rsid w:val="00B34A6F"/>
    <w:rsid w:val="00B429E5"/>
    <w:rsid w:val="00B54944"/>
    <w:rsid w:val="00B6724A"/>
    <w:rsid w:val="00B71259"/>
    <w:rsid w:val="00B71851"/>
    <w:rsid w:val="00B721DD"/>
    <w:rsid w:val="00B7237F"/>
    <w:rsid w:val="00B73374"/>
    <w:rsid w:val="00B768A8"/>
    <w:rsid w:val="00B81ED4"/>
    <w:rsid w:val="00B8308E"/>
    <w:rsid w:val="00B85C65"/>
    <w:rsid w:val="00B92EB2"/>
    <w:rsid w:val="00B97B67"/>
    <w:rsid w:val="00B97DAF"/>
    <w:rsid w:val="00BC087F"/>
    <w:rsid w:val="00BC461F"/>
    <w:rsid w:val="00BD2C42"/>
    <w:rsid w:val="00BD6364"/>
    <w:rsid w:val="00BE3344"/>
    <w:rsid w:val="00BE77A5"/>
    <w:rsid w:val="00BF1692"/>
    <w:rsid w:val="00BF553B"/>
    <w:rsid w:val="00C0144B"/>
    <w:rsid w:val="00C02274"/>
    <w:rsid w:val="00C026BA"/>
    <w:rsid w:val="00C27488"/>
    <w:rsid w:val="00C35718"/>
    <w:rsid w:val="00C40167"/>
    <w:rsid w:val="00C40BE6"/>
    <w:rsid w:val="00C441B6"/>
    <w:rsid w:val="00C514E2"/>
    <w:rsid w:val="00C51B08"/>
    <w:rsid w:val="00C539C3"/>
    <w:rsid w:val="00C55FC3"/>
    <w:rsid w:val="00C60E1D"/>
    <w:rsid w:val="00C66CD6"/>
    <w:rsid w:val="00C82196"/>
    <w:rsid w:val="00C82D46"/>
    <w:rsid w:val="00C9601D"/>
    <w:rsid w:val="00C967D9"/>
    <w:rsid w:val="00CD1B9B"/>
    <w:rsid w:val="00CD35E0"/>
    <w:rsid w:val="00CF5232"/>
    <w:rsid w:val="00D1243D"/>
    <w:rsid w:val="00D37AE3"/>
    <w:rsid w:val="00D43453"/>
    <w:rsid w:val="00D5350F"/>
    <w:rsid w:val="00D53DAB"/>
    <w:rsid w:val="00D7373C"/>
    <w:rsid w:val="00D76751"/>
    <w:rsid w:val="00D82775"/>
    <w:rsid w:val="00D84912"/>
    <w:rsid w:val="00D903CA"/>
    <w:rsid w:val="00D90CA7"/>
    <w:rsid w:val="00D92696"/>
    <w:rsid w:val="00D96FC1"/>
    <w:rsid w:val="00D97C4D"/>
    <w:rsid w:val="00DA2DED"/>
    <w:rsid w:val="00DA4962"/>
    <w:rsid w:val="00DA5EA3"/>
    <w:rsid w:val="00DB2CB9"/>
    <w:rsid w:val="00DB7EC6"/>
    <w:rsid w:val="00DC22DD"/>
    <w:rsid w:val="00DC2607"/>
    <w:rsid w:val="00DC5544"/>
    <w:rsid w:val="00DE0D04"/>
    <w:rsid w:val="00DF294B"/>
    <w:rsid w:val="00DF3274"/>
    <w:rsid w:val="00DF693E"/>
    <w:rsid w:val="00E03EC3"/>
    <w:rsid w:val="00E26A85"/>
    <w:rsid w:val="00E300DE"/>
    <w:rsid w:val="00E32AFA"/>
    <w:rsid w:val="00E414DE"/>
    <w:rsid w:val="00E42426"/>
    <w:rsid w:val="00E662DB"/>
    <w:rsid w:val="00E74975"/>
    <w:rsid w:val="00E824B8"/>
    <w:rsid w:val="00E846D7"/>
    <w:rsid w:val="00E910E6"/>
    <w:rsid w:val="00E91349"/>
    <w:rsid w:val="00E94212"/>
    <w:rsid w:val="00E95A78"/>
    <w:rsid w:val="00EA12FA"/>
    <w:rsid w:val="00EA39C7"/>
    <w:rsid w:val="00EA4E70"/>
    <w:rsid w:val="00EB1F53"/>
    <w:rsid w:val="00EB30C6"/>
    <w:rsid w:val="00EB70A4"/>
    <w:rsid w:val="00EB7E34"/>
    <w:rsid w:val="00EC3AF8"/>
    <w:rsid w:val="00ED055A"/>
    <w:rsid w:val="00ED0B6E"/>
    <w:rsid w:val="00EE0AA0"/>
    <w:rsid w:val="00EE4601"/>
    <w:rsid w:val="00EE7F42"/>
    <w:rsid w:val="00EF1226"/>
    <w:rsid w:val="00EF1F1C"/>
    <w:rsid w:val="00EF2A2F"/>
    <w:rsid w:val="00EF4915"/>
    <w:rsid w:val="00EF56DD"/>
    <w:rsid w:val="00F079C4"/>
    <w:rsid w:val="00F1015D"/>
    <w:rsid w:val="00F10CF3"/>
    <w:rsid w:val="00F1147B"/>
    <w:rsid w:val="00F2419A"/>
    <w:rsid w:val="00F26931"/>
    <w:rsid w:val="00F30B50"/>
    <w:rsid w:val="00F3272E"/>
    <w:rsid w:val="00F374D5"/>
    <w:rsid w:val="00F37969"/>
    <w:rsid w:val="00F40B2D"/>
    <w:rsid w:val="00F41763"/>
    <w:rsid w:val="00F41929"/>
    <w:rsid w:val="00F41AF2"/>
    <w:rsid w:val="00F4247B"/>
    <w:rsid w:val="00F5155B"/>
    <w:rsid w:val="00F52C21"/>
    <w:rsid w:val="00F65EF2"/>
    <w:rsid w:val="00F737C5"/>
    <w:rsid w:val="00F809B1"/>
    <w:rsid w:val="00F91066"/>
    <w:rsid w:val="00F91210"/>
    <w:rsid w:val="00F91E01"/>
    <w:rsid w:val="00F92F3D"/>
    <w:rsid w:val="00F9651F"/>
    <w:rsid w:val="00FA3DB7"/>
    <w:rsid w:val="00FB2809"/>
    <w:rsid w:val="00FC1B48"/>
    <w:rsid w:val="00FC4AEF"/>
    <w:rsid w:val="00FC633D"/>
    <w:rsid w:val="00FD0826"/>
    <w:rsid w:val="00FE0CC5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10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2017-07-20T14:15:00Z</dcterms:created>
  <dcterms:modified xsi:type="dcterms:W3CDTF">2017-07-20T14:15:00Z</dcterms:modified>
</cp:coreProperties>
</file>