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0478F4FB"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776099">
        <w:rPr>
          <w:rFonts w:ascii="Arial" w:hAnsi="Arial" w:cs="Arial"/>
          <w:b/>
          <w:bCs/>
          <w:sz w:val="36"/>
          <w:szCs w:val="32"/>
        </w:rPr>
        <w:t>1</w:t>
      </w:r>
      <w:r w:rsidR="0066043A">
        <w:rPr>
          <w:rFonts w:ascii="Arial" w:hAnsi="Arial" w:cs="Arial"/>
          <w:b/>
          <w:bCs/>
          <w:sz w:val="36"/>
          <w:szCs w:val="32"/>
        </w:rPr>
        <w:t>683</w:t>
      </w:r>
    </w:p>
    <w:p w14:paraId="38E7E88B" w14:textId="77777777" w:rsidR="003562BC" w:rsidRPr="009B3C81" w:rsidRDefault="003562BC" w:rsidP="003562BC">
      <w:pPr>
        <w:pStyle w:val="Title2"/>
        <w:rPr>
          <w:sz w:val="36"/>
        </w:rPr>
      </w:pPr>
      <w:r w:rsidRPr="009B3C81">
        <w:rPr>
          <w:sz w:val="36"/>
        </w:rPr>
        <w:t>System Design Document</w:t>
      </w:r>
    </w:p>
    <w:p w14:paraId="33D1010D" w14:textId="2F5AEDFE" w:rsidR="003562BC" w:rsidRPr="009B3C81" w:rsidRDefault="00DF693E" w:rsidP="003562BC">
      <w:pPr>
        <w:pStyle w:val="Title"/>
      </w:pPr>
      <w:r>
        <w:t>PRCA</w:t>
      </w:r>
      <w:r w:rsidR="003562BC">
        <w:t>*</w:t>
      </w:r>
      <w:r>
        <w:t>4.5</w:t>
      </w:r>
      <w:r w:rsidR="003562BC">
        <w:t>*</w:t>
      </w:r>
      <w:r w:rsidR="0066043A">
        <w:t>xxx</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4E68F493" w:rsidR="003562BC" w:rsidRPr="009B3C81" w:rsidRDefault="0066043A" w:rsidP="003562BC">
      <w:pPr>
        <w:pStyle w:val="InstructionalTextTitle2"/>
        <w:rPr>
          <w:rFonts w:ascii="Arial" w:hAnsi="Arial" w:cs="Arial"/>
          <w:b/>
          <w:i w:val="0"/>
          <w:color w:val="auto"/>
          <w:sz w:val="32"/>
          <w:szCs w:val="32"/>
        </w:rPr>
      </w:pPr>
      <w:r>
        <w:rPr>
          <w:rFonts w:ascii="Arial" w:hAnsi="Arial" w:cs="Arial"/>
          <w:b/>
          <w:i w:val="0"/>
          <w:color w:val="auto"/>
          <w:sz w:val="32"/>
          <w:szCs w:val="32"/>
        </w:rPr>
        <w:t>April</w:t>
      </w:r>
      <w:r w:rsidR="003562BC" w:rsidRPr="009B3C81">
        <w:rPr>
          <w:rFonts w:ascii="Arial" w:hAnsi="Arial" w:cs="Arial"/>
          <w:b/>
          <w:i w:val="0"/>
          <w:color w:val="auto"/>
          <w:sz w:val="32"/>
          <w:szCs w:val="32"/>
        </w:rPr>
        <w:t xml:space="preserve"> 201</w:t>
      </w:r>
      <w:r w:rsidR="00776099">
        <w:rPr>
          <w:rFonts w:ascii="Arial" w:hAnsi="Arial" w:cs="Arial"/>
          <w:b/>
          <w:i w:val="0"/>
          <w:color w:val="auto"/>
          <w:sz w:val="32"/>
          <w:szCs w:val="32"/>
        </w:rPr>
        <w:t>7</w:t>
      </w:r>
    </w:p>
    <w:p w14:paraId="419F3F26" w14:textId="4B23B753"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7300E206" w14:textId="55BB2BD4"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DF693E">
        <w:t>US</w:t>
      </w:r>
      <w:r w:rsidR="00776099">
        <w:t>1</w:t>
      </w:r>
      <w:r w:rsidR="00777F9C">
        <w:t>683</w:t>
      </w:r>
    </w:p>
    <w:p w14:paraId="7300E207" w14:textId="30146F01" w:rsidR="00B81ED4" w:rsidRPr="00B81ED4" w:rsidRDefault="00B81ED4" w:rsidP="008F7700">
      <w:pPr>
        <w:pStyle w:val="TopInfo"/>
      </w:pPr>
      <w:r w:rsidRPr="008F7700">
        <w:rPr>
          <w:b/>
        </w:rPr>
        <w:t>User Story Name:</w:t>
      </w:r>
      <w:r w:rsidR="007431E4">
        <w:t xml:space="preserve"> </w:t>
      </w:r>
      <w:r w:rsidR="00DB2CB9">
        <w:t>Issue with refreshing the scratch pad from the APAR worklist</w:t>
      </w:r>
    </w:p>
    <w:p w14:paraId="69F3F645" w14:textId="77777777" w:rsidR="00776099" w:rsidRDefault="00776099" w:rsidP="00776099">
      <w:pPr>
        <w:pStyle w:val="Heading1"/>
      </w:pPr>
      <w:r>
        <w:t>Story</w:t>
      </w:r>
    </w:p>
    <w:p w14:paraId="680F4C62" w14:textId="77777777" w:rsidR="00DB2CB9" w:rsidRDefault="00DB2CB9" w:rsidP="00DB2CB9">
      <w:pPr>
        <w:pStyle w:val="BodyText"/>
        <w:rPr>
          <w:lang w:eastAsia="en-US"/>
        </w:rPr>
      </w:pPr>
      <w:r>
        <w:rPr>
          <w:lang w:eastAsia="en-US"/>
        </w:rPr>
        <w:t>As a user, I need the ability to refresh the scratch pad in the APAR worklist without adversely affecting previously posted APAR entries with split/edit activity causing them to show up incorrectly in the worklist.</w:t>
      </w:r>
    </w:p>
    <w:p w14:paraId="2DF23507" w14:textId="77777777" w:rsidR="00DB2CB9" w:rsidRDefault="00DB2CB9" w:rsidP="00776099">
      <w:pPr>
        <w:rPr>
          <w:rFonts w:ascii="Times New Roman" w:hAnsi="Times New Roman" w:cs="Times New Roman"/>
          <w:sz w:val="24"/>
          <w:szCs w:val="24"/>
        </w:rPr>
      </w:pPr>
    </w:p>
    <w:p w14:paraId="462ED93F" w14:textId="77777777" w:rsidR="00776099" w:rsidRDefault="00776099" w:rsidP="00776099">
      <w:pPr>
        <w:rPr>
          <w:rFonts w:ascii="Times New Roman" w:hAnsi="Times New Roman" w:cs="Times New Roman"/>
          <w:sz w:val="24"/>
          <w:szCs w:val="24"/>
        </w:rPr>
      </w:pPr>
      <w:r>
        <w:rPr>
          <w:rFonts w:ascii="Times New Roman" w:hAnsi="Times New Roman" w:cs="Times New Roman"/>
          <w:sz w:val="24"/>
          <w:szCs w:val="24"/>
        </w:rPr>
        <w:t xml:space="preserve"> </w:t>
      </w:r>
      <w:r w:rsidRPr="00945A05">
        <w:rPr>
          <w:b/>
        </w:rPr>
        <w:t>Conversation</w:t>
      </w:r>
    </w:p>
    <w:p w14:paraId="28FF1168" w14:textId="77777777" w:rsidR="00DB2CB9" w:rsidRDefault="00DB2CB9" w:rsidP="00DB2CB9">
      <w:pPr>
        <w:pStyle w:val="BodyText"/>
        <w:rPr>
          <w:lang w:eastAsia="en-US"/>
        </w:rPr>
      </w:pPr>
      <w:r>
        <w:rPr>
          <w:lang w:eastAsia="en-US"/>
        </w:rPr>
        <w:t>The scratch pad on the APAR worklist is the only place where the full record or split/edit worklist activity is kept.  This activity is then used to generate receipt lines during the nightly process.  In the ERA Worklist, the ‘Refresh Scratch pad’ action is blocked if the ERA already has an associated receipt. This is so the split/edit activity performed when creating the receipt is never lost.</w:t>
      </w:r>
    </w:p>
    <w:p w14:paraId="5C4B7E20" w14:textId="77777777" w:rsidR="00DB2CB9" w:rsidRDefault="00DB2CB9" w:rsidP="00DB2CB9">
      <w:pPr>
        <w:pStyle w:val="BodyText"/>
        <w:rPr>
          <w:lang w:eastAsia="en-US"/>
        </w:rPr>
      </w:pPr>
    </w:p>
    <w:p w14:paraId="57326611" w14:textId="77777777" w:rsidR="00DB2CB9" w:rsidRDefault="00DB2CB9" w:rsidP="00DB2CB9">
      <w:pPr>
        <w:pStyle w:val="BodyText"/>
        <w:rPr>
          <w:lang w:eastAsia="en-US"/>
        </w:rPr>
      </w:pPr>
      <w:r>
        <w:rPr>
          <w:lang w:eastAsia="en-US"/>
        </w:rPr>
        <w:t>The ‘Refresh Scratch pad’ action from the APAR Worklist is a bit more complicated.  If an incoming ERA is partially auto-posts the first time it is processed during the nightly auto-posting process, the auto-posted line will have no associated split/edits in the scratch pad so if the scratch pad is later refreshed in the APAR worklist there is no loss.  However, if more than one line of the ERA goes to the APAR worklist and any of these lines then have associated split/edits (either waiting to be posted by the nightly auto-posting process or already posted), then when the refresh is performed the scratch pad history for these lines is lost.  When this happens any lines that had been split/edited and then marked for auto-post but not yet processed should return to the APAR worklist after the night process and will need to be split/edited again.  Any previously posted split/edited lines in the APAR will lose their scratch pad history and then show up incorrectly in the APAR worklist.  Note however, the receipt should still be ok and will have the correct suspense comments.</w:t>
      </w:r>
    </w:p>
    <w:p w14:paraId="43828F37" w14:textId="77777777" w:rsidR="00DB2CB9" w:rsidRDefault="00DB2CB9" w:rsidP="00DB2CB9">
      <w:pPr>
        <w:pStyle w:val="BodyText"/>
        <w:rPr>
          <w:lang w:eastAsia="en-US"/>
        </w:rPr>
      </w:pPr>
    </w:p>
    <w:p w14:paraId="02BD002F" w14:textId="77777777" w:rsidR="00DB2CB9" w:rsidRDefault="00DB2CB9" w:rsidP="00DB2CB9">
      <w:pPr>
        <w:pStyle w:val="BodyText"/>
        <w:rPr>
          <w:lang w:eastAsia="en-US"/>
        </w:rPr>
      </w:pPr>
      <w:r>
        <w:rPr>
          <w:lang w:eastAsia="en-US"/>
        </w:rPr>
        <w:t>To address this issue we have a number of options.  I recommend the option 5 because while it is the most difficult from a programming perspective I think it makes the most sense and it would be how I would have expected it to work in the first place.  The options are as follows:</w:t>
      </w:r>
    </w:p>
    <w:p w14:paraId="27BCBE54" w14:textId="77777777" w:rsidR="00DB2CB9" w:rsidRDefault="00DB2CB9" w:rsidP="00DB2CB9">
      <w:pPr>
        <w:pStyle w:val="BodyText"/>
        <w:rPr>
          <w:lang w:eastAsia="en-US"/>
        </w:rPr>
      </w:pPr>
    </w:p>
    <w:p w14:paraId="0EDE594A" w14:textId="77777777" w:rsidR="00DB2CB9" w:rsidRDefault="00DB2CB9" w:rsidP="00DB2CB9">
      <w:pPr>
        <w:pStyle w:val="BodyText"/>
        <w:numPr>
          <w:ilvl w:val="0"/>
          <w:numId w:val="41"/>
        </w:numPr>
        <w:rPr>
          <w:lang w:eastAsia="en-US"/>
        </w:rPr>
      </w:pPr>
      <w:r>
        <w:rPr>
          <w:lang w:eastAsia="en-US"/>
        </w:rPr>
        <w:t>Leave as is, with security key restriction only.  Perhaps add a warning to the user manual and for user training to warn against the consequences described above.</w:t>
      </w:r>
    </w:p>
    <w:p w14:paraId="03141BEA" w14:textId="77777777" w:rsidR="00DB2CB9" w:rsidRDefault="00DB2CB9" w:rsidP="00DB2CB9">
      <w:pPr>
        <w:pStyle w:val="BodyText"/>
        <w:numPr>
          <w:ilvl w:val="0"/>
          <w:numId w:val="41"/>
        </w:numPr>
        <w:rPr>
          <w:lang w:eastAsia="en-US"/>
        </w:rPr>
      </w:pPr>
      <w:r>
        <w:rPr>
          <w:lang w:eastAsia="en-US"/>
        </w:rPr>
        <w:t>Block the ‘Refresh Scratch pad’ action on the APAR Worklist if there are any previously posted split/edit lines in the scratch pad (Posted lines with have a receipt on the ERA Line).</w:t>
      </w:r>
    </w:p>
    <w:p w14:paraId="357FA40B" w14:textId="77777777" w:rsidR="00DB2CB9" w:rsidRDefault="00DB2CB9" w:rsidP="00DB2CB9">
      <w:pPr>
        <w:pStyle w:val="BodyText"/>
        <w:numPr>
          <w:ilvl w:val="0"/>
          <w:numId w:val="41"/>
        </w:numPr>
        <w:rPr>
          <w:lang w:eastAsia="en-US"/>
        </w:rPr>
      </w:pPr>
      <w:r>
        <w:rPr>
          <w:lang w:eastAsia="en-US"/>
        </w:rPr>
        <w:lastRenderedPageBreak/>
        <w:t>Block the ‘Refresh Scratch pad’ action on the APAR Worklist if there are any previously posted split/edit lines OR there are un-posted split/edit lines for other APAR lines in the scratch pad.</w:t>
      </w:r>
    </w:p>
    <w:p w14:paraId="7CC51123" w14:textId="77777777" w:rsidR="00DB2CB9" w:rsidRDefault="00DB2CB9" w:rsidP="00DB2CB9">
      <w:pPr>
        <w:pStyle w:val="BodyText"/>
        <w:numPr>
          <w:ilvl w:val="0"/>
          <w:numId w:val="41"/>
        </w:numPr>
        <w:rPr>
          <w:lang w:eastAsia="en-US"/>
        </w:rPr>
      </w:pPr>
      <w:r>
        <w:rPr>
          <w:lang w:eastAsia="en-US"/>
        </w:rPr>
        <w:t xml:space="preserve"> </w:t>
      </w:r>
      <w:r w:rsidRPr="00E32AFA">
        <w:rPr>
          <w:lang w:eastAsia="en-US"/>
        </w:rPr>
        <w:t>Remove the ‘Refresh Scratch pad’ action from the APAR Worklist.</w:t>
      </w:r>
    </w:p>
    <w:p w14:paraId="2F2F6613" w14:textId="77777777" w:rsidR="00DB2CB9" w:rsidRDefault="00DB2CB9" w:rsidP="00DB2CB9">
      <w:pPr>
        <w:pStyle w:val="BodyText"/>
        <w:numPr>
          <w:ilvl w:val="0"/>
          <w:numId w:val="41"/>
        </w:numPr>
        <w:rPr>
          <w:lang w:eastAsia="en-US"/>
        </w:rPr>
      </w:pPr>
      <w:r>
        <w:rPr>
          <w:lang w:eastAsia="en-US"/>
        </w:rPr>
        <w:t>When the ‘Refresh Scratch pad’ action from the APAR is used, only refresh the part of the scratch pad, removing any lines that have associated split/edits that have not yet been processed and auto-posted.</w:t>
      </w:r>
    </w:p>
    <w:p w14:paraId="33A1A7FA" w14:textId="77777777" w:rsidR="009F3220" w:rsidRDefault="009F3220" w:rsidP="00E32AFA">
      <w:pPr>
        <w:pStyle w:val="BodyText"/>
        <w:ind w:left="720"/>
        <w:rPr>
          <w:lang w:eastAsia="en-US"/>
        </w:rPr>
      </w:pPr>
    </w:p>
    <w:p w14:paraId="486BB235" w14:textId="77777777" w:rsidR="00DB2CB9" w:rsidRDefault="00DB2CB9" w:rsidP="00DB2CB9">
      <w:pPr>
        <w:pStyle w:val="BodyText"/>
        <w:rPr>
          <w:lang w:eastAsia="en-US"/>
        </w:rPr>
      </w:pPr>
      <w:r>
        <w:rPr>
          <w:lang w:eastAsia="en-US"/>
        </w:rPr>
        <w:t>Option 4 was decided as the best option</w:t>
      </w:r>
    </w:p>
    <w:p w14:paraId="2A2184D3" w14:textId="620123ED" w:rsidR="006B18D6" w:rsidRPr="006B18D6" w:rsidRDefault="006B18D6" w:rsidP="006B18D6">
      <w:pPr>
        <w:pStyle w:val="BodyText"/>
        <w:rPr>
          <w:rFonts w:asciiTheme="minorHAnsi" w:hAnsiTheme="minorHAnsi"/>
          <w:i/>
          <w:color w:val="0070C0"/>
          <w:lang w:eastAsia="en-US"/>
        </w:rPr>
      </w:pPr>
    </w:p>
    <w:p w14:paraId="6F123FAB" w14:textId="77777777" w:rsidR="006B18D6" w:rsidRDefault="006B18D6" w:rsidP="006B18D6">
      <w:pPr>
        <w:pStyle w:val="BodyText"/>
        <w:rPr>
          <w:rFonts w:eastAsiaTheme="minorHAnsi"/>
          <w:lang w:eastAsia="en-US"/>
        </w:rPr>
      </w:pPr>
    </w:p>
    <w:p w14:paraId="6B395932" w14:textId="620F854A" w:rsidR="00DF693E" w:rsidRDefault="00DF693E" w:rsidP="00DF693E">
      <w:pPr>
        <w:pStyle w:val="BodyText"/>
        <w:rPr>
          <w:b/>
        </w:rPr>
      </w:pPr>
      <w:r w:rsidRPr="00323D33">
        <w:rPr>
          <w:rFonts w:ascii="Times New Roman" w:hAnsi="Times New Roman"/>
        </w:rPr>
        <w:t xml:space="preserve">  </w:t>
      </w:r>
      <w:r>
        <w:rPr>
          <w:b/>
        </w:rPr>
        <w:t xml:space="preserve">Resolution – </w:t>
      </w:r>
      <w:r w:rsidR="00AD635D">
        <w:rPr>
          <w:b/>
        </w:rPr>
        <w:t>Added Changed Objects</w:t>
      </w:r>
    </w:p>
    <w:p w14:paraId="62F15650" w14:textId="77777777" w:rsidR="006B18D6" w:rsidRDefault="006B18D6" w:rsidP="006B18D6">
      <w:pPr>
        <w:pStyle w:val="BodyText"/>
        <w:rPr>
          <w:rFonts w:asciiTheme="minorHAnsi" w:hAnsiTheme="minorHAnsi"/>
          <w:i/>
          <w:color w:val="0070C0"/>
          <w:lang w:eastAsia="en-US"/>
        </w:rPr>
      </w:pPr>
    </w:p>
    <w:p w14:paraId="28FA17BE" w14:textId="77777777" w:rsidR="00367D83" w:rsidRDefault="00367D83" w:rsidP="006B18D6">
      <w:pPr>
        <w:pStyle w:val="BodyText"/>
        <w:rPr>
          <w:rFonts w:asciiTheme="minorHAnsi" w:hAnsiTheme="minorHAnsi"/>
          <w:i/>
          <w:color w:val="0070C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6"/>
        <w:gridCol w:w="954"/>
        <w:gridCol w:w="134"/>
        <w:gridCol w:w="186"/>
        <w:gridCol w:w="755"/>
        <w:gridCol w:w="260"/>
        <w:gridCol w:w="79"/>
        <w:gridCol w:w="636"/>
        <w:gridCol w:w="645"/>
        <w:gridCol w:w="544"/>
        <w:gridCol w:w="772"/>
        <w:gridCol w:w="2275"/>
      </w:tblGrid>
      <w:tr w:rsidR="0057034C" w:rsidRPr="00683F59" w14:paraId="76E97A92" w14:textId="77777777" w:rsidTr="00912BD0">
        <w:trPr>
          <w:cantSplit/>
          <w:tblHeader/>
        </w:trPr>
        <w:tc>
          <w:tcPr>
            <w:tcW w:w="1220" w:type="pct"/>
            <w:shd w:val="clear" w:color="auto" w:fill="D9D9D9" w:themeFill="background1" w:themeFillShade="D9"/>
            <w:vAlign w:val="center"/>
          </w:tcPr>
          <w:p w14:paraId="3D419A4C" w14:textId="77777777" w:rsidR="0057034C" w:rsidRPr="00683F59" w:rsidRDefault="0057034C" w:rsidP="00912BD0">
            <w:pPr>
              <w:pStyle w:val="TableHeading"/>
            </w:pPr>
            <w:r w:rsidRPr="00683F59">
              <w:t>Protocols</w:t>
            </w:r>
          </w:p>
        </w:tc>
        <w:tc>
          <w:tcPr>
            <w:tcW w:w="3780" w:type="pct"/>
            <w:gridSpan w:val="11"/>
            <w:tcBorders>
              <w:bottom w:val="single" w:sz="4" w:space="0" w:color="auto"/>
            </w:tcBorders>
            <w:shd w:val="clear" w:color="auto" w:fill="D9D9D9" w:themeFill="background1" w:themeFillShade="D9"/>
            <w:vAlign w:val="center"/>
          </w:tcPr>
          <w:p w14:paraId="18C92051" w14:textId="77777777" w:rsidR="0057034C" w:rsidRPr="00683F59" w:rsidRDefault="0057034C" w:rsidP="00912BD0">
            <w:pPr>
              <w:pStyle w:val="TableHeading"/>
            </w:pPr>
            <w:r w:rsidRPr="00683F59">
              <w:t>Activities</w:t>
            </w:r>
          </w:p>
        </w:tc>
      </w:tr>
      <w:tr w:rsidR="0057034C" w:rsidRPr="006070D2" w14:paraId="03A43FFF" w14:textId="77777777" w:rsidTr="00912BD0">
        <w:trPr>
          <w:cantSplit/>
        </w:trPr>
        <w:tc>
          <w:tcPr>
            <w:tcW w:w="1220" w:type="pct"/>
            <w:shd w:val="clear" w:color="auto" w:fill="D9D9D9"/>
            <w:vAlign w:val="center"/>
          </w:tcPr>
          <w:p w14:paraId="76102740" w14:textId="77777777" w:rsidR="0057034C" w:rsidRPr="00683F59" w:rsidRDefault="0057034C" w:rsidP="00912BD0">
            <w:pPr>
              <w:pStyle w:val="TableText"/>
              <w:rPr>
                <w:b/>
              </w:rPr>
            </w:pPr>
            <w:r w:rsidRPr="00683F59">
              <w:rPr>
                <w:b/>
              </w:rPr>
              <w:t>Protocol Name</w:t>
            </w:r>
          </w:p>
        </w:tc>
        <w:tc>
          <w:tcPr>
            <w:tcW w:w="3780" w:type="pct"/>
            <w:gridSpan w:val="11"/>
            <w:tcBorders>
              <w:bottom w:val="single" w:sz="4" w:space="0" w:color="auto"/>
            </w:tcBorders>
            <w:vAlign w:val="center"/>
          </w:tcPr>
          <w:p w14:paraId="64BEB7F6" w14:textId="18812454" w:rsidR="0057034C" w:rsidRPr="00E32AFA" w:rsidRDefault="00D76751" w:rsidP="00E32AFA">
            <w:pPr>
              <w:rPr>
                <w:rFonts w:ascii="r_ansi" w:hAnsi="r_ansi"/>
                <w:sz w:val="20"/>
                <w:szCs w:val="20"/>
              </w:rPr>
            </w:pPr>
            <w:r>
              <w:rPr>
                <w:rFonts w:ascii="r_ansi" w:hAnsi="r_ansi"/>
                <w:sz w:val="20"/>
                <w:szCs w:val="20"/>
              </w:rPr>
              <w:t>RCDPE APAR SELECTED EEOB MENU</w:t>
            </w:r>
            <w:r w:rsidR="00BF553B">
              <w:rPr>
                <w:rFonts w:ascii="r_ansi" w:hAnsi="r_ansi"/>
                <w:sz w:val="20"/>
                <w:szCs w:val="20"/>
              </w:rPr>
              <w:t xml:space="preserve">                           </w:t>
            </w:r>
            <w:r w:rsidR="00BF553B" w:rsidRPr="00E32AFA">
              <w:rPr>
                <w:rFonts w:ascii="r_ansi" w:hAnsi="r_ansi"/>
                <w:sz w:val="20"/>
                <w:szCs w:val="20"/>
              </w:rPr>
              <w:t xml:space="preserve">                                                              </w:t>
            </w:r>
            <w:r w:rsidR="00EB1F53" w:rsidRPr="00E32AFA">
              <w:rPr>
                <w:rFonts w:ascii="r_ansi" w:hAnsi="r_ansi"/>
                <w:sz w:val="20"/>
                <w:szCs w:val="20"/>
              </w:rPr>
              <w:t xml:space="preserve"> </w:t>
            </w:r>
          </w:p>
        </w:tc>
      </w:tr>
      <w:tr w:rsidR="0057034C" w:rsidRPr="006070D2" w14:paraId="381CFBB7" w14:textId="77777777" w:rsidTr="00912BD0">
        <w:trPr>
          <w:cantSplit/>
        </w:trPr>
        <w:tc>
          <w:tcPr>
            <w:tcW w:w="1220" w:type="pct"/>
            <w:shd w:val="clear" w:color="auto" w:fill="D9D9D9"/>
            <w:vAlign w:val="center"/>
          </w:tcPr>
          <w:p w14:paraId="4F37D521" w14:textId="77777777" w:rsidR="0057034C" w:rsidRPr="00683F59" w:rsidRDefault="0057034C" w:rsidP="00912BD0">
            <w:pPr>
              <w:pStyle w:val="TableText"/>
              <w:rPr>
                <w:b/>
              </w:rPr>
            </w:pPr>
            <w:r w:rsidRPr="00683F59">
              <w:rPr>
                <w:b/>
              </w:rPr>
              <w:t>Enhancement Category</w:t>
            </w:r>
          </w:p>
        </w:tc>
        <w:tc>
          <w:tcPr>
            <w:tcW w:w="568" w:type="pct"/>
            <w:gridSpan w:val="2"/>
            <w:tcBorders>
              <w:right w:val="nil"/>
            </w:tcBorders>
            <w:vAlign w:val="center"/>
          </w:tcPr>
          <w:p w14:paraId="2BF8355F"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7"/>
                  <w:enabled/>
                  <w:calcOnExit w:val="0"/>
                  <w:checkBox>
                    <w:sizeAuto/>
                    <w:default w:val="0"/>
                  </w:checkBox>
                </w:ffData>
              </w:fldChar>
            </w:r>
            <w:r w:rsidRPr="006070D2">
              <w:rPr>
                <w:rFonts w:ascii="Garamond" w:hAnsi="Garamond"/>
                <w:iCs/>
              </w:rPr>
              <w:instrText xml:space="preserve"> FORMCHECKBOX </w:instrText>
            </w:r>
            <w:r w:rsidR="004500AD">
              <w:rPr>
                <w:rFonts w:ascii="Garamond" w:hAnsi="Garamond"/>
                <w:iCs/>
              </w:rPr>
            </w:r>
            <w:r w:rsidR="004500AD">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New</w:t>
            </w:r>
          </w:p>
        </w:tc>
        <w:tc>
          <w:tcPr>
            <w:tcW w:w="668" w:type="pct"/>
            <w:gridSpan w:val="4"/>
            <w:tcBorders>
              <w:left w:val="nil"/>
              <w:right w:val="nil"/>
            </w:tcBorders>
            <w:vAlign w:val="center"/>
          </w:tcPr>
          <w:p w14:paraId="6C2443F1" w14:textId="77777777" w:rsidR="0057034C" w:rsidRPr="006070D2" w:rsidRDefault="0057034C" w:rsidP="00912BD0">
            <w:pPr>
              <w:pStyle w:val="TableText"/>
              <w:rPr>
                <w:rFonts w:ascii="Garamond" w:hAnsi="Garamond"/>
                <w:iCs/>
              </w:rPr>
            </w:pPr>
            <w:r>
              <w:rPr>
                <w:rFonts w:ascii="Garamond" w:hAnsi="Garamond"/>
                <w:iCs/>
              </w:rPr>
              <w:fldChar w:fldCharType="begin">
                <w:ffData>
                  <w:name w:val="Check28"/>
                  <w:enabled/>
                  <w:calcOnExit w:val="0"/>
                  <w:checkBox>
                    <w:sizeAuto/>
                    <w:default w:val="1"/>
                  </w:checkBox>
                </w:ffData>
              </w:fldChar>
            </w:r>
            <w:r>
              <w:rPr>
                <w:rFonts w:ascii="Garamond" w:hAnsi="Garamond"/>
                <w:iCs/>
              </w:rPr>
              <w:instrText xml:space="preserve"> FORMCHECKBOX </w:instrText>
            </w:r>
            <w:r w:rsidR="004500AD">
              <w:rPr>
                <w:rFonts w:ascii="Garamond" w:hAnsi="Garamond"/>
                <w:iCs/>
              </w:rPr>
            </w:r>
            <w:r w:rsidR="004500AD">
              <w:rPr>
                <w:rFonts w:ascii="Garamond" w:hAnsi="Garamond"/>
                <w:iCs/>
              </w:rPr>
              <w:fldChar w:fldCharType="separate"/>
            </w:r>
            <w:r>
              <w:rPr>
                <w:rFonts w:ascii="Garamond" w:hAnsi="Garamond"/>
                <w:iCs/>
              </w:rPr>
              <w:fldChar w:fldCharType="end"/>
            </w:r>
            <w:r w:rsidRPr="006070D2">
              <w:rPr>
                <w:rFonts w:ascii="Garamond" w:hAnsi="Garamond"/>
                <w:iCs/>
              </w:rPr>
              <w:t xml:space="preserve"> Modify</w:t>
            </w:r>
          </w:p>
        </w:tc>
        <w:tc>
          <w:tcPr>
            <w:tcW w:w="669" w:type="pct"/>
            <w:gridSpan w:val="2"/>
            <w:tcBorders>
              <w:left w:val="nil"/>
              <w:right w:val="nil"/>
            </w:tcBorders>
            <w:vAlign w:val="center"/>
          </w:tcPr>
          <w:p w14:paraId="464F6ADD"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30"/>
                  <w:enabled/>
                  <w:calcOnExit w:val="0"/>
                  <w:checkBox>
                    <w:sizeAuto/>
                    <w:default w:val="0"/>
                  </w:checkBox>
                </w:ffData>
              </w:fldChar>
            </w:r>
            <w:r w:rsidRPr="006070D2">
              <w:rPr>
                <w:rFonts w:ascii="Garamond" w:hAnsi="Garamond"/>
                <w:iCs/>
              </w:rPr>
              <w:instrText xml:space="preserve"> FORMCHECKBOX </w:instrText>
            </w:r>
            <w:r w:rsidR="004500AD">
              <w:rPr>
                <w:rFonts w:ascii="Garamond" w:hAnsi="Garamond"/>
                <w:iCs/>
              </w:rPr>
            </w:r>
            <w:r w:rsidR="004500AD">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Delete</w:t>
            </w:r>
          </w:p>
        </w:tc>
        <w:tc>
          <w:tcPr>
            <w:tcW w:w="1875" w:type="pct"/>
            <w:gridSpan w:val="3"/>
            <w:tcBorders>
              <w:left w:val="nil"/>
            </w:tcBorders>
            <w:vAlign w:val="center"/>
          </w:tcPr>
          <w:p w14:paraId="6FC372EE" w14:textId="77777777" w:rsidR="0057034C" w:rsidRPr="006070D2" w:rsidRDefault="0057034C" w:rsidP="00912BD0">
            <w:pPr>
              <w:pStyle w:val="TableText"/>
              <w:rPr>
                <w:rFonts w:ascii="Garamond" w:hAnsi="Garamond"/>
                <w:iCs/>
              </w:rPr>
            </w:pPr>
            <w:r w:rsidRPr="006070D2">
              <w:rPr>
                <w:rFonts w:ascii="Garamond" w:hAnsi="Garamond"/>
                <w:iCs/>
              </w:rPr>
              <w:fldChar w:fldCharType="begin">
                <w:ffData>
                  <w:name w:val="Check26"/>
                  <w:enabled/>
                  <w:calcOnExit w:val="0"/>
                  <w:checkBox>
                    <w:sizeAuto/>
                    <w:default w:val="0"/>
                  </w:checkBox>
                </w:ffData>
              </w:fldChar>
            </w:r>
            <w:r w:rsidRPr="006070D2">
              <w:rPr>
                <w:rFonts w:ascii="Garamond" w:hAnsi="Garamond"/>
                <w:iCs/>
              </w:rPr>
              <w:instrText xml:space="preserve"> FORMCHECKBOX </w:instrText>
            </w:r>
            <w:r w:rsidR="004500AD">
              <w:rPr>
                <w:rFonts w:ascii="Garamond" w:hAnsi="Garamond"/>
                <w:iCs/>
              </w:rPr>
            </w:r>
            <w:r w:rsidR="004500AD">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No Change</w:t>
            </w:r>
          </w:p>
        </w:tc>
      </w:tr>
      <w:tr w:rsidR="00D76751" w:rsidRPr="006070D2" w14:paraId="3949F32E" w14:textId="77777777" w:rsidTr="00912BD0">
        <w:trPr>
          <w:cantSplit/>
        </w:trPr>
        <w:tc>
          <w:tcPr>
            <w:tcW w:w="1220" w:type="pct"/>
            <w:shd w:val="clear" w:color="auto" w:fill="D9D9D9"/>
            <w:vAlign w:val="center"/>
          </w:tcPr>
          <w:p w14:paraId="4AF15AA5" w14:textId="77777777" w:rsidR="00D76751" w:rsidRPr="00683F59" w:rsidRDefault="00D76751" w:rsidP="00912BD0">
            <w:pPr>
              <w:pStyle w:val="TableText"/>
              <w:rPr>
                <w:b/>
              </w:rPr>
            </w:pPr>
            <w:r w:rsidRPr="00683F59">
              <w:rPr>
                <w:b/>
              </w:rPr>
              <w:t>Associated Protocols</w:t>
            </w:r>
          </w:p>
        </w:tc>
        <w:tc>
          <w:tcPr>
            <w:tcW w:w="3780" w:type="pct"/>
            <w:gridSpan w:val="11"/>
            <w:tcBorders>
              <w:bottom w:val="single" w:sz="4" w:space="0" w:color="auto"/>
            </w:tcBorders>
            <w:vAlign w:val="center"/>
          </w:tcPr>
          <w:p w14:paraId="1B8F7B27" w14:textId="77777777" w:rsidR="00D76751" w:rsidRDefault="00D76751" w:rsidP="00F54EA8">
            <w:pPr>
              <w:rPr>
                <w:rFonts w:ascii="r_ansi" w:hAnsi="r_ansi"/>
                <w:sz w:val="20"/>
                <w:szCs w:val="20"/>
              </w:rPr>
            </w:pPr>
            <w:r w:rsidRPr="00F54EA8">
              <w:rPr>
                <w:rFonts w:ascii="r_ansi" w:hAnsi="r_ansi"/>
                <w:sz w:val="20"/>
                <w:szCs w:val="20"/>
              </w:rPr>
              <w:t xml:space="preserve">VALM QUIT     </w:t>
            </w:r>
            <w:r>
              <w:rPr>
                <w:rFonts w:ascii="r_ansi" w:hAnsi="r_ansi"/>
                <w:sz w:val="20"/>
                <w:szCs w:val="20"/>
              </w:rPr>
              <w:t xml:space="preserve">                             SEQUENCE 999 RCDPE MARK FOR AUTOPOST                    SEQUENCE 100  RCDPE APAR VIEW/PRINT ERA                  SEQUENCE 220   RCDPE APAR SPLIT LINE                      SEQUENCE 50   </w:t>
            </w:r>
            <w:r w:rsidRPr="00E32AFA">
              <w:rPr>
                <w:rFonts w:ascii="r_ansi" w:hAnsi="r_ansi"/>
                <w:b/>
                <w:strike/>
                <w:sz w:val="20"/>
                <w:szCs w:val="20"/>
                <w:highlight w:val="yellow"/>
              </w:rPr>
              <w:t>RCDPE APAR EEOB REFRESH                    SEQUENCE 150</w:t>
            </w:r>
            <w:r>
              <w:rPr>
                <w:rFonts w:ascii="r_ansi" w:hAnsi="r_ansi"/>
                <w:sz w:val="20"/>
                <w:szCs w:val="20"/>
              </w:rPr>
              <w:t xml:space="preserve">  RCDPE APAR RESEARCH                        SEQUENCE 240  RCDPE APAR EEOB REVIEW                     SEQUENCE 310  RCDPE APAR VIEW/PRINT EOB                  SEQUENCE 210  RCDPE AOAR VERIFY                          SEQUENCE 320  VALM BLANK 1                               SEQUENCE 250  RCDPE APAR CLAIM COMMENT                   SEQUENCE 170</w:t>
            </w:r>
          </w:p>
          <w:p w14:paraId="282F4A81" w14:textId="105FBD68" w:rsidR="00D76751" w:rsidRPr="00616219" w:rsidRDefault="00D76751" w:rsidP="00912BD0">
            <w:pPr>
              <w:pStyle w:val="TableText"/>
              <w:rPr>
                <w:rFonts w:ascii="Garamond" w:hAnsi="Garamond"/>
                <w:iCs/>
                <w:highlight w:val="yellow"/>
              </w:rPr>
            </w:pPr>
            <w:r>
              <w:rPr>
                <w:rFonts w:ascii="r_ansi" w:hAnsi="r_ansi"/>
              </w:rPr>
              <w:t xml:space="preserve">                                                      </w:t>
            </w:r>
            <w:r w:rsidRPr="00F54EA8">
              <w:rPr>
                <w:rFonts w:ascii="r_ansi" w:hAnsi="r_ansi"/>
              </w:rPr>
              <w:t xml:space="preserve">                                                               </w:t>
            </w:r>
          </w:p>
        </w:tc>
      </w:tr>
      <w:tr w:rsidR="00D76751" w:rsidRPr="006070D2" w14:paraId="7E515E5B" w14:textId="77777777" w:rsidTr="00912BD0">
        <w:trPr>
          <w:cantSplit/>
        </w:trPr>
        <w:tc>
          <w:tcPr>
            <w:tcW w:w="1220" w:type="pct"/>
            <w:shd w:val="clear" w:color="auto" w:fill="D9D9D9"/>
            <w:vAlign w:val="center"/>
          </w:tcPr>
          <w:p w14:paraId="65030E04" w14:textId="66C9CEC6" w:rsidR="00D76751" w:rsidRPr="00683F59" w:rsidRDefault="00D76751" w:rsidP="00912BD0">
            <w:pPr>
              <w:pStyle w:val="TableText"/>
              <w:rPr>
                <w:b/>
              </w:rPr>
            </w:pPr>
            <w:r w:rsidRPr="00683F59">
              <w:rPr>
                <w:b/>
              </w:rPr>
              <w:t>Data Passing</w:t>
            </w:r>
          </w:p>
        </w:tc>
        <w:tc>
          <w:tcPr>
            <w:tcW w:w="498" w:type="pct"/>
            <w:tcBorders>
              <w:right w:val="nil"/>
            </w:tcBorders>
            <w:vAlign w:val="center"/>
          </w:tcPr>
          <w:p w14:paraId="413D9548" w14:textId="77777777" w:rsidR="00D76751" w:rsidRPr="006070D2" w:rsidRDefault="00D767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4500AD">
              <w:rPr>
                <w:rFonts w:ascii="Garamond" w:hAnsi="Garamond"/>
                <w:iCs/>
              </w:rPr>
            </w:r>
            <w:r w:rsidR="004500AD">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Input</w:t>
            </w:r>
          </w:p>
        </w:tc>
        <w:tc>
          <w:tcPr>
            <w:tcW w:w="561" w:type="pct"/>
            <w:gridSpan w:val="3"/>
            <w:tcBorders>
              <w:left w:val="nil"/>
              <w:right w:val="nil"/>
            </w:tcBorders>
            <w:vAlign w:val="center"/>
          </w:tcPr>
          <w:p w14:paraId="7294BF39" w14:textId="77777777" w:rsidR="00D76751" w:rsidRPr="006070D2" w:rsidRDefault="00D767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4500AD">
              <w:rPr>
                <w:rFonts w:ascii="Garamond" w:hAnsi="Garamond"/>
                <w:iCs/>
              </w:rPr>
            </w:r>
            <w:r w:rsidR="004500AD">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Output</w:t>
            </w:r>
          </w:p>
        </w:tc>
        <w:tc>
          <w:tcPr>
            <w:tcW w:w="509" w:type="pct"/>
            <w:gridSpan w:val="3"/>
            <w:tcBorders>
              <w:left w:val="nil"/>
              <w:right w:val="nil"/>
            </w:tcBorders>
            <w:vAlign w:val="center"/>
          </w:tcPr>
          <w:p w14:paraId="4F78E644" w14:textId="77777777" w:rsidR="00D76751" w:rsidRPr="006070D2" w:rsidRDefault="00D767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4500AD">
              <w:rPr>
                <w:rFonts w:ascii="Garamond" w:hAnsi="Garamond"/>
                <w:iCs/>
              </w:rPr>
            </w:r>
            <w:r w:rsidR="004500AD">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Both</w:t>
            </w:r>
          </w:p>
        </w:tc>
        <w:tc>
          <w:tcPr>
            <w:tcW w:w="1024" w:type="pct"/>
            <w:gridSpan w:val="3"/>
            <w:tcBorders>
              <w:left w:val="nil"/>
              <w:right w:val="nil"/>
            </w:tcBorders>
            <w:vAlign w:val="center"/>
          </w:tcPr>
          <w:p w14:paraId="6C26A295" w14:textId="77777777" w:rsidR="00D76751" w:rsidRPr="006070D2" w:rsidRDefault="00D767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4500AD">
              <w:rPr>
                <w:rFonts w:ascii="Garamond" w:hAnsi="Garamond"/>
                <w:iCs/>
              </w:rPr>
            </w:r>
            <w:r w:rsidR="004500AD">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Global Reference</w:t>
            </w:r>
          </w:p>
        </w:tc>
        <w:tc>
          <w:tcPr>
            <w:tcW w:w="1188" w:type="pct"/>
            <w:tcBorders>
              <w:left w:val="nil"/>
            </w:tcBorders>
            <w:vAlign w:val="center"/>
          </w:tcPr>
          <w:p w14:paraId="21380CD7" w14:textId="77777777" w:rsidR="00D76751" w:rsidRPr="006070D2" w:rsidRDefault="00D76751" w:rsidP="00912BD0">
            <w:pPr>
              <w:pStyle w:val="TableText"/>
              <w:rPr>
                <w:rFonts w:ascii="Garamond" w:hAnsi="Garamond"/>
                <w:iCs/>
              </w:rPr>
            </w:pPr>
            <w:r w:rsidRPr="006070D2">
              <w:rPr>
                <w:rFonts w:ascii="Garamond" w:hAnsi="Garamond"/>
                <w:iCs/>
              </w:rPr>
              <w:fldChar w:fldCharType="begin">
                <w:ffData>
                  <w:name w:val="Check23"/>
                  <w:enabled/>
                  <w:calcOnExit w:val="0"/>
                  <w:checkBox>
                    <w:sizeAuto/>
                    <w:default w:val="0"/>
                  </w:checkBox>
                </w:ffData>
              </w:fldChar>
            </w:r>
            <w:r w:rsidRPr="006070D2">
              <w:rPr>
                <w:rFonts w:ascii="Garamond" w:hAnsi="Garamond"/>
                <w:iCs/>
              </w:rPr>
              <w:instrText xml:space="preserve"> FORMCHECKBOX </w:instrText>
            </w:r>
            <w:r w:rsidR="004500AD">
              <w:rPr>
                <w:rFonts w:ascii="Garamond" w:hAnsi="Garamond"/>
                <w:iCs/>
              </w:rPr>
            </w:r>
            <w:r w:rsidR="004500AD">
              <w:rPr>
                <w:rFonts w:ascii="Garamond" w:hAnsi="Garamond"/>
                <w:iCs/>
              </w:rPr>
              <w:fldChar w:fldCharType="separate"/>
            </w:r>
            <w:r w:rsidRPr="006070D2">
              <w:rPr>
                <w:rFonts w:ascii="Garamond" w:hAnsi="Garamond"/>
                <w:iCs/>
              </w:rPr>
              <w:fldChar w:fldCharType="end"/>
            </w:r>
            <w:r w:rsidRPr="006070D2">
              <w:rPr>
                <w:rFonts w:ascii="Garamond" w:hAnsi="Garamond"/>
                <w:iCs/>
              </w:rPr>
              <w:t xml:space="preserve"> Local Reference</w:t>
            </w:r>
          </w:p>
        </w:tc>
      </w:tr>
      <w:tr w:rsidR="00D76751" w:rsidRPr="006070D2" w14:paraId="342406E5" w14:textId="77777777" w:rsidTr="00912BD0">
        <w:trPr>
          <w:cantSplit/>
        </w:trPr>
        <w:tc>
          <w:tcPr>
            <w:tcW w:w="1220" w:type="pct"/>
            <w:shd w:val="clear" w:color="auto" w:fill="D9D9D9"/>
            <w:vAlign w:val="center"/>
          </w:tcPr>
          <w:p w14:paraId="129DC97D" w14:textId="77777777" w:rsidR="00D76751" w:rsidRPr="00683F59" w:rsidRDefault="00D76751" w:rsidP="00912BD0">
            <w:pPr>
              <w:pStyle w:val="TableText"/>
              <w:rPr>
                <w:b/>
              </w:rPr>
            </w:pPr>
            <w:r w:rsidRPr="00683F59">
              <w:rPr>
                <w:b/>
              </w:rPr>
              <w:t>Item Text Description</w:t>
            </w:r>
          </w:p>
        </w:tc>
        <w:tc>
          <w:tcPr>
            <w:tcW w:w="3780" w:type="pct"/>
            <w:gridSpan w:val="11"/>
            <w:tcBorders>
              <w:bottom w:val="single" w:sz="4" w:space="0" w:color="auto"/>
            </w:tcBorders>
            <w:vAlign w:val="center"/>
          </w:tcPr>
          <w:p w14:paraId="4A4780C6" w14:textId="77777777" w:rsidR="00D76751" w:rsidRPr="006070D2" w:rsidRDefault="00D76751" w:rsidP="00912BD0">
            <w:pPr>
              <w:pStyle w:val="TableText"/>
              <w:rPr>
                <w:rFonts w:ascii="Garamond" w:hAnsi="Garamond"/>
              </w:rPr>
            </w:pPr>
            <w:r w:rsidRPr="006070D2">
              <w:rPr>
                <w:rFonts w:ascii="Garamond" w:hAnsi="Garamond"/>
              </w:rPr>
              <w:t>N/A</w:t>
            </w:r>
          </w:p>
        </w:tc>
      </w:tr>
      <w:tr w:rsidR="00D76751" w:rsidRPr="006070D2" w14:paraId="27DE54B1" w14:textId="77777777" w:rsidTr="0065686B">
        <w:trPr>
          <w:cantSplit/>
          <w:trHeight w:val="360"/>
        </w:trPr>
        <w:tc>
          <w:tcPr>
            <w:tcW w:w="1220" w:type="pct"/>
            <w:vMerge w:val="restart"/>
            <w:shd w:val="clear" w:color="auto" w:fill="D9D9D9"/>
            <w:vAlign w:val="center"/>
          </w:tcPr>
          <w:p w14:paraId="6529464C" w14:textId="77777777" w:rsidR="00D76751" w:rsidRPr="00683F59" w:rsidRDefault="00D76751" w:rsidP="00912BD0">
            <w:pPr>
              <w:pStyle w:val="TableText"/>
              <w:rPr>
                <w:b/>
              </w:rPr>
            </w:pPr>
            <w:r w:rsidRPr="00683F59">
              <w:rPr>
                <w:b/>
              </w:rPr>
              <w:t>Protocol Type</w:t>
            </w:r>
          </w:p>
        </w:tc>
        <w:tc>
          <w:tcPr>
            <w:tcW w:w="665" w:type="pct"/>
            <w:gridSpan w:val="3"/>
            <w:tcBorders>
              <w:bottom w:val="nil"/>
              <w:right w:val="nil"/>
            </w:tcBorders>
            <w:vAlign w:val="center"/>
          </w:tcPr>
          <w:p w14:paraId="7B7AB9E8" w14:textId="77777777" w:rsidR="00D76751" w:rsidRPr="006070D2" w:rsidRDefault="00D76751" w:rsidP="00912BD0">
            <w:pPr>
              <w:pStyle w:val="TableText"/>
              <w:rPr>
                <w:rFonts w:ascii="Garamond" w:hAnsi="Garamond"/>
              </w:rPr>
            </w:pPr>
            <w:r w:rsidRPr="006070D2">
              <w:rPr>
                <w:rFonts w:ascii="Garamond" w:hAnsi="Garamond"/>
              </w:rPr>
              <w:fldChar w:fldCharType="begin">
                <w:ffData>
                  <w:name w:val="Check50"/>
                  <w:enabled/>
                  <w:calcOnExit w:val="0"/>
                  <w:checkBox>
                    <w:sizeAuto/>
                    <w:default w:val="0"/>
                  </w:checkBox>
                </w:ffData>
              </w:fldChar>
            </w:r>
            <w:r w:rsidRPr="006070D2">
              <w:rPr>
                <w:rFonts w:ascii="Garamond" w:hAnsi="Garamond"/>
              </w:rPr>
              <w:instrText xml:space="preserve"> FORMCHECKBOX </w:instrText>
            </w:r>
            <w:r w:rsidR="004500AD">
              <w:rPr>
                <w:rFonts w:ascii="Garamond" w:hAnsi="Garamond"/>
              </w:rPr>
            </w:r>
            <w:r w:rsidR="004500AD">
              <w:rPr>
                <w:rFonts w:ascii="Garamond" w:hAnsi="Garamond"/>
              </w:rPr>
              <w:fldChar w:fldCharType="separate"/>
            </w:r>
            <w:r w:rsidRPr="006070D2">
              <w:rPr>
                <w:rFonts w:ascii="Garamond" w:hAnsi="Garamond"/>
              </w:rPr>
              <w:fldChar w:fldCharType="end"/>
            </w:r>
            <w:r w:rsidRPr="006070D2">
              <w:rPr>
                <w:rFonts w:ascii="Garamond" w:hAnsi="Garamond"/>
              </w:rPr>
              <w:t xml:space="preserve"> Action</w:t>
            </w:r>
          </w:p>
        </w:tc>
        <w:tc>
          <w:tcPr>
            <w:tcW w:w="530" w:type="pct"/>
            <w:gridSpan w:val="2"/>
            <w:tcBorders>
              <w:left w:val="nil"/>
              <w:bottom w:val="nil"/>
              <w:right w:val="nil"/>
            </w:tcBorders>
            <w:vAlign w:val="center"/>
          </w:tcPr>
          <w:p w14:paraId="2E3AF37E" w14:textId="77777777" w:rsidR="00D76751" w:rsidRPr="006070D2" w:rsidRDefault="00D76751" w:rsidP="00912BD0">
            <w:pPr>
              <w:pStyle w:val="TableText"/>
              <w:rPr>
                <w:rFonts w:ascii="Garamond" w:hAnsi="Garamond"/>
              </w:rPr>
            </w:pPr>
            <w:r w:rsidRPr="006070D2">
              <w:rPr>
                <w:rFonts w:ascii="Garamond" w:hAnsi="Garamond"/>
              </w:rPr>
              <w:fldChar w:fldCharType="begin">
                <w:ffData>
                  <w:name w:val="Check51"/>
                  <w:enabled/>
                  <w:calcOnExit w:val="0"/>
                  <w:checkBox>
                    <w:sizeAuto/>
                    <w:default w:val="0"/>
                  </w:checkBox>
                </w:ffData>
              </w:fldChar>
            </w:r>
            <w:r w:rsidRPr="006070D2">
              <w:rPr>
                <w:rFonts w:ascii="Garamond" w:hAnsi="Garamond"/>
              </w:rPr>
              <w:instrText xml:space="preserve"> FORMCHECKBOX </w:instrText>
            </w:r>
            <w:r w:rsidR="004500AD">
              <w:rPr>
                <w:rFonts w:ascii="Garamond" w:hAnsi="Garamond"/>
              </w:rPr>
            </w:r>
            <w:r w:rsidR="004500AD">
              <w:rPr>
                <w:rFonts w:ascii="Garamond" w:hAnsi="Garamond"/>
              </w:rPr>
              <w:fldChar w:fldCharType="separate"/>
            </w:r>
            <w:r w:rsidRPr="006070D2">
              <w:rPr>
                <w:rFonts w:ascii="Garamond" w:hAnsi="Garamond"/>
              </w:rPr>
              <w:fldChar w:fldCharType="end"/>
            </w:r>
            <w:r w:rsidRPr="006070D2">
              <w:rPr>
                <w:rFonts w:ascii="Garamond" w:hAnsi="Garamond"/>
              </w:rPr>
              <w:t xml:space="preserve"> Menu</w:t>
            </w:r>
          </w:p>
        </w:tc>
        <w:tc>
          <w:tcPr>
            <w:tcW w:w="994" w:type="pct"/>
            <w:gridSpan w:val="4"/>
            <w:tcBorders>
              <w:left w:val="nil"/>
              <w:bottom w:val="nil"/>
              <w:right w:val="nil"/>
            </w:tcBorders>
            <w:vAlign w:val="center"/>
          </w:tcPr>
          <w:p w14:paraId="269BE624" w14:textId="77777777" w:rsidR="00D76751" w:rsidRPr="006070D2" w:rsidRDefault="00D76751" w:rsidP="00912BD0">
            <w:pPr>
              <w:pStyle w:val="TableText"/>
              <w:rPr>
                <w:rFonts w:ascii="Garamond" w:hAnsi="Garamond"/>
              </w:rPr>
            </w:pPr>
            <w:r w:rsidRPr="006070D2">
              <w:rPr>
                <w:rFonts w:ascii="Garamond" w:hAnsi="Garamond"/>
              </w:rPr>
              <w:fldChar w:fldCharType="begin">
                <w:ffData>
                  <w:name w:val="Check52"/>
                  <w:enabled/>
                  <w:calcOnExit w:val="0"/>
                  <w:checkBox>
                    <w:sizeAuto/>
                    <w:default w:val="0"/>
                  </w:checkBox>
                </w:ffData>
              </w:fldChar>
            </w:r>
            <w:r w:rsidRPr="006070D2">
              <w:rPr>
                <w:rFonts w:ascii="Garamond" w:hAnsi="Garamond"/>
              </w:rPr>
              <w:instrText xml:space="preserve"> FORMCHECKBOX </w:instrText>
            </w:r>
            <w:r w:rsidR="004500AD">
              <w:rPr>
                <w:rFonts w:ascii="Garamond" w:hAnsi="Garamond"/>
              </w:rPr>
            </w:r>
            <w:r w:rsidR="004500AD">
              <w:rPr>
                <w:rFonts w:ascii="Garamond" w:hAnsi="Garamond"/>
              </w:rPr>
              <w:fldChar w:fldCharType="separate"/>
            </w:r>
            <w:r w:rsidRPr="006070D2">
              <w:rPr>
                <w:rFonts w:ascii="Garamond" w:hAnsi="Garamond"/>
              </w:rPr>
              <w:fldChar w:fldCharType="end"/>
            </w:r>
            <w:r w:rsidRPr="006070D2">
              <w:rPr>
                <w:rFonts w:ascii="Garamond" w:hAnsi="Garamond"/>
              </w:rPr>
              <w:t xml:space="preserve"> Protocol</w:t>
            </w:r>
          </w:p>
        </w:tc>
        <w:tc>
          <w:tcPr>
            <w:tcW w:w="1591" w:type="pct"/>
            <w:gridSpan w:val="2"/>
            <w:tcBorders>
              <w:left w:val="nil"/>
              <w:bottom w:val="nil"/>
            </w:tcBorders>
            <w:vAlign w:val="center"/>
          </w:tcPr>
          <w:p w14:paraId="45D8C3DA" w14:textId="77777777" w:rsidR="00D76751" w:rsidRPr="006070D2" w:rsidRDefault="00D76751" w:rsidP="00912BD0">
            <w:pPr>
              <w:pStyle w:val="TableText"/>
              <w:rPr>
                <w:rFonts w:ascii="Garamond" w:hAnsi="Garamond"/>
              </w:rPr>
            </w:pPr>
            <w:r>
              <w:rPr>
                <w:rFonts w:ascii="Garamond" w:hAnsi="Garamond"/>
              </w:rPr>
              <w:fldChar w:fldCharType="begin">
                <w:ffData>
                  <w:name w:val="Check53"/>
                  <w:enabled/>
                  <w:calcOnExit w:val="0"/>
                  <w:checkBox>
                    <w:sizeAuto/>
                    <w:default w:val="1"/>
                  </w:checkBox>
                </w:ffData>
              </w:fldChar>
            </w:r>
            <w:r>
              <w:rPr>
                <w:rFonts w:ascii="Garamond" w:hAnsi="Garamond"/>
              </w:rPr>
              <w:instrText xml:space="preserve"> FORMCHECKBOX </w:instrText>
            </w:r>
            <w:r w:rsidR="004500AD">
              <w:rPr>
                <w:rFonts w:ascii="Garamond" w:hAnsi="Garamond"/>
              </w:rPr>
            </w:r>
            <w:r w:rsidR="004500AD">
              <w:rPr>
                <w:rFonts w:ascii="Garamond" w:hAnsi="Garamond"/>
              </w:rPr>
              <w:fldChar w:fldCharType="separate"/>
            </w:r>
            <w:r>
              <w:rPr>
                <w:rFonts w:ascii="Garamond" w:hAnsi="Garamond"/>
              </w:rPr>
              <w:fldChar w:fldCharType="end"/>
            </w:r>
            <w:r w:rsidRPr="006070D2">
              <w:rPr>
                <w:rFonts w:ascii="Garamond" w:hAnsi="Garamond"/>
              </w:rPr>
              <w:t xml:space="preserve"> Protocol Menu</w:t>
            </w:r>
          </w:p>
        </w:tc>
      </w:tr>
      <w:tr w:rsidR="00D76751" w:rsidRPr="006070D2" w14:paraId="31CBE83F" w14:textId="77777777" w:rsidTr="0065686B">
        <w:trPr>
          <w:cantSplit/>
          <w:trHeight w:val="330"/>
        </w:trPr>
        <w:tc>
          <w:tcPr>
            <w:tcW w:w="1220" w:type="pct"/>
            <w:vMerge/>
            <w:shd w:val="clear" w:color="auto" w:fill="D9D9D9"/>
            <w:vAlign w:val="center"/>
          </w:tcPr>
          <w:p w14:paraId="1763E39E" w14:textId="77777777" w:rsidR="00D76751" w:rsidRPr="00683F59" w:rsidRDefault="00D76751" w:rsidP="00912BD0">
            <w:pPr>
              <w:pStyle w:val="TableText"/>
              <w:rPr>
                <w:b/>
              </w:rPr>
            </w:pPr>
          </w:p>
        </w:tc>
        <w:tc>
          <w:tcPr>
            <w:tcW w:w="1195" w:type="pct"/>
            <w:gridSpan w:val="5"/>
            <w:tcBorders>
              <w:top w:val="nil"/>
              <w:bottom w:val="nil"/>
              <w:right w:val="nil"/>
            </w:tcBorders>
            <w:vAlign w:val="center"/>
          </w:tcPr>
          <w:p w14:paraId="6E1FEBA7" w14:textId="77777777" w:rsidR="00D76751" w:rsidRPr="006070D2" w:rsidRDefault="00D76751" w:rsidP="00912BD0">
            <w:pPr>
              <w:pStyle w:val="TableText"/>
              <w:rPr>
                <w:rFonts w:ascii="Garamond" w:hAnsi="Garamond"/>
              </w:rPr>
            </w:pPr>
            <w:r w:rsidRPr="006070D2">
              <w:rPr>
                <w:rFonts w:ascii="Garamond" w:hAnsi="Garamond"/>
              </w:rPr>
              <w:fldChar w:fldCharType="begin">
                <w:ffData>
                  <w:name w:val="Check54"/>
                  <w:enabled/>
                  <w:calcOnExit w:val="0"/>
                  <w:checkBox>
                    <w:sizeAuto/>
                    <w:default w:val="0"/>
                  </w:checkBox>
                </w:ffData>
              </w:fldChar>
            </w:r>
            <w:r w:rsidRPr="006070D2">
              <w:rPr>
                <w:rFonts w:ascii="Garamond" w:hAnsi="Garamond"/>
              </w:rPr>
              <w:instrText xml:space="preserve"> FORMCHECKBOX </w:instrText>
            </w:r>
            <w:r w:rsidR="004500AD">
              <w:rPr>
                <w:rFonts w:ascii="Garamond" w:hAnsi="Garamond"/>
              </w:rPr>
            </w:r>
            <w:r w:rsidR="004500AD">
              <w:rPr>
                <w:rFonts w:ascii="Garamond" w:hAnsi="Garamond"/>
              </w:rPr>
              <w:fldChar w:fldCharType="separate"/>
            </w:r>
            <w:r w:rsidRPr="006070D2">
              <w:rPr>
                <w:rFonts w:ascii="Garamond" w:hAnsi="Garamond"/>
              </w:rPr>
              <w:fldChar w:fldCharType="end"/>
            </w:r>
            <w:r w:rsidRPr="006070D2">
              <w:rPr>
                <w:rFonts w:ascii="Garamond" w:hAnsi="Garamond"/>
              </w:rPr>
              <w:t xml:space="preserve"> Limited Protocol</w:t>
            </w:r>
          </w:p>
        </w:tc>
        <w:tc>
          <w:tcPr>
            <w:tcW w:w="994" w:type="pct"/>
            <w:gridSpan w:val="4"/>
            <w:tcBorders>
              <w:top w:val="nil"/>
              <w:left w:val="nil"/>
              <w:bottom w:val="nil"/>
              <w:right w:val="nil"/>
            </w:tcBorders>
            <w:vAlign w:val="center"/>
          </w:tcPr>
          <w:p w14:paraId="59A05BE7" w14:textId="77777777" w:rsidR="00D76751" w:rsidRPr="006070D2" w:rsidRDefault="00D76751" w:rsidP="00912BD0">
            <w:pPr>
              <w:pStyle w:val="TableText"/>
              <w:rPr>
                <w:rFonts w:ascii="Garamond" w:hAnsi="Garamond"/>
              </w:rPr>
            </w:pPr>
            <w:r w:rsidRPr="006070D2">
              <w:rPr>
                <w:rFonts w:ascii="Garamond" w:hAnsi="Garamond"/>
              </w:rPr>
              <w:fldChar w:fldCharType="begin">
                <w:ffData>
                  <w:name w:val="Check55"/>
                  <w:enabled/>
                  <w:calcOnExit w:val="0"/>
                  <w:checkBox>
                    <w:sizeAuto/>
                    <w:default w:val="0"/>
                  </w:checkBox>
                </w:ffData>
              </w:fldChar>
            </w:r>
            <w:r w:rsidRPr="006070D2">
              <w:rPr>
                <w:rFonts w:ascii="Garamond" w:hAnsi="Garamond"/>
              </w:rPr>
              <w:instrText xml:space="preserve"> FORMCHECKBOX </w:instrText>
            </w:r>
            <w:r w:rsidR="004500AD">
              <w:rPr>
                <w:rFonts w:ascii="Garamond" w:hAnsi="Garamond"/>
              </w:rPr>
            </w:r>
            <w:r w:rsidR="004500AD">
              <w:rPr>
                <w:rFonts w:ascii="Garamond" w:hAnsi="Garamond"/>
              </w:rPr>
              <w:fldChar w:fldCharType="separate"/>
            </w:r>
            <w:r w:rsidRPr="006070D2">
              <w:rPr>
                <w:rFonts w:ascii="Garamond" w:hAnsi="Garamond"/>
              </w:rPr>
              <w:fldChar w:fldCharType="end"/>
            </w:r>
            <w:r w:rsidRPr="006070D2">
              <w:rPr>
                <w:rFonts w:ascii="Garamond" w:hAnsi="Garamond"/>
              </w:rPr>
              <w:t xml:space="preserve"> Extended Action</w:t>
            </w:r>
          </w:p>
        </w:tc>
        <w:tc>
          <w:tcPr>
            <w:tcW w:w="1591" w:type="pct"/>
            <w:gridSpan w:val="2"/>
            <w:tcBorders>
              <w:top w:val="nil"/>
              <w:left w:val="nil"/>
              <w:bottom w:val="nil"/>
            </w:tcBorders>
            <w:vAlign w:val="center"/>
          </w:tcPr>
          <w:p w14:paraId="77F29F08" w14:textId="77777777" w:rsidR="00D76751" w:rsidRPr="006070D2" w:rsidRDefault="00D76751" w:rsidP="00912BD0">
            <w:pPr>
              <w:pStyle w:val="TableText"/>
              <w:rPr>
                <w:rFonts w:ascii="Garamond" w:hAnsi="Garamond"/>
              </w:rPr>
            </w:pPr>
            <w:r w:rsidRPr="006070D2">
              <w:rPr>
                <w:rFonts w:ascii="Garamond" w:hAnsi="Garamond"/>
              </w:rPr>
              <w:fldChar w:fldCharType="begin">
                <w:ffData>
                  <w:name w:val="Check56"/>
                  <w:enabled/>
                  <w:calcOnExit w:val="0"/>
                  <w:checkBox>
                    <w:sizeAuto/>
                    <w:default w:val="0"/>
                  </w:checkBox>
                </w:ffData>
              </w:fldChar>
            </w:r>
            <w:r w:rsidRPr="006070D2">
              <w:rPr>
                <w:rFonts w:ascii="Garamond" w:hAnsi="Garamond"/>
              </w:rPr>
              <w:instrText xml:space="preserve"> FORMCHECKBOX </w:instrText>
            </w:r>
            <w:r w:rsidR="004500AD">
              <w:rPr>
                <w:rFonts w:ascii="Garamond" w:hAnsi="Garamond"/>
              </w:rPr>
            </w:r>
            <w:r w:rsidR="004500AD">
              <w:rPr>
                <w:rFonts w:ascii="Garamond" w:hAnsi="Garamond"/>
              </w:rPr>
              <w:fldChar w:fldCharType="separate"/>
            </w:r>
            <w:r w:rsidRPr="006070D2">
              <w:rPr>
                <w:rFonts w:ascii="Garamond" w:hAnsi="Garamond"/>
              </w:rPr>
              <w:fldChar w:fldCharType="end"/>
            </w:r>
            <w:r w:rsidRPr="006070D2">
              <w:rPr>
                <w:rFonts w:ascii="Garamond" w:hAnsi="Garamond"/>
              </w:rPr>
              <w:t xml:space="preserve"> Dialog</w:t>
            </w:r>
          </w:p>
        </w:tc>
      </w:tr>
      <w:tr w:rsidR="00D76751" w:rsidRPr="006070D2" w14:paraId="4AE9C891" w14:textId="77777777" w:rsidTr="00912BD0">
        <w:trPr>
          <w:cantSplit/>
          <w:trHeight w:val="300"/>
        </w:trPr>
        <w:tc>
          <w:tcPr>
            <w:tcW w:w="1220" w:type="pct"/>
            <w:vMerge/>
            <w:shd w:val="clear" w:color="auto" w:fill="D9D9D9"/>
            <w:vAlign w:val="center"/>
          </w:tcPr>
          <w:p w14:paraId="769999EA" w14:textId="77777777" w:rsidR="00D76751" w:rsidRPr="00683F59" w:rsidRDefault="00D76751" w:rsidP="00912BD0">
            <w:pPr>
              <w:pStyle w:val="TableText"/>
              <w:rPr>
                <w:b/>
              </w:rPr>
            </w:pPr>
          </w:p>
        </w:tc>
        <w:tc>
          <w:tcPr>
            <w:tcW w:w="3780" w:type="pct"/>
            <w:gridSpan w:val="11"/>
            <w:tcBorders>
              <w:top w:val="nil"/>
            </w:tcBorders>
            <w:vAlign w:val="center"/>
          </w:tcPr>
          <w:p w14:paraId="7DB2AED3" w14:textId="77777777" w:rsidR="00D76751" w:rsidRPr="006070D2" w:rsidRDefault="00D76751" w:rsidP="00912BD0">
            <w:pPr>
              <w:pStyle w:val="TableText"/>
              <w:rPr>
                <w:rFonts w:ascii="Garamond" w:hAnsi="Garamond"/>
              </w:rPr>
            </w:pPr>
            <w:r w:rsidRPr="006070D2">
              <w:rPr>
                <w:rFonts w:ascii="Garamond" w:hAnsi="Garamond"/>
              </w:rPr>
              <w:fldChar w:fldCharType="begin">
                <w:ffData>
                  <w:name w:val="Check57"/>
                  <w:enabled/>
                  <w:calcOnExit w:val="0"/>
                  <w:checkBox>
                    <w:sizeAuto/>
                    <w:default w:val="0"/>
                  </w:checkBox>
                </w:ffData>
              </w:fldChar>
            </w:r>
            <w:r w:rsidRPr="006070D2">
              <w:rPr>
                <w:rFonts w:ascii="Garamond" w:hAnsi="Garamond"/>
              </w:rPr>
              <w:instrText xml:space="preserve"> FORMCHECKBOX </w:instrText>
            </w:r>
            <w:r w:rsidR="004500AD">
              <w:rPr>
                <w:rFonts w:ascii="Garamond" w:hAnsi="Garamond"/>
              </w:rPr>
            </w:r>
            <w:r w:rsidR="004500AD">
              <w:rPr>
                <w:rFonts w:ascii="Garamond" w:hAnsi="Garamond"/>
              </w:rPr>
              <w:fldChar w:fldCharType="separate"/>
            </w:r>
            <w:r w:rsidRPr="006070D2">
              <w:rPr>
                <w:rFonts w:ascii="Garamond" w:hAnsi="Garamond"/>
              </w:rPr>
              <w:fldChar w:fldCharType="end"/>
            </w:r>
            <w:r w:rsidRPr="006070D2">
              <w:rPr>
                <w:rFonts w:ascii="Garamond" w:hAnsi="Garamond"/>
              </w:rPr>
              <w:t xml:space="preserve"> Other</w:t>
            </w:r>
          </w:p>
        </w:tc>
      </w:tr>
      <w:tr w:rsidR="00D76751" w:rsidRPr="006070D2" w14:paraId="00ED8485" w14:textId="77777777" w:rsidTr="00912BD0">
        <w:trPr>
          <w:cantSplit/>
        </w:trPr>
        <w:tc>
          <w:tcPr>
            <w:tcW w:w="1220" w:type="pct"/>
            <w:shd w:val="clear" w:color="auto" w:fill="D9D9D9"/>
          </w:tcPr>
          <w:p w14:paraId="05C03C85" w14:textId="77777777" w:rsidR="00D76751" w:rsidRPr="00683F59" w:rsidRDefault="00D76751" w:rsidP="00912BD0">
            <w:pPr>
              <w:pStyle w:val="TableText"/>
              <w:rPr>
                <w:b/>
              </w:rPr>
            </w:pPr>
            <w:r w:rsidRPr="00683F59">
              <w:rPr>
                <w:b/>
              </w:rPr>
              <w:t>Associated Routine</w:t>
            </w:r>
          </w:p>
        </w:tc>
        <w:tc>
          <w:tcPr>
            <w:tcW w:w="3780" w:type="pct"/>
            <w:gridSpan w:val="11"/>
          </w:tcPr>
          <w:p w14:paraId="3ADE65A0" w14:textId="77777777" w:rsidR="00D76751" w:rsidRPr="006070D2" w:rsidRDefault="00D76751" w:rsidP="00912BD0">
            <w:pPr>
              <w:pStyle w:val="TableText"/>
              <w:rPr>
                <w:rFonts w:ascii="Garamond" w:hAnsi="Garamond"/>
              </w:rPr>
            </w:pPr>
          </w:p>
        </w:tc>
      </w:tr>
      <w:tr w:rsidR="00D76751" w:rsidRPr="006070D2" w14:paraId="5D1ED277"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33018A2E" w14:textId="77777777" w:rsidR="00D76751" w:rsidRPr="006070D2" w:rsidRDefault="00D76751" w:rsidP="00912BD0">
            <w:pPr>
              <w:pStyle w:val="TableHeading"/>
            </w:pPr>
            <w:r w:rsidRPr="006070D2">
              <w:t>Current Entry Action Logic</w:t>
            </w:r>
          </w:p>
        </w:tc>
      </w:tr>
      <w:tr w:rsidR="00D76751" w:rsidRPr="006070D2" w14:paraId="0F116D40"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027CF6B7" w14:textId="77777777" w:rsidR="00D76751" w:rsidRPr="006070D2" w:rsidRDefault="00D76751" w:rsidP="00912BD0">
            <w:pPr>
              <w:pStyle w:val="TableText"/>
            </w:pPr>
            <w:r>
              <w:t>N/A</w:t>
            </w:r>
          </w:p>
        </w:tc>
      </w:tr>
      <w:tr w:rsidR="00D76751" w:rsidRPr="006070D2" w14:paraId="48032C9F"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2A98EE85" w14:textId="77777777" w:rsidR="00D76751" w:rsidRPr="006070D2" w:rsidRDefault="00D76751" w:rsidP="00912BD0">
            <w:pPr>
              <w:pStyle w:val="TableHeading"/>
            </w:pPr>
            <w:r w:rsidRPr="006070D2">
              <w:lastRenderedPageBreak/>
              <w:t>Modified Entry Action Logic (Changes are in bold)</w:t>
            </w:r>
          </w:p>
        </w:tc>
      </w:tr>
      <w:tr w:rsidR="00D76751" w:rsidRPr="006070D2" w14:paraId="20BF17DE"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3CD3B477" w14:textId="13BABA3D" w:rsidR="00D76751" w:rsidRPr="00D96FC1" w:rsidRDefault="00D76751" w:rsidP="0057034C">
            <w:pPr>
              <w:spacing w:before="60" w:after="60"/>
              <w:rPr>
                <w:rFonts w:cs="Arial"/>
                <w:sz w:val="20"/>
                <w:szCs w:val="20"/>
              </w:rPr>
            </w:pPr>
          </w:p>
        </w:tc>
      </w:tr>
      <w:tr w:rsidR="00D76751" w:rsidRPr="006070D2" w14:paraId="42F74902"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5E0362EF" w14:textId="77777777" w:rsidR="00D76751" w:rsidRPr="006070D2" w:rsidRDefault="00D76751" w:rsidP="00912BD0">
            <w:pPr>
              <w:pStyle w:val="TableHeading"/>
            </w:pPr>
            <w:r w:rsidRPr="006070D2">
              <w:t>Current Exit Action Logic</w:t>
            </w:r>
          </w:p>
        </w:tc>
      </w:tr>
      <w:tr w:rsidR="00D76751" w:rsidRPr="006070D2" w14:paraId="0074F603"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3B8B7EE" w14:textId="77777777" w:rsidR="00D76751" w:rsidRPr="00D96FC1" w:rsidRDefault="00D76751" w:rsidP="00912BD0">
            <w:pPr>
              <w:spacing w:before="60" w:after="60"/>
              <w:rPr>
                <w:rFonts w:cs="Arial"/>
                <w:sz w:val="20"/>
                <w:szCs w:val="20"/>
              </w:rPr>
            </w:pPr>
            <w:r w:rsidRPr="00D96FC1">
              <w:rPr>
                <w:rFonts w:cs="Arial"/>
                <w:sz w:val="20"/>
                <w:szCs w:val="20"/>
              </w:rPr>
              <w:t>I $G(RCFASTXT) S VALMBCK="Q"</w:t>
            </w:r>
          </w:p>
        </w:tc>
      </w:tr>
      <w:tr w:rsidR="00D76751" w:rsidRPr="006070D2" w14:paraId="23848EE4"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blHeader/>
        </w:trPr>
        <w:tc>
          <w:tcPr>
            <w:tcW w:w="5000" w:type="pct"/>
            <w:gridSpan w:val="12"/>
            <w:tcBorders>
              <w:top w:val="single" w:sz="6" w:space="0" w:color="000000"/>
              <w:left w:val="single" w:sz="6" w:space="0" w:color="000000"/>
              <w:bottom w:val="single" w:sz="6" w:space="0" w:color="000000"/>
              <w:right w:val="single" w:sz="6" w:space="0" w:color="000000"/>
            </w:tcBorders>
            <w:shd w:val="clear" w:color="auto" w:fill="D9D9D9"/>
          </w:tcPr>
          <w:p w14:paraId="220E8EAF" w14:textId="77777777" w:rsidR="00D76751" w:rsidRPr="006070D2" w:rsidRDefault="00D76751" w:rsidP="00912BD0">
            <w:pPr>
              <w:pStyle w:val="TableHeading"/>
            </w:pPr>
            <w:r w:rsidRPr="006070D2">
              <w:t>Modified Exit Action Logic (Changes are in bold)</w:t>
            </w:r>
          </w:p>
        </w:tc>
      </w:tr>
      <w:tr w:rsidR="00D76751" w:rsidRPr="006070D2" w14:paraId="2681A1F5" w14:textId="77777777" w:rsidTr="00912BD0">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cantSplit/>
        </w:trPr>
        <w:tc>
          <w:tcPr>
            <w:tcW w:w="5000" w:type="pct"/>
            <w:gridSpan w:val="12"/>
            <w:tcBorders>
              <w:top w:val="single" w:sz="6" w:space="0" w:color="000000"/>
              <w:left w:val="single" w:sz="6" w:space="0" w:color="000000"/>
              <w:bottom w:val="single" w:sz="6" w:space="0" w:color="000000"/>
              <w:right w:val="single" w:sz="6" w:space="0" w:color="000000"/>
            </w:tcBorders>
          </w:tcPr>
          <w:p w14:paraId="2F6A9277" w14:textId="77777777" w:rsidR="00D76751" w:rsidRPr="00D96FC1" w:rsidRDefault="00D76751" w:rsidP="00912BD0">
            <w:pPr>
              <w:spacing w:before="60" w:after="60"/>
              <w:rPr>
                <w:rFonts w:cs="Arial"/>
                <w:sz w:val="20"/>
                <w:szCs w:val="20"/>
              </w:rPr>
            </w:pPr>
            <w:r w:rsidRPr="00D96FC1">
              <w:rPr>
                <w:rFonts w:cs="Arial"/>
                <w:sz w:val="20"/>
                <w:szCs w:val="20"/>
              </w:rPr>
              <w:t>N/A</w:t>
            </w:r>
          </w:p>
        </w:tc>
      </w:tr>
    </w:tbl>
    <w:p w14:paraId="43D09804" w14:textId="27F04AC0" w:rsidR="00EA39C7" w:rsidRDefault="00EA39C7" w:rsidP="006B18D6">
      <w:pPr>
        <w:pStyle w:val="BodyText"/>
        <w:rPr>
          <w:rFonts w:eastAsiaTheme="minorHAnsi"/>
          <w:i/>
          <w:color w:val="0070C0"/>
          <w:lang w:eastAsia="en-US"/>
        </w:rPr>
      </w:pPr>
    </w:p>
    <w:p w14:paraId="39DE5984" w14:textId="77777777" w:rsidR="00EA39C7" w:rsidRDefault="00EA39C7" w:rsidP="006B18D6">
      <w:pPr>
        <w:pStyle w:val="BodyText"/>
        <w:rPr>
          <w:rFonts w:eastAsiaTheme="minorHAnsi"/>
          <w:i/>
          <w:color w:val="0070C0"/>
          <w:lang w:eastAsia="en-US"/>
        </w:rPr>
      </w:pPr>
    </w:p>
    <w:p w14:paraId="7B991356" w14:textId="77777777" w:rsidR="00EA39C7" w:rsidRDefault="00EA39C7" w:rsidP="006B18D6">
      <w:pPr>
        <w:pStyle w:val="BodyText"/>
        <w:rPr>
          <w:rFonts w:eastAsiaTheme="minorHAnsi"/>
          <w:i/>
          <w:color w:val="0070C0"/>
          <w:lang w:eastAsia="en-US"/>
        </w:rPr>
      </w:pPr>
    </w:p>
    <w:p w14:paraId="0FA51C1C" w14:textId="77777777" w:rsidR="00EB30C6" w:rsidRDefault="00EB30C6" w:rsidP="006B18D6">
      <w:pPr>
        <w:pStyle w:val="BodyText"/>
        <w:rPr>
          <w:rFonts w:eastAsiaTheme="minorHAnsi"/>
          <w:i/>
          <w:color w:val="0070C0"/>
          <w:lang w:eastAsia="en-US"/>
        </w:rPr>
      </w:pPr>
    </w:p>
    <w:p w14:paraId="7820AD64" w14:textId="6B034BF8" w:rsidR="00293AE0" w:rsidRDefault="00293AE0" w:rsidP="006B18D6">
      <w:pPr>
        <w:pStyle w:val="BodyText"/>
        <w:rPr>
          <w:rFonts w:eastAsiaTheme="minorHAnsi"/>
          <w:i/>
          <w:color w:val="0070C0"/>
          <w:lang w:eastAsia="en-US"/>
        </w:rPr>
      </w:pPr>
    </w:p>
    <w:p w14:paraId="54478CCE" w14:textId="77777777" w:rsidR="00293AE0" w:rsidRDefault="00293AE0" w:rsidP="006B18D6">
      <w:pPr>
        <w:pStyle w:val="BodyText"/>
        <w:rPr>
          <w:rFonts w:eastAsiaTheme="minorHAnsi"/>
          <w:i/>
          <w:color w:val="0070C0"/>
          <w:lang w:eastAsia="en-US"/>
        </w:rPr>
      </w:pPr>
    </w:p>
    <w:p w14:paraId="7AF3C1CE" w14:textId="77777777" w:rsidR="00293AE0" w:rsidRDefault="00293AE0" w:rsidP="006B18D6">
      <w:pPr>
        <w:pStyle w:val="BodyText"/>
        <w:rPr>
          <w:rFonts w:eastAsiaTheme="minorHAnsi"/>
          <w:i/>
          <w:color w:val="0070C0"/>
          <w:lang w:eastAsia="en-US"/>
        </w:rPr>
      </w:pPr>
    </w:p>
    <w:p w14:paraId="03212DFE" w14:textId="77777777" w:rsidR="00293AE0" w:rsidRDefault="00293AE0" w:rsidP="006B18D6">
      <w:pPr>
        <w:pStyle w:val="BodyText"/>
        <w:rPr>
          <w:rFonts w:eastAsiaTheme="minorHAnsi"/>
          <w:i/>
          <w:color w:val="0070C0"/>
          <w:lang w:eastAsia="en-US"/>
        </w:rPr>
      </w:pPr>
    </w:p>
    <w:sectPr w:rsidR="00293AE0"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C898C" w14:textId="77777777" w:rsidR="004500AD" w:rsidRDefault="004500AD" w:rsidP="00B81ED4">
      <w:pPr>
        <w:spacing w:after="0" w:line="240" w:lineRule="auto"/>
      </w:pPr>
      <w:r>
        <w:separator/>
      </w:r>
    </w:p>
  </w:endnote>
  <w:endnote w:type="continuationSeparator" w:id="0">
    <w:p w14:paraId="5181A460" w14:textId="77777777" w:rsidR="004500AD" w:rsidRDefault="004500AD"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8C312" w14:textId="77777777" w:rsidR="00897700" w:rsidRDefault="008977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DA4CB" w14:textId="77777777" w:rsidR="00897700" w:rsidRDefault="0089770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F0978" w14:textId="77777777" w:rsidR="00897700" w:rsidRDefault="0089770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DelRangeStart w:id="5" w:author="Author"/>
  <w:sdt>
    <w:sdtPr>
      <w:id w:val="-492721967"/>
      <w:docPartObj>
        <w:docPartGallery w:val="Page Numbers (Bottom of Page)"/>
        <w:docPartUnique/>
      </w:docPartObj>
    </w:sdtPr>
    <w:sdtEndPr/>
    <w:sdtContent>
      <w:customXmlDelRangeEnd w:id="5"/>
      <w:customXmlDelRangeStart w:id="6" w:author="Author"/>
      <w:sdt>
        <w:sdtPr>
          <w:id w:val="-1669238322"/>
          <w:docPartObj>
            <w:docPartGallery w:val="Page Numbers (Top of Page)"/>
            <w:docPartUnique/>
          </w:docPartObj>
        </w:sdtPr>
        <w:sdtEndPr/>
        <w:sdtContent>
          <w:customXmlDelRangeEnd w:id="6"/>
          <w:p w14:paraId="55647AD7" w14:textId="708CC6E0" w:rsidR="00DB2CB9" w:rsidRPr="002407DA" w:rsidDel="00897700" w:rsidRDefault="00DB2CB9">
            <w:pPr>
              <w:pStyle w:val="Footer"/>
              <w:jc w:val="center"/>
              <w:rPr>
                <w:del w:id="7" w:author="Author"/>
              </w:rPr>
            </w:pPr>
            <w:del w:id="8" w:author="Author">
              <w:r w:rsidRPr="002407DA" w:rsidDel="00897700">
                <w:delText xml:space="preserve">Page </w:delText>
              </w:r>
              <w:r w:rsidRPr="002407DA" w:rsidDel="00897700">
                <w:rPr>
                  <w:bCs/>
                  <w:sz w:val="24"/>
                  <w:szCs w:val="24"/>
                </w:rPr>
                <w:fldChar w:fldCharType="begin"/>
              </w:r>
              <w:r w:rsidRPr="002407DA" w:rsidDel="00897700">
                <w:rPr>
                  <w:bCs/>
                </w:rPr>
                <w:delInstrText xml:space="preserve"> PAGE </w:delInstrText>
              </w:r>
              <w:r w:rsidRPr="002407DA" w:rsidDel="00897700">
                <w:rPr>
                  <w:bCs/>
                  <w:sz w:val="24"/>
                  <w:szCs w:val="24"/>
                </w:rPr>
                <w:fldChar w:fldCharType="separate"/>
              </w:r>
              <w:r w:rsidR="00897700" w:rsidDel="00897700">
                <w:rPr>
                  <w:bCs/>
                  <w:noProof/>
                </w:rPr>
                <w:delText>2</w:delText>
              </w:r>
              <w:r w:rsidRPr="002407DA" w:rsidDel="00897700">
                <w:rPr>
                  <w:bCs/>
                  <w:sz w:val="24"/>
                  <w:szCs w:val="24"/>
                </w:rPr>
                <w:fldChar w:fldCharType="end"/>
              </w:r>
              <w:r w:rsidRPr="002407DA" w:rsidDel="00897700">
                <w:delText xml:space="preserve"> of </w:delText>
              </w:r>
              <w:r w:rsidRPr="002407DA" w:rsidDel="00897700">
                <w:rPr>
                  <w:bCs/>
                  <w:sz w:val="24"/>
                  <w:szCs w:val="24"/>
                </w:rPr>
                <w:fldChar w:fldCharType="begin"/>
              </w:r>
              <w:r w:rsidRPr="002407DA" w:rsidDel="00897700">
                <w:rPr>
                  <w:bCs/>
                </w:rPr>
                <w:delInstrText xml:space="preserve"> NUMPAGES  </w:delInstrText>
              </w:r>
              <w:r w:rsidRPr="002407DA" w:rsidDel="00897700">
                <w:rPr>
                  <w:bCs/>
                  <w:sz w:val="24"/>
                  <w:szCs w:val="24"/>
                </w:rPr>
                <w:fldChar w:fldCharType="separate"/>
              </w:r>
              <w:r w:rsidR="00897700" w:rsidDel="00897700">
                <w:rPr>
                  <w:bCs/>
                  <w:noProof/>
                </w:rPr>
                <w:delText>4</w:delText>
              </w:r>
              <w:r w:rsidRPr="002407DA" w:rsidDel="00897700">
                <w:rPr>
                  <w:bCs/>
                  <w:sz w:val="24"/>
                  <w:szCs w:val="24"/>
                </w:rPr>
                <w:fldChar w:fldCharType="end"/>
              </w:r>
            </w:del>
          </w:p>
          <w:customXmlDelRangeStart w:id="9" w:author="Author"/>
        </w:sdtContent>
      </w:sdt>
      <w:customXmlDelRangeEnd w:id="9"/>
      <w:customXmlDelRangeStart w:id="10" w:author="Author"/>
    </w:sdtContent>
  </w:sdt>
  <w:customXmlDelRangeEnd w:id="10"/>
  <w:p w14:paraId="4292578D" w14:textId="77777777" w:rsidR="00DB2CB9" w:rsidRDefault="00DB2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BBE05" w14:textId="77777777" w:rsidR="004500AD" w:rsidRDefault="004500AD" w:rsidP="00B81ED4">
      <w:pPr>
        <w:spacing w:after="0" w:line="240" w:lineRule="auto"/>
      </w:pPr>
      <w:r>
        <w:separator/>
      </w:r>
    </w:p>
  </w:footnote>
  <w:footnote w:type="continuationSeparator" w:id="0">
    <w:p w14:paraId="491F4978" w14:textId="77777777" w:rsidR="004500AD" w:rsidRDefault="004500AD"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D15DF" w14:textId="77777777" w:rsidR="00897700" w:rsidRDefault="008977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7AECA" w14:textId="77777777" w:rsidR="00897700" w:rsidRDefault="008977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036E4" w14:textId="77777777" w:rsidR="00897700" w:rsidRDefault="008977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57AA44C7" w:rsidR="00DB2CB9" w:rsidRPr="005B7B1B" w:rsidRDefault="004500AD">
    <w:pPr>
      <w:pStyle w:val="Header"/>
      <w:rPr>
        <w:rFonts w:ascii="Times New Roman" w:hAnsi="Times New Roman" w:cs="Times New Roman"/>
        <w:sz w:val="20"/>
      </w:rPr>
    </w:pPr>
    <w:customXmlDelRangeStart w:id="1" w:author="Author"/>
    <w:sdt>
      <w:sdtPr>
        <w:rPr>
          <w:sz w:val="20"/>
        </w:rPr>
        <w:id w:val="-561645718"/>
        <w:docPartObj>
          <w:docPartGallery w:val="Watermarks"/>
          <w:docPartUnique/>
        </w:docPartObj>
      </w:sdtPr>
      <w:sdtEndPr/>
      <w:sdtContent>
        <w:customXmlDelRangeEnd w:id="1"/>
        <w:del w:id="2" w:author="Author">
          <w:r w:rsidDel="00897700">
            <w:rPr>
              <w:noProof/>
              <w:sz w:val="20"/>
              <w:lang w:eastAsia="zh-TW"/>
            </w:rPr>
            <w:pict w14:anchorId="6EED3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customXmlDelRangeStart w:id="3" w:author="Author"/>
      </w:sdtContent>
    </w:sdt>
    <w:customXmlDelRangeEnd w:id="3"/>
    <w:del w:id="4" w:author="Author">
      <w:r w:rsidR="00DB2CB9" w:rsidDel="00897700">
        <w:rPr>
          <w:rFonts w:ascii="Times New Roman" w:hAnsi="Times New Roman" w:cs="Times New Roman"/>
          <w:sz w:val="20"/>
        </w:rPr>
        <w:delText>MCCF EDI TAS US1683 SDD</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D237C9"/>
    <w:multiLevelType w:val="hybridMultilevel"/>
    <w:tmpl w:val="D624A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62625C"/>
    <w:multiLevelType w:val="multilevel"/>
    <w:tmpl w:val="4B705D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C88381C"/>
    <w:multiLevelType w:val="hybridMultilevel"/>
    <w:tmpl w:val="CDF6F0EC"/>
    <w:lvl w:ilvl="0" w:tplc="A8B48666">
      <w:start w:val="1"/>
      <w:numFmt w:val="bullet"/>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637E7634">
      <w:numFmt w:val="bullet"/>
      <w:lvlText w:val="•"/>
      <w:lvlJc w:val="left"/>
      <w:pPr>
        <w:ind w:left="2520" w:hanging="720"/>
      </w:pPr>
      <w:rPr>
        <w:rFonts w:ascii="Times New Roman" w:eastAsia="Times New Roman" w:hAnsi="Times New Roman" w:cs="Times New Roman"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1BE397A"/>
    <w:multiLevelType w:val="hybridMultilevel"/>
    <w:tmpl w:val="6E0C4FDA"/>
    <w:lvl w:ilvl="0" w:tplc="98905A2C">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600625"/>
    <w:multiLevelType w:val="hybridMultilevel"/>
    <w:tmpl w:val="F7DE848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4FD30BB6"/>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8132942"/>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FD6850"/>
    <w:multiLevelType w:val="hybridMultilevel"/>
    <w:tmpl w:val="5C0E22D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7">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8">
    <w:nsid w:val="69082B6E"/>
    <w:multiLevelType w:val="hybridMultilevel"/>
    <w:tmpl w:val="B7EE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756441"/>
    <w:multiLevelType w:val="hybridMultilevel"/>
    <w:tmpl w:val="A27A8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1">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nsid w:val="6F710186"/>
    <w:multiLevelType w:val="hybridMultilevel"/>
    <w:tmpl w:val="FA9CD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7">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3"/>
  </w:num>
  <w:num w:numId="3">
    <w:abstractNumId w:val="18"/>
  </w:num>
  <w:num w:numId="4">
    <w:abstractNumId w:val="15"/>
  </w:num>
  <w:num w:numId="5">
    <w:abstractNumId w:val="1"/>
  </w:num>
  <w:num w:numId="6">
    <w:abstractNumId w:val="33"/>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21"/>
  </w:num>
  <w:num w:numId="10">
    <w:abstractNumId w:val="34"/>
  </w:num>
  <w:num w:numId="11">
    <w:abstractNumId w:val="38"/>
  </w:num>
  <w:num w:numId="12">
    <w:abstractNumId w:val="12"/>
  </w:num>
  <w:num w:numId="13">
    <w:abstractNumId w:val="31"/>
  </w:num>
  <w:num w:numId="14">
    <w:abstractNumId w:val="30"/>
  </w:num>
  <w:num w:numId="15">
    <w:abstractNumId w:val="2"/>
  </w:num>
  <w:num w:numId="16">
    <w:abstractNumId w:val="36"/>
  </w:num>
  <w:num w:numId="17">
    <w:abstractNumId w:val="39"/>
  </w:num>
  <w:num w:numId="18">
    <w:abstractNumId w:val="23"/>
  </w:num>
  <w:num w:numId="19">
    <w:abstractNumId w:val="9"/>
  </w:num>
  <w:num w:numId="20">
    <w:abstractNumId w:val="6"/>
  </w:num>
  <w:num w:numId="21">
    <w:abstractNumId w:val="11"/>
  </w:num>
  <w:num w:numId="22">
    <w:abstractNumId w:val="19"/>
  </w:num>
  <w:num w:numId="23">
    <w:abstractNumId w:val="4"/>
  </w:num>
  <w:num w:numId="24">
    <w:abstractNumId w:val="10"/>
  </w:num>
  <w:num w:numId="25">
    <w:abstractNumId w:val="26"/>
  </w:num>
  <w:num w:numId="26">
    <w:abstractNumId w:val="17"/>
  </w:num>
  <w:num w:numId="27">
    <w:abstractNumId w:val="5"/>
  </w:num>
  <w:num w:numId="28">
    <w:abstractNumId w:val="7"/>
  </w:num>
  <w:num w:numId="29">
    <w:abstractNumId w:val="35"/>
  </w:num>
  <w:num w:numId="30">
    <w:abstractNumId w:val="0"/>
  </w:num>
  <w:num w:numId="31">
    <w:abstractNumId w:val="27"/>
  </w:num>
  <w:num w:numId="32">
    <w:abstractNumId w:val="22"/>
  </w:num>
  <w:num w:numId="33">
    <w:abstractNumId w:val="16"/>
  </w:num>
  <w:num w:numId="34">
    <w:abstractNumId w:val="20"/>
  </w:num>
  <w:num w:numId="35">
    <w:abstractNumId w:val="28"/>
  </w:num>
  <w:num w:numId="36">
    <w:abstractNumId w:val="25"/>
  </w:num>
  <w:num w:numId="37">
    <w:abstractNumId w:val="14"/>
  </w:num>
  <w:num w:numId="38">
    <w:abstractNumId w:val="8"/>
  </w:num>
  <w:num w:numId="39">
    <w:abstractNumId w:val="29"/>
  </w:num>
  <w:num w:numId="40">
    <w:abstractNumId w:val="3"/>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2D1C"/>
    <w:rsid w:val="0000672B"/>
    <w:rsid w:val="00007319"/>
    <w:rsid w:val="00011416"/>
    <w:rsid w:val="000138F7"/>
    <w:rsid w:val="0003246A"/>
    <w:rsid w:val="000358FE"/>
    <w:rsid w:val="00040EB7"/>
    <w:rsid w:val="00041C8F"/>
    <w:rsid w:val="00043E15"/>
    <w:rsid w:val="000455AE"/>
    <w:rsid w:val="00046F79"/>
    <w:rsid w:val="00051DB8"/>
    <w:rsid w:val="00057FC7"/>
    <w:rsid w:val="00065FA0"/>
    <w:rsid w:val="000710F8"/>
    <w:rsid w:val="00071AC5"/>
    <w:rsid w:val="00074024"/>
    <w:rsid w:val="0007552E"/>
    <w:rsid w:val="00087ACA"/>
    <w:rsid w:val="000A3203"/>
    <w:rsid w:val="000B507F"/>
    <w:rsid w:val="000B6C72"/>
    <w:rsid w:val="000B7003"/>
    <w:rsid w:val="000C728B"/>
    <w:rsid w:val="000D0910"/>
    <w:rsid w:val="000E4AFA"/>
    <w:rsid w:val="000E4B1D"/>
    <w:rsid w:val="000F1BBE"/>
    <w:rsid w:val="00100DF1"/>
    <w:rsid w:val="00112515"/>
    <w:rsid w:val="00115334"/>
    <w:rsid w:val="00115365"/>
    <w:rsid w:val="00122200"/>
    <w:rsid w:val="00122BFA"/>
    <w:rsid w:val="001358B2"/>
    <w:rsid w:val="00136651"/>
    <w:rsid w:val="00144443"/>
    <w:rsid w:val="00146DAB"/>
    <w:rsid w:val="00152BDB"/>
    <w:rsid w:val="00152CAF"/>
    <w:rsid w:val="00154865"/>
    <w:rsid w:val="00162A4D"/>
    <w:rsid w:val="00182661"/>
    <w:rsid w:val="00191340"/>
    <w:rsid w:val="001919C6"/>
    <w:rsid w:val="00191DE6"/>
    <w:rsid w:val="00194093"/>
    <w:rsid w:val="00197B59"/>
    <w:rsid w:val="001B379F"/>
    <w:rsid w:val="001B417E"/>
    <w:rsid w:val="001B47A3"/>
    <w:rsid w:val="001C6156"/>
    <w:rsid w:val="001C7764"/>
    <w:rsid w:val="001D3A76"/>
    <w:rsid w:val="001D3DAD"/>
    <w:rsid w:val="001E657F"/>
    <w:rsid w:val="001F2C1D"/>
    <w:rsid w:val="001F5110"/>
    <w:rsid w:val="002012C6"/>
    <w:rsid w:val="0020242B"/>
    <w:rsid w:val="002073F1"/>
    <w:rsid w:val="00213C69"/>
    <w:rsid w:val="00215DA5"/>
    <w:rsid w:val="00217AB6"/>
    <w:rsid w:val="00223229"/>
    <w:rsid w:val="002363E0"/>
    <w:rsid w:val="00237A45"/>
    <w:rsid w:val="00237E54"/>
    <w:rsid w:val="002407DA"/>
    <w:rsid w:val="0024219A"/>
    <w:rsid w:val="00244C9D"/>
    <w:rsid w:val="00257F79"/>
    <w:rsid w:val="0026055C"/>
    <w:rsid w:val="00263624"/>
    <w:rsid w:val="00263E57"/>
    <w:rsid w:val="00264B88"/>
    <w:rsid w:val="00271366"/>
    <w:rsid w:val="002766AC"/>
    <w:rsid w:val="00280708"/>
    <w:rsid w:val="00281C50"/>
    <w:rsid w:val="002826F3"/>
    <w:rsid w:val="00283C1B"/>
    <w:rsid w:val="00292D29"/>
    <w:rsid w:val="00293AE0"/>
    <w:rsid w:val="00293BAC"/>
    <w:rsid w:val="00296EFC"/>
    <w:rsid w:val="002B294C"/>
    <w:rsid w:val="002C0994"/>
    <w:rsid w:val="002C13F9"/>
    <w:rsid w:val="002D2DD3"/>
    <w:rsid w:val="002D5C50"/>
    <w:rsid w:val="002E61D7"/>
    <w:rsid w:val="002F288F"/>
    <w:rsid w:val="0031476E"/>
    <w:rsid w:val="00317AF6"/>
    <w:rsid w:val="0033331F"/>
    <w:rsid w:val="0033462F"/>
    <w:rsid w:val="00334CFE"/>
    <w:rsid w:val="00347A9F"/>
    <w:rsid w:val="00353666"/>
    <w:rsid w:val="00354BF7"/>
    <w:rsid w:val="003562BC"/>
    <w:rsid w:val="0035711A"/>
    <w:rsid w:val="00360280"/>
    <w:rsid w:val="00361074"/>
    <w:rsid w:val="003628E1"/>
    <w:rsid w:val="00363813"/>
    <w:rsid w:val="00364D54"/>
    <w:rsid w:val="00367D83"/>
    <w:rsid w:val="003856F8"/>
    <w:rsid w:val="003905E2"/>
    <w:rsid w:val="00392468"/>
    <w:rsid w:val="0039553C"/>
    <w:rsid w:val="003966B3"/>
    <w:rsid w:val="003B7B43"/>
    <w:rsid w:val="003C06CB"/>
    <w:rsid w:val="003C3E0D"/>
    <w:rsid w:val="003C6905"/>
    <w:rsid w:val="003C6A9D"/>
    <w:rsid w:val="003D15ED"/>
    <w:rsid w:val="003D44CB"/>
    <w:rsid w:val="003E18C7"/>
    <w:rsid w:val="003E2A7D"/>
    <w:rsid w:val="003E49C9"/>
    <w:rsid w:val="003F2460"/>
    <w:rsid w:val="003F2B4D"/>
    <w:rsid w:val="004128D9"/>
    <w:rsid w:val="00412FFB"/>
    <w:rsid w:val="00416EB9"/>
    <w:rsid w:val="00427433"/>
    <w:rsid w:val="004301E3"/>
    <w:rsid w:val="00437F5F"/>
    <w:rsid w:val="004476B5"/>
    <w:rsid w:val="004500AD"/>
    <w:rsid w:val="004626D3"/>
    <w:rsid w:val="0046560F"/>
    <w:rsid w:val="00470066"/>
    <w:rsid w:val="0047559C"/>
    <w:rsid w:val="004770BF"/>
    <w:rsid w:val="00484BBD"/>
    <w:rsid w:val="004A4871"/>
    <w:rsid w:val="004B0BA9"/>
    <w:rsid w:val="004B13AF"/>
    <w:rsid w:val="004B31C0"/>
    <w:rsid w:val="004D213E"/>
    <w:rsid w:val="004E0CC3"/>
    <w:rsid w:val="004E4F95"/>
    <w:rsid w:val="004E594D"/>
    <w:rsid w:val="004E694A"/>
    <w:rsid w:val="00501766"/>
    <w:rsid w:val="0052110A"/>
    <w:rsid w:val="005215E0"/>
    <w:rsid w:val="00526D9B"/>
    <w:rsid w:val="00535CD5"/>
    <w:rsid w:val="00540B74"/>
    <w:rsid w:val="00542EC7"/>
    <w:rsid w:val="00547FDF"/>
    <w:rsid w:val="00553DD6"/>
    <w:rsid w:val="00555BAC"/>
    <w:rsid w:val="00556125"/>
    <w:rsid w:val="005612AC"/>
    <w:rsid w:val="0057034C"/>
    <w:rsid w:val="005708D8"/>
    <w:rsid w:val="00576F4B"/>
    <w:rsid w:val="00582055"/>
    <w:rsid w:val="0058778E"/>
    <w:rsid w:val="005B0C4E"/>
    <w:rsid w:val="005B2044"/>
    <w:rsid w:val="005B4FF5"/>
    <w:rsid w:val="005B7B1B"/>
    <w:rsid w:val="005C6DFC"/>
    <w:rsid w:val="005D1BD1"/>
    <w:rsid w:val="005D4973"/>
    <w:rsid w:val="005D7AD4"/>
    <w:rsid w:val="005E273B"/>
    <w:rsid w:val="005F0D8B"/>
    <w:rsid w:val="005F22D4"/>
    <w:rsid w:val="005F51CB"/>
    <w:rsid w:val="00603606"/>
    <w:rsid w:val="00606DE8"/>
    <w:rsid w:val="00611935"/>
    <w:rsid w:val="00616219"/>
    <w:rsid w:val="00625530"/>
    <w:rsid w:val="00632FB5"/>
    <w:rsid w:val="00634580"/>
    <w:rsid w:val="006366A4"/>
    <w:rsid w:val="006375AB"/>
    <w:rsid w:val="006437AC"/>
    <w:rsid w:val="00655D50"/>
    <w:rsid w:val="0065686B"/>
    <w:rsid w:val="00657BBD"/>
    <w:rsid w:val="00657BE0"/>
    <w:rsid w:val="0066043A"/>
    <w:rsid w:val="006672DC"/>
    <w:rsid w:val="00667B4B"/>
    <w:rsid w:val="00673A30"/>
    <w:rsid w:val="00681F55"/>
    <w:rsid w:val="0069692D"/>
    <w:rsid w:val="006A45F1"/>
    <w:rsid w:val="006A5F51"/>
    <w:rsid w:val="006B18D6"/>
    <w:rsid w:val="006B1A0E"/>
    <w:rsid w:val="006B50F7"/>
    <w:rsid w:val="006B68CB"/>
    <w:rsid w:val="006B7259"/>
    <w:rsid w:val="006C177F"/>
    <w:rsid w:val="006C4AB5"/>
    <w:rsid w:val="006C4E43"/>
    <w:rsid w:val="006E1623"/>
    <w:rsid w:val="006E3A80"/>
    <w:rsid w:val="006E621C"/>
    <w:rsid w:val="006F3BF8"/>
    <w:rsid w:val="006F6A68"/>
    <w:rsid w:val="006F762D"/>
    <w:rsid w:val="00700BA6"/>
    <w:rsid w:val="00703060"/>
    <w:rsid w:val="00704FB7"/>
    <w:rsid w:val="0071240D"/>
    <w:rsid w:val="00714C6C"/>
    <w:rsid w:val="007225EE"/>
    <w:rsid w:val="00724266"/>
    <w:rsid w:val="0073094E"/>
    <w:rsid w:val="00736FC6"/>
    <w:rsid w:val="00737A4A"/>
    <w:rsid w:val="00740199"/>
    <w:rsid w:val="00741D65"/>
    <w:rsid w:val="007431E4"/>
    <w:rsid w:val="00753EB7"/>
    <w:rsid w:val="00754B8C"/>
    <w:rsid w:val="00776099"/>
    <w:rsid w:val="00777F9C"/>
    <w:rsid w:val="007855F3"/>
    <w:rsid w:val="0078631D"/>
    <w:rsid w:val="00790EB8"/>
    <w:rsid w:val="00795B7B"/>
    <w:rsid w:val="007A12E2"/>
    <w:rsid w:val="007A4B11"/>
    <w:rsid w:val="007A74D2"/>
    <w:rsid w:val="007B03F9"/>
    <w:rsid w:val="007B772C"/>
    <w:rsid w:val="007D0623"/>
    <w:rsid w:val="007D2198"/>
    <w:rsid w:val="007F2230"/>
    <w:rsid w:val="007F295E"/>
    <w:rsid w:val="007F333D"/>
    <w:rsid w:val="00810C38"/>
    <w:rsid w:val="00813585"/>
    <w:rsid w:val="00815F3C"/>
    <w:rsid w:val="00837462"/>
    <w:rsid w:val="00854629"/>
    <w:rsid w:val="00855BEE"/>
    <w:rsid w:val="00863371"/>
    <w:rsid w:val="008748B5"/>
    <w:rsid w:val="008770A7"/>
    <w:rsid w:val="00880573"/>
    <w:rsid w:val="0088104C"/>
    <w:rsid w:val="008837E1"/>
    <w:rsid w:val="00893E06"/>
    <w:rsid w:val="008940DA"/>
    <w:rsid w:val="00895041"/>
    <w:rsid w:val="0089646E"/>
    <w:rsid w:val="00897700"/>
    <w:rsid w:val="008A4B2B"/>
    <w:rsid w:val="008B21C8"/>
    <w:rsid w:val="008B28F8"/>
    <w:rsid w:val="008B7AD5"/>
    <w:rsid w:val="008C119A"/>
    <w:rsid w:val="008C161C"/>
    <w:rsid w:val="008C2113"/>
    <w:rsid w:val="008C5A4C"/>
    <w:rsid w:val="008C6967"/>
    <w:rsid w:val="008E06C4"/>
    <w:rsid w:val="008E2317"/>
    <w:rsid w:val="008F7700"/>
    <w:rsid w:val="008F793E"/>
    <w:rsid w:val="00902626"/>
    <w:rsid w:val="009056DE"/>
    <w:rsid w:val="009072DB"/>
    <w:rsid w:val="00912BD0"/>
    <w:rsid w:val="00913311"/>
    <w:rsid w:val="00915760"/>
    <w:rsid w:val="00917BE5"/>
    <w:rsid w:val="00921983"/>
    <w:rsid w:val="00922492"/>
    <w:rsid w:val="00922D6B"/>
    <w:rsid w:val="00925068"/>
    <w:rsid w:val="00926205"/>
    <w:rsid w:val="00927E35"/>
    <w:rsid w:val="00935AB0"/>
    <w:rsid w:val="009369B9"/>
    <w:rsid w:val="009423E6"/>
    <w:rsid w:val="00944A75"/>
    <w:rsid w:val="00953A3A"/>
    <w:rsid w:val="009543D3"/>
    <w:rsid w:val="0095744D"/>
    <w:rsid w:val="009606EC"/>
    <w:rsid w:val="00966C2D"/>
    <w:rsid w:val="00975369"/>
    <w:rsid w:val="00980B95"/>
    <w:rsid w:val="00982E5D"/>
    <w:rsid w:val="00984223"/>
    <w:rsid w:val="00993737"/>
    <w:rsid w:val="00996F78"/>
    <w:rsid w:val="009A09EB"/>
    <w:rsid w:val="009B5C07"/>
    <w:rsid w:val="009B67EF"/>
    <w:rsid w:val="009C1520"/>
    <w:rsid w:val="009C6DDC"/>
    <w:rsid w:val="009D1D44"/>
    <w:rsid w:val="009E287F"/>
    <w:rsid w:val="009F3220"/>
    <w:rsid w:val="009F4532"/>
    <w:rsid w:val="009F6C6F"/>
    <w:rsid w:val="009F7269"/>
    <w:rsid w:val="00A0367E"/>
    <w:rsid w:val="00A05D64"/>
    <w:rsid w:val="00A105CB"/>
    <w:rsid w:val="00A12E67"/>
    <w:rsid w:val="00A12FFA"/>
    <w:rsid w:val="00A22C08"/>
    <w:rsid w:val="00A32334"/>
    <w:rsid w:val="00A367F3"/>
    <w:rsid w:val="00A3753A"/>
    <w:rsid w:val="00A37BEC"/>
    <w:rsid w:val="00A435FB"/>
    <w:rsid w:val="00A43E33"/>
    <w:rsid w:val="00A446E6"/>
    <w:rsid w:val="00A448EE"/>
    <w:rsid w:val="00A53D36"/>
    <w:rsid w:val="00A73243"/>
    <w:rsid w:val="00A73A4C"/>
    <w:rsid w:val="00A807BB"/>
    <w:rsid w:val="00A866B3"/>
    <w:rsid w:val="00A93BCB"/>
    <w:rsid w:val="00AA440A"/>
    <w:rsid w:val="00AC20D0"/>
    <w:rsid w:val="00AD46E7"/>
    <w:rsid w:val="00AD635D"/>
    <w:rsid w:val="00AE0A00"/>
    <w:rsid w:val="00AE62D7"/>
    <w:rsid w:val="00AE7297"/>
    <w:rsid w:val="00AF2CF1"/>
    <w:rsid w:val="00AF2D4A"/>
    <w:rsid w:val="00AF35DD"/>
    <w:rsid w:val="00AF5121"/>
    <w:rsid w:val="00AF62EE"/>
    <w:rsid w:val="00AF6685"/>
    <w:rsid w:val="00B0030A"/>
    <w:rsid w:val="00B006A8"/>
    <w:rsid w:val="00B00D1E"/>
    <w:rsid w:val="00B03020"/>
    <w:rsid w:val="00B2458F"/>
    <w:rsid w:val="00B336DF"/>
    <w:rsid w:val="00B339A8"/>
    <w:rsid w:val="00B34A6F"/>
    <w:rsid w:val="00B429E5"/>
    <w:rsid w:val="00B54944"/>
    <w:rsid w:val="00B6724A"/>
    <w:rsid w:val="00B71259"/>
    <w:rsid w:val="00B71851"/>
    <w:rsid w:val="00B721DD"/>
    <w:rsid w:val="00B7237F"/>
    <w:rsid w:val="00B73374"/>
    <w:rsid w:val="00B768A8"/>
    <w:rsid w:val="00B81ED4"/>
    <w:rsid w:val="00B85C65"/>
    <w:rsid w:val="00B92EB2"/>
    <w:rsid w:val="00B97B67"/>
    <w:rsid w:val="00B97DAF"/>
    <w:rsid w:val="00BC087F"/>
    <w:rsid w:val="00BC461F"/>
    <w:rsid w:val="00BD2C42"/>
    <w:rsid w:val="00BD6364"/>
    <w:rsid w:val="00BE3344"/>
    <w:rsid w:val="00BE77A5"/>
    <w:rsid w:val="00BF1692"/>
    <w:rsid w:val="00BF553B"/>
    <w:rsid w:val="00C0144B"/>
    <w:rsid w:val="00C02274"/>
    <w:rsid w:val="00C026BA"/>
    <w:rsid w:val="00C27488"/>
    <w:rsid w:val="00C35718"/>
    <w:rsid w:val="00C40167"/>
    <w:rsid w:val="00C40BE6"/>
    <w:rsid w:val="00C441B6"/>
    <w:rsid w:val="00C514E2"/>
    <w:rsid w:val="00C51B08"/>
    <w:rsid w:val="00C539C3"/>
    <w:rsid w:val="00C55FC3"/>
    <w:rsid w:val="00C60E1D"/>
    <w:rsid w:val="00C66CD6"/>
    <w:rsid w:val="00C82196"/>
    <w:rsid w:val="00C82D46"/>
    <w:rsid w:val="00C9601D"/>
    <w:rsid w:val="00C967D9"/>
    <w:rsid w:val="00CD1B9B"/>
    <w:rsid w:val="00CD35E0"/>
    <w:rsid w:val="00CD61D5"/>
    <w:rsid w:val="00CF5232"/>
    <w:rsid w:val="00D1243D"/>
    <w:rsid w:val="00D37AE3"/>
    <w:rsid w:val="00D43453"/>
    <w:rsid w:val="00D5350F"/>
    <w:rsid w:val="00D53DAB"/>
    <w:rsid w:val="00D7373C"/>
    <w:rsid w:val="00D76751"/>
    <w:rsid w:val="00D82775"/>
    <w:rsid w:val="00D84912"/>
    <w:rsid w:val="00D903CA"/>
    <w:rsid w:val="00D90CA7"/>
    <w:rsid w:val="00D92696"/>
    <w:rsid w:val="00D96FC1"/>
    <w:rsid w:val="00D97C4D"/>
    <w:rsid w:val="00DA4962"/>
    <w:rsid w:val="00DA5EA3"/>
    <w:rsid w:val="00DB2CB9"/>
    <w:rsid w:val="00DB7EC6"/>
    <w:rsid w:val="00DC22DD"/>
    <w:rsid w:val="00DC2607"/>
    <w:rsid w:val="00DC5544"/>
    <w:rsid w:val="00DE0D04"/>
    <w:rsid w:val="00DF294B"/>
    <w:rsid w:val="00DF3274"/>
    <w:rsid w:val="00DF693E"/>
    <w:rsid w:val="00E03EC3"/>
    <w:rsid w:val="00E26A85"/>
    <w:rsid w:val="00E32AFA"/>
    <w:rsid w:val="00E414DE"/>
    <w:rsid w:val="00E42426"/>
    <w:rsid w:val="00E662DB"/>
    <w:rsid w:val="00E74975"/>
    <w:rsid w:val="00E824B8"/>
    <w:rsid w:val="00E846D7"/>
    <w:rsid w:val="00E910E6"/>
    <w:rsid w:val="00E91349"/>
    <w:rsid w:val="00E94212"/>
    <w:rsid w:val="00E95A78"/>
    <w:rsid w:val="00EA12FA"/>
    <w:rsid w:val="00EA39C7"/>
    <w:rsid w:val="00EA4E70"/>
    <w:rsid w:val="00EB1F53"/>
    <w:rsid w:val="00EB30C6"/>
    <w:rsid w:val="00EB70A4"/>
    <w:rsid w:val="00EB7E34"/>
    <w:rsid w:val="00EC3AF8"/>
    <w:rsid w:val="00ED055A"/>
    <w:rsid w:val="00ED0B6E"/>
    <w:rsid w:val="00EE0AA0"/>
    <w:rsid w:val="00EE4601"/>
    <w:rsid w:val="00EE7F42"/>
    <w:rsid w:val="00EF1226"/>
    <w:rsid w:val="00EF1F1C"/>
    <w:rsid w:val="00EF2A2F"/>
    <w:rsid w:val="00EF4915"/>
    <w:rsid w:val="00EF56DD"/>
    <w:rsid w:val="00F079C4"/>
    <w:rsid w:val="00F1015D"/>
    <w:rsid w:val="00F10CF3"/>
    <w:rsid w:val="00F1147B"/>
    <w:rsid w:val="00F2419A"/>
    <w:rsid w:val="00F26931"/>
    <w:rsid w:val="00F30B50"/>
    <w:rsid w:val="00F3272E"/>
    <w:rsid w:val="00F374D5"/>
    <w:rsid w:val="00F37969"/>
    <w:rsid w:val="00F40B2D"/>
    <w:rsid w:val="00F41763"/>
    <w:rsid w:val="00F41929"/>
    <w:rsid w:val="00F41AF2"/>
    <w:rsid w:val="00F4247B"/>
    <w:rsid w:val="00F5155B"/>
    <w:rsid w:val="00F52C21"/>
    <w:rsid w:val="00F65EF2"/>
    <w:rsid w:val="00F737C5"/>
    <w:rsid w:val="00F809B1"/>
    <w:rsid w:val="00F91066"/>
    <w:rsid w:val="00F91210"/>
    <w:rsid w:val="00F91E01"/>
    <w:rsid w:val="00F92F3D"/>
    <w:rsid w:val="00F9651F"/>
    <w:rsid w:val="00FA3DB7"/>
    <w:rsid w:val="00FB2809"/>
    <w:rsid w:val="00FC1B48"/>
    <w:rsid w:val="00FC4AEF"/>
    <w:rsid w:val="00FC633D"/>
    <w:rsid w:val="00FD0826"/>
    <w:rsid w:val="00FE0CC5"/>
    <w:rsid w:val="00FF2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210"/>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nhideWhenUsed/>
    <w:rsid w:val="00556125"/>
    <w:rPr>
      <w:sz w:val="16"/>
      <w:szCs w:val="16"/>
    </w:rPr>
  </w:style>
  <w:style w:type="paragraph" w:styleId="CommentText">
    <w:name w:val="annotation text"/>
    <w:basedOn w:val="Normal"/>
    <w:link w:val="CommentTextChar"/>
    <w:unhideWhenUsed/>
    <w:rsid w:val="00556125"/>
    <w:pPr>
      <w:spacing w:line="240" w:lineRule="auto"/>
    </w:pPr>
    <w:rPr>
      <w:sz w:val="20"/>
      <w:szCs w:val="20"/>
    </w:rPr>
  </w:style>
  <w:style w:type="character" w:customStyle="1" w:styleId="CommentTextChar">
    <w:name w:val="Comment Text Char"/>
    <w:basedOn w:val="DefaultParagraphFont"/>
    <w:link w:val="CommentText"/>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character" w:customStyle="1" w:styleId="st1">
    <w:name w:val="st1"/>
    <w:basedOn w:val="DefaultParagraphFont"/>
    <w:rsid w:val="00DF693E"/>
  </w:style>
  <w:style w:type="character" w:customStyle="1" w:styleId="NoSpacingChar">
    <w:name w:val="No Spacing Char"/>
    <w:link w:val="NoSpacing"/>
    <w:uiPriority w:val="1"/>
    <w:locked/>
    <w:rsid w:val="00DF693E"/>
  </w:style>
  <w:style w:type="paragraph" w:styleId="NoSpacing">
    <w:name w:val="No Spacing"/>
    <w:link w:val="NoSpacingChar"/>
    <w:uiPriority w:val="1"/>
    <w:qFormat/>
    <w:rsid w:val="00DF69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210"/>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nhideWhenUsed/>
    <w:rsid w:val="00556125"/>
    <w:rPr>
      <w:sz w:val="16"/>
      <w:szCs w:val="16"/>
    </w:rPr>
  </w:style>
  <w:style w:type="paragraph" w:styleId="CommentText">
    <w:name w:val="annotation text"/>
    <w:basedOn w:val="Normal"/>
    <w:link w:val="CommentTextChar"/>
    <w:unhideWhenUsed/>
    <w:rsid w:val="00556125"/>
    <w:pPr>
      <w:spacing w:line="240" w:lineRule="auto"/>
    </w:pPr>
    <w:rPr>
      <w:sz w:val="20"/>
      <w:szCs w:val="20"/>
    </w:rPr>
  </w:style>
  <w:style w:type="character" w:customStyle="1" w:styleId="CommentTextChar">
    <w:name w:val="Comment Text Char"/>
    <w:basedOn w:val="DefaultParagraphFont"/>
    <w:link w:val="CommentText"/>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character" w:customStyle="1" w:styleId="st1">
    <w:name w:val="st1"/>
    <w:basedOn w:val="DefaultParagraphFont"/>
    <w:rsid w:val="00DF693E"/>
  </w:style>
  <w:style w:type="character" w:customStyle="1" w:styleId="NoSpacingChar">
    <w:name w:val="No Spacing Char"/>
    <w:link w:val="NoSpacing"/>
    <w:uiPriority w:val="1"/>
    <w:locked/>
    <w:rsid w:val="00DF693E"/>
  </w:style>
  <w:style w:type="paragraph" w:styleId="NoSpacing">
    <w:name w:val="No Spacing"/>
    <w:link w:val="NoSpacingChar"/>
    <w:uiPriority w:val="1"/>
    <w:qFormat/>
    <w:rsid w:val="00DF69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409108">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198279972">
      <w:bodyDiv w:val="1"/>
      <w:marLeft w:val="0"/>
      <w:marRight w:val="0"/>
      <w:marTop w:val="0"/>
      <w:marBottom w:val="0"/>
      <w:divBdr>
        <w:top w:val="none" w:sz="0" w:space="0" w:color="auto"/>
        <w:left w:val="none" w:sz="0" w:space="0" w:color="auto"/>
        <w:bottom w:val="none" w:sz="0" w:space="0" w:color="auto"/>
        <w:right w:val="none" w:sz="0" w:space="0" w:color="auto"/>
      </w:divBdr>
    </w:div>
    <w:div w:id="135221866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70616751">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03168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2017-07-20T14:13:00Z</dcterms:created>
  <dcterms:modified xsi:type="dcterms:W3CDTF">2017-07-20T14:13:00Z</dcterms:modified>
</cp:coreProperties>
</file>