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000C97" w:rsidRPr="003353A2">
        <w:rPr>
          <w:rFonts w:ascii="Times New Roman" w:eastAsia="Times New Roman" w:hAnsi="Times New Roman" w:cs="Times New Roman"/>
          <w:szCs w:val="24"/>
        </w:rPr>
        <w:t>US</w:t>
      </w:r>
      <w:r w:rsidR="00D2087E" w:rsidRPr="003353A2">
        <w:rPr>
          <w:rFonts w:ascii="Times New Roman" w:eastAsia="Times New Roman" w:hAnsi="Times New Roman" w:cs="Times New Roman"/>
          <w:szCs w:val="24"/>
        </w:rPr>
        <w:t>1683</w:t>
      </w:r>
    </w:p>
    <w:p w:rsidR="00B81ED4" w:rsidRDefault="00B81ED4" w:rsidP="008F7700">
      <w:pPr>
        <w:pStyle w:val="TopInfo"/>
      </w:pPr>
      <w:r w:rsidRPr="008F7700">
        <w:rPr>
          <w:b/>
        </w:rPr>
        <w:t>User Story Name:</w:t>
      </w:r>
      <w:r w:rsidR="002B25E1">
        <w:t xml:space="preserve"> </w:t>
      </w:r>
      <w:r w:rsidR="00586A9D" w:rsidRPr="00586A9D">
        <w:rPr>
          <w:rFonts w:ascii="Times New Roman" w:eastAsia="Times New Roman" w:hAnsi="Times New Roman" w:cs="Times New Roman"/>
          <w:szCs w:val="24"/>
        </w:rPr>
        <w:t xml:space="preserve">APAR </w:t>
      </w:r>
      <w:proofErr w:type="spellStart"/>
      <w:r w:rsidR="00586A9D" w:rsidRPr="00586A9D">
        <w:rPr>
          <w:rFonts w:ascii="Times New Roman" w:eastAsia="Times New Roman" w:hAnsi="Times New Roman" w:cs="Times New Roman"/>
          <w:szCs w:val="24"/>
        </w:rPr>
        <w:t>Worklist</w:t>
      </w:r>
      <w:proofErr w:type="spellEnd"/>
      <w:r w:rsidR="00586A9D" w:rsidRPr="00586A9D">
        <w:rPr>
          <w:rFonts w:ascii="Times New Roman" w:eastAsia="Times New Roman" w:hAnsi="Times New Roman" w:cs="Times New Roman"/>
          <w:szCs w:val="24"/>
        </w:rPr>
        <w:t xml:space="preserve"> Scratch Pad Refresh Issue</w:t>
      </w:r>
    </w:p>
    <w:p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  <w:r w:rsidR="00BC5154">
        <w:t xml:space="preserve"> </w:t>
      </w:r>
      <w:r w:rsidR="00BC5154" w:rsidRPr="003353A2">
        <w:rPr>
          <w:rFonts w:ascii="Times New Roman" w:eastAsia="Times New Roman" w:hAnsi="Times New Roman" w:cs="Times New Roman"/>
          <w:szCs w:val="24"/>
        </w:rPr>
        <w:t>H</w:t>
      </w:r>
    </w:p>
    <w:p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E94B6F" w:rsidRPr="00E35395">
        <w:rPr>
          <w:rFonts w:ascii="Times New Roman" w:hAnsi="Times New Roman" w:cs="Times New Roman"/>
          <w:b/>
        </w:rPr>
        <w:t>1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5F722F" w:rsidRPr="003353A2">
        <w:rPr>
          <w:rFonts w:ascii="Times New Roman" w:eastAsia="Times New Roman" w:hAnsi="Times New Roman" w:cs="Times New Roman"/>
          <w:szCs w:val="24"/>
        </w:rPr>
        <w:t>Fred Altman</w:t>
      </w:r>
    </w:p>
    <w:p w:rsidR="00863371" w:rsidRDefault="00863371" w:rsidP="00863371">
      <w:pPr>
        <w:pStyle w:val="Heading1"/>
      </w:pPr>
      <w:r>
        <w:t>Story</w:t>
      </w:r>
    </w:p>
    <w:p w:rsidR="00A77866" w:rsidRPr="003353A2" w:rsidRDefault="00CD76C2" w:rsidP="002B25E1">
      <w:pPr>
        <w:pStyle w:val="BodyText"/>
        <w:rPr>
          <w:rFonts w:ascii="Times New Roman" w:hAnsi="Times New Roman"/>
          <w:lang w:eastAsia="en-US"/>
        </w:rPr>
      </w:pPr>
      <w:r w:rsidRPr="003353A2">
        <w:rPr>
          <w:rFonts w:ascii="Times New Roman" w:hAnsi="Times New Roman"/>
          <w:lang w:eastAsia="en-US"/>
        </w:rPr>
        <w:t xml:space="preserve">As a user, </w:t>
      </w:r>
      <w:r w:rsidR="002B25E1" w:rsidRPr="003353A2">
        <w:rPr>
          <w:rFonts w:ascii="Times New Roman" w:hAnsi="Times New Roman"/>
          <w:lang w:eastAsia="en-US"/>
        </w:rPr>
        <w:t xml:space="preserve">I need the ability to </w:t>
      </w:r>
      <w:r w:rsidR="00F471AB" w:rsidRPr="003353A2">
        <w:rPr>
          <w:rFonts w:ascii="Times New Roman" w:hAnsi="Times New Roman"/>
          <w:lang w:eastAsia="en-US"/>
        </w:rPr>
        <w:t xml:space="preserve">refresh the scratch pad in the APAR </w:t>
      </w:r>
      <w:proofErr w:type="spellStart"/>
      <w:r w:rsidR="00F471AB" w:rsidRPr="003353A2">
        <w:rPr>
          <w:rFonts w:ascii="Times New Roman" w:hAnsi="Times New Roman"/>
          <w:lang w:eastAsia="en-US"/>
        </w:rPr>
        <w:t>worklist</w:t>
      </w:r>
      <w:proofErr w:type="spellEnd"/>
      <w:r w:rsidR="00F471AB" w:rsidRPr="003353A2">
        <w:rPr>
          <w:rFonts w:ascii="Times New Roman" w:hAnsi="Times New Roman"/>
          <w:lang w:eastAsia="en-US"/>
        </w:rPr>
        <w:t xml:space="preserve"> without adversely affecting previously posted APAR entries with split/edit activity</w:t>
      </w:r>
      <w:r w:rsidR="008F5DEC">
        <w:rPr>
          <w:rFonts w:ascii="Times New Roman" w:hAnsi="Times New Roman"/>
          <w:lang w:eastAsia="en-US"/>
        </w:rPr>
        <w:t xml:space="preserve">, </w:t>
      </w:r>
      <w:r w:rsidR="008F5DEC" w:rsidRPr="003353A2">
        <w:rPr>
          <w:rFonts w:ascii="Times New Roman" w:hAnsi="Times New Roman"/>
          <w:lang w:eastAsia="en-US"/>
        </w:rPr>
        <w:t>causing</w:t>
      </w:r>
      <w:r w:rsidR="00F471AB" w:rsidRPr="003353A2">
        <w:rPr>
          <w:rFonts w:ascii="Times New Roman" w:hAnsi="Times New Roman"/>
          <w:lang w:eastAsia="en-US"/>
        </w:rPr>
        <w:t xml:space="preserve"> them to show up incorrectly in the </w:t>
      </w:r>
      <w:proofErr w:type="spellStart"/>
      <w:r w:rsidR="00F471AB" w:rsidRPr="003353A2">
        <w:rPr>
          <w:rFonts w:ascii="Times New Roman" w:hAnsi="Times New Roman"/>
          <w:lang w:eastAsia="en-US"/>
        </w:rPr>
        <w:t>worklist</w:t>
      </w:r>
      <w:proofErr w:type="spellEnd"/>
      <w:r w:rsidR="00F471AB" w:rsidRPr="003353A2">
        <w:rPr>
          <w:rFonts w:ascii="Times New Roman" w:hAnsi="Times New Roman"/>
          <w:lang w:eastAsia="en-US"/>
        </w:rPr>
        <w:t>.</w:t>
      </w:r>
    </w:p>
    <w:p w:rsidR="00C31C43" w:rsidRDefault="00C31C43" w:rsidP="00556683">
      <w:pPr>
        <w:pStyle w:val="BodyText"/>
        <w:rPr>
          <w:lang w:eastAsia="en-US"/>
        </w:rPr>
      </w:pPr>
    </w:p>
    <w:p w:rsidR="00556683" w:rsidRPr="00C31C43" w:rsidRDefault="00556683" w:rsidP="00556683">
      <w:pPr>
        <w:pStyle w:val="BodyText"/>
        <w:rPr>
          <w:b/>
          <w:lang w:eastAsia="en-US"/>
        </w:rPr>
      </w:pPr>
      <w:r w:rsidRPr="00C31C43">
        <w:rPr>
          <w:b/>
          <w:lang w:eastAsia="en-US"/>
        </w:rPr>
        <w:t>Conversation:</w:t>
      </w:r>
    </w:p>
    <w:p w:rsidR="00D81B3C" w:rsidRPr="003353A2" w:rsidRDefault="00F471AB" w:rsidP="00556683">
      <w:pPr>
        <w:pStyle w:val="BodyText"/>
        <w:rPr>
          <w:rFonts w:ascii="Times New Roman" w:hAnsi="Times New Roman"/>
          <w:lang w:eastAsia="en-US"/>
        </w:rPr>
      </w:pPr>
      <w:r w:rsidRPr="003353A2">
        <w:rPr>
          <w:rFonts w:ascii="Times New Roman" w:hAnsi="Times New Roman"/>
          <w:lang w:eastAsia="en-US"/>
        </w:rPr>
        <w:t xml:space="preserve">The scratch pad on the APAR </w:t>
      </w:r>
      <w:proofErr w:type="spellStart"/>
      <w:r w:rsidRPr="003353A2">
        <w:rPr>
          <w:rFonts w:ascii="Times New Roman" w:hAnsi="Times New Roman"/>
          <w:lang w:eastAsia="en-US"/>
        </w:rPr>
        <w:t>worklist</w:t>
      </w:r>
      <w:proofErr w:type="spellEnd"/>
      <w:r w:rsidRPr="003353A2">
        <w:rPr>
          <w:rFonts w:ascii="Times New Roman" w:hAnsi="Times New Roman"/>
          <w:lang w:eastAsia="en-US"/>
        </w:rPr>
        <w:t xml:space="preserve"> is the only </w:t>
      </w:r>
      <w:r w:rsidR="001322B0">
        <w:rPr>
          <w:rFonts w:ascii="Times New Roman" w:hAnsi="Times New Roman"/>
          <w:lang w:eastAsia="en-US"/>
        </w:rPr>
        <w:t>location</w:t>
      </w:r>
      <w:r w:rsidR="001322B0" w:rsidRPr="003353A2">
        <w:rPr>
          <w:rFonts w:ascii="Times New Roman" w:hAnsi="Times New Roman"/>
          <w:lang w:eastAsia="en-US"/>
        </w:rPr>
        <w:t xml:space="preserve"> </w:t>
      </w:r>
      <w:r w:rsidRPr="003353A2">
        <w:rPr>
          <w:rFonts w:ascii="Times New Roman" w:hAnsi="Times New Roman"/>
          <w:lang w:eastAsia="en-US"/>
        </w:rPr>
        <w:t xml:space="preserve">the full record or split/edit </w:t>
      </w:r>
      <w:proofErr w:type="spellStart"/>
      <w:r w:rsidRPr="003353A2">
        <w:rPr>
          <w:rFonts w:ascii="Times New Roman" w:hAnsi="Times New Roman"/>
          <w:lang w:eastAsia="en-US"/>
        </w:rPr>
        <w:t>worklist</w:t>
      </w:r>
      <w:proofErr w:type="spellEnd"/>
      <w:r w:rsidRPr="003353A2">
        <w:rPr>
          <w:rFonts w:ascii="Times New Roman" w:hAnsi="Times New Roman"/>
          <w:lang w:eastAsia="en-US"/>
        </w:rPr>
        <w:t xml:space="preserve"> activity is </w:t>
      </w:r>
      <w:r w:rsidR="001322B0">
        <w:rPr>
          <w:rFonts w:ascii="Times New Roman" w:hAnsi="Times New Roman"/>
          <w:lang w:eastAsia="en-US"/>
        </w:rPr>
        <w:t>stored</w:t>
      </w:r>
      <w:r w:rsidRPr="003353A2">
        <w:rPr>
          <w:rFonts w:ascii="Times New Roman" w:hAnsi="Times New Roman"/>
          <w:lang w:eastAsia="en-US"/>
        </w:rPr>
        <w:t>.  This activity generate</w:t>
      </w:r>
      <w:r w:rsidR="008F5DEC">
        <w:rPr>
          <w:rFonts w:ascii="Times New Roman" w:hAnsi="Times New Roman"/>
          <w:lang w:eastAsia="en-US"/>
        </w:rPr>
        <w:t>s</w:t>
      </w:r>
      <w:r w:rsidRPr="003353A2">
        <w:rPr>
          <w:rFonts w:ascii="Times New Roman" w:hAnsi="Times New Roman"/>
          <w:lang w:eastAsia="en-US"/>
        </w:rPr>
        <w:t xml:space="preserve"> receipt lines during the nightly</w:t>
      </w:r>
      <w:r w:rsidR="001322B0">
        <w:rPr>
          <w:rFonts w:ascii="Times New Roman" w:hAnsi="Times New Roman"/>
          <w:lang w:eastAsia="en-US"/>
        </w:rPr>
        <w:t xml:space="preserve"> </w:t>
      </w:r>
      <w:r w:rsidRPr="003353A2">
        <w:rPr>
          <w:rFonts w:ascii="Times New Roman" w:hAnsi="Times New Roman"/>
          <w:lang w:eastAsia="en-US"/>
        </w:rPr>
        <w:t xml:space="preserve">process.  In the ERA </w:t>
      </w:r>
      <w:proofErr w:type="spellStart"/>
      <w:r w:rsidRPr="003353A2">
        <w:rPr>
          <w:rFonts w:ascii="Times New Roman" w:hAnsi="Times New Roman"/>
          <w:lang w:eastAsia="en-US"/>
        </w:rPr>
        <w:t>Worklist</w:t>
      </w:r>
      <w:proofErr w:type="spellEnd"/>
      <w:r w:rsidRPr="003353A2">
        <w:rPr>
          <w:rFonts w:ascii="Times New Roman" w:hAnsi="Times New Roman"/>
          <w:lang w:eastAsia="en-US"/>
        </w:rPr>
        <w:t xml:space="preserve">, the ‘Refresh Scratch pad’ action is blocked if the ERA already has an associated receipt. </w:t>
      </w:r>
      <w:r w:rsidR="00A200E1">
        <w:rPr>
          <w:rFonts w:ascii="Times New Roman" w:hAnsi="Times New Roman"/>
          <w:lang w:eastAsia="en-US"/>
        </w:rPr>
        <w:t>The</w:t>
      </w:r>
      <w:r w:rsidRPr="003353A2">
        <w:rPr>
          <w:rFonts w:ascii="Times New Roman" w:hAnsi="Times New Roman"/>
          <w:lang w:eastAsia="en-US"/>
        </w:rPr>
        <w:t xml:space="preserve"> split/edit activity performed creating the receipt is never lost.</w:t>
      </w:r>
    </w:p>
    <w:p w:rsidR="00F471AB" w:rsidRDefault="00F471AB" w:rsidP="00556683">
      <w:pPr>
        <w:pStyle w:val="BodyText"/>
        <w:rPr>
          <w:lang w:eastAsia="en-US"/>
        </w:rPr>
      </w:pPr>
    </w:p>
    <w:p w:rsidR="008750C4" w:rsidRDefault="00F471AB" w:rsidP="00556683">
      <w:pPr>
        <w:pStyle w:val="BodyText"/>
        <w:rPr>
          <w:rFonts w:ascii="Times New Roman" w:hAnsi="Times New Roman"/>
          <w:lang w:eastAsia="en-US"/>
        </w:rPr>
      </w:pPr>
      <w:r w:rsidRPr="00795F43">
        <w:rPr>
          <w:rFonts w:ascii="Times New Roman" w:hAnsi="Times New Roman"/>
          <w:lang w:eastAsia="en-US"/>
        </w:rPr>
        <w:t>The ‘Refresh Scratch pad</w:t>
      </w:r>
      <w:r w:rsidR="00110FEF" w:rsidRPr="00795F43">
        <w:rPr>
          <w:rFonts w:ascii="Times New Roman" w:hAnsi="Times New Roman"/>
          <w:lang w:eastAsia="en-US"/>
        </w:rPr>
        <w:t xml:space="preserve">’ action from the APAR </w:t>
      </w:r>
      <w:proofErr w:type="spellStart"/>
      <w:r w:rsidR="00110FEF" w:rsidRPr="00795F43">
        <w:rPr>
          <w:rFonts w:ascii="Times New Roman" w:hAnsi="Times New Roman"/>
          <w:lang w:eastAsia="en-US"/>
        </w:rPr>
        <w:t>Worklist</w:t>
      </w:r>
      <w:proofErr w:type="spellEnd"/>
      <w:r w:rsidRPr="00795F43">
        <w:rPr>
          <w:rFonts w:ascii="Times New Roman" w:hAnsi="Times New Roman"/>
          <w:lang w:eastAsia="en-US"/>
        </w:rPr>
        <w:t xml:space="preserve"> is more complicated.  If an incoming ERA partially auto-posts</w:t>
      </w:r>
      <w:r w:rsidR="00725B24" w:rsidRPr="00795F43">
        <w:rPr>
          <w:rFonts w:ascii="Times New Roman" w:hAnsi="Times New Roman"/>
          <w:lang w:eastAsia="en-US"/>
        </w:rPr>
        <w:t xml:space="preserve"> the first time it is processed during the nightly auto-posting </w:t>
      </w:r>
      <w:r w:rsidR="00795F43" w:rsidRPr="00E35395">
        <w:rPr>
          <w:rFonts w:ascii="Times New Roman" w:hAnsi="Times New Roman"/>
          <w:lang w:eastAsia="en-US"/>
        </w:rPr>
        <w:t>procedure</w:t>
      </w:r>
      <w:r w:rsidR="00725B24" w:rsidRPr="00795F43">
        <w:rPr>
          <w:rFonts w:ascii="Times New Roman" w:hAnsi="Times New Roman"/>
          <w:lang w:eastAsia="en-US"/>
        </w:rPr>
        <w:t xml:space="preserve">, </w:t>
      </w:r>
      <w:proofErr w:type="gramStart"/>
      <w:r w:rsidR="00725B24" w:rsidRPr="00795F43">
        <w:rPr>
          <w:rFonts w:ascii="Times New Roman" w:hAnsi="Times New Roman"/>
          <w:lang w:eastAsia="en-US"/>
        </w:rPr>
        <w:t>the</w:t>
      </w:r>
      <w:proofErr w:type="gramEnd"/>
      <w:r w:rsidR="00725B24" w:rsidRPr="00795F43">
        <w:rPr>
          <w:rFonts w:ascii="Times New Roman" w:hAnsi="Times New Roman"/>
          <w:lang w:eastAsia="en-US"/>
        </w:rPr>
        <w:t xml:space="preserve"> auto-posted line will have no associated split/edits in the scratch pad</w:t>
      </w:r>
      <w:r w:rsidR="00A200E1" w:rsidRPr="00E35395">
        <w:rPr>
          <w:rFonts w:ascii="Times New Roman" w:hAnsi="Times New Roman"/>
          <w:lang w:eastAsia="en-US"/>
        </w:rPr>
        <w:t>. I</w:t>
      </w:r>
      <w:r w:rsidR="00725B24" w:rsidRPr="00795F43">
        <w:rPr>
          <w:rFonts w:ascii="Times New Roman" w:hAnsi="Times New Roman"/>
          <w:lang w:eastAsia="en-US"/>
        </w:rPr>
        <w:t xml:space="preserve">f the scratch pad is later refreshed in the APAR </w:t>
      </w:r>
      <w:proofErr w:type="spellStart"/>
      <w:r w:rsidR="00725B24" w:rsidRPr="00795F43">
        <w:rPr>
          <w:rFonts w:ascii="Times New Roman" w:hAnsi="Times New Roman"/>
          <w:lang w:eastAsia="en-US"/>
        </w:rPr>
        <w:t>worklist</w:t>
      </w:r>
      <w:proofErr w:type="spellEnd"/>
      <w:r w:rsidR="00A200E1" w:rsidRPr="00E35395">
        <w:rPr>
          <w:rFonts w:ascii="Times New Roman" w:hAnsi="Times New Roman"/>
          <w:lang w:eastAsia="en-US"/>
        </w:rPr>
        <w:t>,</w:t>
      </w:r>
      <w:r w:rsidR="00725B24" w:rsidRPr="00795F43">
        <w:rPr>
          <w:rFonts w:ascii="Times New Roman" w:hAnsi="Times New Roman"/>
          <w:lang w:eastAsia="en-US"/>
        </w:rPr>
        <w:t xml:space="preserve"> there is no loss.</w:t>
      </w:r>
    </w:p>
    <w:p w:rsidR="00795F43" w:rsidRDefault="00725B24" w:rsidP="00556683">
      <w:pPr>
        <w:pStyle w:val="BodyText"/>
        <w:rPr>
          <w:rFonts w:ascii="Times New Roman" w:hAnsi="Times New Roman"/>
          <w:lang w:eastAsia="en-US"/>
        </w:rPr>
      </w:pPr>
      <w:r w:rsidRPr="003353A2">
        <w:rPr>
          <w:rFonts w:ascii="Times New Roman" w:hAnsi="Times New Roman"/>
          <w:lang w:eastAsia="en-US"/>
        </w:rPr>
        <w:t xml:space="preserve">However, if more than </w:t>
      </w:r>
      <w:r w:rsidR="00E94B6F" w:rsidRPr="003353A2">
        <w:rPr>
          <w:rFonts w:ascii="Times New Roman" w:hAnsi="Times New Roman"/>
          <w:lang w:eastAsia="en-US"/>
        </w:rPr>
        <w:t xml:space="preserve">one </w:t>
      </w:r>
      <w:r w:rsidRPr="003353A2">
        <w:rPr>
          <w:rFonts w:ascii="Times New Roman" w:hAnsi="Times New Roman"/>
          <w:lang w:eastAsia="en-US"/>
        </w:rPr>
        <w:t xml:space="preserve">line of the ERA goes to the APAR </w:t>
      </w:r>
      <w:proofErr w:type="spellStart"/>
      <w:r w:rsidRPr="003353A2">
        <w:rPr>
          <w:rFonts w:ascii="Times New Roman" w:hAnsi="Times New Roman"/>
          <w:lang w:eastAsia="en-US"/>
        </w:rPr>
        <w:t>worklist</w:t>
      </w:r>
      <w:proofErr w:type="spellEnd"/>
      <w:r w:rsidRPr="003353A2">
        <w:rPr>
          <w:rFonts w:ascii="Times New Roman" w:hAnsi="Times New Roman"/>
          <w:lang w:eastAsia="en-US"/>
        </w:rPr>
        <w:t xml:space="preserve"> </w:t>
      </w:r>
      <w:r w:rsidR="00A200E1">
        <w:rPr>
          <w:rFonts w:ascii="Times New Roman" w:hAnsi="Times New Roman"/>
          <w:lang w:eastAsia="en-US"/>
        </w:rPr>
        <w:t>with</w:t>
      </w:r>
      <w:r w:rsidRPr="003353A2">
        <w:rPr>
          <w:rFonts w:ascii="Times New Roman" w:hAnsi="Times New Roman"/>
          <w:lang w:eastAsia="en-US"/>
        </w:rPr>
        <w:t xml:space="preserve"> associated split/edits (either waiting to be posted by the nightly auto-posting </w:t>
      </w:r>
      <w:r w:rsidR="00795F43">
        <w:rPr>
          <w:rFonts w:ascii="Times New Roman" w:hAnsi="Times New Roman"/>
          <w:lang w:eastAsia="en-US"/>
        </w:rPr>
        <w:t>procedure</w:t>
      </w:r>
      <w:r w:rsidR="00795F43" w:rsidRPr="003353A2">
        <w:rPr>
          <w:rFonts w:ascii="Times New Roman" w:hAnsi="Times New Roman"/>
          <w:lang w:eastAsia="en-US"/>
        </w:rPr>
        <w:t xml:space="preserve"> </w:t>
      </w:r>
      <w:r w:rsidRPr="003353A2">
        <w:rPr>
          <w:rFonts w:ascii="Times New Roman" w:hAnsi="Times New Roman"/>
          <w:lang w:eastAsia="en-US"/>
        </w:rPr>
        <w:t xml:space="preserve">or </w:t>
      </w:r>
      <w:r w:rsidR="001322B0">
        <w:rPr>
          <w:rFonts w:ascii="Times New Roman" w:hAnsi="Times New Roman"/>
          <w:lang w:eastAsia="en-US"/>
        </w:rPr>
        <w:t xml:space="preserve">have </w:t>
      </w:r>
      <w:r w:rsidRPr="003353A2">
        <w:rPr>
          <w:rFonts w:ascii="Times New Roman" w:hAnsi="Times New Roman"/>
          <w:lang w:eastAsia="en-US"/>
        </w:rPr>
        <w:t xml:space="preserve">already </w:t>
      </w:r>
      <w:r w:rsidR="00795F43">
        <w:rPr>
          <w:rFonts w:ascii="Times New Roman" w:hAnsi="Times New Roman"/>
          <w:lang w:eastAsia="en-US"/>
        </w:rPr>
        <w:t xml:space="preserve">been </w:t>
      </w:r>
      <w:r w:rsidRPr="003353A2">
        <w:rPr>
          <w:rFonts w:ascii="Times New Roman" w:hAnsi="Times New Roman"/>
          <w:lang w:eastAsia="en-US"/>
        </w:rPr>
        <w:t xml:space="preserve">posted), then when the </w:t>
      </w:r>
      <w:r w:rsidR="00795F43">
        <w:rPr>
          <w:rFonts w:ascii="Times New Roman" w:hAnsi="Times New Roman"/>
          <w:lang w:eastAsia="en-US"/>
        </w:rPr>
        <w:t xml:space="preserve">daily </w:t>
      </w:r>
      <w:r w:rsidRPr="003353A2">
        <w:rPr>
          <w:rFonts w:ascii="Times New Roman" w:hAnsi="Times New Roman"/>
          <w:lang w:eastAsia="en-US"/>
        </w:rPr>
        <w:t>refresh is performed</w:t>
      </w:r>
      <w:r w:rsidR="001322B0">
        <w:rPr>
          <w:rFonts w:ascii="Times New Roman" w:hAnsi="Times New Roman"/>
          <w:lang w:eastAsia="en-US"/>
        </w:rPr>
        <w:t>,</w:t>
      </w:r>
      <w:r w:rsidRPr="003353A2">
        <w:rPr>
          <w:rFonts w:ascii="Times New Roman" w:hAnsi="Times New Roman"/>
          <w:lang w:eastAsia="en-US"/>
        </w:rPr>
        <w:t xml:space="preserve"> the scratch pad history for these lines is </w:t>
      </w:r>
      <w:r w:rsidR="001322B0">
        <w:rPr>
          <w:rFonts w:ascii="Times New Roman" w:hAnsi="Times New Roman"/>
          <w:lang w:eastAsia="en-US"/>
        </w:rPr>
        <w:t>deleted</w:t>
      </w:r>
      <w:r w:rsidRPr="003353A2">
        <w:rPr>
          <w:rFonts w:ascii="Times New Roman" w:hAnsi="Times New Roman"/>
          <w:lang w:eastAsia="en-US"/>
        </w:rPr>
        <w:t xml:space="preserve">.  </w:t>
      </w:r>
      <w:r w:rsidR="00B36799">
        <w:rPr>
          <w:rFonts w:ascii="Times New Roman" w:hAnsi="Times New Roman"/>
          <w:lang w:eastAsia="en-US"/>
        </w:rPr>
        <w:t>When this occurs</w:t>
      </w:r>
      <w:r w:rsidR="001322B0">
        <w:rPr>
          <w:rFonts w:ascii="Times New Roman" w:hAnsi="Times New Roman"/>
          <w:lang w:eastAsia="en-US"/>
        </w:rPr>
        <w:t>,</w:t>
      </w:r>
      <w:r w:rsidRPr="003353A2">
        <w:rPr>
          <w:rFonts w:ascii="Times New Roman" w:hAnsi="Times New Roman"/>
          <w:lang w:eastAsia="en-US"/>
        </w:rPr>
        <w:t xml:space="preserve"> any lines that ha</w:t>
      </w:r>
      <w:r w:rsidR="008750C4">
        <w:rPr>
          <w:rFonts w:ascii="Times New Roman" w:hAnsi="Times New Roman"/>
          <w:lang w:eastAsia="en-US"/>
        </w:rPr>
        <w:t>ve</w:t>
      </w:r>
      <w:r w:rsidRPr="003353A2">
        <w:rPr>
          <w:rFonts w:ascii="Times New Roman" w:hAnsi="Times New Roman"/>
          <w:lang w:eastAsia="en-US"/>
        </w:rPr>
        <w:t xml:space="preserve"> been split/edited and marked for auto-post</w:t>
      </w:r>
      <w:r w:rsidR="008750C4">
        <w:rPr>
          <w:rFonts w:ascii="Times New Roman" w:hAnsi="Times New Roman"/>
          <w:lang w:eastAsia="en-US"/>
        </w:rPr>
        <w:t>,</w:t>
      </w:r>
      <w:r w:rsidRPr="003353A2">
        <w:rPr>
          <w:rFonts w:ascii="Times New Roman" w:hAnsi="Times New Roman"/>
          <w:lang w:eastAsia="en-US"/>
        </w:rPr>
        <w:t xml:space="preserve"> but </w:t>
      </w:r>
      <w:r w:rsidR="001322B0">
        <w:rPr>
          <w:rFonts w:ascii="Times New Roman" w:hAnsi="Times New Roman"/>
          <w:lang w:eastAsia="en-US"/>
        </w:rPr>
        <w:t xml:space="preserve">have </w:t>
      </w:r>
      <w:r w:rsidRPr="003353A2">
        <w:rPr>
          <w:rFonts w:ascii="Times New Roman" w:hAnsi="Times New Roman"/>
          <w:lang w:eastAsia="en-US"/>
        </w:rPr>
        <w:t>not yet processed</w:t>
      </w:r>
      <w:r w:rsidR="008750C4">
        <w:rPr>
          <w:rFonts w:ascii="Times New Roman" w:hAnsi="Times New Roman"/>
          <w:lang w:eastAsia="en-US"/>
        </w:rPr>
        <w:t>,</w:t>
      </w:r>
      <w:r w:rsidRPr="003353A2">
        <w:rPr>
          <w:rFonts w:ascii="Times New Roman" w:hAnsi="Times New Roman"/>
          <w:lang w:eastAsia="en-US"/>
        </w:rPr>
        <w:t xml:space="preserve"> should return to the APAR </w:t>
      </w:r>
      <w:proofErr w:type="spellStart"/>
      <w:r w:rsidRPr="003353A2">
        <w:rPr>
          <w:rFonts w:ascii="Times New Roman" w:hAnsi="Times New Roman"/>
          <w:lang w:eastAsia="en-US"/>
        </w:rPr>
        <w:t>worklist</w:t>
      </w:r>
      <w:proofErr w:type="spellEnd"/>
      <w:r w:rsidRPr="003353A2">
        <w:rPr>
          <w:rFonts w:ascii="Times New Roman" w:hAnsi="Times New Roman"/>
          <w:lang w:eastAsia="en-US"/>
        </w:rPr>
        <w:t xml:space="preserve"> after the </w:t>
      </w:r>
      <w:r w:rsidR="00795F43">
        <w:rPr>
          <w:rFonts w:ascii="Times New Roman" w:hAnsi="Times New Roman"/>
          <w:lang w:eastAsia="en-US"/>
        </w:rPr>
        <w:t>nightly procedure. These lines</w:t>
      </w:r>
      <w:r w:rsidRPr="003353A2">
        <w:rPr>
          <w:rFonts w:ascii="Times New Roman" w:hAnsi="Times New Roman"/>
          <w:lang w:eastAsia="en-US"/>
        </w:rPr>
        <w:t xml:space="preserve"> need to be </w:t>
      </w:r>
      <w:r w:rsidR="00B36799">
        <w:rPr>
          <w:rFonts w:ascii="Times New Roman" w:hAnsi="Times New Roman"/>
          <w:lang w:eastAsia="en-US"/>
        </w:rPr>
        <w:t>queued for</w:t>
      </w:r>
      <w:r w:rsidR="00B36799" w:rsidRPr="003353A2">
        <w:rPr>
          <w:rFonts w:ascii="Times New Roman" w:hAnsi="Times New Roman"/>
          <w:lang w:eastAsia="en-US"/>
        </w:rPr>
        <w:t xml:space="preserve"> split</w:t>
      </w:r>
      <w:r w:rsidRPr="003353A2">
        <w:rPr>
          <w:rFonts w:ascii="Times New Roman" w:hAnsi="Times New Roman"/>
          <w:lang w:eastAsia="en-US"/>
        </w:rPr>
        <w:t xml:space="preserve">/edited again.  </w:t>
      </w:r>
    </w:p>
    <w:p w:rsidR="003353A2" w:rsidRDefault="00725B24" w:rsidP="00556683">
      <w:pPr>
        <w:pStyle w:val="BodyText"/>
        <w:rPr>
          <w:rFonts w:ascii="Times New Roman" w:hAnsi="Times New Roman"/>
          <w:lang w:eastAsia="en-US"/>
        </w:rPr>
      </w:pPr>
      <w:r w:rsidRPr="003353A2">
        <w:rPr>
          <w:rFonts w:ascii="Times New Roman" w:hAnsi="Times New Roman"/>
          <w:lang w:eastAsia="en-US"/>
        </w:rPr>
        <w:t xml:space="preserve">Any previously posted split/edited lines in the APAR will lose their scratch pad history and show up incorrectly in the APAR </w:t>
      </w:r>
      <w:proofErr w:type="spellStart"/>
      <w:r w:rsidRPr="003353A2">
        <w:rPr>
          <w:rFonts w:ascii="Times New Roman" w:hAnsi="Times New Roman"/>
          <w:lang w:eastAsia="en-US"/>
        </w:rPr>
        <w:t>worklist</w:t>
      </w:r>
      <w:proofErr w:type="spellEnd"/>
      <w:r w:rsidRPr="003353A2">
        <w:rPr>
          <w:rFonts w:ascii="Times New Roman" w:hAnsi="Times New Roman"/>
          <w:lang w:eastAsia="en-US"/>
        </w:rPr>
        <w:t xml:space="preserve">.  Note however, the receipt should still be </w:t>
      </w:r>
      <w:r w:rsidR="00795F43">
        <w:rPr>
          <w:rFonts w:ascii="Times New Roman" w:hAnsi="Times New Roman"/>
          <w:lang w:eastAsia="en-US"/>
        </w:rPr>
        <w:t>intact</w:t>
      </w:r>
      <w:r w:rsidR="00A200E1" w:rsidRPr="003353A2">
        <w:rPr>
          <w:rFonts w:ascii="Times New Roman" w:hAnsi="Times New Roman"/>
          <w:lang w:eastAsia="en-US"/>
        </w:rPr>
        <w:t xml:space="preserve"> </w:t>
      </w:r>
      <w:r w:rsidRPr="003353A2">
        <w:rPr>
          <w:rFonts w:ascii="Times New Roman" w:hAnsi="Times New Roman"/>
          <w:lang w:eastAsia="en-US"/>
        </w:rPr>
        <w:t>and will have the correct suspense comments.</w:t>
      </w:r>
    </w:p>
    <w:p w:rsidR="00A200E1" w:rsidRPr="003353A2" w:rsidRDefault="00A200E1" w:rsidP="00556683">
      <w:pPr>
        <w:pStyle w:val="BodyText"/>
        <w:rPr>
          <w:rFonts w:ascii="Times New Roman" w:hAnsi="Times New Roman"/>
          <w:lang w:eastAsia="en-US"/>
        </w:rPr>
      </w:pPr>
    </w:p>
    <w:p w:rsidR="009D0282" w:rsidRDefault="00443FF5" w:rsidP="00E94B6F">
      <w:pPr>
        <w:pStyle w:val="BodyText"/>
        <w:rPr>
          <w:lang w:eastAsia="en-US"/>
        </w:rPr>
      </w:pPr>
      <w:r>
        <w:rPr>
          <w:rFonts w:ascii="Times New Roman" w:hAnsi="Times New Roman"/>
          <w:lang w:eastAsia="en-US"/>
        </w:rPr>
        <w:t>Conclusion,</w:t>
      </w:r>
      <w:r w:rsidR="003353A2" w:rsidRPr="003353A2">
        <w:rPr>
          <w:rFonts w:ascii="Times New Roman" w:hAnsi="Times New Roman"/>
          <w:lang w:eastAsia="en-US"/>
        </w:rPr>
        <w:t xml:space="preserve"> r</w:t>
      </w:r>
      <w:r w:rsidR="001D5A86" w:rsidRPr="003353A2">
        <w:rPr>
          <w:rFonts w:ascii="Times New Roman" w:hAnsi="Times New Roman"/>
          <w:lang w:eastAsia="en-US"/>
        </w:rPr>
        <w:t xml:space="preserve">emove the ‘Refresh Scratch pad’ action from the APAR </w:t>
      </w:r>
      <w:proofErr w:type="spellStart"/>
      <w:r w:rsidR="001D5A86" w:rsidRPr="003353A2">
        <w:rPr>
          <w:rFonts w:ascii="Times New Roman" w:hAnsi="Times New Roman"/>
          <w:lang w:eastAsia="en-US"/>
        </w:rPr>
        <w:t>Worklist</w:t>
      </w:r>
      <w:proofErr w:type="spellEnd"/>
      <w:r w:rsidR="00A200E1">
        <w:rPr>
          <w:rFonts w:ascii="Times New Roman" w:hAnsi="Times New Roman"/>
          <w:lang w:eastAsia="en-US"/>
        </w:rPr>
        <w:t xml:space="preserve"> and u</w:t>
      </w:r>
      <w:r w:rsidR="00E94B6F" w:rsidRPr="003353A2">
        <w:rPr>
          <w:rFonts w:ascii="Times New Roman" w:hAnsi="Times New Roman"/>
          <w:lang w:eastAsia="en-US"/>
        </w:rPr>
        <w:t xml:space="preserve">pdate </w:t>
      </w:r>
      <w:r w:rsidR="00A200E1">
        <w:rPr>
          <w:rFonts w:ascii="Times New Roman" w:hAnsi="Times New Roman"/>
          <w:lang w:eastAsia="en-US"/>
        </w:rPr>
        <w:t xml:space="preserve">the </w:t>
      </w:r>
      <w:r w:rsidR="00E94B6F" w:rsidRPr="003353A2">
        <w:rPr>
          <w:rFonts w:ascii="Times New Roman" w:hAnsi="Times New Roman"/>
          <w:lang w:eastAsia="en-US"/>
        </w:rPr>
        <w:t>user manual</w:t>
      </w:r>
      <w:r w:rsidR="00DD5F2D">
        <w:rPr>
          <w:rFonts w:ascii="Times New Roman" w:hAnsi="Times New Roman"/>
          <w:lang w:eastAsia="en-US"/>
        </w:rPr>
        <w:t>.</w:t>
      </w:r>
      <w:r w:rsidR="009D0282">
        <w:br w:type="page"/>
      </w:r>
    </w:p>
    <w:p w:rsidR="00B81ED4" w:rsidRPr="00C855D3" w:rsidRDefault="00B81ED4" w:rsidP="00B81ED4">
      <w:pPr>
        <w:pStyle w:val="Heading1"/>
      </w:pPr>
      <w:r w:rsidRPr="00C855D3">
        <w:lastRenderedPageBreak/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E35395" w:rsidRDefault="002407DA" w:rsidP="00C514E2">
            <w:pPr>
              <w:pStyle w:val="TableHeading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E35395" w:rsidRDefault="002407DA" w:rsidP="00C514E2">
            <w:pPr>
              <w:pStyle w:val="TableHeading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E35395" w:rsidRDefault="002407DA" w:rsidP="00C514E2">
            <w:pPr>
              <w:pStyle w:val="TableHeading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External Dependency</w:t>
            </w:r>
          </w:p>
          <w:p w:rsidR="002407DA" w:rsidRPr="00E35395" w:rsidRDefault="002407DA" w:rsidP="00C514E2">
            <w:pPr>
              <w:pStyle w:val="TableHeading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(Y/N)</w:t>
            </w:r>
          </w:p>
          <w:p w:rsidR="002407DA" w:rsidRPr="00E35395" w:rsidRDefault="002407DA" w:rsidP="00C514E2">
            <w:pPr>
              <w:pStyle w:val="TableHeading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2407DA" w:rsidRPr="00E35395" w:rsidRDefault="00F443A4" w:rsidP="004547F8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US</w:t>
            </w:r>
            <w:r w:rsidR="00135F7C" w:rsidRPr="00E35395">
              <w:rPr>
                <w:rFonts w:ascii="Arial" w:hAnsi="Arial"/>
              </w:rPr>
              <w:t>1</w:t>
            </w:r>
            <w:r w:rsidR="00E94B6F" w:rsidRPr="00E35395">
              <w:rPr>
                <w:rFonts w:ascii="Arial" w:hAnsi="Arial"/>
              </w:rPr>
              <w:t>683</w:t>
            </w:r>
            <w:r w:rsidRPr="00E35395">
              <w:rPr>
                <w:rFonts w:ascii="Arial" w:hAnsi="Arial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2407DA" w:rsidRPr="00E35395" w:rsidRDefault="004547F8" w:rsidP="00E35395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 xml:space="preserve">Verify </w:t>
            </w:r>
            <w:r w:rsidR="00E94B6F" w:rsidRPr="00E35395">
              <w:rPr>
                <w:rFonts w:ascii="Arial" w:hAnsi="Arial"/>
              </w:rPr>
              <w:t xml:space="preserve">there is no </w:t>
            </w:r>
            <w:r w:rsidR="00E35395">
              <w:rPr>
                <w:rFonts w:ascii="Arial" w:hAnsi="Arial"/>
              </w:rPr>
              <w:t>Refresh S</w:t>
            </w:r>
            <w:r w:rsidR="00E94B6F" w:rsidRPr="00E35395">
              <w:rPr>
                <w:rFonts w:ascii="Arial" w:hAnsi="Arial"/>
              </w:rPr>
              <w:t>cratch</w:t>
            </w:r>
            <w:r w:rsidR="00E35395">
              <w:rPr>
                <w:rFonts w:ascii="Arial" w:hAnsi="Arial"/>
              </w:rPr>
              <w:t xml:space="preserve"> </w:t>
            </w:r>
            <w:r w:rsidR="00E94B6F" w:rsidRPr="00E35395">
              <w:rPr>
                <w:rFonts w:ascii="Arial" w:hAnsi="Arial"/>
              </w:rPr>
              <w:t xml:space="preserve">pad action on the APAR </w:t>
            </w:r>
            <w:proofErr w:type="spellStart"/>
            <w:r w:rsidR="00E94B6F" w:rsidRPr="00E35395">
              <w:rPr>
                <w:rFonts w:ascii="Arial" w:hAnsi="Arial"/>
              </w:rPr>
              <w:t>worklist</w:t>
            </w:r>
            <w:proofErr w:type="spellEnd"/>
            <w:r w:rsidR="00E94B6F" w:rsidRPr="00E35395">
              <w:rPr>
                <w:rFonts w:ascii="Arial" w:hAnsi="Arial"/>
              </w:rPr>
              <w:t xml:space="preserve"> scratch</w:t>
            </w:r>
            <w:r w:rsidR="003353A2" w:rsidRPr="00E35395">
              <w:rPr>
                <w:rFonts w:ascii="Arial" w:hAnsi="Arial"/>
              </w:rPr>
              <w:t xml:space="preserve"> </w:t>
            </w:r>
            <w:r w:rsidR="00E94B6F" w:rsidRPr="00E35395">
              <w:rPr>
                <w:rFonts w:ascii="Arial" w:hAnsi="Arial"/>
              </w:rPr>
              <w:t>pad</w:t>
            </w:r>
            <w:r w:rsidR="001322B0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:rsidR="002407DA" w:rsidRPr="00E35395" w:rsidRDefault="00F443A4" w:rsidP="00C514E2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1B56B9" w:rsidRPr="003353A2" w:rsidRDefault="00BC5154" w:rsidP="001B56B9">
      <w:pPr>
        <w:pStyle w:val="BodyText"/>
        <w:rPr>
          <w:rFonts w:ascii="Times New Roman" w:hAnsi="Times New Roman"/>
          <w:lang w:eastAsia="en-US"/>
        </w:rPr>
      </w:pPr>
      <w:r w:rsidRPr="003353A2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t>Risks</w:t>
      </w:r>
    </w:p>
    <w:p w:rsidR="00F81C28" w:rsidRPr="003353A2" w:rsidRDefault="00BC5154" w:rsidP="00F81C28">
      <w:pPr>
        <w:pStyle w:val="BodyText"/>
        <w:rPr>
          <w:rFonts w:ascii="Times New Roman" w:hAnsi="Times New Roman"/>
          <w:lang w:eastAsia="en-US"/>
        </w:rPr>
      </w:pPr>
      <w:r w:rsidRPr="003353A2">
        <w:rPr>
          <w:rFonts w:ascii="Times New Roman" w:hAnsi="Times New Roman"/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t>Assumptions</w:t>
      </w:r>
    </w:p>
    <w:p w:rsidR="00BC5154" w:rsidRPr="003353A2" w:rsidRDefault="00BC5154" w:rsidP="00BC5154">
      <w:pPr>
        <w:pStyle w:val="BodyText"/>
        <w:rPr>
          <w:rFonts w:ascii="Times New Roman" w:hAnsi="Times New Roman"/>
          <w:lang w:eastAsia="en-US"/>
        </w:rPr>
      </w:pPr>
      <w:r w:rsidRPr="003353A2">
        <w:rPr>
          <w:rFonts w:ascii="Times New Roman" w:hAnsi="Times New Roman"/>
          <w:lang w:eastAsia="en-US"/>
        </w:rPr>
        <w:t>N/A</w:t>
      </w: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E35395" w:rsidRDefault="006F762D" w:rsidP="00213119">
            <w:pPr>
              <w:pStyle w:val="TableHeading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E35395" w:rsidRDefault="006F762D" w:rsidP="00213119">
            <w:pPr>
              <w:pStyle w:val="TableHeading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E35395" w:rsidRDefault="006F762D" w:rsidP="00213119">
            <w:pPr>
              <w:pStyle w:val="TableHeading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E35395" w:rsidRDefault="006F762D" w:rsidP="00213119">
            <w:pPr>
              <w:pStyle w:val="TableHeading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Author</w:t>
            </w:r>
          </w:p>
        </w:tc>
      </w:tr>
      <w:tr w:rsidR="00DD5F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2D" w:rsidRPr="00E35395" w:rsidRDefault="00DD5F2D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4/0</w:t>
            </w:r>
            <w:r w:rsidR="00A200E1">
              <w:rPr>
                <w:rFonts w:ascii="Arial" w:hAnsi="Arial"/>
              </w:rPr>
              <w:t>6</w:t>
            </w:r>
            <w:r w:rsidRPr="00E35395">
              <w:rPr>
                <w:rFonts w:ascii="Arial" w:hAnsi="Arial"/>
              </w:rPr>
              <w:t>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2D" w:rsidRPr="00E35395" w:rsidRDefault="00DD5F2D" w:rsidP="00213119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2D" w:rsidRPr="00E35395" w:rsidRDefault="00DD5F2D" w:rsidP="00213119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Final version submitted for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2D" w:rsidRPr="00E35395" w:rsidRDefault="00DD5F2D" w:rsidP="00213119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 xml:space="preserve">Team </w:t>
            </w:r>
            <w:proofErr w:type="spellStart"/>
            <w:r w:rsidRPr="00E35395">
              <w:rPr>
                <w:rFonts w:ascii="Arial" w:hAnsi="Arial"/>
              </w:rPr>
              <w:t>Leidos</w:t>
            </w:r>
            <w:proofErr w:type="spellEnd"/>
          </w:p>
        </w:tc>
      </w:tr>
      <w:tr w:rsidR="003353A2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A2" w:rsidRPr="00E35395" w:rsidRDefault="003353A2" w:rsidP="00A557B3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4/</w:t>
            </w:r>
            <w:r w:rsidR="007669D3" w:rsidRPr="00E35395">
              <w:rPr>
                <w:rFonts w:ascii="Arial" w:hAnsi="Arial"/>
              </w:rPr>
              <w:t>0</w:t>
            </w:r>
            <w:r w:rsidRPr="00E35395">
              <w:rPr>
                <w:rFonts w:ascii="Arial" w:hAnsi="Arial"/>
              </w:rPr>
              <w:t>5/2017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A2" w:rsidRPr="00E35395" w:rsidRDefault="003353A2" w:rsidP="00213119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A2" w:rsidRPr="00E35395" w:rsidRDefault="003353A2" w:rsidP="00213119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Updated to remove refresh action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A2" w:rsidRPr="00E35395" w:rsidRDefault="003353A2" w:rsidP="00213119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C. Morrison</w:t>
            </w:r>
          </w:p>
        </w:tc>
      </w:tr>
      <w:tr w:rsidR="006F76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E35395" w:rsidRDefault="00BC5154" w:rsidP="00A557B3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3</w:t>
            </w:r>
            <w:r w:rsidR="006F762D" w:rsidRPr="00E35395">
              <w:rPr>
                <w:rFonts w:ascii="Arial" w:hAnsi="Arial"/>
              </w:rPr>
              <w:t>/</w:t>
            </w:r>
            <w:r w:rsidR="00000C97" w:rsidRPr="00E35395">
              <w:rPr>
                <w:rFonts w:ascii="Arial" w:hAnsi="Arial"/>
              </w:rPr>
              <w:t>22</w:t>
            </w:r>
            <w:r w:rsidR="006F762D" w:rsidRPr="00E35395">
              <w:rPr>
                <w:rFonts w:ascii="Arial" w:hAnsi="Arial"/>
              </w:rPr>
              <w:t>/</w:t>
            </w:r>
            <w:r w:rsidR="00000C97" w:rsidRPr="00E35395">
              <w:rPr>
                <w:rFonts w:ascii="Arial" w:hAnsi="Arial"/>
              </w:rPr>
              <w:t>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E35395" w:rsidRDefault="006F762D" w:rsidP="00213119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E35395" w:rsidRDefault="006F762D" w:rsidP="00213119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Original</w:t>
            </w:r>
            <w:r w:rsidR="002470D3" w:rsidRPr="00E35395">
              <w:rPr>
                <w:rFonts w:ascii="Arial" w:hAnsi="Arial"/>
              </w:rPr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E35395" w:rsidRDefault="00BC5154" w:rsidP="00213119">
            <w:pPr>
              <w:pStyle w:val="TableText"/>
              <w:rPr>
                <w:rFonts w:ascii="Arial" w:hAnsi="Arial"/>
              </w:rPr>
            </w:pPr>
            <w:r w:rsidRPr="00E35395">
              <w:rPr>
                <w:rFonts w:ascii="Arial" w:hAnsi="Arial"/>
              </w:rPr>
              <w:t>Fred Altman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641" w:rsidRDefault="00B66641" w:rsidP="00B81ED4">
      <w:pPr>
        <w:spacing w:after="0" w:line="240" w:lineRule="auto"/>
      </w:pPr>
      <w:r>
        <w:separator/>
      </w:r>
    </w:p>
  </w:endnote>
  <w:endnote w:type="continuationSeparator" w:id="0">
    <w:p w:rsidR="00B66641" w:rsidRDefault="00B66641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26" w:rsidRDefault="00A15F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2" w:author="Author"/>
  <w:sdt>
    <w:sdtPr>
      <w:id w:val="-492721967"/>
      <w:docPartObj>
        <w:docPartGallery w:val="Page Numbers (Bottom of Page)"/>
        <w:docPartUnique/>
      </w:docPartObj>
    </w:sdtPr>
    <w:sdtEndPr/>
    <w:sdtContent>
      <w:customXmlDelRangeEnd w:id="2"/>
      <w:customXmlDelRangeStart w:id="3" w:author="Author"/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customXmlDelRangeEnd w:id="3"/>
          <w:p w:rsidR="002407DA" w:rsidRPr="002407DA" w:rsidDel="00A15F26" w:rsidRDefault="002407DA">
            <w:pPr>
              <w:pStyle w:val="Footer"/>
              <w:jc w:val="center"/>
              <w:rPr>
                <w:del w:id="4" w:author="Author"/>
              </w:rPr>
            </w:pPr>
            <w:del w:id="5" w:author="Author">
              <w:r w:rsidRPr="002407DA" w:rsidDel="00A15F26">
                <w:delText xml:space="preserve">Page </w:delText>
              </w:r>
              <w:r w:rsidRPr="002407DA" w:rsidDel="00A15F26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A15F26">
                <w:rPr>
                  <w:bCs/>
                </w:rPr>
                <w:delInstrText xml:space="preserve"> PAGE </w:delInstrText>
              </w:r>
              <w:r w:rsidRPr="002407DA" w:rsidDel="00A15F26">
                <w:rPr>
                  <w:bCs/>
                  <w:sz w:val="24"/>
                  <w:szCs w:val="24"/>
                </w:rPr>
                <w:fldChar w:fldCharType="separate"/>
              </w:r>
              <w:r w:rsidR="00A15F26" w:rsidDel="00A15F26">
                <w:rPr>
                  <w:bCs/>
                  <w:noProof/>
                </w:rPr>
                <w:delText>1</w:delText>
              </w:r>
              <w:r w:rsidRPr="002407DA" w:rsidDel="00A15F26">
                <w:rPr>
                  <w:bCs/>
                  <w:sz w:val="24"/>
                  <w:szCs w:val="24"/>
                </w:rPr>
                <w:fldChar w:fldCharType="end"/>
              </w:r>
              <w:r w:rsidRPr="002407DA" w:rsidDel="00A15F26">
                <w:delText xml:space="preserve"> of </w:delText>
              </w:r>
              <w:r w:rsidRPr="002407DA" w:rsidDel="00A15F26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A15F26">
                <w:rPr>
                  <w:bCs/>
                </w:rPr>
                <w:delInstrText xml:space="preserve"> NUMPAGES  </w:delInstrText>
              </w:r>
              <w:r w:rsidRPr="002407DA" w:rsidDel="00A15F26">
                <w:rPr>
                  <w:bCs/>
                  <w:sz w:val="24"/>
                  <w:szCs w:val="24"/>
                </w:rPr>
                <w:fldChar w:fldCharType="separate"/>
              </w:r>
              <w:r w:rsidR="00A15F26" w:rsidDel="00A15F26">
                <w:rPr>
                  <w:bCs/>
                  <w:noProof/>
                </w:rPr>
                <w:delText>2</w:delText>
              </w:r>
              <w:r w:rsidRPr="002407DA" w:rsidDel="00A15F26">
                <w:rPr>
                  <w:bCs/>
                  <w:sz w:val="24"/>
                  <w:szCs w:val="24"/>
                </w:rPr>
                <w:fldChar w:fldCharType="end"/>
              </w:r>
            </w:del>
          </w:p>
          <w:customXmlDelRangeStart w:id="6" w:author="Author"/>
        </w:sdtContent>
      </w:sdt>
      <w:customXmlDelRangeEnd w:id="6"/>
      <w:customXmlDelRangeStart w:id="7" w:author="Author"/>
    </w:sdtContent>
  </w:sdt>
  <w:customXmlDelRangeEnd w:id="7"/>
  <w:p w:rsidR="002407DA" w:rsidRDefault="002407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26" w:rsidRDefault="00A15F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641" w:rsidRDefault="00B66641" w:rsidP="00B81ED4">
      <w:pPr>
        <w:spacing w:after="0" w:line="240" w:lineRule="auto"/>
      </w:pPr>
      <w:r>
        <w:separator/>
      </w:r>
    </w:p>
  </w:footnote>
  <w:footnote w:type="continuationSeparator" w:id="0">
    <w:p w:rsidR="00B66641" w:rsidRDefault="00B66641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26" w:rsidRDefault="00A15F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E35395" w:rsidRDefault="00E14ECC">
    <w:pPr>
      <w:pStyle w:val="Header"/>
      <w:rPr>
        <w:rFonts w:ascii="Times New Roman" w:hAnsi="Times New Roman" w:cs="Times New Roman"/>
        <w:sz w:val="20"/>
      </w:rPr>
    </w:pPr>
    <w:del w:id="1" w:author="Author">
      <w:r w:rsidRPr="00E35395" w:rsidDel="00A15F26">
        <w:rPr>
          <w:rFonts w:ascii="Times New Roman" w:hAnsi="Times New Roman" w:cs="Times New Roman"/>
          <w:sz w:val="20"/>
        </w:rPr>
        <w:delText>User Story: US</w:delText>
      </w:r>
      <w:r w:rsidR="00110FEF" w:rsidRPr="00E35395" w:rsidDel="00A15F26">
        <w:rPr>
          <w:rFonts w:ascii="Times New Roman" w:hAnsi="Times New Roman" w:cs="Times New Roman"/>
          <w:sz w:val="20"/>
        </w:rPr>
        <w:delText>1683</w:delText>
      </w:r>
      <w:r w:rsidR="00CE1353" w:rsidRPr="00E35395" w:rsidDel="00A15F26">
        <w:rPr>
          <w:rFonts w:ascii="Times New Roman" w:hAnsi="Times New Roman" w:cs="Times New Roman"/>
          <w:sz w:val="20"/>
        </w:rPr>
        <w:delText xml:space="preserve"> </w:delText>
      </w:r>
      <w:r w:rsidR="00586A9D" w:rsidRPr="00E35395" w:rsidDel="00A15F26">
        <w:rPr>
          <w:rFonts w:ascii="Times New Roman" w:hAnsi="Times New Roman" w:cs="Times New Roman"/>
          <w:sz w:val="20"/>
        </w:rPr>
        <w:delText>APAR Worklist Scratch Pad Refresh Issue</w:delText>
      </w:r>
      <w:r w:rsidR="00DD5F2D" w:rsidDel="00A15F26">
        <w:rPr>
          <w:rFonts w:ascii="Times New Roman" w:hAnsi="Times New Roman" w:cs="Times New Roman"/>
          <w:sz w:val="20"/>
        </w:rPr>
        <w:delText>, v. 1.0</w:delText>
      </w:r>
    </w:del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26" w:rsidRDefault="00A15F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735B8"/>
    <w:multiLevelType w:val="hybridMultilevel"/>
    <w:tmpl w:val="1BECB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10186"/>
    <w:multiLevelType w:val="hybridMultilevel"/>
    <w:tmpl w:val="FA9C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0C97"/>
    <w:rsid w:val="00001126"/>
    <w:rsid w:val="000021CA"/>
    <w:rsid w:val="00007319"/>
    <w:rsid w:val="00011416"/>
    <w:rsid w:val="00024687"/>
    <w:rsid w:val="00030AEE"/>
    <w:rsid w:val="0003246A"/>
    <w:rsid w:val="00033457"/>
    <w:rsid w:val="00040EB7"/>
    <w:rsid w:val="00043E15"/>
    <w:rsid w:val="000455AE"/>
    <w:rsid w:val="00046F79"/>
    <w:rsid w:val="00051DB8"/>
    <w:rsid w:val="00056208"/>
    <w:rsid w:val="00061932"/>
    <w:rsid w:val="00065FA0"/>
    <w:rsid w:val="000710F8"/>
    <w:rsid w:val="00074024"/>
    <w:rsid w:val="0007552E"/>
    <w:rsid w:val="00087ACA"/>
    <w:rsid w:val="000A3203"/>
    <w:rsid w:val="000B3D80"/>
    <w:rsid w:val="000B507F"/>
    <w:rsid w:val="000B7003"/>
    <w:rsid w:val="000D1C0C"/>
    <w:rsid w:val="000F1BBE"/>
    <w:rsid w:val="001040C3"/>
    <w:rsid w:val="00110FEF"/>
    <w:rsid w:val="00122200"/>
    <w:rsid w:val="00122BFA"/>
    <w:rsid w:val="001322B0"/>
    <w:rsid w:val="00135F7C"/>
    <w:rsid w:val="00136651"/>
    <w:rsid w:val="00140E90"/>
    <w:rsid w:val="0014129E"/>
    <w:rsid w:val="00144443"/>
    <w:rsid w:val="00152BDB"/>
    <w:rsid w:val="00154865"/>
    <w:rsid w:val="00162A4D"/>
    <w:rsid w:val="0017299F"/>
    <w:rsid w:val="00191DE6"/>
    <w:rsid w:val="001B379F"/>
    <w:rsid w:val="001B47A3"/>
    <w:rsid w:val="001B56B9"/>
    <w:rsid w:val="001C4180"/>
    <w:rsid w:val="001C6AF2"/>
    <w:rsid w:val="001C7764"/>
    <w:rsid w:val="001D3A76"/>
    <w:rsid w:val="001D5A86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70D3"/>
    <w:rsid w:val="00257F79"/>
    <w:rsid w:val="00263624"/>
    <w:rsid w:val="00264B88"/>
    <w:rsid w:val="00280708"/>
    <w:rsid w:val="00281C50"/>
    <w:rsid w:val="00283C1B"/>
    <w:rsid w:val="00293BAC"/>
    <w:rsid w:val="00296EFC"/>
    <w:rsid w:val="002A4631"/>
    <w:rsid w:val="002B25E1"/>
    <w:rsid w:val="002B294C"/>
    <w:rsid w:val="002E61D7"/>
    <w:rsid w:val="00317AF6"/>
    <w:rsid w:val="0033331F"/>
    <w:rsid w:val="0033462F"/>
    <w:rsid w:val="00334CFE"/>
    <w:rsid w:val="003353A2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C4796"/>
    <w:rsid w:val="003D15ED"/>
    <w:rsid w:val="003D44CB"/>
    <w:rsid w:val="003D4AC8"/>
    <w:rsid w:val="003E2A7D"/>
    <w:rsid w:val="004128D9"/>
    <w:rsid w:val="00427433"/>
    <w:rsid w:val="004301E3"/>
    <w:rsid w:val="00437F5F"/>
    <w:rsid w:val="00443FF5"/>
    <w:rsid w:val="004476B5"/>
    <w:rsid w:val="004547F8"/>
    <w:rsid w:val="004626D3"/>
    <w:rsid w:val="0046560F"/>
    <w:rsid w:val="00470066"/>
    <w:rsid w:val="00473384"/>
    <w:rsid w:val="00493D49"/>
    <w:rsid w:val="004E0CC3"/>
    <w:rsid w:val="004E4F95"/>
    <w:rsid w:val="004E594D"/>
    <w:rsid w:val="004E694A"/>
    <w:rsid w:val="00501766"/>
    <w:rsid w:val="0051759F"/>
    <w:rsid w:val="005215E0"/>
    <w:rsid w:val="00526D9B"/>
    <w:rsid w:val="00542EC7"/>
    <w:rsid w:val="00547FDF"/>
    <w:rsid w:val="00553DD6"/>
    <w:rsid w:val="005548EC"/>
    <w:rsid w:val="00555BAC"/>
    <w:rsid w:val="00556683"/>
    <w:rsid w:val="005612AC"/>
    <w:rsid w:val="00565771"/>
    <w:rsid w:val="00566B52"/>
    <w:rsid w:val="005708D8"/>
    <w:rsid w:val="00576F4B"/>
    <w:rsid w:val="00586A9D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5F722F"/>
    <w:rsid w:val="00606DE8"/>
    <w:rsid w:val="00611935"/>
    <w:rsid w:val="00625530"/>
    <w:rsid w:val="006366A4"/>
    <w:rsid w:val="006375AB"/>
    <w:rsid w:val="00657BBD"/>
    <w:rsid w:val="00657BE0"/>
    <w:rsid w:val="00665386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D0C37"/>
    <w:rsid w:val="006D2BAD"/>
    <w:rsid w:val="006E621C"/>
    <w:rsid w:val="006F762D"/>
    <w:rsid w:val="00703060"/>
    <w:rsid w:val="00714C6C"/>
    <w:rsid w:val="00725B24"/>
    <w:rsid w:val="00737A4A"/>
    <w:rsid w:val="00740199"/>
    <w:rsid w:val="00750C82"/>
    <w:rsid w:val="00753EB7"/>
    <w:rsid w:val="00754B8C"/>
    <w:rsid w:val="00761BD7"/>
    <w:rsid w:val="007669D3"/>
    <w:rsid w:val="00777A63"/>
    <w:rsid w:val="0078631D"/>
    <w:rsid w:val="00795B7B"/>
    <w:rsid w:val="00795F43"/>
    <w:rsid w:val="007A12E2"/>
    <w:rsid w:val="007A1AD3"/>
    <w:rsid w:val="007D2198"/>
    <w:rsid w:val="007F2230"/>
    <w:rsid w:val="00806567"/>
    <w:rsid w:val="00810C38"/>
    <w:rsid w:val="00813585"/>
    <w:rsid w:val="00815F3C"/>
    <w:rsid w:val="00852EFC"/>
    <w:rsid w:val="00854280"/>
    <w:rsid w:val="00854629"/>
    <w:rsid w:val="00863371"/>
    <w:rsid w:val="008748B5"/>
    <w:rsid w:val="008750C4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5DEC"/>
    <w:rsid w:val="008F7700"/>
    <w:rsid w:val="00902626"/>
    <w:rsid w:val="00913CC0"/>
    <w:rsid w:val="00922D6B"/>
    <w:rsid w:val="00926205"/>
    <w:rsid w:val="009270CA"/>
    <w:rsid w:val="00927E35"/>
    <w:rsid w:val="009423E6"/>
    <w:rsid w:val="009543D3"/>
    <w:rsid w:val="0095744D"/>
    <w:rsid w:val="00982E5D"/>
    <w:rsid w:val="009D0282"/>
    <w:rsid w:val="009F2ED2"/>
    <w:rsid w:val="009F4EED"/>
    <w:rsid w:val="009F6C6F"/>
    <w:rsid w:val="009F7269"/>
    <w:rsid w:val="00A0367E"/>
    <w:rsid w:val="00A05D64"/>
    <w:rsid w:val="00A14EC1"/>
    <w:rsid w:val="00A15F26"/>
    <w:rsid w:val="00A200E1"/>
    <w:rsid w:val="00A32334"/>
    <w:rsid w:val="00A37BEC"/>
    <w:rsid w:val="00A435FB"/>
    <w:rsid w:val="00A446E6"/>
    <w:rsid w:val="00A50DD1"/>
    <w:rsid w:val="00A53D36"/>
    <w:rsid w:val="00A557B3"/>
    <w:rsid w:val="00A637D1"/>
    <w:rsid w:val="00A651C9"/>
    <w:rsid w:val="00A73243"/>
    <w:rsid w:val="00A73A4C"/>
    <w:rsid w:val="00A77866"/>
    <w:rsid w:val="00A866B3"/>
    <w:rsid w:val="00A93BCB"/>
    <w:rsid w:val="00AE62D7"/>
    <w:rsid w:val="00AF35DD"/>
    <w:rsid w:val="00AF62EE"/>
    <w:rsid w:val="00B00D1E"/>
    <w:rsid w:val="00B03020"/>
    <w:rsid w:val="00B339A8"/>
    <w:rsid w:val="00B36799"/>
    <w:rsid w:val="00B50DA3"/>
    <w:rsid w:val="00B559AF"/>
    <w:rsid w:val="00B66641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C5154"/>
    <w:rsid w:val="00BD6364"/>
    <w:rsid w:val="00BE3344"/>
    <w:rsid w:val="00BE77A5"/>
    <w:rsid w:val="00BF1692"/>
    <w:rsid w:val="00C026BA"/>
    <w:rsid w:val="00C0542B"/>
    <w:rsid w:val="00C07A03"/>
    <w:rsid w:val="00C22FA2"/>
    <w:rsid w:val="00C31C43"/>
    <w:rsid w:val="00C34E29"/>
    <w:rsid w:val="00C441B6"/>
    <w:rsid w:val="00C514E2"/>
    <w:rsid w:val="00C539C3"/>
    <w:rsid w:val="00C55FC3"/>
    <w:rsid w:val="00C57402"/>
    <w:rsid w:val="00C60E1D"/>
    <w:rsid w:val="00C7091E"/>
    <w:rsid w:val="00C82D46"/>
    <w:rsid w:val="00C9601D"/>
    <w:rsid w:val="00C967D9"/>
    <w:rsid w:val="00CA66B6"/>
    <w:rsid w:val="00CB323F"/>
    <w:rsid w:val="00CC117E"/>
    <w:rsid w:val="00CC24D3"/>
    <w:rsid w:val="00CD44CA"/>
    <w:rsid w:val="00CD76C2"/>
    <w:rsid w:val="00CE1353"/>
    <w:rsid w:val="00CE3C39"/>
    <w:rsid w:val="00CF5232"/>
    <w:rsid w:val="00CF6E54"/>
    <w:rsid w:val="00D00405"/>
    <w:rsid w:val="00D2087E"/>
    <w:rsid w:val="00D23AF2"/>
    <w:rsid w:val="00D32FD3"/>
    <w:rsid w:val="00D5350F"/>
    <w:rsid w:val="00D81B3C"/>
    <w:rsid w:val="00D90CA7"/>
    <w:rsid w:val="00D97C4D"/>
    <w:rsid w:val="00DA3E8A"/>
    <w:rsid w:val="00DA4962"/>
    <w:rsid w:val="00DB49D1"/>
    <w:rsid w:val="00DD1CB1"/>
    <w:rsid w:val="00DD5F2D"/>
    <w:rsid w:val="00DE5F05"/>
    <w:rsid w:val="00DF08B8"/>
    <w:rsid w:val="00DF294B"/>
    <w:rsid w:val="00E14ECC"/>
    <w:rsid w:val="00E35395"/>
    <w:rsid w:val="00E42426"/>
    <w:rsid w:val="00E455F3"/>
    <w:rsid w:val="00E50167"/>
    <w:rsid w:val="00E63072"/>
    <w:rsid w:val="00E71D96"/>
    <w:rsid w:val="00E74975"/>
    <w:rsid w:val="00E84307"/>
    <w:rsid w:val="00E94B6F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3BAA"/>
    <w:rsid w:val="00F16247"/>
    <w:rsid w:val="00F26931"/>
    <w:rsid w:val="00F374D5"/>
    <w:rsid w:val="00F37969"/>
    <w:rsid w:val="00F40B2D"/>
    <w:rsid w:val="00F41AF2"/>
    <w:rsid w:val="00F4247B"/>
    <w:rsid w:val="00F443A4"/>
    <w:rsid w:val="00F471AB"/>
    <w:rsid w:val="00F60D5C"/>
    <w:rsid w:val="00F737C5"/>
    <w:rsid w:val="00F809B1"/>
    <w:rsid w:val="00F81C28"/>
    <w:rsid w:val="00F91066"/>
    <w:rsid w:val="00F92F3D"/>
    <w:rsid w:val="00FA1E4A"/>
    <w:rsid w:val="00FA3DB7"/>
    <w:rsid w:val="00FC1B48"/>
    <w:rsid w:val="00FC4AEF"/>
    <w:rsid w:val="00FD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2017-07-20T14:12:00Z</dcterms:created>
  <dcterms:modified xsi:type="dcterms:W3CDTF">2017-07-20T14:12:00Z</dcterms:modified>
</cp:coreProperties>
</file>