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0052B66D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A1847">
        <w:rPr>
          <w:rFonts w:ascii="Arial" w:hAnsi="Arial" w:cs="Arial"/>
          <w:b/>
          <w:bCs/>
          <w:sz w:val="36"/>
          <w:szCs w:val="32"/>
        </w:rPr>
        <w:t>1449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02D1EC3" w:rsidR="003562BC" w:rsidRPr="009B3C81" w:rsidRDefault="00D50E4A" w:rsidP="003562BC">
      <w:pPr>
        <w:pStyle w:val="Title"/>
      </w:pPr>
      <w:r>
        <w:t>PRCA*4.5*</w:t>
      </w:r>
      <w:r w:rsidR="004C3473">
        <w:t>xxx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6BFBF5F9" w:rsidR="003562BC" w:rsidRPr="009B3C81" w:rsidRDefault="00234357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4A4F7EEC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935851">
        <w:t>US</w:t>
      </w:r>
      <w:r w:rsidR="00BA1847">
        <w:t>1449</w:t>
      </w:r>
    </w:p>
    <w:p w14:paraId="77BC42B1" w14:textId="77777777" w:rsidR="004C3473" w:rsidRDefault="004C3473" w:rsidP="004C3473">
      <w:pPr>
        <w:pStyle w:val="Heading1"/>
      </w:pPr>
      <w:r>
        <w:t>Story</w:t>
      </w:r>
    </w:p>
    <w:p w14:paraId="0C576A07" w14:textId="559A3A28" w:rsidR="004C3473" w:rsidRDefault="004C3473" w:rsidP="004C3473">
      <w:pPr>
        <w:pStyle w:val="BodyText"/>
        <w:rPr>
          <w:lang w:eastAsia="en-US"/>
        </w:rPr>
      </w:pPr>
      <w:r>
        <w:rPr>
          <w:lang w:eastAsia="en-US"/>
        </w:rPr>
        <w:t>As a user, I need the ability to select a Payer Name that is greater than 30 characters long when specifying a range of payers on the 835 CARC Data Report [RCDPE CARC CODE PAYER REPORT], the EFT/ERA Trending Report [RCDPE EFT-ERA TRENDING REPORT] and the Provider Level Adjustments Report [RCDPE PROVIDER LVL ADJ R</w:t>
      </w:r>
      <w:r w:rsidR="00F864EB">
        <w:rPr>
          <w:lang w:eastAsia="en-US"/>
        </w:rPr>
        <w:t>EPORT</w:t>
      </w:r>
      <w:r>
        <w:rPr>
          <w:lang w:eastAsia="en-US"/>
        </w:rPr>
        <w:t>].  Additionally</w:t>
      </w:r>
      <w:proofErr w:type="gramStart"/>
      <w:r>
        <w:rPr>
          <w:lang w:eastAsia="en-US"/>
        </w:rPr>
        <w:t>,  I</w:t>
      </w:r>
      <w:proofErr w:type="gramEnd"/>
      <w:r>
        <w:rPr>
          <w:lang w:eastAsia="en-US"/>
        </w:rPr>
        <w:t xml:space="preserve"> should be allowed to select payer names that contain ‘:’, ‘,’ or a ‘-‘ as part of the name when selecting payer ranges in the reports listed above.  Finally, I should be able to display payer names/TINs on the above reports without the text wrapping to the next line.</w:t>
      </w:r>
    </w:p>
    <w:p w14:paraId="108B4D69" w14:textId="77777777" w:rsidR="004C3473" w:rsidRDefault="004C3473" w:rsidP="004C3473">
      <w:pPr>
        <w:pStyle w:val="BodyText"/>
        <w:rPr>
          <w:lang w:eastAsia="en-US"/>
        </w:rPr>
      </w:pPr>
    </w:p>
    <w:p w14:paraId="4B2577D5" w14:textId="77777777" w:rsidR="004C3473" w:rsidRPr="00C31C43" w:rsidRDefault="004C3473" w:rsidP="004C347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14:paraId="25B8B3BB" w14:textId="1D0C1A24" w:rsidR="006D10D5" w:rsidRDefault="004C3473">
      <w:pPr>
        <w:rPr>
          <w:b/>
        </w:rPr>
      </w:pPr>
      <w:r>
        <w:t xml:space="preserve">On the reports listed above, if I enter ‘ALL’ at </w:t>
      </w:r>
      <w:proofErr w:type="gramStart"/>
      <w:r>
        <w:t>the  ‘</w:t>
      </w:r>
      <w:r w:rsidRPr="00024687">
        <w:rPr>
          <w:rFonts w:ascii="r_ansi" w:hAnsi="r_ansi" w:cs="r_ansi"/>
          <w:b/>
          <w:sz w:val="20"/>
          <w:szCs w:val="20"/>
        </w:rPr>
        <w:t>Select</w:t>
      </w:r>
      <w:proofErr w:type="gramEnd"/>
      <w:r w:rsidRPr="00024687">
        <w:rPr>
          <w:rFonts w:ascii="r_ansi" w:hAnsi="r_ansi" w:cs="r_ansi"/>
          <w:b/>
          <w:sz w:val="20"/>
          <w:szCs w:val="20"/>
        </w:rPr>
        <w:t xml:space="preserve"> (A)</w:t>
      </w:r>
      <w:proofErr w:type="spellStart"/>
      <w:r w:rsidRPr="00024687">
        <w:rPr>
          <w:rFonts w:ascii="r_ansi" w:hAnsi="r_ansi" w:cs="r_ansi"/>
          <w:b/>
          <w:sz w:val="20"/>
          <w:szCs w:val="20"/>
        </w:rPr>
        <w:t>ll</w:t>
      </w:r>
      <w:proofErr w:type="spellEnd"/>
      <w:r w:rsidRPr="00024687">
        <w:rPr>
          <w:rFonts w:ascii="r_ansi" w:hAnsi="r_ansi" w:cs="r_ansi"/>
          <w:b/>
          <w:sz w:val="20"/>
          <w:szCs w:val="20"/>
        </w:rPr>
        <w:t xml:space="preserve"> or (R)</w:t>
      </w:r>
      <w:proofErr w:type="spellStart"/>
      <w:r w:rsidRPr="00024687">
        <w:rPr>
          <w:rFonts w:ascii="r_ansi" w:hAnsi="r_ansi" w:cs="r_ansi"/>
          <w:b/>
          <w:sz w:val="20"/>
          <w:szCs w:val="20"/>
        </w:rPr>
        <w:t>ange</w:t>
      </w:r>
      <w:proofErr w:type="spellEnd"/>
      <w:r w:rsidRPr="00024687">
        <w:rPr>
          <w:rFonts w:ascii="r_ansi" w:hAnsi="r_ansi" w:cs="r_ansi"/>
          <w:b/>
          <w:sz w:val="20"/>
          <w:szCs w:val="20"/>
        </w:rPr>
        <w:t xml:space="preserve"> of 835 Payer TINs?: ALL//</w:t>
      </w:r>
      <w:r>
        <w:rPr>
          <w:rFonts w:ascii="r_ansi" w:hAnsi="r_ansi" w:cs="r_ansi"/>
          <w:b/>
          <w:sz w:val="20"/>
          <w:szCs w:val="20"/>
        </w:rPr>
        <w:t xml:space="preserve">’ </w:t>
      </w:r>
      <w:r>
        <w:t xml:space="preserve">prompt, every payer that contains the selected data will appear on the report regardless of the number of characters in the </w:t>
      </w:r>
      <w:proofErr w:type="spellStart"/>
      <w:r>
        <w:t>payer’s</w:t>
      </w:r>
      <w:proofErr w:type="spellEnd"/>
      <w:r>
        <w:t xml:space="preserve"> name.  However, I chose a range selection at the prompt above and select a range that includes a payer name with more than 30 </w:t>
      </w:r>
      <w:proofErr w:type="gramStart"/>
      <w:r>
        <w:t>characters,</w:t>
      </w:r>
      <w:proofErr w:type="gramEnd"/>
      <w:r>
        <w:t xml:space="preserve"> it will not appear on the report.  Additionally, if a payer name in a specified payer range contains a ‘:’, ‘-</w:t>
      </w:r>
      <w:proofErr w:type="gramStart"/>
      <w:r>
        <w:t>‘ or</w:t>
      </w:r>
      <w:proofErr w:type="gramEnd"/>
      <w:r>
        <w:t xml:space="preserve"> a ‘,’  the range is not properly created and consists of either more or less payers than expected.  Finally, when displaying payer names/TINs on the reports listed above, the payer name/TIN may wrap to the next line for payers with long names and/or long TINs.</w:t>
      </w:r>
    </w:p>
    <w:p w14:paraId="0F7D204C" w14:textId="4E4CBDD4" w:rsidR="006D10D5" w:rsidRDefault="006D10D5" w:rsidP="009C33B7">
      <w:pPr>
        <w:rPr>
          <w:b/>
        </w:rPr>
      </w:pPr>
      <w:r>
        <w:rPr>
          <w:b/>
        </w:rPr>
        <w:t>Summary:</w:t>
      </w:r>
    </w:p>
    <w:p w14:paraId="77480416" w14:textId="15364A19" w:rsidR="009C33B7" w:rsidRDefault="009C33B7" w:rsidP="006D10D5">
      <w:pPr>
        <w:pStyle w:val="ListParagraph"/>
        <w:numPr>
          <w:ilvl w:val="0"/>
          <w:numId w:val="22"/>
        </w:numPr>
        <w:rPr>
          <w:b/>
        </w:rPr>
      </w:pPr>
      <w:r w:rsidRPr="006D10D5">
        <w:rPr>
          <w:b/>
        </w:rPr>
        <w:t>Data fields needed</w:t>
      </w:r>
      <w:r w:rsidR="00AD1915">
        <w:rPr>
          <w:b/>
        </w:rPr>
        <w:t xml:space="preserve"> by user story</w:t>
      </w:r>
      <w:r w:rsidRPr="006D10D5">
        <w:rPr>
          <w:b/>
        </w:rPr>
        <w:t>:</w:t>
      </w:r>
    </w:p>
    <w:p w14:paraId="1E8C3A9F" w14:textId="77777777" w:rsidR="000C57D1" w:rsidRPr="006D10D5" w:rsidRDefault="000C57D1" w:rsidP="000C57D1">
      <w:pPr>
        <w:pStyle w:val="ListParagraph"/>
        <w:ind w:left="360"/>
        <w:rPr>
          <w:b/>
        </w:rPr>
      </w:pPr>
    </w:p>
    <w:p w14:paraId="721D70E5" w14:textId="7E50E3C1" w:rsidR="004C3473" w:rsidRDefault="004C3473" w:rsidP="001C2DE5">
      <w:pPr>
        <w:pStyle w:val="ListParagraph"/>
        <w:numPr>
          <w:ilvl w:val="0"/>
          <w:numId w:val="25"/>
        </w:numPr>
        <w:ind w:left="720"/>
      </w:pPr>
      <w:r>
        <w:t>344.6,.01     PAYER NAME             0;1 FREE TEXT (Required)</w:t>
      </w:r>
    </w:p>
    <w:p w14:paraId="6E810882" w14:textId="77777777" w:rsidR="004C3473" w:rsidRDefault="004C3473" w:rsidP="004C3473">
      <w:pPr>
        <w:pStyle w:val="ListParagraph"/>
      </w:pPr>
    </w:p>
    <w:p w14:paraId="6730653A" w14:textId="77777777" w:rsidR="004C3473" w:rsidRDefault="004C3473" w:rsidP="004C3473">
      <w:pPr>
        <w:pStyle w:val="ListParagraph"/>
      </w:pPr>
      <w:r>
        <w:t xml:space="preserve">              INPUT TRANSFORM:  K</w:t>
      </w:r>
      <w:proofErr w:type="gramStart"/>
      <w:r>
        <w:t>:$</w:t>
      </w:r>
      <w:proofErr w:type="gramEnd"/>
      <w:r>
        <w:t>L(X)&gt;60!($L(X)&lt;3)!'(X'</w:t>
      </w:r>
      <w:proofErr w:type="gramStart"/>
      <w:r>
        <w:t>?1P.E</w:t>
      </w:r>
      <w:proofErr w:type="gramEnd"/>
      <w:r>
        <w:t>) X</w:t>
      </w:r>
    </w:p>
    <w:p w14:paraId="46A8419B" w14:textId="77777777" w:rsidR="004C3473" w:rsidRDefault="004C3473" w:rsidP="004C3473">
      <w:pPr>
        <w:pStyle w:val="ListParagraph"/>
      </w:pPr>
      <w:r>
        <w:t xml:space="preserve">              LAST EDITED:      JAN 08, 2014 </w:t>
      </w:r>
    </w:p>
    <w:p w14:paraId="3FE9A17D" w14:textId="77777777" w:rsidR="004C3473" w:rsidRDefault="004C3473" w:rsidP="004C3473">
      <w:pPr>
        <w:pStyle w:val="ListParagraph"/>
      </w:pPr>
      <w:r>
        <w:t xml:space="preserve">              HELP-PROMPT:      Answer must be 3 to 60 characters. This field </w:t>
      </w:r>
    </w:p>
    <w:p w14:paraId="00E50B83" w14:textId="77777777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should</w:t>
      </w:r>
      <w:proofErr w:type="gramEnd"/>
      <w:r>
        <w:t xml:space="preserve"> only be populated programmatically. </w:t>
      </w:r>
    </w:p>
    <w:p w14:paraId="6DF73E8F" w14:textId="77777777" w:rsidR="004C3473" w:rsidRDefault="004C3473" w:rsidP="004C3473">
      <w:pPr>
        <w:pStyle w:val="ListParagraph"/>
      </w:pPr>
      <w:r>
        <w:t xml:space="preserve">              DESCRIPTION:      This is the payer name whose settings are</w:t>
      </w:r>
    </w:p>
    <w:p w14:paraId="4127E6F7" w14:textId="77777777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defined</w:t>
      </w:r>
      <w:proofErr w:type="gramEnd"/>
      <w:r>
        <w:t xml:space="preserve"> by this entry. This field is</w:t>
      </w:r>
    </w:p>
    <w:p w14:paraId="32D47037" w14:textId="77777777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programmatically</w:t>
      </w:r>
      <w:proofErr w:type="gramEnd"/>
      <w:r>
        <w:t xml:space="preserve"> generated and should never be</w:t>
      </w:r>
    </w:p>
    <w:p w14:paraId="1AE1C9B2" w14:textId="77777777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updated</w:t>
      </w:r>
      <w:proofErr w:type="gramEnd"/>
      <w:r>
        <w:t xml:space="preserve"> by a user.  </w:t>
      </w:r>
    </w:p>
    <w:p w14:paraId="630371BA" w14:textId="77777777" w:rsidR="004C3473" w:rsidRDefault="004C3473" w:rsidP="004C3473">
      <w:pPr>
        <w:pStyle w:val="ListParagraph"/>
      </w:pPr>
    </w:p>
    <w:p w14:paraId="162ED207" w14:textId="77777777" w:rsidR="004C3473" w:rsidRDefault="004C3473" w:rsidP="004C3473">
      <w:pPr>
        <w:pStyle w:val="ListParagraph"/>
      </w:pPr>
      <w:r>
        <w:t xml:space="preserve">              CROSS-REFERENCE:  344.6^B </w:t>
      </w:r>
    </w:p>
    <w:p w14:paraId="1D3C07C6" w14:textId="14271CDA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1)=</w:t>
      </w:r>
      <w:proofErr w:type="gramEnd"/>
      <w:r>
        <w:t xml:space="preserve"> S ^RCY(344.6,"B",$E(X,1,</w:t>
      </w:r>
      <w:r w:rsidRPr="001C2DE5">
        <w:rPr>
          <w:b/>
          <w:highlight w:val="yellow"/>
        </w:rPr>
        <w:t>60</w:t>
      </w:r>
      <w:r>
        <w:t>),DA)=""</w:t>
      </w:r>
    </w:p>
    <w:p w14:paraId="2302F75F" w14:textId="509170A4" w:rsidR="004C3473" w:rsidRDefault="004C3473" w:rsidP="004C3473">
      <w:pPr>
        <w:pStyle w:val="ListParagraph"/>
      </w:pPr>
      <w:r>
        <w:t xml:space="preserve">                                </w:t>
      </w:r>
      <w:proofErr w:type="gramStart"/>
      <w:r>
        <w:t>2)=</w:t>
      </w:r>
      <w:proofErr w:type="gramEnd"/>
      <w:r>
        <w:t xml:space="preserve"> K ^RCY(344.6,"B",$E(X,1,</w:t>
      </w:r>
      <w:r w:rsidRPr="001C2DE5">
        <w:rPr>
          <w:b/>
          <w:highlight w:val="yellow"/>
        </w:rPr>
        <w:t>60</w:t>
      </w:r>
      <w:r>
        <w:t>),DA)</w:t>
      </w:r>
    </w:p>
    <w:p w14:paraId="43D8B314" w14:textId="77777777" w:rsidR="004C3473" w:rsidRDefault="004C3473" w:rsidP="004C3473">
      <w:pPr>
        <w:pStyle w:val="ListParagraph"/>
      </w:pPr>
    </w:p>
    <w:p w14:paraId="41AE4135" w14:textId="6B5AEF9D" w:rsidR="004C3473" w:rsidRDefault="004C3473" w:rsidP="001C2DE5">
      <w:pPr>
        <w:pStyle w:val="ListParagraph"/>
      </w:pPr>
      <w:r>
        <w:t xml:space="preserve">              RECORD INDEXES:   CPID (#1042)</w:t>
      </w:r>
    </w:p>
    <w:p w14:paraId="43D37781" w14:textId="6B47046D" w:rsidR="000C57D1" w:rsidRDefault="00161CE6" w:rsidP="000C57D1">
      <w:pPr>
        <w:pStyle w:val="ListParagraph"/>
        <w:numPr>
          <w:ilvl w:val="0"/>
          <w:numId w:val="22"/>
        </w:numPr>
        <w:rPr>
          <w:b/>
        </w:rPr>
      </w:pPr>
      <w:r>
        <w:rPr>
          <w:b/>
        </w:rPr>
        <w:lastRenderedPageBreak/>
        <w:t xml:space="preserve">Changed </w:t>
      </w:r>
      <w:r w:rsidR="000C57D1" w:rsidRPr="000C57D1">
        <w:rPr>
          <w:b/>
        </w:rPr>
        <w:t>R</w:t>
      </w:r>
      <w:r w:rsidR="000150C7" w:rsidRPr="000C57D1">
        <w:rPr>
          <w:b/>
        </w:rPr>
        <w:t>outines:</w:t>
      </w:r>
    </w:p>
    <w:p w14:paraId="149D8D46" w14:textId="229C6D3A" w:rsidR="000150C7" w:rsidRPr="000C57D1" w:rsidRDefault="004A2A22" w:rsidP="000C57D1">
      <w:pPr>
        <w:pStyle w:val="ListParagraph"/>
        <w:ind w:left="360"/>
        <w:rPr>
          <w:b/>
        </w:rPr>
      </w:pPr>
      <w:r w:rsidRPr="000C57D1">
        <w:rPr>
          <w:b/>
        </w:rPr>
        <w:t xml:space="preserve">     </w:t>
      </w:r>
    </w:p>
    <w:p w14:paraId="3DE290EE" w14:textId="58698AA9" w:rsidR="00947493" w:rsidRPr="00C25056" w:rsidRDefault="00947493" w:rsidP="000C57D1">
      <w:pPr>
        <w:pStyle w:val="ListParagraph"/>
        <w:numPr>
          <w:ilvl w:val="0"/>
          <w:numId w:val="26"/>
        </w:numPr>
      </w:pPr>
      <w:r w:rsidRPr="004D684A">
        <w:rPr>
          <w:b/>
        </w:rPr>
        <w:t>RCDP</w:t>
      </w:r>
      <w:r w:rsidR="00C25056">
        <w:rPr>
          <w:b/>
        </w:rPr>
        <w:t>RU</w:t>
      </w:r>
      <w:r w:rsidRPr="004D684A">
        <w:rPr>
          <w:b/>
        </w:rPr>
        <w:t xml:space="preserve"> </w:t>
      </w:r>
      <w:r w:rsidRPr="004D684A">
        <w:t xml:space="preserve">– </w:t>
      </w:r>
      <w:r w:rsidR="00C25056" w:rsidRPr="00C25056">
        <w:t>Existing</w:t>
      </w:r>
      <w:r w:rsidR="00C25056" w:rsidRPr="001C2DE5">
        <w:t xml:space="preserve"> routine</w:t>
      </w:r>
    </w:p>
    <w:p w14:paraId="24B3C3B2" w14:textId="3C847164" w:rsidR="00947493" w:rsidRDefault="00D621B7" w:rsidP="00947493">
      <w:pPr>
        <w:ind w:left="720"/>
      </w:pPr>
      <w:r>
        <w:t>Subroutine GETRNG was modified to return payer name and payer TIN ranges using a delimiter of ‘~:~’ instead of ‘:’ to account for possible ‘:’s in the payer name or TIN.</w:t>
      </w:r>
    </w:p>
    <w:p w14:paraId="4F93265E" w14:textId="23F46A34" w:rsidR="00E13D6A" w:rsidRDefault="00D621B7" w:rsidP="00E13D6A">
      <w:pPr>
        <w:ind w:left="720"/>
      </w:pPr>
      <w:r>
        <w:t>Subroutine RNG</w:t>
      </w:r>
      <w:r w:rsidR="00947493">
        <w:t xml:space="preserve"> </w:t>
      </w:r>
      <w:r>
        <w:t>was changed to only convert ‘-‘s to ‘:’s if not processing a payer name or payer TIN range</w:t>
      </w:r>
      <w:r w:rsidR="000C57D1">
        <w:t>.</w:t>
      </w:r>
      <w:r>
        <w:t xml:space="preserve"> Also changed to use ‘</w:t>
      </w:r>
      <w:r>
        <w:tab/>
        <w:t>~:~’ as the delimiter when processing payer name or payer TIN ranges.</w:t>
      </w:r>
    </w:p>
    <w:p w14:paraId="55DE5136" w14:textId="4BCC7DEF" w:rsidR="007A6505" w:rsidRDefault="000150C7" w:rsidP="001C2DE5">
      <w:pPr>
        <w:pStyle w:val="ListParagraph"/>
        <w:numPr>
          <w:ilvl w:val="0"/>
          <w:numId w:val="26"/>
        </w:numPr>
      </w:pPr>
      <w:r w:rsidRPr="00C25056">
        <w:rPr>
          <w:b/>
        </w:rPr>
        <w:t>RCDP</w:t>
      </w:r>
      <w:r w:rsidR="00C25056" w:rsidRPr="00C25056">
        <w:rPr>
          <w:b/>
        </w:rPr>
        <w:t>ARC</w:t>
      </w:r>
      <w:r w:rsidRPr="004D684A">
        <w:t xml:space="preserve"> –</w:t>
      </w:r>
      <w:r w:rsidR="005A168F" w:rsidRPr="004D684A">
        <w:t xml:space="preserve">  </w:t>
      </w:r>
      <w:r w:rsidR="007A6505">
        <w:t>Existing Routine</w:t>
      </w:r>
    </w:p>
    <w:p w14:paraId="3EB5EAB2" w14:textId="77777777" w:rsidR="00570ACB" w:rsidRDefault="00570ACB" w:rsidP="00570ACB">
      <w:pPr>
        <w:spacing w:after="0"/>
        <w:ind w:firstLine="720"/>
      </w:pPr>
      <w:r>
        <w:t xml:space="preserve">Modified </w:t>
      </w:r>
      <w:proofErr w:type="gramStart"/>
      <w:r>
        <w:t xml:space="preserve">- </w:t>
      </w:r>
      <w:r w:rsidRPr="004D684A">
        <w:t xml:space="preserve"> </w:t>
      </w:r>
      <w:r>
        <w:t>Display</w:t>
      </w:r>
      <w:proofErr w:type="gramEnd"/>
      <w:r>
        <w:t xml:space="preserve"> of Payer name/TIN in subroutine PRTREP.  Changed to first display ‘Payer </w:t>
      </w:r>
    </w:p>
    <w:p w14:paraId="63F97C10" w14:textId="77777777" w:rsidR="00570ACB" w:rsidRDefault="00570ACB" w:rsidP="00570ACB">
      <w:pPr>
        <w:spacing w:after="0"/>
        <w:ind w:firstLine="720"/>
      </w:pPr>
      <w:r>
        <w:t xml:space="preserve">Name/TIN’ label </w:t>
      </w:r>
      <w:proofErr w:type="gramStart"/>
      <w:r>
        <w:t>on  a</w:t>
      </w:r>
      <w:proofErr w:type="gramEnd"/>
      <w:r>
        <w:t xml:space="preserve"> separate line to give more room to display the value.  Added code to </w:t>
      </w:r>
    </w:p>
    <w:p w14:paraId="75196400" w14:textId="77777777" w:rsidR="00570ACB" w:rsidRDefault="00570ACB" w:rsidP="00570ACB">
      <w:pPr>
        <w:spacing w:after="0"/>
        <w:ind w:left="720"/>
      </w:pPr>
      <w:proofErr w:type="gramStart"/>
      <w:r>
        <w:t>make</w:t>
      </w:r>
      <w:proofErr w:type="gramEnd"/>
      <w:r>
        <w:t xml:space="preserve"> sure the value can be displayed on the line and truncate the payer name as necessary if it can’t.</w:t>
      </w:r>
    </w:p>
    <w:p w14:paraId="71E46A2C" w14:textId="77777777" w:rsidR="00570ACB" w:rsidRDefault="00570ACB" w:rsidP="00D65DAD">
      <w:pPr>
        <w:pStyle w:val="ListParagraph"/>
      </w:pPr>
    </w:p>
    <w:p w14:paraId="449BA979" w14:textId="18F6E369" w:rsidR="00570ACB" w:rsidRDefault="00570ACB" w:rsidP="001C2DE5">
      <w:pPr>
        <w:pStyle w:val="ListParagraph"/>
        <w:numPr>
          <w:ilvl w:val="0"/>
          <w:numId w:val="26"/>
        </w:numPr>
      </w:pPr>
      <w:r w:rsidRPr="00D65DAD">
        <w:rPr>
          <w:b/>
        </w:rPr>
        <w:t>RCDPENR2</w:t>
      </w:r>
      <w:r>
        <w:t xml:space="preserve"> – Existing Routine</w:t>
      </w:r>
    </w:p>
    <w:p w14:paraId="01BA6904" w14:textId="07DF8681" w:rsidR="00FC5464" w:rsidRDefault="007A6505" w:rsidP="007A6505">
      <w:pPr>
        <w:spacing w:after="0"/>
        <w:ind w:firstLine="720"/>
      </w:pPr>
      <w:r>
        <w:t xml:space="preserve">Modified </w:t>
      </w:r>
      <w:proofErr w:type="gramStart"/>
      <w:r>
        <w:t xml:space="preserve">- </w:t>
      </w:r>
      <w:r w:rsidR="001E7778" w:rsidRPr="004D684A">
        <w:t xml:space="preserve"> </w:t>
      </w:r>
      <w:r w:rsidR="00FC5464">
        <w:t>Display</w:t>
      </w:r>
      <w:proofErr w:type="gramEnd"/>
      <w:r w:rsidR="00FC5464">
        <w:t xml:space="preserve"> of Payer name/TIN in subroutine PR</w:t>
      </w:r>
      <w:r w:rsidR="00AC4415">
        <w:t>INTINS</w:t>
      </w:r>
      <w:r w:rsidR="00FC5464">
        <w:t xml:space="preserve">.  Changed to first display ‘Payer </w:t>
      </w:r>
    </w:p>
    <w:p w14:paraId="16A4E7CF" w14:textId="77777777" w:rsidR="00FC5464" w:rsidRDefault="00FC5464" w:rsidP="007A6505">
      <w:pPr>
        <w:spacing w:after="0"/>
        <w:ind w:firstLine="720"/>
      </w:pPr>
      <w:r>
        <w:t xml:space="preserve">Name/TIN’ label </w:t>
      </w:r>
      <w:proofErr w:type="gramStart"/>
      <w:r>
        <w:t>on  a</w:t>
      </w:r>
      <w:proofErr w:type="gramEnd"/>
      <w:r>
        <w:t xml:space="preserve"> separate line to give more room to display the value.  Added code to </w:t>
      </w:r>
    </w:p>
    <w:p w14:paraId="6249A05A" w14:textId="3D997EA1" w:rsidR="00570ACB" w:rsidRDefault="00FC5464" w:rsidP="00570ACB">
      <w:pPr>
        <w:spacing w:after="0"/>
        <w:ind w:left="720"/>
      </w:pPr>
      <w:proofErr w:type="gramStart"/>
      <w:r>
        <w:t>make</w:t>
      </w:r>
      <w:proofErr w:type="gramEnd"/>
      <w:r>
        <w:t xml:space="preserve"> sure the value can be displayed on the line and truncate the payer name as necessary if it can’t.</w:t>
      </w:r>
    </w:p>
    <w:p w14:paraId="45CD4186" w14:textId="77777777" w:rsidR="00C25056" w:rsidRPr="004D684A" w:rsidRDefault="00C25056" w:rsidP="007A6505">
      <w:pPr>
        <w:spacing w:after="0"/>
        <w:ind w:firstLine="720"/>
      </w:pPr>
    </w:p>
    <w:p w14:paraId="4250772A" w14:textId="5DA54E61" w:rsidR="00D5404F" w:rsidRPr="003B72E6" w:rsidRDefault="00F10CA5" w:rsidP="000C57D1">
      <w:pPr>
        <w:pStyle w:val="ListParagraph"/>
        <w:numPr>
          <w:ilvl w:val="0"/>
          <w:numId w:val="26"/>
        </w:numPr>
        <w:rPr>
          <w:rFonts w:cs="Arial"/>
        </w:rPr>
      </w:pPr>
      <w:r w:rsidRPr="00947493">
        <w:rPr>
          <w:b/>
        </w:rPr>
        <w:t>RCDP</w:t>
      </w:r>
      <w:r w:rsidR="000E0192">
        <w:rPr>
          <w:b/>
        </w:rPr>
        <w:t>PLB</w:t>
      </w:r>
      <w:r w:rsidRPr="00947493">
        <w:rPr>
          <w:b/>
        </w:rPr>
        <w:t xml:space="preserve"> </w:t>
      </w:r>
      <w:r w:rsidRPr="00947493">
        <w:t>–</w:t>
      </w:r>
      <w:r w:rsidR="007A6505" w:rsidRPr="007A6505">
        <w:t xml:space="preserve"> </w:t>
      </w:r>
      <w:r w:rsidR="007A6505">
        <w:t>Existing Routine</w:t>
      </w:r>
    </w:p>
    <w:p w14:paraId="66B3AE99" w14:textId="77777777" w:rsidR="003B72E6" w:rsidRDefault="003B72E6" w:rsidP="00D65DAD">
      <w:pPr>
        <w:pStyle w:val="ListParagraph"/>
        <w:spacing w:after="0"/>
      </w:pPr>
      <w:r>
        <w:t xml:space="preserve">Modified </w:t>
      </w:r>
      <w:proofErr w:type="gramStart"/>
      <w:r>
        <w:t xml:space="preserve">- </w:t>
      </w:r>
      <w:r w:rsidRPr="004D684A">
        <w:t xml:space="preserve"> </w:t>
      </w:r>
      <w:r>
        <w:t>Display</w:t>
      </w:r>
      <w:proofErr w:type="gramEnd"/>
      <w:r>
        <w:t xml:space="preserve"> of Payer name/TIN in subroutine REPORT.  Changed to first display ‘Payer </w:t>
      </w:r>
    </w:p>
    <w:p w14:paraId="163E219D" w14:textId="77777777" w:rsidR="003B72E6" w:rsidRDefault="003B72E6" w:rsidP="00D65DAD">
      <w:pPr>
        <w:pStyle w:val="ListParagraph"/>
        <w:spacing w:after="0"/>
      </w:pPr>
      <w:r>
        <w:t xml:space="preserve">Name/TIN’ label </w:t>
      </w:r>
      <w:proofErr w:type="gramStart"/>
      <w:r>
        <w:t>on  a</w:t>
      </w:r>
      <w:proofErr w:type="gramEnd"/>
      <w:r>
        <w:t xml:space="preserve"> separate line to give more room to display the value.  Added code to </w:t>
      </w:r>
    </w:p>
    <w:p w14:paraId="689C4B71" w14:textId="77777777" w:rsidR="003B72E6" w:rsidRDefault="003B72E6" w:rsidP="00D65DAD">
      <w:pPr>
        <w:pStyle w:val="ListParagraph"/>
        <w:spacing w:after="0"/>
      </w:pPr>
      <w:proofErr w:type="gramStart"/>
      <w:r>
        <w:t>make</w:t>
      </w:r>
      <w:proofErr w:type="gramEnd"/>
      <w:r>
        <w:t xml:space="preserve"> sure the value can be displayed on the line and truncate the payer name as necessary if it can’t.</w:t>
      </w:r>
    </w:p>
    <w:p w14:paraId="7AD3A811" w14:textId="77777777" w:rsidR="003B72E6" w:rsidRPr="003B72E6" w:rsidRDefault="003B72E6" w:rsidP="00D65DAD">
      <w:pPr>
        <w:pStyle w:val="ListParagraph"/>
        <w:rPr>
          <w:rFonts w:cs="Arial"/>
        </w:rPr>
      </w:pPr>
    </w:p>
    <w:p w14:paraId="38A05B19" w14:textId="270B1266" w:rsidR="003B72E6" w:rsidRDefault="003B72E6" w:rsidP="000C57D1">
      <w:pPr>
        <w:pStyle w:val="ListParagraph"/>
        <w:numPr>
          <w:ilvl w:val="0"/>
          <w:numId w:val="26"/>
        </w:numPr>
        <w:rPr>
          <w:rFonts w:cs="Arial"/>
        </w:rPr>
      </w:pPr>
      <w:r w:rsidRPr="00D65DAD">
        <w:rPr>
          <w:rFonts w:cs="Arial"/>
          <w:b/>
        </w:rPr>
        <w:t>RCDPEAR1</w:t>
      </w:r>
      <w:r>
        <w:rPr>
          <w:rFonts w:cs="Arial"/>
        </w:rPr>
        <w:t xml:space="preserve"> – Existing Routine</w:t>
      </w:r>
    </w:p>
    <w:p w14:paraId="0ACAADEA" w14:textId="2537A628" w:rsidR="00D5404F" w:rsidRDefault="00D5404F" w:rsidP="001C2DE5">
      <w:pPr>
        <w:pStyle w:val="ListParagraph"/>
        <w:spacing w:after="0"/>
      </w:pPr>
      <w:r>
        <w:t xml:space="preserve">Modified </w:t>
      </w:r>
      <w:proofErr w:type="gramStart"/>
      <w:r>
        <w:t xml:space="preserve">- </w:t>
      </w:r>
      <w:r w:rsidRPr="004D684A">
        <w:t xml:space="preserve"> </w:t>
      </w:r>
      <w:r>
        <w:t>Display</w:t>
      </w:r>
      <w:proofErr w:type="gramEnd"/>
      <w:r>
        <w:t xml:space="preserve"> of Payer name/TIN in subroutine </w:t>
      </w:r>
      <w:r w:rsidR="00E63598">
        <w:t>XXX</w:t>
      </w:r>
      <w:r>
        <w:t xml:space="preserve">.  Changed to first display ‘Payer </w:t>
      </w:r>
    </w:p>
    <w:p w14:paraId="1C7E8F1A" w14:textId="62B099CC" w:rsidR="00D5404F" w:rsidRDefault="00D5404F" w:rsidP="001C2DE5">
      <w:pPr>
        <w:pStyle w:val="ListParagraph"/>
        <w:spacing w:after="0"/>
      </w:pPr>
      <w:r>
        <w:t>Name/</w:t>
      </w:r>
      <w:proofErr w:type="gramStart"/>
      <w:r>
        <w:t xml:space="preserve">TIN’  </w:t>
      </w:r>
      <w:r w:rsidR="00C10A71">
        <w:t>8</w:t>
      </w:r>
      <w:proofErr w:type="gramEnd"/>
      <w:r w:rsidR="00C10A71">
        <w:t xml:space="preserve"> characters to the left</w:t>
      </w:r>
      <w:r>
        <w:t xml:space="preserve"> to give more room to display the value.  Added code to </w:t>
      </w:r>
    </w:p>
    <w:p w14:paraId="3E44888D" w14:textId="12E4EAE4" w:rsidR="00D5404F" w:rsidRDefault="00D5404F" w:rsidP="001C2DE5">
      <w:pPr>
        <w:pStyle w:val="ListParagraph"/>
        <w:spacing w:after="0"/>
      </w:pPr>
      <w:proofErr w:type="gramStart"/>
      <w:r>
        <w:t>make</w:t>
      </w:r>
      <w:proofErr w:type="gramEnd"/>
      <w:r>
        <w:t xml:space="preserve"> sure the value can be displayed on the line and truncate the payer name as necessary if it can’t.</w:t>
      </w:r>
      <w:r w:rsidR="00E63598">
        <w:t xml:space="preserve"> Finally moved the ERA DATE to the following line as the header indicates.  Currently, it incorrectly displays on the Payer name/TIN line.</w:t>
      </w:r>
    </w:p>
    <w:p w14:paraId="36B352E6" w14:textId="77777777" w:rsidR="003B72E6" w:rsidRDefault="003B72E6" w:rsidP="00D65DAD">
      <w:pPr>
        <w:spacing w:after="0"/>
      </w:pPr>
    </w:p>
    <w:p w14:paraId="42FAEACD" w14:textId="77777777" w:rsidR="00E63598" w:rsidRDefault="00E63598" w:rsidP="00D65DAD">
      <w:pPr>
        <w:spacing w:after="0"/>
      </w:pPr>
    </w:p>
    <w:p w14:paraId="4B216D70" w14:textId="3493291A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Current – 835 CARC Data Report</w:t>
      </w:r>
    </w:p>
    <w:p w14:paraId="0C9CAA35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196087C4" w14:textId="5C7049E9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EDI LOCKBOX 835 CARC DATA REPORT - SUMMARY FORMAT         Page: 6</w:t>
      </w:r>
    </w:p>
    <w:p w14:paraId="274534E9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SORT BY: </w:t>
      </w:r>
      <w:proofErr w:type="gramStart"/>
      <w:r w:rsidRPr="00D65DAD">
        <w:rPr>
          <w:rFonts w:ascii="r_ansi" w:hAnsi="r_ansi" w:cs="r_ansi"/>
          <w:sz w:val="18"/>
          <w:szCs w:val="18"/>
        </w:rPr>
        <w:t>CARC  RUN</w:t>
      </w:r>
      <w:proofErr w:type="gramEnd"/>
      <w:r w:rsidRPr="00D65DAD">
        <w:rPr>
          <w:rFonts w:ascii="r_ansi" w:hAnsi="r_ansi" w:cs="r_ansi"/>
          <w:sz w:val="18"/>
          <w:szCs w:val="18"/>
        </w:rPr>
        <w:t xml:space="preserve"> DATE: Mar 29, 2017@07:58:39</w:t>
      </w:r>
    </w:p>
    <w:p w14:paraId="250B85CB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          Divisions: ALL CARCs: ALL</w:t>
      </w:r>
    </w:p>
    <w:p w14:paraId="46188A99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     835 PAYERS: ALL 835 PAYER TINs: ALL</w:t>
      </w:r>
    </w:p>
    <w:p w14:paraId="3689DEDB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lastRenderedPageBreak/>
        <w:t xml:space="preserve">                    EOB PAID DATE RANGE: 01/01/12 - 03/29/17</w:t>
      </w:r>
    </w:p>
    <w:p w14:paraId="62375824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003D3C17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4836FE1F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PAYER NAME/TIN: GLOBE LIFE &amp; ACCIDENT/1731128555</w:t>
      </w:r>
    </w:p>
    <w:p w14:paraId="00BFB4D9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#CLAIMS:    7 ADJ:  8% [ADJ:     162.81/BILLED:    1988.47] PAID:     852.88</w:t>
      </w:r>
    </w:p>
    <w:p w14:paraId="55899291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4BFB690D" w14:textId="77777777" w:rsidR="00570ACB" w:rsidRDefault="00570ACB" w:rsidP="00D65DAD">
      <w:pPr>
        <w:spacing w:after="0"/>
      </w:pPr>
    </w:p>
    <w:p w14:paraId="4E341769" w14:textId="758BA8B3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Proposed – 835 CARC Data Report</w:t>
      </w:r>
    </w:p>
    <w:p w14:paraId="3F7305F7" w14:textId="77777777" w:rsidR="00570ACB" w:rsidRDefault="00570ACB" w:rsidP="00570AC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AB8A102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EDI LOCKBOX 835 CARC DATA REPORT - SUMMARY FORMAT         Page: 6</w:t>
      </w:r>
    </w:p>
    <w:p w14:paraId="5805A01E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SORT BY: </w:t>
      </w:r>
      <w:proofErr w:type="gramStart"/>
      <w:r w:rsidRPr="00E34A9C">
        <w:rPr>
          <w:rFonts w:ascii="r_ansi" w:hAnsi="r_ansi" w:cs="r_ansi"/>
          <w:sz w:val="18"/>
          <w:szCs w:val="18"/>
        </w:rPr>
        <w:t>CARC  RUN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 DATE: Mar 29, 2017@07:58:39</w:t>
      </w:r>
    </w:p>
    <w:p w14:paraId="6ADC894B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 Divisions: ALL CARCs: ALL</w:t>
      </w:r>
    </w:p>
    <w:p w14:paraId="298BFFC1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835 PAYERS: ALL 835 PAYER TINs: ALL</w:t>
      </w:r>
    </w:p>
    <w:p w14:paraId="7ADF4C2D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EOB PAID DATE RANGE: 01/01/12 - 03/29/17</w:t>
      </w:r>
    </w:p>
    <w:p w14:paraId="637A5BF9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68274296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1FF5B387" w14:textId="77777777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  <w:highlight w:val="yellow"/>
        </w:rPr>
      </w:pPr>
      <w:r w:rsidRPr="00D65DAD">
        <w:rPr>
          <w:rFonts w:ascii="r_ansi" w:hAnsi="r_ansi" w:cs="r_ansi"/>
          <w:b/>
          <w:sz w:val="18"/>
          <w:szCs w:val="18"/>
        </w:rPr>
        <w:t xml:space="preserve">  </w:t>
      </w:r>
      <w:r w:rsidRPr="00D65DAD">
        <w:rPr>
          <w:rFonts w:ascii="r_ansi" w:hAnsi="r_ansi" w:cs="r_ansi"/>
          <w:b/>
          <w:sz w:val="18"/>
          <w:szCs w:val="18"/>
          <w:highlight w:val="yellow"/>
        </w:rPr>
        <w:t>PAYER NAME/TIN</w:t>
      </w:r>
    </w:p>
    <w:p w14:paraId="45325A3F" w14:textId="65394CF1" w:rsidR="00570ACB" w:rsidRPr="00D65DAD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D65DAD">
        <w:rPr>
          <w:rFonts w:ascii="r_ansi" w:hAnsi="r_ansi" w:cs="r_ansi"/>
          <w:b/>
          <w:sz w:val="18"/>
          <w:szCs w:val="18"/>
          <w:highlight w:val="yellow"/>
        </w:rPr>
        <w:t xml:space="preserve">    GLOBE LIFE &amp; ACCIDENT/1731128555</w:t>
      </w:r>
    </w:p>
    <w:p w14:paraId="37BCEFFD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#CLAIMS:    7 ADJ:  8% [ADJ:     162.81/BILLED:    1988.47] PAID:     852.88</w:t>
      </w:r>
    </w:p>
    <w:p w14:paraId="664F933A" w14:textId="77777777" w:rsidR="00570ACB" w:rsidRPr="00E34A9C" w:rsidRDefault="00570ACB" w:rsidP="00570AC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4A2B0BBD" w14:textId="77777777" w:rsidR="00570ACB" w:rsidRDefault="00570ACB" w:rsidP="00D65DAD">
      <w:pPr>
        <w:spacing w:after="0"/>
      </w:pPr>
    </w:p>
    <w:p w14:paraId="6D2FC715" w14:textId="77777777" w:rsidR="00E47086" w:rsidRDefault="00E47086" w:rsidP="00D65DAD">
      <w:pPr>
        <w:spacing w:after="0"/>
      </w:pPr>
    </w:p>
    <w:p w14:paraId="5564CDA4" w14:textId="77777777" w:rsidR="00E47086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b/>
        </w:rPr>
        <w:t xml:space="preserve">Current – EFT/ERA </w:t>
      </w:r>
      <w:proofErr w:type="gramStart"/>
      <w:r>
        <w:rPr>
          <w:b/>
        </w:rPr>
        <w:t>Trending  Report</w:t>
      </w:r>
      <w:proofErr w:type="gramEnd"/>
    </w:p>
    <w:p w14:paraId="1731E9DE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EFT/ERA TRENDING REPORT                                               PAGE     1</w:t>
      </w:r>
    </w:p>
    <w:p w14:paraId="70E5A297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ALL DIVISIONS            ALL PAYERS                    ALL TINS</w:t>
      </w:r>
    </w:p>
    <w:p w14:paraId="349B7CDB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DATE RANGE: 1/1/12 - 3/29/17                  RUN DATE: 3/29/17@10:06:45</w:t>
      </w:r>
    </w:p>
    <w:p w14:paraId="4C11BD17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5F900BE5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PAYER NAME/TIN: AETNA/1066033492</w:t>
      </w:r>
    </w:p>
    <w:p w14:paraId="342549A7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15875001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*******************     ERA MATCHED TO AN EFT     *******************</w:t>
      </w:r>
    </w:p>
    <w:p w14:paraId="03150305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58218353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CLAIM#               DOS      AMT BILLED AMT PAID   BILLED   ERA/EOB REC'D EFT/P</w:t>
      </w:r>
    </w:p>
    <w:p w14:paraId="18B7DCF3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MT REC'D                                                                        </w:t>
      </w:r>
    </w:p>
    <w:p w14:paraId="60A41FEE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POSTED                                                                 </w:t>
      </w:r>
    </w:p>
    <w:p w14:paraId="1369DC82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TRACE #                                                       </w:t>
      </w:r>
    </w:p>
    <w:p w14:paraId="5F3D220B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   AUTOPOST/MANUAL</w:t>
      </w:r>
    </w:p>
    <w:p w14:paraId="474FF063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ETRANS TYPE ERA#       #EEOBS     EFT#       #</w:t>
      </w:r>
      <w:proofErr w:type="gramStart"/>
      <w:r w:rsidRPr="00E34A9C">
        <w:rPr>
          <w:rFonts w:ascii="r_ansi" w:hAnsi="r_ansi" w:cs="r_ansi"/>
          <w:sz w:val="18"/>
          <w:szCs w:val="18"/>
        </w:rPr>
        <w:t>DAYS:</w:t>
      </w:r>
      <w:proofErr w:type="gramEnd"/>
      <w:r w:rsidRPr="00E34A9C">
        <w:rPr>
          <w:rFonts w:ascii="r_ansi" w:hAnsi="r_ansi" w:cs="r_ansi"/>
          <w:sz w:val="18"/>
          <w:szCs w:val="18"/>
        </w:rPr>
        <w:t>(BILL/ERA) #DAYS:(ERA/EF</w:t>
      </w:r>
    </w:p>
    <w:p w14:paraId="60C5F17C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T)                                                                              </w:t>
      </w:r>
    </w:p>
    <w:p w14:paraId="24CE14FD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#</w:t>
      </w:r>
      <w:proofErr w:type="gramStart"/>
      <w:r w:rsidRPr="00E34A9C">
        <w:rPr>
          <w:rFonts w:ascii="r_ansi" w:hAnsi="r_ansi" w:cs="r_ansi"/>
          <w:sz w:val="18"/>
          <w:szCs w:val="18"/>
        </w:rPr>
        <w:t>DAYS: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(ERA+EFT/POSTED)                                                       </w:t>
      </w:r>
    </w:p>
    <w:p w14:paraId="1107F9D1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TOTAL #</w:t>
      </w:r>
      <w:proofErr w:type="gramStart"/>
      <w:r w:rsidRPr="00E34A9C">
        <w:rPr>
          <w:rFonts w:ascii="r_ansi" w:hAnsi="r_ansi" w:cs="r_ansi"/>
          <w:sz w:val="18"/>
          <w:szCs w:val="18"/>
        </w:rPr>
        <w:t>DAYS(</w:t>
      </w:r>
      <w:proofErr w:type="gramEnd"/>
      <w:r w:rsidRPr="00E34A9C">
        <w:rPr>
          <w:rFonts w:ascii="r_ansi" w:hAnsi="r_ansi" w:cs="r_ansi"/>
          <w:sz w:val="18"/>
          <w:szCs w:val="18"/>
        </w:rPr>
        <w:t>BILL/POSTED)</w:t>
      </w:r>
    </w:p>
    <w:p w14:paraId="7A077A79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0BF272F7" w14:textId="77777777" w:rsidR="00E47086" w:rsidRDefault="00E47086" w:rsidP="00E47086">
      <w:pPr>
        <w:spacing w:after="0"/>
      </w:pPr>
    </w:p>
    <w:p w14:paraId="702AD6EB" w14:textId="7E99475F" w:rsidR="00E47086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b/>
        </w:rPr>
        <w:t xml:space="preserve">Proposed – EFT/ERA </w:t>
      </w:r>
      <w:proofErr w:type="gramStart"/>
      <w:r>
        <w:rPr>
          <w:b/>
        </w:rPr>
        <w:t>Trending  Report</w:t>
      </w:r>
      <w:proofErr w:type="gramEnd"/>
    </w:p>
    <w:p w14:paraId="3683DC40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EFT/ERA TRENDING REPORT                                               PAGE     1</w:t>
      </w:r>
    </w:p>
    <w:p w14:paraId="7BA545DC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ALL DIVISIONS            ALL PAYERS                    ALL TINS</w:t>
      </w:r>
    </w:p>
    <w:p w14:paraId="0E75F51F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DATE RANGE: 1/1/12 - 3/29/17                  RUN DATE: 3/29/17@10:06:45</w:t>
      </w:r>
    </w:p>
    <w:p w14:paraId="5E4964D3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09ACF2BA" w14:textId="77777777" w:rsidR="00E47086" w:rsidRPr="00D65DAD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  <w:highlight w:val="yellow"/>
        </w:rPr>
      </w:pPr>
      <w:r w:rsidRPr="00D65DAD">
        <w:rPr>
          <w:rFonts w:ascii="r_ansi" w:hAnsi="r_ansi" w:cs="r_ansi"/>
          <w:b/>
          <w:sz w:val="18"/>
          <w:szCs w:val="18"/>
          <w:highlight w:val="yellow"/>
        </w:rPr>
        <w:t>PAYER NAME/TIN</w:t>
      </w:r>
    </w:p>
    <w:p w14:paraId="40ADE631" w14:textId="56D24758" w:rsidR="00E47086" w:rsidRPr="00D65DAD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D65DAD">
        <w:rPr>
          <w:rFonts w:ascii="r_ansi" w:hAnsi="r_ansi" w:cs="r_ansi"/>
          <w:b/>
          <w:sz w:val="18"/>
          <w:szCs w:val="18"/>
          <w:highlight w:val="yellow"/>
        </w:rPr>
        <w:t xml:space="preserve">  AETNA/1066033492</w:t>
      </w:r>
    </w:p>
    <w:p w14:paraId="6A64C316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369D024D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*******************     ERA MATCHED TO AN EFT     *******************</w:t>
      </w:r>
    </w:p>
    <w:p w14:paraId="406E1F9C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5BBF8321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CLAIM#               DOS      AMT BILLED AMT PAID   BILLED   ERA/EOB REC'D EFT/P</w:t>
      </w:r>
    </w:p>
    <w:p w14:paraId="5D167290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MT REC'D                                                                        </w:t>
      </w:r>
    </w:p>
    <w:p w14:paraId="4135D587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POSTED                                                                 </w:t>
      </w:r>
    </w:p>
    <w:p w14:paraId="494D865E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TRACE #                                                       </w:t>
      </w:r>
    </w:p>
    <w:p w14:paraId="3E289452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   AUTOPOST/MANUAL</w:t>
      </w:r>
    </w:p>
    <w:p w14:paraId="35CEF544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lastRenderedPageBreak/>
        <w:t xml:space="preserve">     ETRANS TYPE ERA#       #EEOBS     EFT#       #</w:t>
      </w:r>
      <w:proofErr w:type="gramStart"/>
      <w:r w:rsidRPr="00E34A9C">
        <w:rPr>
          <w:rFonts w:ascii="r_ansi" w:hAnsi="r_ansi" w:cs="r_ansi"/>
          <w:sz w:val="18"/>
          <w:szCs w:val="18"/>
        </w:rPr>
        <w:t>DAYS:</w:t>
      </w:r>
      <w:proofErr w:type="gramEnd"/>
      <w:r w:rsidRPr="00E34A9C">
        <w:rPr>
          <w:rFonts w:ascii="r_ansi" w:hAnsi="r_ansi" w:cs="r_ansi"/>
          <w:sz w:val="18"/>
          <w:szCs w:val="18"/>
        </w:rPr>
        <w:t>(BILL/ERA) #DAYS:(ERA/EF</w:t>
      </w:r>
    </w:p>
    <w:p w14:paraId="5FA4059F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T)                                                                              </w:t>
      </w:r>
    </w:p>
    <w:p w14:paraId="32788F63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#</w:t>
      </w:r>
      <w:proofErr w:type="gramStart"/>
      <w:r w:rsidRPr="00E34A9C">
        <w:rPr>
          <w:rFonts w:ascii="r_ansi" w:hAnsi="r_ansi" w:cs="r_ansi"/>
          <w:sz w:val="18"/>
          <w:szCs w:val="18"/>
        </w:rPr>
        <w:t>DAYS: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(ERA+EFT/POSTED)                                                       </w:t>
      </w:r>
    </w:p>
    <w:p w14:paraId="56218EA6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TOTAL #</w:t>
      </w:r>
      <w:proofErr w:type="gramStart"/>
      <w:r w:rsidRPr="00E34A9C">
        <w:rPr>
          <w:rFonts w:ascii="r_ansi" w:hAnsi="r_ansi" w:cs="r_ansi"/>
          <w:sz w:val="18"/>
          <w:szCs w:val="18"/>
        </w:rPr>
        <w:t>DAYS(</w:t>
      </w:r>
      <w:proofErr w:type="gramEnd"/>
      <w:r w:rsidRPr="00E34A9C">
        <w:rPr>
          <w:rFonts w:ascii="r_ansi" w:hAnsi="r_ansi" w:cs="r_ansi"/>
          <w:sz w:val="18"/>
          <w:szCs w:val="18"/>
        </w:rPr>
        <w:t>BILL/POSTED)</w:t>
      </w:r>
    </w:p>
    <w:p w14:paraId="606A4D4B" w14:textId="77777777" w:rsidR="00E47086" w:rsidRPr="00E34A9C" w:rsidRDefault="00E47086" w:rsidP="00E4708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4C362CE3" w14:textId="77777777" w:rsidR="00E47086" w:rsidRDefault="00E47086" w:rsidP="00D65DAD">
      <w:pPr>
        <w:spacing w:after="0"/>
      </w:pPr>
    </w:p>
    <w:p w14:paraId="5CF55E79" w14:textId="77777777" w:rsidR="00E47086" w:rsidRDefault="00E47086" w:rsidP="00D65DAD">
      <w:pPr>
        <w:spacing w:after="0"/>
      </w:pPr>
    </w:p>
    <w:p w14:paraId="706E2FFE" w14:textId="77777777" w:rsidR="00570ACB" w:rsidRDefault="00570ACB" w:rsidP="00D65DAD">
      <w:pPr>
        <w:spacing w:after="0"/>
      </w:pPr>
    </w:p>
    <w:p w14:paraId="636CE665" w14:textId="3A95A811" w:rsidR="00F93E97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b/>
        </w:rPr>
        <w:t xml:space="preserve">Current – Provider Level </w:t>
      </w:r>
      <w:proofErr w:type="gramStart"/>
      <w:r>
        <w:rPr>
          <w:b/>
        </w:rPr>
        <w:t>Balance  Report</w:t>
      </w:r>
      <w:proofErr w:type="gramEnd"/>
    </w:p>
    <w:p w14:paraId="65B9BBE1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EDI LOCKBOX 835 PROVIDER LEVEL ADJUSTMENT (PLB) REPORT - SUMMARY    Page: 1 </w:t>
      </w:r>
    </w:p>
    <w:p w14:paraId="2169A3F2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SORT by PLB </w:t>
      </w:r>
      <w:proofErr w:type="gramStart"/>
      <w:r w:rsidRPr="00D65DAD">
        <w:rPr>
          <w:rFonts w:ascii="r_ansi" w:hAnsi="r_ansi" w:cs="r_ansi"/>
          <w:sz w:val="18"/>
          <w:szCs w:val="18"/>
        </w:rPr>
        <w:t>CODES  REPORT</w:t>
      </w:r>
      <w:proofErr w:type="gramEnd"/>
      <w:r w:rsidRPr="00D65DAD">
        <w:rPr>
          <w:rFonts w:ascii="r_ansi" w:hAnsi="r_ansi" w:cs="r_ansi"/>
          <w:sz w:val="18"/>
          <w:szCs w:val="18"/>
        </w:rPr>
        <w:t xml:space="preserve"> RUN DATE: Mar 29, 2017@10:11:19</w:t>
      </w:r>
    </w:p>
    <w:p w14:paraId="6CC34265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           DIVISION: ALL Codes: ALL</w:t>
      </w:r>
    </w:p>
    <w:p w14:paraId="19D70179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     835 PAYERS: ALL 835 PAYER TINs: ALL</w:t>
      </w:r>
    </w:p>
    <w:p w14:paraId="68603E45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                 EOB PAID DATE RANGE: 01/01/12 - 03/29/17</w:t>
      </w:r>
    </w:p>
    <w:p w14:paraId="4F41C990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29DE73C1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560B6FCE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GRAND TOTALS FOR ALL PLB CODES &amp; PAYERS ON REPORT</w:t>
      </w:r>
    </w:p>
    <w:p w14:paraId="0FCD10A0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TOTAL #ERAs:    </w:t>
      </w:r>
      <w:proofErr w:type="gramStart"/>
      <w:r w:rsidRPr="00D65DAD">
        <w:rPr>
          <w:rFonts w:ascii="r_ansi" w:hAnsi="r_ansi" w:cs="r_ansi"/>
          <w:sz w:val="18"/>
          <w:szCs w:val="18"/>
        </w:rPr>
        <w:t>1109  ADJ</w:t>
      </w:r>
      <w:proofErr w:type="gramEnd"/>
      <w:r w:rsidRPr="00D65DAD">
        <w:rPr>
          <w:rFonts w:ascii="r_ansi" w:hAnsi="r_ansi" w:cs="r_ansi"/>
          <w:sz w:val="18"/>
          <w:szCs w:val="18"/>
        </w:rPr>
        <w:t>:  16% [TOT AMT ADJUSTED / TOT AMT BILLED]</w:t>
      </w:r>
    </w:p>
    <w:p w14:paraId="490374FC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AMT ADJUST: </w:t>
      </w:r>
      <w:proofErr w:type="gramStart"/>
      <w:r w:rsidRPr="00D65DAD">
        <w:rPr>
          <w:rFonts w:ascii="r_ansi" w:hAnsi="r_ansi" w:cs="r_ansi"/>
          <w:sz w:val="18"/>
          <w:szCs w:val="18"/>
        </w:rPr>
        <w:t>$  399386.68</w:t>
      </w:r>
      <w:proofErr w:type="gramEnd"/>
      <w:r w:rsidRPr="00D65DAD">
        <w:rPr>
          <w:rFonts w:ascii="r_ansi" w:hAnsi="r_ansi" w:cs="r_ansi"/>
          <w:sz w:val="18"/>
          <w:szCs w:val="18"/>
        </w:rPr>
        <w:t xml:space="preserve">  AMT BILLED: $ 2537781.68  AMT PAID: $  883788.63</w:t>
      </w:r>
    </w:p>
    <w:p w14:paraId="24ABBD7E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6B914B5C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4004F84A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9B61011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ADJ CODE: </w:t>
      </w:r>
      <w:proofErr w:type="gramStart"/>
      <w:r w:rsidRPr="00D65DAD">
        <w:rPr>
          <w:rFonts w:ascii="r_ansi" w:hAnsi="r_ansi" w:cs="r_ansi"/>
          <w:sz w:val="18"/>
          <w:szCs w:val="18"/>
        </w:rPr>
        <w:t>50  #</w:t>
      </w:r>
      <w:proofErr w:type="gramEnd"/>
      <w:r w:rsidRPr="00D65DAD">
        <w:rPr>
          <w:rFonts w:ascii="r_ansi" w:hAnsi="r_ansi" w:cs="r_ansi"/>
          <w:sz w:val="18"/>
          <w:szCs w:val="18"/>
        </w:rPr>
        <w:t xml:space="preserve"> ERAs:    12  ADJ:   9% [TOT AMT ADJUSTED / TOT AMT BILLED]</w:t>
      </w:r>
    </w:p>
    <w:p w14:paraId="78932634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 AMT ADJUST:   </w:t>
      </w:r>
      <w:proofErr w:type="gramStart"/>
      <w:r w:rsidRPr="00D65DAD">
        <w:rPr>
          <w:rFonts w:ascii="r_ansi" w:hAnsi="r_ansi" w:cs="r_ansi"/>
          <w:sz w:val="18"/>
          <w:szCs w:val="18"/>
        </w:rPr>
        <w:t>253.00  AMT</w:t>
      </w:r>
      <w:proofErr w:type="gramEnd"/>
      <w:r w:rsidRPr="00D65DAD">
        <w:rPr>
          <w:rFonts w:ascii="r_ansi" w:hAnsi="r_ansi" w:cs="r_ansi"/>
          <w:sz w:val="18"/>
          <w:szCs w:val="18"/>
        </w:rPr>
        <w:t xml:space="preserve"> BILLED:   2707.77  AMT PAID:   2908.77</w:t>
      </w:r>
    </w:p>
    <w:p w14:paraId="402D846A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ADJ CODE TEXT: Late Charge</w:t>
      </w:r>
    </w:p>
    <w:p w14:paraId="2D3DA329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30A92EC4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PAYER NAME/TIN: AETNA -CONTINENTAL LIFE INSURANCE COMPANY OF BRENTWOOD/1621181</w:t>
      </w:r>
    </w:p>
    <w:p w14:paraId="6573EAFE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>209</w:t>
      </w:r>
    </w:p>
    <w:p w14:paraId="2B0B11A7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#ERAs:    </w:t>
      </w:r>
      <w:proofErr w:type="gramStart"/>
      <w:r w:rsidRPr="00D65DAD">
        <w:rPr>
          <w:rFonts w:ascii="r_ansi" w:hAnsi="r_ansi" w:cs="r_ansi"/>
          <w:sz w:val="18"/>
          <w:szCs w:val="18"/>
        </w:rPr>
        <w:t>3  ADJ</w:t>
      </w:r>
      <w:proofErr w:type="gramEnd"/>
      <w:r w:rsidRPr="00D65DAD">
        <w:rPr>
          <w:rFonts w:ascii="r_ansi" w:hAnsi="r_ansi" w:cs="r_ansi"/>
          <w:sz w:val="18"/>
          <w:szCs w:val="18"/>
        </w:rPr>
        <w:t>:  -6% [ADJ:   -22.00/ BILLED:    350.17] PAID:    276.17</w:t>
      </w:r>
    </w:p>
    <w:p w14:paraId="1B179BA6" w14:textId="62B1056A" w:rsidR="00F93E97" w:rsidRPr="00D65DAD" w:rsidRDefault="00F93E97" w:rsidP="00D65DAD">
      <w:pPr>
        <w:spacing w:after="0"/>
        <w:rPr>
          <w:sz w:val="18"/>
          <w:szCs w:val="18"/>
        </w:rPr>
      </w:pPr>
      <w:r w:rsidRPr="00D65DAD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73BAE194" w14:textId="77777777" w:rsidR="00F93E97" w:rsidRDefault="00F93E97" w:rsidP="00D65DAD">
      <w:pPr>
        <w:spacing w:after="0"/>
      </w:pPr>
    </w:p>
    <w:p w14:paraId="10267817" w14:textId="68626927" w:rsidR="00F93E97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b/>
        </w:rPr>
        <w:t xml:space="preserve">Proposed – Provider Level </w:t>
      </w:r>
      <w:proofErr w:type="gramStart"/>
      <w:r>
        <w:rPr>
          <w:b/>
        </w:rPr>
        <w:t>Balance  Report</w:t>
      </w:r>
      <w:proofErr w:type="gramEnd"/>
    </w:p>
    <w:p w14:paraId="2ED9B54B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EDI LOCKBOX 835 PROVIDER LEVEL ADJUSTMENT (PLB) REPORT - SUMMARY    Page: 1 </w:t>
      </w:r>
    </w:p>
    <w:p w14:paraId="710CCBCB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SORT by PLB </w:t>
      </w:r>
      <w:proofErr w:type="gramStart"/>
      <w:r w:rsidRPr="00E34A9C">
        <w:rPr>
          <w:rFonts w:ascii="r_ansi" w:hAnsi="r_ansi" w:cs="r_ansi"/>
          <w:sz w:val="18"/>
          <w:szCs w:val="18"/>
        </w:rPr>
        <w:t>CODES  REPORT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 RUN DATE: Mar 29, 2017@10:11:19</w:t>
      </w:r>
    </w:p>
    <w:p w14:paraId="12F32AE0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      DIVISION: ALL Codes: ALL</w:t>
      </w:r>
    </w:p>
    <w:p w14:paraId="15C09E3B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  835 PAYERS: ALL 835 PAYER TINs: ALL</w:t>
      </w:r>
    </w:p>
    <w:p w14:paraId="19830285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                 EOB PAID DATE RANGE: 01/01/12 - 03/29/17</w:t>
      </w:r>
    </w:p>
    <w:p w14:paraId="52046DED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0EF9ED20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250A97CE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GRAND TOTALS FOR ALL PLB CODES &amp; PAYERS ON REPORT</w:t>
      </w:r>
    </w:p>
    <w:p w14:paraId="226E6FA3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TOTAL #ERAs:    </w:t>
      </w:r>
      <w:proofErr w:type="gramStart"/>
      <w:r w:rsidRPr="00E34A9C">
        <w:rPr>
          <w:rFonts w:ascii="r_ansi" w:hAnsi="r_ansi" w:cs="r_ansi"/>
          <w:sz w:val="18"/>
          <w:szCs w:val="18"/>
        </w:rPr>
        <w:t>1109  ADJ</w:t>
      </w:r>
      <w:proofErr w:type="gramEnd"/>
      <w:r w:rsidRPr="00E34A9C">
        <w:rPr>
          <w:rFonts w:ascii="r_ansi" w:hAnsi="r_ansi" w:cs="r_ansi"/>
          <w:sz w:val="18"/>
          <w:szCs w:val="18"/>
        </w:rPr>
        <w:t>:  16% [TOT AMT ADJUSTED / TOT AMT BILLED]</w:t>
      </w:r>
    </w:p>
    <w:p w14:paraId="01BD83BB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AMT ADJUST: </w:t>
      </w:r>
      <w:proofErr w:type="gramStart"/>
      <w:r w:rsidRPr="00E34A9C">
        <w:rPr>
          <w:rFonts w:ascii="r_ansi" w:hAnsi="r_ansi" w:cs="r_ansi"/>
          <w:sz w:val="18"/>
          <w:szCs w:val="18"/>
        </w:rPr>
        <w:t>$  399386.68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  AMT BILLED: $ 2537781.68  AMT PAID: $  883788.63</w:t>
      </w:r>
    </w:p>
    <w:p w14:paraId="5E73434C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06E99474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49F0E874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3A127A77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ADJ CODE: </w:t>
      </w:r>
      <w:proofErr w:type="gramStart"/>
      <w:r w:rsidRPr="00E34A9C">
        <w:rPr>
          <w:rFonts w:ascii="r_ansi" w:hAnsi="r_ansi" w:cs="r_ansi"/>
          <w:sz w:val="18"/>
          <w:szCs w:val="18"/>
        </w:rPr>
        <w:t>50  #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 ERAs:    12  ADJ:   9% [TOT AMT ADJUSTED / TOT AMT BILLED]</w:t>
      </w:r>
    </w:p>
    <w:p w14:paraId="71F0F647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 AMT ADJUST:   </w:t>
      </w:r>
      <w:proofErr w:type="gramStart"/>
      <w:r w:rsidRPr="00E34A9C">
        <w:rPr>
          <w:rFonts w:ascii="r_ansi" w:hAnsi="r_ansi" w:cs="r_ansi"/>
          <w:sz w:val="18"/>
          <w:szCs w:val="18"/>
        </w:rPr>
        <w:t>253.00  AMT</w:t>
      </w:r>
      <w:proofErr w:type="gramEnd"/>
      <w:r w:rsidRPr="00E34A9C">
        <w:rPr>
          <w:rFonts w:ascii="r_ansi" w:hAnsi="r_ansi" w:cs="r_ansi"/>
          <w:sz w:val="18"/>
          <w:szCs w:val="18"/>
        </w:rPr>
        <w:t xml:space="preserve"> BILLED:   2707.77  AMT PAID:   2908.77</w:t>
      </w:r>
    </w:p>
    <w:p w14:paraId="4424F3D5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ADJ CODE TEXT: Late Charge</w:t>
      </w:r>
    </w:p>
    <w:p w14:paraId="58AB1DE6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>-------------------------------------------------------------------------------</w:t>
      </w:r>
    </w:p>
    <w:p w14:paraId="30EF75A2" w14:textId="77777777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  <w:highlight w:val="yellow"/>
        </w:rPr>
      </w:pPr>
      <w:r w:rsidRPr="00D65DAD">
        <w:rPr>
          <w:rFonts w:ascii="r_ansi" w:hAnsi="r_ansi" w:cs="r_ansi"/>
          <w:b/>
          <w:sz w:val="18"/>
          <w:szCs w:val="18"/>
        </w:rPr>
        <w:t xml:space="preserve">  </w:t>
      </w:r>
      <w:r w:rsidRPr="00D65DAD">
        <w:rPr>
          <w:rFonts w:ascii="r_ansi" w:hAnsi="r_ansi" w:cs="r_ansi"/>
          <w:b/>
          <w:sz w:val="18"/>
          <w:szCs w:val="18"/>
          <w:highlight w:val="yellow"/>
        </w:rPr>
        <w:t>PAYER NAME/TIN</w:t>
      </w:r>
    </w:p>
    <w:p w14:paraId="1AD81B0B" w14:textId="08E67AB0" w:rsidR="00F93E97" w:rsidRPr="00D65DAD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D65DAD">
        <w:rPr>
          <w:rFonts w:ascii="r_ansi" w:hAnsi="r_ansi" w:cs="r_ansi"/>
          <w:b/>
          <w:sz w:val="18"/>
          <w:szCs w:val="18"/>
          <w:highlight w:val="yellow"/>
        </w:rPr>
        <w:t xml:space="preserve">    AETNA -CONTINENTAL LIFE INSURANCE COMPANY OF BRENTWOOD/1621181209</w:t>
      </w:r>
    </w:p>
    <w:p w14:paraId="6F92288B" w14:textId="77777777" w:rsidR="00F93E97" w:rsidRPr="00E34A9C" w:rsidRDefault="00F93E97" w:rsidP="00F93E9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#ERAs:    </w:t>
      </w:r>
      <w:proofErr w:type="gramStart"/>
      <w:r w:rsidRPr="00E34A9C">
        <w:rPr>
          <w:rFonts w:ascii="r_ansi" w:hAnsi="r_ansi" w:cs="r_ansi"/>
          <w:sz w:val="18"/>
          <w:szCs w:val="18"/>
        </w:rPr>
        <w:t>3  ADJ</w:t>
      </w:r>
      <w:proofErr w:type="gramEnd"/>
      <w:r w:rsidRPr="00E34A9C">
        <w:rPr>
          <w:rFonts w:ascii="r_ansi" w:hAnsi="r_ansi" w:cs="r_ansi"/>
          <w:sz w:val="18"/>
          <w:szCs w:val="18"/>
        </w:rPr>
        <w:t>:  -6% [ADJ:   -22.00/ BILLED:    350.17] PAID:    276.17</w:t>
      </w:r>
    </w:p>
    <w:p w14:paraId="552A5B80" w14:textId="77777777" w:rsidR="00F93E97" w:rsidRPr="00E34A9C" w:rsidRDefault="00F93E97" w:rsidP="00F93E97">
      <w:pPr>
        <w:spacing w:after="0"/>
        <w:rPr>
          <w:sz w:val="18"/>
          <w:szCs w:val="18"/>
        </w:rPr>
      </w:pPr>
      <w:r w:rsidRPr="00E34A9C">
        <w:rPr>
          <w:rFonts w:ascii="r_ansi" w:hAnsi="r_ansi" w:cs="r_ansi"/>
          <w:sz w:val="18"/>
          <w:szCs w:val="18"/>
        </w:rPr>
        <w:t xml:space="preserve">  -----------------------------------------------------------------------------</w:t>
      </w:r>
    </w:p>
    <w:p w14:paraId="01AE20A1" w14:textId="77777777" w:rsidR="00F93E97" w:rsidRDefault="00F93E97" w:rsidP="00D65DAD">
      <w:pPr>
        <w:spacing w:after="0"/>
      </w:pPr>
    </w:p>
    <w:p w14:paraId="1A5D68EC" w14:textId="77777777" w:rsidR="00F93E97" w:rsidRDefault="00F93E97" w:rsidP="00D65DAD">
      <w:pPr>
        <w:spacing w:after="0"/>
      </w:pPr>
    </w:p>
    <w:p w14:paraId="0C8EE9EC" w14:textId="77777777" w:rsidR="00F93E97" w:rsidRDefault="00F93E97" w:rsidP="00D65DAD">
      <w:pPr>
        <w:spacing w:after="0"/>
      </w:pPr>
    </w:p>
    <w:p w14:paraId="4C6DB232" w14:textId="77777777" w:rsidR="00510F0F" w:rsidRDefault="00510F0F" w:rsidP="00510F0F">
      <w:pPr>
        <w:rPr>
          <w:b/>
        </w:rPr>
      </w:pPr>
      <w:r>
        <w:rPr>
          <w:b/>
        </w:rPr>
        <w:lastRenderedPageBreak/>
        <w:t>Current – ERA Unmatched Aging Report</w:t>
      </w:r>
    </w:p>
    <w:p w14:paraId="275A06BA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18"/>
          <w:szCs w:val="18"/>
        </w:rPr>
        <w:t xml:space="preserve">                        ERA UNMATCHED AGING REPORT          Page: 3</w:t>
      </w:r>
    </w:p>
    <w:p w14:paraId="43C0C9E3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RUN DATE: 3/21/17@11:41:57</w:t>
      </w:r>
    </w:p>
    <w:p w14:paraId="560DEBC5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14:paraId="6F1ACA64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14:paraId="71D358C2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DATE RANGE: 07/23/15 - 07/23/15 (ERA FILE DATE)    CHAMPVA: </w:t>
      </w:r>
      <w:proofErr w:type="gramStart"/>
      <w:r>
        <w:rPr>
          <w:rFonts w:ascii="r_ansi" w:hAnsi="r_ansi" w:cs="r_ansi"/>
          <w:sz w:val="18"/>
          <w:szCs w:val="18"/>
        </w:rPr>
        <w:t>NO    TRICARE: NO</w:t>
      </w:r>
      <w:proofErr w:type="gramEnd"/>
    </w:p>
    <w:p w14:paraId="5401032F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45E413E4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AGED</w:t>
      </w:r>
    </w:p>
    <w:p w14:paraId="59DBE84B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>
        <w:rPr>
          <w:rFonts w:ascii="r_ansi" w:hAnsi="r_ansi" w:cs="r_ansi"/>
          <w:sz w:val="18"/>
          <w:szCs w:val="18"/>
        </w:rPr>
        <w:t>DAYS  TRACE</w:t>
      </w:r>
      <w:proofErr w:type="gramEnd"/>
      <w:r>
        <w:rPr>
          <w:rFonts w:ascii="r_ansi" w:hAnsi="r_ansi" w:cs="r_ansi"/>
          <w:sz w:val="18"/>
          <w:szCs w:val="18"/>
        </w:rPr>
        <w:t xml:space="preserve"> #</w:t>
      </w:r>
    </w:p>
    <w:p w14:paraId="646B769C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PAYMENT FROM/ID</w:t>
      </w:r>
    </w:p>
    <w:p w14:paraId="09B2380F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FILE DATE      AMOUNT </w:t>
      </w:r>
      <w:proofErr w:type="gramStart"/>
      <w:r>
        <w:rPr>
          <w:rFonts w:ascii="r_ansi" w:hAnsi="r_ansi" w:cs="r_ansi"/>
          <w:sz w:val="18"/>
          <w:szCs w:val="18"/>
        </w:rPr>
        <w:t>PAID  EEOB</w:t>
      </w:r>
      <w:proofErr w:type="gramEnd"/>
      <w:r>
        <w:rPr>
          <w:rFonts w:ascii="r_ansi" w:hAnsi="r_ansi" w:cs="r_ansi"/>
          <w:sz w:val="18"/>
          <w:szCs w:val="18"/>
        </w:rPr>
        <w:t xml:space="preserve"> CNT   ERA #           ERA DATE</w:t>
      </w:r>
    </w:p>
    <w:p w14:paraId="151D54D2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214BA6B3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EEOB </w:t>
      </w:r>
      <w:proofErr w:type="spellStart"/>
      <w:r>
        <w:rPr>
          <w:rFonts w:ascii="r_ansi" w:hAnsi="r_ansi" w:cs="r_ansi"/>
          <w:sz w:val="18"/>
          <w:szCs w:val="18"/>
        </w:rPr>
        <w:t>Seq</w:t>
      </w:r>
      <w:proofErr w:type="spellEnd"/>
      <w:r>
        <w:rPr>
          <w:rFonts w:ascii="r_ansi" w:hAnsi="r_ansi" w:cs="r_ansi"/>
          <w:sz w:val="18"/>
          <w:szCs w:val="18"/>
        </w:rPr>
        <w:t xml:space="preserve"> #: </w:t>
      </w:r>
      <w:proofErr w:type="gramStart"/>
      <w:r>
        <w:rPr>
          <w:rFonts w:ascii="r_ansi" w:hAnsi="r_ansi" w:cs="r_ansi"/>
          <w:sz w:val="18"/>
          <w:szCs w:val="18"/>
        </w:rPr>
        <w:t>1  EEOB</w:t>
      </w:r>
      <w:proofErr w:type="gramEnd"/>
      <w:r>
        <w:rPr>
          <w:rFonts w:ascii="r_ansi" w:hAnsi="r_ansi" w:cs="r_ansi"/>
          <w:sz w:val="18"/>
          <w:szCs w:val="18"/>
        </w:rPr>
        <w:t xml:space="preserve"> on file for K5042RN  2.26</w:t>
      </w:r>
    </w:p>
    <w:p w14:paraId="6E46F385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</w:t>
      </w:r>
    </w:p>
    <w:p w14:paraId="32F934FF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</w:t>
      </w:r>
      <w:proofErr w:type="gramStart"/>
      <w:r>
        <w:rPr>
          <w:rFonts w:ascii="r_ansi" w:hAnsi="r_ansi" w:cs="r_ansi"/>
          <w:sz w:val="18"/>
          <w:szCs w:val="18"/>
        </w:rPr>
        <w:t>607  33154549</w:t>
      </w:r>
      <w:proofErr w:type="gramEnd"/>
      <w:r>
        <w:rPr>
          <w:rFonts w:ascii="r_ansi" w:hAnsi="r_ansi" w:cs="r_ansi"/>
          <w:sz w:val="18"/>
          <w:szCs w:val="18"/>
        </w:rPr>
        <w:t xml:space="preserve">                                        </w:t>
      </w:r>
    </w:p>
    <w:p w14:paraId="1D72E1E5" w14:textId="77777777" w:rsidR="00510F0F" w:rsidRDefault="00510F0F" w:rsidP="00510F0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LOYAL AM/CONT GEN/UNTD TEACHER/GRT AMER/PROV AMER/CENTRL </w:t>
      </w:r>
      <w:proofErr w:type="gramStart"/>
      <w:r>
        <w:rPr>
          <w:rFonts w:ascii="r_ansi" w:hAnsi="r_ansi" w:cs="r_ansi"/>
          <w:sz w:val="18"/>
          <w:szCs w:val="18"/>
        </w:rPr>
        <w:t>RE  7</w:t>
      </w:r>
      <w:proofErr w:type="gramEnd"/>
      <w:r>
        <w:rPr>
          <w:rFonts w:ascii="r_ansi" w:hAnsi="r_ansi" w:cs="r_ansi"/>
          <w:sz w:val="18"/>
          <w:szCs w:val="18"/>
        </w:rPr>
        <w:t xml:space="preserve">/18/15 </w:t>
      </w:r>
    </w:p>
    <w:p w14:paraId="5B50DE10" w14:textId="77777777" w:rsidR="00510F0F" w:rsidRDefault="00510F0F" w:rsidP="00510F0F">
      <w:pPr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7/23/15             </w:t>
      </w:r>
      <w:proofErr w:type="gramStart"/>
      <w:r>
        <w:rPr>
          <w:rFonts w:ascii="r_ansi" w:hAnsi="r_ansi" w:cs="r_ansi"/>
          <w:sz w:val="18"/>
          <w:szCs w:val="18"/>
        </w:rPr>
        <w:t>109.53  2</w:t>
      </w:r>
      <w:proofErr w:type="gramEnd"/>
      <w:r>
        <w:rPr>
          <w:rFonts w:ascii="r_ansi" w:hAnsi="r_ansi" w:cs="r_ansi"/>
          <w:sz w:val="18"/>
          <w:szCs w:val="18"/>
        </w:rPr>
        <w:t xml:space="preserve">          91909</w:t>
      </w:r>
    </w:p>
    <w:p w14:paraId="0A9971CF" w14:textId="77777777" w:rsidR="00E63598" w:rsidRDefault="00E63598" w:rsidP="00E63598">
      <w:pPr>
        <w:rPr>
          <w:b/>
        </w:rPr>
      </w:pPr>
      <w:r>
        <w:rPr>
          <w:b/>
        </w:rPr>
        <w:t>Proposed – ERA Unmatched Aging Report</w:t>
      </w:r>
    </w:p>
    <w:p w14:paraId="3BAFD569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39AF45C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sz w:val="18"/>
          <w:szCs w:val="18"/>
        </w:rPr>
        <w:t xml:space="preserve">                        ERA UNMATCHED AGING REPORT          Page: 3</w:t>
      </w:r>
    </w:p>
    <w:p w14:paraId="4A9D57BF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RUN DATE: 3/21/17@11:41:57</w:t>
      </w:r>
    </w:p>
    <w:p w14:paraId="113C0A90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      DIVISIONS: ALL</w:t>
      </w:r>
    </w:p>
    <w:p w14:paraId="476DF76D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                  PAYERS: ALL</w:t>
      </w:r>
    </w:p>
    <w:p w14:paraId="60B9E484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DATE RANGE: 07/23/15 - 07/23/15 (ERA FILE DATE)    CHAMPVA: </w:t>
      </w:r>
      <w:proofErr w:type="gramStart"/>
      <w:r>
        <w:rPr>
          <w:rFonts w:ascii="r_ansi" w:hAnsi="r_ansi" w:cs="r_ansi"/>
          <w:sz w:val="18"/>
          <w:szCs w:val="18"/>
        </w:rPr>
        <w:t>NO    TRICARE: NO</w:t>
      </w:r>
      <w:proofErr w:type="gramEnd"/>
    </w:p>
    <w:p w14:paraId="56808693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</w:p>
    <w:p w14:paraId="1BB7A174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AGED</w:t>
      </w:r>
    </w:p>
    <w:p w14:paraId="6EB98FC4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proofErr w:type="gramStart"/>
      <w:r>
        <w:rPr>
          <w:rFonts w:ascii="r_ansi" w:hAnsi="r_ansi" w:cs="r_ansi"/>
          <w:sz w:val="18"/>
          <w:szCs w:val="18"/>
        </w:rPr>
        <w:t>DAYS  TRACE</w:t>
      </w:r>
      <w:proofErr w:type="gramEnd"/>
      <w:r>
        <w:rPr>
          <w:rFonts w:ascii="r_ansi" w:hAnsi="r_ansi" w:cs="r_ansi"/>
          <w:sz w:val="18"/>
          <w:szCs w:val="18"/>
        </w:rPr>
        <w:t xml:space="preserve"> #</w:t>
      </w:r>
    </w:p>
    <w:p w14:paraId="5FCD4DFC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</w:t>
      </w:r>
      <w:r>
        <w:rPr>
          <w:rFonts w:ascii="r_ansi" w:hAnsi="r_ansi" w:cs="r_ansi"/>
          <w:sz w:val="18"/>
          <w:szCs w:val="18"/>
          <w:highlight w:val="yellow"/>
        </w:rPr>
        <w:t>PAYMENT FROM/ID</w:t>
      </w:r>
    </w:p>
    <w:p w14:paraId="62359915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FILE DATE      AMOUNT </w:t>
      </w:r>
      <w:proofErr w:type="gramStart"/>
      <w:r>
        <w:rPr>
          <w:rFonts w:ascii="r_ansi" w:hAnsi="r_ansi" w:cs="r_ansi"/>
          <w:sz w:val="18"/>
          <w:szCs w:val="18"/>
        </w:rPr>
        <w:t>PAID  EEOB</w:t>
      </w:r>
      <w:proofErr w:type="gramEnd"/>
      <w:r>
        <w:rPr>
          <w:rFonts w:ascii="r_ansi" w:hAnsi="r_ansi" w:cs="r_ansi"/>
          <w:sz w:val="18"/>
          <w:szCs w:val="18"/>
        </w:rPr>
        <w:t xml:space="preserve"> CNT   ERA #           ERA DATE</w:t>
      </w:r>
    </w:p>
    <w:p w14:paraId="3D3EA0FB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>===============================================================================</w:t>
      </w:r>
    </w:p>
    <w:p w14:paraId="26B29BAC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EEOB </w:t>
      </w:r>
      <w:proofErr w:type="spellStart"/>
      <w:r>
        <w:rPr>
          <w:rFonts w:ascii="r_ansi" w:hAnsi="r_ansi" w:cs="r_ansi"/>
          <w:sz w:val="18"/>
          <w:szCs w:val="18"/>
        </w:rPr>
        <w:t>Seq</w:t>
      </w:r>
      <w:proofErr w:type="spellEnd"/>
      <w:r>
        <w:rPr>
          <w:rFonts w:ascii="r_ansi" w:hAnsi="r_ansi" w:cs="r_ansi"/>
          <w:sz w:val="18"/>
          <w:szCs w:val="18"/>
        </w:rPr>
        <w:t xml:space="preserve"> #: </w:t>
      </w:r>
      <w:proofErr w:type="gramStart"/>
      <w:r>
        <w:rPr>
          <w:rFonts w:ascii="r_ansi" w:hAnsi="r_ansi" w:cs="r_ansi"/>
          <w:sz w:val="18"/>
          <w:szCs w:val="18"/>
        </w:rPr>
        <w:t>1  EEOB</w:t>
      </w:r>
      <w:proofErr w:type="gramEnd"/>
      <w:r>
        <w:rPr>
          <w:rFonts w:ascii="r_ansi" w:hAnsi="r_ansi" w:cs="r_ansi"/>
          <w:sz w:val="18"/>
          <w:szCs w:val="18"/>
        </w:rPr>
        <w:t xml:space="preserve"> on file for K5042RN  2.26</w:t>
      </w:r>
    </w:p>
    <w:p w14:paraId="2D0ACAD6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</w:t>
      </w:r>
    </w:p>
    <w:p w14:paraId="121433CF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607   33154549                                        </w:t>
      </w:r>
    </w:p>
    <w:p w14:paraId="2C144B4A" w14:textId="77777777" w:rsidR="00E63598" w:rsidRDefault="00E63598" w:rsidP="00E63598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</w:t>
      </w:r>
      <w:r>
        <w:rPr>
          <w:rFonts w:ascii="r_ansi" w:hAnsi="r_ansi" w:cs="r_ansi"/>
          <w:sz w:val="18"/>
          <w:szCs w:val="18"/>
          <w:highlight w:val="yellow"/>
        </w:rPr>
        <w:t>LOYAL AM/CONT GEN/UNTD TEACHER/GRT AMER/PROV AMER/CENTRL/</w:t>
      </w:r>
      <w:proofErr w:type="gramStart"/>
      <w:r>
        <w:rPr>
          <w:rFonts w:ascii="r_ansi" w:hAnsi="r_ansi" w:cs="r_ansi"/>
          <w:sz w:val="18"/>
          <w:szCs w:val="18"/>
          <w:highlight w:val="yellow"/>
        </w:rPr>
        <w:t xml:space="preserve">1234567890  </w:t>
      </w:r>
      <w:r>
        <w:rPr>
          <w:rFonts w:ascii="r_ansi" w:hAnsi="r_ansi" w:cs="r_ansi"/>
          <w:strike/>
          <w:sz w:val="18"/>
          <w:szCs w:val="18"/>
          <w:highlight w:val="yellow"/>
        </w:rPr>
        <w:t>7</w:t>
      </w:r>
      <w:proofErr w:type="gramEnd"/>
      <w:r>
        <w:rPr>
          <w:rFonts w:ascii="r_ansi" w:hAnsi="r_ansi" w:cs="r_ansi"/>
          <w:strike/>
          <w:sz w:val="18"/>
          <w:szCs w:val="18"/>
          <w:highlight w:val="yellow"/>
        </w:rPr>
        <w:t>/18/15</w:t>
      </w:r>
      <w:r>
        <w:rPr>
          <w:rFonts w:ascii="r_ansi" w:hAnsi="r_ansi" w:cs="r_ansi"/>
          <w:sz w:val="18"/>
          <w:szCs w:val="18"/>
        </w:rPr>
        <w:t xml:space="preserve"> </w:t>
      </w:r>
    </w:p>
    <w:p w14:paraId="21992D7A" w14:textId="77777777" w:rsidR="00E63598" w:rsidRDefault="00E63598" w:rsidP="00E63598">
      <w:pPr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18"/>
          <w:szCs w:val="18"/>
        </w:rPr>
        <w:t xml:space="preserve">                7/23/15             </w:t>
      </w:r>
      <w:proofErr w:type="gramStart"/>
      <w:r>
        <w:rPr>
          <w:rFonts w:ascii="r_ansi" w:hAnsi="r_ansi" w:cs="r_ansi"/>
          <w:sz w:val="18"/>
          <w:szCs w:val="18"/>
        </w:rPr>
        <w:t>109.53  2</w:t>
      </w:r>
      <w:proofErr w:type="gramEnd"/>
      <w:r>
        <w:rPr>
          <w:rFonts w:ascii="r_ansi" w:hAnsi="r_ansi" w:cs="r_ansi"/>
          <w:sz w:val="18"/>
          <w:szCs w:val="18"/>
        </w:rPr>
        <w:t xml:space="preserve">          91909           07/18/15</w:t>
      </w:r>
    </w:p>
    <w:p w14:paraId="5F259E2C" w14:textId="77777777" w:rsidR="00E63598" w:rsidRDefault="00E63598" w:rsidP="00D65DAD">
      <w:pPr>
        <w:spacing w:after="0"/>
      </w:pPr>
    </w:p>
    <w:p w14:paraId="72B90EAF" w14:textId="77777777" w:rsidR="007B362F" w:rsidRDefault="007B362F" w:rsidP="00B146A3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r_ansi"/>
        </w:rPr>
      </w:pPr>
    </w:p>
    <w:p w14:paraId="40755060" w14:textId="77777777" w:rsidR="007B362F" w:rsidRPr="00161CE6" w:rsidRDefault="007B362F" w:rsidP="00B146A3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r_ansi"/>
        </w:rPr>
      </w:pPr>
    </w:p>
    <w:p w14:paraId="409DEA4B" w14:textId="316FDD28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</w:p>
    <w:p w14:paraId="28F1E443" w14:textId="77777777" w:rsidR="004E7210" w:rsidRDefault="004E7210" w:rsidP="004E7210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4E7210" w:rsidRPr="00D54506" w14:paraId="1C2340D6" w14:textId="77777777" w:rsidTr="00BA48C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2CE9A21" w14:textId="77777777" w:rsidR="004E7210" w:rsidRPr="00D54506" w:rsidRDefault="004E7210" w:rsidP="00BA48C2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AFBE23E" w14:textId="77777777" w:rsidR="004E7210" w:rsidRPr="00D54506" w:rsidRDefault="004E7210" w:rsidP="00BA48C2">
            <w:pPr>
              <w:pStyle w:val="TableHeading"/>
            </w:pPr>
            <w:r w:rsidRPr="00D54506">
              <w:t>Activities</w:t>
            </w:r>
          </w:p>
        </w:tc>
      </w:tr>
      <w:tr w:rsidR="004E7210" w:rsidRPr="00D54506" w14:paraId="1B13721C" w14:textId="77777777" w:rsidTr="00BA48C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F7B2331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201D34A" w14:textId="4C1075C9" w:rsidR="004E7210" w:rsidRPr="00AF1EA3" w:rsidRDefault="004E7210" w:rsidP="00BA48C2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EB51F4">
              <w:rPr>
                <w:rFonts w:ascii="Times New Roman" w:hAnsi="Times New Roman" w:cs="Times New Roman"/>
              </w:rPr>
              <w:t>ARC</w:t>
            </w:r>
          </w:p>
        </w:tc>
      </w:tr>
      <w:tr w:rsidR="004E7210" w:rsidRPr="00D54506" w14:paraId="1351A20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40D66CD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212DB405" w14:textId="2E8390B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</w:instrText>
            </w:r>
            <w:bookmarkStart w:id="1" w:name="Check23"/>
            <w:r>
              <w:rPr>
                <w:rFonts w:ascii="Garamond" w:hAnsi="Garamond"/>
              </w:rPr>
              <w:instrText xml:space="preserve">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1"/>
            <w:r w:rsidR="004E7210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15FECB8" w14:textId="08537727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4E7210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80944EF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6A6427D" w14:textId="77777777" w:rsidR="004E7210" w:rsidRPr="00D54506" w:rsidRDefault="004E7210" w:rsidP="00BA48C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E7210" w:rsidRPr="00D54506" w14:paraId="3C41AABF" w14:textId="77777777" w:rsidTr="00BA48C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DC2DB76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776A18AD" w14:textId="77777777" w:rsidR="004E7210" w:rsidRPr="00D54506" w:rsidRDefault="004E7210" w:rsidP="00BA48C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E7210" w:rsidRPr="00D54506" w14:paraId="6C7DD0C8" w14:textId="77777777" w:rsidTr="00BA48C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E402BA4" w14:textId="77777777" w:rsidR="004E7210" w:rsidRPr="00D54506" w:rsidRDefault="004E7210" w:rsidP="00BA48C2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52A70529" w14:textId="16A1C55A" w:rsidR="004E7210" w:rsidRPr="00D54506" w:rsidRDefault="00EB51F4" w:rsidP="00BA48C2">
            <w:pPr>
              <w:pStyle w:val="TableText"/>
              <w:rPr>
                <w:rFonts w:ascii="Garamond" w:hAnsi="Garamond"/>
              </w:rPr>
            </w:pPr>
            <w:r>
              <w:t>RCDPE CARC CODE PAYER REPORT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</w:tc>
      </w:tr>
    </w:tbl>
    <w:p w14:paraId="31BF6F29" w14:textId="77777777" w:rsidR="004E7210" w:rsidRDefault="004E7210" w:rsidP="004E7210"/>
    <w:p w14:paraId="5064B412" w14:textId="77777777" w:rsidR="00D621B7" w:rsidRDefault="00D621B7" w:rsidP="004E7210"/>
    <w:p w14:paraId="425D0489" w14:textId="77777777" w:rsidR="00D621B7" w:rsidRDefault="00D621B7" w:rsidP="004E7210"/>
    <w:p w14:paraId="0583C820" w14:textId="77777777" w:rsidR="00D621B7" w:rsidRDefault="00D621B7" w:rsidP="004E7210"/>
    <w:p w14:paraId="2BA12AA0" w14:textId="77777777" w:rsidR="00D621B7" w:rsidRDefault="00D621B7" w:rsidP="004E7210"/>
    <w:p w14:paraId="60ECFC0A" w14:textId="77777777" w:rsidR="00D621B7" w:rsidRDefault="00D621B7" w:rsidP="004E7210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4E7210" w:rsidRPr="00D54506" w14:paraId="15C2FED2" w14:textId="77777777" w:rsidTr="00BA48C2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8183DF5" w14:textId="77777777" w:rsidR="004E7210" w:rsidRPr="00D54506" w:rsidRDefault="004E7210" w:rsidP="00BA48C2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750D8D1C" w14:textId="77777777" w:rsidR="004E7210" w:rsidRPr="00D54506" w:rsidRDefault="004E7210" w:rsidP="00BA48C2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23EB525A" w14:textId="77777777" w:rsidR="004E7210" w:rsidRPr="00D54506" w:rsidRDefault="004E7210" w:rsidP="00BA48C2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4E7210" w:rsidRPr="00D54506" w14:paraId="2B53BD8F" w14:textId="77777777" w:rsidTr="00BA48C2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4B673A3" w14:textId="77777777" w:rsidR="004E7210" w:rsidRPr="00D54506" w:rsidRDefault="004E7210" w:rsidP="00BA48C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67F1AA5" w14:textId="571CD4A7" w:rsidR="004E7210" w:rsidRDefault="004E7210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</w:t>
            </w:r>
            <w:r w:rsidR="00EB51F4">
              <w:rPr>
                <w:rFonts w:ascii="r_ansi" w:hAnsi="r_ansi" w:cs="Times New Roman"/>
              </w:rPr>
              <w:t>PLB</w:t>
            </w:r>
          </w:p>
          <w:p w14:paraId="0B378E5D" w14:textId="1685D934" w:rsidR="004E7210" w:rsidRPr="009E6A28" w:rsidRDefault="004E7210" w:rsidP="00BA48C2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</w:t>
            </w:r>
            <w:r w:rsidR="00EB51F4">
              <w:rPr>
                <w:rFonts w:ascii="r_ansi" w:hAnsi="r_ansi" w:cs="Times New Roman"/>
              </w:rPr>
              <w:t>RU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E3F4B5F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GCARC^RCDPCRR</w:t>
            </w:r>
          </w:p>
          <w:p w14:paraId="7377E6B7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$$CHECKDT^RCDPRU</w:t>
            </w:r>
          </w:p>
          <w:p w14:paraId="409C1FA6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$$DATE^RCDPRU</w:t>
            </w:r>
          </w:p>
          <w:p w14:paraId="30729F43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$$GETPAY^RCDPRU</w:t>
            </w:r>
          </w:p>
          <w:p w14:paraId="1E90B012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$$NOW^RCDPRU</w:t>
            </w:r>
          </w:p>
          <w:p w14:paraId="5EBD564C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$$VAL^RCDPRU</w:t>
            </w:r>
          </w:p>
          <w:p w14:paraId="6590295D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ASK^RCDPRU</w:t>
            </w:r>
          </w:p>
          <w:p w14:paraId="345E3CF1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RNG^RCDPARU</w:t>
            </w:r>
          </w:p>
          <w:p w14:paraId="313DEE84" w14:textId="77777777" w:rsidR="00EB51F4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SUM^RCDPRU</w:t>
            </w:r>
          </w:p>
          <w:p w14:paraId="6D5D31FE" w14:textId="27EA595D" w:rsidR="004E7210" w:rsidRPr="006D1880" w:rsidRDefault="00EB51F4" w:rsidP="00BA48C2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DIVISION^VAUTOMA</w:t>
            </w:r>
          </w:p>
        </w:tc>
      </w:tr>
    </w:tbl>
    <w:p w14:paraId="469BDA29" w14:textId="2FF4037D" w:rsidR="004E7210" w:rsidRDefault="004E7210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68AED27E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D2E1C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4E7210" w:rsidRPr="009B3C81" w14:paraId="2007182D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E2250" w14:textId="64730479" w:rsidR="004E7210" w:rsidRPr="003648F9" w:rsidRDefault="003648F9" w:rsidP="00BA48C2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 ; DATA = the Report information; SUMM = Summary, Grand totals;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SORT = What is the major sort order for DATA, CARC or Payer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PRTREP(DATA,SUMM,SORT,CD,RA,RCSTOP) ; Print report data out of the "REPORT" subarray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N IX,IY,TIX,TIY,IEN,CL,LN,LN2,DLN,AMTA,AMTB,AMTP,TIN,DESC,DX0,DZ,PAY,CZ,PCT,X,DIWL,DIWR,RCSL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$P(LN,"-",80)="",$P(DLN,"=",80)="",$P(LN2,"-",78)="",LN2=" "_LN2,RCSL=8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Do Grand totals - moved to top of report per Susan on 7/16/2015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DX0=$G(@SUMM@("CLAIMS")),PCT=0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S:+$P(DX0,U,2)'=0 PCT=$J(($P(DX0,U,4)/$P(DX0,U,2))*100,3,0)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S:+$P(DX0,U,2)=0 PCT="ERR"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RCSL&gt;=(IOSL-4) S RCSTOP=$$NEWPG(.RCPG,1,.RCSL,CD,RA)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!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"GRAND TOTAL ALL CARCS / ALL PAYERS ON REPORT"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br/>
              <w:t> W " TOTAL #CLAIMS: ",$J($P(DX0,U,1),6,0)," ADJ: ",PCT,"% [TOT AMT ADJUSTED / TOT AMT BILLED]",!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" AMT ADJUST: $",$J($P(DX0,U,4),11,2)," AMT BILLED: $",$J($P(DX0,U,2),11,2)," AMT PAID: $",$J($P(DX0,U,3),11,2),!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,DLN,!! S RCSL=RCSL+5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IX="",IEN="",CL=0,AMTB=0,AMTP=0,DESC="Empty Description"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F  S IX=$O(@DATA@(IX)) Q:IX=""!RCSTOP  S TIX=$G(@DATA@(IX)),IY="" D  Q:RCSTOP 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:SORT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="C"  Q:RCSTOP  ; CARC Sorted output IX =&gt; CARC; IY =&gt; Payer Name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S DX0=$G(@DATA@(IX,"~~SUM")),CL=$P(DX0,U,1),AMTB=$P(DX0,U,2),AMTP=$P(DX0,U,3),AMTA=$P(DX0,U,4),DESC=$P(DX0,U,5),PCT=(AMTA/AMTB)*100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 xml:space="preserve"> .. W "CARC: ",$J(IX,4)," TOTAL #CLAIMS: ",$J(CL,5,0)," ADJ:",$J(PCT,3,0),"% [TOT AMT </w:t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ADJUSTED / TOT AMT BILLED]",!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 AMT ADJUST: ",$J(AMTA,11,2)," AMT BILLED: ",$J(AMTB,12,2)," AMT PAID: ",$J(AMTP,12,2),!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S X="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Desc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>: "_$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E(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DESC,1,73),DIWL=1,DIWR=80 K ^UTILITY($J,"W") D ^DIWP,^DIWW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LN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S CZ=0,PAY="" F  S PAY=$O(@DATA@(IX,"~~SUM",PAY)) Q:PAY=""!RCSTOP  S CZ=CZ+1 D  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 DZ=@DATA@(IX,"~~SUM",PAY),PCT=$S((+$P(DZ,U,2)'=0):($P(DZ,U,4)/$P(DZ,U,2)*100),1:"ERROR")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CZ&gt;1 W LN2,!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PAYER NAME/TIN: ",PAY,!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#CLAIMS: ",$J($P(DZ,U,1),4,0)," ADJ:",$J(PCT,3,0),"% [ADJ: ",$J($P(DZ,U,4),10,2),"/BILLED: ",$J($P(DZ,U,2),10,2),"] PAID: ",$J($P(DZ,U,3),10,2),!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D:RCDET DETAIL(DATA,IX,PAY,.RCSL,.RCSTOP) Q:RCSTOP  ; Data array, CARC, Payer/TIN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Q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  W LN,! S RCSL=RCSL+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1 ;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Removed "!," in front of "LN"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:SORT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="P"  Q:RCSTOP  ; Payer Sorted output IX =&gt; Payer Name; IY =&gt; CARC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"PAYER NAME/TIN: 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,IX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DX0=$G(@DATA@(IX,"~~SUM")),CL=$P(DX0,U,1),AMTB=$P(DX0,U,2),AMTP=$P(DX0,U,3),AMTA=$P(DX0,U,4),PCT=(AMTA/AMTB)*100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"#CLAIMS: ",$J(CL,4,0)," ADJ: ",$J(PCT,3,0),"% [ADJ:",$J(AMTA,10,2),"/BILLED:",$J(AMTB,11,2),"] PAID:",$J(AMTP,11,2),!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W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LN,!!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RCSL=RCSL+2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CZ=0,IY="" F  S IY=$O(@DATA@(IX,"~~SUM",IY)) Q:IY=""  S CZ=CZ+1 D  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 DZ=@DATA@(IX,"~~SUM",IY)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CZ&gt;1 W LN2,!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 PCT=$S((+$P(DZ,U,2)'=0):($P(DZ,U,4)/$P(DZ,U,2)*100),1:"ERROR")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?2,"CARC: ",$J(IY,4),?14,"#CLAIMS: ",$J($P(DZ,U,1),5,0),?30,"ADJ: ",$J(PCT,3,0),"% [AMT ADJUSTED / AMT BILLED]",!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?2,"AMT ADJUST: ",$J($P(DZ,U,4),11,2),?26," BILLED: ",$J($P(DZ,U,2),12,2),?56," PAID: ",$J($P(DZ,U,3),12,2),!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 X="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Desc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>: "_$E($P(DZ,U,5),1,68),DIWL=3,DIWR=80 K ^UTILITY($J,"W") D ^DIWP,^DIWW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 ... D:RCDET DETAIL(DATA,IX,IY,.RCSL,.RCSTOP) Q:RCSTOP  ; Data array, Payer/TIN, CARC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Q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  W LN,! S RCSL=RCSL+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1 ;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Removed "!," in front of LN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I RCSL&gt;=(IOSL-2) S RCSTOP=$$NEWPG(.RCPG,0,.RCSL,CD,RA) Q:RCSTOP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3648F9" w:rsidDel="003648F9">
              <w:rPr>
                <w:rFonts w:ascii="r_ansi" w:hAnsi="r_ansi"/>
                <w:sz w:val="18"/>
                <w:szCs w:val="18"/>
              </w:rPr>
              <w:t xml:space="preserve"> </w:t>
            </w:r>
          </w:p>
        </w:tc>
      </w:tr>
    </w:tbl>
    <w:p w14:paraId="4B374A44" w14:textId="77777777" w:rsidR="004E7210" w:rsidRDefault="004E7210" w:rsidP="004E7210"/>
    <w:p w14:paraId="58F1D8B0" w14:textId="77777777" w:rsidR="0069153C" w:rsidRDefault="0069153C" w:rsidP="004E7210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4E7210" w:rsidRPr="009B3C81" w14:paraId="768B4532" w14:textId="77777777" w:rsidTr="00BA48C2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8FD54" w14:textId="77777777" w:rsidR="004E7210" w:rsidRPr="009B3C81" w:rsidRDefault="004E7210" w:rsidP="00BA48C2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3648F9" w:rsidRPr="00394728" w14:paraId="7788ABB3" w14:textId="77777777" w:rsidTr="00BA48C2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27AB7" w14:textId="77777777" w:rsidR="003648F9" w:rsidRPr="001C2DE5" w:rsidRDefault="003648F9" w:rsidP="00BA48C2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strike/>
                <w:sz w:val="18"/>
                <w:szCs w:val="18"/>
                <w:highlight w:val="yellow"/>
              </w:rPr>
              <w:t>; DATA = the Report information; SUMM = Summary, Grand totals;</w:t>
            </w:r>
            <w:r w:rsidRPr="001C2DE5">
              <w:rPr>
                <w:rFonts w:ascii="r_ansi" w:hAnsi="r_ansi"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strike/>
                <w:sz w:val="18"/>
                <w:szCs w:val="18"/>
                <w:highlight w:val="yellow"/>
              </w:rPr>
              <w:t>; SORT = What is the major sort order for DATA, CARC or Payer</w:t>
            </w:r>
            <w:r w:rsidRPr="001C2DE5">
              <w:rPr>
                <w:rFonts w:ascii="r_ansi" w:hAnsi="r_ansi"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PRTREP(DATA,SUMM,SORT,CD,RA,RCSTOP) ; Print report data out of the "REPORT" subarray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; Input: DATA - Compiled report data in ^TMP("RCDPARC_REPORT",$J)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SUM - Compiled grand totals in ^TMP("RCDPARC_REPORT",$J,"~~SUM")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SORT - Selected Sort Option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CD - 'D' - Detail report, 'S' - Summary report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RA - Always 0 for now to not display CARCS on report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RCSTOP - 1 if user quit out of the display, 0 otherwise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AMTA,AMTB,AMTP,CL,CZ,DESC,DIWL,DIWR,DLN,DX0,DZ,IX,IY,LN,LN2,PAY,PCT,RCSL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TIN,TIX,TIY,X,XX,YY,ZZ</w:t>
            </w:r>
          </w:p>
          <w:p w14:paraId="231351D4" w14:textId="2C091781" w:rsidR="003648F9" w:rsidRPr="001C2DE5" w:rsidRDefault="003648F9" w:rsidP="00BA48C2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D65DAD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D65DAD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IX,IY,TIX,TIY,IEN,CL,LN,LN2,DLN,AMTA,AMTB,AMTP,TIN,DESC,DX0,DZ,PAY,CZ,PCT,X,DIWL,DIWR,RCSL</w:t>
            </w:r>
            <w:r w:rsidRPr="00D65DAD">
              <w:rPr>
                <w:rFonts w:ascii="r_ansi" w:hAnsi="r_ansi"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 S $P(LN,"-",80)="",$P(DLN,"=",80)="",$P(LN2,"-",78)="",LN2=" "_LN2,RCSL=8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Do Grand totals - moved to top of report per Susan on 7/16/2015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DX0=$G(@SUMM@("CLAIMS")),PCT=0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S:+$P(DX0,U,2)'=0 PCT=$J(($P(DX0,U,4)/$P(DX0,U,2))*100,3,0)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S:+$P(DX0,U,2)=0 PCT="ERR"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RCSL&gt;=(IOSL-4) S RCSTOP=$$NEWPG(.RCPG,1,.RCSL,CD,RA)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!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"GRAND TOTAL ALL CARCS / ALL PAYERS ON REPORT"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br/>
              <w:t> W " TOTAL #CLAIMS: ",$J($P(DX0,U,1),6,0)," ADJ: ",PCT,"% [TOT AMT ADJUSTED / TOT AMT BILLED]",!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" AMT ADJUST: $",$J($P(DX0,U,4),11,2)," AMT BILLED: $",$J($P(DX0,U,2),11,2)," AMT PAID: $",$J($P(DX0,U,3),11,2),!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,DLN,!! S RCSL=RCSL+5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IX="",IEN="",CL=0,AMTB=0,AMTP=0,DESC="Empty Description"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F  S IX=$O(@DATA@(IX)) Q:IX=""!RCSTOP  S TIX=$G(@DATA@(IX)),IY="" D  Q:RCSTOP 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:SORT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="C"  Q:RCSTOP  ; CARC Sorted output IX =&gt; CARC; IY =&gt; Payer Name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S DX0=$G(@DATA@(IX,"~~SUM")),CL=$P(DX0,U,1),AMTB=$P(DX0,U,2),AMTP=$P(DX0,U,3),AMTA=$P(DX0,U,4),DESC=$P(DX0,U,5),PCT=(AMTA/AMTB)*100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"CARC: ",$J(IX,4)," TOTAL #CLAIMS: ",$J(CL,5,0)," ADJ:",$J(PCT,3,0),"% [TOT AMT ADJUSTED / TOT AMT BILLED]",!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 xml:space="preserve"> .. W " AMT ADJUST: ",$J(AMTA,11,2)," AMT BILLED: ",$J(AMTB,12,2)," AMT PAID: </w:t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",$J(AMTP,12,2),!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S X="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Desc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>: "_$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E(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DESC,1,73),DIWL=1,DIWR=80 K ^UTILITY($J,"W") D ^DIWP,^DIWW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LN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S CZ=0,PAY="" F  S PAY=$O(@DATA@(IX,"~~SUM",PAY)) Q:PAY=""!RCSTOP  S CZ=CZ+1 D  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S DZ=@DATA@(IX,"~~SUM",PAY),PCT=$S((+$P(DZ,U,2)'=0):($P(DZ,U,4)/$P(DZ,U,2)*100),1:"ERROR")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CZ&gt;1 W LN2,!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... W " PAYER NAME/TIN: ",PAY,! S RCSL=RCSL+1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... W 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" PAYER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NAME/TIN",!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S RCSL=RCSL+1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I 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PAY)&gt;76 D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.... S ZZ=$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PAY,"/"),XX=$P(PAY,"/",1,ZZ-1),YY=$P(PAY,"/",ZZ)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.... S XX=$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E(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XX,1,</w:t>
            </w:r>
            <w:r w:rsidR="00813DBA">
              <w:rPr>
                <w:rFonts w:ascii="r_ansi" w:hAnsi="r_ansi"/>
                <w:b/>
                <w:sz w:val="18"/>
                <w:szCs w:val="18"/>
                <w:highlight w:val="yellow"/>
              </w:rPr>
              <w:t>$L(XX)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-($L(PAY)-76)),PAY=XX_"/"_YY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W " ",PAY,!</w:t>
            </w:r>
          </w:p>
          <w:p w14:paraId="6B9B0DDB" w14:textId="73D77505" w:rsidR="003648F9" w:rsidRDefault="003648F9" w:rsidP="00BA48C2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W " #CLAIMS: ",$J($P(DZ,U,1),4,0)," ADJ:",$J(PCT,3,0),"% [ADJ: ",$J($P(DZ,U,4),10,2),"/BILLED: ",$J($P(DZ,U,2),10,2),"] PAID: ",$J($P(DZ,U,3),10,2),!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D:RCDET DETAIL(DATA,IX,PAY,.RCSL,.RCSTOP) Q:RCSTOP  ; Data array, CARC, Payer/TIN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Q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  W LN,! S RCSL=RCSL+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1 ;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Removed "!," in front of "LN"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I RCSL&gt;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:SORT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="P"  Q:RCSTOP  ; Payer Sorted output IX =&gt; Payer Name; IY =&gt; CARC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 xml:space="preserve"> .. 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W "PAYER NAME/TIN: "</w:t>
            </w:r>
            <w:proofErr w:type="gram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,IX</w:t>
            </w:r>
            <w:proofErr w:type="gram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,! S RCSL=RCSL+1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..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W 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" PAYER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NAME/TIN",!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S RCSL=RCSL+1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 ..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I $L(IX)&gt;76 D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S ZZ=$L(IX,"/"),XX=$P(IX,"/",1,ZZ-1),YY=$P(IX,"/",ZZ)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S XX=$E(XX,1,</w:t>
            </w:r>
            <w:r w:rsidR="001B38EE">
              <w:rPr>
                <w:rFonts w:ascii="r_ansi" w:hAnsi="r_ansi"/>
                <w:b/>
                <w:sz w:val="18"/>
                <w:szCs w:val="18"/>
                <w:highlight w:val="yellow"/>
              </w:rPr>
              <w:t>$L(XX)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-($L(IX)-76)),IX=XX_"/"_YY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 W " "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,IX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,!</w:t>
            </w:r>
          </w:p>
          <w:p w14:paraId="5C1D9FCF" w14:textId="2E8E9956" w:rsidR="003648F9" w:rsidRPr="00386D93" w:rsidRDefault="003648F9" w:rsidP="00BA48C2">
            <w:pPr>
              <w:spacing w:before="60" w:after="60"/>
              <w:rPr>
                <w:rFonts w:ascii="r_ansi" w:hAnsi="r_ansi"/>
                <w:b/>
                <w:sz w:val="18"/>
                <w:szCs w:val="18"/>
                <w:highlight w:val="yellow"/>
              </w:rPr>
            </w:pPr>
            <w:r w:rsidRPr="001C2DE5">
              <w:rPr>
                <w:rFonts w:ascii="r_ansi" w:hAnsi="r_ansi"/>
                <w:b/>
                <w:sz w:val="18"/>
                <w:szCs w:val="18"/>
              </w:rPr>
              <w:t xml:space="preserve"> .. </w:t>
            </w:r>
            <w:r w:rsidRPr="00634BC0">
              <w:rPr>
                <w:rFonts w:ascii="r_ansi" w:hAnsi="r_ansi"/>
                <w:sz w:val="18"/>
                <w:szCs w:val="18"/>
              </w:rPr>
              <w:t>S DX0=$G(@DATA@(IX,"~~SUM")),CL=$P(DX0,U,1),AMTB=$P(DX0,U,2),AMTP=$P(DX0,U,3),AMTA=$P(DX0,U,4),PCT=(AMTA/AMTB)*100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"#CLAIMS: ",$J(CL,4,0)," ADJ: ",$J(PCT,3,0),"% [ADJ:",$J(AMTA,10,2),"/BILLED:",$J(AMTB,11,2),"] PAID:",$J(AMTP,11,2),!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W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LN,!!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S RCSL=RCSL+2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S CZ=0,IY="" F  S IY=$O(@DATA@(IX,"~~SUM",IY)) Q:IY=""  S CZ=CZ+1 D  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S DZ=@DATA@(IX,"~~SUM",IY)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CZ&gt;1 W LN2,!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 ... S PCT=$S((+$P(DZ,U,2)'=0):($P(DZ,U,4)/$P(DZ,U,2)*100),1:"ERROR")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W ?2,"CARC: ",$J(IY,4),?14,"#CLAIMS: ",$J($P(DZ,U,1),5,0),?30,"ADJ: ",$J(PCT,3,0),"% [AMT ADJUSTED / AMT BILLED]",!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W ?2,"AMT ADJUST: ",$J($P(DZ,U,4),11,2),?26," BILLED: ",$J($P(DZ,U,2),12,2),?56," PAID: ",$J($P(DZ,U,3),12,2),!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S X="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Desc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>: "_$E($P(DZ,U,5),1,68),DIWL=3,DIWR=80 K ^UTILITY($J,"W") D ^DIWP,^DIWW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D:RCDET DETAIL(DATA,IX,IY,.RCSL,.RCSTOP) Q:RCSTOP  ; Data array, Payer/TIN, CARC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Q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  W LN,! S RCSL=RCSL+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1 ;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Removed "!," in front of LN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I RCSL&gt;=(IOSL-2) S RCSTOP=$$NEWPG(.RCPG,0,.RCSL,CD,RA) Q:RCSTOP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 w:rsidDel="003648F9">
              <w:rPr>
                <w:rFonts w:ascii="r_ansi" w:hAnsi="r_ansi"/>
                <w:sz w:val="18"/>
                <w:szCs w:val="18"/>
              </w:rPr>
              <w:t xml:space="preserve"> </w:t>
            </w:r>
          </w:p>
        </w:tc>
      </w:tr>
    </w:tbl>
    <w:p w14:paraId="3AD1A22D" w14:textId="77777777" w:rsidR="004E7210" w:rsidRDefault="004E7210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1C74E9" w:rsidRPr="00D54506" w14:paraId="4E19022B" w14:textId="77777777" w:rsidTr="00E34A9C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EFD4016" w14:textId="77777777" w:rsidR="001C74E9" w:rsidRPr="00D54506" w:rsidRDefault="001C74E9" w:rsidP="00E34A9C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49047A3" w14:textId="77777777" w:rsidR="001C74E9" w:rsidRPr="00D54506" w:rsidRDefault="001C74E9" w:rsidP="00E34A9C">
            <w:pPr>
              <w:pStyle w:val="TableHeading"/>
            </w:pPr>
            <w:r w:rsidRPr="00D54506">
              <w:t>Activities</w:t>
            </w:r>
          </w:p>
        </w:tc>
      </w:tr>
      <w:tr w:rsidR="001C74E9" w:rsidRPr="00D54506" w14:paraId="411D1AE3" w14:textId="77777777" w:rsidTr="00E34A9C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3075102D" w14:textId="77777777" w:rsidR="001C74E9" w:rsidRPr="00D54506" w:rsidRDefault="001C74E9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15FA5F0C" w14:textId="4CA8021C" w:rsidR="001C74E9" w:rsidRPr="00AF1EA3" w:rsidRDefault="001C74E9" w:rsidP="00E34A9C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RCDPENR2</w:t>
            </w:r>
          </w:p>
        </w:tc>
      </w:tr>
      <w:tr w:rsidR="001C74E9" w:rsidRPr="00D54506" w14:paraId="5E6F8A9D" w14:textId="77777777" w:rsidTr="00E34A9C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49D53E7" w14:textId="77777777" w:rsidR="001C74E9" w:rsidRPr="00D54506" w:rsidRDefault="001C74E9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2A88BCC" w14:textId="77777777" w:rsidR="001C74E9" w:rsidRPr="00D54506" w:rsidRDefault="001C74E9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7080ADE" w14:textId="77777777" w:rsidR="001C74E9" w:rsidRPr="00D54506" w:rsidRDefault="001C74E9" w:rsidP="00E34A9C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A95C6EF" w14:textId="77777777" w:rsidR="001C74E9" w:rsidRPr="00D54506" w:rsidRDefault="001C74E9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7EFD81F5" w14:textId="77777777" w:rsidR="001C74E9" w:rsidRPr="00D54506" w:rsidRDefault="001C74E9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1C74E9" w:rsidRPr="00D54506" w14:paraId="45F1D8B9" w14:textId="77777777" w:rsidTr="00E34A9C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825978D" w14:textId="77777777" w:rsidR="001C74E9" w:rsidRPr="00D54506" w:rsidRDefault="001C74E9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5533F95A" w14:textId="77777777" w:rsidR="001C74E9" w:rsidRPr="00D54506" w:rsidRDefault="001C74E9" w:rsidP="00E34A9C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1C74E9" w:rsidRPr="00D54506" w14:paraId="0D4B60F7" w14:textId="77777777" w:rsidTr="00E34A9C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6A1401AE" w14:textId="77777777" w:rsidR="001C74E9" w:rsidRPr="00D54506" w:rsidRDefault="001C74E9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1C914D33" w14:textId="2A811FC3" w:rsidR="001C74E9" w:rsidRPr="00D54506" w:rsidRDefault="001E1979" w:rsidP="00E34A9C">
            <w:pPr>
              <w:pStyle w:val="TableText"/>
              <w:rPr>
                <w:rFonts w:ascii="Garamond" w:hAnsi="Garamond"/>
              </w:rPr>
            </w:pPr>
            <w:r>
              <w:t>RCDPE EFT-ERA TRENDING REPORT</w:t>
            </w:r>
          </w:p>
        </w:tc>
      </w:tr>
    </w:tbl>
    <w:p w14:paraId="658A8AD7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1C74E9" w:rsidRPr="00D54506" w14:paraId="50C8BC3F" w14:textId="77777777" w:rsidTr="00E34A9C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50C226B" w14:textId="77777777" w:rsidR="001C74E9" w:rsidRPr="00D54506" w:rsidRDefault="001C74E9" w:rsidP="00E34A9C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3D912675" w14:textId="77777777" w:rsidR="001C74E9" w:rsidRPr="00D54506" w:rsidRDefault="001C74E9" w:rsidP="00E34A9C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047D2A34" w14:textId="77777777" w:rsidR="001C74E9" w:rsidRPr="00D54506" w:rsidRDefault="001C74E9" w:rsidP="00E34A9C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1C74E9" w:rsidRPr="00D54506" w14:paraId="7E784F3B" w14:textId="77777777" w:rsidTr="00E34A9C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FEA8EEF" w14:textId="77777777" w:rsidR="001C74E9" w:rsidRPr="00D54506" w:rsidRDefault="001C74E9" w:rsidP="00E34A9C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723BD1CD" w14:textId="77777777" w:rsidR="001C74E9" w:rsidRPr="00D65DAD" w:rsidRDefault="00D1211C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 w:rsidRPr="00D65DAD">
              <w:rPr>
                <w:rFonts w:ascii="r_ansi" w:hAnsi="r_ansi" w:cs="Times New Roman"/>
                <w:sz w:val="18"/>
                <w:szCs w:val="18"/>
              </w:rPr>
              <w:t>RCDPENR1</w:t>
            </w:r>
          </w:p>
          <w:p w14:paraId="419C8402" w14:textId="2C812B0D" w:rsidR="00D1211C" w:rsidRPr="00D65DAD" w:rsidRDefault="00D1211C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 w:rsidRPr="00D65DAD">
              <w:rPr>
                <w:rFonts w:ascii="r_ansi" w:hAnsi="r_ansi" w:cs="Times New Roman"/>
                <w:sz w:val="18"/>
                <w:szCs w:val="18"/>
              </w:rPr>
              <w:t>RCDPENR3</w:t>
            </w:r>
          </w:p>
          <w:p w14:paraId="725D61E5" w14:textId="77777777" w:rsidR="00D1211C" w:rsidRPr="00D65DAD" w:rsidRDefault="00D1211C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 w:rsidRPr="00D65DAD">
              <w:rPr>
                <w:rFonts w:ascii="r_ansi" w:hAnsi="r_ansi" w:cs="Times New Roman"/>
                <w:sz w:val="18"/>
                <w:szCs w:val="18"/>
              </w:rPr>
              <w:t>RCDPENR4</w:t>
            </w:r>
          </w:p>
          <w:p w14:paraId="038175AC" w14:textId="4C474B20" w:rsidR="00D1211C" w:rsidRPr="00D65DAD" w:rsidRDefault="00D1211C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 w:rsidRPr="00D65DAD">
              <w:rPr>
                <w:rFonts w:ascii="r_ansi" w:hAnsi="r_ansi" w:cs="Times New Roman"/>
                <w:sz w:val="18"/>
                <w:szCs w:val="18"/>
              </w:rPr>
              <w:t>RCDPENRY</w:t>
            </w:r>
          </w:p>
          <w:p w14:paraId="247A3CB2" w14:textId="338AE339" w:rsidR="00D1211C" w:rsidRPr="00D65DAD" w:rsidRDefault="00D1211C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6C5A235" w14:textId="77777777" w:rsidR="001C74E9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ASK^RCDPEADP</w:t>
            </w:r>
          </w:p>
          <w:p w14:paraId="13C0F3D5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$$ENDOFROT^RCDPEARL</w:t>
            </w:r>
          </w:p>
          <w:p w14:paraId="5E88BF89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$$DIVTXT^RCDPENR1</w:t>
            </w:r>
          </w:p>
          <w:p w14:paraId="1EABB110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$$INITARCH^RCDPENR1</w:t>
            </w:r>
          </w:p>
          <w:p w14:paraId="16F80631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$$PAYERTXT^RCDPENR1</w:t>
            </w:r>
          </w:p>
          <w:p w14:paraId="091836E2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SAVEDATA^RCDPENR1</w:t>
            </w:r>
          </w:p>
          <w:p w14:paraId="13341439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COMPILE^RCDPENR3</w:t>
            </w:r>
          </w:p>
          <w:p w14:paraId="0AF37D33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GETEFT^RCDPENR3</w:t>
            </w:r>
          </w:p>
          <w:p w14:paraId="1795026A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$$INTRSCT^RCDPENR4</w:t>
            </w:r>
          </w:p>
          <w:p w14:paraId="3A27E5D2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GETERA^RCDPENR4</w:t>
            </w:r>
          </w:p>
          <w:p w14:paraId="035D0176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TINARY^RCDPENR4</w:t>
            </w:r>
          </w:p>
          <w:p w14:paraId="05AE966B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$$XM^RCDPENRU</w:t>
            </w:r>
          </w:p>
          <w:p w14:paraId="7E412E9F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PYARRY^RCDPENRU</w:t>
            </w:r>
          </w:p>
          <w:p w14:paraId="7E5B7941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$$DISPTY^RCDPRU</w:t>
            </w:r>
          </w:p>
          <w:p w14:paraId="561FBF0E" w14:textId="059DCF84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$$GETPAY^RCDPRU</w:t>
            </w:r>
          </w:p>
          <w:p w14:paraId="122EB420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$$GETTIN^RCDPRU</w:t>
            </w:r>
          </w:p>
          <w:p w14:paraId="7B35FCB2" w14:textId="77777777" w:rsidR="00D1211C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INFO^RCDPRU</w:t>
            </w:r>
          </w:p>
          <w:p w14:paraId="1EBAC730" w14:textId="612C2E99" w:rsidR="00D1211C" w:rsidRPr="00D65DAD" w:rsidRDefault="00D1211C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DIVISION^VAUTOMA</w:t>
            </w:r>
          </w:p>
        </w:tc>
      </w:tr>
    </w:tbl>
    <w:p w14:paraId="45075B1D" w14:textId="1AF168BC" w:rsidR="001C74E9" w:rsidRDefault="001C74E9" w:rsidP="002F5D7D">
      <w:pPr>
        <w:pStyle w:val="BodyText"/>
        <w:rPr>
          <w:rFonts w:eastAsiaTheme="minorHAnsi"/>
          <w:lang w:eastAsia="en-US"/>
        </w:rPr>
      </w:pPr>
    </w:p>
    <w:p w14:paraId="0D9BA104" w14:textId="77777777" w:rsidR="000A590D" w:rsidRDefault="000A590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C74E9" w:rsidRPr="009B3C81" w14:paraId="24FA434C" w14:textId="77777777" w:rsidTr="00E34A9C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0E10" w14:textId="77777777" w:rsidR="001C74E9" w:rsidRPr="009B3C81" w:rsidRDefault="001C74E9" w:rsidP="00E34A9C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lastRenderedPageBreak/>
              <w:t>Current Logic</w:t>
            </w:r>
          </w:p>
        </w:tc>
      </w:tr>
      <w:tr w:rsidR="001C74E9" w:rsidRPr="009B3C81" w14:paraId="16E69E10" w14:textId="77777777" w:rsidTr="00E34A9C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72E8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44E172F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2DC24F1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512EECA" w14:textId="4E803DC4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 xml:space="preserve"> ;</w:t>
            </w:r>
            <w:r w:rsidRPr="00E34A9C">
              <w:rPr>
                <w:rFonts w:ascii="r_ansi" w:hAnsi="r_ansi"/>
                <w:sz w:val="18"/>
                <w:szCs w:val="18"/>
              </w:rPr>
              <w:t xml:space="preserve"> Print the insurance header line</w:t>
            </w:r>
          </w:p>
          <w:p w14:paraId="67B3B3B1" w14:textId="77777777" w:rsidR="001C74E9" w:rsidRDefault="001C74E9" w:rsidP="00E34A9C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E34A9C">
              <w:rPr>
                <w:rFonts w:ascii="r_ansi" w:hAnsi="r_ansi"/>
                <w:sz w:val="18"/>
                <w:szCs w:val="18"/>
              </w:rPr>
              <w:t>PRINTINS(RCINS) ;</w:t>
            </w:r>
            <w:r w:rsidRPr="00E34A9C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N RCSTOP,XX,YY,ZZ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; undeclared parameter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 xml:space="preserve"> ; RCLINE - line of "-" for report </w:t>
            </w:r>
            <w:proofErr w:type="spellStart"/>
            <w:r w:rsidRPr="00E34A9C">
              <w:rPr>
                <w:rFonts w:ascii="r_ansi" w:hAnsi="r_ansi"/>
                <w:sz w:val="18"/>
                <w:szCs w:val="18"/>
              </w:rPr>
              <w:t>formating</w:t>
            </w:r>
            <w:proofErr w:type="spellEnd"/>
            <w:r w:rsidRPr="00E34A9C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S RCSTOP=0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I $Y&gt;(IOSL-7) D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. D ASK^</w:t>
            </w:r>
            <w:proofErr w:type="gramStart"/>
            <w:r w:rsidRPr="00E34A9C">
              <w:rPr>
                <w:rFonts w:ascii="r_ansi" w:hAnsi="r_ansi"/>
                <w:sz w:val="18"/>
                <w:szCs w:val="18"/>
              </w:rPr>
              <w:t>RCDPEADP(</w:t>
            </w:r>
            <w:proofErr w:type="gramEnd"/>
            <w:r w:rsidRPr="00E34A9C">
              <w:rPr>
                <w:rFonts w:ascii="r_ansi" w:hAnsi="r_ansi"/>
                <w:sz w:val="18"/>
                <w:szCs w:val="18"/>
              </w:rPr>
              <w:t>.RCSTOP,0)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E34A9C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E34A9C">
              <w:rPr>
                <w:rFonts w:ascii="r_ansi" w:hAnsi="r_ansi"/>
                <w:sz w:val="18"/>
                <w:szCs w:val="18"/>
              </w:rPr>
              <w:br/>
              <w:t> . D HEADER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I RCSTOP Q RCSTOP</w:t>
            </w:r>
            <w:r w:rsidRPr="00E34A9C">
              <w:rPr>
                <w:rFonts w:ascii="r_ansi" w:hAnsi="r_ansi"/>
                <w:sz w:val="18"/>
                <w:szCs w:val="18"/>
              </w:rPr>
              <w:br/>
            </w:r>
            <w:r w:rsidRPr="00D65DAD">
              <w:rPr>
                <w:rFonts w:ascii="r_ansi" w:hAnsi="r_ansi"/>
                <w:sz w:val="18"/>
                <w:szCs w:val="18"/>
              </w:rPr>
              <w:t> W "PAYER NAME/TIN: "</w:t>
            </w:r>
            <w:proofErr w:type="gramStart"/>
            <w:r w:rsidRPr="00D65DAD">
              <w:rPr>
                <w:rFonts w:ascii="r_ansi" w:hAnsi="r_ansi"/>
                <w:sz w:val="18"/>
                <w:szCs w:val="18"/>
              </w:rPr>
              <w:t>,RCINS</w:t>
            </w:r>
            <w:proofErr w:type="gramEnd"/>
            <w:r w:rsidRPr="00D65DAD">
              <w:rPr>
                <w:rFonts w:ascii="r_ansi" w:hAnsi="r_ansi"/>
                <w:sz w:val="18"/>
                <w:szCs w:val="18"/>
              </w:rPr>
              <w:t>,!</w:t>
            </w:r>
          </w:p>
          <w:p w14:paraId="4281F43D" w14:textId="74016B42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E34A9C">
              <w:rPr>
                <w:rFonts w:ascii="r_ansi" w:hAnsi="r_ansi"/>
                <w:sz w:val="18"/>
                <w:szCs w:val="18"/>
              </w:rPr>
              <w:t> W RCLINE</w:t>
            </w:r>
            <w:proofErr w:type="gramStart"/>
            <w:r w:rsidRPr="00E34A9C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E34A9C">
              <w:rPr>
                <w:rFonts w:ascii="r_ansi" w:hAnsi="r_ansi"/>
                <w:sz w:val="18"/>
                <w:szCs w:val="18"/>
              </w:rPr>
              <w:br/>
              <w:t> Q RCSTOP</w:t>
            </w:r>
            <w:r w:rsidRPr="00E34A9C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0E8394F7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8F6822C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F673EF1" w14:textId="53ECC5E6" w:rsidR="001C74E9" w:rsidRPr="00C17D6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63F4A24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1C74E9" w:rsidRPr="009B3C81" w14:paraId="095D5390" w14:textId="77777777" w:rsidTr="00E34A9C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C0A8B" w14:textId="77777777" w:rsidR="001C74E9" w:rsidRPr="009B3C81" w:rsidRDefault="001C74E9" w:rsidP="00E34A9C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1C74E9" w:rsidRPr="00394728" w14:paraId="087EF744" w14:textId="77777777" w:rsidTr="00E34A9C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73B13" w14:textId="560F9B5C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19723FDD" w14:textId="4F08D3C8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0B178F9" w14:textId="24B3CF5B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5842ACD2" w14:textId="77777777" w:rsidR="00DB4294" w:rsidRPr="00D65DAD" w:rsidRDefault="001C74E9" w:rsidP="00E34A9C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D65DAD">
              <w:rPr>
                <w:rFonts w:ascii="r_ansi" w:hAnsi="r_ansi"/>
                <w:sz w:val="18"/>
                <w:szCs w:val="18"/>
              </w:rPr>
              <w:t>PRINTINS(RCINS) ;</w:t>
            </w:r>
            <w:r w:rsidRPr="00D65DAD">
              <w:rPr>
                <w:rFonts w:ascii="r_ansi" w:hAnsi="r_ansi"/>
                <w:b/>
                <w:sz w:val="18"/>
                <w:szCs w:val="18"/>
              </w:rPr>
              <w:t xml:space="preserve"> </w:t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Print the insurance header line</w:t>
            </w:r>
            <w:r w:rsidRPr="00D65DAD">
              <w:rPr>
                <w:rFonts w:ascii="r_ansi" w:hAnsi="r_ansi"/>
                <w:sz w:val="18"/>
                <w:szCs w:val="18"/>
              </w:rPr>
              <w:br/>
            </w:r>
            <w:r w:rsidR="00DB4294" w:rsidRPr="00D65DAD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294"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; Input: RCINS - Payer Name/TIN to be displayed</w:t>
            </w:r>
            <w:r w:rsidR="00DB4294"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RCLINE - line of dashes used for separation</w:t>
            </w:r>
            <w:r w:rsidR="00DB4294"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 1 - User quit out of report, 0 otherwise</w:t>
            </w:r>
          </w:p>
          <w:p w14:paraId="2126A1AA" w14:textId="10ECDDDE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65DAD">
              <w:rPr>
                <w:rFonts w:ascii="r_ansi" w:hAnsi="r_ansi"/>
                <w:sz w:val="18"/>
                <w:szCs w:val="18"/>
              </w:rPr>
              <w:t> N RCSTOP</w:t>
            </w:r>
            <w:proofErr w:type="gramStart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,XX,YY,ZZ</w:t>
            </w:r>
            <w:proofErr w:type="gramEnd"/>
            <w:r w:rsidRPr="00D65DAD">
              <w:rPr>
                <w:rFonts w:ascii="r_ansi" w:hAnsi="r_ansi"/>
                <w:sz w:val="18"/>
                <w:szCs w:val="18"/>
              </w:rPr>
              <w:br/>
            </w:r>
            <w:r w:rsidRPr="00D65DAD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D65DAD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undeclared parameter</w:t>
            </w:r>
            <w:r w:rsidRPr="00D65DAD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br/>
              <w:t xml:space="preserve"> ; RCLINE - line of "-" for report </w:t>
            </w:r>
            <w:proofErr w:type="spellStart"/>
            <w:r w:rsidRPr="00D65DAD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formating</w:t>
            </w:r>
            <w:proofErr w:type="spellEnd"/>
            <w:r w:rsidRPr="00D65DAD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D65DAD">
              <w:rPr>
                <w:rFonts w:ascii="r_ansi" w:hAnsi="r_ansi"/>
                <w:sz w:val="18"/>
                <w:szCs w:val="18"/>
              </w:rPr>
              <w:t> ;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S RCSTOP=0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I $Y&gt;(IOSL-7) D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. D ASK^</w:t>
            </w:r>
            <w:proofErr w:type="gramStart"/>
            <w:r w:rsidRPr="00D65DAD">
              <w:rPr>
                <w:rFonts w:ascii="r_ansi" w:hAnsi="r_ansi"/>
                <w:sz w:val="18"/>
                <w:szCs w:val="18"/>
              </w:rPr>
              <w:t>RCDPEADP(</w:t>
            </w:r>
            <w:proofErr w:type="gramEnd"/>
            <w:r w:rsidRPr="00D65DAD">
              <w:rPr>
                <w:rFonts w:ascii="r_ansi" w:hAnsi="r_ansi"/>
                <w:sz w:val="18"/>
                <w:szCs w:val="18"/>
              </w:rPr>
              <w:t>.RCSTOP,0)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. Q</w:t>
            </w:r>
            <w:proofErr w:type="gramStart"/>
            <w:r w:rsidRPr="00D65DAD">
              <w:rPr>
                <w:rFonts w:ascii="r_ansi" w:hAnsi="r_ansi"/>
                <w:sz w:val="18"/>
                <w:szCs w:val="18"/>
              </w:rPr>
              <w:t>:RCSTOP</w:t>
            </w:r>
            <w:proofErr w:type="gramEnd"/>
            <w:r w:rsidRPr="00D65DAD">
              <w:rPr>
                <w:rFonts w:ascii="r_ansi" w:hAnsi="r_ansi"/>
                <w:sz w:val="18"/>
                <w:szCs w:val="18"/>
              </w:rPr>
              <w:br/>
              <w:t> . D HEADER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I RCSTOP Q RCSTOP</w:t>
            </w:r>
            <w:r w:rsidRPr="00D65DAD">
              <w:rPr>
                <w:rFonts w:ascii="r_ansi" w:hAnsi="r_ansi"/>
                <w:sz w:val="18"/>
                <w:szCs w:val="18"/>
              </w:rPr>
              <w:br/>
            </w:r>
            <w:r w:rsidRPr="00D65DAD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W "PAYER NAME/TIN"</w:t>
            </w:r>
            <w:proofErr w:type="gramStart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,!</w:t>
            </w:r>
            <w:proofErr w:type="gramEnd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</w:t>
            </w:r>
            <w:proofErr w:type="gramStart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RCINS)&gt;78 D</w:t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ZZ=$</w:t>
            </w:r>
            <w:proofErr w:type="gramStart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RCINS,"/"),XX=$P(RCINS,"/",1,ZZ-1),YY=$P(RCINS,"/",ZZ)</w:t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> . S XX=$</w:t>
            </w:r>
            <w:proofErr w:type="gramStart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E(</w:t>
            </w:r>
            <w:proofErr w:type="gramEnd"/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t>XX,1,$L(XX)-($L(RCINS)-78)),RCINS=XX_"/"_YY</w:t>
            </w:r>
            <w:r w:rsidRPr="00D65DAD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W " ",RCINS,!</w:t>
            </w:r>
            <w:r w:rsidRPr="00D65DAD">
              <w:rPr>
                <w:rFonts w:ascii="r_ansi" w:hAnsi="r_ansi"/>
                <w:b/>
                <w:sz w:val="18"/>
                <w:szCs w:val="18"/>
              </w:rPr>
              <w:br/>
            </w:r>
            <w:r w:rsidRPr="00D65DAD">
              <w:rPr>
                <w:rFonts w:ascii="r_ansi" w:hAnsi="r_ansi"/>
                <w:sz w:val="18"/>
                <w:szCs w:val="18"/>
              </w:rPr>
              <w:t> W RCLINE</w:t>
            </w:r>
            <w:proofErr w:type="gramStart"/>
            <w:r w:rsidRPr="00D65DAD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D65DAD">
              <w:rPr>
                <w:rFonts w:ascii="r_ansi" w:hAnsi="r_ansi"/>
                <w:sz w:val="18"/>
                <w:szCs w:val="18"/>
              </w:rPr>
              <w:br/>
              <w:t> Q RCSTOP</w:t>
            </w:r>
            <w:r w:rsidRPr="00D65DAD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6214B4CC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548D492" w14:textId="77777777" w:rsidR="001C74E9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D0373D0" w14:textId="2FC80CB6" w:rsidR="001C74E9" w:rsidRPr="00D65DAD" w:rsidRDefault="001C74E9" w:rsidP="00E34A9C">
            <w:pPr>
              <w:spacing w:before="60" w:after="60"/>
              <w:rPr>
                <w:rFonts w:ascii="r_ansi" w:hAnsi="r_ansi"/>
                <w:sz w:val="18"/>
                <w:szCs w:val="18"/>
                <w:highlight w:val="yellow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DC00E29" w14:textId="77777777" w:rsidR="001C74E9" w:rsidRDefault="001C74E9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9C05E6" w:rsidRPr="00D54506" w14:paraId="36363FE3" w14:textId="77777777" w:rsidTr="00E34A9C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901A7A6" w14:textId="77777777" w:rsidR="009C05E6" w:rsidRPr="00D54506" w:rsidRDefault="009C05E6" w:rsidP="00E34A9C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F896D62" w14:textId="77777777" w:rsidR="009C05E6" w:rsidRPr="00D54506" w:rsidRDefault="009C05E6" w:rsidP="00E34A9C">
            <w:pPr>
              <w:pStyle w:val="TableHeading"/>
            </w:pPr>
            <w:r w:rsidRPr="00D54506">
              <w:t>Activities</w:t>
            </w:r>
          </w:p>
        </w:tc>
      </w:tr>
      <w:tr w:rsidR="009C05E6" w:rsidRPr="00D54506" w14:paraId="6F6E4F7E" w14:textId="77777777" w:rsidTr="00E34A9C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A3DC7E5" w14:textId="77777777" w:rsidR="009C05E6" w:rsidRPr="00D54506" w:rsidRDefault="009C05E6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F2A93A1" w14:textId="306591EA" w:rsidR="009C05E6" w:rsidRPr="00AF1EA3" w:rsidRDefault="009C05E6" w:rsidP="00E34A9C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RCDPEAR1</w:t>
            </w:r>
          </w:p>
        </w:tc>
      </w:tr>
      <w:tr w:rsidR="009C05E6" w:rsidRPr="00D54506" w14:paraId="535474E4" w14:textId="77777777" w:rsidTr="00E34A9C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5EC83F7" w14:textId="77777777" w:rsidR="009C05E6" w:rsidRPr="00D54506" w:rsidRDefault="009C05E6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D8F89DA" w14:textId="77777777" w:rsidR="009C05E6" w:rsidRPr="00D54506" w:rsidRDefault="009C05E6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6A8320E" w14:textId="77777777" w:rsidR="009C05E6" w:rsidRPr="00D54506" w:rsidRDefault="009C05E6" w:rsidP="00E34A9C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D953654" w14:textId="77777777" w:rsidR="009C05E6" w:rsidRPr="00D54506" w:rsidRDefault="009C05E6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3051F5EE" w14:textId="77777777" w:rsidR="009C05E6" w:rsidRPr="00D54506" w:rsidRDefault="009C05E6" w:rsidP="00E34A9C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C05E6" w:rsidRPr="00D54506" w14:paraId="272661B3" w14:textId="77777777" w:rsidTr="00E34A9C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A1528F7" w14:textId="77777777" w:rsidR="009C05E6" w:rsidRPr="00D54506" w:rsidRDefault="009C05E6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48D17947" w14:textId="77777777" w:rsidR="009C05E6" w:rsidRPr="00D54506" w:rsidRDefault="009C05E6" w:rsidP="00E34A9C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C05E6" w:rsidRPr="00D54506" w14:paraId="4DA33AF0" w14:textId="77777777" w:rsidTr="00E34A9C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67EDFC1" w14:textId="77777777" w:rsidR="009C05E6" w:rsidRPr="00D54506" w:rsidRDefault="009C05E6" w:rsidP="00E34A9C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4C5AACC7" w14:textId="24B002E9" w:rsidR="009C05E6" w:rsidRPr="00D54506" w:rsidRDefault="009C05E6" w:rsidP="00E34A9C">
            <w:pPr>
              <w:pStyle w:val="TableText"/>
              <w:rPr>
                <w:rFonts w:ascii="Garamond" w:hAnsi="Garamond"/>
              </w:rPr>
            </w:pPr>
            <w:r>
              <w:t>RCDPE EFT-ERA TRENDING REPORT</w:t>
            </w:r>
          </w:p>
        </w:tc>
      </w:tr>
    </w:tbl>
    <w:p w14:paraId="65C4C68B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9C05E6" w:rsidRPr="00D54506" w14:paraId="66A26A95" w14:textId="77777777" w:rsidTr="00E34A9C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6426341" w14:textId="77777777" w:rsidR="009C05E6" w:rsidRPr="00D54506" w:rsidRDefault="009C05E6" w:rsidP="00E34A9C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2BE67EF2" w14:textId="77777777" w:rsidR="009C05E6" w:rsidRPr="00D54506" w:rsidRDefault="009C05E6" w:rsidP="00E34A9C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44A0C495" w14:textId="77777777" w:rsidR="009C05E6" w:rsidRPr="00D54506" w:rsidRDefault="009C05E6" w:rsidP="00E34A9C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9C05E6" w:rsidRPr="00D54506" w14:paraId="49D78999" w14:textId="77777777" w:rsidTr="00E34A9C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FDFC9E4" w14:textId="77777777" w:rsidR="009C05E6" w:rsidRPr="00D54506" w:rsidRDefault="009C05E6" w:rsidP="00E34A9C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5C42ACE" w14:textId="77777777" w:rsidR="009C05E6" w:rsidRDefault="009C05E6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>
              <w:rPr>
                <w:rFonts w:ascii="r_ansi" w:hAnsi="r_ansi" w:cs="Times New Roman"/>
                <w:sz w:val="18"/>
                <w:szCs w:val="18"/>
              </w:rPr>
              <w:t>RCDPEAR</w:t>
            </w:r>
          </w:p>
          <w:p w14:paraId="32B6A631" w14:textId="77777777" w:rsidR="009C05E6" w:rsidRDefault="009C05E6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>
              <w:rPr>
                <w:rFonts w:ascii="r_ansi" w:hAnsi="r_ansi" w:cs="Times New Roman"/>
                <w:sz w:val="18"/>
                <w:szCs w:val="18"/>
              </w:rPr>
              <w:t>RCCPEAR2</w:t>
            </w:r>
          </w:p>
          <w:p w14:paraId="47512205" w14:textId="723C44D4" w:rsidR="009C05E6" w:rsidRPr="00D65DAD" w:rsidRDefault="009C05E6" w:rsidP="00E34A9C">
            <w:pPr>
              <w:pStyle w:val="TableText"/>
              <w:rPr>
                <w:rFonts w:ascii="r_ansi" w:hAnsi="r_ansi" w:cs="Times New Roman"/>
                <w:sz w:val="18"/>
                <w:szCs w:val="18"/>
              </w:rPr>
            </w:pPr>
            <w:r>
              <w:rPr>
                <w:rFonts w:ascii="r_ansi" w:hAnsi="r_ansi" w:cs="Times New Roman"/>
                <w:sz w:val="18"/>
                <w:szCs w:val="18"/>
              </w:rPr>
              <w:t>RCDPEM9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5B777322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$$ASKLM^RCDPEARL</w:t>
            </w:r>
          </w:p>
          <w:p w14:paraId="5429971B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$$CLMCHMPV^RCDPEARL</w:t>
            </w:r>
          </w:p>
          <w:p w14:paraId="65410846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$$CLMTRICR^RCDPEARL</w:t>
            </w:r>
          </w:p>
          <w:p w14:paraId="69CE2E0C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$$ENDOFRPT^RCDPEARL</w:t>
            </w:r>
          </w:p>
          <w:p w14:paraId="3D2FD0AB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$$INTRICAR^RCDPEARL</w:t>
            </w:r>
          </w:p>
          <w:p w14:paraId="3458DE42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$$NOW^RCDPEARL</w:t>
            </w:r>
          </w:p>
          <w:p w14:paraId="2726BD42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$$ASK^RCDPEARL</w:t>
            </w:r>
          </w:p>
          <w:p w14:paraId="3F7B8710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HDRLST^RCDPEARL</w:t>
            </w:r>
          </w:p>
          <w:p w14:paraId="75A9463C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LMRPT^RCDPEARL</w:t>
            </w:r>
          </w:p>
          <w:p w14:paraId="499661D2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SL^RCDPEARL</w:t>
            </w:r>
          </w:p>
          <w:p w14:paraId="7BF96793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$$DISPTY^RCDPEM3</w:t>
            </w:r>
          </w:p>
          <w:p w14:paraId="2A0763EC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$$DTRNG^RCDPEM4</w:t>
            </w:r>
          </w:p>
          <w:p w14:paraId="7008C4DF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ERASTA^RCDPEM4</w:t>
            </w:r>
          </w:p>
          <w:p w14:paraId="089267F1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INFO^RCDPEM6</w:t>
            </w:r>
          </w:p>
          <w:p w14:paraId="6394584F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$$GETPAY^RCDPEM9</w:t>
            </w:r>
          </w:p>
          <w:p w14:paraId="54A0D815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DISP^RCDPE0</w:t>
            </w:r>
          </w:p>
          <w:p w14:paraId="2AA97B56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$$ADJ^RCDPEU</w:t>
            </w:r>
          </w:p>
          <w:p w14:paraId="2502A539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$$HASCERA^RCDPEU</w:t>
            </w:r>
          </w:p>
          <w:p w14:paraId="397ED1BE" w14:textId="77777777" w:rsidR="009C05E6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$$XCEPT^RCDPEWLP</w:t>
            </w:r>
          </w:p>
          <w:p w14:paraId="49E3F915" w14:textId="4FA34E4D" w:rsidR="009C05E6" w:rsidRPr="00D65DAD" w:rsidRDefault="009C05E6" w:rsidP="00E3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DIVISION^VAUTOMA</w:t>
            </w:r>
          </w:p>
        </w:tc>
      </w:tr>
    </w:tbl>
    <w:p w14:paraId="5E63D07E" w14:textId="5141428F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05E6" w:rsidRPr="009B3C81" w14:paraId="4212C1A4" w14:textId="77777777" w:rsidTr="00E34A9C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99195" w14:textId="77777777" w:rsidR="009C05E6" w:rsidRPr="009B3C81" w:rsidRDefault="009C05E6" w:rsidP="00E34A9C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9C05E6" w:rsidRPr="009B3C81" w14:paraId="65AACB06" w14:textId="77777777" w:rsidTr="00E34A9C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72BF" w14:textId="4030D378" w:rsidR="009C05E6" w:rsidRPr="00C17D69" w:rsidRDefault="009C05E6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24645910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9C05E6" w:rsidRPr="009B3C81" w14:paraId="782672B4" w14:textId="77777777" w:rsidTr="00E34A9C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B1160" w14:textId="199D73EF" w:rsidR="009C05E6" w:rsidRPr="009B3C81" w:rsidRDefault="009C05E6" w:rsidP="00D65DAD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9C05E6" w:rsidRPr="009B3C81" w14:paraId="2B944B97" w14:textId="77777777" w:rsidTr="00E34A9C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B53A1" w14:textId="77777777" w:rsidR="009C05E6" w:rsidRPr="00C17D69" w:rsidRDefault="009C05E6" w:rsidP="00E34A9C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</w:p>
        </w:tc>
      </w:tr>
    </w:tbl>
    <w:p w14:paraId="797FFFF3" w14:textId="77777777" w:rsidR="009C05E6" w:rsidRDefault="009C05E6" w:rsidP="002F5D7D">
      <w:pPr>
        <w:pStyle w:val="BodyText"/>
        <w:rPr>
          <w:rFonts w:eastAsiaTheme="minorHAnsi"/>
          <w:lang w:eastAsia="en-US"/>
        </w:rPr>
      </w:pPr>
    </w:p>
    <w:p w14:paraId="174764C7" w14:textId="77777777" w:rsidR="004E7210" w:rsidRDefault="004E7210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0907DA07" w:rsidR="002F5D7D" w:rsidRPr="00AF1EA3" w:rsidRDefault="002F5D7D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</w:t>
            </w:r>
            <w:r w:rsidR="00C17D69">
              <w:rPr>
                <w:rFonts w:ascii="Times New Roman" w:hAnsi="Times New Roman" w:cs="Times New Roman"/>
              </w:rPr>
              <w:t>PPLB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0C7E3F1F" w:rsidR="00F92BF7" w:rsidRPr="00D54506" w:rsidRDefault="00F864EB" w:rsidP="008A3DE3">
            <w:pPr>
              <w:pStyle w:val="TableText"/>
              <w:rPr>
                <w:rFonts w:ascii="Garamond" w:hAnsi="Garamond"/>
              </w:rPr>
            </w:pPr>
            <w:r>
              <w:t>RCDPE PROVIDER LVL ADJ REPORT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119342" w14:textId="1002B5E1" w:rsidR="00B368E9" w:rsidRPr="009E6A28" w:rsidRDefault="00C17D69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N/A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B8CF8A1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ERASTA^RCDPEM4</w:t>
            </w:r>
          </w:p>
          <w:p w14:paraId="16DFF36A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$$CHECKDT^RCDPRU</w:t>
            </w:r>
          </w:p>
          <w:p w14:paraId="4BB8E3AD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$$GETPAY^RCDPRU</w:t>
            </w:r>
          </w:p>
          <w:p w14:paraId="0A8D78AC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$$GETTIN^RCDPRU</w:t>
            </w:r>
          </w:p>
          <w:p w14:paraId="72F7A314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$$NOW^RCDPRU</w:t>
            </w:r>
          </w:p>
          <w:p w14:paraId="004A1C7D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$$UP^RCDPRU</w:t>
            </w:r>
          </w:p>
          <w:p w14:paraId="74BB68C8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$$VAL^RCDPRU</w:t>
            </w:r>
          </w:p>
          <w:p w14:paraId="74F3F030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ASK^RCDPRU</w:t>
            </w:r>
          </w:p>
          <w:p w14:paraId="6967E5B4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RNG^RCDPRU</w:t>
            </w:r>
          </w:p>
          <w:p w14:paraId="3768903B" w14:textId="77777777" w:rsidR="00C17D69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SUMIT^RCDPRU</w:t>
            </w:r>
          </w:p>
          <w:p w14:paraId="2C4B2A70" w14:textId="0AFB778E" w:rsidR="002F5D7D" w:rsidRPr="00D54506" w:rsidRDefault="00C17D69" w:rsidP="00B368E9">
            <w:pPr>
              <w:autoSpaceDE w:val="0"/>
              <w:autoSpaceDN w:val="0"/>
              <w:adjustRightInd w:val="0"/>
              <w:spacing w:after="0" w:line="240" w:lineRule="auto"/>
            </w:pPr>
            <w:r>
              <w:t>DIVISION^VAUTOMA</w:t>
            </w:r>
          </w:p>
        </w:tc>
      </w:tr>
    </w:tbl>
    <w:p w14:paraId="7292C7C5" w14:textId="4171F642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B77E" w14:textId="3E8E3FE7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029B43BB" w14:textId="19820014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B49BA03" w14:textId="198AC1BF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B378969" w14:textId="77777777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REPORT ;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Print out the report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Set up Division Header Text and PLB Code Header Text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RCSL=0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S:VAUTD=1 DIVHDR="ALL" D:VAUTD=0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N I S DIVHDR="",I="" F  S I=$O(VAUTD(I)) Q:I=""  S:DIVHDR'="" DIVHDR=DIVHDR_", "_VAUTD(I) S:DIVHDR="" DIVHDR=VAUTD(I)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CRHDR=RCODE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Trim information so it will fit on an 80 or IOM character line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D:($L(DIVHDR)+$L(CRHDR))&gt;(IOM-25)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N VAL,DH,CH,R1,R2 S DH=0,CH=0,R1=0,R2=0,VAL=(IOM-25)\2 ; get half of the screen length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S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:$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L(DIVHDR)&gt;VAL DH=1 S:$L(CRHDR)&gt;VAL CH=1 S:DH=0 R1=VAL-$L(DIVHDR) S:CH=0 R2=VAL-$L(CRHDR)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 . I $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L(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DIVHDR)&gt;(VAL+R2) S DIVHDR=$E(DIVHDR,1,(VAL+R2))_"..."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I $L(CRHDR)&gt;(VAL+R1) S CRHDR=$E(CRHDR,1,(VAL+R2))_"..."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'RCEXCEL D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S RCPG=RCPG+1 W @IOF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$$HDR(RCDET),1,"Page: "_RCPG_" 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"SORT by "_$S($E(RCSORT,1)="C":"PLB CODES",1:"PAYER NAMES")_" REPORT RUN DATE: "_RCNOW,1)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"DIVISION: "_DIVHDR_" Codes: "_CRHDR,1)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 HDRP("835 PAYERS: "_$S(RCPAY="ALL":"ALL",1:"Selected")_" 835 PAYER TINs: "_$S($E(RCTIN)="A":"ALL",1:"Selected"),1)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"EOB PAID DATE RANGE: "_$$DATE^RCDPRU(RCDT1)_" - "_$$DATE^RCDPRU(RCDT2),1)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,RCHR,!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E  D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; Excel Report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W "CODE^PAYER^TIN^REP_DATE^AMOUNT"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$P(ZLN,"-",80)="",$P(ZDLN,"=",80)="",$P(ZLN2,"-",78)="",ZLN2=" "_ZLN2,RCSL=7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Do Grand totals first - per Susan 7/16/2015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DX0=$G(^TMP("RCDPPLB_REPORT",$J,"TOTALS")),PCT=0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S:+$P(DX0,U,5)'=0 PCT=$J(($P(DX0,U,1)/$P(DX0,U,5))*100,3,0)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S:+$P(DX0,U,5)=0 PCT="ERR"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RCSL&gt;=(IOSL-4) S RCQUIT=$$NEWPG(.RCPG,1,.RCSL,RCSORT)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"GRAND TOTALS FOR ALL PLB CODES &amp; PAYERS ON REPORT"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" TOTAL #ERAs: ",$J($P(DX0,U,3),6,0)," ADJ: ",PCT,"% [TOT AMT ADJUSTED / TOT AMT BILLED]",!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W " AMT ADJUST: $",$J($P(DX0,U,1),11,2)," AMT BILLED: $",$J($P(DX0,U,5),11,2)," AMT PAID: $",$J($P(DX0,U,2),11,2),!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,ZDLN,!!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RCSL&gt;=(IOSL-2) S RCQUIT=$$NEWPG(.RCPG,0,.RCSL,RCSORT) G:RCQUIT PLBQ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ZZ="" F  S ZZ=$O(^TMP("RCDPPLB_REPORT",$J,"SUMMARY",ZZ)) Q:ZZ=""  S ZDAT=^TMP("RCDPPLB_REPORT",$J,"SUMMARY",ZZ) D  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:RCSORT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="C"  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"ADJ CODE: ",ZZ," # ERAs: ",$J($P(ZDAT,U,3),5)," ADJ: ",$S(+$P(ZDAT,U,5)&gt;0:$J((($P(ZDAT,U,1)/$P(ZDAT,U,5))*100),3,0),1:"ERR"),"% [TOT AMT ADJUSTED / TOT AMT BILLED]",!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 AMT ADJUST: ",$J($P(ZDAT,U,1),8,2)," AMT BILLED: ",$J($P(ZDAT,U,5),9,2)," AMT PAID: ",$J($P(ZDAT,U,2),9,2),!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"ADJ CODE TEXT: 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,$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P(ZDAT,U,4),!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ZLN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S PY="",CZ=0 F  S PY=$O(^TMP("RCDPPLB_REPORT",$J,"SUMMARY",ZZ,PY)) Q:PY=""  S ZPY=^TMP("RCDPPLB_REPORT",$J,"SUMMARY",ZZ,PY) D  Q:RCQUIT  S CZ=CZ+1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S:+($P(ZPY,U,5))'=0 ZPPY=$J((($P(ZPY,U,1)/$P(ZPY,U,5))*100),3,0)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S:+($P(ZPY,U,5))=0 ZPPY="ERR"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 ... I CZ&gt;0 W ZLN2,!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PAYER NAME/TIN: 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,PY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#ERAs: ",$J($P(ZPY,U,3),4)," ADJ: ",ZPPY,"% [ADJ: ",$J($P(ZPY,U,1),8,2),"/ BILLED: ",$J($P(ZPY,U,5),9,2),"] PAID: ",$J($P(ZPY,U,2),9,2),!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D:RCDET DETAIL(RCSORT,ZZ,PY,$NA(^TMP("RCDPPLB_REPORT",$J)))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W:'RCQUIT ZLN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:RCSORT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="P"  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"PAYER NAME/TIN: 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,ZZ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"# ERAs:",$J($P(ZDAT,U,3),5)," ADJ: ",$S(+$P(ZDAT,U,5)&gt;0:$J((($P(ZDAT,U,1)/$P(ZDAT,U,5))*100),3,0),1:"ERR"),"% [AMT ADJ:",$J($P(ZDAT,U,1),8,2),"/ BILLED:",$J($P(ZDAT,U,5),9,2),"] PAID:",$J($P(ZDAT,U,2),9,2),!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W ZLN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S PY="",CZ=0 F  S PY=$O(^TMP("RCDPPLB_REPORT",$J,"SUMMARY",ZZ,PY)) Q:PY=""  S ZPY=^TMP("RCDPPLB_REPORT",$J,"SUMMARY",ZZ,PY) D  Q:RCQUIT  S CZ=CZ+1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S ZPPY=$S(+$P(ZPY,U,5)'=0:$J((($P(ZPY,U,1)/$P(ZPY,U,5))*100),3,0),1:"ERR")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CZ&gt;0 W ZLN2,!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ADJ CODE: "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,PY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," ADJ CODE TXT: ",$P(ZPY,U,4),!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I RCSL&gt;=(IOSL-2) S RCQUIT=$$NEWPG(.RCPG,0,.RCSL,RCSORT)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W " #ERAs: ",$J($P(ZPY,U,3),4)," ADJ: ",ZPPY,"% [ADJ: ",$J($P(ZPY,U,1),8,2),"/ BILLED: ",$J($P(ZPY,U,5),9,2),"] PAID: ",$J($P(ZPY,U,2),9,2),!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... D:RCDET DETAIL(RCSORT,ZZ,PY,$NA(^TMP("RCDPPLB_REPORT",$J))) Q:RCQUIT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.. I 'RCQUIT W ZLN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D:'RCQUIT ASK^RCDPRU(.RCQUIT)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PLBQ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K RCQUIT,VAUTD,ZDAT,ZLN,ZDLN,ZLN2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K ^TMP("RCDPPLB_REPORT",$J)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2C9F9730" w14:textId="77777777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B3DD7D7" w14:textId="77777777" w:rsid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3C31A42" w14:textId="337A6935" w:rsidR="001E7778" w:rsidRPr="00C17D69" w:rsidRDefault="00C17D69" w:rsidP="00AE4BEF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167B4374" w14:textId="77777777" w:rsidR="00A57A39" w:rsidRDefault="00A57A39" w:rsidP="002F5D7D"/>
    <w:p w14:paraId="1CAFF4FC" w14:textId="77777777" w:rsidR="00F85AC6" w:rsidRDefault="00F85AC6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C17D69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37FF" w14:textId="77777777" w:rsidR="00C17D69" w:rsidRDefault="00C17D69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2BBFF646" w14:textId="77777777" w:rsidR="00C17D69" w:rsidRDefault="00C17D69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7E579D97" w14:textId="77777777" w:rsidR="00C17D69" w:rsidRDefault="00C17D69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F7C05CE" w14:textId="77777777" w:rsidR="00C17D69" w:rsidRDefault="00C17D69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REPORT ;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Print out the report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Set up Division Header Text and PLB Code Header Text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RCSL=0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 S:VAUTD=1 DIVHDR="ALL" D:VAUTD=0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N I S DIVHDR="",I="" F  S I=$O(VAUTD(I)) Q:I=""  S:DIVHDR'="" DIVHDR=DIVHDR_", "_VAUTD(I) S:DIVHDR="" DIVHDR=VAUTD(I)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CRHDR=RCODE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Trim information so it will fit on an 80 or IOM character line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D:($L(DIVHDR)+$L(CRHDR))&gt;(IOM-25)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N VAL,DH,CH,R1,R2 S DH=0,CH=0,R1=0,R2=0,VAL=(IOM-25)\2 ; get half of the screen length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S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:$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L(DIVHDR)&gt;VAL DH=1 S:$L(CRHDR)&gt;VAL CH=1 S:DH=0 R1=VAL-$L(DIVHDR) S:CH=0 R2=VAL-$L(CRHDR)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I $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L(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DIVHDR)&gt;(VAL+R2) S DIVHDR=$E(DIVHDR,1,(VAL+R2))_"..."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I $L(CRHDR)&gt;(VAL+R1) S CRHDR=$E(CRHDR,1,(VAL+R2))_"..."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'RCEXCEL D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S RCPG=RCPG+1 W @IOF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$$HDR(RCDET),1,"Page: "_RCPG_" ")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"SORT by "_$S($E(RCSORT,1)="C":"PLB CODES",1:"PAYER NAMES")_" REPORT RUN DATE: "_RCNOW,1)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"DIVISION: "_DIVHDR_" Codes: "_CRHDR,1)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 HDRP("835 PAYERS: "_$S(RCPAY="ALL":"ALL",1:"Selected")_" 835 PAYER TINs: "_$S($E(RCTIN)="A":"ALL",1:"Selected"),1)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HDRP(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"EOB PAID DATE RANGE: "_$$DATE^RCDPRU(RCDT1)_" - "_$$DATE^RCDPRU(RCDT2),1)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 xml:space="preserve"> . 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,RCHR,!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E  D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; Excel Report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W "CODE^PAYER^TIN^REP_DATE^AMOUNT"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$P(ZLN,"-",80)="",$P(ZDLN,"=",80)="",$P(ZLN2,"-",78)="",ZLN2=" "_ZLN2,RCSL=7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Do Grand totals first - per Susan 7/16/2015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DX0=$G(^TMP("RCDPPLB_REPORT",$J,"TOTALS")),PCT=0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S:+$P(DX0,U,5)'=0 PCT=$J(($P(DX0,U,1)/$P(DX0,U,5))*100,3,0)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S:+$P(DX0,U,5)=0 PCT="ERR"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RCSL&gt;=(IOSL-4) S RCQUIT=$$NEWPG(.RCPG,1,.RCSL,RCSORT) 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"GRAND TOTALS FOR ALL PLB CODES &amp; PAYERS ON REPORT"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" TOTAL #ERAs: ",$J($P(DX0,U,3),6,0)," ADJ: ",PCT,"% [TOT AMT ADJUSTED / TOT AMT BILLED]",!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W " AMT ADJUST: $",$J($P(DX0,U,1),11,2)," AMT BILLED: $",$J($P(DX0,U,5),11,2)," AMT PAID: $",$J($P(DX0,U,2),11,2),!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W 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,ZDLN,!!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RCSL&gt;=(IOSL-2) S RCQUIT=$$NEWPG(.RCPG,0,.RCSL,RCSORT) G:RCQUIT PLBQ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ZZ="" F  S ZZ=$O(^TMP("RCDPPLB_REPORT",$J,"SUMMARY",ZZ)) Q:ZZ=""  S ZDAT=^TMP("RCDPPLB_REPORT",$J,"SUMMARY",ZZ) D  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:RCSORT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="C"  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"ADJ CODE: ",ZZ," # ERAs: ",$J($P(ZDAT,U,3),5)," ADJ: ",$S(+$P(ZDAT,U,5)&gt;0:$J((($P(ZDAT,U,1)/$P(ZDAT,U,5))*100),3,0),1:"ERR"),"% [TOT AMT ADJUSTED / TOT AMT BILLED]",!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 xml:space="preserve"> .. W " AMT ADJUST: ",$J($P(ZDAT,U,1),8,2)," AMT BILLED: ",$J($P(ZDAT,U,5),9,2)," AMT </w:t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PAID: ",$J($P(ZDAT,U,2),9,2),!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"ADJ CODE TEXT: "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,$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P(ZDAT,U,4),!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W ZLN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 S PY="",CZ=0 F  S PY=$O(^TMP("RCDPPLB_REPORT",$J,"SUMMARY",ZZ,PY)) Q:PY=""  S ZPY=^TMP("RCDPPLB_REPORT",$J,"SUMMARY",ZZ,PY) D  Q:RCQUIT  S CZ=CZ+1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S:+($P(ZPY,U,5))'=0 ZPPY=$J((($P(ZPY,U,1)/$P(ZPY,U,5))*100),3,0)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S:+($P(ZPY,U,5))=0 ZPPY="ERR"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... I CZ&gt;0 W ZLN2,! S RCSL=RCSL+1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... W " PAYER NAME/TIN: "</w:t>
            </w:r>
            <w:proofErr w:type="gram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,PY</w:t>
            </w:r>
            <w:proofErr w:type="gram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,! S RCSL=RCSL+1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... W 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" PAYER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NAME/TIN",!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S RCSL=RCSL+1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I 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PY)&gt;76 D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.... S ZZ=$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PY,"/"),XX=$P(PY,"/",1,ZZ-1),YY=$P(PY,"/",ZZ)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.... S XX=$</w:t>
            </w:r>
            <w:proofErr w:type="gramStart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E(</w:t>
            </w:r>
            <w:proofErr w:type="gramEnd"/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XX,1,60-($L(PAY)-76)),PY=XX_"/"_YY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... W " ",PY,!</w:t>
            </w:r>
          </w:p>
          <w:p w14:paraId="0245929C" w14:textId="2BB133C2" w:rsidR="00C17D69" w:rsidRDefault="00185297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 ... S RCSL=RCSL+1</w:t>
            </w: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="00C17D69" w:rsidRPr="00634BC0">
              <w:rPr>
                <w:rFonts w:ascii="r_ansi" w:hAnsi="r_ansi"/>
                <w:sz w:val="18"/>
                <w:szCs w:val="18"/>
              </w:rPr>
              <w:t> ... I RCSL&gt;=(IOSL-2) S RCQUIT=$$NEWPG(.RCPG,0,.RCSL,RCSORT)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W " #ERAs: ",$J($P(ZPY,U,3),4)," ADJ: ",ZPPY,"% [ADJ: ",$J($P(ZPY,U,1),8,2),"/ BILLED: ",$J($P(ZPY,U,5),9,2),"] PAID: ",$J($P(ZPY,U,2),9,2),!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D:RCDET DETAIL(RCSORT,ZZ,PY,$NA(^TMP("RCDPPLB_REPORT",$J)))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W:'RCQUIT ZLN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 D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:RCSORT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="P"  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W "PAYER NAME/TIN: "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,ZZ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W "# ERAs:",$J($P(ZDAT,U,3),5)," ADJ: ",$S(+$P(ZDAT,U,5)&gt;0:$J((($P(ZDAT,U,1)/$P(ZDAT,U,5))*100),3,0),1:"ERR"),"% [AMT ADJ:",$J($P(ZDAT,U,1),8,2),"/ BILLED:",$J($P(ZDAT,U,5),9,2),"] PAID:",$J($P(ZDAT,U,2),9,2),!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W ZLN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 ..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I RCSL&gt;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=(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IOSL-2) S RCQUIT=$$NEWPG(.RCPG,0,.RCSL,RCSORT)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S PY="",CZ=0 F  S PY=$O(^TMP("RCDPPLB_REPORT",$J,"SUMMARY",ZZ,PY)) Q:PY=""  S ZPY=^TMP("RCDPPLB_REPORT",$J,"SUMMARY",ZZ,PY) D  Q:RCQUIT  S CZ=CZ+1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S ZPPY=$S(+$P(ZPY,U,5)'=0:$J((($P(ZPY,U,1)/$P(ZPY,U,5))*100),3,0),1:"ERR")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I CZ&gt;0 W ZLN2,!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W " ADJ CODE: "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,PY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>," ADJ CODE TXT: ",$P(ZPY,U,4),!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I RCSL&gt;=(IOSL-2) S RCQUIT=$$NEWPG(.RCPG,0,.RCSL,RCSORT)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W " #ERAs: ",$J($P(ZPY,U,3),4)," ADJ: ",ZPPY,"% [ADJ: ",$J($P(ZPY,U,1),8,2),"/ BILLED: ",$J($P(ZPY,U,5),9,2),"] PAID: ",$J($P(ZPY,U,2),9,2),!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... D:RCDET DETAIL(RCSORT,ZZ,PY,$NA(^TMP("RCDPPLB_REPORT",$J))) Q:RCQUIT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.. I 'RCQUIT W ZLN</w:t>
            </w:r>
            <w:proofErr w:type="gramStart"/>
            <w:r w:rsidR="00C17D69" w:rsidRPr="00634BC0">
              <w:rPr>
                <w:rFonts w:ascii="r_ansi" w:hAnsi="r_ansi"/>
                <w:sz w:val="18"/>
                <w:szCs w:val="18"/>
              </w:rPr>
              <w:t>,!</w:t>
            </w:r>
            <w:proofErr w:type="gramEnd"/>
            <w:r w:rsidR="00C17D69" w:rsidRPr="00634BC0">
              <w:rPr>
                <w:rFonts w:ascii="r_ansi" w:hAnsi="r_ansi"/>
                <w:sz w:val="18"/>
                <w:szCs w:val="18"/>
              </w:rPr>
              <w:t xml:space="preserve"> S RCSL=RCSL+1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D:'RCQUIT ASK^RCDPRU(.RCQUIT)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PLBQ ;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K RCQUIT,VAUTD,ZDAT,ZLN,ZDLN,ZLN2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K ^TMP("RCDPPLB_REPORT",$J)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  <w:t> Q</w:t>
            </w:r>
            <w:r w:rsidR="00C17D69" w:rsidRPr="00634BC0">
              <w:rPr>
                <w:rFonts w:ascii="r_ansi" w:hAnsi="r_ansi"/>
                <w:sz w:val="18"/>
                <w:szCs w:val="18"/>
              </w:rPr>
              <w:br/>
            </w:r>
            <w:r w:rsidR="00C17D69" w:rsidRPr="00634BC0">
              <w:rPr>
                <w:rFonts w:ascii="r_ansi" w:hAnsi="r_ansi"/>
                <w:sz w:val="18"/>
                <w:szCs w:val="18"/>
              </w:rPr>
              <w:lastRenderedPageBreak/>
              <w:t> ;</w:t>
            </w:r>
          </w:p>
          <w:p w14:paraId="42161BC0" w14:textId="77777777" w:rsidR="00C17D69" w:rsidRDefault="00C17D69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65336D9E" w14:textId="77777777" w:rsidR="00C17D69" w:rsidRDefault="00C17D69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  <w:p w14:paraId="39FDE121" w14:textId="439613DA" w:rsidR="00C17D69" w:rsidRPr="00C13462" w:rsidRDefault="00C17D69" w:rsidP="001E7778">
            <w:pPr>
              <w:spacing w:before="60" w:after="60"/>
              <w:rPr>
                <w:rFonts w:ascii="r_ansi" w:hAnsi="r_ansi"/>
                <w:sz w:val="14"/>
                <w:szCs w:val="16"/>
                <w:highlight w:val="yellow"/>
              </w:rPr>
            </w:pPr>
            <w:r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6F51B3D3" w14:textId="6F845DDF" w:rsidR="001E5EB7" w:rsidRDefault="001E5EB7">
      <w:pPr>
        <w:rPr>
          <w:rFonts w:ascii="Calibri" w:eastAsiaTheme="minorHAnsi" w:hAnsi="Calibri" w:cs="Times New Roman"/>
          <w:sz w:val="24"/>
          <w:szCs w:val="24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1172"/>
        <w:gridCol w:w="1262"/>
        <w:gridCol w:w="1082"/>
        <w:gridCol w:w="3156"/>
      </w:tblGrid>
      <w:tr w:rsidR="00FD0C06" w:rsidRPr="00D54506" w14:paraId="63C1B11B" w14:textId="77777777" w:rsidTr="0086059A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00C18A49" w14:textId="77777777" w:rsidR="00FD0C06" w:rsidRPr="00D54506" w:rsidRDefault="00FD0C06" w:rsidP="0086059A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BE2B836" w14:textId="77777777" w:rsidR="00FD0C06" w:rsidRPr="00D54506" w:rsidRDefault="00FD0C06" w:rsidP="0086059A">
            <w:pPr>
              <w:pStyle w:val="TableHeading"/>
            </w:pPr>
            <w:r w:rsidRPr="00D54506">
              <w:t>Activities</w:t>
            </w:r>
          </w:p>
        </w:tc>
      </w:tr>
      <w:tr w:rsidR="00FD0C06" w:rsidRPr="00D54506" w14:paraId="2520AF24" w14:textId="77777777" w:rsidTr="0086059A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18B434B6" w14:textId="77777777" w:rsidR="00FD0C06" w:rsidRPr="00D54506" w:rsidRDefault="00FD0C06" w:rsidP="0086059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5456E875" w14:textId="44121F62" w:rsidR="00FD0C06" w:rsidRPr="00AF1EA3" w:rsidRDefault="00FD0C06" w:rsidP="0086059A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69153C">
              <w:rPr>
                <w:rFonts w:ascii="Times New Roman" w:hAnsi="Times New Roman" w:cs="Times New Roman"/>
              </w:rPr>
              <w:t>RU</w:t>
            </w:r>
          </w:p>
        </w:tc>
      </w:tr>
      <w:tr w:rsidR="00FD0C06" w:rsidRPr="00D54506" w14:paraId="2CE8CEC4" w14:textId="77777777" w:rsidTr="0086059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1EBBB5C" w14:textId="77777777" w:rsidR="00FD0C06" w:rsidRPr="00D54506" w:rsidRDefault="00FD0C06" w:rsidP="0086059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7B7FBCF7" w14:textId="77777777" w:rsidR="00FD0C06" w:rsidRPr="00D54506" w:rsidRDefault="00FD0C06" w:rsidP="0086059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E815C5E" w14:textId="77777777" w:rsidR="00FD0C06" w:rsidRPr="00D54506" w:rsidRDefault="00FD0C06" w:rsidP="0086059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73C1801A" w14:textId="77777777" w:rsidR="00FD0C06" w:rsidRPr="00D54506" w:rsidRDefault="00FD0C06" w:rsidP="0086059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615C4C52" w14:textId="77777777" w:rsidR="00FD0C06" w:rsidRPr="00D54506" w:rsidRDefault="00FD0C06" w:rsidP="0086059A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F5020">
              <w:rPr>
                <w:rFonts w:ascii="Garamond" w:hAnsi="Garamond"/>
              </w:rPr>
            </w:r>
            <w:r w:rsidR="00BF502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FD0C06" w:rsidRPr="00D54506" w14:paraId="24590AC8" w14:textId="77777777" w:rsidTr="0086059A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50FB08" w14:textId="77777777" w:rsidR="00FD0C06" w:rsidRPr="00D54506" w:rsidRDefault="00FD0C06" w:rsidP="0086059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FBB6D34" w14:textId="77777777" w:rsidR="00FD0C06" w:rsidRPr="00D54506" w:rsidRDefault="00FD0C06" w:rsidP="0086059A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F864EB" w:rsidRPr="00D54506" w14:paraId="36A9DE73" w14:textId="77777777" w:rsidTr="0086059A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6FF588D" w14:textId="77777777" w:rsidR="00F864EB" w:rsidRPr="00D54506" w:rsidRDefault="00F864EB" w:rsidP="0086059A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47F8243B" w14:textId="77777777" w:rsidR="00F864EB" w:rsidRDefault="00F864EB" w:rsidP="0086059A">
            <w:pPr>
              <w:pStyle w:val="TableText"/>
              <w:rPr>
                <w:rFonts w:ascii="Garamond" w:hAnsi="Garamond"/>
              </w:rPr>
            </w:pPr>
            <w:r>
              <w:t>RCDPE CARC CODE PAYER REPORT</w:t>
            </w:r>
            <w:r w:rsidRPr="0064293B" w:rsidDel="00EB51F4">
              <w:rPr>
                <w:rFonts w:ascii="Garamond" w:hAnsi="Garamond"/>
              </w:rPr>
              <w:t xml:space="preserve"> </w:t>
            </w:r>
          </w:p>
          <w:p w14:paraId="2B582A50" w14:textId="77777777" w:rsidR="00F864EB" w:rsidRDefault="00F864EB" w:rsidP="0086059A">
            <w:pPr>
              <w:pStyle w:val="TableText"/>
              <w:rPr>
                <w:rFonts w:ascii="Garamond" w:hAnsi="Garamond"/>
              </w:rPr>
            </w:pPr>
            <w:r>
              <w:t>RCDPE EFT-ERA TRENDING REPORT</w:t>
            </w:r>
            <w:r w:rsidRPr="0064293B" w:rsidDel="0069153C">
              <w:rPr>
                <w:rFonts w:ascii="Garamond" w:hAnsi="Garamond"/>
              </w:rPr>
              <w:t xml:space="preserve"> </w:t>
            </w:r>
          </w:p>
          <w:p w14:paraId="26917E60" w14:textId="00410954" w:rsidR="00F864EB" w:rsidRPr="00D54506" w:rsidRDefault="00F864EB" w:rsidP="0086059A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RCDPE </w:t>
            </w:r>
            <w:r>
              <w:t>PROVIDER LVL ADJ REPORT</w:t>
            </w:r>
            <w:r w:rsidRPr="0064293B" w:rsidDel="0069153C">
              <w:rPr>
                <w:rFonts w:ascii="Garamond" w:hAnsi="Garamond"/>
              </w:rPr>
              <w:t xml:space="preserve"> </w:t>
            </w:r>
          </w:p>
        </w:tc>
      </w:tr>
    </w:tbl>
    <w:p w14:paraId="2DC7B6BF" w14:textId="77777777" w:rsidR="00FD0C06" w:rsidRDefault="00FD0C06" w:rsidP="00FD0C06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FD0C06" w:rsidRPr="00D54506" w14:paraId="40CA5DB5" w14:textId="77777777" w:rsidTr="0086059A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61BA967A" w14:textId="77777777" w:rsidR="00FD0C06" w:rsidRPr="00D54506" w:rsidRDefault="00FD0C06" w:rsidP="0086059A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4E2B9F09" w14:textId="77777777" w:rsidR="00FD0C06" w:rsidRPr="00D54506" w:rsidRDefault="00FD0C06" w:rsidP="0086059A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A80F881" w14:textId="77777777" w:rsidR="00FD0C06" w:rsidRPr="00D54506" w:rsidRDefault="00FD0C06" w:rsidP="0086059A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FD0C06" w:rsidRPr="00D54506" w14:paraId="754A734B" w14:textId="77777777" w:rsidTr="0086059A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E79B183" w14:textId="77777777" w:rsidR="00FD0C06" w:rsidRPr="00D54506" w:rsidRDefault="00FD0C06" w:rsidP="0086059A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76F2E5B" w14:textId="77777777" w:rsidR="00D509C2" w:rsidRDefault="00544F48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</w:t>
            </w:r>
            <w:r w:rsidR="00D509C2">
              <w:rPr>
                <w:rFonts w:ascii="r_ansi" w:hAnsi="r_ansi" w:cs="Times New Roman"/>
              </w:rPr>
              <w:t>PARC</w:t>
            </w:r>
          </w:p>
          <w:p w14:paraId="3E8DF59E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RCDPCRR</w:t>
            </w:r>
          </w:p>
          <w:p w14:paraId="1B64CAB2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RCDPEAPS</w:t>
            </w:r>
          </w:p>
          <w:p w14:paraId="7268EACC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RCDPEM2</w:t>
            </w:r>
          </w:p>
          <w:p w14:paraId="50FF8FB4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RCDPENR2</w:t>
            </w:r>
          </w:p>
          <w:p w14:paraId="5B808FEB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RCDPESP1</w:t>
            </w:r>
          </w:p>
          <w:p w14:paraId="00F53491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RCDPESP5</w:t>
            </w:r>
          </w:p>
          <w:p w14:paraId="57389F51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RCDPPLB</w:t>
            </w:r>
          </w:p>
          <w:p w14:paraId="7DDDC7B7" w14:textId="77777777" w:rsidR="00D509C2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RCDPTAR</w:t>
            </w:r>
          </w:p>
          <w:p w14:paraId="06C784AA" w14:textId="051DF006" w:rsidR="00544F48" w:rsidRPr="009E6A28" w:rsidRDefault="00D509C2" w:rsidP="0086059A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RCDPTAR1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406E125C" w14:textId="77777777" w:rsidR="00D509C2" w:rsidRDefault="00D509C2" w:rsidP="00750C9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$$SEL^RCPEWL7</w:t>
            </w:r>
          </w:p>
          <w:p w14:paraId="3E5245BF" w14:textId="2E751A2D" w:rsidR="00750C97" w:rsidRPr="00D54506" w:rsidRDefault="00750C97" w:rsidP="00750C97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r_ansi" w:hAnsi="r_ansi" w:cs="r_ansi"/>
                <w:sz w:val="20"/>
                <w:szCs w:val="20"/>
              </w:rPr>
              <w:t xml:space="preserve">    </w:t>
            </w:r>
          </w:p>
        </w:tc>
      </w:tr>
    </w:tbl>
    <w:p w14:paraId="44360C51" w14:textId="59C3398C" w:rsidR="00FD0C06" w:rsidRDefault="00FD0C06" w:rsidP="00FD0C06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FD0C06" w:rsidRPr="009B3C81" w14:paraId="113560B1" w14:textId="77777777" w:rsidTr="0086059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353DE" w14:textId="77777777" w:rsidR="00FD0C06" w:rsidRPr="009B3C81" w:rsidRDefault="00FD0C06" w:rsidP="0086059A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FD0C06" w:rsidRPr="009B3C81" w14:paraId="19BDF8A6" w14:textId="77777777" w:rsidTr="0086059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19E40" w14:textId="6E6D3838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7160166F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76D5E3AF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5914DA93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 ; Pass RCPAY by reference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GETPAY(RCPAY) ; Get payer information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N EX,RCLPAY S EX=1 ; Exit status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DIR("A")="Select (A)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ll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or (R)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ange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of 835 Payer Names?: ",DIR(0)="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SA^A:All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Payer 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Names;R:Range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or List of Payer Names"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DIR("B")="ALL" D ^DIR K DIR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$D(DTOUT)!$D(DUOUT)!(Y="") S EX=0 Q EX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RCLPAY=Y I $G(Y)="A" S RCPAY="ALL",RCPAY("DATA")="ALL" G GPO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 ; Get Range of 835 Payers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;I RCLPAY="R" D GLIST(344.6,"B",$NA(^TMP("RCDPARC_P",$J))),GETPAYR("RCPAY",$NA(^TMP("RCDPARC_P",$J))) S EX=RTNFLG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RCLPAY="R" S EX=$$GETRNG(.RCPAY,"P"),RCPAY="R"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GPO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 EX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Pass RCTIN by reference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GETTIN(RCTIN) ; Get Payer TIN information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N EX,RCTLIST,DIR,DIROUT,DIRUT,DTOUT,DUOUT,X,Y S EX=1 ; Exit status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DIR("A")="Select (A)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ll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or (R)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ange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of 835 Payer TINs?: ",DIR(0)="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SA^A:All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Payer 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TINs;R:Range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or List of Payer TINs"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DIR("B")="ALL" D ^DIR K DIR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$D(DTOUT)!$D(DUOUT)!(Y="") S EX=0 Q EX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RCTLIST=Y I $G(Y)="A" S RCTIN="ALL",RCTIN("DATA")="ALL" G GTO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Get Range of 835 Payer TINs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RCTLIST="R" S EX=$$GETRNG(.RCTIN,"T"),RCTIN="R"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GTO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 EX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RTNARR - Indirect Return array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TYPE - The type of lookup "P" - Payer; "T" - TIN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GETRNG(RTNARR,TYPE) 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N DIC,D,RCDTN,RCDN,RCPT,DTOUT,DUOUT,DIRUT,DIROUT,X,Y,IDX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$G(TYPE)=""!("PT"'[$G(TYPE)) S RTNARR="ERROR" Q  ; Quit if TYPE not correct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IDX=$S(TYPE="P":"B",TYPE="T":"C")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K DIC S DIC="^RCY(344.6,",DIC(0)="AES",D=IDX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DIC("A")="Start with 835 "_$S(TYPE="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P":"Payer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Name",TYPE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>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T":"Payer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TIN")_": 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TYPE="P" S DIC("W")="D EN^DDIOL($P(^(0),U,2),,""?35"")"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E  S DIC("W")="D EN^DDIOL($P(^(0),U,1),,""?35"")"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D IX^DIC I $D(DTOUT)!$D(DUOUT)!(Y="")!(Y=-1) Q 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RCDN=$O(^RCY(344.6,IDX,X,""))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RTNARR("START")=RCDN_U_X_U_Y,RTNARR("DATA")=X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K DIC S DIC="^RCY(344.6,",DIC(0)="AES",D=IDX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DIC("A")="Go to with 835 "_$S(TYPE="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P":"Payer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Name",TYPE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>="</w:t>
            </w:r>
            <w:proofErr w:type="spellStart"/>
            <w:r w:rsidRPr="001C2DE5">
              <w:rPr>
                <w:rFonts w:ascii="r_ansi" w:hAnsi="r_ansi"/>
                <w:sz w:val="18"/>
                <w:szCs w:val="18"/>
              </w:rPr>
              <w:t>T":"Payer</w:t>
            </w:r>
            <w:proofErr w:type="spellEnd"/>
            <w:r w:rsidRPr="001C2DE5">
              <w:rPr>
                <w:rFonts w:ascii="r_ansi" w:hAnsi="r_ansi"/>
                <w:sz w:val="18"/>
                <w:szCs w:val="18"/>
              </w:rPr>
              <w:t xml:space="preserve"> TIN")_": 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TYPE="P" S DIC("W")="D EN^DDIOL($P(^(0),U,2),,""?35"")"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E  S DIC("W")="D EN^DDIOL($P(^(0),U,1),,""?35"")"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D IX^DIC I $D(DTOUT)!$D(DUOUT)!(Y="")!(Y=-1) Q 0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RCDN=$O(^RCY(344.6,IDX,X,""))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RTNARR("END")=RCDN_U_X_U_Y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TYPE="P" S RTNARR("DATA")=$P(RTNARR("START"),U,4)_":"_$P(RTNARR("END"),U,4)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TYPE="T" S RTNARR("DATA")=$P(RTNARR("START"),U,2)_":"_$P(RTNARR("END"),U,2)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 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21679877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1B680CA5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054B1307" w14:textId="77777777" w:rsidR="00D509C2" w:rsidRPr="00D509C2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.</w:t>
            </w:r>
          </w:p>
          <w:p w14:paraId="67BD679E" w14:textId="77777777" w:rsidR="00D509C2" w:rsidRPr="001C2DE5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 ; Collect data in a list or range to an array, ARRAY passed by reference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lastRenderedPageBreak/>
              <w:t>RNG(TYPE,ITEM,ARRAY) ;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Take everything for this TYPE if item is all and quit out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$G(ITEM)="ALL"!($G(ITEM)="A") S ARRAY(TYPE)="ALL" 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N X1,X2,NW,I,ELEM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NW=$TR(ITEM,";",":"),NW=$TR(NW,"-",":") ; Fix ";" or "-" to ":" (colons) for parsing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F I=1:1 S ELEM=$P(NW,",",I) Q:ELEM=""  D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 xml:space="preserve"> . ; Single element set into 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 xml:space="preserve">array 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 . I ELEM'[":" S </w:t>
            </w:r>
            <w:proofErr w:type="gramStart"/>
            <w:r w:rsidRPr="001C2DE5">
              <w:rPr>
                <w:rFonts w:ascii="r_ansi" w:hAnsi="r_ansi"/>
                <w:sz w:val="18"/>
                <w:szCs w:val="18"/>
              </w:rPr>
              <w:t>ARRAY(</w:t>
            </w:r>
            <w:proofErr w:type="gramEnd"/>
            <w:r w:rsidRPr="001C2DE5">
              <w:rPr>
                <w:rFonts w:ascii="r_ansi" w:hAnsi="r_ansi"/>
                <w:sz w:val="18"/>
                <w:szCs w:val="18"/>
              </w:rPr>
              <w:t>TYPE,ELEM)=1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. E  D RNGIT(TYPE,ELEM,.ARRAY)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</w:t>
            </w:r>
          </w:p>
          <w:p w14:paraId="4979C358" w14:textId="77777777" w:rsidR="00C348A1" w:rsidRPr="00634BC0" w:rsidRDefault="00C348A1" w:rsidP="00C348A1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; Process ranges for CARC/PLB/PAYER/TIN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ZAR passed by reference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RNGIT(TYPE,ITEM,ZAR) ;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N X1,X2,ELEM,O1,ZGBL,IDX,FILE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Set file # and index for the range lookup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FILE=$S(TYPE="CARC":345,TYPE="PAYER":344.6,TYPE="TIN":344.6,TYPE="PLB":345.1,1:0)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IDX=$S(TYPE="CARC":"B",TYPE="PAYER":"B",TYPE="TIN":"C",TYPE="PLB":"B",1:0)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Get closed root of the Global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ZGBL=$$ROOT^DILFD(FILE,"",1,"")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ZGBL="" Q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 Process range of things in ITEM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X1=$P(ITEM,":",1),X2=$P(ITEM,":",2)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O1=$O(@ZGBL@(IDX,X1),-1) ; Set the start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F  S O1=$O(@ZGBL@(IDX,O1)) Q:(O1="")!($$AFTER(O1,X2)) S ZAR(TYPE,O1)=1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39A18CF5" w14:textId="77777777" w:rsidR="00D509C2" w:rsidRPr="00D509C2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509C2">
              <w:rPr>
                <w:rFonts w:ascii="r_ansi" w:hAnsi="r_ansi"/>
                <w:sz w:val="18"/>
                <w:szCs w:val="18"/>
              </w:rPr>
              <w:t>.</w:t>
            </w:r>
          </w:p>
          <w:p w14:paraId="4C15766E" w14:textId="77777777" w:rsidR="00D509C2" w:rsidRPr="00D509C2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509C2">
              <w:rPr>
                <w:rFonts w:ascii="r_ansi" w:hAnsi="r_ansi"/>
                <w:sz w:val="18"/>
                <w:szCs w:val="18"/>
              </w:rPr>
              <w:t>.</w:t>
            </w:r>
          </w:p>
          <w:p w14:paraId="54108B54" w14:textId="3A154BE2" w:rsidR="00FD0C06" w:rsidRPr="00D509C2" w:rsidRDefault="00D509C2" w:rsidP="0086059A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D509C2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27F8B7B2" w14:textId="77777777" w:rsidR="00FD0C06" w:rsidRDefault="00FD0C06" w:rsidP="00FD0C06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FD0C06" w:rsidRPr="009B3C81" w14:paraId="5ED9D985" w14:textId="77777777" w:rsidTr="0086059A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BF4C5" w14:textId="77777777" w:rsidR="00FD0C06" w:rsidRPr="009B3C81" w:rsidRDefault="00FD0C06" w:rsidP="0086059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D509C2" w:rsidRPr="00394728" w14:paraId="374E4038" w14:textId="77777777" w:rsidTr="0086059A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B5CF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635C9360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718EA728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66BA3224" w14:textId="77777777" w:rsidR="00016937" w:rsidRPr="00D65DAD" w:rsidRDefault="00D509C2" w:rsidP="00634BC0">
            <w:pPr>
              <w:spacing w:before="60" w:after="60"/>
              <w:rPr>
                <w:b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Pass RCPAY by reference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GETPAY(RCPAY) ;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 xml:space="preserve"> 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Get payer information</w:t>
            </w:r>
            <w:r w:rsidR="005F4062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</w:t>
            </w:r>
            <w:r w:rsidR="005F4062" w:rsidRPr="001C2DE5">
              <w:rPr>
                <w:rFonts w:ascii="r_ansi" w:hAnsi="r_ansi"/>
                <w:sz w:val="18"/>
                <w:szCs w:val="18"/>
                <w:highlight w:val="yellow"/>
              </w:rPr>
              <w:t>EP</w:t>
            </w:r>
            <w:r w:rsidRPr="005F4062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EX,RCLPAY S EX=1 ; Exit status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016937">
              <w:t> </w:t>
            </w:r>
            <w:r w:rsidR="00016937" w:rsidRPr="00D65DAD">
              <w:rPr>
                <w:b/>
                <w:highlight w:val="yellow"/>
              </w:rPr>
              <w:t>; Get selected payers using file 344.6</w:t>
            </w:r>
            <w:r w:rsidR="00016937" w:rsidRPr="00D65DAD">
              <w:rPr>
                <w:b/>
                <w:highlight w:val="yellow"/>
              </w:rPr>
              <w:br/>
              <w:t> ; Note: Similar to GETPAY^RCDPEM9 except that method uses 344.4 or 344.31</w:t>
            </w:r>
            <w:r w:rsidR="00016937" w:rsidRPr="00D65DAD">
              <w:rPr>
                <w:b/>
                <w:highlight w:val="yellow"/>
              </w:rPr>
              <w:br/>
              <w:t> ; Input: None</w:t>
            </w:r>
            <w:r w:rsidR="00016937" w:rsidRPr="00D65DAD">
              <w:rPr>
                <w:b/>
                <w:highlight w:val="yellow"/>
              </w:rPr>
              <w:br/>
              <w:t> ; Output: RCPAY - ALL if all payers selected</w:t>
            </w:r>
            <w:r w:rsidR="00016937" w:rsidRPr="00D65DAD">
              <w:rPr>
                <w:b/>
                <w:highlight w:val="yellow"/>
              </w:rPr>
              <w:br/>
              <w:t> ; RCPAY(DATA) - 'ALL' - all payers selected</w:t>
            </w:r>
            <w:r w:rsidR="00016937" w:rsidRPr="00D65DAD">
              <w:rPr>
                <w:b/>
                <w:highlight w:val="yellow"/>
              </w:rPr>
              <w:br/>
              <w:t> ; Returns: 1 - Payer selection made, 0 otherwise</w:t>
            </w:r>
            <w:r w:rsidR="00016937" w:rsidRPr="00D65DAD">
              <w:rPr>
                <w:b/>
                <w:highlight w:val="yellow"/>
              </w:rPr>
              <w:br/>
            </w:r>
            <w:r w:rsidR="00016937" w:rsidRPr="00D65DAD">
              <w:rPr>
                <w:b/>
                <w:highlight w:val="yellow"/>
              </w:rPr>
              <w:lastRenderedPageBreak/>
              <w:t> N DIR,DIROUT,DIRUT,DTOUT,DUOUT,EX,RCLPAY,Y</w:t>
            </w:r>
            <w:r w:rsidR="00016937" w:rsidRPr="00D65DAD">
              <w:rPr>
                <w:b/>
                <w:highlight w:val="yellow"/>
              </w:rPr>
              <w:br/>
              <w:t> S EX=1 ; Exit status</w:t>
            </w:r>
          </w:p>
          <w:p w14:paraId="71E5F502" w14:textId="77777777" w:rsidR="00016937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DIR("A")="Select (A)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ll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or (R)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ange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of 835 Payer Names?: ",DIR(0)="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SA^A:All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Payer 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Names;R:Range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or List of Payer Names"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DIR("B")="ALL" D ^DIR K DIR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 DIR("A")="Select (A)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ll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(R)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ange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835 Payer Names?: "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SA^A:All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Payer 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Names;R:Range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List of Payer Names"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DIR("B")="ALL"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</w:p>
          <w:p w14:paraId="194E46F1" w14:textId="77777777" w:rsidR="00016937" w:rsidRPr="001C2DE5" w:rsidRDefault="00D509C2" w:rsidP="00634BC0">
            <w:pPr>
              <w:spacing w:before="60" w:after="60"/>
              <w:rPr>
                <w:b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I $D(DTOUT)!$D(DUOUT)!(Y="") S EX=0 Q EX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RCLPAY=Y I $G(Y)="A" S RCPAY="ALL",RCPAY("DATA")="ALL" G GPO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b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 RCLPAY=Y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$G(Y)="A" S RCPAY="ALL",RCPAY("DATA")="ALL" Q EX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</w:p>
          <w:p w14:paraId="259D6EE3" w14:textId="77777777" w:rsidR="00016937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 xml:space="preserve"> ; Get Range of 835 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Payers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;I</w:t>
            </w:r>
            <w:proofErr w:type="gram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RCLPAY="R" D GLIST(344.6,"B",$NA(^TMP("RCDPARC_P",$J))),GETPAYR("RCPAY",$NA(^TMP("RCDPARC_P",$J))) S EX=RTNFLG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 I RCLPAY="R" S EX=$$GETRNG(.RCPAY,"P"),RCPAY="R"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GPO ;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 Q EX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Pass RCTIN by reference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GETTIN(RCTIN) ;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 xml:space="preserve"> 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Get Payer TIN information</w:t>
            </w:r>
            <w:r w:rsidR="00016937">
              <w:rPr>
                <w:rFonts w:ascii="r_ansi" w:hAnsi="r_ansi"/>
                <w:b/>
                <w:sz w:val="18"/>
                <w:szCs w:val="18"/>
              </w:rPr>
              <w:t xml:space="preserve"> EP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EX,RCTLIST,DIR,DIROUT,DIRUT,DTOUT,DUOUT,X,Y S EX=1 ; Exit status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; Get selected Payer TINs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None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RCTIN - ALL if all payer TINs selected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RCPAY(DATA) - 'ALL' - all payer TINs selected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Returns: 1 - Payer selection made, 0 otherwise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DIR,DIROUT,DIRUT,DTOUT,DUOUT,EX,RCTLIST,X,Y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EX=1 ; Exit status</w:t>
            </w:r>
          </w:p>
          <w:p w14:paraId="0C124713" w14:textId="77777777" w:rsidR="00016937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DIR("A")="Select (A)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ll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or (R)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ange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of 835 Payer TINs?: ",DIR(0)="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SA^A:All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Payer </w:t>
            </w:r>
            <w:proofErr w:type="spellStart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TINs;R:Range</w:t>
            </w:r>
            <w:proofErr w:type="spellEnd"/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 xml:space="preserve"> or List of Payer TINs"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 DIR("A")="Select (A)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ll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(R)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ange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of 835 Payer TINs?: "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DIR(0)="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SA^A:All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Payer </w:t>
            </w:r>
            <w:proofErr w:type="spellStart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TINs;R:Range</w:t>
            </w:r>
            <w:proofErr w:type="spellEnd"/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or List of Payer TINs"</w:t>
            </w:r>
          </w:p>
          <w:p w14:paraId="5AD0D48C" w14:textId="77777777" w:rsidR="00016937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DIR("B")="ALL" D ^DIR K DIR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 DIR("B")="ALL"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D ^DIR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K DIR</w:t>
            </w:r>
          </w:p>
          <w:p w14:paraId="0E37F3CF" w14:textId="77777777" w:rsidR="00016937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I $D(DTOUT)!$D(DUOUT)!(Y="") S EX=0 Q EX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RCTLIST=Y I $G(Y)="A" S RCTIN="ALL",RCTIN("DATA")="ALL" G GTO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016937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S RCTLIST=Y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$G(Y)="A" S RCTIN="ALL",RCTIN("DATA")="ALL" Q EX</w:t>
            </w:r>
            <w:r w:rsidR="00016937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</w:p>
          <w:p w14:paraId="7B479A89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; Get Range of 835 Payer TINs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 I RCTLIST="R" S EX=$$GETRNG(.RCTIN,"T"),RCTIN="R"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GTO ;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 Q EX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RTNARR - Indirect Return array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br/>
              <w:t> ; TYPE - The type of lookup "P" - Payer; "T" - TIN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GETRNG(RTNARR,TYPE) ;</w:t>
            </w:r>
            <w:r w:rsidR="00DB4A65">
              <w:rPr>
                <w:rFonts w:ascii="r_ansi" w:hAnsi="r_ansi"/>
                <w:sz w:val="18"/>
                <w:szCs w:val="18"/>
              </w:rPr>
              <w:t xml:space="preserve"> </w:t>
            </w:r>
            <w:r w:rsidR="00DB4A65"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Allows the user to specify a payer name or TIN range</w:t>
            </w:r>
            <w:r w:rsidRPr="00DB4A6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DIC,D,RCDTN,RCDN,RCPT,DTOUT,DUOUT,DIRUT,DIROUT,X,Y,IDX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; Input: TYPE - 'P' - Payer Name range selection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'T' - Payer TIN range selection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Output: RTNARR - 'ERROR' - Invalid TYPE of range selected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RTNARR(DATA) - A1~:~A2 Where: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A1 - External Payer Name or TIN of selected 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344.6 Payer for range start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External Payer Name or TIN of selected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344.6 Payer for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RTNARR(START) - Starting Range Value A1^A2^A3^A4 Where: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A1 - Internal IEN of selected 344.6 Payer for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range start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External Payer Name or TIN for range start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Internal IEN of selected 344.6 Payer for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range start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External Payer Name or TIN for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RTNARR(END) - Ending Range Value A1^A2^A3^A4 Where: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A1 - Internal IEN of selected 344.6 Payer for 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A2 - External Payer Name or TIN for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A3 - Internal IEN of selected 344.6 for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A4 - External Payer Name or TIN for range end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B "L+"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D,DIC,DIROUT,DIRUT,DTOUT,DUOUT,IDX,RCDTN,RCDN,RCPT,X,Y</w:t>
            </w:r>
          </w:p>
          <w:p w14:paraId="59622197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I $G(TYPE)=""!("PT"'[$G(TYPE)) S RTNARR="ERROR" Q  ; Quit if TYPE not correct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IDX=$S(TYPE="P":"B",TYPE="T":"C")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K DIC S DIC="^RCY(344.6,",DIC(0)="AES",D=IDX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K DIC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DIC="^RCY(344.6,",DIC(0)="AES",D=IDX</w:t>
            </w:r>
          </w:p>
          <w:p w14:paraId="15B16585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S DIC("A")="Start with 835 "_$S(TYPE="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P":"Payer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 xml:space="preserve"> 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Name",TYPE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>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T":"Payer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 xml:space="preserve"> TIN")_": 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TYPE="P" S DIC("W")="D EN^DDIOL($P(^(0),U,2),,""?35"")"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E  S DIC("W")="D EN^DDIOL($P(^(0),U,1),,""?35"")"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D IX^DIC I $D(DTOUT)!$D(DUOUT)!(Y="")!(Y=-1) Q 0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 IX^DIC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$D(DTOUT)!$D(DUOUT)!(Y="")!(Y=-1) Q 0</w:t>
            </w:r>
          </w:p>
          <w:p w14:paraId="0A198326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S RCDN=$O(^RCY(344.6,IDX,X,""))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RTNARR("START")=RCDN_U_X_U_Y,RTNARR("DATA")=X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K DIC S DIC="^RCY(344.6,",DIC(0)="AES",D=IDX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K DIC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S DIC="^RCY(344.6,",DIC(0)="AES",D=IDX</w:t>
            </w:r>
          </w:p>
          <w:p w14:paraId="79695520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S DIC("A")="Go to with 835 "_$S(TYPE="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P":"Payer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 xml:space="preserve"> 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Name",TYPE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>="</w:t>
            </w:r>
            <w:proofErr w:type="spellStart"/>
            <w:r w:rsidRPr="00634BC0">
              <w:rPr>
                <w:rFonts w:ascii="r_ansi" w:hAnsi="r_ansi"/>
                <w:sz w:val="18"/>
                <w:szCs w:val="18"/>
              </w:rPr>
              <w:t>T":"Payer</w:t>
            </w:r>
            <w:proofErr w:type="spellEnd"/>
            <w:r w:rsidRPr="00634BC0">
              <w:rPr>
                <w:rFonts w:ascii="r_ansi" w:hAnsi="r_ansi"/>
                <w:sz w:val="18"/>
                <w:szCs w:val="18"/>
              </w:rPr>
              <w:t xml:space="preserve"> TIN")_": "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I TYPE="P" S DIC("W")="D EN^DDIOL($P(^(0),U,2),,""?35"")"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lastRenderedPageBreak/>
              <w:t> E  S DIC("W")="D EN^DDIOL($P(^(0),U,1),,""?35"")"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D IX^DIC I $D(DTOUT)!$D(DUOUT)!(Y="")!(Y=-1) Q 0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 IX^DIC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$D(DTOUT)!$D(DUOUT)!(Y="")!(Y=-1) Q 0</w:t>
            </w:r>
          </w:p>
          <w:p w14:paraId="3F1E9A5F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S RCDN=$O(^RCY(344.6,IDX,X,""))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S RTNARR("END")=RCDN_U_X_U_Y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I TYPE="P" S RTNARR("DATA")=$P(RTNARR("START"),U,4)_":"_$P(RTNARR("END"),U,4)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br/>
              <w:t> I TYPE="T" S RTNARR("DATA")=$P(RTNARR("START"),U,2)_":"_$P(RTNARR("END"),U,2)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I TYPE="P" S RTNARR("DATA")=$P(RTNARR("START"),U,4)_"~:~"_$P(RTNARR("END"),U,4)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TYPE="T" S RTNARR("DATA")=$P(RTNARR("START"),U,2)_"~:~"_$P(RTNARR("END"),U,2)</w:t>
            </w:r>
          </w:p>
          <w:p w14:paraId="08AFAF35" w14:textId="1414F95E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Q 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56E13987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1968CF81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64ED4B12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60862E2C" w14:textId="77777777" w:rsidR="00DB4A65" w:rsidRPr="001C2DE5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Collect data in a list or range to an array, ARRAY passed by reference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634BC0">
              <w:rPr>
                <w:rFonts w:ascii="r_ansi" w:hAnsi="r_ansi"/>
                <w:sz w:val="18"/>
                <w:szCs w:val="18"/>
              </w:rPr>
              <w:t>RNG(TYPE,ITEM,ARRAY) ;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EP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Take everything for this TYPE if item is all and quit out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DB4A65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; Collect data in a list or range to an array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Input: TYPE - Type of data being collected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CARC - </w:t>
            </w:r>
            <w:proofErr w:type="spellStart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Carc</w:t>
            </w:r>
            <w:proofErr w:type="spellEnd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codes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PAYER - Payer names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PLB - Provider Level Balance Codes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TIN - Payer IDs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ITEM - Comma </w:t>
            </w:r>
            <w:proofErr w:type="spellStart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delimitted</w:t>
            </w:r>
            <w:proofErr w:type="spellEnd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list of codes and/or ranges to parse</w:t>
            </w:r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="00DB4A65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: ARRAY - Array containing all of the data parsed from ITEM</w:t>
            </w:r>
          </w:p>
          <w:p w14:paraId="48A0CBFF" w14:textId="1BA44CAD" w:rsidR="00C348A1" w:rsidRDefault="00D509C2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I $G(ITEM)="ALL"!($G(ITEM)="A") S ARRAY(TYPE)="ALL" Q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X1,X2,NW,I,ELEM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S NW=$TR(ITEM,";",":"),NW=$TR(NW,"-",":") ; Fix ";" or "-" to ":" (colons) for parsing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="00C348A1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N </w:t>
            </w:r>
            <w:r w:rsidR="00C348A1">
              <w:rPr>
                <w:rFonts w:ascii="r_ansi" w:hAnsi="r_ansi"/>
                <w:b/>
                <w:sz w:val="18"/>
                <w:szCs w:val="18"/>
                <w:highlight w:val="yellow"/>
              </w:rPr>
              <w:t>DELIM,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ELEM,I,NW,X1,X2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Before processing CARC and PLB Codes, translate any dashes found in ranges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to colons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I TYPE'="PAYER",TYPE'="TIN" D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. S NW=$TR(ITEM,";",":"),NW=$TR(NW,"-",":")</w:t>
            </w:r>
            <w:r w:rsidR="00C348A1">
              <w:rPr>
                <w:rFonts w:ascii="r_ansi" w:hAnsi="r_ansi"/>
                <w:b/>
                <w:sz w:val="18"/>
                <w:szCs w:val="18"/>
              </w:rPr>
              <w:t>,DELIM=”:”</w:t>
            </w:r>
          </w:p>
          <w:p w14:paraId="091E3B34" w14:textId="53F883ED" w:rsidR="00C348A1" w:rsidRPr="001C2DE5" w:rsidRDefault="00C348A1" w:rsidP="00634BC0">
            <w:pPr>
              <w:spacing w:before="60" w:after="60"/>
              <w:rPr>
                <w:rFonts w:ascii="r_ansi" w:hAnsi="r_ansi"/>
                <w:b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E  S DELIM=”~:~”</w:t>
            </w:r>
          </w:p>
          <w:p w14:paraId="7E65EF1E" w14:textId="1509590E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 F I=1:1 S ELEM=$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P(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NW,",",I) Q:ELEM=""  D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 xml:space="preserve"> . ; Single element set into 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 xml:space="preserve">array </w:t>
            </w:r>
            <w:r w:rsidRPr="00634BC0">
              <w:rPr>
                <w:rFonts w:ascii="r_ansi" w:hAnsi="r_ansi"/>
                <w:sz w:val="18"/>
                <w:szCs w:val="18"/>
              </w:rPr>
              <w:br/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 . I ELEM'[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</w:t>
            </w:r>
            <w:r w:rsidRPr="00634BC0">
              <w:rPr>
                <w:rFonts w:ascii="r_ansi" w:hAnsi="r_ansi"/>
                <w:sz w:val="18"/>
                <w:szCs w:val="18"/>
              </w:rPr>
              <w:t> S </w:t>
            </w:r>
            <w:proofErr w:type="gramStart"/>
            <w:r w:rsidRPr="00634BC0">
              <w:rPr>
                <w:rFonts w:ascii="r_ansi" w:hAnsi="r_ansi"/>
                <w:sz w:val="18"/>
                <w:szCs w:val="18"/>
              </w:rPr>
              <w:t>ARRAY(</w:t>
            </w:r>
            <w:proofErr w:type="gramEnd"/>
            <w:r w:rsidRPr="00634BC0">
              <w:rPr>
                <w:rFonts w:ascii="r_ansi" w:hAnsi="r_ansi"/>
                <w:sz w:val="18"/>
                <w:szCs w:val="18"/>
              </w:rPr>
              <w:t>TYPE,ELEM)=1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. E  D RNGIT(TYPE,ELEM,</w:t>
            </w:r>
            <w:r w:rsidR="00C348A1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DELIM,</w:t>
            </w:r>
            <w:r w:rsidRPr="00634BC0">
              <w:rPr>
                <w:rFonts w:ascii="r_ansi" w:hAnsi="r_ansi"/>
                <w:sz w:val="18"/>
                <w:szCs w:val="18"/>
              </w:rPr>
              <w:t>.ARRAY)</w:t>
            </w:r>
            <w:r w:rsidRPr="00634BC0">
              <w:rPr>
                <w:rFonts w:ascii="r_ansi" w:hAnsi="r_ansi"/>
                <w:sz w:val="18"/>
                <w:szCs w:val="18"/>
              </w:rPr>
              <w:br/>
              <w:t> Q</w:t>
            </w:r>
          </w:p>
          <w:p w14:paraId="31A778A5" w14:textId="77777777" w:rsidR="00C5038C" w:rsidRPr="001C2DE5" w:rsidRDefault="00C348A1" w:rsidP="00634BC0">
            <w:pPr>
              <w:spacing w:before="60" w:after="60"/>
              <w:rPr>
                <w:rFonts w:ascii="r_ansi" w:hAnsi="r_ansi"/>
                <w:b/>
                <w:color w:val="800000"/>
                <w:sz w:val="18"/>
                <w:szCs w:val="18"/>
              </w:rPr>
            </w:pP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; Process ranges for CARC/PLB/PAYER/TIN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br/>
              <w:t> ; ZAR passed by reference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sz w:val="18"/>
                <w:szCs w:val="18"/>
              </w:rPr>
              <w:t>RNGIT(TYPE,ITEM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.DELIM</w:t>
            </w:r>
            <w:r w:rsidRPr="001C2DE5">
              <w:rPr>
                <w:rFonts w:ascii="r_ansi" w:hAnsi="r_ansi"/>
                <w:sz w:val="18"/>
                <w:szCs w:val="18"/>
              </w:rPr>
              <w:t>,ZAR) ;</w:t>
            </w:r>
            <w:r w:rsidR="00C5038C" w:rsidRPr="001C2DE5">
              <w:rPr>
                <w:rFonts w:ascii="r_ansi" w:hAnsi="r_ansi"/>
                <w:b/>
                <w:sz w:val="18"/>
                <w:szCs w:val="18"/>
              </w:rPr>
              <w:t xml:space="preserve">  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Process ranges for CARC/PLB/PAYER/TIN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</w:rPr>
              <w:t> </w:t>
            </w:r>
            <w:r w:rsidRPr="001C2DE5">
              <w:rPr>
                <w:rFonts w:ascii="r_ansi" w:hAnsi="r_ansi"/>
                <w:b/>
                <w:strike/>
                <w:sz w:val="18"/>
                <w:szCs w:val="18"/>
                <w:highlight w:val="yellow"/>
              </w:rPr>
              <w:t>N X1,X2,ELEM,O1,ZGBL,IDX,FILE</w:t>
            </w:r>
            <w:r w:rsidRPr="001C2DE5">
              <w:rPr>
                <w:rFonts w:ascii="r_ansi" w:hAnsi="r_ansi"/>
                <w:sz w:val="18"/>
                <w:szCs w:val="18"/>
              </w:rPr>
              <w:br/>
            </w:r>
            <w:r w:rsidR="00C5038C" w:rsidRPr="001C2DE5">
              <w:rPr>
                <w:rFonts w:ascii="r_ansi" w:hAnsi="r_ansi"/>
                <w:b/>
                <w:sz w:val="18"/>
                <w:szCs w:val="18"/>
              </w:rPr>
              <w:t> 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; Input: TYPE - Type of data being collected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lastRenderedPageBreak/>
              <w:t xml:space="preserve"> ; CARC - </w:t>
            </w:r>
            <w:proofErr w:type="spellStart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Carc</w:t>
            </w:r>
            <w:proofErr w:type="spellEnd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codes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PAYER - Payer names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PLB - Provider Level Balance Codes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TIN - Payer IDs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; ITEM - Code or Code range being processed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DELIM - Range </w:t>
            </w:r>
            <w:proofErr w:type="spellStart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delimitter</w:t>
            </w:r>
            <w:proofErr w:type="spellEnd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 xml:space="preserve"> to use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 xml:space="preserve"> ; </w:t>
            </w:r>
            <w:proofErr w:type="spellStart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Ouput</w:t>
            </w:r>
            <w:proofErr w:type="spellEnd"/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: ZAR - Array containing all of the data parsed from ITEM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br/>
              <w:t> N ELEM,FILE,IDX,O1,X1,X2,ZGBL</w:t>
            </w:r>
          </w:p>
          <w:p w14:paraId="6724B00A" w14:textId="71A4B876" w:rsidR="00C348A1" w:rsidRPr="001C2DE5" w:rsidRDefault="00C348A1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1C2DE5">
              <w:rPr>
                <w:rFonts w:ascii="r_ansi" w:hAnsi="r_ansi"/>
                <w:sz w:val="18"/>
                <w:szCs w:val="18"/>
              </w:rPr>
              <w:t> ; Set file # and index for the range lookup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FILE=$S(TYPE="CARC":345,TYPE="PAYER":344.6,TYPE="TIN":344.6,TYPE="PLB":345.1,1:0)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IDX=$S(TYPE="CARC":"B",TYPE="PAYER":"B",TYPE="TIN":"C",TYPE="PLB":"B",1:0)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Get closed root of the Global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ZGBL=$$ROOT^DILFD(FILE,"",1,"")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I ZGBL="" 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 Process range of things in ITEM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X1=$P(ITEM,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</w:t>
            </w:r>
            <w:r w:rsidRPr="001C2DE5">
              <w:rPr>
                <w:rFonts w:ascii="r_ansi" w:hAnsi="r_ansi"/>
                <w:sz w:val="18"/>
                <w:szCs w:val="18"/>
              </w:rPr>
              <w:t>,1),X2=$P(ITEM,</w:t>
            </w:r>
            <w:r w:rsidR="00C5038C" w:rsidRPr="001C2DE5">
              <w:rPr>
                <w:rFonts w:ascii="r_ansi" w:hAnsi="r_ansi"/>
                <w:b/>
                <w:sz w:val="18"/>
                <w:szCs w:val="18"/>
                <w:highlight w:val="yellow"/>
              </w:rPr>
              <w:t>DELIM</w:t>
            </w:r>
            <w:r w:rsidRPr="001C2DE5">
              <w:rPr>
                <w:rFonts w:ascii="r_ansi" w:hAnsi="r_ansi"/>
                <w:sz w:val="18"/>
                <w:szCs w:val="18"/>
              </w:rPr>
              <w:t>,2)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S O1=$O(@ZGBL@(IDX,X1),-1) ; Set the start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F  S O1=$O(@ZGBL@(IDX,O1)) Q:(O1="")!($$AFTER(O1,X2)) S ZAR(TYPE,O1)=1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Q</w:t>
            </w:r>
            <w:r w:rsidRPr="001C2DE5">
              <w:rPr>
                <w:rFonts w:ascii="r_ansi" w:hAnsi="r_ansi"/>
                <w:sz w:val="18"/>
                <w:szCs w:val="18"/>
              </w:rPr>
              <w:br/>
              <w:t> ;</w:t>
            </w:r>
          </w:p>
          <w:p w14:paraId="27933C39" w14:textId="058267AC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567A26F4" w14:textId="77777777" w:rsidR="00D509C2" w:rsidRPr="00634BC0" w:rsidRDefault="00D509C2" w:rsidP="00634BC0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  <w:p w14:paraId="1304B988" w14:textId="2C0FA995" w:rsidR="00D509C2" w:rsidRPr="00C13462" w:rsidRDefault="00D509C2" w:rsidP="0086059A">
            <w:pPr>
              <w:spacing w:before="60" w:after="60"/>
              <w:rPr>
                <w:rFonts w:ascii="r_ansi" w:hAnsi="r_ansi"/>
                <w:sz w:val="14"/>
                <w:szCs w:val="16"/>
                <w:highlight w:val="yellow"/>
              </w:rPr>
            </w:pPr>
            <w:r w:rsidRPr="00634BC0">
              <w:rPr>
                <w:rFonts w:ascii="r_ansi" w:hAnsi="r_ansi"/>
                <w:sz w:val="18"/>
                <w:szCs w:val="18"/>
              </w:rPr>
              <w:t>.</w:t>
            </w:r>
          </w:p>
        </w:tc>
      </w:tr>
    </w:tbl>
    <w:p w14:paraId="4EB17D47" w14:textId="77777777" w:rsidR="007E1AF3" w:rsidRDefault="007E1AF3" w:rsidP="007E1AF3"/>
    <w:p w14:paraId="2F75881F" w14:textId="77777777" w:rsidR="007E1AF3" w:rsidRDefault="007E1AF3" w:rsidP="007E1AF3"/>
    <w:p w14:paraId="35C9AD41" w14:textId="77777777" w:rsidR="007E1AF3" w:rsidRDefault="007E1AF3" w:rsidP="007E1AF3"/>
    <w:p w14:paraId="44FD5695" w14:textId="77777777" w:rsidR="007E1AF3" w:rsidRDefault="007E1AF3" w:rsidP="00635228"/>
    <w:p w14:paraId="211CA62F" w14:textId="77777777" w:rsidR="001E5EB7" w:rsidRDefault="001E5EB7" w:rsidP="00037249"/>
    <w:sectPr w:rsidR="001E5EB7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1C638" w14:textId="77777777" w:rsidR="00BF5020" w:rsidRDefault="00BF5020" w:rsidP="00B81ED4">
      <w:pPr>
        <w:spacing w:after="0" w:line="240" w:lineRule="auto"/>
      </w:pPr>
      <w:r>
        <w:separator/>
      </w:r>
    </w:p>
  </w:endnote>
  <w:endnote w:type="continuationSeparator" w:id="0">
    <w:p w14:paraId="4D558C04" w14:textId="77777777" w:rsidR="00BF5020" w:rsidRDefault="00BF502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8D6FB" w14:textId="77777777" w:rsidR="00D34B29" w:rsidRDefault="00D34B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95E5B" w14:textId="77777777" w:rsidR="00D34B29" w:rsidRDefault="00D34B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5A8B0" w14:textId="77777777" w:rsidR="00D34B29" w:rsidRDefault="00D34B2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DelRangeStart w:id="6" w:author="Author"/>
  <w:sdt>
    <w:sdtPr>
      <w:id w:val="-492721967"/>
      <w:docPartObj>
        <w:docPartGallery w:val="Page Numbers (Bottom of Page)"/>
        <w:docPartUnique/>
      </w:docPartObj>
    </w:sdtPr>
    <w:sdtEndPr/>
    <w:sdtContent>
      <w:customXmlDelRangeEnd w:id="6"/>
      <w:customXmlDelRangeStart w:id="7" w:author="Author"/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customXmlDelRangeEnd w:id="7"/>
          <w:p w14:paraId="55647AD7" w14:textId="1C43B963" w:rsidR="002347F3" w:rsidRPr="002407DA" w:rsidDel="00D34B29" w:rsidRDefault="002347F3">
            <w:pPr>
              <w:pStyle w:val="Footer"/>
              <w:jc w:val="center"/>
              <w:rPr>
                <w:del w:id="8" w:author="Author"/>
              </w:rPr>
            </w:pPr>
            <w:del w:id="9" w:author="Author">
              <w:r w:rsidRPr="002407DA" w:rsidDel="00D34B29">
                <w:delText xml:space="preserve">Page </w:del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D34B29">
                <w:rPr>
                  <w:bCs/>
                </w:rPr>
                <w:delInstrText xml:space="preserve"> PAGE </w:delInstr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separate"/>
              </w:r>
              <w:r w:rsidR="00D34B29" w:rsidDel="00D34B29">
                <w:rPr>
                  <w:bCs/>
                  <w:noProof/>
                </w:rPr>
                <w:delText>25</w:del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end"/>
              </w:r>
              <w:r w:rsidRPr="002407DA" w:rsidDel="00D34B29">
                <w:delText xml:space="preserve"> of </w:del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begin"/>
              </w:r>
              <w:r w:rsidRPr="002407DA" w:rsidDel="00D34B29">
                <w:rPr>
                  <w:bCs/>
                </w:rPr>
                <w:delInstrText xml:space="preserve"> NUMPAGES  </w:delInstr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separate"/>
              </w:r>
              <w:r w:rsidR="00D34B29" w:rsidDel="00D34B29">
                <w:rPr>
                  <w:bCs/>
                  <w:noProof/>
                </w:rPr>
                <w:delText>25</w:delText>
              </w:r>
              <w:r w:rsidRPr="002407DA" w:rsidDel="00D34B29">
                <w:rPr>
                  <w:bCs/>
                  <w:sz w:val="24"/>
                  <w:szCs w:val="24"/>
                </w:rPr>
                <w:fldChar w:fldCharType="end"/>
              </w:r>
            </w:del>
          </w:p>
          <w:customXmlDelRangeStart w:id="10" w:author="Author"/>
        </w:sdtContent>
      </w:sdt>
      <w:customXmlDelRangeEnd w:id="10"/>
      <w:customXmlDelRangeStart w:id="11" w:author="Author"/>
    </w:sdtContent>
  </w:sdt>
  <w:customXmlDelRangeEnd w:id="11"/>
  <w:p w14:paraId="4292578D" w14:textId="77777777" w:rsidR="002347F3" w:rsidRDefault="002347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6312B" w14:textId="77777777" w:rsidR="00BF5020" w:rsidRDefault="00BF5020" w:rsidP="00B81ED4">
      <w:pPr>
        <w:spacing w:after="0" w:line="240" w:lineRule="auto"/>
      </w:pPr>
      <w:r>
        <w:separator/>
      </w:r>
    </w:p>
  </w:footnote>
  <w:footnote w:type="continuationSeparator" w:id="0">
    <w:p w14:paraId="2DF28B5E" w14:textId="77777777" w:rsidR="00BF5020" w:rsidRDefault="00BF502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C222B" w14:textId="77777777" w:rsidR="00D34B29" w:rsidRDefault="00D34B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65168" w14:textId="77777777" w:rsidR="00D34B29" w:rsidRDefault="00D34B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619EB" w14:textId="77777777" w:rsidR="00D34B29" w:rsidRDefault="00D34B2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1586BA38" w:rsidR="002347F3" w:rsidRPr="005B7B1B" w:rsidRDefault="00BF5020">
    <w:pPr>
      <w:pStyle w:val="Header"/>
      <w:rPr>
        <w:rFonts w:ascii="Times New Roman" w:hAnsi="Times New Roman" w:cs="Times New Roman"/>
        <w:sz w:val="20"/>
      </w:rPr>
    </w:pPr>
    <w:customXmlDelRangeStart w:id="2" w:author="Author"/>
    <w:sdt>
      <w:sdtPr>
        <w:rPr>
          <w:sz w:val="20"/>
        </w:rPr>
        <w:id w:val="-561645718"/>
        <w:docPartObj>
          <w:docPartGallery w:val="Watermarks"/>
          <w:docPartUnique/>
        </w:docPartObj>
      </w:sdtPr>
      <w:sdtEndPr/>
      <w:sdtContent>
        <w:customXmlDelRangeEnd w:id="2"/>
        <w:del w:id="3" w:author="Author">
          <w:r w:rsidDel="00D34B29">
            <w:rPr>
              <w:noProof/>
              <w:sz w:val="20"/>
              <w:lang w:eastAsia="zh-TW"/>
            </w:rPr>
            <w:pict w14:anchorId="6EED391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del>
        <w:customXmlDelRangeStart w:id="4" w:author="Author"/>
      </w:sdtContent>
    </w:sdt>
    <w:customXmlDelRangeEnd w:id="4"/>
    <w:del w:id="5" w:author="Author">
      <w:r w:rsidR="002347F3" w:rsidDel="00D34B29">
        <w:rPr>
          <w:rFonts w:ascii="Times New Roman" w:hAnsi="Times New Roman" w:cs="Times New Roman"/>
          <w:sz w:val="20"/>
        </w:rPr>
        <w:delText xml:space="preserve">MCCF EDI TAS </w:delText>
      </w:r>
      <w:r w:rsidR="002347F3" w:rsidRPr="00BA1847" w:rsidDel="00D34B29">
        <w:rPr>
          <w:rFonts w:ascii="Times New Roman" w:hAnsi="Times New Roman" w:cs="Times New Roman"/>
          <w:sz w:val="20"/>
        </w:rPr>
        <w:delText>US1</w:delText>
      </w:r>
      <w:r w:rsidR="002347F3" w:rsidDel="00D34B29">
        <w:rPr>
          <w:rFonts w:ascii="Times New Roman" w:hAnsi="Times New Roman" w:cs="Times New Roman"/>
          <w:sz w:val="20"/>
        </w:rPr>
        <w:delText>449 SDD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915499"/>
    <w:multiLevelType w:val="hybridMultilevel"/>
    <w:tmpl w:val="D4E62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7406"/>
    <w:multiLevelType w:val="hybridMultilevel"/>
    <w:tmpl w:val="85E0869E"/>
    <w:lvl w:ilvl="0" w:tplc="FD4630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2F5D3B"/>
    <w:multiLevelType w:val="hybridMultilevel"/>
    <w:tmpl w:val="F0663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5">
    <w:nsid w:val="4C8127C2"/>
    <w:multiLevelType w:val="hybridMultilevel"/>
    <w:tmpl w:val="3184F2D6"/>
    <w:lvl w:ilvl="0" w:tplc="F244C31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F635DD"/>
    <w:multiLevelType w:val="hybridMultilevel"/>
    <w:tmpl w:val="BBA8A1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>
    <w:nsid w:val="64AB3CED"/>
    <w:multiLevelType w:val="hybridMultilevel"/>
    <w:tmpl w:val="DBBA20F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21136EA"/>
    <w:multiLevelType w:val="hybridMultilevel"/>
    <w:tmpl w:val="F3D01506"/>
    <w:lvl w:ilvl="0" w:tplc="46FC986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77C20DBB"/>
    <w:multiLevelType w:val="hybridMultilevel"/>
    <w:tmpl w:val="FE56D8D4"/>
    <w:lvl w:ilvl="0" w:tplc="5B5E867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"/>
  </w:num>
  <w:num w:numId="4">
    <w:abstractNumId w:val="25"/>
  </w:num>
  <w:num w:numId="5">
    <w:abstractNumId w:val="28"/>
  </w:num>
  <w:num w:numId="6">
    <w:abstractNumId w:val="16"/>
  </w:num>
  <w:num w:numId="7">
    <w:abstractNumId w:val="7"/>
  </w:num>
  <w:num w:numId="8">
    <w:abstractNumId w:val="9"/>
  </w:num>
  <w:num w:numId="9">
    <w:abstractNumId w:val="14"/>
  </w:num>
  <w:num w:numId="10">
    <w:abstractNumId w:val="8"/>
  </w:num>
  <w:num w:numId="11">
    <w:abstractNumId w:val="18"/>
  </w:num>
  <w:num w:numId="12">
    <w:abstractNumId w:val="6"/>
  </w:num>
  <w:num w:numId="13">
    <w:abstractNumId w:val="23"/>
  </w:num>
  <w:num w:numId="14">
    <w:abstractNumId w:val="0"/>
  </w:num>
  <w:num w:numId="15">
    <w:abstractNumId w:val="13"/>
  </w:num>
  <w:num w:numId="16">
    <w:abstractNumId w:val="1"/>
  </w:num>
  <w:num w:numId="17">
    <w:abstractNumId w:val="12"/>
  </w:num>
  <w:num w:numId="18">
    <w:abstractNumId w:val="27"/>
  </w:num>
  <w:num w:numId="19">
    <w:abstractNumId w:val="10"/>
  </w:num>
  <w:num w:numId="20">
    <w:abstractNumId w:val="11"/>
  </w:num>
  <w:num w:numId="21">
    <w:abstractNumId w:val="20"/>
  </w:num>
  <w:num w:numId="22">
    <w:abstractNumId w:val="19"/>
  </w:num>
  <w:num w:numId="23">
    <w:abstractNumId w:val="24"/>
  </w:num>
  <w:num w:numId="24">
    <w:abstractNumId w:val="26"/>
  </w:num>
  <w:num w:numId="25">
    <w:abstractNumId w:val="15"/>
  </w:num>
  <w:num w:numId="26">
    <w:abstractNumId w:val="4"/>
  </w:num>
  <w:num w:numId="27">
    <w:abstractNumId w:val="3"/>
  </w:num>
  <w:num w:numId="28">
    <w:abstractNumId w:val="17"/>
  </w:num>
  <w:num w:numId="29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50C7"/>
    <w:rsid w:val="00016937"/>
    <w:rsid w:val="0003246A"/>
    <w:rsid w:val="000358FE"/>
    <w:rsid w:val="00036F0C"/>
    <w:rsid w:val="00037249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3203"/>
    <w:rsid w:val="000A590D"/>
    <w:rsid w:val="000B507F"/>
    <w:rsid w:val="000B7003"/>
    <w:rsid w:val="000C57D1"/>
    <w:rsid w:val="000C728B"/>
    <w:rsid w:val="000D0910"/>
    <w:rsid w:val="000D51F6"/>
    <w:rsid w:val="000E0192"/>
    <w:rsid w:val="000E7129"/>
    <w:rsid w:val="000F1BBE"/>
    <w:rsid w:val="000F44A7"/>
    <w:rsid w:val="0010366C"/>
    <w:rsid w:val="00112DA6"/>
    <w:rsid w:val="001144E8"/>
    <w:rsid w:val="00115365"/>
    <w:rsid w:val="00122200"/>
    <w:rsid w:val="00122294"/>
    <w:rsid w:val="001226AA"/>
    <w:rsid w:val="00122BFA"/>
    <w:rsid w:val="00124A39"/>
    <w:rsid w:val="00132B47"/>
    <w:rsid w:val="00136651"/>
    <w:rsid w:val="001379C1"/>
    <w:rsid w:val="001406FD"/>
    <w:rsid w:val="001420C3"/>
    <w:rsid w:val="001438BD"/>
    <w:rsid w:val="00144443"/>
    <w:rsid w:val="00152BDB"/>
    <w:rsid w:val="00153A94"/>
    <w:rsid w:val="00154865"/>
    <w:rsid w:val="001564FD"/>
    <w:rsid w:val="00157644"/>
    <w:rsid w:val="00161CE6"/>
    <w:rsid w:val="00162589"/>
    <w:rsid w:val="00162A4D"/>
    <w:rsid w:val="0016411B"/>
    <w:rsid w:val="00174781"/>
    <w:rsid w:val="00175790"/>
    <w:rsid w:val="0017595A"/>
    <w:rsid w:val="00177558"/>
    <w:rsid w:val="001804E1"/>
    <w:rsid w:val="00185297"/>
    <w:rsid w:val="001860CE"/>
    <w:rsid w:val="001919C6"/>
    <w:rsid w:val="00191DE6"/>
    <w:rsid w:val="00196C20"/>
    <w:rsid w:val="001B03BC"/>
    <w:rsid w:val="001B379F"/>
    <w:rsid w:val="001B38EE"/>
    <w:rsid w:val="001B417E"/>
    <w:rsid w:val="001B47A3"/>
    <w:rsid w:val="001C2DE5"/>
    <w:rsid w:val="001C47B3"/>
    <w:rsid w:val="001C5B76"/>
    <w:rsid w:val="001C74E9"/>
    <w:rsid w:val="001C7764"/>
    <w:rsid w:val="001D028E"/>
    <w:rsid w:val="001D3A76"/>
    <w:rsid w:val="001D3DAD"/>
    <w:rsid w:val="001E1979"/>
    <w:rsid w:val="001E5EB7"/>
    <w:rsid w:val="001E7778"/>
    <w:rsid w:val="001F5110"/>
    <w:rsid w:val="002012C6"/>
    <w:rsid w:val="00203B43"/>
    <w:rsid w:val="002073F1"/>
    <w:rsid w:val="00211DCD"/>
    <w:rsid w:val="00213C69"/>
    <w:rsid w:val="00215DA5"/>
    <w:rsid w:val="00217AB6"/>
    <w:rsid w:val="00223229"/>
    <w:rsid w:val="00224AB4"/>
    <w:rsid w:val="00234357"/>
    <w:rsid w:val="002347F3"/>
    <w:rsid w:val="0023486A"/>
    <w:rsid w:val="00236269"/>
    <w:rsid w:val="002363E0"/>
    <w:rsid w:val="00237A45"/>
    <w:rsid w:val="00237E54"/>
    <w:rsid w:val="002407DA"/>
    <w:rsid w:val="00244C9D"/>
    <w:rsid w:val="00245371"/>
    <w:rsid w:val="0025289A"/>
    <w:rsid w:val="00257F79"/>
    <w:rsid w:val="00263624"/>
    <w:rsid w:val="00263E57"/>
    <w:rsid w:val="00264B88"/>
    <w:rsid w:val="00273002"/>
    <w:rsid w:val="00280708"/>
    <w:rsid w:val="00281C50"/>
    <w:rsid w:val="00283C1B"/>
    <w:rsid w:val="00287842"/>
    <w:rsid w:val="00293BAC"/>
    <w:rsid w:val="00296EFC"/>
    <w:rsid w:val="002B294C"/>
    <w:rsid w:val="002B638D"/>
    <w:rsid w:val="002D5623"/>
    <w:rsid w:val="002D7209"/>
    <w:rsid w:val="002E4632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37EA0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8F9"/>
    <w:rsid w:val="00364D54"/>
    <w:rsid w:val="00374DFE"/>
    <w:rsid w:val="00380DDD"/>
    <w:rsid w:val="003856F8"/>
    <w:rsid w:val="00386D93"/>
    <w:rsid w:val="00386E35"/>
    <w:rsid w:val="00394728"/>
    <w:rsid w:val="0039553C"/>
    <w:rsid w:val="003966B3"/>
    <w:rsid w:val="003B4849"/>
    <w:rsid w:val="003B5D0D"/>
    <w:rsid w:val="003B5E28"/>
    <w:rsid w:val="003B72E6"/>
    <w:rsid w:val="003B7B43"/>
    <w:rsid w:val="003C06CB"/>
    <w:rsid w:val="003C3E0D"/>
    <w:rsid w:val="003C471F"/>
    <w:rsid w:val="003C6905"/>
    <w:rsid w:val="003C7814"/>
    <w:rsid w:val="003D0943"/>
    <w:rsid w:val="003D15ED"/>
    <w:rsid w:val="003D44CB"/>
    <w:rsid w:val="003E2A7D"/>
    <w:rsid w:val="003F20BB"/>
    <w:rsid w:val="003F2B4D"/>
    <w:rsid w:val="003F57FE"/>
    <w:rsid w:val="00400312"/>
    <w:rsid w:val="0040708F"/>
    <w:rsid w:val="0041202E"/>
    <w:rsid w:val="004128D9"/>
    <w:rsid w:val="00426DE5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85239"/>
    <w:rsid w:val="00486908"/>
    <w:rsid w:val="00487F81"/>
    <w:rsid w:val="0049243B"/>
    <w:rsid w:val="00495057"/>
    <w:rsid w:val="004A2A22"/>
    <w:rsid w:val="004A3EFB"/>
    <w:rsid w:val="004A4871"/>
    <w:rsid w:val="004A68BE"/>
    <w:rsid w:val="004B0BA9"/>
    <w:rsid w:val="004B20F7"/>
    <w:rsid w:val="004B31C0"/>
    <w:rsid w:val="004B3477"/>
    <w:rsid w:val="004C3473"/>
    <w:rsid w:val="004C3814"/>
    <w:rsid w:val="004D01B2"/>
    <w:rsid w:val="004D06FA"/>
    <w:rsid w:val="004D684A"/>
    <w:rsid w:val="004E0CC3"/>
    <w:rsid w:val="004E4F95"/>
    <w:rsid w:val="004E594D"/>
    <w:rsid w:val="004E694A"/>
    <w:rsid w:val="004E7210"/>
    <w:rsid w:val="004F1A19"/>
    <w:rsid w:val="004F29E2"/>
    <w:rsid w:val="004F45F7"/>
    <w:rsid w:val="00501766"/>
    <w:rsid w:val="005068CB"/>
    <w:rsid w:val="00510F0F"/>
    <w:rsid w:val="00515F22"/>
    <w:rsid w:val="005215E0"/>
    <w:rsid w:val="00526D9B"/>
    <w:rsid w:val="00526DA7"/>
    <w:rsid w:val="005327CF"/>
    <w:rsid w:val="00534C8A"/>
    <w:rsid w:val="00535391"/>
    <w:rsid w:val="00541642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640C3"/>
    <w:rsid w:val="005708D8"/>
    <w:rsid w:val="00570ACB"/>
    <w:rsid w:val="005715D6"/>
    <w:rsid w:val="00576F4B"/>
    <w:rsid w:val="00577096"/>
    <w:rsid w:val="005948AC"/>
    <w:rsid w:val="00597631"/>
    <w:rsid w:val="005A03E9"/>
    <w:rsid w:val="005A1594"/>
    <w:rsid w:val="005A168F"/>
    <w:rsid w:val="005B0C4E"/>
    <w:rsid w:val="005B4FF5"/>
    <w:rsid w:val="005B7B1B"/>
    <w:rsid w:val="005C6DFC"/>
    <w:rsid w:val="005D1BD1"/>
    <w:rsid w:val="005D21E0"/>
    <w:rsid w:val="005D7AD4"/>
    <w:rsid w:val="005E273B"/>
    <w:rsid w:val="005F0D8B"/>
    <w:rsid w:val="005F4062"/>
    <w:rsid w:val="005F51CB"/>
    <w:rsid w:val="00604B6C"/>
    <w:rsid w:val="00606DE8"/>
    <w:rsid w:val="0061154D"/>
    <w:rsid w:val="00611935"/>
    <w:rsid w:val="00625530"/>
    <w:rsid w:val="00633AA1"/>
    <w:rsid w:val="00635228"/>
    <w:rsid w:val="006366A4"/>
    <w:rsid w:val="006375AB"/>
    <w:rsid w:val="00641DD7"/>
    <w:rsid w:val="0064293B"/>
    <w:rsid w:val="006437AC"/>
    <w:rsid w:val="00650EDC"/>
    <w:rsid w:val="00657BBD"/>
    <w:rsid w:val="00657BE0"/>
    <w:rsid w:val="006672DC"/>
    <w:rsid w:val="00667B4B"/>
    <w:rsid w:val="00667EAF"/>
    <w:rsid w:val="00672440"/>
    <w:rsid w:val="00681F55"/>
    <w:rsid w:val="00691040"/>
    <w:rsid w:val="0069153C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0D5"/>
    <w:rsid w:val="006D1880"/>
    <w:rsid w:val="006D4154"/>
    <w:rsid w:val="006E2DE9"/>
    <w:rsid w:val="006E621C"/>
    <w:rsid w:val="006F0F5B"/>
    <w:rsid w:val="006F1AA9"/>
    <w:rsid w:val="006F6151"/>
    <w:rsid w:val="006F762D"/>
    <w:rsid w:val="007011F7"/>
    <w:rsid w:val="00703060"/>
    <w:rsid w:val="00704FB7"/>
    <w:rsid w:val="00714C6C"/>
    <w:rsid w:val="00724266"/>
    <w:rsid w:val="0073094E"/>
    <w:rsid w:val="007330D6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786B"/>
    <w:rsid w:val="00790F1A"/>
    <w:rsid w:val="00792206"/>
    <w:rsid w:val="00795B7B"/>
    <w:rsid w:val="007A12E2"/>
    <w:rsid w:val="007A3401"/>
    <w:rsid w:val="007A6505"/>
    <w:rsid w:val="007B03F9"/>
    <w:rsid w:val="007B2011"/>
    <w:rsid w:val="007B2C14"/>
    <w:rsid w:val="007B362F"/>
    <w:rsid w:val="007B3E38"/>
    <w:rsid w:val="007B47E8"/>
    <w:rsid w:val="007B668B"/>
    <w:rsid w:val="007C0C14"/>
    <w:rsid w:val="007C42B7"/>
    <w:rsid w:val="007D0623"/>
    <w:rsid w:val="007D193A"/>
    <w:rsid w:val="007D2198"/>
    <w:rsid w:val="007D3F4B"/>
    <w:rsid w:val="007E16A0"/>
    <w:rsid w:val="007E1AF3"/>
    <w:rsid w:val="007F0E3B"/>
    <w:rsid w:val="007F2230"/>
    <w:rsid w:val="00806FC9"/>
    <w:rsid w:val="00807677"/>
    <w:rsid w:val="00810C38"/>
    <w:rsid w:val="00811470"/>
    <w:rsid w:val="00813585"/>
    <w:rsid w:val="00813DBA"/>
    <w:rsid w:val="00815F3C"/>
    <w:rsid w:val="008178D5"/>
    <w:rsid w:val="0082026E"/>
    <w:rsid w:val="008231FD"/>
    <w:rsid w:val="00827ED6"/>
    <w:rsid w:val="00831555"/>
    <w:rsid w:val="008370ED"/>
    <w:rsid w:val="00837BBA"/>
    <w:rsid w:val="00854629"/>
    <w:rsid w:val="00855BEE"/>
    <w:rsid w:val="0086059A"/>
    <w:rsid w:val="00863371"/>
    <w:rsid w:val="008656B5"/>
    <w:rsid w:val="00867E37"/>
    <w:rsid w:val="008719E2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A3C38"/>
    <w:rsid w:val="008A3DE3"/>
    <w:rsid w:val="008A3EAB"/>
    <w:rsid w:val="008A4B2B"/>
    <w:rsid w:val="008A5DF6"/>
    <w:rsid w:val="008A7D1D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226"/>
    <w:rsid w:val="00922D6B"/>
    <w:rsid w:val="00924FA8"/>
    <w:rsid w:val="00925068"/>
    <w:rsid w:val="00926205"/>
    <w:rsid w:val="00927E35"/>
    <w:rsid w:val="00935851"/>
    <w:rsid w:val="009369B9"/>
    <w:rsid w:val="00941863"/>
    <w:rsid w:val="009423E6"/>
    <w:rsid w:val="00947493"/>
    <w:rsid w:val="00950165"/>
    <w:rsid w:val="00953686"/>
    <w:rsid w:val="009543D3"/>
    <w:rsid w:val="009544E8"/>
    <w:rsid w:val="0095744D"/>
    <w:rsid w:val="00975369"/>
    <w:rsid w:val="0098096B"/>
    <w:rsid w:val="00982E5D"/>
    <w:rsid w:val="00984223"/>
    <w:rsid w:val="0098499A"/>
    <w:rsid w:val="00993737"/>
    <w:rsid w:val="00993CFD"/>
    <w:rsid w:val="009A1580"/>
    <w:rsid w:val="009A1A4A"/>
    <w:rsid w:val="009A4957"/>
    <w:rsid w:val="009C05E6"/>
    <w:rsid w:val="009C1520"/>
    <w:rsid w:val="009C33B7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30B39"/>
    <w:rsid w:val="00A32334"/>
    <w:rsid w:val="00A341C7"/>
    <w:rsid w:val="00A367F3"/>
    <w:rsid w:val="00A37BEC"/>
    <w:rsid w:val="00A42E89"/>
    <w:rsid w:val="00A435FB"/>
    <w:rsid w:val="00A446E6"/>
    <w:rsid w:val="00A4504B"/>
    <w:rsid w:val="00A50E4C"/>
    <w:rsid w:val="00A53D36"/>
    <w:rsid w:val="00A57A39"/>
    <w:rsid w:val="00A73243"/>
    <w:rsid w:val="00A73A4C"/>
    <w:rsid w:val="00A75A1D"/>
    <w:rsid w:val="00A77D09"/>
    <w:rsid w:val="00A866B3"/>
    <w:rsid w:val="00A93BCB"/>
    <w:rsid w:val="00AA56E0"/>
    <w:rsid w:val="00AA70AD"/>
    <w:rsid w:val="00AC08CF"/>
    <w:rsid w:val="00AC4415"/>
    <w:rsid w:val="00AD1915"/>
    <w:rsid w:val="00AD46E7"/>
    <w:rsid w:val="00AD56D2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05460"/>
    <w:rsid w:val="00B146A3"/>
    <w:rsid w:val="00B204A8"/>
    <w:rsid w:val="00B25C3C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65400"/>
    <w:rsid w:val="00B71259"/>
    <w:rsid w:val="00B71851"/>
    <w:rsid w:val="00B718A6"/>
    <w:rsid w:val="00B721DD"/>
    <w:rsid w:val="00B73374"/>
    <w:rsid w:val="00B7398D"/>
    <w:rsid w:val="00B75A75"/>
    <w:rsid w:val="00B81ED4"/>
    <w:rsid w:val="00B820B5"/>
    <w:rsid w:val="00B91557"/>
    <w:rsid w:val="00B92EB2"/>
    <w:rsid w:val="00B957E6"/>
    <w:rsid w:val="00B975C1"/>
    <w:rsid w:val="00B97DAF"/>
    <w:rsid w:val="00BA1847"/>
    <w:rsid w:val="00BA1E85"/>
    <w:rsid w:val="00BA42F5"/>
    <w:rsid w:val="00BA48C2"/>
    <w:rsid w:val="00BA6587"/>
    <w:rsid w:val="00BB29E9"/>
    <w:rsid w:val="00BB7C46"/>
    <w:rsid w:val="00BC461F"/>
    <w:rsid w:val="00BC70A1"/>
    <w:rsid w:val="00BD6364"/>
    <w:rsid w:val="00BD78DF"/>
    <w:rsid w:val="00BE3344"/>
    <w:rsid w:val="00BE77A5"/>
    <w:rsid w:val="00BF1692"/>
    <w:rsid w:val="00BF5020"/>
    <w:rsid w:val="00BF5B87"/>
    <w:rsid w:val="00BF618F"/>
    <w:rsid w:val="00C026BA"/>
    <w:rsid w:val="00C10A71"/>
    <w:rsid w:val="00C13462"/>
    <w:rsid w:val="00C17D69"/>
    <w:rsid w:val="00C22A8A"/>
    <w:rsid w:val="00C25056"/>
    <w:rsid w:val="00C348A1"/>
    <w:rsid w:val="00C441B6"/>
    <w:rsid w:val="00C5038C"/>
    <w:rsid w:val="00C50D87"/>
    <w:rsid w:val="00C514E2"/>
    <w:rsid w:val="00C51B08"/>
    <w:rsid w:val="00C539C3"/>
    <w:rsid w:val="00C5436E"/>
    <w:rsid w:val="00C55FC3"/>
    <w:rsid w:val="00C60E1D"/>
    <w:rsid w:val="00C64E93"/>
    <w:rsid w:val="00C74069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B528E"/>
    <w:rsid w:val="00CC6415"/>
    <w:rsid w:val="00CD0D9E"/>
    <w:rsid w:val="00CD7A5A"/>
    <w:rsid w:val="00CF4B93"/>
    <w:rsid w:val="00CF5232"/>
    <w:rsid w:val="00CF5F4E"/>
    <w:rsid w:val="00CF71C5"/>
    <w:rsid w:val="00D0064C"/>
    <w:rsid w:val="00D01740"/>
    <w:rsid w:val="00D069AD"/>
    <w:rsid w:val="00D1211C"/>
    <w:rsid w:val="00D1252D"/>
    <w:rsid w:val="00D24B14"/>
    <w:rsid w:val="00D27711"/>
    <w:rsid w:val="00D32CF8"/>
    <w:rsid w:val="00D34B29"/>
    <w:rsid w:val="00D37AE3"/>
    <w:rsid w:val="00D42128"/>
    <w:rsid w:val="00D4385C"/>
    <w:rsid w:val="00D45118"/>
    <w:rsid w:val="00D509C2"/>
    <w:rsid w:val="00D50E4A"/>
    <w:rsid w:val="00D5350F"/>
    <w:rsid w:val="00D5404F"/>
    <w:rsid w:val="00D56EA1"/>
    <w:rsid w:val="00D621B7"/>
    <w:rsid w:val="00D63E2D"/>
    <w:rsid w:val="00D65DAD"/>
    <w:rsid w:val="00D75631"/>
    <w:rsid w:val="00D75CCB"/>
    <w:rsid w:val="00D823D1"/>
    <w:rsid w:val="00D90CA7"/>
    <w:rsid w:val="00D973A8"/>
    <w:rsid w:val="00D97C4D"/>
    <w:rsid w:val="00DA4962"/>
    <w:rsid w:val="00DA5EA3"/>
    <w:rsid w:val="00DA6526"/>
    <w:rsid w:val="00DB345B"/>
    <w:rsid w:val="00DB4294"/>
    <w:rsid w:val="00DB4A65"/>
    <w:rsid w:val="00DB675C"/>
    <w:rsid w:val="00DC36F2"/>
    <w:rsid w:val="00DC5544"/>
    <w:rsid w:val="00DD2AD5"/>
    <w:rsid w:val="00DF19E7"/>
    <w:rsid w:val="00DF294B"/>
    <w:rsid w:val="00DF3274"/>
    <w:rsid w:val="00DF5B89"/>
    <w:rsid w:val="00E12AAF"/>
    <w:rsid w:val="00E13D6A"/>
    <w:rsid w:val="00E15D48"/>
    <w:rsid w:val="00E3411D"/>
    <w:rsid w:val="00E417FE"/>
    <w:rsid w:val="00E42426"/>
    <w:rsid w:val="00E44B24"/>
    <w:rsid w:val="00E47086"/>
    <w:rsid w:val="00E473C5"/>
    <w:rsid w:val="00E57549"/>
    <w:rsid w:val="00E60248"/>
    <w:rsid w:val="00E612A5"/>
    <w:rsid w:val="00E63598"/>
    <w:rsid w:val="00E662DB"/>
    <w:rsid w:val="00E7308C"/>
    <w:rsid w:val="00E74975"/>
    <w:rsid w:val="00E77AF3"/>
    <w:rsid w:val="00E824B8"/>
    <w:rsid w:val="00E838B7"/>
    <w:rsid w:val="00E91349"/>
    <w:rsid w:val="00E94212"/>
    <w:rsid w:val="00E95A78"/>
    <w:rsid w:val="00EA12FA"/>
    <w:rsid w:val="00EA4E70"/>
    <w:rsid w:val="00EA63EA"/>
    <w:rsid w:val="00EB1DE1"/>
    <w:rsid w:val="00EB51F4"/>
    <w:rsid w:val="00EB5638"/>
    <w:rsid w:val="00EB70A4"/>
    <w:rsid w:val="00EC3AF8"/>
    <w:rsid w:val="00ED055A"/>
    <w:rsid w:val="00EE099F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5C9"/>
    <w:rsid w:val="00F10CA5"/>
    <w:rsid w:val="00F2237D"/>
    <w:rsid w:val="00F22BE0"/>
    <w:rsid w:val="00F26931"/>
    <w:rsid w:val="00F3272E"/>
    <w:rsid w:val="00F358C3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6F17"/>
    <w:rsid w:val="00F77BAE"/>
    <w:rsid w:val="00F809B1"/>
    <w:rsid w:val="00F81043"/>
    <w:rsid w:val="00F85AC6"/>
    <w:rsid w:val="00F864EB"/>
    <w:rsid w:val="00F87FE2"/>
    <w:rsid w:val="00F91066"/>
    <w:rsid w:val="00F91E01"/>
    <w:rsid w:val="00F92BF7"/>
    <w:rsid w:val="00F92F3D"/>
    <w:rsid w:val="00F93E97"/>
    <w:rsid w:val="00F9651F"/>
    <w:rsid w:val="00FA3DB7"/>
    <w:rsid w:val="00FA631A"/>
    <w:rsid w:val="00FB0A28"/>
    <w:rsid w:val="00FC1B48"/>
    <w:rsid w:val="00FC4AEF"/>
    <w:rsid w:val="00FC5464"/>
    <w:rsid w:val="00FD0806"/>
    <w:rsid w:val="00FD0C06"/>
    <w:rsid w:val="00FE0CC5"/>
    <w:rsid w:val="00FE330A"/>
    <w:rsid w:val="00FE4918"/>
    <w:rsid w:val="00FE7115"/>
    <w:rsid w:val="00FF04EF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6819</Words>
  <Characters>38869</Characters>
  <Application>Microsoft Office Word</Application>
  <DocSecurity>0</DocSecurity>
  <Lines>323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2017-07-20T14:11:00Z</dcterms:created>
  <dcterms:modified xsi:type="dcterms:W3CDTF">2017-07-20T14:11:00Z</dcterms:modified>
</cp:coreProperties>
</file>