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40C19667" w:rsidR="003562BC" w:rsidRPr="009B3C81" w:rsidRDefault="003562BC"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MCCF EDI TAS US</w:t>
      </w:r>
      <w:r w:rsidR="00935851">
        <w:rPr>
          <w:rFonts w:ascii="Arial" w:hAnsi="Arial" w:cs="Arial"/>
          <w:b/>
          <w:bCs/>
          <w:sz w:val="36"/>
          <w:szCs w:val="32"/>
        </w:rPr>
        <w:t>317</w:t>
      </w:r>
    </w:p>
    <w:p w14:paraId="38E7E88B" w14:textId="77777777" w:rsidR="003562BC" w:rsidRPr="009B3C81" w:rsidRDefault="003562BC" w:rsidP="003562BC">
      <w:pPr>
        <w:pStyle w:val="Title2"/>
        <w:rPr>
          <w:sz w:val="36"/>
        </w:rPr>
      </w:pPr>
      <w:r w:rsidRPr="009B3C81">
        <w:rPr>
          <w:sz w:val="36"/>
        </w:rPr>
        <w:t>System Design Document</w:t>
      </w:r>
    </w:p>
    <w:p w14:paraId="33D1010D" w14:textId="3A88FBAF" w:rsidR="003562BC" w:rsidRPr="009B3C81" w:rsidRDefault="00D50E4A" w:rsidP="003562BC">
      <w:pPr>
        <w:pStyle w:val="Title"/>
      </w:pPr>
      <w:r>
        <w:t>PRCA*4.5*</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5460471D" w:rsidR="003562BC" w:rsidRPr="009B3C81" w:rsidRDefault="0076422B" w:rsidP="003562BC">
      <w:pPr>
        <w:pStyle w:val="InstructionalTextTitle2"/>
        <w:rPr>
          <w:rFonts w:ascii="Arial" w:hAnsi="Arial" w:cs="Arial"/>
          <w:b/>
          <w:i w:val="0"/>
          <w:color w:val="auto"/>
          <w:sz w:val="32"/>
          <w:szCs w:val="32"/>
        </w:rPr>
      </w:pPr>
      <w:r>
        <w:rPr>
          <w:rFonts w:ascii="Arial" w:hAnsi="Arial" w:cs="Arial"/>
          <w:b/>
          <w:i w:val="0"/>
          <w:color w:val="auto"/>
          <w:sz w:val="32"/>
          <w:szCs w:val="32"/>
        </w:rPr>
        <w:t>March</w:t>
      </w:r>
      <w:r w:rsidR="003562BC" w:rsidRPr="009B3C81">
        <w:rPr>
          <w:rFonts w:ascii="Arial" w:hAnsi="Arial" w:cs="Arial"/>
          <w:b/>
          <w:i w:val="0"/>
          <w:color w:val="auto"/>
          <w:sz w:val="32"/>
          <w:szCs w:val="32"/>
        </w:rPr>
        <w:t xml:space="preserve"> 201</w:t>
      </w:r>
      <w:r w:rsidR="00935851">
        <w:rPr>
          <w:rFonts w:ascii="Arial" w:hAnsi="Arial" w:cs="Arial"/>
          <w:b/>
          <w:i w:val="0"/>
          <w:color w:val="auto"/>
          <w:sz w:val="32"/>
          <w:szCs w:val="32"/>
        </w:rPr>
        <w:t>7</w:t>
      </w:r>
    </w:p>
    <w:p w14:paraId="419F3F26" w14:textId="2F890343" w:rsidR="003562BC" w:rsidRPr="003562BC" w:rsidRDefault="003562BC" w:rsidP="003562BC">
      <w:pPr>
        <w:pStyle w:val="Title2"/>
        <w:rPr>
          <w:sz w:val="32"/>
        </w:rPr>
        <w:sectPr w:rsidR="003562BC" w:rsidRPr="003562BC" w:rsidSect="00AF512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1</w:t>
      </w:r>
    </w:p>
    <w:p w14:paraId="7300E206" w14:textId="631B7921" w:rsidR="00B81ED4" w:rsidRPr="007D0623" w:rsidRDefault="00B81ED4" w:rsidP="008F7700">
      <w:pPr>
        <w:pStyle w:val="TopInfo"/>
        <w:rPr>
          <w:rFonts w:ascii="Times New Roman" w:hAnsi="Times New Roman" w:cs="Times New Roman"/>
        </w:rPr>
      </w:pPr>
      <w:r w:rsidRPr="008F7700">
        <w:rPr>
          <w:b/>
        </w:rPr>
        <w:lastRenderedPageBreak/>
        <w:t>User Story Number:</w:t>
      </w:r>
      <w:r w:rsidRPr="00B81ED4">
        <w:t xml:space="preserve"> </w:t>
      </w:r>
      <w:r w:rsidR="00935851">
        <w:t>US317</w:t>
      </w:r>
    </w:p>
    <w:p w14:paraId="39326920" w14:textId="3002D3C9" w:rsidR="004F45F7" w:rsidRPr="004F45F7" w:rsidRDefault="00B81ED4" w:rsidP="004F45F7">
      <w:pPr>
        <w:pStyle w:val="TopInfo"/>
        <w:rPr>
          <w:rFonts w:ascii="Calibri" w:hAnsi="Calibri" w:cs="Arial"/>
        </w:rPr>
      </w:pPr>
      <w:r w:rsidRPr="008F7700">
        <w:rPr>
          <w:b/>
        </w:rPr>
        <w:t>User Story Name:</w:t>
      </w:r>
      <w:r w:rsidR="007431E4">
        <w:t xml:space="preserve"> </w:t>
      </w:r>
      <w:r w:rsidR="00B204A8">
        <w:t>Corrected EEOB Attach to Claims</w:t>
      </w:r>
    </w:p>
    <w:p w14:paraId="45B71F21" w14:textId="77777777" w:rsidR="004F45F7" w:rsidRDefault="004F45F7" w:rsidP="004F45F7">
      <w:pPr>
        <w:pStyle w:val="TopInfo"/>
      </w:pPr>
    </w:p>
    <w:p w14:paraId="585811FE" w14:textId="77777777" w:rsidR="004F45F7" w:rsidRPr="001D028E" w:rsidRDefault="004F45F7" w:rsidP="004F45F7">
      <w:pPr>
        <w:pStyle w:val="TopInfo"/>
        <w:rPr>
          <w:b/>
        </w:rPr>
      </w:pPr>
      <w:r w:rsidRPr="001D028E">
        <w:rPr>
          <w:b/>
        </w:rPr>
        <w:t xml:space="preserve">Background </w:t>
      </w:r>
    </w:p>
    <w:p w14:paraId="452316CF" w14:textId="77777777" w:rsidR="00462554" w:rsidRDefault="004F45F7" w:rsidP="00462554">
      <w:pPr>
        <w:pStyle w:val="Heading1"/>
        <w:rPr>
          <w:b w:val="0"/>
        </w:rPr>
      </w:pPr>
      <w:r>
        <w:rPr>
          <w:rStyle w:val="rally-rte-class-09886f234590958"/>
          <w:rFonts w:cs="Arial"/>
          <w:sz w:val="18"/>
          <w:szCs w:val="18"/>
        </w:rPr>
        <w:t> </w:t>
      </w:r>
      <w:r w:rsidR="00462554">
        <w:rPr>
          <w:b w:val="0"/>
        </w:rPr>
        <w:t xml:space="preserve">If a payer sends a bundled payment OR the incorrect claim number in the claim number (CLP01 field), clerk must edit the claim number using ‘split/edit’ to enter the correct claim number.  IF the EEOB is received WITHOUT a valid claim number in the CLP01 field, the </w:t>
      </w:r>
      <w:proofErr w:type="spellStart"/>
      <w:r w:rsidR="00462554">
        <w:rPr>
          <w:b w:val="0"/>
        </w:rPr>
        <w:t>eeob</w:t>
      </w:r>
      <w:proofErr w:type="spellEnd"/>
      <w:r w:rsidR="00462554">
        <w:rPr>
          <w:b w:val="0"/>
        </w:rPr>
        <w:t xml:space="preserve"> will post to the exceptions and the clerk must correct the number and fix the exception, prior to posting the ERA.  (</w:t>
      </w:r>
      <w:proofErr w:type="spellStart"/>
      <w:r w:rsidR="00462554">
        <w:rPr>
          <w:b w:val="0"/>
        </w:rPr>
        <w:t>VistA</w:t>
      </w:r>
      <w:proofErr w:type="spellEnd"/>
      <w:r w:rsidR="00462554">
        <w:rPr>
          <w:b w:val="0"/>
        </w:rPr>
        <w:t xml:space="preserve"> will not allow posting of the ERA until exceptions are cleared).  If the EEOB is corrected in the exceptions list, the EEOB should ‘attach’ to the correct claim.</w:t>
      </w:r>
    </w:p>
    <w:p w14:paraId="6E2EDED6" w14:textId="77777777" w:rsidR="00462554" w:rsidRDefault="00462554" w:rsidP="00462554">
      <w:pPr>
        <w:pStyle w:val="Heading1"/>
        <w:rPr>
          <w:b w:val="0"/>
        </w:rPr>
      </w:pPr>
      <w:r>
        <w:rPr>
          <w:b w:val="0"/>
        </w:rPr>
        <w:t xml:space="preserve">If the claim is VALID in </w:t>
      </w:r>
      <w:proofErr w:type="spellStart"/>
      <w:r>
        <w:rPr>
          <w:b w:val="0"/>
        </w:rPr>
        <w:t>VistA</w:t>
      </w:r>
      <w:proofErr w:type="spellEnd"/>
      <w:r>
        <w:rPr>
          <w:b w:val="0"/>
        </w:rPr>
        <w:t xml:space="preserve">, but is incorrect for the claim being paid, the clerk still needs to correct the claim number using the split/edit option.  HOWEVER, the EEOB </w:t>
      </w:r>
      <w:r w:rsidRPr="00FF7259">
        <w:rPr>
          <w:b w:val="0"/>
          <w:u w:val="single"/>
        </w:rPr>
        <w:t>DOES NOT</w:t>
      </w:r>
      <w:r>
        <w:rPr>
          <w:b w:val="0"/>
        </w:rPr>
        <w:t xml:space="preserve"> post to the correct claim, when making the corrections in the worklist or the APAR.  </w:t>
      </w:r>
      <w:proofErr w:type="spellStart"/>
      <w:r>
        <w:rPr>
          <w:b w:val="0"/>
        </w:rPr>
        <w:t>VistA</w:t>
      </w:r>
      <w:proofErr w:type="spellEnd"/>
      <w:r>
        <w:rPr>
          <w:b w:val="0"/>
        </w:rPr>
        <w:t xml:space="preserve"> needs to append the EEOB to the correct claim, regardless of when the split/edit is completed.  </w:t>
      </w:r>
    </w:p>
    <w:p w14:paraId="17279734" w14:textId="77777777" w:rsidR="00462554" w:rsidRDefault="00462554" w:rsidP="00462554">
      <w:pPr>
        <w:pStyle w:val="Heading1"/>
        <w:rPr>
          <w:b w:val="0"/>
        </w:rPr>
      </w:pPr>
      <w:r>
        <w:rPr>
          <w:b w:val="0"/>
        </w:rPr>
        <w:t>If a patient comes in and requests ALL their records, that includes the copies of EOBs or EEOBs.  Facilities need EEOBs to attach to the patients claims, to ensure they are HIPAA compliant.</w:t>
      </w:r>
    </w:p>
    <w:p w14:paraId="65D3AC7E" w14:textId="39BAC6C6" w:rsidR="009153E3" w:rsidRDefault="009153E3" w:rsidP="009153E3">
      <w:pPr>
        <w:pStyle w:val="Heading1"/>
      </w:pPr>
      <w:r w:rsidRPr="009153E3">
        <w:t>Conversation</w:t>
      </w:r>
    </w:p>
    <w:p w14:paraId="4B22C764" w14:textId="778395F7" w:rsidR="00E77AF3" w:rsidRPr="00486908" w:rsidRDefault="00E77AF3" w:rsidP="00E77AF3">
      <w:pPr>
        <w:pStyle w:val="Heading1"/>
        <w:rPr>
          <w:rFonts w:asciiTheme="minorHAnsi" w:hAnsiTheme="minorHAnsi" w:cs="Arial"/>
          <w:b w:val="0"/>
          <w:szCs w:val="24"/>
        </w:rPr>
      </w:pPr>
      <w:r w:rsidRPr="00486908">
        <w:rPr>
          <w:rFonts w:asciiTheme="minorHAnsi" w:hAnsiTheme="minorHAnsi" w:cs="Arial"/>
          <w:b w:val="0"/>
          <w:szCs w:val="24"/>
        </w:rPr>
        <w:t xml:space="preserve">The existing menu option </w:t>
      </w:r>
      <w:r w:rsidRPr="00486908">
        <w:rPr>
          <w:rFonts w:asciiTheme="minorHAnsi" w:hAnsiTheme="minorHAnsi" w:cs="r_ansi"/>
          <w:szCs w:val="24"/>
        </w:rPr>
        <w:t xml:space="preserve">RCDPE EEOB MOVE/COPY/REMOVE </w:t>
      </w:r>
      <w:r w:rsidRPr="00486908">
        <w:rPr>
          <w:rFonts w:asciiTheme="minorHAnsi" w:hAnsiTheme="minorHAnsi" w:cs="Arial"/>
          <w:b w:val="0"/>
          <w:szCs w:val="24"/>
        </w:rPr>
        <w:t xml:space="preserve">allows EEOB information to </w:t>
      </w:r>
      <w:r w:rsidR="00B204A8">
        <w:rPr>
          <w:rFonts w:asciiTheme="minorHAnsi" w:hAnsiTheme="minorHAnsi" w:cs="Arial"/>
          <w:b w:val="0"/>
          <w:szCs w:val="24"/>
        </w:rPr>
        <w:t>b</w:t>
      </w:r>
      <w:r w:rsidRPr="00486908">
        <w:rPr>
          <w:rFonts w:asciiTheme="minorHAnsi" w:hAnsiTheme="minorHAnsi" w:cs="Arial"/>
          <w:b w:val="0"/>
          <w:szCs w:val="24"/>
        </w:rPr>
        <w:t xml:space="preserve">e moved or </w:t>
      </w:r>
      <w:proofErr w:type="gramStart"/>
      <w:r w:rsidRPr="00486908">
        <w:rPr>
          <w:rFonts w:asciiTheme="minorHAnsi" w:hAnsiTheme="minorHAnsi" w:cs="Arial"/>
          <w:b w:val="0"/>
          <w:szCs w:val="24"/>
        </w:rPr>
        <w:t>copied  to</w:t>
      </w:r>
      <w:proofErr w:type="gramEnd"/>
      <w:r w:rsidRPr="00486908">
        <w:rPr>
          <w:rFonts w:asciiTheme="minorHAnsi" w:hAnsiTheme="minorHAnsi" w:cs="Arial"/>
          <w:b w:val="0"/>
          <w:szCs w:val="24"/>
        </w:rPr>
        <w:t xml:space="preserve"> different claims manually after split/edit of claims in the worklist or APAR. </w:t>
      </w:r>
      <w:r w:rsidR="00B328E1" w:rsidRPr="00486908">
        <w:rPr>
          <w:rFonts w:asciiTheme="minorHAnsi" w:hAnsiTheme="minorHAnsi" w:cs="Arial"/>
          <w:b w:val="0"/>
          <w:szCs w:val="24"/>
        </w:rPr>
        <w:t>The option allows entry of justification text.</w:t>
      </w:r>
    </w:p>
    <w:p w14:paraId="0D8C3FE5" w14:textId="40A5D872" w:rsidR="00364540" w:rsidRPr="00486908" w:rsidRDefault="00364540" w:rsidP="00B328E1">
      <w:pPr>
        <w:pStyle w:val="BodyText"/>
        <w:rPr>
          <w:rFonts w:asciiTheme="minorHAnsi" w:hAnsiTheme="minorHAnsi" w:cs="Arial"/>
          <w:lang w:eastAsia="en-US"/>
        </w:rPr>
      </w:pPr>
      <w:r w:rsidRPr="00486908">
        <w:rPr>
          <w:rFonts w:asciiTheme="minorHAnsi" w:hAnsiTheme="minorHAnsi" w:cs="Arial"/>
          <w:lang w:eastAsia="en-US"/>
        </w:rPr>
        <w:t>In addition to the move/copy/delete history a split/edit (in either ERA worklist or APAR worklist) also records the apportionment of the split on the EEOB. This apportionment is displayed as ‘</w:t>
      </w:r>
      <w:r w:rsidRPr="00486908">
        <w:rPr>
          <w:rFonts w:asciiTheme="minorHAnsi" w:hAnsiTheme="minorHAnsi" w:cs="r_ansi"/>
        </w:rPr>
        <w:t xml:space="preserve">**A/R CORRECTED PAYMENT DATA:’ </w:t>
      </w:r>
      <w:r w:rsidRPr="00486908">
        <w:rPr>
          <w:rFonts w:asciiTheme="minorHAnsi" w:hAnsiTheme="minorHAnsi" w:cs="Arial"/>
        </w:rPr>
        <w:t>in the View/Print EEOB o</w:t>
      </w:r>
      <w:r w:rsidR="00203B43" w:rsidRPr="00486908">
        <w:rPr>
          <w:rFonts w:asciiTheme="minorHAnsi" w:hAnsiTheme="minorHAnsi" w:cs="Arial"/>
        </w:rPr>
        <w:t>ption of the worklists. See scre</w:t>
      </w:r>
      <w:r w:rsidRPr="00486908">
        <w:rPr>
          <w:rFonts w:asciiTheme="minorHAnsi" w:hAnsiTheme="minorHAnsi" w:cs="Arial"/>
        </w:rPr>
        <w:t>en shot</w:t>
      </w:r>
      <w:r w:rsidR="00203B43" w:rsidRPr="00486908">
        <w:rPr>
          <w:rFonts w:asciiTheme="minorHAnsi" w:hAnsiTheme="minorHAnsi" w:cs="Arial"/>
        </w:rPr>
        <w:t xml:space="preserve"> A</w:t>
      </w:r>
      <w:r w:rsidRPr="00486908">
        <w:rPr>
          <w:rFonts w:asciiTheme="minorHAnsi" w:hAnsiTheme="minorHAnsi" w:cs="Arial"/>
        </w:rPr>
        <w:t xml:space="preserve"> below.</w:t>
      </w:r>
      <w:r w:rsidR="00203B43" w:rsidRPr="00486908">
        <w:rPr>
          <w:rFonts w:asciiTheme="minorHAnsi" w:hAnsiTheme="minorHAnsi" w:cs="Arial"/>
        </w:rPr>
        <w:t xml:space="preserve"> This will not change in this user story. </w:t>
      </w:r>
      <w:r w:rsidRPr="00486908">
        <w:rPr>
          <w:rFonts w:asciiTheme="minorHAnsi" w:hAnsiTheme="minorHAnsi" w:cs="r_ansi"/>
        </w:rPr>
        <w:t xml:space="preserve">                   </w:t>
      </w:r>
      <w:r w:rsidRPr="00486908">
        <w:rPr>
          <w:rFonts w:asciiTheme="minorHAnsi" w:hAnsiTheme="minorHAnsi" w:cs="Arial"/>
          <w:lang w:eastAsia="en-US"/>
        </w:rPr>
        <w:t xml:space="preserve"> </w:t>
      </w:r>
    </w:p>
    <w:p w14:paraId="4F76E4AD" w14:textId="77777777" w:rsidR="00486908" w:rsidRDefault="00486908" w:rsidP="00597631">
      <w:pPr>
        <w:rPr>
          <w:rFonts w:cs="Arial"/>
          <w:sz w:val="24"/>
          <w:szCs w:val="24"/>
        </w:rPr>
      </w:pPr>
    </w:p>
    <w:p w14:paraId="611A339A" w14:textId="77777777" w:rsidR="00597631" w:rsidRPr="00486908" w:rsidRDefault="00597631" w:rsidP="00597631">
      <w:pPr>
        <w:rPr>
          <w:rFonts w:cs="Arial"/>
          <w:sz w:val="24"/>
          <w:szCs w:val="24"/>
        </w:rPr>
      </w:pPr>
      <w:r w:rsidRPr="00486908">
        <w:rPr>
          <w:rFonts w:cs="Arial"/>
          <w:sz w:val="24"/>
          <w:szCs w:val="24"/>
        </w:rPr>
        <w:t xml:space="preserve">The assumption is that the APAR/Worklist automatic move of EEOB will follow the same rules as the existing manual RCDPE EEOB MOVE/COPY menu option. The automatic update of EEOB information to reflect split/edit of claims will occur at receipts creation in the PRCA nightly </w:t>
      </w:r>
      <w:proofErr w:type="spellStart"/>
      <w:r w:rsidRPr="00486908">
        <w:rPr>
          <w:rFonts w:cs="Arial"/>
          <w:sz w:val="24"/>
          <w:szCs w:val="24"/>
        </w:rPr>
        <w:t>autopost</w:t>
      </w:r>
      <w:proofErr w:type="spellEnd"/>
      <w:r w:rsidRPr="00486908">
        <w:rPr>
          <w:rFonts w:cs="Arial"/>
          <w:sz w:val="24"/>
          <w:szCs w:val="24"/>
        </w:rPr>
        <w:t xml:space="preserve"> job (for APAR) or at receipt creation in the ERA Worklist.  </w:t>
      </w:r>
    </w:p>
    <w:p w14:paraId="7225AC15" w14:textId="1E4E1B4C" w:rsidR="00597631" w:rsidRPr="00486908" w:rsidRDefault="00597631" w:rsidP="00597631">
      <w:pPr>
        <w:rPr>
          <w:rFonts w:cs="Arial"/>
          <w:sz w:val="24"/>
          <w:szCs w:val="24"/>
        </w:rPr>
      </w:pPr>
      <w:r w:rsidRPr="00486908">
        <w:rPr>
          <w:rFonts w:cs="Arial"/>
          <w:sz w:val="24"/>
          <w:szCs w:val="24"/>
        </w:rPr>
        <w:t xml:space="preserve">There will be no attempt to apportion EEOB detail but the A/R Payment Correction multiple on the EEOB will be updated with apportionment as with current software. </w:t>
      </w:r>
    </w:p>
    <w:p w14:paraId="14D3EB46" w14:textId="77777777" w:rsidR="00597631" w:rsidRPr="00486908" w:rsidRDefault="00597631" w:rsidP="00597631">
      <w:pPr>
        <w:rPr>
          <w:rFonts w:cs="Arial"/>
          <w:sz w:val="24"/>
          <w:szCs w:val="24"/>
        </w:rPr>
      </w:pPr>
      <w:r w:rsidRPr="00486908">
        <w:rPr>
          <w:rFonts w:cs="Arial"/>
          <w:sz w:val="24"/>
          <w:szCs w:val="24"/>
        </w:rPr>
        <w:lastRenderedPageBreak/>
        <w:t xml:space="preserve">Details of the moved/copy/delete transactions and justification text can be viewed in the EDI Lockbox report option </w:t>
      </w:r>
      <w:r w:rsidRPr="00486908">
        <w:rPr>
          <w:rFonts w:cs="Arial"/>
          <w:b/>
          <w:bCs/>
          <w:sz w:val="24"/>
          <w:szCs w:val="24"/>
        </w:rPr>
        <w:t>RCDPE EEOB MOVE/COPY/RMOVE RPT</w:t>
      </w:r>
      <w:r w:rsidRPr="00486908">
        <w:rPr>
          <w:rFonts w:cs="Arial"/>
          <w:sz w:val="24"/>
          <w:szCs w:val="24"/>
        </w:rPr>
        <w:t xml:space="preserve"> and are also displayed in </w:t>
      </w:r>
      <w:r w:rsidRPr="00486908">
        <w:rPr>
          <w:rFonts w:cs="Arial"/>
          <w:b/>
          <w:bCs/>
          <w:sz w:val="24"/>
          <w:szCs w:val="24"/>
        </w:rPr>
        <w:t>TPJI/AR Account Profile/Comment History</w:t>
      </w:r>
      <w:r w:rsidRPr="00486908">
        <w:rPr>
          <w:rFonts w:cs="Arial"/>
          <w:sz w:val="24"/>
          <w:szCs w:val="24"/>
        </w:rPr>
        <w:t xml:space="preserve">. The APAR and ERA worklist </w:t>
      </w:r>
      <w:proofErr w:type="gramStart"/>
      <w:r w:rsidRPr="00486908">
        <w:rPr>
          <w:rFonts w:cs="Arial"/>
          <w:sz w:val="24"/>
          <w:szCs w:val="24"/>
        </w:rPr>
        <w:t xml:space="preserve">options to </w:t>
      </w:r>
      <w:r w:rsidRPr="00486908">
        <w:rPr>
          <w:rFonts w:cs="Arial"/>
          <w:b/>
          <w:bCs/>
          <w:sz w:val="24"/>
          <w:szCs w:val="24"/>
        </w:rPr>
        <w:t xml:space="preserve">View/Print EEOB </w:t>
      </w:r>
      <w:r w:rsidRPr="00486908">
        <w:rPr>
          <w:rFonts w:cs="Arial"/>
          <w:sz w:val="24"/>
          <w:szCs w:val="24"/>
        </w:rPr>
        <w:t>also displays</w:t>
      </w:r>
      <w:proofErr w:type="gramEnd"/>
      <w:r w:rsidRPr="00486908">
        <w:rPr>
          <w:rFonts w:cs="Arial"/>
          <w:sz w:val="24"/>
          <w:szCs w:val="24"/>
        </w:rPr>
        <w:t xml:space="preserve"> the move/copy/delete transaction. </w:t>
      </w:r>
      <w:r w:rsidRPr="00486908">
        <w:rPr>
          <w:rFonts w:cs="Arial"/>
          <w:b/>
          <w:bCs/>
          <w:sz w:val="24"/>
          <w:szCs w:val="24"/>
        </w:rPr>
        <w:t>TPJI/Bill Charges</w:t>
      </w:r>
      <w:r w:rsidRPr="00486908">
        <w:rPr>
          <w:rFonts w:cs="Arial"/>
          <w:sz w:val="24"/>
          <w:szCs w:val="24"/>
        </w:rPr>
        <w:t xml:space="preserve"> screen indicates if EEOB have been marked as removed.</w:t>
      </w:r>
    </w:p>
    <w:p w14:paraId="0790299A" w14:textId="77777777" w:rsidR="00597631" w:rsidRPr="00486908" w:rsidRDefault="00597631" w:rsidP="00597631">
      <w:pPr>
        <w:rPr>
          <w:rFonts w:cs="Arial"/>
          <w:sz w:val="24"/>
          <w:szCs w:val="24"/>
        </w:rPr>
      </w:pPr>
      <w:r w:rsidRPr="00486908">
        <w:rPr>
          <w:rFonts w:cs="Arial"/>
          <w:sz w:val="24"/>
          <w:szCs w:val="24"/>
        </w:rPr>
        <w:t>This is a summary of possible split edit scenarios:</w:t>
      </w:r>
    </w:p>
    <w:p w14:paraId="3F20BA1E" w14:textId="77777777" w:rsidR="00597631" w:rsidRPr="00486908" w:rsidRDefault="00597631" w:rsidP="00597631">
      <w:pPr>
        <w:pStyle w:val="ListParagraph"/>
        <w:numPr>
          <w:ilvl w:val="0"/>
          <w:numId w:val="46"/>
        </w:numPr>
        <w:spacing w:after="0" w:line="240" w:lineRule="auto"/>
        <w:contextualSpacing w:val="0"/>
        <w:rPr>
          <w:rFonts w:cs="Arial"/>
          <w:sz w:val="24"/>
          <w:szCs w:val="24"/>
        </w:rPr>
      </w:pPr>
      <w:r w:rsidRPr="00486908">
        <w:rPr>
          <w:rFonts w:cs="Arial"/>
          <w:sz w:val="24"/>
          <w:szCs w:val="24"/>
        </w:rPr>
        <w:t>The full claim payment amount is split to a new claim</w:t>
      </w:r>
    </w:p>
    <w:p w14:paraId="04114042" w14:textId="77777777" w:rsidR="00597631" w:rsidRPr="00486908" w:rsidRDefault="00597631" w:rsidP="00486908">
      <w:pPr>
        <w:pStyle w:val="ListParagraph"/>
        <w:numPr>
          <w:ilvl w:val="0"/>
          <w:numId w:val="47"/>
        </w:numPr>
        <w:spacing w:after="0" w:line="240" w:lineRule="auto"/>
        <w:contextualSpacing w:val="0"/>
        <w:rPr>
          <w:rFonts w:cs="Arial"/>
          <w:sz w:val="24"/>
          <w:szCs w:val="24"/>
        </w:rPr>
      </w:pPr>
      <w:r w:rsidRPr="00486908">
        <w:rPr>
          <w:rFonts w:cs="Arial"/>
          <w:sz w:val="24"/>
          <w:szCs w:val="24"/>
        </w:rPr>
        <w:t xml:space="preserve">EEOB is moved to the new claim (by changing claim number on the EEOB) </w:t>
      </w:r>
    </w:p>
    <w:p w14:paraId="24DAD522" w14:textId="77777777" w:rsidR="00597631" w:rsidRPr="00486908" w:rsidRDefault="00597631" w:rsidP="00486908">
      <w:pPr>
        <w:pStyle w:val="BodyText"/>
        <w:numPr>
          <w:ilvl w:val="0"/>
          <w:numId w:val="47"/>
        </w:numPr>
        <w:suppressAutoHyphens w:val="0"/>
        <w:spacing w:after="0"/>
        <w:rPr>
          <w:rFonts w:asciiTheme="minorHAnsi" w:hAnsiTheme="minorHAnsi" w:cs="Arial"/>
        </w:rPr>
      </w:pPr>
      <w:r w:rsidRPr="00486908">
        <w:rPr>
          <w:rFonts w:asciiTheme="minorHAnsi" w:hAnsiTheme="minorHAnsi" w:cs="Arial"/>
        </w:rPr>
        <w:t xml:space="preserve">Justification text on EEOB for audit report and AR comment are "EEOB moved from claim XXXXX automatically by AUTOPOST” or similar </w:t>
      </w:r>
    </w:p>
    <w:p w14:paraId="7A2F32D1" w14:textId="77777777" w:rsidR="00597631" w:rsidRPr="00486908" w:rsidRDefault="00597631" w:rsidP="00597631">
      <w:pPr>
        <w:pStyle w:val="ListParagraph"/>
        <w:rPr>
          <w:rFonts w:cs="Arial"/>
          <w:sz w:val="24"/>
          <w:szCs w:val="24"/>
        </w:rPr>
      </w:pPr>
    </w:p>
    <w:p w14:paraId="7FBD8856" w14:textId="77777777" w:rsidR="00597631" w:rsidRPr="00486908" w:rsidRDefault="00597631" w:rsidP="00597631">
      <w:pPr>
        <w:pStyle w:val="ListParagraph"/>
        <w:numPr>
          <w:ilvl w:val="0"/>
          <w:numId w:val="46"/>
        </w:numPr>
        <w:spacing w:after="0" w:line="240" w:lineRule="auto"/>
        <w:contextualSpacing w:val="0"/>
        <w:rPr>
          <w:rFonts w:cs="Arial"/>
          <w:sz w:val="24"/>
          <w:szCs w:val="24"/>
        </w:rPr>
      </w:pPr>
      <w:r w:rsidRPr="00486908">
        <w:rPr>
          <w:rFonts w:cs="Arial"/>
          <w:sz w:val="24"/>
          <w:szCs w:val="24"/>
        </w:rPr>
        <w:t xml:space="preserve">The full claim payment amount is split to suspense </w:t>
      </w:r>
    </w:p>
    <w:p w14:paraId="7EB98BC6" w14:textId="77777777" w:rsidR="00597631" w:rsidRPr="00486908" w:rsidRDefault="00597631" w:rsidP="00597631">
      <w:pPr>
        <w:pStyle w:val="ListParagraph"/>
        <w:numPr>
          <w:ilvl w:val="0"/>
          <w:numId w:val="48"/>
        </w:numPr>
        <w:spacing w:after="0" w:line="240" w:lineRule="auto"/>
        <w:contextualSpacing w:val="0"/>
        <w:rPr>
          <w:rFonts w:cs="Arial"/>
          <w:sz w:val="24"/>
          <w:szCs w:val="24"/>
        </w:rPr>
      </w:pPr>
      <w:r w:rsidRPr="00486908">
        <w:rPr>
          <w:rFonts w:cs="Arial"/>
          <w:sz w:val="24"/>
          <w:szCs w:val="24"/>
        </w:rPr>
        <w:t>EEOB is marked as removed (see Bill charges display below)</w:t>
      </w:r>
    </w:p>
    <w:p w14:paraId="2F3434F3" w14:textId="77777777" w:rsidR="00597631" w:rsidRPr="00486908" w:rsidRDefault="00597631" w:rsidP="00597631">
      <w:pPr>
        <w:pStyle w:val="ListParagraph"/>
        <w:numPr>
          <w:ilvl w:val="0"/>
          <w:numId w:val="48"/>
        </w:numPr>
        <w:spacing w:after="0" w:line="240" w:lineRule="auto"/>
        <w:contextualSpacing w:val="0"/>
        <w:rPr>
          <w:rFonts w:cs="Arial"/>
          <w:sz w:val="24"/>
          <w:szCs w:val="24"/>
        </w:rPr>
      </w:pPr>
      <w:r w:rsidRPr="00486908">
        <w:rPr>
          <w:rFonts w:cs="Arial"/>
          <w:sz w:val="24"/>
          <w:szCs w:val="24"/>
        </w:rPr>
        <w:t>Justification text on EEOB for audit report and AR comment are "EEOB removed from claim XXXXX automatically by AUTOPOST” or similar</w:t>
      </w:r>
    </w:p>
    <w:p w14:paraId="00E0183C" w14:textId="77777777" w:rsidR="00597631" w:rsidRPr="00486908" w:rsidRDefault="00597631" w:rsidP="00597631">
      <w:pPr>
        <w:pStyle w:val="ListParagraph"/>
        <w:rPr>
          <w:rFonts w:cs="Arial"/>
          <w:sz w:val="24"/>
          <w:szCs w:val="24"/>
        </w:rPr>
      </w:pPr>
    </w:p>
    <w:p w14:paraId="300E73FD" w14:textId="77777777" w:rsidR="00597631" w:rsidRPr="00486908" w:rsidRDefault="00597631" w:rsidP="00597631">
      <w:pPr>
        <w:pStyle w:val="ListParagraph"/>
        <w:numPr>
          <w:ilvl w:val="0"/>
          <w:numId w:val="46"/>
        </w:numPr>
        <w:spacing w:after="0" w:line="240" w:lineRule="auto"/>
        <w:contextualSpacing w:val="0"/>
        <w:rPr>
          <w:rFonts w:cs="Arial"/>
          <w:sz w:val="24"/>
          <w:szCs w:val="24"/>
        </w:rPr>
      </w:pPr>
      <w:r w:rsidRPr="00486908">
        <w:rPr>
          <w:rFonts w:cs="Arial"/>
          <w:sz w:val="24"/>
          <w:szCs w:val="24"/>
        </w:rPr>
        <w:t>Claim payment amount is split partially to one new claim and partially to suspense</w:t>
      </w:r>
    </w:p>
    <w:p w14:paraId="376D14B4" w14:textId="77777777" w:rsidR="00597631" w:rsidRPr="00486908" w:rsidRDefault="00597631" w:rsidP="00597631">
      <w:pPr>
        <w:pStyle w:val="ListParagraph"/>
        <w:numPr>
          <w:ilvl w:val="0"/>
          <w:numId w:val="48"/>
        </w:numPr>
        <w:spacing w:after="0" w:line="240" w:lineRule="auto"/>
        <w:contextualSpacing w:val="0"/>
        <w:rPr>
          <w:rFonts w:cs="Arial"/>
          <w:sz w:val="24"/>
          <w:szCs w:val="24"/>
        </w:rPr>
      </w:pPr>
      <w:r w:rsidRPr="00486908">
        <w:rPr>
          <w:rFonts w:cs="Arial"/>
          <w:sz w:val="24"/>
          <w:szCs w:val="24"/>
        </w:rPr>
        <w:t xml:space="preserve">EEOB is moved to the new claim (by changing claim number on the EEOB) </w:t>
      </w:r>
    </w:p>
    <w:p w14:paraId="6EC00312" w14:textId="77777777" w:rsidR="00597631" w:rsidRPr="00486908" w:rsidRDefault="00597631" w:rsidP="00597631">
      <w:pPr>
        <w:pStyle w:val="BodyText"/>
        <w:numPr>
          <w:ilvl w:val="0"/>
          <w:numId w:val="48"/>
        </w:numPr>
        <w:suppressAutoHyphens w:val="0"/>
        <w:rPr>
          <w:rFonts w:asciiTheme="minorHAnsi" w:hAnsiTheme="minorHAnsi" w:cs="Arial"/>
        </w:rPr>
      </w:pPr>
      <w:r w:rsidRPr="00486908">
        <w:rPr>
          <w:rFonts w:asciiTheme="minorHAnsi" w:hAnsiTheme="minorHAnsi" w:cs="Arial"/>
        </w:rPr>
        <w:t>Justification text on EEOB for audit report and AR comment are "EEOB moved from claim XXXXX automatically by AUTOPOST” or similar</w:t>
      </w:r>
    </w:p>
    <w:p w14:paraId="5742C6E5" w14:textId="77777777" w:rsidR="00597631" w:rsidRPr="00486908" w:rsidRDefault="00597631" w:rsidP="00597631">
      <w:pPr>
        <w:pStyle w:val="ListParagraph"/>
        <w:rPr>
          <w:rFonts w:cs="Arial"/>
          <w:sz w:val="24"/>
          <w:szCs w:val="24"/>
        </w:rPr>
      </w:pPr>
    </w:p>
    <w:p w14:paraId="37D514AF" w14:textId="77777777" w:rsidR="00597631" w:rsidRPr="00486908" w:rsidRDefault="00597631" w:rsidP="00597631">
      <w:pPr>
        <w:pStyle w:val="ListParagraph"/>
        <w:numPr>
          <w:ilvl w:val="0"/>
          <w:numId w:val="46"/>
        </w:numPr>
        <w:spacing w:after="0" w:line="240" w:lineRule="auto"/>
        <w:contextualSpacing w:val="0"/>
        <w:rPr>
          <w:rFonts w:cs="Arial"/>
          <w:sz w:val="24"/>
          <w:szCs w:val="24"/>
        </w:rPr>
      </w:pPr>
      <w:r w:rsidRPr="00486908">
        <w:rPr>
          <w:rFonts w:cs="Arial"/>
          <w:sz w:val="24"/>
          <w:szCs w:val="24"/>
        </w:rPr>
        <w:t>Claim payment amount is split between original claim and multiple other claims</w:t>
      </w:r>
    </w:p>
    <w:p w14:paraId="58A41E7F" w14:textId="77777777" w:rsidR="00597631" w:rsidRPr="00486908" w:rsidRDefault="00597631" w:rsidP="00597631">
      <w:pPr>
        <w:pStyle w:val="ListParagraph"/>
        <w:numPr>
          <w:ilvl w:val="0"/>
          <w:numId w:val="47"/>
        </w:numPr>
        <w:spacing w:after="0" w:line="240" w:lineRule="auto"/>
        <w:contextualSpacing w:val="0"/>
        <w:rPr>
          <w:rFonts w:cs="Arial"/>
          <w:sz w:val="24"/>
          <w:szCs w:val="24"/>
        </w:rPr>
      </w:pPr>
      <w:r w:rsidRPr="00486908">
        <w:rPr>
          <w:rFonts w:cs="Arial"/>
          <w:sz w:val="24"/>
          <w:szCs w:val="24"/>
        </w:rPr>
        <w:t>EEOB is copied to the new claims. Existing EEOB remains.</w:t>
      </w:r>
    </w:p>
    <w:p w14:paraId="2B32CCFF" w14:textId="77777777" w:rsidR="00597631" w:rsidRPr="00486908" w:rsidRDefault="00597631" w:rsidP="00597631">
      <w:pPr>
        <w:pStyle w:val="BodyText"/>
        <w:numPr>
          <w:ilvl w:val="0"/>
          <w:numId w:val="47"/>
        </w:numPr>
        <w:suppressAutoHyphens w:val="0"/>
        <w:rPr>
          <w:rFonts w:asciiTheme="minorHAnsi" w:hAnsiTheme="minorHAnsi" w:cs="Arial"/>
        </w:rPr>
      </w:pPr>
      <w:r w:rsidRPr="00486908">
        <w:rPr>
          <w:rFonts w:asciiTheme="minorHAnsi" w:hAnsiTheme="minorHAnsi" w:cs="Arial"/>
        </w:rPr>
        <w:t>Justification text on EEOB’s for audit report and AR comments are "EEOB from claim XXXXX copied to claim(s) YYYYY, ZZZZZ automatically by AUTOPOST” or similar</w:t>
      </w:r>
    </w:p>
    <w:p w14:paraId="56EF2AD4" w14:textId="77777777" w:rsidR="00597631" w:rsidRPr="00486908" w:rsidRDefault="00597631" w:rsidP="00597631">
      <w:pPr>
        <w:rPr>
          <w:rFonts w:cs="Arial"/>
          <w:sz w:val="24"/>
          <w:szCs w:val="24"/>
        </w:rPr>
      </w:pPr>
    </w:p>
    <w:p w14:paraId="304AD8D7" w14:textId="77777777" w:rsidR="00597631" w:rsidRPr="00486908" w:rsidRDefault="00597631" w:rsidP="00597631">
      <w:pPr>
        <w:pStyle w:val="ListParagraph"/>
        <w:numPr>
          <w:ilvl w:val="0"/>
          <w:numId w:val="46"/>
        </w:numPr>
        <w:spacing w:after="0" w:line="240" w:lineRule="auto"/>
        <w:contextualSpacing w:val="0"/>
        <w:rPr>
          <w:rFonts w:cs="Arial"/>
          <w:sz w:val="24"/>
          <w:szCs w:val="24"/>
        </w:rPr>
      </w:pPr>
      <w:r w:rsidRPr="00486908">
        <w:rPr>
          <w:rFonts w:cs="Arial"/>
          <w:sz w:val="24"/>
          <w:szCs w:val="24"/>
        </w:rPr>
        <w:t>Claim payment amount is split between multiple other claims with no payment remaining on original claim</w:t>
      </w:r>
    </w:p>
    <w:p w14:paraId="7B978585" w14:textId="77777777" w:rsidR="00597631" w:rsidRPr="00486908" w:rsidRDefault="00597631" w:rsidP="00597631">
      <w:pPr>
        <w:pStyle w:val="ListParagraph"/>
        <w:numPr>
          <w:ilvl w:val="0"/>
          <w:numId w:val="48"/>
        </w:numPr>
        <w:spacing w:after="0" w:line="240" w:lineRule="auto"/>
        <w:contextualSpacing w:val="0"/>
        <w:rPr>
          <w:rFonts w:cs="Arial"/>
          <w:sz w:val="24"/>
          <w:szCs w:val="24"/>
        </w:rPr>
      </w:pPr>
      <w:r w:rsidRPr="00486908">
        <w:rPr>
          <w:rFonts w:cs="Arial"/>
          <w:sz w:val="24"/>
          <w:szCs w:val="24"/>
        </w:rPr>
        <w:t xml:space="preserve">EEOB is moved to the first new claim (by changing claim number on the EEOB) </w:t>
      </w:r>
    </w:p>
    <w:p w14:paraId="7EEA322E" w14:textId="77777777" w:rsidR="00597631" w:rsidRPr="00486908" w:rsidRDefault="00597631" w:rsidP="00597631">
      <w:pPr>
        <w:pStyle w:val="ListParagraph"/>
        <w:numPr>
          <w:ilvl w:val="0"/>
          <w:numId w:val="48"/>
        </w:numPr>
        <w:spacing w:after="0" w:line="240" w:lineRule="auto"/>
        <w:contextualSpacing w:val="0"/>
        <w:rPr>
          <w:rFonts w:cs="Arial"/>
          <w:sz w:val="24"/>
          <w:szCs w:val="24"/>
        </w:rPr>
      </w:pPr>
      <w:r w:rsidRPr="00486908">
        <w:rPr>
          <w:rFonts w:cs="Arial"/>
          <w:sz w:val="24"/>
          <w:szCs w:val="24"/>
        </w:rPr>
        <w:t>EEOB is copied to the remaining new claims</w:t>
      </w:r>
    </w:p>
    <w:p w14:paraId="7993FA14" w14:textId="77777777" w:rsidR="00597631" w:rsidRPr="00486908" w:rsidRDefault="00597631" w:rsidP="00597631">
      <w:pPr>
        <w:pStyle w:val="BodyText"/>
        <w:numPr>
          <w:ilvl w:val="0"/>
          <w:numId w:val="48"/>
        </w:numPr>
        <w:suppressAutoHyphens w:val="0"/>
        <w:rPr>
          <w:rFonts w:asciiTheme="minorHAnsi" w:hAnsiTheme="minorHAnsi" w:cs="Arial"/>
        </w:rPr>
      </w:pPr>
      <w:r w:rsidRPr="00486908">
        <w:rPr>
          <w:rFonts w:asciiTheme="minorHAnsi" w:hAnsiTheme="minorHAnsi" w:cs="Arial"/>
        </w:rPr>
        <w:t>Justification text on EEOB’s for audit report and AR comments are "EEOB from claim XXXXX copied to claim(s) YYYYY, ZZZZZ automatically by AUTOPOST” or similar</w:t>
      </w:r>
    </w:p>
    <w:p w14:paraId="02469CE6" w14:textId="77777777" w:rsidR="00BC70A1" w:rsidRPr="00486908" w:rsidRDefault="00BC70A1" w:rsidP="00BC70A1">
      <w:pPr>
        <w:rPr>
          <w:rFonts w:cs="Arial"/>
          <w:sz w:val="24"/>
          <w:szCs w:val="24"/>
        </w:rPr>
      </w:pPr>
    </w:p>
    <w:p w14:paraId="69FDC5A5" w14:textId="5FA39FDF" w:rsidR="00BC70A1" w:rsidRPr="001D0E07" w:rsidRDefault="00BC70A1" w:rsidP="00BC70A1">
      <w:pPr>
        <w:pStyle w:val="ListParagraph"/>
        <w:numPr>
          <w:ilvl w:val="0"/>
          <w:numId w:val="46"/>
        </w:numPr>
        <w:spacing w:after="0" w:line="240" w:lineRule="auto"/>
        <w:contextualSpacing w:val="0"/>
        <w:rPr>
          <w:rFonts w:cs="Arial"/>
          <w:sz w:val="24"/>
          <w:szCs w:val="24"/>
        </w:rPr>
      </w:pPr>
      <w:r w:rsidRPr="001D0E07">
        <w:rPr>
          <w:rFonts w:cs="Arial"/>
          <w:sz w:val="24"/>
          <w:szCs w:val="24"/>
        </w:rPr>
        <w:t xml:space="preserve">Claim payment amount is split between the original claim and suspense </w:t>
      </w:r>
      <w:r w:rsidR="00B204A8">
        <w:rPr>
          <w:rFonts w:cs="Arial"/>
          <w:sz w:val="24"/>
          <w:szCs w:val="24"/>
        </w:rPr>
        <w:t xml:space="preserve">- </w:t>
      </w:r>
      <w:r w:rsidRPr="001D0E07">
        <w:rPr>
          <w:rFonts w:cs="Arial"/>
          <w:sz w:val="24"/>
          <w:szCs w:val="24"/>
        </w:rPr>
        <w:t xml:space="preserve">no move or copy of the EEOB is </w:t>
      </w:r>
      <w:r w:rsidR="00B204A8" w:rsidRPr="001D0E07">
        <w:rPr>
          <w:rFonts w:cs="Arial"/>
          <w:sz w:val="24"/>
          <w:szCs w:val="24"/>
        </w:rPr>
        <w:t>performed</w:t>
      </w:r>
    </w:p>
    <w:p w14:paraId="089B9CFE" w14:textId="77777777" w:rsidR="00BC70A1" w:rsidRDefault="00BC70A1" w:rsidP="00597631">
      <w:pPr>
        <w:rPr>
          <w:rFonts w:cs="Arial"/>
          <w:sz w:val="24"/>
          <w:szCs w:val="24"/>
        </w:rPr>
      </w:pPr>
    </w:p>
    <w:p w14:paraId="0C38E6F2" w14:textId="77777777" w:rsidR="00597631" w:rsidRPr="00486908" w:rsidRDefault="00597631" w:rsidP="00597631">
      <w:pPr>
        <w:rPr>
          <w:rFonts w:cs="Arial"/>
          <w:sz w:val="24"/>
          <w:szCs w:val="24"/>
        </w:rPr>
      </w:pPr>
      <w:r w:rsidRPr="00486908">
        <w:rPr>
          <w:rFonts w:cs="Arial"/>
          <w:sz w:val="24"/>
          <w:szCs w:val="24"/>
        </w:rPr>
        <w:lastRenderedPageBreak/>
        <w:t xml:space="preserve">Examples of text above are for EEOB updates from AUTOPOST. </w:t>
      </w:r>
    </w:p>
    <w:p w14:paraId="7E00878F" w14:textId="77777777" w:rsidR="00597631" w:rsidRPr="00486908" w:rsidRDefault="00597631" w:rsidP="00597631">
      <w:pPr>
        <w:rPr>
          <w:rFonts w:cs="Arial"/>
          <w:sz w:val="24"/>
          <w:szCs w:val="24"/>
        </w:rPr>
      </w:pPr>
      <w:r w:rsidRPr="00486908">
        <w:rPr>
          <w:rFonts w:cs="Arial"/>
          <w:sz w:val="24"/>
          <w:szCs w:val="24"/>
        </w:rPr>
        <w:t>ERA WORKLIST auto moves will be identified as ‘….automatically by WORKLIST’</w:t>
      </w:r>
    </w:p>
    <w:p w14:paraId="1DAB42A3" w14:textId="47CD6BC0" w:rsidR="00BA42F5" w:rsidRDefault="00203B43" w:rsidP="00BA42F5">
      <w:pPr>
        <w:pStyle w:val="BodyText"/>
        <w:rPr>
          <w:rFonts w:ascii="Arial" w:hAnsi="Arial" w:cs="Arial"/>
          <w:sz w:val="18"/>
          <w:szCs w:val="18"/>
          <w:lang w:eastAsia="en-US"/>
        </w:rPr>
      </w:pPr>
      <w:r>
        <w:rPr>
          <w:rFonts w:ascii="Arial" w:hAnsi="Arial" w:cs="Arial"/>
          <w:sz w:val="18"/>
          <w:szCs w:val="18"/>
          <w:lang w:eastAsia="en-US"/>
        </w:rPr>
        <w:t xml:space="preserve">A. </w:t>
      </w:r>
      <w:r w:rsidR="00364540">
        <w:rPr>
          <w:rFonts w:ascii="Arial" w:hAnsi="Arial" w:cs="Arial"/>
          <w:sz w:val="18"/>
          <w:szCs w:val="18"/>
          <w:lang w:eastAsia="en-US"/>
        </w:rPr>
        <w:t>Example</w:t>
      </w:r>
      <w:r w:rsidR="00597631">
        <w:rPr>
          <w:rFonts w:ascii="Arial" w:hAnsi="Arial" w:cs="Arial"/>
          <w:sz w:val="18"/>
          <w:szCs w:val="18"/>
          <w:lang w:eastAsia="en-US"/>
        </w:rPr>
        <w:t>s</w:t>
      </w:r>
      <w:r w:rsidR="00364540">
        <w:rPr>
          <w:rFonts w:ascii="Arial" w:hAnsi="Arial" w:cs="Arial"/>
          <w:sz w:val="18"/>
          <w:szCs w:val="18"/>
          <w:lang w:eastAsia="en-US"/>
        </w:rPr>
        <w:t xml:space="preserve"> </w:t>
      </w:r>
      <w:r w:rsidR="00486908">
        <w:rPr>
          <w:rFonts w:ascii="Arial" w:hAnsi="Arial" w:cs="Arial"/>
          <w:sz w:val="18"/>
          <w:szCs w:val="18"/>
          <w:lang w:eastAsia="en-US"/>
        </w:rPr>
        <w:t xml:space="preserve">of ERA </w:t>
      </w:r>
      <w:r w:rsidR="00364540">
        <w:rPr>
          <w:rFonts w:ascii="Arial" w:hAnsi="Arial" w:cs="Arial"/>
          <w:sz w:val="18"/>
          <w:szCs w:val="18"/>
          <w:lang w:eastAsia="en-US"/>
        </w:rPr>
        <w:t xml:space="preserve">Worklist option to View/Print EEOB </w:t>
      </w:r>
    </w:p>
    <w:p w14:paraId="6890BE33" w14:textId="77777777" w:rsidR="00364540" w:rsidRDefault="00364540" w:rsidP="00BA42F5">
      <w:pPr>
        <w:pStyle w:val="BodyText"/>
        <w:rPr>
          <w:rFonts w:ascii="Arial" w:hAnsi="Arial" w:cs="Arial"/>
          <w:sz w:val="18"/>
          <w:szCs w:val="18"/>
          <w:lang w:eastAsia="en-US"/>
        </w:rPr>
      </w:pPr>
    </w:p>
    <w:p w14:paraId="35794CD2"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364540">
        <w:rPr>
          <w:rFonts w:ascii="r_ansi" w:hAnsi="r_ansi" w:cs="r_ansi"/>
          <w:sz w:val="16"/>
          <w:szCs w:val="16"/>
        </w:rPr>
        <w:t xml:space="preserve">              EDI LOCKBOX EEOB DETAIL FROM WORKLIST   2/6/17         Page: 2</w:t>
      </w:r>
    </w:p>
    <w:p w14:paraId="0984DC00"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p>
    <w:p w14:paraId="48F898F5"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364540">
        <w:rPr>
          <w:rFonts w:ascii="r_ansi" w:hAnsi="r_ansi" w:cs="r_ansi"/>
          <w:sz w:val="16"/>
          <w:szCs w:val="16"/>
        </w:rPr>
        <w:t xml:space="preserve"> ERA NUMBER: 147         ERA DATE: Feb 06, 2017</w:t>
      </w:r>
    </w:p>
    <w:p w14:paraId="0410C83F"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364540">
        <w:rPr>
          <w:rFonts w:ascii="r_ansi" w:hAnsi="r_ansi" w:cs="r_ansi"/>
          <w:sz w:val="16"/>
          <w:szCs w:val="16"/>
        </w:rPr>
        <w:t>INS COMPANY: TJB INSURANCE CO</w:t>
      </w:r>
      <w:proofErr w:type="gramStart"/>
      <w:r w:rsidRPr="00364540">
        <w:rPr>
          <w:rFonts w:ascii="r_ansi" w:hAnsi="r_ansi" w:cs="r_ansi"/>
          <w:sz w:val="16"/>
          <w:szCs w:val="16"/>
        </w:rPr>
        <w:t>./</w:t>
      </w:r>
      <w:proofErr w:type="gramEnd"/>
      <w:r w:rsidRPr="00364540">
        <w:rPr>
          <w:rFonts w:ascii="r_ansi" w:hAnsi="r_ansi" w:cs="r_ansi"/>
          <w:sz w:val="16"/>
          <w:szCs w:val="16"/>
        </w:rPr>
        <w:t>122334567</w:t>
      </w:r>
    </w:p>
    <w:p w14:paraId="12DED92E"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364540">
        <w:rPr>
          <w:rFonts w:ascii="r_ansi" w:hAnsi="r_ansi" w:cs="r_ansi"/>
          <w:sz w:val="16"/>
          <w:szCs w:val="16"/>
        </w:rPr>
        <w:t>ERA TRACE #: ABC6432043079</w:t>
      </w:r>
    </w:p>
    <w:p w14:paraId="0A3E6759" w14:textId="77777777" w:rsid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p>
    <w:p w14:paraId="170F6633"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364540">
        <w:rPr>
          <w:rFonts w:ascii="r_ansi" w:hAnsi="r_ansi" w:cs="r_ansi"/>
          <w:sz w:val="16"/>
          <w:szCs w:val="16"/>
        </w:rPr>
        <w:t xml:space="preserve"> Payer Name   : EPHARM INSURANCE                             </w:t>
      </w:r>
    </w:p>
    <w:p w14:paraId="44D07417"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364540">
        <w:rPr>
          <w:rFonts w:ascii="r_ansi" w:hAnsi="r_ansi" w:cs="r_ansi"/>
          <w:sz w:val="16"/>
          <w:szCs w:val="16"/>
        </w:rPr>
        <w:t xml:space="preserve"> Payer Id     : 122334567                                    </w:t>
      </w:r>
    </w:p>
    <w:p w14:paraId="0C026DBA"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364540">
        <w:rPr>
          <w:rFonts w:ascii="r_ansi" w:hAnsi="r_ansi" w:cs="r_ansi"/>
          <w:sz w:val="16"/>
          <w:szCs w:val="16"/>
        </w:rPr>
        <w:t xml:space="preserve"> ICN          : 14705500441                                  </w:t>
      </w:r>
    </w:p>
    <w:p w14:paraId="5438241A"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p>
    <w:p w14:paraId="08CDE7BE"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sidRPr="00364540">
        <w:rPr>
          <w:rFonts w:ascii="r_ansi" w:hAnsi="r_ansi" w:cs="r_ansi"/>
          <w:sz w:val="16"/>
          <w:szCs w:val="16"/>
          <w:highlight w:val="yellow"/>
        </w:rPr>
        <w:t xml:space="preserve">MOVE/COPY HISTORY                                                             </w:t>
      </w:r>
    </w:p>
    <w:p w14:paraId="5E4025E2"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p>
    <w:p w14:paraId="5DFA4257"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sidRPr="00364540">
        <w:rPr>
          <w:rFonts w:ascii="r_ansi" w:hAnsi="r_ansi" w:cs="r_ansi"/>
          <w:sz w:val="16"/>
          <w:szCs w:val="16"/>
          <w:highlight w:val="yellow"/>
        </w:rPr>
        <w:t xml:space="preserve">Date/Time of EEOB Copy: FEB 03, 2017@10:27:18                                 </w:t>
      </w:r>
    </w:p>
    <w:p w14:paraId="64CFEB61"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sidRPr="00364540">
        <w:rPr>
          <w:rFonts w:ascii="r_ansi" w:hAnsi="r_ansi" w:cs="r_ansi"/>
          <w:sz w:val="16"/>
          <w:szCs w:val="16"/>
          <w:highlight w:val="yellow"/>
        </w:rPr>
        <w:t>Copy of EEOB performed by: HARTLEY</w:t>
      </w:r>
      <w:proofErr w:type="gramStart"/>
      <w:r w:rsidRPr="00364540">
        <w:rPr>
          <w:rFonts w:ascii="r_ansi" w:hAnsi="r_ansi" w:cs="r_ansi"/>
          <w:sz w:val="16"/>
          <w:szCs w:val="16"/>
          <w:highlight w:val="yellow"/>
        </w:rPr>
        <w:t>,PETER</w:t>
      </w:r>
      <w:proofErr w:type="gramEnd"/>
      <w:r w:rsidRPr="00364540">
        <w:rPr>
          <w:rFonts w:ascii="r_ansi" w:hAnsi="r_ansi" w:cs="r_ansi"/>
          <w:sz w:val="16"/>
          <w:szCs w:val="16"/>
          <w:highlight w:val="yellow"/>
        </w:rPr>
        <w:t xml:space="preserve"> J                                    </w:t>
      </w:r>
    </w:p>
    <w:p w14:paraId="1785D809"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sidRPr="00364540">
        <w:rPr>
          <w:rFonts w:ascii="r_ansi" w:hAnsi="r_ansi" w:cs="r_ansi"/>
          <w:sz w:val="16"/>
          <w:szCs w:val="16"/>
          <w:highlight w:val="yellow"/>
        </w:rPr>
        <w:t xml:space="preserve">Copy Justification Comments:                                                  </w:t>
      </w:r>
    </w:p>
    <w:p w14:paraId="04BD850D"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sidRPr="00364540">
        <w:rPr>
          <w:rFonts w:ascii="r_ansi" w:hAnsi="r_ansi" w:cs="r_ansi"/>
          <w:sz w:val="16"/>
          <w:szCs w:val="16"/>
          <w:highlight w:val="yellow"/>
        </w:rPr>
        <w:t xml:space="preserve">JUSTIFICATION                                                                 </w:t>
      </w:r>
    </w:p>
    <w:p w14:paraId="75A5E48A"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364540">
        <w:rPr>
          <w:rFonts w:ascii="r_ansi" w:hAnsi="r_ansi" w:cs="r_ansi"/>
          <w:sz w:val="16"/>
          <w:szCs w:val="16"/>
          <w:highlight w:val="yellow"/>
        </w:rPr>
        <w:t>Other Claims: K50000E</w:t>
      </w:r>
      <w:r w:rsidRPr="00364540">
        <w:rPr>
          <w:rFonts w:ascii="r_ansi" w:hAnsi="r_ansi" w:cs="r_ansi"/>
          <w:sz w:val="16"/>
          <w:szCs w:val="16"/>
        </w:rPr>
        <w:t xml:space="preserve">                                                         </w:t>
      </w:r>
    </w:p>
    <w:p w14:paraId="783D7166"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p>
    <w:p w14:paraId="68344C37" w14:textId="77777777" w:rsidR="00364540" w:rsidRPr="002F7CE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sidRPr="00364540">
        <w:rPr>
          <w:rFonts w:ascii="r_ansi" w:hAnsi="r_ansi" w:cs="r_ansi"/>
          <w:sz w:val="16"/>
          <w:szCs w:val="16"/>
        </w:rPr>
        <w:t xml:space="preserve"> </w:t>
      </w:r>
      <w:r w:rsidRPr="002F7CE0">
        <w:rPr>
          <w:rFonts w:ascii="r_ansi" w:hAnsi="r_ansi" w:cs="r_ansi"/>
          <w:sz w:val="16"/>
          <w:szCs w:val="16"/>
          <w:highlight w:val="yellow"/>
        </w:rPr>
        <w:t xml:space="preserve">**A/R CORRECTED PAYMENT DATA:                    </w:t>
      </w:r>
    </w:p>
    <w:p w14:paraId="395CC50E" w14:textId="77777777" w:rsidR="00364540" w:rsidRPr="002F7CE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sidRPr="002F7CE0">
        <w:rPr>
          <w:rFonts w:ascii="r_ansi" w:hAnsi="r_ansi" w:cs="r_ansi"/>
          <w:sz w:val="16"/>
          <w:szCs w:val="16"/>
          <w:highlight w:val="yellow"/>
        </w:rPr>
        <w:t xml:space="preserve">   TOTAL AMT PD: 1200.00</w:t>
      </w:r>
    </w:p>
    <w:p w14:paraId="37007338" w14:textId="77777777" w:rsidR="00364540" w:rsidRPr="002F7CE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p>
    <w:p w14:paraId="2750E99C" w14:textId="77777777" w:rsidR="00364540" w:rsidRPr="002F7CE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sidRPr="002F7CE0">
        <w:rPr>
          <w:rFonts w:ascii="r_ansi" w:hAnsi="r_ansi" w:cs="r_ansi"/>
          <w:sz w:val="16"/>
          <w:szCs w:val="16"/>
          <w:highlight w:val="yellow"/>
        </w:rPr>
        <w:t xml:space="preserve">      [</w:t>
      </w:r>
      <w:proofErr w:type="gramStart"/>
      <w:r w:rsidRPr="002F7CE0">
        <w:rPr>
          <w:rFonts w:ascii="r_ansi" w:hAnsi="r_ansi" w:cs="r_ansi"/>
          <w:sz w:val="16"/>
          <w:szCs w:val="16"/>
          <w:highlight w:val="yellow"/>
        </w:rPr>
        <w:t>suspense</w:t>
      </w:r>
      <w:proofErr w:type="gramEnd"/>
      <w:r w:rsidRPr="002F7CE0">
        <w:rPr>
          <w:rFonts w:ascii="r_ansi" w:hAnsi="r_ansi" w:cs="r_ansi"/>
          <w:sz w:val="16"/>
          <w:szCs w:val="16"/>
          <w:highlight w:val="yellow"/>
        </w:rPr>
        <w:t>]NO BILL    1000.00</w:t>
      </w:r>
    </w:p>
    <w:p w14:paraId="661EDD56" w14:textId="77777777" w:rsidR="00364540" w:rsidRPr="00364540" w:rsidRDefault="00364540" w:rsidP="0036454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2F7CE0">
        <w:rPr>
          <w:rFonts w:ascii="r_ansi" w:hAnsi="r_ansi" w:cs="r_ansi"/>
          <w:sz w:val="16"/>
          <w:szCs w:val="16"/>
          <w:highlight w:val="yellow"/>
        </w:rPr>
        <w:t xml:space="preserve">      619-K500009          200.00</w:t>
      </w:r>
    </w:p>
    <w:p w14:paraId="491E1A03" w14:textId="77777777" w:rsidR="00364540" w:rsidRDefault="00364540" w:rsidP="00364540">
      <w:pPr>
        <w:pStyle w:val="BodyText"/>
        <w:pBdr>
          <w:top w:val="single" w:sz="4" w:space="1" w:color="auto"/>
          <w:left w:val="single" w:sz="4" w:space="4" w:color="auto"/>
          <w:bottom w:val="single" w:sz="4" w:space="1" w:color="auto"/>
          <w:right w:val="single" w:sz="4" w:space="4" w:color="auto"/>
        </w:pBdr>
        <w:rPr>
          <w:rFonts w:ascii="Arial" w:hAnsi="Arial" w:cs="Arial"/>
          <w:sz w:val="18"/>
          <w:szCs w:val="18"/>
          <w:lang w:eastAsia="en-US"/>
        </w:rPr>
      </w:pPr>
    </w:p>
    <w:p w14:paraId="22D8C2E7" w14:textId="77777777" w:rsidR="00364540" w:rsidRDefault="00364540" w:rsidP="00364540">
      <w:pPr>
        <w:pStyle w:val="BodyText"/>
        <w:rPr>
          <w:rFonts w:ascii="Arial" w:hAnsi="Arial" w:cs="Arial"/>
          <w:sz w:val="18"/>
          <w:szCs w:val="18"/>
          <w:lang w:eastAsia="en-US"/>
        </w:rPr>
      </w:pPr>
    </w:p>
    <w:p w14:paraId="7D998294" w14:textId="05337336" w:rsidR="00486908" w:rsidRDefault="00486908" w:rsidP="00364540">
      <w:pPr>
        <w:pStyle w:val="BodyText"/>
        <w:rPr>
          <w:rFonts w:ascii="Arial" w:hAnsi="Arial" w:cs="Arial"/>
          <w:sz w:val="18"/>
          <w:szCs w:val="18"/>
          <w:lang w:eastAsia="en-US"/>
        </w:rPr>
      </w:pPr>
      <w:r>
        <w:rPr>
          <w:rFonts w:ascii="Arial" w:hAnsi="Arial" w:cs="Arial"/>
          <w:sz w:val="18"/>
          <w:szCs w:val="18"/>
          <w:lang w:eastAsia="en-US"/>
        </w:rPr>
        <w:t xml:space="preserve">Example of removed EEOB </w:t>
      </w:r>
    </w:p>
    <w:p w14:paraId="3BB7A40B" w14:textId="77777777" w:rsidR="00597631" w:rsidRDefault="00597631" w:rsidP="00364540">
      <w:pPr>
        <w:pStyle w:val="BodyText"/>
        <w:rPr>
          <w:rFonts w:ascii="Arial" w:hAnsi="Arial" w:cs="Arial"/>
          <w:sz w:val="18"/>
          <w:szCs w:val="18"/>
          <w:lang w:eastAsia="en-US"/>
        </w:rPr>
      </w:pPr>
    </w:p>
    <w:p w14:paraId="0530D482" w14:textId="77777777" w:rsidR="00486908" w:rsidRPr="00974F06" w:rsidRDefault="00486908" w:rsidP="00486908">
      <w:pPr>
        <w:pBdr>
          <w:top w:val="single" w:sz="4" w:space="1" w:color="auto"/>
          <w:left w:val="single" w:sz="4" w:space="4" w:color="auto"/>
          <w:bottom w:val="single" w:sz="4" w:space="1" w:color="auto"/>
          <w:right w:val="single" w:sz="4" w:space="4" w:color="auto"/>
        </w:pBdr>
        <w:autoSpaceDE w:val="0"/>
        <w:autoSpaceDN w:val="0"/>
        <w:spacing w:after="0"/>
        <w:rPr>
          <w:rFonts w:ascii="r_ansi" w:hAnsi="r_ansi"/>
          <w:sz w:val="16"/>
          <w:szCs w:val="16"/>
        </w:rPr>
      </w:pPr>
      <w:r w:rsidRPr="00974F06">
        <w:rPr>
          <w:rFonts w:ascii="r_ansi" w:hAnsi="r_ansi"/>
          <w:sz w:val="16"/>
          <w:szCs w:val="16"/>
        </w:rPr>
        <w:t>%K500009   BOYDALL</w:t>
      </w:r>
      <w:proofErr w:type="gramStart"/>
      <w:r w:rsidRPr="00974F06">
        <w:rPr>
          <w:rFonts w:ascii="r_ansi" w:hAnsi="r_ansi"/>
          <w:sz w:val="16"/>
          <w:szCs w:val="16"/>
        </w:rPr>
        <w:t>,NANCY</w:t>
      </w:r>
      <w:proofErr w:type="gramEnd"/>
      <w:r w:rsidRPr="00974F06">
        <w:rPr>
          <w:rFonts w:ascii="r_ansi" w:hAnsi="r_ansi"/>
          <w:sz w:val="16"/>
          <w:szCs w:val="16"/>
        </w:rPr>
        <w:t xml:space="preserve"> FLOREN  B0987   DOB: 04/09/70   </w:t>
      </w:r>
      <w:proofErr w:type="spellStart"/>
      <w:r w:rsidRPr="00974F06">
        <w:rPr>
          <w:rFonts w:ascii="r_ansi" w:hAnsi="r_ansi"/>
          <w:sz w:val="16"/>
          <w:szCs w:val="16"/>
        </w:rPr>
        <w:t>Subsc</w:t>
      </w:r>
      <w:proofErr w:type="spellEnd"/>
      <w:r w:rsidRPr="00974F06">
        <w:rPr>
          <w:rFonts w:ascii="r_ansi" w:hAnsi="r_ansi"/>
          <w:sz w:val="16"/>
          <w:szCs w:val="16"/>
        </w:rPr>
        <w:t xml:space="preserve"> ID: 100999876    </w:t>
      </w:r>
    </w:p>
    <w:p w14:paraId="3D55364D" w14:textId="77777777" w:rsidR="00486908" w:rsidRPr="00974F06" w:rsidRDefault="00486908" w:rsidP="00486908">
      <w:pPr>
        <w:pBdr>
          <w:top w:val="single" w:sz="4" w:space="1" w:color="auto"/>
          <w:left w:val="single" w:sz="4" w:space="4" w:color="auto"/>
          <w:bottom w:val="single" w:sz="4" w:space="1" w:color="auto"/>
          <w:right w:val="single" w:sz="4" w:space="4" w:color="auto"/>
        </w:pBdr>
        <w:autoSpaceDE w:val="0"/>
        <w:autoSpaceDN w:val="0"/>
        <w:spacing w:after="0"/>
        <w:rPr>
          <w:rFonts w:ascii="r_ansi" w:hAnsi="r_ansi"/>
          <w:sz w:val="16"/>
          <w:szCs w:val="16"/>
        </w:rPr>
      </w:pPr>
      <w:r w:rsidRPr="00974F06">
        <w:rPr>
          <w:rFonts w:ascii="r_ansi" w:hAnsi="r_ansi"/>
          <w:sz w:val="16"/>
          <w:szCs w:val="16"/>
        </w:rPr>
        <w:t xml:space="preserve"> 12/12/14 - 12/12/14        ADMIT THRU DISCHARGE         </w:t>
      </w:r>
      <w:proofErr w:type="spellStart"/>
      <w:r w:rsidRPr="00974F06">
        <w:rPr>
          <w:rFonts w:ascii="r_ansi" w:hAnsi="r_ansi"/>
          <w:sz w:val="16"/>
          <w:szCs w:val="16"/>
        </w:rPr>
        <w:t>Orig</w:t>
      </w:r>
      <w:proofErr w:type="spellEnd"/>
      <w:r w:rsidRPr="00974F06">
        <w:rPr>
          <w:rFonts w:ascii="r_ansi" w:hAnsi="r_ansi"/>
          <w:sz w:val="16"/>
          <w:szCs w:val="16"/>
        </w:rPr>
        <w:t xml:space="preserve"> </w:t>
      </w:r>
      <w:proofErr w:type="spellStart"/>
      <w:r w:rsidRPr="00974F06">
        <w:rPr>
          <w:rFonts w:ascii="r_ansi" w:hAnsi="r_ansi"/>
          <w:sz w:val="16"/>
          <w:szCs w:val="16"/>
        </w:rPr>
        <w:t>Amt</w:t>
      </w:r>
      <w:proofErr w:type="spellEnd"/>
      <w:r w:rsidRPr="00974F06">
        <w:rPr>
          <w:rFonts w:ascii="r_ansi" w:hAnsi="r_ansi"/>
          <w:sz w:val="16"/>
          <w:szCs w:val="16"/>
        </w:rPr>
        <w:t>: 1,200.00</w:t>
      </w:r>
    </w:p>
    <w:p w14:paraId="0910EEDC" w14:textId="77777777" w:rsidR="00486908" w:rsidRPr="00974F06" w:rsidRDefault="00486908" w:rsidP="00486908">
      <w:pPr>
        <w:pBdr>
          <w:top w:val="single" w:sz="4" w:space="1" w:color="auto"/>
          <w:left w:val="single" w:sz="4" w:space="4" w:color="auto"/>
          <w:bottom w:val="single" w:sz="4" w:space="1" w:color="auto"/>
          <w:right w:val="single" w:sz="4" w:space="4" w:color="auto"/>
        </w:pBdr>
        <w:autoSpaceDE w:val="0"/>
        <w:autoSpaceDN w:val="0"/>
        <w:spacing w:after="0"/>
        <w:rPr>
          <w:rFonts w:ascii="r_ansi" w:hAnsi="r_ansi"/>
          <w:sz w:val="16"/>
          <w:szCs w:val="16"/>
          <w:u w:val="single"/>
        </w:rPr>
      </w:pPr>
      <w:r w:rsidRPr="00974F06">
        <w:rPr>
          <w:rFonts w:ascii="r_ansi" w:hAnsi="r_ansi"/>
          <w:sz w:val="16"/>
          <w:szCs w:val="16"/>
          <w:u w:val="single"/>
        </w:rPr>
        <w:t xml:space="preserve">+                                                                               </w:t>
      </w:r>
    </w:p>
    <w:p w14:paraId="69A81AF4" w14:textId="77777777" w:rsidR="00486908" w:rsidRPr="00974F06" w:rsidRDefault="00486908" w:rsidP="00486908">
      <w:pPr>
        <w:pBdr>
          <w:top w:val="single" w:sz="4" w:space="1" w:color="auto"/>
          <w:left w:val="single" w:sz="4" w:space="4" w:color="auto"/>
          <w:bottom w:val="single" w:sz="4" w:space="1" w:color="auto"/>
          <w:right w:val="single" w:sz="4" w:space="4" w:color="auto"/>
        </w:pBdr>
        <w:autoSpaceDE w:val="0"/>
        <w:autoSpaceDN w:val="0"/>
        <w:spacing w:after="0"/>
        <w:rPr>
          <w:rFonts w:ascii="r_ansi" w:hAnsi="r_ansi"/>
          <w:sz w:val="16"/>
          <w:szCs w:val="16"/>
        </w:rPr>
      </w:pPr>
      <w:r w:rsidRPr="00974F06">
        <w:rPr>
          <w:rFonts w:ascii="r_ansi" w:hAnsi="r_ansi"/>
          <w:sz w:val="16"/>
          <w:szCs w:val="16"/>
        </w:rPr>
        <w:t>&gt;&gt;   </w:t>
      </w:r>
      <w:r>
        <w:rPr>
          <w:rFonts w:ascii="r_ansi" w:hAnsi="r_ansi"/>
          <w:sz w:val="16"/>
          <w:szCs w:val="16"/>
        </w:rPr>
        <w:t xml:space="preserve">        EOB/MRA Information </w:t>
      </w:r>
      <w:r w:rsidRPr="00974F06">
        <w:rPr>
          <w:rFonts w:ascii="r_ansi" w:hAnsi="r_ansi"/>
          <w:sz w:val="16"/>
          <w:szCs w:val="16"/>
        </w:rPr>
        <w:t>                     </w:t>
      </w:r>
      <w:r>
        <w:rPr>
          <w:rFonts w:ascii="r_ansi" w:hAnsi="r_ansi"/>
          <w:sz w:val="16"/>
          <w:szCs w:val="16"/>
        </w:rPr>
        <w:t>              </w:t>
      </w:r>
      <w:r w:rsidRPr="00974F06">
        <w:rPr>
          <w:rFonts w:ascii="r_ansi" w:hAnsi="r_ansi"/>
          <w:sz w:val="16"/>
          <w:szCs w:val="16"/>
        </w:rPr>
        <w:t xml:space="preserve">           </w:t>
      </w:r>
    </w:p>
    <w:p w14:paraId="711EE2D9" w14:textId="77777777" w:rsidR="00486908" w:rsidRDefault="00486908" w:rsidP="00486908">
      <w:pPr>
        <w:pBdr>
          <w:top w:val="single" w:sz="4" w:space="1" w:color="auto"/>
          <w:left w:val="single" w:sz="4" w:space="4" w:color="auto"/>
          <w:bottom w:val="single" w:sz="4" w:space="1" w:color="auto"/>
          <w:right w:val="single" w:sz="4" w:space="4" w:color="auto"/>
        </w:pBdr>
        <w:autoSpaceDE w:val="0"/>
        <w:autoSpaceDN w:val="0"/>
        <w:spacing w:after="0"/>
        <w:rPr>
          <w:rFonts w:ascii="r_ansi" w:hAnsi="r_ansi"/>
          <w:sz w:val="16"/>
          <w:szCs w:val="16"/>
          <w:highlight w:val="yellow"/>
        </w:rPr>
      </w:pPr>
      <w:r w:rsidRPr="00974F06">
        <w:rPr>
          <w:rFonts w:ascii="r_ansi" w:hAnsi="r_ansi"/>
          <w:sz w:val="16"/>
          <w:szCs w:val="16"/>
        </w:rPr>
        <w:t>                 </w:t>
      </w:r>
      <w:r w:rsidRPr="00974F06">
        <w:rPr>
          <w:rFonts w:ascii="r_ansi" w:hAnsi="r_ansi"/>
          <w:sz w:val="16"/>
          <w:szCs w:val="16"/>
          <w:highlight w:val="yellow"/>
        </w:rPr>
        <w:t>*** EEOB REMOVED ***            </w:t>
      </w:r>
    </w:p>
    <w:p w14:paraId="48F1815D" w14:textId="77777777" w:rsidR="00486908" w:rsidRPr="00974F06" w:rsidRDefault="00486908" w:rsidP="00486908">
      <w:pPr>
        <w:pBdr>
          <w:top w:val="single" w:sz="4" w:space="1" w:color="auto"/>
          <w:left w:val="single" w:sz="4" w:space="4" w:color="auto"/>
          <w:bottom w:val="single" w:sz="4" w:space="1" w:color="auto"/>
          <w:right w:val="single" w:sz="4" w:space="4" w:color="auto"/>
        </w:pBdr>
        <w:autoSpaceDE w:val="0"/>
        <w:autoSpaceDN w:val="0"/>
        <w:spacing w:after="0"/>
        <w:rPr>
          <w:rFonts w:ascii="r_ansi" w:hAnsi="r_ansi"/>
          <w:sz w:val="16"/>
          <w:szCs w:val="16"/>
          <w:highlight w:val="yellow"/>
        </w:rPr>
      </w:pPr>
      <w:r>
        <w:rPr>
          <w:rFonts w:ascii="r_ansi" w:hAnsi="r_ansi"/>
          <w:sz w:val="16"/>
          <w:szCs w:val="16"/>
          <w:highlight w:val="yellow"/>
        </w:rPr>
        <w:t>MOVE/COPY/REMOVE H</w:t>
      </w:r>
      <w:r w:rsidRPr="00974F06">
        <w:rPr>
          <w:rFonts w:ascii="r_ansi" w:hAnsi="r_ansi"/>
          <w:sz w:val="16"/>
          <w:szCs w:val="16"/>
          <w:highlight w:val="yellow"/>
        </w:rPr>
        <w:t>ISTORY                     </w:t>
      </w:r>
    </w:p>
    <w:p w14:paraId="73FCA13A" w14:textId="77777777" w:rsidR="00486908" w:rsidRDefault="00486908" w:rsidP="00486908">
      <w:pPr>
        <w:pBdr>
          <w:top w:val="single" w:sz="4" w:space="1" w:color="auto"/>
          <w:left w:val="single" w:sz="4" w:space="4" w:color="auto"/>
          <w:bottom w:val="single" w:sz="4" w:space="1" w:color="auto"/>
          <w:right w:val="single" w:sz="4" w:space="4" w:color="auto"/>
        </w:pBdr>
        <w:autoSpaceDE w:val="0"/>
        <w:autoSpaceDN w:val="0"/>
        <w:spacing w:after="0"/>
        <w:rPr>
          <w:rFonts w:ascii="r_ansi" w:hAnsi="r_ansi"/>
          <w:sz w:val="16"/>
          <w:szCs w:val="16"/>
          <w:highlight w:val="yellow"/>
        </w:rPr>
      </w:pPr>
      <w:r w:rsidRPr="00974F06">
        <w:rPr>
          <w:rFonts w:ascii="r_ansi" w:hAnsi="r_ansi"/>
          <w:sz w:val="16"/>
          <w:szCs w:val="16"/>
          <w:highlight w:val="yellow"/>
        </w:rPr>
        <w:t>Date/Time EEOB Removed: FEB 03, 2017@10:27:18   </w:t>
      </w:r>
      <w:r>
        <w:rPr>
          <w:rFonts w:ascii="r_ansi" w:hAnsi="r_ansi"/>
          <w:sz w:val="16"/>
          <w:szCs w:val="16"/>
          <w:highlight w:val="yellow"/>
        </w:rPr>
        <w:t>         </w:t>
      </w:r>
    </w:p>
    <w:p w14:paraId="3DC2231C" w14:textId="77777777" w:rsidR="00486908" w:rsidRPr="00974F06" w:rsidRDefault="00486908" w:rsidP="00486908">
      <w:pPr>
        <w:pBdr>
          <w:top w:val="single" w:sz="4" w:space="1" w:color="auto"/>
          <w:left w:val="single" w:sz="4" w:space="4" w:color="auto"/>
          <w:bottom w:val="single" w:sz="4" w:space="1" w:color="auto"/>
          <w:right w:val="single" w:sz="4" w:space="4" w:color="auto"/>
        </w:pBdr>
        <w:autoSpaceDE w:val="0"/>
        <w:autoSpaceDN w:val="0"/>
        <w:spacing w:after="0"/>
        <w:rPr>
          <w:rFonts w:ascii="r_ansi" w:hAnsi="r_ansi"/>
          <w:sz w:val="16"/>
          <w:szCs w:val="16"/>
          <w:highlight w:val="yellow"/>
        </w:rPr>
      </w:pPr>
      <w:r w:rsidRPr="00974F06">
        <w:rPr>
          <w:rFonts w:ascii="r_ansi" w:hAnsi="r_ansi"/>
          <w:sz w:val="16"/>
          <w:szCs w:val="16"/>
          <w:highlight w:val="yellow"/>
        </w:rPr>
        <w:t xml:space="preserve">  </w:t>
      </w:r>
    </w:p>
    <w:p w14:paraId="5BC9B885" w14:textId="77777777" w:rsidR="00486908" w:rsidRPr="00974F06" w:rsidRDefault="00486908" w:rsidP="00486908">
      <w:pPr>
        <w:pBdr>
          <w:top w:val="single" w:sz="4" w:space="1" w:color="auto"/>
          <w:left w:val="single" w:sz="4" w:space="4" w:color="auto"/>
          <w:bottom w:val="single" w:sz="4" w:space="1" w:color="auto"/>
          <w:right w:val="single" w:sz="4" w:space="4" w:color="auto"/>
        </w:pBdr>
        <w:autoSpaceDE w:val="0"/>
        <w:autoSpaceDN w:val="0"/>
        <w:spacing w:after="0"/>
        <w:rPr>
          <w:rFonts w:ascii="r_ansi" w:hAnsi="r_ansi"/>
          <w:sz w:val="16"/>
          <w:szCs w:val="16"/>
          <w:highlight w:val="yellow"/>
        </w:rPr>
      </w:pPr>
      <w:r w:rsidRPr="00974F06">
        <w:rPr>
          <w:rFonts w:ascii="r_ansi" w:hAnsi="r_ansi"/>
          <w:sz w:val="16"/>
          <w:szCs w:val="16"/>
          <w:highlight w:val="yellow"/>
        </w:rPr>
        <w:t>Remove of EEOB performed by: HARTLEY</w:t>
      </w:r>
      <w:proofErr w:type="gramStart"/>
      <w:r w:rsidRPr="00974F06">
        <w:rPr>
          <w:rFonts w:ascii="r_ansi" w:hAnsi="r_ansi"/>
          <w:sz w:val="16"/>
          <w:szCs w:val="16"/>
          <w:highlight w:val="yellow"/>
        </w:rPr>
        <w:t>,PETER</w:t>
      </w:r>
      <w:proofErr w:type="gramEnd"/>
      <w:r w:rsidRPr="00974F06">
        <w:rPr>
          <w:rFonts w:ascii="r_ansi" w:hAnsi="r_ansi"/>
          <w:sz w:val="16"/>
          <w:szCs w:val="16"/>
          <w:highlight w:val="yellow"/>
        </w:rPr>
        <w:t xml:space="preserve">          </w:t>
      </w:r>
    </w:p>
    <w:p w14:paraId="64B8ADDE" w14:textId="77777777" w:rsidR="00486908" w:rsidRPr="00974F06" w:rsidRDefault="00486908" w:rsidP="00486908">
      <w:pPr>
        <w:pBdr>
          <w:top w:val="single" w:sz="4" w:space="1" w:color="auto"/>
          <w:left w:val="single" w:sz="4" w:space="4" w:color="auto"/>
          <w:bottom w:val="single" w:sz="4" w:space="1" w:color="auto"/>
          <w:right w:val="single" w:sz="4" w:space="4" w:color="auto"/>
        </w:pBdr>
        <w:autoSpaceDE w:val="0"/>
        <w:autoSpaceDN w:val="0"/>
        <w:spacing w:after="0"/>
        <w:rPr>
          <w:rFonts w:ascii="r_ansi" w:hAnsi="r_ansi"/>
          <w:sz w:val="16"/>
          <w:szCs w:val="16"/>
          <w:highlight w:val="yellow"/>
        </w:rPr>
      </w:pPr>
      <w:r w:rsidRPr="00974F06">
        <w:rPr>
          <w:rFonts w:ascii="r_ansi" w:hAnsi="r_ansi"/>
          <w:sz w:val="16"/>
          <w:szCs w:val="16"/>
          <w:highlight w:val="yellow"/>
        </w:rPr>
        <w:t xml:space="preserve">Remove Justification Comments:                                    </w:t>
      </w:r>
    </w:p>
    <w:p w14:paraId="1BF2F88A" w14:textId="77777777" w:rsidR="00486908" w:rsidRPr="00974F06" w:rsidRDefault="00486908" w:rsidP="00486908">
      <w:pPr>
        <w:pBdr>
          <w:top w:val="single" w:sz="4" w:space="1" w:color="auto"/>
          <w:left w:val="single" w:sz="4" w:space="4" w:color="auto"/>
          <w:bottom w:val="single" w:sz="4" w:space="1" w:color="auto"/>
          <w:right w:val="single" w:sz="4" w:space="4" w:color="auto"/>
        </w:pBdr>
        <w:autoSpaceDE w:val="0"/>
        <w:autoSpaceDN w:val="0"/>
        <w:spacing w:after="0"/>
        <w:rPr>
          <w:rFonts w:ascii="r_ansi" w:hAnsi="r_ansi"/>
          <w:sz w:val="16"/>
          <w:szCs w:val="16"/>
          <w:highlight w:val="yellow"/>
        </w:rPr>
      </w:pPr>
      <w:r w:rsidRPr="00974F06">
        <w:rPr>
          <w:rFonts w:ascii="r_ansi" w:hAnsi="r_ansi"/>
          <w:sz w:val="16"/>
          <w:szCs w:val="16"/>
          <w:highlight w:val="yellow"/>
        </w:rPr>
        <w:t>Test Remove of EEOB                            </w:t>
      </w:r>
      <w:r>
        <w:rPr>
          <w:rFonts w:ascii="r_ansi" w:hAnsi="r_ansi"/>
          <w:sz w:val="16"/>
          <w:szCs w:val="16"/>
          <w:highlight w:val="yellow"/>
        </w:rPr>
        <w:t>      </w:t>
      </w:r>
    </w:p>
    <w:p w14:paraId="53358645" w14:textId="77777777" w:rsidR="00486908" w:rsidRDefault="00486908" w:rsidP="00486908">
      <w:pPr>
        <w:pBdr>
          <w:top w:val="single" w:sz="4" w:space="1" w:color="auto"/>
          <w:left w:val="single" w:sz="4" w:space="4" w:color="auto"/>
          <w:bottom w:val="single" w:sz="4" w:space="1" w:color="auto"/>
          <w:right w:val="single" w:sz="4" w:space="4" w:color="auto"/>
        </w:pBdr>
        <w:autoSpaceDE w:val="0"/>
        <w:autoSpaceDN w:val="0"/>
        <w:spacing w:after="0"/>
        <w:rPr>
          <w:rFonts w:ascii="r_ansi" w:hAnsi="r_ansi"/>
          <w:sz w:val="16"/>
          <w:szCs w:val="16"/>
        </w:rPr>
      </w:pPr>
      <w:r w:rsidRPr="00974F06">
        <w:rPr>
          <w:rFonts w:ascii="r_ansi" w:hAnsi="r_ansi"/>
          <w:sz w:val="16"/>
          <w:szCs w:val="16"/>
          <w:highlight w:val="yellow"/>
        </w:rPr>
        <w:t>Original Claim Number: K500009</w:t>
      </w:r>
      <w:r w:rsidRPr="00974F06">
        <w:rPr>
          <w:rFonts w:ascii="r_ansi" w:hAnsi="r_ansi"/>
          <w:sz w:val="16"/>
          <w:szCs w:val="16"/>
        </w:rPr>
        <w:t>              </w:t>
      </w:r>
    </w:p>
    <w:p w14:paraId="476CF17D" w14:textId="77777777" w:rsidR="00486908" w:rsidRDefault="00486908" w:rsidP="00486908">
      <w:pPr>
        <w:pBdr>
          <w:top w:val="single" w:sz="4" w:space="1" w:color="auto"/>
          <w:left w:val="single" w:sz="4" w:space="4" w:color="auto"/>
          <w:bottom w:val="single" w:sz="4" w:space="1" w:color="auto"/>
          <w:right w:val="single" w:sz="4" w:space="4" w:color="auto"/>
        </w:pBdr>
        <w:autoSpaceDE w:val="0"/>
        <w:autoSpaceDN w:val="0"/>
        <w:spacing w:after="0"/>
        <w:rPr>
          <w:rFonts w:ascii="r_ansi" w:hAnsi="r_ansi"/>
          <w:sz w:val="16"/>
          <w:szCs w:val="16"/>
        </w:rPr>
      </w:pPr>
    </w:p>
    <w:p w14:paraId="09DD6A86" w14:textId="77777777" w:rsidR="00597631" w:rsidRPr="00597631" w:rsidRDefault="00597631" w:rsidP="00597631">
      <w:pPr>
        <w:pStyle w:val="BodyText"/>
        <w:rPr>
          <w:rFonts w:ascii="Arial" w:hAnsi="Arial" w:cs="Arial"/>
          <w:sz w:val="18"/>
          <w:szCs w:val="18"/>
        </w:rPr>
      </w:pPr>
    </w:p>
    <w:p w14:paraId="0E4C51E0" w14:textId="77777777" w:rsidR="00597631" w:rsidRPr="00597631" w:rsidRDefault="00597631" w:rsidP="00597631">
      <w:pPr>
        <w:pStyle w:val="BodyText"/>
        <w:rPr>
          <w:rFonts w:ascii="Arial" w:hAnsi="Arial" w:cs="Arial"/>
          <w:sz w:val="18"/>
          <w:szCs w:val="18"/>
        </w:rPr>
      </w:pPr>
    </w:p>
    <w:p w14:paraId="20EDC4E2" w14:textId="77777777" w:rsidR="00597631" w:rsidRPr="00597631" w:rsidRDefault="00597631" w:rsidP="00597631">
      <w:pPr>
        <w:pStyle w:val="BodyText"/>
        <w:rPr>
          <w:rFonts w:ascii="Arial" w:hAnsi="Arial" w:cs="Arial"/>
          <w:sz w:val="18"/>
          <w:szCs w:val="18"/>
        </w:rPr>
      </w:pPr>
    </w:p>
    <w:p w14:paraId="4E2C6001" w14:textId="21D79372" w:rsidR="00597631" w:rsidRDefault="00597631" w:rsidP="00364540">
      <w:pPr>
        <w:pStyle w:val="BodyText"/>
        <w:rPr>
          <w:rFonts w:ascii="Arial" w:hAnsi="Arial" w:cs="Arial"/>
          <w:sz w:val="18"/>
          <w:szCs w:val="18"/>
        </w:rPr>
      </w:pPr>
      <w:r w:rsidRPr="00597631">
        <w:rPr>
          <w:rFonts w:ascii="Arial" w:hAnsi="Arial" w:cs="Arial"/>
          <w:sz w:val="18"/>
          <w:szCs w:val="18"/>
        </w:rPr>
        <w:t>        </w:t>
      </w:r>
    </w:p>
    <w:p w14:paraId="66403210" w14:textId="77777777" w:rsidR="00486908" w:rsidRDefault="00486908" w:rsidP="00364540">
      <w:pPr>
        <w:pStyle w:val="BodyText"/>
        <w:rPr>
          <w:rFonts w:ascii="Arial" w:hAnsi="Arial" w:cs="Arial"/>
          <w:sz w:val="18"/>
          <w:szCs w:val="18"/>
          <w:lang w:eastAsia="en-US"/>
        </w:rPr>
      </w:pPr>
    </w:p>
    <w:p w14:paraId="176BEC7E" w14:textId="77777777" w:rsidR="00597631" w:rsidRDefault="00597631" w:rsidP="00364540">
      <w:pPr>
        <w:pStyle w:val="BodyText"/>
        <w:rPr>
          <w:rFonts w:ascii="Arial" w:hAnsi="Arial" w:cs="Arial"/>
          <w:sz w:val="18"/>
          <w:szCs w:val="18"/>
          <w:lang w:eastAsia="en-US"/>
        </w:rPr>
      </w:pPr>
    </w:p>
    <w:p w14:paraId="225C675B" w14:textId="77777777" w:rsidR="00597631" w:rsidRDefault="00597631" w:rsidP="00364540">
      <w:pPr>
        <w:pStyle w:val="BodyText"/>
        <w:rPr>
          <w:rFonts w:ascii="Arial" w:hAnsi="Arial" w:cs="Arial"/>
          <w:sz w:val="18"/>
          <w:szCs w:val="18"/>
          <w:lang w:eastAsia="en-US"/>
        </w:rPr>
      </w:pPr>
    </w:p>
    <w:p w14:paraId="4DF5CFC5" w14:textId="77777777" w:rsidR="00597631" w:rsidRDefault="00597631" w:rsidP="00364540">
      <w:pPr>
        <w:pStyle w:val="BodyText"/>
        <w:rPr>
          <w:rFonts w:ascii="Arial" w:hAnsi="Arial" w:cs="Arial"/>
          <w:sz w:val="18"/>
          <w:szCs w:val="18"/>
          <w:lang w:eastAsia="en-US"/>
        </w:rPr>
      </w:pPr>
    </w:p>
    <w:p w14:paraId="13DD8D10" w14:textId="77777777" w:rsidR="00364540" w:rsidRDefault="00364540" w:rsidP="00BA42F5">
      <w:pPr>
        <w:pStyle w:val="BodyText"/>
        <w:rPr>
          <w:rFonts w:ascii="Arial" w:hAnsi="Arial" w:cs="Arial"/>
          <w:sz w:val="18"/>
          <w:szCs w:val="18"/>
          <w:lang w:eastAsia="en-US"/>
        </w:rPr>
      </w:pPr>
    </w:p>
    <w:p w14:paraId="73DCA6BD" w14:textId="72CA94CE" w:rsidR="00BA42F5" w:rsidRDefault="00203B43" w:rsidP="00BA42F5">
      <w:pPr>
        <w:pStyle w:val="rally-rte-class-050e8ae12691e3"/>
        <w:rPr>
          <w:rFonts w:ascii="Arial" w:hAnsi="Arial" w:cs="Arial"/>
          <w:sz w:val="18"/>
          <w:szCs w:val="18"/>
        </w:rPr>
      </w:pPr>
      <w:r>
        <w:rPr>
          <w:rFonts w:ascii="Arial" w:hAnsi="Arial" w:cs="Arial"/>
          <w:sz w:val="18"/>
          <w:szCs w:val="18"/>
        </w:rPr>
        <w:t xml:space="preserve">B. </w:t>
      </w:r>
      <w:r w:rsidR="00BA42F5">
        <w:rPr>
          <w:rFonts w:ascii="Arial" w:hAnsi="Arial" w:cs="Arial"/>
          <w:sz w:val="18"/>
          <w:szCs w:val="18"/>
        </w:rPr>
        <w:t>Example Audit report</w:t>
      </w:r>
    </w:p>
    <w:p w14:paraId="72F5861C"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 xml:space="preserve">                      EEOB Move/Copy/Remove - Audit Report          Page: 1</w:t>
      </w:r>
    </w:p>
    <w:p w14:paraId="5026DE47"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 xml:space="preserve">                         Run Date/Time: 2/6/17@16:39:07</w:t>
      </w:r>
    </w:p>
    <w:p w14:paraId="7E2A183D"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 xml:space="preserve">                                 Divisions: ALL</w:t>
      </w:r>
    </w:p>
    <w:p w14:paraId="2FF0E32F"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 xml:space="preserve">      Date Range: 05/13/14 - 02/06/17 (Date EEOB was Moved/Copied/Removed)</w:t>
      </w:r>
    </w:p>
    <w:p w14:paraId="474841D7"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 xml:space="preserve">                         CHAMPVA: </w:t>
      </w:r>
      <w:proofErr w:type="gramStart"/>
      <w:r w:rsidRPr="008B7018">
        <w:rPr>
          <w:rFonts w:ascii="r_ansi" w:hAnsi="r_ansi" w:cs="r_ansi"/>
          <w:sz w:val="16"/>
          <w:szCs w:val="16"/>
        </w:rPr>
        <w:t>NO        TRICARE: NO</w:t>
      </w:r>
      <w:proofErr w:type="gramEnd"/>
      <w:r w:rsidRPr="008B7018">
        <w:rPr>
          <w:rFonts w:ascii="r_ansi" w:hAnsi="r_ansi" w:cs="r_ansi"/>
          <w:sz w:val="16"/>
          <w:szCs w:val="16"/>
        </w:rPr>
        <w:t xml:space="preserve">    </w:t>
      </w:r>
    </w:p>
    <w:p w14:paraId="3A129EB0"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 xml:space="preserve">                             Action(s) Selected: ALL</w:t>
      </w:r>
    </w:p>
    <w:p w14:paraId="775E87A6"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p>
    <w:p w14:paraId="0086D09D"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proofErr w:type="spellStart"/>
      <w:r w:rsidRPr="008B7018">
        <w:rPr>
          <w:rFonts w:ascii="r_ansi" w:hAnsi="r_ansi" w:cs="r_ansi"/>
          <w:sz w:val="16"/>
          <w:szCs w:val="16"/>
        </w:rPr>
        <w:t>Orig</w:t>
      </w:r>
      <w:proofErr w:type="spellEnd"/>
      <w:r w:rsidRPr="008B7018">
        <w:rPr>
          <w:rFonts w:ascii="r_ansi" w:hAnsi="r_ansi" w:cs="r_ansi"/>
          <w:sz w:val="16"/>
          <w:szCs w:val="16"/>
        </w:rPr>
        <w:t xml:space="preserve"> Bill#          Trace #</w:t>
      </w:r>
    </w:p>
    <w:p w14:paraId="4EFDBA53"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 xml:space="preserve">                                  Moved/Copied/   Total </w:t>
      </w:r>
      <w:proofErr w:type="spellStart"/>
      <w:proofErr w:type="gramStart"/>
      <w:r w:rsidRPr="008B7018">
        <w:rPr>
          <w:rFonts w:ascii="r_ansi" w:hAnsi="r_ansi" w:cs="r_ansi"/>
          <w:sz w:val="16"/>
          <w:szCs w:val="16"/>
        </w:rPr>
        <w:t>Amt</w:t>
      </w:r>
      <w:proofErr w:type="spellEnd"/>
      <w:r w:rsidRPr="008B7018">
        <w:rPr>
          <w:rFonts w:ascii="r_ansi" w:hAnsi="r_ansi" w:cs="r_ansi"/>
          <w:sz w:val="16"/>
          <w:szCs w:val="16"/>
        </w:rPr>
        <w:t xml:space="preserve">  User</w:t>
      </w:r>
      <w:proofErr w:type="gramEnd"/>
      <w:r w:rsidRPr="008B7018">
        <w:rPr>
          <w:rFonts w:ascii="r_ansi" w:hAnsi="r_ansi" w:cs="r_ansi"/>
          <w:sz w:val="16"/>
          <w:szCs w:val="16"/>
        </w:rPr>
        <w:t xml:space="preserve"> Who Moved/</w:t>
      </w:r>
    </w:p>
    <w:p w14:paraId="76E1F132"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 xml:space="preserve">     ERA #     Date/Time          Removed         Paid       Copied/Removed</w:t>
      </w:r>
    </w:p>
    <w:p w14:paraId="54EEF7CF"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w:t>
      </w:r>
    </w:p>
    <w:p w14:paraId="6EA5A8B9"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619K500015          6361665083</w:t>
      </w:r>
    </w:p>
    <w:p w14:paraId="6446A9F4"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 xml:space="preserve">      24       3/6/15@08:36:10     REMOVED        $145.10    </w:t>
      </w:r>
      <w:proofErr w:type="spellStart"/>
      <w:r w:rsidRPr="008B7018">
        <w:rPr>
          <w:rFonts w:ascii="r_ansi" w:hAnsi="r_ansi" w:cs="r_ansi"/>
          <w:sz w:val="16"/>
          <w:szCs w:val="16"/>
        </w:rPr>
        <w:t>Boyda</w:t>
      </w:r>
      <w:proofErr w:type="gramStart"/>
      <w:r w:rsidRPr="008B7018">
        <w:rPr>
          <w:rFonts w:ascii="r_ansi" w:hAnsi="r_ansi" w:cs="r_ansi"/>
          <w:sz w:val="16"/>
          <w:szCs w:val="16"/>
        </w:rPr>
        <w:t>,Thomas</w:t>
      </w:r>
      <w:proofErr w:type="spellEnd"/>
      <w:proofErr w:type="gramEnd"/>
      <w:r w:rsidRPr="008B7018">
        <w:rPr>
          <w:rFonts w:ascii="r_ansi" w:hAnsi="r_ansi" w:cs="r_ansi"/>
          <w:sz w:val="16"/>
          <w:szCs w:val="16"/>
        </w:rPr>
        <w:t xml:space="preserve"> J</w:t>
      </w:r>
    </w:p>
    <w:p w14:paraId="05F2F373"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 xml:space="preserve"> Justification Comments:  Bad EEOB</w:t>
      </w:r>
    </w:p>
    <w:p w14:paraId="54723547"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p>
    <w:p w14:paraId="3C72CEF8"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619K500009          ABC6430741998</w:t>
      </w:r>
    </w:p>
    <w:p w14:paraId="1B7AC255"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 xml:space="preserve">      130      2/3/17@10:27:18     MOVED          $1200.00   </w:t>
      </w:r>
      <w:proofErr w:type="spellStart"/>
      <w:r w:rsidRPr="008B7018">
        <w:rPr>
          <w:rFonts w:ascii="r_ansi" w:hAnsi="r_ansi" w:cs="r_ansi"/>
          <w:sz w:val="16"/>
          <w:szCs w:val="16"/>
        </w:rPr>
        <w:t>Hartley</w:t>
      </w:r>
      <w:proofErr w:type="gramStart"/>
      <w:r w:rsidRPr="008B7018">
        <w:rPr>
          <w:rFonts w:ascii="r_ansi" w:hAnsi="r_ansi" w:cs="r_ansi"/>
          <w:sz w:val="16"/>
          <w:szCs w:val="16"/>
        </w:rPr>
        <w:t>,Peter</w:t>
      </w:r>
      <w:proofErr w:type="spellEnd"/>
      <w:proofErr w:type="gramEnd"/>
      <w:r w:rsidRPr="008B7018">
        <w:rPr>
          <w:rFonts w:ascii="r_ansi" w:hAnsi="r_ansi" w:cs="r_ansi"/>
          <w:sz w:val="16"/>
          <w:szCs w:val="16"/>
        </w:rPr>
        <w:t xml:space="preserve"> J</w:t>
      </w:r>
    </w:p>
    <w:p w14:paraId="4F7E003C"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New Bill: K50000E        Other Bill Number(s): NONE</w:t>
      </w:r>
    </w:p>
    <w:p w14:paraId="2FDBD0F8"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 xml:space="preserve"> Justification Comments:  JUSTIFICATION</w:t>
      </w:r>
      <w:r>
        <w:rPr>
          <w:rFonts w:ascii="r_ansi" w:hAnsi="r_ansi" w:cs="r_ansi"/>
          <w:sz w:val="16"/>
          <w:szCs w:val="16"/>
        </w:rPr>
        <w:t xml:space="preserve"> COMMENT</w:t>
      </w:r>
    </w:p>
    <w:p w14:paraId="1EEC8566"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p>
    <w:p w14:paraId="72C66295" w14:textId="77777777" w:rsidR="00BA42F5" w:rsidRPr="00691040"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sidRPr="00691040">
        <w:rPr>
          <w:rFonts w:ascii="r_ansi" w:hAnsi="r_ansi" w:cs="r_ansi"/>
          <w:sz w:val="16"/>
          <w:szCs w:val="16"/>
          <w:highlight w:val="yellow"/>
        </w:rPr>
        <w:t>619K50000A          ABC6430741998</w:t>
      </w:r>
    </w:p>
    <w:p w14:paraId="3FC0E7BD" w14:textId="77777777" w:rsidR="00BA42F5" w:rsidRPr="00691040"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sidRPr="00691040">
        <w:rPr>
          <w:rFonts w:ascii="r_ansi" w:hAnsi="r_ansi" w:cs="r_ansi"/>
          <w:sz w:val="16"/>
          <w:szCs w:val="16"/>
          <w:highlight w:val="yellow"/>
        </w:rPr>
        <w:t xml:space="preserve">      130      2/3/17@18:19:10     COPIED         $1500.00   </w:t>
      </w:r>
      <w:proofErr w:type="spellStart"/>
      <w:r w:rsidRPr="00691040">
        <w:rPr>
          <w:rFonts w:ascii="r_ansi" w:hAnsi="r_ansi" w:cs="r_ansi"/>
          <w:sz w:val="16"/>
          <w:szCs w:val="16"/>
          <w:highlight w:val="yellow"/>
        </w:rPr>
        <w:t>Hartley</w:t>
      </w:r>
      <w:proofErr w:type="gramStart"/>
      <w:r w:rsidRPr="00691040">
        <w:rPr>
          <w:rFonts w:ascii="r_ansi" w:hAnsi="r_ansi" w:cs="r_ansi"/>
          <w:sz w:val="16"/>
          <w:szCs w:val="16"/>
          <w:highlight w:val="yellow"/>
        </w:rPr>
        <w:t>,Peter</w:t>
      </w:r>
      <w:proofErr w:type="spellEnd"/>
      <w:proofErr w:type="gramEnd"/>
      <w:r w:rsidRPr="00691040">
        <w:rPr>
          <w:rFonts w:ascii="r_ansi" w:hAnsi="r_ansi" w:cs="r_ansi"/>
          <w:sz w:val="16"/>
          <w:szCs w:val="16"/>
          <w:highlight w:val="yellow"/>
        </w:rPr>
        <w:t xml:space="preserve"> J</w:t>
      </w:r>
    </w:p>
    <w:p w14:paraId="66871001" w14:textId="77777777" w:rsidR="00BA42F5" w:rsidRPr="00691040"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sidRPr="00691040">
        <w:rPr>
          <w:rFonts w:ascii="r_ansi" w:hAnsi="r_ansi" w:cs="r_ansi"/>
          <w:sz w:val="16"/>
          <w:szCs w:val="16"/>
          <w:highlight w:val="yellow"/>
        </w:rPr>
        <w:t>New Bill: K50000B        Other Bill Number(s): K50000C</w:t>
      </w:r>
    </w:p>
    <w:p w14:paraId="667DE81A" w14:textId="77777777" w:rsidR="00BA42F5" w:rsidRPr="00691040"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sidRPr="00691040">
        <w:rPr>
          <w:rFonts w:ascii="r_ansi" w:hAnsi="r_ansi" w:cs="r_ansi"/>
          <w:sz w:val="16"/>
          <w:szCs w:val="16"/>
          <w:highlight w:val="yellow"/>
        </w:rPr>
        <w:t xml:space="preserve"> Justification Comments:  EEOB from claim K50000A copied to claim(s)</w:t>
      </w:r>
    </w:p>
    <w:p w14:paraId="073E2350"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691040">
        <w:rPr>
          <w:rFonts w:ascii="r_ansi" w:hAnsi="r_ansi" w:cs="r_ansi"/>
          <w:sz w:val="16"/>
          <w:szCs w:val="16"/>
          <w:highlight w:val="yellow"/>
        </w:rPr>
        <w:t xml:space="preserve">                          K50000B, K50000C automatically by AUTOPOST</w:t>
      </w:r>
      <w:r w:rsidRPr="008B7018">
        <w:rPr>
          <w:rFonts w:ascii="r_ansi" w:hAnsi="r_ansi" w:cs="r_ansi"/>
          <w:sz w:val="16"/>
          <w:szCs w:val="16"/>
        </w:rPr>
        <w:t xml:space="preserve"> </w:t>
      </w:r>
    </w:p>
    <w:p w14:paraId="75DD5CD2"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p>
    <w:p w14:paraId="483EDD4C" w14:textId="77777777" w:rsidR="00BA42F5" w:rsidRPr="00691040"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sidRPr="00691040">
        <w:rPr>
          <w:rFonts w:ascii="r_ansi" w:hAnsi="r_ansi" w:cs="r_ansi"/>
          <w:sz w:val="16"/>
          <w:szCs w:val="16"/>
          <w:highlight w:val="yellow"/>
        </w:rPr>
        <w:t>619K50000A          ABC6430741998</w:t>
      </w:r>
    </w:p>
    <w:p w14:paraId="2EBC93F0" w14:textId="77777777" w:rsidR="00BA42F5" w:rsidRPr="00691040"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sidRPr="00691040">
        <w:rPr>
          <w:rFonts w:ascii="r_ansi" w:hAnsi="r_ansi" w:cs="r_ansi"/>
          <w:sz w:val="16"/>
          <w:szCs w:val="16"/>
          <w:highlight w:val="yellow"/>
        </w:rPr>
        <w:t xml:space="preserve">      130      2/3/17@18:19:10     COPIED         $1500.00   </w:t>
      </w:r>
      <w:proofErr w:type="spellStart"/>
      <w:r w:rsidRPr="00691040">
        <w:rPr>
          <w:rFonts w:ascii="r_ansi" w:hAnsi="r_ansi" w:cs="r_ansi"/>
          <w:sz w:val="16"/>
          <w:szCs w:val="16"/>
          <w:highlight w:val="yellow"/>
        </w:rPr>
        <w:t>Hartley</w:t>
      </w:r>
      <w:proofErr w:type="gramStart"/>
      <w:r w:rsidRPr="00691040">
        <w:rPr>
          <w:rFonts w:ascii="r_ansi" w:hAnsi="r_ansi" w:cs="r_ansi"/>
          <w:sz w:val="16"/>
          <w:szCs w:val="16"/>
          <w:highlight w:val="yellow"/>
        </w:rPr>
        <w:t>,Peter</w:t>
      </w:r>
      <w:proofErr w:type="spellEnd"/>
      <w:proofErr w:type="gramEnd"/>
      <w:r w:rsidRPr="00691040">
        <w:rPr>
          <w:rFonts w:ascii="r_ansi" w:hAnsi="r_ansi" w:cs="r_ansi"/>
          <w:sz w:val="16"/>
          <w:szCs w:val="16"/>
          <w:highlight w:val="yellow"/>
        </w:rPr>
        <w:t xml:space="preserve"> J</w:t>
      </w:r>
    </w:p>
    <w:p w14:paraId="1384242C" w14:textId="77777777" w:rsidR="00BA42F5" w:rsidRPr="00691040"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sidRPr="00691040">
        <w:rPr>
          <w:rFonts w:ascii="r_ansi" w:hAnsi="r_ansi" w:cs="r_ansi"/>
          <w:sz w:val="16"/>
          <w:szCs w:val="16"/>
          <w:highlight w:val="yellow"/>
        </w:rPr>
        <w:t>New Bill: K50000C        Other Bill Number(s): K50000B</w:t>
      </w:r>
    </w:p>
    <w:p w14:paraId="4F6C787C" w14:textId="77777777" w:rsidR="00BA42F5" w:rsidRPr="00691040"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sidRPr="00691040">
        <w:rPr>
          <w:rFonts w:ascii="r_ansi" w:hAnsi="r_ansi" w:cs="r_ansi"/>
          <w:sz w:val="16"/>
          <w:szCs w:val="16"/>
          <w:highlight w:val="yellow"/>
        </w:rPr>
        <w:t xml:space="preserve"> Justification Comments:  EEOB from claim K50000A copied to claim(s)</w:t>
      </w:r>
    </w:p>
    <w:p w14:paraId="0F571859"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691040">
        <w:rPr>
          <w:rFonts w:ascii="r_ansi" w:hAnsi="r_ansi" w:cs="r_ansi"/>
          <w:sz w:val="16"/>
          <w:szCs w:val="16"/>
          <w:highlight w:val="yellow"/>
        </w:rPr>
        <w:t xml:space="preserve">                          K50000B, K50000C by automatically by AUTOPOST</w:t>
      </w:r>
    </w:p>
    <w:p w14:paraId="1B4DC602"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 xml:space="preserve">                          </w:t>
      </w:r>
    </w:p>
    <w:p w14:paraId="11B1ECA2"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p>
    <w:p w14:paraId="71CFB547" w14:textId="77777777" w:rsidR="00BA42F5" w:rsidRPr="008B7018"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 xml:space="preserve"> </w:t>
      </w:r>
    </w:p>
    <w:p w14:paraId="486A47FF" w14:textId="1F87CC9E" w:rsidR="00BA42F5"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8B7018">
        <w:rPr>
          <w:rFonts w:ascii="r_ansi" w:hAnsi="r_ansi" w:cs="r_ansi"/>
          <w:sz w:val="16"/>
          <w:szCs w:val="16"/>
        </w:rPr>
        <w:t xml:space="preserve">                     </w:t>
      </w:r>
      <w:r>
        <w:rPr>
          <w:rFonts w:ascii="r_ansi" w:hAnsi="r_ansi" w:cs="r_ansi"/>
          <w:sz w:val="16"/>
          <w:szCs w:val="16"/>
        </w:rPr>
        <w:t xml:space="preserve">      ***** END OF REPORT *****</w:t>
      </w:r>
    </w:p>
    <w:p w14:paraId="3058EE5C" w14:textId="77777777" w:rsidR="00BA42F5" w:rsidRDefault="00BA42F5" w:rsidP="00BA42F5">
      <w:pPr>
        <w:autoSpaceDE w:val="0"/>
        <w:autoSpaceDN w:val="0"/>
        <w:adjustRightInd w:val="0"/>
        <w:spacing w:after="0" w:line="240" w:lineRule="auto"/>
        <w:rPr>
          <w:rFonts w:ascii="r_ansi" w:hAnsi="r_ansi" w:cs="r_ansi"/>
          <w:sz w:val="16"/>
          <w:szCs w:val="16"/>
        </w:rPr>
      </w:pPr>
    </w:p>
    <w:p w14:paraId="01FD4DA1" w14:textId="77777777" w:rsidR="00364540" w:rsidRDefault="00364540" w:rsidP="00BA42F5">
      <w:pPr>
        <w:autoSpaceDE w:val="0"/>
        <w:autoSpaceDN w:val="0"/>
        <w:adjustRightInd w:val="0"/>
        <w:spacing w:after="0" w:line="240" w:lineRule="auto"/>
        <w:rPr>
          <w:rFonts w:ascii="r_ansi" w:hAnsi="r_ansi" w:cs="r_ansi"/>
          <w:sz w:val="16"/>
          <w:szCs w:val="16"/>
        </w:rPr>
      </w:pPr>
    </w:p>
    <w:p w14:paraId="37C18D22" w14:textId="77777777" w:rsidR="00BA42F5" w:rsidRDefault="00BA42F5" w:rsidP="00BA42F5">
      <w:pPr>
        <w:autoSpaceDE w:val="0"/>
        <w:autoSpaceDN w:val="0"/>
        <w:adjustRightInd w:val="0"/>
        <w:spacing w:after="0" w:line="240" w:lineRule="auto"/>
        <w:rPr>
          <w:rFonts w:ascii="r_ansi" w:hAnsi="r_ansi" w:cs="r_ansi"/>
          <w:sz w:val="16"/>
          <w:szCs w:val="16"/>
        </w:rPr>
      </w:pPr>
    </w:p>
    <w:p w14:paraId="693BBE89" w14:textId="60BB86DD" w:rsidR="00BA42F5" w:rsidRDefault="00203B43" w:rsidP="00BA42F5">
      <w:pPr>
        <w:autoSpaceDE w:val="0"/>
        <w:autoSpaceDN w:val="0"/>
        <w:adjustRightInd w:val="0"/>
        <w:spacing w:after="0" w:line="240" w:lineRule="auto"/>
        <w:rPr>
          <w:rFonts w:ascii="r_ansi" w:hAnsi="r_ansi" w:cs="r_ansi"/>
          <w:sz w:val="16"/>
          <w:szCs w:val="16"/>
        </w:rPr>
      </w:pPr>
      <w:r>
        <w:rPr>
          <w:rFonts w:ascii="r_ansi" w:hAnsi="r_ansi" w:cs="r_ansi"/>
          <w:sz w:val="16"/>
          <w:szCs w:val="16"/>
        </w:rPr>
        <w:t xml:space="preserve">C. </w:t>
      </w:r>
      <w:r w:rsidR="00BA42F5">
        <w:rPr>
          <w:rFonts w:ascii="r_ansi" w:hAnsi="r_ansi" w:cs="r_ansi"/>
          <w:sz w:val="16"/>
          <w:szCs w:val="16"/>
        </w:rPr>
        <w:t>Example Comment History from Research Menu/TPJI/AR Profile/Comment History</w:t>
      </w:r>
    </w:p>
    <w:p w14:paraId="175032FC" w14:textId="77777777" w:rsidR="00BA42F5" w:rsidRDefault="00BA42F5" w:rsidP="00BA42F5">
      <w:pPr>
        <w:autoSpaceDE w:val="0"/>
        <w:autoSpaceDN w:val="0"/>
        <w:adjustRightInd w:val="0"/>
        <w:spacing w:after="0" w:line="240" w:lineRule="auto"/>
        <w:rPr>
          <w:rFonts w:ascii="r_ansi" w:hAnsi="r_ansi" w:cs="r_ansi"/>
          <w:sz w:val="16"/>
          <w:szCs w:val="16"/>
        </w:rPr>
      </w:pPr>
    </w:p>
    <w:p w14:paraId="5EBD0867" w14:textId="77777777" w:rsidR="00BA42F5" w:rsidRDefault="00BA42F5" w:rsidP="00BA42F5">
      <w:pPr>
        <w:autoSpaceDE w:val="0"/>
        <w:autoSpaceDN w:val="0"/>
        <w:adjustRightInd w:val="0"/>
        <w:spacing w:after="0" w:line="240" w:lineRule="auto"/>
        <w:rPr>
          <w:rFonts w:ascii="r_ansi" w:hAnsi="r_ansi" w:cs="r_ansi"/>
          <w:sz w:val="16"/>
          <w:szCs w:val="16"/>
        </w:rPr>
      </w:pPr>
    </w:p>
    <w:p w14:paraId="14F82E1D" w14:textId="77777777" w:rsidR="00BA42F5"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p>
    <w:p w14:paraId="100DC815" w14:textId="77777777" w:rsidR="00BA42F5" w:rsidRPr="00F06391"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u w:val="single"/>
        </w:rPr>
      </w:pPr>
      <w:r w:rsidRPr="00F06391">
        <w:rPr>
          <w:rFonts w:ascii="r_ansi" w:hAnsi="r_ansi" w:cs="r_ansi"/>
          <w:b/>
          <w:bCs/>
          <w:sz w:val="16"/>
          <w:szCs w:val="16"/>
          <w:u w:val="single"/>
        </w:rPr>
        <w:t>Comment History</w:t>
      </w:r>
      <w:r w:rsidRPr="00F06391">
        <w:rPr>
          <w:rFonts w:ascii="r_ansi" w:hAnsi="r_ansi" w:cs="r_ansi"/>
          <w:sz w:val="16"/>
          <w:szCs w:val="16"/>
          <w:u w:val="single"/>
        </w:rPr>
        <w:t xml:space="preserve">                        Feb 06, 2017@16:46:07        Page</w:t>
      </w:r>
      <w:proofErr w:type="gramStart"/>
      <w:r w:rsidRPr="00F06391">
        <w:rPr>
          <w:rFonts w:ascii="r_ansi" w:hAnsi="r_ansi" w:cs="r_ansi"/>
          <w:sz w:val="16"/>
          <w:szCs w:val="16"/>
          <w:u w:val="single"/>
        </w:rPr>
        <w:t>:</w:t>
      </w:r>
      <w:r>
        <w:rPr>
          <w:rFonts w:ascii="r_ansi" w:hAnsi="r_ansi" w:cs="r_ansi"/>
          <w:sz w:val="16"/>
          <w:szCs w:val="16"/>
          <w:u w:val="single"/>
        </w:rPr>
        <w:t>1</w:t>
      </w:r>
      <w:proofErr w:type="gramEnd"/>
      <w:r>
        <w:rPr>
          <w:rFonts w:ascii="r_ansi" w:hAnsi="r_ansi" w:cs="r_ansi"/>
          <w:sz w:val="16"/>
          <w:szCs w:val="16"/>
          <w:u w:val="single"/>
        </w:rPr>
        <w:t xml:space="preserve"> </w:t>
      </w:r>
      <w:r w:rsidRPr="00F06391">
        <w:rPr>
          <w:rFonts w:ascii="r_ansi" w:hAnsi="r_ansi" w:cs="r_ansi"/>
          <w:sz w:val="16"/>
          <w:szCs w:val="16"/>
          <w:u w:val="single"/>
        </w:rPr>
        <w:t xml:space="preserve">  </w:t>
      </w:r>
    </w:p>
    <w:p w14:paraId="7BC19448" w14:textId="77777777" w:rsidR="00BA42F5" w:rsidRPr="00F06391"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F06391">
        <w:rPr>
          <w:rFonts w:ascii="r_ansi" w:hAnsi="r_ansi" w:cs="r_ansi"/>
          <w:sz w:val="16"/>
          <w:szCs w:val="16"/>
        </w:rPr>
        <w:t>%K50000A   BOYDASKI</w:t>
      </w:r>
      <w:proofErr w:type="gramStart"/>
      <w:r w:rsidRPr="00F06391">
        <w:rPr>
          <w:rFonts w:ascii="r_ansi" w:hAnsi="r_ansi" w:cs="r_ansi"/>
          <w:sz w:val="16"/>
          <w:szCs w:val="16"/>
        </w:rPr>
        <w:t>,FRED</w:t>
      </w:r>
      <w:proofErr w:type="gramEnd"/>
      <w:r w:rsidRPr="00F06391">
        <w:rPr>
          <w:rFonts w:ascii="r_ansi" w:hAnsi="r_ansi" w:cs="r_ansi"/>
          <w:sz w:val="16"/>
          <w:szCs w:val="16"/>
        </w:rPr>
        <w:t xml:space="preserve"> TIBERI  B9876   DOB: 03/05/65   </w:t>
      </w:r>
      <w:proofErr w:type="spellStart"/>
      <w:r w:rsidRPr="00F06391">
        <w:rPr>
          <w:rFonts w:ascii="r_ansi" w:hAnsi="r_ansi" w:cs="r_ansi"/>
          <w:sz w:val="16"/>
          <w:szCs w:val="16"/>
        </w:rPr>
        <w:t>Subsc</w:t>
      </w:r>
      <w:proofErr w:type="spellEnd"/>
      <w:r w:rsidRPr="00F06391">
        <w:rPr>
          <w:rFonts w:ascii="r_ansi" w:hAnsi="r_ansi" w:cs="r_ansi"/>
          <w:sz w:val="16"/>
          <w:szCs w:val="16"/>
        </w:rPr>
        <w:t xml:space="preserve"> ID: 198765432    </w:t>
      </w:r>
    </w:p>
    <w:p w14:paraId="4C62995F" w14:textId="77777777" w:rsidR="00BA42F5" w:rsidRPr="00F06391"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F06391">
        <w:rPr>
          <w:rFonts w:ascii="r_ansi" w:hAnsi="r_ansi" w:cs="r_ansi"/>
          <w:sz w:val="16"/>
          <w:szCs w:val="16"/>
        </w:rPr>
        <w:t xml:space="preserve">AR Status: ACTIVE                   </w:t>
      </w:r>
      <w:proofErr w:type="spellStart"/>
      <w:r w:rsidRPr="00F06391">
        <w:rPr>
          <w:rFonts w:ascii="r_ansi" w:hAnsi="r_ansi" w:cs="r_ansi"/>
          <w:sz w:val="16"/>
          <w:szCs w:val="16"/>
        </w:rPr>
        <w:t>Orig</w:t>
      </w:r>
      <w:proofErr w:type="spellEnd"/>
      <w:r w:rsidRPr="00F06391">
        <w:rPr>
          <w:rFonts w:ascii="r_ansi" w:hAnsi="r_ansi" w:cs="r_ansi"/>
          <w:sz w:val="16"/>
          <w:szCs w:val="16"/>
        </w:rPr>
        <w:t xml:space="preserve"> </w:t>
      </w:r>
      <w:proofErr w:type="spellStart"/>
      <w:r w:rsidRPr="00F06391">
        <w:rPr>
          <w:rFonts w:ascii="r_ansi" w:hAnsi="r_ansi" w:cs="r_ansi"/>
          <w:sz w:val="16"/>
          <w:szCs w:val="16"/>
        </w:rPr>
        <w:t>Amt</w:t>
      </w:r>
      <w:proofErr w:type="spellEnd"/>
      <w:r w:rsidRPr="00F06391">
        <w:rPr>
          <w:rFonts w:ascii="r_ansi" w:hAnsi="r_ansi" w:cs="r_ansi"/>
          <w:sz w:val="16"/>
          <w:szCs w:val="16"/>
        </w:rPr>
        <w:t xml:space="preserve">: 1,500.00   Balance Due: 979.31    </w:t>
      </w:r>
    </w:p>
    <w:p w14:paraId="7DA2BE3B" w14:textId="77777777" w:rsidR="00BA42F5" w:rsidRPr="00F06391"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u w:val="single"/>
        </w:rPr>
      </w:pPr>
      <w:r w:rsidRPr="00F06391">
        <w:rPr>
          <w:rFonts w:ascii="r_ansi" w:hAnsi="r_ansi" w:cs="r_ansi"/>
          <w:sz w:val="16"/>
          <w:szCs w:val="16"/>
          <w:u w:val="single"/>
        </w:rPr>
        <w:t xml:space="preserve">                                                                                </w:t>
      </w:r>
    </w:p>
    <w:p w14:paraId="6768CCC6" w14:textId="77777777" w:rsidR="00BA42F5" w:rsidRPr="00F06391"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u w:val="single"/>
        </w:rPr>
      </w:pPr>
    </w:p>
    <w:p w14:paraId="3A84C523" w14:textId="77777777" w:rsidR="00BA42F5"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F06391">
        <w:rPr>
          <w:rFonts w:ascii="r_ansi" w:hAnsi="r_ansi" w:cs="r_ansi"/>
          <w:sz w:val="16"/>
          <w:szCs w:val="16"/>
        </w:rPr>
        <w:t xml:space="preserve"> 297         02/03/17   </w:t>
      </w:r>
      <w:r w:rsidRPr="00BA42F5">
        <w:rPr>
          <w:rFonts w:ascii="r_ansi" w:hAnsi="r_ansi" w:cs="r_ansi"/>
          <w:sz w:val="16"/>
          <w:szCs w:val="16"/>
          <w:highlight w:val="yellow"/>
        </w:rPr>
        <w:t>EEOB MOVE/COPY IN SPLIT/EDIT</w:t>
      </w:r>
      <w:r w:rsidRPr="00F06391">
        <w:rPr>
          <w:rFonts w:ascii="r_ansi" w:hAnsi="r_ansi" w:cs="r_ansi"/>
          <w:sz w:val="16"/>
          <w:szCs w:val="16"/>
        </w:rPr>
        <w:t xml:space="preserve">    FOLLOW-UP DT:      </w:t>
      </w:r>
    </w:p>
    <w:p w14:paraId="128B9733" w14:textId="77777777" w:rsidR="00BA42F5" w:rsidRPr="00BA42F5"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highlight w:val="yellow"/>
        </w:rPr>
      </w:pPr>
      <w:r>
        <w:rPr>
          <w:rFonts w:ascii="r_ansi" w:hAnsi="r_ansi" w:cs="r_ansi"/>
          <w:sz w:val="16"/>
          <w:szCs w:val="16"/>
        </w:rPr>
        <w:t xml:space="preserve">    </w:t>
      </w:r>
      <w:r w:rsidRPr="00F06391">
        <w:rPr>
          <w:rFonts w:ascii="r_ansi" w:hAnsi="r_ansi" w:cs="r_ansi"/>
          <w:sz w:val="16"/>
          <w:szCs w:val="16"/>
        </w:rPr>
        <w:t xml:space="preserve">                    </w:t>
      </w:r>
      <w:r w:rsidRPr="00BA42F5">
        <w:rPr>
          <w:rFonts w:ascii="r_ansi" w:hAnsi="r_ansi" w:cs="r_ansi"/>
          <w:sz w:val="16"/>
          <w:szCs w:val="16"/>
          <w:highlight w:val="yellow"/>
        </w:rPr>
        <w:t>EEOB from claim K50000A copied to claim(s) K50000B,</w:t>
      </w:r>
    </w:p>
    <w:p w14:paraId="10343DF2" w14:textId="77777777" w:rsidR="00BA42F5" w:rsidRPr="00F06391"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r w:rsidRPr="00BA42F5">
        <w:rPr>
          <w:rFonts w:ascii="r_ansi" w:hAnsi="r_ansi" w:cs="r_ansi"/>
          <w:sz w:val="16"/>
          <w:szCs w:val="16"/>
          <w:highlight w:val="yellow"/>
        </w:rPr>
        <w:t xml:space="preserve">                        K50000C automatically by AUTOPOST</w:t>
      </w:r>
      <w:r>
        <w:rPr>
          <w:rFonts w:ascii="r_ansi" w:hAnsi="r_ansi" w:cs="r_ansi"/>
          <w:sz w:val="16"/>
          <w:szCs w:val="16"/>
        </w:rPr>
        <w:t xml:space="preserve">  </w:t>
      </w:r>
      <w:r w:rsidRPr="00F06391">
        <w:rPr>
          <w:rFonts w:ascii="r_ansi" w:hAnsi="r_ansi" w:cs="r_ansi"/>
          <w:sz w:val="16"/>
          <w:szCs w:val="16"/>
        </w:rPr>
        <w:t xml:space="preserve">     </w:t>
      </w:r>
    </w:p>
    <w:p w14:paraId="3F392C27" w14:textId="77777777" w:rsidR="00BA42F5"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r_ansi" w:hAnsi="r_ansi" w:cs="r_ansi"/>
          <w:sz w:val="16"/>
          <w:szCs w:val="16"/>
        </w:rPr>
      </w:pPr>
    </w:p>
    <w:p w14:paraId="0F5FB9B3" w14:textId="77777777" w:rsidR="00BA42F5"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p>
    <w:p w14:paraId="6663C039" w14:textId="77777777" w:rsidR="00BA42F5"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p>
    <w:p w14:paraId="27B769E5" w14:textId="2CE01A26" w:rsidR="00BA42F5" w:rsidRPr="00364540" w:rsidRDefault="00BA42F5" w:rsidP="00BA42F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proofErr w:type="spellStart"/>
      <w:proofErr w:type="gramStart"/>
      <w:r>
        <w:t>etc</w:t>
      </w:r>
      <w:proofErr w:type="spellEnd"/>
      <w:proofErr w:type="gramEnd"/>
      <w:r>
        <w:br w:type="page"/>
      </w:r>
    </w:p>
    <w:p w14:paraId="448B2D0E" w14:textId="77777777" w:rsidR="00364540" w:rsidRPr="00B328E1" w:rsidRDefault="00364540" w:rsidP="00BA42F5">
      <w:pPr>
        <w:pStyle w:val="BodyText"/>
        <w:rPr>
          <w:rFonts w:ascii="Arial" w:hAnsi="Arial" w:cs="Arial"/>
          <w:sz w:val="18"/>
          <w:szCs w:val="18"/>
          <w:lang w:eastAsia="en-US"/>
        </w:rPr>
      </w:pPr>
    </w:p>
    <w:p w14:paraId="1E193CFE" w14:textId="6A58F32A" w:rsidR="00CF5F4E" w:rsidRPr="00CF5F4E" w:rsidRDefault="00E77AF3" w:rsidP="00E77AF3">
      <w:pPr>
        <w:pStyle w:val="Heading1"/>
        <w:numPr>
          <w:ilvl w:val="0"/>
          <w:numId w:val="44"/>
        </w:numPr>
        <w:rPr>
          <w:u w:val="single"/>
        </w:rPr>
      </w:pPr>
      <w:r>
        <w:rPr>
          <w:u w:val="single"/>
        </w:rPr>
        <w:t xml:space="preserve">Changes to </w:t>
      </w:r>
      <w:r w:rsidR="00CF5F4E" w:rsidRPr="00CF5F4E">
        <w:rPr>
          <w:u w:val="single"/>
        </w:rPr>
        <w:t xml:space="preserve">Nightly </w:t>
      </w:r>
      <w:proofErr w:type="spellStart"/>
      <w:r w:rsidR="00CF5F4E" w:rsidRPr="00CF5F4E">
        <w:rPr>
          <w:u w:val="single"/>
        </w:rPr>
        <w:t>Autopost</w:t>
      </w:r>
      <w:proofErr w:type="spellEnd"/>
      <w:r w:rsidR="00CF5F4E" w:rsidRPr="00CF5F4E">
        <w:rPr>
          <w:u w:val="single"/>
        </w:rPr>
        <w:t xml:space="preserve"> Job</w:t>
      </w:r>
      <w:r>
        <w:rPr>
          <w:u w:val="single"/>
        </w:rPr>
        <w:t xml:space="preserve"> to MOVE/Copy EEOB</w:t>
      </w:r>
    </w:p>
    <w:p w14:paraId="2438BA89" w14:textId="314F5239" w:rsidR="007B47E8" w:rsidRDefault="00211DCD" w:rsidP="007B47E8">
      <w:pPr>
        <w:pStyle w:val="rally-rte-class-050e8ae12691e3"/>
        <w:rPr>
          <w:rFonts w:ascii="Arial" w:hAnsi="Arial" w:cs="Arial"/>
          <w:sz w:val="18"/>
          <w:szCs w:val="18"/>
        </w:rPr>
      </w:pPr>
      <w:r>
        <w:rPr>
          <w:rFonts w:ascii="Arial" w:hAnsi="Arial" w:cs="Arial"/>
          <w:sz w:val="18"/>
          <w:szCs w:val="18"/>
        </w:rPr>
        <w:t xml:space="preserve">The nightly </w:t>
      </w:r>
      <w:proofErr w:type="spellStart"/>
      <w:r>
        <w:rPr>
          <w:rFonts w:ascii="Arial" w:hAnsi="Arial" w:cs="Arial"/>
          <w:sz w:val="18"/>
          <w:szCs w:val="18"/>
        </w:rPr>
        <w:t>autopost</w:t>
      </w:r>
      <w:proofErr w:type="spellEnd"/>
      <w:r>
        <w:rPr>
          <w:rFonts w:ascii="Arial" w:hAnsi="Arial" w:cs="Arial"/>
          <w:sz w:val="18"/>
          <w:szCs w:val="18"/>
        </w:rPr>
        <w:t xml:space="preserve"> job to process APAR lines marked for </w:t>
      </w:r>
      <w:proofErr w:type="spellStart"/>
      <w:r>
        <w:rPr>
          <w:rFonts w:ascii="Arial" w:hAnsi="Arial" w:cs="Arial"/>
          <w:sz w:val="18"/>
          <w:szCs w:val="18"/>
        </w:rPr>
        <w:t>autopost</w:t>
      </w:r>
      <w:proofErr w:type="spellEnd"/>
      <w:r>
        <w:rPr>
          <w:rFonts w:ascii="Arial" w:hAnsi="Arial" w:cs="Arial"/>
          <w:sz w:val="18"/>
          <w:szCs w:val="18"/>
        </w:rPr>
        <w:t xml:space="preserve"> will be enhanced to </w:t>
      </w:r>
      <w:proofErr w:type="gramStart"/>
      <w:r w:rsidR="007B47E8">
        <w:rPr>
          <w:rFonts w:ascii="Arial" w:hAnsi="Arial" w:cs="Arial"/>
          <w:sz w:val="18"/>
          <w:szCs w:val="18"/>
        </w:rPr>
        <w:t>move,</w:t>
      </w:r>
      <w:proofErr w:type="gramEnd"/>
      <w:r w:rsidR="007B47E8">
        <w:rPr>
          <w:rFonts w:ascii="Arial" w:hAnsi="Arial" w:cs="Arial"/>
          <w:sz w:val="18"/>
          <w:szCs w:val="18"/>
        </w:rPr>
        <w:t xml:space="preserve"> copy and remove EEOB for split line claims automatically when the receipt is created for the ERA.</w:t>
      </w:r>
    </w:p>
    <w:p w14:paraId="56CEF932" w14:textId="430B4780" w:rsidR="00CF5F4E" w:rsidRDefault="00462554" w:rsidP="00CF5F4E">
      <w:pPr>
        <w:pStyle w:val="rally-rte-class-050e8ae12691e3"/>
        <w:ind w:left="720"/>
        <w:rPr>
          <w:rFonts w:ascii="Arial" w:hAnsi="Arial" w:cs="Arial"/>
          <w:sz w:val="18"/>
          <w:szCs w:val="18"/>
        </w:rPr>
      </w:pPr>
      <w:r>
        <w:rPr>
          <w:rFonts w:ascii="Arial" w:hAnsi="Arial" w:cs="Arial"/>
          <w:sz w:val="18"/>
          <w:szCs w:val="18"/>
        </w:rPr>
        <w:t>RCPTDET^</w:t>
      </w:r>
      <w:r w:rsidR="007B47E8">
        <w:rPr>
          <w:rFonts w:ascii="Arial" w:hAnsi="Arial" w:cs="Arial"/>
          <w:sz w:val="18"/>
          <w:szCs w:val="18"/>
        </w:rPr>
        <w:t xml:space="preserve">RCDPEAMA, </w:t>
      </w:r>
      <w:r>
        <w:rPr>
          <w:rFonts w:ascii="Arial" w:hAnsi="Arial" w:cs="Arial"/>
          <w:sz w:val="18"/>
          <w:szCs w:val="18"/>
        </w:rPr>
        <w:t>UPDEOB^</w:t>
      </w:r>
      <w:r w:rsidR="007B47E8">
        <w:rPr>
          <w:rFonts w:ascii="Arial" w:hAnsi="Arial" w:cs="Arial"/>
          <w:sz w:val="18"/>
          <w:szCs w:val="18"/>
        </w:rPr>
        <w:t>RCDPEM5</w:t>
      </w:r>
    </w:p>
    <w:p w14:paraId="2D7463DD" w14:textId="6F46C69E" w:rsidR="00FF04EF" w:rsidRPr="00CF4B93" w:rsidRDefault="00E77AF3" w:rsidP="0088538D">
      <w:pPr>
        <w:pStyle w:val="rally-rte-class-050e8ae12691e3"/>
        <w:numPr>
          <w:ilvl w:val="0"/>
          <w:numId w:val="44"/>
        </w:numPr>
        <w:rPr>
          <w:rFonts w:ascii="Calibri" w:hAnsi="Calibri"/>
          <w:b/>
          <w:u w:val="single"/>
        </w:rPr>
      </w:pPr>
      <w:r>
        <w:rPr>
          <w:rFonts w:ascii="Calibri" w:hAnsi="Calibri"/>
          <w:b/>
          <w:u w:val="single"/>
        </w:rPr>
        <w:t xml:space="preserve">Changes to </w:t>
      </w:r>
      <w:r w:rsidR="00FF04EF" w:rsidRPr="00CF4B93">
        <w:rPr>
          <w:rFonts w:ascii="Calibri" w:hAnsi="Calibri"/>
          <w:b/>
          <w:u w:val="single"/>
        </w:rPr>
        <w:t>ERA Worklist</w:t>
      </w:r>
      <w:r>
        <w:rPr>
          <w:rFonts w:ascii="Calibri" w:hAnsi="Calibri"/>
          <w:b/>
          <w:u w:val="single"/>
        </w:rPr>
        <w:t xml:space="preserve"> to Move/Copy EEOB</w:t>
      </w:r>
      <w:r w:rsidR="000071E7" w:rsidRPr="00CF4B93">
        <w:rPr>
          <w:rFonts w:ascii="Calibri" w:hAnsi="Calibri"/>
          <w:b/>
          <w:u w:val="single"/>
        </w:rPr>
        <w:t xml:space="preserve"> </w:t>
      </w:r>
    </w:p>
    <w:p w14:paraId="11B637E0" w14:textId="77777777" w:rsidR="007B47E8" w:rsidRDefault="007B47E8" w:rsidP="007B47E8">
      <w:pPr>
        <w:pStyle w:val="rally-rte-class-050e8ae12691e3"/>
        <w:rPr>
          <w:rFonts w:ascii="Arial" w:hAnsi="Arial" w:cs="Arial"/>
          <w:sz w:val="18"/>
          <w:szCs w:val="18"/>
        </w:rPr>
      </w:pPr>
      <w:r>
        <w:rPr>
          <w:rFonts w:ascii="Arial" w:hAnsi="Arial" w:cs="Arial"/>
          <w:sz w:val="18"/>
          <w:szCs w:val="18"/>
        </w:rPr>
        <w:t xml:space="preserve">The nightly </w:t>
      </w:r>
      <w:proofErr w:type="spellStart"/>
      <w:r>
        <w:rPr>
          <w:rFonts w:ascii="Arial" w:hAnsi="Arial" w:cs="Arial"/>
          <w:sz w:val="18"/>
          <w:szCs w:val="18"/>
        </w:rPr>
        <w:t>autopost</w:t>
      </w:r>
      <w:proofErr w:type="spellEnd"/>
      <w:r>
        <w:rPr>
          <w:rFonts w:ascii="Arial" w:hAnsi="Arial" w:cs="Arial"/>
          <w:sz w:val="18"/>
          <w:szCs w:val="18"/>
        </w:rPr>
        <w:t xml:space="preserve"> job to process APAR lines marked for </w:t>
      </w:r>
      <w:proofErr w:type="spellStart"/>
      <w:r>
        <w:rPr>
          <w:rFonts w:ascii="Arial" w:hAnsi="Arial" w:cs="Arial"/>
          <w:sz w:val="18"/>
          <w:szCs w:val="18"/>
        </w:rPr>
        <w:t>autopost</w:t>
      </w:r>
      <w:proofErr w:type="spellEnd"/>
      <w:r>
        <w:rPr>
          <w:rFonts w:ascii="Arial" w:hAnsi="Arial" w:cs="Arial"/>
          <w:sz w:val="18"/>
          <w:szCs w:val="18"/>
        </w:rPr>
        <w:t xml:space="preserve"> will be enhanced to </w:t>
      </w:r>
      <w:proofErr w:type="gramStart"/>
      <w:r>
        <w:rPr>
          <w:rFonts w:ascii="Arial" w:hAnsi="Arial" w:cs="Arial"/>
          <w:sz w:val="18"/>
          <w:szCs w:val="18"/>
        </w:rPr>
        <w:t>move,</w:t>
      </w:r>
      <w:proofErr w:type="gramEnd"/>
      <w:r>
        <w:rPr>
          <w:rFonts w:ascii="Arial" w:hAnsi="Arial" w:cs="Arial"/>
          <w:sz w:val="18"/>
          <w:szCs w:val="18"/>
        </w:rPr>
        <w:t xml:space="preserve"> copy and remove EEOB for split line claims automatically when the receipt is created for the ERA.</w:t>
      </w:r>
    </w:p>
    <w:p w14:paraId="1F93AB68" w14:textId="2532D94D" w:rsidR="00CF4B93" w:rsidRPr="00CF5F4E" w:rsidRDefault="00462554" w:rsidP="007B47E8">
      <w:pPr>
        <w:ind w:left="720"/>
        <w:rPr>
          <w:rFonts w:ascii="Arial" w:hAnsi="Arial" w:cs="Arial"/>
          <w:sz w:val="18"/>
          <w:szCs w:val="18"/>
        </w:rPr>
      </w:pPr>
      <w:r>
        <w:rPr>
          <w:rFonts w:ascii="Arial" w:hAnsi="Arial" w:cs="Arial"/>
          <w:sz w:val="18"/>
          <w:szCs w:val="18"/>
        </w:rPr>
        <w:t>RCPTDET^</w:t>
      </w:r>
      <w:r w:rsidR="007B47E8">
        <w:rPr>
          <w:rFonts w:ascii="Arial" w:hAnsi="Arial" w:cs="Arial"/>
          <w:sz w:val="18"/>
          <w:szCs w:val="18"/>
        </w:rPr>
        <w:t>RCDPEM</w:t>
      </w:r>
      <w:proofErr w:type="gramStart"/>
      <w:r w:rsidR="007B47E8">
        <w:rPr>
          <w:rFonts w:ascii="Arial" w:hAnsi="Arial" w:cs="Arial"/>
          <w:sz w:val="18"/>
          <w:szCs w:val="18"/>
        </w:rPr>
        <w:t>,</w:t>
      </w:r>
      <w:r>
        <w:rPr>
          <w:rFonts w:ascii="Arial" w:hAnsi="Arial" w:cs="Arial"/>
          <w:sz w:val="18"/>
          <w:szCs w:val="18"/>
        </w:rPr>
        <w:t>UPDEOB</w:t>
      </w:r>
      <w:proofErr w:type="gramEnd"/>
      <w:r>
        <w:rPr>
          <w:rFonts w:ascii="Arial" w:hAnsi="Arial" w:cs="Arial"/>
          <w:sz w:val="18"/>
          <w:szCs w:val="18"/>
        </w:rPr>
        <w:t>^</w:t>
      </w:r>
      <w:r w:rsidR="007B47E8">
        <w:rPr>
          <w:rFonts w:ascii="Arial" w:hAnsi="Arial" w:cs="Arial"/>
          <w:sz w:val="18"/>
          <w:szCs w:val="18"/>
        </w:rPr>
        <w:t>RCDPEM5</w:t>
      </w:r>
    </w:p>
    <w:p w14:paraId="55C34742" w14:textId="3724BC5C" w:rsidR="006C5993" w:rsidRPr="00CF5F4E" w:rsidRDefault="006C5993" w:rsidP="006C5993">
      <w:pPr>
        <w:pStyle w:val="Heading1"/>
        <w:numPr>
          <w:ilvl w:val="0"/>
          <w:numId w:val="44"/>
        </w:numPr>
        <w:rPr>
          <w:u w:val="single"/>
        </w:rPr>
      </w:pPr>
      <w:r>
        <w:rPr>
          <w:u w:val="single"/>
        </w:rPr>
        <w:t>Changes to EEOB Audit Report and TPJI/AR Profile/Comments History</w:t>
      </w:r>
    </w:p>
    <w:p w14:paraId="0E4CC242" w14:textId="1570A65F" w:rsidR="001D028E" w:rsidRPr="00691040" w:rsidRDefault="006C5993" w:rsidP="00BA42F5">
      <w:pPr>
        <w:pStyle w:val="rally-rte-class-050e8ae12691e3"/>
        <w:rPr>
          <w:rFonts w:ascii="r_ansi" w:hAnsi="r_ansi" w:cs="r_ansi"/>
          <w:sz w:val="16"/>
          <w:szCs w:val="16"/>
        </w:rPr>
      </w:pPr>
      <w:r>
        <w:rPr>
          <w:rFonts w:ascii="Arial" w:hAnsi="Arial" w:cs="Arial"/>
          <w:sz w:val="18"/>
          <w:szCs w:val="18"/>
        </w:rPr>
        <w:t>No changes to these options should be necessary.</w:t>
      </w:r>
      <w:r w:rsidR="00691040">
        <w:rPr>
          <w:rFonts w:ascii="Arial" w:hAnsi="Arial" w:cs="Arial"/>
          <w:sz w:val="18"/>
          <w:szCs w:val="18"/>
        </w:rPr>
        <w:t xml:space="preserve"> </w:t>
      </w:r>
    </w:p>
    <w:p w14:paraId="33163D27" w14:textId="77777777" w:rsidR="00691040" w:rsidRDefault="00691040"/>
    <w:p w14:paraId="409DEA4B" w14:textId="25993BAC" w:rsidR="002F5D7D" w:rsidRDefault="008E7875" w:rsidP="002F5D7D">
      <w:pPr>
        <w:pStyle w:val="BodyText"/>
        <w:rPr>
          <w:b/>
        </w:rPr>
      </w:pPr>
      <w:r>
        <w:rPr>
          <w:b/>
        </w:rPr>
        <w:t>R</w:t>
      </w:r>
      <w:r w:rsidR="002F5D7D">
        <w:rPr>
          <w:b/>
        </w:rPr>
        <w:t>esolution – Added Changed Objects</w:t>
      </w:r>
    </w:p>
    <w:p w14:paraId="0532059C" w14:textId="77777777" w:rsidR="002F5D7D" w:rsidRDefault="002F5D7D" w:rsidP="002F5D7D">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2F5D7D" w:rsidRPr="00D54506" w14:paraId="2DD270BF" w14:textId="77777777" w:rsidTr="008A3DE3">
        <w:trPr>
          <w:cantSplit/>
          <w:trHeight w:val="543"/>
          <w:tblHeader/>
        </w:trPr>
        <w:tc>
          <w:tcPr>
            <w:tcW w:w="1510" w:type="pct"/>
            <w:shd w:val="clear" w:color="auto" w:fill="D9D9D9" w:themeFill="background1" w:themeFillShade="D9"/>
            <w:vAlign w:val="center"/>
          </w:tcPr>
          <w:p w14:paraId="6B0DEB4A" w14:textId="77777777" w:rsidR="002F5D7D" w:rsidRPr="00D54506" w:rsidRDefault="002F5D7D" w:rsidP="008A3DE3">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100869E0" w14:textId="77777777" w:rsidR="002F5D7D" w:rsidRPr="00D54506" w:rsidRDefault="002F5D7D" w:rsidP="008A3DE3">
            <w:pPr>
              <w:pStyle w:val="TableHeading"/>
            </w:pPr>
            <w:r w:rsidRPr="00D54506">
              <w:t>Activities</w:t>
            </w:r>
          </w:p>
        </w:tc>
      </w:tr>
      <w:tr w:rsidR="002F5D7D" w:rsidRPr="00D54506" w14:paraId="44166F96" w14:textId="77777777" w:rsidTr="008A3DE3">
        <w:trPr>
          <w:cantSplit/>
          <w:tblHeader/>
        </w:trPr>
        <w:tc>
          <w:tcPr>
            <w:tcW w:w="1510" w:type="pct"/>
            <w:shd w:val="clear" w:color="auto" w:fill="D9D9D9"/>
            <w:vAlign w:val="center"/>
          </w:tcPr>
          <w:p w14:paraId="7D3C15F7" w14:textId="77777777" w:rsidR="002F5D7D" w:rsidRPr="00D54506" w:rsidRDefault="002F5D7D" w:rsidP="008A3DE3">
            <w:pPr>
              <w:pStyle w:val="TableText"/>
              <w:rPr>
                <w:b/>
              </w:rPr>
            </w:pPr>
            <w:r w:rsidRPr="00D54506">
              <w:rPr>
                <w:b/>
              </w:rPr>
              <w:t>Routine Name</w:t>
            </w:r>
          </w:p>
        </w:tc>
        <w:tc>
          <w:tcPr>
            <w:tcW w:w="3490" w:type="pct"/>
            <w:gridSpan w:val="4"/>
            <w:tcBorders>
              <w:bottom w:val="single" w:sz="6" w:space="0" w:color="000000"/>
            </w:tcBorders>
          </w:tcPr>
          <w:p w14:paraId="0523A8FC" w14:textId="77777777" w:rsidR="002F5D7D" w:rsidRPr="00AF1EA3" w:rsidRDefault="002F5D7D" w:rsidP="008A3DE3">
            <w:pPr>
              <w:pStyle w:val="TableText"/>
              <w:rPr>
                <w:rFonts w:ascii="Times New Roman" w:hAnsi="Times New Roman" w:cs="Times New Roman"/>
                <w:b/>
              </w:rPr>
            </w:pPr>
            <w:r>
              <w:rPr>
                <w:rFonts w:ascii="Times New Roman" w:hAnsi="Times New Roman" w:cs="Times New Roman"/>
              </w:rPr>
              <w:t>RCDPEM</w:t>
            </w:r>
          </w:p>
        </w:tc>
      </w:tr>
      <w:tr w:rsidR="002F5D7D" w:rsidRPr="00D54506" w14:paraId="54A5B003" w14:textId="77777777" w:rsidTr="008A3DE3">
        <w:trPr>
          <w:cantSplit/>
        </w:trPr>
        <w:tc>
          <w:tcPr>
            <w:tcW w:w="1510" w:type="pct"/>
            <w:shd w:val="clear" w:color="auto" w:fill="D9D9D9"/>
            <w:vAlign w:val="center"/>
          </w:tcPr>
          <w:p w14:paraId="2BC3B57F" w14:textId="77777777" w:rsidR="002F5D7D" w:rsidRPr="00D54506" w:rsidRDefault="002F5D7D" w:rsidP="008A3DE3">
            <w:pPr>
              <w:pStyle w:val="TableText"/>
              <w:rPr>
                <w:b/>
              </w:rPr>
            </w:pPr>
            <w:r w:rsidRPr="00D54506">
              <w:rPr>
                <w:b/>
              </w:rPr>
              <w:t>Enhancement Category</w:t>
            </w:r>
          </w:p>
        </w:tc>
        <w:tc>
          <w:tcPr>
            <w:tcW w:w="613" w:type="pct"/>
            <w:tcBorders>
              <w:right w:val="nil"/>
            </w:tcBorders>
          </w:tcPr>
          <w:p w14:paraId="0E16811D" w14:textId="77777777" w:rsidR="002F5D7D" w:rsidRPr="00D54506" w:rsidRDefault="002F5D7D" w:rsidP="008A3DE3">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2442E6">
              <w:rPr>
                <w:rFonts w:ascii="Garamond" w:hAnsi="Garamond"/>
              </w:rPr>
            </w:r>
            <w:r w:rsidR="002442E6">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1063DCF3" w14:textId="77777777" w:rsidR="002F5D7D" w:rsidRPr="00D54506" w:rsidRDefault="002F5D7D" w:rsidP="008A3DE3">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2442E6">
              <w:rPr>
                <w:rFonts w:ascii="Garamond" w:hAnsi="Garamond"/>
              </w:rPr>
            </w:r>
            <w:r w:rsidR="002442E6">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62201E95" w14:textId="77777777" w:rsidR="002F5D7D" w:rsidRPr="00D54506" w:rsidRDefault="002F5D7D" w:rsidP="008A3DE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2442E6">
              <w:rPr>
                <w:rFonts w:ascii="Garamond" w:hAnsi="Garamond"/>
              </w:rPr>
            </w:r>
            <w:r w:rsidR="002442E6">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05421ED6" w14:textId="77777777" w:rsidR="002F5D7D" w:rsidRPr="00D54506" w:rsidRDefault="002F5D7D" w:rsidP="008A3DE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2442E6">
              <w:rPr>
                <w:rFonts w:ascii="Garamond" w:hAnsi="Garamond"/>
              </w:rPr>
            </w:r>
            <w:r w:rsidR="002442E6">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2F5D7D" w:rsidRPr="00D54506" w14:paraId="7D6960BE" w14:textId="77777777" w:rsidTr="008A3DE3">
        <w:trPr>
          <w:cantSplit/>
        </w:trPr>
        <w:tc>
          <w:tcPr>
            <w:tcW w:w="1510" w:type="pct"/>
            <w:shd w:val="clear" w:color="auto" w:fill="D9D9D9"/>
            <w:vAlign w:val="center"/>
          </w:tcPr>
          <w:p w14:paraId="735E4CBC" w14:textId="77777777" w:rsidR="002F5D7D" w:rsidRPr="00D54506" w:rsidRDefault="002F5D7D" w:rsidP="008A3DE3">
            <w:pPr>
              <w:pStyle w:val="TableText"/>
              <w:rPr>
                <w:b/>
              </w:rPr>
            </w:pPr>
            <w:r w:rsidRPr="00D54506">
              <w:rPr>
                <w:b/>
              </w:rPr>
              <w:t>RTM</w:t>
            </w:r>
          </w:p>
        </w:tc>
        <w:tc>
          <w:tcPr>
            <w:tcW w:w="3490" w:type="pct"/>
            <w:gridSpan w:val="4"/>
          </w:tcPr>
          <w:p w14:paraId="03B2CCD9" w14:textId="77777777" w:rsidR="002F5D7D" w:rsidRPr="00D54506" w:rsidRDefault="002F5D7D" w:rsidP="008A3DE3">
            <w:pPr>
              <w:pStyle w:val="TableText"/>
              <w:rPr>
                <w:rFonts w:ascii="Garamond" w:hAnsi="Garamond"/>
                <w:iCs/>
              </w:rPr>
            </w:pPr>
          </w:p>
        </w:tc>
      </w:tr>
      <w:tr w:rsidR="002F5D7D" w:rsidRPr="00D54506" w14:paraId="67B29ACD" w14:textId="77777777" w:rsidTr="008A3DE3">
        <w:trPr>
          <w:cantSplit/>
        </w:trPr>
        <w:tc>
          <w:tcPr>
            <w:tcW w:w="1510" w:type="pct"/>
            <w:tcBorders>
              <w:bottom w:val="single" w:sz="6" w:space="0" w:color="000000"/>
            </w:tcBorders>
            <w:shd w:val="clear" w:color="auto" w:fill="D9D9D9"/>
            <w:vAlign w:val="center"/>
          </w:tcPr>
          <w:p w14:paraId="4EB156E7" w14:textId="77777777" w:rsidR="002F5D7D" w:rsidRPr="00D54506" w:rsidRDefault="002F5D7D" w:rsidP="008A3DE3">
            <w:pPr>
              <w:pStyle w:val="TableText"/>
              <w:rPr>
                <w:b/>
              </w:rPr>
            </w:pPr>
            <w:r w:rsidRPr="00D54506">
              <w:rPr>
                <w:b/>
              </w:rPr>
              <w:t>Related Options</w:t>
            </w:r>
          </w:p>
        </w:tc>
        <w:tc>
          <w:tcPr>
            <w:tcW w:w="3490" w:type="pct"/>
            <w:gridSpan w:val="4"/>
            <w:tcBorders>
              <w:bottom w:val="single" w:sz="4" w:space="0" w:color="auto"/>
            </w:tcBorders>
          </w:tcPr>
          <w:p w14:paraId="045FBBC1" w14:textId="3813DE7E" w:rsidR="002F5D7D" w:rsidRPr="00D54506" w:rsidRDefault="00F05684" w:rsidP="008A3DE3">
            <w:pPr>
              <w:pStyle w:val="TableText"/>
              <w:rPr>
                <w:rFonts w:ascii="Garamond" w:hAnsi="Garamond"/>
              </w:rPr>
            </w:pPr>
            <w:r>
              <w:rPr>
                <w:rFonts w:ascii="r_ansi" w:hAnsi="r_ansi" w:cs="r_ansi"/>
              </w:rPr>
              <w:t>RCDPE EDI LOCKBOX WORKLIST</w:t>
            </w:r>
          </w:p>
        </w:tc>
      </w:tr>
    </w:tbl>
    <w:p w14:paraId="49E99372" w14:textId="77777777" w:rsidR="002F5D7D" w:rsidRDefault="002F5D7D" w:rsidP="002F5D7D"/>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2F5D7D" w:rsidRPr="00D54506" w14:paraId="591F748C" w14:textId="77777777" w:rsidTr="008A3DE3">
        <w:trPr>
          <w:cantSplit/>
          <w:trHeight w:val="318"/>
          <w:tblHeader/>
        </w:trPr>
        <w:tc>
          <w:tcPr>
            <w:tcW w:w="1510" w:type="pct"/>
            <w:tcBorders>
              <w:top w:val="single" w:sz="6" w:space="0" w:color="000000"/>
              <w:bottom w:val="single" w:sz="6" w:space="0" w:color="000000"/>
            </w:tcBorders>
            <w:shd w:val="clear" w:color="auto" w:fill="D9D9D9"/>
            <w:vAlign w:val="center"/>
          </w:tcPr>
          <w:p w14:paraId="20CA689D" w14:textId="77777777" w:rsidR="002F5D7D" w:rsidRPr="00D54506" w:rsidRDefault="002F5D7D" w:rsidP="008A3DE3">
            <w:pPr>
              <w:pStyle w:val="TableHeading"/>
            </w:pPr>
            <w:r w:rsidRPr="00D54506">
              <w:t>Related Routines</w:t>
            </w:r>
          </w:p>
        </w:tc>
        <w:tc>
          <w:tcPr>
            <w:tcW w:w="1529" w:type="pct"/>
            <w:tcBorders>
              <w:bottom w:val="single" w:sz="4" w:space="0" w:color="auto"/>
            </w:tcBorders>
            <w:shd w:val="clear" w:color="auto" w:fill="D9D9D9"/>
          </w:tcPr>
          <w:p w14:paraId="101C0D9B" w14:textId="77777777" w:rsidR="002F5D7D" w:rsidRPr="00D54506" w:rsidRDefault="002F5D7D" w:rsidP="008A3DE3">
            <w:pPr>
              <w:pStyle w:val="TableHeading"/>
            </w:pPr>
            <w:r w:rsidRPr="00D54506">
              <w:t>Routines “Called By”</w:t>
            </w:r>
          </w:p>
        </w:tc>
        <w:tc>
          <w:tcPr>
            <w:tcW w:w="1961" w:type="pct"/>
            <w:tcBorders>
              <w:bottom w:val="single" w:sz="4" w:space="0" w:color="auto"/>
            </w:tcBorders>
            <w:shd w:val="clear" w:color="auto" w:fill="D9D9D9"/>
          </w:tcPr>
          <w:p w14:paraId="1F429A20" w14:textId="77777777" w:rsidR="002F5D7D" w:rsidRPr="00D54506" w:rsidRDefault="002F5D7D" w:rsidP="008A3DE3">
            <w:pPr>
              <w:pStyle w:val="TableHeading"/>
            </w:pPr>
            <w:r w:rsidRPr="00D54506">
              <w:t xml:space="preserve">Routines “Called”   </w:t>
            </w:r>
          </w:p>
        </w:tc>
      </w:tr>
      <w:tr w:rsidR="002F5D7D" w:rsidRPr="00D54506" w14:paraId="5AA7CDE6" w14:textId="77777777" w:rsidTr="008A3DE3">
        <w:trPr>
          <w:cantSplit/>
          <w:trHeight w:val="697"/>
        </w:trPr>
        <w:tc>
          <w:tcPr>
            <w:tcW w:w="1510" w:type="pct"/>
            <w:tcBorders>
              <w:top w:val="single" w:sz="6" w:space="0" w:color="000000"/>
              <w:bottom w:val="single" w:sz="6" w:space="0" w:color="000000"/>
            </w:tcBorders>
            <w:shd w:val="clear" w:color="auto" w:fill="D9D9D9"/>
            <w:vAlign w:val="center"/>
          </w:tcPr>
          <w:p w14:paraId="26C6FE2C" w14:textId="77777777" w:rsidR="002F5D7D" w:rsidRPr="00D54506" w:rsidRDefault="002F5D7D" w:rsidP="008A3DE3">
            <w:pPr>
              <w:pStyle w:val="TableText"/>
              <w:rPr>
                <w:b/>
              </w:rPr>
            </w:pPr>
          </w:p>
        </w:tc>
        <w:tc>
          <w:tcPr>
            <w:tcW w:w="1529" w:type="pct"/>
            <w:tcBorders>
              <w:bottom w:val="single" w:sz="4" w:space="0" w:color="auto"/>
            </w:tcBorders>
            <w:vAlign w:val="center"/>
          </w:tcPr>
          <w:p w14:paraId="425CFFA8" w14:textId="77777777" w:rsidR="002F5D7D" w:rsidRDefault="00CA30BA" w:rsidP="008A3DE3">
            <w:pPr>
              <w:pStyle w:val="TableText"/>
              <w:rPr>
                <w:rFonts w:ascii="r_ansi" w:hAnsi="r_ansi" w:cs="Times New Roman"/>
              </w:rPr>
            </w:pPr>
            <w:r>
              <w:rPr>
                <w:rFonts w:ascii="r_ansi" w:hAnsi="r_ansi" w:cs="Times New Roman"/>
              </w:rPr>
              <w:t>RCDPEAP</w:t>
            </w:r>
          </w:p>
          <w:p w14:paraId="1FB6D25E" w14:textId="77777777" w:rsidR="00CA30BA" w:rsidRDefault="00CA30BA" w:rsidP="008A3DE3">
            <w:pPr>
              <w:pStyle w:val="TableText"/>
              <w:rPr>
                <w:rFonts w:ascii="r_ansi" w:hAnsi="r_ansi" w:cs="Times New Roman"/>
              </w:rPr>
            </w:pPr>
            <w:r>
              <w:rPr>
                <w:rFonts w:ascii="r_ansi" w:hAnsi="r_ansi" w:cs="Times New Roman"/>
              </w:rPr>
              <w:t>RCDPEM0</w:t>
            </w:r>
          </w:p>
          <w:p w14:paraId="00275ACE" w14:textId="77777777" w:rsidR="00CA30BA" w:rsidRDefault="00CA30BA" w:rsidP="008A3DE3">
            <w:pPr>
              <w:pStyle w:val="TableText"/>
              <w:rPr>
                <w:rFonts w:ascii="r_ansi" w:hAnsi="r_ansi" w:cs="Times New Roman"/>
              </w:rPr>
            </w:pPr>
            <w:r>
              <w:rPr>
                <w:rFonts w:ascii="r_ansi" w:hAnsi="r_ansi" w:cs="Times New Roman"/>
              </w:rPr>
              <w:t>RCDPEM1</w:t>
            </w:r>
          </w:p>
          <w:p w14:paraId="40EB4586" w14:textId="77777777" w:rsidR="00CA30BA" w:rsidRDefault="00CA30BA" w:rsidP="008A3DE3">
            <w:pPr>
              <w:pStyle w:val="TableText"/>
              <w:rPr>
                <w:rFonts w:ascii="r_ansi" w:hAnsi="r_ansi" w:cs="Times New Roman"/>
              </w:rPr>
            </w:pPr>
            <w:r>
              <w:rPr>
                <w:rFonts w:ascii="r_ansi" w:hAnsi="r_ansi" w:cs="Times New Roman"/>
              </w:rPr>
              <w:t>RCDPEU</w:t>
            </w:r>
          </w:p>
          <w:p w14:paraId="3B119342" w14:textId="00933350" w:rsidR="00CA30BA" w:rsidRPr="009E6A28" w:rsidRDefault="00CA30BA" w:rsidP="008A3DE3">
            <w:pPr>
              <w:pStyle w:val="TableText"/>
              <w:rPr>
                <w:rFonts w:ascii="r_ansi" w:hAnsi="r_ansi" w:cs="Times New Roman"/>
              </w:rPr>
            </w:pPr>
            <w:r>
              <w:rPr>
                <w:rFonts w:ascii="r_ansi" w:hAnsi="r_ansi" w:cs="Times New Roman"/>
              </w:rPr>
              <w:t>RCDPEWL4</w:t>
            </w:r>
          </w:p>
        </w:tc>
        <w:tc>
          <w:tcPr>
            <w:tcW w:w="1961" w:type="pct"/>
            <w:tcBorders>
              <w:bottom w:val="single" w:sz="4" w:space="0" w:color="auto"/>
            </w:tcBorders>
            <w:vAlign w:val="center"/>
          </w:tcPr>
          <w:p w14:paraId="06214A6F" w14:textId="38D92E3A"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SPL1^IBCEOBAR       </w:t>
            </w:r>
          </w:p>
          <w:p w14:paraId="463138A0" w14:textId="01D1CEC8"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EN^RCDPEAD          </w:t>
            </w:r>
          </w:p>
          <w:p w14:paraId="28A542A1" w14:textId="5B208423"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EN^RCDPEAP             $$ADDDEP^RCDPEM0    </w:t>
            </w:r>
          </w:p>
          <w:p w14:paraId="66F9ECD5" w14:textId="706DDFC4"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$$ADDREC^RCDPEM0    </w:t>
            </w:r>
          </w:p>
          <w:p w14:paraId="1CFF991F" w14:textId="422E4E06"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$$SETERR^RCDPEM0    </w:t>
            </w:r>
          </w:p>
          <w:p w14:paraId="14A209C3" w14:textId="057424B5"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MATCH^RCDPEM0       </w:t>
            </w:r>
          </w:p>
          <w:p w14:paraId="275D4CF7" w14:textId="53B0F624"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STORERR^RCDPEM0     </w:t>
            </w:r>
          </w:p>
          <w:p w14:paraId="415E7260" w14:textId="46DF9A5F"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BULL^RCDPEM1        </w:t>
            </w:r>
          </w:p>
          <w:p w14:paraId="0FF43CA8" w14:textId="0B31F972"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EN2^RCDPEM1         </w:t>
            </w:r>
          </w:p>
          <w:p w14:paraId="6E459C31" w14:textId="77777777" w:rsidR="00B957E6"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SENDBULL^RCDPEM1</w:t>
            </w:r>
          </w:p>
          <w:p w14:paraId="27C7B354" w14:textId="502CB086" w:rsidR="005A1594" w:rsidRPr="00B957E6" w:rsidRDefault="00B957E6" w:rsidP="005A1594">
            <w:pPr>
              <w:autoSpaceDE w:val="0"/>
              <w:autoSpaceDN w:val="0"/>
              <w:adjustRightInd w:val="0"/>
              <w:spacing w:after="0" w:line="240" w:lineRule="auto"/>
              <w:rPr>
                <w:rFonts w:ascii="r_ansi" w:hAnsi="r_ansi" w:cs="r_ansi"/>
                <w:b/>
                <w:sz w:val="20"/>
                <w:szCs w:val="20"/>
              </w:rPr>
            </w:pPr>
            <w:r w:rsidRPr="00B957E6">
              <w:rPr>
                <w:rFonts w:ascii="r_ansi" w:hAnsi="r_ansi" w:cs="r_ansi"/>
                <w:b/>
                <w:sz w:val="20"/>
                <w:szCs w:val="20"/>
                <w:highlight w:val="yellow"/>
              </w:rPr>
              <w:t>$$UPDEOB^RCDPEM5</w:t>
            </w:r>
            <w:r w:rsidR="005A1594" w:rsidRPr="00B957E6">
              <w:rPr>
                <w:rFonts w:ascii="r_ansi" w:hAnsi="r_ansi" w:cs="r_ansi"/>
                <w:b/>
                <w:sz w:val="20"/>
                <w:szCs w:val="20"/>
              </w:rPr>
              <w:t xml:space="preserve">    </w:t>
            </w:r>
          </w:p>
          <w:p w14:paraId="33375D21" w14:textId="54B13D4C"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EN^RCDPEM8          </w:t>
            </w:r>
          </w:p>
          <w:p w14:paraId="6DFC9CFE" w14:textId="2E895D02"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NEWPYR^RCDPESP      </w:t>
            </w:r>
          </w:p>
          <w:p w14:paraId="0F1FAC98" w14:textId="66C1EBBE" w:rsidR="005A1594" w:rsidRDefault="005A1594"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$$CHKSUM^RCDPESR3   </w:t>
            </w:r>
          </w:p>
          <w:p w14:paraId="4D2D017C" w14:textId="387DC5F2" w:rsidR="005A1594" w:rsidRDefault="00B625B5" w:rsidP="005A1594">
            <w:pPr>
              <w:autoSpaceDE w:val="0"/>
              <w:autoSpaceDN w:val="0"/>
              <w:adjustRightInd w:val="0"/>
              <w:spacing w:after="0" w:line="240" w:lineRule="auto"/>
              <w:rPr>
                <w:rFonts w:ascii="r_ansi" w:hAnsi="r_ansi" w:cs="r_ansi"/>
                <w:sz w:val="20"/>
                <w:szCs w:val="20"/>
              </w:rPr>
            </w:pPr>
            <w:r>
              <w:rPr>
                <w:rFonts w:ascii="r_ansi" w:hAnsi="r_ansi" w:cs="r_ansi"/>
                <w:sz w:val="20"/>
                <w:szCs w:val="20"/>
              </w:rPr>
              <w:t>E</w:t>
            </w:r>
            <w:r w:rsidR="005A1594">
              <w:rPr>
                <w:rFonts w:ascii="r_ansi" w:hAnsi="r_ansi" w:cs="r_ansi"/>
                <w:sz w:val="20"/>
                <w:szCs w:val="20"/>
              </w:rPr>
              <w:t xml:space="preserve">N^RCDPEX4          </w:t>
            </w:r>
          </w:p>
          <w:p w14:paraId="2C4B2A70" w14:textId="4C58EE55" w:rsidR="002F5D7D" w:rsidRPr="00D54506" w:rsidRDefault="005A1594" w:rsidP="00B625B5">
            <w:pPr>
              <w:autoSpaceDE w:val="0"/>
              <w:autoSpaceDN w:val="0"/>
              <w:adjustRightInd w:val="0"/>
              <w:spacing w:after="0" w:line="240" w:lineRule="auto"/>
            </w:pPr>
            <w:r>
              <w:rPr>
                <w:rFonts w:ascii="r_ansi" w:hAnsi="r_ansi" w:cs="r_ansi"/>
                <w:sz w:val="20"/>
                <w:szCs w:val="20"/>
              </w:rPr>
              <w:t>CONFIRM^RCDPUDEP    $</w:t>
            </w:r>
            <w:r w:rsidR="00B625B5">
              <w:rPr>
                <w:rFonts w:ascii="r_ansi" w:hAnsi="r_ansi" w:cs="r_ansi"/>
                <w:sz w:val="20"/>
                <w:szCs w:val="20"/>
              </w:rPr>
              <w:t>$ADDTRAN^RCDPURET</w:t>
            </w:r>
          </w:p>
        </w:tc>
      </w:tr>
    </w:tbl>
    <w:p w14:paraId="7292C7C5" w14:textId="1CD70979" w:rsidR="002F5D7D" w:rsidRDefault="002F5D7D"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113C8D14"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406BAE5" w14:textId="77777777" w:rsidR="002F5D7D" w:rsidRPr="009B3C81" w:rsidRDefault="002F5D7D" w:rsidP="008A3DE3">
            <w:pPr>
              <w:spacing w:before="60" w:after="60"/>
              <w:rPr>
                <w:rFonts w:ascii="Arial" w:hAnsi="Arial" w:cs="Arial"/>
                <w:b/>
                <w:bCs/>
                <w:sz w:val="24"/>
              </w:rPr>
            </w:pPr>
            <w:r w:rsidRPr="009B3C81">
              <w:rPr>
                <w:rFonts w:ascii="Arial" w:hAnsi="Arial" w:cs="Arial"/>
                <w:b/>
                <w:bCs/>
                <w:sz w:val="24"/>
              </w:rPr>
              <w:t>Current Logic</w:t>
            </w:r>
          </w:p>
        </w:tc>
      </w:tr>
      <w:tr w:rsidR="002F5D7D" w:rsidRPr="009B3C81" w14:paraId="0ED30E40"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220D1FC" w14:textId="28E6FCEB" w:rsidR="00FE7115" w:rsidRDefault="00FE7115" w:rsidP="00AE4BEF">
            <w:pPr>
              <w:autoSpaceDE w:val="0"/>
              <w:autoSpaceDN w:val="0"/>
              <w:adjustRightInd w:val="0"/>
              <w:spacing w:after="0" w:line="240" w:lineRule="auto"/>
              <w:rPr>
                <w:rFonts w:ascii="r_ansi" w:hAnsi="r_ansi" w:cs="r_ansi"/>
                <w:sz w:val="18"/>
                <w:szCs w:val="18"/>
              </w:rPr>
            </w:pPr>
            <w:r>
              <w:rPr>
                <w:rFonts w:ascii="r_ansi" w:hAnsi="r_ansi" w:cs="r_ansi"/>
                <w:sz w:val="18"/>
                <w:szCs w:val="18"/>
              </w:rPr>
              <w:t>.</w:t>
            </w:r>
          </w:p>
          <w:p w14:paraId="10246ED1" w14:textId="60BBF93A" w:rsidR="00FE7115" w:rsidRDefault="00FE7115" w:rsidP="00AE4BEF">
            <w:pPr>
              <w:autoSpaceDE w:val="0"/>
              <w:autoSpaceDN w:val="0"/>
              <w:adjustRightInd w:val="0"/>
              <w:spacing w:after="0" w:line="240" w:lineRule="auto"/>
              <w:rPr>
                <w:rFonts w:ascii="r_ansi" w:hAnsi="r_ansi" w:cs="r_ansi"/>
                <w:sz w:val="18"/>
                <w:szCs w:val="18"/>
              </w:rPr>
            </w:pPr>
            <w:r>
              <w:rPr>
                <w:rFonts w:ascii="r_ansi" w:hAnsi="r_ansi" w:cs="r_ansi"/>
                <w:sz w:val="18"/>
                <w:szCs w:val="18"/>
              </w:rPr>
              <w:t>.</w:t>
            </w:r>
          </w:p>
          <w:p w14:paraId="265513D8" w14:textId="408186BB" w:rsidR="00FE7115" w:rsidRDefault="00FE7115" w:rsidP="00AE4BEF">
            <w:pPr>
              <w:autoSpaceDE w:val="0"/>
              <w:autoSpaceDN w:val="0"/>
              <w:adjustRightInd w:val="0"/>
              <w:spacing w:after="0" w:line="240" w:lineRule="auto"/>
              <w:rPr>
                <w:rFonts w:ascii="r_ansi" w:hAnsi="r_ansi" w:cs="r_ansi"/>
                <w:sz w:val="18"/>
                <w:szCs w:val="18"/>
              </w:rPr>
            </w:pPr>
            <w:r>
              <w:rPr>
                <w:rFonts w:ascii="r_ansi" w:hAnsi="r_ansi" w:cs="r_ansi"/>
                <w:sz w:val="18"/>
                <w:szCs w:val="18"/>
              </w:rPr>
              <w:t>.</w:t>
            </w:r>
          </w:p>
          <w:p w14:paraId="42BC4126"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RCPTDET(RCRZ,RECTDA1,RCLINES,RCER) ; Adds detail to a receipt based on file 344.49</w:t>
            </w:r>
          </w:p>
          <w:p w14:paraId="4B1C1AC8" w14:textId="77777777" w:rsidR="00AE4BEF" w:rsidRDefault="00AE4BEF" w:rsidP="00AE4BEF">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103C4B8B" w14:textId="77777777" w:rsidR="00AE4BEF" w:rsidRDefault="00AE4BEF" w:rsidP="00AE4BEF">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60088AA8" w14:textId="77777777" w:rsidR="00AE4BEF" w:rsidRDefault="00AE4BEF" w:rsidP="00AE4BEF">
            <w:pPr>
              <w:autoSpaceDE w:val="0"/>
              <w:autoSpaceDN w:val="0"/>
              <w:adjustRightInd w:val="0"/>
              <w:spacing w:after="0" w:line="240" w:lineRule="auto"/>
              <w:rPr>
                <w:rFonts w:ascii="r_ansi" w:hAnsi="r_ansi" w:cs="r_ansi"/>
                <w:sz w:val="18"/>
                <w:szCs w:val="18"/>
              </w:rPr>
            </w:pPr>
          </w:p>
          <w:p w14:paraId="1B966D11" w14:textId="236B72C0"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;Store receipt line detail</w:t>
            </w:r>
          </w:p>
          <w:p w14:paraId="74E2D6DA" w14:textId="30C2672E"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D DET(RCRZ,RCR,RECTDA1,RCTRANDA)</w:t>
            </w:r>
          </w:p>
          <w:p w14:paraId="3D595372" w14:textId="746B2384"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S RCSPL(RCZ0\1,+RCZ0)=RCZ0</w:t>
            </w:r>
          </w:p>
          <w:p w14:paraId="26E305C5" w14:textId="27BE76BB"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S Z=0 F  S Z=$O(RCSPL(Z)) Q:'Z  S RCQ=+$G(RCSPL(Z)) I RCQ D</w:t>
            </w:r>
          </w:p>
          <w:p w14:paraId="6E6129BC" w14:textId="737CFBF8"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.;;Move EEOB if one claim entered-changed 10/19/11-see +25^RCDPEWL8</w:t>
            </w:r>
          </w:p>
          <w:p w14:paraId="208B02F7" w14:textId="1BC08DDF"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S Z1=$O(RCSPL(Z,"")) Q:Z1=""</w:t>
            </w:r>
          </w:p>
          <w:p w14:paraId="0FFD8657" w14:textId="4D224968"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I $O(RCSPL(Z,""),-1)=Z1,'$$SPLIT(Z,Z1,RCERA) Q  ; No split occurred</w:t>
            </w:r>
          </w:p>
          <w:p w14:paraId="0C176B76" w14:textId="29556B26"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S Z1=0 F  S Z1=$O(RCSPL(Z,Z1)) Q:'Z1  S Z0=$G(RCSPL(Z,Z1)) D</w:t>
            </w:r>
          </w:p>
          <w:p w14:paraId="798235A7" w14:textId="6DDED12B"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S Q=+$P($G(^RCY(344.4,RCRZ,1,RCQ,0)),U,2) ; EOB detail rec</w:t>
            </w:r>
          </w:p>
          <w:p w14:paraId="135132D2" w14:textId="1EFAD4CB"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Q:'Q</w:t>
            </w:r>
          </w:p>
          <w:p w14:paraId="2D174C2D" w14:textId="0EC92152"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I '$P(Z0,U,7)!($P(Z0,U,2)="") D  ; </w:t>
            </w:r>
            <w:proofErr w:type="spellStart"/>
            <w:r w:rsidRPr="00AE4BEF">
              <w:rPr>
                <w:rFonts w:ascii="r_ansi" w:hAnsi="r_ansi" w:cs="r_ansi"/>
                <w:sz w:val="18"/>
                <w:szCs w:val="18"/>
              </w:rPr>
              <w:t>Suspensed</w:t>
            </w:r>
            <w:proofErr w:type="spellEnd"/>
          </w:p>
          <w:p w14:paraId="257FA5C3" w14:textId="63D7AE5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D SPL1^IBCEOBAR(Q,$S($P(Z0,U,2)="":"</w:t>
            </w:r>
            <w:r>
              <w:rPr>
                <w:rFonts w:ascii="r_ansi" w:hAnsi="r_ansi" w:cs="r_ansi"/>
                <w:sz w:val="18"/>
                <w:szCs w:val="18"/>
              </w:rPr>
              <w:t>NO BILL",1:$P(Z0,U,2)),"",$P(Z0</w:t>
            </w:r>
            <w:r w:rsidRPr="00AE4BEF">
              <w:rPr>
                <w:rFonts w:ascii="r_ansi" w:hAnsi="r_ansi" w:cs="r_ansi"/>
                <w:sz w:val="18"/>
                <w:szCs w:val="18"/>
              </w:rPr>
              <w:t>,U,6)) ; IA 4050</w:t>
            </w:r>
          </w:p>
          <w:p w14:paraId="2D06EE8D" w14:textId="37A55C3A"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E  D</w:t>
            </w:r>
          </w:p>
          <w:p w14:paraId="094F4154" w14:textId="1805D3DD" w:rsidR="00AE4BEF" w:rsidRPr="00AE4BEF" w:rsidRDefault="00AE4BEF" w:rsidP="00AE4BEF">
            <w:pPr>
              <w:autoSpaceDE w:val="0"/>
              <w:autoSpaceDN w:val="0"/>
              <w:adjustRightInd w:val="0"/>
              <w:spacing w:after="0" w:line="240" w:lineRule="auto"/>
              <w:rPr>
                <w:rFonts w:ascii="r_ansi" w:hAnsi="r_ansi" w:cs="r_ansi"/>
                <w:sz w:val="18"/>
                <w:szCs w:val="18"/>
              </w:rPr>
            </w:pPr>
            <w:r>
              <w:rPr>
                <w:rFonts w:ascii="r_ansi" w:hAnsi="r_ansi" w:cs="r_ansi"/>
                <w:sz w:val="18"/>
                <w:szCs w:val="18"/>
              </w:rPr>
              <w:t xml:space="preserve"> </w:t>
            </w:r>
            <w:r w:rsidRPr="00AE4BEF">
              <w:rPr>
                <w:rFonts w:ascii="r_ansi" w:hAnsi="r_ansi" w:cs="r_ansi"/>
                <w:sz w:val="18"/>
                <w:szCs w:val="18"/>
              </w:rPr>
              <w:t>... D SPL1^IBCEOBAR(Q,$P(Z0,U,2),$P(Z0,U</w:t>
            </w:r>
            <w:r>
              <w:rPr>
                <w:rFonts w:ascii="r_ansi" w:hAnsi="r_ansi" w:cs="r_ansi"/>
                <w:sz w:val="18"/>
                <w:szCs w:val="18"/>
              </w:rPr>
              <w:t xml:space="preserve">,7),$P(Z0,U,6)) ; Add the split </w:t>
            </w:r>
            <w:r w:rsidRPr="00AE4BEF">
              <w:rPr>
                <w:rFonts w:ascii="r_ansi" w:hAnsi="r_ansi" w:cs="r_ansi"/>
                <w:sz w:val="18"/>
                <w:szCs w:val="18"/>
              </w:rPr>
              <w:t>bill # ; IA 4050</w:t>
            </w:r>
          </w:p>
          <w:p w14:paraId="4089E4E5" w14:textId="460C8FBC" w:rsidR="00AE4BEF" w:rsidRPr="00AE4BEF" w:rsidRDefault="00AE4BEF" w:rsidP="00AE4BEF">
            <w:pPr>
              <w:autoSpaceDE w:val="0"/>
              <w:autoSpaceDN w:val="0"/>
              <w:adjustRightInd w:val="0"/>
              <w:spacing w:after="0" w:line="240" w:lineRule="auto"/>
              <w:rPr>
                <w:rFonts w:ascii="r_ansi" w:hAnsi="r_ansi" w:cs="r_ansi"/>
                <w:sz w:val="18"/>
                <w:szCs w:val="18"/>
              </w:rPr>
            </w:pPr>
            <w:r>
              <w:rPr>
                <w:rFonts w:ascii="r_ansi" w:hAnsi="r_ansi" w:cs="r_ansi"/>
                <w:sz w:val="18"/>
                <w:szCs w:val="18"/>
              </w:rPr>
              <w:t xml:space="preserve"> </w:t>
            </w:r>
            <w:r w:rsidRPr="00AE4BEF">
              <w:rPr>
                <w:rFonts w:ascii="r_ansi" w:hAnsi="r_ansi" w:cs="r_ansi"/>
                <w:sz w:val="18"/>
                <w:szCs w:val="18"/>
              </w:rPr>
              <w:t>;</w:t>
            </w:r>
          </w:p>
          <w:p w14:paraId="23C31A42" w14:textId="34C0EF1B" w:rsidR="002F5D7D" w:rsidRPr="00394728" w:rsidRDefault="00AE4BEF" w:rsidP="00AE4BEF">
            <w:pPr>
              <w:spacing w:before="60" w:after="60"/>
              <w:rPr>
                <w:rFonts w:ascii="r_ansi" w:hAnsi="r_ansi"/>
                <w:sz w:val="18"/>
                <w:szCs w:val="18"/>
              </w:rPr>
            </w:pPr>
            <w:r w:rsidRPr="00AE4BEF">
              <w:rPr>
                <w:rFonts w:ascii="r_ansi" w:hAnsi="r_ansi" w:cs="r_ansi"/>
                <w:sz w:val="18"/>
                <w:szCs w:val="18"/>
              </w:rPr>
              <w:t xml:space="preserve"> Q</w:t>
            </w:r>
          </w:p>
        </w:tc>
      </w:tr>
    </w:tbl>
    <w:p w14:paraId="51D67089" w14:textId="77777777" w:rsidR="002F5D7D" w:rsidRDefault="002F5D7D" w:rsidP="002F5D7D"/>
    <w:p w14:paraId="6FCFEB1A" w14:textId="77777777" w:rsidR="00A57A39" w:rsidRDefault="00A57A39" w:rsidP="002F5D7D"/>
    <w:p w14:paraId="167B4374" w14:textId="77777777" w:rsidR="00A57A39" w:rsidRDefault="00A57A39"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0D5F17D9"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AA815F5" w14:textId="77777777" w:rsidR="002F5D7D" w:rsidRPr="009B3C81" w:rsidRDefault="002F5D7D" w:rsidP="008A3DE3">
            <w:pPr>
              <w:spacing w:before="60" w:after="60"/>
              <w:rPr>
                <w:rFonts w:ascii="Arial" w:hAnsi="Arial" w:cs="Arial"/>
                <w:b/>
                <w:bCs/>
              </w:rPr>
            </w:pPr>
            <w:r w:rsidRPr="009B3C81">
              <w:rPr>
                <w:rFonts w:ascii="Arial" w:hAnsi="Arial" w:cs="Arial"/>
                <w:b/>
                <w:bCs/>
              </w:rPr>
              <w:lastRenderedPageBreak/>
              <w:t>Modified Logic (Changes are in bold)</w:t>
            </w:r>
          </w:p>
        </w:tc>
      </w:tr>
      <w:tr w:rsidR="002F5D7D" w:rsidRPr="00394728" w14:paraId="5BB283F5"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41A9916" w14:textId="7DABC010" w:rsidR="00FE7115" w:rsidRDefault="00FE7115" w:rsidP="00AE4BEF">
            <w:pPr>
              <w:autoSpaceDE w:val="0"/>
              <w:autoSpaceDN w:val="0"/>
              <w:adjustRightInd w:val="0"/>
              <w:spacing w:after="0" w:line="240" w:lineRule="auto"/>
              <w:rPr>
                <w:rFonts w:ascii="r_ansi" w:hAnsi="r_ansi" w:cs="r_ansi"/>
                <w:sz w:val="18"/>
                <w:szCs w:val="18"/>
              </w:rPr>
            </w:pPr>
            <w:r>
              <w:rPr>
                <w:rFonts w:ascii="r_ansi" w:hAnsi="r_ansi" w:cs="r_ansi"/>
                <w:sz w:val="18"/>
                <w:szCs w:val="18"/>
              </w:rPr>
              <w:t>.</w:t>
            </w:r>
          </w:p>
          <w:p w14:paraId="4B6FC313" w14:textId="199B80D4" w:rsidR="00FE7115" w:rsidRDefault="00FE7115" w:rsidP="00AE4BEF">
            <w:pPr>
              <w:autoSpaceDE w:val="0"/>
              <w:autoSpaceDN w:val="0"/>
              <w:adjustRightInd w:val="0"/>
              <w:spacing w:after="0" w:line="240" w:lineRule="auto"/>
              <w:rPr>
                <w:rFonts w:ascii="r_ansi" w:hAnsi="r_ansi" w:cs="r_ansi"/>
                <w:sz w:val="18"/>
                <w:szCs w:val="18"/>
              </w:rPr>
            </w:pPr>
            <w:r>
              <w:rPr>
                <w:rFonts w:ascii="r_ansi" w:hAnsi="r_ansi" w:cs="r_ansi"/>
                <w:sz w:val="18"/>
                <w:szCs w:val="18"/>
              </w:rPr>
              <w:t>.</w:t>
            </w:r>
          </w:p>
          <w:p w14:paraId="7DA9FF15" w14:textId="40F41455" w:rsidR="00FE7115" w:rsidRDefault="00FE7115" w:rsidP="00AE4BEF">
            <w:pPr>
              <w:autoSpaceDE w:val="0"/>
              <w:autoSpaceDN w:val="0"/>
              <w:adjustRightInd w:val="0"/>
              <w:spacing w:after="0" w:line="240" w:lineRule="auto"/>
              <w:rPr>
                <w:rFonts w:ascii="r_ansi" w:hAnsi="r_ansi" w:cs="r_ansi"/>
                <w:sz w:val="18"/>
                <w:szCs w:val="18"/>
              </w:rPr>
            </w:pPr>
            <w:r>
              <w:rPr>
                <w:rFonts w:ascii="r_ansi" w:hAnsi="r_ansi" w:cs="r_ansi"/>
                <w:sz w:val="18"/>
                <w:szCs w:val="18"/>
              </w:rPr>
              <w:t>.</w:t>
            </w:r>
          </w:p>
          <w:p w14:paraId="742AC1A6"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RCPTDET(RCRZ,RECTDA1,RCLINES,RCER) ; Adds detail to a receipt based on file 344.49</w:t>
            </w:r>
          </w:p>
          <w:p w14:paraId="2753F950" w14:textId="77777777" w:rsidR="00AE4BEF" w:rsidRDefault="00AE4BEF" w:rsidP="00AE4BEF">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5B903D37" w14:textId="77777777" w:rsidR="00AE4BEF" w:rsidRDefault="00AE4BEF" w:rsidP="00AE4BEF">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1E79762F"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;Store receipt line detail</w:t>
            </w:r>
          </w:p>
          <w:p w14:paraId="34B7BA39"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D DET(RCRZ,RCR,RECTDA1,RCTRANDA)</w:t>
            </w:r>
          </w:p>
          <w:p w14:paraId="076FEBAF" w14:textId="77777777" w:rsid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S RCSPL(RCZ0\1,+RCZ0)=RCZ0</w:t>
            </w:r>
          </w:p>
          <w:p w14:paraId="2549FF2E" w14:textId="03E7A90F" w:rsidR="00BA1E85" w:rsidRPr="008A3DE3" w:rsidRDefault="00BA1E85" w:rsidP="00BA1E85">
            <w:pPr>
              <w:autoSpaceDE w:val="0"/>
              <w:autoSpaceDN w:val="0"/>
              <w:adjustRightInd w:val="0"/>
              <w:spacing w:after="0" w:line="240" w:lineRule="auto"/>
              <w:rPr>
                <w:rFonts w:ascii="r_ansi" w:hAnsi="r_ansi" w:cs="r_ansi"/>
                <w:b/>
                <w:sz w:val="18"/>
                <w:szCs w:val="18"/>
              </w:rPr>
            </w:pPr>
            <w:r>
              <w:rPr>
                <w:rFonts w:ascii="r_ansi" w:hAnsi="r_ansi" w:cs="r_ansi"/>
                <w:b/>
                <w:sz w:val="18"/>
                <w:szCs w:val="18"/>
                <w:highlight w:val="yellow"/>
              </w:rPr>
              <w:t xml:space="preserve"> </w:t>
            </w:r>
            <w:r w:rsidRPr="008A3DE3">
              <w:rPr>
                <w:rFonts w:ascii="r_ansi" w:hAnsi="r_ansi" w:cs="r_ansi"/>
                <w:b/>
                <w:sz w:val="18"/>
                <w:szCs w:val="18"/>
                <w:highlight w:val="yellow"/>
              </w:rPr>
              <w:t>;</w:t>
            </w:r>
          </w:p>
          <w:p w14:paraId="22CF406F" w14:textId="77777777" w:rsidR="00BA1E85" w:rsidRPr="008A3DE3" w:rsidRDefault="00BA1E85" w:rsidP="00BA1E85">
            <w:pPr>
              <w:autoSpaceDE w:val="0"/>
              <w:autoSpaceDN w:val="0"/>
              <w:adjustRightInd w:val="0"/>
              <w:spacing w:after="0" w:line="240" w:lineRule="auto"/>
              <w:rPr>
                <w:rFonts w:ascii="r_ansi" w:hAnsi="r_ansi" w:cs="r_ansi"/>
                <w:b/>
                <w:sz w:val="18"/>
                <w:szCs w:val="18"/>
              </w:rPr>
            </w:pPr>
            <w:r w:rsidRPr="008A3DE3">
              <w:rPr>
                <w:rFonts w:ascii="r_ansi" w:hAnsi="r_ansi" w:cs="r_ansi"/>
                <w:b/>
                <w:sz w:val="18"/>
                <w:szCs w:val="18"/>
              </w:rPr>
              <w:t xml:space="preserve"> </w:t>
            </w:r>
            <w:r w:rsidRPr="008A3DE3">
              <w:rPr>
                <w:rFonts w:ascii="r_ansi" w:hAnsi="r_ansi" w:cs="r_ansi"/>
                <w:b/>
                <w:sz w:val="18"/>
                <w:szCs w:val="18"/>
                <w:highlight w:val="yellow"/>
              </w:rPr>
              <w:t>; Update A/R CORRECTED PAYMENT multiple with apportionment for split lines</w:t>
            </w:r>
          </w:p>
          <w:p w14:paraId="6BB15D48"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S Z=0 F  S Z=$O(RCSPL(Z)) Q:'Z  S RCQ=+$G(RCSPL(Z)) I RCQ D</w:t>
            </w:r>
          </w:p>
          <w:p w14:paraId="0E5482A7"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.;;Move EEOB if one claim entered-changed 10/19/11-see +25^RCDPEWL8</w:t>
            </w:r>
          </w:p>
          <w:p w14:paraId="5B24FEEF"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S Z1=$O(RCSPL(Z,"")) Q:Z1=""</w:t>
            </w:r>
          </w:p>
          <w:p w14:paraId="3554EE7E"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I $O(RCSPL(Z,""),-1)=Z1,'$$SPLIT(Z,Z1,RCERA) Q  ; No split occurred</w:t>
            </w:r>
          </w:p>
          <w:p w14:paraId="164E1F2F"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S Z1=0 F  S Z1=$O(RCSPL(Z,Z1)) Q:'Z1  S Z0=$G(RCSPL(Z,Z1)) D</w:t>
            </w:r>
          </w:p>
          <w:p w14:paraId="4E0F0585"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S Q=+$P($G(^RCY(344.4,RCRZ,1,RCQ,0)),U,2) ; EOB detail rec</w:t>
            </w:r>
          </w:p>
          <w:p w14:paraId="3153A90B"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Q:'Q</w:t>
            </w:r>
          </w:p>
          <w:p w14:paraId="7188C9C9"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I '$P(Z0,U,7)!($P(Z0,U,2)="") D  ; </w:t>
            </w:r>
            <w:proofErr w:type="spellStart"/>
            <w:r w:rsidRPr="00AE4BEF">
              <w:rPr>
                <w:rFonts w:ascii="r_ansi" w:hAnsi="r_ansi" w:cs="r_ansi"/>
                <w:sz w:val="18"/>
                <w:szCs w:val="18"/>
              </w:rPr>
              <w:t>Suspensed</w:t>
            </w:r>
            <w:proofErr w:type="spellEnd"/>
          </w:p>
          <w:p w14:paraId="27B2061A"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D SPL1^IBCEOBAR(Q,$S($P(Z0,U,2)="":"</w:t>
            </w:r>
            <w:r>
              <w:rPr>
                <w:rFonts w:ascii="r_ansi" w:hAnsi="r_ansi" w:cs="r_ansi"/>
                <w:sz w:val="18"/>
                <w:szCs w:val="18"/>
              </w:rPr>
              <w:t>NO BILL",1:$P(Z0,U,2)),"",$P(Z0</w:t>
            </w:r>
            <w:r w:rsidRPr="00AE4BEF">
              <w:rPr>
                <w:rFonts w:ascii="r_ansi" w:hAnsi="r_ansi" w:cs="r_ansi"/>
                <w:sz w:val="18"/>
                <w:szCs w:val="18"/>
              </w:rPr>
              <w:t>,U,6)) ; IA 4050</w:t>
            </w:r>
          </w:p>
          <w:p w14:paraId="73A0E471"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E  D</w:t>
            </w:r>
          </w:p>
          <w:p w14:paraId="7E68AA73"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Pr>
                <w:rFonts w:ascii="r_ansi" w:hAnsi="r_ansi" w:cs="r_ansi"/>
                <w:sz w:val="18"/>
                <w:szCs w:val="18"/>
              </w:rPr>
              <w:t xml:space="preserve"> </w:t>
            </w:r>
            <w:r w:rsidRPr="00AE4BEF">
              <w:rPr>
                <w:rFonts w:ascii="r_ansi" w:hAnsi="r_ansi" w:cs="r_ansi"/>
                <w:sz w:val="18"/>
                <w:szCs w:val="18"/>
              </w:rPr>
              <w:t>... D SPL1^IBCEOBAR(Q,$P(Z0,U,2),$P(Z0,U</w:t>
            </w:r>
            <w:r>
              <w:rPr>
                <w:rFonts w:ascii="r_ansi" w:hAnsi="r_ansi" w:cs="r_ansi"/>
                <w:sz w:val="18"/>
                <w:szCs w:val="18"/>
              </w:rPr>
              <w:t xml:space="preserve">,7),$P(Z0,U,6)) ; Add the split </w:t>
            </w:r>
            <w:r w:rsidRPr="00AE4BEF">
              <w:rPr>
                <w:rFonts w:ascii="r_ansi" w:hAnsi="r_ansi" w:cs="r_ansi"/>
                <w:sz w:val="18"/>
                <w:szCs w:val="18"/>
              </w:rPr>
              <w:t>bill # ; IA 4050</w:t>
            </w:r>
          </w:p>
          <w:p w14:paraId="04F224BF" w14:textId="3F7BFF8D" w:rsidR="0061154D" w:rsidRPr="00BC70A1" w:rsidRDefault="0061154D" w:rsidP="0061154D">
            <w:pPr>
              <w:autoSpaceDE w:val="0"/>
              <w:autoSpaceDN w:val="0"/>
              <w:adjustRightInd w:val="0"/>
              <w:spacing w:after="0" w:line="240" w:lineRule="auto"/>
              <w:rPr>
                <w:rFonts w:ascii="r_ansi" w:hAnsi="r_ansi" w:cs="r_ansi"/>
                <w:b/>
                <w:sz w:val="18"/>
                <w:szCs w:val="18"/>
                <w:highlight w:val="yellow"/>
              </w:rPr>
            </w:pPr>
            <w:r w:rsidRPr="00BC70A1">
              <w:rPr>
                <w:rFonts w:ascii="r_ansi" w:hAnsi="r_ansi" w:cs="r_ansi"/>
                <w:b/>
                <w:sz w:val="18"/>
                <w:szCs w:val="18"/>
                <w:highlight w:val="yellow"/>
              </w:rPr>
              <w:t xml:space="preserve"> ..;</w:t>
            </w:r>
          </w:p>
          <w:p w14:paraId="58787446" w14:textId="130799A5" w:rsidR="0061154D" w:rsidRPr="00BC70A1" w:rsidRDefault="0061154D" w:rsidP="0061154D">
            <w:pPr>
              <w:autoSpaceDE w:val="0"/>
              <w:autoSpaceDN w:val="0"/>
              <w:adjustRightInd w:val="0"/>
              <w:spacing w:after="0" w:line="240" w:lineRule="auto"/>
              <w:rPr>
                <w:rFonts w:ascii="r_ansi" w:hAnsi="r_ansi" w:cs="r_ansi"/>
                <w:b/>
                <w:sz w:val="20"/>
                <w:szCs w:val="20"/>
                <w:highlight w:val="yellow"/>
              </w:rPr>
            </w:pPr>
            <w:r w:rsidRPr="00BC70A1">
              <w:rPr>
                <w:rFonts w:ascii="r_ansi" w:hAnsi="r_ansi" w:cs="r_ansi"/>
                <w:b/>
                <w:sz w:val="20"/>
                <w:szCs w:val="20"/>
                <w:highlight w:val="yellow"/>
              </w:rPr>
              <w:t xml:space="preserve"> ..;Move/Copy/Remove EEOB detail for split line</w:t>
            </w:r>
          </w:p>
          <w:p w14:paraId="39796275" w14:textId="67CCE920" w:rsidR="00BC70A1" w:rsidRPr="00BC70A1" w:rsidRDefault="00BC70A1" w:rsidP="00BC70A1">
            <w:pPr>
              <w:autoSpaceDE w:val="0"/>
              <w:autoSpaceDN w:val="0"/>
              <w:adjustRightInd w:val="0"/>
              <w:spacing w:after="0" w:line="240" w:lineRule="auto"/>
              <w:rPr>
                <w:rFonts w:ascii="r_ansi" w:hAnsi="r_ansi" w:cs="r_ansi"/>
                <w:b/>
                <w:sz w:val="20"/>
                <w:szCs w:val="20"/>
                <w:highlight w:val="yellow"/>
              </w:rPr>
            </w:pPr>
            <w:r w:rsidRPr="00BC70A1">
              <w:rPr>
                <w:rFonts w:ascii="r_ansi" w:hAnsi="r_ansi" w:cs="r_ansi"/>
                <w:b/>
                <w:sz w:val="20"/>
                <w:szCs w:val="20"/>
                <w:highlight w:val="yellow"/>
              </w:rPr>
              <w:t xml:space="preserve"> ..N CLAIM,RCSPLIT M RCSPLIT=RCSPL(Z)</w:t>
            </w:r>
          </w:p>
          <w:p w14:paraId="4FDC8132" w14:textId="0E0A38A6" w:rsidR="00BC70A1" w:rsidRPr="00BC70A1" w:rsidRDefault="00BC70A1" w:rsidP="00BC70A1">
            <w:pPr>
              <w:autoSpaceDE w:val="0"/>
              <w:autoSpaceDN w:val="0"/>
              <w:adjustRightInd w:val="0"/>
              <w:spacing w:after="0" w:line="240" w:lineRule="auto"/>
              <w:rPr>
                <w:rFonts w:ascii="r_ansi" w:hAnsi="r_ansi" w:cs="r_ansi"/>
                <w:b/>
                <w:sz w:val="20"/>
                <w:szCs w:val="20"/>
                <w:highlight w:val="yellow"/>
              </w:rPr>
            </w:pPr>
            <w:r w:rsidRPr="00BC70A1">
              <w:rPr>
                <w:rFonts w:ascii="r_ansi" w:hAnsi="r_ansi" w:cs="r_ansi"/>
                <w:b/>
                <w:sz w:val="20"/>
                <w:szCs w:val="20"/>
                <w:highlight w:val="yellow"/>
              </w:rPr>
              <w:t xml:space="preserve"> ..S CLAIM=$$GET1^DIQ(344.491,Z_","_RCRZ_",",.02)</w:t>
            </w:r>
          </w:p>
          <w:p w14:paraId="5B6D83D2" w14:textId="4D0713F7" w:rsidR="0061154D" w:rsidRPr="00BC70A1" w:rsidRDefault="0061154D" w:rsidP="00BC70A1">
            <w:pPr>
              <w:autoSpaceDE w:val="0"/>
              <w:autoSpaceDN w:val="0"/>
              <w:adjustRightInd w:val="0"/>
              <w:spacing w:after="0" w:line="240" w:lineRule="auto"/>
              <w:rPr>
                <w:rFonts w:ascii="r_ansi" w:hAnsi="r_ansi" w:cs="r_ansi"/>
                <w:b/>
                <w:sz w:val="20"/>
                <w:szCs w:val="20"/>
                <w:highlight w:val="yellow"/>
              </w:rPr>
            </w:pPr>
            <w:r w:rsidRPr="00BC70A1">
              <w:rPr>
                <w:rFonts w:ascii="r_ansi" w:hAnsi="r_ansi" w:cs="r_ansi"/>
                <w:b/>
                <w:sz w:val="20"/>
                <w:szCs w:val="20"/>
                <w:highlight w:val="yellow"/>
              </w:rPr>
              <w:t xml:space="preserve"> ..I $$UP</w:t>
            </w:r>
            <w:r w:rsidR="00BC70A1">
              <w:rPr>
                <w:rFonts w:ascii="r_ansi" w:hAnsi="r_ansi" w:cs="r_ansi"/>
                <w:b/>
                <w:sz w:val="20"/>
                <w:szCs w:val="20"/>
                <w:highlight w:val="yellow"/>
              </w:rPr>
              <w:t>DEOB^RCDPEM5(CLAIM</w:t>
            </w:r>
            <w:r w:rsidR="00B957E6" w:rsidRPr="00BC70A1">
              <w:rPr>
                <w:rFonts w:ascii="r_ansi" w:hAnsi="r_ansi" w:cs="r_ansi"/>
                <w:b/>
                <w:sz w:val="20"/>
                <w:szCs w:val="20"/>
                <w:highlight w:val="yellow"/>
              </w:rPr>
              <w:t>,.RCSPLIT,RCERA,"W</w:t>
            </w:r>
            <w:r w:rsidRPr="00BC70A1">
              <w:rPr>
                <w:rFonts w:ascii="r_ansi" w:hAnsi="r_ansi" w:cs="r_ansi"/>
                <w:b/>
                <w:sz w:val="20"/>
                <w:szCs w:val="20"/>
                <w:highlight w:val="yellow"/>
              </w:rPr>
              <w:t>")</w:t>
            </w:r>
          </w:p>
          <w:p w14:paraId="1366FA37" w14:textId="6D6955F2" w:rsidR="0061154D" w:rsidRPr="0061154D" w:rsidRDefault="0061154D" w:rsidP="0061154D">
            <w:pPr>
              <w:autoSpaceDE w:val="0"/>
              <w:autoSpaceDN w:val="0"/>
              <w:adjustRightInd w:val="0"/>
              <w:spacing w:after="0" w:line="240" w:lineRule="auto"/>
              <w:rPr>
                <w:rFonts w:ascii="r_ansi" w:hAnsi="r_ansi" w:cs="r_ansi"/>
                <w:b/>
                <w:sz w:val="18"/>
                <w:szCs w:val="18"/>
              </w:rPr>
            </w:pPr>
            <w:r w:rsidRPr="00BC70A1">
              <w:rPr>
                <w:rFonts w:ascii="r_ansi" w:hAnsi="r_ansi" w:cs="r_ansi"/>
                <w:b/>
                <w:sz w:val="18"/>
                <w:szCs w:val="18"/>
                <w:highlight w:val="yellow"/>
              </w:rPr>
              <w:t xml:space="preserve"> ;</w:t>
            </w:r>
          </w:p>
          <w:p w14:paraId="39FDE121" w14:textId="7D1326FC" w:rsidR="002F5D7D" w:rsidRPr="00394728" w:rsidRDefault="0061154D" w:rsidP="00AE4BEF">
            <w:pPr>
              <w:spacing w:before="60" w:after="60"/>
              <w:rPr>
                <w:rFonts w:ascii="r_ansi" w:hAnsi="r_ansi"/>
                <w:sz w:val="18"/>
                <w:szCs w:val="18"/>
              </w:rPr>
            </w:pPr>
            <w:r>
              <w:rPr>
                <w:rFonts w:ascii="r_ansi" w:hAnsi="r_ansi" w:cs="r_ansi"/>
                <w:sz w:val="18"/>
                <w:szCs w:val="18"/>
              </w:rPr>
              <w:t xml:space="preserve"> </w:t>
            </w:r>
            <w:r w:rsidR="00AE4BEF" w:rsidRPr="00AE4BEF">
              <w:rPr>
                <w:rFonts w:ascii="r_ansi" w:hAnsi="r_ansi" w:cs="r_ansi"/>
                <w:sz w:val="18"/>
                <w:szCs w:val="18"/>
              </w:rPr>
              <w:t>Q</w:t>
            </w:r>
            <w:r w:rsidR="00AE4BEF" w:rsidRPr="00394728">
              <w:rPr>
                <w:rFonts w:ascii="r_ansi" w:hAnsi="r_ansi"/>
                <w:sz w:val="18"/>
                <w:szCs w:val="18"/>
              </w:rPr>
              <w:t xml:space="preserve"> </w:t>
            </w:r>
          </w:p>
        </w:tc>
      </w:tr>
    </w:tbl>
    <w:p w14:paraId="7BEB2A8F" w14:textId="77777777" w:rsidR="002F5D7D" w:rsidRDefault="002F5D7D" w:rsidP="002F5D7D">
      <w:pPr>
        <w:pStyle w:val="BodyText"/>
        <w:rPr>
          <w:rFonts w:eastAsiaTheme="minorHAnsi"/>
          <w:lang w:eastAsia="en-US"/>
        </w:rPr>
      </w:pPr>
    </w:p>
    <w:p w14:paraId="07CCA0CC" w14:textId="77777777" w:rsidR="002F5D7D" w:rsidRPr="00D42128" w:rsidRDefault="002F5D7D" w:rsidP="002F5D7D">
      <w:pPr>
        <w:tabs>
          <w:tab w:val="left" w:pos="6170"/>
        </w:tabs>
      </w:pPr>
      <w:r>
        <w:tab/>
      </w:r>
    </w:p>
    <w:p w14:paraId="59591307" w14:textId="77777777" w:rsidR="008E7875" w:rsidRDefault="008E7875">
      <w:pPr>
        <w:rPr>
          <w:rFonts w:ascii="Times New Roman" w:hAnsi="Times New Roman"/>
        </w:rPr>
      </w:pPr>
      <w:r>
        <w:rPr>
          <w:rFonts w:ascii="Times New Roman" w:hAnsi="Times New Roman"/>
        </w:rPr>
        <w:br w:type="page"/>
      </w:r>
    </w:p>
    <w:p w14:paraId="493BE6A3" w14:textId="77777777" w:rsidR="008E7875" w:rsidRDefault="008E7875" w:rsidP="008E7875">
      <w:pPr>
        <w:pStyle w:val="BodyText"/>
        <w:rPr>
          <w:b/>
        </w:rPr>
      </w:pPr>
      <w:r w:rsidRPr="00323D33">
        <w:rPr>
          <w:rFonts w:ascii="Times New Roman" w:hAnsi="Times New Roman"/>
        </w:rPr>
        <w:lastRenderedPageBreak/>
        <w:t xml:space="preserve">  </w:t>
      </w:r>
      <w:r>
        <w:rPr>
          <w:b/>
        </w:rPr>
        <w:t>Resolution – Added Changed Objects</w:t>
      </w:r>
    </w:p>
    <w:p w14:paraId="1A0BC5B2" w14:textId="77777777" w:rsidR="008E7875" w:rsidRDefault="008E7875" w:rsidP="008E7875">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8E7875" w:rsidRPr="00D54506" w14:paraId="35491B4F" w14:textId="77777777" w:rsidTr="008A3DE3">
        <w:trPr>
          <w:cantSplit/>
          <w:tblHeader/>
        </w:trPr>
        <w:tc>
          <w:tcPr>
            <w:tcW w:w="1510" w:type="pct"/>
            <w:shd w:val="clear" w:color="auto" w:fill="D9D9D9" w:themeFill="background1" w:themeFillShade="D9"/>
            <w:vAlign w:val="center"/>
          </w:tcPr>
          <w:p w14:paraId="50AC0645" w14:textId="77777777" w:rsidR="008E7875" w:rsidRPr="00D54506" w:rsidRDefault="008E7875" w:rsidP="008A3DE3">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72795F47" w14:textId="77777777" w:rsidR="008E7875" w:rsidRPr="00D54506" w:rsidRDefault="008E7875" w:rsidP="008A3DE3">
            <w:pPr>
              <w:pStyle w:val="TableHeading"/>
            </w:pPr>
            <w:r w:rsidRPr="00D54506">
              <w:t>Activities</w:t>
            </w:r>
          </w:p>
        </w:tc>
      </w:tr>
      <w:tr w:rsidR="008E7875" w:rsidRPr="00D54506" w14:paraId="0B04C0D8" w14:textId="77777777" w:rsidTr="008A3DE3">
        <w:trPr>
          <w:cantSplit/>
          <w:tblHeader/>
        </w:trPr>
        <w:tc>
          <w:tcPr>
            <w:tcW w:w="1510" w:type="pct"/>
            <w:shd w:val="clear" w:color="auto" w:fill="D9D9D9"/>
            <w:vAlign w:val="center"/>
          </w:tcPr>
          <w:p w14:paraId="50A96A8F" w14:textId="77777777" w:rsidR="008E7875" w:rsidRPr="00D54506" w:rsidRDefault="008E7875" w:rsidP="008A3DE3">
            <w:pPr>
              <w:pStyle w:val="TableText"/>
              <w:rPr>
                <w:b/>
              </w:rPr>
            </w:pPr>
            <w:r w:rsidRPr="00D54506">
              <w:rPr>
                <w:b/>
              </w:rPr>
              <w:t>Routine Name</w:t>
            </w:r>
          </w:p>
        </w:tc>
        <w:tc>
          <w:tcPr>
            <w:tcW w:w="3490" w:type="pct"/>
            <w:gridSpan w:val="4"/>
            <w:tcBorders>
              <w:bottom w:val="single" w:sz="6" w:space="0" w:color="000000"/>
            </w:tcBorders>
          </w:tcPr>
          <w:p w14:paraId="0E69C705" w14:textId="77777777" w:rsidR="008E7875" w:rsidRPr="00AF1EA3" w:rsidRDefault="008E7875" w:rsidP="008A3DE3">
            <w:pPr>
              <w:pStyle w:val="TableText"/>
              <w:rPr>
                <w:rFonts w:ascii="Times New Roman" w:hAnsi="Times New Roman" w:cs="Times New Roman"/>
                <w:b/>
              </w:rPr>
            </w:pPr>
            <w:r>
              <w:rPr>
                <w:rFonts w:ascii="Times New Roman" w:hAnsi="Times New Roman" w:cs="Times New Roman"/>
              </w:rPr>
              <w:t>RCDPEMA</w:t>
            </w:r>
          </w:p>
        </w:tc>
      </w:tr>
      <w:tr w:rsidR="008E7875" w:rsidRPr="00D54506" w14:paraId="139F12D3" w14:textId="77777777" w:rsidTr="008A3DE3">
        <w:trPr>
          <w:cantSplit/>
        </w:trPr>
        <w:tc>
          <w:tcPr>
            <w:tcW w:w="1510" w:type="pct"/>
            <w:shd w:val="clear" w:color="auto" w:fill="D9D9D9"/>
            <w:vAlign w:val="center"/>
          </w:tcPr>
          <w:p w14:paraId="5066D085" w14:textId="77777777" w:rsidR="008E7875" w:rsidRPr="00D54506" w:rsidRDefault="008E7875" w:rsidP="008A3DE3">
            <w:pPr>
              <w:pStyle w:val="TableText"/>
              <w:rPr>
                <w:b/>
              </w:rPr>
            </w:pPr>
            <w:r w:rsidRPr="00D54506">
              <w:rPr>
                <w:b/>
              </w:rPr>
              <w:t>Enhancement Category</w:t>
            </w:r>
          </w:p>
        </w:tc>
        <w:tc>
          <w:tcPr>
            <w:tcW w:w="613" w:type="pct"/>
            <w:tcBorders>
              <w:right w:val="nil"/>
            </w:tcBorders>
          </w:tcPr>
          <w:p w14:paraId="135A650C" w14:textId="77777777" w:rsidR="008E7875" w:rsidRPr="00D54506" w:rsidRDefault="008E7875" w:rsidP="008A3DE3">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2442E6">
              <w:rPr>
                <w:rFonts w:ascii="Garamond" w:hAnsi="Garamond"/>
              </w:rPr>
            </w:r>
            <w:r w:rsidR="002442E6">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0DE331F6" w14:textId="77777777" w:rsidR="008E7875" w:rsidRPr="00D54506" w:rsidRDefault="008E7875" w:rsidP="008A3DE3">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2442E6">
              <w:rPr>
                <w:rFonts w:ascii="Garamond" w:hAnsi="Garamond"/>
              </w:rPr>
            </w:r>
            <w:r w:rsidR="002442E6">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60007179" w14:textId="77777777" w:rsidR="008E7875" w:rsidRPr="00D54506" w:rsidRDefault="008E7875" w:rsidP="008A3DE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2442E6">
              <w:rPr>
                <w:rFonts w:ascii="Garamond" w:hAnsi="Garamond"/>
              </w:rPr>
            </w:r>
            <w:r w:rsidR="002442E6">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0C0E1743" w14:textId="77777777" w:rsidR="008E7875" w:rsidRPr="00D54506" w:rsidRDefault="008E7875" w:rsidP="008A3DE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2442E6">
              <w:rPr>
                <w:rFonts w:ascii="Garamond" w:hAnsi="Garamond"/>
              </w:rPr>
            </w:r>
            <w:r w:rsidR="002442E6">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8E7875" w:rsidRPr="00D54506" w14:paraId="3C15EF76" w14:textId="77777777" w:rsidTr="008A3DE3">
        <w:trPr>
          <w:cantSplit/>
        </w:trPr>
        <w:tc>
          <w:tcPr>
            <w:tcW w:w="1510" w:type="pct"/>
            <w:shd w:val="clear" w:color="auto" w:fill="D9D9D9"/>
            <w:vAlign w:val="center"/>
          </w:tcPr>
          <w:p w14:paraId="58A1E5F1" w14:textId="77777777" w:rsidR="008E7875" w:rsidRPr="00D54506" w:rsidRDefault="008E7875" w:rsidP="008A3DE3">
            <w:pPr>
              <w:pStyle w:val="TableText"/>
              <w:rPr>
                <w:b/>
              </w:rPr>
            </w:pPr>
            <w:r w:rsidRPr="00D54506">
              <w:rPr>
                <w:b/>
              </w:rPr>
              <w:t>RTM</w:t>
            </w:r>
          </w:p>
        </w:tc>
        <w:tc>
          <w:tcPr>
            <w:tcW w:w="3490" w:type="pct"/>
            <w:gridSpan w:val="4"/>
          </w:tcPr>
          <w:p w14:paraId="55FF3EB8" w14:textId="77777777" w:rsidR="008E7875" w:rsidRPr="00D54506" w:rsidRDefault="008E7875" w:rsidP="008A3DE3">
            <w:pPr>
              <w:pStyle w:val="TableText"/>
              <w:rPr>
                <w:rFonts w:ascii="Garamond" w:hAnsi="Garamond"/>
                <w:iCs/>
              </w:rPr>
            </w:pPr>
          </w:p>
        </w:tc>
      </w:tr>
      <w:tr w:rsidR="008E7875" w:rsidRPr="00D54506" w14:paraId="549F384C" w14:textId="77777777" w:rsidTr="008A3DE3">
        <w:trPr>
          <w:cantSplit/>
        </w:trPr>
        <w:tc>
          <w:tcPr>
            <w:tcW w:w="1510" w:type="pct"/>
            <w:tcBorders>
              <w:bottom w:val="single" w:sz="6" w:space="0" w:color="000000"/>
            </w:tcBorders>
            <w:shd w:val="clear" w:color="auto" w:fill="D9D9D9"/>
            <w:vAlign w:val="center"/>
          </w:tcPr>
          <w:p w14:paraId="30905ACF" w14:textId="77777777" w:rsidR="008E7875" w:rsidRPr="00D54506" w:rsidRDefault="008E7875" w:rsidP="008A3DE3">
            <w:pPr>
              <w:pStyle w:val="TableText"/>
              <w:rPr>
                <w:b/>
              </w:rPr>
            </w:pPr>
            <w:r w:rsidRPr="00D54506">
              <w:rPr>
                <w:b/>
              </w:rPr>
              <w:t>Related Options</w:t>
            </w:r>
          </w:p>
        </w:tc>
        <w:tc>
          <w:tcPr>
            <w:tcW w:w="3490" w:type="pct"/>
            <w:gridSpan w:val="4"/>
            <w:tcBorders>
              <w:bottom w:val="single" w:sz="4" w:space="0" w:color="auto"/>
            </w:tcBorders>
          </w:tcPr>
          <w:p w14:paraId="2CF881FB" w14:textId="242E21A0" w:rsidR="008E7875" w:rsidRPr="00D54506" w:rsidRDefault="00F05684" w:rsidP="008A3DE3">
            <w:pPr>
              <w:pStyle w:val="TableText"/>
              <w:rPr>
                <w:rFonts w:ascii="Garamond" w:hAnsi="Garamond"/>
              </w:rPr>
            </w:pPr>
            <w:r>
              <w:rPr>
                <w:rFonts w:ascii="r_ansi" w:hAnsi="r_ansi" w:cs="r_ansi"/>
              </w:rPr>
              <w:t>PRCA NIGHTLY PROCESS</w:t>
            </w:r>
          </w:p>
        </w:tc>
      </w:tr>
    </w:tbl>
    <w:p w14:paraId="7B3FABB3" w14:textId="77777777" w:rsidR="008E7875" w:rsidRDefault="008E7875" w:rsidP="008E7875"/>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8E7875" w:rsidRPr="00D54506" w14:paraId="231EDD12" w14:textId="77777777" w:rsidTr="008A3DE3">
        <w:trPr>
          <w:cantSplit/>
          <w:trHeight w:val="318"/>
          <w:tblHeader/>
        </w:trPr>
        <w:tc>
          <w:tcPr>
            <w:tcW w:w="1510" w:type="pct"/>
            <w:tcBorders>
              <w:top w:val="single" w:sz="6" w:space="0" w:color="000000"/>
              <w:bottom w:val="single" w:sz="6" w:space="0" w:color="000000"/>
            </w:tcBorders>
            <w:shd w:val="clear" w:color="auto" w:fill="D9D9D9"/>
            <w:vAlign w:val="center"/>
          </w:tcPr>
          <w:p w14:paraId="54AAE80A" w14:textId="77777777" w:rsidR="008E7875" w:rsidRPr="00D54506" w:rsidRDefault="008E7875" w:rsidP="008A3DE3">
            <w:pPr>
              <w:pStyle w:val="TableHeading"/>
            </w:pPr>
            <w:r w:rsidRPr="00D54506">
              <w:t>Related Routines</w:t>
            </w:r>
          </w:p>
        </w:tc>
        <w:tc>
          <w:tcPr>
            <w:tcW w:w="1529" w:type="pct"/>
            <w:tcBorders>
              <w:bottom w:val="single" w:sz="4" w:space="0" w:color="auto"/>
            </w:tcBorders>
            <w:shd w:val="clear" w:color="auto" w:fill="D9D9D9"/>
          </w:tcPr>
          <w:p w14:paraId="3B94A4C5" w14:textId="77777777" w:rsidR="008E7875" w:rsidRPr="00D54506" w:rsidRDefault="008E7875" w:rsidP="008A3DE3">
            <w:pPr>
              <w:pStyle w:val="TableHeading"/>
            </w:pPr>
            <w:r w:rsidRPr="00D54506">
              <w:t>Routines “Called By”</w:t>
            </w:r>
          </w:p>
        </w:tc>
        <w:tc>
          <w:tcPr>
            <w:tcW w:w="1961" w:type="pct"/>
            <w:tcBorders>
              <w:bottom w:val="single" w:sz="4" w:space="0" w:color="auto"/>
            </w:tcBorders>
            <w:shd w:val="clear" w:color="auto" w:fill="D9D9D9"/>
          </w:tcPr>
          <w:p w14:paraId="5081EAF0" w14:textId="77777777" w:rsidR="008E7875" w:rsidRPr="00D54506" w:rsidRDefault="008E7875" w:rsidP="008A3DE3">
            <w:pPr>
              <w:pStyle w:val="TableHeading"/>
            </w:pPr>
            <w:r w:rsidRPr="00D54506">
              <w:t xml:space="preserve">Routines “Called”   </w:t>
            </w:r>
          </w:p>
        </w:tc>
      </w:tr>
      <w:tr w:rsidR="008E7875" w:rsidRPr="00D54506" w14:paraId="37FA03CE" w14:textId="77777777" w:rsidTr="008A3DE3">
        <w:trPr>
          <w:cantSplit/>
          <w:trHeight w:val="697"/>
        </w:trPr>
        <w:tc>
          <w:tcPr>
            <w:tcW w:w="1510" w:type="pct"/>
            <w:tcBorders>
              <w:top w:val="single" w:sz="6" w:space="0" w:color="000000"/>
              <w:bottom w:val="single" w:sz="6" w:space="0" w:color="000000"/>
            </w:tcBorders>
            <w:shd w:val="clear" w:color="auto" w:fill="D9D9D9"/>
            <w:vAlign w:val="center"/>
          </w:tcPr>
          <w:p w14:paraId="7213B3E2" w14:textId="77777777" w:rsidR="008E7875" w:rsidRPr="00D54506" w:rsidRDefault="008E7875" w:rsidP="008A3DE3">
            <w:pPr>
              <w:pStyle w:val="TableText"/>
              <w:rPr>
                <w:b/>
              </w:rPr>
            </w:pPr>
          </w:p>
        </w:tc>
        <w:tc>
          <w:tcPr>
            <w:tcW w:w="1529" w:type="pct"/>
            <w:tcBorders>
              <w:bottom w:val="single" w:sz="4" w:space="0" w:color="auto"/>
            </w:tcBorders>
            <w:vAlign w:val="center"/>
          </w:tcPr>
          <w:p w14:paraId="78E8D5B7" w14:textId="77777777" w:rsidR="008E7875" w:rsidRPr="009E6A28" w:rsidRDefault="008E7875" w:rsidP="008A3DE3">
            <w:pPr>
              <w:pStyle w:val="TableText"/>
              <w:rPr>
                <w:rFonts w:ascii="r_ansi" w:hAnsi="r_ansi" w:cs="Times New Roman"/>
              </w:rPr>
            </w:pPr>
            <w:r w:rsidRPr="009E6A28">
              <w:rPr>
                <w:rFonts w:ascii="r_ansi" w:hAnsi="r_ansi" w:cs="Times New Roman"/>
              </w:rPr>
              <w:t>EN2^RCDPEAP</w:t>
            </w:r>
          </w:p>
        </w:tc>
        <w:tc>
          <w:tcPr>
            <w:tcW w:w="1961" w:type="pct"/>
            <w:tcBorders>
              <w:bottom w:val="single" w:sz="4" w:space="0" w:color="auto"/>
            </w:tcBorders>
            <w:vAlign w:val="center"/>
          </w:tcPr>
          <w:p w14:paraId="0526D8FE" w14:textId="77777777" w:rsidR="006D1880" w:rsidRDefault="006D1880" w:rsidP="006D1880">
            <w:pPr>
              <w:autoSpaceDE w:val="0"/>
              <w:autoSpaceDN w:val="0"/>
              <w:adjustRightInd w:val="0"/>
              <w:spacing w:after="0" w:line="240" w:lineRule="auto"/>
              <w:rPr>
                <w:rFonts w:ascii="r_ansi" w:hAnsi="r_ansi" w:cs="r_ansi"/>
                <w:sz w:val="20"/>
                <w:szCs w:val="20"/>
              </w:rPr>
            </w:pPr>
            <w:r>
              <w:rPr>
                <w:rFonts w:ascii="r_ansi" w:hAnsi="r_ansi" w:cs="r_ansi"/>
                <w:sz w:val="20"/>
                <w:szCs w:val="20"/>
              </w:rPr>
              <w:t>SPL1^IBCEOBAR</w:t>
            </w:r>
          </w:p>
          <w:p w14:paraId="3537D62B" w14:textId="77777777" w:rsidR="006D1880" w:rsidRDefault="006D1880" w:rsidP="006D1880">
            <w:pPr>
              <w:autoSpaceDE w:val="0"/>
              <w:autoSpaceDN w:val="0"/>
              <w:adjustRightInd w:val="0"/>
              <w:spacing w:after="0" w:line="240" w:lineRule="auto"/>
              <w:rPr>
                <w:rFonts w:ascii="r_ansi" w:hAnsi="r_ansi" w:cs="r_ansi"/>
                <w:sz w:val="20"/>
                <w:szCs w:val="20"/>
              </w:rPr>
            </w:pPr>
            <w:r>
              <w:rPr>
                <w:rFonts w:ascii="r_ansi" w:hAnsi="r_ansi" w:cs="r_ansi"/>
                <w:sz w:val="20"/>
                <w:szCs w:val="20"/>
              </w:rPr>
              <w:t>$$SETERR^RCDPEM0</w:t>
            </w:r>
          </w:p>
          <w:p w14:paraId="6155AE1F" w14:textId="2F05C450" w:rsidR="00B957E6" w:rsidRDefault="00B957E6" w:rsidP="006D1880">
            <w:pPr>
              <w:autoSpaceDE w:val="0"/>
              <w:autoSpaceDN w:val="0"/>
              <w:adjustRightInd w:val="0"/>
              <w:spacing w:after="0" w:line="240" w:lineRule="auto"/>
              <w:rPr>
                <w:rFonts w:ascii="r_ansi" w:hAnsi="r_ansi" w:cs="r_ansi"/>
                <w:sz w:val="20"/>
                <w:szCs w:val="20"/>
              </w:rPr>
            </w:pPr>
            <w:r w:rsidRPr="00B957E6">
              <w:rPr>
                <w:rFonts w:ascii="r_ansi" w:hAnsi="r_ansi" w:cs="r_ansi"/>
                <w:b/>
                <w:sz w:val="20"/>
                <w:szCs w:val="20"/>
                <w:highlight w:val="yellow"/>
              </w:rPr>
              <w:t>$$UPDEOB^RCDPEM5</w:t>
            </w:r>
            <w:r w:rsidRPr="00B957E6">
              <w:rPr>
                <w:rFonts w:ascii="r_ansi" w:hAnsi="r_ansi" w:cs="r_ansi"/>
                <w:b/>
                <w:sz w:val="20"/>
                <w:szCs w:val="20"/>
              </w:rPr>
              <w:t xml:space="preserve">    </w:t>
            </w:r>
          </w:p>
          <w:p w14:paraId="175BCDFC" w14:textId="746A3C46" w:rsidR="008E7875" w:rsidRPr="006D1880" w:rsidRDefault="006D1880" w:rsidP="006D1880">
            <w:pPr>
              <w:autoSpaceDE w:val="0"/>
              <w:autoSpaceDN w:val="0"/>
              <w:adjustRightInd w:val="0"/>
              <w:spacing w:after="0" w:line="240" w:lineRule="auto"/>
              <w:rPr>
                <w:rFonts w:ascii="r_ansi" w:hAnsi="r_ansi" w:cs="r_ansi"/>
                <w:sz w:val="20"/>
                <w:szCs w:val="20"/>
              </w:rPr>
            </w:pPr>
            <w:r>
              <w:rPr>
                <w:rFonts w:ascii="r_ansi" w:hAnsi="r_ansi" w:cs="r_ansi"/>
                <w:sz w:val="20"/>
                <w:szCs w:val="20"/>
              </w:rPr>
              <w:t>$$NEXT^RCDPUREC             $$ADDTRAN^RCDPURET</w:t>
            </w:r>
          </w:p>
        </w:tc>
      </w:tr>
    </w:tbl>
    <w:p w14:paraId="0D70C5B7" w14:textId="77777777" w:rsidR="008E7875" w:rsidRDefault="008E7875" w:rsidP="008E7875"/>
    <w:tbl>
      <w:tblPr>
        <w:tblW w:w="4991" w:type="pct"/>
        <w:tblInd w:w="17" w:type="dxa"/>
        <w:tblCellMar>
          <w:left w:w="0" w:type="dxa"/>
          <w:right w:w="0" w:type="dxa"/>
        </w:tblCellMar>
        <w:tblLook w:val="04A0" w:firstRow="1" w:lastRow="0" w:firstColumn="1" w:lastColumn="0" w:noHBand="0" w:noVBand="1"/>
      </w:tblPr>
      <w:tblGrid>
        <w:gridCol w:w="9559"/>
      </w:tblGrid>
      <w:tr w:rsidR="008E7875" w:rsidRPr="009B3C81" w14:paraId="35385140"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3A5DA2B8" w14:textId="77777777" w:rsidR="008E7875" w:rsidRPr="009B3C81" w:rsidRDefault="008E7875" w:rsidP="008A3DE3">
            <w:pPr>
              <w:spacing w:before="60" w:after="60"/>
              <w:rPr>
                <w:rFonts w:ascii="Arial" w:hAnsi="Arial" w:cs="Arial"/>
                <w:b/>
                <w:bCs/>
                <w:sz w:val="24"/>
              </w:rPr>
            </w:pPr>
            <w:r w:rsidRPr="009B3C81">
              <w:rPr>
                <w:rFonts w:ascii="Arial" w:hAnsi="Arial" w:cs="Arial"/>
                <w:b/>
                <w:bCs/>
                <w:sz w:val="24"/>
              </w:rPr>
              <w:t>Current Logic</w:t>
            </w:r>
          </w:p>
        </w:tc>
      </w:tr>
      <w:tr w:rsidR="008E7875" w:rsidRPr="009B3C81" w14:paraId="420024B2"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1B02863" w14:textId="4C06F3AA" w:rsidR="002D7209" w:rsidRPr="00AE4BEF" w:rsidRDefault="002D7209" w:rsidP="002D7209">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RCPTDET(RCRZ,RECTDA1,RCLINES,RCER) ; Adds detail to a receipt based on file 344.49</w:t>
            </w:r>
          </w:p>
          <w:p w14:paraId="03ED657C" w14:textId="77777777" w:rsidR="002D7209" w:rsidRDefault="002D7209" w:rsidP="002D7209">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455AEB70" w14:textId="41BEA1A4" w:rsidR="002D7209" w:rsidRDefault="002D7209" w:rsidP="002D7209">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775AD084"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;Store receipt line detail</w:t>
            </w:r>
          </w:p>
          <w:p w14:paraId="71FE4259"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D DET(RCRZ,RCR,RECTDA1,RCTRANDA)</w:t>
            </w:r>
          </w:p>
          <w:p w14:paraId="42444DD6"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S RCSPL(RCZ0\1,+RCZ0)=RCZ0</w:t>
            </w:r>
          </w:p>
          <w:p w14:paraId="516AEE2C"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S Z=0 F  S Z=$O(RCSPL(Z)) Q:'Z  S RCQ=+$G(RCSPL(Z)) I RCQ D</w:t>
            </w:r>
          </w:p>
          <w:p w14:paraId="0E3FE940"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.;;Move EEOB if one claim entered-changed 10/19/11-see +25^RCDPEWL8</w:t>
            </w:r>
          </w:p>
          <w:p w14:paraId="44E3F8DE"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S Z1=$O(RCSPL(Z,"")) Q:Z1=""</w:t>
            </w:r>
          </w:p>
          <w:p w14:paraId="78CF3476"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I $O(RCSPL(Z,""),-1)=Z1,'$$SPLIT(Z,Z1,RCERA) Q  ; No split occurred</w:t>
            </w:r>
          </w:p>
          <w:p w14:paraId="401C8E93"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S Z1=0 F  S Z1=$O(RCSPL(Z,Z1)) Q:'Z1  S Z0=$G(RCSPL(Z,Z1)) D</w:t>
            </w:r>
          </w:p>
          <w:p w14:paraId="2296730C"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S Q=+$P($G(^RCY(344.4,RCRZ,1,RCQ,0)),U,2) ; EOB detail rec</w:t>
            </w:r>
          </w:p>
          <w:p w14:paraId="00C85E71"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Q:'Q</w:t>
            </w:r>
          </w:p>
          <w:p w14:paraId="21DBC8AE"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I '$P(Z0,U,7)!($P(Z0,U,2)="") D  ; </w:t>
            </w:r>
            <w:proofErr w:type="spellStart"/>
            <w:r w:rsidRPr="00AE4BEF">
              <w:rPr>
                <w:rFonts w:ascii="r_ansi" w:hAnsi="r_ansi" w:cs="r_ansi"/>
                <w:sz w:val="18"/>
                <w:szCs w:val="18"/>
              </w:rPr>
              <w:t>Suspensed</w:t>
            </w:r>
            <w:proofErr w:type="spellEnd"/>
          </w:p>
          <w:p w14:paraId="07AE7476"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D SPL1^IBCEOBAR(Q,$S($P(Z0,U,2)="":"</w:t>
            </w:r>
            <w:r>
              <w:rPr>
                <w:rFonts w:ascii="r_ansi" w:hAnsi="r_ansi" w:cs="r_ansi"/>
                <w:sz w:val="18"/>
                <w:szCs w:val="18"/>
              </w:rPr>
              <w:t>NO BILL",1:$P(Z0,U,2)),"",$P(Z0</w:t>
            </w:r>
            <w:r w:rsidRPr="00AE4BEF">
              <w:rPr>
                <w:rFonts w:ascii="r_ansi" w:hAnsi="r_ansi" w:cs="r_ansi"/>
                <w:sz w:val="18"/>
                <w:szCs w:val="18"/>
              </w:rPr>
              <w:t>,U,6)) ; IA 4050</w:t>
            </w:r>
          </w:p>
          <w:p w14:paraId="4AB68927"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E  D</w:t>
            </w:r>
          </w:p>
          <w:p w14:paraId="57B87ACA"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Pr>
                <w:rFonts w:ascii="r_ansi" w:hAnsi="r_ansi" w:cs="r_ansi"/>
                <w:sz w:val="18"/>
                <w:szCs w:val="18"/>
              </w:rPr>
              <w:t xml:space="preserve"> </w:t>
            </w:r>
            <w:r w:rsidRPr="00AE4BEF">
              <w:rPr>
                <w:rFonts w:ascii="r_ansi" w:hAnsi="r_ansi" w:cs="r_ansi"/>
                <w:sz w:val="18"/>
                <w:szCs w:val="18"/>
              </w:rPr>
              <w:t>... D SPL1^IBCEOBAR(Q,$P(Z0,U,2),$P(Z0,U</w:t>
            </w:r>
            <w:r>
              <w:rPr>
                <w:rFonts w:ascii="r_ansi" w:hAnsi="r_ansi" w:cs="r_ansi"/>
                <w:sz w:val="18"/>
                <w:szCs w:val="18"/>
              </w:rPr>
              <w:t xml:space="preserve">,7),$P(Z0,U,6)) ; Add the split </w:t>
            </w:r>
            <w:r w:rsidRPr="00AE4BEF">
              <w:rPr>
                <w:rFonts w:ascii="r_ansi" w:hAnsi="r_ansi" w:cs="r_ansi"/>
                <w:sz w:val="18"/>
                <w:szCs w:val="18"/>
              </w:rPr>
              <w:t>bill # ; IA 4050</w:t>
            </w:r>
          </w:p>
          <w:p w14:paraId="5B4B82D4" w14:textId="77777777" w:rsidR="00AE4BEF" w:rsidRPr="00AE4BEF" w:rsidRDefault="00AE4BEF" w:rsidP="00AE4BEF">
            <w:pPr>
              <w:autoSpaceDE w:val="0"/>
              <w:autoSpaceDN w:val="0"/>
              <w:adjustRightInd w:val="0"/>
              <w:spacing w:after="0" w:line="240" w:lineRule="auto"/>
              <w:rPr>
                <w:rFonts w:ascii="r_ansi" w:hAnsi="r_ansi" w:cs="r_ansi"/>
                <w:sz w:val="18"/>
                <w:szCs w:val="18"/>
              </w:rPr>
            </w:pPr>
            <w:r>
              <w:rPr>
                <w:rFonts w:ascii="r_ansi" w:hAnsi="r_ansi" w:cs="r_ansi"/>
                <w:sz w:val="18"/>
                <w:szCs w:val="18"/>
              </w:rPr>
              <w:t xml:space="preserve"> </w:t>
            </w:r>
            <w:r w:rsidRPr="00AE4BEF">
              <w:rPr>
                <w:rFonts w:ascii="r_ansi" w:hAnsi="r_ansi" w:cs="r_ansi"/>
                <w:sz w:val="18"/>
                <w:szCs w:val="18"/>
              </w:rPr>
              <w:t>;</w:t>
            </w:r>
          </w:p>
          <w:p w14:paraId="1B345727" w14:textId="7AE6EAFC" w:rsidR="008E7875" w:rsidRPr="00394728" w:rsidRDefault="00AE4BEF" w:rsidP="00AE4BEF">
            <w:pPr>
              <w:spacing w:before="60" w:after="60"/>
              <w:rPr>
                <w:rFonts w:ascii="r_ansi" w:hAnsi="r_ansi"/>
                <w:sz w:val="18"/>
                <w:szCs w:val="18"/>
              </w:rPr>
            </w:pPr>
            <w:r w:rsidRPr="00AE4BEF">
              <w:rPr>
                <w:rFonts w:ascii="r_ansi" w:hAnsi="r_ansi" w:cs="r_ansi"/>
                <w:sz w:val="18"/>
                <w:szCs w:val="18"/>
              </w:rPr>
              <w:t xml:space="preserve"> Q</w:t>
            </w:r>
          </w:p>
        </w:tc>
      </w:tr>
    </w:tbl>
    <w:p w14:paraId="1A8C9CFA" w14:textId="77777777" w:rsidR="008E7875" w:rsidRDefault="008E7875" w:rsidP="008E7875"/>
    <w:tbl>
      <w:tblPr>
        <w:tblW w:w="4991" w:type="pct"/>
        <w:tblInd w:w="17" w:type="dxa"/>
        <w:tblCellMar>
          <w:left w:w="0" w:type="dxa"/>
          <w:right w:w="0" w:type="dxa"/>
        </w:tblCellMar>
        <w:tblLook w:val="04A0" w:firstRow="1" w:lastRow="0" w:firstColumn="1" w:lastColumn="0" w:noHBand="0" w:noVBand="1"/>
      </w:tblPr>
      <w:tblGrid>
        <w:gridCol w:w="9559"/>
      </w:tblGrid>
      <w:tr w:rsidR="008E7875" w:rsidRPr="009B3C81" w14:paraId="7E9DBF8C"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F6EF445" w14:textId="77777777" w:rsidR="008E7875" w:rsidRPr="009B3C81" w:rsidRDefault="008E7875" w:rsidP="008A3DE3">
            <w:pPr>
              <w:spacing w:before="60" w:after="60"/>
              <w:rPr>
                <w:rFonts w:ascii="Arial" w:hAnsi="Arial" w:cs="Arial"/>
                <w:b/>
                <w:bCs/>
              </w:rPr>
            </w:pPr>
            <w:r w:rsidRPr="009B3C81">
              <w:rPr>
                <w:rFonts w:ascii="Arial" w:hAnsi="Arial" w:cs="Arial"/>
                <w:b/>
                <w:bCs/>
              </w:rPr>
              <w:t>Modified Logic (Changes are in bold)</w:t>
            </w:r>
          </w:p>
        </w:tc>
      </w:tr>
      <w:tr w:rsidR="008E7875" w:rsidRPr="00394728" w14:paraId="100B1E4A"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8063A15" w14:textId="77777777" w:rsidR="008A3DE3" w:rsidRPr="00AE4BEF" w:rsidRDefault="008A3DE3" w:rsidP="008A3DE3">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RCPTDET(RCRZ,RECTDA1,RCLINES,RCER) ; Adds detail to a receipt based on file 344.49</w:t>
            </w:r>
          </w:p>
          <w:p w14:paraId="61EF09E6" w14:textId="77777777" w:rsidR="008A3DE3" w:rsidRDefault="008A3DE3" w:rsidP="008A3DE3">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2A5BA754" w14:textId="77777777" w:rsidR="008A3DE3" w:rsidRDefault="008A3DE3" w:rsidP="008A3DE3">
            <w:pPr>
              <w:autoSpaceDE w:val="0"/>
              <w:autoSpaceDN w:val="0"/>
              <w:adjustRightInd w:val="0"/>
              <w:spacing w:after="0" w:line="240" w:lineRule="auto"/>
              <w:rPr>
                <w:rFonts w:ascii="r_ansi" w:hAnsi="r_ansi" w:cs="r_ansi"/>
                <w:sz w:val="20"/>
                <w:szCs w:val="20"/>
              </w:rPr>
            </w:pPr>
            <w:r>
              <w:rPr>
                <w:rFonts w:ascii="r_ansi" w:hAnsi="r_ansi" w:cs="r_ansi"/>
                <w:sz w:val="20"/>
                <w:szCs w:val="20"/>
              </w:rPr>
              <w:t>.</w:t>
            </w:r>
          </w:p>
          <w:p w14:paraId="192F1523" w14:textId="77777777" w:rsidR="008A3DE3" w:rsidRPr="00AE4BEF" w:rsidRDefault="008A3DE3" w:rsidP="008A3DE3">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;Store receipt line detail</w:t>
            </w:r>
          </w:p>
          <w:p w14:paraId="3E4AAE77" w14:textId="77777777" w:rsidR="008A3DE3" w:rsidRPr="00AE4BEF" w:rsidRDefault="008A3DE3" w:rsidP="008A3DE3">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D DET(RCRZ,RCR,RECTDA1,RCTRANDA)</w:t>
            </w:r>
          </w:p>
          <w:p w14:paraId="5213E166" w14:textId="77777777" w:rsidR="008A3DE3" w:rsidRPr="00AE4BEF" w:rsidRDefault="008A3DE3" w:rsidP="008A3DE3">
            <w:pPr>
              <w:autoSpaceDE w:val="0"/>
              <w:autoSpaceDN w:val="0"/>
              <w:adjustRightInd w:val="0"/>
              <w:spacing w:after="0" w:line="240" w:lineRule="auto"/>
              <w:rPr>
                <w:rFonts w:ascii="r_ansi" w:hAnsi="r_ansi" w:cs="r_ansi"/>
                <w:sz w:val="18"/>
                <w:szCs w:val="18"/>
              </w:rPr>
            </w:pPr>
            <w:r w:rsidRPr="00AE4BEF">
              <w:rPr>
                <w:rFonts w:ascii="r_ansi" w:hAnsi="r_ansi" w:cs="r_ansi"/>
                <w:sz w:val="18"/>
                <w:szCs w:val="18"/>
              </w:rPr>
              <w:t xml:space="preserve"> . S RCSPL(RCZ0\1,+RCZ0)=RCZ0</w:t>
            </w:r>
          </w:p>
          <w:p w14:paraId="7C499660" w14:textId="52CD5276" w:rsidR="003F20BB" w:rsidRPr="008A3DE3" w:rsidRDefault="003F20BB" w:rsidP="003F20BB">
            <w:pPr>
              <w:autoSpaceDE w:val="0"/>
              <w:autoSpaceDN w:val="0"/>
              <w:adjustRightInd w:val="0"/>
              <w:spacing w:after="0" w:line="240" w:lineRule="auto"/>
              <w:rPr>
                <w:rFonts w:ascii="r_ansi" w:hAnsi="r_ansi" w:cs="r_ansi"/>
                <w:b/>
                <w:sz w:val="18"/>
                <w:szCs w:val="18"/>
              </w:rPr>
            </w:pPr>
            <w:r w:rsidRPr="003F20BB">
              <w:rPr>
                <w:rFonts w:ascii="r_ansi" w:hAnsi="r_ansi" w:cs="r_ansi"/>
                <w:sz w:val="18"/>
                <w:szCs w:val="18"/>
              </w:rPr>
              <w:lastRenderedPageBreak/>
              <w:t xml:space="preserve"> </w:t>
            </w:r>
            <w:r w:rsidRPr="008A3DE3">
              <w:rPr>
                <w:rFonts w:ascii="r_ansi" w:hAnsi="r_ansi" w:cs="r_ansi"/>
                <w:b/>
                <w:sz w:val="18"/>
                <w:szCs w:val="18"/>
                <w:highlight w:val="yellow"/>
              </w:rPr>
              <w:t>;</w:t>
            </w:r>
          </w:p>
          <w:p w14:paraId="54D2951F" w14:textId="3FDB85AE" w:rsidR="003F20BB" w:rsidRPr="008A3DE3" w:rsidRDefault="003F20BB" w:rsidP="003F20BB">
            <w:pPr>
              <w:autoSpaceDE w:val="0"/>
              <w:autoSpaceDN w:val="0"/>
              <w:adjustRightInd w:val="0"/>
              <w:spacing w:after="0" w:line="240" w:lineRule="auto"/>
              <w:rPr>
                <w:rFonts w:ascii="r_ansi" w:hAnsi="r_ansi" w:cs="r_ansi"/>
                <w:b/>
                <w:sz w:val="18"/>
                <w:szCs w:val="18"/>
              </w:rPr>
            </w:pPr>
            <w:r w:rsidRPr="008A3DE3">
              <w:rPr>
                <w:rFonts w:ascii="r_ansi" w:hAnsi="r_ansi" w:cs="r_ansi"/>
                <w:b/>
                <w:sz w:val="18"/>
                <w:szCs w:val="18"/>
              </w:rPr>
              <w:t xml:space="preserve"> </w:t>
            </w:r>
            <w:r w:rsidRPr="008A3DE3">
              <w:rPr>
                <w:rFonts w:ascii="r_ansi" w:hAnsi="r_ansi" w:cs="r_ansi"/>
                <w:b/>
                <w:sz w:val="18"/>
                <w:szCs w:val="18"/>
                <w:highlight w:val="yellow"/>
              </w:rPr>
              <w:t>; Update A/R CORRECTED PAYMENT multiple with apportionment for split lines</w:t>
            </w:r>
          </w:p>
          <w:p w14:paraId="2DAFB4B5" w14:textId="479CD10F" w:rsidR="003F20BB" w:rsidRPr="003F20BB" w:rsidRDefault="003F20BB" w:rsidP="003F20BB">
            <w:pPr>
              <w:autoSpaceDE w:val="0"/>
              <w:autoSpaceDN w:val="0"/>
              <w:adjustRightInd w:val="0"/>
              <w:spacing w:after="0" w:line="240" w:lineRule="auto"/>
              <w:rPr>
                <w:rFonts w:ascii="r_ansi" w:hAnsi="r_ansi" w:cs="r_ansi"/>
                <w:sz w:val="18"/>
                <w:szCs w:val="18"/>
              </w:rPr>
            </w:pPr>
            <w:r w:rsidRPr="003F20BB">
              <w:rPr>
                <w:rFonts w:ascii="r_ansi" w:hAnsi="r_ansi" w:cs="r_ansi"/>
                <w:sz w:val="18"/>
                <w:szCs w:val="18"/>
              </w:rPr>
              <w:t xml:space="preserve"> S Z=0</w:t>
            </w:r>
          </w:p>
          <w:p w14:paraId="48B4538D" w14:textId="1A6F94B3" w:rsidR="003F20BB" w:rsidRPr="003F20BB" w:rsidRDefault="003F20BB" w:rsidP="003F20BB">
            <w:pPr>
              <w:autoSpaceDE w:val="0"/>
              <w:autoSpaceDN w:val="0"/>
              <w:adjustRightInd w:val="0"/>
              <w:spacing w:after="0" w:line="240" w:lineRule="auto"/>
              <w:rPr>
                <w:rFonts w:ascii="r_ansi" w:hAnsi="r_ansi" w:cs="r_ansi"/>
                <w:sz w:val="18"/>
                <w:szCs w:val="18"/>
              </w:rPr>
            </w:pPr>
            <w:r w:rsidRPr="003F20BB">
              <w:rPr>
                <w:rFonts w:ascii="r_ansi" w:hAnsi="r_ansi" w:cs="r_ansi"/>
                <w:sz w:val="18"/>
                <w:szCs w:val="18"/>
              </w:rPr>
              <w:t xml:space="preserve"> F  S Z=$O(RCSPL(Z)) Q:'Z  S RCQ=+$G(RCSPL(Z)) I RCQ D</w:t>
            </w:r>
          </w:p>
          <w:p w14:paraId="48F63338" w14:textId="651D6FC4" w:rsidR="003F20BB" w:rsidRPr="003F20BB" w:rsidRDefault="003F20BB" w:rsidP="003F20BB">
            <w:pPr>
              <w:autoSpaceDE w:val="0"/>
              <w:autoSpaceDN w:val="0"/>
              <w:adjustRightInd w:val="0"/>
              <w:spacing w:after="0" w:line="240" w:lineRule="auto"/>
              <w:rPr>
                <w:rFonts w:ascii="r_ansi" w:hAnsi="r_ansi" w:cs="r_ansi"/>
                <w:sz w:val="18"/>
                <w:szCs w:val="18"/>
              </w:rPr>
            </w:pPr>
            <w:r w:rsidRPr="003F20BB">
              <w:rPr>
                <w:rFonts w:ascii="r_ansi" w:hAnsi="r_ansi" w:cs="r_ansi"/>
                <w:sz w:val="18"/>
                <w:szCs w:val="18"/>
              </w:rPr>
              <w:t xml:space="preserve"> . S Z1=$O(RCSPL(Z,"")) Q:Z1=""</w:t>
            </w:r>
          </w:p>
          <w:p w14:paraId="2817D3DF" w14:textId="4B68439E" w:rsidR="003F20BB" w:rsidRPr="003F20BB" w:rsidRDefault="003F20BB" w:rsidP="003F20BB">
            <w:pPr>
              <w:autoSpaceDE w:val="0"/>
              <w:autoSpaceDN w:val="0"/>
              <w:adjustRightInd w:val="0"/>
              <w:spacing w:after="0" w:line="240" w:lineRule="auto"/>
              <w:rPr>
                <w:rFonts w:ascii="r_ansi" w:hAnsi="r_ansi" w:cs="r_ansi"/>
                <w:sz w:val="18"/>
                <w:szCs w:val="18"/>
              </w:rPr>
            </w:pPr>
            <w:r w:rsidRPr="003F20BB">
              <w:rPr>
                <w:rFonts w:ascii="r_ansi" w:hAnsi="r_ansi" w:cs="r_ansi"/>
                <w:sz w:val="18"/>
                <w:szCs w:val="18"/>
              </w:rPr>
              <w:t xml:space="preserve"> . I $O(RCSPL(Z,""),-1)=Z1,'$$SPLIT(Z,Z1,RCERA) Q  ; No split occurred</w:t>
            </w:r>
          </w:p>
          <w:p w14:paraId="3527D466" w14:textId="0EEF7C79" w:rsidR="003F20BB" w:rsidRPr="003F20BB" w:rsidRDefault="003F20BB" w:rsidP="003F20BB">
            <w:pPr>
              <w:autoSpaceDE w:val="0"/>
              <w:autoSpaceDN w:val="0"/>
              <w:adjustRightInd w:val="0"/>
              <w:spacing w:after="0" w:line="240" w:lineRule="auto"/>
              <w:rPr>
                <w:rFonts w:ascii="r_ansi" w:hAnsi="r_ansi" w:cs="r_ansi"/>
                <w:sz w:val="18"/>
                <w:szCs w:val="18"/>
              </w:rPr>
            </w:pPr>
            <w:r w:rsidRPr="003F20BB">
              <w:rPr>
                <w:rFonts w:ascii="r_ansi" w:hAnsi="r_ansi" w:cs="r_ansi"/>
                <w:sz w:val="18"/>
                <w:szCs w:val="18"/>
              </w:rPr>
              <w:t xml:space="preserve"> . S Z1=0 F  S Z1=$O(RCSPL(Z,Z1)) Q:'Z1  S Z0=$G(RCSPL(Z,Z1)) D</w:t>
            </w:r>
          </w:p>
          <w:p w14:paraId="540C2458" w14:textId="5B1283FA" w:rsidR="003F20BB" w:rsidRPr="003F20BB" w:rsidRDefault="003F20BB" w:rsidP="003F20BB">
            <w:pPr>
              <w:autoSpaceDE w:val="0"/>
              <w:autoSpaceDN w:val="0"/>
              <w:adjustRightInd w:val="0"/>
              <w:spacing w:after="0" w:line="240" w:lineRule="auto"/>
              <w:rPr>
                <w:rFonts w:ascii="r_ansi" w:hAnsi="r_ansi" w:cs="r_ansi"/>
                <w:sz w:val="18"/>
                <w:szCs w:val="18"/>
              </w:rPr>
            </w:pPr>
            <w:r w:rsidRPr="003F20BB">
              <w:rPr>
                <w:rFonts w:ascii="r_ansi" w:hAnsi="r_ansi" w:cs="r_ansi"/>
                <w:sz w:val="18"/>
                <w:szCs w:val="18"/>
              </w:rPr>
              <w:t xml:space="preserve"> .. S Q=+$P($G(^RCY(344.4,RCRZ,1,RCQ,0)),U,2) ; EOB detail rec</w:t>
            </w:r>
          </w:p>
          <w:p w14:paraId="70DB3542" w14:textId="52D5BA0D" w:rsidR="003F20BB" w:rsidRPr="003F20BB" w:rsidRDefault="003F20BB" w:rsidP="003F20BB">
            <w:pPr>
              <w:autoSpaceDE w:val="0"/>
              <w:autoSpaceDN w:val="0"/>
              <w:adjustRightInd w:val="0"/>
              <w:spacing w:after="0" w:line="240" w:lineRule="auto"/>
              <w:rPr>
                <w:rFonts w:ascii="r_ansi" w:hAnsi="r_ansi" w:cs="r_ansi"/>
                <w:sz w:val="18"/>
                <w:szCs w:val="18"/>
              </w:rPr>
            </w:pPr>
            <w:r>
              <w:rPr>
                <w:rFonts w:ascii="r_ansi" w:hAnsi="r_ansi" w:cs="r_ansi"/>
                <w:sz w:val="18"/>
                <w:szCs w:val="18"/>
              </w:rPr>
              <w:t xml:space="preserve"> </w:t>
            </w:r>
            <w:r w:rsidRPr="003F20BB">
              <w:rPr>
                <w:rFonts w:ascii="r_ansi" w:hAnsi="r_ansi" w:cs="r_ansi"/>
                <w:sz w:val="18"/>
                <w:szCs w:val="18"/>
              </w:rPr>
              <w:t>.. Q:'Q</w:t>
            </w:r>
          </w:p>
          <w:p w14:paraId="24971765" w14:textId="3B8100E8" w:rsidR="003F20BB" w:rsidRPr="003F20BB" w:rsidRDefault="003F20BB" w:rsidP="003F20BB">
            <w:pPr>
              <w:autoSpaceDE w:val="0"/>
              <w:autoSpaceDN w:val="0"/>
              <w:adjustRightInd w:val="0"/>
              <w:spacing w:after="0" w:line="240" w:lineRule="auto"/>
              <w:rPr>
                <w:rFonts w:ascii="r_ansi" w:hAnsi="r_ansi" w:cs="r_ansi"/>
                <w:sz w:val="18"/>
                <w:szCs w:val="18"/>
              </w:rPr>
            </w:pPr>
            <w:r w:rsidRPr="003F20BB">
              <w:rPr>
                <w:rFonts w:ascii="r_ansi" w:hAnsi="r_ansi" w:cs="r_ansi"/>
                <w:sz w:val="18"/>
                <w:szCs w:val="18"/>
              </w:rPr>
              <w:t xml:space="preserve"> .. I '$P(Z0,U,7)!($P(Z0,U,2)="") D  ; Suspense</w:t>
            </w:r>
          </w:p>
          <w:p w14:paraId="02286A5A" w14:textId="77777777" w:rsidR="003F20BB" w:rsidRDefault="003F20BB" w:rsidP="003F20BB">
            <w:pPr>
              <w:autoSpaceDE w:val="0"/>
              <w:autoSpaceDN w:val="0"/>
              <w:adjustRightInd w:val="0"/>
              <w:spacing w:after="0" w:line="240" w:lineRule="auto"/>
              <w:rPr>
                <w:rFonts w:ascii="r_ansi" w:hAnsi="r_ansi" w:cs="r_ansi"/>
                <w:sz w:val="18"/>
                <w:szCs w:val="18"/>
              </w:rPr>
            </w:pPr>
            <w:r w:rsidRPr="003F20BB">
              <w:rPr>
                <w:rFonts w:ascii="r_ansi" w:hAnsi="r_ansi" w:cs="r_ansi"/>
                <w:sz w:val="18"/>
                <w:szCs w:val="18"/>
              </w:rPr>
              <w:t xml:space="preserve"> ... D SPL1^IBCEOBAR(Q,$S($P(Z0,U,2)="":"</w:t>
            </w:r>
            <w:r>
              <w:rPr>
                <w:rFonts w:ascii="r_ansi" w:hAnsi="r_ansi" w:cs="r_ansi"/>
                <w:sz w:val="18"/>
                <w:szCs w:val="18"/>
              </w:rPr>
              <w:t>NO BILL",1:$P(Z0,U,2)),"",$P(Z0</w:t>
            </w:r>
            <w:r w:rsidRPr="003F20BB">
              <w:rPr>
                <w:rFonts w:ascii="r_ansi" w:hAnsi="r_ansi" w:cs="r_ansi"/>
                <w:sz w:val="18"/>
                <w:szCs w:val="18"/>
              </w:rPr>
              <w:t>,U,6)) ; IA 4050</w:t>
            </w:r>
          </w:p>
          <w:p w14:paraId="7E83AA14" w14:textId="367EE762" w:rsidR="003F20BB" w:rsidRPr="003F20BB" w:rsidRDefault="003F20BB" w:rsidP="003F20BB">
            <w:pPr>
              <w:autoSpaceDE w:val="0"/>
              <w:autoSpaceDN w:val="0"/>
              <w:adjustRightInd w:val="0"/>
              <w:spacing w:after="0" w:line="240" w:lineRule="auto"/>
              <w:rPr>
                <w:rFonts w:ascii="r_ansi" w:hAnsi="r_ansi" w:cs="r_ansi"/>
                <w:sz w:val="18"/>
                <w:szCs w:val="18"/>
              </w:rPr>
            </w:pPr>
            <w:r w:rsidRPr="003F20BB">
              <w:rPr>
                <w:rFonts w:ascii="r_ansi" w:hAnsi="r_ansi" w:cs="r_ansi"/>
                <w:sz w:val="18"/>
                <w:szCs w:val="18"/>
              </w:rPr>
              <w:t>.. E  D</w:t>
            </w:r>
          </w:p>
          <w:p w14:paraId="2CFBE92D" w14:textId="59A69595" w:rsidR="003F20BB" w:rsidRPr="003F20BB" w:rsidRDefault="003F20BB" w:rsidP="003F20BB">
            <w:pPr>
              <w:autoSpaceDE w:val="0"/>
              <w:autoSpaceDN w:val="0"/>
              <w:adjustRightInd w:val="0"/>
              <w:spacing w:after="0" w:line="240" w:lineRule="auto"/>
              <w:rPr>
                <w:rFonts w:ascii="r_ansi" w:hAnsi="r_ansi" w:cs="r_ansi"/>
                <w:sz w:val="18"/>
                <w:szCs w:val="18"/>
              </w:rPr>
            </w:pPr>
            <w:r w:rsidRPr="003F20BB">
              <w:rPr>
                <w:rFonts w:ascii="r_ansi" w:hAnsi="r_ansi" w:cs="r_ansi"/>
                <w:sz w:val="18"/>
                <w:szCs w:val="18"/>
              </w:rPr>
              <w:t>... D SPL1^IBCEOBAR(Q,$P(Z0,U,2),$P(Z0,U</w:t>
            </w:r>
            <w:r>
              <w:rPr>
                <w:rFonts w:ascii="r_ansi" w:hAnsi="r_ansi" w:cs="r_ansi"/>
                <w:sz w:val="18"/>
                <w:szCs w:val="18"/>
              </w:rPr>
              <w:t>,7),$P(Z0,U,6)) ; Add the split</w:t>
            </w:r>
            <w:r w:rsidRPr="003F20BB">
              <w:rPr>
                <w:rFonts w:ascii="r_ansi" w:hAnsi="r_ansi" w:cs="r_ansi"/>
                <w:sz w:val="18"/>
                <w:szCs w:val="18"/>
              </w:rPr>
              <w:t xml:space="preserve"> bill # ; IA 4050</w:t>
            </w:r>
          </w:p>
          <w:p w14:paraId="572D3039" w14:textId="1F138D07" w:rsidR="003F20BB" w:rsidRPr="008A3DE3" w:rsidRDefault="003F20BB" w:rsidP="003F20BB">
            <w:pPr>
              <w:autoSpaceDE w:val="0"/>
              <w:autoSpaceDN w:val="0"/>
              <w:adjustRightInd w:val="0"/>
              <w:spacing w:after="0" w:line="240" w:lineRule="auto"/>
              <w:rPr>
                <w:rFonts w:ascii="r_ansi" w:hAnsi="r_ansi" w:cs="r_ansi"/>
                <w:b/>
                <w:sz w:val="18"/>
                <w:szCs w:val="18"/>
                <w:highlight w:val="yellow"/>
              </w:rPr>
            </w:pPr>
            <w:r w:rsidRPr="008A3DE3">
              <w:rPr>
                <w:rFonts w:ascii="r_ansi" w:hAnsi="r_ansi" w:cs="r_ansi"/>
                <w:b/>
                <w:sz w:val="18"/>
                <w:szCs w:val="18"/>
                <w:highlight w:val="yellow"/>
              </w:rPr>
              <w:t>..;</w:t>
            </w:r>
          </w:p>
          <w:p w14:paraId="586E4780" w14:textId="7629A1FA" w:rsidR="0061154D" w:rsidRPr="0061154D" w:rsidRDefault="0061154D" w:rsidP="0061154D">
            <w:pPr>
              <w:autoSpaceDE w:val="0"/>
              <w:autoSpaceDN w:val="0"/>
              <w:adjustRightInd w:val="0"/>
              <w:spacing w:after="0" w:line="240" w:lineRule="auto"/>
              <w:rPr>
                <w:rFonts w:ascii="r_ansi" w:hAnsi="r_ansi" w:cs="r_ansi"/>
                <w:b/>
                <w:sz w:val="20"/>
                <w:szCs w:val="20"/>
                <w:highlight w:val="yellow"/>
              </w:rPr>
            </w:pPr>
            <w:r w:rsidRPr="0061154D">
              <w:rPr>
                <w:rFonts w:ascii="r_ansi" w:hAnsi="r_ansi" w:cs="r_ansi"/>
                <w:b/>
                <w:sz w:val="20"/>
                <w:szCs w:val="20"/>
                <w:highlight w:val="yellow"/>
              </w:rPr>
              <w:t>..;Move/Copy/Remove EEOB detail for split line</w:t>
            </w:r>
          </w:p>
          <w:p w14:paraId="019330DE" w14:textId="77777777" w:rsidR="00BC70A1" w:rsidRPr="00BC70A1" w:rsidRDefault="00BC70A1" w:rsidP="00BC70A1">
            <w:pPr>
              <w:autoSpaceDE w:val="0"/>
              <w:autoSpaceDN w:val="0"/>
              <w:adjustRightInd w:val="0"/>
              <w:spacing w:after="0" w:line="240" w:lineRule="auto"/>
              <w:rPr>
                <w:rFonts w:ascii="r_ansi" w:hAnsi="r_ansi" w:cs="r_ansi"/>
                <w:b/>
                <w:sz w:val="20"/>
                <w:szCs w:val="20"/>
                <w:highlight w:val="yellow"/>
              </w:rPr>
            </w:pPr>
            <w:r w:rsidRPr="00BC70A1">
              <w:rPr>
                <w:rFonts w:ascii="r_ansi" w:hAnsi="r_ansi" w:cs="r_ansi"/>
                <w:b/>
                <w:sz w:val="20"/>
                <w:szCs w:val="20"/>
                <w:highlight w:val="yellow"/>
              </w:rPr>
              <w:t>..N CLAIM,RCSPLIT M RCSPLIT=RCSPL(Z)</w:t>
            </w:r>
          </w:p>
          <w:p w14:paraId="06C6753E" w14:textId="068C6EAB" w:rsidR="00BC70A1" w:rsidRPr="00BC70A1" w:rsidRDefault="00BC70A1" w:rsidP="00BC70A1">
            <w:pPr>
              <w:autoSpaceDE w:val="0"/>
              <w:autoSpaceDN w:val="0"/>
              <w:adjustRightInd w:val="0"/>
              <w:spacing w:after="0" w:line="240" w:lineRule="auto"/>
              <w:rPr>
                <w:rFonts w:ascii="r_ansi" w:hAnsi="r_ansi" w:cs="r_ansi"/>
                <w:b/>
                <w:sz w:val="20"/>
                <w:szCs w:val="20"/>
                <w:highlight w:val="yellow"/>
              </w:rPr>
            </w:pPr>
            <w:r w:rsidRPr="00BC70A1">
              <w:rPr>
                <w:rFonts w:ascii="r_ansi" w:hAnsi="r_ansi" w:cs="r_ansi"/>
                <w:b/>
                <w:sz w:val="20"/>
                <w:szCs w:val="20"/>
                <w:highlight w:val="yellow"/>
              </w:rPr>
              <w:t>..S CLAIM=$$GET1^DIQ(344.491,Z_","_RCRZ_",",.02)</w:t>
            </w:r>
          </w:p>
          <w:p w14:paraId="4AEF5477" w14:textId="375FE8A7" w:rsidR="0061154D" w:rsidRDefault="00BC70A1" w:rsidP="0061154D">
            <w:pPr>
              <w:autoSpaceDE w:val="0"/>
              <w:autoSpaceDN w:val="0"/>
              <w:adjustRightInd w:val="0"/>
              <w:spacing w:after="0" w:line="240" w:lineRule="auto"/>
              <w:rPr>
                <w:rFonts w:ascii="r_ansi" w:hAnsi="r_ansi" w:cs="r_ansi"/>
                <w:b/>
                <w:sz w:val="20"/>
                <w:szCs w:val="20"/>
                <w:highlight w:val="yellow"/>
              </w:rPr>
            </w:pPr>
            <w:r>
              <w:rPr>
                <w:rFonts w:ascii="r_ansi" w:hAnsi="r_ansi" w:cs="r_ansi"/>
                <w:b/>
                <w:sz w:val="20"/>
                <w:szCs w:val="20"/>
                <w:highlight w:val="yellow"/>
              </w:rPr>
              <w:t>..I $$UPDEOB^RCDPEM5(CLAIM</w:t>
            </w:r>
            <w:r w:rsidR="0061154D" w:rsidRPr="0061154D">
              <w:rPr>
                <w:rFonts w:ascii="r_ansi" w:hAnsi="r_ansi" w:cs="r_ansi"/>
                <w:b/>
                <w:sz w:val="20"/>
                <w:szCs w:val="20"/>
                <w:highlight w:val="yellow"/>
              </w:rPr>
              <w:t>,.RCSPLIT,RCERA,"A")</w:t>
            </w:r>
          </w:p>
          <w:p w14:paraId="55DABA75" w14:textId="5A8833BE" w:rsidR="003F20BB" w:rsidRPr="0061154D" w:rsidRDefault="003F20BB" w:rsidP="0061154D">
            <w:pPr>
              <w:autoSpaceDE w:val="0"/>
              <w:autoSpaceDN w:val="0"/>
              <w:adjustRightInd w:val="0"/>
              <w:spacing w:after="0" w:line="240" w:lineRule="auto"/>
              <w:rPr>
                <w:rFonts w:ascii="r_ansi" w:hAnsi="r_ansi" w:cs="r_ansi"/>
                <w:b/>
                <w:sz w:val="18"/>
                <w:szCs w:val="18"/>
              </w:rPr>
            </w:pPr>
            <w:r w:rsidRPr="0061154D">
              <w:rPr>
                <w:rFonts w:ascii="r_ansi" w:hAnsi="r_ansi" w:cs="r_ansi"/>
                <w:b/>
                <w:sz w:val="18"/>
                <w:szCs w:val="18"/>
                <w:highlight w:val="yellow"/>
              </w:rPr>
              <w:t>;</w:t>
            </w:r>
          </w:p>
          <w:p w14:paraId="0AF5BAC7" w14:textId="6D5CFF4F" w:rsidR="008E7875" w:rsidRPr="00394728" w:rsidRDefault="003F20BB" w:rsidP="003F20BB">
            <w:pPr>
              <w:spacing w:before="60" w:after="60"/>
              <w:rPr>
                <w:rFonts w:ascii="r_ansi" w:hAnsi="r_ansi"/>
                <w:sz w:val="18"/>
                <w:szCs w:val="18"/>
              </w:rPr>
            </w:pPr>
            <w:r w:rsidRPr="003F20BB">
              <w:rPr>
                <w:rFonts w:ascii="r_ansi" w:hAnsi="r_ansi" w:cs="r_ansi"/>
                <w:sz w:val="18"/>
                <w:szCs w:val="18"/>
              </w:rPr>
              <w:t>Q</w:t>
            </w:r>
          </w:p>
        </w:tc>
      </w:tr>
    </w:tbl>
    <w:p w14:paraId="4344DC17" w14:textId="77777777" w:rsidR="008E7875" w:rsidRDefault="008E7875" w:rsidP="008E7875">
      <w:pPr>
        <w:pStyle w:val="BodyText"/>
        <w:rPr>
          <w:rFonts w:eastAsiaTheme="minorHAnsi"/>
          <w:lang w:eastAsia="en-US"/>
        </w:rPr>
      </w:pPr>
    </w:p>
    <w:p w14:paraId="43BC2AA2" w14:textId="77777777" w:rsidR="008E7875" w:rsidRDefault="008E7875" w:rsidP="008E7875">
      <w:pPr>
        <w:pStyle w:val="BodyText"/>
        <w:rPr>
          <w:rFonts w:eastAsiaTheme="minorHAnsi"/>
          <w:lang w:eastAsia="en-US"/>
        </w:rPr>
      </w:pPr>
    </w:p>
    <w:p w14:paraId="24BC5F3F" w14:textId="77777777" w:rsidR="008E7875" w:rsidRDefault="008E7875" w:rsidP="008E7875">
      <w:pPr>
        <w:pStyle w:val="BodyText"/>
        <w:rPr>
          <w:rFonts w:eastAsiaTheme="minorHAnsi"/>
          <w:lang w:eastAsia="en-US"/>
        </w:rPr>
      </w:pPr>
    </w:p>
    <w:p w14:paraId="1F450739" w14:textId="0292EB49" w:rsidR="002F5D7D" w:rsidRDefault="002F5D7D">
      <w:pPr>
        <w:rPr>
          <w:rFonts w:ascii="Times New Roman" w:eastAsia="Times New Roman" w:hAnsi="Times New Roman" w:cs="Times New Roman"/>
          <w:sz w:val="24"/>
          <w:szCs w:val="24"/>
          <w:lang w:eastAsia="ar-SA"/>
        </w:rPr>
      </w:pPr>
      <w:r>
        <w:rPr>
          <w:rFonts w:ascii="Times New Roman" w:hAnsi="Times New Roman"/>
        </w:rPr>
        <w:br w:type="page"/>
      </w:r>
    </w:p>
    <w:p w14:paraId="7E6918F2" w14:textId="240AFA6D" w:rsidR="00C744A1" w:rsidRDefault="00C744A1" w:rsidP="007B47E8">
      <w:pPr>
        <w:pStyle w:val="BodyText"/>
      </w:pPr>
      <w:r w:rsidRPr="00323D33">
        <w:rPr>
          <w:rFonts w:ascii="Times New Roman" w:hAnsi="Times New Roman"/>
        </w:rPr>
        <w:lastRenderedPageBreak/>
        <w:t xml:space="preserve">  </w:t>
      </w:r>
    </w:p>
    <w:tbl>
      <w:tblPr>
        <w:tblW w:w="4991" w:type="pct"/>
        <w:tblInd w:w="17" w:type="dxa"/>
        <w:tblCellMar>
          <w:left w:w="0" w:type="dxa"/>
          <w:right w:w="0" w:type="dxa"/>
        </w:tblCellMar>
        <w:tblLook w:val="04A0" w:firstRow="1" w:lastRow="0" w:firstColumn="1" w:lastColumn="0" w:noHBand="0" w:noVBand="1"/>
      </w:tblPr>
      <w:tblGrid>
        <w:gridCol w:w="9559"/>
      </w:tblGrid>
      <w:tr w:rsidR="00C744A1" w:rsidRPr="009B3C81" w14:paraId="0C369D95"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0EF0244" w14:textId="77777777" w:rsidR="00C744A1" w:rsidRPr="009B3C81" w:rsidRDefault="00C744A1" w:rsidP="008A3DE3">
            <w:pPr>
              <w:spacing w:before="60" w:after="60"/>
              <w:rPr>
                <w:rFonts w:ascii="Arial" w:hAnsi="Arial" w:cs="Arial"/>
                <w:b/>
                <w:bCs/>
              </w:rPr>
            </w:pPr>
            <w:r w:rsidRPr="009B3C81">
              <w:rPr>
                <w:rFonts w:ascii="Arial" w:hAnsi="Arial" w:cs="Arial"/>
                <w:b/>
                <w:bCs/>
              </w:rPr>
              <w:t>Modified Logic (Changes are in bold)</w:t>
            </w:r>
          </w:p>
        </w:tc>
      </w:tr>
      <w:tr w:rsidR="00C744A1" w:rsidRPr="00806FC9" w14:paraId="4AE50DCE"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0507D56" w14:textId="008801A8" w:rsidR="00C744A1" w:rsidRPr="00806FC9" w:rsidRDefault="00C744A1" w:rsidP="008A3DE3">
            <w:pPr>
              <w:spacing w:before="60" w:after="60"/>
            </w:pPr>
          </w:p>
        </w:tc>
      </w:tr>
    </w:tbl>
    <w:p w14:paraId="29E1255F" w14:textId="77777777" w:rsidR="009A1A4A" w:rsidRDefault="009A1A4A" w:rsidP="00D42128">
      <w:pPr>
        <w:tabs>
          <w:tab w:val="left" w:pos="6170"/>
        </w:tabs>
      </w:pPr>
    </w:p>
    <w:p w14:paraId="2C8F74D7" w14:textId="30BC87F0" w:rsidR="007B47E8" w:rsidRDefault="007B47E8">
      <w:r>
        <w:br w:type="page"/>
      </w:r>
    </w:p>
    <w:p w14:paraId="63171D0A" w14:textId="77777777" w:rsidR="007B47E8" w:rsidRDefault="007B47E8" w:rsidP="007B47E8">
      <w:pPr>
        <w:pStyle w:val="BodyText"/>
        <w:rPr>
          <w:b/>
        </w:rPr>
      </w:pPr>
      <w:r>
        <w:rPr>
          <w:b/>
        </w:rPr>
        <w:lastRenderedPageBreak/>
        <w:t>Resolution – Added Changed Objects</w:t>
      </w:r>
    </w:p>
    <w:p w14:paraId="08C1EA58" w14:textId="77777777" w:rsidR="007B47E8" w:rsidRDefault="007B47E8" w:rsidP="007B47E8">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7B47E8" w:rsidRPr="00D54506" w14:paraId="2AED1541" w14:textId="77777777" w:rsidTr="008A3DE3">
        <w:trPr>
          <w:cantSplit/>
          <w:trHeight w:val="543"/>
          <w:tblHeader/>
        </w:trPr>
        <w:tc>
          <w:tcPr>
            <w:tcW w:w="1510" w:type="pct"/>
            <w:shd w:val="clear" w:color="auto" w:fill="D9D9D9" w:themeFill="background1" w:themeFillShade="D9"/>
            <w:vAlign w:val="center"/>
          </w:tcPr>
          <w:p w14:paraId="1247E00E" w14:textId="77777777" w:rsidR="007B47E8" w:rsidRPr="00D54506" w:rsidRDefault="007B47E8" w:rsidP="008A3DE3">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6A6B2165" w14:textId="77777777" w:rsidR="007B47E8" w:rsidRPr="00D54506" w:rsidRDefault="007B47E8" w:rsidP="008A3DE3">
            <w:pPr>
              <w:pStyle w:val="TableHeading"/>
            </w:pPr>
            <w:r w:rsidRPr="00D54506">
              <w:t>Activities</w:t>
            </w:r>
          </w:p>
        </w:tc>
      </w:tr>
      <w:tr w:rsidR="007B47E8" w:rsidRPr="00D54506" w14:paraId="1F244648" w14:textId="77777777" w:rsidTr="008A3DE3">
        <w:trPr>
          <w:cantSplit/>
          <w:tblHeader/>
        </w:trPr>
        <w:tc>
          <w:tcPr>
            <w:tcW w:w="1510" w:type="pct"/>
            <w:shd w:val="clear" w:color="auto" w:fill="D9D9D9"/>
            <w:vAlign w:val="center"/>
          </w:tcPr>
          <w:p w14:paraId="6455383A" w14:textId="77777777" w:rsidR="007B47E8" w:rsidRPr="00D54506" w:rsidRDefault="007B47E8" w:rsidP="008A3DE3">
            <w:pPr>
              <w:pStyle w:val="TableText"/>
              <w:rPr>
                <w:b/>
              </w:rPr>
            </w:pPr>
            <w:r w:rsidRPr="00D54506">
              <w:rPr>
                <w:b/>
              </w:rPr>
              <w:t>Routine Name</w:t>
            </w:r>
          </w:p>
        </w:tc>
        <w:tc>
          <w:tcPr>
            <w:tcW w:w="3490" w:type="pct"/>
            <w:gridSpan w:val="4"/>
            <w:tcBorders>
              <w:bottom w:val="single" w:sz="6" w:space="0" w:color="000000"/>
            </w:tcBorders>
          </w:tcPr>
          <w:p w14:paraId="345AEC34" w14:textId="0A488DB2" w:rsidR="007B47E8" w:rsidRPr="00AF1EA3" w:rsidRDefault="007B47E8" w:rsidP="008A3DE3">
            <w:pPr>
              <w:pStyle w:val="TableText"/>
              <w:rPr>
                <w:rFonts w:ascii="Times New Roman" w:hAnsi="Times New Roman" w:cs="Times New Roman"/>
                <w:b/>
              </w:rPr>
            </w:pPr>
            <w:r>
              <w:rPr>
                <w:rFonts w:ascii="Times New Roman" w:hAnsi="Times New Roman" w:cs="Times New Roman"/>
              </w:rPr>
              <w:t>RCDPEM5</w:t>
            </w:r>
          </w:p>
        </w:tc>
      </w:tr>
      <w:tr w:rsidR="007B47E8" w:rsidRPr="00D54506" w14:paraId="528273FC" w14:textId="77777777" w:rsidTr="008A3DE3">
        <w:trPr>
          <w:cantSplit/>
        </w:trPr>
        <w:tc>
          <w:tcPr>
            <w:tcW w:w="1510" w:type="pct"/>
            <w:shd w:val="clear" w:color="auto" w:fill="D9D9D9"/>
            <w:vAlign w:val="center"/>
          </w:tcPr>
          <w:p w14:paraId="4DA90542" w14:textId="77777777" w:rsidR="007B47E8" w:rsidRPr="00D54506" w:rsidRDefault="007B47E8" w:rsidP="008A3DE3">
            <w:pPr>
              <w:pStyle w:val="TableText"/>
              <w:rPr>
                <w:b/>
              </w:rPr>
            </w:pPr>
            <w:r w:rsidRPr="00D54506">
              <w:rPr>
                <w:b/>
              </w:rPr>
              <w:t>Enhancement Category</w:t>
            </w:r>
          </w:p>
        </w:tc>
        <w:tc>
          <w:tcPr>
            <w:tcW w:w="613" w:type="pct"/>
            <w:tcBorders>
              <w:right w:val="nil"/>
            </w:tcBorders>
          </w:tcPr>
          <w:p w14:paraId="683B8B4B" w14:textId="77777777" w:rsidR="007B47E8" w:rsidRPr="00D54506" w:rsidRDefault="007B47E8" w:rsidP="008A3DE3">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2442E6">
              <w:rPr>
                <w:rFonts w:ascii="Garamond" w:hAnsi="Garamond"/>
              </w:rPr>
            </w:r>
            <w:r w:rsidR="002442E6">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4F5B9FAD" w14:textId="77777777" w:rsidR="007B47E8" w:rsidRPr="00D54506" w:rsidRDefault="007B47E8" w:rsidP="008A3DE3">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2442E6">
              <w:rPr>
                <w:rFonts w:ascii="Garamond" w:hAnsi="Garamond"/>
              </w:rPr>
            </w:r>
            <w:r w:rsidR="002442E6">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09098B1D" w14:textId="77777777" w:rsidR="007B47E8" w:rsidRPr="00D54506" w:rsidRDefault="007B47E8" w:rsidP="008A3DE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2442E6">
              <w:rPr>
                <w:rFonts w:ascii="Garamond" w:hAnsi="Garamond"/>
              </w:rPr>
            </w:r>
            <w:r w:rsidR="002442E6">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4E2A9427" w14:textId="77777777" w:rsidR="007B47E8" w:rsidRPr="00D54506" w:rsidRDefault="007B47E8" w:rsidP="008A3DE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2442E6">
              <w:rPr>
                <w:rFonts w:ascii="Garamond" w:hAnsi="Garamond"/>
              </w:rPr>
            </w:r>
            <w:r w:rsidR="002442E6">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7B47E8" w:rsidRPr="00D54506" w14:paraId="6184A450" w14:textId="77777777" w:rsidTr="008A3DE3">
        <w:trPr>
          <w:cantSplit/>
        </w:trPr>
        <w:tc>
          <w:tcPr>
            <w:tcW w:w="1510" w:type="pct"/>
            <w:shd w:val="clear" w:color="auto" w:fill="D9D9D9"/>
            <w:vAlign w:val="center"/>
          </w:tcPr>
          <w:p w14:paraId="71A85FE3" w14:textId="77777777" w:rsidR="007B47E8" w:rsidRPr="00D54506" w:rsidRDefault="007B47E8" w:rsidP="008A3DE3">
            <w:pPr>
              <w:pStyle w:val="TableText"/>
              <w:rPr>
                <w:b/>
              </w:rPr>
            </w:pPr>
            <w:r w:rsidRPr="00D54506">
              <w:rPr>
                <w:b/>
              </w:rPr>
              <w:t>RTM</w:t>
            </w:r>
          </w:p>
        </w:tc>
        <w:tc>
          <w:tcPr>
            <w:tcW w:w="3490" w:type="pct"/>
            <w:gridSpan w:val="4"/>
          </w:tcPr>
          <w:p w14:paraId="63738365" w14:textId="77777777" w:rsidR="007B47E8" w:rsidRPr="00D54506" w:rsidRDefault="007B47E8" w:rsidP="008A3DE3">
            <w:pPr>
              <w:pStyle w:val="TableText"/>
              <w:rPr>
                <w:rFonts w:ascii="Garamond" w:hAnsi="Garamond"/>
                <w:iCs/>
              </w:rPr>
            </w:pPr>
          </w:p>
        </w:tc>
      </w:tr>
      <w:tr w:rsidR="007B47E8" w:rsidRPr="00D54506" w14:paraId="2CE48AAD" w14:textId="77777777" w:rsidTr="008A3DE3">
        <w:trPr>
          <w:cantSplit/>
        </w:trPr>
        <w:tc>
          <w:tcPr>
            <w:tcW w:w="1510" w:type="pct"/>
            <w:tcBorders>
              <w:bottom w:val="single" w:sz="6" w:space="0" w:color="000000"/>
            </w:tcBorders>
            <w:shd w:val="clear" w:color="auto" w:fill="D9D9D9"/>
            <w:vAlign w:val="center"/>
          </w:tcPr>
          <w:p w14:paraId="38A07D1C" w14:textId="77777777" w:rsidR="007B47E8" w:rsidRPr="00D54506" w:rsidRDefault="007B47E8" w:rsidP="008A3DE3">
            <w:pPr>
              <w:pStyle w:val="TableText"/>
              <w:rPr>
                <w:b/>
              </w:rPr>
            </w:pPr>
            <w:r w:rsidRPr="00D54506">
              <w:rPr>
                <w:b/>
              </w:rPr>
              <w:t>Related Options</w:t>
            </w:r>
          </w:p>
        </w:tc>
        <w:tc>
          <w:tcPr>
            <w:tcW w:w="3490" w:type="pct"/>
            <w:gridSpan w:val="4"/>
            <w:tcBorders>
              <w:bottom w:val="single" w:sz="4" w:space="0" w:color="auto"/>
            </w:tcBorders>
          </w:tcPr>
          <w:p w14:paraId="7FEC7229" w14:textId="77777777" w:rsidR="007B47E8" w:rsidRPr="00D54506" w:rsidRDefault="007B47E8" w:rsidP="008A3DE3">
            <w:pPr>
              <w:pStyle w:val="TableText"/>
              <w:rPr>
                <w:rFonts w:ascii="Garamond" w:hAnsi="Garamond"/>
              </w:rPr>
            </w:pPr>
            <w:r>
              <w:rPr>
                <w:rFonts w:ascii="r_ansi" w:hAnsi="r_ansi" w:cs="r_ansi"/>
              </w:rPr>
              <w:t>RCDPE EDI LOCKBOX WORKLIST</w:t>
            </w:r>
          </w:p>
        </w:tc>
      </w:tr>
    </w:tbl>
    <w:p w14:paraId="56A8EB62" w14:textId="77777777" w:rsidR="007B47E8" w:rsidRDefault="007B47E8" w:rsidP="007B47E8"/>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7B47E8" w:rsidRPr="00D54506" w14:paraId="32775FAC" w14:textId="77777777" w:rsidTr="008A3DE3">
        <w:trPr>
          <w:cantSplit/>
          <w:trHeight w:val="318"/>
          <w:tblHeader/>
        </w:trPr>
        <w:tc>
          <w:tcPr>
            <w:tcW w:w="1510" w:type="pct"/>
            <w:tcBorders>
              <w:top w:val="single" w:sz="6" w:space="0" w:color="000000"/>
              <w:bottom w:val="single" w:sz="6" w:space="0" w:color="000000"/>
            </w:tcBorders>
            <w:shd w:val="clear" w:color="auto" w:fill="D9D9D9"/>
            <w:vAlign w:val="center"/>
          </w:tcPr>
          <w:p w14:paraId="295AF4F5" w14:textId="77777777" w:rsidR="007B47E8" w:rsidRPr="00D54506" w:rsidRDefault="007B47E8" w:rsidP="008A3DE3">
            <w:pPr>
              <w:pStyle w:val="TableHeading"/>
            </w:pPr>
            <w:r w:rsidRPr="00D54506">
              <w:t>Related Routines</w:t>
            </w:r>
          </w:p>
        </w:tc>
        <w:tc>
          <w:tcPr>
            <w:tcW w:w="1529" w:type="pct"/>
            <w:tcBorders>
              <w:bottom w:val="single" w:sz="4" w:space="0" w:color="auto"/>
            </w:tcBorders>
            <w:shd w:val="clear" w:color="auto" w:fill="D9D9D9"/>
          </w:tcPr>
          <w:p w14:paraId="21741321" w14:textId="77777777" w:rsidR="007B47E8" w:rsidRPr="00D54506" w:rsidRDefault="007B47E8" w:rsidP="008A3DE3">
            <w:pPr>
              <w:pStyle w:val="TableHeading"/>
            </w:pPr>
            <w:r w:rsidRPr="00D54506">
              <w:t>Routines “Called By”</w:t>
            </w:r>
          </w:p>
        </w:tc>
        <w:tc>
          <w:tcPr>
            <w:tcW w:w="1961" w:type="pct"/>
            <w:tcBorders>
              <w:bottom w:val="single" w:sz="4" w:space="0" w:color="auto"/>
            </w:tcBorders>
            <w:shd w:val="clear" w:color="auto" w:fill="D9D9D9"/>
          </w:tcPr>
          <w:p w14:paraId="7D0E8E55" w14:textId="77777777" w:rsidR="007B47E8" w:rsidRPr="00D54506" w:rsidRDefault="007B47E8" w:rsidP="008A3DE3">
            <w:pPr>
              <w:pStyle w:val="TableHeading"/>
            </w:pPr>
            <w:r w:rsidRPr="00D54506">
              <w:t xml:space="preserve">Routines “Called”   </w:t>
            </w:r>
          </w:p>
        </w:tc>
      </w:tr>
      <w:tr w:rsidR="007B47E8" w:rsidRPr="00D54506" w14:paraId="39392342" w14:textId="77777777" w:rsidTr="008A3DE3">
        <w:trPr>
          <w:cantSplit/>
          <w:trHeight w:val="697"/>
        </w:trPr>
        <w:tc>
          <w:tcPr>
            <w:tcW w:w="1510" w:type="pct"/>
            <w:tcBorders>
              <w:top w:val="single" w:sz="6" w:space="0" w:color="000000"/>
              <w:bottom w:val="single" w:sz="6" w:space="0" w:color="000000"/>
            </w:tcBorders>
            <w:shd w:val="clear" w:color="auto" w:fill="D9D9D9"/>
            <w:vAlign w:val="center"/>
          </w:tcPr>
          <w:p w14:paraId="289E08A7" w14:textId="77777777" w:rsidR="007B47E8" w:rsidRPr="00D54506" w:rsidRDefault="007B47E8" w:rsidP="008A3DE3">
            <w:pPr>
              <w:pStyle w:val="TableText"/>
              <w:rPr>
                <w:b/>
              </w:rPr>
            </w:pPr>
          </w:p>
        </w:tc>
        <w:tc>
          <w:tcPr>
            <w:tcW w:w="1529" w:type="pct"/>
            <w:tcBorders>
              <w:bottom w:val="single" w:sz="4" w:space="0" w:color="auto"/>
            </w:tcBorders>
            <w:vAlign w:val="center"/>
          </w:tcPr>
          <w:p w14:paraId="00E89228" w14:textId="1C70A761" w:rsidR="007B47E8" w:rsidRPr="009E6A28" w:rsidRDefault="007B47E8" w:rsidP="008A3DE3">
            <w:pPr>
              <w:pStyle w:val="TableText"/>
              <w:rPr>
                <w:rFonts w:ascii="r_ansi" w:hAnsi="r_ansi" w:cs="Times New Roman"/>
              </w:rPr>
            </w:pPr>
          </w:p>
        </w:tc>
        <w:tc>
          <w:tcPr>
            <w:tcW w:w="1961" w:type="pct"/>
            <w:tcBorders>
              <w:bottom w:val="single" w:sz="4" w:space="0" w:color="auto"/>
            </w:tcBorders>
            <w:vAlign w:val="center"/>
          </w:tcPr>
          <w:p w14:paraId="04E3FBA2" w14:textId="28D1F32E" w:rsidR="007B47E8" w:rsidRPr="00D54506" w:rsidRDefault="007B47E8" w:rsidP="008A3DE3">
            <w:pPr>
              <w:autoSpaceDE w:val="0"/>
              <w:autoSpaceDN w:val="0"/>
              <w:adjustRightInd w:val="0"/>
              <w:spacing w:after="0" w:line="240" w:lineRule="auto"/>
            </w:pPr>
          </w:p>
        </w:tc>
      </w:tr>
    </w:tbl>
    <w:p w14:paraId="600A77A9" w14:textId="77777777" w:rsidR="007B47E8" w:rsidRDefault="007B47E8" w:rsidP="007B47E8"/>
    <w:tbl>
      <w:tblPr>
        <w:tblW w:w="4991" w:type="pct"/>
        <w:tblInd w:w="17" w:type="dxa"/>
        <w:tblCellMar>
          <w:left w:w="0" w:type="dxa"/>
          <w:right w:w="0" w:type="dxa"/>
        </w:tblCellMar>
        <w:tblLook w:val="04A0" w:firstRow="1" w:lastRow="0" w:firstColumn="1" w:lastColumn="0" w:noHBand="0" w:noVBand="1"/>
      </w:tblPr>
      <w:tblGrid>
        <w:gridCol w:w="9559"/>
      </w:tblGrid>
      <w:tr w:rsidR="007B47E8" w:rsidRPr="009B3C81" w14:paraId="11AB49D2"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C9D82B0" w14:textId="77777777" w:rsidR="007B47E8" w:rsidRPr="009B3C81" w:rsidRDefault="007B47E8" w:rsidP="008A3DE3">
            <w:pPr>
              <w:spacing w:before="60" w:after="60"/>
              <w:rPr>
                <w:rFonts w:ascii="Arial" w:hAnsi="Arial" w:cs="Arial"/>
                <w:b/>
                <w:bCs/>
                <w:sz w:val="24"/>
              </w:rPr>
            </w:pPr>
            <w:r w:rsidRPr="009B3C81">
              <w:rPr>
                <w:rFonts w:ascii="Arial" w:hAnsi="Arial" w:cs="Arial"/>
                <w:b/>
                <w:bCs/>
                <w:sz w:val="24"/>
              </w:rPr>
              <w:t>Current Logic</w:t>
            </w:r>
          </w:p>
        </w:tc>
      </w:tr>
      <w:tr w:rsidR="007B47E8" w:rsidRPr="009B3C81" w14:paraId="3DE72E75"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2DFA27D" w14:textId="3A81F6D8" w:rsidR="00C64E93" w:rsidRPr="00323252" w:rsidRDefault="001144E8" w:rsidP="00CD0D9E">
            <w:pPr>
              <w:autoSpaceDE w:val="0"/>
              <w:autoSpaceDN w:val="0"/>
              <w:adjustRightInd w:val="0"/>
              <w:spacing w:after="0" w:line="240" w:lineRule="auto"/>
              <w:rPr>
                <w:rFonts w:ascii="r_ansi" w:hAnsi="r_ansi" w:cs="r_ansi"/>
                <w:color w:val="FF0000"/>
                <w:sz w:val="18"/>
                <w:szCs w:val="18"/>
              </w:rPr>
            </w:pPr>
            <w:r>
              <w:rPr>
                <w:rFonts w:ascii="r_ansi" w:hAnsi="r_ansi" w:cs="r_ansi"/>
                <w:color w:val="FF0000"/>
                <w:sz w:val="18"/>
                <w:szCs w:val="18"/>
              </w:rPr>
              <w:t>Fo</w:t>
            </w:r>
            <w:r w:rsidR="00C64E93" w:rsidRPr="00323252">
              <w:rPr>
                <w:rFonts w:ascii="r_ansi" w:hAnsi="r_ansi" w:cs="r_ansi"/>
                <w:color w:val="FF0000"/>
                <w:sz w:val="18"/>
                <w:szCs w:val="18"/>
              </w:rPr>
              <w:t xml:space="preserve">llowing </w:t>
            </w:r>
            <w:r>
              <w:rPr>
                <w:rFonts w:ascii="r_ansi" w:hAnsi="r_ansi" w:cs="r_ansi"/>
                <w:color w:val="FF0000"/>
                <w:sz w:val="18"/>
                <w:szCs w:val="18"/>
              </w:rPr>
              <w:t xml:space="preserve">$$UPDWL </w:t>
            </w:r>
            <w:r w:rsidR="00C64E93" w:rsidRPr="00323252">
              <w:rPr>
                <w:rFonts w:ascii="r_ansi" w:hAnsi="r_ansi" w:cs="r_ansi"/>
                <w:color w:val="FF0000"/>
                <w:sz w:val="18"/>
                <w:szCs w:val="18"/>
              </w:rPr>
              <w:t>code to be removed – no longer used</w:t>
            </w:r>
          </w:p>
          <w:p w14:paraId="28695C72" w14:textId="77777777" w:rsidR="00C64E93" w:rsidRPr="00323252" w:rsidRDefault="00C64E93" w:rsidP="00CD0D9E">
            <w:pPr>
              <w:autoSpaceDE w:val="0"/>
              <w:autoSpaceDN w:val="0"/>
              <w:adjustRightInd w:val="0"/>
              <w:spacing w:after="0" w:line="240" w:lineRule="auto"/>
              <w:rPr>
                <w:rFonts w:ascii="r_ansi" w:hAnsi="r_ansi" w:cs="r_ansi"/>
                <w:color w:val="FF0000"/>
                <w:sz w:val="18"/>
                <w:szCs w:val="18"/>
              </w:rPr>
            </w:pPr>
          </w:p>
          <w:p w14:paraId="62429D8A"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UPDWL(OBILL,RCSPLIT,RCERA) ;</w:t>
            </w:r>
          </w:p>
          <w:p w14:paraId="30A2A128"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N NCLAIM,SUB,SUB1,NBILL,ORIG,MOVE,JUST,JUST1,VALID</w:t>
            </w:r>
          </w:p>
          <w:p w14:paraId="6A0D5631"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;Find EOB for the claim</w:t>
            </w:r>
          </w:p>
          <w:p w14:paraId="1CB08DC3"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S ORIG=$$FINDEOB(RCERA,OBILL) I 'ORIG Q 1</w:t>
            </w:r>
          </w:p>
          <w:p w14:paraId="3C3B4443"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;Default operation is move</w:t>
            </w:r>
          </w:p>
          <w:p w14:paraId="48B690B0"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S (SUB,SUB1)=0,MOVE=1,VALID=1</w:t>
            </w:r>
          </w:p>
          <w:p w14:paraId="1ED97B51"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;Loop through split lines </w:t>
            </w:r>
          </w:p>
          <w:p w14:paraId="185CA1ED"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F  S SUB=$O(RCSPLIT(SUB)) Q:'SUB  D</w:t>
            </w:r>
          </w:p>
          <w:p w14:paraId="34BCD039"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.;Bill Number</w:t>
            </w:r>
          </w:p>
          <w:p w14:paraId="4A8CED5A"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.S NBILL=$P(RCSPLIT(SUB),U)</w:t>
            </w:r>
          </w:p>
          <w:p w14:paraId="1B7A7CF3"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.;Ignore suspense claims, piece 5 is pointer to AR claim file 430</w:t>
            </w:r>
          </w:p>
          <w:p w14:paraId="4518354B"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.Q:$P(RCSPLIT(SUB),U,5)=""</w:t>
            </w:r>
          </w:p>
          <w:p w14:paraId="4CC14EDE"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.;If original bill is in the array then default operation is copy</w:t>
            </w:r>
          </w:p>
          <w:p w14:paraId="2EFB8593"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.I OBILL=NBILL S MOVE=0 Q</w:t>
            </w:r>
          </w:p>
          <w:p w14:paraId="0240139A"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.;Save POINTER to AR Claim file 430 (DINUM to 399)</w:t>
            </w:r>
          </w:p>
          <w:p w14:paraId="6F3C9B16"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.S SUB1=SUB1+1,NCLAIM(SUB1)=$P(RCSPLIT(SUB),U,5)</w:t>
            </w:r>
          </w:p>
          <w:p w14:paraId="03169847"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;If all copied to claims are suspense no further action needed on EOB</w:t>
            </w:r>
          </w:p>
          <w:p w14:paraId="14DC9AF6"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I SUB1=0 Q 1</w:t>
            </w:r>
          </w:p>
          <w:p w14:paraId="6E318790"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;Prompt user to continue</w:t>
            </w:r>
          </w:p>
          <w:p w14:paraId="7D2A98FE"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N DIR,X,Y,DIROUT,MODE</w:t>
            </w:r>
          </w:p>
          <w:p w14:paraId="663C47E0"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S DIR(0)="Y",DIR("B")="YES"</w:t>
            </w:r>
          </w:p>
          <w:p w14:paraId="319E431A"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S MODE=$S(MOVE:"M",1:"C")</w:t>
            </w:r>
          </w:p>
          <w:p w14:paraId="1F811769"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S DIR("A")=$$PROMPT(ORIG,.NCLAIM,MODE)</w:t>
            </w:r>
          </w:p>
          <w:p w14:paraId="366BDE41"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w:t>
            </w:r>
            <w:proofErr w:type="gramStart"/>
            <w:r w:rsidRPr="00323252">
              <w:rPr>
                <w:rFonts w:ascii="r_ansi" w:hAnsi="r_ansi" w:cs="r_ansi"/>
                <w:color w:val="FF0000"/>
                <w:sz w:val="18"/>
                <w:szCs w:val="18"/>
              </w:rPr>
              <w:t>W !</w:t>
            </w:r>
            <w:proofErr w:type="gramEnd"/>
            <w:r w:rsidRPr="00323252">
              <w:rPr>
                <w:rFonts w:ascii="r_ansi" w:hAnsi="r_ansi" w:cs="r_ansi"/>
                <w:color w:val="FF0000"/>
                <w:sz w:val="18"/>
                <w:szCs w:val="18"/>
              </w:rPr>
              <w:t xml:space="preserve"> D ^DIR</w:t>
            </w:r>
          </w:p>
          <w:p w14:paraId="633A258C"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w:t>
            </w:r>
          </w:p>
          <w:p w14:paraId="48BF6611"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I $G(DIROUT)!$G(DUOUT)!(Y=0) D EXIT Q 0</w:t>
            </w:r>
          </w:p>
          <w:p w14:paraId="71BB7DD4"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w:t>
            </w:r>
          </w:p>
          <w:p w14:paraId="40D71E2F"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;Lock Original EOB</w:t>
            </w:r>
          </w:p>
          <w:p w14:paraId="17ADC7C5"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I '$$LOCK^IBCEOB4(ORIG) Q 0</w:t>
            </w:r>
          </w:p>
          <w:p w14:paraId="00D58A1E"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w:t>
            </w:r>
          </w:p>
          <w:p w14:paraId="1B204132"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;If original EOB is moved - move original EOB to first new claim</w:t>
            </w:r>
          </w:p>
          <w:p w14:paraId="3F71D9A8"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I MOVE D</w:t>
            </w:r>
          </w:p>
          <w:p w14:paraId="0DB7D3BE"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lastRenderedPageBreak/>
              <w:t xml:space="preserve">         .;Automatic creation of justification text</w:t>
            </w:r>
          </w:p>
          <w:p w14:paraId="6042E9C0"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.S JUST=$$JUST(ORIG,.NCLAIM,"M",0)</w:t>
            </w:r>
          </w:p>
          <w:p w14:paraId="020E60C4"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.;Update AR comments on 'from claim'</w:t>
            </w:r>
          </w:p>
          <w:p w14:paraId="7CA2F5E6"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.D AUDIT^RCDPAYER(ORIG,JUST,"W")</w:t>
            </w:r>
          </w:p>
          <w:p w14:paraId="12C06954"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.;Change claim number on EOB</w:t>
            </w:r>
          </w:p>
          <w:p w14:paraId="7A956DCA"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.D MOVE^IBCEOB4(ORIG,NCLAIM(1),DUZ,$$NOW^XLFDT,JUST,MODE) Q:SUB1=1</w:t>
            </w:r>
          </w:p>
          <w:p w14:paraId="51A1DA04"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.;Copy any additional claims to new EOBs</w:t>
            </w:r>
          </w:p>
          <w:p w14:paraId="49359A34"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.N CCLAIM M CCLAIM=NCLAIM K CCLAIM(1)</w:t>
            </w:r>
          </w:p>
          <w:p w14:paraId="2869930F"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.S JUST1=$$JUST(ORIG,.NCLAIM,"M",1)</w:t>
            </w:r>
          </w:p>
          <w:p w14:paraId="753B7BF1"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.D COPY^IBCEOB4(ORIG,.CCLAIM,DUZ,$$NOW^XLFDT,JUST1,MODE)</w:t>
            </w:r>
          </w:p>
          <w:p w14:paraId="060EB00F"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w:t>
            </w:r>
          </w:p>
          <w:p w14:paraId="7C84EB50"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;If original EOB is not moved - copy all new claims to new EOBs</w:t>
            </w:r>
          </w:p>
          <w:p w14:paraId="1244614A"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I 'MOVE D</w:t>
            </w:r>
          </w:p>
          <w:p w14:paraId="645505DC"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.S JUST=$$</w:t>
            </w:r>
            <w:proofErr w:type="gramStart"/>
            <w:r w:rsidRPr="00323252">
              <w:rPr>
                <w:rFonts w:ascii="r_ansi" w:hAnsi="r_ansi" w:cs="r_ansi"/>
                <w:color w:val="FF0000"/>
                <w:sz w:val="18"/>
                <w:szCs w:val="18"/>
              </w:rPr>
              <w:t>JUST(</w:t>
            </w:r>
            <w:proofErr w:type="gramEnd"/>
            <w:r w:rsidRPr="00323252">
              <w:rPr>
                <w:rFonts w:ascii="r_ansi" w:hAnsi="r_ansi" w:cs="r_ansi"/>
                <w:color w:val="FF0000"/>
                <w:sz w:val="18"/>
                <w:szCs w:val="18"/>
              </w:rPr>
              <w:t>ORIG,.NCLAIM,"C",0) ;Just. Text for original EEOB</w:t>
            </w:r>
          </w:p>
          <w:p w14:paraId="2CCEA8AF"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.S JUST1=$$</w:t>
            </w:r>
            <w:proofErr w:type="gramStart"/>
            <w:r w:rsidRPr="00323252">
              <w:rPr>
                <w:rFonts w:ascii="r_ansi" w:hAnsi="r_ansi" w:cs="r_ansi"/>
                <w:color w:val="FF0000"/>
                <w:sz w:val="18"/>
                <w:szCs w:val="18"/>
              </w:rPr>
              <w:t>JUST(</w:t>
            </w:r>
            <w:proofErr w:type="gramEnd"/>
            <w:r w:rsidRPr="00323252">
              <w:rPr>
                <w:rFonts w:ascii="r_ansi" w:hAnsi="r_ansi" w:cs="r_ansi"/>
                <w:color w:val="FF0000"/>
                <w:sz w:val="18"/>
                <w:szCs w:val="18"/>
              </w:rPr>
              <w:t>ORIG,.NCLAIM,"C",1) ;Just. Text for copied to EEOB</w:t>
            </w:r>
          </w:p>
          <w:p w14:paraId="0F29FA4C"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.D COPY^IBCEOB4(ORIG,.NCLAIM,DUZ,$$NOW^XLFDT,JUST,MODE)</w:t>
            </w:r>
          </w:p>
          <w:p w14:paraId="5873FC57"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w:t>
            </w:r>
          </w:p>
          <w:p w14:paraId="74A4816D"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;Update AR Comments on 'to claim'</w:t>
            </w:r>
          </w:p>
          <w:p w14:paraId="66061B0C"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D AUDIT^RCDPAYER(ORIG,JUST,"W")</w:t>
            </w:r>
          </w:p>
          <w:p w14:paraId="13487D4B"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w:t>
            </w:r>
          </w:p>
          <w:p w14:paraId="5EFB693B"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;Get list of other copied claims</w:t>
            </w:r>
          </w:p>
          <w:p w14:paraId="6E00E51B"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N OCLAIM,SUB M OCLAIM=NCLAIM</w:t>
            </w:r>
          </w:p>
          <w:p w14:paraId="3362337F"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;Ignore first of these claim if this was a move</w:t>
            </w:r>
          </w:p>
          <w:p w14:paraId="595E5E2F"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I MOVE K OCLAIM(1)</w:t>
            </w:r>
          </w:p>
          <w:p w14:paraId="1450231E"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;Update AR comments for other claims</w:t>
            </w:r>
          </w:p>
          <w:p w14:paraId="615FFAE8"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N SUB,NEWEOB</w:t>
            </w:r>
          </w:p>
          <w:p w14:paraId="3A297B49"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S SUB=0</w:t>
            </w:r>
          </w:p>
          <w:p w14:paraId="646B73A9"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F  S SUB=$O(OCLAIM(SUB)) Q:'SUB  D</w:t>
            </w:r>
          </w:p>
          <w:p w14:paraId="094119ED"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.;Convert Claim pointer to EOB pointer</w:t>
            </w:r>
          </w:p>
          <w:p w14:paraId="218C526C"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.S NEWEOB=$O(^IBM(361.1,"B",OCLAIM(SUB),0)) Q:'NEWEOB</w:t>
            </w:r>
          </w:p>
          <w:p w14:paraId="1F42AAFD"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.D AUDIT^RCDPAYER(NEWEOB,JUST1,"W")</w:t>
            </w:r>
          </w:p>
          <w:p w14:paraId="5BA676C3"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w:t>
            </w:r>
          </w:p>
          <w:p w14:paraId="1C27024A" w14:textId="77777777" w:rsidR="00CD0D9E" w:rsidRPr="00323252" w:rsidRDefault="00CD0D9E" w:rsidP="00CD0D9E">
            <w:pPr>
              <w:autoSpaceDE w:val="0"/>
              <w:autoSpaceDN w:val="0"/>
              <w:adjustRightInd w:val="0"/>
              <w:spacing w:after="0" w:line="240" w:lineRule="auto"/>
              <w:rPr>
                <w:rFonts w:ascii="r_ansi" w:hAnsi="r_ansi" w:cs="r_ansi"/>
                <w:color w:val="FF0000"/>
                <w:sz w:val="18"/>
                <w:szCs w:val="18"/>
              </w:rPr>
            </w:pPr>
            <w:r w:rsidRPr="00323252">
              <w:rPr>
                <w:rFonts w:ascii="r_ansi" w:hAnsi="r_ansi" w:cs="r_ansi"/>
                <w:color w:val="FF0000"/>
                <w:sz w:val="18"/>
                <w:szCs w:val="18"/>
              </w:rPr>
              <w:t xml:space="preserve">         W !!,"EEOB Update Complete" H 1</w:t>
            </w:r>
          </w:p>
          <w:p w14:paraId="1D25602C" w14:textId="1F8F967E" w:rsidR="007B47E8" w:rsidRPr="00394728" w:rsidRDefault="00CD0D9E" w:rsidP="00CD0D9E">
            <w:pPr>
              <w:spacing w:before="60" w:after="60"/>
              <w:rPr>
                <w:rFonts w:ascii="r_ansi" w:hAnsi="r_ansi"/>
                <w:sz w:val="18"/>
                <w:szCs w:val="18"/>
              </w:rPr>
            </w:pPr>
            <w:r w:rsidRPr="00323252">
              <w:rPr>
                <w:rFonts w:ascii="r_ansi" w:hAnsi="r_ansi" w:cs="r_ansi"/>
                <w:color w:val="FF0000"/>
                <w:sz w:val="18"/>
                <w:szCs w:val="18"/>
              </w:rPr>
              <w:t xml:space="preserve">         Q 1</w:t>
            </w:r>
          </w:p>
        </w:tc>
      </w:tr>
    </w:tbl>
    <w:p w14:paraId="68EE1A5D" w14:textId="77777777" w:rsidR="007B47E8" w:rsidRDefault="007B47E8" w:rsidP="007B47E8"/>
    <w:tbl>
      <w:tblPr>
        <w:tblW w:w="4991" w:type="pct"/>
        <w:tblInd w:w="17" w:type="dxa"/>
        <w:tblCellMar>
          <w:left w:w="0" w:type="dxa"/>
          <w:right w:w="0" w:type="dxa"/>
        </w:tblCellMar>
        <w:tblLook w:val="04A0" w:firstRow="1" w:lastRow="0" w:firstColumn="1" w:lastColumn="0" w:noHBand="0" w:noVBand="1"/>
      </w:tblPr>
      <w:tblGrid>
        <w:gridCol w:w="9559"/>
      </w:tblGrid>
      <w:tr w:rsidR="007B47E8" w:rsidRPr="009B3C81" w14:paraId="03D3CD05"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1765627" w14:textId="77777777" w:rsidR="007B47E8" w:rsidRPr="009B3C81" w:rsidRDefault="007B47E8" w:rsidP="008A3DE3">
            <w:pPr>
              <w:spacing w:before="60" w:after="60"/>
              <w:rPr>
                <w:rFonts w:ascii="Arial" w:hAnsi="Arial" w:cs="Arial"/>
                <w:b/>
                <w:bCs/>
              </w:rPr>
            </w:pPr>
            <w:r w:rsidRPr="009B3C81">
              <w:rPr>
                <w:rFonts w:ascii="Arial" w:hAnsi="Arial" w:cs="Arial"/>
                <w:b/>
                <w:bCs/>
              </w:rPr>
              <w:t>Modified Logic (Changes are in bold)</w:t>
            </w:r>
          </w:p>
        </w:tc>
      </w:tr>
      <w:tr w:rsidR="007B47E8" w:rsidRPr="00462554" w14:paraId="3AE65A95"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9AD5CC6" w14:textId="77777777"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UPDEOB(OBILL,RCSPLIT,RCERA,SRC) ;</w:t>
            </w:r>
          </w:p>
          <w:p w14:paraId="3ACD0FE4" w14:textId="2F0E09D2"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N NCLAIM,ORIG,SUB,SUB1,NBILL,MOVE,JUST,JUST1,VALID</w:t>
            </w:r>
          </w:p>
          <w:p w14:paraId="67E7703F" w14:textId="2D78821D"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;Find EOB for the claim</w:t>
            </w:r>
          </w:p>
          <w:p w14:paraId="34CA1999" w14:textId="62C7F78D"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S ORIG=$$FINDEOB(RCERA,OBILL) I 'ORIG Q 1</w:t>
            </w:r>
          </w:p>
          <w:p w14:paraId="4844CDF6" w14:textId="78A04075"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;Default operation is move</w:t>
            </w:r>
          </w:p>
          <w:p w14:paraId="129E25DF" w14:textId="1193C3C4"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S (SUB,SUB1)=0,MOVE=1,VALID=1</w:t>
            </w:r>
          </w:p>
          <w:p w14:paraId="581F84C6" w14:textId="143AD56C"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;Loop through split lines </w:t>
            </w:r>
          </w:p>
          <w:p w14:paraId="4C357293" w14:textId="2381F087"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F  S SUB=$O(RCSPLIT(SUB)) Q:'SUB  D</w:t>
            </w:r>
          </w:p>
          <w:p w14:paraId="397958A7" w14:textId="355AC1F1"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.;Bill Number</w:t>
            </w:r>
          </w:p>
          <w:p w14:paraId="7F4AE40B" w14:textId="5874CD98"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.S NBILL=$P(RCSPLIT(SUB),U)</w:t>
            </w:r>
          </w:p>
          <w:p w14:paraId="771B70FB" w14:textId="438222F1"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.;Ignore suspense claims, piece 7 is pointer to AR claim file 430</w:t>
            </w:r>
          </w:p>
          <w:p w14:paraId="72CA381A" w14:textId="391C5E1B"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.Q:$P(RCSPLIT(SUB),U,7)=""</w:t>
            </w:r>
          </w:p>
          <w:p w14:paraId="278FCD9A" w14:textId="78B69A7C"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.;If original bill is in the array then </w:t>
            </w:r>
            <w:r>
              <w:rPr>
                <w:rFonts w:ascii="r_ansi" w:hAnsi="r_ansi" w:cs="r_ansi"/>
                <w:b/>
                <w:sz w:val="18"/>
                <w:szCs w:val="18"/>
                <w:highlight w:val="yellow"/>
              </w:rPr>
              <w:t>default operation is copy</w:t>
            </w:r>
          </w:p>
          <w:p w14:paraId="52CF66B5" w14:textId="49FC9C0D"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Pr>
                <w:rFonts w:ascii="r_ansi" w:hAnsi="r_ansi" w:cs="r_ansi"/>
                <w:b/>
                <w:sz w:val="18"/>
                <w:szCs w:val="18"/>
                <w:highlight w:val="yellow"/>
              </w:rPr>
              <w:t xml:space="preserve"> </w:t>
            </w:r>
            <w:r w:rsidRPr="001144E8">
              <w:rPr>
                <w:rFonts w:ascii="r_ansi" w:hAnsi="r_ansi" w:cs="r_ansi"/>
                <w:b/>
                <w:sz w:val="18"/>
                <w:szCs w:val="18"/>
                <w:highlight w:val="yellow"/>
              </w:rPr>
              <w:t>.I OBILL=NBILL S MOVE=0 Q</w:t>
            </w:r>
          </w:p>
          <w:p w14:paraId="79A41ED1" w14:textId="1F12BB9A"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w:t>
            </w:r>
            <w:r>
              <w:rPr>
                <w:rFonts w:ascii="r_ansi" w:hAnsi="r_ansi" w:cs="r_ansi"/>
                <w:b/>
                <w:sz w:val="18"/>
                <w:szCs w:val="18"/>
                <w:highlight w:val="yellow"/>
              </w:rPr>
              <w:t>.</w:t>
            </w:r>
            <w:r w:rsidRPr="001144E8">
              <w:rPr>
                <w:rFonts w:ascii="r_ansi" w:hAnsi="r_ansi" w:cs="r_ansi"/>
                <w:b/>
                <w:sz w:val="18"/>
                <w:szCs w:val="18"/>
                <w:highlight w:val="yellow"/>
              </w:rPr>
              <w:t>;Save POINTER to AR Claim file 430 (DINUM to 399)</w:t>
            </w:r>
          </w:p>
          <w:p w14:paraId="283F3BCD" w14:textId="72581D45"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.S SUB1=SUB1+1,NCLAIM(SUB1)=$P(RCSPLIT(SUB),U,7)</w:t>
            </w:r>
          </w:p>
          <w:p w14:paraId="1CE5F553" w14:textId="759D325D"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;If part of claim is </w:t>
            </w:r>
            <w:proofErr w:type="spellStart"/>
            <w:r w:rsidRPr="001144E8">
              <w:rPr>
                <w:rFonts w:ascii="r_ansi" w:hAnsi="r_ansi" w:cs="r_ansi"/>
                <w:b/>
                <w:sz w:val="18"/>
                <w:szCs w:val="18"/>
                <w:highlight w:val="yellow"/>
              </w:rPr>
              <w:t>suspensed</w:t>
            </w:r>
            <w:proofErr w:type="spellEnd"/>
            <w:r w:rsidRPr="001144E8">
              <w:rPr>
                <w:rFonts w:ascii="r_ansi" w:hAnsi="r_ansi" w:cs="r_ansi"/>
                <w:b/>
                <w:sz w:val="18"/>
                <w:szCs w:val="18"/>
                <w:highlight w:val="yellow"/>
              </w:rPr>
              <w:t xml:space="preserve"> and no other claims do nothing</w:t>
            </w:r>
          </w:p>
          <w:p w14:paraId="3D01406D" w14:textId="2C4345B5"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 SUB1=1,MOVE=0 Q 1</w:t>
            </w:r>
          </w:p>
          <w:p w14:paraId="7411762D" w14:textId="50C93E56"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lastRenderedPageBreak/>
              <w:t xml:space="preserve"> ;If all copied to claims are suspense mark EOB as removed</w:t>
            </w:r>
          </w:p>
          <w:p w14:paraId="5CEFA1B8" w14:textId="4029B398"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 SUB1=0 D REMOVE(ORIG,$$JUST(ORIG,"","R",0,SRC)) Q 1</w:t>
            </w:r>
          </w:p>
          <w:p w14:paraId="701BF5F8" w14:textId="4937D82E"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w:t>
            </w:r>
          </w:p>
          <w:p w14:paraId="7BB81B09" w14:textId="0A993784"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;Lock Original EOB</w:t>
            </w:r>
          </w:p>
          <w:p w14:paraId="60F2107E" w14:textId="1812759B"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 '$$LOCK^IBCEOB4(ORIG) Q 0</w:t>
            </w:r>
          </w:p>
          <w:p w14:paraId="416FA517" w14:textId="0A7B07D4"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w:t>
            </w:r>
          </w:p>
          <w:p w14:paraId="731D2BBC" w14:textId="1CAC0854"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;If original EOB is moved - move original EOB to first new claim</w:t>
            </w:r>
          </w:p>
          <w:p w14:paraId="4123B6F8" w14:textId="1932B0A3"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 MOVE D</w:t>
            </w:r>
          </w:p>
          <w:p w14:paraId="122F22AF" w14:textId="2A1703C7"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.;Automatic creation of justification text</w:t>
            </w:r>
          </w:p>
          <w:p w14:paraId="35525E34" w14:textId="7D55AC92"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.S JUST=$$JUST(ORIG,.NCLAIM,"M",0,SRC)</w:t>
            </w:r>
          </w:p>
          <w:p w14:paraId="33F4C76F" w14:textId="184C10C8"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w:t>
            </w:r>
            <w:r>
              <w:rPr>
                <w:rFonts w:ascii="r_ansi" w:hAnsi="r_ansi" w:cs="r_ansi"/>
                <w:b/>
                <w:sz w:val="18"/>
                <w:szCs w:val="18"/>
                <w:highlight w:val="yellow"/>
              </w:rPr>
              <w:t>.</w:t>
            </w:r>
            <w:r w:rsidRPr="001144E8">
              <w:rPr>
                <w:rFonts w:ascii="r_ansi" w:hAnsi="r_ansi" w:cs="r_ansi"/>
                <w:b/>
                <w:sz w:val="18"/>
                <w:szCs w:val="18"/>
                <w:highlight w:val="yellow"/>
              </w:rPr>
              <w:t>;Update AR comments on 'from claim'</w:t>
            </w:r>
          </w:p>
          <w:p w14:paraId="5093BF4C" w14:textId="159417EF"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.D AUDIT^RCDPAYER(ORIG,JUST,"W")</w:t>
            </w:r>
          </w:p>
          <w:p w14:paraId="4F1E9582" w14:textId="2B2858C5"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.;Change claim number on EOB</w:t>
            </w:r>
          </w:p>
          <w:p w14:paraId="635A8054" w14:textId="0CD87E7B"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.D MOVE^IBCEOB4(ORIG,NCLAIM(1),DUZ,$$NOW^XLFDT,JUST,"M") Q:SUB1=1</w:t>
            </w:r>
          </w:p>
          <w:p w14:paraId="21FA0A22" w14:textId="2AA048A4"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.;Copy any additional claims to new EOBs</w:t>
            </w:r>
          </w:p>
          <w:p w14:paraId="1063783F" w14:textId="01CE107E"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.N CCLAIM M CCLAIM=NCLAIM K CCLAIM(1)</w:t>
            </w:r>
          </w:p>
          <w:p w14:paraId="5308BDB6" w14:textId="6A9EF1C8"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.S JUST1=$$JUST(ORIG,.NCLAIM,"M",1,SRC)</w:t>
            </w:r>
          </w:p>
          <w:p w14:paraId="1162CB22" w14:textId="064EDD7B"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.D COPY^IBCEOB4(ORIG,.CCLAIM,DUZ,$$NOW^XLFDT,JUST1,"C")</w:t>
            </w:r>
          </w:p>
          <w:p w14:paraId="16178CEE" w14:textId="0D8F3C50"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w:t>
            </w:r>
          </w:p>
          <w:p w14:paraId="20863512" w14:textId="44ADC492"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;If original EOB is not moved - copy all new claims to new EOBs</w:t>
            </w:r>
          </w:p>
          <w:p w14:paraId="57AEA644" w14:textId="52641754"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 'MOVE D</w:t>
            </w:r>
          </w:p>
          <w:p w14:paraId="622D576B" w14:textId="29D32737"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.S JUST=$$</w:t>
            </w:r>
            <w:proofErr w:type="gramStart"/>
            <w:r w:rsidRPr="001144E8">
              <w:rPr>
                <w:rFonts w:ascii="r_ansi" w:hAnsi="r_ansi" w:cs="r_ansi"/>
                <w:b/>
                <w:sz w:val="18"/>
                <w:szCs w:val="18"/>
                <w:highlight w:val="yellow"/>
              </w:rPr>
              <w:t>JUST(</w:t>
            </w:r>
            <w:proofErr w:type="gramEnd"/>
            <w:r w:rsidRPr="001144E8">
              <w:rPr>
                <w:rFonts w:ascii="r_ansi" w:hAnsi="r_ansi" w:cs="r_ansi"/>
                <w:b/>
                <w:sz w:val="18"/>
                <w:szCs w:val="18"/>
                <w:highlight w:val="yellow"/>
              </w:rPr>
              <w:t>ORIG,.NCLAIM,"C",0,SRC) ;Just. Text for original EEOB</w:t>
            </w:r>
          </w:p>
          <w:p w14:paraId="007F801D" w14:textId="0F991CCA"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.S JUST1=$$</w:t>
            </w:r>
            <w:proofErr w:type="gramStart"/>
            <w:r w:rsidRPr="001144E8">
              <w:rPr>
                <w:rFonts w:ascii="r_ansi" w:hAnsi="r_ansi" w:cs="r_ansi"/>
                <w:b/>
                <w:sz w:val="18"/>
                <w:szCs w:val="18"/>
                <w:highlight w:val="yellow"/>
              </w:rPr>
              <w:t>JUST(</w:t>
            </w:r>
            <w:proofErr w:type="gramEnd"/>
            <w:r w:rsidRPr="001144E8">
              <w:rPr>
                <w:rFonts w:ascii="r_ansi" w:hAnsi="r_ansi" w:cs="r_ansi"/>
                <w:b/>
                <w:sz w:val="18"/>
                <w:szCs w:val="18"/>
                <w:highlight w:val="yellow"/>
              </w:rPr>
              <w:t>ORIG,.NCLAIM,"C",1,SRC) ;Just. Text for copied to EEOB</w:t>
            </w:r>
          </w:p>
          <w:p w14:paraId="36627CA7" w14:textId="74A80509"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.D COPY^IBCEOB4(ORIG,.NCLAIM,DUZ,$$NOW^XLFDT,JUST,"C")</w:t>
            </w:r>
          </w:p>
          <w:p w14:paraId="7B54DB45" w14:textId="537A5053"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w:t>
            </w:r>
          </w:p>
          <w:p w14:paraId="016CF21D" w14:textId="584A8766"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;Update AR Comments on 'to claim'</w:t>
            </w:r>
          </w:p>
          <w:p w14:paraId="4B90E261" w14:textId="1CB8D4D1"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D AUDIT^RCDPAYER(ORIG,JUST,"W")</w:t>
            </w:r>
          </w:p>
          <w:p w14:paraId="104984A6" w14:textId="14CB3071"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w:t>
            </w:r>
          </w:p>
          <w:p w14:paraId="6F729856" w14:textId="6B0B7B15"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;Get list of other copied claims</w:t>
            </w:r>
          </w:p>
          <w:p w14:paraId="1A4B18C0" w14:textId="41F23859"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N OCLAIM,SUB M OCLAIM=NCLAIM</w:t>
            </w:r>
          </w:p>
          <w:p w14:paraId="4E013AD1" w14:textId="6DC067D9"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;Ignore first of these claim if this was a move</w:t>
            </w:r>
          </w:p>
          <w:p w14:paraId="203A3F31" w14:textId="62BE8349"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 MOVE K OCLAIM(1)</w:t>
            </w:r>
          </w:p>
          <w:p w14:paraId="7596F76A" w14:textId="760284B9"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;Update AR comments for other claims</w:t>
            </w:r>
          </w:p>
          <w:p w14:paraId="3B9E9BB0" w14:textId="591D858F"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N SUB,NEWEOB</w:t>
            </w:r>
          </w:p>
          <w:p w14:paraId="4EC78448" w14:textId="5B9B470E"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S SUB=0</w:t>
            </w:r>
          </w:p>
          <w:p w14:paraId="572A93B9" w14:textId="537AD21E"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F  S SUB=$O(OCLAIM(SUB)) Q:'SUB  D</w:t>
            </w:r>
          </w:p>
          <w:p w14:paraId="17720AAF" w14:textId="1E2AF1EC"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.;Convert Claim pointer to EOB pointer</w:t>
            </w:r>
          </w:p>
          <w:p w14:paraId="0D109353" w14:textId="06354571"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.S NEWEOB=$O(^IBM(361.1,"B",OCLAIM(SUB),0)) Q:'NEWEOB</w:t>
            </w:r>
          </w:p>
          <w:p w14:paraId="4FF09006" w14:textId="0AB4E060"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.D AUDIT^RCDPAYER(NEWEOB,JUST1,"W")</w:t>
            </w:r>
          </w:p>
          <w:p w14:paraId="5AD20AD9" w14:textId="72F96518"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w:t>
            </w:r>
          </w:p>
          <w:p w14:paraId="46F70A69" w14:textId="5E08B358"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D UNLOCK^IBCEOB4(ORIG)</w:t>
            </w:r>
          </w:p>
          <w:p w14:paraId="0E574759" w14:textId="0F5EEBB4"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Q 1</w:t>
            </w:r>
          </w:p>
          <w:p w14:paraId="4558D5B5" w14:textId="7403A2B8"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w:t>
            </w:r>
          </w:p>
          <w:p w14:paraId="7C0B5951" w14:textId="77777777"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JUST(ORIG,NCLAIM,MODE,TYPE) ;Construct justification text for worklist option</w:t>
            </w:r>
          </w:p>
          <w:p w14:paraId="5A6E6D16" w14:textId="5EBFB7F3"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N FIRST,STR,STR1,SUB,TEXT</w:t>
            </w:r>
          </w:p>
          <w:p w14:paraId="595BDE26" w14:textId="295BDF2B"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;Original bill number</w:t>
            </w:r>
          </w:p>
          <w:p w14:paraId="34664CFE" w14:textId="7247BD7F"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S TEXT=$$EXTERNAL^DILFD(361.1,.01,,$P($G(^IBM(361.1,ORIG,0)),U))</w:t>
            </w:r>
          </w:p>
          <w:p w14:paraId="53A48969" w14:textId="543BEAB8"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;Justification comment for original EOB</w:t>
            </w:r>
          </w:p>
          <w:p w14:paraId="6A385284" w14:textId="785DC535"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 TYPE=0 D</w:t>
            </w:r>
          </w:p>
          <w:p w14:paraId="0DC275D6" w14:textId="182956C4"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 MODE="R" S STR="EEOB removed from </w:t>
            </w:r>
            <w:proofErr w:type="spellStart"/>
            <w:r w:rsidRPr="001144E8">
              <w:rPr>
                <w:rFonts w:ascii="r_ansi" w:hAnsi="r_ansi" w:cs="r_ansi"/>
                <w:b/>
                <w:sz w:val="18"/>
                <w:szCs w:val="18"/>
                <w:highlight w:val="yellow"/>
              </w:rPr>
              <w:t>claim"_TEXT</w:t>
            </w:r>
            <w:proofErr w:type="spellEnd"/>
            <w:r w:rsidRPr="001144E8">
              <w:rPr>
                <w:rFonts w:ascii="r_ansi" w:hAnsi="r_ansi" w:cs="r_ansi"/>
                <w:b/>
                <w:sz w:val="18"/>
                <w:szCs w:val="18"/>
                <w:highlight w:val="yellow"/>
              </w:rPr>
              <w:t xml:space="preserve"> Q</w:t>
            </w:r>
          </w:p>
          <w:p w14:paraId="782F4B16" w14:textId="465C5AD1"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 MODE="M" S STR="EEOB from claim "_TEXT_" moved to claim "</w:t>
            </w:r>
          </w:p>
          <w:p w14:paraId="49607B9C" w14:textId="06BC9954"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 MODE="C" S STR="EEOB from claim "_TEXT_" copied to claim(s) "</w:t>
            </w:r>
          </w:p>
          <w:p w14:paraId="1572E9D0" w14:textId="49D8AC49"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.;Build list of claims</w:t>
            </w:r>
          </w:p>
          <w:p w14:paraId="748097BE" w14:textId="7568FE60"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.S STR1="",SUB="",FIRST=1</w:t>
            </w:r>
          </w:p>
          <w:p w14:paraId="044A434C" w14:textId="383978D0"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.F  S SUB=$O(NCLAIM(SUB)) Q:'SUB  D</w:t>
            </w:r>
          </w:p>
          <w:p w14:paraId="3004640C" w14:textId="0EA32B8B"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..S TEXT=$P($G(^PRCA(430,NCLAIM(SUB),0)),U)</w:t>
            </w:r>
          </w:p>
          <w:p w14:paraId="337EE4FF" w14:textId="623A6E34"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 FIRST S STR1=STR1_$P(TEXT,"-",2),FIRST=0 Q</w:t>
            </w:r>
          </w:p>
          <w:p w14:paraId="2623CCCD" w14:textId="23B90395"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lastRenderedPageBreak/>
              <w:t xml:space="preserve"> ..S STR1=STR1_", "_$P(TEXT,"-",2)</w:t>
            </w:r>
          </w:p>
          <w:p w14:paraId="467496DC" w14:textId="3B3DD521"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;Justification comment for new EOB's</w:t>
            </w:r>
          </w:p>
          <w:p w14:paraId="01CC4D38" w14:textId="4C6A28E1"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 TYPE=1 D</w:t>
            </w:r>
          </w:p>
          <w:p w14:paraId="15BB01E9" w14:textId="3BC96951"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 MODE="M" S STR="EEOB moved from EEOB for claim "_TEXT,STR1=""</w:t>
            </w:r>
          </w:p>
          <w:p w14:paraId="424513B3" w14:textId="0AB0C372"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 MODE="C" S STR="EEOB copied from EEOB for claim "_TEXT,STR1=""</w:t>
            </w:r>
          </w:p>
          <w:p w14:paraId="6F119284" w14:textId="11B9B192"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;Return full justification text</w:t>
            </w:r>
          </w:p>
          <w:p w14:paraId="102EBFA7" w14:textId="41E0184F"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Q STR_STR1_" automatically by "_$S(SRC="A":"AUTOPOST",1:"WORKLIST")</w:t>
            </w:r>
          </w:p>
          <w:p w14:paraId="6C7B1A25" w14:textId="77777777"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w:t>
            </w:r>
          </w:p>
          <w:p w14:paraId="49A6EB49" w14:textId="77777777"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FINDEOB(IEN3444,BILL) ;Find EOB for a claim within an ERA</w:t>
            </w:r>
          </w:p>
          <w:p w14:paraId="239D3473" w14:textId="40036308"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N IEN3611,SUB</w:t>
            </w:r>
          </w:p>
          <w:p w14:paraId="60F1ECF4" w14:textId="58FB1BD7"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S (SUB,IEN3611)=0</w:t>
            </w:r>
          </w:p>
          <w:p w14:paraId="3C1C29ED" w14:textId="0DC18CCF"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F  S SUB=$O(^RCY(344.4,IEN3444,1,"AC",SUB)) Q:'SUB  D  Q:IEN3611</w:t>
            </w:r>
          </w:p>
          <w:p w14:paraId="1F814869" w14:textId="59CCC9FA"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 $$EXTERNAL^DILFD(344.41,.02,,SUB)=BILL S IEN3611=SUB</w:t>
            </w:r>
          </w:p>
          <w:p w14:paraId="3DC3996B" w14:textId="6CDCF16D"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Q IEN3611</w:t>
            </w:r>
          </w:p>
          <w:p w14:paraId="13E17D55" w14:textId="0F2D6E48"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w:t>
            </w:r>
          </w:p>
          <w:p w14:paraId="4C91E917" w14:textId="77777777"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REMOVE(ORIG,JUST) ;Option to Remove EEOB where entire payment is </w:t>
            </w:r>
            <w:proofErr w:type="spellStart"/>
            <w:r w:rsidRPr="001144E8">
              <w:rPr>
                <w:rFonts w:ascii="r_ansi" w:hAnsi="r_ansi" w:cs="r_ansi"/>
                <w:b/>
                <w:sz w:val="18"/>
                <w:szCs w:val="18"/>
                <w:highlight w:val="yellow"/>
              </w:rPr>
              <w:t>suspensed</w:t>
            </w:r>
            <w:proofErr w:type="spellEnd"/>
          </w:p>
          <w:p w14:paraId="15E2FBB1" w14:textId="77777777" w:rsidR="00FE330A" w:rsidRDefault="001144E8" w:rsidP="00FE330A">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w:t>
            </w:r>
          </w:p>
          <w:p w14:paraId="31A8040B" w14:textId="3FDE658E" w:rsidR="00FE330A" w:rsidRPr="001144E8" w:rsidRDefault="00FE330A" w:rsidP="00FE330A">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;Lock Original EOB</w:t>
            </w:r>
          </w:p>
          <w:p w14:paraId="15AFD74A" w14:textId="77777777" w:rsidR="00FE330A" w:rsidRPr="001144E8" w:rsidRDefault="00FE330A" w:rsidP="00FE330A">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I '$$LOCK^IBCEOB4(ORIG) Q 0</w:t>
            </w:r>
          </w:p>
          <w:p w14:paraId="0978415E" w14:textId="3A1AD33C"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;Update EEOB</w:t>
            </w:r>
          </w:p>
          <w:p w14:paraId="65705CF5" w14:textId="078FBE54"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D REMOVE^IBCEOB4(ORIG,DUZ,JUST)</w:t>
            </w:r>
          </w:p>
          <w:p w14:paraId="22AB0A7B" w14:textId="2E6ED65E"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;Update AR Comments for removed claim</w:t>
            </w:r>
          </w:p>
          <w:p w14:paraId="16BDE49B" w14:textId="6C59E736" w:rsid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D AUDIT^RCDPAYER(ORIG,JUST,"R")</w:t>
            </w:r>
          </w:p>
          <w:p w14:paraId="6849DC42" w14:textId="7493AD09" w:rsidR="00FE330A" w:rsidRDefault="00FE330A" w:rsidP="00FE330A">
            <w:pPr>
              <w:autoSpaceDE w:val="0"/>
              <w:autoSpaceDN w:val="0"/>
              <w:adjustRightInd w:val="0"/>
              <w:spacing w:after="0" w:line="240" w:lineRule="auto"/>
              <w:rPr>
                <w:rFonts w:ascii="r_ansi" w:hAnsi="r_ansi" w:cs="r_ansi"/>
                <w:b/>
                <w:sz w:val="18"/>
                <w:szCs w:val="18"/>
                <w:highlight w:val="yellow"/>
              </w:rPr>
            </w:pPr>
            <w:r>
              <w:rPr>
                <w:rFonts w:ascii="r_ansi" w:hAnsi="r_ansi" w:cs="r_ansi"/>
                <w:b/>
                <w:sz w:val="18"/>
                <w:szCs w:val="18"/>
                <w:highlight w:val="yellow"/>
              </w:rPr>
              <w:t xml:space="preserve"> ;Unlock original EOB</w:t>
            </w:r>
          </w:p>
          <w:p w14:paraId="799446C4" w14:textId="486BBD4C" w:rsidR="00FE330A" w:rsidRPr="001144E8" w:rsidRDefault="00FE330A" w:rsidP="00FE330A">
            <w:pPr>
              <w:autoSpaceDE w:val="0"/>
              <w:autoSpaceDN w:val="0"/>
              <w:adjustRightInd w:val="0"/>
              <w:spacing w:after="0" w:line="240" w:lineRule="auto"/>
              <w:rPr>
                <w:rFonts w:ascii="r_ansi" w:hAnsi="r_ansi" w:cs="r_ansi"/>
                <w:b/>
                <w:sz w:val="18"/>
                <w:szCs w:val="18"/>
                <w:highlight w:val="yellow"/>
              </w:rPr>
            </w:pPr>
            <w:r>
              <w:rPr>
                <w:rFonts w:ascii="r_ansi" w:hAnsi="r_ansi" w:cs="r_ansi"/>
                <w:b/>
                <w:sz w:val="18"/>
                <w:szCs w:val="18"/>
                <w:highlight w:val="yellow"/>
              </w:rPr>
              <w:t xml:space="preserve"> </w:t>
            </w:r>
            <w:r w:rsidRPr="001144E8">
              <w:rPr>
                <w:rFonts w:ascii="r_ansi" w:hAnsi="r_ansi" w:cs="r_ansi"/>
                <w:b/>
                <w:sz w:val="18"/>
                <w:szCs w:val="18"/>
                <w:highlight w:val="yellow"/>
              </w:rPr>
              <w:t>D UNLOCK^IBCEOB4(ORIG)</w:t>
            </w:r>
          </w:p>
          <w:p w14:paraId="0DF7D292" w14:textId="4BBF4BB3" w:rsidR="001144E8" w:rsidRPr="001144E8" w:rsidRDefault="001144E8" w:rsidP="001144E8">
            <w:pPr>
              <w:autoSpaceDE w:val="0"/>
              <w:autoSpaceDN w:val="0"/>
              <w:adjustRightInd w:val="0"/>
              <w:spacing w:after="0" w:line="240" w:lineRule="auto"/>
              <w:rPr>
                <w:rFonts w:ascii="r_ansi" w:hAnsi="r_ansi" w:cs="r_ansi"/>
                <w:b/>
                <w:sz w:val="18"/>
                <w:szCs w:val="18"/>
                <w:highlight w:val="yellow"/>
              </w:rPr>
            </w:pPr>
            <w:r w:rsidRPr="001144E8">
              <w:rPr>
                <w:rFonts w:ascii="r_ansi" w:hAnsi="r_ansi" w:cs="r_ansi"/>
                <w:b/>
                <w:sz w:val="18"/>
                <w:szCs w:val="18"/>
                <w:highlight w:val="yellow"/>
              </w:rPr>
              <w:t xml:space="preserve"> ;</w:t>
            </w:r>
          </w:p>
          <w:p w14:paraId="55E4859A" w14:textId="544B0EDD" w:rsidR="007B47E8" w:rsidRPr="001144E8" w:rsidRDefault="001144E8" w:rsidP="001144E8">
            <w:pPr>
              <w:autoSpaceDE w:val="0"/>
              <w:autoSpaceDN w:val="0"/>
              <w:adjustRightInd w:val="0"/>
              <w:spacing w:after="0" w:line="240" w:lineRule="auto"/>
              <w:rPr>
                <w:rFonts w:ascii="r_ansi" w:hAnsi="r_ansi"/>
                <w:b/>
                <w:sz w:val="18"/>
                <w:szCs w:val="18"/>
              </w:rPr>
            </w:pPr>
            <w:r w:rsidRPr="001144E8">
              <w:rPr>
                <w:rFonts w:ascii="r_ansi" w:hAnsi="r_ansi" w:cs="r_ansi"/>
                <w:b/>
                <w:sz w:val="18"/>
                <w:szCs w:val="18"/>
                <w:highlight w:val="yellow"/>
              </w:rPr>
              <w:t xml:space="preserve"> Q</w:t>
            </w:r>
          </w:p>
        </w:tc>
      </w:tr>
    </w:tbl>
    <w:p w14:paraId="50FCB8C0" w14:textId="77777777" w:rsidR="007B47E8" w:rsidRDefault="007B47E8" w:rsidP="007B47E8">
      <w:pPr>
        <w:pStyle w:val="BodyText"/>
        <w:rPr>
          <w:rFonts w:eastAsiaTheme="minorHAnsi"/>
          <w:lang w:eastAsia="en-US"/>
        </w:rPr>
      </w:pPr>
    </w:p>
    <w:p w14:paraId="4BB7BE94" w14:textId="77777777" w:rsidR="008E7875" w:rsidRDefault="008E7875"/>
    <w:sectPr w:rsidR="008E7875"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D6BDE1" w14:textId="77777777" w:rsidR="002442E6" w:rsidRDefault="002442E6" w:rsidP="00B81ED4">
      <w:pPr>
        <w:spacing w:after="0" w:line="240" w:lineRule="auto"/>
      </w:pPr>
      <w:r>
        <w:separator/>
      </w:r>
    </w:p>
  </w:endnote>
  <w:endnote w:type="continuationSeparator" w:id="0">
    <w:p w14:paraId="7C37BD93" w14:textId="77777777" w:rsidR="002442E6" w:rsidRDefault="002442E6"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62DC4" w14:textId="77777777" w:rsidR="004D4EE5" w:rsidRDefault="004D4E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52CC7" w14:textId="77777777" w:rsidR="004D4EE5" w:rsidRDefault="004D4EE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C21ED" w14:textId="77777777" w:rsidR="004D4EE5" w:rsidRDefault="004D4EE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DelRangeStart w:id="5" w:author="Author"/>
  <w:sdt>
    <w:sdtPr>
      <w:id w:val="-492721967"/>
      <w:docPartObj>
        <w:docPartGallery w:val="Page Numbers (Bottom of Page)"/>
        <w:docPartUnique/>
      </w:docPartObj>
    </w:sdtPr>
    <w:sdtEndPr/>
    <w:sdtContent>
      <w:customXmlDelRangeEnd w:id="5"/>
      <w:customXmlDelRangeStart w:id="6" w:author="Author"/>
      <w:sdt>
        <w:sdtPr>
          <w:id w:val="-1669238322"/>
          <w:docPartObj>
            <w:docPartGallery w:val="Page Numbers (Top of Page)"/>
            <w:docPartUnique/>
          </w:docPartObj>
        </w:sdtPr>
        <w:sdtEndPr/>
        <w:sdtContent>
          <w:customXmlDelRangeEnd w:id="6"/>
          <w:p w14:paraId="55647AD7" w14:textId="746AC4FF" w:rsidR="00A57A39" w:rsidRPr="002407DA" w:rsidDel="004D4EE5" w:rsidRDefault="00A57A39">
            <w:pPr>
              <w:pStyle w:val="Footer"/>
              <w:jc w:val="center"/>
              <w:rPr>
                <w:del w:id="7" w:author="Author"/>
              </w:rPr>
            </w:pPr>
            <w:del w:id="8" w:author="Author">
              <w:r w:rsidRPr="002407DA" w:rsidDel="004D4EE5">
                <w:delText xml:space="preserve">Page </w:delText>
              </w:r>
              <w:r w:rsidRPr="002407DA" w:rsidDel="004D4EE5">
                <w:rPr>
                  <w:bCs/>
                  <w:sz w:val="24"/>
                  <w:szCs w:val="24"/>
                </w:rPr>
                <w:fldChar w:fldCharType="begin"/>
              </w:r>
              <w:r w:rsidRPr="002407DA" w:rsidDel="004D4EE5">
                <w:rPr>
                  <w:bCs/>
                </w:rPr>
                <w:delInstrText xml:space="preserve"> PAGE </w:delInstrText>
              </w:r>
              <w:r w:rsidRPr="002407DA" w:rsidDel="004D4EE5">
                <w:rPr>
                  <w:bCs/>
                  <w:sz w:val="24"/>
                  <w:szCs w:val="24"/>
                </w:rPr>
                <w:fldChar w:fldCharType="separate"/>
              </w:r>
              <w:r w:rsidR="004D4EE5" w:rsidDel="004D4EE5">
                <w:rPr>
                  <w:bCs/>
                  <w:noProof/>
                </w:rPr>
                <w:delText>2</w:delText>
              </w:r>
              <w:r w:rsidRPr="002407DA" w:rsidDel="004D4EE5">
                <w:rPr>
                  <w:bCs/>
                  <w:sz w:val="24"/>
                  <w:szCs w:val="24"/>
                </w:rPr>
                <w:fldChar w:fldCharType="end"/>
              </w:r>
              <w:r w:rsidRPr="002407DA" w:rsidDel="004D4EE5">
                <w:delText xml:space="preserve"> of </w:delText>
              </w:r>
              <w:r w:rsidRPr="002407DA" w:rsidDel="004D4EE5">
                <w:rPr>
                  <w:bCs/>
                  <w:sz w:val="24"/>
                  <w:szCs w:val="24"/>
                </w:rPr>
                <w:fldChar w:fldCharType="begin"/>
              </w:r>
              <w:r w:rsidRPr="002407DA" w:rsidDel="004D4EE5">
                <w:rPr>
                  <w:bCs/>
                </w:rPr>
                <w:delInstrText xml:space="preserve"> NUMPAGES  </w:delInstrText>
              </w:r>
              <w:r w:rsidRPr="002407DA" w:rsidDel="004D4EE5">
                <w:rPr>
                  <w:bCs/>
                  <w:sz w:val="24"/>
                  <w:szCs w:val="24"/>
                </w:rPr>
                <w:fldChar w:fldCharType="separate"/>
              </w:r>
              <w:r w:rsidR="004D4EE5" w:rsidDel="004D4EE5">
                <w:rPr>
                  <w:bCs/>
                  <w:noProof/>
                </w:rPr>
                <w:delText>15</w:delText>
              </w:r>
              <w:r w:rsidRPr="002407DA" w:rsidDel="004D4EE5">
                <w:rPr>
                  <w:bCs/>
                  <w:sz w:val="24"/>
                  <w:szCs w:val="24"/>
                </w:rPr>
                <w:fldChar w:fldCharType="end"/>
              </w:r>
            </w:del>
          </w:p>
          <w:customXmlDelRangeStart w:id="9" w:author="Author"/>
        </w:sdtContent>
      </w:sdt>
      <w:customXmlDelRangeEnd w:id="9"/>
      <w:customXmlDelRangeStart w:id="10" w:author="Author"/>
    </w:sdtContent>
  </w:sdt>
  <w:customXmlDelRangeEnd w:id="10"/>
  <w:p w14:paraId="4292578D" w14:textId="77777777" w:rsidR="00A57A39" w:rsidRDefault="00A57A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D7A1BB" w14:textId="77777777" w:rsidR="002442E6" w:rsidRDefault="002442E6" w:rsidP="00B81ED4">
      <w:pPr>
        <w:spacing w:after="0" w:line="240" w:lineRule="auto"/>
      </w:pPr>
      <w:r>
        <w:separator/>
      </w:r>
    </w:p>
  </w:footnote>
  <w:footnote w:type="continuationSeparator" w:id="0">
    <w:p w14:paraId="10875245" w14:textId="77777777" w:rsidR="002442E6" w:rsidRDefault="002442E6"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FEC72" w14:textId="77777777" w:rsidR="004D4EE5" w:rsidRDefault="004D4E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2E442" w14:textId="77777777" w:rsidR="004D4EE5" w:rsidRDefault="004D4E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3D0C0" w14:textId="77777777" w:rsidR="004D4EE5" w:rsidRDefault="004D4EE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197E97A1" w:rsidR="00A57A39" w:rsidRPr="005B7B1B" w:rsidRDefault="002442E6">
    <w:pPr>
      <w:pStyle w:val="Header"/>
      <w:rPr>
        <w:rFonts w:ascii="Times New Roman" w:hAnsi="Times New Roman" w:cs="Times New Roman"/>
        <w:sz w:val="20"/>
      </w:rPr>
    </w:pPr>
    <w:customXmlDelRangeStart w:id="1" w:author="Author"/>
    <w:sdt>
      <w:sdtPr>
        <w:rPr>
          <w:sz w:val="20"/>
        </w:rPr>
        <w:id w:val="-561645718"/>
        <w:docPartObj>
          <w:docPartGallery w:val="Watermarks"/>
          <w:docPartUnique/>
        </w:docPartObj>
      </w:sdtPr>
      <w:sdtEndPr/>
      <w:sdtContent>
        <w:customXmlDelRangeEnd w:id="1"/>
        <w:del w:id="2" w:author="Author">
          <w:r w:rsidDel="004D4EE5">
            <w:rPr>
              <w:noProof/>
              <w:sz w:val="20"/>
              <w:lang w:eastAsia="zh-TW"/>
            </w:rPr>
            <w:pict w14:anchorId="6EED39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del>
        <w:customXmlDelRangeStart w:id="3" w:author="Author"/>
      </w:sdtContent>
    </w:sdt>
    <w:customXmlDelRangeEnd w:id="3"/>
    <w:del w:id="4" w:author="Author">
      <w:r w:rsidR="00A57A39" w:rsidDel="004D4EE5">
        <w:rPr>
          <w:rFonts w:ascii="Times New Roman" w:hAnsi="Times New Roman" w:cs="Times New Roman"/>
          <w:sz w:val="20"/>
        </w:rPr>
        <w:delText>MCCF EDI TAS US317 SDD</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62E9F"/>
    <w:multiLevelType w:val="hybridMultilevel"/>
    <w:tmpl w:val="3580C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2">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CA94FDB"/>
    <w:multiLevelType w:val="hybridMultilevel"/>
    <w:tmpl w:val="2C144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D237C9"/>
    <w:multiLevelType w:val="hybridMultilevel"/>
    <w:tmpl w:val="D624A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62625C"/>
    <w:multiLevelType w:val="multilevel"/>
    <w:tmpl w:val="4B705D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31F479F"/>
    <w:multiLevelType w:val="hybridMultilevel"/>
    <w:tmpl w:val="A6C2D0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C88381C"/>
    <w:multiLevelType w:val="hybridMultilevel"/>
    <w:tmpl w:val="CDF6F0EC"/>
    <w:lvl w:ilvl="0" w:tplc="A8B48666">
      <w:start w:val="1"/>
      <w:numFmt w:val="bullet"/>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637E7634">
      <w:numFmt w:val="bullet"/>
      <w:lvlText w:val="•"/>
      <w:lvlJc w:val="left"/>
      <w:pPr>
        <w:ind w:left="2520" w:hanging="720"/>
      </w:pPr>
      <w:rPr>
        <w:rFonts w:ascii="Times New Roman" w:eastAsia="Times New Roman" w:hAnsi="Times New Roman" w:cs="Times New Roman"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1BE397A"/>
    <w:multiLevelType w:val="hybridMultilevel"/>
    <w:tmpl w:val="6E0C4FDA"/>
    <w:lvl w:ilvl="0" w:tplc="98905A2C">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5">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600625"/>
    <w:multiLevelType w:val="hybridMultilevel"/>
    <w:tmpl w:val="F7DE848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2A7762"/>
    <w:multiLevelType w:val="hybridMultilevel"/>
    <w:tmpl w:val="FB64BA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4FD30BB6"/>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40581A"/>
    <w:multiLevelType w:val="hybridMultilevel"/>
    <w:tmpl w:val="F328D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58132942"/>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A652694"/>
    <w:multiLevelType w:val="hybridMultilevel"/>
    <w:tmpl w:val="71D213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FD6850"/>
    <w:multiLevelType w:val="hybridMultilevel"/>
    <w:tmpl w:val="5C0E22D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3">
    <w:nsid w:val="65581E7A"/>
    <w:multiLevelType w:val="hybridMultilevel"/>
    <w:tmpl w:val="1EB6822E"/>
    <w:lvl w:ilvl="0" w:tplc="49A493F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35">
    <w:nsid w:val="69082B6E"/>
    <w:multiLevelType w:val="hybridMultilevel"/>
    <w:tmpl w:val="B7EEA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756441"/>
    <w:multiLevelType w:val="hybridMultilevel"/>
    <w:tmpl w:val="A27A8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8">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734165DA"/>
    <w:multiLevelType w:val="hybridMultilevel"/>
    <w:tmpl w:val="B31E271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4">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6"/>
  </w:num>
  <w:num w:numId="3">
    <w:abstractNumId w:val="22"/>
  </w:num>
  <w:num w:numId="4">
    <w:abstractNumId w:val="18"/>
  </w:num>
  <w:num w:numId="5">
    <w:abstractNumId w:val="2"/>
  </w:num>
  <w:num w:numId="6">
    <w:abstractNumId w:val="39"/>
    <w:lvlOverride w:ilvl="0">
      <w:startOverride w:val="1"/>
    </w:lvlOverride>
    <w:lvlOverride w:ilvl="1"/>
    <w:lvlOverride w:ilvl="2"/>
    <w:lvlOverride w:ilvl="3"/>
    <w:lvlOverride w:ilvl="4"/>
    <w:lvlOverride w:ilvl="5"/>
    <w:lvlOverride w:ilvl="6"/>
    <w:lvlOverride w:ilvl="7"/>
    <w:lvlOverride w:ilvl="8"/>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num>
  <w:num w:numId="9">
    <w:abstractNumId w:val="26"/>
  </w:num>
  <w:num w:numId="10">
    <w:abstractNumId w:val="40"/>
  </w:num>
  <w:num w:numId="11">
    <w:abstractNumId w:val="45"/>
  </w:num>
  <w:num w:numId="12">
    <w:abstractNumId w:val="15"/>
  </w:num>
  <w:num w:numId="13">
    <w:abstractNumId w:val="38"/>
  </w:num>
  <w:num w:numId="14">
    <w:abstractNumId w:val="37"/>
  </w:num>
  <w:num w:numId="15">
    <w:abstractNumId w:val="3"/>
  </w:num>
  <w:num w:numId="16">
    <w:abstractNumId w:val="43"/>
  </w:num>
  <w:num w:numId="17">
    <w:abstractNumId w:val="46"/>
  </w:num>
  <w:num w:numId="18">
    <w:abstractNumId w:val="28"/>
  </w:num>
  <w:num w:numId="19">
    <w:abstractNumId w:val="12"/>
  </w:num>
  <w:num w:numId="20">
    <w:abstractNumId w:val="9"/>
  </w:num>
  <w:num w:numId="21">
    <w:abstractNumId w:val="14"/>
  </w:num>
  <w:num w:numId="22">
    <w:abstractNumId w:val="23"/>
  </w:num>
  <w:num w:numId="23">
    <w:abstractNumId w:val="6"/>
  </w:num>
  <w:num w:numId="24">
    <w:abstractNumId w:val="13"/>
  </w:num>
  <w:num w:numId="25">
    <w:abstractNumId w:val="32"/>
  </w:num>
  <w:num w:numId="26">
    <w:abstractNumId w:val="21"/>
  </w:num>
  <w:num w:numId="27">
    <w:abstractNumId w:val="8"/>
  </w:num>
  <w:num w:numId="28">
    <w:abstractNumId w:val="10"/>
  </w:num>
  <w:num w:numId="29">
    <w:abstractNumId w:val="41"/>
  </w:num>
  <w:num w:numId="30">
    <w:abstractNumId w:val="1"/>
  </w:num>
  <w:num w:numId="31">
    <w:abstractNumId w:val="34"/>
  </w:num>
  <w:num w:numId="32">
    <w:abstractNumId w:val="27"/>
  </w:num>
  <w:num w:numId="33">
    <w:abstractNumId w:val="20"/>
  </w:num>
  <w:num w:numId="34">
    <w:abstractNumId w:val="24"/>
  </w:num>
  <w:num w:numId="35">
    <w:abstractNumId w:val="35"/>
  </w:num>
  <w:num w:numId="36">
    <w:abstractNumId w:val="31"/>
  </w:num>
  <w:num w:numId="37">
    <w:abstractNumId w:val="17"/>
  </w:num>
  <w:num w:numId="38">
    <w:abstractNumId w:val="11"/>
  </w:num>
  <w:num w:numId="39">
    <w:abstractNumId w:val="36"/>
  </w:num>
  <w:num w:numId="40">
    <w:abstractNumId w:val="5"/>
  </w:num>
  <w:num w:numId="41">
    <w:abstractNumId w:val="7"/>
  </w:num>
  <w:num w:numId="42">
    <w:abstractNumId w:val="33"/>
  </w:num>
  <w:num w:numId="43">
    <w:abstractNumId w:val="4"/>
  </w:num>
  <w:num w:numId="44">
    <w:abstractNumId w:val="19"/>
  </w:num>
  <w:num w:numId="45">
    <w:abstractNumId w:val="0"/>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1E7"/>
    <w:rsid w:val="00007319"/>
    <w:rsid w:val="00011416"/>
    <w:rsid w:val="0003246A"/>
    <w:rsid w:val="000358FE"/>
    <w:rsid w:val="00036F0C"/>
    <w:rsid w:val="00040EB7"/>
    <w:rsid w:val="00043E15"/>
    <w:rsid w:val="000455AE"/>
    <w:rsid w:val="00046F79"/>
    <w:rsid w:val="00051DB8"/>
    <w:rsid w:val="00052ED6"/>
    <w:rsid w:val="00054CA9"/>
    <w:rsid w:val="00065FA0"/>
    <w:rsid w:val="00066EB0"/>
    <w:rsid w:val="000703AC"/>
    <w:rsid w:val="000710F8"/>
    <w:rsid w:val="00074024"/>
    <w:rsid w:val="0007552E"/>
    <w:rsid w:val="00087ACA"/>
    <w:rsid w:val="00095BD8"/>
    <w:rsid w:val="000A3203"/>
    <w:rsid w:val="000B507F"/>
    <w:rsid w:val="000B7003"/>
    <w:rsid w:val="000C728B"/>
    <w:rsid w:val="000D0910"/>
    <w:rsid w:val="000D51F6"/>
    <w:rsid w:val="000E7129"/>
    <w:rsid w:val="000F1BBE"/>
    <w:rsid w:val="001144E8"/>
    <w:rsid w:val="00115365"/>
    <w:rsid w:val="00122200"/>
    <w:rsid w:val="00122BFA"/>
    <w:rsid w:val="00124A39"/>
    <w:rsid w:val="00136651"/>
    <w:rsid w:val="001379C1"/>
    <w:rsid w:val="00144443"/>
    <w:rsid w:val="00152BDB"/>
    <w:rsid w:val="00153A94"/>
    <w:rsid w:val="00154865"/>
    <w:rsid w:val="001564FD"/>
    <w:rsid w:val="00157644"/>
    <w:rsid w:val="00162A4D"/>
    <w:rsid w:val="00177558"/>
    <w:rsid w:val="001860CE"/>
    <w:rsid w:val="001919C6"/>
    <w:rsid w:val="00191DE6"/>
    <w:rsid w:val="001B379F"/>
    <w:rsid w:val="001B417E"/>
    <w:rsid w:val="001B47A3"/>
    <w:rsid w:val="001C7764"/>
    <w:rsid w:val="001D028E"/>
    <w:rsid w:val="001D0E07"/>
    <w:rsid w:val="001D3A76"/>
    <w:rsid w:val="001D3DAD"/>
    <w:rsid w:val="001F5110"/>
    <w:rsid w:val="002012C6"/>
    <w:rsid w:val="00203B43"/>
    <w:rsid w:val="002073F1"/>
    <w:rsid w:val="00211DCD"/>
    <w:rsid w:val="00213C69"/>
    <w:rsid w:val="00215DA5"/>
    <w:rsid w:val="00217AB6"/>
    <w:rsid w:val="00223229"/>
    <w:rsid w:val="00224AB4"/>
    <w:rsid w:val="0023486A"/>
    <w:rsid w:val="002363E0"/>
    <w:rsid w:val="00237A45"/>
    <w:rsid w:val="00237E54"/>
    <w:rsid w:val="002407DA"/>
    <w:rsid w:val="002442E6"/>
    <w:rsid w:val="00244C9D"/>
    <w:rsid w:val="00257F79"/>
    <w:rsid w:val="00263624"/>
    <w:rsid w:val="00263E57"/>
    <w:rsid w:val="00264B88"/>
    <w:rsid w:val="00280708"/>
    <w:rsid w:val="00281C50"/>
    <w:rsid w:val="00283C1B"/>
    <w:rsid w:val="00293BAC"/>
    <w:rsid w:val="00296EFC"/>
    <w:rsid w:val="002B294C"/>
    <w:rsid w:val="002D7209"/>
    <w:rsid w:val="002E61D7"/>
    <w:rsid w:val="002F5D7D"/>
    <w:rsid w:val="002F7CE0"/>
    <w:rsid w:val="00302E9E"/>
    <w:rsid w:val="00317AF6"/>
    <w:rsid w:val="00323252"/>
    <w:rsid w:val="0033331F"/>
    <w:rsid w:val="0033462F"/>
    <w:rsid w:val="00334CFE"/>
    <w:rsid w:val="00353666"/>
    <w:rsid w:val="00354BF7"/>
    <w:rsid w:val="003562BC"/>
    <w:rsid w:val="0035711A"/>
    <w:rsid w:val="00361074"/>
    <w:rsid w:val="003628E1"/>
    <w:rsid w:val="00364540"/>
    <w:rsid w:val="00364D54"/>
    <w:rsid w:val="003856F8"/>
    <w:rsid w:val="00394728"/>
    <w:rsid w:val="0039553C"/>
    <w:rsid w:val="003966B3"/>
    <w:rsid w:val="003B5D0D"/>
    <w:rsid w:val="003B7B43"/>
    <w:rsid w:val="003C06CB"/>
    <w:rsid w:val="003C3E0D"/>
    <w:rsid w:val="003C471F"/>
    <w:rsid w:val="003C6905"/>
    <w:rsid w:val="003D0943"/>
    <w:rsid w:val="003D15ED"/>
    <w:rsid w:val="003D44CB"/>
    <w:rsid w:val="003E2A7D"/>
    <w:rsid w:val="003F20BB"/>
    <w:rsid w:val="003F2B4D"/>
    <w:rsid w:val="004128D9"/>
    <w:rsid w:val="00427433"/>
    <w:rsid w:val="004301E3"/>
    <w:rsid w:val="00430CD1"/>
    <w:rsid w:val="00437F5F"/>
    <w:rsid w:val="004444D3"/>
    <w:rsid w:val="00444C82"/>
    <w:rsid w:val="004476B5"/>
    <w:rsid w:val="00452627"/>
    <w:rsid w:val="00454B28"/>
    <w:rsid w:val="00462509"/>
    <w:rsid w:val="00462554"/>
    <w:rsid w:val="004626D3"/>
    <w:rsid w:val="0046542F"/>
    <w:rsid w:val="0046560F"/>
    <w:rsid w:val="00470066"/>
    <w:rsid w:val="00474FFF"/>
    <w:rsid w:val="00486908"/>
    <w:rsid w:val="00495057"/>
    <w:rsid w:val="004A4871"/>
    <w:rsid w:val="004A68BE"/>
    <w:rsid w:val="004B0BA9"/>
    <w:rsid w:val="004B20F7"/>
    <w:rsid w:val="004B31C0"/>
    <w:rsid w:val="004D4EE5"/>
    <w:rsid w:val="004E0CC3"/>
    <w:rsid w:val="004E4F95"/>
    <w:rsid w:val="004E594D"/>
    <w:rsid w:val="004E694A"/>
    <w:rsid w:val="004F45F7"/>
    <w:rsid w:val="00501766"/>
    <w:rsid w:val="005068CB"/>
    <w:rsid w:val="00515F22"/>
    <w:rsid w:val="005215E0"/>
    <w:rsid w:val="00526D9B"/>
    <w:rsid w:val="00542EC7"/>
    <w:rsid w:val="00542FD3"/>
    <w:rsid w:val="0054356A"/>
    <w:rsid w:val="00547843"/>
    <w:rsid w:val="00547FDF"/>
    <w:rsid w:val="005520F2"/>
    <w:rsid w:val="00553DD6"/>
    <w:rsid w:val="00555BAC"/>
    <w:rsid w:val="00556125"/>
    <w:rsid w:val="005612AC"/>
    <w:rsid w:val="005708D8"/>
    <w:rsid w:val="00576F4B"/>
    <w:rsid w:val="00597631"/>
    <w:rsid w:val="005A03E9"/>
    <w:rsid w:val="005A1594"/>
    <w:rsid w:val="005B0C4E"/>
    <w:rsid w:val="005B4FF5"/>
    <w:rsid w:val="005B7B1B"/>
    <w:rsid w:val="005C6DFC"/>
    <w:rsid w:val="005D1BD1"/>
    <w:rsid w:val="005D7AD4"/>
    <w:rsid w:val="005E273B"/>
    <w:rsid w:val="005F0D8B"/>
    <w:rsid w:val="005F51CB"/>
    <w:rsid w:val="00606DE8"/>
    <w:rsid w:val="0061154D"/>
    <w:rsid w:val="00611935"/>
    <w:rsid w:val="00625530"/>
    <w:rsid w:val="00633AA1"/>
    <w:rsid w:val="006366A4"/>
    <w:rsid w:val="006375AB"/>
    <w:rsid w:val="006437AC"/>
    <w:rsid w:val="00657BBD"/>
    <w:rsid w:val="00657BE0"/>
    <w:rsid w:val="006672DC"/>
    <w:rsid w:val="00667B4B"/>
    <w:rsid w:val="00667EAF"/>
    <w:rsid w:val="00681F55"/>
    <w:rsid w:val="00691040"/>
    <w:rsid w:val="006931A0"/>
    <w:rsid w:val="00695639"/>
    <w:rsid w:val="0069692D"/>
    <w:rsid w:val="006A45F1"/>
    <w:rsid w:val="006B18D6"/>
    <w:rsid w:val="006B1A0E"/>
    <w:rsid w:val="006B50F7"/>
    <w:rsid w:val="006B7259"/>
    <w:rsid w:val="006C177F"/>
    <w:rsid w:val="006C4AB5"/>
    <w:rsid w:val="006C4E43"/>
    <w:rsid w:val="006C5993"/>
    <w:rsid w:val="006D1880"/>
    <w:rsid w:val="006D4154"/>
    <w:rsid w:val="006E2DE9"/>
    <w:rsid w:val="006E621C"/>
    <w:rsid w:val="006F6151"/>
    <w:rsid w:val="006F762D"/>
    <w:rsid w:val="00703060"/>
    <w:rsid w:val="00704FB7"/>
    <w:rsid w:val="00714C6C"/>
    <w:rsid w:val="00724266"/>
    <w:rsid w:val="0073094E"/>
    <w:rsid w:val="00736FC6"/>
    <w:rsid w:val="00737A4A"/>
    <w:rsid w:val="00740199"/>
    <w:rsid w:val="00741D65"/>
    <w:rsid w:val="007431E4"/>
    <w:rsid w:val="00753EB7"/>
    <w:rsid w:val="00754B8C"/>
    <w:rsid w:val="0076422B"/>
    <w:rsid w:val="0078128D"/>
    <w:rsid w:val="0078631D"/>
    <w:rsid w:val="00792206"/>
    <w:rsid w:val="00795B7B"/>
    <w:rsid w:val="007A12E2"/>
    <w:rsid w:val="007B03F9"/>
    <w:rsid w:val="007B2C14"/>
    <w:rsid w:val="007B3E38"/>
    <w:rsid w:val="007B47E8"/>
    <w:rsid w:val="007D0623"/>
    <w:rsid w:val="007D193A"/>
    <w:rsid w:val="007D2198"/>
    <w:rsid w:val="007D3F4B"/>
    <w:rsid w:val="007F2230"/>
    <w:rsid w:val="00806FC9"/>
    <w:rsid w:val="00807677"/>
    <w:rsid w:val="00810C38"/>
    <w:rsid w:val="00813585"/>
    <w:rsid w:val="00815F3C"/>
    <w:rsid w:val="008231FD"/>
    <w:rsid w:val="00827ED6"/>
    <w:rsid w:val="008370ED"/>
    <w:rsid w:val="00854629"/>
    <w:rsid w:val="00855BEE"/>
    <w:rsid w:val="00863371"/>
    <w:rsid w:val="00867E37"/>
    <w:rsid w:val="008748B5"/>
    <w:rsid w:val="008770A7"/>
    <w:rsid w:val="0088104C"/>
    <w:rsid w:val="008837E1"/>
    <w:rsid w:val="0088538D"/>
    <w:rsid w:val="00893E06"/>
    <w:rsid w:val="008940DA"/>
    <w:rsid w:val="00894725"/>
    <w:rsid w:val="00895041"/>
    <w:rsid w:val="0089646E"/>
    <w:rsid w:val="008A3DE3"/>
    <w:rsid w:val="008A4B2B"/>
    <w:rsid w:val="008B28F8"/>
    <w:rsid w:val="008B7AD5"/>
    <w:rsid w:val="008B7B3C"/>
    <w:rsid w:val="008C161C"/>
    <w:rsid w:val="008C2113"/>
    <w:rsid w:val="008C22D3"/>
    <w:rsid w:val="008C5A4C"/>
    <w:rsid w:val="008C6967"/>
    <w:rsid w:val="008E06C4"/>
    <w:rsid w:val="008E2317"/>
    <w:rsid w:val="008E7875"/>
    <w:rsid w:val="008F7700"/>
    <w:rsid w:val="00902626"/>
    <w:rsid w:val="009072DB"/>
    <w:rsid w:val="00913311"/>
    <w:rsid w:val="009133F1"/>
    <w:rsid w:val="009153E3"/>
    <w:rsid w:val="00922D6B"/>
    <w:rsid w:val="00925068"/>
    <w:rsid w:val="00926205"/>
    <w:rsid w:val="00927E35"/>
    <w:rsid w:val="00935851"/>
    <w:rsid w:val="009369B9"/>
    <w:rsid w:val="009423E6"/>
    <w:rsid w:val="00953686"/>
    <w:rsid w:val="009543D3"/>
    <w:rsid w:val="0095744D"/>
    <w:rsid w:val="00975369"/>
    <w:rsid w:val="0098096B"/>
    <w:rsid w:val="00982E5D"/>
    <w:rsid w:val="00984223"/>
    <w:rsid w:val="00993737"/>
    <w:rsid w:val="00993CFD"/>
    <w:rsid w:val="009A1580"/>
    <w:rsid w:val="009A1A4A"/>
    <w:rsid w:val="009C1520"/>
    <w:rsid w:val="009D1D44"/>
    <w:rsid w:val="009E6A28"/>
    <w:rsid w:val="009F280E"/>
    <w:rsid w:val="009F4532"/>
    <w:rsid w:val="009F6C6F"/>
    <w:rsid w:val="009F7269"/>
    <w:rsid w:val="00A0367E"/>
    <w:rsid w:val="00A0449E"/>
    <w:rsid w:val="00A05D64"/>
    <w:rsid w:val="00A12638"/>
    <w:rsid w:val="00A17A87"/>
    <w:rsid w:val="00A32334"/>
    <w:rsid w:val="00A341C7"/>
    <w:rsid w:val="00A367F3"/>
    <w:rsid w:val="00A37BEC"/>
    <w:rsid w:val="00A435FB"/>
    <w:rsid w:val="00A446E6"/>
    <w:rsid w:val="00A53D36"/>
    <w:rsid w:val="00A57A39"/>
    <w:rsid w:val="00A73243"/>
    <w:rsid w:val="00A73A4C"/>
    <w:rsid w:val="00A77D09"/>
    <w:rsid w:val="00A866B3"/>
    <w:rsid w:val="00A93BCB"/>
    <w:rsid w:val="00AA56E0"/>
    <w:rsid w:val="00AA70AD"/>
    <w:rsid w:val="00AC08CF"/>
    <w:rsid w:val="00AD46E7"/>
    <w:rsid w:val="00AD7B19"/>
    <w:rsid w:val="00AE4BEF"/>
    <w:rsid w:val="00AE62D7"/>
    <w:rsid w:val="00AE7297"/>
    <w:rsid w:val="00AF1EA3"/>
    <w:rsid w:val="00AF35DD"/>
    <w:rsid w:val="00AF5121"/>
    <w:rsid w:val="00AF62EE"/>
    <w:rsid w:val="00AF6685"/>
    <w:rsid w:val="00B006A8"/>
    <w:rsid w:val="00B00D1E"/>
    <w:rsid w:val="00B03020"/>
    <w:rsid w:val="00B204A8"/>
    <w:rsid w:val="00B328E1"/>
    <w:rsid w:val="00B339A8"/>
    <w:rsid w:val="00B3519C"/>
    <w:rsid w:val="00B40D5D"/>
    <w:rsid w:val="00B442AF"/>
    <w:rsid w:val="00B54944"/>
    <w:rsid w:val="00B625B5"/>
    <w:rsid w:val="00B71259"/>
    <w:rsid w:val="00B71851"/>
    <w:rsid w:val="00B718A6"/>
    <w:rsid w:val="00B721DD"/>
    <w:rsid w:val="00B73374"/>
    <w:rsid w:val="00B7398D"/>
    <w:rsid w:val="00B81ED4"/>
    <w:rsid w:val="00B92EB2"/>
    <w:rsid w:val="00B957E6"/>
    <w:rsid w:val="00B97DAF"/>
    <w:rsid w:val="00BA1E85"/>
    <w:rsid w:val="00BA42F5"/>
    <w:rsid w:val="00BA6587"/>
    <w:rsid w:val="00BB29E9"/>
    <w:rsid w:val="00BB7C46"/>
    <w:rsid w:val="00BC461F"/>
    <w:rsid w:val="00BC70A1"/>
    <w:rsid w:val="00BD6364"/>
    <w:rsid w:val="00BE3344"/>
    <w:rsid w:val="00BE77A5"/>
    <w:rsid w:val="00BF1692"/>
    <w:rsid w:val="00C026BA"/>
    <w:rsid w:val="00C22A8A"/>
    <w:rsid w:val="00C441B6"/>
    <w:rsid w:val="00C514E2"/>
    <w:rsid w:val="00C51B08"/>
    <w:rsid w:val="00C539C3"/>
    <w:rsid w:val="00C5436E"/>
    <w:rsid w:val="00C55FC3"/>
    <w:rsid w:val="00C60E1D"/>
    <w:rsid w:val="00C64E93"/>
    <w:rsid w:val="00C744A1"/>
    <w:rsid w:val="00C82196"/>
    <w:rsid w:val="00C82D46"/>
    <w:rsid w:val="00C9601D"/>
    <w:rsid w:val="00C967D9"/>
    <w:rsid w:val="00CA10B7"/>
    <w:rsid w:val="00CA30BA"/>
    <w:rsid w:val="00CB528E"/>
    <w:rsid w:val="00CC6415"/>
    <w:rsid w:val="00CD0D9E"/>
    <w:rsid w:val="00CD7A5A"/>
    <w:rsid w:val="00CF4B93"/>
    <w:rsid w:val="00CF5232"/>
    <w:rsid w:val="00CF5F4E"/>
    <w:rsid w:val="00D37AE3"/>
    <w:rsid w:val="00D42128"/>
    <w:rsid w:val="00D50E4A"/>
    <w:rsid w:val="00D5350F"/>
    <w:rsid w:val="00D75631"/>
    <w:rsid w:val="00D90CA7"/>
    <w:rsid w:val="00D973A8"/>
    <w:rsid w:val="00D97C4D"/>
    <w:rsid w:val="00DA4962"/>
    <w:rsid w:val="00DA5EA3"/>
    <w:rsid w:val="00DC5544"/>
    <w:rsid w:val="00DD2AD5"/>
    <w:rsid w:val="00DF294B"/>
    <w:rsid w:val="00DF3274"/>
    <w:rsid w:val="00E15D48"/>
    <w:rsid w:val="00E3411D"/>
    <w:rsid w:val="00E417FE"/>
    <w:rsid w:val="00E42426"/>
    <w:rsid w:val="00E473C5"/>
    <w:rsid w:val="00E57549"/>
    <w:rsid w:val="00E662DB"/>
    <w:rsid w:val="00E7308C"/>
    <w:rsid w:val="00E74975"/>
    <w:rsid w:val="00E77AF3"/>
    <w:rsid w:val="00E824B8"/>
    <w:rsid w:val="00E84C73"/>
    <w:rsid w:val="00E91349"/>
    <w:rsid w:val="00E94212"/>
    <w:rsid w:val="00E95A78"/>
    <w:rsid w:val="00EA12FA"/>
    <w:rsid w:val="00EA4E70"/>
    <w:rsid w:val="00EB5638"/>
    <w:rsid w:val="00EB70A4"/>
    <w:rsid w:val="00EC3AF8"/>
    <w:rsid w:val="00ED055A"/>
    <w:rsid w:val="00EE0AA0"/>
    <w:rsid w:val="00EE7F42"/>
    <w:rsid w:val="00EF1226"/>
    <w:rsid w:val="00EF1F1C"/>
    <w:rsid w:val="00EF2A2F"/>
    <w:rsid w:val="00EF4915"/>
    <w:rsid w:val="00EF6681"/>
    <w:rsid w:val="00F05684"/>
    <w:rsid w:val="00F06CDA"/>
    <w:rsid w:val="00F079C4"/>
    <w:rsid w:val="00F2237D"/>
    <w:rsid w:val="00F26931"/>
    <w:rsid w:val="00F3272E"/>
    <w:rsid w:val="00F358C3"/>
    <w:rsid w:val="00F374D5"/>
    <w:rsid w:val="00F37969"/>
    <w:rsid w:val="00F40B2D"/>
    <w:rsid w:val="00F41724"/>
    <w:rsid w:val="00F41763"/>
    <w:rsid w:val="00F41AF2"/>
    <w:rsid w:val="00F4247B"/>
    <w:rsid w:val="00F42D92"/>
    <w:rsid w:val="00F737C5"/>
    <w:rsid w:val="00F809B1"/>
    <w:rsid w:val="00F91066"/>
    <w:rsid w:val="00F91E01"/>
    <w:rsid w:val="00F92F3D"/>
    <w:rsid w:val="00F9651F"/>
    <w:rsid w:val="00FA3DB7"/>
    <w:rsid w:val="00FA631A"/>
    <w:rsid w:val="00FB0A28"/>
    <w:rsid w:val="00FC1B48"/>
    <w:rsid w:val="00FC4AEF"/>
    <w:rsid w:val="00FE0CC5"/>
    <w:rsid w:val="00FE330A"/>
    <w:rsid w:val="00FE4918"/>
    <w:rsid w:val="00FE7115"/>
    <w:rsid w:val="00FF0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202327361">
      <w:bodyDiv w:val="1"/>
      <w:marLeft w:val="60"/>
      <w:marRight w:val="60"/>
      <w:marTop w:val="60"/>
      <w:marBottom w:val="6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585143538">
      <w:bodyDiv w:val="1"/>
      <w:marLeft w:val="0"/>
      <w:marRight w:val="0"/>
      <w:marTop w:val="0"/>
      <w:marBottom w:val="0"/>
      <w:divBdr>
        <w:top w:val="none" w:sz="0" w:space="0" w:color="auto"/>
        <w:left w:val="none" w:sz="0" w:space="0" w:color="auto"/>
        <w:bottom w:val="none" w:sz="0" w:space="0" w:color="auto"/>
        <w:right w:val="none" w:sz="0" w:space="0" w:color="auto"/>
      </w:divBdr>
    </w:div>
    <w:div w:id="1687514778">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49571946">
      <w:bodyDiv w:val="1"/>
      <w:marLeft w:val="0"/>
      <w:marRight w:val="0"/>
      <w:marTop w:val="0"/>
      <w:marBottom w:val="0"/>
      <w:divBdr>
        <w:top w:val="none" w:sz="0" w:space="0" w:color="auto"/>
        <w:left w:val="none" w:sz="0" w:space="0" w:color="auto"/>
        <w:bottom w:val="none" w:sz="0" w:space="0" w:color="auto"/>
        <w:right w:val="none" w:sz="0" w:space="0" w:color="auto"/>
      </w:divBdr>
    </w:div>
    <w:div w:id="1773090127">
      <w:bodyDiv w:val="1"/>
      <w:marLeft w:val="60"/>
      <w:marRight w:val="60"/>
      <w:marTop w:val="60"/>
      <w:marBottom w:val="6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3146</Words>
  <Characters>17937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2017-07-19T16:54:00Z</dcterms:created>
  <dcterms:modified xsi:type="dcterms:W3CDTF">2017-07-19T16:54:00Z</dcterms:modified>
</cp:coreProperties>
</file>