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7E12034A"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935851">
        <w:rPr>
          <w:rFonts w:ascii="Arial" w:hAnsi="Arial" w:cs="Arial"/>
          <w:b/>
          <w:bCs/>
          <w:sz w:val="36"/>
          <w:szCs w:val="32"/>
        </w:rPr>
        <w:t>31</w:t>
      </w:r>
      <w:r w:rsidR="00D56EA1">
        <w:rPr>
          <w:rFonts w:ascii="Arial" w:hAnsi="Arial" w:cs="Arial"/>
          <w:b/>
          <w:bCs/>
          <w:sz w:val="36"/>
          <w:szCs w:val="32"/>
        </w:rPr>
        <w:t>3</w:t>
      </w:r>
    </w:p>
    <w:p w14:paraId="38E7E88B" w14:textId="77777777" w:rsidR="003562BC" w:rsidRPr="009B3C81" w:rsidRDefault="003562BC" w:rsidP="003562BC">
      <w:pPr>
        <w:pStyle w:val="Title2"/>
        <w:rPr>
          <w:sz w:val="36"/>
        </w:rPr>
      </w:pPr>
      <w:r w:rsidRPr="009B3C81">
        <w:rPr>
          <w:sz w:val="36"/>
        </w:rPr>
        <w:t>System Design Document</w:t>
      </w:r>
    </w:p>
    <w:p w14:paraId="33D1010D" w14:textId="4E4B8FAC" w:rsidR="003562BC" w:rsidRPr="009B3C81" w:rsidRDefault="00D50E4A" w:rsidP="003562BC">
      <w:pPr>
        <w:pStyle w:val="Title"/>
      </w:pPr>
      <w:r>
        <w:t>PRCA*4.5*</w:t>
      </w:r>
      <w:r w:rsidR="00234357">
        <w:t>318</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6BFBF5F9" w:rsidR="003562BC" w:rsidRPr="009B3C81" w:rsidRDefault="00234357" w:rsidP="003562BC">
      <w:pPr>
        <w:pStyle w:val="InstructionalTextTitle2"/>
        <w:rPr>
          <w:rFonts w:ascii="Arial" w:hAnsi="Arial" w:cs="Arial"/>
          <w:b/>
          <w:i w:val="0"/>
          <w:color w:val="auto"/>
          <w:sz w:val="32"/>
          <w:szCs w:val="32"/>
        </w:rPr>
      </w:pPr>
      <w:r>
        <w:rPr>
          <w:rFonts w:ascii="Arial" w:hAnsi="Arial" w:cs="Arial"/>
          <w:b/>
          <w:i w:val="0"/>
          <w:color w:val="auto"/>
          <w:sz w:val="32"/>
          <w:szCs w:val="32"/>
        </w:rPr>
        <w:t>March</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7300E206" w14:textId="2B0E3D55" w:rsidR="00B81ED4" w:rsidRPr="007D0623" w:rsidRDefault="00B81ED4" w:rsidP="008F7700">
      <w:pPr>
        <w:pStyle w:val="TopInfo"/>
        <w:rPr>
          <w:rFonts w:ascii="Times New Roman" w:hAnsi="Times New Roman" w:cs="Times New Roman"/>
        </w:rPr>
      </w:pPr>
      <w:r w:rsidRPr="008F7700">
        <w:rPr>
          <w:b/>
        </w:rPr>
        <w:lastRenderedPageBreak/>
        <w:t>User Story Number:</w:t>
      </w:r>
      <w:r w:rsidRPr="00B81ED4">
        <w:t xml:space="preserve"> </w:t>
      </w:r>
      <w:r w:rsidR="00935851">
        <w:t>US31</w:t>
      </w:r>
      <w:r w:rsidR="00D56EA1">
        <w:t>3</w:t>
      </w:r>
    </w:p>
    <w:p w14:paraId="39326920" w14:textId="5C53A258" w:rsidR="004F45F7" w:rsidRPr="004F45F7" w:rsidRDefault="00B81ED4" w:rsidP="004F45F7">
      <w:pPr>
        <w:pStyle w:val="TopInfo"/>
        <w:rPr>
          <w:rFonts w:ascii="Calibri" w:hAnsi="Calibri" w:cs="Arial"/>
        </w:rPr>
      </w:pPr>
      <w:r w:rsidRPr="008F7700">
        <w:rPr>
          <w:b/>
        </w:rPr>
        <w:t>User Story Name:</w:t>
      </w:r>
      <w:r w:rsidR="007431E4">
        <w:t xml:space="preserve"> </w:t>
      </w:r>
      <w:r w:rsidR="00D56EA1">
        <w:t>Mandatory comments and history</w:t>
      </w:r>
      <w:r w:rsidR="00D56EA1" w:rsidRPr="00211DCD" w:rsidDel="00B204A8">
        <w:rPr>
          <w:rFonts w:cs="Times New Roman"/>
          <w:b/>
        </w:rPr>
        <w:t xml:space="preserve"> </w:t>
      </w:r>
    </w:p>
    <w:p w14:paraId="5091C0BC" w14:textId="77777777" w:rsidR="006D10D5" w:rsidRPr="006D10D5" w:rsidRDefault="006D10D5" w:rsidP="006D10D5">
      <w:pPr>
        <w:pStyle w:val="Heading1"/>
      </w:pPr>
      <w:r w:rsidRPr="006D10D5">
        <w:t xml:space="preserve">Story:  Users need a complete history of comments that were added to the receipts. </w:t>
      </w:r>
      <w:proofErr w:type="spellStart"/>
      <w:r w:rsidRPr="006D10D5">
        <w:t>VistA</w:t>
      </w:r>
      <w:proofErr w:type="spellEnd"/>
      <w:r w:rsidRPr="006D10D5">
        <w:t xml:space="preserve"> needs to be updated to REQUIRE comments when clerks put funds into suspense from receipt (patient unknown or money needs to be returned to the payer).   If the receipt contains anything but a valid claim number in the claim number field, receipt should not process until required comments are entered.  When clerk tries to process receipt and receipt stops the processing due to comments needed, </w:t>
      </w:r>
      <w:proofErr w:type="spellStart"/>
      <w:r w:rsidRPr="006D10D5">
        <w:t>VistA</w:t>
      </w:r>
      <w:proofErr w:type="spellEnd"/>
      <w:r w:rsidRPr="006D10D5">
        <w:t xml:space="preserve"> should identify the line item(s) needing attention.  </w:t>
      </w:r>
    </w:p>
    <w:p w14:paraId="65D3AC7E" w14:textId="39BAC6C6" w:rsidR="009153E3" w:rsidRDefault="009153E3" w:rsidP="009153E3">
      <w:pPr>
        <w:pStyle w:val="Heading1"/>
      </w:pPr>
      <w:r w:rsidRPr="009153E3">
        <w:t>Conversation</w:t>
      </w:r>
    </w:p>
    <w:p w14:paraId="38F80698" w14:textId="4F709884" w:rsidR="00D56EA1" w:rsidRDefault="00D56EA1" w:rsidP="00E77AF3">
      <w:pPr>
        <w:pStyle w:val="Heading1"/>
        <w:rPr>
          <w:rFonts w:asciiTheme="minorHAnsi" w:hAnsiTheme="minorHAnsi" w:cs="Arial"/>
          <w:b w:val="0"/>
          <w:szCs w:val="24"/>
        </w:rPr>
      </w:pPr>
      <w:r>
        <w:rPr>
          <w:rFonts w:asciiTheme="minorHAnsi" w:hAnsiTheme="minorHAnsi" w:cs="Arial"/>
          <w:b w:val="0"/>
          <w:szCs w:val="24"/>
        </w:rPr>
        <w:t xml:space="preserve">The RECEIPT LINE COMMENT field (file 344.491, field .1) needs to be modified in the following manner: </w:t>
      </w:r>
    </w:p>
    <w:p w14:paraId="77F52124" w14:textId="6FCA571E" w:rsidR="00D56EA1" w:rsidRDefault="00D56EA1" w:rsidP="0044342F">
      <w:pPr>
        <w:pStyle w:val="BodyText"/>
        <w:numPr>
          <w:ilvl w:val="0"/>
          <w:numId w:val="16"/>
        </w:numPr>
      </w:pPr>
      <w:r>
        <w:rPr>
          <w:lang w:eastAsia="en-US"/>
        </w:rPr>
        <w:t>It needs to be changed to a required field.</w:t>
      </w:r>
    </w:p>
    <w:p w14:paraId="6369E02F" w14:textId="245828D9" w:rsidR="00D56EA1" w:rsidRDefault="00D56EA1" w:rsidP="0044342F">
      <w:pPr>
        <w:pStyle w:val="BodyText"/>
        <w:numPr>
          <w:ilvl w:val="0"/>
          <w:numId w:val="16"/>
        </w:numPr>
      </w:pPr>
      <w:r>
        <w:rPr>
          <w:lang w:eastAsia="en-US"/>
        </w:rPr>
        <w:t xml:space="preserve">It needs to </w:t>
      </w:r>
      <w:proofErr w:type="spellStart"/>
      <w:r>
        <w:rPr>
          <w:lang w:eastAsia="en-US"/>
        </w:rPr>
        <w:t>changed</w:t>
      </w:r>
      <w:proofErr w:type="spellEnd"/>
      <w:r>
        <w:rPr>
          <w:lang w:eastAsia="en-US"/>
        </w:rPr>
        <w:t xml:space="preserve"> to let the user either choose a ‘standard’ receipt line comment OR cho</w:t>
      </w:r>
      <w:r w:rsidR="00DF4647">
        <w:rPr>
          <w:lang w:eastAsia="en-US"/>
        </w:rPr>
        <w:t>o</w:t>
      </w:r>
      <w:r>
        <w:rPr>
          <w:lang w:eastAsia="en-US"/>
        </w:rPr>
        <w:t xml:space="preserve">se </w:t>
      </w:r>
      <w:r w:rsidR="00DF4647">
        <w:rPr>
          <w:lang w:eastAsia="en-US"/>
        </w:rPr>
        <w:t>‘O</w:t>
      </w:r>
      <w:r>
        <w:rPr>
          <w:lang w:eastAsia="en-US"/>
        </w:rPr>
        <w:t>ther</w:t>
      </w:r>
      <w:r w:rsidR="00DF4647">
        <w:rPr>
          <w:lang w:eastAsia="en-US"/>
        </w:rPr>
        <w:t>’</w:t>
      </w:r>
      <w:r>
        <w:rPr>
          <w:lang w:eastAsia="en-US"/>
        </w:rPr>
        <w:t xml:space="preserve"> and let them type in a free text comment.</w:t>
      </w:r>
      <w:r w:rsidR="008C404D">
        <w:rPr>
          <w:lang w:eastAsia="en-US"/>
        </w:rPr>
        <w:t xml:space="preserve">  This could be done by changing the field type to ‘Mumps code’ and calling a function.</w:t>
      </w:r>
    </w:p>
    <w:p w14:paraId="6C0F9A05" w14:textId="77777777" w:rsidR="001226AA" w:rsidRDefault="001226AA" w:rsidP="001226AA">
      <w:pPr>
        <w:pStyle w:val="BodyText"/>
        <w:ind w:left="576"/>
      </w:pPr>
      <w:r>
        <w:rPr>
          <w:lang w:eastAsia="en-US"/>
        </w:rPr>
        <w:t xml:space="preserve">The list </w:t>
      </w:r>
      <w:proofErr w:type="gramStart"/>
      <w:r>
        <w:rPr>
          <w:lang w:eastAsia="en-US"/>
        </w:rPr>
        <w:t>of  ‘standard’</w:t>
      </w:r>
      <w:proofErr w:type="gramEnd"/>
      <w:r>
        <w:rPr>
          <w:lang w:eastAsia="en-US"/>
        </w:rPr>
        <w:t xml:space="preserve"> comments is as follows:</w:t>
      </w:r>
    </w:p>
    <w:p w14:paraId="2D949BB1" w14:textId="77777777" w:rsidR="001226AA" w:rsidRDefault="001226AA" w:rsidP="001226AA">
      <w:pPr>
        <w:pStyle w:val="ListParagraph"/>
        <w:numPr>
          <w:ilvl w:val="0"/>
          <w:numId w:val="17"/>
        </w:numPr>
        <w:spacing w:after="0" w:line="240" w:lineRule="auto"/>
        <w:ind w:left="1080"/>
        <w:contextualSpacing w:val="0"/>
      </w:pPr>
      <w:r>
        <w:t>Collected/Closed</w:t>
      </w:r>
    </w:p>
    <w:p w14:paraId="3925A21A" w14:textId="77777777" w:rsidR="001226AA" w:rsidRDefault="001226AA" w:rsidP="001226AA">
      <w:pPr>
        <w:pStyle w:val="ListParagraph"/>
        <w:numPr>
          <w:ilvl w:val="0"/>
          <w:numId w:val="17"/>
        </w:numPr>
        <w:spacing w:after="0" w:line="240" w:lineRule="auto"/>
        <w:ind w:left="1080"/>
        <w:contextualSpacing w:val="0"/>
      </w:pPr>
      <w:r>
        <w:t>Cancelled</w:t>
      </w:r>
    </w:p>
    <w:p w14:paraId="73C8A040" w14:textId="77777777" w:rsidR="001226AA" w:rsidRDefault="001226AA" w:rsidP="001226AA">
      <w:pPr>
        <w:pStyle w:val="ListParagraph"/>
        <w:numPr>
          <w:ilvl w:val="0"/>
          <w:numId w:val="17"/>
        </w:numPr>
        <w:spacing w:after="0" w:line="240" w:lineRule="auto"/>
        <w:ind w:left="1080"/>
        <w:contextualSpacing w:val="0"/>
      </w:pPr>
      <w:r>
        <w:t xml:space="preserve">Returned Refund </w:t>
      </w:r>
    </w:p>
    <w:p w14:paraId="72B8AB29" w14:textId="77777777" w:rsidR="001226AA" w:rsidRDefault="001226AA" w:rsidP="001226AA">
      <w:pPr>
        <w:pStyle w:val="ListParagraph"/>
        <w:numPr>
          <w:ilvl w:val="0"/>
          <w:numId w:val="17"/>
        </w:numPr>
        <w:spacing w:after="0" w:line="240" w:lineRule="auto"/>
        <w:ind w:left="1080"/>
        <w:contextualSpacing w:val="0"/>
      </w:pPr>
      <w:r>
        <w:t>Overpayment</w:t>
      </w:r>
    </w:p>
    <w:p w14:paraId="318B4419" w14:textId="77777777" w:rsidR="001226AA" w:rsidRDefault="001226AA" w:rsidP="001226AA">
      <w:pPr>
        <w:pStyle w:val="ListParagraph"/>
        <w:numPr>
          <w:ilvl w:val="0"/>
          <w:numId w:val="17"/>
        </w:numPr>
        <w:spacing w:after="0" w:line="240" w:lineRule="auto"/>
        <w:ind w:left="1080"/>
        <w:contextualSpacing w:val="0"/>
      </w:pPr>
      <w:r>
        <w:t>Inactive bill</w:t>
      </w:r>
    </w:p>
    <w:p w14:paraId="46C044D4" w14:textId="77777777" w:rsidR="001226AA" w:rsidRDefault="001226AA" w:rsidP="001226AA">
      <w:pPr>
        <w:pStyle w:val="ListParagraph"/>
        <w:numPr>
          <w:ilvl w:val="0"/>
          <w:numId w:val="17"/>
        </w:numPr>
        <w:spacing w:after="0" w:line="240" w:lineRule="auto"/>
        <w:ind w:left="1080"/>
        <w:contextualSpacing w:val="0"/>
      </w:pPr>
      <w:r>
        <w:t xml:space="preserve">Duplicate payment </w:t>
      </w:r>
    </w:p>
    <w:p w14:paraId="591D595F" w14:textId="77777777" w:rsidR="001226AA" w:rsidRDefault="001226AA" w:rsidP="001226AA">
      <w:pPr>
        <w:pStyle w:val="ListParagraph"/>
        <w:numPr>
          <w:ilvl w:val="0"/>
          <w:numId w:val="17"/>
        </w:numPr>
        <w:spacing w:after="0" w:line="240" w:lineRule="auto"/>
        <w:ind w:left="1080"/>
        <w:contextualSpacing w:val="0"/>
      </w:pPr>
      <w:r>
        <w:t xml:space="preserve">Policy termed </w:t>
      </w:r>
    </w:p>
    <w:p w14:paraId="55FA81FA" w14:textId="77777777" w:rsidR="001226AA" w:rsidRDefault="001226AA" w:rsidP="001226AA">
      <w:pPr>
        <w:pStyle w:val="ListParagraph"/>
        <w:numPr>
          <w:ilvl w:val="0"/>
          <w:numId w:val="17"/>
        </w:numPr>
        <w:spacing w:after="0" w:line="240" w:lineRule="auto"/>
        <w:ind w:left="1080"/>
        <w:contextualSpacing w:val="0"/>
      </w:pPr>
      <w:r>
        <w:t>Service connected</w:t>
      </w:r>
    </w:p>
    <w:p w14:paraId="06594651" w14:textId="77777777" w:rsidR="001226AA" w:rsidRDefault="001226AA" w:rsidP="001226AA">
      <w:pPr>
        <w:pStyle w:val="ListParagraph"/>
        <w:numPr>
          <w:ilvl w:val="0"/>
          <w:numId w:val="17"/>
        </w:numPr>
        <w:spacing w:after="0" w:line="240" w:lineRule="auto"/>
        <w:ind w:left="1080"/>
        <w:contextualSpacing w:val="0"/>
      </w:pPr>
      <w:r>
        <w:t>Other – if other is selected the user will get an additional prompt and type in a free text comment</w:t>
      </w:r>
    </w:p>
    <w:p w14:paraId="7EB1ED98" w14:textId="77777777" w:rsidR="00DF4647" w:rsidRDefault="00DF4647" w:rsidP="00DF4647">
      <w:pPr>
        <w:pStyle w:val="BodyText"/>
        <w:numPr>
          <w:ilvl w:val="0"/>
          <w:numId w:val="16"/>
        </w:numPr>
      </w:pPr>
      <w:r>
        <w:t>The standard comment entry should be implemented in the following places:</w:t>
      </w:r>
    </w:p>
    <w:p w14:paraId="0AF4D064" w14:textId="77777777" w:rsidR="00DF4647" w:rsidRDefault="00DF4647" w:rsidP="00DF4647">
      <w:pPr>
        <w:pStyle w:val="BodyText"/>
        <w:numPr>
          <w:ilvl w:val="1"/>
          <w:numId w:val="16"/>
        </w:numPr>
      </w:pPr>
      <w:r>
        <w:t xml:space="preserve">ERA </w:t>
      </w:r>
      <w:proofErr w:type="spellStart"/>
      <w:r>
        <w:t>Worklist</w:t>
      </w:r>
      <w:proofErr w:type="spellEnd"/>
      <w:r>
        <w:t>/Scratchpad Split/Edit action</w:t>
      </w:r>
    </w:p>
    <w:p w14:paraId="6CEB3CA8" w14:textId="77777777" w:rsidR="00DF4647" w:rsidRDefault="00DF4647" w:rsidP="00DF4647">
      <w:pPr>
        <w:pStyle w:val="BodyText"/>
        <w:numPr>
          <w:ilvl w:val="1"/>
          <w:numId w:val="16"/>
        </w:numPr>
      </w:pPr>
      <w:r>
        <w:t xml:space="preserve">APAR </w:t>
      </w:r>
      <w:proofErr w:type="spellStart"/>
      <w:r>
        <w:t>Worklist</w:t>
      </w:r>
      <w:proofErr w:type="spellEnd"/>
      <w:r>
        <w:t>/Scratchpad Split/Edit action</w:t>
      </w:r>
    </w:p>
    <w:p w14:paraId="1782D8F1" w14:textId="77777777" w:rsidR="00DF4647" w:rsidRDefault="00DF4647" w:rsidP="00DF4647">
      <w:pPr>
        <w:pStyle w:val="BodyText"/>
        <w:numPr>
          <w:ilvl w:val="1"/>
          <w:numId w:val="16"/>
        </w:numPr>
      </w:pPr>
      <w:r>
        <w:t>Link Payment to Account option LP and CS actions</w:t>
      </w:r>
    </w:p>
    <w:p w14:paraId="11C95C36" w14:textId="77777777" w:rsidR="00DF4647" w:rsidRDefault="00DF4647" w:rsidP="00DF4647">
      <w:pPr>
        <w:pStyle w:val="BodyText"/>
        <w:numPr>
          <w:ilvl w:val="0"/>
          <w:numId w:val="16"/>
        </w:numPr>
      </w:pPr>
      <w:r>
        <w:rPr>
          <w:lang w:eastAsia="en-US"/>
        </w:rPr>
        <w:t xml:space="preserve">The scratchpad screens in APAR and ERA </w:t>
      </w:r>
      <w:proofErr w:type="spellStart"/>
      <w:r>
        <w:rPr>
          <w:lang w:eastAsia="en-US"/>
        </w:rPr>
        <w:t>Worklists</w:t>
      </w:r>
      <w:proofErr w:type="spellEnd"/>
      <w:r>
        <w:rPr>
          <w:lang w:eastAsia="en-US"/>
        </w:rPr>
        <w:t xml:space="preserve"> should display ‘ADDED BY’ field #344.491, #2.01 and ‘DATE/TIME ADDED’ field #344.491</w:t>
      </w:r>
      <w:proofErr w:type="gramStart"/>
      <w:r>
        <w:rPr>
          <w:lang w:eastAsia="en-US"/>
        </w:rPr>
        <w:t>,#</w:t>
      </w:r>
      <w:proofErr w:type="gramEnd"/>
      <w:r>
        <w:rPr>
          <w:lang w:eastAsia="en-US"/>
        </w:rPr>
        <w:t>2.02 if a receipt line comment has been entered.</w:t>
      </w:r>
    </w:p>
    <w:p w14:paraId="74E3421B" w14:textId="77777777" w:rsidR="00DF4647" w:rsidRDefault="00DF4647" w:rsidP="00DF4647">
      <w:pPr>
        <w:pStyle w:val="BodyText"/>
        <w:rPr>
          <w:lang w:eastAsia="en-US"/>
        </w:rPr>
      </w:pPr>
      <w:r>
        <w:rPr>
          <w:lang w:eastAsia="en-US"/>
        </w:rPr>
        <w:t xml:space="preserve">           </w:t>
      </w:r>
      <w:proofErr w:type="spellStart"/>
      <w:r>
        <w:rPr>
          <w:lang w:eastAsia="en-US"/>
        </w:rPr>
        <w:t>e.g</w:t>
      </w:r>
      <w:proofErr w:type="spellEnd"/>
    </w:p>
    <w:p w14:paraId="4D6BF261" w14:textId="77777777" w:rsidR="00DF4647" w:rsidRDefault="00DF4647" w:rsidP="00DF464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2.002 Claim #: SUPENSE Patient/Last 4</w:t>
      </w:r>
      <w:proofErr w:type="gramStart"/>
      <w:r>
        <w:rPr>
          <w:rFonts w:ascii="r_ansi" w:hAnsi="r_ansi" w:cs="r_ansi"/>
          <w:sz w:val="20"/>
          <w:szCs w:val="20"/>
        </w:rPr>
        <w:t>: ??</w:t>
      </w:r>
      <w:proofErr w:type="gramEnd"/>
      <w:r>
        <w:rPr>
          <w:rFonts w:ascii="r_ansi" w:hAnsi="r_ansi" w:cs="r_ansi"/>
          <w:sz w:val="20"/>
          <w:szCs w:val="20"/>
        </w:rPr>
        <w:t xml:space="preserve">                                </w:t>
      </w:r>
    </w:p>
    <w:p w14:paraId="413E54B8" w14:textId="77777777" w:rsidR="00DF4647" w:rsidRDefault="00DF4647" w:rsidP="00DF464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***CLAIM NOT FOUND IN YOUR AR ***                                      </w:t>
      </w:r>
    </w:p>
    <w:p w14:paraId="0F44FCC0" w14:textId="77777777" w:rsidR="00DF4647" w:rsidRDefault="00DF4647" w:rsidP="00DF464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         Payment </w:t>
      </w:r>
      <w:proofErr w:type="spellStart"/>
      <w:r>
        <w:rPr>
          <w:rFonts w:ascii="r_ansi" w:hAnsi="r_ansi" w:cs="r_ansi"/>
          <w:sz w:val="20"/>
          <w:szCs w:val="20"/>
        </w:rPr>
        <w:t>Amt</w:t>
      </w:r>
      <w:proofErr w:type="spellEnd"/>
      <w:r>
        <w:rPr>
          <w:rFonts w:ascii="r_ansi" w:hAnsi="r_ansi" w:cs="r_ansi"/>
          <w:sz w:val="20"/>
          <w:szCs w:val="20"/>
        </w:rPr>
        <w:t xml:space="preserve">: 160.00   Total Adjustments: </w:t>
      </w:r>
      <w:proofErr w:type="gramStart"/>
      <w:r>
        <w:rPr>
          <w:rFonts w:ascii="r_ansi" w:hAnsi="r_ansi" w:cs="r_ansi"/>
          <w:sz w:val="20"/>
          <w:szCs w:val="20"/>
        </w:rPr>
        <w:t>0.00  Net</w:t>
      </w:r>
      <w:proofErr w:type="gramEnd"/>
      <w:r>
        <w:rPr>
          <w:rFonts w:ascii="r_ansi" w:hAnsi="r_ansi" w:cs="r_ansi"/>
          <w:sz w:val="20"/>
          <w:szCs w:val="20"/>
        </w:rPr>
        <w:t xml:space="preserve">: 160.00             </w:t>
      </w:r>
    </w:p>
    <w:p w14:paraId="64A1066C" w14:textId="77777777" w:rsidR="00DF4647" w:rsidRDefault="00DF4647" w:rsidP="00DF4647">
      <w:pPr>
        <w:autoSpaceDE w:val="0"/>
        <w:autoSpaceDN w:val="0"/>
        <w:adjustRightInd w:val="0"/>
        <w:spacing w:after="0" w:line="240" w:lineRule="auto"/>
        <w:rPr>
          <w:rFonts w:ascii="r_ansi" w:hAnsi="r_ansi" w:cs="r_ansi"/>
          <w:sz w:val="20"/>
          <w:szCs w:val="20"/>
        </w:rPr>
      </w:pPr>
      <w:r>
        <w:rPr>
          <w:rFonts w:ascii="r_ansi" w:hAnsi="r_ansi" w:cs="r_ansi"/>
          <w:sz w:val="20"/>
          <w:szCs w:val="20"/>
        </w:rPr>
        <w:lastRenderedPageBreak/>
        <w:t xml:space="preserve">         Receipt: E1702150EB                                                    </w:t>
      </w:r>
    </w:p>
    <w:p w14:paraId="108051AD" w14:textId="77777777" w:rsidR="00DF4647" w:rsidRDefault="00DF4647" w:rsidP="00DF4647">
      <w:pPr>
        <w:pStyle w:val="BodyText"/>
        <w:spacing w:before="0" w:after="0"/>
        <w:rPr>
          <w:rFonts w:ascii="r_ansi" w:hAnsi="r_ansi" w:cs="r_ansi"/>
          <w:sz w:val="20"/>
          <w:szCs w:val="20"/>
        </w:rPr>
      </w:pPr>
      <w:r>
        <w:rPr>
          <w:rFonts w:ascii="r_ansi" w:hAnsi="r_ansi" w:cs="r_ansi"/>
          <w:sz w:val="20"/>
          <w:szCs w:val="20"/>
        </w:rPr>
        <w:t xml:space="preserve">         Receipt Comment: REST TO SUSPENSE</w:t>
      </w:r>
    </w:p>
    <w:p w14:paraId="25CA17AA" w14:textId="77777777" w:rsidR="00DF4647" w:rsidRDefault="00DF4647" w:rsidP="00DF4647">
      <w:pPr>
        <w:pStyle w:val="BodyText"/>
        <w:spacing w:before="0" w:after="0"/>
        <w:rPr>
          <w:rFonts w:ascii="r_ansi" w:hAnsi="r_ansi" w:cs="r_ansi"/>
          <w:sz w:val="20"/>
          <w:szCs w:val="20"/>
        </w:rPr>
      </w:pPr>
      <w:r>
        <w:rPr>
          <w:rFonts w:ascii="r_ansi" w:hAnsi="r_ansi" w:cs="r_ansi"/>
          <w:sz w:val="20"/>
          <w:szCs w:val="20"/>
        </w:rPr>
        <w:t xml:space="preserve">         Added By: Peter Hartley     </w:t>
      </w:r>
    </w:p>
    <w:p w14:paraId="54FAA8FA" w14:textId="77777777" w:rsidR="00DF4647" w:rsidRDefault="00DF4647" w:rsidP="00DF4647">
      <w:pPr>
        <w:pStyle w:val="BodyText"/>
        <w:spacing w:before="0" w:after="0"/>
        <w:rPr>
          <w:lang w:eastAsia="en-US"/>
        </w:rPr>
      </w:pPr>
      <w:r>
        <w:rPr>
          <w:rFonts w:ascii="r_ansi" w:hAnsi="r_ansi" w:cs="r_ansi"/>
          <w:sz w:val="20"/>
          <w:szCs w:val="20"/>
        </w:rPr>
        <w:t xml:space="preserve">         Date/Time Added: Feb 01 2017@10:00:00</w:t>
      </w:r>
    </w:p>
    <w:p w14:paraId="2F315EF4" w14:textId="77777777" w:rsidR="00DF4647" w:rsidRPr="000150C7" w:rsidRDefault="00DF4647" w:rsidP="00DF4647">
      <w:pPr>
        <w:pStyle w:val="BodyText"/>
        <w:numPr>
          <w:ilvl w:val="0"/>
          <w:numId w:val="16"/>
        </w:numPr>
      </w:pPr>
      <w:r>
        <w:rPr>
          <w:lang w:eastAsia="en-US"/>
        </w:rPr>
        <w:t xml:space="preserve">A trigger needs to be added so that when a comment is entered, in addition to filing the comment in the COMMENT field </w:t>
      </w:r>
      <w:r>
        <w:rPr>
          <w:rFonts w:asciiTheme="minorHAnsi" w:hAnsiTheme="minorHAnsi" w:cs="Arial"/>
        </w:rPr>
        <w:t>(file 344.01, field 1.02</w:t>
      </w:r>
      <w:r w:rsidRPr="00D45118">
        <w:rPr>
          <w:rFonts w:asciiTheme="minorHAnsi" w:hAnsiTheme="minorHAnsi" w:cs="Arial"/>
        </w:rPr>
        <w:t>)</w:t>
      </w:r>
      <w:r>
        <w:rPr>
          <w:rFonts w:asciiTheme="minorHAnsi" w:hAnsiTheme="minorHAnsi" w:cs="Arial"/>
        </w:rPr>
        <w:t xml:space="preserve"> and the ADDED BY field (file 344.01, field .06) and the DATE/TIME ADDED field (file 344.01, field .12), the values of all three of these fields will also file into a new comment history multiple.</w:t>
      </w:r>
    </w:p>
    <w:p w14:paraId="14149235" w14:textId="77777777" w:rsidR="00DF4647" w:rsidRDefault="00DF4647" w:rsidP="00DF4647">
      <w:pPr>
        <w:pStyle w:val="BodyText"/>
        <w:numPr>
          <w:ilvl w:val="0"/>
          <w:numId w:val="16"/>
        </w:numPr>
        <w:rPr>
          <w:lang w:eastAsia="en-US"/>
        </w:rPr>
      </w:pPr>
      <w:r>
        <w:rPr>
          <w:lang w:eastAsia="en-US"/>
        </w:rPr>
        <w:t xml:space="preserve">The comment history should be displayed in the Summary SF215 report (RCDP SUMMARY 215 REPORT) when this report is displayed in detail mode. Comment History should also be displayed in the Link Payment Tracking Report (RCDPE SUSPENSE AUDIT REPORT). </w:t>
      </w:r>
    </w:p>
    <w:p w14:paraId="25B8B3BB" w14:textId="39D3DAC9" w:rsidR="006D10D5" w:rsidRDefault="006D10D5">
      <w:pPr>
        <w:rPr>
          <w:b/>
        </w:rPr>
      </w:pPr>
      <w:r>
        <w:rPr>
          <w:b/>
        </w:rPr>
        <w:br w:type="page"/>
      </w:r>
    </w:p>
    <w:p w14:paraId="0F7D204C" w14:textId="4E4CBDD4" w:rsidR="006D10D5" w:rsidRDefault="006D10D5" w:rsidP="009C33B7">
      <w:pPr>
        <w:rPr>
          <w:b/>
        </w:rPr>
      </w:pPr>
      <w:r>
        <w:rPr>
          <w:b/>
        </w:rPr>
        <w:lastRenderedPageBreak/>
        <w:t>Summary:</w:t>
      </w:r>
    </w:p>
    <w:p w14:paraId="77480416" w14:textId="15364A19" w:rsidR="009C33B7" w:rsidRDefault="009C33B7" w:rsidP="006D10D5">
      <w:pPr>
        <w:pStyle w:val="ListParagraph"/>
        <w:numPr>
          <w:ilvl w:val="0"/>
          <w:numId w:val="22"/>
        </w:numPr>
        <w:rPr>
          <w:b/>
        </w:rPr>
      </w:pPr>
      <w:r w:rsidRPr="006D10D5">
        <w:rPr>
          <w:b/>
        </w:rPr>
        <w:t>Data fields needed</w:t>
      </w:r>
      <w:r w:rsidR="00AD1915">
        <w:rPr>
          <w:b/>
        </w:rPr>
        <w:t xml:space="preserve"> by user story</w:t>
      </w:r>
      <w:r w:rsidRPr="006D10D5">
        <w:rPr>
          <w:b/>
        </w:rPr>
        <w:t>:</w:t>
      </w:r>
    </w:p>
    <w:p w14:paraId="1E8C3A9F" w14:textId="77777777" w:rsidR="000C57D1" w:rsidRPr="006D10D5" w:rsidRDefault="000C57D1" w:rsidP="000C57D1">
      <w:pPr>
        <w:pStyle w:val="ListParagraph"/>
        <w:ind w:left="360"/>
        <w:rPr>
          <w:b/>
        </w:rPr>
      </w:pPr>
    </w:p>
    <w:p w14:paraId="5B211B22" w14:textId="2D23ABC7" w:rsidR="008656B5" w:rsidRDefault="008656B5" w:rsidP="000C57D1">
      <w:pPr>
        <w:pStyle w:val="ListParagraph"/>
        <w:numPr>
          <w:ilvl w:val="0"/>
          <w:numId w:val="25"/>
        </w:numPr>
        <w:ind w:left="720"/>
      </w:pPr>
      <w:r w:rsidRPr="000C57D1">
        <w:rPr>
          <w:b/>
        </w:rPr>
        <w:t>RCDPE COMMENT HISTORY</w:t>
      </w:r>
      <w:r>
        <w:t xml:space="preserve">(#344.73)  – </w:t>
      </w:r>
      <w:r w:rsidRPr="000C57D1">
        <w:rPr>
          <w:b/>
        </w:rPr>
        <w:t>New file</w:t>
      </w:r>
    </w:p>
    <w:p w14:paraId="6994B3A7" w14:textId="7C8CB222" w:rsidR="00426DE5" w:rsidRPr="0098499A" w:rsidRDefault="00426DE5" w:rsidP="00426DE5">
      <w:pPr>
        <w:spacing w:after="0"/>
        <w:ind w:left="1440"/>
        <w:rPr>
          <w:b/>
          <w:highlight w:val="yellow"/>
        </w:rPr>
      </w:pPr>
      <w:r w:rsidRPr="0098499A">
        <w:rPr>
          <w:b/>
          <w:highlight w:val="yellow"/>
        </w:rPr>
        <w:t>#.01     RECEIPT (RP344'), [0</w:t>
      </w:r>
      <w:proofErr w:type="gramStart"/>
      <w:r w:rsidRPr="0098499A">
        <w:rPr>
          <w:b/>
          <w:highlight w:val="yellow"/>
        </w:rPr>
        <w:t>;1</w:t>
      </w:r>
      <w:proofErr w:type="gramEnd"/>
      <w:r w:rsidRPr="0098499A">
        <w:rPr>
          <w:b/>
          <w:highlight w:val="yellow"/>
        </w:rPr>
        <w:t>]</w:t>
      </w:r>
    </w:p>
    <w:p w14:paraId="08BD04E2" w14:textId="59758727" w:rsidR="00426DE5" w:rsidRPr="0098499A" w:rsidRDefault="00426DE5" w:rsidP="00426DE5">
      <w:pPr>
        <w:spacing w:after="0"/>
        <w:ind w:left="1440"/>
        <w:rPr>
          <w:b/>
          <w:highlight w:val="yellow"/>
        </w:rPr>
      </w:pPr>
      <w:r w:rsidRPr="0098499A">
        <w:rPr>
          <w:b/>
          <w:highlight w:val="yellow"/>
        </w:rPr>
        <w:t>#1         LINE NUMBER (NJ4</w:t>
      </w:r>
      <w:proofErr w:type="gramStart"/>
      <w:r w:rsidRPr="0098499A">
        <w:rPr>
          <w:b/>
          <w:highlight w:val="yellow"/>
        </w:rPr>
        <w:t>,0</w:t>
      </w:r>
      <w:proofErr w:type="gramEnd"/>
      <w:r w:rsidRPr="0098499A">
        <w:rPr>
          <w:b/>
          <w:highlight w:val="yellow"/>
        </w:rPr>
        <w:t>), [0;2]</w:t>
      </w:r>
    </w:p>
    <w:p w14:paraId="56710534" w14:textId="0CCED6C9" w:rsidR="00426DE5" w:rsidRPr="0098499A" w:rsidRDefault="00426DE5" w:rsidP="00426DE5">
      <w:pPr>
        <w:spacing w:after="0"/>
        <w:ind w:left="1440"/>
        <w:rPr>
          <w:b/>
          <w:highlight w:val="yellow"/>
        </w:rPr>
      </w:pPr>
      <w:r w:rsidRPr="0098499A">
        <w:rPr>
          <w:b/>
          <w:highlight w:val="yellow"/>
        </w:rPr>
        <w:t>#2         USER (P200'), [0</w:t>
      </w:r>
      <w:proofErr w:type="gramStart"/>
      <w:r w:rsidRPr="0098499A">
        <w:rPr>
          <w:b/>
          <w:highlight w:val="yellow"/>
        </w:rPr>
        <w:t>;3</w:t>
      </w:r>
      <w:proofErr w:type="gramEnd"/>
      <w:r w:rsidRPr="0098499A">
        <w:rPr>
          <w:b/>
          <w:highlight w:val="yellow"/>
        </w:rPr>
        <w:t>]</w:t>
      </w:r>
    </w:p>
    <w:p w14:paraId="48E17115" w14:textId="76129AE8" w:rsidR="00426DE5" w:rsidRPr="0098499A" w:rsidRDefault="00426DE5" w:rsidP="00426DE5">
      <w:pPr>
        <w:spacing w:after="0"/>
        <w:ind w:left="1440"/>
        <w:rPr>
          <w:b/>
          <w:highlight w:val="yellow"/>
        </w:rPr>
      </w:pPr>
      <w:r w:rsidRPr="0098499A">
        <w:rPr>
          <w:b/>
          <w:highlight w:val="yellow"/>
        </w:rPr>
        <w:t>#3         DATE/TIME SUSPENSED (D), [0</w:t>
      </w:r>
      <w:proofErr w:type="gramStart"/>
      <w:r w:rsidRPr="0098499A">
        <w:rPr>
          <w:b/>
          <w:highlight w:val="yellow"/>
        </w:rPr>
        <w:t>;4</w:t>
      </w:r>
      <w:proofErr w:type="gramEnd"/>
      <w:r w:rsidRPr="0098499A">
        <w:rPr>
          <w:b/>
          <w:highlight w:val="yellow"/>
        </w:rPr>
        <w:t>]</w:t>
      </w:r>
    </w:p>
    <w:p w14:paraId="0A77A984" w14:textId="42CDB7D5" w:rsidR="00426DE5" w:rsidRPr="0098499A" w:rsidRDefault="00426DE5" w:rsidP="00426DE5">
      <w:pPr>
        <w:spacing w:after="0"/>
        <w:ind w:left="1440"/>
        <w:rPr>
          <w:b/>
          <w:highlight w:val="yellow"/>
        </w:rPr>
      </w:pPr>
      <w:r w:rsidRPr="0098499A">
        <w:rPr>
          <w:b/>
          <w:highlight w:val="yellow"/>
        </w:rPr>
        <w:t>#4         RECEIPT COMMENT (FJ60), [0</w:t>
      </w:r>
      <w:proofErr w:type="gramStart"/>
      <w:r w:rsidRPr="0098499A">
        <w:rPr>
          <w:b/>
          <w:highlight w:val="yellow"/>
        </w:rPr>
        <w:t>;5</w:t>
      </w:r>
      <w:proofErr w:type="gramEnd"/>
      <w:r w:rsidRPr="0098499A">
        <w:rPr>
          <w:b/>
          <w:highlight w:val="yellow"/>
        </w:rPr>
        <w:t>]</w:t>
      </w:r>
    </w:p>
    <w:p w14:paraId="65FDF5F0" w14:textId="77777777" w:rsidR="00426DE5" w:rsidRPr="0098499A" w:rsidRDefault="00426DE5" w:rsidP="00426DE5">
      <w:pPr>
        <w:spacing w:after="0"/>
        <w:ind w:left="1440"/>
        <w:rPr>
          <w:b/>
          <w:highlight w:val="yellow"/>
        </w:rPr>
      </w:pPr>
    </w:p>
    <w:p w14:paraId="6567A66F" w14:textId="081B031A" w:rsidR="00426DE5" w:rsidRPr="0098499A" w:rsidRDefault="002D5623" w:rsidP="00426DE5">
      <w:pPr>
        <w:autoSpaceDE w:val="0"/>
        <w:autoSpaceDN w:val="0"/>
        <w:rPr>
          <w:rFonts w:ascii="r_ansi" w:hAnsi="r_ansi"/>
          <w:b/>
          <w:sz w:val="20"/>
          <w:szCs w:val="20"/>
        </w:rPr>
      </w:pPr>
      <w:r w:rsidRPr="0098499A">
        <w:rPr>
          <w:b/>
          <w:highlight w:val="yellow"/>
        </w:rPr>
        <w:tab/>
      </w:r>
      <w:r w:rsidR="00426DE5" w:rsidRPr="0098499A">
        <w:rPr>
          <w:rFonts w:ascii="r_ansi" w:hAnsi="r_ansi"/>
          <w:b/>
          <w:sz w:val="20"/>
          <w:szCs w:val="20"/>
          <w:highlight w:val="yellow"/>
        </w:rPr>
        <w:t>INDEXED BY:       RECEIPT &amp; LINE NUMBER &amp; DATE/TIME SUSPENSED (AC)</w:t>
      </w:r>
    </w:p>
    <w:p w14:paraId="3F96CBF6" w14:textId="71A347BB" w:rsidR="00E13D6A" w:rsidRDefault="00E13D6A" w:rsidP="000C57D1">
      <w:pPr>
        <w:spacing w:after="0"/>
        <w:ind w:left="720"/>
      </w:pPr>
      <w:r>
        <w:t xml:space="preserve">A post install routine </w:t>
      </w:r>
      <w:r w:rsidR="00635228">
        <w:t xml:space="preserve">INIT^PRCAP318 </w:t>
      </w:r>
      <w:r>
        <w:t xml:space="preserve">will be added to populate this file from </w:t>
      </w:r>
      <w:r w:rsidR="00541642">
        <w:t xml:space="preserve">receipt line comments in </w:t>
      </w:r>
      <w:r w:rsidR="00D24B14">
        <w:t>Receipt file (344.01</w:t>
      </w:r>
      <w:proofErr w:type="gramStart"/>
      <w:r w:rsidR="00D24B14">
        <w:t>,1.02</w:t>
      </w:r>
      <w:proofErr w:type="gramEnd"/>
      <w:r w:rsidR="00D24B14">
        <w:t>).</w:t>
      </w:r>
      <w:r w:rsidR="00337EA0">
        <w:t xml:space="preserve">  </w:t>
      </w:r>
      <w:r w:rsidR="00FF1CEE">
        <w:t xml:space="preserve">This version does not collect comments from the scratchpad file #344.49.  </w:t>
      </w:r>
      <w:r w:rsidR="00337EA0">
        <w:t>The post install will run in background and send</w:t>
      </w:r>
      <w:r w:rsidR="00FF1CEE">
        <w:t xml:space="preserve"> </w:t>
      </w:r>
      <w:r w:rsidR="00337EA0">
        <w:t>completion message to mail group RCDPE PAYMENT MGMT and the user running the install.</w:t>
      </w:r>
    </w:p>
    <w:p w14:paraId="2458E3D7" w14:textId="77777777" w:rsidR="00EB1DE1" w:rsidRDefault="00EB1DE1" w:rsidP="000C57D1">
      <w:pPr>
        <w:spacing w:after="0"/>
        <w:ind w:left="720"/>
      </w:pPr>
    </w:p>
    <w:p w14:paraId="434FC147" w14:textId="5ECC4964" w:rsidR="0098499A" w:rsidRDefault="008656B5" w:rsidP="000C57D1">
      <w:pPr>
        <w:pStyle w:val="ListParagraph"/>
        <w:numPr>
          <w:ilvl w:val="0"/>
          <w:numId w:val="25"/>
        </w:numPr>
        <w:ind w:left="720"/>
      </w:pPr>
      <w:r w:rsidRPr="000C57D1">
        <w:rPr>
          <w:rFonts w:ascii="r_ansi" w:hAnsi="r_ansi" w:cs="r_ansi"/>
          <w:b/>
          <w:sz w:val="20"/>
          <w:szCs w:val="20"/>
        </w:rPr>
        <w:t>AR BATCH PAYMENT</w:t>
      </w:r>
      <w:r>
        <w:t xml:space="preserve"> (</w:t>
      </w:r>
      <w:r w:rsidR="007B2011">
        <w:t>#344</w:t>
      </w:r>
      <w:r>
        <w:t>)</w:t>
      </w:r>
      <w:r w:rsidR="007B2011">
        <w:t xml:space="preserve"> </w:t>
      </w:r>
      <w:r w:rsidR="0098499A">
        <w:t xml:space="preserve"> - Existing file and fields</w:t>
      </w:r>
      <w:r w:rsidR="00AD1915">
        <w:t xml:space="preserve"> – DD not changed</w:t>
      </w:r>
    </w:p>
    <w:p w14:paraId="5CEA1A96" w14:textId="0600FB05" w:rsidR="0098499A" w:rsidRDefault="0098499A" w:rsidP="0098499A">
      <w:pPr>
        <w:pStyle w:val="ListParagraph"/>
        <w:ind w:left="2880" w:hanging="2115"/>
      </w:pPr>
      <w:proofErr w:type="spellStart"/>
      <w:r>
        <w:t>S</w:t>
      </w:r>
      <w:r w:rsidR="004F29E2">
        <w:t>ubfile</w:t>
      </w:r>
      <w:proofErr w:type="spellEnd"/>
      <w:r w:rsidR="004F29E2">
        <w:t xml:space="preserve"> </w:t>
      </w:r>
      <w:r>
        <w:t>#344.01</w:t>
      </w:r>
      <w:r>
        <w:tab/>
      </w:r>
      <w:r w:rsidR="007B2011" w:rsidRPr="007B2011">
        <w:t xml:space="preserve"> #1.02</w:t>
      </w:r>
      <w:r w:rsidR="007B2011">
        <w:t xml:space="preserve"> </w:t>
      </w:r>
      <w:proofErr w:type="gramStart"/>
      <w:r w:rsidR="009C33B7">
        <w:t>COMMENT</w:t>
      </w:r>
      <w:proofErr w:type="gramEnd"/>
      <w:r w:rsidR="009C33B7">
        <w:t xml:space="preserve"> </w:t>
      </w:r>
    </w:p>
    <w:p w14:paraId="2D2364AC" w14:textId="7D1009BF" w:rsidR="0098499A" w:rsidRDefault="0098499A" w:rsidP="0098499A">
      <w:pPr>
        <w:pStyle w:val="ListParagraph"/>
        <w:ind w:left="2880" w:hanging="1440"/>
      </w:pPr>
      <w:r>
        <w:tab/>
        <w:t>#.</w:t>
      </w:r>
      <w:proofErr w:type="gramStart"/>
      <w:r>
        <w:t>06  -</w:t>
      </w:r>
      <w:proofErr w:type="gramEnd"/>
      <w:r>
        <w:t xml:space="preserve"> DATE OF PAYMENT</w:t>
      </w:r>
      <w:r>
        <w:tab/>
        <w:t xml:space="preserve"> </w:t>
      </w:r>
    </w:p>
    <w:p w14:paraId="1AAC1556" w14:textId="7B500AF1" w:rsidR="0098499A" w:rsidRDefault="0098499A" w:rsidP="0098499A">
      <w:pPr>
        <w:pStyle w:val="ListParagraph"/>
        <w:ind w:left="2880" w:hanging="1440"/>
      </w:pPr>
      <w:r>
        <w:tab/>
        <w:t>#.12 – ENTERED BY</w:t>
      </w:r>
    </w:p>
    <w:p w14:paraId="7F435305" w14:textId="268E669B" w:rsidR="0098499A" w:rsidRDefault="0098499A" w:rsidP="0098499A">
      <w:pPr>
        <w:ind w:left="720"/>
      </w:pPr>
      <w:proofErr w:type="spellStart"/>
      <w:r>
        <w:t>Thes</w:t>
      </w:r>
      <w:proofErr w:type="spellEnd"/>
      <w:r>
        <w:t xml:space="preserve"> field are updated from Receipt Creation and Link Payments options. A trigger routine (AUDIT^RCDPECH) to update the new RCDPE COMMENT HISTORY file #344.73 is added to routines which update </w:t>
      </w:r>
      <w:r w:rsidR="00AD1915">
        <w:t>the</w:t>
      </w:r>
      <w:r>
        <w:t xml:space="preserve"> </w:t>
      </w:r>
      <w:r w:rsidR="00AD1915">
        <w:t xml:space="preserve">COMMENT </w:t>
      </w:r>
      <w:r>
        <w:t>field.</w:t>
      </w:r>
    </w:p>
    <w:p w14:paraId="27100F46" w14:textId="178B8725" w:rsidR="0098499A" w:rsidRDefault="0098499A" w:rsidP="0098499A">
      <w:pPr>
        <w:pStyle w:val="ListParagraph"/>
        <w:numPr>
          <w:ilvl w:val="0"/>
          <w:numId w:val="25"/>
        </w:numPr>
        <w:ind w:left="720"/>
      </w:pPr>
      <w:r w:rsidRPr="0098499A">
        <w:rPr>
          <w:rFonts w:ascii="r_ansi" w:hAnsi="r_ansi" w:cs="r_ansi"/>
          <w:b/>
          <w:sz w:val="20"/>
          <w:szCs w:val="20"/>
        </w:rPr>
        <w:t xml:space="preserve">EDI LOCKBOX EOB WORKLIST </w:t>
      </w:r>
      <w:r>
        <w:t xml:space="preserve">(#344.49)  - Existing file and fields – </w:t>
      </w:r>
      <w:r w:rsidR="00AD1915">
        <w:t>DD not changed</w:t>
      </w:r>
    </w:p>
    <w:p w14:paraId="679E4E58" w14:textId="77777777" w:rsidR="0098499A" w:rsidRDefault="0098499A" w:rsidP="0098499A">
      <w:pPr>
        <w:pStyle w:val="ListParagraph"/>
        <w:ind w:left="2880" w:hanging="2115"/>
      </w:pPr>
      <w:proofErr w:type="spellStart"/>
      <w:r>
        <w:t>Subfile</w:t>
      </w:r>
      <w:proofErr w:type="spellEnd"/>
      <w:r>
        <w:t xml:space="preserve"> #344.491</w:t>
      </w:r>
      <w:r>
        <w:tab/>
        <w:t xml:space="preserve">#.1 - RECEIPT LINE COMMENT </w:t>
      </w:r>
    </w:p>
    <w:p w14:paraId="6662A4CD" w14:textId="77777777" w:rsidR="0098499A" w:rsidRDefault="0098499A" w:rsidP="0098499A">
      <w:pPr>
        <w:pStyle w:val="ListParagraph"/>
        <w:ind w:left="2880" w:hanging="2115"/>
      </w:pPr>
      <w:r>
        <w:t xml:space="preserve">          </w:t>
      </w:r>
      <w:r>
        <w:tab/>
        <w:t>#2.01 – ADDED BY</w:t>
      </w:r>
    </w:p>
    <w:p w14:paraId="4145F917" w14:textId="104D6599" w:rsidR="008656B5" w:rsidRDefault="00B75A75" w:rsidP="0098499A">
      <w:pPr>
        <w:pStyle w:val="ListParagraph"/>
        <w:ind w:left="2880" w:hanging="2115"/>
      </w:pPr>
      <w:r>
        <w:tab/>
        <w:t>#2.</w:t>
      </w:r>
      <w:r w:rsidR="0098499A">
        <w:t>02 – DATE/TIME ADDED</w:t>
      </w:r>
    </w:p>
    <w:p w14:paraId="435450F8" w14:textId="77777777" w:rsidR="00AD1915" w:rsidRDefault="00AD1915" w:rsidP="0098499A">
      <w:pPr>
        <w:pStyle w:val="ListParagraph"/>
        <w:ind w:left="2880" w:hanging="2115"/>
      </w:pPr>
    </w:p>
    <w:p w14:paraId="50353026" w14:textId="24096705" w:rsidR="00AD1915" w:rsidRDefault="00B75A75" w:rsidP="0098499A">
      <w:pPr>
        <w:pStyle w:val="ListParagraph"/>
        <w:ind w:left="2880" w:hanging="2115"/>
      </w:pPr>
      <w:r>
        <w:t xml:space="preserve">Receipt line </w:t>
      </w:r>
      <w:proofErr w:type="spellStart"/>
      <w:r>
        <w:t>coments</w:t>
      </w:r>
      <w:proofErr w:type="spellEnd"/>
      <w:r w:rsidR="00AD1915">
        <w:t xml:space="preserve"> are copied to the AR BATCH PAYMENT file #344 on receipt creation.</w:t>
      </w:r>
    </w:p>
    <w:p w14:paraId="01298248" w14:textId="77777777" w:rsidR="00EB1DE1" w:rsidRDefault="00EB1DE1" w:rsidP="00EB1DE1">
      <w:pPr>
        <w:pStyle w:val="ListParagraph"/>
      </w:pPr>
    </w:p>
    <w:p w14:paraId="1F15CAE8" w14:textId="41E54BB6" w:rsidR="000C57D1" w:rsidRDefault="000C57D1" w:rsidP="000C57D1">
      <w:pPr>
        <w:pStyle w:val="ListParagraph"/>
        <w:numPr>
          <w:ilvl w:val="0"/>
          <w:numId w:val="25"/>
        </w:numPr>
        <w:ind w:left="720"/>
      </w:pPr>
      <w:r>
        <w:t>The</w:t>
      </w:r>
      <w:r w:rsidRPr="000C57D1">
        <w:t xml:space="preserve"> </w:t>
      </w:r>
      <w:r w:rsidRPr="000C57D1">
        <w:rPr>
          <w:rFonts w:ascii="r_ansi" w:hAnsi="r_ansi" w:cs="r_ansi"/>
          <w:b/>
          <w:sz w:val="20"/>
          <w:szCs w:val="20"/>
        </w:rPr>
        <w:t xml:space="preserve">RCDPE SUSPENSE </w:t>
      </w:r>
      <w:proofErr w:type="gramStart"/>
      <w:r w:rsidRPr="000C57D1">
        <w:rPr>
          <w:rFonts w:ascii="r_ansi" w:hAnsi="r_ansi" w:cs="r_ansi"/>
          <w:b/>
          <w:sz w:val="20"/>
          <w:szCs w:val="20"/>
        </w:rPr>
        <w:t>AUDIT</w:t>
      </w:r>
      <w:r w:rsidRPr="000C57D1">
        <w:rPr>
          <w:b/>
        </w:rPr>
        <w:t xml:space="preserve"> </w:t>
      </w:r>
      <w:r w:rsidRPr="000C57D1">
        <w:t xml:space="preserve"> file</w:t>
      </w:r>
      <w:proofErr w:type="gramEnd"/>
      <w:r w:rsidRPr="000C57D1">
        <w:t xml:space="preserve"> #344.71</w:t>
      </w:r>
      <w:r>
        <w:t xml:space="preserve"> is not part of</w:t>
      </w:r>
      <w:r w:rsidRPr="000C57D1">
        <w:t xml:space="preserve"> this user story.</w:t>
      </w:r>
      <w:r>
        <w:t xml:space="preserve"> This is the file used by the Link Payment Tracking Report which is not changed.</w:t>
      </w:r>
    </w:p>
    <w:p w14:paraId="1A297753" w14:textId="77777777" w:rsidR="000C57D1" w:rsidRDefault="000C57D1" w:rsidP="000C57D1">
      <w:pPr>
        <w:pStyle w:val="ListParagraph"/>
      </w:pPr>
    </w:p>
    <w:p w14:paraId="14B32339" w14:textId="77777777" w:rsidR="00AD1915" w:rsidRDefault="00AD1915" w:rsidP="000C57D1">
      <w:pPr>
        <w:pStyle w:val="ListParagraph"/>
      </w:pPr>
    </w:p>
    <w:p w14:paraId="375AEF1D" w14:textId="77777777" w:rsidR="00AD1915" w:rsidRDefault="00AD1915" w:rsidP="000C57D1">
      <w:pPr>
        <w:pStyle w:val="ListParagraph"/>
      </w:pPr>
    </w:p>
    <w:p w14:paraId="36940839" w14:textId="77777777" w:rsidR="00AD1915" w:rsidRDefault="00AD1915" w:rsidP="000C57D1">
      <w:pPr>
        <w:pStyle w:val="ListParagraph"/>
      </w:pPr>
    </w:p>
    <w:p w14:paraId="680C40A1" w14:textId="77777777" w:rsidR="00AD1915" w:rsidRDefault="00AD1915" w:rsidP="000C57D1">
      <w:pPr>
        <w:pStyle w:val="ListParagraph"/>
      </w:pPr>
    </w:p>
    <w:p w14:paraId="39185D18" w14:textId="77777777" w:rsidR="00AD1915" w:rsidRPr="000C57D1" w:rsidRDefault="00AD1915" w:rsidP="000C57D1">
      <w:pPr>
        <w:pStyle w:val="ListParagraph"/>
      </w:pPr>
    </w:p>
    <w:p w14:paraId="43D37781" w14:textId="6B47046D" w:rsidR="000C57D1" w:rsidRDefault="00161CE6" w:rsidP="000C57D1">
      <w:pPr>
        <w:pStyle w:val="ListParagraph"/>
        <w:numPr>
          <w:ilvl w:val="0"/>
          <w:numId w:val="22"/>
        </w:numPr>
        <w:rPr>
          <w:b/>
        </w:rPr>
      </w:pPr>
      <w:r>
        <w:rPr>
          <w:b/>
        </w:rPr>
        <w:lastRenderedPageBreak/>
        <w:t xml:space="preserve">Changed </w:t>
      </w:r>
      <w:r w:rsidR="000C57D1" w:rsidRPr="000C57D1">
        <w:rPr>
          <w:b/>
        </w:rPr>
        <w:t>R</w:t>
      </w:r>
      <w:r w:rsidR="000150C7" w:rsidRPr="000C57D1">
        <w:rPr>
          <w:b/>
        </w:rPr>
        <w:t>outines:</w:t>
      </w:r>
    </w:p>
    <w:p w14:paraId="149D8D46" w14:textId="229C6D3A" w:rsidR="000150C7" w:rsidRPr="000C57D1" w:rsidRDefault="004A2A22" w:rsidP="000C57D1">
      <w:pPr>
        <w:pStyle w:val="ListParagraph"/>
        <w:ind w:left="360"/>
        <w:rPr>
          <w:b/>
        </w:rPr>
      </w:pPr>
      <w:r w:rsidRPr="000C57D1">
        <w:rPr>
          <w:b/>
        </w:rPr>
        <w:t xml:space="preserve">     </w:t>
      </w:r>
    </w:p>
    <w:p w14:paraId="3DE290EE" w14:textId="4AD62B60" w:rsidR="00947493" w:rsidRDefault="00947493" w:rsidP="000C57D1">
      <w:pPr>
        <w:pStyle w:val="ListParagraph"/>
        <w:numPr>
          <w:ilvl w:val="0"/>
          <w:numId w:val="26"/>
        </w:numPr>
      </w:pPr>
      <w:r w:rsidRPr="004D684A">
        <w:rPr>
          <w:b/>
        </w:rPr>
        <w:t xml:space="preserve">RCDPECH </w:t>
      </w:r>
      <w:r w:rsidRPr="004D684A">
        <w:t xml:space="preserve">– </w:t>
      </w:r>
      <w:r w:rsidRPr="004D684A">
        <w:rPr>
          <w:b/>
        </w:rPr>
        <w:t>New routine</w:t>
      </w:r>
      <w:r w:rsidRPr="004D684A">
        <w:t xml:space="preserve"> </w:t>
      </w:r>
    </w:p>
    <w:p w14:paraId="24B3C3B2" w14:textId="459FB3C3" w:rsidR="00947493" w:rsidRDefault="00947493" w:rsidP="00947493">
      <w:pPr>
        <w:ind w:left="720"/>
      </w:pPr>
      <w:r>
        <w:t xml:space="preserve">Tag </w:t>
      </w:r>
      <w:r w:rsidRPr="004D684A">
        <w:t>AUDIT use</w:t>
      </w:r>
      <w:r w:rsidR="00DB345B">
        <w:t>d as</w:t>
      </w:r>
      <w:r>
        <w:t xml:space="preserve"> trigger to update </w:t>
      </w:r>
      <w:r w:rsidR="00DB345B">
        <w:t>RCDPE COMMENT HISTORY file #</w:t>
      </w:r>
      <w:r>
        <w:t xml:space="preserve">344.73. </w:t>
      </w:r>
      <w:r w:rsidR="00DB345B">
        <w:t>Called from receipt creation</w:t>
      </w:r>
      <w:r w:rsidR="00B975C1">
        <w:t>,</w:t>
      </w:r>
      <w:r w:rsidR="00DB345B">
        <w:t xml:space="preserve"> it updates #344.73 with #344.491 fields .1, 2.01 and 2.02. Called from Linked Payments</w:t>
      </w:r>
      <w:r w:rsidR="00B975C1">
        <w:t>,</w:t>
      </w:r>
      <w:r w:rsidR="00DB345B">
        <w:t xml:space="preserve"> it u</w:t>
      </w:r>
      <w:r w:rsidR="00426DE5">
        <w:t>pdates #344.73</w:t>
      </w:r>
      <w:r>
        <w:t xml:space="preserve"> with</w:t>
      </w:r>
      <w:r w:rsidRPr="004D684A">
        <w:t xml:space="preserve"> the values in 344.01 fields #1.02, .12 and .06 fields.</w:t>
      </w:r>
    </w:p>
    <w:p w14:paraId="4F93265E" w14:textId="1AC00B5F" w:rsidR="00E13D6A" w:rsidRDefault="00947493" w:rsidP="00E13D6A">
      <w:pPr>
        <w:ind w:left="720"/>
      </w:pPr>
      <w:r>
        <w:t xml:space="preserve">Tag COM </w:t>
      </w:r>
      <w:r w:rsidR="00B975C1">
        <w:t xml:space="preserve">is </w:t>
      </w:r>
      <w:r>
        <w:t>used for standard input of comment text.</w:t>
      </w:r>
      <w:r w:rsidR="000C57D1">
        <w:t xml:space="preserve"> Comment text is mandatory</w:t>
      </w:r>
      <w:r w:rsidR="00DB345B">
        <w:t xml:space="preserve"> for suspense lines</w:t>
      </w:r>
      <w:r w:rsidR="000C57D1">
        <w:t>.</w:t>
      </w:r>
    </w:p>
    <w:p w14:paraId="35B4E21A" w14:textId="5480F295" w:rsidR="00DB345B" w:rsidRDefault="00DB345B" w:rsidP="00DB345B">
      <w:pPr>
        <w:pStyle w:val="ListParagraph"/>
      </w:pPr>
      <w:r>
        <w:t xml:space="preserve">Tag GET </w:t>
      </w:r>
      <w:r w:rsidR="00B975C1">
        <w:t xml:space="preserve">is </w:t>
      </w:r>
      <w:r>
        <w:t>used to get</w:t>
      </w:r>
      <w:r w:rsidRPr="004D684A">
        <w:t xml:space="preserve"> comment history from new RCDPE COMMENT HISTORY</w:t>
      </w:r>
      <w:r>
        <w:t xml:space="preserve"> </w:t>
      </w:r>
      <w:proofErr w:type="gramStart"/>
      <w:r>
        <w:t>file</w:t>
      </w:r>
      <w:r w:rsidRPr="004D684A">
        <w:t xml:space="preserve">  #</w:t>
      </w:r>
      <w:proofErr w:type="gramEnd"/>
      <w:r w:rsidRPr="004D684A">
        <w:t>344</w:t>
      </w:r>
      <w:r>
        <w:t>.73. Input parameters of receipt and receipt line.</w:t>
      </w:r>
    </w:p>
    <w:p w14:paraId="7752CB1F" w14:textId="77777777" w:rsidR="00DB345B" w:rsidRPr="004D684A" w:rsidRDefault="00DB345B" w:rsidP="00DB345B">
      <w:pPr>
        <w:pStyle w:val="ListParagraph"/>
      </w:pPr>
    </w:p>
    <w:p w14:paraId="776761D2" w14:textId="1C6A905E" w:rsidR="00947493" w:rsidRDefault="000150C7" w:rsidP="000C57D1">
      <w:pPr>
        <w:pStyle w:val="ListParagraph"/>
        <w:numPr>
          <w:ilvl w:val="0"/>
          <w:numId w:val="26"/>
        </w:numPr>
      </w:pPr>
      <w:r w:rsidRPr="004D684A">
        <w:rPr>
          <w:b/>
        </w:rPr>
        <w:t>RCDPEWL3</w:t>
      </w:r>
      <w:r w:rsidRPr="004D684A">
        <w:t xml:space="preserve"> </w:t>
      </w:r>
      <w:proofErr w:type="gramStart"/>
      <w:r w:rsidRPr="004D684A">
        <w:t>–</w:t>
      </w:r>
      <w:r w:rsidR="005A168F" w:rsidRPr="004D684A">
        <w:t xml:space="preserve">  </w:t>
      </w:r>
      <w:r w:rsidR="007A6505">
        <w:t>Existing</w:t>
      </w:r>
      <w:proofErr w:type="gramEnd"/>
      <w:r w:rsidR="007A6505">
        <w:t xml:space="preserve"> Routine - c</w:t>
      </w:r>
      <w:r w:rsidR="00947493">
        <w:t xml:space="preserve">alled from Split/Edit in Scratchpad screens - </w:t>
      </w:r>
      <w:r w:rsidRPr="004D684A">
        <w:t xml:space="preserve">uses </w:t>
      </w:r>
      <w:r w:rsidR="004437B9" w:rsidRPr="004D684A">
        <w:t>^</w:t>
      </w:r>
      <w:r w:rsidRPr="004D684A">
        <w:t>DIR call to update RCSPLIT array</w:t>
      </w:r>
      <w:r w:rsidR="009C33B7" w:rsidRPr="004D684A">
        <w:t>.</w:t>
      </w:r>
      <w:r w:rsidR="00947493">
        <w:t xml:space="preserve"> </w:t>
      </w:r>
      <w:r w:rsidR="009C33B7" w:rsidRPr="004D684A">
        <w:t>C</w:t>
      </w:r>
      <w:r w:rsidR="009A4957" w:rsidRPr="004D684A">
        <w:t xml:space="preserve">alled </w:t>
      </w:r>
      <w:r w:rsidR="00947493">
        <w:t>by</w:t>
      </w:r>
      <w:r w:rsidR="009A4957" w:rsidRPr="004D684A">
        <w:t xml:space="preserve"> protocols</w:t>
      </w:r>
      <w:r w:rsidR="00947493">
        <w:t>:</w:t>
      </w:r>
    </w:p>
    <w:p w14:paraId="55DE5136" w14:textId="77777777" w:rsidR="007A6505" w:rsidRDefault="007A6505" w:rsidP="00947493">
      <w:pPr>
        <w:pStyle w:val="ListParagraph"/>
      </w:pPr>
    </w:p>
    <w:p w14:paraId="5145D3C7" w14:textId="5420B950" w:rsidR="00174781" w:rsidRPr="004D684A" w:rsidRDefault="00174781" w:rsidP="000C57D1">
      <w:pPr>
        <w:pStyle w:val="ListParagraph"/>
        <w:spacing w:after="0"/>
        <w:ind w:firstLine="360"/>
      </w:pPr>
      <w:r w:rsidRPr="00947493">
        <w:rPr>
          <w:rFonts w:ascii="r_ansi" w:hAnsi="r_ansi" w:cs="r_ansi"/>
          <w:sz w:val="20"/>
          <w:szCs w:val="20"/>
        </w:rPr>
        <w:t>RCDPE APAR SPLIT LINE</w:t>
      </w:r>
    </w:p>
    <w:p w14:paraId="031D498C" w14:textId="030DAD72" w:rsidR="00174781" w:rsidRPr="004D684A" w:rsidRDefault="00174781" w:rsidP="000C57D1">
      <w:pPr>
        <w:spacing w:after="0"/>
        <w:ind w:left="720" w:firstLine="360"/>
      </w:pPr>
      <w:r w:rsidRPr="00947493">
        <w:rPr>
          <w:rFonts w:ascii="r_ansi" w:hAnsi="r_ansi" w:cs="r_ansi"/>
          <w:sz w:val="20"/>
          <w:szCs w:val="20"/>
        </w:rPr>
        <w:t>RCDPE EOB WORKLIST SPLIT LINE</w:t>
      </w:r>
    </w:p>
    <w:p w14:paraId="4515BFEA" w14:textId="66A94104" w:rsidR="00B6240A" w:rsidRPr="004D684A" w:rsidRDefault="00B6240A" w:rsidP="00386E35">
      <w:pPr>
        <w:spacing w:after="0"/>
        <w:ind w:left="720" w:firstLine="360"/>
      </w:pPr>
      <w:r w:rsidRPr="00947493">
        <w:rPr>
          <w:rFonts w:ascii="r_ansi" w:hAnsi="r_ansi" w:cs="r_ansi"/>
          <w:sz w:val="20"/>
          <w:szCs w:val="20"/>
        </w:rPr>
        <w:t>RCDPE EOB WL EDIT SPLIT</w:t>
      </w:r>
    </w:p>
    <w:p w14:paraId="0734DBF7" w14:textId="77777777" w:rsidR="007A6505" w:rsidRDefault="007A6505" w:rsidP="007A6505">
      <w:pPr>
        <w:spacing w:after="0"/>
        <w:ind w:firstLine="720"/>
      </w:pPr>
    </w:p>
    <w:p w14:paraId="79F3F224" w14:textId="2254BDE5" w:rsidR="001E7778" w:rsidRPr="004D684A" w:rsidRDefault="007A6505" w:rsidP="007A6505">
      <w:pPr>
        <w:spacing w:after="0"/>
        <w:ind w:firstLine="720"/>
      </w:pPr>
      <w:r>
        <w:t xml:space="preserve">Modified </w:t>
      </w:r>
      <w:proofErr w:type="gramStart"/>
      <w:r>
        <w:t xml:space="preserve">- </w:t>
      </w:r>
      <w:r w:rsidR="001E7778" w:rsidRPr="004D684A">
        <w:t xml:space="preserve"> input</w:t>
      </w:r>
      <w:proofErr w:type="gramEnd"/>
      <w:r w:rsidR="001E7778" w:rsidRPr="004D684A">
        <w:t xml:space="preserve"> of RECEIPT LINE COMMENT</w:t>
      </w:r>
      <w:r w:rsidR="00947493">
        <w:t xml:space="preserve"> to </w:t>
      </w:r>
      <w:r>
        <w:t xml:space="preserve">now </w:t>
      </w:r>
      <w:r w:rsidR="00947493">
        <w:t>use COM^RCDPECH</w:t>
      </w:r>
      <w:r w:rsidR="001E7778" w:rsidRPr="004D684A">
        <w:t>.</w:t>
      </w:r>
    </w:p>
    <w:p w14:paraId="2AC9153A" w14:textId="0A58FF66" w:rsidR="00947493" w:rsidRDefault="00F10CA5" w:rsidP="000C57D1">
      <w:pPr>
        <w:pStyle w:val="ListParagraph"/>
        <w:numPr>
          <w:ilvl w:val="0"/>
          <w:numId w:val="26"/>
        </w:numPr>
        <w:rPr>
          <w:rFonts w:cs="Arial"/>
        </w:rPr>
      </w:pPr>
      <w:r w:rsidRPr="00947493">
        <w:rPr>
          <w:b/>
        </w:rPr>
        <w:t xml:space="preserve">RCDPEWL1 </w:t>
      </w:r>
      <w:r w:rsidRPr="00947493">
        <w:t>–</w:t>
      </w:r>
      <w:r w:rsidR="007A6505" w:rsidRPr="007A6505">
        <w:t xml:space="preserve"> </w:t>
      </w:r>
      <w:r w:rsidR="007A6505">
        <w:t>Existing Routine - u</w:t>
      </w:r>
      <w:r w:rsidRPr="00947493">
        <w:t>sed by Scratchpad display in [</w:t>
      </w:r>
      <w:r w:rsidRPr="00947493">
        <w:rPr>
          <w:rFonts w:cs="r_ansi"/>
        </w:rPr>
        <w:t>RCDPE EDI LOCKBOX WORKLIST]</w:t>
      </w:r>
      <w:r w:rsidR="00947493" w:rsidRPr="00947493">
        <w:rPr>
          <w:rFonts w:cs="r_ansi"/>
        </w:rPr>
        <w:t xml:space="preserve"> </w:t>
      </w:r>
      <w:r w:rsidRPr="00947493">
        <w:rPr>
          <w:rFonts w:cs="r_ansi"/>
        </w:rPr>
        <w:t>option</w:t>
      </w:r>
      <w:r w:rsidR="00947493" w:rsidRPr="00947493">
        <w:t xml:space="preserve">. Currently </w:t>
      </w:r>
      <w:proofErr w:type="gramStart"/>
      <w:r w:rsidR="00947493" w:rsidRPr="00947493">
        <w:t>d</w:t>
      </w:r>
      <w:r w:rsidRPr="00947493">
        <w:t>isplays  RECEIPT</w:t>
      </w:r>
      <w:proofErr w:type="gramEnd"/>
      <w:r w:rsidRPr="00947493">
        <w:t xml:space="preserve"> LINE COMMENT from Scratchpad #344.491,.1. </w:t>
      </w:r>
      <w:proofErr w:type="gramStart"/>
      <w:r w:rsidRPr="00947493">
        <w:t>Modified  to</w:t>
      </w:r>
      <w:proofErr w:type="gramEnd"/>
      <w:r w:rsidRPr="00947493">
        <w:t xml:space="preserve"> </w:t>
      </w:r>
      <w:r w:rsidR="00947493" w:rsidRPr="00947493">
        <w:t xml:space="preserve">display </w:t>
      </w:r>
      <w:r w:rsidR="00947493" w:rsidRPr="00947493">
        <w:rPr>
          <w:rFonts w:cs="Arial"/>
        </w:rPr>
        <w:t>ADDED BY field (file 344.491, field 2.01) and the DATE/TIME ADDED field (file 344.491, field 2.02).</w:t>
      </w:r>
    </w:p>
    <w:p w14:paraId="7D7C41E2" w14:textId="77777777" w:rsidR="000C57D1" w:rsidRPr="00947493" w:rsidRDefault="000C57D1" w:rsidP="000C57D1">
      <w:pPr>
        <w:pStyle w:val="ListParagraph"/>
        <w:ind w:left="1080"/>
        <w:rPr>
          <w:rFonts w:cs="Arial"/>
        </w:rPr>
      </w:pPr>
    </w:p>
    <w:p w14:paraId="22F86F51" w14:textId="1E272610" w:rsidR="000C57D1" w:rsidRDefault="00F10CA5" w:rsidP="000C57D1">
      <w:pPr>
        <w:pStyle w:val="ListParagraph"/>
        <w:numPr>
          <w:ilvl w:val="0"/>
          <w:numId w:val="26"/>
        </w:numPr>
        <w:rPr>
          <w:rFonts w:cs="Arial"/>
        </w:rPr>
      </w:pPr>
      <w:r w:rsidRPr="000C57D1">
        <w:rPr>
          <w:b/>
        </w:rPr>
        <w:t xml:space="preserve">RCDPEAA2 </w:t>
      </w:r>
      <w:r w:rsidRPr="00947493">
        <w:t>–</w:t>
      </w:r>
      <w:r w:rsidR="007A6505" w:rsidRPr="007A6505">
        <w:t xml:space="preserve"> </w:t>
      </w:r>
      <w:r w:rsidR="007A6505">
        <w:t xml:space="preserve">Existing Routine </w:t>
      </w:r>
      <w:proofErr w:type="gramStart"/>
      <w:r w:rsidR="007A6505">
        <w:t xml:space="preserve">- </w:t>
      </w:r>
      <w:r w:rsidRPr="00947493">
        <w:t xml:space="preserve"> </w:t>
      </w:r>
      <w:r w:rsidR="007A6505">
        <w:t>u</w:t>
      </w:r>
      <w:r w:rsidRPr="00947493">
        <w:t>sed</w:t>
      </w:r>
      <w:proofErr w:type="gramEnd"/>
      <w:r w:rsidRPr="00947493">
        <w:t xml:space="preserve"> by Scratchpad display in [</w:t>
      </w:r>
      <w:r w:rsidRPr="000C57D1">
        <w:rPr>
          <w:rFonts w:cs="r_ansi"/>
        </w:rPr>
        <w:t>RCDPE APAR]option</w:t>
      </w:r>
      <w:r w:rsidRPr="00947493">
        <w:t xml:space="preserve">. </w:t>
      </w:r>
      <w:r w:rsidR="00947493" w:rsidRPr="00947493">
        <w:t xml:space="preserve">Currently </w:t>
      </w:r>
      <w:proofErr w:type="gramStart"/>
      <w:r w:rsidR="00947493" w:rsidRPr="00947493">
        <w:t>d</w:t>
      </w:r>
      <w:r w:rsidRPr="00947493">
        <w:t>isplays  RECEIPT</w:t>
      </w:r>
      <w:proofErr w:type="gramEnd"/>
      <w:r w:rsidRPr="00947493">
        <w:t xml:space="preserve"> LINE COMMENT from </w:t>
      </w:r>
      <w:proofErr w:type="spellStart"/>
      <w:r w:rsidRPr="00947493">
        <w:t>from</w:t>
      </w:r>
      <w:proofErr w:type="spellEnd"/>
      <w:r w:rsidRPr="00947493">
        <w:t xml:space="preserve"> Scratchpad #344.491,.1. </w:t>
      </w:r>
      <w:proofErr w:type="gramStart"/>
      <w:r w:rsidR="00947493" w:rsidRPr="00947493">
        <w:t>Modified  to</w:t>
      </w:r>
      <w:proofErr w:type="gramEnd"/>
      <w:r w:rsidR="00947493" w:rsidRPr="00947493">
        <w:t xml:space="preserve"> display </w:t>
      </w:r>
      <w:r w:rsidR="00947493" w:rsidRPr="000C57D1">
        <w:rPr>
          <w:rFonts w:cs="Arial"/>
        </w:rPr>
        <w:t>ADDED BY field (file 344.491, field 2.01) and the DATE/TIME ADDED field (file 344.491, field 2.02).</w:t>
      </w:r>
    </w:p>
    <w:p w14:paraId="47AF536C" w14:textId="77777777" w:rsidR="000C57D1" w:rsidRDefault="000C57D1" w:rsidP="000C57D1">
      <w:pPr>
        <w:pStyle w:val="ListParagraph"/>
        <w:rPr>
          <w:rFonts w:cs="Arial"/>
        </w:rPr>
      </w:pPr>
    </w:p>
    <w:p w14:paraId="1EA5C838" w14:textId="37FAC48A" w:rsidR="002B638D" w:rsidRDefault="002B638D" w:rsidP="002B638D">
      <w:pPr>
        <w:pStyle w:val="ListParagraph"/>
        <w:numPr>
          <w:ilvl w:val="0"/>
          <w:numId w:val="26"/>
        </w:numPr>
        <w:rPr>
          <w:rFonts w:cs="Arial"/>
        </w:rPr>
      </w:pPr>
      <w:r w:rsidRPr="002B638D">
        <w:rPr>
          <w:rFonts w:cs="Arial"/>
          <w:b/>
        </w:rPr>
        <w:t>RCDPEM</w:t>
      </w:r>
      <w:r>
        <w:rPr>
          <w:rFonts w:cs="Arial"/>
        </w:rPr>
        <w:t xml:space="preserve"> – </w:t>
      </w:r>
      <w:r w:rsidR="00DA6526">
        <w:rPr>
          <w:rFonts w:cs="Arial"/>
        </w:rPr>
        <w:t>Existing receipt creation routine.</w:t>
      </w:r>
      <w:r>
        <w:rPr>
          <w:rFonts w:cs="Arial"/>
        </w:rPr>
        <w:t xml:space="preserve"> </w:t>
      </w:r>
      <w:r w:rsidR="00DA6526">
        <w:rPr>
          <w:rFonts w:cs="Arial"/>
        </w:rPr>
        <w:t xml:space="preserve">Modified to add </w:t>
      </w:r>
      <w:r>
        <w:rPr>
          <w:rFonts w:cs="Arial"/>
        </w:rPr>
        <w:t>call to AUDIT^RCDPECH to update RCDPE COMMENT HISTORY if comment in #344, #1.02 is updated.</w:t>
      </w:r>
    </w:p>
    <w:p w14:paraId="58FED313" w14:textId="77777777" w:rsidR="002B638D" w:rsidRDefault="002B638D" w:rsidP="002B638D">
      <w:pPr>
        <w:pStyle w:val="ListParagraph"/>
        <w:rPr>
          <w:rFonts w:cs="Arial"/>
        </w:rPr>
      </w:pPr>
    </w:p>
    <w:p w14:paraId="42F46BB9" w14:textId="790EBB50" w:rsidR="002B638D" w:rsidRDefault="002B638D" w:rsidP="002B638D">
      <w:pPr>
        <w:pStyle w:val="ListParagraph"/>
        <w:numPr>
          <w:ilvl w:val="0"/>
          <w:numId w:val="26"/>
        </w:numPr>
        <w:rPr>
          <w:rFonts w:cs="Arial"/>
        </w:rPr>
      </w:pPr>
      <w:r w:rsidRPr="002B638D">
        <w:rPr>
          <w:rFonts w:cs="Arial"/>
          <w:b/>
        </w:rPr>
        <w:t>RCDPEMA</w:t>
      </w:r>
      <w:r>
        <w:rPr>
          <w:rFonts w:cs="Arial"/>
        </w:rPr>
        <w:t xml:space="preserve"> – Existing </w:t>
      </w:r>
      <w:r w:rsidR="00577096">
        <w:rPr>
          <w:rFonts w:cs="Arial"/>
        </w:rPr>
        <w:t xml:space="preserve">auto-post </w:t>
      </w:r>
      <w:r>
        <w:rPr>
          <w:rFonts w:cs="Arial"/>
        </w:rPr>
        <w:t>receipt creation routine.</w:t>
      </w:r>
      <w:r w:rsidR="00DA6526">
        <w:rPr>
          <w:rFonts w:cs="Arial"/>
        </w:rPr>
        <w:t xml:space="preserve"> Modified to add </w:t>
      </w:r>
      <w:r>
        <w:rPr>
          <w:rFonts w:cs="Arial"/>
        </w:rPr>
        <w:t>call to AUDIT^RCDPECH to update RCDPE COMMENT HISTORY if comment in #344, #1.02 is updated.</w:t>
      </w:r>
    </w:p>
    <w:p w14:paraId="5F7B778A" w14:textId="77777777" w:rsidR="002B638D" w:rsidRPr="000C57D1" w:rsidRDefault="002B638D" w:rsidP="000C57D1">
      <w:pPr>
        <w:pStyle w:val="ListParagraph"/>
        <w:rPr>
          <w:rFonts w:cs="Arial"/>
        </w:rPr>
      </w:pPr>
    </w:p>
    <w:p w14:paraId="146483BF" w14:textId="704E0E01" w:rsidR="009C33B7" w:rsidRDefault="00604B6C" w:rsidP="000C57D1">
      <w:pPr>
        <w:pStyle w:val="ListParagraph"/>
        <w:numPr>
          <w:ilvl w:val="0"/>
          <w:numId w:val="26"/>
        </w:numPr>
      </w:pPr>
      <w:r w:rsidRPr="00947493">
        <w:rPr>
          <w:b/>
        </w:rPr>
        <w:t xml:space="preserve">RCDPE215 </w:t>
      </w:r>
      <w:r w:rsidRPr="00947493">
        <w:t xml:space="preserve">– </w:t>
      </w:r>
      <w:r w:rsidR="007A6505">
        <w:t>Existing Routine - d</w:t>
      </w:r>
      <w:r w:rsidRPr="00947493">
        <w:t xml:space="preserve">isplays the 215 </w:t>
      </w:r>
      <w:r w:rsidR="00174781" w:rsidRPr="00947493">
        <w:t xml:space="preserve">Summary </w:t>
      </w:r>
      <w:r w:rsidRPr="00947493">
        <w:t xml:space="preserve">report </w:t>
      </w:r>
      <w:r w:rsidR="00174781" w:rsidRPr="00947493">
        <w:t>– [</w:t>
      </w:r>
      <w:r w:rsidR="00174781" w:rsidRPr="00947493">
        <w:rPr>
          <w:rFonts w:cs="r_ansi"/>
        </w:rPr>
        <w:t>RCDP SUMMARY 215 REPORT]</w:t>
      </w:r>
      <w:r w:rsidR="004F29E2" w:rsidRPr="00947493">
        <w:rPr>
          <w:rFonts w:cs="r_ansi"/>
        </w:rPr>
        <w:t xml:space="preserve"> </w:t>
      </w:r>
      <w:r w:rsidR="00947493">
        <w:rPr>
          <w:rFonts w:cs="r_ansi"/>
        </w:rPr>
        <w:t xml:space="preserve">currently </w:t>
      </w:r>
      <w:r w:rsidR="004F29E2" w:rsidRPr="00947493">
        <w:rPr>
          <w:rFonts w:cs="r_ansi"/>
        </w:rPr>
        <w:t>displays comment from #344.01</w:t>
      </w:r>
      <w:proofErr w:type="gramStart"/>
      <w:r w:rsidR="004F29E2" w:rsidRPr="00947493">
        <w:rPr>
          <w:rFonts w:cs="r_ansi"/>
        </w:rPr>
        <w:t>,#</w:t>
      </w:r>
      <w:proofErr w:type="gramEnd"/>
      <w:r w:rsidR="004F29E2" w:rsidRPr="00947493">
        <w:rPr>
          <w:rFonts w:cs="r_ansi"/>
        </w:rPr>
        <w:t>1.02</w:t>
      </w:r>
      <w:r w:rsidR="00947493">
        <w:rPr>
          <w:rFonts w:cs="r_ansi"/>
        </w:rPr>
        <w:t xml:space="preserve">. </w:t>
      </w:r>
      <w:r w:rsidR="009C33B7" w:rsidRPr="004D684A">
        <w:t>Modified to display additional receipt comment history from 344.73 using</w:t>
      </w:r>
      <w:r w:rsidR="008656B5" w:rsidRPr="004D684A">
        <w:t xml:space="preserve"> routine</w:t>
      </w:r>
      <w:r w:rsidR="00D24B14">
        <w:t xml:space="preserve"> GET^</w:t>
      </w:r>
      <w:r w:rsidR="009C33B7" w:rsidRPr="004D684A">
        <w:t>RCDPECH.</w:t>
      </w:r>
      <w:r w:rsidR="00947493">
        <w:t xml:space="preserve"> </w:t>
      </w:r>
    </w:p>
    <w:p w14:paraId="206C5CC5" w14:textId="77777777" w:rsidR="00947493" w:rsidRPr="004D684A" w:rsidRDefault="00947493" w:rsidP="00947493">
      <w:pPr>
        <w:pStyle w:val="ListParagraph"/>
      </w:pPr>
    </w:p>
    <w:p w14:paraId="644C795B" w14:textId="3329E490" w:rsidR="00641DD7" w:rsidRPr="000C57D1" w:rsidRDefault="00174781" w:rsidP="000C57D1">
      <w:pPr>
        <w:pStyle w:val="ListParagraph"/>
        <w:numPr>
          <w:ilvl w:val="0"/>
          <w:numId w:val="26"/>
        </w:numPr>
        <w:rPr>
          <w:rFonts w:cs="r_ansi"/>
          <w:b/>
        </w:rPr>
      </w:pPr>
      <w:r w:rsidRPr="000C57D1">
        <w:rPr>
          <w:rFonts w:cs="r_ansi"/>
          <w:b/>
        </w:rPr>
        <w:lastRenderedPageBreak/>
        <w:t>RCDPR215</w:t>
      </w:r>
      <w:r w:rsidRPr="000C57D1">
        <w:rPr>
          <w:rFonts w:cs="r_ansi"/>
        </w:rPr>
        <w:t xml:space="preserve"> </w:t>
      </w:r>
      <w:r w:rsidR="007B2011" w:rsidRPr="000C57D1">
        <w:rPr>
          <w:rFonts w:ascii="r_ansi" w:hAnsi="r_ansi" w:cs="r_ansi"/>
          <w:sz w:val="20"/>
          <w:szCs w:val="20"/>
        </w:rPr>
        <w:t xml:space="preserve">– </w:t>
      </w:r>
      <w:r w:rsidR="007A6505">
        <w:t xml:space="preserve">Existing </w:t>
      </w:r>
      <w:r w:rsidR="007A6505" w:rsidRPr="007A6505">
        <w:t>Routine - u</w:t>
      </w:r>
      <w:r w:rsidR="007B2011" w:rsidRPr="000C57D1">
        <w:rPr>
          <w:rFonts w:cs="r_ansi"/>
        </w:rPr>
        <w:t>s</w:t>
      </w:r>
      <w:r w:rsidR="0091376B" w:rsidRPr="000C57D1">
        <w:rPr>
          <w:rFonts w:cs="r_ansi"/>
        </w:rPr>
        <w:t>ed by Receipt Profile action in option</w:t>
      </w:r>
      <w:r w:rsidR="007B2011" w:rsidRPr="000C57D1">
        <w:rPr>
          <w:rFonts w:cs="r_ansi"/>
        </w:rPr>
        <w:t xml:space="preserve"> [RC</w:t>
      </w:r>
      <w:r w:rsidR="0091376B" w:rsidRPr="000C57D1">
        <w:rPr>
          <w:rFonts w:cs="r_ansi"/>
        </w:rPr>
        <w:t>DP LINK PAYMENT TO ACCOUNT]</w:t>
      </w:r>
      <w:r w:rsidR="007E16A0" w:rsidRPr="000C57D1">
        <w:rPr>
          <w:rFonts w:cs="r_ansi"/>
        </w:rPr>
        <w:t xml:space="preserve"> and option </w:t>
      </w:r>
      <w:r w:rsidR="007E16A0" w:rsidRPr="007A6505">
        <w:t>[RCDP RECEIPT PROCESSING]</w:t>
      </w:r>
      <w:r w:rsidR="007E16A0" w:rsidRPr="000C57D1">
        <w:rPr>
          <w:rFonts w:cs="r_ansi"/>
        </w:rPr>
        <w:t xml:space="preserve">. </w:t>
      </w:r>
      <w:r w:rsidR="008656B5" w:rsidRPr="000C57D1">
        <w:rPr>
          <w:rFonts w:cs="r_ansi"/>
        </w:rPr>
        <w:t>Currently d</w:t>
      </w:r>
      <w:r w:rsidR="00641DD7" w:rsidRPr="000C57D1">
        <w:rPr>
          <w:rFonts w:cs="r_ansi"/>
        </w:rPr>
        <w:t>isplays comment from #344.01,#1.02</w:t>
      </w:r>
    </w:p>
    <w:p w14:paraId="43F71993" w14:textId="669BDB2B" w:rsidR="00174781" w:rsidRPr="007A6505" w:rsidRDefault="007B2011" w:rsidP="0044342F">
      <w:pPr>
        <w:pStyle w:val="ListParagraph"/>
        <w:numPr>
          <w:ilvl w:val="0"/>
          <w:numId w:val="19"/>
        </w:numPr>
        <w:rPr>
          <w:rFonts w:cs="r_ansi"/>
        </w:rPr>
      </w:pPr>
      <w:r w:rsidRPr="007A6505">
        <w:rPr>
          <w:rFonts w:cs="r_ansi"/>
        </w:rPr>
        <w:t xml:space="preserve">Protocol </w:t>
      </w:r>
      <w:r w:rsidR="00174781" w:rsidRPr="007A6505">
        <w:rPr>
          <w:rFonts w:cs="r_ansi"/>
        </w:rPr>
        <w:t xml:space="preserve">RCDP RECEIPT PROFILE 215 REPORT </w:t>
      </w:r>
    </w:p>
    <w:p w14:paraId="0D6ED634" w14:textId="77777777" w:rsidR="007E16A0" w:rsidRPr="007A6505" w:rsidRDefault="007E16A0" w:rsidP="007E16A0">
      <w:pPr>
        <w:pStyle w:val="ListParagraph"/>
        <w:numPr>
          <w:ilvl w:val="0"/>
          <w:numId w:val="19"/>
        </w:numPr>
      </w:pPr>
      <w:r w:rsidRPr="007A6505">
        <w:rPr>
          <w:rFonts w:cs="r_ansi"/>
        </w:rPr>
        <w:t>Protocol RCDP LINK PAYMENTS RECEIPT PROFILE</w:t>
      </w:r>
    </w:p>
    <w:p w14:paraId="157C7CC4" w14:textId="1BF43E2D" w:rsidR="008656B5" w:rsidRPr="004D684A" w:rsidRDefault="008656B5" w:rsidP="008656B5">
      <w:pPr>
        <w:ind w:left="720"/>
      </w:pPr>
      <w:r w:rsidRPr="004D684A">
        <w:t xml:space="preserve"> Modified to display additional receipt comment history from 344.73 using routine </w:t>
      </w:r>
      <w:r w:rsidR="00D24B14">
        <w:t>GET^</w:t>
      </w:r>
      <w:r w:rsidRPr="004D684A">
        <w:t>RCDPECH.</w:t>
      </w:r>
    </w:p>
    <w:p w14:paraId="6A280CFC" w14:textId="45F01D0F" w:rsidR="0091376B" w:rsidRPr="00D24B14" w:rsidRDefault="0091376B" w:rsidP="000C57D1">
      <w:pPr>
        <w:pStyle w:val="ListParagraph"/>
        <w:numPr>
          <w:ilvl w:val="0"/>
          <w:numId w:val="26"/>
        </w:numPr>
      </w:pPr>
      <w:r w:rsidRPr="00D24B14">
        <w:rPr>
          <w:rFonts w:cs="r_ansi"/>
          <w:b/>
        </w:rPr>
        <w:t>R</w:t>
      </w:r>
      <w:r w:rsidR="00604B6C" w:rsidRPr="00D24B14">
        <w:rPr>
          <w:rFonts w:cs="r_ansi"/>
          <w:b/>
        </w:rPr>
        <w:t>CDPLPL1</w:t>
      </w:r>
      <w:r w:rsidR="00604B6C" w:rsidRPr="00D24B14">
        <w:rPr>
          <w:rFonts w:cs="r_ansi"/>
        </w:rPr>
        <w:t xml:space="preserve"> </w:t>
      </w:r>
      <w:r w:rsidR="00174781" w:rsidRPr="00D24B14">
        <w:rPr>
          <w:rFonts w:cs="r_ansi"/>
        </w:rPr>
        <w:t xml:space="preserve">– </w:t>
      </w:r>
      <w:r w:rsidRPr="00D24B14">
        <w:rPr>
          <w:rFonts w:cs="r_ansi"/>
        </w:rPr>
        <w:t>Used by CS action in option [RCDP LINK PAYMENT TO ACCOUNT]</w:t>
      </w:r>
    </w:p>
    <w:p w14:paraId="2F7E76F6" w14:textId="77777777" w:rsidR="0091376B" w:rsidRPr="00D24B14" w:rsidRDefault="0091376B" w:rsidP="0091376B">
      <w:pPr>
        <w:pStyle w:val="ListParagraph"/>
        <w:numPr>
          <w:ilvl w:val="0"/>
          <w:numId w:val="19"/>
        </w:numPr>
      </w:pPr>
      <w:r w:rsidRPr="00D24B14">
        <w:rPr>
          <w:rFonts w:cs="r_ansi"/>
        </w:rPr>
        <w:t>P</w:t>
      </w:r>
      <w:r w:rsidR="00174781" w:rsidRPr="00D24B14">
        <w:rPr>
          <w:rFonts w:cs="r_ansi"/>
        </w:rPr>
        <w:t xml:space="preserve">rotocol </w:t>
      </w:r>
      <w:r w:rsidR="00604B6C" w:rsidRPr="00D24B14">
        <w:t xml:space="preserve"> </w:t>
      </w:r>
      <w:r w:rsidR="00604B6C" w:rsidRPr="00D24B14">
        <w:rPr>
          <w:rFonts w:cs="r_ansi"/>
        </w:rPr>
        <w:t>RCDP LINK PAYMENTS CLEAR SUSPENSE</w:t>
      </w:r>
      <w:r w:rsidRPr="00D24B14">
        <w:rPr>
          <w:rFonts w:cs="r_ansi"/>
        </w:rPr>
        <w:t xml:space="preserve"> </w:t>
      </w:r>
    </w:p>
    <w:p w14:paraId="1B2085F1" w14:textId="77777777" w:rsidR="0064293B" w:rsidRDefault="0064293B" w:rsidP="0091376B">
      <w:pPr>
        <w:ind w:left="720"/>
        <w:rPr>
          <w:rFonts w:cs="r_ansi"/>
        </w:rPr>
      </w:pPr>
      <w:r w:rsidRPr="00D24B14">
        <w:rPr>
          <w:rFonts w:cs="r_ansi"/>
        </w:rPr>
        <w:t>Modified to add call to AUDIT^RCDPECH to update RCDPE COMMENT HISTORY #344.73</w:t>
      </w:r>
    </w:p>
    <w:p w14:paraId="7EE8AFB2" w14:textId="3FA92A36" w:rsidR="00D24B14" w:rsidRPr="00D24B14" w:rsidRDefault="00D24B14" w:rsidP="0091376B">
      <w:pPr>
        <w:ind w:left="720"/>
        <w:rPr>
          <w:rFonts w:cs="r_ansi"/>
        </w:rPr>
      </w:pPr>
      <w:r>
        <w:rPr>
          <w:rFonts w:cs="r_ansi"/>
        </w:rPr>
        <w:t>Modified to use COM^RCDPECH for comment input.</w:t>
      </w:r>
    </w:p>
    <w:p w14:paraId="25FAB6E1" w14:textId="7DBC7E1C" w:rsidR="00D24B14" w:rsidRDefault="00D24B14" w:rsidP="00D24B14">
      <w:pPr>
        <w:ind w:left="720"/>
        <w:rPr>
          <w:rFonts w:cs="r_ansi"/>
        </w:rPr>
      </w:pPr>
      <w:r>
        <w:rPr>
          <w:rFonts w:cs="r_ansi"/>
        </w:rPr>
        <w:t>T</w:t>
      </w:r>
      <w:r w:rsidRPr="00D24B14">
        <w:rPr>
          <w:rFonts w:cs="r_ansi"/>
        </w:rPr>
        <w:t>his option does not need to display full comment history and already displays user and date/time</w:t>
      </w:r>
      <w:r>
        <w:rPr>
          <w:rFonts w:cs="r_ansi"/>
        </w:rPr>
        <w:t>.</w:t>
      </w:r>
    </w:p>
    <w:p w14:paraId="7DC22B82" w14:textId="7EDAE6D2" w:rsidR="0091376B" w:rsidRPr="00D24B14" w:rsidRDefault="0091376B" w:rsidP="000C57D1">
      <w:pPr>
        <w:pStyle w:val="ListParagraph"/>
        <w:numPr>
          <w:ilvl w:val="0"/>
          <w:numId w:val="26"/>
        </w:numPr>
      </w:pPr>
      <w:r w:rsidRPr="00D24B14">
        <w:rPr>
          <w:rFonts w:cs="r_ansi"/>
          <w:b/>
        </w:rPr>
        <w:t>RCDPLPL4</w:t>
      </w:r>
      <w:r w:rsidRPr="00D24B14">
        <w:rPr>
          <w:rFonts w:cs="r_ansi"/>
        </w:rPr>
        <w:t xml:space="preserve"> – Used by LP action in option [RCDP LINK PAYMENT TO ACCOUNT]</w:t>
      </w:r>
    </w:p>
    <w:p w14:paraId="1D0C066D" w14:textId="1521546F" w:rsidR="0091376B" w:rsidRPr="00D24B14" w:rsidRDefault="0091376B" w:rsidP="0091376B">
      <w:pPr>
        <w:pStyle w:val="ListParagraph"/>
        <w:numPr>
          <w:ilvl w:val="0"/>
          <w:numId w:val="19"/>
        </w:numPr>
      </w:pPr>
      <w:r w:rsidRPr="00D24B14">
        <w:rPr>
          <w:rFonts w:cs="r_ansi"/>
        </w:rPr>
        <w:t xml:space="preserve">Protocol </w:t>
      </w:r>
      <w:r w:rsidRPr="00D24B14">
        <w:t xml:space="preserve"> </w:t>
      </w:r>
      <w:r w:rsidR="00B27E80" w:rsidRPr="00D24B14">
        <w:rPr>
          <w:rFonts w:cs="r_ansi"/>
        </w:rPr>
        <w:t>RCDP LINK PAYMENTS TO ACCOUNT</w:t>
      </w:r>
    </w:p>
    <w:p w14:paraId="4EB8ABC0" w14:textId="78536E81" w:rsidR="00B01F52" w:rsidRDefault="0064293B" w:rsidP="007C0C14">
      <w:pPr>
        <w:ind w:left="720"/>
        <w:rPr>
          <w:rFonts w:cs="r_ansi"/>
        </w:rPr>
      </w:pPr>
      <w:r w:rsidRPr="00D24B14">
        <w:rPr>
          <w:rFonts w:cs="r_ansi"/>
        </w:rPr>
        <w:t>Modified to add call to AUDIT^RCDPECH to update RCDPE COMMENT HISTORY #344.73</w:t>
      </w:r>
      <w:r w:rsidR="0091376B" w:rsidRPr="00D24B14">
        <w:rPr>
          <w:rFonts w:cs="r_ansi"/>
        </w:rPr>
        <w:t>.</w:t>
      </w:r>
    </w:p>
    <w:p w14:paraId="7DC1341D" w14:textId="77777777" w:rsidR="00D24B14" w:rsidRPr="00D24B14" w:rsidRDefault="00D24B14" w:rsidP="00D24B14">
      <w:pPr>
        <w:ind w:left="720"/>
        <w:rPr>
          <w:rFonts w:cs="r_ansi"/>
        </w:rPr>
      </w:pPr>
      <w:r>
        <w:rPr>
          <w:rFonts w:cs="r_ansi"/>
        </w:rPr>
        <w:t>Modified to use COM^RCDPECH for comment input.</w:t>
      </w:r>
    </w:p>
    <w:p w14:paraId="32A5864A" w14:textId="69E12F83" w:rsidR="007A6505" w:rsidRDefault="00D24B14" w:rsidP="007A6505">
      <w:pPr>
        <w:ind w:left="720"/>
        <w:rPr>
          <w:rFonts w:cs="r_ansi"/>
        </w:rPr>
      </w:pPr>
      <w:r>
        <w:rPr>
          <w:rFonts w:cs="r_ansi"/>
        </w:rPr>
        <w:t>T</w:t>
      </w:r>
      <w:r w:rsidRPr="00D24B14">
        <w:rPr>
          <w:rFonts w:cs="r_ansi"/>
        </w:rPr>
        <w:t xml:space="preserve">his option </w:t>
      </w:r>
      <w:r w:rsidR="007A6505" w:rsidRPr="00D24B14">
        <w:rPr>
          <w:rFonts w:cs="r_ansi"/>
        </w:rPr>
        <w:t xml:space="preserve">does not need to display full comment history </w:t>
      </w:r>
      <w:r w:rsidRPr="00D24B14">
        <w:rPr>
          <w:rFonts w:cs="r_ansi"/>
        </w:rPr>
        <w:t>and alr</w:t>
      </w:r>
      <w:r>
        <w:rPr>
          <w:rFonts w:cs="r_ansi"/>
        </w:rPr>
        <w:t>eady displays user and date/time.</w:t>
      </w:r>
    </w:p>
    <w:p w14:paraId="69AD433E" w14:textId="65DBE454" w:rsidR="00635228" w:rsidRDefault="00635228" w:rsidP="00635228">
      <w:pPr>
        <w:pStyle w:val="ListParagraph"/>
        <w:numPr>
          <w:ilvl w:val="0"/>
          <w:numId w:val="26"/>
        </w:numPr>
        <w:rPr>
          <w:rFonts w:cs="r_ansi"/>
        </w:rPr>
      </w:pPr>
      <w:r w:rsidRPr="00635228">
        <w:rPr>
          <w:rFonts w:cs="r_ansi"/>
          <w:b/>
        </w:rPr>
        <w:t>INIT^PRCAP318</w:t>
      </w:r>
      <w:r>
        <w:rPr>
          <w:rFonts w:cs="r_ansi"/>
        </w:rPr>
        <w:t xml:space="preserve"> – post install to populate new RCDPE COMMENT HISTORY file #344.73 </w:t>
      </w:r>
    </w:p>
    <w:p w14:paraId="2302C522" w14:textId="3FD3615A" w:rsidR="00635228" w:rsidRPr="00635228" w:rsidRDefault="00635228" w:rsidP="00635228">
      <w:pPr>
        <w:rPr>
          <w:rFonts w:cs="r_ansi"/>
        </w:rPr>
      </w:pPr>
      <w:r>
        <w:rPr>
          <w:rFonts w:cs="r_ansi"/>
        </w:rPr>
        <w:t xml:space="preserve"> </w:t>
      </w:r>
      <w:r>
        <w:rPr>
          <w:rFonts w:cs="r_ansi"/>
        </w:rPr>
        <w:tab/>
      </w:r>
    </w:p>
    <w:p w14:paraId="71A3AC30" w14:textId="7C14F155" w:rsidR="00161CE6" w:rsidRDefault="00161CE6" w:rsidP="00161CE6">
      <w:pPr>
        <w:pStyle w:val="ListParagraph"/>
        <w:numPr>
          <w:ilvl w:val="0"/>
          <w:numId w:val="22"/>
        </w:numPr>
        <w:rPr>
          <w:b/>
        </w:rPr>
      </w:pPr>
      <w:r>
        <w:rPr>
          <w:b/>
        </w:rPr>
        <w:t xml:space="preserve">Other </w:t>
      </w:r>
      <w:r w:rsidRPr="000C57D1">
        <w:rPr>
          <w:b/>
        </w:rPr>
        <w:t>Routines:</w:t>
      </w:r>
    </w:p>
    <w:p w14:paraId="4EAD5E1F" w14:textId="77777777" w:rsidR="00650EDC" w:rsidRDefault="00650EDC" w:rsidP="00650EDC">
      <w:pPr>
        <w:pStyle w:val="ListParagraph"/>
        <w:ind w:left="360"/>
        <w:rPr>
          <w:b/>
        </w:rPr>
      </w:pPr>
    </w:p>
    <w:p w14:paraId="50F0DDE7" w14:textId="411EFD87" w:rsidR="00650EDC" w:rsidRPr="00650EDC" w:rsidRDefault="00650EDC" w:rsidP="00650EDC">
      <w:pPr>
        <w:pStyle w:val="ListParagraph"/>
        <w:numPr>
          <w:ilvl w:val="0"/>
          <w:numId w:val="28"/>
        </w:numPr>
      </w:pPr>
      <w:r w:rsidRPr="00650EDC">
        <w:t>PRCA Nightly process to create CR receipts</w:t>
      </w:r>
      <w:r>
        <w:t xml:space="preserve"> – fixed comment - not changed</w:t>
      </w:r>
      <w:r w:rsidRPr="00650EDC">
        <w:t xml:space="preserve"> </w:t>
      </w:r>
    </w:p>
    <w:p w14:paraId="43AABED6" w14:textId="77777777" w:rsidR="00650EDC" w:rsidRDefault="00650EDC" w:rsidP="00650EDC">
      <w:pPr>
        <w:autoSpaceDE w:val="0"/>
        <w:autoSpaceDN w:val="0"/>
        <w:adjustRightInd w:val="0"/>
        <w:spacing w:after="0" w:line="240" w:lineRule="auto"/>
        <w:ind w:left="720"/>
        <w:rPr>
          <w:rFonts w:ascii="r_ansi" w:hAnsi="r_ansi" w:cs="r_ansi"/>
          <w:sz w:val="20"/>
          <w:szCs w:val="20"/>
        </w:rPr>
      </w:pPr>
      <w:r w:rsidRPr="00650EDC">
        <w:rPr>
          <w:rFonts w:ascii="r_ansi" w:hAnsi="r_ansi" w:cs="r_ansi"/>
          <w:b/>
          <w:sz w:val="20"/>
          <w:szCs w:val="20"/>
        </w:rPr>
        <w:t>RCDPEM0</w:t>
      </w:r>
      <w:r>
        <w:rPr>
          <w:rFonts w:ascii="r_ansi" w:hAnsi="r_ansi" w:cs="r_ansi"/>
          <w:sz w:val="20"/>
          <w:szCs w:val="20"/>
        </w:rPr>
        <w:t>.INT</w:t>
      </w:r>
    </w:p>
    <w:p w14:paraId="067202DD" w14:textId="3FB9B2E4" w:rsidR="00650EDC" w:rsidRPr="00650EDC" w:rsidRDefault="00650EDC" w:rsidP="00650EDC">
      <w:pPr>
        <w:autoSpaceDE w:val="0"/>
        <w:autoSpaceDN w:val="0"/>
        <w:adjustRightInd w:val="0"/>
        <w:spacing w:after="0" w:line="240" w:lineRule="auto"/>
        <w:ind w:left="720"/>
        <w:rPr>
          <w:b/>
        </w:rPr>
      </w:pPr>
      <w:r>
        <w:rPr>
          <w:rFonts w:ascii="r_ansi" w:hAnsi="r_ansi" w:cs="r_ansi"/>
          <w:sz w:val="20"/>
          <w:szCs w:val="20"/>
        </w:rPr>
        <w:t>ADDREC+</w:t>
      </w:r>
      <w:proofErr w:type="gramStart"/>
      <w:r>
        <w:rPr>
          <w:rFonts w:ascii="r_ansi" w:hAnsi="r_ansi" w:cs="r_ansi"/>
          <w:sz w:val="20"/>
          <w:szCs w:val="20"/>
        </w:rPr>
        <w:t>49   ..</w:t>
      </w:r>
      <w:proofErr w:type="gramEnd"/>
      <w:r>
        <w:rPr>
          <w:rFonts w:ascii="r_ansi" w:hAnsi="r_ansi" w:cs="r_ansi"/>
          <w:sz w:val="20"/>
          <w:szCs w:val="20"/>
        </w:rPr>
        <w:t xml:space="preserve"> S DR=DR_";1.02////</w:t>
      </w:r>
      <w:r w:rsidRPr="00650EDC">
        <w:rPr>
          <w:rFonts w:ascii="r_ansi" w:hAnsi="r_ansi" w:cs="r_ansi"/>
          <w:sz w:val="20"/>
          <w:szCs w:val="20"/>
          <w:highlight w:val="yellow"/>
        </w:rPr>
        <w:t>Auto added EDI Lockbox deposit;</w:t>
      </w:r>
      <w:r>
        <w:rPr>
          <w:rFonts w:ascii="r_ansi" w:hAnsi="r_ansi" w:cs="r_ansi"/>
          <w:sz w:val="20"/>
          <w:szCs w:val="20"/>
        </w:rPr>
        <w:t>.06////"_$</w:t>
      </w:r>
      <w:proofErr w:type="gramStart"/>
      <w:r>
        <w:rPr>
          <w:rFonts w:ascii="r_ansi" w:hAnsi="r_ansi" w:cs="r_ansi"/>
          <w:sz w:val="20"/>
          <w:szCs w:val="20"/>
        </w:rPr>
        <w:t>P(</w:t>
      </w:r>
      <w:proofErr w:type="gramEnd"/>
      <w:r>
        <w:rPr>
          <w:rFonts w:ascii="r_ansi" w:hAnsi="r_ansi" w:cs="r_ansi"/>
          <w:sz w:val="20"/>
          <w:szCs w:val="20"/>
        </w:rPr>
        <w:t>RC00            ,U,12)_";.04////"_$J(+$P(RC00,U,7),"",2)_";.14////"_RCTRANDA</w:t>
      </w:r>
    </w:p>
    <w:p w14:paraId="1CE84940" w14:textId="77777777" w:rsidR="00161CE6" w:rsidRDefault="00161CE6" w:rsidP="00161CE6">
      <w:pPr>
        <w:pStyle w:val="ListParagraph"/>
        <w:autoSpaceDE w:val="0"/>
        <w:autoSpaceDN w:val="0"/>
        <w:adjustRightInd w:val="0"/>
        <w:spacing w:after="0" w:line="240" w:lineRule="auto"/>
        <w:ind w:left="360"/>
        <w:rPr>
          <w:rFonts w:ascii="r_ansi" w:hAnsi="r_ansi" w:cs="r_ansi"/>
          <w:b/>
          <w:sz w:val="20"/>
          <w:szCs w:val="20"/>
        </w:rPr>
      </w:pPr>
    </w:p>
    <w:p w14:paraId="0DCAA952" w14:textId="7D91E0F9" w:rsidR="004A2A22" w:rsidRPr="00650EDC" w:rsidRDefault="00650EDC" w:rsidP="00650EDC">
      <w:pPr>
        <w:pStyle w:val="ListParagraph"/>
        <w:numPr>
          <w:ilvl w:val="0"/>
          <w:numId w:val="28"/>
        </w:numPr>
        <w:autoSpaceDE w:val="0"/>
        <w:autoSpaceDN w:val="0"/>
        <w:adjustRightInd w:val="0"/>
        <w:spacing w:after="0" w:line="240" w:lineRule="auto"/>
        <w:rPr>
          <w:rFonts w:ascii="Calibri" w:hAnsi="Calibri" w:cs="r_ansi"/>
        </w:rPr>
      </w:pPr>
      <w:r w:rsidRPr="00650EDC">
        <w:rPr>
          <w:rFonts w:ascii="Calibri" w:hAnsi="Calibri" w:cs="r_ansi"/>
        </w:rPr>
        <w:t>Menu o</w:t>
      </w:r>
      <w:r w:rsidR="004A2A22" w:rsidRPr="00650EDC">
        <w:rPr>
          <w:rFonts w:ascii="Calibri" w:hAnsi="Calibri" w:cs="r_ansi"/>
        </w:rPr>
        <w:t>ption move entire ERA to Suspense as single line receipt</w:t>
      </w:r>
      <w:r w:rsidR="001C47B3" w:rsidRPr="00650EDC">
        <w:rPr>
          <w:rFonts w:ascii="Calibri" w:hAnsi="Calibri" w:cs="r_ansi"/>
        </w:rPr>
        <w:t xml:space="preserve"> – once off action – not changed</w:t>
      </w:r>
    </w:p>
    <w:p w14:paraId="32CE7526" w14:textId="77777777" w:rsidR="004A2A22" w:rsidRPr="00161CE6" w:rsidRDefault="004A2A22" w:rsidP="00B146A3">
      <w:pPr>
        <w:autoSpaceDE w:val="0"/>
        <w:autoSpaceDN w:val="0"/>
        <w:adjustRightInd w:val="0"/>
        <w:spacing w:after="0" w:line="240" w:lineRule="auto"/>
        <w:ind w:left="720"/>
        <w:rPr>
          <w:rFonts w:ascii="Calibri" w:hAnsi="Calibri" w:cs="r_ansi"/>
        </w:rPr>
      </w:pPr>
    </w:p>
    <w:p w14:paraId="2385C5B1" w14:textId="77777777" w:rsidR="00B01F52" w:rsidRPr="00161CE6" w:rsidRDefault="00B01F52" w:rsidP="00B146A3">
      <w:pPr>
        <w:autoSpaceDE w:val="0"/>
        <w:autoSpaceDN w:val="0"/>
        <w:adjustRightInd w:val="0"/>
        <w:spacing w:after="0" w:line="240" w:lineRule="auto"/>
        <w:ind w:left="720"/>
        <w:rPr>
          <w:rFonts w:ascii="Calibri" w:hAnsi="Calibri" w:cs="r_ansi"/>
        </w:rPr>
      </w:pPr>
      <w:r w:rsidRPr="00161CE6">
        <w:rPr>
          <w:rFonts w:ascii="Calibri" w:hAnsi="Calibri" w:cs="r_ansi"/>
          <w:b/>
        </w:rPr>
        <w:t>RCDPEWL5.</w:t>
      </w:r>
      <w:r w:rsidRPr="00161CE6">
        <w:rPr>
          <w:rFonts w:ascii="Calibri" w:hAnsi="Calibri" w:cs="r_ansi"/>
        </w:rPr>
        <w:t>INT</w:t>
      </w:r>
    </w:p>
    <w:p w14:paraId="5DFDE620" w14:textId="393B8FEA" w:rsidR="00B01F52" w:rsidRPr="00161CE6" w:rsidRDefault="00B146A3" w:rsidP="00B146A3">
      <w:pPr>
        <w:autoSpaceDE w:val="0"/>
        <w:autoSpaceDN w:val="0"/>
        <w:adjustRightInd w:val="0"/>
        <w:spacing w:after="0" w:line="240" w:lineRule="auto"/>
        <w:ind w:left="720"/>
        <w:rPr>
          <w:rFonts w:ascii="Calibri" w:hAnsi="Calibri" w:cs="r_ansi"/>
        </w:rPr>
      </w:pPr>
      <w:r w:rsidRPr="00161CE6">
        <w:rPr>
          <w:rFonts w:ascii="Calibri" w:hAnsi="Calibri" w:cs="r_ansi"/>
        </w:rPr>
        <w:t xml:space="preserve">SUSP+27     S </w:t>
      </w:r>
      <w:r w:rsidR="00B01F52" w:rsidRPr="00161CE6">
        <w:rPr>
          <w:rFonts w:ascii="Calibri" w:hAnsi="Calibri" w:cs="r_ansi"/>
        </w:rPr>
        <w:t>DR=".04////"_(+$P(RC0,U,5))_$S($P(RC5,U,2)'="":";.13////"_$P(RC5,U</w:t>
      </w:r>
    </w:p>
    <w:p w14:paraId="707236C2" w14:textId="6E42AA63" w:rsidR="00B01F52" w:rsidRPr="00161CE6" w:rsidRDefault="00B01F52" w:rsidP="00B146A3">
      <w:pPr>
        <w:autoSpaceDE w:val="0"/>
        <w:autoSpaceDN w:val="0"/>
        <w:adjustRightInd w:val="0"/>
        <w:spacing w:after="0" w:line="240" w:lineRule="auto"/>
        <w:ind w:left="720"/>
        <w:rPr>
          <w:rFonts w:ascii="Calibri" w:hAnsi="Calibri" w:cs="r_ansi"/>
        </w:rPr>
      </w:pPr>
      <w:proofErr w:type="gramStart"/>
      <w:r w:rsidRPr="00161CE6">
        <w:rPr>
          <w:rFonts w:ascii="Calibri" w:hAnsi="Calibri" w:cs="r_ansi"/>
        </w:rPr>
        <w:t>,</w:t>
      </w:r>
      <w:proofErr w:type="gramEnd"/>
      <w:r w:rsidRPr="00161CE6">
        <w:rPr>
          <w:rFonts w:ascii="Calibri" w:hAnsi="Calibri" w:cs="r_ansi"/>
        </w:rPr>
        <w:t>2),1:"")_$S(RCCOM'="":";1.02////"_RCCOM,1:"")</w:t>
      </w:r>
    </w:p>
    <w:p w14:paraId="5F3B5D3F" w14:textId="77777777" w:rsidR="001C5B76" w:rsidRPr="00161CE6" w:rsidRDefault="001C5B76" w:rsidP="00B146A3">
      <w:pPr>
        <w:autoSpaceDE w:val="0"/>
        <w:autoSpaceDN w:val="0"/>
        <w:adjustRightInd w:val="0"/>
        <w:spacing w:after="0" w:line="240" w:lineRule="auto"/>
        <w:ind w:left="720"/>
        <w:rPr>
          <w:rFonts w:ascii="Calibri" w:hAnsi="Calibri" w:cs="r_ansi"/>
        </w:rPr>
      </w:pPr>
    </w:p>
    <w:p w14:paraId="409DEA4B" w14:textId="316FDD28" w:rsidR="002F5D7D" w:rsidRDefault="008E7875" w:rsidP="002F5D7D">
      <w:pPr>
        <w:pStyle w:val="BodyText"/>
        <w:rPr>
          <w:b/>
        </w:rPr>
      </w:pPr>
      <w:r>
        <w:rPr>
          <w:b/>
        </w:rPr>
        <w:lastRenderedPageBreak/>
        <w:t>R</w:t>
      </w:r>
      <w:r w:rsidR="002F5D7D">
        <w:rPr>
          <w:b/>
        </w:rPr>
        <w:t>esolution – Added Changed Objects</w:t>
      </w:r>
    </w:p>
    <w:p w14:paraId="28F1E443" w14:textId="77777777" w:rsidR="004E7210" w:rsidRDefault="004E7210" w:rsidP="004E7210">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4E7210" w:rsidRPr="00D54506" w14:paraId="1C2340D6" w14:textId="77777777" w:rsidTr="00BA48C2">
        <w:trPr>
          <w:cantSplit/>
          <w:tblHeader/>
        </w:trPr>
        <w:tc>
          <w:tcPr>
            <w:tcW w:w="1510" w:type="pct"/>
            <w:shd w:val="clear" w:color="auto" w:fill="D9D9D9" w:themeFill="background1" w:themeFillShade="D9"/>
            <w:vAlign w:val="center"/>
          </w:tcPr>
          <w:p w14:paraId="62CE9A21" w14:textId="77777777" w:rsidR="004E7210" w:rsidRPr="00D54506" w:rsidRDefault="004E7210" w:rsidP="00BA48C2">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AFBE23E" w14:textId="77777777" w:rsidR="004E7210" w:rsidRPr="00D54506" w:rsidRDefault="004E7210" w:rsidP="00BA48C2">
            <w:pPr>
              <w:pStyle w:val="TableHeading"/>
            </w:pPr>
            <w:r w:rsidRPr="00D54506">
              <w:t>Activities</w:t>
            </w:r>
          </w:p>
        </w:tc>
      </w:tr>
      <w:tr w:rsidR="004E7210" w:rsidRPr="00D54506" w14:paraId="1B13721C" w14:textId="77777777" w:rsidTr="00BA48C2">
        <w:trPr>
          <w:cantSplit/>
          <w:tblHeader/>
        </w:trPr>
        <w:tc>
          <w:tcPr>
            <w:tcW w:w="1510" w:type="pct"/>
            <w:shd w:val="clear" w:color="auto" w:fill="D9D9D9"/>
            <w:vAlign w:val="center"/>
          </w:tcPr>
          <w:p w14:paraId="0F7B2331" w14:textId="77777777" w:rsidR="004E7210" w:rsidRPr="00D54506" w:rsidRDefault="004E7210" w:rsidP="00BA48C2">
            <w:pPr>
              <w:pStyle w:val="TableText"/>
              <w:rPr>
                <w:b/>
              </w:rPr>
            </w:pPr>
            <w:r w:rsidRPr="00D54506">
              <w:rPr>
                <w:b/>
              </w:rPr>
              <w:t>Routine Name</w:t>
            </w:r>
          </w:p>
        </w:tc>
        <w:tc>
          <w:tcPr>
            <w:tcW w:w="3490" w:type="pct"/>
            <w:gridSpan w:val="4"/>
            <w:tcBorders>
              <w:bottom w:val="single" w:sz="6" w:space="0" w:color="000000"/>
            </w:tcBorders>
          </w:tcPr>
          <w:p w14:paraId="0201D34A" w14:textId="77777777" w:rsidR="004E7210" w:rsidRPr="00AF1EA3" w:rsidRDefault="004E7210" w:rsidP="00BA48C2">
            <w:pPr>
              <w:pStyle w:val="TableText"/>
              <w:rPr>
                <w:rFonts w:ascii="Times New Roman" w:hAnsi="Times New Roman" w:cs="Times New Roman"/>
                <w:b/>
              </w:rPr>
            </w:pPr>
            <w:r>
              <w:rPr>
                <w:rFonts w:ascii="Times New Roman" w:hAnsi="Times New Roman" w:cs="Times New Roman"/>
              </w:rPr>
              <w:t>RCDPECH</w:t>
            </w:r>
          </w:p>
        </w:tc>
      </w:tr>
      <w:tr w:rsidR="004E7210" w:rsidRPr="00D54506" w14:paraId="1351A20F" w14:textId="77777777" w:rsidTr="00BA48C2">
        <w:trPr>
          <w:cantSplit/>
        </w:trPr>
        <w:tc>
          <w:tcPr>
            <w:tcW w:w="1510" w:type="pct"/>
            <w:shd w:val="clear" w:color="auto" w:fill="D9D9D9"/>
            <w:vAlign w:val="center"/>
          </w:tcPr>
          <w:p w14:paraId="540D66CD" w14:textId="77777777" w:rsidR="004E7210" w:rsidRPr="00D54506" w:rsidRDefault="004E7210" w:rsidP="00BA48C2">
            <w:pPr>
              <w:pStyle w:val="TableText"/>
              <w:rPr>
                <w:b/>
              </w:rPr>
            </w:pPr>
            <w:r w:rsidRPr="00D54506">
              <w:rPr>
                <w:b/>
              </w:rPr>
              <w:t>Enhancement Category</w:t>
            </w:r>
          </w:p>
        </w:tc>
        <w:tc>
          <w:tcPr>
            <w:tcW w:w="613" w:type="pct"/>
            <w:tcBorders>
              <w:right w:val="nil"/>
            </w:tcBorders>
          </w:tcPr>
          <w:p w14:paraId="212DB405" w14:textId="77777777" w:rsidR="004E7210" w:rsidRPr="00D54506" w:rsidRDefault="004E7210" w:rsidP="00BA48C2">
            <w:pPr>
              <w:pStyle w:val="TableText"/>
              <w:rPr>
                <w:rFonts w:ascii="Garamond" w:hAnsi="Garamond"/>
              </w:rPr>
            </w:pPr>
            <w:r>
              <w:rPr>
                <w:rFonts w:ascii="Garamond" w:hAnsi="Garamond"/>
              </w:rPr>
              <w:fldChar w:fldCharType="begin">
                <w:ffData>
                  <w:name w:val="Check23"/>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715FECB8" w14:textId="77777777" w:rsidR="004E7210" w:rsidRPr="00D54506" w:rsidRDefault="004E7210" w:rsidP="00BA48C2">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080944EF" w14:textId="77777777" w:rsidR="004E7210" w:rsidRPr="00D54506" w:rsidRDefault="004E7210" w:rsidP="00BA48C2">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6A6427D" w14:textId="77777777" w:rsidR="004E7210" w:rsidRPr="00D54506" w:rsidRDefault="004E7210" w:rsidP="00BA48C2">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4E7210" w:rsidRPr="00D54506" w14:paraId="3C41AABF" w14:textId="77777777" w:rsidTr="00BA48C2">
        <w:trPr>
          <w:cantSplit/>
        </w:trPr>
        <w:tc>
          <w:tcPr>
            <w:tcW w:w="1510" w:type="pct"/>
            <w:shd w:val="clear" w:color="auto" w:fill="D9D9D9"/>
            <w:vAlign w:val="center"/>
          </w:tcPr>
          <w:p w14:paraId="3DC2DB76" w14:textId="77777777" w:rsidR="004E7210" w:rsidRPr="00D54506" w:rsidRDefault="004E7210" w:rsidP="00BA48C2">
            <w:pPr>
              <w:pStyle w:val="TableText"/>
              <w:rPr>
                <w:b/>
              </w:rPr>
            </w:pPr>
            <w:r w:rsidRPr="00D54506">
              <w:rPr>
                <w:b/>
              </w:rPr>
              <w:t>RTM</w:t>
            </w:r>
          </w:p>
        </w:tc>
        <w:tc>
          <w:tcPr>
            <w:tcW w:w="3490" w:type="pct"/>
            <w:gridSpan w:val="4"/>
          </w:tcPr>
          <w:p w14:paraId="776A18AD" w14:textId="77777777" w:rsidR="004E7210" w:rsidRPr="00D54506" w:rsidRDefault="004E7210" w:rsidP="00BA48C2">
            <w:pPr>
              <w:pStyle w:val="TableText"/>
              <w:rPr>
                <w:rFonts w:ascii="Garamond" w:hAnsi="Garamond"/>
                <w:iCs/>
              </w:rPr>
            </w:pPr>
          </w:p>
        </w:tc>
      </w:tr>
      <w:tr w:rsidR="004E7210" w:rsidRPr="00D54506" w14:paraId="6C7DD0C8" w14:textId="77777777" w:rsidTr="00BA48C2">
        <w:trPr>
          <w:cantSplit/>
        </w:trPr>
        <w:tc>
          <w:tcPr>
            <w:tcW w:w="1510" w:type="pct"/>
            <w:tcBorders>
              <w:bottom w:val="single" w:sz="6" w:space="0" w:color="000000"/>
            </w:tcBorders>
            <w:shd w:val="clear" w:color="auto" w:fill="D9D9D9"/>
            <w:vAlign w:val="center"/>
          </w:tcPr>
          <w:p w14:paraId="3E402BA4" w14:textId="77777777" w:rsidR="004E7210" w:rsidRPr="00D54506" w:rsidRDefault="004E7210" w:rsidP="00BA48C2">
            <w:pPr>
              <w:pStyle w:val="TableText"/>
              <w:rPr>
                <w:b/>
              </w:rPr>
            </w:pPr>
            <w:r w:rsidRPr="00D54506">
              <w:rPr>
                <w:b/>
              </w:rPr>
              <w:t>Related Options</w:t>
            </w:r>
          </w:p>
        </w:tc>
        <w:tc>
          <w:tcPr>
            <w:tcW w:w="3490" w:type="pct"/>
            <w:gridSpan w:val="4"/>
            <w:tcBorders>
              <w:bottom w:val="single" w:sz="4" w:space="0" w:color="auto"/>
            </w:tcBorders>
          </w:tcPr>
          <w:p w14:paraId="3ED70CA4" w14:textId="77777777" w:rsidR="004E7210" w:rsidRPr="0064293B" w:rsidRDefault="004E7210" w:rsidP="00BA48C2">
            <w:pPr>
              <w:pStyle w:val="TableText"/>
              <w:rPr>
                <w:rFonts w:ascii="Garamond" w:hAnsi="Garamond"/>
              </w:rPr>
            </w:pPr>
            <w:r w:rsidRPr="0064293B">
              <w:rPr>
                <w:rFonts w:ascii="Garamond" w:hAnsi="Garamond"/>
              </w:rPr>
              <w:t>RCDPE EDI LOCKBOX WORKLIST</w:t>
            </w:r>
          </w:p>
          <w:p w14:paraId="5B0CD627" w14:textId="77777777" w:rsidR="004E7210" w:rsidRDefault="004E7210" w:rsidP="00BA48C2">
            <w:pPr>
              <w:pStyle w:val="TableText"/>
              <w:rPr>
                <w:rFonts w:ascii="Garamond" w:hAnsi="Garamond"/>
              </w:rPr>
            </w:pPr>
            <w:r w:rsidRPr="0064293B">
              <w:rPr>
                <w:rFonts w:ascii="Garamond" w:hAnsi="Garamond"/>
              </w:rPr>
              <w:t>RCDPE APAR</w:t>
            </w:r>
          </w:p>
          <w:p w14:paraId="1680898F" w14:textId="77777777" w:rsidR="004E7210" w:rsidRPr="00915A30" w:rsidRDefault="004E7210" w:rsidP="00BA48C2">
            <w:pPr>
              <w:pStyle w:val="TableText"/>
              <w:rPr>
                <w:rFonts w:ascii="Garamond" w:hAnsi="Garamond"/>
              </w:rPr>
            </w:pPr>
            <w:r w:rsidRPr="00915A30">
              <w:rPr>
                <w:rFonts w:ascii="Garamond" w:hAnsi="Garamond"/>
              </w:rPr>
              <w:t>RCDP RECEIPT PROCESSING</w:t>
            </w:r>
          </w:p>
          <w:p w14:paraId="5C2A024C" w14:textId="77777777" w:rsidR="004E7210" w:rsidRDefault="004E7210" w:rsidP="00BA48C2">
            <w:pPr>
              <w:pStyle w:val="TableText"/>
              <w:rPr>
                <w:rFonts w:ascii="Garamond" w:hAnsi="Garamond"/>
              </w:rPr>
            </w:pPr>
            <w:r w:rsidRPr="0064293B">
              <w:rPr>
                <w:rFonts w:ascii="Garamond" w:hAnsi="Garamond"/>
              </w:rPr>
              <w:t>RCDP LINK PAYMENT TO ACCOUNT</w:t>
            </w:r>
          </w:p>
          <w:p w14:paraId="52A70529" w14:textId="77777777" w:rsidR="004E7210" w:rsidRPr="00D54506" w:rsidRDefault="004E7210" w:rsidP="00BA48C2">
            <w:pPr>
              <w:pStyle w:val="TableText"/>
              <w:rPr>
                <w:rFonts w:ascii="Garamond" w:hAnsi="Garamond"/>
              </w:rPr>
            </w:pPr>
            <w:r w:rsidRPr="00915A30">
              <w:rPr>
                <w:rFonts w:ascii="Garamond" w:hAnsi="Garamond"/>
              </w:rPr>
              <w:t>RCDP SUMMARY 215 REPORT</w:t>
            </w:r>
          </w:p>
        </w:tc>
      </w:tr>
    </w:tbl>
    <w:p w14:paraId="31BF6F29" w14:textId="77777777" w:rsidR="004E7210" w:rsidRDefault="004E7210" w:rsidP="004E7210"/>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4E7210" w:rsidRPr="00D54506" w14:paraId="15C2FED2" w14:textId="77777777" w:rsidTr="00BA48C2">
        <w:trPr>
          <w:cantSplit/>
          <w:trHeight w:val="318"/>
          <w:tblHeader/>
        </w:trPr>
        <w:tc>
          <w:tcPr>
            <w:tcW w:w="1510" w:type="pct"/>
            <w:tcBorders>
              <w:top w:val="single" w:sz="6" w:space="0" w:color="000000"/>
              <w:bottom w:val="single" w:sz="6" w:space="0" w:color="000000"/>
            </w:tcBorders>
            <w:shd w:val="clear" w:color="auto" w:fill="D9D9D9"/>
            <w:vAlign w:val="center"/>
          </w:tcPr>
          <w:p w14:paraId="18183DF5" w14:textId="77777777" w:rsidR="004E7210" w:rsidRPr="00D54506" w:rsidRDefault="004E7210" w:rsidP="00BA48C2">
            <w:pPr>
              <w:pStyle w:val="TableHeading"/>
            </w:pPr>
            <w:r w:rsidRPr="00D54506">
              <w:t>Related Routines</w:t>
            </w:r>
          </w:p>
        </w:tc>
        <w:tc>
          <w:tcPr>
            <w:tcW w:w="1529" w:type="pct"/>
            <w:tcBorders>
              <w:bottom w:val="single" w:sz="4" w:space="0" w:color="auto"/>
            </w:tcBorders>
            <w:shd w:val="clear" w:color="auto" w:fill="D9D9D9"/>
          </w:tcPr>
          <w:p w14:paraId="750D8D1C" w14:textId="77777777" w:rsidR="004E7210" w:rsidRPr="00D54506" w:rsidRDefault="004E7210" w:rsidP="00BA48C2">
            <w:pPr>
              <w:pStyle w:val="TableHeading"/>
            </w:pPr>
            <w:r w:rsidRPr="00D54506">
              <w:t>Routines “Called By”</w:t>
            </w:r>
          </w:p>
        </w:tc>
        <w:tc>
          <w:tcPr>
            <w:tcW w:w="1961" w:type="pct"/>
            <w:tcBorders>
              <w:bottom w:val="single" w:sz="4" w:space="0" w:color="auto"/>
            </w:tcBorders>
            <w:shd w:val="clear" w:color="auto" w:fill="D9D9D9"/>
          </w:tcPr>
          <w:p w14:paraId="23EB525A" w14:textId="77777777" w:rsidR="004E7210" w:rsidRPr="00D54506" w:rsidRDefault="004E7210" w:rsidP="00BA48C2">
            <w:pPr>
              <w:pStyle w:val="TableHeading"/>
            </w:pPr>
            <w:r w:rsidRPr="00D54506">
              <w:t xml:space="preserve">Routines “Called”   </w:t>
            </w:r>
          </w:p>
        </w:tc>
      </w:tr>
      <w:tr w:rsidR="004E7210" w:rsidRPr="00D54506" w14:paraId="2B53BD8F" w14:textId="77777777" w:rsidTr="00BA48C2">
        <w:trPr>
          <w:cantSplit/>
          <w:trHeight w:val="697"/>
        </w:trPr>
        <w:tc>
          <w:tcPr>
            <w:tcW w:w="1510" w:type="pct"/>
            <w:tcBorders>
              <w:top w:val="single" w:sz="6" w:space="0" w:color="000000"/>
              <w:bottom w:val="single" w:sz="6" w:space="0" w:color="000000"/>
            </w:tcBorders>
            <w:shd w:val="clear" w:color="auto" w:fill="D9D9D9"/>
            <w:vAlign w:val="center"/>
          </w:tcPr>
          <w:p w14:paraId="74B673A3" w14:textId="77777777" w:rsidR="004E7210" w:rsidRPr="00D54506" w:rsidRDefault="004E7210" w:rsidP="00BA48C2">
            <w:pPr>
              <w:pStyle w:val="TableText"/>
              <w:rPr>
                <w:b/>
              </w:rPr>
            </w:pPr>
          </w:p>
        </w:tc>
        <w:tc>
          <w:tcPr>
            <w:tcW w:w="1529" w:type="pct"/>
            <w:tcBorders>
              <w:bottom w:val="single" w:sz="4" w:space="0" w:color="auto"/>
            </w:tcBorders>
            <w:vAlign w:val="center"/>
          </w:tcPr>
          <w:p w14:paraId="167F1AA5" w14:textId="77777777" w:rsidR="004E7210" w:rsidRDefault="004E7210" w:rsidP="00BA48C2">
            <w:pPr>
              <w:pStyle w:val="TableText"/>
              <w:rPr>
                <w:rFonts w:ascii="r_ansi" w:hAnsi="r_ansi" w:cs="Times New Roman"/>
              </w:rPr>
            </w:pPr>
            <w:r>
              <w:rPr>
                <w:rFonts w:ascii="r_ansi" w:hAnsi="r_ansi" w:cs="Times New Roman"/>
              </w:rPr>
              <w:t>RCDPEAA3</w:t>
            </w:r>
          </w:p>
          <w:p w14:paraId="252DEB1C" w14:textId="77777777" w:rsidR="004E7210" w:rsidRDefault="004E7210" w:rsidP="00BA48C2">
            <w:pPr>
              <w:pStyle w:val="TableText"/>
              <w:rPr>
                <w:rFonts w:ascii="r_ansi" w:hAnsi="r_ansi" w:cs="Times New Roman"/>
              </w:rPr>
            </w:pPr>
            <w:r>
              <w:rPr>
                <w:rFonts w:ascii="r_ansi" w:hAnsi="r_ansi" w:cs="Times New Roman"/>
              </w:rPr>
              <w:t>RCDPEWL1</w:t>
            </w:r>
          </w:p>
          <w:p w14:paraId="6DA1495E" w14:textId="77777777" w:rsidR="004E7210" w:rsidRDefault="004E7210" w:rsidP="00BA48C2">
            <w:pPr>
              <w:pStyle w:val="TableText"/>
              <w:rPr>
                <w:rFonts w:ascii="r_ansi" w:hAnsi="r_ansi" w:cs="Times New Roman"/>
              </w:rPr>
            </w:pPr>
            <w:r>
              <w:rPr>
                <w:rFonts w:ascii="r_ansi" w:hAnsi="r_ansi" w:cs="Times New Roman"/>
              </w:rPr>
              <w:t>RCDPEWL8</w:t>
            </w:r>
          </w:p>
          <w:p w14:paraId="5F887DD4" w14:textId="77777777" w:rsidR="004E7210" w:rsidRDefault="004E7210" w:rsidP="00BA48C2">
            <w:pPr>
              <w:pStyle w:val="TableText"/>
              <w:rPr>
                <w:rFonts w:ascii="r_ansi" w:hAnsi="r_ansi" w:cs="Times New Roman"/>
              </w:rPr>
            </w:pPr>
            <w:r>
              <w:rPr>
                <w:rFonts w:ascii="r_ansi" w:hAnsi="r_ansi" w:cs="Times New Roman"/>
              </w:rPr>
              <w:t>RCDPE215</w:t>
            </w:r>
          </w:p>
          <w:p w14:paraId="12501066" w14:textId="77777777" w:rsidR="004E7210" w:rsidRDefault="004E7210" w:rsidP="00BA48C2">
            <w:pPr>
              <w:pStyle w:val="TableText"/>
              <w:rPr>
                <w:rFonts w:ascii="r_ansi" w:hAnsi="r_ansi" w:cs="Times New Roman"/>
              </w:rPr>
            </w:pPr>
            <w:r>
              <w:rPr>
                <w:rFonts w:ascii="r_ansi" w:hAnsi="r_ansi" w:cs="Times New Roman"/>
              </w:rPr>
              <w:t>RCDPR215</w:t>
            </w:r>
          </w:p>
          <w:p w14:paraId="2491DF7D" w14:textId="77777777" w:rsidR="004E7210" w:rsidRDefault="004E7210" w:rsidP="00BA48C2">
            <w:pPr>
              <w:pStyle w:val="TableText"/>
              <w:rPr>
                <w:rFonts w:ascii="r_ansi" w:hAnsi="r_ansi" w:cs="Times New Roman"/>
              </w:rPr>
            </w:pPr>
            <w:r>
              <w:rPr>
                <w:rFonts w:ascii="r_ansi" w:hAnsi="r_ansi" w:cs="Times New Roman"/>
              </w:rPr>
              <w:t>RCDPLPL1</w:t>
            </w:r>
          </w:p>
          <w:p w14:paraId="0B378E5D" w14:textId="77777777" w:rsidR="004E7210" w:rsidRPr="009E6A28" w:rsidRDefault="004E7210" w:rsidP="00BA48C2">
            <w:pPr>
              <w:pStyle w:val="TableText"/>
              <w:rPr>
                <w:rFonts w:ascii="r_ansi" w:hAnsi="r_ansi" w:cs="Times New Roman"/>
              </w:rPr>
            </w:pPr>
            <w:r>
              <w:rPr>
                <w:rFonts w:ascii="r_ansi" w:hAnsi="r_ansi" w:cs="Times New Roman"/>
              </w:rPr>
              <w:t>RCDPDPL4</w:t>
            </w:r>
          </w:p>
        </w:tc>
        <w:tc>
          <w:tcPr>
            <w:tcW w:w="1961" w:type="pct"/>
            <w:tcBorders>
              <w:bottom w:val="single" w:sz="4" w:space="0" w:color="auto"/>
            </w:tcBorders>
            <w:vAlign w:val="center"/>
          </w:tcPr>
          <w:p w14:paraId="6D5D31FE" w14:textId="77777777" w:rsidR="004E7210" w:rsidRPr="006D1880" w:rsidRDefault="004E7210" w:rsidP="00BA48C2">
            <w:pPr>
              <w:autoSpaceDE w:val="0"/>
              <w:autoSpaceDN w:val="0"/>
              <w:adjustRightInd w:val="0"/>
              <w:spacing w:after="0" w:line="240" w:lineRule="auto"/>
              <w:rPr>
                <w:rFonts w:ascii="r_ansi" w:hAnsi="r_ansi" w:cs="r_ansi"/>
                <w:sz w:val="20"/>
                <w:szCs w:val="20"/>
              </w:rPr>
            </w:pPr>
            <w:r>
              <w:rPr>
                <w:rFonts w:ascii="r_ansi" w:hAnsi="r_ansi" w:cs="r_ansi"/>
                <w:sz w:val="20"/>
                <w:szCs w:val="20"/>
              </w:rPr>
              <w:t>N/A</w:t>
            </w:r>
          </w:p>
        </w:tc>
      </w:tr>
    </w:tbl>
    <w:p w14:paraId="469BDA29" w14:textId="77777777" w:rsidR="004E7210" w:rsidRDefault="004E7210" w:rsidP="004E7210"/>
    <w:tbl>
      <w:tblPr>
        <w:tblW w:w="4991" w:type="pct"/>
        <w:tblInd w:w="17" w:type="dxa"/>
        <w:tblCellMar>
          <w:left w:w="0" w:type="dxa"/>
          <w:right w:w="0" w:type="dxa"/>
        </w:tblCellMar>
        <w:tblLook w:val="04A0" w:firstRow="1" w:lastRow="0" w:firstColumn="1" w:lastColumn="0" w:noHBand="0" w:noVBand="1"/>
      </w:tblPr>
      <w:tblGrid>
        <w:gridCol w:w="9559"/>
      </w:tblGrid>
      <w:tr w:rsidR="004E7210" w:rsidRPr="009B3C81" w14:paraId="68AED27E" w14:textId="77777777" w:rsidTr="00BA48C2">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640D2E1C" w14:textId="77777777" w:rsidR="004E7210" w:rsidRPr="009B3C81" w:rsidRDefault="004E7210" w:rsidP="00BA48C2">
            <w:pPr>
              <w:spacing w:before="60" w:after="60"/>
              <w:rPr>
                <w:rFonts w:ascii="Arial" w:hAnsi="Arial" w:cs="Arial"/>
                <w:b/>
                <w:bCs/>
                <w:sz w:val="24"/>
              </w:rPr>
            </w:pPr>
            <w:r w:rsidRPr="009B3C81">
              <w:rPr>
                <w:rFonts w:ascii="Arial" w:hAnsi="Arial" w:cs="Arial"/>
                <w:b/>
                <w:bCs/>
                <w:sz w:val="24"/>
              </w:rPr>
              <w:t>Current Logic</w:t>
            </w:r>
          </w:p>
        </w:tc>
      </w:tr>
      <w:tr w:rsidR="004E7210" w:rsidRPr="009B3C81" w14:paraId="2007182D" w14:textId="77777777" w:rsidTr="00BA48C2">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5CE2250" w14:textId="77777777" w:rsidR="004E7210" w:rsidRPr="00394728" w:rsidRDefault="004E7210" w:rsidP="00BA48C2">
            <w:pPr>
              <w:spacing w:before="60" w:after="60"/>
              <w:rPr>
                <w:rFonts w:ascii="r_ansi" w:hAnsi="r_ansi"/>
                <w:sz w:val="18"/>
                <w:szCs w:val="18"/>
              </w:rPr>
            </w:pPr>
            <w:r>
              <w:rPr>
                <w:rFonts w:ascii="r_ansi" w:hAnsi="r_ansi"/>
                <w:sz w:val="18"/>
                <w:szCs w:val="18"/>
              </w:rPr>
              <w:t>N/A</w:t>
            </w:r>
          </w:p>
        </w:tc>
      </w:tr>
    </w:tbl>
    <w:p w14:paraId="4B374A44" w14:textId="77777777" w:rsidR="004E7210" w:rsidRDefault="004E7210" w:rsidP="004E7210"/>
    <w:tbl>
      <w:tblPr>
        <w:tblW w:w="4991" w:type="pct"/>
        <w:tblInd w:w="17" w:type="dxa"/>
        <w:tblCellMar>
          <w:left w:w="0" w:type="dxa"/>
          <w:right w:w="0" w:type="dxa"/>
        </w:tblCellMar>
        <w:tblLook w:val="04A0" w:firstRow="1" w:lastRow="0" w:firstColumn="1" w:lastColumn="0" w:noHBand="0" w:noVBand="1"/>
      </w:tblPr>
      <w:tblGrid>
        <w:gridCol w:w="9559"/>
      </w:tblGrid>
      <w:tr w:rsidR="004E7210" w:rsidRPr="009B3C81" w14:paraId="768B4532" w14:textId="77777777" w:rsidTr="00BA48C2">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328FD54" w14:textId="77777777" w:rsidR="004E7210" w:rsidRPr="009B3C81" w:rsidRDefault="004E7210" w:rsidP="00BA48C2">
            <w:pPr>
              <w:spacing w:before="60" w:after="60"/>
              <w:rPr>
                <w:rFonts w:ascii="Arial" w:hAnsi="Arial" w:cs="Arial"/>
                <w:b/>
                <w:bCs/>
              </w:rPr>
            </w:pPr>
            <w:r w:rsidRPr="009B3C81">
              <w:rPr>
                <w:rFonts w:ascii="Arial" w:hAnsi="Arial" w:cs="Arial"/>
                <w:b/>
                <w:bCs/>
              </w:rPr>
              <w:t>Modified Logic (Changes are in bold)</w:t>
            </w:r>
          </w:p>
        </w:tc>
      </w:tr>
      <w:tr w:rsidR="004E7210" w:rsidRPr="00394728" w14:paraId="7788ABB3" w14:textId="77777777" w:rsidTr="00BA48C2">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0EF8ECA" w14:textId="45FD1B05" w:rsidR="00E838B7" w:rsidRDefault="00E838B7" w:rsidP="0082026E">
            <w:pPr>
              <w:spacing w:after="0"/>
              <w:rPr>
                <w:rFonts w:ascii="r_ansi" w:hAnsi="r_ansi"/>
                <w:b/>
                <w:sz w:val="18"/>
                <w:szCs w:val="18"/>
                <w:highlight w:val="yellow"/>
              </w:rPr>
            </w:pPr>
          </w:p>
          <w:p w14:paraId="42D364F2" w14:textId="66E24831" w:rsidR="0082026E" w:rsidRDefault="0082026E" w:rsidP="0082026E">
            <w:pPr>
              <w:spacing w:after="0"/>
              <w:rPr>
                <w:rFonts w:ascii="r_ansi" w:hAnsi="r_ansi"/>
                <w:b/>
                <w:sz w:val="18"/>
                <w:szCs w:val="18"/>
                <w:highlight w:val="yellow"/>
              </w:rPr>
            </w:pPr>
            <w:r>
              <w:rPr>
                <w:rFonts w:ascii="r_ansi" w:hAnsi="r_ansi"/>
                <w:b/>
                <w:sz w:val="18"/>
                <w:szCs w:val="18"/>
                <w:highlight w:val="yellow"/>
              </w:rPr>
              <w:t>AUDIT(</w:t>
            </w:r>
            <w:r w:rsidR="004E7210" w:rsidRPr="00837BBA">
              <w:rPr>
                <w:rFonts w:ascii="r_ansi" w:hAnsi="r_ansi"/>
                <w:b/>
                <w:sz w:val="18"/>
                <w:szCs w:val="18"/>
                <w:highlight w:val="yellow"/>
              </w:rPr>
              <w:t>RCRCPT,RCLINE</w:t>
            </w:r>
            <w:r w:rsidR="008178D5">
              <w:rPr>
                <w:rFonts w:ascii="r_ansi" w:hAnsi="r_ansi"/>
                <w:b/>
                <w:sz w:val="18"/>
                <w:szCs w:val="18"/>
                <w:highlight w:val="yellow"/>
              </w:rPr>
              <w:t>,RCZ,RCR</w:t>
            </w:r>
            <w:r w:rsidR="004E7210" w:rsidRPr="00837BBA">
              <w:rPr>
                <w:rFonts w:ascii="r_ansi" w:hAnsi="r_ansi"/>
                <w:b/>
                <w:sz w:val="18"/>
                <w:szCs w:val="18"/>
                <w:highlight w:val="yellow"/>
              </w:rPr>
              <w:t>) ; store entry in RCDPE COMMENT HISTORY</w:t>
            </w:r>
            <w:r w:rsidR="004E7210" w:rsidRPr="00837BBA">
              <w:rPr>
                <w:rFonts w:ascii="r_ansi" w:hAnsi="r_ansi"/>
                <w:b/>
                <w:sz w:val="18"/>
                <w:szCs w:val="18"/>
                <w:highlight w:val="yellow"/>
              </w:rPr>
              <w:br/>
              <w:t> ;Input</w:t>
            </w:r>
          </w:p>
          <w:p w14:paraId="71FC6BDC" w14:textId="6DA4B28B" w:rsidR="0082026E" w:rsidRDefault="004E7210" w:rsidP="0082026E">
            <w:pPr>
              <w:spacing w:after="0"/>
              <w:rPr>
                <w:rFonts w:ascii="r_ansi" w:hAnsi="r_ansi"/>
                <w:b/>
                <w:sz w:val="18"/>
                <w:szCs w:val="18"/>
                <w:highlight w:val="yellow"/>
              </w:rPr>
            </w:pPr>
            <w:r w:rsidRPr="00837BBA">
              <w:rPr>
                <w:rFonts w:ascii="r_ansi" w:hAnsi="r_ansi"/>
                <w:b/>
                <w:sz w:val="18"/>
                <w:szCs w:val="18"/>
                <w:highlight w:val="yellow"/>
              </w:rPr>
              <w:t> ; RC</w:t>
            </w:r>
            <w:r w:rsidR="0082026E">
              <w:rPr>
                <w:rFonts w:ascii="r_ansi" w:hAnsi="r_ansi"/>
                <w:b/>
                <w:sz w:val="18"/>
                <w:szCs w:val="18"/>
                <w:highlight w:val="yellow"/>
              </w:rPr>
              <w:t>RCPT - Receipt number</w:t>
            </w:r>
          </w:p>
          <w:p w14:paraId="62627F72" w14:textId="77777777" w:rsidR="0082026E" w:rsidRDefault="0082026E" w:rsidP="0082026E">
            <w:pPr>
              <w:spacing w:after="0"/>
              <w:rPr>
                <w:rFonts w:ascii="r_ansi" w:hAnsi="r_ansi"/>
                <w:b/>
                <w:sz w:val="18"/>
                <w:szCs w:val="18"/>
                <w:highlight w:val="yellow"/>
              </w:rPr>
            </w:pPr>
            <w:r>
              <w:rPr>
                <w:rFonts w:ascii="r_ansi" w:hAnsi="r_ansi"/>
                <w:b/>
                <w:sz w:val="18"/>
                <w:szCs w:val="18"/>
                <w:highlight w:val="yellow"/>
              </w:rPr>
              <w:t xml:space="preserve"> ; RCLINE - </w:t>
            </w:r>
            <w:r w:rsidR="004E7210" w:rsidRPr="00837BBA">
              <w:rPr>
                <w:rFonts w:ascii="r_ansi" w:hAnsi="r_ansi"/>
                <w:b/>
                <w:sz w:val="18"/>
                <w:szCs w:val="18"/>
                <w:highlight w:val="yellow"/>
              </w:rPr>
              <w:t>Receipt line number</w:t>
            </w:r>
          </w:p>
          <w:p w14:paraId="73BB6659" w14:textId="5C3F7231" w:rsidR="008178D5" w:rsidRDefault="008178D5" w:rsidP="0082026E">
            <w:pPr>
              <w:spacing w:after="0"/>
              <w:rPr>
                <w:rFonts w:ascii="r_ansi" w:hAnsi="r_ansi"/>
                <w:b/>
                <w:sz w:val="18"/>
                <w:szCs w:val="18"/>
                <w:highlight w:val="yellow"/>
              </w:rPr>
            </w:pPr>
            <w:r>
              <w:rPr>
                <w:rFonts w:ascii="r_ansi" w:hAnsi="r_ansi"/>
                <w:b/>
                <w:sz w:val="18"/>
                <w:szCs w:val="18"/>
                <w:highlight w:val="yellow"/>
              </w:rPr>
              <w:t xml:space="preserve"> ; RCZ    - Scratchpad IEN (optional)</w:t>
            </w:r>
          </w:p>
          <w:p w14:paraId="33ADB48E" w14:textId="090CA212" w:rsidR="008178D5" w:rsidRDefault="008178D5" w:rsidP="0082026E">
            <w:pPr>
              <w:spacing w:after="0"/>
              <w:rPr>
                <w:rFonts w:ascii="r_ansi" w:hAnsi="r_ansi"/>
                <w:b/>
                <w:sz w:val="18"/>
                <w:szCs w:val="18"/>
                <w:highlight w:val="yellow"/>
              </w:rPr>
            </w:pPr>
            <w:r>
              <w:rPr>
                <w:rFonts w:ascii="r_ansi" w:hAnsi="r_ansi"/>
                <w:b/>
                <w:sz w:val="18"/>
                <w:szCs w:val="18"/>
                <w:highlight w:val="yellow"/>
              </w:rPr>
              <w:t xml:space="preserve"> ; RCR    - Scratchpad line (optional)</w:t>
            </w:r>
          </w:p>
          <w:p w14:paraId="11F85D8A" w14:textId="77777777" w:rsidR="008178D5" w:rsidRDefault="0082026E" w:rsidP="0082026E">
            <w:pPr>
              <w:spacing w:after="0"/>
              <w:rPr>
                <w:rFonts w:ascii="r_ansi" w:hAnsi="r_ansi"/>
                <w:b/>
                <w:sz w:val="18"/>
                <w:szCs w:val="18"/>
                <w:highlight w:val="yellow"/>
              </w:rPr>
            </w:pPr>
            <w:r>
              <w:rPr>
                <w:rFonts w:ascii="r_ansi" w:hAnsi="r_ansi"/>
                <w:b/>
                <w:sz w:val="18"/>
                <w:szCs w:val="18"/>
                <w:highlight w:val="yellow"/>
              </w:rPr>
              <w:t xml:space="preserve"> Q:’$G(RCRCPT)  Q:’$G(RCLINE)</w:t>
            </w:r>
          </w:p>
          <w:p w14:paraId="44B2312E" w14:textId="77777777" w:rsidR="008178D5" w:rsidRDefault="008178D5" w:rsidP="0082026E">
            <w:pPr>
              <w:spacing w:after="0"/>
              <w:rPr>
                <w:rFonts w:ascii="r_ansi" w:hAnsi="r_ansi"/>
                <w:b/>
                <w:sz w:val="18"/>
                <w:szCs w:val="18"/>
                <w:highlight w:val="yellow"/>
              </w:rPr>
            </w:pPr>
            <w:r>
              <w:rPr>
                <w:rFonts w:ascii="r_ansi" w:hAnsi="r_ansi"/>
                <w:b/>
                <w:sz w:val="18"/>
                <w:szCs w:val="18"/>
                <w:highlight w:val="yellow"/>
              </w:rPr>
              <w:t xml:space="preserve"> ;</w:t>
            </w:r>
          </w:p>
          <w:p w14:paraId="7795229A" w14:textId="2F5D73FE" w:rsidR="008178D5" w:rsidRDefault="008178D5" w:rsidP="008178D5">
            <w:pPr>
              <w:spacing w:after="0"/>
              <w:rPr>
                <w:rFonts w:ascii="r_ansi" w:hAnsi="r_ansi"/>
                <w:b/>
                <w:sz w:val="18"/>
                <w:szCs w:val="18"/>
                <w:highlight w:val="yellow"/>
              </w:rPr>
            </w:pPr>
            <w:r>
              <w:rPr>
                <w:rFonts w:ascii="r_ansi" w:hAnsi="r_ansi"/>
                <w:b/>
                <w:sz w:val="18"/>
                <w:szCs w:val="18"/>
                <w:highlight w:val="yellow"/>
              </w:rPr>
              <w:t xml:space="preserve"> N COM,USER,DATE</w:t>
            </w:r>
          </w:p>
          <w:p w14:paraId="031584BC" w14:textId="13B4B9A9" w:rsidR="008178D5" w:rsidRDefault="008178D5" w:rsidP="0082026E">
            <w:pPr>
              <w:spacing w:after="0"/>
              <w:rPr>
                <w:rFonts w:ascii="r_ansi" w:hAnsi="r_ansi"/>
                <w:b/>
                <w:sz w:val="18"/>
                <w:szCs w:val="18"/>
                <w:highlight w:val="yellow"/>
              </w:rPr>
            </w:pPr>
            <w:r>
              <w:rPr>
                <w:rFonts w:ascii="r_ansi" w:hAnsi="r_ansi"/>
                <w:b/>
                <w:sz w:val="18"/>
                <w:szCs w:val="18"/>
                <w:highlight w:val="yellow"/>
              </w:rPr>
              <w:t xml:space="preserve"> ; Use scratchpad as data source if passed</w:t>
            </w:r>
          </w:p>
          <w:p w14:paraId="32386B74" w14:textId="32CAC4F5" w:rsidR="008178D5" w:rsidRDefault="008178D5" w:rsidP="008178D5">
            <w:pPr>
              <w:spacing w:after="0"/>
              <w:rPr>
                <w:rFonts w:ascii="r_ansi" w:hAnsi="r_ansi"/>
                <w:b/>
                <w:sz w:val="18"/>
                <w:szCs w:val="18"/>
                <w:highlight w:val="yellow"/>
              </w:rPr>
            </w:pPr>
            <w:r>
              <w:rPr>
                <w:rFonts w:ascii="r_ansi" w:hAnsi="r_ansi"/>
                <w:b/>
                <w:sz w:val="18"/>
                <w:szCs w:val="18"/>
                <w:highlight w:val="yellow"/>
              </w:rPr>
              <w:t> I $</w:t>
            </w:r>
            <w:proofErr w:type="gramStart"/>
            <w:r>
              <w:rPr>
                <w:rFonts w:ascii="r_ansi" w:hAnsi="r_ansi"/>
                <w:b/>
                <w:sz w:val="18"/>
                <w:szCs w:val="18"/>
                <w:highlight w:val="yellow"/>
              </w:rPr>
              <w:t>G(</w:t>
            </w:r>
            <w:proofErr w:type="gramEnd"/>
            <w:r>
              <w:rPr>
                <w:rFonts w:ascii="r_ansi" w:hAnsi="r_ansi"/>
                <w:b/>
                <w:sz w:val="18"/>
                <w:szCs w:val="18"/>
                <w:highlight w:val="yellow"/>
              </w:rPr>
              <w:t>RCZ),$G(RCR) D</w:t>
            </w:r>
            <w:r w:rsidR="00E612A5">
              <w:rPr>
                <w:rFonts w:ascii="r_ansi" w:hAnsi="r_ansi"/>
                <w:b/>
                <w:sz w:val="18"/>
                <w:szCs w:val="18"/>
                <w:highlight w:val="yellow"/>
              </w:rPr>
              <w:t xml:space="preserve">  Q:COM=””</w:t>
            </w:r>
            <w:r>
              <w:rPr>
                <w:rFonts w:ascii="r_ansi" w:hAnsi="r_ansi"/>
                <w:b/>
                <w:sz w:val="18"/>
                <w:szCs w:val="18"/>
                <w:highlight w:val="yellow"/>
              </w:rPr>
              <w:br/>
              <w:t> . S COM</w:t>
            </w:r>
            <w:r w:rsidRPr="00837BBA">
              <w:rPr>
                <w:rFonts w:ascii="r_ansi" w:hAnsi="r_ansi"/>
                <w:b/>
                <w:sz w:val="18"/>
                <w:szCs w:val="18"/>
                <w:highlight w:val="yellow"/>
              </w:rPr>
              <w:t>=$$GET1^</w:t>
            </w:r>
            <w:proofErr w:type="gramStart"/>
            <w:r w:rsidRPr="00837BBA">
              <w:rPr>
                <w:rFonts w:ascii="r_ansi" w:hAnsi="r_ansi"/>
                <w:b/>
                <w:sz w:val="18"/>
                <w:szCs w:val="18"/>
                <w:highlight w:val="yellow"/>
              </w:rPr>
              <w:t>DIQ(</w:t>
            </w:r>
            <w:proofErr w:type="gramEnd"/>
            <w:r w:rsidRPr="00837BBA">
              <w:rPr>
                <w:rFonts w:ascii="r_ansi" w:hAnsi="r_ansi"/>
                <w:b/>
                <w:sz w:val="18"/>
                <w:szCs w:val="18"/>
                <w:highlight w:val="yellow"/>
              </w:rPr>
              <w:t>344.491,R</w:t>
            </w:r>
            <w:r w:rsidR="007B668B">
              <w:rPr>
                <w:rFonts w:ascii="r_ansi" w:hAnsi="r_ansi"/>
                <w:b/>
                <w:sz w:val="18"/>
                <w:szCs w:val="18"/>
                <w:highlight w:val="yellow"/>
              </w:rPr>
              <w:t>CR_","_RCZ</w:t>
            </w:r>
            <w:r>
              <w:rPr>
                <w:rFonts w:ascii="r_ansi" w:hAnsi="r_ansi"/>
                <w:b/>
                <w:sz w:val="18"/>
                <w:szCs w:val="18"/>
                <w:highlight w:val="yellow"/>
              </w:rPr>
              <w:t>_",",.1)</w:t>
            </w:r>
            <w:r>
              <w:rPr>
                <w:rFonts w:ascii="r_ansi" w:hAnsi="r_ansi"/>
                <w:b/>
                <w:sz w:val="18"/>
                <w:szCs w:val="18"/>
                <w:highlight w:val="yellow"/>
              </w:rPr>
              <w:br/>
              <w:t> . S USER</w:t>
            </w:r>
            <w:r w:rsidRPr="00837BBA">
              <w:rPr>
                <w:rFonts w:ascii="r_ansi" w:hAnsi="r_ansi"/>
                <w:b/>
                <w:sz w:val="18"/>
                <w:szCs w:val="18"/>
                <w:highlight w:val="yellow"/>
              </w:rPr>
              <w:t>=$$G</w:t>
            </w:r>
            <w:r w:rsidR="007B668B">
              <w:rPr>
                <w:rFonts w:ascii="r_ansi" w:hAnsi="r_ansi"/>
                <w:b/>
                <w:sz w:val="18"/>
                <w:szCs w:val="18"/>
                <w:highlight w:val="yellow"/>
              </w:rPr>
              <w:t>ET1^</w:t>
            </w:r>
            <w:proofErr w:type="gramStart"/>
            <w:r w:rsidR="007B668B">
              <w:rPr>
                <w:rFonts w:ascii="r_ansi" w:hAnsi="r_ansi"/>
                <w:b/>
                <w:sz w:val="18"/>
                <w:szCs w:val="18"/>
                <w:highlight w:val="yellow"/>
              </w:rPr>
              <w:t>DIQ(</w:t>
            </w:r>
            <w:proofErr w:type="gramEnd"/>
            <w:r w:rsidR="007B668B">
              <w:rPr>
                <w:rFonts w:ascii="r_ansi" w:hAnsi="r_ansi"/>
                <w:b/>
                <w:sz w:val="18"/>
                <w:szCs w:val="18"/>
                <w:highlight w:val="yellow"/>
              </w:rPr>
              <w:t>344.491,RCR_","_RCZ</w:t>
            </w:r>
            <w:r w:rsidRPr="00837BBA">
              <w:rPr>
                <w:rFonts w:ascii="r_ansi" w:hAnsi="r_ansi"/>
                <w:b/>
                <w:sz w:val="18"/>
                <w:szCs w:val="18"/>
                <w:highlight w:val="yellow"/>
              </w:rPr>
              <w:t>_",",2.01)</w:t>
            </w:r>
            <w:r w:rsidRPr="00837BBA">
              <w:rPr>
                <w:rFonts w:ascii="r_ansi" w:hAnsi="r_ansi"/>
                <w:b/>
                <w:sz w:val="18"/>
                <w:szCs w:val="18"/>
                <w:highlight w:val="yellow"/>
              </w:rPr>
              <w:br/>
            </w:r>
            <w:r w:rsidRPr="00837BBA">
              <w:rPr>
                <w:rFonts w:ascii="r_ansi" w:hAnsi="r_ansi"/>
                <w:b/>
                <w:sz w:val="18"/>
                <w:szCs w:val="18"/>
                <w:highlight w:val="yellow"/>
              </w:rPr>
              <w:lastRenderedPageBreak/>
              <w:t> . S DATE=$$GET</w:t>
            </w:r>
            <w:r w:rsidR="007B668B">
              <w:rPr>
                <w:rFonts w:ascii="r_ansi" w:hAnsi="r_ansi"/>
                <w:b/>
                <w:sz w:val="18"/>
                <w:szCs w:val="18"/>
                <w:highlight w:val="yellow"/>
              </w:rPr>
              <w:t>1^DIQ(344.491,RCR_","_RCZ</w:t>
            </w:r>
            <w:r w:rsidRPr="00837BBA">
              <w:rPr>
                <w:rFonts w:ascii="r_ansi" w:hAnsi="r_ansi"/>
                <w:b/>
                <w:sz w:val="18"/>
                <w:szCs w:val="18"/>
                <w:highlight w:val="yellow"/>
              </w:rPr>
              <w:t>_",",2.02)</w:t>
            </w:r>
          </w:p>
          <w:p w14:paraId="397F0375" w14:textId="2F37AF77" w:rsidR="008178D5" w:rsidRDefault="008178D5" w:rsidP="008178D5">
            <w:pPr>
              <w:spacing w:after="0"/>
              <w:rPr>
                <w:rFonts w:ascii="r_ansi" w:hAnsi="r_ansi"/>
                <w:b/>
                <w:sz w:val="18"/>
                <w:szCs w:val="18"/>
                <w:highlight w:val="yellow"/>
              </w:rPr>
            </w:pPr>
            <w:r>
              <w:rPr>
                <w:rFonts w:ascii="r_ansi" w:hAnsi="r_ansi"/>
                <w:b/>
                <w:sz w:val="18"/>
                <w:szCs w:val="18"/>
                <w:highlight w:val="yellow"/>
              </w:rPr>
              <w:t xml:space="preserve"> ;Otherwise use Receipt fields</w:t>
            </w:r>
          </w:p>
          <w:p w14:paraId="06533A0E" w14:textId="4EE8E819" w:rsidR="008178D5" w:rsidRDefault="008178D5" w:rsidP="008178D5">
            <w:pPr>
              <w:spacing w:after="0"/>
              <w:rPr>
                <w:rFonts w:ascii="r_ansi" w:hAnsi="r_ansi"/>
                <w:b/>
                <w:sz w:val="18"/>
                <w:szCs w:val="18"/>
                <w:highlight w:val="yellow"/>
              </w:rPr>
            </w:pPr>
            <w:r>
              <w:rPr>
                <w:rFonts w:ascii="r_ansi" w:hAnsi="r_ansi"/>
                <w:b/>
                <w:sz w:val="18"/>
                <w:szCs w:val="18"/>
                <w:highlight w:val="yellow"/>
              </w:rPr>
              <w:t xml:space="preserve"> E  D</w:t>
            </w:r>
            <w:r w:rsidR="00E612A5">
              <w:rPr>
                <w:rFonts w:ascii="r_ansi" w:hAnsi="r_ansi"/>
                <w:b/>
                <w:sz w:val="18"/>
                <w:szCs w:val="18"/>
                <w:highlight w:val="yellow"/>
              </w:rPr>
              <w:t xml:space="preserve">  Q:COM=””</w:t>
            </w:r>
          </w:p>
          <w:p w14:paraId="145F225A" w14:textId="6D5C1041" w:rsidR="0082026E" w:rsidRDefault="0082026E" w:rsidP="0082026E">
            <w:pPr>
              <w:spacing w:after="0"/>
              <w:rPr>
                <w:rFonts w:ascii="r_ansi" w:hAnsi="r_ansi"/>
                <w:b/>
                <w:sz w:val="18"/>
                <w:szCs w:val="18"/>
                <w:highlight w:val="yellow"/>
              </w:rPr>
            </w:pPr>
            <w:r w:rsidRPr="00837BBA">
              <w:rPr>
                <w:rFonts w:ascii="r_ansi" w:hAnsi="r_ansi"/>
                <w:b/>
                <w:sz w:val="18"/>
                <w:szCs w:val="18"/>
                <w:highlight w:val="yellow"/>
              </w:rPr>
              <w:t> </w:t>
            </w:r>
            <w:r w:rsidR="008178D5">
              <w:rPr>
                <w:rFonts w:ascii="r_ansi" w:hAnsi="r_ansi"/>
                <w:b/>
                <w:sz w:val="18"/>
                <w:szCs w:val="18"/>
                <w:highlight w:val="yellow"/>
              </w:rPr>
              <w:t>.</w:t>
            </w:r>
            <w:r w:rsidRPr="00837BBA">
              <w:rPr>
                <w:rFonts w:ascii="r_ansi" w:hAnsi="r_ansi"/>
                <w:b/>
                <w:sz w:val="18"/>
                <w:szCs w:val="18"/>
                <w:highlight w:val="yellow"/>
              </w:rPr>
              <w:t>S DATE=$$GET1^DIQ(344.01,RCLINE_","_RCRCPT_",",.12)</w:t>
            </w:r>
            <w:r>
              <w:rPr>
                <w:rFonts w:ascii="r_ansi" w:hAnsi="r_ansi"/>
                <w:b/>
                <w:sz w:val="18"/>
                <w:szCs w:val="18"/>
                <w:highlight w:val="yellow"/>
              </w:rPr>
              <w:t xml:space="preserve"> Q:DATE=””</w:t>
            </w:r>
          </w:p>
          <w:p w14:paraId="6A71FD09" w14:textId="77777777" w:rsidR="00E612A5" w:rsidRDefault="004E7210" w:rsidP="0082026E">
            <w:pPr>
              <w:spacing w:after="0"/>
              <w:rPr>
                <w:rFonts w:ascii="r_ansi" w:hAnsi="r_ansi"/>
                <w:b/>
                <w:sz w:val="18"/>
                <w:szCs w:val="18"/>
                <w:highlight w:val="yellow"/>
              </w:rPr>
            </w:pPr>
            <w:r w:rsidRPr="00837BBA">
              <w:rPr>
                <w:rFonts w:ascii="r_ansi" w:hAnsi="r_ansi"/>
                <w:b/>
                <w:sz w:val="18"/>
                <w:szCs w:val="18"/>
                <w:highlight w:val="yellow"/>
              </w:rPr>
              <w:t> </w:t>
            </w:r>
            <w:r w:rsidR="008178D5">
              <w:rPr>
                <w:rFonts w:ascii="r_ansi" w:hAnsi="r_ansi"/>
                <w:b/>
                <w:sz w:val="18"/>
                <w:szCs w:val="18"/>
                <w:highlight w:val="yellow"/>
              </w:rPr>
              <w:t>.</w:t>
            </w:r>
            <w:r w:rsidR="00F76F17">
              <w:rPr>
                <w:rFonts w:ascii="r_ansi" w:hAnsi="r_ansi"/>
                <w:b/>
                <w:sz w:val="18"/>
                <w:szCs w:val="18"/>
                <w:highlight w:val="yellow"/>
              </w:rPr>
              <w:t>S COM</w:t>
            </w:r>
            <w:r w:rsidRPr="00837BBA">
              <w:rPr>
                <w:rFonts w:ascii="r_ansi" w:hAnsi="r_ansi"/>
                <w:b/>
                <w:sz w:val="18"/>
                <w:szCs w:val="18"/>
                <w:highlight w:val="yellow"/>
              </w:rPr>
              <w:t>=$$GET1^DIQ(344.01,RCLINE_"</w:t>
            </w:r>
            <w:r w:rsidR="00E44B24">
              <w:rPr>
                <w:rFonts w:ascii="r_ansi" w:hAnsi="r_ansi"/>
                <w:b/>
                <w:sz w:val="18"/>
                <w:szCs w:val="18"/>
                <w:highlight w:val="yellow"/>
              </w:rPr>
              <w:t>,"_RCRCPT</w:t>
            </w:r>
            <w:r w:rsidR="0082026E">
              <w:rPr>
                <w:rFonts w:ascii="r_ansi" w:hAnsi="r_ansi"/>
                <w:b/>
                <w:sz w:val="18"/>
                <w:szCs w:val="18"/>
                <w:highlight w:val="yellow"/>
              </w:rPr>
              <w:t>=</w:t>
            </w:r>
            <w:r w:rsidR="00E44B24">
              <w:rPr>
                <w:rFonts w:ascii="r_ansi" w:hAnsi="r_ansi"/>
                <w:b/>
                <w:sz w:val="18"/>
                <w:szCs w:val="18"/>
                <w:highlight w:val="yellow"/>
              </w:rPr>
              <w:t>_",",1.02)</w:t>
            </w:r>
            <w:r w:rsidR="00E44B24">
              <w:rPr>
                <w:rFonts w:ascii="r_ansi" w:hAnsi="r_ansi"/>
                <w:b/>
                <w:sz w:val="18"/>
                <w:szCs w:val="18"/>
                <w:highlight w:val="yellow"/>
              </w:rPr>
              <w:br/>
              <w:t> </w:t>
            </w:r>
            <w:r w:rsidR="008178D5">
              <w:rPr>
                <w:rFonts w:ascii="r_ansi" w:hAnsi="r_ansi"/>
                <w:b/>
                <w:sz w:val="18"/>
                <w:szCs w:val="18"/>
                <w:highlight w:val="yellow"/>
              </w:rPr>
              <w:t>.</w:t>
            </w:r>
            <w:r w:rsidR="0082026E">
              <w:rPr>
                <w:rFonts w:ascii="r_ansi" w:hAnsi="r_ansi"/>
                <w:b/>
                <w:sz w:val="18"/>
                <w:szCs w:val="18"/>
                <w:highlight w:val="yellow"/>
              </w:rPr>
              <w:t>S</w:t>
            </w:r>
            <w:r w:rsidR="00E44B24">
              <w:rPr>
                <w:rFonts w:ascii="r_ansi" w:hAnsi="r_ansi"/>
                <w:b/>
                <w:sz w:val="18"/>
                <w:szCs w:val="18"/>
                <w:highlight w:val="yellow"/>
              </w:rPr>
              <w:t> USER</w:t>
            </w:r>
            <w:r w:rsidRPr="00837BBA">
              <w:rPr>
                <w:rFonts w:ascii="r_ansi" w:hAnsi="r_ansi"/>
                <w:b/>
                <w:sz w:val="18"/>
                <w:szCs w:val="18"/>
                <w:highlight w:val="yellow"/>
              </w:rPr>
              <w:t>=$$GET1^DIQ(344.01,RCLINE_","_RCRCPT_",",.06)</w:t>
            </w:r>
          </w:p>
          <w:p w14:paraId="0F04CB6F" w14:textId="5359E563" w:rsidR="00E612A5" w:rsidRDefault="00E612A5" w:rsidP="0082026E">
            <w:pPr>
              <w:spacing w:after="0"/>
              <w:rPr>
                <w:rFonts w:ascii="r_ansi" w:hAnsi="r_ansi"/>
                <w:b/>
                <w:sz w:val="18"/>
                <w:szCs w:val="18"/>
                <w:highlight w:val="yellow"/>
              </w:rPr>
            </w:pPr>
            <w:r>
              <w:rPr>
                <w:rFonts w:ascii="r_ansi" w:hAnsi="r_ansi"/>
                <w:b/>
                <w:sz w:val="18"/>
                <w:szCs w:val="18"/>
                <w:highlight w:val="yellow"/>
              </w:rPr>
              <w:t xml:space="preserve"> ; Use current date and user if original date not found </w:t>
            </w:r>
          </w:p>
          <w:p w14:paraId="7868D42A" w14:textId="4C5FD56F" w:rsidR="0082026E" w:rsidRDefault="00E612A5" w:rsidP="0082026E">
            <w:pPr>
              <w:spacing w:after="0"/>
              <w:rPr>
                <w:rFonts w:ascii="r_ansi" w:hAnsi="r_ansi"/>
                <w:b/>
                <w:sz w:val="18"/>
                <w:szCs w:val="18"/>
                <w:highlight w:val="yellow"/>
              </w:rPr>
            </w:pPr>
            <w:r>
              <w:rPr>
                <w:rFonts w:ascii="r_ansi" w:hAnsi="r_ansi"/>
                <w:b/>
                <w:sz w:val="18"/>
                <w:szCs w:val="18"/>
                <w:highlight w:val="yellow"/>
              </w:rPr>
              <w:t xml:space="preserve"> I ‘DATE S DATE=$$NOW^XLFDT,USER=DUZ</w:t>
            </w:r>
            <w:r w:rsidR="004E7210" w:rsidRPr="00837BBA">
              <w:rPr>
                <w:rFonts w:ascii="r_ansi" w:hAnsi="r_ansi"/>
                <w:b/>
                <w:sz w:val="18"/>
                <w:szCs w:val="18"/>
                <w:highlight w:val="yellow"/>
              </w:rPr>
              <w:br/>
              <w:t> ;</w:t>
            </w:r>
            <w:r w:rsidR="004E7210" w:rsidRPr="00837BBA">
              <w:rPr>
                <w:rFonts w:ascii="r_ansi" w:hAnsi="r_ansi"/>
                <w:b/>
                <w:sz w:val="18"/>
                <w:szCs w:val="18"/>
                <w:highlight w:val="yellow"/>
              </w:rPr>
              <w:br/>
              <w:t> N RCAUDIT</w:t>
            </w:r>
            <w:r w:rsidR="004E7210" w:rsidRPr="00837BBA">
              <w:rPr>
                <w:rFonts w:ascii="r_ansi" w:hAnsi="r_ansi"/>
                <w:b/>
                <w:sz w:val="18"/>
                <w:szCs w:val="18"/>
                <w:highlight w:val="yellow"/>
              </w:rPr>
              <w:br/>
              <w:t> ;</w:t>
            </w:r>
            <w:r w:rsidR="004E7210" w:rsidRPr="00837BBA">
              <w:rPr>
                <w:rFonts w:ascii="r_ansi" w:hAnsi="r_ansi"/>
                <w:b/>
                <w:sz w:val="18"/>
                <w:szCs w:val="18"/>
                <w:highlight w:val="yellow"/>
              </w:rPr>
              <w:br/>
              <w:t> ; set up array</w:t>
            </w:r>
          </w:p>
          <w:p w14:paraId="67660703" w14:textId="15E92831" w:rsidR="0082026E" w:rsidRDefault="0082026E" w:rsidP="0082026E">
            <w:pPr>
              <w:spacing w:after="0"/>
              <w:rPr>
                <w:rFonts w:ascii="r_ansi" w:hAnsi="r_ansi"/>
                <w:b/>
                <w:sz w:val="18"/>
                <w:szCs w:val="18"/>
                <w:highlight w:val="yellow"/>
              </w:rPr>
            </w:pPr>
            <w:r w:rsidRPr="00837BBA">
              <w:rPr>
                <w:rFonts w:ascii="r_ansi" w:hAnsi="r_ansi"/>
                <w:b/>
                <w:sz w:val="18"/>
                <w:szCs w:val="18"/>
                <w:highlight w:val="yellow"/>
              </w:rPr>
              <w:t> S</w:t>
            </w:r>
            <w:r>
              <w:rPr>
                <w:rFonts w:ascii="r_ansi" w:hAnsi="r_ansi"/>
                <w:b/>
                <w:sz w:val="18"/>
                <w:szCs w:val="18"/>
                <w:highlight w:val="yellow"/>
              </w:rPr>
              <w:t xml:space="preserve"> RCAUDIT(344.73,"+1,",.01</w:t>
            </w:r>
            <w:r w:rsidRPr="00837BBA">
              <w:rPr>
                <w:rFonts w:ascii="r_ansi" w:hAnsi="r_ansi"/>
                <w:b/>
                <w:sz w:val="18"/>
                <w:szCs w:val="18"/>
                <w:highlight w:val="yellow"/>
              </w:rPr>
              <w:t>)=RCRCPT </w:t>
            </w:r>
            <w:r w:rsidR="00F76F17">
              <w:rPr>
                <w:rFonts w:ascii="r_ansi" w:hAnsi="r_ansi"/>
                <w:b/>
                <w:sz w:val="18"/>
                <w:szCs w:val="18"/>
                <w:highlight w:val="yellow"/>
              </w:rPr>
              <w:t xml:space="preserve">      </w:t>
            </w:r>
            <w:r>
              <w:rPr>
                <w:rFonts w:ascii="r_ansi" w:hAnsi="r_ansi"/>
                <w:b/>
                <w:sz w:val="18"/>
                <w:szCs w:val="18"/>
                <w:highlight w:val="yellow"/>
              </w:rPr>
              <w:t xml:space="preserve">   </w:t>
            </w:r>
            <w:r w:rsidRPr="00837BBA">
              <w:rPr>
                <w:rFonts w:ascii="r_ansi" w:hAnsi="r_ansi"/>
                <w:b/>
                <w:sz w:val="18"/>
                <w:szCs w:val="18"/>
                <w:highlight w:val="yellow"/>
              </w:rPr>
              <w:t>;Receipt</w:t>
            </w:r>
          </w:p>
          <w:p w14:paraId="2ED909B5" w14:textId="77777777" w:rsidR="00F76F17" w:rsidRDefault="0082026E" w:rsidP="0082026E">
            <w:pPr>
              <w:spacing w:after="0"/>
              <w:rPr>
                <w:rFonts w:ascii="r_ansi" w:hAnsi="r_ansi"/>
                <w:b/>
                <w:sz w:val="18"/>
                <w:szCs w:val="18"/>
                <w:highlight w:val="yellow"/>
              </w:rPr>
            </w:pPr>
            <w:r>
              <w:rPr>
                <w:rFonts w:ascii="r_ansi" w:hAnsi="r_ansi"/>
                <w:b/>
                <w:sz w:val="18"/>
                <w:szCs w:val="18"/>
                <w:highlight w:val="yellow"/>
              </w:rPr>
              <w:t> S RCAUDIT(344.73,"+1,",1</w:t>
            </w:r>
            <w:r w:rsidRPr="00837BBA">
              <w:rPr>
                <w:rFonts w:ascii="r_ansi" w:hAnsi="r_ansi"/>
                <w:b/>
                <w:sz w:val="18"/>
                <w:szCs w:val="18"/>
                <w:highlight w:val="yellow"/>
              </w:rPr>
              <w:t>)=RCLINE</w:t>
            </w:r>
            <w:r>
              <w:rPr>
                <w:rFonts w:ascii="r_ansi" w:hAnsi="r_ansi"/>
                <w:b/>
                <w:sz w:val="18"/>
                <w:szCs w:val="18"/>
                <w:highlight w:val="yellow"/>
              </w:rPr>
              <w:t>            ;</w:t>
            </w:r>
            <w:r w:rsidRPr="00837BBA">
              <w:rPr>
                <w:rFonts w:ascii="r_ansi" w:hAnsi="r_ansi"/>
                <w:b/>
                <w:sz w:val="18"/>
                <w:szCs w:val="18"/>
                <w:highlight w:val="yellow"/>
              </w:rPr>
              <w:t>Receipt Line Number</w:t>
            </w:r>
            <w:r w:rsidR="004E7210" w:rsidRPr="00837BBA">
              <w:rPr>
                <w:rFonts w:ascii="r_ansi" w:hAnsi="r_ansi"/>
                <w:b/>
                <w:sz w:val="18"/>
                <w:szCs w:val="18"/>
                <w:highlight w:val="yellow"/>
              </w:rPr>
              <w:br/>
            </w:r>
            <w:r w:rsidR="00F76F17">
              <w:rPr>
                <w:rFonts w:ascii="r_ansi" w:hAnsi="r_ansi"/>
                <w:b/>
                <w:sz w:val="18"/>
                <w:szCs w:val="18"/>
                <w:highlight w:val="yellow"/>
              </w:rPr>
              <w:t> S RCAUDIT(344.73,"+1,",2</w:t>
            </w:r>
            <w:r w:rsidR="00F76F17" w:rsidRPr="00837BBA">
              <w:rPr>
                <w:rFonts w:ascii="r_ansi" w:hAnsi="r_ansi"/>
                <w:b/>
                <w:sz w:val="18"/>
                <w:szCs w:val="18"/>
                <w:highlight w:val="yellow"/>
              </w:rPr>
              <w:t>)=USER              ;User</w:t>
            </w:r>
          </w:p>
          <w:p w14:paraId="7C02C795" w14:textId="4B166295" w:rsidR="0082026E" w:rsidRDefault="004E7210" w:rsidP="0082026E">
            <w:pPr>
              <w:spacing w:after="0"/>
              <w:rPr>
                <w:rFonts w:ascii="r_ansi" w:hAnsi="r_ansi"/>
                <w:b/>
                <w:sz w:val="18"/>
                <w:szCs w:val="18"/>
                <w:highlight w:val="yellow"/>
              </w:rPr>
            </w:pPr>
            <w:r w:rsidRPr="00837BBA">
              <w:rPr>
                <w:rFonts w:ascii="r_ansi" w:hAnsi="r_ansi"/>
                <w:b/>
                <w:sz w:val="18"/>
                <w:szCs w:val="18"/>
                <w:highlight w:val="yellow"/>
              </w:rPr>
              <w:t> S RCAUD</w:t>
            </w:r>
            <w:r w:rsidR="0082026E">
              <w:rPr>
                <w:rFonts w:ascii="r_ansi" w:hAnsi="r_ansi"/>
                <w:b/>
                <w:sz w:val="18"/>
                <w:szCs w:val="18"/>
                <w:highlight w:val="yellow"/>
              </w:rPr>
              <w:t xml:space="preserve">IT(344.73,"+1,",3)=DATE             </w:t>
            </w:r>
            <w:r w:rsidRPr="00837BBA">
              <w:rPr>
                <w:rFonts w:ascii="r_ansi" w:hAnsi="r_ansi"/>
                <w:b/>
                <w:sz w:val="18"/>
                <w:szCs w:val="18"/>
                <w:highlight w:val="yellow"/>
              </w:rPr>
              <w:t xml:space="preserve"> ;Date/Time S</w:t>
            </w:r>
            <w:r w:rsidR="0082026E">
              <w:rPr>
                <w:rFonts w:ascii="r_ansi" w:hAnsi="r_ansi"/>
                <w:b/>
                <w:sz w:val="18"/>
                <w:szCs w:val="18"/>
                <w:highlight w:val="yellow"/>
              </w:rPr>
              <w:t>tamp</w:t>
            </w:r>
            <w:r w:rsidR="0082026E">
              <w:rPr>
                <w:rFonts w:ascii="r_ansi" w:hAnsi="r_ansi"/>
                <w:b/>
                <w:sz w:val="18"/>
                <w:szCs w:val="18"/>
                <w:highlight w:val="yellow"/>
              </w:rPr>
              <w:br/>
            </w:r>
            <w:r w:rsidRPr="00837BBA">
              <w:rPr>
                <w:rFonts w:ascii="r_ansi" w:hAnsi="r_ansi"/>
                <w:b/>
                <w:sz w:val="18"/>
                <w:szCs w:val="18"/>
                <w:highlight w:val="yellow"/>
              </w:rPr>
              <w:t> S RCAUD</w:t>
            </w:r>
            <w:r w:rsidR="0082026E">
              <w:rPr>
                <w:rFonts w:ascii="r_ansi" w:hAnsi="r_ansi"/>
                <w:b/>
                <w:sz w:val="18"/>
                <w:szCs w:val="18"/>
                <w:highlight w:val="yellow"/>
              </w:rPr>
              <w:t>IT(344.73,"+1,",4</w:t>
            </w:r>
            <w:r w:rsidR="00F76F17">
              <w:rPr>
                <w:rFonts w:ascii="r_ansi" w:hAnsi="r_ansi"/>
                <w:b/>
                <w:sz w:val="18"/>
                <w:szCs w:val="18"/>
                <w:highlight w:val="yellow"/>
              </w:rPr>
              <w:t xml:space="preserve">)=COM    </w:t>
            </w:r>
            <w:r w:rsidRPr="00837BBA">
              <w:rPr>
                <w:rFonts w:ascii="r_ansi" w:hAnsi="r_ansi"/>
                <w:b/>
                <w:sz w:val="18"/>
                <w:szCs w:val="18"/>
                <w:highlight w:val="yellow"/>
              </w:rPr>
              <w:t>           ;Comment</w:t>
            </w:r>
          </w:p>
          <w:p w14:paraId="6F02C14F" w14:textId="12D6362A" w:rsidR="0082026E" w:rsidRDefault="004E7210" w:rsidP="0082026E">
            <w:pPr>
              <w:spacing w:after="0"/>
              <w:rPr>
                <w:rFonts w:ascii="r_ansi" w:hAnsi="r_ansi"/>
                <w:b/>
                <w:sz w:val="18"/>
                <w:szCs w:val="18"/>
                <w:highlight w:val="yellow"/>
              </w:rPr>
            </w:pPr>
            <w:r w:rsidRPr="00837BBA">
              <w:rPr>
                <w:rFonts w:ascii="r_ansi" w:hAnsi="r_ansi"/>
                <w:b/>
                <w:sz w:val="18"/>
                <w:szCs w:val="18"/>
                <w:highlight w:val="yellow"/>
              </w:rPr>
              <w:br/>
              <w:t> ;</w:t>
            </w:r>
            <w:r w:rsidRPr="00837BBA">
              <w:rPr>
                <w:rFonts w:ascii="r_ansi" w:hAnsi="r_ansi"/>
                <w:b/>
                <w:sz w:val="18"/>
                <w:szCs w:val="18"/>
                <w:highlight w:val="yellow"/>
              </w:rPr>
              <w:br/>
              <w:t> ;file entry</w:t>
            </w:r>
            <w:r w:rsidRPr="00837BBA">
              <w:rPr>
                <w:rFonts w:ascii="r_ansi" w:hAnsi="r_ansi"/>
                <w:b/>
                <w:sz w:val="18"/>
                <w:szCs w:val="18"/>
                <w:highlight w:val="yellow"/>
              </w:rPr>
              <w:br/>
              <w:t> D UPDATE^DIE(,"RCAUDI</w:t>
            </w:r>
            <w:r w:rsidR="0082026E">
              <w:rPr>
                <w:rFonts w:ascii="r_ansi" w:hAnsi="r_ansi"/>
                <w:b/>
                <w:sz w:val="18"/>
                <w:szCs w:val="18"/>
                <w:highlight w:val="yellow"/>
              </w:rPr>
              <w:t>T")</w:t>
            </w:r>
            <w:r w:rsidR="0082026E">
              <w:rPr>
                <w:rFonts w:ascii="r_ansi" w:hAnsi="r_ansi"/>
                <w:b/>
                <w:sz w:val="18"/>
                <w:szCs w:val="18"/>
                <w:highlight w:val="yellow"/>
              </w:rPr>
              <w:br/>
              <w:t> Q</w:t>
            </w:r>
            <w:r w:rsidR="0082026E">
              <w:rPr>
                <w:rFonts w:ascii="r_ansi" w:hAnsi="r_ansi"/>
                <w:b/>
                <w:sz w:val="18"/>
                <w:szCs w:val="18"/>
                <w:highlight w:val="yellow"/>
              </w:rPr>
              <w:br/>
              <w:t> ;</w:t>
            </w:r>
            <w:r w:rsidR="0082026E">
              <w:rPr>
                <w:rFonts w:ascii="r_ansi" w:hAnsi="r_ansi"/>
                <w:b/>
                <w:sz w:val="18"/>
                <w:szCs w:val="18"/>
                <w:highlight w:val="yellow"/>
              </w:rPr>
              <w:br/>
              <w:t>GET(RETURN,RCRCPT,</w:t>
            </w:r>
            <w:r w:rsidRPr="00837BBA">
              <w:rPr>
                <w:rFonts w:ascii="r_ansi" w:hAnsi="r_ansi"/>
                <w:b/>
                <w:sz w:val="18"/>
                <w:szCs w:val="18"/>
                <w:highlight w:val="yellow"/>
              </w:rPr>
              <w:t>RCLINE) ;Get comments</w:t>
            </w:r>
            <w:r w:rsidR="00DB675C">
              <w:rPr>
                <w:rFonts w:ascii="r_ansi" w:hAnsi="r_ansi"/>
                <w:b/>
                <w:sz w:val="18"/>
                <w:szCs w:val="18"/>
                <w:highlight w:val="yellow"/>
              </w:rPr>
              <w:t xml:space="preserve"> history</w:t>
            </w:r>
            <w:r w:rsidRPr="00837BBA">
              <w:rPr>
                <w:rFonts w:ascii="r_ansi" w:hAnsi="r_ansi"/>
                <w:b/>
                <w:sz w:val="18"/>
                <w:szCs w:val="18"/>
                <w:highlight w:val="yellow"/>
              </w:rPr>
              <w:t xml:space="preserve"> fo</w:t>
            </w:r>
            <w:r w:rsidR="00DB675C">
              <w:rPr>
                <w:rFonts w:ascii="r_ansi" w:hAnsi="r_ansi"/>
                <w:b/>
                <w:sz w:val="18"/>
                <w:szCs w:val="18"/>
                <w:highlight w:val="yellow"/>
              </w:rPr>
              <w:t xml:space="preserve">r receipt line </w:t>
            </w:r>
            <w:r w:rsidR="0082026E">
              <w:rPr>
                <w:rFonts w:ascii="r_ansi" w:hAnsi="r_ansi"/>
                <w:b/>
                <w:sz w:val="18"/>
                <w:szCs w:val="18"/>
                <w:highlight w:val="yellow"/>
              </w:rPr>
              <w:br/>
              <w:t> ;Input</w:t>
            </w:r>
            <w:r w:rsidR="0082026E">
              <w:rPr>
                <w:rFonts w:ascii="r_ansi" w:hAnsi="r_ansi"/>
                <w:b/>
                <w:sz w:val="18"/>
                <w:szCs w:val="18"/>
                <w:highlight w:val="yellow"/>
              </w:rPr>
              <w:br/>
              <w:t xml:space="preserve"> ; RCRCPT – </w:t>
            </w:r>
            <w:r w:rsidRPr="00837BBA">
              <w:rPr>
                <w:rFonts w:ascii="r_ansi" w:hAnsi="r_ansi"/>
                <w:b/>
                <w:sz w:val="18"/>
                <w:szCs w:val="18"/>
                <w:highlight w:val="yellow"/>
              </w:rPr>
              <w:t>Receipt</w:t>
            </w:r>
            <w:r w:rsidR="0082026E">
              <w:rPr>
                <w:rFonts w:ascii="r_ansi" w:hAnsi="r_ansi"/>
                <w:b/>
                <w:sz w:val="18"/>
                <w:szCs w:val="18"/>
                <w:highlight w:val="yellow"/>
              </w:rPr>
              <w:t xml:space="preserve"> IEN</w:t>
            </w:r>
          </w:p>
          <w:p w14:paraId="17D46C70" w14:textId="2E4C0629" w:rsidR="0082026E" w:rsidRDefault="0082026E" w:rsidP="0082026E">
            <w:pPr>
              <w:spacing w:after="0"/>
              <w:rPr>
                <w:rFonts w:ascii="r_ansi" w:hAnsi="r_ansi"/>
                <w:b/>
                <w:sz w:val="18"/>
                <w:szCs w:val="18"/>
                <w:highlight w:val="yellow"/>
              </w:rPr>
            </w:pPr>
            <w:r>
              <w:rPr>
                <w:rFonts w:ascii="r_ansi" w:hAnsi="r_ansi"/>
                <w:b/>
                <w:sz w:val="18"/>
                <w:szCs w:val="18"/>
                <w:highlight w:val="yellow"/>
              </w:rPr>
              <w:t xml:space="preserve"> ; RCLINE – </w:t>
            </w:r>
            <w:r w:rsidR="004E7210" w:rsidRPr="00837BBA">
              <w:rPr>
                <w:rFonts w:ascii="r_ansi" w:hAnsi="r_ansi"/>
                <w:b/>
                <w:sz w:val="18"/>
                <w:szCs w:val="18"/>
                <w:highlight w:val="yellow"/>
              </w:rPr>
              <w:t>Receipt</w:t>
            </w:r>
            <w:r>
              <w:rPr>
                <w:rFonts w:ascii="r_ansi" w:hAnsi="r_ansi"/>
                <w:b/>
                <w:sz w:val="18"/>
                <w:szCs w:val="18"/>
                <w:highlight w:val="yellow"/>
              </w:rPr>
              <w:t xml:space="preserve"> line number</w:t>
            </w:r>
            <w:r>
              <w:rPr>
                <w:rFonts w:ascii="r_ansi" w:hAnsi="r_ansi"/>
                <w:b/>
                <w:sz w:val="18"/>
                <w:szCs w:val="18"/>
                <w:highlight w:val="yellow"/>
              </w:rPr>
              <w:br/>
              <w:t> ;</w:t>
            </w:r>
            <w:r>
              <w:rPr>
                <w:rFonts w:ascii="r_ansi" w:hAnsi="r_ansi"/>
                <w:b/>
                <w:sz w:val="18"/>
                <w:szCs w:val="18"/>
                <w:highlight w:val="yellow"/>
              </w:rPr>
              <w:br/>
              <w:t> I '$G(RCRCPT</w:t>
            </w:r>
            <w:r w:rsidR="004E7210" w:rsidRPr="00837BBA">
              <w:rPr>
                <w:rFonts w:ascii="r_ansi" w:hAnsi="r_ansi"/>
                <w:b/>
                <w:sz w:val="18"/>
                <w:szCs w:val="18"/>
                <w:highlight w:val="yellow"/>
              </w:rPr>
              <w:t>) Q</w:t>
            </w:r>
            <w:r w:rsidR="004E7210" w:rsidRPr="00837BBA">
              <w:rPr>
                <w:rFonts w:ascii="r_ansi" w:hAnsi="r_ansi"/>
                <w:b/>
                <w:sz w:val="18"/>
                <w:szCs w:val="18"/>
                <w:highlight w:val="yellow"/>
              </w:rPr>
              <w:br/>
            </w:r>
            <w:r>
              <w:rPr>
                <w:rFonts w:ascii="r_ansi" w:hAnsi="r_ansi"/>
                <w:b/>
                <w:sz w:val="18"/>
                <w:szCs w:val="18"/>
                <w:highlight w:val="yellow"/>
              </w:rPr>
              <w:t> N </w:t>
            </w:r>
            <w:r w:rsidR="00DB675C">
              <w:rPr>
                <w:rFonts w:ascii="r_ansi" w:hAnsi="r_ansi"/>
                <w:b/>
                <w:sz w:val="18"/>
                <w:szCs w:val="18"/>
                <w:highlight w:val="yellow"/>
              </w:rPr>
              <w:t>COM,RCDA</w:t>
            </w:r>
            <w:r w:rsidR="00EE099F">
              <w:rPr>
                <w:rFonts w:ascii="r_ansi" w:hAnsi="r_ansi"/>
                <w:b/>
                <w:sz w:val="18"/>
                <w:szCs w:val="18"/>
                <w:highlight w:val="yellow"/>
              </w:rPr>
              <w:t>,RCDAT</w:t>
            </w:r>
            <w:r w:rsidR="00DB675C">
              <w:rPr>
                <w:rFonts w:ascii="r_ansi" w:hAnsi="r_ansi"/>
                <w:b/>
                <w:sz w:val="18"/>
                <w:szCs w:val="18"/>
                <w:highlight w:val="yellow"/>
              </w:rPr>
              <w:t>,UNAM</w:t>
            </w:r>
            <w:r w:rsidR="00EE099F">
              <w:rPr>
                <w:rFonts w:ascii="r_ansi" w:hAnsi="r_ansi"/>
                <w:b/>
                <w:sz w:val="18"/>
                <w:szCs w:val="18"/>
                <w:highlight w:val="yellow"/>
              </w:rPr>
              <w:t>,USER</w:t>
            </w:r>
          </w:p>
          <w:p w14:paraId="7F7B0401" w14:textId="2E4C59B0" w:rsidR="00EE099F" w:rsidRDefault="004E7210" w:rsidP="0082026E">
            <w:pPr>
              <w:spacing w:after="0"/>
              <w:rPr>
                <w:rFonts w:ascii="r_ansi" w:hAnsi="r_ansi"/>
                <w:b/>
                <w:sz w:val="18"/>
                <w:szCs w:val="18"/>
                <w:highlight w:val="yellow"/>
              </w:rPr>
            </w:pPr>
            <w:r w:rsidRPr="00837BBA">
              <w:rPr>
                <w:rFonts w:ascii="r_ansi" w:hAnsi="r_ansi"/>
                <w:b/>
                <w:sz w:val="18"/>
                <w:szCs w:val="18"/>
                <w:highlight w:val="yellow"/>
              </w:rPr>
              <w:t xml:space="preserve"> ; </w:t>
            </w:r>
            <w:r w:rsidR="00EE099F">
              <w:rPr>
                <w:rFonts w:ascii="r_ansi" w:hAnsi="r_ansi"/>
                <w:b/>
                <w:sz w:val="18"/>
                <w:szCs w:val="18"/>
                <w:highlight w:val="yellow"/>
              </w:rPr>
              <w:t xml:space="preserve">Search for </w:t>
            </w:r>
            <w:proofErr w:type="spellStart"/>
            <w:r w:rsidR="00EE099F">
              <w:rPr>
                <w:rFonts w:ascii="r_ansi" w:hAnsi="r_ansi"/>
                <w:b/>
                <w:sz w:val="18"/>
                <w:szCs w:val="18"/>
                <w:highlight w:val="yellow"/>
              </w:rPr>
              <w:t>commments</w:t>
            </w:r>
            <w:proofErr w:type="spellEnd"/>
            <w:r w:rsidR="00EE099F">
              <w:rPr>
                <w:rFonts w:ascii="r_ansi" w:hAnsi="r_ansi"/>
                <w:b/>
                <w:sz w:val="18"/>
                <w:szCs w:val="18"/>
                <w:highlight w:val="yellow"/>
              </w:rPr>
              <w:br/>
              <w:t> S </w:t>
            </w:r>
            <w:r w:rsidRPr="00837BBA">
              <w:rPr>
                <w:rFonts w:ascii="r_ansi" w:hAnsi="r_ansi"/>
                <w:b/>
                <w:sz w:val="18"/>
                <w:szCs w:val="18"/>
                <w:highlight w:val="yellow"/>
              </w:rPr>
              <w:t>RETURN=0</w:t>
            </w:r>
            <w:r w:rsidR="00EE099F">
              <w:rPr>
                <w:rFonts w:ascii="r_ansi" w:hAnsi="r_ansi"/>
                <w:b/>
                <w:sz w:val="18"/>
                <w:szCs w:val="18"/>
                <w:highlight w:val="yellow"/>
              </w:rPr>
              <w:t>,RCDAT=0</w:t>
            </w:r>
          </w:p>
          <w:p w14:paraId="42197347" w14:textId="0DB29F42" w:rsidR="00EE099F" w:rsidRDefault="00EE099F" w:rsidP="0082026E">
            <w:pPr>
              <w:spacing w:after="0"/>
              <w:rPr>
                <w:rFonts w:ascii="r_ansi" w:hAnsi="r_ansi"/>
                <w:b/>
                <w:sz w:val="18"/>
                <w:szCs w:val="18"/>
                <w:highlight w:val="yellow"/>
              </w:rPr>
            </w:pPr>
            <w:r w:rsidRPr="00837BBA">
              <w:rPr>
                <w:rFonts w:ascii="r_ansi" w:hAnsi="r_ansi"/>
                <w:b/>
                <w:sz w:val="18"/>
                <w:szCs w:val="18"/>
                <w:highlight w:val="yellow"/>
              </w:rPr>
              <w:t> </w:t>
            </w:r>
            <w:r>
              <w:rPr>
                <w:rFonts w:ascii="r_ansi" w:hAnsi="r_ansi"/>
                <w:b/>
                <w:sz w:val="18"/>
                <w:szCs w:val="18"/>
                <w:highlight w:val="yellow"/>
              </w:rPr>
              <w:t>F  S RCDAT=$</w:t>
            </w:r>
            <w:proofErr w:type="gramStart"/>
            <w:r>
              <w:rPr>
                <w:rFonts w:ascii="r_ansi" w:hAnsi="r_ansi"/>
                <w:b/>
                <w:sz w:val="18"/>
                <w:szCs w:val="18"/>
                <w:highlight w:val="yellow"/>
              </w:rPr>
              <w:t>O(</w:t>
            </w:r>
            <w:proofErr w:type="gramEnd"/>
            <w:r>
              <w:rPr>
                <w:rFonts w:ascii="r_ansi" w:hAnsi="r_ansi"/>
                <w:b/>
                <w:sz w:val="18"/>
                <w:szCs w:val="18"/>
                <w:highlight w:val="yellow"/>
              </w:rPr>
              <w:t>^RCY(344.73,”AC”,RCRCPT,</w:t>
            </w:r>
            <w:r w:rsidR="00DB675C">
              <w:rPr>
                <w:rFonts w:ascii="r_ansi" w:hAnsi="r_ansi"/>
                <w:b/>
                <w:sz w:val="18"/>
                <w:szCs w:val="18"/>
                <w:highlight w:val="yellow"/>
              </w:rPr>
              <w:t>RCLINE,</w:t>
            </w:r>
            <w:r>
              <w:rPr>
                <w:rFonts w:ascii="r_ansi" w:hAnsi="r_ansi"/>
                <w:b/>
                <w:sz w:val="18"/>
                <w:szCs w:val="18"/>
                <w:highlight w:val="yellow"/>
              </w:rPr>
              <w:t>RCDAT</w:t>
            </w:r>
            <w:r w:rsidRPr="00837BBA">
              <w:rPr>
                <w:rFonts w:ascii="r_ansi" w:hAnsi="r_ansi"/>
                <w:b/>
                <w:sz w:val="18"/>
                <w:szCs w:val="18"/>
                <w:highlight w:val="yellow"/>
              </w:rPr>
              <w:t>))</w:t>
            </w:r>
            <w:r>
              <w:rPr>
                <w:rFonts w:ascii="r_ansi" w:hAnsi="r_ansi"/>
                <w:b/>
                <w:sz w:val="18"/>
                <w:szCs w:val="18"/>
                <w:highlight w:val="yellow"/>
              </w:rPr>
              <w:t xml:space="preserve"> Q:'RCDAT</w:t>
            </w:r>
            <w:r w:rsidRPr="00837BBA">
              <w:rPr>
                <w:rFonts w:ascii="r_ansi" w:hAnsi="r_ansi"/>
                <w:b/>
                <w:sz w:val="18"/>
                <w:szCs w:val="18"/>
                <w:highlight w:val="yellow"/>
              </w:rPr>
              <w:t>  D</w:t>
            </w:r>
            <w:r w:rsidRPr="00837BBA">
              <w:rPr>
                <w:rFonts w:ascii="r_ansi" w:hAnsi="r_ansi"/>
                <w:b/>
                <w:sz w:val="18"/>
                <w:szCs w:val="18"/>
                <w:highlight w:val="yellow"/>
              </w:rPr>
              <w:br/>
            </w:r>
            <w:r w:rsidR="00DB675C">
              <w:rPr>
                <w:rFonts w:ascii="r_ansi" w:hAnsi="r_ansi"/>
                <w:b/>
                <w:sz w:val="18"/>
                <w:szCs w:val="18"/>
                <w:highlight w:val="yellow"/>
              </w:rPr>
              <w:t xml:space="preserve"> . S RCDA=^RCY(344.73,”AC”,RCRCPT,RCLINE,RCDAT) Q:’RCDA</w:t>
            </w:r>
          </w:p>
          <w:p w14:paraId="2100D1B5" w14:textId="64E85114" w:rsidR="00EE099F" w:rsidRDefault="00EE099F" w:rsidP="0082026E">
            <w:pPr>
              <w:spacing w:after="0"/>
              <w:rPr>
                <w:rFonts w:ascii="r_ansi" w:hAnsi="r_ansi"/>
                <w:b/>
                <w:sz w:val="18"/>
                <w:szCs w:val="18"/>
                <w:highlight w:val="yellow"/>
              </w:rPr>
            </w:pPr>
            <w:r>
              <w:rPr>
                <w:rFonts w:ascii="r_ansi" w:hAnsi="r_ansi"/>
                <w:b/>
                <w:sz w:val="18"/>
                <w:szCs w:val="18"/>
                <w:highlight w:val="yellow"/>
              </w:rPr>
              <w:t xml:space="preserve"> . </w:t>
            </w:r>
            <w:proofErr w:type="gramStart"/>
            <w:r>
              <w:rPr>
                <w:rFonts w:ascii="r_ansi" w:hAnsi="r_ansi"/>
                <w:b/>
                <w:sz w:val="18"/>
                <w:szCs w:val="18"/>
                <w:highlight w:val="yellow"/>
              </w:rPr>
              <w:t>;Get</w:t>
            </w:r>
            <w:proofErr w:type="gramEnd"/>
            <w:r>
              <w:rPr>
                <w:rFonts w:ascii="r_ansi" w:hAnsi="r_ansi"/>
                <w:b/>
                <w:sz w:val="18"/>
                <w:szCs w:val="18"/>
                <w:highlight w:val="yellow"/>
              </w:rPr>
              <w:t xml:space="preserve"> comment and user details</w:t>
            </w:r>
            <w:r w:rsidR="004E7210" w:rsidRPr="00837BBA">
              <w:rPr>
                <w:rFonts w:ascii="r_ansi" w:hAnsi="r_ansi"/>
                <w:b/>
                <w:sz w:val="18"/>
                <w:szCs w:val="18"/>
                <w:highlight w:val="yellow"/>
              </w:rPr>
              <w:br/>
            </w:r>
            <w:r>
              <w:rPr>
                <w:rFonts w:ascii="r_ansi" w:hAnsi="r_ansi"/>
                <w:b/>
                <w:sz w:val="18"/>
                <w:szCs w:val="18"/>
                <w:highlight w:val="yellow"/>
              </w:rPr>
              <w:t xml:space="preserve"> . </w:t>
            </w:r>
            <w:r w:rsidR="00DB675C">
              <w:rPr>
                <w:rFonts w:ascii="r_ansi" w:hAnsi="r_ansi"/>
                <w:b/>
                <w:sz w:val="18"/>
                <w:szCs w:val="18"/>
                <w:highlight w:val="yellow"/>
              </w:rPr>
              <w:t>S COM</w:t>
            </w:r>
            <w:r>
              <w:rPr>
                <w:rFonts w:ascii="r_ansi" w:hAnsi="r_ansi"/>
                <w:b/>
                <w:sz w:val="18"/>
                <w:szCs w:val="18"/>
                <w:highlight w:val="yellow"/>
              </w:rPr>
              <w:t>=</w:t>
            </w:r>
            <w:r w:rsidR="00DB675C">
              <w:rPr>
                <w:rFonts w:ascii="r_ansi" w:hAnsi="r_ansi"/>
                <w:b/>
                <w:sz w:val="18"/>
                <w:szCs w:val="18"/>
                <w:highlight w:val="yellow"/>
              </w:rPr>
              <w:t>$$GET1^</w:t>
            </w:r>
            <w:proofErr w:type="gramStart"/>
            <w:r w:rsidR="00DB675C">
              <w:rPr>
                <w:rFonts w:ascii="r_ansi" w:hAnsi="r_ansi"/>
                <w:b/>
                <w:sz w:val="18"/>
                <w:szCs w:val="18"/>
                <w:highlight w:val="yellow"/>
              </w:rPr>
              <w:t>DIQ(</w:t>
            </w:r>
            <w:proofErr w:type="gramEnd"/>
            <w:r w:rsidR="00DB675C">
              <w:rPr>
                <w:rFonts w:ascii="r_ansi" w:hAnsi="r_ansi"/>
                <w:b/>
                <w:sz w:val="18"/>
                <w:szCs w:val="18"/>
                <w:highlight w:val="yellow"/>
              </w:rPr>
              <w:t>344.73,RCDA</w:t>
            </w:r>
            <w:r>
              <w:rPr>
                <w:rFonts w:ascii="r_ansi" w:hAnsi="r_ansi"/>
                <w:b/>
                <w:sz w:val="18"/>
                <w:szCs w:val="18"/>
                <w:highlight w:val="yellow"/>
              </w:rPr>
              <w:t>_",",4)</w:t>
            </w:r>
            <w:r w:rsidR="004E7210" w:rsidRPr="00837BBA">
              <w:rPr>
                <w:rFonts w:ascii="r_ansi" w:hAnsi="r_ansi"/>
                <w:b/>
                <w:sz w:val="18"/>
                <w:szCs w:val="18"/>
                <w:highlight w:val="yellow"/>
              </w:rPr>
              <w:br/>
            </w:r>
            <w:r>
              <w:rPr>
                <w:rFonts w:ascii="r_ansi" w:hAnsi="r_ansi"/>
                <w:b/>
                <w:sz w:val="18"/>
                <w:szCs w:val="18"/>
                <w:highlight w:val="yellow"/>
              </w:rPr>
              <w:t xml:space="preserve"> . S USER=</w:t>
            </w:r>
            <w:r w:rsidR="00DB675C">
              <w:rPr>
                <w:rFonts w:ascii="r_ansi" w:hAnsi="r_ansi"/>
                <w:b/>
                <w:sz w:val="18"/>
                <w:szCs w:val="18"/>
                <w:highlight w:val="yellow"/>
              </w:rPr>
              <w:t>$$GET1^DIQ(344.73,RCDA</w:t>
            </w:r>
            <w:r>
              <w:rPr>
                <w:rFonts w:ascii="r_ansi" w:hAnsi="r_ansi"/>
                <w:b/>
                <w:sz w:val="18"/>
                <w:szCs w:val="18"/>
                <w:highlight w:val="yellow"/>
              </w:rPr>
              <w:t>_",",2)</w:t>
            </w:r>
          </w:p>
          <w:p w14:paraId="15634F4D" w14:textId="77CD0503" w:rsidR="004E7210" w:rsidRDefault="00EE099F" w:rsidP="0082026E">
            <w:pPr>
              <w:spacing w:after="0"/>
              <w:rPr>
                <w:rFonts w:ascii="r_ansi" w:hAnsi="r_ansi"/>
                <w:b/>
                <w:sz w:val="18"/>
                <w:szCs w:val="18"/>
                <w:highlight w:val="yellow"/>
              </w:rPr>
            </w:pPr>
            <w:r>
              <w:rPr>
                <w:rFonts w:ascii="r_ansi" w:hAnsi="r_ansi"/>
                <w:b/>
                <w:sz w:val="18"/>
                <w:szCs w:val="18"/>
                <w:highlight w:val="yellow"/>
              </w:rPr>
              <w:t xml:space="preserve"> . S UNAM=</w:t>
            </w:r>
            <w:r w:rsidRPr="00EE099F">
              <w:rPr>
                <w:rFonts w:ascii="r_ansi" w:hAnsi="r_ansi"/>
                <w:b/>
                <w:sz w:val="18"/>
                <w:szCs w:val="18"/>
                <w:highlight w:val="yellow"/>
              </w:rPr>
              <w:t>$$GET1^</w:t>
            </w:r>
            <w:proofErr w:type="gramStart"/>
            <w:r w:rsidRPr="00EE099F">
              <w:rPr>
                <w:rFonts w:ascii="r_ansi" w:hAnsi="r_ansi"/>
                <w:b/>
                <w:sz w:val="18"/>
                <w:szCs w:val="18"/>
                <w:highlight w:val="yellow"/>
              </w:rPr>
              <w:t>DIQ(</w:t>
            </w:r>
            <w:proofErr w:type="gramEnd"/>
            <w:r w:rsidRPr="00EE099F">
              <w:rPr>
                <w:rFonts w:ascii="r_ansi" w:hAnsi="r_ansi"/>
                <w:b/>
                <w:sz w:val="18"/>
                <w:szCs w:val="18"/>
                <w:highlight w:val="yellow"/>
              </w:rPr>
              <w:t>200,USER_",",.01)</w:t>
            </w:r>
            <w:r w:rsidR="00DB675C">
              <w:rPr>
                <w:rFonts w:ascii="r_ansi" w:hAnsi="r_ansi"/>
                <w:b/>
                <w:sz w:val="18"/>
                <w:szCs w:val="18"/>
                <w:highlight w:val="yellow"/>
              </w:rPr>
              <w:t xml:space="preserve">    ;INTEGRATION AGREEMENT</w:t>
            </w:r>
            <w:r w:rsidRPr="00837BBA">
              <w:rPr>
                <w:rFonts w:ascii="r_ansi" w:hAnsi="r_ansi"/>
                <w:b/>
                <w:sz w:val="18"/>
                <w:szCs w:val="18"/>
                <w:highlight w:val="yellow"/>
              </w:rPr>
              <w:br/>
            </w:r>
            <w:r w:rsidR="004E7210" w:rsidRPr="00837BBA">
              <w:rPr>
                <w:rFonts w:ascii="r_ansi" w:hAnsi="r_ansi"/>
                <w:b/>
                <w:sz w:val="18"/>
                <w:szCs w:val="18"/>
                <w:highlight w:val="yellow"/>
              </w:rPr>
              <w:t xml:space="preserve"> </w:t>
            </w:r>
            <w:r>
              <w:rPr>
                <w:rFonts w:ascii="r_ansi" w:hAnsi="r_ansi"/>
                <w:b/>
                <w:sz w:val="18"/>
                <w:szCs w:val="18"/>
                <w:highlight w:val="yellow"/>
              </w:rPr>
              <w:t xml:space="preserve">. </w:t>
            </w:r>
            <w:r w:rsidR="004E7210" w:rsidRPr="00837BBA">
              <w:rPr>
                <w:rFonts w:ascii="r_ansi" w:hAnsi="r_ansi"/>
                <w:b/>
                <w:sz w:val="18"/>
                <w:szCs w:val="18"/>
                <w:highlight w:val="yellow"/>
              </w:rPr>
              <w:t>; Build RETURN array of comments</w:t>
            </w:r>
            <w:r w:rsidR="004E7210" w:rsidRPr="00837BBA">
              <w:rPr>
                <w:rFonts w:ascii="r_ansi" w:hAnsi="r_ansi"/>
                <w:b/>
                <w:sz w:val="18"/>
                <w:szCs w:val="18"/>
                <w:highlight w:val="yellow"/>
              </w:rPr>
              <w:br/>
              <w:t xml:space="preserve"> </w:t>
            </w:r>
            <w:r>
              <w:rPr>
                <w:rFonts w:ascii="r_ansi" w:hAnsi="r_ansi"/>
                <w:b/>
                <w:sz w:val="18"/>
                <w:szCs w:val="18"/>
                <w:highlight w:val="yellow"/>
              </w:rPr>
              <w:t xml:space="preserve">. </w:t>
            </w:r>
            <w:r w:rsidR="004E7210" w:rsidRPr="00837BBA">
              <w:rPr>
                <w:rFonts w:ascii="r_ansi" w:hAnsi="r_ansi"/>
                <w:b/>
                <w:sz w:val="18"/>
                <w:szCs w:val="18"/>
                <w:highlight w:val="yellow"/>
              </w:rPr>
              <w:t>S RETURN=RETURN+1,RETURN(</w:t>
            </w:r>
            <w:r>
              <w:rPr>
                <w:rFonts w:ascii="r_ansi" w:hAnsi="r_ansi"/>
                <w:b/>
                <w:sz w:val="18"/>
                <w:szCs w:val="18"/>
                <w:highlight w:val="yellow"/>
              </w:rPr>
              <w:t>RETURN)=RCDAT_U_UNAM</w:t>
            </w:r>
            <w:r w:rsidR="00DB675C">
              <w:rPr>
                <w:rFonts w:ascii="r_ansi" w:hAnsi="r_ansi"/>
                <w:b/>
                <w:sz w:val="18"/>
                <w:szCs w:val="18"/>
                <w:highlight w:val="yellow"/>
              </w:rPr>
              <w:t>_U_COM</w:t>
            </w:r>
            <w:r w:rsidR="004E7210" w:rsidRPr="00837BBA">
              <w:rPr>
                <w:rFonts w:ascii="r_ansi" w:hAnsi="r_ansi"/>
                <w:b/>
                <w:sz w:val="18"/>
                <w:szCs w:val="18"/>
                <w:highlight w:val="yellow"/>
              </w:rPr>
              <w:br/>
              <w:t> Q</w:t>
            </w:r>
          </w:p>
          <w:p w14:paraId="3B9A7C9C" w14:textId="30AB33EE" w:rsidR="00B05460" w:rsidRDefault="00B05460" w:rsidP="00BA48C2">
            <w:pPr>
              <w:spacing w:before="60" w:after="60"/>
              <w:rPr>
                <w:rFonts w:ascii="r_ansi" w:hAnsi="r_ansi"/>
                <w:b/>
                <w:sz w:val="18"/>
                <w:szCs w:val="18"/>
                <w:highlight w:val="yellow"/>
              </w:rPr>
            </w:pPr>
            <w:r>
              <w:rPr>
                <w:rFonts w:ascii="r_ansi" w:hAnsi="r_ansi"/>
                <w:b/>
                <w:sz w:val="18"/>
                <w:szCs w:val="18"/>
                <w:highlight w:val="yellow"/>
              </w:rPr>
              <w:t xml:space="preserve"> ;</w:t>
            </w:r>
          </w:p>
          <w:p w14:paraId="72181D45" w14:textId="2227CDEA" w:rsidR="00B05460" w:rsidRDefault="00B05460" w:rsidP="00BA48C2">
            <w:pPr>
              <w:spacing w:before="60" w:after="60"/>
              <w:rPr>
                <w:rFonts w:ascii="r_ansi" w:hAnsi="r_ansi"/>
                <w:b/>
                <w:sz w:val="18"/>
                <w:szCs w:val="18"/>
                <w:highlight w:val="yellow"/>
              </w:rPr>
            </w:pPr>
            <w:r>
              <w:rPr>
                <w:rFonts w:ascii="r_ansi" w:hAnsi="r_ansi"/>
                <w:b/>
                <w:sz w:val="18"/>
                <w:szCs w:val="18"/>
                <w:highlight w:val="yellow"/>
              </w:rPr>
              <w:t>COM() ;Receipt Line Comment</w:t>
            </w:r>
          </w:p>
          <w:p w14:paraId="6C134892" w14:textId="58CFBB79" w:rsidR="00B05460" w:rsidRDefault="00B05460" w:rsidP="00BA48C2">
            <w:pPr>
              <w:spacing w:before="60" w:after="60"/>
              <w:rPr>
                <w:rFonts w:ascii="r_ansi" w:hAnsi="r_ansi"/>
                <w:b/>
                <w:sz w:val="18"/>
                <w:szCs w:val="18"/>
                <w:highlight w:val="yellow"/>
              </w:rPr>
            </w:pPr>
            <w:r>
              <w:rPr>
                <w:rFonts w:ascii="r_ansi" w:hAnsi="r_ansi"/>
                <w:b/>
                <w:sz w:val="18"/>
                <w:szCs w:val="18"/>
                <w:highlight w:val="yellow"/>
              </w:rPr>
              <w:t xml:space="preserve"> N DIR,X,Y</w:t>
            </w:r>
          </w:p>
          <w:p w14:paraId="03E11BC7" w14:textId="77777777" w:rsidR="00526DA7" w:rsidRDefault="00B05460" w:rsidP="00BA48C2">
            <w:pPr>
              <w:spacing w:before="60" w:after="60"/>
              <w:rPr>
                <w:rFonts w:ascii="r_ansi" w:hAnsi="r_ansi"/>
                <w:b/>
                <w:sz w:val="18"/>
                <w:szCs w:val="18"/>
                <w:highlight w:val="yellow"/>
              </w:rPr>
            </w:pPr>
            <w:r w:rsidRPr="00B05460">
              <w:rPr>
                <w:rFonts w:ascii="r_ansi" w:hAnsi="r_ansi"/>
                <w:b/>
                <w:sz w:val="18"/>
                <w:szCs w:val="18"/>
                <w:highlight w:val="yellow"/>
              </w:rPr>
              <w:t> S DIR(0)="SA^1:Collected/Closed;2:Cancelled;3:Returned Refund;4:Overpayment;5:Inactive bill;"</w:t>
            </w:r>
            <w:r w:rsidRPr="00B05460">
              <w:rPr>
                <w:rFonts w:ascii="r_ansi" w:hAnsi="r_ansi"/>
                <w:b/>
                <w:sz w:val="18"/>
                <w:szCs w:val="18"/>
                <w:highlight w:val="yellow"/>
              </w:rPr>
              <w:br/>
              <w:t> S DIR(0)=DIR(0)_"6:Duplicate payment;7:Policy termed;8:Service connected;9:Other"</w:t>
            </w:r>
            <w:r w:rsidRPr="00B05460">
              <w:rPr>
                <w:rFonts w:ascii="r_ansi" w:hAnsi="r_ansi"/>
                <w:b/>
                <w:sz w:val="18"/>
                <w:szCs w:val="18"/>
                <w:highlight w:val="yellow"/>
              </w:rPr>
              <w:br/>
              <w:t> D ^DIR Q:$D(DTOUT)!$D(DUOUT)</w:t>
            </w:r>
            <w:r w:rsidRPr="00B05460">
              <w:rPr>
                <w:rFonts w:ascii="r_ansi" w:hAnsi="r_ansi"/>
                <w:b/>
                <w:sz w:val="18"/>
                <w:szCs w:val="18"/>
                <w:highlight w:val="yellow"/>
              </w:rPr>
              <w:br/>
              <w:t> ;If selection is not 'Other' use the selected text as the comment</w:t>
            </w:r>
            <w:r w:rsidRPr="00B05460">
              <w:rPr>
                <w:rFonts w:ascii="r_ansi" w:hAnsi="r_ansi"/>
                <w:b/>
                <w:sz w:val="18"/>
                <w:szCs w:val="18"/>
                <w:highlight w:val="yellow"/>
              </w:rPr>
              <w:br/>
            </w:r>
            <w:r w:rsidRPr="00B05460">
              <w:rPr>
                <w:rFonts w:ascii="r_ansi" w:hAnsi="r_ansi"/>
                <w:b/>
                <w:sz w:val="18"/>
                <w:szCs w:val="18"/>
                <w:highlight w:val="yellow"/>
              </w:rPr>
              <w:lastRenderedPageBreak/>
              <w:t> I Y'=9 S Y=Y(0) Q</w:t>
            </w:r>
          </w:p>
          <w:p w14:paraId="375DB188" w14:textId="24F23A4D" w:rsidR="00526DA7" w:rsidRDefault="00526DA7" w:rsidP="00BA48C2">
            <w:pPr>
              <w:spacing w:before="60" w:after="60"/>
              <w:rPr>
                <w:rFonts w:ascii="r_ansi" w:hAnsi="r_ansi"/>
                <w:b/>
                <w:sz w:val="18"/>
                <w:szCs w:val="18"/>
                <w:highlight w:val="yellow"/>
              </w:rPr>
            </w:pPr>
            <w:r>
              <w:rPr>
                <w:rFonts w:ascii="r_ansi" w:hAnsi="r_ansi"/>
                <w:b/>
                <w:sz w:val="18"/>
                <w:szCs w:val="18"/>
                <w:highlight w:val="yellow"/>
              </w:rPr>
              <w:t xml:space="preserve"> </w:t>
            </w:r>
            <w:proofErr w:type="gramStart"/>
            <w:r>
              <w:rPr>
                <w:rFonts w:ascii="r_ansi" w:hAnsi="r_ansi"/>
                <w:b/>
                <w:sz w:val="18"/>
                <w:szCs w:val="18"/>
                <w:highlight w:val="yellow"/>
              </w:rPr>
              <w:t>F  D</w:t>
            </w:r>
            <w:proofErr w:type="gramEnd"/>
            <w:r>
              <w:rPr>
                <w:rFonts w:ascii="r_ansi" w:hAnsi="r_ansi"/>
                <w:b/>
                <w:sz w:val="18"/>
                <w:szCs w:val="18"/>
                <w:highlight w:val="yellow"/>
              </w:rPr>
              <w:t xml:space="preserve">  Q:Y’=””</w:t>
            </w:r>
            <w:r w:rsidR="00B05460" w:rsidRPr="00B05460">
              <w:rPr>
                <w:rFonts w:ascii="r_ansi" w:hAnsi="r_ansi"/>
                <w:b/>
                <w:sz w:val="18"/>
                <w:szCs w:val="18"/>
                <w:highlight w:val="yellow"/>
              </w:rPr>
              <w:br/>
            </w:r>
            <w:r>
              <w:rPr>
                <w:rFonts w:ascii="r_ansi" w:hAnsi="r_ansi"/>
                <w:b/>
                <w:sz w:val="18"/>
                <w:szCs w:val="18"/>
                <w:highlight w:val="yellow"/>
              </w:rPr>
              <w:t xml:space="preserve"> .</w:t>
            </w:r>
            <w:r w:rsidR="00B05460" w:rsidRPr="00B05460">
              <w:rPr>
                <w:rFonts w:ascii="r_ansi" w:hAnsi="r_ansi"/>
                <w:b/>
                <w:sz w:val="18"/>
                <w:szCs w:val="18"/>
                <w:highlight w:val="yellow"/>
              </w:rPr>
              <w:t> </w:t>
            </w:r>
            <w:proofErr w:type="gramStart"/>
            <w:r w:rsidR="00B05460" w:rsidRPr="00B05460">
              <w:rPr>
                <w:rFonts w:ascii="r_ansi" w:hAnsi="r_ansi"/>
                <w:b/>
                <w:sz w:val="18"/>
                <w:szCs w:val="18"/>
                <w:highlight w:val="yellow"/>
              </w:rPr>
              <w:t>;If</w:t>
            </w:r>
            <w:proofErr w:type="gramEnd"/>
            <w:r w:rsidR="00B05460" w:rsidRPr="00B05460">
              <w:rPr>
                <w:rFonts w:ascii="r_ansi" w:hAnsi="r_ansi"/>
                <w:b/>
                <w:sz w:val="18"/>
                <w:szCs w:val="18"/>
                <w:highlight w:val="yellow"/>
              </w:rPr>
              <w:t xml:space="preserve"> selection is 'Other' force direct entry of text (mandatory)</w:t>
            </w:r>
            <w:r w:rsidR="00B05460" w:rsidRPr="00B05460">
              <w:rPr>
                <w:rFonts w:ascii="r_ansi" w:hAnsi="r_ansi"/>
                <w:b/>
                <w:sz w:val="18"/>
                <w:szCs w:val="18"/>
                <w:highlight w:val="yellow"/>
              </w:rPr>
              <w:br/>
            </w:r>
            <w:r>
              <w:rPr>
                <w:rFonts w:ascii="r_ansi" w:hAnsi="r_ansi"/>
                <w:b/>
                <w:sz w:val="18"/>
                <w:szCs w:val="18"/>
                <w:highlight w:val="yellow"/>
              </w:rPr>
              <w:t xml:space="preserve"> .</w:t>
            </w:r>
            <w:r w:rsidR="00B05460" w:rsidRPr="00B05460">
              <w:rPr>
                <w:rFonts w:ascii="r_ansi" w:hAnsi="r_ansi"/>
                <w:b/>
                <w:sz w:val="18"/>
                <w:szCs w:val="18"/>
                <w:highlight w:val="yellow"/>
              </w:rPr>
              <w:t> S </w:t>
            </w:r>
            <w:proofErr w:type="gramStart"/>
            <w:r w:rsidR="00B05460" w:rsidRPr="00B05460">
              <w:rPr>
                <w:rFonts w:ascii="r_ansi" w:hAnsi="r_ansi"/>
                <w:b/>
                <w:sz w:val="18"/>
                <w:szCs w:val="18"/>
                <w:highlight w:val="yellow"/>
              </w:rPr>
              <w:t>DIR(</w:t>
            </w:r>
            <w:proofErr w:type="gramEnd"/>
            <w:r w:rsidR="00B05460" w:rsidRPr="00B05460">
              <w:rPr>
                <w:rFonts w:ascii="r_ansi" w:hAnsi="r_ansi"/>
                <w:b/>
                <w:sz w:val="18"/>
                <w:szCs w:val="18"/>
                <w:highlight w:val="yellow"/>
              </w:rPr>
              <w:t>0)="344.491,.1A",DIR("A")=" COMMENT TEXT: "</w:t>
            </w:r>
            <w:r w:rsidR="00B05460" w:rsidRPr="00B05460">
              <w:rPr>
                <w:rFonts w:ascii="r_ansi" w:hAnsi="r_ansi"/>
                <w:b/>
                <w:sz w:val="18"/>
                <w:szCs w:val="18"/>
                <w:highlight w:val="yellow"/>
              </w:rPr>
              <w:br/>
            </w:r>
            <w:r>
              <w:rPr>
                <w:rFonts w:ascii="r_ansi" w:hAnsi="r_ansi"/>
                <w:b/>
                <w:sz w:val="18"/>
                <w:szCs w:val="18"/>
                <w:highlight w:val="yellow"/>
              </w:rPr>
              <w:t xml:space="preserve"> .</w:t>
            </w:r>
            <w:r w:rsidR="00B05460" w:rsidRPr="00B05460">
              <w:rPr>
                <w:rFonts w:ascii="r_ansi" w:hAnsi="r_ansi"/>
                <w:b/>
                <w:sz w:val="18"/>
                <w:szCs w:val="18"/>
                <w:highlight w:val="yellow"/>
              </w:rPr>
              <w:t> D ^DIR</w:t>
            </w:r>
          </w:p>
          <w:p w14:paraId="1C5DBE64" w14:textId="2DD2A8B6" w:rsidR="00526DA7" w:rsidRPr="00526DA7" w:rsidRDefault="00526DA7" w:rsidP="00526DA7">
            <w:pPr>
              <w:spacing w:before="60" w:after="60"/>
              <w:rPr>
                <w:rFonts w:ascii="r_ansi" w:hAnsi="r_ansi"/>
                <w:b/>
                <w:sz w:val="18"/>
                <w:szCs w:val="18"/>
                <w:highlight w:val="yellow"/>
              </w:rPr>
            </w:pPr>
            <w:r>
              <w:rPr>
                <w:rFonts w:ascii="r_ansi" w:hAnsi="r_ansi"/>
                <w:b/>
                <w:sz w:val="18"/>
                <w:szCs w:val="18"/>
                <w:highlight w:val="yellow"/>
              </w:rPr>
              <w:t xml:space="preserve"> .</w:t>
            </w:r>
            <w:r w:rsidRPr="00526DA7">
              <w:rPr>
                <w:rFonts w:ascii="r_ansi" w:hAnsi="r_ansi"/>
                <w:b/>
                <w:sz w:val="18"/>
                <w:szCs w:val="18"/>
                <w:highlight w:val="yellow"/>
              </w:rPr>
              <w:t xml:space="preserve"> </w:t>
            </w:r>
            <w:proofErr w:type="gramStart"/>
            <w:r w:rsidRPr="00526DA7">
              <w:rPr>
                <w:rFonts w:ascii="r_ansi" w:hAnsi="r_ansi"/>
                <w:b/>
                <w:sz w:val="18"/>
                <w:szCs w:val="18"/>
                <w:highlight w:val="yellow"/>
              </w:rPr>
              <w:t>;strip</w:t>
            </w:r>
            <w:proofErr w:type="gramEnd"/>
            <w:r w:rsidRPr="00526DA7">
              <w:rPr>
                <w:rFonts w:ascii="r_ansi" w:hAnsi="r_ansi"/>
                <w:b/>
                <w:sz w:val="18"/>
                <w:szCs w:val="18"/>
                <w:highlight w:val="yellow"/>
              </w:rPr>
              <w:t xml:space="preserve"> all leading and trailing spaces</w:t>
            </w:r>
            <w:r w:rsidRPr="00526DA7">
              <w:rPr>
                <w:rFonts w:ascii="r_ansi" w:hAnsi="r_ansi"/>
                <w:b/>
                <w:sz w:val="18"/>
                <w:szCs w:val="18"/>
                <w:highlight w:val="yellow"/>
              </w:rPr>
              <w:br/>
            </w:r>
            <w:r>
              <w:rPr>
                <w:rFonts w:ascii="r_ansi" w:hAnsi="r_ansi"/>
                <w:b/>
                <w:sz w:val="18"/>
                <w:szCs w:val="18"/>
                <w:highlight w:val="yellow"/>
              </w:rPr>
              <w:t xml:space="preserve"> </w:t>
            </w:r>
            <w:r w:rsidRPr="00526DA7">
              <w:rPr>
                <w:rFonts w:ascii="r_ansi" w:hAnsi="r_ansi"/>
                <w:b/>
                <w:sz w:val="18"/>
                <w:szCs w:val="18"/>
                <w:highlight w:val="yellow"/>
              </w:rPr>
              <w:t>. S Y=$$TRIM^XLFSTR(Y)</w:t>
            </w:r>
          </w:p>
          <w:p w14:paraId="5508D484" w14:textId="4406881C" w:rsidR="00526DA7" w:rsidRDefault="00526DA7" w:rsidP="00526DA7">
            <w:pPr>
              <w:spacing w:before="60" w:after="60"/>
              <w:rPr>
                <w:rFonts w:ascii="r_ansi" w:hAnsi="r_ansi"/>
                <w:b/>
                <w:sz w:val="18"/>
                <w:szCs w:val="18"/>
              </w:rPr>
            </w:pPr>
            <w:r>
              <w:rPr>
                <w:rFonts w:ascii="r_ansi" w:hAnsi="r_ansi"/>
                <w:b/>
                <w:sz w:val="18"/>
                <w:szCs w:val="18"/>
                <w:highlight w:val="yellow"/>
              </w:rPr>
              <w:t xml:space="preserve"> </w:t>
            </w:r>
            <w:r w:rsidRPr="00526DA7">
              <w:rPr>
                <w:rFonts w:ascii="r_ansi" w:hAnsi="r_ansi"/>
                <w:b/>
                <w:sz w:val="18"/>
                <w:szCs w:val="18"/>
                <w:highlight w:val="yellow"/>
              </w:rPr>
              <w:t>. I Y="" </w:t>
            </w:r>
            <w:proofErr w:type="gramStart"/>
            <w:r w:rsidRPr="00526DA7">
              <w:rPr>
                <w:rFonts w:ascii="r_ansi" w:hAnsi="r_ansi"/>
                <w:b/>
                <w:sz w:val="18"/>
                <w:szCs w:val="18"/>
                <w:highlight w:val="yellow"/>
              </w:rPr>
              <w:t>W !</w:t>
            </w:r>
            <w:proofErr w:type="gramEnd"/>
            <w:r w:rsidRPr="00526DA7">
              <w:rPr>
                <w:rFonts w:ascii="r_ansi" w:hAnsi="r_ansi"/>
                <w:b/>
                <w:sz w:val="18"/>
                <w:szCs w:val="18"/>
                <w:highlight w:val="yellow"/>
              </w:rPr>
              <w:t xml:space="preserve">,"A comment is required when changing the status of an item in Suspense. </w:t>
            </w:r>
            <w:proofErr w:type="spellStart"/>
            <w:r w:rsidRPr="00526DA7">
              <w:rPr>
                <w:rFonts w:ascii="r_ansi" w:hAnsi="r_ansi"/>
                <w:b/>
                <w:sz w:val="18"/>
                <w:szCs w:val="18"/>
                <w:highlight w:val="yellow"/>
              </w:rPr>
              <w:t>Please"</w:t>
            </w:r>
            <w:proofErr w:type="gramStart"/>
            <w:r w:rsidRPr="00526DA7">
              <w:rPr>
                <w:rFonts w:ascii="r_ansi" w:hAnsi="r_ansi"/>
                <w:b/>
                <w:sz w:val="18"/>
                <w:szCs w:val="18"/>
                <w:highlight w:val="yellow"/>
              </w:rPr>
              <w:t>,!,"</w:t>
            </w:r>
            <w:proofErr w:type="gramEnd"/>
            <w:r w:rsidRPr="00526DA7">
              <w:rPr>
                <w:rFonts w:ascii="r_ansi" w:hAnsi="r_ansi"/>
                <w:b/>
                <w:sz w:val="18"/>
                <w:szCs w:val="18"/>
                <w:highlight w:val="yellow"/>
              </w:rPr>
              <w:t>try</w:t>
            </w:r>
            <w:proofErr w:type="spellEnd"/>
            <w:r w:rsidRPr="00526DA7">
              <w:rPr>
                <w:rFonts w:ascii="r_ansi" w:hAnsi="r_ansi"/>
                <w:b/>
                <w:sz w:val="18"/>
                <w:szCs w:val="18"/>
                <w:highlight w:val="yellow"/>
              </w:rPr>
              <w:t xml:space="preserve"> again." Q</w:t>
            </w:r>
            <w:r w:rsidRPr="00526DA7">
              <w:rPr>
                <w:rFonts w:ascii="r_ansi" w:hAnsi="r_ansi"/>
                <w:b/>
                <w:sz w:val="18"/>
                <w:szCs w:val="18"/>
                <w:highlight w:val="yellow"/>
              </w:rPr>
              <w:br/>
            </w:r>
            <w:r>
              <w:rPr>
                <w:rFonts w:ascii="r_ansi" w:hAnsi="r_ansi"/>
                <w:b/>
                <w:sz w:val="18"/>
                <w:szCs w:val="18"/>
                <w:highlight w:val="yellow"/>
              </w:rPr>
              <w:t xml:space="preserve"> </w:t>
            </w:r>
            <w:r w:rsidRPr="00526DA7">
              <w:rPr>
                <w:rFonts w:ascii="r_ansi" w:hAnsi="r_ansi"/>
                <w:b/>
                <w:sz w:val="18"/>
                <w:szCs w:val="18"/>
                <w:highlight w:val="yellow"/>
              </w:rPr>
              <w:t>. I $D(DTOUT) S Y=-1</w:t>
            </w:r>
          </w:p>
          <w:p w14:paraId="1DE5F3AC" w14:textId="49A07283" w:rsidR="00B05460" w:rsidRDefault="00526DA7" w:rsidP="00BA48C2">
            <w:pPr>
              <w:spacing w:before="60" w:after="60"/>
              <w:rPr>
                <w:rFonts w:ascii="r_ansi" w:hAnsi="r_ansi"/>
                <w:b/>
                <w:sz w:val="18"/>
                <w:szCs w:val="18"/>
                <w:highlight w:val="yellow"/>
              </w:rPr>
            </w:pPr>
            <w:r>
              <w:rPr>
                <w:rFonts w:ascii="r_ansi" w:hAnsi="r_ansi"/>
                <w:b/>
                <w:sz w:val="18"/>
                <w:szCs w:val="18"/>
                <w:highlight w:val="yellow"/>
              </w:rPr>
              <w:t xml:space="preserve"> </w:t>
            </w:r>
            <w:r w:rsidR="00B05460">
              <w:rPr>
                <w:rFonts w:ascii="r_ansi" w:hAnsi="r_ansi"/>
                <w:b/>
                <w:sz w:val="18"/>
                <w:szCs w:val="18"/>
                <w:highlight w:val="yellow"/>
              </w:rPr>
              <w:t>Q Y</w:t>
            </w:r>
          </w:p>
          <w:p w14:paraId="5C1D9FCF" w14:textId="77777777" w:rsidR="00B05460" w:rsidRPr="00386D93" w:rsidRDefault="00B05460" w:rsidP="00BA48C2">
            <w:pPr>
              <w:spacing w:before="60" w:after="60"/>
              <w:rPr>
                <w:rFonts w:ascii="r_ansi" w:hAnsi="r_ansi"/>
                <w:b/>
                <w:sz w:val="18"/>
                <w:szCs w:val="18"/>
                <w:highlight w:val="yellow"/>
              </w:rPr>
            </w:pPr>
          </w:p>
        </w:tc>
      </w:tr>
    </w:tbl>
    <w:p w14:paraId="3AD1A22D" w14:textId="77777777" w:rsidR="004E7210" w:rsidRDefault="004E7210" w:rsidP="002F5D7D">
      <w:pPr>
        <w:pStyle w:val="BodyText"/>
        <w:rPr>
          <w:rFonts w:eastAsiaTheme="minorHAnsi"/>
          <w:lang w:eastAsia="en-US"/>
        </w:rPr>
      </w:pPr>
    </w:p>
    <w:p w14:paraId="174764C7" w14:textId="77777777" w:rsidR="004E7210" w:rsidRDefault="004E7210"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8A3DE3">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8A3DE3">
            <w:pPr>
              <w:pStyle w:val="TableHeading"/>
            </w:pPr>
            <w:r w:rsidRPr="00D54506">
              <w:t>Activities</w:t>
            </w:r>
          </w:p>
        </w:tc>
      </w:tr>
      <w:tr w:rsidR="002F5D7D" w:rsidRPr="00D54506" w14:paraId="44166F96" w14:textId="77777777" w:rsidTr="008A3DE3">
        <w:trPr>
          <w:cantSplit/>
          <w:tblHeader/>
        </w:trPr>
        <w:tc>
          <w:tcPr>
            <w:tcW w:w="1510" w:type="pct"/>
            <w:shd w:val="clear" w:color="auto" w:fill="D9D9D9"/>
            <w:vAlign w:val="center"/>
          </w:tcPr>
          <w:p w14:paraId="7D3C15F7" w14:textId="77777777" w:rsidR="002F5D7D" w:rsidRPr="00D54506" w:rsidRDefault="002F5D7D" w:rsidP="008A3DE3">
            <w:pPr>
              <w:pStyle w:val="TableText"/>
              <w:rPr>
                <w:b/>
              </w:rPr>
            </w:pPr>
            <w:r w:rsidRPr="00D54506">
              <w:rPr>
                <w:b/>
              </w:rPr>
              <w:t>Routine Name</w:t>
            </w:r>
          </w:p>
        </w:tc>
        <w:tc>
          <w:tcPr>
            <w:tcW w:w="3490" w:type="pct"/>
            <w:gridSpan w:val="4"/>
            <w:tcBorders>
              <w:bottom w:val="single" w:sz="6" w:space="0" w:color="000000"/>
            </w:tcBorders>
          </w:tcPr>
          <w:p w14:paraId="0523A8FC" w14:textId="6D40704E" w:rsidR="002F5D7D" w:rsidRPr="00AF1EA3" w:rsidRDefault="002F5D7D" w:rsidP="008A3DE3">
            <w:pPr>
              <w:pStyle w:val="TableText"/>
              <w:rPr>
                <w:rFonts w:ascii="Times New Roman" w:hAnsi="Times New Roman" w:cs="Times New Roman"/>
                <w:b/>
              </w:rPr>
            </w:pPr>
            <w:r>
              <w:rPr>
                <w:rFonts w:ascii="Times New Roman" w:hAnsi="Times New Roman" w:cs="Times New Roman"/>
              </w:rPr>
              <w:t>RCDPE</w:t>
            </w:r>
            <w:r w:rsidR="0017595A">
              <w:rPr>
                <w:rFonts w:ascii="Times New Roman" w:hAnsi="Times New Roman" w:cs="Times New Roman"/>
              </w:rPr>
              <w:t>WL3</w:t>
            </w:r>
          </w:p>
        </w:tc>
      </w:tr>
      <w:tr w:rsidR="002F5D7D" w:rsidRPr="00D54506" w14:paraId="54A5B003" w14:textId="77777777" w:rsidTr="008A3DE3">
        <w:trPr>
          <w:cantSplit/>
        </w:trPr>
        <w:tc>
          <w:tcPr>
            <w:tcW w:w="1510" w:type="pct"/>
            <w:shd w:val="clear" w:color="auto" w:fill="D9D9D9"/>
            <w:vAlign w:val="center"/>
          </w:tcPr>
          <w:p w14:paraId="2BC3B57F" w14:textId="77777777" w:rsidR="002F5D7D" w:rsidRPr="00D54506" w:rsidRDefault="002F5D7D" w:rsidP="008A3DE3">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8A3DE3">
        <w:trPr>
          <w:cantSplit/>
        </w:trPr>
        <w:tc>
          <w:tcPr>
            <w:tcW w:w="1510" w:type="pct"/>
            <w:shd w:val="clear" w:color="auto" w:fill="D9D9D9"/>
            <w:vAlign w:val="center"/>
          </w:tcPr>
          <w:p w14:paraId="735E4CBC" w14:textId="77777777" w:rsidR="002F5D7D" w:rsidRPr="00D54506" w:rsidRDefault="002F5D7D" w:rsidP="008A3DE3">
            <w:pPr>
              <w:pStyle w:val="TableText"/>
              <w:rPr>
                <w:b/>
              </w:rPr>
            </w:pPr>
            <w:r w:rsidRPr="00D54506">
              <w:rPr>
                <w:b/>
              </w:rPr>
              <w:t>RTM</w:t>
            </w:r>
          </w:p>
        </w:tc>
        <w:tc>
          <w:tcPr>
            <w:tcW w:w="3490" w:type="pct"/>
            <w:gridSpan w:val="4"/>
          </w:tcPr>
          <w:p w14:paraId="03B2CCD9" w14:textId="77777777" w:rsidR="002F5D7D" w:rsidRPr="00D54506" w:rsidRDefault="002F5D7D" w:rsidP="008A3DE3">
            <w:pPr>
              <w:pStyle w:val="TableText"/>
              <w:rPr>
                <w:rFonts w:ascii="Garamond" w:hAnsi="Garamond"/>
                <w:iCs/>
              </w:rPr>
            </w:pPr>
          </w:p>
        </w:tc>
      </w:tr>
      <w:tr w:rsidR="002F5D7D" w:rsidRPr="00D54506" w14:paraId="67B29ACD" w14:textId="77777777" w:rsidTr="008A3DE3">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8A3DE3">
            <w:pPr>
              <w:pStyle w:val="TableText"/>
              <w:rPr>
                <w:b/>
              </w:rPr>
            </w:pPr>
            <w:r w:rsidRPr="00D54506">
              <w:rPr>
                <w:b/>
              </w:rPr>
              <w:t>Related Options</w:t>
            </w:r>
          </w:p>
        </w:tc>
        <w:tc>
          <w:tcPr>
            <w:tcW w:w="3490" w:type="pct"/>
            <w:gridSpan w:val="4"/>
            <w:tcBorders>
              <w:bottom w:val="single" w:sz="4" w:space="0" w:color="auto"/>
            </w:tcBorders>
          </w:tcPr>
          <w:p w14:paraId="6D7CE675" w14:textId="77777777" w:rsidR="00A42E89" w:rsidRPr="0064293B" w:rsidRDefault="00A42E89" w:rsidP="00A42E89">
            <w:pPr>
              <w:pStyle w:val="TableText"/>
              <w:rPr>
                <w:rFonts w:ascii="Garamond" w:hAnsi="Garamond"/>
              </w:rPr>
            </w:pPr>
            <w:r w:rsidRPr="0064293B">
              <w:rPr>
                <w:rFonts w:ascii="Garamond" w:hAnsi="Garamond"/>
              </w:rPr>
              <w:t>RCDPE EDI LOCKBOX WORKLIST</w:t>
            </w:r>
          </w:p>
          <w:p w14:paraId="045FBBC1" w14:textId="41D58BF4" w:rsidR="00F92BF7" w:rsidRPr="00D54506" w:rsidRDefault="00A42E89" w:rsidP="008A3DE3">
            <w:pPr>
              <w:pStyle w:val="TableText"/>
              <w:rPr>
                <w:rFonts w:ascii="Garamond" w:hAnsi="Garamond"/>
              </w:rPr>
            </w:pPr>
            <w:r w:rsidRPr="0064293B">
              <w:rPr>
                <w:rFonts w:ascii="Garamond" w:hAnsi="Garamond"/>
              </w:rPr>
              <w:t>RCDPE APAR</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8A3DE3">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8A3DE3">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8A3DE3">
            <w:pPr>
              <w:pStyle w:val="TableHeading"/>
            </w:pPr>
            <w:r w:rsidRPr="00D54506">
              <w:t xml:space="preserve">Routines “Called”   </w:t>
            </w:r>
          </w:p>
        </w:tc>
      </w:tr>
      <w:tr w:rsidR="002F5D7D" w:rsidRPr="00D54506" w14:paraId="5AA7CDE6"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8A3DE3">
            <w:pPr>
              <w:pStyle w:val="TableText"/>
              <w:rPr>
                <w:b/>
              </w:rPr>
            </w:pPr>
          </w:p>
        </w:tc>
        <w:tc>
          <w:tcPr>
            <w:tcW w:w="1529" w:type="pct"/>
            <w:tcBorders>
              <w:bottom w:val="single" w:sz="4" w:space="0" w:color="auto"/>
            </w:tcBorders>
            <w:vAlign w:val="center"/>
          </w:tcPr>
          <w:p w14:paraId="6BEC5DE4" w14:textId="65DAF2D4" w:rsidR="00831555" w:rsidRDefault="00831555" w:rsidP="008A3DE3">
            <w:pPr>
              <w:pStyle w:val="TableText"/>
              <w:rPr>
                <w:rFonts w:ascii="r_ansi" w:hAnsi="r_ansi" w:cs="Times New Roman"/>
              </w:rPr>
            </w:pPr>
            <w:r>
              <w:rPr>
                <w:rFonts w:ascii="r_ansi" w:hAnsi="r_ansi" w:cs="Times New Roman"/>
              </w:rPr>
              <w:t>RCDPEAA3</w:t>
            </w:r>
          </w:p>
          <w:p w14:paraId="79C961D1" w14:textId="77777777" w:rsidR="00CA30BA" w:rsidRDefault="00B368E9" w:rsidP="008A3DE3">
            <w:pPr>
              <w:pStyle w:val="TableText"/>
              <w:rPr>
                <w:rFonts w:ascii="r_ansi" w:hAnsi="r_ansi" w:cs="Times New Roman"/>
              </w:rPr>
            </w:pPr>
            <w:r>
              <w:rPr>
                <w:rFonts w:ascii="r_ansi" w:hAnsi="r_ansi" w:cs="Times New Roman"/>
              </w:rPr>
              <w:t>RCDPEWL0</w:t>
            </w:r>
          </w:p>
          <w:p w14:paraId="2C8D92A4" w14:textId="3B73FE37" w:rsidR="00B368E9" w:rsidRDefault="00B368E9" w:rsidP="008A3DE3">
            <w:pPr>
              <w:pStyle w:val="TableText"/>
              <w:rPr>
                <w:rFonts w:ascii="r_ansi" w:hAnsi="r_ansi" w:cs="Times New Roman"/>
              </w:rPr>
            </w:pPr>
            <w:r>
              <w:rPr>
                <w:rFonts w:ascii="r_ansi" w:hAnsi="r_ansi" w:cs="Times New Roman"/>
              </w:rPr>
              <w:t>RCDPEWL</w:t>
            </w:r>
            <w:r w:rsidR="00831555">
              <w:rPr>
                <w:rFonts w:ascii="r_ansi" w:hAnsi="r_ansi" w:cs="Times New Roman"/>
              </w:rPr>
              <w:t>2</w:t>
            </w:r>
          </w:p>
          <w:p w14:paraId="3B119342" w14:textId="0558FA2D" w:rsidR="00B368E9" w:rsidRPr="009E6A28" w:rsidRDefault="00B368E9" w:rsidP="008A3DE3">
            <w:pPr>
              <w:pStyle w:val="TableText"/>
              <w:rPr>
                <w:rFonts w:ascii="r_ansi" w:hAnsi="r_ansi" w:cs="Times New Roman"/>
              </w:rPr>
            </w:pPr>
            <w:r>
              <w:rPr>
                <w:rFonts w:ascii="r_ansi" w:hAnsi="r_ansi" w:cs="Times New Roman"/>
              </w:rPr>
              <w:t>RCDPE</w:t>
            </w:r>
            <w:r w:rsidR="00831555">
              <w:rPr>
                <w:rFonts w:ascii="r_ansi" w:hAnsi="r_ansi" w:cs="Times New Roman"/>
              </w:rPr>
              <w:t>WL8</w:t>
            </w:r>
          </w:p>
        </w:tc>
        <w:tc>
          <w:tcPr>
            <w:tcW w:w="1961" w:type="pct"/>
            <w:tcBorders>
              <w:bottom w:val="single" w:sz="4" w:space="0" w:color="auto"/>
            </w:tcBorders>
            <w:vAlign w:val="center"/>
          </w:tcPr>
          <w:p w14:paraId="03EEE98E" w14:textId="7B503A45" w:rsidR="00D823D1" w:rsidRPr="00D823D1" w:rsidRDefault="00D823D1" w:rsidP="00D823D1">
            <w:pPr>
              <w:autoSpaceDE w:val="0"/>
              <w:autoSpaceDN w:val="0"/>
              <w:adjustRightInd w:val="0"/>
              <w:spacing w:after="0" w:line="240" w:lineRule="auto"/>
              <w:rPr>
                <w:b/>
              </w:rPr>
            </w:pPr>
            <w:r w:rsidRPr="00D823D1">
              <w:rPr>
                <w:b/>
                <w:highlight w:val="yellow"/>
              </w:rPr>
              <w:t>COM^RCDPECH</w:t>
            </w:r>
          </w:p>
          <w:p w14:paraId="5F72F85A" w14:textId="618D4723" w:rsidR="00B368E9" w:rsidRPr="00B368E9" w:rsidRDefault="00B368E9" w:rsidP="00B368E9">
            <w:pPr>
              <w:autoSpaceDE w:val="0"/>
              <w:autoSpaceDN w:val="0"/>
              <w:adjustRightInd w:val="0"/>
              <w:spacing w:after="0" w:line="240" w:lineRule="auto"/>
            </w:pPr>
            <w:r>
              <w:t>$$VALSTAT^RCDPEM5</w:t>
            </w:r>
          </w:p>
          <w:p w14:paraId="2C4B2A70" w14:textId="078F33EA" w:rsidR="002F5D7D" w:rsidRPr="00D54506" w:rsidRDefault="00B368E9" w:rsidP="00B368E9">
            <w:pPr>
              <w:autoSpaceDE w:val="0"/>
              <w:autoSpaceDN w:val="0"/>
              <w:adjustRightInd w:val="0"/>
              <w:spacing w:after="0" w:line="240" w:lineRule="auto"/>
            </w:pPr>
            <w:r>
              <w:t>$$BILL^RCJIBFN2</w:t>
            </w:r>
          </w:p>
        </w:tc>
      </w:tr>
    </w:tbl>
    <w:p w14:paraId="7292C7C5" w14:textId="7F82915F"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8A3DE3">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B511C7" w14:textId="43676BD8" w:rsidR="002F5D7D" w:rsidRDefault="0017595A" w:rsidP="00AE4BEF">
            <w:pPr>
              <w:spacing w:before="60" w:after="60"/>
              <w:rPr>
                <w:rFonts w:ascii="r_ansi" w:hAnsi="r_ansi"/>
                <w:color w:val="000000" w:themeColor="text1"/>
                <w:sz w:val="18"/>
                <w:szCs w:val="18"/>
              </w:rPr>
            </w:pPr>
            <w:r w:rsidRPr="0017595A">
              <w:rPr>
                <w:rFonts w:ascii="r_ansi" w:hAnsi="r_ansi"/>
                <w:color w:val="000000" w:themeColor="text1"/>
                <w:sz w:val="18"/>
                <w:szCs w:val="18"/>
              </w:rPr>
              <w:t> S DIR(0)="344.491,.1AO",DIR("A")="RECEIPT LINE COMMENT: "</w:t>
            </w:r>
            <w:r w:rsidRPr="0017595A">
              <w:rPr>
                <w:rFonts w:ascii="r_ansi" w:hAnsi="r_ansi"/>
                <w:color w:val="000000" w:themeColor="text1"/>
                <w:sz w:val="18"/>
                <w:szCs w:val="18"/>
              </w:rPr>
              <w:br/>
              <w:t> I $P($G(RCSPLIT(RCSPLIT)),U,6)'="" D</w:t>
            </w:r>
            <w:r w:rsidRPr="0017595A">
              <w:rPr>
                <w:rFonts w:ascii="r_ansi" w:hAnsi="r_ansi"/>
                <w:color w:val="000000" w:themeColor="text1"/>
                <w:sz w:val="18"/>
                <w:szCs w:val="18"/>
              </w:rPr>
              <w:br/>
              <w:t> . I $P(RCSPLIT(RCSPLIT),U,6)'="@" S DIR("B")=$P(RCSPLIT(RCSPLIT),U,6)</w:t>
            </w:r>
            <w:r w:rsidRPr="0017595A">
              <w:rPr>
                <w:rFonts w:ascii="r_ansi" w:hAnsi="r_ansi"/>
                <w:color w:val="000000" w:themeColor="text1"/>
                <w:sz w:val="18"/>
                <w:szCs w:val="18"/>
              </w:rPr>
              <w:br/>
              <w:t> E  D</w:t>
            </w:r>
            <w:r w:rsidRPr="0017595A">
              <w:rPr>
                <w:rFonts w:ascii="r_ansi" w:hAnsi="r_ansi"/>
                <w:color w:val="000000" w:themeColor="text1"/>
                <w:sz w:val="18"/>
                <w:szCs w:val="18"/>
              </w:rPr>
              <w:br/>
              <w:t> . I $P($G(^RCY(344.49,RCSCR,1,+RCL,0)),U,10)'="" S DIR("B")=$P(^(0),U,10)</w:t>
            </w:r>
            <w:r w:rsidRPr="0017595A">
              <w:rPr>
                <w:rFonts w:ascii="r_ansi" w:hAnsi="r_ansi"/>
                <w:color w:val="000000" w:themeColor="text1"/>
                <w:sz w:val="18"/>
                <w:szCs w:val="18"/>
              </w:rPr>
              <w:br/>
              <w:t> D ^DIR</w:t>
            </w:r>
            <w:r w:rsidRPr="0017595A">
              <w:rPr>
                <w:rFonts w:ascii="r_ansi" w:hAnsi="r_ansi"/>
                <w:color w:val="000000" w:themeColor="text1"/>
                <w:sz w:val="18"/>
                <w:szCs w:val="18"/>
              </w:rPr>
              <w:br/>
              <w:t> I Y="",$G(DIR("B"))'="" W " Comment will be deleted"</w:t>
            </w:r>
            <w:r w:rsidRPr="0017595A">
              <w:rPr>
                <w:rFonts w:ascii="r_ansi" w:hAnsi="r_ansi"/>
                <w:color w:val="000000" w:themeColor="text1"/>
                <w:sz w:val="18"/>
                <w:szCs w:val="18"/>
              </w:rPr>
              <w:br/>
              <w:t> K DIR</w:t>
            </w:r>
            <w:r w:rsidRPr="0017595A">
              <w:rPr>
                <w:rFonts w:ascii="r_ansi" w:hAnsi="r_ansi"/>
                <w:color w:val="000000" w:themeColor="text1"/>
                <w:sz w:val="18"/>
                <w:szCs w:val="18"/>
              </w:rPr>
              <w:br/>
              <w:t> I $D(DTOUT)!$D(DUOUT) K RCSPLIT(RCSPLIT) G EDCL</w:t>
            </w:r>
            <w:r w:rsidRPr="0017595A">
              <w:rPr>
                <w:rFonts w:ascii="r_ansi" w:hAnsi="r_ansi"/>
                <w:color w:val="000000" w:themeColor="text1"/>
                <w:sz w:val="18"/>
                <w:szCs w:val="18"/>
              </w:rPr>
              <w:br/>
              <w:t> S $P(RCSPLIT(RCSPLIT),U,6)=$S(Y="":"@",1:Y)</w:t>
            </w:r>
            <w:r w:rsidRPr="0017595A">
              <w:rPr>
                <w:rFonts w:ascii="r_ansi" w:hAnsi="r_ansi"/>
                <w:color w:val="000000" w:themeColor="text1"/>
                <w:sz w:val="18"/>
                <w:szCs w:val="18"/>
              </w:rPr>
              <w:br/>
            </w:r>
            <w:r w:rsidRPr="0017595A">
              <w:rPr>
                <w:rFonts w:ascii="r_ansi" w:hAnsi="r_ansi"/>
                <w:color w:val="000000" w:themeColor="text1"/>
                <w:sz w:val="18"/>
                <w:szCs w:val="18"/>
              </w:rPr>
              <w:lastRenderedPageBreak/>
              <w:t> Q</w:t>
            </w:r>
          </w:p>
          <w:p w14:paraId="23C31A42" w14:textId="7B551A10" w:rsidR="001E7778" w:rsidRPr="001E7778" w:rsidRDefault="001E7778" w:rsidP="00AE4BEF">
            <w:pPr>
              <w:spacing w:before="60" w:after="60"/>
              <w:rPr>
                <w:rFonts w:ascii="r_ansi" w:hAnsi="r_ansi"/>
                <w:sz w:val="18"/>
                <w:szCs w:val="18"/>
              </w:rPr>
            </w:pPr>
          </w:p>
        </w:tc>
      </w:tr>
    </w:tbl>
    <w:p w14:paraId="167B4374" w14:textId="77777777" w:rsidR="00A57A39" w:rsidRDefault="00A57A39"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8A3DE3">
            <w:pPr>
              <w:spacing w:before="60" w:after="60"/>
              <w:rPr>
                <w:rFonts w:ascii="Arial" w:hAnsi="Arial" w:cs="Arial"/>
                <w:b/>
                <w:bCs/>
              </w:rPr>
            </w:pPr>
            <w:r w:rsidRPr="009B3C81">
              <w:rPr>
                <w:rFonts w:ascii="Arial" w:hAnsi="Arial" w:cs="Arial"/>
                <w:b/>
                <w:bCs/>
              </w:rPr>
              <w:t>Modified Logic (Changes are in bold)</w:t>
            </w:r>
          </w:p>
        </w:tc>
      </w:tr>
      <w:tr w:rsidR="002F5D7D" w:rsidRPr="00394728" w14:paraId="5BB283F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8443E78" w14:textId="28DA8135" w:rsidR="00C13462" w:rsidRPr="00B91557" w:rsidRDefault="00C13462" w:rsidP="00C13462">
            <w:pPr>
              <w:autoSpaceDE w:val="0"/>
              <w:autoSpaceDN w:val="0"/>
              <w:adjustRightInd w:val="0"/>
              <w:spacing w:after="0" w:line="240" w:lineRule="auto"/>
              <w:rPr>
                <w:rFonts w:ascii="r_ansi" w:hAnsi="r_ansi" w:cs="r_ansi"/>
                <w:b/>
                <w:sz w:val="16"/>
                <w:szCs w:val="16"/>
              </w:rPr>
            </w:pPr>
            <w:r w:rsidRPr="00B91557">
              <w:rPr>
                <w:rFonts w:ascii="r_ansi" w:hAnsi="r_ansi" w:cs="r_ansi"/>
                <w:b/>
                <w:sz w:val="16"/>
                <w:szCs w:val="16"/>
              </w:rPr>
              <w:t xml:space="preserve"> </w:t>
            </w:r>
            <w:r w:rsidRPr="00B91557">
              <w:rPr>
                <w:rFonts w:ascii="r_ansi" w:hAnsi="r_ansi" w:cs="r_ansi"/>
                <w:b/>
                <w:sz w:val="16"/>
                <w:szCs w:val="16"/>
                <w:highlight w:val="yellow"/>
              </w:rPr>
              <w:t>S DIR("A")="RECEIPT LINE COMMENT: "</w:t>
            </w:r>
          </w:p>
          <w:p w14:paraId="1D1D834C" w14:textId="619B8600"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;Retrieve comment previously entered from RCSPLIT if present</w:t>
            </w:r>
          </w:p>
          <w:p w14:paraId="1042BE33" w14:textId="26708D3C" w:rsidR="00C13462" w:rsidRPr="00B91557" w:rsidRDefault="00C13462"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I $P($G(RCSPLIT(RCSPLIT)),U,6)'="" D</w:t>
            </w:r>
          </w:p>
          <w:p w14:paraId="6B8757DB" w14:textId="6AB6DAA8" w:rsidR="00C13462" w:rsidRPr="00B91557" w:rsidRDefault="00C13462"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 I $P(RCSPLIT(RCSPLIT),U,6)'="@" S DIR("B")=$P(RCSPLIT(RCSPLIT),U,6)</w:t>
            </w:r>
          </w:p>
          <w:p w14:paraId="424268A4" w14:textId="03EF4769"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;Otherwise retrieve comment previously filed in scratchpad</w:t>
            </w:r>
          </w:p>
          <w:p w14:paraId="08B52DA1" w14:textId="0D933B99" w:rsidR="00C13462" w:rsidRPr="00B91557" w:rsidRDefault="00C13462"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E  D</w:t>
            </w:r>
          </w:p>
          <w:p w14:paraId="19C57842" w14:textId="46E70B77" w:rsidR="00C13462" w:rsidRPr="00B91557" w:rsidRDefault="00C13462"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 I $P($G(^RCY(344.49,RCSCR,1,+RCL,0)),U,10)'="" S DIR("B")=$P(^(0),U,10)</w:t>
            </w:r>
          </w:p>
          <w:p w14:paraId="47A3499A" w14:textId="21E9574B" w:rsidR="00C13462" w:rsidRPr="00B91557" w:rsidRDefault="00C13462"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w:t>
            </w:r>
          </w:p>
          <w:p w14:paraId="5E4B79AD" w14:textId="0FC6AB58"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;If non-</w:t>
            </w:r>
            <w:proofErr w:type="spellStart"/>
            <w:r w:rsidRPr="00C13462">
              <w:rPr>
                <w:rFonts w:ascii="r_ansi" w:hAnsi="r_ansi" w:cs="r_ansi"/>
                <w:b/>
                <w:sz w:val="16"/>
                <w:szCs w:val="16"/>
                <w:highlight w:val="yellow"/>
              </w:rPr>
              <w:t>suspensed</w:t>
            </w:r>
            <w:proofErr w:type="spellEnd"/>
            <w:r w:rsidRPr="00C13462">
              <w:rPr>
                <w:rFonts w:ascii="r_ansi" w:hAnsi="r_ansi" w:cs="r_ansi"/>
                <w:b/>
                <w:sz w:val="16"/>
                <w:szCs w:val="16"/>
                <w:highlight w:val="yellow"/>
              </w:rPr>
              <w:t xml:space="preserve"> line allow optional free text entry</w:t>
            </w:r>
          </w:p>
          <w:p w14:paraId="1087CECC" w14:textId="53A8134D"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I $P(RCSPLIT(RCSPLIT),U,5) D</w:t>
            </w:r>
          </w:p>
          <w:p w14:paraId="45151FA2" w14:textId="71F963FC"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 S DIR(0)="344.491,.1AO"</w:t>
            </w:r>
          </w:p>
          <w:p w14:paraId="566B542E" w14:textId="077DB3C9"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 D ^DIR</w:t>
            </w:r>
          </w:p>
          <w:p w14:paraId="6E8949BE" w14:textId="7C66D598" w:rsidR="00C13462" w:rsidRPr="00C13462" w:rsidRDefault="00C13462" w:rsidP="00C13462">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;if suspense force selection from drop down list</w:t>
            </w:r>
          </w:p>
          <w:p w14:paraId="1F05F04C" w14:textId="55E40BD8" w:rsidR="00C13462" w:rsidRPr="00C13462" w:rsidRDefault="00C13462" w:rsidP="00B05460">
            <w:pPr>
              <w:autoSpaceDE w:val="0"/>
              <w:autoSpaceDN w:val="0"/>
              <w:adjustRightInd w:val="0"/>
              <w:spacing w:after="0" w:line="240" w:lineRule="auto"/>
              <w:rPr>
                <w:rFonts w:ascii="r_ansi" w:hAnsi="r_ansi" w:cs="r_ansi"/>
                <w:b/>
                <w:sz w:val="16"/>
                <w:szCs w:val="16"/>
                <w:highlight w:val="yellow"/>
              </w:rPr>
            </w:pPr>
            <w:r w:rsidRPr="00C13462">
              <w:rPr>
                <w:rFonts w:ascii="r_ansi" w:hAnsi="r_ansi" w:cs="r_ansi"/>
                <w:b/>
                <w:sz w:val="16"/>
                <w:szCs w:val="16"/>
                <w:highlight w:val="yellow"/>
              </w:rPr>
              <w:t xml:space="preserve"> I '$P(RCSPLIT(RCSPLIT),U,5) </w:t>
            </w:r>
            <w:r w:rsidR="00B05460">
              <w:rPr>
                <w:rFonts w:ascii="r_ansi" w:hAnsi="r_ansi" w:cs="r_ansi"/>
                <w:b/>
                <w:sz w:val="16"/>
                <w:szCs w:val="16"/>
                <w:highlight w:val="yellow"/>
              </w:rPr>
              <w:t>S Y=$$COM^RCDPECH</w:t>
            </w:r>
          </w:p>
          <w:p w14:paraId="41E043CA" w14:textId="28A741E0" w:rsidR="00C13462" w:rsidRPr="00C13462" w:rsidRDefault="00B05460" w:rsidP="00C13462">
            <w:pPr>
              <w:autoSpaceDE w:val="0"/>
              <w:autoSpaceDN w:val="0"/>
              <w:adjustRightInd w:val="0"/>
              <w:spacing w:after="0" w:line="240" w:lineRule="auto"/>
              <w:rPr>
                <w:rFonts w:ascii="r_ansi" w:hAnsi="r_ansi" w:cs="r_ansi"/>
                <w:b/>
                <w:sz w:val="16"/>
                <w:szCs w:val="16"/>
                <w:highlight w:val="yellow"/>
              </w:rPr>
            </w:pPr>
            <w:r>
              <w:rPr>
                <w:rFonts w:ascii="r_ansi" w:hAnsi="r_ansi" w:cs="r_ansi"/>
                <w:b/>
                <w:sz w:val="16"/>
                <w:szCs w:val="16"/>
                <w:highlight w:val="yellow"/>
              </w:rPr>
              <w:t xml:space="preserve"> </w:t>
            </w:r>
            <w:r w:rsidR="00C13462" w:rsidRPr="00C13462">
              <w:rPr>
                <w:rFonts w:ascii="r_ansi" w:hAnsi="r_ansi" w:cs="r_ansi"/>
                <w:b/>
                <w:sz w:val="16"/>
                <w:szCs w:val="16"/>
                <w:highlight w:val="yellow"/>
              </w:rPr>
              <w:t>;</w:t>
            </w:r>
          </w:p>
          <w:p w14:paraId="53956E5A" w14:textId="3396F123" w:rsidR="00C13462" w:rsidRPr="00B91557" w:rsidRDefault="00B05460"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w:t>
            </w:r>
            <w:r w:rsidR="00C13462" w:rsidRPr="00B91557">
              <w:rPr>
                <w:rFonts w:ascii="r_ansi" w:hAnsi="r_ansi" w:cs="r_ansi"/>
                <w:sz w:val="16"/>
                <w:szCs w:val="16"/>
              </w:rPr>
              <w:t>I Y="",$G(DIR("B"))'="" W "   Comment will be deleted"</w:t>
            </w:r>
          </w:p>
          <w:p w14:paraId="26B767F6" w14:textId="40AD9F7C" w:rsidR="00C13462" w:rsidRPr="00B91557" w:rsidRDefault="00B05460"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w:t>
            </w:r>
            <w:r w:rsidR="00C13462" w:rsidRPr="00B91557">
              <w:rPr>
                <w:rFonts w:ascii="r_ansi" w:hAnsi="r_ansi" w:cs="r_ansi"/>
                <w:sz w:val="16"/>
                <w:szCs w:val="16"/>
              </w:rPr>
              <w:t>K DIR I $D(DTOUT)!$D(DUOUT) K RCSPLIT(RCSPLIT) G EDCL</w:t>
            </w:r>
          </w:p>
          <w:p w14:paraId="651C061B" w14:textId="5FCC34BB" w:rsidR="00C13462" w:rsidRPr="00B91557" w:rsidRDefault="00B05460" w:rsidP="00C13462">
            <w:pPr>
              <w:autoSpaceDE w:val="0"/>
              <w:autoSpaceDN w:val="0"/>
              <w:adjustRightInd w:val="0"/>
              <w:spacing w:after="0" w:line="240" w:lineRule="auto"/>
              <w:rPr>
                <w:rFonts w:ascii="r_ansi" w:hAnsi="r_ansi" w:cs="r_ansi"/>
                <w:sz w:val="16"/>
                <w:szCs w:val="16"/>
              </w:rPr>
            </w:pPr>
            <w:r w:rsidRPr="00B91557">
              <w:rPr>
                <w:rFonts w:ascii="r_ansi" w:hAnsi="r_ansi" w:cs="r_ansi"/>
                <w:sz w:val="16"/>
                <w:szCs w:val="16"/>
              </w:rPr>
              <w:t xml:space="preserve"> </w:t>
            </w:r>
            <w:r w:rsidR="00C13462" w:rsidRPr="00B91557">
              <w:rPr>
                <w:rFonts w:ascii="r_ansi" w:hAnsi="r_ansi" w:cs="r_ansi"/>
                <w:sz w:val="16"/>
                <w:szCs w:val="16"/>
              </w:rPr>
              <w:t>S $P(RCSPLIT(RCSPLIT),U,6)=$S(Y="":"@",1:Y)</w:t>
            </w:r>
          </w:p>
          <w:p w14:paraId="0160F782" w14:textId="380FDE39" w:rsidR="002F5D7D" w:rsidRPr="00B91557" w:rsidRDefault="00B05460" w:rsidP="00C13462">
            <w:pPr>
              <w:spacing w:before="60" w:after="60"/>
              <w:rPr>
                <w:rFonts w:ascii="r_ansi" w:hAnsi="r_ansi" w:cs="r_ansi"/>
                <w:sz w:val="16"/>
                <w:szCs w:val="16"/>
              </w:rPr>
            </w:pPr>
            <w:r w:rsidRPr="00B91557">
              <w:rPr>
                <w:rFonts w:ascii="r_ansi" w:hAnsi="r_ansi" w:cs="r_ansi"/>
                <w:sz w:val="16"/>
                <w:szCs w:val="16"/>
              </w:rPr>
              <w:t xml:space="preserve"> </w:t>
            </w:r>
            <w:r w:rsidR="00C13462" w:rsidRPr="00B91557">
              <w:rPr>
                <w:rFonts w:ascii="r_ansi" w:hAnsi="r_ansi" w:cs="r_ansi"/>
                <w:sz w:val="16"/>
                <w:szCs w:val="16"/>
              </w:rPr>
              <w:t>Q</w:t>
            </w:r>
          </w:p>
          <w:p w14:paraId="39FDE121" w14:textId="4E6EF38D" w:rsidR="001E7778" w:rsidRPr="00C13462" w:rsidRDefault="001E7778" w:rsidP="001E7778">
            <w:pPr>
              <w:spacing w:before="60" w:after="60"/>
              <w:rPr>
                <w:rFonts w:ascii="r_ansi" w:hAnsi="r_ansi"/>
                <w:sz w:val="14"/>
                <w:szCs w:val="16"/>
                <w:highlight w:val="yellow"/>
              </w:rPr>
            </w:pPr>
          </w:p>
        </w:tc>
      </w:tr>
    </w:tbl>
    <w:p w14:paraId="4344DC17" w14:textId="6CC226A7" w:rsidR="001E5EB7" w:rsidRDefault="001E5EB7" w:rsidP="008E7875">
      <w:pPr>
        <w:pStyle w:val="BodyText"/>
        <w:rPr>
          <w:rFonts w:eastAsiaTheme="minorHAnsi"/>
          <w:lang w:eastAsia="en-US"/>
        </w:rPr>
      </w:pPr>
    </w:p>
    <w:p w14:paraId="6F51B3D3" w14:textId="77777777" w:rsidR="001E5EB7" w:rsidRDefault="001E5EB7">
      <w:pPr>
        <w:rPr>
          <w:rFonts w:ascii="Calibri" w:eastAsiaTheme="minorHAnsi" w:hAnsi="Calibri" w:cs="Times New Roman"/>
          <w:sz w:val="24"/>
          <w:szCs w:val="24"/>
        </w:rPr>
      </w:pPr>
      <w:r>
        <w:rPr>
          <w:rFonts w:eastAsiaTheme="minorHAnsi"/>
        </w:rPr>
        <w:br w:type="page"/>
      </w: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FD0C06" w:rsidRPr="00D54506" w14:paraId="63C1B11B" w14:textId="77777777" w:rsidTr="0086059A">
        <w:trPr>
          <w:cantSplit/>
          <w:trHeight w:val="543"/>
          <w:tblHeader/>
        </w:trPr>
        <w:tc>
          <w:tcPr>
            <w:tcW w:w="1510" w:type="pct"/>
            <w:shd w:val="clear" w:color="auto" w:fill="D9D9D9" w:themeFill="background1" w:themeFillShade="D9"/>
            <w:vAlign w:val="center"/>
          </w:tcPr>
          <w:p w14:paraId="00C18A49" w14:textId="77777777" w:rsidR="00FD0C06" w:rsidRPr="00D54506" w:rsidRDefault="00FD0C06" w:rsidP="0086059A">
            <w:pPr>
              <w:pStyle w:val="TableHeading"/>
            </w:pPr>
            <w:r w:rsidRPr="00D54506">
              <w:lastRenderedPageBreak/>
              <w:t>Routines</w:t>
            </w:r>
          </w:p>
        </w:tc>
        <w:tc>
          <w:tcPr>
            <w:tcW w:w="3490" w:type="pct"/>
            <w:gridSpan w:val="4"/>
            <w:tcBorders>
              <w:bottom w:val="single" w:sz="6" w:space="0" w:color="000000"/>
            </w:tcBorders>
            <w:shd w:val="clear" w:color="auto" w:fill="D9D9D9" w:themeFill="background1" w:themeFillShade="D9"/>
          </w:tcPr>
          <w:p w14:paraId="1BE2B836" w14:textId="77777777" w:rsidR="00FD0C06" w:rsidRPr="00D54506" w:rsidRDefault="00FD0C06" w:rsidP="0086059A">
            <w:pPr>
              <w:pStyle w:val="TableHeading"/>
            </w:pPr>
            <w:r w:rsidRPr="00D54506">
              <w:t>Activities</w:t>
            </w:r>
          </w:p>
        </w:tc>
      </w:tr>
      <w:tr w:rsidR="00FD0C06" w:rsidRPr="00D54506" w14:paraId="2520AF24" w14:textId="77777777" w:rsidTr="0086059A">
        <w:trPr>
          <w:cantSplit/>
          <w:tblHeader/>
        </w:trPr>
        <w:tc>
          <w:tcPr>
            <w:tcW w:w="1510" w:type="pct"/>
            <w:shd w:val="clear" w:color="auto" w:fill="D9D9D9"/>
            <w:vAlign w:val="center"/>
          </w:tcPr>
          <w:p w14:paraId="18B434B6" w14:textId="77777777" w:rsidR="00FD0C06" w:rsidRPr="00D54506" w:rsidRDefault="00FD0C06" w:rsidP="0086059A">
            <w:pPr>
              <w:pStyle w:val="TableText"/>
              <w:rPr>
                <w:b/>
              </w:rPr>
            </w:pPr>
            <w:r w:rsidRPr="00D54506">
              <w:rPr>
                <w:b/>
              </w:rPr>
              <w:t>Routine Name</w:t>
            </w:r>
          </w:p>
        </w:tc>
        <w:tc>
          <w:tcPr>
            <w:tcW w:w="3490" w:type="pct"/>
            <w:gridSpan w:val="4"/>
            <w:tcBorders>
              <w:bottom w:val="single" w:sz="6" w:space="0" w:color="000000"/>
            </w:tcBorders>
          </w:tcPr>
          <w:p w14:paraId="5456E875" w14:textId="4D2C079B" w:rsidR="00FD0C06" w:rsidRPr="00AF1EA3" w:rsidRDefault="00FD0C06" w:rsidP="0086059A">
            <w:pPr>
              <w:pStyle w:val="TableText"/>
              <w:rPr>
                <w:rFonts w:ascii="Times New Roman" w:hAnsi="Times New Roman" w:cs="Times New Roman"/>
                <w:b/>
              </w:rPr>
            </w:pPr>
            <w:r>
              <w:rPr>
                <w:rFonts w:ascii="Times New Roman" w:hAnsi="Times New Roman" w:cs="Times New Roman"/>
              </w:rPr>
              <w:t>RCDPEWL1</w:t>
            </w:r>
          </w:p>
        </w:tc>
      </w:tr>
      <w:tr w:rsidR="00FD0C06" w:rsidRPr="00D54506" w14:paraId="2CE8CEC4" w14:textId="77777777" w:rsidTr="0086059A">
        <w:trPr>
          <w:cantSplit/>
        </w:trPr>
        <w:tc>
          <w:tcPr>
            <w:tcW w:w="1510" w:type="pct"/>
            <w:shd w:val="clear" w:color="auto" w:fill="D9D9D9"/>
            <w:vAlign w:val="center"/>
          </w:tcPr>
          <w:p w14:paraId="71EBBB5C" w14:textId="77777777" w:rsidR="00FD0C06" w:rsidRPr="00D54506" w:rsidRDefault="00FD0C06" w:rsidP="0086059A">
            <w:pPr>
              <w:pStyle w:val="TableText"/>
              <w:rPr>
                <w:b/>
              </w:rPr>
            </w:pPr>
            <w:r w:rsidRPr="00D54506">
              <w:rPr>
                <w:b/>
              </w:rPr>
              <w:t>Enhancement Category</w:t>
            </w:r>
          </w:p>
        </w:tc>
        <w:tc>
          <w:tcPr>
            <w:tcW w:w="613" w:type="pct"/>
            <w:tcBorders>
              <w:right w:val="nil"/>
            </w:tcBorders>
          </w:tcPr>
          <w:p w14:paraId="7B7FBCF7" w14:textId="77777777" w:rsidR="00FD0C06" w:rsidRPr="00D54506" w:rsidRDefault="00FD0C06" w:rsidP="0086059A">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6E815C5E" w14:textId="77777777" w:rsidR="00FD0C06" w:rsidRPr="00D54506" w:rsidRDefault="00FD0C06" w:rsidP="0086059A">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73C1801A" w14:textId="77777777" w:rsidR="00FD0C06" w:rsidRPr="00D54506" w:rsidRDefault="00FD0C06" w:rsidP="0086059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15C4C52" w14:textId="77777777" w:rsidR="00FD0C06" w:rsidRPr="00D54506" w:rsidRDefault="00FD0C06" w:rsidP="0086059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FD0C06" w:rsidRPr="00D54506" w14:paraId="24590AC8" w14:textId="77777777" w:rsidTr="0086059A">
        <w:trPr>
          <w:cantSplit/>
        </w:trPr>
        <w:tc>
          <w:tcPr>
            <w:tcW w:w="1510" w:type="pct"/>
            <w:shd w:val="clear" w:color="auto" w:fill="D9D9D9"/>
            <w:vAlign w:val="center"/>
          </w:tcPr>
          <w:p w14:paraId="7A50FB08" w14:textId="77777777" w:rsidR="00FD0C06" w:rsidRPr="00D54506" w:rsidRDefault="00FD0C06" w:rsidP="0086059A">
            <w:pPr>
              <w:pStyle w:val="TableText"/>
              <w:rPr>
                <w:b/>
              </w:rPr>
            </w:pPr>
            <w:r w:rsidRPr="00D54506">
              <w:rPr>
                <w:b/>
              </w:rPr>
              <w:t>RTM</w:t>
            </w:r>
          </w:p>
        </w:tc>
        <w:tc>
          <w:tcPr>
            <w:tcW w:w="3490" w:type="pct"/>
            <w:gridSpan w:val="4"/>
          </w:tcPr>
          <w:p w14:paraId="0FBB6D34" w14:textId="77777777" w:rsidR="00FD0C06" w:rsidRPr="00D54506" w:rsidRDefault="00FD0C06" w:rsidP="0086059A">
            <w:pPr>
              <w:pStyle w:val="TableText"/>
              <w:rPr>
                <w:rFonts w:ascii="Garamond" w:hAnsi="Garamond"/>
                <w:iCs/>
              </w:rPr>
            </w:pPr>
          </w:p>
        </w:tc>
      </w:tr>
      <w:tr w:rsidR="00FD0C06" w:rsidRPr="00D54506" w14:paraId="36A9DE73" w14:textId="77777777" w:rsidTr="0086059A">
        <w:trPr>
          <w:cantSplit/>
        </w:trPr>
        <w:tc>
          <w:tcPr>
            <w:tcW w:w="1510" w:type="pct"/>
            <w:tcBorders>
              <w:bottom w:val="single" w:sz="6" w:space="0" w:color="000000"/>
            </w:tcBorders>
            <w:shd w:val="clear" w:color="auto" w:fill="D9D9D9"/>
            <w:vAlign w:val="center"/>
          </w:tcPr>
          <w:p w14:paraId="06FF588D" w14:textId="77777777" w:rsidR="00FD0C06" w:rsidRPr="00D54506" w:rsidRDefault="00FD0C06" w:rsidP="0086059A">
            <w:pPr>
              <w:pStyle w:val="TableText"/>
              <w:rPr>
                <w:b/>
              </w:rPr>
            </w:pPr>
            <w:r w:rsidRPr="00D54506">
              <w:rPr>
                <w:b/>
              </w:rPr>
              <w:t>Related Options</w:t>
            </w:r>
          </w:p>
        </w:tc>
        <w:tc>
          <w:tcPr>
            <w:tcW w:w="3490" w:type="pct"/>
            <w:gridSpan w:val="4"/>
            <w:tcBorders>
              <w:bottom w:val="single" w:sz="4" w:space="0" w:color="auto"/>
            </w:tcBorders>
          </w:tcPr>
          <w:p w14:paraId="0CF4CE0D" w14:textId="77777777" w:rsidR="00FD0C06" w:rsidRPr="0064293B" w:rsidRDefault="00FD0C06" w:rsidP="0086059A">
            <w:pPr>
              <w:pStyle w:val="TableText"/>
              <w:rPr>
                <w:rFonts w:ascii="Garamond" w:hAnsi="Garamond"/>
              </w:rPr>
            </w:pPr>
            <w:r w:rsidRPr="0064293B">
              <w:rPr>
                <w:rFonts w:ascii="Garamond" w:hAnsi="Garamond"/>
              </w:rPr>
              <w:t>RCDPE EDI LOCKBOX WORKLIST</w:t>
            </w:r>
          </w:p>
          <w:p w14:paraId="26917E60" w14:textId="5C42D7DD" w:rsidR="00FD0C06" w:rsidRPr="00D54506" w:rsidRDefault="00FD0C06" w:rsidP="0086059A">
            <w:pPr>
              <w:pStyle w:val="TableText"/>
              <w:rPr>
                <w:rFonts w:ascii="Garamond" w:hAnsi="Garamond"/>
              </w:rPr>
            </w:pPr>
          </w:p>
        </w:tc>
      </w:tr>
    </w:tbl>
    <w:p w14:paraId="2DC7B6BF" w14:textId="77777777" w:rsidR="00FD0C06" w:rsidRDefault="00FD0C06" w:rsidP="00FD0C06"/>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FD0C06" w:rsidRPr="00D54506" w14:paraId="40CA5DB5" w14:textId="77777777" w:rsidTr="0086059A">
        <w:trPr>
          <w:cantSplit/>
          <w:trHeight w:val="318"/>
          <w:tblHeader/>
        </w:trPr>
        <w:tc>
          <w:tcPr>
            <w:tcW w:w="1510" w:type="pct"/>
            <w:tcBorders>
              <w:top w:val="single" w:sz="6" w:space="0" w:color="000000"/>
              <w:bottom w:val="single" w:sz="6" w:space="0" w:color="000000"/>
            </w:tcBorders>
            <w:shd w:val="clear" w:color="auto" w:fill="D9D9D9"/>
            <w:vAlign w:val="center"/>
          </w:tcPr>
          <w:p w14:paraId="61BA967A" w14:textId="77777777" w:rsidR="00FD0C06" w:rsidRPr="00D54506" w:rsidRDefault="00FD0C06" w:rsidP="0086059A">
            <w:pPr>
              <w:pStyle w:val="TableHeading"/>
            </w:pPr>
            <w:r w:rsidRPr="00D54506">
              <w:t>Related Routines</w:t>
            </w:r>
          </w:p>
        </w:tc>
        <w:tc>
          <w:tcPr>
            <w:tcW w:w="1529" w:type="pct"/>
            <w:tcBorders>
              <w:bottom w:val="single" w:sz="4" w:space="0" w:color="auto"/>
            </w:tcBorders>
            <w:shd w:val="clear" w:color="auto" w:fill="D9D9D9"/>
          </w:tcPr>
          <w:p w14:paraId="4E2B9F09" w14:textId="77777777" w:rsidR="00FD0C06" w:rsidRPr="00D54506" w:rsidRDefault="00FD0C06" w:rsidP="0086059A">
            <w:pPr>
              <w:pStyle w:val="TableHeading"/>
            </w:pPr>
            <w:r w:rsidRPr="00D54506">
              <w:t>Routines “Called By”</w:t>
            </w:r>
          </w:p>
        </w:tc>
        <w:tc>
          <w:tcPr>
            <w:tcW w:w="1961" w:type="pct"/>
            <w:tcBorders>
              <w:bottom w:val="single" w:sz="4" w:space="0" w:color="auto"/>
            </w:tcBorders>
            <w:shd w:val="clear" w:color="auto" w:fill="D9D9D9"/>
          </w:tcPr>
          <w:p w14:paraId="7A80F881" w14:textId="77777777" w:rsidR="00FD0C06" w:rsidRPr="00D54506" w:rsidRDefault="00FD0C06" w:rsidP="0086059A">
            <w:pPr>
              <w:pStyle w:val="TableHeading"/>
            </w:pPr>
            <w:r w:rsidRPr="00D54506">
              <w:t xml:space="preserve">Routines “Called”   </w:t>
            </w:r>
          </w:p>
        </w:tc>
      </w:tr>
      <w:tr w:rsidR="00FD0C06" w:rsidRPr="00D54506" w14:paraId="754A734B" w14:textId="77777777" w:rsidTr="0086059A">
        <w:trPr>
          <w:cantSplit/>
          <w:trHeight w:val="697"/>
        </w:trPr>
        <w:tc>
          <w:tcPr>
            <w:tcW w:w="1510" w:type="pct"/>
            <w:tcBorders>
              <w:top w:val="single" w:sz="6" w:space="0" w:color="000000"/>
              <w:bottom w:val="single" w:sz="6" w:space="0" w:color="000000"/>
            </w:tcBorders>
            <w:shd w:val="clear" w:color="auto" w:fill="D9D9D9"/>
            <w:vAlign w:val="center"/>
          </w:tcPr>
          <w:p w14:paraId="2E79B183" w14:textId="77777777" w:rsidR="00FD0C06" w:rsidRPr="00D54506" w:rsidRDefault="00FD0C06" w:rsidP="0086059A">
            <w:pPr>
              <w:pStyle w:val="TableText"/>
              <w:rPr>
                <w:b/>
              </w:rPr>
            </w:pPr>
          </w:p>
        </w:tc>
        <w:tc>
          <w:tcPr>
            <w:tcW w:w="1529" w:type="pct"/>
            <w:tcBorders>
              <w:bottom w:val="single" w:sz="4" w:space="0" w:color="auto"/>
            </w:tcBorders>
            <w:vAlign w:val="center"/>
          </w:tcPr>
          <w:p w14:paraId="3C8A782D" w14:textId="77777777" w:rsidR="00FD0C06" w:rsidRDefault="00544F48" w:rsidP="0086059A">
            <w:pPr>
              <w:pStyle w:val="TableText"/>
              <w:rPr>
                <w:rFonts w:ascii="r_ansi" w:hAnsi="r_ansi" w:cs="Times New Roman"/>
              </w:rPr>
            </w:pPr>
            <w:r>
              <w:rPr>
                <w:rFonts w:ascii="r_ansi" w:hAnsi="r_ansi" w:cs="Times New Roman"/>
              </w:rPr>
              <w:t>RCDEPWL</w:t>
            </w:r>
          </w:p>
          <w:p w14:paraId="25577002" w14:textId="77777777" w:rsidR="00544F48" w:rsidRDefault="00544F48" w:rsidP="0086059A">
            <w:pPr>
              <w:pStyle w:val="TableText"/>
              <w:rPr>
                <w:rFonts w:ascii="r_ansi" w:hAnsi="r_ansi" w:cs="Times New Roman"/>
              </w:rPr>
            </w:pPr>
            <w:r>
              <w:rPr>
                <w:rFonts w:ascii="r_ansi" w:hAnsi="r_ansi" w:cs="Times New Roman"/>
              </w:rPr>
              <w:t>RCDPEWL0</w:t>
            </w:r>
          </w:p>
          <w:p w14:paraId="4E803167" w14:textId="77777777" w:rsidR="00544F48" w:rsidRDefault="00544F48" w:rsidP="0086059A">
            <w:pPr>
              <w:pStyle w:val="TableText"/>
              <w:rPr>
                <w:rFonts w:ascii="r_ansi" w:hAnsi="r_ansi" w:cs="Times New Roman"/>
              </w:rPr>
            </w:pPr>
            <w:r>
              <w:rPr>
                <w:rFonts w:ascii="r_ansi" w:hAnsi="r_ansi" w:cs="Times New Roman"/>
              </w:rPr>
              <w:t>RCDPEWL4</w:t>
            </w:r>
          </w:p>
          <w:p w14:paraId="7F7F1731" w14:textId="77777777" w:rsidR="00544F48" w:rsidRDefault="00544F48" w:rsidP="0086059A">
            <w:pPr>
              <w:pStyle w:val="TableText"/>
              <w:rPr>
                <w:rFonts w:ascii="r_ansi" w:hAnsi="r_ansi" w:cs="Times New Roman"/>
              </w:rPr>
            </w:pPr>
            <w:r>
              <w:rPr>
                <w:rFonts w:ascii="r_ansi" w:hAnsi="r_ansi" w:cs="Times New Roman"/>
              </w:rPr>
              <w:t>RCDPEWL5</w:t>
            </w:r>
          </w:p>
          <w:p w14:paraId="10502793" w14:textId="77777777" w:rsidR="00544F48" w:rsidRDefault="00544F48" w:rsidP="0086059A">
            <w:pPr>
              <w:pStyle w:val="TableText"/>
              <w:rPr>
                <w:rFonts w:ascii="r_ansi" w:hAnsi="r_ansi" w:cs="Times New Roman"/>
              </w:rPr>
            </w:pPr>
            <w:r>
              <w:rPr>
                <w:rFonts w:ascii="r_ansi" w:hAnsi="r_ansi" w:cs="Times New Roman"/>
              </w:rPr>
              <w:t>RCDPEWL6</w:t>
            </w:r>
          </w:p>
          <w:p w14:paraId="06C784AA" w14:textId="36B0F16A" w:rsidR="00544F48" w:rsidRPr="009E6A28" w:rsidRDefault="00544F48" w:rsidP="0086059A">
            <w:pPr>
              <w:pStyle w:val="TableText"/>
              <w:rPr>
                <w:rFonts w:ascii="r_ansi" w:hAnsi="r_ansi" w:cs="Times New Roman"/>
              </w:rPr>
            </w:pPr>
            <w:r>
              <w:rPr>
                <w:rFonts w:ascii="r_ansi" w:hAnsi="r_ansi" w:cs="Times New Roman"/>
              </w:rPr>
              <w:t>RCDPEWLB</w:t>
            </w:r>
          </w:p>
        </w:tc>
        <w:tc>
          <w:tcPr>
            <w:tcW w:w="1961" w:type="pct"/>
            <w:tcBorders>
              <w:bottom w:val="single" w:sz="4" w:space="0" w:color="auto"/>
            </w:tcBorders>
            <w:vAlign w:val="center"/>
          </w:tcPr>
          <w:p w14:paraId="35DEF658" w14:textId="764838B9"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$$LST^DGMTU         </w:t>
            </w:r>
          </w:p>
          <w:p w14:paraId="459D5C58" w14:textId="5FEE7049"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$$EXTERNAL^DILFD    </w:t>
            </w:r>
          </w:p>
          <w:p w14:paraId="40EC75A8" w14:textId="1C9D120E"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$$GET1^DIQ          </w:t>
            </w:r>
          </w:p>
          <w:p w14:paraId="4A6A9821" w14:textId="391F9195"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$$RXST^IBARXEU      </w:t>
            </w:r>
          </w:p>
          <w:p w14:paraId="765B0B9E" w14:textId="77D03486"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RELBILL^IBRFN       </w:t>
            </w:r>
          </w:p>
          <w:p w14:paraId="1DD9A03D" w14:textId="5032A9F4"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$$ORI^PRCAFN        </w:t>
            </w:r>
          </w:p>
          <w:p w14:paraId="1FBBE29D" w14:textId="26F0CA65"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SLINE^RCDPEAA2 </w:t>
            </w:r>
          </w:p>
          <w:p w14:paraId="2FB44392" w14:textId="3FB66172"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HDR^RCDPEWL         </w:t>
            </w:r>
          </w:p>
          <w:p w14:paraId="31910CEF" w14:textId="06CC8EC8" w:rsidR="00750C97" w:rsidRDefault="00750C97" w:rsidP="00750C9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GETPHARM^RCDPEWLP   </w:t>
            </w:r>
          </w:p>
          <w:p w14:paraId="3E5245BF" w14:textId="3DF5CDC9" w:rsidR="00750C97" w:rsidRPr="00D54506" w:rsidRDefault="00750C97" w:rsidP="00750C97">
            <w:pPr>
              <w:autoSpaceDE w:val="0"/>
              <w:autoSpaceDN w:val="0"/>
              <w:adjustRightInd w:val="0"/>
              <w:spacing w:after="0" w:line="240" w:lineRule="auto"/>
            </w:pPr>
            <w:r>
              <w:rPr>
                <w:rFonts w:ascii="r_ansi" w:hAnsi="r_ansi" w:cs="r_ansi"/>
                <w:sz w:val="20"/>
                <w:szCs w:val="20"/>
              </w:rPr>
              <w:t xml:space="preserve">$$BILL^RCJIBFN2     </w:t>
            </w:r>
          </w:p>
        </w:tc>
      </w:tr>
    </w:tbl>
    <w:p w14:paraId="44360C51" w14:textId="6E0AFDA1" w:rsidR="00FD0C06" w:rsidRDefault="00FD0C06" w:rsidP="00FD0C06"/>
    <w:tbl>
      <w:tblPr>
        <w:tblW w:w="4991" w:type="pct"/>
        <w:tblInd w:w="17" w:type="dxa"/>
        <w:tblCellMar>
          <w:left w:w="0" w:type="dxa"/>
          <w:right w:w="0" w:type="dxa"/>
        </w:tblCellMar>
        <w:tblLook w:val="04A0" w:firstRow="1" w:lastRow="0" w:firstColumn="1" w:lastColumn="0" w:noHBand="0" w:noVBand="1"/>
      </w:tblPr>
      <w:tblGrid>
        <w:gridCol w:w="9559"/>
      </w:tblGrid>
      <w:tr w:rsidR="00FD0C06" w:rsidRPr="009B3C81" w14:paraId="113560B1" w14:textId="77777777" w:rsidTr="0086059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688353DE" w14:textId="77777777" w:rsidR="00FD0C06" w:rsidRPr="009B3C81" w:rsidRDefault="00FD0C06" w:rsidP="0086059A">
            <w:pPr>
              <w:spacing w:before="60" w:after="60"/>
              <w:rPr>
                <w:rFonts w:ascii="Arial" w:hAnsi="Arial" w:cs="Arial"/>
                <w:b/>
                <w:bCs/>
                <w:sz w:val="24"/>
              </w:rPr>
            </w:pPr>
            <w:r w:rsidRPr="009B3C81">
              <w:rPr>
                <w:rFonts w:ascii="Arial" w:hAnsi="Arial" w:cs="Arial"/>
                <w:b/>
                <w:bCs/>
                <w:sz w:val="24"/>
              </w:rPr>
              <w:t>Current Logic</w:t>
            </w:r>
          </w:p>
        </w:tc>
      </w:tr>
      <w:tr w:rsidR="00FD0C06" w:rsidRPr="009B3C81" w14:paraId="19BDF8A6" w14:textId="77777777" w:rsidTr="0086059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7CB0F23" w14:textId="4E1B82A2" w:rsidR="00FD0C06" w:rsidRDefault="00FD0C06" w:rsidP="0086059A">
            <w:pPr>
              <w:spacing w:before="60" w:after="60"/>
              <w:rPr>
                <w:rFonts w:ascii="r_ansi" w:hAnsi="r_ansi"/>
                <w:color w:val="000000" w:themeColor="text1"/>
                <w:sz w:val="18"/>
                <w:szCs w:val="18"/>
              </w:rPr>
            </w:pPr>
            <w:r w:rsidRPr="0017595A">
              <w:rPr>
                <w:rFonts w:ascii="r_ansi" w:hAnsi="r_ansi"/>
                <w:color w:val="000000" w:themeColor="text1"/>
                <w:sz w:val="18"/>
                <w:szCs w:val="18"/>
              </w:rPr>
              <w:t> </w:t>
            </w:r>
            <w:r w:rsidRPr="00FD0C06">
              <w:rPr>
                <w:rFonts w:ascii="r_ansi" w:hAnsi="r_ansi"/>
                <w:color w:val="000000" w:themeColor="text1"/>
                <w:sz w:val="18"/>
                <w:szCs w:val="18"/>
              </w:rPr>
              <w:t xml:space="preserve"> .. D SET($J("",4+RCTL)_"Payment </w:t>
            </w:r>
            <w:proofErr w:type="spellStart"/>
            <w:r w:rsidRPr="00FD0C06">
              <w:rPr>
                <w:rFonts w:ascii="r_ansi" w:hAnsi="r_ansi"/>
                <w:color w:val="000000" w:themeColor="text1"/>
                <w:sz w:val="18"/>
                <w:szCs w:val="18"/>
              </w:rPr>
              <w:t>Amt</w:t>
            </w:r>
            <w:proofErr w:type="spellEnd"/>
            <w:r w:rsidRPr="00FD0C06">
              <w:rPr>
                <w:rFonts w:ascii="r_ansi" w:hAnsi="r_ansi"/>
                <w:color w:val="000000" w:themeColor="text1"/>
                <w:sz w:val="18"/>
                <w:szCs w:val="18"/>
              </w:rPr>
              <w:t>: "_$J(+$P(RCZZ0,U,5),"",2)_" Total Adjustments: "_$J(+$P(RCZZ0,U,8),"",2)_" Net: "_$J($P(RCZZ0,U,5)+$P(RCZZ0,U,8),"",2),RCTS,RCT,ZZ1)</w:t>
            </w:r>
            <w:r w:rsidRPr="00FD0C06">
              <w:rPr>
                <w:rFonts w:ascii="r_ansi" w:hAnsi="r_ansi"/>
                <w:color w:val="000000" w:themeColor="text1"/>
                <w:sz w:val="18"/>
                <w:szCs w:val="18"/>
              </w:rPr>
              <w:br/>
              <w:t> .. I AUTOERA,$P(RCZZ0,U,3)&gt;0 D SET($J("",9)_"Receipt: "_RECEIPT,RCTS,RCT,ZZ1) ; if auto-posted ERA display EEOB level receipt number</w:t>
            </w:r>
            <w:r w:rsidRPr="00FD0C06">
              <w:rPr>
                <w:rFonts w:ascii="r_ansi" w:hAnsi="r_ansi"/>
                <w:color w:val="000000" w:themeColor="text1"/>
                <w:sz w:val="18"/>
                <w:szCs w:val="18"/>
              </w:rPr>
              <w:br/>
              <w:t xml:space="preserve"> .. ; </w:t>
            </w:r>
            <w:proofErr w:type="spellStart"/>
            <w:r w:rsidRPr="00FD0C06">
              <w:rPr>
                <w:rFonts w:ascii="r_ansi" w:hAnsi="r_ansi"/>
                <w:color w:val="000000" w:themeColor="text1"/>
                <w:sz w:val="18"/>
                <w:szCs w:val="18"/>
              </w:rPr>
              <w:t>displaY</w:t>
            </w:r>
            <w:proofErr w:type="spellEnd"/>
            <w:r w:rsidRPr="00FD0C06">
              <w:rPr>
                <w:rFonts w:ascii="r_ansi" w:hAnsi="r_ansi"/>
                <w:color w:val="000000" w:themeColor="text1"/>
                <w:sz w:val="18"/>
                <w:szCs w:val="18"/>
              </w:rPr>
              <w:t xml:space="preserve"> pharmacy EEOB data </w:t>
            </w:r>
            <w:r w:rsidRPr="00FD0C06">
              <w:rPr>
                <w:rFonts w:ascii="r_ansi" w:hAnsi="r_ansi"/>
                <w:color w:val="000000" w:themeColor="text1"/>
                <w:sz w:val="18"/>
                <w:szCs w:val="18"/>
              </w:rPr>
              <w:br/>
              <w:t> .. I RCECME]"" D </w:t>
            </w:r>
            <w:proofErr w:type="gramStart"/>
            <w:r w:rsidRPr="00FD0C06">
              <w:rPr>
                <w:rFonts w:ascii="r_ansi" w:hAnsi="r_ansi"/>
                <w:color w:val="000000" w:themeColor="text1"/>
                <w:sz w:val="18"/>
                <w:szCs w:val="18"/>
              </w:rPr>
              <w:t>PHARM(</w:t>
            </w:r>
            <w:proofErr w:type="gramEnd"/>
            <w:r w:rsidRPr="00FD0C06">
              <w:rPr>
                <w:rFonts w:ascii="r_ansi" w:hAnsi="r_ansi"/>
                <w:color w:val="000000" w:themeColor="text1"/>
                <w:sz w:val="18"/>
                <w:szCs w:val="18"/>
              </w:rPr>
              <w:t>RCZZ0,RCECME,RCT,ZZ1)</w:t>
            </w:r>
            <w:r w:rsidRPr="00FD0C06">
              <w:rPr>
                <w:rFonts w:ascii="r_ansi" w:hAnsi="r_ansi"/>
                <w:color w:val="000000" w:themeColor="text1"/>
                <w:sz w:val="18"/>
                <w:szCs w:val="18"/>
              </w:rPr>
              <w:br/>
              <w:t> .. I $P(RCZZ0,U,10)'="" D SET($J("",9)_"Receipt Comment: "_$P(RCZZ0,U,10),RCTS,RCT,ZZ1)</w:t>
            </w:r>
            <w:r w:rsidRPr="00FD0C06">
              <w:rPr>
                <w:rFonts w:ascii="r_ansi" w:hAnsi="r_ansi"/>
                <w:color w:val="000000" w:themeColor="text1"/>
                <w:sz w:val="18"/>
                <w:szCs w:val="18"/>
              </w:rPr>
              <w:br/>
              <w:t> .. I $O(^RCY(344.49,RCSCR,1,ZZ1,1,0)) D</w:t>
            </w:r>
            <w:r w:rsidRPr="00FD0C06">
              <w:rPr>
                <w:rFonts w:ascii="r_ansi" w:hAnsi="r_ansi"/>
                <w:color w:val="000000" w:themeColor="text1"/>
                <w:sz w:val="18"/>
                <w:szCs w:val="18"/>
              </w:rPr>
              <w:br/>
              <w:t> ... S Z3=""</w:t>
            </w:r>
            <w:r w:rsidRPr="00FD0C06">
              <w:rPr>
                <w:rFonts w:ascii="r_ansi" w:hAnsi="r_ansi"/>
                <w:color w:val="000000" w:themeColor="text1"/>
                <w:sz w:val="18"/>
                <w:szCs w:val="18"/>
              </w:rPr>
              <w:br/>
              <w:t> ... D SET($J("",4+RCTL)_"ADJUSTMENTS:",RCTS,RCT,ZZ1)</w:t>
            </w:r>
            <w:r w:rsidRPr="00FD0C06">
              <w:rPr>
                <w:rFonts w:ascii="r_ansi" w:hAnsi="r_ansi"/>
                <w:color w:val="000000" w:themeColor="text1"/>
                <w:sz w:val="18"/>
                <w:szCs w:val="18"/>
              </w:rPr>
              <w:br/>
              <w:t> ... S RCAZ=0 F  S RCAZ=$O(^RCY(344.49,RCSCR,1,ZZ1,1,RCAZ)) Q:'RCAZ  S RCAZ0=$G(^(RCAZ,0)) D</w:t>
            </w:r>
            <w:r w:rsidRPr="00FD0C06">
              <w:rPr>
                <w:rFonts w:ascii="r_ansi" w:hAnsi="r_ansi"/>
                <w:color w:val="000000" w:themeColor="text1"/>
                <w:sz w:val="18"/>
                <w:szCs w:val="18"/>
              </w:rPr>
              <w:br/>
              <w:t> .... S Z3=$</w:t>
            </w:r>
            <w:proofErr w:type="gramStart"/>
            <w:r w:rsidRPr="00FD0C06">
              <w:rPr>
                <w:rFonts w:ascii="r_ansi" w:hAnsi="r_ansi"/>
                <w:color w:val="000000" w:themeColor="text1"/>
                <w:sz w:val="18"/>
                <w:szCs w:val="18"/>
              </w:rPr>
              <w:t>J(</w:t>
            </w:r>
            <w:proofErr w:type="gramEnd"/>
            <w:r w:rsidRPr="00FD0C06">
              <w:rPr>
                <w:rFonts w:ascii="r_ansi" w:hAnsi="r_ansi"/>
                <w:color w:val="000000" w:themeColor="text1"/>
                <w:sz w:val="18"/>
                <w:szCs w:val="18"/>
              </w:rPr>
              <w:t>"",6+RCTL)_+RCAZ0_". ",Q=$L(Z3)</w:t>
            </w:r>
            <w:r w:rsidRPr="00FD0C06">
              <w:rPr>
                <w:rFonts w:ascii="r_ansi" w:hAnsi="r_ansi"/>
                <w:color w:val="000000" w:themeColor="text1"/>
                <w:sz w:val="18"/>
                <w:szCs w:val="18"/>
              </w:rPr>
              <w:br/>
              <w:t> .... ;</w:t>
            </w:r>
          </w:p>
          <w:p w14:paraId="54108B54" w14:textId="77777777" w:rsidR="00FD0C06" w:rsidRPr="001E7778" w:rsidRDefault="00FD0C06" w:rsidP="0086059A">
            <w:pPr>
              <w:spacing w:before="60" w:after="60"/>
              <w:rPr>
                <w:rFonts w:ascii="r_ansi" w:hAnsi="r_ansi"/>
                <w:sz w:val="18"/>
                <w:szCs w:val="18"/>
              </w:rPr>
            </w:pPr>
          </w:p>
        </w:tc>
      </w:tr>
    </w:tbl>
    <w:p w14:paraId="27F8B7B2" w14:textId="77777777" w:rsidR="00FD0C06" w:rsidRDefault="00FD0C06" w:rsidP="00FD0C06"/>
    <w:tbl>
      <w:tblPr>
        <w:tblW w:w="4991" w:type="pct"/>
        <w:tblInd w:w="17" w:type="dxa"/>
        <w:tblCellMar>
          <w:left w:w="0" w:type="dxa"/>
          <w:right w:w="0" w:type="dxa"/>
        </w:tblCellMar>
        <w:tblLook w:val="04A0" w:firstRow="1" w:lastRow="0" w:firstColumn="1" w:lastColumn="0" w:noHBand="0" w:noVBand="1"/>
      </w:tblPr>
      <w:tblGrid>
        <w:gridCol w:w="9559"/>
      </w:tblGrid>
      <w:tr w:rsidR="00FD0C06" w:rsidRPr="009B3C81" w14:paraId="5ED9D985" w14:textId="77777777" w:rsidTr="0086059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BABF4C5" w14:textId="77777777" w:rsidR="00FD0C06" w:rsidRPr="009B3C81" w:rsidRDefault="00FD0C06" w:rsidP="0086059A">
            <w:pPr>
              <w:spacing w:before="60" w:after="60"/>
              <w:rPr>
                <w:rFonts w:ascii="Arial" w:hAnsi="Arial" w:cs="Arial"/>
                <w:b/>
                <w:bCs/>
              </w:rPr>
            </w:pPr>
            <w:r w:rsidRPr="009B3C81">
              <w:rPr>
                <w:rFonts w:ascii="Arial" w:hAnsi="Arial" w:cs="Arial"/>
                <w:b/>
                <w:bCs/>
              </w:rPr>
              <w:t>Modified Logic (Changes are in bold)</w:t>
            </w:r>
          </w:p>
        </w:tc>
      </w:tr>
      <w:tr w:rsidR="00FD0C06" w:rsidRPr="00394728" w14:paraId="374E4038" w14:textId="77777777" w:rsidTr="0086059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08A8B66" w14:textId="2B9442F7" w:rsidR="00FD0C06" w:rsidRDefault="00FD0C06" w:rsidP="00FD0C06">
            <w:pPr>
              <w:spacing w:before="60" w:after="60"/>
              <w:rPr>
                <w:rFonts w:ascii="r_ansi" w:hAnsi="r_ansi" w:cs="r_ansi"/>
                <w:sz w:val="16"/>
                <w:szCs w:val="16"/>
              </w:rPr>
            </w:pPr>
            <w:r w:rsidRPr="00FD0C06">
              <w:rPr>
                <w:rFonts w:ascii="r_ansi" w:hAnsi="r_ansi" w:cs="r_ansi"/>
                <w:sz w:val="16"/>
                <w:szCs w:val="16"/>
              </w:rPr>
              <w:t xml:space="preserve">  .. D SET($J("",4+RCTL)_"Payment </w:t>
            </w:r>
            <w:proofErr w:type="spellStart"/>
            <w:r w:rsidRPr="00FD0C06">
              <w:rPr>
                <w:rFonts w:ascii="r_ansi" w:hAnsi="r_ansi" w:cs="r_ansi"/>
                <w:sz w:val="16"/>
                <w:szCs w:val="16"/>
              </w:rPr>
              <w:t>Amt</w:t>
            </w:r>
            <w:proofErr w:type="spellEnd"/>
            <w:r w:rsidRPr="00FD0C06">
              <w:rPr>
                <w:rFonts w:ascii="r_ansi" w:hAnsi="r_ansi" w:cs="r_ansi"/>
                <w:sz w:val="16"/>
                <w:szCs w:val="16"/>
              </w:rPr>
              <w:t>: "_$J(+$P(RCZZ0,U,5),"",2)_" Total Adjustments: "_$J(+$P(RCZZ0,U,8),"",2)_" Net: "_$J($P(RCZZ0,U,5)+$P(RCZZ0,U,8),"",2),RCTS,RCT,ZZ1)</w:t>
            </w:r>
            <w:r w:rsidRPr="00FD0C06">
              <w:rPr>
                <w:rFonts w:ascii="r_ansi" w:hAnsi="r_ansi" w:cs="r_ansi"/>
                <w:sz w:val="16"/>
                <w:szCs w:val="16"/>
              </w:rPr>
              <w:br/>
              <w:t> .. I AUTOERA,$P(RCZZ0,U,3)&gt;0 D SET($J("",9)_"Receipt: "_RECEIPT,RCTS,RCT,ZZ1) ; if auto-posted ERA display EEOB level receipt number</w:t>
            </w:r>
            <w:r w:rsidRPr="00FD0C06">
              <w:rPr>
                <w:rFonts w:ascii="r_ansi" w:hAnsi="r_ansi" w:cs="r_ansi"/>
                <w:sz w:val="16"/>
                <w:szCs w:val="16"/>
              </w:rPr>
              <w:br/>
            </w:r>
            <w:r w:rsidRPr="00FD0C06">
              <w:rPr>
                <w:rFonts w:ascii="r_ansi" w:hAnsi="r_ansi" w:cs="r_ansi"/>
                <w:sz w:val="16"/>
                <w:szCs w:val="16"/>
              </w:rPr>
              <w:lastRenderedPageBreak/>
              <w:t xml:space="preserve"> .. ; </w:t>
            </w:r>
            <w:proofErr w:type="spellStart"/>
            <w:r w:rsidRPr="00FD0C06">
              <w:rPr>
                <w:rFonts w:ascii="r_ansi" w:hAnsi="r_ansi" w:cs="r_ansi"/>
                <w:sz w:val="16"/>
                <w:szCs w:val="16"/>
              </w:rPr>
              <w:t>displaY</w:t>
            </w:r>
            <w:proofErr w:type="spellEnd"/>
            <w:r w:rsidRPr="00FD0C06">
              <w:rPr>
                <w:rFonts w:ascii="r_ansi" w:hAnsi="r_ansi" w:cs="r_ansi"/>
                <w:sz w:val="16"/>
                <w:szCs w:val="16"/>
              </w:rPr>
              <w:t xml:space="preserve"> pharmacy EEOB data </w:t>
            </w:r>
            <w:r w:rsidRPr="00FD0C06">
              <w:rPr>
                <w:rFonts w:ascii="r_ansi" w:hAnsi="r_ansi" w:cs="r_ansi"/>
                <w:sz w:val="16"/>
                <w:szCs w:val="16"/>
              </w:rPr>
              <w:br/>
              <w:t> .. I RCECME]"" D </w:t>
            </w:r>
            <w:proofErr w:type="gramStart"/>
            <w:r w:rsidRPr="00FD0C06">
              <w:rPr>
                <w:rFonts w:ascii="r_ansi" w:hAnsi="r_ansi" w:cs="r_ansi"/>
                <w:sz w:val="16"/>
                <w:szCs w:val="16"/>
              </w:rPr>
              <w:t>PHARM(</w:t>
            </w:r>
            <w:proofErr w:type="gramEnd"/>
            <w:r w:rsidRPr="00FD0C06">
              <w:rPr>
                <w:rFonts w:ascii="r_ansi" w:hAnsi="r_ansi" w:cs="r_ansi"/>
                <w:sz w:val="16"/>
                <w:szCs w:val="16"/>
              </w:rPr>
              <w:t>RCZZ0,RCECME,RCT,ZZ1)</w:t>
            </w:r>
            <w:r w:rsidRPr="00FD0C06">
              <w:rPr>
                <w:rFonts w:ascii="r_ansi" w:hAnsi="r_ansi" w:cs="r_ansi"/>
                <w:sz w:val="16"/>
                <w:szCs w:val="16"/>
              </w:rPr>
              <w:br/>
              <w:t> .. I $P(RCZZ0,U,10)'="" D SET($J("",9)_"Receipt Comment: "_$P(RCZZ0,U,10),RCTS,RCT,ZZ1)</w:t>
            </w:r>
          </w:p>
          <w:p w14:paraId="62673E95" w14:textId="77777777" w:rsidR="00FD0C06" w:rsidRPr="00FD0C06" w:rsidRDefault="00FD0C06" w:rsidP="00FD0C06">
            <w:pPr>
              <w:spacing w:before="60" w:after="60"/>
              <w:rPr>
                <w:rFonts w:ascii="r_ansi" w:hAnsi="r_ansi" w:cs="r_ansi"/>
                <w:b/>
                <w:sz w:val="16"/>
                <w:szCs w:val="16"/>
                <w:highlight w:val="yellow"/>
              </w:rPr>
            </w:pPr>
            <w:r w:rsidRPr="00FD0C06">
              <w:rPr>
                <w:rFonts w:ascii="r_ansi" w:hAnsi="r_ansi" w:cs="r_ansi"/>
                <w:b/>
                <w:sz w:val="16"/>
                <w:szCs w:val="16"/>
                <w:highlight w:val="yellow"/>
              </w:rPr>
              <w:t>;</w:t>
            </w:r>
          </w:p>
          <w:p w14:paraId="1CC4E2A2" w14:textId="72BFD4A6" w:rsidR="003C7814" w:rsidRPr="003C7814" w:rsidRDefault="00526DA7" w:rsidP="003C7814">
            <w:pPr>
              <w:spacing w:before="60" w:after="60"/>
              <w:rPr>
                <w:rFonts w:ascii="r_ansi" w:hAnsi="r_ansi" w:cs="r_ansi"/>
                <w:b/>
                <w:sz w:val="16"/>
                <w:szCs w:val="16"/>
                <w:highlight w:val="yellow"/>
              </w:rPr>
            </w:pPr>
            <w:r>
              <w:rPr>
                <w:rFonts w:ascii="r_ansi" w:hAnsi="r_ansi" w:cs="r_ansi"/>
                <w:b/>
                <w:sz w:val="16"/>
                <w:szCs w:val="16"/>
                <w:highlight w:val="yellow"/>
              </w:rPr>
              <w:t xml:space="preserve">; </w:t>
            </w:r>
            <w:r w:rsidR="003C7814">
              <w:rPr>
                <w:rFonts w:ascii="r_ansi" w:hAnsi="r_ansi" w:cs="r_ansi"/>
                <w:b/>
                <w:sz w:val="16"/>
                <w:szCs w:val="16"/>
                <w:highlight w:val="yellow"/>
              </w:rPr>
              <w:t xml:space="preserve">Add D SET for new line </w:t>
            </w:r>
            <w:r w:rsidR="003C7814" w:rsidRPr="003C7814">
              <w:rPr>
                <w:rFonts w:ascii="r_ansi" w:hAnsi="r_ansi" w:cs="r_ansi"/>
                <w:b/>
                <w:sz w:val="16"/>
                <w:szCs w:val="16"/>
                <w:highlight w:val="yellow"/>
              </w:rPr>
              <w:t>with ADDED BY field #</w:t>
            </w:r>
            <w:r w:rsidR="003C7814">
              <w:rPr>
                <w:rFonts w:ascii="r_ansi" w:hAnsi="r_ansi" w:cs="r_ansi"/>
                <w:b/>
                <w:sz w:val="16"/>
                <w:szCs w:val="16"/>
                <w:highlight w:val="yellow"/>
              </w:rPr>
              <w:t xml:space="preserve"> 344.491, field #2.01</w:t>
            </w:r>
            <w:r w:rsidR="003C7814" w:rsidRPr="003C7814">
              <w:rPr>
                <w:rFonts w:ascii="r_ansi" w:hAnsi="r_ansi" w:cs="r_ansi"/>
                <w:b/>
                <w:sz w:val="16"/>
                <w:szCs w:val="16"/>
                <w:highlight w:val="yellow"/>
              </w:rPr>
              <w:t xml:space="preserve"> and DATE/TIME ADDED field (file 344.491, field </w:t>
            </w:r>
            <w:r w:rsidR="003C7814">
              <w:rPr>
                <w:rFonts w:ascii="r_ansi" w:hAnsi="r_ansi" w:cs="r_ansi"/>
                <w:b/>
                <w:sz w:val="16"/>
                <w:szCs w:val="16"/>
                <w:highlight w:val="yellow"/>
              </w:rPr>
              <w:t>#</w:t>
            </w:r>
            <w:r w:rsidR="003C7814" w:rsidRPr="003C7814">
              <w:rPr>
                <w:rFonts w:ascii="r_ansi" w:hAnsi="r_ansi" w:cs="r_ansi"/>
                <w:b/>
                <w:sz w:val="16"/>
                <w:szCs w:val="16"/>
                <w:highlight w:val="yellow"/>
              </w:rPr>
              <w:t>2.02)</w:t>
            </w:r>
          </w:p>
          <w:p w14:paraId="0ED20EF3" w14:textId="77777777" w:rsidR="00FD0C06" w:rsidRDefault="00FD0C06" w:rsidP="00FD0C06">
            <w:pPr>
              <w:spacing w:before="60" w:after="60"/>
              <w:rPr>
                <w:rFonts w:ascii="r_ansi" w:hAnsi="r_ansi" w:cs="r_ansi"/>
                <w:b/>
                <w:sz w:val="16"/>
                <w:szCs w:val="16"/>
              </w:rPr>
            </w:pPr>
            <w:r w:rsidRPr="00FD0C06">
              <w:rPr>
                <w:rFonts w:ascii="r_ansi" w:hAnsi="r_ansi" w:cs="r_ansi"/>
                <w:b/>
                <w:sz w:val="16"/>
                <w:szCs w:val="16"/>
                <w:highlight w:val="yellow"/>
              </w:rPr>
              <w:t>;</w:t>
            </w:r>
          </w:p>
          <w:p w14:paraId="6EED4D82" w14:textId="20C36E49" w:rsidR="003C7814" w:rsidRPr="00FD0C06" w:rsidRDefault="003C7814" w:rsidP="00FD0C06">
            <w:pPr>
              <w:spacing w:before="60" w:after="60"/>
              <w:rPr>
                <w:rFonts w:ascii="r_ansi" w:hAnsi="r_ansi" w:cs="r_ansi"/>
                <w:b/>
                <w:sz w:val="16"/>
                <w:szCs w:val="16"/>
              </w:rPr>
            </w:pPr>
            <w:r w:rsidRPr="00947493">
              <w:t xml:space="preserve">display </w:t>
            </w:r>
            <w:r w:rsidRPr="00947493">
              <w:rPr>
                <w:rFonts w:cs="Arial"/>
              </w:rPr>
              <w:t>ADDED BY field (file 344.491, field 2.01) and the DATE/TIME ADDED field (file 344.491, field 2.02)</w:t>
            </w:r>
          </w:p>
          <w:p w14:paraId="5D801D25" w14:textId="227E4D46" w:rsidR="00FD0C06" w:rsidRPr="00FD0C06" w:rsidRDefault="00FD0C06" w:rsidP="00FD0C06">
            <w:pPr>
              <w:spacing w:before="60" w:after="60"/>
              <w:rPr>
                <w:rFonts w:ascii="r_ansi" w:hAnsi="r_ansi" w:cs="r_ansi"/>
                <w:sz w:val="16"/>
                <w:szCs w:val="16"/>
              </w:rPr>
            </w:pPr>
            <w:r w:rsidRPr="00FD0C06">
              <w:rPr>
                <w:rFonts w:ascii="r_ansi" w:hAnsi="r_ansi" w:cs="r_ansi"/>
                <w:sz w:val="16"/>
                <w:szCs w:val="16"/>
              </w:rPr>
              <w:t> .. I $O(^RCY(344.49,RCSCR,1,ZZ1,1,0)) D</w:t>
            </w:r>
            <w:r w:rsidRPr="00FD0C06">
              <w:rPr>
                <w:rFonts w:ascii="r_ansi" w:hAnsi="r_ansi" w:cs="r_ansi"/>
                <w:sz w:val="16"/>
                <w:szCs w:val="16"/>
              </w:rPr>
              <w:br/>
              <w:t> ... S Z3=""</w:t>
            </w:r>
            <w:r w:rsidRPr="00FD0C06">
              <w:rPr>
                <w:rFonts w:ascii="r_ansi" w:hAnsi="r_ansi" w:cs="r_ansi"/>
                <w:sz w:val="16"/>
                <w:szCs w:val="16"/>
              </w:rPr>
              <w:br/>
              <w:t> ... D SET($J("",4+RCTL)_"ADJUSTMENTS:",RCTS,RCT,ZZ1)</w:t>
            </w:r>
            <w:r w:rsidRPr="00FD0C06">
              <w:rPr>
                <w:rFonts w:ascii="r_ansi" w:hAnsi="r_ansi" w:cs="r_ansi"/>
                <w:sz w:val="16"/>
                <w:szCs w:val="16"/>
              </w:rPr>
              <w:br/>
              <w:t> ... S RCAZ=0 F  S RCAZ=$O(^RCY(344.49,RCSCR,1,ZZ1,1,RCAZ)) Q:'RCAZ  S RCAZ0=$G(^(RCAZ,0)) D</w:t>
            </w:r>
            <w:r w:rsidRPr="00FD0C06">
              <w:rPr>
                <w:rFonts w:ascii="r_ansi" w:hAnsi="r_ansi" w:cs="r_ansi"/>
                <w:sz w:val="16"/>
                <w:szCs w:val="16"/>
              </w:rPr>
              <w:br/>
              <w:t> .... S Z3=$</w:t>
            </w:r>
            <w:proofErr w:type="gramStart"/>
            <w:r w:rsidRPr="00FD0C06">
              <w:rPr>
                <w:rFonts w:ascii="r_ansi" w:hAnsi="r_ansi" w:cs="r_ansi"/>
                <w:sz w:val="16"/>
                <w:szCs w:val="16"/>
              </w:rPr>
              <w:t>J(</w:t>
            </w:r>
            <w:proofErr w:type="gramEnd"/>
            <w:r w:rsidRPr="00FD0C06">
              <w:rPr>
                <w:rFonts w:ascii="r_ansi" w:hAnsi="r_ansi" w:cs="r_ansi"/>
                <w:sz w:val="16"/>
                <w:szCs w:val="16"/>
              </w:rPr>
              <w:t>"",6+RCTL)_+RCAZ0_". ",Q=$L(Z3)</w:t>
            </w:r>
            <w:r w:rsidRPr="00FD0C06">
              <w:rPr>
                <w:rFonts w:ascii="r_ansi" w:hAnsi="r_ansi" w:cs="r_ansi"/>
                <w:sz w:val="16"/>
                <w:szCs w:val="16"/>
              </w:rPr>
              <w:br/>
              <w:t> .... ;</w:t>
            </w:r>
          </w:p>
          <w:p w14:paraId="36BD30C5" w14:textId="478DBA60" w:rsidR="00FD0C06" w:rsidRDefault="00FD0C06" w:rsidP="0086059A">
            <w:pPr>
              <w:spacing w:before="60" w:after="60"/>
              <w:rPr>
                <w:rFonts w:ascii="r_ansi" w:hAnsi="r_ansi" w:cs="r_ansi"/>
                <w:b/>
                <w:sz w:val="16"/>
                <w:szCs w:val="16"/>
                <w:highlight w:val="yellow"/>
              </w:rPr>
            </w:pPr>
          </w:p>
          <w:p w14:paraId="1304B988" w14:textId="77777777" w:rsidR="00FD0C06" w:rsidRPr="00C13462" w:rsidRDefault="00FD0C06" w:rsidP="0086059A">
            <w:pPr>
              <w:spacing w:before="60" w:after="60"/>
              <w:rPr>
                <w:rFonts w:ascii="r_ansi" w:hAnsi="r_ansi"/>
                <w:sz w:val="14"/>
                <w:szCs w:val="16"/>
                <w:highlight w:val="yellow"/>
              </w:rPr>
            </w:pPr>
          </w:p>
        </w:tc>
      </w:tr>
    </w:tbl>
    <w:p w14:paraId="50026575" w14:textId="77777777" w:rsidR="00FD0C06" w:rsidRDefault="00FD0C06" w:rsidP="00FD0C06">
      <w:pPr>
        <w:pStyle w:val="BodyText"/>
        <w:rPr>
          <w:rFonts w:eastAsiaTheme="minorHAnsi"/>
          <w:lang w:eastAsia="en-US"/>
        </w:rPr>
      </w:pPr>
    </w:p>
    <w:p w14:paraId="14E89FC4" w14:textId="77777777" w:rsidR="008E7875" w:rsidRDefault="008E7875" w:rsidP="008E7875">
      <w:pPr>
        <w:pStyle w:val="BodyText"/>
        <w:rPr>
          <w:rFonts w:eastAsiaTheme="minorHAnsi"/>
          <w:lang w:eastAsia="en-US"/>
        </w:rPr>
      </w:pPr>
    </w:p>
    <w:p w14:paraId="5E0A98D9" w14:textId="77777777" w:rsidR="0086059A" w:rsidRDefault="002F5D7D" w:rsidP="0086059A">
      <w:pPr>
        <w:pStyle w:val="BodyText"/>
        <w:rPr>
          <w:rFonts w:eastAsiaTheme="minorHAnsi"/>
          <w:lang w:eastAsia="en-US"/>
        </w:rPr>
      </w:pPr>
      <w:r>
        <w:rPr>
          <w:rFonts w:ascii="Times New Roman" w:hAnsi="Times New Roman"/>
        </w:rPr>
        <w:br w:type="page"/>
      </w:r>
    </w:p>
    <w:p w14:paraId="626E44EE" w14:textId="06A22F75" w:rsidR="0086059A" w:rsidRDefault="0086059A" w:rsidP="0086059A"/>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86059A" w:rsidRPr="00D54506" w14:paraId="47548C22" w14:textId="77777777" w:rsidTr="0086059A">
        <w:trPr>
          <w:cantSplit/>
          <w:trHeight w:val="543"/>
          <w:tblHeader/>
        </w:trPr>
        <w:tc>
          <w:tcPr>
            <w:tcW w:w="1510" w:type="pct"/>
            <w:shd w:val="clear" w:color="auto" w:fill="D9D9D9" w:themeFill="background1" w:themeFillShade="D9"/>
            <w:vAlign w:val="center"/>
          </w:tcPr>
          <w:p w14:paraId="2F3D335F" w14:textId="77777777" w:rsidR="0086059A" w:rsidRPr="00D54506" w:rsidRDefault="0086059A" w:rsidP="0086059A">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59E87EC7" w14:textId="77777777" w:rsidR="0086059A" w:rsidRPr="00D54506" w:rsidRDefault="0086059A" w:rsidP="0086059A">
            <w:pPr>
              <w:pStyle w:val="TableHeading"/>
            </w:pPr>
            <w:r w:rsidRPr="00D54506">
              <w:t>Activities</w:t>
            </w:r>
          </w:p>
        </w:tc>
      </w:tr>
      <w:tr w:rsidR="0086059A" w:rsidRPr="00D54506" w14:paraId="5674BCA0" w14:textId="77777777" w:rsidTr="0086059A">
        <w:trPr>
          <w:cantSplit/>
          <w:tblHeader/>
        </w:trPr>
        <w:tc>
          <w:tcPr>
            <w:tcW w:w="1510" w:type="pct"/>
            <w:shd w:val="clear" w:color="auto" w:fill="D9D9D9"/>
            <w:vAlign w:val="center"/>
          </w:tcPr>
          <w:p w14:paraId="1190C727" w14:textId="77777777" w:rsidR="0086059A" w:rsidRPr="00D54506" w:rsidRDefault="0086059A" w:rsidP="0086059A">
            <w:pPr>
              <w:pStyle w:val="TableText"/>
              <w:rPr>
                <w:b/>
              </w:rPr>
            </w:pPr>
            <w:r w:rsidRPr="00D54506">
              <w:rPr>
                <w:b/>
              </w:rPr>
              <w:t>Routine Name</w:t>
            </w:r>
          </w:p>
        </w:tc>
        <w:tc>
          <w:tcPr>
            <w:tcW w:w="3490" w:type="pct"/>
            <w:gridSpan w:val="4"/>
            <w:tcBorders>
              <w:bottom w:val="single" w:sz="6" w:space="0" w:color="000000"/>
            </w:tcBorders>
          </w:tcPr>
          <w:p w14:paraId="7A34CBA0" w14:textId="2C5EB34F" w:rsidR="0086059A" w:rsidRPr="00AF1EA3" w:rsidRDefault="0086059A" w:rsidP="0086059A">
            <w:pPr>
              <w:pStyle w:val="TableText"/>
              <w:rPr>
                <w:rFonts w:ascii="Times New Roman" w:hAnsi="Times New Roman" w:cs="Times New Roman"/>
                <w:b/>
              </w:rPr>
            </w:pPr>
            <w:r>
              <w:rPr>
                <w:rFonts w:ascii="Times New Roman" w:hAnsi="Times New Roman" w:cs="Times New Roman"/>
              </w:rPr>
              <w:t>RCDPEAA2</w:t>
            </w:r>
          </w:p>
        </w:tc>
      </w:tr>
      <w:tr w:rsidR="0086059A" w:rsidRPr="00D54506" w14:paraId="1C68AB27" w14:textId="77777777" w:rsidTr="0086059A">
        <w:trPr>
          <w:cantSplit/>
        </w:trPr>
        <w:tc>
          <w:tcPr>
            <w:tcW w:w="1510" w:type="pct"/>
            <w:shd w:val="clear" w:color="auto" w:fill="D9D9D9"/>
            <w:vAlign w:val="center"/>
          </w:tcPr>
          <w:p w14:paraId="57751792" w14:textId="77777777" w:rsidR="0086059A" w:rsidRPr="00D54506" w:rsidRDefault="0086059A" w:rsidP="0086059A">
            <w:pPr>
              <w:pStyle w:val="TableText"/>
              <w:rPr>
                <w:b/>
              </w:rPr>
            </w:pPr>
            <w:r w:rsidRPr="00D54506">
              <w:rPr>
                <w:b/>
              </w:rPr>
              <w:t>Enhancement Category</w:t>
            </w:r>
          </w:p>
        </w:tc>
        <w:tc>
          <w:tcPr>
            <w:tcW w:w="613" w:type="pct"/>
            <w:tcBorders>
              <w:right w:val="nil"/>
            </w:tcBorders>
          </w:tcPr>
          <w:p w14:paraId="421626E3" w14:textId="77777777" w:rsidR="0086059A" w:rsidRPr="00D54506" w:rsidRDefault="0086059A" w:rsidP="0086059A">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66DEAD0D" w14:textId="77777777" w:rsidR="0086059A" w:rsidRPr="00D54506" w:rsidRDefault="0086059A" w:rsidP="0086059A">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07A1BCB8" w14:textId="77777777" w:rsidR="0086059A" w:rsidRPr="00D54506" w:rsidRDefault="0086059A" w:rsidP="0086059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2D18F05" w14:textId="77777777" w:rsidR="0086059A" w:rsidRPr="00D54506" w:rsidRDefault="0086059A" w:rsidP="0086059A">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86059A" w:rsidRPr="00D54506" w14:paraId="1EE6BD69" w14:textId="77777777" w:rsidTr="0086059A">
        <w:trPr>
          <w:cantSplit/>
        </w:trPr>
        <w:tc>
          <w:tcPr>
            <w:tcW w:w="1510" w:type="pct"/>
            <w:shd w:val="clear" w:color="auto" w:fill="D9D9D9"/>
            <w:vAlign w:val="center"/>
          </w:tcPr>
          <w:p w14:paraId="767AC611" w14:textId="77777777" w:rsidR="0086059A" w:rsidRPr="00D54506" w:rsidRDefault="0086059A" w:rsidP="0086059A">
            <w:pPr>
              <w:pStyle w:val="TableText"/>
              <w:rPr>
                <w:b/>
              </w:rPr>
            </w:pPr>
            <w:r w:rsidRPr="00D54506">
              <w:rPr>
                <w:b/>
              </w:rPr>
              <w:t>RTM</w:t>
            </w:r>
          </w:p>
        </w:tc>
        <w:tc>
          <w:tcPr>
            <w:tcW w:w="3490" w:type="pct"/>
            <w:gridSpan w:val="4"/>
          </w:tcPr>
          <w:p w14:paraId="5F0D5E47" w14:textId="77777777" w:rsidR="0086059A" w:rsidRPr="00D54506" w:rsidRDefault="0086059A" w:rsidP="0086059A">
            <w:pPr>
              <w:pStyle w:val="TableText"/>
              <w:rPr>
                <w:rFonts w:ascii="Garamond" w:hAnsi="Garamond"/>
                <w:iCs/>
              </w:rPr>
            </w:pPr>
          </w:p>
        </w:tc>
      </w:tr>
      <w:tr w:rsidR="0086059A" w:rsidRPr="00D54506" w14:paraId="03D77AE5" w14:textId="77777777" w:rsidTr="0086059A">
        <w:trPr>
          <w:cantSplit/>
        </w:trPr>
        <w:tc>
          <w:tcPr>
            <w:tcW w:w="1510" w:type="pct"/>
            <w:tcBorders>
              <w:bottom w:val="single" w:sz="6" w:space="0" w:color="000000"/>
            </w:tcBorders>
            <w:shd w:val="clear" w:color="auto" w:fill="D9D9D9"/>
            <w:vAlign w:val="center"/>
          </w:tcPr>
          <w:p w14:paraId="14FD230A" w14:textId="77777777" w:rsidR="0086059A" w:rsidRPr="00D54506" w:rsidRDefault="0086059A" w:rsidP="0086059A">
            <w:pPr>
              <w:pStyle w:val="TableText"/>
              <w:rPr>
                <w:b/>
              </w:rPr>
            </w:pPr>
            <w:r w:rsidRPr="00D54506">
              <w:rPr>
                <w:b/>
              </w:rPr>
              <w:t>Related Options</w:t>
            </w:r>
          </w:p>
        </w:tc>
        <w:tc>
          <w:tcPr>
            <w:tcW w:w="3490" w:type="pct"/>
            <w:gridSpan w:val="4"/>
            <w:tcBorders>
              <w:bottom w:val="single" w:sz="4" w:space="0" w:color="auto"/>
            </w:tcBorders>
          </w:tcPr>
          <w:p w14:paraId="4E35EB75" w14:textId="347F430D" w:rsidR="0086059A" w:rsidRPr="0064293B" w:rsidRDefault="0086059A" w:rsidP="0086059A">
            <w:pPr>
              <w:pStyle w:val="TableText"/>
              <w:rPr>
                <w:rFonts w:ascii="Garamond" w:hAnsi="Garamond"/>
              </w:rPr>
            </w:pPr>
            <w:r>
              <w:rPr>
                <w:rFonts w:ascii="Garamond" w:hAnsi="Garamond"/>
              </w:rPr>
              <w:t>RCDPE APAR</w:t>
            </w:r>
          </w:p>
          <w:p w14:paraId="0596C385" w14:textId="77777777" w:rsidR="0086059A" w:rsidRPr="00D54506" w:rsidRDefault="0086059A" w:rsidP="0086059A">
            <w:pPr>
              <w:pStyle w:val="TableText"/>
              <w:rPr>
                <w:rFonts w:ascii="Garamond" w:hAnsi="Garamond"/>
              </w:rPr>
            </w:pPr>
          </w:p>
        </w:tc>
      </w:tr>
    </w:tbl>
    <w:p w14:paraId="461BB009" w14:textId="77777777" w:rsidR="0086059A" w:rsidRDefault="0086059A" w:rsidP="0086059A"/>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86059A" w:rsidRPr="00D54506" w14:paraId="645E390C" w14:textId="77777777" w:rsidTr="0086059A">
        <w:trPr>
          <w:cantSplit/>
          <w:trHeight w:val="318"/>
          <w:tblHeader/>
        </w:trPr>
        <w:tc>
          <w:tcPr>
            <w:tcW w:w="1510" w:type="pct"/>
            <w:tcBorders>
              <w:top w:val="single" w:sz="6" w:space="0" w:color="000000"/>
              <w:bottom w:val="single" w:sz="6" w:space="0" w:color="000000"/>
            </w:tcBorders>
            <w:shd w:val="clear" w:color="auto" w:fill="D9D9D9"/>
            <w:vAlign w:val="center"/>
          </w:tcPr>
          <w:p w14:paraId="3B5736CD" w14:textId="77777777" w:rsidR="0086059A" w:rsidRPr="00D54506" w:rsidRDefault="0086059A" w:rsidP="0086059A">
            <w:pPr>
              <w:pStyle w:val="TableHeading"/>
            </w:pPr>
            <w:r w:rsidRPr="00D54506">
              <w:t>Related Routines</w:t>
            </w:r>
          </w:p>
        </w:tc>
        <w:tc>
          <w:tcPr>
            <w:tcW w:w="1529" w:type="pct"/>
            <w:tcBorders>
              <w:bottom w:val="single" w:sz="4" w:space="0" w:color="auto"/>
            </w:tcBorders>
            <w:shd w:val="clear" w:color="auto" w:fill="D9D9D9"/>
          </w:tcPr>
          <w:p w14:paraId="1BDE363C" w14:textId="77777777" w:rsidR="0086059A" w:rsidRPr="00D54506" w:rsidRDefault="0086059A" w:rsidP="0086059A">
            <w:pPr>
              <w:pStyle w:val="TableHeading"/>
            </w:pPr>
            <w:r w:rsidRPr="00D54506">
              <w:t>Routines “Called By”</w:t>
            </w:r>
          </w:p>
        </w:tc>
        <w:tc>
          <w:tcPr>
            <w:tcW w:w="1961" w:type="pct"/>
            <w:tcBorders>
              <w:bottom w:val="single" w:sz="4" w:space="0" w:color="auto"/>
            </w:tcBorders>
            <w:shd w:val="clear" w:color="auto" w:fill="D9D9D9"/>
          </w:tcPr>
          <w:p w14:paraId="36D35485" w14:textId="77777777" w:rsidR="0086059A" w:rsidRPr="00D54506" w:rsidRDefault="0086059A" w:rsidP="0086059A">
            <w:pPr>
              <w:pStyle w:val="TableHeading"/>
            </w:pPr>
            <w:r w:rsidRPr="00D54506">
              <w:t xml:space="preserve">Routines “Called”   </w:t>
            </w:r>
          </w:p>
        </w:tc>
      </w:tr>
      <w:tr w:rsidR="0086059A" w:rsidRPr="00D54506" w14:paraId="40BE0C43" w14:textId="77777777" w:rsidTr="0086059A">
        <w:trPr>
          <w:cantSplit/>
          <w:trHeight w:val="697"/>
        </w:trPr>
        <w:tc>
          <w:tcPr>
            <w:tcW w:w="1510" w:type="pct"/>
            <w:tcBorders>
              <w:top w:val="single" w:sz="6" w:space="0" w:color="000000"/>
              <w:bottom w:val="single" w:sz="6" w:space="0" w:color="000000"/>
            </w:tcBorders>
            <w:shd w:val="clear" w:color="auto" w:fill="D9D9D9"/>
            <w:vAlign w:val="center"/>
          </w:tcPr>
          <w:p w14:paraId="0DBF6D2F" w14:textId="77777777" w:rsidR="0086059A" w:rsidRPr="00D54506" w:rsidRDefault="0086059A" w:rsidP="0086059A">
            <w:pPr>
              <w:pStyle w:val="TableText"/>
              <w:rPr>
                <w:b/>
              </w:rPr>
            </w:pPr>
          </w:p>
        </w:tc>
        <w:tc>
          <w:tcPr>
            <w:tcW w:w="1529" w:type="pct"/>
            <w:tcBorders>
              <w:bottom w:val="single" w:sz="4" w:space="0" w:color="auto"/>
            </w:tcBorders>
            <w:vAlign w:val="center"/>
          </w:tcPr>
          <w:p w14:paraId="11436A7E" w14:textId="77777777" w:rsidR="0086059A" w:rsidRDefault="00F81043" w:rsidP="0086059A">
            <w:pPr>
              <w:pStyle w:val="TableText"/>
              <w:rPr>
                <w:rFonts w:ascii="r_ansi" w:hAnsi="r_ansi" w:cs="Times New Roman"/>
              </w:rPr>
            </w:pPr>
            <w:r>
              <w:rPr>
                <w:rFonts w:ascii="r_ansi" w:hAnsi="r_ansi" w:cs="Times New Roman"/>
              </w:rPr>
              <w:t>RCDEPAA3</w:t>
            </w:r>
          </w:p>
          <w:p w14:paraId="03CC662A" w14:textId="11D781A7" w:rsidR="00F81043" w:rsidRPr="009E6A28" w:rsidRDefault="00F81043" w:rsidP="0086059A">
            <w:pPr>
              <w:pStyle w:val="TableText"/>
              <w:rPr>
                <w:rFonts w:ascii="r_ansi" w:hAnsi="r_ansi" w:cs="Times New Roman"/>
              </w:rPr>
            </w:pPr>
            <w:r>
              <w:rPr>
                <w:rFonts w:ascii="r_ansi" w:hAnsi="r_ansi" w:cs="Times New Roman"/>
              </w:rPr>
              <w:t>RCDPEWL1</w:t>
            </w:r>
          </w:p>
        </w:tc>
        <w:tc>
          <w:tcPr>
            <w:tcW w:w="1961" w:type="pct"/>
            <w:tcBorders>
              <w:bottom w:val="single" w:sz="4" w:space="0" w:color="auto"/>
            </w:tcBorders>
            <w:vAlign w:val="center"/>
          </w:tcPr>
          <w:p w14:paraId="5217A0D3" w14:textId="59E669E4" w:rsidR="00374DFE" w:rsidRDefault="00374DFE" w:rsidP="0086059A">
            <w:pPr>
              <w:autoSpaceDE w:val="0"/>
              <w:autoSpaceDN w:val="0"/>
              <w:adjustRightInd w:val="0"/>
              <w:spacing w:after="0" w:line="240" w:lineRule="auto"/>
            </w:pPr>
            <w:r>
              <w:rPr>
                <w:rFonts w:ascii="r_ansi" w:hAnsi="r_ansi" w:cs="r_ansi"/>
                <w:sz w:val="20"/>
                <w:szCs w:val="20"/>
              </w:rPr>
              <w:t>$$LST^DGMTU</w:t>
            </w:r>
          </w:p>
          <w:p w14:paraId="6677E63F" w14:textId="56983DD0" w:rsidR="00374DFE" w:rsidRDefault="00374DFE" w:rsidP="00374DFE">
            <w:pPr>
              <w:autoSpaceDE w:val="0"/>
              <w:autoSpaceDN w:val="0"/>
              <w:adjustRightInd w:val="0"/>
              <w:spacing w:after="0" w:line="240" w:lineRule="auto"/>
              <w:rPr>
                <w:rFonts w:ascii="r_ansi" w:hAnsi="r_ansi" w:cs="r_ansi"/>
                <w:sz w:val="20"/>
                <w:szCs w:val="20"/>
              </w:rPr>
            </w:pPr>
            <w:r>
              <w:rPr>
                <w:rFonts w:ascii="r_ansi" w:hAnsi="r_ansi" w:cs="r_ansi"/>
                <w:sz w:val="20"/>
                <w:szCs w:val="20"/>
              </w:rPr>
              <w:t>$$RXST^IBARXEU</w:t>
            </w:r>
          </w:p>
          <w:p w14:paraId="20C8EC0F" w14:textId="453C1833" w:rsidR="00374DFE" w:rsidRDefault="00374DFE" w:rsidP="00374DFE">
            <w:pPr>
              <w:autoSpaceDE w:val="0"/>
              <w:autoSpaceDN w:val="0"/>
              <w:adjustRightInd w:val="0"/>
              <w:spacing w:after="0" w:line="240" w:lineRule="auto"/>
              <w:rPr>
                <w:rFonts w:ascii="r_ansi" w:hAnsi="r_ansi" w:cs="r_ansi"/>
                <w:sz w:val="20"/>
                <w:szCs w:val="20"/>
              </w:rPr>
            </w:pPr>
            <w:r>
              <w:rPr>
                <w:rFonts w:ascii="r_ansi" w:hAnsi="r_ansi" w:cs="r_ansi"/>
                <w:sz w:val="20"/>
                <w:szCs w:val="20"/>
              </w:rPr>
              <w:t>RELBILL^IBRFN</w:t>
            </w:r>
          </w:p>
          <w:p w14:paraId="5714C7E0" w14:textId="2D792CA1" w:rsidR="00374DFE" w:rsidRDefault="00374DFE" w:rsidP="00374DFE">
            <w:pPr>
              <w:autoSpaceDE w:val="0"/>
              <w:autoSpaceDN w:val="0"/>
              <w:adjustRightInd w:val="0"/>
              <w:spacing w:after="0" w:line="240" w:lineRule="auto"/>
              <w:rPr>
                <w:rFonts w:ascii="r_ansi" w:hAnsi="r_ansi" w:cs="r_ansi"/>
                <w:sz w:val="20"/>
                <w:szCs w:val="20"/>
              </w:rPr>
            </w:pPr>
            <w:r>
              <w:rPr>
                <w:rFonts w:ascii="r_ansi" w:hAnsi="r_ansi" w:cs="r_ansi"/>
                <w:sz w:val="20"/>
                <w:szCs w:val="20"/>
              </w:rPr>
              <w:t>$$ORI^PRCAFN</w:t>
            </w:r>
          </w:p>
          <w:p w14:paraId="5344C0B4" w14:textId="1BB1D713" w:rsidR="00374DFE" w:rsidRDefault="00374DFE" w:rsidP="00374DFE">
            <w:pPr>
              <w:autoSpaceDE w:val="0"/>
              <w:autoSpaceDN w:val="0"/>
              <w:adjustRightInd w:val="0"/>
              <w:spacing w:after="0" w:line="240" w:lineRule="auto"/>
              <w:rPr>
                <w:rFonts w:ascii="r_ansi" w:hAnsi="r_ansi" w:cs="r_ansi"/>
                <w:sz w:val="20"/>
                <w:szCs w:val="20"/>
              </w:rPr>
            </w:pPr>
            <w:r>
              <w:rPr>
                <w:rFonts w:ascii="r_ansi" w:hAnsi="r_ansi" w:cs="r_ansi"/>
                <w:sz w:val="20"/>
                <w:szCs w:val="20"/>
              </w:rPr>
              <w:t>$$SEL^RCDPEAA1</w:t>
            </w:r>
          </w:p>
          <w:p w14:paraId="0FA19B8D" w14:textId="5A25D8A6" w:rsidR="00374DFE" w:rsidRDefault="00374DFE" w:rsidP="00374DF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$$VALID^RCDPEAP     </w:t>
            </w:r>
          </w:p>
          <w:p w14:paraId="45D921C0" w14:textId="7D772CC9" w:rsidR="00374DFE" w:rsidRDefault="00374DFE" w:rsidP="00374DFE">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PRERA^RCDPEWL0      </w:t>
            </w:r>
          </w:p>
          <w:p w14:paraId="537814AD" w14:textId="3296A211" w:rsidR="00374DFE" w:rsidRPr="00D54506" w:rsidRDefault="00374DFE" w:rsidP="00374DFE">
            <w:pPr>
              <w:autoSpaceDE w:val="0"/>
              <w:autoSpaceDN w:val="0"/>
              <w:adjustRightInd w:val="0"/>
              <w:spacing w:after="0" w:line="240" w:lineRule="auto"/>
            </w:pPr>
            <w:r>
              <w:rPr>
                <w:rFonts w:ascii="r_ansi" w:hAnsi="r_ansi" w:cs="r_ansi"/>
                <w:sz w:val="20"/>
                <w:szCs w:val="20"/>
              </w:rPr>
              <w:t>GETPHARM^RCDPEWLP      $$BILL^RCJIBFN2</w:t>
            </w:r>
          </w:p>
        </w:tc>
      </w:tr>
    </w:tbl>
    <w:p w14:paraId="55E930E4" w14:textId="62592B1A" w:rsidR="0086059A" w:rsidRDefault="0086059A" w:rsidP="0086059A"/>
    <w:tbl>
      <w:tblPr>
        <w:tblW w:w="4991" w:type="pct"/>
        <w:tblInd w:w="17" w:type="dxa"/>
        <w:tblCellMar>
          <w:left w:w="0" w:type="dxa"/>
          <w:right w:w="0" w:type="dxa"/>
        </w:tblCellMar>
        <w:tblLook w:val="04A0" w:firstRow="1" w:lastRow="0" w:firstColumn="1" w:lastColumn="0" w:noHBand="0" w:noVBand="1"/>
      </w:tblPr>
      <w:tblGrid>
        <w:gridCol w:w="9559"/>
      </w:tblGrid>
      <w:tr w:rsidR="0086059A" w:rsidRPr="009B3C81" w14:paraId="668F854B" w14:textId="77777777" w:rsidTr="0086059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6E0590C3" w14:textId="77777777" w:rsidR="0086059A" w:rsidRPr="009B3C81" w:rsidRDefault="0086059A" w:rsidP="0086059A">
            <w:pPr>
              <w:spacing w:before="60" w:after="60"/>
              <w:rPr>
                <w:rFonts w:ascii="Arial" w:hAnsi="Arial" w:cs="Arial"/>
                <w:b/>
                <w:bCs/>
                <w:sz w:val="24"/>
              </w:rPr>
            </w:pPr>
            <w:r w:rsidRPr="009B3C81">
              <w:rPr>
                <w:rFonts w:ascii="Arial" w:hAnsi="Arial" w:cs="Arial"/>
                <w:b/>
                <w:bCs/>
                <w:sz w:val="24"/>
              </w:rPr>
              <w:t>Current Logic</w:t>
            </w:r>
          </w:p>
        </w:tc>
      </w:tr>
      <w:tr w:rsidR="0086059A" w:rsidRPr="009B3C81" w14:paraId="3B7B4091" w14:textId="77777777" w:rsidTr="0086059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12B76D9" w14:textId="146D3C03" w:rsidR="0086059A" w:rsidRPr="001E7778" w:rsidRDefault="003B4849" w:rsidP="0086059A">
            <w:pPr>
              <w:spacing w:before="60" w:after="60"/>
              <w:rPr>
                <w:rFonts w:ascii="r_ansi" w:hAnsi="r_ansi"/>
                <w:sz w:val="18"/>
                <w:szCs w:val="18"/>
              </w:rPr>
            </w:pPr>
            <w:r w:rsidRPr="003B4849">
              <w:rPr>
                <w:rFonts w:ascii="r_ansi" w:hAnsi="r_ansi"/>
                <w:color w:val="000000" w:themeColor="text1"/>
                <w:sz w:val="18"/>
                <w:szCs w:val="18"/>
              </w:rPr>
              <w:t xml:space="preserve"> . . D SET($J("",4+RCTL)_"Payment </w:t>
            </w:r>
            <w:proofErr w:type="spellStart"/>
            <w:r w:rsidRPr="003B4849">
              <w:rPr>
                <w:rFonts w:ascii="r_ansi" w:hAnsi="r_ansi"/>
                <w:color w:val="000000" w:themeColor="text1"/>
                <w:sz w:val="18"/>
                <w:szCs w:val="18"/>
              </w:rPr>
              <w:t>Amt</w:t>
            </w:r>
            <w:proofErr w:type="spellEnd"/>
            <w:r w:rsidRPr="003B4849">
              <w:rPr>
                <w:rFonts w:ascii="r_ansi" w:hAnsi="r_ansi"/>
                <w:color w:val="000000" w:themeColor="text1"/>
                <w:sz w:val="18"/>
                <w:szCs w:val="18"/>
              </w:rPr>
              <w:t>: "_$J(+$P(RCZZ0,U,5),"",2)_" Total Adjustments: "_$J(+$P(RCZZ0,U,8),"",2)_" Net: "_$J($P(RCZZ0,U,5)+$P(RCZZ0,U,8),"",2),RCT,RCT,ZZ1)</w:t>
            </w:r>
            <w:r w:rsidRPr="003B4849">
              <w:rPr>
                <w:rFonts w:ascii="r_ansi" w:hAnsi="r_ansi"/>
                <w:color w:val="000000" w:themeColor="text1"/>
                <w:sz w:val="18"/>
                <w:szCs w:val="18"/>
              </w:rPr>
              <w:br/>
              <w:t xml:space="preserve"> . . ; </w:t>
            </w:r>
            <w:proofErr w:type="spellStart"/>
            <w:r w:rsidRPr="003B4849">
              <w:rPr>
                <w:rFonts w:ascii="r_ansi" w:hAnsi="r_ansi"/>
                <w:color w:val="000000" w:themeColor="text1"/>
                <w:sz w:val="18"/>
                <w:szCs w:val="18"/>
              </w:rPr>
              <w:t>displaY</w:t>
            </w:r>
            <w:proofErr w:type="spellEnd"/>
            <w:r w:rsidRPr="003B4849">
              <w:rPr>
                <w:rFonts w:ascii="r_ansi" w:hAnsi="r_ansi"/>
                <w:color w:val="000000" w:themeColor="text1"/>
                <w:sz w:val="18"/>
                <w:szCs w:val="18"/>
              </w:rPr>
              <w:t xml:space="preserve"> pharmacy EEOB </w:t>
            </w:r>
            <w:proofErr w:type="gramStart"/>
            <w:r w:rsidRPr="003B4849">
              <w:rPr>
                <w:rFonts w:ascii="r_ansi" w:hAnsi="r_ansi"/>
                <w:color w:val="000000" w:themeColor="text1"/>
                <w:sz w:val="18"/>
                <w:szCs w:val="18"/>
              </w:rPr>
              <w:t xml:space="preserve">data </w:t>
            </w:r>
            <w:r w:rsidRPr="003B4849">
              <w:rPr>
                <w:rFonts w:ascii="r_ansi" w:hAnsi="r_ansi"/>
                <w:color w:val="000000" w:themeColor="text1"/>
                <w:sz w:val="18"/>
                <w:szCs w:val="18"/>
              </w:rPr>
              <w:br/>
            </w:r>
            <w:proofErr w:type="gramEnd"/>
            <w:r w:rsidRPr="003B4849">
              <w:rPr>
                <w:rFonts w:ascii="r_ansi" w:hAnsi="r_ansi"/>
                <w:color w:val="000000" w:themeColor="text1"/>
                <w:sz w:val="18"/>
                <w:szCs w:val="18"/>
              </w:rPr>
              <w:t> . . I RCECME]"" D </w:t>
            </w:r>
            <w:proofErr w:type="gramStart"/>
            <w:r w:rsidRPr="003B4849">
              <w:rPr>
                <w:rFonts w:ascii="r_ansi" w:hAnsi="r_ansi"/>
                <w:color w:val="000000" w:themeColor="text1"/>
                <w:sz w:val="18"/>
                <w:szCs w:val="18"/>
              </w:rPr>
              <w:t>RXLINES(</w:t>
            </w:r>
            <w:proofErr w:type="gramEnd"/>
            <w:r w:rsidRPr="003B4849">
              <w:rPr>
                <w:rFonts w:ascii="r_ansi" w:hAnsi="r_ansi"/>
                <w:color w:val="000000" w:themeColor="text1"/>
                <w:sz w:val="18"/>
                <w:szCs w:val="18"/>
              </w:rPr>
              <w:t>RCZZ0,RCECME,RCT,ZZ1)</w:t>
            </w:r>
            <w:r w:rsidRPr="003B4849">
              <w:rPr>
                <w:rFonts w:ascii="r_ansi" w:hAnsi="r_ansi"/>
                <w:color w:val="000000" w:themeColor="text1"/>
                <w:sz w:val="18"/>
                <w:szCs w:val="18"/>
              </w:rPr>
              <w:br/>
              <w:t> . . I $P(RCZZ0,U,10)'="" D SET($J("",9)_"Receipt Comment: "_$P(RCZZ0,U,10),$P(RCZZ0,U),RCT,ZZ1)</w:t>
            </w:r>
            <w:r w:rsidRPr="003B4849">
              <w:rPr>
                <w:rFonts w:ascii="r_ansi" w:hAnsi="r_ansi"/>
                <w:color w:val="000000" w:themeColor="text1"/>
                <w:sz w:val="18"/>
                <w:szCs w:val="18"/>
              </w:rPr>
              <w:br/>
              <w:t> . . I $O(^RCY(344.49,RCSCR,1,ZZ1,1,0)) D ADJLINES(RCZZ0,RCT,ZZ1)</w:t>
            </w:r>
            <w:r w:rsidRPr="003B4849">
              <w:rPr>
                <w:rFonts w:ascii="r_ansi" w:hAnsi="r_ansi"/>
                <w:color w:val="000000" w:themeColor="text1"/>
                <w:sz w:val="18"/>
                <w:szCs w:val="18"/>
              </w:rPr>
              <w:br/>
              <w:t> . . I $</w:t>
            </w:r>
            <w:proofErr w:type="gramStart"/>
            <w:r w:rsidRPr="003B4849">
              <w:rPr>
                <w:rFonts w:ascii="r_ansi" w:hAnsi="r_ansi"/>
                <w:color w:val="000000" w:themeColor="text1"/>
                <w:sz w:val="18"/>
                <w:szCs w:val="18"/>
              </w:rPr>
              <w:t>G(</w:t>
            </w:r>
            <w:proofErr w:type="gramEnd"/>
            <w:r w:rsidRPr="003B4849">
              <w:rPr>
                <w:rFonts w:ascii="r_ansi" w:hAnsi="r_ansi"/>
                <w:color w:val="000000" w:themeColor="text1"/>
                <w:sz w:val="18"/>
                <w:szCs w:val="18"/>
              </w:rPr>
              <w:t>^TMP($J,"RC_REVIEW")) D REVLINES(RCSCR,RCZZ0,RCT,ZZ1)</w:t>
            </w:r>
            <w:r w:rsidRPr="003B4849">
              <w:rPr>
                <w:rFonts w:ascii="r_ansi" w:hAnsi="r_ansi"/>
                <w:color w:val="000000" w:themeColor="text1"/>
                <w:sz w:val="18"/>
                <w:szCs w:val="18"/>
              </w:rPr>
              <w:br/>
              <w:t> . . D </w:t>
            </w:r>
            <w:proofErr w:type="gramStart"/>
            <w:r w:rsidRPr="003B4849">
              <w:rPr>
                <w:rFonts w:ascii="r_ansi" w:hAnsi="r_ansi"/>
                <w:color w:val="000000" w:themeColor="text1"/>
                <w:sz w:val="18"/>
                <w:szCs w:val="18"/>
              </w:rPr>
              <w:t>SET(</w:t>
            </w:r>
            <w:proofErr w:type="gramEnd"/>
            <w:r w:rsidRPr="003B4849">
              <w:rPr>
                <w:rFonts w:ascii="r_ansi" w:hAnsi="r_ansi"/>
                <w:color w:val="000000" w:themeColor="text1"/>
                <w:sz w:val="18"/>
                <w:szCs w:val="18"/>
              </w:rPr>
              <w:t>$J("",7)_"APAR Reason: "_REASON,RCT,RCT,ZZ1)</w:t>
            </w:r>
            <w:r w:rsidRPr="003B4849">
              <w:rPr>
                <w:rFonts w:ascii="r_ansi" w:hAnsi="r_ansi"/>
                <w:color w:val="000000" w:themeColor="text1"/>
                <w:sz w:val="18"/>
                <w:szCs w:val="18"/>
              </w:rPr>
              <w:br/>
              <w:t xml:space="preserve"> . . S A="",$P(A,".",79)="" D SET(A,RCT,RCT,ZZ1) </w:t>
            </w:r>
          </w:p>
        </w:tc>
      </w:tr>
    </w:tbl>
    <w:p w14:paraId="0268DD6F" w14:textId="77777777" w:rsidR="0086059A" w:rsidRDefault="0086059A" w:rsidP="0086059A"/>
    <w:tbl>
      <w:tblPr>
        <w:tblW w:w="4991" w:type="pct"/>
        <w:tblInd w:w="17" w:type="dxa"/>
        <w:tblCellMar>
          <w:left w:w="0" w:type="dxa"/>
          <w:right w:w="0" w:type="dxa"/>
        </w:tblCellMar>
        <w:tblLook w:val="04A0" w:firstRow="1" w:lastRow="0" w:firstColumn="1" w:lastColumn="0" w:noHBand="0" w:noVBand="1"/>
      </w:tblPr>
      <w:tblGrid>
        <w:gridCol w:w="9559"/>
      </w:tblGrid>
      <w:tr w:rsidR="0086059A" w:rsidRPr="009B3C81" w14:paraId="04401582" w14:textId="77777777" w:rsidTr="0086059A">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C03AE3D" w14:textId="77777777" w:rsidR="0086059A" w:rsidRPr="009B3C81" w:rsidRDefault="0086059A" w:rsidP="0086059A">
            <w:pPr>
              <w:spacing w:before="60" w:after="60"/>
              <w:rPr>
                <w:rFonts w:ascii="Arial" w:hAnsi="Arial" w:cs="Arial"/>
                <w:b/>
                <w:bCs/>
              </w:rPr>
            </w:pPr>
            <w:r w:rsidRPr="009B3C81">
              <w:rPr>
                <w:rFonts w:ascii="Arial" w:hAnsi="Arial" w:cs="Arial"/>
                <w:b/>
                <w:bCs/>
              </w:rPr>
              <w:t>Modified Logic (Changes are in bold)</w:t>
            </w:r>
          </w:p>
        </w:tc>
      </w:tr>
      <w:tr w:rsidR="0086059A" w:rsidRPr="00394728" w14:paraId="521152D9" w14:textId="77777777" w:rsidTr="0086059A">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54B792A" w14:textId="36FA5786" w:rsidR="003B4849" w:rsidRPr="00526DA7" w:rsidRDefault="003B4849" w:rsidP="003B4849">
            <w:pPr>
              <w:spacing w:before="60" w:after="60"/>
              <w:rPr>
                <w:rFonts w:ascii="r_ansi" w:hAnsi="r_ansi" w:cs="r_ansi"/>
                <w:sz w:val="16"/>
                <w:szCs w:val="16"/>
              </w:rPr>
            </w:pPr>
            <w:r w:rsidRPr="003B4849">
              <w:rPr>
                <w:rFonts w:ascii="r_ansi" w:hAnsi="r_ansi" w:cs="r_ansi"/>
                <w:sz w:val="16"/>
                <w:szCs w:val="16"/>
              </w:rPr>
              <w:t xml:space="preserve"> . . D SET($J("",4+RCTL)_"Payment </w:t>
            </w:r>
            <w:proofErr w:type="spellStart"/>
            <w:r w:rsidRPr="003B4849">
              <w:rPr>
                <w:rFonts w:ascii="r_ansi" w:hAnsi="r_ansi" w:cs="r_ansi"/>
                <w:sz w:val="16"/>
                <w:szCs w:val="16"/>
              </w:rPr>
              <w:t>Amt</w:t>
            </w:r>
            <w:proofErr w:type="spellEnd"/>
            <w:r w:rsidRPr="003B4849">
              <w:rPr>
                <w:rFonts w:ascii="r_ansi" w:hAnsi="r_ansi" w:cs="r_ansi"/>
                <w:sz w:val="16"/>
                <w:szCs w:val="16"/>
              </w:rPr>
              <w:t>: "_$J(+$P(RCZZ0,U,5),"",2)_" Total Adjustments: "_$J(+$P(RCZZ0,U,8),"",2)_" Net: "_$J($P(RCZZ0,U,5)+$P(RCZZ0,U,8),"",2),RCT,RCT,ZZ1)</w:t>
            </w:r>
            <w:r w:rsidRPr="003B4849">
              <w:rPr>
                <w:rFonts w:ascii="r_ansi" w:hAnsi="r_ansi" w:cs="r_ansi"/>
                <w:sz w:val="16"/>
                <w:szCs w:val="16"/>
              </w:rPr>
              <w:br/>
              <w:t xml:space="preserve"> . . ; </w:t>
            </w:r>
            <w:proofErr w:type="spellStart"/>
            <w:r w:rsidRPr="003B4849">
              <w:rPr>
                <w:rFonts w:ascii="r_ansi" w:hAnsi="r_ansi" w:cs="r_ansi"/>
                <w:sz w:val="16"/>
                <w:szCs w:val="16"/>
              </w:rPr>
              <w:t>displaY</w:t>
            </w:r>
            <w:proofErr w:type="spellEnd"/>
            <w:r w:rsidRPr="003B4849">
              <w:rPr>
                <w:rFonts w:ascii="r_ansi" w:hAnsi="r_ansi" w:cs="r_ansi"/>
                <w:sz w:val="16"/>
                <w:szCs w:val="16"/>
              </w:rPr>
              <w:t xml:space="preserve"> pharmacy EEOB </w:t>
            </w:r>
            <w:proofErr w:type="gramStart"/>
            <w:r w:rsidRPr="003B4849">
              <w:rPr>
                <w:rFonts w:ascii="r_ansi" w:hAnsi="r_ansi" w:cs="r_ansi"/>
                <w:sz w:val="16"/>
                <w:szCs w:val="16"/>
              </w:rPr>
              <w:t xml:space="preserve">data </w:t>
            </w:r>
            <w:r w:rsidRPr="003B4849">
              <w:rPr>
                <w:rFonts w:ascii="r_ansi" w:hAnsi="r_ansi" w:cs="r_ansi"/>
                <w:sz w:val="16"/>
                <w:szCs w:val="16"/>
              </w:rPr>
              <w:br/>
            </w:r>
            <w:proofErr w:type="gramEnd"/>
            <w:r w:rsidRPr="003B4849">
              <w:rPr>
                <w:rFonts w:ascii="r_ansi" w:hAnsi="r_ansi" w:cs="r_ansi"/>
                <w:sz w:val="16"/>
                <w:szCs w:val="16"/>
              </w:rPr>
              <w:t> . . I RCECME]"" D </w:t>
            </w:r>
            <w:proofErr w:type="gramStart"/>
            <w:r w:rsidRPr="003B4849">
              <w:rPr>
                <w:rFonts w:ascii="r_ansi" w:hAnsi="r_ansi" w:cs="r_ansi"/>
                <w:sz w:val="16"/>
                <w:szCs w:val="16"/>
              </w:rPr>
              <w:t>RXLINES(</w:t>
            </w:r>
            <w:proofErr w:type="gramEnd"/>
            <w:r w:rsidRPr="003B4849">
              <w:rPr>
                <w:rFonts w:ascii="r_ansi" w:hAnsi="r_ansi" w:cs="r_ansi"/>
                <w:sz w:val="16"/>
                <w:szCs w:val="16"/>
              </w:rPr>
              <w:t>RCZZ0,RCECME,RCT,ZZ1)</w:t>
            </w:r>
            <w:r w:rsidRPr="003B4849">
              <w:rPr>
                <w:rFonts w:ascii="r_ansi" w:hAnsi="r_ansi" w:cs="r_ansi"/>
                <w:sz w:val="16"/>
                <w:szCs w:val="16"/>
              </w:rPr>
              <w:br/>
              <w:t> </w:t>
            </w:r>
            <w:r w:rsidRPr="00526DA7">
              <w:rPr>
                <w:rFonts w:ascii="r_ansi" w:hAnsi="r_ansi" w:cs="r_ansi"/>
                <w:sz w:val="16"/>
                <w:szCs w:val="16"/>
              </w:rPr>
              <w:t>. .</w:t>
            </w:r>
            <w:r w:rsidR="00DF5B89" w:rsidRPr="00526DA7">
              <w:rPr>
                <w:rFonts w:ascii="r_ansi" w:hAnsi="r_ansi" w:cs="r_ansi"/>
                <w:sz w:val="16"/>
                <w:szCs w:val="16"/>
              </w:rPr>
              <w:t xml:space="preserve"> ;</w:t>
            </w:r>
            <w:r w:rsidRPr="00526DA7">
              <w:rPr>
                <w:rFonts w:ascii="r_ansi" w:hAnsi="r_ansi" w:cs="r_ansi"/>
                <w:sz w:val="16"/>
                <w:szCs w:val="16"/>
              </w:rPr>
              <w:t>I $P(RCZZ0,U,10)'="" D SET($J("",9)_"Receipt Comment: "_$P(RCZZ0,U,10),$P(RCZZ0,U),RCT,ZZ1)</w:t>
            </w:r>
          </w:p>
          <w:p w14:paraId="3DD76FA8" w14:textId="77777777" w:rsidR="004F1A19" w:rsidRPr="00526DA7" w:rsidRDefault="004F1A19" w:rsidP="004F1A19">
            <w:pPr>
              <w:spacing w:before="60" w:after="60"/>
              <w:rPr>
                <w:rFonts w:ascii="r_ansi" w:hAnsi="r_ansi" w:cs="r_ansi"/>
                <w:sz w:val="16"/>
                <w:szCs w:val="16"/>
              </w:rPr>
            </w:pPr>
            <w:r w:rsidRPr="00526DA7">
              <w:rPr>
                <w:rFonts w:ascii="r_ansi" w:hAnsi="r_ansi" w:cs="r_ansi"/>
                <w:sz w:val="16"/>
                <w:szCs w:val="16"/>
              </w:rPr>
              <w:t>;</w:t>
            </w:r>
          </w:p>
          <w:p w14:paraId="57DF13D9" w14:textId="77777777" w:rsidR="003C7814" w:rsidRPr="003C7814" w:rsidRDefault="003C7814" w:rsidP="003C7814">
            <w:pPr>
              <w:spacing w:before="60" w:after="60"/>
              <w:rPr>
                <w:rFonts w:ascii="r_ansi" w:hAnsi="r_ansi" w:cs="r_ansi"/>
                <w:b/>
                <w:sz w:val="16"/>
                <w:szCs w:val="16"/>
                <w:highlight w:val="yellow"/>
              </w:rPr>
            </w:pPr>
            <w:r w:rsidRPr="003C7814">
              <w:rPr>
                <w:rFonts w:ascii="r_ansi" w:hAnsi="r_ansi" w:cs="r_ansi"/>
                <w:b/>
                <w:sz w:val="16"/>
                <w:szCs w:val="16"/>
                <w:highlight w:val="yellow"/>
              </w:rPr>
              <w:t>;</w:t>
            </w:r>
          </w:p>
          <w:p w14:paraId="2409467F" w14:textId="77777777" w:rsidR="003C7814" w:rsidRPr="003C7814" w:rsidRDefault="003C7814" w:rsidP="003C7814">
            <w:pPr>
              <w:spacing w:before="60" w:after="60"/>
              <w:rPr>
                <w:rFonts w:ascii="r_ansi" w:hAnsi="r_ansi" w:cs="r_ansi"/>
                <w:b/>
                <w:sz w:val="16"/>
                <w:szCs w:val="16"/>
                <w:highlight w:val="yellow"/>
              </w:rPr>
            </w:pPr>
            <w:r w:rsidRPr="003C7814">
              <w:rPr>
                <w:rFonts w:ascii="r_ansi" w:hAnsi="r_ansi" w:cs="r_ansi"/>
                <w:b/>
                <w:sz w:val="16"/>
                <w:szCs w:val="16"/>
                <w:highlight w:val="yellow"/>
              </w:rPr>
              <w:t xml:space="preserve">; Add D SET for new line with ADDED BY field # 344.491, field #2.01 and DATE/TIME ADDED field </w:t>
            </w:r>
            <w:r w:rsidRPr="003C7814">
              <w:rPr>
                <w:rFonts w:ascii="r_ansi" w:hAnsi="r_ansi" w:cs="r_ansi"/>
                <w:b/>
                <w:sz w:val="16"/>
                <w:szCs w:val="16"/>
                <w:highlight w:val="yellow"/>
              </w:rPr>
              <w:lastRenderedPageBreak/>
              <w:t>(file 344.491, field #2.02)</w:t>
            </w:r>
          </w:p>
          <w:p w14:paraId="12E247BD" w14:textId="77777777" w:rsidR="003C7814" w:rsidRPr="003C7814" w:rsidRDefault="003C7814" w:rsidP="003C7814">
            <w:pPr>
              <w:spacing w:before="60" w:after="60"/>
              <w:rPr>
                <w:rFonts w:ascii="r_ansi" w:hAnsi="r_ansi" w:cs="r_ansi"/>
                <w:b/>
                <w:sz w:val="16"/>
                <w:szCs w:val="16"/>
                <w:highlight w:val="yellow"/>
              </w:rPr>
            </w:pPr>
            <w:r w:rsidRPr="003C7814">
              <w:rPr>
                <w:rFonts w:ascii="r_ansi" w:hAnsi="r_ansi" w:cs="r_ansi"/>
                <w:b/>
                <w:sz w:val="16"/>
                <w:szCs w:val="16"/>
                <w:highlight w:val="yellow"/>
              </w:rPr>
              <w:t>;</w:t>
            </w:r>
          </w:p>
          <w:p w14:paraId="080F5BBA" w14:textId="0CAA641D" w:rsidR="0086059A" w:rsidRPr="00FD0C06" w:rsidRDefault="003B4849" w:rsidP="004F1A19">
            <w:pPr>
              <w:spacing w:before="60" w:after="60"/>
              <w:rPr>
                <w:rFonts w:ascii="r_ansi" w:hAnsi="r_ansi" w:cs="r_ansi"/>
                <w:b/>
                <w:sz w:val="16"/>
                <w:szCs w:val="16"/>
              </w:rPr>
            </w:pPr>
            <w:r w:rsidRPr="003B4849">
              <w:rPr>
                <w:rFonts w:ascii="r_ansi" w:hAnsi="r_ansi" w:cs="r_ansi"/>
                <w:sz w:val="16"/>
                <w:szCs w:val="16"/>
              </w:rPr>
              <w:t>. . I $O(^RCY(344.49,RCSCR,1,ZZ1,1,0)) D ADJLINES(RCZZ0,RCT,ZZ1)</w:t>
            </w:r>
            <w:r w:rsidRPr="003B4849">
              <w:rPr>
                <w:rFonts w:ascii="r_ansi" w:hAnsi="r_ansi" w:cs="r_ansi"/>
                <w:sz w:val="16"/>
                <w:szCs w:val="16"/>
              </w:rPr>
              <w:br/>
              <w:t> . . I $</w:t>
            </w:r>
            <w:proofErr w:type="gramStart"/>
            <w:r w:rsidRPr="003B4849">
              <w:rPr>
                <w:rFonts w:ascii="r_ansi" w:hAnsi="r_ansi" w:cs="r_ansi"/>
                <w:sz w:val="16"/>
                <w:szCs w:val="16"/>
              </w:rPr>
              <w:t>G(</w:t>
            </w:r>
            <w:proofErr w:type="gramEnd"/>
            <w:r w:rsidRPr="003B4849">
              <w:rPr>
                <w:rFonts w:ascii="r_ansi" w:hAnsi="r_ansi" w:cs="r_ansi"/>
                <w:sz w:val="16"/>
                <w:szCs w:val="16"/>
              </w:rPr>
              <w:t>^TMP($J,"RC_REVIEW")) D REVLINES(RCSCR,RCZZ0,RCT,ZZ1)</w:t>
            </w:r>
            <w:r w:rsidRPr="003B4849">
              <w:rPr>
                <w:rFonts w:ascii="r_ansi" w:hAnsi="r_ansi" w:cs="r_ansi"/>
                <w:sz w:val="16"/>
                <w:szCs w:val="16"/>
              </w:rPr>
              <w:br/>
              <w:t> . . D </w:t>
            </w:r>
            <w:proofErr w:type="gramStart"/>
            <w:r w:rsidRPr="003B4849">
              <w:rPr>
                <w:rFonts w:ascii="r_ansi" w:hAnsi="r_ansi" w:cs="r_ansi"/>
                <w:sz w:val="16"/>
                <w:szCs w:val="16"/>
              </w:rPr>
              <w:t>SET(</w:t>
            </w:r>
            <w:proofErr w:type="gramEnd"/>
            <w:r w:rsidRPr="003B4849">
              <w:rPr>
                <w:rFonts w:ascii="r_ansi" w:hAnsi="r_ansi" w:cs="r_ansi"/>
                <w:sz w:val="16"/>
                <w:szCs w:val="16"/>
              </w:rPr>
              <w:t>$J("",7)_"APAR Reason: "_REASON,RCT,RCT,ZZ1)</w:t>
            </w:r>
            <w:r w:rsidRPr="003B4849">
              <w:rPr>
                <w:rFonts w:ascii="r_ansi" w:hAnsi="r_ansi" w:cs="r_ansi"/>
                <w:sz w:val="16"/>
                <w:szCs w:val="16"/>
              </w:rPr>
              <w:br/>
              <w:t> . . S A="",$P(A,".",79)="" D SET(A,RCT,RCT,ZZ1)</w:t>
            </w:r>
          </w:p>
          <w:p w14:paraId="10599B53" w14:textId="77777777" w:rsidR="0086059A" w:rsidRDefault="0086059A" w:rsidP="0086059A">
            <w:pPr>
              <w:spacing w:before="60" w:after="60"/>
              <w:rPr>
                <w:rFonts w:ascii="r_ansi" w:hAnsi="r_ansi" w:cs="r_ansi"/>
                <w:b/>
                <w:sz w:val="16"/>
                <w:szCs w:val="16"/>
                <w:highlight w:val="yellow"/>
              </w:rPr>
            </w:pPr>
          </w:p>
          <w:p w14:paraId="58A87806" w14:textId="77777777" w:rsidR="0086059A" w:rsidRPr="00C13462" w:rsidRDefault="0086059A" w:rsidP="0086059A">
            <w:pPr>
              <w:spacing w:before="60" w:after="60"/>
              <w:rPr>
                <w:rFonts w:ascii="r_ansi" w:hAnsi="r_ansi"/>
                <w:sz w:val="14"/>
                <w:szCs w:val="16"/>
                <w:highlight w:val="yellow"/>
              </w:rPr>
            </w:pPr>
          </w:p>
        </w:tc>
      </w:tr>
    </w:tbl>
    <w:p w14:paraId="7DA43269" w14:textId="77777777" w:rsidR="0086059A" w:rsidRDefault="0086059A" w:rsidP="0086059A">
      <w:pPr>
        <w:pStyle w:val="BodyText"/>
        <w:rPr>
          <w:rFonts w:eastAsiaTheme="minorHAnsi"/>
          <w:lang w:eastAsia="en-US"/>
        </w:rPr>
      </w:pPr>
    </w:p>
    <w:p w14:paraId="39020E2E" w14:textId="207D6BB3" w:rsidR="002F5D7D" w:rsidRDefault="002F5D7D">
      <w:pPr>
        <w:rPr>
          <w:rFonts w:ascii="Times New Roman" w:hAnsi="Times New Roman"/>
        </w:rPr>
      </w:pPr>
    </w:p>
    <w:p w14:paraId="6791BB44" w14:textId="77777777" w:rsidR="00EB1DE1" w:rsidRDefault="00EB1DE1" w:rsidP="00EB1DE1"/>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EB1DE1" w:rsidRPr="00D54506" w14:paraId="44781E96" w14:textId="77777777" w:rsidTr="00AE16F9">
        <w:trPr>
          <w:cantSplit/>
          <w:trHeight w:val="543"/>
          <w:tblHeader/>
        </w:trPr>
        <w:tc>
          <w:tcPr>
            <w:tcW w:w="1510" w:type="pct"/>
            <w:shd w:val="clear" w:color="auto" w:fill="D9D9D9" w:themeFill="background1" w:themeFillShade="D9"/>
            <w:vAlign w:val="center"/>
          </w:tcPr>
          <w:p w14:paraId="5CCA11D1" w14:textId="77777777" w:rsidR="00EB1DE1" w:rsidRPr="00D54506" w:rsidRDefault="00EB1DE1" w:rsidP="00AE16F9">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4F1A7144" w14:textId="77777777" w:rsidR="00EB1DE1" w:rsidRPr="00D54506" w:rsidRDefault="00EB1DE1" w:rsidP="00AE16F9">
            <w:pPr>
              <w:pStyle w:val="TableHeading"/>
            </w:pPr>
            <w:r w:rsidRPr="00D54506">
              <w:t>Activities</w:t>
            </w:r>
          </w:p>
        </w:tc>
      </w:tr>
      <w:tr w:rsidR="00EB1DE1" w:rsidRPr="00D54506" w14:paraId="2080BC61" w14:textId="77777777" w:rsidTr="00AE16F9">
        <w:trPr>
          <w:cantSplit/>
          <w:tblHeader/>
        </w:trPr>
        <w:tc>
          <w:tcPr>
            <w:tcW w:w="1510" w:type="pct"/>
            <w:shd w:val="clear" w:color="auto" w:fill="D9D9D9"/>
            <w:vAlign w:val="center"/>
          </w:tcPr>
          <w:p w14:paraId="4F3A3503" w14:textId="77777777" w:rsidR="00EB1DE1" w:rsidRPr="00D54506" w:rsidRDefault="00EB1DE1" w:rsidP="00AE16F9">
            <w:pPr>
              <w:pStyle w:val="TableText"/>
              <w:rPr>
                <w:b/>
              </w:rPr>
            </w:pPr>
            <w:r w:rsidRPr="00D54506">
              <w:rPr>
                <w:b/>
              </w:rPr>
              <w:t>Routine Name</w:t>
            </w:r>
          </w:p>
        </w:tc>
        <w:tc>
          <w:tcPr>
            <w:tcW w:w="3490" w:type="pct"/>
            <w:gridSpan w:val="4"/>
            <w:tcBorders>
              <w:bottom w:val="single" w:sz="6" w:space="0" w:color="000000"/>
            </w:tcBorders>
          </w:tcPr>
          <w:p w14:paraId="071089BD" w14:textId="1C98A10F" w:rsidR="00EB1DE1" w:rsidRPr="00AF1EA3" w:rsidRDefault="00EB1DE1" w:rsidP="00AE16F9">
            <w:pPr>
              <w:pStyle w:val="TableText"/>
              <w:rPr>
                <w:rFonts w:ascii="Times New Roman" w:hAnsi="Times New Roman" w:cs="Times New Roman"/>
                <w:b/>
              </w:rPr>
            </w:pPr>
            <w:r>
              <w:rPr>
                <w:rFonts w:ascii="Times New Roman" w:hAnsi="Times New Roman" w:cs="Times New Roman"/>
              </w:rPr>
              <w:t>RCDPEM</w:t>
            </w:r>
          </w:p>
        </w:tc>
      </w:tr>
      <w:tr w:rsidR="00EB1DE1" w:rsidRPr="00D54506" w14:paraId="33AA703D" w14:textId="77777777" w:rsidTr="00AE16F9">
        <w:trPr>
          <w:cantSplit/>
        </w:trPr>
        <w:tc>
          <w:tcPr>
            <w:tcW w:w="1510" w:type="pct"/>
            <w:shd w:val="clear" w:color="auto" w:fill="D9D9D9"/>
            <w:vAlign w:val="center"/>
          </w:tcPr>
          <w:p w14:paraId="05C788DE" w14:textId="77777777" w:rsidR="00EB1DE1" w:rsidRPr="00D54506" w:rsidRDefault="00EB1DE1" w:rsidP="00AE16F9">
            <w:pPr>
              <w:pStyle w:val="TableText"/>
              <w:rPr>
                <w:b/>
              </w:rPr>
            </w:pPr>
            <w:r w:rsidRPr="00D54506">
              <w:rPr>
                <w:b/>
              </w:rPr>
              <w:t>Enhancement Category</w:t>
            </w:r>
          </w:p>
        </w:tc>
        <w:tc>
          <w:tcPr>
            <w:tcW w:w="613" w:type="pct"/>
            <w:tcBorders>
              <w:right w:val="nil"/>
            </w:tcBorders>
          </w:tcPr>
          <w:p w14:paraId="52DA65E5" w14:textId="77777777" w:rsidR="00EB1DE1" w:rsidRPr="00D54506" w:rsidRDefault="00EB1DE1" w:rsidP="00AE16F9">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F83D357" w14:textId="77777777" w:rsidR="00EB1DE1" w:rsidRPr="00D54506" w:rsidRDefault="00EB1DE1" w:rsidP="00AE16F9">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1F4F7F95" w14:textId="77777777" w:rsidR="00EB1DE1" w:rsidRPr="00D54506" w:rsidRDefault="00EB1DE1" w:rsidP="00AE16F9">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7DE3BD7" w14:textId="77777777" w:rsidR="00EB1DE1" w:rsidRPr="00D54506" w:rsidRDefault="00EB1DE1" w:rsidP="00AE16F9">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EB1DE1" w:rsidRPr="00D54506" w14:paraId="4D3AF31C" w14:textId="77777777" w:rsidTr="00AE16F9">
        <w:trPr>
          <w:cantSplit/>
        </w:trPr>
        <w:tc>
          <w:tcPr>
            <w:tcW w:w="1510" w:type="pct"/>
            <w:shd w:val="clear" w:color="auto" w:fill="D9D9D9"/>
            <w:vAlign w:val="center"/>
          </w:tcPr>
          <w:p w14:paraId="2CA0926D" w14:textId="77777777" w:rsidR="00EB1DE1" w:rsidRPr="00D54506" w:rsidRDefault="00EB1DE1" w:rsidP="00AE16F9">
            <w:pPr>
              <w:pStyle w:val="TableText"/>
              <w:rPr>
                <w:b/>
              </w:rPr>
            </w:pPr>
            <w:r w:rsidRPr="00D54506">
              <w:rPr>
                <w:b/>
              </w:rPr>
              <w:t>RTM</w:t>
            </w:r>
          </w:p>
        </w:tc>
        <w:tc>
          <w:tcPr>
            <w:tcW w:w="3490" w:type="pct"/>
            <w:gridSpan w:val="4"/>
          </w:tcPr>
          <w:p w14:paraId="271E3744" w14:textId="77777777" w:rsidR="00EB1DE1" w:rsidRPr="00D54506" w:rsidRDefault="00EB1DE1" w:rsidP="00AE16F9">
            <w:pPr>
              <w:pStyle w:val="TableText"/>
              <w:rPr>
                <w:rFonts w:ascii="Garamond" w:hAnsi="Garamond"/>
                <w:iCs/>
              </w:rPr>
            </w:pPr>
          </w:p>
        </w:tc>
      </w:tr>
      <w:tr w:rsidR="00EB1DE1" w:rsidRPr="00D54506" w14:paraId="0D0FCD8F" w14:textId="77777777" w:rsidTr="00AE16F9">
        <w:trPr>
          <w:cantSplit/>
        </w:trPr>
        <w:tc>
          <w:tcPr>
            <w:tcW w:w="1510" w:type="pct"/>
            <w:tcBorders>
              <w:bottom w:val="single" w:sz="6" w:space="0" w:color="000000"/>
            </w:tcBorders>
            <w:shd w:val="clear" w:color="auto" w:fill="D9D9D9"/>
            <w:vAlign w:val="center"/>
          </w:tcPr>
          <w:p w14:paraId="698D56FB" w14:textId="77777777" w:rsidR="00EB1DE1" w:rsidRPr="00D54506" w:rsidRDefault="00EB1DE1" w:rsidP="00AE16F9">
            <w:pPr>
              <w:pStyle w:val="TableText"/>
              <w:rPr>
                <w:b/>
              </w:rPr>
            </w:pPr>
            <w:r w:rsidRPr="00D54506">
              <w:rPr>
                <w:b/>
              </w:rPr>
              <w:t>Related Options</w:t>
            </w:r>
          </w:p>
        </w:tc>
        <w:tc>
          <w:tcPr>
            <w:tcW w:w="3490" w:type="pct"/>
            <w:gridSpan w:val="4"/>
            <w:tcBorders>
              <w:bottom w:val="single" w:sz="4" w:space="0" w:color="auto"/>
            </w:tcBorders>
          </w:tcPr>
          <w:p w14:paraId="5F58A08C" w14:textId="66140FAC" w:rsidR="004D06FA" w:rsidRDefault="004D06FA" w:rsidP="005715D6">
            <w:pPr>
              <w:pStyle w:val="TableText"/>
              <w:rPr>
                <w:rFonts w:ascii="Garamond" w:hAnsi="Garamond"/>
              </w:rPr>
            </w:pPr>
            <w:r>
              <w:rPr>
                <w:rFonts w:ascii="Garamond" w:hAnsi="Garamond"/>
              </w:rPr>
              <w:t>PRCA NIGHTLY PROCESS</w:t>
            </w:r>
          </w:p>
          <w:p w14:paraId="178BBB9E" w14:textId="77777777" w:rsidR="005715D6" w:rsidRPr="005715D6" w:rsidRDefault="005715D6" w:rsidP="005715D6">
            <w:pPr>
              <w:pStyle w:val="TableText"/>
              <w:rPr>
                <w:rFonts w:ascii="Garamond" w:hAnsi="Garamond"/>
              </w:rPr>
            </w:pPr>
            <w:r w:rsidRPr="005715D6">
              <w:rPr>
                <w:rFonts w:ascii="Garamond" w:hAnsi="Garamond"/>
              </w:rPr>
              <w:t>RCDP RECEIPT PROCESSING</w:t>
            </w:r>
          </w:p>
          <w:p w14:paraId="5EE4DD6F" w14:textId="66A94CBA" w:rsidR="00EB1DE1" w:rsidRPr="00D54506" w:rsidRDefault="005715D6" w:rsidP="005715D6">
            <w:pPr>
              <w:pStyle w:val="TableText"/>
              <w:rPr>
                <w:rFonts w:ascii="Garamond" w:hAnsi="Garamond"/>
              </w:rPr>
            </w:pPr>
            <w:r w:rsidRPr="005715D6">
              <w:rPr>
                <w:rFonts w:ascii="Garamond" w:hAnsi="Garamond"/>
              </w:rPr>
              <w:t>RCDPE EDI LOCKBOX WORKLIST</w:t>
            </w:r>
          </w:p>
        </w:tc>
      </w:tr>
    </w:tbl>
    <w:p w14:paraId="324D9F72" w14:textId="77777777" w:rsidR="00EB1DE1" w:rsidRDefault="00EB1DE1" w:rsidP="00EB1DE1"/>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EB1DE1" w:rsidRPr="00D54506" w14:paraId="63099A68" w14:textId="77777777" w:rsidTr="00AE16F9">
        <w:trPr>
          <w:cantSplit/>
          <w:trHeight w:val="318"/>
          <w:tblHeader/>
        </w:trPr>
        <w:tc>
          <w:tcPr>
            <w:tcW w:w="1510" w:type="pct"/>
            <w:tcBorders>
              <w:top w:val="single" w:sz="6" w:space="0" w:color="000000"/>
              <w:bottom w:val="single" w:sz="6" w:space="0" w:color="000000"/>
            </w:tcBorders>
            <w:shd w:val="clear" w:color="auto" w:fill="D9D9D9"/>
            <w:vAlign w:val="center"/>
          </w:tcPr>
          <w:p w14:paraId="66EAB09A" w14:textId="77777777" w:rsidR="00EB1DE1" w:rsidRPr="00D54506" w:rsidRDefault="00EB1DE1" w:rsidP="00AE16F9">
            <w:pPr>
              <w:pStyle w:val="TableHeading"/>
            </w:pPr>
            <w:r w:rsidRPr="00D54506">
              <w:t>Related Routines</w:t>
            </w:r>
          </w:p>
        </w:tc>
        <w:tc>
          <w:tcPr>
            <w:tcW w:w="1529" w:type="pct"/>
            <w:tcBorders>
              <w:bottom w:val="single" w:sz="4" w:space="0" w:color="auto"/>
            </w:tcBorders>
            <w:shd w:val="clear" w:color="auto" w:fill="D9D9D9"/>
          </w:tcPr>
          <w:p w14:paraId="5485FC21" w14:textId="77777777" w:rsidR="00EB1DE1" w:rsidRPr="00D54506" w:rsidRDefault="00EB1DE1" w:rsidP="00AE16F9">
            <w:pPr>
              <w:pStyle w:val="TableHeading"/>
            </w:pPr>
            <w:r w:rsidRPr="00D54506">
              <w:t>Routines “Called By”</w:t>
            </w:r>
          </w:p>
        </w:tc>
        <w:tc>
          <w:tcPr>
            <w:tcW w:w="1961" w:type="pct"/>
            <w:tcBorders>
              <w:bottom w:val="single" w:sz="4" w:space="0" w:color="auto"/>
            </w:tcBorders>
            <w:shd w:val="clear" w:color="auto" w:fill="D9D9D9"/>
          </w:tcPr>
          <w:p w14:paraId="33266551" w14:textId="77777777" w:rsidR="00EB1DE1" w:rsidRPr="00D54506" w:rsidRDefault="00EB1DE1" w:rsidP="00AE16F9">
            <w:pPr>
              <w:pStyle w:val="TableHeading"/>
            </w:pPr>
            <w:r w:rsidRPr="00D54506">
              <w:t xml:space="preserve">Routines “Called”   </w:t>
            </w:r>
          </w:p>
        </w:tc>
      </w:tr>
      <w:tr w:rsidR="00EB1DE1" w:rsidRPr="00D54506" w14:paraId="0C4CA508" w14:textId="77777777" w:rsidTr="00AE16F9">
        <w:trPr>
          <w:cantSplit/>
          <w:trHeight w:val="697"/>
        </w:trPr>
        <w:tc>
          <w:tcPr>
            <w:tcW w:w="1510" w:type="pct"/>
            <w:tcBorders>
              <w:top w:val="single" w:sz="6" w:space="0" w:color="000000"/>
              <w:bottom w:val="single" w:sz="6" w:space="0" w:color="000000"/>
            </w:tcBorders>
            <w:shd w:val="clear" w:color="auto" w:fill="D9D9D9"/>
            <w:vAlign w:val="center"/>
          </w:tcPr>
          <w:p w14:paraId="02757AA7" w14:textId="77777777" w:rsidR="00EB1DE1" w:rsidRPr="00D54506" w:rsidRDefault="00EB1DE1" w:rsidP="00AE16F9">
            <w:pPr>
              <w:pStyle w:val="TableText"/>
              <w:rPr>
                <w:b/>
              </w:rPr>
            </w:pPr>
          </w:p>
        </w:tc>
        <w:tc>
          <w:tcPr>
            <w:tcW w:w="1529" w:type="pct"/>
            <w:tcBorders>
              <w:bottom w:val="single" w:sz="4" w:space="0" w:color="auto"/>
            </w:tcBorders>
            <w:vAlign w:val="center"/>
          </w:tcPr>
          <w:p w14:paraId="2AAA1A25" w14:textId="77777777" w:rsidR="00EB1DE1" w:rsidRDefault="004D06FA" w:rsidP="00AE16F9">
            <w:pPr>
              <w:pStyle w:val="TableText"/>
              <w:rPr>
                <w:rFonts w:ascii="r_ansi" w:hAnsi="r_ansi" w:cs="Times New Roman"/>
              </w:rPr>
            </w:pPr>
            <w:r>
              <w:rPr>
                <w:rFonts w:ascii="r_ansi" w:hAnsi="r_ansi" w:cs="Times New Roman"/>
              </w:rPr>
              <w:t>RCDPEAP</w:t>
            </w:r>
          </w:p>
          <w:p w14:paraId="2296A418" w14:textId="34C49555" w:rsidR="004D06FA" w:rsidRDefault="004D06FA" w:rsidP="00AE16F9">
            <w:pPr>
              <w:pStyle w:val="TableText"/>
              <w:rPr>
                <w:rFonts w:ascii="r_ansi" w:hAnsi="r_ansi" w:cs="Times New Roman"/>
              </w:rPr>
            </w:pPr>
            <w:r>
              <w:rPr>
                <w:rFonts w:ascii="r_ansi" w:hAnsi="r_ansi" w:cs="Times New Roman"/>
              </w:rPr>
              <w:t>RCDPEM0</w:t>
            </w:r>
          </w:p>
          <w:p w14:paraId="74A1A967" w14:textId="78ECD837" w:rsidR="004D06FA" w:rsidRDefault="004D06FA" w:rsidP="00AE16F9">
            <w:pPr>
              <w:pStyle w:val="TableText"/>
              <w:rPr>
                <w:rFonts w:ascii="r_ansi" w:hAnsi="r_ansi" w:cs="Times New Roman"/>
              </w:rPr>
            </w:pPr>
            <w:r>
              <w:rPr>
                <w:rFonts w:ascii="r_ansi" w:hAnsi="r_ansi" w:cs="Times New Roman"/>
              </w:rPr>
              <w:t>RCDPEM1</w:t>
            </w:r>
          </w:p>
          <w:p w14:paraId="312FA34D" w14:textId="77777777" w:rsidR="004D06FA" w:rsidRDefault="004D06FA" w:rsidP="00AE16F9">
            <w:pPr>
              <w:pStyle w:val="TableText"/>
              <w:rPr>
                <w:rFonts w:ascii="r_ansi" w:hAnsi="r_ansi" w:cs="Times New Roman"/>
              </w:rPr>
            </w:pPr>
            <w:r>
              <w:rPr>
                <w:rFonts w:ascii="r_ansi" w:hAnsi="r_ansi" w:cs="Times New Roman"/>
              </w:rPr>
              <w:t>RCDPEU</w:t>
            </w:r>
          </w:p>
          <w:p w14:paraId="788EEE32" w14:textId="3CED435C" w:rsidR="004D06FA" w:rsidRDefault="004D06FA" w:rsidP="00AE16F9">
            <w:pPr>
              <w:pStyle w:val="TableText"/>
              <w:rPr>
                <w:rFonts w:ascii="r_ansi" w:hAnsi="r_ansi" w:cs="Times New Roman"/>
              </w:rPr>
            </w:pPr>
            <w:r>
              <w:rPr>
                <w:rFonts w:ascii="r_ansi" w:hAnsi="r_ansi" w:cs="Times New Roman"/>
              </w:rPr>
              <w:t>RCDPEWL4</w:t>
            </w:r>
          </w:p>
          <w:p w14:paraId="3D8FBD33" w14:textId="0D0EE584" w:rsidR="004D06FA" w:rsidRPr="009E6A28" w:rsidRDefault="004D06FA" w:rsidP="00AE16F9">
            <w:pPr>
              <w:pStyle w:val="TableText"/>
              <w:rPr>
                <w:rFonts w:ascii="r_ansi" w:hAnsi="r_ansi" w:cs="Times New Roman"/>
              </w:rPr>
            </w:pPr>
          </w:p>
        </w:tc>
        <w:tc>
          <w:tcPr>
            <w:tcW w:w="1961" w:type="pct"/>
            <w:tcBorders>
              <w:bottom w:val="single" w:sz="4" w:space="0" w:color="auto"/>
            </w:tcBorders>
            <w:vAlign w:val="center"/>
          </w:tcPr>
          <w:p w14:paraId="7AFE70F2" w14:textId="77777777" w:rsidR="00F87FE2" w:rsidRPr="00F87FE2" w:rsidRDefault="00F87FE2" w:rsidP="00F87FE2">
            <w:pPr>
              <w:autoSpaceDE w:val="0"/>
              <w:autoSpaceDN w:val="0"/>
              <w:adjustRightInd w:val="0"/>
              <w:spacing w:after="0" w:line="240" w:lineRule="auto"/>
            </w:pPr>
            <w:r w:rsidRPr="00F87FE2">
              <w:t>SPL1^IBCEOBAR</w:t>
            </w:r>
          </w:p>
          <w:p w14:paraId="0E3FE968" w14:textId="77777777" w:rsidR="00F87FE2" w:rsidRPr="00F87FE2" w:rsidRDefault="00F87FE2" w:rsidP="00F87FE2">
            <w:pPr>
              <w:autoSpaceDE w:val="0"/>
              <w:autoSpaceDN w:val="0"/>
              <w:adjustRightInd w:val="0"/>
              <w:spacing w:after="0" w:line="240" w:lineRule="auto"/>
            </w:pPr>
            <w:r w:rsidRPr="00F87FE2">
              <w:t>EN^RCDPEAD</w:t>
            </w:r>
          </w:p>
          <w:p w14:paraId="44E9E710" w14:textId="77777777" w:rsidR="00F87FE2" w:rsidRPr="00F87FE2" w:rsidRDefault="00F87FE2" w:rsidP="00F87FE2">
            <w:pPr>
              <w:autoSpaceDE w:val="0"/>
              <w:autoSpaceDN w:val="0"/>
              <w:adjustRightInd w:val="0"/>
              <w:spacing w:after="0" w:line="240" w:lineRule="auto"/>
            </w:pPr>
            <w:r w:rsidRPr="00F87FE2">
              <w:t>EN^RCDPEAP</w:t>
            </w:r>
          </w:p>
          <w:p w14:paraId="5C523810" w14:textId="77777777" w:rsidR="00F87FE2" w:rsidRPr="00F87FE2" w:rsidRDefault="00F87FE2" w:rsidP="00F87FE2">
            <w:pPr>
              <w:autoSpaceDE w:val="0"/>
              <w:autoSpaceDN w:val="0"/>
              <w:adjustRightInd w:val="0"/>
              <w:spacing w:after="0" w:line="240" w:lineRule="auto"/>
            </w:pPr>
            <w:r w:rsidRPr="00F87FE2">
              <w:t xml:space="preserve">AUDIT^RCDPECH          </w:t>
            </w:r>
          </w:p>
          <w:p w14:paraId="593DA330" w14:textId="77777777" w:rsidR="00F87FE2" w:rsidRPr="00F87FE2" w:rsidRDefault="00F87FE2" w:rsidP="00F87FE2">
            <w:pPr>
              <w:autoSpaceDE w:val="0"/>
              <w:autoSpaceDN w:val="0"/>
              <w:adjustRightInd w:val="0"/>
              <w:spacing w:after="0" w:line="240" w:lineRule="auto"/>
            </w:pPr>
            <w:r w:rsidRPr="00F87FE2">
              <w:t xml:space="preserve">$$ADDDEP^RCDPEM0   </w:t>
            </w:r>
          </w:p>
          <w:p w14:paraId="2CAA5F6D" w14:textId="77777777" w:rsidR="00F87FE2" w:rsidRPr="00F87FE2" w:rsidRDefault="00F87FE2" w:rsidP="00F87FE2">
            <w:pPr>
              <w:autoSpaceDE w:val="0"/>
              <w:autoSpaceDN w:val="0"/>
              <w:adjustRightInd w:val="0"/>
              <w:spacing w:after="0" w:line="240" w:lineRule="auto"/>
            </w:pPr>
            <w:r w:rsidRPr="00F87FE2">
              <w:t xml:space="preserve">$$ADDREC^RCDPEM0    </w:t>
            </w:r>
          </w:p>
          <w:p w14:paraId="1F1B9D29" w14:textId="77777777" w:rsidR="00F87FE2" w:rsidRPr="00F87FE2" w:rsidRDefault="00F87FE2" w:rsidP="00F87FE2">
            <w:pPr>
              <w:autoSpaceDE w:val="0"/>
              <w:autoSpaceDN w:val="0"/>
              <w:adjustRightInd w:val="0"/>
              <w:spacing w:after="0" w:line="240" w:lineRule="auto"/>
            </w:pPr>
            <w:r w:rsidRPr="00F87FE2">
              <w:t xml:space="preserve">$$SETERR^RCDPEM0    </w:t>
            </w:r>
          </w:p>
          <w:p w14:paraId="0168E918" w14:textId="77777777" w:rsidR="00F87FE2" w:rsidRPr="00F87FE2" w:rsidRDefault="00F87FE2" w:rsidP="00F87FE2">
            <w:pPr>
              <w:autoSpaceDE w:val="0"/>
              <w:autoSpaceDN w:val="0"/>
              <w:adjustRightInd w:val="0"/>
              <w:spacing w:after="0" w:line="240" w:lineRule="auto"/>
            </w:pPr>
            <w:r w:rsidRPr="00F87FE2">
              <w:t xml:space="preserve">MATCH^RCDPEM0      </w:t>
            </w:r>
          </w:p>
          <w:p w14:paraId="30C2DDDD" w14:textId="77777777" w:rsidR="00F87FE2" w:rsidRPr="00F87FE2" w:rsidRDefault="00F87FE2" w:rsidP="00F87FE2">
            <w:pPr>
              <w:autoSpaceDE w:val="0"/>
              <w:autoSpaceDN w:val="0"/>
              <w:adjustRightInd w:val="0"/>
              <w:spacing w:after="0" w:line="240" w:lineRule="auto"/>
            </w:pPr>
            <w:r w:rsidRPr="00F87FE2">
              <w:t xml:space="preserve">STORERR^RCDPEM0    </w:t>
            </w:r>
          </w:p>
          <w:p w14:paraId="3EC63E34" w14:textId="77777777" w:rsidR="00F87FE2" w:rsidRPr="00F87FE2" w:rsidRDefault="00F87FE2" w:rsidP="00F87FE2">
            <w:pPr>
              <w:autoSpaceDE w:val="0"/>
              <w:autoSpaceDN w:val="0"/>
              <w:adjustRightInd w:val="0"/>
              <w:spacing w:after="0" w:line="240" w:lineRule="auto"/>
            </w:pPr>
            <w:r w:rsidRPr="00F87FE2">
              <w:t xml:space="preserve">BULL^RCDPEM1        RCDPEMEN2^RCDPEM1         </w:t>
            </w:r>
          </w:p>
          <w:p w14:paraId="564D2AD7" w14:textId="77777777" w:rsidR="00F87FE2" w:rsidRPr="00F87FE2" w:rsidRDefault="00F87FE2" w:rsidP="00F87FE2">
            <w:pPr>
              <w:autoSpaceDE w:val="0"/>
              <w:autoSpaceDN w:val="0"/>
              <w:adjustRightInd w:val="0"/>
              <w:spacing w:after="0" w:line="240" w:lineRule="auto"/>
            </w:pPr>
            <w:r w:rsidRPr="00F87FE2">
              <w:t xml:space="preserve">SENDBULL^RCDPEM1    </w:t>
            </w:r>
          </w:p>
          <w:p w14:paraId="69716972" w14:textId="77777777" w:rsidR="00F87FE2" w:rsidRPr="00F87FE2" w:rsidRDefault="00F87FE2" w:rsidP="00F87FE2">
            <w:pPr>
              <w:autoSpaceDE w:val="0"/>
              <w:autoSpaceDN w:val="0"/>
              <w:adjustRightInd w:val="0"/>
              <w:spacing w:after="0" w:line="240" w:lineRule="auto"/>
            </w:pPr>
            <w:r w:rsidRPr="00F87FE2">
              <w:t xml:space="preserve">EN^RCDPEM8         </w:t>
            </w:r>
          </w:p>
          <w:p w14:paraId="3EE73778" w14:textId="77777777" w:rsidR="00F87FE2" w:rsidRPr="00F87FE2" w:rsidRDefault="00F87FE2" w:rsidP="00F87FE2">
            <w:pPr>
              <w:autoSpaceDE w:val="0"/>
              <w:autoSpaceDN w:val="0"/>
              <w:adjustRightInd w:val="0"/>
              <w:spacing w:after="0" w:line="240" w:lineRule="auto"/>
            </w:pPr>
            <w:r w:rsidRPr="00F87FE2">
              <w:t xml:space="preserve">NEWPYR^RCDPESP      </w:t>
            </w:r>
          </w:p>
          <w:p w14:paraId="4747D680" w14:textId="77777777" w:rsidR="00F87FE2" w:rsidRPr="00F87FE2" w:rsidRDefault="00F87FE2" w:rsidP="00F87FE2">
            <w:pPr>
              <w:autoSpaceDE w:val="0"/>
              <w:autoSpaceDN w:val="0"/>
              <w:adjustRightInd w:val="0"/>
              <w:spacing w:after="0" w:line="240" w:lineRule="auto"/>
            </w:pPr>
            <w:r w:rsidRPr="00F87FE2">
              <w:t xml:space="preserve">$$CHKSUM^RCDPESR3  </w:t>
            </w:r>
          </w:p>
          <w:p w14:paraId="29FCD986" w14:textId="77777777" w:rsidR="00F87FE2" w:rsidRPr="00F87FE2" w:rsidRDefault="00F87FE2" w:rsidP="00F87FE2">
            <w:pPr>
              <w:autoSpaceDE w:val="0"/>
              <w:autoSpaceDN w:val="0"/>
              <w:adjustRightInd w:val="0"/>
              <w:spacing w:after="0" w:line="240" w:lineRule="auto"/>
            </w:pPr>
            <w:r w:rsidRPr="00F87FE2">
              <w:t xml:space="preserve">EN^RCDPEX4         </w:t>
            </w:r>
          </w:p>
          <w:p w14:paraId="6431A82B" w14:textId="77777777" w:rsidR="00F87FE2" w:rsidRPr="00F87FE2" w:rsidRDefault="00F87FE2" w:rsidP="00F87FE2">
            <w:pPr>
              <w:autoSpaceDE w:val="0"/>
              <w:autoSpaceDN w:val="0"/>
              <w:adjustRightInd w:val="0"/>
              <w:spacing w:after="0" w:line="240" w:lineRule="auto"/>
            </w:pPr>
            <w:r w:rsidRPr="00F87FE2">
              <w:t xml:space="preserve">CONFIRM^RCDPUDEP    </w:t>
            </w:r>
          </w:p>
          <w:p w14:paraId="194878BD" w14:textId="600D6631" w:rsidR="00EB1DE1" w:rsidRPr="00D54506" w:rsidRDefault="00F87FE2" w:rsidP="00F87FE2">
            <w:pPr>
              <w:autoSpaceDE w:val="0"/>
              <w:autoSpaceDN w:val="0"/>
              <w:adjustRightInd w:val="0"/>
              <w:spacing w:after="0" w:line="240" w:lineRule="auto"/>
            </w:pPr>
            <w:r w:rsidRPr="00F87FE2">
              <w:t>$$ADDTRAN^RCDPURET</w:t>
            </w:r>
          </w:p>
        </w:tc>
      </w:tr>
    </w:tbl>
    <w:p w14:paraId="7363EA7C" w14:textId="1E54F950" w:rsidR="00EB1DE1" w:rsidRDefault="00EB1DE1" w:rsidP="00EB1DE1"/>
    <w:tbl>
      <w:tblPr>
        <w:tblW w:w="4991" w:type="pct"/>
        <w:tblInd w:w="17" w:type="dxa"/>
        <w:tblCellMar>
          <w:left w:w="0" w:type="dxa"/>
          <w:right w:w="0" w:type="dxa"/>
        </w:tblCellMar>
        <w:tblLook w:val="04A0" w:firstRow="1" w:lastRow="0" w:firstColumn="1" w:lastColumn="0" w:noHBand="0" w:noVBand="1"/>
      </w:tblPr>
      <w:tblGrid>
        <w:gridCol w:w="9559"/>
      </w:tblGrid>
      <w:tr w:rsidR="00EB1DE1" w:rsidRPr="009B3C81" w14:paraId="197D7D04" w14:textId="77777777" w:rsidTr="00AE16F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5B279B4B" w14:textId="77777777" w:rsidR="00EB1DE1" w:rsidRPr="009B3C81" w:rsidRDefault="00EB1DE1" w:rsidP="00AE16F9">
            <w:pPr>
              <w:spacing w:before="60" w:after="60"/>
              <w:rPr>
                <w:rFonts w:ascii="Arial" w:hAnsi="Arial" w:cs="Arial"/>
                <w:b/>
                <w:bCs/>
                <w:sz w:val="24"/>
              </w:rPr>
            </w:pPr>
            <w:r w:rsidRPr="009B3C81">
              <w:rPr>
                <w:rFonts w:ascii="Arial" w:hAnsi="Arial" w:cs="Arial"/>
                <w:b/>
                <w:bCs/>
                <w:sz w:val="24"/>
              </w:rPr>
              <w:lastRenderedPageBreak/>
              <w:t>Current Logic</w:t>
            </w:r>
          </w:p>
        </w:tc>
      </w:tr>
      <w:tr w:rsidR="00EB1DE1" w:rsidRPr="009B3C81" w14:paraId="563C84B0" w14:textId="77777777" w:rsidTr="00AE16F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E31C416" w14:textId="79CB4C3B" w:rsidR="005D21E0" w:rsidRPr="005D21E0" w:rsidRDefault="005D21E0" w:rsidP="00AE16F9">
            <w:pPr>
              <w:spacing w:before="60" w:after="60"/>
              <w:rPr>
                <w:rFonts w:ascii="r_ansi" w:hAnsi="r_ansi"/>
                <w:color w:val="000000" w:themeColor="text1"/>
                <w:sz w:val="18"/>
                <w:szCs w:val="18"/>
              </w:rPr>
            </w:pPr>
            <w:r w:rsidRPr="005D21E0">
              <w:rPr>
                <w:rFonts w:ascii="r_ansi" w:hAnsi="r_ansi"/>
                <w:color w:val="000000" w:themeColor="text1"/>
                <w:sz w:val="18"/>
                <w:szCs w:val="18"/>
              </w:rPr>
              <w:t>DET(RCZ,RCR,RECTDA1,RCTRANDA) ; Store receipt detail</w:t>
            </w:r>
            <w:r w:rsidRPr="005D21E0">
              <w:rPr>
                <w:rFonts w:ascii="r_ansi" w:hAnsi="r_ansi"/>
                <w:color w:val="000000" w:themeColor="text1"/>
                <w:sz w:val="18"/>
                <w:szCs w:val="18"/>
              </w:rPr>
              <w:br/>
              <w:t xml:space="preserve"> ; RCZ = </w:t>
            </w:r>
            <w:proofErr w:type="spellStart"/>
            <w:r w:rsidRPr="005D21E0">
              <w:rPr>
                <w:rFonts w:ascii="r_ansi" w:hAnsi="r_ansi"/>
                <w:color w:val="000000" w:themeColor="text1"/>
                <w:sz w:val="18"/>
                <w:szCs w:val="18"/>
              </w:rPr>
              <w:t>ien</w:t>
            </w:r>
            <w:proofErr w:type="spellEnd"/>
            <w:r w:rsidRPr="005D21E0">
              <w:rPr>
                <w:rFonts w:ascii="r_ansi" w:hAnsi="r_ansi"/>
                <w:color w:val="000000" w:themeColor="text1"/>
                <w:sz w:val="18"/>
                <w:szCs w:val="18"/>
              </w:rPr>
              <w:t xml:space="preserve"> of entry file 344.49</w:t>
            </w:r>
            <w:r w:rsidRPr="005D21E0">
              <w:rPr>
                <w:rFonts w:ascii="r_ansi" w:hAnsi="r_ansi"/>
                <w:color w:val="000000" w:themeColor="text1"/>
                <w:sz w:val="18"/>
                <w:szCs w:val="18"/>
              </w:rPr>
              <w:br/>
              <w:t xml:space="preserve"> ; RCR = </w:t>
            </w:r>
            <w:proofErr w:type="spellStart"/>
            <w:r w:rsidRPr="005D21E0">
              <w:rPr>
                <w:rFonts w:ascii="r_ansi" w:hAnsi="r_ansi"/>
                <w:color w:val="000000" w:themeColor="text1"/>
                <w:sz w:val="18"/>
                <w:szCs w:val="18"/>
              </w:rPr>
              <w:t>ien</w:t>
            </w:r>
            <w:proofErr w:type="spellEnd"/>
            <w:r w:rsidRPr="005D21E0">
              <w:rPr>
                <w:rFonts w:ascii="r_ansi" w:hAnsi="r_ansi"/>
                <w:color w:val="000000" w:themeColor="text1"/>
                <w:sz w:val="18"/>
                <w:szCs w:val="18"/>
              </w:rPr>
              <w:t xml:space="preserve"> of entry in file 344.491</w:t>
            </w:r>
            <w:r w:rsidRPr="005D21E0">
              <w:rPr>
                <w:rFonts w:ascii="r_ansi" w:hAnsi="r_ansi"/>
                <w:color w:val="000000" w:themeColor="text1"/>
                <w:sz w:val="18"/>
                <w:szCs w:val="18"/>
              </w:rPr>
              <w:br/>
              <w:t> ; RCPROC = Function calling this subroutine</w:t>
            </w:r>
            <w:r w:rsidRPr="005D21E0">
              <w:rPr>
                <w:rFonts w:ascii="r_ansi" w:hAnsi="r_ansi"/>
                <w:color w:val="000000" w:themeColor="text1"/>
                <w:sz w:val="18"/>
                <w:szCs w:val="18"/>
              </w:rPr>
              <w:br/>
              <w:t> ; = 1 EFT match to ERA = 0 manual add receipt</w:t>
            </w:r>
            <w:r w:rsidRPr="005D21E0">
              <w:rPr>
                <w:rFonts w:ascii="r_ansi" w:hAnsi="r_ansi"/>
                <w:color w:val="000000" w:themeColor="text1"/>
                <w:sz w:val="18"/>
                <w:szCs w:val="18"/>
              </w:rPr>
              <w:br/>
              <w:t xml:space="preserve"> ; RECTDA1 = </w:t>
            </w:r>
            <w:proofErr w:type="spellStart"/>
            <w:r w:rsidRPr="005D21E0">
              <w:rPr>
                <w:rFonts w:ascii="r_ansi" w:hAnsi="r_ansi"/>
                <w:color w:val="000000" w:themeColor="text1"/>
                <w:sz w:val="18"/>
                <w:szCs w:val="18"/>
              </w:rPr>
              <w:t>ien</w:t>
            </w:r>
            <w:proofErr w:type="spellEnd"/>
            <w:r w:rsidRPr="005D21E0">
              <w:rPr>
                <w:rFonts w:ascii="r_ansi" w:hAnsi="r_ansi"/>
                <w:color w:val="000000" w:themeColor="text1"/>
                <w:sz w:val="18"/>
                <w:szCs w:val="18"/>
              </w:rPr>
              <w:t xml:space="preserve"> of entry in file 344</w:t>
            </w:r>
            <w:r w:rsidRPr="005D21E0">
              <w:rPr>
                <w:rFonts w:ascii="r_ansi" w:hAnsi="r_ansi"/>
                <w:color w:val="000000" w:themeColor="text1"/>
                <w:sz w:val="18"/>
                <w:szCs w:val="18"/>
              </w:rPr>
              <w:br/>
              <w:t xml:space="preserve"> ; RCTRANDA = </w:t>
            </w:r>
            <w:proofErr w:type="spellStart"/>
            <w:r w:rsidRPr="005D21E0">
              <w:rPr>
                <w:rFonts w:ascii="r_ansi" w:hAnsi="r_ansi"/>
                <w:color w:val="000000" w:themeColor="text1"/>
                <w:sz w:val="18"/>
                <w:szCs w:val="18"/>
              </w:rPr>
              <w:t>ien</w:t>
            </w:r>
            <w:proofErr w:type="spellEnd"/>
            <w:r w:rsidRPr="005D21E0">
              <w:rPr>
                <w:rFonts w:ascii="r_ansi" w:hAnsi="r_ansi"/>
                <w:color w:val="000000" w:themeColor="text1"/>
                <w:sz w:val="18"/>
                <w:szCs w:val="18"/>
              </w:rPr>
              <w:t xml:space="preserve"> of entry in </w:t>
            </w:r>
            <w:proofErr w:type="spellStart"/>
            <w:r w:rsidRPr="005D21E0">
              <w:rPr>
                <w:rFonts w:ascii="r_ansi" w:hAnsi="r_ansi"/>
                <w:color w:val="000000" w:themeColor="text1"/>
                <w:sz w:val="18"/>
                <w:szCs w:val="18"/>
              </w:rPr>
              <w:t>subfile</w:t>
            </w:r>
            <w:proofErr w:type="spellEnd"/>
            <w:r w:rsidRPr="005D21E0">
              <w:rPr>
                <w:rFonts w:ascii="r_ansi" w:hAnsi="r_ansi"/>
                <w:color w:val="000000" w:themeColor="text1"/>
                <w:sz w:val="18"/>
                <w:szCs w:val="18"/>
              </w:rPr>
              <w:t xml:space="preserve"> 344.01</w:t>
            </w:r>
            <w:r w:rsidRPr="005D21E0">
              <w:rPr>
                <w:rFonts w:ascii="r_ansi" w:hAnsi="r_ansi"/>
                <w:color w:val="000000" w:themeColor="text1"/>
                <w:sz w:val="18"/>
                <w:szCs w:val="18"/>
              </w:rPr>
              <w:br/>
              <w:t> ;</w:t>
            </w:r>
            <w:r w:rsidRPr="005D21E0">
              <w:rPr>
                <w:rFonts w:ascii="r_ansi" w:hAnsi="r_ansi"/>
                <w:color w:val="000000" w:themeColor="text1"/>
                <w:sz w:val="18"/>
                <w:szCs w:val="18"/>
              </w:rPr>
              <w:br/>
              <w:t> N DIE,DA,DR,X,Y,Z,RCUP,RCCOM,RCZ0,RC0</w:t>
            </w:r>
            <w:r w:rsidRPr="005D21E0">
              <w:rPr>
                <w:rFonts w:ascii="r_ansi" w:hAnsi="r_ansi"/>
                <w:color w:val="000000" w:themeColor="text1"/>
                <w:sz w:val="18"/>
                <w:szCs w:val="18"/>
              </w:rPr>
              <w:br/>
              <w:t> S RC0=$G(^RCY(344.49,RCZ,0))</w:t>
            </w:r>
            <w:r w:rsidRPr="005D21E0">
              <w:rPr>
                <w:rFonts w:ascii="r_ansi" w:hAnsi="r_ansi"/>
                <w:color w:val="000000" w:themeColor="text1"/>
                <w:sz w:val="18"/>
                <w:szCs w:val="18"/>
              </w:rPr>
              <w:br/>
              <w:t> S RCZ0=$G(^RCY(344.49,RCZ,1,RCR,0))</w:t>
            </w:r>
            <w:r w:rsidRPr="005D21E0">
              <w:rPr>
                <w:rFonts w:ascii="r_ansi" w:hAnsi="r_ansi"/>
                <w:color w:val="000000" w:themeColor="text1"/>
                <w:sz w:val="18"/>
                <w:szCs w:val="18"/>
              </w:rPr>
              <w:br/>
              <w:t> S DR="",RCUP=+$O(^RCY(344.49,RCZ,1,"B",+RCZ0/1,0)),RCUP=$G(^RCY(344.49,RCZ,1,RCUP,0))</w:t>
            </w:r>
            <w:r w:rsidRPr="005D21E0">
              <w:rPr>
                <w:rFonts w:ascii="r_ansi" w:hAnsi="r_ansi"/>
                <w:color w:val="000000" w:themeColor="text1"/>
                <w:sz w:val="18"/>
                <w:szCs w:val="18"/>
              </w:rPr>
              <w:br/>
              <w:t> I $P(RCZ0,U,7) S DR=".09////^S X="_+$P(RCZ0,U,7)_"_$C(59)_""PRCA(430,"";"</w:t>
            </w:r>
            <w:r w:rsidRPr="005D21E0">
              <w:rPr>
                <w:rFonts w:ascii="r_ansi" w:hAnsi="r_ansi"/>
                <w:color w:val="000000" w:themeColor="text1"/>
                <w:sz w:val="18"/>
                <w:szCs w:val="18"/>
              </w:rPr>
              <w:br/>
              <w:t> S DR=DR_".04////"_(+$P(RCZ0,U,3))_";.27////"_RCR_";"</w:t>
            </w:r>
            <w:r w:rsidRPr="005D21E0">
              <w:rPr>
                <w:rFonts w:ascii="r_ansi" w:hAnsi="r_ansi"/>
                <w:color w:val="000000" w:themeColor="text1"/>
                <w:sz w:val="18"/>
                <w:szCs w:val="18"/>
              </w:rPr>
              <w:br/>
              <w:t> I $P(RC0,U,5)'="" S DR=DR_".1////"_$P(RC0,U,5)_";"</w:t>
            </w:r>
            <w:r w:rsidRPr="005D21E0">
              <w:rPr>
                <w:rFonts w:ascii="r_ansi" w:hAnsi="r_ansi"/>
                <w:color w:val="000000" w:themeColor="text1"/>
                <w:sz w:val="18"/>
                <w:szCs w:val="18"/>
              </w:rPr>
              <w:br/>
              <w:t> I $P(RC0,U,6)'="" S DR=DR_".08////"_$P(RC0,U,6)_";"</w:t>
            </w:r>
            <w:r w:rsidRPr="005D21E0">
              <w:rPr>
                <w:rFonts w:ascii="r_ansi" w:hAnsi="r_ansi"/>
                <w:color w:val="000000" w:themeColor="text1"/>
                <w:sz w:val="18"/>
                <w:szCs w:val="18"/>
              </w:rPr>
              <w:br/>
              <w:t xml:space="preserve"> S Z=0 F  S Z=$O(^RCY(344.49,RCZ,1,RCR,1,Z)) Q:'Z  I $P($G(^(Z,0)),U,5)=1 S DR=DR_".28////1;" Q  ; Update receipt line with </w:t>
            </w:r>
            <w:proofErr w:type="spellStart"/>
            <w:r w:rsidRPr="005D21E0">
              <w:rPr>
                <w:rFonts w:ascii="r_ansi" w:hAnsi="r_ansi"/>
                <w:color w:val="000000" w:themeColor="text1"/>
                <w:sz w:val="18"/>
                <w:szCs w:val="18"/>
              </w:rPr>
              <w:t>dec</w:t>
            </w:r>
            <w:proofErr w:type="spellEnd"/>
            <w:r w:rsidRPr="005D21E0">
              <w:rPr>
                <w:rFonts w:ascii="r_ansi" w:hAnsi="r_ansi"/>
                <w:color w:val="000000" w:themeColor="text1"/>
                <w:sz w:val="18"/>
                <w:szCs w:val="18"/>
              </w:rPr>
              <w:t xml:space="preserve"> </w:t>
            </w:r>
            <w:proofErr w:type="spellStart"/>
            <w:r w:rsidRPr="005D21E0">
              <w:rPr>
                <w:rFonts w:ascii="r_ansi" w:hAnsi="r_ansi"/>
                <w:color w:val="000000" w:themeColor="text1"/>
                <w:sz w:val="18"/>
                <w:szCs w:val="18"/>
              </w:rPr>
              <w:t>adj</w:t>
            </w:r>
            <w:proofErr w:type="spellEnd"/>
            <w:r w:rsidRPr="005D21E0">
              <w:rPr>
                <w:rFonts w:ascii="r_ansi" w:hAnsi="r_ansi"/>
                <w:color w:val="000000" w:themeColor="text1"/>
                <w:sz w:val="18"/>
                <w:szCs w:val="18"/>
              </w:rPr>
              <w:t xml:space="preserve"> flag</w:t>
            </w:r>
            <w:r w:rsidRPr="005D21E0">
              <w:rPr>
                <w:rFonts w:ascii="r_ansi" w:hAnsi="r_ansi"/>
                <w:color w:val="000000" w:themeColor="text1"/>
                <w:sz w:val="18"/>
                <w:szCs w:val="18"/>
              </w:rPr>
              <w:br/>
              <w:t> S RCCOM=$P(RCZ0,U,10)</w:t>
            </w:r>
            <w:r w:rsidRPr="005D21E0">
              <w:rPr>
                <w:rFonts w:ascii="r_ansi" w:hAnsi="r_ansi"/>
                <w:color w:val="000000" w:themeColor="text1"/>
                <w:sz w:val="18"/>
                <w:szCs w:val="18"/>
              </w:rPr>
              <w:br/>
              <w:t> I $P(RCUP,U,2)["**ADJ" S RCCOM=RCCOM_$S(RCCOM'="":"/",1:"")_$S($P($P(RCUP,U,2),"ADJ",2):"ERA adjustment - no bill referenced",1:"Total of EFT mismatched to ERA")</w:t>
            </w:r>
            <w:r w:rsidRPr="005D21E0">
              <w:rPr>
                <w:rFonts w:ascii="r_ansi" w:hAnsi="r_ansi"/>
                <w:color w:val="000000" w:themeColor="text1"/>
                <w:sz w:val="18"/>
                <w:szCs w:val="18"/>
              </w:rPr>
              <w:br/>
              <w:t> I RCCOM]"" S DR=DR_"1.02////"_$E(RCCOM,1,60)_";"</w:t>
            </w:r>
            <w:r w:rsidRPr="005D21E0">
              <w:rPr>
                <w:rFonts w:ascii="r_ansi" w:hAnsi="r_ansi"/>
                <w:color w:val="000000" w:themeColor="text1"/>
                <w:sz w:val="18"/>
                <w:szCs w:val="18"/>
              </w:rPr>
              <w:br/>
              <w:t> I $P($G(^RCY(344.49,RCZ,0)),U,4)'="" S DR=DR_".07////"_$P($G(^RCY(344.49,RCZ,0)),U,4)_";"</w:t>
            </w:r>
            <w:r w:rsidRPr="005D21E0">
              <w:rPr>
                <w:rFonts w:ascii="r_ansi" w:hAnsi="r_ansi"/>
                <w:color w:val="000000" w:themeColor="text1"/>
                <w:sz w:val="18"/>
                <w:szCs w:val="18"/>
              </w:rPr>
              <w:br/>
              <w:t> S DA(1)=RECTDA1,DA=RCTRANDA,DIE="^RCY(344,"_DA(1)_",1,"</w:t>
            </w:r>
            <w:r w:rsidRPr="005D21E0">
              <w:rPr>
                <w:rFonts w:ascii="r_ansi" w:hAnsi="r_ansi"/>
                <w:color w:val="000000" w:themeColor="text1"/>
                <w:sz w:val="18"/>
                <w:szCs w:val="18"/>
              </w:rPr>
              <w:br/>
              <w:t> D ^DIE</w:t>
            </w:r>
            <w:r w:rsidRPr="005D21E0">
              <w:rPr>
                <w:rFonts w:ascii="r_ansi" w:hAnsi="r_ansi"/>
                <w:color w:val="000000" w:themeColor="text1"/>
                <w:sz w:val="18"/>
                <w:szCs w:val="18"/>
              </w:rPr>
              <w:br/>
              <w:t> Q</w:t>
            </w:r>
          </w:p>
        </w:tc>
      </w:tr>
    </w:tbl>
    <w:p w14:paraId="6ABB4826" w14:textId="77777777" w:rsidR="00EB1DE1" w:rsidRDefault="00EB1DE1" w:rsidP="00EB1DE1"/>
    <w:tbl>
      <w:tblPr>
        <w:tblW w:w="4991" w:type="pct"/>
        <w:tblInd w:w="17" w:type="dxa"/>
        <w:tblCellMar>
          <w:left w:w="0" w:type="dxa"/>
          <w:right w:w="0" w:type="dxa"/>
        </w:tblCellMar>
        <w:tblLook w:val="04A0" w:firstRow="1" w:lastRow="0" w:firstColumn="1" w:lastColumn="0" w:noHBand="0" w:noVBand="1"/>
      </w:tblPr>
      <w:tblGrid>
        <w:gridCol w:w="9559"/>
      </w:tblGrid>
      <w:tr w:rsidR="00EB1DE1" w:rsidRPr="009B3C81" w14:paraId="7EE202A1" w14:textId="77777777" w:rsidTr="00AE16F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DCBCF72" w14:textId="77777777" w:rsidR="00EB1DE1" w:rsidRPr="009B3C81" w:rsidRDefault="00EB1DE1" w:rsidP="00AE16F9">
            <w:pPr>
              <w:spacing w:before="60" w:after="60"/>
              <w:rPr>
                <w:rFonts w:ascii="Arial" w:hAnsi="Arial" w:cs="Arial"/>
                <w:b/>
                <w:bCs/>
              </w:rPr>
            </w:pPr>
            <w:r w:rsidRPr="009B3C81">
              <w:rPr>
                <w:rFonts w:ascii="Arial" w:hAnsi="Arial" w:cs="Arial"/>
                <w:b/>
                <w:bCs/>
              </w:rPr>
              <w:t>Modified Logic (Changes are in bold)</w:t>
            </w:r>
          </w:p>
        </w:tc>
      </w:tr>
      <w:tr w:rsidR="00EB1DE1" w:rsidRPr="00394728" w14:paraId="7DE41B9A" w14:textId="77777777" w:rsidTr="00AE16F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53C5C68" w14:textId="4AC1D032" w:rsidR="005D21E0" w:rsidRDefault="005D21E0" w:rsidP="005D21E0">
            <w:pPr>
              <w:spacing w:after="0"/>
              <w:rPr>
                <w:rFonts w:ascii="r_ansi" w:hAnsi="r_ansi"/>
                <w:sz w:val="18"/>
                <w:szCs w:val="18"/>
              </w:rPr>
            </w:pPr>
            <w:r w:rsidRPr="005D21E0">
              <w:rPr>
                <w:rFonts w:ascii="r_ansi" w:hAnsi="r_ansi"/>
                <w:sz w:val="18"/>
                <w:szCs w:val="18"/>
              </w:rPr>
              <w:t>DET(RCZ,RCR,RECTDA1,RCTRANDA) ; Store receipt detail</w:t>
            </w:r>
            <w:r w:rsidRPr="005D21E0">
              <w:rPr>
                <w:rFonts w:ascii="r_ansi" w:hAnsi="r_ansi"/>
                <w:sz w:val="18"/>
                <w:szCs w:val="18"/>
              </w:rPr>
              <w:br/>
              <w:t xml:space="preserve"> ; RCZ = </w:t>
            </w:r>
            <w:proofErr w:type="spellStart"/>
            <w:r w:rsidRPr="005D21E0">
              <w:rPr>
                <w:rFonts w:ascii="r_ansi" w:hAnsi="r_ansi"/>
                <w:sz w:val="18"/>
                <w:szCs w:val="18"/>
              </w:rPr>
              <w:t>ien</w:t>
            </w:r>
            <w:proofErr w:type="spellEnd"/>
            <w:r w:rsidRPr="005D21E0">
              <w:rPr>
                <w:rFonts w:ascii="r_ansi" w:hAnsi="r_ansi"/>
                <w:sz w:val="18"/>
                <w:szCs w:val="18"/>
              </w:rPr>
              <w:t xml:space="preserve"> of entry file 344.49</w:t>
            </w:r>
            <w:r w:rsidRPr="005D21E0">
              <w:rPr>
                <w:rFonts w:ascii="r_ansi" w:hAnsi="r_ansi"/>
                <w:sz w:val="18"/>
                <w:szCs w:val="18"/>
              </w:rPr>
              <w:br/>
              <w:t xml:space="preserve"> ; RCR = </w:t>
            </w:r>
            <w:proofErr w:type="spellStart"/>
            <w:r w:rsidRPr="005D21E0">
              <w:rPr>
                <w:rFonts w:ascii="r_ansi" w:hAnsi="r_ansi"/>
                <w:sz w:val="18"/>
                <w:szCs w:val="18"/>
              </w:rPr>
              <w:t>ien</w:t>
            </w:r>
            <w:proofErr w:type="spellEnd"/>
            <w:r w:rsidRPr="005D21E0">
              <w:rPr>
                <w:rFonts w:ascii="r_ansi" w:hAnsi="r_ansi"/>
                <w:sz w:val="18"/>
                <w:szCs w:val="18"/>
              </w:rPr>
              <w:t xml:space="preserve"> of entry in file 344.491</w:t>
            </w:r>
            <w:r w:rsidRPr="005D21E0">
              <w:rPr>
                <w:rFonts w:ascii="r_ansi" w:hAnsi="r_ansi"/>
                <w:sz w:val="18"/>
                <w:szCs w:val="18"/>
              </w:rPr>
              <w:br/>
              <w:t> ; RCPROC = Function calling this subroutine</w:t>
            </w:r>
            <w:r w:rsidRPr="005D21E0">
              <w:rPr>
                <w:rFonts w:ascii="r_ansi" w:hAnsi="r_ansi"/>
                <w:sz w:val="18"/>
                <w:szCs w:val="18"/>
              </w:rPr>
              <w:br/>
              <w:t> ; = 1 EFT match to ERA = 0 manual add receipt</w:t>
            </w:r>
            <w:r w:rsidRPr="005D21E0">
              <w:rPr>
                <w:rFonts w:ascii="r_ansi" w:hAnsi="r_ansi"/>
                <w:sz w:val="18"/>
                <w:szCs w:val="18"/>
              </w:rPr>
              <w:br/>
              <w:t xml:space="preserve"> ; RECTDA1 = </w:t>
            </w:r>
            <w:proofErr w:type="spellStart"/>
            <w:r w:rsidRPr="005D21E0">
              <w:rPr>
                <w:rFonts w:ascii="r_ansi" w:hAnsi="r_ansi"/>
                <w:sz w:val="18"/>
                <w:szCs w:val="18"/>
              </w:rPr>
              <w:t>ien</w:t>
            </w:r>
            <w:proofErr w:type="spellEnd"/>
            <w:r w:rsidRPr="005D21E0">
              <w:rPr>
                <w:rFonts w:ascii="r_ansi" w:hAnsi="r_ansi"/>
                <w:sz w:val="18"/>
                <w:szCs w:val="18"/>
              </w:rPr>
              <w:t xml:space="preserve"> of entry in file 344</w:t>
            </w:r>
            <w:r w:rsidRPr="005D21E0">
              <w:rPr>
                <w:rFonts w:ascii="r_ansi" w:hAnsi="r_ansi"/>
                <w:sz w:val="18"/>
                <w:szCs w:val="18"/>
              </w:rPr>
              <w:br/>
              <w:t xml:space="preserve"> ; RCTRANDA = </w:t>
            </w:r>
            <w:proofErr w:type="spellStart"/>
            <w:r w:rsidRPr="005D21E0">
              <w:rPr>
                <w:rFonts w:ascii="r_ansi" w:hAnsi="r_ansi"/>
                <w:sz w:val="18"/>
                <w:szCs w:val="18"/>
              </w:rPr>
              <w:t>ien</w:t>
            </w:r>
            <w:proofErr w:type="spellEnd"/>
            <w:r w:rsidRPr="005D21E0">
              <w:rPr>
                <w:rFonts w:ascii="r_ansi" w:hAnsi="r_ansi"/>
                <w:sz w:val="18"/>
                <w:szCs w:val="18"/>
              </w:rPr>
              <w:t xml:space="preserve"> of entry in </w:t>
            </w:r>
            <w:proofErr w:type="spellStart"/>
            <w:r w:rsidRPr="005D21E0">
              <w:rPr>
                <w:rFonts w:ascii="r_ansi" w:hAnsi="r_ansi"/>
                <w:sz w:val="18"/>
                <w:szCs w:val="18"/>
              </w:rPr>
              <w:t>subfile</w:t>
            </w:r>
            <w:proofErr w:type="spellEnd"/>
            <w:r w:rsidRPr="005D21E0">
              <w:rPr>
                <w:rFonts w:ascii="r_ansi" w:hAnsi="r_ansi"/>
                <w:sz w:val="18"/>
                <w:szCs w:val="18"/>
              </w:rPr>
              <w:t xml:space="preserve"> 344.01</w:t>
            </w:r>
            <w:r w:rsidRPr="005D21E0">
              <w:rPr>
                <w:rFonts w:ascii="r_ansi" w:hAnsi="r_ansi"/>
                <w:sz w:val="18"/>
                <w:szCs w:val="18"/>
              </w:rPr>
              <w:br/>
              <w:t> ;</w:t>
            </w:r>
            <w:r w:rsidRPr="005D21E0">
              <w:rPr>
                <w:rFonts w:ascii="r_ansi" w:hAnsi="r_ansi"/>
                <w:sz w:val="18"/>
                <w:szCs w:val="18"/>
              </w:rPr>
              <w:br/>
              <w:t> N DIE,DA,DR,X,Y,Z,RCUP,RCCOM,RCZ0,RC0</w:t>
            </w:r>
            <w:r w:rsidRPr="005D21E0">
              <w:rPr>
                <w:rFonts w:ascii="r_ansi" w:hAnsi="r_ansi"/>
                <w:sz w:val="18"/>
                <w:szCs w:val="18"/>
              </w:rPr>
              <w:br/>
              <w:t> S RC0=$G(^RCY(344.49,RCZ,0))</w:t>
            </w:r>
            <w:r w:rsidRPr="005D21E0">
              <w:rPr>
                <w:rFonts w:ascii="r_ansi" w:hAnsi="r_ansi"/>
                <w:sz w:val="18"/>
                <w:szCs w:val="18"/>
              </w:rPr>
              <w:br/>
              <w:t> S RCZ0=$G(^RCY(344.49,RCZ,1,RCR,0))</w:t>
            </w:r>
            <w:r w:rsidRPr="005D21E0">
              <w:rPr>
                <w:rFonts w:ascii="r_ansi" w:hAnsi="r_ansi"/>
                <w:sz w:val="18"/>
                <w:szCs w:val="18"/>
              </w:rPr>
              <w:br/>
              <w:t> S DR="",RCUP=+$O(^RCY(344.49,RCZ,1,"B",+RCZ0/1,0)),RCUP=$G(^RCY(344.49,RCZ,1,RCUP,0))</w:t>
            </w:r>
            <w:r w:rsidRPr="005D21E0">
              <w:rPr>
                <w:rFonts w:ascii="r_ansi" w:hAnsi="r_ansi"/>
                <w:sz w:val="18"/>
                <w:szCs w:val="18"/>
              </w:rPr>
              <w:br/>
              <w:t> I $P(RCZ0,U,7) S DR=".09////^S X="_+$P(RCZ0,U,7)_"_$C(59)_""PRCA(430,"";"</w:t>
            </w:r>
            <w:r w:rsidRPr="005D21E0">
              <w:rPr>
                <w:rFonts w:ascii="r_ansi" w:hAnsi="r_ansi"/>
                <w:sz w:val="18"/>
                <w:szCs w:val="18"/>
              </w:rPr>
              <w:br/>
              <w:t> S DR=DR_".04////"_(+$P(RCZ0,U,3))_";.27////"_RCR_";"</w:t>
            </w:r>
            <w:r w:rsidRPr="005D21E0">
              <w:rPr>
                <w:rFonts w:ascii="r_ansi" w:hAnsi="r_ansi"/>
                <w:sz w:val="18"/>
                <w:szCs w:val="18"/>
              </w:rPr>
              <w:br/>
              <w:t> I $P(RC0,U,5)'="" S DR=DR_".1////"_$P(RC0,U,5)_";"</w:t>
            </w:r>
            <w:r w:rsidRPr="005D21E0">
              <w:rPr>
                <w:rFonts w:ascii="r_ansi" w:hAnsi="r_ansi"/>
                <w:sz w:val="18"/>
                <w:szCs w:val="18"/>
              </w:rPr>
              <w:br/>
              <w:t> I $P(RC0,U,6)'="" S DR=DR_".08////"_$P(RC0,U,6)_";"</w:t>
            </w:r>
            <w:r w:rsidRPr="005D21E0">
              <w:rPr>
                <w:rFonts w:ascii="r_ansi" w:hAnsi="r_ansi"/>
                <w:sz w:val="18"/>
                <w:szCs w:val="18"/>
              </w:rPr>
              <w:br/>
              <w:t xml:space="preserve"> S Z=0 F  S Z=$O(^RCY(344.49,RCZ,1,RCR,1,Z)) Q:'Z  I $P($G(^(Z,0)),U,5)=1 S DR=DR_".28////1;" Q  ; Update receipt line with </w:t>
            </w:r>
            <w:proofErr w:type="spellStart"/>
            <w:r w:rsidRPr="005D21E0">
              <w:rPr>
                <w:rFonts w:ascii="r_ansi" w:hAnsi="r_ansi"/>
                <w:sz w:val="18"/>
                <w:szCs w:val="18"/>
              </w:rPr>
              <w:t>dec</w:t>
            </w:r>
            <w:proofErr w:type="spellEnd"/>
            <w:r w:rsidRPr="005D21E0">
              <w:rPr>
                <w:rFonts w:ascii="r_ansi" w:hAnsi="r_ansi"/>
                <w:sz w:val="18"/>
                <w:szCs w:val="18"/>
              </w:rPr>
              <w:t xml:space="preserve"> </w:t>
            </w:r>
            <w:proofErr w:type="spellStart"/>
            <w:r w:rsidRPr="005D21E0">
              <w:rPr>
                <w:rFonts w:ascii="r_ansi" w:hAnsi="r_ansi"/>
                <w:sz w:val="18"/>
                <w:szCs w:val="18"/>
              </w:rPr>
              <w:t>adj</w:t>
            </w:r>
            <w:proofErr w:type="spellEnd"/>
            <w:r w:rsidRPr="005D21E0">
              <w:rPr>
                <w:rFonts w:ascii="r_ansi" w:hAnsi="r_ansi"/>
                <w:sz w:val="18"/>
                <w:szCs w:val="18"/>
              </w:rPr>
              <w:t xml:space="preserve"> flag</w:t>
            </w:r>
            <w:r w:rsidRPr="005D21E0">
              <w:rPr>
                <w:rFonts w:ascii="r_ansi" w:hAnsi="r_ansi"/>
                <w:sz w:val="18"/>
                <w:szCs w:val="18"/>
              </w:rPr>
              <w:br/>
            </w:r>
            <w:r w:rsidRPr="005D21E0">
              <w:rPr>
                <w:rFonts w:ascii="r_ansi" w:hAnsi="r_ansi"/>
                <w:sz w:val="18"/>
                <w:szCs w:val="18"/>
              </w:rPr>
              <w:lastRenderedPageBreak/>
              <w:t> S RCCOM=$P(RCZ0,U,10)</w:t>
            </w:r>
            <w:r w:rsidRPr="005D21E0">
              <w:rPr>
                <w:rFonts w:ascii="r_ansi" w:hAnsi="r_ansi"/>
                <w:sz w:val="18"/>
                <w:szCs w:val="18"/>
              </w:rPr>
              <w:br/>
              <w:t> I $P(RCUP,U,2)["**ADJ" S RCCOM=RCCOM_$S(RCCOM'="":"/",1:"")_$S($P($P(RCUP,U,2),"ADJ",2):"ERA adjustment - no bill referenced",1:"Total of EFT mismatched to ERA")</w:t>
            </w:r>
            <w:r w:rsidRPr="005D21E0">
              <w:rPr>
                <w:rFonts w:ascii="r_ansi" w:hAnsi="r_ansi"/>
                <w:sz w:val="18"/>
                <w:szCs w:val="18"/>
              </w:rPr>
              <w:br/>
              <w:t> I RCCOM]"" S DR=DR_"1.02////"_$E(RCCOM,1,60)_";"</w:t>
            </w:r>
            <w:r w:rsidRPr="005D21E0">
              <w:rPr>
                <w:rFonts w:ascii="r_ansi" w:hAnsi="r_ansi"/>
                <w:sz w:val="18"/>
                <w:szCs w:val="18"/>
              </w:rPr>
              <w:br/>
              <w:t> I $P($G(^RCY(344.49,RCZ,0)),U,4)'="" S DR=DR_".07////"_$P($G(^RCY(344.49,RCZ,0)),U,4)_";"</w:t>
            </w:r>
            <w:r w:rsidRPr="005D21E0">
              <w:rPr>
                <w:rFonts w:ascii="r_ansi" w:hAnsi="r_ansi"/>
                <w:sz w:val="18"/>
                <w:szCs w:val="18"/>
              </w:rPr>
              <w:br/>
              <w:t> S DA(1)=RECTDA1,DA=RCTRANDA,DIE="^RCY(344,"_DA(1)_",1,"</w:t>
            </w:r>
            <w:r w:rsidRPr="005D21E0">
              <w:rPr>
                <w:rFonts w:ascii="r_ansi" w:hAnsi="r_ansi"/>
                <w:sz w:val="18"/>
                <w:szCs w:val="18"/>
              </w:rPr>
              <w:br/>
              <w:t> D ^DIE</w:t>
            </w:r>
          </w:p>
          <w:p w14:paraId="72C6AC02" w14:textId="77777777" w:rsidR="005D21E0" w:rsidRPr="005D21E0" w:rsidRDefault="005D21E0" w:rsidP="005D21E0">
            <w:pPr>
              <w:spacing w:after="0"/>
              <w:rPr>
                <w:rFonts w:ascii="r_ansi" w:hAnsi="r_ansi"/>
                <w:b/>
                <w:sz w:val="18"/>
                <w:szCs w:val="18"/>
                <w:highlight w:val="yellow"/>
              </w:rPr>
            </w:pPr>
            <w:r w:rsidRPr="005D21E0">
              <w:rPr>
                <w:rFonts w:ascii="r_ansi" w:hAnsi="r_ansi"/>
                <w:b/>
                <w:sz w:val="18"/>
                <w:szCs w:val="18"/>
              </w:rPr>
              <w:t xml:space="preserve"> </w:t>
            </w:r>
            <w:r w:rsidRPr="005D21E0">
              <w:rPr>
                <w:rFonts w:ascii="r_ansi" w:hAnsi="r_ansi"/>
                <w:b/>
                <w:sz w:val="18"/>
                <w:szCs w:val="18"/>
                <w:highlight w:val="yellow"/>
              </w:rPr>
              <w:t>;Update comment history</w:t>
            </w:r>
          </w:p>
          <w:p w14:paraId="32E1075C" w14:textId="3C9B850B" w:rsidR="00EB1DE1" w:rsidRPr="005D21E0" w:rsidRDefault="005D21E0" w:rsidP="005D21E0">
            <w:pPr>
              <w:spacing w:after="0"/>
              <w:rPr>
                <w:rFonts w:ascii="r_ansi" w:hAnsi="r_ansi"/>
                <w:sz w:val="18"/>
                <w:szCs w:val="18"/>
                <w:highlight w:val="yellow"/>
              </w:rPr>
            </w:pPr>
            <w:r w:rsidRPr="005D21E0">
              <w:rPr>
                <w:rFonts w:ascii="r_ansi" w:hAnsi="r_ansi"/>
                <w:b/>
                <w:sz w:val="18"/>
                <w:szCs w:val="18"/>
                <w:highlight w:val="yellow"/>
              </w:rPr>
              <w:t xml:space="preserve"> D:RCCOM</w:t>
            </w:r>
            <w:r>
              <w:rPr>
                <w:rFonts w:ascii="r_ansi" w:hAnsi="r_ansi"/>
                <w:b/>
                <w:sz w:val="18"/>
                <w:szCs w:val="18"/>
                <w:highlight w:val="yellow"/>
              </w:rPr>
              <w:t>]””</w:t>
            </w:r>
            <w:r w:rsidRPr="005D21E0">
              <w:rPr>
                <w:rFonts w:ascii="r_ansi" w:hAnsi="r_ansi"/>
                <w:b/>
                <w:sz w:val="18"/>
                <w:szCs w:val="18"/>
                <w:highlight w:val="yellow"/>
              </w:rPr>
              <w:t xml:space="preserve"> AUDIT^RCDPECH(RECTDA1,RCTRANDA</w:t>
            </w:r>
            <w:r>
              <w:rPr>
                <w:rFonts w:ascii="r_ansi" w:hAnsi="r_ansi"/>
                <w:b/>
                <w:sz w:val="18"/>
                <w:szCs w:val="18"/>
                <w:highlight w:val="yellow"/>
              </w:rPr>
              <w:t>,RCZ,RCR</w:t>
            </w:r>
            <w:r w:rsidRPr="005D21E0">
              <w:rPr>
                <w:rFonts w:ascii="r_ansi" w:hAnsi="r_ansi"/>
                <w:b/>
                <w:sz w:val="18"/>
                <w:szCs w:val="18"/>
                <w:highlight w:val="yellow"/>
              </w:rPr>
              <w:t>)</w:t>
            </w:r>
            <w:r>
              <w:rPr>
                <w:rFonts w:ascii="r_ansi" w:hAnsi="r_ansi"/>
                <w:sz w:val="18"/>
                <w:szCs w:val="18"/>
              </w:rPr>
              <w:t xml:space="preserve"> </w:t>
            </w:r>
            <w:r w:rsidRPr="005D21E0">
              <w:rPr>
                <w:rFonts w:ascii="r_ansi" w:hAnsi="r_ansi"/>
                <w:sz w:val="18"/>
                <w:szCs w:val="18"/>
              </w:rPr>
              <w:br/>
              <w:t> Q</w:t>
            </w:r>
          </w:p>
        </w:tc>
      </w:tr>
    </w:tbl>
    <w:p w14:paraId="3303D237" w14:textId="77777777" w:rsidR="00EB1DE1" w:rsidRDefault="00EB1DE1" w:rsidP="00EB1DE1">
      <w:pPr>
        <w:pStyle w:val="BodyText"/>
        <w:rPr>
          <w:rFonts w:eastAsiaTheme="minorHAnsi"/>
          <w:lang w:eastAsia="en-US"/>
        </w:rPr>
      </w:pPr>
    </w:p>
    <w:p w14:paraId="7827A777" w14:textId="77777777" w:rsidR="00EB1DE1" w:rsidRDefault="00EB1DE1">
      <w:pPr>
        <w:rPr>
          <w:rFonts w:ascii="Times New Roman" w:hAnsi="Times New Roman"/>
        </w:rPr>
      </w:pPr>
    </w:p>
    <w:p w14:paraId="245074F9" w14:textId="77777777" w:rsidR="00EB1DE1" w:rsidRDefault="00EB1DE1">
      <w:pPr>
        <w:rPr>
          <w:rFonts w:ascii="Times New Roman"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EB1DE1" w:rsidRPr="00D54506" w14:paraId="1E087B5B" w14:textId="77777777" w:rsidTr="00AE16F9">
        <w:trPr>
          <w:cantSplit/>
          <w:trHeight w:val="543"/>
          <w:tblHeader/>
        </w:trPr>
        <w:tc>
          <w:tcPr>
            <w:tcW w:w="1510" w:type="pct"/>
            <w:shd w:val="clear" w:color="auto" w:fill="D9D9D9" w:themeFill="background1" w:themeFillShade="D9"/>
            <w:vAlign w:val="center"/>
          </w:tcPr>
          <w:p w14:paraId="187FB7BC" w14:textId="77777777" w:rsidR="00EB1DE1" w:rsidRPr="00D54506" w:rsidRDefault="00EB1DE1" w:rsidP="00AE16F9">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76B8790A" w14:textId="77777777" w:rsidR="00EB1DE1" w:rsidRPr="00D54506" w:rsidRDefault="00EB1DE1" w:rsidP="00AE16F9">
            <w:pPr>
              <w:pStyle w:val="TableHeading"/>
            </w:pPr>
            <w:r w:rsidRPr="00D54506">
              <w:t>Activities</w:t>
            </w:r>
          </w:p>
        </w:tc>
      </w:tr>
      <w:tr w:rsidR="00EB1DE1" w:rsidRPr="00D54506" w14:paraId="577CC933" w14:textId="77777777" w:rsidTr="00AE16F9">
        <w:trPr>
          <w:cantSplit/>
          <w:tblHeader/>
        </w:trPr>
        <w:tc>
          <w:tcPr>
            <w:tcW w:w="1510" w:type="pct"/>
            <w:shd w:val="clear" w:color="auto" w:fill="D9D9D9"/>
            <w:vAlign w:val="center"/>
          </w:tcPr>
          <w:p w14:paraId="46711C50" w14:textId="77777777" w:rsidR="00EB1DE1" w:rsidRPr="00D54506" w:rsidRDefault="00EB1DE1" w:rsidP="00AE16F9">
            <w:pPr>
              <w:pStyle w:val="TableText"/>
              <w:rPr>
                <w:b/>
              </w:rPr>
            </w:pPr>
            <w:r w:rsidRPr="00D54506">
              <w:rPr>
                <w:b/>
              </w:rPr>
              <w:t>Routine Name</w:t>
            </w:r>
          </w:p>
        </w:tc>
        <w:tc>
          <w:tcPr>
            <w:tcW w:w="3490" w:type="pct"/>
            <w:gridSpan w:val="4"/>
            <w:tcBorders>
              <w:bottom w:val="single" w:sz="6" w:space="0" w:color="000000"/>
            </w:tcBorders>
          </w:tcPr>
          <w:p w14:paraId="7C58031F" w14:textId="58CB850E" w:rsidR="00EB1DE1" w:rsidRPr="00AF1EA3" w:rsidRDefault="00EB1DE1" w:rsidP="00AE16F9">
            <w:pPr>
              <w:pStyle w:val="TableText"/>
              <w:rPr>
                <w:rFonts w:ascii="Times New Roman" w:hAnsi="Times New Roman" w:cs="Times New Roman"/>
                <w:b/>
              </w:rPr>
            </w:pPr>
            <w:r>
              <w:rPr>
                <w:rFonts w:ascii="Times New Roman" w:hAnsi="Times New Roman" w:cs="Times New Roman"/>
              </w:rPr>
              <w:t>RCDPEM</w:t>
            </w:r>
            <w:r w:rsidR="00F22BE0">
              <w:rPr>
                <w:rFonts w:ascii="Times New Roman" w:hAnsi="Times New Roman" w:cs="Times New Roman"/>
              </w:rPr>
              <w:t>A</w:t>
            </w:r>
          </w:p>
        </w:tc>
      </w:tr>
      <w:tr w:rsidR="00EB1DE1" w:rsidRPr="00D54506" w14:paraId="5222FD08" w14:textId="77777777" w:rsidTr="00AE16F9">
        <w:trPr>
          <w:cantSplit/>
        </w:trPr>
        <w:tc>
          <w:tcPr>
            <w:tcW w:w="1510" w:type="pct"/>
            <w:shd w:val="clear" w:color="auto" w:fill="D9D9D9"/>
            <w:vAlign w:val="center"/>
          </w:tcPr>
          <w:p w14:paraId="693F9CFD" w14:textId="77777777" w:rsidR="00EB1DE1" w:rsidRPr="00D54506" w:rsidRDefault="00EB1DE1" w:rsidP="00AE16F9">
            <w:pPr>
              <w:pStyle w:val="TableText"/>
              <w:rPr>
                <w:b/>
              </w:rPr>
            </w:pPr>
            <w:r w:rsidRPr="00D54506">
              <w:rPr>
                <w:b/>
              </w:rPr>
              <w:t>Enhancement Category</w:t>
            </w:r>
          </w:p>
        </w:tc>
        <w:tc>
          <w:tcPr>
            <w:tcW w:w="613" w:type="pct"/>
            <w:tcBorders>
              <w:right w:val="nil"/>
            </w:tcBorders>
          </w:tcPr>
          <w:p w14:paraId="48769297" w14:textId="77777777" w:rsidR="00EB1DE1" w:rsidRPr="00D54506" w:rsidRDefault="00EB1DE1" w:rsidP="00AE16F9">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7E28E4A" w14:textId="77777777" w:rsidR="00EB1DE1" w:rsidRPr="00D54506" w:rsidRDefault="00EB1DE1" w:rsidP="00AE16F9">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197961C9" w14:textId="77777777" w:rsidR="00EB1DE1" w:rsidRPr="00D54506" w:rsidRDefault="00EB1DE1" w:rsidP="00AE16F9">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0A918A3" w14:textId="77777777" w:rsidR="00EB1DE1" w:rsidRPr="00D54506" w:rsidRDefault="00EB1DE1" w:rsidP="00AE16F9">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EB1DE1" w:rsidRPr="00D54506" w14:paraId="4F9CB166" w14:textId="77777777" w:rsidTr="00AE16F9">
        <w:trPr>
          <w:cantSplit/>
        </w:trPr>
        <w:tc>
          <w:tcPr>
            <w:tcW w:w="1510" w:type="pct"/>
            <w:shd w:val="clear" w:color="auto" w:fill="D9D9D9"/>
            <w:vAlign w:val="center"/>
          </w:tcPr>
          <w:p w14:paraId="2351F140" w14:textId="77777777" w:rsidR="00EB1DE1" w:rsidRPr="00D54506" w:rsidRDefault="00EB1DE1" w:rsidP="00AE16F9">
            <w:pPr>
              <w:pStyle w:val="TableText"/>
              <w:rPr>
                <w:b/>
              </w:rPr>
            </w:pPr>
            <w:r w:rsidRPr="00D54506">
              <w:rPr>
                <w:b/>
              </w:rPr>
              <w:t>RTM</w:t>
            </w:r>
          </w:p>
        </w:tc>
        <w:tc>
          <w:tcPr>
            <w:tcW w:w="3490" w:type="pct"/>
            <w:gridSpan w:val="4"/>
          </w:tcPr>
          <w:p w14:paraId="19A0F9D2" w14:textId="77777777" w:rsidR="00EB1DE1" w:rsidRPr="00D54506" w:rsidRDefault="00EB1DE1" w:rsidP="00AE16F9">
            <w:pPr>
              <w:pStyle w:val="TableText"/>
              <w:rPr>
                <w:rFonts w:ascii="Garamond" w:hAnsi="Garamond"/>
                <w:iCs/>
              </w:rPr>
            </w:pPr>
          </w:p>
        </w:tc>
      </w:tr>
      <w:tr w:rsidR="00EB1DE1" w:rsidRPr="00D54506" w14:paraId="3DDD2EA2" w14:textId="77777777" w:rsidTr="00AE16F9">
        <w:trPr>
          <w:cantSplit/>
        </w:trPr>
        <w:tc>
          <w:tcPr>
            <w:tcW w:w="1510" w:type="pct"/>
            <w:tcBorders>
              <w:bottom w:val="single" w:sz="6" w:space="0" w:color="000000"/>
            </w:tcBorders>
            <w:shd w:val="clear" w:color="auto" w:fill="D9D9D9"/>
            <w:vAlign w:val="center"/>
          </w:tcPr>
          <w:p w14:paraId="494E742A" w14:textId="77777777" w:rsidR="00EB1DE1" w:rsidRPr="00D54506" w:rsidRDefault="00EB1DE1" w:rsidP="00AE16F9">
            <w:pPr>
              <w:pStyle w:val="TableText"/>
              <w:rPr>
                <w:b/>
              </w:rPr>
            </w:pPr>
            <w:r w:rsidRPr="00D54506">
              <w:rPr>
                <w:b/>
              </w:rPr>
              <w:t>Related Options</w:t>
            </w:r>
          </w:p>
        </w:tc>
        <w:tc>
          <w:tcPr>
            <w:tcW w:w="3490" w:type="pct"/>
            <w:gridSpan w:val="4"/>
            <w:tcBorders>
              <w:bottom w:val="single" w:sz="4" w:space="0" w:color="auto"/>
            </w:tcBorders>
          </w:tcPr>
          <w:p w14:paraId="4F8F0C71" w14:textId="09008509" w:rsidR="00EB1DE1" w:rsidRPr="00D54506" w:rsidRDefault="00B65400" w:rsidP="00EB1DE1">
            <w:pPr>
              <w:pStyle w:val="TableText"/>
              <w:rPr>
                <w:rFonts w:ascii="Garamond" w:hAnsi="Garamond"/>
              </w:rPr>
            </w:pPr>
            <w:r>
              <w:rPr>
                <w:rFonts w:ascii="Garamond" w:hAnsi="Garamond"/>
              </w:rPr>
              <w:t>PRCA NIGHTLY PROCESS</w:t>
            </w:r>
          </w:p>
        </w:tc>
      </w:tr>
    </w:tbl>
    <w:p w14:paraId="6952BFAF" w14:textId="77777777" w:rsidR="00EB1DE1" w:rsidRDefault="00EB1DE1" w:rsidP="00EB1DE1"/>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EB1DE1" w:rsidRPr="00D54506" w14:paraId="451485EC" w14:textId="77777777" w:rsidTr="00AE16F9">
        <w:trPr>
          <w:cantSplit/>
          <w:trHeight w:val="318"/>
          <w:tblHeader/>
        </w:trPr>
        <w:tc>
          <w:tcPr>
            <w:tcW w:w="1510" w:type="pct"/>
            <w:tcBorders>
              <w:top w:val="single" w:sz="6" w:space="0" w:color="000000"/>
              <w:bottom w:val="single" w:sz="6" w:space="0" w:color="000000"/>
            </w:tcBorders>
            <w:shd w:val="clear" w:color="auto" w:fill="D9D9D9"/>
            <w:vAlign w:val="center"/>
          </w:tcPr>
          <w:p w14:paraId="26909DAD" w14:textId="77777777" w:rsidR="00EB1DE1" w:rsidRPr="00D54506" w:rsidRDefault="00EB1DE1" w:rsidP="00AE16F9">
            <w:pPr>
              <w:pStyle w:val="TableHeading"/>
            </w:pPr>
            <w:r w:rsidRPr="00D54506">
              <w:t>Related Routines</w:t>
            </w:r>
          </w:p>
        </w:tc>
        <w:tc>
          <w:tcPr>
            <w:tcW w:w="1529" w:type="pct"/>
            <w:tcBorders>
              <w:bottom w:val="single" w:sz="4" w:space="0" w:color="auto"/>
            </w:tcBorders>
            <w:shd w:val="clear" w:color="auto" w:fill="D9D9D9"/>
          </w:tcPr>
          <w:p w14:paraId="14FDCE6A" w14:textId="77777777" w:rsidR="00EB1DE1" w:rsidRPr="00D54506" w:rsidRDefault="00EB1DE1" w:rsidP="00AE16F9">
            <w:pPr>
              <w:pStyle w:val="TableHeading"/>
            </w:pPr>
            <w:r w:rsidRPr="00D54506">
              <w:t>Routines “Called By”</w:t>
            </w:r>
          </w:p>
        </w:tc>
        <w:tc>
          <w:tcPr>
            <w:tcW w:w="1961" w:type="pct"/>
            <w:tcBorders>
              <w:bottom w:val="single" w:sz="4" w:space="0" w:color="auto"/>
            </w:tcBorders>
            <w:shd w:val="clear" w:color="auto" w:fill="D9D9D9"/>
          </w:tcPr>
          <w:p w14:paraId="67E486CE" w14:textId="77777777" w:rsidR="00EB1DE1" w:rsidRPr="00D54506" w:rsidRDefault="00EB1DE1" w:rsidP="00AE16F9">
            <w:pPr>
              <w:pStyle w:val="TableHeading"/>
            </w:pPr>
            <w:r w:rsidRPr="00D54506">
              <w:t xml:space="preserve">Routines “Called”   </w:t>
            </w:r>
          </w:p>
        </w:tc>
      </w:tr>
      <w:tr w:rsidR="00EB1DE1" w:rsidRPr="00D54506" w14:paraId="0C4B1084" w14:textId="77777777" w:rsidTr="00AE16F9">
        <w:trPr>
          <w:cantSplit/>
          <w:trHeight w:val="697"/>
        </w:trPr>
        <w:tc>
          <w:tcPr>
            <w:tcW w:w="1510" w:type="pct"/>
            <w:tcBorders>
              <w:top w:val="single" w:sz="6" w:space="0" w:color="000000"/>
              <w:bottom w:val="single" w:sz="6" w:space="0" w:color="000000"/>
            </w:tcBorders>
            <w:shd w:val="clear" w:color="auto" w:fill="D9D9D9"/>
            <w:vAlign w:val="center"/>
          </w:tcPr>
          <w:p w14:paraId="3F627697" w14:textId="77777777" w:rsidR="00EB1DE1" w:rsidRPr="00D54506" w:rsidRDefault="00EB1DE1" w:rsidP="00AE16F9">
            <w:pPr>
              <w:pStyle w:val="TableText"/>
              <w:rPr>
                <w:b/>
              </w:rPr>
            </w:pPr>
          </w:p>
        </w:tc>
        <w:tc>
          <w:tcPr>
            <w:tcW w:w="1529" w:type="pct"/>
            <w:tcBorders>
              <w:bottom w:val="single" w:sz="4" w:space="0" w:color="auto"/>
            </w:tcBorders>
            <w:vAlign w:val="center"/>
          </w:tcPr>
          <w:p w14:paraId="3BB00989" w14:textId="38A0B9B1" w:rsidR="00EB1DE1" w:rsidRPr="009E6A28" w:rsidRDefault="00B65400" w:rsidP="00AE16F9">
            <w:pPr>
              <w:pStyle w:val="TableText"/>
              <w:rPr>
                <w:rFonts w:ascii="r_ansi" w:hAnsi="r_ansi" w:cs="Times New Roman"/>
              </w:rPr>
            </w:pPr>
            <w:r>
              <w:rPr>
                <w:rFonts w:ascii="r_ansi" w:hAnsi="r_ansi" w:cs="Times New Roman"/>
              </w:rPr>
              <w:t>RCDPEAP</w:t>
            </w:r>
          </w:p>
        </w:tc>
        <w:tc>
          <w:tcPr>
            <w:tcW w:w="1961" w:type="pct"/>
            <w:tcBorders>
              <w:bottom w:val="single" w:sz="4" w:space="0" w:color="auto"/>
            </w:tcBorders>
            <w:vAlign w:val="center"/>
          </w:tcPr>
          <w:p w14:paraId="5A880D70" w14:textId="6F8E35FF" w:rsidR="00FD0806" w:rsidRDefault="00FD0806" w:rsidP="00FD0806">
            <w:pPr>
              <w:autoSpaceDE w:val="0"/>
              <w:autoSpaceDN w:val="0"/>
              <w:adjustRightInd w:val="0"/>
              <w:spacing w:after="0" w:line="240" w:lineRule="auto"/>
            </w:pPr>
            <w:r w:rsidRPr="00FD0806">
              <w:t>SPL1^IBCEOBAR</w:t>
            </w:r>
          </w:p>
          <w:p w14:paraId="7B49F543" w14:textId="30787B39" w:rsidR="00FD0806" w:rsidRPr="00FD0806" w:rsidRDefault="00FD0806" w:rsidP="00FD0806">
            <w:pPr>
              <w:autoSpaceDE w:val="0"/>
              <w:autoSpaceDN w:val="0"/>
              <w:adjustRightInd w:val="0"/>
              <w:spacing w:after="0" w:line="240" w:lineRule="auto"/>
            </w:pPr>
            <w:r w:rsidRPr="00FD0806">
              <w:t>$$SETERR^RCDPEM0</w:t>
            </w:r>
          </w:p>
          <w:p w14:paraId="5F52FB82" w14:textId="73112B80" w:rsidR="00FD0806" w:rsidRDefault="00FD0806" w:rsidP="00FD0806">
            <w:pPr>
              <w:autoSpaceDE w:val="0"/>
              <w:autoSpaceDN w:val="0"/>
              <w:adjustRightInd w:val="0"/>
              <w:spacing w:after="0" w:line="240" w:lineRule="auto"/>
            </w:pPr>
            <w:r w:rsidRPr="00FD0806">
              <w:t>$$NEXT^RCDPUREC</w:t>
            </w:r>
          </w:p>
          <w:p w14:paraId="1EDC80EF" w14:textId="5472ADD6" w:rsidR="00EB1DE1" w:rsidRPr="00D54506" w:rsidRDefault="00FD0806" w:rsidP="00FD0806">
            <w:pPr>
              <w:autoSpaceDE w:val="0"/>
              <w:autoSpaceDN w:val="0"/>
              <w:adjustRightInd w:val="0"/>
              <w:spacing w:after="0" w:line="240" w:lineRule="auto"/>
            </w:pPr>
            <w:r>
              <w:t xml:space="preserve">$$ADDTRAN^RCDPURET </w:t>
            </w:r>
          </w:p>
        </w:tc>
      </w:tr>
    </w:tbl>
    <w:p w14:paraId="36C55A91" w14:textId="77777777" w:rsidR="00EB1DE1" w:rsidRDefault="00EB1DE1" w:rsidP="00EB1DE1"/>
    <w:tbl>
      <w:tblPr>
        <w:tblW w:w="4991" w:type="pct"/>
        <w:tblInd w:w="17" w:type="dxa"/>
        <w:tblCellMar>
          <w:left w:w="0" w:type="dxa"/>
          <w:right w:w="0" w:type="dxa"/>
        </w:tblCellMar>
        <w:tblLook w:val="04A0" w:firstRow="1" w:lastRow="0" w:firstColumn="1" w:lastColumn="0" w:noHBand="0" w:noVBand="1"/>
      </w:tblPr>
      <w:tblGrid>
        <w:gridCol w:w="9559"/>
      </w:tblGrid>
      <w:tr w:rsidR="00EB1DE1" w:rsidRPr="009B3C81" w14:paraId="700E8A27" w14:textId="77777777" w:rsidTr="00AE16F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C303282" w14:textId="77777777" w:rsidR="00EB1DE1" w:rsidRPr="009B3C81" w:rsidRDefault="00EB1DE1" w:rsidP="00AE16F9">
            <w:pPr>
              <w:spacing w:before="60" w:after="60"/>
              <w:rPr>
                <w:rFonts w:ascii="Arial" w:hAnsi="Arial" w:cs="Arial"/>
                <w:b/>
                <w:bCs/>
                <w:sz w:val="24"/>
              </w:rPr>
            </w:pPr>
            <w:r w:rsidRPr="009B3C81">
              <w:rPr>
                <w:rFonts w:ascii="Arial" w:hAnsi="Arial" w:cs="Arial"/>
                <w:b/>
                <w:bCs/>
                <w:sz w:val="24"/>
              </w:rPr>
              <w:t>Current Logic</w:t>
            </w:r>
          </w:p>
        </w:tc>
      </w:tr>
      <w:tr w:rsidR="00EB1DE1" w:rsidRPr="009B3C81" w14:paraId="686A1630" w14:textId="77777777" w:rsidTr="00AE16F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8D6EDB4" w14:textId="4AC24976" w:rsidR="00EB1DE1" w:rsidRPr="001E7778" w:rsidRDefault="004D01B2" w:rsidP="00AE16F9">
            <w:pPr>
              <w:spacing w:before="60" w:after="60"/>
              <w:rPr>
                <w:rFonts w:ascii="r_ansi" w:hAnsi="r_ansi"/>
                <w:sz w:val="18"/>
                <w:szCs w:val="18"/>
              </w:rPr>
            </w:pPr>
            <w:r w:rsidRPr="004D01B2">
              <w:rPr>
                <w:rFonts w:ascii="r_ansi" w:hAnsi="r_ansi"/>
                <w:color w:val="000000" w:themeColor="text1"/>
                <w:sz w:val="18"/>
                <w:szCs w:val="18"/>
              </w:rPr>
              <w:t>DET(RCZ,RCR,RECTDA1,RCTRANDA) ; Store receipt detail</w:t>
            </w:r>
            <w:r w:rsidRPr="004D01B2">
              <w:rPr>
                <w:rFonts w:ascii="r_ansi" w:hAnsi="r_ansi"/>
                <w:color w:val="000000" w:themeColor="text1"/>
                <w:sz w:val="18"/>
                <w:szCs w:val="18"/>
              </w:rPr>
              <w:br/>
              <w:t xml:space="preserve"> ; RCZ = </w:t>
            </w:r>
            <w:proofErr w:type="spellStart"/>
            <w:r w:rsidRPr="004D01B2">
              <w:rPr>
                <w:rFonts w:ascii="r_ansi" w:hAnsi="r_ansi"/>
                <w:color w:val="000000" w:themeColor="text1"/>
                <w:sz w:val="18"/>
                <w:szCs w:val="18"/>
              </w:rPr>
              <w:t>ien</w:t>
            </w:r>
            <w:proofErr w:type="spellEnd"/>
            <w:r w:rsidRPr="004D01B2">
              <w:rPr>
                <w:rFonts w:ascii="r_ansi" w:hAnsi="r_ansi"/>
                <w:color w:val="000000" w:themeColor="text1"/>
                <w:sz w:val="18"/>
                <w:szCs w:val="18"/>
              </w:rPr>
              <w:t xml:space="preserve"> of entry file 344.49</w:t>
            </w:r>
            <w:r w:rsidRPr="004D01B2">
              <w:rPr>
                <w:rFonts w:ascii="r_ansi" w:hAnsi="r_ansi"/>
                <w:color w:val="000000" w:themeColor="text1"/>
                <w:sz w:val="18"/>
                <w:szCs w:val="18"/>
              </w:rPr>
              <w:br/>
              <w:t xml:space="preserve"> ; RCR = </w:t>
            </w:r>
            <w:proofErr w:type="spellStart"/>
            <w:r w:rsidRPr="004D01B2">
              <w:rPr>
                <w:rFonts w:ascii="r_ansi" w:hAnsi="r_ansi"/>
                <w:color w:val="000000" w:themeColor="text1"/>
                <w:sz w:val="18"/>
                <w:szCs w:val="18"/>
              </w:rPr>
              <w:t>ien</w:t>
            </w:r>
            <w:proofErr w:type="spellEnd"/>
            <w:r w:rsidRPr="004D01B2">
              <w:rPr>
                <w:rFonts w:ascii="r_ansi" w:hAnsi="r_ansi"/>
                <w:color w:val="000000" w:themeColor="text1"/>
                <w:sz w:val="18"/>
                <w:szCs w:val="18"/>
              </w:rPr>
              <w:t xml:space="preserve"> of entry in file 344.491</w:t>
            </w:r>
            <w:r w:rsidRPr="004D01B2">
              <w:rPr>
                <w:rFonts w:ascii="r_ansi" w:hAnsi="r_ansi"/>
                <w:color w:val="000000" w:themeColor="text1"/>
                <w:sz w:val="18"/>
                <w:szCs w:val="18"/>
              </w:rPr>
              <w:br/>
              <w:t xml:space="preserve"> ; RECTDA1 = </w:t>
            </w:r>
            <w:proofErr w:type="spellStart"/>
            <w:r w:rsidRPr="004D01B2">
              <w:rPr>
                <w:rFonts w:ascii="r_ansi" w:hAnsi="r_ansi"/>
                <w:color w:val="000000" w:themeColor="text1"/>
                <w:sz w:val="18"/>
                <w:szCs w:val="18"/>
              </w:rPr>
              <w:t>ien</w:t>
            </w:r>
            <w:proofErr w:type="spellEnd"/>
            <w:r w:rsidRPr="004D01B2">
              <w:rPr>
                <w:rFonts w:ascii="r_ansi" w:hAnsi="r_ansi"/>
                <w:color w:val="000000" w:themeColor="text1"/>
                <w:sz w:val="18"/>
                <w:szCs w:val="18"/>
              </w:rPr>
              <w:t xml:space="preserve"> of entry in file 344</w:t>
            </w:r>
            <w:r w:rsidRPr="004D01B2">
              <w:rPr>
                <w:rFonts w:ascii="r_ansi" w:hAnsi="r_ansi"/>
                <w:color w:val="000000" w:themeColor="text1"/>
                <w:sz w:val="18"/>
                <w:szCs w:val="18"/>
              </w:rPr>
              <w:br/>
              <w:t xml:space="preserve"> ; RCTRANDA = </w:t>
            </w:r>
            <w:proofErr w:type="spellStart"/>
            <w:r w:rsidRPr="004D01B2">
              <w:rPr>
                <w:rFonts w:ascii="r_ansi" w:hAnsi="r_ansi"/>
                <w:color w:val="000000" w:themeColor="text1"/>
                <w:sz w:val="18"/>
                <w:szCs w:val="18"/>
              </w:rPr>
              <w:t>ien</w:t>
            </w:r>
            <w:proofErr w:type="spellEnd"/>
            <w:r w:rsidRPr="004D01B2">
              <w:rPr>
                <w:rFonts w:ascii="r_ansi" w:hAnsi="r_ansi"/>
                <w:color w:val="000000" w:themeColor="text1"/>
                <w:sz w:val="18"/>
                <w:szCs w:val="18"/>
              </w:rPr>
              <w:t xml:space="preserve"> of entry in </w:t>
            </w:r>
            <w:proofErr w:type="spellStart"/>
            <w:r w:rsidRPr="004D01B2">
              <w:rPr>
                <w:rFonts w:ascii="r_ansi" w:hAnsi="r_ansi"/>
                <w:color w:val="000000" w:themeColor="text1"/>
                <w:sz w:val="18"/>
                <w:szCs w:val="18"/>
              </w:rPr>
              <w:t>subfile</w:t>
            </w:r>
            <w:proofErr w:type="spellEnd"/>
            <w:r w:rsidRPr="004D01B2">
              <w:rPr>
                <w:rFonts w:ascii="r_ansi" w:hAnsi="r_ansi"/>
                <w:color w:val="000000" w:themeColor="text1"/>
                <w:sz w:val="18"/>
                <w:szCs w:val="18"/>
              </w:rPr>
              <w:t xml:space="preserve"> 344.01</w:t>
            </w:r>
            <w:r w:rsidRPr="004D01B2">
              <w:rPr>
                <w:rFonts w:ascii="r_ansi" w:hAnsi="r_ansi"/>
                <w:color w:val="000000" w:themeColor="text1"/>
                <w:sz w:val="18"/>
                <w:szCs w:val="18"/>
              </w:rPr>
              <w:br/>
              <w:t> ;</w:t>
            </w:r>
            <w:r w:rsidRPr="004D01B2">
              <w:rPr>
                <w:rFonts w:ascii="r_ansi" w:hAnsi="r_ansi"/>
                <w:color w:val="000000" w:themeColor="text1"/>
                <w:sz w:val="18"/>
                <w:szCs w:val="18"/>
              </w:rPr>
              <w:br/>
              <w:t> N DIE,DA,DR,X,Y,Z,RCUP,RCCOM,RCZ0,RC0</w:t>
            </w:r>
            <w:r w:rsidRPr="004D01B2">
              <w:rPr>
                <w:rFonts w:ascii="r_ansi" w:hAnsi="r_ansi"/>
                <w:color w:val="000000" w:themeColor="text1"/>
                <w:sz w:val="18"/>
                <w:szCs w:val="18"/>
              </w:rPr>
              <w:br/>
              <w:t> S RC0=$G(^RCY(344.49,RCZ,0))</w:t>
            </w:r>
            <w:r w:rsidRPr="004D01B2">
              <w:rPr>
                <w:rFonts w:ascii="r_ansi" w:hAnsi="r_ansi"/>
                <w:color w:val="000000" w:themeColor="text1"/>
                <w:sz w:val="18"/>
                <w:szCs w:val="18"/>
              </w:rPr>
              <w:br/>
              <w:t> S RCZ0=$G(^RCY(344.49,RCZ,1,RCR,0))</w:t>
            </w:r>
            <w:r w:rsidRPr="004D01B2">
              <w:rPr>
                <w:rFonts w:ascii="r_ansi" w:hAnsi="r_ansi"/>
                <w:color w:val="000000" w:themeColor="text1"/>
                <w:sz w:val="18"/>
                <w:szCs w:val="18"/>
              </w:rPr>
              <w:br/>
              <w:t> S DR="",RCUP=+$O(^RCY(344.49,RCZ,1,"B",+RCZ0/1,0)),RCUP=$G(^RCY(344.49,RCZ,1,RCUP,0))</w:t>
            </w:r>
            <w:r w:rsidRPr="004D01B2">
              <w:rPr>
                <w:rFonts w:ascii="r_ansi" w:hAnsi="r_ansi"/>
                <w:color w:val="000000" w:themeColor="text1"/>
                <w:sz w:val="18"/>
                <w:szCs w:val="18"/>
              </w:rPr>
              <w:br/>
              <w:t> I $P(RCZ0,U,7) S DR=".09////^S X="_+$P(RCZ0,U,7)_"_$C(59)_""PRCA(430,"";"</w:t>
            </w:r>
            <w:r w:rsidRPr="004D01B2">
              <w:rPr>
                <w:rFonts w:ascii="r_ansi" w:hAnsi="r_ansi"/>
                <w:color w:val="000000" w:themeColor="text1"/>
                <w:sz w:val="18"/>
                <w:szCs w:val="18"/>
              </w:rPr>
              <w:br/>
              <w:t> S DR=DR_".04////"_(+$P(RCZ0,U,3))_";.27////"_RCR_";"</w:t>
            </w:r>
            <w:r w:rsidRPr="004D01B2">
              <w:rPr>
                <w:rFonts w:ascii="r_ansi" w:hAnsi="r_ansi"/>
                <w:color w:val="000000" w:themeColor="text1"/>
                <w:sz w:val="18"/>
                <w:szCs w:val="18"/>
              </w:rPr>
              <w:br/>
            </w:r>
            <w:r w:rsidRPr="004D01B2">
              <w:rPr>
                <w:rFonts w:ascii="r_ansi" w:hAnsi="r_ansi"/>
                <w:color w:val="000000" w:themeColor="text1"/>
                <w:sz w:val="18"/>
                <w:szCs w:val="18"/>
              </w:rPr>
              <w:lastRenderedPageBreak/>
              <w:t> I $P(RC0,U,5)'="" S DR=DR_".1////"_$P(RC0,U,5)_";"</w:t>
            </w:r>
            <w:r w:rsidRPr="004D01B2">
              <w:rPr>
                <w:rFonts w:ascii="r_ansi" w:hAnsi="r_ansi"/>
                <w:color w:val="000000" w:themeColor="text1"/>
                <w:sz w:val="18"/>
                <w:szCs w:val="18"/>
              </w:rPr>
              <w:br/>
              <w:t> I $P(RC0,U,6)'="" S DR=DR_".08////"_$P(RC0,U,6)_";"</w:t>
            </w:r>
            <w:r w:rsidRPr="004D01B2">
              <w:rPr>
                <w:rFonts w:ascii="r_ansi" w:hAnsi="r_ansi"/>
                <w:color w:val="000000" w:themeColor="text1"/>
                <w:sz w:val="18"/>
                <w:szCs w:val="18"/>
              </w:rPr>
              <w:br/>
              <w:t xml:space="preserve"> S Z=0 F  S Z=$O(^RCY(344.49,RCZ,1,RCR,1,Z)) Q:'Z  I $P($G(^(Z,0)),U,5)=1 S DR=DR_".28////1;" Q  ; Update receipt line with </w:t>
            </w:r>
            <w:proofErr w:type="spellStart"/>
            <w:r w:rsidRPr="004D01B2">
              <w:rPr>
                <w:rFonts w:ascii="r_ansi" w:hAnsi="r_ansi"/>
                <w:color w:val="000000" w:themeColor="text1"/>
                <w:sz w:val="18"/>
                <w:szCs w:val="18"/>
              </w:rPr>
              <w:t>dec</w:t>
            </w:r>
            <w:proofErr w:type="spellEnd"/>
            <w:r w:rsidRPr="004D01B2">
              <w:rPr>
                <w:rFonts w:ascii="r_ansi" w:hAnsi="r_ansi"/>
                <w:color w:val="000000" w:themeColor="text1"/>
                <w:sz w:val="18"/>
                <w:szCs w:val="18"/>
              </w:rPr>
              <w:t xml:space="preserve"> </w:t>
            </w:r>
            <w:proofErr w:type="spellStart"/>
            <w:r w:rsidRPr="004D01B2">
              <w:rPr>
                <w:rFonts w:ascii="r_ansi" w:hAnsi="r_ansi"/>
                <w:color w:val="000000" w:themeColor="text1"/>
                <w:sz w:val="18"/>
                <w:szCs w:val="18"/>
              </w:rPr>
              <w:t>adj</w:t>
            </w:r>
            <w:proofErr w:type="spellEnd"/>
            <w:r w:rsidRPr="004D01B2">
              <w:rPr>
                <w:rFonts w:ascii="r_ansi" w:hAnsi="r_ansi"/>
                <w:color w:val="000000" w:themeColor="text1"/>
                <w:sz w:val="18"/>
                <w:szCs w:val="18"/>
              </w:rPr>
              <w:t xml:space="preserve"> flag</w:t>
            </w:r>
            <w:r w:rsidRPr="004D01B2">
              <w:rPr>
                <w:rFonts w:ascii="r_ansi" w:hAnsi="r_ansi"/>
                <w:color w:val="000000" w:themeColor="text1"/>
                <w:sz w:val="18"/>
                <w:szCs w:val="18"/>
              </w:rPr>
              <w:br/>
              <w:t> S RCCOM=$P(RCZ0,U,10)</w:t>
            </w:r>
            <w:r w:rsidRPr="004D01B2">
              <w:rPr>
                <w:rFonts w:ascii="r_ansi" w:hAnsi="r_ansi"/>
                <w:color w:val="000000" w:themeColor="text1"/>
                <w:sz w:val="18"/>
                <w:szCs w:val="18"/>
              </w:rPr>
              <w:br/>
              <w:t> I $P(RCUP,U,2)["**ADJ" S RCCOM=RCCOM_$S(RCCOM'="":"/",1:"")_$S($P($P(RCUP,U,2),"ADJ",2):"ERA adjustment - no bill referenced",1:"Total of EFT mismatched to ERA")</w:t>
            </w:r>
            <w:r w:rsidRPr="004D01B2">
              <w:rPr>
                <w:rFonts w:ascii="r_ansi" w:hAnsi="r_ansi"/>
                <w:color w:val="000000" w:themeColor="text1"/>
                <w:sz w:val="18"/>
                <w:szCs w:val="18"/>
              </w:rPr>
              <w:br/>
              <w:t> I RCCOM]"" S DR=DR_"1.02////"_$E(RCCOM,1,60)_";"</w:t>
            </w:r>
            <w:r w:rsidRPr="004D01B2">
              <w:rPr>
                <w:rFonts w:ascii="r_ansi" w:hAnsi="r_ansi"/>
                <w:color w:val="000000" w:themeColor="text1"/>
                <w:sz w:val="18"/>
                <w:szCs w:val="18"/>
              </w:rPr>
              <w:br/>
              <w:t> I $P($G(^RCY(344.49,RCZ,0)),U,4)'="" S DR=DR_".07////"_$P($G(^RCY(344.49,RCZ,0)),U,4)_";"</w:t>
            </w:r>
            <w:r w:rsidRPr="004D01B2">
              <w:rPr>
                <w:rFonts w:ascii="r_ansi" w:hAnsi="r_ansi"/>
                <w:color w:val="000000" w:themeColor="text1"/>
                <w:sz w:val="18"/>
                <w:szCs w:val="18"/>
              </w:rPr>
              <w:br/>
              <w:t> S DA(1)=RECTDA1,DA=RCTRANDA,DIE="^RCY(344,"_DA(1)_",1,"</w:t>
            </w:r>
            <w:r w:rsidRPr="004D01B2">
              <w:rPr>
                <w:rFonts w:ascii="r_ansi" w:hAnsi="r_ansi"/>
                <w:color w:val="000000" w:themeColor="text1"/>
                <w:sz w:val="18"/>
                <w:szCs w:val="18"/>
              </w:rPr>
              <w:br/>
              <w:t> D ^DIE</w:t>
            </w:r>
            <w:r w:rsidRPr="004D01B2">
              <w:rPr>
                <w:rFonts w:ascii="r_ansi" w:hAnsi="r_ansi"/>
                <w:color w:val="000000" w:themeColor="text1"/>
                <w:sz w:val="18"/>
                <w:szCs w:val="18"/>
              </w:rPr>
              <w:br/>
              <w:t> Q</w:t>
            </w:r>
          </w:p>
        </w:tc>
      </w:tr>
    </w:tbl>
    <w:p w14:paraId="48E21CC2" w14:textId="77777777" w:rsidR="00EB1DE1" w:rsidRDefault="00EB1DE1" w:rsidP="00EB1DE1"/>
    <w:tbl>
      <w:tblPr>
        <w:tblW w:w="4991" w:type="pct"/>
        <w:tblInd w:w="17" w:type="dxa"/>
        <w:tblCellMar>
          <w:left w:w="0" w:type="dxa"/>
          <w:right w:w="0" w:type="dxa"/>
        </w:tblCellMar>
        <w:tblLook w:val="04A0" w:firstRow="1" w:lastRow="0" w:firstColumn="1" w:lastColumn="0" w:noHBand="0" w:noVBand="1"/>
      </w:tblPr>
      <w:tblGrid>
        <w:gridCol w:w="9559"/>
      </w:tblGrid>
      <w:tr w:rsidR="00EB1DE1" w:rsidRPr="009B3C81" w14:paraId="3EA3CC31" w14:textId="77777777" w:rsidTr="00AE16F9">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57618D8" w14:textId="77777777" w:rsidR="00EB1DE1" w:rsidRPr="009B3C81" w:rsidRDefault="00EB1DE1" w:rsidP="00AE16F9">
            <w:pPr>
              <w:spacing w:before="60" w:after="60"/>
              <w:rPr>
                <w:rFonts w:ascii="Arial" w:hAnsi="Arial" w:cs="Arial"/>
                <w:b/>
                <w:bCs/>
              </w:rPr>
            </w:pPr>
            <w:r w:rsidRPr="009B3C81">
              <w:rPr>
                <w:rFonts w:ascii="Arial" w:hAnsi="Arial" w:cs="Arial"/>
                <w:b/>
                <w:bCs/>
              </w:rPr>
              <w:t>Modified Logic (Changes are in bold)</w:t>
            </w:r>
          </w:p>
        </w:tc>
      </w:tr>
      <w:tr w:rsidR="00EB1DE1" w:rsidRPr="00394728" w14:paraId="42542E9A" w14:textId="77777777" w:rsidTr="00AE16F9">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0B16389" w14:textId="77777777" w:rsidR="004D01B2" w:rsidRPr="004D01B2" w:rsidRDefault="004D01B2" w:rsidP="004D01B2">
            <w:pPr>
              <w:spacing w:after="0"/>
              <w:rPr>
                <w:rFonts w:ascii="r_ansi" w:hAnsi="r_ansi"/>
                <w:sz w:val="18"/>
                <w:szCs w:val="18"/>
                <w:highlight w:val="yellow"/>
              </w:rPr>
            </w:pPr>
            <w:r w:rsidRPr="004D01B2">
              <w:rPr>
                <w:rFonts w:ascii="r_ansi" w:hAnsi="r_ansi"/>
                <w:sz w:val="18"/>
                <w:szCs w:val="18"/>
              </w:rPr>
              <w:t>DET(RCZ,RCR,RECTDA1,RCTRANDA) ; Store receipt detail</w:t>
            </w:r>
            <w:r w:rsidRPr="004D01B2">
              <w:rPr>
                <w:rFonts w:ascii="r_ansi" w:hAnsi="r_ansi"/>
                <w:sz w:val="18"/>
                <w:szCs w:val="18"/>
              </w:rPr>
              <w:br/>
              <w:t xml:space="preserve"> ; RCZ = </w:t>
            </w:r>
            <w:proofErr w:type="spellStart"/>
            <w:r w:rsidRPr="004D01B2">
              <w:rPr>
                <w:rFonts w:ascii="r_ansi" w:hAnsi="r_ansi"/>
                <w:sz w:val="18"/>
                <w:szCs w:val="18"/>
              </w:rPr>
              <w:t>ien</w:t>
            </w:r>
            <w:proofErr w:type="spellEnd"/>
            <w:r w:rsidRPr="004D01B2">
              <w:rPr>
                <w:rFonts w:ascii="r_ansi" w:hAnsi="r_ansi"/>
                <w:sz w:val="18"/>
                <w:szCs w:val="18"/>
              </w:rPr>
              <w:t xml:space="preserve"> of entry file 344.49</w:t>
            </w:r>
            <w:r w:rsidRPr="004D01B2">
              <w:rPr>
                <w:rFonts w:ascii="r_ansi" w:hAnsi="r_ansi"/>
                <w:sz w:val="18"/>
                <w:szCs w:val="18"/>
              </w:rPr>
              <w:br/>
              <w:t xml:space="preserve"> ; RCR = </w:t>
            </w:r>
            <w:proofErr w:type="spellStart"/>
            <w:r w:rsidRPr="004D01B2">
              <w:rPr>
                <w:rFonts w:ascii="r_ansi" w:hAnsi="r_ansi"/>
                <w:sz w:val="18"/>
                <w:szCs w:val="18"/>
              </w:rPr>
              <w:t>ien</w:t>
            </w:r>
            <w:proofErr w:type="spellEnd"/>
            <w:r w:rsidRPr="004D01B2">
              <w:rPr>
                <w:rFonts w:ascii="r_ansi" w:hAnsi="r_ansi"/>
                <w:sz w:val="18"/>
                <w:szCs w:val="18"/>
              </w:rPr>
              <w:t xml:space="preserve"> of entry in file 344.491</w:t>
            </w:r>
            <w:r w:rsidRPr="004D01B2">
              <w:rPr>
                <w:rFonts w:ascii="r_ansi" w:hAnsi="r_ansi"/>
                <w:sz w:val="18"/>
                <w:szCs w:val="18"/>
              </w:rPr>
              <w:br/>
              <w:t xml:space="preserve"> ; RECTDA1 = </w:t>
            </w:r>
            <w:proofErr w:type="spellStart"/>
            <w:r w:rsidRPr="004D01B2">
              <w:rPr>
                <w:rFonts w:ascii="r_ansi" w:hAnsi="r_ansi"/>
                <w:sz w:val="18"/>
                <w:szCs w:val="18"/>
              </w:rPr>
              <w:t>ien</w:t>
            </w:r>
            <w:proofErr w:type="spellEnd"/>
            <w:r w:rsidRPr="004D01B2">
              <w:rPr>
                <w:rFonts w:ascii="r_ansi" w:hAnsi="r_ansi"/>
                <w:sz w:val="18"/>
                <w:szCs w:val="18"/>
              </w:rPr>
              <w:t xml:space="preserve"> of entry in file 344</w:t>
            </w:r>
            <w:r w:rsidRPr="004D01B2">
              <w:rPr>
                <w:rFonts w:ascii="r_ansi" w:hAnsi="r_ansi"/>
                <w:sz w:val="18"/>
                <w:szCs w:val="18"/>
              </w:rPr>
              <w:br/>
              <w:t xml:space="preserve"> ; RCTRANDA = </w:t>
            </w:r>
            <w:proofErr w:type="spellStart"/>
            <w:r w:rsidRPr="004D01B2">
              <w:rPr>
                <w:rFonts w:ascii="r_ansi" w:hAnsi="r_ansi"/>
                <w:sz w:val="18"/>
                <w:szCs w:val="18"/>
              </w:rPr>
              <w:t>ien</w:t>
            </w:r>
            <w:proofErr w:type="spellEnd"/>
            <w:r w:rsidRPr="004D01B2">
              <w:rPr>
                <w:rFonts w:ascii="r_ansi" w:hAnsi="r_ansi"/>
                <w:sz w:val="18"/>
                <w:szCs w:val="18"/>
              </w:rPr>
              <w:t xml:space="preserve"> of entry in </w:t>
            </w:r>
            <w:proofErr w:type="spellStart"/>
            <w:r w:rsidRPr="004D01B2">
              <w:rPr>
                <w:rFonts w:ascii="r_ansi" w:hAnsi="r_ansi"/>
                <w:sz w:val="18"/>
                <w:szCs w:val="18"/>
              </w:rPr>
              <w:t>subfile</w:t>
            </w:r>
            <w:proofErr w:type="spellEnd"/>
            <w:r w:rsidRPr="004D01B2">
              <w:rPr>
                <w:rFonts w:ascii="r_ansi" w:hAnsi="r_ansi"/>
                <w:sz w:val="18"/>
                <w:szCs w:val="18"/>
              </w:rPr>
              <w:t xml:space="preserve"> 344.01</w:t>
            </w:r>
            <w:r w:rsidRPr="004D01B2">
              <w:rPr>
                <w:rFonts w:ascii="r_ansi" w:hAnsi="r_ansi"/>
                <w:sz w:val="18"/>
                <w:szCs w:val="18"/>
              </w:rPr>
              <w:br/>
              <w:t> ;</w:t>
            </w:r>
            <w:r w:rsidRPr="004D01B2">
              <w:rPr>
                <w:rFonts w:ascii="r_ansi" w:hAnsi="r_ansi"/>
                <w:sz w:val="18"/>
                <w:szCs w:val="18"/>
              </w:rPr>
              <w:br/>
              <w:t> N DIE,DA,DR,X,Y,Z,RCUP,RCCOM,RCZ0,RC0</w:t>
            </w:r>
            <w:r w:rsidRPr="004D01B2">
              <w:rPr>
                <w:rFonts w:ascii="r_ansi" w:hAnsi="r_ansi"/>
                <w:sz w:val="18"/>
                <w:szCs w:val="18"/>
              </w:rPr>
              <w:br/>
              <w:t> S RC0=$G(^RCY(344.49,RCZ,0))</w:t>
            </w:r>
            <w:r w:rsidRPr="004D01B2">
              <w:rPr>
                <w:rFonts w:ascii="r_ansi" w:hAnsi="r_ansi"/>
                <w:sz w:val="18"/>
                <w:szCs w:val="18"/>
              </w:rPr>
              <w:br/>
              <w:t> S RCZ0=$G(^RCY(344.49,RCZ,1,RCR,0))</w:t>
            </w:r>
            <w:r w:rsidRPr="004D01B2">
              <w:rPr>
                <w:rFonts w:ascii="r_ansi" w:hAnsi="r_ansi"/>
                <w:sz w:val="18"/>
                <w:szCs w:val="18"/>
              </w:rPr>
              <w:br/>
              <w:t> S DR="",RCUP=+$O(^RCY(344.49,RCZ,1,"B",+RCZ0/1,0)),RCUP=$G(^RCY(344.49,RCZ,1,RCUP,0))</w:t>
            </w:r>
            <w:r w:rsidRPr="004D01B2">
              <w:rPr>
                <w:rFonts w:ascii="r_ansi" w:hAnsi="r_ansi"/>
                <w:sz w:val="18"/>
                <w:szCs w:val="18"/>
              </w:rPr>
              <w:br/>
              <w:t> I $P(RCZ0,U,7) S DR=".09////^S X="_+$P(RCZ0,U,7)_"_$C(59)_""PRCA(430,"";"</w:t>
            </w:r>
            <w:r w:rsidRPr="004D01B2">
              <w:rPr>
                <w:rFonts w:ascii="r_ansi" w:hAnsi="r_ansi"/>
                <w:sz w:val="18"/>
                <w:szCs w:val="18"/>
              </w:rPr>
              <w:br/>
              <w:t> S DR=DR_".04////"_(+$P(RCZ0,U,3))_";.27////"_RCR_";"</w:t>
            </w:r>
            <w:r w:rsidRPr="004D01B2">
              <w:rPr>
                <w:rFonts w:ascii="r_ansi" w:hAnsi="r_ansi"/>
                <w:sz w:val="18"/>
                <w:szCs w:val="18"/>
              </w:rPr>
              <w:br/>
              <w:t> I $P(RC0,U,5)'="" S DR=DR_".1////"_$P(RC0,U,5)_";"</w:t>
            </w:r>
            <w:r w:rsidRPr="004D01B2">
              <w:rPr>
                <w:rFonts w:ascii="r_ansi" w:hAnsi="r_ansi"/>
                <w:sz w:val="18"/>
                <w:szCs w:val="18"/>
              </w:rPr>
              <w:br/>
              <w:t> I $P(RC0,U,6)'="" S DR=DR_".08////"_$P(RC0,U,6)_";"</w:t>
            </w:r>
            <w:r w:rsidRPr="004D01B2">
              <w:rPr>
                <w:rFonts w:ascii="r_ansi" w:hAnsi="r_ansi"/>
                <w:sz w:val="18"/>
                <w:szCs w:val="18"/>
              </w:rPr>
              <w:br/>
              <w:t xml:space="preserve"> S Z=0 F  S Z=$O(^RCY(344.49,RCZ,1,RCR,1,Z)) Q:'Z  I $P($G(^(Z,0)),U,5)=1 S DR=DR_".28////1;" Q  ; Update receipt line with </w:t>
            </w:r>
            <w:proofErr w:type="spellStart"/>
            <w:r w:rsidRPr="004D01B2">
              <w:rPr>
                <w:rFonts w:ascii="r_ansi" w:hAnsi="r_ansi"/>
                <w:sz w:val="18"/>
                <w:szCs w:val="18"/>
              </w:rPr>
              <w:t>dec</w:t>
            </w:r>
            <w:proofErr w:type="spellEnd"/>
            <w:r w:rsidRPr="004D01B2">
              <w:rPr>
                <w:rFonts w:ascii="r_ansi" w:hAnsi="r_ansi"/>
                <w:sz w:val="18"/>
                <w:szCs w:val="18"/>
              </w:rPr>
              <w:t xml:space="preserve"> </w:t>
            </w:r>
            <w:proofErr w:type="spellStart"/>
            <w:r w:rsidRPr="004D01B2">
              <w:rPr>
                <w:rFonts w:ascii="r_ansi" w:hAnsi="r_ansi"/>
                <w:sz w:val="18"/>
                <w:szCs w:val="18"/>
              </w:rPr>
              <w:t>adj</w:t>
            </w:r>
            <w:proofErr w:type="spellEnd"/>
            <w:r w:rsidRPr="004D01B2">
              <w:rPr>
                <w:rFonts w:ascii="r_ansi" w:hAnsi="r_ansi"/>
                <w:sz w:val="18"/>
                <w:szCs w:val="18"/>
              </w:rPr>
              <w:t xml:space="preserve"> flag</w:t>
            </w:r>
            <w:r w:rsidRPr="004D01B2">
              <w:rPr>
                <w:rFonts w:ascii="r_ansi" w:hAnsi="r_ansi"/>
                <w:sz w:val="18"/>
                <w:szCs w:val="18"/>
              </w:rPr>
              <w:br/>
              <w:t> S RCCOM=$P(RCZ0,U,10)</w:t>
            </w:r>
            <w:r w:rsidRPr="004D01B2">
              <w:rPr>
                <w:rFonts w:ascii="r_ansi" w:hAnsi="r_ansi"/>
                <w:sz w:val="18"/>
                <w:szCs w:val="18"/>
              </w:rPr>
              <w:br/>
              <w:t> I $P(RCUP,U,2)["**ADJ" S RCCOM=RCCOM_$S(RCCOM'="":"/",1:"")_$S($P($P(RCUP,U,2),"ADJ",2):"ERA adjustment - no bill referenced",1:"Total of EFT mismatched to ERA")</w:t>
            </w:r>
            <w:r w:rsidRPr="004D01B2">
              <w:rPr>
                <w:rFonts w:ascii="r_ansi" w:hAnsi="r_ansi"/>
                <w:sz w:val="18"/>
                <w:szCs w:val="18"/>
              </w:rPr>
              <w:br/>
              <w:t> I RCCOM]"" S DR=DR_"1.02////"_$E(RCCOM,1,60)_";"</w:t>
            </w:r>
            <w:r w:rsidRPr="004D01B2">
              <w:rPr>
                <w:rFonts w:ascii="r_ansi" w:hAnsi="r_ansi"/>
                <w:sz w:val="18"/>
                <w:szCs w:val="18"/>
              </w:rPr>
              <w:br/>
              <w:t> I $P($G(^RCY(344.49,RCZ,0)),U,4)'="" S DR=DR_".07////"_$P($G(^RCY(344.49,RCZ,0)),U,4)_";"</w:t>
            </w:r>
            <w:r w:rsidRPr="004D01B2">
              <w:rPr>
                <w:rFonts w:ascii="r_ansi" w:hAnsi="r_ansi"/>
                <w:sz w:val="18"/>
                <w:szCs w:val="18"/>
              </w:rPr>
              <w:br/>
              <w:t> S DA(1)=RECTDA1,DA=RCTRANDA,DIE="^RCY(344,"_DA(1)_",1,"</w:t>
            </w:r>
            <w:r w:rsidRPr="004D01B2">
              <w:rPr>
                <w:rFonts w:ascii="r_ansi" w:hAnsi="r_ansi"/>
                <w:sz w:val="18"/>
                <w:szCs w:val="18"/>
              </w:rPr>
              <w:br/>
              <w:t> </w:t>
            </w:r>
            <w:r w:rsidRPr="00AD1915">
              <w:rPr>
                <w:rFonts w:ascii="r_ansi" w:hAnsi="r_ansi"/>
                <w:sz w:val="18"/>
                <w:szCs w:val="18"/>
              </w:rPr>
              <w:t>D ^DIE</w:t>
            </w:r>
          </w:p>
          <w:p w14:paraId="13C82180" w14:textId="77777777" w:rsidR="004D01B2" w:rsidRPr="004D01B2" w:rsidRDefault="004D01B2" w:rsidP="004D01B2">
            <w:pPr>
              <w:spacing w:after="0"/>
              <w:rPr>
                <w:rFonts w:ascii="r_ansi" w:hAnsi="r_ansi"/>
                <w:b/>
                <w:sz w:val="18"/>
                <w:szCs w:val="18"/>
                <w:highlight w:val="yellow"/>
              </w:rPr>
            </w:pPr>
            <w:r w:rsidRPr="004D01B2">
              <w:rPr>
                <w:rFonts w:ascii="r_ansi" w:hAnsi="r_ansi"/>
                <w:b/>
                <w:sz w:val="18"/>
                <w:szCs w:val="18"/>
                <w:highlight w:val="yellow"/>
              </w:rPr>
              <w:t>;Update comment history</w:t>
            </w:r>
          </w:p>
          <w:p w14:paraId="533E3019" w14:textId="7FB9ECFC" w:rsidR="004D01B2" w:rsidRPr="004D01B2" w:rsidRDefault="004D01B2" w:rsidP="004D01B2">
            <w:pPr>
              <w:spacing w:after="0"/>
              <w:rPr>
                <w:rFonts w:ascii="r_ansi" w:hAnsi="r_ansi"/>
                <w:sz w:val="18"/>
                <w:szCs w:val="18"/>
                <w:highlight w:val="yellow"/>
              </w:rPr>
            </w:pPr>
            <w:r w:rsidRPr="004D01B2">
              <w:rPr>
                <w:rFonts w:ascii="r_ansi" w:hAnsi="r_ansi"/>
                <w:b/>
                <w:sz w:val="18"/>
                <w:szCs w:val="18"/>
                <w:highlight w:val="yellow"/>
              </w:rPr>
              <w:t xml:space="preserve"> D:RCCOM]”” AUDIT^RCDPECH(RECTDA1,RCTRANDA,RCZ,RCR)</w:t>
            </w:r>
          </w:p>
          <w:p w14:paraId="557509A2" w14:textId="781EDE2C" w:rsidR="004D01B2" w:rsidRPr="004D01B2" w:rsidRDefault="004D01B2" w:rsidP="004D01B2">
            <w:pPr>
              <w:spacing w:after="0"/>
              <w:rPr>
                <w:rFonts w:ascii="r_ansi" w:hAnsi="r_ansi"/>
                <w:sz w:val="18"/>
                <w:szCs w:val="18"/>
              </w:rPr>
            </w:pPr>
            <w:r w:rsidRPr="004D01B2">
              <w:rPr>
                <w:rFonts w:ascii="r_ansi" w:hAnsi="r_ansi"/>
                <w:sz w:val="18"/>
                <w:szCs w:val="18"/>
                <w:highlight w:val="yellow"/>
              </w:rPr>
              <w:t> Q</w:t>
            </w:r>
          </w:p>
          <w:p w14:paraId="2CDD56B5" w14:textId="30102D27" w:rsidR="00EB1DE1" w:rsidRPr="004D01B2" w:rsidRDefault="00EB1DE1" w:rsidP="004D01B2">
            <w:pPr>
              <w:spacing w:before="60" w:after="60"/>
              <w:rPr>
                <w:rFonts w:ascii="r_ansi" w:hAnsi="r_ansi"/>
                <w:sz w:val="18"/>
                <w:szCs w:val="18"/>
                <w:highlight w:val="yellow"/>
              </w:rPr>
            </w:pPr>
          </w:p>
        </w:tc>
      </w:tr>
    </w:tbl>
    <w:p w14:paraId="328CA369" w14:textId="77777777" w:rsidR="00EB1DE1" w:rsidRDefault="00EB1DE1" w:rsidP="00EB1DE1">
      <w:pPr>
        <w:pStyle w:val="BodyText"/>
        <w:rPr>
          <w:rFonts w:eastAsiaTheme="minorHAnsi"/>
          <w:lang w:eastAsia="en-US"/>
        </w:rPr>
      </w:pPr>
    </w:p>
    <w:p w14:paraId="651674F7" w14:textId="77777777" w:rsidR="00EB1DE1" w:rsidRDefault="00EB1DE1">
      <w:pPr>
        <w:rPr>
          <w:rFonts w:ascii="Times New Roman" w:hAnsi="Times New Roman"/>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7B47E8" w:rsidRPr="00D54506" w14:paraId="2AED1541" w14:textId="77777777" w:rsidTr="008A3DE3">
        <w:trPr>
          <w:cantSplit/>
          <w:trHeight w:val="543"/>
          <w:tblHeader/>
        </w:trPr>
        <w:tc>
          <w:tcPr>
            <w:tcW w:w="1510" w:type="pct"/>
            <w:shd w:val="clear" w:color="auto" w:fill="D9D9D9" w:themeFill="background1" w:themeFillShade="D9"/>
            <w:vAlign w:val="center"/>
          </w:tcPr>
          <w:p w14:paraId="1247E00E" w14:textId="77777777" w:rsidR="007B47E8" w:rsidRPr="00D54506" w:rsidRDefault="007B47E8" w:rsidP="008A3DE3">
            <w:pPr>
              <w:pStyle w:val="TableHeading"/>
            </w:pPr>
            <w:r w:rsidRPr="00D54506">
              <w:lastRenderedPageBreak/>
              <w:t>Routines</w:t>
            </w:r>
          </w:p>
        </w:tc>
        <w:tc>
          <w:tcPr>
            <w:tcW w:w="3490" w:type="pct"/>
            <w:gridSpan w:val="4"/>
            <w:tcBorders>
              <w:bottom w:val="single" w:sz="6" w:space="0" w:color="000000"/>
            </w:tcBorders>
            <w:shd w:val="clear" w:color="auto" w:fill="D9D9D9" w:themeFill="background1" w:themeFillShade="D9"/>
          </w:tcPr>
          <w:p w14:paraId="6A6B2165" w14:textId="77777777" w:rsidR="007B47E8" w:rsidRPr="00D54506" w:rsidRDefault="007B47E8" w:rsidP="008A3DE3">
            <w:pPr>
              <w:pStyle w:val="TableHeading"/>
            </w:pPr>
            <w:r w:rsidRPr="00D54506">
              <w:t>Activities</w:t>
            </w:r>
          </w:p>
        </w:tc>
      </w:tr>
      <w:tr w:rsidR="007B47E8" w:rsidRPr="00D54506" w14:paraId="1F244648" w14:textId="77777777" w:rsidTr="008A3DE3">
        <w:trPr>
          <w:cantSplit/>
          <w:tblHeader/>
        </w:trPr>
        <w:tc>
          <w:tcPr>
            <w:tcW w:w="1510" w:type="pct"/>
            <w:shd w:val="clear" w:color="auto" w:fill="D9D9D9"/>
            <w:vAlign w:val="center"/>
          </w:tcPr>
          <w:p w14:paraId="6455383A" w14:textId="77777777" w:rsidR="007B47E8" w:rsidRPr="00D54506" w:rsidRDefault="007B47E8" w:rsidP="008A3DE3">
            <w:pPr>
              <w:pStyle w:val="TableText"/>
              <w:rPr>
                <w:b/>
              </w:rPr>
            </w:pPr>
            <w:r w:rsidRPr="00D54506">
              <w:rPr>
                <w:b/>
              </w:rPr>
              <w:t>Routine Name</w:t>
            </w:r>
          </w:p>
        </w:tc>
        <w:tc>
          <w:tcPr>
            <w:tcW w:w="3490" w:type="pct"/>
            <w:gridSpan w:val="4"/>
            <w:tcBorders>
              <w:bottom w:val="single" w:sz="6" w:space="0" w:color="000000"/>
            </w:tcBorders>
          </w:tcPr>
          <w:p w14:paraId="345AEC34" w14:textId="44674EAF" w:rsidR="007B47E8" w:rsidRPr="00AF1EA3" w:rsidRDefault="001438BD" w:rsidP="008A3DE3">
            <w:pPr>
              <w:pStyle w:val="TableText"/>
              <w:rPr>
                <w:rFonts w:ascii="Times New Roman" w:hAnsi="Times New Roman" w:cs="Times New Roman"/>
                <w:b/>
              </w:rPr>
            </w:pPr>
            <w:r>
              <w:rPr>
                <w:rFonts w:ascii="Times New Roman" w:hAnsi="Times New Roman" w:cs="Times New Roman"/>
              </w:rPr>
              <w:t>RCDPR215</w:t>
            </w:r>
          </w:p>
        </w:tc>
      </w:tr>
      <w:tr w:rsidR="007B47E8" w:rsidRPr="00D54506" w14:paraId="528273FC" w14:textId="77777777" w:rsidTr="008A3DE3">
        <w:trPr>
          <w:cantSplit/>
        </w:trPr>
        <w:tc>
          <w:tcPr>
            <w:tcW w:w="1510" w:type="pct"/>
            <w:shd w:val="clear" w:color="auto" w:fill="D9D9D9"/>
            <w:vAlign w:val="center"/>
          </w:tcPr>
          <w:p w14:paraId="4DA90542" w14:textId="77777777" w:rsidR="007B47E8" w:rsidRPr="00D54506" w:rsidRDefault="007B47E8" w:rsidP="008A3DE3">
            <w:pPr>
              <w:pStyle w:val="TableText"/>
              <w:rPr>
                <w:b/>
              </w:rPr>
            </w:pPr>
            <w:r w:rsidRPr="00D54506">
              <w:rPr>
                <w:b/>
              </w:rPr>
              <w:t>Enhancement Category</w:t>
            </w:r>
          </w:p>
        </w:tc>
        <w:tc>
          <w:tcPr>
            <w:tcW w:w="613" w:type="pct"/>
            <w:tcBorders>
              <w:right w:val="nil"/>
            </w:tcBorders>
          </w:tcPr>
          <w:p w14:paraId="683B8B4B" w14:textId="77777777" w:rsidR="007B47E8" w:rsidRPr="00D54506" w:rsidRDefault="007B47E8"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4F5B9FAD" w14:textId="77777777" w:rsidR="007B47E8" w:rsidRPr="00D54506" w:rsidRDefault="007B47E8"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09098B1D" w14:textId="77777777" w:rsidR="007B47E8" w:rsidRPr="00D54506" w:rsidRDefault="007B47E8"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4E2A9427" w14:textId="77777777" w:rsidR="007B47E8" w:rsidRPr="00D54506" w:rsidRDefault="007B47E8"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7B47E8" w:rsidRPr="00D54506" w14:paraId="6184A450" w14:textId="77777777" w:rsidTr="008A3DE3">
        <w:trPr>
          <w:cantSplit/>
        </w:trPr>
        <w:tc>
          <w:tcPr>
            <w:tcW w:w="1510" w:type="pct"/>
            <w:shd w:val="clear" w:color="auto" w:fill="D9D9D9"/>
            <w:vAlign w:val="center"/>
          </w:tcPr>
          <w:p w14:paraId="71A85FE3" w14:textId="77777777" w:rsidR="007B47E8" w:rsidRPr="00D54506" w:rsidRDefault="007B47E8" w:rsidP="008A3DE3">
            <w:pPr>
              <w:pStyle w:val="TableText"/>
              <w:rPr>
                <w:b/>
              </w:rPr>
            </w:pPr>
            <w:r w:rsidRPr="00D54506">
              <w:rPr>
                <w:b/>
              </w:rPr>
              <w:t>RTM</w:t>
            </w:r>
          </w:p>
        </w:tc>
        <w:tc>
          <w:tcPr>
            <w:tcW w:w="3490" w:type="pct"/>
            <w:gridSpan w:val="4"/>
          </w:tcPr>
          <w:p w14:paraId="63738365" w14:textId="77777777" w:rsidR="007B47E8" w:rsidRPr="00D54506" w:rsidRDefault="007B47E8" w:rsidP="008A3DE3">
            <w:pPr>
              <w:pStyle w:val="TableText"/>
              <w:rPr>
                <w:rFonts w:ascii="Garamond" w:hAnsi="Garamond"/>
                <w:iCs/>
              </w:rPr>
            </w:pPr>
          </w:p>
        </w:tc>
      </w:tr>
      <w:tr w:rsidR="007B47E8" w:rsidRPr="00D54506" w14:paraId="2CE48AAD" w14:textId="77777777" w:rsidTr="008A3DE3">
        <w:trPr>
          <w:cantSplit/>
        </w:trPr>
        <w:tc>
          <w:tcPr>
            <w:tcW w:w="1510" w:type="pct"/>
            <w:tcBorders>
              <w:bottom w:val="single" w:sz="6" w:space="0" w:color="000000"/>
            </w:tcBorders>
            <w:shd w:val="clear" w:color="auto" w:fill="D9D9D9"/>
            <w:vAlign w:val="center"/>
          </w:tcPr>
          <w:p w14:paraId="38A07D1C" w14:textId="77777777" w:rsidR="007B47E8" w:rsidRPr="00D54506" w:rsidRDefault="007B47E8" w:rsidP="008A3DE3">
            <w:pPr>
              <w:pStyle w:val="TableText"/>
              <w:rPr>
                <w:b/>
              </w:rPr>
            </w:pPr>
            <w:r w:rsidRPr="00D54506">
              <w:rPr>
                <w:b/>
              </w:rPr>
              <w:t>Related Options</w:t>
            </w:r>
          </w:p>
        </w:tc>
        <w:tc>
          <w:tcPr>
            <w:tcW w:w="3490" w:type="pct"/>
            <w:gridSpan w:val="4"/>
            <w:tcBorders>
              <w:bottom w:val="single" w:sz="4" w:space="0" w:color="auto"/>
            </w:tcBorders>
          </w:tcPr>
          <w:p w14:paraId="7FEC7229" w14:textId="6B7DEA3D" w:rsidR="007B47E8" w:rsidRPr="00D54506" w:rsidRDefault="009E0756" w:rsidP="009E0756">
            <w:pPr>
              <w:pStyle w:val="TableText"/>
              <w:rPr>
                <w:rFonts w:ascii="Garamond" w:hAnsi="Garamond"/>
              </w:rPr>
            </w:pPr>
            <w:r w:rsidRPr="009E0756">
              <w:rPr>
                <w:rFonts w:ascii="Garamond" w:hAnsi="Garamond"/>
              </w:rPr>
              <w:t>RCDP SUMMARY 215 REPORT</w:t>
            </w:r>
          </w:p>
        </w:tc>
      </w:tr>
    </w:tbl>
    <w:p w14:paraId="56A8EB62" w14:textId="77777777" w:rsidR="007B47E8" w:rsidRDefault="007B47E8" w:rsidP="007B47E8"/>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7B47E8" w:rsidRPr="00D54506" w14:paraId="32775FA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95AF4F5" w14:textId="77777777" w:rsidR="007B47E8" w:rsidRPr="00D54506" w:rsidRDefault="007B47E8" w:rsidP="008A3DE3">
            <w:pPr>
              <w:pStyle w:val="TableHeading"/>
            </w:pPr>
            <w:r w:rsidRPr="00D54506">
              <w:t>Related Routines</w:t>
            </w:r>
          </w:p>
        </w:tc>
        <w:tc>
          <w:tcPr>
            <w:tcW w:w="1529" w:type="pct"/>
            <w:tcBorders>
              <w:bottom w:val="single" w:sz="4" w:space="0" w:color="auto"/>
            </w:tcBorders>
            <w:shd w:val="clear" w:color="auto" w:fill="D9D9D9"/>
          </w:tcPr>
          <w:p w14:paraId="21741321" w14:textId="77777777" w:rsidR="007B47E8" w:rsidRPr="00D54506" w:rsidRDefault="007B47E8" w:rsidP="008A3DE3">
            <w:pPr>
              <w:pStyle w:val="TableHeading"/>
            </w:pPr>
            <w:r w:rsidRPr="00D54506">
              <w:t>Routines “Called By”</w:t>
            </w:r>
          </w:p>
        </w:tc>
        <w:tc>
          <w:tcPr>
            <w:tcW w:w="1961" w:type="pct"/>
            <w:tcBorders>
              <w:bottom w:val="single" w:sz="4" w:space="0" w:color="auto"/>
            </w:tcBorders>
            <w:shd w:val="clear" w:color="auto" w:fill="D9D9D9"/>
          </w:tcPr>
          <w:p w14:paraId="7D0E8E55" w14:textId="77777777" w:rsidR="007B47E8" w:rsidRPr="00D54506" w:rsidRDefault="007B47E8" w:rsidP="008A3DE3">
            <w:pPr>
              <w:pStyle w:val="TableHeading"/>
            </w:pPr>
            <w:r w:rsidRPr="00D54506">
              <w:t xml:space="preserve">Routines “Called”   </w:t>
            </w:r>
          </w:p>
        </w:tc>
      </w:tr>
      <w:tr w:rsidR="007B47E8" w:rsidRPr="00D54506" w14:paraId="39392342"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89E08A7" w14:textId="77777777" w:rsidR="007B47E8" w:rsidRPr="00D54506" w:rsidRDefault="007B47E8" w:rsidP="008A3DE3">
            <w:pPr>
              <w:pStyle w:val="TableText"/>
              <w:rPr>
                <w:b/>
              </w:rPr>
            </w:pPr>
          </w:p>
        </w:tc>
        <w:tc>
          <w:tcPr>
            <w:tcW w:w="1529" w:type="pct"/>
            <w:tcBorders>
              <w:bottom w:val="single" w:sz="4" w:space="0" w:color="auto"/>
            </w:tcBorders>
            <w:vAlign w:val="center"/>
          </w:tcPr>
          <w:p w14:paraId="7EA3D31C" w14:textId="77777777" w:rsidR="007B47E8" w:rsidRDefault="00DC36F2" w:rsidP="008A3DE3">
            <w:pPr>
              <w:pStyle w:val="TableText"/>
              <w:rPr>
                <w:rFonts w:ascii="r_ansi" w:hAnsi="r_ansi" w:cs="Times New Roman"/>
              </w:rPr>
            </w:pPr>
            <w:r>
              <w:rPr>
                <w:rFonts w:ascii="r_ansi" w:hAnsi="r_ansi" w:cs="Times New Roman"/>
              </w:rPr>
              <w:t>RCDPE215</w:t>
            </w:r>
          </w:p>
          <w:p w14:paraId="4A1D216B" w14:textId="77777777" w:rsidR="00DC36F2" w:rsidRDefault="00DC36F2" w:rsidP="008A3DE3">
            <w:pPr>
              <w:pStyle w:val="TableText"/>
              <w:rPr>
                <w:rFonts w:ascii="r_ansi" w:hAnsi="r_ansi" w:cs="Times New Roman"/>
              </w:rPr>
            </w:pPr>
            <w:r>
              <w:rPr>
                <w:rFonts w:ascii="r_ansi" w:hAnsi="r_ansi" w:cs="Times New Roman"/>
              </w:rPr>
              <w:t>RCDPPRPL2</w:t>
            </w:r>
          </w:p>
          <w:p w14:paraId="00E89228" w14:textId="0F121EEE" w:rsidR="00DC36F2" w:rsidRPr="009E6A28" w:rsidRDefault="00DC36F2" w:rsidP="008A3DE3">
            <w:pPr>
              <w:pStyle w:val="TableText"/>
              <w:rPr>
                <w:rFonts w:ascii="r_ansi" w:hAnsi="r_ansi" w:cs="Times New Roman"/>
              </w:rPr>
            </w:pPr>
            <w:r>
              <w:rPr>
                <w:rFonts w:ascii="r_ansi" w:hAnsi="r_ansi" w:cs="Times New Roman"/>
              </w:rPr>
              <w:t>RCDPURE1</w:t>
            </w:r>
          </w:p>
        </w:tc>
        <w:tc>
          <w:tcPr>
            <w:tcW w:w="1961" w:type="pct"/>
            <w:tcBorders>
              <w:bottom w:val="single" w:sz="4" w:space="0" w:color="auto"/>
            </w:tcBorders>
            <w:vAlign w:val="center"/>
          </w:tcPr>
          <w:p w14:paraId="05D925C2" w14:textId="77777777" w:rsidR="00094157" w:rsidRDefault="00400312" w:rsidP="00400312">
            <w:pPr>
              <w:autoSpaceDE w:val="0"/>
              <w:autoSpaceDN w:val="0"/>
              <w:adjustRightInd w:val="0"/>
              <w:spacing w:after="0" w:line="240" w:lineRule="auto"/>
              <w:rPr>
                <w:rFonts w:ascii="r_ansi" w:hAnsi="r_ansi" w:cs="r_ansi"/>
                <w:sz w:val="20"/>
                <w:szCs w:val="20"/>
              </w:rPr>
            </w:pPr>
            <w:r>
              <w:rPr>
                <w:rFonts w:ascii="r_ansi" w:hAnsi="r_ansi" w:cs="r_ansi"/>
                <w:sz w:val="20"/>
                <w:szCs w:val="20"/>
              </w:rPr>
              <w:t>$$ADDPTEDT^PRCAACC</w:t>
            </w:r>
          </w:p>
          <w:p w14:paraId="6B89546F" w14:textId="31C0E56A" w:rsidR="00400312" w:rsidRPr="00094157" w:rsidRDefault="00094157" w:rsidP="00400312">
            <w:pPr>
              <w:autoSpaceDE w:val="0"/>
              <w:autoSpaceDN w:val="0"/>
              <w:adjustRightInd w:val="0"/>
              <w:spacing w:after="0" w:line="240" w:lineRule="auto"/>
              <w:rPr>
                <w:rFonts w:ascii="r_ansi" w:hAnsi="r_ansi" w:cs="r_ansi"/>
                <w:b/>
                <w:sz w:val="20"/>
                <w:szCs w:val="20"/>
              </w:rPr>
            </w:pPr>
            <w:r w:rsidRPr="00094157">
              <w:rPr>
                <w:rFonts w:ascii="r_ansi" w:hAnsi="r_ansi" w:cs="r_ansi"/>
                <w:b/>
                <w:sz w:val="20"/>
                <w:szCs w:val="20"/>
                <w:highlight w:val="yellow"/>
              </w:rPr>
              <w:t>GET^RCDPECH</w:t>
            </w:r>
            <w:r w:rsidR="00400312" w:rsidRPr="00094157">
              <w:rPr>
                <w:rFonts w:ascii="r_ansi" w:hAnsi="r_ansi" w:cs="r_ansi"/>
                <w:b/>
                <w:sz w:val="20"/>
                <w:szCs w:val="20"/>
              </w:rPr>
              <w:t xml:space="preserve">  </w:t>
            </w:r>
          </w:p>
          <w:p w14:paraId="0E790B2E" w14:textId="43866B27" w:rsidR="00400312" w:rsidRDefault="00400312" w:rsidP="00400312">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$$EDILB^RCDPEU      </w:t>
            </w:r>
          </w:p>
          <w:p w14:paraId="04E3FBA2" w14:textId="3A8DF161" w:rsidR="007B47E8" w:rsidRPr="00D54506" w:rsidRDefault="00400312" w:rsidP="00400312">
            <w:pPr>
              <w:autoSpaceDE w:val="0"/>
              <w:autoSpaceDN w:val="0"/>
              <w:adjustRightInd w:val="0"/>
              <w:spacing w:after="0" w:line="240" w:lineRule="auto"/>
            </w:pPr>
            <w:r>
              <w:rPr>
                <w:rFonts w:ascii="r_ansi" w:hAnsi="r_ansi" w:cs="r_ansi"/>
                <w:sz w:val="20"/>
                <w:szCs w:val="20"/>
              </w:rPr>
              <w:t xml:space="preserve">FMSLINES^RCXFMSC1   </w:t>
            </w:r>
          </w:p>
        </w:tc>
      </w:tr>
    </w:tbl>
    <w:p w14:paraId="600A77A9" w14:textId="5A97DD50" w:rsidR="007B47E8" w:rsidRDefault="007B47E8" w:rsidP="007B47E8"/>
    <w:tbl>
      <w:tblPr>
        <w:tblW w:w="4991" w:type="pct"/>
        <w:tblInd w:w="17" w:type="dxa"/>
        <w:tblCellMar>
          <w:left w:w="0" w:type="dxa"/>
          <w:right w:w="0" w:type="dxa"/>
        </w:tblCellMar>
        <w:tblLook w:val="04A0" w:firstRow="1" w:lastRow="0" w:firstColumn="1" w:lastColumn="0" w:noHBand="0" w:noVBand="1"/>
      </w:tblPr>
      <w:tblGrid>
        <w:gridCol w:w="9559"/>
      </w:tblGrid>
      <w:tr w:rsidR="007B47E8" w:rsidRPr="009B3C81" w14:paraId="11AB49D2"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C9D82B0" w14:textId="77777777" w:rsidR="007B47E8" w:rsidRPr="009B3C81" w:rsidRDefault="007B47E8" w:rsidP="008A3DE3">
            <w:pPr>
              <w:spacing w:before="60" w:after="60"/>
              <w:rPr>
                <w:rFonts w:ascii="Arial" w:hAnsi="Arial" w:cs="Arial"/>
                <w:b/>
                <w:bCs/>
                <w:sz w:val="24"/>
              </w:rPr>
            </w:pPr>
            <w:r w:rsidRPr="009B3C81">
              <w:rPr>
                <w:rFonts w:ascii="Arial" w:hAnsi="Arial" w:cs="Arial"/>
                <w:b/>
                <w:bCs/>
                <w:sz w:val="24"/>
              </w:rPr>
              <w:t>Current Logic</w:t>
            </w:r>
          </w:p>
        </w:tc>
      </w:tr>
      <w:tr w:rsidR="007B47E8" w:rsidRPr="009B3C81" w14:paraId="3DE72E7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D25602C" w14:textId="6B722282" w:rsidR="007B47E8" w:rsidRPr="00394728" w:rsidRDefault="001438BD" w:rsidP="00CD0D9E">
            <w:pPr>
              <w:spacing w:before="60" w:after="60"/>
              <w:rPr>
                <w:rFonts w:ascii="r_ansi" w:hAnsi="r_ansi"/>
                <w:sz w:val="18"/>
                <w:szCs w:val="18"/>
              </w:rPr>
            </w:pPr>
            <w:r w:rsidRPr="001438BD">
              <w:rPr>
                <w:rFonts w:ascii="r_ansi" w:hAnsi="r_ansi" w:cs="r_ansi"/>
                <w:sz w:val="18"/>
                <w:szCs w:val="18"/>
              </w:rPr>
              <w:t> ; print unapplied amounts that went to suspense</w:t>
            </w:r>
            <w:r w:rsidRPr="001438BD">
              <w:rPr>
                <w:rFonts w:ascii="r_ansi" w:hAnsi="r_ansi" w:cs="r_ansi"/>
                <w:sz w:val="18"/>
                <w:szCs w:val="18"/>
              </w:rPr>
              <w:br/>
              <w:t> I $</w:t>
            </w:r>
            <w:proofErr w:type="gramStart"/>
            <w:r w:rsidRPr="001438BD">
              <w:rPr>
                <w:rFonts w:ascii="r_ansi" w:hAnsi="r_ansi" w:cs="r_ansi"/>
                <w:sz w:val="18"/>
                <w:szCs w:val="18"/>
              </w:rPr>
              <w:t>O(</w:t>
            </w:r>
            <w:proofErr w:type="gramEnd"/>
            <w:r w:rsidRPr="001438BD">
              <w:rPr>
                <w:rFonts w:ascii="r_ansi" w:hAnsi="r_ansi" w:cs="r_ansi"/>
                <w:sz w:val="18"/>
                <w:szCs w:val="18"/>
              </w:rPr>
              <w:t>^TMP($J,"RCDPR215",0)) D</w:t>
            </w:r>
            <w:r w:rsidRPr="001438BD">
              <w:rPr>
                <w:rFonts w:ascii="r_ansi" w:hAnsi="r_ansi" w:cs="r_ansi"/>
                <w:sz w:val="18"/>
                <w:szCs w:val="18"/>
              </w:rPr>
              <w:br/>
              <w:t xml:space="preserve"> . </w:t>
            </w:r>
            <w:proofErr w:type="gramStart"/>
            <w:r w:rsidRPr="001438BD">
              <w:rPr>
                <w:rFonts w:ascii="r_ansi" w:hAnsi="r_ansi" w:cs="r_ansi"/>
                <w:sz w:val="18"/>
                <w:szCs w:val="18"/>
              </w:rPr>
              <w:t>W !!?</w:t>
            </w:r>
            <w:proofErr w:type="gramEnd"/>
            <w:r w:rsidRPr="001438BD">
              <w:rPr>
                <w:rFonts w:ascii="r_ansi" w:hAnsi="r_ansi" w:cs="r_ansi"/>
                <w:sz w:val="18"/>
                <w:szCs w:val="18"/>
              </w:rPr>
              <w:t>5,"Appropriation: 3875"</w:t>
            </w:r>
            <w:r w:rsidRPr="001438BD">
              <w:rPr>
                <w:rFonts w:ascii="r_ansi" w:hAnsi="r_ansi" w:cs="r_ansi"/>
                <w:sz w:val="18"/>
                <w:szCs w:val="18"/>
              </w:rPr>
              <w:br/>
              <w:t> . I RCTYPE="D" </w:t>
            </w:r>
            <w:proofErr w:type="gramStart"/>
            <w:r w:rsidRPr="001438BD">
              <w:rPr>
                <w:rFonts w:ascii="r_ansi" w:hAnsi="r_ansi" w:cs="r_ansi"/>
                <w:sz w:val="18"/>
                <w:szCs w:val="18"/>
              </w:rPr>
              <w:t>W !</w:t>
            </w:r>
            <w:proofErr w:type="gramEnd"/>
            <w:r w:rsidRPr="001438BD">
              <w:rPr>
                <w:rFonts w:ascii="r_ansi" w:hAnsi="r_ansi" w:cs="r_ansi"/>
                <w:sz w:val="18"/>
                <w:szCs w:val="18"/>
              </w:rPr>
              <w:br/>
              <w:t> . ;</w:t>
            </w:r>
            <w:r w:rsidRPr="001438BD">
              <w:rPr>
                <w:rFonts w:ascii="r_ansi" w:hAnsi="r_ansi" w:cs="r_ansi"/>
                <w:sz w:val="18"/>
                <w:szCs w:val="18"/>
              </w:rPr>
              <w:br/>
              <w:t> . S COUNT=0</w:t>
            </w:r>
            <w:proofErr w:type="gramStart"/>
            <w:r w:rsidRPr="001438BD">
              <w:rPr>
                <w:rFonts w:ascii="r_ansi" w:hAnsi="r_ansi" w:cs="r_ansi"/>
                <w:sz w:val="18"/>
                <w:szCs w:val="18"/>
              </w:rPr>
              <w:t>,PRINTOTL</w:t>
            </w:r>
            <w:proofErr w:type="gramEnd"/>
            <w:r w:rsidRPr="001438BD">
              <w:rPr>
                <w:rFonts w:ascii="r_ansi" w:hAnsi="r_ansi" w:cs="r_ansi"/>
                <w:sz w:val="18"/>
                <w:szCs w:val="18"/>
              </w:rPr>
              <w:t>=0</w:t>
            </w:r>
            <w:r w:rsidRPr="001438BD">
              <w:rPr>
                <w:rFonts w:ascii="r_ansi" w:hAnsi="r_ansi" w:cs="r_ansi"/>
                <w:sz w:val="18"/>
                <w:szCs w:val="18"/>
              </w:rPr>
              <w:br/>
              <w:t> . S DA=0 F</w:t>
            </w:r>
            <w:proofErr w:type="gramStart"/>
            <w:r w:rsidRPr="001438BD">
              <w:rPr>
                <w:rFonts w:ascii="r_ansi" w:hAnsi="r_ansi" w:cs="r_ansi"/>
                <w:sz w:val="18"/>
                <w:szCs w:val="18"/>
              </w:rPr>
              <w:t>  S</w:t>
            </w:r>
            <w:proofErr w:type="gramEnd"/>
            <w:r w:rsidRPr="001438BD">
              <w:rPr>
                <w:rFonts w:ascii="r_ansi" w:hAnsi="r_ansi" w:cs="r_ansi"/>
                <w:sz w:val="18"/>
                <w:szCs w:val="18"/>
              </w:rPr>
              <w:t> DA=$O(^TMP($J,"RCDPR215",DA)) Q:'DA!($G(RCSTFLAG)) D</w:t>
            </w:r>
            <w:r w:rsidRPr="001438BD">
              <w:rPr>
                <w:rFonts w:ascii="r_ansi" w:hAnsi="r_ansi" w:cs="r_ansi"/>
                <w:sz w:val="18"/>
                <w:szCs w:val="18"/>
              </w:rPr>
              <w:br/>
              <w:t> . . I $Y</w:t>
            </w:r>
            <w:proofErr w:type="gramStart"/>
            <w:r w:rsidRPr="001438BD">
              <w:rPr>
                <w:rFonts w:ascii="r_ansi" w:hAnsi="r_ansi" w:cs="r_ansi"/>
                <w:sz w:val="18"/>
                <w:szCs w:val="18"/>
              </w:rPr>
              <w:t>&gt;(</w:t>
            </w:r>
            <w:proofErr w:type="gramEnd"/>
            <w:r w:rsidRPr="001438BD">
              <w:rPr>
                <w:rFonts w:ascii="r_ansi" w:hAnsi="r_ansi" w:cs="r_ansi"/>
                <w:sz w:val="18"/>
                <w:szCs w:val="18"/>
              </w:rPr>
              <w:t>IOSL-6) D:SCREEN PAUSE Q:$G(RCSTFLAG) D H</w:t>
            </w:r>
            <w:r w:rsidRPr="001438BD">
              <w:rPr>
                <w:rFonts w:ascii="r_ansi" w:hAnsi="r_ansi" w:cs="r_ansi"/>
                <w:sz w:val="18"/>
                <w:szCs w:val="18"/>
              </w:rPr>
              <w:br/>
              <w:t> . . ;</w:t>
            </w:r>
            <w:r w:rsidRPr="001438BD">
              <w:rPr>
                <w:rFonts w:ascii="r_ansi" w:hAnsi="r_ansi" w:cs="r_ansi"/>
                <w:sz w:val="18"/>
                <w:szCs w:val="18"/>
              </w:rPr>
              <w:br/>
              <w:t> . . S UNAPPLY=$P(^TMP($J,"RCDPR215",DA),"^"),AMOUNT=$P(^(DA),"^",2),COMMENTS=$P(^(DA),"^",3)</w:t>
            </w:r>
            <w:r w:rsidRPr="001438BD">
              <w:rPr>
                <w:rFonts w:ascii="r_ansi" w:hAnsi="r_ansi" w:cs="r_ansi"/>
                <w:sz w:val="18"/>
                <w:szCs w:val="18"/>
              </w:rPr>
              <w:br/>
              <w:t> . . S PRINTOTL=PRINTOTL+AMOUNT</w:t>
            </w:r>
            <w:r w:rsidRPr="001438BD">
              <w:rPr>
                <w:rFonts w:ascii="r_ansi" w:hAnsi="r_ansi" w:cs="r_ansi"/>
                <w:sz w:val="18"/>
                <w:szCs w:val="18"/>
              </w:rPr>
              <w:br/>
              <w:t> . . S $</w:t>
            </w:r>
            <w:proofErr w:type="gramStart"/>
            <w:r w:rsidRPr="001438BD">
              <w:rPr>
                <w:rFonts w:ascii="r_ansi" w:hAnsi="r_ansi" w:cs="r_ansi"/>
                <w:sz w:val="18"/>
                <w:szCs w:val="18"/>
              </w:rPr>
              <w:t>P(</w:t>
            </w:r>
            <w:proofErr w:type="gramEnd"/>
            <w:r w:rsidRPr="001438BD">
              <w:rPr>
                <w:rFonts w:ascii="r_ansi" w:hAnsi="r_ansi" w:cs="r_ansi"/>
                <w:sz w:val="18"/>
                <w:szCs w:val="18"/>
              </w:rPr>
              <w:t>TOTAL,"^")=$P(TOTAL,"^")+AMOUNT</w:t>
            </w:r>
            <w:r w:rsidRPr="001438BD">
              <w:rPr>
                <w:rFonts w:ascii="r_ansi" w:hAnsi="r_ansi" w:cs="r_ansi"/>
                <w:sz w:val="18"/>
                <w:szCs w:val="18"/>
              </w:rPr>
              <w:br/>
              <w:t xml:space="preserve"> . . ; </w:t>
            </w:r>
            <w:proofErr w:type="gramStart"/>
            <w:r w:rsidRPr="001438BD">
              <w:rPr>
                <w:rFonts w:ascii="r_ansi" w:hAnsi="r_ansi" w:cs="r_ansi"/>
                <w:sz w:val="18"/>
                <w:szCs w:val="18"/>
              </w:rPr>
              <w:t>if</w:t>
            </w:r>
            <w:proofErr w:type="gramEnd"/>
            <w:r w:rsidRPr="001438BD">
              <w:rPr>
                <w:rFonts w:ascii="r_ansi" w:hAnsi="r_ansi" w:cs="r_ansi"/>
                <w:sz w:val="18"/>
                <w:szCs w:val="18"/>
              </w:rPr>
              <w:t xml:space="preserve"> accrued report, do not show detail</w:t>
            </w:r>
            <w:r w:rsidRPr="001438BD">
              <w:rPr>
                <w:rFonts w:ascii="r_ansi" w:hAnsi="r_ansi" w:cs="r_ansi"/>
                <w:sz w:val="18"/>
                <w:szCs w:val="18"/>
              </w:rPr>
              <w:br/>
              <w:t> . . I RCTYPE="A" Q</w:t>
            </w:r>
            <w:r w:rsidRPr="001438BD">
              <w:rPr>
                <w:rFonts w:ascii="r_ansi" w:hAnsi="r_ansi" w:cs="r_ansi"/>
                <w:sz w:val="18"/>
                <w:szCs w:val="18"/>
              </w:rPr>
              <w:br/>
              <w:t> . . ;</w:t>
            </w:r>
            <w:r w:rsidRPr="001438BD">
              <w:rPr>
                <w:rFonts w:ascii="r_ansi" w:hAnsi="r_ansi" w:cs="r_ansi"/>
                <w:sz w:val="18"/>
                <w:szCs w:val="18"/>
              </w:rPr>
              <w:br/>
              <w:t> . . S COUNT=COUNT+1</w:t>
            </w:r>
            <w:r w:rsidRPr="001438BD">
              <w:rPr>
                <w:rFonts w:ascii="r_ansi" w:hAnsi="r_ansi" w:cs="r_ansi"/>
                <w:sz w:val="18"/>
                <w:szCs w:val="18"/>
              </w:rPr>
              <w:br/>
              <w:t xml:space="preserve"> . . </w:t>
            </w:r>
            <w:proofErr w:type="gramStart"/>
            <w:r w:rsidRPr="001438BD">
              <w:rPr>
                <w:rFonts w:ascii="r_ansi" w:hAnsi="r_ansi" w:cs="r_ansi"/>
                <w:sz w:val="18"/>
                <w:szCs w:val="18"/>
              </w:rPr>
              <w:t>W !?</w:t>
            </w:r>
            <w:proofErr w:type="gramEnd"/>
            <w:r w:rsidRPr="001438BD">
              <w:rPr>
                <w:rFonts w:ascii="r_ansi" w:hAnsi="r_ansi" w:cs="r_ansi"/>
                <w:sz w:val="18"/>
                <w:szCs w:val="18"/>
              </w:rPr>
              <w:t>5,COUNT,")",?10,UNAPPLY,?30,$J(AMOUNT,10,2),?45,"COMMENTS: ",$E(COMMENTS,1,25)</w:t>
            </w:r>
            <w:r w:rsidRPr="001438BD">
              <w:rPr>
                <w:rFonts w:ascii="r_ansi" w:hAnsi="r_ansi" w:cs="r_ansi"/>
                <w:sz w:val="18"/>
                <w:szCs w:val="18"/>
              </w:rPr>
              <w:br/>
              <w:t> . . I $</w:t>
            </w:r>
            <w:proofErr w:type="gramStart"/>
            <w:r w:rsidRPr="001438BD">
              <w:rPr>
                <w:rFonts w:ascii="r_ansi" w:hAnsi="r_ansi" w:cs="r_ansi"/>
                <w:sz w:val="18"/>
                <w:szCs w:val="18"/>
              </w:rPr>
              <w:t>TR(</w:t>
            </w:r>
            <w:proofErr w:type="gramEnd"/>
            <w:r w:rsidRPr="001438BD">
              <w:rPr>
                <w:rFonts w:ascii="r_ansi" w:hAnsi="r_ansi" w:cs="r_ansi"/>
                <w:sz w:val="18"/>
                <w:szCs w:val="18"/>
              </w:rPr>
              <w:t>$E(COMMENTS,26,80)," ")'="" W !?25</w:t>
            </w:r>
            <w:proofErr w:type="gramStart"/>
            <w:r w:rsidRPr="001438BD">
              <w:rPr>
                <w:rFonts w:ascii="r_ansi" w:hAnsi="r_ansi" w:cs="r_ansi"/>
                <w:sz w:val="18"/>
                <w:szCs w:val="18"/>
              </w:rPr>
              <w:t>,$</w:t>
            </w:r>
            <w:proofErr w:type="gramEnd"/>
            <w:r w:rsidRPr="001438BD">
              <w:rPr>
                <w:rFonts w:ascii="r_ansi" w:hAnsi="r_ansi" w:cs="r_ansi"/>
                <w:sz w:val="18"/>
                <w:szCs w:val="18"/>
              </w:rPr>
              <w:t>E(COMMENTS,26,80)</w:t>
            </w:r>
            <w:r w:rsidRPr="001438BD">
              <w:rPr>
                <w:rFonts w:ascii="r_ansi" w:hAnsi="r_ansi" w:cs="r_ansi"/>
                <w:sz w:val="18"/>
                <w:szCs w:val="18"/>
              </w:rPr>
              <w:br/>
              <w:t> . ;</w:t>
            </w:r>
            <w:r w:rsidRPr="001438BD">
              <w:rPr>
                <w:rFonts w:ascii="r_ansi" w:hAnsi="r_ansi" w:cs="r_ansi"/>
                <w:sz w:val="18"/>
                <w:szCs w:val="18"/>
              </w:rPr>
              <w:br/>
              <w:t> . I $</w:t>
            </w:r>
            <w:proofErr w:type="gramStart"/>
            <w:r w:rsidRPr="001438BD">
              <w:rPr>
                <w:rFonts w:ascii="r_ansi" w:hAnsi="r_ansi" w:cs="r_ansi"/>
                <w:sz w:val="18"/>
                <w:szCs w:val="18"/>
              </w:rPr>
              <w:t>G(</w:t>
            </w:r>
            <w:proofErr w:type="gramEnd"/>
            <w:r w:rsidRPr="001438BD">
              <w:rPr>
                <w:rFonts w:ascii="r_ansi" w:hAnsi="r_ansi" w:cs="r_ansi"/>
                <w:sz w:val="18"/>
                <w:szCs w:val="18"/>
              </w:rPr>
              <w:t>RCSTFLAG) Q</w:t>
            </w:r>
            <w:r w:rsidRPr="001438BD">
              <w:rPr>
                <w:rFonts w:ascii="r_ansi" w:hAnsi="r_ansi" w:cs="r_ansi"/>
                <w:sz w:val="18"/>
                <w:szCs w:val="18"/>
              </w:rPr>
              <w:br/>
              <w:t> . I RCTYPE="D" </w:t>
            </w:r>
            <w:proofErr w:type="gramStart"/>
            <w:r w:rsidRPr="001438BD">
              <w:rPr>
                <w:rFonts w:ascii="r_ansi" w:hAnsi="r_ansi" w:cs="r_ansi"/>
                <w:sz w:val="18"/>
                <w:szCs w:val="18"/>
              </w:rPr>
              <w:t>W !?</w:t>
            </w:r>
            <w:proofErr w:type="gramEnd"/>
            <w:r w:rsidRPr="001438BD">
              <w:rPr>
                <w:rFonts w:ascii="r_ansi" w:hAnsi="r_ansi" w:cs="r_ansi"/>
                <w:sz w:val="18"/>
                <w:szCs w:val="18"/>
              </w:rPr>
              <w:t>30,"----------</w:t>
            </w:r>
            <w:proofErr w:type="gramStart"/>
            <w:r w:rsidRPr="001438BD">
              <w:rPr>
                <w:rFonts w:ascii="r_ansi" w:hAnsi="r_ansi" w:cs="r_ansi"/>
                <w:sz w:val="18"/>
                <w:szCs w:val="18"/>
              </w:rPr>
              <w:t>",!?</w:t>
            </w:r>
            <w:proofErr w:type="gramEnd"/>
            <w:r w:rsidRPr="001438BD">
              <w:rPr>
                <w:rFonts w:ascii="r_ansi" w:hAnsi="r_ansi" w:cs="r_ansi"/>
                <w:sz w:val="18"/>
                <w:szCs w:val="18"/>
              </w:rPr>
              <w:t>5,"TOTAL for 3875"</w:t>
            </w:r>
            <w:r w:rsidRPr="001438BD">
              <w:rPr>
                <w:rFonts w:ascii="r_ansi" w:hAnsi="r_ansi" w:cs="r_ansi"/>
                <w:sz w:val="18"/>
                <w:szCs w:val="18"/>
              </w:rPr>
              <w:br/>
              <w:t> . W ?30,$J(PRINTOTL,10,2)</w:t>
            </w:r>
          </w:p>
        </w:tc>
      </w:tr>
    </w:tbl>
    <w:p w14:paraId="68EE1A5D" w14:textId="77777777" w:rsidR="007B47E8" w:rsidRDefault="007B47E8" w:rsidP="007B47E8"/>
    <w:tbl>
      <w:tblPr>
        <w:tblW w:w="4991" w:type="pct"/>
        <w:tblInd w:w="17" w:type="dxa"/>
        <w:tblCellMar>
          <w:left w:w="0" w:type="dxa"/>
          <w:right w:w="0" w:type="dxa"/>
        </w:tblCellMar>
        <w:tblLook w:val="04A0" w:firstRow="1" w:lastRow="0" w:firstColumn="1" w:lastColumn="0" w:noHBand="0" w:noVBand="1"/>
      </w:tblPr>
      <w:tblGrid>
        <w:gridCol w:w="9559"/>
      </w:tblGrid>
      <w:tr w:rsidR="007B47E8" w:rsidRPr="009B3C81" w14:paraId="03D3CD05"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1765627" w14:textId="77777777" w:rsidR="007B47E8" w:rsidRPr="009B3C81" w:rsidRDefault="007B47E8" w:rsidP="008A3DE3">
            <w:pPr>
              <w:spacing w:before="60" w:after="60"/>
              <w:rPr>
                <w:rFonts w:ascii="Arial" w:hAnsi="Arial" w:cs="Arial"/>
                <w:b/>
                <w:bCs/>
              </w:rPr>
            </w:pPr>
            <w:r w:rsidRPr="009B3C81">
              <w:rPr>
                <w:rFonts w:ascii="Arial" w:hAnsi="Arial" w:cs="Arial"/>
                <w:b/>
                <w:bCs/>
              </w:rPr>
              <w:t>Modified Logic (Changes are in bold)</w:t>
            </w:r>
          </w:p>
        </w:tc>
      </w:tr>
      <w:tr w:rsidR="007B47E8" w:rsidRPr="00462554" w14:paraId="3AE65A9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364158C" w14:textId="4710429B" w:rsidR="0010366C" w:rsidRPr="00AD56D2" w:rsidRDefault="001438BD" w:rsidP="001144E8">
            <w:pPr>
              <w:autoSpaceDE w:val="0"/>
              <w:autoSpaceDN w:val="0"/>
              <w:adjustRightInd w:val="0"/>
              <w:spacing w:after="0" w:line="240" w:lineRule="auto"/>
              <w:rPr>
                <w:rFonts w:ascii="r_ansi" w:hAnsi="r_ansi" w:cs="r_ansi"/>
                <w:b/>
                <w:sz w:val="18"/>
                <w:szCs w:val="18"/>
                <w:highlight w:val="yellow"/>
              </w:rPr>
            </w:pPr>
            <w:r w:rsidRPr="001438BD">
              <w:rPr>
                <w:rFonts w:ascii="r_ansi" w:hAnsi="r_ansi" w:cs="r_ansi"/>
                <w:sz w:val="18"/>
                <w:szCs w:val="18"/>
              </w:rPr>
              <w:t> ; print unapplied amounts that went to suspense</w:t>
            </w:r>
            <w:r w:rsidRPr="001438BD">
              <w:rPr>
                <w:rFonts w:ascii="r_ansi" w:hAnsi="r_ansi" w:cs="r_ansi"/>
                <w:sz w:val="18"/>
                <w:szCs w:val="18"/>
              </w:rPr>
              <w:br/>
              <w:t> I $</w:t>
            </w:r>
            <w:proofErr w:type="gramStart"/>
            <w:r w:rsidRPr="001438BD">
              <w:rPr>
                <w:rFonts w:ascii="r_ansi" w:hAnsi="r_ansi" w:cs="r_ansi"/>
                <w:sz w:val="18"/>
                <w:szCs w:val="18"/>
              </w:rPr>
              <w:t>O(</w:t>
            </w:r>
            <w:proofErr w:type="gramEnd"/>
            <w:r w:rsidRPr="001438BD">
              <w:rPr>
                <w:rFonts w:ascii="r_ansi" w:hAnsi="r_ansi" w:cs="r_ansi"/>
                <w:sz w:val="18"/>
                <w:szCs w:val="18"/>
              </w:rPr>
              <w:t>^TMP($J,"RCDPR215",0)) D</w:t>
            </w:r>
            <w:r w:rsidRPr="001438BD">
              <w:rPr>
                <w:rFonts w:ascii="r_ansi" w:hAnsi="r_ansi" w:cs="r_ansi"/>
                <w:sz w:val="18"/>
                <w:szCs w:val="18"/>
              </w:rPr>
              <w:br/>
              <w:t xml:space="preserve"> . </w:t>
            </w:r>
            <w:proofErr w:type="gramStart"/>
            <w:r w:rsidRPr="001438BD">
              <w:rPr>
                <w:rFonts w:ascii="r_ansi" w:hAnsi="r_ansi" w:cs="r_ansi"/>
                <w:sz w:val="18"/>
                <w:szCs w:val="18"/>
              </w:rPr>
              <w:t>W !!?</w:t>
            </w:r>
            <w:proofErr w:type="gramEnd"/>
            <w:r w:rsidRPr="001438BD">
              <w:rPr>
                <w:rFonts w:ascii="r_ansi" w:hAnsi="r_ansi" w:cs="r_ansi"/>
                <w:sz w:val="18"/>
                <w:szCs w:val="18"/>
              </w:rPr>
              <w:t>5,"Appropriation: 3875"</w:t>
            </w:r>
            <w:r w:rsidRPr="001438BD">
              <w:rPr>
                <w:rFonts w:ascii="r_ansi" w:hAnsi="r_ansi" w:cs="r_ansi"/>
                <w:sz w:val="18"/>
                <w:szCs w:val="18"/>
              </w:rPr>
              <w:br/>
            </w:r>
            <w:r w:rsidRPr="001438BD">
              <w:rPr>
                <w:rFonts w:ascii="r_ansi" w:hAnsi="r_ansi" w:cs="r_ansi"/>
                <w:sz w:val="18"/>
                <w:szCs w:val="18"/>
              </w:rPr>
              <w:lastRenderedPageBreak/>
              <w:t> . I RCTYPE="D" </w:t>
            </w:r>
            <w:proofErr w:type="gramStart"/>
            <w:r w:rsidRPr="001438BD">
              <w:rPr>
                <w:rFonts w:ascii="r_ansi" w:hAnsi="r_ansi" w:cs="r_ansi"/>
                <w:sz w:val="18"/>
                <w:szCs w:val="18"/>
              </w:rPr>
              <w:t>W !</w:t>
            </w:r>
            <w:proofErr w:type="gramEnd"/>
            <w:r w:rsidRPr="001438BD">
              <w:rPr>
                <w:rFonts w:ascii="r_ansi" w:hAnsi="r_ansi" w:cs="r_ansi"/>
                <w:sz w:val="18"/>
                <w:szCs w:val="18"/>
              </w:rPr>
              <w:br/>
              <w:t> . ;</w:t>
            </w:r>
            <w:r w:rsidRPr="001438BD">
              <w:rPr>
                <w:rFonts w:ascii="r_ansi" w:hAnsi="r_ansi" w:cs="r_ansi"/>
                <w:sz w:val="18"/>
                <w:szCs w:val="18"/>
              </w:rPr>
              <w:br/>
              <w:t> . S COUNT=0</w:t>
            </w:r>
            <w:proofErr w:type="gramStart"/>
            <w:r w:rsidRPr="001438BD">
              <w:rPr>
                <w:rFonts w:ascii="r_ansi" w:hAnsi="r_ansi" w:cs="r_ansi"/>
                <w:sz w:val="18"/>
                <w:szCs w:val="18"/>
              </w:rPr>
              <w:t>,PRINTOTL</w:t>
            </w:r>
            <w:proofErr w:type="gramEnd"/>
            <w:r w:rsidRPr="001438BD">
              <w:rPr>
                <w:rFonts w:ascii="r_ansi" w:hAnsi="r_ansi" w:cs="r_ansi"/>
                <w:sz w:val="18"/>
                <w:szCs w:val="18"/>
              </w:rPr>
              <w:t>=0</w:t>
            </w:r>
            <w:r w:rsidRPr="001438BD">
              <w:rPr>
                <w:rFonts w:ascii="r_ansi" w:hAnsi="r_ansi" w:cs="r_ansi"/>
                <w:sz w:val="18"/>
                <w:szCs w:val="18"/>
              </w:rPr>
              <w:br/>
              <w:t> . S DA=0 F</w:t>
            </w:r>
            <w:proofErr w:type="gramStart"/>
            <w:r w:rsidRPr="001438BD">
              <w:rPr>
                <w:rFonts w:ascii="r_ansi" w:hAnsi="r_ansi" w:cs="r_ansi"/>
                <w:sz w:val="18"/>
                <w:szCs w:val="18"/>
              </w:rPr>
              <w:t>  S</w:t>
            </w:r>
            <w:proofErr w:type="gramEnd"/>
            <w:r w:rsidRPr="001438BD">
              <w:rPr>
                <w:rFonts w:ascii="r_ansi" w:hAnsi="r_ansi" w:cs="r_ansi"/>
                <w:sz w:val="18"/>
                <w:szCs w:val="18"/>
              </w:rPr>
              <w:t> DA=$O(^TMP($J,"RCDPR215",DA)) Q:'DA!($G(RCSTFLAG)) D</w:t>
            </w:r>
            <w:r w:rsidRPr="001438BD">
              <w:rPr>
                <w:rFonts w:ascii="r_ansi" w:hAnsi="r_ansi" w:cs="r_ansi"/>
                <w:sz w:val="18"/>
                <w:szCs w:val="18"/>
              </w:rPr>
              <w:br/>
              <w:t> . . I $Y</w:t>
            </w:r>
            <w:proofErr w:type="gramStart"/>
            <w:r w:rsidRPr="001438BD">
              <w:rPr>
                <w:rFonts w:ascii="r_ansi" w:hAnsi="r_ansi" w:cs="r_ansi"/>
                <w:sz w:val="18"/>
                <w:szCs w:val="18"/>
              </w:rPr>
              <w:t>&gt;(</w:t>
            </w:r>
            <w:proofErr w:type="gramEnd"/>
            <w:r w:rsidRPr="001438BD">
              <w:rPr>
                <w:rFonts w:ascii="r_ansi" w:hAnsi="r_ansi" w:cs="r_ansi"/>
                <w:sz w:val="18"/>
                <w:szCs w:val="18"/>
              </w:rPr>
              <w:t>IOSL-6) D:SCREEN PAUSE Q:$G(RCSTFLAG) D H</w:t>
            </w:r>
            <w:r w:rsidRPr="001438BD">
              <w:rPr>
                <w:rFonts w:ascii="r_ansi" w:hAnsi="r_ansi" w:cs="r_ansi"/>
                <w:sz w:val="18"/>
                <w:szCs w:val="18"/>
              </w:rPr>
              <w:br/>
              <w:t> . . ;</w:t>
            </w:r>
            <w:r w:rsidRPr="001438BD">
              <w:rPr>
                <w:rFonts w:ascii="r_ansi" w:hAnsi="r_ansi" w:cs="r_ansi"/>
                <w:sz w:val="18"/>
                <w:szCs w:val="18"/>
              </w:rPr>
              <w:br/>
              <w:t> . . S UNAPPLY=$P(^TMP($J,"RCDPR215",DA),"^"),AMOUNT=$P(^(DA),"^",2),COMMENTS=$P(^(DA),"^",3)</w:t>
            </w:r>
            <w:r w:rsidRPr="001438BD">
              <w:rPr>
                <w:rFonts w:ascii="r_ansi" w:hAnsi="r_ansi" w:cs="r_ansi"/>
                <w:sz w:val="18"/>
                <w:szCs w:val="18"/>
              </w:rPr>
              <w:br/>
              <w:t> . . S PRINTOTL=PRINTOTL+AMOUNT</w:t>
            </w:r>
            <w:r w:rsidRPr="001438BD">
              <w:rPr>
                <w:rFonts w:ascii="r_ansi" w:hAnsi="r_ansi" w:cs="r_ansi"/>
                <w:sz w:val="18"/>
                <w:szCs w:val="18"/>
              </w:rPr>
              <w:br/>
              <w:t> . . S $</w:t>
            </w:r>
            <w:proofErr w:type="gramStart"/>
            <w:r w:rsidRPr="001438BD">
              <w:rPr>
                <w:rFonts w:ascii="r_ansi" w:hAnsi="r_ansi" w:cs="r_ansi"/>
                <w:sz w:val="18"/>
                <w:szCs w:val="18"/>
              </w:rPr>
              <w:t>P(</w:t>
            </w:r>
            <w:proofErr w:type="gramEnd"/>
            <w:r w:rsidRPr="001438BD">
              <w:rPr>
                <w:rFonts w:ascii="r_ansi" w:hAnsi="r_ansi" w:cs="r_ansi"/>
                <w:sz w:val="18"/>
                <w:szCs w:val="18"/>
              </w:rPr>
              <w:t>TOTAL,"^")=$P(TOTAL,"^")+AMOUNT</w:t>
            </w:r>
            <w:r w:rsidRPr="001438BD">
              <w:rPr>
                <w:rFonts w:ascii="r_ansi" w:hAnsi="r_ansi" w:cs="r_ansi"/>
                <w:sz w:val="18"/>
                <w:szCs w:val="18"/>
              </w:rPr>
              <w:br/>
              <w:t xml:space="preserve"> . . ; </w:t>
            </w:r>
            <w:proofErr w:type="gramStart"/>
            <w:r w:rsidRPr="001438BD">
              <w:rPr>
                <w:rFonts w:ascii="r_ansi" w:hAnsi="r_ansi" w:cs="r_ansi"/>
                <w:sz w:val="18"/>
                <w:szCs w:val="18"/>
              </w:rPr>
              <w:t>if</w:t>
            </w:r>
            <w:proofErr w:type="gramEnd"/>
            <w:r w:rsidRPr="001438BD">
              <w:rPr>
                <w:rFonts w:ascii="r_ansi" w:hAnsi="r_ansi" w:cs="r_ansi"/>
                <w:sz w:val="18"/>
                <w:szCs w:val="18"/>
              </w:rPr>
              <w:t xml:space="preserve"> accrued report, do not show detail</w:t>
            </w:r>
            <w:r w:rsidRPr="001438BD">
              <w:rPr>
                <w:rFonts w:ascii="r_ansi" w:hAnsi="r_ansi" w:cs="r_ansi"/>
                <w:sz w:val="18"/>
                <w:szCs w:val="18"/>
              </w:rPr>
              <w:br/>
              <w:t> . . I RCTYPE="A" Q</w:t>
            </w:r>
            <w:r w:rsidRPr="001438BD">
              <w:rPr>
                <w:rFonts w:ascii="r_ansi" w:hAnsi="r_ansi" w:cs="r_ansi"/>
                <w:sz w:val="18"/>
                <w:szCs w:val="18"/>
              </w:rPr>
              <w:br/>
              <w:t> . . ;</w:t>
            </w:r>
            <w:r w:rsidRPr="001438BD">
              <w:rPr>
                <w:rFonts w:ascii="r_ansi" w:hAnsi="r_ansi" w:cs="r_ansi"/>
                <w:sz w:val="18"/>
                <w:szCs w:val="18"/>
              </w:rPr>
              <w:br/>
              <w:t> . . S COUNT=COUNT+1</w:t>
            </w:r>
            <w:r w:rsidRPr="001438BD">
              <w:rPr>
                <w:rFonts w:ascii="r_ansi" w:hAnsi="r_ansi" w:cs="r_ansi"/>
                <w:sz w:val="18"/>
                <w:szCs w:val="18"/>
              </w:rPr>
              <w:br/>
            </w:r>
            <w:r w:rsidRPr="00526DA7">
              <w:rPr>
                <w:rFonts w:ascii="r_ansi" w:hAnsi="r_ansi" w:cs="r_ansi"/>
                <w:sz w:val="18"/>
                <w:szCs w:val="18"/>
              </w:rPr>
              <w:t xml:space="preserve"> . . </w:t>
            </w:r>
            <w:proofErr w:type="gramStart"/>
            <w:r w:rsidRPr="00526DA7">
              <w:rPr>
                <w:rFonts w:ascii="r_ansi" w:hAnsi="r_ansi" w:cs="r_ansi"/>
                <w:sz w:val="18"/>
                <w:szCs w:val="18"/>
              </w:rPr>
              <w:t>W !?</w:t>
            </w:r>
            <w:proofErr w:type="gramEnd"/>
            <w:r w:rsidRPr="00526DA7">
              <w:rPr>
                <w:rFonts w:ascii="r_ansi" w:hAnsi="r_ansi" w:cs="r_ansi"/>
                <w:sz w:val="18"/>
                <w:szCs w:val="18"/>
              </w:rPr>
              <w:t>5,COUNT,")",?10,UNAPPLY,?30,$J(AMOUNT,10,2),?45,"COMMENTS: ",$E(COMMENTS,1,25)</w:t>
            </w:r>
            <w:r w:rsidRPr="00526DA7">
              <w:rPr>
                <w:rFonts w:ascii="r_ansi" w:hAnsi="r_ansi" w:cs="r_ansi"/>
                <w:sz w:val="18"/>
                <w:szCs w:val="18"/>
              </w:rPr>
              <w:br/>
              <w:t> . . I $</w:t>
            </w:r>
            <w:proofErr w:type="gramStart"/>
            <w:r w:rsidRPr="00526DA7">
              <w:rPr>
                <w:rFonts w:ascii="r_ansi" w:hAnsi="r_ansi" w:cs="r_ansi"/>
                <w:sz w:val="18"/>
                <w:szCs w:val="18"/>
              </w:rPr>
              <w:t>TR(</w:t>
            </w:r>
            <w:proofErr w:type="gramEnd"/>
            <w:r w:rsidRPr="00526DA7">
              <w:rPr>
                <w:rFonts w:ascii="r_ansi" w:hAnsi="r_ansi" w:cs="r_ansi"/>
                <w:sz w:val="18"/>
                <w:szCs w:val="18"/>
              </w:rPr>
              <w:t>$E(COMMENTS,26,80)," ")'="" W !?25,$E(COMMENTS,26,80)</w:t>
            </w:r>
          </w:p>
          <w:p w14:paraId="3CDE54CA" w14:textId="38FF749D" w:rsidR="008A3C38" w:rsidRPr="008A3C38" w:rsidRDefault="008A3C38" w:rsidP="008A3C38">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 </w:t>
            </w:r>
            <w:r w:rsidRPr="008A3C38">
              <w:rPr>
                <w:rFonts w:ascii="r_ansi" w:hAnsi="r_ansi" w:cs="r_ansi"/>
                <w:b/>
                <w:sz w:val="18"/>
                <w:szCs w:val="18"/>
                <w:highlight w:val="yellow"/>
              </w:rPr>
              <w:t xml:space="preserve"> Add call to GET^RCDPECH(.RET,RECEIPDA,DA) to get comment history from #344.73 </w:t>
            </w:r>
          </w:p>
          <w:p w14:paraId="38678BEC" w14:textId="3B297EA8" w:rsidR="008A3C38" w:rsidRPr="008A3C38" w:rsidRDefault="008A3C38" w:rsidP="008A3C38">
            <w:pPr>
              <w:autoSpaceDE w:val="0"/>
              <w:autoSpaceDN w:val="0"/>
              <w:adjustRightInd w:val="0"/>
              <w:spacing w:after="0" w:line="240" w:lineRule="auto"/>
              <w:rPr>
                <w:rFonts w:ascii="r_ansi" w:hAnsi="r_ansi" w:cs="r_ansi"/>
                <w:b/>
                <w:sz w:val="18"/>
                <w:szCs w:val="18"/>
                <w:highlight w:val="yellow"/>
              </w:rPr>
            </w:pPr>
            <w:r w:rsidRPr="008A3C38">
              <w:rPr>
                <w:rFonts w:ascii="r_ansi" w:hAnsi="r_ansi" w:cs="r_ansi"/>
                <w:b/>
                <w:sz w:val="18"/>
                <w:szCs w:val="18"/>
                <w:highlight w:val="yellow"/>
              </w:rPr>
              <w:t xml:space="preserve">    </w:t>
            </w:r>
            <w:r>
              <w:rPr>
                <w:rFonts w:ascii="r_ansi" w:hAnsi="r_ansi" w:cs="r_ansi"/>
                <w:b/>
                <w:sz w:val="18"/>
                <w:szCs w:val="18"/>
                <w:highlight w:val="yellow"/>
              </w:rPr>
              <w:t xml:space="preserve">     </w:t>
            </w:r>
            <w:r w:rsidRPr="008A3C38">
              <w:rPr>
                <w:rFonts w:ascii="r_ansi" w:hAnsi="r_ansi" w:cs="r_ansi"/>
                <w:b/>
                <w:sz w:val="18"/>
                <w:szCs w:val="18"/>
                <w:highlight w:val="yellow"/>
              </w:rPr>
              <w:t xml:space="preserve"> Beginning with most recent entry in RET </w:t>
            </w:r>
          </w:p>
          <w:p w14:paraId="776F9B99" w14:textId="0B0FE4A6" w:rsidR="008A3C38" w:rsidRPr="008A3C38" w:rsidRDefault="008A3C38" w:rsidP="008A3C38">
            <w:pPr>
              <w:autoSpaceDE w:val="0"/>
              <w:autoSpaceDN w:val="0"/>
              <w:adjustRightInd w:val="0"/>
              <w:spacing w:after="0" w:line="240" w:lineRule="auto"/>
              <w:rPr>
                <w:rFonts w:ascii="r_ansi" w:hAnsi="r_ansi" w:cs="r_ansi"/>
                <w:b/>
                <w:sz w:val="18"/>
                <w:szCs w:val="18"/>
                <w:highlight w:val="yellow"/>
              </w:rPr>
            </w:pPr>
            <w:r w:rsidRPr="008A3C38">
              <w:rPr>
                <w:rFonts w:ascii="r_ansi" w:hAnsi="r_ansi" w:cs="r_ansi"/>
                <w:b/>
                <w:sz w:val="18"/>
                <w:szCs w:val="18"/>
                <w:highlight w:val="yellow"/>
              </w:rPr>
              <w:t xml:space="preserve">        </w:t>
            </w:r>
            <w:r>
              <w:rPr>
                <w:rFonts w:ascii="r_ansi" w:hAnsi="r_ansi" w:cs="r_ansi"/>
                <w:b/>
                <w:sz w:val="18"/>
                <w:szCs w:val="18"/>
                <w:highlight w:val="yellow"/>
              </w:rPr>
              <w:t xml:space="preserve">        Display </w:t>
            </w:r>
            <w:r w:rsidRPr="008A3C38">
              <w:rPr>
                <w:rFonts w:ascii="r_ansi" w:hAnsi="r_ansi" w:cs="r_ansi"/>
                <w:b/>
                <w:sz w:val="18"/>
                <w:szCs w:val="18"/>
                <w:highlight w:val="yellow"/>
              </w:rPr>
              <w:t>comment text</w:t>
            </w:r>
          </w:p>
          <w:p w14:paraId="0FB125A3" w14:textId="6B802221" w:rsidR="008A3C38" w:rsidRPr="008A3C38" w:rsidRDefault="008A3C38" w:rsidP="008A3C38">
            <w:pPr>
              <w:autoSpaceDE w:val="0"/>
              <w:autoSpaceDN w:val="0"/>
              <w:adjustRightInd w:val="0"/>
              <w:spacing w:after="0" w:line="240" w:lineRule="auto"/>
              <w:rPr>
                <w:rFonts w:ascii="r_ansi" w:hAnsi="r_ansi" w:cs="r_ansi"/>
                <w:b/>
                <w:sz w:val="18"/>
                <w:szCs w:val="18"/>
                <w:highlight w:val="yellow"/>
              </w:rPr>
            </w:pPr>
            <w:r w:rsidRPr="008A3C38">
              <w:rPr>
                <w:rFonts w:ascii="r_ansi" w:hAnsi="r_ansi" w:cs="r_ansi"/>
                <w:b/>
                <w:sz w:val="18"/>
                <w:szCs w:val="18"/>
                <w:highlight w:val="yellow"/>
              </w:rPr>
              <w:t xml:space="preserve">        </w:t>
            </w:r>
            <w:r>
              <w:rPr>
                <w:rFonts w:ascii="r_ansi" w:hAnsi="r_ansi" w:cs="r_ansi"/>
                <w:b/>
                <w:sz w:val="18"/>
                <w:szCs w:val="18"/>
                <w:highlight w:val="yellow"/>
              </w:rPr>
              <w:t xml:space="preserve">        Display </w:t>
            </w:r>
            <w:r w:rsidRPr="008A3C38">
              <w:rPr>
                <w:rFonts w:ascii="r_ansi" w:hAnsi="r_ansi" w:cs="r_ansi"/>
                <w:b/>
                <w:sz w:val="18"/>
                <w:szCs w:val="18"/>
                <w:highlight w:val="yellow"/>
              </w:rPr>
              <w:t>user</w:t>
            </w:r>
            <w:r>
              <w:rPr>
                <w:rFonts w:ascii="r_ansi" w:hAnsi="r_ansi" w:cs="r_ansi"/>
                <w:b/>
                <w:sz w:val="18"/>
                <w:szCs w:val="18"/>
                <w:highlight w:val="yellow"/>
              </w:rPr>
              <w:t xml:space="preserve"> name</w:t>
            </w:r>
            <w:r w:rsidRPr="008A3C38">
              <w:rPr>
                <w:rFonts w:ascii="r_ansi" w:hAnsi="r_ansi" w:cs="r_ansi"/>
                <w:b/>
                <w:sz w:val="18"/>
                <w:szCs w:val="18"/>
                <w:highlight w:val="yellow"/>
              </w:rPr>
              <w:t xml:space="preserve"> and date comment entered</w:t>
            </w:r>
          </w:p>
          <w:p w14:paraId="55E4859A" w14:textId="2DAA4992" w:rsidR="007B47E8" w:rsidRPr="001144E8" w:rsidRDefault="001438BD" w:rsidP="001144E8">
            <w:pPr>
              <w:autoSpaceDE w:val="0"/>
              <w:autoSpaceDN w:val="0"/>
              <w:adjustRightInd w:val="0"/>
              <w:spacing w:after="0" w:line="240" w:lineRule="auto"/>
              <w:rPr>
                <w:rFonts w:ascii="r_ansi" w:hAnsi="r_ansi"/>
                <w:b/>
                <w:sz w:val="18"/>
                <w:szCs w:val="18"/>
              </w:rPr>
            </w:pPr>
            <w:r w:rsidRPr="001438BD">
              <w:rPr>
                <w:rFonts w:ascii="r_ansi" w:hAnsi="r_ansi" w:cs="r_ansi"/>
                <w:sz w:val="18"/>
                <w:szCs w:val="18"/>
              </w:rPr>
              <w:t> . ;</w:t>
            </w:r>
            <w:r w:rsidRPr="001438BD">
              <w:rPr>
                <w:rFonts w:ascii="r_ansi" w:hAnsi="r_ansi" w:cs="r_ansi"/>
                <w:sz w:val="18"/>
                <w:szCs w:val="18"/>
              </w:rPr>
              <w:br/>
              <w:t> . I $</w:t>
            </w:r>
            <w:proofErr w:type="gramStart"/>
            <w:r w:rsidRPr="001438BD">
              <w:rPr>
                <w:rFonts w:ascii="r_ansi" w:hAnsi="r_ansi" w:cs="r_ansi"/>
                <w:sz w:val="18"/>
                <w:szCs w:val="18"/>
              </w:rPr>
              <w:t>G(</w:t>
            </w:r>
            <w:proofErr w:type="gramEnd"/>
            <w:r w:rsidRPr="001438BD">
              <w:rPr>
                <w:rFonts w:ascii="r_ansi" w:hAnsi="r_ansi" w:cs="r_ansi"/>
                <w:sz w:val="18"/>
                <w:szCs w:val="18"/>
              </w:rPr>
              <w:t>RCSTFLAG) Q</w:t>
            </w:r>
            <w:r w:rsidRPr="001438BD">
              <w:rPr>
                <w:rFonts w:ascii="r_ansi" w:hAnsi="r_ansi" w:cs="r_ansi"/>
                <w:sz w:val="18"/>
                <w:szCs w:val="18"/>
              </w:rPr>
              <w:br/>
              <w:t> . I RCTYPE="D" </w:t>
            </w:r>
            <w:proofErr w:type="gramStart"/>
            <w:r w:rsidRPr="001438BD">
              <w:rPr>
                <w:rFonts w:ascii="r_ansi" w:hAnsi="r_ansi" w:cs="r_ansi"/>
                <w:sz w:val="18"/>
                <w:szCs w:val="18"/>
              </w:rPr>
              <w:t>W !?</w:t>
            </w:r>
            <w:proofErr w:type="gramEnd"/>
            <w:r w:rsidRPr="001438BD">
              <w:rPr>
                <w:rFonts w:ascii="r_ansi" w:hAnsi="r_ansi" w:cs="r_ansi"/>
                <w:sz w:val="18"/>
                <w:szCs w:val="18"/>
              </w:rPr>
              <w:t>30,"----------</w:t>
            </w:r>
            <w:proofErr w:type="gramStart"/>
            <w:r w:rsidRPr="001438BD">
              <w:rPr>
                <w:rFonts w:ascii="r_ansi" w:hAnsi="r_ansi" w:cs="r_ansi"/>
                <w:sz w:val="18"/>
                <w:szCs w:val="18"/>
              </w:rPr>
              <w:t>",!?</w:t>
            </w:r>
            <w:proofErr w:type="gramEnd"/>
            <w:r w:rsidRPr="001438BD">
              <w:rPr>
                <w:rFonts w:ascii="r_ansi" w:hAnsi="r_ansi" w:cs="r_ansi"/>
                <w:sz w:val="18"/>
                <w:szCs w:val="18"/>
              </w:rPr>
              <w:t>5,"TOTAL for 3875"</w:t>
            </w:r>
            <w:r w:rsidRPr="001438BD">
              <w:rPr>
                <w:rFonts w:ascii="r_ansi" w:hAnsi="r_ansi" w:cs="r_ansi"/>
                <w:sz w:val="18"/>
                <w:szCs w:val="18"/>
              </w:rPr>
              <w:br/>
              <w:t> . W ?30,$J(PRINTOTL,10,2)</w:t>
            </w:r>
          </w:p>
        </w:tc>
      </w:tr>
    </w:tbl>
    <w:p w14:paraId="50FCB8C0" w14:textId="77777777" w:rsidR="007B47E8" w:rsidRDefault="007B47E8" w:rsidP="007B47E8">
      <w:pPr>
        <w:pStyle w:val="BodyText"/>
        <w:rPr>
          <w:rFonts w:eastAsiaTheme="minorHAnsi"/>
          <w:lang w:eastAsia="en-US"/>
        </w:rPr>
      </w:pPr>
    </w:p>
    <w:p w14:paraId="4BB7BE94" w14:textId="50C6DEEE" w:rsidR="001E5EB7" w:rsidRDefault="001E5EB7"/>
    <w:p w14:paraId="7BA0B537" w14:textId="77777777" w:rsidR="00C93BB6" w:rsidRDefault="00C93BB6" w:rsidP="00C93BB6">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C93BB6" w:rsidRPr="00D54506" w14:paraId="371473F1" w14:textId="77777777" w:rsidTr="001B03BC">
        <w:trPr>
          <w:cantSplit/>
          <w:trHeight w:val="543"/>
          <w:tblHeader/>
        </w:trPr>
        <w:tc>
          <w:tcPr>
            <w:tcW w:w="1510" w:type="pct"/>
            <w:shd w:val="clear" w:color="auto" w:fill="D9D9D9" w:themeFill="background1" w:themeFillShade="D9"/>
            <w:vAlign w:val="center"/>
          </w:tcPr>
          <w:p w14:paraId="5F550301" w14:textId="77777777" w:rsidR="00C93BB6" w:rsidRPr="00D54506" w:rsidRDefault="00C93BB6" w:rsidP="001B03BC">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5B61194D" w14:textId="77777777" w:rsidR="00C93BB6" w:rsidRPr="00D54506" w:rsidRDefault="00C93BB6" w:rsidP="001B03BC">
            <w:pPr>
              <w:pStyle w:val="TableHeading"/>
            </w:pPr>
            <w:r w:rsidRPr="00D54506">
              <w:t>Activities</w:t>
            </w:r>
          </w:p>
        </w:tc>
      </w:tr>
      <w:tr w:rsidR="00C93BB6" w:rsidRPr="00D54506" w14:paraId="6505BA7B" w14:textId="77777777" w:rsidTr="001B03BC">
        <w:trPr>
          <w:cantSplit/>
          <w:tblHeader/>
        </w:trPr>
        <w:tc>
          <w:tcPr>
            <w:tcW w:w="1510" w:type="pct"/>
            <w:shd w:val="clear" w:color="auto" w:fill="D9D9D9"/>
            <w:vAlign w:val="center"/>
          </w:tcPr>
          <w:p w14:paraId="26B0BDA4" w14:textId="77777777" w:rsidR="00C93BB6" w:rsidRPr="00D54506" w:rsidRDefault="00C93BB6" w:rsidP="001B03BC">
            <w:pPr>
              <w:pStyle w:val="TableText"/>
              <w:rPr>
                <w:b/>
              </w:rPr>
            </w:pPr>
            <w:r w:rsidRPr="00D54506">
              <w:rPr>
                <w:b/>
              </w:rPr>
              <w:t>Routine Name</w:t>
            </w:r>
          </w:p>
        </w:tc>
        <w:tc>
          <w:tcPr>
            <w:tcW w:w="3490" w:type="pct"/>
            <w:gridSpan w:val="4"/>
            <w:tcBorders>
              <w:bottom w:val="single" w:sz="6" w:space="0" w:color="000000"/>
            </w:tcBorders>
          </w:tcPr>
          <w:p w14:paraId="6568154B" w14:textId="66438CE3" w:rsidR="00C93BB6" w:rsidRPr="00AF1EA3" w:rsidRDefault="00C93BB6" w:rsidP="001B03BC">
            <w:pPr>
              <w:pStyle w:val="TableText"/>
              <w:rPr>
                <w:rFonts w:ascii="Times New Roman" w:hAnsi="Times New Roman" w:cs="Times New Roman"/>
                <w:b/>
              </w:rPr>
            </w:pPr>
            <w:r>
              <w:rPr>
                <w:rFonts w:ascii="Times New Roman" w:hAnsi="Times New Roman" w:cs="Times New Roman"/>
              </w:rPr>
              <w:t>RCDPE215</w:t>
            </w:r>
          </w:p>
        </w:tc>
      </w:tr>
      <w:tr w:rsidR="00C93BB6" w:rsidRPr="00D54506" w14:paraId="3CFCC735" w14:textId="77777777" w:rsidTr="001B03BC">
        <w:trPr>
          <w:cantSplit/>
        </w:trPr>
        <w:tc>
          <w:tcPr>
            <w:tcW w:w="1510" w:type="pct"/>
            <w:shd w:val="clear" w:color="auto" w:fill="D9D9D9"/>
            <w:vAlign w:val="center"/>
          </w:tcPr>
          <w:p w14:paraId="27CFF187" w14:textId="77777777" w:rsidR="00C93BB6" w:rsidRPr="00D54506" w:rsidRDefault="00C93BB6" w:rsidP="001B03BC">
            <w:pPr>
              <w:pStyle w:val="TableText"/>
              <w:rPr>
                <w:b/>
              </w:rPr>
            </w:pPr>
            <w:r w:rsidRPr="00D54506">
              <w:rPr>
                <w:b/>
              </w:rPr>
              <w:t>Enhancement Category</w:t>
            </w:r>
          </w:p>
        </w:tc>
        <w:tc>
          <w:tcPr>
            <w:tcW w:w="613" w:type="pct"/>
            <w:tcBorders>
              <w:right w:val="nil"/>
            </w:tcBorders>
          </w:tcPr>
          <w:p w14:paraId="6F7190A5" w14:textId="77777777" w:rsidR="00C93BB6" w:rsidRPr="00D54506" w:rsidRDefault="00C93BB6" w:rsidP="001B03BC">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72C70A84" w14:textId="77777777" w:rsidR="00C93BB6" w:rsidRPr="00D54506" w:rsidRDefault="00C93BB6" w:rsidP="001B03BC">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8EB5E77" w14:textId="77777777" w:rsidR="00C93BB6" w:rsidRPr="00D54506" w:rsidRDefault="00C93BB6" w:rsidP="001B03B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5893E674" w14:textId="77777777" w:rsidR="00C93BB6" w:rsidRPr="00D54506" w:rsidRDefault="00C93BB6" w:rsidP="001B03B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C93BB6" w:rsidRPr="00D54506" w14:paraId="48C2AE00" w14:textId="77777777" w:rsidTr="001B03BC">
        <w:trPr>
          <w:cantSplit/>
        </w:trPr>
        <w:tc>
          <w:tcPr>
            <w:tcW w:w="1510" w:type="pct"/>
            <w:shd w:val="clear" w:color="auto" w:fill="D9D9D9"/>
            <w:vAlign w:val="center"/>
          </w:tcPr>
          <w:p w14:paraId="487318A4" w14:textId="77777777" w:rsidR="00C93BB6" w:rsidRPr="00D54506" w:rsidRDefault="00C93BB6" w:rsidP="001B03BC">
            <w:pPr>
              <w:pStyle w:val="TableText"/>
              <w:rPr>
                <w:b/>
              </w:rPr>
            </w:pPr>
            <w:r w:rsidRPr="00D54506">
              <w:rPr>
                <w:b/>
              </w:rPr>
              <w:t>RTM</w:t>
            </w:r>
          </w:p>
        </w:tc>
        <w:tc>
          <w:tcPr>
            <w:tcW w:w="3490" w:type="pct"/>
            <w:gridSpan w:val="4"/>
          </w:tcPr>
          <w:p w14:paraId="028523FF" w14:textId="77777777" w:rsidR="00C93BB6" w:rsidRPr="00D54506" w:rsidRDefault="00C93BB6" w:rsidP="001B03BC">
            <w:pPr>
              <w:pStyle w:val="TableText"/>
              <w:rPr>
                <w:rFonts w:ascii="Garamond" w:hAnsi="Garamond"/>
                <w:iCs/>
              </w:rPr>
            </w:pPr>
          </w:p>
        </w:tc>
      </w:tr>
      <w:tr w:rsidR="00C93BB6" w:rsidRPr="00D54506" w14:paraId="31786457" w14:textId="77777777" w:rsidTr="001B03BC">
        <w:trPr>
          <w:cantSplit/>
        </w:trPr>
        <w:tc>
          <w:tcPr>
            <w:tcW w:w="1510" w:type="pct"/>
            <w:tcBorders>
              <w:bottom w:val="single" w:sz="6" w:space="0" w:color="000000"/>
            </w:tcBorders>
            <w:shd w:val="clear" w:color="auto" w:fill="D9D9D9"/>
            <w:vAlign w:val="center"/>
          </w:tcPr>
          <w:p w14:paraId="6F9A10F6" w14:textId="77777777" w:rsidR="00C93BB6" w:rsidRPr="00D54506" w:rsidRDefault="00C93BB6" w:rsidP="001B03BC">
            <w:pPr>
              <w:pStyle w:val="TableText"/>
              <w:rPr>
                <w:b/>
              </w:rPr>
            </w:pPr>
            <w:r w:rsidRPr="00D54506">
              <w:rPr>
                <w:b/>
              </w:rPr>
              <w:t>Related Options</w:t>
            </w:r>
          </w:p>
        </w:tc>
        <w:tc>
          <w:tcPr>
            <w:tcW w:w="3490" w:type="pct"/>
            <w:gridSpan w:val="4"/>
            <w:tcBorders>
              <w:bottom w:val="single" w:sz="4" w:space="0" w:color="auto"/>
            </w:tcBorders>
          </w:tcPr>
          <w:p w14:paraId="2D44CFAB" w14:textId="77777777" w:rsidR="00C93BB6" w:rsidRDefault="009E0756" w:rsidP="001B03BC">
            <w:pPr>
              <w:pStyle w:val="TableText"/>
              <w:rPr>
                <w:rFonts w:ascii="Garamond" w:hAnsi="Garamond"/>
              </w:rPr>
            </w:pPr>
            <w:r w:rsidRPr="009E0756">
              <w:rPr>
                <w:rFonts w:ascii="Garamond" w:hAnsi="Garamond"/>
              </w:rPr>
              <w:t>RCDP LINK PAYMENT TO ACCOUNT</w:t>
            </w:r>
          </w:p>
          <w:p w14:paraId="0489B1D8" w14:textId="372AE70A" w:rsidR="009E0756" w:rsidRPr="00D54506" w:rsidRDefault="009E0756" w:rsidP="009E0756">
            <w:pPr>
              <w:pStyle w:val="TableText"/>
              <w:rPr>
                <w:rFonts w:ascii="Garamond" w:hAnsi="Garamond"/>
              </w:rPr>
            </w:pPr>
            <w:r w:rsidRPr="00915A30">
              <w:rPr>
                <w:rFonts w:ascii="Garamond" w:hAnsi="Garamond"/>
              </w:rPr>
              <w:t>RCDP RECEIPT PROCESSING</w:t>
            </w:r>
          </w:p>
        </w:tc>
      </w:tr>
    </w:tbl>
    <w:p w14:paraId="72AE3246" w14:textId="77777777" w:rsidR="00C93BB6" w:rsidRDefault="00C93BB6" w:rsidP="00C93BB6"/>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C93BB6" w:rsidRPr="00D54506" w14:paraId="550ACE32" w14:textId="77777777" w:rsidTr="001B03BC">
        <w:trPr>
          <w:cantSplit/>
          <w:trHeight w:val="318"/>
          <w:tblHeader/>
        </w:trPr>
        <w:tc>
          <w:tcPr>
            <w:tcW w:w="1510" w:type="pct"/>
            <w:tcBorders>
              <w:top w:val="single" w:sz="6" w:space="0" w:color="000000"/>
              <w:bottom w:val="single" w:sz="6" w:space="0" w:color="000000"/>
            </w:tcBorders>
            <w:shd w:val="clear" w:color="auto" w:fill="D9D9D9"/>
            <w:vAlign w:val="center"/>
          </w:tcPr>
          <w:p w14:paraId="1FCB8B03" w14:textId="77777777" w:rsidR="00C93BB6" w:rsidRPr="00D54506" w:rsidRDefault="00C93BB6" w:rsidP="001B03BC">
            <w:pPr>
              <w:pStyle w:val="TableHeading"/>
            </w:pPr>
            <w:r w:rsidRPr="00D54506">
              <w:t>Related Routines</w:t>
            </w:r>
          </w:p>
        </w:tc>
        <w:tc>
          <w:tcPr>
            <w:tcW w:w="1529" w:type="pct"/>
            <w:tcBorders>
              <w:bottom w:val="single" w:sz="4" w:space="0" w:color="auto"/>
            </w:tcBorders>
            <w:shd w:val="clear" w:color="auto" w:fill="D9D9D9"/>
          </w:tcPr>
          <w:p w14:paraId="5EA0B500" w14:textId="77777777" w:rsidR="00C93BB6" w:rsidRPr="00D54506" w:rsidRDefault="00C93BB6" w:rsidP="001B03BC">
            <w:pPr>
              <w:pStyle w:val="TableHeading"/>
            </w:pPr>
            <w:r w:rsidRPr="00D54506">
              <w:t>Routines “Called By”</w:t>
            </w:r>
          </w:p>
        </w:tc>
        <w:tc>
          <w:tcPr>
            <w:tcW w:w="1961" w:type="pct"/>
            <w:tcBorders>
              <w:bottom w:val="single" w:sz="4" w:space="0" w:color="auto"/>
            </w:tcBorders>
            <w:shd w:val="clear" w:color="auto" w:fill="D9D9D9"/>
          </w:tcPr>
          <w:p w14:paraId="564CA2B5" w14:textId="77777777" w:rsidR="00C93BB6" w:rsidRPr="00D54506" w:rsidRDefault="00C93BB6" w:rsidP="001B03BC">
            <w:pPr>
              <w:pStyle w:val="TableHeading"/>
            </w:pPr>
            <w:r w:rsidRPr="00D54506">
              <w:t xml:space="preserve">Routines “Called”   </w:t>
            </w:r>
          </w:p>
        </w:tc>
      </w:tr>
      <w:tr w:rsidR="00C93BB6" w:rsidRPr="00D54506" w14:paraId="0B10A33A" w14:textId="77777777" w:rsidTr="001B03BC">
        <w:trPr>
          <w:cantSplit/>
          <w:trHeight w:val="697"/>
        </w:trPr>
        <w:tc>
          <w:tcPr>
            <w:tcW w:w="1510" w:type="pct"/>
            <w:tcBorders>
              <w:top w:val="single" w:sz="6" w:space="0" w:color="000000"/>
              <w:bottom w:val="single" w:sz="6" w:space="0" w:color="000000"/>
            </w:tcBorders>
            <w:shd w:val="clear" w:color="auto" w:fill="D9D9D9"/>
            <w:vAlign w:val="center"/>
          </w:tcPr>
          <w:p w14:paraId="1A954934" w14:textId="77777777" w:rsidR="00C93BB6" w:rsidRPr="00D54506" w:rsidRDefault="00C93BB6" w:rsidP="001B03BC">
            <w:pPr>
              <w:pStyle w:val="TableText"/>
              <w:rPr>
                <w:b/>
              </w:rPr>
            </w:pPr>
          </w:p>
        </w:tc>
        <w:tc>
          <w:tcPr>
            <w:tcW w:w="1529" w:type="pct"/>
            <w:tcBorders>
              <w:bottom w:val="single" w:sz="4" w:space="0" w:color="auto"/>
            </w:tcBorders>
            <w:vAlign w:val="center"/>
          </w:tcPr>
          <w:p w14:paraId="6C261F16" w14:textId="74AB2605" w:rsidR="00C93BB6" w:rsidRPr="009E6A28" w:rsidRDefault="0078786B" w:rsidP="001B03BC">
            <w:pPr>
              <w:pStyle w:val="TableText"/>
              <w:rPr>
                <w:rFonts w:ascii="r_ansi" w:hAnsi="r_ansi" w:cs="Times New Roman"/>
              </w:rPr>
            </w:pPr>
            <w:r>
              <w:rPr>
                <w:rFonts w:ascii="r_ansi" w:hAnsi="r_ansi" w:cs="Times New Roman"/>
              </w:rPr>
              <w:t>N/A</w:t>
            </w:r>
          </w:p>
        </w:tc>
        <w:tc>
          <w:tcPr>
            <w:tcW w:w="1961" w:type="pct"/>
            <w:tcBorders>
              <w:bottom w:val="single" w:sz="4" w:space="0" w:color="auto"/>
            </w:tcBorders>
            <w:vAlign w:val="center"/>
          </w:tcPr>
          <w:p w14:paraId="7B03286E" w14:textId="77777777" w:rsidR="00094157" w:rsidRDefault="00C85F52" w:rsidP="0078786B">
            <w:pPr>
              <w:autoSpaceDE w:val="0"/>
              <w:autoSpaceDN w:val="0"/>
              <w:adjustRightInd w:val="0"/>
              <w:spacing w:after="0" w:line="240" w:lineRule="auto"/>
              <w:rPr>
                <w:rFonts w:ascii="r_ansi" w:hAnsi="r_ansi" w:cs="r_ansi"/>
                <w:sz w:val="20"/>
                <w:szCs w:val="20"/>
              </w:rPr>
            </w:pPr>
            <w:r>
              <w:rPr>
                <w:rFonts w:ascii="r_ansi" w:hAnsi="r_ansi" w:cs="r_ansi"/>
                <w:sz w:val="20"/>
                <w:szCs w:val="20"/>
              </w:rPr>
              <w:t>$</w:t>
            </w:r>
            <w:r w:rsidR="0078786B">
              <w:rPr>
                <w:rFonts w:ascii="r_ansi" w:hAnsi="r_ansi" w:cs="r_ansi"/>
                <w:sz w:val="20"/>
                <w:szCs w:val="20"/>
              </w:rPr>
              <w:t>$ADDPTEDT^PRCAACC</w:t>
            </w:r>
          </w:p>
          <w:p w14:paraId="16DA74F1" w14:textId="77777777" w:rsidR="00094157" w:rsidRPr="00094157" w:rsidRDefault="00094157" w:rsidP="00094157">
            <w:pPr>
              <w:autoSpaceDE w:val="0"/>
              <w:autoSpaceDN w:val="0"/>
              <w:adjustRightInd w:val="0"/>
              <w:spacing w:after="0" w:line="240" w:lineRule="auto"/>
              <w:rPr>
                <w:rFonts w:ascii="r_ansi" w:hAnsi="r_ansi" w:cs="r_ansi"/>
                <w:b/>
                <w:sz w:val="20"/>
                <w:szCs w:val="20"/>
              </w:rPr>
            </w:pPr>
            <w:r w:rsidRPr="00094157">
              <w:rPr>
                <w:rFonts w:ascii="r_ansi" w:hAnsi="r_ansi" w:cs="r_ansi"/>
                <w:b/>
                <w:sz w:val="20"/>
                <w:szCs w:val="20"/>
                <w:highlight w:val="yellow"/>
              </w:rPr>
              <w:t>GET^RCDPECH</w:t>
            </w:r>
            <w:r w:rsidRPr="00094157">
              <w:rPr>
                <w:rFonts w:ascii="r_ansi" w:hAnsi="r_ansi" w:cs="r_ansi"/>
                <w:b/>
                <w:sz w:val="20"/>
                <w:szCs w:val="20"/>
              </w:rPr>
              <w:t xml:space="preserve">  </w:t>
            </w:r>
          </w:p>
          <w:p w14:paraId="3ED96797" w14:textId="6CD57751" w:rsidR="0078786B" w:rsidRDefault="0078786B" w:rsidP="0078786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$$EDILB^RCDPEU      </w:t>
            </w:r>
          </w:p>
          <w:p w14:paraId="3567EF83" w14:textId="0FDDC661" w:rsidR="0078786B" w:rsidRDefault="0078786B" w:rsidP="0078786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$$DEBTOR^RCDPR215   </w:t>
            </w:r>
          </w:p>
          <w:p w14:paraId="6F5C3E64" w14:textId="4D78BA74" w:rsidR="0078786B" w:rsidRDefault="0078786B" w:rsidP="0078786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$$GETTYPE^RCDPR215  </w:t>
            </w:r>
          </w:p>
          <w:p w14:paraId="0D838EF9" w14:textId="2F3C1F4A" w:rsidR="00C93BB6" w:rsidRPr="00D54506" w:rsidRDefault="0078786B" w:rsidP="0078786B">
            <w:pPr>
              <w:autoSpaceDE w:val="0"/>
              <w:autoSpaceDN w:val="0"/>
              <w:adjustRightInd w:val="0"/>
              <w:spacing w:after="0" w:line="240" w:lineRule="auto"/>
            </w:pPr>
            <w:r>
              <w:rPr>
                <w:rFonts w:ascii="r_ansi" w:hAnsi="r_ansi" w:cs="r_ansi"/>
                <w:sz w:val="20"/>
                <w:szCs w:val="20"/>
              </w:rPr>
              <w:t>PAUSE^RCDPR215         FMSLINES^RCXFMSC1</w:t>
            </w:r>
          </w:p>
        </w:tc>
      </w:tr>
    </w:tbl>
    <w:p w14:paraId="1852A776" w14:textId="77777777" w:rsidR="00C93BB6" w:rsidRDefault="00C93BB6" w:rsidP="00C93BB6"/>
    <w:tbl>
      <w:tblPr>
        <w:tblW w:w="4991" w:type="pct"/>
        <w:tblInd w:w="17" w:type="dxa"/>
        <w:tblCellMar>
          <w:left w:w="0" w:type="dxa"/>
          <w:right w:w="0" w:type="dxa"/>
        </w:tblCellMar>
        <w:tblLook w:val="04A0" w:firstRow="1" w:lastRow="0" w:firstColumn="1" w:lastColumn="0" w:noHBand="0" w:noVBand="1"/>
      </w:tblPr>
      <w:tblGrid>
        <w:gridCol w:w="9559"/>
      </w:tblGrid>
      <w:tr w:rsidR="00C93BB6" w:rsidRPr="009B3C81" w14:paraId="32B6CE6A" w14:textId="77777777" w:rsidTr="001B03B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5EF26F8" w14:textId="77777777" w:rsidR="00C93BB6" w:rsidRPr="009B3C81" w:rsidRDefault="00C93BB6" w:rsidP="001B03BC">
            <w:pPr>
              <w:spacing w:before="60" w:after="60"/>
              <w:rPr>
                <w:rFonts w:ascii="Arial" w:hAnsi="Arial" w:cs="Arial"/>
                <w:b/>
                <w:bCs/>
                <w:sz w:val="24"/>
              </w:rPr>
            </w:pPr>
            <w:r w:rsidRPr="009B3C81">
              <w:rPr>
                <w:rFonts w:ascii="Arial" w:hAnsi="Arial" w:cs="Arial"/>
                <w:b/>
                <w:bCs/>
                <w:sz w:val="24"/>
              </w:rPr>
              <w:lastRenderedPageBreak/>
              <w:t>Current Logic</w:t>
            </w:r>
          </w:p>
        </w:tc>
      </w:tr>
      <w:tr w:rsidR="00C93BB6" w:rsidRPr="009B3C81" w14:paraId="2DC063AB" w14:textId="77777777" w:rsidTr="001B03B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A197593" w14:textId="5EF21D42" w:rsidR="00C93BB6" w:rsidRPr="00394728" w:rsidRDefault="00C93BB6" w:rsidP="001B03BC">
            <w:pPr>
              <w:spacing w:before="60" w:after="60"/>
              <w:rPr>
                <w:rFonts w:ascii="r_ansi" w:hAnsi="r_ansi"/>
                <w:sz w:val="18"/>
                <w:szCs w:val="18"/>
              </w:rPr>
            </w:pPr>
            <w:r w:rsidRPr="001438BD">
              <w:rPr>
                <w:rFonts w:ascii="r_ansi" w:hAnsi="r_ansi" w:cs="r_ansi"/>
                <w:sz w:val="18"/>
                <w:szCs w:val="18"/>
              </w:rPr>
              <w:t> </w:t>
            </w:r>
            <w:r w:rsidRPr="00C93BB6">
              <w:rPr>
                <w:rFonts w:ascii="r_ansi" w:hAnsi="r_ansi" w:cs="r_ansi"/>
                <w:sz w:val="18"/>
                <w:szCs w:val="18"/>
              </w:rPr>
              <w:t> ;</w:t>
            </w:r>
            <w:r w:rsidRPr="00C93BB6">
              <w:rPr>
                <w:rFonts w:ascii="r_ansi" w:hAnsi="r_ansi" w:cs="r_ansi"/>
                <w:sz w:val="18"/>
                <w:szCs w:val="18"/>
              </w:rPr>
              <w:br/>
              <w:t xml:space="preserve">SUSP(RECEIPDA,RCTYPE,TOTAL,PCT) ; unapplied </w:t>
            </w:r>
            <w:proofErr w:type="spellStart"/>
            <w:r w:rsidRPr="00C93BB6">
              <w:rPr>
                <w:rFonts w:ascii="r_ansi" w:hAnsi="r_ansi" w:cs="r_ansi"/>
                <w:sz w:val="18"/>
                <w:szCs w:val="18"/>
              </w:rPr>
              <w:t>amts</w:t>
            </w:r>
            <w:proofErr w:type="spellEnd"/>
            <w:r w:rsidRPr="00C93BB6">
              <w:rPr>
                <w:rFonts w:ascii="r_ansi" w:hAnsi="r_ansi" w:cs="r_ansi"/>
                <w:sz w:val="18"/>
                <w:szCs w:val="18"/>
              </w:rPr>
              <w:t xml:space="preserve"> for suspense</w:t>
            </w:r>
            <w:r w:rsidRPr="00C93BB6">
              <w:rPr>
                <w:rFonts w:ascii="r_ansi" w:hAnsi="r_ansi" w:cs="r_ansi"/>
                <w:sz w:val="18"/>
                <w:szCs w:val="18"/>
              </w:rPr>
              <w:br/>
              <w:t> ; RCTYPE = see explanation at DQ above</w:t>
            </w:r>
            <w:r w:rsidRPr="00C93BB6">
              <w:rPr>
                <w:rFonts w:ascii="r_ansi" w:hAnsi="r_ansi" w:cs="r_ansi"/>
                <w:sz w:val="18"/>
                <w:szCs w:val="18"/>
              </w:rPr>
              <w:br/>
              <w:t> ; Returns PCT,TOTAL if passed by reference</w:t>
            </w:r>
            <w:r w:rsidRPr="00C93BB6">
              <w:rPr>
                <w:rFonts w:ascii="r_ansi" w:hAnsi="r_ansi" w:cs="r_ansi"/>
                <w:sz w:val="18"/>
                <w:szCs w:val="18"/>
              </w:rPr>
              <w:br/>
              <w:t> ;</w:t>
            </w:r>
            <w:r w:rsidRPr="00C93BB6">
              <w:rPr>
                <w:rFonts w:ascii="r_ansi" w:hAnsi="r_ansi" w:cs="r_ansi"/>
                <w:sz w:val="18"/>
                <w:szCs w:val="18"/>
              </w:rPr>
              <w:br/>
              <w:t> N DA,AMOUNT,UNAPPLY,COUNT,PRINTOTL,COMMENTS</w:t>
            </w:r>
            <w:r w:rsidRPr="00C93BB6">
              <w:rPr>
                <w:rFonts w:ascii="r_ansi" w:hAnsi="r_ansi" w:cs="r_ansi"/>
                <w:sz w:val="18"/>
                <w:szCs w:val="18"/>
              </w:rPr>
              <w:br/>
              <w:t> K ^TMP($J,"RCDPR215")</w:t>
            </w:r>
            <w:r w:rsidRPr="00C93BB6">
              <w:rPr>
                <w:rFonts w:ascii="r_ansi" w:hAnsi="r_ansi" w:cs="r_ansi"/>
                <w:sz w:val="18"/>
                <w:szCs w:val="18"/>
              </w:rPr>
              <w:br/>
              <w:t> S DA=0 F  S DA=$O(^RCY(344,RECEIPDA,1,DA)) Q:'DA  D</w:t>
            </w:r>
            <w:r w:rsidRPr="00C93BB6">
              <w:rPr>
                <w:rFonts w:ascii="r_ansi" w:hAnsi="r_ansi" w:cs="r_ansi"/>
                <w:sz w:val="18"/>
                <w:szCs w:val="18"/>
              </w:rPr>
              <w:br/>
              <w:t> . S AMOUNT=$P($G(^RCY(344,RECEIPDA,1,DA,0)),"^",4) I 'AMOUNT Q</w:t>
            </w:r>
            <w:r w:rsidRPr="00C93BB6">
              <w:rPr>
                <w:rFonts w:ascii="r_ansi" w:hAnsi="r_ansi" w:cs="r_ansi"/>
                <w:sz w:val="18"/>
                <w:szCs w:val="18"/>
              </w:rPr>
              <w:br/>
              <w:t> . S UNAPPLY=$</w:t>
            </w:r>
            <w:proofErr w:type="gramStart"/>
            <w:r w:rsidRPr="00C93BB6">
              <w:rPr>
                <w:rFonts w:ascii="r_ansi" w:hAnsi="r_ansi" w:cs="r_ansi"/>
                <w:sz w:val="18"/>
                <w:szCs w:val="18"/>
              </w:rPr>
              <w:t>P(</w:t>
            </w:r>
            <w:proofErr w:type="gramEnd"/>
            <w:r w:rsidRPr="00C93BB6">
              <w:rPr>
                <w:rFonts w:ascii="r_ansi" w:hAnsi="r_ansi" w:cs="r_ansi"/>
                <w:sz w:val="18"/>
                <w:szCs w:val="18"/>
              </w:rPr>
              <w:t>$G(^RCY(344,RECEIPDA,1,DA,2)),"^",5) I UNAPPLY="" Q</w:t>
            </w:r>
            <w:r w:rsidRPr="00C93BB6">
              <w:rPr>
                <w:rFonts w:ascii="r_ansi" w:hAnsi="r_ansi" w:cs="r_ansi"/>
                <w:sz w:val="18"/>
                <w:szCs w:val="18"/>
              </w:rPr>
              <w:br/>
              <w:t xml:space="preserve"> . ; </w:t>
            </w:r>
            <w:proofErr w:type="gramStart"/>
            <w:r w:rsidRPr="00C93BB6">
              <w:rPr>
                <w:rFonts w:ascii="r_ansi" w:hAnsi="r_ansi" w:cs="r_ansi"/>
                <w:sz w:val="18"/>
                <w:szCs w:val="18"/>
              </w:rPr>
              <w:t>if</w:t>
            </w:r>
            <w:proofErr w:type="gramEnd"/>
            <w:r w:rsidRPr="00C93BB6">
              <w:rPr>
                <w:rFonts w:ascii="r_ansi" w:hAnsi="r_ansi" w:cs="r_ansi"/>
                <w:sz w:val="18"/>
                <w:szCs w:val="18"/>
              </w:rPr>
              <w:t xml:space="preserve"> amount has not been processed, show it in suspense</w:t>
            </w:r>
            <w:r w:rsidRPr="00C93BB6">
              <w:rPr>
                <w:rFonts w:ascii="r_ansi" w:hAnsi="r_ansi" w:cs="r_ansi"/>
                <w:sz w:val="18"/>
                <w:szCs w:val="18"/>
              </w:rPr>
              <w:br/>
              <w:t> . I '$P(^RCY(344,RECEIPDA,1,DA,0),"^",5) S ^TMP($J,"RCDPR215",DA)=UNAPPLY_"^"_AMOUNT_"^"_$P($G(^RCY(344,RECEIPDA,1,DA,1)),"^",2)</w:t>
            </w:r>
            <w:r w:rsidRPr="00C93BB6">
              <w:rPr>
                <w:rFonts w:ascii="r_ansi" w:hAnsi="r_ansi" w:cs="r_ansi"/>
                <w:sz w:val="18"/>
                <w:szCs w:val="18"/>
              </w:rPr>
              <w:br/>
              <w:t> ;</w:t>
            </w:r>
            <w:r w:rsidRPr="00C93BB6">
              <w:rPr>
                <w:rFonts w:ascii="r_ansi" w:hAnsi="r_ansi" w:cs="r_ansi"/>
                <w:sz w:val="18"/>
                <w:szCs w:val="18"/>
              </w:rPr>
              <w:br/>
              <w:t> I $O(^TMP($J,"RCDPR215",0)) D</w:t>
            </w:r>
            <w:r w:rsidRPr="00C93BB6">
              <w:rPr>
                <w:rFonts w:ascii="r_ansi" w:hAnsi="r_ansi" w:cs="r_ansi"/>
                <w:sz w:val="18"/>
                <w:szCs w:val="18"/>
              </w:rPr>
              <w:br/>
              <w:t> . D </w:t>
            </w:r>
            <w:proofErr w:type="gramStart"/>
            <w:r w:rsidRPr="00C93BB6">
              <w:rPr>
                <w:rFonts w:ascii="r_ansi" w:hAnsi="r_ansi" w:cs="r_ansi"/>
                <w:sz w:val="18"/>
                <w:szCs w:val="18"/>
              </w:rPr>
              <w:t>SET(</w:t>
            </w:r>
            <w:proofErr w:type="gramEnd"/>
            <w:r w:rsidRPr="00C93BB6">
              <w:rPr>
                <w:rFonts w:ascii="r_ansi" w:hAnsi="r_ansi" w:cs="r_ansi"/>
                <w:sz w:val="18"/>
                <w:szCs w:val="18"/>
              </w:rPr>
              <w:t>"!!?5","Appropriation: 3875"</w:t>
            </w:r>
            <w:proofErr w:type="gramStart"/>
            <w:r w:rsidRPr="00C93BB6">
              <w:rPr>
                <w:rFonts w:ascii="r_ansi" w:hAnsi="r_ansi" w:cs="r_ansi"/>
                <w:sz w:val="18"/>
                <w:szCs w:val="18"/>
              </w:rPr>
              <w:t>,.</w:t>
            </w:r>
            <w:proofErr w:type="gramEnd"/>
            <w:r w:rsidRPr="00C93BB6">
              <w:rPr>
                <w:rFonts w:ascii="r_ansi" w:hAnsi="r_ansi" w:cs="r_ansi"/>
                <w:sz w:val="18"/>
                <w:szCs w:val="18"/>
              </w:rPr>
              <w:t>PCT)</w:t>
            </w:r>
            <w:r w:rsidRPr="00C93BB6">
              <w:rPr>
                <w:rFonts w:ascii="r_ansi" w:hAnsi="r_ansi" w:cs="r_ansi"/>
                <w:sz w:val="18"/>
                <w:szCs w:val="18"/>
              </w:rPr>
              <w:br/>
              <w:t> . I RCTYPE="D" D </w:t>
            </w:r>
            <w:proofErr w:type="gramStart"/>
            <w:r w:rsidRPr="00C93BB6">
              <w:rPr>
                <w:rFonts w:ascii="r_ansi" w:hAnsi="r_ansi" w:cs="r_ansi"/>
                <w:sz w:val="18"/>
                <w:szCs w:val="18"/>
              </w:rPr>
              <w:t>SET(</w:t>
            </w:r>
            <w:proofErr w:type="gramEnd"/>
            <w:r w:rsidRPr="00C93BB6">
              <w:rPr>
                <w:rFonts w:ascii="r_ansi" w:hAnsi="r_ansi" w:cs="r_ansi"/>
                <w:sz w:val="18"/>
                <w:szCs w:val="18"/>
              </w:rPr>
              <w:t>"!","",.PCT)</w:t>
            </w:r>
            <w:r w:rsidRPr="00C93BB6">
              <w:rPr>
                <w:rFonts w:ascii="r_ansi" w:hAnsi="r_ansi" w:cs="r_ansi"/>
                <w:sz w:val="18"/>
                <w:szCs w:val="18"/>
              </w:rPr>
              <w:br/>
              <w:t> . ;</w:t>
            </w:r>
            <w:r w:rsidRPr="00C93BB6">
              <w:rPr>
                <w:rFonts w:ascii="r_ansi" w:hAnsi="r_ansi" w:cs="r_ansi"/>
                <w:sz w:val="18"/>
                <w:szCs w:val="18"/>
              </w:rPr>
              <w:br/>
              <w:t> . S COUNT=0</w:t>
            </w:r>
            <w:proofErr w:type="gramStart"/>
            <w:r w:rsidRPr="00C93BB6">
              <w:rPr>
                <w:rFonts w:ascii="r_ansi" w:hAnsi="r_ansi" w:cs="r_ansi"/>
                <w:sz w:val="18"/>
                <w:szCs w:val="18"/>
              </w:rPr>
              <w:t>,PRINTOTL</w:t>
            </w:r>
            <w:proofErr w:type="gramEnd"/>
            <w:r w:rsidRPr="00C93BB6">
              <w:rPr>
                <w:rFonts w:ascii="r_ansi" w:hAnsi="r_ansi" w:cs="r_ansi"/>
                <w:sz w:val="18"/>
                <w:szCs w:val="18"/>
              </w:rPr>
              <w:t>=0</w:t>
            </w:r>
            <w:r w:rsidRPr="00C93BB6">
              <w:rPr>
                <w:rFonts w:ascii="r_ansi" w:hAnsi="r_ansi" w:cs="r_ansi"/>
                <w:sz w:val="18"/>
                <w:szCs w:val="18"/>
              </w:rPr>
              <w:br/>
              <w:t> . S DA=0 F</w:t>
            </w:r>
            <w:proofErr w:type="gramStart"/>
            <w:r w:rsidRPr="00C93BB6">
              <w:rPr>
                <w:rFonts w:ascii="r_ansi" w:hAnsi="r_ansi" w:cs="r_ansi"/>
                <w:sz w:val="18"/>
                <w:szCs w:val="18"/>
              </w:rPr>
              <w:t>  S</w:t>
            </w:r>
            <w:proofErr w:type="gramEnd"/>
            <w:r w:rsidRPr="00C93BB6">
              <w:rPr>
                <w:rFonts w:ascii="r_ansi" w:hAnsi="r_ansi" w:cs="r_ansi"/>
                <w:sz w:val="18"/>
                <w:szCs w:val="18"/>
              </w:rPr>
              <w:t> DA=$O(^TMP($J,"RCDPR215",DA)) Q:'DA!($G(RCSTFLAG)) D</w:t>
            </w:r>
            <w:r w:rsidRPr="00C93BB6">
              <w:rPr>
                <w:rFonts w:ascii="r_ansi" w:hAnsi="r_ansi" w:cs="r_ansi"/>
                <w:sz w:val="18"/>
                <w:szCs w:val="18"/>
              </w:rPr>
              <w:br/>
              <w:t> . . ;</w:t>
            </w:r>
            <w:r w:rsidRPr="00C93BB6">
              <w:rPr>
                <w:rFonts w:ascii="r_ansi" w:hAnsi="r_ansi" w:cs="r_ansi"/>
                <w:sz w:val="18"/>
                <w:szCs w:val="18"/>
              </w:rPr>
              <w:br/>
              <w:t> . . S UNAPPLY=$P(^TMP($J,"RCDPR215",DA),"^"),AMOUNT=$P(^(DA),"^",2),COMMENTS=$P(^(DA),"^",3)</w:t>
            </w:r>
            <w:r w:rsidRPr="00C93BB6">
              <w:rPr>
                <w:rFonts w:ascii="r_ansi" w:hAnsi="r_ansi" w:cs="r_ansi"/>
                <w:sz w:val="18"/>
                <w:szCs w:val="18"/>
              </w:rPr>
              <w:br/>
              <w:t> . . S PRINTOTL=PRINTOTL+AMOUNT</w:t>
            </w:r>
            <w:r w:rsidRPr="00C93BB6">
              <w:rPr>
                <w:rFonts w:ascii="r_ansi" w:hAnsi="r_ansi" w:cs="r_ansi"/>
                <w:sz w:val="18"/>
                <w:szCs w:val="18"/>
              </w:rPr>
              <w:br/>
              <w:t> . . S $</w:t>
            </w:r>
            <w:proofErr w:type="gramStart"/>
            <w:r w:rsidRPr="00C93BB6">
              <w:rPr>
                <w:rFonts w:ascii="r_ansi" w:hAnsi="r_ansi" w:cs="r_ansi"/>
                <w:sz w:val="18"/>
                <w:szCs w:val="18"/>
              </w:rPr>
              <w:t>P(</w:t>
            </w:r>
            <w:proofErr w:type="gramEnd"/>
            <w:r w:rsidRPr="00C93BB6">
              <w:rPr>
                <w:rFonts w:ascii="r_ansi" w:hAnsi="r_ansi" w:cs="r_ansi"/>
                <w:sz w:val="18"/>
                <w:szCs w:val="18"/>
              </w:rPr>
              <w:t>TOTAL,"^")=$P(TOTAL,"^")+AMOUNT</w:t>
            </w:r>
            <w:r w:rsidRPr="00C93BB6">
              <w:rPr>
                <w:rFonts w:ascii="r_ansi" w:hAnsi="r_ansi" w:cs="r_ansi"/>
                <w:sz w:val="18"/>
                <w:szCs w:val="18"/>
              </w:rPr>
              <w:br/>
              <w:t xml:space="preserve"> . . ; </w:t>
            </w:r>
            <w:proofErr w:type="gramStart"/>
            <w:r w:rsidRPr="00C93BB6">
              <w:rPr>
                <w:rFonts w:ascii="r_ansi" w:hAnsi="r_ansi" w:cs="r_ansi"/>
                <w:sz w:val="18"/>
                <w:szCs w:val="18"/>
              </w:rPr>
              <w:t>no</w:t>
            </w:r>
            <w:proofErr w:type="gramEnd"/>
            <w:r w:rsidRPr="00C93BB6">
              <w:rPr>
                <w:rFonts w:ascii="r_ansi" w:hAnsi="r_ansi" w:cs="r_ansi"/>
                <w:sz w:val="18"/>
                <w:szCs w:val="18"/>
              </w:rPr>
              <w:t xml:space="preserve"> detail if accrued report</w:t>
            </w:r>
            <w:r w:rsidRPr="00C93BB6">
              <w:rPr>
                <w:rFonts w:ascii="r_ansi" w:hAnsi="r_ansi" w:cs="r_ansi"/>
                <w:sz w:val="18"/>
                <w:szCs w:val="18"/>
              </w:rPr>
              <w:br/>
              <w:t> . . I RCTYPE="A" Q</w:t>
            </w:r>
            <w:r w:rsidRPr="00C93BB6">
              <w:rPr>
                <w:rFonts w:ascii="r_ansi" w:hAnsi="r_ansi" w:cs="r_ansi"/>
                <w:sz w:val="18"/>
                <w:szCs w:val="18"/>
              </w:rPr>
              <w:br/>
              <w:t> . . ;</w:t>
            </w:r>
            <w:r w:rsidRPr="00C93BB6">
              <w:rPr>
                <w:rFonts w:ascii="r_ansi" w:hAnsi="r_ansi" w:cs="r_ansi"/>
                <w:sz w:val="18"/>
                <w:szCs w:val="18"/>
              </w:rPr>
              <w:br/>
              <w:t> . . S COUNT=COUNT+1</w:t>
            </w:r>
            <w:r w:rsidRPr="00C93BB6">
              <w:rPr>
                <w:rFonts w:ascii="r_ansi" w:hAnsi="r_ansi" w:cs="r_ansi"/>
                <w:sz w:val="18"/>
                <w:szCs w:val="18"/>
              </w:rPr>
              <w:br/>
              <w:t> . . D </w:t>
            </w:r>
            <w:proofErr w:type="gramStart"/>
            <w:r w:rsidRPr="00C93BB6">
              <w:rPr>
                <w:rFonts w:ascii="r_ansi" w:hAnsi="r_ansi" w:cs="r_ansi"/>
                <w:sz w:val="18"/>
                <w:szCs w:val="18"/>
              </w:rPr>
              <w:t>SET(</w:t>
            </w:r>
            <w:proofErr w:type="gramEnd"/>
            <w:r w:rsidRPr="00C93BB6">
              <w:rPr>
                <w:rFonts w:ascii="r_ansi" w:hAnsi="r_ansi" w:cs="r_ansi"/>
                <w:sz w:val="18"/>
                <w:szCs w:val="18"/>
              </w:rPr>
              <w:t>"!?5",COUNT_")",.PCT),SET("?10",UNAPPLY,.PCT),SET("?30",$J(AMOUNT,10,2),.PCT),SET("?45","COMMENTS: "_$E(COMMENTS,1,25),.PCT)</w:t>
            </w:r>
            <w:r w:rsidRPr="00C93BB6">
              <w:rPr>
                <w:rFonts w:ascii="r_ansi" w:hAnsi="r_ansi" w:cs="r_ansi"/>
                <w:sz w:val="18"/>
                <w:szCs w:val="18"/>
              </w:rPr>
              <w:br/>
              <w:t> . . I $</w:t>
            </w:r>
            <w:proofErr w:type="gramStart"/>
            <w:r w:rsidRPr="00C93BB6">
              <w:rPr>
                <w:rFonts w:ascii="r_ansi" w:hAnsi="r_ansi" w:cs="r_ansi"/>
                <w:sz w:val="18"/>
                <w:szCs w:val="18"/>
              </w:rPr>
              <w:t>TR(</w:t>
            </w:r>
            <w:proofErr w:type="gramEnd"/>
            <w:r w:rsidRPr="00C93BB6">
              <w:rPr>
                <w:rFonts w:ascii="r_ansi" w:hAnsi="r_ansi" w:cs="r_ansi"/>
                <w:sz w:val="18"/>
                <w:szCs w:val="18"/>
              </w:rPr>
              <w:t>$E(COMMENTS,26,80)," ")'="" D SET("!?25"</w:t>
            </w:r>
            <w:proofErr w:type="gramStart"/>
            <w:r w:rsidRPr="00C93BB6">
              <w:rPr>
                <w:rFonts w:ascii="r_ansi" w:hAnsi="r_ansi" w:cs="r_ansi"/>
                <w:sz w:val="18"/>
                <w:szCs w:val="18"/>
              </w:rPr>
              <w:t>,$</w:t>
            </w:r>
            <w:proofErr w:type="gramEnd"/>
            <w:r w:rsidRPr="00C93BB6">
              <w:rPr>
                <w:rFonts w:ascii="r_ansi" w:hAnsi="r_ansi" w:cs="r_ansi"/>
                <w:sz w:val="18"/>
                <w:szCs w:val="18"/>
              </w:rPr>
              <w:t>E(COMMENTS,26,80),.PCT)</w:t>
            </w:r>
            <w:r w:rsidRPr="00C93BB6">
              <w:rPr>
                <w:rFonts w:ascii="r_ansi" w:hAnsi="r_ansi" w:cs="r_ansi"/>
                <w:sz w:val="18"/>
                <w:szCs w:val="18"/>
              </w:rPr>
              <w:br/>
              <w:t> . ;</w:t>
            </w:r>
            <w:r w:rsidRPr="00C93BB6">
              <w:rPr>
                <w:rFonts w:ascii="r_ansi" w:hAnsi="r_ansi" w:cs="r_ansi"/>
                <w:sz w:val="18"/>
                <w:szCs w:val="18"/>
              </w:rPr>
              <w:br/>
              <w:t> . S $P(^TMP($J,"RCTOT","TOTAL"),U)=($P($G(^TMP($J,"RCTOT","TOTAL")),U)+PRINTOTL)</w:t>
            </w:r>
            <w:r w:rsidRPr="00C93BB6">
              <w:rPr>
                <w:rFonts w:ascii="r_ansi" w:hAnsi="r_ansi" w:cs="r_ansi"/>
                <w:sz w:val="18"/>
                <w:szCs w:val="18"/>
              </w:rPr>
              <w:br/>
              <w:t> . I RCTYPE="D" D </w:t>
            </w:r>
            <w:proofErr w:type="gramStart"/>
            <w:r w:rsidRPr="00C93BB6">
              <w:rPr>
                <w:rFonts w:ascii="r_ansi" w:hAnsi="r_ansi" w:cs="r_ansi"/>
                <w:sz w:val="18"/>
                <w:szCs w:val="18"/>
              </w:rPr>
              <w:t>SET(</w:t>
            </w:r>
            <w:proofErr w:type="gramEnd"/>
            <w:r w:rsidRPr="00C93BB6">
              <w:rPr>
                <w:rFonts w:ascii="r_ansi" w:hAnsi="r_ansi" w:cs="r_ansi"/>
                <w:sz w:val="18"/>
                <w:szCs w:val="18"/>
              </w:rPr>
              <w:t>"!?30","----------"</w:t>
            </w:r>
            <w:proofErr w:type="gramStart"/>
            <w:r w:rsidRPr="00C93BB6">
              <w:rPr>
                <w:rFonts w:ascii="r_ansi" w:hAnsi="r_ansi" w:cs="r_ansi"/>
                <w:sz w:val="18"/>
                <w:szCs w:val="18"/>
              </w:rPr>
              <w:t>,.</w:t>
            </w:r>
            <w:proofErr w:type="gramEnd"/>
            <w:r w:rsidRPr="00C93BB6">
              <w:rPr>
                <w:rFonts w:ascii="r_ansi" w:hAnsi="r_ansi" w:cs="r_ansi"/>
                <w:sz w:val="18"/>
                <w:szCs w:val="18"/>
              </w:rPr>
              <w:t>PCT),SET("!?5","TOTAL for 3875"</w:t>
            </w:r>
            <w:proofErr w:type="gramStart"/>
            <w:r w:rsidRPr="00C93BB6">
              <w:rPr>
                <w:rFonts w:ascii="r_ansi" w:hAnsi="r_ansi" w:cs="r_ansi"/>
                <w:sz w:val="18"/>
                <w:szCs w:val="18"/>
              </w:rPr>
              <w:t>,.</w:t>
            </w:r>
            <w:proofErr w:type="gramEnd"/>
            <w:r w:rsidRPr="00C93BB6">
              <w:rPr>
                <w:rFonts w:ascii="r_ansi" w:hAnsi="r_ansi" w:cs="r_ansi"/>
                <w:sz w:val="18"/>
                <w:szCs w:val="18"/>
              </w:rPr>
              <w:t>PCT)</w:t>
            </w:r>
            <w:r w:rsidRPr="00C93BB6">
              <w:rPr>
                <w:rFonts w:ascii="r_ansi" w:hAnsi="r_ansi" w:cs="r_ansi"/>
                <w:sz w:val="18"/>
                <w:szCs w:val="18"/>
              </w:rPr>
              <w:br/>
              <w:t> . D </w:t>
            </w:r>
            <w:proofErr w:type="gramStart"/>
            <w:r w:rsidRPr="00C93BB6">
              <w:rPr>
                <w:rFonts w:ascii="r_ansi" w:hAnsi="r_ansi" w:cs="r_ansi"/>
                <w:sz w:val="18"/>
                <w:szCs w:val="18"/>
              </w:rPr>
              <w:t>SET(</w:t>
            </w:r>
            <w:proofErr w:type="gramEnd"/>
            <w:r w:rsidRPr="00C93BB6">
              <w:rPr>
                <w:rFonts w:ascii="r_ansi" w:hAnsi="r_ansi" w:cs="r_ansi"/>
                <w:sz w:val="18"/>
                <w:szCs w:val="18"/>
              </w:rPr>
              <w:t>"?30",$J(PRINTOTL,10,2),.PCT)</w:t>
            </w:r>
            <w:r w:rsidRPr="00C93BB6">
              <w:rPr>
                <w:rFonts w:ascii="r_ansi" w:hAnsi="r_ansi" w:cs="r_ansi"/>
                <w:sz w:val="18"/>
                <w:szCs w:val="18"/>
              </w:rPr>
              <w:br/>
              <w:t> . S ^TMP($J,"RCTOT","SUSPENSE")=$G(^TMP($J,"RCTOT","SUSPENSE"))+PRINTOTL</w:t>
            </w:r>
            <w:r w:rsidRPr="00C93BB6">
              <w:rPr>
                <w:rFonts w:ascii="r_ansi" w:hAnsi="r_ansi" w:cs="r_ansi"/>
                <w:sz w:val="18"/>
                <w:szCs w:val="18"/>
              </w:rPr>
              <w:br/>
              <w:t> Q</w:t>
            </w:r>
          </w:p>
        </w:tc>
      </w:tr>
    </w:tbl>
    <w:p w14:paraId="48BC53BD" w14:textId="77777777" w:rsidR="00C93BB6" w:rsidRDefault="00C93BB6" w:rsidP="00C93BB6"/>
    <w:tbl>
      <w:tblPr>
        <w:tblW w:w="4991" w:type="pct"/>
        <w:tblInd w:w="17" w:type="dxa"/>
        <w:tblCellMar>
          <w:left w:w="0" w:type="dxa"/>
          <w:right w:w="0" w:type="dxa"/>
        </w:tblCellMar>
        <w:tblLook w:val="04A0" w:firstRow="1" w:lastRow="0" w:firstColumn="1" w:lastColumn="0" w:noHBand="0" w:noVBand="1"/>
      </w:tblPr>
      <w:tblGrid>
        <w:gridCol w:w="9559"/>
      </w:tblGrid>
      <w:tr w:rsidR="00C93BB6" w:rsidRPr="009B3C81" w14:paraId="27738AAA" w14:textId="77777777" w:rsidTr="001B03B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7BE55179" w14:textId="77777777" w:rsidR="00C93BB6" w:rsidRPr="009B3C81" w:rsidRDefault="00C93BB6" w:rsidP="001B03BC">
            <w:pPr>
              <w:spacing w:before="60" w:after="60"/>
              <w:rPr>
                <w:rFonts w:ascii="Arial" w:hAnsi="Arial" w:cs="Arial"/>
                <w:b/>
                <w:bCs/>
              </w:rPr>
            </w:pPr>
            <w:r w:rsidRPr="009B3C81">
              <w:rPr>
                <w:rFonts w:ascii="Arial" w:hAnsi="Arial" w:cs="Arial"/>
                <w:b/>
                <w:bCs/>
              </w:rPr>
              <w:t>Modified Logic (Changes are in bold)</w:t>
            </w:r>
          </w:p>
        </w:tc>
      </w:tr>
      <w:tr w:rsidR="00C93BB6" w:rsidRPr="00462554" w14:paraId="645A477F" w14:textId="77777777" w:rsidTr="001B03B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A3FA3A1" w14:textId="205F0595" w:rsidR="0010366C" w:rsidRPr="00E60248" w:rsidRDefault="00C93BB6" w:rsidP="00C93BB6">
            <w:pPr>
              <w:autoSpaceDE w:val="0"/>
              <w:autoSpaceDN w:val="0"/>
              <w:adjustRightInd w:val="0"/>
              <w:spacing w:after="0" w:line="240" w:lineRule="auto"/>
              <w:rPr>
                <w:rFonts w:ascii="r_ansi" w:hAnsi="r_ansi" w:cs="r_ansi"/>
                <w:b/>
                <w:sz w:val="18"/>
                <w:szCs w:val="18"/>
                <w:highlight w:val="yellow"/>
              </w:rPr>
            </w:pPr>
            <w:r w:rsidRPr="001438BD">
              <w:rPr>
                <w:rFonts w:ascii="r_ansi" w:hAnsi="r_ansi" w:cs="r_ansi"/>
                <w:sz w:val="18"/>
                <w:szCs w:val="18"/>
              </w:rPr>
              <w:t> </w:t>
            </w:r>
            <w:r w:rsidRPr="00C93BB6">
              <w:rPr>
                <w:rFonts w:ascii="r_ansi" w:hAnsi="r_ansi" w:cs="r_ansi"/>
                <w:sz w:val="18"/>
                <w:szCs w:val="18"/>
              </w:rPr>
              <w:t> ;</w:t>
            </w:r>
            <w:r w:rsidRPr="00C93BB6">
              <w:rPr>
                <w:rFonts w:ascii="r_ansi" w:hAnsi="r_ansi" w:cs="r_ansi"/>
                <w:sz w:val="18"/>
                <w:szCs w:val="18"/>
              </w:rPr>
              <w:br/>
              <w:t xml:space="preserve">SUSP(RECEIPDA,RCTYPE,TOTAL,PCT) ; unapplied </w:t>
            </w:r>
            <w:proofErr w:type="spellStart"/>
            <w:r w:rsidRPr="00C93BB6">
              <w:rPr>
                <w:rFonts w:ascii="r_ansi" w:hAnsi="r_ansi" w:cs="r_ansi"/>
                <w:sz w:val="18"/>
                <w:szCs w:val="18"/>
              </w:rPr>
              <w:t>amts</w:t>
            </w:r>
            <w:proofErr w:type="spellEnd"/>
            <w:r w:rsidRPr="00C93BB6">
              <w:rPr>
                <w:rFonts w:ascii="r_ansi" w:hAnsi="r_ansi" w:cs="r_ansi"/>
                <w:sz w:val="18"/>
                <w:szCs w:val="18"/>
              </w:rPr>
              <w:t xml:space="preserve"> for suspense</w:t>
            </w:r>
            <w:r w:rsidRPr="00C93BB6">
              <w:rPr>
                <w:rFonts w:ascii="r_ansi" w:hAnsi="r_ansi" w:cs="r_ansi"/>
                <w:sz w:val="18"/>
                <w:szCs w:val="18"/>
              </w:rPr>
              <w:br/>
              <w:t> ; RCTYPE = see explanation at DQ above</w:t>
            </w:r>
            <w:r w:rsidRPr="00C93BB6">
              <w:rPr>
                <w:rFonts w:ascii="r_ansi" w:hAnsi="r_ansi" w:cs="r_ansi"/>
                <w:sz w:val="18"/>
                <w:szCs w:val="18"/>
              </w:rPr>
              <w:br/>
              <w:t> ; Returns PCT,TOTAL if passed by reference</w:t>
            </w:r>
            <w:r w:rsidRPr="00C93BB6">
              <w:rPr>
                <w:rFonts w:ascii="r_ansi" w:hAnsi="r_ansi" w:cs="r_ansi"/>
                <w:sz w:val="18"/>
                <w:szCs w:val="18"/>
              </w:rPr>
              <w:br/>
              <w:t> ;</w:t>
            </w:r>
            <w:r w:rsidRPr="00C93BB6">
              <w:rPr>
                <w:rFonts w:ascii="r_ansi" w:hAnsi="r_ansi" w:cs="r_ansi"/>
                <w:sz w:val="18"/>
                <w:szCs w:val="18"/>
              </w:rPr>
              <w:br/>
            </w:r>
            <w:r w:rsidRPr="00C93BB6">
              <w:rPr>
                <w:rFonts w:ascii="r_ansi" w:hAnsi="r_ansi" w:cs="r_ansi"/>
                <w:sz w:val="18"/>
                <w:szCs w:val="18"/>
              </w:rPr>
              <w:lastRenderedPageBreak/>
              <w:t> N DA,AMOUNT,UNAPPLY,COUNT,PRINTOTL,COMMENTS</w:t>
            </w:r>
            <w:r w:rsidRPr="00C93BB6">
              <w:rPr>
                <w:rFonts w:ascii="r_ansi" w:hAnsi="r_ansi" w:cs="r_ansi"/>
                <w:sz w:val="18"/>
                <w:szCs w:val="18"/>
              </w:rPr>
              <w:br/>
              <w:t> K ^TMP($J,"RCDPR215")</w:t>
            </w:r>
            <w:r w:rsidRPr="00C93BB6">
              <w:rPr>
                <w:rFonts w:ascii="r_ansi" w:hAnsi="r_ansi" w:cs="r_ansi"/>
                <w:sz w:val="18"/>
                <w:szCs w:val="18"/>
              </w:rPr>
              <w:br/>
              <w:t> S DA=0 F  S DA=$O(^RCY(344,RECEIPDA,1,DA)) Q:'DA  D</w:t>
            </w:r>
            <w:r w:rsidRPr="00C93BB6">
              <w:rPr>
                <w:rFonts w:ascii="r_ansi" w:hAnsi="r_ansi" w:cs="r_ansi"/>
                <w:sz w:val="18"/>
                <w:szCs w:val="18"/>
              </w:rPr>
              <w:br/>
              <w:t> . S AMOUNT=$P($G(^RCY(344,RECEIPDA,1,DA,0)),"^",4) I 'AMOUNT Q</w:t>
            </w:r>
            <w:r w:rsidRPr="00C93BB6">
              <w:rPr>
                <w:rFonts w:ascii="r_ansi" w:hAnsi="r_ansi" w:cs="r_ansi"/>
                <w:sz w:val="18"/>
                <w:szCs w:val="18"/>
              </w:rPr>
              <w:br/>
              <w:t> . S UNAPPLY=$</w:t>
            </w:r>
            <w:proofErr w:type="gramStart"/>
            <w:r w:rsidRPr="00C93BB6">
              <w:rPr>
                <w:rFonts w:ascii="r_ansi" w:hAnsi="r_ansi" w:cs="r_ansi"/>
                <w:sz w:val="18"/>
                <w:szCs w:val="18"/>
              </w:rPr>
              <w:t>P(</w:t>
            </w:r>
            <w:proofErr w:type="gramEnd"/>
            <w:r w:rsidRPr="00C93BB6">
              <w:rPr>
                <w:rFonts w:ascii="r_ansi" w:hAnsi="r_ansi" w:cs="r_ansi"/>
                <w:sz w:val="18"/>
                <w:szCs w:val="18"/>
              </w:rPr>
              <w:t>$G(^RCY(344,RECEIPDA,1,DA,2)),"^",5) I UNAPPLY="" Q</w:t>
            </w:r>
            <w:r w:rsidRPr="00C93BB6">
              <w:rPr>
                <w:rFonts w:ascii="r_ansi" w:hAnsi="r_ansi" w:cs="r_ansi"/>
                <w:sz w:val="18"/>
                <w:szCs w:val="18"/>
              </w:rPr>
              <w:br/>
              <w:t xml:space="preserve"> . ; </w:t>
            </w:r>
            <w:proofErr w:type="gramStart"/>
            <w:r w:rsidRPr="00C93BB6">
              <w:rPr>
                <w:rFonts w:ascii="r_ansi" w:hAnsi="r_ansi" w:cs="r_ansi"/>
                <w:sz w:val="18"/>
                <w:szCs w:val="18"/>
              </w:rPr>
              <w:t>if</w:t>
            </w:r>
            <w:proofErr w:type="gramEnd"/>
            <w:r w:rsidRPr="00C93BB6">
              <w:rPr>
                <w:rFonts w:ascii="r_ansi" w:hAnsi="r_ansi" w:cs="r_ansi"/>
                <w:sz w:val="18"/>
                <w:szCs w:val="18"/>
              </w:rPr>
              <w:t xml:space="preserve"> amount has not been processed, show it in suspense</w:t>
            </w:r>
            <w:r w:rsidRPr="00C93BB6">
              <w:rPr>
                <w:rFonts w:ascii="r_ansi" w:hAnsi="r_ansi" w:cs="r_ansi"/>
                <w:sz w:val="18"/>
                <w:szCs w:val="18"/>
              </w:rPr>
              <w:br/>
              <w:t> . I '$P(^RCY(344,RECEIPDA,1,DA,0),"^",5) S ^TMP($J,"RCDPR215",DA)=UNAPPLY_"^"_AMOUNT_"^"_$P($G(^RCY(344,RECEIPDA,1,DA,1)),"^",2)</w:t>
            </w:r>
            <w:r w:rsidRPr="00C93BB6">
              <w:rPr>
                <w:rFonts w:ascii="r_ansi" w:hAnsi="r_ansi" w:cs="r_ansi"/>
                <w:sz w:val="18"/>
                <w:szCs w:val="18"/>
              </w:rPr>
              <w:br/>
              <w:t> ;</w:t>
            </w:r>
            <w:r w:rsidRPr="00C93BB6">
              <w:rPr>
                <w:rFonts w:ascii="r_ansi" w:hAnsi="r_ansi" w:cs="r_ansi"/>
                <w:sz w:val="18"/>
                <w:szCs w:val="18"/>
              </w:rPr>
              <w:br/>
              <w:t> I $O(^TMP($J,"RCDPR215",0)) D</w:t>
            </w:r>
            <w:r w:rsidRPr="00C93BB6">
              <w:rPr>
                <w:rFonts w:ascii="r_ansi" w:hAnsi="r_ansi" w:cs="r_ansi"/>
                <w:sz w:val="18"/>
                <w:szCs w:val="18"/>
              </w:rPr>
              <w:br/>
              <w:t> . D </w:t>
            </w:r>
            <w:proofErr w:type="gramStart"/>
            <w:r w:rsidRPr="00C93BB6">
              <w:rPr>
                <w:rFonts w:ascii="r_ansi" w:hAnsi="r_ansi" w:cs="r_ansi"/>
                <w:sz w:val="18"/>
                <w:szCs w:val="18"/>
              </w:rPr>
              <w:t>SET(</w:t>
            </w:r>
            <w:proofErr w:type="gramEnd"/>
            <w:r w:rsidRPr="00C93BB6">
              <w:rPr>
                <w:rFonts w:ascii="r_ansi" w:hAnsi="r_ansi" w:cs="r_ansi"/>
                <w:sz w:val="18"/>
                <w:szCs w:val="18"/>
              </w:rPr>
              <w:t>"!!?5","Appropriation: 3875"</w:t>
            </w:r>
            <w:proofErr w:type="gramStart"/>
            <w:r w:rsidRPr="00C93BB6">
              <w:rPr>
                <w:rFonts w:ascii="r_ansi" w:hAnsi="r_ansi" w:cs="r_ansi"/>
                <w:sz w:val="18"/>
                <w:szCs w:val="18"/>
              </w:rPr>
              <w:t>,.</w:t>
            </w:r>
            <w:proofErr w:type="gramEnd"/>
            <w:r w:rsidRPr="00C93BB6">
              <w:rPr>
                <w:rFonts w:ascii="r_ansi" w:hAnsi="r_ansi" w:cs="r_ansi"/>
                <w:sz w:val="18"/>
                <w:szCs w:val="18"/>
              </w:rPr>
              <w:t>PCT)</w:t>
            </w:r>
            <w:r w:rsidRPr="00C93BB6">
              <w:rPr>
                <w:rFonts w:ascii="r_ansi" w:hAnsi="r_ansi" w:cs="r_ansi"/>
                <w:sz w:val="18"/>
                <w:szCs w:val="18"/>
              </w:rPr>
              <w:br/>
              <w:t> . I RCTYPE="D" D </w:t>
            </w:r>
            <w:proofErr w:type="gramStart"/>
            <w:r w:rsidRPr="00C93BB6">
              <w:rPr>
                <w:rFonts w:ascii="r_ansi" w:hAnsi="r_ansi" w:cs="r_ansi"/>
                <w:sz w:val="18"/>
                <w:szCs w:val="18"/>
              </w:rPr>
              <w:t>SET(</w:t>
            </w:r>
            <w:proofErr w:type="gramEnd"/>
            <w:r w:rsidRPr="00C93BB6">
              <w:rPr>
                <w:rFonts w:ascii="r_ansi" w:hAnsi="r_ansi" w:cs="r_ansi"/>
                <w:sz w:val="18"/>
                <w:szCs w:val="18"/>
              </w:rPr>
              <w:t>"!","",.PCT)</w:t>
            </w:r>
            <w:r w:rsidRPr="00C93BB6">
              <w:rPr>
                <w:rFonts w:ascii="r_ansi" w:hAnsi="r_ansi" w:cs="r_ansi"/>
                <w:sz w:val="18"/>
                <w:szCs w:val="18"/>
              </w:rPr>
              <w:br/>
              <w:t> . ;</w:t>
            </w:r>
            <w:r w:rsidRPr="00C93BB6">
              <w:rPr>
                <w:rFonts w:ascii="r_ansi" w:hAnsi="r_ansi" w:cs="r_ansi"/>
                <w:sz w:val="18"/>
                <w:szCs w:val="18"/>
              </w:rPr>
              <w:br/>
              <w:t> . S COUNT=0</w:t>
            </w:r>
            <w:proofErr w:type="gramStart"/>
            <w:r w:rsidRPr="00C93BB6">
              <w:rPr>
                <w:rFonts w:ascii="r_ansi" w:hAnsi="r_ansi" w:cs="r_ansi"/>
                <w:sz w:val="18"/>
                <w:szCs w:val="18"/>
              </w:rPr>
              <w:t>,PRINTOTL</w:t>
            </w:r>
            <w:proofErr w:type="gramEnd"/>
            <w:r w:rsidRPr="00C93BB6">
              <w:rPr>
                <w:rFonts w:ascii="r_ansi" w:hAnsi="r_ansi" w:cs="r_ansi"/>
                <w:sz w:val="18"/>
                <w:szCs w:val="18"/>
              </w:rPr>
              <w:t>=0</w:t>
            </w:r>
            <w:r w:rsidRPr="00C93BB6">
              <w:rPr>
                <w:rFonts w:ascii="r_ansi" w:hAnsi="r_ansi" w:cs="r_ansi"/>
                <w:sz w:val="18"/>
                <w:szCs w:val="18"/>
              </w:rPr>
              <w:br/>
              <w:t> . S DA=0 F</w:t>
            </w:r>
            <w:proofErr w:type="gramStart"/>
            <w:r w:rsidRPr="00C93BB6">
              <w:rPr>
                <w:rFonts w:ascii="r_ansi" w:hAnsi="r_ansi" w:cs="r_ansi"/>
                <w:sz w:val="18"/>
                <w:szCs w:val="18"/>
              </w:rPr>
              <w:t>  S</w:t>
            </w:r>
            <w:proofErr w:type="gramEnd"/>
            <w:r w:rsidRPr="00C93BB6">
              <w:rPr>
                <w:rFonts w:ascii="r_ansi" w:hAnsi="r_ansi" w:cs="r_ansi"/>
                <w:sz w:val="18"/>
                <w:szCs w:val="18"/>
              </w:rPr>
              <w:t> DA=$O(^TMP($J,"RCDPR215",DA)) Q:'DA!($G(RCSTFLAG)) D</w:t>
            </w:r>
            <w:r w:rsidRPr="00C93BB6">
              <w:rPr>
                <w:rFonts w:ascii="r_ansi" w:hAnsi="r_ansi" w:cs="r_ansi"/>
                <w:sz w:val="18"/>
                <w:szCs w:val="18"/>
              </w:rPr>
              <w:br/>
              <w:t> . . ;</w:t>
            </w:r>
            <w:r w:rsidRPr="00C93BB6">
              <w:rPr>
                <w:rFonts w:ascii="r_ansi" w:hAnsi="r_ansi" w:cs="r_ansi"/>
                <w:sz w:val="18"/>
                <w:szCs w:val="18"/>
              </w:rPr>
              <w:br/>
              <w:t> . . S UNAPPLY=$P(^TMP($J,"RCDPR215",DA),"^"),AMOUNT=$P(^(DA),"^",2),COMMENTS=$P(^(DA),"^",3)</w:t>
            </w:r>
            <w:r w:rsidRPr="00C93BB6">
              <w:rPr>
                <w:rFonts w:ascii="r_ansi" w:hAnsi="r_ansi" w:cs="r_ansi"/>
                <w:sz w:val="18"/>
                <w:szCs w:val="18"/>
              </w:rPr>
              <w:br/>
              <w:t> . . S PRINTOTL=PRINTOTL+AMOUNT</w:t>
            </w:r>
            <w:r w:rsidRPr="00C93BB6">
              <w:rPr>
                <w:rFonts w:ascii="r_ansi" w:hAnsi="r_ansi" w:cs="r_ansi"/>
                <w:sz w:val="18"/>
                <w:szCs w:val="18"/>
              </w:rPr>
              <w:br/>
              <w:t> . . S $</w:t>
            </w:r>
            <w:proofErr w:type="gramStart"/>
            <w:r w:rsidRPr="00C93BB6">
              <w:rPr>
                <w:rFonts w:ascii="r_ansi" w:hAnsi="r_ansi" w:cs="r_ansi"/>
                <w:sz w:val="18"/>
                <w:szCs w:val="18"/>
              </w:rPr>
              <w:t>P(</w:t>
            </w:r>
            <w:proofErr w:type="gramEnd"/>
            <w:r w:rsidRPr="00C93BB6">
              <w:rPr>
                <w:rFonts w:ascii="r_ansi" w:hAnsi="r_ansi" w:cs="r_ansi"/>
                <w:sz w:val="18"/>
                <w:szCs w:val="18"/>
              </w:rPr>
              <w:t>TOTAL,"^")=$P(TOTAL,"^")+AMOUNT</w:t>
            </w:r>
            <w:r w:rsidRPr="00C93BB6">
              <w:rPr>
                <w:rFonts w:ascii="r_ansi" w:hAnsi="r_ansi" w:cs="r_ansi"/>
                <w:sz w:val="18"/>
                <w:szCs w:val="18"/>
              </w:rPr>
              <w:br/>
              <w:t xml:space="preserve"> . . ; </w:t>
            </w:r>
            <w:proofErr w:type="gramStart"/>
            <w:r w:rsidRPr="00C93BB6">
              <w:rPr>
                <w:rFonts w:ascii="r_ansi" w:hAnsi="r_ansi" w:cs="r_ansi"/>
                <w:sz w:val="18"/>
                <w:szCs w:val="18"/>
              </w:rPr>
              <w:t>no</w:t>
            </w:r>
            <w:proofErr w:type="gramEnd"/>
            <w:r w:rsidRPr="00C93BB6">
              <w:rPr>
                <w:rFonts w:ascii="r_ansi" w:hAnsi="r_ansi" w:cs="r_ansi"/>
                <w:sz w:val="18"/>
                <w:szCs w:val="18"/>
              </w:rPr>
              <w:t xml:space="preserve"> detail if accrued report</w:t>
            </w:r>
            <w:r w:rsidRPr="00C93BB6">
              <w:rPr>
                <w:rFonts w:ascii="r_ansi" w:hAnsi="r_ansi" w:cs="r_ansi"/>
                <w:sz w:val="18"/>
                <w:szCs w:val="18"/>
              </w:rPr>
              <w:br/>
              <w:t> . . I RCTYPE="A" Q</w:t>
            </w:r>
            <w:r w:rsidRPr="00C93BB6">
              <w:rPr>
                <w:rFonts w:ascii="r_ansi" w:hAnsi="r_ansi" w:cs="r_ansi"/>
                <w:sz w:val="18"/>
                <w:szCs w:val="18"/>
              </w:rPr>
              <w:br/>
              <w:t> . . ;</w:t>
            </w:r>
            <w:r w:rsidRPr="00C93BB6">
              <w:rPr>
                <w:rFonts w:ascii="r_ansi" w:hAnsi="r_ansi" w:cs="r_ansi"/>
                <w:sz w:val="18"/>
                <w:szCs w:val="18"/>
              </w:rPr>
              <w:br/>
              <w:t> . . S COUNT=COUNT+1</w:t>
            </w:r>
            <w:r w:rsidRPr="00C93BB6">
              <w:rPr>
                <w:rFonts w:ascii="r_ansi" w:hAnsi="r_ansi" w:cs="r_ansi"/>
                <w:sz w:val="18"/>
                <w:szCs w:val="18"/>
              </w:rPr>
              <w:br/>
              <w:t xml:space="preserve"> . . </w:t>
            </w:r>
            <w:r w:rsidR="00DF5B89">
              <w:rPr>
                <w:rFonts w:ascii="r_ansi" w:hAnsi="r_ansi" w:cs="r_ansi"/>
                <w:sz w:val="18"/>
                <w:szCs w:val="18"/>
              </w:rPr>
              <w:t xml:space="preserve">    </w:t>
            </w:r>
            <w:r w:rsidRPr="00526DA7">
              <w:rPr>
                <w:rFonts w:ascii="r_ansi" w:hAnsi="r_ansi" w:cs="r_ansi"/>
                <w:sz w:val="18"/>
                <w:szCs w:val="18"/>
              </w:rPr>
              <w:t>D </w:t>
            </w:r>
            <w:proofErr w:type="gramStart"/>
            <w:r w:rsidRPr="00526DA7">
              <w:rPr>
                <w:rFonts w:ascii="r_ansi" w:hAnsi="r_ansi" w:cs="r_ansi"/>
                <w:sz w:val="18"/>
                <w:szCs w:val="18"/>
              </w:rPr>
              <w:t>SET(</w:t>
            </w:r>
            <w:proofErr w:type="gramEnd"/>
            <w:r w:rsidRPr="00526DA7">
              <w:rPr>
                <w:rFonts w:ascii="r_ansi" w:hAnsi="r_ansi" w:cs="r_ansi"/>
                <w:sz w:val="18"/>
                <w:szCs w:val="18"/>
              </w:rPr>
              <w:t>"!?5",COUNT_")",.PCT),SET("?10",UNAPPLY,.PCT),SET("?30",$J(AMOUNT,10,2),.PCT),SET("?45","COMME</w:t>
            </w:r>
            <w:r w:rsidR="00526DA7">
              <w:rPr>
                <w:rFonts w:ascii="r_ansi" w:hAnsi="r_ansi" w:cs="r_ansi"/>
                <w:sz w:val="18"/>
                <w:szCs w:val="18"/>
              </w:rPr>
              <w:t>NTS: "_$E(COMMENTS,1,25),.PCT)</w:t>
            </w:r>
            <w:r w:rsidR="00526DA7">
              <w:rPr>
                <w:rFonts w:ascii="r_ansi" w:hAnsi="r_ansi" w:cs="r_ansi"/>
                <w:sz w:val="18"/>
                <w:szCs w:val="18"/>
              </w:rPr>
              <w:br/>
            </w:r>
            <w:r w:rsidRPr="00526DA7">
              <w:rPr>
                <w:rFonts w:ascii="r_ansi" w:hAnsi="r_ansi" w:cs="r_ansi"/>
                <w:sz w:val="18"/>
                <w:szCs w:val="18"/>
              </w:rPr>
              <w:t>. . I $</w:t>
            </w:r>
            <w:proofErr w:type="gramStart"/>
            <w:r w:rsidRPr="00526DA7">
              <w:rPr>
                <w:rFonts w:ascii="r_ansi" w:hAnsi="r_ansi" w:cs="r_ansi"/>
                <w:sz w:val="18"/>
                <w:szCs w:val="18"/>
              </w:rPr>
              <w:t>TR(</w:t>
            </w:r>
            <w:proofErr w:type="gramEnd"/>
            <w:r w:rsidRPr="00526DA7">
              <w:rPr>
                <w:rFonts w:ascii="r_ansi" w:hAnsi="r_ansi" w:cs="r_ansi"/>
                <w:sz w:val="18"/>
                <w:szCs w:val="18"/>
              </w:rPr>
              <w:t>$E(COMMENTS,26,80)," ")'="" D SET("!?25",$E(COMMENTS,26,80),.PCT)</w:t>
            </w:r>
          </w:p>
          <w:p w14:paraId="49037469" w14:textId="77777777" w:rsidR="0010366C" w:rsidRPr="00E60248" w:rsidRDefault="0010366C" w:rsidP="00C93BB6">
            <w:pPr>
              <w:autoSpaceDE w:val="0"/>
              <w:autoSpaceDN w:val="0"/>
              <w:adjustRightInd w:val="0"/>
              <w:spacing w:after="0" w:line="240" w:lineRule="auto"/>
              <w:rPr>
                <w:rFonts w:ascii="r_ansi" w:hAnsi="r_ansi" w:cs="r_ansi"/>
                <w:b/>
                <w:sz w:val="18"/>
                <w:szCs w:val="18"/>
                <w:highlight w:val="yellow"/>
              </w:rPr>
            </w:pPr>
          </w:p>
          <w:p w14:paraId="521B6C09" w14:textId="325BD51F" w:rsidR="003C7814" w:rsidRDefault="008A3C38" w:rsidP="00E12AAF">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 </w:t>
            </w:r>
            <w:r w:rsidR="00526DA7">
              <w:rPr>
                <w:rFonts w:ascii="r_ansi" w:hAnsi="r_ansi" w:cs="r_ansi"/>
                <w:b/>
                <w:sz w:val="18"/>
                <w:szCs w:val="18"/>
                <w:highlight w:val="yellow"/>
              </w:rPr>
              <w:t>A</w:t>
            </w:r>
            <w:r w:rsidR="0010366C" w:rsidRPr="00DF5B89">
              <w:rPr>
                <w:rFonts w:ascii="r_ansi" w:hAnsi="r_ansi" w:cs="r_ansi"/>
                <w:b/>
                <w:sz w:val="18"/>
                <w:szCs w:val="18"/>
                <w:highlight w:val="yellow"/>
              </w:rPr>
              <w:t>dd call to GET^RCDPECH</w:t>
            </w:r>
            <w:r>
              <w:rPr>
                <w:rFonts w:ascii="r_ansi" w:hAnsi="r_ansi" w:cs="r_ansi"/>
                <w:b/>
                <w:sz w:val="18"/>
                <w:szCs w:val="18"/>
                <w:highlight w:val="yellow"/>
              </w:rPr>
              <w:t>(.RET,RECE</w:t>
            </w:r>
            <w:r w:rsidR="003C7814">
              <w:rPr>
                <w:rFonts w:ascii="r_ansi" w:hAnsi="r_ansi" w:cs="r_ansi"/>
                <w:b/>
                <w:sz w:val="18"/>
                <w:szCs w:val="18"/>
                <w:highlight w:val="yellow"/>
              </w:rPr>
              <w:t>IPDA,DA)</w:t>
            </w:r>
            <w:r w:rsidR="0010366C" w:rsidRPr="00DF5B89">
              <w:rPr>
                <w:rFonts w:ascii="r_ansi" w:hAnsi="r_ansi" w:cs="r_ansi"/>
                <w:b/>
                <w:sz w:val="18"/>
                <w:szCs w:val="18"/>
                <w:highlight w:val="yellow"/>
              </w:rPr>
              <w:t xml:space="preserve"> </w:t>
            </w:r>
            <w:r w:rsidR="00DF5B89" w:rsidRPr="00DF5B89">
              <w:rPr>
                <w:rFonts w:ascii="r_ansi" w:hAnsi="r_ansi" w:cs="r_ansi"/>
                <w:b/>
                <w:sz w:val="18"/>
                <w:szCs w:val="18"/>
                <w:highlight w:val="yellow"/>
              </w:rPr>
              <w:t>to get co</w:t>
            </w:r>
            <w:r w:rsidR="003C7814">
              <w:rPr>
                <w:rFonts w:ascii="r_ansi" w:hAnsi="r_ansi" w:cs="r_ansi"/>
                <w:b/>
                <w:sz w:val="18"/>
                <w:szCs w:val="18"/>
                <w:highlight w:val="yellow"/>
              </w:rPr>
              <w:t xml:space="preserve">mment history from #344.73 </w:t>
            </w:r>
          </w:p>
          <w:p w14:paraId="5D3B576E" w14:textId="49EEDF23" w:rsidR="003C7814" w:rsidRDefault="008A3C38" w:rsidP="00E12AAF">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w:t>
            </w:r>
            <w:r w:rsidR="003C7814">
              <w:rPr>
                <w:rFonts w:ascii="r_ansi" w:hAnsi="r_ansi" w:cs="r_ansi"/>
                <w:b/>
                <w:sz w:val="18"/>
                <w:szCs w:val="18"/>
                <w:highlight w:val="yellow"/>
              </w:rPr>
              <w:t>Beginning with most recent entr</w:t>
            </w:r>
            <w:r>
              <w:rPr>
                <w:rFonts w:ascii="r_ansi" w:hAnsi="r_ansi" w:cs="r_ansi"/>
                <w:b/>
                <w:sz w:val="18"/>
                <w:szCs w:val="18"/>
                <w:highlight w:val="yellow"/>
              </w:rPr>
              <w:t>y</w:t>
            </w:r>
            <w:r w:rsidR="003C7814">
              <w:rPr>
                <w:rFonts w:ascii="r_ansi" w:hAnsi="r_ansi" w:cs="r_ansi"/>
                <w:b/>
                <w:sz w:val="18"/>
                <w:szCs w:val="18"/>
                <w:highlight w:val="yellow"/>
              </w:rPr>
              <w:t xml:space="preserve"> in RET </w:t>
            </w:r>
          </w:p>
          <w:p w14:paraId="66DFB1FC" w14:textId="5ACB52CB" w:rsidR="003C7814" w:rsidRDefault="003C7814" w:rsidP="00E12AAF">
            <w:pPr>
              <w:autoSpaceDE w:val="0"/>
              <w:autoSpaceDN w:val="0"/>
              <w:adjustRightInd w:val="0"/>
              <w:spacing w:after="0" w:line="240" w:lineRule="auto"/>
              <w:rPr>
                <w:rFonts w:ascii="r_ansi" w:hAnsi="r_ansi" w:cs="r_ansi"/>
                <w:b/>
                <w:sz w:val="18"/>
                <w:szCs w:val="18"/>
                <w:highlight w:val="yellow"/>
              </w:rPr>
            </w:pPr>
            <w:r>
              <w:rPr>
                <w:rFonts w:ascii="r_ansi" w:hAnsi="r_ansi" w:cs="r_ansi"/>
                <w:b/>
                <w:sz w:val="18"/>
                <w:szCs w:val="18"/>
                <w:highlight w:val="yellow"/>
              </w:rPr>
              <w:t xml:space="preserve">  </w:t>
            </w:r>
            <w:r w:rsidR="008A3C38">
              <w:rPr>
                <w:rFonts w:ascii="r_ansi" w:hAnsi="r_ansi" w:cs="r_ansi"/>
                <w:b/>
                <w:sz w:val="18"/>
                <w:szCs w:val="18"/>
                <w:highlight w:val="yellow"/>
              </w:rPr>
              <w:t xml:space="preserve">      </w:t>
            </w:r>
            <w:r>
              <w:rPr>
                <w:rFonts w:ascii="r_ansi" w:hAnsi="r_ansi" w:cs="r_ansi"/>
                <w:b/>
                <w:sz w:val="18"/>
                <w:szCs w:val="18"/>
                <w:highlight w:val="yellow"/>
              </w:rPr>
              <w:t>Insert D SET for comment text</w:t>
            </w:r>
          </w:p>
          <w:p w14:paraId="169B7167" w14:textId="78D529FF" w:rsidR="00C93BB6" w:rsidRPr="008A3C38" w:rsidRDefault="003C7814" w:rsidP="00E12AAF">
            <w:pPr>
              <w:autoSpaceDE w:val="0"/>
              <w:autoSpaceDN w:val="0"/>
              <w:adjustRightInd w:val="0"/>
              <w:spacing w:after="0" w:line="240" w:lineRule="auto"/>
              <w:rPr>
                <w:rFonts w:ascii="r_ansi" w:hAnsi="r_ansi" w:cs="r_ansi"/>
                <w:b/>
                <w:sz w:val="18"/>
                <w:szCs w:val="18"/>
              </w:rPr>
            </w:pPr>
            <w:r>
              <w:rPr>
                <w:rFonts w:ascii="r_ansi" w:hAnsi="r_ansi" w:cs="r_ansi"/>
                <w:b/>
                <w:sz w:val="18"/>
                <w:szCs w:val="18"/>
                <w:highlight w:val="yellow"/>
              </w:rPr>
              <w:t xml:space="preserve">  </w:t>
            </w:r>
            <w:r w:rsidR="008A3C38">
              <w:rPr>
                <w:rFonts w:ascii="r_ansi" w:hAnsi="r_ansi" w:cs="r_ansi"/>
                <w:b/>
                <w:sz w:val="18"/>
                <w:szCs w:val="18"/>
                <w:highlight w:val="yellow"/>
              </w:rPr>
              <w:t xml:space="preserve">      </w:t>
            </w:r>
            <w:r>
              <w:rPr>
                <w:rFonts w:ascii="r_ansi" w:hAnsi="r_ansi" w:cs="r_ansi"/>
                <w:b/>
                <w:sz w:val="18"/>
                <w:szCs w:val="18"/>
                <w:highlight w:val="yellow"/>
              </w:rPr>
              <w:t>Insert D SET for</w:t>
            </w:r>
            <w:r w:rsidR="00526DA7">
              <w:rPr>
                <w:rFonts w:ascii="r_ansi" w:hAnsi="r_ansi" w:cs="r_ansi"/>
                <w:b/>
                <w:sz w:val="18"/>
                <w:szCs w:val="18"/>
                <w:highlight w:val="yellow"/>
              </w:rPr>
              <w:t xml:space="preserve"> user</w:t>
            </w:r>
            <w:r w:rsidR="00DF5B89" w:rsidRPr="00DF5B89">
              <w:rPr>
                <w:rFonts w:ascii="r_ansi" w:hAnsi="r_ansi" w:cs="r_ansi"/>
                <w:b/>
                <w:sz w:val="18"/>
                <w:szCs w:val="18"/>
                <w:highlight w:val="yellow"/>
              </w:rPr>
              <w:t xml:space="preserve"> and date comment entered</w:t>
            </w:r>
            <w:r w:rsidR="00C93BB6" w:rsidRPr="00C93BB6">
              <w:rPr>
                <w:rFonts w:ascii="r_ansi" w:hAnsi="r_ansi" w:cs="r_ansi"/>
                <w:sz w:val="18"/>
                <w:szCs w:val="18"/>
              </w:rPr>
              <w:br/>
              <w:t> . S $P(^TMP($J,"RCTOT","TOTAL"),U)=($P($G(^TMP($J,"RCTOT","TOTAL")),U)+PRINTOTL)</w:t>
            </w:r>
            <w:r w:rsidR="00C93BB6" w:rsidRPr="00C93BB6">
              <w:rPr>
                <w:rFonts w:ascii="r_ansi" w:hAnsi="r_ansi" w:cs="r_ansi"/>
                <w:sz w:val="18"/>
                <w:szCs w:val="18"/>
              </w:rPr>
              <w:br/>
              <w:t> . I RCTYPE="D" D </w:t>
            </w:r>
            <w:proofErr w:type="gramStart"/>
            <w:r w:rsidR="00C93BB6" w:rsidRPr="00C93BB6">
              <w:rPr>
                <w:rFonts w:ascii="r_ansi" w:hAnsi="r_ansi" w:cs="r_ansi"/>
                <w:sz w:val="18"/>
                <w:szCs w:val="18"/>
              </w:rPr>
              <w:t>SET(</w:t>
            </w:r>
            <w:proofErr w:type="gramEnd"/>
            <w:r w:rsidR="00C93BB6" w:rsidRPr="00C93BB6">
              <w:rPr>
                <w:rFonts w:ascii="r_ansi" w:hAnsi="r_ansi" w:cs="r_ansi"/>
                <w:sz w:val="18"/>
                <w:szCs w:val="18"/>
              </w:rPr>
              <w:t>"!?30","----------"</w:t>
            </w:r>
            <w:proofErr w:type="gramStart"/>
            <w:r w:rsidR="00C93BB6" w:rsidRPr="00C93BB6">
              <w:rPr>
                <w:rFonts w:ascii="r_ansi" w:hAnsi="r_ansi" w:cs="r_ansi"/>
                <w:sz w:val="18"/>
                <w:szCs w:val="18"/>
              </w:rPr>
              <w:t>,.</w:t>
            </w:r>
            <w:proofErr w:type="gramEnd"/>
            <w:r w:rsidR="00C93BB6" w:rsidRPr="00C93BB6">
              <w:rPr>
                <w:rFonts w:ascii="r_ansi" w:hAnsi="r_ansi" w:cs="r_ansi"/>
                <w:sz w:val="18"/>
                <w:szCs w:val="18"/>
              </w:rPr>
              <w:t>PCT),SET("!?5","TOTAL for 3875"</w:t>
            </w:r>
            <w:proofErr w:type="gramStart"/>
            <w:r w:rsidR="00C93BB6" w:rsidRPr="00C93BB6">
              <w:rPr>
                <w:rFonts w:ascii="r_ansi" w:hAnsi="r_ansi" w:cs="r_ansi"/>
                <w:sz w:val="18"/>
                <w:szCs w:val="18"/>
              </w:rPr>
              <w:t>,.</w:t>
            </w:r>
            <w:proofErr w:type="gramEnd"/>
            <w:r w:rsidR="00C93BB6" w:rsidRPr="00C93BB6">
              <w:rPr>
                <w:rFonts w:ascii="r_ansi" w:hAnsi="r_ansi" w:cs="r_ansi"/>
                <w:sz w:val="18"/>
                <w:szCs w:val="18"/>
              </w:rPr>
              <w:t>PCT)</w:t>
            </w:r>
            <w:r w:rsidR="00C93BB6" w:rsidRPr="00C93BB6">
              <w:rPr>
                <w:rFonts w:ascii="r_ansi" w:hAnsi="r_ansi" w:cs="r_ansi"/>
                <w:sz w:val="18"/>
                <w:szCs w:val="18"/>
              </w:rPr>
              <w:br/>
              <w:t> . D </w:t>
            </w:r>
            <w:proofErr w:type="gramStart"/>
            <w:r w:rsidR="00C93BB6" w:rsidRPr="00C93BB6">
              <w:rPr>
                <w:rFonts w:ascii="r_ansi" w:hAnsi="r_ansi" w:cs="r_ansi"/>
                <w:sz w:val="18"/>
                <w:szCs w:val="18"/>
              </w:rPr>
              <w:t>SET(</w:t>
            </w:r>
            <w:proofErr w:type="gramEnd"/>
            <w:r w:rsidR="00C93BB6" w:rsidRPr="00C93BB6">
              <w:rPr>
                <w:rFonts w:ascii="r_ansi" w:hAnsi="r_ansi" w:cs="r_ansi"/>
                <w:sz w:val="18"/>
                <w:szCs w:val="18"/>
              </w:rPr>
              <w:t>"?30",$J(PRINTOTL,10,2),.PCT)</w:t>
            </w:r>
            <w:r w:rsidR="00C93BB6" w:rsidRPr="00C93BB6">
              <w:rPr>
                <w:rFonts w:ascii="r_ansi" w:hAnsi="r_ansi" w:cs="r_ansi"/>
                <w:sz w:val="18"/>
                <w:szCs w:val="18"/>
              </w:rPr>
              <w:br/>
              <w:t> . S ^TMP($J,"RCTOT","SUSPENSE")=$G(^TMP($J,"RCTOT","SUSPENSE"))+PRINTOTL</w:t>
            </w:r>
            <w:r w:rsidR="00C93BB6" w:rsidRPr="00C93BB6">
              <w:rPr>
                <w:rFonts w:ascii="r_ansi" w:hAnsi="r_ansi" w:cs="r_ansi"/>
                <w:sz w:val="18"/>
                <w:szCs w:val="18"/>
              </w:rPr>
              <w:br/>
              <w:t> Q</w:t>
            </w:r>
            <w:r w:rsidR="00C93BB6" w:rsidRPr="001438BD">
              <w:rPr>
                <w:rFonts w:ascii="r_ansi" w:hAnsi="r_ansi" w:cs="r_ansi"/>
                <w:sz w:val="18"/>
                <w:szCs w:val="18"/>
              </w:rPr>
              <w:br/>
              <w:t> </w:t>
            </w:r>
          </w:p>
        </w:tc>
      </w:tr>
    </w:tbl>
    <w:p w14:paraId="7675AD1F" w14:textId="77777777" w:rsidR="00C93BB6" w:rsidRDefault="00C93BB6" w:rsidP="00C93BB6">
      <w:pPr>
        <w:pStyle w:val="BodyText"/>
        <w:rPr>
          <w:rFonts w:eastAsiaTheme="minorHAnsi"/>
          <w:lang w:eastAsia="en-US"/>
        </w:rPr>
      </w:pPr>
    </w:p>
    <w:p w14:paraId="33BC06BD" w14:textId="78632B92" w:rsidR="001E5EB7" w:rsidRDefault="001E5EB7"/>
    <w:p w14:paraId="618238DB" w14:textId="77777777" w:rsidR="001E5EB7" w:rsidRDefault="001E5EB7" w:rsidP="001E5EB7">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1E5EB7" w:rsidRPr="00D54506" w14:paraId="5CC41755" w14:textId="77777777" w:rsidTr="001B03BC">
        <w:trPr>
          <w:cantSplit/>
          <w:trHeight w:val="543"/>
          <w:tblHeader/>
        </w:trPr>
        <w:tc>
          <w:tcPr>
            <w:tcW w:w="1510" w:type="pct"/>
            <w:shd w:val="clear" w:color="auto" w:fill="D9D9D9" w:themeFill="background1" w:themeFillShade="D9"/>
            <w:vAlign w:val="center"/>
          </w:tcPr>
          <w:p w14:paraId="5BCC1C7F" w14:textId="77777777" w:rsidR="001E5EB7" w:rsidRPr="00D54506" w:rsidRDefault="001E5EB7" w:rsidP="001B03BC">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406E2667" w14:textId="77777777" w:rsidR="001E5EB7" w:rsidRPr="00D54506" w:rsidRDefault="001E5EB7" w:rsidP="001B03BC">
            <w:pPr>
              <w:pStyle w:val="TableHeading"/>
            </w:pPr>
            <w:r w:rsidRPr="00D54506">
              <w:t>Activities</w:t>
            </w:r>
          </w:p>
        </w:tc>
      </w:tr>
      <w:tr w:rsidR="001E5EB7" w:rsidRPr="00D54506" w14:paraId="1EDF9018" w14:textId="77777777" w:rsidTr="001B03BC">
        <w:trPr>
          <w:cantSplit/>
          <w:tblHeader/>
        </w:trPr>
        <w:tc>
          <w:tcPr>
            <w:tcW w:w="1510" w:type="pct"/>
            <w:shd w:val="clear" w:color="auto" w:fill="D9D9D9"/>
            <w:vAlign w:val="center"/>
          </w:tcPr>
          <w:p w14:paraId="69BFF084" w14:textId="77777777" w:rsidR="001E5EB7" w:rsidRPr="00D54506" w:rsidRDefault="001E5EB7" w:rsidP="001B03BC">
            <w:pPr>
              <w:pStyle w:val="TableText"/>
              <w:rPr>
                <w:b/>
              </w:rPr>
            </w:pPr>
            <w:r w:rsidRPr="00D54506">
              <w:rPr>
                <w:b/>
              </w:rPr>
              <w:t>Routine Name</w:t>
            </w:r>
          </w:p>
        </w:tc>
        <w:tc>
          <w:tcPr>
            <w:tcW w:w="3490" w:type="pct"/>
            <w:gridSpan w:val="4"/>
            <w:tcBorders>
              <w:bottom w:val="single" w:sz="6" w:space="0" w:color="000000"/>
            </w:tcBorders>
          </w:tcPr>
          <w:p w14:paraId="037AF397" w14:textId="6868708A" w:rsidR="001E5EB7" w:rsidRPr="00AF1EA3" w:rsidRDefault="001E5EB7" w:rsidP="001B03BC">
            <w:pPr>
              <w:pStyle w:val="TableText"/>
              <w:rPr>
                <w:rFonts w:ascii="Times New Roman" w:hAnsi="Times New Roman" w:cs="Times New Roman"/>
                <w:b/>
              </w:rPr>
            </w:pPr>
            <w:r>
              <w:rPr>
                <w:rFonts w:ascii="Times New Roman" w:hAnsi="Times New Roman" w:cs="Times New Roman"/>
              </w:rPr>
              <w:t>RCDPLPL</w:t>
            </w:r>
            <w:r w:rsidR="0010366C">
              <w:rPr>
                <w:rFonts w:ascii="Times New Roman" w:hAnsi="Times New Roman" w:cs="Times New Roman"/>
              </w:rPr>
              <w:t>1</w:t>
            </w:r>
          </w:p>
        </w:tc>
      </w:tr>
      <w:tr w:rsidR="001E5EB7" w:rsidRPr="00D54506" w14:paraId="4E189A88" w14:textId="77777777" w:rsidTr="001B03BC">
        <w:trPr>
          <w:cantSplit/>
        </w:trPr>
        <w:tc>
          <w:tcPr>
            <w:tcW w:w="1510" w:type="pct"/>
            <w:shd w:val="clear" w:color="auto" w:fill="D9D9D9"/>
            <w:vAlign w:val="center"/>
          </w:tcPr>
          <w:p w14:paraId="01A7B0F4" w14:textId="77777777" w:rsidR="001E5EB7" w:rsidRPr="00D54506" w:rsidRDefault="001E5EB7" w:rsidP="001B03BC">
            <w:pPr>
              <w:pStyle w:val="TableText"/>
              <w:rPr>
                <w:b/>
              </w:rPr>
            </w:pPr>
            <w:r w:rsidRPr="00D54506">
              <w:rPr>
                <w:b/>
              </w:rPr>
              <w:t>Enhancement Category</w:t>
            </w:r>
          </w:p>
        </w:tc>
        <w:tc>
          <w:tcPr>
            <w:tcW w:w="613" w:type="pct"/>
            <w:tcBorders>
              <w:right w:val="nil"/>
            </w:tcBorders>
          </w:tcPr>
          <w:p w14:paraId="193C3804" w14:textId="77777777" w:rsidR="001E5EB7" w:rsidRPr="00D54506" w:rsidRDefault="001E5EB7" w:rsidP="001B03BC">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363DADD9" w14:textId="77777777" w:rsidR="001E5EB7" w:rsidRPr="00D54506" w:rsidRDefault="001E5EB7" w:rsidP="001B03BC">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77432C3E" w14:textId="77777777" w:rsidR="001E5EB7" w:rsidRPr="00D54506" w:rsidRDefault="001E5EB7" w:rsidP="001B03B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670536EA" w14:textId="77777777" w:rsidR="001E5EB7" w:rsidRPr="00D54506" w:rsidRDefault="001E5EB7" w:rsidP="001B03B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1E5EB7" w:rsidRPr="00D54506" w14:paraId="08C65FB2" w14:textId="77777777" w:rsidTr="001B03BC">
        <w:trPr>
          <w:cantSplit/>
        </w:trPr>
        <w:tc>
          <w:tcPr>
            <w:tcW w:w="1510" w:type="pct"/>
            <w:shd w:val="clear" w:color="auto" w:fill="D9D9D9"/>
            <w:vAlign w:val="center"/>
          </w:tcPr>
          <w:p w14:paraId="20ED1FFC" w14:textId="77777777" w:rsidR="001E5EB7" w:rsidRPr="00D54506" w:rsidRDefault="001E5EB7" w:rsidP="001B03BC">
            <w:pPr>
              <w:pStyle w:val="TableText"/>
              <w:rPr>
                <w:b/>
              </w:rPr>
            </w:pPr>
            <w:r w:rsidRPr="00D54506">
              <w:rPr>
                <w:b/>
              </w:rPr>
              <w:t>RTM</w:t>
            </w:r>
          </w:p>
        </w:tc>
        <w:tc>
          <w:tcPr>
            <w:tcW w:w="3490" w:type="pct"/>
            <w:gridSpan w:val="4"/>
          </w:tcPr>
          <w:p w14:paraId="43F0D273" w14:textId="77777777" w:rsidR="001E5EB7" w:rsidRPr="00D54506" w:rsidRDefault="001E5EB7" w:rsidP="001B03BC">
            <w:pPr>
              <w:pStyle w:val="TableText"/>
              <w:rPr>
                <w:rFonts w:ascii="Garamond" w:hAnsi="Garamond"/>
                <w:iCs/>
              </w:rPr>
            </w:pPr>
          </w:p>
        </w:tc>
      </w:tr>
      <w:tr w:rsidR="001E5EB7" w:rsidRPr="00D54506" w14:paraId="3746D9E4" w14:textId="77777777" w:rsidTr="001B03BC">
        <w:trPr>
          <w:cantSplit/>
        </w:trPr>
        <w:tc>
          <w:tcPr>
            <w:tcW w:w="1510" w:type="pct"/>
            <w:tcBorders>
              <w:bottom w:val="single" w:sz="6" w:space="0" w:color="000000"/>
            </w:tcBorders>
            <w:shd w:val="clear" w:color="auto" w:fill="D9D9D9"/>
            <w:vAlign w:val="center"/>
          </w:tcPr>
          <w:p w14:paraId="3D51E1F1" w14:textId="77777777" w:rsidR="001E5EB7" w:rsidRPr="00D54506" w:rsidRDefault="001E5EB7" w:rsidP="001B03BC">
            <w:pPr>
              <w:pStyle w:val="TableText"/>
              <w:rPr>
                <w:b/>
              </w:rPr>
            </w:pPr>
            <w:r w:rsidRPr="00D54506">
              <w:rPr>
                <w:b/>
              </w:rPr>
              <w:t>Related Options</w:t>
            </w:r>
          </w:p>
        </w:tc>
        <w:tc>
          <w:tcPr>
            <w:tcW w:w="3490" w:type="pct"/>
            <w:gridSpan w:val="4"/>
            <w:tcBorders>
              <w:bottom w:val="single" w:sz="4" w:space="0" w:color="auto"/>
            </w:tcBorders>
          </w:tcPr>
          <w:p w14:paraId="0955AFD3" w14:textId="7312923D" w:rsidR="001E5EB7" w:rsidRPr="00D54506" w:rsidRDefault="001E5EB7" w:rsidP="001B03BC">
            <w:pPr>
              <w:pStyle w:val="TableText"/>
              <w:rPr>
                <w:rFonts w:ascii="Garamond" w:hAnsi="Garamond"/>
              </w:rPr>
            </w:pPr>
            <w:r w:rsidRPr="0091376B">
              <w:rPr>
                <w:rFonts w:ascii="r_ansi" w:hAnsi="r_ansi" w:cs="r_ansi"/>
              </w:rPr>
              <w:t>RCDP LINK PAYMENT TO ACCOUNT</w:t>
            </w:r>
          </w:p>
        </w:tc>
      </w:tr>
    </w:tbl>
    <w:p w14:paraId="3421C80F" w14:textId="77777777" w:rsidR="001E5EB7" w:rsidRDefault="001E5EB7" w:rsidP="001E5EB7"/>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1E5EB7" w:rsidRPr="00D54506" w14:paraId="4BC51C97" w14:textId="77777777" w:rsidTr="001B03BC">
        <w:trPr>
          <w:cantSplit/>
          <w:trHeight w:val="318"/>
          <w:tblHeader/>
        </w:trPr>
        <w:tc>
          <w:tcPr>
            <w:tcW w:w="1510" w:type="pct"/>
            <w:tcBorders>
              <w:top w:val="single" w:sz="6" w:space="0" w:color="000000"/>
              <w:bottom w:val="single" w:sz="6" w:space="0" w:color="000000"/>
            </w:tcBorders>
            <w:shd w:val="clear" w:color="auto" w:fill="D9D9D9"/>
            <w:vAlign w:val="center"/>
          </w:tcPr>
          <w:p w14:paraId="0F04C530" w14:textId="77777777" w:rsidR="001E5EB7" w:rsidRPr="00D54506" w:rsidRDefault="001E5EB7" w:rsidP="001B03BC">
            <w:pPr>
              <w:pStyle w:val="TableHeading"/>
            </w:pPr>
            <w:r w:rsidRPr="00D54506">
              <w:t>Related Routines</w:t>
            </w:r>
          </w:p>
        </w:tc>
        <w:tc>
          <w:tcPr>
            <w:tcW w:w="1529" w:type="pct"/>
            <w:tcBorders>
              <w:bottom w:val="single" w:sz="4" w:space="0" w:color="auto"/>
            </w:tcBorders>
            <w:shd w:val="clear" w:color="auto" w:fill="D9D9D9"/>
          </w:tcPr>
          <w:p w14:paraId="450D7ED4" w14:textId="77777777" w:rsidR="001E5EB7" w:rsidRPr="00D54506" w:rsidRDefault="001E5EB7" w:rsidP="001B03BC">
            <w:pPr>
              <w:pStyle w:val="TableHeading"/>
            </w:pPr>
            <w:r w:rsidRPr="00D54506">
              <w:t>Routines “Called By”</w:t>
            </w:r>
          </w:p>
        </w:tc>
        <w:tc>
          <w:tcPr>
            <w:tcW w:w="1961" w:type="pct"/>
            <w:tcBorders>
              <w:bottom w:val="single" w:sz="4" w:space="0" w:color="auto"/>
            </w:tcBorders>
            <w:shd w:val="clear" w:color="auto" w:fill="D9D9D9"/>
          </w:tcPr>
          <w:p w14:paraId="31C7744B" w14:textId="77777777" w:rsidR="001E5EB7" w:rsidRPr="00D54506" w:rsidRDefault="001E5EB7" w:rsidP="001B03BC">
            <w:pPr>
              <w:pStyle w:val="TableHeading"/>
            </w:pPr>
            <w:r w:rsidRPr="00D54506">
              <w:t xml:space="preserve">Routines “Called”   </w:t>
            </w:r>
          </w:p>
        </w:tc>
      </w:tr>
      <w:tr w:rsidR="001E5EB7" w:rsidRPr="00D54506" w14:paraId="4B28FE7A" w14:textId="77777777" w:rsidTr="001B03BC">
        <w:trPr>
          <w:cantSplit/>
          <w:trHeight w:val="697"/>
        </w:trPr>
        <w:tc>
          <w:tcPr>
            <w:tcW w:w="1510" w:type="pct"/>
            <w:tcBorders>
              <w:top w:val="single" w:sz="6" w:space="0" w:color="000000"/>
              <w:bottom w:val="single" w:sz="6" w:space="0" w:color="000000"/>
            </w:tcBorders>
            <w:shd w:val="clear" w:color="auto" w:fill="D9D9D9"/>
            <w:vAlign w:val="center"/>
          </w:tcPr>
          <w:p w14:paraId="63E6A14C" w14:textId="77777777" w:rsidR="001E5EB7" w:rsidRPr="00D54506" w:rsidRDefault="001E5EB7" w:rsidP="001B03BC">
            <w:pPr>
              <w:pStyle w:val="TableText"/>
              <w:rPr>
                <w:b/>
              </w:rPr>
            </w:pPr>
          </w:p>
        </w:tc>
        <w:tc>
          <w:tcPr>
            <w:tcW w:w="1529" w:type="pct"/>
            <w:tcBorders>
              <w:bottom w:val="single" w:sz="4" w:space="0" w:color="auto"/>
            </w:tcBorders>
            <w:vAlign w:val="center"/>
          </w:tcPr>
          <w:p w14:paraId="73A36235" w14:textId="77777777" w:rsidR="00EE1E8A" w:rsidRDefault="00EE1E8A" w:rsidP="001B03BC">
            <w:pPr>
              <w:pStyle w:val="TableText"/>
              <w:rPr>
                <w:rFonts w:ascii="r_ansi" w:hAnsi="r_ansi" w:cs="r_ansi"/>
              </w:rPr>
            </w:pPr>
            <w:r>
              <w:rPr>
                <w:rFonts w:ascii="r_ansi" w:hAnsi="r_ansi" w:cs="r_ansi"/>
              </w:rPr>
              <w:t>RCDPLPL3</w:t>
            </w:r>
          </w:p>
          <w:p w14:paraId="21C6D5A6" w14:textId="0EAF3C27" w:rsidR="001E5EB7" w:rsidRPr="009E6A28" w:rsidRDefault="00EE1E8A" w:rsidP="001B03BC">
            <w:pPr>
              <w:pStyle w:val="TableText"/>
              <w:rPr>
                <w:rFonts w:ascii="r_ansi" w:hAnsi="r_ansi" w:cs="Times New Roman"/>
              </w:rPr>
            </w:pPr>
            <w:r>
              <w:rPr>
                <w:rFonts w:ascii="r_ansi" w:hAnsi="r_ansi" w:cs="r_ansi"/>
              </w:rPr>
              <w:t>RCDPRSEA</w:t>
            </w:r>
          </w:p>
        </w:tc>
        <w:tc>
          <w:tcPr>
            <w:tcW w:w="1961" w:type="pct"/>
            <w:tcBorders>
              <w:bottom w:val="single" w:sz="4" w:space="0" w:color="auto"/>
            </w:tcBorders>
            <w:vAlign w:val="center"/>
          </w:tcPr>
          <w:p w14:paraId="6F9862A8" w14:textId="474732A7"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AUDIT^RCBEPAY </w:t>
            </w:r>
          </w:p>
          <w:p w14:paraId="440DB7A6" w14:textId="17B484DE"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SUSPDIS^RCBEPAY     </w:t>
            </w:r>
          </w:p>
          <w:p w14:paraId="018F3879" w14:textId="77777777" w:rsidR="00094157"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ACCTPROF^RCDPAPLM</w:t>
            </w:r>
          </w:p>
          <w:p w14:paraId="047E9972" w14:textId="77777777" w:rsidR="00E60248" w:rsidRPr="00E60248" w:rsidRDefault="00E60248" w:rsidP="00E60248">
            <w:pPr>
              <w:autoSpaceDE w:val="0"/>
              <w:autoSpaceDN w:val="0"/>
              <w:adjustRightInd w:val="0"/>
              <w:spacing w:after="0" w:line="240" w:lineRule="auto"/>
              <w:rPr>
                <w:rFonts w:ascii="r_ansi" w:hAnsi="r_ansi"/>
                <w:b/>
                <w:sz w:val="20"/>
                <w:szCs w:val="20"/>
              </w:rPr>
            </w:pPr>
            <w:r w:rsidRPr="00E60248">
              <w:rPr>
                <w:rFonts w:ascii="r_ansi" w:hAnsi="r_ansi"/>
                <w:b/>
                <w:sz w:val="20"/>
                <w:szCs w:val="20"/>
                <w:highlight w:val="yellow"/>
              </w:rPr>
              <w:t>COM^RCDPECH</w:t>
            </w:r>
          </w:p>
          <w:p w14:paraId="7F277099" w14:textId="77777777" w:rsidR="00E60248" w:rsidRDefault="00094157" w:rsidP="00094157">
            <w:pPr>
              <w:autoSpaceDE w:val="0"/>
              <w:autoSpaceDN w:val="0"/>
              <w:adjustRightInd w:val="0"/>
              <w:spacing w:after="0" w:line="240" w:lineRule="auto"/>
              <w:rPr>
                <w:rFonts w:ascii="r_ansi" w:hAnsi="r_ansi" w:cs="r_ansi"/>
                <w:b/>
                <w:sz w:val="20"/>
                <w:szCs w:val="20"/>
              </w:rPr>
            </w:pPr>
            <w:r w:rsidRPr="00094157">
              <w:rPr>
                <w:rFonts w:ascii="r_ansi" w:hAnsi="r_ansi" w:cs="r_ansi"/>
                <w:b/>
                <w:sz w:val="20"/>
                <w:szCs w:val="20"/>
                <w:highlight w:val="yellow"/>
              </w:rPr>
              <w:t>GET^RCDPECH</w:t>
            </w:r>
          </w:p>
          <w:p w14:paraId="294E1D99" w14:textId="5FDFC261"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INIT^RCDPLPLM      </w:t>
            </w:r>
          </w:p>
          <w:p w14:paraId="34D23F7D" w14:textId="50FC60EC"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RECTPROF^RCDPRPLM  </w:t>
            </w:r>
          </w:p>
          <w:p w14:paraId="00DA6E23" w14:textId="2C080CBA"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$$SELRECT^RCDPUREC </w:t>
            </w:r>
          </w:p>
          <w:p w14:paraId="56BFF261" w14:textId="77E1C9CF"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LASTEDIT^RCDPUREC  </w:t>
            </w:r>
          </w:p>
          <w:p w14:paraId="1CC25FE3" w14:textId="242571AE" w:rsidR="00EE1E8A" w:rsidRDefault="00EE1E8A" w:rsidP="00EE1E8A">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$$SELTRAN^RCDPURET </w:t>
            </w:r>
          </w:p>
          <w:p w14:paraId="63FF1081" w14:textId="6328F0CB" w:rsidR="00EE1E8A" w:rsidRPr="00D54506" w:rsidRDefault="00EE1E8A" w:rsidP="00EE1E8A">
            <w:pPr>
              <w:autoSpaceDE w:val="0"/>
              <w:autoSpaceDN w:val="0"/>
              <w:adjustRightInd w:val="0"/>
              <w:spacing w:after="0" w:line="240" w:lineRule="auto"/>
            </w:pPr>
            <w:r>
              <w:rPr>
                <w:rFonts w:ascii="r_ansi" w:hAnsi="r_ansi" w:cs="r_ansi"/>
                <w:sz w:val="20"/>
                <w:szCs w:val="20"/>
              </w:rPr>
              <w:t xml:space="preserve">EDITFMS^RCDPURET   </w:t>
            </w:r>
          </w:p>
        </w:tc>
      </w:tr>
    </w:tbl>
    <w:p w14:paraId="7EB77172" w14:textId="5DFB7460" w:rsidR="001E5EB7" w:rsidRDefault="001E5EB7" w:rsidP="001E5EB7"/>
    <w:tbl>
      <w:tblPr>
        <w:tblW w:w="4991" w:type="pct"/>
        <w:tblInd w:w="17" w:type="dxa"/>
        <w:tblCellMar>
          <w:left w:w="0" w:type="dxa"/>
          <w:right w:w="0" w:type="dxa"/>
        </w:tblCellMar>
        <w:tblLook w:val="04A0" w:firstRow="1" w:lastRow="0" w:firstColumn="1" w:lastColumn="0" w:noHBand="0" w:noVBand="1"/>
      </w:tblPr>
      <w:tblGrid>
        <w:gridCol w:w="9559"/>
      </w:tblGrid>
      <w:tr w:rsidR="001E5EB7" w:rsidRPr="009B3C81" w14:paraId="296DE4A9" w14:textId="77777777" w:rsidTr="001B03B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5E882E87" w14:textId="77777777" w:rsidR="001E5EB7" w:rsidRPr="009B3C81" w:rsidRDefault="001E5EB7" w:rsidP="001B03BC">
            <w:pPr>
              <w:spacing w:before="60" w:after="60"/>
              <w:rPr>
                <w:rFonts w:ascii="Arial" w:hAnsi="Arial" w:cs="Arial"/>
                <w:b/>
                <w:bCs/>
                <w:sz w:val="24"/>
              </w:rPr>
            </w:pPr>
            <w:r w:rsidRPr="009B3C81">
              <w:rPr>
                <w:rFonts w:ascii="Arial" w:hAnsi="Arial" w:cs="Arial"/>
                <w:b/>
                <w:bCs/>
                <w:sz w:val="24"/>
              </w:rPr>
              <w:t>Current Logic</w:t>
            </w:r>
          </w:p>
        </w:tc>
      </w:tr>
      <w:tr w:rsidR="001E5EB7" w:rsidRPr="009B3C81" w14:paraId="630DFCB5" w14:textId="77777777" w:rsidTr="001B03B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7E9E548" w14:textId="4E1276E1" w:rsidR="001E5EB7" w:rsidRPr="001E5EB7" w:rsidRDefault="001E5EB7" w:rsidP="001B03BC">
            <w:pPr>
              <w:spacing w:before="60" w:after="60"/>
              <w:rPr>
                <w:rFonts w:ascii="r_ansi" w:hAnsi="r_ansi"/>
                <w:sz w:val="18"/>
                <w:szCs w:val="18"/>
              </w:rPr>
            </w:pPr>
            <w:r w:rsidRPr="001E5EB7">
              <w:rPr>
                <w:rFonts w:ascii="r_ansi" w:hAnsi="r_ansi"/>
                <w:sz w:val="18"/>
                <w:szCs w:val="18"/>
              </w:rPr>
              <w:t> ;PRCA*4.5*304</w:t>
            </w:r>
            <w:r w:rsidRPr="001E5EB7">
              <w:rPr>
                <w:rFonts w:ascii="r_ansi" w:hAnsi="r_ansi"/>
                <w:sz w:val="18"/>
                <w:szCs w:val="18"/>
              </w:rPr>
              <w:br/>
              <w:t>ADDCMT(RCRECTDA,RCTRANDA) ;ask for a comment for the suspense entry</w:t>
            </w:r>
            <w:r w:rsidRPr="001E5EB7">
              <w:rPr>
                <w:rFonts w:ascii="r_ansi" w:hAnsi="r_ansi"/>
                <w:sz w:val="18"/>
                <w:szCs w:val="18"/>
              </w:rPr>
              <w:br/>
              <w:t> ;</w:t>
            </w:r>
            <w:r w:rsidRPr="001E5EB7">
              <w:rPr>
                <w:rFonts w:ascii="r_ansi" w:hAnsi="r_ansi"/>
                <w:sz w:val="18"/>
                <w:szCs w:val="18"/>
              </w:rPr>
              <w:br/>
              <w:t> N DA,DIDEL,DIE,DIR,DIRUT,DIROUT,DR,DTOUT,DUOUT,RCDCMT,X,Y</w:t>
            </w:r>
            <w:r w:rsidRPr="001E5EB7">
              <w:rPr>
                <w:rFonts w:ascii="r_ansi" w:hAnsi="r_ansi"/>
                <w:sz w:val="18"/>
                <w:szCs w:val="18"/>
              </w:rPr>
              <w:br/>
              <w:t> S RCDCMT=""</w:t>
            </w:r>
            <w:r w:rsidRPr="001E5EB7">
              <w:rPr>
                <w:rFonts w:ascii="r_ansi" w:hAnsi="r_ansi"/>
                <w:sz w:val="18"/>
                <w:szCs w:val="18"/>
              </w:rPr>
              <w:br/>
              <w:t> F  D  Q:RCDCMT'=""</w:t>
            </w:r>
            <w:r w:rsidRPr="001E5EB7">
              <w:rPr>
                <w:rFonts w:ascii="r_ansi" w:hAnsi="r_ansi"/>
                <w:sz w:val="18"/>
                <w:szCs w:val="18"/>
              </w:rPr>
              <w:br/>
              <w:t> . S </w:t>
            </w:r>
            <w:proofErr w:type="gramStart"/>
            <w:r w:rsidRPr="001E5EB7">
              <w:rPr>
                <w:rFonts w:ascii="r_ansi" w:hAnsi="r_ansi"/>
                <w:sz w:val="18"/>
                <w:szCs w:val="18"/>
              </w:rPr>
              <w:t>DIR(</w:t>
            </w:r>
            <w:proofErr w:type="gramEnd"/>
            <w:r w:rsidRPr="001E5EB7">
              <w:rPr>
                <w:rFonts w:ascii="r_ansi" w:hAnsi="r_ansi"/>
                <w:sz w:val="18"/>
                <w:szCs w:val="18"/>
              </w:rPr>
              <w:t>0)="FAO^1:50"</w:t>
            </w:r>
            <w:r w:rsidRPr="001E5EB7">
              <w:rPr>
                <w:rFonts w:ascii="r_ansi" w:hAnsi="r_ansi"/>
                <w:sz w:val="18"/>
                <w:szCs w:val="18"/>
              </w:rPr>
              <w:br/>
              <w:t> . S </w:t>
            </w:r>
            <w:proofErr w:type="gramStart"/>
            <w:r w:rsidRPr="001E5EB7">
              <w:rPr>
                <w:rFonts w:ascii="r_ansi" w:hAnsi="r_ansi"/>
                <w:sz w:val="18"/>
                <w:szCs w:val="18"/>
              </w:rPr>
              <w:t>DIR(</w:t>
            </w:r>
            <w:proofErr w:type="gramEnd"/>
            <w:r w:rsidRPr="001E5EB7">
              <w:rPr>
                <w:rFonts w:ascii="r_ansi" w:hAnsi="r_ansi"/>
                <w:sz w:val="18"/>
                <w:szCs w:val="18"/>
              </w:rPr>
              <w:t>"A")="Comment: "</w:t>
            </w:r>
            <w:r w:rsidRPr="001E5EB7">
              <w:rPr>
                <w:rFonts w:ascii="r_ansi" w:hAnsi="r_ansi"/>
                <w:sz w:val="18"/>
                <w:szCs w:val="18"/>
              </w:rPr>
              <w:br/>
              <w:t> . D ^DIR</w:t>
            </w:r>
            <w:r w:rsidRPr="001E5EB7">
              <w:rPr>
                <w:rFonts w:ascii="r_ansi" w:hAnsi="r_ansi"/>
                <w:sz w:val="18"/>
                <w:szCs w:val="18"/>
              </w:rPr>
              <w:br/>
              <w:t xml:space="preserve"> . </w:t>
            </w:r>
            <w:proofErr w:type="gramStart"/>
            <w:r w:rsidRPr="001E5EB7">
              <w:rPr>
                <w:rFonts w:ascii="r_ansi" w:hAnsi="r_ansi"/>
                <w:sz w:val="18"/>
                <w:szCs w:val="18"/>
              </w:rPr>
              <w:t>;strip</w:t>
            </w:r>
            <w:proofErr w:type="gramEnd"/>
            <w:r w:rsidRPr="001E5EB7">
              <w:rPr>
                <w:rFonts w:ascii="r_ansi" w:hAnsi="r_ansi"/>
                <w:sz w:val="18"/>
                <w:szCs w:val="18"/>
              </w:rPr>
              <w:t xml:space="preserve"> all leading and trailing spaces</w:t>
            </w:r>
            <w:r w:rsidRPr="001E5EB7">
              <w:rPr>
                <w:rFonts w:ascii="r_ansi" w:hAnsi="r_ansi"/>
                <w:sz w:val="18"/>
                <w:szCs w:val="18"/>
              </w:rPr>
              <w:br/>
              <w:t> . S Y=$$TRIM^XLFSTR(Y)</w:t>
            </w:r>
            <w:r w:rsidRPr="001E5EB7">
              <w:rPr>
                <w:rFonts w:ascii="r_ansi" w:hAnsi="r_ansi"/>
                <w:sz w:val="18"/>
                <w:szCs w:val="18"/>
              </w:rPr>
              <w:br/>
              <w:t> . I (Y="")</w:t>
            </w:r>
            <w:proofErr w:type="gramStart"/>
            <w:r w:rsidRPr="001E5EB7">
              <w:rPr>
                <w:rFonts w:ascii="r_ansi" w:hAnsi="r_ansi"/>
                <w:sz w:val="18"/>
                <w:szCs w:val="18"/>
              </w:rPr>
              <w:t>!(</w:t>
            </w:r>
            <w:proofErr w:type="gramEnd"/>
            <w:r w:rsidRPr="001E5EB7">
              <w:rPr>
                <w:rFonts w:ascii="r_ansi" w:hAnsi="r_ansi"/>
                <w:sz w:val="18"/>
                <w:szCs w:val="18"/>
              </w:rPr>
              <w:t>Y="^") W !,"A comment is required when changing the status of an item in Suspense. Please try again." Q</w:t>
            </w:r>
            <w:r w:rsidRPr="001E5EB7">
              <w:rPr>
                <w:rFonts w:ascii="r_ansi" w:hAnsi="r_ansi"/>
                <w:sz w:val="18"/>
                <w:szCs w:val="18"/>
              </w:rPr>
              <w:br/>
              <w:t> . S RCDCMT=Y</w:t>
            </w:r>
            <w:r w:rsidRPr="001E5EB7">
              <w:rPr>
                <w:rFonts w:ascii="r_ansi" w:hAnsi="r_ansi"/>
                <w:sz w:val="18"/>
                <w:szCs w:val="18"/>
              </w:rPr>
              <w:br/>
              <w:t> ;</w:t>
            </w:r>
            <w:r w:rsidRPr="001E5EB7">
              <w:rPr>
                <w:rFonts w:ascii="r_ansi" w:hAnsi="r_ansi"/>
                <w:sz w:val="18"/>
                <w:szCs w:val="18"/>
              </w:rPr>
              <w:br/>
              <w:t> ; Update the comment field</w:t>
            </w:r>
            <w:r w:rsidRPr="001E5EB7">
              <w:rPr>
                <w:rFonts w:ascii="r_ansi" w:hAnsi="r_ansi"/>
                <w:sz w:val="18"/>
                <w:szCs w:val="18"/>
              </w:rPr>
              <w:br/>
              <w:t> S DR="1.02////"_RCDCMT</w:t>
            </w:r>
            <w:r w:rsidRPr="001E5EB7">
              <w:rPr>
                <w:rFonts w:ascii="r_ansi" w:hAnsi="r_ansi"/>
                <w:sz w:val="18"/>
                <w:szCs w:val="18"/>
              </w:rPr>
              <w:br/>
              <w:t> S DIE="^RCY(344,"_RCRECTDA_",1,"</w:t>
            </w:r>
            <w:r w:rsidRPr="001E5EB7">
              <w:rPr>
                <w:rFonts w:ascii="r_ansi" w:hAnsi="r_ansi"/>
                <w:sz w:val="18"/>
                <w:szCs w:val="18"/>
              </w:rPr>
              <w:br/>
              <w:t> S DA=RCTRANDA,DA(1)=RCRECTDA</w:t>
            </w:r>
            <w:r w:rsidRPr="001E5EB7">
              <w:rPr>
                <w:rFonts w:ascii="r_ansi" w:hAnsi="r_ansi"/>
                <w:sz w:val="18"/>
                <w:szCs w:val="18"/>
              </w:rPr>
              <w:br/>
              <w:t> D ^DIE</w:t>
            </w:r>
            <w:r w:rsidRPr="001E5EB7">
              <w:rPr>
                <w:rFonts w:ascii="r_ansi" w:hAnsi="r_ansi"/>
                <w:sz w:val="18"/>
                <w:szCs w:val="18"/>
              </w:rPr>
              <w:br/>
              <w:t> D LASTEDIT^RCDPUREC(RCRECTDA)</w:t>
            </w:r>
            <w:r w:rsidRPr="001E5EB7">
              <w:rPr>
                <w:rFonts w:ascii="r_ansi" w:hAnsi="r_ansi"/>
                <w:sz w:val="18"/>
                <w:szCs w:val="18"/>
              </w:rPr>
              <w:br/>
              <w:t> Q</w:t>
            </w:r>
            <w:r w:rsidRPr="001E5EB7">
              <w:rPr>
                <w:rFonts w:ascii="r_ansi" w:hAnsi="r_ansi" w:cs="r_ansi"/>
                <w:sz w:val="18"/>
                <w:szCs w:val="18"/>
              </w:rPr>
              <w:br/>
            </w:r>
          </w:p>
        </w:tc>
      </w:tr>
    </w:tbl>
    <w:p w14:paraId="2AA487D8" w14:textId="77777777" w:rsidR="001E5EB7" w:rsidRDefault="001E5EB7" w:rsidP="001E5EB7"/>
    <w:tbl>
      <w:tblPr>
        <w:tblW w:w="4991" w:type="pct"/>
        <w:tblInd w:w="17" w:type="dxa"/>
        <w:tblCellMar>
          <w:left w:w="0" w:type="dxa"/>
          <w:right w:w="0" w:type="dxa"/>
        </w:tblCellMar>
        <w:tblLook w:val="04A0" w:firstRow="1" w:lastRow="0" w:firstColumn="1" w:lastColumn="0" w:noHBand="0" w:noVBand="1"/>
      </w:tblPr>
      <w:tblGrid>
        <w:gridCol w:w="9559"/>
      </w:tblGrid>
      <w:tr w:rsidR="001E5EB7" w:rsidRPr="009B3C81" w14:paraId="584B11F0" w14:textId="77777777" w:rsidTr="001B03B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FC2604" w14:textId="77777777" w:rsidR="001E5EB7" w:rsidRPr="009B3C81" w:rsidRDefault="001E5EB7" w:rsidP="001B03BC">
            <w:pPr>
              <w:spacing w:before="60" w:after="60"/>
              <w:rPr>
                <w:rFonts w:ascii="Arial" w:hAnsi="Arial" w:cs="Arial"/>
                <w:b/>
                <w:bCs/>
              </w:rPr>
            </w:pPr>
            <w:r w:rsidRPr="009B3C81">
              <w:rPr>
                <w:rFonts w:ascii="Arial" w:hAnsi="Arial" w:cs="Arial"/>
                <w:b/>
                <w:bCs/>
              </w:rPr>
              <w:t>Modified Logic (Changes are in bold)</w:t>
            </w:r>
          </w:p>
        </w:tc>
      </w:tr>
      <w:tr w:rsidR="001E5EB7" w:rsidRPr="00462554" w14:paraId="283EC4DD" w14:textId="77777777" w:rsidTr="001B03B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64116A5" w14:textId="0D5037F6" w:rsidR="001E5EB7" w:rsidRDefault="001E5EB7" w:rsidP="001B03BC">
            <w:pPr>
              <w:autoSpaceDE w:val="0"/>
              <w:autoSpaceDN w:val="0"/>
              <w:adjustRightInd w:val="0"/>
              <w:spacing w:after="0" w:line="240" w:lineRule="auto"/>
              <w:rPr>
                <w:rFonts w:ascii="r_ansi" w:hAnsi="r_ansi"/>
                <w:sz w:val="18"/>
                <w:szCs w:val="18"/>
              </w:rPr>
            </w:pPr>
            <w:r w:rsidRPr="001E5EB7">
              <w:rPr>
                <w:rFonts w:ascii="r_ansi" w:hAnsi="r_ansi"/>
                <w:sz w:val="18"/>
                <w:szCs w:val="18"/>
              </w:rPr>
              <w:t> ;PRCA*4.5*304</w:t>
            </w:r>
            <w:r w:rsidRPr="001E5EB7">
              <w:rPr>
                <w:rFonts w:ascii="r_ansi" w:hAnsi="r_ansi"/>
                <w:sz w:val="18"/>
                <w:szCs w:val="18"/>
              </w:rPr>
              <w:br/>
              <w:t>ADDCMT(RCRECTDA,RCTRANDA) ;ask for a comment for the suspense entry</w:t>
            </w:r>
            <w:r w:rsidRPr="001E5EB7">
              <w:rPr>
                <w:rFonts w:ascii="r_ansi" w:hAnsi="r_ansi"/>
                <w:sz w:val="18"/>
                <w:szCs w:val="18"/>
              </w:rPr>
              <w:br/>
              <w:t> ;</w:t>
            </w:r>
            <w:r w:rsidRPr="001E5EB7">
              <w:rPr>
                <w:rFonts w:ascii="r_ansi" w:hAnsi="r_ansi"/>
                <w:sz w:val="18"/>
                <w:szCs w:val="18"/>
              </w:rPr>
              <w:br/>
              <w:t> N DA,DIDEL,DIE,DIR,DIRUT,DIROUT,DR,DTOUT,DUOUT,RCDCMT,X,Y</w:t>
            </w:r>
            <w:r w:rsidRPr="001E5EB7">
              <w:rPr>
                <w:rFonts w:ascii="r_ansi" w:hAnsi="r_ansi"/>
                <w:sz w:val="18"/>
                <w:szCs w:val="18"/>
              </w:rPr>
              <w:br/>
              <w:t> S RCDCMT=""</w:t>
            </w:r>
            <w:r w:rsidRPr="001E5EB7">
              <w:rPr>
                <w:rFonts w:ascii="r_ansi" w:hAnsi="r_ansi"/>
                <w:sz w:val="18"/>
                <w:szCs w:val="18"/>
              </w:rPr>
              <w:br/>
              <w:t> F  D  Q:RCDCMT'=""</w:t>
            </w:r>
            <w:r w:rsidRPr="001E5EB7">
              <w:rPr>
                <w:rFonts w:ascii="r_ansi" w:hAnsi="r_ansi"/>
                <w:sz w:val="18"/>
                <w:szCs w:val="18"/>
              </w:rPr>
              <w:br/>
            </w:r>
            <w:r w:rsidR="008A7D1D">
              <w:rPr>
                <w:rFonts w:ascii="r_ansi" w:hAnsi="r_ansi"/>
                <w:b/>
                <w:sz w:val="18"/>
                <w:szCs w:val="18"/>
              </w:rPr>
              <w:t xml:space="preserve"> </w:t>
            </w:r>
            <w:r w:rsidR="008A7D1D" w:rsidRPr="008A7D1D">
              <w:rPr>
                <w:rFonts w:ascii="r_ansi" w:hAnsi="r_ansi"/>
                <w:b/>
                <w:sz w:val="18"/>
                <w:szCs w:val="18"/>
                <w:highlight w:val="yellow"/>
              </w:rPr>
              <w:t>. S Y=$$COM^RCDPECH</w:t>
            </w:r>
            <w:r w:rsidRPr="001E5EB7">
              <w:rPr>
                <w:rFonts w:ascii="r_ansi" w:hAnsi="r_ansi"/>
                <w:sz w:val="18"/>
                <w:szCs w:val="18"/>
              </w:rPr>
              <w:br/>
            </w:r>
            <w:r w:rsidRPr="001E5EB7">
              <w:rPr>
                <w:rFonts w:ascii="r_ansi" w:hAnsi="r_ansi"/>
                <w:sz w:val="18"/>
                <w:szCs w:val="18"/>
              </w:rPr>
              <w:lastRenderedPageBreak/>
              <w:t xml:space="preserve"> . </w:t>
            </w:r>
            <w:proofErr w:type="gramStart"/>
            <w:r w:rsidRPr="001E5EB7">
              <w:rPr>
                <w:rFonts w:ascii="r_ansi" w:hAnsi="r_ansi"/>
                <w:sz w:val="18"/>
                <w:szCs w:val="18"/>
              </w:rPr>
              <w:t>;strip</w:t>
            </w:r>
            <w:proofErr w:type="gramEnd"/>
            <w:r w:rsidRPr="001E5EB7">
              <w:rPr>
                <w:rFonts w:ascii="r_ansi" w:hAnsi="r_ansi"/>
                <w:sz w:val="18"/>
                <w:szCs w:val="18"/>
              </w:rPr>
              <w:t xml:space="preserve"> all leading and trailing spaces</w:t>
            </w:r>
            <w:r w:rsidRPr="001E5EB7">
              <w:rPr>
                <w:rFonts w:ascii="r_ansi" w:hAnsi="r_ansi"/>
                <w:sz w:val="18"/>
                <w:szCs w:val="18"/>
              </w:rPr>
              <w:br/>
              <w:t> . S Y=$$TRIM^XLFSTR(Y)</w:t>
            </w:r>
            <w:r w:rsidRPr="001E5EB7">
              <w:rPr>
                <w:rFonts w:ascii="r_ansi" w:hAnsi="r_ansi"/>
                <w:sz w:val="18"/>
                <w:szCs w:val="18"/>
              </w:rPr>
              <w:br/>
              <w:t> . I (Y="")</w:t>
            </w:r>
            <w:proofErr w:type="gramStart"/>
            <w:r w:rsidRPr="001E5EB7">
              <w:rPr>
                <w:rFonts w:ascii="r_ansi" w:hAnsi="r_ansi"/>
                <w:sz w:val="18"/>
                <w:szCs w:val="18"/>
              </w:rPr>
              <w:t>!(</w:t>
            </w:r>
            <w:proofErr w:type="gramEnd"/>
            <w:r w:rsidRPr="001E5EB7">
              <w:rPr>
                <w:rFonts w:ascii="r_ansi" w:hAnsi="r_ansi"/>
                <w:sz w:val="18"/>
                <w:szCs w:val="18"/>
              </w:rPr>
              <w:t>Y="^") W !,"A comment is required when changing the status of an item in Suspense. Please try again." Q</w:t>
            </w:r>
            <w:r w:rsidRPr="001E5EB7">
              <w:rPr>
                <w:rFonts w:ascii="r_ansi" w:hAnsi="r_ansi"/>
                <w:sz w:val="18"/>
                <w:szCs w:val="18"/>
              </w:rPr>
              <w:br/>
              <w:t> . S RCDCMT=Y</w:t>
            </w:r>
            <w:r w:rsidRPr="001E5EB7">
              <w:rPr>
                <w:rFonts w:ascii="r_ansi" w:hAnsi="r_ansi"/>
                <w:sz w:val="18"/>
                <w:szCs w:val="18"/>
              </w:rPr>
              <w:br/>
              <w:t> ;</w:t>
            </w:r>
            <w:r w:rsidRPr="001E5EB7">
              <w:rPr>
                <w:rFonts w:ascii="r_ansi" w:hAnsi="r_ansi"/>
                <w:sz w:val="18"/>
                <w:szCs w:val="18"/>
              </w:rPr>
              <w:br/>
              <w:t> ; Update the comment field</w:t>
            </w:r>
            <w:r w:rsidRPr="001E5EB7">
              <w:rPr>
                <w:rFonts w:ascii="r_ansi" w:hAnsi="r_ansi"/>
                <w:sz w:val="18"/>
                <w:szCs w:val="18"/>
              </w:rPr>
              <w:br/>
              <w:t> S DR="1.02////"_RCDCMT</w:t>
            </w:r>
            <w:r w:rsidRPr="001E5EB7">
              <w:rPr>
                <w:rFonts w:ascii="r_ansi" w:hAnsi="r_ansi"/>
                <w:sz w:val="18"/>
                <w:szCs w:val="18"/>
              </w:rPr>
              <w:br/>
              <w:t> S DIE="^RCY(344,"_RCRECTDA_",1,"</w:t>
            </w:r>
            <w:r w:rsidRPr="001E5EB7">
              <w:rPr>
                <w:rFonts w:ascii="r_ansi" w:hAnsi="r_ansi"/>
                <w:sz w:val="18"/>
                <w:szCs w:val="18"/>
              </w:rPr>
              <w:br/>
              <w:t> S DA=RCTRANDA,DA(1)=RCRECTDA</w:t>
            </w:r>
            <w:r w:rsidRPr="001E5EB7">
              <w:rPr>
                <w:rFonts w:ascii="r_ansi" w:hAnsi="r_ansi"/>
                <w:sz w:val="18"/>
                <w:szCs w:val="18"/>
              </w:rPr>
              <w:br/>
              <w:t> D ^DIE</w:t>
            </w:r>
            <w:r w:rsidRPr="001E5EB7">
              <w:rPr>
                <w:rFonts w:ascii="r_ansi" w:hAnsi="r_ansi"/>
                <w:sz w:val="18"/>
                <w:szCs w:val="18"/>
              </w:rPr>
              <w:br/>
              <w:t> D LASTEDIT^RCDPUREC(RCRECTDA)</w:t>
            </w:r>
          </w:p>
          <w:p w14:paraId="61B57572" w14:textId="4656D688" w:rsidR="001E5EB7" w:rsidRPr="00E60248" w:rsidRDefault="001E5EB7" w:rsidP="001E5EB7">
            <w:pPr>
              <w:spacing w:before="60" w:after="60"/>
              <w:rPr>
                <w:rFonts w:ascii="r_ansi" w:hAnsi="r_ansi"/>
                <w:b/>
                <w:sz w:val="18"/>
                <w:szCs w:val="18"/>
                <w:highlight w:val="yellow"/>
              </w:rPr>
            </w:pPr>
            <w:r w:rsidRPr="00E60248">
              <w:rPr>
                <w:rFonts w:ascii="r_ansi" w:hAnsi="r_ansi"/>
                <w:b/>
                <w:sz w:val="18"/>
                <w:szCs w:val="18"/>
                <w:highlight w:val="yellow"/>
              </w:rPr>
              <w:t xml:space="preserve"> ;Update comment history</w:t>
            </w:r>
          </w:p>
          <w:p w14:paraId="52FBFDA7" w14:textId="7805B669" w:rsidR="001E5EB7" w:rsidRPr="001144E8" w:rsidRDefault="001E5EB7" w:rsidP="001E5EB7">
            <w:pPr>
              <w:autoSpaceDE w:val="0"/>
              <w:autoSpaceDN w:val="0"/>
              <w:adjustRightInd w:val="0"/>
              <w:spacing w:after="0" w:line="240" w:lineRule="auto"/>
              <w:rPr>
                <w:rFonts w:ascii="r_ansi" w:hAnsi="r_ansi"/>
                <w:b/>
                <w:sz w:val="18"/>
                <w:szCs w:val="18"/>
              </w:rPr>
            </w:pPr>
            <w:r w:rsidRPr="00E60248">
              <w:rPr>
                <w:rFonts w:ascii="r_ansi" w:hAnsi="r_ansi"/>
                <w:b/>
                <w:sz w:val="18"/>
                <w:szCs w:val="18"/>
                <w:highlight w:val="yellow"/>
              </w:rPr>
              <w:t xml:space="preserve"> </w:t>
            </w:r>
            <w:r w:rsidR="00535391" w:rsidRPr="00E60248">
              <w:rPr>
                <w:rFonts w:ascii="r_ansi" w:hAnsi="r_ansi"/>
                <w:b/>
                <w:sz w:val="18"/>
                <w:szCs w:val="18"/>
                <w:highlight w:val="yellow"/>
              </w:rPr>
              <w:t>D AUDIT^RCDPECH(</w:t>
            </w:r>
            <w:r w:rsidRPr="00E60248">
              <w:rPr>
                <w:rFonts w:ascii="r_ansi" w:hAnsi="r_ansi"/>
                <w:b/>
                <w:sz w:val="18"/>
                <w:szCs w:val="18"/>
                <w:highlight w:val="yellow"/>
              </w:rPr>
              <w:t>2,””,RCRECTDA,RCTRANDA</w:t>
            </w:r>
            <w:r w:rsidR="00650EDC">
              <w:rPr>
                <w:rFonts w:ascii="r_ansi" w:hAnsi="r_ansi"/>
                <w:b/>
                <w:sz w:val="18"/>
                <w:szCs w:val="18"/>
                <w:highlight w:val="yellow"/>
              </w:rPr>
              <w:t>,””,””</w:t>
            </w:r>
            <w:r w:rsidRPr="00E60248">
              <w:rPr>
                <w:rFonts w:ascii="r_ansi" w:hAnsi="r_ansi"/>
                <w:b/>
                <w:sz w:val="18"/>
                <w:szCs w:val="18"/>
                <w:highlight w:val="yellow"/>
              </w:rPr>
              <w:t>)</w:t>
            </w:r>
            <w:r w:rsidRPr="001E5EB7">
              <w:rPr>
                <w:rFonts w:ascii="r_ansi" w:hAnsi="r_ansi"/>
                <w:sz w:val="18"/>
                <w:szCs w:val="18"/>
              </w:rPr>
              <w:br/>
              <w:t> Q</w:t>
            </w:r>
            <w:r w:rsidRPr="001438BD">
              <w:rPr>
                <w:rFonts w:ascii="r_ansi" w:hAnsi="r_ansi" w:cs="r_ansi"/>
                <w:sz w:val="18"/>
                <w:szCs w:val="18"/>
              </w:rPr>
              <w:br/>
              <w:t> </w:t>
            </w:r>
          </w:p>
        </w:tc>
      </w:tr>
    </w:tbl>
    <w:p w14:paraId="62AC71F2" w14:textId="63202294" w:rsidR="0010366C" w:rsidRDefault="0010366C"/>
    <w:p w14:paraId="62DB68DF" w14:textId="0F8B7B73" w:rsidR="0010366C" w:rsidRDefault="0010366C"/>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10366C" w:rsidRPr="00D54506" w14:paraId="1F3C7F6E" w14:textId="77777777" w:rsidTr="001B03BC">
        <w:trPr>
          <w:cantSplit/>
          <w:trHeight w:val="543"/>
          <w:tblHeader/>
        </w:trPr>
        <w:tc>
          <w:tcPr>
            <w:tcW w:w="1510" w:type="pct"/>
            <w:shd w:val="clear" w:color="auto" w:fill="D9D9D9" w:themeFill="background1" w:themeFillShade="D9"/>
            <w:vAlign w:val="center"/>
          </w:tcPr>
          <w:p w14:paraId="1F629F4C" w14:textId="77777777" w:rsidR="0010366C" w:rsidRPr="00D54506" w:rsidRDefault="0010366C" w:rsidP="001B03BC">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585F609" w14:textId="77777777" w:rsidR="0010366C" w:rsidRPr="00D54506" w:rsidRDefault="0010366C" w:rsidP="001B03BC">
            <w:pPr>
              <w:pStyle w:val="TableHeading"/>
            </w:pPr>
            <w:r w:rsidRPr="00D54506">
              <w:t>Activities</w:t>
            </w:r>
          </w:p>
        </w:tc>
      </w:tr>
      <w:tr w:rsidR="0010366C" w:rsidRPr="00D54506" w14:paraId="2374015F" w14:textId="77777777" w:rsidTr="001B03BC">
        <w:trPr>
          <w:cantSplit/>
          <w:tblHeader/>
        </w:trPr>
        <w:tc>
          <w:tcPr>
            <w:tcW w:w="1510" w:type="pct"/>
            <w:shd w:val="clear" w:color="auto" w:fill="D9D9D9"/>
            <w:vAlign w:val="center"/>
          </w:tcPr>
          <w:p w14:paraId="6EF14F5D" w14:textId="77777777" w:rsidR="0010366C" w:rsidRPr="00D54506" w:rsidRDefault="0010366C" w:rsidP="001B03BC">
            <w:pPr>
              <w:pStyle w:val="TableText"/>
              <w:rPr>
                <w:b/>
              </w:rPr>
            </w:pPr>
            <w:r w:rsidRPr="00D54506">
              <w:rPr>
                <w:b/>
              </w:rPr>
              <w:t>Routine Name</w:t>
            </w:r>
          </w:p>
        </w:tc>
        <w:tc>
          <w:tcPr>
            <w:tcW w:w="3490" w:type="pct"/>
            <w:gridSpan w:val="4"/>
            <w:tcBorders>
              <w:bottom w:val="single" w:sz="6" w:space="0" w:color="000000"/>
            </w:tcBorders>
          </w:tcPr>
          <w:p w14:paraId="3A7E89AA" w14:textId="77777777" w:rsidR="0010366C" w:rsidRPr="00AF1EA3" w:rsidRDefault="0010366C" w:rsidP="001B03BC">
            <w:pPr>
              <w:pStyle w:val="TableText"/>
              <w:rPr>
                <w:rFonts w:ascii="Times New Roman" w:hAnsi="Times New Roman" w:cs="Times New Roman"/>
                <w:b/>
              </w:rPr>
            </w:pPr>
            <w:r>
              <w:rPr>
                <w:rFonts w:ascii="Times New Roman" w:hAnsi="Times New Roman" w:cs="Times New Roman"/>
              </w:rPr>
              <w:t>RCDPLPL4</w:t>
            </w:r>
          </w:p>
        </w:tc>
      </w:tr>
      <w:tr w:rsidR="0010366C" w:rsidRPr="00D54506" w14:paraId="1E820F4F" w14:textId="77777777" w:rsidTr="001B03BC">
        <w:trPr>
          <w:cantSplit/>
        </w:trPr>
        <w:tc>
          <w:tcPr>
            <w:tcW w:w="1510" w:type="pct"/>
            <w:shd w:val="clear" w:color="auto" w:fill="D9D9D9"/>
            <w:vAlign w:val="center"/>
          </w:tcPr>
          <w:p w14:paraId="34655F59" w14:textId="77777777" w:rsidR="0010366C" w:rsidRPr="00D54506" w:rsidRDefault="0010366C" w:rsidP="001B03BC">
            <w:pPr>
              <w:pStyle w:val="TableText"/>
              <w:rPr>
                <w:b/>
              </w:rPr>
            </w:pPr>
            <w:r w:rsidRPr="00D54506">
              <w:rPr>
                <w:b/>
              </w:rPr>
              <w:t>Enhancement Category</w:t>
            </w:r>
          </w:p>
        </w:tc>
        <w:tc>
          <w:tcPr>
            <w:tcW w:w="613" w:type="pct"/>
            <w:tcBorders>
              <w:right w:val="nil"/>
            </w:tcBorders>
          </w:tcPr>
          <w:p w14:paraId="300797E6" w14:textId="77777777" w:rsidR="0010366C" w:rsidRPr="00D54506" w:rsidRDefault="0010366C" w:rsidP="001B03BC">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2E5B1FBB" w14:textId="77777777" w:rsidR="0010366C" w:rsidRPr="00D54506" w:rsidRDefault="0010366C" w:rsidP="001B03BC">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78DD2637" w14:textId="77777777" w:rsidR="0010366C" w:rsidRPr="00D54506" w:rsidRDefault="0010366C" w:rsidP="001B03B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571011A7" w14:textId="77777777" w:rsidR="0010366C" w:rsidRPr="00D54506" w:rsidRDefault="0010366C" w:rsidP="001B03BC">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10366C" w:rsidRPr="00D54506" w14:paraId="12929415" w14:textId="77777777" w:rsidTr="001B03BC">
        <w:trPr>
          <w:cantSplit/>
        </w:trPr>
        <w:tc>
          <w:tcPr>
            <w:tcW w:w="1510" w:type="pct"/>
            <w:shd w:val="clear" w:color="auto" w:fill="D9D9D9"/>
            <w:vAlign w:val="center"/>
          </w:tcPr>
          <w:p w14:paraId="7E9202CB" w14:textId="77777777" w:rsidR="0010366C" w:rsidRPr="00D54506" w:rsidRDefault="0010366C" w:rsidP="001B03BC">
            <w:pPr>
              <w:pStyle w:val="TableText"/>
              <w:rPr>
                <w:b/>
              </w:rPr>
            </w:pPr>
            <w:r w:rsidRPr="00D54506">
              <w:rPr>
                <w:b/>
              </w:rPr>
              <w:t>RTM</w:t>
            </w:r>
          </w:p>
        </w:tc>
        <w:tc>
          <w:tcPr>
            <w:tcW w:w="3490" w:type="pct"/>
            <w:gridSpan w:val="4"/>
          </w:tcPr>
          <w:p w14:paraId="42820F52" w14:textId="77777777" w:rsidR="0010366C" w:rsidRPr="00D54506" w:rsidRDefault="0010366C" w:rsidP="001B03BC">
            <w:pPr>
              <w:pStyle w:val="TableText"/>
              <w:rPr>
                <w:rFonts w:ascii="Garamond" w:hAnsi="Garamond"/>
                <w:iCs/>
              </w:rPr>
            </w:pPr>
          </w:p>
        </w:tc>
      </w:tr>
      <w:tr w:rsidR="0010366C" w:rsidRPr="00D54506" w14:paraId="7B484DD9" w14:textId="77777777" w:rsidTr="001B03BC">
        <w:trPr>
          <w:cantSplit/>
        </w:trPr>
        <w:tc>
          <w:tcPr>
            <w:tcW w:w="1510" w:type="pct"/>
            <w:tcBorders>
              <w:bottom w:val="single" w:sz="6" w:space="0" w:color="000000"/>
            </w:tcBorders>
            <w:shd w:val="clear" w:color="auto" w:fill="D9D9D9"/>
            <w:vAlign w:val="center"/>
          </w:tcPr>
          <w:p w14:paraId="1C47B48F" w14:textId="77777777" w:rsidR="0010366C" w:rsidRPr="00D54506" w:rsidRDefault="0010366C" w:rsidP="001B03BC">
            <w:pPr>
              <w:pStyle w:val="TableText"/>
              <w:rPr>
                <w:b/>
              </w:rPr>
            </w:pPr>
            <w:r w:rsidRPr="00D54506">
              <w:rPr>
                <w:b/>
              </w:rPr>
              <w:t>Related Options</w:t>
            </w:r>
          </w:p>
        </w:tc>
        <w:tc>
          <w:tcPr>
            <w:tcW w:w="3490" w:type="pct"/>
            <w:gridSpan w:val="4"/>
            <w:tcBorders>
              <w:bottom w:val="single" w:sz="4" w:space="0" w:color="auto"/>
            </w:tcBorders>
          </w:tcPr>
          <w:p w14:paraId="05E69E01" w14:textId="77777777" w:rsidR="0010366C" w:rsidRPr="00D54506" w:rsidRDefault="0010366C" w:rsidP="001B03BC">
            <w:pPr>
              <w:pStyle w:val="TableText"/>
              <w:rPr>
                <w:rFonts w:ascii="Garamond" w:hAnsi="Garamond"/>
              </w:rPr>
            </w:pPr>
            <w:r w:rsidRPr="0091376B">
              <w:rPr>
                <w:rFonts w:ascii="r_ansi" w:hAnsi="r_ansi" w:cs="r_ansi"/>
              </w:rPr>
              <w:t>RCDP LINK PAYMENT TO ACCOUNT</w:t>
            </w:r>
          </w:p>
        </w:tc>
      </w:tr>
    </w:tbl>
    <w:p w14:paraId="1FDF7498" w14:textId="77777777" w:rsidR="0010366C" w:rsidRDefault="0010366C" w:rsidP="0010366C"/>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10366C" w:rsidRPr="00D54506" w14:paraId="6F4222C1" w14:textId="77777777" w:rsidTr="001B03BC">
        <w:trPr>
          <w:cantSplit/>
          <w:trHeight w:val="318"/>
          <w:tblHeader/>
        </w:trPr>
        <w:tc>
          <w:tcPr>
            <w:tcW w:w="1510" w:type="pct"/>
            <w:tcBorders>
              <w:top w:val="single" w:sz="6" w:space="0" w:color="000000"/>
              <w:bottom w:val="single" w:sz="6" w:space="0" w:color="000000"/>
            </w:tcBorders>
            <w:shd w:val="clear" w:color="auto" w:fill="D9D9D9"/>
            <w:vAlign w:val="center"/>
          </w:tcPr>
          <w:p w14:paraId="5A88C14F" w14:textId="77777777" w:rsidR="0010366C" w:rsidRPr="00D54506" w:rsidRDefault="0010366C" w:rsidP="001B03BC">
            <w:pPr>
              <w:pStyle w:val="TableHeading"/>
            </w:pPr>
            <w:r w:rsidRPr="00D54506">
              <w:t>Related Routines</w:t>
            </w:r>
          </w:p>
        </w:tc>
        <w:tc>
          <w:tcPr>
            <w:tcW w:w="1529" w:type="pct"/>
            <w:tcBorders>
              <w:bottom w:val="single" w:sz="4" w:space="0" w:color="auto"/>
            </w:tcBorders>
            <w:shd w:val="clear" w:color="auto" w:fill="D9D9D9"/>
          </w:tcPr>
          <w:p w14:paraId="4B6CE896" w14:textId="77777777" w:rsidR="0010366C" w:rsidRPr="00D54506" w:rsidRDefault="0010366C" w:rsidP="001B03BC">
            <w:pPr>
              <w:pStyle w:val="TableHeading"/>
            </w:pPr>
            <w:r w:rsidRPr="00D54506">
              <w:t>Routines “Called By”</w:t>
            </w:r>
          </w:p>
        </w:tc>
        <w:tc>
          <w:tcPr>
            <w:tcW w:w="1961" w:type="pct"/>
            <w:tcBorders>
              <w:bottom w:val="single" w:sz="4" w:space="0" w:color="auto"/>
            </w:tcBorders>
            <w:shd w:val="clear" w:color="auto" w:fill="D9D9D9"/>
          </w:tcPr>
          <w:p w14:paraId="2C23AA1F" w14:textId="77777777" w:rsidR="0010366C" w:rsidRPr="00D54506" w:rsidRDefault="0010366C" w:rsidP="001B03BC">
            <w:pPr>
              <w:pStyle w:val="TableHeading"/>
            </w:pPr>
            <w:r w:rsidRPr="00D54506">
              <w:t xml:space="preserve">Routines “Called”   </w:t>
            </w:r>
          </w:p>
        </w:tc>
      </w:tr>
      <w:tr w:rsidR="0010366C" w:rsidRPr="00D54506" w14:paraId="2FAE9C60" w14:textId="77777777" w:rsidTr="001B03BC">
        <w:trPr>
          <w:cantSplit/>
          <w:trHeight w:val="697"/>
        </w:trPr>
        <w:tc>
          <w:tcPr>
            <w:tcW w:w="1510" w:type="pct"/>
            <w:tcBorders>
              <w:top w:val="single" w:sz="6" w:space="0" w:color="000000"/>
              <w:bottom w:val="single" w:sz="6" w:space="0" w:color="000000"/>
            </w:tcBorders>
            <w:shd w:val="clear" w:color="auto" w:fill="D9D9D9"/>
            <w:vAlign w:val="center"/>
          </w:tcPr>
          <w:p w14:paraId="573C287E" w14:textId="77777777" w:rsidR="0010366C" w:rsidRPr="00D54506" w:rsidRDefault="0010366C" w:rsidP="001B03BC">
            <w:pPr>
              <w:pStyle w:val="TableText"/>
              <w:rPr>
                <w:b/>
              </w:rPr>
            </w:pPr>
          </w:p>
        </w:tc>
        <w:tc>
          <w:tcPr>
            <w:tcW w:w="1529" w:type="pct"/>
            <w:tcBorders>
              <w:bottom w:val="single" w:sz="4" w:space="0" w:color="auto"/>
            </w:tcBorders>
            <w:vAlign w:val="center"/>
          </w:tcPr>
          <w:p w14:paraId="39EA56A5" w14:textId="4114E132" w:rsidR="0010366C" w:rsidRPr="009E6A28" w:rsidRDefault="00245371" w:rsidP="001B03BC">
            <w:pPr>
              <w:pStyle w:val="TableText"/>
              <w:rPr>
                <w:rFonts w:ascii="r_ansi" w:hAnsi="r_ansi" w:cs="Times New Roman"/>
              </w:rPr>
            </w:pPr>
            <w:r>
              <w:rPr>
                <w:rFonts w:ascii="r_ansi" w:hAnsi="r_ansi" w:cs="Times New Roman"/>
              </w:rPr>
              <w:t>RCDPLPL3</w:t>
            </w:r>
          </w:p>
        </w:tc>
        <w:tc>
          <w:tcPr>
            <w:tcW w:w="1961" w:type="pct"/>
            <w:tcBorders>
              <w:bottom w:val="single" w:sz="4" w:space="0" w:color="auto"/>
            </w:tcBorders>
            <w:vAlign w:val="center"/>
          </w:tcPr>
          <w:p w14:paraId="2087601A" w14:textId="77777777" w:rsidR="00E60248" w:rsidRPr="00E60248" w:rsidRDefault="00E60248" w:rsidP="00E60248">
            <w:pPr>
              <w:autoSpaceDE w:val="0"/>
              <w:autoSpaceDN w:val="0"/>
              <w:adjustRightInd w:val="0"/>
              <w:spacing w:after="0" w:line="240" w:lineRule="auto"/>
              <w:rPr>
                <w:rFonts w:ascii="r_ansi" w:hAnsi="r_ansi"/>
                <w:b/>
                <w:sz w:val="20"/>
                <w:szCs w:val="20"/>
              </w:rPr>
            </w:pPr>
            <w:r w:rsidRPr="00E60248">
              <w:rPr>
                <w:rFonts w:ascii="r_ansi" w:hAnsi="r_ansi"/>
                <w:b/>
                <w:sz w:val="20"/>
                <w:szCs w:val="20"/>
                <w:highlight w:val="yellow"/>
              </w:rPr>
              <w:t>COM^RCDPECH</w:t>
            </w:r>
          </w:p>
          <w:p w14:paraId="5A351288" w14:textId="77777777" w:rsidR="00245371" w:rsidRDefault="00245371" w:rsidP="00245371">
            <w:pPr>
              <w:autoSpaceDE w:val="0"/>
              <w:autoSpaceDN w:val="0"/>
              <w:adjustRightInd w:val="0"/>
              <w:spacing w:after="0" w:line="240" w:lineRule="auto"/>
              <w:rPr>
                <w:b/>
              </w:rPr>
            </w:pPr>
            <w:r w:rsidRPr="00E60248">
              <w:rPr>
                <w:rFonts w:ascii="r_ansi" w:hAnsi="r_ansi"/>
                <w:b/>
                <w:sz w:val="20"/>
                <w:szCs w:val="20"/>
                <w:highlight w:val="yellow"/>
              </w:rPr>
              <w:t>GET^RCDPECH</w:t>
            </w:r>
          </w:p>
          <w:p w14:paraId="55FDBC12" w14:textId="173D3CEB" w:rsidR="00245371" w:rsidRDefault="00245371" w:rsidP="0024537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$$PROCESS^RCBEPAY   </w:t>
            </w:r>
          </w:p>
          <w:p w14:paraId="0224F0A9" w14:textId="14FFE5F8" w:rsidR="00245371" w:rsidRDefault="00245371" w:rsidP="0024537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AUDIT^RCBEPAY      </w:t>
            </w:r>
          </w:p>
          <w:p w14:paraId="5E312902" w14:textId="7A0EFCFB" w:rsidR="00245371" w:rsidRDefault="00245371" w:rsidP="00245371">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SUSPDIS^RCBEPAY    </w:t>
            </w:r>
          </w:p>
          <w:p w14:paraId="617E419B" w14:textId="06D640A4" w:rsidR="00245371" w:rsidRDefault="00245371" w:rsidP="00245371">
            <w:pPr>
              <w:autoSpaceDE w:val="0"/>
              <w:autoSpaceDN w:val="0"/>
              <w:adjustRightInd w:val="0"/>
              <w:spacing w:after="0" w:line="240" w:lineRule="auto"/>
              <w:rPr>
                <w:b/>
              </w:rPr>
            </w:pPr>
            <w:r>
              <w:rPr>
                <w:rFonts w:ascii="r_ansi" w:hAnsi="r_ansi" w:cs="r_ansi"/>
                <w:sz w:val="20"/>
                <w:szCs w:val="20"/>
              </w:rPr>
              <w:t xml:space="preserve">MAILMSG^RCDPLPSR   </w:t>
            </w:r>
          </w:p>
          <w:p w14:paraId="0A21A1FE" w14:textId="4109B756" w:rsidR="004B3477" w:rsidRDefault="004B3477" w:rsidP="004B347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WRITE^RCDPRPLU     </w:t>
            </w:r>
          </w:p>
          <w:p w14:paraId="47503D14" w14:textId="2D14EDA8" w:rsidR="004B3477" w:rsidRDefault="004B3477" w:rsidP="004B347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LASTEDIT^RCDPUREC  </w:t>
            </w:r>
          </w:p>
          <w:p w14:paraId="6C43FDC2" w14:textId="7C001565" w:rsidR="004B3477" w:rsidRDefault="004B3477" w:rsidP="004B347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PNORBILL^RCDPURED  </w:t>
            </w:r>
          </w:p>
          <w:p w14:paraId="076ADEFC" w14:textId="049F74D2" w:rsidR="004B3477" w:rsidRDefault="004B3477" w:rsidP="004B347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$$ADDTRAN^RCDPURET </w:t>
            </w:r>
          </w:p>
          <w:p w14:paraId="29F9256B" w14:textId="618AED6B" w:rsidR="004B3477" w:rsidRDefault="004B3477" w:rsidP="004B347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DELEACCT^RCDPURET  </w:t>
            </w:r>
          </w:p>
          <w:p w14:paraId="561D325E" w14:textId="60BEDBE5" w:rsidR="004B3477" w:rsidRDefault="004B3477" w:rsidP="004B3477">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EDITFMS^RCDPURET   </w:t>
            </w:r>
          </w:p>
          <w:p w14:paraId="6E0ACEDB" w14:textId="469EBBC0" w:rsidR="004B3477" w:rsidRPr="004B3477" w:rsidRDefault="004B3477" w:rsidP="00245371">
            <w:pPr>
              <w:autoSpaceDE w:val="0"/>
              <w:autoSpaceDN w:val="0"/>
              <w:adjustRightInd w:val="0"/>
              <w:spacing w:after="0" w:line="240" w:lineRule="auto"/>
              <w:rPr>
                <w:b/>
              </w:rPr>
            </w:pPr>
            <w:r>
              <w:rPr>
                <w:rFonts w:ascii="r_ansi" w:hAnsi="r_ansi" w:cs="r_ansi"/>
                <w:sz w:val="20"/>
                <w:szCs w:val="20"/>
              </w:rPr>
              <w:t xml:space="preserve">SETUNAPP^RCDPURET  </w:t>
            </w:r>
          </w:p>
        </w:tc>
      </w:tr>
    </w:tbl>
    <w:p w14:paraId="58B1C93E" w14:textId="77777777" w:rsidR="0010366C" w:rsidRDefault="0010366C" w:rsidP="0010366C"/>
    <w:tbl>
      <w:tblPr>
        <w:tblW w:w="4991" w:type="pct"/>
        <w:tblInd w:w="17" w:type="dxa"/>
        <w:tblCellMar>
          <w:left w:w="0" w:type="dxa"/>
          <w:right w:w="0" w:type="dxa"/>
        </w:tblCellMar>
        <w:tblLook w:val="04A0" w:firstRow="1" w:lastRow="0" w:firstColumn="1" w:lastColumn="0" w:noHBand="0" w:noVBand="1"/>
      </w:tblPr>
      <w:tblGrid>
        <w:gridCol w:w="9559"/>
      </w:tblGrid>
      <w:tr w:rsidR="0010366C" w:rsidRPr="009B3C81" w14:paraId="1A56A57B" w14:textId="77777777" w:rsidTr="001B03B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37823C78" w14:textId="77777777" w:rsidR="0010366C" w:rsidRPr="009B3C81" w:rsidRDefault="0010366C" w:rsidP="001B03BC">
            <w:pPr>
              <w:spacing w:before="60" w:after="60"/>
              <w:rPr>
                <w:rFonts w:ascii="Arial" w:hAnsi="Arial" w:cs="Arial"/>
                <w:b/>
                <w:bCs/>
                <w:sz w:val="24"/>
              </w:rPr>
            </w:pPr>
            <w:r w:rsidRPr="009B3C81">
              <w:rPr>
                <w:rFonts w:ascii="Arial" w:hAnsi="Arial" w:cs="Arial"/>
                <w:b/>
                <w:bCs/>
                <w:sz w:val="24"/>
              </w:rPr>
              <w:t>Current Logic</w:t>
            </w:r>
          </w:p>
        </w:tc>
      </w:tr>
      <w:tr w:rsidR="0010366C" w:rsidRPr="009B3C81" w14:paraId="58B3961F" w14:textId="77777777" w:rsidTr="001B03B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06B1630" w14:textId="44E50522" w:rsidR="007E1AF3" w:rsidRDefault="007E1AF3" w:rsidP="007E1AF3">
            <w:pPr>
              <w:autoSpaceDE w:val="0"/>
              <w:autoSpaceDN w:val="0"/>
              <w:adjustRightInd w:val="0"/>
              <w:spacing w:after="0" w:line="240" w:lineRule="auto"/>
              <w:rPr>
                <w:rFonts w:ascii="r_ansi" w:hAnsi="r_ansi"/>
                <w:sz w:val="18"/>
                <w:szCs w:val="18"/>
              </w:rPr>
            </w:pPr>
            <w:r w:rsidRPr="007E1AF3">
              <w:rPr>
                <w:rFonts w:ascii="r_ansi" w:hAnsi="r_ansi"/>
                <w:sz w:val="18"/>
                <w:szCs w:val="18"/>
              </w:rPr>
              <w:t> </w:t>
            </w:r>
            <w:proofErr w:type="gramStart"/>
            <w:r w:rsidRPr="007E1AF3">
              <w:rPr>
                <w:rFonts w:ascii="r_ansi" w:hAnsi="r_ansi"/>
                <w:sz w:val="18"/>
                <w:szCs w:val="18"/>
              </w:rPr>
              <w:t>;Retrieve</w:t>
            </w:r>
            <w:proofErr w:type="gramEnd"/>
            <w:r w:rsidRPr="007E1AF3">
              <w:rPr>
                <w:rFonts w:ascii="r_ansi" w:hAnsi="r_ansi"/>
                <w:sz w:val="18"/>
                <w:szCs w:val="18"/>
              </w:rPr>
              <w:t xml:space="preserve"> list of Bills to link to payment</w:t>
            </w:r>
            <w:r w:rsidRPr="007E1AF3">
              <w:rPr>
                <w:rFonts w:ascii="r_ansi" w:hAnsi="r_ansi"/>
                <w:sz w:val="18"/>
                <w:szCs w:val="18"/>
              </w:rPr>
              <w:br/>
              <w:t> F  D  Q:RCAMTRM=0 Q:RCEXIT</w:t>
            </w:r>
            <w:r w:rsidRPr="007E1AF3">
              <w:rPr>
                <w:rFonts w:ascii="r_ansi" w:hAnsi="r_ansi"/>
                <w:sz w:val="18"/>
                <w:szCs w:val="18"/>
              </w:rPr>
              <w:br/>
              <w:t> . ;</w:t>
            </w:r>
            <w:r w:rsidRPr="007E1AF3">
              <w:rPr>
                <w:rFonts w:ascii="r_ansi" w:hAnsi="r_ansi"/>
                <w:sz w:val="18"/>
                <w:szCs w:val="18"/>
              </w:rPr>
              <w:br/>
            </w:r>
            <w:r w:rsidRPr="007E1AF3">
              <w:rPr>
                <w:rFonts w:ascii="r_ansi" w:hAnsi="r_ansi"/>
                <w:sz w:val="18"/>
                <w:szCs w:val="18"/>
              </w:rPr>
              <w:lastRenderedPageBreak/>
              <w:t xml:space="preserve"> . </w:t>
            </w:r>
            <w:proofErr w:type="gramStart"/>
            <w:r w:rsidRPr="007E1AF3">
              <w:rPr>
                <w:rFonts w:ascii="r_ansi" w:hAnsi="r_ansi"/>
                <w:sz w:val="18"/>
                <w:szCs w:val="18"/>
              </w:rPr>
              <w:t>;Re</w:t>
            </w:r>
            <w:proofErr w:type="gramEnd"/>
            <w:r w:rsidRPr="007E1AF3">
              <w:rPr>
                <w:rFonts w:ascii="r_ansi" w:hAnsi="r_ansi"/>
                <w:sz w:val="18"/>
                <w:szCs w:val="18"/>
              </w:rPr>
              <w:t>-</w:t>
            </w:r>
            <w:proofErr w:type="spellStart"/>
            <w:r w:rsidRPr="007E1AF3">
              <w:rPr>
                <w:rFonts w:ascii="r_ansi" w:hAnsi="r_ansi"/>
                <w:sz w:val="18"/>
                <w:szCs w:val="18"/>
              </w:rPr>
              <w:t>init</w:t>
            </w:r>
            <w:proofErr w:type="spellEnd"/>
            <w:r w:rsidRPr="007E1AF3">
              <w:rPr>
                <w:rFonts w:ascii="r_ansi" w:hAnsi="r_ansi"/>
                <w:sz w:val="18"/>
                <w:szCs w:val="18"/>
              </w:rPr>
              <w:t xml:space="preserve"> the suspense quit flag</w:t>
            </w:r>
            <w:r w:rsidRPr="007E1AF3">
              <w:rPr>
                <w:rFonts w:ascii="r_ansi" w:hAnsi="r_ansi"/>
                <w:sz w:val="18"/>
                <w:szCs w:val="18"/>
              </w:rPr>
              <w:br/>
              <w:t> . S RCQTSP=0</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;Ask</w:t>
            </w:r>
            <w:proofErr w:type="gramEnd"/>
            <w:r w:rsidRPr="007E1AF3">
              <w:rPr>
                <w:rFonts w:ascii="r_ansi" w:hAnsi="r_ansi"/>
                <w:sz w:val="18"/>
                <w:szCs w:val="18"/>
              </w:rPr>
              <w:t xml:space="preserve"> the user for the account</w:t>
            </w:r>
            <w:r w:rsidRPr="007E1AF3">
              <w:rPr>
                <w:rFonts w:ascii="r_ansi" w:hAnsi="r_ansi"/>
                <w:sz w:val="18"/>
                <w:szCs w:val="18"/>
              </w:rPr>
              <w:br/>
              <w:t> . S RCDCHKSW=1</w:t>
            </w:r>
            <w:proofErr w:type="gramStart"/>
            <w:r w:rsidRPr="007E1AF3">
              <w:rPr>
                <w:rFonts w:ascii="r_ansi" w:hAnsi="r_ansi"/>
                <w:sz w:val="18"/>
                <w:szCs w:val="18"/>
              </w:rPr>
              <w:t>,HRCDCKSW</w:t>
            </w:r>
            <w:proofErr w:type="gramEnd"/>
            <w:r w:rsidRPr="007E1AF3">
              <w:rPr>
                <w:rFonts w:ascii="r_ansi" w:hAnsi="r_ansi"/>
                <w:sz w:val="18"/>
                <w:szCs w:val="18"/>
              </w:rPr>
              <w:t>=0,RCACCT=$$GETACCT(RCRECTDA) I RCDCHKSW=0 W ! Q    </w:t>
            </w:r>
            <w:proofErr w:type="gramStart"/>
            <w:r w:rsidRPr="007E1AF3">
              <w:rPr>
                <w:rFonts w:ascii="r_ansi" w:hAnsi="r_ansi"/>
                <w:sz w:val="18"/>
                <w:szCs w:val="18"/>
              </w:rPr>
              <w:t>;</w:t>
            </w:r>
            <w:proofErr w:type="spellStart"/>
            <w:r w:rsidRPr="007E1AF3">
              <w:rPr>
                <w:rFonts w:ascii="r_ansi" w:hAnsi="r_ansi"/>
                <w:sz w:val="18"/>
                <w:szCs w:val="18"/>
              </w:rPr>
              <w:t>prca</w:t>
            </w:r>
            <w:proofErr w:type="spellEnd"/>
            <w:proofErr w:type="gramEnd"/>
            <w:r w:rsidRPr="007E1AF3">
              <w:rPr>
                <w:rFonts w:ascii="r_ansi" w:hAnsi="r_ansi"/>
                <w:sz w:val="18"/>
                <w:szCs w:val="18"/>
              </w:rPr>
              <w:t>*4.5*301</w:t>
            </w:r>
            <w:r w:rsidRPr="007E1AF3">
              <w:rPr>
                <w:rFonts w:ascii="r_ansi" w:hAnsi="r_ansi"/>
                <w:sz w:val="18"/>
                <w:szCs w:val="18"/>
              </w:rPr>
              <w:br/>
              <w:t> . I RCACCT=-1 D</w:t>
            </w:r>
            <w:proofErr w:type="gramStart"/>
            <w:r w:rsidRPr="007E1AF3">
              <w:rPr>
                <w:rFonts w:ascii="r_ansi" w:hAnsi="r_ansi"/>
                <w:sz w:val="18"/>
                <w:szCs w:val="18"/>
              </w:rPr>
              <w:t>  Q</w:t>
            </w:r>
            <w:proofErr w:type="gramEnd"/>
            <w:r w:rsidRPr="007E1AF3">
              <w:rPr>
                <w:rFonts w:ascii="r_ansi" w:hAnsi="r_ansi"/>
                <w:sz w:val="18"/>
                <w:szCs w:val="18"/>
              </w:rPr>
              <w:br/>
              <w:t> . . S RCRSP=$$</w:t>
            </w:r>
            <w:proofErr w:type="gramStart"/>
            <w:r w:rsidRPr="007E1AF3">
              <w:rPr>
                <w:rFonts w:ascii="r_ansi" w:hAnsi="r_ansi"/>
                <w:sz w:val="18"/>
                <w:szCs w:val="18"/>
              </w:rPr>
              <w:t>CONQUIT(</w:t>
            </w:r>
            <w:proofErr w:type="gramEnd"/>
            <w:r w:rsidRPr="007E1AF3">
              <w:rPr>
                <w:rFonts w:ascii="r_ansi" w:hAnsi="r_ansi"/>
                <w:sz w:val="18"/>
                <w:szCs w:val="18"/>
              </w:rPr>
              <w:t>)</w:t>
            </w:r>
            <w:r w:rsidRPr="007E1AF3">
              <w:rPr>
                <w:rFonts w:ascii="r_ansi" w:hAnsi="r_ansi"/>
                <w:sz w:val="18"/>
                <w:szCs w:val="18"/>
              </w:rPr>
              <w:br/>
              <w:t> . . S</w:t>
            </w:r>
            <w:proofErr w:type="gramStart"/>
            <w:r w:rsidRPr="007E1AF3">
              <w:rPr>
                <w:rFonts w:ascii="r_ansi" w:hAnsi="r_ansi"/>
                <w:sz w:val="18"/>
                <w:szCs w:val="18"/>
              </w:rPr>
              <w:t>:RCRSP</w:t>
            </w:r>
            <w:proofErr w:type="gramEnd"/>
            <w:r w:rsidRPr="007E1AF3">
              <w:rPr>
                <w:rFonts w:ascii="r_ansi" w:hAnsi="r_ansi"/>
                <w:sz w:val="18"/>
                <w:szCs w:val="18"/>
              </w:rPr>
              <w:t>=1 RCEXIT=1</w:t>
            </w:r>
            <w:r w:rsidRPr="007E1AF3">
              <w:rPr>
                <w:rFonts w:ascii="r_ansi" w:hAnsi="r_ansi"/>
                <w:sz w:val="18"/>
                <w:szCs w:val="18"/>
              </w:rPr>
              <w:br/>
              <w:t> . ;</w:t>
            </w:r>
            <w:r w:rsidRPr="007E1AF3">
              <w:rPr>
                <w:rFonts w:ascii="r_ansi" w:hAnsi="r_ansi"/>
                <w:sz w:val="18"/>
                <w:szCs w:val="18"/>
              </w:rPr>
              <w:br/>
              <w:t> . I RCACCT=0 D</w:t>
            </w:r>
            <w:proofErr w:type="gramStart"/>
            <w:r w:rsidRPr="007E1AF3">
              <w:rPr>
                <w:rFonts w:ascii="r_ansi" w:hAnsi="r_ansi"/>
                <w:sz w:val="18"/>
                <w:szCs w:val="18"/>
              </w:rPr>
              <w:t>  Q</w:t>
            </w:r>
            <w:proofErr w:type="gramEnd"/>
            <w:r w:rsidRPr="007E1AF3">
              <w:rPr>
                <w:rFonts w:ascii="r_ansi" w:hAnsi="r_ansi"/>
                <w:sz w:val="18"/>
                <w:szCs w:val="18"/>
              </w:rPr>
              <w:br/>
              <w:t xml:space="preserve"> . . </w:t>
            </w:r>
            <w:proofErr w:type="gramStart"/>
            <w:r w:rsidRPr="007E1AF3">
              <w:rPr>
                <w:rFonts w:ascii="r_ansi" w:hAnsi="r_ansi"/>
                <w:sz w:val="18"/>
                <w:szCs w:val="18"/>
              </w:rPr>
              <w:t>W !</w:t>
            </w:r>
            <w:proofErr w:type="gramEnd"/>
            <w:r w:rsidRPr="007E1AF3">
              <w:rPr>
                <w:rFonts w:ascii="r_ansi" w:hAnsi="r_ansi"/>
                <w:sz w:val="18"/>
                <w:szCs w:val="18"/>
              </w:rPr>
              <w:t>,?6,"Invalid Bill Number, Please try again...."</w:t>
            </w:r>
            <w:r w:rsidRPr="007E1AF3">
              <w:rPr>
                <w:rFonts w:ascii="r_ansi" w:hAnsi="r_ansi"/>
                <w:sz w:val="18"/>
                <w:szCs w:val="18"/>
              </w:rPr>
              <w:br/>
              <w:t> . S</w:t>
            </w:r>
            <w:proofErr w:type="gramStart"/>
            <w:r w:rsidRPr="007E1AF3">
              <w:rPr>
                <w:rFonts w:ascii="r_ansi" w:hAnsi="r_ansi"/>
                <w:sz w:val="18"/>
                <w:szCs w:val="18"/>
              </w:rPr>
              <w:t>:RCACCT</w:t>
            </w:r>
            <w:proofErr w:type="gramEnd"/>
            <w:r w:rsidRPr="007E1AF3">
              <w:rPr>
                <w:rFonts w:ascii="r_ansi" w:hAnsi="r_ansi"/>
                <w:sz w:val="18"/>
                <w:szCs w:val="18"/>
              </w:rPr>
              <w:t>="SUSPENSE" RCACCT=""     ;Payment needs to remain in suspense.</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;Ask</w:t>
            </w:r>
            <w:proofErr w:type="gramEnd"/>
            <w:r w:rsidRPr="007E1AF3">
              <w:rPr>
                <w:rFonts w:ascii="r_ansi" w:hAnsi="r_ansi"/>
                <w:sz w:val="18"/>
                <w:szCs w:val="18"/>
              </w:rPr>
              <w:t xml:space="preserve"> the user for the amount</w:t>
            </w:r>
            <w:r w:rsidRPr="007E1AF3">
              <w:rPr>
                <w:rFonts w:ascii="r_ansi" w:hAnsi="r_ansi"/>
                <w:sz w:val="18"/>
                <w:szCs w:val="18"/>
              </w:rPr>
              <w:br/>
              <w:t> . S RCAMT=$$</w:t>
            </w:r>
            <w:proofErr w:type="gramStart"/>
            <w:r w:rsidRPr="007E1AF3">
              <w:rPr>
                <w:rFonts w:ascii="r_ansi" w:hAnsi="r_ansi"/>
                <w:sz w:val="18"/>
                <w:szCs w:val="18"/>
              </w:rPr>
              <w:t>GETAMT(</w:t>
            </w:r>
            <w:proofErr w:type="gramEnd"/>
            <w:r w:rsidRPr="007E1AF3">
              <w:rPr>
                <w:rFonts w:ascii="r_ansi" w:hAnsi="r_ansi"/>
                <w:sz w:val="18"/>
                <w:szCs w:val="18"/>
              </w:rPr>
              <w:t>RCACCT,RCAMTRM)</w:t>
            </w:r>
            <w:r w:rsidRPr="007E1AF3">
              <w:rPr>
                <w:rFonts w:ascii="r_ansi" w:hAnsi="r_ansi"/>
                <w:sz w:val="18"/>
                <w:szCs w:val="18"/>
              </w:rPr>
              <w:br/>
              <w:t> . Q</w:t>
            </w:r>
            <w:proofErr w:type="gramStart"/>
            <w:r w:rsidRPr="007E1AF3">
              <w:rPr>
                <w:rFonts w:ascii="r_ansi" w:hAnsi="r_ansi"/>
                <w:sz w:val="18"/>
                <w:szCs w:val="18"/>
              </w:rPr>
              <w:t>:RCAMT</w:t>
            </w:r>
            <w:proofErr w:type="gramEnd"/>
            <w:r w:rsidRPr="007E1AF3">
              <w:rPr>
                <w:rFonts w:ascii="r_ansi" w:hAnsi="r_ansi"/>
                <w:sz w:val="18"/>
                <w:szCs w:val="18"/>
              </w:rPr>
              <w:t>=-1</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;Ask</w:t>
            </w:r>
            <w:proofErr w:type="gramEnd"/>
            <w:r w:rsidRPr="007E1AF3">
              <w:rPr>
                <w:rFonts w:ascii="r_ansi" w:hAnsi="r_ansi"/>
                <w:sz w:val="18"/>
                <w:szCs w:val="18"/>
              </w:rPr>
              <w:t xml:space="preserve"> the user for Comment if no account is entered.</w:t>
            </w:r>
            <w:r w:rsidRPr="007E1AF3">
              <w:rPr>
                <w:rFonts w:ascii="r_ansi" w:hAnsi="r_ansi"/>
                <w:sz w:val="18"/>
                <w:szCs w:val="18"/>
              </w:rPr>
              <w:br/>
              <w:t> . S RCCMT=""</w:t>
            </w:r>
            <w:r w:rsidRPr="007E1AF3">
              <w:rPr>
                <w:rFonts w:ascii="r_ansi" w:hAnsi="r_ansi"/>
                <w:sz w:val="18"/>
                <w:szCs w:val="18"/>
              </w:rPr>
              <w:br/>
              <w:t> . I RCACCT="" S RCCMT</w:t>
            </w:r>
            <w:r w:rsidR="0025289A" w:rsidRPr="0025289A">
              <w:rPr>
                <w:rFonts w:ascii="r_ansi" w:hAnsi="r_ansi"/>
                <w:sz w:val="18"/>
                <w:szCs w:val="18"/>
              </w:rPr>
              <w:t>=$$</w:t>
            </w:r>
            <w:proofErr w:type="gramStart"/>
            <w:r w:rsidR="0025289A" w:rsidRPr="0025289A">
              <w:rPr>
                <w:rFonts w:ascii="r_ansi" w:hAnsi="r_ansi"/>
                <w:sz w:val="18"/>
                <w:szCs w:val="18"/>
              </w:rPr>
              <w:t>GETCMT(</w:t>
            </w:r>
            <w:proofErr w:type="gramEnd"/>
            <w:r w:rsidR="0025289A" w:rsidRPr="0025289A">
              <w:rPr>
                <w:rFonts w:ascii="r_ansi" w:hAnsi="r_ansi"/>
                <w:sz w:val="18"/>
                <w:szCs w:val="18"/>
              </w:rPr>
              <w:t>)</w:t>
            </w:r>
            <w:r w:rsidRPr="007E1AF3">
              <w:rPr>
                <w:rFonts w:ascii="r_ansi" w:hAnsi="r_ansi"/>
                <w:sz w:val="18"/>
                <w:szCs w:val="18"/>
              </w:rPr>
              <w:br/>
              <w:t xml:space="preserve"> . </w:t>
            </w:r>
            <w:proofErr w:type="gramStart"/>
            <w:r w:rsidRPr="007E1AF3">
              <w:rPr>
                <w:rFonts w:ascii="r_ansi" w:hAnsi="r_ansi"/>
                <w:sz w:val="18"/>
                <w:szCs w:val="18"/>
              </w:rPr>
              <w:t>;timed</w:t>
            </w:r>
            <w:proofErr w:type="gramEnd"/>
            <w:r w:rsidRPr="007E1AF3">
              <w:rPr>
                <w:rFonts w:ascii="r_ansi" w:hAnsi="r_ansi"/>
                <w:sz w:val="18"/>
                <w:szCs w:val="18"/>
              </w:rPr>
              <w:t xml:space="preserve"> out or ^ - exit.</w:t>
            </w:r>
            <w:r w:rsidRPr="007E1AF3">
              <w:rPr>
                <w:rFonts w:ascii="r_ansi" w:hAnsi="r_ansi"/>
                <w:sz w:val="18"/>
                <w:szCs w:val="18"/>
              </w:rPr>
              <w:br/>
              <w:t> . I (RCCMT=-1)</w:t>
            </w:r>
            <w:proofErr w:type="gramStart"/>
            <w:r w:rsidRPr="007E1AF3">
              <w:rPr>
                <w:rFonts w:ascii="r_ansi" w:hAnsi="r_ansi"/>
                <w:sz w:val="18"/>
                <w:szCs w:val="18"/>
              </w:rPr>
              <w:t>!(</w:t>
            </w:r>
            <w:proofErr w:type="gramEnd"/>
            <w:r w:rsidRPr="007E1AF3">
              <w:rPr>
                <w:rFonts w:ascii="r_ansi" w:hAnsi="r_ansi"/>
                <w:sz w:val="18"/>
                <w:szCs w:val="18"/>
              </w:rPr>
              <w:t>RCCMT="^") Q</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;Update</w:t>
            </w:r>
            <w:proofErr w:type="gramEnd"/>
            <w:r w:rsidRPr="007E1AF3">
              <w:rPr>
                <w:rFonts w:ascii="r_ansi" w:hAnsi="r_ansi"/>
                <w:sz w:val="18"/>
                <w:szCs w:val="18"/>
              </w:rPr>
              <w:t xml:space="preserve"> the array and amount remaining.</w:t>
            </w:r>
            <w:r w:rsidRPr="007E1AF3">
              <w:rPr>
                <w:rFonts w:ascii="r_ansi" w:hAnsi="r_ansi"/>
                <w:sz w:val="18"/>
                <w:szCs w:val="18"/>
              </w:rPr>
              <w:br/>
              <w:t> . S RCCT=RCCT+1</w:t>
            </w:r>
            <w:r w:rsidRPr="007E1AF3">
              <w:rPr>
                <w:rFonts w:ascii="r_ansi" w:hAnsi="r_ansi"/>
                <w:sz w:val="18"/>
                <w:szCs w:val="18"/>
              </w:rPr>
              <w:br/>
              <w:t> . S </w:t>
            </w:r>
            <w:proofErr w:type="gramStart"/>
            <w:r w:rsidRPr="007E1AF3">
              <w:rPr>
                <w:rFonts w:ascii="r_ansi" w:hAnsi="r_ansi"/>
                <w:sz w:val="18"/>
                <w:szCs w:val="18"/>
              </w:rPr>
              <w:t>RCARRAY(</w:t>
            </w:r>
            <w:proofErr w:type="gramEnd"/>
            <w:r w:rsidRPr="007E1AF3">
              <w:rPr>
                <w:rFonts w:ascii="r_ansi" w:hAnsi="r_ansi"/>
                <w:sz w:val="18"/>
                <w:szCs w:val="18"/>
              </w:rPr>
              <w:t>RCCT)=RCACCT_U_RCAMT_U_RCCMT_U_$$GETACTNM(RCACCT)</w:t>
            </w:r>
            <w:r w:rsidRPr="007E1AF3">
              <w:rPr>
                <w:rFonts w:ascii="r_ansi" w:hAnsi="r_ansi"/>
                <w:sz w:val="18"/>
                <w:szCs w:val="18"/>
              </w:rPr>
              <w:br/>
              <w:t> . S RCAMTRM=RCAMTRM-RCAMT</w:t>
            </w:r>
            <w:r w:rsidRPr="007E1AF3">
              <w:rPr>
                <w:rFonts w:ascii="r_ansi" w:hAnsi="r_ansi"/>
                <w:sz w:val="18"/>
                <w:szCs w:val="18"/>
              </w:rPr>
              <w:br/>
              <w:t> . ;</w:t>
            </w:r>
          </w:p>
          <w:p w14:paraId="753F7A30" w14:textId="77777777" w:rsidR="007E1AF3" w:rsidRDefault="007E1AF3" w:rsidP="001B03BC">
            <w:pPr>
              <w:spacing w:before="60" w:after="60"/>
              <w:rPr>
                <w:rFonts w:ascii="r_ansi" w:hAnsi="r_ansi"/>
                <w:sz w:val="18"/>
                <w:szCs w:val="18"/>
              </w:rPr>
            </w:pPr>
          </w:p>
          <w:p w14:paraId="1F3F74A8" w14:textId="77777777" w:rsidR="007E1AF3" w:rsidRDefault="007E1AF3" w:rsidP="001B03BC">
            <w:pPr>
              <w:spacing w:before="60" w:after="60"/>
              <w:rPr>
                <w:rFonts w:ascii="r_ansi" w:hAnsi="r_ansi"/>
                <w:sz w:val="18"/>
                <w:szCs w:val="18"/>
              </w:rPr>
            </w:pPr>
          </w:p>
          <w:p w14:paraId="12CB722E" w14:textId="77777777" w:rsidR="0010366C" w:rsidRDefault="0010366C" w:rsidP="001B03BC">
            <w:pPr>
              <w:spacing w:before="60" w:after="60"/>
              <w:rPr>
                <w:rFonts w:ascii="r_ansi" w:hAnsi="r_ansi"/>
                <w:sz w:val="18"/>
                <w:szCs w:val="18"/>
              </w:rPr>
            </w:pPr>
            <w:r w:rsidRPr="0010366C">
              <w:rPr>
                <w:rFonts w:ascii="r_ansi" w:hAnsi="r_ansi"/>
                <w:sz w:val="18"/>
                <w:szCs w:val="18"/>
              </w:rPr>
              <w:t> ;Update the suspense comment</w:t>
            </w:r>
            <w:r w:rsidRPr="0010366C">
              <w:rPr>
                <w:rFonts w:ascii="r_ansi" w:hAnsi="r_ansi"/>
                <w:sz w:val="18"/>
                <w:szCs w:val="18"/>
              </w:rPr>
              <w:br/>
              <w:t>UPDCMT(RCRECTDA,RCTRANDA,RCCMT) ;</w:t>
            </w:r>
            <w:r w:rsidRPr="0010366C">
              <w:rPr>
                <w:rFonts w:ascii="r_ansi" w:hAnsi="r_ansi"/>
                <w:sz w:val="18"/>
                <w:szCs w:val="18"/>
              </w:rPr>
              <w:br/>
              <w:t> ;</w:t>
            </w:r>
            <w:r w:rsidRPr="0010366C">
              <w:rPr>
                <w:rFonts w:ascii="r_ansi" w:hAnsi="r_ansi"/>
                <w:sz w:val="18"/>
                <w:szCs w:val="18"/>
              </w:rPr>
              <w:br/>
              <w:t> N DR,DIE,DA,DTOUT</w:t>
            </w:r>
            <w:r w:rsidRPr="0010366C">
              <w:rPr>
                <w:rFonts w:ascii="r_ansi" w:hAnsi="r_ansi"/>
                <w:sz w:val="18"/>
                <w:szCs w:val="18"/>
              </w:rPr>
              <w:br/>
              <w:t> S DR="1.02///"_RCCMT_";" S DIE="^RCY(344,"_RCRECTDA_",1,"</w:t>
            </w:r>
            <w:r w:rsidRPr="0010366C">
              <w:rPr>
                <w:rFonts w:ascii="r_ansi" w:hAnsi="r_ansi"/>
                <w:sz w:val="18"/>
                <w:szCs w:val="18"/>
              </w:rPr>
              <w:br/>
              <w:t> S DA=RCTRANDA,DA(1)=RCRECTDA</w:t>
            </w:r>
            <w:r w:rsidRPr="0010366C">
              <w:rPr>
                <w:rFonts w:ascii="r_ansi" w:hAnsi="r_ansi"/>
                <w:sz w:val="18"/>
                <w:szCs w:val="18"/>
              </w:rPr>
              <w:br/>
              <w:t> D ^DIE</w:t>
            </w:r>
            <w:r w:rsidRPr="0010366C">
              <w:rPr>
                <w:rFonts w:ascii="r_ansi" w:hAnsi="r_ansi"/>
                <w:sz w:val="18"/>
                <w:szCs w:val="18"/>
              </w:rPr>
              <w:br/>
              <w:t> Q</w:t>
            </w:r>
            <w:r w:rsidRPr="0010366C">
              <w:rPr>
                <w:rFonts w:ascii="r_ansi" w:hAnsi="r_ansi" w:cs="r_ansi"/>
                <w:sz w:val="18"/>
                <w:szCs w:val="18"/>
              </w:rPr>
              <w:br/>
            </w:r>
          </w:p>
          <w:p w14:paraId="09172A04" w14:textId="75A4BE54" w:rsidR="007E1AF3" w:rsidRPr="0010366C" w:rsidRDefault="007E1AF3" w:rsidP="001B03BC">
            <w:pPr>
              <w:spacing w:before="60" w:after="60"/>
              <w:rPr>
                <w:rFonts w:ascii="r_ansi" w:hAnsi="r_ansi"/>
                <w:sz w:val="18"/>
                <w:szCs w:val="18"/>
              </w:rPr>
            </w:pPr>
            <w:r w:rsidRPr="007E1AF3">
              <w:rPr>
                <w:rFonts w:ascii="r_ansi" w:hAnsi="r_ansi"/>
                <w:sz w:val="18"/>
                <w:szCs w:val="18"/>
              </w:rPr>
              <w:t>GETCMT() ; Ask the user for the amount</w:t>
            </w:r>
            <w:r w:rsidRPr="007E1AF3">
              <w:rPr>
                <w:rFonts w:ascii="r_ansi" w:hAnsi="r_ansi"/>
                <w:sz w:val="18"/>
                <w:szCs w:val="18"/>
              </w:rPr>
              <w:br/>
              <w:t> ;</w:t>
            </w:r>
            <w:r w:rsidRPr="007E1AF3">
              <w:rPr>
                <w:rFonts w:ascii="r_ansi" w:hAnsi="r_ansi"/>
                <w:sz w:val="18"/>
                <w:szCs w:val="18"/>
              </w:rPr>
              <w:br/>
              <w:t> N X,Y,DTOUT,DUOUT,DIR,DIROUT,DIRUT</w:t>
            </w:r>
            <w:r w:rsidRPr="007E1AF3">
              <w:rPr>
                <w:rFonts w:ascii="r_ansi" w:hAnsi="r_ansi"/>
                <w:sz w:val="18"/>
                <w:szCs w:val="18"/>
              </w:rPr>
              <w:br/>
              <w:t> F  D  Q:Y'=""</w:t>
            </w:r>
            <w:r w:rsidRPr="007E1AF3">
              <w:rPr>
                <w:rFonts w:ascii="r_ansi" w:hAnsi="r_ansi"/>
                <w:sz w:val="18"/>
                <w:szCs w:val="18"/>
              </w:rPr>
              <w:br/>
              <w:t> . S </w:t>
            </w:r>
            <w:proofErr w:type="gramStart"/>
            <w:r w:rsidRPr="007E1AF3">
              <w:rPr>
                <w:rFonts w:ascii="r_ansi" w:hAnsi="r_ansi"/>
                <w:sz w:val="18"/>
                <w:szCs w:val="18"/>
              </w:rPr>
              <w:t>DIR(</w:t>
            </w:r>
            <w:proofErr w:type="gramEnd"/>
            <w:r w:rsidRPr="007E1AF3">
              <w:rPr>
                <w:rFonts w:ascii="r_ansi" w:hAnsi="r_ansi"/>
                <w:sz w:val="18"/>
                <w:szCs w:val="18"/>
              </w:rPr>
              <w:t>0)="FAO^3:50"</w:t>
            </w:r>
            <w:r w:rsidRPr="007E1AF3">
              <w:rPr>
                <w:rFonts w:ascii="r_ansi" w:hAnsi="r_ansi"/>
                <w:sz w:val="18"/>
                <w:szCs w:val="18"/>
              </w:rPr>
              <w:br/>
              <w:t> . S </w:t>
            </w:r>
            <w:proofErr w:type="gramStart"/>
            <w:r w:rsidRPr="007E1AF3">
              <w:rPr>
                <w:rFonts w:ascii="r_ansi" w:hAnsi="r_ansi"/>
                <w:sz w:val="18"/>
                <w:szCs w:val="18"/>
              </w:rPr>
              <w:t>DIR(</w:t>
            </w:r>
            <w:proofErr w:type="gramEnd"/>
            <w:r w:rsidRPr="007E1AF3">
              <w:rPr>
                <w:rFonts w:ascii="r_ansi" w:hAnsi="r_ansi"/>
                <w:sz w:val="18"/>
                <w:szCs w:val="18"/>
              </w:rPr>
              <w:t>"A")="Comment: "</w:t>
            </w:r>
            <w:r w:rsidRPr="007E1AF3">
              <w:rPr>
                <w:rFonts w:ascii="r_ansi" w:hAnsi="r_ansi"/>
                <w:sz w:val="18"/>
                <w:szCs w:val="18"/>
              </w:rPr>
              <w:br/>
              <w:t> . D ^DIR</w:t>
            </w:r>
            <w:r w:rsidRPr="007E1AF3">
              <w:rPr>
                <w:rFonts w:ascii="r_ansi" w:hAnsi="r_ansi"/>
                <w:sz w:val="18"/>
                <w:szCs w:val="18"/>
              </w:rPr>
              <w:br/>
              <w:t xml:space="preserve"> . </w:t>
            </w:r>
            <w:proofErr w:type="gramStart"/>
            <w:r w:rsidRPr="007E1AF3">
              <w:rPr>
                <w:rFonts w:ascii="r_ansi" w:hAnsi="r_ansi"/>
                <w:sz w:val="18"/>
                <w:szCs w:val="18"/>
              </w:rPr>
              <w:t>;strip</w:t>
            </w:r>
            <w:proofErr w:type="gramEnd"/>
            <w:r w:rsidRPr="007E1AF3">
              <w:rPr>
                <w:rFonts w:ascii="r_ansi" w:hAnsi="r_ansi"/>
                <w:sz w:val="18"/>
                <w:szCs w:val="18"/>
              </w:rPr>
              <w:t xml:space="preserve"> all leading and trailing spaces</w:t>
            </w:r>
            <w:r w:rsidRPr="007E1AF3">
              <w:rPr>
                <w:rFonts w:ascii="r_ansi" w:hAnsi="r_ansi"/>
                <w:sz w:val="18"/>
                <w:szCs w:val="18"/>
              </w:rPr>
              <w:br/>
              <w:t> . S Y=$$TRIM^XLFSTR(Y)</w:t>
            </w:r>
            <w:r w:rsidRPr="007E1AF3">
              <w:rPr>
                <w:rFonts w:ascii="r_ansi" w:hAnsi="r_ansi"/>
                <w:sz w:val="18"/>
                <w:szCs w:val="18"/>
              </w:rPr>
              <w:br/>
              <w:t> . I Y="" </w:t>
            </w:r>
            <w:proofErr w:type="gramStart"/>
            <w:r w:rsidRPr="007E1AF3">
              <w:rPr>
                <w:rFonts w:ascii="r_ansi" w:hAnsi="r_ansi"/>
                <w:sz w:val="18"/>
                <w:szCs w:val="18"/>
              </w:rPr>
              <w:t>W !</w:t>
            </w:r>
            <w:proofErr w:type="gramEnd"/>
            <w:r w:rsidRPr="007E1AF3">
              <w:rPr>
                <w:rFonts w:ascii="r_ansi" w:hAnsi="r_ansi"/>
                <w:sz w:val="18"/>
                <w:szCs w:val="18"/>
              </w:rPr>
              <w:t xml:space="preserve">,"A comment is required when changing the status of an item in Suspense. </w:t>
            </w:r>
            <w:proofErr w:type="spellStart"/>
            <w:r w:rsidRPr="007E1AF3">
              <w:rPr>
                <w:rFonts w:ascii="r_ansi" w:hAnsi="r_ansi"/>
                <w:sz w:val="18"/>
                <w:szCs w:val="18"/>
              </w:rPr>
              <w:t>Please"</w:t>
            </w:r>
            <w:proofErr w:type="gramStart"/>
            <w:r w:rsidRPr="007E1AF3">
              <w:rPr>
                <w:rFonts w:ascii="r_ansi" w:hAnsi="r_ansi"/>
                <w:sz w:val="18"/>
                <w:szCs w:val="18"/>
              </w:rPr>
              <w:t>,!,"</w:t>
            </w:r>
            <w:proofErr w:type="gramEnd"/>
            <w:r w:rsidRPr="007E1AF3">
              <w:rPr>
                <w:rFonts w:ascii="r_ansi" w:hAnsi="r_ansi"/>
                <w:sz w:val="18"/>
                <w:szCs w:val="18"/>
              </w:rPr>
              <w:t>try</w:t>
            </w:r>
            <w:proofErr w:type="spellEnd"/>
            <w:r w:rsidRPr="007E1AF3">
              <w:rPr>
                <w:rFonts w:ascii="r_ansi" w:hAnsi="r_ansi"/>
                <w:sz w:val="18"/>
                <w:szCs w:val="18"/>
              </w:rPr>
              <w:t xml:space="preserve"> again." Q</w:t>
            </w:r>
            <w:r w:rsidRPr="007E1AF3">
              <w:rPr>
                <w:rFonts w:ascii="r_ansi" w:hAnsi="r_ansi"/>
                <w:sz w:val="18"/>
                <w:szCs w:val="18"/>
              </w:rPr>
              <w:br/>
              <w:t> . I $D(DTOUT) S Y=-1</w:t>
            </w:r>
            <w:r w:rsidRPr="007E1AF3">
              <w:rPr>
                <w:rFonts w:ascii="r_ansi" w:hAnsi="r_ansi"/>
                <w:sz w:val="18"/>
                <w:szCs w:val="18"/>
              </w:rPr>
              <w:br/>
            </w:r>
            <w:r w:rsidRPr="007E1AF3">
              <w:rPr>
                <w:rFonts w:ascii="r_ansi" w:hAnsi="r_ansi"/>
                <w:sz w:val="18"/>
                <w:szCs w:val="18"/>
              </w:rPr>
              <w:lastRenderedPageBreak/>
              <w:t> Q Y</w:t>
            </w:r>
          </w:p>
        </w:tc>
      </w:tr>
    </w:tbl>
    <w:p w14:paraId="7C9305B7" w14:textId="77777777" w:rsidR="0010366C" w:rsidRDefault="0010366C" w:rsidP="0010366C"/>
    <w:tbl>
      <w:tblPr>
        <w:tblW w:w="4991" w:type="pct"/>
        <w:tblInd w:w="17" w:type="dxa"/>
        <w:tblCellMar>
          <w:left w:w="0" w:type="dxa"/>
          <w:right w:w="0" w:type="dxa"/>
        </w:tblCellMar>
        <w:tblLook w:val="04A0" w:firstRow="1" w:lastRow="0" w:firstColumn="1" w:lastColumn="0" w:noHBand="0" w:noVBand="1"/>
      </w:tblPr>
      <w:tblGrid>
        <w:gridCol w:w="9559"/>
      </w:tblGrid>
      <w:tr w:rsidR="0010366C" w:rsidRPr="009B3C81" w14:paraId="0C2109CB" w14:textId="77777777" w:rsidTr="001B03BC">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F4F313F" w14:textId="77777777" w:rsidR="0010366C" w:rsidRPr="009B3C81" w:rsidRDefault="0010366C" w:rsidP="001B03BC">
            <w:pPr>
              <w:spacing w:before="60" w:after="60"/>
              <w:rPr>
                <w:rFonts w:ascii="Arial" w:hAnsi="Arial" w:cs="Arial"/>
                <w:b/>
                <w:bCs/>
              </w:rPr>
            </w:pPr>
            <w:r w:rsidRPr="009B3C81">
              <w:rPr>
                <w:rFonts w:ascii="Arial" w:hAnsi="Arial" w:cs="Arial"/>
                <w:b/>
                <w:bCs/>
              </w:rPr>
              <w:t>Modified Logic (Changes are in bold)</w:t>
            </w:r>
          </w:p>
        </w:tc>
      </w:tr>
      <w:tr w:rsidR="0010366C" w:rsidRPr="00462554" w14:paraId="00F19041" w14:textId="77777777" w:rsidTr="001B03BC">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1CFBA4A" w14:textId="77777777" w:rsidR="007E1AF3" w:rsidRDefault="007E1AF3" w:rsidP="001B03BC">
            <w:pPr>
              <w:autoSpaceDE w:val="0"/>
              <w:autoSpaceDN w:val="0"/>
              <w:adjustRightInd w:val="0"/>
              <w:spacing w:after="0" w:line="240" w:lineRule="auto"/>
              <w:rPr>
                <w:rFonts w:ascii="r_ansi" w:hAnsi="r_ansi"/>
                <w:sz w:val="18"/>
                <w:szCs w:val="18"/>
              </w:rPr>
            </w:pPr>
          </w:p>
          <w:p w14:paraId="092A6E7F" w14:textId="235E1DC4" w:rsidR="007E1AF3" w:rsidRDefault="007E1AF3" w:rsidP="001B03BC">
            <w:pPr>
              <w:autoSpaceDE w:val="0"/>
              <w:autoSpaceDN w:val="0"/>
              <w:adjustRightInd w:val="0"/>
              <w:spacing w:after="0" w:line="240" w:lineRule="auto"/>
              <w:rPr>
                <w:rFonts w:ascii="r_ansi" w:hAnsi="r_ansi"/>
                <w:sz w:val="18"/>
                <w:szCs w:val="18"/>
              </w:rPr>
            </w:pPr>
            <w:r w:rsidRPr="007E1AF3">
              <w:rPr>
                <w:rFonts w:ascii="r_ansi" w:hAnsi="r_ansi"/>
                <w:sz w:val="18"/>
                <w:szCs w:val="18"/>
              </w:rPr>
              <w:t> </w:t>
            </w:r>
            <w:proofErr w:type="gramStart"/>
            <w:r w:rsidRPr="007E1AF3">
              <w:rPr>
                <w:rFonts w:ascii="r_ansi" w:hAnsi="r_ansi"/>
                <w:sz w:val="18"/>
                <w:szCs w:val="18"/>
              </w:rPr>
              <w:t>;Retrieve</w:t>
            </w:r>
            <w:proofErr w:type="gramEnd"/>
            <w:r w:rsidRPr="007E1AF3">
              <w:rPr>
                <w:rFonts w:ascii="r_ansi" w:hAnsi="r_ansi"/>
                <w:sz w:val="18"/>
                <w:szCs w:val="18"/>
              </w:rPr>
              <w:t xml:space="preserve"> list of Bills to link to payment</w:t>
            </w:r>
            <w:r w:rsidRPr="007E1AF3">
              <w:rPr>
                <w:rFonts w:ascii="r_ansi" w:hAnsi="r_ansi"/>
                <w:sz w:val="18"/>
                <w:szCs w:val="18"/>
              </w:rPr>
              <w:br/>
              <w:t> F  D  Q:RCAMTRM=0 Q:RCEXIT</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;Re</w:t>
            </w:r>
            <w:proofErr w:type="gramEnd"/>
            <w:r w:rsidRPr="007E1AF3">
              <w:rPr>
                <w:rFonts w:ascii="r_ansi" w:hAnsi="r_ansi"/>
                <w:sz w:val="18"/>
                <w:szCs w:val="18"/>
              </w:rPr>
              <w:t>-</w:t>
            </w:r>
            <w:proofErr w:type="spellStart"/>
            <w:r w:rsidRPr="007E1AF3">
              <w:rPr>
                <w:rFonts w:ascii="r_ansi" w:hAnsi="r_ansi"/>
                <w:sz w:val="18"/>
                <w:szCs w:val="18"/>
              </w:rPr>
              <w:t>init</w:t>
            </w:r>
            <w:proofErr w:type="spellEnd"/>
            <w:r w:rsidRPr="007E1AF3">
              <w:rPr>
                <w:rFonts w:ascii="r_ansi" w:hAnsi="r_ansi"/>
                <w:sz w:val="18"/>
                <w:szCs w:val="18"/>
              </w:rPr>
              <w:t xml:space="preserve"> the suspense quit flag</w:t>
            </w:r>
            <w:r w:rsidRPr="007E1AF3">
              <w:rPr>
                <w:rFonts w:ascii="r_ansi" w:hAnsi="r_ansi"/>
                <w:sz w:val="18"/>
                <w:szCs w:val="18"/>
              </w:rPr>
              <w:br/>
              <w:t> . S RCQTSP=0</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;Ask</w:t>
            </w:r>
            <w:proofErr w:type="gramEnd"/>
            <w:r w:rsidRPr="007E1AF3">
              <w:rPr>
                <w:rFonts w:ascii="r_ansi" w:hAnsi="r_ansi"/>
                <w:sz w:val="18"/>
                <w:szCs w:val="18"/>
              </w:rPr>
              <w:t xml:space="preserve"> the user for the account</w:t>
            </w:r>
            <w:r w:rsidRPr="007E1AF3">
              <w:rPr>
                <w:rFonts w:ascii="r_ansi" w:hAnsi="r_ansi"/>
                <w:sz w:val="18"/>
                <w:szCs w:val="18"/>
              </w:rPr>
              <w:br/>
              <w:t> . S RCDCHKSW=1</w:t>
            </w:r>
            <w:proofErr w:type="gramStart"/>
            <w:r w:rsidRPr="007E1AF3">
              <w:rPr>
                <w:rFonts w:ascii="r_ansi" w:hAnsi="r_ansi"/>
                <w:sz w:val="18"/>
                <w:szCs w:val="18"/>
              </w:rPr>
              <w:t>,HRCDCKSW</w:t>
            </w:r>
            <w:proofErr w:type="gramEnd"/>
            <w:r w:rsidRPr="007E1AF3">
              <w:rPr>
                <w:rFonts w:ascii="r_ansi" w:hAnsi="r_ansi"/>
                <w:sz w:val="18"/>
                <w:szCs w:val="18"/>
              </w:rPr>
              <w:t>=0,RCACCT=$$GETACCT(RCRECTDA) I RCDCHKSW=0 W ! Q    </w:t>
            </w:r>
            <w:proofErr w:type="gramStart"/>
            <w:r w:rsidRPr="007E1AF3">
              <w:rPr>
                <w:rFonts w:ascii="r_ansi" w:hAnsi="r_ansi"/>
                <w:sz w:val="18"/>
                <w:szCs w:val="18"/>
              </w:rPr>
              <w:t>;</w:t>
            </w:r>
            <w:proofErr w:type="spellStart"/>
            <w:r w:rsidRPr="007E1AF3">
              <w:rPr>
                <w:rFonts w:ascii="r_ansi" w:hAnsi="r_ansi"/>
                <w:sz w:val="18"/>
                <w:szCs w:val="18"/>
              </w:rPr>
              <w:t>prca</w:t>
            </w:r>
            <w:proofErr w:type="spellEnd"/>
            <w:proofErr w:type="gramEnd"/>
            <w:r w:rsidRPr="007E1AF3">
              <w:rPr>
                <w:rFonts w:ascii="r_ansi" w:hAnsi="r_ansi"/>
                <w:sz w:val="18"/>
                <w:szCs w:val="18"/>
              </w:rPr>
              <w:t>*4.5*301</w:t>
            </w:r>
            <w:r w:rsidRPr="007E1AF3">
              <w:rPr>
                <w:rFonts w:ascii="r_ansi" w:hAnsi="r_ansi"/>
                <w:sz w:val="18"/>
                <w:szCs w:val="18"/>
              </w:rPr>
              <w:br/>
              <w:t> . I RCACCT=-1 D</w:t>
            </w:r>
            <w:proofErr w:type="gramStart"/>
            <w:r w:rsidRPr="007E1AF3">
              <w:rPr>
                <w:rFonts w:ascii="r_ansi" w:hAnsi="r_ansi"/>
                <w:sz w:val="18"/>
                <w:szCs w:val="18"/>
              </w:rPr>
              <w:t>  Q</w:t>
            </w:r>
            <w:proofErr w:type="gramEnd"/>
            <w:r w:rsidRPr="007E1AF3">
              <w:rPr>
                <w:rFonts w:ascii="r_ansi" w:hAnsi="r_ansi"/>
                <w:sz w:val="18"/>
                <w:szCs w:val="18"/>
              </w:rPr>
              <w:br/>
              <w:t> . . S RCRSP=$$</w:t>
            </w:r>
            <w:proofErr w:type="gramStart"/>
            <w:r w:rsidRPr="007E1AF3">
              <w:rPr>
                <w:rFonts w:ascii="r_ansi" w:hAnsi="r_ansi"/>
                <w:sz w:val="18"/>
                <w:szCs w:val="18"/>
              </w:rPr>
              <w:t>CONQUIT(</w:t>
            </w:r>
            <w:proofErr w:type="gramEnd"/>
            <w:r w:rsidRPr="007E1AF3">
              <w:rPr>
                <w:rFonts w:ascii="r_ansi" w:hAnsi="r_ansi"/>
                <w:sz w:val="18"/>
                <w:szCs w:val="18"/>
              </w:rPr>
              <w:t>)</w:t>
            </w:r>
            <w:r w:rsidRPr="007E1AF3">
              <w:rPr>
                <w:rFonts w:ascii="r_ansi" w:hAnsi="r_ansi"/>
                <w:sz w:val="18"/>
                <w:szCs w:val="18"/>
              </w:rPr>
              <w:br/>
              <w:t> . . S</w:t>
            </w:r>
            <w:proofErr w:type="gramStart"/>
            <w:r w:rsidRPr="007E1AF3">
              <w:rPr>
                <w:rFonts w:ascii="r_ansi" w:hAnsi="r_ansi"/>
                <w:sz w:val="18"/>
                <w:szCs w:val="18"/>
              </w:rPr>
              <w:t>:RCRSP</w:t>
            </w:r>
            <w:proofErr w:type="gramEnd"/>
            <w:r w:rsidRPr="007E1AF3">
              <w:rPr>
                <w:rFonts w:ascii="r_ansi" w:hAnsi="r_ansi"/>
                <w:sz w:val="18"/>
                <w:szCs w:val="18"/>
              </w:rPr>
              <w:t>=1 RCEXIT=1</w:t>
            </w:r>
            <w:r w:rsidRPr="007E1AF3">
              <w:rPr>
                <w:rFonts w:ascii="r_ansi" w:hAnsi="r_ansi"/>
                <w:sz w:val="18"/>
                <w:szCs w:val="18"/>
              </w:rPr>
              <w:br/>
              <w:t> . ;</w:t>
            </w:r>
            <w:r w:rsidRPr="007E1AF3">
              <w:rPr>
                <w:rFonts w:ascii="r_ansi" w:hAnsi="r_ansi"/>
                <w:sz w:val="18"/>
                <w:szCs w:val="18"/>
              </w:rPr>
              <w:br/>
              <w:t> . I RCACCT=0 D</w:t>
            </w:r>
            <w:proofErr w:type="gramStart"/>
            <w:r w:rsidRPr="007E1AF3">
              <w:rPr>
                <w:rFonts w:ascii="r_ansi" w:hAnsi="r_ansi"/>
                <w:sz w:val="18"/>
                <w:szCs w:val="18"/>
              </w:rPr>
              <w:t>  Q</w:t>
            </w:r>
            <w:proofErr w:type="gramEnd"/>
            <w:r w:rsidRPr="007E1AF3">
              <w:rPr>
                <w:rFonts w:ascii="r_ansi" w:hAnsi="r_ansi"/>
                <w:sz w:val="18"/>
                <w:szCs w:val="18"/>
              </w:rPr>
              <w:br/>
              <w:t xml:space="preserve"> . . </w:t>
            </w:r>
            <w:proofErr w:type="gramStart"/>
            <w:r w:rsidRPr="007E1AF3">
              <w:rPr>
                <w:rFonts w:ascii="r_ansi" w:hAnsi="r_ansi"/>
                <w:sz w:val="18"/>
                <w:szCs w:val="18"/>
              </w:rPr>
              <w:t>W !</w:t>
            </w:r>
            <w:proofErr w:type="gramEnd"/>
            <w:r w:rsidRPr="007E1AF3">
              <w:rPr>
                <w:rFonts w:ascii="r_ansi" w:hAnsi="r_ansi"/>
                <w:sz w:val="18"/>
                <w:szCs w:val="18"/>
              </w:rPr>
              <w:t>,?6,"Invalid Bill Number, Please try again...."</w:t>
            </w:r>
            <w:r w:rsidRPr="007E1AF3">
              <w:rPr>
                <w:rFonts w:ascii="r_ansi" w:hAnsi="r_ansi"/>
                <w:sz w:val="18"/>
                <w:szCs w:val="18"/>
              </w:rPr>
              <w:br/>
              <w:t> . S</w:t>
            </w:r>
            <w:proofErr w:type="gramStart"/>
            <w:r w:rsidRPr="007E1AF3">
              <w:rPr>
                <w:rFonts w:ascii="r_ansi" w:hAnsi="r_ansi"/>
                <w:sz w:val="18"/>
                <w:szCs w:val="18"/>
              </w:rPr>
              <w:t>:RCACCT</w:t>
            </w:r>
            <w:proofErr w:type="gramEnd"/>
            <w:r w:rsidRPr="007E1AF3">
              <w:rPr>
                <w:rFonts w:ascii="r_ansi" w:hAnsi="r_ansi"/>
                <w:sz w:val="18"/>
                <w:szCs w:val="18"/>
              </w:rPr>
              <w:t>="SUSPENSE" RCACCT=""     ;Payment needs to remain in suspense.</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;Ask</w:t>
            </w:r>
            <w:proofErr w:type="gramEnd"/>
            <w:r w:rsidRPr="007E1AF3">
              <w:rPr>
                <w:rFonts w:ascii="r_ansi" w:hAnsi="r_ansi"/>
                <w:sz w:val="18"/>
                <w:szCs w:val="18"/>
              </w:rPr>
              <w:t xml:space="preserve"> the user for the amount</w:t>
            </w:r>
            <w:r w:rsidRPr="007E1AF3">
              <w:rPr>
                <w:rFonts w:ascii="r_ansi" w:hAnsi="r_ansi"/>
                <w:sz w:val="18"/>
                <w:szCs w:val="18"/>
              </w:rPr>
              <w:br/>
              <w:t> . S RCAMT=$$</w:t>
            </w:r>
            <w:proofErr w:type="gramStart"/>
            <w:r w:rsidRPr="007E1AF3">
              <w:rPr>
                <w:rFonts w:ascii="r_ansi" w:hAnsi="r_ansi"/>
                <w:sz w:val="18"/>
                <w:szCs w:val="18"/>
              </w:rPr>
              <w:t>GETAMT(</w:t>
            </w:r>
            <w:proofErr w:type="gramEnd"/>
            <w:r w:rsidRPr="007E1AF3">
              <w:rPr>
                <w:rFonts w:ascii="r_ansi" w:hAnsi="r_ansi"/>
                <w:sz w:val="18"/>
                <w:szCs w:val="18"/>
              </w:rPr>
              <w:t>RCACCT,RCAMTRM)</w:t>
            </w:r>
            <w:r w:rsidRPr="007E1AF3">
              <w:rPr>
                <w:rFonts w:ascii="r_ansi" w:hAnsi="r_ansi"/>
                <w:sz w:val="18"/>
                <w:szCs w:val="18"/>
              </w:rPr>
              <w:br/>
              <w:t> . Q</w:t>
            </w:r>
            <w:proofErr w:type="gramStart"/>
            <w:r w:rsidRPr="007E1AF3">
              <w:rPr>
                <w:rFonts w:ascii="r_ansi" w:hAnsi="r_ansi"/>
                <w:sz w:val="18"/>
                <w:szCs w:val="18"/>
              </w:rPr>
              <w:t>:RCAMT</w:t>
            </w:r>
            <w:proofErr w:type="gramEnd"/>
            <w:r w:rsidRPr="007E1AF3">
              <w:rPr>
                <w:rFonts w:ascii="r_ansi" w:hAnsi="r_ansi"/>
                <w:sz w:val="18"/>
                <w:szCs w:val="18"/>
              </w:rPr>
              <w:t>=-1</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;Ask</w:t>
            </w:r>
            <w:proofErr w:type="gramEnd"/>
            <w:r w:rsidRPr="007E1AF3">
              <w:rPr>
                <w:rFonts w:ascii="r_ansi" w:hAnsi="r_ansi"/>
                <w:sz w:val="18"/>
                <w:szCs w:val="18"/>
              </w:rPr>
              <w:t xml:space="preserve"> the user for Comment if no account is entered.</w:t>
            </w:r>
            <w:r w:rsidRPr="007E1AF3">
              <w:rPr>
                <w:rFonts w:ascii="r_ansi" w:hAnsi="r_ansi"/>
                <w:sz w:val="18"/>
                <w:szCs w:val="18"/>
              </w:rPr>
              <w:br/>
              <w:t> . S RCCMT=""</w:t>
            </w:r>
            <w:r w:rsidRPr="007E1AF3">
              <w:rPr>
                <w:rFonts w:ascii="r_ansi" w:hAnsi="r_ansi"/>
                <w:sz w:val="18"/>
                <w:szCs w:val="18"/>
              </w:rPr>
              <w:br/>
            </w:r>
            <w:r w:rsidRPr="0025289A">
              <w:rPr>
                <w:rFonts w:ascii="r_ansi" w:hAnsi="r_ansi"/>
                <w:b/>
                <w:sz w:val="18"/>
                <w:szCs w:val="18"/>
              </w:rPr>
              <w:t> </w:t>
            </w:r>
            <w:r w:rsidRPr="0025289A">
              <w:rPr>
                <w:rFonts w:ascii="r_ansi" w:hAnsi="r_ansi"/>
                <w:b/>
                <w:sz w:val="18"/>
                <w:szCs w:val="18"/>
                <w:highlight w:val="yellow"/>
              </w:rPr>
              <w:t>. I RCACCT="" S RCCMT</w:t>
            </w:r>
            <w:r w:rsidR="0025289A" w:rsidRPr="0025289A">
              <w:rPr>
                <w:rFonts w:ascii="r_ansi" w:hAnsi="r_ansi"/>
                <w:b/>
                <w:sz w:val="18"/>
                <w:szCs w:val="18"/>
                <w:highlight w:val="yellow"/>
              </w:rPr>
              <w:t>=$$COM^RCDPECH</w:t>
            </w:r>
            <w:r w:rsidRPr="007E1AF3">
              <w:rPr>
                <w:rFonts w:ascii="r_ansi" w:hAnsi="r_ansi"/>
                <w:sz w:val="18"/>
                <w:szCs w:val="18"/>
              </w:rPr>
              <w:br/>
              <w:t xml:space="preserve"> . </w:t>
            </w:r>
            <w:proofErr w:type="gramStart"/>
            <w:r w:rsidRPr="007E1AF3">
              <w:rPr>
                <w:rFonts w:ascii="r_ansi" w:hAnsi="r_ansi"/>
                <w:sz w:val="18"/>
                <w:szCs w:val="18"/>
              </w:rPr>
              <w:t>;timed</w:t>
            </w:r>
            <w:proofErr w:type="gramEnd"/>
            <w:r w:rsidRPr="007E1AF3">
              <w:rPr>
                <w:rFonts w:ascii="r_ansi" w:hAnsi="r_ansi"/>
                <w:sz w:val="18"/>
                <w:szCs w:val="18"/>
              </w:rPr>
              <w:t xml:space="preserve"> out or ^ - exit.</w:t>
            </w:r>
            <w:r w:rsidRPr="007E1AF3">
              <w:rPr>
                <w:rFonts w:ascii="r_ansi" w:hAnsi="r_ansi"/>
                <w:sz w:val="18"/>
                <w:szCs w:val="18"/>
              </w:rPr>
              <w:br/>
              <w:t> . I (RCCMT=-1)</w:t>
            </w:r>
            <w:proofErr w:type="gramStart"/>
            <w:r w:rsidRPr="007E1AF3">
              <w:rPr>
                <w:rFonts w:ascii="r_ansi" w:hAnsi="r_ansi"/>
                <w:sz w:val="18"/>
                <w:szCs w:val="18"/>
              </w:rPr>
              <w:t>!(</w:t>
            </w:r>
            <w:proofErr w:type="gramEnd"/>
            <w:r w:rsidRPr="007E1AF3">
              <w:rPr>
                <w:rFonts w:ascii="r_ansi" w:hAnsi="r_ansi"/>
                <w:sz w:val="18"/>
                <w:szCs w:val="18"/>
              </w:rPr>
              <w:t>RCCMT="^") Q</w:t>
            </w:r>
            <w:r w:rsidRPr="007E1AF3">
              <w:rPr>
                <w:rFonts w:ascii="r_ansi" w:hAnsi="r_ansi"/>
                <w:sz w:val="18"/>
                <w:szCs w:val="18"/>
              </w:rPr>
              <w:br/>
              <w:t> . ;</w:t>
            </w:r>
            <w:r w:rsidRPr="007E1AF3">
              <w:rPr>
                <w:rFonts w:ascii="r_ansi" w:hAnsi="r_ansi"/>
                <w:sz w:val="18"/>
                <w:szCs w:val="18"/>
              </w:rPr>
              <w:br/>
              <w:t xml:space="preserve"> . </w:t>
            </w:r>
            <w:proofErr w:type="gramStart"/>
            <w:r w:rsidRPr="007E1AF3">
              <w:rPr>
                <w:rFonts w:ascii="r_ansi" w:hAnsi="r_ansi"/>
                <w:sz w:val="18"/>
                <w:szCs w:val="18"/>
              </w:rPr>
              <w:t>;Update</w:t>
            </w:r>
            <w:proofErr w:type="gramEnd"/>
            <w:r w:rsidRPr="007E1AF3">
              <w:rPr>
                <w:rFonts w:ascii="r_ansi" w:hAnsi="r_ansi"/>
                <w:sz w:val="18"/>
                <w:szCs w:val="18"/>
              </w:rPr>
              <w:t xml:space="preserve"> the array and amount remaining.</w:t>
            </w:r>
            <w:r w:rsidRPr="007E1AF3">
              <w:rPr>
                <w:rFonts w:ascii="r_ansi" w:hAnsi="r_ansi"/>
                <w:sz w:val="18"/>
                <w:szCs w:val="18"/>
              </w:rPr>
              <w:br/>
              <w:t> . S RCCT=RCCT+1</w:t>
            </w:r>
            <w:r w:rsidRPr="007E1AF3">
              <w:rPr>
                <w:rFonts w:ascii="r_ansi" w:hAnsi="r_ansi"/>
                <w:sz w:val="18"/>
                <w:szCs w:val="18"/>
              </w:rPr>
              <w:br/>
              <w:t> . S </w:t>
            </w:r>
            <w:proofErr w:type="gramStart"/>
            <w:r w:rsidRPr="007E1AF3">
              <w:rPr>
                <w:rFonts w:ascii="r_ansi" w:hAnsi="r_ansi"/>
                <w:sz w:val="18"/>
                <w:szCs w:val="18"/>
              </w:rPr>
              <w:t>RCARRAY(</w:t>
            </w:r>
            <w:proofErr w:type="gramEnd"/>
            <w:r w:rsidRPr="007E1AF3">
              <w:rPr>
                <w:rFonts w:ascii="r_ansi" w:hAnsi="r_ansi"/>
                <w:sz w:val="18"/>
                <w:szCs w:val="18"/>
              </w:rPr>
              <w:t>RCCT)=RCACCT_U_RCAMT_U_RCCMT_U_$$GETACTNM(RCACCT)</w:t>
            </w:r>
            <w:r w:rsidRPr="007E1AF3">
              <w:rPr>
                <w:rFonts w:ascii="r_ansi" w:hAnsi="r_ansi"/>
                <w:sz w:val="18"/>
                <w:szCs w:val="18"/>
              </w:rPr>
              <w:br/>
              <w:t> . S RCAMTRM=RCAMTRM-RCAMT</w:t>
            </w:r>
            <w:r w:rsidRPr="007E1AF3">
              <w:rPr>
                <w:rFonts w:ascii="r_ansi" w:hAnsi="r_ansi"/>
                <w:sz w:val="18"/>
                <w:szCs w:val="18"/>
              </w:rPr>
              <w:br/>
              <w:t> . ;</w:t>
            </w:r>
          </w:p>
          <w:p w14:paraId="4EB8983D" w14:textId="77777777" w:rsidR="007E1AF3" w:rsidRDefault="007E1AF3" w:rsidP="001B03BC">
            <w:pPr>
              <w:autoSpaceDE w:val="0"/>
              <w:autoSpaceDN w:val="0"/>
              <w:adjustRightInd w:val="0"/>
              <w:spacing w:after="0" w:line="240" w:lineRule="auto"/>
              <w:rPr>
                <w:rFonts w:ascii="r_ansi" w:hAnsi="r_ansi"/>
                <w:sz w:val="18"/>
                <w:szCs w:val="18"/>
              </w:rPr>
            </w:pPr>
          </w:p>
          <w:p w14:paraId="1AB5304F" w14:textId="77777777" w:rsidR="007E1AF3" w:rsidRDefault="007E1AF3" w:rsidP="001B03BC">
            <w:pPr>
              <w:autoSpaceDE w:val="0"/>
              <w:autoSpaceDN w:val="0"/>
              <w:adjustRightInd w:val="0"/>
              <w:spacing w:after="0" w:line="240" w:lineRule="auto"/>
              <w:rPr>
                <w:rFonts w:ascii="r_ansi" w:hAnsi="r_ansi"/>
                <w:sz w:val="18"/>
                <w:szCs w:val="18"/>
              </w:rPr>
            </w:pPr>
          </w:p>
          <w:p w14:paraId="3BDDA7CC" w14:textId="77777777" w:rsidR="007E1AF3" w:rsidRDefault="007E1AF3" w:rsidP="001B03BC">
            <w:pPr>
              <w:autoSpaceDE w:val="0"/>
              <w:autoSpaceDN w:val="0"/>
              <w:adjustRightInd w:val="0"/>
              <w:spacing w:after="0" w:line="240" w:lineRule="auto"/>
              <w:rPr>
                <w:rFonts w:ascii="r_ansi" w:hAnsi="r_ansi"/>
                <w:sz w:val="18"/>
                <w:szCs w:val="18"/>
              </w:rPr>
            </w:pPr>
          </w:p>
          <w:p w14:paraId="5387AC6C" w14:textId="77777777" w:rsidR="0010366C" w:rsidRDefault="0010366C" w:rsidP="001B03BC">
            <w:pPr>
              <w:autoSpaceDE w:val="0"/>
              <w:autoSpaceDN w:val="0"/>
              <w:adjustRightInd w:val="0"/>
              <w:spacing w:after="0" w:line="240" w:lineRule="auto"/>
              <w:rPr>
                <w:rFonts w:ascii="r_ansi" w:hAnsi="r_ansi"/>
                <w:sz w:val="18"/>
                <w:szCs w:val="18"/>
              </w:rPr>
            </w:pPr>
            <w:r w:rsidRPr="0010366C">
              <w:rPr>
                <w:rFonts w:ascii="r_ansi" w:hAnsi="r_ansi"/>
                <w:sz w:val="18"/>
                <w:szCs w:val="18"/>
              </w:rPr>
              <w:t> ;Update the suspense comment</w:t>
            </w:r>
            <w:r w:rsidRPr="0010366C">
              <w:rPr>
                <w:rFonts w:ascii="r_ansi" w:hAnsi="r_ansi"/>
                <w:sz w:val="18"/>
                <w:szCs w:val="18"/>
              </w:rPr>
              <w:br/>
              <w:t>UPDCMT(RCRECTDA,RCTRANDA,RCCMT) ;</w:t>
            </w:r>
            <w:r w:rsidRPr="0010366C">
              <w:rPr>
                <w:rFonts w:ascii="r_ansi" w:hAnsi="r_ansi"/>
                <w:sz w:val="18"/>
                <w:szCs w:val="18"/>
              </w:rPr>
              <w:br/>
              <w:t> ;</w:t>
            </w:r>
            <w:r w:rsidRPr="0010366C">
              <w:rPr>
                <w:rFonts w:ascii="r_ansi" w:hAnsi="r_ansi"/>
                <w:sz w:val="18"/>
                <w:szCs w:val="18"/>
              </w:rPr>
              <w:br/>
              <w:t> N DR,DIE,DA,DTOUT</w:t>
            </w:r>
            <w:r w:rsidRPr="0010366C">
              <w:rPr>
                <w:rFonts w:ascii="r_ansi" w:hAnsi="r_ansi"/>
                <w:sz w:val="18"/>
                <w:szCs w:val="18"/>
              </w:rPr>
              <w:br/>
              <w:t> S DR="1.02///"_RCCMT_";" S DIE="^RCY(344,"_RCRECTDA_",1,"</w:t>
            </w:r>
            <w:r w:rsidRPr="0010366C">
              <w:rPr>
                <w:rFonts w:ascii="r_ansi" w:hAnsi="r_ansi"/>
                <w:sz w:val="18"/>
                <w:szCs w:val="18"/>
              </w:rPr>
              <w:br/>
              <w:t> S DA=RCTRANDA,DA(1)=RCRECTDA</w:t>
            </w:r>
            <w:r w:rsidRPr="0010366C">
              <w:rPr>
                <w:rFonts w:ascii="r_ansi" w:hAnsi="r_ansi"/>
                <w:sz w:val="18"/>
                <w:szCs w:val="18"/>
              </w:rPr>
              <w:br/>
              <w:t> D ^DIE</w:t>
            </w:r>
          </w:p>
          <w:p w14:paraId="56A7E4C1" w14:textId="77777777" w:rsidR="0010366C" w:rsidRPr="00E60248" w:rsidRDefault="0010366C" w:rsidP="0010366C">
            <w:pPr>
              <w:spacing w:before="60" w:after="60"/>
              <w:rPr>
                <w:rFonts w:ascii="r_ansi" w:hAnsi="r_ansi"/>
                <w:b/>
                <w:sz w:val="18"/>
                <w:szCs w:val="18"/>
                <w:highlight w:val="yellow"/>
              </w:rPr>
            </w:pPr>
            <w:r w:rsidRPr="00E60248">
              <w:rPr>
                <w:rFonts w:ascii="r_ansi" w:hAnsi="r_ansi"/>
                <w:b/>
                <w:sz w:val="18"/>
                <w:szCs w:val="18"/>
                <w:highlight w:val="yellow"/>
              </w:rPr>
              <w:t>;Update comment history</w:t>
            </w:r>
          </w:p>
          <w:p w14:paraId="0E7842D7" w14:textId="4E89E1C1" w:rsidR="0010366C" w:rsidRDefault="0010366C" w:rsidP="0010366C">
            <w:pPr>
              <w:autoSpaceDE w:val="0"/>
              <w:autoSpaceDN w:val="0"/>
              <w:adjustRightInd w:val="0"/>
              <w:spacing w:after="0" w:line="240" w:lineRule="auto"/>
              <w:rPr>
                <w:rFonts w:ascii="r_ansi" w:hAnsi="r_ansi"/>
                <w:sz w:val="18"/>
                <w:szCs w:val="18"/>
              </w:rPr>
            </w:pPr>
            <w:r w:rsidRPr="00E60248">
              <w:rPr>
                <w:rFonts w:ascii="r_ansi" w:hAnsi="r_ansi"/>
                <w:b/>
                <w:sz w:val="18"/>
                <w:szCs w:val="18"/>
                <w:highlight w:val="yellow"/>
              </w:rPr>
              <w:t xml:space="preserve"> </w:t>
            </w:r>
            <w:r w:rsidR="00535391" w:rsidRPr="00E60248">
              <w:rPr>
                <w:rFonts w:ascii="r_ansi" w:hAnsi="r_ansi"/>
                <w:b/>
                <w:sz w:val="18"/>
                <w:szCs w:val="18"/>
                <w:highlight w:val="yellow"/>
              </w:rPr>
              <w:t>D AUDIT^RCDPECH(</w:t>
            </w:r>
            <w:r w:rsidRPr="00E60248">
              <w:rPr>
                <w:rFonts w:ascii="r_ansi" w:hAnsi="r_ansi"/>
                <w:b/>
                <w:sz w:val="18"/>
                <w:szCs w:val="18"/>
                <w:highlight w:val="yellow"/>
              </w:rPr>
              <w:t>2,””,RCRECTDA,RCTRANDA</w:t>
            </w:r>
            <w:r w:rsidR="00650EDC">
              <w:rPr>
                <w:rFonts w:ascii="r_ansi" w:hAnsi="r_ansi"/>
                <w:b/>
                <w:sz w:val="18"/>
                <w:szCs w:val="18"/>
                <w:highlight w:val="yellow"/>
              </w:rPr>
              <w:t>,””,””</w:t>
            </w:r>
            <w:r w:rsidRPr="00E60248">
              <w:rPr>
                <w:rFonts w:ascii="r_ansi" w:hAnsi="r_ansi"/>
                <w:b/>
                <w:sz w:val="18"/>
                <w:szCs w:val="18"/>
                <w:highlight w:val="yellow"/>
              </w:rPr>
              <w:t>)</w:t>
            </w:r>
            <w:r w:rsidRPr="0010366C">
              <w:rPr>
                <w:rFonts w:ascii="r_ansi" w:hAnsi="r_ansi"/>
                <w:sz w:val="18"/>
                <w:szCs w:val="18"/>
              </w:rPr>
              <w:br/>
              <w:t> Q</w:t>
            </w:r>
          </w:p>
          <w:p w14:paraId="36A8E1E9" w14:textId="77777777" w:rsidR="007E1AF3" w:rsidRDefault="007E1AF3" w:rsidP="0010366C">
            <w:pPr>
              <w:autoSpaceDE w:val="0"/>
              <w:autoSpaceDN w:val="0"/>
              <w:adjustRightInd w:val="0"/>
              <w:spacing w:after="0" w:line="240" w:lineRule="auto"/>
              <w:rPr>
                <w:rFonts w:ascii="r_ansi" w:hAnsi="r_ansi"/>
                <w:sz w:val="18"/>
                <w:szCs w:val="18"/>
              </w:rPr>
            </w:pPr>
          </w:p>
          <w:p w14:paraId="6A81644B" w14:textId="26775CC1" w:rsidR="007E1AF3" w:rsidRPr="001144E8" w:rsidRDefault="007E1AF3" w:rsidP="0010366C">
            <w:pPr>
              <w:autoSpaceDE w:val="0"/>
              <w:autoSpaceDN w:val="0"/>
              <w:adjustRightInd w:val="0"/>
              <w:spacing w:after="0" w:line="240" w:lineRule="auto"/>
              <w:rPr>
                <w:rFonts w:ascii="r_ansi" w:hAnsi="r_ansi"/>
                <w:b/>
                <w:sz w:val="18"/>
                <w:szCs w:val="18"/>
              </w:rPr>
            </w:pPr>
            <w:r w:rsidRPr="007E1AF3">
              <w:rPr>
                <w:rFonts w:ascii="r_ansi" w:hAnsi="r_ansi"/>
                <w:color w:val="FF0000"/>
                <w:sz w:val="18"/>
                <w:szCs w:val="18"/>
              </w:rPr>
              <w:t>GETCMT() ; Ask the user for the amount</w:t>
            </w:r>
            <w:r>
              <w:rPr>
                <w:rFonts w:ascii="r_ansi" w:hAnsi="r_ansi"/>
                <w:color w:val="FF0000"/>
                <w:sz w:val="18"/>
                <w:szCs w:val="18"/>
              </w:rPr>
              <w:t xml:space="preserve">   - DELETED</w:t>
            </w:r>
            <w:r w:rsidR="0025289A">
              <w:rPr>
                <w:rFonts w:ascii="r_ansi" w:hAnsi="r_ansi"/>
                <w:color w:val="FF0000"/>
                <w:sz w:val="18"/>
                <w:szCs w:val="18"/>
              </w:rPr>
              <w:t xml:space="preserve"> subroutine</w:t>
            </w:r>
            <w:r w:rsidRPr="007E1AF3">
              <w:rPr>
                <w:rFonts w:ascii="r_ansi" w:hAnsi="r_ansi"/>
                <w:color w:val="FF0000"/>
                <w:sz w:val="18"/>
                <w:szCs w:val="18"/>
              </w:rPr>
              <w:br/>
              <w:t> ;</w:t>
            </w:r>
            <w:r w:rsidRPr="007E1AF3">
              <w:rPr>
                <w:rFonts w:ascii="r_ansi" w:hAnsi="r_ansi"/>
                <w:color w:val="FF0000"/>
                <w:sz w:val="18"/>
                <w:szCs w:val="18"/>
              </w:rPr>
              <w:br/>
              <w:t> </w:t>
            </w:r>
            <w:r w:rsidR="0025289A">
              <w:rPr>
                <w:rFonts w:ascii="r_ansi" w:hAnsi="r_ansi"/>
                <w:color w:val="FF0000"/>
                <w:sz w:val="18"/>
                <w:szCs w:val="18"/>
              </w:rPr>
              <w:t>;</w:t>
            </w:r>
            <w:r w:rsidRPr="007E1AF3">
              <w:rPr>
                <w:rFonts w:ascii="r_ansi" w:hAnsi="r_ansi"/>
                <w:color w:val="FF0000"/>
                <w:sz w:val="18"/>
                <w:szCs w:val="18"/>
              </w:rPr>
              <w:t>N X,Y,DTOUT,DUOUT,DIR,DIROUT,DIRUT</w:t>
            </w:r>
            <w:r w:rsidRPr="007E1AF3">
              <w:rPr>
                <w:rFonts w:ascii="r_ansi" w:hAnsi="r_ansi"/>
                <w:color w:val="FF0000"/>
                <w:sz w:val="18"/>
                <w:szCs w:val="18"/>
              </w:rPr>
              <w:br/>
              <w:t> </w:t>
            </w:r>
            <w:r w:rsidR="0025289A">
              <w:rPr>
                <w:rFonts w:ascii="r_ansi" w:hAnsi="r_ansi"/>
                <w:color w:val="FF0000"/>
                <w:sz w:val="18"/>
                <w:szCs w:val="18"/>
              </w:rPr>
              <w:t>;</w:t>
            </w:r>
            <w:r w:rsidRPr="007E1AF3">
              <w:rPr>
                <w:rFonts w:ascii="r_ansi" w:hAnsi="r_ansi"/>
                <w:color w:val="FF0000"/>
                <w:sz w:val="18"/>
                <w:szCs w:val="18"/>
              </w:rPr>
              <w:t>F  D  Q:Y'=""</w:t>
            </w:r>
            <w:r w:rsidRPr="007E1AF3">
              <w:rPr>
                <w:rFonts w:ascii="r_ansi" w:hAnsi="r_ansi"/>
                <w:color w:val="FF0000"/>
                <w:sz w:val="18"/>
                <w:szCs w:val="18"/>
              </w:rPr>
              <w:br/>
            </w:r>
            <w:r w:rsidRPr="007E1AF3">
              <w:rPr>
                <w:rFonts w:ascii="r_ansi" w:hAnsi="r_ansi"/>
                <w:color w:val="FF0000"/>
                <w:sz w:val="18"/>
                <w:szCs w:val="18"/>
              </w:rPr>
              <w:lastRenderedPageBreak/>
              <w:t> </w:t>
            </w:r>
            <w:r w:rsidR="0025289A">
              <w:rPr>
                <w:rFonts w:ascii="r_ansi" w:hAnsi="r_ansi"/>
                <w:color w:val="FF0000"/>
                <w:sz w:val="18"/>
                <w:szCs w:val="18"/>
              </w:rPr>
              <w:t>;</w:t>
            </w:r>
            <w:r w:rsidRPr="007E1AF3">
              <w:rPr>
                <w:rFonts w:ascii="r_ansi" w:hAnsi="r_ansi"/>
                <w:color w:val="FF0000"/>
                <w:sz w:val="18"/>
                <w:szCs w:val="18"/>
              </w:rPr>
              <w:t>. S </w:t>
            </w:r>
            <w:proofErr w:type="gramStart"/>
            <w:r w:rsidRPr="007E1AF3">
              <w:rPr>
                <w:rFonts w:ascii="r_ansi" w:hAnsi="r_ansi"/>
                <w:color w:val="FF0000"/>
                <w:sz w:val="18"/>
                <w:szCs w:val="18"/>
              </w:rPr>
              <w:t>DIR(</w:t>
            </w:r>
            <w:proofErr w:type="gramEnd"/>
            <w:r w:rsidRPr="007E1AF3">
              <w:rPr>
                <w:rFonts w:ascii="r_ansi" w:hAnsi="r_ansi"/>
                <w:color w:val="FF0000"/>
                <w:sz w:val="18"/>
                <w:szCs w:val="18"/>
              </w:rPr>
              <w:t>0)="FAO^3:50"</w:t>
            </w:r>
            <w:r w:rsidRPr="007E1AF3">
              <w:rPr>
                <w:rFonts w:ascii="r_ansi" w:hAnsi="r_ansi"/>
                <w:color w:val="FF0000"/>
                <w:sz w:val="18"/>
                <w:szCs w:val="18"/>
              </w:rPr>
              <w:br/>
              <w:t> </w:t>
            </w:r>
            <w:r w:rsidR="0025289A">
              <w:rPr>
                <w:rFonts w:ascii="r_ansi" w:hAnsi="r_ansi"/>
                <w:color w:val="FF0000"/>
                <w:sz w:val="18"/>
                <w:szCs w:val="18"/>
              </w:rPr>
              <w:t>;</w:t>
            </w:r>
            <w:r w:rsidRPr="007E1AF3">
              <w:rPr>
                <w:rFonts w:ascii="r_ansi" w:hAnsi="r_ansi"/>
                <w:color w:val="FF0000"/>
                <w:sz w:val="18"/>
                <w:szCs w:val="18"/>
              </w:rPr>
              <w:t>. S </w:t>
            </w:r>
            <w:proofErr w:type="gramStart"/>
            <w:r w:rsidRPr="007E1AF3">
              <w:rPr>
                <w:rFonts w:ascii="r_ansi" w:hAnsi="r_ansi"/>
                <w:color w:val="FF0000"/>
                <w:sz w:val="18"/>
                <w:szCs w:val="18"/>
              </w:rPr>
              <w:t>DIR(</w:t>
            </w:r>
            <w:proofErr w:type="gramEnd"/>
            <w:r w:rsidRPr="007E1AF3">
              <w:rPr>
                <w:rFonts w:ascii="r_ansi" w:hAnsi="r_ansi"/>
                <w:color w:val="FF0000"/>
                <w:sz w:val="18"/>
                <w:szCs w:val="18"/>
              </w:rPr>
              <w:t>"A")="Comment: "</w:t>
            </w:r>
            <w:r w:rsidRPr="007E1AF3">
              <w:rPr>
                <w:rFonts w:ascii="r_ansi" w:hAnsi="r_ansi"/>
                <w:color w:val="FF0000"/>
                <w:sz w:val="18"/>
                <w:szCs w:val="18"/>
              </w:rPr>
              <w:br/>
              <w:t> </w:t>
            </w:r>
            <w:r w:rsidR="0025289A">
              <w:rPr>
                <w:rFonts w:ascii="r_ansi" w:hAnsi="r_ansi"/>
                <w:color w:val="FF0000"/>
                <w:sz w:val="18"/>
                <w:szCs w:val="18"/>
              </w:rPr>
              <w:t>;</w:t>
            </w:r>
            <w:r w:rsidRPr="007E1AF3">
              <w:rPr>
                <w:rFonts w:ascii="r_ansi" w:hAnsi="r_ansi"/>
                <w:color w:val="FF0000"/>
                <w:sz w:val="18"/>
                <w:szCs w:val="18"/>
              </w:rPr>
              <w:t>. D ^DIR</w:t>
            </w:r>
            <w:r w:rsidRPr="007E1AF3">
              <w:rPr>
                <w:rFonts w:ascii="r_ansi" w:hAnsi="r_ansi"/>
                <w:color w:val="FF0000"/>
                <w:sz w:val="18"/>
                <w:szCs w:val="18"/>
              </w:rPr>
              <w:br/>
              <w:t> </w:t>
            </w:r>
            <w:proofErr w:type="gramStart"/>
            <w:r w:rsidR="0025289A">
              <w:rPr>
                <w:rFonts w:ascii="r_ansi" w:hAnsi="r_ansi"/>
                <w:color w:val="FF0000"/>
                <w:sz w:val="18"/>
                <w:szCs w:val="18"/>
              </w:rPr>
              <w:t>;</w:t>
            </w:r>
            <w:r w:rsidRPr="007E1AF3">
              <w:rPr>
                <w:rFonts w:ascii="r_ansi" w:hAnsi="r_ansi"/>
                <w:color w:val="FF0000"/>
                <w:sz w:val="18"/>
                <w:szCs w:val="18"/>
              </w:rPr>
              <w:t>.</w:t>
            </w:r>
            <w:proofErr w:type="gramEnd"/>
            <w:r w:rsidRPr="007E1AF3">
              <w:rPr>
                <w:rFonts w:ascii="r_ansi" w:hAnsi="r_ansi"/>
                <w:color w:val="FF0000"/>
                <w:sz w:val="18"/>
                <w:szCs w:val="18"/>
              </w:rPr>
              <w:t xml:space="preserve"> </w:t>
            </w:r>
            <w:proofErr w:type="gramStart"/>
            <w:r w:rsidRPr="007E1AF3">
              <w:rPr>
                <w:rFonts w:ascii="r_ansi" w:hAnsi="r_ansi"/>
                <w:color w:val="FF0000"/>
                <w:sz w:val="18"/>
                <w:szCs w:val="18"/>
              </w:rPr>
              <w:t>;strip</w:t>
            </w:r>
            <w:proofErr w:type="gramEnd"/>
            <w:r w:rsidRPr="007E1AF3">
              <w:rPr>
                <w:rFonts w:ascii="r_ansi" w:hAnsi="r_ansi"/>
                <w:color w:val="FF0000"/>
                <w:sz w:val="18"/>
                <w:szCs w:val="18"/>
              </w:rPr>
              <w:t xml:space="preserve"> all leading and trailing spaces</w:t>
            </w:r>
            <w:r w:rsidRPr="007E1AF3">
              <w:rPr>
                <w:rFonts w:ascii="r_ansi" w:hAnsi="r_ansi"/>
                <w:color w:val="FF0000"/>
                <w:sz w:val="18"/>
                <w:szCs w:val="18"/>
              </w:rPr>
              <w:br/>
              <w:t> </w:t>
            </w:r>
            <w:r w:rsidR="0025289A">
              <w:rPr>
                <w:rFonts w:ascii="r_ansi" w:hAnsi="r_ansi"/>
                <w:color w:val="FF0000"/>
                <w:sz w:val="18"/>
                <w:szCs w:val="18"/>
              </w:rPr>
              <w:t>;</w:t>
            </w:r>
            <w:r w:rsidRPr="007E1AF3">
              <w:rPr>
                <w:rFonts w:ascii="r_ansi" w:hAnsi="r_ansi"/>
                <w:color w:val="FF0000"/>
                <w:sz w:val="18"/>
                <w:szCs w:val="18"/>
              </w:rPr>
              <w:t>. S Y=$$TRIM^XLFSTR(Y)</w:t>
            </w:r>
            <w:r w:rsidRPr="007E1AF3">
              <w:rPr>
                <w:rFonts w:ascii="r_ansi" w:hAnsi="r_ansi"/>
                <w:color w:val="FF0000"/>
                <w:sz w:val="18"/>
                <w:szCs w:val="18"/>
              </w:rPr>
              <w:br/>
              <w:t> </w:t>
            </w:r>
            <w:proofErr w:type="gramStart"/>
            <w:r w:rsidR="0025289A">
              <w:rPr>
                <w:rFonts w:ascii="r_ansi" w:hAnsi="r_ansi"/>
                <w:color w:val="FF0000"/>
                <w:sz w:val="18"/>
                <w:szCs w:val="18"/>
              </w:rPr>
              <w:t>;</w:t>
            </w:r>
            <w:r w:rsidRPr="007E1AF3">
              <w:rPr>
                <w:rFonts w:ascii="r_ansi" w:hAnsi="r_ansi"/>
                <w:color w:val="FF0000"/>
                <w:sz w:val="18"/>
                <w:szCs w:val="18"/>
              </w:rPr>
              <w:t>.</w:t>
            </w:r>
            <w:proofErr w:type="gramEnd"/>
            <w:r w:rsidRPr="007E1AF3">
              <w:rPr>
                <w:rFonts w:ascii="r_ansi" w:hAnsi="r_ansi"/>
                <w:color w:val="FF0000"/>
                <w:sz w:val="18"/>
                <w:szCs w:val="18"/>
              </w:rPr>
              <w:t xml:space="preserve"> I Y="" </w:t>
            </w:r>
            <w:proofErr w:type="gramStart"/>
            <w:r w:rsidRPr="007E1AF3">
              <w:rPr>
                <w:rFonts w:ascii="r_ansi" w:hAnsi="r_ansi"/>
                <w:color w:val="FF0000"/>
                <w:sz w:val="18"/>
                <w:szCs w:val="18"/>
              </w:rPr>
              <w:t>W !</w:t>
            </w:r>
            <w:proofErr w:type="gramEnd"/>
            <w:r w:rsidRPr="007E1AF3">
              <w:rPr>
                <w:rFonts w:ascii="r_ansi" w:hAnsi="r_ansi"/>
                <w:color w:val="FF0000"/>
                <w:sz w:val="18"/>
                <w:szCs w:val="18"/>
              </w:rPr>
              <w:t xml:space="preserve">,"A comment is required when changing the status of an item in Suspense. </w:t>
            </w:r>
            <w:proofErr w:type="spellStart"/>
            <w:r w:rsidRPr="007E1AF3">
              <w:rPr>
                <w:rFonts w:ascii="r_ansi" w:hAnsi="r_ansi"/>
                <w:color w:val="FF0000"/>
                <w:sz w:val="18"/>
                <w:szCs w:val="18"/>
              </w:rPr>
              <w:t>Please"</w:t>
            </w:r>
            <w:proofErr w:type="gramStart"/>
            <w:r w:rsidRPr="007E1AF3">
              <w:rPr>
                <w:rFonts w:ascii="r_ansi" w:hAnsi="r_ansi"/>
                <w:color w:val="FF0000"/>
                <w:sz w:val="18"/>
                <w:szCs w:val="18"/>
              </w:rPr>
              <w:t>,!,"</w:t>
            </w:r>
            <w:proofErr w:type="gramEnd"/>
            <w:r w:rsidRPr="007E1AF3">
              <w:rPr>
                <w:rFonts w:ascii="r_ansi" w:hAnsi="r_ansi"/>
                <w:color w:val="FF0000"/>
                <w:sz w:val="18"/>
                <w:szCs w:val="18"/>
              </w:rPr>
              <w:t>try</w:t>
            </w:r>
            <w:proofErr w:type="spellEnd"/>
            <w:r w:rsidRPr="007E1AF3">
              <w:rPr>
                <w:rFonts w:ascii="r_ansi" w:hAnsi="r_ansi"/>
                <w:color w:val="FF0000"/>
                <w:sz w:val="18"/>
                <w:szCs w:val="18"/>
              </w:rPr>
              <w:t xml:space="preserve"> again." Q</w:t>
            </w:r>
            <w:r w:rsidRPr="007E1AF3">
              <w:rPr>
                <w:rFonts w:ascii="r_ansi" w:hAnsi="r_ansi"/>
                <w:color w:val="FF0000"/>
                <w:sz w:val="18"/>
                <w:szCs w:val="18"/>
              </w:rPr>
              <w:br/>
              <w:t> </w:t>
            </w:r>
            <w:proofErr w:type="gramStart"/>
            <w:r w:rsidR="0025289A">
              <w:rPr>
                <w:rFonts w:ascii="r_ansi" w:hAnsi="r_ansi"/>
                <w:color w:val="FF0000"/>
                <w:sz w:val="18"/>
                <w:szCs w:val="18"/>
              </w:rPr>
              <w:t>;</w:t>
            </w:r>
            <w:r w:rsidRPr="007E1AF3">
              <w:rPr>
                <w:rFonts w:ascii="r_ansi" w:hAnsi="r_ansi"/>
                <w:color w:val="FF0000"/>
                <w:sz w:val="18"/>
                <w:szCs w:val="18"/>
              </w:rPr>
              <w:t>.</w:t>
            </w:r>
            <w:proofErr w:type="gramEnd"/>
            <w:r w:rsidRPr="007E1AF3">
              <w:rPr>
                <w:rFonts w:ascii="r_ansi" w:hAnsi="r_ansi"/>
                <w:color w:val="FF0000"/>
                <w:sz w:val="18"/>
                <w:szCs w:val="18"/>
              </w:rPr>
              <w:t xml:space="preserve"> I $D(DTOUT) S Y=-1</w:t>
            </w:r>
            <w:r w:rsidRPr="007E1AF3">
              <w:rPr>
                <w:rFonts w:ascii="r_ansi" w:hAnsi="r_ansi"/>
                <w:color w:val="FF0000"/>
                <w:sz w:val="18"/>
                <w:szCs w:val="18"/>
              </w:rPr>
              <w:br/>
              <w:t> Q Y</w:t>
            </w:r>
          </w:p>
        </w:tc>
      </w:tr>
    </w:tbl>
    <w:p w14:paraId="7870350C" w14:textId="77777777" w:rsidR="00635228" w:rsidRDefault="00635228" w:rsidP="00635228"/>
    <w:p w14:paraId="1B3F2CE2" w14:textId="77777777" w:rsidR="007E1AF3" w:rsidRDefault="007E1AF3" w:rsidP="00635228"/>
    <w:p w14:paraId="61A9AA76" w14:textId="77777777" w:rsidR="007E1AF3" w:rsidRDefault="007E1AF3" w:rsidP="00635228"/>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7E1AF3" w:rsidRPr="00D54506" w14:paraId="228EF639" w14:textId="77777777" w:rsidTr="00541642">
        <w:trPr>
          <w:cantSplit/>
          <w:trHeight w:val="543"/>
          <w:tblHeader/>
        </w:trPr>
        <w:tc>
          <w:tcPr>
            <w:tcW w:w="1510" w:type="pct"/>
            <w:shd w:val="clear" w:color="auto" w:fill="D9D9D9" w:themeFill="background1" w:themeFillShade="D9"/>
            <w:vAlign w:val="center"/>
          </w:tcPr>
          <w:p w14:paraId="45EF6EF7" w14:textId="77777777" w:rsidR="007E1AF3" w:rsidRPr="00D54506" w:rsidRDefault="007E1AF3" w:rsidP="00541642">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0D80D599" w14:textId="77777777" w:rsidR="007E1AF3" w:rsidRPr="00D54506" w:rsidRDefault="007E1AF3" w:rsidP="00541642">
            <w:pPr>
              <w:pStyle w:val="TableHeading"/>
            </w:pPr>
            <w:r w:rsidRPr="00D54506">
              <w:t>Activities</w:t>
            </w:r>
          </w:p>
        </w:tc>
      </w:tr>
      <w:tr w:rsidR="007E1AF3" w:rsidRPr="00D54506" w14:paraId="19D77DDC" w14:textId="77777777" w:rsidTr="00541642">
        <w:trPr>
          <w:cantSplit/>
          <w:tblHeader/>
        </w:trPr>
        <w:tc>
          <w:tcPr>
            <w:tcW w:w="1510" w:type="pct"/>
            <w:shd w:val="clear" w:color="auto" w:fill="D9D9D9"/>
            <w:vAlign w:val="center"/>
          </w:tcPr>
          <w:p w14:paraId="61889F8E" w14:textId="77777777" w:rsidR="007E1AF3" w:rsidRPr="00D54506" w:rsidRDefault="007E1AF3" w:rsidP="00541642">
            <w:pPr>
              <w:pStyle w:val="TableText"/>
              <w:rPr>
                <w:b/>
              </w:rPr>
            </w:pPr>
            <w:r w:rsidRPr="00D54506">
              <w:rPr>
                <w:b/>
              </w:rPr>
              <w:t>Routine Name</w:t>
            </w:r>
          </w:p>
        </w:tc>
        <w:tc>
          <w:tcPr>
            <w:tcW w:w="3490" w:type="pct"/>
            <w:gridSpan w:val="4"/>
            <w:tcBorders>
              <w:bottom w:val="single" w:sz="6" w:space="0" w:color="000000"/>
            </w:tcBorders>
          </w:tcPr>
          <w:p w14:paraId="515DE2ED" w14:textId="77777777" w:rsidR="007E1AF3" w:rsidRPr="00AF1EA3" w:rsidRDefault="007E1AF3" w:rsidP="00541642">
            <w:pPr>
              <w:pStyle w:val="TableText"/>
              <w:rPr>
                <w:rFonts w:ascii="Times New Roman" w:hAnsi="Times New Roman" w:cs="Times New Roman"/>
                <w:b/>
              </w:rPr>
            </w:pPr>
            <w:r>
              <w:rPr>
                <w:rFonts w:ascii="Times New Roman" w:hAnsi="Times New Roman" w:cs="Times New Roman"/>
              </w:rPr>
              <w:t>INIT^PRCAP318</w:t>
            </w:r>
          </w:p>
        </w:tc>
      </w:tr>
      <w:tr w:rsidR="007E1AF3" w:rsidRPr="00D54506" w14:paraId="4E680AF6" w14:textId="77777777" w:rsidTr="00541642">
        <w:trPr>
          <w:cantSplit/>
        </w:trPr>
        <w:tc>
          <w:tcPr>
            <w:tcW w:w="1510" w:type="pct"/>
            <w:shd w:val="clear" w:color="auto" w:fill="D9D9D9"/>
            <w:vAlign w:val="center"/>
          </w:tcPr>
          <w:p w14:paraId="7B0419A4" w14:textId="77777777" w:rsidR="007E1AF3" w:rsidRPr="00D54506" w:rsidRDefault="007E1AF3" w:rsidP="00541642">
            <w:pPr>
              <w:pStyle w:val="TableText"/>
              <w:rPr>
                <w:b/>
              </w:rPr>
            </w:pPr>
            <w:r w:rsidRPr="00D54506">
              <w:rPr>
                <w:b/>
              </w:rPr>
              <w:t>Enhancement Category</w:t>
            </w:r>
          </w:p>
        </w:tc>
        <w:tc>
          <w:tcPr>
            <w:tcW w:w="613" w:type="pct"/>
            <w:tcBorders>
              <w:right w:val="nil"/>
            </w:tcBorders>
          </w:tcPr>
          <w:p w14:paraId="675895AC" w14:textId="77777777" w:rsidR="007E1AF3" w:rsidRPr="00D54506" w:rsidRDefault="007E1AF3" w:rsidP="00541642">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4C72D34E" w14:textId="77777777" w:rsidR="007E1AF3" w:rsidRPr="00D54506" w:rsidRDefault="007E1AF3" w:rsidP="00541642">
            <w:pPr>
              <w:pStyle w:val="TableText"/>
              <w:rPr>
                <w:rFonts w:ascii="Garamond" w:hAnsi="Garamond"/>
              </w:rPr>
            </w:pPr>
            <w:r>
              <w:rPr>
                <w:rFonts w:ascii="Garamond" w:hAnsi="Garamond"/>
              </w:rPr>
              <w:fldChar w:fldCharType="begin">
                <w:ffData>
                  <w:name w:val=""/>
                  <w:enabled/>
                  <w:calcOnExit w:val="0"/>
                  <w:checkBox>
                    <w:sizeAuto/>
                    <w:default w:val="0"/>
                  </w:checkBox>
                </w:ffData>
              </w:fldChar>
            </w:r>
            <w:r>
              <w:rPr>
                <w:rFonts w:ascii="Garamond" w:hAnsi="Garamond"/>
              </w:rPr>
              <w:instrText xml:space="preserve"> FORMCHECKBOX </w:instrText>
            </w:r>
            <w:r w:rsidR="001C2415">
              <w:rPr>
                <w:rFonts w:ascii="Garamond" w:hAnsi="Garamond"/>
              </w:rPr>
            </w:r>
            <w:r w:rsidR="001C2415">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C213FC9" w14:textId="77777777" w:rsidR="007E1AF3" w:rsidRPr="00D54506" w:rsidRDefault="007E1AF3" w:rsidP="00541642">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5298E3CD" w14:textId="77777777" w:rsidR="007E1AF3" w:rsidRPr="00D54506" w:rsidRDefault="007E1AF3" w:rsidP="00541642">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1C2415">
              <w:rPr>
                <w:rFonts w:ascii="Garamond" w:hAnsi="Garamond"/>
              </w:rPr>
            </w:r>
            <w:r w:rsidR="001C2415">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7E1AF3" w:rsidRPr="00D54506" w14:paraId="5AFACE9F" w14:textId="77777777" w:rsidTr="00541642">
        <w:trPr>
          <w:cantSplit/>
        </w:trPr>
        <w:tc>
          <w:tcPr>
            <w:tcW w:w="1510" w:type="pct"/>
            <w:shd w:val="clear" w:color="auto" w:fill="D9D9D9"/>
            <w:vAlign w:val="center"/>
          </w:tcPr>
          <w:p w14:paraId="087950E5" w14:textId="77777777" w:rsidR="007E1AF3" w:rsidRPr="00D54506" w:rsidRDefault="007E1AF3" w:rsidP="00541642">
            <w:pPr>
              <w:pStyle w:val="TableText"/>
              <w:rPr>
                <w:b/>
              </w:rPr>
            </w:pPr>
            <w:r w:rsidRPr="00D54506">
              <w:rPr>
                <w:b/>
              </w:rPr>
              <w:t>RTM</w:t>
            </w:r>
          </w:p>
        </w:tc>
        <w:tc>
          <w:tcPr>
            <w:tcW w:w="3490" w:type="pct"/>
            <w:gridSpan w:val="4"/>
          </w:tcPr>
          <w:p w14:paraId="31210648" w14:textId="77777777" w:rsidR="007E1AF3" w:rsidRPr="00D54506" w:rsidRDefault="007E1AF3" w:rsidP="00541642">
            <w:pPr>
              <w:pStyle w:val="TableText"/>
              <w:rPr>
                <w:rFonts w:ascii="Garamond" w:hAnsi="Garamond"/>
                <w:iCs/>
              </w:rPr>
            </w:pPr>
          </w:p>
        </w:tc>
      </w:tr>
      <w:tr w:rsidR="007E1AF3" w:rsidRPr="00D54506" w14:paraId="05E57476" w14:textId="77777777" w:rsidTr="00541642">
        <w:trPr>
          <w:cantSplit/>
        </w:trPr>
        <w:tc>
          <w:tcPr>
            <w:tcW w:w="1510" w:type="pct"/>
            <w:tcBorders>
              <w:bottom w:val="single" w:sz="6" w:space="0" w:color="000000"/>
            </w:tcBorders>
            <w:shd w:val="clear" w:color="auto" w:fill="D9D9D9"/>
            <w:vAlign w:val="center"/>
          </w:tcPr>
          <w:p w14:paraId="62D59B20" w14:textId="77777777" w:rsidR="007E1AF3" w:rsidRPr="00D54506" w:rsidRDefault="007E1AF3" w:rsidP="00541642">
            <w:pPr>
              <w:pStyle w:val="TableText"/>
              <w:rPr>
                <w:b/>
              </w:rPr>
            </w:pPr>
            <w:r w:rsidRPr="00D54506">
              <w:rPr>
                <w:b/>
              </w:rPr>
              <w:t>Related Options</w:t>
            </w:r>
          </w:p>
        </w:tc>
        <w:tc>
          <w:tcPr>
            <w:tcW w:w="3490" w:type="pct"/>
            <w:gridSpan w:val="4"/>
            <w:tcBorders>
              <w:bottom w:val="single" w:sz="4" w:space="0" w:color="auto"/>
            </w:tcBorders>
          </w:tcPr>
          <w:p w14:paraId="37AD1402" w14:textId="6836B29D" w:rsidR="007E1AF3" w:rsidRPr="00D54506" w:rsidRDefault="00B25C3C" w:rsidP="00541642">
            <w:pPr>
              <w:pStyle w:val="TableText"/>
              <w:rPr>
                <w:rFonts w:ascii="Garamond" w:hAnsi="Garamond"/>
              </w:rPr>
            </w:pPr>
            <w:r>
              <w:rPr>
                <w:rFonts w:ascii="Garamond" w:hAnsi="Garamond"/>
              </w:rPr>
              <w:t>POST-INSTALL</w:t>
            </w:r>
          </w:p>
        </w:tc>
      </w:tr>
    </w:tbl>
    <w:p w14:paraId="4EB17D47" w14:textId="77777777" w:rsidR="007E1AF3" w:rsidRDefault="007E1AF3" w:rsidP="007E1AF3"/>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7E1AF3" w:rsidRPr="00D54506" w14:paraId="614A98E4" w14:textId="77777777" w:rsidTr="00541642">
        <w:trPr>
          <w:cantSplit/>
          <w:trHeight w:val="318"/>
          <w:tblHeader/>
        </w:trPr>
        <w:tc>
          <w:tcPr>
            <w:tcW w:w="1510" w:type="pct"/>
            <w:tcBorders>
              <w:top w:val="single" w:sz="6" w:space="0" w:color="000000"/>
              <w:bottom w:val="single" w:sz="6" w:space="0" w:color="000000"/>
            </w:tcBorders>
            <w:shd w:val="clear" w:color="auto" w:fill="D9D9D9"/>
            <w:vAlign w:val="center"/>
          </w:tcPr>
          <w:p w14:paraId="0A1FDF4B" w14:textId="77777777" w:rsidR="007E1AF3" w:rsidRPr="00D54506" w:rsidRDefault="007E1AF3" w:rsidP="00541642">
            <w:pPr>
              <w:pStyle w:val="TableHeading"/>
            </w:pPr>
            <w:r w:rsidRPr="00D54506">
              <w:t>Related Routines</w:t>
            </w:r>
          </w:p>
        </w:tc>
        <w:tc>
          <w:tcPr>
            <w:tcW w:w="1529" w:type="pct"/>
            <w:tcBorders>
              <w:bottom w:val="single" w:sz="4" w:space="0" w:color="auto"/>
            </w:tcBorders>
            <w:shd w:val="clear" w:color="auto" w:fill="D9D9D9"/>
          </w:tcPr>
          <w:p w14:paraId="03C5F334" w14:textId="77777777" w:rsidR="007E1AF3" w:rsidRPr="00D54506" w:rsidRDefault="007E1AF3" w:rsidP="00541642">
            <w:pPr>
              <w:pStyle w:val="TableHeading"/>
            </w:pPr>
            <w:r w:rsidRPr="00D54506">
              <w:t>Routines “Called By”</w:t>
            </w:r>
          </w:p>
        </w:tc>
        <w:tc>
          <w:tcPr>
            <w:tcW w:w="1961" w:type="pct"/>
            <w:tcBorders>
              <w:bottom w:val="single" w:sz="4" w:space="0" w:color="auto"/>
            </w:tcBorders>
            <w:shd w:val="clear" w:color="auto" w:fill="D9D9D9"/>
          </w:tcPr>
          <w:p w14:paraId="5C0FB2C8" w14:textId="77777777" w:rsidR="007E1AF3" w:rsidRPr="00D54506" w:rsidRDefault="007E1AF3" w:rsidP="00541642">
            <w:pPr>
              <w:pStyle w:val="TableHeading"/>
            </w:pPr>
            <w:r w:rsidRPr="00D54506">
              <w:t xml:space="preserve">Routines “Called”   </w:t>
            </w:r>
          </w:p>
        </w:tc>
      </w:tr>
      <w:tr w:rsidR="007E1AF3" w:rsidRPr="00D54506" w14:paraId="0DB9E43C" w14:textId="77777777" w:rsidTr="00541642">
        <w:trPr>
          <w:cantSplit/>
          <w:trHeight w:val="697"/>
        </w:trPr>
        <w:tc>
          <w:tcPr>
            <w:tcW w:w="1510" w:type="pct"/>
            <w:tcBorders>
              <w:top w:val="single" w:sz="6" w:space="0" w:color="000000"/>
              <w:bottom w:val="single" w:sz="6" w:space="0" w:color="000000"/>
            </w:tcBorders>
            <w:shd w:val="clear" w:color="auto" w:fill="D9D9D9"/>
            <w:vAlign w:val="center"/>
          </w:tcPr>
          <w:p w14:paraId="05D854CC" w14:textId="77777777" w:rsidR="007E1AF3" w:rsidRPr="00D54506" w:rsidRDefault="007E1AF3" w:rsidP="00541642">
            <w:pPr>
              <w:pStyle w:val="TableText"/>
              <w:rPr>
                <w:b/>
              </w:rPr>
            </w:pPr>
          </w:p>
        </w:tc>
        <w:tc>
          <w:tcPr>
            <w:tcW w:w="1529" w:type="pct"/>
            <w:tcBorders>
              <w:bottom w:val="single" w:sz="4" w:space="0" w:color="auto"/>
            </w:tcBorders>
            <w:vAlign w:val="center"/>
          </w:tcPr>
          <w:p w14:paraId="5739D426" w14:textId="77777777" w:rsidR="007E1AF3" w:rsidRPr="009E6A28" w:rsidRDefault="007E1AF3" w:rsidP="00541642">
            <w:pPr>
              <w:pStyle w:val="TableText"/>
              <w:rPr>
                <w:rFonts w:ascii="r_ansi" w:hAnsi="r_ansi" w:cs="Times New Roman"/>
              </w:rPr>
            </w:pPr>
            <w:r>
              <w:rPr>
                <w:rFonts w:ascii="r_ansi" w:hAnsi="r_ansi" w:cs="Times New Roman"/>
              </w:rPr>
              <w:t>N/A</w:t>
            </w:r>
          </w:p>
        </w:tc>
        <w:tc>
          <w:tcPr>
            <w:tcW w:w="1961" w:type="pct"/>
            <w:tcBorders>
              <w:bottom w:val="single" w:sz="4" w:space="0" w:color="auto"/>
            </w:tcBorders>
            <w:vAlign w:val="center"/>
          </w:tcPr>
          <w:p w14:paraId="608C9EED" w14:textId="77777777" w:rsidR="007E1AF3" w:rsidRPr="004B3477" w:rsidRDefault="007E1AF3" w:rsidP="00541642">
            <w:pPr>
              <w:autoSpaceDE w:val="0"/>
              <w:autoSpaceDN w:val="0"/>
              <w:adjustRightInd w:val="0"/>
              <w:spacing w:after="0" w:line="240" w:lineRule="auto"/>
              <w:rPr>
                <w:b/>
              </w:rPr>
            </w:pPr>
            <w:r>
              <w:rPr>
                <w:rFonts w:ascii="r_ansi" w:hAnsi="r_ansi" w:cs="r_ansi"/>
                <w:sz w:val="20"/>
                <w:szCs w:val="20"/>
              </w:rPr>
              <w:t>N/A</w:t>
            </w:r>
          </w:p>
        </w:tc>
      </w:tr>
    </w:tbl>
    <w:p w14:paraId="2F75881F" w14:textId="77777777" w:rsidR="007E1AF3" w:rsidRDefault="007E1AF3" w:rsidP="007E1AF3"/>
    <w:tbl>
      <w:tblPr>
        <w:tblW w:w="4991" w:type="pct"/>
        <w:tblInd w:w="17" w:type="dxa"/>
        <w:tblCellMar>
          <w:left w:w="0" w:type="dxa"/>
          <w:right w:w="0" w:type="dxa"/>
        </w:tblCellMar>
        <w:tblLook w:val="04A0" w:firstRow="1" w:lastRow="0" w:firstColumn="1" w:lastColumn="0" w:noHBand="0" w:noVBand="1"/>
      </w:tblPr>
      <w:tblGrid>
        <w:gridCol w:w="9559"/>
      </w:tblGrid>
      <w:tr w:rsidR="007E1AF3" w:rsidRPr="009B3C81" w14:paraId="082C96AF" w14:textId="77777777" w:rsidTr="00541642">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AF3DB30" w14:textId="77777777" w:rsidR="007E1AF3" w:rsidRPr="009B3C81" w:rsidRDefault="007E1AF3" w:rsidP="00541642">
            <w:pPr>
              <w:spacing w:before="60" w:after="60"/>
              <w:rPr>
                <w:rFonts w:ascii="Arial" w:hAnsi="Arial" w:cs="Arial"/>
                <w:b/>
                <w:bCs/>
                <w:sz w:val="24"/>
              </w:rPr>
            </w:pPr>
            <w:r w:rsidRPr="009B3C81">
              <w:rPr>
                <w:rFonts w:ascii="Arial" w:hAnsi="Arial" w:cs="Arial"/>
                <w:b/>
                <w:bCs/>
                <w:sz w:val="24"/>
              </w:rPr>
              <w:t>Current Logic</w:t>
            </w:r>
          </w:p>
        </w:tc>
      </w:tr>
      <w:tr w:rsidR="007E1AF3" w:rsidRPr="009B3C81" w14:paraId="7F853EDD" w14:textId="77777777" w:rsidTr="00541642">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19D6DAC" w14:textId="77777777" w:rsidR="007E1AF3" w:rsidRPr="0010366C" w:rsidRDefault="007E1AF3" w:rsidP="00541642">
            <w:pPr>
              <w:spacing w:before="60" w:after="60"/>
              <w:rPr>
                <w:rFonts w:ascii="r_ansi" w:hAnsi="r_ansi"/>
                <w:sz w:val="18"/>
                <w:szCs w:val="18"/>
              </w:rPr>
            </w:pPr>
            <w:r>
              <w:rPr>
                <w:rFonts w:ascii="r_ansi" w:hAnsi="r_ansi"/>
                <w:sz w:val="18"/>
                <w:szCs w:val="18"/>
              </w:rPr>
              <w:t>N/A</w:t>
            </w:r>
          </w:p>
        </w:tc>
      </w:tr>
    </w:tbl>
    <w:p w14:paraId="35C9AD41" w14:textId="77777777" w:rsidR="007E1AF3" w:rsidRDefault="007E1AF3" w:rsidP="007E1AF3"/>
    <w:tbl>
      <w:tblPr>
        <w:tblW w:w="4991" w:type="pct"/>
        <w:tblInd w:w="17" w:type="dxa"/>
        <w:tblCellMar>
          <w:left w:w="0" w:type="dxa"/>
          <w:right w:w="0" w:type="dxa"/>
        </w:tblCellMar>
        <w:tblLook w:val="04A0" w:firstRow="1" w:lastRow="0" w:firstColumn="1" w:lastColumn="0" w:noHBand="0" w:noVBand="1"/>
      </w:tblPr>
      <w:tblGrid>
        <w:gridCol w:w="9559"/>
      </w:tblGrid>
      <w:tr w:rsidR="007E1AF3" w:rsidRPr="009B3C81" w14:paraId="0008613B" w14:textId="77777777" w:rsidTr="00541642">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50871F4" w14:textId="77777777" w:rsidR="007E1AF3" w:rsidRPr="009B3C81" w:rsidRDefault="007E1AF3" w:rsidP="00541642">
            <w:pPr>
              <w:spacing w:before="60" w:after="60"/>
              <w:rPr>
                <w:rFonts w:ascii="Arial" w:hAnsi="Arial" w:cs="Arial"/>
                <w:b/>
                <w:bCs/>
              </w:rPr>
            </w:pPr>
            <w:r w:rsidRPr="009B3C81">
              <w:rPr>
                <w:rFonts w:ascii="Arial" w:hAnsi="Arial" w:cs="Arial"/>
                <w:b/>
                <w:bCs/>
              </w:rPr>
              <w:t>Modified Logic (Changes are in bold)</w:t>
            </w:r>
          </w:p>
        </w:tc>
      </w:tr>
      <w:tr w:rsidR="007E1AF3" w:rsidRPr="00462554" w14:paraId="5E87AA6B" w14:textId="77777777" w:rsidTr="00541642">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C86C1C4" w14:textId="77777777" w:rsidR="007E1AF3" w:rsidRDefault="007E1AF3" w:rsidP="00541642">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br/>
              <w:t>INIT</w:t>
            </w:r>
            <w:r w:rsidRPr="00534C8A">
              <w:rPr>
                <w:rFonts w:ascii="r_ansi" w:hAnsi="r_ansi"/>
                <w:b/>
                <w:sz w:val="18"/>
                <w:szCs w:val="18"/>
                <w:highlight w:val="yellow"/>
              </w:rPr>
              <w:t>() ; Task jobs to initialize RCDPE COMMENT HISTORY file #344.73</w:t>
            </w:r>
            <w:r w:rsidRPr="00534C8A">
              <w:rPr>
                <w:rFonts w:ascii="r_ansi" w:hAnsi="r_ansi"/>
                <w:b/>
                <w:sz w:val="18"/>
                <w:szCs w:val="18"/>
                <w:highlight w:val="yellow"/>
              </w:rPr>
              <w:br/>
              <w:t> ;</w:t>
            </w:r>
            <w:r w:rsidRPr="00534C8A">
              <w:rPr>
                <w:rFonts w:ascii="r_ansi" w:hAnsi="r_ansi"/>
                <w:b/>
                <w:sz w:val="18"/>
                <w:szCs w:val="18"/>
                <w:highlight w:val="yellow"/>
              </w:rPr>
              <w:br/>
              <w:t> N ZTDESC,ZTDTH,ZTIO,ZTRTN,ZTSK</w:t>
            </w:r>
            <w:r w:rsidRPr="00534C8A">
              <w:rPr>
                <w:rFonts w:ascii="r_ansi" w:hAnsi="r_ansi"/>
                <w:b/>
                <w:sz w:val="18"/>
                <w:szCs w:val="18"/>
                <w:highlight w:val="yellow"/>
              </w:rPr>
              <w:br/>
              <w:t> ; set ^XTMP zero node for 180 day retention</w:t>
            </w:r>
            <w:r w:rsidRPr="00534C8A">
              <w:rPr>
                <w:rFonts w:ascii="r_ansi" w:hAnsi="r_ansi"/>
                <w:b/>
                <w:sz w:val="18"/>
                <w:szCs w:val="18"/>
                <w:highlight w:val="yellow"/>
              </w:rPr>
              <w:br/>
              <w:t> S ^XTMP($T(+0),0)=$$HTFM^XLFDT($H+180)_U_DT_"^PRCA*4.5*318 post-installation"</w:t>
            </w:r>
            <w:r w:rsidRPr="00534C8A">
              <w:rPr>
                <w:rFonts w:ascii="r_ansi" w:hAnsi="r_ansi"/>
                <w:b/>
                <w:sz w:val="18"/>
                <w:szCs w:val="18"/>
                <w:highlight w:val="yellow"/>
              </w:rPr>
              <w:br/>
              <w:t> D BMES^XPDUTL("Post-installation tasks "_$$FMTE^XLFDT($$NOW^XLFDT)) ; add date/time to log</w:t>
            </w:r>
            <w:r w:rsidRPr="00534C8A">
              <w:rPr>
                <w:rFonts w:ascii="r_ansi" w:hAnsi="r_ansi"/>
                <w:b/>
                <w:sz w:val="18"/>
                <w:szCs w:val="18"/>
                <w:highlight w:val="yellow"/>
              </w:rPr>
              <w:br/>
              <w:t> D BMES^XPDUTL("Queueing tasks for files #344.73")</w:t>
            </w:r>
            <w:r w:rsidRPr="00534C8A">
              <w:rPr>
                <w:rFonts w:ascii="r_ansi" w:hAnsi="r_ansi"/>
                <w:b/>
                <w:sz w:val="18"/>
                <w:szCs w:val="18"/>
                <w:highlight w:val="yellow"/>
              </w:rPr>
              <w:br/>
              <w:t> S ZTRTN="INIT1^"_$T(+0),ZTDESC="RCDPE COMMENT HISTORY (#344.73) post-</w:t>
            </w:r>
            <w:proofErr w:type="spellStart"/>
            <w:r w:rsidRPr="00534C8A">
              <w:rPr>
                <w:rFonts w:ascii="r_ansi" w:hAnsi="r_ansi"/>
                <w:b/>
                <w:sz w:val="18"/>
                <w:szCs w:val="18"/>
                <w:highlight w:val="yellow"/>
              </w:rPr>
              <w:t>init</w:t>
            </w:r>
            <w:proofErr w:type="spellEnd"/>
            <w:r w:rsidRPr="00534C8A">
              <w:rPr>
                <w:rFonts w:ascii="r_ansi" w:hAnsi="r_ansi"/>
                <w:b/>
                <w:sz w:val="18"/>
                <w:szCs w:val="18"/>
                <w:highlight w:val="yellow"/>
              </w:rPr>
              <w:t xml:space="preserve"> </w:t>
            </w:r>
            <w:proofErr w:type="spellStart"/>
            <w:r w:rsidRPr="00534C8A">
              <w:rPr>
                <w:rFonts w:ascii="r_ansi" w:hAnsi="r_ansi"/>
                <w:b/>
                <w:sz w:val="18"/>
                <w:szCs w:val="18"/>
                <w:highlight w:val="yellow"/>
              </w:rPr>
              <w:t>work",ZTIO</w:t>
            </w:r>
            <w:proofErr w:type="spellEnd"/>
            <w:r w:rsidRPr="00534C8A">
              <w:rPr>
                <w:rFonts w:ascii="r_ansi" w:hAnsi="r_ansi"/>
                <w:b/>
                <w:sz w:val="18"/>
                <w:szCs w:val="18"/>
                <w:highlight w:val="yellow"/>
              </w:rPr>
              <w:t>="",ZTDTH=$H</w:t>
            </w:r>
            <w:r w:rsidRPr="00534C8A">
              <w:rPr>
                <w:rFonts w:ascii="r_ansi" w:hAnsi="r_ansi"/>
                <w:b/>
                <w:sz w:val="18"/>
                <w:szCs w:val="18"/>
                <w:highlight w:val="yellow"/>
              </w:rPr>
              <w:br/>
              <w:t> D ^%ZTLOAD</w:t>
            </w:r>
            <w:r w:rsidRPr="00534C8A">
              <w:rPr>
                <w:rFonts w:ascii="r_ansi" w:hAnsi="r_ansi"/>
                <w:b/>
                <w:sz w:val="18"/>
                <w:szCs w:val="18"/>
                <w:highlight w:val="yellow"/>
              </w:rPr>
              <w:br/>
              <w:t xml:space="preserve"> D MES^XPDUTL($S($G(ZTSK):"Task number "_ZTSK_" has been queued.",1:"Unable to queue </w:t>
            </w:r>
            <w:r w:rsidRPr="00534C8A">
              <w:rPr>
                <w:rFonts w:ascii="r_ansi" w:hAnsi="r_ansi"/>
                <w:b/>
                <w:sz w:val="18"/>
                <w:szCs w:val="18"/>
                <w:highlight w:val="yellow"/>
              </w:rPr>
              <w:lastRenderedPageBreak/>
              <w:t>this task."))</w:t>
            </w:r>
            <w:r w:rsidRPr="00534C8A">
              <w:rPr>
                <w:rFonts w:ascii="r_ansi" w:hAnsi="r_ansi"/>
                <w:b/>
                <w:sz w:val="18"/>
                <w:szCs w:val="18"/>
                <w:highlight w:val="yellow"/>
              </w:rPr>
              <w:br/>
              <w:t> I $</w:t>
            </w:r>
            <w:proofErr w:type="gramStart"/>
            <w:r w:rsidRPr="00534C8A">
              <w:rPr>
                <w:rFonts w:ascii="r_ansi" w:hAnsi="r_ansi"/>
                <w:b/>
                <w:sz w:val="18"/>
                <w:szCs w:val="18"/>
                <w:highlight w:val="yellow"/>
              </w:rPr>
              <w:t>G(</w:t>
            </w:r>
            <w:proofErr w:type="gramEnd"/>
            <w:r w:rsidRPr="00534C8A">
              <w:rPr>
                <w:rFonts w:ascii="r_ansi" w:hAnsi="r_ansi"/>
                <w:b/>
                <w:sz w:val="18"/>
                <w:szCs w:val="18"/>
                <w:highlight w:val="yellow"/>
              </w:rPr>
              <w:t xml:space="preserve">ZTSK) D MES^XPDUTL("A </w:t>
            </w:r>
            <w:proofErr w:type="spellStart"/>
            <w:r w:rsidRPr="00534C8A">
              <w:rPr>
                <w:rFonts w:ascii="r_ansi" w:hAnsi="r_ansi"/>
                <w:b/>
                <w:sz w:val="18"/>
                <w:szCs w:val="18"/>
                <w:highlight w:val="yellow"/>
              </w:rPr>
              <w:t>MailMan</w:t>
            </w:r>
            <w:proofErr w:type="spellEnd"/>
            <w:r w:rsidRPr="00534C8A">
              <w:rPr>
                <w:rFonts w:ascii="r_ansi" w:hAnsi="r_ansi"/>
                <w:b/>
                <w:sz w:val="18"/>
                <w:szCs w:val="18"/>
                <w:highlight w:val="yellow"/>
              </w:rPr>
              <w:t xml:space="preserve"> message will be sent on completion.")</w:t>
            </w:r>
            <w:r w:rsidRPr="00534C8A">
              <w:rPr>
                <w:rFonts w:ascii="r_ansi" w:hAnsi="r_ansi"/>
                <w:b/>
                <w:sz w:val="18"/>
                <w:szCs w:val="18"/>
                <w:highlight w:val="yellow"/>
              </w:rPr>
              <w:br/>
              <w:t> Q</w:t>
            </w:r>
            <w:r w:rsidRPr="00534C8A">
              <w:rPr>
                <w:rFonts w:ascii="r_ansi" w:hAnsi="r_ansi"/>
                <w:b/>
                <w:sz w:val="18"/>
                <w:szCs w:val="18"/>
                <w:highlight w:val="yellow"/>
              </w:rPr>
              <w:br/>
              <w:t> ;</w:t>
            </w:r>
          </w:p>
          <w:p w14:paraId="44CE0AA5" w14:textId="264A89D2" w:rsidR="00F76F17" w:rsidRDefault="007E1AF3" w:rsidP="00F76F17">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INIT</w:t>
            </w:r>
            <w:r w:rsidRPr="00534C8A">
              <w:rPr>
                <w:rFonts w:ascii="r_ansi" w:hAnsi="r_ansi"/>
                <w:b/>
                <w:sz w:val="18"/>
                <w:szCs w:val="18"/>
                <w:highlight w:val="yellow"/>
              </w:rPr>
              <w:t>1 ;Build 344.73</w:t>
            </w:r>
            <w:r w:rsidRPr="00534C8A">
              <w:rPr>
                <w:rFonts w:ascii="r_ansi" w:hAnsi="r_ansi"/>
                <w:b/>
                <w:sz w:val="18"/>
                <w:szCs w:val="18"/>
                <w:highlight w:val="yellow"/>
              </w:rPr>
              <w:br/>
              <w:t> N </w:t>
            </w:r>
            <w:r w:rsidR="00AD1915">
              <w:rPr>
                <w:rFonts w:ascii="r_ansi" w:hAnsi="r_ansi"/>
                <w:b/>
                <w:sz w:val="18"/>
                <w:szCs w:val="18"/>
                <w:highlight w:val="yellow"/>
              </w:rPr>
              <w:t>COMMENT,DATE</w:t>
            </w:r>
            <w:r w:rsidR="00F76F17">
              <w:rPr>
                <w:rFonts w:ascii="r_ansi" w:hAnsi="r_ansi"/>
                <w:b/>
                <w:sz w:val="18"/>
                <w:szCs w:val="18"/>
                <w:highlight w:val="yellow"/>
              </w:rPr>
              <w:t>,</w:t>
            </w:r>
            <w:r w:rsidRPr="00534C8A">
              <w:rPr>
                <w:rFonts w:ascii="r_ansi" w:hAnsi="r_ansi"/>
                <w:b/>
                <w:sz w:val="18"/>
                <w:szCs w:val="18"/>
                <w:highlight w:val="yellow"/>
              </w:rPr>
              <w:t>PRNODE,PRXMB</w:t>
            </w:r>
            <w:r w:rsidR="00F76F17">
              <w:rPr>
                <w:rFonts w:ascii="r_ansi" w:hAnsi="r_ansi"/>
                <w:b/>
                <w:sz w:val="18"/>
                <w:szCs w:val="18"/>
                <w:highlight w:val="yellow"/>
              </w:rPr>
              <w:t>ODY,PXRMSUBJ,PRXMTO</w:t>
            </w:r>
            <w:r w:rsidRPr="00534C8A">
              <w:rPr>
                <w:rFonts w:ascii="r_ansi" w:hAnsi="r_ansi"/>
                <w:b/>
                <w:sz w:val="18"/>
                <w:szCs w:val="18"/>
                <w:highlight w:val="yellow"/>
              </w:rPr>
              <w:t>,RCLINE,RCRCPT</w:t>
            </w:r>
            <w:r w:rsidR="00F76F17">
              <w:rPr>
                <w:rFonts w:ascii="r_ansi" w:hAnsi="r_ansi"/>
                <w:b/>
                <w:sz w:val="18"/>
                <w:szCs w:val="18"/>
                <w:highlight w:val="yellow"/>
              </w:rPr>
              <w:t>,USER</w:t>
            </w:r>
            <w:r w:rsidRPr="00534C8A">
              <w:rPr>
                <w:rFonts w:ascii="r_ansi" w:hAnsi="r_ansi"/>
                <w:b/>
                <w:sz w:val="18"/>
                <w:szCs w:val="18"/>
                <w:highlight w:val="yellow"/>
              </w:rPr>
              <w:br/>
              <w:t> S PRNODE("BEG")=$$NOW^XLFDT</w:t>
            </w:r>
            <w:r w:rsidRPr="00534C8A">
              <w:rPr>
                <w:rFonts w:ascii="r_ansi" w:hAnsi="r_ansi"/>
                <w:b/>
                <w:sz w:val="18"/>
                <w:szCs w:val="18"/>
                <w:highlight w:val="yellow"/>
              </w:rPr>
              <w:br/>
              <w:t> ;Scan re</w:t>
            </w:r>
            <w:r w:rsidR="00F76F17">
              <w:rPr>
                <w:rFonts w:ascii="r_ansi" w:hAnsi="r_ansi"/>
                <w:b/>
                <w:sz w:val="18"/>
                <w:szCs w:val="18"/>
                <w:highlight w:val="yellow"/>
              </w:rPr>
              <w:t>ceipt file for comments</w:t>
            </w:r>
            <w:r w:rsidR="00F76F17">
              <w:rPr>
                <w:rFonts w:ascii="r_ansi" w:hAnsi="r_ansi"/>
                <w:b/>
                <w:sz w:val="18"/>
                <w:szCs w:val="18"/>
                <w:highlight w:val="yellow"/>
              </w:rPr>
              <w:br/>
              <w:t> S RCRCPT</w:t>
            </w:r>
            <w:r w:rsidRPr="00534C8A">
              <w:rPr>
                <w:rFonts w:ascii="r_ansi" w:hAnsi="r_ansi"/>
                <w:b/>
                <w:sz w:val="18"/>
                <w:szCs w:val="18"/>
                <w:highlight w:val="yellow"/>
              </w:rPr>
              <w:t>=0</w:t>
            </w:r>
            <w:r w:rsidRPr="00534C8A">
              <w:rPr>
                <w:rFonts w:ascii="r_ansi" w:hAnsi="r_ansi"/>
                <w:b/>
                <w:sz w:val="18"/>
                <w:szCs w:val="18"/>
                <w:highlight w:val="yellow"/>
              </w:rPr>
              <w:br/>
              <w:t> F  S RCRCPT=$O(^RCY(344,RCRCPT)) Q:'RCRCPT  D</w:t>
            </w:r>
            <w:r w:rsidRPr="00534C8A">
              <w:rPr>
                <w:rFonts w:ascii="r_ansi" w:hAnsi="r_ansi"/>
                <w:b/>
                <w:sz w:val="18"/>
                <w:szCs w:val="18"/>
                <w:highlight w:val="yellow"/>
              </w:rPr>
              <w:br/>
              <w:t> . S RCLINE=0</w:t>
            </w:r>
            <w:r w:rsidRPr="00534C8A">
              <w:rPr>
                <w:rFonts w:ascii="r_ansi" w:hAnsi="r_ansi"/>
                <w:b/>
                <w:sz w:val="18"/>
                <w:szCs w:val="18"/>
                <w:highlight w:val="yellow"/>
              </w:rPr>
              <w:br/>
              <w:t> . F  S RCLINE=$</w:t>
            </w:r>
            <w:proofErr w:type="gramStart"/>
            <w:r w:rsidRPr="00534C8A">
              <w:rPr>
                <w:rFonts w:ascii="r_ansi" w:hAnsi="r_ansi"/>
                <w:b/>
                <w:sz w:val="18"/>
                <w:szCs w:val="18"/>
                <w:highlight w:val="yellow"/>
              </w:rPr>
              <w:t>O(</w:t>
            </w:r>
            <w:proofErr w:type="gramEnd"/>
            <w:r w:rsidRPr="00534C8A">
              <w:rPr>
                <w:rFonts w:ascii="r_ansi" w:hAnsi="r_ansi"/>
                <w:b/>
                <w:sz w:val="18"/>
                <w:szCs w:val="18"/>
                <w:highlight w:val="yellow"/>
              </w:rPr>
              <w:t>^RCY(344,RCRCPT,1,RCLINE)) Q:'RCLINE  D</w:t>
            </w:r>
            <w:r w:rsidRPr="00534C8A">
              <w:rPr>
                <w:rFonts w:ascii="r_ansi" w:hAnsi="r_ansi"/>
                <w:b/>
                <w:sz w:val="18"/>
                <w:szCs w:val="18"/>
                <w:highlight w:val="yellow"/>
              </w:rPr>
              <w:br/>
              <w:t> .. S COMMENT=$$GET1^</w:t>
            </w:r>
            <w:proofErr w:type="gramStart"/>
            <w:r w:rsidRPr="00534C8A">
              <w:rPr>
                <w:rFonts w:ascii="r_ansi" w:hAnsi="r_ansi"/>
                <w:b/>
                <w:sz w:val="18"/>
                <w:szCs w:val="18"/>
                <w:highlight w:val="yellow"/>
              </w:rPr>
              <w:t>DIQ(</w:t>
            </w:r>
            <w:proofErr w:type="gramEnd"/>
            <w:r w:rsidRPr="00534C8A">
              <w:rPr>
                <w:rFonts w:ascii="r_ansi" w:hAnsi="r_ansi"/>
                <w:b/>
                <w:sz w:val="18"/>
                <w:szCs w:val="18"/>
                <w:highlight w:val="yellow"/>
              </w:rPr>
              <w:t>344.01,RCLINE_","_RCRCPT_",",1.02) Q:COMMENT=""</w:t>
            </w:r>
            <w:r w:rsidRPr="00534C8A">
              <w:rPr>
                <w:rFonts w:ascii="r_ansi" w:hAnsi="r_ansi"/>
                <w:b/>
                <w:sz w:val="18"/>
                <w:szCs w:val="18"/>
                <w:highlight w:val="yellow"/>
              </w:rPr>
              <w:br/>
            </w:r>
            <w:r w:rsidR="00F76F17" w:rsidRPr="00534C8A">
              <w:rPr>
                <w:rFonts w:ascii="r_ansi" w:hAnsi="r_ansi"/>
                <w:b/>
                <w:sz w:val="18"/>
                <w:szCs w:val="18"/>
                <w:highlight w:val="yellow"/>
              </w:rPr>
              <w:t> .. S DATE=$$GET1^</w:t>
            </w:r>
            <w:proofErr w:type="gramStart"/>
            <w:r w:rsidR="00F76F17" w:rsidRPr="00534C8A">
              <w:rPr>
                <w:rFonts w:ascii="r_ansi" w:hAnsi="r_ansi"/>
                <w:b/>
                <w:sz w:val="18"/>
                <w:szCs w:val="18"/>
                <w:highlight w:val="yellow"/>
              </w:rPr>
              <w:t>DIQ(</w:t>
            </w:r>
            <w:proofErr w:type="gramEnd"/>
            <w:r w:rsidR="00F76F17" w:rsidRPr="00534C8A">
              <w:rPr>
                <w:rFonts w:ascii="r_ansi" w:hAnsi="r_ansi"/>
                <w:b/>
                <w:sz w:val="18"/>
                <w:szCs w:val="18"/>
                <w:highlight w:val="yellow"/>
              </w:rPr>
              <w:t>344.01,RCLINE_","_RCRCPT_",",.12)</w:t>
            </w:r>
            <w:r w:rsidR="00F76F17">
              <w:rPr>
                <w:rFonts w:ascii="r_ansi" w:hAnsi="r_ansi"/>
                <w:b/>
                <w:sz w:val="18"/>
                <w:szCs w:val="18"/>
                <w:highlight w:val="yellow"/>
              </w:rPr>
              <w:t xml:space="preserve"> Q:’DATE</w:t>
            </w:r>
            <w:r w:rsidR="00F76F17" w:rsidRPr="00534C8A">
              <w:rPr>
                <w:rFonts w:ascii="r_ansi" w:hAnsi="r_ansi"/>
                <w:b/>
                <w:sz w:val="18"/>
                <w:szCs w:val="18"/>
                <w:highlight w:val="yellow"/>
              </w:rPr>
              <w:br/>
            </w:r>
            <w:r w:rsidR="00AD1915">
              <w:rPr>
                <w:rFonts w:ascii="r_ansi" w:hAnsi="r_ansi"/>
                <w:b/>
                <w:sz w:val="18"/>
                <w:szCs w:val="18"/>
                <w:highlight w:val="yellow"/>
              </w:rPr>
              <w:t> .. S USER</w:t>
            </w:r>
            <w:r w:rsidRPr="00534C8A">
              <w:rPr>
                <w:rFonts w:ascii="r_ansi" w:hAnsi="r_ansi"/>
                <w:b/>
                <w:sz w:val="18"/>
                <w:szCs w:val="18"/>
                <w:highlight w:val="yellow"/>
              </w:rPr>
              <w:t>=$$GET1^DIQ(344.01,RCLINE_","_RCRCPT_",",.06)</w:t>
            </w:r>
          </w:p>
          <w:p w14:paraId="0A435697" w14:textId="1495F676" w:rsidR="00F76F17" w:rsidRDefault="00F76F17" w:rsidP="00F76F17">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xml:space="preserve"> .. </w:t>
            </w:r>
            <w:r w:rsidR="007E1AF3" w:rsidRPr="00534C8A">
              <w:rPr>
                <w:rFonts w:ascii="r_ansi" w:hAnsi="r_ansi"/>
                <w:b/>
                <w:sz w:val="18"/>
                <w:szCs w:val="18"/>
                <w:highlight w:val="yellow"/>
              </w:rPr>
              <w:t>D UPD34473</w:t>
            </w:r>
            <w:r w:rsidR="007E1AF3" w:rsidRPr="00534C8A">
              <w:rPr>
                <w:rFonts w:ascii="r_ansi" w:hAnsi="r_ansi"/>
                <w:b/>
                <w:sz w:val="18"/>
                <w:szCs w:val="18"/>
                <w:highlight w:val="yellow"/>
              </w:rPr>
              <w:br/>
              <w:t> ;</w:t>
            </w:r>
            <w:r w:rsidR="007E1AF3" w:rsidRPr="00534C8A">
              <w:rPr>
                <w:rFonts w:ascii="r_ansi" w:hAnsi="r_ansi"/>
                <w:b/>
                <w:sz w:val="18"/>
                <w:szCs w:val="18"/>
                <w:highlight w:val="yellow"/>
              </w:rPr>
              <w:br/>
              <w:t> S PRNODE("END")=$$NOW^XLFDT</w:t>
            </w:r>
            <w:r w:rsidR="007E1AF3" w:rsidRPr="00534C8A">
              <w:rPr>
                <w:rFonts w:ascii="r_ansi" w:hAnsi="r_ansi"/>
                <w:b/>
                <w:sz w:val="18"/>
                <w:szCs w:val="18"/>
                <w:highlight w:val="yellow"/>
              </w:rPr>
              <w:br/>
              <w:t> I '$G(^XTMP($T(+0),PRNODE,"FINISHED")) S ^("FINISHED")=PRNODE("END")</w:t>
            </w:r>
            <w:r w:rsidR="007E1AF3" w:rsidRPr="00534C8A">
              <w:rPr>
                <w:rFonts w:ascii="r_ansi" w:hAnsi="r_ansi"/>
                <w:b/>
                <w:sz w:val="18"/>
                <w:szCs w:val="18"/>
                <w:highlight w:val="yellow"/>
              </w:rPr>
              <w:br/>
              <w:t xml:space="preserve"> ; create </w:t>
            </w:r>
            <w:proofErr w:type="spellStart"/>
            <w:r w:rsidR="007E1AF3" w:rsidRPr="00534C8A">
              <w:rPr>
                <w:rFonts w:ascii="r_ansi" w:hAnsi="r_ansi"/>
                <w:b/>
                <w:sz w:val="18"/>
                <w:szCs w:val="18"/>
                <w:highlight w:val="yellow"/>
              </w:rPr>
              <w:t>MailMan</w:t>
            </w:r>
            <w:proofErr w:type="spellEnd"/>
            <w:r w:rsidR="007E1AF3" w:rsidRPr="00534C8A">
              <w:rPr>
                <w:rFonts w:ascii="r_ansi" w:hAnsi="r_ansi"/>
                <w:b/>
                <w:sz w:val="18"/>
                <w:szCs w:val="18"/>
                <w:highlight w:val="yellow"/>
              </w:rPr>
              <w:t xml:space="preserve"> message text</w:t>
            </w:r>
            <w:r w:rsidR="007E1AF3" w:rsidRPr="00534C8A">
              <w:rPr>
                <w:rFonts w:ascii="r_ansi" w:hAnsi="r_ansi"/>
                <w:b/>
                <w:sz w:val="18"/>
                <w:szCs w:val="18"/>
                <w:highlight w:val="yellow"/>
              </w:rPr>
              <w:br/>
              <w:t> S PRXMBODY(0)=0</w:t>
            </w:r>
            <w:r w:rsidR="007E1AF3" w:rsidRPr="00534C8A">
              <w:rPr>
                <w:rFonts w:ascii="r_ansi" w:hAnsi="r_ansi"/>
                <w:b/>
                <w:sz w:val="18"/>
                <w:szCs w:val="18"/>
                <w:highlight w:val="yellow"/>
              </w:rPr>
              <w:br/>
              <w:t> D ADD2TXT(.</w:t>
            </w:r>
            <w:proofErr w:type="spellStart"/>
            <w:r w:rsidR="007E1AF3" w:rsidRPr="00534C8A">
              <w:rPr>
                <w:rFonts w:ascii="r_ansi" w:hAnsi="r_ansi"/>
                <w:b/>
                <w:sz w:val="18"/>
                <w:szCs w:val="18"/>
                <w:highlight w:val="yellow"/>
              </w:rPr>
              <w:t>PRXMBODY,"Finished</w:t>
            </w:r>
            <w:proofErr w:type="spellEnd"/>
            <w:r w:rsidR="007E1AF3" w:rsidRPr="00534C8A">
              <w:rPr>
                <w:rFonts w:ascii="r_ansi" w:hAnsi="r_ansi"/>
                <w:b/>
                <w:sz w:val="18"/>
                <w:szCs w:val="18"/>
                <w:highlight w:val="yellow"/>
              </w:rPr>
              <w:t xml:space="preserve"> file #344.73 post-initialization tasks.")</w:t>
            </w:r>
            <w:r w:rsidR="007E1AF3" w:rsidRPr="00534C8A">
              <w:rPr>
                <w:rFonts w:ascii="r_ansi" w:hAnsi="r_ansi"/>
                <w:b/>
                <w:sz w:val="18"/>
                <w:szCs w:val="18"/>
                <w:highlight w:val="yellow"/>
              </w:rPr>
              <w:br/>
              <w:t> D ADD2TXT(.PRXMBODY," Process begun: "_$$FMTE^XLFDT(PRNODE("BEG")))</w:t>
            </w:r>
            <w:r w:rsidR="007E1AF3" w:rsidRPr="00534C8A">
              <w:rPr>
                <w:rFonts w:ascii="r_ansi" w:hAnsi="r_ansi"/>
                <w:b/>
                <w:sz w:val="18"/>
                <w:szCs w:val="18"/>
                <w:highlight w:val="yellow"/>
              </w:rPr>
              <w:br/>
              <w:t> D ADD2TXT(.PRXMBODY," Process ended: "_$$FMTE^XLFDT(PRNODE("END")))</w:t>
            </w:r>
            <w:r w:rsidR="007E1AF3" w:rsidRPr="00534C8A">
              <w:rPr>
                <w:rFonts w:ascii="r_ansi" w:hAnsi="r_ansi"/>
                <w:b/>
                <w:sz w:val="18"/>
                <w:szCs w:val="18"/>
                <w:highlight w:val="yellow"/>
              </w:rPr>
              <w:br/>
              <w:t> D ADD2TXT(.</w:t>
            </w:r>
            <w:proofErr w:type="spellStart"/>
            <w:r w:rsidR="007E1AF3" w:rsidRPr="00534C8A">
              <w:rPr>
                <w:rFonts w:ascii="r_ansi" w:hAnsi="r_ansi"/>
                <w:b/>
                <w:sz w:val="18"/>
                <w:szCs w:val="18"/>
                <w:highlight w:val="yellow"/>
              </w:rPr>
              <w:t>PRXMBODY,"Report</w:t>
            </w:r>
            <w:proofErr w:type="spellEnd"/>
            <w:r w:rsidR="007E1AF3" w:rsidRPr="00534C8A">
              <w:rPr>
                <w:rFonts w:ascii="r_ansi" w:hAnsi="r_ansi"/>
                <w:b/>
                <w:sz w:val="18"/>
                <w:szCs w:val="18"/>
                <w:highlight w:val="yellow"/>
              </w:rPr>
              <w:t xml:space="preserve"> generated by the "_$T(+0)_" post-initialization routine.")</w:t>
            </w:r>
            <w:r w:rsidR="007E1AF3" w:rsidRPr="00534C8A">
              <w:rPr>
                <w:rFonts w:ascii="r_ansi" w:hAnsi="r_ansi"/>
                <w:b/>
                <w:sz w:val="18"/>
                <w:szCs w:val="18"/>
                <w:highlight w:val="yellow"/>
              </w:rPr>
              <w:br/>
              <w:t> ;</w:t>
            </w:r>
            <w:r w:rsidR="007E1AF3" w:rsidRPr="00534C8A">
              <w:rPr>
                <w:rFonts w:ascii="r_ansi" w:hAnsi="r_ansi"/>
                <w:b/>
                <w:sz w:val="18"/>
                <w:szCs w:val="18"/>
                <w:highlight w:val="yellow"/>
              </w:rPr>
              <w:br/>
              <w:t xml:space="preserve"> ; save </w:t>
            </w:r>
            <w:proofErr w:type="spellStart"/>
            <w:r w:rsidR="007E1AF3" w:rsidRPr="00534C8A">
              <w:rPr>
                <w:rFonts w:ascii="r_ansi" w:hAnsi="r_ansi"/>
                <w:b/>
                <w:sz w:val="18"/>
                <w:szCs w:val="18"/>
                <w:highlight w:val="yellow"/>
              </w:rPr>
              <w:t>MailMan</w:t>
            </w:r>
            <w:proofErr w:type="spellEnd"/>
            <w:r w:rsidR="007E1AF3" w:rsidRPr="00534C8A">
              <w:rPr>
                <w:rFonts w:ascii="r_ansi" w:hAnsi="r_ansi"/>
                <w:b/>
                <w:sz w:val="18"/>
                <w:szCs w:val="18"/>
                <w:highlight w:val="yellow"/>
              </w:rPr>
              <w:t xml:space="preserve"> message text</w:t>
            </w:r>
            <w:r w:rsidR="007E1AF3" w:rsidRPr="00534C8A">
              <w:rPr>
                <w:rFonts w:ascii="r_ansi" w:hAnsi="r_ansi"/>
                <w:b/>
                <w:sz w:val="18"/>
                <w:szCs w:val="18"/>
                <w:highlight w:val="yellow"/>
              </w:rPr>
              <w:br/>
              <w:t> M ^XTMP($T(+0),PRNODE,"MAIL MSG",$$NOW^XLFDT)=PRXMBODY</w:t>
            </w:r>
            <w:r w:rsidR="007E1AF3" w:rsidRPr="00534C8A">
              <w:rPr>
                <w:rFonts w:ascii="r_ansi" w:hAnsi="r_ansi"/>
                <w:b/>
                <w:sz w:val="18"/>
                <w:szCs w:val="18"/>
                <w:highlight w:val="yellow"/>
              </w:rPr>
              <w:br/>
              <w:t xml:space="preserve"> ; send via </w:t>
            </w:r>
            <w:proofErr w:type="spellStart"/>
            <w:r w:rsidR="007E1AF3" w:rsidRPr="00534C8A">
              <w:rPr>
                <w:rFonts w:ascii="r_ansi" w:hAnsi="r_ansi"/>
                <w:b/>
                <w:sz w:val="18"/>
                <w:szCs w:val="18"/>
                <w:highlight w:val="yellow"/>
              </w:rPr>
              <w:t>MailMan</w:t>
            </w:r>
            <w:proofErr w:type="spellEnd"/>
            <w:r w:rsidR="007E1AF3" w:rsidRPr="00534C8A">
              <w:rPr>
                <w:rFonts w:ascii="r_ansi" w:hAnsi="r_ansi"/>
                <w:b/>
                <w:sz w:val="18"/>
                <w:szCs w:val="18"/>
                <w:highlight w:val="yellow"/>
              </w:rPr>
              <w:br/>
              <w:t> S PRXMSUBJ="PRCA*4.5*318 files #344.73 post-</w:t>
            </w:r>
            <w:proofErr w:type="spellStart"/>
            <w:r w:rsidR="007E1AF3" w:rsidRPr="00534C8A">
              <w:rPr>
                <w:rFonts w:ascii="r_ansi" w:hAnsi="r_ansi"/>
                <w:b/>
                <w:sz w:val="18"/>
                <w:szCs w:val="18"/>
                <w:highlight w:val="yellow"/>
              </w:rPr>
              <w:t>init</w:t>
            </w:r>
            <w:proofErr w:type="spellEnd"/>
            <w:r w:rsidR="007E1AF3" w:rsidRPr="00534C8A">
              <w:rPr>
                <w:rFonts w:ascii="r_ansi" w:hAnsi="r_ansi"/>
                <w:b/>
                <w:sz w:val="18"/>
                <w:szCs w:val="18"/>
                <w:highlight w:val="yellow"/>
              </w:rPr>
              <w:t xml:space="preserve"> completed"</w:t>
            </w:r>
            <w:r w:rsidR="007E1AF3" w:rsidRPr="00534C8A">
              <w:rPr>
                <w:rFonts w:ascii="r_ansi" w:hAnsi="r_ansi"/>
                <w:b/>
                <w:sz w:val="18"/>
                <w:szCs w:val="18"/>
                <w:highlight w:val="yellow"/>
              </w:rPr>
              <w:br/>
              <w:t> S PRXMTO(.5)="",PRXMTO(DUZ)=""  ; POSTMASTER and user who queued it</w:t>
            </w:r>
            <w:r w:rsidR="007E1AF3" w:rsidRPr="00534C8A">
              <w:rPr>
                <w:rFonts w:ascii="r_ansi" w:hAnsi="r_ansi"/>
                <w:b/>
                <w:sz w:val="18"/>
                <w:szCs w:val="18"/>
                <w:highlight w:val="yellow"/>
              </w:rPr>
              <w:br/>
              <w:t> S PRXMTO("G.RCDPE PAYMENTS MGMT")=""</w:t>
            </w:r>
            <w:r w:rsidR="007E1AF3" w:rsidRPr="00534C8A">
              <w:rPr>
                <w:rFonts w:ascii="r_ansi" w:hAnsi="r_ansi"/>
                <w:b/>
                <w:sz w:val="18"/>
                <w:szCs w:val="18"/>
                <w:highlight w:val="yellow"/>
              </w:rPr>
              <w:br/>
              <w:t> S XMINSTR("FROM")="POSTMASTER"</w:t>
            </w:r>
            <w:r w:rsidR="007E1AF3" w:rsidRPr="00534C8A">
              <w:rPr>
                <w:rFonts w:ascii="r_ansi" w:hAnsi="r_ansi"/>
                <w:b/>
                <w:sz w:val="18"/>
                <w:szCs w:val="18"/>
                <w:highlight w:val="yellow"/>
              </w:rPr>
              <w:br/>
              <w:t> ;</w:t>
            </w:r>
            <w:r w:rsidR="007E1AF3" w:rsidRPr="00534C8A">
              <w:rPr>
                <w:rFonts w:ascii="r_ansi" w:hAnsi="r_ansi"/>
                <w:b/>
                <w:sz w:val="18"/>
                <w:szCs w:val="18"/>
                <w:highlight w:val="yellow"/>
              </w:rPr>
              <w:br/>
              <w:t> D SENDMSG^XMXAPI(DUZ,PRXMSUBJ,"PRXMBODY",.PRXMTO,.XMINSTR,.PRXMZR) ; send message</w:t>
            </w:r>
            <w:r w:rsidR="007E1AF3" w:rsidRPr="00534C8A">
              <w:rPr>
                <w:rFonts w:ascii="r_ansi" w:hAnsi="r_ansi"/>
                <w:b/>
                <w:sz w:val="18"/>
                <w:szCs w:val="18"/>
                <w:highlight w:val="yellow"/>
              </w:rPr>
              <w:br/>
              <w:t> Q</w:t>
            </w:r>
            <w:r w:rsidR="007E1AF3" w:rsidRPr="00534C8A">
              <w:rPr>
                <w:rFonts w:ascii="r_ansi" w:hAnsi="r_ansi"/>
                <w:b/>
                <w:sz w:val="18"/>
                <w:szCs w:val="18"/>
                <w:highlight w:val="yellow"/>
              </w:rPr>
              <w:br/>
              <w:t> ;</w:t>
            </w:r>
            <w:r w:rsidR="007E1AF3" w:rsidRPr="00534C8A">
              <w:rPr>
                <w:rFonts w:ascii="r_ansi" w:hAnsi="r_ansi"/>
                <w:b/>
                <w:sz w:val="18"/>
                <w:szCs w:val="18"/>
                <w:highlight w:val="yellow"/>
              </w:rPr>
              <w:br/>
              <w:t xml:space="preserve">ADD2TXT(TXARY,LN) ; add LN to TXARY for </w:t>
            </w:r>
            <w:proofErr w:type="spellStart"/>
            <w:r w:rsidR="007E1AF3" w:rsidRPr="00534C8A">
              <w:rPr>
                <w:rFonts w:ascii="r_ansi" w:hAnsi="r_ansi"/>
                <w:b/>
                <w:sz w:val="18"/>
                <w:szCs w:val="18"/>
                <w:highlight w:val="yellow"/>
              </w:rPr>
              <w:t>MailMan</w:t>
            </w:r>
            <w:proofErr w:type="spellEnd"/>
            <w:r w:rsidR="007E1AF3" w:rsidRPr="00534C8A">
              <w:rPr>
                <w:rFonts w:ascii="r_ansi" w:hAnsi="r_ansi"/>
                <w:b/>
                <w:sz w:val="18"/>
                <w:szCs w:val="18"/>
                <w:highlight w:val="yellow"/>
              </w:rPr>
              <w:t xml:space="preserve"> Message</w:t>
            </w:r>
            <w:r w:rsidR="007E1AF3" w:rsidRPr="00534C8A">
              <w:rPr>
                <w:rFonts w:ascii="r_ansi" w:hAnsi="r_ansi"/>
                <w:b/>
                <w:sz w:val="18"/>
                <w:szCs w:val="18"/>
                <w:highlight w:val="yellow"/>
              </w:rPr>
              <w:br/>
              <w:t> ; TXARY passed by ref.</w:t>
            </w:r>
            <w:r w:rsidR="007E1AF3" w:rsidRPr="00534C8A">
              <w:rPr>
                <w:rFonts w:ascii="r_ansi" w:hAnsi="r_ansi"/>
                <w:b/>
                <w:sz w:val="18"/>
                <w:szCs w:val="18"/>
                <w:highlight w:val="yellow"/>
              </w:rPr>
              <w:br/>
              <w:t> I $G(LN)="" S TXARY(0)=$G(TXARY(0))+1,TXARY(TXARY(0),0)=LN</w:t>
            </w:r>
            <w:r w:rsidR="007E1AF3" w:rsidRPr="00534C8A">
              <w:rPr>
                <w:rFonts w:ascii="r_ansi" w:hAnsi="r_ansi"/>
                <w:b/>
                <w:sz w:val="18"/>
                <w:szCs w:val="18"/>
                <w:highlight w:val="yellow"/>
              </w:rPr>
              <w:br/>
              <w:t> Q</w:t>
            </w:r>
            <w:r w:rsidR="007E1AF3" w:rsidRPr="00534C8A">
              <w:rPr>
                <w:rFonts w:ascii="r_ansi" w:hAnsi="r_ansi"/>
                <w:b/>
                <w:sz w:val="18"/>
                <w:szCs w:val="18"/>
                <w:highlight w:val="yellow"/>
              </w:rPr>
              <w:br/>
              <w:t> ;</w:t>
            </w:r>
            <w:r w:rsidR="007E1AF3" w:rsidRPr="00534C8A">
              <w:rPr>
                <w:rFonts w:ascii="r_ansi" w:hAnsi="r_ansi"/>
                <w:b/>
                <w:sz w:val="18"/>
                <w:szCs w:val="18"/>
                <w:highlight w:val="yellow"/>
              </w:rPr>
              <w:br/>
              <w:t>UPD34473 ; set up array</w:t>
            </w:r>
            <w:r w:rsidR="007E1AF3" w:rsidRPr="00534C8A">
              <w:rPr>
                <w:rFonts w:ascii="r_ansi" w:hAnsi="r_ansi"/>
                <w:b/>
                <w:sz w:val="18"/>
                <w:szCs w:val="18"/>
                <w:highlight w:val="yellow"/>
              </w:rPr>
              <w:br/>
              <w:t> N FDA</w:t>
            </w:r>
            <w:r w:rsidR="007E1AF3" w:rsidRPr="00534C8A">
              <w:rPr>
                <w:rFonts w:ascii="r_ansi" w:hAnsi="r_ansi"/>
                <w:b/>
                <w:sz w:val="18"/>
                <w:szCs w:val="18"/>
                <w:highlight w:val="yellow"/>
              </w:rPr>
              <w:br/>
            </w:r>
            <w:r>
              <w:rPr>
                <w:rFonts w:ascii="r_ansi" w:hAnsi="r_ansi"/>
                <w:b/>
                <w:sz w:val="18"/>
                <w:szCs w:val="18"/>
                <w:highlight w:val="yellow"/>
              </w:rPr>
              <w:t> S FDA(344.73,"+1,",.01</w:t>
            </w:r>
            <w:r w:rsidRPr="00534C8A">
              <w:rPr>
                <w:rFonts w:ascii="r_ansi" w:hAnsi="r_ansi"/>
                <w:b/>
                <w:sz w:val="18"/>
                <w:szCs w:val="18"/>
                <w:highlight w:val="yellow"/>
              </w:rPr>
              <w:t>)=RCRCPT ;Receipt</w:t>
            </w:r>
            <w:r w:rsidRPr="00534C8A">
              <w:rPr>
                <w:rFonts w:ascii="r_ansi" w:hAnsi="r_ansi"/>
                <w:b/>
                <w:sz w:val="18"/>
                <w:szCs w:val="18"/>
                <w:highlight w:val="yellow"/>
              </w:rPr>
              <w:br/>
              <w:t> </w:t>
            </w:r>
            <w:r>
              <w:rPr>
                <w:rFonts w:ascii="r_ansi" w:hAnsi="r_ansi"/>
                <w:b/>
                <w:sz w:val="18"/>
                <w:szCs w:val="18"/>
                <w:highlight w:val="yellow"/>
              </w:rPr>
              <w:t>S FDA(344.73,"+1,",1</w:t>
            </w:r>
            <w:r w:rsidRPr="00534C8A">
              <w:rPr>
                <w:rFonts w:ascii="r_ansi" w:hAnsi="r_ansi"/>
                <w:b/>
                <w:sz w:val="18"/>
                <w:szCs w:val="18"/>
                <w:highlight w:val="yellow"/>
              </w:rPr>
              <w:t>)=RCLINE  ;Scratchpad or Receipt Line Number</w:t>
            </w:r>
          </w:p>
          <w:p w14:paraId="63431185" w14:textId="77777777" w:rsidR="00F76F17" w:rsidRDefault="00F76F17" w:rsidP="00F76F17">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 S FDA(344.73,"+1,",</w:t>
            </w:r>
            <w:r w:rsidR="007E1AF3" w:rsidRPr="00534C8A">
              <w:rPr>
                <w:rFonts w:ascii="r_ansi" w:hAnsi="r_ansi"/>
                <w:b/>
                <w:sz w:val="18"/>
                <w:szCs w:val="18"/>
                <w:highlight w:val="yellow"/>
              </w:rPr>
              <w:t>2)=USER              ;User</w:t>
            </w:r>
          </w:p>
          <w:p w14:paraId="38C451EC" w14:textId="72018474" w:rsidR="007E1AF3" w:rsidRPr="001144E8" w:rsidRDefault="00F76F17" w:rsidP="00F76F17">
            <w:pPr>
              <w:autoSpaceDE w:val="0"/>
              <w:autoSpaceDN w:val="0"/>
              <w:adjustRightInd w:val="0"/>
              <w:spacing w:after="0" w:line="240" w:lineRule="auto"/>
              <w:rPr>
                <w:rFonts w:ascii="r_ansi" w:hAnsi="r_ansi"/>
                <w:b/>
                <w:sz w:val="18"/>
                <w:szCs w:val="18"/>
              </w:rPr>
            </w:pPr>
            <w:r>
              <w:rPr>
                <w:rFonts w:ascii="r_ansi" w:hAnsi="r_ansi"/>
                <w:b/>
                <w:sz w:val="18"/>
                <w:szCs w:val="18"/>
                <w:highlight w:val="yellow"/>
              </w:rPr>
              <w:t> S FDA(344.73,"+1,",3)=DATE</w:t>
            </w:r>
            <w:r w:rsidRPr="00534C8A">
              <w:rPr>
                <w:rFonts w:ascii="r_ansi" w:hAnsi="r_ansi"/>
                <w:b/>
                <w:sz w:val="18"/>
                <w:szCs w:val="18"/>
                <w:highlight w:val="yellow"/>
              </w:rPr>
              <w:t> </w:t>
            </w:r>
            <w:r>
              <w:rPr>
                <w:rFonts w:ascii="r_ansi" w:hAnsi="r_ansi"/>
                <w:b/>
                <w:sz w:val="18"/>
                <w:szCs w:val="18"/>
                <w:highlight w:val="yellow"/>
              </w:rPr>
              <w:t xml:space="preserve">  </w:t>
            </w:r>
            <w:r w:rsidRPr="00534C8A">
              <w:rPr>
                <w:rFonts w:ascii="r_ansi" w:hAnsi="r_ansi"/>
                <w:b/>
                <w:sz w:val="18"/>
                <w:szCs w:val="18"/>
                <w:highlight w:val="yellow"/>
              </w:rPr>
              <w:t>           </w:t>
            </w:r>
            <w:r>
              <w:rPr>
                <w:rFonts w:ascii="r_ansi" w:hAnsi="r_ansi"/>
                <w:b/>
                <w:sz w:val="18"/>
                <w:szCs w:val="18"/>
                <w:highlight w:val="yellow"/>
              </w:rPr>
              <w:t>;Date/time</w:t>
            </w:r>
            <w:r w:rsidRPr="00534C8A">
              <w:rPr>
                <w:rFonts w:ascii="r_ansi" w:hAnsi="r_ansi"/>
                <w:b/>
                <w:sz w:val="18"/>
                <w:szCs w:val="18"/>
                <w:highlight w:val="yellow"/>
              </w:rPr>
              <w:t> ;</w:t>
            </w:r>
            <w:r w:rsidRPr="00534C8A">
              <w:rPr>
                <w:rFonts w:ascii="r_ansi" w:hAnsi="r_ansi"/>
                <w:b/>
                <w:sz w:val="18"/>
                <w:szCs w:val="18"/>
                <w:highlight w:val="yellow"/>
              </w:rPr>
              <w:br/>
            </w:r>
            <w:r w:rsidR="007E1AF3" w:rsidRPr="00534C8A">
              <w:rPr>
                <w:rFonts w:ascii="r_ansi" w:hAnsi="r_ansi"/>
                <w:b/>
                <w:sz w:val="18"/>
                <w:szCs w:val="18"/>
                <w:highlight w:val="yellow"/>
              </w:rPr>
              <w:t> S FDA(344.73,"+1,",</w:t>
            </w:r>
            <w:r>
              <w:rPr>
                <w:rFonts w:ascii="r_ansi" w:hAnsi="r_ansi"/>
                <w:b/>
                <w:sz w:val="18"/>
                <w:szCs w:val="18"/>
                <w:highlight w:val="yellow"/>
              </w:rPr>
              <w:t>4</w:t>
            </w:r>
            <w:r w:rsidR="007E1AF3" w:rsidRPr="00534C8A">
              <w:rPr>
                <w:rFonts w:ascii="r_ansi" w:hAnsi="r_ansi"/>
                <w:b/>
                <w:sz w:val="18"/>
                <w:szCs w:val="18"/>
                <w:highlight w:val="yellow"/>
              </w:rPr>
              <w:t>)=COMMENT           </w:t>
            </w:r>
            <w:r>
              <w:rPr>
                <w:rFonts w:ascii="r_ansi" w:hAnsi="r_ansi"/>
                <w:b/>
                <w:sz w:val="18"/>
                <w:szCs w:val="18"/>
                <w:highlight w:val="yellow"/>
              </w:rPr>
              <w:t>;Comment</w:t>
            </w:r>
            <w:r w:rsidR="007E1AF3" w:rsidRPr="00534C8A">
              <w:rPr>
                <w:rFonts w:ascii="r_ansi" w:hAnsi="r_ansi"/>
                <w:b/>
                <w:sz w:val="18"/>
                <w:szCs w:val="18"/>
                <w:highlight w:val="yellow"/>
              </w:rPr>
              <w:t> ;file entry</w:t>
            </w:r>
            <w:r w:rsidR="007E1AF3" w:rsidRPr="00534C8A">
              <w:rPr>
                <w:rFonts w:ascii="r_ansi" w:hAnsi="r_ansi"/>
                <w:b/>
                <w:sz w:val="18"/>
                <w:szCs w:val="18"/>
                <w:highlight w:val="yellow"/>
              </w:rPr>
              <w:br/>
              <w:t> D UPDATE^DIE(,"FDA")</w:t>
            </w:r>
            <w:r w:rsidR="007E1AF3" w:rsidRPr="00534C8A">
              <w:rPr>
                <w:rFonts w:ascii="r_ansi" w:hAnsi="r_ansi"/>
                <w:b/>
                <w:sz w:val="18"/>
                <w:szCs w:val="18"/>
                <w:highlight w:val="yellow"/>
              </w:rPr>
              <w:br/>
              <w:t> Q</w:t>
            </w:r>
          </w:p>
        </w:tc>
      </w:tr>
    </w:tbl>
    <w:p w14:paraId="44FD5695" w14:textId="77777777" w:rsidR="007E1AF3" w:rsidRDefault="007E1AF3" w:rsidP="00635228"/>
    <w:p w14:paraId="211CA62F" w14:textId="77777777" w:rsidR="001E5EB7" w:rsidRDefault="001E5EB7" w:rsidP="00037249"/>
    <w:sectPr w:rsidR="001E5EB7"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826DF" w14:textId="77777777" w:rsidR="001C2415" w:rsidRDefault="001C2415" w:rsidP="00B81ED4">
      <w:pPr>
        <w:spacing w:after="0" w:line="240" w:lineRule="auto"/>
      </w:pPr>
      <w:r>
        <w:separator/>
      </w:r>
    </w:p>
  </w:endnote>
  <w:endnote w:type="continuationSeparator" w:id="0">
    <w:p w14:paraId="6E827D09" w14:textId="77777777" w:rsidR="001C2415" w:rsidRDefault="001C2415"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6F754" w14:textId="77777777" w:rsidR="00A86497" w:rsidRDefault="00A864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7DCD7" w14:textId="77777777" w:rsidR="00A86497" w:rsidRDefault="00A864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82EB0" w14:textId="77777777" w:rsidR="00A86497" w:rsidRDefault="00A8649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5" w:author="Author"/>
  <w:sdt>
    <w:sdtPr>
      <w:id w:val="-492721967"/>
      <w:docPartObj>
        <w:docPartGallery w:val="Page Numbers (Bottom of Page)"/>
        <w:docPartUnique/>
      </w:docPartObj>
    </w:sdtPr>
    <w:sdtEndPr/>
    <w:sdtContent>
      <w:customXmlDelRangeEnd w:id="5"/>
      <w:customXmlDelRangeStart w:id="6" w:author="Author"/>
      <w:sdt>
        <w:sdtPr>
          <w:id w:val="-1669238322"/>
          <w:docPartObj>
            <w:docPartGallery w:val="Page Numbers (Top of Page)"/>
            <w:docPartUnique/>
          </w:docPartObj>
        </w:sdtPr>
        <w:sdtEndPr/>
        <w:sdtContent>
          <w:customXmlDelRangeEnd w:id="6"/>
          <w:p w14:paraId="55647AD7" w14:textId="630B285D" w:rsidR="001C47B3" w:rsidRPr="002407DA" w:rsidDel="00A86497" w:rsidRDefault="001C47B3">
            <w:pPr>
              <w:pStyle w:val="Footer"/>
              <w:jc w:val="center"/>
              <w:rPr>
                <w:del w:id="7" w:author="Author"/>
              </w:rPr>
            </w:pPr>
            <w:del w:id="8" w:author="Author">
              <w:r w:rsidRPr="002407DA" w:rsidDel="00A86497">
                <w:delText xml:space="preserve">Page </w:delText>
              </w:r>
              <w:r w:rsidRPr="002407DA" w:rsidDel="00A86497">
                <w:rPr>
                  <w:bCs/>
                  <w:sz w:val="24"/>
                  <w:szCs w:val="24"/>
                </w:rPr>
                <w:fldChar w:fldCharType="begin"/>
              </w:r>
              <w:r w:rsidRPr="002407DA" w:rsidDel="00A86497">
                <w:rPr>
                  <w:bCs/>
                </w:rPr>
                <w:delInstrText xml:space="preserve"> PAGE </w:delInstrText>
              </w:r>
              <w:r w:rsidRPr="002407DA" w:rsidDel="00A86497">
                <w:rPr>
                  <w:bCs/>
                  <w:sz w:val="24"/>
                  <w:szCs w:val="24"/>
                </w:rPr>
                <w:fldChar w:fldCharType="separate"/>
              </w:r>
              <w:r w:rsidR="00A86497" w:rsidDel="00A86497">
                <w:rPr>
                  <w:bCs/>
                  <w:noProof/>
                </w:rPr>
                <w:delText>2</w:delText>
              </w:r>
              <w:r w:rsidRPr="002407DA" w:rsidDel="00A86497">
                <w:rPr>
                  <w:bCs/>
                  <w:sz w:val="24"/>
                  <w:szCs w:val="24"/>
                </w:rPr>
                <w:fldChar w:fldCharType="end"/>
              </w:r>
              <w:r w:rsidRPr="002407DA" w:rsidDel="00A86497">
                <w:delText xml:space="preserve"> of </w:delText>
              </w:r>
              <w:r w:rsidRPr="002407DA" w:rsidDel="00A86497">
                <w:rPr>
                  <w:bCs/>
                  <w:sz w:val="24"/>
                  <w:szCs w:val="24"/>
                </w:rPr>
                <w:fldChar w:fldCharType="begin"/>
              </w:r>
              <w:r w:rsidRPr="002407DA" w:rsidDel="00A86497">
                <w:rPr>
                  <w:bCs/>
                </w:rPr>
                <w:delInstrText xml:space="preserve"> NUMPAGES  </w:delInstrText>
              </w:r>
              <w:r w:rsidRPr="002407DA" w:rsidDel="00A86497">
                <w:rPr>
                  <w:bCs/>
                  <w:sz w:val="24"/>
                  <w:szCs w:val="24"/>
                </w:rPr>
                <w:fldChar w:fldCharType="separate"/>
              </w:r>
              <w:r w:rsidR="00A86497" w:rsidDel="00A86497">
                <w:rPr>
                  <w:bCs/>
                  <w:noProof/>
                </w:rPr>
                <w:delText>27</w:delText>
              </w:r>
              <w:r w:rsidRPr="002407DA" w:rsidDel="00A86497">
                <w:rPr>
                  <w:bCs/>
                  <w:sz w:val="24"/>
                  <w:szCs w:val="24"/>
                </w:rPr>
                <w:fldChar w:fldCharType="end"/>
              </w:r>
            </w:del>
          </w:p>
          <w:customXmlDelRangeStart w:id="9" w:author="Author"/>
        </w:sdtContent>
      </w:sdt>
      <w:customXmlDelRangeEnd w:id="9"/>
      <w:customXmlDelRangeStart w:id="10" w:author="Author"/>
    </w:sdtContent>
  </w:sdt>
  <w:customXmlDelRangeEnd w:id="10"/>
  <w:p w14:paraId="4292578D" w14:textId="77777777" w:rsidR="001C47B3" w:rsidRDefault="001C47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7D886" w14:textId="77777777" w:rsidR="001C2415" w:rsidRDefault="001C2415" w:rsidP="00B81ED4">
      <w:pPr>
        <w:spacing w:after="0" w:line="240" w:lineRule="auto"/>
      </w:pPr>
      <w:r>
        <w:separator/>
      </w:r>
    </w:p>
  </w:footnote>
  <w:footnote w:type="continuationSeparator" w:id="0">
    <w:p w14:paraId="39358338" w14:textId="77777777" w:rsidR="001C2415" w:rsidRDefault="001C2415"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620B8" w14:textId="77777777" w:rsidR="00A86497" w:rsidRDefault="00A864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EC794" w14:textId="77777777" w:rsidR="00A86497" w:rsidRDefault="00A864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8A044" w14:textId="77777777" w:rsidR="00A86497" w:rsidRDefault="00A864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CC1DE96" w:rsidR="001C47B3" w:rsidRPr="005B7B1B" w:rsidRDefault="001C2415">
    <w:pPr>
      <w:pStyle w:val="Header"/>
      <w:rPr>
        <w:rFonts w:ascii="Times New Roman" w:hAnsi="Times New Roman" w:cs="Times New Roman"/>
        <w:sz w:val="20"/>
      </w:rPr>
    </w:pPr>
    <w:customXmlDelRangeStart w:id="1" w:author="Author"/>
    <w:sdt>
      <w:sdtPr>
        <w:rPr>
          <w:sz w:val="20"/>
        </w:rPr>
        <w:id w:val="-561645718"/>
        <w:docPartObj>
          <w:docPartGallery w:val="Watermarks"/>
          <w:docPartUnique/>
        </w:docPartObj>
      </w:sdtPr>
      <w:sdtEndPr/>
      <w:sdtContent>
        <w:customXmlDelRangeEnd w:id="1"/>
        <w:del w:id="2" w:author="Author">
          <w:r w:rsidDel="00A86497">
            <w:rPr>
              <w:noProof/>
              <w:sz w:val="20"/>
              <w:lang w:eastAsia="zh-TW"/>
            </w:rPr>
            <w:pict w14:anchorId="6EED39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customXmlDelRangeStart w:id="3" w:author="Author"/>
      </w:sdtContent>
    </w:sdt>
    <w:customXmlDelRangeEnd w:id="3"/>
    <w:del w:id="4" w:author="Author">
      <w:r w:rsidR="001C47B3" w:rsidDel="00A86497">
        <w:rPr>
          <w:rFonts w:ascii="Times New Roman" w:hAnsi="Times New Roman" w:cs="Times New Roman"/>
          <w:sz w:val="20"/>
        </w:rPr>
        <w:delText>MCCF EDI TAS US313 SDD</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32025C"/>
    <w:multiLevelType w:val="hybridMultilevel"/>
    <w:tmpl w:val="C24682EA"/>
    <w:lvl w:ilvl="0" w:tplc="880C9DFE">
      <w:start w:val="1"/>
      <w:numFmt w:val="decimal"/>
      <w:lvlText w:val="%1)"/>
      <w:lvlJc w:val="left"/>
      <w:pPr>
        <w:ind w:left="576" w:hanging="360"/>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3915499"/>
    <w:multiLevelType w:val="hybridMultilevel"/>
    <w:tmpl w:val="D4E627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4A7406"/>
    <w:multiLevelType w:val="hybridMultilevel"/>
    <w:tmpl w:val="85E0869E"/>
    <w:lvl w:ilvl="0" w:tplc="FD4630C6">
      <w:start w:val="1"/>
      <w:numFmt w:val="lowerLetter"/>
      <w:lvlText w:val="%1)"/>
      <w:lvlJc w:val="left"/>
      <w:pPr>
        <w:ind w:left="72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4C8127C2"/>
    <w:multiLevelType w:val="hybridMultilevel"/>
    <w:tmpl w:val="3184F2D6"/>
    <w:lvl w:ilvl="0" w:tplc="F244C312">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F635DD"/>
    <w:multiLevelType w:val="hybridMultilevel"/>
    <w:tmpl w:val="BBA8A1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4AB3CED"/>
    <w:multiLevelType w:val="hybridMultilevel"/>
    <w:tmpl w:val="DBBA20F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1">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21136EA"/>
    <w:multiLevelType w:val="hybridMultilevel"/>
    <w:tmpl w:val="F3D01506"/>
    <w:lvl w:ilvl="0" w:tplc="46FC986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7C20DBB"/>
    <w:multiLevelType w:val="hybridMultilevel"/>
    <w:tmpl w:val="FE56D8D4"/>
    <w:lvl w:ilvl="0" w:tplc="5B5E867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0"/>
  </w:num>
  <w:num w:numId="3">
    <w:abstractNumId w:val="2"/>
  </w:num>
  <w:num w:numId="4">
    <w:abstractNumId w:val="24"/>
  </w:num>
  <w:num w:numId="5">
    <w:abstractNumId w:val="27"/>
  </w:num>
  <w:num w:numId="6">
    <w:abstractNumId w:val="15"/>
  </w:num>
  <w:num w:numId="7">
    <w:abstractNumId w:val="6"/>
  </w:num>
  <w:num w:numId="8">
    <w:abstractNumId w:val="8"/>
  </w:num>
  <w:num w:numId="9">
    <w:abstractNumId w:val="13"/>
  </w:num>
  <w:num w:numId="10">
    <w:abstractNumId w:val="7"/>
  </w:num>
  <w:num w:numId="11">
    <w:abstractNumId w:val="17"/>
  </w:num>
  <w:num w:numId="12">
    <w:abstractNumId w:val="5"/>
  </w:num>
  <w:num w:numId="13">
    <w:abstractNumId w:val="22"/>
  </w:num>
  <w:num w:numId="14">
    <w:abstractNumId w:val="0"/>
  </w:num>
  <w:num w:numId="15">
    <w:abstractNumId w:val="12"/>
  </w:num>
  <w:num w:numId="16">
    <w:abstractNumId w:val="1"/>
  </w:num>
  <w:num w:numId="17">
    <w:abstractNumId w:val="11"/>
  </w:num>
  <w:num w:numId="18">
    <w:abstractNumId w:val="26"/>
  </w:num>
  <w:num w:numId="19">
    <w:abstractNumId w:val="9"/>
  </w:num>
  <w:num w:numId="20">
    <w:abstractNumId w:val="10"/>
  </w:num>
  <w:num w:numId="21">
    <w:abstractNumId w:val="19"/>
  </w:num>
  <w:num w:numId="22">
    <w:abstractNumId w:val="18"/>
  </w:num>
  <w:num w:numId="23">
    <w:abstractNumId w:val="23"/>
  </w:num>
  <w:num w:numId="24">
    <w:abstractNumId w:val="25"/>
  </w:num>
  <w:num w:numId="25">
    <w:abstractNumId w:val="14"/>
  </w:num>
  <w:num w:numId="26">
    <w:abstractNumId w:val="4"/>
  </w:num>
  <w:num w:numId="27">
    <w:abstractNumId w:val="3"/>
  </w:num>
  <w:num w:numId="2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3246A"/>
    <w:rsid w:val="000358FE"/>
    <w:rsid w:val="00036F0C"/>
    <w:rsid w:val="00037249"/>
    <w:rsid w:val="00040EB7"/>
    <w:rsid w:val="00043E15"/>
    <w:rsid w:val="000455AE"/>
    <w:rsid w:val="00046F79"/>
    <w:rsid w:val="00051DB8"/>
    <w:rsid w:val="00052ED6"/>
    <w:rsid w:val="00054D6B"/>
    <w:rsid w:val="000657D9"/>
    <w:rsid w:val="00065FA0"/>
    <w:rsid w:val="00066EB0"/>
    <w:rsid w:val="000703AC"/>
    <w:rsid w:val="000710F8"/>
    <w:rsid w:val="00074024"/>
    <w:rsid w:val="0007552E"/>
    <w:rsid w:val="000825B8"/>
    <w:rsid w:val="00087ACA"/>
    <w:rsid w:val="00094157"/>
    <w:rsid w:val="00095BD8"/>
    <w:rsid w:val="000A3203"/>
    <w:rsid w:val="000B507F"/>
    <w:rsid w:val="000B7003"/>
    <w:rsid w:val="000C57D1"/>
    <w:rsid w:val="000C728B"/>
    <w:rsid w:val="000D0910"/>
    <w:rsid w:val="000D51F6"/>
    <w:rsid w:val="000E7129"/>
    <w:rsid w:val="000F1BBE"/>
    <w:rsid w:val="000F44A7"/>
    <w:rsid w:val="0010366C"/>
    <w:rsid w:val="00112DA6"/>
    <w:rsid w:val="001144E8"/>
    <w:rsid w:val="00115365"/>
    <w:rsid w:val="00122200"/>
    <w:rsid w:val="00122294"/>
    <w:rsid w:val="001226AA"/>
    <w:rsid w:val="00122BFA"/>
    <w:rsid w:val="00124A39"/>
    <w:rsid w:val="00132B47"/>
    <w:rsid w:val="00136651"/>
    <w:rsid w:val="001379C1"/>
    <w:rsid w:val="001406FD"/>
    <w:rsid w:val="001420C3"/>
    <w:rsid w:val="001438BD"/>
    <w:rsid w:val="00144443"/>
    <w:rsid w:val="00152BDB"/>
    <w:rsid w:val="00153A94"/>
    <w:rsid w:val="00154865"/>
    <w:rsid w:val="001564FD"/>
    <w:rsid w:val="00157644"/>
    <w:rsid w:val="00161CE6"/>
    <w:rsid w:val="00162589"/>
    <w:rsid w:val="00162A4D"/>
    <w:rsid w:val="0016411B"/>
    <w:rsid w:val="00174781"/>
    <w:rsid w:val="0017595A"/>
    <w:rsid w:val="00177558"/>
    <w:rsid w:val="001804E1"/>
    <w:rsid w:val="001860CE"/>
    <w:rsid w:val="001919C6"/>
    <w:rsid w:val="00191DE6"/>
    <w:rsid w:val="001B03BC"/>
    <w:rsid w:val="001B379F"/>
    <w:rsid w:val="001B417E"/>
    <w:rsid w:val="001B47A3"/>
    <w:rsid w:val="001C2415"/>
    <w:rsid w:val="001C47B3"/>
    <w:rsid w:val="001C5B76"/>
    <w:rsid w:val="001C7764"/>
    <w:rsid w:val="001D028E"/>
    <w:rsid w:val="001D3A76"/>
    <w:rsid w:val="001D3DAD"/>
    <w:rsid w:val="001E5EB7"/>
    <w:rsid w:val="001E7778"/>
    <w:rsid w:val="001F5110"/>
    <w:rsid w:val="002012C6"/>
    <w:rsid w:val="00203B43"/>
    <w:rsid w:val="002073F1"/>
    <w:rsid w:val="00211DCD"/>
    <w:rsid w:val="00213C69"/>
    <w:rsid w:val="00215DA5"/>
    <w:rsid w:val="00217AB6"/>
    <w:rsid w:val="00223229"/>
    <w:rsid w:val="00224AB4"/>
    <w:rsid w:val="00234357"/>
    <w:rsid w:val="0023486A"/>
    <w:rsid w:val="00236269"/>
    <w:rsid w:val="002363E0"/>
    <w:rsid w:val="00237A45"/>
    <w:rsid w:val="00237E54"/>
    <w:rsid w:val="002407DA"/>
    <w:rsid w:val="00244C9D"/>
    <w:rsid w:val="00245371"/>
    <w:rsid w:val="0025289A"/>
    <w:rsid w:val="00257F79"/>
    <w:rsid w:val="00263624"/>
    <w:rsid w:val="00263E57"/>
    <w:rsid w:val="00264B88"/>
    <w:rsid w:val="00280708"/>
    <w:rsid w:val="00281C50"/>
    <w:rsid w:val="00283C1B"/>
    <w:rsid w:val="00287842"/>
    <w:rsid w:val="00293BAC"/>
    <w:rsid w:val="00296EFC"/>
    <w:rsid w:val="002B294C"/>
    <w:rsid w:val="002B638D"/>
    <w:rsid w:val="002D5623"/>
    <w:rsid w:val="002D7209"/>
    <w:rsid w:val="002E61D7"/>
    <w:rsid w:val="002F5D7D"/>
    <w:rsid w:val="002F7CE0"/>
    <w:rsid w:val="00302E9E"/>
    <w:rsid w:val="00317AF6"/>
    <w:rsid w:val="00323252"/>
    <w:rsid w:val="0033331F"/>
    <w:rsid w:val="0033462F"/>
    <w:rsid w:val="00334CFE"/>
    <w:rsid w:val="00337EA0"/>
    <w:rsid w:val="00346A8E"/>
    <w:rsid w:val="00351034"/>
    <w:rsid w:val="00353666"/>
    <w:rsid w:val="00354BF7"/>
    <w:rsid w:val="003562BC"/>
    <w:rsid w:val="0035711A"/>
    <w:rsid w:val="003605CA"/>
    <w:rsid w:val="00361074"/>
    <w:rsid w:val="003628E1"/>
    <w:rsid w:val="00364540"/>
    <w:rsid w:val="00364D54"/>
    <w:rsid w:val="00374DFE"/>
    <w:rsid w:val="00380DDD"/>
    <w:rsid w:val="003856F8"/>
    <w:rsid w:val="00386D93"/>
    <w:rsid w:val="00386E35"/>
    <w:rsid w:val="00394728"/>
    <w:rsid w:val="0039553C"/>
    <w:rsid w:val="003966B3"/>
    <w:rsid w:val="003B4849"/>
    <w:rsid w:val="003B5D0D"/>
    <w:rsid w:val="003B5E28"/>
    <w:rsid w:val="003B7B43"/>
    <w:rsid w:val="003C06CB"/>
    <w:rsid w:val="003C3E0D"/>
    <w:rsid w:val="003C471F"/>
    <w:rsid w:val="003C6905"/>
    <w:rsid w:val="003C7814"/>
    <w:rsid w:val="003D0943"/>
    <w:rsid w:val="003D15ED"/>
    <w:rsid w:val="003D44CB"/>
    <w:rsid w:val="003E2A7D"/>
    <w:rsid w:val="003F20BB"/>
    <w:rsid w:val="003F2B4D"/>
    <w:rsid w:val="003F57FE"/>
    <w:rsid w:val="00400312"/>
    <w:rsid w:val="0040708F"/>
    <w:rsid w:val="0041202E"/>
    <w:rsid w:val="004128D9"/>
    <w:rsid w:val="00426DE5"/>
    <w:rsid w:val="00427433"/>
    <w:rsid w:val="004301E3"/>
    <w:rsid w:val="00430CD1"/>
    <w:rsid w:val="00437F5F"/>
    <w:rsid w:val="0044342F"/>
    <w:rsid w:val="004437B9"/>
    <w:rsid w:val="004444D3"/>
    <w:rsid w:val="00444C82"/>
    <w:rsid w:val="004452A2"/>
    <w:rsid w:val="004476B5"/>
    <w:rsid w:val="0045109B"/>
    <w:rsid w:val="00452627"/>
    <w:rsid w:val="00454B28"/>
    <w:rsid w:val="00456A94"/>
    <w:rsid w:val="00462509"/>
    <w:rsid w:val="00462554"/>
    <w:rsid w:val="004626D3"/>
    <w:rsid w:val="0046542F"/>
    <w:rsid w:val="0046560F"/>
    <w:rsid w:val="00470066"/>
    <w:rsid w:val="00474FFF"/>
    <w:rsid w:val="00485239"/>
    <w:rsid w:val="00486908"/>
    <w:rsid w:val="00487F81"/>
    <w:rsid w:val="0049243B"/>
    <w:rsid w:val="00495057"/>
    <w:rsid w:val="004A2A22"/>
    <w:rsid w:val="004A3EFB"/>
    <w:rsid w:val="004A4871"/>
    <w:rsid w:val="004A68BE"/>
    <w:rsid w:val="004B0BA9"/>
    <w:rsid w:val="004B20F7"/>
    <w:rsid w:val="004B31C0"/>
    <w:rsid w:val="004B3477"/>
    <w:rsid w:val="004C3814"/>
    <w:rsid w:val="004D01B2"/>
    <w:rsid w:val="004D06FA"/>
    <w:rsid w:val="004D684A"/>
    <w:rsid w:val="004E0CC3"/>
    <w:rsid w:val="004E4F95"/>
    <w:rsid w:val="004E594D"/>
    <w:rsid w:val="004E694A"/>
    <w:rsid w:val="004E7210"/>
    <w:rsid w:val="004F1A19"/>
    <w:rsid w:val="004F29E2"/>
    <w:rsid w:val="004F45F7"/>
    <w:rsid w:val="00501766"/>
    <w:rsid w:val="005068CB"/>
    <w:rsid w:val="00515F22"/>
    <w:rsid w:val="005215E0"/>
    <w:rsid w:val="00526D9B"/>
    <w:rsid w:val="00526DA7"/>
    <w:rsid w:val="00534C8A"/>
    <w:rsid w:val="00535391"/>
    <w:rsid w:val="00541642"/>
    <w:rsid w:val="00542EC7"/>
    <w:rsid w:val="00542FD3"/>
    <w:rsid w:val="0054356A"/>
    <w:rsid w:val="00544F48"/>
    <w:rsid w:val="00547843"/>
    <w:rsid w:val="00547FDF"/>
    <w:rsid w:val="005520F2"/>
    <w:rsid w:val="00553DD6"/>
    <w:rsid w:val="00555BAC"/>
    <w:rsid w:val="00556125"/>
    <w:rsid w:val="005612AC"/>
    <w:rsid w:val="005708D8"/>
    <w:rsid w:val="005715D6"/>
    <w:rsid w:val="00576F4B"/>
    <w:rsid w:val="00577096"/>
    <w:rsid w:val="005948AC"/>
    <w:rsid w:val="00597631"/>
    <w:rsid w:val="005A03E9"/>
    <w:rsid w:val="005A1594"/>
    <w:rsid w:val="005A168F"/>
    <w:rsid w:val="005B05B9"/>
    <w:rsid w:val="005B0C4E"/>
    <w:rsid w:val="005B4FF5"/>
    <w:rsid w:val="005B7B1B"/>
    <w:rsid w:val="005C6DFC"/>
    <w:rsid w:val="005D1BD1"/>
    <w:rsid w:val="005D21E0"/>
    <w:rsid w:val="005D7AD4"/>
    <w:rsid w:val="005E273B"/>
    <w:rsid w:val="005F0D8B"/>
    <w:rsid w:val="005F51CB"/>
    <w:rsid w:val="00604B6C"/>
    <w:rsid w:val="00606DE8"/>
    <w:rsid w:val="0061154D"/>
    <w:rsid w:val="00611935"/>
    <w:rsid w:val="00625530"/>
    <w:rsid w:val="00633AA1"/>
    <w:rsid w:val="00635228"/>
    <w:rsid w:val="006366A4"/>
    <w:rsid w:val="006375AB"/>
    <w:rsid w:val="00641DD7"/>
    <w:rsid w:val="0064293B"/>
    <w:rsid w:val="006437AC"/>
    <w:rsid w:val="00650EDC"/>
    <w:rsid w:val="00657BBD"/>
    <w:rsid w:val="00657BE0"/>
    <w:rsid w:val="006672DC"/>
    <w:rsid w:val="00667B4B"/>
    <w:rsid w:val="00667EAF"/>
    <w:rsid w:val="00681F55"/>
    <w:rsid w:val="00691040"/>
    <w:rsid w:val="006931A0"/>
    <w:rsid w:val="00695639"/>
    <w:rsid w:val="0069692D"/>
    <w:rsid w:val="006A45F1"/>
    <w:rsid w:val="006B18D6"/>
    <w:rsid w:val="006B1A0E"/>
    <w:rsid w:val="006B27CA"/>
    <w:rsid w:val="006B50F7"/>
    <w:rsid w:val="006B7259"/>
    <w:rsid w:val="006C177F"/>
    <w:rsid w:val="006C4AB5"/>
    <w:rsid w:val="006C4E43"/>
    <w:rsid w:val="006C5993"/>
    <w:rsid w:val="006D10D5"/>
    <w:rsid w:val="006D1880"/>
    <w:rsid w:val="006D4154"/>
    <w:rsid w:val="006E0E53"/>
    <w:rsid w:val="006E2DE9"/>
    <w:rsid w:val="006E621C"/>
    <w:rsid w:val="006F0F5B"/>
    <w:rsid w:val="006F1AA9"/>
    <w:rsid w:val="006F6151"/>
    <w:rsid w:val="006F762D"/>
    <w:rsid w:val="00703060"/>
    <w:rsid w:val="00704FB7"/>
    <w:rsid w:val="00714C6C"/>
    <w:rsid w:val="00724266"/>
    <w:rsid w:val="0073094E"/>
    <w:rsid w:val="00736FC6"/>
    <w:rsid w:val="00737A4A"/>
    <w:rsid w:val="00740199"/>
    <w:rsid w:val="00741D65"/>
    <w:rsid w:val="007431E4"/>
    <w:rsid w:val="00750C97"/>
    <w:rsid w:val="00753EB7"/>
    <w:rsid w:val="00754B8C"/>
    <w:rsid w:val="0078128D"/>
    <w:rsid w:val="0078631D"/>
    <w:rsid w:val="007868C5"/>
    <w:rsid w:val="0078786B"/>
    <w:rsid w:val="00790F1A"/>
    <w:rsid w:val="00792206"/>
    <w:rsid w:val="00795B7B"/>
    <w:rsid w:val="007A12E2"/>
    <w:rsid w:val="007A3401"/>
    <w:rsid w:val="007A6505"/>
    <w:rsid w:val="007B03F9"/>
    <w:rsid w:val="007B2011"/>
    <w:rsid w:val="007B2C14"/>
    <w:rsid w:val="007B3E38"/>
    <w:rsid w:val="007B47E8"/>
    <w:rsid w:val="007B668B"/>
    <w:rsid w:val="007C0C14"/>
    <w:rsid w:val="007C42B7"/>
    <w:rsid w:val="007D0623"/>
    <w:rsid w:val="007D193A"/>
    <w:rsid w:val="007D2198"/>
    <w:rsid w:val="007D3F4B"/>
    <w:rsid w:val="007E16A0"/>
    <w:rsid w:val="007E1AF3"/>
    <w:rsid w:val="007F0E3B"/>
    <w:rsid w:val="007F2230"/>
    <w:rsid w:val="00806FC9"/>
    <w:rsid w:val="00807677"/>
    <w:rsid w:val="00810C38"/>
    <w:rsid w:val="00811470"/>
    <w:rsid w:val="00813585"/>
    <w:rsid w:val="00815F3C"/>
    <w:rsid w:val="008178D5"/>
    <w:rsid w:val="0082026E"/>
    <w:rsid w:val="00820C5A"/>
    <w:rsid w:val="008231FD"/>
    <w:rsid w:val="00827ED6"/>
    <w:rsid w:val="00831555"/>
    <w:rsid w:val="008370ED"/>
    <w:rsid w:val="00837BBA"/>
    <w:rsid w:val="00854629"/>
    <w:rsid w:val="00855BEE"/>
    <w:rsid w:val="0086059A"/>
    <w:rsid w:val="00863371"/>
    <w:rsid w:val="008656B5"/>
    <w:rsid w:val="00867E37"/>
    <w:rsid w:val="008719E2"/>
    <w:rsid w:val="008748B5"/>
    <w:rsid w:val="008770A7"/>
    <w:rsid w:val="0088104C"/>
    <w:rsid w:val="008837E1"/>
    <w:rsid w:val="0088538D"/>
    <w:rsid w:val="00893E06"/>
    <w:rsid w:val="008940DA"/>
    <w:rsid w:val="00894725"/>
    <w:rsid w:val="00895041"/>
    <w:rsid w:val="0089646E"/>
    <w:rsid w:val="008A3C38"/>
    <w:rsid w:val="008A3DE3"/>
    <w:rsid w:val="008A3EAB"/>
    <w:rsid w:val="008A4B2B"/>
    <w:rsid w:val="008A5DF6"/>
    <w:rsid w:val="008A7D1D"/>
    <w:rsid w:val="008B28F8"/>
    <w:rsid w:val="008B7AD5"/>
    <w:rsid w:val="008C161C"/>
    <w:rsid w:val="008C2113"/>
    <w:rsid w:val="008C22D3"/>
    <w:rsid w:val="008C404D"/>
    <w:rsid w:val="008C5A4C"/>
    <w:rsid w:val="008C6967"/>
    <w:rsid w:val="008D4919"/>
    <w:rsid w:val="008E06C4"/>
    <w:rsid w:val="008E2317"/>
    <w:rsid w:val="008E7875"/>
    <w:rsid w:val="008F7700"/>
    <w:rsid w:val="00902626"/>
    <w:rsid w:val="009072DB"/>
    <w:rsid w:val="00913311"/>
    <w:rsid w:val="009133F1"/>
    <w:rsid w:val="0091376B"/>
    <w:rsid w:val="009153E3"/>
    <w:rsid w:val="00915A30"/>
    <w:rsid w:val="00917BB1"/>
    <w:rsid w:val="00922D6B"/>
    <w:rsid w:val="00924FA8"/>
    <w:rsid w:val="00925068"/>
    <w:rsid w:val="00926205"/>
    <w:rsid w:val="00927E35"/>
    <w:rsid w:val="00935851"/>
    <w:rsid w:val="009369B9"/>
    <w:rsid w:val="00941863"/>
    <w:rsid w:val="009423E6"/>
    <w:rsid w:val="00947493"/>
    <w:rsid w:val="00950165"/>
    <w:rsid w:val="00953686"/>
    <w:rsid w:val="009543D3"/>
    <w:rsid w:val="009544E8"/>
    <w:rsid w:val="0095744D"/>
    <w:rsid w:val="00975369"/>
    <w:rsid w:val="0098096B"/>
    <w:rsid w:val="00982E5D"/>
    <w:rsid w:val="00984223"/>
    <w:rsid w:val="0098499A"/>
    <w:rsid w:val="00993737"/>
    <w:rsid w:val="00993CFD"/>
    <w:rsid w:val="009A1580"/>
    <w:rsid w:val="009A1A4A"/>
    <w:rsid w:val="009A4957"/>
    <w:rsid w:val="009C1520"/>
    <w:rsid w:val="009C33B7"/>
    <w:rsid w:val="009D1D44"/>
    <w:rsid w:val="009E0756"/>
    <w:rsid w:val="009E6A28"/>
    <w:rsid w:val="009F280E"/>
    <w:rsid w:val="009F4532"/>
    <w:rsid w:val="009F6C6F"/>
    <w:rsid w:val="009F7269"/>
    <w:rsid w:val="00A0367E"/>
    <w:rsid w:val="00A0449E"/>
    <w:rsid w:val="00A05D64"/>
    <w:rsid w:val="00A12638"/>
    <w:rsid w:val="00A17A87"/>
    <w:rsid w:val="00A30B39"/>
    <w:rsid w:val="00A32334"/>
    <w:rsid w:val="00A341C7"/>
    <w:rsid w:val="00A367F3"/>
    <w:rsid w:val="00A37BEC"/>
    <w:rsid w:val="00A42E89"/>
    <w:rsid w:val="00A435FB"/>
    <w:rsid w:val="00A446E6"/>
    <w:rsid w:val="00A50E4C"/>
    <w:rsid w:val="00A53D36"/>
    <w:rsid w:val="00A57A39"/>
    <w:rsid w:val="00A73243"/>
    <w:rsid w:val="00A73A4C"/>
    <w:rsid w:val="00A77D09"/>
    <w:rsid w:val="00A86497"/>
    <w:rsid w:val="00A866B3"/>
    <w:rsid w:val="00A93BCB"/>
    <w:rsid w:val="00AA56E0"/>
    <w:rsid w:val="00AA70AD"/>
    <w:rsid w:val="00AC08CF"/>
    <w:rsid w:val="00AD1915"/>
    <w:rsid w:val="00AD46E7"/>
    <w:rsid w:val="00AD56D2"/>
    <w:rsid w:val="00AD7B19"/>
    <w:rsid w:val="00AE4BEF"/>
    <w:rsid w:val="00AE62D7"/>
    <w:rsid w:val="00AE7297"/>
    <w:rsid w:val="00AF1EA3"/>
    <w:rsid w:val="00AF35DD"/>
    <w:rsid w:val="00AF5121"/>
    <w:rsid w:val="00AF62EE"/>
    <w:rsid w:val="00AF6685"/>
    <w:rsid w:val="00B006A8"/>
    <w:rsid w:val="00B00D1E"/>
    <w:rsid w:val="00B01F52"/>
    <w:rsid w:val="00B03020"/>
    <w:rsid w:val="00B05460"/>
    <w:rsid w:val="00B146A3"/>
    <w:rsid w:val="00B204A8"/>
    <w:rsid w:val="00B25C3C"/>
    <w:rsid w:val="00B27E80"/>
    <w:rsid w:val="00B328E1"/>
    <w:rsid w:val="00B339A8"/>
    <w:rsid w:val="00B3519C"/>
    <w:rsid w:val="00B368E9"/>
    <w:rsid w:val="00B40D5D"/>
    <w:rsid w:val="00B42C2A"/>
    <w:rsid w:val="00B442AF"/>
    <w:rsid w:val="00B44660"/>
    <w:rsid w:val="00B54944"/>
    <w:rsid w:val="00B6240A"/>
    <w:rsid w:val="00B625B5"/>
    <w:rsid w:val="00B65400"/>
    <w:rsid w:val="00B71259"/>
    <w:rsid w:val="00B71851"/>
    <w:rsid w:val="00B718A6"/>
    <w:rsid w:val="00B721DD"/>
    <w:rsid w:val="00B73374"/>
    <w:rsid w:val="00B7398D"/>
    <w:rsid w:val="00B75A75"/>
    <w:rsid w:val="00B81ED4"/>
    <w:rsid w:val="00B820B5"/>
    <w:rsid w:val="00B91557"/>
    <w:rsid w:val="00B92EB2"/>
    <w:rsid w:val="00B957E6"/>
    <w:rsid w:val="00B975C1"/>
    <w:rsid w:val="00B97DAF"/>
    <w:rsid w:val="00BA1E85"/>
    <w:rsid w:val="00BA42F5"/>
    <w:rsid w:val="00BA48C2"/>
    <w:rsid w:val="00BA6587"/>
    <w:rsid w:val="00BB29E9"/>
    <w:rsid w:val="00BB7C46"/>
    <w:rsid w:val="00BC461F"/>
    <w:rsid w:val="00BC70A1"/>
    <w:rsid w:val="00BD6364"/>
    <w:rsid w:val="00BD78DF"/>
    <w:rsid w:val="00BE3344"/>
    <w:rsid w:val="00BE77A5"/>
    <w:rsid w:val="00BF1692"/>
    <w:rsid w:val="00BF5B87"/>
    <w:rsid w:val="00C026BA"/>
    <w:rsid w:val="00C13462"/>
    <w:rsid w:val="00C22A8A"/>
    <w:rsid w:val="00C441B6"/>
    <w:rsid w:val="00C50D87"/>
    <w:rsid w:val="00C514E2"/>
    <w:rsid w:val="00C51B08"/>
    <w:rsid w:val="00C539C3"/>
    <w:rsid w:val="00C5436E"/>
    <w:rsid w:val="00C55FC3"/>
    <w:rsid w:val="00C60E1D"/>
    <w:rsid w:val="00C64E93"/>
    <w:rsid w:val="00C74069"/>
    <w:rsid w:val="00C744A1"/>
    <w:rsid w:val="00C82196"/>
    <w:rsid w:val="00C82D46"/>
    <w:rsid w:val="00C85F52"/>
    <w:rsid w:val="00C93BB6"/>
    <w:rsid w:val="00C9601D"/>
    <w:rsid w:val="00C967D9"/>
    <w:rsid w:val="00CA10B7"/>
    <w:rsid w:val="00CA30BA"/>
    <w:rsid w:val="00CB528E"/>
    <w:rsid w:val="00CC6415"/>
    <w:rsid w:val="00CD0D9E"/>
    <w:rsid w:val="00CD7A5A"/>
    <w:rsid w:val="00CF4B93"/>
    <w:rsid w:val="00CF5232"/>
    <w:rsid w:val="00CF5F4E"/>
    <w:rsid w:val="00CF71C5"/>
    <w:rsid w:val="00D0064C"/>
    <w:rsid w:val="00D069AD"/>
    <w:rsid w:val="00D1252D"/>
    <w:rsid w:val="00D24B14"/>
    <w:rsid w:val="00D27711"/>
    <w:rsid w:val="00D32CF8"/>
    <w:rsid w:val="00D37AE3"/>
    <w:rsid w:val="00D42128"/>
    <w:rsid w:val="00D4385C"/>
    <w:rsid w:val="00D45118"/>
    <w:rsid w:val="00D50E4A"/>
    <w:rsid w:val="00D5350F"/>
    <w:rsid w:val="00D56EA1"/>
    <w:rsid w:val="00D63E2D"/>
    <w:rsid w:val="00D75631"/>
    <w:rsid w:val="00D75CCB"/>
    <w:rsid w:val="00D823D1"/>
    <w:rsid w:val="00D90CA7"/>
    <w:rsid w:val="00D973A8"/>
    <w:rsid w:val="00D97C4D"/>
    <w:rsid w:val="00DA4962"/>
    <w:rsid w:val="00DA5EA3"/>
    <w:rsid w:val="00DA6526"/>
    <w:rsid w:val="00DB345B"/>
    <w:rsid w:val="00DB675C"/>
    <w:rsid w:val="00DC36F2"/>
    <w:rsid w:val="00DC5544"/>
    <w:rsid w:val="00DD2AD5"/>
    <w:rsid w:val="00DF19E7"/>
    <w:rsid w:val="00DF294B"/>
    <w:rsid w:val="00DF3274"/>
    <w:rsid w:val="00DF4647"/>
    <w:rsid w:val="00DF5B89"/>
    <w:rsid w:val="00E03928"/>
    <w:rsid w:val="00E12AAF"/>
    <w:rsid w:val="00E13D6A"/>
    <w:rsid w:val="00E15D48"/>
    <w:rsid w:val="00E3411D"/>
    <w:rsid w:val="00E417FE"/>
    <w:rsid w:val="00E42426"/>
    <w:rsid w:val="00E44B24"/>
    <w:rsid w:val="00E473C5"/>
    <w:rsid w:val="00E57549"/>
    <w:rsid w:val="00E60248"/>
    <w:rsid w:val="00E612A5"/>
    <w:rsid w:val="00E662DB"/>
    <w:rsid w:val="00E7308C"/>
    <w:rsid w:val="00E74975"/>
    <w:rsid w:val="00E77AF3"/>
    <w:rsid w:val="00E824B8"/>
    <w:rsid w:val="00E838B7"/>
    <w:rsid w:val="00E91349"/>
    <w:rsid w:val="00E94212"/>
    <w:rsid w:val="00E95A78"/>
    <w:rsid w:val="00EA12FA"/>
    <w:rsid w:val="00EA4E70"/>
    <w:rsid w:val="00EA63EA"/>
    <w:rsid w:val="00EB1DE1"/>
    <w:rsid w:val="00EB5638"/>
    <w:rsid w:val="00EB70A4"/>
    <w:rsid w:val="00EC3AF8"/>
    <w:rsid w:val="00ED055A"/>
    <w:rsid w:val="00EE099F"/>
    <w:rsid w:val="00EE0AA0"/>
    <w:rsid w:val="00EE1E8A"/>
    <w:rsid w:val="00EE7F42"/>
    <w:rsid w:val="00EF1226"/>
    <w:rsid w:val="00EF1F1C"/>
    <w:rsid w:val="00EF2A2F"/>
    <w:rsid w:val="00EF4915"/>
    <w:rsid w:val="00EF6681"/>
    <w:rsid w:val="00F05684"/>
    <w:rsid w:val="00F06CDA"/>
    <w:rsid w:val="00F079C4"/>
    <w:rsid w:val="00F105C9"/>
    <w:rsid w:val="00F10CA5"/>
    <w:rsid w:val="00F2237D"/>
    <w:rsid w:val="00F22BE0"/>
    <w:rsid w:val="00F26931"/>
    <w:rsid w:val="00F3272E"/>
    <w:rsid w:val="00F358C3"/>
    <w:rsid w:val="00F374D5"/>
    <w:rsid w:val="00F37969"/>
    <w:rsid w:val="00F40B2D"/>
    <w:rsid w:val="00F41724"/>
    <w:rsid w:val="00F41763"/>
    <w:rsid w:val="00F41AF2"/>
    <w:rsid w:val="00F4247B"/>
    <w:rsid w:val="00F42D92"/>
    <w:rsid w:val="00F5415B"/>
    <w:rsid w:val="00F737C5"/>
    <w:rsid w:val="00F76F17"/>
    <w:rsid w:val="00F77BAE"/>
    <w:rsid w:val="00F809B1"/>
    <w:rsid w:val="00F81043"/>
    <w:rsid w:val="00F83D84"/>
    <w:rsid w:val="00F87FE2"/>
    <w:rsid w:val="00F91066"/>
    <w:rsid w:val="00F91E01"/>
    <w:rsid w:val="00F92BF7"/>
    <w:rsid w:val="00F92F3D"/>
    <w:rsid w:val="00F9651F"/>
    <w:rsid w:val="00FA3DB7"/>
    <w:rsid w:val="00FA631A"/>
    <w:rsid w:val="00FB0A28"/>
    <w:rsid w:val="00FC1B48"/>
    <w:rsid w:val="00FC4AEF"/>
    <w:rsid w:val="00FD0806"/>
    <w:rsid w:val="00FD0C06"/>
    <w:rsid w:val="00FE0CC5"/>
    <w:rsid w:val="00FE330A"/>
    <w:rsid w:val="00FE4918"/>
    <w:rsid w:val="00FE7115"/>
    <w:rsid w:val="00FF04EF"/>
    <w:rsid w:val="00FF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777095357">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5537</Words>
  <Characters>31567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2017-07-19T16:46:00Z</dcterms:created>
  <dcterms:modified xsi:type="dcterms:W3CDTF">2017-07-19T16:46:00Z</dcterms:modified>
</cp:coreProperties>
</file>