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119AE" w14:textId="7B1525A0" w:rsidR="00FC5E24" w:rsidRDefault="00FC5E24" w:rsidP="00FC5E24">
      <w:pPr>
        <w:pStyle w:val="Title"/>
      </w:pPr>
      <w:bookmarkStart w:id="0" w:name="_Toc205632711"/>
      <w:r>
        <w:t xml:space="preserve">Medical Care Collection Fund (MCCF) Electronic Data Interchange (EDI) Transaction Applications Suite (TAS) </w:t>
      </w:r>
      <w:r w:rsidR="00A61AAD">
        <w:t>e</w:t>
      </w:r>
      <w:r w:rsidR="00F51711">
        <w:t>Pharmacy</w:t>
      </w:r>
      <w:r w:rsidR="00A61AAD">
        <w:t xml:space="preserve"> </w:t>
      </w:r>
      <w:r w:rsidR="00AE42E9">
        <w:t>Build</w:t>
      </w:r>
      <w:r>
        <w:t xml:space="preserve"> 1</w:t>
      </w:r>
    </w:p>
    <w:p w14:paraId="1672F743" w14:textId="2BDCF9BD" w:rsidR="00FA1BF4" w:rsidRDefault="00F51711" w:rsidP="00FC5E24">
      <w:pPr>
        <w:pStyle w:val="Title"/>
      </w:pPr>
      <w:r>
        <w:t>E Claims Management Engine BPS*1.0*21</w:t>
      </w:r>
    </w:p>
    <w:p w14:paraId="1FBC31D4" w14:textId="77777777" w:rsidR="009917A8" w:rsidRDefault="0043004F" w:rsidP="009917A8">
      <w:pPr>
        <w:pStyle w:val="Title"/>
      </w:pPr>
      <w:r>
        <w:t xml:space="preserve">Deployment, </w:t>
      </w:r>
      <w:r w:rsidR="00685E4D">
        <w:t>Installation, Back-Out, and Rollback Guide</w:t>
      </w:r>
    </w:p>
    <w:p w14:paraId="7E13B7E6" w14:textId="5582F561" w:rsidR="006C796E" w:rsidRPr="009917A8" w:rsidRDefault="006C796E" w:rsidP="009917A8">
      <w:pPr>
        <w:pStyle w:val="Title"/>
      </w:pPr>
      <w:r>
        <w:t>Version 1.0</w:t>
      </w:r>
    </w:p>
    <w:p w14:paraId="11D050A9" w14:textId="77777777" w:rsidR="004F3A80" w:rsidRDefault="00281408" w:rsidP="004F3A80">
      <w:pPr>
        <w:pStyle w:val="CoverTitleInstructions"/>
      </w:pPr>
      <w:r>
        <w:rPr>
          <w:noProof/>
        </w:rPr>
        <w:drawing>
          <wp:inline distT="0" distB="0" distL="0" distR="0" wp14:anchorId="77824CBB" wp14:editId="5CC6A009">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FB3112C" w14:textId="77777777" w:rsidR="009976DD" w:rsidRDefault="009976DD" w:rsidP="009976DD">
      <w:pPr>
        <w:pStyle w:val="Title"/>
      </w:pPr>
    </w:p>
    <w:p w14:paraId="13A6C484" w14:textId="0DD34D44" w:rsidR="0028784E" w:rsidRPr="00F7216E" w:rsidRDefault="009D0689" w:rsidP="00FC5E24">
      <w:pPr>
        <w:pStyle w:val="Title2"/>
      </w:pPr>
      <w:r>
        <w:t xml:space="preserve">April </w:t>
      </w:r>
      <w:r w:rsidR="00FC5E24">
        <w:t>2017</w:t>
      </w:r>
    </w:p>
    <w:p w14:paraId="7FCDB56B" w14:textId="77777777" w:rsidR="009976DD" w:rsidRPr="00FB15D6" w:rsidRDefault="009976DD" w:rsidP="00FE4E0E">
      <w:pPr>
        <w:pStyle w:val="Title2"/>
      </w:pPr>
      <w:r w:rsidRPr="00FB15D6">
        <w:t>Department of Veterans Affairs</w:t>
      </w:r>
    </w:p>
    <w:p w14:paraId="11B5D64A" w14:textId="77777777" w:rsidR="00F7216E" w:rsidRDefault="0028784E" w:rsidP="00F7216E">
      <w:pPr>
        <w:pStyle w:val="Title2"/>
      </w:pPr>
      <w:r>
        <w:t>Office of Information and Technology (OI&amp;T)</w:t>
      </w:r>
    </w:p>
    <w:p w14:paraId="07EA97A6" w14:textId="77777777" w:rsidR="0028784E" w:rsidRPr="005425EC" w:rsidRDefault="0028784E" w:rsidP="0028784E">
      <w:pPr>
        <w:pStyle w:val="InstructionalText1"/>
        <w:rPr>
          <w:color w:val="000000" w:themeColor="text1"/>
        </w:rPr>
      </w:pPr>
    </w:p>
    <w:p w14:paraId="4DC868B6" w14:textId="77777777" w:rsidR="00AD4E85" w:rsidRPr="005425EC" w:rsidRDefault="00AD4E85" w:rsidP="005F0F90">
      <w:pPr>
        <w:pStyle w:val="InstructionalText1"/>
        <w:rPr>
          <w:i w:val="0"/>
        </w:rPr>
        <w:sectPr w:rsidR="00AD4E85" w:rsidRPr="005425EC" w:rsidSect="00FA1BF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p>
    <w:p w14:paraId="1C65EACE"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14:paraId="1ABF8D45" w14:textId="77777777" w:rsidTr="00F07689">
        <w:trPr>
          <w:cantSplit/>
          <w:tblHeader/>
        </w:trPr>
        <w:tc>
          <w:tcPr>
            <w:tcW w:w="907" w:type="pct"/>
            <w:shd w:val="clear" w:color="auto" w:fill="F2F2F2"/>
          </w:tcPr>
          <w:p w14:paraId="0CEDAEC4"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14:paraId="15564516"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14:paraId="29A51318"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14:paraId="3CDA38BD"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14:paraId="6BB7136D" w14:textId="77777777" w:rsidTr="00F07689">
        <w:trPr>
          <w:cantSplit/>
        </w:trPr>
        <w:tc>
          <w:tcPr>
            <w:tcW w:w="907" w:type="pct"/>
          </w:tcPr>
          <w:p w14:paraId="419B450A" w14:textId="26F43443" w:rsidR="00F64BE3" w:rsidRPr="00F64BE3" w:rsidRDefault="009D0689" w:rsidP="00F64BE3">
            <w:pPr>
              <w:spacing w:before="60" w:after="60"/>
              <w:rPr>
                <w:rFonts w:ascii="Arial" w:hAnsi="Arial" w:cs="Arial"/>
                <w:szCs w:val="20"/>
              </w:rPr>
            </w:pPr>
            <w:r>
              <w:rPr>
                <w:rFonts w:ascii="Arial" w:hAnsi="Arial" w:cs="Arial"/>
                <w:szCs w:val="20"/>
              </w:rPr>
              <w:t xml:space="preserve">April </w:t>
            </w:r>
            <w:r w:rsidR="00FC5E24">
              <w:rPr>
                <w:rFonts w:ascii="Arial" w:hAnsi="Arial" w:cs="Arial"/>
                <w:szCs w:val="20"/>
              </w:rPr>
              <w:t>2017</w:t>
            </w:r>
          </w:p>
        </w:tc>
        <w:tc>
          <w:tcPr>
            <w:tcW w:w="567" w:type="pct"/>
          </w:tcPr>
          <w:p w14:paraId="7CB47A94" w14:textId="77777777" w:rsidR="00F64BE3" w:rsidRPr="00F64BE3" w:rsidRDefault="00FC5E24" w:rsidP="00F64BE3">
            <w:pPr>
              <w:spacing w:before="60" w:after="60"/>
              <w:rPr>
                <w:rFonts w:ascii="Arial" w:hAnsi="Arial" w:cs="Arial"/>
                <w:szCs w:val="20"/>
              </w:rPr>
            </w:pPr>
            <w:r>
              <w:rPr>
                <w:rFonts w:ascii="Arial" w:hAnsi="Arial" w:cs="Arial"/>
                <w:szCs w:val="20"/>
              </w:rPr>
              <w:t>1.0</w:t>
            </w:r>
          </w:p>
        </w:tc>
        <w:tc>
          <w:tcPr>
            <w:tcW w:w="2305" w:type="pct"/>
          </w:tcPr>
          <w:p w14:paraId="32CF79D3" w14:textId="77777777" w:rsidR="00F64BE3" w:rsidRPr="00F64BE3" w:rsidRDefault="00FC5E24" w:rsidP="00F64BE3">
            <w:pPr>
              <w:spacing w:before="60" w:after="60"/>
              <w:rPr>
                <w:rFonts w:ascii="Arial" w:hAnsi="Arial" w:cs="Arial"/>
                <w:szCs w:val="20"/>
              </w:rPr>
            </w:pPr>
            <w:r>
              <w:rPr>
                <w:rFonts w:ascii="Arial" w:hAnsi="Arial" w:cs="Arial"/>
                <w:szCs w:val="20"/>
              </w:rPr>
              <w:t>Initial Version</w:t>
            </w:r>
          </w:p>
        </w:tc>
        <w:tc>
          <w:tcPr>
            <w:tcW w:w="1221" w:type="pct"/>
          </w:tcPr>
          <w:p w14:paraId="5C816972" w14:textId="4BF0C4CC" w:rsidR="00F64BE3" w:rsidRPr="00F64BE3" w:rsidRDefault="00572BC7" w:rsidP="00F64BE3">
            <w:pPr>
              <w:spacing w:before="60" w:after="60"/>
              <w:rPr>
                <w:rFonts w:ascii="Arial" w:hAnsi="Arial" w:cs="Arial"/>
                <w:szCs w:val="20"/>
              </w:rPr>
            </w:pPr>
            <w:r>
              <w:rPr>
                <w:rFonts w:ascii="Arial" w:hAnsi="Arial" w:cs="Arial"/>
                <w:szCs w:val="20"/>
              </w:rPr>
              <w:t xml:space="preserve">Christine Bullis, </w:t>
            </w:r>
            <w:r w:rsidR="00F51711">
              <w:rPr>
                <w:rFonts w:ascii="Arial" w:hAnsi="Arial" w:cs="Arial"/>
                <w:szCs w:val="20"/>
              </w:rPr>
              <w:t>Mark Dawson</w:t>
            </w:r>
          </w:p>
        </w:tc>
      </w:tr>
    </w:tbl>
    <w:p w14:paraId="7FAA6842" w14:textId="77777777" w:rsidR="00FC5E24" w:rsidRDefault="00FC5E24" w:rsidP="00F64BE3">
      <w:pPr>
        <w:autoSpaceDE w:val="0"/>
        <w:autoSpaceDN w:val="0"/>
        <w:adjustRightInd w:val="0"/>
        <w:spacing w:after="360"/>
        <w:jc w:val="center"/>
        <w:rPr>
          <w:i/>
          <w:iCs/>
          <w:color w:val="0000FF"/>
          <w:sz w:val="24"/>
          <w:szCs w:val="20"/>
        </w:rPr>
      </w:pPr>
    </w:p>
    <w:p w14:paraId="476EBA7D" w14:textId="4AC38050"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7DF539D4" w14:textId="77777777"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14:paraId="43B873D9" w14:textId="679CA567"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w:t>
      </w:r>
    </w:p>
    <w:p w14:paraId="16413329" w14:textId="77777777" w:rsidR="00D43555" w:rsidRPr="00F64BE3" w:rsidRDefault="00D43555" w:rsidP="00F64BE3">
      <w:pPr>
        <w:spacing w:before="120" w:after="120"/>
        <w:rPr>
          <w:sz w:val="24"/>
          <w:szCs w:val="20"/>
        </w:rPr>
      </w:pPr>
    </w:p>
    <w:p w14:paraId="5E5471E0" w14:textId="77777777" w:rsidR="00C27658" w:rsidRPr="00F64BE3" w:rsidRDefault="00C27658" w:rsidP="00F64BE3">
      <w:pPr>
        <w:spacing w:before="120" w:after="120"/>
        <w:rPr>
          <w:sz w:val="24"/>
          <w:szCs w:val="20"/>
        </w:rPr>
      </w:pPr>
    </w:p>
    <w:p w14:paraId="68A1913D" w14:textId="77777777" w:rsidR="00F64BE3" w:rsidRPr="00F64BE3" w:rsidRDefault="00F64BE3" w:rsidP="00F64BE3">
      <w:pPr>
        <w:pStyle w:val="BodyText"/>
      </w:pPr>
    </w:p>
    <w:p w14:paraId="194DBC76" w14:textId="77777777" w:rsidR="00F64BE3" w:rsidRPr="00FF71C7" w:rsidRDefault="00F64BE3" w:rsidP="0028784E">
      <w:pPr>
        <w:pStyle w:val="InstructionalText1"/>
        <w:rPr>
          <w:i w:val="0"/>
          <w:iCs w:val="0"/>
        </w:rPr>
        <w:sectPr w:rsidR="00F64BE3" w:rsidRPr="00FF71C7" w:rsidSect="0028784E">
          <w:footerReference w:type="default" r:id="rId16"/>
          <w:pgSz w:w="12240" w:h="15840" w:code="1"/>
          <w:pgMar w:top="1440" w:right="1440" w:bottom="1440" w:left="1440" w:header="720" w:footer="720" w:gutter="0"/>
          <w:pgNumType w:fmt="lowerRoman"/>
          <w:cols w:space="720"/>
          <w:docGrid w:linePitch="360"/>
        </w:sectPr>
      </w:pPr>
    </w:p>
    <w:p w14:paraId="5643B28A" w14:textId="77777777" w:rsidR="004F3A80" w:rsidRDefault="004F3A80" w:rsidP="00647B03">
      <w:pPr>
        <w:pStyle w:val="Title2"/>
      </w:pPr>
      <w:r>
        <w:lastRenderedPageBreak/>
        <w:t>Table of Contents</w:t>
      </w:r>
    </w:p>
    <w:p w14:paraId="17D17503" w14:textId="77777777" w:rsidR="00C50CAD"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81066558" w:history="1">
        <w:r w:rsidR="00C50CAD" w:rsidRPr="00076D6B">
          <w:rPr>
            <w:rStyle w:val="Hyperlink"/>
            <w:noProof/>
          </w:rPr>
          <w:t>1</w:t>
        </w:r>
        <w:r w:rsidR="00C50CAD">
          <w:rPr>
            <w:rFonts w:asciiTheme="minorHAnsi" w:eastAsiaTheme="minorEastAsia" w:hAnsiTheme="minorHAnsi" w:cstheme="minorBidi"/>
            <w:b w:val="0"/>
            <w:noProof/>
            <w:sz w:val="22"/>
            <w:szCs w:val="22"/>
          </w:rPr>
          <w:tab/>
        </w:r>
        <w:r w:rsidR="00C50CAD" w:rsidRPr="00076D6B">
          <w:rPr>
            <w:rStyle w:val="Hyperlink"/>
            <w:noProof/>
          </w:rPr>
          <w:t>Introduction</w:t>
        </w:r>
        <w:r w:rsidR="00C50CAD">
          <w:rPr>
            <w:noProof/>
            <w:webHidden/>
          </w:rPr>
          <w:tab/>
        </w:r>
        <w:r w:rsidR="00C50CAD">
          <w:rPr>
            <w:noProof/>
            <w:webHidden/>
          </w:rPr>
          <w:fldChar w:fldCharType="begin"/>
        </w:r>
        <w:r w:rsidR="00C50CAD">
          <w:rPr>
            <w:noProof/>
            <w:webHidden/>
          </w:rPr>
          <w:instrText xml:space="preserve"> PAGEREF _Toc481066558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5982A28B" w14:textId="77777777" w:rsidR="00C50CAD" w:rsidRDefault="00A45FBA">
      <w:pPr>
        <w:pStyle w:val="TOC2"/>
        <w:rPr>
          <w:rFonts w:asciiTheme="minorHAnsi" w:eastAsiaTheme="minorEastAsia" w:hAnsiTheme="minorHAnsi" w:cstheme="minorBidi"/>
          <w:b w:val="0"/>
          <w:noProof/>
          <w:sz w:val="22"/>
          <w:szCs w:val="22"/>
        </w:rPr>
      </w:pPr>
      <w:hyperlink w:anchor="_Toc481066559" w:history="1">
        <w:r w:rsidR="00C50CAD" w:rsidRPr="00076D6B">
          <w:rPr>
            <w:rStyle w:val="Hyperlink"/>
            <w:noProof/>
          </w:rPr>
          <w:t>1.1</w:t>
        </w:r>
        <w:r w:rsidR="00C50CAD">
          <w:rPr>
            <w:rFonts w:asciiTheme="minorHAnsi" w:eastAsiaTheme="minorEastAsia" w:hAnsiTheme="minorHAnsi" w:cstheme="minorBidi"/>
            <w:b w:val="0"/>
            <w:noProof/>
            <w:sz w:val="22"/>
            <w:szCs w:val="22"/>
          </w:rPr>
          <w:tab/>
        </w:r>
        <w:r w:rsidR="00C50CAD" w:rsidRPr="00076D6B">
          <w:rPr>
            <w:rStyle w:val="Hyperlink"/>
            <w:noProof/>
          </w:rPr>
          <w:t>Purpose</w:t>
        </w:r>
        <w:r w:rsidR="00C50CAD">
          <w:rPr>
            <w:noProof/>
            <w:webHidden/>
          </w:rPr>
          <w:tab/>
        </w:r>
        <w:r w:rsidR="00C50CAD">
          <w:rPr>
            <w:noProof/>
            <w:webHidden/>
          </w:rPr>
          <w:fldChar w:fldCharType="begin"/>
        </w:r>
        <w:r w:rsidR="00C50CAD">
          <w:rPr>
            <w:noProof/>
            <w:webHidden/>
          </w:rPr>
          <w:instrText xml:space="preserve"> PAGEREF _Toc481066559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03A2A004" w14:textId="77777777" w:rsidR="00C50CAD" w:rsidRDefault="00A45FBA">
      <w:pPr>
        <w:pStyle w:val="TOC2"/>
        <w:rPr>
          <w:rFonts w:asciiTheme="minorHAnsi" w:eastAsiaTheme="minorEastAsia" w:hAnsiTheme="minorHAnsi" w:cstheme="minorBidi"/>
          <w:b w:val="0"/>
          <w:noProof/>
          <w:sz w:val="22"/>
          <w:szCs w:val="22"/>
        </w:rPr>
      </w:pPr>
      <w:hyperlink w:anchor="_Toc481066560" w:history="1">
        <w:r w:rsidR="00C50CAD" w:rsidRPr="00076D6B">
          <w:rPr>
            <w:rStyle w:val="Hyperlink"/>
            <w:noProof/>
          </w:rPr>
          <w:t>1.2</w:t>
        </w:r>
        <w:r w:rsidR="00C50CAD">
          <w:rPr>
            <w:rFonts w:asciiTheme="minorHAnsi" w:eastAsiaTheme="minorEastAsia" w:hAnsiTheme="minorHAnsi" w:cstheme="minorBidi"/>
            <w:b w:val="0"/>
            <w:noProof/>
            <w:sz w:val="22"/>
            <w:szCs w:val="22"/>
          </w:rPr>
          <w:tab/>
        </w:r>
        <w:r w:rsidR="00C50CAD" w:rsidRPr="00076D6B">
          <w:rPr>
            <w:rStyle w:val="Hyperlink"/>
            <w:noProof/>
          </w:rPr>
          <w:t>Dependencies</w:t>
        </w:r>
        <w:r w:rsidR="00C50CAD">
          <w:rPr>
            <w:noProof/>
            <w:webHidden/>
          </w:rPr>
          <w:tab/>
        </w:r>
        <w:r w:rsidR="00C50CAD">
          <w:rPr>
            <w:noProof/>
            <w:webHidden/>
          </w:rPr>
          <w:fldChar w:fldCharType="begin"/>
        </w:r>
        <w:r w:rsidR="00C50CAD">
          <w:rPr>
            <w:noProof/>
            <w:webHidden/>
          </w:rPr>
          <w:instrText xml:space="preserve"> PAGEREF _Toc481066560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10E1740D" w14:textId="77777777" w:rsidR="00C50CAD" w:rsidRDefault="00A45FBA">
      <w:pPr>
        <w:pStyle w:val="TOC2"/>
        <w:rPr>
          <w:rFonts w:asciiTheme="minorHAnsi" w:eastAsiaTheme="minorEastAsia" w:hAnsiTheme="minorHAnsi" w:cstheme="minorBidi"/>
          <w:b w:val="0"/>
          <w:noProof/>
          <w:sz w:val="22"/>
          <w:szCs w:val="22"/>
        </w:rPr>
      </w:pPr>
      <w:hyperlink w:anchor="_Toc481066561" w:history="1">
        <w:r w:rsidR="00C50CAD" w:rsidRPr="00076D6B">
          <w:rPr>
            <w:rStyle w:val="Hyperlink"/>
            <w:noProof/>
          </w:rPr>
          <w:t>1.3</w:t>
        </w:r>
        <w:r w:rsidR="00C50CAD">
          <w:rPr>
            <w:rFonts w:asciiTheme="minorHAnsi" w:eastAsiaTheme="minorEastAsia" w:hAnsiTheme="minorHAnsi" w:cstheme="minorBidi"/>
            <w:b w:val="0"/>
            <w:noProof/>
            <w:sz w:val="22"/>
            <w:szCs w:val="22"/>
          </w:rPr>
          <w:tab/>
        </w:r>
        <w:r w:rsidR="00C50CAD" w:rsidRPr="00076D6B">
          <w:rPr>
            <w:rStyle w:val="Hyperlink"/>
            <w:noProof/>
          </w:rPr>
          <w:t>Constraints</w:t>
        </w:r>
        <w:r w:rsidR="00C50CAD">
          <w:rPr>
            <w:noProof/>
            <w:webHidden/>
          </w:rPr>
          <w:tab/>
        </w:r>
        <w:r w:rsidR="00C50CAD">
          <w:rPr>
            <w:noProof/>
            <w:webHidden/>
          </w:rPr>
          <w:fldChar w:fldCharType="begin"/>
        </w:r>
        <w:r w:rsidR="00C50CAD">
          <w:rPr>
            <w:noProof/>
            <w:webHidden/>
          </w:rPr>
          <w:instrText xml:space="preserve"> PAGEREF _Toc481066561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342DCBD9" w14:textId="77777777" w:rsidR="00C50CAD" w:rsidRDefault="00A45FBA">
      <w:pPr>
        <w:pStyle w:val="TOC1"/>
        <w:rPr>
          <w:rFonts w:asciiTheme="minorHAnsi" w:eastAsiaTheme="minorEastAsia" w:hAnsiTheme="minorHAnsi" w:cstheme="minorBidi"/>
          <w:b w:val="0"/>
          <w:noProof/>
          <w:sz w:val="22"/>
          <w:szCs w:val="22"/>
        </w:rPr>
      </w:pPr>
      <w:hyperlink w:anchor="_Toc481066562" w:history="1">
        <w:r w:rsidR="00C50CAD" w:rsidRPr="00076D6B">
          <w:rPr>
            <w:rStyle w:val="Hyperlink"/>
            <w:noProof/>
          </w:rPr>
          <w:t>2</w:t>
        </w:r>
        <w:r w:rsidR="00C50CAD">
          <w:rPr>
            <w:rFonts w:asciiTheme="minorHAnsi" w:eastAsiaTheme="minorEastAsia" w:hAnsiTheme="minorHAnsi" w:cstheme="minorBidi"/>
            <w:b w:val="0"/>
            <w:noProof/>
            <w:sz w:val="22"/>
            <w:szCs w:val="22"/>
          </w:rPr>
          <w:tab/>
        </w:r>
        <w:r w:rsidR="00C50CAD" w:rsidRPr="00076D6B">
          <w:rPr>
            <w:rStyle w:val="Hyperlink"/>
            <w:noProof/>
          </w:rPr>
          <w:t>Roles and Responsibilities</w:t>
        </w:r>
        <w:r w:rsidR="00C50CAD">
          <w:rPr>
            <w:noProof/>
            <w:webHidden/>
          </w:rPr>
          <w:tab/>
        </w:r>
        <w:r w:rsidR="00C50CAD">
          <w:rPr>
            <w:noProof/>
            <w:webHidden/>
          </w:rPr>
          <w:fldChar w:fldCharType="begin"/>
        </w:r>
        <w:r w:rsidR="00C50CAD">
          <w:rPr>
            <w:noProof/>
            <w:webHidden/>
          </w:rPr>
          <w:instrText xml:space="preserve"> PAGEREF _Toc481066562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5BF2155A" w14:textId="77777777" w:rsidR="00C50CAD" w:rsidRDefault="00A45FBA">
      <w:pPr>
        <w:pStyle w:val="TOC1"/>
        <w:rPr>
          <w:rFonts w:asciiTheme="minorHAnsi" w:eastAsiaTheme="minorEastAsia" w:hAnsiTheme="minorHAnsi" w:cstheme="minorBidi"/>
          <w:b w:val="0"/>
          <w:noProof/>
          <w:sz w:val="22"/>
          <w:szCs w:val="22"/>
        </w:rPr>
      </w:pPr>
      <w:hyperlink w:anchor="_Toc481066563" w:history="1">
        <w:r w:rsidR="00C50CAD" w:rsidRPr="00076D6B">
          <w:rPr>
            <w:rStyle w:val="Hyperlink"/>
            <w:noProof/>
          </w:rPr>
          <w:t>3</w:t>
        </w:r>
        <w:r w:rsidR="00C50CAD">
          <w:rPr>
            <w:rFonts w:asciiTheme="minorHAnsi" w:eastAsiaTheme="minorEastAsia" w:hAnsiTheme="minorHAnsi" w:cstheme="minorBidi"/>
            <w:b w:val="0"/>
            <w:noProof/>
            <w:sz w:val="22"/>
            <w:szCs w:val="22"/>
          </w:rPr>
          <w:tab/>
        </w:r>
        <w:r w:rsidR="00C50CAD" w:rsidRPr="00076D6B">
          <w:rPr>
            <w:rStyle w:val="Hyperlink"/>
            <w:noProof/>
          </w:rPr>
          <w:t>Deployment</w:t>
        </w:r>
        <w:r w:rsidR="00C50CAD">
          <w:rPr>
            <w:noProof/>
            <w:webHidden/>
          </w:rPr>
          <w:tab/>
        </w:r>
        <w:r w:rsidR="00C50CAD">
          <w:rPr>
            <w:noProof/>
            <w:webHidden/>
          </w:rPr>
          <w:fldChar w:fldCharType="begin"/>
        </w:r>
        <w:r w:rsidR="00C50CAD">
          <w:rPr>
            <w:noProof/>
            <w:webHidden/>
          </w:rPr>
          <w:instrText xml:space="preserve"> PAGEREF _Toc481066563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712A0F82" w14:textId="77777777" w:rsidR="00C50CAD" w:rsidRDefault="00A45FBA">
      <w:pPr>
        <w:pStyle w:val="TOC2"/>
        <w:rPr>
          <w:rFonts w:asciiTheme="minorHAnsi" w:eastAsiaTheme="minorEastAsia" w:hAnsiTheme="minorHAnsi" w:cstheme="minorBidi"/>
          <w:b w:val="0"/>
          <w:noProof/>
          <w:sz w:val="22"/>
          <w:szCs w:val="22"/>
        </w:rPr>
      </w:pPr>
      <w:hyperlink w:anchor="_Toc481066564" w:history="1">
        <w:r w:rsidR="00C50CAD" w:rsidRPr="00076D6B">
          <w:rPr>
            <w:rStyle w:val="Hyperlink"/>
            <w:noProof/>
          </w:rPr>
          <w:t>3.1</w:t>
        </w:r>
        <w:r w:rsidR="00C50CAD">
          <w:rPr>
            <w:rFonts w:asciiTheme="minorHAnsi" w:eastAsiaTheme="minorEastAsia" w:hAnsiTheme="minorHAnsi" w:cstheme="minorBidi"/>
            <w:b w:val="0"/>
            <w:noProof/>
            <w:sz w:val="22"/>
            <w:szCs w:val="22"/>
          </w:rPr>
          <w:tab/>
        </w:r>
        <w:r w:rsidR="00C50CAD" w:rsidRPr="00076D6B">
          <w:rPr>
            <w:rStyle w:val="Hyperlink"/>
            <w:noProof/>
          </w:rPr>
          <w:t>Timeline</w:t>
        </w:r>
        <w:r w:rsidR="00C50CAD">
          <w:rPr>
            <w:noProof/>
            <w:webHidden/>
          </w:rPr>
          <w:tab/>
        </w:r>
        <w:r w:rsidR="00C50CAD">
          <w:rPr>
            <w:noProof/>
            <w:webHidden/>
          </w:rPr>
          <w:fldChar w:fldCharType="begin"/>
        </w:r>
        <w:r w:rsidR="00C50CAD">
          <w:rPr>
            <w:noProof/>
            <w:webHidden/>
          </w:rPr>
          <w:instrText xml:space="preserve"> PAGEREF _Toc481066564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75A1EB0E" w14:textId="77777777" w:rsidR="00C50CAD" w:rsidRDefault="00A45FBA">
      <w:pPr>
        <w:pStyle w:val="TOC2"/>
        <w:rPr>
          <w:rFonts w:asciiTheme="minorHAnsi" w:eastAsiaTheme="minorEastAsia" w:hAnsiTheme="minorHAnsi" w:cstheme="minorBidi"/>
          <w:b w:val="0"/>
          <w:noProof/>
          <w:sz w:val="22"/>
          <w:szCs w:val="22"/>
        </w:rPr>
      </w:pPr>
      <w:hyperlink w:anchor="_Toc481066565" w:history="1">
        <w:r w:rsidR="00C50CAD" w:rsidRPr="00076D6B">
          <w:rPr>
            <w:rStyle w:val="Hyperlink"/>
            <w:noProof/>
          </w:rPr>
          <w:t>3.2</w:t>
        </w:r>
        <w:r w:rsidR="00C50CAD">
          <w:rPr>
            <w:rFonts w:asciiTheme="minorHAnsi" w:eastAsiaTheme="minorEastAsia" w:hAnsiTheme="minorHAnsi" w:cstheme="minorBidi"/>
            <w:b w:val="0"/>
            <w:noProof/>
            <w:sz w:val="22"/>
            <w:szCs w:val="22"/>
          </w:rPr>
          <w:tab/>
        </w:r>
        <w:r w:rsidR="00C50CAD" w:rsidRPr="00076D6B">
          <w:rPr>
            <w:rStyle w:val="Hyperlink"/>
            <w:noProof/>
          </w:rPr>
          <w:t>Site Readiness Assessment</w:t>
        </w:r>
        <w:r w:rsidR="00C50CAD">
          <w:rPr>
            <w:noProof/>
            <w:webHidden/>
          </w:rPr>
          <w:tab/>
        </w:r>
        <w:r w:rsidR="00C50CAD">
          <w:rPr>
            <w:noProof/>
            <w:webHidden/>
          </w:rPr>
          <w:fldChar w:fldCharType="begin"/>
        </w:r>
        <w:r w:rsidR="00C50CAD">
          <w:rPr>
            <w:noProof/>
            <w:webHidden/>
          </w:rPr>
          <w:instrText xml:space="preserve"> PAGEREF _Toc481066565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5FC3699A" w14:textId="77777777" w:rsidR="00C50CAD" w:rsidRDefault="00A45FBA">
      <w:pPr>
        <w:pStyle w:val="TOC3"/>
        <w:rPr>
          <w:rFonts w:asciiTheme="minorHAnsi" w:eastAsiaTheme="minorEastAsia" w:hAnsiTheme="minorHAnsi" w:cstheme="minorBidi"/>
          <w:b w:val="0"/>
          <w:noProof/>
          <w:sz w:val="22"/>
          <w:szCs w:val="22"/>
        </w:rPr>
      </w:pPr>
      <w:hyperlink w:anchor="_Toc481066566" w:history="1">
        <w:r w:rsidR="00C50CAD" w:rsidRPr="00076D6B">
          <w:rPr>
            <w:rStyle w:val="Hyperlink"/>
            <w:noProof/>
          </w:rPr>
          <w:t>3.2.1</w:t>
        </w:r>
        <w:r w:rsidR="00C50CAD">
          <w:rPr>
            <w:rFonts w:asciiTheme="minorHAnsi" w:eastAsiaTheme="minorEastAsia" w:hAnsiTheme="minorHAnsi" w:cstheme="minorBidi"/>
            <w:b w:val="0"/>
            <w:noProof/>
            <w:sz w:val="22"/>
            <w:szCs w:val="22"/>
          </w:rPr>
          <w:tab/>
        </w:r>
        <w:r w:rsidR="00C50CAD" w:rsidRPr="00076D6B">
          <w:rPr>
            <w:rStyle w:val="Hyperlink"/>
            <w:noProof/>
          </w:rPr>
          <w:t>Deployment Topology (Targeted Architecture)</w:t>
        </w:r>
        <w:r w:rsidR="00C50CAD">
          <w:rPr>
            <w:noProof/>
            <w:webHidden/>
          </w:rPr>
          <w:tab/>
        </w:r>
        <w:r w:rsidR="00C50CAD">
          <w:rPr>
            <w:noProof/>
            <w:webHidden/>
          </w:rPr>
          <w:fldChar w:fldCharType="begin"/>
        </w:r>
        <w:r w:rsidR="00C50CAD">
          <w:rPr>
            <w:noProof/>
            <w:webHidden/>
          </w:rPr>
          <w:instrText xml:space="preserve"> PAGEREF _Toc481066566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66B719FA" w14:textId="77777777" w:rsidR="00C50CAD" w:rsidRDefault="00A45FBA">
      <w:pPr>
        <w:pStyle w:val="TOC3"/>
        <w:rPr>
          <w:rFonts w:asciiTheme="minorHAnsi" w:eastAsiaTheme="minorEastAsia" w:hAnsiTheme="minorHAnsi" w:cstheme="minorBidi"/>
          <w:b w:val="0"/>
          <w:noProof/>
          <w:sz w:val="22"/>
          <w:szCs w:val="22"/>
        </w:rPr>
      </w:pPr>
      <w:hyperlink w:anchor="_Toc481066567" w:history="1">
        <w:r w:rsidR="00C50CAD" w:rsidRPr="00076D6B">
          <w:rPr>
            <w:rStyle w:val="Hyperlink"/>
            <w:noProof/>
          </w:rPr>
          <w:t>3.2.2</w:t>
        </w:r>
        <w:r w:rsidR="00C50CAD">
          <w:rPr>
            <w:rFonts w:asciiTheme="minorHAnsi" w:eastAsiaTheme="minorEastAsia" w:hAnsiTheme="minorHAnsi" w:cstheme="minorBidi"/>
            <w:b w:val="0"/>
            <w:noProof/>
            <w:sz w:val="22"/>
            <w:szCs w:val="22"/>
          </w:rPr>
          <w:tab/>
        </w:r>
        <w:r w:rsidR="00C50CAD" w:rsidRPr="00076D6B">
          <w:rPr>
            <w:rStyle w:val="Hyperlink"/>
            <w:noProof/>
          </w:rPr>
          <w:t>Site Information (Locations, Deployment Recipients)</w:t>
        </w:r>
        <w:r w:rsidR="00C50CAD">
          <w:rPr>
            <w:noProof/>
            <w:webHidden/>
          </w:rPr>
          <w:tab/>
        </w:r>
        <w:r w:rsidR="00C50CAD">
          <w:rPr>
            <w:noProof/>
            <w:webHidden/>
          </w:rPr>
          <w:fldChar w:fldCharType="begin"/>
        </w:r>
        <w:r w:rsidR="00C50CAD">
          <w:rPr>
            <w:noProof/>
            <w:webHidden/>
          </w:rPr>
          <w:instrText xml:space="preserve"> PAGEREF _Toc481066567 \h </w:instrText>
        </w:r>
        <w:r w:rsidR="00C50CAD">
          <w:rPr>
            <w:noProof/>
            <w:webHidden/>
          </w:rPr>
        </w:r>
        <w:r w:rsidR="00C50CAD">
          <w:rPr>
            <w:noProof/>
            <w:webHidden/>
          </w:rPr>
          <w:fldChar w:fldCharType="separate"/>
        </w:r>
        <w:r w:rsidR="00C50CAD">
          <w:rPr>
            <w:noProof/>
            <w:webHidden/>
          </w:rPr>
          <w:t>2</w:t>
        </w:r>
        <w:r w:rsidR="00C50CAD">
          <w:rPr>
            <w:noProof/>
            <w:webHidden/>
          </w:rPr>
          <w:fldChar w:fldCharType="end"/>
        </w:r>
      </w:hyperlink>
    </w:p>
    <w:p w14:paraId="196C6E47" w14:textId="77777777" w:rsidR="00C50CAD" w:rsidRDefault="00A45FBA">
      <w:pPr>
        <w:pStyle w:val="TOC3"/>
        <w:rPr>
          <w:rFonts w:asciiTheme="minorHAnsi" w:eastAsiaTheme="minorEastAsia" w:hAnsiTheme="minorHAnsi" w:cstheme="minorBidi"/>
          <w:b w:val="0"/>
          <w:noProof/>
          <w:sz w:val="22"/>
          <w:szCs w:val="22"/>
        </w:rPr>
      </w:pPr>
      <w:hyperlink w:anchor="_Toc481066568" w:history="1">
        <w:r w:rsidR="00C50CAD" w:rsidRPr="00076D6B">
          <w:rPr>
            <w:rStyle w:val="Hyperlink"/>
            <w:noProof/>
          </w:rPr>
          <w:t>3.2.3</w:t>
        </w:r>
        <w:r w:rsidR="00C50CAD">
          <w:rPr>
            <w:rFonts w:asciiTheme="minorHAnsi" w:eastAsiaTheme="minorEastAsia" w:hAnsiTheme="minorHAnsi" w:cstheme="minorBidi"/>
            <w:b w:val="0"/>
            <w:noProof/>
            <w:sz w:val="22"/>
            <w:szCs w:val="22"/>
          </w:rPr>
          <w:tab/>
        </w:r>
        <w:r w:rsidR="00C50CAD" w:rsidRPr="00076D6B">
          <w:rPr>
            <w:rStyle w:val="Hyperlink"/>
            <w:noProof/>
          </w:rPr>
          <w:t>Site Preparation</w:t>
        </w:r>
        <w:r w:rsidR="00C50CAD">
          <w:rPr>
            <w:noProof/>
            <w:webHidden/>
          </w:rPr>
          <w:tab/>
        </w:r>
        <w:r w:rsidR="00C50CAD">
          <w:rPr>
            <w:noProof/>
            <w:webHidden/>
          </w:rPr>
          <w:fldChar w:fldCharType="begin"/>
        </w:r>
        <w:r w:rsidR="00C50CAD">
          <w:rPr>
            <w:noProof/>
            <w:webHidden/>
          </w:rPr>
          <w:instrText xml:space="preserve"> PAGEREF _Toc481066568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6FCF6731" w14:textId="77777777" w:rsidR="00C50CAD" w:rsidRDefault="00A45FBA">
      <w:pPr>
        <w:pStyle w:val="TOC2"/>
        <w:rPr>
          <w:rFonts w:asciiTheme="minorHAnsi" w:eastAsiaTheme="minorEastAsia" w:hAnsiTheme="minorHAnsi" w:cstheme="minorBidi"/>
          <w:b w:val="0"/>
          <w:noProof/>
          <w:sz w:val="22"/>
          <w:szCs w:val="22"/>
        </w:rPr>
      </w:pPr>
      <w:hyperlink w:anchor="_Toc481066569" w:history="1">
        <w:r w:rsidR="00C50CAD" w:rsidRPr="00076D6B">
          <w:rPr>
            <w:rStyle w:val="Hyperlink"/>
            <w:noProof/>
          </w:rPr>
          <w:t>3.3</w:t>
        </w:r>
        <w:r w:rsidR="00C50CAD">
          <w:rPr>
            <w:rFonts w:asciiTheme="minorHAnsi" w:eastAsiaTheme="minorEastAsia" w:hAnsiTheme="minorHAnsi" w:cstheme="minorBidi"/>
            <w:b w:val="0"/>
            <w:noProof/>
            <w:sz w:val="22"/>
            <w:szCs w:val="22"/>
          </w:rPr>
          <w:tab/>
        </w:r>
        <w:r w:rsidR="00C50CAD" w:rsidRPr="00076D6B">
          <w:rPr>
            <w:rStyle w:val="Hyperlink"/>
            <w:noProof/>
          </w:rPr>
          <w:t>Resources</w:t>
        </w:r>
        <w:r w:rsidR="00C50CAD">
          <w:rPr>
            <w:noProof/>
            <w:webHidden/>
          </w:rPr>
          <w:tab/>
        </w:r>
        <w:r w:rsidR="00C50CAD">
          <w:rPr>
            <w:noProof/>
            <w:webHidden/>
          </w:rPr>
          <w:fldChar w:fldCharType="begin"/>
        </w:r>
        <w:r w:rsidR="00C50CAD">
          <w:rPr>
            <w:noProof/>
            <w:webHidden/>
          </w:rPr>
          <w:instrText xml:space="preserve"> PAGEREF _Toc481066569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02B6B4FF" w14:textId="77777777" w:rsidR="00C50CAD" w:rsidRDefault="00A45FBA">
      <w:pPr>
        <w:pStyle w:val="TOC3"/>
        <w:rPr>
          <w:rFonts w:asciiTheme="minorHAnsi" w:eastAsiaTheme="minorEastAsia" w:hAnsiTheme="minorHAnsi" w:cstheme="minorBidi"/>
          <w:b w:val="0"/>
          <w:noProof/>
          <w:sz w:val="22"/>
          <w:szCs w:val="22"/>
        </w:rPr>
      </w:pPr>
      <w:hyperlink w:anchor="_Toc481066570" w:history="1">
        <w:r w:rsidR="00C50CAD" w:rsidRPr="00076D6B">
          <w:rPr>
            <w:rStyle w:val="Hyperlink"/>
            <w:noProof/>
          </w:rPr>
          <w:t>3.3.1</w:t>
        </w:r>
        <w:r w:rsidR="00C50CAD">
          <w:rPr>
            <w:rFonts w:asciiTheme="minorHAnsi" w:eastAsiaTheme="minorEastAsia" w:hAnsiTheme="minorHAnsi" w:cstheme="minorBidi"/>
            <w:b w:val="0"/>
            <w:noProof/>
            <w:sz w:val="22"/>
            <w:szCs w:val="22"/>
          </w:rPr>
          <w:tab/>
        </w:r>
        <w:r w:rsidR="00C50CAD" w:rsidRPr="00076D6B">
          <w:rPr>
            <w:rStyle w:val="Hyperlink"/>
            <w:noProof/>
          </w:rPr>
          <w:t>Facility Specifics</w:t>
        </w:r>
        <w:r w:rsidR="00C50CAD">
          <w:rPr>
            <w:noProof/>
            <w:webHidden/>
          </w:rPr>
          <w:tab/>
        </w:r>
        <w:r w:rsidR="00C50CAD">
          <w:rPr>
            <w:noProof/>
            <w:webHidden/>
          </w:rPr>
          <w:fldChar w:fldCharType="begin"/>
        </w:r>
        <w:r w:rsidR="00C50CAD">
          <w:rPr>
            <w:noProof/>
            <w:webHidden/>
          </w:rPr>
          <w:instrText xml:space="preserve"> PAGEREF _Toc481066570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364A4738" w14:textId="77777777" w:rsidR="00C50CAD" w:rsidRDefault="00A45FBA">
      <w:pPr>
        <w:pStyle w:val="TOC3"/>
        <w:rPr>
          <w:rFonts w:asciiTheme="minorHAnsi" w:eastAsiaTheme="minorEastAsia" w:hAnsiTheme="minorHAnsi" w:cstheme="minorBidi"/>
          <w:b w:val="0"/>
          <w:noProof/>
          <w:sz w:val="22"/>
          <w:szCs w:val="22"/>
        </w:rPr>
      </w:pPr>
      <w:hyperlink w:anchor="_Toc481066571" w:history="1">
        <w:r w:rsidR="00C50CAD" w:rsidRPr="00076D6B">
          <w:rPr>
            <w:rStyle w:val="Hyperlink"/>
            <w:noProof/>
          </w:rPr>
          <w:t>3.3.2</w:t>
        </w:r>
        <w:r w:rsidR="00C50CAD">
          <w:rPr>
            <w:rFonts w:asciiTheme="minorHAnsi" w:eastAsiaTheme="minorEastAsia" w:hAnsiTheme="minorHAnsi" w:cstheme="minorBidi"/>
            <w:b w:val="0"/>
            <w:noProof/>
            <w:sz w:val="22"/>
            <w:szCs w:val="22"/>
          </w:rPr>
          <w:tab/>
        </w:r>
        <w:r w:rsidR="00C50CAD" w:rsidRPr="00076D6B">
          <w:rPr>
            <w:rStyle w:val="Hyperlink"/>
            <w:noProof/>
          </w:rPr>
          <w:t>Hardware</w:t>
        </w:r>
        <w:r w:rsidR="00C50CAD">
          <w:rPr>
            <w:noProof/>
            <w:webHidden/>
          </w:rPr>
          <w:tab/>
        </w:r>
        <w:r w:rsidR="00C50CAD">
          <w:rPr>
            <w:noProof/>
            <w:webHidden/>
          </w:rPr>
          <w:fldChar w:fldCharType="begin"/>
        </w:r>
        <w:r w:rsidR="00C50CAD">
          <w:rPr>
            <w:noProof/>
            <w:webHidden/>
          </w:rPr>
          <w:instrText xml:space="preserve"> PAGEREF _Toc481066571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5A9B0C1B" w14:textId="77777777" w:rsidR="00C50CAD" w:rsidRDefault="00A45FBA">
      <w:pPr>
        <w:pStyle w:val="TOC3"/>
        <w:rPr>
          <w:rFonts w:asciiTheme="minorHAnsi" w:eastAsiaTheme="minorEastAsia" w:hAnsiTheme="minorHAnsi" w:cstheme="minorBidi"/>
          <w:b w:val="0"/>
          <w:noProof/>
          <w:sz w:val="22"/>
          <w:szCs w:val="22"/>
        </w:rPr>
      </w:pPr>
      <w:hyperlink w:anchor="_Toc481066572" w:history="1">
        <w:r w:rsidR="00C50CAD" w:rsidRPr="00076D6B">
          <w:rPr>
            <w:rStyle w:val="Hyperlink"/>
            <w:noProof/>
          </w:rPr>
          <w:t>3.3.3</w:t>
        </w:r>
        <w:r w:rsidR="00C50CAD">
          <w:rPr>
            <w:rFonts w:asciiTheme="minorHAnsi" w:eastAsiaTheme="minorEastAsia" w:hAnsiTheme="minorHAnsi" w:cstheme="minorBidi"/>
            <w:b w:val="0"/>
            <w:noProof/>
            <w:sz w:val="22"/>
            <w:szCs w:val="22"/>
          </w:rPr>
          <w:tab/>
        </w:r>
        <w:r w:rsidR="00C50CAD" w:rsidRPr="00076D6B">
          <w:rPr>
            <w:rStyle w:val="Hyperlink"/>
            <w:noProof/>
          </w:rPr>
          <w:t>Software</w:t>
        </w:r>
        <w:r w:rsidR="00C50CAD">
          <w:rPr>
            <w:noProof/>
            <w:webHidden/>
          </w:rPr>
          <w:tab/>
        </w:r>
        <w:r w:rsidR="00C50CAD">
          <w:rPr>
            <w:noProof/>
            <w:webHidden/>
          </w:rPr>
          <w:fldChar w:fldCharType="begin"/>
        </w:r>
        <w:r w:rsidR="00C50CAD">
          <w:rPr>
            <w:noProof/>
            <w:webHidden/>
          </w:rPr>
          <w:instrText xml:space="preserve"> PAGEREF _Toc481066572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092C53B6" w14:textId="77777777" w:rsidR="00C50CAD" w:rsidRDefault="00A45FBA">
      <w:pPr>
        <w:pStyle w:val="TOC3"/>
        <w:rPr>
          <w:rFonts w:asciiTheme="minorHAnsi" w:eastAsiaTheme="minorEastAsia" w:hAnsiTheme="minorHAnsi" w:cstheme="minorBidi"/>
          <w:b w:val="0"/>
          <w:noProof/>
          <w:sz w:val="22"/>
          <w:szCs w:val="22"/>
        </w:rPr>
      </w:pPr>
      <w:hyperlink w:anchor="_Toc481066573" w:history="1">
        <w:r w:rsidR="00C50CAD" w:rsidRPr="00076D6B">
          <w:rPr>
            <w:rStyle w:val="Hyperlink"/>
            <w:noProof/>
          </w:rPr>
          <w:t>3.3.4</w:t>
        </w:r>
        <w:r w:rsidR="00C50CAD">
          <w:rPr>
            <w:rFonts w:asciiTheme="minorHAnsi" w:eastAsiaTheme="minorEastAsia" w:hAnsiTheme="minorHAnsi" w:cstheme="minorBidi"/>
            <w:b w:val="0"/>
            <w:noProof/>
            <w:sz w:val="22"/>
            <w:szCs w:val="22"/>
          </w:rPr>
          <w:tab/>
        </w:r>
        <w:r w:rsidR="00C50CAD" w:rsidRPr="00076D6B">
          <w:rPr>
            <w:rStyle w:val="Hyperlink"/>
            <w:noProof/>
          </w:rPr>
          <w:t>Communications</w:t>
        </w:r>
        <w:r w:rsidR="00C50CAD">
          <w:rPr>
            <w:noProof/>
            <w:webHidden/>
          </w:rPr>
          <w:tab/>
        </w:r>
        <w:r w:rsidR="00C50CAD">
          <w:rPr>
            <w:noProof/>
            <w:webHidden/>
          </w:rPr>
          <w:fldChar w:fldCharType="begin"/>
        </w:r>
        <w:r w:rsidR="00C50CAD">
          <w:rPr>
            <w:noProof/>
            <w:webHidden/>
          </w:rPr>
          <w:instrText xml:space="preserve"> PAGEREF _Toc481066573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04940FD0" w14:textId="77777777" w:rsidR="00C50CAD" w:rsidRDefault="00A45FBA">
      <w:pPr>
        <w:pStyle w:val="TOC4"/>
        <w:tabs>
          <w:tab w:val="left" w:pos="1760"/>
          <w:tab w:val="right" w:leader="dot" w:pos="9350"/>
        </w:tabs>
        <w:rPr>
          <w:rFonts w:asciiTheme="minorHAnsi" w:eastAsiaTheme="minorEastAsia" w:hAnsiTheme="minorHAnsi" w:cstheme="minorBidi"/>
          <w:noProof/>
          <w:szCs w:val="22"/>
        </w:rPr>
      </w:pPr>
      <w:hyperlink w:anchor="_Toc481066574" w:history="1">
        <w:r w:rsidR="00C50CAD" w:rsidRPr="00076D6B">
          <w:rPr>
            <w:rStyle w:val="Hyperlink"/>
            <w:noProof/>
          </w:rPr>
          <w:t>3.3.4.1</w:t>
        </w:r>
        <w:r w:rsidR="00C50CAD">
          <w:rPr>
            <w:rFonts w:asciiTheme="minorHAnsi" w:eastAsiaTheme="minorEastAsia" w:hAnsiTheme="minorHAnsi" w:cstheme="minorBidi"/>
            <w:noProof/>
            <w:szCs w:val="22"/>
          </w:rPr>
          <w:tab/>
        </w:r>
        <w:r w:rsidR="00C50CAD" w:rsidRPr="00076D6B">
          <w:rPr>
            <w:rStyle w:val="Hyperlink"/>
            <w:noProof/>
          </w:rPr>
          <w:t>Deployment/Installation/Back-Out Checklist</w:t>
        </w:r>
        <w:r w:rsidR="00C50CAD">
          <w:rPr>
            <w:noProof/>
            <w:webHidden/>
          </w:rPr>
          <w:tab/>
        </w:r>
        <w:r w:rsidR="00C50CAD">
          <w:rPr>
            <w:noProof/>
            <w:webHidden/>
          </w:rPr>
          <w:fldChar w:fldCharType="begin"/>
        </w:r>
        <w:r w:rsidR="00C50CAD">
          <w:rPr>
            <w:noProof/>
            <w:webHidden/>
          </w:rPr>
          <w:instrText xml:space="preserve"> PAGEREF _Toc481066574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3F2F55DC" w14:textId="77777777" w:rsidR="00C50CAD" w:rsidRDefault="00A45FBA">
      <w:pPr>
        <w:pStyle w:val="TOC1"/>
        <w:rPr>
          <w:rFonts w:asciiTheme="minorHAnsi" w:eastAsiaTheme="minorEastAsia" w:hAnsiTheme="minorHAnsi" w:cstheme="minorBidi"/>
          <w:b w:val="0"/>
          <w:noProof/>
          <w:sz w:val="22"/>
          <w:szCs w:val="22"/>
        </w:rPr>
      </w:pPr>
      <w:hyperlink w:anchor="_Toc481066575" w:history="1">
        <w:r w:rsidR="00C50CAD" w:rsidRPr="00076D6B">
          <w:rPr>
            <w:rStyle w:val="Hyperlink"/>
            <w:noProof/>
          </w:rPr>
          <w:t>4</w:t>
        </w:r>
        <w:r w:rsidR="00C50CAD">
          <w:rPr>
            <w:rFonts w:asciiTheme="minorHAnsi" w:eastAsiaTheme="minorEastAsia" w:hAnsiTheme="minorHAnsi" w:cstheme="minorBidi"/>
            <w:b w:val="0"/>
            <w:noProof/>
            <w:sz w:val="22"/>
            <w:szCs w:val="22"/>
          </w:rPr>
          <w:tab/>
        </w:r>
        <w:r w:rsidR="00C50CAD" w:rsidRPr="00076D6B">
          <w:rPr>
            <w:rStyle w:val="Hyperlink"/>
            <w:noProof/>
          </w:rPr>
          <w:t>Installation</w:t>
        </w:r>
        <w:r w:rsidR="00C50CAD">
          <w:rPr>
            <w:noProof/>
            <w:webHidden/>
          </w:rPr>
          <w:tab/>
        </w:r>
        <w:r w:rsidR="00C50CAD">
          <w:rPr>
            <w:noProof/>
            <w:webHidden/>
          </w:rPr>
          <w:fldChar w:fldCharType="begin"/>
        </w:r>
        <w:r w:rsidR="00C50CAD">
          <w:rPr>
            <w:noProof/>
            <w:webHidden/>
          </w:rPr>
          <w:instrText xml:space="preserve"> PAGEREF _Toc481066575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15FDB4B6" w14:textId="77777777" w:rsidR="00C50CAD" w:rsidRDefault="00A45FBA">
      <w:pPr>
        <w:pStyle w:val="TOC2"/>
        <w:rPr>
          <w:rFonts w:asciiTheme="minorHAnsi" w:eastAsiaTheme="minorEastAsia" w:hAnsiTheme="minorHAnsi" w:cstheme="minorBidi"/>
          <w:b w:val="0"/>
          <w:noProof/>
          <w:sz w:val="22"/>
          <w:szCs w:val="22"/>
        </w:rPr>
      </w:pPr>
      <w:hyperlink w:anchor="_Toc481066576" w:history="1">
        <w:r w:rsidR="00C50CAD" w:rsidRPr="00076D6B">
          <w:rPr>
            <w:rStyle w:val="Hyperlink"/>
            <w:noProof/>
          </w:rPr>
          <w:t>4.1</w:t>
        </w:r>
        <w:r w:rsidR="00C50CAD">
          <w:rPr>
            <w:rFonts w:asciiTheme="minorHAnsi" w:eastAsiaTheme="minorEastAsia" w:hAnsiTheme="minorHAnsi" w:cstheme="minorBidi"/>
            <w:b w:val="0"/>
            <w:noProof/>
            <w:sz w:val="22"/>
            <w:szCs w:val="22"/>
          </w:rPr>
          <w:tab/>
        </w:r>
        <w:r w:rsidR="00C50CAD" w:rsidRPr="00076D6B">
          <w:rPr>
            <w:rStyle w:val="Hyperlink"/>
            <w:noProof/>
          </w:rPr>
          <w:t>Pre-installation and System Requirements</w:t>
        </w:r>
        <w:r w:rsidR="00C50CAD">
          <w:rPr>
            <w:noProof/>
            <w:webHidden/>
          </w:rPr>
          <w:tab/>
        </w:r>
        <w:r w:rsidR="00C50CAD">
          <w:rPr>
            <w:noProof/>
            <w:webHidden/>
          </w:rPr>
          <w:fldChar w:fldCharType="begin"/>
        </w:r>
        <w:r w:rsidR="00C50CAD">
          <w:rPr>
            <w:noProof/>
            <w:webHidden/>
          </w:rPr>
          <w:instrText xml:space="preserve"> PAGEREF _Toc481066576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410A7126" w14:textId="77777777" w:rsidR="00C50CAD" w:rsidRDefault="00A45FBA">
      <w:pPr>
        <w:pStyle w:val="TOC2"/>
        <w:rPr>
          <w:rFonts w:asciiTheme="minorHAnsi" w:eastAsiaTheme="minorEastAsia" w:hAnsiTheme="minorHAnsi" w:cstheme="minorBidi"/>
          <w:b w:val="0"/>
          <w:noProof/>
          <w:sz w:val="22"/>
          <w:szCs w:val="22"/>
        </w:rPr>
      </w:pPr>
      <w:hyperlink w:anchor="_Toc481066577" w:history="1">
        <w:r w:rsidR="00C50CAD" w:rsidRPr="00076D6B">
          <w:rPr>
            <w:rStyle w:val="Hyperlink"/>
            <w:noProof/>
          </w:rPr>
          <w:t>4.2</w:t>
        </w:r>
        <w:r w:rsidR="00C50CAD">
          <w:rPr>
            <w:rFonts w:asciiTheme="minorHAnsi" w:eastAsiaTheme="minorEastAsia" w:hAnsiTheme="minorHAnsi" w:cstheme="minorBidi"/>
            <w:b w:val="0"/>
            <w:noProof/>
            <w:sz w:val="22"/>
            <w:szCs w:val="22"/>
          </w:rPr>
          <w:tab/>
        </w:r>
        <w:r w:rsidR="00C50CAD" w:rsidRPr="00076D6B">
          <w:rPr>
            <w:rStyle w:val="Hyperlink"/>
            <w:noProof/>
          </w:rPr>
          <w:t>Platform Installation and Preparation</w:t>
        </w:r>
        <w:r w:rsidR="00C50CAD">
          <w:rPr>
            <w:noProof/>
            <w:webHidden/>
          </w:rPr>
          <w:tab/>
        </w:r>
        <w:r w:rsidR="00C50CAD">
          <w:rPr>
            <w:noProof/>
            <w:webHidden/>
          </w:rPr>
          <w:fldChar w:fldCharType="begin"/>
        </w:r>
        <w:r w:rsidR="00C50CAD">
          <w:rPr>
            <w:noProof/>
            <w:webHidden/>
          </w:rPr>
          <w:instrText xml:space="preserve"> PAGEREF _Toc481066577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48A3A023" w14:textId="77777777" w:rsidR="00C50CAD" w:rsidRDefault="00A45FBA">
      <w:pPr>
        <w:pStyle w:val="TOC2"/>
        <w:rPr>
          <w:rFonts w:asciiTheme="minorHAnsi" w:eastAsiaTheme="minorEastAsia" w:hAnsiTheme="minorHAnsi" w:cstheme="minorBidi"/>
          <w:b w:val="0"/>
          <w:noProof/>
          <w:sz w:val="22"/>
          <w:szCs w:val="22"/>
        </w:rPr>
      </w:pPr>
      <w:hyperlink w:anchor="_Toc481066578" w:history="1">
        <w:r w:rsidR="00C50CAD" w:rsidRPr="00076D6B">
          <w:rPr>
            <w:rStyle w:val="Hyperlink"/>
            <w:noProof/>
          </w:rPr>
          <w:t>4.3</w:t>
        </w:r>
        <w:r w:rsidR="00C50CAD">
          <w:rPr>
            <w:rFonts w:asciiTheme="minorHAnsi" w:eastAsiaTheme="minorEastAsia" w:hAnsiTheme="minorHAnsi" w:cstheme="minorBidi"/>
            <w:b w:val="0"/>
            <w:noProof/>
            <w:sz w:val="22"/>
            <w:szCs w:val="22"/>
          </w:rPr>
          <w:tab/>
        </w:r>
        <w:r w:rsidR="00C50CAD" w:rsidRPr="00076D6B">
          <w:rPr>
            <w:rStyle w:val="Hyperlink"/>
            <w:noProof/>
          </w:rPr>
          <w:t>Download and Extract Files</w:t>
        </w:r>
        <w:r w:rsidR="00C50CAD">
          <w:rPr>
            <w:noProof/>
            <w:webHidden/>
          </w:rPr>
          <w:tab/>
        </w:r>
        <w:r w:rsidR="00C50CAD">
          <w:rPr>
            <w:noProof/>
            <w:webHidden/>
          </w:rPr>
          <w:fldChar w:fldCharType="begin"/>
        </w:r>
        <w:r w:rsidR="00C50CAD">
          <w:rPr>
            <w:noProof/>
            <w:webHidden/>
          </w:rPr>
          <w:instrText xml:space="preserve"> PAGEREF _Toc481066578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484336AE" w14:textId="77777777" w:rsidR="00C50CAD" w:rsidRDefault="00A45FBA">
      <w:pPr>
        <w:pStyle w:val="TOC2"/>
        <w:rPr>
          <w:rFonts w:asciiTheme="minorHAnsi" w:eastAsiaTheme="minorEastAsia" w:hAnsiTheme="minorHAnsi" w:cstheme="minorBidi"/>
          <w:b w:val="0"/>
          <w:noProof/>
          <w:sz w:val="22"/>
          <w:szCs w:val="22"/>
        </w:rPr>
      </w:pPr>
      <w:hyperlink w:anchor="_Toc481066579" w:history="1">
        <w:r w:rsidR="00C50CAD" w:rsidRPr="00076D6B">
          <w:rPr>
            <w:rStyle w:val="Hyperlink"/>
            <w:noProof/>
          </w:rPr>
          <w:t>4.4</w:t>
        </w:r>
        <w:r w:rsidR="00C50CAD">
          <w:rPr>
            <w:rFonts w:asciiTheme="minorHAnsi" w:eastAsiaTheme="minorEastAsia" w:hAnsiTheme="minorHAnsi" w:cstheme="minorBidi"/>
            <w:b w:val="0"/>
            <w:noProof/>
            <w:sz w:val="22"/>
            <w:szCs w:val="22"/>
          </w:rPr>
          <w:tab/>
        </w:r>
        <w:r w:rsidR="00C50CAD" w:rsidRPr="00076D6B">
          <w:rPr>
            <w:rStyle w:val="Hyperlink"/>
            <w:noProof/>
          </w:rPr>
          <w:t>Database Creation</w:t>
        </w:r>
        <w:r w:rsidR="00C50CAD">
          <w:rPr>
            <w:noProof/>
            <w:webHidden/>
          </w:rPr>
          <w:tab/>
        </w:r>
        <w:r w:rsidR="00C50CAD">
          <w:rPr>
            <w:noProof/>
            <w:webHidden/>
          </w:rPr>
          <w:fldChar w:fldCharType="begin"/>
        </w:r>
        <w:r w:rsidR="00C50CAD">
          <w:rPr>
            <w:noProof/>
            <w:webHidden/>
          </w:rPr>
          <w:instrText xml:space="preserve"> PAGEREF _Toc481066579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5595947D" w14:textId="77777777" w:rsidR="00C50CAD" w:rsidRDefault="00A45FBA">
      <w:pPr>
        <w:pStyle w:val="TOC2"/>
        <w:rPr>
          <w:rFonts w:asciiTheme="minorHAnsi" w:eastAsiaTheme="minorEastAsia" w:hAnsiTheme="minorHAnsi" w:cstheme="minorBidi"/>
          <w:b w:val="0"/>
          <w:noProof/>
          <w:sz w:val="22"/>
          <w:szCs w:val="22"/>
        </w:rPr>
      </w:pPr>
      <w:hyperlink w:anchor="_Toc481066580" w:history="1">
        <w:r w:rsidR="00C50CAD" w:rsidRPr="00076D6B">
          <w:rPr>
            <w:rStyle w:val="Hyperlink"/>
            <w:noProof/>
          </w:rPr>
          <w:t>4.5</w:t>
        </w:r>
        <w:r w:rsidR="00C50CAD">
          <w:rPr>
            <w:rFonts w:asciiTheme="minorHAnsi" w:eastAsiaTheme="minorEastAsia" w:hAnsiTheme="minorHAnsi" w:cstheme="minorBidi"/>
            <w:b w:val="0"/>
            <w:noProof/>
            <w:sz w:val="22"/>
            <w:szCs w:val="22"/>
          </w:rPr>
          <w:tab/>
        </w:r>
        <w:r w:rsidR="00C50CAD" w:rsidRPr="00076D6B">
          <w:rPr>
            <w:rStyle w:val="Hyperlink"/>
            <w:noProof/>
          </w:rPr>
          <w:t>Installation Scripts</w:t>
        </w:r>
        <w:r w:rsidR="00C50CAD">
          <w:rPr>
            <w:noProof/>
            <w:webHidden/>
          </w:rPr>
          <w:tab/>
        </w:r>
        <w:r w:rsidR="00C50CAD">
          <w:rPr>
            <w:noProof/>
            <w:webHidden/>
          </w:rPr>
          <w:fldChar w:fldCharType="begin"/>
        </w:r>
        <w:r w:rsidR="00C50CAD">
          <w:rPr>
            <w:noProof/>
            <w:webHidden/>
          </w:rPr>
          <w:instrText xml:space="preserve"> PAGEREF _Toc481066580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666E7319" w14:textId="77777777" w:rsidR="00C50CAD" w:rsidRDefault="00A45FBA">
      <w:pPr>
        <w:pStyle w:val="TOC2"/>
        <w:rPr>
          <w:rFonts w:asciiTheme="minorHAnsi" w:eastAsiaTheme="minorEastAsia" w:hAnsiTheme="minorHAnsi" w:cstheme="minorBidi"/>
          <w:b w:val="0"/>
          <w:noProof/>
          <w:sz w:val="22"/>
          <w:szCs w:val="22"/>
        </w:rPr>
      </w:pPr>
      <w:hyperlink w:anchor="_Toc481066581" w:history="1">
        <w:r w:rsidR="00C50CAD" w:rsidRPr="00076D6B">
          <w:rPr>
            <w:rStyle w:val="Hyperlink"/>
            <w:noProof/>
          </w:rPr>
          <w:t>4.6</w:t>
        </w:r>
        <w:r w:rsidR="00C50CAD">
          <w:rPr>
            <w:rFonts w:asciiTheme="minorHAnsi" w:eastAsiaTheme="minorEastAsia" w:hAnsiTheme="minorHAnsi" w:cstheme="minorBidi"/>
            <w:b w:val="0"/>
            <w:noProof/>
            <w:sz w:val="22"/>
            <w:szCs w:val="22"/>
          </w:rPr>
          <w:tab/>
        </w:r>
        <w:r w:rsidR="00C50CAD" w:rsidRPr="00076D6B">
          <w:rPr>
            <w:rStyle w:val="Hyperlink"/>
            <w:noProof/>
          </w:rPr>
          <w:t>Cron Scripts</w:t>
        </w:r>
        <w:r w:rsidR="00C50CAD">
          <w:rPr>
            <w:noProof/>
            <w:webHidden/>
          </w:rPr>
          <w:tab/>
        </w:r>
        <w:r w:rsidR="00C50CAD">
          <w:rPr>
            <w:noProof/>
            <w:webHidden/>
          </w:rPr>
          <w:fldChar w:fldCharType="begin"/>
        </w:r>
        <w:r w:rsidR="00C50CAD">
          <w:rPr>
            <w:noProof/>
            <w:webHidden/>
          </w:rPr>
          <w:instrText xml:space="preserve"> PAGEREF _Toc481066581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3642714E" w14:textId="77777777" w:rsidR="00C50CAD" w:rsidRDefault="00A45FBA">
      <w:pPr>
        <w:pStyle w:val="TOC2"/>
        <w:rPr>
          <w:rFonts w:asciiTheme="minorHAnsi" w:eastAsiaTheme="minorEastAsia" w:hAnsiTheme="minorHAnsi" w:cstheme="minorBidi"/>
          <w:b w:val="0"/>
          <w:noProof/>
          <w:sz w:val="22"/>
          <w:szCs w:val="22"/>
        </w:rPr>
      </w:pPr>
      <w:hyperlink w:anchor="_Toc481066582" w:history="1">
        <w:r w:rsidR="00C50CAD" w:rsidRPr="00076D6B">
          <w:rPr>
            <w:rStyle w:val="Hyperlink"/>
            <w:noProof/>
          </w:rPr>
          <w:t>4.7</w:t>
        </w:r>
        <w:r w:rsidR="00C50CAD">
          <w:rPr>
            <w:rFonts w:asciiTheme="minorHAnsi" w:eastAsiaTheme="minorEastAsia" w:hAnsiTheme="minorHAnsi" w:cstheme="minorBidi"/>
            <w:b w:val="0"/>
            <w:noProof/>
            <w:sz w:val="22"/>
            <w:szCs w:val="22"/>
          </w:rPr>
          <w:tab/>
        </w:r>
        <w:r w:rsidR="00C50CAD" w:rsidRPr="00076D6B">
          <w:rPr>
            <w:rStyle w:val="Hyperlink"/>
            <w:noProof/>
          </w:rPr>
          <w:t>Access Requirements and Skills Needed for the Installation</w:t>
        </w:r>
        <w:r w:rsidR="00C50CAD">
          <w:rPr>
            <w:noProof/>
            <w:webHidden/>
          </w:rPr>
          <w:tab/>
        </w:r>
        <w:r w:rsidR="00C50CAD">
          <w:rPr>
            <w:noProof/>
            <w:webHidden/>
          </w:rPr>
          <w:fldChar w:fldCharType="begin"/>
        </w:r>
        <w:r w:rsidR="00C50CAD">
          <w:rPr>
            <w:noProof/>
            <w:webHidden/>
          </w:rPr>
          <w:instrText xml:space="preserve"> PAGEREF _Toc481066582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2E019467" w14:textId="77777777" w:rsidR="00C50CAD" w:rsidRDefault="00A45FBA">
      <w:pPr>
        <w:pStyle w:val="TOC2"/>
        <w:rPr>
          <w:rFonts w:asciiTheme="minorHAnsi" w:eastAsiaTheme="minorEastAsia" w:hAnsiTheme="minorHAnsi" w:cstheme="minorBidi"/>
          <w:b w:val="0"/>
          <w:noProof/>
          <w:sz w:val="22"/>
          <w:szCs w:val="22"/>
        </w:rPr>
      </w:pPr>
      <w:hyperlink w:anchor="_Toc481066583" w:history="1">
        <w:r w:rsidR="00C50CAD" w:rsidRPr="00076D6B">
          <w:rPr>
            <w:rStyle w:val="Hyperlink"/>
            <w:noProof/>
          </w:rPr>
          <w:t>4.8</w:t>
        </w:r>
        <w:r w:rsidR="00C50CAD">
          <w:rPr>
            <w:rFonts w:asciiTheme="minorHAnsi" w:eastAsiaTheme="minorEastAsia" w:hAnsiTheme="minorHAnsi" w:cstheme="minorBidi"/>
            <w:b w:val="0"/>
            <w:noProof/>
            <w:sz w:val="22"/>
            <w:szCs w:val="22"/>
          </w:rPr>
          <w:tab/>
        </w:r>
        <w:r w:rsidR="00C50CAD" w:rsidRPr="00076D6B">
          <w:rPr>
            <w:rStyle w:val="Hyperlink"/>
            <w:noProof/>
          </w:rPr>
          <w:t>Installation Procedure</w:t>
        </w:r>
        <w:r w:rsidR="00C50CAD">
          <w:rPr>
            <w:noProof/>
            <w:webHidden/>
          </w:rPr>
          <w:tab/>
        </w:r>
        <w:r w:rsidR="00C50CAD">
          <w:rPr>
            <w:noProof/>
            <w:webHidden/>
          </w:rPr>
          <w:fldChar w:fldCharType="begin"/>
        </w:r>
        <w:r w:rsidR="00C50CAD">
          <w:rPr>
            <w:noProof/>
            <w:webHidden/>
          </w:rPr>
          <w:instrText xml:space="preserve"> PAGEREF _Toc481066583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0DA70FCF" w14:textId="77777777" w:rsidR="00C50CAD" w:rsidRDefault="00A45FBA">
      <w:pPr>
        <w:pStyle w:val="TOC2"/>
        <w:rPr>
          <w:rFonts w:asciiTheme="minorHAnsi" w:eastAsiaTheme="minorEastAsia" w:hAnsiTheme="minorHAnsi" w:cstheme="minorBidi"/>
          <w:b w:val="0"/>
          <w:noProof/>
          <w:sz w:val="22"/>
          <w:szCs w:val="22"/>
        </w:rPr>
      </w:pPr>
      <w:hyperlink w:anchor="_Toc481066584" w:history="1">
        <w:r w:rsidR="00C50CAD" w:rsidRPr="00076D6B">
          <w:rPr>
            <w:rStyle w:val="Hyperlink"/>
            <w:noProof/>
          </w:rPr>
          <w:t>4.9</w:t>
        </w:r>
        <w:r w:rsidR="00C50CAD">
          <w:rPr>
            <w:rFonts w:asciiTheme="minorHAnsi" w:eastAsiaTheme="minorEastAsia" w:hAnsiTheme="minorHAnsi" w:cstheme="minorBidi"/>
            <w:b w:val="0"/>
            <w:noProof/>
            <w:sz w:val="22"/>
            <w:szCs w:val="22"/>
          </w:rPr>
          <w:tab/>
        </w:r>
        <w:r w:rsidR="00C50CAD" w:rsidRPr="00076D6B">
          <w:rPr>
            <w:rStyle w:val="Hyperlink"/>
            <w:noProof/>
          </w:rPr>
          <w:t>Installation Verification Procedure</w:t>
        </w:r>
        <w:r w:rsidR="00C50CAD">
          <w:rPr>
            <w:noProof/>
            <w:webHidden/>
          </w:rPr>
          <w:tab/>
        </w:r>
        <w:r w:rsidR="00C50CAD">
          <w:rPr>
            <w:noProof/>
            <w:webHidden/>
          </w:rPr>
          <w:fldChar w:fldCharType="begin"/>
        </w:r>
        <w:r w:rsidR="00C50CAD">
          <w:rPr>
            <w:noProof/>
            <w:webHidden/>
          </w:rPr>
          <w:instrText xml:space="preserve"> PAGEREF _Toc481066584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5D162A40" w14:textId="77777777" w:rsidR="00C50CAD" w:rsidRDefault="00A45FBA">
      <w:pPr>
        <w:pStyle w:val="TOC2"/>
        <w:rPr>
          <w:rFonts w:asciiTheme="minorHAnsi" w:eastAsiaTheme="minorEastAsia" w:hAnsiTheme="minorHAnsi" w:cstheme="minorBidi"/>
          <w:b w:val="0"/>
          <w:noProof/>
          <w:sz w:val="22"/>
          <w:szCs w:val="22"/>
        </w:rPr>
      </w:pPr>
      <w:hyperlink w:anchor="_Toc481066585" w:history="1">
        <w:r w:rsidR="00C50CAD" w:rsidRPr="00076D6B">
          <w:rPr>
            <w:rStyle w:val="Hyperlink"/>
            <w:noProof/>
          </w:rPr>
          <w:t>4.10</w:t>
        </w:r>
        <w:r w:rsidR="00C50CAD">
          <w:rPr>
            <w:rFonts w:asciiTheme="minorHAnsi" w:eastAsiaTheme="minorEastAsia" w:hAnsiTheme="minorHAnsi" w:cstheme="minorBidi"/>
            <w:b w:val="0"/>
            <w:noProof/>
            <w:sz w:val="22"/>
            <w:szCs w:val="22"/>
          </w:rPr>
          <w:tab/>
        </w:r>
        <w:r w:rsidR="00C50CAD" w:rsidRPr="00076D6B">
          <w:rPr>
            <w:rStyle w:val="Hyperlink"/>
            <w:noProof/>
          </w:rPr>
          <w:t>System Configuration</w:t>
        </w:r>
        <w:r w:rsidR="00C50CAD">
          <w:rPr>
            <w:noProof/>
            <w:webHidden/>
          </w:rPr>
          <w:tab/>
        </w:r>
        <w:r w:rsidR="00C50CAD">
          <w:rPr>
            <w:noProof/>
            <w:webHidden/>
          </w:rPr>
          <w:fldChar w:fldCharType="begin"/>
        </w:r>
        <w:r w:rsidR="00C50CAD">
          <w:rPr>
            <w:noProof/>
            <w:webHidden/>
          </w:rPr>
          <w:instrText xml:space="preserve"> PAGEREF _Toc481066585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365FBFFA" w14:textId="77777777" w:rsidR="00C50CAD" w:rsidRDefault="00A45FBA">
      <w:pPr>
        <w:pStyle w:val="TOC2"/>
        <w:rPr>
          <w:rFonts w:asciiTheme="minorHAnsi" w:eastAsiaTheme="minorEastAsia" w:hAnsiTheme="minorHAnsi" w:cstheme="minorBidi"/>
          <w:b w:val="0"/>
          <w:noProof/>
          <w:sz w:val="22"/>
          <w:szCs w:val="22"/>
        </w:rPr>
      </w:pPr>
      <w:hyperlink w:anchor="_Toc481066586" w:history="1">
        <w:r w:rsidR="00C50CAD" w:rsidRPr="00076D6B">
          <w:rPr>
            <w:rStyle w:val="Hyperlink"/>
            <w:noProof/>
          </w:rPr>
          <w:t>4.11</w:t>
        </w:r>
        <w:r w:rsidR="00C50CAD">
          <w:rPr>
            <w:rFonts w:asciiTheme="minorHAnsi" w:eastAsiaTheme="minorEastAsia" w:hAnsiTheme="minorHAnsi" w:cstheme="minorBidi"/>
            <w:b w:val="0"/>
            <w:noProof/>
            <w:sz w:val="22"/>
            <w:szCs w:val="22"/>
          </w:rPr>
          <w:tab/>
        </w:r>
        <w:r w:rsidR="00C50CAD" w:rsidRPr="00076D6B">
          <w:rPr>
            <w:rStyle w:val="Hyperlink"/>
            <w:noProof/>
          </w:rPr>
          <w:t>Database Tuning</w:t>
        </w:r>
        <w:r w:rsidR="00C50CAD">
          <w:rPr>
            <w:noProof/>
            <w:webHidden/>
          </w:rPr>
          <w:tab/>
        </w:r>
        <w:r w:rsidR="00C50CAD">
          <w:rPr>
            <w:noProof/>
            <w:webHidden/>
          </w:rPr>
          <w:fldChar w:fldCharType="begin"/>
        </w:r>
        <w:r w:rsidR="00C50CAD">
          <w:rPr>
            <w:noProof/>
            <w:webHidden/>
          </w:rPr>
          <w:instrText xml:space="preserve"> PAGEREF _Toc481066586 \h </w:instrText>
        </w:r>
        <w:r w:rsidR="00C50CAD">
          <w:rPr>
            <w:noProof/>
            <w:webHidden/>
          </w:rPr>
        </w:r>
        <w:r w:rsidR="00C50CAD">
          <w:rPr>
            <w:noProof/>
            <w:webHidden/>
          </w:rPr>
          <w:fldChar w:fldCharType="separate"/>
        </w:r>
        <w:r w:rsidR="00C50CAD">
          <w:rPr>
            <w:noProof/>
            <w:webHidden/>
          </w:rPr>
          <w:t>5</w:t>
        </w:r>
        <w:r w:rsidR="00C50CAD">
          <w:rPr>
            <w:noProof/>
            <w:webHidden/>
          </w:rPr>
          <w:fldChar w:fldCharType="end"/>
        </w:r>
      </w:hyperlink>
    </w:p>
    <w:p w14:paraId="1254B4C9" w14:textId="77777777" w:rsidR="00C50CAD" w:rsidRDefault="00A45FBA">
      <w:pPr>
        <w:pStyle w:val="TOC1"/>
        <w:rPr>
          <w:rFonts w:asciiTheme="minorHAnsi" w:eastAsiaTheme="minorEastAsia" w:hAnsiTheme="minorHAnsi" w:cstheme="minorBidi"/>
          <w:b w:val="0"/>
          <w:noProof/>
          <w:sz w:val="22"/>
          <w:szCs w:val="22"/>
        </w:rPr>
      </w:pPr>
      <w:hyperlink w:anchor="_Toc481066587" w:history="1">
        <w:r w:rsidR="00C50CAD" w:rsidRPr="00076D6B">
          <w:rPr>
            <w:rStyle w:val="Hyperlink"/>
            <w:noProof/>
          </w:rPr>
          <w:t>5</w:t>
        </w:r>
        <w:r w:rsidR="00C50CAD">
          <w:rPr>
            <w:rFonts w:asciiTheme="minorHAnsi" w:eastAsiaTheme="minorEastAsia" w:hAnsiTheme="minorHAnsi" w:cstheme="minorBidi"/>
            <w:b w:val="0"/>
            <w:noProof/>
            <w:sz w:val="22"/>
            <w:szCs w:val="22"/>
          </w:rPr>
          <w:tab/>
        </w:r>
        <w:r w:rsidR="00C50CAD" w:rsidRPr="00076D6B">
          <w:rPr>
            <w:rStyle w:val="Hyperlink"/>
            <w:noProof/>
          </w:rPr>
          <w:t>Back-Out Procedure</w:t>
        </w:r>
        <w:r w:rsidR="00C50CAD">
          <w:rPr>
            <w:noProof/>
            <w:webHidden/>
          </w:rPr>
          <w:tab/>
        </w:r>
        <w:r w:rsidR="00C50CAD">
          <w:rPr>
            <w:noProof/>
            <w:webHidden/>
          </w:rPr>
          <w:fldChar w:fldCharType="begin"/>
        </w:r>
        <w:r w:rsidR="00C50CAD">
          <w:rPr>
            <w:noProof/>
            <w:webHidden/>
          </w:rPr>
          <w:instrText xml:space="preserve"> PAGEREF _Toc481066587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56A84A20" w14:textId="77777777" w:rsidR="00C50CAD" w:rsidRDefault="00A45FBA">
      <w:pPr>
        <w:pStyle w:val="TOC2"/>
        <w:rPr>
          <w:rFonts w:asciiTheme="minorHAnsi" w:eastAsiaTheme="minorEastAsia" w:hAnsiTheme="minorHAnsi" w:cstheme="minorBidi"/>
          <w:b w:val="0"/>
          <w:noProof/>
          <w:sz w:val="22"/>
          <w:szCs w:val="22"/>
        </w:rPr>
      </w:pPr>
      <w:hyperlink w:anchor="_Toc481066588" w:history="1">
        <w:r w:rsidR="00C50CAD" w:rsidRPr="00076D6B">
          <w:rPr>
            <w:rStyle w:val="Hyperlink"/>
            <w:noProof/>
          </w:rPr>
          <w:t>5.1</w:t>
        </w:r>
        <w:r w:rsidR="00C50CAD">
          <w:rPr>
            <w:rFonts w:asciiTheme="minorHAnsi" w:eastAsiaTheme="minorEastAsia" w:hAnsiTheme="minorHAnsi" w:cstheme="minorBidi"/>
            <w:b w:val="0"/>
            <w:noProof/>
            <w:sz w:val="22"/>
            <w:szCs w:val="22"/>
          </w:rPr>
          <w:tab/>
        </w:r>
        <w:r w:rsidR="00C50CAD" w:rsidRPr="00076D6B">
          <w:rPr>
            <w:rStyle w:val="Hyperlink"/>
            <w:noProof/>
          </w:rPr>
          <w:t>Back-Out Strategy</w:t>
        </w:r>
        <w:r w:rsidR="00C50CAD">
          <w:rPr>
            <w:noProof/>
            <w:webHidden/>
          </w:rPr>
          <w:tab/>
        </w:r>
        <w:r w:rsidR="00C50CAD">
          <w:rPr>
            <w:noProof/>
            <w:webHidden/>
          </w:rPr>
          <w:fldChar w:fldCharType="begin"/>
        </w:r>
        <w:r w:rsidR="00C50CAD">
          <w:rPr>
            <w:noProof/>
            <w:webHidden/>
          </w:rPr>
          <w:instrText xml:space="preserve"> PAGEREF _Toc481066588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113095EE" w14:textId="77777777" w:rsidR="00C50CAD" w:rsidRDefault="00A45FBA">
      <w:pPr>
        <w:pStyle w:val="TOC3"/>
        <w:rPr>
          <w:rFonts w:asciiTheme="minorHAnsi" w:eastAsiaTheme="minorEastAsia" w:hAnsiTheme="minorHAnsi" w:cstheme="minorBidi"/>
          <w:b w:val="0"/>
          <w:noProof/>
          <w:sz w:val="22"/>
          <w:szCs w:val="22"/>
        </w:rPr>
      </w:pPr>
      <w:hyperlink w:anchor="_Toc481066589" w:history="1">
        <w:r w:rsidR="00C50CAD" w:rsidRPr="00076D6B">
          <w:rPr>
            <w:rStyle w:val="Hyperlink"/>
            <w:noProof/>
          </w:rPr>
          <w:t>5.1.1</w:t>
        </w:r>
        <w:r w:rsidR="00C50CAD">
          <w:rPr>
            <w:rFonts w:asciiTheme="minorHAnsi" w:eastAsiaTheme="minorEastAsia" w:hAnsiTheme="minorHAnsi" w:cstheme="minorBidi"/>
            <w:b w:val="0"/>
            <w:noProof/>
            <w:sz w:val="22"/>
            <w:szCs w:val="22"/>
          </w:rPr>
          <w:tab/>
        </w:r>
        <w:r w:rsidR="00C50CAD" w:rsidRPr="00076D6B">
          <w:rPr>
            <w:rStyle w:val="Hyperlink"/>
            <w:noProof/>
          </w:rPr>
          <w:t>Mirror Testing or Site Production Testing</w:t>
        </w:r>
        <w:r w:rsidR="00C50CAD">
          <w:rPr>
            <w:noProof/>
            <w:webHidden/>
          </w:rPr>
          <w:tab/>
        </w:r>
        <w:r w:rsidR="00C50CAD">
          <w:rPr>
            <w:noProof/>
            <w:webHidden/>
          </w:rPr>
          <w:fldChar w:fldCharType="begin"/>
        </w:r>
        <w:r w:rsidR="00C50CAD">
          <w:rPr>
            <w:noProof/>
            <w:webHidden/>
          </w:rPr>
          <w:instrText xml:space="preserve"> PAGEREF _Toc481066589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0FF478F2" w14:textId="77777777" w:rsidR="00C50CAD" w:rsidRDefault="00A45FBA">
      <w:pPr>
        <w:pStyle w:val="TOC3"/>
        <w:rPr>
          <w:rFonts w:asciiTheme="minorHAnsi" w:eastAsiaTheme="minorEastAsia" w:hAnsiTheme="minorHAnsi" w:cstheme="minorBidi"/>
          <w:b w:val="0"/>
          <w:noProof/>
          <w:sz w:val="22"/>
          <w:szCs w:val="22"/>
        </w:rPr>
      </w:pPr>
      <w:hyperlink w:anchor="_Toc481066590" w:history="1">
        <w:r w:rsidR="00C50CAD" w:rsidRPr="00076D6B">
          <w:rPr>
            <w:rStyle w:val="Hyperlink"/>
            <w:noProof/>
          </w:rPr>
          <w:t>5.1.2</w:t>
        </w:r>
        <w:r w:rsidR="00C50CAD">
          <w:rPr>
            <w:rFonts w:asciiTheme="minorHAnsi" w:eastAsiaTheme="minorEastAsia" w:hAnsiTheme="minorHAnsi" w:cstheme="minorBidi"/>
            <w:b w:val="0"/>
            <w:noProof/>
            <w:sz w:val="22"/>
            <w:szCs w:val="22"/>
          </w:rPr>
          <w:tab/>
        </w:r>
        <w:r w:rsidR="00C50CAD" w:rsidRPr="00076D6B">
          <w:rPr>
            <w:rStyle w:val="Hyperlink"/>
            <w:noProof/>
          </w:rPr>
          <w:t>After National Release but During the Designated Support Period</w:t>
        </w:r>
        <w:r w:rsidR="00C50CAD">
          <w:rPr>
            <w:noProof/>
            <w:webHidden/>
          </w:rPr>
          <w:tab/>
        </w:r>
        <w:r w:rsidR="00C50CAD">
          <w:rPr>
            <w:noProof/>
            <w:webHidden/>
          </w:rPr>
          <w:fldChar w:fldCharType="begin"/>
        </w:r>
        <w:r w:rsidR="00C50CAD">
          <w:rPr>
            <w:noProof/>
            <w:webHidden/>
          </w:rPr>
          <w:instrText xml:space="preserve"> PAGEREF _Toc481066590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30D09935" w14:textId="77777777" w:rsidR="00C50CAD" w:rsidRDefault="00A45FBA">
      <w:pPr>
        <w:pStyle w:val="TOC3"/>
        <w:rPr>
          <w:rFonts w:asciiTheme="minorHAnsi" w:eastAsiaTheme="minorEastAsia" w:hAnsiTheme="minorHAnsi" w:cstheme="minorBidi"/>
          <w:b w:val="0"/>
          <w:noProof/>
          <w:sz w:val="22"/>
          <w:szCs w:val="22"/>
        </w:rPr>
      </w:pPr>
      <w:hyperlink w:anchor="_Toc481066591" w:history="1">
        <w:r w:rsidR="00C50CAD" w:rsidRPr="00076D6B">
          <w:rPr>
            <w:rStyle w:val="Hyperlink"/>
            <w:noProof/>
          </w:rPr>
          <w:t>5.1.3</w:t>
        </w:r>
        <w:r w:rsidR="00C50CAD">
          <w:rPr>
            <w:rFonts w:asciiTheme="minorHAnsi" w:eastAsiaTheme="minorEastAsia" w:hAnsiTheme="minorHAnsi" w:cstheme="minorBidi"/>
            <w:b w:val="0"/>
            <w:noProof/>
            <w:sz w:val="22"/>
            <w:szCs w:val="22"/>
          </w:rPr>
          <w:tab/>
        </w:r>
        <w:r w:rsidR="00C50CAD" w:rsidRPr="00076D6B">
          <w:rPr>
            <w:rStyle w:val="Hyperlink"/>
            <w:noProof/>
          </w:rPr>
          <w:t>After National Release and Warranty Period</w:t>
        </w:r>
        <w:r w:rsidR="00C50CAD">
          <w:rPr>
            <w:noProof/>
            <w:webHidden/>
          </w:rPr>
          <w:tab/>
        </w:r>
        <w:r w:rsidR="00C50CAD">
          <w:rPr>
            <w:noProof/>
            <w:webHidden/>
          </w:rPr>
          <w:fldChar w:fldCharType="begin"/>
        </w:r>
        <w:r w:rsidR="00C50CAD">
          <w:rPr>
            <w:noProof/>
            <w:webHidden/>
          </w:rPr>
          <w:instrText xml:space="preserve"> PAGEREF _Toc481066591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4D92500F" w14:textId="77777777" w:rsidR="00C50CAD" w:rsidRDefault="00A45FBA">
      <w:pPr>
        <w:pStyle w:val="TOC2"/>
        <w:rPr>
          <w:rFonts w:asciiTheme="minorHAnsi" w:eastAsiaTheme="minorEastAsia" w:hAnsiTheme="minorHAnsi" w:cstheme="minorBidi"/>
          <w:b w:val="0"/>
          <w:noProof/>
          <w:sz w:val="22"/>
          <w:szCs w:val="22"/>
        </w:rPr>
      </w:pPr>
      <w:hyperlink w:anchor="_Toc481066592" w:history="1">
        <w:r w:rsidR="00C50CAD" w:rsidRPr="00076D6B">
          <w:rPr>
            <w:rStyle w:val="Hyperlink"/>
            <w:noProof/>
          </w:rPr>
          <w:t>5.2</w:t>
        </w:r>
        <w:r w:rsidR="00C50CAD">
          <w:rPr>
            <w:rFonts w:asciiTheme="minorHAnsi" w:eastAsiaTheme="minorEastAsia" w:hAnsiTheme="minorHAnsi" w:cstheme="minorBidi"/>
            <w:b w:val="0"/>
            <w:noProof/>
            <w:sz w:val="22"/>
            <w:szCs w:val="22"/>
          </w:rPr>
          <w:tab/>
        </w:r>
        <w:r w:rsidR="00C50CAD" w:rsidRPr="00076D6B">
          <w:rPr>
            <w:rStyle w:val="Hyperlink"/>
            <w:noProof/>
          </w:rPr>
          <w:t>Back-Out Considerations</w:t>
        </w:r>
        <w:r w:rsidR="00C50CAD">
          <w:rPr>
            <w:noProof/>
            <w:webHidden/>
          </w:rPr>
          <w:tab/>
        </w:r>
        <w:r w:rsidR="00C50CAD">
          <w:rPr>
            <w:noProof/>
            <w:webHidden/>
          </w:rPr>
          <w:fldChar w:fldCharType="begin"/>
        </w:r>
        <w:r w:rsidR="00C50CAD">
          <w:rPr>
            <w:noProof/>
            <w:webHidden/>
          </w:rPr>
          <w:instrText xml:space="preserve"> PAGEREF _Toc481066592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01162612" w14:textId="77777777" w:rsidR="00C50CAD" w:rsidRDefault="00A45FBA">
      <w:pPr>
        <w:pStyle w:val="TOC3"/>
        <w:rPr>
          <w:rFonts w:asciiTheme="minorHAnsi" w:eastAsiaTheme="minorEastAsia" w:hAnsiTheme="minorHAnsi" w:cstheme="minorBidi"/>
          <w:b w:val="0"/>
          <w:noProof/>
          <w:sz w:val="22"/>
          <w:szCs w:val="22"/>
        </w:rPr>
      </w:pPr>
      <w:hyperlink w:anchor="_Toc481066593" w:history="1">
        <w:r w:rsidR="00C50CAD" w:rsidRPr="00076D6B">
          <w:rPr>
            <w:rStyle w:val="Hyperlink"/>
            <w:noProof/>
          </w:rPr>
          <w:t>5.2.1</w:t>
        </w:r>
        <w:r w:rsidR="00C50CAD">
          <w:rPr>
            <w:rFonts w:asciiTheme="minorHAnsi" w:eastAsiaTheme="minorEastAsia" w:hAnsiTheme="minorHAnsi" w:cstheme="minorBidi"/>
            <w:b w:val="0"/>
            <w:noProof/>
            <w:sz w:val="22"/>
            <w:szCs w:val="22"/>
          </w:rPr>
          <w:tab/>
        </w:r>
        <w:r w:rsidR="00C50CAD" w:rsidRPr="00076D6B">
          <w:rPr>
            <w:rStyle w:val="Hyperlink"/>
            <w:noProof/>
          </w:rPr>
          <w:t>Load Testing</w:t>
        </w:r>
        <w:r w:rsidR="00C50CAD">
          <w:rPr>
            <w:noProof/>
            <w:webHidden/>
          </w:rPr>
          <w:tab/>
        </w:r>
        <w:r w:rsidR="00C50CAD">
          <w:rPr>
            <w:noProof/>
            <w:webHidden/>
          </w:rPr>
          <w:fldChar w:fldCharType="begin"/>
        </w:r>
        <w:r w:rsidR="00C50CAD">
          <w:rPr>
            <w:noProof/>
            <w:webHidden/>
          </w:rPr>
          <w:instrText xml:space="preserve"> PAGEREF _Toc481066593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49BF331E" w14:textId="77777777" w:rsidR="00C50CAD" w:rsidRDefault="00A45FBA">
      <w:pPr>
        <w:pStyle w:val="TOC3"/>
        <w:rPr>
          <w:rFonts w:asciiTheme="minorHAnsi" w:eastAsiaTheme="minorEastAsia" w:hAnsiTheme="minorHAnsi" w:cstheme="minorBidi"/>
          <w:b w:val="0"/>
          <w:noProof/>
          <w:sz w:val="22"/>
          <w:szCs w:val="22"/>
        </w:rPr>
      </w:pPr>
      <w:hyperlink w:anchor="_Toc481066594" w:history="1">
        <w:r w:rsidR="00C50CAD" w:rsidRPr="00076D6B">
          <w:rPr>
            <w:rStyle w:val="Hyperlink"/>
            <w:noProof/>
          </w:rPr>
          <w:t>5.2.2</w:t>
        </w:r>
        <w:r w:rsidR="00C50CAD">
          <w:rPr>
            <w:rFonts w:asciiTheme="minorHAnsi" w:eastAsiaTheme="minorEastAsia" w:hAnsiTheme="minorHAnsi" w:cstheme="minorBidi"/>
            <w:b w:val="0"/>
            <w:noProof/>
            <w:sz w:val="22"/>
            <w:szCs w:val="22"/>
          </w:rPr>
          <w:tab/>
        </w:r>
        <w:r w:rsidR="00C50CAD" w:rsidRPr="00076D6B">
          <w:rPr>
            <w:rStyle w:val="Hyperlink"/>
            <w:noProof/>
          </w:rPr>
          <w:t>User Acceptance Testing</w:t>
        </w:r>
        <w:r w:rsidR="00C50CAD">
          <w:rPr>
            <w:noProof/>
            <w:webHidden/>
          </w:rPr>
          <w:tab/>
        </w:r>
        <w:r w:rsidR="00C50CAD">
          <w:rPr>
            <w:noProof/>
            <w:webHidden/>
          </w:rPr>
          <w:fldChar w:fldCharType="begin"/>
        </w:r>
        <w:r w:rsidR="00C50CAD">
          <w:rPr>
            <w:noProof/>
            <w:webHidden/>
          </w:rPr>
          <w:instrText xml:space="preserve"> PAGEREF _Toc481066594 \h </w:instrText>
        </w:r>
        <w:r w:rsidR="00C50CAD">
          <w:rPr>
            <w:noProof/>
            <w:webHidden/>
          </w:rPr>
        </w:r>
        <w:r w:rsidR="00C50CAD">
          <w:rPr>
            <w:noProof/>
            <w:webHidden/>
          </w:rPr>
          <w:fldChar w:fldCharType="separate"/>
        </w:r>
        <w:r w:rsidR="00C50CAD">
          <w:rPr>
            <w:noProof/>
            <w:webHidden/>
          </w:rPr>
          <w:t>6</w:t>
        </w:r>
        <w:r w:rsidR="00C50CAD">
          <w:rPr>
            <w:noProof/>
            <w:webHidden/>
          </w:rPr>
          <w:fldChar w:fldCharType="end"/>
        </w:r>
      </w:hyperlink>
    </w:p>
    <w:p w14:paraId="4718D0AE" w14:textId="77777777" w:rsidR="00C50CAD" w:rsidRDefault="00A45FBA">
      <w:pPr>
        <w:pStyle w:val="TOC2"/>
        <w:rPr>
          <w:rFonts w:asciiTheme="minorHAnsi" w:eastAsiaTheme="minorEastAsia" w:hAnsiTheme="minorHAnsi" w:cstheme="minorBidi"/>
          <w:b w:val="0"/>
          <w:noProof/>
          <w:sz w:val="22"/>
          <w:szCs w:val="22"/>
        </w:rPr>
      </w:pPr>
      <w:hyperlink w:anchor="_Toc481066595" w:history="1">
        <w:r w:rsidR="00C50CAD" w:rsidRPr="00076D6B">
          <w:rPr>
            <w:rStyle w:val="Hyperlink"/>
            <w:noProof/>
          </w:rPr>
          <w:t>5.3</w:t>
        </w:r>
        <w:r w:rsidR="00C50CAD">
          <w:rPr>
            <w:rFonts w:asciiTheme="minorHAnsi" w:eastAsiaTheme="minorEastAsia" w:hAnsiTheme="minorHAnsi" w:cstheme="minorBidi"/>
            <w:b w:val="0"/>
            <w:noProof/>
            <w:sz w:val="22"/>
            <w:szCs w:val="22"/>
          </w:rPr>
          <w:tab/>
        </w:r>
        <w:r w:rsidR="00C50CAD" w:rsidRPr="00076D6B">
          <w:rPr>
            <w:rStyle w:val="Hyperlink"/>
            <w:noProof/>
          </w:rPr>
          <w:t>Back-Out Criteria</w:t>
        </w:r>
        <w:r w:rsidR="00C50CAD">
          <w:rPr>
            <w:noProof/>
            <w:webHidden/>
          </w:rPr>
          <w:tab/>
        </w:r>
        <w:r w:rsidR="00C50CAD">
          <w:rPr>
            <w:noProof/>
            <w:webHidden/>
          </w:rPr>
          <w:fldChar w:fldCharType="begin"/>
        </w:r>
        <w:r w:rsidR="00C50CAD">
          <w:rPr>
            <w:noProof/>
            <w:webHidden/>
          </w:rPr>
          <w:instrText xml:space="preserve"> PAGEREF _Toc481066595 \h </w:instrText>
        </w:r>
        <w:r w:rsidR="00C50CAD">
          <w:rPr>
            <w:noProof/>
            <w:webHidden/>
          </w:rPr>
        </w:r>
        <w:r w:rsidR="00C50CAD">
          <w:rPr>
            <w:noProof/>
            <w:webHidden/>
          </w:rPr>
          <w:fldChar w:fldCharType="separate"/>
        </w:r>
        <w:r w:rsidR="00C50CAD">
          <w:rPr>
            <w:noProof/>
            <w:webHidden/>
          </w:rPr>
          <w:t>8</w:t>
        </w:r>
        <w:r w:rsidR="00C50CAD">
          <w:rPr>
            <w:noProof/>
            <w:webHidden/>
          </w:rPr>
          <w:fldChar w:fldCharType="end"/>
        </w:r>
      </w:hyperlink>
    </w:p>
    <w:p w14:paraId="1E0A6CCB" w14:textId="77777777" w:rsidR="00C50CAD" w:rsidRDefault="00A45FBA">
      <w:pPr>
        <w:pStyle w:val="TOC2"/>
        <w:rPr>
          <w:rFonts w:asciiTheme="minorHAnsi" w:eastAsiaTheme="minorEastAsia" w:hAnsiTheme="minorHAnsi" w:cstheme="minorBidi"/>
          <w:b w:val="0"/>
          <w:noProof/>
          <w:sz w:val="22"/>
          <w:szCs w:val="22"/>
        </w:rPr>
      </w:pPr>
      <w:hyperlink w:anchor="_Toc481066596" w:history="1">
        <w:r w:rsidR="00C50CAD" w:rsidRPr="00076D6B">
          <w:rPr>
            <w:rStyle w:val="Hyperlink"/>
            <w:noProof/>
          </w:rPr>
          <w:t>5.4</w:t>
        </w:r>
        <w:r w:rsidR="00C50CAD">
          <w:rPr>
            <w:rFonts w:asciiTheme="minorHAnsi" w:eastAsiaTheme="minorEastAsia" w:hAnsiTheme="minorHAnsi" w:cstheme="minorBidi"/>
            <w:b w:val="0"/>
            <w:noProof/>
            <w:sz w:val="22"/>
            <w:szCs w:val="22"/>
          </w:rPr>
          <w:tab/>
        </w:r>
        <w:r w:rsidR="00C50CAD" w:rsidRPr="00076D6B">
          <w:rPr>
            <w:rStyle w:val="Hyperlink"/>
            <w:noProof/>
          </w:rPr>
          <w:t>Back-Out Risks</w:t>
        </w:r>
        <w:r w:rsidR="00C50CAD">
          <w:rPr>
            <w:noProof/>
            <w:webHidden/>
          </w:rPr>
          <w:tab/>
        </w:r>
        <w:r w:rsidR="00C50CAD">
          <w:rPr>
            <w:noProof/>
            <w:webHidden/>
          </w:rPr>
          <w:fldChar w:fldCharType="begin"/>
        </w:r>
        <w:r w:rsidR="00C50CAD">
          <w:rPr>
            <w:noProof/>
            <w:webHidden/>
          </w:rPr>
          <w:instrText xml:space="preserve"> PAGEREF _Toc481066596 \h </w:instrText>
        </w:r>
        <w:r w:rsidR="00C50CAD">
          <w:rPr>
            <w:noProof/>
            <w:webHidden/>
          </w:rPr>
        </w:r>
        <w:r w:rsidR="00C50CAD">
          <w:rPr>
            <w:noProof/>
            <w:webHidden/>
          </w:rPr>
          <w:fldChar w:fldCharType="separate"/>
        </w:r>
        <w:r w:rsidR="00C50CAD">
          <w:rPr>
            <w:noProof/>
            <w:webHidden/>
          </w:rPr>
          <w:t>8</w:t>
        </w:r>
        <w:r w:rsidR="00C50CAD">
          <w:rPr>
            <w:noProof/>
            <w:webHidden/>
          </w:rPr>
          <w:fldChar w:fldCharType="end"/>
        </w:r>
      </w:hyperlink>
    </w:p>
    <w:p w14:paraId="10FC6976" w14:textId="77777777" w:rsidR="00C50CAD" w:rsidRDefault="00A45FBA">
      <w:pPr>
        <w:pStyle w:val="TOC2"/>
        <w:rPr>
          <w:rFonts w:asciiTheme="minorHAnsi" w:eastAsiaTheme="minorEastAsia" w:hAnsiTheme="minorHAnsi" w:cstheme="minorBidi"/>
          <w:b w:val="0"/>
          <w:noProof/>
          <w:sz w:val="22"/>
          <w:szCs w:val="22"/>
        </w:rPr>
      </w:pPr>
      <w:hyperlink w:anchor="_Toc481066597" w:history="1">
        <w:r w:rsidR="00C50CAD" w:rsidRPr="00076D6B">
          <w:rPr>
            <w:rStyle w:val="Hyperlink"/>
            <w:noProof/>
          </w:rPr>
          <w:t>5.5</w:t>
        </w:r>
        <w:r w:rsidR="00C50CAD">
          <w:rPr>
            <w:rFonts w:asciiTheme="minorHAnsi" w:eastAsiaTheme="minorEastAsia" w:hAnsiTheme="minorHAnsi" w:cstheme="minorBidi"/>
            <w:b w:val="0"/>
            <w:noProof/>
            <w:sz w:val="22"/>
            <w:szCs w:val="22"/>
          </w:rPr>
          <w:tab/>
        </w:r>
        <w:r w:rsidR="00C50CAD" w:rsidRPr="00076D6B">
          <w:rPr>
            <w:rStyle w:val="Hyperlink"/>
            <w:noProof/>
          </w:rPr>
          <w:t>Authority for Back-Out</w:t>
        </w:r>
        <w:r w:rsidR="00C50CAD">
          <w:rPr>
            <w:noProof/>
            <w:webHidden/>
          </w:rPr>
          <w:tab/>
        </w:r>
        <w:r w:rsidR="00C50CAD">
          <w:rPr>
            <w:noProof/>
            <w:webHidden/>
          </w:rPr>
          <w:fldChar w:fldCharType="begin"/>
        </w:r>
        <w:r w:rsidR="00C50CAD">
          <w:rPr>
            <w:noProof/>
            <w:webHidden/>
          </w:rPr>
          <w:instrText xml:space="preserve"> PAGEREF _Toc481066597 \h </w:instrText>
        </w:r>
        <w:r w:rsidR="00C50CAD">
          <w:rPr>
            <w:noProof/>
            <w:webHidden/>
          </w:rPr>
        </w:r>
        <w:r w:rsidR="00C50CAD">
          <w:rPr>
            <w:noProof/>
            <w:webHidden/>
          </w:rPr>
          <w:fldChar w:fldCharType="separate"/>
        </w:r>
        <w:r w:rsidR="00C50CAD">
          <w:rPr>
            <w:noProof/>
            <w:webHidden/>
          </w:rPr>
          <w:t>8</w:t>
        </w:r>
        <w:r w:rsidR="00C50CAD">
          <w:rPr>
            <w:noProof/>
            <w:webHidden/>
          </w:rPr>
          <w:fldChar w:fldCharType="end"/>
        </w:r>
      </w:hyperlink>
    </w:p>
    <w:p w14:paraId="3E6692CF" w14:textId="77777777" w:rsidR="00C50CAD" w:rsidRDefault="00A45FBA">
      <w:pPr>
        <w:pStyle w:val="TOC2"/>
        <w:rPr>
          <w:rFonts w:asciiTheme="minorHAnsi" w:eastAsiaTheme="minorEastAsia" w:hAnsiTheme="minorHAnsi" w:cstheme="minorBidi"/>
          <w:b w:val="0"/>
          <w:noProof/>
          <w:sz w:val="22"/>
          <w:szCs w:val="22"/>
        </w:rPr>
      </w:pPr>
      <w:hyperlink w:anchor="_Toc481066598" w:history="1">
        <w:r w:rsidR="00C50CAD" w:rsidRPr="00076D6B">
          <w:rPr>
            <w:rStyle w:val="Hyperlink"/>
            <w:noProof/>
          </w:rPr>
          <w:t>5.6</w:t>
        </w:r>
        <w:r w:rsidR="00C50CAD">
          <w:rPr>
            <w:rFonts w:asciiTheme="minorHAnsi" w:eastAsiaTheme="minorEastAsia" w:hAnsiTheme="minorHAnsi" w:cstheme="minorBidi"/>
            <w:b w:val="0"/>
            <w:noProof/>
            <w:sz w:val="22"/>
            <w:szCs w:val="22"/>
          </w:rPr>
          <w:tab/>
        </w:r>
        <w:r w:rsidR="00C50CAD" w:rsidRPr="00076D6B">
          <w:rPr>
            <w:rStyle w:val="Hyperlink"/>
            <w:noProof/>
          </w:rPr>
          <w:t>Back-Out Procedure</w:t>
        </w:r>
        <w:r w:rsidR="00C50CAD">
          <w:rPr>
            <w:noProof/>
            <w:webHidden/>
          </w:rPr>
          <w:tab/>
        </w:r>
        <w:r w:rsidR="00C50CAD">
          <w:rPr>
            <w:noProof/>
            <w:webHidden/>
          </w:rPr>
          <w:fldChar w:fldCharType="begin"/>
        </w:r>
        <w:r w:rsidR="00C50CAD">
          <w:rPr>
            <w:noProof/>
            <w:webHidden/>
          </w:rPr>
          <w:instrText xml:space="preserve"> PAGEREF _Toc481066598 \h </w:instrText>
        </w:r>
        <w:r w:rsidR="00C50CAD">
          <w:rPr>
            <w:noProof/>
            <w:webHidden/>
          </w:rPr>
        </w:r>
        <w:r w:rsidR="00C50CAD">
          <w:rPr>
            <w:noProof/>
            <w:webHidden/>
          </w:rPr>
          <w:fldChar w:fldCharType="separate"/>
        </w:r>
        <w:r w:rsidR="00C50CAD">
          <w:rPr>
            <w:noProof/>
            <w:webHidden/>
          </w:rPr>
          <w:t>8</w:t>
        </w:r>
        <w:r w:rsidR="00C50CAD">
          <w:rPr>
            <w:noProof/>
            <w:webHidden/>
          </w:rPr>
          <w:fldChar w:fldCharType="end"/>
        </w:r>
      </w:hyperlink>
    </w:p>
    <w:p w14:paraId="001AD8DC" w14:textId="77777777" w:rsidR="00C50CAD" w:rsidRDefault="00A45FBA">
      <w:pPr>
        <w:pStyle w:val="TOC2"/>
        <w:rPr>
          <w:rFonts w:asciiTheme="minorHAnsi" w:eastAsiaTheme="minorEastAsia" w:hAnsiTheme="minorHAnsi" w:cstheme="minorBidi"/>
          <w:b w:val="0"/>
          <w:noProof/>
          <w:sz w:val="22"/>
          <w:szCs w:val="22"/>
        </w:rPr>
      </w:pPr>
      <w:hyperlink w:anchor="_Toc481066599" w:history="1">
        <w:r w:rsidR="00C50CAD" w:rsidRPr="00076D6B">
          <w:rPr>
            <w:rStyle w:val="Hyperlink"/>
            <w:noProof/>
          </w:rPr>
          <w:t>5.7</w:t>
        </w:r>
        <w:r w:rsidR="00C50CAD">
          <w:rPr>
            <w:rFonts w:asciiTheme="minorHAnsi" w:eastAsiaTheme="minorEastAsia" w:hAnsiTheme="minorHAnsi" w:cstheme="minorBidi"/>
            <w:b w:val="0"/>
            <w:noProof/>
            <w:sz w:val="22"/>
            <w:szCs w:val="22"/>
          </w:rPr>
          <w:tab/>
        </w:r>
        <w:r w:rsidR="00C50CAD" w:rsidRPr="00076D6B">
          <w:rPr>
            <w:rStyle w:val="Hyperlink"/>
            <w:noProof/>
          </w:rPr>
          <w:t>Back-out Verification Procedure</w:t>
        </w:r>
        <w:r w:rsidR="00C50CAD">
          <w:rPr>
            <w:noProof/>
            <w:webHidden/>
          </w:rPr>
          <w:tab/>
        </w:r>
        <w:r w:rsidR="00C50CAD">
          <w:rPr>
            <w:noProof/>
            <w:webHidden/>
          </w:rPr>
          <w:fldChar w:fldCharType="begin"/>
        </w:r>
        <w:r w:rsidR="00C50CAD">
          <w:rPr>
            <w:noProof/>
            <w:webHidden/>
          </w:rPr>
          <w:instrText xml:space="preserve"> PAGEREF _Toc481066599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20FE123E" w14:textId="77777777" w:rsidR="00C50CAD" w:rsidRDefault="00A45FBA">
      <w:pPr>
        <w:pStyle w:val="TOC1"/>
        <w:rPr>
          <w:rFonts w:asciiTheme="minorHAnsi" w:eastAsiaTheme="minorEastAsia" w:hAnsiTheme="minorHAnsi" w:cstheme="minorBidi"/>
          <w:b w:val="0"/>
          <w:noProof/>
          <w:sz w:val="22"/>
          <w:szCs w:val="22"/>
        </w:rPr>
      </w:pPr>
      <w:hyperlink w:anchor="_Toc481066600" w:history="1">
        <w:r w:rsidR="00C50CAD" w:rsidRPr="00076D6B">
          <w:rPr>
            <w:rStyle w:val="Hyperlink"/>
            <w:noProof/>
          </w:rPr>
          <w:t>6</w:t>
        </w:r>
        <w:r w:rsidR="00C50CAD">
          <w:rPr>
            <w:rFonts w:asciiTheme="minorHAnsi" w:eastAsiaTheme="minorEastAsia" w:hAnsiTheme="minorHAnsi" w:cstheme="minorBidi"/>
            <w:b w:val="0"/>
            <w:noProof/>
            <w:sz w:val="22"/>
            <w:szCs w:val="22"/>
          </w:rPr>
          <w:tab/>
        </w:r>
        <w:r w:rsidR="00C50CAD" w:rsidRPr="00076D6B">
          <w:rPr>
            <w:rStyle w:val="Hyperlink"/>
            <w:noProof/>
          </w:rPr>
          <w:t>Rollback Procedure</w:t>
        </w:r>
        <w:r w:rsidR="00C50CAD">
          <w:rPr>
            <w:noProof/>
            <w:webHidden/>
          </w:rPr>
          <w:tab/>
        </w:r>
        <w:r w:rsidR="00C50CAD">
          <w:rPr>
            <w:noProof/>
            <w:webHidden/>
          </w:rPr>
          <w:fldChar w:fldCharType="begin"/>
        </w:r>
        <w:r w:rsidR="00C50CAD">
          <w:rPr>
            <w:noProof/>
            <w:webHidden/>
          </w:rPr>
          <w:instrText xml:space="preserve"> PAGEREF _Toc481066600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4E0E8F58" w14:textId="77777777" w:rsidR="00C50CAD" w:rsidRDefault="00A45FBA">
      <w:pPr>
        <w:pStyle w:val="TOC2"/>
        <w:rPr>
          <w:rFonts w:asciiTheme="minorHAnsi" w:eastAsiaTheme="minorEastAsia" w:hAnsiTheme="minorHAnsi" w:cstheme="minorBidi"/>
          <w:b w:val="0"/>
          <w:noProof/>
          <w:sz w:val="22"/>
          <w:szCs w:val="22"/>
        </w:rPr>
      </w:pPr>
      <w:hyperlink w:anchor="_Toc481066601" w:history="1">
        <w:r w:rsidR="00C50CAD" w:rsidRPr="00076D6B">
          <w:rPr>
            <w:rStyle w:val="Hyperlink"/>
            <w:noProof/>
          </w:rPr>
          <w:t>6.1</w:t>
        </w:r>
        <w:r w:rsidR="00C50CAD">
          <w:rPr>
            <w:rFonts w:asciiTheme="minorHAnsi" w:eastAsiaTheme="minorEastAsia" w:hAnsiTheme="minorHAnsi" w:cstheme="minorBidi"/>
            <w:b w:val="0"/>
            <w:noProof/>
            <w:sz w:val="22"/>
            <w:szCs w:val="22"/>
          </w:rPr>
          <w:tab/>
        </w:r>
        <w:r w:rsidR="00C50CAD" w:rsidRPr="00076D6B">
          <w:rPr>
            <w:rStyle w:val="Hyperlink"/>
            <w:noProof/>
          </w:rPr>
          <w:t>Rollback Considerations</w:t>
        </w:r>
        <w:r w:rsidR="00C50CAD">
          <w:rPr>
            <w:noProof/>
            <w:webHidden/>
          </w:rPr>
          <w:tab/>
        </w:r>
        <w:r w:rsidR="00C50CAD">
          <w:rPr>
            <w:noProof/>
            <w:webHidden/>
          </w:rPr>
          <w:fldChar w:fldCharType="begin"/>
        </w:r>
        <w:r w:rsidR="00C50CAD">
          <w:rPr>
            <w:noProof/>
            <w:webHidden/>
          </w:rPr>
          <w:instrText xml:space="preserve"> PAGEREF _Toc481066601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1F9DFB63" w14:textId="77777777" w:rsidR="00C50CAD" w:rsidRDefault="00A45FBA">
      <w:pPr>
        <w:pStyle w:val="TOC2"/>
        <w:rPr>
          <w:rFonts w:asciiTheme="minorHAnsi" w:eastAsiaTheme="minorEastAsia" w:hAnsiTheme="minorHAnsi" w:cstheme="minorBidi"/>
          <w:b w:val="0"/>
          <w:noProof/>
          <w:sz w:val="22"/>
          <w:szCs w:val="22"/>
        </w:rPr>
      </w:pPr>
      <w:hyperlink w:anchor="_Toc481066602" w:history="1">
        <w:r w:rsidR="00C50CAD" w:rsidRPr="00076D6B">
          <w:rPr>
            <w:rStyle w:val="Hyperlink"/>
            <w:noProof/>
          </w:rPr>
          <w:t>6.2</w:t>
        </w:r>
        <w:r w:rsidR="00C50CAD">
          <w:rPr>
            <w:rFonts w:asciiTheme="minorHAnsi" w:eastAsiaTheme="minorEastAsia" w:hAnsiTheme="minorHAnsi" w:cstheme="minorBidi"/>
            <w:b w:val="0"/>
            <w:noProof/>
            <w:sz w:val="22"/>
            <w:szCs w:val="22"/>
          </w:rPr>
          <w:tab/>
        </w:r>
        <w:r w:rsidR="00C50CAD" w:rsidRPr="00076D6B">
          <w:rPr>
            <w:rStyle w:val="Hyperlink"/>
            <w:noProof/>
          </w:rPr>
          <w:t>Rollback Criteria</w:t>
        </w:r>
        <w:r w:rsidR="00C50CAD">
          <w:rPr>
            <w:noProof/>
            <w:webHidden/>
          </w:rPr>
          <w:tab/>
        </w:r>
        <w:r w:rsidR="00C50CAD">
          <w:rPr>
            <w:noProof/>
            <w:webHidden/>
          </w:rPr>
          <w:fldChar w:fldCharType="begin"/>
        </w:r>
        <w:r w:rsidR="00C50CAD">
          <w:rPr>
            <w:noProof/>
            <w:webHidden/>
          </w:rPr>
          <w:instrText xml:space="preserve"> PAGEREF _Toc481066602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0AC1C555" w14:textId="77777777" w:rsidR="00C50CAD" w:rsidRDefault="00A45FBA">
      <w:pPr>
        <w:pStyle w:val="TOC2"/>
        <w:rPr>
          <w:rFonts w:asciiTheme="minorHAnsi" w:eastAsiaTheme="minorEastAsia" w:hAnsiTheme="minorHAnsi" w:cstheme="minorBidi"/>
          <w:b w:val="0"/>
          <w:noProof/>
          <w:sz w:val="22"/>
          <w:szCs w:val="22"/>
        </w:rPr>
      </w:pPr>
      <w:hyperlink w:anchor="_Toc481066603" w:history="1">
        <w:r w:rsidR="00C50CAD" w:rsidRPr="00076D6B">
          <w:rPr>
            <w:rStyle w:val="Hyperlink"/>
            <w:noProof/>
          </w:rPr>
          <w:t>6.3</w:t>
        </w:r>
        <w:r w:rsidR="00C50CAD">
          <w:rPr>
            <w:rFonts w:asciiTheme="minorHAnsi" w:eastAsiaTheme="minorEastAsia" w:hAnsiTheme="minorHAnsi" w:cstheme="minorBidi"/>
            <w:b w:val="0"/>
            <w:noProof/>
            <w:sz w:val="22"/>
            <w:szCs w:val="22"/>
          </w:rPr>
          <w:tab/>
        </w:r>
        <w:r w:rsidR="00C50CAD" w:rsidRPr="00076D6B">
          <w:rPr>
            <w:rStyle w:val="Hyperlink"/>
            <w:noProof/>
          </w:rPr>
          <w:t>Rollback Risks</w:t>
        </w:r>
        <w:r w:rsidR="00C50CAD">
          <w:rPr>
            <w:noProof/>
            <w:webHidden/>
          </w:rPr>
          <w:tab/>
        </w:r>
        <w:r w:rsidR="00C50CAD">
          <w:rPr>
            <w:noProof/>
            <w:webHidden/>
          </w:rPr>
          <w:fldChar w:fldCharType="begin"/>
        </w:r>
        <w:r w:rsidR="00C50CAD">
          <w:rPr>
            <w:noProof/>
            <w:webHidden/>
          </w:rPr>
          <w:instrText xml:space="preserve"> PAGEREF _Toc481066603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46BC027A" w14:textId="77777777" w:rsidR="00C50CAD" w:rsidRDefault="00A45FBA">
      <w:pPr>
        <w:pStyle w:val="TOC2"/>
        <w:rPr>
          <w:rFonts w:asciiTheme="minorHAnsi" w:eastAsiaTheme="minorEastAsia" w:hAnsiTheme="minorHAnsi" w:cstheme="minorBidi"/>
          <w:b w:val="0"/>
          <w:noProof/>
          <w:sz w:val="22"/>
          <w:szCs w:val="22"/>
        </w:rPr>
      </w:pPr>
      <w:hyperlink w:anchor="_Toc481066604" w:history="1">
        <w:r w:rsidR="00C50CAD" w:rsidRPr="00076D6B">
          <w:rPr>
            <w:rStyle w:val="Hyperlink"/>
            <w:noProof/>
          </w:rPr>
          <w:t>6.4</w:t>
        </w:r>
        <w:r w:rsidR="00C50CAD">
          <w:rPr>
            <w:rFonts w:asciiTheme="minorHAnsi" w:eastAsiaTheme="minorEastAsia" w:hAnsiTheme="minorHAnsi" w:cstheme="minorBidi"/>
            <w:b w:val="0"/>
            <w:noProof/>
            <w:sz w:val="22"/>
            <w:szCs w:val="22"/>
          </w:rPr>
          <w:tab/>
        </w:r>
        <w:r w:rsidR="00C50CAD" w:rsidRPr="00076D6B">
          <w:rPr>
            <w:rStyle w:val="Hyperlink"/>
            <w:noProof/>
          </w:rPr>
          <w:t>Authority for Rollback</w:t>
        </w:r>
        <w:r w:rsidR="00C50CAD">
          <w:rPr>
            <w:noProof/>
            <w:webHidden/>
          </w:rPr>
          <w:tab/>
        </w:r>
        <w:r w:rsidR="00C50CAD">
          <w:rPr>
            <w:noProof/>
            <w:webHidden/>
          </w:rPr>
          <w:fldChar w:fldCharType="begin"/>
        </w:r>
        <w:r w:rsidR="00C50CAD">
          <w:rPr>
            <w:noProof/>
            <w:webHidden/>
          </w:rPr>
          <w:instrText xml:space="preserve"> PAGEREF _Toc481066604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35B7EFCB" w14:textId="77777777" w:rsidR="00C50CAD" w:rsidRDefault="00A45FBA">
      <w:pPr>
        <w:pStyle w:val="TOC2"/>
        <w:rPr>
          <w:rFonts w:asciiTheme="minorHAnsi" w:eastAsiaTheme="minorEastAsia" w:hAnsiTheme="minorHAnsi" w:cstheme="minorBidi"/>
          <w:b w:val="0"/>
          <w:noProof/>
          <w:sz w:val="22"/>
          <w:szCs w:val="22"/>
        </w:rPr>
      </w:pPr>
      <w:hyperlink w:anchor="_Toc481066605" w:history="1">
        <w:r w:rsidR="00C50CAD" w:rsidRPr="00076D6B">
          <w:rPr>
            <w:rStyle w:val="Hyperlink"/>
            <w:noProof/>
          </w:rPr>
          <w:t>6.5</w:t>
        </w:r>
        <w:r w:rsidR="00C50CAD">
          <w:rPr>
            <w:rFonts w:asciiTheme="minorHAnsi" w:eastAsiaTheme="minorEastAsia" w:hAnsiTheme="minorHAnsi" w:cstheme="minorBidi"/>
            <w:b w:val="0"/>
            <w:noProof/>
            <w:sz w:val="22"/>
            <w:szCs w:val="22"/>
          </w:rPr>
          <w:tab/>
        </w:r>
        <w:r w:rsidR="00C50CAD" w:rsidRPr="00076D6B">
          <w:rPr>
            <w:rStyle w:val="Hyperlink"/>
            <w:noProof/>
          </w:rPr>
          <w:t>Rollback Procedure</w:t>
        </w:r>
        <w:r w:rsidR="00C50CAD">
          <w:rPr>
            <w:noProof/>
            <w:webHidden/>
          </w:rPr>
          <w:tab/>
        </w:r>
        <w:r w:rsidR="00C50CAD">
          <w:rPr>
            <w:noProof/>
            <w:webHidden/>
          </w:rPr>
          <w:fldChar w:fldCharType="begin"/>
        </w:r>
        <w:r w:rsidR="00C50CAD">
          <w:rPr>
            <w:noProof/>
            <w:webHidden/>
          </w:rPr>
          <w:instrText xml:space="preserve"> PAGEREF _Toc481066605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6C7700AE" w14:textId="77777777" w:rsidR="00C50CAD" w:rsidRDefault="00A45FBA">
      <w:pPr>
        <w:pStyle w:val="TOC2"/>
        <w:rPr>
          <w:rFonts w:asciiTheme="minorHAnsi" w:eastAsiaTheme="minorEastAsia" w:hAnsiTheme="minorHAnsi" w:cstheme="minorBidi"/>
          <w:b w:val="0"/>
          <w:noProof/>
          <w:sz w:val="22"/>
          <w:szCs w:val="22"/>
        </w:rPr>
      </w:pPr>
      <w:hyperlink w:anchor="_Toc481066606" w:history="1">
        <w:r w:rsidR="00C50CAD" w:rsidRPr="00076D6B">
          <w:rPr>
            <w:rStyle w:val="Hyperlink"/>
            <w:rFonts w:eastAsia="Calibri"/>
            <w:noProof/>
          </w:rPr>
          <w:t>6.6</w:t>
        </w:r>
        <w:r w:rsidR="00C50CAD">
          <w:rPr>
            <w:rFonts w:asciiTheme="minorHAnsi" w:eastAsiaTheme="minorEastAsia" w:hAnsiTheme="minorHAnsi" w:cstheme="minorBidi"/>
            <w:b w:val="0"/>
            <w:noProof/>
            <w:sz w:val="22"/>
            <w:szCs w:val="22"/>
          </w:rPr>
          <w:tab/>
        </w:r>
        <w:r w:rsidR="00C50CAD" w:rsidRPr="00076D6B">
          <w:rPr>
            <w:rStyle w:val="Hyperlink"/>
            <w:noProof/>
          </w:rPr>
          <w:t>Rollback Verification Procedure</w:t>
        </w:r>
        <w:r w:rsidR="00C50CAD">
          <w:rPr>
            <w:noProof/>
            <w:webHidden/>
          </w:rPr>
          <w:tab/>
        </w:r>
        <w:r w:rsidR="00C50CAD">
          <w:rPr>
            <w:noProof/>
            <w:webHidden/>
          </w:rPr>
          <w:fldChar w:fldCharType="begin"/>
        </w:r>
        <w:r w:rsidR="00C50CAD">
          <w:rPr>
            <w:noProof/>
            <w:webHidden/>
          </w:rPr>
          <w:instrText xml:space="preserve"> PAGEREF _Toc481066606 \h </w:instrText>
        </w:r>
        <w:r w:rsidR="00C50CAD">
          <w:rPr>
            <w:noProof/>
            <w:webHidden/>
          </w:rPr>
        </w:r>
        <w:r w:rsidR="00C50CAD">
          <w:rPr>
            <w:noProof/>
            <w:webHidden/>
          </w:rPr>
          <w:fldChar w:fldCharType="separate"/>
        </w:r>
        <w:r w:rsidR="00C50CAD">
          <w:rPr>
            <w:noProof/>
            <w:webHidden/>
          </w:rPr>
          <w:t>9</w:t>
        </w:r>
        <w:r w:rsidR="00C50CAD">
          <w:rPr>
            <w:noProof/>
            <w:webHidden/>
          </w:rPr>
          <w:fldChar w:fldCharType="end"/>
        </w:r>
      </w:hyperlink>
    </w:p>
    <w:p w14:paraId="28859486" w14:textId="77777777" w:rsidR="00255B87" w:rsidRDefault="003224BE" w:rsidP="00255B87">
      <w:pPr>
        <w:pStyle w:val="TOC1"/>
        <w:sectPr w:rsidR="00255B87" w:rsidSect="0028784E">
          <w:pgSz w:w="12240" w:h="15840" w:code="1"/>
          <w:pgMar w:top="1440" w:right="1440" w:bottom="1440" w:left="1440" w:header="720" w:footer="720" w:gutter="0"/>
          <w:pgNumType w:fmt="lowerRoman"/>
          <w:cols w:space="720"/>
          <w:docGrid w:linePitch="360"/>
        </w:sectPr>
      </w:pPr>
      <w:r>
        <w:fldChar w:fldCharType="end"/>
      </w:r>
    </w:p>
    <w:p w14:paraId="7A930208" w14:textId="28F139F2" w:rsidR="004F3A80" w:rsidRDefault="00255B87" w:rsidP="00255B87">
      <w:pPr>
        <w:pStyle w:val="Title"/>
      </w:pPr>
      <w:r>
        <w:lastRenderedPageBreak/>
        <w:t>Table of Tables</w:t>
      </w:r>
    </w:p>
    <w:p w14:paraId="45C82A54" w14:textId="77777777" w:rsidR="00C50CAD" w:rsidRDefault="00255B87">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\f T \h \z \c "Table" </w:instrText>
      </w:r>
      <w:r>
        <w:fldChar w:fldCharType="separate"/>
      </w:r>
      <w:hyperlink w:anchor="_Toc481066607" w:history="1">
        <w:r w:rsidR="00C50CAD" w:rsidRPr="005D6A12">
          <w:rPr>
            <w:rStyle w:val="Hyperlink"/>
            <w:noProof/>
          </w:rPr>
          <w:t>Table 1: Deployment, Installation, Back-out, and Rollback Roles and Responsibilities</w:t>
        </w:r>
        <w:r w:rsidR="00C50CAD">
          <w:rPr>
            <w:noProof/>
            <w:webHidden/>
          </w:rPr>
          <w:tab/>
        </w:r>
        <w:r w:rsidR="00C50CAD">
          <w:rPr>
            <w:noProof/>
            <w:webHidden/>
          </w:rPr>
          <w:fldChar w:fldCharType="begin"/>
        </w:r>
        <w:r w:rsidR="00C50CAD">
          <w:rPr>
            <w:noProof/>
            <w:webHidden/>
          </w:rPr>
          <w:instrText xml:space="preserve"> PAGEREF _Toc481066607 \h </w:instrText>
        </w:r>
        <w:r w:rsidR="00C50CAD">
          <w:rPr>
            <w:noProof/>
            <w:webHidden/>
          </w:rPr>
        </w:r>
        <w:r w:rsidR="00C50CAD">
          <w:rPr>
            <w:noProof/>
            <w:webHidden/>
          </w:rPr>
          <w:fldChar w:fldCharType="separate"/>
        </w:r>
        <w:r w:rsidR="00C50CAD">
          <w:rPr>
            <w:noProof/>
            <w:webHidden/>
          </w:rPr>
          <w:t>1</w:t>
        </w:r>
        <w:r w:rsidR="00C50CAD">
          <w:rPr>
            <w:noProof/>
            <w:webHidden/>
          </w:rPr>
          <w:fldChar w:fldCharType="end"/>
        </w:r>
      </w:hyperlink>
    </w:p>
    <w:p w14:paraId="2B0CAADD" w14:textId="77777777" w:rsidR="00C50CAD" w:rsidRDefault="00A45FBA">
      <w:pPr>
        <w:pStyle w:val="TableofFigures"/>
        <w:tabs>
          <w:tab w:val="right" w:leader="dot" w:pos="9350"/>
        </w:tabs>
        <w:rPr>
          <w:rFonts w:asciiTheme="minorHAnsi" w:eastAsiaTheme="minorEastAsia" w:hAnsiTheme="minorHAnsi" w:cstheme="minorBidi"/>
          <w:noProof/>
          <w:szCs w:val="22"/>
        </w:rPr>
      </w:pPr>
      <w:hyperlink w:anchor="_Toc481066608" w:history="1">
        <w:r w:rsidR="00C50CAD" w:rsidRPr="005D6A12">
          <w:rPr>
            <w:rStyle w:val="Hyperlink"/>
            <w:noProof/>
          </w:rPr>
          <w:t>Table 2: Site Preparation</w:t>
        </w:r>
        <w:r w:rsidR="00C50CAD">
          <w:rPr>
            <w:noProof/>
            <w:webHidden/>
          </w:rPr>
          <w:tab/>
        </w:r>
        <w:r w:rsidR="00C50CAD">
          <w:rPr>
            <w:noProof/>
            <w:webHidden/>
          </w:rPr>
          <w:fldChar w:fldCharType="begin"/>
        </w:r>
        <w:r w:rsidR="00C50CAD">
          <w:rPr>
            <w:noProof/>
            <w:webHidden/>
          </w:rPr>
          <w:instrText xml:space="preserve"> PAGEREF _Toc481066608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2003ABAA" w14:textId="77777777" w:rsidR="00C50CAD" w:rsidRDefault="00A45FBA">
      <w:pPr>
        <w:pStyle w:val="TableofFigures"/>
        <w:tabs>
          <w:tab w:val="right" w:leader="dot" w:pos="9350"/>
        </w:tabs>
        <w:rPr>
          <w:rFonts w:asciiTheme="minorHAnsi" w:eastAsiaTheme="minorEastAsia" w:hAnsiTheme="minorHAnsi" w:cstheme="minorBidi"/>
          <w:noProof/>
          <w:szCs w:val="22"/>
        </w:rPr>
      </w:pPr>
      <w:hyperlink w:anchor="_Toc481066609" w:history="1">
        <w:r w:rsidR="00C50CAD" w:rsidRPr="005D6A12">
          <w:rPr>
            <w:rStyle w:val="Hyperlink"/>
            <w:noProof/>
          </w:rPr>
          <w:t>Table 3: Facility-Specific Features</w:t>
        </w:r>
        <w:r w:rsidR="00C50CAD">
          <w:rPr>
            <w:noProof/>
            <w:webHidden/>
          </w:rPr>
          <w:tab/>
        </w:r>
        <w:r w:rsidR="00C50CAD">
          <w:rPr>
            <w:noProof/>
            <w:webHidden/>
          </w:rPr>
          <w:fldChar w:fldCharType="begin"/>
        </w:r>
        <w:r w:rsidR="00C50CAD">
          <w:rPr>
            <w:noProof/>
            <w:webHidden/>
          </w:rPr>
          <w:instrText xml:space="preserve"> PAGEREF _Toc481066609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47DD6842" w14:textId="77777777" w:rsidR="00C50CAD" w:rsidRDefault="00A45FBA">
      <w:pPr>
        <w:pStyle w:val="TableofFigures"/>
        <w:tabs>
          <w:tab w:val="right" w:leader="dot" w:pos="9350"/>
        </w:tabs>
        <w:rPr>
          <w:rFonts w:asciiTheme="minorHAnsi" w:eastAsiaTheme="minorEastAsia" w:hAnsiTheme="minorHAnsi" w:cstheme="minorBidi"/>
          <w:noProof/>
          <w:szCs w:val="22"/>
        </w:rPr>
      </w:pPr>
      <w:hyperlink w:anchor="_Toc481066610" w:history="1">
        <w:r w:rsidR="00C50CAD" w:rsidRPr="005D6A12">
          <w:rPr>
            <w:rStyle w:val="Hyperlink"/>
            <w:noProof/>
          </w:rPr>
          <w:t>Table 4: Hardware Specifications</w:t>
        </w:r>
        <w:r w:rsidR="00C50CAD">
          <w:rPr>
            <w:noProof/>
            <w:webHidden/>
          </w:rPr>
          <w:tab/>
        </w:r>
        <w:r w:rsidR="00C50CAD">
          <w:rPr>
            <w:noProof/>
            <w:webHidden/>
          </w:rPr>
          <w:fldChar w:fldCharType="begin"/>
        </w:r>
        <w:r w:rsidR="00C50CAD">
          <w:rPr>
            <w:noProof/>
            <w:webHidden/>
          </w:rPr>
          <w:instrText xml:space="preserve"> PAGEREF _Toc481066610 \h </w:instrText>
        </w:r>
        <w:r w:rsidR="00C50CAD">
          <w:rPr>
            <w:noProof/>
            <w:webHidden/>
          </w:rPr>
        </w:r>
        <w:r w:rsidR="00C50CAD">
          <w:rPr>
            <w:noProof/>
            <w:webHidden/>
          </w:rPr>
          <w:fldChar w:fldCharType="separate"/>
        </w:r>
        <w:r w:rsidR="00C50CAD">
          <w:rPr>
            <w:noProof/>
            <w:webHidden/>
          </w:rPr>
          <w:t>3</w:t>
        </w:r>
        <w:r w:rsidR="00C50CAD">
          <w:rPr>
            <w:noProof/>
            <w:webHidden/>
          </w:rPr>
          <w:fldChar w:fldCharType="end"/>
        </w:r>
      </w:hyperlink>
    </w:p>
    <w:p w14:paraId="13F57B1B" w14:textId="77777777" w:rsidR="00C50CAD" w:rsidRDefault="00A45FBA">
      <w:pPr>
        <w:pStyle w:val="TableofFigures"/>
        <w:tabs>
          <w:tab w:val="right" w:leader="dot" w:pos="9350"/>
        </w:tabs>
        <w:rPr>
          <w:rFonts w:asciiTheme="minorHAnsi" w:eastAsiaTheme="minorEastAsia" w:hAnsiTheme="minorHAnsi" w:cstheme="minorBidi"/>
          <w:noProof/>
          <w:szCs w:val="22"/>
        </w:rPr>
      </w:pPr>
      <w:hyperlink w:anchor="_Toc481066611" w:history="1">
        <w:r w:rsidR="00C50CAD" w:rsidRPr="005D6A12">
          <w:rPr>
            <w:rStyle w:val="Hyperlink"/>
            <w:noProof/>
          </w:rPr>
          <w:t>Table 5: Software Specifications</w:t>
        </w:r>
        <w:r w:rsidR="00C50CAD">
          <w:rPr>
            <w:noProof/>
            <w:webHidden/>
          </w:rPr>
          <w:tab/>
        </w:r>
        <w:r w:rsidR="00C50CAD">
          <w:rPr>
            <w:noProof/>
            <w:webHidden/>
          </w:rPr>
          <w:fldChar w:fldCharType="begin"/>
        </w:r>
        <w:r w:rsidR="00C50CAD">
          <w:rPr>
            <w:noProof/>
            <w:webHidden/>
          </w:rPr>
          <w:instrText xml:space="preserve"> PAGEREF _Toc481066611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4B806717" w14:textId="77777777" w:rsidR="00C50CAD" w:rsidRDefault="00A45FBA">
      <w:pPr>
        <w:pStyle w:val="TableofFigures"/>
        <w:tabs>
          <w:tab w:val="right" w:leader="dot" w:pos="9350"/>
        </w:tabs>
        <w:rPr>
          <w:rFonts w:asciiTheme="minorHAnsi" w:eastAsiaTheme="minorEastAsia" w:hAnsiTheme="minorHAnsi" w:cstheme="minorBidi"/>
          <w:noProof/>
          <w:szCs w:val="22"/>
        </w:rPr>
      </w:pPr>
      <w:hyperlink w:anchor="_Toc481066612" w:history="1">
        <w:r w:rsidR="00C50CAD" w:rsidRPr="005D6A12">
          <w:rPr>
            <w:rStyle w:val="Hyperlink"/>
            <w:noProof/>
          </w:rPr>
          <w:t>Table 6: Deployment/Installation/Back-Out Checklist</w:t>
        </w:r>
        <w:r w:rsidR="00C50CAD">
          <w:rPr>
            <w:noProof/>
            <w:webHidden/>
          </w:rPr>
          <w:tab/>
        </w:r>
        <w:r w:rsidR="00C50CAD">
          <w:rPr>
            <w:noProof/>
            <w:webHidden/>
          </w:rPr>
          <w:fldChar w:fldCharType="begin"/>
        </w:r>
        <w:r w:rsidR="00C50CAD">
          <w:rPr>
            <w:noProof/>
            <w:webHidden/>
          </w:rPr>
          <w:instrText xml:space="preserve"> PAGEREF _Toc481066612 \h </w:instrText>
        </w:r>
        <w:r w:rsidR="00C50CAD">
          <w:rPr>
            <w:noProof/>
            <w:webHidden/>
          </w:rPr>
        </w:r>
        <w:r w:rsidR="00C50CAD">
          <w:rPr>
            <w:noProof/>
            <w:webHidden/>
          </w:rPr>
          <w:fldChar w:fldCharType="separate"/>
        </w:r>
        <w:r w:rsidR="00C50CAD">
          <w:rPr>
            <w:noProof/>
            <w:webHidden/>
          </w:rPr>
          <w:t>4</w:t>
        </w:r>
        <w:r w:rsidR="00C50CAD">
          <w:rPr>
            <w:noProof/>
            <w:webHidden/>
          </w:rPr>
          <w:fldChar w:fldCharType="end"/>
        </w:r>
      </w:hyperlink>
    </w:p>
    <w:p w14:paraId="75BE8495" w14:textId="77777777" w:rsidR="00255B87" w:rsidRPr="00255B87" w:rsidRDefault="00255B87" w:rsidP="00255B87">
      <w:r>
        <w:fldChar w:fldCharType="end"/>
      </w:r>
    </w:p>
    <w:p w14:paraId="68DFBE09" w14:textId="77777777" w:rsidR="003473C3" w:rsidRDefault="003473C3" w:rsidP="003473C3"/>
    <w:p w14:paraId="6A8A416C" w14:textId="77777777" w:rsidR="003473C3" w:rsidRPr="003473C3" w:rsidRDefault="003473C3" w:rsidP="003473C3">
      <w:pPr>
        <w:sectPr w:rsidR="003473C3" w:rsidRPr="003473C3" w:rsidSect="0028784E">
          <w:pgSz w:w="12240" w:h="15840" w:code="1"/>
          <w:pgMar w:top="1440" w:right="1440" w:bottom="1440" w:left="1440" w:header="720" w:footer="720" w:gutter="0"/>
          <w:pgNumType w:fmt="lowerRoman"/>
          <w:cols w:space="720"/>
          <w:docGrid w:linePitch="360"/>
        </w:sectPr>
      </w:pPr>
    </w:p>
    <w:p w14:paraId="74C1F2BA" w14:textId="77777777" w:rsidR="00F07689" w:rsidRPr="00F07689" w:rsidRDefault="00F07689" w:rsidP="009123D8">
      <w:pPr>
        <w:pStyle w:val="Heading1"/>
      </w:pPr>
      <w:bookmarkStart w:id="4" w:name="_Toc421540852"/>
      <w:bookmarkStart w:id="5" w:name="_Toc481066558"/>
      <w:bookmarkEnd w:id="0"/>
      <w:r w:rsidRPr="00F07689">
        <w:lastRenderedPageBreak/>
        <w:t>Introduction</w:t>
      </w:r>
      <w:bookmarkEnd w:id="4"/>
      <w:bookmarkEnd w:id="5"/>
    </w:p>
    <w:p w14:paraId="4F89B34B" w14:textId="5FF675B9"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F51711">
        <w:rPr>
          <w:sz w:val="24"/>
          <w:szCs w:val="20"/>
        </w:rPr>
        <w:t>BPS*1.0*21</w:t>
      </w:r>
      <w:r w:rsidRPr="00F07689">
        <w:rPr>
          <w:sz w:val="24"/>
          <w:szCs w:val="20"/>
        </w:rPr>
        <w:t xml:space="preserve"> </w:t>
      </w:r>
      <w:r w:rsidR="001A0330">
        <w:rPr>
          <w:sz w:val="24"/>
          <w:szCs w:val="20"/>
        </w:rPr>
        <w:t>a</w:t>
      </w:r>
      <w:r w:rsidR="00B33FDA">
        <w:rPr>
          <w:sz w:val="24"/>
          <w:szCs w:val="20"/>
        </w:rPr>
        <w:t>nd</w:t>
      </w:r>
      <w:r w:rsidR="001A0330">
        <w:rPr>
          <w:sz w:val="24"/>
          <w:szCs w:val="20"/>
        </w:rPr>
        <w:t xml:space="preserve"> how to back-out the product and rollback to a previous version or data set.</w:t>
      </w:r>
    </w:p>
    <w:p w14:paraId="70B02979" w14:textId="77777777" w:rsidR="00F07689" w:rsidRPr="00F07689" w:rsidRDefault="00F07689" w:rsidP="009123D8">
      <w:pPr>
        <w:pStyle w:val="Heading2"/>
      </w:pPr>
      <w:bookmarkStart w:id="6" w:name="_Toc411336914"/>
      <w:bookmarkStart w:id="7" w:name="_Toc421540853"/>
      <w:bookmarkStart w:id="8" w:name="_Toc481066559"/>
      <w:r w:rsidRPr="00F07689">
        <w:t>Purpose</w:t>
      </w:r>
      <w:bookmarkEnd w:id="6"/>
      <w:bookmarkEnd w:id="7"/>
      <w:bookmarkEnd w:id="8"/>
    </w:p>
    <w:p w14:paraId="3133F002" w14:textId="19A2DDF4"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the </w:t>
      </w:r>
      <w:r w:rsidR="00F51711">
        <w:rPr>
          <w:sz w:val="24"/>
          <w:szCs w:val="20"/>
        </w:rPr>
        <w:t>BPS*1.0*21</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14:paraId="308B49AE" w14:textId="77777777" w:rsidR="00F07689" w:rsidRPr="00F07689" w:rsidRDefault="00F07689" w:rsidP="009123D8">
      <w:pPr>
        <w:pStyle w:val="Heading2"/>
      </w:pPr>
      <w:bookmarkStart w:id="9" w:name="_Toc411336918"/>
      <w:bookmarkStart w:id="10" w:name="_Toc421540857"/>
      <w:bookmarkStart w:id="11" w:name="_Toc481066560"/>
      <w:r w:rsidRPr="00F07689">
        <w:t>Dependencies</w:t>
      </w:r>
      <w:bookmarkEnd w:id="9"/>
      <w:bookmarkEnd w:id="10"/>
      <w:bookmarkEnd w:id="11"/>
    </w:p>
    <w:p w14:paraId="6A966097" w14:textId="06976CFA" w:rsidR="00B55A93" w:rsidRDefault="00572BC7" w:rsidP="00B55A93">
      <w:r>
        <w:t xml:space="preserve">BPS*1.0*20 </w:t>
      </w:r>
      <w:r w:rsidR="00B55A93">
        <w:t xml:space="preserve">must be installed </w:t>
      </w:r>
      <w:r w:rsidR="00B55A93" w:rsidRPr="00B55A93">
        <w:rPr>
          <w:b/>
          <w:u w:val="single"/>
        </w:rPr>
        <w:t>before</w:t>
      </w:r>
      <w:r w:rsidR="007453E5">
        <w:t xml:space="preserve"> </w:t>
      </w:r>
      <w:r w:rsidR="00F51711">
        <w:t>BPS*1.0*21</w:t>
      </w:r>
      <w:r w:rsidR="00B55A93">
        <w:t>.</w:t>
      </w:r>
    </w:p>
    <w:p w14:paraId="26046C88" w14:textId="77777777" w:rsidR="00F07689" w:rsidRPr="00F07689" w:rsidRDefault="00F07689" w:rsidP="009123D8">
      <w:pPr>
        <w:pStyle w:val="Heading2"/>
      </w:pPr>
      <w:bookmarkStart w:id="12" w:name="_Toc471312552"/>
      <w:bookmarkStart w:id="13" w:name="_Toc471313647"/>
      <w:bookmarkStart w:id="14" w:name="_Toc471396301"/>
      <w:bookmarkStart w:id="15" w:name="_Toc471401571"/>
      <w:bookmarkStart w:id="16" w:name="_Toc471401739"/>
      <w:bookmarkStart w:id="17" w:name="_Toc411336919"/>
      <w:bookmarkStart w:id="18" w:name="_Toc421540858"/>
      <w:bookmarkStart w:id="19" w:name="_Toc481066561"/>
      <w:bookmarkEnd w:id="12"/>
      <w:bookmarkEnd w:id="13"/>
      <w:bookmarkEnd w:id="14"/>
      <w:bookmarkEnd w:id="15"/>
      <w:bookmarkEnd w:id="16"/>
      <w:r w:rsidRPr="00F07689">
        <w:t>Constraints</w:t>
      </w:r>
      <w:bookmarkEnd w:id="17"/>
      <w:bookmarkEnd w:id="18"/>
      <w:bookmarkEnd w:id="19"/>
    </w:p>
    <w:p w14:paraId="12C4518F" w14:textId="24EEDAA8" w:rsidR="00F07689" w:rsidRDefault="00B55A93" w:rsidP="00256482">
      <w:r>
        <w:t>This patch is intended for</w:t>
      </w:r>
      <w:r w:rsidR="006C51ED">
        <w:t xml:space="preserve"> a fully patched VistA system.</w:t>
      </w:r>
    </w:p>
    <w:p w14:paraId="10799E9D" w14:textId="77777777" w:rsidR="00F07689" w:rsidRPr="00F07689" w:rsidRDefault="00F07689" w:rsidP="009123D8">
      <w:pPr>
        <w:pStyle w:val="Heading1"/>
      </w:pPr>
      <w:bookmarkStart w:id="20" w:name="_Toc471313649"/>
      <w:bookmarkStart w:id="21" w:name="_Toc471396303"/>
      <w:bookmarkStart w:id="22" w:name="_Toc471401573"/>
      <w:bookmarkStart w:id="23" w:name="_Toc471401741"/>
      <w:bookmarkStart w:id="24" w:name="_Toc411336920"/>
      <w:bookmarkStart w:id="25" w:name="_Toc421540859"/>
      <w:bookmarkStart w:id="26" w:name="_Ref444173896"/>
      <w:bookmarkStart w:id="27" w:name="_Ref444173917"/>
      <w:bookmarkStart w:id="28" w:name="_Toc481066562"/>
      <w:bookmarkEnd w:id="20"/>
      <w:bookmarkEnd w:id="21"/>
      <w:bookmarkEnd w:id="22"/>
      <w:bookmarkEnd w:id="23"/>
      <w:r w:rsidRPr="00F07689">
        <w:t>Roles and Responsibilities</w:t>
      </w:r>
      <w:bookmarkEnd w:id="24"/>
      <w:bookmarkEnd w:id="25"/>
      <w:bookmarkEnd w:id="26"/>
      <w:bookmarkEnd w:id="27"/>
      <w:bookmarkEnd w:id="28"/>
    </w:p>
    <w:p w14:paraId="0423F250" w14:textId="196D67F2" w:rsidR="00BB7924" w:rsidRDefault="00BB7924" w:rsidP="00BB7924">
      <w:pPr>
        <w:pStyle w:val="Caption"/>
        <w:jc w:val="center"/>
      </w:pPr>
      <w:bookmarkStart w:id="29" w:name="_Toc481066607"/>
      <w:r>
        <w:t xml:space="preserve">Table </w:t>
      </w:r>
      <w:fldSimple w:instr=" SEQ Table \* ARABIC ">
        <w:r w:rsidR="006C796E">
          <w:rPr>
            <w:noProof/>
          </w:rPr>
          <w:t>1</w:t>
        </w:r>
      </w:fldSimple>
      <w:r w:rsidRPr="00330CCB">
        <w:t>: Deployment, Installation, Back-out, and Rollback Roles and Responsibilities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379666D0" w14:textId="77777777" w:rsidTr="00BB7924">
        <w:trPr>
          <w:cantSplit/>
          <w:tblHeader/>
        </w:trPr>
        <w:tc>
          <w:tcPr>
            <w:tcW w:w="284" w:type="pct"/>
            <w:shd w:val="clear" w:color="auto" w:fill="CCCCCC"/>
            <w:vAlign w:val="center"/>
          </w:tcPr>
          <w:p w14:paraId="732831D6" w14:textId="77777777" w:rsidR="00F07689" w:rsidRPr="00F07689" w:rsidRDefault="00F07689" w:rsidP="006A6D1C">
            <w:pPr>
              <w:pStyle w:val="TableHeading"/>
            </w:pPr>
            <w:bookmarkStart w:id="30" w:name="ColumnTitle_03"/>
            <w:bookmarkEnd w:id="30"/>
            <w:r w:rsidRPr="00F07689">
              <w:t>ID</w:t>
            </w:r>
          </w:p>
        </w:tc>
        <w:tc>
          <w:tcPr>
            <w:tcW w:w="1432" w:type="pct"/>
            <w:shd w:val="clear" w:color="auto" w:fill="CCCCCC"/>
            <w:vAlign w:val="center"/>
          </w:tcPr>
          <w:p w14:paraId="680CD786" w14:textId="77777777" w:rsidR="00F07689" w:rsidRPr="00F07689" w:rsidRDefault="00F07689" w:rsidP="006A6D1C">
            <w:pPr>
              <w:pStyle w:val="TableHeading"/>
            </w:pPr>
            <w:r w:rsidRPr="00F07689">
              <w:t>Team</w:t>
            </w:r>
          </w:p>
        </w:tc>
        <w:tc>
          <w:tcPr>
            <w:tcW w:w="743" w:type="pct"/>
            <w:shd w:val="clear" w:color="auto" w:fill="CCCCCC"/>
            <w:vAlign w:val="center"/>
          </w:tcPr>
          <w:p w14:paraId="4FB52863" w14:textId="77777777" w:rsidR="00F07689" w:rsidRPr="00F07689" w:rsidRDefault="00F07689" w:rsidP="006A6D1C">
            <w:pPr>
              <w:pStyle w:val="TableHeading"/>
            </w:pPr>
            <w:r w:rsidRPr="00F07689">
              <w:t>Phase / Role</w:t>
            </w:r>
          </w:p>
        </w:tc>
        <w:tc>
          <w:tcPr>
            <w:tcW w:w="1798" w:type="pct"/>
            <w:shd w:val="clear" w:color="auto" w:fill="CCCCCC"/>
            <w:vAlign w:val="center"/>
          </w:tcPr>
          <w:p w14:paraId="73DB4FB4" w14:textId="77777777" w:rsidR="00F07689" w:rsidRPr="00F07689" w:rsidRDefault="00F07689" w:rsidP="006A6D1C">
            <w:pPr>
              <w:pStyle w:val="TableHeading"/>
            </w:pPr>
            <w:r w:rsidRPr="00F07689">
              <w:t>Tasks</w:t>
            </w:r>
          </w:p>
        </w:tc>
        <w:tc>
          <w:tcPr>
            <w:tcW w:w="743" w:type="pct"/>
            <w:shd w:val="clear" w:color="auto" w:fill="CCCCCC"/>
            <w:vAlign w:val="center"/>
          </w:tcPr>
          <w:p w14:paraId="3F8DA241" w14:textId="77777777" w:rsidR="00F07689" w:rsidRPr="00F07689" w:rsidRDefault="00F07689" w:rsidP="006A6D1C">
            <w:pPr>
              <w:pStyle w:val="TableHeading"/>
              <w:rPr>
                <w:szCs w:val="28"/>
              </w:rPr>
            </w:pPr>
            <w:r w:rsidRPr="00F07689">
              <w:t>Project Phase</w:t>
            </w:r>
            <w:r w:rsidRPr="00F07689">
              <w:rPr>
                <w:szCs w:val="28"/>
              </w:rPr>
              <w:t xml:space="preserve"> (See Schedule)</w:t>
            </w:r>
          </w:p>
        </w:tc>
      </w:tr>
      <w:tr w:rsidR="00F07689" w:rsidRPr="00F07689" w14:paraId="7173C6A3" w14:textId="77777777" w:rsidTr="00BB7924">
        <w:trPr>
          <w:cantSplit/>
        </w:trPr>
        <w:tc>
          <w:tcPr>
            <w:tcW w:w="284" w:type="pct"/>
            <w:vAlign w:val="center"/>
          </w:tcPr>
          <w:p w14:paraId="1FF3132E" w14:textId="77777777" w:rsidR="00F07689" w:rsidRPr="00F07689" w:rsidRDefault="00726ED6" w:rsidP="006A6D1C">
            <w:pPr>
              <w:pStyle w:val="TableText"/>
              <w:rPr>
                <w:lang w:val="en-AU"/>
              </w:rPr>
            </w:pPr>
            <w:r>
              <w:rPr>
                <w:lang w:val="en-AU"/>
              </w:rPr>
              <w:t>1</w:t>
            </w:r>
          </w:p>
        </w:tc>
        <w:tc>
          <w:tcPr>
            <w:tcW w:w="1432" w:type="pct"/>
            <w:vAlign w:val="center"/>
          </w:tcPr>
          <w:p w14:paraId="4B33887A" w14:textId="3181F74B" w:rsidR="00F07689" w:rsidRPr="00F07689" w:rsidRDefault="00A82B68" w:rsidP="006A6D1C">
            <w:pPr>
              <w:pStyle w:val="TableText"/>
              <w:rPr>
                <w:lang w:val="en-AU"/>
              </w:rPr>
            </w:pPr>
            <w:r w:rsidRPr="00724D3C">
              <w:rPr>
                <w:lang w:val="en-AU"/>
              </w:rPr>
              <w:t xml:space="preserve">VA OI&amp;T, </w:t>
            </w:r>
            <w:r w:rsidR="00CA3262" w:rsidRPr="00724D3C">
              <w:rPr>
                <w:lang w:val="en-AU"/>
              </w:rPr>
              <w:t xml:space="preserve">VA </w:t>
            </w:r>
            <w:r w:rsidR="005B3D7A" w:rsidRPr="00724D3C">
              <w:rPr>
                <w:lang w:val="en-AU"/>
              </w:rPr>
              <w:t>OI&amp;T Health P</w:t>
            </w:r>
            <w:r w:rsidR="00CA3262" w:rsidRPr="00724D3C">
              <w:rPr>
                <w:lang w:val="en-AU"/>
              </w:rPr>
              <w:t>roduc</w:t>
            </w:r>
            <w:r w:rsidR="00CE0368" w:rsidRPr="00724D3C">
              <w:rPr>
                <w:lang w:val="en-AU"/>
              </w:rPr>
              <w:t xml:space="preserve">t </w:t>
            </w:r>
            <w:r w:rsidR="005B3D7A" w:rsidRPr="00724D3C">
              <w:rPr>
                <w:lang w:val="en-AU"/>
              </w:rPr>
              <w:t>S</w:t>
            </w:r>
            <w:r w:rsidR="00CE0368" w:rsidRPr="00724D3C">
              <w:rPr>
                <w:lang w:val="en-AU"/>
              </w:rPr>
              <w:t>upport</w:t>
            </w:r>
            <w:r w:rsidR="00FA3A85">
              <w:rPr>
                <w:lang w:val="en-AU"/>
              </w:rPr>
              <w:t xml:space="preserve"> </w:t>
            </w:r>
            <w:r w:rsidRPr="00724D3C">
              <w:rPr>
                <w:lang w:val="en-AU"/>
              </w:rPr>
              <w:t>&amp; PMO (Leidos)</w:t>
            </w:r>
          </w:p>
        </w:tc>
        <w:tc>
          <w:tcPr>
            <w:tcW w:w="743" w:type="pct"/>
            <w:vAlign w:val="center"/>
          </w:tcPr>
          <w:p w14:paraId="13079613"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25152401" w14:textId="77777777" w:rsidR="00F07689" w:rsidRPr="00F07689" w:rsidRDefault="00F07689" w:rsidP="006A6D1C">
            <w:pPr>
              <w:pStyle w:val="TableText"/>
              <w:rPr>
                <w:lang w:val="en-AU"/>
              </w:rPr>
            </w:pPr>
            <w:r w:rsidRPr="00F07689">
              <w:rPr>
                <w:szCs w:val="22"/>
                <w:lang w:val="en-AU"/>
              </w:rPr>
              <w:t>Plan and schedule deployment (including orchestration with vendors)</w:t>
            </w:r>
          </w:p>
        </w:tc>
        <w:tc>
          <w:tcPr>
            <w:tcW w:w="743" w:type="pct"/>
            <w:vAlign w:val="center"/>
          </w:tcPr>
          <w:p w14:paraId="371310AE" w14:textId="77777777" w:rsidR="00F07689" w:rsidRPr="00F07689" w:rsidRDefault="00726ED6" w:rsidP="006A6D1C">
            <w:pPr>
              <w:pStyle w:val="TableText"/>
              <w:rPr>
                <w:lang w:val="en-AU"/>
              </w:rPr>
            </w:pPr>
            <w:r>
              <w:rPr>
                <w:lang w:val="en-AU"/>
              </w:rPr>
              <w:t>Planning</w:t>
            </w:r>
          </w:p>
        </w:tc>
      </w:tr>
      <w:tr w:rsidR="00F07689" w:rsidRPr="00F07689" w14:paraId="5699BF7D" w14:textId="77777777" w:rsidTr="00BB7924">
        <w:trPr>
          <w:cantSplit/>
        </w:trPr>
        <w:tc>
          <w:tcPr>
            <w:tcW w:w="284" w:type="pct"/>
            <w:vAlign w:val="center"/>
          </w:tcPr>
          <w:p w14:paraId="01985CD8" w14:textId="77777777" w:rsidR="00F07689" w:rsidRPr="00CE0368" w:rsidRDefault="00726ED6" w:rsidP="006A6D1C">
            <w:pPr>
              <w:pStyle w:val="TableText"/>
              <w:rPr>
                <w:lang w:val="en-AU"/>
              </w:rPr>
            </w:pPr>
            <w:r>
              <w:rPr>
                <w:lang w:val="en-AU"/>
              </w:rPr>
              <w:t>2</w:t>
            </w:r>
          </w:p>
        </w:tc>
        <w:tc>
          <w:tcPr>
            <w:tcW w:w="1432" w:type="pct"/>
            <w:vAlign w:val="center"/>
          </w:tcPr>
          <w:p w14:paraId="4D2E873C" w14:textId="77777777" w:rsidR="00724D3C" w:rsidRDefault="00724D3C" w:rsidP="006A6D1C">
            <w:pPr>
              <w:pStyle w:val="TableText"/>
              <w:rPr>
                <w:lang w:val="en-AU"/>
              </w:rPr>
            </w:pPr>
            <w:r>
              <w:rPr>
                <w:lang w:val="en-AU"/>
              </w:rPr>
              <w:t>Local VAMC and CPAC processes</w:t>
            </w:r>
          </w:p>
          <w:p w14:paraId="0D06EE8E" w14:textId="77777777" w:rsidR="00724D3C" w:rsidRDefault="00724D3C" w:rsidP="006A6D1C">
            <w:pPr>
              <w:pStyle w:val="TableText"/>
              <w:rPr>
                <w:lang w:val="en-AU"/>
              </w:rPr>
            </w:pPr>
          </w:p>
          <w:p w14:paraId="5DFA6FC9" w14:textId="77777777" w:rsidR="00F07689" w:rsidRPr="00CE0368" w:rsidRDefault="00F07689" w:rsidP="006A6D1C">
            <w:pPr>
              <w:pStyle w:val="TableText"/>
              <w:rPr>
                <w:lang w:val="en-AU"/>
              </w:rPr>
            </w:pPr>
          </w:p>
        </w:tc>
        <w:tc>
          <w:tcPr>
            <w:tcW w:w="743" w:type="pct"/>
            <w:vAlign w:val="center"/>
          </w:tcPr>
          <w:p w14:paraId="6B9F66AE" w14:textId="77777777" w:rsidR="00F07689" w:rsidRPr="002C1137" w:rsidRDefault="00F07689" w:rsidP="006A6D1C">
            <w:pPr>
              <w:pStyle w:val="TableText"/>
              <w:rPr>
                <w:strike/>
                <w:lang w:val="en-AU"/>
              </w:rPr>
            </w:pPr>
            <w:r w:rsidRPr="005B3D7A">
              <w:rPr>
                <w:szCs w:val="22"/>
                <w:lang w:val="en-AU"/>
              </w:rPr>
              <w:t>Deployment</w:t>
            </w:r>
          </w:p>
        </w:tc>
        <w:tc>
          <w:tcPr>
            <w:tcW w:w="1798" w:type="pct"/>
            <w:vAlign w:val="center"/>
          </w:tcPr>
          <w:p w14:paraId="5D331A4B" w14:textId="77777777" w:rsidR="00F07689" w:rsidRPr="005B3D7A" w:rsidRDefault="00F61A80" w:rsidP="006A6D1C">
            <w:pPr>
              <w:pStyle w:val="TableText"/>
              <w:rPr>
                <w:lang w:val="en-AU"/>
              </w:rPr>
            </w:pPr>
            <w:r w:rsidRPr="005B3D7A">
              <w:rPr>
                <w:szCs w:val="22"/>
                <w:lang w:val="en-AU"/>
              </w:rPr>
              <w:t>Determine and document the roles and responsibilities of those involved in the deployment.</w:t>
            </w:r>
          </w:p>
        </w:tc>
        <w:tc>
          <w:tcPr>
            <w:tcW w:w="743" w:type="pct"/>
            <w:vAlign w:val="center"/>
          </w:tcPr>
          <w:p w14:paraId="0C849D78" w14:textId="77777777" w:rsidR="00F07689" w:rsidRPr="00F07689" w:rsidRDefault="00726ED6" w:rsidP="006A6D1C">
            <w:pPr>
              <w:pStyle w:val="TableText"/>
              <w:rPr>
                <w:lang w:val="en-AU"/>
              </w:rPr>
            </w:pPr>
            <w:r>
              <w:rPr>
                <w:lang w:val="en-AU"/>
              </w:rPr>
              <w:t>Planning</w:t>
            </w:r>
          </w:p>
        </w:tc>
      </w:tr>
      <w:tr w:rsidR="00F07689" w:rsidRPr="00F07689" w14:paraId="18CAB11D" w14:textId="77777777" w:rsidTr="00BB7924">
        <w:trPr>
          <w:cantSplit/>
        </w:trPr>
        <w:tc>
          <w:tcPr>
            <w:tcW w:w="284" w:type="pct"/>
            <w:vAlign w:val="center"/>
          </w:tcPr>
          <w:p w14:paraId="6353EF68" w14:textId="77777777" w:rsidR="00F07689" w:rsidRPr="00F07689" w:rsidRDefault="00726ED6" w:rsidP="006A6D1C">
            <w:pPr>
              <w:pStyle w:val="TableText"/>
              <w:rPr>
                <w:lang w:val="en-AU"/>
              </w:rPr>
            </w:pPr>
            <w:r>
              <w:rPr>
                <w:lang w:val="en-AU"/>
              </w:rPr>
              <w:t>3</w:t>
            </w:r>
          </w:p>
        </w:tc>
        <w:tc>
          <w:tcPr>
            <w:tcW w:w="1432" w:type="pct"/>
            <w:vAlign w:val="center"/>
          </w:tcPr>
          <w:p w14:paraId="2614502F" w14:textId="77777777" w:rsidR="00F07689" w:rsidRPr="00F07689" w:rsidRDefault="003222C8" w:rsidP="006A6D1C">
            <w:pPr>
              <w:pStyle w:val="TableText"/>
              <w:rPr>
                <w:lang w:val="en-AU"/>
              </w:rPr>
            </w:pPr>
            <w:r w:rsidRPr="00B74C64">
              <w:rPr>
                <w:lang w:val="en-AU"/>
              </w:rPr>
              <w:t xml:space="preserve">Field Testing </w:t>
            </w:r>
            <w:r w:rsidR="00A82B68" w:rsidRPr="00B74C64">
              <w:rPr>
                <w:lang w:val="en-AU"/>
              </w:rPr>
              <w:t>(I</w:t>
            </w:r>
            <w:r w:rsidRPr="00B74C64">
              <w:rPr>
                <w:lang w:val="en-AU"/>
              </w:rPr>
              <w:t xml:space="preserve">nitial </w:t>
            </w:r>
            <w:r w:rsidR="00A82B68" w:rsidRPr="00B74C64">
              <w:rPr>
                <w:lang w:val="en-AU"/>
              </w:rPr>
              <w:t>O</w:t>
            </w:r>
            <w:r w:rsidRPr="00B74C64">
              <w:rPr>
                <w:lang w:val="en-AU"/>
              </w:rPr>
              <w:t xml:space="preserve">perating </w:t>
            </w:r>
            <w:r w:rsidR="00A82B68" w:rsidRPr="00B74C64">
              <w:rPr>
                <w:lang w:val="en-AU"/>
              </w:rPr>
              <w:t>C</w:t>
            </w:r>
            <w:r w:rsidRPr="00B74C64">
              <w:rPr>
                <w:lang w:val="en-AU"/>
              </w:rPr>
              <w:t>apability - IOC</w:t>
            </w:r>
            <w:r w:rsidR="00A82B68" w:rsidRPr="00B74C64">
              <w:rPr>
                <w:lang w:val="en-AU"/>
              </w:rPr>
              <w:t>)</w:t>
            </w:r>
            <w:r w:rsidR="005B3D7A">
              <w:rPr>
                <w:lang w:val="en-AU"/>
              </w:rPr>
              <w:t xml:space="preserve">, Health Product Support Testing </w:t>
            </w:r>
            <w:r w:rsidR="00CA3262" w:rsidRPr="00B74C64">
              <w:rPr>
                <w:lang w:val="en-AU"/>
              </w:rPr>
              <w:t>&amp;</w:t>
            </w:r>
            <w:r w:rsidR="00CA3262">
              <w:rPr>
                <w:lang w:val="en-AU"/>
              </w:rPr>
              <w:t xml:space="preserve"> </w:t>
            </w:r>
            <w:r w:rsidR="005B3D7A">
              <w:rPr>
                <w:lang w:val="en-AU"/>
              </w:rPr>
              <w:t xml:space="preserve">VIP </w:t>
            </w:r>
            <w:r w:rsidR="00CA3262">
              <w:rPr>
                <w:lang w:val="en-AU"/>
              </w:rPr>
              <w:t xml:space="preserve">Release </w:t>
            </w:r>
            <w:r w:rsidR="00724D3C">
              <w:rPr>
                <w:lang w:val="en-AU"/>
              </w:rPr>
              <w:t>Agent Approval</w:t>
            </w:r>
            <w:r w:rsidR="005B3D7A">
              <w:rPr>
                <w:lang w:val="en-AU"/>
              </w:rPr>
              <w:t xml:space="preserve"> </w:t>
            </w:r>
          </w:p>
        </w:tc>
        <w:tc>
          <w:tcPr>
            <w:tcW w:w="743" w:type="pct"/>
            <w:vAlign w:val="center"/>
          </w:tcPr>
          <w:p w14:paraId="7454E806"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78561CEC" w14:textId="77777777" w:rsidR="00F07689" w:rsidRPr="00F07689" w:rsidRDefault="00F07689" w:rsidP="006A6D1C">
            <w:pPr>
              <w:pStyle w:val="TableText"/>
              <w:rPr>
                <w:lang w:val="en-AU"/>
              </w:rPr>
            </w:pPr>
            <w:r w:rsidRPr="00F07689">
              <w:rPr>
                <w:szCs w:val="22"/>
                <w:lang w:val="en-AU"/>
              </w:rPr>
              <w:t xml:space="preserve">Test for </w:t>
            </w:r>
            <w:r w:rsidRPr="0061401D">
              <w:rPr>
                <w:szCs w:val="22"/>
                <w:lang w:val="en-AU"/>
              </w:rPr>
              <w:t>operational readiness</w:t>
            </w:r>
            <w:r w:rsidRPr="00F07689">
              <w:rPr>
                <w:szCs w:val="22"/>
                <w:lang w:val="en-AU"/>
              </w:rPr>
              <w:t xml:space="preserve"> </w:t>
            </w:r>
          </w:p>
        </w:tc>
        <w:tc>
          <w:tcPr>
            <w:tcW w:w="743" w:type="pct"/>
            <w:vAlign w:val="center"/>
          </w:tcPr>
          <w:p w14:paraId="1AA0758F" w14:textId="77777777" w:rsidR="00F07689" w:rsidRPr="00F07689" w:rsidRDefault="00726ED6" w:rsidP="006A6D1C">
            <w:pPr>
              <w:pStyle w:val="TableText"/>
              <w:rPr>
                <w:lang w:val="en-AU"/>
              </w:rPr>
            </w:pPr>
            <w:r>
              <w:rPr>
                <w:lang w:val="en-AU"/>
              </w:rPr>
              <w:t>Testing</w:t>
            </w:r>
          </w:p>
        </w:tc>
      </w:tr>
      <w:tr w:rsidR="00F07689" w:rsidRPr="00F07689" w14:paraId="3619932A" w14:textId="77777777" w:rsidTr="00BB7924">
        <w:trPr>
          <w:cantSplit/>
        </w:trPr>
        <w:tc>
          <w:tcPr>
            <w:tcW w:w="284" w:type="pct"/>
            <w:vAlign w:val="center"/>
          </w:tcPr>
          <w:p w14:paraId="32F967EC" w14:textId="77777777" w:rsidR="00F07689" w:rsidRPr="00F07689" w:rsidRDefault="00726ED6" w:rsidP="006A6D1C">
            <w:pPr>
              <w:pStyle w:val="TableText"/>
              <w:rPr>
                <w:lang w:val="en-AU"/>
              </w:rPr>
            </w:pPr>
            <w:r>
              <w:rPr>
                <w:lang w:val="en-AU"/>
              </w:rPr>
              <w:t>4</w:t>
            </w:r>
          </w:p>
        </w:tc>
        <w:tc>
          <w:tcPr>
            <w:tcW w:w="1432" w:type="pct"/>
            <w:vAlign w:val="center"/>
          </w:tcPr>
          <w:p w14:paraId="2514A007" w14:textId="77777777" w:rsidR="00F07689" w:rsidRPr="00F07689" w:rsidRDefault="005B3D7A" w:rsidP="006A6D1C">
            <w:pPr>
              <w:pStyle w:val="TableText"/>
              <w:rPr>
                <w:lang w:val="en-AU"/>
              </w:rPr>
            </w:pPr>
            <w:r>
              <w:rPr>
                <w:lang w:val="en-AU"/>
              </w:rPr>
              <w:t>Health product Support and Field Operations</w:t>
            </w:r>
          </w:p>
        </w:tc>
        <w:tc>
          <w:tcPr>
            <w:tcW w:w="743" w:type="pct"/>
            <w:vAlign w:val="center"/>
          </w:tcPr>
          <w:p w14:paraId="234BF779"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3461A903" w14:textId="77777777" w:rsidR="00F07689" w:rsidRPr="00F07689" w:rsidRDefault="00F07689" w:rsidP="006A6D1C">
            <w:pPr>
              <w:pStyle w:val="TableText"/>
              <w:rPr>
                <w:lang w:val="en-AU"/>
              </w:rPr>
            </w:pPr>
            <w:r w:rsidRPr="00F07689">
              <w:rPr>
                <w:szCs w:val="22"/>
                <w:lang w:val="en-AU"/>
              </w:rPr>
              <w:t>Execute deployment</w:t>
            </w:r>
          </w:p>
        </w:tc>
        <w:tc>
          <w:tcPr>
            <w:tcW w:w="743" w:type="pct"/>
            <w:vAlign w:val="center"/>
          </w:tcPr>
          <w:p w14:paraId="219D9994" w14:textId="77777777" w:rsidR="00F07689" w:rsidRPr="00F07689" w:rsidRDefault="00726ED6" w:rsidP="006A6D1C">
            <w:pPr>
              <w:pStyle w:val="TableText"/>
              <w:rPr>
                <w:lang w:val="en-AU"/>
              </w:rPr>
            </w:pPr>
            <w:r>
              <w:rPr>
                <w:lang w:val="en-AU"/>
              </w:rPr>
              <w:t>Deployment</w:t>
            </w:r>
          </w:p>
        </w:tc>
      </w:tr>
      <w:tr w:rsidR="00F07689" w:rsidRPr="00F07689" w14:paraId="0FE1AFED" w14:textId="77777777" w:rsidTr="00BB7924">
        <w:trPr>
          <w:cantSplit/>
        </w:trPr>
        <w:tc>
          <w:tcPr>
            <w:tcW w:w="284" w:type="pct"/>
            <w:vAlign w:val="center"/>
          </w:tcPr>
          <w:p w14:paraId="0E2F8847" w14:textId="77777777" w:rsidR="00F07689" w:rsidRPr="00F07689" w:rsidRDefault="00726ED6" w:rsidP="006A6D1C">
            <w:pPr>
              <w:pStyle w:val="TableText"/>
              <w:rPr>
                <w:lang w:val="en-AU"/>
              </w:rPr>
            </w:pPr>
            <w:r>
              <w:rPr>
                <w:lang w:val="en-AU"/>
              </w:rPr>
              <w:t>5</w:t>
            </w:r>
          </w:p>
        </w:tc>
        <w:tc>
          <w:tcPr>
            <w:tcW w:w="1432" w:type="pct"/>
            <w:vAlign w:val="center"/>
          </w:tcPr>
          <w:p w14:paraId="508BD359" w14:textId="77777777" w:rsidR="00F07689" w:rsidRPr="00F07689" w:rsidRDefault="00A82B68" w:rsidP="006A6D1C">
            <w:pPr>
              <w:pStyle w:val="TableText"/>
              <w:rPr>
                <w:lang w:val="en-AU"/>
              </w:rPr>
            </w:pPr>
            <w:r>
              <w:rPr>
                <w:lang w:val="en-AU"/>
              </w:rPr>
              <w:t xml:space="preserve">Individual Veterans Administration Medical </w:t>
            </w:r>
            <w:proofErr w:type="spellStart"/>
            <w:r>
              <w:rPr>
                <w:lang w:val="en-AU"/>
              </w:rPr>
              <w:t>Centers</w:t>
            </w:r>
            <w:proofErr w:type="spellEnd"/>
            <w:r w:rsidR="00A367B9">
              <w:rPr>
                <w:lang w:val="en-AU"/>
              </w:rPr>
              <w:t xml:space="preserve"> (VAMCs)</w:t>
            </w:r>
          </w:p>
        </w:tc>
        <w:tc>
          <w:tcPr>
            <w:tcW w:w="743" w:type="pct"/>
            <w:vAlign w:val="center"/>
          </w:tcPr>
          <w:p w14:paraId="1F37E915"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3EF585BF" w14:textId="77777777" w:rsidR="00F07689" w:rsidRPr="00F07689" w:rsidRDefault="00F07689" w:rsidP="006A6D1C">
            <w:pPr>
              <w:pStyle w:val="TableText"/>
              <w:rPr>
                <w:lang w:val="en-AU"/>
              </w:rPr>
            </w:pPr>
            <w:r w:rsidRPr="00F07689">
              <w:rPr>
                <w:szCs w:val="22"/>
                <w:lang w:val="en-AU"/>
              </w:rPr>
              <w:t xml:space="preserve">Plan and schedule installation </w:t>
            </w:r>
          </w:p>
        </w:tc>
        <w:tc>
          <w:tcPr>
            <w:tcW w:w="743" w:type="pct"/>
            <w:vAlign w:val="center"/>
          </w:tcPr>
          <w:p w14:paraId="6C18D649" w14:textId="77777777" w:rsidR="00F07689" w:rsidRPr="00F07689" w:rsidRDefault="00726ED6" w:rsidP="006A6D1C">
            <w:pPr>
              <w:pStyle w:val="TableText"/>
              <w:rPr>
                <w:lang w:val="en-AU"/>
              </w:rPr>
            </w:pPr>
            <w:r>
              <w:rPr>
                <w:lang w:val="en-AU"/>
              </w:rPr>
              <w:t>Deployment</w:t>
            </w:r>
          </w:p>
        </w:tc>
      </w:tr>
      <w:tr w:rsidR="00F07689" w:rsidRPr="00F07689" w14:paraId="42A2ADB1" w14:textId="77777777" w:rsidTr="00BB7924">
        <w:trPr>
          <w:cantSplit/>
        </w:trPr>
        <w:tc>
          <w:tcPr>
            <w:tcW w:w="284" w:type="pct"/>
            <w:vAlign w:val="center"/>
          </w:tcPr>
          <w:p w14:paraId="6026BEE2" w14:textId="77777777" w:rsidR="00F07689" w:rsidRPr="00F07689" w:rsidRDefault="00726ED6" w:rsidP="006A6D1C">
            <w:pPr>
              <w:pStyle w:val="TableText"/>
              <w:rPr>
                <w:lang w:val="en-AU"/>
              </w:rPr>
            </w:pPr>
            <w:r>
              <w:rPr>
                <w:lang w:val="en-AU"/>
              </w:rPr>
              <w:lastRenderedPageBreak/>
              <w:t>6</w:t>
            </w:r>
          </w:p>
        </w:tc>
        <w:tc>
          <w:tcPr>
            <w:tcW w:w="1432" w:type="pct"/>
            <w:vAlign w:val="center"/>
          </w:tcPr>
          <w:p w14:paraId="4975CF40" w14:textId="77777777" w:rsidR="00F07689" w:rsidRPr="00F07689" w:rsidRDefault="005B3D7A" w:rsidP="006A6D1C">
            <w:pPr>
              <w:pStyle w:val="TableText"/>
              <w:rPr>
                <w:lang w:val="en-AU"/>
              </w:rPr>
            </w:pPr>
            <w:r>
              <w:rPr>
                <w:lang w:val="en-AU"/>
              </w:rPr>
              <w:t xml:space="preserve"> VIP Release Agent</w:t>
            </w:r>
          </w:p>
        </w:tc>
        <w:tc>
          <w:tcPr>
            <w:tcW w:w="743" w:type="pct"/>
            <w:vAlign w:val="center"/>
          </w:tcPr>
          <w:p w14:paraId="479C9A59"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5DDA28D7" w14:textId="77777777" w:rsidR="00F07689" w:rsidRPr="00F07689" w:rsidRDefault="00F07689" w:rsidP="006A6D1C">
            <w:pPr>
              <w:pStyle w:val="TableText"/>
              <w:rPr>
                <w:lang w:val="en-AU"/>
              </w:rPr>
            </w:pPr>
            <w:r w:rsidRPr="00F07689">
              <w:rPr>
                <w:szCs w:val="22"/>
                <w:lang w:val="en-AU"/>
              </w:rPr>
              <w:t>Ensure authority to operate and that certificate authority security documentation is in place</w:t>
            </w:r>
          </w:p>
        </w:tc>
        <w:tc>
          <w:tcPr>
            <w:tcW w:w="743" w:type="pct"/>
            <w:vAlign w:val="center"/>
          </w:tcPr>
          <w:p w14:paraId="155D9826" w14:textId="77777777" w:rsidR="00F07689" w:rsidRPr="00F07689" w:rsidRDefault="00726ED6" w:rsidP="006A6D1C">
            <w:pPr>
              <w:pStyle w:val="TableText"/>
              <w:rPr>
                <w:lang w:val="en-AU"/>
              </w:rPr>
            </w:pPr>
            <w:r>
              <w:rPr>
                <w:lang w:val="en-AU"/>
              </w:rPr>
              <w:t>Deployment</w:t>
            </w:r>
          </w:p>
        </w:tc>
      </w:tr>
      <w:tr w:rsidR="00F07689" w:rsidRPr="00F07689" w14:paraId="2EA75D1B" w14:textId="77777777" w:rsidTr="00BB7924">
        <w:trPr>
          <w:cantSplit/>
        </w:trPr>
        <w:tc>
          <w:tcPr>
            <w:tcW w:w="284" w:type="pct"/>
            <w:vAlign w:val="center"/>
          </w:tcPr>
          <w:p w14:paraId="75EE2881" w14:textId="77777777" w:rsidR="00F07689" w:rsidRPr="00F07689" w:rsidRDefault="00726ED6" w:rsidP="006A6D1C">
            <w:pPr>
              <w:pStyle w:val="TableText"/>
              <w:rPr>
                <w:lang w:val="en-AU"/>
              </w:rPr>
            </w:pPr>
            <w:r>
              <w:rPr>
                <w:lang w:val="en-AU"/>
              </w:rPr>
              <w:t>7</w:t>
            </w:r>
          </w:p>
        </w:tc>
        <w:tc>
          <w:tcPr>
            <w:tcW w:w="1432" w:type="pct"/>
            <w:vAlign w:val="center"/>
          </w:tcPr>
          <w:p w14:paraId="4C94C876" w14:textId="77777777" w:rsidR="00F07689" w:rsidRPr="00F07689" w:rsidRDefault="00A82B68" w:rsidP="006A6D1C">
            <w:pPr>
              <w:pStyle w:val="TableText"/>
              <w:rPr>
                <w:lang w:val="en-AU"/>
              </w:rPr>
            </w:pPr>
            <w:r>
              <w:rPr>
                <w:lang w:val="en-AU"/>
              </w:rPr>
              <w:t>N/A for this patch as we are using only the existing VistA system</w:t>
            </w:r>
          </w:p>
        </w:tc>
        <w:tc>
          <w:tcPr>
            <w:tcW w:w="743" w:type="pct"/>
            <w:vAlign w:val="center"/>
          </w:tcPr>
          <w:p w14:paraId="02DB2A6B"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2CF6EC4A" w14:textId="77777777" w:rsidR="00F07689" w:rsidRPr="00F07689" w:rsidRDefault="00F07689" w:rsidP="006A6D1C">
            <w:pPr>
              <w:pStyle w:val="TableText"/>
              <w:rPr>
                <w:lang w:val="en-AU"/>
              </w:rPr>
            </w:pPr>
            <w:r w:rsidRPr="00F07689">
              <w:rPr>
                <w:szCs w:val="22"/>
                <w:lang w:val="en-AU"/>
              </w:rPr>
              <w:t>Validate through facility POC to ensure that IT equipment has been accepted using asset inventory processes</w:t>
            </w:r>
          </w:p>
        </w:tc>
        <w:tc>
          <w:tcPr>
            <w:tcW w:w="743" w:type="pct"/>
            <w:vAlign w:val="center"/>
          </w:tcPr>
          <w:p w14:paraId="17D3AD2D" w14:textId="77777777" w:rsidR="00F07689" w:rsidRPr="00F07689" w:rsidRDefault="00F07689" w:rsidP="006A6D1C">
            <w:pPr>
              <w:pStyle w:val="TableText"/>
              <w:rPr>
                <w:lang w:val="en-AU"/>
              </w:rPr>
            </w:pPr>
          </w:p>
        </w:tc>
      </w:tr>
      <w:tr w:rsidR="00F07689" w:rsidRPr="00F07689" w14:paraId="7A5AEC89" w14:textId="77777777" w:rsidTr="00BB7924">
        <w:trPr>
          <w:cantSplit/>
        </w:trPr>
        <w:tc>
          <w:tcPr>
            <w:tcW w:w="284" w:type="pct"/>
            <w:vAlign w:val="center"/>
          </w:tcPr>
          <w:p w14:paraId="65ABB2C4" w14:textId="77777777" w:rsidR="00F07689" w:rsidRPr="00F07689" w:rsidRDefault="00726ED6" w:rsidP="006A6D1C">
            <w:pPr>
              <w:pStyle w:val="TableText"/>
              <w:rPr>
                <w:lang w:val="en-AU"/>
              </w:rPr>
            </w:pPr>
            <w:r>
              <w:rPr>
                <w:lang w:val="en-AU"/>
              </w:rPr>
              <w:t>8</w:t>
            </w:r>
          </w:p>
        </w:tc>
        <w:tc>
          <w:tcPr>
            <w:tcW w:w="1432" w:type="pct"/>
            <w:vAlign w:val="center"/>
          </w:tcPr>
          <w:p w14:paraId="06F600DE" w14:textId="77777777" w:rsidR="00F07689" w:rsidRPr="00F07689" w:rsidDel="00004DBA" w:rsidRDefault="00A82B68" w:rsidP="006A6D1C">
            <w:pPr>
              <w:pStyle w:val="TableText"/>
              <w:rPr>
                <w:lang w:val="en-AU"/>
              </w:rPr>
            </w:pPr>
            <w:r>
              <w:rPr>
                <w:lang w:val="en-AU"/>
              </w:rPr>
              <w:t>VA’s eBusiness team</w:t>
            </w:r>
          </w:p>
        </w:tc>
        <w:tc>
          <w:tcPr>
            <w:tcW w:w="743" w:type="pct"/>
            <w:vAlign w:val="center"/>
          </w:tcPr>
          <w:p w14:paraId="268BFB33" w14:textId="77777777" w:rsidR="00F07689" w:rsidRPr="00F07689" w:rsidRDefault="00F07689" w:rsidP="006A6D1C">
            <w:pPr>
              <w:pStyle w:val="TableText"/>
              <w:rPr>
                <w:lang w:val="en-AU"/>
              </w:rPr>
            </w:pPr>
            <w:r w:rsidRPr="00F07689">
              <w:rPr>
                <w:szCs w:val="22"/>
                <w:lang w:val="en-AU"/>
              </w:rPr>
              <w:t>Installations</w:t>
            </w:r>
          </w:p>
        </w:tc>
        <w:tc>
          <w:tcPr>
            <w:tcW w:w="1798" w:type="pct"/>
            <w:vAlign w:val="center"/>
          </w:tcPr>
          <w:p w14:paraId="63308FFE" w14:textId="77777777" w:rsidR="00F07689" w:rsidRPr="00F07689" w:rsidRDefault="00F07689" w:rsidP="006A6D1C">
            <w:pPr>
              <w:pStyle w:val="TableText"/>
              <w:rPr>
                <w:lang w:val="en-AU"/>
              </w:rPr>
            </w:pPr>
            <w:r w:rsidRPr="00F07689">
              <w:rPr>
                <w:szCs w:val="22"/>
                <w:lang w:val="en-AU"/>
              </w:rPr>
              <w:t xml:space="preserve">Coordinate training </w:t>
            </w:r>
          </w:p>
        </w:tc>
        <w:tc>
          <w:tcPr>
            <w:tcW w:w="743" w:type="pct"/>
            <w:vAlign w:val="center"/>
          </w:tcPr>
          <w:p w14:paraId="5910F384" w14:textId="77777777" w:rsidR="00F07689" w:rsidRPr="00F07689" w:rsidRDefault="00726ED6" w:rsidP="006A6D1C">
            <w:pPr>
              <w:pStyle w:val="TableText"/>
              <w:rPr>
                <w:lang w:val="en-AU"/>
              </w:rPr>
            </w:pPr>
            <w:r>
              <w:rPr>
                <w:lang w:val="en-AU"/>
              </w:rPr>
              <w:t>Deployment</w:t>
            </w:r>
          </w:p>
        </w:tc>
      </w:tr>
      <w:tr w:rsidR="00F61A80" w:rsidRPr="00F07689" w14:paraId="3B5D3BCB" w14:textId="77777777" w:rsidTr="00BB7924">
        <w:trPr>
          <w:cantSplit/>
        </w:trPr>
        <w:tc>
          <w:tcPr>
            <w:tcW w:w="284" w:type="pct"/>
            <w:vAlign w:val="center"/>
          </w:tcPr>
          <w:p w14:paraId="0D313EF4" w14:textId="77777777" w:rsidR="00F61A80" w:rsidRPr="00F07689" w:rsidRDefault="00726ED6" w:rsidP="006A6D1C">
            <w:pPr>
              <w:pStyle w:val="TableText"/>
              <w:rPr>
                <w:lang w:val="en-AU"/>
              </w:rPr>
            </w:pPr>
            <w:r>
              <w:rPr>
                <w:lang w:val="en-AU"/>
              </w:rPr>
              <w:t>9</w:t>
            </w:r>
          </w:p>
        </w:tc>
        <w:tc>
          <w:tcPr>
            <w:tcW w:w="1432" w:type="pct"/>
            <w:vAlign w:val="center"/>
          </w:tcPr>
          <w:p w14:paraId="3548E1CB" w14:textId="77777777" w:rsidR="00F61A80" w:rsidRPr="00F07689" w:rsidDel="00F61A80" w:rsidRDefault="005B3D7A" w:rsidP="006A6D1C">
            <w:pPr>
              <w:pStyle w:val="TableText"/>
              <w:rPr>
                <w:szCs w:val="22"/>
                <w:lang w:val="en-AU"/>
              </w:rPr>
            </w:pPr>
            <w:r>
              <w:rPr>
                <w:szCs w:val="22"/>
                <w:lang w:val="en-AU"/>
              </w:rPr>
              <w:t>VIP release Agent, Health Product Support</w:t>
            </w:r>
            <w:r w:rsidR="00DE11B2">
              <w:rPr>
                <w:szCs w:val="22"/>
                <w:lang w:val="en-AU"/>
              </w:rPr>
              <w:t xml:space="preserve"> </w:t>
            </w:r>
            <w:r w:rsidR="00C1097E">
              <w:rPr>
                <w:szCs w:val="22"/>
                <w:lang w:val="en-AU"/>
              </w:rPr>
              <w:t xml:space="preserve">&amp; </w:t>
            </w:r>
            <w:r w:rsidR="00C1097E" w:rsidRPr="00C1097E">
              <w:rPr>
                <w:szCs w:val="22"/>
                <w:lang w:val="en-AU"/>
              </w:rPr>
              <w:t xml:space="preserve">the </w:t>
            </w:r>
            <w:r w:rsidR="00DE11B2" w:rsidRPr="00C1097E">
              <w:rPr>
                <w:szCs w:val="22"/>
                <w:lang w:val="en-AU"/>
              </w:rPr>
              <w:t>dev</w:t>
            </w:r>
            <w:r w:rsidR="004501E8" w:rsidRPr="00C1097E">
              <w:rPr>
                <w:szCs w:val="22"/>
                <w:lang w:val="en-AU"/>
              </w:rPr>
              <w:t>elopment</w:t>
            </w:r>
            <w:r w:rsidR="00DE11B2" w:rsidRPr="00C1097E">
              <w:rPr>
                <w:szCs w:val="22"/>
                <w:lang w:val="en-AU"/>
              </w:rPr>
              <w:t xml:space="preserve"> team</w:t>
            </w:r>
          </w:p>
        </w:tc>
        <w:tc>
          <w:tcPr>
            <w:tcW w:w="743" w:type="pct"/>
            <w:vAlign w:val="center"/>
          </w:tcPr>
          <w:p w14:paraId="480B09B4" w14:textId="77777777" w:rsidR="00F61A80" w:rsidRPr="00F07689" w:rsidRDefault="0061708A" w:rsidP="006A6D1C">
            <w:pPr>
              <w:pStyle w:val="TableText"/>
              <w:rPr>
                <w:szCs w:val="22"/>
                <w:lang w:val="en-AU"/>
              </w:rPr>
            </w:pPr>
            <w:r>
              <w:rPr>
                <w:szCs w:val="22"/>
                <w:lang w:val="en-AU"/>
              </w:rPr>
              <w:t>Back-out</w:t>
            </w:r>
          </w:p>
        </w:tc>
        <w:tc>
          <w:tcPr>
            <w:tcW w:w="1798" w:type="pct"/>
            <w:vAlign w:val="center"/>
          </w:tcPr>
          <w:p w14:paraId="6A8019E0" w14:textId="77777777" w:rsidR="00F61A80" w:rsidRPr="00F07689" w:rsidRDefault="00236972" w:rsidP="006A6D1C">
            <w:pPr>
              <w:pStyle w:val="TableText"/>
              <w:rPr>
                <w:szCs w:val="22"/>
                <w:lang w:val="en-AU"/>
              </w:rPr>
            </w:pPr>
            <w:r w:rsidRPr="00236972">
              <w:rPr>
                <w:szCs w:val="22"/>
                <w:lang w:val="en-AU"/>
              </w:rPr>
              <w:t xml:space="preserve">Confirm availability of back-out instructions and back-out strategy (what are the criteria that trigger a back-out) </w:t>
            </w:r>
          </w:p>
        </w:tc>
        <w:tc>
          <w:tcPr>
            <w:tcW w:w="743" w:type="pct"/>
            <w:vAlign w:val="center"/>
          </w:tcPr>
          <w:p w14:paraId="4F6D9E42" w14:textId="77777777" w:rsidR="00F61A80" w:rsidRPr="00F07689" w:rsidRDefault="00726ED6" w:rsidP="006A6D1C">
            <w:pPr>
              <w:pStyle w:val="TableText"/>
              <w:rPr>
                <w:lang w:val="en-AU"/>
              </w:rPr>
            </w:pPr>
            <w:r>
              <w:rPr>
                <w:lang w:val="en-AU"/>
              </w:rPr>
              <w:t>Deployment</w:t>
            </w:r>
          </w:p>
        </w:tc>
      </w:tr>
      <w:tr w:rsidR="00F61A80" w:rsidRPr="00F07689" w14:paraId="64FB8583" w14:textId="77777777" w:rsidTr="00BB7924">
        <w:trPr>
          <w:cantSplit/>
        </w:trPr>
        <w:tc>
          <w:tcPr>
            <w:tcW w:w="284" w:type="pct"/>
            <w:vAlign w:val="center"/>
          </w:tcPr>
          <w:p w14:paraId="02CBB138" w14:textId="77777777" w:rsidR="00F61A80" w:rsidRPr="00F07689" w:rsidRDefault="00726ED6" w:rsidP="006A6D1C">
            <w:pPr>
              <w:pStyle w:val="TableText"/>
              <w:rPr>
                <w:lang w:val="en-AU"/>
              </w:rPr>
            </w:pPr>
            <w:r>
              <w:rPr>
                <w:lang w:val="en-AU"/>
              </w:rPr>
              <w:t>10</w:t>
            </w:r>
          </w:p>
        </w:tc>
        <w:tc>
          <w:tcPr>
            <w:tcW w:w="1432" w:type="pct"/>
            <w:vAlign w:val="center"/>
          </w:tcPr>
          <w:p w14:paraId="5B5A55FB" w14:textId="77777777" w:rsidR="00F61A80" w:rsidRPr="00F07689" w:rsidDel="00F61A80" w:rsidRDefault="00A82B68" w:rsidP="006A6D1C">
            <w:pPr>
              <w:pStyle w:val="TableText"/>
              <w:rPr>
                <w:szCs w:val="22"/>
                <w:lang w:val="en-AU"/>
              </w:rPr>
            </w:pPr>
            <w:r>
              <w:rPr>
                <w:szCs w:val="22"/>
                <w:lang w:val="en-AU"/>
              </w:rPr>
              <w:t>No changes to current process – we are using the existing VistA system</w:t>
            </w:r>
          </w:p>
        </w:tc>
        <w:tc>
          <w:tcPr>
            <w:tcW w:w="743" w:type="pct"/>
            <w:vAlign w:val="center"/>
          </w:tcPr>
          <w:p w14:paraId="33A17792" w14:textId="77777777" w:rsidR="00F61A80" w:rsidRPr="00F07689" w:rsidRDefault="004D68E8" w:rsidP="006A6D1C">
            <w:pPr>
              <w:pStyle w:val="TableText"/>
              <w:rPr>
                <w:szCs w:val="22"/>
                <w:lang w:val="en-AU"/>
              </w:rPr>
            </w:pPr>
            <w:r>
              <w:rPr>
                <w:szCs w:val="22"/>
                <w:lang w:val="en-AU"/>
              </w:rPr>
              <w:t>Post Deployment</w:t>
            </w:r>
          </w:p>
        </w:tc>
        <w:tc>
          <w:tcPr>
            <w:tcW w:w="1798" w:type="pct"/>
            <w:vAlign w:val="center"/>
          </w:tcPr>
          <w:p w14:paraId="5474F068" w14:textId="77777777" w:rsidR="00F61A80" w:rsidRPr="00F07689" w:rsidRDefault="004D68E8" w:rsidP="006A6D1C">
            <w:pPr>
              <w:pStyle w:val="TableText"/>
              <w:rPr>
                <w:szCs w:val="22"/>
                <w:lang w:val="en-AU"/>
              </w:rPr>
            </w:pPr>
            <w:r>
              <w:rPr>
                <w:szCs w:val="22"/>
                <w:lang w:val="en-AU"/>
              </w:rPr>
              <w:t>Hardware, Software and System Support</w:t>
            </w:r>
          </w:p>
        </w:tc>
        <w:tc>
          <w:tcPr>
            <w:tcW w:w="743" w:type="pct"/>
            <w:vAlign w:val="center"/>
          </w:tcPr>
          <w:p w14:paraId="2537B3DA" w14:textId="77777777" w:rsidR="00F61A80" w:rsidRPr="00F07689" w:rsidRDefault="00726ED6" w:rsidP="006A6D1C">
            <w:pPr>
              <w:pStyle w:val="TableText"/>
              <w:rPr>
                <w:lang w:val="en-AU"/>
              </w:rPr>
            </w:pPr>
            <w:r>
              <w:rPr>
                <w:lang w:val="en-AU"/>
              </w:rPr>
              <w:t>Warranty</w:t>
            </w:r>
          </w:p>
        </w:tc>
      </w:tr>
    </w:tbl>
    <w:p w14:paraId="203DF232" w14:textId="56BC99C6" w:rsidR="00F07689" w:rsidRPr="00F07689" w:rsidRDefault="005F10A9" w:rsidP="009123D8">
      <w:pPr>
        <w:pStyle w:val="Heading1"/>
      </w:pPr>
      <w:bookmarkStart w:id="31" w:name="_Toc471313651"/>
      <w:bookmarkStart w:id="32" w:name="_Toc471396305"/>
      <w:bookmarkStart w:id="33" w:name="_Toc471401575"/>
      <w:bookmarkStart w:id="34" w:name="_Toc471401743"/>
      <w:bookmarkStart w:id="35" w:name="_Toc421540860"/>
      <w:bookmarkStart w:id="36" w:name="_Toc481066563"/>
      <w:bookmarkEnd w:id="31"/>
      <w:bookmarkEnd w:id="32"/>
      <w:bookmarkEnd w:id="33"/>
      <w:bookmarkEnd w:id="34"/>
      <w:r>
        <w:t>Deployment</w:t>
      </w:r>
      <w:bookmarkEnd w:id="35"/>
      <w:bookmarkEnd w:id="36"/>
    </w:p>
    <w:p w14:paraId="03812875"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CF9BE24" w14:textId="1C64215D" w:rsidR="00F07689" w:rsidRPr="00BB7924" w:rsidRDefault="00F07689" w:rsidP="00F07689">
      <w:pPr>
        <w:spacing w:before="120" w:after="120"/>
        <w:rPr>
          <w:i/>
          <w:iCs/>
          <w:color w:val="000000" w:themeColor="text1"/>
          <w:sz w:val="24"/>
          <w:szCs w:val="20"/>
        </w:rPr>
      </w:pPr>
      <w:r w:rsidRPr="00F07689">
        <w:rPr>
          <w:sz w:val="24"/>
          <w:szCs w:val="20"/>
        </w:rPr>
        <w:t>This section provides the schedule and milestones for the deployment.</w:t>
      </w:r>
    </w:p>
    <w:p w14:paraId="64000FF1" w14:textId="4860BDDB" w:rsidR="00F07689" w:rsidRPr="00F07689" w:rsidRDefault="00F07689" w:rsidP="009123D8">
      <w:pPr>
        <w:pStyle w:val="Heading2"/>
      </w:pPr>
      <w:bookmarkStart w:id="37" w:name="_Toc471312556"/>
      <w:bookmarkStart w:id="38" w:name="_Toc471313658"/>
      <w:bookmarkStart w:id="39" w:name="_Toc471396312"/>
      <w:bookmarkStart w:id="40" w:name="_Toc471401582"/>
      <w:bookmarkStart w:id="41" w:name="_Toc471401750"/>
      <w:bookmarkStart w:id="42" w:name="_Toc421540861"/>
      <w:bookmarkStart w:id="43" w:name="_Toc481066564"/>
      <w:bookmarkEnd w:id="37"/>
      <w:bookmarkEnd w:id="38"/>
      <w:bookmarkEnd w:id="39"/>
      <w:bookmarkEnd w:id="40"/>
      <w:bookmarkEnd w:id="41"/>
      <w:r w:rsidRPr="00F07689">
        <w:t>Timeline</w:t>
      </w:r>
      <w:bookmarkEnd w:id="42"/>
      <w:bookmarkEnd w:id="43"/>
    </w:p>
    <w:p w14:paraId="71707879" w14:textId="6F92220F" w:rsidR="00F07689" w:rsidRPr="00F07689" w:rsidRDefault="00F07689" w:rsidP="00F07689">
      <w:pPr>
        <w:spacing w:before="120" w:after="120"/>
        <w:rPr>
          <w:sz w:val="24"/>
          <w:szCs w:val="20"/>
        </w:rPr>
      </w:pPr>
      <w:r w:rsidRPr="00F07689">
        <w:rPr>
          <w:sz w:val="24"/>
          <w:szCs w:val="20"/>
        </w:rPr>
        <w:t xml:space="preserve">The </w:t>
      </w:r>
      <w:r w:rsidR="005302FE">
        <w:rPr>
          <w:sz w:val="24"/>
          <w:szCs w:val="20"/>
        </w:rPr>
        <w:t xml:space="preserve">duration of </w:t>
      </w:r>
      <w:r w:rsidR="00F51711">
        <w:rPr>
          <w:sz w:val="24"/>
          <w:szCs w:val="20"/>
        </w:rPr>
        <w:t xml:space="preserve">deployment and installation is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p>
    <w:p w14:paraId="02CAB7B1" w14:textId="156F9B55" w:rsidR="00F07689" w:rsidRPr="00F07689" w:rsidRDefault="00F07689" w:rsidP="009123D8">
      <w:pPr>
        <w:pStyle w:val="Heading2"/>
      </w:pPr>
      <w:bookmarkStart w:id="45" w:name="_Toc471401584"/>
      <w:bookmarkStart w:id="46" w:name="_Toc471401752"/>
      <w:bookmarkStart w:id="47" w:name="_Toc421540862"/>
      <w:bookmarkStart w:id="48" w:name="_Toc481066565"/>
      <w:bookmarkEnd w:id="45"/>
      <w:bookmarkEnd w:id="46"/>
      <w:r w:rsidRPr="00F07689">
        <w:t>Site Readiness Assessment</w:t>
      </w:r>
      <w:bookmarkEnd w:id="47"/>
      <w:bookmarkEnd w:id="48"/>
    </w:p>
    <w:p w14:paraId="35F5ACFC" w14:textId="54319CBA"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F51711">
        <w:rPr>
          <w:sz w:val="24"/>
          <w:szCs w:val="20"/>
        </w:rPr>
        <w:t>BPS*1.0*21</w:t>
      </w:r>
      <w:r w:rsidRPr="00F07689">
        <w:rPr>
          <w:sz w:val="24"/>
          <w:szCs w:val="20"/>
        </w:rPr>
        <w:t xml:space="preserve"> deployment.</w:t>
      </w:r>
    </w:p>
    <w:p w14:paraId="2CFA156B" w14:textId="77777777" w:rsidR="00F07689" w:rsidRPr="00F07689" w:rsidRDefault="00F07689" w:rsidP="00AB1954">
      <w:pPr>
        <w:pStyle w:val="Heading3"/>
      </w:pPr>
      <w:bookmarkStart w:id="49" w:name="_Toc421540863"/>
      <w:bookmarkStart w:id="50" w:name="_Toc481066566"/>
      <w:r w:rsidRPr="00F07689">
        <w:t>Deployment Topology (Targeted Architecture)</w:t>
      </w:r>
      <w:bookmarkEnd w:id="49"/>
      <w:bookmarkEnd w:id="50"/>
    </w:p>
    <w:p w14:paraId="11147A7F" w14:textId="4C57FD76" w:rsidR="00A367B9" w:rsidRPr="00F07689" w:rsidRDefault="00A367B9" w:rsidP="00256482">
      <w:r w:rsidRPr="00256482">
        <w:t>Th</w:t>
      </w:r>
      <w:r w:rsidR="00235475">
        <w:t>is patch B</w:t>
      </w:r>
      <w:r w:rsidR="00572BC7">
        <w:t>PS</w:t>
      </w:r>
      <w:r w:rsidR="00235475">
        <w:t>*</w:t>
      </w:r>
      <w:r w:rsidR="00572BC7">
        <w:t>1</w:t>
      </w:r>
      <w:r w:rsidR="00235475">
        <w:t>.0*</w:t>
      </w:r>
      <w:r w:rsidR="00572BC7">
        <w:t>21</w:t>
      </w:r>
      <w:r>
        <w:t xml:space="preserve"> is to be nationally released to all VAMCs.</w:t>
      </w:r>
    </w:p>
    <w:p w14:paraId="59AC1EB2" w14:textId="0E565F1E" w:rsidR="00F07689" w:rsidRPr="00F07689" w:rsidRDefault="00F07689" w:rsidP="00AB1954">
      <w:pPr>
        <w:pStyle w:val="Heading3"/>
      </w:pPr>
      <w:bookmarkStart w:id="51" w:name="_Toc421540864"/>
      <w:bookmarkStart w:id="52" w:name="_Toc481066567"/>
      <w:r w:rsidRPr="00F07689">
        <w:t>Site Information (Locations, Deployment Recipients)</w:t>
      </w:r>
      <w:bookmarkEnd w:id="51"/>
      <w:bookmarkEnd w:id="52"/>
    </w:p>
    <w:p w14:paraId="3B227439" w14:textId="03AF8256" w:rsidR="003222C8" w:rsidRDefault="00A367B9" w:rsidP="00256482">
      <w:r w:rsidRPr="003222C8">
        <w:t xml:space="preserve">The test sites for IOC testing </w:t>
      </w:r>
      <w:r w:rsidR="003222C8">
        <w:t>are: TBD</w:t>
      </w:r>
    </w:p>
    <w:p w14:paraId="33D17537" w14:textId="630D1DE2" w:rsidR="00A367B9" w:rsidRDefault="003222C8" w:rsidP="008654DD">
      <w:pPr>
        <w:pStyle w:val="ListParagraph"/>
        <w:numPr>
          <w:ilvl w:val="0"/>
          <w:numId w:val="17"/>
        </w:numPr>
      </w:pPr>
      <w:r w:rsidRPr="003222C8">
        <w:t>Th</w:t>
      </w:r>
      <w:r>
        <w:t>ese sites</w:t>
      </w:r>
      <w:r w:rsidRPr="003222C8">
        <w:t xml:space="preserve"> will not be defined </w:t>
      </w:r>
      <w:r>
        <w:t xml:space="preserve">here </w:t>
      </w:r>
      <w:r w:rsidRPr="003222C8">
        <w:t xml:space="preserve">until the sites have </w:t>
      </w:r>
      <w:r w:rsidR="005302FE">
        <w:t xml:space="preserve">each </w:t>
      </w:r>
      <w:r w:rsidRPr="003222C8">
        <w:t xml:space="preserve">signed </w:t>
      </w:r>
      <w:r w:rsidR="005302FE">
        <w:t>a</w:t>
      </w:r>
      <w:r w:rsidRPr="003222C8">
        <w:t xml:space="preserve"> Memorandum of Understanding (MOU) and testing </w:t>
      </w:r>
      <w:r w:rsidR="005302FE">
        <w:t>is</w:t>
      </w:r>
      <w:r w:rsidRPr="003222C8">
        <w:t xml:space="preserve"> complete as sometimes a site </w:t>
      </w:r>
      <w:r>
        <w:t>has</w:t>
      </w:r>
      <w:r w:rsidRPr="003222C8">
        <w:t xml:space="preserve"> to stop testing prior to the end of IOC.</w:t>
      </w:r>
    </w:p>
    <w:p w14:paraId="058A95E7" w14:textId="77777777" w:rsidR="009B2E03" w:rsidRDefault="009B2E03" w:rsidP="007453E5">
      <w:pPr>
        <w:ind w:left="360"/>
      </w:pPr>
    </w:p>
    <w:p w14:paraId="30A56702" w14:textId="023321C7" w:rsidR="003222C8" w:rsidRPr="0051252D" w:rsidRDefault="0051252D" w:rsidP="00444AFE">
      <w:r>
        <w:lastRenderedPageBreak/>
        <w:t xml:space="preserve">Upon national release all VAMCs are expected to install this patch </w:t>
      </w:r>
      <w:r w:rsidR="005302FE">
        <w:t>prior to or on</w:t>
      </w:r>
      <w:r>
        <w:t xml:space="preserve"> the compliance date.</w:t>
      </w:r>
    </w:p>
    <w:p w14:paraId="546D7205" w14:textId="228BC9AF" w:rsidR="00F07689" w:rsidRPr="00F07689" w:rsidRDefault="00F07689" w:rsidP="00AB1954">
      <w:pPr>
        <w:pStyle w:val="Heading3"/>
      </w:pPr>
      <w:bookmarkStart w:id="53" w:name="_Toc471311905"/>
      <w:bookmarkStart w:id="54" w:name="_Toc471312561"/>
      <w:bookmarkStart w:id="55" w:name="_Toc471313663"/>
      <w:bookmarkStart w:id="56" w:name="_Toc471396317"/>
      <w:bookmarkStart w:id="57" w:name="_Toc471401588"/>
      <w:bookmarkStart w:id="58" w:name="_Toc471401756"/>
      <w:bookmarkStart w:id="59" w:name="_Toc421540865"/>
      <w:bookmarkStart w:id="60" w:name="_Toc481066568"/>
      <w:bookmarkEnd w:id="53"/>
      <w:bookmarkEnd w:id="54"/>
      <w:bookmarkEnd w:id="55"/>
      <w:bookmarkEnd w:id="56"/>
      <w:bookmarkEnd w:id="57"/>
      <w:bookmarkEnd w:id="58"/>
      <w:r w:rsidRPr="00F07689">
        <w:t>Site Preparation</w:t>
      </w:r>
      <w:bookmarkEnd w:id="59"/>
      <w:bookmarkEnd w:id="60"/>
    </w:p>
    <w:p w14:paraId="05BC0FCC"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25F3978E" w14:textId="4E49D0B5" w:rsidR="00D575F5" w:rsidRDefault="00D575F5" w:rsidP="00D575F5">
      <w:pPr>
        <w:pStyle w:val="Caption"/>
        <w:jc w:val="center"/>
      </w:pPr>
      <w:bookmarkStart w:id="61" w:name="_Toc481066608"/>
      <w:r>
        <w:t xml:space="preserve">Table </w:t>
      </w:r>
      <w:fldSimple w:instr=" SEQ Table \* ARABIC ">
        <w:r w:rsidR="006C796E">
          <w:rPr>
            <w:noProof/>
          </w:rPr>
          <w:t>2</w:t>
        </w:r>
      </w:fldSimple>
      <w:r w:rsidRPr="005E0014">
        <w:t>: Site Preparation</w:t>
      </w:r>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1A016023" w14:textId="77777777" w:rsidTr="00F07689">
        <w:trPr>
          <w:cantSplit/>
          <w:tblHeader/>
        </w:trPr>
        <w:tc>
          <w:tcPr>
            <w:tcW w:w="831" w:type="pct"/>
            <w:shd w:val="clear" w:color="auto" w:fill="CCCCCC"/>
            <w:vAlign w:val="center"/>
          </w:tcPr>
          <w:p w14:paraId="700D7611" w14:textId="77777777" w:rsidR="00F07689" w:rsidRPr="00F07689" w:rsidRDefault="00F07689" w:rsidP="006A6D1C">
            <w:pPr>
              <w:pStyle w:val="TableHeading"/>
            </w:pPr>
            <w:bookmarkStart w:id="62" w:name="ColumnTitle_04"/>
            <w:bookmarkEnd w:id="62"/>
            <w:r w:rsidRPr="00F07689">
              <w:t>Site/Other</w:t>
            </w:r>
          </w:p>
        </w:tc>
        <w:tc>
          <w:tcPr>
            <w:tcW w:w="1105" w:type="pct"/>
            <w:shd w:val="clear" w:color="auto" w:fill="CCCCCC"/>
            <w:vAlign w:val="center"/>
          </w:tcPr>
          <w:p w14:paraId="4F774EBB" w14:textId="77777777" w:rsidR="00F07689" w:rsidRPr="00F07689" w:rsidRDefault="00F07689" w:rsidP="006A6D1C">
            <w:pPr>
              <w:pStyle w:val="TableHeading"/>
            </w:pPr>
            <w:r w:rsidRPr="00F07689">
              <w:t>Problem/Change Needed</w:t>
            </w:r>
          </w:p>
        </w:tc>
        <w:tc>
          <w:tcPr>
            <w:tcW w:w="1218" w:type="pct"/>
            <w:shd w:val="clear" w:color="auto" w:fill="CCCCCC"/>
            <w:vAlign w:val="center"/>
          </w:tcPr>
          <w:p w14:paraId="2F142CC8" w14:textId="77777777" w:rsidR="00F07689" w:rsidRPr="00F07689" w:rsidRDefault="00F07689" w:rsidP="006A6D1C">
            <w:pPr>
              <w:pStyle w:val="TableHeading"/>
            </w:pPr>
            <w:r w:rsidRPr="00F07689">
              <w:t>Features to Adapt/Modify to New Product</w:t>
            </w:r>
          </w:p>
        </w:tc>
        <w:tc>
          <w:tcPr>
            <w:tcW w:w="1054" w:type="pct"/>
            <w:shd w:val="clear" w:color="auto" w:fill="CCCCCC"/>
            <w:vAlign w:val="center"/>
          </w:tcPr>
          <w:p w14:paraId="3406CE1F" w14:textId="77777777" w:rsidR="00F07689" w:rsidRPr="00F07689" w:rsidRDefault="00F07689" w:rsidP="006A6D1C">
            <w:pPr>
              <w:pStyle w:val="TableHeading"/>
            </w:pPr>
            <w:r w:rsidRPr="00F07689">
              <w:t>Actions/Steps</w:t>
            </w:r>
          </w:p>
        </w:tc>
        <w:tc>
          <w:tcPr>
            <w:tcW w:w="792" w:type="pct"/>
            <w:shd w:val="clear" w:color="auto" w:fill="CCCCCC"/>
            <w:vAlign w:val="center"/>
          </w:tcPr>
          <w:p w14:paraId="041E5076" w14:textId="77777777" w:rsidR="00F07689" w:rsidRPr="00F07689" w:rsidRDefault="00F07689" w:rsidP="006A6D1C">
            <w:pPr>
              <w:pStyle w:val="TableHeading"/>
            </w:pPr>
            <w:r w:rsidRPr="00F07689">
              <w:t>Owner</w:t>
            </w:r>
          </w:p>
        </w:tc>
      </w:tr>
      <w:tr w:rsidR="00F07689" w:rsidRPr="00F07689" w14:paraId="15E44D4F" w14:textId="77777777" w:rsidTr="00F07689">
        <w:trPr>
          <w:cantSplit/>
        </w:trPr>
        <w:tc>
          <w:tcPr>
            <w:tcW w:w="831" w:type="pct"/>
          </w:tcPr>
          <w:p w14:paraId="41D1EB11" w14:textId="77777777" w:rsidR="00F07689" w:rsidRPr="00F07689" w:rsidRDefault="008C6A3C" w:rsidP="006A6D1C">
            <w:pPr>
              <w:pStyle w:val="TableText"/>
            </w:pPr>
            <w:r>
              <w:t>N/A</w:t>
            </w:r>
          </w:p>
        </w:tc>
        <w:tc>
          <w:tcPr>
            <w:tcW w:w="1105" w:type="pct"/>
          </w:tcPr>
          <w:p w14:paraId="2D33C88A" w14:textId="77777777" w:rsidR="00F07689" w:rsidRPr="00F07689" w:rsidRDefault="008C6A3C" w:rsidP="006A6D1C">
            <w:pPr>
              <w:pStyle w:val="TableText"/>
            </w:pPr>
            <w:r>
              <w:t>N/A</w:t>
            </w:r>
          </w:p>
        </w:tc>
        <w:tc>
          <w:tcPr>
            <w:tcW w:w="1218" w:type="pct"/>
          </w:tcPr>
          <w:p w14:paraId="36A1160C" w14:textId="77777777" w:rsidR="00F07689" w:rsidRPr="00F07689" w:rsidRDefault="008C6A3C" w:rsidP="006A6D1C">
            <w:pPr>
              <w:pStyle w:val="TableText"/>
            </w:pPr>
            <w:r>
              <w:t>N/A</w:t>
            </w:r>
          </w:p>
        </w:tc>
        <w:tc>
          <w:tcPr>
            <w:tcW w:w="1054" w:type="pct"/>
          </w:tcPr>
          <w:p w14:paraId="5CD7A1E0" w14:textId="77777777" w:rsidR="00F07689" w:rsidRPr="00F07689" w:rsidRDefault="008C6A3C" w:rsidP="006A6D1C">
            <w:pPr>
              <w:pStyle w:val="TableText"/>
            </w:pPr>
            <w:r>
              <w:t>N/A</w:t>
            </w:r>
          </w:p>
        </w:tc>
        <w:tc>
          <w:tcPr>
            <w:tcW w:w="792" w:type="pct"/>
          </w:tcPr>
          <w:p w14:paraId="5769EE35" w14:textId="77777777" w:rsidR="00F07689" w:rsidRPr="00F07689" w:rsidRDefault="008C6A3C" w:rsidP="006A6D1C">
            <w:pPr>
              <w:pStyle w:val="TableText"/>
            </w:pPr>
            <w:r>
              <w:t>N/A</w:t>
            </w:r>
          </w:p>
        </w:tc>
      </w:tr>
    </w:tbl>
    <w:p w14:paraId="7276924F" w14:textId="77777777" w:rsidR="00F07689" w:rsidRPr="00F07689" w:rsidRDefault="00F07689" w:rsidP="00FF21FD">
      <w:pPr>
        <w:pStyle w:val="Heading2"/>
      </w:pPr>
      <w:bookmarkStart w:id="63" w:name="_Toc471313665"/>
      <w:bookmarkStart w:id="64" w:name="_Toc471396319"/>
      <w:bookmarkStart w:id="65" w:name="_Toc471401590"/>
      <w:bookmarkStart w:id="66" w:name="_Toc471401758"/>
      <w:bookmarkStart w:id="67" w:name="_Toc471313671"/>
      <w:bookmarkStart w:id="68" w:name="_Toc471396325"/>
      <w:bookmarkStart w:id="69" w:name="_Toc471401596"/>
      <w:bookmarkStart w:id="70" w:name="_Toc471401764"/>
      <w:bookmarkStart w:id="71" w:name="_Toc421540866"/>
      <w:bookmarkStart w:id="72" w:name="_Toc481066569"/>
      <w:bookmarkEnd w:id="63"/>
      <w:bookmarkEnd w:id="64"/>
      <w:bookmarkEnd w:id="65"/>
      <w:bookmarkEnd w:id="66"/>
      <w:bookmarkEnd w:id="67"/>
      <w:bookmarkEnd w:id="68"/>
      <w:bookmarkEnd w:id="69"/>
      <w:bookmarkEnd w:id="70"/>
      <w:r w:rsidRPr="00F07689">
        <w:t>Resources</w:t>
      </w:r>
      <w:bookmarkEnd w:id="71"/>
      <w:bookmarkEnd w:id="72"/>
    </w:p>
    <w:p w14:paraId="49D7CCE5" w14:textId="77777777" w:rsidR="00F07689" w:rsidRPr="00D370DE" w:rsidRDefault="00F07689" w:rsidP="00AB1954">
      <w:pPr>
        <w:pStyle w:val="Heading3"/>
      </w:pPr>
      <w:bookmarkStart w:id="73" w:name="_Toc471401603"/>
      <w:bookmarkStart w:id="74" w:name="_Toc471401771"/>
      <w:bookmarkStart w:id="75" w:name="_Toc471401604"/>
      <w:bookmarkStart w:id="76" w:name="_Toc471401772"/>
      <w:bookmarkStart w:id="77" w:name="_Toc471401605"/>
      <w:bookmarkStart w:id="78" w:name="_Toc471401773"/>
      <w:bookmarkStart w:id="79" w:name="_Toc421540867"/>
      <w:bookmarkStart w:id="80" w:name="_Toc481066570"/>
      <w:bookmarkEnd w:id="73"/>
      <w:bookmarkEnd w:id="74"/>
      <w:bookmarkEnd w:id="75"/>
      <w:bookmarkEnd w:id="76"/>
      <w:bookmarkEnd w:id="77"/>
      <w:bookmarkEnd w:id="78"/>
      <w:r w:rsidRPr="00D370DE">
        <w:t>Facility Specifics</w:t>
      </w:r>
      <w:bookmarkEnd w:id="79"/>
      <w:bookmarkEnd w:id="80"/>
    </w:p>
    <w:p w14:paraId="76DC521E"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2C42BD64" w14:textId="43C1A697" w:rsidR="00D575F5" w:rsidRDefault="00D575F5" w:rsidP="00D575F5">
      <w:pPr>
        <w:pStyle w:val="Caption"/>
        <w:jc w:val="center"/>
      </w:pPr>
      <w:bookmarkStart w:id="81" w:name="_Toc481066609"/>
      <w:r>
        <w:t xml:space="preserve">Table </w:t>
      </w:r>
      <w:fldSimple w:instr=" SEQ Table \* ARABIC ">
        <w:r w:rsidR="006C796E">
          <w:rPr>
            <w:noProof/>
          </w:rPr>
          <w:t>3</w:t>
        </w:r>
      </w:fldSimple>
      <w:r w:rsidRPr="005B1683">
        <w:t>: Facility-Specific Features</w:t>
      </w:r>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40C18DD4" w14:textId="77777777" w:rsidTr="00F07689">
        <w:trPr>
          <w:cantSplit/>
          <w:tblHeader/>
        </w:trPr>
        <w:tc>
          <w:tcPr>
            <w:tcW w:w="1250" w:type="pct"/>
            <w:shd w:val="clear" w:color="auto" w:fill="CCCCCC"/>
            <w:vAlign w:val="center"/>
          </w:tcPr>
          <w:p w14:paraId="30E67220" w14:textId="77777777" w:rsidR="00F07689" w:rsidRPr="00F07689" w:rsidRDefault="00F07689" w:rsidP="006A6D1C">
            <w:pPr>
              <w:pStyle w:val="TableHeading"/>
            </w:pPr>
            <w:bookmarkStart w:id="82" w:name="ColumnTitle_05"/>
            <w:bookmarkEnd w:id="82"/>
            <w:r w:rsidRPr="00F07689">
              <w:t>Site</w:t>
            </w:r>
          </w:p>
        </w:tc>
        <w:tc>
          <w:tcPr>
            <w:tcW w:w="1250" w:type="pct"/>
            <w:shd w:val="clear" w:color="auto" w:fill="CCCCCC"/>
            <w:vAlign w:val="center"/>
          </w:tcPr>
          <w:p w14:paraId="13B4FC96" w14:textId="77777777" w:rsidR="00F07689" w:rsidRPr="00F07689" w:rsidRDefault="00F07689" w:rsidP="006A6D1C">
            <w:pPr>
              <w:pStyle w:val="TableHeading"/>
            </w:pPr>
            <w:r w:rsidRPr="00F07689">
              <w:t>Space/Room</w:t>
            </w:r>
          </w:p>
        </w:tc>
        <w:tc>
          <w:tcPr>
            <w:tcW w:w="1250" w:type="pct"/>
            <w:shd w:val="clear" w:color="auto" w:fill="CCCCCC"/>
            <w:vAlign w:val="center"/>
          </w:tcPr>
          <w:p w14:paraId="214ABA7F" w14:textId="77777777" w:rsidR="00F07689" w:rsidRPr="00F07689" w:rsidRDefault="00F07689" w:rsidP="006A6D1C">
            <w:pPr>
              <w:pStyle w:val="TableHeading"/>
            </w:pPr>
            <w:r w:rsidRPr="00F07689">
              <w:t>Features Needed</w:t>
            </w:r>
          </w:p>
        </w:tc>
        <w:tc>
          <w:tcPr>
            <w:tcW w:w="1250" w:type="pct"/>
            <w:shd w:val="clear" w:color="auto" w:fill="CCCCCC"/>
            <w:vAlign w:val="center"/>
          </w:tcPr>
          <w:p w14:paraId="4AE14FDC" w14:textId="77777777" w:rsidR="00F07689" w:rsidRPr="00F07689" w:rsidRDefault="00F07689" w:rsidP="006A6D1C">
            <w:pPr>
              <w:pStyle w:val="TableHeading"/>
            </w:pPr>
            <w:r w:rsidRPr="00F07689">
              <w:t>Other</w:t>
            </w:r>
          </w:p>
        </w:tc>
      </w:tr>
      <w:tr w:rsidR="00F07689" w:rsidRPr="00F07689" w14:paraId="65E2B136" w14:textId="77777777" w:rsidTr="00F07689">
        <w:trPr>
          <w:cantSplit/>
        </w:trPr>
        <w:tc>
          <w:tcPr>
            <w:tcW w:w="1250" w:type="pct"/>
          </w:tcPr>
          <w:p w14:paraId="5C6ACEDD" w14:textId="77777777" w:rsidR="00F07689" w:rsidRPr="00F07689" w:rsidRDefault="008C6A3C" w:rsidP="006A6D1C">
            <w:pPr>
              <w:pStyle w:val="TableText"/>
            </w:pPr>
            <w:r>
              <w:t>N/A</w:t>
            </w:r>
          </w:p>
        </w:tc>
        <w:tc>
          <w:tcPr>
            <w:tcW w:w="1250" w:type="pct"/>
          </w:tcPr>
          <w:p w14:paraId="088ECDC1" w14:textId="77777777" w:rsidR="00F07689" w:rsidRPr="00F07689" w:rsidRDefault="008C6A3C" w:rsidP="006A6D1C">
            <w:pPr>
              <w:pStyle w:val="TableText"/>
            </w:pPr>
            <w:r>
              <w:t>N/A</w:t>
            </w:r>
          </w:p>
        </w:tc>
        <w:tc>
          <w:tcPr>
            <w:tcW w:w="1250" w:type="pct"/>
          </w:tcPr>
          <w:p w14:paraId="697813F1" w14:textId="77777777" w:rsidR="00F07689" w:rsidRPr="00F07689" w:rsidRDefault="008C6A3C" w:rsidP="006A6D1C">
            <w:pPr>
              <w:pStyle w:val="TableText"/>
            </w:pPr>
            <w:r>
              <w:t>N/A</w:t>
            </w:r>
          </w:p>
        </w:tc>
        <w:tc>
          <w:tcPr>
            <w:tcW w:w="1250" w:type="pct"/>
          </w:tcPr>
          <w:p w14:paraId="3EA1F28C" w14:textId="77777777" w:rsidR="00F07689" w:rsidRPr="00F07689" w:rsidRDefault="008C6A3C" w:rsidP="006A6D1C">
            <w:pPr>
              <w:pStyle w:val="TableText"/>
            </w:pPr>
            <w:r>
              <w:t>N/A</w:t>
            </w:r>
          </w:p>
        </w:tc>
      </w:tr>
    </w:tbl>
    <w:p w14:paraId="44B541FA" w14:textId="67C4F27F" w:rsidR="00F07689" w:rsidRPr="00F07689" w:rsidRDefault="00F07689" w:rsidP="00AB1954">
      <w:pPr>
        <w:pStyle w:val="Heading3"/>
      </w:pPr>
      <w:bookmarkStart w:id="83" w:name="_Toc471313679"/>
      <w:bookmarkStart w:id="84" w:name="_Toc471396333"/>
      <w:bookmarkStart w:id="85" w:name="_Toc471401607"/>
      <w:bookmarkStart w:id="86" w:name="_Toc471401775"/>
      <w:bookmarkStart w:id="87" w:name="_Toc471313684"/>
      <w:bookmarkStart w:id="88" w:name="_Toc471396338"/>
      <w:bookmarkStart w:id="89" w:name="_Toc471401612"/>
      <w:bookmarkStart w:id="90" w:name="_Toc471401780"/>
      <w:bookmarkStart w:id="91" w:name="_Toc421540868"/>
      <w:bookmarkStart w:id="92" w:name="_Toc481066571"/>
      <w:bookmarkEnd w:id="83"/>
      <w:bookmarkEnd w:id="84"/>
      <w:bookmarkEnd w:id="85"/>
      <w:bookmarkEnd w:id="86"/>
      <w:bookmarkEnd w:id="87"/>
      <w:bookmarkEnd w:id="88"/>
      <w:bookmarkEnd w:id="89"/>
      <w:bookmarkEnd w:id="90"/>
      <w:r w:rsidRPr="00F07689">
        <w:t>Hardware</w:t>
      </w:r>
      <w:bookmarkEnd w:id="91"/>
      <w:bookmarkEnd w:id="92"/>
    </w:p>
    <w:p w14:paraId="78B0FA18"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48B49E43" w14:textId="2A3BBEF9" w:rsidR="00D575F5" w:rsidRDefault="00D575F5" w:rsidP="00D575F5">
      <w:pPr>
        <w:pStyle w:val="Caption"/>
        <w:jc w:val="center"/>
      </w:pPr>
      <w:bookmarkStart w:id="93" w:name="_Toc481066610"/>
      <w:r>
        <w:t xml:space="preserve">Table </w:t>
      </w:r>
      <w:fldSimple w:instr=" SEQ Table \* ARABIC ">
        <w:r w:rsidR="006C796E">
          <w:rPr>
            <w:noProof/>
          </w:rPr>
          <w:t>4</w:t>
        </w:r>
      </w:fldSimple>
      <w:r w:rsidRPr="00E57B2A">
        <w:t>: Hardware Specifications</w:t>
      </w:r>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00D7B606" w14:textId="77777777" w:rsidTr="00F07689">
        <w:trPr>
          <w:cantSplit/>
          <w:tblHeader/>
        </w:trPr>
        <w:tc>
          <w:tcPr>
            <w:tcW w:w="805" w:type="pct"/>
            <w:shd w:val="clear" w:color="auto" w:fill="CCCCCC"/>
            <w:vAlign w:val="center"/>
          </w:tcPr>
          <w:p w14:paraId="57F4956A" w14:textId="77777777" w:rsidR="00F07689" w:rsidRPr="00F07689" w:rsidRDefault="00F07689" w:rsidP="006A6D1C">
            <w:pPr>
              <w:pStyle w:val="TableHeading"/>
            </w:pPr>
            <w:bookmarkStart w:id="94" w:name="ColumnTitle_06"/>
            <w:bookmarkEnd w:id="94"/>
            <w:r w:rsidRPr="00F07689">
              <w:t>Required Hardware</w:t>
            </w:r>
          </w:p>
        </w:tc>
        <w:tc>
          <w:tcPr>
            <w:tcW w:w="805" w:type="pct"/>
            <w:shd w:val="clear" w:color="auto" w:fill="CCCCCC"/>
            <w:vAlign w:val="center"/>
          </w:tcPr>
          <w:p w14:paraId="5D14E98F" w14:textId="77777777" w:rsidR="00F07689" w:rsidRPr="00F07689" w:rsidRDefault="00F07689" w:rsidP="006A6D1C">
            <w:pPr>
              <w:pStyle w:val="TableHeading"/>
            </w:pPr>
            <w:r w:rsidRPr="00F07689">
              <w:t>Model</w:t>
            </w:r>
          </w:p>
        </w:tc>
        <w:tc>
          <w:tcPr>
            <w:tcW w:w="805" w:type="pct"/>
            <w:shd w:val="clear" w:color="auto" w:fill="CCCCCC"/>
            <w:vAlign w:val="center"/>
          </w:tcPr>
          <w:p w14:paraId="0650FBED" w14:textId="77777777" w:rsidR="00F07689" w:rsidRPr="00F07689" w:rsidRDefault="00F07689" w:rsidP="006A6D1C">
            <w:pPr>
              <w:pStyle w:val="TableHeading"/>
            </w:pPr>
            <w:r w:rsidRPr="00F07689">
              <w:t>Version</w:t>
            </w:r>
          </w:p>
        </w:tc>
        <w:tc>
          <w:tcPr>
            <w:tcW w:w="904" w:type="pct"/>
            <w:shd w:val="clear" w:color="auto" w:fill="CCCCCC"/>
            <w:vAlign w:val="center"/>
          </w:tcPr>
          <w:p w14:paraId="6BDD78EE" w14:textId="77777777" w:rsidR="00F07689" w:rsidRPr="00F07689" w:rsidRDefault="00F07689" w:rsidP="006A6D1C">
            <w:pPr>
              <w:pStyle w:val="TableHeading"/>
            </w:pPr>
            <w:r w:rsidRPr="00F07689">
              <w:t>Configuration</w:t>
            </w:r>
          </w:p>
        </w:tc>
        <w:tc>
          <w:tcPr>
            <w:tcW w:w="878" w:type="pct"/>
            <w:shd w:val="clear" w:color="auto" w:fill="CCCCCC"/>
            <w:vAlign w:val="center"/>
          </w:tcPr>
          <w:p w14:paraId="2A752764" w14:textId="77777777" w:rsidR="00F07689" w:rsidRPr="00F07689" w:rsidRDefault="00F07689" w:rsidP="006A6D1C">
            <w:pPr>
              <w:pStyle w:val="TableHeading"/>
            </w:pPr>
            <w:r w:rsidRPr="00F07689">
              <w:t>Manufacturer</w:t>
            </w:r>
          </w:p>
        </w:tc>
        <w:tc>
          <w:tcPr>
            <w:tcW w:w="803" w:type="pct"/>
            <w:shd w:val="clear" w:color="auto" w:fill="CCCCCC"/>
            <w:vAlign w:val="center"/>
          </w:tcPr>
          <w:p w14:paraId="6B74F494" w14:textId="77777777" w:rsidR="00F07689" w:rsidRPr="00F07689" w:rsidRDefault="00F07689" w:rsidP="006A6D1C">
            <w:pPr>
              <w:pStyle w:val="TableHeading"/>
            </w:pPr>
            <w:r w:rsidRPr="00F07689">
              <w:t>Other</w:t>
            </w:r>
          </w:p>
        </w:tc>
      </w:tr>
      <w:tr w:rsidR="00F07689" w:rsidRPr="00F07689" w14:paraId="4E841508" w14:textId="77777777" w:rsidTr="00F07689">
        <w:trPr>
          <w:cantSplit/>
        </w:trPr>
        <w:tc>
          <w:tcPr>
            <w:tcW w:w="805" w:type="pct"/>
          </w:tcPr>
          <w:p w14:paraId="6E6EB927" w14:textId="77777777" w:rsidR="00F07689" w:rsidRPr="00F07689" w:rsidRDefault="008C6A3C" w:rsidP="006A6D1C">
            <w:pPr>
              <w:pStyle w:val="TableText"/>
            </w:pPr>
            <w:r>
              <w:t>Existing VistA system</w:t>
            </w:r>
          </w:p>
        </w:tc>
        <w:tc>
          <w:tcPr>
            <w:tcW w:w="805" w:type="pct"/>
          </w:tcPr>
          <w:p w14:paraId="28C1F71F" w14:textId="77777777" w:rsidR="00F07689" w:rsidRPr="00F07689" w:rsidRDefault="008C6A3C" w:rsidP="006A6D1C">
            <w:pPr>
              <w:pStyle w:val="TableText"/>
            </w:pPr>
            <w:r>
              <w:t>N/A</w:t>
            </w:r>
          </w:p>
        </w:tc>
        <w:tc>
          <w:tcPr>
            <w:tcW w:w="805" w:type="pct"/>
          </w:tcPr>
          <w:p w14:paraId="34321922" w14:textId="77777777" w:rsidR="00F07689" w:rsidRPr="00F07689" w:rsidRDefault="008C6A3C" w:rsidP="006A6D1C">
            <w:pPr>
              <w:pStyle w:val="TableText"/>
            </w:pPr>
            <w:r>
              <w:t>N/A</w:t>
            </w:r>
          </w:p>
        </w:tc>
        <w:tc>
          <w:tcPr>
            <w:tcW w:w="904" w:type="pct"/>
          </w:tcPr>
          <w:p w14:paraId="00FB0206" w14:textId="77777777" w:rsidR="00F07689" w:rsidRPr="00F07689" w:rsidRDefault="008C6A3C" w:rsidP="006A6D1C">
            <w:pPr>
              <w:pStyle w:val="TableText"/>
            </w:pPr>
            <w:r>
              <w:t>N/A</w:t>
            </w:r>
          </w:p>
        </w:tc>
        <w:tc>
          <w:tcPr>
            <w:tcW w:w="878" w:type="pct"/>
          </w:tcPr>
          <w:p w14:paraId="38895D66" w14:textId="77777777" w:rsidR="00F07689" w:rsidRPr="00F07689" w:rsidRDefault="008C6A3C" w:rsidP="006A6D1C">
            <w:pPr>
              <w:pStyle w:val="TableText"/>
            </w:pPr>
            <w:r>
              <w:t>N/A</w:t>
            </w:r>
          </w:p>
        </w:tc>
        <w:tc>
          <w:tcPr>
            <w:tcW w:w="803" w:type="pct"/>
          </w:tcPr>
          <w:p w14:paraId="08D0D4E5" w14:textId="77777777" w:rsidR="00F07689" w:rsidRPr="00F07689" w:rsidRDefault="008C6A3C" w:rsidP="006A6D1C">
            <w:pPr>
              <w:pStyle w:val="TableText"/>
            </w:pPr>
            <w:r>
              <w:t>N/A</w:t>
            </w:r>
          </w:p>
        </w:tc>
      </w:tr>
    </w:tbl>
    <w:p w14:paraId="3C27A474"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57DCDA18" w14:textId="0997ED9F" w:rsidR="00F07689" w:rsidRPr="00F07689" w:rsidRDefault="00F07689" w:rsidP="00AB1954">
      <w:pPr>
        <w:pStyle w:val="Heading3"/>
      </w:pPr>
      <w:bookmarkStart w:id="95" w:name="_Toc421540869"/>
      <w:bookmarkStart w:id="96" w:name="_Toc481066572"/>
      <w:r w:rsidRPr="00F07689">
        <w:t>Software</w:t>
      </w:r>
      <w:bookmarkEnd w:id="95"/>
      <w:bookmarkEnd w:id="96"/>
    </w:p>
    <w:p w14:paraId="4EA7B065"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78685B99" w14:textId="518DA394" w:rsidR="00D575F5" w:rsidRDefault="00D575F5" w:rsidP="00D575F5">
      <w:pPr>
        <w:pStyle w:val="Caption"/>
        <w:jc w:val="center"/>
      </w:pPr>
      <w:bookmarkStart w:id="97" w:name="_Toc481066611"/>
      <w:r>
        <w:t xml:space="preserve">Table </w:t>
      </w:r>
      <w:fldSimple w:instr=" SEQ Table \* ARABIC ">
        <w:r w:rsidR="006C796E">
          <w:rPr>
            <w:noProof/>
          </w:rPr>
          <w:t>5</w:t>
        </w:r>
      </w:fldSimple>
      <w:r w:rsidRPr="00DA2819">
        <w:t>: Software Specifications</w:t>
      </w:r>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515"/>
        <w:gridCol w:w="1517"/>
        <w:gridCol w:w="1705"/>
        <w:gridCol w:w="1657"/>
        <w:gridCol w:w="1511"/>
      </w:tblGrid>
      <w:tr w:rsidR="00F07689" w:rsidRPr="00F07689" w14:paraId="75A06D26" w14:textId="77777777" w:rsidTr="006A6D1C">
        <w:trPr>
          <w:cantSplit/>
          <w:tblHeader/>
        </w:trPr>
        <w:tc>
          <w:tcPr>
            <w:tcW w:w="872" w:type="pct"/>
            <w:shd w:val="clear" w:color="auto" w:fill="CCCCCC"/>
            <w:vAlign w:val="center"/>
          </w:tcPr>
          <w:p w14:paraId="7D18AEDF" w14:textId="77777777" w:rsidR="00F07689" w:rsidRPr="00F07689" w:rsidRDefault="00F07689" w:rsidP="006A6D1C">
            <w:pPr>
              <w:pStyle w:val="TableHeading"/>
            </w:pPr>
            <w:bookmarkStart w:id="98" w:name="ColumnTitle_07"/>
            <w:bookmarkEnd w:id="98"/>
            <w:r w:rsidRPr="00F07689">
              <w:t>Required Software</w:t>
            </w:r>
          </w:p>
        </w:tc>
        <w:tc>
          <w:tcPr>
            <w:tcW w:w="791" w:type="pct"/>
            <w:shd w:val="clear" w:color="auto" w:fill="CCCCCC"/>
            <w:vAlign w:val="center"/>
          </w:tcPr>
          <w:p w14:paraId="36F9AA6E" w14:textId="77777777" w:rsidR="00F07689" w:rsidRPr="00F07689" w:rsidRDefault="00F07689" w:rsidP="006A6D1C">
            <w:pPr>
              <w:pStyle w:val="TableHeading"/>
            </w:pPr>
            <w:r w:rsidRPr="00F07689">
              <w:t>Make</w:t>
            </w:r>
          </w:p>
        </w:tc>
        <w:tc>
          <w:tcPr>
            <w:tcW w:w="792" w:type="pct"/>
            <w:shd w:val="clear" w:color="auto" w:fill="CCCCCC"/>
            <w:vAlign w:val="center"/>
          </w:tcPr>
          <w:p w14:paraId="230C1CE6" w14:textId="77777777" w:rsidR="00F07689" w:rsidRPr="00F07689" w:rsidRDefault="00F07689" w:rsidP="006A6D1C">
            <w:pPr>
              <w:pStyle w:val="TableHeading"/>
            </w:pPr>
            <w:r w:rsidRPr="00F07689">
              <w:t>Version</w:t>
            </w:r>
          </w:p>
        </w:tc>
        <w:tc>
          <w:tcPr>
            <w:tcW w:w="890" w:type="pct"/>
            <w:shd w:val="clear" w:color="auto" w:fill="CCCCCC"/>
            <w:vAlign w:val="center"/>
          </w:tcPr>
          <w:p w14:paraId="22BD5C5A" w14:textId="77777777" w:rsidR="00F07689" w:rsidRPr="00F07689" w:rsidRDefault="00F07689" w:rsidP="006A6D1C">
            <w:pPr>
              <w:pStyle w:val="TableHeading"/>
            </w:pPr>
            <w:r w:rsidRPr="00F07689">
              <w:t>Configuration</w:t>
            </w:r>
          </w:p>
        </w:tc>
        <w:tc>
          <w:tcPr>
            <w:tcW w:w="865" w:type="pct"/>
            <w:shd w:val="clear" w:color="auto" w:fill="CCCCCC"/>
            <w:vAlign w:val="center"/>
          </w:tcPr>
          <w:p w14:paraId="558CB665" w14:textId="77777777" w:rsidR="00F07689" w:rsidRPr="00F07689" w:rsidRDefault="00F07689" w:rsidP="006A6D1C">
            <w:pPr>
              <w:pStyle w:val="TableHeading"/>
            </w:pPr>
            <w:r w:rsidRPr="00F07689">
              <w:t>Manufacturer</w:t>
            </w:r>
          </w:p>
        </w:tc>
        <w:tc>
          <w:tcPr>
            <w:tcW w:w="789" w:type="pct"/>
            <w:shd w:val="clear" w:color="auto" w:fill="CCCCCC"/>
            <w:vAlign w:val="center"/>
          </w:tcPr>
          <w:p w14:paraId="123E2865" w14:textId="77777777" w:rsidR="00F07689" w:rsidRPr="00F07689" w:rsidRDefault="00F07689" w:rsidP="006A6D1C">
            <w:pPr>
              <w:pStyle w:val="TableHeading"/>
            </w:pPr>
            <w:r w:rsidRPr="00F07689">
              <w:t>Other</w:t>
            </w:r>
          </w:p>
        </w:tc>
      </w:tr>
      <w:tr w:rsidR="00F07689" w:rsidRPr="00F07689" w14:paraId="2AB2CA5E" w14:textId="77777777" w:rsidTr="009A63FF">
        <w:trPr>
          <w:cantSplit/>
        </w:trPr>
        <w:tc>
          <w:tcPr>
            <w:tcW w:w="872" w:type="pct"/>
          </w:tcPr>
          <w:p w14:paraId="26884F6E" w14:textId="2872172D" w:rsidR="00F07689" w:rsidRPr="00F07689" w:rsidRDefault="008C6A3C" w:rsidP="006A6D1C">
            <w:pPr>
              <w:pStyle w:val="TableText"/>
            </w:pPr>
            <w:r>
              <w:lastRenderedPageBreak/>
              <w:t xml:space="preserve">Fully patched </w:t>
            </w:r>
            <w:r w:rsidR="00F51711">
              <w:t>E Claims Management Engine</w:t>
            </w:r>
            <w:r w:rsidR="007453E5">
              <w:t xml:space="preserve"> </w:t>
            </w:r>
            <w:r>
              <w:t>package within VistA</w:t>
            </w:r>
          </w:p>
        </w:tc>
        <w:tc>
          <w:tcPr>
            <w:tcW w:w="791" w:type="pct"/>
          </w:tcPr>
          <w:p w14:paraId="565BF5EB" w14:textId="77777777" w:rsidR="00F07689" w:rsidRPr="00F07689" w:rsidRDefault="008C6A3C" w:rsidP="006A6D1C">
            <w:pPr>
              <w:pStyle w:val="TableText"/>
            </w:pPr>
            <w:r>
              <w:t>N/A</w:t>
            </w:r>
          </w:p>
        </w:tc>
        <w:tc>
          <w:tcPr>
            <w:tcW w:w="792" w:type="pct"/>
          </w:tcPr>
          <w:p w14:paraId="20F612BD" w14:textId="7DB63C99" w:rsidR="00F07689" w:rsidRPr="00F07689" w:rsidRDefault="00F51711" w:rsidP="006A6D1C">
            <w:pPr>
              <w:pStyle w:val="TableText"/>
            </w:pPr>
            <w:r>
              <w:t>1</w:t>
            </w:r>
            <w:r w:rsidR="007453E5">
              <w:t>.0</w:t>
            </w:r>
          </w:p>
        </w:tc>
        <w:tc>
          <w:tcPr>
            <w:tcW w:w="890" w:type="pct"/>
          </w:tcPr>
          <w:p w14:paraId="1B399263" w14:textId="77777777" w:rsidR="00F07689" w:rsidRPr="00F07689" w:rsidRDefault="008C6A3C" w:rsidP="006A6D1C">
            <w:pPr>
              <w:pStyle w:val="TableText"/>
            </w:pPr>
            <w:r>
              <w:t>N/A</w:t>
            </w:r>
          </w:p>
        </w:tc>
        <w:tc>
          <w:tcPr>
            <w:tcW w:w="865" w:type="pct"/>
          </w:tcPr>
          <w:p w14:paraId="0AB19C83" w14:textId="77777777" w:rsidR="00F07689" w:rsidRPr="00F07689" w:rsidRDefault="008C6A3C" w:rsidP="006A6D1C">
            <w:pPr>
              <w:pStyle w:val="TableText"/>
            </w:pPr>
            <w:r>
              <w:t>N/A</w:t>
            </w:r>
          </w:p>
        </w:tc>
        <w:tc>
          <w:tcPr>
            <w:tcW w:w="789" w:type="pct"/>
          </w:tcPr>
          <w:p w14:paraId="5ACDF813" w14:textId="77777777" w:rsidR="00F07689" w:rsidRPr="00F07689" w:rsidRDefault="008C6A3C" w:rsidP="006A6D1C">
            <w:pPr>
              <w:pStyle w:val="TableText"/>
            </w:pPr>
            <w:r>
              <w:t>N/A</w:t>
            </w:r>
          </w:p>
        </w:tc>
      </w:tr>
      <w:tr w:rsidR="007453E5" w:rsidRPr="00F07689" w14:paraId="5CDD1060" w14:textId="77777777" w:rsidTr="009A63FF">
        <w:trPr>
          <w:cantSplit/>
        </w:trPr>
        <w:tc>
          <w:tcPr>
            <w:tcW w:w="872" w:type="pct"/>
            <w:tcBorders>
              <w:top w:val="single" w:sz="4" w:space="0" w:color="auto"/>
              <w:left w:val="single" w:sz="4" w:space="0" w:color="auto"/>
              <w:bottom w:val="single" w:sz="4" w:space="0" w:color="auto"/>
              <w:right w:val="single" w:sz="4" w:space="0" w:color="auto"/>
            </w:tcBorders>
          </w:tcPr>
          <w:p w14:paraId="280A4D58" w14:textId="1536092E" w:rsidR="007453E5" w:rsidRPr="00F51711" w:rsidRDefault="00572BC7" w:rsidP="006A6D1C">
            <w:pPr>
              <w:pStyle w:val="TableText"/>
              <w:rPr>
                <w:highlight w:val="yellow"/>
              </w:rPr>
            </w:pPr>
            <w:r>
              <w:t>BPS*1.0*20</w:t>
            </w:r>
          </w:p>
        </w:tc>
        <w:tc>
          <w:tcPr>
            <w:tcW w:w="791" w:type="pct"/>
            <w:tcBorders>
              <w:top w:val="single" w:sz="4" w:space="0" w:color="auto"/>
              <w:left w:val="single" w:sz="4" w:space="0" w:color="auto"/>
              <w:bottom w:val="single" w:sz="4" w:space="0" w:color="auto"/>
              <w:right w:val="single" w:sz="4" w:space="0" w:color="auto"/>
            </w:tcBorders>
          </w:tcPr>
          <w:p w14:paraId="2E45F09A" w14:textId="77777777" w:rsidR="007453E5" w:rsidRPr="00F07689" w:rsidRDefault="007453E5" w:rsidP="006A6D1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4C2C104C" w14:textId="77777777" w:rsidR="007453E5" w:rsidRPr="00F07689" w:rsidRDefault="007453E5" w:rsidP="006A6D1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517A10F8" w14:textId="77777777" w:rsidR="007453E5" w:rsidRPr="00F07689" w:rsidRDefault="007453E5" w:rsidP="006A6D1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52E9E05F" w14:textId="77777777" w:rsidR="007453E5" w:rsidRPr="00F07689" w:rsidRDefault="007453E5" w:rsidP="006A6D1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71517406" w14:textId="77777777" w:rsidR="007453E5" w:rsidRPr="00F07689" w:rsidRDefault="007453E5" w:rsidP="006A6D1C">
            <w:pPr>
              <w:pStyle w:val="TableText"/>
            </w:pPr>
            <w:r>
              <w:t>N/A</w:t>
            </w:r>
          </w:p>
        </w:tc>
      </w:tr>
    </w:tbl>
    <w:p w14:paraId="37FA78CF" w14:textId="77777777"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1EF9625D" w14:textId="2483AD6D" w:rsidR="0005370A" w:rsidRPr="0005370A" w:rsidRDefault="0005370A" w:rsidP="00AB1954">
      <w:pPr>
        <w:pStyle w:val="Heading3"/>
      </w:pPr>
      <w:bookmarkStart w:id="99" w:name="_Toc421540871"/>
      <w:bookmarkStart w:id="100" w:name="_Toc481066573"/>
      <w:r w:rsidRPr="0005370A">
        <w:t>Co</w:t>
      </w:r>
      <w:r w:rsidRPr="00C53D0C">
        <w:t>mmunica</w:t>
      </w:r>
      <w:r w:rsidRPr="0005370A">
        <w:t>tions</w:t>
      </w:r>
      <w:bookmarkEnd w:id="99"/>
      <w:bookmarkEnd w:id="100"/>
    </w:p>
    <w:p w14:paraId="603F3B76" w14:textId="381674CF" w:rsidR="009B2E03" w:rsidRDefault="009B2E03" w:rsidP="009B2E03">
      <w:r w:rsidRPr="00312833">
        <w:t>T</w:t>
      </w:r>
      <w:r>
        <w:t xml:space="preserve">he sites that are participating in field testing (IOC) will use the “Patch Tracking” message in Outlook to communicate with the </w:t>
      </w:r>
      <w:r w:rsidR="009A63FF">
        <w:t>ePharmacy</w:t>
      </w:r>
      <w:r>
        <w:t xml:space="preserve"> eBusiness team, the developers, and product support personnel.</w:t>
      </w:r>
    </w:p>
    <w:p w14:paraId="74D9081D" w14:textId="77777777" w:rsidR="00D43555" w:rsidRPr="00C73322" w:rsidRDefault="00D43555" w:rsidP="00AB1954">
      <w:pPr>
        <w:pStyle w:val="Heading4"/>
      </w:pPr>
      <w:bookmarkStart w:id="101" w:name="_Toc481066574"/>
      <w:r w:rsidRPr="00C73322">
        <w:t>Deployment/Installation/Back-Out Checklist</w:t>
      </w:r>
      <w:bookmarkEnd w:id="101"/>
    </w:p>
    <w:p w14:paraId="4519301A" w14:textId="6413AA95" w:rsidR="00C73322" w:rsidRDefault="00C73322" w:rsidP="00370FF3">
      <w:r w:rsidRPr="00C73322">
        <w:t>The Release Management</w:t>
      </w:r>
      <w:r w:rsidR="007453E5">
        <w:t xml:space="preserve"> team will deploy the patch </w:t>
      </w:r>
      <w:r w:rsidR="00F51711">
        <w:t>BPS*1.0*21</w:t>
      </w:r>
      <w:r w:rsidRPr="00C73322">
        <w:t>, which is tracked</w:t>
      </w:r>
      <w:r w:rsidR="005302FE">
        <w:t xml:space="preserve"> nationally for all VAMCs</w:t>
      </w:r>
      <w:r w:rsidRPr="00C73322">
        <w:t xml:space="preserve"> in the NPM in Forum</w:t>
      </w:r>
      <w:r w:rsidR="005302FE">
        <w:t>.</w:t>
      </w:r>
      <w:r w:rsidRPr="00C73322">
        <w:t xml:space="preserve"> Forum automatically tracks the patches as they are installed in the different VAMC production systems. One can run a report in Forum to identify when </w:t>
      </w:r>
      <w:r w:rsidR="00572BC7">
        <w:t xml:space="preserve">and by whom </w:t>
      </w:r>
      <w:r w:rsidRPr="00C73322">
        <w:t>the patch was installed in the VistA production at each si</w:t>
      </w:r>
      <w:r w:rsidR="00572BC7">
        <w:t>te</w:t>
      </w:r>
      <w:r w:rsidRPr="00C73322">
        <w:t xml:space="preserve">. A report can also be run to identify which sites have not </w:t>
      </w:r>
      <w:r w:rsidR="005302FE">
        <w:t xml:space="preserve">currently </w:t>
      </w:r>
      <w:r w:rsidRPr="00C73322">
        <w:t>installed the patch in their VistA production system.</w:t>
      </w:r>
    </w:p>
    <w:p w14:paraId="7257411D" w14:textId="77777777" w:rsidR="00C73322" w:rsidRDefault="00C73322" w:rsidP="00370FF3"/>
    <w:p w14:paraId="1869F66A" w14:textId="77777777" w:rsidR="00370FF3" w:rsidRPr="00C73322" w:rsidRDefault="00C73322" w:rsidP="00370FF3">
      <w:r w:rsidRPr="00C73322">
        <w:t>Therefore, this information does not need to be manually tracked in the chart below.</w:t>
      </w:r>
    </w:p>
    <w:p w14:paraId="328C374A" w14:textId="3548612B" w:rsidR="00D575F5" w:rsidRDefault="00D575F5" w:rsidP="00D575F5">
      <w:pPr>
        <w:pStyle w:val="Caption"/>
        <w:jc w:val="center"/>
      </w:pPr>
      <w:bookmarkStart w:id="102" w:name="_Toc481066612"/>
      <w:r>
        <w:t xml:space="preserve">Table </w:t>
      </w:r>
      <w:fldSimple w:instr=" SEQ Table \* ARABIC ">
        <w:r w:rsidR="006C796E">
          <w:rPr>
            <w:noProof/>
          </w:rPr>
          <w:t>6</w:t>
        </w:r>
      </w:fldSimple>
      <w:r w:rsidRPr="005927B3">
        <w:t>: Deployment/Installation/Back-Out Checklist</w:t>
      </w:r>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30"/>
        <w:gridCol w:w="2331"/>
        <w:gridCol w:w="2348"/>
      </w:tblGrid>
      <w:tr w:rsidR="004250FD" w14:paraId="5483BD37" w14:textId="77777777" w:rsidTr="003305E8">
        <w:tc>
          <w:tcPr>
            <w:tcW w:w="2341" w:type="dxa"/>
            <w:shd w:val="clear" w:color="auto" w:fill="CCCCCC"/>
          </w:tcPr>
          <w:p w14:paraId="1CB0821E" w14:textId="77777777" w:rsidR="004250FD" w:rsidRPr="00236972" w:rsidRDefault="004250FD" w:rsidP="006A6D1C">
            <w:pPr>
              <w:pStyle w:val="TableHeading"/>
            </w:pPr>
            <w:r w:rsidRPr="00236972">
              <w:t>Activity</w:t>
            </w:r>
          </w:p>
        </w:tc>
        <w:tc>
          <w:tcPr>
            <w:tcW w:w="2330" w:type="dxa"/>
            <w:shd w:val="clear" w:color="auto" w:fill="CCCCCC"/>
          </w:tcPr>
          <w:p w14:paraId="3A7C8B52" w14:textId="77777777" w:rsidR="004250FD" w:rsidRPr="00236972" w:rsidRDefault="004250FD" w:rsidP="006A6D1C">
            <w:pPr>
              <w:pStyle w:val="TableHeading"/>
            </w:pPr>
            <w:r w:rsidRPr="00236972">
              <w:t>Day</w:t>
            </w:r>
          </w:p>
        </w:tc>
        <w:tc>
          <w:tcPr>
            <w:tcW w:w="2331" w:type="dxa"/>
            <w:shd w:val="clear" w:color="auto" w:fill="CCCCCC"/>
          </w:tcPr>
          <w:p w14:paraId="56F99B22" w14:textId="77777777" w:rsidR="004250FD" w:rsidRPr="00236972" w:rsidRDefault="004250FD" w:rsidP="006A6D1C">
            <w:pPr>
              <w:pStyle w:val="TableHeading"/>
            </w:pPr>
            <w:r w:rsidRPr="00236972">
              <w:t>Time</w:t>
            </w:r>
          </w:p>
        </w:tc>
        <w:tc>
          <w:tcPr>
            <w:tcW w:w="2348" w:type="dxa"/>
            <w:shd w:val="clear" w:color="auto" w:fill="CCCCCC"/>
          </w:tcPr>
          <w:p w14:paraId="40C15918" w14:textId="77777777" w:rsidR="004250FD" w:rsidRPr="00236972" w:rsidRDefault="004250FD" w:rsidP="006A6D1C">
            <w:pPr>
              <w:pStyle w:val="TableHeading"/>
            </w:pPr>
            <w:r w:rsidRPr="00236972">
              <w:t>Individual who completed task</w:t>
            </w:r>
          </w:p>
        </w:tc>
      </w:tr>
      <w:tr w:rsidR="00C73322" w14:paraId="4CFAA74D" w14:textId="77777777" w:rsidTr="00D575F5">
        <w:trPr>
          <w:trHeight w:val="440"/>
        </w:trPr>
        <w:tc>
          <w:tcPr>
            <w:tcW w:w="2341" w:type="dxa"/>
            <w:shd w:val="clear" w:color="auto" w:fill="auto"/>
          </w:tcPr>
          <w:p w14:paraId="5CFEDC77" w14:textId="77777777" w:rsidR="00C73322" w:rsidRPr="00236972" w:rsidRDefault="00C73322" w:rsidP="006A6D1C">
            <w:pPr>
              <w:pStyle w:val="TableText"/>
            </w:pPr>
            <w:r w:rsidRPr="00236972">
              <w:t>Deploy</w:t>
            </w:r>
          </w:p>
        </w:tc>
        <w:tc>
          <w:tcPr>
            <w:tcW w:w="2330" w:type="dxa"/>
            <w:shd w:val="clear" w:color="auto" w:fill="auto"/>
          </w:tcPr>
          <w:p w14:paraId="385CBA3E" w14:textId="77777777" w:rsidR="00C73322" w:rsidRPr="00236972" w:rsidRDefault="00C73322" w:rsidP="006A6D1C">
            <w:pPr>
              <w:pStyle w:val="TableText"/>
              <w:rPr>
                <w:sz w:val="24"/>
              </w:rPr>
            </w:pPr>
            <w:r w:rsidRPr="00EC2861">
              <w:rPr>
                <w:sz w:val="24"/>
              </w:rPr>
              <w:t>N/A</w:t>
            </w:r>
          </w:p>
        </w:tc>
        <w:tc>
          <w:tcPr>
            <w:tcW w:w="2331" w:type="dxa"/>
            <w:shd w:val="clear" w:color="auto" w:fill="auto"/>
          </w:tcPr>
          <w:p w14:paraId="58619D69" w14:textId="77777777" w:rsidR="00C73322" w:rsidRPr="00236972" w:rsidRDefault="00C73322" w:rsidP="006A6D1C">
            <w:pPr>
              <w:pStyle w:val="TableText"/>
              <w:rPr>
                <w:sz w:val="24"/>
              </w:rPr>
            </w:pPr>
            <w:r w:rsidRPr="00EC2861">
              <w:rPr>
                <w:sz w:val="24"/>
              </w:rPr>
              <w:t>N/A</w:t>
            </w:r>
          </w:p>
        </w:tc>
        <w:tc>
          <w:tcPr>
            <w:tcW w:w="2348" w:type="dxa"/>
            <w:shd w:val="clear" w:color="auto" w:fill="auto"/>
          </w:tcPr>
          <w:p w14:paraId="33E0AA86" w14:textId="77777777" w:rsidR="00C73322" w:rsidRPr="00236972" w:rsidRDefault="00C73322" w:rsidP="006A6D1C">
            <w:pPr>
              <w:pStyle w:val="TableText"/>
              <w:rPr>
                <w:sz w:val="24"/>
              </w:rPr>
            </w:pPr>
            <w:r w:rsidRPr="00EC2861">
              <w:rPr>
                <w:sz w:val="24"/>
              </w:rPr>
              <w:t>N/A</w:t>
            </w:r>
          </w:p>
        </w:tc>
      </w:tr>
      <w:tr w:rsidR="00C73322" w14:paraId="3156E6A4" w14:textId="77777777" w:rsidTr="00D575F5">
        <w:trPr>
          <w:trHeight w:val="458"/>
        </w:trPr>
        <w:tc>
          <w:tcPr>
            <w:tcW w:w="2341" w:type="dxa"/>
            <w:shd w:val="clear" w:color="auto" w:fill="auto"/>
          </w:tcPr>
          <w:p w14:paraId="46F11FE5" w14:textId="77777777" w:rsidR="00C73322" w:rsidRPr="00236972" w:rsidRDefault="00C73322" w:rsidP="006A6D1C">
            <w:pPr>
              <w:pStyle w:val="TableText"/>
            </w:pPr>
            <w:r w:rsidRPr="00236972">
              <w:t>Install</w:t>
            </w:r>
          </w:p>
        </w:tc>
        <w:tc>
          <w:tcPr>
            <w:tcW w:w="2330" w:type="dxa"/>
            <w:shd w:val="clear" w:color="auto" w:fill="auto"/>
          </w:tcPr>
          <w:p w14:paraId="2B6175C0" w14:textId="77777777" w:rsidR="00C73322" w:rsidRPr="00236972" w:rsidRDefault="00C73322" w:rsidP="006A6D1C">
            <w:pPr>
              <w:pStyle w:val="TableText"/>
              <w:rPr>
                <w:sz w:val="24"/>
              </w:rPr>
            </w:pPr>
            <w:r w:rsidRPr="00EC2861">
              <w:rPr>
                <w:sz w:val="24"/>
              </w:rPr>
              <w:t>N/A</w:t>
            </w:r>
          </w:p>
        </w:tc>
        <w:tc>
          <w:tcPr>
            <w:tcW w:w="2331" w:type="dxa"/>
            <w:shd w:val="clear" w:color="auto" w:fill="auto"/>
          </w:tcPr>
          <w:p w14:paraId="54EF0D42" w14:textId="77777777" w:rsidR="00C73322" w:rsidRPr="00236972" w:rsidRDefault="00C73322" w:rsidP="006A6D1C">
            <w:pPr>
              <w:pStyle w:val="TableText"/>
              <w:rPr>
                <w:sz w:val="24"/>
              </w:rPr>
            </w:pPr>
            <w:r w:rsidRPr="00EC2861">
              <w:rPr>
                <w:sz w:val="24"/>
              </w:rPr>
              <w:t>N/A</w:t>
            </w:r>
          </w:p>
        </w:tc>
        <w:tc>
          <w:tcPr>
            <w:tcW w:w="2348" w:type="dxa"/>
            <w:shd w:val="clear" w:color="auto" w:fill="auto"/>
          </w:tcPr>
          <w:p w14:paraId="71DC73E4" w14:textId="77777777" w:rsidR="00C73322" w:rsidRPr="00236972" w:rsidRDefault="00C73322" w:rsidP="006A6D1C">
            <w:pPr>
              <w:pStyle w:val="TableText"/>
              <w:rPr>
                <w:sz w:val="24"/>
              </w:rPr>
            </w:pPr>
            <w:r w:rsidRPr="00EC2861">
              <w:rPr>
                <w:sz w:val="24"/>
              </w:rPr>
              <w:t>N/A</w:t>
            </w:r>
          </w:p>
        </w:tc>
      </w:tr>
    </w:tbl>
    <w:p w14:paraId="6DDB024F" w14:textId="77777777" w:rsidR="0005370A" w:rsidRPr="00F07689" w:rsidRDefault="0005370A" w:rsidP="00F07689">
      <w:pPr>
        <w:spacing w:before="120" w:after="120"/>
        <w:rPr>
          <w:sz w:val="24"/>
          <w:szCs w:val="20"/>
        </w:rPr>
      </w:pPr>
    </w:p>
    <w:p w14:paraId="05F47DA6" w14:textId="77777777" w:rsidR="00222831" w:rsidRDefault="00222831" w:rsidP="00740CBB">
      <w:pPr>
        <w:pStyle w:val="Heading1"/>
      </w:pPr>
      <w:bookmarkStart w:id="103" w:name="_Toc481066575"/>
      <w:r>
        <w:t>Installation</w:t>
      </w:r>
      <w:bookmarkEnd w:id="103"/>
    </w:p>
    <w:p w14:paraId="0F8500FB" w14:textId="77777777" w:rsidR="00AE5904" w:rsidRDefault="00361BE2" w:rsidP="00740CBB">
      <w:pPr>
        <w:pStyle w:val="Heading2"/>
      </w:pPr>
      <w:bookmarkStart w:id="104" w:name="_Toc481066576"/>
      <w:r w:rsidRPr="00A12A14">
        <w:t>Pre-installation</w:t>
      </w:r>
      <w:r>
        <w:t xml:space="preserve"> and </w:t>
      </w:r>
      <w:r w:rsidR="00AE5904">
        <w:t>System Requirements</w:t>
      </w:r>
      <w:bookmarkEnd w:id="104"/>
    </w:p>
    <w:p w14:paraId="7C834F15" w14:textId="032BF9A2" w:rsidR="00732090" w:rsidRDefault="00F51711" w:rsidP="00732090">
      <w:r>
        <w:t>BPS*1.0*21</w:t>
      </w:r>
      <w:r w:rsidR="00732090">
        <w:t>, a patch</w:t>
      </w:r>
      <w:r w:rsidR="001A6795">
        <w:t xml:space="preserve"> to the existing VistA </w:t>
      </w:r>
      <w:r>
        <w:t>E Claims Management Engine</w:t>
      </w:r>
      <w:r w:rsidR="00572BC7">
        <w:t xml:space="preserve"> (ECME)</w:t>
      </w:r>
      <w:r>
        <w:t xml:space="preserve"> 1</w:t>
      </w:r>
      <w:r w:rsidR="007453E5">
        <w:t>.0</w:t>
      </w:r>
      <w:r w:rsidR="00732090">
        <w:t xml:space="preserve"> package, is installable on a fully patched M(UMPS) VistA system and operates on the top of the VistA environment provided by the VistA infrastructure packages. The lat</w:t>
      </w:r>
      <w:r w:rsidR="005302FE">
        <w:t>t</w:t>
      </w:r>
      <w:r w:rsidR="00732090">
        <w:t>er provides utilities which communicate with the underlying operating system and hardware</w:t>
      </w:r>
      <w:r w:rsidR="00D9124C">
        <w:t>, thereby</w:t>
      </w:r>
      <w:r w:rsidR="001A6795">
        <w:t xml:space="preserve"> providing </w:t>
      </w:r>
      <w:r w:rsidR="00572BC7">
        <w:t xml:space="preserve">ECME </w:t>
      </w:r>
      <w:r w:rsidR="00732090">
        <w:t>independence from variations in hardware and operating system.</w:t>
      </w:r>
    </w:p>
    <w:p w14:paraId="547DD7C8" w14:textId="77777777" w:rsidR="00AE5904" w:rsidRDefault="00AE5904" w:rsidP="00740CBB">
      <w:pPr>
        <w:pStyle w:val="Heading2"/>
      </w:pPr>
      <w:bookmarkStart w:id="105" w:name="_Toc471312571"/>
      <w:bookmarkStart w:id="106" w:name="_Toc471313695"/>
      <w:bookmarkStart w:id="107" w:name="_Toc471396349"/>
      <w:bookmarkStart w:id="108" w:name="_Toc471401623"/>
      <w:bookmarkStart w:id="109" w:name="_Toc471401791"/>
      <w:bookmarkStart w:id="110" w:name="_Toc481066577"/>
      <w:bookmarkEnd w:id="105"/>
      <w:bookmarkEnd w:id="106"/>
      <w:bookmarkEnd w:id="107"/>
      <w:bookmarkEnd w:id="108"/>
      <w:bookmarkEnd w:id="109"/>
      <w:r>
        <w:lastRenderedPageBreak/>
        <w:t>Platform Installation and Preparation</w:t>
      </w:r>
      <w:bookmarkEnd w:id="110"/>
    </w:p>
    <w:p w14:paraId="7ACBF6EF" w14:textId="270FA04A" w:rsidR="00732090" w:rsidRDefault="007453E5" w:rsidP="00732090">
      <w:r>
        <w:t xml:space="preserve">Refer to </w:t>
      </w:r>
      <w:r w:rsidR="000D05AC">
        <w:t xml:space="preserve">the </w:t>
      </w:r>
      <w:r w:rsidR="00F51711">
        <w:t>BPS*1.0*21</w:t>
      </w:r>
      <w:r w:rsidR="00D9124C">
        <w:t xml:space="preserve"> documentation on the National Patch Module (NPM) </w:t>
      </w:r>
      <w:r w:rsidR="009D0689">
        <w:t>i</w:t>
      </w:r>
      <w:r w:rsidR="00D9124C">
        <w:t xml:space="preserve">n Forum for the detailed installation </w:t>
      </w:r>
      <w:r w:rsidR="000530D8">
        <w:t>instructions</w:t>
      </w:r>
      <w:r w:rsidR="00D9124C">
        <w:t xml:space="preserve">. These </w:t>
      </w:r>
      <w:r w:rsidR="000530D8">
        <w:t>instructions</w:t>
      </w:r>
      <w:r w:rsidR="00D9124C">
        <w:t xml:space="preserve"> would include any pre</w:t>
      </w:r>
      <w:r w:rsidR="009A63FF">
        <w:t>-</w:t>
      </w:r>
      <w:r w:rsidR="00D9124C">
        <w:t>installation steps if applicable.</w:t>
      </w:r>
    </w:p>
    <w:p w14:paraId="7DCD2283" w14:textId="77777777" w:rsidR="00AE5904" w:rsidRDefault="00AE5904" w:rsidP="00740CBB">
      <w:pPr>
        <w:pStyle w:val="Heading2"/>
      </w:pPr>
      <w:bookmarkStart w:id="111" w:name="_Toc471312573"/>
      <w:bookmarkStart w:id="112" w:name="_Toc471313697"/>
      <w:bookmarkStart w:id="113" w:name="_Toc471396351"/>
      <w:bookmarkStart w:id="114" w:name="_Toc471401625"/>
      <w:bookmarkStart w:id="115" w:name="_Toc471401793"/>
      <w:bookmarkStart w:id="116" w:name="_Toc471312574"/>
      <w:bookmarkStart w:id="117" w:name="_Toc471313698"/>
      <w:bookmarkStart w:id="118" w:name="_Toc471396352"/>
      <w:bookmarkStart w:id="119" w:name="_Toc471401626"/>
      <w:bookmarkStart w:id="120" w:name="_Toc471401794"/>
      <w:bookmarkStart w:id="121" w:name="_Toc471312575"/>
      <w:bookmarkStart w:id="122" w:name="_Toc471313699"/>
      <w:bookmarkStart w:id="123" w:name="_Toc471396353"/>
      <w:bookmarkStart w:id="124" w:name="_Toc471401627"/>
      <w:bookmarkStart w:id="125" w:name="_Toc471401795"/>
      <w:bookmarkStart w:id="126" w:name="_Toc471312576"/>
      <w:bookmarkStart w:id="127" w:name="_Toc471313700"/>
      <w:bookmarkStart w:id="128" w:name="_Toc471396354"/>
      <w:bookmarkStart w:id="129" w:name="_Toc471401628"/>
      <w:bookmarkStart w:id="130" w:name="_Toc471401796"/>
      <w:bookmarkStart w:id="131" w:name="_Toc471312577"/>
      <w:bookmarkStart w:id="132" w:name="_Toc471313701"/>
      <w:bookmarkStart w:id="133" w:name="_Toc471396355"/>
      <w:bookmarkStart w:id="134" w:name="_Toc471401629"/>
      <w:bookmarkStart w:id="135" w:name="_Toc471401797"/>
      <w:bookmarkStart w:id="136" w:name="_Toc471312578"/>
      <w:bookmarkStart w:id="137" w:name="_Toc471313702"/>
      <w:bookmarkStart w:id="138" w:name="_Toc471396356"/>
      <w:bookmarkStart w:id="139" w:name="_Toc471401630"/>
      <w:bookmarkStart w:id="140" w:name="_Toc471401798"/>
      <w:bookmarkStart w:id="141" w:name="_Toc471312579"/>
      <w:bookmarkStart w:id="142" w:name="_Toc471313703"/>
      <w:bookmarkStart w:id="143" w:name="_Toc471396357"/>
      <w:bookmarkStart w:id="144" w:name="_Toc471401631"/>
      <w:bookmarkStart w:id="145" w:name="_Toc471401799"/>
      <w:bookmarkStart w:id="146" w:name="_Toc471312580"/>
      <w:bookmarkStart w:id="147" w:name="_Toc471313704"/>
      <w:bookmarkStart w:id="148" w:name="_Toc471396358"/>
      <w:bookmarkStart w:id="149" w:name="_Toc471401632"/>
      <w:bookmarkStart w:id="150" w:name="_Toc471401800"/>
      <w:bookmarkStart w:id="151" w:name="_Toc471312581"/>
      <w:bookmarkStart w:id="152" w:name="_Toc471313705"/>
      <w:bookmarkStart w:id="153" w:name="_Toc471396359"/>
      <w:bookmarkStart w:id="154" w:name="_Toc471401633"/>
      <w:bookmarkStart w:id="155" w:name="_Toc471401801"/>
      <w:bookmarkStart w:id="156" w:name="_Toc471312582"/>
      <w:bookmarkStart w:id="157" w:name="_Toc471313706"/>
      <w:bookmarkStart w:id="158" w:name="_Toc471396360"/>
      <w:bookmarkStart w:id="159" w:name="_Toc471401634"/>
      <w:bookmarkStart w:id="160" w:name="_Toc471401802"/>
      <w:bookmarkStart w:id="161" w:name="_Toc471312583"/>
      <w:bookmarkStart w:id="162" w:name="_Toc471313707"/>
      <w:bookmarkStart w:id="163" w:name="_Toc471396361"/>
      <w:bookmarkStart w:id="164" w:name="_Toc471401635"/>
      <w:bookmarkStart w:id="165" w:name="_Toc471401803"/>
      <w:bookmarkStart w:id="166" w:name="_Toc471312584"/>
      <w:bookmarkStart w:id="167" w:name="_Toc471313708"/>
      <w:bookmarkStart w:id="168" w:name="_Toc471396362"/>
      <w:bookmarkStart w:id="169" w:name="_Toc471401636"/>
      <w:bookmarkStart w:id="170" w:name="_Toc471401804"/>
      <w:bookmarkStart w:id="171" w:name="_Toc471312585"/>
      <w:bookmarkStart w:id="172" w:name="_Toc471313709"/>
      <w:bookmarkStart w:id="173" w:name="_Toc471396363"/>
      <w:bookmarkStart w:id="174" w:name="_Toc471401637"/>
      <w:bookmarkStart w:id="175" w:name="_Toc471401805"/>
      <w:bookmarkStart w:id="176" w:name="_Toc471312586"/>
      <w:bookmarkStart w:id="177" w:name="_Toc471313710"/>
      <w:bookmarkStart w:id="178" w:name="_Toc471396364"/>
      <w:bookmarkStart w:id="179" w:name="_Toc471401638"/>
      <w:bookmarkStart w:id="180" w:name="_Toc471401806"/>
      <w:bookmarkStart w:id="181" w:name="_Toc48106657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t xml:space="preserve">Download and </w:t>
      </w:r>
      <w:r w:rsidR="00700E4A">
        <w:t>Extract Files</w:t>
      </w:r>
      <w:bookmarkEnd w:id="181"/>
    </w:p>
    <w:p w14:paraId="41B1E6D0" w14:textId="5DC14ADF" w:rsidR="00AE5904" w:rsidRPr="00492BC7" w:rsidRDefault="007453E5" w:rsidP="00312833">
      <w:r>
        <w:t xml:space="preserve">Refer to </w:t>
      </w:r>
      <w:r w:rsidR="000D05AC">
        <w:t xml:space="preserve">the </w:t>
      </w:r>
      <w:r w:rsidR="00F51711">
        <w:t>BPS*1.0*21</w:t>
      </w:r>
      <w:r w:rsidR="00D9124C">
        <w:t xml:space="preserve"> documentation on the NPM </w:t>
      </w:r>
      <w:r w:rsidR="009707F7">
        <w:t xml:space="preserve">to find related documentation that can be </w:t>
      </w:r>
      <w:r w:rsidR="00D9124C">
        <w:t>download</w:t>
      </w:r>
      <w:r w:rsidR="009707F7">
        <w:t>ed</w:t>
      </w:r>
      <w:r w:rsidR="00D9124C">
        <w:t xml:space="preserve">. </w:t>
      </w:r>
      <w:r w:rsidR="00F51711">
        <w:t>BPS*1.0*21</w:t>
      </w:r>
      <w:r w:rsidR="009707F7">
        <w:t xml:space="preserve"> will be transmitted via a </w:t>
      </w:r>
      <w:proofErr w:type="spellStart"/>
      <w:r w:rsidR="009707F7">
        <w:t>PackMan</w:t>
      </w:r>
      <w:proofErr w:type="spellEnd"/>
      <w:r w:rsidR="009707F7">
        <w:t xml:space="preserve"> message </w:t>
      </w:r>
      <w:r w:rsidR="00132D1C">
        <w:t>and can be pulled from the NPM.</w:t>
      </w:r>
      <w:r w:rsidR="009707F7">
        <w:t xml:space="preserve"> It is not a host file, and therefore does not need to be downloaded separately.</w:t>
      </w:r>
    </w:p>
    <w:p w14:paraId="60F090B4" w14:textId="77777777" w:rsidR="00AE5904" w:rsidRDefault="00AE5904" w:rsidP="00740CBB">
      <w:pPr>
        <w:pStyle w:val="Heading2"/>
      </w:pPr>
      <w:bookmarkStart w:id="182" w:name="_Ref436642459"/>
      <w:bookmarkStart w:id="183" w:name="_Toc481066579"/>
      <w:r>
        <w:t>Database Creation</w:t>
      </w:r>
      <w:bookmarkEnd w:id="182"/>
      <w:bookmarkEnd w:id="183"/>
    </w:p>
    <w:p w14:paraId="07EC2CC0" w14:textId="39DE9947" w:rsidR="00AE5904" w:rsidRPr="00492BC7" w:rsidRDefault="00F51711" w:rsidP="00312833">
      <w:r>
        <w:t>BPS*1.0*21</w:t>
      </w:r>
      <w:r w:rsidR="007453E5">
        <w:t xml:space="preserve"> </w:t>
      </w:r>
      <w:r w:rsidR="00A26450">
        <w:t>modi</w:t>
      </w:r>
      <w:r w:rsidR="007453E5">
        <w:t>f</w:t>
      </w:r>
      <w:r w:rsidR="009D0689">
        <w:t>ies</w:t>
      </w:r>
      <w:r w:rsidR="007453E5">
        <w:t xml:space="preserve"> </w:t>
      </w:r>
      <w:r w:rsidR="00A26450">
        <w:t>th</w:t>
      </w:r>
      <w:r w:rsidR="007453E5">
        <w:t>e VistA database. All changes can</w:t>
      </w:r>
      <w:r w:rsidR="00A26450">
        <w:t xml:space="preserve"> be found on the NPM documentation for this patch.</w:t>
      </w:r>
      <w:r w:rsidR="005C09F2" w:rsidRPr="00492BC7">
        <w:t xml:space="preserve"> </w:t>
      </w:r>
    </w:p>
    <w:p w14:paraId="0A7D6FAF" w14:textId="77777777" w:rsidR="00AE5904" w:rsidRDefault="00AE5904" w:rsidP="00740CBB">
      <w:pPr>
        <w:pStyle w:val="Heading2"/>
      </w:pPr>
      <w:bookmarkStart w:id="184" w:name="_Toc481066580"/>
      <w:r>
        <w:t>Installation Scripts</w:t>
      </w:r>
      <w:bookmarkEnd w:id="184"/>
    </w:p>
    <w:p w14:paraId="09324D51" w14:textId="5D35DFAD" w:rsidR="00AE5904" w:rsidRPr="00C730AB" w:rsidRDefault="00A26450" w:rsidP="00312833">
      <w:r>
        <w:t>No installation scr</w:t>
      </w:r>
      <w:r w:rsidR="007453E5">
        <w:t xml:space="preserve">ipts are needed for </w:t>
      </w:r>
      <w:r w:rsidR="00F51711">
        <w:t>BPS*1.0*21</w:t>
      </w:r>
      <w:r w:rsidR="000530D8">
        <w:t xml:space="preserve"> installation</w:t>
      </w:r>
      <w:r>
        <w:t>.</w:t>
      </w:r>
    </w:p>
    <w:p w14:paraId="69CCCD80" w14:textId="77777777" w:rsidR="00AE5904" w:rsidRDefault="00AE5904" w:rsidP="00740CBB">
      <w:pPr>
        <w:pStyle w:val="Heading2"/>
      </w:pPr>
      <w:bookmarkStart w:id="185" w:name="_Toc481066581"/>
      <w:proofErr w:type="spellStart"/>
      <w:r>
        <w:t>Cron</w:t>
      </w:r>
      <w:proofErr w:type="spellEnd"/>
      <w:r>
        <w:t xml:space="preserve"> Scripts</w:t>
      </w:r>
      <w:bookmarkEnd w:id="185"/>
    </w:p>
    <w:p w14:paraId="70F4A6BA" w14:textId="13280D3A" w:rsidR="00676736" w:rsidRPr="00C730AB" w:rsidRDefault="000530D8" w:rsidP="00312833">
      <w:r w:rsidRPr="00312833">
        <w:t xml:space="preserve">No </w:t>
      </w:r>
      <w:proofErr w:type="spellStart"/>
      <w:r w:rsidRPr="00312833">
        <w:t>Cron</w:t>
      </w:r>
      <w:proofErr w:type="spellEnd"/>
      <w:r w:rsidRPr="00312833">
        <w:t xml:space="preserve"> scr</w:t>
      </w:r>
      <w:r w:rsidR="007453E5">
        <w:t xml:space="preserve">ipts are needed for </w:t>
      </w:r>
      <w:r w:rsidR="00F51711">
        <w:t>BPS*1.0*21</w:t>
      </w:r>
      <w:r w:rsidRPr="00312833">
        <w:t xml:space="preserve"> installation.</w:t>
      </w:r>
    </w:p>
    <w:p w14:paraId="74AD17BE" w14:textId="77777777" w:rsidR="00FD7CA6" w:rsidRDefault="00BE065D" w:rsidP="00740CBB">
      <w:pPr>
        <w:pStyle w:val="Heading2"/>
      </w:pPr>
      <w:bookmarkStart w:id="186" w:name="_Toc481066582"/>
      <w:r>
        <w:t xml:space="preserve">Access Requirements and </w:t>
      </w:r>
      <w:r w:rsidR="005C5ED2">
        <w:t>Skills Needed for the Installation</w:t>
      </w:r>
      <w:bookmarkEnd w:id="186"/>
    </w:p>
    <w:p w14:paraId="2F74BCB3" w14:textId="11ACEA6B" w:rsidR="005C5ED2" w:rsidRPr="005C5ED2" w:rsidRDefault="00F46BBA" w:rsidP="00312833">
      <w:r>
        <w:t>The following staff</w:t>
      </w:r>
      <w:r w:rsidR="000530D8">
        <w:t xml:space="preserve"> will need access to the </w:t>
      </w:r>
      <w:proofErr w:type="spellStart"/>
      <w:r w:rsidR="000530D8">
        <w:t>PackMan</w:t>
      </w:r>
      <w:proofErr w:type="spellEnd"/>
      <w:r w:rsidR="000530D8">
        <w:t xml:space="preserve"> mes</w:t>
      </w:r>
      <w:r w:rsidR="007453E5">
        <w:t xml:space="preserve">sage containing the </w:t>
      </w:r>
      <w:r w:rsidR="00F51711">
        <w:t>BPS*1.0*21</w:t>
      </w:r>
      <w:r w:rsidR="000530D8">
        <w:t xml:space="preserve"> patch or </w:t>
      </w:r>
      <w:r w:rsidR="00D62E5D">
        <w:t xml:space="preserve">to </w:t>
      </w:r>
      <w:r w:rsidR="000530D8">
        <w:t xml:space="preserve">Forum’s NPM for downloading the </w:t>
      </w:r>
      <w:r w:rsidR="007453E5">
        <w:t xml:space="preserve">nationally released </w:t>
      </w:r>
      <w:r w:rsidR="00F51711">
        <w:t>BPS*1.0*21</w:t>
      </w:r>
      <w:r w:rsidR="000530D8">
        <w:t xml:space="preserve"> patch.</w:t>
      </w:r>
      <w:r w:rsidRPr="00F46BBA">
        <w:t xml:space="preserve"> </w:t>
      </w:r>
      <w:r>
        <w:t>The s</w:t>
      </w:r>
      <w:r w:rsidR="006C796E">
        <w:t>oftware is to be installed by each</w:t>
      </w:r>
      <w:r>
        <w:t xml:space="preserve"> site’s or region’s </w:t>
      </w:r>
      <w:r w:rsidR="006C796E">
        <w:t>designated</w:t>
      </w:r>
      <w:r>
        <w:t xml:space="preserve"> </w:t>
      </w:r>
      <w:r w:rsidR="00F70A05" w:rsidRPr="005F5515">
        <w:t xml:space="preserve">VA OI&amp;T IT OPERATIONS SERVICE, Enterprise Service Lines, </w:t>
      </w:r>
      <w:proofErr w:type="gramStart"/>
      <w:r w:rsidR="00F70A05" w:rsidRPr="005F5515">
        <w:t>Vista</w:t>
      </w:r>
      <w:proofErr w:type="gramEnd"/>
      <w:r w:rsidR="00F70A05" w:rsidRPr="005F5515">
        <w:t xml:space="preserve"> Applications </w:t>
      </w:r>
      <w:r w:rsidR="000D05AC" w:rsidRPr="005F5515">
        <w:t>Division</w:t>
      </w:r>
      <w:r w:rsidR="005F5515">
        <w:rPr>
          <w:rStyle w:val="FootnoteReference"/>
        </w:rPr>
        <w:footnoteReference w:id="2"/>
      </w:r>
      <w:r w:rsidR="005F5515">
        <w:t>.</w:t>
      </w:r>
    </w:p>
    <w:p w14:paraId="2C77EF6D" w14:textId="77777777" w:rsidR="00FD7CA6" w:rsidRPr="00FD6DC0" w:rsidRDefault="00FD7CA6" w:rsidP="00740CBB">
      <w:pPr>
        <w:pStyle w:val="Heading2"/>
      </w:pPr>
      <w:bookmarkStart w:id="187" w:name="_Toc416250739"/>
      <w:bookmarkStart w:id="188" w:name="_Toc430174019"/>
      <w:bookmarkStart w:id="189" w:name="_Toc481066583"/>
      <w:r w:rsidRPr="00FD6DC0">
        <w:t>Installation Procedure</w:t>
      </w:r>
      <w:bookmarkEnd w:id="187"/>
      <w:bookmarkEnd w:id="188"/>
      <w:bookmarkEnd w:id="189"/>
    </w:p>
    <w:p w14:paraId="1028FE9E" w14:textId="504DB2A2" w:rsidR="0098694A" w:rsidRDefault="00932CFD" w:rsidP="00312833">
      <w:r>
        <w:t xml:space="preserve">Refer to </w:t>
      </w:r>
      <w:r w:rsidR="000D05AC">
        <w:t xml:space="preserve">the </w:t>
      </w:r>
      <w:r w:rsidR="00F51711">
        <w:t>BPS*1.0*21</w:t>
      </w:r>
      <w:r w:rsidR="000530D8" w:rsidRPr="000530D8">
        <w:t xml:space="preserve"> documentation on the </w:t>
      </w:r>
      <w:r w:rsidR="000530D8">
        <w:t xml:space="preserve">NPM </w:t>
      </w:r>
      <w:r w:rsidR="000530D8" w:rsidRPr="000530D8">
        <w:t xml:space="preserve">for detailed installation </w:t>
      </w:r>
      <w:r w:rsidR="000530D8">
        <w:t>instructions</w:t>
      </w:r>
      <w:r w:rsidR="00312833">
        <w:t>.</w:t>
      </w:r>
    </w:p>
    <w:p w14:paraId="0FBCBAF5" w14:textId="77777777" w:rsidR="009123D8" w:rsidRDefault="009123D8" w:rsidP="00740CBB">
      <w:pPr>
        <w:pStyle w:val="Heading2"/>
      </w:pPr>
      <w:bookmarkStart w:id="190" w:name="_Toc481066584"/>
      <w:r>
        <w:t>Installation Verification Procedure</w:t>
      </w:r>
      <w:bookmarkEnd w:id="190"/>
    </w:p>
    <w:p w14:paraId="565D0E63" w14:textId="31AC3B87" w:rsidR="009A003E" w:rsidRDefault="00932CFD" w:rsidP="00312833">
      <w:r>
        <w:t xml:space="preserve">Refer to </w:t>
      </w:r>
      <w:r w:rsidR="000D05AC">
        <w:t xml:space="preserve">the </w:t>
      </w:r>
      <w:r w:rsidR="00F51711">
        <w:t>BPS*1.0*21</w:t>
      </w:r>
      <w:r w:rsidR="000530D8">
        <w:t xml:space="preserve"> documentation on the </w:t>
      </w:r>
      <w:r w:rsidR="007206A5">
        <w:t>NPM</w:t>
      </w:r>
      <w:r w:rsidR="000530D8">
        <w:t xml:space="preserve"> for detailed installation instructions. These instructions include any p</w:t>
      </w:r>
      <w:r w:rsidR="007206A5">
        <w:t>ost</w:t>
      </w:r>
      <w:r w:rsidR="000530D8">
        <w:t xml:space="preserve"> installation steps if applicable.</w:t>
      </w:r>
    </w:p>
    <w:p w14:paraId="4AFDCD72" w14:textId="77777777" w:rsidR="00222FCD" w:rsidRDefault="00222FCD" w:rsidP="003D76CF">
      <w:pPr>
        <w:pStyle w:val="Heading2"/>
      </w:pPr>
      <w:bookmarkStart w:id="191" w:name="_Toc481066585"/>
      <w:r>
        <w:t>System Configuration</w:t>
      </w:r>
      <w:bookmarkEnd w:id="191"/>
    </w:p>
    <w:p w14:paraId="05BF7452" w14:textId="77777777" w:rsidR="005F3344" w:rsidRPr="00812CDB" w:rsidRDefault="007206A5" w:rsidP="00312833">
      <w:r>
        <w:t>No system configuration changes are required for this patch.</w:t>
      </w:r>
    </w:p>
    <w:p w14:paraId="1CDE2277" w14:textId="77777777" w:rsidR="00222FCD" w:rsidRDefault="00222FCD" w:rsidP="003D76CF">
      <w:pPr>
        <w:pStyle w:val="Heading2"/>
      </w:pPr>
      <w:bookmarkStart w:id="192" w:name="_Toc481066586"/>
      <w:r>
        <w:t>Database Tuning</w:t>
      </w:r>
      <w:bookmarkEnd w:id="192"/>
    </w:p>
    <w:p w14:paraId="10DCFD4F" w14:textId="77777777" w:rsidR="00222FCD" w:rsidRPr="00812CDB" w:rsidRDefault="007206A5" w:rsidP="00312833">
      <w:r>
        <w:t>No reconfiguration of the VistA database, memory allocations or other resources is necessary.</w:t>
      </w:r>
    </w:p>
    <w:p w14:paraId="08EE7D85" w14:textId="77777777" w:rsidR="00AE5904" w:rsidRDefault="00685E4D" w:rsidP="00740CBB">
      <w:pPr>
        <w:pStyle w:val="Heading1"/>
      </w:pPr>
      <w:bookmarkStart w:id="193" w:name="_Toc481066587"/>
      <w:r>
        <w:lastRenderedPageBreak/>
        <w:t>Back-Out</w:t>
      </w:r>
      <w:r w:rsidR="00AE5904">
        <w:t xml:space="preserve"> Procedure</w:t>
      </w:r>
      <w:bookmarkEnd w:id="193"/>
    </w:p>
    <w:p w14:paraId="4052052C" w14:textId="0AB8A757" w:rsidR="00A72A1B" w:rsidRDefault="007206A5" w:rsidP="00312833">
      <w:r>
        <w:t>Back-Out pertains to a return to the last known good operational state of the software and appropriate platform settings.</w:t>
      </w:r>
    </w:p>
    <w:p w14:paraId="259D491F" w14:textId="77777777" w:rsidR="00455CB4" w:rsidRDefault="00685E4D" w:rsidP="00740CBB">
      <w:pPr>
        <w:pStyle w:val="Heading2"/>
      </w:pPr>
      <w:bookmarkStart w:id="194" w:name="_Toc481066588"/>
      <w:r>
        <w:t>Back-Out</w:t>
      </w:r>
      <w:r w:rsidR="00455CB4">
        <w:t xml:space="preserve"> Strategy</w:t>
      </w:r>
      <w:bookmarkEnd w:id="194"/>
    </w:p>
    <w:p w14:paraId="1E0ADF77" w14:textId="3CDDDE56" w:rsidR="007206A5" w:rsidRDefault="00D62E5D" w:rsidP="007206A5">
      <w:r>
        <w:t>A decision to back out could be made</w:t>
      </w:r>
      <w:r w:rsidR="007206A5">
        <w:t xml:space="preserve"> during site Mirror Testing, Site Production Testing</w:t>
      </w:r>
      <w:r w:rsidR="00132D1C">
        <w:t>,</w:t>
      </w:r>
      <w:r w:rsidR="007206A5">
        <w:t xml:space="preserve"> or</w:t>
      </w:r>
      <w:r w:rsidR="007206A5" w:rsidRPr="00D8257D">
        <w:t xml:space="preserve"> after National Release to the f</w:t>
      </w:r>
      <w:r w:rsidR="007206A5">
        <w:t>ield</w:t>
      </w:r>
      <w:r w:rsidR="007206A5" w:rsidRPr="00D8257D">
        <w:t xml:space="preserve"> (VAMCs)</w:t>
      </w:r>
      <w:r w:rsidR="007206A5">
        <w:t xml:space="preserve">. The </w:t>
      </w:r>
      <w:r w:rsidR="00804C09">
        <w:t xml:space="preserve">best </w:t>
      </w:r>
      <w:r w:rsidR="007206A5">
        <w:t>strategy</w:t>
      </w:r>
      <w:r>
        <w:t xml:space="preserve"> decision</w:t>
      </w:r>
      <w:r w:rsidR="007206A5">
        <w:t xml:space="preserve"> </w:t>
      </w:r>
      <w:r>
        <w:t>is dependent</w:t>
      </w:r>
      <w:r w:rsidR="007206A5">
        <w:t xml:space="preserve"> on </w:t>
      </w:r>
      <w:r>
        <w:t>the stage of testing during which</w:t>
      </w:r>
      <w:r w:rsidR="007206A5">
        <w:t xml:space="preserve"> the decision is made.</w:t>
      </w:r>
    </w:p>
    <w:p w14:paraId="222B8A5C" w14:textId="77777777" w:rsidR="007206A5" w:rsidRPr="0035510F" w:rsidRDefault="0035510F" w:rsidP="006835CA">
      <w:pPr>
        <w:pStyle w:val="Heading3"/>
      </w:pPr>
      <w:bookmarkStart w:id="195" w:name="_Toc478982588"/>
      <w:bookmarkStart w:id="196" w:name="_Toc481066589"/>
      <w:r w:rsidRPr="0035510F">
        <w:t>Mirror Testing or Site Production Testing</w:t>
      </w:r>
      <w:bookmarkEnd w:id="195"/>
      <w:bookmarkEnd w:id="196"/>
    </w:p>
    <w:p w14:paraId="7B67B2C0" w14:textId="7ADCC4FC" w:rsidR="00D8257D" w:rsidRDefault="00132D1C" w:rsidP="00132D1C">
      <w:r>
        <w:t xml:space="preserve">If a decision to back out is made during Mirror Testing or Site Production Testing, a new </w:t>
      </w:r>
      <w:r w:rsidR="00FE4A49">
        <w:t>version of the patch c</w:t>
      </w:r>
      <w:r w:rsidR="007B25C8">
        <w:t>an</w:t>
      </w:r>
      <w:r w:rsidR="00FE4A49">
        <w:t xml:space="preserve"> be use</w:t>
      </w:r>
      <w:r w:rsidR="00A16887">
        <w:t xml:space="preserve">d to </w:t>
      </w:r>
      <w:r w:rsidR="00FE4A49">
        <w:t>restore the build components to their pre-patch condition.</w:t>
      </w:r>
    </w:p>
    <w:p w14:paraId="54416CF4" w14:textId="77777777" w:rsidR="00D8257D" w:rsidRPr="0035510F" w:rsidRDefault="0035510F" w:rsidP="006835CA">
      <w:pPr>
        <w:pStyle w:val="Heading3"/>
      </w:pPr>
      <w:bookmarkStart w:id="197" w:name="_Toc478982589"/>
      <w:bookmarkStart w:id="198" w:name="_Toc481066590"/>
      <w:r w:rsidRPr="0035510F">
        <w:t>After National Release but During the Designated Support Period</w:t>
      </w:r>
      <w:bookmarkEnd w:id="197"/>
      <w:bookmarkEnd w:id="198"/>
    </w:p>
    <w:p w14:paraId="6CFDBA8F" w14:textId="620ADC3C" w:rsidR="0035510F" w:rsidRDefault="00132D1C" w:rsidP="007206A5">
      <w:r>
        <w:t>If a decision to back out is made after national release and within the designated support period</w:t>
      </w:r>
      <w:r w:rsidR="007206A5">
        <w:t xml:space="preserve">, a new patch will be entered into the National Patch Module </w:t>
      </w:r>
      <w:r w:rsidR="009D0689">
        <w:t>i</w:t>
      </w:r>
      <w:r w:rsidR="007206A5">
        <w:t xml:space="preserve">n Forum and </w:t>
      </w:r>
      <w:r w:rsidR="007B25C8">
        <w:t xml:space="preserve">will </w:t>
      </w:r>
      <w:r w:rsidR="007206A5">
        <w:t>go through all the necessa</w:t>
      </w:r>
      <w:r w:rsidR="00D8257D">
        <w:t>ry milestone reviews</w:t>
      </w:r>
      <w:r>
        <w:t>,</w:t>
      </w:r>
      <w:r w:rsidR="00D8257D">
        <w:t xml:space="preserve"> etc. as a patch for a </w:t>
      </w:r>
      <w:r w:rsidR="007206A5">
        <w:t xml:space="preserve">patch. </w:t>
      </w:r>
      <w:r>
        <w:t xml:space="preserve">This patch could be defined as an emergency patch, and it </w:t>
      </w:r>
      <w:r w:rsidR="004E4F67">
        <w:t>could be used to address specific issues pertaining to the</w:t>
      </w:r>
      <w:r w:rsidR="00A16887">
        <w:t xml:space="preserve"> original patch or be used to</w:t>
      </w:r>
      <w:r w:rsidR="004E4F67">
        <w:t xml:space="preserve"> </w:t>
      </w:r>
      <w:r w:rsidR="00A16887">
        <w:t xml:space="preserve">restore the build components to their </w:t>
      </w:r>
      <w:r w:rsidR="00727E4A">
        <w:t xml:space="preserve">original </w:t>
      </w:r>
      <w:r w:rsidR="00A16887">
        <w:t>pre-patch condition.</w:t>
      </w:r>
    </w:p>
    <w:p w14:paraId="5CEAEBB2" w14:textId="77777777" w:rsidR="0035510F" w:rsidRPr="00FE4A49" w:rsidRDefault="0035510F" w:rsidP="006835CA">
      <w:pPr>
        <w:pStyle w:val="Heading3"/>
      </w:pPr>
      <w:bookmarkStart w:id="199" w:name="_Toc478982590"/>
      <w:bookmarkStart w:id="200" w:name="_Toc481066591"/>
      <w:r w:rsidRPr="0035510F">
        <w:t>After National Release and Warranty Period</w:t>
      </w:r>
      <w:bookmarkEnd w:id="199"/>
      <w:bookmarkEnd w:id="200"/>
    </w:p>
    <w:p w14:paraId="3B60ED4C" w14:textId="77777777" w:rsidR="007206A5" w:rsidRDefault="007206A5" w:rsidP="007206A5">
      <w:r>
        <w:t xml:space="preserve">After </w:t>
      </w:r>
      <w:r w:rsidR="005F5515">
        <w:t>the support period</w:t>
      </w:r>
      <w:r>
        <w:t xml:space="preserve">, the VistA Maintenance Program would produce the new patch, either to correct the defective components or </w:t>
      </w:r>
      <w:r w:rsidR="00A16887">
        <w:t xml:space="preserve">restore the build components to their </w:t>
      </w:r>
      <w:r w:rsidR="00727E4A">
        <w:t xml:space="preserve">original </w:t>
      </w:r>
      <w:r w:rsidR="00A16887">
        <w:t>pre-patch condition.</w:t>
      </w:r>
    </w:p>
    <w:p w14:paraId="107C4A17" w14:textId="77777777" w:rsidR="006C6DBA" w:rsidRDefault="00685E4D" w:rsidP="00740CBB">
      <w:pPr>
        <w:pStyle w:val="Heading2"/>
      </w:pPr>
      <w:bookmarkStart w:id="201" w:name="_Toc481066592"/>
      <w:r>
        <w:t>Back-Out</w:t>
      </w:r>
      <w:r w:rsidR="006C6DBA">
        <w:t xml:space="preserve"> Considerations</w:t>
      </w:r>
      <w:bookmarkEnd w:id="201"/>
    </w:p>
    <w:p w14:paraId="2D7DDE3E" w14:textId="6431230C" w:rsidR="00862769" w:rsidRDefault="00B43492" w:rsidP="00312833">
      <w:r>
        <w:t xml:space="preserve">Changes implemented with </w:t>
      </w:r>
      <w:r w:rsidR="00862769">
        <w:t xml:space="preserve">BPS*1.0*21 can be backed out </w:t>
      </w:r>
      <w:r>
        <w:t>in their entirety on an enhancement-by-enhancement basis. Either could be accomplished via a new version of BPS*1.0*21 if before national release or a new patch if after national release.</w:t>
      </w:r>
    </w:p>
    <w:p w14:paraId="3EB21435" w14:textId="77777777" w:rsidR="00DF6B4A" w:rsidRDefault="00DF6B4A" w:rsidP="00AB1954">
      <w:pPr>
        <w:pStyle w:val="Heading3"/>
      </w:pPr>
      <w:bookmarkStart w:id="202" w:name="_Toc481066593"/>
      <w:r>
        <w:t>Load Testing</w:t>
      </w:r>
      <w:bookmarkEnd w:id="202"/>
    </w:p>
    <w:p w14:paraId="50BE1264" w14:textId="3942482E" w:rsidR="00DF6B4A" w:rsidRDefault="00A32A5D" w:rsidP="00312833">
      <w:proofErr w:type="gramStart"/>
      <w:r w:rsidRPr="00A32A5D">
        <w:t>N/A.</w:t>
      </w:r>
      <w:proofErr w:type="gramEnd"/>
      <w:r w:rsidRPr="00A32A5D">
        <w:t xml:space="preserve"> The back-out process would be executed at normal, rather than raised job priority, and is expected to have </w:t>
      </w:r>
      <w:r>
        <w:t>no significant</w:t>
      </w:r>
      <w:r w:rsidRPr="00A32A5D">
        <w:t xml:space="preserve"> effect on total system performance. Subsequent to the reversion, the performance demands on the system would be unchanged.</w:t>
      </w:r>
    </w:p>
    <w:p w14:paraId="26D457B4" w14:textId="77777777" w:rsidR="00DF6B4A" w:rsidRPr="000666AC" w:rsidRDefault="00DF6B4A" w:rsidP="00AB1954">
      <w:pPr>
        <w:pStyle w:val="Heading3"/>
      </w:pPr>
      <w:bookmarkStart w:id="203" w:name="_Toc481066594"/>
      <w:r w:rsidRPr="000666AC">
        <w:t>User Acceptance Testing</w:t>
      </w:r>
      <w:bookmarkEnd w:id="203"/>
    </w:p>
    <w:p w14:paraId="765E2D56" w14:textId="1EBBC637" w:rsidR="00E5507C" w:rsidRDefault="00DA3AE3" w:rsidP="00E5507C">
      <w:r w:rsidRPr="00A45FA6">
        <w:t xml:space="preserve">Concerning the </w:t>
      </w:r>
      <w:r w:rsidR="00A3304D">
        <w:t>Default item number to 1.1 when only one reject is listed on the ECME User Screen</w:t>
      </w:r>
      <w:r w:rsidRPr="00A45FA6">
        <w:t xml:space="preserve"> user story, the following acceptance criteria should be anticipated:</w:t>
      </w:r>
    </w:p>
    <w:p w14:paraId="5BF78234" w14:textId="3B8C5E43" w:rsidR="001E1960" w:rsidRDefault="00A3304D" w:rsidP="00A3304D">
      <w:pPr>
        <w:pStyle w:val="ListParagraph"/>
        <w:numPr>
          <w:ilvl w:val="0"/>
          <w:numId w:val="17"/>
        </w:numPr>
      </w:pPr>
      <w:r>
        <w:t>When only one reject is listed on the ECME User Screen, the item number value of 1.1 is defaulted at the Select Item prompt for all ECME User Screen actions listed in the user story.</w:t>
      </w:r>
    </w:p>
    <w:p w14:paraId="7CC7C959" w14:textId="77777777" w:rsidR="00A3304D" w:rsidRPr="00A45FA6" w:rsidRDefault="00A3304D" w:rsidP="00A3304D">
      <w:pPr>
        <w:pStyle w:val="ListParagraph"/>
      </w:pPr>
    </w:p>
    <w:p w14:paraId="414AE027" w14:textId="5C935B7C" w:rsidR="00DA3AE3" w:rsidRPr="00A45FA6" w:rsidRDefault="00DA3AE3" w:rsidP="00DA3AE3">
      <w:r w:rsidRPr="00A45FA6">
        <w:t xml:space="preserve">Concerning the </w:t>
      </w:r>
      <w:r w:rsidR="00A3304D">
        <w:t>Default item number 1 when only one patient is listed on the ECME User Screen</w:t>
      </w:r>
      <w:r w:rsidRPr="00A45FA6">
        <w:t xml:space="preserve"> user story, the following acceptance criteria should be anticipated:</w:t>
      </w:r>
    </w:p>
    <w:p w14:paraId="0CF6AE31" w14:textId="302C1FC2" w:rsidR="00006B8A" w:rsidRDefault="00A3304D" w:rsidP="00A3304D">
      <w:pPr>
        <w:pStyle w:val="ListParagraph"/>
        <w:numPr>
          <w:ilvl w:val="0"/>
          <w:numId w:val="17"/>
        </w:numPr>
      </w:pPr>
      <w:r>
        <w:lastRenderedPageBreak/>
        <w:t>When only one patient is listed on the ECME User Screen, the item number value of 1 is defaulted at the Select Item prompt for all ECME User Screen actions listed in the user story.</w:t>
      </w:r>
    </w:p>
    <w:p w14:paraId="17844762" w14:textId="77777777" w:rsidR="00A3304D" w:rsidRPr="00A45FA6" w:rsidRDefault="00A3304D" w:rsidP="00A3304D"/>
    <w:p w14:paraId="6E854B04" w14:textId="72343D16" w:rsidR="00006B8A" w:rsidRPr="00A45FA6" w:rsidRDefault="00006B8A" w:rsidP="00006B8A">
      <w:r w:rsidRPr="00A45FA6">
        <w:t xml:space="preserve">Concerning the </w:t>
      </w:r>
      <w:r w:rsidR="00A3304D">
        <w:t>NCPDP Field Definition – Provider Name</w:t>
      </w:r>
      <w:r w:rsidRPr="00A45FA6">
        <w:t xml:space="preserve"> user story, the following acceptance criteria should be anticipated:</w:t>
      </w:r>
    </w:p>
    <w:p w14:paraId="2A79413C" w14:textId="27ACFEEE" w:rsidR="00A45FA6" w:rsidRDefault="00E5507C" w:rsidP="00A3304D">
      <w:pPr>
        <w:pStyle w:val="ListParagraph"/>
        <w:numPr>
          <w:ilvl w:val="0"/>
          <w:numId w:val="17"/>
        </w:numPr>
      </w:pPr>
      <w:r>
        <w:t>Confirm that the BPS NCPDP FIELD DEFS file includes the Provider First Name and Provider Last Name fields.</w:t>
      </w:r>
    </w:p>
    <w:p w14:paraId="39788160" w14:textId="77777777" w:rsidR="00A3304D" w:rsidRPr="00A45FA6" w:rsidRDefault="00A3304D" w:rsidP="00A3304D">
      <w:pPr>
        <w:pStyle w:val="ListParagraph"/>
      </w:pPr>
    </w:p>
    <w:p w14:paraId="08C86BCC" w14:textId="46687F30" w:rsidR="00A45FA6" w:rsidRPr="00A45FA6" w:rsidRDefault="00A45FA6" w:rsidP="00A45FA6">
      <w:r w:rsidRPr="00A45FA6">
        <w:t xml:space="preserve">Concerning the </w:t>
      </w:r>
      <w:r w:rsidR="00A3304D">
        <w:t>NCPDP Field Definition – Product ID</w:t>
      </w:r>
      <w:r w:rsidRPr="00A45FA6">
        <w:t xml:space="preserve"> user story, the following acceptance criteria should be anticipated:</w:t>
      </w:r>
    </w:p>
    <w:p w14:paraId="0BDC3227" w14:textId="5ED5B7C1" w:rsidR="00A3304D" w:rsidRPr="00A45FA6" w:rsidRDefault="00E5507C" w:rsidP="00A3304D">
      <w:pPr>
        <w:pStyle w:val="ListParagraph"/>
        <w:numPr>
          <w:ilvl w:val="0"/>
          <w:numId w:val="17"/>
        </w:numPr>
      </w:pPr>
      <w:r>
        <w:t>Confirm that the BPS NCPDP FIELD DEFS file includes the Original Manufacturer Product ID and the Original Manufacturer Product ID Qualifier fields.</w:t>
      </w:r>
    </w:p>
    <w:p w14:paraId="274949F0" w14:textId="4DE68ED3" w:rsidR="00DA3AE3" w:rsidRDefault="00DA3AE3" w:rsidP="00A3304D"/>
    <w:p w14:paraId="79AD5BAD" w14:textId="6F4B11B0" w:rsidR="00A3304D" w:rsidRDefault="00A3304D" w:rsidP="00A3304D">
      <w:r>
        <w:t>Concerning the NCPDP Field Definition – Edits user story, the following acceptance criteria should be anticipated:</w:t>
      </w:r>
    </w:p>
    <w:p w14:paraId="0F273C90" w14:textId="10B5A3E7" w:rsidR="00A3304D" w:rsidRDefault="00E5507C" w:rsidP="00A3304D">
      <w:pPr>
        <w:pStyle w:val="ListParagraph"/>
        <w:numPr>
          <w:ilvl w:val="0"/>
          <w:numId w:val="17"/>
        </w:numPr>
      </w:pPr>
      <w:r>
        <w:t>Confirm that the BPS NCPDP FIELD DEFS file reflects the NCPDP name for the fields listed in the user story.</w:t>
      </w:r>
    </w:p>
    <w:p w14:paraId="682F046E" w14:textId="77777777" w:rsidR="00A3304D" w:rsidRDefault="00A3304D" w:rsidP="00A3304D"/>
    <w:p w14:paraId="325F28C0" w14:textId="547DE06D" w:rsidR="00A3304D" w:rsidRDefault="00A3304D" w:rsidP="00A3304D">
      <w:r>
        <w:t>Concerning the NCPDP ECL Updates user story, the following acceptance criteria should be anticipated:</w:t>
      </w:r>
    </w:p>
    <w:p w14:paraId="51B9805A" w14:textId="32413577" w:rsidR="00A3304D" w:rsidRDefault="00E5507C" w:rsidP="00A3304D">
      <w:pPr>
        <w:pStyle w:val="ListParagraph"/>
        <w:numPr>
          <w:ilvl w:val="0"/>
          <w:numId w:val="17"/>
        </w:numPr>
      </w:pPr>
      <w:r>
        <w:t>VistA ECME input fields accept the correct ECL values.</w:t>
      </w:r>
    </w:p>
    <w:p w14:paraId="01018468" w14:textId="26EA6692" w:rsidR="00E5507C" w:rsidRDefault="00E5507C" w:rsidP="00A3304D">
      <w:pPr>
        <w:pStyle w:val="ListParagraph"/>
        <w:numPr>
          <w:ilvl w:val="0"/>
          <w:numId w:val="17"/>
        </w:numPr>
      </w:pPr>
      <w:r>
        <w:t>VistA ECME stores permanently ePharmacy claim data.</w:t>
      </w:r>
    </w:p>
    <w:p w14:paraId="0AACEC1A" w14:textId="02510BF7" w:rsidR="00E5507C" w:rsidRDefault="00E5507C" w:rsidP="00A3304D">
      <w:pPr>
        <w:pStyle w:val="ListParagraph"/>
        <w:numPr>
          <w:ilvl w:val="0"/>
          <w:numId w:val="17"/>
        </w:numPr>
      </w:pPr>
      <w:r>
        <w:t>All ECME screens display the ECL values published after E7 October 2015.</w:t>
      </w:r>
    </w:p>
    <w:p w14:paraId="4E5DDF6C" w14:textId="0EC4B9BA" w:rsidR="00E5507C" w:rsidRDefault="00E5507C" w:rsidP="00A3304D">
      <w:pPr>
        <w:pStyle w:val="ListParagraph"/>
        <w:numPr>
          <w:ilvl w:val="0"/>
          <w:numId w:val="17"/>
        </w:numPr>
      </w:pPr>
      <w:r>
        <w:t>All ECME reports print the correct ECL values transmitted on the ePharmacy claims, as applicable.</w:t>
      </w:r>
    </w:p>
    <w:p w14:paraId="39230006" w14:textId="411D92AA" w:rsidR="00E5507C" w:rsidRDefault="00E5507C" w:rsidP="00A3304D">
      <w:pPr>
        <w:pStyle w:val="ListParagraph"/>
        <w:numPr>
          <w:ilvl w:val="0"/>
          <w:numId w:val="17"/>
        </w:numPr>
      </w:pPr>
      <w:r>
        <w:t>VistA ECME sends ePharmacy claim data using the NCPDP ECL values published on/after January 2016.</w:t>
      </w:r>
    </w:p>
    <w:p w14:paraId="5DB342FB" w14:textId="77777777" w:rsidR="00E5507C" w:rsidRDefault="00E5507C" w:rsidP="00A3304D">
      <w:pPr>
        <w:pStyle w:val="ListParagraph"/>
        <w:numPr>
          <w:ilvl w:val="0"/>
          <w:numId w:val="17"/>
        </w:numPr>
      </w:pPr>
      <w:r>
        <w:t>VistA ECME receives an acknowledgement that the claim has been processed without any rejects related to the updated ECL updates.</w:t>
      </w:r>
    </w:p>
    <w:p w14:paraId="26906AC9" w14:textId="0D5D717F" w:rsidR="00E5507C" w:rsidRDefault="00E5507C" w:rsidP="00A3304D">
      <w:pPr>
        <w:pStyle w:val="ListParagraph"/>
        <w:numPr>
          <w:ilvl w:val="0"/>
          <w:numId w:val="17"/>
        </w:numPr>
      </w:pPr>
      <w:r>
        <w:t>VistA ECME continues to display all rejects to the user.</w:t>
      </w:r>
    </w:p>
    <w:p w14:paraId="54D7CBC2" w14:textId="180D588E" w:rsidR="00E5507C" w:rsidRDefault="00E5507C" w:rsidP="00A3304D">
      <w:pPr>
        <w:pStyle w:val="ListParagraph"/>
        <w:numPr>
          <w:ilvl w:val="0"/>
          <w:numId w:val="17"/>
        </w:numPr>
      </w:pPr>
      <w:r>
        <w:t>The new reject codes are displayed on the ECME User Screen correctly.</w:t>
      </w:r>
    </w:p>
    <w:p w14:paraId="75B0BB46" w14:textId="530AF742" w:rsidR="00E5507C" w:rsidRDefault="00E5507C" w:rsidP="00A3304D">
      <w:pPr>
        <w:pStyle w:val="ListParagraph"/>
        <w:numPr>
          <w:ilvl w:val="0"/>
          <w:numId w:val="17"/>
        </w:numPr>
      </w:pPr>
      <w:r>
        <w:t>Descriptions for the new and/or updated reject codes display on the ECME User Screen correctly.</w:t>
      </w:r>
    </w:p>
    <w:p w14:paraId="432008CE" w14:textId="77777777" w:rsidR="00A3304D" w:rsidRDefault="00A3304D" w:rsidP="00A3304D"/>
    <w:p w14:paraId="339EF4C5" w14:textId="77777777" w:rsidR="00AB5DAA" w:rsidRDefault="00A3304D" w:rsidP="00A3304D">
      <w:r>
        <w:t xml:space="preserve">Concerning the Prevent OPECC Entering Submission Clarification user story, </w:t>
      </w:r>
      <w:r w:rsidR="00AB5DAA">
        <w:t>when the OPECC performs the Resubmit w/Edits action, restrict the ability to edit the Submission Clarification Code if any of the below criteria exist.</w:t>
      </w:r>
    </w:p>
    <w:p w14:paraId="305BCC2A" w14:textId="1194F935" w:rsidR="00AB5DAA" w:rsidRDefault="00AB5DAA" w:rsidP="00AB5DAA">
      <w:pPr>
        <w:pStyle w:val="ListParagraph"/>
        <w:numPr>
          <w:ilvl w:val="0"/>
          <w:numId w:val="31"/>
        </w:numPr>
      </w:pPr>
      <w:r>
        <w:t>If a prescription has an unresolved Reject code 79 (Refill Too Soon) or Reject code 88 DUR (Drug Utilization Review</w:t>
      </w:r>
      <w:r w:rsidR="00E97DF4">
        <w:t>)</w:t>
      </w:r>
      <w:r>
        <w:t>.</w:t>
      </w:r>
    </w:p>
    <w:p w14:paraId="4A1AFD5C" w14:textId="3D2A0F2D" w:rsidR="00AB5DAA" w:rsidRDefault="00AB5DAA" w:rsidP="00AB5DAA">
      <w:pPr>
        <w:pStyle w:val="ListParagraph"/>
        <w:numPr>
          <w:ilvl w:val="0"/>
          <w:numId w:val="31"/>
        </w:numPr>
      </w:pPr>
      <w:r>
        <w:t>If a prescription has a resolved Reject code 79 (Refill Too Soon)</w:t>
      </w:r>
      <w:r w:rsidR="00E97DF4">
        <w:t xml:space="preserve"> or Reject code 88 DUR (Drug Utilization Review) for the most recent transaction.</w:t>
      </w:r>
    </w:p>
    <w:p w14:paraId="4CB4291F" w14:textId="1067B38D" w:rsidR="00AB5DAA" w:rsidRDefault="00E97DF4" w:rsidP="00A3304D">
      <w:pPr>
        <w:pStyle w:val="ListParagraph"/>
        <w:numPr>
          <w:ilvl w:val="0"/>
          <w:numId w:val="31"/>
        </w:numPr>
      </w:pPr>
      <w:r>
        <w:t>If a prescription has a pending reject on the pharmacist’s worklist (Note: Reject Resolution Required rejects and Transfer Rejects are set up locally and may vary on the worklist).</w:t>
      </w:r>
    </w:p>
    <w:p w14:paraId="1D84F6F3" w14:textId="77777777" w:rsidR="009A63FF" w:rsidRDefault="009A63FF" w:rsidP="00A3304D"/>
    <w:p w14:paraId="1E94407E" w14:textId="4C1A71E1" w:rsidR="00A3304D" w:rsidRDefault="00E97DF4" w:rsidP="00A3304D">
      <w:r>
        <w:t>T</w:t>
      </w:r>
      <w:r w:rsidR="00A3304D">
        <w:t>he following acceptance criteria should be anticipated:</w:t>
      </w:r>
    </w:p>
    <w:p w14:paraId="5E95646A" w14:textId="0F6D93B6" w:rsidR="00A3304D" w:rsidRDefault="00AB5DAA" w:rsidP="00A3304D">
      <w:pPr>
        <w:pStyle w:val="ListParagraph"/>
        <w:numPr>
          <w:ilvl w:val="0"/>
          <w:numId w:val="17"/>
        </w:numPr>
      </w:pPr>
      <w:r>
        <w:t xml:space="preserve">If prescription falls into one of the </w:t>
      </w:r>
      <w:r w:rsidR="006C796E">
        <w:t xml:space="preserve">three </w:t>
      </w:r>
      <w:r>
        <w:t xml:space="preserve">criteria, then </w:t>
      </w:r>
      <w:r w:rsidR="006C796E">
        <w:t xml:space="preserve">the system should display </w:t>
      </w:r>
      <w:r>
        <w:t>the message and not allow OPECC to update the Submission Clarification Code using the RED Resubmit w/Edits action.</w:t>
      </w:r>
    </w:p>
    <w:p w14:paraId="779A6351" w14:textId="79C864F0" w:rsidR="00AB5DAA" w:rsidRDefault="00AB5DAA" w:rsidP="00A3304D">
      <w:pPr>
        <w:pStyle w:val="ListParagraph"/>
        <w:numPr>
          <w:ilvl w:val="0"/>
          <w:numId w:val="17"/>
        </w:numPr>
      </w:pPr>
      <w:r>
        <w:t xml:space="preserve">Assure </w:t>
      </w:r>
      <w:r w:rsidR="006C796E">
        <w:t xml:space="preserve">that </w:t>
      </w:r>
      <w:r>
        <w:t>the OPECC can edit the Submission Clarification Code using the RED Resubmit w/Edits action for prescriptions when the prescription does not meet the criteria.</w:t>
      </w:r>
    </w:p>
    <w:p w14:paraId="53727CC7" w14:textId="77604AC5" w:rsidR="00AB5DAA" w:rsidRDefault="00AB5DAA" w:rsidP="00A3304D">
      <w:pPr>
        <w:pStyle w:val="ListParagraph"/>
        <w:numPr>
          <w:ilvl w:val="0"/>
          <w:numId w:val="17"/>
        </w:numPr>
      </w:pPr>
      <w:r>
        <w:t>Assure that the Pharmacists can update the Submission Clarification Code</w:t>
      </w:r>
      <w:r w:rsidR="006C796E">
        <w:t xml:space="preserve"> at all times </w:t>
      </w:r>
      <w:r>
        <w:t>(</w:t>
      </w:r>
      <w:r w:rsidR="006C796E">
        <w:t>the Pharmacists’ ability to enter/edit the codes should not be changed</w:t>
      </w:r>
      <w:r>
        <w:t>).</w:t>
      </w:r>
    </w:p>
    <w:p w14:paraId="617D9480" w14:textId="1EEC638D" w:rsidR="00AB5DAA" w:rsidRDefault="00AB5DAA" w:rsidP="00A3304D">
      <w:pPr>
        <w:pStyle w:val="ListParagraph"/>
        <w:numPr>
          <w:ilvl w:val="0"/>
          <w:numId w:val="17"/>
        </w:numPr>
      </w:pPr>
      <w:r>
        <w:lastRenderedPageBreak/>
        <w:t>Assure the OPECC cannot edit the Submission Clarification Code when using the RED Resubmit w/Edits action and there are multiple reject codes, one of which fits this criteria and one does not fit the criteria.</w:t>
      </w:r>
    </w:p>
    <w:p w14:paraId="77E17257" w14:textId="5F3810D2" w:rsidR="00AB5DAA" w:rsidRDefault="00AB5DAA" w:rsidP="00A3304D">
      <w:pPr>
        <w:pStyle w:val="ListParagraph"/>
        <w:numPr>
          <w:ilvl w:val="0"/>
          <w:numId w:val="17"/>
        </w:numPr>
      </w:pPr>
      <w:r>
        <w:t xml:space="preserve">The OPECC should be able to edit other existing fields within the RED Resubmit e/Edits actions </w:t>
      </w:r>
      <w:r w:rsidR="006C796E">
        <w:t>if the prescription</w:t>
      </w:r>
      <w:r>
        <w:t xml:space="preserve"> falls into the three criteria.</w:t>
      </w:r>
    </w:p>
    <w:p w14:paraId="6DB3DA15" w14:textId="63BF0E92" w:rsidR="00AB5DAA" w:rsidRDefault="00AB5DAA" w:rsidP="00A3304D">
      <w:pPr>
        <w:pStyle w:val="ListParagraph"/>
        <w:numPr>
          <w:ilvl w:val="0"/>
          <w:numId w:val="17"/>
        </w:numPr>
      </w:pPr>
      <w:r>
        <w:t>Assure the OPECC can edit the Submission Clarification Code when using the RED Resubmit w/Edits action and there are multiple reject codes, none of which meet the criteria.</w:t>
      </w:r>
    </w:p>
    <w:p w14:paraId="133A039D" w14:textId="77777777" w:rsidR="00A3304D" w:rsidRDefault="00A3304D" w:rsidP="00A3304D"/>
    <w:p w14:paraId="6C3A274E" w14:textId="6E111D60" w:rsidR="00A3304D" w:rsidRDefault="00A3304D" w:rsidP="00A3304D">
      <w:r>
        <w:t>Concerning the Change ECME screen for comments on prior transaction user story, the following acceptance criteria should be anticipated:</w:t>
      </w:r>
    </w:p>
    <w:p w14:paraId="41762FB6" w14:textId="4893CBEE" w:rsidR="00A3304D" w:rsidRDefault="007E52AD" w:rsidP="00A3304D">
      <w:pPr>
        <w:pStyle w:val="ListParagraph"/>
        <w:numPr>
          <w:ilvl w:val="0"/>
          <w:numId w:val="17"/>
        </w:numPr>
      </w:pPr>
      <w:r>
        <w:t>When a claim is resubmitted, the main screen of the ECME User Screen will automatically display a message of “Prior comments suppressed-use CMT action for all comments” instead of displaying the comment for the previous transaction.</w:t>
      </w:r>
    </w:p>
    <w:p w14:paraId="5BCFA903" w14:textId="11C27008" w:rsidR="007E52AD" w:rsidRDefault="007E52AD" w:rsidP="00A3304D">
      <w:pPr>
        <w:pStyle w:val="ListParagraph"/>
        <w:numPr>
          <w:ilvl w:val="0"/>
          <w:numId w:val="17"/>
        </w:numPr>
        <w:rPr>
          <w:szCs w:val="22"/>
        </w:rPr>
      </w:pPr>
      <w:r>
        <w:t xml:space="preserve">The main page of the ECME User Screen </w:t>
      </w:r>
      <w:r w:rsidRPr="007E52AD">
        <w:rPr>
          <w:szCs w:val="22"/>
        </w:rPr>
        <w:t>will display the most current comment for the most recent transaction.</w:t>
      </w:r>
    </w:p>
    <w:p w14:paraId="487A7395" w14:textId="075A1F30" w:rsidR="007E52AD" w:rsidRPr="007E52AD" w:rsidRDefault="007E52AD" w:rsidP="00A3304D">
      <w:pPr>
        <w:pStyle w:val="ListParagraph"/>
        <w:numPr>
          <w:ilvl w:val="0"/>
          <w:numId w:val="17"/>
        </w:numPr>
        <w:rPr>
          <w:szCs w:val="22"/>
        </w:rPr>
      </w:pPr>
      <w:r w:rsidRPr="007E52AD">
        <w:t>All comments will continue to be available on other screens (no change).</w:t>
      </w:r>
    </w:p>
    <w:p w14:paraId="1B4D80FD" w14:textId="27AD5261" w:rsidR="007E52AD" w:rsidRPr="007E52AD" w:rsidRDefault="007E52AD" w:rsidP="00A3304D">
      <w:pPr>
        <w:pStyle w:val="ListParagraph"/>
        <w:numPr>
          <w:ilvl w:val="0"/>
          <w:numId w:val="17"/>
        </w:numPr>
        <w:rPr>
          <w:szCs w:val="22"/>
        </w:rPr>
      </w:pPr>
      <w:r w:rsidRPr="007E52AD">
        <w:t>If no comments have been entered (prior or current) the message “Prior comments suppressed-use CMT action for all comments” does not display.</w:t>
      </w:r>
    </w:p>
    <w:p w14:paraId="676040A6" w14:textId="77777777" w:rsidR="00A3304D" w:rsidRPr="004E4F67" w:rsidRDefault="00A3304D" w:rsidP="00A3304D"/>
    <w:p w14:paraId="41A656ED" w14:textId="77777777" w:rsidR="006C6DBA" w:rsidRDefault="00685E4D" w:rsidP="00740CBB">
      <w:pPr>
        <w:pStyle w:val="Heading2"/>
      </w:pPr>
      <w:bookmarkStart w:id="204" w:name="_Toc481066595"/>
      <w:r>
        <w:t>Back-Out</w:t>
      </w:r>
      <w:r w:rsidR="00DF6B4A" w:rsidRPr="00DF6B4A">
        <w:t xml:space="preserve"> </w:t>
      </w:r>
      <w:r w:rsidR="006C6DBA">
        <w:t>Criteria</w:t>
      </w:r>
      <w:bookmarkEnd w:id="204"/>
    </w:p>
    <w:p w14:paraId="25619AAA" w14:textId="0AA21C2E" w:rsidR="006C6DBA" w:rsidRDefault="00B43492" w:rsidP="00312833">
      <w:r>
        <w:t>It may be decided to back out this patch if t</w:t>
      </w:r>
      <w:r w:rsidR="00A32A5D" w:rsidRPr="00354245">
        <w:t xml:space="preserve">he </w:t>
      </w:r>
      <w:r w:rsidR="00F508AF" w:rsidRPr="00354245">
        <w:t>project is canceled</w:t>
      </w:r>
      <w:r w:rsidR="00727E4A">
        <w:t xml:space="preserve">, </w:t>
      </w:r>
      <w:r w:rsidR="00F508AF" w:rsidRPr="00354245">
        <w:t>the requested cha</w:t>
      </w:r>
      <w:r w:rsidR="00932CFD">
        <w:t xml:space="preserve">nges implemented by </w:t>
      </w:r>
      <w:r w:rsidR="00F51711">
        <w:t>BPS*1.0*21</w:t>
      </w:r>
      <w:r w:rsidR="00F508AF" w:rsidRPr="00354245">
        <w:t xml:space="preserve"> are no longer desi</w:t>
      </w:r>
      <w:r w:rsidR="00932CFD">
        <w:t>red by VA OI&amp;</w:t>
      </w:r>
      <w:r w:rsidR="001A6795">
        <w:t xml:space="preserve">T and the </w:t>
      </w:r>
      <w:r>
        <w:t xml:space="preserve">ePharmacy </w:t>
      </w:r>
      <w:r w:rsidR="00F508AF" w:rsidRPr="00354245">
        <w:t>eBusiness team</w:t>
      </w:r>
      <w:r w:rsidR="00727E4A">
        <w:t>, or the patch produces catastrophic problems</w:t>
      </w:r>
      <w:r w:rsidR="00F508AF" w:rsidRPr="00354245">
        <w:t>.</w:t>
      </w:r>
    </w:p>
    <w:p w14:paraId="2C773A0F" w14:textId="77777777" w:rsidR="006C6DBA" w:rsidRDefault="00685E4D" w:rsidP="00740CBB">
      <w:pPr>
        <w:pStyle w:val="Heading2"/>
      </w:pPr>
      <w:bookmarkStart w:id="205" w:name="_Toc481066596"/>
      <w:r>
        <w:t>Back-Out</w:t>
      </w:r>
      <w:r w:rsidR="00DF6B4A" w:rsidRPr="00DF6B4A">
        <w:t xml:space="preserve"> </w:t>
      </w:r>
      <w:r w:rsidR="006C6DBA">
        <w:t>Risks</w:t>
      </w:r>
      <w:bookmarkEnd w:id="205"/>
    </w:p>
    <w:p w14:paraId="74FB242B" w14:textId="097D1972" w:rsidR="006C6DBA" w:rsidRDefault="00727E4A" w:rsidP="007B5526">
      <w:pPr>
        <w:pStyle w:val="ListParagraph"/>
        <w:ind w:left="0"/>
      </w:pPr>
      <w:r>
        <w:t>Since the e</w:t>
      </w:r>
      <w:r w:rsidR="00F51711">
        <w:t>Pharmacy</w:t>
      </w:r>
      <w:r>
        <w:t xml:space="preserve"> software is tightly integrated </w:t>
      </w:r>
      <w:r w:rsidR="007B5526">
        <w:t>with external systems, any attempt at a back-out should include close consultation with the external trading partners such as the Financial Services Center (FSC) and the Health Care Clearing House (HCCH)</w:t>
      </w:r>
      <w:r w:rsidR="004A250A">
        <w:t xml:space="preserve"> to determine risk</w:t>
      </w:r>
      <w:r w:rsidR="00134E91">
        <w:t>.</w:t>
      </w:r>
    </w:p>
    <w:p w14:paraId="61A773D7" w14:textId="77777777" w:rsidR="006C6DBA" w:rsidRDefault="006C6DBA" w:rsidP="00740CBB">
      <w:pPr>
        <w:pStyle w:val="Heading2"/>
      </w:pPr>
      <w:bookmarkStart w:id="206" w:name="_Toc481066597"/>
      <w:r>
        <w:t xml:space="preserve">Authority for </w:t>
      </w:r>
      <w:r w:rsidR="00685E4D">
        <w:t>Back-Out</w:t>
      </w:r>
      <w:bookmarkEnd w:id="206"/>
    </w:p>
    <w:p w14:paraId="7013E06F" w14:textId="7DF6292A" w:rsidR="00FD717B" w:rsidRDefault="00FD717B" w:rsidP="00FD717B">
      <w:r w:rsidRPr="00FD717B">
        <w:t>The order would com</w:t>
      </w:r>
      <w:r w:rsidRPr="00707CAD">
        <w:t xml:space="preserve">e from: </w:t>
      </w:r>
      <w:r w:rsidR="00256482" w:rsidRPr="00707CAD">
        <w:t>release coordinator (product support), portfolio director</w:t>
      </w:r>
      <w:r w:rsidR="00B43492">
        <w:t>,</w:t>
      </w:r>
      <w:r w:rsidR="00256482" w:rsidRPr="00707CAD">
        <w:t xml:space="preserve"> and health product support.</w:t>
      </w:r>
      <w:r w:rsidR="00727E4A">
        <w:t xml:space="preserve"> Th</w:t>
      </w:r>
      <w:r w:rsidR="00B43492">
        <w:t>e order</w:t>
      </w:r>
      <w:r w:rsidR="00727E4A">
        <w:t xml:space="preserve"> should be done in consultation with the development team and external trading part</w:t>
      </w:r>
      <w:r w:rsidR="007B5526">
        <w:t xml:space="preserve">ners such as FSC and the HCCH to determine the appropriate course of action. </w:t>
      </w:r>
      <w:proofErr w:type="gramStart"/>
      <w:r w:rsidR="007B5526">
        <w:t>e</w:t>
      </w:r>
      <w:r w:rsidR="00F51711">
        <w:t>Pharmacy</w:t>
      </w:r>
      <w:proofErr w:type="gramEnd"/>
      <w:r w:rsidR="007B5526">
        <w:t xml:space="preserve"> is tightly integrated with these external partners and a </w:t>
      </w:r>
      <w:r w:rsidR="00B43492">
        <w:t xml:space="preserve">decision to </w:t>
      </w:r>
      <w:r w:rsidR="007B5526">
        <w:t xml:space="preserve">back-out should not be </w:t>
      </w:r>
      <w:r w:rsidR="00B43492">
        <w:t>made without their consultation</w:t>
      </w:r>
      <w:r w:rsidR="007B5526">
        <w:t>.</w:t>
      </w:r>
    </w:p>
    <w:p w14:paraId="459600A7" w14:textId="77777777" w:rsidR="00AE5904" w:rsidRPr="00256482" w:rsidRDefault="00685E4D" w:rsidP="00740CBB">
      <w:pPr>
        <w:pStyle w:val="Heading2"/>
      </w:pPr>
      <w:bookmarkStart w:id="207" w:name="_Toc471401656"/>
      <w:bookmarkStart w:id="208" w:name="_Toc471401824"/>
      <w:bookmarkStart w:id="209" w:name="_Toc481066598"/>
      <w:bookmarkEnd w:id="207"/>
      <w:bookmarkEnd w:id="208"/>
      <w:r w:rsidRPr="00256482">
        <w:t>Back-Out</w:t>
      </w:r>
      <w:r w:rsidR="00AE5904" w:rsidRPr="00256482">
        <w:t xml:space="preserve"> Procedure</w:t>
      </w:r>
      <w:bookmarkEnd w:id="209"/>
    </w:p>
    <w:p w14:paraId="26A3EA1A" w14:textId="7A2AE0FA" w:rsidR="00B914CB" w:rsidRDefault="00B43492" w:rsidP="00B43492">
      <w:r>
        <w:t>Backing out enhancements to a VistA application is often complex.</w:t>
      </w:r>
      <w:r w:rsidR="00B914CB">
        <w:t xml:space="preserve"> </w:t>
      </w:r>
      <w:r>
        <w:t xml:space="preserve">Normally, defects are repaired via </w:t>
      </w:r>
      <w:r w:rsidR="00B914CB">
        <w:t>a follow-up patch. The development team recommends that sites log</w:t>
      </w:r>
      <w:r w:rsidR="007B25C8">
        <w:t xml:space="preserve"> a</w:t>
      </w:r>
      <w:r w:rsidR="00B914CB">
        <w:t xml:space="preserve"> ticket if it is a nationally released patch. If not, the site should contact the Enterprise Program Management Office (EPMO) team directly for specific solutions to their unique problems</w:t>
      </w:r>
      <w:r w:rsidR="00595428">
        <w:t>.</w:t>
      </w:r>
    </w:p>
    <w:p w14:paraId="79589C57" w14:textId="77777777" w:rsidR="00B914CB" w:rsidRDefault="00B914CB" w:rsidP="00D36356"/>
    <w:p w14:paraId="5772BEF3" w14:textId="2BCCFE7C" w:rsidR="002C2A31" w:rsidRDefault="00E53C48" w:rsidP="00D36356">
      <w:r>
        <w:t xml:space="preserve">The </w:t>
      </w:r>
      <w:r w:rsidR="0006603D">
        <w:t>BPS*1.0*21</w:t>
      </w:r>
      <w:r>
        <w:t xml:space="preserve"> </w:t>
      </w:r>
      <w:proofErr w:type="gramStart"/>
      <w:r>
        <w:t>patch</w:t>
      </w:r>
      <w:proofErr w:type="gramEnd"/>
      <w:r>
        <w:t xml:space="preserve"> contains</w:t>
      </w:r>
      <w:r w:rsidR="00E978B7">
        <w:t xml:space="preserve"> the following build components:</w:t>
      </w:r>
    </w:p>
    <w:p w14:paraId="6814482B" w14:textId="77777777" w:rsidR="002C2A31" w:rsidRDefault="00E53C48" w:rsidP="002C2A31">
      <w:pPr>
        <w:pStyle w:val="ListParagraph"/>
        <w:numPr>
          <w:ilvl w:val="0"/>
          <w:numId w:val="23"/>
        </w:numPr>
      </w:pPr>
      <w:r>
        <w:t>Routines</w:t>
      </w:r>
    </w:p>
    <w:p w14:paraId="6173F8FD" w14:textId="10C896AC" w:rsidR="00E53C48" w:rsidRDefault="00B43492" w:rsidP="00E53C48">
      <w:pPr>
        <w:pStyle w:val="ListParagraph"/>
        <w:numPr>
          <w:ilvl w:val="0"/>
          <w:numId w:val="23"/>
        </w:numPr>
      </w:pPr>
      <w:r>
        <w:t>File entries</w:t>
      </w:r>
      <w:r w:rsidR="00E53C48">
        <w:t xml:space="preserve"> </w:t>
      </w:r>
      <w:r>
        <w:t xml:space="preserve">in the files </w:t>
      </w:r>
      <w:r w:rsidR="00E978B7">
        <w:t>BPS NCPDP FIELD DEFS</w:t>
      </w:r>
      <w:r w:rsidR="001A6795">
        <w:t xml:space="preserve"> </w:t>
      </w:r>
      <w:r w:rsidR="00E978B7">
        <w:t>(#9002313.91</w:t>
      </w:r>
      <w:r w:rsidR="00E53C48">
        <w:t>)</w:t>
      </w:r>
      <w:r w:rsidR="00E978B7">
        <w:t>, BPS NCPDP REJECT CODES (#9002313.93), and BPS CLARIFICATION CODES (#9002313.25)</w:t>
      </w:r>
    </w:p>
    <w:p w14:paraId="3923E378" w14:textId="77777777" w:rsidR="00E51510" w:rsidRDefault="00E51510" w:rsidP="00E53C48">
      <w:pPr>
        <w:pStyle w:val="ListParagraph"/>
        <w:numPr>
          <w:ilvl w:val="0"/>
          <w:numId w:val="23"/>
        </w:numPr>
      </w:pPr>
      <w:r>
        <w:lastRenderedPageBreak/>
        <w:t>Data Dictionary Changes</w:t>
      </w:r>
    </w:p>
    <w:p w14:paraId="30DA391A" w14:textId="77777777" w:rsidR="00D36356" w:rsidRDefault="00D36356" w:rsidP="00D36356"/>
    <w:p w14:paraId="3ECD715D" w14:textId="27187F7B" w:rsidR="00134E91" w:rsidRDefault="00134E91" w:rsidP="00134E91">
      <w:r>
        <w:t xml:space="preserve">While the VistA </w:t>
      </w:r>
      <w:r w:rsidR="00F46BBC">
        <w:t xml:space="preserve">KIDS </w:t>
      </w:r>
      <w:r>
        <w:t>installation procedure allows the installer to back up the modified routines using the ‘Backup a Transport Global’ action, the back-out procedure for global, data dictionary and other VistA comp</w:t>
      </w:r>
      <w:r w:rsidR="00B914CB">
        <w:t xml:space="preserve">onents is more complex and </w:t>
      </w:r>
      <w:r>
        <w:t>require</w:t>
      </w:r>
      <w:r w:rsidR="00B914CB">
        <w:t>s</w:t>
      </w:r>
      <w:r>
        <w:t xml:space="preserve"> issuance of a follow-up patch to ensure all components are properly removed</w:t>
      </w:r>
      <w:r w:rsidR="00AC60BB">
        <w:t xml:space="preserve"> and/or restored</w:t>
      </w:r>
      <w:r>
        <w:t>. All software components (routines and other items) must be restored to their previous state at the same time and in conjunction with the re</w:t>
      </w:r>
      <w:r w:rsidR="00595428">
        <w:t>storation of the data.</w:t>
      </w:r>
    </w:p>
    <w:p w14:paraId="6A82CB3C" w14:textId="77777777" w:rsidR="00134E91" w:rsidRDefault="00134E91" w:rsidP="00134E91"/>
    <w:p w14:paraId="36BB9D75" w14:textId="77777777" w:rsidR="00FE3D06" w:rsidRDefault="00134E91" w:rsidP="00B914CB">
      <w:r>
        <w:t>Please contact the EPMO</w:t>
      </w:r>
      <w:r w:rsidR="00B914CB">
        <w:t xml:space="preserve"> team for assistance since this installed patch contains components </w:t>
      </w:r>
      <w:r w:rsidR="00D40005">
        <w:t>in addition to</w:t>
      </w:r>
      <w:r w:rsidR="00B914CB">
        <w:t xml:space="preserve"> routines.</w:t>
      </w:r>
    </w:p>
    <w:p w14:paraId="5694511E" w14:textId="77777777" w:rsidR="00DE0518" w:rsidRDefault="00DE0518" w:rsidP="00740CBB">
      <w:pPr>
        <w:pStyle w:val="Heading2"/>
      </w:pPr>
      <w:bookmarkStart w:id="210" w:name="_Toc471396383"/>
      <w:bookmarkStart w:id="211" w:name="_Toc471401658"/>
      <w:bookmarkStart w:id="212" w:name="_Toc471401826"/>
      <w:bookmarkStart w:id="213" w:name="_Toc481066599"/>
      <w:bookmarkEnd w:id="210"/>
      <w:bookmarkEnd w:id="211"/>
      <w:bookmarkEnd w:id="212"/>
      <w:r w:rsidRPr="000666AC">
        <w:t>Back-out Verification</w:t>
      </w:r>
      <w:r>
        <w:t xml:space="preserve"> Procedure</w:t>
      </w:r>
      <w:bookmarkEnd w:id="213"/>
    </w:p>
    <w:p w14:paraId="12F8CDE8" w14:textId="6ACB59FC" w:rsidR="00BB138A" w:rsidRPr="00BB138A" w:rsidRDefault="004A250A" w:rsidP="00F10DB6">
      <w:r>
        <w:t>Successful back-out is confirmed by verification that the back-out patch was successfully installed</w:t>
      </w:r>
      <w:r w:rsidR="00FE3D06">
        <w:t>.</w:t>
      </w:r>
    </w:p>
    <w:p w14:paraId="6E00073C" w14:textId="77777777" w:rsidR="00AE5904" w:rsidRDefault="00AE5904" w:rsidP="00740CBB">
      <w:pPr>
        <w:pStyle w:val="Heading1"/>
      </w:pPr>
      <w:bookmarkStart w:id="214" w:name="_Toc481066600"/>
      <w:r>
        <w:t>Rollback Procedure</w:t>
      </w:r>
      <w:bookmarkEnd w:id="214"/>
    </w:p>
    <w:p w14:paraId="12226D5B" w14:textId="458A5F1A" w:rsidR="00AE5904" w:rsidRDefault="00460401" w:rsidP="00312833">
      <w:r w:rsidRPr="00460401">
        <w:t>Rollback</w:t>
      </w:r>
      <w:r w:rsidR="004A250A">
        <w:t xml:space="preserve"> pertains to data. </w:t>
      </w:r>
      <w:r w:rsidR="00595428">
        <w:t>The only data changes in this patch are specific to the operational software and platform settings</w:t>
      </w:r>
      <w:r w:rsidR="007B25C8">
        <w:t>.</w:t>
      </w:r>
      <w:r w:rsidR="00595428">
        <w:t xml:space="preserve"> </w:t>
      </w:r>
      <w:r w:rsidR="007B25C8">
        <w:t xml:space="preserve">These data changes </w:t>
      </w:r>
      <w:r w:rsidR="00595428">
        <w:t>are covered in the Back-out procedures detailed elsewhere in this document.</w:t>
      </w:r>
    </w:p>
    <w:p w14:paraId="4DC9E68B" w14:textId="77777777" w:rsidR="0029309C" w:rsidRDefault="0029309C" w:rsidP="00740CBB">
      <w:pPr>
        <w:pStyle w:val="Heading2"/>
      </w:pPr>
      <w:bookmarkStart w:id="215" w:name="_Toc481066601"/>
      <w:r>
        <w:t>Rollback Considerations</w:t>
      </w:r>
      <w:bookmarkEnd w:id="215"/>
    </w:p>
    <w:p w14:paraId="559E3BF6" w14:textId="77777777" w:rsidR="0029309C" w:rsidRPr="0029309C" w:rsidRDefault="00460401" w:rsidP="00312833">
      <w:r>
        <w:t>Not applicable.</w:t>
      </w:r>
    </w:p>
    <w:p w14:paraId="326F2190" w14:textId="77777777" w:rsidR="0029309C" w:rsidRDefault="0029309C" w:rsidP="00740CBB">
      <w:pPr>
        <w:pStyle w:val="Heading2"/>
      </w:pPr>
      <w:bookmarkStart w:id="216" w:name="_Toc481066602"/>
      <w:r>
        <w:t>Rollback Criteria</w:t>
      </w:r>
      <w:bookmarkEnd w:id="216"/>
    </w:p>
    <w:p w14:paraId="6C6758F1" w14:textId="77777777" w:rsidR="0029309C" w:rsidRPr="0029309C" w:rsidRDefault="00460401" w:rsidP="00312833">
      <w:r>
        <w:t>Not applicable.</w:t>
      </w:r>
    </w:p>
    <w:p w14:paraId="53CC0844" w14:textId="77777777" w:rsidR="0029309C" w:rsidRDefault="0029309C" w:rsidP="00740CBB">
      <w:pPr>
        <w:pStyle w:val="Heading2"/>
      </w:pPr>
      <w:bookmarkStart w:id="217" w:name="_Toc481066603"/>
      <w:r>
        <w:t>Rollback Risks</w:t>
      </w:r>
      <w:bookmarkEnd w:id="217"/>
    </w:p>
    <w:p w14:paraId="5565F623" w14:textId="77777777" w:rsidR="00312833" w:rsidRDefault="00460401" w:rsidP="00312833">
      <w:r>
        <w:t>Not applicable.</w:t>
      </w:r>
    </w:p>
    <w:p w14:paraId="43A089F6" w14:textId="77777777" w:rsidR="0029309C" w:rsidRPr="0029309C" w:rsidRDefault="0029309C" w:rsidP="00740CBB">
      <w:pPr>
        <w:pStyle w:val="Heading2"/>
      </w:pPr>
      <w:bookmarkStart w:id="218" w:name="_Toc471312610"/>
      <w:bookmarkStart w:id="219" w:name="_Toc471313734"/>
      <w:bookmarkStart w:id="220" w:name="_Toc471396389"/>
      <w:bookmarkStart w:id="221" w:name="_Toc471401664"/>
      <w:bookmarkStart w:id="222" w:name="_Toc471401832"/>
      <w:bookmarkStart w:id="223" w:name="_Toc481066604"/>
      <w:bookmarkEnd w:id="218"/>
      <w:bookmarkEnd w:id="219"/>
      <w:bookmarkEnd w:id="220"/>
      <w:bookmarkEnd w:id="221"/>
      <w:bookmarkEnd w:id="222"/>
      <w:r>
        <w:t>Authority for Rollback</w:t>
      </w:r>
      <w:bookmarkEnd w:id="223"/>
    </w:p>
    <w:p w14:paraId="00D975C4" w14:textId="4B3224AD" w:rsidR="00AE5904" w:rsidRDefault="00460401" w:rsidP="00312833">
      <w:r>
        <w:t>Not applicable.</w:t>
      </w:r>
    </w:p>
    <w:p w14:paraId="31879A0D" w14:textId="77777777" w:rsidR="00DF0C18" w:rsidRDefault="00DF0C18" w:rsidP="00740CBB">
      <w:pPr>
        <w:pStyle w:val="Heading2"/>
      </w:pPr>
      <w:bookmarkStart w:id="224" w:name="_Toc481066605"/>
      <w:r>
        <w:t>Rollback Procedure</w:t>
      </w:r>
      <w:bookmarkEnd w:id="224"/>
    </w:p>
    <w:p w14:paraId="3A2DA0E4" w14:textId="77777777" w:rsidR="00DF0C18" w:rsidRDefault="00460401" w:rsidP="00312833">
      <w:r>
        <w:t>Not applicable.</w:t>
      </w:r>
    </w:p>
    <w:p w14:paraId="03822AB4" w14:textId="77777777" w:rsidR="00EE08BA" w:rsidRPr="00236972" w:rsidRDefault="00037CE1" w:rsidP="00740CBB">
      <w:pPr>
        <w:pStyle w:val="Heading2"/>
        <w:rPr>
          <w:rFonts w:ascii="Calibri" w:eastAsia="Calibri" w:hAnsi="Calibri"/>
          <w:sz w:val="22"/>
          <w:szCs w:val="22"/>
        </w:rPr>
      </w:pPr>
      <w:bookmarkStart w:id="225" w:name="_Toc481066606"/>
      <w:r>
        <w:t>Rollback Verification Procedure</w:t>
      </w:r>
      <w:bookmarkEnd w:id="225"/>
    </w:p>
    <w:p w14:paraId="3B20E1C6" w14:textId="574FBEE7" w:rsidR="00FA1BF4" w:rsidRPr="00FA1BF4" w:rsidRDefault="00460401" w:rsidP="002F71C2">
      <w:r>
        <w:t>Not applicable</w:t>
      </w:r>
      <w:r w:rsidR="00D412A6">
        <w:t>.</w:t>
      </w:r>
      <w:bookmarkStart w:id="226" w:name="ColumnTitle_01"/>
      <w:bookmarkEnd w:id="226"/>
    </w:p>
    <w:sectPr w:rsidR="00FA1BF4" w:rsidRPr="00FA1BF4" w:rsidSect="006C796E">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0405A" w14:textId="77777777" w:rsidR="00A45FBA" w:rsidRDefault="00A45FBA">
      <w:r>
        <w:separator/>
      </w:r>
    </w:p>
    <w:p w14:paraId="0B219856" w14:textId="77777777" w:rsidR="00A45FBA" w:rsidRDefault="00A45FBA"/>
  </w:endnote>
  <w:endnote w:type="continuationSeparator" w:id="0">
    <w:p w14:paraId="3327D0D1" w14:textId="77777777" w:rsidR="00A45FBA" w:rsidRDefault="00A45FBA">
      <w:r>
        <w:continuationSeparator/>
      </w:r>
    </w:p>
    <w:p w14:paraId="1982B925" w14:textId="77777777" w:rsidR="00A45FBA" w:rsidRDefault="00A45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7A34F" w14:textId="77777777" w:rsidR="00B73442" w:rsidRDefault="00B734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CEC5B" w14:textId="77777777" w:rsidR="00B73442" w:rsidRDefault="00B7344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2EEC7" w14:textId="77777777" w:rsidR="00B73442" w:rsidRDefault="00B734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E7C13" w14:textId="14382B2E" w:rsidR="006A6D1C" w:rsidRPr="007748C3" w:rsidDel="00B73442" w:rsidRDefault="006A6D1C" w:rsidP="007748C3">
    <w:pPr>
      <w:pStyle w:val="Footer"/>
      <w:rPr>
        <w:del w:id="1" w:author="Author"/>
        <w:rStyle w:val="FooterChar"/>
      </w:rPr>
    </w:pPr>
    <w:del w:id="2" w:author="Author">
      <w:r w:rsidDel="00B73442">
        <w:rPr>
          <w:rStyle w:val="FooterChar"/>
        </w:rPr>
        <w:delText>MCCF EDI TAS ePharmacy Build</w:delText>
      </w:r>
      <w:r w:rsidRPr="007748C3" w:rsidDel="00B73442">
        <w:rPr>
          <w:rStyle w:val="FooterChar"/>
        </w:rPr>
        <w:delText xml:space="preserve"> 1</w:delText>
      </w:r>
      <w:r w:rsidDel="00B73442">
        <w:rPr>
          <w:rStyle w:val="FooterChar"/>
        </w:rPr>
        <w:delText xml:space="preserve"> BPS*1.0*21</w:delText>
      </w:r>
    </w:del>
  </w:p>
  <w:p w14:paraId="4EBA9AA0" w14:textId="39169EA1" w:rsidR="006A6D1C" w:rsidRPr="00721F7D" w:rsidRDefault="006A6D1C" w:rsidP="00721F7D">
    <w:pPr>
      <w:pStyle w:val="Footer"/>
      <w:rPr>
        <w:rStyle w:val="FooterChar"/>
      </w:rPr>
    </w:pPr>
    <w:del w:id="3" w:author="Author">
      <w:r w:rsidDel="00B73442">
        <w:rPr>
          <w:rStyle w:val="FooterChar"/>
        </w:rPr>
        <w:delText>Deployment, Installation, Back-Out &amp; Roll Back Guide</w:delText>
      </w:r>
      <w:r w:rsidRPr="00721F7D" w:rsidDel="00B73442">
        <w:rPr>
          <w:rStyle w:val="FooterChar"/>
        </w:rPr>
        <w:tab/>
      </w:r>
      <w:r w:rsidRPr="00721F7D" w:rsidDel="00B73442">
        <w:rPr>
          <w:rStyle w:val="FooterChar"/>
        </w:rPr>
        <w:fldChar w:fldCharType="begin"/>
      </w:r>
      <w:r w:rsidRPr="00721F7D" w:rsidDel="00B73442">
        <w:rPr>
          <w:rStyle w:val="FooterChar"/>
        </w:rPr>
        <w:delInstrText xml:space="preserve"> PAGE </w:delInstrText>
      </w:r>
      <w:r w:rsidRPr="00721F7D" w:rsidDel="00B73442">
        <w:rPr>
          <w:rStyle w:val="FooterChar"/>
        </w:rPr>
        <w:fldChar w:fldCharType="separate"/>
      </w:r>
      <w:r w:rsidR="00B73442" w:rsidDel="00B73442">
        <w:rPr>
          <w:rStyle w:val="FooterChar"/>
          <w:noProof/>
        </w:rPr>
        <w:delText>iv</w:delText>
      </w:r>
      <w:r w:rsidRPr="00721F7D" w:rsidDel="00B73442">
        <w:rPr>
          <w:rStyle w:val="FooterChar"/>
        </w:rPr>
        <w:fldChar w:fldCharType="end"/>
      </w:r>
      <w:r w:rsidRPr="00721F7D" w:rsidDel="00B73442">
        <w:rPr>
          <w:rStyle w:val="FooterChar"/>
        </w:rPr>
        <w:tab/>
      </w:r>
      <w:r w:rsidDel="00B73442">
        <w:rPr>
          <w:rStyle w:val="FooterChar"/>
        </w:rPr>
        <w:delText>April</w:delText>
      </w:r>
      <w:r w:rsidRPr="007748C3" w:rsidDel="00B73442">
        <w:rPr>
          <w:rStyle w:val="FooterChar"/>
        </w:rPr>
        <w:delText xml:space="preserve"> 2017</w:delText>
      </w:r>
    </w:del>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78507" w14:textId="082E6DDF" w:rsidR="006A6D1C" w:rsidRPr="007748C3" w:rsidDel="00B73442" w:rsidRDefault="006A6D1C" w:rsidP="007748C3">
    <w:pPr>
      <w:pStyle w:val="Footer"/>
      <w:rPr>
        <w:del w:id="227" w:author="Author"/>
        <w:rStyle w:val="FooterChar"/>
      </w:rPr>
    </w:pPr>
    <w:del w:id="228" w:author="Author">
      <w:r w:rsidDel="00B73442">
        <w:rPr>
          <w:rStyle w:val="FooterChar"/>
        </w:rPr>
        <w:delText>MCCF EDI TAS ePharmacy Build</w:delText>
      </w:r>
      <w:r w:rsidRPr="007748C3" w:rsidDel="00B73442">
        <w:rPr>
          <w:rStyle w:val="FooterChar"/>
        </w:rPr>
        <w:delText xml:space="preserve"> 1</w:delText>
      </w:r>
      <w:r w:rsidDel="00B73442">
        <w:rPr>
          <w:rStyle w:val="FooterChar"/>
        </w:rPr>
        <w:delText xml:space="preserve"> BPS*1.0*21</w:delText>
      </w:r>
    </w:del>
  </w:p>
  <w:p w14:paraId="5387610B" w14:textId="0CBB4663" w:rsidR="006A6D1C" w:rsidRPr="00721F7D" w:rsidRDefault="006A6D1C" w:rsidP="00721F7D">
    <w:pPr>
      <w:pStyle w:val="Footer"/>
      <w:rPr>
        <w:rStyle w:val="FooterChar"/>
      </w:rPr>
    </w:pPr>
    <w:del w:id="229" w:author="Author">
      <w:r w:rsidDel="00B73442">
        <w:rPr>
          <w:rStyle w:val="FooterChar"/>
        </w:rPr>
        <w:delText>Deployment, Installation, Back-Out &amp; Roll Back Guide</w:delText>
      </w:r>
      <w:r w:rsidRPr="00721F7D" w:rsidDel="00B73442">
        <w:rPr>
          <w:rStyle w:val="FooterChar"/>
        </w:rPr>
        <w:tab/>
      </w:r>
      <w:r w:rsidRPr="00721F7D" w:rsidDel="00B73442">
        <w:rPr>
          <w:rStyle w:val="FooterChar"/>
        </w:rPr>
        <w:fldChar w:fldCharType="begin"/>
      </w:r>
      <w:r w:rsidRPr="00721F7D" w:rsidDel="00B73442">
        <w:rPr>
          <w:rStyle w:val="FooterChar"/>
        </w:rPr>
        <w:delInstrText xml:space="preserve"> PAGE </w:delInstrText>
      </w:r>
      <w:r w:rsidRPr="00721F7D" w:rsidDel="00B73442">
        <w:rPr>
          <w:rStyle w:val="FooterChar"/>
        </w:rPr>
        <w:fldChar w:fldCharType="separate"/>
      </w:r>
      <w:r w:rsidR="00B73442" w:rsidDel="00B73442">
        <w:rPr>
          <w:rStyle w:val="FooterChar"/>
          <w:noProof/>
        </w:rPr>
        <w:delText>3</w:delText>
      </w:r>
      <w:r w:rsidRPr="00721F7D" w:rsidDel="00B73442">
        <w:rPr>
          <w:rStyle w:val="FooterChar"/>
        </w:rPr>
        <w:fldChar w:fldCharType="end"/>
      </w:r>
      <w:r w:rsidRPr="00721F7D" w:rsidDel="00B73442">
        <w:rPr>
          <w:rStyle w:val="FooterChar"/>
        </w:rPr>
        <w:tab/>
      </w:r>
      <w:r w:rsidDel="00B73442">
        <w:rPr>
          <w:rStyle w:val="FooterChar"/>
        </w:rPr>
        <w:delText>April</w:delText>
      </w:r>
      <w:r w:rsidRPr="007748C3" w:rsidDel="00B73442">
        <w:rPr>
          <w:rStyle w:val="FooterChar"/>
        </w:rPr>
        <w:delText xml:space="preserve"> 2017</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BE855" w14:textId="77777777" w:rsidR="00A45FBA" w:rsidRDefault="00A45FBA">
      <w:r>
        <w:separator/>
      </w:r>
    </w:p>
    <w:p w14:paraId="67ACC77D" w14:textId="77777777" w:rsidR="00A45FBA" w:rsidRDefault="00A45FBA"/>
  </w:footnote>
  <w:footnote w:type="continuationSeparator" w:id="0">
    <w:p w14:paraId="1701093D" w14:textId="77777777" w:rsidR="00A45FBA" w:rsidRDefault="00A45FBA">
      <w:r>
        <w:continuationSeparator/>
      </w:r>
    </w:p>
    <w:p w14:paraId="1DCC3657" w14:textId="77777777" w:rsidR="00A45FBA" w:rsidRDefault="00A45FBA"/>
  </w:footnote>
  <w:footnote w:id="1">
    <w:p w14:paraId="2DC26394" w14:textId="18446087" w:rsidR="006A6D1C" w:rsidRDefault="006A6D1C">
      <w:pPr>
        <w:pStyle w:val="FootnoteText"/>
      </w:pPr>
      <w:r>
        <w:rPr>
          <w:rStyle w:val="FootnoteReference"/>
        </w:rPr>
        <w:footnoteRef/>
      </w:r>
      <w:r>
        <w:t xml:space="preserve"> Project schedule (right click and select open hyperlink to access)</w:t>
      </w:r>
    </w:p>
    <w:p w14:paraId="1572F9F6" w14:textId="0D99A1C6" w:rsidR="006A6D1C" w:rsidRDefault="006A6D1C">
      <w:pPr>
        <w:pStyle w:val="FootnoteText"/>
      </w:pPr>
      <w:bookmarkStart w:id="44" w:name="_GoBack"/>
      <w:bookmarkEnd w:id="44"/>
    </w:p>
  </w:footnote>
  <w:footnote w:id="2">
    <w:p w14:paraId="76EC19FF" w14:textId="15249A02" w:rsidR="006A6D1C" w:rsidRDefault="006A6D1C">
      <w:pPr>
        <w:pStyle w:val="FootnoteText"/>
      </w:pPr>
      <w:r>
        <w:rPr>
          <w:rStyle w:val="FootnoteReference"/>
        </w:rPr>
        <w:footnoteRef/>
      </w:r>
      <w:r>
        <w:t xml:space="preserve"> </w:t>
      </w:r>
      <w:proofErr w:type="gramStart"/>
      <w:r>
        <w:t>“Enterprise service lines, VAD” for short.</w:t>
      </w:r>
      <w:proofErr w:type="gramEnd"/>
      <w:r>
        <w:t xml:space="preserve"> </w:t>
      </w:r>
      <w:proofErr w:type="gramStart"/>
      <w:r>
        <w:t>Formerly known as the IRM (Information Resources Management) or IT support.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42CCC" w14:textId="77777777" w:rsidR="00B73442" w:rsidRDefault="00B734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5F383" w14:textId="77777777" w:rsidR="00B73442" w:rsidRDefault="00B734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FCEF0" w14:textId="77777777" w:rsidR="00B73442" w:rsidRDefault="00B734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04200B8"/>
    <w:lvl w:ilvl="0">
      <w:start w:val="1"/>
      <w:numFmt w:val="decimal"/>
      <w:lvlText w:val="%1."/>
      <w:lvlJc w:val="left"/>
      <w:pPr>
        <w:tabs>
          <w:tab w:val="num" w:pos="1800"/>
        </w:tabs>
        <w:ind w:left="1800" w:hanging="360"/>
      </w:pPr>
    </w:lvl>
  </w:abstractNum>
  <w:abstractNum w:abstractNumId="1">
    <w:nsid w:val="FFFFFF7D"/>
    <w:multiLevelType w:val="singleLevel"/>
    <w:tmpl w:val="AB50C212"/>
    <w:lvl w:ilvl="0">
      <w:start w:val="1"/>
      <w:numFmt w:val="decimal"/>
      <w:lvlText w:val="%1."/>
      <w:lvlJc w:val="left"/>
      <w:pPr>
        <w:tabs>
          <w:tab w:val="num" w:pos="1440"/>
        </w:tabs>
        <w:ind w:left="1440" w:hanging="360"/>
      </w:pPr>
    </w:lvl>
  </w:abstractNum>
  <w:abstractNum w:abstractNumId="2">
    <w:nsid w:val="FFFFFF7E"/>
    <w:multiLevelType w:val="singleLevel"/>
    <w:tmpl w:val="A58EA7C4"/>
    <w:lvl w:ilvl="0">
      <w:start w:val="1"/>
      <w:numFmt w:val="decimal"/>
      <w:lvlText w:val="%1."/>
      <w:lvlJc w:val="left"/>
      <w:pPr>
        <w:tabs>
          <w:tab w:val="num" w:pos="1080"/>
        </w:tabs>
        <w:ind w:left="1080" w:hanging="360"/>
      </w:pPr>
    </w:lvl>
  </w:abstractNum>
  <w:abstractNum w:abstractNumId="3">
    <w:nsid w:val="FFFFFF7F"/>
    <w:multiLevelType w:val="singleLevel"/>
    <w:tmpl w:val="717C3D1C"/>
    <w:lvl w:ilvl="0">
      <w:start w:val="1"/>
      <w:numFmt w:val="decimal"/>
      <w:lvlText w:val="%1."/>
      <w:lvlJc w:val="left"/>
      <w:pPr>
        <w:tabs>
          <w:tab w:val="num" w:pos="720"/>
        </w:tabs>
        <w:ind w:left="720" w:hanging="360"/>
      </w:pPr>
    </w:lvl>
  </w:abstractNum>
  <w:abstractNum w:abstractNumId="4">
    <w:nsid w:val="FFFFFF80"/>
    <w:multiLevelType w:val="singleLevel"/>
    <w:tmpl w:val="EB223BBC"/>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8E3861BC"/>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F6DE6DD8"/>
    <w:lvl w:ilvl="0">
      <w:start w:val="1"/>
      <w:numFmt w:val="decimal"/>
      <w:lvlText w:val="%1."/>
      <w:lvlJc w:val="left"/>
      <w:pPr>
        <w:tabs>
          <w:tab w:val="num" w:pos="360"/>
        </w:tabs>
        <w:ind w:left="360" w:hanging="360"/>
      </w:pPr>
    </w:lvl>
  </w:abstractNum>
  <w:abstractNum w:abstractNumId="8">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94B7775"/>
    <w:multiLevelType w:val="multilevel"/>
    <w:tmpl w:val="CC1AA5D8"/>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4740F55"/>
    <w:multiLevelType w:val="hybridMultilevel"/>
    <w:tmpl w:val="E4DC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DB78C7"/>
    <w:multiLevelType w:val="hybridMultilevel"/>
    <w:tmpl w:val="FF6C8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9A30FB"/>
    <w:multiLevelType w:val="hybridMultilevel"/>
    <w:tmpl w:val="9BC8D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EFC7247"/>
    <w:multiLevelType w:val="hybridMultilevel"/>
    <w:tmpl w:val="AD82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B74B62"/>
    <w:multiLevelType w:val="hybridMultilevel"/>
    <w:tmpl w:val="70FAC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CC40441"/>
    <w:multiLevelType w:val="hybridMultilevel"/>
    <w:tmpl w:val="B0680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3130D58"/>
    <w:multiLevelType w:val="hybridMultilevel"/>
    <w:tmpl w:val="43406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DE5EB7"/>
    <w:multiLevelType w:val="hybridMultilevel"/>
    <w:tmpl w:val="950E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8">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7"/>
  </w:num>
  <w:num w:numId="3">
    <w:abstractNumId w:val="10"/>
  </w:num>
  <w:num w:numId="4">
    <w:abstractNumId w:val="29"/>
  </w:num>
  <w:num w:numId="5">
    <w:abstractNumId w:val="30"/>
  </w:num>
  <w:num w:numId="6">
    <w:abstractNumId w:val="22"/>
  </w:num>
  <w:num w:numId="7">
    <w:abstractNumId w:val="13"/>
  </w:num>
  <w:num w:numId="8">
    <w:abstractNumId w:val="12"/>
  </w:num>
  <w:num w:numId="9">
    <w:abstractNumId w:val="15"/>
  </w:num>
  <w:num w:numId="10">
    <w:abstractNumId w:val="19"/>
  </w:num>
  <w:num w:numId="11">
    <w:abstractNumId w:val="14"/>
  </w:num>
  <w:num w:numId="12">
    <w:abstractNumId w:val="24"/>
  </w:num>
  <w:num w:numId="13">
    <w:abstractNumId w:val="9"/>
  </w:num>
  <w:num w:numId="14">
    <w:abstractNumId w:val="8"/>
  </w:num>
  <w:num w:numId="15">
    <w:abstractNumId w:val="6"/>
  </w:num>
  <w:num w:numId="16">
    <w:abstractNumId w:val="11"/>
  </w:num>
  <w:num w:numId="17">
    <w:abstractNumId w:val="25"/>
  </w:num>
  <w:num w:numId="18">
    <w:abstractNumId w:val="20"/>
  </w:num>
  <w:num w:numId="19">
    <w:abstractNumId w:val="17"/>
  </w:num>
  <w:num w:numId="20">
    <w:abstractNumId w:val="21"/>
  </w:num>
  <w:num w:numId="21">
    <w:abstractNumId w:val="16"/>
  </w:num>
  <w:num w:numId="22">
    <w:abstractNumId w:val="18"/>
  </w:num>
  <w:num w:numId="23">
    <w:abstractNumId w:val="26"/>
  </w:num>
  <w:num w:numId="24">
    <w:abstractNumId w:val="5"/>
  </w:num>
  <w:num w:numId="25">
    <w:abstractNumId w:val="4"/>
  </w:num>
  <w:num w:numId="26">
    <w:abstractNumId w:val="7"/>
  </w:num>
  <w:num w:numId="27">
    <w:abstractNumId w:val="3"/>
  </w:num>
  <w:num w:numId="28">
    <w:abstractNumId w:val="2"/>
  </w:num>
  <w:num w:numId="29">
    <w:abstractNumId w:val="1"/>
  </w:num>
  <w:num w:numId="30">
    <w:abstractNumId w:val="0"/>
  </w:num>
  <w:num w:numId="3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oNotDisplayPageBoundaries/>
  <w:activeWritingStyle w:appName="MSWord" w:lang="en-US" w:vendorID="64" w:dllVersion="131078" w:nlCheck="1" w:checkStyle="1"/>
  <w:activeWritingStyle w:appName="MSWord" w:lang="en-AU"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63A7"/>
    <w:rsid w:val="0000675B"/>
    <w:rsid w:val="00006B8A"/>
    <w:rsid w:val="00006DB8"/>
    <w:rsid w:val="00010140"/>
    <w:rsid w:val="000114B6"/>
    <w:rsid w:val="00011EE6"/>
    <w:rsid w:val="0001226E"/>
    <w:rsid w:val="00013CF9"/>
    <w:rsid w:val="000143B6"/>
    <w:rsid w:val="000169A1"/>
    <w:rsid w:val="000171DA"/>
    <w:rsid w:val="00023394"/>
    <w:rsid w:val="000263BB"/>
    <w:rsid w:val="00030C06"/>
    <w:rsid w:val="00032DBC"/>
    <w:rsid w:val="00037CE1"/>
    <w:rsid w:val="00040DCD"/>
    <w:rsid w:val="000425FE"/>
    <w:rsid w:val="00044EE8"/>
    <w:rsid w:val="0004636C"/>
    <w:rsid w:val="00050D8A"/>
    <w:rsid w:val="000512B6"/>
    <w:rsid w:val="00051BC7"/>
    <w:rsid w:val="000530D8"/>
    <w:rsid w:val="0005370A"/>
    <w:rsid w:val="0006550E"/>
    <w:rsid w:val="0006603D"/>
    <w:rsid w:val="000666AC"/>
    <w:rsid w:val="00067B11"/>
    <w:rsid w:val="00071609"/>
    <w:rsid w:val="000732DE"/>
    <w:rsid w:val="00074784"/>
    <w:rsid w:val="000754A3"/>
    <w:rsid w:val="0007778C"/>
    <w:rsid w:val="00086617"/>
    <w:rsid w:val="00086D68"/>
    <w:rsid w:val="0009184E"/>
    <w:rsid w:val="000919CB"/>
    <w:rsid w:val="000946A6"/>
    <w:rsid w:val="00096010"/>
    <w:rsid w:val="000967A2"/>
    <w:rsid w:val="000A23AE"/>
    <w:rsid w:val="000A3114"/>
    <w:rsid w:val="000A50D8"/>
    <w:rsid w:val="000B23F8"/>
    <w:rsid w:val="000B4B85"/>
    <w:rsid w:val="000C63BF"/>
    <w:rsid w:val="000D05AC"/>
    <w:rsid w:val="000D2A67"/>
    <w:rsid w:val="000E42C1"/>
    <w:rsid w:val="000E6977"/>
    <w:rsid w:val="000E6E59"/>
    <w:rsid w:val="000F3438"/>
    <w:rsid w:val="00101B1F"/>
    <w:rsid w:val="0010320F"/>
    <w:rsid w:val="00104399"/>
    <w:rsid w:val="0010664C"/>
    <w:rsid w:val="00107971"/>
    <w:rsid w:val="0012060D"/>
    <w:rsid w:val="00132D1C"/>
    <w:rsid w:val="00134E91"/>
    <w:rsid w:val="00141CDD"/>
    <w:rsid w:val="00142803"/>
    <w:rsid w:val="001449CE"/>
    <w:rsid w:val="00151087"/>
    <w:rsid w:val="001569DB"/>
    <w:rsid w:val="001574A4"/>
    <w:rsid w:val="00160824"/>
    <w:rsid w:val="00161ED8"/>
    <w:rsid w:val="001624C3"/>
    <w:rsid w:val="001645B5"/>
    <w:rsid w:val="00165AB8"/>
    <w:rsid w:val="00167933"/>
    <w:rsid w:val="00170E4B"/>
    <w:rsid w:val="00172D7F"/>
    <w:rsid w:val="00175C2D"/>
    <w:rsid w:val="00176A74"/>
    <w:rsid w:val="001771B4"/>
    <w:rsid w:val="00180235"/>
    <w:rsid w:val="00186009"/>
    <w:rsid w:val="001962FB"/>
    <w:rsid w:val="00196684"/>
    <w:rsid w:val="001A0330"/>
    <w:rsid w:val="001A1826"/>
    <w:rsid w:val="001A3C5C"/>
    <w:rsid w:val="001A6795"/>
    <w:rsid w:val="001A75D9"/>
    <w:rsid w:val="001B0B28"/>
    <w:rsid w:val="001B3B73"/>
    <w:rsid w:val="001B7C65"/>
    <w:rsid w:val="001C4583"/>
    <w:rsid w:val="001C6D26"/>
    <w:rsid w:val="001D2505"/>
    <w:rsid w:val="001D3222"/>
    <w:rsid w:val="001D6650"/>
    <w:rsid w:val="001E179E"/>
    <w:rsid w:val="001E1960"/>
    <w:rsid w:val="001E4B39"/>
    <w:rsid w:val="001F2E1D"/>
    <w:rsid w:val="002045CA"/>
    <w:rsid w:val="002079F9"/>
    <w:rsid w:val="0021144A"/>
    <w:rsid w:val="00215502"/>
    <w:rsid w:val="00217034"/>
    <w:rsid w:val="0021786A"/>
    <w:rsid w:val="00221E4D"/>
    <w:rsid w:val="00222831"/>
    <w:rsid w:val="00222FCD"/>
    <w:rsid w:val="002273CA"/>
    <w:rsid w:val="00227714"/>
    <w:rsid w:val="00230D11"/>
    <w:rsid w:val="002316A5"/>
    <w:rsid w:val="00234111"/>
    <w:rsid w:val="00235475"/>
    <w:rsid w:val="002368E6"/>
    <w:rsid w:val="00236972"/>
    <w:rsid w:val="00240182"/>
    <w:rsid w:val="00243CE7"/>
    <w:rsid w:val="00252BD5"/>
    <w:rsid w:val="00255B87"/>
    <w:rsid w:val="00256419"/>
    <w:rsid w:val="00256482"/>
    <w:rsid w:val="00256F04"/>
    <w:rsid w:val="00256F29"/>
    <w:rsid w:val="00262DDF"/>
    <w:rsid w:val="00266366"/>
    <w:rsid w:val="00266D60"/>
    <w:rsid w:val="00271FF6"/>
    <w:rsid w:val="00273E31"/>
    <w:rsid w:val="00274BC6"/>
    <w:rsid w:val="00275372"/>
    <w:rsid w:val="002763A1"/>
    <w:rsid w:val="00280A53"/>
    <w:rsid w:val="00281408"/>
    <w:rsid w:val="00281C97"/>
    <w:rsid w:val="00282CD4"/>
    <w:rsid w:val="00282EDE"/>
    <w:rsid w:val="0028784E"/>
    <w:rsid w:val="002923C6"/>
    <w:rsid w:val="00292B10"/>
    <w:rsid w:val="0029309C"/>
    <w:rsid w:val="00293859"/>
    <w:rsid w:val="00295C9B"/>
    <w:rsid w:val="002A0C8C"/>
    <w:rsid w:val="002A2EE5"/>
    <w:rsid w:val="002A3C48"/>
    <w:rsid w:val="002A47C2"/>
    <w:rsid w:val="002A4907"/>
    <w:rsid w:val="002B3130"/>
    <w:rsid w:val="002B6ED5"/>
    <w:rsid w:val="002B735E"/>
    <w:rsid w:val="002B78A0"/>
    <w:rsid w:val="002C0E91"/>
    <w:rsid w:val="002C1137"/>
    <w:rsid w:val="002C1D37"/>
    <w:rsid w:val="002C2A31"/>
    <w:rsid w:val="002C2AD4"/>
    <w:rsid w:val="002C6335"/>
    <w:rsid w:val="002D0C49"/>
    <w:rsid w:val="002D14B4"/>
    <w:rsid w:val="002D1B52"/>
    <w:rsid w:val="002D300E"/>
    <w:rsid w:val="002D44AC"/>
    <w:rsid w:val="002D5204"/>
    <w:rsid w:val="002D73F9"/>
    <w:rsid w:val="002E1D8C"/>
    <w:rsid w:val="002E6F8F"/>
    <w:rsid w:val="002E751D"/>
    <w:rsid w:val="002F0076"/>
    <w:rsid w:val="002F1948"/>
    <w:rsid w:val="002F1E2E"/>
    <w:rsid w:val="002F5410"/>
    <w:rsid w:val="002F71C2"/>
    <w:rsid w:val="00303350"/>
    <w:rsid w:val="00303850"/>
    <w:rsid w:val="00305F50"/>
    <w:rsid w:val="003110DB"/>
    <w:rsid w:val="00312833"/>
    <w:rsid w:val="00314290"/>
    <w:rsid w:val="00314B90"/>
    <w:rsid w:val="003222C8"/>
    <w:rsid w:val="0032241E"/>
    <w:rsid w:val="003224BE"/>
    <w:rsid w:val="0032673E"/>
    <w:rsid w:val="00326966"/>
    <w:rsid w:val="003305E8"/>
    <w:rsid w:val="00330D4E"/>
    <w:rsid w:val="00337F69"/>
    <w:rsid w:val="00341534"/>
    <w:rsid w:val="003417C9"/>
    <w:rsid w:val="00342E0C"/>
    <w:rsid w:val="00346959"/>
    <w:rsid w:val="003473C3"/>
    <w:rsid w:val="0035291B"/>
    <w:rsid w:val="00353152"/>
    <w:rsid w:val="00354245"/>
    <w:rsid w:val="0035510F"/>
    <w:rsid w:val="003565ED"/>
    <w:rsid w:val="00361BE2"/>
    <w:rsid w:val="003635CE"/>
    <w:rsid w:val="00370FF3"/>
    <w:rsid w:val="00372700"/>
    <w:rsid w:val="003731D8"/>
    <w:rsid w:val="0037352D"/>
    <w:rsid w:val="0037361D"/>
    <w:rsid w:val="00376DD4"/>
    <w:rsid w:val="003812AC"/>
    <w:rsid w:val="00392B05"/>
    <w:rsid w:val="00396E2E"/>
    <w:rsid w:val="003A5126"/>
    <w:rsid w:val="003B5475"/>
    <w:rsid w:val="003B6DBA"/>
    <w:rsid w:val="003C2662"/>
    <w:rsid w:val="003C40B4"/>
    <w:rsid w:val="003C7B01"/>
    <w:rsid w:val="003D59EF"/>
    <w:rsid w:val="003D752B"/>
    <w:rsid w:val="003D76CF"/>
    <w:rsid w:val="003D7EA1"/>
    <w:rsid w:val="003E1F9E"/>
    <w:rsid w:val="003E2274"/>
    <w:rsid w:val="003E4BA8"/>
    <w:rsid w:val="003E4F42"/>
    <w:rsid w:val="003F30DB"/>
    <w:rsid w:val="003F4789"/>
    <w:rsid w:val="003F5ACD"/>
    <w:rsid w:val="003F7009"/>
    <w:rsid w:val="00400353"/>
    <w:rsid w:val="00403A9E"/>
    <w:rsid w:val="0040401C"/>
    <w:rsid w:val="00404951"/>
    <w:rsid w:val="00411A16"/>
    <w:rsid w:val="004145D9"/>
    <w:rsid w:val="0041600F"/>
    <w:rsid w:val="00417238"/>
    <w:rsid w:val="00417244"/>
    <w:rsid w:val="00423003"/>
    <w:rsid w:val="00423A58"/>
    <w:rsid w:val="004250FD"/>
    <w:rsid w:val="0042574F"/>
    <w:rsid w:val="0043004F"/>
    <w:rsid w:val="00430CEF"/>
    <w:rsid w:val="00433816"/>
    <w:rsid w:val="00440998"/>
    <w:rsid w:val="00440A78"/>
    <w:rsid w:val="00440E37"/>
    <w:rsid w:val="00444AFE"/>
    <w:rsid w:val="00445700"/>
    <w:rsid w:val="00445BF7"/>
    <w:rsid w:val="004501E8"/>
    <w:rsid w:val="00451181"/>
    <w:rsid w:val="00452DB6"/>
    <w:rsid w:val="00455CB4"/>
    <w:rsid w:val="00460401"/>
    <w:rsid w:val="00467F6F"/>
    <w:rsid w:val="00471B21"/>
    <w:rsid w:val="00474BBC"/>
    <w:rsid w:val="00477181"/>
    <w:rsid w:val="0048016C"/>
    <w:rsid w:val="004801E6"/>
    <w:rsid w:val="0048270F"/>
    <w:rsid w:val="0048455F"/>
    <w:rsid w:val="004849B1"/>
    <w:rsid w:val="0049295B"/>
    <w:rsid w:val="004929C8"/>
    <w:rsid w:val="00492BC7"/>
    <w:rsid w:val="004A250A"/>
    <w:rsid w:val="004A28E1"/>
    <w:rsid w:val="004B37EC"/>
    <w:rsid w:val="004B64EC"/>
    <w:rsid w:val="004B64FC"/>
    <w:rsid w:val="004C1D9C"/>
    <w:rsid w:val="004C2A6F"/>
    <w:rsid w:val="004D1F3B"/>
    <w:rsid w:val="004D3CB7"/>
    <w:rsid w:val="004D3FB6"/>
    <w:rsid w:val="004D5CD2"/>
    <w:rsid w:val="004D68E8"/>
    <w:rsid w:val="004E0AD3"/>
    <w:rsid w:val="004E1BCC"/>
    <w:rsid w:val="004E3583"/>
    <w:rsid w:val="004E38A9"/>
    <w:rsid w:val="004E4E08"/>
    <w:rsid w:val="004E4F67"/>
    <w:rsid w:val="004F0FB3"/>
    <w:rsid w:val="004F31F1"/>
    <w:rsid w:val="004F3A80"/>
    <w:rsid w:val="00504BC1"/>
    <w:rsid w:val="005100F6"/>
    <w:rsid w:val="00510914"/>
    <w:rsid w:val="0051252D"/>
    <w:rsid w:val="00515F2A"/>
    <w:rsid w:val="005279CB"/>
    <w:rsid w:val="00527B5C"/>
    <w:rsid w:val="00527D1E"/>
    <w:rsid w:val="005302FE"/>
    <w:rsid w:val="00530D34"/>
    <w:rsid w:val="00531CD9"/>
    <w:rsid w:val="005327F9"/>
    <w:rsid w:val="00532B92"/>
    <w:rsid w:val="005356AF"/>
    <w:rsid w:val="005425EC"/>
    <w:rsid w:val="00543E06"/>
    <w:rsid w:val="0054509E"/>
    <w:rsid w:val="00545E48"/>
    <w:rsid w:val="00546FAB"/>
    <w:rsid w:val="00551CB4"/>
    <w:rsid w:val="00554B8F"/>
    <w:rsid w:val="00554C3A"/>
    <w:rsid w:val="00554DFE"/>
    <w:rsid w:val="00560721"/>
    <w:rsid w:val="00560F1B"/>
    <w:rsid w:val="005647C7"/>
    <w:rsid w:val="00566D6A"/>
    <w:rsid w:val="005714E2"/>
    <w:rsid w:val="005718DA"/>
    <w:rsid w:val="00572BC7"/>
    <w:rsid w:val="00575CFA"/>
    <w:rsid w:val="00576377"/>
    <w:rsid w:val="00577B5B"/>
    <w:rsid w:val="00584F2F"/>
    <w:rsid w:val="00585881"/>
    <w:rsid w:val="00594383"/>
    <w:rsid w:val="00595428"/>
    <w:rsid w:val="005A1C16"/>
    <w:rsid w:val="005A49F8"/>
    <w:rsid w:val="005A6B47"/>
    <w:rsid w:val="005A722B"/>
    <w:rsid w:val="005B166A"/>
    <w:rsid w:val="005B3D7A"/>
    <w:rsid w:val="005B3DE2"/>
    <w:rsid w:val="005B7CDD"/>
    <w:rsid w:val="005C09F2"/>
    <w:rsid w:val="005C4069"/>
    <w:rsid w:val="005C40E3"/>
    <w:rsid w:val="005C5ED2"/>
    <w:rsid w:val="005D10B1"/>
    <w:rsid w:val="005D18C5"/>
    <w:rsid w:val="005D3B22"/>
    <w:rsid w:val="005E0177"/>
    <w:rsid w:val="005E1DA8"/>
    <w:rsid w:val="005E2AF9"/>
    <w:rsid w:val="005E2EC0"/>
    <w:rsid w:val="005F0F90"/>
    <w:rsid w:val="005F10A9"/>
    <w:rsid w:val="005F11F2"/>
    <w:rsid w:val="005F3344"/>
    <w:rsid w:val="005F5515"/>
    <w:rsid w:val="00600235"/>
    <w:rsid w:val="0060549A"/>
    <w:rsid w:val="00606743"/>
    <w:rsid w:val="0061401D"/>
    <w:rsid w:val="00614A5E"/>
    <w:rsid w:val="0061708A"/>
    <w:rsid w:val="00620BFA"/>
    <w:rsid w:val="00623F1A"/>
    <w:rsid w:val="006244C7"/>
    <w:rsid w:val="00624A23"/>
    <w:rsid w:val="00637940"/>
    <w:rsid w:val="00642203"/>
    <w:rsid w:val="00642849"/>
    <w:rsid w:val="006460A0"/>
    <w:rsid w:val="0064769E"/>
    <w:rsid w:val="00647B03"/>
    <w:rsid w:val="00653F3B"/>
    <w:rsid w:val="0065443F"/>
    <w:rsid w:val="00655ECC"/>
    <w:rsid w:val="0065756A"/>
    <w:rsid w:val="0066022A"/>
    <w:rsid w:val="00661AFB"/>
    <w:rsid w:val="00663B92"/>
    <w:rsid w:val="00665BF6"/>
    <w:rsid w:val="00666A2A"/>
    <w:rsid w:val="006670D2"/>
    <w:rsid w:val="00667E47"/>
    <w:rsid w:val="00672750"/>
    <w:rsid w:val="00676736"/>
    <w:rsid w:val="00677451"/>
    <w:rsid w:val="0068018E"/>
    <w:rsid w:val="00680463"/>
    <w:rsid w:val="00680563"/>
    <w:rsid w:val="006819D0"/>
    <w:rsid w:val="00681F15"/>
    <w:rsid w:val="006835CA"/>
    <w:rsid w:val="00685E4D"/>
    <w:rsid w:val="00691431"/>
    <w:rsid w:val="0069265C"/>
    <w:rsid w:val="006944C9"/>
    <w:rsid w:val="006954EE"/>
    <w:rsid w:val="00695E70"/>
    <w:rsid w:val="006962A8"/>
    <w:rsid w:val="006A0FC5"/>
    <w:rsid w:val="006A20A1"/>
    <w:rsid w:val="006A51B8"/>
    <w:rsid w:val="006A5F40"/>
    <w:rsid w:val="006A6D1C"/>
    <w:rsid w:val="006A7603"/>
    <w:rsid w:val="006B2283"/>
    <w:rsid w:val="006C0BDB"/>
    <w:rsid w:val="006C2A7B"/>
    <w:rsid w:val="006C51ED"/>
    <w:rsid w:val="006C5BE3"/>
    <w:rsid w:val="006C6DBA"/>
    <w:rsid w:val="006C74F4"/>
    <w:rsid w:val="006C796E"/>
    <w:rsid w:val="006C7ACD"/>
    <w:rsid w:val="006D4142"/>
    <w:rsid w:val="006D68DA"/>
    <w:rsid w:val="006D7017"/>
    <w:rsid w:val="006E32E0"/>
    <w:rsid w:val="006E5523"/>
    <w:rsid w:val="006E6F06"/>
    <w:rsid w:val="006F044F"/>
    <w:rsid w:val="006F2013"/>
    <w:rsid w:val="006F22F0"/>
    <w:rsid w:val="006F46F7"/>
    <w:rsid w:val="006F6D65"/>
    <w:rsid w:val="00700E4A"/>
    <w:rsid w:val="0070753F"/>
    <w:rsid w:val="00707CAD"/>
    <w:rsid w:val="00714730"/>
    <w:rsid w:val="00715F75"/>
    <w:rsid w:val="00716E8A"/>
    <w:rsid w:val="007206A5"/>
    <w:rsid w:val="00721F7D"/>
    <w:rsid w:val="007238FF"/>
    <w:rsid w:val="00724D3C"/>
    <w:rsid w:val="0072569B"/>
    <w:rsid w:val="00725C30"/>
    <w:rsid w:val="00726ED6"/>
    <w:rsid w:val="00727E4A"/>
    <w:rsid w:val="0073003B"/>
    <w:rsid w:val="0073078F"/>
    <w:rsid w:val="007316E5"/>
    <w:rsid w:val="00731B93"/>
    <w:rsid w:val="00732090"/>
    <w:rsid w:val="00736B0D"/>
    <w:rsid w:val="00740CBB"/>
    <w:rsid w:val="0074250F"/>
    <w:rsid w:val="00742D4B"/>
    <w:rsid w:val="00744F0F"/>
    <w:rsid w:val="007453E5"/>
    <w:rsid w:val="00750FDE"/>
    <w:rsid w:val="007537E2"/>
    <w:rsid w:val="00762B56"/>
    <w:rsid w:val="00763DBB"/>
    <w:rsid w:val="00764E17"/>
    <w:rsid w:val="007654AB"/>
    <w:rsid w:val="00765E89"/>
    <w:rsid w:val="00767528"/>
    <w:rsid w:val="007748C3"/>
    <w:rsid w:val="007809A2"/>
    <w:rsid w:val="00781144"/>
    <w:rsid w:val="00782046"/>
    <w:rsid w:val="0078266A"/>
    <w:rsid w:val="00785EB7"/>
    <w:rsid w:val="007864FA"/>
    <w:rsid w:val="0078769E"/>
    <w:rsid w:val="00790159"/>
    <w:rsid w:val="007926DE"/>
    <w:rsid w:val="00792AE9"/>
    <w:rsid w:val="00793809"/>
    <w:rsid w:val="00797D2E"/>
    <w:rsid w:val="007A39CC"/>
    <w:rsid w:val="007A6696"/>
    <w:rsid w:val="007B25C8"/>
    <w:rsid w:val="007B3D18"/>
    <w:rsid w:val="007B5233"/>
    <w:rsid w:val="007B5526"/>
    <w:rsid w:val="007B65D7"/>
    <w:rsid w:val="007C2637"/>
    <w:rsid w:val="007D6783"/>
    <w:rsid w:val="007E05D4"/>
    <w:rsid w:val="007E3F2F"/>
    <w:rsid w:val="007E4370"/>
    <w:rsid w:val="007E52AD"/>
    <w:rsid w:val="007F3F50"/>
    <w:rsid w:val="007F767C"/>
    <w:rsid w:val="007F7EB6"/>
    <w:rsid w:val="00801B32"/>
    <w:rsid w:val="0080386B"/>
    <w:rsid w:val="00804C09"/>
    <w:rsid w:val="00804F84"/>
    <w:rsid w:val="00806CF9"/>
    <w:rsid w:val="00806E2E"/>
    <w:rsid w:val="00812CDB"/>
    <w:rsid w:val="008132A0"/>
    <w:rsid w:val="0081388D"/>
    <w:rsid w:val="0081501F"/>
    <w:rsid w:val="008159EE"/>
    <w:rsid w:val="00821FD9"/>
    <w:rsid w:val="008237CA"/>
    <w:rsid w:val="008241A1"/>
    <w:rsid w:val="008243FE"/>
    <w:rsid w:val="0082491E"/>
    <w:rsid w:val="00825350"/>
    <w:rsid w:val="008308C2"/>
    <w:rsid w:val="0084454F"/>
    <w:rsid w:val="0084477C"/>
    <w:rsid w:val="00845BB9"/>
    <w:rsid w:val="00847214"/>
    <w:rsid w:val="00851812"/>
    <w:rsid w:val="00854402"/>
    <w:rsid w:val="00854A54"/>
    <w:rsid w:val="00856A08"/>
    <w:rsid w:val="00862769"/>
    <w:rsid w:val="00863B21"/>
    <w:rsid w:val="008654DD"/>
    <w:rsid w:val="00871E3C"/>
    <w:rsid w:val="0088044F"/>
    <w:rsid w:val="00880C3D"/>
    <w:rsid w:val="008831EB"/>
    <w:rsid w:val="00884724"/>
    <w:rsid w:val="00886638"/>
    <w:rsid w:val="00887D77"/>
    <w:rsid w:val="00890C77"/>
    <w:rsid w:val="00891E38"/>
    <w:rsid w:val="00892A19"/>
    <w:rsid w:val="0089427A"/>
    <w:rsid w:val="008A0AAB"/>
    <w:rsid w:val="008A1731"/>
    <w:rsid w:val="008A3E08"/>
    <w:rsid w:val="008A4AE4"/>
    <w:rsid w:val="008A7052"/>
    <w:rsid w:val="008A783A"/>
    <w:rsid w:val="008C2304"/>
    <w:rsid w:val="008C4576"/>
    <w:rsid w:val="008C6A3C"/>
    <w:rsid w:val="008D011D"/>
    <w:rsid w:val="008D191D"/>
    <w:rsid w:val="008D4F55"/>
    <w:rsid w:val="008E3EF4"/>
    <w:rsid w:val="008E661A"/>
    <w:rsid w:val="008F298E"/>
    <w:rsid w:val="008F43AA"/>
    <w:rsid w:val="008F7F54"/>
    <w:rsid w:val="009011D4"/>
    <w:rsid w:val="009016D5"/>
    <w:rsid w:val="009017F1"/>
    <w:rsid w:val="00901D12"/>
    <w:rsid w:val="00906711"/>
    <w:rsid w:val="009068FD"/>
    <w:rsid w:val="009071B9"/>
    <w:rsid w:val="009106C1"/>
    <w:rsid w:val="009123D8"/>
    <w:rsid w:val="00913512"/>
    <w:rsid w:val="00922D53"/>
    <w:rsid w:val="0092534A"/>
    <w:rsid w:val="00926860"/>
    <w:rsid w:val="00932358"/>
    <w:rsid w:val="00932CFD"/>
    <w:rsid w:val="0093332B"/>
    <w:rsid w:val="00941056"/>
    <w:rsid w:val="00941C00"/>
    <w:rsid w:val="009453C1"/>
    <w:rsid w:val="00947AE3"/>
    <w:rsid w:val="0095133D"/>
    <w:rsid w:val="0095200D"/>
    <w:rsid w:val="00961FED"/>
    <w:rsid w:val="00963347"/>
    <w:rsid w:val="0096728B"/>
    <w:rsid w:val="00967C1C"/>
    <w:rsid w:val="009707F7"/>
    <w:rsid w:val="00975AC4"/>
    <w:rsid w:val="009763BD"/>
    <w:rsid w:val="00984DA0"/>
    <w:rsid w:val="00985426"/>
    <w:rsid w:val="00985EF6"/>
    <w:rsid w:val="0098694A"/>
    <w:rsid w:val="00991613"/>
    <w:rsid w:val="009917A8"/>
    <w:rsid w:val="009921F2"/>
    <w:rsid w:val="009932CA"/>
    <w:rsid w:val="00996839"/>
    <w:rsid w:val="00996E0A"/>
    <w:rsid w:val="009976DD"/>
    <w:rsid w:val="009A003E"/>
    <w:rsid w:val="009A0140"/>
    <w:rsid w:val="009A09A6"/>
    <w:rsid w:val="009A3206"/>
    <w:rsid w:val="009A63FF"/>
    <w:rsid w:val="009B1957"/>
    <w:rsid w:val="009B2E03"/>
    <w:rsid w:val="009B3CD1"/>
    <w:rsid w:val="009C0B83"/>
    <w:rsid w:val="009C12F0"/>
    <w:rsid w:val="009C18A4"/>
    <w:rsid w:val="009C28D5"/>
    <w:rsid w:val="009C2EF0"/>
    <w:rsid w:val="009C4C5F"/>
    <w:rsid w:val="009C53F3"/>
    <w:rsid w:val="009C73C6"/>
    <w:rsid w:val="009D0689"/>
    <w:rsid w:val="009D368C"/>
    <w:rsid w:val="009D4125"/>
    <w:rsid w:val="009E0B82"/>
    <w:rsid w:val="009E67B2"/>
    <w:rsid w:val="009F5E75"/>
    <w:rsid w:val="009F77D2"/>
    <w:rsid w:val="00A04018"/>
    <w:rsid w:val="00A0550C"/>
    <w:rsid w:val="00A0557D"/>
    <w:rsid w:val="00A05CA6"/>
    <w:rsid w:val="00A066A3"/>
    <w:rsid w:val="00A136DC"/>
    <w:rsid w:val="00A149C0"/>
    <w:rsid w:val="00A16887"/>
    <w:rsid w:val="00A17DC4"/>
    <w:rsid w:val="00A24CF9"/>
    <w:rsid w:val="00A26450"/>
    <w:rsid w:val="00A26617"/>
    <w:rsid w:val="00A303CE"/>
    <w:rsid w:val="00A32A5D"/>
    <w:rsid w:val="00A3304D"/>
    <w:rsid w:val="00A3457E"/>
    <w:rsid w:val="00A367B9"/>
    <w:rsid w:val="00A43AA1"/>
    <w:rsid w:val="00A45FA6"/>
    <w:rsid w:val="00A45FBA"/>
    <w:rsid w:val="00A50396"/>
    <w:rsid w:val="00A5476F"/>
    <w:rsid w:val="00A61AAD"/>
    <w:rsid w:val="00A655D4"/>
    <w:rsid w:val="00A72A1B"/>
    <w:rsid w:val="00A74634"/>
    <w:rsid w:val="00A753C8"/>
    <w:rsid w:val="00A7554B"/>
    <w:rsid w:val="00A806C7"/>
    <w:rsid w:val="00A82B68"/>
    <w:rsid w:val="00A83D56"/>
    <w:rsid w:val="00A83EB5"/>
    <w:rsid w:val="00A87F24"/>
    <w:rsid w:val="00A92A77"/>
    <w:rsid w:val="00A944F4"/>
    <w:rsid w:val="00AA0F64"/>
    <w:rsid w:val="00AA22D6"/>
    <w:rsid w:val="00AA337E"/>
    <w:rsid w:val="00AA6982"/>
    <w:rsid w:val="00AA7363"/>
    <w:rsid w:val="00AB1194"/>
    <w:rsid w:val="00AB173C"/>
    <w:rsid w:val="00AB177C"/>
    <w:rsid w:val="00AB1954"/>
    <w:rsid w:val="00AB2C7C"/>
    <w:rsid w:val="00AB5DAA"/>
    <w:rsid w:val="00AC60BB"/>
    <w:rsid w:val="00AC7E45"/>
    <w:rsid w:val="00AD074D"/>
    <w:rsid w:val="00AD2556"/>
    <w:rsid w:val="00AD4E85"/>
    <w:rsid w:val="00AD50AE"/>
    <w:rsid w:val="00AE0630"/>
    <w:rsid w:val="00AE42E9"/>
    <w:rsid w:val="00AE5904"/>
    <w:rsid w:val="00AF7B66"/>
    <w:rsid w:val="00B0338D"/>
    <w:rsid w:val="00B04771"/>
    <w:rsid w:val="00B140A4"/>
    <w:rsid w:val="00B254C3"/>
    <w:rsid w:val="00B2683C"/>
    <w:rsid w:val="00B324E7"/>
    <w:rsid w:val="00B3250F"/>
    <w:rsid w:val="00B33FDA"/>
    <w:rsid w:val="00B43397"/>
    <w:rsid w:val="00B43492"/>
    <w:rsid w:val="00B470C6"/>
    <w:rsid w:val="00B55A93"/>
    <w:rsid w:val="00B63092"/>
    <w:rsid w:val="00B63241"/>
    <w:rsid w:val="00B667B2"/>
    <w:rsid w:val="00B66F83"/>
    <w:rsid w:val="00B6706C"/>
    <w:rsid w:val="00B725E5"/>
    <w:rsid w:val="00B73442"/>
    <w:rsid w:val="00B7436C"/>
    <w:rsid w:val="00B74C64"/>
    <w:rsid w:val="00B811B1"/>
    <w:rsid w:val="00B8218C"/>
    <w:rsid w:val="00B83F9C"/>
    <w:rsid w:val="00B847DD"/>
    <w:rsid w:val="00B84AAD"/>
    <w:rsid w:val="00B859DB"/>
    <w:rsid w:val="00B8745A"/>
    <w:rsid w:val="00B90BFC"/>
    <w:rsid w:val="00B914CB"/>
    <w:rsid w:val="00B92868"/>
    <w:rsid w:val="00B934A1"/>
    <w:rsid w:val="00B959D1"/>
    <w:rsid w:val="00B95E0E"/>
    <w:rsid w:val="00BA788C"/>
    <w:rsid w:val="00BB138A"/>
    <w:rsid w:val="00BB52EE"/>
    <w:rsid w:val="00BB7924"/>
    <w:rsid w:val="00BC2D41"/>
    <w:rsid w:val="00BE065D"/>
    <w:rsid w:val="00BE7AD9"/>
    <w:rsid w:val="00BF1EB7"/>
    <w:rsid w:val="00BF2C5A"/>
    <w:rsid w:val="00C033C1"/>
    <w:rsid w:val="00C0346C"/>
    <w:rsid w:val="00C03950"/>
    <w:rsid w:val="00C06D0B"/>
    <w:rsid w:val="00C1097E"/>
    <w:rsid w:val="00C12430"/>
    <w:rsid w:val="00C13654"/>
    <w:rsid w:val="00C206A5"/>
    <w:rsid w:val="00C21A36"/>
    <w:rsid w:val="00C24579"/>
    <w:rsid w:val="00C2503A"/>
    <w:rsid w:val="00C27658"/>
    <w:rsid w:val="00C3000C"/>
    <w:rsid w:val="00C33F7F"/>
    <w:rsid w:val="00C364BF"/>
    <w:rsid w:val="00C36612"/>
    <w:rsid w:val="00C36ED5"/>
    <w:rsid w:val="00C3721E"/>
    <w:rsid w:val="00C37EB4"/>
    <w:rsid w:val="00C40A90"/>
    <w:rsid w:val="00C43240"/>
    <w:rsid w:val="00C44C32"/>
    <w:rsid w:val="00C44E3B"/>
    <w:rsid w:val="00C50CAD"/>
    <w:rsid w:val="00C5168B"/>
    <w:rsid w:val="00C53D0C"/>
    <w:rsid w:val="00C54796"/>
    <w:rsid w:val="00C613B6"/>
    <w:rsid w:val="00C61C07"/>
    <w:rsid w:val="00C70C47"/>
    <w:rsid w:val="00C71D62"/>
    <w:rsid w:val="00C730AB"/>
    <w:rsid w:val="00C73281"/>
    <w:rsid w:val="00C73322"/>
    <w:rsid w:val="00C84F82"/>
    <w:rsid w:val="00C87EDC"/>
    <w:rsid w:val="00C92154"/>
    <w:rsid w:val="00C93BF9"/>
    <w:rsid w:val="00C9421A"/>
    <w:rsid w:val="00C946FE"/>
    <w:rsid w:val="00C95C25"/>
    <w:rsid w:val="00C95CAB"/>
    <w:rsid w:val="00C96FD1"/>
    <w:rsid w:val="00CA1477"/>
    <w:rsid w:val="00CA1A57"/>
    <w:rsid w:val="00CA3262"/>
    <w:rsid w:val="00CA5DF5"/>
    <w:rsid w:val="00CB2298"/>
    <w:rsid w:val="00CB2A72"/>
    <w:rsid w:val="00CC0FFA"/>
    <w:rsid w:val="00CC439B"/>
    <w:rsid w:val="00CC7C2E"/>
    <w:rsid w:val="00CD4F2E"/>
    <w:rsid w:val="00CD7013"/>
    <w:rsid w:val="00CE0368"/>
    <w:rsid w:val="00CE61F4"/>
    <w:rsid w:val="00CF08BF"/>
    <w:rsid w:val="00CF5A24"/>
    <w:rsid w:val="00CF686C"/>
    <w:rsid w:val="00D008F5"/>
    <w:rsid w:val="00D070E7"/>
    <w:rsid w:val="00D139F1"/>
    <w:rsid w:val="00D24DFC"/>
    <w:rsid w:val="00D3172E"/>
    <w:rsid w:val="00D31A82"/>
    <w:rsid w:val="00D32163"/>
    <w:rsid w:val="00D33CF5"/>
    <w:rsid w:val="00D36356"/>
    <w:rsid w:val="00D3642C"/>
    <w:rsid w:val="00D370DE"/>
    <w:rsid w:val="00D40005"/>
    <w:rsid w:val="00D40073"/>
    <w:rsid w:val="00D412A6"/>
    <w:rsid w:val="00D41E05"/>
    <w:rsid w:val="00D43555"/>
    <w:rsid w:val="00D43937"/>
    <w:rsid w:val="00D4529D"/>
    <w:rsid w:val="00D45493"/>
    <w:rsid w:val="00D47972"/>
    <w:rsid w:val="00D56F05"/>
    <w:rsid w:val="00D575F5"/>
    <w:rsid w:val="00D600C3"/>
    <w:rsid w:val="00D60C86"/>
    <w:rsid w:val="00D61DC5"/>
    <w:rsid w:val="00D61FF5"/>
    <w:rsid w:val="00D62E5D"/>
    <w:rsid w:val="00D6461B"/>
    <w:rsid w:val="00D672E7"/>
    <w:rsid w:val="00D672EA"/>
    <w:rsid w:val="00D713C8"/>
    <w:rsid w:val="00D71B75"/>
    <w:rsid w:val="00D8257D"/>
    <w:rsid w:val="00D83562"/>
    <w:rsid w:val="00D87E85"/>
    <w:rsid w:val="00D9124C"/>
    <w:rsid w:val="00D927A9"/>
    <w:rsid w:val="00D93822"/>
    <w:rsid w:val="00D942CA"/>
    <w:rsid w:val="00D957C8"/>
    <w:rsid w:val="00DA2261"/>
    <w:rsid w:val="00DA3AE3"/>
    <w:rsid w:val="00DA7BB1"/>
    <w:rsid w:val="00DA7E40"/>
    <w:rsid w:val="00DB10AF"/>
    <w:rsid w:val="00DB4A3F"/>
    <w:rsid w:val="00DC13CA"/>
    <w:rsid w:val="00DC3FD5"/>
    <w:rsid w:val="00DC49E2"/>
    <w:rsid w:val="00DC5861"/>
    <w:rsid w:val="00DD3846"/>
    <w:rsid w:val="00DD565E"/>
    <w:rsid w:val="00DD5786"/>
    <w:rsid w:val="00DD6972"/>
    <w:rsid w:val="00DD6ABC"/>
    <w:rsid w:val="00DE0518"/>
    <w:rsid w:val="00DE11B2"/>
    <w:rsid w:val="00DE2CD8"/>
    <w:rsid w:val="00DE37FC"/>
    <w:rsid w:val="00DE4947"/>
    <w:rsid w:val="00DF0C18"/>
    <w:rsid w:val="00DF6735"/>
    <w:rsid w:val="00DF6B4A"/>
    <w:rsid w:val="00DF7A02"/>
    <w:rsid w:val="00E01D32"/>
    <w:rsid w:val="00E02B61"/>
    <w:rsid w:val="00E03070"/>
    <w:rsid w:val="00E068F2"/>
    <w:rsid w:val="00E14BCB"/>
    <w:rsid w:val="00E17D10"/>
    <w:rsid w:val="00E2245D"/>
    <w:rsid w:val="00E2302E"/>
    <w:rsid w:val="00E2381D"/>
    <w:rsid w:val="00E24621"/>
    <w:rsid w:val="00E2463A"/>
    <w:rsid w:val="00E30DBF"/>
    <w:rsid w:val="00E319D1"/>
    <w:rsid w:val="00E3221B"/>
    <w:rsid w:val="00E3386A"/>
    <w:rsid w:val="00E42B55"/>
    <w:rsid w:val="00E47040"/>
    <w:rsid w:val="00E47D1B"/>
    <w:rsid w:val="00E51510"/>
    <w:rsid w:val="00E53C48"/>
    <w:rsid w:val="00E54302"/>
    <w:rsid w:val="00E54E10"/>
    <w:rsid w:val="00E5507C"/>
    <w:rsid w:val="00E57819"/>
    <w:rsid w:val="00E57CF1"/>
    <w:rsid w:val="00E648C4"/>
    <w:rsid w:val="00E6750E"/>
    <w:rsid w:val="00E773E8"/>
    <w:rsid w:val="00E8378E"/>
    <w:rsid w:val="00E8761A"/>
    <w:rsid w:val="00E9007C"/>
    <w:rsid w:val="00E96B4B"/>
    <w:rsid w:val="00E978B7"/>
    <w:rsid w:val="00E97DF4"/>
    <w:rsid w:val="00EA1B9E"/>
    <w:rsid w:val="00EA1C70"/>
    <w:rsid w:val="00EA333E"/>
    <w:rsid w:val="00EA4B53"/>
    <w:rsid w:val="00EA6E32"/>
    <w:rsid w:val="00EB1439"/>
    <w:rsid w:val="00EB45EC"/>
    <w:rsid w:val="00EB4A1D"/>
    <w:rsid w:val="00EB771E"/>
    <w:rsid w:val="00EB7F5F"/>
    <w:rsid w:val="00EC0144"/>
    <w:rsid w:val="00EC0593"/>
    <w:rsid w:val="00EC32C2"/>
    <w:rsid w:val="00EC51AF"/>
    <w:rsid w:val="00ED3680"/>
    <w:rsid w:val="00ED4712"/>
    <w:rsid w:val="00ED4C8B"/>
    <w:rsid w:val="00ED699D"/>
    <w:rsid w:val="00EE08BA"/>
    <w:rsid w:val="00EE37E8"/>
    <w:rsid w:val="00EE4B6A"/>
    <w:rsid w:val="00EE4C2A"/>
    <w:rsid w:val="00EF0C86"/>
    <w:rsid w:val="00EF1C49"/>
    <w:rsid w:val="00EF5D68"/>
    <w:rsid w:val="00F01925"/>
    <w:rsid w:val="00F07689"/>
    <w:rsid w:val="00F10DB6"/>
    <w:rsid w:val="00F11DC6"/>
    <w:rsid w:val="00F16DEB"/>
    <w:rsid w:val="00F214A8"/>
    <w:rsid w:val="00F225AF"/>
    <w:rsid w:val="00F243F5"/>
    <w:rsid w:val="00F26464"/>
    <w:rsid w:val="00F308F9"/>
    <w:rsid w:val="00F30F36"/>
    <w:rsid w:val="00F33DEC"/>
    <w:rsid w:val="00F34C34"/>
    <w:rsid w:val="00F361F8"/>
    <w:rsid w:val="00F37DFA"/>
    <w:rsid w:val="00F4062E"/>
    <w:rsid w:val="00F4182E"/>
    <w:rsid w:val="00F41862"/>
    <w:rsid w:val="00F421D2"/>
    <w:rsid w:val="00F46BBA"/>
    <w:rsid w:val="00F46BBC"/>
    <w:rsid w:val="00F5014A"/>
    <w:rsid w:val="00F50647"/>
    <w:rsid w:val="00F508AF"/>
    <w:rsid w:val="00F51711"/>
    <w:rsid w:val="00F524D9"/>
    <w:rsid w:val="00F527C1"/>
    <w:rsid w:val="00F533DE"/>
    <w:rsid w:val="00F54831"/>
    <w:rsid w:val="00F57F42"/>
    <w:rsid w:val="00F601FD"/>
    <w:rsid w:val="00F61A80"/>
    <w:rsid w:val="00F62933"/>
    <w:rsid w:val="00F64BE3"/>
    <w:rsid w:val="00F6698D"/>
    <w:rsid w:val="00F67326"/>
    <w:rsid w:val="00F70A05"/>
    <w:rsid w:val="00F7216E"/>
    <w:rsid w:val="00F741A0"/>
    <w:rsid w:val="00F82E3E"/>
    <w:rsid w:val="00F8617D"/>
    <w:rsid w:val="00F866E3"/>
    <w:rsid w:val="00F879AC"/>
    <w:rsid w:val="00F91A26"/>
    <w:rsid w:val="00F93F9E"/>
    <w:rsid w:val="00F94C8A"/>
    <w:rsid w:val="00F9794C"/>
    <w:rsid w:val="00FA1BF4"/>
    <w:rsid w:val="00FA25B6"/>
    <w:rsid w:val="00FA3A85"/>
    <w:rsid w:val="00FA5B5C"/>
    <w:rsid w:val="00FA5EDC"/>
    <w:rsid w:val="00FB0839"/>
    <w:rsid w:val="00FB15D6"/>
    <w:rsid w:val="00FB2171"/>
    <w:rsid w:val="00FC25FE"/>
    <w:rsid w:val="00FC38C3"/>
    <w:rsid w:val="00FC5E24"/>
    <w:rsid w:val="00FC5F3C"/>
    <w:rsid w:val="00FD2649"/>
    <w:rsid w:val="00FD5ADD"/>
    <w:rsid w:val="00FD6DC0"/>
    <w:rsid w:val="00FD717B"/>
    <w:rsid w:val="00FD7CA6"/>
    <w:rsid w:val="00FE0067"/>
    <w:rsid w:val="00FE092C"/>
    <w:rsid w:val="00FE0A33"/>
    <w:rsid w:val="00FE1601"/>
    <w:rsid w:val="00FE37C8"/>
    <w:rsid w:val="00FE3863"/>
    <w:rsid w:val="00FE3D06"/>
    <w:rsid w:val="00FE4A49"/>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3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79752410">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03EA0-024B-4CE1-A62C-0B577A397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3562</Words>
  <Characters>20308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2017-08-05T13:19:00Z</dcterms:created>
  <dcterms:modified xsi:type="dcterms:W3CDTF">2017-08-05T13:19:00Z</dcterms:modified>
</cp:coreProperties>
</file>