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F483C" w:rsidRDefault="003F483C" w:rsidP="007D7BA5">
      <w:pPr>
        <w:pStyle w:val="Title"/>
        <w:rPr>
          <w:lang w:val="en-US"/>
        </w:rPr>
      </w:pPr>
      <w:bookmarkStart w:id="0" w:name="_GoBack"/>
      <w:bookmarkEnd w:id="0"/>
      <w:r>
        <w:rPr>
          <w:lang w:val="en-US"/>
        </w:rPr>
        <w:t>Outpatient Pharmacy (PSO)</w:t>
      </w:r>
    </w:p>
    <w:p w:rsidR="00F3102A" w:rsidRPr="00241CBC" w:rsidRDefault="003F483C" w:rsidP="007D7BA5">
      <w:pPr>
        <w:pStyle w:val="Title"/>
      </w:pPr>
      <w:r>
        <w:rPr>
          <w:lang w:val="en-US"/>
        </w:rPr>
        <w:t>Technician’s User Manual</w:t>
      </w:r>
    </w:p>
    <w:p w:rsidR="00F3102A" w:rsidRPr="0091005D" w:rsidRDefault="00952EFA" w:rsidP="00241CBC">
      <w:pPr>
        <w:spacing w:before="960" w:after="960"/>
        <w:jc w:val="center"/>
        <w:rPr>
          <w:rFonts w:ascii="Arial" w:hAnsi="Arial" w:cs="Arial"/>
          <w:b/>
          <w:bCs/>
          <w:sz w:val="36"/>
          <w:szCs w:val="36"/>
        </w:rPr>
      </w:pPr>
      <w:r>
        <w:rPr>
          <w:noProof/>
        </w:rPr>
        <w:drawing>
          <wp:inline distT="0" distB="0" distL="0" distR="0">
            <wp:extent cx="2115820" cy="2062480"/>
            <wp:effectExtent l="0" t="0" r="0" b="0"/>
            <wp:docPr id="1" name="Picture 1" descr="image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0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115820" cy="2062480"/>
                    </a:xfrm>
                    <a:prstGeom prst="rect">
                      <a:avLst/>
                    </a:prstGeom>
                    <a:noFill/>
                    <a:ln>
                      <a:noFill/>
                    </a:ln>
                  </pic:spPr>
                </pic:pic>
              </a:graphicData>
            </a:graphic>
          </wp:inline>
        </w:drawing>
      </w:r>
    </w:p>
    <w:p w:rsidR="00F3102A" w:rsidRPr="007D7BA5" w:rsidRDefault="00F3102A" w:rsidP="007D7BA5">
      <w:pPr>
        <w:pStyle w:val="Title2"/>
      </w:pPr>
      <w:r w:rsidRPr="007D7BA5">
        <w:t>Version 7.0</w:t>
      </w:r>
    </w:p>
    <w:p w:rsidR="00F3102A" w:rsidRPr="007D7BA5" w:rsidRDefault="00F3102A" w:rsidP="007D7BA5">
      <w:pPr>
        <w:pStyle w:val="Title2"/>
      </w:pPr>
      <w:r w:rsidRPr="007D7BA5">
        <w:t>December 1997</w:t>
      </w:r>
    </w:p>
    <w:p w:rsidR="00F3102A" w:rsidRPr="007D7BA5" w:rsidRDefault="00F3102A" w:rsidP="007D7BA5">
      <w:pPr>
        <w:pStyle w:val="Title2"/>
      </w:pPr>
      <w:bookmarkStart w:id="1" w:name="TitlePage"/>
      <w:bookmarkEnd w:id="1"/>
      <w:r w:rsidRPr="007D7BA5">
        <w:t xml:space="preserve">(Revised </w:t>
      </w:r>
      <w:del w:id="2" w:author="Fred Perez" w:date="2019-03-07T13:23:00Z">
        <w:r w:rsidR="00FC4BF4" w:rsidDel="00841F4F">
          <w:rPr>
            <w:lang w:val="en-US"/>
          </w:rPr>
          <w:delText>February</w:delText>
        </w:r>
        <w:r w:rsidR="005E6B75" w:rsidRPr="00BA13D3" w:rsidDel="00841F4F">
          <w:delText xml:space="preserve"> </w:delText>
        </w:r>
      </w:del>
      <w:ins w:id="3" w:author="Fred Perez" w:date="2019-03-07T13:23:00Z">
        <w:r w:rsidR="00841F4F">
          <w:rPr>
            <w:lang w:val="en-US"/>
          </w:rPr>
          <w:t>April</w:t>
        </w:r>
        <w:r w:rsidR="00841F4F" w:rsidRPr="00BA13D3">
          <w:t xml:space="preserve"> </w:t>
        </w:r>
      </w:ins>
      <w:r w:rsidR="00356EB4" w:rsidRPr="00BA13D3">
        <w:t>201</w:t>
      </w:r>
      <w:r w:rsidR="00FC4BF4">
        <w:rPr>
          <w:lang w:val="en-US"/>
        </w:rPr>
        <w:t>9</w:t>
      </w:r>
      <w:r w:rsidRPr="00BA13D3">
        <w:t>)</w:t>
      </w:r>
    </w:p>
    <w:p w:rsidR="00F3102A" w:rsidRPr="003F483C" w:rsidRDefault="00F3102A" w:rsidP="007D7BA5">
      <w:pPr>
        <w:pStyle w:val="Title2"/>
        <w:rPr>
          <w:lang w:val="en-US"/>
        </w:rPr>
      </w:pPr>
      <w:r w:rsidRPr="007D7BA5">
        <w:t>Department of Veterans Affairs</w:t>
      </w:r>
      <w:r w:rsidR="003F483C">
        <w:rPr>
          <w:lang w:val="en-US"/>
        </w:rPr>
        <w:t xml:space="preserve"> (VA)</w:t>
      </w:r>
    </w:p>
    <w:p w:rsidR="00F3102A" w:rsidRPr="007D7BA5" w:rsidRDefault="00F3102A" w:rsidP="007D7BA5">
      <w:pPr>
        <w:pStyle w:val="Title2"/>
      </w:pPr>
      <w:r w:rsidRPr="007D7BA5">
        <w:t>Office of</w:t>
      </w:r>
      <w:r w:rsidR="003F483C">
        <w:t xml:space="preserve"> Information and Technology (OI</w:t>
      </w:r>
      <w:r w:rsidRPr="007D7BA5">
        <w:t>T)</w:t>
      </w:r>
    </w:p>
    <w:p w:rsidR="00D55C0D" w:rsidRPr="007D7BA5" w:rsidRDefault="00D55C0D" w:rsidP="007D7BA5">
      <w:pPr>
        <w:pStyle w:val="Title2"/>
      </w:pPr>
      <w:r w:rsidRPr="007D7BA5">
        <w:t>Enterprise Program Management Office</w:t>
      </w:r>
    </w:p>
    <w:p w:rsidR="00241CBC" w:rsidRDefault="00241CBC" w:rsidP="00BC2C77">
      <w:pPr>
        <w:pStyle w:val="ProjectName"/>
        <w:spacing w:before="120" w:after="120"/>
        <w:rPr>
          <w:sz w:val="28"/>
          <w:szCs w:val="28"/>
        </w:rPr>
        <w:sectPr w:rsidR="00241CBC" w:rsidSect="00241CBC">
          <w:footerReference w:type="default" r:id="rId15"/>
          <w:pgSz w:w="12240" w:h="15840" w:code="1"/>
          <w:pgMar w:top="1440" w:right="1440" w:bottom="1440" w:left="1440" w:header="720" w:footer="720" w:gutter="0"/>
          <w:pgNumType w:fmt="lowerRoman" w:start="1"/>
          <w:cols w:space="720"/>
          <w:vAlign w:val="center"/>
          <w:titlePg/>
          <w:docGrid w:linePitch="360"/>
        </w:sectPr>
      </w:pPr>
    </w:p>
    <w:p w:rsidR="00825A10" w:rsidRDefault="0086145C" w:rsidP="003F483C">
      <w:pPr>
        <w:pStyle w:val="Title2"/>
        <w:rPr>
          <w:lang w:val="en-US"/>
        </w:rPr>
      </w:pPr>
      <w:bookmarkStart w:id="6" w:name="_Ref395688211"/>
      <w:bookmarkStart w:id="7" w:name="p_i"/>
      <w:bookmarkStart w:id="8" w:name="_Toc513952628"/>
      <w:bookmarkStart w:id="9" w:name="_Toc520299099"/>
      <w:bookmarkStart w:id="10" w:name="_Toc520304566"/>
      <w:bookmarkStart w:id="11" w:name="_Toc520306275"/>
      <w:bookmarkStart w:id="12" w:name="_Toc522420062"/>
      <w:bookmarkStart w:id="13" w:name="_Toc522441326"/>
      <w:r w:rsidRPr="0091005D">
        <w:lastRenderedPageBreak/>
        <w:t>Revision History</w:t>
      </w:r>
      <w:bookmarkEnd w:id="6"/>
    </w:p>
    <w:p w:rsidR="00B62C66" w:rsidRDefault="00B62C66" w:rsidP="00B62C66">
      <w:pPr>
        <w:pStyle w:val="BodyText"/>
      </w:pPr>
      <w:r>
        <w:t xml:space="preserve">When updates occur, the Title Page lists the new revised date and this page describes the changes. Bookmarks link the described content changes to its place within manual. There are no bookmarks for format updates. Page </w:t>
      </w:r>
      <w:r w:rsidRPr="00B62C66">
        <w:t>numbers</w:t>
      </w:r>
      <w:r>
        <w:t xml:space="preserve"> change with each update; therefore, they are not included as a reference in the Revision History.  </w:t>
      </w:r>
    </w:p>
    <w:tbl>
      <w:tblPr>
        <w:tblW w:w="4785"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115" w:type="dxa"/>
          <w:right w:w="115" w:type="dxa"/>
        </w:tblCellMar>
        <w:tblLook w:val="0020" w:firstRow="1" w:lastRow="0" w:firstColumn="0" w:lastColumn="0" w:noHBand="0" w:noVBand="0"/>
      </w:tblPr>
      <w:tblGrid>
        <w:gridCol w:w="1196"/>
        <w:gridCol w:w="1338"/>
        <w:gridCol w:w="6408"/>
      </w:tblGrid>
      <w:tr w:rsidR="00033ECC" w:rsidRPr="00961710" w:rsidTr="00033ECC">
        <w:trPr>
          <w:tblHeader/>
        </w:trPr>
        <w:tc>
          <w:tcPr>
            <w:tcW w:w="669" w:type="pct"/>
            <w:shd w:val="clear" w:color="auto" w:fill="D9D9D9"/>
            <w:tcMar>
              <w:left w:w="58" w:type="dxa"/>
              <w:right w:w="58" w:type="dxa"/>
            </w:tcMar>
            <w:vAlign w:val="center"/>
          </w:tcPr>
          <w:bookmarkEnd w:id="7"/>
          <w:p w:rsidR="00033ECC" w:rsidRPr="00961710" w:rsidRDefault="00033ECC" w:rsidP="00961710">
            <w:pPr>
              <w:pStyle w:val="TableText"/>
              <w:rPr>
                <w:rFonts w:ascii="Arial" w:hAnsi="Arial" w:cs="Arial"/>
                <w:b/>
                <w:bCs/>
                <w:sz w:val="20"/>
                <w:u w:val="single"/>
              </w:rPr>
            </w:pPr>
            <w:r w:rsidRPr="00961710">
              <w:rPr>
                <w:rFonts w:ascii="Arial" w:hAnsi="Arial" w:cs="Arial"/>
                <w:b/>
                <w:bCs/>
                <w:sz w:val="20"/>
              </w:rPr>
              <w:t>Date</w:t>
            </w:r>
          </w:p>
        </w:tc>
        <w:tc>
          <w:tcPr>
            <w:tcW w:w="748" w:type="pct"/>
            <w:shd w:val="clear" w:color="auto" w:fill="D9D9D9"/>
            <w:vAlign w:val="center"/>
          </w:tcPr>
          <w:p w:rsidR="00033ECC" w:rsidRPr="00961710" w:rsidRDefault="00033ECC" w:rsidP="00961710">
            <w:pPr>
              <w:pStyle w:val="TableText"/>
              <w:rPr>
                <w:rFonts w:ascii="Arial" w:hAnsi="Arial" w:cs="Arial"/>
                <w:b/>
                <w:bCs/>
                <w:sz w:val="20"/>
              </w:rPr>
            </w:pPr>
            <w:r w:rsidRPr="00961710">
              <w:rPr>
                <w:rFonts w:ascii="Arial" w:hAnsi="Arial" w:cs="Arial"/>
                <w:b/>
                <w:bCs/>
                <w:sz w:val="20"/>
              </w:rPr>
              <w:t>Patch</w:t>
            </w:r>
          </w:p>
        </w:tc>
        <w:tc>
          <w:tcPr>
            <w:tcW w:w="3583" w:type="pct"/>
            <w:shd w:val="clear" w:color="auto" w:fill="D9D9D9"/>
            <w:vAlign w:val="center"/>
          </w:tcPr>
          <w:p w:rsidR="00033ECC" w:rsidRPr="00961710" w:rsidRDefault="00033ECC" w:rsidP="007D7BA5">
            <w:pPr>
              <w:pStyle w:val="TableText"/>
              <w:rPr>
                <w:rFonts w:ascii="Arial" w:hAnsi="Arial" w:cs="Arial"/>
                <w:b/>
                <w:bCs/>
                <w:sz w:val="20"/>
                <w:u w:val="single"/>
              </w:rPr>
            </w:pPr>
            <w:r w:rsidRPr="00961710">
              <w:rPr>
                <w:rFonts w:ascii="Arial" w:hAnsi="Arial" w:cs="Arial"/>
                <w:b/>
                <w:bCs/>
                <w:sz w:val="20"/>
              </w:rPr>
              <w:t>Description</w:t>
            </w:r>
          </w:p>
        </w:tc>
      </w:tr>
      <w:tr w:rsidR="00196ECB" w:rsidRPr="00961710" w:rsidTr="00033ECC">
        <w:trPr>
          <w:ins w:id="14" w:author="Fred Perez" w:date="2019-03-07T13:19:00Z"/>
        </w:trPr>
        <w:tc>
          <w:tcPr>
            <w:tcW w:w="669" w:type="pct"/>
            <w:tcMar>
              <w:left w:w="58" w:type="dxa"/>
              <w:right w:w="58" w:type="dxa"/>
            </w:tcMar>
            <w:vAlign w:val="center"/>
          </w:tcPr>
          <w:p w:rsidR="00196ECB" w:rsidRDefault="00196ECB" w:rsidP="00196ECB">
            <w:pPr>
              <w:pStyle w:val="TableText"/>
              <w:rPr>
                <w:ins w:id="15" w:author="Fred Perez" w:date="2019-03-07T13:19:00Z"/>
                <w:rFonts w:ascii="Arial" w:hAnsi="Arial" w:cs="Arial"/>
                <w:sz w:val="20"/>
              </w:rPr>
            </w:pPr>
            <w:ins w:id="16" w:author="Fred Perez" w:date="2019-03-07T13:19:00Z">
              <w:r>
                <w:rPr>
                  <w:rFonts w:ascii="Arial" w:hAnsi="Arial" w:cs="Arial"/>
                  <w:sz w:val="20"/>
                </w:rPr>
                <w:t>04/2019</w:t>
              </w:r>
            </w:ins>
          </w:p>
        </w:tc>
        <w:tc>
          <w:tcPr>
            <w:tcW w:w="748" w:type="pct"/>
            <w:vAlign w:val="center"/>
          </w:tcPr>
          <w:p w:rsidR="00196ECB" w:rsidRDefault="00196ECB" w:rsidP="00196ECB">
            <w:pPr>
              <w:pStyle w:val="TableText"/>
              <w:rPr>
                <w:ins w:id="17" w:author="Fred Perez" w:date="2019-03-07T13:19:00Z"/>
                <w:rFonts w:ascii="Arial" w:hAnsi="Arial" w:cs="Arial"/>
                <w:sz w:val="20"/>
              </w:rPr>
            </w:pPr>
            <w:ins w:id="18" w:author="Fred Perez" w:date="2019-03-07T13:19:00Z">
              <w:r>
                <w:rPr>
                  <w:rFonts w:ascii="Arial" w:hAnsi="Arial" w:cs="Arial"/>
                  <w:sz w:val="20"/>
                </w:rPr>
                <w:t>PSO*7*545</w:t>
              </w:r>
            </w:ins>
          </w:p>
        </w:tc>
        <w:tc>
          <w:tcPr>
            <w:tcW w:w="3583" w:type="pct"/>
            <w:vAlign w:val="center"/>
          </w:tcPr>
          <w:p w:rsidR="00196ECB" w:rsidRDefault="00196ECB" w:rsidP="00196ECB">
            <w:pPr>
              <w:spacing w:before="40" w:after="40"/>
              <w:rPr>
                <w:ins w:id="19" w:author="Fred Perez" w:date="2019-03-07T13:19:00Z"/>
                <w:rFonts w:ascii="Arial" w:hAnsi="Arial" w:cs="Arial"/>
                <w:sz w:val="20"/>
                <w:szCs w:val="20"/>
              </w:rPr>
            </w:pPr>
            <w:ins w:id="20" w:author="Fred Perez" w:date="2019-03-07T13:19:00Z">
              <w:r w:rsidRPr="00D72FD3">
                <w:rPr>
                  <w:rFonts w:ascii="Arial" w:hAnsi="Arial" w:cs="Arial"/>
                  <w:sz w:val="20"/>
                  <w:szCs w:val="20"/>
                </w:rPr>
                <w:t>Added support for Providers with multiple DEA numbers.</w:t>
              </w:r>
              <w:r>
                <w:rPr>
                  <w:rFonts w:ascii="Arial" w:hAnsi="Arial" w:cs="Arial"/>
                  <w:sz w:val="20"/>
                  <w:szCs w:val="20"/>
                </w:rPr>
                <w:t xml:space="preserve"> Changed t</w:t>
              </w:r>
              <w:r w:rsidRPr="004351B6">
                <w:rPr>
                  <w:rFonts w:ascii="Arial" w:hAnsi="Arial" w:cs="Arial"/>
                  <w:sz w:val="20"/>
                  <w:szCs w:val="20"/>
                </w:rPr>
                <w:t>he PIV Card Certificate Expiration Alert message</w:t>
              </w:r>
              <w:r>
                <w:rPr>
                  <w:rFonts w:ascii="Arial" w:hAnsi="Arial" w:cs="Arial"/>
                  <w:sz w:val="20"/>
                  <w:szCs w:val="20"/>
                </w:rPr>
                <w:t xml:space="preserve">. Added a reminder to the TM function for Controlled Substances. </w:t>
              </w:r>
              <w:r w:rsidRPr="00E0396B">
                <w:rPr>
                  <w:rFonts w:ascii="Arial" w:hAnsi="Arial" w:cs="Arial"/>
                  <w:sz w:val="20"/>
                  <w:szCs w:val="20"/>
                </w:rPr>
                <w:t>Modified the Copy and Renew ListMan actions to ensure that the DEA number in the original Rx has the credentials to write CS orders.</w:t>
              </w:r>
            </w:ins>
          </w:p>
          <w:p w:rsidR="00196ECB" w:rsidRDefault="00952EFA" w:rsidP="00196ECB">
            <w:pPr>
              <w:pStyle w:val="TableText"/>
              <w:rPr>
                <w:ins w:id="21" w:author="Fred Perez" w:date="2019-03-07T13:19:00Z"/>
                <w:rFonts w:ascii="Arial" w:hAnsi="Arial" w:cs="Arial"/>
                <w:sz w:val="20"/>
              </w:rPr>
            </w:pPr>
            <w:ins w:id="22" w:author="Fred Perez" w:date="2019-03-15T14:31:00Z">
              <w:r>
                <w:rPr>
                  <w:rFonts w:ascii="Arial" w:hAnsi="Arial" w:cs="Arial"/>
                  <w:sz w:val="20"/>
                </w:rPr>
                <w:fldChar w:fldCharType="begin"/>
              </w:r>
              <w:r>
                <w:rPr>
                  <w:rFonts w:ascii="Arial" w:hAnsi="Arial" w:cs="Arial"/>
                  <w:sz w:val="20"/>
                </w:rPr>
                <w:instrText xml:space="preserve"> HYPERLINK  \l "p9_545" \o "p9_545" </w:instrText>
              </w:r>
              <w:r>
                <w:rPr>
                  <w:rFonts w:ascii="Arial" w:hAnsi="Arial" w:cs="Arial"/>
                  <w:sz w:val="20"/>
                </w:rPr>
                <w:fldChar w:fldCharType="separate"/>
              </w:r>
              <w:r w:rsidRPr="00952EFA">
                <w:rPr>
                  <w:rStyle w:val="Hyperlink"/>
                  <w:rFonts w:ascii="Arial" w:hAnsi="Arial" w:cs="Arial"/>
                  <w:sz w:val="20"/>
                </w:rPr>
                <w:t>9</w:t>
              </w:r>
              <w:r>
                <w:rPr>
                  <w:rFonts w:ascii="Arial" w:hAnsi="Arial" w:cs="Arial"/>
                  <w:sz w:val="20"/>
                </w:rPr>
                <w:fldChar w:fldCharType="end"/>
              </w:r>
            </w:ins>
            <w:ins w:id="23" w:author="Fred Perez" w:date="2019-03-07T13:19:00Z">
              <w:r w:rsidR="00196ECB">
                <w:rPr>
                  <w:rFonts w:ascii="Arial" w:hAnsi="Arial" w:cs="Arial"/>
                  <w:sz w:val="20"/>
                </w:rPr>
                <w:t xml:space="preserve">, </w:t>
              </w:r>
              <w:r w:rsidR="00196ECB">
                <w:rPr>
                  <w:rFonts w:ascii="Arial" w:hAnsi="Arial" w:cs="Arial"/>
                  <w:sz w:val="20"/>
                </w:rPr>
                <w:fldChar w:fldCharType="begin"/>
              </w:r>
              <w:r w:rsidR="00196ECB">
                <w:rPr>
                  <w:rFonts w:ascii="Arial" w:hAnsi="Arial" w:cs="Arial"/>
                  <w:sz w:val="20"/>
                </w:rPr>
                <w:instrText xml:space="preserve"> HYPERLINK  \l "p11_545" \o "p11_545" </w:instrText>
              </w:r>
              <w:r w:rsidR="00196ECB">
                <w:rPr>
                  <w:rFonts w:ascii="Arial" w:hAnsi="Arial" w:cs="Arial"/>
                  <w:sz w:val="20"/>
                </w:rPr>
                <w:fldChar w:fldCharType="separate"/>
              </w:r>
              <w:r w:rsidR="00196ECB" w:rsidRPr="00AA0598">
                <w:rPr>
                  <w:rStyle w:val="Hyperlink"/>
                  <w:rFonts w:ascii="Arial" w:hAnsi="Arial" w:cs="Arial"/>
                  <w:sz w:val="20"/>
                </w:rPr>
                <w:t>11</w:t>
              </w:r>
              <w:r w:rsidR="00196ECB">
                <w:rPr>
                  <w:rFonts w:ascii="Arial" w:hAnsi="Arial" w:cs="Arial"/>
                  <w:sz w:val="20"/>
                </w:rPr>
                <w:fldChar w:fldCharType="end"/>
              </w:r>
              <w:r w:rsidR="00196ECB">
                <w:rPr>
                  <w:rFonts w:ascii="Arial" w:hAnsi="Arial" w:cs="Arial"/>
                  <w:sz w:val="20"/>
                </w:rPr>
                <w:t xml:space="preserve">, </w:t>
              </w:r>
            </w:ins>
            <w:ins w:id="24" w:author="Fred Perez" w:date="2019-03-15T14:54:00Z">
              <w:r w:rsidR="001F3087">
                <w:rPr>
                  <w:rFonts w:ascii="Arial" w:hAnsi="Arial" w:cs="Arial"/>
                  <w:sz w:val="20"/>
                </w:rPr>
                <w:fldChar w:fldCharType="begin"/>
              </w:r>
              <w:r w:rsidR="001F3087">
                <w:rPr>
                  <w:rFonts w:ascii="Arial" w:hAnsi="Arial" w:cs="Arial"/>
                  <w:sz w:val="20"/>
                </w:rPr>
                <w:instrText xml:space="preserve"> HYPERLINK  \l "p38_545" \o "p38_545" </w:instrText>
              </w:r>
              <w:r w:rsidR="001F3087">
                <w:rPr>
                  <w:rFonts w:ascii="Arial" w:hAnsi="Arial" w:cs="Arial"/>
                  <w:sz w:val="20"/>
                </w:rPr>
                <w:fldChar w:fldCharType="separate"/>
              </w:r>
              <w:r w:rsidR="001F3087" w:rsidRPr="001F3087">
                <w:rPr>
                  <w:rStyle w:val="Hyperlink"/>
                  <w:rFonts w:ascii="Arial" w:hAnsi="Arial" w:cs="Arial"/>
                  <w:sz w:val="20"/>
                </w:rPr>
                <w:t>38</w:t>
              </w:r>
              <w:r w:rsidR="001F3087">
                <w:rPr>
                  <w:rFonts w:ascii="Arial" w:hAnsi="Arial" w:cs="Arial"/>
                  <w:sz w:val="20"/>
                </w:rPr>
                <w:fldChar w:fldCharType="end"/>
              </w:r>
            </w:ins>
            <w:ins w:id="25" w:author="Fred Perez" w:date="2019-03-07T13:19:00Z">
              <w:r w:rsidR="00196ECB">
                <w:rPr>
                  <w:rFonts w:ascii="Arial" w:hAnsi="Arial" w:cs="Arial"/>
                  <w:sz w:val="20"/>
                </w:rPr>
                <w:t xml:space="preserve">, </w:t>
              </w:r>
            </w:ins>
            <w:r w:rsidR="00FD7A85">
              <w:rPr>
                <w:rFonts w:ascii="Arial" w:hAnsi="Arial" w:cs="Arial"/>
                <w:sz w:val="20"/>
              </w:rPr>
              <w:fldChar w:fldCharType="begin"/>
            </w:r>
            <w:r w:rsidR="00FD7A85">
              <w:rPr>
                <w:rFonts w:ascii="Arial" w:hAnsi="Arial" w:cs="Arial"/>
                <w:sz w:val="20"/>
              </w:rPr>
              <w:instrText xml:space="preserve"> HYPERLINK  \l "p79_545" \o "p79_545" </w:instrText>
            </w:r>
            <w:r w:rsidR="00FD7A85">
              <w:rPr>
                <w:rFonts w:ascii="Arial" w:hAnsi="Arial" w:cs="Arial"/>
                <w:sz w:val="20"/>
              </w:rPr>
              <w:fldChar w:fldCharType="separate"/>
            </w:r>
            <w:r w:rsidR="00FD7A85" w:rsidRPr="00FD7A85">
              <w:rPr>
                <w:rStyle w:val="Hyperlink"/>
                <w:rFonts w:ascii="Arial" w:hAnsi="Arial" w:cs="Arial"/>
                <w:sz w:val="20"/>
              </w:rPr>
              <w:t>79</w:t>
            </w:r>
            <w:r w:rsidR="00FD7A85">
              <w:rPr>
                <w:rFonts w:ascii="Arial" w:hAnsi="Arial" w:cs="Arial"/>
                <w:sz w:val="20"/>
              </w:rPr>
              <w:fldChar w:fldCharType="end"/>
            </w:r>
            <w:ins w:id="26" w:author="Fred Perez" w:date="2019-03-07T13:19:00Z">
              <w:r w:rsidR="00196ECB">
                <w:rPr>
                  <w:rFonts w:ascii="Arial" w:hAnsi="Arial" w:cs="Arial"/>
                  <w:sz w:val="20"/>
                </w:rPr>
                <w:t xml:space="preserve">, </w:t>
              </w:r>
            </w:ins>
            <w:r w:rsidR="00C02CB8">
              <w:rPr>
                <w:rFonts w:ascii="Arial" w:hAnsi="Arial" w:cs="Arial"/>
                <w:sz w:val="20"/>
              </w:rPr>
              <w:fldChar w:fldCharType="begin"/>
            </w:r>
            <w:r w:rsidR="00C02CB8">
              <w:rPr>
                <w:rFonts w:ascii="Arial" w:hAnsi="Arial" w:cs="Arial"/>
                <w:sz w:val="20"/>
              </w:rPr>
              <w:instrText xml:space="preserve"> HYPERLINK  \l "p156_545" \o "p156_545" </w:instrText>
            </w:r>
            <w:r w:rsidR="00C02CB8">
              <w:rPr>
                <w:rFonts w:ascii="Arial" w:hAnsi="Arial" w:cs="Arial"/>
                <w:sz w:val="20"/>
              </w:rPr>
              <w:fldChar w:fldCharType="separate"/>
            </w:r>
            <w:r w:rsidR="00C02CB8" w:rsidRPr="00C02CB8">
              <w:rPr>
                <w:rStyle w:val="Hyperlink"/>
                <w:rFonts w:ascii="Arial" w:hAnsi="Arial" w:cs="Arial"/>
                <w:sz w:val="20"/>
              </w:rPr>
              <w:t>156</w:t>
            </w:r>
            <w:r w:rsidR="00C02CB8">
              <w:rPr>
                <w:rFonts w:ascii="Arial" w:hAnsi="Arial" w:cs="Arial"/>
                <w:sz w:val="20"/>
              </w:rPr>
              <w:fldChar w:fldCharType="end"/>
            </w:r>
            <w:ins w:id="27" w:author="Fred Perez" w:date="2019-03-07T13:19:00Z">
              <w:r w:rsidR="00196ECB">
                <w:rPr>
                  <w:rFonts w:ascii="Arial" w:hAnsi="Arial" w:cs="Arial"/>
                  <w:sz w:val="20"/>
                </w:rPr>
                <w:t xml:space="preserve">, </w:t>
              </w:r>
            </w:ins>
            <w:ins w:id="28" w:author="Fred Perez" w:date="2019-03-15T15:01:00Z">
              <w:r w:rsidR="00FD7A85">
                <w:rPr>
                  <w:rFonts w:ascii="Arial" w:hAnsi="Arial" w:cs="Arial"/>
                  <w:sz w:val="20"/>
                </w:rPr>
                <w:fldChar w:fldCharType="begin"/>
              </w:r>
              <w:r w:rsidR="00FD7A85">
                <w:rPr>
                  <w:rFonts w:ascii="Arial" w:hAnsi="Arial" w:cs="Arial"/>
                  <w:sz w:val="20"/>
                </w:rPr>
                <w:instrText xml:space="preserve"> HYPERLINK  \l "p158_545" \o "p158_545" </w:instrText>
              </w:r>
              <w:r w:rsidR="00FD7A85">
                <w:rPr>
                  <w:rFonts w:ascii="Arial" w:hAnsi="Arial" w:cs="Arial"/>
                  <w:sz w:val="20"/>
                </w:rPr>
                <w:fldChar w:fldCharType="separate"/>
              </w:r>
              <w:r w:rsidR="00FD7A85" w:rsidRPr="00FD7A85">
                <w:rPr>
                  <w:rStyle w:val="Hyperlink"/>
                  <w:rFonts w:ascii="Arial" w:hAnsi="Arial" w:cs="Arial"/>
                  <w:sz w:val="20"/>
                </w:rPr>
                <w:t>158</w:t>
              </w:r>
              <w:r w:rsidR="00FD7A85">
                <w:rPr>
                  <w:rFonts w:ascii="Arial" w:hAnsi="Arial" w:cs="Arial"/>
                  <w:sz w:val="20"/>
                </w:rPr>
                <w:fldChar w:fldCharType="end"/>
              </w:r>
            </w:ins>
            <w:ins w:id="29" w:author="Fred Perez" w:date="2019-03-15T15:00:00Z">
              <w:r w:rsidR="00FD7A85">
                <w:rPr>
                  <w:rFonts w:ascii="Arial" w:hAnsi="Arial" w:cs="Arial"/>
                  <w:sz w:val="20"/>
                </w:rPr>
                <w:t xml:space="preserve">, </w:t>
              </w:r>
            </w:ins>
            <w:ins w:id="30" w:author="Fred Perez" w:date="2019-03-15T15:03:00Z">
              <w:r w:rsidR="00FD7A85">
                <w:rPr>
                  <w:rFonts w:ascii="Arial" w:hAnsi="Arial" w:cs="Arial"/>
                  <w:sz w:val="20"/>
                </w:rPr>
                <w:fldChar w:fldCharType="begin"/>
              </w:r>
              <w:r w:rsidR="00FD7A85">
                <w:rPr>
                  <w:rFonts w:ascii="Arial" w:hAnsi="Arial" w:cs="Arial"/>
                  <w:sz w:val="20"/>
                </w:rPr>
                <w:instrText xml:space="preserve"> HYPERLINK  \l "p167_545" \o "p167_545" </w:instrText>
              </w:r>
              <w:r w:rsidR="00FD7A85">
                <w:rPr>
                  <w:rFonts w:ascii="Arial" w:hAnsi="Arial" w:cs="Arial"/>
                  <w:sz w:val="20"/>
                </w:rPr>
                <w:fldChar w:fldCharType="separate"/>
              </w:r>
              <w:r w:rsidR="00FD7A85" w:rsidRPr="00FD7A85">
                <w:rPr>
                  <w:rStyle w:val="Hyperlink"/>
                  <w:rFonts w:ascii="Arial" w:hAnsi="Arial" w:cs="Arial"/>
                  <w:sz w:val="20"/>
                </w:rPr>
                <w:t>167</w:t>
              </w:r>
              <w:r w:rsidR="00FD7A85">
                <w:rPr>
                  <w:rFonts w:ascii="Arial" w:hAnsi="Arial" w:cs="Arial"/>
                  <w:sz w:val="20"/>
                </w:rPr>
                <w:fldChar w:fldCharType="end"/>
              </w:r>
            </w:ins>
            <w:ins w:id="31" w:author="Fred Perez" w:date="2019-03-07T13:19:00Z">
              <w:r w:rsidR="00196ECB">
                <w:rPr>
                  <w:rFonts w:ascii="Arial" w:hAnsi="Arial" w:cs="Arial"/>
                  <w:sz w:val="20"/>
                </w:rPr>
                <w:t xml:space="preserve">, </w:t>
              </w:r>
            </w:ins>
            <w:ins w:id="32" w:author="Fred Perez" w:date="2019-03-15T15:04:00Z">
              <w:r w:rsidR="00FD7A85">
                <w:rPr>
                  <w:rFonts w:ascii="Arial" w:hAnsi="Arial" w:cs="Arial"/>
                  <w:sz w:val="20"/>
                </w:rPr>
                <w:fldChar w:fldCharType="begin"/>
              </w:r>
              <w:r w:rsidR="00FD7A85">
                <w:rPr>
                  <w:rFonts w:ascii="Arial" w:hAnsi="Arial" w:cs="Arial"/>
                  <w:sz w:val="20"/>
                </w:rPr>
                <w:instrText xml:space="preserve"> HYPERLINK  \l "p170_545" \o "p170_545" </w:instrText>
              </w:r>
              <w:r w:rsidR="00FD7A85">
                <w:rPr>
                  <w:rFonts w:ascii="Arial" w:hAnsi="Arial" w:cs="Arial"/>
                  <w:sz w:val="20"/>
                </w:rPr>
                <w:fldChar w:fldCharType="separate"/>
              </w:r>
              <w:r w:rsidR="00FD7A85" w:rsidRPr="00FD7A85">
                <w:rPr>
                  <w:rStyle w:val="Hyperlink"/>
                  <w:rFonts w:ascii="Arial" w:hAnsi="Arial" w:cs="Arial"/>
                  <w:sz w:val="20"/>
                </w:rPr>
                <w:t>170</w:t>
              </w:r>
              <w:r w:rsidR="00FD7A85">
                <w:rPr>
                  <w:rFonts w:ascii="Arial" w:hAnsi="Arial" w:cs="Arial"/>
                  <w:sz w:val="20"/>
                </w:rPr>
                <w:fldChar w:fldCharType="end"/>
              </w:r>
            </w:ins>
          </w:p>
          <w:p w:rsidR="00196ECB" w:rsidRDefault="00196ECB" w:rsidP="00196ECB">
            <w:pPr>
              <w:spacing w:before="40" w:after="40"/>
              <w:rPr>
                <w:ins w:id="33" w:author="Fred Perez" w:date="2019-03-07T13:19:00Z"/>
                <w:rFonts w:ascii="Arial" w:hAnsi="Arial" w:cs="Arial"/>
                <w:sz w:val="20"/>
                <w:szCs w:val="20"/>
              </w:rPr>
            </w:pPr>
            <w:ins w:id="34" w:author="Fred Perez" w:date="2019-03-07T13:19:00Z">
              <w:r>
                <w:rPr>
                  <w:rFonts w:ascii="Arial" w:hAnsi="Arial" w:cs="Arial"/>
                  <w:sz w:val="20"/>
                </w:rPr>
                <w:t>(</w:t>
              </w:r>
            </w:ins>
            <w:ins w:id="35" w:author="Fred Perez" w:date="2019-03-07T13:20:00Z">
              <w:r>
                <w:rPr>
                  <w:rFonts w:ascii="Arial" w:hAnsi="Arial" w:cs="Arial"/>
                  <w:sz w:val="20"/>
                </w:rPr>
                <w:t>G. Pickwoad</w:t>
              </w:r>
            </w:ins>
            <w:ins w:id="36" w:author="Fred Perez" w:date="2019-03-07T13:19:00Z">
              <w:r>
                <w:rPr>
                  <w:rFonts w:ascii="Arial" w:hAnsi="Arial" w:cs="Arial"/>
                  <w:sz w:val="20"/>
                </w:rPr>
                <w:t>, PM, F. Perez, TW)</w:t>
              </w:r>
            </w:ins>
          </w:p>
        </w:tc>
      </w:tr>
      <w:tr w:rsidR="00FC4BF4" w:rsidRPr="00961710" w:rsidTr="00033ECC">
        <w:tc>
          <w:tcPr>
            <w:tcW w:w="669" w:type="pct"/>
            <w:tcMar>
              <w:left w:w="58" w:type="dxa"/>
              <w:right w:w="58" w:type="dxa"/>
            </w:tcMar>
            <w:vAlign w:val="center"/>
          </w:tcPr>
          <w:p w:rsidR="00FC4BF4" w:rsidRPr="00BA13D3" w:rsidRDefault="00FC4BF4" w:rsidP="00C30FF0">
            <w:pPr>
              <w:pStyle w:val="TableText"/>
              <w:rPr>
                <w:rFonts w:ascii="Arial" w:hAnsi="Arial" w:cs="Arial"/>
                <w:sz w:val="20"/>
              </w:rPr>
            </w:pPr>
            <w:r>
              <w:rPr>
                <w:rFonts w:ascii="Arial" w:hAnsi="Arial" w:cs="Arial"/>
                <w:sz w:val="20"/>
              </w:rPr>
              <w:t>2/2019</w:t>
            </w:r>
          </w:p>
        </w:tc>
        <w:tc>
          <w:tcPr>
            <w:tcW w:w="748" w:type="pct"/>
            <w:vAlign w:val="center"/>
          </w:tcPr>
          <w:p w:rsidR="00FC4BF4" w:rsidRPr="00BA13D3" w:rsidRDefault="00FC4BF4" w:rsidP="00C30FF0">
            <w:pPr>
              <w:pStyle w:val="TableText"/>
              <w:rPr>
                <w:rFonts w:ascii="Arial" w:hAnsi="Arial" w:cs="Arial"/>
                <w:sz w:val="20"/>
              </w:rPr>
            </w:pPr>
            <w:r>
              <w:rPr>
                <w:rFonts w:ascii="Arial" w:hAnsi="Arial" w:cs="Arial"/>
                <w:sz w:val="20"/>
              </w:rPr>
              <w:t>PSO*7*532</w:t>
            </w:r>
          </w:p>
        </w:tc>
        <w:tc>
          <w:tcPr>
            <w:tcW w:w="3583" w:type="pct"/>
            <w:vAlign w:val="center"/>
          </w:tcPr>
          <w:p w:rsidR="00FC4BF4" w:rsidRPr="00920872" w:rsidRDefault="00FC4BF4" w:rsidP="00FC4BF4">
            <w:pPr>
              <w:spacing w:before="40" w:after="40"/>
              <w:rPr>
                <w:rFonts w:ascii="Arial" w:hAnsi="Arial" w:cs="Arial"/>
                <w:sz w:val="20"/>
                <w:szCs w:val="20"/>
              </w:rPr>
            </w:pPr>
            <w:r>
              <w:rPr>
                <w:rFonts w:ascii="Arial" w:hAnsi="Arial" w:cs="Arial"/>
                <w:sz w:val="20"/>
                <w:szCs w:val="20"/>
              </w:rPr>
              <w:t xml:space="preserve">Updated the popup message for if the </w:t>
            </w:r>
            <w:r w:rsidRPr="00920872">
              <w:rPr>
                <w:rFonts w:ascii="Arial" w:hAnsi="Arial" w:cs="Arial"/>
                <w:sz w:val="20"/>
                <w:szCs w:val="20"/>
              </w:rPr>
              <w:t>query connection to the HDR/CDS Repository fails</w:t>
            </w:r>
            <w:r>
              <w:rPr>
                <w:rFonts w:ascii="Arial" w:hAnsi="Arial" w:cs="Arial"/>
                <w:sz w:val="20"/>
                <w:szCs w:val="20"/>
              </w:rPr>
              <w:t>, in the</w:t>
            </w:r>
            <w:r w:rsidRPr="00920872">
              <w:rPr>
                <w:rFonts w:ascii="Arial" w:hAnsi="Arial" w:cs="Arial"/>
                <w:sz w:val="20"/>
                <w:szCs w:val="20"/>
              </w:rPr>
              <w:t xml:space="preserve"> </w:t>
            </w:r>
            <w:hyperlink w:anchor="PSO_532_OneVAPharmPatRxProcess" w:history="1">
              <w:r>
                <w:rPr>
                  <w:rStyle w:val="Hyperlink"/>
                  <w:rFonts w:ascii="Arial" w:hAnsi="Arial" w:cs="Arial"/>
                  <w:sz w:val="20"/>
                  <w:szCs w:val="20"/>
                </w:rPr>
                <w:t xml:space="preserve">OneVA Pharmacy Processing within Patient Prescription Processing </w:t>
              </w:r>
            </w:hyperlink>
            <w:r>
              <w:rPr>
                <w:rFonts w:ascii="Arial" w:hAnsi="Arial" w:cs="Arial"/>
                <w:sz w:val="20"/>
                <w:szCs w:val="20"/>
              </w:rPr>
              <w:t xml:space="preserve"> section.</w:t>
            </w:r>
          </w:p>
          <w:p w:rsidR="00FC4BF4" w:rsidRPr="00BA13D3" w:rsidRDefault="00FC4BF4" w:rsidP="00FC4BF4">
            <w:pPr>
              <w:pStyle w:val="TableText"/>
              <w:rPr>
                <w:rFonts w:ascii="Arial" w:hAnsi="Arial" w:cs="Arial"/>
                <w:sz w:val="20"/>
              </w:rPr>
            </w:pPr>
            <w:r w:rsidRPr="00920872">
              <w:rPr>
                <w:rFonts w:ascii="Arial" w:hAnsi="Arial" w:cs="Arial"/>
                <w:sz w:val="20"/>
              </w:rPr>
              <w:t>(V. Herring</w:t>
            </w:r>
            <w:r>
              <w:rPr>
                <w:rFonts w:ascii="Arial" w:hAnsi="Arial" w:cs="Arial"/>
                <w:sz w:val="20"/>
              </w:rPr>
              <w:t>, Developer</w:t>
            </w:r>
            <w:r w:rsidRPr="00920872">
              <w:rPr>
                <w:rFonts w:ascii="Arial" w:hAnsi="Arial" w:cs="Arial"/>
                <w:sz w:val="20"/>
              </w:rPr>
              <w:t>)</w:t>
            </w:r>
          </w:p>
        </w:tc>
      </w:tr>
      <w:tr w:rsidR="00C30FF0" w:rsidRPr="00961710" w:rsidTr="00033ECC">
        <w:tc>
          <w:tcPr>
            <w:tcW w:w="669" w:type="pct"/>
            <w:tcMar>
              <w:left w:w="58" w:type="dxa"/>
              <w:right w:w="58" w:type="dxa"/>
            </w:tcMar>
            <w:vAlign w:val="center"/>
          </w:tcPr>
          <w:p w:rsidR="00C30FF0" w:rsidRPr="00BA13D3" w:rsidRDefault="00C30FF0" w:rsidP="00C30FF0">
            <w:pPr>
              <w:pStyle w:val="TableText"/>
              <w:rPr>
                <w:rFonts w:ascii="Arial" w:hAnsi="Arial" w:cs="Arial"/>
                <w:sz w:val="20"/>
              </w:rPr>
            </w:pPr>
            <w:r w:rsidRPr="00BA13D3">
              <w:rPr>
                <w:rFonts w:ascii="Arial" w:hAnsi="Arial" w:cs="Arial"/>
                <w:sz w:val="20"/>
              </w:rPr>
              <w:t>11/2018</w:t>
            </w:r>
          </w:p>
        </w:tc>
        <w:tc>
          <w:tcPr>
            <w:tcW w:w="748" w:type="pct"/>
            <w:vAlign w:val="center"/>
          </w:tcPr>
          <w:p w:rsidR="00C30FF0" w:rsidRPr="00BA13D3" w:rsidRDefault="00C30FF0" w:rsidP="00C30FF0">
            <w:pPr>
              <w:pStyle w:val="TableText"/>
              <w:rPr>
                <w:rFonts w:ascii="Arial" w:hAnsi="Arial" w:cs="Arial"/>
                <w:sz w:val="20"/>
              </w:rPr>
            </w:pPr>
            <w:r w:rsidRPr="00BA13D3">
              <w:rPr>
                <w:rFonts w:ascii="Arial" w:hAnsi="Arial" w:cs="Arial"/>
                <w:sz w:val="20"/>
              </w:rPr>
              <w:t>PSO*7*452</w:t>
            </w:r>
          </w:p>
        </w:tc>
        <w:tc>
          <w:tcPr>
            <w:tcW w:w="3583" w:type="pct"/>
            <w:vAlign w:val="center"/>
          </w:tcPr>
          <w:p w:rsidR="00C30FF0" w:rsidRPr="00BA13D3" w:rsidRDefault="00C30FF0" w:rsidP="00C30FF0">
            <w:pPr>
              <w:pStyle w:val="TableText"/>
              <w:rPr>
                <w:rFonts w:ascii="Arial" w:hAnsi="Arial" w:cs="Arial"/>
                <w:sz w:val="20"/>
              </w:rPr>
            </w:pPr>
            <w:r w:rsidRPr="00BA13D3">
              <w:rPr>
                <w:rFonts w:ascii="Arial" w:hAnsi="Arial" w:cs="Arial"/>
                <w:sz w:val="20"/>
              </w:rPr>
              <w:t xml:space="preserve">Added information about </w:t>
            </w:r>
            <w:hyperlink w:anchor="PT_DEMO_CLIN_ALRT" w:history="1">
              <w:r w:rsidRPr="00BA13D3">
                <w:rPr>
                  <w:rStyle w:val="Hyperlink"/>
                  <w:rFonts w:ascii="Arial" w:hAnsi="Arial" w:cs="Arial"/>
                  <w:sz w:val="20"/>
                </w:rPr>
                <w:t>patient demographic information and Clinical Alerts</w:t>
              </w:r>
            </w:hyperlink>
            <w:r w:rsidRPr="00BA13D3">
              <w:rPr>
                <w:rFonts w:ascii="Arial" w:hAnsi="Arial" w:cs="Arial"/>
                <w:sz w:val="20"/>
              </w:rPr>
              <w:t xml:space="preserve"> availab</w:t>
            </w:r>
            <w:r w:rsidR="003A753F">
              <w:rPr>
                <w:rFonts w:ascii="Arial" w:hAnsi="Arial" w:cs="Arial"/>
                <w:sz w:val="20"/>
              </w:rPr>
              <w:t>l</w:t>
            </w:r>
            <w:r w:rsidRPr="00BA13D3">
              <w:rPr>
                <w:rFonts w:ascii="Arial" w:hAnsi="Arial" w:cs="Arial"/>
                <w:sz w:val="20"/>
              </w:rPr>
              <w:t xml:space="preserve">e in the List Manager </w:t>
            </w:r>
            <w:hyperlink w:anchor="HEADER_LM" w:history="1">
              <w:r w:rsidRPr="00BA13D3">
                <w:rPr>
                  <w:rStyle w:val="Hyperlink"/>
                  <w:rFonts w:ascii="Arial" w:hAnsi="Arial" w:cs="Arial"/>
                  <w:sz w:val="20"/>
                </w:rPr>
                <w:t>header area</w:t>
              </w:r>
            </w:hyperlink>
            <w:r w:rsidRPr="00BA13D3">
              <w:rPr>
                <w:rFonts w:ascii="Arial" w:hAnsi="Arial" w:cs="Arial"/>
                <w:sz w:val="20"/>
              </w:rPr>
              <w:t xml:space="preserve"> when using Pharmacy options </w:t>
            </w:r>
            <w:hyperlink w:anchor="PSO_P" w:history="1">
              <w:r w:rsidRPr="00BA13D3">
                <w:rPr>
                  <w:rStyle w:val="Hyperlink"/>
                  <w:rFonts w:ascii="Arial" w:hAnsi="Arial" w:cs="Arial"/>
                  <w:sz w:val="20"/>
                </w:rPr>
                <w:t>[PSO P]</w:t>
              </w:r>
            </w:hyperlink>
            <w:r w:rsidRPr="00BA13D3">
              <w:rPr>
                <w:rFonts w:ascii="Arial" w:hAnsi="Arial" w:cs="Arial"/>
                <w:sz w:val="20"/>
              </w:rPr>
              <w:t xml:space="preserve"> and </w:t>
            </w:r>
            <w:hyperlink w:anchor="PSO_LM_BACKDOOR" w:history="1">
              <w:r w:rsidRPr="00BA13D3">
                <w:rPr>
                  <w:rStyle w:val="Hyperlink"/>
                  <w:rFonts w:ascii="Arial" w:hAnsi="Arial" w:cs="Arial"/>
                  <w:sz w:val="20"/>
                </w:rPr>
                <w:t>[PSO LM BACKDOOR ORDERS]</w:t>
              </w:r>
            </w:hyperlink>
            <w:r w:rsidRPr="00BA13D3">
              <w:rPr>
                <w:rFonts w:ascii="Arial" w:hAnsi="Arial" w:cs="Arial"/>
                <w:sz w:val="20"/>
              </w:rPr>
              <w:t>.</w:t>
            </w:r>
          </w:p>
          <w:p w:rsidR="00C30FF0" w:rsidRPr="008170BA" w:rsidRDefault="00C30FF0" w:rsidP="00C30FF0">
            <w:pPr>
              <w:pStyle w:val="TableText"/>
              <w:rPr>
                <w:rFonts w:ascii="Arial" w:hAnsi="Arial" w:cs="Arial"/>
                <w:sz w:val="20"/>
              </w:rPr>
            </w:pPr>
            <w:r w:rsidRPr="00BA13D3">
              <w:rPr>
                <w:rFonts w:ascii="Arial" w:hAnsi="Arial" w:cs="Arial"/>
                <w:sz w:val="20"/>
              </w:rPr>
              <w:t>(G. Miller, PM; N. Muller, Tech Writer)</w:t>
            </w:r>
          </w:p>
        </w:tc>
      </w:tr>
      <w:tr w:rsidR="00033ECC" w:rsidRPr="00961710" w:rsidTr="00033ECC">
        <w:tc>
          <w:tcPr>
            <w:tcW w:w="669" w:type="pct"/>
            <w:tcMar>
              <w:left w:w="58" w:type="dxa"/>
              <w:right w:w="58" w:type="dxa"/>
            </w:tcMar>
            <w:vAlign w:val="center"/>
          </w:tcPr>
          <w:p w:rsidR="00033ECC" w:rsidRPr="00961710" w:rsidRDefault="00033ECC" w:rsidP="00961710">
            <w:pPr>
              <w:pStyle w:val="BodyText"/>
              <w:rPr>
                <w:rFonts w:ascii="Arial" w:hAnsi="Arial" w:cs="Arial"/>
                <w:sz w:val="20"/>
              </w:rPr>
            </w:pPr>
            <w:r w:rsidRPr="00961710">
              <w:rPr>
                <w:rFonts w:ascii="Arial" w:hAnsi="Arial" w:cs="Arial"/>
                <w:sz w:val="20"/>
              </w:rPr>
              <w:t>04/2018</w:t>
            </w:r>
          </w:p>
        </w:tc>
        <w:tc>
          <w:tcPr>
            <w:tcW w:w="748" w:type="pct"/>
            <w:vAlign w:val="center"/>
          </w:tcPr>
          <w:p w:rsidR="00033ECC" w:rsidRPr="00961710" w:rsidRDefault="00033ECC" w:rsidP="00961710">
            <w:pPr>
              <w:pStyle w:val="Manual-bodytext"/>
              <w:widowControl w:val="0"/>
              <w:spacing w:after="40"/>
              <w:contextualSpacing/>
              <w:rPr>
                <w:rFonts w:ascii="Arial" w:hAnsi="Arial" w:cs="Arial"/>
                <w:sz w:val="20"/>
              </w:rPr>
            </w:pPr>
            <w:r w:rsidRPr="00961710">
              <w:rPr>
                <w:rFonts w:ascii="Arial" w:hAnsi="Arial" w:cs="Arial"/>
                <w:sz w:val="20"/>
              </w:rPr>
              <w:t>PSO*7*502</w:t>
            </w:r>
          </w:p>
        </w:tc>
        <w:tc>
          <w:tcPr>
            <w:tcW w:w="3583" w:type="pct"/>
            <w:vAlign w:val="center"/>
          </w:tcPr>
          <w:p w:rsidR="00033ECC" w:rsidRPr="008170BA" w:rsidRDefault="00033ECC" w:rsidP="002127FD">
            <w:pPr>
              <w:spacing w:before="40" w:after="40"/>
              <w:rPr>
                <w:rFonts w:ascii="Arial" w:hAnsi="Arial" w:cs="Arial"/>
                <w:sz w:val="20"/>
                <w:szCs w:val="20"/>
              </w:rPr>
            </w:pPr>
            <w:r w:rsidRPr="008170BA">
              <w:rPr>
                <w:rFonts w:ascii="Arial" w:hAnsi="Arial" w:cs="Arial"/>
                <w:sz w:val="20"/>
                <w:szCs w:val="20"/>
              </w:rPr>
              <w:t>Up</w:t>
            </w:r>
            <w:r w:rsidR="00B62C66" w:rsidRPr="008170BA">
              <w:rPr>
                <w:rFonts w:ascii="Arial" w:hAnsi="Arial" w:cs="Arial"/>
                <w:sz w:val="20"/>
                <w:szCs w:val="20"/>
              </w:rPr>
              <w:t>dates for ScripTalk enhancement:</w:t>
            </w:r>
          </w:p>
          <w:p w:rsidR="00033ECC" w:rsidRPr="008170BA" w:rsidRDefault="00936250" w:rsidP="002127FD">
            <w:pPr>
              <w:spacing w:before="40" w:after="40"/>
              <w:rPr>
                <w:rFonts w:ascii="Arial" w:hAnsi="Arial" w:cs="Arial"/>
                <w:sz w:val="20"/>
                <w:szCs w:val="20"/>
              </w:rPr>
            </w:pPr>
            <w:hyperlink w:anchor="PSO_7_502_ErrMess" w:history="1">
              <w:r w:rsidR="00033ECC" w:rsidRPr="008170BA">
                <w:rPr>
                  <w:rStyle w:val="Hyperlink"/>
                  <w:rFonts w:ascii="Arial" w:hAnsi="Arial" w:cs="Arial"/>
                  <w:sz w:val="20"/>
                  <w:szCs w:val="20"/>
                </w:rPr>
                <w:t>Included ScripTalk Mapping Error Messages</w:t>
              </w:r>
            </w:hyperlink>
          </w:p>
          <w:p w:rsidR="008170BA" w:rsidRPr="008170BA" w:rsidRDefault="00E24CFB" w:rsidP="008170BA">
            <w:pPr>
              <w:pStyle w:val="TableText"/>
              <w:rPr>
                <w:rFonts w:ascii="Arial" w:hAnsi="Arial" w:cs="Arial"/>
                <w:sz w:val="20"/>
              </w:rPr>
            </w:pPr>
            <w:r>
              <w:rPr>
                <w:rFonts w:ascii="Arial" w:hAnsi="Arial" w:cs="Arial"/>
                <w:sz w:val="20"/>
              </w:rPr>
              <w:t>508 &amp; OIT</w:t>
            </w:r>
            <w:r w:rsidR="008170BA" w:rsidRPr="008170BA">
              <w:rPr>
                <w:rFonts w:ascii="Arial" w:hAnsi="Arial" w:cs="Arial"/>
                <w:sz w:val="20"/>
              </w:rPr>
              <w:t xml:space="preserve"> Compliance update throughout</w:t>
            </w:r>
          </w:p>
          <w:p w:rsidR="00033ECC" w:rsidRPr="00961710" w:rsidRDefault="00033ECC" w:rsidP="002127FD">
            <w:pPr>
              <w:spacing w:before="40" w:after="40"/>
              <w:rPr>
                <w:rFonts w:ascii="Arial" w:hAnsi="Arial" w:cs="Arial"/>
                <w:sz w:val="20"/>
                <w:szCs w:val="20"/>
              </w:rPr>
            </w:pPr>
            <w:r w:rsidRPr="008170BA">
              <w:rPr>
                <w:rFonts w:ascii="Arial" w:hAnsi="Arial" w:cs="Arial"/>
                <w:sz w:val="20"/>
                <w:szCs w:val="20"/>
              </w:rPr>
              <w:t>(H. Chipman, SQA; K.</w:t>
            </w:r>
            <w:r w:rsidR="00B62C66" w:rsidRPr="008170BA">
              <w:rPr>
                <w:rFonts w:ascii="Arial" w:hAnsi="Arial" w:cs="Arial"/>
                <w:sz w:val="20"/>
                <w:szCs w:val="20"/>
              </w:rPr>
              <w:t xml:space="preserve"> </w:t>
            </w:r>
            <w:r w:rsidRPr="008170BA">
              <w:rPr>
                <w:rFonts w:ascii="Arial" w:hAnsi="Arial" w:cs="Arial"/>
                <w:sz w:val="20"/>
                <w:szCs w:val="20"/>
              </w:rPr>
              <w:t>Watson, TW)</w:t>
            </w:r>
          </w:p>
        </w:tc>
      </w:tr>
      <w:tr w:rsidR="00033ECC" w:rsidRPr="00961710" w:rsidTr="00033ECC">
        <w:tc>
          <w:tcPr>
            <w:tcW w:w="669" w:type="pct"/>
            <w:tcMar>
              <w:left w:w="58" w:type="dxa"/>
              <w:right w:w="58" w:type="dxa"/>
            </w:tcMar>
            <w:vAlign w:val="center"/>
          </w:tcPr>
          <w:p w:rsidR="00033ECC" w:rsidRPr="00961710" w:rsidRDefault="00033ECC" w:rsidP="00961710">
            <w:pPr>
              <w:pStyle w:val="BodyText"/>
              <w:rPr>
                <w:rFonts w:ascii="Arial" w:hAnsi="Arial" w:cs="Arial"/>
                <w:sz w:val="20"/>
              </w:rPr>
            </w:pPr>
            <w:r w:rsidRPr="00961710">
              <w:rPr>
                <w:rFonts w:ascii="Arial" w:hAnsi="Arial" w:cs="Arial"/>
                <w:sz w:val="20"/>
              </w:rPr>
              <w:t>02/2018</w:t>
            </w:r>
          </w:p>
        </w:tc>
        <w:tc>
          <w:tcPr>
            <w:tcW w:w="748" w:type="pct"/>
            <w:vAlign w:val="center"/>
          </w:tcPr>
          <w:p w:rsidR="00033ECC" w:rsidRPr="00961710" w:rsidRDefault="00033ECC" w:rsidP="00961710">
            <w:pPr>
              <w:pStyle w:val="Manual-bodytext"/>
              <w:widowControl w:val="0"/>
              <w:spacing w:after="40"/>
              <w:contextualSpacing/>
              <w:rPr>
                <w:rFonts w:ascii="Arial" w:hAnsi="Arial" w:cs="Arial"/>
                <w:sz w:val="20"/>
              </w:rPr>
            </w:pPr>
            <w:r w:rsidRPr="00961710">
              <w:rPr>
                <w:rFonts w:ascii="Arial" w:hAnsi="Arial" w:cs="Arial"/>
                <w:color w:val="auto"/>
                <w:sz w:val="20"/>
              </w:rPr>
              <w:t>PSO*7*402</w:t>
            </w:r>
          </w:p>
        </w:tc>
        <w:tc>
          <w:tcPr>
            <w:tcW w:w="3583" w:type="pct"/>
          </w:tcPr>
          <w:p w:rsidR="00033ECC" w:rsidRPr="00961710" w:rsidRDefault="00033ECC" w:rsidP="00987973">
            <w:pPr>
              <w:pStyle w:val="TableText"/>
              <w:rPr>
                <w:rFonts w:ascii="Arial" w:hAnsi="Arial" w:cs="Arial"/>
                <w:sz w:val="20"/>
              </w:rPr>
            </w:pPr>
            <w:r w:rsidRPr="00961710">
              <w:rPr>
                <w:rFonts w:ascii="Arial" w:hAnsi="Arial" w:cs="Arial"/>
                <w:sz w:val="20"/>
              </w:rPr>
              <w:t>Updated title page to reflect month/year of revision</w:t>
            </w:r>
          </w:p>
          <w:p w:rsidR="00033ECC" w:rsidRPr="00961710" w:rsidRDefault="00033ECC" w:rsidP="00987973">
            <w:pPr>
              <w:pStyle w:val="TableText"/>
              <w:rPr>
                <w:rFonts w:ascii="Arial" w:hAnsi="Arial" w:cs="Arial"/>
                <w:sz w:val="20"/>
              </w:rPr>
            </w:pPr>
            <w:r w:rsidRPr="00961710">
              <w:rPr>
                <w:rFonts w:ascii="Arial" w:hAnsi="Arial" w:cs="Arial"/>
                <w:sz w:val="20"/>
              </w:rPr>
              <w:t>Updated patient header displays</w:t>
            </w:r>
          </w:p>
          <w:p w:rsidR="00033ECC" w:rsidRPr="00961710" w:rsidRDefault="00033ECC" w:rsidP="00987973">
            <w:pPr>
              <w:pStyle w:val="TableText"/>
              <w:rPr>
                <w:rFonts w:ascii="Arial" w:hAnsi="Arial" w:cs="Arial"/>
                <w:sz w:val="20"/>
              </w:rPr>
            </w:pPr>
            <w:r w:rsidRPr="006C31DD">
              <w:rPr>
                <w:rFonts w:ascii="Arial" w:hAnsi="Arial" w:cs="Arial"/>
                <w:sz w:val="20"/>
              </w:rPr>
              <w:t>3</w:t>
            </w:r>
            <w:r w:rsidRPr="00961710">
              <w:rPr>
                <w:rFonts w:ascii="Arial" w:hAnsi="Arial" w:cs="Arial"/>
                <w:sz w:val="20"/>
              </w:rPr>
              <w:t xml:space="preserve">, </w:t>
            </w:r>
            <w:r w:rsidRPr="006C31DD">
              <w:rPr>
                <w:rFonts w:ascii="Arial" w:hAnsi="Arial" w:cs="Arial"/>
                <w:sz w:val="20"/>
              </w:rPr>
              <w:t>6</w:t>
            </w:r>
            <w:r w:rsidRPr="00961710">
              <w:rPr>
                <w:rFonts w:ascii="Arial" w:hAnsi="Arial" w:cs="Arial"/>
                <w:sz w:val="20"/>
              </w:rPr>
              <w:t xml:space="preserve">, </w:t>
            </w:r>
            <w:r w:rsidRPr="006C31DD">
              <w:rPr>
                <w:rFonts w:ascii="Arial" w:hAnsi="Arial" w:cs="Arial"/>
                <w:sz w:val="20"/>
              </w:rPr>
              <w:t>27</w:t>
            </w:r>
            <w:r w:rsidRPr="00961710">
              <w:rPr>
                <w:rFonts w:ascii="Arial" w:hAnsi="Arial" w:cs="Arial"/>
                <w:sz w:val="20"/>
              </w:rPr>
              <w:t xml:space="preserve">,  </w:t>
            </w:r>
            <w:r w:rsidRPr="006C31DD">
              <w:rPr>
                <w:rFonts w:ascii="Arial" w:hAnsi="Arial" w:cs="Arial"/>
                <w:sz w:val="20"/>
              </w:rPr>
              <w:t>30</w:t>
            </w:r>
            <w:r w:rsidRPr="00961710">
              <w:rPr>
                <w:rFonts w:ascii="Arial" w:hAnsi="Arial" w:cs="Arial"/>
                <w:sz w:val="20"/>
              </w:rPr>
              <w:t xml:space="preserve">, </w:t>
            </w:r>
            <w:r w:rsidRPr="006C31DD">
              <w:rPr>
                <w:rFonts w:ascii="Arial" w:hAnsi="Arial" w:cs="Arial"/>
                <w:sz w:val="20"/>
              </w:rPr>
              <w:t>48</w:t>
            </w:r>
            <w:r w:rsidRPr="00961710">
              <w:rPr>
                <w:rFonts w:ascii="Arial" w:hAnsi="Arial" w:cs="Arial"/>
                <w:sz w:val="20"/>
              </w:rPr>
              <w:t xml:space="preserve">, </w:t>
            </w:r>
            <w:r w:rsidRPr="006C31DD">
              <w:rPr>
                <w:rFonts w:ascii="Arial" w:hAnsi="Arial" w:cs="Arial"/>
                <w:sz w:val="20"/>
              </w:rPr>
              <w:t>50</w:t>
            </w:r>
            <w:r w:rsidRPr="00961710">
              <w:rPr>
                <w:rFonts w:ascii="Arial" w:hAnsi="Arial" w:cs="Arial"/>
                <w:sz w:val="20"/>
              </w:rPr>
              <w:t xml:space="preserve">, </w:t>
            </w:r>
            <w:r w:rsidRPr="006C31DD">
              <w:rPr>
                <w:rFonts w:ascii="Arial" w:hAnsi="Arial" w:cs="Arial"/>
                <w:sz w:val="20"/>
              </w:rPr>
              <w:t>60-61</w:t>
            </w:r>
            <w:r w:rsidRPr="00961710">
              <w:rPr>
                <w:rFonts w:ascii="Arial" w:hAnsi="Arial" w:cs="Arial"/>
                <w:sz w:val="20"/>
              </w:rPr>
              <w:t xml:space="preserve">, </w:t>
            </w:r>
            <w:r w:rsidRPr="006C31DD">
              <w:rPr>
                <w:rFonts w:ascii="Arial" w:hAnsi="Arial" w:cs="Arial"/>
                <w:sz w:val="20"/>
              </w:rPr>
              <w:t>64</w:t>
            </w:r>
            <w:r w:rsidRPr="00961710">
              <w:rPr>
                <w:rFonts w:ascii="Arial" w:hAnsi="Arial" w:cs="Arial"/>
                <w:sz w:val="20"/>
              </w:rPr>
              <w:t xml:space="preserve">, </w:t>
            </w:r>
            <w:r w:rsidRPr="006C31DD">
              <w:rPr>
                <w:rFonts w:ascii="Arial" w:hAnsi="Arial" w:cs="Arial"/>
                <w:sz w:val="20"/>
              </w:rPr>
              <w:t>66-67</w:t>
            </w:r>
            <w:r w:rsidRPr="00961710">
              <w:rPr>
                <w:rFonts w:ascii="Arial" w:hAnsi="Arial" w:cs="Arial"/>
                <w:sz w:val="20"/>
              </w:rPr>
              <w:t xml:space="preserve">, </w:t>
            </w:r>
            <w:r w:rsidRPr="006C31DD">
              <w:rPr>
                <w:rFonts w:ascii="Arial" w:hAnsi="Arial" w:cs="Arial"/>
                <w:sz w:val="20"/>
              </w:rPr>
              <w:t>69</w:t>
            </w:r>
            <w:r w:rsidRPr="00961710">
              <w:rPr>
                <w:rFonts w:ascii="Arial" w:hAnsi="Arial" w:cs="Arial"/>
                <w:sz w:val="20"/>
              </w:rPr>
              <w:t xml:space="preserve">, </w:t>
            </w:r>
            <w:r w:rsidRPr="006C31DD">
              <w:rPr>
                <w:rFonts w:ascii="Arial" w:hAnsi="Arial" w:cs="Arial"/>
                <w:sz w:val="20"/>
              </w:rPr>
              <w:t>73</w:t>
            </w:r>
            <w:r w:rsidRPr="00961710">
              <w:rPr>
                <w:rFonts w:ascii="Arial" w:hAnsi="Arial" w:cs="Arial"/>
                <w:sz w:val="20"/>
              </w:rPr>
              <w:t xml:space="preserve">, </w:t>
            </w:r>
            <w:r w:rsidRPr="006C31DD">
              <w:rPr>
                <w:rFonts w:ascii="Arial" w:hAnsi="Arial" w:cs="Arial"/>
                <w:sz w:val="20"/>
              </w:rPr>
              <w:t>76-77</w:t>
            </w:r>
            <w:r w:rsidRPr="00961710">
              <w:rPr>
                <w:rFonts w:ascii="Arial" w:hAnsi="Arial" w:cs="Arial"/>
                <w:sz w:val="20"/>
              </w:rPr>
              <w:t xml:space="preserve">, </w:t>
            </w:r>
            <w:r w:rsidRPr="006C31DD">
              <w:rPr>
                <w:rFonts w:ascii="Arial" w:hAnsi="Arial" w:cs="Arial"/>
                <w:sz w:val="20"/>
              </w:rPr>
              <w:t>79</w:t>
            </w:r>
            <w:r w:rsidRPr="00961710">
              <w:rPr>
                <w:rFonts w:ascii="Arial" w:hAnsi="Arial" w:cs="Arial"/>
                <w:sz w:val="20"/>
              </w:rPr>
              <w:t xml:space="preserve">, </w:t>
            </w:r>
            <w:r w:rsidRPr="006C31DD">
              <w:rPr>
                <w:rFonts w:ascii="Arial" w:hAnsi="Arial" w:cs="Arial"/>
                <w:sz w:val="20"/>
              </w:rPr>
              <w:t>90</w:t>
            </w:r>
            <w:r w:rsidRPr="00961710">
              <w:rPr>
                <w:rFonts w:ascii="Arial" w:hAnsi="Arial" w:cs="Arial"/>
                <w:sz w:val="20"/>
              </w:rPr>
              <w:t xml:space="preserve">, </w:t>
            </w:r>
            <w:r w:rsidRPr="006C31DD">
              <w:rPr>
                <w:rFonts w:ascii="Arial" w:hAnsi="Arial" w:cs="Arial"/>
                <w:sz w:val="20"/>
              </w:rPr>
              <w:t>92</w:t>
            </w:r>
            <w:r w:rsidRPr="00961710">
              <w:rPr>
                <w:rFonts w:ascii="Arial" w:hAnsi="Arial" w:cs="Arial"/>
                <w:sz w:val="20"/>
              </w:rPr>
              <w:t xml:space="preserve">, </w:t>
            </w:r>
            <w:r w:rsidRPr="006C31DD">
              <w:rPr>
                <w:rFonts w:ascii="Arial" w:hAnsi="Arial" w:cs="Arial"/>
                <w:sz w:val="20"/>
              </w:rPr>
              <w:t>101</w:t>
            </w:r>
            <w:r w:rsidRPr="00961710">
              <w:rPr>
                <w:rFonts w:ascii="Arial" w:hAnsi="Arial" w:cs="Arial"/>
                <w:sz w:val="20"/>
              </w:rPr>
              <w:t xml:space="preserve">, </w:t>
            </w:r>
            <w:r w:rsidRPr="006C31DD">
              <w:rPr>
                <w:rFonts w:ascii="Arial" w:hAnsi="Arial" w:cs="Arial"/>
                <w:sz w:val="20"/>
              </w:rPr>
              <w:t>106-107</w:t>
            </w:r>
            <w:r w:rsidRPr="00961710">
              <w:rPr>
                <w:rFonts w:ascii="Arial" w:hAnsi="Arial" w:cs="Arial"/>
                <w:sz w:val="20"/>
              </w:rPr>
              <w:t xml:space="preserve">, </w:t>
            </w:r>
            <w:r w:rsidRPr="006C31DD">
              <w:rPr>
                <w:rFonts w:ascii="Arial" w:hAnsi="Arial" w:cs="Arial"/>
                <w:sz w:val="20"/>
              </w:rPr>
              <w:t>116</w:t>
            </w:r>
            <w:r w:rsidRPr="00961710">
              <w:rPr>
                <w:rFonts w:ascii="Arial" w:hAnsi="Arial" w:cs="Arial"/>
                <w:sz w:val="20"/>
              </w:rPr>
              <w:t xml:space="preserve">, </w:t>
            </w:r>
            <w:r w:rsidRPr="006C31DD">
              <w:rPr>
                <w:rFonts w:ascii="Arial" w:hAnsi="Arial" w:cs="Arial"/>
                <w:sz w:val="20"/>
              </w:rPr>
              <w:t>122</w:t>
            </w:r>
            <w:r w:rsidRPr="00961710">
              <w:rPr>
                <w:rFonts w:ascii="Arial" w:hAnsi="Arial" w:cs="Arial"/>
                <w:sz w:val="20"/>
              </w:rPr>
              <w:t xml:space="preserve">, </w:t>
            </w:r>
            <w:r w:rsidRPr="006C31DD">
              <w:rPr>
                <w:rFonts w:ascii="Arial" w:hAnsi="Arial" w:cs="Arial"/>
                <w:sz w:val="20"/>
              </w:rPr>
              <w:t>126-127</w:t>
            </w:r>
            <w:r w:rsidRPr="00961710">
              <w:rPr>
                <w:rFonts w:ascii="Arial" w:hAnsi="Arial" w:cs="Arial"/>
                <w:sz w:val="20"/>
              </w:rPr>
              <w:t xml:space="preserve">, </w:t>
            </w:r>
            <w:r w:rsidRPr="006C31DD">
              <w:rPr>
                <w:rFonts w:ascii="Arial" w:hAnsi="Arial" w:cs="Arial"/>
                <w:sz w:val="20"/>
              </w:rPr>
              <w:t>131-132</w:t>
            </w:r>
            <w:r w:rsidRPr="00961710">
              <w:rPr>
                <w:rFonts w:ascii="Arial" w:hAnsi="Arial" w:cs="Arial"/>
                <w:sz w:val="20"/>
              </w:rPr>
              <w:t>,</w:t>
            </w:r>
            <w:r w:rsidRPr="006C31DD">
              <w:rPr>
                <w:rFonts w:ascii="Arial" w:hAnsi="Arial" w:cs="Arial"/>
                <w:sz w:val="20"/>
              </w:rPr>
              <w:t>136</w:t>
            </w:r>
            <w:r w:rsidRPr="00961710">
              <w:rPr>
                <w:rFonts w:ascii="Arial" w:hAnsi="Arial" w:cs="Arial"/>
                <w:sz w:val="20"/>
              </w:rPr>
              <w:t xml:space="preserve">, </w:t>
            </w:r>
            <w:r w:rsidRPr="006C31DD">
              <w:rPr>
                <w:rFonts w:ascii="Arial" w:hAnsi="Arial" w:cs="Arial"/>
                <w:sz w:val="20"/>
              </w:rPr>
              <w:t>140</w:t>
            </w:r>
            <w:r w:rsidRPr="00961710">
              <w:rPr>
                <w:rFonts w:ascii="Arial" w:hAnsi="Arial" w:cs="Arial"/>
                <w:sz w:val="20"/>
              </w:rPr>
              <w:t xml:space="preserve">, </w:t>
            </w:r>
            <w:r w:rsidRPr="006C31DD">
              <w:rPr>
                <w:rFonts w:ascii="Arial" w:hAnsi="Arial" w:cs="Arial"/>
                <w:sz w:val="20"/>
              </w:rPr>
              <w:t>156</w:t>
            </w:r>
          </w:p>
          <w:p w:rsidR="00033ECC" w:rsidRPr="00961710" w:rsidRDefault="00033ECC" w:rsidP="00987973">
            <w:pPr>
              <w:pStyle w:val="TableText"/>
              <w:rPr>
                <w:rFonts w:ascii="Arial" w:hAnsi="Arial" w:cs="Arial"/>
                <w:sz w:val="20"/>
              </w:rPr>
            </w:pPr>
            <w:r w:rsidRPr="00961710">
              <w:rPr>
                <w:rFonts w:ascii="Arial" w:hAnsi="Arial" w:cs="Arial"/>
                <w:sz w:val="20"/>
              </w:rPr>
              <w:t>Updated Available Dosage List displays</w:t>
            </w:r>
          </w:p>
          <w:p w:rsidR="00033ECC" w:rsidRPr="00961710" w:rsidRDefault="00033ECC" w:rsidP="00987973">
            <w:pPr>
              <w:pStyle w:val="TableText"/>
              <w:rPr>
                <w:rFonts w:ascii="Arial" w:hAnsi="Arial" w:cs="Arial"/>
                <w:sz w:val="20"/>
              </w:rPr>
            </w:pPr>
            <w:r w:rsidRPr="006C31DD">
              <w:rPr>
                <w:rFonts w:ascii="Arial" w:hAnsi="Arial" w:cs="Arial"/>
                <w:sz w:val="20"/>
              </w:rPr>
              <w:t>37</w:t>
            </w:r>
            <w:r w:rsidRPr="00961710">
              <w:rPr>
                <w:rFonts w:ascii="Arial" w:hAnsi="Arial" w:cs="Arial"/>
                <w:sz w:val="20"/>
              </w:rPr>
              <w:t xml:space="preserve">, </w:t>
            </w:r>
            <w:r w:rsidRPr="006C31DD">
              <w:rPr>
                <w:rFonts w:ascii="Arial" w:hAnsi="Arial" w:cs="Arial"/>
                <w:sz w:val="20"/>
              </w:rPr>
              <w:t>62</w:t>
            </w:r>
            <w:r w:rsidRPr="00961710">
              <w:rPr>
                <w:rFonts w:ascii="Arial" w:hAnsi="Arial" w:cs="Arial"/>
                <w:sz w:val="20"/>
              </w:rPr>
              <w:t xml:space="preserve">, </w:t>
            </w:r>
            <w:r w:rsidRPr="006C31DD">
              <w:rPr>
                <w:rFonts w:ascii="Arial" w:hAnsi="Arial" w:cs="Arial"/>
                <w:sz w:val="20"/>
              </w:rPr>
              <w:t>64</w:t>
            </w:r>
            <w:r w:rsidRPr="00961710">
              <w:rPr>
                <w:rFonts w:ascii="Arial" w:hAnsi="Arial" w:cs="Arial"/>
                <w:sz w:val="20"/>
              </w:rPr>
              <w:t xml:space="preserve">, </w:t>
            </w:r>
            <w:r w:rsidRPr="006C31DD">
              <w:rPr>
                <w:rFonts w:ascii="Arial" w:hAnsi="Arial" w:cs="Arial"/>
                <w:sz w:val="20"/>
              </w:rPr>
              <w:t>68</w:t>
            </w:r>
            <w:r w:rsidRPr="00961710">
              <w:rPr>
                <w:rFonts w:ascii="Arial" w:hAnsi="Arial" w:cs="Arial"/>
                <w:sz w:val="20"/>
              </w:rPr>
              <w:t xml:space="preserve">, </w:t>
            </w:r>
            <w:r w:rsidRPr="006C31DD">
              <w:rPr>
                <w:rFonts w:ascii="Arial" w:hAnsi="Arial" w:cs="Arial"/>
                <w:sz w:val="20"/>
              </w:rPr>
              <w:t>77-78</w:t>
            </w:r>
            <w:r w:rsidRPr="00961710">
              <w:rPr>
                <w:rFonts w:ascii="Arial" w:hAnsi="Arial" w:cs="Arial"/>
                <w:sz w:val="20"/>
              </w:rPr>
              <w:t xml:space="preserve">, </w:t>
            </w:r>
            <w:r w:rsidRPr="006C31DD">
              <w:rPr>
                <w:rFonts w:ascii="Arial" w:hAnsi="Arial" w:cs="Arial"/>
                <w:sz w:val="20"/>
              </w:rPr>
              <w:t>81-82</w:t>
            </w:r>
            <w:r w:rsidRPr="00961710">
              <w:rPr>
                <w:rFonts w:ascii="Arial" w:hAnsi="Arial" w:cs="Arial"/>
                <w:sz w:val="20"/>
              </w:rPr>
              <w:t xml:space="preserve">, </w:t>
            </w:r>
            <w:r w:rsidRPr="006C31DD">
              <w:rPr>
                <w:rFonts w:ascii="Arial" w:hAnsi="Arial" w:cs="Arial"/>
                <w:sz w:val="20"/>
              </w:rPr>
              <w:t>89</w:t>
            </w:r>
            <w:r w:rsidRPr="00961710">
              <w:rPr>
                <w:rFonts w:ascii="Arial" w:hAnsi="Arial" w:cs="Arial"/>
                <w:sz w:val="20"/>
              </w:rPr>
              <w:t xml:space="preserve">, </w:t>
            </w:r>
            <w:r w:rsidRPr="006C31DD">
              <w:rPr>
                <w:rFonts w:ascii="Arial" w:hAnsi="Arial" w:cs="Arial"/>
                <w:sz w:val="20"/>
              </w:rPr>
              <w:t>100-101</w:t>
            </w:r>
            <w:r w:rsidRPr="00961710">
              <w:rPr>
                <w:rFonts w:ascii="Arial" w:hAnsi="Arial" w:cs="Arial"/>
                <w:sz w:val="20"/>
              </w:rPr>
              <w:t xml:space="preserve">, </w:t>
            </w:r>
            <w:r w:rsidRPr="006C31DD">
              <w:rPr>
                <w:rFonts w:ascii="Arial" w:hAnsi="Arial" w:cs="Arial"/>
                <w:sz w:val="20"/>
              </w:rPr>
              <w:t>104-105</w:t>
            </w:r>
            <w:r w:rsidRPr="00961710">
              <w:rPr>
                <w:rFonts w:ascii="Arial" w:hAnsi="Arial" w:cs="Arial"/>
                <w:sz w:val="20"/>
              </w:rPr>
              <w:t xml:space="preserve">, </w:t>
            </w:r>
            <w:r w:rsidRPr="006C31DD">
              <w:rPr>
                <w:rFonts w:ascii="Arial" w:hAnsi="Arial" w:cs="Arial"/>
                <w:sz w:val="20"/>
              </w:rPr>
              <w:t>110</w:t>
            </w:r>
            <w:r w:rsidRPr="00961710">
              <w:rPr>
                <w:rFonts w:ascii="Arial" w:hAnsi="Arial" w:cs="Arial"/>
                <w:sz w:val="20"/>
              </w:rPr>
              <w:t xml:space="preserve">, </w:t>
            </w:r>
            <w:r w:rsidRPr="006C31DD">
              <w:rPr>
                <w:rFonts w:ascii="Arial" w:hAnsi="Arial" w:cs="Arial"/>
                <w:sz w:val="20"/>
              </w:rPr>
              <w:t>114-115</w:t>
            </w:r>
            <w:r w:rsidRPr="00961710">
              <w:rPr>
                <w:rFonts w:ascii="Arial" w:hAnsi="Arial" w:cs="Arial"/>
                <w:sz w:val="20"/>
              </w:rPr>
              <w:t xml:space="preserve">, </w:t>
            </w:r>
            <w:r w:rsidRPr="006C31DD">
              <w:rPr>
                <w:rFonts w:ascii="Arial" w:hAnsi="Arial" w:cs="Arial"/>
                <w:sz w:val="20"/>
              </w:rPr>
              <w:t>140</w:t>
            </w:r>
          </w:p>
          <w:p w:rsidR="00033ECC" w:rsidRPr="00961710" w:rsidRDefault="00033ECC" w:rsidP="00987973">
            <w:pPr>
              <w:pStyle w:val="TableText"/>
              <w:rPr>
                <w:rFonts w:ascii="Arial" w:hAnsi="Arial" w:cs="Arial"/>
                <w:sz w:val="20"/>
              </w:rPr>
            </w:pPr>
            <w:r w:rsidRPr="00961710">
              <w:rPr>
                <w:rFonts w:ascii="Arial" w:hAnsi="Arial" w:cs="Arial"/>
                <w:sz w:val="20"/>
              </w:rPr>
              <w:t xml:space="preserve">Updated Schedule prompt displays: </w:t>
            </w:r>
            <w:r w:rsidRPr="006C31DD">
              <w:rPr>
                <w:rFonts w:ascii="Arial" w:hAnsi="Arial" w:cs="Arial"/>
                <w:sz w:val="20"/>
              </w:rPr>
              <w:t>37</w:t>
            </w:r>
            <w:r w:rsidRPr="00961710">
              <w:rPr>
                <w:rFonts w:ascii="Arial" w:hAnsi="Arial" w:cs="Arial"/>
                <w:sz w:val="20"/>
              </w:rPr>
              <w:t xml:space="preserve">, </w:t>
            </w:r>
            <w:r w:rsidRPr="006C31DD">
              <w:rPr>
                <w:rFonts w:ascii="Arial" w:hAnsi="Arial" w:cs="Arial"/>
                <w:sz w:val="20"/>
              </w:rPr>
              <w:t>62-64</w:t>
            </w:r>
            <w:r w:rsidRPr="00961710">
              <w:rPr>
                <w:rFonts w:ascii="Arial" w:hAnsi="Arial" w:cs="Arial"/>
                <w:sz w:val="20"/>
              </w:rPr>
              <w:t xml:space="preserve">, </w:t>
            </w:r>
            <w:r w:rsidRPr="006C31DD">
              <w:rPr>
                <w:rFonts w:ascii="Arial" w:hAnsi="Arial" w:cs="Arial"/>
                <w:sz w:val="20"/>
              </w:rPr>
              <w:t>68</w:t>
            </w:r>
            <w:r w:rsidRPr="00961710">
              <w:rPr>
                <w:rFonts w:ascii="Arial" w:hAnsi="Arial" w:cs="Arial"/>
                <w:sz w:val="20"/>
              </w:rPr>
              <w:t xml:space="preserve">, </w:t>
            </w:r>
            <w:r w:rsidRPr="006C31DD">
              <w:rPr>
                <w:rFonts w:ascii="Arial" w:hAnsi="Arial" w:cs="Arial"/>
                <w:sz w:val="20"/>
              </w:rPr>
              <w:t>78</w:t>
            </w:r>
            <w:r w:rsidRPr="00961710">
              <w:rPr>
                <w:rFonts w:ascii="Arial" w:hAnsi="Arial" w:cs="Arial"/>
                <w:sz w:val="20"/>
              </w:rPr>
              <w:t xml:space="preserve">, </w:t>
            </w:r>
            <w:r w:rsidRPr="006C31DD">
              <w:rPr>
                <w:rFonts w:ascii="Arial" w:hAnsi="Arial" w:cs="Arial"/>
                <w:sz w:val="20"/>
              </w:rPr>
              <w:t>82</w:t>
            </w:r>
            <w:r w:rsidRPr="00961710">
              <w:rPr>
                <w:rFonts w:ascii="Arial" w:hAnsi="Arial" w:cs="Arial"/>
                <w:sz w:val="20"/>
              </w:rPr>
              <w:t xml:space="preserve">, </w:t>
            </w:r>
            <w:r w:rsidRPr="006C31DD">
              <w:rPr>
                <w:rFonts w:ascii="Arial" w:hAnsi="Arial" w:cs="Arial"/>
                <w:sz w:val="20"/>
              </w:rPr>
              <w:t>89</w:t>
            </w:r>
            <w:r w:rsidRPr="00961710">
              <w:rPr>
                <w:rFonts w:ascii="Arial" w:hAnsi="Arial" w:cs="Arial"/>
                <w:sz w:val="20"/>
              </w:rPr>
              <w:t xml:space="preserve">, </w:t>
            </w:r>
            <w:r w:rsidRPr="006C31DD">
              <w:rPr>
                <w:rFonts w:ascii="Arial" w:hAnsi="Arial" w:cs="Arial"/>
                <w:sz w:val="20"/>
              </w:rPr>
              <w:t>100</w:t>
            </w:r>
            <w:r w:rsidRPr="00961710">
              <w:rPr>
                <w:rFonts w:ascii="Arial" w:hAnsi="Arial" w:cs="Arial"/>
                <w:sz w:val="20"/>
              </w:rPr>
              <w:t xml:space="preserve">, </w:t>
            </w:r>
            <w:r w:rsidRPr="006C31DD">
              <w:rPr>
                <w:rFonts w:ascii="Arial" w:hAnsi="Arial" w:cs="Arial"/>
                <w:sz w:val="20"/>
              </w:rPr>
              <w:t>101-102</w:t>
            </w:r>
            <w:r w:rsidRPr="00961710">
              <w:rPr>
                <w:rFonts w:ascii="Arial" w:hAnsi="Arial" w:cs="Arial"/>
                <w:sz w:val="20"/>
              </w:rPr>
              <w:t xml:space="preserve">, </w:t>
            </w:r>
            <w:r w:rsidRPr="006C31DD">
              <w:rPr>
                <w:rFonts w:ascii="Arial" w:hAnsi="Arial" w:cs="Arial"/>
                <w:sz w:val="20"/>
              </w:rPr>
              <w:t>106</w:t>
            </w:r>
            <w:r w:rsidRPr="00961710">
              <w:rPr>
                <w:rFonts w:ascii="Arial" w:hAnsi="Arial" w:cs="Arial"/>
                <w:sz w:val="20"/>
              </w:rPr>
              <w:t xml:space="preserve">, </w:t>
            </w:r>
            <w:r w:rsidRPr="006C31DD">
              <w:rPr>
                <w:rFonts w:ascii="Arial" w:hAnsi="Arial" w:cs="Arial"/>
                <w:sz w:val="20"/>
              </w:rPr>
              <w:t>112</w:t>
            </w:r>
            <w:r w:rsidRPr="00961710">
              <w:rPr>
                <w:rFonts w:ascii="Arial" w:hAnsi="Arial" w:cs="Arial"/>
                <w:sz w:val="20"/>
              </w:rPr>
              <w:t xml:space="preserve">, </w:t>
            </w:r>
            <w:r w:rsidRPr="006C31DD">
              <w:rPr>
                <w:rFonts w:ascii="Arial" w:hAnsi="Arial" w:cs="Arial"/>
                <w:sz w:val="20"/>
              </w:rPr>
              <w:t>114</w:t>
            </w:r>
            <w:r w:rsidRPr="00961710">
              <w:rPr>
                <w:rFonts w:ascii="Arial" w:hAnsi="Arial" w:cs="Arial"/>
                <w:sz w:val="20"/>
              </w:rPr>
              <w:t xml:space="preserve">, </w:t>
            </w:r>
            <w:r w:rsidRPr="006C31DD">
              <w:rPr>
                <w:rFonts w:ascii="Arial" w:hAnsi="Arial" w:cs="Arial"/>
                <w:sz w:val="20"/>
              </w:rPr>
              <w:t>140</w:t>
            </w:r>
          </w:p>
          <w:p w:rsidR="00033ECC" w:rsidRPr="00961710" w:rsidRDefault="00936250" w:rsidP="00987973">
            <w:pPr>
              <w:pStyle w:val="TableText"/>
              <w:rPr>
                <w:rFonts w:ascii="Arial" w:hAnsi="Arial" w:cs="Arial"/>
                <w:sz w:val="20"/>
              </w:rPr>
            </w:pPr>
            <w:hyperlink w:anchor="Page_109" w:history="1">
              <w:r w:rsidR="00033ECC" w:rsidRPr="00961710">
                <w:rPr>
                  <w:rStyle w:val="Hyperlink"/>
                  <w:rFonts w:ascii="Arial" w:hAnsi="Arial" w:cs="Arial"/>
                  <w:sz w:val="20"/>
                </w:rPr>
                <w:t>Updated information on Available Dosage List display changes</w:t>
              </w:r>
            </w:hyperlink>
          </w:p>
          <w:p w:rsidR="00033ECC" w:rsidRPr="00961710" w:rsidRDefault="00936250" w:rsidP="00987973">
            <w:pPr>
              <w:pStyle w:val="TableText"/>
              <w:rPr>
                <w:rFonts w:ascii="Arial" w:hAnsi="Arial" w:cs="Arial"/>
                <w:sz w:val="20"/>
              </w:rPr>
            </w:pPr>
            <w:hyperlink w:anchor="Page_112" w:history="1">
              <w:r w:rsidR="00033ECC" w:rsidRPr="00961710">
                <w:rPr>
                  <w:rStyle w:val="Hyperlink"/>
                  <w:rFonts w:ascii="Arial" w:hAnsi="Arial" w:cs="Arial"/>
                  <w:sz w:val="20"/>
                </w:rPr>
                <w:t>Updated text for schedule changes</w:t>
              </w:r>
            </w:hyperlink>
          </w:p>
          <w:p w:rsidR="00033ECC" w:rsidRPr="00961710" w:rsidRDefault="00033ECC" w:rsidP="00987973">
            <w:pPr>
              <w:pStyle w:val="TableText"/>
              <w:rPr>
                <w:rFonts w:ascii="Arial" w:hAnsi="Arial" w:cs="Arial"/>
                <w:sz w:val="20"/>
              </w:rPr>
            </w:pPr>
            <w:r w:rsidRPr="00961710">
              <w:rPr>
                <w:rFonts w:ascii="Arial" w:hAnsi="Arial" w:cs="Arial"/>
                <w:sz w:val="20"/>
              </w:rPr>
              <w:t xml:space="preserve">Updated Error Table Information: </w:t>
            </w:r>
            <w:r w:rsidRPr="006C31DD">
              <w:rPr>
                <w:rFonts w:ascii="Arial" w:hAnsi="Arial" w:cs="Arial"/>
                <w:sz w:val="20"/>
              </w:rPr>
              <w:t>33</w:t>
            </w:r>
            <w:r w:rsidRPr="00961710">
              <w:rPr>
                <w:rFonts w:ascii="Arial" w:hAnsi="Arial" w:cs="Arial"/>
                <w:sz w:val="20"/>
              </w:rPr>
              <w:t>,</w:t>
            </w:r>
            <w:r w:rsidRPr="006C31DD">
              <w:rPr>
                <w:rFonts w:ascii="Arial" w:hAnsi="Arial" w:cs="Arial"/>
                <w:sz w:val="20"/>
              </w:rPr>
              <w:t>163</w:t>
            </w:r>
          </w:p>
          <w:p w:rsidR="00033ECC" w:rsidRPr="00961710" w:rsidRDefault="00936250" w:rsidP="00987973">
            <w:pPr>
              <w:pStyle w:val="TableText"/>
              <w:rPr>
                <w:rFonts w:ascii="Arial" w:hAnsi="Arial" w:cs="Arial"/>
                <w:sz w:val="20"/>
              </w:rPr>
            </w:pPr>
            <w:hyperlink w:anchor="Page_104" w:history="1">
              <w:r w:rsidR="00033ECC" w:rsidRPr="00961710">
                <w:rPr>
                  <w:rStyle w:val="Hyperlink"/>
                  <w:rFonts w:ascii="Arial" w:hAnsi="Arial" w:cs="Arial"/>
                  <w:sz w:val="20"/>
                </w:rPr>
                <w:t>Updated Dosing Order Check section</w:t>
              </w:r>
            </w:hyperlink>
          </w:p>
          <w:p w:rsidR="00033ECC" w:rsidRPr="00961710" w:rsidRDefault="00033ECC" w:rsidP="00987973">
            <w:pPr>
              <w:pStyle w:val="TableText"/>
              <w:rPr>
                <w:rFonts w:ascii="Arial" w:hAnsi="Arial" w:cs="Arial"/>
                <w:sz w:val="20"/>
              </w:rPr>
            </w:pPr>
            <w:r w:rsidRPr="00961710">
              <w:rPr>
                <w:rFonts w:ascii="Arial" w:hAnsi="Arial" w:cs="Arial"/>
                <w:sz w:val="20"/>
              </w:rPr>
              <w:t>(S. Soldan, PM; B. Hyde, Tech Writer)</w:t>
            </w:r>
          </w:p>
        </w:tc>
      </w:tr>
      <w:tr w:rsidR="00033ECC" w:rsidRPr="00961710" w:rsidTr="00033ECC">
        <w:tc>
          <w:tcPr>
            <w:tcW w:w="669" w:type="pct"/>
            <w:tcMar>
              <w:left w:w="58" w:type="dxa"/>
              <w:right w:w="58" w:type="dxa"/>
            </w:tcMar>
            <w:vAlign w:val="center"/>
          </w:tcPr>
          <w:p w:rsidR="00033ECC" w:rsidRPr="00961710" w:rsidRDefault="00033ECC" w:rsidP="00961710">
            <w:pPr>
              <w:pStyle w:val="BodyText"/>
              <w:rPr>
                <w:rFonts w:ascii="Arial" w:hAnsi="Arial" w:cs="Arial"/>
                <w:sz w:val="20"/>
              </w:rPr>
            </w:pPr>
            <w:r w:rsidRPr="00961710">
              <w:rPr>
                <w:rFonts w:ascii="Arial" w:hAnsi="Arial" w:cs="Arial"/>
                <w:sz w:val="20"/>
              </w:rPr>
              <w:t>9/2017</w:t>
            </w:r>
          </w:p>
        </w:tc>
        <w:tc>
          <w:tcPr>
            <w:tcW w:w="748" w:type="pct"/>
            <w:vAlign w:val="center"/>
          </w:tcPr>
          <w:p w:rsidR="00033ECC" w:rsidRPr="00961710" w:rsidRDefault="00033ECC" w:rsidP="00961710">
            <w:pPr>
              <w:pStyle w:val="Manual-bodytext"/>
              <w:widowControl w:val="0"/>
              <w:spacing w:after="40"/>
              <w:contextualSpacing/>
              <w:rPr>
                <w:rFonts w:ascii="Arial" w:hAnsi="Arial" w:cs="Arial"/>
                <w:sz w:val="20"/>
              </w:rPr>
            </w:pPr>
            <w:r w:rsidRPr="00961710">
              <w:rPr>
                <w:rFonts w:ascii="Arial" w:hAnsi="Arial" w:cs="Arial"/>
                <w:sz w:val="20"/>
              </w:rPr>
              <w:t>PSO*7*422</w:t>
            </w:r>
          </w:p>
        </w:tc>
        <w:tc>
          <w:tcPr>
            <w:tcW w:w="3583" w:type="pct"/>
            <w:vAlign w:val="center"/>
          </w:tcPr>
          <w:p w:rsidR="00033ECC" w:rsidRPr="00961710" w:rsidRDefault="00033ECC" w:rsidP="007D7BA5">
            <w:pPr>
              <w:spacing w:before="40" w:after="40"/>
              <w:rPr>
                <w:rFonts w:ascii="Arial" w:hAnsi="Arial" w:cs="Arial"/>
                <w:sz w:val="20"/>
                <w:szCs w:val="20"/>
              </w:rPr>
            </w:pPr>
            <w:r w:rsidRPr="00961710">
              <w:rPr>
                <w:rFonts w:ascii="Arial" w:hAnsi="Arial" w:cs="Arial"/>
                <w:sz w:val="20"/>
                <w:szCs w:val="20"/>
              </w:rPr>
              <w:t>Removed “Do You want to Edit the SIG?”</w:t>
            </w:r>
          </w:p>
          <w:p w:rsidR="00033ECC" w:rsidRPr="00961710" w:rsidRDefault="00033ECC" w:rsidP="007D7BA5">
            <w:pPr>
              <w:spacing w:before="40" w:after="40"/>
              <w:rPr>
                <w:rFonts w:ascii="Arial" w:hAnsi="Arial" w:cs="Arial"/>
                <w:sz w:val="20"/>
                <w:szCs w:val="20"/>
              </w:rPr>
            </w:pPr>
            <w:r w:rsidRPr="00961710">
              <w:rPr>
                <w:rFonts w:ascii="Arial" w:hAnsi="Arial" w:cs="Arial"/>
                <w:sz w:val="20"/>
                <w:szCs w:val="20"/>
              </w:rPr>
              <w:t>(K. Watson, TW)</w:t>
            </w:r>
          </w:p>
        </w:tc>
      </w:tr>
      <w:tr w:rsidR="00033ECC" w:rsidRPr="00961710" w:rsidTr="00033ECC">
        <w:tc>
          <w:tcPr>
            <w:tcW w:w="669" w:type="pct"/>
            <w:tcMar>
              <w:left w:w="58" w:type="dxa"/>
              <w:right w:w="58" w:type="dxa"/>
            </w:tcMar>
            <w:vAlign w:val="center"/>
          </w:tcPr>
          <w:p w:rsidR="00033ECC" w:rsidRPr="00961710" w:rsidRDefault="00033ECC" w:rsidP="00961710">
            <w:pPr>
              <w:pStyle w:val="BodyText"/>
              <w:rPr>
                <w:rFonts w:ascii="Arial" w:hAnsi="Arial" w:cs="Arial"/>
                <w:sz w:val="20"/>
              </w:rPr>
            </w:pPr>
            <w:r w:rsidRPr="00961710">
              <w:rPr>
                <w:rFonts w:ascii="Arial" w:hAnsi="Arial" w:cs="Arial"/>
                <w:sz w:val="20"/>
              </w:rPr>
              <w:t>05/2017</w:t>
            </w:r>
          </w:p>
        </w:tc>
        <w:tc>
          <w:tcPr>
            <w:tcW w:w="748" w:type="pct"/>
            <w:vAlign w:val="center"/>
          </w:tcPr>
          <w:p w:rsidR="00033ECC" w:rsidRPr="00961710" w:rsidRDefault="00033ECC" w:rsidP="00961710">
            <w:pPr>
              <w:pStyle w:val="Manual-bodytext"/>
              <w:widowControl w:val="0"/>
              <w:spacing w:after="40"/>
              <w:contextualSpacing/>
              <w:rPr>
                <w:rFonts w:ascii="Arial" w:hAnsi="Arial" w:cs="Arial"/>
                <w:sz w:val="20"/>
              </w:rPr>
            </w:pPr>
            <w:r w:rsidRPr="00961710">
              <w:rPr>
                <w:rFonts w:ascii="Arial" w:hAnsi="Arial" w:cs="Arial"/>
                <w:sz w:val="20"/>
              </w:rPr>
              <w:t>PSO*7*479</w:t>
            </w:r>
          </w:p>
        </w:tc>
        <w:tc>
          <w:tcPr>
            <w:tcW w:w="3583" w:type="pct"/>
            <w:vAlign w:val="center"/>
          </w:tcPr>
          <w:p w:rsidR="00033ECC" w:rsidRPr="00961710" w:rsidRDefault="00033ECC" w:rsidP="007D7BA5">
            <w:pPr>
              <w:spacing w:before="40" w:after="40"/>
              <w:rPr>
                <w:rFonts w:ascii="Arial" w:hAnsi="Arial" w:cs="Arial"/>
                <w:sz w:val="20"/>
                <w:szCs w:val="20"/>
              </w:rPr>
            </w:pPr>
            <w:r w:rsidRPr="00961710">
              <w:rPr>
                <w:rFonts w:ascii="Arial" w:hAnsi="Arial" w:cs="Arial"/>
                <w:sz w:val="20"/>
                <w:szCs w:val="20"/>
              </w:rPr>
              <w:t>Modifies the prompt to the user when printing a OneVA Pharmacy label.</w:t>
            </w:r>
          </w:p>
          <w:p w:rsidR="00033ECC" w:rsidRPr="00961710" w:rsidRDefault="00033ECC" w:rsidP="007D7BA5">
            <w:pPr>
              <w:spacing w:before="40" w:after="40"/>
              <w:rPr>
                <w:rFonts w:ascii="Arial" w:hAnsi="Arial" w:cs="Arial"/>
                <w:sz w:val="20"/>
                <w:szCs w:val="20"/>
              </w:rPr>
            </w:pPr>
            <w:r w:rsidRPr="00961710">
              <w:rPr>
                <w:rFonts w:ascii="Arial" w:hAnsi="Arial" w:cs="Arial"/>
                <w:sz w:val="20"/>
                <w:szCs w:val="20"/>
              </w:rPr>
              <w:t>(B. Thomas, Tech Writer)</w:t>
            </w:r>
          </w:p>
        </w:tc>
      </w:tr>
      <w:tr w:rsidR="00033ECC" w:rsidRPr="00961710" w:rsidTr="00033ECC">
        <w:tc>
          <w:tcPr>
            <w:tcW w:w="669" w:type="pct"/>
            <w:tcMar>
              <w:left w:w="58" w:type="dxa"/>
              <w:right w:w="58" w:type="dxa"/>
            </w:tcMar>
            <w:vAlign w:val="center"/>
          </w:tcPr>
          <w:p w:rsidR="00033ECC" w:rsidRPr="00961710" w:rsidRDefault="00033ECC" w:rsidP="00961710">
            <w:pPr>
              <w:pStyle w:val="BodyText"/>
              <w:rPr>
                <w:rFonts w:ascii="Arial" w:hAnsi="Arial" w:cs="Arial"/>
                <w:sz w:val="20"/>
              </w:rPr>
            </w:pPr>
            <w:r w:rsidRPr="00961710">
              <w:rPr>
                <w:rFonts w:ascii="Arial" w:hAnsi="Arial" w:cs="Arial"/>
                <w:sz w:val="20"/>
              </w:rPr>
              <w:lastRenderedPageBreak/>
              <w:t>12/2016</w:t>
            </w:r>
          </w:p>
        </w:tc>
        <w:tc>
          <w:tcPr>
            <w:tcW w:w="748" w:type="pct"/>
            <w:vAlign w:val="center"/>
          </w:tcPr>
          <w:p w:rsidR="00033ECC" w:rsidRPr="00961710" w:rsidRDefault="00033ECC" w:rsidP="00961710">
            <w:pPr>
              <w:pStyle w:val="Manual-bodytext"/>
              <w:spacing w:before="60" w:after="40" w:line="240" w:lineRule="exact"/>
              <w:rPr>
                <w:rFonts w:ascii="Arial" w:hAnsi="Arial" w:cs="Arial"/>
                <w:color w:val="auto"/>
                <w:sz w:val="20"/>
              </w:rPr>
            </w:pPr>
            <w:r w:rsidRPr="00961710">
              <w:rPr>
                <w:rFonts w:ascii="Arial" w:hAnsi="Arial" w:cs="Arial"/>
                <w:color w:val="auto"/>
                <w:sz w:val="20"/>
              </w:rPr>
              <w:t>PSO*7*460</w:t>
            </w:r>
          </w:p>
        </w:tc>
        <w:tc>
          <w:tcPr>
            <w:tcW w:w="3583" w:type="pct"/>
            <w:vAlign w:val="center"/>
          </w:tcPr>
          <w:p w:rsidR="00033ECC" w:rsidRPr="00961710" w:rsidRDefault="00033ECC" w:rsidP="007D7BA5">
            <w:pPr>
              <w:pStyle w:val="TableText"/>
              <w:rPr>
                <w:rFonts w:ascii="Arial" w:hAnsi="Arial" w:cs="Arial"/>
                <w:color w:val="auto"/>
                <w:sz w:val="20"/>
              </w:rPr>
            </w:pPr>
            <w:r w:rsidRPr="00961710">
              <w:rPr>
                <w:rFonts w:ascii="Arial" w:hAnsi="Arial" w:cs="Arial"/>
                <w:color w:val="auto"/>
                <w:sz w:val="20"/>
              </w:rPr>
              <w:t>Updated copay activity log for Fixed Medication Copayment Tiers (FMCT)</w:t>
            </w:r>
          </w:p>
          <w:p w:rsidR="00033ECC" w:rsidRPr="00961710" w:rsidRDefault="00033ECC" w:rsidP="007D7BA5">
            <w:pPr>
              <w:pStyle w:val="TableText"/>
              <w:rPr>
                <w:rFonts w:ascii="Arial" w:hAnsi="Arial" w:cs="Arial"/>
                <w:color w:val="auto"/>
                <w:sz w:val="20"/>
              </w:rPr>
            </w:pPr>
          </w:p>
          <w:p w:rsidR="00033ECC" w:rsidRPr="00961710" w:rsidRDefault="00033ECC" w:rsidP="00B62C66">
            <w:pPr>
              <w:pStyle w:val="BodyText"/>
              <w:rPr>
                <w:rFonts w:ascii="Arial" w:hAnsi="Arial" w:cs="Arial"/>
                <w:sz w:val="20"/>
              </w:rPr>
            </w:pPr>
            <w:r w:rsidRPr="00961710">
              <w:rPr>
                <w:rFonts w:ascii="Arial" w:hAnsi="Arial" w:cs="Arial"/>
                <w:sz w:val="20"/>
              </w:rPr>
              <w:t>Updated Title Page to current OI&amp;T Standards</w:t>
            </w:r>
          </w:p>
          <w:p w:rsidR="00033ECC" w:rsidRPr="00961710" w:rsidRDefault="00033ECC" w:rsidP="00B62C66">
            <w:pPr>
              <w:pStyle w:val="BodyText"/>
              <w:rPr>
                <w:rFonts w:ascii="Arial" w:hAnsi="Arial" w:cs="Arial"/>
                <w:sz w:val="20"/>
              </w:rPr>
            </w:pPr>
            <w:r w:rsidRPr="00961710">
              <w:rPr>
                <w:rFonts w:ascii="Arial" w:hAnsi="Arial" w:cs="Arial"/>
                <w:sz w:val="20"/>
              </w:rPr>
              <w:t>Updated Revision History</w:t>
            </w:r>
          </w:p>
          <w:p w:rsidR="00033ECC" w:rsidRPr="00961710" w:rsidRDefault="00033ECC" w:rsidP="00B62C66">
            <w:pPr>
              <w:pStyle w:val="BodyText"/>
              <w:rPr>
                <w:rFonts w:ascii="Arial" w:hAnsi="Arial" w:cs="Arial"/>
                <w:sz w:val="20"/>
              </w:rPr>
            </w:pPr>
            <w:r w:rsidRPr="00961710">
              <w:rPr>
                <w:rFonts w:ascii="Arial" w:hAnsi="Arial" w:cs="Arial"/>
                <w:sz w:val="20"/>
              </w:rPr>
              <w:t>Updated Table of Contents</w:t>
            </w:r>
          </w:p>
          <w:p w:rsidR="00033ECC" w:rsidRPr="00961710" w:rsidRDefault="00033ECC" w:rsidP="007D7BA5">
            <w:pPr>
              <w:pStyle w:val="TableText"/>
              <w:rPr>
                <w:rFonts w:ascii="Arial" w:hAnsi="Arial" w:cs="Arial"/>
                <w:sz w:val="20"/>
              </w:rPr>
            </w:pPr>
            <w:r w:rsidRPr="00961710">
              <w:rPr>
                <w:rFonts w:ascii="Arial" w:hAnsi="Arial" w:cs="Arial"/>
                <w:sz w:val="20"/>
              </w:rPr>
              <w:t>Updated footer date to March 2014 per business request.</w:t>
            </w:r>
          </w:p>
          <w:p w:rsidR="00033ECC" w:rsidRPr="00961710" w:rsidRDefault="00033ECC" w:rsidP="007D7BA5">
            <w:pPr>
              <w:pStyle w:val="TableText"/>
              <w:rPr>
                <w:rFonts w:ascii="Arial" w:hAnsi="Arial" w:cs="Arial"/>
                <w:color w:val="auto"/>
                <w:sz w:val="20"/>
              </w:rPr>
            </w:pPr>
            <w:r w:rsidRPr="00961710">
              <w:rPr>
                <w:rFonts w:ascii="Arial" w:hAnsi="Arial" w:cs="Arial"/>
                <w:sz w:val="20"/>
              </w:rPr>
              <w:t>(S. Pelchar PM; P. Crossman, Developer)</w:t>
            </w:r>
          </w:p>
        </w:tc>
      </w:tr>
      <w:tr w:rsidR="00033ECC" w:rsidRPr="00961710" w:rsidTr="00033ECC">
        <w:tc>
          <w:tcPr>
            <w:tcW w:w="669" w:type="pct"/>
            <w:tcMar>
              <w:left w:w="58" w:type="dxa"/>
              <w:right w:w="58" w:type="dxa"/>
            </w:tcMar>
            <w:vAlign w:val="center"/>
          </w:tcPr>
          <w:p w:rsidR="00033ECC" w:rsidRPr="00961710" w:rsidRDefault="00033ECC" w:rsidP="00961710">
            <w:pPr>
              <w:pStyle w:val="BodyText"/>
              <w:rPr>
                <w:rFonts w:ascii="Arial" w:hAnsi="Arial" w:cs="Arial"/>
                <w:sz w:val="20"/>
              </w:rPr>
            </w:pPr>
            <w:r w:rsidRPr="00961710">
              <w:rPr>
                <w:rFonts w:ascii="Arial" w:hAnsi="Arial" w:cs="Arial"/>
                <w:sz w:val="20"/>
              </w:rPr>
              <w:t>12/2016</w:t>
            </w:r>
          </w:p>
        </w:tc>
        <w:tc>
          <w:tcPr>
            <w:tcW w:w="748" w:type="pct"/>
            <w:vAlign w:val="center"/>
          </w:tcPr>
          <w:p w:rsidR="00033ECC" w:rsidRPr="00961710" w:rsidRDefault="00033ECC" w:rsidP="00961710">
            <w:pPr>
              <w:pStyle w:val="Manual-bodytext"/>
              <w:widowControl w:val="0"/>
              <w:spacing w:after="40"/>
              <w:contextualSpacing/>
              <w:rPr>
                <w:rFonts w:ascii="Arial" w:hAnsi="Arial" w:cs="Arial"/>
                <w:sz w:val="20"/>
              </w:rPr>
            </w:pPr>
            <w:r w:rsidRPr="00961710">
              <w:rPr>
                <w:rFonts w:ascii="Arial" w:hAnsi="Arial" w:cs="Arial"/>
                <w:sz w:val="20"/>
              </w:rPr>
              <w:t>PSO*7*454</w:t>
            </w:r>
          </w:p>
        </w:tc>
        <w:tc>
          <w:tcPr>
            <w:tcW w:w="3583" w:type="pct"/>
            <w:vAlign w:val="center"/>
          </w:tcPr>
          <w:p w:rsidR="00033ECC" w:rsidRPr="00961710" w:rsidRDefault="00033ECC" w:rsidP="007D7BA5">
            <w:pPr>
              <w:spacing w:before="40" w:after="40"/>
              <w:rPr>
                <w:rFonts w:ascii="Arial" w:hAnsi="Arial" w:cs="Arial"/>
                <w:sz w:val="20"/>
                <w:szCs w:val="20"/>
              </w:rPr>
            </w:pPr>
            <w:r w:rsidRPr="00961710">
              <w:rPr>
                <w:rFonts w:ascii="Arial" w:hAnsi="Arial" w:cs="Arial"/>
                <w:sz w:val="20"/>
                <w:szCs w:val="20"/>
              </w:rPr>
              <w:t>Updated Title Page Revised Date; Updated Revision History; Updated Table of Contents; Updated Footer Date; Updated Introduction; Updated Medication Profile; Added OneVA Pharmacy to Patient Prescription Processing; Updated Glossary; Updated Index.</w:t>
            </w:r>
          </w:p>
          <w:p w:rsidR="00033ECC" w:rsidRPr="00961710" w:rsidRDefault="00033ECC" w:rsidP="007D7BA5">
            <w:pPr>
              <w:spacing w:before="40" w:after="40"/>
              <w:rPr>
                <w:rFonts w:ascii="Arial" w:hAnsi="Arial" w:cs="Arial"/>
                <w:sz w:val="20"/>
                <w:szCs w:val="20"/>
              </w:rPr>
            </w:pPr>
            <w:r w:rsidRPr="00961710">
              <w:rPr>
                <w:rFonts w:ascii="Arial" w:hAnsi="Arial" w:cs="Arial"/>
                <w:sz w:val="20"/>
                <w:szCs w:val="20"/>
              </w:rPr>
              <w:t>(K.Coupland Tech Writer)</w:t>
            </w:r>
          </w:p>
        </w:tc>
      </w:tr>
      <w:tr w:rsidR="00033ECC" w:rsidRPr="00961710" w:rsidTr="00033ECC">
        <w:tc>
          <w:tcPr>
            <w:tcW w:w="669" w:type="pct"/>
            <w:tcMar>
              <w:left w:w="58" w:type="dxa"/>
              <w:right w:w="58" w:type="dxa"/>
            </w:tcMar>
            <w:vAlign w:val="center"/>
          </w:tcPr>
          <w:p w:rsidR="00033ECC" w:rsidRPr="00961710" w:rsidRDefault="00033ECC" w:rsidP="00961710">
            <w:pPr>
              <w:pStyle w:val="BodyText"/>
              <w:rPr>
                <w:rFonts w:ascii="Arial" w:hAnsi="Arial" w:cs="Arial"/>
                <w:sz w:val="20"/>
              </w:rPr>
            </w:pPr>
            <w:r w:rsidRPr="00961710">
              <w:rPr>
                <w:rFonts w:ascii="Arial" w:hAnsi="Arial" w:cs="Arial"/>
                <w:sz w:val="20"/>
              </w:rPr>
              <w:t>08/2016</w:t>
            </w:r>
          </w:p>
        </w:tc>
        <w:tc>
          <w:tcPr>
            <w:tcW w:w="748" w:type="pct"/>
            <w:vAlign w:val="center"/>
          </w:tcPr>
          <w:p w:rsidR="00033ECC" w:rsidRPr="00961710" w:rsidRDefault="00033ECC" w:rsidP="00961710">
            <w:pPr>
              <w:pStyle w:val="Manual-bodytext"/>
              <w:spacing w:before="60" w:after="40" w:line="240" w:lineRule="exact"/>
              <w:rPr>
                <w:rFonts w:ascii="Arial" w:hAnsi="Arial" w:cs="Arial"/>
                <w:color w:val="auto"/>
                <w:sz w:val="20"/>
              </w:rPr>
            </w:pPr>
            <w:r w:rsidRPr="00961710">
              <w:rPr>
                <w:rFonts w:ascii="Arial" w:hAnsi="Arial" w:cs="Arial"/>
                <w:color w:val="auto"/>
                <w:sz w:val="20"/>
              </w:rPr>
              <w:t>PSO*7*448</w:t>
            </w:r>
          </w:p>
        </w:tc>
        <w:tc>
          <w:tcPr>
            <w:tcW w:w="3583" w:type="pct"/>
            <w:vAlign w:val="center"/>
          </w:tcPr>
          <w:p w:rsidR="00033ECC" w:rsidRPr="00961710" w:rsidRDefault="00033ECC" w:rsidP="007D7BA5">
            <w:pPr>
              <w:pStyle w:val="TableText"/>
              <w:rPr>
                <w:rFonts w:ascii="Arial" w:hAnsi="Arial" w:cs="Arial"/>
                <w:color w:val="auto"/>
                <w:sz w:val="20"/>
              </w:rPr>
            </w:pPr>
            <w:r w:rsidRPr="00961710">
              <w:rPr>
                <w:rFonts w:ascii="Arial" w:hAnsi="Arial" w:cs="Arial"/>
                <w:color w:val="auto"/>
                <w:sz w:val="20"/>
              </w:rPr>
              <w:t>Using the Copy Action section</w:t>
            </w:r>
          </w:p>
          <w:p w:rsidR="00033ECC" w:rsidRPr="00961710" w:rsidRDefault="00033ECC" w:rsidP="007D7BA5">
            <w:pPr>
              <w:pStyle w:val="TableText"/>
              <w:rPr>
                <w:rFonts w:ascii="Arial" w:hAnsi="Arial" w:cs="Arial"/>
                <w:color w:val="auto"/>
                <w:sz w:val="20"/>
              </w:rPr>
            </w:pPr>
            <w:r w:rsidRPr="00961710">
              <w:rPr>
                <w:rFonts w:ascii="Arial" w:hAnsi="Arial" w:cs="Arial"/>
                <w:color w:val="auto"/>
                <w:sz w:val="20"/>
              </w:rPr>
              <w:t>Updated Holding and Unholding a Prescription section</w:t>
            </w:r>
          </w:p>
          <w:p w:rsidR="00033ECC" w:rsidRPr="00961710" w:rsidRDefault="00033ECC" w:rsidP="007D7BA5">
            <w:pPr>
              <w:pStyle w:val="TableText"/>
              <w:rPr>
                <w:rFonts w:ascii="Arial" w:hAnsi="Arial" w:cs="Arial"/>
                <w:color w:val="auto"/>
                <w:sz w:val="20"/>
              </w:rPr>
            </w:pPr>
            <w:r w:rsidRPr="00961710">
              <w:rPr>
                <w:rFonts w:ascii="Arial" w:hAnsi="Arial" w:cs="Arial"/>
                <w:color w:val="auto"/>
                <w:sz w:val="20"/>
              </w:rPr>
              <w:t xml:space="preserve">Updated examples to read “Veteran Prescription” </w:t>
            </w:r>
          </w:p>
          <w:p w:rsidR="00033ECC" w:rsidRPr="00961710" w:rsidRDefault="00033ECC" w:rsidP="007D7BA5">
            <w:pPr>
              <w:pStyle w:val="TableText"/>
              <w:rPr>
                <w:rFonts w:ascii="Arial" w:hAnsi="Arial" w:cs="Arial"/>
                <w:color w:val="auto"/>
                <w:sz w:val="20"/>
              </w:rPr>
            </w:pPr>
            <w:r w:rsidRPr="00961710">
              <w:rPr>
                <w:rFonts w:ascii="Arial" w:hAnsi="Arial" w:cs="Arial"/>
                <w:color w:val="auto"/>
                <w:sz w:val="20"/>
              </w:rPr>
              <w:t>(T. Tarleton, PM; T. Rollins, Tech Writer)</w:t>
            </w:r>
          </w:p>
        </w:tc>
      </w:tr>
      <w:tr w:rsidR="00033ECC" w:rsidRPr="00961710" w:rsidTr="00033ECC">
        <w:tc>
          <w:tcPr>
            <w:tcW w:w="669" w:type="pct"/>
            <w:tcMar>
              <w:left w:w="58" w:type="dxa"/>
              <w:right w:w="58" w:type="dxa"/>
            </w:tcMar>
            <w:vAlign w:val="center"/>
          </w:tcPr>
          <w:p w:rsidR="00033ECC" w:rsidRPr="00961710" w:rsidRDefault="00033ECC" w:rsidP="00961710">
            <w:pPr>
              <w:pStyle w:val="BodyText"/>
              <w:rPr>
                <w:rFonts w:ascii="Arial" w:hAnsi="Arial" w:cs="Arial"/>
                <w:sz w:val="20"/>
              </w:rPr>
            </w:pPr>
            <w:r w:rsidRPr="00961710">
              <w:rPr>
                <w:rFonts w:ascii="Arial" w:hAnsi="Arial" w:cs="Arial"/>
                <w:sz w:val="20"/>
              </w:rPr>
              <w:t>04/2016</w:t>
            </w:r>
          </w:p>
        </w:tc>
        <w:tc>
          <w:tcPr>
            <w:tcW w:w="748" w:type="pct"/>
            <w:vAlign w:val="center"/>
          </w:tcPr>
          <w:p w:rsidR="00033ECC" w:rsidRPr="00961710" w:rsidRDefault="00033ECC" w:rsidP="00961710">
            <w:pPr>
              <w:pStyle w:val="Manual-bodytext"/>
              <w:spacing w:before="60" w:after="40" w:line="240" w:lineRule="exact"/>
              <w:rPr>
                <w:rFonts w:ascii="Arial" w:hAnsi="Arial" w:cs="Arial"/>
                <w:color w:val="auto"/>
                <w:sz w:val="20"/>
              </w:rPr>
            </w:pPr>
            <w:r w:rsidRPr="00961710">
              <w:rPr>
                <w:rFonts w:ascii="Arial" w:hAnsi="Arial" w:cs="Arial"/>
                <w:color w:val="auto"/>
                <w:sz w:val="20"/>
              </w:rPr>
              <w:t>PSO*7*411</w:t>
            </w:r>
          </w:p>
          <w:p w:rsidR="00033ECC" w:rsidRPr="00961710" w:rsidRDefault="00033ECC" w:rsidP="00961710">
            <w:pPr>
              <w:pStyle w:val="Manual-bodytext"/>
              <w:spacing w:before="60" w:after="40" w:line="240" w:lineRule="exact"/>
              <w:rPr>
                <w:rFonts w:ascii="Arial" w:hAnsi="Arial" w:cs="Arial"/>
                <w:color w:val="auto"/>
                <w:sz w:val="20"/>
              </w:rPr>
            </w:pPr>
          </w:p>
        </w:tc>
        <w:tc>
          <w:tcPr>
            <w:tcW w:w="3583" w:type="pct"/>
            <w:vAlign w:val="center"/>
          </w:tcPr>
          <w:p w:rsidR="00033ECC" w:rsidRPr="00961710" w:rsidRDefault="00033ECC" w:rsidP="007D7BA5">
            <w:pPr>
              <w:pStyle w:val="TableText"/>
              <w:rPr>
                <w:rFonts w:ascii="Arial" w:hAnsi="Arial" w:cs="Arial"/>
                <w:color w:val="auto"/>
                <w:sz w:val="20"/>
              </w:rPr>
            </w:pPr>
            <w:r w:rsidRPr="00961710">
              <w:rPr>
                <w:rFonts w:ascii="Arial" w:hAnsi="Arial" w:cs="Arial"/>
                <w:color w:val="auto"/>
                <w:sz w:val="20"/>
              </w:rPr>
              <w:t>Updated Revision History</w:t>
            </w:r>
          </w:p>
          <w:p w:rsidR="00033ECC" w:rsidRPr="00961710" w:rsidRDefault="00033ECC" w:rsidP="007D7BA5">
            <w:pPr>
              <w:pStyle w:val="TableText"/>
              <w:rPr>
                <w:rFonts w:ascii="Arial" w:hAnsi="Arial" w:cs="Arial"/>
                <w:color w:val="auto"/>
                <w:sz w:val="20"/>
              </w:rPr>
            </w:pPr>
            <w:r w:rsidRPr="00961710">
              <w:rPr>
                <w:rFonts w:ascii="Arial" w:hAnsi="Arial" w:cs="Arial"/>
                <w:color w:val="auto"/>
                <w:sz w:val="20"/>
              </w:rPr>
              <w:t>Updated Table of Contents</w:t>
            </w:r>
          </w:p>
          <w:p w:rsidR="00033ECC" w:rsidRPr="00961710" w:rsidRDefault="00033ECC" w:rsidP="007D7BA5">
            <w:pPr>
              <w:pStyle w:val="TableText"/>
              <w:rPr>
                <w:rFonts w:ascii="Arial" w:hAnsi="Arial" w:cs="Arial"/>
                <w:color w:val="auto"/>
                <w:sz w:val="20"/>
              </w:rPr>
            </w:pPr>
            <w:r w:rsidRPr="00961710">
              <w:rPr>
                <w:rFonts w:ascii="Arial" w:hAnsi="Arial" w:cs="Arial"/>
                <w:color w:val="auto"/>
                <w:sz w:val="20"/>
              </w:rPr>
              <w:t>Added Allergy Order Checks</w:t>
            </w:r>
          </w:p>
          <w:p w:rsidR="00033ECC" w:rsidRPr="00961710" w:rsidRDefault="00033ECC" w:rsidP="007D7BA5">
            <w:pPr>
              <w:pStyle w:val="TableText"/>
              <w:rPr>
                <w:rFonts w:ascii="Arial" w:hAnsi="Arial" w:cs="Arial"/>
                <w:color w:val="auto"/>
                <w:sz w:val="20"/>
              </w:rPr>
            </w:pPr>
            <w:r w:rsidRPr="00961710">
              <w:rPr>
                <w:rFonts w:ascii="Arial" w:hAnsi="Arial" w:cs="Arial"/>
                <w:color w:val="auto"/>
                <w:sz w:val="20"/>
              </w:rPr>
              <w:t>Added Clinical Reminder Order Checks changes</w:t>
            </w:r>
          </w:p>
          <w:p w:rsidR="00033ECC" w:rsidRPr="00961710" w:rsidRDefault="00033ECC" w:rsidP="007D7BA5">
            <w:pPr>
              <w:pStyle w:val="TableText"/>
              <w:rPr>
                <w:rFonts w:ascii="Arial" w:hAnsi="Arial" w:cs="Arial"/>
                <w:color w:val="auto"/>
                <w:sz w:val="20"/>
              </w:rPr>
            </w:pPr>
            <w:r w:rsidRPr="00961710">
              <w:rPr>
                <w:rFonts w:ascii="Arial" w:hAnsi="Arial" w:cs="Arial"/>
                <w:color w:val="auto"/>
                <w:sz w:val="20"/>
              </w:rPr>
              <w:t>Updated Screens</w:t>
            </w:r>
            <w:r w:rsidRPr="00961710">
              <w:rPr>
                <w:rFonts w:ascii="Arial" w:hAnsi="Arial" w:cs="Arial"/>
                <w:color w:val="auto"/>
                <w:sz w:val="20"/>
              </w:rPr>
              <w:br/>
              <w:t>Updated description, captures</w:t>
            </w:r>
            <w:r w:rsidRPr="00961710">
              <w:rPr>
                <w:rFonts w:ascii="Arial" w:hAnsi="Arial" w:cs="Arial"/>
                <w:color w:val="auto"/>
                <w:sz w:val="20"/>
              </w:rPr>
              <w:br/>
            </w:r>
          </w:p>
          <w:p w:rsidR="00033ECC" w:rsidRPr="00961710" w:rsidRDefault="00033ECC" w:rsidP="007D7BA5">
            <w:pPr>
              <w:pStyle w:val="TableText"/>
              <w:rPr>
                <w:rFonts w:ascii="Arial" w:hAnsi="Arial" w:cs="Arial"/>
                <w:color w:val="auto"/>
                <w:sz w:val="20"/>
              </w:rPr>
            </w:pPr>
            <w:r w:rsidRPr="00961710">
              <w:rPr>
                <w:rFonts w:ascii="Arial" w:hAnsi="Arial" w:cs="Arial"/>
                <w:color w:val="auto"/>
                <w:sz w:val="20"/>
              </w:rPr>
              <w:t>Updated Glossary</w:t>
            </w:r>
          </w:p>
          <w:p w:rsidR="00033ECC" w:rsidRPr="00961710" w:rsidRDefault="00033ECC" w:rsidP="007D7BA5">
            <w:pPr>
              <w:pStyle w:val="TableText"/>
              <w:rPr>
                <w:rFonts w:ascii="Arial" w:hAnsi="Arial" w:cs="Arial"/>
                <w:color w:val="auto"/>
                <w:sz w:val="20"/>
              </w:rPr>
            </w:pPr>
            <w:r w:rsidRPr="00961710">
              <w:rPr>
                <w:rFonts w:ascii="Arial" w:hAnsi="Arial" w:cs="Arial"/>
                <w:color w:val="auto"/>
                <w:sz w:val="20"/>
              </w:rPr>
              <w:t>Updated Index</w:t>
            </w:r>
          </w:p>
          <w:p w:rsidR="00033ECC" w:rsidRPr="00961710" w:rsidRDefault="00033ECC" w:rsidP="007D7BA5">
            <w:pPr>
              <w:pStyle w:val="TableText"/>
              <w:rPr>
                <w:rFonts w:ascii="Arial" w:hAnsi="Arial" w:cs="Arial"/>
                <w:b/>
                <w:sz w:val="20"/>
              </w:rPr>
            </w:pPr>
            <w:r w:rsidRPr="00961710">
              <w:rPr>
                <w:rFonts w:ascii="Arial" w:hAnsi="Arial" w:cs="Arial"/>
                <w:color w:val="auto"/>
                <w:sz w:val="20"/>
              </w:rPr>
              <w:t>(H. Cross, PM;  Regina Lule, Tech Writer)</w:t>
            </w:r>
          </w:p>
        </w:tc>
      </w:tr>
      <w:tr w:rsidR="00033ECC" w:rsidRPr="00961710" w:rsidTr="00033ECC">
        <w:tc>
          <w:tcPr>
            <w:tcW w:w="669" w:type="pct"/>
            <w:tcMar>
              <w:left w:w="58" w:type="dxa"/>
              <w:right w:w="58" w:type="dxa"/>
            </w:tcMar>
            <w:vAlign w:val="center"/>
          </w:tcPr>
          <w:p w:rsidR="00033ECC" w:rsidRPr="00961710" w:rsidRDefault="00033ECC" w:rsidP="00961710">
            <w:pPr>
              <w:pStyle w:val="BodyText"/>
              <w:rPr>
                <w:rFonts w:ascii="Arial" w:hAnsi="Arial" w:cs="Arial"/>
                <w:sz w:val="20"/>
              </w:rPr>
            </w:pPr>
            <w:r w:rsidRPr="00961710">
              <w:rPr>
                <w:rFonts w:ascii="Arial" w:hAnsi="Arial" w:cs="Arial"/>
                <w:sz w:val="20"/>
              </w:rPr>
              <w:t>01/2016</w:t>
            </w:r>
          </w:p>
        </w:tc>
        <w:tc>
          <w:tcPr>
            <w:tcW w:w="748" w:type="pct"/>
            <w:vAlign w:val="center"/>
          </w:tcPr>
          <w:p w:rsidR="00033ECC" w:rsidRPr="00961710" w:rsidRDefault="00033ECC" w:rsidP="00961710">
            <w:pPr>
              <w:pStyle w:val="BodyText"/>
              <w:rPr>
                <w:rFonts w:ascii="Arial" w:hAnsi="Arial" w:cs="Arial"/>
                <w:sz w:val="20"/>
              </w:rPr>
            </w:pPr>
            <w:r w:rsidRPr="00961710">
              <w:rPr>
                <w:rFonts w:ascii="Arial" w:hAnsi="Arial" w:cs="Arial"/>
                <w:sz w:val="20"/>
              </w:rPr>
              <w:t>PSO*7*427</w:t>
            </w:r>
          </w:p>
        </w:tc>
        <w:tc>
          <w:tcPr>
            <w:tcW w:w="3583" w:type="pct"/>
            <w:vAlign w:val="center"/>
          </w:tcPr>
          <w:p w:rsidR="00033ECC" w:rsidRPr="00961710" w:rsidRDefault="00033ECC" w:rsidP="007D7BA5">
            <w:pPr>
              <w:pStyle w:val="TableText"/>
              <w:rPr>
                <w:rFonts w:ascii="Arial" w:hAnsi="Arial" w:cs="Arial"/>
                <w:color w:val="auto"/>
                <w:sz w:val="20"/>
              </w:rPr>
            </w:pPr>
            <w:r w:rsidRPr="00961710">
              <w:rPr>
                <w:rFonts w:ascii="Arial" w:hAnsi="Arial" w:cs="Arial"/>
                <w:color w:val="auto"/>
                <w:sz w:val="20"/>
              </w:rPr>
              <w:t>Updated cover date to January 2016. Updated screenshots to display the National Drug Code (NDC) in accordance with new functionality associated with PSO*7*427 as</w:t>
            </w:r>
          </w:p>
          <w:p w:rsidR="00033ECC" w:rsidRPr="00961710" w:rsidRDefault="00033ECC" w:rsidP="007D7BA5">
            <w:pPr>
              <w:pStyle w:val="TableText"/>
              <w:rPr>
                <w:rFonts w:ascii="Arial" w:hAnsi="Arial" w:cs="Arial"/>
                <w:color w:val="auto"/>
                <w:sz w:val="20"/>
              </w:rPr>
            </w:pPr>
            <w:r w:rsidRPr="00961710">
              <w:rPr>
                <w:rFonts w:ascii="Arial" w:hAnsi="Arial" w:cs="Arial"/>
                <w:color w:val="auto"/>
                <w:sz w:val="20"/>
              </w:rPr>
              <w:t>well as additional text added to Chapter 10 “Pull Early From Suspense” (3rd paragraph about the Label Log) and additional new screenshot.</w:t>
            </w:r>
          </w:p>
          <w:p w:rsidR="00033ECC" w:rsidRPr="00961710" w:rsidRDefault="00033ECC" w:rsidP="007D7BA5">
            <w:pPr>
              <w:pStyle w:val="TableText"/>
              <w:rPr>
                <w:rFonts w:ascii="Arial" w:hAnsi="Arial" w:cs="Arial"/>
                <w:sz w:val="20"/>
              </w:rPr>
            </w:pPr>
            <w:r w:rsidRPr="00961710">
              <w:rPr>
                <w:rFonts w:ascii="Arial" w:hAnsi="Arial" w:cs="Arial"/>
                <w:color w:val="auto"/>
                <w:sz w:val="20"/>
              </w:rPr>
              <w:t>(T. Tarleton, PM; V. Dunie, Technical Writer)</w:t>
            </w:r>
          </w:p>
        </w:tc>
      </w:tr>
      <w:tr w:rsidR="00033ECC" w:rsidRPr="00961710" w:rsidTr="00033ECC">
        <w:tc>
          <w:tcPr>
            <w:tcW w:w="669" w:type="pct"/>
            <w:tcMar>
              <w:left w:w="58" w:type="dxa"/>
              <w:right w:w="58" w:type="dxa"/>
            </w:tcMar>
            <w:vAlign w:val="center"/>
          </w:tcPr>
          <w:p w:rsidR="00033ECC" w:rsidRPr="00961710" w:rsidRDefault="00033ECC" w:rsidP="00961710">
            <w:pPr>
              <w:pStyle w:val="BodyText"/>
              <w:rPr>
                <w:rFonts w:ascii="Arial" w:hAnsi="Arial" w:cs="Arial"/>
                <w:sz w:val="20"/>
              </w:rPr>
            </w:pPr>
            <w:r w:rsidRPr="00961710">
              <w:rPr>
                <w:rFonts w:ascii="Arial" w:hAnsi="Arial" w:cs="Arial"/>
                <w:sz w:val="20"/>
              </w:rPr>
              <w:t>03/2015</w:t>
            </w:r>
          </w:p>
        </w:tc>
        <w:tc>
          <w:tcPr>
            <w:tcW w:w="748" w:type="pct"/>
            <w:vAlign w:val="center"/>
          </w:tcPr>
          <w:p w:rsidR="00033ECC" w:rsidRPr="00961710" w:rsidRDefault="00033ECC" w:rsidP="00961710">
            <w:pPr>
              <w:pStyle w:val="Manual-bodytext"/>
              <w:spacing w:before="60" w:after="40" w:line="240" w:lineRule="exact"/>
              <w:rPr>
                <w:rFonts w:ascii="Arial" w:hAnsi="Arial" w:cs="Arial"/>
                <w:color w:val="auto"/>
                <w:sz w:val="20"/>
              </w:rPr>
            </w:pPr>
            <w:r w:rsidRPr="00961710">
              <w:rPr>
                <w:rFonts w:ascii="Arial" w:hAnsi="Arial" w:cs="Arial"/>
                <w:color w:val="auto"/>
                <w:sz w:val="20"/>
              </w:rPr>
              <w:t>PSO*7*438</w:t>
            </w:r>
          </w:p>
        </w:tc>
        <w:tc>
          <w:tcPr>
            <w:tcW w:w="3583" w:type="pct"/>
            <w:vAlign w:val="center"/>
          </w:tcPr>
          <w:p w:rsidR="00033ECC" w:rsidRPr="00961710" w:rsidRDefault="00033ECC" w:rsidP="007D7BA5">
            <w:pPr>
              <w:pStyle w:val="TableText"/>
              <w:rPr>
                <w:rFonts w:ascii="Arial" w:hAnsi="Arial" w:cs="Arial"/>
                <w:color w:val="auto"/>
                <w:sz w:val="20"/>
              </w:rPr>
            </w:pPr>
            <w:r w:rsidRPr="00961710">
              <w:rPr>
                <w:rFonts w:ascii="Arial" w:hAnsi="Arial" w:cs="Arial"/>
                <w:color w:val="auto"/>
                <w:sz w:val="20"/>
              </w:rPr>
              <w:t>Updated help text for patient lookup.</w:t>
            </w:r>
          </w:p>
        </w:tc>
      </w:tr>
      <w:tr w:rsidR="00033ECC" w:rsidRPr="00961710" w:rsidTr="00033ECC">
        <w:tc>
          <w:tcPr>
            <w:tcW w:w="669" w:type="pct"/>
            <w:tcMar>
              <w:left w:w="58" w:type="dxa"/>
              <w:right w:w="58" w:type="dxa"/>
            </w:tcMar>
            <w:vAlign w:val="center"/>
          </w:tcPr>
          <w:p w:rsidR="00033ECC" w:rsidRPr="00961710" w:rsidRDefault="00033ECC" w:rsidP="00961710">
            <w:pPr>
              <w:pStyle w:val="BodyText"/>
              <w:rPr>
                <w:rFonts w:ascii="Arial" w:hAnsi="Arial" w:cs="Arial"/>
                <w:sz w:val="20"/>
              </w:rPr>
            </w:pPr>
            <w:r w:rsidRPr="00961710">
              <w:rPr>
                <w:rFonts w:ascii="Arial" w:hAnsi="Arial" w:cs="Arial"/>
                <w:sz w:val="20"/>
              </w:rPr>
              <w:t>08/2014</w:t>
            </w:r>
          </w:p>
        </w:tc>
        <w:tc>
          <w:tcPr>
            <w:tcW w:w="748" w:type="pct"/>
            <w:vAlign w:val="center"/>
          </w:tcPr>
          <w:p w:rsidR="00033ECC" w:rsidRPr="00961710" w:rsidRDefault="00033ECC" w:rsidP="00961710">
            <w:pPr>
              <w:pStyle w:val="Manual-bodytext"/>
              <w:spacing w:before="60" w:after="40" w:line="240" w:lineRule="exact"/>
              <w:rPr>
                <w:rFonts w:ascii="Arial" w:hAnsi="Arial" w:cs="Arial"/>
                <w:color w:val="auto"/>
                <w:sz w:val="20"/>
              </w:rPr>
            </w:pPr>
            <w:r w:rsidRPr="00961710">
              <w:rPr>
                <w:rFonts w:ascii="Arial" w:hAnsi="Arial" w:cs="Arial"/>
                <w:color w:val="auto"/>
                <w:sz w:val="20"/>
              </w:rPr>
              <w:t>PSO*7*313</w:t>
            </w:r>
          </w:p>
        </w:tc>
        <w:tc>
          <w:tcPr>
            <w:tcW w:w="3583" w:type="pct"/>
            <w:vAlign w:val="center"/>
          </w:tcPr>
          <w:p w:rsidR="00033ECC" w:rsidRPr="00961710" w:rsidRDefault="00033ECC" w:rsidP="007D7BA5">
            <w:pPr>
              <w:pStyle w:val="TableText"/>
              <w:rPr>
                <w:rFonts w:ascii="Arial" w:hAnsi="Arial" w:cs="Arial"/>
                <w:sz w:val="20"/>
              </w:rPr>
            </w:pPr>
            <w:r w:rsidRPr="00961710">
              <w:rPr>
                <w:rFonts w:ascii="Arial" w:hAnsi="Arial" w:cs="Arial"/>
                <w:color w:val="auto"/>
                <w:sz w:val="20"/>
              </w:rPr>
              <w:t xml:space="preserve">Updated </w:t>
            </w:r>
            <w:r w:rsidRPr="00961710">
              <w:rPr>
                <w:rFonts w:ascii="Arial" w:hAnsi="Arial" w:cs="Arial"/>
                <w:sz w:val="20"/>
              </w:rPr>
              <w:t>Outpatient Pharmacy Hidden Actions</w:t>
            </w:r>
          </w:p>
          <w:p w:rsidR="00033ECC" w:rsidRPr="00961710" w:rsidRDefault="00033ECC" w:rsidP="007D7BA5">
            <w:pPr>
              <w:pStyle w:val="TableText"/>
              <w:rPr>
                <w:rFonts w:ascii="Arial" w:hAnsi="Arial" w:cs="Arial"/>
                <w:sz w:val="20"/>
              </w:rPr>
            </w:pPr>
            <w:r w:rsidRPr="00961710">
              <w:rPr>
                <w:rFonts w:ascii="Arial" w:hAnsi="Arial" w:cs="Arial"/>
                <w:sz w:val="20"/>
              </w:rPr>
              <w:t xml:space="preserve">Added section on titration </w:t>
            </w:r>
          </w:p>
          <w:p w:rsidR="00033ECC" w:rsidRPr="00961710" w:rsidRDefault="00033ECC" w:rsidP="007D7BA5">
            <w:pPr>
              <w:pStyle w:val="TableText"/>
              <w:rPr>
                <w:rFonts w:ascii="Arial" w:hAnsi="Arial" w:cs="Arial"/>
                <w:sz w:val="20"/>
              </w:rPr>
            </w:pPr>
            <w:r w:rsidRPr="00961710">
              <w:rPr>
                <w:rFonts w:ascii="Arial" w:hAnsi="Arial" w:cs="Arial"/>
                <w:sz w:val="20"/>
              </w:rPr>
              <w:t>Updated [PSO LM BACKDOOR ORDERS]</w:t>
            </w:r>
          </w:p>
          <w:p w:rsidR="00033ECC" w:rsidRPr="00961710" w:rsidRDefault="00033ECC" w:rsidP="007D7BA5">
            <w:pPr>
              <w:pStyle w:val="TableText"/>
              <w:rPr>
                <w:rFonts w:ascii="Arial" w:hAnsi="Arial" w:cs="Arial"/>
                <w:color w:val="auto"/>
                <w:sz w:val="20"/>
              </w:rPr>
            </w:pPr>
            <w:r w:rsidRPr="00961710">
              <w:rPr>
                <w:rFonts w:ascii="Arial" w:hAnsi="Arial" w:cs="Arial"/>
                <w:color w:val="auto"/>
                <w:sz w:val="20"/>
              </w:rPr>
              <w:t>Updated Glossary</w:t>
            </w:r>
          </w:p>
          <w:p w:rsidR="00033ECC" w:rsidRPr="00961710" w:rsidRDefault="00033ECC" w:rsidP="007D7BA5">
            <w:pPr>
              <w:pStyle w:val="TableText"/>
              <w:rPr>
                <w:rFonts w:ascii="Arial" w:hAnsi="Arial" w:cs="Arial"/>
                <w:color w:val="auto"/>
                <w:sz w:val="20"/>
              </w:rPr>
            </w:pPr>
            <w:r w:rsidRPr="00961710">
              <w:rPr>
                <w:rFonts w:ascii="Arial" w:hAnsi="Arial" w:cs="Arial"/>
                <w:color w:val="auto"/>
                <w:sz w:val="20"/>
              </w:rPr>
              <w:t>Updated Index</w:t>
            </w:r>
          </w:p>
          <w:p w:rsidR="00033ECC" w:rsidRPr="00961710" w:rsidRDefault="00033ECC" w:rsidP="007D7BA5">
            <w:pPr>
              <w:pStyle w:val="TableText"/>
              <w:rPr>
                <w:rFonts w:ascii="Arial" w:hAnsi="Arial" w:cs="Arial"/>
                <w:color w:val="auto"/>
                <w:sz w:val="20"/>
              </w:rPr>
            </w:pPr>
            <w:r w:rsidRPr="00961710">
              <w:rPr>
                <w:rFonts w:ascii="Arial" w:hAnsi="Arial" w:cs="Arial"/>
                <w:color w:val="auto"/>
                <w:sz w:val="20"/>
              </w:rPr>
              <w:t>(Y. Olinger, PM; J. Owczarzak, Tech Writer)</w:t>
            </w:r>
          </w:p>
        </w:tc>
      </w:tr>
      <w:tr w:rsidR="00033ECC" w:rsidRPr="00961710" w:rsidTr="00033ECC">
        <w:tc>
          <w:tcPr>
            <w:tcW w:w="669" w:type="pct"/>
            <w:tcMar>
              <w:left w:w="58" w:type="dxa"/>
              <w:right w:w="58" w:type="dxa"/>
            </w:tcMar>
            <w:vAlign w:val="center"/>
          </w:tcPr>
          <w:p w:rsidR="00033ECC" w:rsidRPr="00961710" w:rsidRDefault="00033ECC" w:rsidP="00961710">
            <w:pPr>
              <w:pStyle w:val="BodyText"/>
              <w:rPr>
                <w:rFonts w:ascii="Arial" w:hAnsi="Arial" w:cs="Arial"/>
                <w:sz w:val="20"/>
              </w:rPr>
            </w:pPr>
            <w:r w:rsidRPr="00961710">
              <w:rPr>
                <w:rFonts w:ascii="Arial" w:hAnsi="Arial" w:cs="Arial"/>
                <w:sz w:val="20"/>
              </w:rPr>
              <w:t>03/2014</w:t>
            </w:r>
          </w:p>
        </w:tc>
        <w:tc>
          <w:tcPr>
            <w:tcW w:w="748" w:type="pct"/>
            <w:vAlign w:val="center"/>
          </w:tcPr>
          <w:p w:rsidR="00033ECC" w:rsidRPr="00961710" w:rsidRDefault="00033ECC" w:rsidP="00961710">
            <w:pPr>
              <w:pStyle w:val="Manual-bodytext"/>
              <w:spacing w:before="60" w:after="40" w:line="240" w:lineRule="exact"/>
              <w:rPr>
                <w:rFonts w:ascii="Arial" w:hAnsi="Arial" w:cs="Arial"/>
                <w:sz w:val="20"/>
              </w:rPr>
            </w:pPr>
            <w:r w:rsidRPr="00961710">
              <w:rPr>
                <w:rFonts w:ascii="Arial" w:hAnsi="Arial" w:cs="Arial"/>
                <w:color w:val="auto"/>
                <w:sz w:val="20"/>
              </w:rPr>
              <w:t>PSO*7*421</w:t>
            </w:r>
          </w:p>
        </w:tc>
        <w:tc>
          <w:tcPr>
            <w:tcW w:w="3583" w:type="pct"/>
            <w:vAlign w:val="center"/>
          </w:tcPr>
          <w:p w:rsidR="00033ECC" w:rsidRPr="00961710" w:rsidRDefault="00033ECC" w:rsidP="007D7BA5">
            <w:pPr>
              <w:pStyle w:val="TableText"/>
              <w:rPr>
                <w:rFonts w:ascii="Arial" w:hAnsi="Arial" w:cs="Arial"/>
                <w:color w:val="auto"/>
                <w:sz w:val="20"/>
              </w:rPr>
            </w:pPr>
            <w:r w:rsidRPr="00961710">
              <w:rPr>
                <w:rFonts w:ascii="Arial" w:hAnsi="Arial" w:cs="Arial"/>
                <w:color w:val="auto"/>
                <w:sz w:val="20"/>
              </w:rPr>
              <w:t>Updated all pages throughout the document</w:t>
            </w:r>
          </w:p>
          <w:p w:rsidR="00033ECC" w:rsidRPr="00961710" w:rsidRDefault="00033ECC" w:rsidP="007D7BA5">
            <w:pPr>
              <w:pStyle w:val="TableText"/>
              <w:rPr>
                <w:rFonts w:ascii="Arial" w:hAnsi="Arial" w:cs="Arial"/>
                <w:color w:val="auto"/>
                <w:sz w:val="20"/>
              </w:rPr>
            </w:pPr>
            <w:r w:rsidRPr="00961710">
              <w:rPr>
                <w:rFonts w:ascii="Arial" w:hAnsi="Arial" w:cs="Arial"/>
                <w:color w:val="auto"/>
                <w:sz w:val="20"/>
              </w:rPr>
              <w:t>Updated contents to reflect added/removed functionality of current patch.</w:t>
            </w:r>
          </w:p>
          <w:p w:rsidR="00033ECC" w:rsidRPr="00961710" w:rsidRDefault="00033ECC" w:rsidP="007D7BA5">
            <w:pPr>
              <w:pStyle w:val="TableText"/>
              <w:rPr>
                <w:rFonts w:ascii="Arial" w:hAnsi="Arial" w:cs="Arial"/>
                <w:color w:val="auto"/>
                <w:sz w:val="20"/>
              </w:rPr>
            </w:pPr>
            <w:r w:rsidRPr="00961710">
              <w:rPr>
                <w:rFonts w:ascii="Arial" w:hAnsi="Arial" w:cs="Arial"/>
                <w:color w:val="auto"/>
                <w:sz w:val="20"/>
              </w:rPr>
              <w:lastRenderedPageBreak/>
              <w:t xml:space="preserve">Added Reject Resolution Required information </w:t>
            </w:r>
          </w:p>
          <w:p w:rsidR="00033ECC" w:rsidRPr="00961710" w:rsidRDefault="00033ECC" w:rsidP="007D7BA5">
            <w:pPr>
              <w:pStyle w:val="TableText"/>
              <w:rPr>
                <w:rFonts w:ascii="Arial" w:hAnsi="Arial" w:cs="Arial"/>
                <w:color w:val="auto"/>
                <w:sz w:val="20"/>
              </w:rPr>
            </w:pPr>
            <w:r w:rsidRPr="00961710">
              <w:rPr>
                <w:rFonts w:ascii="Arial" w:hAnsi="Arial" w:cs="Arial"/>
                <w:color w:val="auto"/>
                <w:sz w:val="20"/>
              </w:rPr>
              <w:t>Added Example for handling Reject Required Rejected</w:t>
            </w:r>
          </w:p>
          <w:p w:rsidR="00033ECC" w:rsidRPr="00961710" w:rsidRDefault="00033ECC" w:rsidP="007D7BA5">
            <w:pPr>
              <w:pStyle w:val="TableText"/>
              <w:rPr>
                <w:rFonts w:ascii="Arial" w:hAnsi="Arial" w:cs="Arial"/>
                <w:color w:val="auto"/>
                <w:sz w:val="20"/>
              </w:rPr>
            </w:pPr>
            <w:r w:rsidRPr="00961710">
              <w:rPr>
                <w:rFonts w:ascii="Arial" w:hAnsi="Arial" w:cs="Arial"/>
                <w:color w:val="auto"/>
                <w:sz w:val="20"/>
              </w:rPr>
              <w:t>Added if claim submission returns a Reject Resolution Required information</w:t>
            </w:r>
          </w:p>
          <w:p w:rsidR="00033ECC" w:rsidRPr="00961710" w:rsidRDefault="00033ECC" w:rsidP="007D7BA5">
            <w:pPr>
              <w:pStyle w:val="TableText"/>
              <w:rPr>
                <w:rFonts w:ascii="Arial" w:hAnsi="Arial" w:cs="Arial"/>
                <w:color w:val="auto"/>
                <w:sz w:val="20"/>
              </w:rPr>
            </w:pPr>
            <w:r w:rsidRPr="00961710">
              <w:rPr>
                <w:rFonts w:ascii="Arial" w:hAnsi="Arial" w:cs="Arial"/>
                <w:color w:val="auto"/>
                <w:sz w:val="20"/>
              </w:rPr>
              <w:t>Added Reject Resolution Required reject to index</w:t>
            </w:r>
          </w:p>
          <w:p w:rsidR="00033ECC" w:rsidRPr="00961710" w:rsidRDefault="00033ECC" w:rsidP="007D7BA5">
            <w:pPr>
              <w:pStyle w:val="TableText"/>
              <w:rPr>
                <w:rFonts w:ascii="Arial" w:hAnsi="Arial" w:cs="Arial"/>
                <w:color w:val="auto"/>
                <w:sz w:val="20"/>
              </w:rPr>
            </w:pPr>
            <w:r w:rsidRPr="00961710">
              <w:rPr>
                <w:rFonts w:ascii="Arial" w:hAnsi="Arial" w:cs="Arial"/>
                <w:color w:val="auto"/>
                <w:sz w:val="20"/>
              </w:rPr>
              <w:t>(C. Powell, PM; K. Kapple, Tech Writer)</w:t>
            </w:r>
          </w:p>
        </w:tc>
      </w:tr>
      <w:tr w:rsidR="00033ECC" w:rsidRPr="00961710" w:rsidTr="00033ECC">
        <w:tc>
          <w:tcPr>
            <w:tcW w:w="669" w:type="pct"/>
            <w:tcMar>
              <w:left w:w="58" w:type="dxa"/>
              <w:right w:w="58" w:type="dxa"/>
            </w:tcMar>
            <w:vAlign w:val="center"/>
          </w:tcPr>
          <w:p w:rsidR="00033ECC" w:rsidRPr="00961710" w:rsidRDefault="00033ECC" w:rsidP="00961710">
            <w:pPr>
              <w:pStyle w:val="BodyText"/>
              <w:rPr>
                <w:rFonts w:ascii="Arial" w:hAnsi="Arial" w:cs="Arial"/>
                <w:sz w:val="20"/>
              </w:rPr>
            </w:pPr>
            <w:r w:rsidRPr="00961710">
              <w:rPr>
                <w:rFonts w:ascii="Arial" w:hAnsi="Arial" w:cs="Arial"/>
                <w:sz w:val="20"/>
              </w:rPr>
              <w:lastRenderedPageBreak/>
              <w:t>09/2013</w:t>
            </w:r>
          </w:p>
        </w:tc>
        <w:tc>
          <w:tcPr>
            <w:tcW w:w="748" w:type="pct"/>
            <w:vAlign w:val="center"/>
          </w:tcPr>
          <w:p w:rsidR="00033ECC" w:rsidRPr="00961710" w:rsidRDefault="00033ECC" w:rsidP="00961710">
            <w:pPr>
              <w:pStyle w:val="Manual-bodytext"/>
              <w:spacing w:before="60" w:after="40" w:line="240" w:lineRule="exact"/>
              <w:rPr>
                <w:rFonts w:ascii="Arial" w:hAnsi="Arial" w:cs="Arial"/>
                <w:color w:val="auto"/>
                <w:sz w:val="20"/>
              </w:rPr>
            </w:pPr>
            <w:r w:rsidRPr="00961710">
              <w:rPr>
                <w:rFonts w:ascii="Arial" w:hAnsi="Arial" w:cs="Arial"/>
                <w:sz w:val="20"/>
              </w:rPr>
              <w:t>PSO*7*372</w:t>
            </w:r>
          </w:p>
        </w:tc>
        <w:tc>
          <w:tcPr>
            <w:tcW w:w="3583" w:type="pct"/>
            <w:vAlign w:val="center"/>
          </w:tcPr>
          <w:p w:rsidR="00033ECC" w:rsidRPr="00961710" w:rsidRDefault="00033ECC" w:rsidP="007D7BA5">
            <w:pPr>
              <w:spacing w:after="40"/>
              <w:rPr>
                <w:rFonts w:ascii="Arial" w:hAnsi="Arial" w:cs="Arial"/>
                <w:sz w:val="20"/>
                <w:szCs w:val="20"/>
              </w:rPr>
            </w:pPr>
            <w:r w:rsidRPr="00961710">
              <w:rPr>
                <w:rFonts w:ascii="Arial" w:hAnsi="Arial" w:cs="Arial"/>
                <w:color w:val="auto"/>
                <w:sz w:val="20"/>
                <w:szCs w:val="20"/>
              </w:rPr>
              <w:t>Upda</w:t>
            </w:r>
            <w:r w:rsidRPr="00961710">
              <w:rPr>
                <w:rFonts w:ascii="Arial" w:hAnsi="Arial" w:cs="Arial"/>
                <w:sz w:val="20"/>
                <w:szCs w:val="20"/>
              </w:rPr>
              <w:t>ted Revision History &amp; Table of Contents</w:t>
            </w:r>
          </w:p>
          <w:p w:rsidR="00033ECC" w:rsidRPr="00961710" w:rsidRDefault="00033ECC" w:rsidP="007D7BA5">
            <w:pPr>
              <w:widowControl w:val="0"/>
              <w:spacing w:after="40"/>
              <w:rPr>
                <w:rFonts w:ascii="Arial" w:eastAsia="Times New Roman" w:hAnsi="Arial" w:cs="Arial"/>
                <w:snapToGrid w:val="0"/>
                <w:color w:val="auto"/>
                <w:sz w:val="20"/>
                <w:szCs w:val="20"/>
              </w:rPr>
            </w:pPr>
            <w:r w:rsidRPr="00961710">
              <w:rPr>
                <w:rFonts w:ascii="Arial" w:eastAsia="Times New Roman" w:hAnsi="Arial" w:cs="Arial"/>
                <w:snapToGrid w:val="0"/>
                <w:color w:val="auto"/>
                <w:sz w:val="20"/>
                <w:szCs w:val="20"/>
              </w:rPr>
              <w:t>Added to the Related Manuals</w:t>
            </w:r>
          </w:p>
          <w:p w:rsidR="00033ECC" w:rsidRPr="00961710" w:rsidRDefault="00033ECC" w:rsidP="007D7BA5">
            <w:pPr>
              <w:spacing w:after="40"/>
              <w:rPr>
                <w:rFonts w:ascii="Arial" w:hAnsi="Arial" w:cs="Arial"/>
                <w:sz w:val="20"/>
                <w:szCs w:val="20"/>
              </w:rPr>
            </w:pPr>
            <w:r w:rsidRPr="00961710">
              <w:rPr>
                <w:rFonts w:ascii="Arial" w:hAnsi="Arial" w:cs="Arial"/>
                <w:sz w:val="20"/>
                <w:szCs w:val="20"/>
              </w:rPr>
              <w:t>Update text</w:t>
            </w:r>
            <w:r w:rsidRPr="00961710">
              <w:rPr>
                <w:rFonts w:ascii="Arial" w:hAnsi="Arial" w:cs="Arial"/>
                <w:sz w:val="20"/>
                <w:szCs w:val="20"/>
              </w:rPr>
              <w:br/>
            </w:r>
            <w:r w:rsidRPr="00961710">
              <w:rPr>
                <w:rFonts w:ascii="Arial" w:hAnsi="Arial" w:cs="Arial"/>
                <w:sz w:val="20"/>
                <w:szCs w:val="20"/>
              </w:rPr>
              <w:br/>
            </w:r>
            <w:r w:rsidRPr="00961710">
              <w:rPr>
                <w:rFonts w:ascii="Arial" w:hAnsi="Arial" w:cs="Arial"/>
                <w:sz w:val="20"/>
                <w:szCs w:val="20"/>
              </w:rPr>
              <w:br/>
            </w:r>
          </w:p>
          <w:p w:rsidR="00033ECC" w:rsidRPr="00961710" w:rsidRDefault="00033ECC" w:rsidP="007D7BA5">
            <w:pPr>
              <w:spacing w:after="40"/>
              <w:rPr>
                <w:rFonts w:ascii="Arial" w:hAnsi="Arial" w:cs="Arial"/>
                <w:sz w:val="20"/>
                <w:szCs w:val="20"/>
              </w:rPr>
            </w:pPr>
            <w:r w:rsidRPr="00961710">
              <w:rPr>
                <w:rFonts w:ascii="Arial" w:hAnsi="Arial" w:cs="Arial"/>
                <w:sz w:val="20"/>
                <w:szCs w:val="20"/>
              </w:rPr>
              <w:t>Delete text</w:t>
            </w:r>
          </w:p>
          <w:p w:rsidR="00033ECC" w:rsidRPr="00961710" w:rsidRDefault="00033ECC" w:rsidP="007D7BA5">
            <w:pPr>
              <w:spacing w:after="40"/>
              <w:rPr>
                <w:rFonts w:ascii="Arial" w:hAnsi="Arial" w:cs="Arial"/>
                <w:sz w:val="20"/>
                <w:szCs w:val="20"/>
              </w:rPr>
            </w:pPr>
            <w:r w:rsidRPr="00961710">
              <w:rPr>
                <w:rFonts w:ascii="Arial" w:hAnsi="Arial" w:cs="Arial"/>
                <w:sz w:val="20"/>
                <w:szCs w:val="20"/>
              </w:rPr>
              <w:t>Update screens</w:t>
            </w:r>
            <w:r w:rsidRPr="00961710">
              <w:rPr>
                <w:rFonts w:ascii="Arial" w:hAnsi="Arial" w:cs="Arial"/>
                <w:sz w:val="20"/>
                <w:szCs w:val="20"/>
              </w:rPr>
              <w:br/>
            </w:r>
          </w:p>
          <w:p w:rsidR="00033ECC" w:rsidRPr="00961710" w:rsidRDefault="00033ECC" w:rsidP="007D7BA5">
            <w:pPr>
              <w:spacing w:after="40"/>
              <w:rPr>
                <w:rFonts w:ascii="Arial" w:hAnsi="Arial" w:cs="Arial"/>
                <w:sz w:val="20"/>
                <w:szCs w:val="20"/>
              </w:rPr>
            </w:pPr>
            <w:r w:rsidRPr="00961710">
              <w:rPr>
                <w:rFonts w:ascii="Arial" w:hAnsi="Arial" w:cs="Arial"/>
                <w:sz w:val="20"/>
                <w:szCs w:val="20"/>
              </w:rPr>
              <w:t>Add Dosing Order Checks information</w:t>
            </w:r>
          </w:p>
          <w:p w:rsidR="00033ECC" w:rsidRPr="00961710" w:rsidRDefault="00033ECC" w:rsidP="007D7BA5">
            <w:pPr>
              <w:spacing w:after="40"/>
              <w:rPr>
                <w:rFonts w:ascii="Arial" w:hAnsi="Arial" w:cs="Arial"/>
                <w:sz w:val="20"/>
                <w:szCs w:val="20"/>
              </w:rPr>
            </w:pPr>
            <w:r w:rsidRPr="00961710">
              <w:rPr>
                <w:rFonts w:ascii="Arial" w:hAnsi="Arial" w:cs="Arial"/>
                <w:sz w:val="20"/>
                <w:szCs w:val="20"/>
              </w:rPr>
              <w:t>Updated Error Message section</w:t>
            </w:r>
          </w:p>
          <w:p w:rsidR="00033ECC" w:rsidRPr="00961710" w:rsidRDefault="00033ECC" w:rsidP="007D7BA5">
            <w:pPr>
              <w:spacing w:after="40"/>
              <w:rPr>
                <w:rFonts w:ascii="Arial" w:hAnsi="Arial" w:cs="Arial"/>
                <w:sz w:val="20"/>
                <w:szCs w:val="20"/>
              </w:rPr>
            </w:pPr>
            <w:r w:rsidRPr="00961710">
              <w:rPr>
                <w:rFonts w:ascii="Arial" w:hAnsi="Arial" w:cs="Arial"/>
                <w:sz w:val="20"/>
                <w:szCs w:val="20"/>
              </w:rPr>
              <w:t>Update Index</w:t>
            </w:r>
          </w:p>
          <w:p w:rsidR="00033ECC" w:rsidRPr="00961710" w:rsidRDefault="00033ECC" w:rsidP="007D7BA5">
            <w:pPr>
              <w:spacing w:before="40" w:after="40"/>
              <w:rPr>
                <w:rFonts w:ascii="Arial" w:hAnsi="Arial" w:cs="Arial"/>
                <w:color w:val="auto"/>
                <w:sz w:val="20"/>
                <w:szCs w:val="20"/>
              </w:rPr>
            </w:pPr>
            <w:r w:rsidRPr="00961710">
              <w:rPr>
                <w:rFonts w:ascii="Arial" w:hAnsi="Arial" w:cs="Arial"/>
                <w:sz w:val="20"/>
                <w:szCs w:val="20"/>
              </w:rPr>
              <w:t>(D.McCance, PM; S. Heiress, Tech Writer)</w:t>
            </w:r>
          </w:p>
        </w:tc>
      </w:tr>
      <w:tr w:rsidR="00033ECC" w:rsidRPr="00961710" w:rsidTr="00033ECC">
        <w:tc>
          <w:tcPr>
            <w:tcW w:w="669" w:type="pct"/>
            <w:tcMar>
              <w:left w:w="58" w:type="dxa"/>
              <w:right w:w="58" w:type="dxa"/>
            </w:tcMar>
            <w:vAlign w:val="center"/>
          </w:tcPr>
          <w:p w:rsidR="00033ECC" w:rsidRPr="00961710" w:rsidRDefault="00033ECC" w:rsidP="00961710">
            <w:pPr>
              <w:pStyle w:val="BodyText"/>
              <w:rPr>
                <w:rFonts w:ascii="Arial" w:hAnsi="Arial" w:cs="Arial"/>
                <w:sz w:val="20"/>
              </w:rPr>
            </w:pPr>
            <w:r w:rsidRPr="00961710">
              <w:rPr>
                <w:rFonts w:ascii="Arial" w:hAnsi="Arial" w:cs="Arial"/>
                <w:sz w:val="20"/>
              </w:rPr>
              <w:t>05/2013</w:t>
            </w:r>
          </w:p>
          <w:p w:rsidR="00033ECC" w:rsidRPr="00961710" w:rsidRDefault="00033ECC" w:rsidP="00961710">
            <w:pPr>
              <w:rPr>
                <w:rFonts w:ascii="Arial" w:hAnsi="Arial" w:cs="Arial"/>
                <w:sz w:val="20"/>
                <w:szCs w:val="20"/>
              </w:rPr>
            </w:pPr>
          </w:p>
        </w:tc>
        <w:tc>
          <w:tcPr>
            <w:tcW w:w="748" w:type="pct"/>
            <w:vAlign w:val="center"/>
          </w:tcPr>
          <w:p w:rsidR="00033ECC" w:rsidRPr="00961710" w:rsidRDefault="00033ECC" w:rsidP="00961710">
            <w:pPr>
              <w:pStyle w:val="Manual-bodytext"/>
              <w:spacing w:before="60" w:after="40" w:line="240" w:lineRule="exact"/>
              <w:rPr>
                <w:rFonts w:ascii="Arial" w:hAnsi="Arial" w:cs="Arial"/>
                <w:color w:val="auto"/>
                <w:sz w:val="20"/>
              </w:rPr>
            </w:pPr>
            <w:r w:rsidRPr="00961710">
              <w:rPr>
                <w:rFonts w:ascii="Arial" w:hAnsi="Arial" w:cs="Arial"/>
                <w:color w:val="auto"/>
                <w:sz w:val="20"/>
              </w:rPr>
              <w:t>PSO*7*391</w:t>
            </w:r>
          </w:p>
        </w:tc>
        <w:tc>
          <w:tcPr>
            <w:tcW w:w="3583" w:type="pct"/>
            <w:vAlign w:val="center"/>
          </w:tcPr>
          <w:p w:rsidR="00033ECC" w:rsidRPr="00961710" w:rsidRDefault="00033ECC" w:rsidP="007D7BA5">
            <w:pPr>
              <w:pStyle w:val="Manual-optionnameindent1"/>
              <w:tabs>
                <w:tab w:val="clear" w:pos="1080"/>
              </w:tabs>
              <w:ind w:left="0"/>
              <w:rPr>
                <w:rFonts w:ascii="Arial" w:hAnsi="Arial" w:cs="Arial"/>
                <w:b w:val="0"/>
                <w:sz w:val="20"/>
              </w:rPr>
            </w:pPr>
            <w:r w:rsidRPr="00961710">
              <w:rPr>
                <w:rFonts w:ascii="Arial" w:hAnsi="Arial" w:cs="Arial"/>
                <w:b w:val="0"/>
                <w:sz w:val="20"/>
              </w:rPr>
              <w:t>Updated Table of Contents</w:t>
            </w:r>
          </w:p>
          <w:p w:rsidR="00033ECC" w:rsidRPr="00961710" w:rsidRDefault="00033ECC" w:rsidP="007D7BA5">
            <w:pPr>
              <w:pStyle w:val="Manual-optionnameindent1"/>
              <w:tabs>
                <w:tab w:val="clear" w:pos="1080"/>
              </w:tabs>
              <w:ind w:left="0"/>
              <w:rPr>
                <w:rFonts w:ascii="Arial" w:hAnsi="Arial" w:cs="Arial"/>
                <w:b w:val="0"/>
                <w:sz w:val="20"/>
              </w:rPr>
            </w:pPr>
            <w:r w:rsidRPr="00961710">
              <w:rPr>
                <w:rFonts w:ascii="Arial" w:hAnsi="Arial" w:cs="Arial"/>
                <w:b w:val="0"/>
                <w:sz w:val="20"/>
              </w:rPr>
              <w:t>New sort selection for CS.</w:t>
            </w:r>
          </w:p>
          <w:p w:rsidR="00033ECC" w:rsidRPr="00961710" w:rsidRDefault="00033ECC" w:rsidP="007D7BA5">
            <w:pPr>
              <w:pStyle w:val="TableText"/>
              <w:rPr>
                <w:rFonts w:ascii="Arial" w:hAnsi="Arial" w:cs="Arial"/>
                <w:sz w:val="20"/>
              </w:rPr>
            </w:pPr>
            <w:r w:rsidRPr="00961710">
              <w:rPr>
                <w:rFonts w:ascii="Arial" w:hAnsi="Arial" w:cs="Arial"/>
                <w:sz w:val="20"/>
              </w:rPr>
              <w:t>New security key named "PSDRPH" introduced.</w:t>
            </w:r>
          </w:p>
          <w:p w:rsidR="00033ECC" w:rsidRPr="00961710" w:rsidRDefault="00033ECC" w:rsidP="007D7BA5">
            <w:pPr>
              <w:pStyle w:val="Manual-optionnameindent1"/>
              <w:tabs>
                <w:tab w:val="clear" w:pos="1080"/>
                <w:tab w:val="left" w:pos="0"/>
              </w:tabs>
              <w:ind w:left="0"/>
              <w:rPr>
                <w:rFonts w:ascii="Arial" w:eastAsia="SimSun" w:hAnsi="Arial" w:cs="Arial"/>
                <w:b w:val="0"/>
                <w:sz w:val="20"/>
              </w:rPr>
            </w:pPr>
            <w:r w:rsidRPr="00961710">
              <w:rPr>
                <w:rFonts w:ascii="Arial" w:eastAsia="SimSun" w:hAnsi="Arial" w:cs="Arial"/>
                <w:b w:val="0"/>
                <w:sz w:val="20"/>
              </w:rPr>
              <w:t>Added Hash Counts and DEA Certification section.</w:t>
            </w:r>
          </w:p>
          <w:p w:rsidR="00033ECC" w:rsidRPr="00961710" w:rsidRDefault="00033ECC" w:rsidP="007D7BA5">
            <w:pPr>
              <w:pStyle w:val="Manual-optionnameindent1"/>
              <w:tabs>
                <w:tab w:val="clear" w:pos="1080"/>
                <w:tab w:val="left" w:pos="0"/>
              </w:tabs>
              <w:ind w:left="0"/>
              <w:rPr>
                <w:rFonts w:ascii="Arial" w:eastAsia="SimSun" w:hAnsi="Arial" w:cs="Arial"/>
                <w:b w:val="0"/>
                <w:sz w:val="20"/>
              </w:rPr>
            </w:pPr>
            <w:r w:rsidRPr="00961710">
              <w:rPr>
                <w:rFonts w:ascii="Arial" w:eastAsia="SimSun" w:hAnsi="Arial" w:cs="Arial"/>
                <w:b w:val="0"/>
                <w:sz w:val="20"/>
              </w:rPr>
              <w:t>Added two System Error messages.</w:t>
            </w:r>
          </w:p>
          <w:p w:rsidR="00033ECC" w:rsidRPr="00961710" w:rsidRDefault="00033ECC" w:rsidP="007D7BA5">
            <w:pPr>
              <w:pStyle w:val="Manual-optionnameindent1"/>
              <w:tabs>
                <w:tab w:val="clear" w:pos="1080"/>
                <w:tab w:val="left" w:pos="0"/>
              </w:tabs>
              <w:ind w:left="0"/>
              <w:rPr>
                <w:rFonts w:ascii="Arial" w:hAnsi="Arial" w:cs="Arial"/>
                <w:b w:val="0"/>
                <w:sz w:val="20"/>
              </w:rPr>
            </w:pPr>
            <w:r w:rsidRPr="00961710">
              <w:rPr>
                <w:rFonts w:ascii="Arial" w:eastAsia="SimSun" w:hAnsi="Arial" w:cs="Arial"/>
                <w:b w:val="0"/>
                <w:sz w:val="20"/>
              </w:rPr>
              <w:t>Updated Index</w:t>
            </w:r>
          </w:p>
          <w:p w:rsidR="00033ECC" w:rsidRPr="00961710" w:rsidRDefault="00033ECC" w:rsidP="007D7BA5">
            <w:pPr>
              <w:pStyle w:val="TableText"/>
              <w:rPr>
                <w:rFonts w:ascii="Arial" w:hAnsi="Arial" w:cs="Arial"/>
                <w:sz w:val="20"/>
              </w:rPr>
            </w:pPr>
            <w:r w:rsidRPr="00961710">
              <w:rPr>
                <w:rFonts w:ascii="Arial" w:hAnsi="Arial" w:cs="Arial"/>
                <w:sz w:val="20"/>
              </w:rPr>
              <w:t>(N.Goyal, PM; J.Owczarzak, Tech Writer)</w:t>
            </w:r>
          </w:p>
        </w:tc>
      </w:tr>
      <w:tr w:rsidR="00033ECC" w:rsidRPr="00961710" w:rsidTr="00033ECC">
        <w:tc>
          <w:tcPr>
            <w:tcW w:w="669" w:type="pct"/>
            <w:tcMar>
              <w:left w:w="58" w:type="dxa"/>
              <w:right w:w="58" w:type="dxa"/>
            </w:tcMar>
            <w:vAlign w:val="center"/>
          </w:tcPr>
          <w:p w:rsidR="00033ECC" w:rsidRPr="00961710" w:rsidRDefault="00033ECC" w:rsidP="00961710">
            <w:pPr>
              <w:pStyle w:val="BodyText"/>
              <w:rPr>
                <w:rFonts w:ascii="Arial" w:hAnsi="Arial" w:cs="Arial"/>
                <w:sz w:val="20"/>
              </w:rPr>
            </w:pPr>
            <w:r w:rsidRPr="00961710">
              <w:rPr>
                <w:rFonts w:ascii="Arial" w:hAnsi="Arial" w:cs="Arial"/>
                <w:sz w:val="20"/>
              </w:rPr>
              <w:t>01/2013</w:t>
            </w:r>
          </w:p>
        </w:tc>
        <w:tc>
          <w:tcPr>
            <w:tcW w:w="748" w:type="pct"/>
            <w:vAlign w:val="center"/>
          </w:tcPr>
          <w:p w:rsidR="00033ECC" w:rsidRPr="00961710" w:rsidRDefault="00033ECC" w:rsidP="00961710">
            <w:pPr>
              <w:pStyle w:val="Manual-bodytext"/>
              <w:spacing w:before="60" w:after="40" w:line="240" w:lineRule="exact"/>
              <w:rPr>
                <w:rFonts w:ascii="Arial" w:hAnsi="Arial" w:cs="Arial"/>
                <w:color w:val="auto"/>
                <w:sz w:val="20"/>
              </w:rPr>
            </w:pPr>
            <w:r w:rsidRPr="00961710">
              <w:rPr>
                <w:rFonts w:ascii="Arial" w:hAnsi="Arial" w:cs="Arial"/>
                <w:color w:val="auto"/>
                <w:sz w:val="20"/>
              </w:rPr>
              <w:t>PSO*7*390</w:t>
            </w:r>
          </w:p>
        </w:tc>
        <w:tc>
          <w:tcPr>
            <w:tcW w:w="3583" w:type="pct"/>
            <w:vAlign w:val="center"/>
          </w:tcPr>
          <w:p w:rsidR="00033ECC" w:rsidRPr="00961710" w:rsidRDefault="00033ECC" w:rsidP="007D7BA5">
            <w:pPr>
              <w:pStyle w:val="TableText"/>
              <w:rPr>
                <w:rFonts w:ascii="Arial" w:hAnsi="Arial" w:cs="Arial"/>
                <w:color w:val="auto"/>
                <w:sz w:val="20"/>
              </w:rPr>
            </w:pPr>
            <w:r w:rsidRPr="00961710">
              <w:rPr>
                <w:rFonts w:ascii="Arial" w:hAnsi="Arial" w:cs="Arial"/>
                <w:color w:val="auto"/>
                <w:sz w:val="20"/>
              </w:rPr>
              <w:t>Updated Revision History &amp; Table of Contents</w:t>
            </w:r>
          </w:p>
          <w:p w:rsidR="00033ECC" w:rsidRPr="00961710" w:rsidRDefault="00033ECC" w:rsidP="007D7BA5">
            <w:pPr>
              <w:pStyle w:val="TableText"/>
              <w:rPr>
                <w:rFonts w:ascii="Arial" w:hAnsi="Arial" w:cs="Arial"/>
                <w:color w:val="auto"/>
                <w:sz w:val="20"/>
              </w:rPr>
            </w:pPr>
            <w:r w:rsidRPr="00961710">
              <w:rPr>
                <w:rFonts w:ascii="Arial" w:hAnsi="Arial" w:cs="Arial"/>
                <w:color w:val="auto"/>
                <w:sz w:val="20"/>
              </w:rPr>
              <w:t>Added new option Check Interaction</w:t>
            </w:r>
          </w:p>
          <w:p w:rsidR="00033ECC" w:rsidRPr="00961710" w:rsidRDefault="00033ECC" w:rsidP="007D7BA5">
            <w:pPr>
              <w:pStyle w:val="TableText"/>
              <w:rPr>
                <w:rFonts w:ascii="Arial" w:hAnsi="Arial" w:cs="Arial"/>
                <w:color w:val="auto"/>
                <w:sz w:val="20"/>
              </w:rPr>
            </w:pPr>
            <w:r w:rsidRPr="00961710">
              <w:rPr>
                <w:rFonts w:ascii="Arial" w:hAnsi="Arial" w:cs="Arial"/>
                <w:color w:val="auto"/>
                <w:sz w:val="20"/>
              </w:rPr>
              <w:t>Added Creatinine Clearance (CrCl) and Body Surface Area (BSA), when available, to the header area of Patient and Medication Profile displays</w:t>
            </w:r>
            <w:r w:rsidRPr="00961710">
              <w:rPr>
                <w:rFonts w:ascii="Arial" w:hAnsi="Arial" w:cs="Arial"/>
                <w:color w:val="auto"/>
                <w:sz w:val="20"/>
              </w:rPr>
              <w:br/>
            </w:r>
          </w:p>
          <w:p w:rsidR="00033ECC" w:rsidRPr="00961710" w:rsidRDefault="00033ECC" w:rsidP="007D7BA5">
            <w:pPr>
              <w:pStyle w:val="TableText"/>
              <w:rPr>
                <w:rFonts w:ascii="Arial" w:hAnsi="Arial" w:cs="Arial"/>
                <w:color w:val="auto"/>
                <w:sz w:val="20"/>
              </w:rPr>
            </w:pPr>
            <w:r w:rsidRPr="00961710">
              <w:rPr>
                <w:rFonts w:ascii="Arial" w:hAnsi="Arial" w:cs="Arial"/>
                <w:color w:val="auto"/>
                <w:sz w:val="20"/>
              </w:rPr>
              <w:t>Added new option Check Drug Interaction</w:t>
            </w:r>
          </w:p>
          <w:p w:rsidR="00033ECC" w:rsidRPr="00961710" w:rsidRDefault="00033ECC" w:rsidP="007D7BA5">
            <w:pPr>
              <w:pStyle w:val="TableText"/>
              <w:rPr>
                <w:rFonts w:ascii="Arial" w:hAnsi="Arial" w:cs="Arial"/>
                <w:color w:val="auto"/>
                <w:sz w:val="20"/>
              </w:rPr>
            </w:pPr>
            <w:r w:rsidRPr="00961710">
              <w:rPr>
                <w:rFonts w:ascii="Arial" w:hAnsi="Arial" w:cs="Arial"/>
                <w:color w:val="auto"/>
                <w:sz w:val="20"/>
              </w:rPr>
              <w:t>Added information regarding clinic orders</w:t>
            </w:r>
          </w:p>
          <w:p w:rsidR="00033ECC" w:rsidRPr="00961710" w:rsidRDefault="00033ECC" w:rsidP="007D7BA5">
            <w:pPr>
              <w:spacing w:before="40" w:after="40"/>
              <w:rPr>
                <w:rFonts w:ascii="Arial" w:hAnsi="Arial" w:cs="Arial"/>
                <w:color w:val="auto"/>
                <w:sz w:val="20"/>
                <w:szCs w:val="20"/>
              </w:rPr>
            </w:pPr>
            <w:r w:rsidRPr="00961710">
              <w:rPr>
                <w:rFonts w:ascii="Arial" w:hAnsi="Arial" w:cs="Arial"/>
                <w:color w:val="auto"/>
                <w:sz w:val="20"/>
                <w:szCs w:val="20"/>
              </w:rPr>
              <w:t xml:space="preserve">Update Hidden Actions </w:t>
            </w:r>
          </w:p>
          <w:p w:rsidR="00033ECC" w:rsidRPr="00961710" w:rsidRDefault="00033ECC" w:rsidP="007D7BA5">
            <w:pPr>
              <w:pStyle w:val="TableText"/>
              <w:rPr>
                <w:rFonts w:ascii="Arial" w:hAnsi="Arial" w:cs="Arial"/>
                <w:color w:val="auto"/>
                <w:sz w:val="20"/>
              </w:rPr>
            </w:pPr>
            <w:r w:rsidRPr="00961710">
              <w:rPr>
                <w:rFonts w:ascii="Arial" w:hAnsi="Arial" w:cs="Arial"/>
                <w:color w:val="auto"/>
                <w:sz w:val="20"/>
              </w:rPr>
              <w:t>Added drug allergy changes</w:t>
            </w:r>
          </w:p>
          <w:p w:rsidR="00033ECC" w:rsidRPr="00961710" w:rsidRDefault="00033ECC" w:rsidP="007D7BA5">
            <w:pPr>
              <w:pStyle w:val="TableText"/>
              <w:rPr>
                <w:rFonts w:ascii="Arial" w:hAnsi="Arial" w:cs="Arial"/>
                <w:color w:val="auto"/>
                <w:sz w:val="20"/>
              </w:rPr>
            </w:pPr>
            <w:r w:rsidRPr="00961710">
              <w:rPr>
                <w:rFonts w:ascii="Arial" w:hAnsi="Arial" w:cs="Arial"/>
                <w:color w:val="auto"/>
                <w:sz w:val="20"/>
              </w:rPr>
              <w:t>Update Glossary</w:t>
            </w:r>
          </w:p>
          <w:p w:rsidR="00033ECC" w:rsidRPr="00961710" w:rsidRDefault="00033ECC" w:rsidP="007D7BA5">
            <w:pPr>
              <w:pStyle w:val="TableText"/>
              <w:rPr>
                <w:rFonts w:ascii="Arial" w:hAnsi="Arial" w:cs="Arial"/>
                <w:color w:val="auto"/>
                <w:sz w:val="20"/>
              </w:rPr>
            </w:pPr>
            <w:r w:rsidRPr="00961710">
              <w:rPr>
                <w:rFonts w:ascii="Arial" w:hAnsi="Arial" w:cs="Arial"/>
                <w:color w:val="auto"/>
                <w:sz w:val="20"/>
              </w:rPr>
              <w:t>Update Index</w:t>
            </w:r>
          </w:p>
          <w:p w:rsidR="00033ECC" w:rsidRPr="00961710" w:rsidRDefault="00033ECC" w:rsidP="007D7BA5">
            <w:pPr>
              <w:pStyle w:val="TableText"/>
              <w:rPr>
                <w:rFonts w:ascii="Arial" w:hAnsi="Arial" w:cs="Arial"/>
                <w:sz w:val="20"/>
              </w:rPr>
            </w:pPr>
            <w:r w:rsidRPr="00961710">
              <w:rPr>
                <w:rFonts w:ascii="Arial" w:hAnsi="Arial" w:cs="Arial"/>
                <w:color w:val="auto"/>
                <w:sz w:val="20"/>
              </w:rPr>
              <w:t>(G. Tucker, PM; S. Heiress, Tech Writer)</w:t>
            </w:r>
          </w:p>
        </w:tc>
      </w:tr>
      <w:tr w:rsidR="00033ECC" w:rsidRPr="00961710" w:rsidTr="00033ECC">
        <w:tc>
          <w:tcPr>
            <w:tcW w:w="669" w:type="pct"/>
            <w:tcMar>
              <w:left w:w="58" w:type="dxa"/>
              <w:right w:w="58" w:type="dxa"/>
            </w:tcMar>
            <w:vAlign w:val="center"/>
          </w:tcPr>
          <w:p w:rsidR="00033ECC" w:rsidRPr="00961710" w:rsidRDefault="00033ECC" w:rsidP="00961710">
            <w:pPr>
              <w:pStyle w:val="BodyText"/>
              <w:rPr>
                <w:rFonts w:ascii="Arial" w:hAnsi="Arial" w:cs="Arial"/>
                <w:sz w:val="20"/>
              </w:rPr>
            </w:pPr>
            <w:r w:rsidRPr="00961710">
              <w:rPr>
                <w:rFonts w:ascii="Arial" w:hAnsi="Arial" w:cs="Arial"/>
                <w:sz w:val="20"/>
              </w:rPr>
              <w:t>09/2012</w:t>
            </w:r>
          </w:p>
        </w:tc>
        <w:tc>
          <w:tcPr>
            <w:tcW w:w="748" w:type="pct"/>
            <w:vAlign w:val="center"/>
          </w:tcPr>
          <w:p w:rsidR="00033ECC" w:rsidRPr="00961710" w:rsidRDefault="00033ECC" w:rsidP="00961710">
            <w:pPr>
              <w:pStyle w:val="Manual-bodytext"/>
              <w:spacing w:before="60" w:after="40" w:line="240" w:lineRule="exact"/>
              <w:rPr>
                <w:rFonts w:ascii="Arial" w:hAnsi="Arial" w:cs="Arial"/>
                <w:color w:val="auto"/>
                <w:sz w:val="20"/>
              </w:rPr>
            </w:pPr>
            <w:r w:rsidRPr="00961710">
              <w:rPr>
                <w:rFonts w:ascii="Arial" w:hAnsi="Arial" w:cs="Arial"/>
                <w:color w:val="auto"/>
                <w:sz w:val="20"/>
              </w:rPr>
              <w:t>PSO*7*386</w:t>
            </w:r>
          </w:p>
        </w:tc>
        <w:tc>
          <w:tcPr>
            <w:tcW w:w="3583" w:type="pct"/>
            <w:vAlign w:val="center"/>
          </w:tcPr>
          <w:p w:rsidR="00033ECC" w:rsidRPr="00961710" w:rsidRDefault="00033ECC" w:rsidP="007D7BA5">
            <w:pPr>
              <w:pStyle w:val="TableText"/>
              <w:rPr>
                <w:rFonts w:ascii="Arial" w:hAnsi="Arial" w:cs="Arial"/>
                <w:sz w:val="20"/>
              </w:rPr>
            </w:pPr>
            <w:r w:rsidRPr="00961710">
              <w:rPr>
                <w:rFonts w:ascii="Arial" w:hAnsi="Arial" w:cs="Arial"/>
                <w:sz w:val="20"/>
              </w:rPr>
              <w:t>Added section on HOLD and UNHOLD functionality.</w:t>
            </w:r>
          </w:p>
          <w:p w:rsidR="00033ECC" w:rsidRPr="00961710" w:rsidRDefault="00033ECC" w:rsidP="007D7BA5">
            <w:pPr>
              <w:pStyle w:val="TableText"/>
              <w:rPr>
                <w:rFonts w:ascii="Arial" w:hAnsi="Arial" w:cs="Arial"/>
                <w:color w:val="auto"/>
                <w:sz w:val="20"/>
              </w:rPr>
            </w:pPr>
            <w:r w:rsidRPr="00961710">
              <w:rPr>
                <w:rFonts w:ascii="Arial" w:hAnsi="Arial" w:cs="Arial"/>
                <w:sz w:val="20"/>
              </w:rPr>
              <w:t>(N.Goyal, PM; J. Owczarzak, Tech Writer)</w:t>
            </w:r>
          </w:p>
        </w:tc>
      </w:tr>
      <w:tr w:rsidR="00033ECC" w:rsidRPr="00961710" w:rsidTr="00033ECC">
        <w:tc>
          <w:tcPr>
            <w:tcW w:w="669" w:type="pct"/>
            <w:tcMar>
              <w:left w:w="58" w:type="dxa"/>
              <w:right w:w="58" w:type="dxa"/>
            </w:tcMar>
            <w:vAlign w:val="center"/>
          </w:tcPr>
          <w:p w:rsidR="00033ECC" w:rsidRPr="00961710" w:rsidRDefault="00033ECC" w:rsidP="00961710">
            <w:pPr>
              <w:pStyle w:val="BodyText"/>
              <w:rPr>
                <w:rFonts w:ascii="Arial" w:hAnsi="Arial" w:cs="Arial"/>
                <w:sz w:val="20"/>
              </w:rPr>
            </w:pPr>
            <w:r w:rsidRPr="00961710">
              <w:rPr>
                <w:rFonts w:ascii="Arial" w:hAnsi="Arial" w:cs="Arial"/>
                <w:sz w:val="20"/>
              </w:rPr>
              <w:t>02/2012</w:t>
            </w:r>
          </w:p>
        </w:tc>
        <w:tc>
          <w:tcPr>
            <w:tcW w:w="748" w:type="pct"/>
            <w:vAlign w:val="center"/>
          </w:tcPr>
          <w:p w:rsidR="00033ECC" w:rsidRPr="00961710" w:rsidRDefault="00033ECC" w:rsidP="00961710">
            <w:pPr>
              <w:pStyle w:val="Manual-bodytext"/>
              <w:spacing w:before="60" w:after="40" w:line="240" w:lineRule="exact"/>
              <w:rPr>
                <w:rFonts w:ascii="Arial" w:hAnsi="Arial" w:cs="Arial"/>
                <w:color w:val="auto"/>
                <w:sz w:val="20"/>
              </w:rPr>
            </w:pPr>
            <w:r w:rsidRPr="00961710">
              <w:rPr>
                <w:rFonts w:ascii="Arial" w:hAnsi="Arial" w:cs="Arial"/>
                <w:color w:val="auto"/>
                <w:sz w:val="20"/>
              </w:rPr>
              <w:t>PSO*7*385</w:t>
            </w:r>
          </w:p>
          <w:p w:rsidR="00033ECC" w:rsidRPr="00961710" w:rsidRDefault="00033ECC" w:rsidP="00961710">
            <w:pPr>
              <w:pStyle w:val="Manual-bodytext"/>
              <w:spacing w:before="60" w:after="40" w:line="240" w:lineRule="exact"/>
              <w:rPr>
                <w:rFonts w:ascii="Arial" w:hAnsi="Arial" w:cs="Arial"/>
                <w:sz w:val="20"/>
              </w:rPr>
            </w:pPr>
            <w:r w:rsidRPr="00961710">
              <w:rPr>
                <w:rFonts w:ascii="Arial" w:hAnsi="Arial" w:cs="Arial"/>
                <w:color w:val="auto"/>
                <w:sz w:val="20"/>
              </w:rPr>
              <w:t>PSO*7*359</w:t>
            </w:r>
          </w:p>
        </w:tc>
        <w:tc>
          <w:tcPr>
            <w:tcW w:w="3583" w:type="pct"/>
            <w:vAlign w:val="center"/>
          </w:tcPr>
          <w:p w:rsidR="00033ECC" w:rsidRPr="00961710" w:rsidRDefault="00033ECC" w:rsidP="007D7BA5">
            <w:pPr>
              <w:pStyle w:val="TableText"/>
              <w:rPr>
                <w:rFonts w:ascii="Arial" w:hAnsi="Arial" w:cs="Arial"/>
                <w:color w:val="auto"/>
                <w:sz w:val="20"/>
              </w:rPr>
            </w:pPr>
            <w:r w:rsidRPr="00961710">
              <w:rPr>
                <w:rFonts w:ascii="Arial" w:hAnsi="Arial" w:cs="Arial"/>
                <w:color w:val="auto"/>
                <w:sz w:val="20"/>
              </w:rPr>
              <w:t>Added signature alert</w:t>
            </w:r>
          </w:p>
          <w:p w:rsidR="00033ECC" w:rsidRPr="00961710" w:rsidRDefault="00033ECC" w:rsidP="00B62C66">
            <w:pPr>
              <w:pStyle w:val="BodyText"/>
              <w:rPr>
                <w:rFonts w:ascii="Arial" w:hAnsi="Arial" w:cs="Arial"/>
                <w:sz w:val="20"/>
              </w:rPr>
            </w:pPr>
            <w:r w:rsidRPr="00961710">
              <w:rPr>
                <w:rFonts w:ascii="Arial" w:hAnsi="Arial" w:cs="Arial"/>
                <w:sz w:val="20"/>
              </w:rPr>
              <w:t>Expanded ECME Numbers to twelve digits</w:t>
            </w:r>
          </w:p>
          <w:p w:rsidR="00033ECC" w:rsidRPr="00961710" w:rsidRDefault="00033ECC" w:rsidP="007D7BA5">
            <w:pPr>
              <w:pStyle w:val="TableText"/>
              <w:rPr>
                <w:rFonts w:ascii="Arial" w:hAnsi="Arial" w:cs="Arial"/>
                <w:color w:val="auto"/>
                <w:sz w:val="20"/>
              </w:rPr>
            </w:pPr>
            <w:r w:rsidRPr="00961710">
              <w:rPr>
                <w:rFonts w:ascii="Arial" w:hAnsi="Arial" w:cs="Arial"/>
                <w:color w:val="auto"/>
                <w:sz w:val="20"/>
              </w:rPr>
              <w:t>Corrected typos</w:t>
            </w:r>
          </w:p>
          <w:p w:rsidR="00033ECC" w:rsidRPr="00961710" w:rsidRDefault="00033ECC" w:rsidP="007D7BA5">
            <w:pPr>
              <w:pStyle w:val="TableText"/>
              <w:rPr>
                <w:rFonts w:ascii="Arial" w:hAnsi="Arial" w:cs="Arial"/>
                <w:color w:val="auto"/>
                <w:sz w:val="20"/>
              </w:rPr>
            </w:pPr>
            <w:r w:rsidRPr="00961710">
              <w:rPr>
                <w:rFonts w:ascii="Arial" w:hAnsi="Arial" w:cs="Arial"/>
                <w:color w:val="auto"/>
                <w:sz w:val="20"/>
              </w:rPr>
              <w:t>Updated wording on p. 34 from “a message” to “messages”</w:t>
            </w:r>
          </w:p>
          <w:p w:rsidR="00033ECC" w:rsidRPr="00961710" w:rsidRDefault="00033ECC" w:rsidP="007D7BA5">
            <w:pPr>
              <w:pStyle w:val="TableText"/>
              <w:rPr>
                <w:rFonts w:ascii="Arial" w:hAnsi="Arial" w:cs="Arial"/>
                <w:color w:val="auto"/>
                <w:sz w:val="20"/>
              </w:rPr>
            </w:pPr>
            <w:r w:rsidRPr="00961710">
              <w:rPr>
                <w:rFonts w:ascii="Arial" w:hAnsi="Arial" w:cs="Arial"/>
                <w:color w:val="auto"/>
                <w:sz w:val="20"/>
              </w:rPr>
              <w:t>Updated Service Code values</w:t>
            </w:r>
          </w:p>
          <w:p w:rsidR="00033ECC" w:rsidRPr="00961710" w:rsidRDefault="00033ECC" w:rsidP="007D7BA5">
            <w:pPr>
              <w:pStyle w:val="TableText"/>
              <w:rPr>
                <w:rFonts w:ascii="Arial" w:hAnsi="Arial" w:cs="Arial"/>
                <w:color w:val="auto"/>
                <w:sz w:val="20"/>
              </w:rPr>
            </w:pPr>
            <w:r w:rsidRPr="00961710">
              <w:rPr>
                <w:rFonts w:ascii="Arial" w:hAnsi="Arial" w:cs="Arial"/>
                <w:color w:val="auto"/>
                <w:sz w:val="20"/>
              </w:rPr>
              <w:t>Added CHAMPVA functionality</w:t>
            </w:r>
          </w:p>
          <w:p w:rsidR="00033ECC" w:rsidRPr="00961710" w:rsidRDefault="00033ECC" w:rsidP="007D7BA5">
            <w:pPr>
              <w:pStyle w:val="TableText"/>
              <w:rPr>
                <w:rFonts w:ascii="Arial" w:hAnsi="Arial" w:cs="Arial"/>
                <w:color w:val="auto"/>
                <w:sz w:val="20"/>
              </w:rPr>
            </w:pPr>
            <w:r w:rsidRPr="00961710">
              <w:rPr>
                <w:rFonts w:ascii="Arial" w:hAnsi="Arial" w:cs="Arial"/>
                <w:color w:val="auto"/>
                <w:sz w:val="20"/>
              </w:rPr>
              <w:lastRenderedPageBreak/>
              <w:t>Added TRICARE to Glossary</w:t>
            </w:r>
          </w:p>
          <w:p w:rsidR="00033ECC" w:rsidRPr="00961710" w:rsidRDefault="00033ECC" w:rsidP="007D7BA5">
            <w:pPr>
              <w:pStyle w:val="TableText"/>
              <w:rPr>
                <w:rFonts w:ascii="Arial" w:hAnsi="Arial" w:cs="Arial"/>
                <w:color w:val="auto"/>
                <w:sz w:val="20"/>
              </w:rPr>
            </w:pPr>
            <w:r w:rsidRPr="00961710">
              <w:rPr>
                <w:rFonts w:ascii="Arial" w:hAnsi="Arial" w:cs="Arial"/>
                <w:color w:val="auto"/>
                <w:sz w:val="20"/>
              </w:rPr>
              <w:t>Added CHAMPVA to Glossary</w:t>
            </w:r>
          </w:p>
          <w:p w:rsidR="00033ECC" w:rsidRPr="00961710" w:rsidRDefault="00033ECC" w:rsidP="007D7BA5">
            <w:pPr>
              <w:pStyle w:val="TableText"/>
              <w:rPr>
                <w:rFonts w:ascii="Arial" w:hAnsi="Arial" w:cs="Arial"/>
                <w:color w:val="auto"/>
                <w:sz w:val="20"/>
              </w:rPr>
            </w:pPr>
            <w:r w:rsidRPr="00961710">
              <w:rPr>
                <w:rFonts w:ascii="Arial" w:hAnsi="Arial" w:cs="Arial"/>
                <w:color w:val="auto"/>
                <w:sz w:val="20"/>
              </w:rPr>
              <w:t>(S. Spence, PM; C. Smith, Tech Writer)</w:t>
            </w:r>
          </w:p>
        </w:tc>
      </w:tr>
      <w:tr w:rsidR="00033ECC" w:rsidRPr="00961710" w:rsidTr="00033ECC">
        <w:tc>
          <w:tcPr>
            <w:tcW w:w="669" w:type="pct"/>
            <w:tcMar>
              <w:left w:w="58" w:type="dxa"/>
              <w:right w:w="58" w:type="dxa"/>
            </w:tcMar>
            <w:vAlign w:val="center"/>
          </w:tcPr>
          <w:p w:rsidR="00033ECC" w:rsidRPr="00961710" w:rsidRDefault="00033ECC" w:rsidP="00961710">
            <w:pPr>
              <w:pStyle w:val="BodyText"/>
              <w:rPr>
                <w:rFonts w:ascii="Arial" w:hAnsi="Arial" w:cs="Arial"/>
                <w:sz w:val="20"/>
              </w:rPr>
            </w:pPr>
            <w:r w:rsidRPr="00961710">
              <w:rPr>
                <w:rFonts w:ascii="Arial" w:hAnsi="Arial" w:cs="Arial"/>
                <w:sz w:val="20"/>
              </w:rPr>
              <w:lastRenderedPageBreak/>
              <w:t>04/2011</w:t>
            </w:r>
          </w:p>
        </w:tc>
        <w:tc>
          <w:tcPr>
            <w:tcW w:w="748" w:type="pct"/>
            <w:vAlign w:val="center"/>
          </w:tcPr>
          <w:p w:rsidR="00033ECC" w:rsidRPr="00961710" w:rsidRDefault="00033ECC" w:rsidP="00961710">
            <w:pPr>
              <w:pStyle w:val="Manual-bodytext"/>
              <w:spacing w:before="60" w:after="40" w:line="240" w:lineRule="exact"/>
              <w:rPr>
                <w:rFonts w:ascii="Arial" w:hAnsi="Arial" w:cs="Arial"/>
                <w:sz w:val="20"/>
              </w:rPr>
            </w:pPr>
            <w:r w:rsidRPr="00961710">
              <w:rPr>
                <w:rFonts w:ascii="Arial" w:hAnsi="Arial" w:cs="Arial"/>
                <w:sz w:val="20"/>
              </w:rPr>
              <w:t>PSO*7*251</w:t>
            </w:r>
          </w:p>
        </w:tc>
        <w:tc>
          <w:tcPr>
            <w:tcW w:w="3583" w:type="pct"/>
            <w:vAlign w:val="center"/>
          </w:tcPr>
          <w:p w:rsidR="00033ECC" w:rsidRPr="00961710" w:rsidRDefault="00033ECC" w:rsidP="007D7BA5">
            <w:pPr>
              <w:pStyle w:val="TableText"/>
              <w:rPr>
                <w:rFonts w:ascii="Arial" w:hAnsi="Arial" w:cs="Arial"/>
                <w:sz w:val="20"/>
              </w:rPr>
            </w:pPr>
            <w:r w:rsidRPr="00961710">
              <w:rPr>
                <w:rFonts w:ascii="Arial" w:hAnsi="Arial" w:cs="Arial"/>
                <w:sz w:val="20"/>
              </w:rPr>
              <w:t>The following changes are included in this patch:</w:t>
            </w:r>
          </w:p>
          <w:p w:rsidR="00033ECC" w:rsidRPr="00961710" w:rsidRDefault="00033ECC" w:rsidP="007D7BA5">
            <w:pPr>
              <w:spacing w:before="40" w:after="40"/>
              <w:rPr>
                <w:rFonts w:ascii="Arial" w:hAnsi="Arial" w:cs="Arial"/>
                <w:sz w:val="20"/>
                <w:szCs w:val="20"/>
              </w:rPr>
            </w:pPr>
            <w:r w:rsidRPr="00961710">
              <w:rPr>
                <w:rFonts w:ascii="Arial" w:hAnsi="Arial" w:cs="Arial"/>
                <w:sz w:val="20"/>
                <w:szCs w:val="20"/>
              </w:rPr>
              <w:t>-Updated Revision History</w:t>
            </w:r>
          </w:p>
          <w:p w:rsidR="00033ECC" w:rsidRPr="00961710" w:rsidRDefault="00033ECC" w:rsidP="007D7BA5">
            <w:pPr>
              <w:spacing w:before="40" w:after="40"/>
              <w:rPr>
                <w:rFonts w:ascii="Arial" w:hAnsi="Arial" w:cs="Arial"/>
                <w:sz w:val="20"/>
                <w:szCs w:val="20"/>
              </w:rPr>
            </w:pPr>
            <w:r w:rsidRPr="00961710">
              <w:rPr>
                <w:rFonts w:ascii="Arial" w:hAnsi="Arial" w:cs="Arial"/>
                <w:sz w:val="20"/>
                <w:szCs w:val="20"/>
              </w:rPr>
              <w:t>-Updated Table of Contents</w:t>
            </w:r>
          </w:p>
          <w:p w:rsidR="00033ECC" w:rsidRPr="00961710" w:rsidRDefault="00033ECC" w:rsidP="007D7BA5">
            <w:pPr>
              <w:pStyle w:val="TableText"/>
              <w:rPr>
                <w:rFonts w:ascii="Arial" w:hAnsi="Arial" w:cs="Arial"/>
                <w:sz w:val="20"/>
              </w:rPr>
            </w:pPr>
            <w:r w:rsidRPr="00961710">
              <w:rPr>
                <w:rFonts w:ascii="Arial" w:hAnsi="Arial" w:cs="Arial"/>
                <w:sz w:val="20"/>
              </w:rPr>
              <w:t>-Outpatient List Manager Screen Views</w:t>
            </w:r>
          </w:p>
          <w:p w:rsidR="00033ECC" w:rsidRPr="00961710" w:rsidRDefault="00033ECC" w:rsidP="007D7BA5">
            <w:pPr>
              <w:pStyle w:val="TableText"/>
              <w:rPr>
                <w:rFonts w:ascii="Arial" w:hAnsi="Arial" w:cs="Arial"/>
                <w:sz w:val="20"/>
              </w:rPr>
            </w:pPr>
            <w:r w:rsidRPr="00961710">
              <w:rPr>
                <w:rFonts w:ascii="Arial" w:hAnsi="Arial" w:cs="Arial"/>
                <w:sz w:val="20"/>
              </w:rPr>
              <w:t>-Added HP and H to Hold Status, and Added DF,DE,DP,DD and DA</w:t>
            </w:r>
          </w:p>
          <w:p w:rsidR="00033ECC" w:rsidRPr="00961710" w:rsidRDefault="00033ECC" w:rsidP="007D7BA5">
            <w:pPr>
              <w:pStyle w:val="TableText"/>
              <w:rPr>
                <w:rFonts w:ascii="Arial" w:hAnsi="Arial" w:cs="Arial"/>
                <w:sz w:val="20"/>
              </w:rPr>
            </w:pPr>
            <w:r w:rsidRPr="00961710">
              <w:rPr>
                <w:rFonts w:ascii="Arial" w:hAnsi="Arial" w:cs="Arial"/>
                <w:sz w:val="20"/>
              </w:rPr>
              <w:t>-Added Intervention menu hidden action information</w:t>
            </w:r>
          </w:p>
          <w:p w:rsidR="00033ECC" w:rsidRPr="00961710" w:rsidRDefault="00033ECC" w:rsidP="007D7BA5">
            <w:pPr>
              <w:pStyle w:val="TableText"/>
              <w:rPr>
                <w:rFonts w:ascii="Arial" w:hAnsi="Arial" w:cs="Arial"/>
                <w:sz w:val="20"/>
              </w:rPr>
            </w:pPr>
            <w:r w:rsidRPr="00961710">
              <w:rPr>
                <w:rFonts w:ascii="Arial" w:hAnsi="Arial" w:cs="Arial"/>
                <w:sz w:val="20"/>
              </w:rPr>
              <w:t>-Added DF,DE,DP,DD and DA, and Added HP and H to Hold Status</w:t>
            </w:r>
          </w:p>
          <w:p w:rsidR="00033ECC" w:rsidRPr="00961710" w:rsidRDefault="00033ECC" w:rsidP="007D7BA5">
            <w:pPr>
              <w:pStyle w:val="TableText"/>
              <w:rPr>
                <w:rFonts w:ascii="Arial" w:hAnsi="Arial" w:cs="Arial"/>
                <w:sz w:val="20"/>
              </w:rPr>
            </w:pPr>
            <w:r w:rsidRPr="00961710">
              <w:rPr>
                <w:rFonts w:ascii="Arial" w:hAnsi="Arial" w:cs="Arial"/>
                <w:sz w:val="20"/>
              </w:rPr>
              <w:t>-Replaced Medication Short Profile</w:t>
            </w:r>
          </w:p>
          <w:p w:rsidR="00033ECC" w:rsidRPr="00961710" w:rsidRDefault="00033ECC" w:rsidP="007D7BA5">
            <w:pPr>
              <w:pStyle w:val="TableText"/>
              <w:rPr>
                <w:rFonts w:ascii="Arial" w:hAnsi="Arial" w:cs="Arial"/>
                <w:sz w:val="20"/>
              </w:rPr>
            </w:pPr>
            <w:r w:rsidRPr="00961710">
              <w:rPr>
                <w:rFonts w:ascii="Arial" w:hAnsi="Arial" w:cs="Arial"/>
                <w:sz w:val="20"/>
              </w:rPr>
              <w:t xml:space="preserve">-Added </w:t>
            </w:r>
            <w:r w:rsidRPr="00961710">
              <w:rPr>
                <w:rFonts w:ascii="Arial" w:eastAsia="Times New Roman" w:hAnsi="Arial" w:cs="Arial"/>
                <w:sz w:val="20"/>
              </w:rPr>
              <w:t>Intervention menu hidden action</w:t>
            </w:r>
            <w:r w:rsidRPr="00961710">
              <w:rPr>
                <w:rFonts w:ascii="Arial" w:hAnsi="Arial" w:cs="Arial"/>
                <w:sz w:val="20"/>
              </w:rPr>
              <w:t xml:space="preserve"> information</w:t>
            </w:r>
          </w:p>
          <w:p w:rsidR="00033ECC" w:rsidRPr="00961710" w:rsidRDefault="00033ECC" w:rsidP="007D7BA5">
            <w:pPr>
              <w:pStyle w:val="TableText"/>
              <w:rPr>
                <w:rFonts w:ascii="Arial" w:hAnsi="Arial" w:cs="Arial"/>
                <w:sz w:val="20"/>
                <w:lang w:eastAsia="zh-CN"/>
              </w:rPr>
            </w:pPr>
            <w:r w:rsidRPr="00961710">
              <w:rPr>
                <w:rFonts w:ascii="Arial" w:hAnsi="Arial" w:cs="Arial"/>
                <w:sz w:val="20"/>
              </w:rPr>
              <w:t>-Inserted enhanced Order checks, Outpatient Pharmacy generated order checks</w:t>
            </w:r>
          </w:p>
          <w:p w:rsidR="00033ECC" w:rsidRPr="00961710" w:rsidRDefault="00033ECC" w:rsidP="007D7BA5">
            <w:pPr>
              <w:pStyle w:val="TableText"/>
              <w:rPr>
                <w:rFonts w:ascii="Arial" w:hAnsi="Arial" w:cs="Arial"/>
                <w:sz w:val="20"/>
              </w:rPr>
            </w:pPr>
            <w:r w:rsidRPr="00961710">
              <w:rPr>
                <w:rFonts w:ascii="Arial" w:hAnsi="Arial" w:cs="Arial"/>
                <w:sz w:val="20"/>
              </w:rPr>
              <w:t>-Added IN to Screen Scrape</w:t>
            </w:r>
          </w:p>
          <w:p w:rsidR="00033ECC" w:rsidRPr="00961710" w:rsidRDefault="00033ECC" w:rsidP="007D7BA5">
            <w:pPr>
              <w:pStyle w:val="TableText"/>
              <w:rPr>
                <w:rFonts w:ascii="Arial" w:hAnsi="Arial" w:cs="Arial"/>
                <w:sz w:val="20"/>
              </w:rPr>
            </w:pPr>
            <w:r w:rsidRPr="00961710">
              <w:rPr>
                <w:rFonts w:ascii="Arial" w:hAnsi="Arial" w:cs="Arial"/>
                <w:sz w:val="20"/>
              </w:rPr>
              <w:t>-Modified New Order Screen Scrape</w:t>
            </w:r>
          </w:p>
          <w:p w:rsidR="00033ECC" w:rsidRPr="00961710" w:rsidRDefault="00033ECC" w:rsidP="007D7BA5">
            <w:pPr>
              <w:pStyle w:val="TableText"/>
              <w:rPr>
                <w:rFonts w:ascii="Arial" w:hAnsi="Arial" w:cs="Arial"/>
                <w:sz w:val="20"/>
                <w:lang w:eastAsia="zh-CN"/>
              </w:rPr>
            </w:pPr>
            <w:r w:rsidRPr="00961710">
              <w:rPr>
                <w:rFonts w:ascii="Arial" w:hAnsi="Arial" w:cs="Arial"/>
                <w:sz w:val="20"/>
                <w:lang w:eastAsia="zh-CN"/>
              </w:rPr>
              <w:t>-Updated Entering a New Order, Added Allergy/ADR, Therapeutic Duplication, and CPRS Order Checks</w:t>
            </w:r>
          </w:p>
          <w:p w:rsidR="00033ECC" w:rsidRPr="00961710" w:rsidRDefault="00033ECC" w:rsidP="007D7BA5">
            <w:pPr>
              <w:spacing w:before="60" w:after="60"/>
              <w:rPr>
                <w:rFonts w:ascii="Arial" w:eastAsia="Times New Roman" w:hAnsi="Arial" w:cs="Arial"/>
                <w:color w:val="auto"/>
                <w:sz w:val="20"/>
                <w:szCs w:val="20"/>
              </w:rPr>
            </w:pPr>
            <w:r w:rsidRPr="00961710">
              <w:rPr>
                <w:rFonts w:ascii="Arial" w:eastAsia="Times New Roman" w:hAnsi="Arial" w:cs="Arial"/>
                <w:color w:val="auto"/>
                <w:sz w:val="20"/>
                <w:szCs w:val="20"/>
              </w:rPr>
              <w:t>-Duplicate Drug examples</w:t>
            </w:r>
          </w:p>
          <w:p w:rsidR="00033ECC" w:rsidRPr="00961710" w:rsidRDefault="00033ECC" w:rsidP="007D7BA5">
            <w:pPr>
              <w:spacing w:before="60" w:after="60"/>
              <w:rPr>
                <w:rFonts w:ascii="Arial" w:eastAsia="Times New Roman" w:hAnsi="Arial" w:cs="Arial"/>
                <w:color w:val="auto"/>
                <w:sz w:val="20"/>
                <w:szCs w:val="20"/>
              </w:rPr>
            </w:pPr>
            <w:r w:rsidRPr="00961710">
              <w:rPr>
                <w:rFonts w:ascii="Arial" w:eastAsia="Times New Roman" w:hAnsi="Arial" w:cs="Arial"/>
                <w:color w:val="auto"/>
                <w:sz w:val="20"/>
                <w:szCs w:val="20"/>
              </w:rPr>
              <w:t>-Duplicate Drug examples</w:t>
            </w:r>
          </w:p>
          <w:p w:rsidR="00033ECC" w:rsidRPr="00961710" w:rsidRDefault="00033ECC" w:rsidP="007D7BA5">
            <w:pPr>
              <w:pStyle w:val="TableText"/>
              <w:rPr>
                <w:rFonts w:ascii="Arial" w:hAnsi="Arial" w:cs="Arial"/>
                <w:sz w:val="20"/>
              </w:rPr>
            </w:pPr>
            <w:r w:rsidRPr="00961710">
              <w:rPr>
                <w:rFonts w:ascii="Arial" w:hAnsi="Arial" w:cs="Arial"/>
                <w:sz w:val="20"/>
              </w:rPr>
              <w:t>-CPRS Order Checks – How They Work</w:t>
            </w:r>
          </w:p>
          <w:p w:rsidR="00033ECC" w:rsidRPr="00961710" w:rsidRDefault="00033ECC" w:rsidP="007D7BA5">
            <w:pPr>
              <w:pStyle w:val="TableText"/>
              <w:rPr>
                <w:rFonts w:ascii="Arial" w:hAnsi="Arial" w:cs="Arial"/>
                <w:sz w:val="20"/>
              </w:rPr>
            </w:pPr>
            <w:r w:rsidRPr="00961710">
              <w:rPr>
                <w:rFonts w:ascii="Arial" w:hAnsi="Arial" w:cs="Arial"/>
                <w:sz w:val="20"/>
              </w:rPr>
              <w:t>-Error Messages</w:t>
            </w:r>
          </w:p>
          <w:p w:rsidR="00033ECC" w:rsidRPr="00961710" w:rsidRDefault="00033ECC" w:rsidP="007D7BA5">
            <w:pPr>
              <w:rPr>
                <w:rFonts w:ascii="Arial" w:hAnsi="Arial" w:cs="Arial"/>
                <w:sz w:val="20"/>
                <w:szCs w:val="20"/>
              </w:rPr>
            </w:pPr>
            <w:r w:rsidRPr="00961710">
              <w:rPr>
                <w:rFonts w:ascii="Arial" w:hAnsi="Arial" w:cs="Arial"/>
                <w:sz w:val="20"/>
                <w:szCs w:val="20"/>
              </w:rPr>
              <w:t>-Added API, DATUP, DIF, DoD, ETC, FDB, HDR-Hx, and HDR-IMS to the Glossary, and updated page numbering</w:t>
            </w:r>
          </w:p>
          <w:p w:rsidR="00033ECC" w:rsidRPr="00961710" w:rsidRDefault="00033ECC" w:rsidP="007D7BA5">
            <w:pPr>
              <w:pStyle w:val="TableText"/>
              <w:rPr>
                <w:rFonts w:ascii="Arial" w:hAnsi="Arial" w:cs="Arial"/>
                <w:sz w:val="20"/>
              </w:rPr>
            </w:pPr>
            <w:r w:rsidRPr="00961710">
              <w:rPr>
                <w:rFonts w:ascii="Arial" w:hAnsi="Arial" w:cs="Arial"/>
                <w:sz w:val="20"/>
              </w:rPr>
              <w:t xml:space="preserve">-Updated Index to include Enhanced Drug-Drug Interactions, Duplicate Drug Order Check, Allergy/ADR Order Check Display, </w:t>
            </w:r>
            <w:r w:rsidRPr="00961710">
              <w:rPr>
                <w:rFonts w:ascii="Arial" w:hAnsi="Arial" w:cs="Arial"/>
                <w:sz w:val="20"/>
                <w:lang w:eastAsia="zh-CN"/>
              </w:rPr>
              <w:t>Therapeutic Duplication,</w:t>
            </w:r>
            <w:r w:rsidRPr="00961710">
              <w:rPr>
                <w:rFonts w:ascii="Arial" w:hAnsi="Arial" w:cs="Arial"/>
                <w:sz w:val="20"/>
              </w:rPr>
              <w:t xml:space="preserve"> and CPRS Order Checks, and updated page numbering</w:t>
            </w:r>
          </w:p>
          <w:p w:rsidR="00033ECC" w:rsidRPr="00961710" w:rsidRDefault="00033ECC" w:rsidP="007D7BA5">
            <w:pPr>
              <w:pStyle w:val="TableText"/>
              <w:rPr>
                <w:rFonts w:ascii="Arial" w:hAnsi="Arial" w:cs="Arial"/>
                <w:sz w:val="20"/>
                <w:lang w:eastAsia="zh-CN"/>
              </w:rPr>
            </w:pPr>
            <w:r w:rsidRPr="00961710">
              <w:rPr>
                <w:rFonts w:ascii="Arial" w:hAnsi="Arial" w:cs="Arial"/>
                <w:sz w:val="20"/>
              </w:rPr>
              <w:t xml:space="preserve"> (H. Whitney, Developer, S. Heiress, Tech Writer)</w:t>
            </w:r>
          </w:p>
        </w:tc>
      </w:tr>
      <w:tr w:rsidR="00033ECC" w:rsidRPr="00961710" w:rsidTr="00033ECC">
        <w:tc>
          <w:tcPr>
            <w:tcW w:w="669" w:type="pct"/>
            <w:tcMar>
              <w:left w:w="58" w:type="dxa"/>
              <w:right w:w="58" w:type="dxa"/>
            </w:tcMar>
            <w:vAlign w:val="center"/>
          </w:tcPr>
          <w:p w:rsidR="00033ECC" w:rsidRPr="00961710" w:rsidRDefault="00033ECC" w:rsidP="00961710">
            <w:pPr>
              <w:pStyle w:val="BodyText"/>
              <w:rPr>
                <w:rFonts w:ascii="Arial" w:hAnsi="Arial" w:cs="Arial"/>
                <w:sz w:val="20"/>
              </w:rPr>
            </w:pPr>
            <w:r w:rsidRPr="00961710">
              <w:rPr>
                <w:rFonts w:ascii="Arial" w:hAnsi="Arial" w:cs="Arial"/>
                <w:sz w:val="20"/>
              </w:rPr>
              <w:t>10/2009</w:t>
            </w:r>
          </w:p>
        </w:tc>
        <w:tc>
          <w:tcPr>
            <w:tcW w:w="748" w:type="pct"/>
            <w:vAlign w:val="center"/>
          </w:tcPr>
          <w:p w:rsidR="00033ECC" w:rsidRPr="00961710" w:rsidRDefault="00033ECC" w:rsidP="00961710">
            <w:pPr>
              <w:pStyle w:val="Manual-bodytext"/>
              <w:spacing w:before="60" w:after="40" w:line="240" w:lineRule="exact"/>
              <w:rPr>
                <w:rFonts w:ascii="Arial" w:hAnsi="Arial" w:cs="Arial"/>
                <w:sz w:val="20"/>
              </w:rPr>
            </w:pPr>
            <w:r w:rsidRPr="00961710">
              <w:rPr>
                <w:rFonts w:ascii="Arial" w:hAnsi="Arial" w:cs="Arial"/>
                <w:sz w:val="20"/>
              </w:rPr>
              <w:t>PSO*7*326</w:t>
            </w:r>
          </w:p>
        </w:tc>
        <w:tc>
          <w:tcPr>
            <w:tcW w:w="3583" w:type="pct"/>
            <w:vAlign w:val="center"/>
          </w:tcPr>
          <w:p w:rsidR="00033ECC" w:rsidRPr="00961710" w:rsidRDefault="00033ECC" w:rsidP="007D7BA5">
            <w:pPr>
              <w:rPr>
                <w:rFonts w:ascii="Arial" w:hAnsi="Arial" w:cs="Arial"/>
                <w:sz w:val="20"/>
                <w:szCs w:val="20"/>
              </w:rPr>
            </w:pPr>
            <w:r w:rsidRPr="00961710">
              <w:rPr>
                <w:rFonts w:ascii="Arial" w:hAnsi="Arial" w:cs="Arial"/>
                <w:sz w:val="20"/>
                <w:szCs w:val="20"/>
              </w:rPr>
              <w:t>The Social Security Number was removed from print outs given to patients. The patient lookup has been expanded to include the ability to look up by prescription number or wand a barcode with the prescription from many options.</w:t>
            </w:r>
          </w:p>
          <w:p w:rsidR="00033ECC" w:rsidRPr="00961710" w:rsidRDefault="00033ECC" w:rsidP="00B62C66">
            <w:pPr>
              <w:pStyle w:val="BodyText"/>
              <w:rPr>
                <w:rFonts w:ascii="Arial" w:hAnsi="Arial" w:cs="Arial"/>
                <w:sz w:val="20"/>
              </w:rPr>
            </w:pPr>
            <w:r w:rsidRPr="00961710">
              <w:rPr>
                <w:rFonts w:ascii="Arial" w:hAnsi="Arial" w:cs="Arial"/>
                <w:sz w:val="20"/>
              </w:rPr>
              <w:t>(E. Wright, PM; S. B. Gilbert, Tech Writer)</w:t>
            </w:r>
          </w:p>
        </w:tc>
      </w:tr>
      <w:tr w:rsidR="00033ECC" w:rsidRPr="00961710" w:rsidTr="00033ECC">
        <w:tc>
          <w:tcPr>
            <w:tcW w:w="669" w:type="pct"/>
            <w:tcMar>
              <w:left w:w="58" w:type="dxa"/>
              <w:right w:w="58" w:type="dxa"/>
            </w:tcMar>
            <w:vAlign w:val="center"/>
          </w:tcPr>
          <w:p w:rsidR="00033ECC" w:rsidRPr="00961710" w:rsidRDefault="00033ECC" w:rsidP="00961710">
            <w:pPr>
              <w:pStyle w:val="BodyText"/>
              <w:rPr>
                <w:rFonts w:ascii="Arial" w:hAnsi="Arial" w:cs="Arial"/>
                <w:sz w:val="20"/>
              </w:rPr>
            </w:pPr>
            <w:r w:rsidRPr="00961710">
              <w:rPr>
                <w:rFonts w:ascii="Arial" w:hAnsi="Arial" w:cs="Arial"/>
                <w:sz w:val="20"/>
              </w:rPr>
              <w:t>08/2009</w:t>
            </w:r>
          </w:p>
        </w:tc>
        <w:tc>
          <w:tcPr>
            <w:tcW w:w="748" w:type="pct"/>
            <w:vAlign w:val="center"/>
          </w:tcPr>
          <w:p w:rsidR="00033ECC" w:rsidRPr="00961710" w:rsidRDefault="00033ECC" w:rsidP="00961710">
            <w:pPr>
              <w:pStyle w:val="Manual-bodytext"/>
              <w:spacing w:before="60" w:after="40" w:line="240" w:lineRule="exact"/>
              <w:rPr>
                <w:rFonts w:ascii="Arial" w:hAnsi="Arial" w:cs="Arial"/>
                <w:sz w:val="20"/>
              </w:rPr>
            </w:pPr>
            <w:r w:rsidRPr="00961710">
              <w:rPr>
                <w:rFonts w:ascii="Arial" w:hAnsi="Arial" w:cs="Arial"/>
                <w:sz w:val="20"/>
              </w:rPr>
              <w:t>PSO*7*320</w:t>
            </w:r>
          </w:p>
        </w:tc>
        <w:tc>
          <w:tcPr>
            <w:tcW w:w="3583" w:type="pct"/>
            <w:vAlign w:val="center"/>
          </w:tcPr>
          <w:p w:rsidR="00033ECC" w:rsidRPr="00961710" w:rsidRDefault="00033ECC" w:rsidP="00B62C66">
            <w:pPr>
              <w:pStyle w:val="BodyText"/>
              <w:rPr>
                <w:rFonts w:ascii="Arial" w:hAnsi="Arial" w:cs="Arial"/>
                <w:sz w:val="20"/>
              </w:rPr>
            </w:pPr>
            <w:r w:rsidRPr="00961710">
              <w:rPr>
                <w:rFonts w:ascii="Arial" w:hAnsi="Arial" w:cs="Arial"/>
                <w:sz w:val="20"/>
              </w:rPr>
              <w:t>The following changes are included in this patch.</w:t>
            </w:r>
          </w:p>
          <w:p w:rsidR="00033ECC" w:rsidRPr="00961710" w:rsidRDefault="00033ECC" w:rsidP="00B62C66">
            <w:pPr>
              <w:pStyle w:val="BodyText"/>
              <w:numPr>
                <w:ilvl w:val="0"/>
                <w:numId w:val="32"/>
              </w:numPr>
              <w:rPr>
                <w:rFonts w:ascii="Arial" w:hAnsi="Arial" w:cs="Arial"/>
                <w:sz w:val="20"/>
              </w:rPr>
            </w:pPr>
            <w:r w:rsidRPr="00961710">
              <w:rPr>
                <w:rFonts w:ascii="Arial" w:hAnsi="Arial" w:cs="Arial"/>
                <w:sz w:val="20"/>
              </w:rPr>
              <w:t>Remote Data prompt, notification, and screen have been added.</w:t>
            </w:r>
          </w:p>
          <w:p w:rsidR="00033ECC" w:rsidRPr="00961710" w:rsidRDefault="00033ECC" w:rsidP="00B62C66">
            <w:pPr>
              <w:pStyle w:val="BodyText"/>
              <w:numPr>
                <w:ilvl w:val="0"/>
                <w:numId w:val="32"/>
              </w:numPr>
              <w:rPr>
                <w:rFonts w:ascii="Arial" w:hAnsi="Arial" w:cs="Arial"/>
                <w:sz w:val="20"/>
              </w:rPr>
            </w:pPr>
            <w:r w:rsidRPr="00961710">
              <w:rPr>
                <w:rFonts w:ascii="Arial" w:hAnsi="Arial" w:cs="Arial"/>
                <w:sz w:val="20"/>
              </w:rPr>
              <w:t>A hidden action, DR [Display Remote], has been added.</w:t>
            </w:r>
          </w:p>
          <w:p w:rsidR="00033ECC" w:rsidRPr="00961710" w:rsidRDefault="00033ECC" w:rsidP="00B62C66">
            <w:pPr>
              <w:pStyle w:val="BodyText"/>
              <w:numPr>
                <w:ilvl w:val="0"/>
                <w:numId w:val="32"/>
              </w:numPr>
              <w:rPr>
                <w:rFonts w:ascii="Arial" w:hAnsi="Arial" w:cs="Arial"/>
                <w:sz w:val="20"/>
              </w:rPr>
            </w:pPr>
            <w:r w:rsidRPr="00961710">
              <w:rPr>
                <w:rFonts w:ascii="Arial" w:hAnsi="Arial" w:cs="Arial"/>
                <w:sz w:val="20"/>
              </w:rPr>
              <w:t>"THIS PATIENT HAS PRESCRIPTIONS AT OTHER FACILITIES" prints at the end of the Pull Early from Suspense report.</w:t>
            </w:r>
          </w:p>
          <w:p w:rsidR="00033ECC" w:rsidRPr="00961710" w:rsidRDefault="00033ECC" w:rsidP="00B62C66">
            <w:pPr>
              <w:pStyle w:val="BodyText"/>
              <w:rPr>
                <w:rFonts w:ascii="Arial" w:hAnsi="Arial" w:cs="Arial"/>
                <w:sz w:val="20"/>
              </w:rPr>
            </w:pPr>
            <w:r w:rsidRPr="00961710">
              <w:rPr>
                <w:rFonts w:ascii="Arial" w:hAnsi="Arial" w:cs="Arial"/>
                <w:sz w:val="20"/>
              </w:rPr>
              <w:t>(G. Tucker, PM; S. B. Scudder, Tech Writer)</w:t>
            </w:r>
          </w:p>
        </w:tc>
      </w:tr>
    </w:tbl>
    <w:p w:rsidR="002D1D0F" w:rsidRPr="0091005D" w:rsidRDefault="002D1D0F" w:rsidP="00B62C66">
      <w:pPr>
        <w:pStyle w:val="BodyText"/>
      </w:pPr>
    </w:p>
    <w:p w:rsidR="00D11B87" w:rsidRPr="0091005D" w:rsidRDefault="00E91788" w:rsidP="00B62C66">
      <w:pPr>
        <w:pStyle w:val="BodyText"/>
      </w:pPr>
      <w:bookmarkStart w:id="37" w:name="_Toc38424504"/>
      <w:r w:rsidRPr="0091005D">
        <w:br w:type="page"/>
      </w:r>
      <w:r w:rsidR="00D11B87" w:rsidRPr="0091005D">
        <w:lastRenderedPageBreak/>
        <w:t>(This page included for two-sided copying.)</w:t>
      </w:r>
    </w:p>
    <w:p w:rsidR="00D11B87" w:rsidRPr="0091005D" w:rsidRDefault="00D11B87" w:rsidP="00D11B87">
      <w:pPr>
        <w:jc w:val="center"/>
        <w:rPr>
          <w:rFonts w:eastAsia="Times New Roman"/>
          <w:i/>
          <w:color w:val="auto"/>
          <w:szCs w:val="20"/>
        </w:rPr>
      </w:pPr>
    </w:p>
    <w:p w:rsidR="000D4344" w:rsidRPr="0091005D" w:rsidRDefault="00D11B87">
      <w:pPr>
        <w:pStyle w:val="Man-Hdg-NoTOC"/>
      </w:pPr>
      <w:r w:rsidRPr="0091005D">
        <w:rPr>
          <w:rFonts w:eastAsia="Times New Roman"/>
          <w:color w:val="auto"/>
          <w:sz w:val="24"/>
        </w:rPr>
        <w:br w:type="page"/>
      </w:r>
      <w:r w:rsidR="00645085" w:rsidRPr="0091005D">
        <w:lastRenderedPageBreak/>
        <w:t>Preface</w:t>
      </w:r>
      <w:bookmarkEnd w:id="8"/>
      <w:bookmarkEnd w:id="9"/>
      <w:bookmarkEnd w:id="10"/>
      <w:bookmarkEnd w:id="11"/>
      <w:bookmarkEnd w:id="12"/>
      <w:bookmarkEnd w:id="13"/>
      <w:bookmarkEnd w:id="37"/>
    </w:p>
    <w:p w:rsidR="00825A10" w:rsidRPr="0091005D" w:rsidRDefault="00825A10">
      <w:pPr>
        <w:pStyle w:val="PlainText"/>
        <w:rPr>
          <w:rFonts w:eastAsia="MS Mincho"/>
          <w:color w:val="auto"/>
        </w:rPr>
      </w:pPr>
    </w:p>
    <w:p w:rsidR="00825A10" w:rsidRPr="0091005D" w:rsidRDefault="00645085" w:rsidP="00B62C66">
      <w:pPr>
        <w:pStyle w:val="BodyText"/>
      </w:pPr>
      <w:r w:rsidRPr="0091005D">
        <w:t>This user manual describes the functional characteristics of Outpatient Pharmacy V. 7.0. It is intended for pharmacists and technicians who are familiar with the functioning of Outpatient Pharmacy in a VA Medical Center.</w:t>
      </w:r>
    </w:p>
    <w:p w:rsidR="00E91788" w:rsidRPr="0091005D" w:rsidRDefault="00E91788" w:rsidP="00E91788">
      <w:pPr>
        <w:rPr>
          <w:rFonts w:eastAsia="Times New Roman"/>
          <w:sz w:val="22"/>
          <w:szCs w:val="20"/>
        </w:rPr>
      </w:pPr>
    </w:p>
    <w:p w:rsidR="00FB722E" w:rsidRPr="0091005D" w:rsidRDefault="00266BBE" w:rsidP="00266BBE">
      <w:pPr>
        <w:jc w:val="center"/>
        <w:rPr>
          <w:rFonts w:eastAsia="Times New Roman"/>
          <w:i/>
          <w:color w:val="auto"/>
          <w:szCs w:val="20"/>
        </w:rPr>
      </w:pPr>
      <w:r w:rsidRPr="0091005D">
        <w:br w:type="page"/>
      </w:r>
      <w:r w:rsidR="00D11B87" w:rsidRPr="0091005D">
        <w:rPr>
          <w:rFonts w:eastAsia="Times New Roman"/>
          <w:color w:val="auto"/>
          <w:szCs w:val="20"/>
        </w:rPr>
        <w:lastRenderedPageBreak/>
        <w:t>(</w:t>
      </w:r>
      <w:r w:rsidR="00D11B87" w:rsidRPr="0091005D">
        <w:rPr>
          <w:rFonts w:eastAsia="Times New Roman"/>
          <w:i/>
          <w:color w:val="auto"/>
          <w:szCs w:val="20"/>
        </w:rPr>
        <w:t>This page included for two-sided copying.)</w:t>
      </w:r>
    </w:p>
    <w:p w:rsidR="003B5C71" w:rsidRDefault="003B5C71" w:rsidP="00FB722E">
      <w:pPr>
        <w:pStyle w:val="Man-Hdg-NoTOC"/>
        <w:jc w:val="center"/>
        <w:rPr>
          <w:rFonts w:eastAsia="Times New Roman"/>
          <w:i/>
          <w:color w:val="auto"/>
          <w:szCs w:val="20"/>
        </w:rPr>
      </w:pPr>
    </w:p>
    <w:p w:rsidR="003B5C71" w:rsidRPr="003B5C71" w:rsidRDefault="003B5C71" w:rsidP="003B5C71">
      <w:pPr>
        <w:rPr>
          <w:lang w:val="x-none" w:eastAsia="x-none"/>
        </w:rPr>
      </w:pPr>
    </w:p>
    <w:p w:rsidR="003B5C71" w:rsidRPr="003B5C71" w:rsidRDefault="003B5C71" w:rsidP="003B5C71">
      <w:pPr>
        <w:rPr>
          <w:lang w:val="x-none" w:eastAsia="x-none"/>
        </w:rPr>
      </w:pPr>
    </w:p>
    <w:p w:rsidR="003B5C71" w:rsidRPr="003B5C71" w:rsidRDefault="003B5C71" w:rsidP="003B5C71">
      <w:pPr>
        <w:rPr>
          <w:lang w:val="x-none" w:eastAsia="x-none"/>
        </w:rPr>
      </w:pPr>
    </w:p>
    <w:p w:rsidR="003B5C71" w:rsidRPr="003B5C71" w:rsidRDefault="003B5C71" w:rsidP="003B5C71">
      <w:pPr>
        <w:rPr>
          <w:lang w:val="x-none" w:eastAsia="x-none"/>
        </w:rPr>
      </w:pPr>
    </w:p>
    <w:p w:rsidR="003B5C71" w:rsidRDefault="003B5C71" w:rsidP="00FB722E">
      <w:pPr>
        <w:pStyle w:val="Man-Hdg-NoTOC"/>
        <w:jc w:val="center"/>
      </w:pPr>
    </w:p>
    <w:p w:rsidR="003B5C71" w:rsidRDefault="003B5C71" w:rsidP="003B5C71">
      <w:pPr>
        <w:pStyle w:val="Man-Hdg-NoTOC"/>
        <w:tabs>
          <w:tab w:val="left" w:pos="5205"/>
        </w:tabs>
      </w:pPr>
      <w:r>
        <w:tab/>
      </w:r>
    </w:p>
    <w:p w:rsidR="004F7522" w:rsidRPr="0091005D" w:rsidRDefault="00FB722E" w:rsidP="00FB722E">
      <w:pPr>
        <w:pStyle w:val="Man-Hdg-NoTOC"/>
        <w:jc w:val="center"/>
      </w:pPr>
      <w:r w:rsidRPr="003B5C71">
        <w:br w:type="page"/>
      </w:r>
      <w:bookmarkStart w:id="38" w:name="_Toc520299100"/>
      <w:bookmarkStart w:id="39" w:name="_Toc520304567"/>
      <w:bookmarkStart w:id="40" w:name="_Toc520306276"/>
      <w:bookmarkStart w:id="41" w:name="_Toc522420063"/>
      <w:bookmarkStart w:id="42" w:name="_Toc522441327"/>
      <w:bookmarkStart w:id="43" w:name="_Toc38424505"/>
      <w:bookmarkStart w:id="44" w:name="Page_vii"/>
      <w:bookmarkStart w:id="45" w:name="OLE_LINK1"/>
      <w:r w:rsidR="004F7522" w:rsidRPr="0091005D">
        <w:lastRenderedPageBreak/>
        <w:t>Table o</w:t>
      </w:r>
      <w:bookmarkStart w:id="46" w:name="TOC"/>
      <w:bookmarkEnd w:id="46"/>
      <w:r w:rsidR="004F7522" w:rsidRPr="0091005D">
        <w:t>f Contents</w:t>
      </w:r>
      <w:bookmarkEnd w:id="38"/>
      <w:bookmarkEnd w:id="39"/>
      <w:bookmarkEnd w:id="40"/>
      <w:bookmarkEnd w:id="41"/>
      <w:bookmarkEnd w:id="42"/>
      <w:bookmarkEnd w:id="43"/>
      <w:bookmarkEnd w:id="44"/>
    </w:p>
    <w:p w:rsidR="004F7522" w:rsidRPr="0091005D" w:rsidRDefault="004F7522" w:rsidP="004F7522">
      <w:pPr>
        <w:pStyle w:val="Manual-bodytext"/>
      </w:pPr>
    </w:p>
    <w:p w:rsidR="00767EB9" w:rsidRDefault="004F7522">
      <w:pPr>
        <w:pStyle w:val="TOC1"/>
        <w:rPr>
          <w:rFonts w:asciiTheme="minorHAnsi" w:eastAsiaTheme="minorEastAsia" w:hAnsiTheme="minorHAnsi" w:cstheme="minorBidi"/>
          <w:b w:val="0"/>
          <w:bCs w:val="0"/>
          <w:noProof/>
          <w:color w:val="auto"/>
          <w:sz w:val="22"/>
          <w:szCs w:val="22"/>
        </w:rPr>
      </w:pPr>
      <w:r w:rsidRPr="0091005D">
        <w:fldChar w:fldCharType="begin"/>
      </w:r>
      <w:r w:rsidRPr="0091005D">
        <w:instrText xml:space="preserve"> TOC \h \z \t "Heading 1,2,Heading 2,3,Heading 3,4,Chapter Heading,1" </w:instrText>
      </w:r>
      <w:r w:rsidRPr="0091005D">
        <w:fldChar w:fldCharType="separate"/>
      </w:r>
      <w:hyperlink w:anchor="_Toc4750888" w:history="1">
        <w:r w:rsidR="00767EB9" w:rsidRPr="00736823">
          <w:rPr>
            <w:rStyle w:val="Hyperlink"/>
            <w:rFonts w:eastAsia="MS Mincho"/>
            <w:noProof/>
          </w:rPr>
          <w:t>Chapter 1: Introduction</w:t>
        </w:r>
        <w:r w:rsidR="00767EB9">
          <w:rPr>
            <w:noProof/>
            <w:webHidden/>
          </w:rPr>
          <w:tab/>
        </w:r>
        <w:r w:rsidR="00767EB9">
          <w:rPr>
            <w:noProof/>
            <w:webHidden/>
          </w:rPr>
          <w:fldChar w:fldCharType="begin"/>
        </w:r>
        <w:r w:rsidR="00767EB9">
          <w:rPr>
            <w:noProof/>
            <w:webHidden/>
          </w:rPr>
          <w:instrText xml:space="preserve"> PAGEREF _Toc4750888 \h </w:instrText>
        </w:r>
        <w:r w:rsidR="00767EB9">
          <w:rPr>
            <w:noProof/>
            <w:webHidden/>
          </w:rPr>
        </w:r>
        <w:r w:rsidR="00767EB9">
          <w:rPr>
            <w:noProof/>
            <w:webHidden/>
          </w:rPr>
          <w:fldChar w:fldCharType="separate"/>
        </w:r>
        <w:r w:rsidR="00767EB9">
          <w:rPr>
            <w:noProof/>
            <w:webHidden/>
          </w:rPr>
          <w:t>1</w:t>
        </w:r>
        <w:r w:rsidR="00767EB9">
          <w:rPr>
            <w:noProof/>
            <w:webHidden/>
          </w:rPr>
          <w:fldChar w:fldCharType="end"/>
        </w:r>
      </w:hyperlink>
    </w:p>
    <w:p w:rsidR="00767EB9" w:rsidRDefault="00767EB9">
      <w:pPr>
        <w:pStyle w:val="TOC2"/>
        <w:tabs>
          <w:tab w:val="right" w:leader="dot" w:pos="9350"/>
        </w:tabs>
        <w:rPr>
          <w:rFonts w:asciiTheme="minorHAnsi" w:eastAsiaTheme="minorEastAsia" w:hAnsiTheme="minorHAnsi" w:cstheme="minorBidi"/>
          <w:noProof/>
          <w:color w:val="auto"/>
          <w:szCs w:val="22"/>
        </w:rPr>
      </w:pPr>
      <w:hyperlink w:anchor="_Toc4750889" w:history="1">
        <w:r w:rsidRPr="00736823">
          <w:rPr>
            <w:rStyle w:val="Hyperlink"/>
            <w:noProof/>
          </w:rPr>
          <w:t>Documentation Conventions</w:t>
        </w:r>
        <w:r>
          <w:rPr>
            <w:noProof/>
            <w:webHidden/>
          </w:rPr>
          <w:tab/>
        </w:r>
        <w:r>
          <w:rPr>
            <w:noProof/>
            <w:webHidden/>
          </w:rPr>
          <w:fldChar w:fldCharType="begin"/>
        </w:r>
        <w:r>
          <w:rPr>
            <w:noProof/>
            <w:webHidden/>
          </w:rPr>
          <w:instrText xml:space="preserve"> PAGEREF _Toc4750889 \h </w:instrText>
        </w:r>
        <w:r>
          <w:rPr>
            <w:noProof/>
            <w:webHidden/>
          </w:rPr>
        </w:r>
        <w:r>
          <w:rPr>
            <w:noProof/>
            <w:webHidden/>
          </w:rPr>
          <w:fldChar w:fldCharType="separate"/>
        </w:r>
        <w:r>
          <w:rPr>
            <w:noProof/>
            <w:webHidden/>
          </w:rPr>
          <w:t>1</w:t>
        </w:r>
        <w:r>
          <w:rPr>
            <w:noProof/>
            <w:webHidden/>
          </w:rPr>
          <w:fldChar w:fldCharType="end"/>
        </w:r>
      </w:hyperlink>
    </w:p>
    <w:p w:rsidR="00767EB9" w:rsidRDefault="00767EB9">
      <w:pPr>
        <w:pStyle w:val="TOC3"/>
        <w:tabs>
          <w:tab w:val="right" w:leader="dot" w:pos="9350"/>
        </w:tabs>
        <w:rPr>
          <w:rFonts w:asciiTheme="minorHAnsi" w:eastAsiaTheme="minorEastAsia" w:hAnsiTheme="minorHAnsi" w:cstheme="minorBidi"/>
          <w:i w:val="0"/>
          <w:iCs w:val="0"/>
          <w:noProof/>
          <w:color w:val="auto"/>
          <w:szCs w:val="22"/>
        </w:rPr>
      </w:pPr>
      <w:hyperlink w:anchor="_Toc4750890" w:history="1">
        <w:r w:rsidRPr="00736823">
          <w:rPr>
            <w:rStyle w:val="Hyperlink"/>
            <w:noProof/>
          </w:rPr>
          <w:t>Getting Help</w:t>
        </w:r>
        <w:r>
          <w:rPr>
            <w:noProof/>
            <w:webHidden/>
          </w:rPr>
          <w:tab/>
        </w:r>
        <w:r>
          <w:rPr>
            <w:noProof/>
            <w:webHidden/>
          </w:rPr>
          <w:fldChar w:fldCharType="begin"/>
        </w:r>
        <w:r>
          <w:rPr>
            <w:noProof/>
            <w:webHidden/>
          </w:rPr>
          <w:instrText xml:space="preserve"> PAGEREF _Toc4750890 \h </w:instrText>
        </w:r>
        <w:r>
          <w:rPr>
            <w:noProof/>
            <w:webHidden/>
          </w:rPr>
        </w:r>
        <w:r>
          <w:rPr>
            <w:noProof/>
            <w:webHidden/>
          </w:rPr>
          <w:fldChar w:fldCharType="separate"/>
        </w:r>
        <w:r>
          <w:rPr>
            <w:noProof/>
            <w:webHidden/>
          </w:rPr>
          <w:t>2</w:t>
        </w:r>
        <w:r>
          <w:rPr>
            <w:noProof/>
            <w:webHidden/>
          </w:rPr>
          <w:fldChar w:fldCharType="end"/>
        </w:r>
      </w:hyperlink>
    </w:p>
    <w:p w:rsidR="00767EB9" w:rsidRDefault="00767EB9">
      <w:pPr>
        <w:pStyle w:val="TOC2"/>
        <w:tabs>
          <w:tab w:val="right" w:leader="dot" w:pos="9350"/>
        </w:tabs>
        <w:rPr>
          <w:rFonts w:asciiTheme="minorHAnsi" w:eastAsiaTheme="minorEastAsia" w:hAnsiTheme="minorHAnsi" w:cstheme="minorBidi"/>
          <w:noProof/>
          <w:color w:val="auto"/>
          <w:szCs w:val="22"/>
        </w:rPr>
      </w:pPr>
      <w:hyperlink w:anchor="_Toc4750891" w:history="1">
        <w:r w:rsidRPr="00736823">
          <w:rPr>
            <w:rStyle w:val="Hyperlink"/>
            <w:noProof/>
          </w:rPr>
          <w:t>Related Manuals</w:t>
        </w:r>
        <w:r>
          <w:rPr>
            <w:noProof/>
            <w:webHidden/>
          </w:rPr>
          <w:tab/>
        </w:r>
        <w:r>
          <w:rPr>
            <w:noProof/>
            <w:webHidden/>
          </w:rPr>
          <w:fldChar w:fldCharType="begin"/>
        </w:r>
        <w:r>
          <w:rPr>
            <w:noProof/>
            <w:webHidden/>
          </w:rPr>
          <w:instrText xml:space="preserve"> PAGEREF _Toc4750891 \h </w:instrText>
        </w:r>
        <w:r>
          <w:rPr>
            <w:noProof/>
            <w:webHidden/>
          </w:rPr>
        </w:r>
        <w:r>
          <w:rPr>
            <w:noProof/>
            <w:webHidden/>
          </w:rPr>
          <w:fldChar w:fldCharType="separate"/>
        </w:r>
        <w:r>
          <w:rPr>
            <w:noProof/>
            <w:webHidden/>
          </w:rPr>
          <w:t>2</w:t>
        </w:r>
        <w:r>
          <w:rPr>
            <w:noProof/>
            <w:webHidden/>
          </w:rPr>
          <w:fldChar w:fldCharType="end"/>
        </w:r>
      </w:hyperlink>
    </w:p>
    <w:p w:rsidR="00767EB9" w:rsidRDefault="00767EB9">
      <w:pPr>
        <w:pStyle w:val="TOC1"/>
        <w:rPr>
          <w:rFonts w:asciiTheme="minorHAnsi" w:eastAsiaTheme="minorEastAsia" w:hAnsiTheme="minorHAnsi" w:cstheme="minorBidi"/>
          <w:b w:val="0"/>
          <w:bCs w:val="0"/>
          <w:noProof/>
          <w:color w:val="auto"/>
          <w:sz w:val="22"/>
          <w:szCs w:val="22"/>
        </w:rPr>
      </w:pPr>
      <w:hyperlink w:anchor="_Toc4750892" w:history="1">
        <w:r w:rsidRPr="00736823">
          <w:rPr>
            <w:rStyle w:val="Hyperlink"/>
            <w:rFonts w:eastAsia="MS Mincho"/>
            <w:noProof/>
          </w:rPr>
          <w:t>Chapter 2: List Manager</w:t>
        </w:r>
        <w:r>
          <w:rPr>
            <w:noProof/>
            <w:webHidden/>
          </w:rPr>
          <w:tab/>
        </w:r>
        <w:r>
          <w:rPr>
            <w:noProof/>
            <w:webHidden/>
          </w:rPr>
          <w:fldChar w:fldCharType="begin"/>
        </w:r>
        <w:r>
          <w:rPr>
            <w:noProof/>
            <w:webHidden/>
          </w:rPr>
          <w:instrText xml:space="preserve"> PAGEREF _Toc4750892 \h </w:instrText>
        </w:r>
        <w:r>
          <w:rPr>
            <w:noProof/>
            <w:webHidden/>
          </w:rPr>
        </w:r>
        <w:r>
          <w:rPr>
            <w:noProof/>
            <w:webHidden/>
          </w:rPr>
          <w:fldChar w:fldCharType="separate"/>
        </w:r>
        <w:r>
          <w:rPr>
            <w:noProof/>
            <w:webHidden/>
          </w:rPr>
          <w:t>3</w:t>
        </w:r>
        <w:r>
          <w:rPr>
            <w:noProof/>
            <w:webHidden/>
          </w:rPr>
          <w:fldChar w:fldCharType="end"/>
        </w:r>
      </w:hyperlink>
    </w:p>
    <w:p w:rsidR="00767EB9" w:rsidRDefault="00767EB9">
      <w:pPr>
        <w:pStyle w:val="TOC2"/>
        <w:tabs>
          <w:tab w:val="right" w:leader="dot" w:pos="9350"/>
        </w:tabs>
        <w:rPr>
          <w:rFonts w:asciiTheme="minorHAnsi" w:eastAsiaTheme="minorEastAsia" w:hAnsiTheme="minorHAnsi" w:cstheme="minorBidi"/>
          <w:noProof/>
          <w:color w:val="auto"/>
          <w:szCs w:val="22"/>
        </w:rPr>
      </w:pPr>
      <w:hyperlink w:anchor="_Toc4750893" w:history="1">
        <w:r w:rsidRPr="00736823">
          <w:rPr>
            <w:rStyle w:val="Hyperlink"/>
            <w:noProof/>
          </w:rPr>
          <w:t>Outpatient List Manager</w:t>
        </w:r>
        <w:r>
          <w:rPr>
            <w:noProof/>
            <w:webHidden/>
          </w:rPr>
          <w:tab/>
        </w:r>
        <w:r>
          <w:rPr>
            <w:noProof/>
            <w:webHidden/>
          </w:rPr>
          <w:fldChar w:fldCharType="begin"/>
        </w:r>
        <w:r>
          <w:rPr>
            <w:noProof/>
            <w:webHidden/>
          </w:rPr>
          <w:instrText xml:space="preserve"> PAGEREF _Toc4750893 \h </w:instrText>
        </w:r>
        <w:r>
          <w:rPr>
            <w:noProof/>
            <w:webHidden/>
          </w:rPr>
        </w:r>
        <w:r>
          <w:rPr>
            <w:noProof/>
            <w:webHidden/>
          </w:rPr>
          <w:fldChar w:fldCharType="separate"/>
        </w:r>
        <w:r>
          <w:rPr>
            <w:noProof/>
            <w:webHidden/>
          </w:rPr>
          <w:t>3</w:t>
        </w:r>
        <w:r>
          <w:rPr>
            <w:noProof/>
            <w:webHidden/>
          </w:rPr>
          <w:fldChar w:fldCharType="end"/>
        </w:r>
      </w:hyperlink>
    </w:p>
    <w:p w:rsidR="00767EB9" w:rsidRDefault="00767EB9">
      <w:pPr>
        <w:pStyle w:val="TOC3"/>
        <w:tabs>
          <w:tab w:val="right" w:leader="dot" w:pos="9350"/>
        </w:tabs>
        <w:rPr>
          <w:rFonts w:asciiTheme="minorHAnsi" w:eastAsiaTheme="minorEastAsia" w:hAnsiTheme="minorHAnsi" w:cstheme="minorBidi"/>
          <w:i w:val="0"/>
          <w:iCs w:val="0"/>
          <w:noProof/>
          <w:color w:val="auto"/>
          <w:szCs w:val="22"/>
        </w:rPr>
      </w:pPr>
      <w:hyperlink w:anchor="_Toc4750894" w:history="1">
        <w:r w:rsidRPr="00736823">
          <w:rPr>
            <w:rStyle w:val="Hyperlink"/>
            <w:noProof/>
          </w:rPr>
          <w:t>Patient Demographics and Clinical Alerts</w:t>
        </w:r>
        <w:r>
          <w:rPr>
            <w:noProof/>
            <w:webHidden/>
          </w:rPr>
          <w:tab/>
        </w:r>
        <w:r>
          <w:rPr>
            <w:noProof/>
            <w:webHidden/>
          </w:rPr>
          <w:fldChar w:fldCharType="begin"/>
        </w:r>
        <w:r>
          <w:rPr>
            <w:noProof/>
            <w:webHidden/>
          </w:rPr>
          <w:instrText xml:space="preserve"> PAGEREF _Toc4750894 \h </w:instrText>
        </w:r>
        <w:r>
          <w:rPr>
            <w:noProof/>
            <w:webHidden/>
          </w:rPr>
        </w:r>
        <w:r>
          <w:rPr>
            <w:noProof/>
            <w:webHidden/>
          </w:rPr>
          <w:fldChar w:fldCharType="separate"/>
        </w:r>
        <w:r>
          <w:rPr>
            <w:noProof/>
            <w:webHidden/>
          </w:rPr>
          <w:t>6</w:t>
        </w:r>
        <w:r>
          <w:rPr>
            <w:noProof/>
            <w:webHidden/>
          </w:rPr>
          <w:fldChar w:fldCharType="end"/>
        </w:r>
      </w:hyperlink>
    </w:p>
    <w:p w:rsidR="00767EB9" w:rsidRDefault="00767EB9">
      <w:pPr>
        <w:pStyle w:val="TOC2"/>
        <w:tabs>
          <w:tab w:val="right" w:leader="dot" w:pos="9350"/>
        </w:tabs>
        <w:rPr>
          <w:rFonts w:asciiTheme="minorHAnsi" w:eastAsiaTheme="minorEastAsia" w:hAnsiTheme="minorHAnsi" w:cstheme="minorBidi"/>
          <w:noProof/>
          <w:color w:val="auto"/>
          <w:szCs w:val="22"/>
        </w:rPr>
      </w:pPr>
      <w:hyperlink w:anchor="_Toc4750895" w:history="1">
        <w:r w:rsidRPr="00736823">
          <w:rPr>
            <w:rStyle w:val="Hyperlink"/>
            <w:noProof/>
          </w:rPr>
          <w:t>Using List Manager with Outpatient Pharmacy</w:t>
        </w:r>
        <w:r>
          <w:rPr>
            <w:noProof/>
            <w:webHidden/>
          </w:rPr>
          <w:tab/>
        </w:r>
        <w:r>
          <w:rPr>
            <w:noProof/>
            <w:webHidden/>
          </w:rPr>
          <w:fldChar w:fldCharType="begin"/>
        </w:r>
        <w:r>
          <w:rPr>
            <w:noProof/>
            <w:webHidden/>
          </w:rPr>
          <w:instrText xml:space="preserve"> PAGEREF _Toc4750895 \h </w:instrText>
        </w:r>
        <w:r>
          <w:rPr>
            <w:noProof/>
            <w:webHidden/>
          </w:rPr>
        </w:r>
        <w:r>
          <w:rPr>
            <w:noProof/>
            <w:webHidden/>
          </w:rPr>
          <w:fldChar w:fldCharType="separate"/>
        </w:r>
        <w:r>
          <w:rPr>
            <w:noProof/>
            <w:webHidden/>
          </w:rPr>
          <w:t>7</w:t>
        </w:r>
        <w:r>
          <w:rPr>
            <w:noProof/>
            <w:webHidden/>
          </w:rPr>
          <w:fldChar w:fldCharType="end"/>
        </w:r>
      </w:hyperlink>
    </w:p>
    <w:p w:rsidR="00767EB9" w:rsidRDefault="00767EB9">
      <w:pPr>
        <w:pStyle w:val="TOC3"/>
        <w:tabs>
          <w:tab w:val="right" w:leader="dot" w:pos="9350"/>
        </w:tabs>
        <w:rPr>
          <w:rFonts w:asciiTheme="minorHAnsi" w:eastAsiaTheme="minorEastAsia" w:hAnsiTheme="minorHAnsi" w:cstheme="minorBidi"/>
          <w:i w:val="0"/>
          <w:iCs w:val="0"/>
          <w:noProof/>
          <w:color w:val="auto"/>
          <w:szCs w:val="22"/>
        </w:rPr>
      </w:pPr>
      <w:hyperlink w:anchor="_Toc4750896" w:history="1">
        <w:r w:rsidRPr="00736823">
          <w:rPr>
            <w:rStyle w:val="Hyperlink"/>
            <w:noProof/>
          </w:rPr>
          <w:t>Entering Actions</w:t>
        </w:r>
        <w:r>
          <w:rPr>
            <w:noProof/>
            <w:webHidden/>
          </w:rPr>
          <w:tab/>
        </w:r>
        <w:r>
          <w:rPr>
            <w:noProof/>
            <w:webHidden/>
          </w:rPr>
          <w:fldChar w:fldCharType="begin"/>
        </w:r>
        <w:r>
          <w:rPr>
            <w:noProof/>
            <w:webHidden/>
          </w:rPr>
          <w:instrText xml:space="preserve"> PAGEREF _Toc4750896 \h </w:instrText>
        </w:r>
        <w:r>
          <w:rPr>
            <w:noProof/>
            <w:webHidden/>
          </w:rPr>
        </w:r>
        <w:r>
          <w:rPr>
            <w:noProof/>
            <w:webHidden/>
          </w:rPr>
          <w:fldChar w:fldCharType="separate"/>
        </w:r>
        <w:r>
          <w:rPr>
            <w:noProof/>
            <w:webHidden/>
          </w:rPr>
          <w:t>8</w:t>
        </w:r>
        <w:r>
          <w:rPr>
            <w:noProof/>
            <w:webHidden/>
          </w:rPr>
          <w:fldChar w:fldCharType="end"/>
        </w:r>
      </w:hyperlink>
    </w:p>
    <w:p w:rsidR="00767EB9" w:rsidRDefault="00767EB9">
      <w:pPr>
        <w:pStyle w:val="TOC3"/>
        <w:tabs>
          <w:tab w:val="right" w:leader="dot" w:pos="9350"/>
        </w:tabs>
        <w:rPr>
          <w:rFonts w:asciiTheme="minorHAnsi" w:eastAsiaTheme="minorEastAsia" w:hAnsiTheme="minorHAnsi" w:cstheme="minorBidi"/>
          <w:i w:val="0"/>
          <w:iCs w:val="0"/>
          <w:noProof/>
          <w:color w:val="auto"/>
          <w:szCs w:val="22"/>
        </w:rPr>
      </w:pPr>
      <w:hyperlink w:anchor="_Toc4750897" w:history="1">
        <w:r w:rsidRPr="00736823">
          <w:rPr>
            <w:rStyle w:val="Hyperlink"/>
            <w:noProof/>
          </w:rPr>
          <w:t>Outpatient Pharmacy Hidden Actions</w:t>
        </w:r>
        <w:r>
          <w:rPr>
            <w:noProof/>
            <w:webHidden/>
          </w:rPr>
          <w:tab/>
        </w:r>
        <w:r>
          <w:rPr>
            <w:noProof/>
            <w:webHidden/>
          </w:rPr>
          <w:fldChar w:fldCharType="begin"/>
        </w:r>
        <w:r>
          <w:rPr>
            <w:noProof/>
            <w:webHidden/>
          </w:rPr>
          <w:instrText xml:space="preserve"> PAGEREF _Toc4750897 \h </w:instrText>
        </w:r>
        <w:r>
          <w:rPr>
            <w:noProof/>
            <w:webHidden/>
          </w:rPr>
        </w:r>
        <w:r>
          <w:rPr>
            <w:noProof/>
            <w:webHidden/>
          </w:rPr>
          <w:fldChar w:fldCharType="separate"/>
        </w:r>
        <w:r>
          <w:rPr>
            <w:noProof/>
            <w:webHidden/>
          </w:rPr>
          <w:t>9</w:t>
        </w:r>
        <w:r>
          <w:rPr>
            <w:noProof/>
            <w:webHidden/>
          </w:rPr>
          <w:fldChar w:fldCharType="end"/>
        </w:r>
      </w:hyperlink>
    </w:p>
    <w:p w:rsidR="00767EB9" w:rsidRDefault="00767EB9">
      <w:pPr>
        <w:pStyle w:val="TOC4"/>
        <w:rPr>
          <w:rFonts w:asciiTheme="minorHAnsi" w:eastAsiaTheme="minorEastAsia" w:hAnsiTheme="minorHAnsi" w:cstheme="minorBidi"/>
          <w:noProof/>
          <w:color w:val="auto"/>
          <w:szCs w:val="22"/>
        </w:rPr>
      </w:pPr>
      <w:hyperlink w:anchor="_Toc4750898" w:history="1">
        <w:r w:rsidRPr="00736823">
          <w:rPr>
            <w:rStyle w:val="Hyperlink"/>
            <w:noProof/>
          </w:rPr>
          <w:t>Speed Actions</w:t>
        </w:r>
        <w:r>
          <w:rPr>
            <w:noProof/>
            <w:webHidden/>
          </w:rPr>
          <w:tab/>
        </w:r>
        <w:r>
          <w:rPr>
            <w:noProof/>
            <w:webHidden/>
          </w:rPr>
          <w:fldChar w:fldCharType="begin"/>
        </w:r>
        <w:r>
          <w:rPr>
            <w:noProof/>
            <w:webHidden/>
          </w:rPr>
          <w:instrText xml:space="preserve"> PAGEREF _Toc4750898 \h </w:instrText>
        </w:r>
        <w:r>
          <w:rPr>
            <w:noProof/>
            <w:webHidden/>
          </w:rPr>
        </w:r>
        <w:r>
          <w:rPr>
            <w:noProof/>
            <w:webHidden/>
          </w:rPr>
          <w:fldChar w:fldCharType="separate"/>
        </w:r>
        <w:r>
          <w:rPr>
            <w:noProof/>
            <w:webHidden/>
          </w:rPr>
          <w:t>11</w:t>
        </w:r>
        <w:r>
          <w:rPr>
            <w:noProof/>
            <w:webHidden/>
          </w:rPr>
          <w:fldChar w:fldCharType="end"/>
        </w:r>
      </w:hyperlink>
    </w:p>
    <w:p w:rsidR="00767EB9" w:rsidRDefault="00767EB9">
      <w:pPr>
        <w:pStyle w:val="TOC4"/>
        <w:rPr>
          <w:rFonts w:asciiTheme="minorHAnsi" w:eastAsiaTheme="minorEastAsia" w:hAnsiTheme="minorHAnsi" w:cstheme="minorBidi"/>
          <w:noProof/>
          <w:color w:val="auto"/>
          <w:szCs w:val="22"/>
        </w:rPr>
      </w:pPr>
      <w:hyperlink w:anchor="_Toc4750899" w:history="1">
        <w:r w:rsidRPr="00736823">
          <w:rPr>
            <w:rStyle w:val="Hyperlink"/>
            <w:noProof/>
          </w:rPr>
          <w:t>Other Outpatient Pharmacy ListMan Actions</w:t>
        </w:r>
        <w:r>
          <w:rPr>
            <w:noProof/>
            <w:webHidden/>
          </w:rPr>
          <w:tab/>
        </w:r>
        <w:r>
          <w:rPr>
            <w:noProof/>
            <w:webHidden/>
          </w:rPr>
          <w:fldChar w:fldCharType="begin"/>
        </w:r>
        <w:r>
          <w:rPr>
            <w:noProof/>
            <w:webHidden/>
          </w:rPr>
          <w:instrText xml:space="preserve"> PAGEREF _Toc4750899 \h </w:instrText>
        </w:r>
        <w:r>
          <w:rPr>
            <w:noProof/>
            <w:webHidden/>
          </w:rPr>
        </w:r>
        <w:r>
          <w:rPr>
            <w:noProof/>
            <w:webHidden/>
          </w:rPr>
          <w:fldChar w:fldCharType="separate"/>
        </w:r>
        <w:r>
          <w:rPr>
            <w:noProof/>
            <w:webHidden/>
          </w:rPr>
          <w:t>12</w:t>
        </w:r>
        <w:r>
          <w:rPr>
            <w:noProof/>
            <w:webHidden/>
          </w:rPr>
          <w:fldChar w:fldCharType="end"/>
        </w:r>
      </w:hyperlink>
    </w:p>
    <w:p w:rsidR="00767EB9" w:rsidRDefault="00767EB9">
      <w:pPr>
        <w:pStyle w:val="TOC4"/>
        <w:rPr>
          <w:rFonts w:asciiTheme="minorHAnsi" w:eastAsiaTheme="minorEastAsia" w:hAnsiTheme="minorHAnsi" w:cstheme="minorBidi"/>
          <w:noProof/>
          <w:color w:val="auto"/>
          <w:szCs w:val="22"/>
        </w:rPr>
      </w:pPr>
      <w:hyperlink w:anchor="_Toc4750900" w:history="1">
        <w:r w:rsidRPr="00736823">
          <w:rPr>
            <w:rStyle w:val="Hyperlink"/>
            <w:noProof/>
          </w:rPr>
          <w:t>Other Screen Actions</w:t>
        </w:r>
        <w:r>
          <w:rPr>
            <w:noProof/>
            <w:webHidden/>
          </w:rPr>
          <w:tab/>
        </w:r>
        <w:r>
          <w:rPr>
            <w:noProof/>
            <w:webHidden/>
          </w:rPr>
          <w:fldChar w:fldCharType="begin"/>
        </w:r>
        <w:r>
          <w:rPr>
            <w:noProof/>
            <w:webHidden/>
          </w:rPr>
          <w:instrText xml:space="preserve"> PAGEREF _Toc4750900 \h </w:instrText>
        </w:r>
        <w:r>
          <w:rPr>
            <w:noProof/>
            <w:webHidden/>
          </w:rPr>
        </w:r>
        <w:r>
          <w:rPr>
            <w:noProof/>
            <w:webHidden/>
          </w:rPr>
          <w:fldChar w:fldCharType="separate"/>
        </w:r>
        <w:r>
          <w:rPr>
            <w:noProof/>
            <w:webHidden/>
          </w:rPr>
          <w:t>13</w:t>
        </w:r>
        <w:r>
          <w:rPr>
            <w:noProof/>
            <w:webHidden/>
          </w:rPr>
          <w:fldChar w:fldCharType="end"/>
        </w:r>
      </w:hyperlink>
    </w:p>
    <w:p w:rsidR="00767EB9" w:rsidRDefault="00767EB9">
      <w:pPr>
        <w:pStyle w:val="TOC1"/>
        <w:rPr>
          <w:rFonts w:asciiTheme="minorHAnsi" w:eastAsiaTheme="minorEastAsia" w:hAnsiTheme="minorHAnsi" w:cstheme="minorBidi"/>
          <w:b w:val="0"/>
          <w:bCs w:val="0"/>
          <w:noProof/>
          <w:color w:val="auto"/>
          <w:sz w:val="22"/>
          <w:szCs w:val="22"/>
        </w:rPr>
      </w:pPr>
      <w:hyperlink w:anchor="_Toc4750901" w:history="1">
        <w:r w:rsidRPr="00736823">
          <w:rPr>
            <w:rStyle w:val="Hyperlink"/>
            <w:noProof/>
          </w:rPr>
          <w:t xml:space="preserve">Chapter </w:t>
        </w:r>
        <w:r w:rsidRPr="00736823">
          <w:rPr>
            <w:rStyle w:val="Hyperlink"/>
            <w:rFonts w:eastAsia="MS Mincho"/>
            <w:noProof/>
          </w:rPr>
          <w:t>3</w:t>
        </w:r>
        <w:r w:rsidRPr="00736823">
          <w:rPr>
            <w:rStyle w:val="Hyperlink"/>
            <w:noProof/>
          </w:rPr>
          <w:t>: Using the Pharmacy Technician’s Menu</w:t>
        </w:r>
        <w:r>
          <w:rPr>
            <w:noProof/>
            <w:webHidden/>
          </w:rPr>
          <w:tab/>
        </w:r>
        <w:r>
          <w:rPr>
            <w:noProof/>
            <w:webHidden/>
          </w:rPr>
          <w:fldChar w:fldCharType="begin"/>
        </w:r>
        <w:r>
          <w:rPr>
            <w:noProof/>
            <w:webHidden/>
          </w:rPr>
          <w:instrText xml:space="preserve"> PAGEREF _Toc4750901 \h </w:instrText>
        </w:r>
        <w:r>
          <w:rPr>
            <w:noProof/>
            <w:webHidden/>
          </w:rPr>
        </w:r>
        <w:r>
          <w:rPr>
            <w:noProof/>
            <w:webHidden/>
          </w:rPr>
          <w:fldChar w:fldCharType="separate"/>
        </w:r>
        <w:r>
          <w:rPr>
            <w:noProof/>
            <w:webHidden/>
          </w:rPr>
          <w:t>17</w:t>
        </w:r>
        <w:r>
          <w:rPr>
            <w:noProof/>
            <w:webHidden/>
          </w:rPr>
          <w:fldChar w:fldCharType="end"/>
        </w:r>
      </w:hyperlink>
    </w:p>
    <w:p w:rsidR="00767EB9" w:rsidRDefault="00767EB9">
      <w:pPr>
        <w:pStyle w:val="TOC2"/>
        <w:tabs>
          <w:tab w:val="right" w:leader="dot" w:pos="9350"/>
        </w:tabs>
        <w:rPr>
          <w:rFonts w:asciiTheme="minorHAnsi" w:eastAsiaTheme="minorEastAsia" w:hAnsiTheme="minorHAnsi" w:cstheme="minorBidi"/>
          <w:noProof/>
          <w:color w:val="auto"/>
          <w:szCs w:val="22"/>
        </w:rPr>
      </w:pPr>
      <w:hyperlink w:anchor="_Toc4750902" w:history="1">
        <w:r w:rsidRPr="00736823">
          <w:rPr>
            <w:rStyle w:val="Hyperlink"/>
            <w:noProof/>
          </w:rPr>
          <w:t>Patient Lookup</w:t>
        </w:r>
        <w:r>
          <w:rPr>
            <w:noProof/>
            <w:webHidden/>
          </w:rPr>
          <w:tab/>
        </w:r>
        <w:r>
          <w:rPr>
            <w:noProof/>
            <w:webHidden/>
          </w:rPr>
          <w:fldChar w:fldCharType="begin"/>
        </w:r>
        <w:r>
          <w:rPr>
            <w:noProof/>
            <w:webHidden/>
          </w:rPr>
          <w:instrText xml:space="preserve"> PAGEREF _Toc4750902 \h </w:instrText>
        </w:r>
        <w:r>
          <w:rPr>
            <w:noProof/>
            <w:webHidden/>
          </w:rPr>
        </w:r>
        <w:r>
          <w:rPr>
            <w:noProof/>
            <w:webHidden/>
          </w:rPr>
          <w:fldChar w:fldCharType="separate"/>
        </w:r>
        <w:r>
          <w:rPr>
            <w:noProof/>
            <w:webHidden/>
          </w:rPr>
          <w:t>17</w:t>
        </w:r>
        <w:r>
          <w:rPr>
            <w:noProof/>
            <w:webHidden/>
          </w:rPr>
          <w:fldChar w:fldCharType="end"/>
        </w:r>
      </w:hyperlink>
    </w:p>
    <w:p w:rsidR="00767EB9" w:rsidRDefault="00767EB9">
      <w:pPr>
        <w:pStyle w:val="TOC1"/>
        <w:rPr>
          <w:rFonts w:asciiTheme="minorHAnsi" w:eastAsiaTheme="minorEastAsia" w:hAnsiTheme="minorHAnsi" w:cstheme="minorBidi"/>
          <w:b w:val="0"/>
          <w:bCs w:val="0"/>
          <w:noProof/>
          <w:color w:val="auto"/>
          <w:sz w:val="22"/>
          <w:szCs w:val="22"/>
        </w:rPr>
      </w:pPr>
      <w:hyperlink w:anchor="_Toc4750903" w:history="1">
        <w:r w:rsidRPr="00736823">
          <w:rPr>
            <w:rStyle w:val="Hyperlink"/>
            <w:noProof/>
          </w:rPr>
          <w:t>Chapter 4: Using the Bingo Board User Menu</w:t>
        </w:r>
        <w:r>
          <w:rPr>
            <w:noProof/>
            <w:webHidden/>
          </w:rPr>
          <w:tab/>
        </w:r>
        <w:r>
          <w:rPr>
            <w:noProof/>
            <w:webHidden/>
          </w:rPr>
          <w:fldChar w:fldCharType="begin"/>
        </w:r>
        <w:r>
          <w:rPr>
            <w:noProof/>
            <w:webHidden/>
          </w:rPr>
          <w:instrText xml:space="preserve"> PAGEREF _Toc4750903 \h </w:instrText>
        </w:r>
        <w:r>
          <w:rPr>
            <w:noProof/>
            <w:webHidden/>
          </w:rPr>
        </w:r>
        <w:r>
          <w:rPr>
            <w:noProof/>
            <w:webHidden/>
          </w:rPr>
          <w:fldChar w:fldCharType="separate"/>
        </w:r>
        <w:r>
          <w:rPr>
            <w:noProof/>
            <w:webHidden/>
          </w:rPr>
          <w:t>20</w:t>
        </w:r>
        <w:r>
          <w:rPr>
            <w:noProof/>
            <w:webHidden/>
          </w:rPr>
          <w:fldChar w:fldCharType="end"/>
        </w:r>
      </w:hyperlink>
    </w:p>
    <w:p w:rsidR="00767EB9" w:rsidRDefault="00767EB9">
      <w:pPr>
        <w:pStyle w:val="TOC2"/>
        <w:tabs>
          <w:tab w:val="right" w:leader="dot" w:pos="9350"/>
        </w:tabs>
        <w:rPr>
          <w:rFonts w:asciiTheme="minorHAnsi" w:eastAsiaTheme="minorEastAsia" w:hAnsiTheme="minorHAnsi" w:cstheme="minorBidi"/>
          <w:noProof/>
          <w:color w:val="auto"/>
          <w:szCs w:val="22"/>
        </w:rPr>
      </w:pPr>
      <w:hyperlink w:anchor="_Toc4750904" w:history="1">
        <w:r w:rsidRPr="00736823">
          <w:rPr>
            <w:rStyle w:val="Hyperlink"/>
            <w:noProof/>
          </w:rPr>
          <w:t>Bingo Board User</w:t>
        </w:r>
        <w:r>
          <w:rPr>
            <w:noProof/>
            <w:webHidden/>
          </w:rPr>
          <w:tab/>
        </w:r>
        <w:r>
          <w:rPr>
            <w:noProof/>
            <w:webHidden/>
          </w:rPr>
          <w:fldChar w:fldCharType="begin"/>
        </w:r>
        <w:r>
          <w:rPr>
            <w:noProof/>
            <w:webHidden/>
          </w:rPr>
          <w:instrText xml:space="preserve"> PAGEREF _Toc4750904 \h </w:instrText>
        </w:r>
        <w:r>
          <w:rPr>
            <w:noProof/>
            <w:webHidden/>
          </w:rPr>
        </w:r>
        <w:r>
          <w:rPr>
            <w:noProof/>
            <w:webHidden/>
          </w:rPr>
          <w:fldChar w:fldCharType="separate"/>
        </w:r>
        <w:r>
          <w:rPr>
            <w:noProof/>
            <w:webHidden/>
          </w:rPr>
          <w:t>20</w:t>
        </w:r>
        <w:r>
          <w:rPr>
            <w:noProof/>
            <w:webHidden/>
          </w:rPr>
          <w:fldChar w:fldCharType="end"/>
        </w:r>
      </w:hyperlink>
    </w:p>
    <w:p w:rsidR="00767EB9" w:rsidRDefault="00767EB9">
      <w:pPr>
        <w:pStyle w:val="TOC3"/>
        <w:tabs>
          <w:tab w:val="right" w:leader="dot" w:pos="9350"/>
        </w:tabs>
        <w:rPr>
          <w:rFonts w:asciiTheme="minorHAnsi" w:eastAsiaTheme="minorEastAsia" w:hAnsiTheme="minorHAnsi" w:cstheme="minorBidi"/>
          <w:i w:val="0"/>
          <w:iCs w:val="0"/>
          <w:noProof/>
          <w:color w:val="auto"/>
          <w:szCs w:val="22"/>
        </w:rPr>
      </w:pPr>
      <w:hyperlink w:anchor="_Toc4750905" w:history="1">
        <w:r w:rsidRPr="00736823">
          <w:rPr>
            <w:rStyle w:val="Hyperlink"/>
            <w:noProof/>
          </w:rPr>
          <w:t>Enter New Patient</w:t>
        </w:r>
        <w:r>
          <w:rPr>
            <w:noProof/>
            <w:webHidden/>
          </w:rPr>
          <w:tab/>
        </w:r>
        <w:r>
          <w:rPr>
            <w:noProof/>
            <w:webHidden/>
          </w:rPr>
          <w:fldChar w:fldCharType="begin"/>
        </w:r>
        <w:r>
          <w:rPr>
            <w:noProof/>
            <w:webHidden/>
          </w:rPr>
          <w:instrText xml:space="preserve"> PAGEREF _Toc4750905 \h </w:instrText>
        </w:r>
        <w:r>
          <w:rPr>
            <w:noProof/>
            <w:webHidden/>
          </w:rPr>
        </w:r>
        <w:r>
          <w:rPr>
            <w:noProof/>
            <w:webHidden/>
          </w:rPr>
          <w:fldChar w:fldCharType="separate"/>
        </w:r>
        <w:r>
          <w:rPr>
            <w:noProof/>
            <w:webHidden/>
          </w:rPr>
          <w:t>20</w:t>
        </w:r>
        <w:r>
          <w:rPr>
            <w:noProof/>
            <w:webHidden/>
          </w:rPr>
          <w:fldChar w:fldCharType="end"/>
        </w:r>
      </w:hyperlink>
    </w:p>
    <w:p w:rsidR="00767EB9" w:rsidRDefault="00767EB9">
      <w:pPr>
        <w:pStyle w:val="TOC3"/>
        <w:tabs>
          <w:tab w:val="right" w:leader="dot" w:pos="9350"/>
        </w:tabs>
        <w:rPr>
          <w:rFonts w:asciiTheme="minorHAnsi" w:eastAsiaTheme="minorEastAsia" w:hAnsiTheme="minorHAnsi" w:cstheme="minorBidi"/>
          <w:i w:val="0"/>
          <w:iCs w:val="0"/>
          <w:noProof/>
          <w:color w:val="auto"/>
          <w:szCs w:val="22"/>
        </w:rPr>
      </w:pPr>
      <w:hyperlink w:anchor="_Toc4750906" w:history="1">
        <w:r w:rsidRPr="00736823">
          <w:rPr>
            <w:rStyle w:val="Hyperlink"/>
            <w:noProof/>
          </w:rPr>
          <w:t>Display Patient's Name on Monitor</w:t>
        </w:r>
        <w:r>
          <w:rPr>
            <w:noProof/>
            <w:webHidden/>
          </w:rPr>
          <w:tab/>
        </w:r>
        <w:r>
          <w:rPr>
            <w:noProof/>
            <w:webHidden/>
          </w:rPr>
          <w:fldChar w:fldCharType="begin"/>
        </w:r>
        <w:r>
          <w:rPr>
            <w:noProof/>
            <w:webHidden/>
          </w:rPr>
          <w:instrText xml:space="preserve"> PAGEREF _Toc4750906 \h </w:instrText>
        </w:r>
        <w:r>
          <w:rPr>
            <w:noProof/>
            <w:webHidden/>
          </w:rPr>
        </w:r>
        <w:r>
          <w:rPr>
            <w:noProof/>
            <w:webHidden/>
          </w:rPr>
          <w:fldChar w:fldCharType="separate"/>
        </w:r>
        <w:r>
          <w:rPr>
            <w:noProof/>
            <w:webHidden/>
          </w:rPr>
          <w:t>21</w:t>
        </w:r>
        <w:r>
          <w:rPr>
            <w:noProof/>
            <w:webHidden/>
          </w:rPr>
          <w:fldChar w:fldCharType="end"/>
        </w:r>
      </w:hyperlink>
    </w:p>
    <w:p w:rsidR="00767EB9" w:rsidRDefault="00767EB9">
      <w:pPr>
        <w:pStyle w:val="TOC3"/>
        <w:tabs>
          <w:tab w:val="right" w:leader="dot" w:pos="9350"/>
        </w:tabs>
        <w:rPr>
          <w:rFonts w:asciiTheme="minorHAnsi" w:eastAsiaTheme="minorEastAsia" w:hAnsiTheme="minorHAnsi" w:cstheme="minorBidi"/>
          <w:i w:val="0"/>
          <w:iCs w:val="0"/>
          <w:noProof/>
          <w:color w:val="auto"/>
          <w:szCs w:val="22"/>
        </w:rPr>
      </w:pPr>
      <w:hyperlink w:anchor="_Toc4750907" w:history="1">
        <w:r w:rsidRPr="00736823">
          <w:rPr>
            <w:rStyle w:val="Hyperlink"/>
            <w:noProof/>
          </w:rPr>
          <w:t>Remove Patient's Name from Monitor</w:t>
        </w:r>
        <w:r>
          <w:rPr>
            <w:noProof/>
            <w:webHidden/>
          </w:rPr>
          <w:tab/>
        </w:r>
        <w:r>
          <w:rPr>
            <w:noProof/>
            <w:webHidden/>
          </w:rPr>
          <w:fldChar w:fldCharType="begin"/>
        </w:r>
        <w:r>
          <w:rPr>
            <w:noProof/>
            <w:webHidden/>
          </w:rPr>
          <w:instrText xml:space="preserve"> PAGEREF _Toc4750907 \h </w:instrText>
        </w:r>
        <w:r>
          <w:rPr>
            <w:noProof/>
            <w:webHidden/>
          </w:rPr>
        </w:r>
        <w:r>
          <w:rPr>
            <w:noProof/>
            <w:webHidden/>
          </w:rPr>
          <w:fldChar w:fldCharType="separate"/>
        </w:r>
        <w:r>
          <w:rPr>
            <w:noProof/>
            <w:webHidden/>
          </w:rPr>
          <w:t>21</w:t>
        </w:r>
        <w:r>
          <w:rPr>
            <w:noProof/>
            <w:webHidden/>
          </w:rPr>
          <w:fldChar w:fldCharType="end"/>
        </w:r>
      </w:hyperlink>
    </w:p>
    <w:p w:rsidR="00767EB9" w:rsidRDefault="00767EB9">
      <w:pPr>
        <w:pStyle w:val="TOC3"/>
        <w:tabs>
          <w:tab w:val="right" w:leader="dot" w:pos="9350"/>
        </w:tabs>
        <w:rPr>
          <w:rFonts w:asciiTheme="minorHAnsi" w:eastAsiaTheme="minorEastAsia" w:hAnsiTheme="minorHAnsi" w:cstheme="minorBidi"/>
          <w:i w:val="0"/>
          <w:iCs w:val="0"/>
          <w:noProof/>
          <w:color w:val="auto"/>
          <w:szCs w:val="22"/>
        </w:rPr>
      </w:pPr>
      <w:hyperlink w:anchor="_Toc4750908" w:history="1">
        <w:r w:rsidRPr="00736823">
          <w:rPr>
            <w:rStyle w:val="Hyperlink"/>
            <w:noProof/>
          </w:rPr>
          <w:t>Status of Patient's Order</w:t>
        </w:r>
        <w:r>
          <w:rPr>
            <w:noProof/>
            <w:webHidden/>
          </w:rPr>
          <w:tab/>
        </w:r>
        <w:r>
          <w:rPr>
            <w:noProof/>
            <w:webHidden/>
          </w:rPr>
          <w:fldChar w:fldCharType="begin"/>
        </w:r>
        <w:r>
          <w:rPr>
            <w:noProof/>
            <w:webHidden/>
          </w:rPr>
          <w:instrText xml:space="preserve"> PAGEREF _Toc4750908 \h </w:instrText>
        </w:r>
        <w:r>
          <w:rPr>
            <w:noProof/>
            <w:webHidden/>
          </w:rPr>
        </w:r>
        <w:r>
          <w:rPr>
            <w:noProof/>
            <w:webHidden/>
          </w:rPr>
          <w:fldChar w:fldCharType="separate"/>
        </w:r>
        <w:r>
          <w:rPr>
            <w:noProof/>
            <w:webHidden/>
          </w:rPr>
          <w:t>21</w:t>
        </w:r>
        <w:r>
          <w:rPr>
            <w:noProof/>
            <w:webHidden/>
          </w:rPr>
          <w:fldChar w:fldCharType="end"/>
        </w:r>
      </w:hyperlink>
    </w:p>
    <w:p w:rsidR="00767EB9" w:rsidRDefault="00767EB9">
      <w:pPr>
        <w:pStyle w:val="TOC3"/>
        <w:tabs>
          <w:tab w:val="right" w:leader="dot" w:pos="9350"/>
        </w:tabs>
        <w:rPr>
          <w:rFonts w:asciiTheme="minorHAnsi" w:eastAsiaTheme="minorEastAsia" w:hAnsiTheme="minorHAnsi" w:cstheme="minorBidi"/>
          <w:i w:val="0"/>
          <w:iCs w:val="0"/>
          <w:noProof/>
          <w:color w:val="auto"/>
          <w:szCs w:val="22"/>
        </w:rPr>
      </w:pPr>
      <w:hyperlink w:anchor="_Toc4750909" w:history="1">
        <w:r w:rsidRPr="00736823">
          <w:rPr>
            <w:rStyle w:val="Hyperlink"/>
            <w:noProof/>
          </w:rPr>
          <w:t>ScripTalk Mapping Error Messages</w:t>
        </w:r>
        <w:r>
          <w:rPr>
            <w:noProof/>
            <w:webHidden/>
          </w:rPr>
          <w:tab/>
        </w:r>
        <w:r>
          <w:rPr>
            <w:noProof/>
            <w:webHidden/>
          </w:rPr>
          <w:fldChar w:fldCharType="begin"/>
        </w:r>
        <w:r>
          <w:rPr>
            <w:noProof/>
            <w:webHidden/>
          </w:rPr>
          <w:instrText xml:space="preserve"> PAGEREF _Toc4750909 \h </w:instrText>
        </w:r>
        <w:r>
          <w:rPr>
            <w:noProof/>
            <w:webHidden/>
          </w:rPr>
        </w:r>
        <w:r>
          <w:rPr>
            <w:noProof/>
            <w:webHidden/>
          </w:rPr>
          <w:fldChar w:fldCharType="separate"/>
        </w:r>
        <w:r>
          <w:rPr>
            <w:noProof/>
            <w:webHidden/>
          </w:rPr>
          <w:t>22</w:t>
        </w:r>
        <w:r>
          <w:rPr>
            <w:noProof/>
            <w:webHidden/>
          </w:rPr>
          <w:fldChar w:fldCharType="end"/>
        </w:r>
      </w:hyperlink>
    </w:p>
    <w:p w:rsidR="00767EB9" w:rsidRDefault="00767EB9">
      <w:pPr>
        <w:pStyle w:val="TOC1"/>
        <w:rPr>
          <w:rFonts w:asciiTheme="minorHAnsi" w:eastAsiaTheme="minorEastAsia" w:hAnsiTheme="minorHAnsi" w:cstheme="minorBidi"/>
          <w:b w:val="0"/>
          <w:bCs w:val="0"/>
          <w:noProof/>
          <w:color w:val="auto"/>
          <w:sz w:val="22"/>
          <w:szCs w:val="22"/>
        </w:rPr>
      </w:pPr>
      <w:hyperlink w:anchor="_Toc4750910" w:history="1">
        <w:r w:rsidRPr="00736823">
          <w:rPr>
            <w:rStyle w:val="Hyperlink"/>
            <w:noProof/>
          </w:rPr>
          <w:t xml:space="preserve">Chapter </w:t>
        </w:r>
        <w:r w:rsidRPr="00736823">
          <w:rPr>
            <w:rStyle w:val="Hyperlink"/>
            <w:rFonts w:eastAsia="MS Mincho"/>
            <w:noProof/>
          </w:rPr>
          <w:t>5</w:t>
        </w:r>
        <w:r w:rsidRPr="00736823">
          <w:rPr>
            <w:rStyle w:val="Hyperlink"/>
            <w:noProof/>
          </w:rPr>
          <w:t>: Changing the Label Printer</w:t>
        </w:r>
        <w:r>
          <w:rPr>
            <w:noProof/>
            <w:webHidden/>
          </w:rPr>
          <w:tab/>
        </w:r>
        <w:r>
          <w:rPr>
            <w:noProof/>
            <w:webHidden/>
          </w:rPr>
          <w:fldChar w:fldCharType="begin"/>
        </w:r>
        <w:r>
          <w:rPr>
            <w:noProof/>
            <w:webHidden/>
          </w:rPr>
          <w:instrText xml:space="preserve"> PAGEREF _Toc4750910 \h </w:instrText>
        </w:r>
        <w:r>
          <w:rPr>
            <w:noProof/>
            <w:webHidden/>
          </w:rPr>
        </w:r>
        <w:r>
          <w:rPr>
            <w:noProof/>
            <w:webHidden/>
          </w:rPr>
          <w:fldChar w:fldCharType="separate"/>
        </w:r>
        <w:r>
          <w:rPr>
            <w:noProof/>
            <w:webHidden/>
          </w:rPr>
          <w:t>24</w:t>
        </w:r>
        <w:r>
          <w:rPr>
            <w:noProof/>
            <w:webHidden/>
          </w:rPr>
          <w:fldChar w:fldCharType="end"/>
        </w:r>
      </w:hyperlink>
    </w:p>
    <w:p w:rsidR="00767EB9" w:rsidRDefault="00767EB9">
      <w:pPr>
        <w:pStyle w:val="TOC2"/>
        <w:tabs>
          <w:tab w:val="right" w:leader="dot" w:pos="9350"/>
        </w:tabs>
        <w:rPr>
          <w:rFonts w:asciiTheme="minorHAnsi" w:eastAsiaTheme="minorEastAsia" w:hAnsiTheme="minorHAnsi" w:cstheme="minorBidi"/>
          <w:noProof/>
          <w:color w:val="auto"/>
          <w:szCs w:val="22"/>
        </w:rPr>
      </w:pPr>
      <w:hyperlink w:anchor="_Toc4750911" w:history="1">
        <w:r w:rsidRPr="00736823">
          <w:rPr>
            <w:rStyle w:val="Hyperlink"/>
            <w:noProof/>
          </w:rPr>
          <w:t>Change Label Printer</w:t>
        </w:r>
        <w:r>
          <w:rPr>
            <w:noProof/>
            <w:webHidden/>
          </w:rPr>
          <w:tab/>
        </w:r>
        <w:r>
          <w:rPr>
            <w:noProof/>
            <w:webHidden/>
          </w:rPr>
          <w:fldChar w:fldCharType="begin"/>
        </w:r>
        <w:r>
          <w:rPr>
            <w:noProof/>
            <w:webHidden/>
          </w:rPr>
          <w:instrText xml:space="preserve"> PAGEREF _Toc4750911 \h </w:instrText>
        </w:r>
        <w:r>
          <w:rPr>
            <w:noProof/>
            <w:webHidden/>
          </w:rPr>
        </w:r>
        <w:r>
          <w:rPr>
            <w:noProof/>
            <w:webHidden/>
          </w:rPr>
          <w:fldChar w:fldCharType="separate"/>
        </w:r>
        <w:r>
          <w:rPr>
            <w:noProof/>
            <w:webHidden/>
          </w:rPr>
          <w:t>24</w:t>
        </w:r>
        <w:r>
          <w:rPr>
            <w:noProof/>
            <w:webHidden/>
          </w:rPr>
          <w:fldChar w:fldCharType="end"/>
        </w:r>
      </w:hyperlink>
    </w:p>
    <w:p w:rsidR="00767EB9" w:rsidRDefault="00767EB9">
      <w:pPr>
        <w:pStyle w:val="TOC1"/>
        <w:rPr>
          <w:rFonts w:asciiTheme="minorHAnsi" w:eastAsiaTheme="minorEastAsia" w:hAnsiTheme="minorHAnsi" w:cstheme="minorBidi"/>
          <w:b w:val="0"/>
          <w:bCs w:val="0"/>
          <w:noProof/>
          <w:color w:val="auto"/>
          <w:sz w:val="22"/>
          <w:szCs w:val="22"/>
        </w:rPr>
      </w:pPr>
      <w:hyperlink w:anchor="_Toc4750912" w:history="1">
        <w:r w:rsidRPr="00736823">
          <w:rPr>
            <w:rStyle w:val="Hyperlink"/>
            <w:noProof/>
          </w:rPr>
          <w:t xml:space="preserve">Chapter </w:t>
        </w:r>
        <w:r w:rsidRPr="00736823">
          <w:rPr>
            <w:rStyle w:val="Hyperlink"/>
            <w:rFonts w:eastAsia="MS Mincho"/>
            <w:noProof/>
          </w:rPr>
          <w:t>6</w:t>
        </w:r>
        <w:r w:rsidRPr="00736823">
          <w:rPr>
            <w:rStyle w:val="Hyperlink"/>
            <w:noProof/>
          </w:rPr>
          <w:t>: Check Drug Interaction</w:t>
        </w:r>
        <w:r>
          <w:rPr>
            <w:noProof/>
            <w:webHidden/>
          </w:rPr>
          <w:tab/>
        </w:r>
        <w:r>
          <w:rPr>
            <w:noProof/>
            <w:webHidden/>
          </w:rPr>
          <w:fldChar w:fldCharType="begin"/>
        </w:r>
        <w:r>
          <w:rPr>
            <w:noProof/>
            <w:webHidden/>
          </w:rPr>
          <w:instrText xml:space="preserve"> PAGEREF _Toc4750912 \h </w:instrText>
        </w:r>
        <w:r>
          <w:rPr>
            <w:noProof/>
            <w:webHidden/>
          </w:rPr>
        </w:r>
        <w:r>
          <w:rPr>
            <w:noProof/>
            <w:webHidden/>
          </w:rPr>
          <w:fldChar w:fldCharType="separate"/>
        </w:r>
        <w:r>
          <w:rPr>
            <w:noProof/>
            <w:webHidden/>
          </w:rPr>
          <w:t>26</w:t>
        </w:r>
        <w:r>
          <w:rPr>
            <w:noProof/>
            <w:webHidden/>
          </w:rPr>
          <w:fldChar w:fldCharType="end"/>
        </w:r>
      </w:hyperlink>
    </w:p>
    <w:p w:rsidR="00767EB9" w:rsidRDefault="00767EB9">
      <w:pPr>
        <w:pStyle w:val="TOC2"/>
        <w:tabs>
          <w:tab w:val="right" w:leader="dot" w:pos="9350"/>
        </w:tabs>
        <w:rPr>
          <w:rFonts w:asciiTheme="minorHAnsi" w:eastAsiaTheme="minorEastAsia" w:hAnsiTheme="minorHAnsi" w:cstheme="minorBidi"/>
          <w:noProof/>
          <w:color w:val="auto"/>
          <w:szCs w:val="22"/>
        </w:rPr>
      </w:pPr>
      <w:hyperlink w:anchor="_Toc4750913" w:history="1">
        <w:r w:rsidRPr="00736823">
          <w:rPr>
            <w:rStyle w:val="Hyperlink"/>
            <w:noProof/>
          </w:rPr>
          <w:t>Check Drug Interaction</w:t>
        </w:r>
        <w:r>
          <w:rPr>
            <w:noProof/>
            <w:webHidden/>
          </w:rPr>
          <w:tab/>
        </w:r>
        <w:r>
          <w:rPr>
            <w:noProof/>
            <w:webHidden/>
          </w:rPr>
          <w:fldChar w:fldCharType="begin"/>
        </w:r>
        <w:r>
          <w:rPr>
            <w:noProof/>
            <w:webHidden/>
          </w:rPr>
          <w:instrText xml:space="preserve"> PAGEREF _Toc4750913 \h </w:instrText>
        </w:r>
        <w:r>
          <w:rPr>
            <w:noProof/>
            <w:webHidden/>
          </w:rPr>
        </w:r>
        <w:r>
          <w:rPr>
            <w:noProof/>
            <w:webHidden/>
          </w:rPr>
          <w:fldChar w:fldCharType="separate"/>
        </w:r>
        <w:r>
          <w:rPr>
            <w:noProof/>
            <w:webHidden/>
          </w:rPr>
          <w:t>26</w:t>
        </w:r>
        <w:r>
          <w:rPr>
            <w:noProof/>
            <w:webHidden/>
          </w:rPr>
          <w:fldChar w:fldCharType="end"/>
        </w:r>
      </w:hyperlink>
    </w:p>
    <w:p w:rsidR="00767EB9" w:rsidRDefault="00767EB9">
      <w:pPr>
        <w:pStyle w:val="TOC1"/>
        <w:rPr>
          <w:rFonts w:asciiTheme="minorHAnsi" w:eastAsiaTheme="minorEastAsia" w:hAnsiTheme="minorHAnsi" w:cstheme="minorBidi"/>
          <w:b w:val="0"/>
          <w:bCs w:val="0"/>
          <w:noProof/>
          <w:color w:val="auto"/>
          <w:sz w:val="22"/>
          <w:szCs w:val="22"/>
        </w:rPr>
      </w:pPr>
      <w:hyperlink w:anchor="_Toc4750914" w:history="1">
        <w:r w:rsidRPr="00736823">
          <w:rPr>
            <w:rStyle w:val="Hyperlink"/>
            <w:noProof/>
          </w:rPr>
          <w:t xml:space="preserve">Chapter </w:t>
        </w:r>
        <w:r w:rsidRPr="00736823">
          <w:rPr>
            <w:rStyle w:val="Hyperlink"/>
            <w:rFonts w:eastAsia="MS Mincho"/>
            <w:noProof/>
          </w:rPr>
          <w:t>7</w:t>
        </w:r>
        <w:r w:rsidRPr="00736823">
          <w:rPr>
            <w:rStyle w:val="Hyperlink"/>
            <w:noProof/>
          </w:rPr>
          <w:t>: Creating, Editing, and Printing a DUE Answer Sheet</w:t>
        </w:r>
        <w:r>
          <w:rPr>
            <w:noProof/>
            <w:webHidden/>
          </w:rPr>
          <w:tab/>
        </w:r>
        <w:r>
          <w:rPr>
            <w:noProof/>
            <w:webHidden/>
          </w:rPr>
          <w:fldChar w:fldCharType="begin"/>
        </w:r>
        <w:r>
          <w:rPr>
            <w:noProof/>
            <w:webHidden/>
          </w:rPr>
          <w:instrText xml:space="preserve"> PAGEREF _Toc4750914 \h </w:instrText>
        </w:r>
        <w:r>
          <w:rPr>
            <w:noProof/>
            <w:webHidden/>
          </w:rPr>
        </w:r>
        <w:r>
          <w:rPr>
            <w:noProof/>
            <w:webHidden/>
          </w:rPr>
          <w:fldChar w:fldCharType="separate"/>
        </w:r>
        <w:r>
          <w:rPr>
            <w:noProof/>
            <w:webHidden/>
          </w:rPr>
          <w:t>28</w:t>
        </w:r>
        <w:r>
          <w:rPr>
            <w:noProof/>
            <w:webHidden/>
          </w:rPr>
          <w:fldChar w:fldCharType="end"/>
        </w:r>
      </w:hyperlink>
    </w:p>
    <w:p w:rsidR="00767EB9" w:rsidRDefault="00767EB9">
      <w:pPr>
        <w:pStyle w:val="TOC2"/>
        <w:tabs>
          <w:tab w:val="right" w:leader="dot" w:pos="9350"/>
        </w:tabs>
        <w:rPr>
          <w:rFonts w:asciiTheme="minorHAnsi" w:eastAsiaTheme="minorEastAsia" w:hAnsiTheme="minorHAnsi" w:cstheme="minorBidi"/>
          <w:noProof/>
          <w:color w:val="auto"/>
          <w:szCs w:val="22"/>
        </w:rPr>
      </w:pPr>
      <w:hyperlink w:anchor="_Toc4750915" w:history="1">
        <w:r w:rsidRPr="00736823">
          <w:rPr>
            <w:rStyle w:val="Hyperlink"/>
            <w:noProof/>
          </w:rPr>
          <w:t>DUE User</w:t>
        </w:r>
        <w:r>
          <w:rPr>
            <w:noProof/>
            <w:webHidden/>
          </w:rPr>
          <w:tab/>
        </w:r>
        <w:r>
          <w:rPr>
            <w:noProof/>
            <w:webHidden/>
          </w:rPr>
          <w:fldChar w:fldCharType="begin"/>
        </w:r>
        <w:r>
          <w:rPr>
            <w:noProof/>
            <w:webHidden/>
          </w:rPr>
          <w:instrText xml:space="preserve"> PAGEREF _Toc4750915 \h </w:instrText>
        </w:r>
        <w:r>
          <w:rPr>
            <w:noProof/>
            <w:webHidden/>
          </w:rPr>
        </w:r>
        <w:r>
          <w:rPr>
            <w:noProof/>
            <w:webHidden/>
          </w:rPr>
          <w:fldChar w:fldCharType="separate"/>
        </w:r>
        <w:r>
          <w:rPr>
            <w:noProof/>
            <w:webHidden/>
          </w:rPr>
          <w:t>28</w:t>
        </w:r>
        <w:r>
          <w:rPr>
            <w:noProof/>
            <w:webHidden/>
          </w:rPr>
          <w:fldChar w:fldCharType="end"/>
        </w:r>
      </w:hyperlink>
    </w:p>
    <w:p w:rsidR="00767EB9" w:rsidRDefault="00767EB9">
      <w:pPr>
        <w:pStyle w:val="TOC3"/>
        <w:tabs>
          <w:tab w:val="right" w:leader="dot" w:pos="9350"/>
        </w:tabs>
        <w:rPr>
          <w:rFonts w:asciiTheme="minorHAnsi" w:eastAsiaTheme="minorEastAsia" w:hAnsiTheme="minorHAnsi" w:cstheme="minorBidi"/>
          <w:i w:val="0"/>
          <w:iCs w:val="0"/>
          <w:noProof/>
          <w:color w:val="auto"/>
          <w:szCs w:val="22"/>
        </w:rPr>
      </w:pPr>
      <w:hyperlink w:anchor="_Toc4750916" w:history="1">
        <w:r w:rsidRPr="00736823">
          <w:rPr>
            <w:rStyle w:val="Hyperlink"/>
            <w:noProof/>
          </w:rPr>
          <w:t>Enter a New Answer Sheet</w:t>
        </w:r>
        <w:r>
          <w:rPr>
            <w:noProof/>
            <w:webHidden/>
          </w:rPr>
          <w:tab/>
        </w:r>
        <w:r>
          <w:rPr>
            <w:noProof/>
            <w:webHidden/>
          </w:rPr>
          <w:fldChar w:fldCharType="begin"/>
        </w:r>
        <w:r>
          <w:rPr>
            <w:noProof/>
            <w:webHidden/>
          </w:rPr>
          <w:instrText xml:space="preserve"> PAGEREF _Toc4750916 \h </w:instrText>
        </w:r>
        <w:r>
          <w:rPr>
            <w:noProof/>
            <w:webHidden/>
          </w:rPr>
        </w:r>
        <w:r>
          <w:rPr>
            <w:noProof/>
            <w:webHidden/>
          </w:rPr>
          <w:fldChar w:fldCharType="separate"/>
        </w:r>
        <w:r>
          <w:rPr>
            <w:noProof/>
            <w:webHidden/>
          </w:rPr>
          <w:t>28</w:t>
        </w:r>
        <w:r>
          <w:rPr>
            <w:noProof/>
            <w:webHidden/>
          </w:rPr>
          <w:fldChar w:fldCharType="end"/>
        </w:r>
      </w:hyperlink>
    </w:p>
    <w:p w:rsidR="00767EB9" w:rsidRDefault="00767EB9">
      <w:pPr>
        <w:pStyle w:val="TOC3"/>
        <w:tabs>
          <w:tab w:val="right" w:leader="dot" w:pos="9350"/>
        </w:tabs>
        <w:rPr>
          <w:rFonts w:asciiTheme="minorHAnsi" w:eastAsiaTheme="minorEastAsia" w:hAnsiTheme="minorHAnsi" w:cstheme="minorBidi"/>
          <w:i w:val="0"/>
          <w:iCs w:val="0"/>
          <w:noProof/>
          <w:color w:val="auto"/>
          <w:szCs w:val="22"/>
        </w:rPr>
      </w:pPr>
      <w:hyperlink w:anchor="_Toc4750917" w:history="1">
        <w:r w:rsidRPr="00736823">
          <w:rPr>
            <w:rStyle w:val="Hyperlink"/>
            <w:noProof/>
          </w:rPr>
          <w:t>Edit an Existing Answer Sheet</w:t>
        </w:r>
        <w:r>
          <w:rPr>
            <w:noProof/>
            <w:webHidden/>
          </w:rPr>
          <w:tab/>
        </w:r>
        <w:r>
          <w:rPr>
            <w:noProof/>
            <w:webHidden/>
          </w:rPr>
          <w:fldChar w:fldCharType="begin"/>
        </w:r>
        <w:r>
          <w:rPr>
            <w:noProof/>
            <w:webHidden/>
          </w:rPr>
          <w:instrText xml:space="preserve"> PAGEREF _Toc4750917 \h </w:instrText>
        </w:r>
        <w:r>
          <w:rPr>
            <w:noProof/>
            <w:webHidden/>
          </w:rPr>
        </w:r>
        <w:r>
          <w:rPr>
            <w:noProof/>
            <w:webHidden/>
          </w:rPr>
          <w:fldChar w:fldCharType="separate"/>
        </w:r>
        <w:r>
          <w:rPr>
            <w:noProof/>
            <w:webHidden/>
          </w:rPr>
          <w:t>28</w:t>
        </w:r>
        <w:r>
          <w:rPr>
            <w:noProof/>
            <w:webHidden/>
          </w:rPr>
          <w:fldChar w:fldCharType="end"/>
        </w:r>
      </w:hyperlink>
    </w:p>
    <w:p w:rsidR="00767EB9" w:rsidRDefault="00767EB9">
      <w:pPr>
        <w:pStyle w:val="TOC3"/>
        <w:tabs>
          <w:tab w:val="right" w:leader="dot" w:pos="9350"/>
        </w:tabs>
        <w:rPr>
          <w:rFonts w:asciiTheme="minorHAnsi" w:eastAsiaTheme="minorEastAsia" w:hAnsiTheme="minorHAnsi" w:cstheme="minorBidi"/>
          <w:i w:val="0"/>
          <w:iCs w:val="0"/>
          <w:noProof/>
          <w:color w:val="auto"/>
          <w:szCs w:val="22"/>
        </w:rPr>
      </w:pPr>
      <w:hyperlink w:anchor="_Toc4750918" w:history="1">
        <w:r w:rsidRPr="00736823">
          <w:rPr>
            <w:rStyle w:val="Hyperlink"/>
            <w:noProof/>
          </w:rPr>
          <w:t>Batch Print Questionnaires</w:t>
        </w:r>
        <w:r>
          <w:rPr>
            <w:noProof/>
            <w:webHidden/>
          </w:rPr>
          <w:tab/>
        </w:r>
        <w:r>
          <w:rPr>
            <w:noProof/>
            <w:webHidden/>
          </w:rPr>
          <w:fldChar w:fldCharType="begin"/>
        </w:r>
        <w:r>
          <w:rPr>
            <w:noProof/>
            <w:webHidden/>
          </w:rPr>
          <w:instrText xml:space="preserve"> PAGEREF _Toc4750918 \h </w:instrText>
        </w:r>
        <w:r>
          <w:rPr>
            <w:noProof/>
            <w:webHidden/>
          </w:rPr>
        </w:r>
        <w:r>
          <w:rPr>
            <w:noProof/>
            <w:webHidden/>
          </w:rPr>
          <w:fldChar w:fldCharType="separate"/>
        </w:r>
        <w:r>
          <w:rPr>
            <w:noProof/>
            <w:webHidden/>
          </w:rPr>
          <w:t>28</w:t>
        </w:r>
        <w:r>
          <w:rPr>
            <w:noProof/>
            <w:webHidden/>
          </w:rPr>
          <w:fldChar w:fldCharType="end"/>
        </w:r>
      </w:hyperlink>
    </w:p>
    <w:p w:rsidR="00767EB9" w:rsidRDefault="00767EB9">
      <w:pPr>
        <w:pStyle w:val="TOC1"/>
        <w:rPr>
          <w:rFonts w:asciiTheme="minorHAnsi" w:eastAsiaTheme="minorEastAsia" w:hAnsiTheme="minorHAnsi" w:cstheme="minorBidi"/>
          <w:b w:val="0"/>
          <w:bCs w:val="0"/>
          <w:noProof/>
          <w:color w:val="auto"/>
          <w:sz w:val="22"/>
          <w:szCs w:val="22"/>
        </w:rPr>
      </w:pPr>
      <w:hyperlink w:anchor="_Toc4750919" w:history="1">
        <w:r w:rsidRPr="00736823">
          <w:rPr>
            <w:rStyle w:val="Hyperlink"/>
            <w:noProof/>
          </w:rPr>
          <w:t xml:space="preserve">Chapter </w:t>
        </w:r>
        <w:r w:rsidRPr="00736823">
          <w:rPr>
            <w:rStyle w:val="Hyperlink"/>
            <w:rFonts w:eastAsia="MS Mincho"/>
            <w:noProof/>
          </w:rPr>
          <w:t>8</w:t>
        </w:r>
        <w:r w:rsidRPr="00736823">
          <w:rPr>
            <w:rStyle w:val="Hyperlink"/>
            <w:noProof/>
          </w:rPr>
          <w:t>: Using the Medication Profile</w:t>
        </w:r>
        <w:r>
          <w:rPr>
            <w:noProof/>
            <w:webHidden/>
          </w:rPr>
          <w:tab/>
        </w:r>
        <w:r>
          <w:rPr>
            <w:noProof/>
            <w:webHidden/>
          </w:rPr>
          <w:fldChar w:fldCharType="begin"/>
        </w:r>
        <w:r>
          <w:rPr>
            <w:noProof/>
            <w:webHidden/>
          </w:rPr>
          <w:instrText xml:space="preserve"> PAGEREF _Toc4750919 \h </w:instrText>
        </w:r>
        <w:r>
          <w:rPr>
            <w:noProof/>
            <w:webHidden/>
          </w:rPr>
        </w:r>
        <w:r>
          <w:rPr>
            <w:noProof/>
            <w:webHidden/>
          </w:rPr>
          <w:fldChar w:fldCharType="separate"/>
        </w:r>
        <w:r>
          <w:rPr>
            <w:noProof/>
            <w:webHidden/>
          </w:rPr>
          <w:t>31</w:t>
        </w:r>
        <w:r>
          <w:rPr>
            <w:noProof/>
            <w:webHidden/>
          </w:rPr>
          <w:fldChar w:fldCharType="end"/>
        </w:r>
      </w:hyperlink>
    </w:p>
    <w:p w:rsidR="00767EB9" w:rsidRDefault="00767EB9">
      <w:pPr>
        <w:pStyle w:val="TOC2"/>
        <w:tabs>
          <w:tab w:val="right" w:leader="dot" w:pos="9350"/>
        </w:tabs>
        <w:rPr>
          <w:rFonts w:asciiTheme="minorHAnsi" w:eastAsiaTheme="minorEastAsia" w:hAnsiTheme="minorHAnsi" w:cstheme="minorBidi"/>
          <w:noProof/>
          <w:color w:val="auto"/>
          <w:szCs w:val="22"/>
        </w:rPr>
      </w:pPr>
      <w:hyperlink w:anchor="_Toc4750920" w:history="1">
        <w:r w:rsidRPr="00736823">
          <w:rPr>
            <w:rStyle w:val="Hyperlink"/>
            <w:noProof/>
          </w:rPr>
          <w:t>Medication Profile</w:t>
        </w:r>
        <w:r>
          <w:rPr>
            <w:noProof/>
            <w:webHidden/>
          </w:rPr>
          <w:tab/>
        </w:r>
        <w:r>
          <w:rPr>
            <w:noProof/>
            <w:webHidden/>
          </w:rPr>
          <w:fldChar w:fldCharType="begin"/>
        </w:r>
        <w:r>
          <w:rPr>
            <w:noProof/>
            <w:webHidden/>
          </w:rPr>
          <w:instrText xml:space="preserve"> PAGEREF _Toc4750920 \h </w:instrText>
        </w:r>
        <w:r>
          <w:rPr>
            <w:noProof/>
            <w:webHidden/>
          </w:rPr>
        </w:r>
        <w:r>
          <w:rPr>
            <w:noProof/>
            <w:webHidden/>
          </w:rPr>
          <w:fldChar w:fldCharType="separate"/>
        </w:r>
        <w:r>
          <w:rPr>
            <w:noProof/>
            <w:webHidden/>
          </w:rPr>
          <w:t>31</w:t>
        </w:r>
        <w:r>
          <w:rPr>
            <w:noProof/>
            <w:webHidden/>
          </w:rPr>
          <w:fldChar w:fldCharType="end"/>
        </w:r>
      </w:hyperlink>
    </w:p>
    <w:p w:rsidR="00767EB9" w:rsidRDefault="00767EB9">
      <w:pPr>
        <w:pStyle w:val="TOC3"/>
        <w:tabs>
          <w:tab w:val="right" w:leader="dot" w:pos="9350"/>
        </w:tabs>
        <w:rPr>
          <w:rFonts w:asciiTheme="minorHAnsi" w:eastAsiaTheme="minorEastAsia" w:hAnsiTheme="minorHAnsi" w:cstheme="minorBidi"/>
          <w:i w:val="0"/>
          <w:iCs w:val="0"/>
          <w:noProof/>
          <w:color w:val="auto"/>
          <w:szCs w:val="22"/>
        </w:rPr>
      </w:pPr>
      <w:hyperlink w:anchor="_Toc4750921" w:history="1">
        <w:r w:rsidRPr="00736823">
          <w:rPr>
            <w:rStyle w:val="Hyperlink"/>
            <w:noProof/>
          </w:rPr>
          <w:t>Medication Profile: Short Format</w:t>
        </w:r>
        <w:r>
          <w:rPr>
            <w:noProof/>
            <w:webHidden/>
          </w:rPr>
          <w:tab/>
        </w:r>
        <w:r>
          <w:rPr>
            <w:noProof/>
            <w:webHidden/>
          </w:rPr>
          <w:fldChar w:fldCharType="begin"/>
        </w:r>
        <w:r>
          <w:rPr>
            <w:noProof/>
            <w:webHidden/>
          </w:rPr>
          <w:instrText xml:space="preserve"> PAGEREF _Toc4750921 \h </w:instrText>
        </w:r>
        <w:r>
          <w:rPr>
            <w:noProof/>
            <w:webHidden/>
          </w:rPr>
        </w:r>
        <w:r>
          <w:rPr>
            <w:noProof/>
            <w:webHidden/>
          </w:rPr>
          <w:fldChar w:fldCharType="separate"/>
        </w:r>
        <w:r>
          <w:rPr>
            <w:noProof/>
            <w:webHidden/>
          </w:rPr>
          <w:t>31</w:t>
        </w:r>
        <w:r>
          <w:rPr>
            <w:noProof/>
            <w:webHidden/>
          </w:rPr>
          <w:fldChar w:fldCharType="end"/>
        </w:r>
      </w:hyperlink>
    </w:p>
    <w:p w:rsidR="00767EB9" w:rsidRDefault="00767EB9">
      <w:pPr>
        <w:pStyle w:val="TOC4"/>
        <w:rPr>
          <w:rFonts w:asciiTheme="minorHAnsi" w:eastAsiaTheme="minorEastAsia" w:hAnsiTheme="minorHAnsi" w:cstheme="minorBidi"/>
          <w:noProof/>
          <w:color w:val="auto"/>
          <w:szCs w:val="22"/>
        </w:rPr>
      </w:pPr>
      <w:hyperlink w:anchor="_Toc4750922" w:history="1">
        <w:r w:rsidRPr="00736823">
          <w:rPr>
            <w:rStyle w:val="Hyperlink"/>
            <w:noProof/>
          </w:rPr>
          <w:t>OneVA Pharmacy and the Medication Profile</w:t>
        </w:r>
        <w:r>
          <w:rPr>
            <w:noProof/>
            <w:webHidden/>
          </w:rPr>
          <w:tab/>
        </w:r>
        <w:r>
          <w:rPr>
            <w:noProof/>
            <w:webHidden/>
          </w:rPr>
          <w:fldChar w:fldCharType="begin"/>
        </w:r>
        <w:r>
          <w:rPr>
            <w:noProof/>
            <w:webHidden/>
          </w:rPr>
          <w:instrText xml:space="preserve"> PAGEREF _Toc4750922 \h </w:instrText>
        </w:r>
        <w:r>
          <w:rPr>
            <w:noProof/>
            <w:webHidden/>
          </w:rPr>
        </w:r>
        <w:r>
          <w:rPr>
            <w:noProof/>
            <w:webHidden/>
          </w:rPr>
          <w:fldChar w:fldCharType="separate"/>
        </w:r>
        <w:r>
          <w:rPr>
            <w:noProof/>
            <w:webHidden/>
          </w:rPr>
          <w:t>33</w:t>
        </w:r>
        <w:r>
          <w:rPr>
            <w:noProof/>
            <w:webHidden/>
          </w:rPr>
          <w:fldChar w:fldCharType="end"/>
        </w:r>
      </w:hyperlink>
    </w:p>
    <w:p w:rsidR="00767EB9" w:rsidRDefault="00767EB9">
      <w:pPr>
        <w:pStyle w:val="TOC3"/>
        <w:tabs>
          <w:tab w:val="right" w:leader="dot" w:pos="9350"/>
        </w:tabs>
        <w:rPr>
          <w:rFonts w:asciiTheme="minorHAnsi" w:eastAsiaTheme="minorEastAsia" w:hAnsiTheme="minorHAnsi" w:cstheme="minorBidi"/>
          <w:i w:val="0"/>
          <w:iCs w:val="0"/>
          <w:noProof/>
          <w:color w:val="auto"/>
          <w:szCs w:val="22"/>
        </w:rPr>
      </w:pPr>
      <w:hyperlink w:anchor="_Toc4750923" w:history="1">
        <w:r w:rsidRPr="00736823">
          <w:rPr>
            <w:rStyle w:val="Hyperlink"/>
            <w:noProof/>
          </w:rPr>
          <w:t>Medication Profile: Long Format</w:t>
        </w:r>
        <w:r>
          <w:rPr>
            <w:noProof/>
            <w:webHidden/>
          </w:rPr>
          <w:tab/>
        </w:r>
        <w:r>
          <w:rPr>
            <w:noProof/>
            <w:webHidden/>
          </w:rPr>
          <w:fldChar w:fldCharType="begin"/>
        </w:r>
        <w:r>
          <w:rPr>
            <w:noProof/>
            <w:webHidden/>
          </w:rPr>
          <w:instrText xml:space="preserve"> PAGEREF _Toc4750923 \h </w:instrText>
        </w:r>
        <w:r>
          <w:rPr>
            <w:noProof/>
            <w:webHidden/>
          </w:rPr>
        </w:r>
        <w:r>
          <w:rPr>
            <w:noProof/>
            <w:webHidden/>
          </w:rPr>
          <w:fldChar w:fldCharType="separate"/>
        </w:r>
        <w:r>
          <w:rPr>
            <w:noProof/>
            <w:webHidden/>
          </w:rPr>
          <w:t>35</w:t>
        </w:r>
        <w:r>
          <w:rPr>
            <w:noProof/>
            <w:webHidden/>
          </w:rPr>
          <w:fldChar w:fldCharType="end"/>
        </w:r>
      </w:hyperlink>
    </w:p>
    <w:p w:rsidR="00767EB9" w:rsidRDefault="00767EB9">
      <w:pPr>
        <w:pStyle w:val="TOC1"/>
        <w:rPr>
          <w:rFonts w:asciiTheme="minorHAnsi" w:eastAsiaTheme="minorEastAsia" w:hAnsiTheme="minorHAnsi" w:cstheme="minorBidi"/>
          <w:b w:val="0"/>
          <w:bCs w:val="0"/>
          <w:noProof/>
          <w:color w:val="auto"/>
          <w:sz w:val="22"/>
          <w:szCs w:val="22"/>
        </w:rPr>
      </w:pPr>
      <w:hyperlink w:anchor="_Toc4750924" w:history="1">
        <w:r w:rsidRPr="00736823">
          <w:rPr>
            <w:rStyle w:val="Hyperlink"/>
            <w:noProof/>
          </w:rPr>
          <w:t xml:space="preserve">Chapter </w:t>
        </w:r>
        <w:r w:rsidRPr="00736823">
          <w:rPr>
            <w:rStyle w:val="Hyperlink"/>
            <w:rFonts w:eastAsia="MS Mincho"/>
            <w:noProof/>
          </w:rPr>
          <w:t xml:space="preserve">9: </w:t>
        </w:r>
        <w:r w:rsidRPr="00736823">
          <w:rPr>
            <w:rStyle w:val="Hyperlink"/>
            <w:noProof/>
          </w:rPr>
          <w:t>Processing a Prescription</w:t>
        </w:r>
        <w:r>
          <w:rPr>
            <w:noProof/>
            <w:webHidden/>
          </w:rPr>
          <w:tab/>
        </w:r>
        <w:r>
          <w:rPr>
            <w:noProof/>
            <w:webHidden/>
          </w:rPr>
          <w:fldChar w:fldCharType="begin"/>
        </w:r>
        <w:r>
          <w:rPr>
            <w:noProof/>
            <w:webHidden/>
          </w:rPr>
          <w:instrText xml:space="preserve"> PAGEREF _Toc4750924 \h </w:instrText>
        </w:r>
        <w:r>
          <w:rPr>
            <w:noProof/>
            <w:webHidden/>
          </w:rPr>
        </w:r>
        <w:r>
          <w:rPr>
            <w:noProof/>
            <w:webHidden/>
          </w:rPr>
          <w:fldChar w:fldCharType="separate"/>
        </w:r>
        <w:r>
          <w:rPr>
            <w:noProof/>
            <w:webHidden/>
          </w:rPr>
          <w:t>38</w:t>
        </w:r>
        <w:r>
          <w:rPr>
            <w:noProof/>
            <w:webHidden/>
          </w:rPr>
          <w:fldChar w:fldCharType="end"/>
        </w:r>
      </w:hyperlink>
    </w:p>
    <w:p w:rsidR="00767EB9" w:rsidRDefault="00767EB9">
      <w:pPr>
        <w:pStyle w:val="TOC2"/>
        <w:tabs>
          <w:tab w:val="right" w:leader="dot" w:pos="9350"/>
        </w:tabs>
        <w:rPr>
          <w:rFonts w:asciiTheme="minorHAnsi" w:eastAsiaTheme="minorEastAsia" w:hAnsiTheme="minorHAnsi" w:cstheme="minorBidi"/>
          <w:noProof/>
          <w:color w:val="auto"/>
          <w:szCs w:val="22"/>
        </w:rPr>
      </w:pPr>
      <w:hyperlink w:anchor="_Toc4750925" w:history="1">
        <w:r w:rsidRPr="00736823">
          <w:rPr>
            <w:rStyle w:val="Hyperlink"/>
            <w:noProof/>
          </w:rPr>
          <w:t>Patient Prescription Processing</w:t>
        </w:r>
        <w:r>
          <w:rPr>
            <w:noProof/>
            <w:webHidden/>
          </w:rPr>
          <w:tab/>
        </w:r>
        <w:r>
          <w:rPr>
            <w:noProof/>
            <w:webHidden/>
          </w:rPr>
          <w:fldChar w:fldCharType="begin"/>
        </w:r>
        <w:r>
          <w:rPr>
            <w:noProof/>
            <w:webHidden/>
          </w:rPr>
          <w:instrText xml:space="preserve"> PAGEREF _Toc4750925 \h </w:instrText>
        </w:r>
        <w:r>
          <w:rPr>
            <w:noProof/>
            <w:webHidden/>
          </w:rPr>
        </w:r>
        <w:r>
          <w:rPr>
            <w:noProof/>
            <w:webHidden/>
          </w:rPr>
          <w:fldChar w:fldCharType="separate"/>
        </w:r>
        <w:r>
          <w:rPr>
            <w:noProof/>
            <w:webHidden/>
          </w:rPr>
          <w:t>38</w:t>
        </w:r>
        <w:r>
          <w:rPr>
            <w:noProof/>
            <w:webHidden/>
          </w:rPr>
          <w:fldChar w:fldCharType="end"/>
        </w:r>
      </w:hyperlink>
    </w:p>
    <w:p w:rsidR="00767EB9" w:rsidRDefault="00767EB9">
      <w:pPr>
        <w:pStyle w:val="TOC4"/>
        <w:rPr>
          <w:rFonts w:asciiTheme="minorHAnsi" w:eastAsiaTheme="minorEastAsia" w:hAnsiTheme="minorHAnsi" w:cstheme="minorBidi"/>
          <w:noProof/>
          <w:color w:val="auto"/>
          <w:szCs w:val="22"/>
        </w:rPr>
      </w:pPr>
      <w:hyperlink w:anchor="_Toc4750926" w:history="1">
        <w:r w:rsidRPr="00736823">
          <w:rPr>
            <w:rStyle w:val="Hyperlink"/>
            <w:noProof/>
          </w:rPr>
          <w:t>Allergy Order Checks</w:t>
        </w:r>
        <w:r>
          <w:rPr>
            <w:noProof/>
            <w:webHidden/>
          </w:rPr>
          <w:tab/>
        </w:r>
        <w:r>
          <w:rPr>
            <w:noProof/>
            <w:webHidden/>
          </w:rPr>
          <w:fldChar w:fldCharType="begin"/>
        </w:r>
        <w:r>
          <w:rPr>
            <w:noProof/>
            <w:webHidden/>
          </w:rPr>
          <w:instrText xml:space="preserve"> PAGEREF _Toc4750926 \h </w:instrText>
        </w:r>
        <w:r>
          <w:rPr>
            <w:noProof/>
            <w:webHidden/>
          </w:rPr>
        </w:r>
        <w:r>
          <w:rPr>
            <w:noProof/>
            <w:webHidden/>
          </w:rPr>
          <w:fldChar w:fldCharType="separate"/>
        </w:r>
        <w:r>
          <w:rPr>
            <w:noProof/>
            <w:webHidden/>
          </w:rPr>
          <w:t>42</w:t>
        </w:r>
        <w:r>
          <w:rPr>
            <w:noProof/>
            <w:webHidden/>
          </w:rPr>
          <w:fldChar w:fldCharType="end"/>
        </w:r>
      </w:hyperlink>
    </w:p>
    <w:p w:rsidR="00767EB9" w:rsidRDefault="00767EB9">
      <w:pPr>
        <w:pStyle w:val="TOC4"/>
        <w:rPr>
          <w:rFonts w:asciiTheme="minorHAnsi" w:eastAsiaTheme="minorEastAsia" w:hAnsiTheme="minorHAnsi" w:cstheme="minorBidi"/>
          <w:noProof/>
          <w:color w:val="auto"/>
          <w:szCs w:val="22"/>
        </w:rPr>
      </w:pPr>
      <w:hyperlink w:anchor="_Toc4750927" w:history="1">
        <w:r w:rsidRPr="00736823">
          <w:rPr>
            <w:rStyle w:val="Hyperlink"/>
            <w:noProof/>
          </w:rPr>
          <w:t>OneVA Pharmacy Processing within Patient Prescription Processing</w:t>
        </w:r>
        <w:r>
          <w:rPr>
            <w:noProof/>
            <w:webHidden/>
          </w:rPr>
          <w:tab/>
        </w:r>
        <w:r>
          <w:rPr>
            <w:noProof/>
            <w:webHidden/>
          </w:rPr>
          <w:fldChar w:fldCharType="begin"/>
        </w:r>
        <w:r>
          <w:rPr>
            <w:noProof/>
            <w:webHidden/>
          </w:rPr>
          <w:instrText xml:space="preserve"> PAGEREF _Toc4750927 \h </w:instrText>
        </w:r>
        <w:r>
          <w:rPr>
            <w:noProof/>
            <w:webHidden/>
          </w:rPr>
        </w:r>
        <w:r>
          <w:rPr>
            <w:noProof/>
            <w:webHidden/>
          </w:rPr>
          <w:fldChar w:fldCharType="separate"/>
        </w:r>
        <w:r>
          <w:rPr>
            <w:noProof/>
            <w:webHidden/>
          </w:rPr>
          <w:t>47</w:t>
        </w:r>
        <w:r>
          <w:rPr>
            <w:noProof/>
            <w:webHidden/>
          </w:rPr>
          <w:fldChar w:fldCharType="end"/>
        </w:r>
      </w:hyperlink>
    </w:p>
    <w:p w:rsidR="00767EB9" w:rsidRDefault="00767EB9">
      <w:pPr>
        <w:pStyle w:val="TOC1"/>
        <w:rPr>
          <w:rFonts w:asciiTheme="minorHAnsi" w:eastAsiaTheme="minorEastAsia" w:hAnsiTheme="minorHAnsi" w:cstheme="minorBidi"/>
          <w:b w:val="0"/>
          <w:bCs w:val="0"/>
          <w:noProof/>
          <w:color w:val="auto"/>
          <w:sz w:val="22"/>
          <w:szCs w:val="22"/>
        </w:rPr>
      </w:pPr>
      <w:hyperlink w:anchor="_Toc4750928" w:history="1">
        <w:r w:rsidRPr="00736823">
          <w:rPr>
            <w:rStyle w:val="Hyperlink"/>
            <w:noProof/>
          </w:rPr>
          <w:t>Outpatient Allergy Order Entry Process</w:t>
        </w:r>
        <w:r>
          <w:rPr>
            <w:noProof/>
            <w:webHidden/>
          </w:rPr>
          <w:tab/>
        </w:r>
        <w:r>
          <w:rPr>
            <w:noProof/>
            <w:webHidden/>
          </w:rPr>
          <w:fldChar w:fldCharType="begin"/>
        </w:r>
        <w:r>
          <w:rPr>
            <w:noProof/>
            <w:webHidden/>
          </w:rPr>
          <w:instrText xml:space="preserve"> PAGEREF _Toc4750928 \h </w:instrText>
        </w:r>
        <w:r>
          <w:rPr>
            <w:noProof/>
            <w:webHidden/>
          </w:rPr>
        </w:r>
        <w:r>
          <w:rPr>
            <w:noProof/>
            <w:webHidden/>
          </w:rPr>
          <w:fldChar w:fldCharType="separate"/>
        </w:r>
        <w:r>
          <w:rPr>
            <w:noProof/>
            <w:webHidden/>
          </w:rPr>
          <w:t>55</w:t>
        </w:r>
        <w:r>
          <w:rPr>
            <w:noProof/>
            <w:webHidden/>
          </w:rPr>
          <w:fldChar w:fldCharType="end"/>
        </w:r>
      </w:hyperlink>
    </w:p>
    <w:p w:rsidR="00767EB9" w:rsidRDefault="00767EB9">
      <w:pPr>
        <w:pStyle w:val="TOC4"/>
        <w:rPr>
          <w:rFonts w:asciiTheme="minorHAnsi" w:eastAsiaTheme="minorEastAsia" w:hAnsiTheme="minorHAnsi" w:cstheme="minorBidi"/>
          <w:noProof/>
          <w:color w:val="auto"/>
          <w:szCs w:val="22"/>
        </w:rPr>
      </w:pPr>
      <w:hyperlink w:anchor="_Toc4750929" w:history="1">
        <w:r w:rsidRPr="00736823">
          <w:rPr>
            <w:rStyle w:val="Hyperlink"/>
            <w:noProof/>
          </w:rPr>
          <w:t>Clinical Reminder Order Checks</w:t>
        </w:r>
        <w:r>
          <w:rPr>
            <w:noProof/>
            <w:webHidden/>
          </w:rPr>
          <w:tab/>
        </w:r>
        <w:r>
          <w:rPr>
            <w:noProof/>
            <w:webHidden/>
          </w:rPr>
          <w:fldChar w:fldCharType="begin"/>
        </w:r>
        <w:r>
          <w:rPr>
            <w:noProof/>
            <w:webHidden/>
          </w:rPr>
          <w:instrText xml:space="preserve"> PAGEREF _Toc4750929 \h </w:instrText>
        </w:r>
        <w:r>
          <w:rPr>
            <w:noProof/>
            <w:webHidden/>
          </w:rPr>
        </w:r>
        <w:r>
          <w:rPr>
            <w:noProof/>
            <w:webHidden/>
          </w:rPr>
          <w:fldChar w:fldCharType="separate"/>
        </w:r>
        <w:r>
          <w:rPr>
            <w:noProof/>
            <w:webHidden/>
          </w:rPr>
          <w:t>59</w:t>
        </w:r>
        <w:r>
          <w:rPr>
            <w:noProof/>
            <w:webHidden/>
          </w:rPr>
          <w:fldChar w:fldCharType="end"/>
        </w:r>
      </w:hyperlink>
    </w:p>
    <w:p w:rsidR="00767EB9" w:rsidRDefault="00767EB9">
      <w:pPr>
        <w:pStyle w:val="TOC4"/>
        <w:rPr>
          <w:rFonts w:asciiTheme="minorHAnsi" w:eastAsiaTheme="minorEastAsia" w:hAnsiTheme="minorHAnsi" w:cstheme="minorBidi"/>
          <w:noProof/>
          <w:color w:val="auto"/>
          <w:szCs w:val="22"/>
        </w:rPr>
      </w:pPr>
      <w:hyperlink w:anchor="_Toc4750930" w:history="1">
        <w:r w:rsidRPr="00736823">
          <w:rPr>
            <w:rStyle w:val="Hyperlink"/>
            <w:noProof/>
          </w:rPr>
          <w:t>Enhanced Drug-Drug Interactions</w:t>
        </w:r>
        <w:r>
          <w:rPr>
            <w:noProof/>
            <w:webHidden/>
          </w:rPr>
          <w:tab/>
        </w:r>
        <w:r>
          <w:rPr>
            <w:noProof/>
            <w:webHidden/>
          </w:rPr>
          <w:fldChar w:fldCharType="begin"/>
        </w:r>
        <w:r>
          <w:rPr>
            <w:noProof/>
            <w:webHidden/>
          </w:rPr>
          <w:instrText xml:space="preserve"> PAGEREF _Toc4750930 \h </w:instrText>
        </w:r>
        <w:r>
          <w:rPr>
            <w:noProof/>
            <w:webHidden/>
          </w:rPr>
        </w:r>
        <w:r>
          <w:rPr>
            <w:noProof/>
            <w:webHidden/>
          </w:rPr>
          <w:fldChar w:fldCharType="separate"/>
        </w:r>
        <w:r>
          <w:rPr>
            <w:noProof/>
            <w:webHidden/>
          </w:rPr>
          <w:t>60</w:t>
        </w:r>
        <w:r>
          <w:rPr>
            <w:noProof/>
            <w:webHidden/>
          </w:rPr>
          <w:fldChar w:fldCharType="end"/>
        </w:r>
      </w:hyperlink>
    </w:p>
    <w:p w:rsidR="00767EB9" w:rsidRDefault="00767EB9">
      <w:pPr>
        <w:pStyle w:val="TOC4"/>
        <w:rPr>
          <w:rFonts w:asciiTheme="minorHAnsi" w:eastAsiaTheme="minorEastAsia" w:hAnsiTheme="minorHAnsi" w:cstheme="minorBidi"/>
          <w:noProof/>
          <w:color w:val="auto"/>
          <w:szCs w:val="22"/>
        </w:rPr>
      </w:pPr>
      <w:hyperlink w:anchor="_Toc4750931" w:history="1">
        <w:r w:rsidRPr="00736823">
          <w:rPr>
            <w:rStyle w:val="Hyperlink"/>
            <w:noProof/>
          </w:rPr>
          <w:t>Clinic Orders</w:t>
        </w:r>
        <w:r>
          <w:rPr>
            <w:noProof/>
            <w:webHidden/>
          </w:rPr>
          <w:tab/>
        </w:r>
        <w:r>
          <w:rPr>
            <w:noProof/>
            <w:webHidden/>
          </w:rPr>
          <w:fldChar w:fldCharType="begin"/>
        </w:r>
        <w:r>
          <w:rPr>
            <w:noProof/>
            <w:webHidden/>
          </w:rPr>
          <w:instrText xml:space="preserve"> PAGEREF _Toc4750931 \h </w:instrText>
        </w:r>
        <w:r>
          <w:rPr>
            <w:noProof/>
            <w:webHidden/>
          </w:rPr>
        </w:r>
        <w:r>
          <w:rPr>
            <w:noProof/>
            <w:webHidden/>
          </w:rPr>
          <w:fldChar w:fldCharType="separate"/>
        </w:r>
        <w:r>
          <w:rPr>
            <w:noProof/>
            <w:webHidden/>
          </w:rPr>
          <w:t>62</w:t>
        </w:r>
        <w:r>
          <w:rPr>
            <w:noProof/>
            <w:webHidden/>
          </w:rPr>
          <w:fldChar w:fldCharType="end"/>
        </w:r>
      </w:hyperlink>
    </w:p>
    <w:p w:rsidR="00767EB9" w:rsidRDefault="00767EB9">
      <w:pPr>
        <w:pStyle w:val="TOC4"/>
        <w:rPr>
          <w:rFonts w:asciiTheme="minorHAnsi" w:eastAsiaTheme="minorEastAsia" w:hAnsiTheme="minorHAnsi" w:cstheme="minorBidi"/>
          <w:noProof/>
          <w:color w:val="auto"/>
          <w:szCs w:val="22"/>
        </w:rPr>
      </w:pPr>
      <w:hyperlink w:anchor="_Toc4750932" w:history="1">
        <w:r w:rsidRPr="00736823">
          <w:rPr>
            <w:rStyle w:val="Hyperlink"/>
            <w:noProof/>
          </w:rPr>
          <w:t>Titration</w:t>
        </w:r>
        <w:r>
          <w:rPr>
            <w:noProof/>
            <w:webHidden/>
          </w:rPr>
          <w:tab/>
        </w:r>
        <w:r>
          <w:rPr>
            <w:noProof/>
            <w:webHidden/>
          </w:rPr>
          <w:fldChar w:fldCharType="begin"/>
        </w:r>
        <w:r>
          <w:rPr>
            <w:noProof/>
            <w:webHidden/>
          </w:rPr>
          <w:instrText xml:space="preserve"> PAGEREF _Toc4750932 \h </w:instrText>
        </w:r>
        <w:r>
          <w:rPr>
            <w:noProof/>
            <w:webHidden/>
          </w:rPr>
        </w:r>
        <w:r>
          <w:rPr>
            <w:noProof/>
            <w:webHidden/>
          </w:rPr>
          <w:fldChar w:fldCharType="separate"/>
        </w:r>
        <w:r>
          <w:rPr>
            <w:noProof/>
            <w:webHidden/>
          </w:rPr>
          <w:t>79</w:t>
        </w:r>
        <w:r>
          <w:rPr>
            <w:noProof/>
            <w:webHidden/>
          </w:rPr>
          <w:fldChar w:fldCharType="end"/>
        </w:r>
      </w:hyperlink>
    </w:p>
    <w:p w:rsidR="00767EB9" w:rsidRDefault="00767EB9">
      <w:pPr>
        <w:pStyle w:val="TOC3"/>
        <w:tabs>
          <w:tab w:val="right" w:leader="dot" w:pos="9350"/>
        </w:tabs>
        <w:rPr>
          <w:rFonts w:asciiTheme="minorHAnsi" w:eastAsiaTheme="minorEastAsia" w:hAnsiTheme="minorHAnsi" w:cstheme="minorBidi"/>
          <w:i w:val="0"/>
          <w:iCs w:val="0"/>
          <w:noProof/>
          <w:color w:val="auto"/>
          <w:szCs w:val="22"/>
        </w:rPr>
      </w:pPr>
      <w:hyperlink w:anchor="_Toc4750933" w:history="1">
        <w:r w:rsidRPr="00736823">
          <w:rPr>
            <w:rStyle w:val="Hyperlink"/>
            <w:noProof/>
          </w:rPr>
          <w:t>Entering a New Order</w:t>
        </w:r>
        <w:r>
          <w:rPr>
            <w:noProof/>
            <w:webHidden/>
          </w:rPr>
          <w:tab/>
        </w:r>
        <w:r>
          <w:rPr>
            <w:noProof/>
            <w:webHidden/>
          </w:rPr>
          <w:fldChar w:fldCharType="begin"/>
        </w:r>
        <w:r>
          <w:rPr>
            <w:noProof/>
            <w:webHidden/>
          </w:rPr>
          <w:instrText xml:space="preserve"> PAGEREF _Toc4750933 \h </w:instrText>
        </w:r>
        <w:r>
          <w:rPr>
            <w:noProof/>
            <w:webHidden/>
          </w:rPr>
        </w:r>
        <w:r>
          <w:rPr>
            <w:noProof/>
            <w:webHidden/>
          </w:rPr>
          <w:fldChar w:fldCharType="separate"/>
        </w:r>
        <w:r>
          <w:rPr>
            <w:noProof/>
            <w:webHidden/>
          </w:rPr>
          <w:t>80</w:t>
        </w:r>
        <w:r>
          <w:rPr>
            <w:noProof/>
            <w:webHidden/>
          </w:rPr>
          <w:fldChar w:fldCharType="end"/>
        </w:r>
      </w:hyperlink>
    </w:p>
    <w:p w:rsidR="00767EB9" w:rsidRDefault="00767EB9">
      <w:pPr>
        <w:pStyle w:val="TOC4"/>
        <w:rPr>
          <w:rFonts w:asciiTheme="minorHAnsi" w:eastAsiaTheme="minorEastAsia" w:hAnsiTheme="minorHAnsi" w:cstheme="minorBidi"/>
          <w:noProof/>
          <w:color w:val="auto"/>
          <w:szCs w:val="22"/>
        </w:rPr>
      </w:pPr>
      <w:hyperlink w:anchor="_Toc4750934" w:history="1">
        <w:r w:rsidRPr="00736823">
          <w:rPr>
            <w:rStyle w:val="Hyperlink"/>
            <w:noProof/>
          </w:rPr>
          <w:t>Allergy/ADR Order Check Display</w:t>
        </w:r>
        <w:r>
          <w:rPr>
            <w:noProof/>
            <w:webHidden/>
          </w:rPr>
          <w:tab/>
        </w:r>
        <w:r>
          <w:rPr>
            <w:noProof/>
            <w:webHidden/>
          </w:rPr>
          <w:fldChar w:fldCharType="begin"/>
        </w:r>
        <w:r>
          <w:rPr>
            <w:noProof/>
            <w:webHidden/>
          </w:rPr>
          <w:instrText xml:space="preserve"> PAGEREF _Toc4750934 \h </w:instrText>
        </w:r>
        <w:r>
          <w:rPr>
            <w:noProof/>
            <w:webHidden/>
          </w:rPr>
        </w:r>
        <w:r>
          <w:rPr>
            <w:noProof/>
            <w:webHidden/>
          </w:rPr>
          <w:fldChar w:fldCharType="separate"/>
        </w:r>
        <w:r>
          <w:rPr>
            <w:noProof/>
            <w:webHidden/>
          </w:rPr>
          <w:t>87</w:t>
        </w:r>
        <w:r>
          <w:rPr>
            <w:noProof/>
            <w:webHidden/>
          </w:rPr>
          <w:fldChar w:fldCharType="end"/>
        </w:r>
      </w:hyperlink>
    </w:p>
    <w:p w:rsidR="00767EB9" w:rsidRDefault="00767EB9">
      <w:pPr>
        <w:pStyle w:val="TOC4"/>
        <w:rPr>
          <w:rFonts w:asciiTheme="minorHAnsi" w:eastAsiaTheme="minorEastAsia" w:hAnsiTheme="minorHAnsi" w:cstheme="minorBidi"/>
          <w:noProof/>
          <w:color w:val="auto"/>
          <w:szCs w:val="22"/>
        </w:rPr>
      </w:pPr>
      <w:hyperlink w:anchor="_Toc4750935" w:history="1">
        <w:r w:rsidRPr="00736823">
          <w:rPr>
            <w:rStyle w:val="Hyperlink"/>
            <w:rFonts w:ascii="Courier New" w:hAnsi="Courier New" w:cs="Courier New"/>
            <w:noProof/>
          </w:rPr>
          <w:t>Provider Override Reason: N/A - Order Entered Through VistA</w:t>
        </w:r>
        <w:r>
          <w:rPr>
            <w:noProof/>
            <w:webHidden/>
          </w:rPr>
          <w:tab/>
        </w:r>
        <w:r>
          <w:rPr>
            <w:noProof/>
            <w:webHidden/>
          </w:rPr>
          <w:fldChar w:fldCharType="begin"/>
        </w:r>
        <w:r>
          <w:rPr>
            <w:noProof/>
            <w:webHidden/>
          </w:rPr>
          <w:instrText xml:space="preserve"> PAGEREF _Toc4750935 \h </w:instrText>
        </w:r>
        <w:r>
          <w:rPr>
            <w:noProof/>
            <w:webHidden/>
          </w:rPr>
        </w:r>
        <w:r>
          <w:rPr>
            <w:noProof/>
            <w:webHidden/>
          </w:rPr>
          <w:fldChar w:fldCharType="separate"/>
        </w:r>
        <w:r>
          <w:rPr>
            <w:noProof/>
            <w:webHidden/>
          </w:rPr>
          <w:t>90</w:t>
        </w:r>
        <w:r>
          <w:rPr>
            <w:noProof/>
            <w:webHidden/>
          </w:rPr>
          <w:fldChar w:fldCharType="end"/>
        </w:r>
      </w:hyperlink>
    </w:p>
    <w:p w:rsidR="00767EB9" w:rsidRDefault="00767EB9">
      <w:pPr>
        <w:pStyle w:val="TOC4"/>
        <w:rPr>
          <w:rFonts w:asciiTheme="minorHAnsi" w:eastAsiaTheme="minorEastAsia" w:hAnsiTheme="minorHAnsi" w:cstheme="minorBidi"/>
          <w:noProof/>
          <w:color w:val="auto"/>
          <w:szCs w:val="22"/>
        </w:rPr>
      </w:pPr>
      <w:hyperlink w:anchor="_Toc4750936" w:history="1">
        <w:r w:rsidRPr="00736823">
          <w:rPr>
            <w:rStyle w:val="Hyperlink"/>
            <w:noProof/>
          </w:rPr>
          <w:t>Therapeutic Duplication</w:t>
        </w:r>
        <w:r>
          <w:rPr>
            <w:noProof/>
            <w:webHidden/>
          </w:rPr>
          <w:tab/>
        </w:r>
        <w:r>
          <w:rPr>
            <w:noProof/>
            <w:webHidden/>
          </w:rPr>
          <w:fldChar w:fldCharType="begin"/>
        </w:r>
        <w:r>
          <w:rPr>
            <w:noProof/>
            <w:webHidden/>
          </w:rPr>
          <w:instrText xml:space="preserve"> PAGEREF _Toc4750936 \h </w:instrText>
        </w:r>
        <w:r>
          <w:rPr>
            <w:noProof/>
            <w:webHidden/>
          </w:rPr>
        </w:r>
        <w:r>
          <w:rPr>
            <w:noProof/>
            <w:webHidden/>
          </w:rPr>
          <w:fldChar w:fldCharType="separate"/>
        </w:r>
        <w:r>
          <w:rPr>
            <w:noProof/>
            <w:webHidden/>
          </w:rPr>
          <w:t>90</w:t>
        </w:r>
        <w:r>
          <w:rPr>
            <w:noProof/>
            <w:webHidden/>
          </w:rPr>
          <w:fldChar w:fldCharType="end"/>
        </w:r>
      </w:hyperlink>
    </w:p>
    <w:p w:rsidR="00767EB9" w:rsidRDefault="00767EB9">
      <w:pPr>
        <w:pStyle w:val="TOC4"/>
        <w:rPr>
          <w:rFonts w:asciiTheme="minorHAnsi" w:eastAsiaTheme="minorEastAsia" w:hAnsiTheme="minorHAnsi" w:cstheme="minorBidi"/>
          <w:noProof/>
          <w:color w:val="auto"/>
          <w:szCs w:val="22"/>
        </w:rPr>
      </w:pPr>
      <w:hyperlink w:anchor="_Toc4750937" w:history="1">
        <w:r w:rsidRPr="00736823">
          <w:rPr>
            <w:rStyle w:val="Hyperlink"/>
            <w:noProof/>
          </w:rPr>
          <w:t>Dosing Order Checks</w:t>
        </w:r>
        <w:r>
          <w:rPr>
            <w:noProof/>
            <w:webHidden/>
          </w:rPr>
          <w:tab/>
        </w:r>
        <w:r>
          <w:rPr>
            <w:noProof/>
            <w:webHidden/>
          </w:rPr>
          <w:fldChar w:fldCharType="begin"/>
        </w:r>
        <w:r>
          <w:rPr>
            <w:noProof/>
            <w:webHidden/>
          </w:rPr>
          <w:instrText xml:space="preserve"> PAGEREF _Toc4750937 \h </w:instrText>
        </w:r>
        <w:r>
          <w:rPr>
            <w:noProof/>
            <w:webHidden/>
          </w:rPr>
        </w:r>
        <w:r>
          <w:rPr>
            <w:noProof/>
            <w:webHidden/>
          </w:rPr>
          <w:fldChar w:fldCharType="separate"/>
        </w:r>
        <w:r>
          <w:rPr>
            <w:noProof/>
            <w:webHidden/>
          </w:rPr>
          <w:t>109</w:t>
        </w:r>
        <w:r>
          <w:rPr>
            <w:noProof/>
            <w:webHidden/>
          </w:rPr>
          <w:fldChar w:fldCharType="end"/>
        </w:r>
      </w:hyperlink>
    </w:p>
    <w:p w:rsidR="00767EB9" w:rsidRDefault="00767EB9">
      <w:pPr>
        <w:pStyle w:val="TOC4"/>
        <w:rPr>
          <w:rFonts w:asciiTheme="minorHAnsi" w:eastAsiaTheme="minorEastAsia" w:hAnsiTheme="minorHAnsi" w:cstheme="minorBidi"/>
          <w:noProof/>
          <w:color w:val="auto"/>
          <w:szCs w:val="22"/>
        </w:rPr>
      </w:pPr>
      <w:hyperlink w:anchor="_Toc4750938" w:history="1">
        <w:r w:rsidRPr="00736823">
          <w:rPr>
            <w:rStyle w:val="Hyperlink"/>
            <w:rFonts w:eastAsia="Calibri"/>
            <w:noProof/>
            <w:lang w:eastAsia="zh-CN"/>
          </w:rPr>
          <w:t>CPRS Order Checks</w:t>
        </w:r>
        <w:r>
          <w:rPr>
            <w:noProof/>
            <w:webHidden/>
          </w:rPr>
          <w:tab/>
        </w:r>
        <w:r>
          <w:rPr>
            <w:noProof/>
            <w:webHidden/>
          </w:rPr>
          <w:fldChar w:fldCharType="begin"/>
        </w:r>
        <w:r>
          <w:rPr>
            <w:noProof/>
            <w:webHidden/>
          </w:rPr>
          <w:instrText xml:space="preserve"> PAGEREF _Toc4750938 \h </w:instrText>
        </w:r>
        <w:r>
          <w:rPr>
            <w:noProof/>
            <w:webHidden/>
          </w:rPr>
        </w:r>
        <w:r>
          <w:rPr>
            <w:noProof/>
            <w:webHidden/>
          </w:rPr>
          <w:fldChar w:fldCharType="separate"/>
        </w:r>
        <w:r>
          <w:rPr>
            <w:noProof/>
            <w:webHidden/>
          </w:rPr>
          <w:t>109</w:t>
        </w:r>
        <w:r>
          <w:rPr>
            <w:noProof/>
            <w:webHidden/>
          </w:rPr>
          <w:fldChar w:fldCharType="end"/>
        </w:r>
      </w:hyperlink>
    </w:p>
    <w:p w:rsidR="00767EB9" w:rsidRDefault="00767EB9">
      <w:pPr>
        <w:pStyle w:val="TOC4"/>
        <w:rPr>
          <w:rFonts w:asciiTheme="minorHAnsi" w:eastAsiaTheme="minorEastAsia" w:hAnsiTheme="minorHAnsi" w:cstheme="minorBidi"/>
          <w:noProof/>
          <w:color w:val="auto"/>
          <w:szCs w:val="22"/>
        </w:rPr>
      </w:pPr>
      <w:hyperlink w:anchor="_Toc4750939" w:history="1">
        <w:r w:rsidRPr="00736823">
          <w:rPr>
            <w:rStyle w:val="Hyperlink"/>
            <w:noProof/>
          </w:rPr>
          <w:t>Entering a New Order – ePharmacy (Third Party Billable)</w:t>
        </w:r>
        <w:r>
          <w:rPr>
            <w:noProof/>
            <w:webHidden/>
          </w:rPr>
          <w:tab/>
        </w:r>
        <w:r>
          <w:rPr>
            <w:noProof/>
            <w:webHidden/>
          </w:rPr>
          <w:fldChar w:fldCharType="begin"/>
        </w:r>
        <w:r>
          <w:rPr>
            <w:noProof/>
            <w:webHidden/>
          </w:rPr>
          <w:instrText xml:space="preserve"> PAGEREF _Toc4750939 \h </w:instrText>
        </w:r>
        <w:r>
          <w:rPr>
            <w:noProof/>
            <w:webHidden/>
          </w:rPr>
        </w:r>
        <w:r>
          <w:rPr>
            <w:noProof/>
            <w:webHidden/>
          </w:rPr>
          <w:fldChar w:fldCharType="separate"/>
        </w:r>
        <w:r>
          <w:rPr>
            <w:noProof/>
            <w:webHidden/>
          </w:rPr>
          <w:t>121</w:t>
        </w:r>
        <w:r>
          <w:rPr>
            <w:noProof/>
            <w:webHidden/>
          </w:rPr>
          <w:fldChar w:fldCharType="end"/>
        </w:r>
      </w:hyperlink>
    </w:p>
    <w:p w:rsidR="00767EB9" w:rsidRDefault="00767EB9">
      <w:pPr>
        <w:pStyle w:val="TOC4"/>
        <w:rPr>
          <w:rFonts w:asciiTheme="minorHAnsi" w:eastAsiaTheme="minorEastAsia" w:hAnsiTheme="minorHAnsi" w:cstheme="minorBidi"/>
          <w:noProof/>
          <w:color w:val="auto"/>
          <w:szCs w:val="22"/>
        </w:rPr>
      </w:pPr>
      <w:hyperlink w:anchor="_Toc4750940" w:history="1">
        <w:r w:rsidRPr="00736823">
          <w:rPr>
            <w:rStyle w:val="Hyperlink"/>
            <w:noProof/>
          </w:rPr>
          <w:t>NDC Validation</w:t>
        </w:r>
        <w:r>
          <w:rPr>
            <w:noProof/>
            <w:webHidden/>
          </w:rPr>
          <w:tab/>
        </w:r>
        <w:r>
          <w:rPr>
            <w:noProof/>
            <w:webHidden/>
          </w:rPr>
          <w:fldChar w:fldCharType="begin"/>
        </w:r>
        <w:r>
          <w:rPr>
            <w:noProof/>
            <w:webHidden/>
          </w:rPr>
          <w:instrText xml:space="preserve"> PAGEREF _Toc4750940 \h </w:instrText>
        </w:r>
        <w:r>
          <w:rPr>
            <w:noProof/>
            <w:webHidden/>
          </w:rPr>
        </w:r>
        <w:r>
          <w:rPr>
            <w:noProof/>
            <w:webHidden/>
          </w:rPr>
          <w:fldChar w:fldCharType="separate"/>
        </w:r>
        <w:r>
          <w:rPr>
            <w:noProof/>
            <w:webHidden/>
          </w:rPr>
          <w:t>134</w:t>
        </w:r>
        <w:r>
          <w:rPr>
            <w:noProof/>
            <w:webHidden/>
          </w:rPr>
          <w:fldChar w:fldCharType="end"/>
        </w:r>
      </w:hyperlink>
    </w:p>
    <w:p w:rsidR="00767EB9" w:rsidRDefault="00767EB9">
      <w:pPr>
        <w:pStyle w:val="TOC3"/>
        <w:tabs>
          <w:tab w:val="right" w:leader="dot" w:pos="9350"/>
        </w:tabs>
        <w:rPr>
          <w:rFonts w:asciiTheme="minorHAnsi" w:eastAsiaTheme="minorEastAsia" w:hAnsiTheme="minorHAnsi" w:cstheme="minorBidi"/>
          <w:i w:val="0"/>
          <w:iCs w:val="0"/>
          <w:noProof/>
          <w:color w:val="auto"/>
          <w:szCs w:val="22"/>
        </w:rPr>
      </w:pPr>
      <w:hyperlink w:anchor="_Toc4750941" w:history="1">
        <w:r w:rsidRPr="00736823">
          <w:rPr>
            <w:rStyle w:val="Hyperlink"/>
            <w:noProof/>
          </w:rPr>
          <w:t>Using the Copy Action</w:t>
        </w:r>
        <w:r>
          <w:rPr>
            <w:noProof/>
            <w:webHidden/>
          </w:rPr>
          <w:tab/>
        </w:r>
        <w:r>
          <w:rPr>
            <w:noProof/>
            <w:webHidden/>
          </w:rPr>
          <w:fldChar w:fldCharType="begin"/>
        </w:r>
        <w:r>
          <w:rPr>
            <w:noProof/>
            <w:webHidden/>
          </w:rPr>
          <w:instrText xml:space="preserve"> PAGEREF _Toc4750941 \h </w:instrText>
        </w:r>
        <w:r>
          <w:rPr>
            <w:noProof/>
            <w:webHidden/>
          </w:rPr>
        </w:r>
        <w:r>
          <w:rPr>
            <w:noProof/>
            <w:webHidden/>
          </w:rPr>
          <w:fldChar w:fldCharType="separate"/>
        </w:r>
        <w:r>
          <w:rPr>
            <w:noProof/>
            <w:webHidden/>
          </w:rPr>
          <w:t>135</w:t>
        </w:r>
        <w:r>
          <w:rPr>
            <w:noProof/>
            <w:webHidden/>
          </w:rPr>
          <w:fldChar w:fldCharType="end"/>
        </w:r>
      </w:hyperlink>
    </w:p>
    <w:p w:rsidR="00767EB9" w:rsidRDefault="00767EB9">
      <w:pPr>
        <w:pStyle w:val="TOC4"/>
        <w:rPr>
          <w:rFonts w:asciiTheme="minorHAnsi" w:eastAsiaTheme="minorEastAsia" w:hAnsiTheme="minorHAnsi" w:cstheme="minorBidi"/>
          <w:noProof/>
          <w:color w:val="auto"/>
          <w:szCs w:val="22"/>
        </w:rPr>
      </w:pPr>
      <w:hyperlink w:anchor="_Toc4750942" w:history="1">
        <w:r w:rsidRPr="00736823">
          <w:rPr>
            <w:rStyle w:val="Hyperlink"/>
            <w:noProof/>
          </w:rPr>
          <w:t>Copying an ePharmacy Order</w:t>
        </w:r>
        <w:r>
          <w:rPr>
            <w:noProof/>
            <w:webHidden/>
          </w:rPr>
          <w:tab/>
        </w:r>
        <w:r>
          <w:rPr>
            <w:noProof/>
            <w:webHidden/>
          </w:rPr>
          <w:fldChar w:fldCharType="begin"/>
        </w:r>
        <w:r>
          <w:rPr>
            <w:noProof/>
            <w:webHidden/>
          </w:rPr>
          <w:instrText xml:space="preserve"> PAGEREF _Toc4750942 \h </w:instrText>
        </w:r>
        <w:r>
          <w:rPr>
            <w:noProof/>
            <w:webHidden/>
          </w:rPr>
        </w:r>
        <w:r>
          <w:rPr>
            <w:noProof/>
            <w:webHidden/>
          </w:rPr>
          <w:fldChar w:fldCharType="separate"/>
        </w:r>
        <w:r>
          <w:rPr>
            <w:noProof/>
            <w:webHidden/>
          </w:rPr>
          <w:t>139</w:t>
        </w:r>
        <w:r>
          <w:rPr>
            <w:noProof/>
            <w:webHidden/>
          </w:rPr>
          <w:fldChar w:fldCharType="end"/>
        </w:r>
      </w:hyperlink>
    </w:p>
    <w:p w:rsidR="00767EB9" w:rsidRDefault="00767EB9">
      <w:pPr>
        <w:pStyle w:val="TOC4"/>
        <w:rPr>
          <w:rFonts w:asciiTheme="minorHAnsi" w:eastAsiaTheme="minorEastAsia" w:hAnsiTheme="minorHAnsi" w:cstheme="minorBidi"/>
          <w:noProof/>
          <w:color w:val="auto"/>
          <w:szCs w:val="22"/>
        </w:rPr>
      </w:pPr>
      <w:hyperlink w:anchor="_Toc4750943" w:history="1">
        <w:r w:rsidRPr="00736823">
          <w:rPr>
            <w:rStyle w:val="Hyperlink"/>
            <w:noProof/>
          </w:rPr>
          <w:t>Holding and Unholding a Prescription</w:t>
        </w:r>
        <w:r>
          <w:rPr>
            <w:noProof/>
            <w:webHidden/>
          </w:rPr>
          <w:tab/>
        </w:r>
        <w:r>
          <w:rPr>
            <w:noProof/>
            <w:webHidden/>
          </w:rPr>
          <w:fldChar w:fldCharType="begin"/>
        </w:r>
        <w:r>
          <w:rPr>
            <w:noProof/>
            <w:webHidden/>
          </w:rPr>
          <w:instrText xml:space="preserve"> PAGEREF _Toc4750943 \h </w:instrText>
        </w:r>
        <w:r>
          <w:rPr>
            <w:noProof/>
            <w:webHidden/>
          </w:rPr>
        </w:r>
        <w:r>
          <w:rPr>
            <w:noProof/>
            <w:webHidden/>
          </w:rPr>
          <w:fldChar w:fldCharType="separate"/>
        </w:r>
        <w:r>
          <w:rPr>
            <w:noProof/>
            <w:webHidden/>
          </w:rPr>
          <w:t>142</w:t>
        </w:r>
        <w:r>
          <w:rPr>
            <w:noProof/>
            <w:webHidden/>
          </w:rPr>
          <w:fldChar w:fldCharType="end"/>
        </w:r>
      </w:hyperlink>
    </w:p>
    <w:p w:rsidR="00767EB9" w:rsidRDefault="00767EB9">
      <w:pPr>
        <w:pStyle w:val="TOC3"/>
        <w:tabs>
          <w:tab w:val="right" w:leader="dot" w:pos="9350"/>
        </w:tabs>
        <w:rPr>
          <w:rFonts w:asciiTheme="minorHAnsi" w:eastAsiaTheme="minorEastAsia" w:hAnsiTheme="minorHAnsi" w:cstheme="minorBidi"/>
          <w:i w:val="0"/>
          <w:iCs w:val="0"/>
          <w:noProof/>
          <w:color w:val="auto"/>
          <w:szCs w:val="22"/>
        </w:rPr>
      </w:pPr>
      <w:hyperlink w:anchor="_Toc4750944" w:history="1">
        <w:r w:rsidRPr="00736823">
          <w:rPr>
            <w:rStyle w:val="Hyperlink"/>
            <w:noProof/>
          </w:rPr>
          <w:t>Renewing a Prescription</w:t>
        </w:r>
        <w:r>
          <w:rPr>
            <w:noProof/>
            <w:webHidden/>
          </w:rPr>
          <w:tab/>
        </w:r>
        <w:r>
          <w:rPr>
            <w:noProof/>
            <w:webHidden/>
          </w:rPr>
          <w:fldChar w:fldCharType="begin"/>
        </w:r>
        <w:r>
          <w:rPr>
            <w:noProof/>
            <w:webHidden/>
          </w:rPr>
          <w:instrText xml:space="preserve"> PAGEREF _Toc4750944 \h </w:instrText>
        </w:r>
        <w:r>
          <w:rPr>
            <w:noProof/>
            <w:webHidden/>
          </w:rPr>
        </w:r>
        <w:r>
          <w:rPr>
            <w:noProof/>
            <w:webHidden/>
          </w:rPr>
          <w:fldChar w:fldCharType="separate"/>
        </w:r>
        <w:r>
          <w:rPr>
            <w:noProof/>
            <w:webHidden/>
          </w:rPr>
          <w:t>144</w:t>
        </w:r>
        <w:r>
          <w:rPr>
            <w:noProof/>
            <w:webHidden/>
          </w:rPr>
          <w:fldChar w:fldCharType="end"/>
        </w:r>
      </w:hyperlink>
    </w:p>
    <w:p w:rsidR="00767EB9" w:rsidRDefault="00767EB9">
      <w:pPr>
        <w:pStyle w:val="TOC4"/>
        <w:rPr>
          <w:rFonts w:asciiTheme="minorHAnsi" w:eastAsiaTheme="minorEastAsia" w:hAnsiTheme="minorHAnsi" w:cstheme="minorBidi"/>
          <w:noProof/>
          <w:color w:val="auto"/>
          <w:szCs w:val="22"/>
        </w:rPr>
      </w:pPr>
      <w:hyperlink w:anchor="_Toc4750945" w:history="1">
        <w:r w:rsidRPr="00736823">
          <w:rPr>
            <w:rStyle w:val="Hyperlink"/>
            <w:noProof/>
          </w:rPr>
          <w:t>Renewing an ePharmacy Order</w:t>
        </w:r>
        <w:r>
          <w:rPr>
            <w:noProof/>
            <w:webHidden/>
          </w:rPr>
          <w:tab/>
        </w:r>
        <w:r>
          <w:rPr>
            <w:noProof/>
            <w:webHidden/>
          </w:rPr>
          <w:fldChar w:fldCharType="begin"/>
        </w:r>
        <w:r>
          <w:rPr>
            <w:noProof/>
            <w:webHidden/>
          </w:rPr>
          <w:instrText xml:space="preserve"> PAGEREF _Toc4750945 \h </w:instrText>
        </w:r>
        <w:r>
          <w:rPr>
            <w:noProof/>
            <w:webHidden/>
          </w:rPr>
        </w:r>
        <w:r>
          <w:rPr>
            <w:noProof/>
            <w:webHidden/>
          </w:rPr>
          <w:fldChar w:fldCharType="separate"/>
        </w:r>
        <w:r>
          <w:rPr>
            <w:noProof/>
            <w:webHidden/>
          </w:rPr>
          <w:t>146</w:t>
        </w:r>
        <w:r>
          <w:rPr>
            <w:noProof/>
            <w:webHidden/>
          </w:rPr>
          <w:fldChar w:fldCharType="end"/>
        </w:r>
      </w:hyperlink>
    </w:p>
    <w:p w:rsidR="00767EB9" w:rsidRDefault="00767EB9">
      <w:pPr>
        <w:pStyle w:val="TOC1"/>
        <w:rPr>
          <w:rFonts w:asciiTheme="minorHAnsi" w:eastAsiaTheme="minorEastAsia" w:hAnsiTheme="minorHAnsi" w:cstheme="minorBidi"/>
          <w:b w:val="0"/>
          <w:bCs w:val="0"/>
          <w:noProof/>
          <w:color w:val="auto"/>
          <w:sz w:val="22"/>
          <w:szCs w:val="22"/>
        </w:rPr>
      </w:pPr>
      <w:hyperlink w:anchor="_Toc4750946" w:history="1">
        <w:r w:rsidRPr="00736823">
          <w:rPr>
            <w:rStyle w:val="Hyperlink"/>
            <w:noProof/>
          </w:rPr>
          <w:t>Chapter 10: Pull Early from Suspense</w:t>
        </w:r>
        <w:r>
          <w:rPr>
            <w:noProof/>
            <w:webHidden/>
          </w:rPr>
          <w:tab/>
        </w:r>
        <w:r>
          <w:rPr>
            <w:noProof/>
            <w:webHidden/>
          </w:rPr>
          <w:fldChar w:fldCharType="begin"/>
        </w:r>
        <w:r>
          <w:rPr>
            <w:noProof/>
            <w:webHidden/>
          </w:rPr>
          <w:instrText xml:space="preserve"> PAGEREF _Toc4750946 \h </w:instrText>
        </w:r>
        <w:r>
          <w:rPr>
            <w:noProof/>
            <w:webHidden/>
          </w:rPr>
        </w:r>
        <w:r>
          <w:rPr>
            <w:noProof/>
            <w:webHidden/>
          </w:rPr>
          <w:fldChar w:fldCharType="separate"/>
        </w:r>
        <w:r>
          <w:rPr>
            <w:noProof/>
            <w:webHidden/>
          </w:rPr>
          <w:t>149</w:t>
        </w:r>
        <w:r>
          <w:rPr>
            <w:noProof/>
            <w:webHidden/>
          </w:rPr>
          <w:fldChar w:fldCharType="end"/>
        </w:r>
      </w:hyperlink>
    </w:p>
    <w:p w:rsidR="00767EB9" w:rsidRDefault="00767EB9">
      <w:pPr>
        <w:pStyle w:val="TOC2"/>
        <w:tabs>
          <w:tab w:val="right" w:leader="dot" w:pos="9350"/>
        </w:tabs>
        <w:rPr>
          <w:rFonts w:asciiTheme="minorHAnsi" w:eastAsiaTheme="minorEastAsia" w:hAnsiTheme="minorHAnsi" w:cstheme="minorBidi"/>
          <w:noProof/>
          <w:color w:val="auto"/>
          <w:szCs w:val="22"/>
        </w:rPr>
      </w:pPr>
      <w:hyperlink w:anchor="_Toc4750947" w:history="1">
        <w:r w:rsidRPr="00736823">
          <w:rPr>
            <w:rStyle w:val="Hyperlink"/>
            <w:noProof/>
          </w:rPr>
          <w:t>Pull Early from Suspense</w:t>
        </w:r>
        <w:r>
          <w:rPr>
            <w:noProof/>
            <w:webHidden/>
          </w:rPr>
          <w:tab/>
        </w:r>
        <w:r>
          <w:rPr>
            <w:noProof/>
            <w:webHidden/>
          </w:rPr>
          <w:fldChar w:fldCharType="begin"/>
        </w:r>
        <w:r>
          <w:rPr>
            <w:noProof/>
            <w:webHidden/>
          </w:rPr>
          <w:instrText xml:space="preserve"> PAGEREF _Toc4750947 \h </w:instrText>
        </w:r>
        <w:r>
          <w:rPr>
            <w:noProof/>
            <w:webHidden/>
          </w:rPr>
        </w:r>
        <w:r>
          <w:rPr>
            <w:noProof/>
            <w:webHidden/>
          </w:rPr>
          <w:fldChar w:fldCharType="separate"/>
        </w:r>
        <w:r>
          <w:rPr>
            <w:noProof/>
            <w:webHidden/>
          </w:rPr>
          <w:t>149</w:t>
        </w:r>
        <w:r>
          <w:rPr>
            <w:noProof/>
            <w:webHidden/>
          </w:rPr>
          <w:fldChar w:fldCharType="end"/>
        </w:r>
      </w:hyperlink>
    </w:p>
    <w:p w:rsidR="00767EB9" w:rsidRDefault="00767EB9">
      <w:pPr>
        <w:pStyle w:val="TOC1"/>
        <w:rPr>
          <w:rFonts w:asciiTheme="minorHAnsi" w:eastAsiaTheme="minorEastAsia" w:hAnsiTheme="minorHAnsi" w:cstheme="minorBidi"/>
          <w:b w:val="0"/>
          <w:bCs w:val="0"/>
          <w:noProof/>
          <w:color w:val="auto"/>
          <w:sz w:val="22"/>
          <w:szCs w:val="22"/>
        </w:rPr>
      </w:pPr>
      <w:hyperlink w:anchor="_Toc4750948" w:history="1">
        <w:r w:rsidRPr="00736823">
          <w:rPr>
            <w:rStyle w:val="Hyperlink"/>
            <w:noProof/>
          </w:rPr>
          <w:t>Chapter 11: Queue CMOP Prescription</w:t>
        </w:r>
        <w:r>
          <w:rPr>
            <w:noProof/>
            <w:webHidden/>
          </w:rPr>
          <w:tab/>
        </w:r>
        <w:r>
          <w:rPr>
            <w:noProof/>
            <w:webHidden/>
          </w:rPr>
          <w:fldChar w:fldCharType="begin"/>
        </w:r>
        <w:r>
          <w:rPr>
            <w:noProof/>
            <w:webHidden/>
          </w:rPr>
          <w:instrText xml:space="preserve"> PAGEREF _Toc4750948 \h </w:instrText>
        </w:r>
        <w:r>
          <w:rPr>
            <w:noProof/>
            <w:webHidden/>
          </w:rPr>
        </w:r>
        <w:r>
          <w:rPr>
            <w:noProof/>
            <w:webHidden/>
          </w:rPr>
          <w:fldChar w:fldCharType="separate"/>
        </w:r>
        <w:r>
          <w:rPr>
            <w:noProof/>
            <w:webHidden/>
          </w:rPr>
          <w:t>151</w:t>
        </w:r>
        <w:r>
          <w:rPr>
            <w:noProof/>
            <w:webHidden/>
          </w:rPr>
          <w:fldChar w:fldCharType="end"/>
        </w:r>
      </w:hyperlink>
    </w:p>
    <w:p w:rsidR="00767EB9" w:rsidRDefault="00767EB9">
      <w:pPr>
        <w:pStyle w:val="TOC2"/>
        <w:tabs>
          <w:tab w:val="right" w:leader="dot" w:pos="9350"/>
        </w:tabs>
        <w:rPr>
          <w:rFonts w:asciiTheme="minorHAnsi" w:eastAsiaTheme="minorEastAsia" w:hAnsiTheme="minorHAnsi" w:cstheme="minorBidi"/>
          <w:noProof/>
          <w:color w:val="auto"/>
          <w:szCs w:val="22"/>
        </w:rPr>
      </w:pPr>
      <w:hyperlink w:anchor="_Toc4750949" w:history="1">
        <w:r w:rsidRPr="00736823">
          <w:rPr>
            <w:rStyle w:val="Hyperlink"/>
            <w:noProof/>
          </w:rPr>
          <w:t>Queue CMOP Prescription</w:t>
        </w:r>
        <w:r>
          <w:rPr>
            <w:noProof/>
            <w:webHidden/>
          </w:rPr>
          <w:tab/>
        </w:r>
        <w:r>
          <w:rPr>
            <w:noProof/>
            <w:webHidden/>
          </w:rPr>
          <w:fldChar w:fldCharType="begin"/>
        </w:r>
        <w:r>
          <w:rPr>
            <w:noProof/>
            <w:webHidden/>
          </w:rPr>
          <w:instrText xml:space="preserve"> PAGEREF _Toc4750949 \h </w:instrText>
        </w:r>
        <w:r>
          <w:rPr>
            <w:noProof/>
            <w:webHidden/>
          </w:rPr>
        </w:r>
        <w:r>
          <w:rPr>
            <w:noProof/>
            <w:webHidden/>
          </w:rPr>
          <w:fldChar w:fldCharType="separate"/>
        </w:r>
        <w:r>
          <w:rPr>
            <w:noProof/>
            <w:webHidden/>
          </w:rPr>
          <w:t>151</w:t>
        </w:r>
        <w:r>
          <w:rPr>
            <w:noProof/>
            <w:webHidden/>
          </w:rPr>
          <w:fldChar w:fldCharType="end"/>
        </w:r>
      </w:hyperlink>
    </w:p>
    <w:p w:rsidR="00767EB9" w:rsidRDefault="00767EB9">
      <w:pPr>
        <w:pStyle w:val="TOC1"/>
        <w:rPr>
          <w:rFonts w:asciiTheme="minorHAnsi" w:eastAsiaTheme="minorEastAsia" w:hAnsiTheme="minorHAnsi" w:cstheme="minorBidi"/>
          <w:b w:val="0"/>
          <w:bCs w:val="0"/>
          <w:noProof/>
          <w:color w:val="auto"/>
          <w:sz w:val="22"/>
          <w:szCs w:val="22"/>
        </w:rPr>
      </w:pPr>
      <w:hyperlink w:anchor="_Toc4750950" w:history="1">
        <w:r w:rsidRPr="00736823">
          <w:rPr>
            <w:rStyle w:val="Hyperlink"/>
            <w:noProof/>
          </w:rPr>
          <w:t xml:space="preserve">Chapter </w:t>
        </w:r>
        <w:r w:rsidRPr="00736823">
          <w:rPr>
            <w:rStyle w:val="Hyperlink"/>
            <w:rFonts w:eastAsia="MS Mincho"/>
            <w:noProof/>
          </w:rPr>
          <w:t xml:space="preserve">12: </w:t>
        </w:r>
        <w:r w:rsidRPr="00736823">
          <w:rPr>
            <w:rStyle w:val="Hyperlink"/>
            <w:noProof/>
          </w:rPr>
          <w:t>Releasing Medication</w:t>
        </w:r>
        <w:r>
          <w:rPr>
            <w:noProof/>
            <w:webHidden/>
          </w:rPr>
          <w:tab/>
        </w:r>
        <w:r>
          <w:rPr>
            <w:noProof/>
            <w:webHidden/>
          </w:rPr>
          <w:fldChar w:fldCharType="begin"/>
        </w:r>
        <w:r>
          <w:rPr>
            <w:noProof/>
            <w:webHidden/>
          </w:rPr>
          <w:instrText xml:space="preserve"> PAGEREF _Toc4750950 \h </w:instrText>
        </w:r>
        <w:r>
          <w:rPr>
            <w:noProof/>
            <w:webHidden/>
          </w:rPr>
        </w:r>
        <w:r>
          <w:rPr>
            <w:noProof/>
            <w:webHidden/>
          </w:rPr>
          <w:fldChar w:fldCharType="separate"/>
        </w:r>
        <w:r>
          <w:rPr>
            <w:noProof/>
            <w:webHidden/>
          </w:rPr>
          <w:t>153</w:t>
        </w:r>
        <w:r>
          <w:rPr>
            <w:noProof/>
            <w:webHidden/>
          </w:rPr>
          <w:fldChar w:fldCharType="end"/>
        </w:r>
      </w:hyperlink>
    </w:p>
    <w:p w:rsidR="00767EB9" w:rsidRDefault="00767EB9">
      <w:pPr>
        <w:pStyle w:val="TOC2"/>
        <w:tabs>
          <w:tab w:val="right" w:leader="dot" w:pos="9350"/>
        </w:tabs>
        <w:rPr>
          <w:rFonts w:asciiTheme="minorHAnsi" w:eastAsiaTheme="minorEastAsia" w:hAnsiTheme="minorHAnsi" w:cstheme="minorBidi"/>
          <w:noProof/>
          <w:color w:val="auto"/>
          <w:szCs w:val="22"/>
        </w:rPr>
      </w:pPr>
      <w:hyperlink w:anchor="_Toc4750951" w:history="1">
        <w:r w:rsidRPr="00736823">
          <w:rPr>
            <w:rStyle w:val="Hyperlink"/>
            <w:noProof/>
          </w:rPr>
          <w:t>Release Medication</w:t>
        </w:r>
        <w:r>
          <w:rPr>
            <w:noProof/>
            <w:webHidden/>
          </w:rPr>
          <w:tab/>
        </w:r>
        <w:r>
          <w:rPr>
            <w:noProof/>
            <w:webHidden/>
          </w:rPr>
          <w:fldChar w:fldCharType="begin"/>
        </w:r>
        <w:r>
          <w:rPr>
            <w:noProof/>
            <w:webHidden/>
          </w:rPr>
          <w:instrText xml:space="preserve"> PAGEREF _Toc4750951 \h </w:instrText>
        </w:r>
        <w:r>
          <w:rPr>
            <w:noProof/>
            <w:webHidden/>
          </w:rPr>
        </w:r>
        <w:r>
          <w:rPr>
            <w:noProof/>
            <w:webHidden/>
          </w:rPr>
          <w:fldChar w:fldCharType="separate"/>
        </w:r>
        <w:r>
          <w:rPr>
            <w:noProof/>
            <w:webHidden/>
          </w:rPr>
          <w:t>153</w:t>
        </w:r>
        <w:r>
          <w:rPr>
            <w:noProof/>
            <w:webHidden/>
          </w:rPr>
          <w:fldChar w:fldCharType="end"/>
        </w:r>
      </w:hyperlink>
    </w:p>
    <w:p w:rsidR="00767EB9" w:rsidRDefault="00767EB9">
      <w:pPr>
        <w:pStyle w:val="TOC3"/>
        <w:tabs>
          <w:tab w:val="right" w:leader="dot" w:pos="9350"/>
        </w:tabs>
        <w:rPr>
          <w:rFonts w:asciiTheme="minorHAnsi" w:eastAsiaTheme="minorEastAsia" w:hAnsiTheme="minorHAnsi" w:cstheme="minorBidi"/>
          <w:i w:val="0"/>
          <w:iCs w:val="0"/>
          <w:noProof/>
          <w:color w:val="auto"/>
          <w:szCs w:val="22"/>
        </w:rPr>
      </w:pPr>
      <w:hyperlink w:anchor="_Toc4750952" w:history="1">
        <w:r w:rsidRPr="00736823">
          <w:rPr>
            <w:rStyle w:val="Hyperlink"/>
            <w:noProof/>
          </w:rPr>
          <w:t>Fixed Medication Copayment Tiers (FMCT)</w:t>
        </w:r>
        <w:r>
          <w:rPr>
            <w:noProof/>
            <w:webHidden/>
          </w:rPr>
          <w:tab/>
        </w:r>
        <w:r>
          <w:rPr>
            <w:noProof/>
            <w:webHidden/>
          </w:rPr>
          <w:fldChar w:fldCharType="begin"/>
        </w:r>
        <w:r>
          <w:rPr>
            <w:noProof/>
            <w:webHidden/>
          </w:rPr>
          <w:instrText xml:space="preserve"> PAGEREF _Toc4750952 \h </w:instrText>
        </w:r>
        <w:r>
          <w:rPr>
            <w:noProof/>
            <w:webHidden/>
          </w:rPr>
        </w:r>
        <w:r>
          <w:rPr>
            <w:noProof/>
            <w:webHidden/>
          </w:rPr>
          <w:fldChar w:fldCharType="separate"/>
        </w:r>
        <w:r>
          <w:rPr>
            <w:noProof/>
            <w:webHidden/>
          </w:rPr>
          <w:t>156</w:t>
        </w:r>
        <w:r>
          <w:rPr>
            <w:noProof/>
            <w:webHidden/>
          </w:rPr>
          <w:fldChar w:fldCharType="end"/>
        </w:r>
      </w:hyperlink>
    </w:p>
    <w:p w:rsidR="00767EB9" w:rsidRDefault="00767EB9">
      <w:pPr>
        <w:pStyle w:val="TOC3"/>
        <w:tabs>
          <w:tab w:val="right" w:leader="dot" w:pos="9350"/>
        </w:tabs>
        <w:rPr>
          <w:rFonts w:asciiTheme="minorHAnsi" w:eastAsiaTheme="minorEastAsia" w:hAnsiTheme="minorHAnsi" w:cstheme="minorBidi"/>
          <w:i w:val="0"/>
          <w:iCs w:val="0"/>
          <w:noProof/>
          <w:color w:val="auto"/>
          <w:szCs w:val="22"/>
        </w:rPr>
      </w:pPr>
      <w:hyperlink w:anchor="_Toc4750953" w:history="1">
        <w:r w:rsidRPr="00736823">
          <w:rPr>
            <w:rStyle w:val="Hyperlink"/>
            <w:noProof/>
          </w:rPr>
          <w:t>Changes to Releasing Orders Function - Digitally Signed Orders Only</w:t>
        </w:r>
        <w:r>
          <w:rPr>
            <w:noProof/>
            <w:webHidden/>
          </w:rPr>
          <w:tab/>
        </w:r>
        <w:r>
          <w:rPr>
            <w:noProof/>
            <w:webHidden/>
          </w:rPr>
          <w:fldChar w:fldCharType="begin"/>
        </w:r>
        <w:r>
          <w:rPr>
            <w:noProof/>
            <w:webHidden/>
          </w:rPr>
          <w:instrText xml:space="preserve"> PAGEREF _Toc4750953 \h </w:instrText>
        </w:r>
        <w:r>
          <w:rPr>
            <w:noProof/>
            <w:webHidden/>
          </w:rPr>
        </w:r>
        <w:r>
          <w:rPr>
            <w:noProof/>
            <w:webHidden/>
          </w:rPr>
          <w:fldChar w:fldCharType="separate"/>
        </w:r>
        <w:r>
          <w:rPr>
            <w:noProof/>
            <w:webHidden/>
          </w:rPr>
          <w:t>156</w:t>
        </w:r>
        <w:r>
          <w:rPr>
            <w:noProof/>
            <w:webHidden/>
          </w:rPr>
          <w:fldChar w:fldCharType="end"/>
        </w:r>
      </w:hyperlink>
    </w:p>
    <w:p w:rsidR="00767EB9" w:rsidRDefault="00767EB9">
      <w:pPr>
        <w:pStyle w:val="TOC3"/>
        <w:tabs>
          <w:tab w:val="right" w:leader="dot" w:pos="9350"/>
        </w:tabs>
        <w:rPr>
          <w:rFonts w:asciiTheme="minorHAnsi" w:eastAsiaTheme="minorEastAsia" w:hAnsiTheme="minorHAnsi" w:cstheme="minorBidi"/>
          <w:i w:val="0"/>
          <w:iCs w:val="0"/>
          <w:noProof/>
          <w:color w:val="auto"/>
          <w:szCs w:val="22"/>
        </w:rPr>
      </w:pPr>
      <w:hyperlink w:anchor="_Toc4750954" w:history="1">
        <w:r w:rsidRPr="00736823">
          <w:rPr>
            <w:rStyle w:val="Hyperlink"/>
            <w:noProof/>
          </w:rPr>
          <w:t>Changes to Releasing Orders Function - ScripTalk</w:t>
        </w:r>
        <w:r w:rsidRPr="00736823">
          <w:rPr>
            <w:rStyle w:val="Hyperlink"/>
            <w:noProof/>
          </w:rPr>
          <w:sym w:font="Symbol" w:char="F0D2"/>
        </w:r>
        <w:r>
          <w:rPr>
            <w:noProof/>
            <w:webHidden/>
          </w:rPr>
          <w:tab/>
        </w:r>
        <w:r>
          <w:rPr>
            <w:noProof/>
            <w:webHidden/>
          </w:rPr>
          <w:fldChar w:fldCharType="begin"/>
        </w:r>
        <w:r>
          <w:rPr>
            <w:noProof/>
            <w:webHidden/>
          </w:rPr>
          <w:instrText xml:space="preserve"> PAGEREF _Toc4750954 \h </w:instrText>
        </w:r>
        <w:r>
          <w:rPr>
            <w:noProof/>
            <w:webHidden/>
          </w:rPr>
        </w:r>
        <w:r>
          <w:rPr>
            <w:noProof/>
            <w:webHidden/>
          </w:rPr>
          <w:fldChar w:fldCharType="separate"/>
        </w:r>
        <w:r>
          <w:rPr>
            <w:noProof/>
            <w:webHidden/>
          </w:rPr>
          <w:t>159</w:t>
        </w:r>
        <w:r>
          <w:rPr>
            <w:noProof/>
            <w:webHidden/>
          </w:rPr>
          <w:fldChar w:fldCharType="end"/>
        </w:r>
      </w:hyperlink>
    </w:p>
    <w:p w:rsidR="00767EB9" w:rsidRDefault="00767EB9">
      <w:pPr>
        <w:pStyle w:val="TOC3"/>
        <w:tabs>
          <w:tab w:val="right" w:leader="dot" w:pos="9350"/>
        </w:tabs>
        <w:rPr>
          <w:rFonts w:asciiTheme="minorHAnsi" w:eastAsiaTheme="minorEastAsia" w:hAnsiTheme="minorHAnsi" w:cstheme="minorBidi"/>
          <w:i w:val="0"/>
          <w:iCs w:val="0"/>
          <w:noProof/>
          <w:color w:val="auto"/>
          <w:szCs w:val="22"/>
        </w:rPr>
      </w:pPr>
      <w:hyperlink w:anchor="_Toc4750955" w:history="1">
        <w:r w:rsidRPr="00736823">
          <w:rPr>
            <w:rStyle w:val="Hyperlink"/>
            <w:noProof/>
          </w:rPr>
          <w:t>Changes to Releasing Orders Function – Signature Alert</w:t>
        </w:r>
        <w:r>
          <w:rPr>
            <w:noProof/>
            <w:webHidden/>
          </w:rPr>
          <w:tab/>
        </w:r>
        <w:r>
          <w:rPr>
            <w:noProof/>
            <w:webHidden/>
          </w:rPr>
          <w:fldChar w:fldCharType="begin"/>
        </w:r>
        <w:r>
          <w:rPr>
            <w:noProof/>
            <w:webHidden/>
          </w:rPr>
          <w:instrText xml:space="preserve"> PAGEREF _Toc4750955 \h </w:instrText>
        </w:r>
        <w:r>
          <w:rPr>
            <w:noProof/>
            <w:webHidden/>
          </w:rPr>
        </w:r>
        <w:r>
          <w:rPr>
            <w:noProof/>
            <w:webHidden/>
          </w:rPr>
          <w:fldChar w:fldCharType="separate"/>
        </w:r>
        <w:r>
          <w:rPr>
            <w:noProof/>
            <w:webHidden/>
          </w:rPr>
          <w:t>159</w:t>
        </w:r>
        <w:r>
          <w:rPr>
            <w:noProof/>
            <w:webHidden/>
          </w:rPr>
          <w:fldChar w:fldCharType="end"/>
        </w:r>
      </w:hyperlink>
    </w:p>
    <w:p w:rsidR="00767EB9" w:rsidRDefault="00767EB9">
      <w:pPr>
        <w:pStyle w:val="TOC3"/>
        <w:tabs>
          <w:tab w:val="right" w:leader="dot" w:pos="9350"/>
        </w:tabs>
        <w:rPr>
          <w:rFonts w:asciiTheme="minorHAnsi" w:eastAsiaTheme="minorEastAsia" w:hAnsiTheme="minorHAnsi" w:cstheme="minorBidi"/>
          <w:i w:val="0"/>
          <w:iCs w:val="0"/>
          <w:noProof/>
          <w:color w:val="auto"/>
          <w:szCs w:val="22"/>
        </w:rPr>
      </w:pPr>
      <w:hyperlink w:anchor="_Toc4750956" w:history="1">
        <w:r w:rsidRPr="00736823">
          <w:rPr>
            <w:rStyle w:val="Hyperlink"/>
            <w:noProof/>
          </w:rPr>
          <w:t>Changes to Releasing Orders function – HIPAA NCPDP Global</w:t>
        </w:r>
        <w:r>
          <w:rPr>
            <w:noProof/>
            <w:webHidden/>
          </w:rPr>
          <w:tab/>
        </w:r>
        <w:r>
          <w:rPr>
            <w:noProof/>
            <w:webHidden/>
          </w:rPr>
          <w:fldChar w:fldCharType="begin"/>
        </w:r>
        <w:r>
          <w:rPr>
            <w:noProof/>
            <w:webHidden/>
          </w:rPr>
          <w:instrText xml:space="preserve"> PAGEREF _Toc4750956 \h </w:instrText>
        </w:r>
        <w:r>
          <w:rPr>
            <w:noProof/>
            <w:webHidden/>
          </w:rPr>
        </w:r>
        <w:r>
          <w:rPr>
            <w:noProof/>
            <w:webHidden/>
          </w:rPr>
          <w:fldChar w:fldCharType="separate"/>
        </w:r>
        <w:r>
          <w:rPr>
            <w:noProof/>
            <w:webHidden/>
          </w:rPr>
          <w:t>160</w:t>
        </w:r>
        <w:r>
          <w:rPr>
            <w:noProof/>
            <w:webHidden/>
          </w:rPr>
          <w:fldChar w:fldCharType="end"/>
        </w:r>
      </w:hyperlink>
    </w:p>
    <w:p w:rsidR="00767EB9" w:rsidRDefault="00767EB9">
      <w:pPr>
        <w:pStyle w:val="TOC1"/>
        <w:rPr>
          <w:rFonts w:asciiTheme="minorHAnsi" w:eastAsiaTheme="minorEastAsia" w:hAnsiTheme="minorHAnsi" w:cstheme="minorBidi"/>
          <w:b w:val="0"/>
          <w:bCs w:val="0"/>
          <w:noProof/>
          <w:color w:val="auto"/>
          <w:sz w:val="22"/>
          <w:szCs w:val="22"/>
        </w:rPr>
      </w:pPr>
      <w:hyperlink w:anchor="_Toc4750957" w:history="1">
        <w:r w:rsidRPr="00736823">
          <w:rPr>
            <w:rStyle w:val="Hyperlink"/>
            <w:noProof/>
          </w:rPr>
          <w:t>Chapter 13: Updating a Patient’s Record</w:t>
        </w:r>
        <w:r>
          <w:rPr>
            <w:noProof/>
            <w:webHidden/>
          </w:rPr>
          <w:tab/>
        </w:r>
        <w:r>
          <w:rPr>
            <w:noProof/>
            <w:webHidden/>
          </w:rPr>
          <w:fldChar w:fldCharType="begin"/>
        </w:r>
        <w:r>
          <w:rPr>
            <w:noProof/>
            <w:webHidden/>
          </w:rPr>
          <w:instrText xml:space="preserve"> PAGEREF _Toc4750957 \h </w:instrText>
        </w:r>
        <w:r>
          <w:rPr>
            <w:noProof/>
            <w:webHidden/>
          </w:rPr>
        </w:r>
        <w:r>
          <w:rPr>
            <w:noProof/>
            <w:webHidden/>
          </w:rPr>
          <w:fldChar w:fldCharType="separate"/>
        </w:r>
        <w:r>
          <w:rPr>
            <w:noProof/>
            <w:webHidden/>
          </w:rPr>
          <w:t>162</w:t>
        </w:r>
        <w:r>
          <w:rPr>
            <w:noProof/>
            <w:webHidden/>
          </w:rPr>
          <w:fldChar w:fldCharType="end"/>
        </w:r>
      </w:hyperlink>
    </w:p>
    <w:p w:rsidR="00767EB9" w:rsidRDefault="00767EB9">
      <w:pPr>
        <w:pStyle w:val="TOC2"/>
        <w:tabs>
          <w:tab w:val="right" w:leader="dot" w:pos="9350"/>
        </w:tabs>
        <w:rPr>
          <w:rFonts w:asciiTheme="minorHAnsi" w:eastAsiaTheme="minorEastAsia" w:hAnsiTheme="minorHAnsi" w:cstheme="minorBidi"/>
          <w:noProof/>
          <w:color w:val="auto"/>
          <w:szCs w:val="22"/>
        </w:rPr>
      </w:pPr>
      <w:hyperlink w:anchor="_Toc4750958" w:history="1">
        <w:r w:rsidRPr="00736823">
          <w:rPr>
            <w:rStyle w:val="Hyperlink"/>
            <w:noProof/>
          </w:rPr>
          <w:t>Update Patient Record</w:t>
        </w:r>
        <w:r>
          <w:rPr>
            <w:noProof/>
            <w:webHidden/>
          </w:rPr>
          <w:tab/>
        </w:r>
        <w:r>
          <w:rPr>
            <w:noProof/>
            <w:webHidden/>
          </w:rPr>
          <w:fldChar w:fldCharType="begin"/>
        </w:r>
        <w:r>
          <w:rPr>
            <w:noProof/>
            <w:webHidden/>
          </w:rPr>
          <w:instrText xml:space="preserve"> PAGEREF _Toc4750958 \h </w:instrText>
        </w:r>
        <w:r>
          <w:rPr>
            <w:noProof/>
            <w:webHidden/>
          </w:rPr>
        </w:r>
        <w:r>
          <w:rPr>
            <w:noProof/>
            <w:webHidden/>
          </w:rPr>
          <w:fldChar w:fldCharType="separate"/>
        </w:r>
        <w:r>
          <w:rPr>
            <w:noProof/>
            <w:webHidden/>
          </w:rPr>
          <w:t>162</w:t>
        </w:r>
        <w:r>
          <w:rPr>
            <w:noProof/>
            <w:webHidden/>
          </w:rPr>
          <w:fldChar w:fldCharType="end"/>
        </w:r>
      </w:hyperlink>
    </w:p>
    <w:p w:rsidR="00767EB9" w:rsidRDefault="00767EB9">
      <w:pPr>
        <w:pStyle w:val="TOC1"/>
        <w:rPr>
          <w:rFonts w:asciiTheme="minorHAnsi" w:eastAsiaTheme="minorEastAsia" w:hAnsiTheme="minorHAnsi" w:cstheme="minorBidi"/>
          <w:b w:val="0"/>
          <w:bCs w:val="0"/>
          <w:noProof/>
          <w:color w:val="auto"/>
          <w:sz w:val="22"/>
          <w:szCs w:val="22"/>
        </w:rPr>
      </w:pPr>
      <w:hyperlink w:anchor="_Toc4750959" w:history="1">
        <w:r w:rsidRPr="00736823">
          <w:rPr>
            <w:rStyle w:val="Hyperlink"/>
            <w:noProof/>
          </w:rPr>
          <w:t xml:space="preserve">Chapter </w:t>
        </w:r>
        <w:r w:rsidRPr="00736823">
          <w:rPr>
            <w:rStyle w:val="Hyperlink"/>
            <w:rFonts w:eastAsia="MS Mincho"/>
            <w:noProof/>
          </w:rPr>
          <w:t xml:space="preserve">14: </w:t>
        </w:r>
        <w:r w:rsidRPr="00736823">
          <w:rPr>
            <w:rStyle w:val="Hyperlink"/>
            <w:noProof/>
          </w:rPr>
          <w:t>CPRS Order Checks: How They Work</w:t>
        </w:r>
        <w:r>
          <w:rPr>
            <w:noProof/>
            <w:webHidden/>
          </w:rPr>
          <w:tab/>
        </w:r>
        <w:r>
          <w:rPr>
            <w:noProof/>
            <w:webHidden/>
          </w:rPr>
          <w:fldChar w:fldCharType="begin"/>
        </w:r>
        <w:r>
          <w:rPr>
            <w:noProof/>
            <w:webHidden/>
          </w:rPr>
          <w:instrText xml:space="preserve"> PAGEREF _Toc4750959 \h </w:instrText>
        </w:r>
        <w:r>
          <w:rPr>
            <w:noProof/>
            <w:webHidden/>
          </w:rPr>
        </w:r>
        <w:r>
          <w:rPr>
            <w:noProof/>
            <w:webHidden/>
          </w:rPr>
          <w:fldChar w:fldCharType="separate"/>
        </w:r>
        <w:r>
          <w:rPr>
            <w:noProof/>
            <w:webHidden/>
          </w:rPr>
          <w:t>164</w:t>
        </w:r>
        <w:r>
          <w:rPr>
            <w:noProof/>
            <w:webHidden/>
          </w:rPr>
          <w:fldChar w:fldCharType="end"/>
        </w:r>
      </w:hyperlink>
    </w:p>
    <w:p w:rsidR="00767EB9" w:rsidRDefault="00767EB9">
      <w:pPr>
        <w:pStyle w:val="TOC3"/>
        <w:tabs>
          <w:tab w:val="right" w:leader="dot" w:pos="9350"/>
        </w:tabs>
        <w:rPr>
          <w:rFonts w:asciiTheme="minorHAnsi" w:eastAsiaTheme="minorEastAsia" w:hAnsiTheme="minorHAnsi" w:cstheme="minorBidi"/>
          <w:i w:val="0"/>
          <w:iCs w:val="0"/>
          <w:noProof/>
          <w:color w:val="auto"/>
          <w:szCs w:val="22"/>
        </w:rPr>
      </w:pPr>
      <w:hyperlink w:anchor="_Toc4750960" w:history="1">
        <w:r w:rsidRPr="00736823">
          <w:rPr>
            <w:rStyle w:val="Hyperlink"/>
            <w:noProof/>
          </w:rPr>
          <w:t>Introduction</w:t>
        </w:r>
        <w:r>
          <w:rPr>
            <w:noProof/>
            <w:webHidden/>
          </w:rPr>
          <w:tab/>
        </w:r>
        <w:r>
          <w:rPr>
            <w:noProof/>
            <w:webHidden/>
          </w:rPr>
          <w:fldChar w:fldCharType="begin"/>
        </w:r>
        <w:r>
          <w:rPr>
            <w:noProof/>
            <w:webHidden/>
          </w:rPr>
          <w:instrText xml:space="preserve"> PAGEREF _Toc4750960 \h </w:instrText>
        </w:r>
        <w:r>
          <w:rPr>
            <w:noProof/>
            <w:webHidden/>
          </w:rPr>
        </w:r>
        <w:r>
          <w:rPr>
            <w:noProof/>
            <w:webHidden/>
          </w:rPr>
          <w:fldChar w:fldCharType="separate"/>
        </w:r>
        <w:r>
          <w:rPr>
            <w:noProof/>
            <w:webHidden/>
          </w:rPr>
          <w:t>164</w:t>
        </w:r>
        <w:r>
          <w:rPr>
            <w:noProof/>
            <w:webHidden/>
          </w:rPr>
          <w:fldChar w:fldCharType="end"/>
        </w:r>
      </w:hyperlink>
    </w:p>
    <w:p w:rsidR="00767EB9" w:rsidRDefault="00767EB9">
      <w:pPr>
        <w:pStyle w:val="TOC3"/>
        <w:tabs>
          <w:tab w:val="right" w:leader="dot" w:pos="9350"/>
        </w:tabs>
        <w:rPr>
          <w:rFonts w:asciiTheme="minorHAnsi" w:eastAsiaTheme="minorEastAsia" w:hAnsiTheme="minorHAnsi" w:cstheme="minorBidi"/>
          <w:i w:val="0"/>
          <w:iCs w:val="0"/>
          <w:noProof/>
          <w:color w:val="auto"/>
          <w:szCs w:val="22"/>
        </w:rPr>
      </w:pPr>
      <w:hyperlink w:anchor="_Toc4750961" w:history="1">
        <w:r w:rsidRPr="00736823">
          <w:rPr>
            <w:rStyle w:val="Hyperlink"/>
            <w:noProof/>
          </w:rPr>
          <w:t>Order Check Data Caching</w:t>
        </w:r>
        <w:r>
          <w:rPr>
            <w:noProof/>
            <w:webHidden/>
          </w:rPr>
          <w:tab/>
        </w:r>
        <w:r>
          <w:rPr>
            <w:noProof/>
            <w:webHidden/>
          </w:rPr>
          <w:fldChar w:fldCharType="begin"/>
        </w:r>
        <w:r>
          <w:rPr>
            <w:noProof/>
            <w:webHidden/>
          </w:rPr>
          <w:instrText xml:space="preserve"> PAGEREF _Toc4750961 \h </w:instrText>
        </w:r>
        <w:r>
          <w:rPr>
            <w:noProof/>
            <w:webHidden/>
          </w:rPr>
        </w:r>
        <w:r>
          <w:rPr>
            <w:noProof/>
            <w:webHidden/>
          </w:rPr>
          <w:fldChar w:fldCharType="separate"/>
        </w:r>
        <w:r>
          <w:rPr>
            <w:noProof/>
            <w:webHidden/>
          </w:rPr>
          <w:t>164</w:t>
        </w:r>
        <w:r>
          <w:rPr>
            <w:noProof/>
            <w:webHidden/>
          </w:rPr>
          <w:fldChar w:fldCharType="end"/>
        </w:r>
      </w:hyperlink>
    </w:p>
    <w:p w:rsidR="00767EB9" w:rsidRDefault="00767EB9">
      <w:pPr>
        <w:pStyle w:val="TOC3"/>
        <w:tabs>
          <w:tab w:val="right" w:leader="dot" w:pos="9350"/>
        </w:tabs>
        <w:rPr>
          <w:rFonts w:asciiTheme="minorHAnsi" w:eastAsiaTheme="minorEastAsia" w:hAnsiTheme="minorHAnsi" w:cstheme="minorBidi"/>
          <w:i w:val="0"/>
          <w:iCs w:val="0"/>
          <w:noProof/>
          <w:color w:val="auto"/>
          <w:szCs w:val="22"/>
        </w:rPr>
      </w:pPr>
      <w:hyperlink w:anchor="_Toc4750962" w:history="1">
        <w:r w:rsidRPr="00736823">
          <w:rPr>
            <w:rStyle w:val="Hyperlink"/>
            <w:noProof/>
          </w:rPr>
          <w:t>Hash Counts and DEA Certification</w:t>
        </w:r>
        <w:r>
          <w:rPr>
            <w:noProof/>
            <w:webHidden/>
          </w:rPr>
          <w:tab/>
        </w:r>
        <w:r>
          <w:rPr>
            <w:noProof/>
            <w:webHidden/>
          </w:rPr>
          <w:fldChar w:fldCharType="begin"/>
        </w:r>
        <w:r>
          <w:rPr>
            <w:noProof/>
            <w:webHidden/>
          </w:rPr>
          <w:instrText xml:space="preserve"> PAGEREF _Toc4750962 \h </w:instrText>
        </w:r>
        <w:r>
          <w:rPr>
            <w:noProof/>
            <w:webHidden/>
          </w:rPr>
        </w:r>
        <w:r>
          <w:rPr>
            <w:noProof/>
            <w:webHidden/>
          </w:rPr>
          <w:fldChar w:fldCharType="separate"/>
        </w:r>
        <w:r>
          <w:rPr>
            <w:noProof/>
            <w:webHidden/>
          </w:rPr>
          <w:t>165</w:t>
        </w:r>
        <w:r>
          <w:rPr>
            <w:noProof/>
            <w:webHidden/>
          </w:rPr>
          <w:fldChar w:fldCharType="end"/>
        </w:r>
      </w:hyperlink>
    </w:p>
    <w:p w:rsidR="00767EB9" w:rsidRDefault="00767EB9">
      <w:pPr>
        <w:pStyle w:val="TOC1"/>
        <w:rPr>
          <w:rFonts w:asciiTheme="minorHAnsi" w:eastAsiaTheme="minorEastAsia" w:hAnsiTheme="minorHAnsi" w:cstheme="minorBidi"/>
          <w:b w:val="0"/>
          <w:bCs w:val="0"/>
          <w:noProof/>
          <w:color w:val="auto"/>
          <w:sz w:val="22"/>
          <w:szCs w:val="22"/>
        </w:rPr>
      </w:pPr>
      <w:hyperlink w:anchor="_Toc4750963" w:history="1">
        <w:r w:rsidRPr="00736823">
          <w:rPr>
            <w:rStyle w:val="Hyperlink"/>
            <w:noProof/>
          </w:rPr>
          <w:t>Chapter 15: Error Messages</w:t>
        </w:r>
        <w:r>
          <w:rPr>
            <w:noProof/>
            <w:webHidden/>
          </w:rPr>
          <w:tab/>
        </w:r>
        <w:r>
          <w:rPr>
            <w:noProof/>
            <w:webHidden/>
          </w:rPr>
          <w:fldChar w:fldCharType="begin"/>
        </w:r>
        <w:r>
          <w:rPr>
            <w:noProof/>
            <w:webHidden/>
          </w:rPr>
          <w:instrText xml:space="preserve"> PAGEREF _Toc4750963 \h </w:instrText>
        </w:r>
        <w:r>
          <w:rPr>
            <w:noProof/>
            <w:webHidden/>
          </w:rPr>
        </w:r>
        <w:r>
          <w:rPr>
            <w:noProof/>
            <w:webHidden/>
          </w:rPr>
          <w:fldChar w:fldCharType="separate"/>
        </w:r>
        <w:r>
          <w:rPr>
            <w:noProof/>
            <w:webHidden/>
          </w:rPr>
          <w:t>168</w:t>
        </w:r>
        <w:r>
          <w:rPr>
            <w:noProof/>
            <w:webHidden/>
          </w:rPr>
          <w:fldChar w:fldCharType="end"/>
        </w:r>
      </w:hyperlink>
    </w:p>
    <w:p w:rsidR="00767EB9" w:rsidRDefault="00767EB9">
      <w:pPr>
        <w:pStyle w:val="TOC1"/>
        <w:rPr>
          <w:rFonts w:asciiTheme="minorHAnsi" w:eastAsiaTheme="minorEastAsia" w:hAnsiTheme="minorHAnsi" w:cstheme="minorBidi"/>
          <w:b w:val="0"/>
          <w:bCs w:val="0"/>
          <w:noProof/>
          <w:color w:val="auto"/>
          <w:sz w:val="22"/>
          <w:szCs w:val="22"/>
        </w:rPr>
      </w:pPr>
      <w:hyperlink w:anchor="_Toc4750964" w:history="1">
        <w:r w:rsidRPr="00736823">
          <w:rPr>
            <w:rStyle w:val="Hyperlink"/>
            <w:noProof/>
          </w:rPr>
          <w:t>Glossary</w:t>
        </w:r>
        <w:r>
          <w:rPr>
            <w:noProof/>
            <w:webHidden/>
          </w:rPr>
          <w:tab/>
        </w:r>
        <w:r>
          <w:rPr>
            <w:noProof/>
            <w:webHidden/>
          </w:rPr>
          <w:fldChar w:fldCharType="begin"/>
        </w:r>
        <w:r>
          <w:rPr>
            <w:noProof/>
            <w:webHidden/>
          </w:rPr>
          <w:instrText xml:space="preserve"> PAGEREF _Toc4750964 \h </w:instrText>
        </w:r>
        <w:r>
          <w:rPr>
            <w:noProof/>
            <w:webHidden/>
          </w:rPr>
        </w:r>
        <w:r>
          <w:rPr>
            <w:noProof/>
            <w:webHidden/>
          </w:rPr>
          <w:fldChar w:fldCharType="separate"/>
        </w:r>
        <w:r>
          <w:rPr>
            <w:noProof/>
            <w:webHidden/>
          </w:rPr>
          <w:t>170</w:t>
        </w:r>
        <w:r>
          <w:rPr>
            <w:noProof/>
            <w:webHidden/>
          </w:rPr>
          <w:fldChar w:fldCharType="end"/>
        </w:r>
      </w:hyperlink>
    </w:p>
    <w:p w:rsidR="00767EB9" w:rsidRDefault="00767EB9">
      <w:pPr>
        <w:pStyle w:val="TOC1"/>
        <w:rPr>
          <w:rFonts w:asciiTheme="minorHAnsi" w:eastAsiaTheme="minorEastAsia" w:hAnsiTheme="minorHAnsi" w:cstheme="minorBidi"/>
          <w:b w:val="0"/>
          <w:bCs w:val="0"/>
          <w:noProof/>
          <w:color w:val="auto"/>
          <w:sz w:val="22"/>
          <w:szCs w:val="22"/>
        </w:rPr>
      </w:pPr>
      <w:hyperlink w:anchor="_Toc4750965" w:history="1">
        <w:r w:rsidRPr="00736823">
          <w:rPr>
            <w:rStyle w:val="Hyperlink"/>
            <w:noProof/>
          </w:rPr>
          <w:t>Index</w:t>
        </w:r>
        <w:r>
          <w:rPr>
            <w:noProof/>
            <w:webHidden/>
          </w:rPr>
          <w:tab/>
        </w:r>
        <w:r>
          <w:rPr>
            <w:noProof/>
            <w:webHidden/>
          </w:rPr>
          <w:fldChar w:fldCharType="begin"/>
        </w:r>
        <w:r>
          <w:rPr>
            <w:noProof/>
            <w:webHidden/>
          </w:rPr>
          <w:instrText xml:space="preserve"> PAGEREF _Toc4750965 \h </w:instrText>
        </w:r>
        <w:r>
          <w:rPr>
            <w:noProof/>
            <w:webHidden/>
          </w:rPr>
        </w:r>
        <w:r>
          <w:rPr>
            <w:noProof/>
            <w:webHidden/>
          </w:rPr>
          <w:fldChar w:fldCharType="separate"/>
        </w:r>
        <w:r>
          <w:rPr>
            <w:noProof/>
            <w:webHidden/>
          </w:rPr>
          <w:t>179</w:t>
        </w:r>
        <w:r>
          <w:rPr>
            <w:noProof/>
            <w:webHidden/>
          </w:rPr>
          <w:fldChar w:fldCharType="end"/>
        </w:r>
      </w:hyperlink>
    </w:p>
    <w:p w:rsidR="00825A10" w:rsidRPr="0091005D" w:rsidRDefault="004F7522" w:rsidP="00B62C66">
      <w:pPr>
        <w:pStyle w:val="BodyText"/>
        <w:sectPr w:rsidR="00825A10" w:rsidRPr="0091005D" w:rsidSect="003F483C">
          <w:footerReference w:type="even" r:id="rId16"/>
          <w:footerReference w:type="first" r:id="rId17"/>
          <w:pgSz w:w="12240" w:h="15840" w:code="1"/>
          <w:pgMar w:top="1440" w:right="1440" w:bottom="1440" w:left="1440" w:header="720" w:footer="720" w:gutter="0"/>
          <w:paperSrc w:first="15" w:other="15"/>
          <w:pgNumType w:fmt="lowerRoman" w:start="1"/>
          <w:cols w:space="720"/>
          <w:titlePg/>
          <w:docGrid w:linePitch="360"/>
        </w:sectPr>
      </w:pPr>
      <w:r w:rsidRPr="0091005D">
        <w:fldChar w:fldCharType="end"/>
      </w:r>
      <w:r w:rsidR="00302CC8" w:rsidRPr="0091005D">
        <w:fldChar w:fldCharType="begin"/>
      </w:r>
      <w:r w:rsidR="00645085" w:rsidRPr="0091005D">
        <w:instrText xml:space="preserve"> TOC \h \z \t "Heading 1,2,Heading 2,3,Heading 3,4,Chapter Heading,1" </w:instrText>
      </w:r>
      <w:r w:rsidR="00302CC8" w:rsidRPr="0091005D">
        <w:fldChar w:fldCharType="end"/>
      </w:r>
    </w:p>
    <w:p w:rsidR="00563694" w:rsidRPr="0091005D" w:rsidRDefault="00645085" w:rsidP="00A354A7">
      <w:pPr>
        <w:pStyle w:val="ChapterHeading"/>
      </w:pPr>
      <w:bookmarkStart w:id="49" w:name="_Toc32836842"/>
      <w:bookmarkStart w:id="50" w:name="_Toc38424506"/>
      <w:bookmarkStart w:id="51" w:name="_Toc50535203"/>
      <w:bookmarkStart w:id="52" w:name="_Toc428973163"/>
      <w:bookmarkStart w:id="53" w:name="_Toc4750888"/>
      <w:bookmarkEnd w:id="45"/>
      <w:r w:rsidRPr="0091005D">
        <w:rPr>
          <w:rFonts w:eastAsia="MS Mincho"/>
        </w:rPr>
        <w:lastRenderedPageBreak/>
        <w:t xml:space="preserve">Chapter </w:t>
      </w:r>
      <w:r w:rsidR="00C142AA">
        <w:rPr>
          <w:rFonts w:eastAsia="MS Mincho"/>
          <w:noProof/>
        </w:rPr>
        <w:fldChar w:fldCharType="begin"/>
      </w:r>
      <w:r w:rsidR="00C142AA">
        <w:rPr>
          <w:rFonts w:eastAsia="MS Mincho"/>
          <w:noProof/>
        </w:rPr>
        <w:instrText xml:space="preserve"> SEQ CHPNUM\* Arabic \* MERGEFORMAT </w:instrText>
      </w:r>
      <w:r w:rsidR="00C142AA">
        <w:rPr>
          <w:rFonts w:eastAsia="MS Mincho"/>
          <w:noProof/>
        </w:rPr>
        <w:fldChar w:fldCharType="separate"/>
      </w:r>
      <w:r w:rsidR="00C136B8" w:rsidRPr="00C136B8">
        <w:rPr>
          <w:rFonts w:eastAsia="MS Mincho"/>
          <w:noProof/>
        </w:rPr>
        <w:t>1</w:t>
      </w:r>
      <w:r w:rsidR="00C142AA">
        <w:rPr>
          <w:rFonts w:eastAsia="MS Mincho"/>
          <w:noProof/>
        </w:rPr>
        <w:fldChar w:fldCharType="end"/>
      </w:r>
      <w:r w:rsidRPr="0091005D">
        <w:rPr>
          <w:rFonts w:eastAsia="MS Mincho"/>
        </w:rPr>
        <w:t>: Introduction</w:t>
      </w:r>
      <w:bookmarkEnd w:id="49"/>
      <w:bookmarkEnd w:id="50"/>
      <w:bookmarkEnd w:id="51"/>
      <w:bookmarkEnd w:id="52"/>
      <w:bookmarkEnd w:id="53"/>
      <w:r w:rsidR="00302CC8" w:rsidRPr="0091005D">
        <w:fldChar w:fldCharType="begin"/>
      </w:r>
      <w:r w:rsidRPr="0091005D">
        <w:instrText xml:space="preserve"> XE "</w:instrText>
      </w:r>
      <w:r w:rsidRPr="0091005D">
        <w:rPr>
          <w:rFonts w:eastAsia="MS Mincho"/>
        </w:rPr>
        <w:instrText>Introduction</w:instrText>
      </w:r>
      <w:r w:rsidRPr="0091005D">
        <w:instrText xml:space="preserve">" </w:instrText>
      </w:r>
      <w:r w:rsidR="00302CC8" w:rsidRPr="0091005D">
        <w:fldChar w:fldCharType="end"/>
      </w:r>
    </w:p>
    <w:p w:rsidR="003D3961" w:rsidRPr="0091005D" w:rsidRDefault="003D3961" w:rsidP="002F5770"/>
    <w:p w:rsidR="00825A10" w:rsidRPr="0091005D" w:rsidRDefault="00645085" w:rsidP="00B62C66">
      <w:pPr>
        <w:pStyle w:val="BodyText"/>
      </w:pPr>
      <w:r w:rsidRPr="0091005D">
        <w:t xml:space="preserve">The Outpatient Pharmacy (OP) software provides a way to manage the medication regimen of </w:t>
      </w:r>
      <w:r w:rsidR="00D62C04">
        <w:t>Veteran</w:t>
      </w:r>
      <w:r w:rsidRPr="0091005D">
        <w:t>s seen in the outpatient clinics and to monitor and manage the workload and costs in the Outpatient Pharmacy. The Pharmacy Ordering Enhancements (POE) project (patch PSO*7*46 for Outpatient Pharmacy) improves the flow of orders between Inpatient and Outpatient Pharmacy as well as between Computerized Patient Record System (CPRS) and backdoor pharmacy.</w:t>
      </w:r>
    </w:p>
    <w:p w:rsidR="00825A10" w:rsidRPr="0091005D" w:rsidRDefault="00825A10" w:rsidP="00B62C66">
      <w:pPr>
        <w:pStyle w:val="BodyText"/>
      </w:pPr>
    </w:p>
    <w:p w:rsidR="00825A10" w:rsidRPr="0091005D" w:rsidRDefault="00D62C04" w:rsidP="00B62C66">
      <w:pPr>
        <w:pStyle w:val="BodyText"/>
        <w:rPr>
          <w:lang w:val="en-US"/>
        </w:rPr>
      </w:pPr>
      <w:r>
        <w:t xml:space="preserve">The primary benefits to the </w:t>
      </w:r>
      <w:r>
        <w:rPr>
          <w:lang w:val="en-US"/>
        </w:rPr>
        <w:t>V</w:t>
      </w:r>
      <w:r w:rsidR="00645085" w:rsidRPr="0091005D">
        <w:t>eteran are the assurance that he or she is receiving the proper medication and the convenience of obtaining refills easily. The clinicians and pharmacists responsible for patient care benefit from a complete, accurate, and current medication profile available at any time to permit professional evaluation of treatment plans. Utilization, cost, and workload reports provide management cost controlling tools while maintaining the highest level of patient care.</w:t>
      </w:r>
    </w:p>
    <w:p w:rsidR="00D245FB" w:rsidRPr="0091005D" w:rsidRDefault="00D245FB" w:rsidP="00B62C66">
      <w:pPr>
        <w:pStyle w:val="BodyText"/>
      </w:pPr>
    </w:p>
    <w:p w:rsidR="00D245FB" w:rsidRPr="0091005D" w:rsidRDefault="00D245FB" w:rsidP="00B62C66">
      <w:pPr>
        <w:pStyle w:val="BodyText"/>
      </w:pPr>
      <w:r w:rsidRPr="0091005D">
        <w:t>The OneVA Pharmacy project (patch PSO*7*454 - December 2016) provided Pharmacists the capability to dispense prescriptions that originated in other VistA host sites. The OneVA Pharmacy User Manual and Installation Guide describe the site parameter required to use this functionality.</w:t>
      </w:r>
    </w:p>
    <w:p w:rsidR="000D4344" w:rsidRPr="0091005D" w:rsidRDefault="00645085">
      <w:pPr>
        <w:pStyle w:val="Heading1"/>
        <w:rPr>
          <w:caps/>
        </w:rPr>
      </w:pPr>
      <w:bookmarkStart w:id="54" w:name="_Toc49248167"/>
      <w:bookmarkStart w:id="55" w:name="_Toc50522943"/>
      <w:bookmarkStart w:id="56" w:name="_Toc137012692"/>
      <w:bookmarkStart w:id="57" w:name="_Toc173562006"/>
      <w:bookmarkStart w:id="58" w:name="_Toc428973164"/>
      <w:bookmarkStart w:id="59" w:name="_Toc4750889"/>
      <w:r w:rsidRPr="0091005D">
        <w:t>Documentation Conventions</w:t>
      </w:r>
      <w:bookmarkEnd w:id="54"/>
      <w:bookmarkEnd w:id="55"/>
      <w:bookmarkEnd w:id="56"/>
      <w:bookmarkEnd w:id="57"/>
      <w:bookmarkEnd w:id="58"/>
      <w:bookmarkEnd w:id="59"/>
    </w:p>
    <w:p w:rsidR="00825A10" w:rsidRPr="0091005D" w:rsidRDefault="00645085" w:rsidP="00B62C66">
      <w:pPr>
        <w:pStyle w:val="BodyText"/>
      </w:pPr>
      <w:r w:rsidRPr="0091005D">
        <w:t xml:space="preserve">This </w:t>
      </w:r>
      <w:r w:rsidRPr="0091005D">
        <w:rPr>
          <w:i/>
        </w:rPr>
        <w:t xml:space="preserve">Outpatient Pharmacy V. 7.0 Technician’s User Manual </w:t>
      </w:r>
      <w:r w:rsidRPr="0091005D">
        <w:t>includes documentation conventions, also known as notations, which are used consistently throughout this</w:t>
      </w:r>
      <w:r w:rsidRPr="0091005D">
        <w:rPr>
          <w:i/>
        </w:rPr>
        <w:t xml:space="preserve"> </w:t>
      </w:r>
      <w:r w:rsidRPr="0091005D">
        <w:t>manual. Each convention is outlined below.</w:t>
      </w:r>
    </w:p>
    <w:tbl>
      <w:tblPr>
        <w:tblpPr w:leftFromText="187" w:rightFromText="187" w:vertAnchor="text" w:tblpX="102" w:tblpY="1"/>
        <w:tblOverlap w:val="never"/>
        <w:tblW w:w="9468" w:type="dxa"/>
        <w:tblBorders>
          <w:top w:val="single" w:sz="18" w:space="0" w:color="auto"/>
          <w:left w:val="single" w:sz="18" w:space="0" w:color="auto"/>
          <w:bottom w:val="single" w:sz="18" w:space="0" w:color="auto"/>
          <w:right w:val="single" w:sz="18" w:space="0" w:color="auto"/>
        </w:tblBorders>
        <w:tblLayout w:type="fixed"/>
        <w:tblLook w:val="0020" w:firstRow="1" w:lastRow="0" w:firstColumn="0" w:lastColumn="0" w:noHBand="0" w:noVBand="0"/>
      </w:tblPr>
      <w:tblGrid>
        <w:gridCol w:w="5418"/>
        <w:gridCol w:w="4050"/>
      </w:tblGrid>
      <w:tr w:rsidR="00825A10" w:rsidRPr="0091005D" w:rsidTr="008B5927">
        <w:trPr>
          <w:trHeight w:val="412"/>
        </w:trPr>
        <w:tc>
          <w:tcPr>
            <w:tcW w:w="5418" w:type="dxa"/>
            <w:tcBorders>
              <w:top w:val="single" w:sz="8" w:space="0" w:color="auto"/>
              <w:left w:val="single" w:sz="8" w:space="0" w:color="auto"/>
              <w:bottom w:val="single" w:sz="8" w:space="0" w:color="auto"/>
              <w:right w:val="single" w:sz="8" w:space="0" w:color="auto"/>
            </w:tcBorders>
            <w:shd w:val="pct10" w:color="auto" w:fill="auto"/>
            <w:vAlign w:val="center"/>
          </w:tcPr>
          <w:p w:rsidR="00825A10" w:rsidRPr="0091005D" w:rsidRDefault="00645085" w:rsidP="00E07BA9">
            <w:pPr>
              <w:pStyle w:val="TableText"/>
              <w:rPr>
                <w:rFonts w:ascii="Arial" w:hAnsi="Arial" w:cs="Arial"/>
                <w:b/>
                <w:szCs w:val="22"/>
              </w:rPr>
            </w:pPr>
            <w:r w:rsidRPr="0091005D">
              <w:rPr>
                <w:rFonts w:ascii="Arial" w:hAnsi="Arial" w:cs="Arial"/>
                <w:b/>
                <w:szCs w:val="22"/>
              </w:rPr>
              <w:t>Convention</w:t>
            </w:r>
          </w:p>
        </w:tc>
        <w:tc>
          <w:tcPr>
            <w:tcW w:w="4050" w:type="dxa"/>
            <w:tcBorders>
              <w:top w:val="single" w:sz="8" w:space="0" w:color="auto"/>
              <w:left w:val="single" w:sz="8" w:space="0" w:color="auto"/>
              <w:bottom w:val="single" w:sz="8" w:space="0" w:color="auto"/>
              <w:right w:val="single" w:sz="8" w:space="0" w:color="auto"/>
            </w:tcBorders>
            <w:shd w:val="pct10" w:color="auto" w:fill="auto"/>
            <w:vAlign w:val="center"/>
          </w:tcPr>
          <w:p w:rsidR="00825A10" w:rsidRPr="0091005D" w:rsidRDefault="00645085" w:rsidP="00E07BA9">
            <w:pPr>
              <w:pStyle w:val="TableText"/>
              <w:rPr>
                <w:rFonts w:ascii="Arial" w:hAnsi="Arial" w:cs="Arial"/>
                <w:b/>
                <w:szCs w:val="22"/>
              </w:rPr>
            </w:pPr>
            <w:r w:rsidRPr="0091005D">
              <w:rPr>
                <w:rFonts w:ascii="Arial" w:hAnsi="Arial" w:cs="Arial"/>
                <w:b/>
                <w:szCs w:val="22"/>
              </w:rPr>
              <w:t>Example</w:t>
            </w:r>
          </w:p>
        </w:tc>
      </w:tr>
      <w:tr w:rsidR="00825A10" w:rsidRPr="0091005D" w:rsidTr="008B5927">
        <w:trPr>
          <w:trHeight w:val="412"/>
        </w:trPr>
        <w:tc>
          <w:tcPr>
            <w:tcW w:w="5418" w:type="dxa"/>
            <w:tcBorders>
              <w:top w:val="single" w:sz="8" w:space="0" w:color="auto"/>
              <w:left w:val="single" w:sz="8" w:space="0" w:color="auto"/>
              <w:bottom w:val="single" w:sz="8" w:space="0" w:color="auto"/>
              <w:right w:val="single" w:sz="8" w:space="0" w:color="auto"/>
            </w:tcBorders>
          </w:tcPr>
          <w:p w:rsidR="00825A10" w:rsidRPr="0091005D" w:rsidRDefault="00645085" w:rsidP="00E07BA9">
            <w:pPr>
              <w:pStyle w:val="TableText"/>
              <w:rPr>
                <w:szCs w:val="22"/>
              </w:rPr>
            </w:pPr>
            <w:r w:rsidRPr="0091005D">
              <w:rPr>
                <w:szCs w:val="22"/>
              </w:rPr>
              <w:t>Menu option text is italicized.</w:t>
            </w:r>
          </w:p>
        </w:tc>
        <w:tc>
          <w:tcPr>
            <w:tcW w:w="4050" w:type="dxa"/>
            <w:tcBorders>
              <w:top w:val="single" w:sz="8" w:space="0" w:color="auto"/>
              <w:left w:val="single" w:sz="8" w:space="0" w:color="auto"/>
              <w:bottom w:val="single" w:sz="8" w:space="0" w:color="auto"/>
              <w:right w:val="single" w:sz="8" w:space="0" w:color="auto"/>
            </w:tcBorders>
          </w:tcPr>
          <w:p w:rsidR="00825A10" w:rsidRPr="0091005D" w:rsidRDefault="00645085" w:rsidP="00E07BA9">
            <w:pPr>
              <w:pStyle w:val="TableText"/>
              <w:rPr>
                <w:bCs/>
                <w:szCs w:val="22"/>
              </w:rPr>
            </w:pPr>
            <w:r w:rsidRPr="0091005D">
              <w:rPr>
                <w:szCs w:val="22"/>
              </w:rPr>
              <w:t xml:space="preserve">There are eight options on the </w:t>
            </w:r>
            <w:r w:rsidRPr="0091005D">
              <w:rPr>
                <w:i/>
                <w:szCs w:val="22"/>
              </w:rPr>
              <w:t>Archiving</w:t>
            </w:r>
            <w:r w:rsidRPr="0091005D">
              <w:rPr>
                <w:szCs w:val="22"/>
              </w:rPr>
              <w:t xml:space="preserve"> menu.</w:t>
            </w:r>
          </w:p>
        </w:tc>
      </w:tr>
      <w:tr w:rsidR="00825A10" w:rsidRPr="0091005D" w:rsidTr="008B5927">
        <w:trPr>
          <w:trHeight w:val="412"/>
        </w:trPr>
        <w:tc>
          <w:tcPr>
            <w:tcW w:w="5418" w:type="dxa"/>
            <w:tcBorders>
              <w:top w:val="single" w:sz="8" w:space="0" w:color="auto"/>
              <w:left w:val="single" w:sz="8" w:space="0" w:color="auto"/>
              <w:bottom w:val="single" w:sz="8" w:space="0" w:color="auto"/>
              <w:right w:val="single" w:sz="8" w:space="0" w:color="auto"/>
            </w:tcBorders>
          </w:tcPr>
          <w:p w:rsidR="00825A10" w:rsidRPr="0091005D" w:rsidRDefault="00645085" w:rsidP="00E07BA9">
            <w:pPr>
              <w:pStyle w:val="TableText"/>
              <w:rPr>
                <w:szCs w:val="22"/>
              </w:rPr>
            </w:pPr>
            <w:r w:rsidRPr="0091005D">
              <w:rPr>
                <w:szCs w:val="22"/>
              </w:rPr>
              <w:t>Screen prompts are denoted with quotation marks around them.</w:t>
            </w:r>
          </w:p>
        </w:tc>
        <w:tc>
          <w:tcPr>
            <w:tcW w:w="4050" w:type="dxa"/>
            <w:tcBorders>
              <w:top w:val="single" w:sz="8" w:space="0" w:color="auto"/>
              <w:left w:val="single" w:sz="8" w:space="0" w:color="auto"/>
              <w:bottom w:val="single" w:sz="8" w:space="0" w:color="auto"/>
              <w:right w:val="single" w:sz="8" w:space="0" w:color="auto"/>
            </w:tcBorders>
          </w:tcPr>
          <w:p w:rsidR="00825A10" w:rsidRPr="0091005D" w:rsidRDefault="00645085" w:rsidP="00E07BA9">
            <w:pPr>
              <w:pStyle w:val="TableText"/>
              <w:rPr>
                <w:szCs w:val="22"/>
              </w:rPr>
            </w:pPr>
            <w:r w:rsidRPr="0091005D">
              <w:rPr>
                <w:szCs w:val="22"/>
              </w:rPr>
              <w:t>The “Dosage:” prompt displays next.</w:t>
            </w:r>
          </w:p>
        </w:tc>
      </w:tr>
      <w:tr w:rsidR="00825A10" w:rsidRPr="0091005D" w:rsidTr="008B5927">
        <w:trPr>
          <w:trHeight w:val="412"/>
        </w:trPr>
        <w:tc>
          <w:tcPr>
            <w:tcW w:w="5418" w:type="dxa"/>
            <w:tcBorders>
              <w:top w:val="single" w:sz="8" w:space="0" w:color="auto"/>
              <w:left w:val="single" w:sz="8" w:space="0" w:color="auto"/>
              <w:bottom w:val="single" w:sz="8" w:space="0" w:color="auto"/>
              <w:right w:val="single" w:sz="8" w:space="0" w:color="auto"/>
            </w:tcBorders>
          </w:tcPr>
          <w:p w:rsidR="00825A10" w:rsidRPr="0091005D" w:rsidRDefault="00645085" w:rsidP="00E07BA9">
            <w:pPr>
              <w:pStyle w:val="TableText"/>
              <w:rPr>
                <w:szCs w:val="22"/>
              </w:rPr>
            </w:pPr>
            <w:r w:rsidRPr="0091005D">
              <w:rPr>
                <w:szCs w:val="22"/>
              </w:rPr>
              <w:t>Responses in bold face indicate user input.</w:t>
            </w:r>
          </w:p>
        </w:tc>
        <w:tc>
          <w:tcPr>
            <w:tcW w:w="4050" w:type="dxa"/>
            <w:tcBorders>
              <w:top w:val="single" w:sz="8" w:space="0" w:color="auto"/>
              <w:left w:val="single" w:sz="8" w:space="0" w:color="auto"/>
              <w:bottom w:val="single" w:sz="8" w:space="0" w:color="auto"/>
              <w:right w:val="single" w:sz="8" w:space="0" w:color="auto"/>
            </w:tcBorders>
          </w:tcPr>
          <w:p w:rsidR="00825A10" w:rsidRPr="0091005D" w:rsidRDefault="00645085" w:rsidP="00E07BA9">
            <w:pPr>
              <w:pStyle w:val="TableText"/>
              <w:rPr>
                <w:szCs w:val="22"/>
              </w:rPr>
            </w:pPr>
            <w:r w:rsidRPr="0091005D">
              <w:rPr>
                <w:szCs w:val="22"/>
              </w:rPr>
              <w:t xml:space="preserve">Select Orders by number:  (1-6): </w:t>
            </w:r>
            <w:r w:rsidRPr="0091005D">
              <w:rPr>
                <w:b/>
                <w:szCs w:val="22"/>
              </w:rPr>
              <w:t>5</w:t>
            </w:r>
          </w:p>
        </w:tc>
      </w:tr>
      <w:tr w:rsidR="00825A10" w:rsidRPr="0091005D" w:rsidTr="008B5927">
        <w:trPr>
          <w:trHeight w:val="412"/>
        </w:trPr>
        <w:tc>
          <w:tcPr>
            <w:tcW w:w="5418" w:type="dxa"/>
            <w:tcBorders>
              <w:top w:val="single" w:sz="8" w:space="0" w:color="auto"/>
              <w:left w:val="single" w:sz="8" w:space="0" w:color="auto"/>
              <w:bottom w:val="single" w:sz="8" w:space="0" w:color="auto"/>
              <w:right w:val="single" w:sz="8" w:space="0" w:color="auto"/>
            </w:tcBorders>
          </w:tcPr>
          <w:p w:rsidR="00825A10" w:rsidRPr="0091005D" w:rsidRDefault="00645085" w:rsidP="00E07BA9">
            <w:pPr>
              <w:pStyle w:val="TableText"/>
              <w:rPr>
                <w:szCs w:val="22"/>
              </w:rPr>
            </w:pPr>
            <w:r w:rsidRPr="0091005D">
              <w:rPr>
                <w:b/>
                <w:szCs w:val="22"/>
              </w:rPr>
              <w:t>&lt;Enter&gt;</w:t>
            </w:r>
            <w:r w:rsidRPr="0091005D">
              <w:rPr>
                <w:szCs w:val="22"/>
              </w:rPr>
              <w:t xml:space="preserve"> indicates that the Enter key (or Return key on some keyboards) must be pressed.</w:t>
            </w:r>
          </w:p>
          <w:p w:rsidR="00825A10" w:rsidRPr="0091005D" w:rsidRDefault="00645085" w:rsidP="00E07BA9">
            <w:pPr>
              <w:pStyle w:val="TableText"/>
              <w:rPr>
                <w:szCs w:val="22"/>
              </w:rPr>
            </w:pPr>
            <w:r w:rsidRPr="0091005D">
              <w:rPr>
                <w:b/>
                <w:szCs w:val="22"/>
              </w:rPr>
              <w:t>&lt;Tab&gt;</w:t>
            </w:r>
            <w:r w:rsidRPr="0091005D">
              <w:rPr>
                <w:szCs w:val="22"/>
              </w:rPr>
              <w:t xml:space="preserve"> indicates that the Tab key must be pressed.</w:t>
            </w:r>
          </w:p>
        </w:tc>
        <w:tc>
          <w:tcPr>
            <w:tcW w:w="4050" w:type="dxa"/>
            <w:tcBorders>
              <w:top w:val="single" w:sz="8" w:space="0" w:color="auto"/>
              <w:left w:val="single" w:sz="8" w:space="0" w:color="auto"/>
              <w:bottom w:val="single" w:sz="8" w:space="0" w:color="auto"/>
              <w:right w:val="single" w:sz="8" w:space="0" w:color="auto"/>
            </w:tcBorders>
          </w:tcPr>
          <w:p w:rsidR="00825A10" w:rsidRPr="0091005D" w:rsidRDefault="00645085" w:rsidP="00E07BA9">
            <w:pPr>
              <w:pStyle w:val="TableText"/>
              <w:rPr>
                <w:szCs w:val="22"/>
              </w:rPr>
            </w:pPr>
            <w:r w:rsidRPr="0091005D">
              <w:rPr>
                <w:szCs w:val="22"/>
              </w:rPr>
              <w:t xml:space="preserve">Type </w:t>
            </w:r>
            <w:r w:rsidRPr="0091005D">
              <w:rPr>
                <w:b/>
                <w:szCs w:val="22"/>
              </w:rPr>
              <w:t>Y</w:t>
            </w:r>
            <w:r w:rsidRPr="0091005D">
              <w:rPr>
                <w:szCs w:val="22"/>
              </w:rPr>
              <w:t xml:space="preserve"> for Yes or </w:t>
            </w:r>
            <w:r w:rsidRPr="0091005D">
              <w:rPr>
                <w:b/>
                <w:szCs w:val="22"/>
              </w:rPr>
              <w:t>N</w:t>
            </w:r>
            <w:r w:rsidRPr="0091005D">
              <w:rPr>
                <w:szCs w:val="22"/>
              </w:rPr>
              <w:t xml:space="preserve"> for No and press </w:t>
            </w:r>
            <w:r w:rsidRPr="0091005D">
              <w:rPr>
                <w:b/>
                <w:szCs w:val="22"/>
              </w:rPr>
              <w:t>&lt;Enter&gt;</w:t>
            </w:r>
            <w:r w:rsidRPr="0091005D">
              <w:rPr>
                <w:szCs w:val="22"/>
              </w:rPr>
              <w:t>.</w:t>
            </w:r>
          </w:p>
          <w:p w:rsidR="00825A10" w:rsidRPr="0091005D" w:rsidRDefault="00645085" w:rsidP="00E07BA9">
            <w:pPr>
              <w:pStyle w:val="TableText"/>
              <w:rPr>
                <w:szCs w:val="22"/>
              </w:rPr>
            </w:pPr>
            <w:r w:rsidRPr="0091005D">
              <w:rPr>
                <w:szCs w:val="22"/>
              </w:rPr>
              <w:t xml:space="preserve">Press </w:t>
            </w:r>
            <w:r w:rsidRPr="0091005D">
              <w:rPr>
                <w:b/>
                <w:szCs w:val="22"/>
              </w:rPr>
              <w:t>&lt;Tab&gt;</w:t>
            </w:r>
            <w:r w:rsidRPr="0091005D">
              <w:rPr>
                <w:szCs w:val="22"/>
              </w:rPr>
              <w:t xml:space="preserve"> to move the cursor to the next field.</w:t>
            </w:r>
          </w:p>
        </w:tc>
      </w:tr>
      <w:tr w:rsidR="00825A10" w:rsidRPr="0091005D" w:rsidTr="008B5927">
        <w:trPr>
          <w:trHeight w:val="412"/>
        </w:trPr>
        <w:tc>
          <w:tcPr>
            <w:tcW w:w="5418" w:type="dxa"/>
            <w:tcBorders>
              <w:top w:val="single" w:sz="8" w:space="0" w:color="auto"/>
              <w:left w:val="single" w:sz="8" w:space="0" w:color="auto"/>
              <w:bottom w:val="single" w:sz="8" w:space="0" w:color="auto"/>
              <w:right w:val="single" w:sz="8" w:space="0" w:color="auto"/>
            </w:tcBorders>
          </w:tcPr>
          <w:p w:rsidR="00825A10" w:rsidRPr="0091005D" w:rsidRDefault="00645085" w:rsidP="00E07BA9">
            <w:pPr>
              <w:pStyle w:val="TableText"/>
            </w:pPr>
            <w:r w:rsidRPr="0091005D">
              <w:br/>
            </w:r>
            <w:r w:rsidR="00952EFA">
              <w:rPr>
                <w:noProof/>
              </w:rPr>
              <w:drawing>
                <wp:anchor distT="0" distB="0" distL="114300" distR="114300" simplePos="0" relativeHeight="251635712" behindDoc="0" locked="0" layoutInCell="1" allowOverlap="1">
                  <wp:simplePos x="0" y="0"/>
                  <wp:positionH relativeFrom="column">
                    <wp:posOffset>-457200</wp:posOffset>
                  </wp:positionH>
                  <wp:positionV relativeFrom="paragraph">
                    <wp:posOffset>160655</wp:posOffset>
                  </wp:positionV>
                  <wp:extent cx="457200" cy="371475"/>
                  <wp:effectExtent l="0" t="0" r="0" b="0"/>
                  <wp:wrapSquare wrapText="bothSides"/>
                  <wp:docPr id="86" name="Picture 245" descr="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5" descr="Note graphic"/>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57200" cy="371475"/>
                          </a:xfrm>
                          <a:prstGeom prst="rect">
                            <a:avLst/>
                          </a:prstGeom>
                          <a:noFill/>
                        </pic:spPr>
                      </pic:pic>
                    </a:graphicData>
                  </a:graphic>
                  <wp14:sizeRelH relativeFrom="page">
                    <wp14:pctWidth>0</wp14:pctWidth>
                  </wp14:sizeRelH>
                  <wp14:sizeRelV relativeFrom="page">
                    <wp14:pctHeight>0</wp14:pctHeight>
                  </wp14:sizeRelV>
                </wp:anchor>
              </w:drawing>
            </w:r>
            <w:r w:rsidRPr="0091005D">
              <w:t>Indicates especially important or helpful information.</w:t>
            </w:r>
          </w:p>
        </w:tc>
        <w:tc>
          <w:tcPr>
            <w:tcW w:w="4050" w:type="dxa"/>
            <w:tcBorders>
              <w:top w:val="single" w:sz="8" w:space="0" w:color="auto"/>
              <w:left w:val="single" w:sz="8" w:space="0" w:color="auto"/>
              <w:bottom w:val="single" w:sz="8" w:space="0" w:color="auto"/>
              <w:right w:val="single" w:sz="8" w:space="0" w:color="auto"/>
            </w:tcBorders>
          </w:tcPr>
          <w:p w:rsidR="00E5052F" w:rsidRPr="0091005D" w:rsidRDefault="00645085">
            <w:pPr>
              <w:spacing w:before="40" w:after="40"/>
              <w:ind w:left="972"/>
              <w:rPr>
                <w:sz w:val="22"/>
                <w:szCs w:val="22"/>
              </w:rPr>
            </w:pPr>
            <w:r w:rsidRPr="0091005D">
              <w:br/>
            </w:r>
            <w:r w:rsidR="00952EFA">
              <w:rPr>
                <w:noProof/>
              </w:rPr>
              <w:drawing>
                <wp:anchor distT="0" distB="0" distL="114300" distR="114300" simplePos="0" relativeHeight="251636736" behindDoc="0" locked="0" layoutInCell="1" allowOverlap="1">
                  <wp:simplePos x="0" y="0"/>
                  <wp:positionH relativeFrom="column">
                    <wp:posOffset>45085</wp:posOffset>
                  </wp:positionH>
                  <wp:positionV relativeFrom="paragraph">
                    <wp:posOffset>123825</wp:posOffset>
                  </wp:positionV>
                  <wp:extent cx="457200" cy="371475"/>
                  <wp:effectExtent l="0" t="0" r="0" b="0"/>
                  <wp:wrapSquare wrapText="bothSides"/>
                  <wp:docPr id="85" name="Picture 246" descr="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6" descr="Note graphic"/>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57200" cy="371475"/>
                          </a:xfrm>
                          <a:prstGeom prst="rect">
                            <a:avLst/>
                          </a:prstGeom>
                          <a:noFill/>
                        </pic:spPr>
                      </pic:pic>
                    </a:graphicData>
                  </a:graphic>
                  <wp14:sizeRelH relativeFrom="page">
                    <wp14:pctWidth>0</wp14:pctWidth>
                  </wp14:sizeRelH>
                  <wp14:sizeRelV relativeFrom="page">
                    <wp14:pctHeight>0</wp14:pctHeight>
                  </wp14:sizeRelV>
                </wp:anchor>
              </w:drawing>
            </w:r>
            <w:r w:rsidRPr="0091005D">
              <w:rPr>
                <w:sz w:val="22"/>
                <w:szCs w:val="22"/>
              </w:rPr>
              <w:t>Up to four of the last LAB results can be displayed in the message.</w:t>
            </w:r>
          </w:p>
        </w:tc>
      </w:tr>
      <w:tr w:rsidR="00825A10" w:rsidRPr="0091005D" w:rsidTr="008B5927">
        <w:trPr>
          <w:trHeight w:val="412"/>
        </w:trPr>
        <w:tc>
          <w:tcPr>
            <w:tcW w:w="5418" w:type="dxa"/>
            <w:tcBorders>
              <w:top w:val="single" w:sz="8" w:space="0" w:color="auto"/>
              <w:left w:val="single" w:sz="8" w:space="0" w:color="auto"/>
              <w:bottom w:val="single" w:sz="8" w:space="0" w:color="auto"/>
              <w:right w:val="single" w:sz="8" w:space="0" w:color="auto"/>
            </w:tcBorders>
          </w:tcPr>
          <w:p w:rsidR="00E5052F" w:rsidRPr="0091005D" w:rsidRDefault="00952EFA" w:rsidP="00A17F7F">
            <w:pPr>
              <w:spacing w:before="40" w:after="40"/>
              <w:ind w:left="990"/>
              <w:jc w:val="both"/>
            </w:pPr>
            <w:r>
              <w:rPr>
                <w:noProof/>
              </w:rPr>
              <w:lastRenderedPageBreak/>
              <w:drawing>
                <wp:anchor distT="0" distB="0" distL="114300" distR="114300" simplePos="0" relativeHeight="251634688" behindDoc="0" locked="0" layoutInCell="1" allowOverlap="1">
                  <wp:simplePos x="0" y="0"/>
                  <wp:positionH relativeFrom="column">
                    <wp:posOffset>0</wp:posOffset>
                  </wp:positionH>
                  <wp:positionV relativeFrom="paragraph">
                    <wp:posOffset>-8890</wp:posOffset>
                  </wp:positionV>
                  <wp:extent cx="523875" cy="209550"/>
                  <wp:effectExtent l="0" t="0" r="0" b="0"/>
                  <wp:wrapSquare wrapText="left"/>
                  <wp:docPr id="84" name="Picture 244" descr="Graphic of a 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4" descr="Graphic of a key"/>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23875" cy="209550"/>
                          </a:xfrm>
                          <a:prstGeom prst="rect">
                            <a:avLst/>
                          </a:prstGeom>
                          <a:noFill/>
                        </pic:spPr>
                      </pic:pic>
                    </a:graphicData>
                  </a:graphic>
                  <wp14:sizeRelH relativeFrom="page">
                    <wp14:pctWidth>0</wp14:pctWidth>
                  </wp14:sizeRelH>
                  <wp14:sizeRelV relativeFrom="page">
                    <wp14:pctHeight>0</wp14:pctHeight>
                  </wp14:sizeRelV>
                </wp:anchor>
              </w:drawing>
            </w:r>
            <w:r w:rsidR="00645085" w:rsidRPr="0091005D">
              <w:t xml:space="preserve">Indicates </w:t>
            </w:r>
            <w:r w:rsidR="00645085" w:rsidRPr="0091005D">
              <w:rPr>
                <w:rStyle w:val="TableTextChar"/>
              </w:rPr>
              <w:t>that options are locked with a particular security key. The user must hold the particular security key to be able to perform the menu option.</w:t>
            </w:r>
          </w:p>
        </w:tc>
        <w:tc>
          <w:tcPr>
            <w:tcW w:w="4050" w:type="dxa"/>
            <w:tcBorders>
              <w:top w:val="single" w:sz="8" w:space="0" w:color="auto"/>
              <w:left w:val="single" w:sz="8" w:space="0" w:color="auto"/>
              <w:bottom w:val="single" w:sz="8" w:space="0" w:color="auto"/>
              <w:right w:val="single" w:sz="8" w:space="0" w:color="auto"/>
            </w:tcBorders>
          </w:tcPr>
          <w:p w:rsidR="00825A10" w:rsidRPr="0091005D" w:rsidRDefault="00952EFA" w:rsidP="000D48C5">
            <w:pPr>
              <w:spacing w:before="40" w:after="40"/>
              <w:rPr>
                <w:sz w:val="22"/>
                <w:szCs w:val="22"/>
              </w:rPr>
            </w:pPr>
            <w:r>
              <w:rPr>
                <w:noProof/>
              </w:rPr>
              <w:drawing>
                <wp:anchor distT="0" distB="0" distL="114300" distR="114300" simplePos="0" relativeHeight="251633664" behindDoc="0" locked="0" layoutInCell="1" allowOverlap="1">
                  <wp:simplePos x="0" y="0"/>
                  <wp:positionH relativeFrom="column">
                    <wp:posOffset>-2540</wp:posOffset>
                  </wp:positionH>
                  <wp:positionV relativeFrom="paragraph">
                    <wp:posOffset>-8890</wp:posOffset>
                  </wp:positionV>
                  <wp:extent cx="523875" cy="209550"/>
                  <wp:effectExtent l="0" t="0" r="0" b="0"/>
                  <wp:wrapSquare wrapText="left"/>
                  <wp:docPr id="83" name="Picture 243" descr="Graphich of a 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3" descr="Graphich of a key"/>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23875" cy="209550"/>
                          </a:xfrm>
                          <a:prstGeom prst="rect">
                            <a:avLst/>
                          </a:prstGeom>
                          <a:noFill/>
                        </pic:spPr>
                      </pic:pic>
                    </a:graphicData>
                  </a:graphic>
                  <wp14:sizeRelH relativeFrom="page">
                    <wp14:pctWidth>0</wp14:pctWidth>
                  </wp14:sizeRelH>
                  <wp14:sizeRelV relativeFrom="page">
                    <wp14:pctHeight>0</wp14:pctHeight>
                  </wp14:sizeRelV>
                </wp:anchor>
              </w:drawing>
            </w:r>
            <w:r w:rsidR="00645085" w:rsidRPr="0091005D">
              <w:rPr>
                <w:rStyle w:val="TableTextChar"/>
                <w:szCs w:val="22"/>
              </w:rPr>
              <w:t>This option requires the security key</w:t>
            </w:r>
            <w:r w:rsidR="00645085" w:rsidRPr="0091005D">
              <w:rPr>
                <w:sz w:val="22"/>
                <w:szCs w:val="22"/>
              </w:rPr>
              <w:t xml:space="preserve"> PSOLOCKCLOZ.</w:t>
            </w:r>
          </w:p>
        </w:tc>
      </w:tr>
    </w:tbl>
    <w:p w:rsidR="00107C22" w:rsidRPr="0091005D" w:rsidRDefault="00107C22" w:rsidP="000D48C5"/>
    <w:p w:rsidR="002606B1" w:rsidRPr="0091005D" w:rsidRDefault="002606B1" w:rsidP="002606B1">
      <w:pPr>
        <w:pStyle w:val="Heading2"/>
      </w:pPr>
      <w:bookmarkStart w:id="60" w:name="_Toc410046141"/>
      <w:bookmarkStart w:id="61" w:name="_Toc4750890"/>
      <w:r w:rsidRPr="0091005D">
        <w:t>Getting Help</w:t>
      </w:r>
      <w:bookmarkEnd w:id="60"/>
      <w:bookmarkEnd w:id="61"/>
      <w:r w:rsidRPr="0091005D">
        <w:t xml:space="preserve"> </w:t>
      </w:r>
    </w:p>
    <w:p w:rsidR="002606B1" w:rsidRPr="0091005D" w:rsidRDefault="002606B1" w:rsidP="00B62C66">
      <w:pPr>
        <w:pStyle w:val="BodyText"/>
      </w:pPr>
      <w:r w:rsidRPr="0091005D">
        <w:rPr>
          <w:b/>
        </w:rPr>
        <w:t>?, ??</w:t>
      </w:r>
      <w:r w:rsidRPr="0091005D">
        <w:t xml:space="preserve">, </w:t>
      </w:r>
      <w:r w:rsidRPr="0091005D">
        <w:rPr>
          <w:b/>
        </w:rPr>
        <w:t>???</w:t>
      </w:r>
      <w:r w:rsidRPr="0091005D">
        <w:t xml:space="preserve">  One, two or three question marks can be entered at any of the prompts for online help. One question mark elicits a brief statement of what information is appropriate for the prompt. Two question marks provide more help, plus the hidden actions, and three question marks will provide more detailed help, including a list of possible answers, if appropriate.</w:t>
      </w:r>
    </w:p>
    <w:p w:rsidR="000D4344" w:rsidRPr="0091005D" w:rsidRDefault="00645085">
      <w:pPr>
        <w:pStyle w:val="Heading1"/>
      </w:pPr>
      <w:bookmarkStart w:id="62" w:name="p002"/>
      <w:bookmarkStart w:id="63" w:name="_Toc513952631"/>
      <w:bookmarkStart w:id="64" w:name="_Toc520273311"/>
      <w:bookmarkStart w:id="65" w:name="_Toc520299103"/>
      <w:bookmarkStart w:id="66" w:name="_Toc520304570"/>
      <w:bookmarkStart w:id="67" w:name="_Toc32836844"/>
      <w:bookmarkStart w:id="68" w:name="_Toc38424508"/>
      <w:bookmarkStart w:id="69" w:name="_Toc50535205"/>
      <w:bookmarkStart w:id="70" w:name="_Toc175405118"/>
      <w:bookmarkStart w:id="71" w:name="_Toc428973166"/>
      <w:bookmarkStart w:id="72" w:name="_Toc4750891"/>
      <w:bookmarkEnd w:id="62"/>
      <w:r w:rsidRPr="0091005D">
        <w:t>Related Manuals</w:t>
      </w:r>
      <w:bookmarkEnd w:id="63"/>
      <w:bookmarkEnd w:id="64"/>
      <w:bookmarkEnd w:id="65"/>
      <w:bookmarkEnd w:id="66"/>
      <w:bookmarkEnd w:id="67"/>
      <w:bookmarkEnd w:id="68"/>
      <w:bookmarkEnd w:id="69"/>
      <w:bookmarkEnd w:id="70"/>
      <w:bookmarkEnd w:id="71"/>
      <w:bookmarkEnd w:id="72"/>
    </w:p>
    <w:p w:rsidR="00825A10" w:rsidRPr="0091005D" w:rsidRDefault="00645085" w:rsidP="009A4768">
      <w:r w:rsidRPr="0091005D">
        <w:rPr>
          <w:rStyle w:val="BodyTextChar"/>
        </w:rPr>
        <w:t>The following manuals are located on the VistA Documentation Library (VDL) at:</w:t>
      </w:r>
      <w:r w:rsidRPr="0091005D">
        <w:t xml:space="preserve"> </w:t>
      </w:r>
      <w:hyperlink r:id="rId20" w:history="1">
        <w:r w:rsidR="0086145C" w:rsidRPr="0091005D">
          <w:rPr>
            <w:rStyle w:val="Hyperlink"/>
          </w:rPr>
          <w:t>http://www.va.gov/vdl</w:t>
        </w:r>
      </w:hyperlink>
      <w:r w:rsidRPr="0091005D">
        <w:t xml:space="preserve">. </w:t>
      </w:r>
    </w:p>
    <w:p w:rsidR="00825A10" w:rsidRPr="0091005D" w:rsidRDefault="00825A10" w:rsidP="00367F4B"/>
    <w:p w:rsidR="00825A10" w:rsidRPr="0091005D" w:rsidRDefault="00645085" w:rsidP="00367F4B">
      <w:pPr>
        <w:rPr>
          <w:b/>
        </w:rPr>
      </w:pPr>
      <w:r w:rsidRPr="0091005D">
        <w:rPr>
          <w:b/>
        </w:rPr>
        <w:t>Main Package Documentation:</w:t>
      </w:r>
    </w:p>
    <w:p w:rsidR="00825A10" w:rsidRPr="0091005D" w:rsidRDefault="00645085" w:rsidP="00B62C66">
      <w:pPr>
        <w:pStyle w:val="BodyText"/>
        <w:numPr>
          <w:ilvl w:val="0"/>
          <w:numId w:val="30"/>
        </w:numPr>
      </w:pPr>
      <w:r w:rsidRPr="0091005D">
        <w:t xml:space="preserve">Outpatient Pharmacy V. 7.0 Release Notes </w:t>
      </w:r>
    </w:p>
    <w:p w:rsidR="00825A10" w:rsidRPr="0091005D" w:rsidRDefault="00645085" w:rsidP="00B62C66">
      <w:pPr>
        <w:pStyle w:val="BodyText"/>
        <w:numPr>
          <w:ilvl w:val="0"/>
          <w:numId w:val="30"/>
        </w:numPr>
      </w:pPr>
      <w:r w:rsidRPr="0091005D">
        <w:t>Outpatient Pharmacy V. 7.0 Manager’s User Manual</w:t>
      </w:r>
    </w:p>
    <w:p w:rsidR="00825A10" w:rsidRPr="0091005D" w:rsidRDefault="00645085" w:rsidP="00B62C66">
      <w:pPr>
        <w:pStyle w:val="BodyText"/>
        <w:numPr>
          <w:ilvl w:val="0"/>
          <w:numId w:val="30"/>
        </w:numPr>
      </w:pPr>
      <w:r w:rsidRPr="0091005D">
        <w:t xml:space="preserve">Outpatient Pharmacy V. 7.0 Pharmacist’s User Manual </w:t>
      </w:r>
    </w:p>
    <w:p w:rsidR="00825A10" w:rsidRPr="0091005D" w:rsidRDefault="00645085" w:rsidP="00B62C66">
      <w:pPr>
        <w:pStyle w:val="BodyText"/>
        <w:numPr>
          <w:ilvl w:val="0"/>
          <w:numId w:val="30"/>
        </w:numPr>
      </w:pPr>
      <w:r w:rsidRPr="0091005D">
        <w:t>Outpatient Pharmacy V. 7.0 Technician’s User Manual</w:t>
      </w:r>
    </w:p>
    <w:p w:rsidR="00825A10" w:rsidRPr="0091005D" w:rsidRDefault="00645085" w:rsidP="00B62C66">
      <w:pPr>
        <w:pStyle w:val="BodyText"/>
        <w:numPr>
          <w:ilvl w:val="0"/>
          <w:numId w:val="30"/>
        </w:numPr>
      </w:pPr>
      <w:r w:rsidRPr="0091005D">
        <w:t xml:space="preserve">Outpatient Pharmacy V. 7.0 User Manual – Supplemental </w:t>
      </w:r>
    </w:p>
    <w:p w:rsidR="00825A10" w:rsidRPr="0091005D" w:rsidRDefault="00645085" w:rsidP="00B62C66">
      <w:pPr>
        <w:pStyle w:val="BodyText"/>
        <w:numPr>
          <w:ilvl w:val="0"/>
          <w:numId w:val="30"/>
        </w:numPr>
      </w:pPr>
      <w:r w:rsidRPr="0091005D">
        <w:t>Outpatient Pharmacy V. 7.0 Tech</w:t>
      </w:r>
      <w:r w:rsidR="00CB0A74" w:rsidRPr="0091005D">
        <w:t>nical Manual/Security Guide</w:t>
      </w:r>
    </w:p>
    <w:p w:rsidR="00CB0A74" w:rsidRPr="0091005D" w:rsidRDefault="00CB0A74" w:rsidP="00B62C66">
      <w:pPr>
        <w:pStyle w:val="BodyText"/>
        <w:numPr>
          <w:ilvl w:val="0"/>
          <w:numId w:val="30"/>
        </w:numPr>
      </w:pPr>
      <w:r w:rsidRPr="0091005D">
        <w:t>Dosing Order Check User Manual</w:t>
      </w:r>
    </w:p>
    <w:p w:rsidR="00CB0A74" w:rsidRPr="0091005D" w:rsidRDefault="00CB0A74" w:rsidP="00B62C66">
      <w:pPr>
        <w:pStyle w:val="BodyText"/>
        <w:numPr>
          <w:ilvl w:val="0"/>
          <w:numId w:val="30"/>
        </w:numPr>
      </w:pPr>
      <w:r w:rsidRPr="0091005D">
        <w:t>VistA to MOCHA Interface Document</w:t>
      </w:r>
    </w:p>
    <w:p w:rsidR="00FC6BDB" w:rsidRPr="0091005D" w:rsidRDefault="00FC6BDB" w:rsidP="00FC6BDB">
      <w:pPr>
        <w:numPr>
          <w:ilvl w:val="0"/>
          <w:numId w:val="30"/>
        </w:numPr>
        <w:rPr>
          <w:i/>
        </w:rPr>
      </w:pPr>
      <w:r w:rsidRPr="0091005D">
        <w:rPr>
          <w:i/>
        </w:rPr>
        <w:t>Installation Guide – OneVA Pharmacy</w:t>
      </w:r>
    </w:p>
    <w:p w:rsidR="00FC6BDB" w:rsidRPr="0091005D" w:rsidRDefault="00FC6BDB" w:rsidP="00FC6BDB">
      <w:pPr>
        <w:numPr>
          <w:ilvl w:val="0"/>
          <w:numId w:val="30"/>
        </w:numPr>
        <w:rPr>
          <w:i/>
        </w:rPr>
      </w:pPr>
      <w:r w:rsidRPr="0091005D">
        <w:rPr>
          <w:i/>
        </w:rPr>
        <w:t>Release Notes – OneVA Pharmacy</w:t>
      </w:r>
    </w:p>
    <w:p w:rsidR="00FC6BDB" w:rsidRPr="0091005D" w:rsidRDefault="00FC6BDB" w:rsidP="00FC6BDB">
      <w:pPr>
        <w:numPr>
          <w:ilvl w:val="0"/>
          <w:numId w:val="30"/>
        </w:numPr>
        <w:rPr>
          <w:i/>
        </w:rPr>
      </w:pPr>
      <w:r w:rsidRPr="0091005D">
        <w:rPr>
          <w:i/>
        </w:rPr>
        <w:t>User Manual – OneVA Pharmacy</w:t>
      </w:r>
    </w:p>
    <w:p w:rsidR="00825A10" w:rsidRPr="0091005D" w:rsidRDefault="00825A10" w:rsidP="00367F4B"/>
    <w:p w:rsidR="00825A10" w:rsidRPr="0091005D" w:rsidRDefault="00645085" w:rsidP="00367F4B">
      <w:pPr>
        <w:rPr>
          <w:b/>
        </w:rPr>
      </w:pPr>
      <w:r w:rsidRPr="0091005D">
        <w:rPr>
          <w:b/>
        </w:rPr>
        <w:t>Additional Documentation:</w:t>
      </w:r>
    </w:p>
    <w:p w:rsidR="00825A10" w:rsidRPr="0091005D" w:rsidRDefault="00645085" w:rsidP="00B62C66">
      <w:pPr>
        <w:pStyle w:val="BodyText"/>
      </w:pPr>
      <w:r w:rsidRPr="0091005D">
        <w:t xml:space="preserve">Additional documentation related to specific projects is also located on the VDL. For example, there may be several different Release Notes documents, which apply to specific projects. Also, there may be several sets of “Change Page” documents, which apply to changes made only for a specific package patch. </w:t>
      </w:r>
    </w:p>
    <w:p w:rsidR="00563694" w:rsidRPr="0091005D" w:rsidRDefault="00367F4B" w:rsidP="00A354A7">
      <w:pPr>
        <w:pStyle w:val="ChapterHeading"/>
        <w:rPr>
          <w:rFonts w:eastAsia="MS Mincho"/>
        </w:rPr>
      </w:pPr>
      <w:bookmarkStart w:id="73" w:name="_Toc513952636"/>
      <w:bookmarkStart w:id="74" w:name="_Toc520273316"/>
      <w:bookmarkStart w:id="75" w:name="_Toc520299108"/>
      <w:bookmarkStart w:id="76" w:name="_Toc520304575"/>
      <w:bookmarkStart w:id="77" w:name="_Toc32836849"/>
      <w:bookmarkStart w:id="78" w:name="_Toc38424513"/>
      <w:bookmarkStart w:id="79" w:name="_Toc50535210"/>
      <w:bookmarkStart w:id="80" w:name="_Toc146340734"/>
      <w:bookmarkStart w:id="81" w:name="_Toc173562009"/>
      <w:bookmarkStart w:id="82" w:name="OLE_LINK128"/>
      <w:bookmarkStart w:id="83" w:name="_Toc513952643"/>
      <w:bookmarkStart w:id="84" w:name="_Toc520273323"/>
      <w:bookmarkStart w:id="85" w:name="_Toc520299115"/>
      <w:bookmarkStart w:id="86" w:name="_Toc520304582"/>
      <w:r w:rsidRPr="0091005D">
        <w:rPr>
          <w:rFonts w:eastAsia="MS Mincho"/>
        </w:rPr>
        <w:br w:type="page"/>
      </w:r>
      <w:bookmarkStart w:id="87" w:name="_Toc428973167"/>
      <w:bookmarkStart w:id="88" w:name="_Toc4750892"/>
      <w:r w:rsidR="00645085" w:rsidRPr="0091005D">
        <w:rPr>
          <w:rFonts w:eastAsia="MS Mincho"/>
        </w:rPr>
        <w:lastRenderedPageBreak/>
        <w:t xml:space="preserve">Chapter </w:t>
      </w:r>
      <w:r w:rsidR="00C142AA">
        <w:rPr>
          <w:rFonts w:eastAsia="MS Mincho"/>
          <w:noProof/>
        </w:rPr>
        <w:fldChar w:fldCharType="begin"/>
      </w:r>
      <w:r w:rsidR="00C142AA">
        <w:rPr>
          <w:rFonts w:eastAsia="MS Mincho"/>
          <w:noProof/>
        </w:rPr>
        <w:instrText xml:space="preserve"> SEQ CHPNUM\* Arabic \* MERGEFORMAT </w:instrText>
      </w:r>
      <w:r w:rsidR="00C142AA">
        <w:rPr>
          <w:rFonts w:eastAsia="MS Mincho"/>
          <w:noProof/>
        </w:rPr>
        <w:fldChar w:fldCharType="separate"/>
      </w:r>
      <w:r w:rsidR="00C136B8" w:rsidRPr="00C136B8">
        <w:rPr>
          <w:rFonts w:eastAsia="MS Mincho"/>
          <w:noProof/>
        </w:rPr>
        <w:t>2</w:t>
      </w:r>
      <w:r w:rsidR="00C142AA">
        <w:rPr>
          <w:rFonts w:eastAsia="MS Mincho"/>
          <w:noProof/>
        </w:rPr>
        <w:fldChar w:fldCharType="end"/>
      </w:r>
      <w:r w:rsidR="00645085" w:rsidRPr="0091005D">
        <w:rPr>
          <w:rFonts w:eastAsia="MS Mincho"/>
        </w:rPr>
        <w:t>: List Manager</w:t>
      </w:r>
      <w:bookmarkEnd w:id="73"/>
      <w:bookmarkEnd w:id="74"/>
      <w:bookmarkEnd w:id="75"/>
      <w:bookmarkEnd w:id="76"/>
      <w:bookmarkEnd w:id="77"/>
      <w:bookmarkEnd w:id="78"/>
      <w:bookmarkEnd w:id="79"/>
      <w:bookmarkEnd w:id="80"/>
      <w:bookmarkEnd w:id="81"/>
      <w:bookmarkEnd w:id="87"/>
      <w:bookmarkEnd w:id="88"/>
      <w:r w:rsidR="00302CC8" w:rsidRPr="0091005D">
        <w:fldChar w:fldCharType="begin"/>
      </w:r>
      <w:r w:rsidR="00645085" w:rsidRPr="0091005D">
        <w:instrText xml:space="preserve"> XE "</w:instrText>
      </w:r>
      <w:r w:rsidR="00645085" w:rsidRPr="0091005D">
        <w:rPr>
          <w:rFonts w:eastAsia="MS Mincho"/>
        </w:rPr>
        <w:instrText>List Manager</w:instrText>
      </w:r>
      <w:r w:rsidR="00645085" w:rsidRPr="0091005D">
        <w:instrText xml:space="preserve">" </w:instrText>
      </w:r>
      <w:r w:rsidR="00302CC8" w:rsidRPr="0091005D">
        <w:fldChar w:fldCharType="end"/>
      </w:r>
    </w:p>
    <w:p w:rsidR="00A354A7" w:rsidRPr="0091005D" w:rsidRDefault="00A354A7" w:rsidP="002F5770"/>
    <w:p w:rsidR="00825A10" w:rsidRPr="0091005D" w:rsidRDefault="00645085" w:rsidP="00B62C66">
      <w:pPr>
        <w:pStyle w:val="BodyText"/>
      </w:pPr>
      <w:r w:rsidRPr="0091005D">
        <w:t xml:space="preserve">The screen displayed when processing an order has changed dramatically from the previous version of Outpatient Pharmacy (e.g., v. 6.0). The new screen was designed using List Manager. </w:t>
      </w:r>
    </w:p>
    <w:p w:rsidR="00825A10" w:rsidRPr="0091005D" w:rsidRDefault="00825A10" w:rsidP="00B62C66">
      <w:pPr>
        <w:pStyle w:val="BodyText"/>
      </w:pPr>
    </w:p>
    <w:p w:rsidR="00825A10" w:rsidRPr="0091005D" w:rsidRDefault="00645085" w:rsidP="00B62C66">
      <w:pPr>
        <w:pStyle w:val="BodyText"/>
      </w:pPr>
      <w:r w:rsidRPr="0091005D">
        <w:t>This new screen gives more information and easier accessibility to vital reports and areas of a patient’s chart.</w:t>
      </w:r>
    </w:p>
    <w:p w:rsidR="002F4FE8" w:rsidRPr="0091005D" w:rsidRDefault="002F4FE8" w:rsidP="00B62C66">
      <w:pPr>
        <w:pStyle w:val="BodyText"/>
      </w:pPr>
    </w:p>
    <w:p w:rsidR="00825A10" w:rsidRPr="0091005D" w:rsidRDefault="00645085" w:rsidP="00B62C66">
      <w:pPr>
        <w:pStyle w:val="BodyText"/>
      </w:pPr>
      <w:r w:rsidRPr="0091005D">
        <w:t>Please take the time to read over the explanation of the screen and the actions that can now be executed at the touch of a key. This type of preparation before attempting to use List Manager will reduce the time and effort needed to become skilled in order processing with this new version of List Manager.</w:t>
      </w:r>
    </w:p>
    <w:p w:rsidR="00825A10" w:rsidRPr="0091005D" w:rsidRDefault="00825A10" w:rsidP="002F5770">
      <w:pPr>
        <w:rPr>
          <w:color w:val="auto"/>
        </w:rPr>
      </w:pPr>
    </w:p>
    <w:p w:rsidR="00825A10" w:rsidRPr="0091005D" w:rsidRDefault="00645085" w:rsidP="003A3492">
      <w:pPr>
        <w:pStyle w:val="Heading1"/>
      </w:pPr>
      <w:bookmarkStart w:id="89" w:name="Page_3"/>
      <w:bookmarkStart w:id="90" w:name="_Toc4750893"/>
      <w:bookmarkEnd w:id="89"/>
      <w:r w:rsidRPr="0091005D">
        <w:t>Outpatien</w:t>
      </w:r>
      <w:bookmarkStart w:id="91" w:name="p003"/>
      <w:bookmarkEnd w:id="91"/>
      <w:r w:rsidRPr="0091005D">
        <w:t>t List Manager</w:t>
      </w:r>
      <w:bookmarkEnd w:id="90"/>
    </w:p>
    <w:p w:rsidR="00825A10" w:rsidRPr="0091005D" w:rsidRDefault="00825A10" w:rsidP="009130C3">
      <w:pPr>
        <w:rPr>
          <w:sz w:val="22"/>
          <w:szCs w:val="20"/>
        </w:rPr>
      </w:pPr>
    </w:p>
    <w:p w:rsidR="00825A10" w:rsidRPr="0091005D" w:rsidRDefault="00952EFA" w:rsidP="009130C3">
      <w:pPr>
        <w:rPr>
          <w:sz w:val="22"/>
          <w:szCs w:val="20"/>
        </w:rPr>
      </w:pPr>
      <w:r>
        <w:rPr>
          <w:noProof/>
        </w:rPr>
        <mc:AlternateContent>
          <mc:Choice Requires="wpg">
            <w:drawing>
              <wp:anchor distT="0" distB="0" distL="114300" distR="114300" simplePos="0" relativeHeight="251654144" behindDoc="0" locked="0" layoutInCell="1" allowOverlap="1">
                <wp:simplePos x="0" y="0"/>
                <wp:positionH relativeFrom="column">
                  <wp:posOffset>-342900</wp:posOffset>
                </wp:positionH>
                <wp:positionV relativeFrom="paragraph">
                  <wp:posOffset>-296545</wp:posOffset>
                </wp:positionV>
                <wp:extent cx="6400800" cy="3657600"/>
                <wp:effectExtent l="0" t="635" r="9525" b="8890"/>
                <wp:wrapNone/>
                <wp:docPr id="68"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3657600"/>
                          <a:chOff x="900" y="5040"/>
                          <a:chExt cx="10080" cy="5760"/>
                        </a:xfrm>
                      </wpg:grpSpPr>
                      <wps:wsp>
                        <wps:cNvPr id="69" name="Text Box 25"/>
                        <wps:cNvSpPr txBox="1">
                          <a:spLocks noChangeArrowheads="1"/>
                        </wps:cNvSpPr>
                        <wps:spPr bwMode="auto">
                          <a:xfrm>
                            <a:off x="2700" y="5580"/>
                            <a:ext cx="8280" cy="5220"/>
                          </a:xfrm>
                          <a:prstGeom prst="rect">
                            <a:avLst/>
                          </a:prstGeom>
                          <a:solidFill>
                            <a:srgbClr val="FFFFFF"/>
                          </a:solidFill>
                          <a:ln w="9525">
                            <a:solidFill>
                              <a:srgbClr val="000080"/>
                            </a:solidFill>
                            <a:miter lim="800000"/>
                            <a:headEnd/>
                            <a:tailEnd/>
                          </a:ln>
                        </wps:spPr>
                        <wps:txbx>
                          <w:txbxContent>
                            <w:p w:rsidR="00517F68" w:rsidRPr="002F5770" w:rsidRDefault="00517F68" w:rsidP="003F31C6">
                              <w:pPr>
                                <w:pStyle w:val="PlainText"/>
                                <w:shd w:val="pct10" w:color="auto" w:fill="auto"/>
                                <w:rPr>
                                  <w:rFonts w:ascii="Courier New" w:hAnsi="Courier New"/>
                                  <w:sz w:val="16"/>
                                  <w:szCs w:val="16"/>
                                  <w:u w:val="single"/>
                                </w:rPr>
                              </w:pPr>
                              <w:bookmarkStart w:id="92" w:name="OLE_LINK117"/>
                              <w:bookmarkStart w:id="93" w:name="OLE_LINK118"/>
                              <w:bookmarkStart w:id="94" w:name="_Hlk165274319"/>
                              <w:r w:rsidRPr="002F5770">
                                <w:rPr>
                                  <w:rFonts w:ascii="Courier New" w:hAnsi="Courier New"/>
                                  <w:bCs/>
                                  <w:sz w:val="16"/>
                                  <w:szCs w:val="16"/>
                                  <w:u w:val="single"/>
                                </w:rPr>
                                <w:t>Patient Information</w:t>
                              </w:r>
                              <w:r w:rsidRPr="002F5770">
                                <w:rPr>
                                  <w:rFonts w:ascii="Courier New" w:hAnsi="Courier New"/>
                                  <w:sz w:val="16"/>
                                  <w:szCs w:val="16"/>
                                  <w:u w:val="single"/>
                                </w:rPr>
                                <w:t xml:space="preserve">        Feb 09, 2006 16:31:03       Page:   1 of    2 </w:t>
                              </w:r>
                            </w:p>
                            <w:p w:rsidR="00517F68" w:rsidRPr="002F5770" w:rsidRDefault="00517F68" w:rsidP="003F31C6">
                              <w:pPr>
                                <w:pStyle w:val="PlainText"/>
                                <w:shd w:val="pct10" w:color="auto" w:fill="auto"/>
                                <w:rPr>
                                  <w:rFonts w:ascii="Courier New" w:hAnsi="Courier New"/>
                                  <w:sz w:val="16"/>
                                  <w:szCs w:val="16"/>
                                  <w:shd w:val="clear" w:color="auto" w:fill="000000"/>
                                </w:rPr>
                              </w:pPr>
                              <w:r w:rsidRPr="002F5770">
                                <w:rPr>
                                  <w:rFonts w:ascii="Courier New" w:hAnsi="Courier New"/>
                                  <w:sz w:val="16"/>
                                  <w:szCs w:val="16"/>
                                </w:rPr>
                                <w:t xml:space="preserve">OPPATIENT17, ONE                                                  </w:t>
                              </w:r>
                              <w:r w:rsidRPr="002F5770">
                                <w:rPr>
                                  <w:rFonts w:ascii="Courier New" w:hAnsi="Courier New"/>
                                  <w:color w:val="FFFFFF"/>
                                  <w:sz w:val="16"/>
                                  <w:szCs w:val="16"/>
                                  <w:shd w:val="solid" w:color="auto" w:fill="FFFFFF"/>
                                </w:rPr>
                                <w:t>&lt;A&gt;</w:t>
                              </w:r>
                              <w:r w:rsidRPr="002F5770">
                                <w:rPr>
                                  <w:rFonts w:ascii="Courier New" w:hAnsi="Courier New"/>
                                  <w:sz w:val="16"/>
                                  <w:szCs w:val="16"/>
                                  <w:shd w:val="clear" w:color="auto" w:fill="000000"/>
                                </w:rPr>
                                <w:t xml:space="preserve"> </w:t>
                              </w:r>
                            </w:p>
                            <w:p w:rsidR="00517F68" w:rsidRPr="002F5770" w:rsidRDefault="00517F68" w:rsidP="003F31C6">
                              <w:pPr>
                                <w:pStyle w:val="PlainText"/>
                                <w:shd w:val="pct10" w:color="auto" w:fill="auto"/>
                                <w:rPr>
                                  <w:rFonts w:ascii="Courier New" w:hAnsi="Courier New"/>
                                  <w:sz w:val="16"/>
                                  <w:szCs w:val="16"/>
                                </w:rPr>
                              </w:pPr>
                              <w:r w:rsidRPr="002F5770">
                                <w:rPr>
                                  <w:rFonts w:ascii="Courier New" w:hAnsi="Courier New"/>
                                  <w:sz w:val="16"/>
                                  <w:szCs w:val="16"/>
                                </w:rPr>
                                <w:t xml:space="preserve"> PID: 000-12-3456                           Ht(cm): 175.26 (08/06/2000)</w:t>
                              </w:r>
                            </w:p>
                            <w:p w:rsidR="00517F68" w:rsidRPr="002F5770" w:rsidRDefault="00517F68" w:rsidP="003F31C6">
                              <w:pPr>
                                <w:pStyle w:val="PlainText"/>
                                <w:shd w:val="pct10" w:color="auto" w:fill="auto"/>
                                <w:rPr>
                                  <w:rFonts w:ascii="Courier New" w:hAnsi="Courier New"/>
                                  <w:sz w:val="16"/>
                                  <w:szCs w:val="16"/>
                                </w:rPr>
                              </w:pPr>
                              <w:r w:rsidRPr="002F5770">
                                <w:rPr>
                                  <w:rFonts w:ascii="Courier New" w:hAnsi="Courier New"/>
                                  <w:sz w:val="16"/>
                                  <w:szCs w:val="16"/>
                                </w:rPr>
                                <w:t xml:space="preserve"> DOB: AUG 30,1948 (57)                      Wt(kg): 108.18 (01/14/2006)</w:t>
                              </w:r>
                            </w:p>
                            <w:p w:rsidR="00517F68" w:rsidRDefault="00517F68" w:rsidP="003F31C6">
                              <w:pPr>
                                <w:pStyle w:val="PlainText"/>
                                <w:shd w:val="pct10" w:color="auto" w:fill="auto"/>
                                <w:rPr>
                                  <w:rFonts w:ascii="Courier New" w:hAnsi="Courier New"/>
                                  <w:sz w:val="16"/>
                                  <w:szCs w:val="16"/>
                                  <w:lang w:val="en-US"/>
                                </w:rPr>
                              </w:pPr>
                              <w:r w:rsidRPr="002F5770">
                                <w:rPr>
                                  <w:rFonts w:ascii="Courier New" w:hAnsi="Courier New"/>
                                  <w:sz w:val="16"/>
                                  <w:szCs w:val="16"/>
                                </w:rPr>
                                <w:t xml:space="preserve"> SEX: MALE</w:t>
                              </w:r>
                            </w:p>
                            <w:p w:rsidR="00517F68" w:rsidRPr="000C4533" w:rsidRDefault="00517F68" w:rsidP="003214C0">
                              <w:pPr>
                                <w:pStyle w:val="PlainText"/>
                                <w:shd w:val="pct10" w:color="auto" w:fill="auto"/>
                                <w:rPr>
                                  <w:rFonts w:ascii="Courier New" w:hAnsi="Courier New"/>
                                  <w:sz w:val="16"/>
                                  <w:szCs w:val="16"/>
                                  <w:lang w:val="en-US"/>
                                </w:rPr>
                              </w:pPr>
                              <w:r w:rsidRPr="007D5E20">
                                <w:rPr>
                                  <w:rFonts w:ascii="Courier New" w:hAnsi="Courier New"/>
                                  <w:sz w:val="16"/>
                                  <w:szCs w:val="16"/>
                                </w:rPr>
                                <w:t>CrCL: &lt;Not Found</w:t>
                              </w:r>
                              <w:r w:rsidRPr="004776F3">
                                <w:rPr>
                                  <w:rFonts w:ascii="Courier New" w:hAnsi="Courier New"/>
                                  <w:sz w:val="16"/>
                                  <w:szCs w:val="16"/>
                                </w:rPr>
                                <w:t>&gt; (CREAT: Not Found)      BSA (m2): 2.09</w:t>
                              </w:r>
                            </w:p>
                            <w:p w:rsidR="00517F68" w:rsidRPr="002F5770" w:rsidRDefault="00517F68" w:rsidP="003F31C6">
                              <w:pPr>
                                <w:pStyle w:val="PlainText"/>
                                <w:shd w:val="pct10" w:color="auto" w:fill="auto"/>
                                <w:rPr>
                                  <w:rFonts w:ascii="Courier New" w:hAnsi="Courier New"/>
                                  <w:sz w:val="16"/>
                                  <w:szCs w:val="16"/>
                                </w:rPr>
                              </w:pPr>
                              <w:r w:rsidRPr="002F5770">
                                <w:rPr>
                                  <w:rFonts w:ascii="Courier New" w:hAnsi="Courier New"/>
                                  <w:sz w:val="16"/>
                                  <w:szCs w:val="16"/>
                                  <w:u w:val="single"/>
                                </w:rPr>
                                <w:t>+</w:t>
                              </w:r>
                              <w:r w:rsidRPr="002F5770">
                                <w:rPr>
                                  <w:rFonts w:ascii="Courier New" w:hAnsi="Courier New"/>
                                  <w:sz w:val="16"/>
                                  <w:szCs w:val="16"/>
                                  <w:u w:val="single"/>
                                </w:rPr>
                                <w:tab/>
                              </w:r>
                              <w:r w:rsidRPr="002F5770">
                                <w:rPr>
                                  <w:rFonts w:ascii="Courier New" w:hAnsi="Courier New"/>
                                  <w:sz w:val="16"/>
                                  <w:szCs w:val="16"/>
                                  <w:u w:val="single"/>
                                </w:rPr>
                                <w:tab/>
                              </w:r>
                              <w:r w:rsidRPr="002F5770">
                                <w:rPr>
                                  <w:rFonts w:ascii="Courier New" w:hAnsi="Courier New"/>
                                  <w:sz w:val="16"/>
                                  <w:szCs w:val="16"/>
                                  <w:u w:val="single"/>
                                </w:rPr>
                                <w:tab/>
                              </w:r>
                              <w:r w:rsidRPr="002F5770">
                                <w:rPr>
                                  <w:rFonts w:ascii="Courier New" w:hAnsi="Courier New"/>
                                  <w:sz w:val="16"/>
                                  <w:szCs w:val="16"/>
                                  <w:u w:val="single"/>
                                </w:rPr>
                                <w:tab/>
                              </w:r>
                              <w:r w:rsidRPr="002F5770">
                                <w:rPr>
                                  <w:rFonts w:ascii="Courier New" w:hAnsi="Courier New"/>
                                  <w:sz w:val="16"/>
                                  <w:szCs w:val="16"/>
                                  <w:u w:val="single"/>
                                </w:rPr>
                                <w:tab/>
                              </w:r>
                              <w:r w:rsidRPr="002F5770">
                                <w:rPr>
                                  <w:rFonts w:ascii="Courier New" w:hAnsi="Courier New"/>
                                  <w:sz w:val="16"/>
                                  <w:szCs w:val="16"/>
                                  <w:u w:val="single"/>
                                </w:rPr>
                                <w:tab/>
                              </w:r>
                              <w:r w:rsidRPr="002F5770">
                                <w:rPr>
                                  <w:rFonts w:ascii="Courier New" w:hAnsi="Courier New"/>
                                  <w:sz w:val="16"/>
                                  <w:szCs w:val="16"/>
                                  <w:u w:val="single"/>
                                </w:rPr>
                                <w:tab/>
                              </w:r>
                              <w:r w:rsidRPr="002F5770">
                                <w:rPr>
                                  <w:rFonts w:ascii="Courier New" w:hAnsi="Courier New"/>
                                  <w:sz w:val="16"/>
                                  <w:szCs w:val="16"/>
                                  <w:u w:val="single"/>
                                </w:rPr>
                                <w:tab/>
                              </w:r>
                              <w:r w:rsidRPr="002F5770">
                                <w:rPr>
                                  <w:rFonts w:ascii="Courier New" w:hAnsi="Courier New"/>
                                  <w:sz w:val="16"/>
                                  <w:szCs w:val="16"/>
                                  <w:u w:val="single"/>
                                </w:rPr>
                                <w:tab/>
                              </w:r>
                              <w:r w:rsidRPr="002F5770">
                                <w:rPr>
                                  <w:rFonts w:ascii="Courier New" w:hAnsi="Courier New"/>
                                  <w:sz w:val="16"/>
                                  <w:szCs w:val="16"/>
                                  <w:u w:val="single"/>
                                </w:rPr>
                                <w:tab/>
                              </w:r>
                              <w:r w:rsidRPr="002F5770">
                                <w:rPr>
                                  <w:rFonts w:ascii="Courier New" w:hAnsi="Courier New"/>
                                  <w:sz w:val="16"/>
                                  <w:szCs w:val="16"/>
                                  <w:u w:val="single"/>
                                </w:rPr>
                                <w:tab/>
                              </w:r>
                              <w:r w:rsidRPr="002F5770">
                                <w:rPr>
                                  <w:rFonts w:ascii="Courier New" w:hAnsi="Courier New"/>
                                  <w:sz w:val="16"/>
                                  <w:szCs w:val="16"/>
                                </w:rPr>
                                <w:t xml:space="preserve"> </w:t>
                              </w:r>
                            </w:p>
                            <w:p w:rsidR="00517F68" w:rsidRPr="002F5770" w:rsidRDefault="00517F68" w:rsidP="003F31C6">
                              <w:pPr>
                                <w:pStyle w:val="PlainText"/>
                                <w:shd w:val="pct10" w:color="auto" w:fill="auto"/>
                                <w:rPr>
                                  <w:rFonts w:ascii="Courier New" w:hAnsi="Courier New"/>
                                  <w:sz w:val="16"/>
                                  <w:szCs w:val="16"/>
                                </w:rPr>
                              </w:pPr>
                              <w:r w:rsidRPr="002F5770">
                                <w:rPr>
                                  <w:rFonts w:ascii="Courier New" w:hAnsi="Courier New"/>
                                  <w:sz w:val="16"/>
                                  <w:szCs w:val="16"/>
                                </w:rPr>
                                <w:t xml:space="preserve">Eligibility: SERVICE CONNECTED 50% to 100%     SC%: 70                          </w:t>
                              </w:r>
                            </w:p>
                            <w:p w:rsidR="00517F68" w:rsidRPr="002F5770" w:rsidRDefault="00517F68" w:rsidP="003F31C6">
                              <w:pPr>
                                <w:pStyle w:val="PlainText"/>
                                <w:shd w:val="pct10" w:color="auto" w:fill="auto"/>
                                <w:rPr>
                                  <w:rFonts w:ascii="Courier New" w:hAnsi="Courier New"/>
                                  <w:sz w:val="16"/>
                                  <w:szCs w:val="16"/>
                                </w:rPr>
                              </w:pPr>
                              <w:r w:rsidRPr="002F5770">
                                <w:rPr>
                                  <w:rFonts w:ascii="Courier New" w:hAnsi="Courier New"/>
                                  <w:sz w:val="16"/>
                                  <w:szCs w:val="16"/>
                                </w:rPr>
                                <w:t xml:space="preserve">RX PATIENT STATUS: SC LESS THAN 50%                                             </w:t>
                              </w:r>
                            </w:p>
                            <w:p w:rsidR="00517F68" w:rsidRPr="002F5770" w:rsidRDefault="00517F68" w:rsidP="003F31C6">
                              <w:pPr>
                                <w:pStyle w:val="PlainText"/>
                                <w:shd w:val="pct10" w:color="auto" w:fill="auto"/>
                                <w:rPr>
                                  <w:rFonts w:ascii="Courier New" w:hAnsi="Courier New"/>
                                  <w:sz w:val="16"/>
                                  <w:szCs w:val="16"/>
                                </w:rPr>
                              </w:pPr>
                              <w:r w:rsidRPr="002F5770">
                                <w:rPr>
                                  <w:rFonts w:ascii="Courier New" w:hAnsi="Courier New"/>
                                  <w:sz w:val="16"/>
                                  <w:szCs w:val="16"/>
                                </w:rPr>
                                <w:t xml:space="preserve">                                                                                </w:t>
                              </w:r>
                            </w:p>
                            <w:p w:rsidR="00517F68" w:rsidRPr="002F5770" w:rsidRDefault="00517F68" w:rsidP="003F31C6">
                              <w:pPr>
                                <w:pStyle w:val="PlainText"/>
                                <w:shd w:val="pct10" w:color="auto" w:fill="auto"/>
                                <w:rPr>
                                  <w:rFonts w:ascii="Courier New" w:hAnsi="Courier New"/>
                                  <w:sz w:val="16"/>
                                  <w:szCs w:val="16"/>
                                </w:rPr>
                              </w:pPr>
                              <w:r w:rsidRPr="002F5770">
                                <w:rPr>
                                  <w:rFonts w:ascii="Courier New" w:hAnsi="Courier New"/>
                                  <w:sz w:val="16"/>
                                  <w:szCs w:val="16"/>
                                </w:rPr>
                                <w:t xml:space="preserve">Disabilities:                                                                   </w:t>
                              </w:r>
                            </w:p>
                            <w:p w:rsidR="00517F68" w:rsidRPr="002F5770" w:rsidRDefault="00517F68" w:rsidP="003F31C6">
                              <w:pPr>
                                <w:pStyle w:val="PlainText"/>
                                <w:shd w:val="pct10" w:color="auto" w:fill="auto"/>
                                <w:rPr>
                                  <w:rFonts w:ascii="Courier New" w:hAnsi="Courier New"/>
                                  <w:sz w:val="16"/>
                                  <w:szCs w:val="16"/>
                                </w:rPr>
                              </w:pPr>
                              <w:r w:rsidRPr="002F5770">
                                <w:rPr>
                                  <w:rFonts w:ascii="Courier New" w:hAnsi="Courier New"/>
                                  <w:sz w:val="16"/>
                                  <w:szCs w:val="16"/>
                                </w:rPr>
                                <w:t xml:space="preserve">                                                                                </w:t>
                              </w:r>
                            </w:p>
                            <w:p w:rsidR="00517F68" w:rsidRPr="002F5770" w:rsidRDefault="00517F68" w:rsidP="003F31C6">
                              <w:pPr>
                                <w:pStyle w:val="PlainText"/>
                                <w:shd w:val="pct10" w:color="auto" w:fill="auto"/>
                                <w:rPr>
                                  <w:rFonts w:ascii="Courier New" w:hAnsi="Courier New"/>
                                  <w:sz w:val="16"/>
                                  <w:szCs w:val="16"/>
                                </w:rPr>
                              </w:pPr>
                              <w:r w:rsidRPr="002F5770">
                                <w:rPr>
                                  <w:rFonts w:ascii="Courier New" w:hAnsi="Courier New"/>
                                  <w:sz w:val="16"/>
                                  <w:szCs w:val="16"/>
                                </w:rPr>
                                <w:t xml:space="preserve">1313 TWIN OAKS LANE                                                             </w:t>
                              </w:r>
                            </w:p>
                            <w:p w:rsidR="00517F68" w:rsidRPr="002F5770" w:rsidRDefault="00517F68" w:rsidP="003F31C6">
                              <w:pPr>
                                <w:pStyle w:val="PlainText"/>
                                <w:shd w:val="pct10" w:color="auto" w:fill="auto"/>
                                <w:rPr>
                                  <w:rFonts w:ascii="Courier New" w:hAnsi="Courier New"/>
                                  <w:sz w:val="16"/>
                                  <w:szCs w:val="16"/>
                                </w:rPr>
                              </w:pPr>
                              <w:r w:rsidRPr="002F5770">
                                <w:rPr>
                                  <w:rFonts w:ascii="Courier New" w:hAnsi="Courier New"/>
                                  <w:sz w:val="16"/>
                                  <w:szCs w:val="16"/>
                                </w:rPr>
                                <w:t xml:space="preserve">                                                  HOME PHONE: 555-555-8361      </w:t>
                              </w:r>
                            </w:p>
                            <w:p w:rsidR="00517F68" w:rsidRPr="002F5770" w:rsidRDefault="00517F68" w:rsidP="003F31C6">
                              <w:pPr>
                                <w:pStyle w:val="PlainText"/>
                                <w:shd w:val="pct10" w:color="auto" w:fill="auto"/>
                                <w:rPr>
                                  <w:rFonts w:ascii="Courier New" w:hAnsi="Courier New"/>
                                  <w:sz w:val="16"/>
                                  <w:szCs w:val="16"/>
                                </w:rPr>
                              </w:pPr>
                              <w:r w:rsidRPr="002F5770">
                                <w:rPr>
                                  <w:rFonts w:ascii="Courier New" w:hAnsi="Courier New"/>
                                  <w:sz w:val="16"/>
                                  <w:szCs w:val="16"/>
                                </w:rPr>
                                <w:t xml:space="preserve">ANYVILLE                                          CELL PHONE:                   </w:t>
                              </w:r>
                            </w:p>
                            <w:p w:rsidR="00517F68" w:rsidRPr="002F5770" w:rsidRDefault="00517F68" w:rsidP="003F31C6">
                              <w:pPr>
                                <w:pStyle w:val="PlainText"/>
                                <w:shd w:val="pct10" w:color="auto" w:fill="auto"/>
                                <w:rPr>
                                  <w:rFonts w:ascii="Courier New" w:hAnsi="Courier New"/>
                                  <w:sz w:val="16"/>
                                  <w:szCs w:val="16"/>
                                </w:rPr>
                              </w:pPr>
                              <w:r w:rsidRPr="002F5770">
                                <w:rPr>
                                  <w:rFonts w:ascii="Courier New" w:hAnsi="Courier New"/>
                                  <w:sz w:val="16"/>
                                  <w:szCs w:val="16"/>
                                </w:rPr>
                                <w:t xml:space="preserve">ALABAMA  12345                                    WORK PHONE:                   </w:t>
                              </w:r>
                            </w:p>
                            <w:p w:rsidR="00517F68" w:rsidRPr="002F5770" w:rsidRDefault="00517F68" w:rsidP="003F31C6">
                              <w:pPr>
                                <w:pStyle w:val="PlainText"/>
                                <w:shd w:val="pct10" w:color="auto" w:fill="auto"/>
                                <w:rPr>
                                  <w:rFonts w:ascii="Courier New" w:hAnsi="Courier New"/>
                                  <w:sz w:val="16"/>
                                  <w:szCs w:val="16"/>
                                </w:rPr>
                              </w:pPr>
                              <w:r w:rsidRPr="002F5770">
                                <w:rPr>
                                  <w:rFonts w:ascii="Courier New" w:hAnsi="Courier New"/>
                                  <w:sz w:val="16"/>
                                  <w:szCs w:val="16"/>
                                </w:rPr>
                                <w:t xml:space="preserve">Prescription Mail Delivery: Regular Mail                                        </w:t>
                              </w:r>
                            </w:p>
                            <w:p w:rsidR="00517F68" w:rsidRPr="002F5770" w:rsidRDefault="00517F68" w:rsidP="003F31C6">
                              <w:pPr>
                                <w:pStyle w:val="PlainText"/>
                                <w:shd w:val="pct10" w:color="auto" w:fill="auto"/>
                                <w:rPr>
                                  <w:rFonts w:ascii="Courier New" w:hAnsi="Courier New"/>
                                  <w:sz w:val="16"/>
                                  <w:szCs w:val="16"/>
                                </w:rPr>
                              </w:pPr>
                              <w:r w:rsidRPr="002F5770">
                                <w:rPr>
                                  <w:rFonts w:ascii="Courier New" w:hAnsi="Courier New"/>
                                  <w:sz w:val="16"/>
                                  <w:szCs w:val="16"/>
                                </w:rPr>
                                <w:t xml:space="preserve">                                                                                </w:t>
                              </w:r>
                            </w:p>
                            <w:p w:rsidR="00517F68" w:rsidRPr="002F5770" w:rsidRDefault="00517F68" w:rsidP="003F31C6">
                              <w:pPr>
                                <w:pStyle w:val="PlainText"/>
                                <w:shd w:val="pct10" w:color="auto" w:fill="auto"/>
                                <w:rPr>
                                  <w:rFonts w:ascii="Courier New" w:hAnsi="Courier New"/>
                                  <w:sz w:val="16"/>
                                  <w:szCs w:val="16"/>
                                </w:rPr>
                              </w:pPr>
                              <w:r w:rsidRPr="002F5770">
                                <w:rPr>
                                  <w:rFonts w:ascii="Courier New" w:hAnsi="Courier New"/>
                                  <w:sz w:val="16"/>
                                  <w:szCs w:val="16"/>
                                </w:rPr>
                                <w:t xml:space="preserve">                                                                                </w:t>
                              </w:r>
                            </w:p>
                            <w:p w:rsidR="00517F68" w:rsidRPr="002F5770" w:rsidRDefault="00517F68" w:rsidP="003F31C6">
                              <w:pPr>
                                <w:pStyle w:val="PlainText"/>
                                <w:shd w:val="pct10" w:color="auto" w:fill="auto"/>
                                <w:rPr>
                                  <w:rFonts w:ascii="Courier New" w:hAnsi="Courier New"/>
                                  <w:sz w:val="16"/>
                                  <w:szCs w:val="16"/>
                                </w:rPr>
                              </w:pPr>
                              <w:r w:rsidRPr="002F5770">
                                <w:rPr>
                                  <w:rFonts w:ascii="Courier New" w:hAnsi="Courier New"/>
                                  <w:sz w:val="16"/>
                                  <w:szCs w:val="16"/>
                                </w:rPr>
                                <w:t xml:space="preserve">Allergies                                                                       </w:t>
                              </w:r>
                            </w:p>
                            <w:p w:rsidR="00517F68" w:rsidRPr="002F5770" w:rsidRDefault="00517F68" w:rsidP="003F31C6">
                              <w:pPr>
                                <w:pStyle w:val="PlainText"/>
                                <w:shd w:val="pct10" w:color="auto" w:fill="auto"/>
                                <w:rPr>
                                  <w:rFonts w:ascii="Courier New" w:hAnsi="Courier New"/>
                                  <w:sz w:val="16"/>
                                  <w:szCs w:val="16"/>
                                </w:rPr>
                              </w:pPr>
                              <w:r w:rsidRPr="002F5770">
                                <w:rPr>
                                  <w:rFonts w:ascii="Courier New" w:hAnsi="Courier New"/>
                                  <w:sz w:val="16"/>
                                  <w:szCs w:val="16"/>
                                </w:rPr>
                                <w:t xml:space="preserve">    Verified: PEANUTS, </w:t>
                              </w:r>
                            </w:p>
                            <w:p w:rsidR="00517F68" w:rsidRPr="002F5770" w:rsidRDefault="00517F68" w:rsidP="003F31C6">
                              <w:pPr>
                                <w:pStyle w:val="PlainText"/>
                                <w:shd w:val="clear" w:color="auto" w:fill="FFFFFF"/>
                                <w:rPr>
                                  <w:rFonts w:ascii="Courier New" w:hAnsi="Courier New"/>
                                  <w:sz w:val="16"/>
                                  <w:szCs w:val="16"/>
                                </w:rPr>
                              </w:pPr>
                              <w:r w:rsidRPr="002F5770">
                                <w:rPr>
                                  <w:rFonts w:ascii="Courier New" w:hAnsi="Courier New"/>
                                  <w:sz w:val="16"/>
                                  <w:szCs w:val="16"/>
                                </w:rPr>
                                <w:t xml:space="preserve">+           Enter ?? for more actions                                             </w:t>
                              </w:r>
                            </w:p>
                            <w:p w:rsidR="00517F68" w:rsidRPr="002F5770" w:rsidRDefault="00517F68" w:rsidP="003F31C6">
                              <w:pPr>
                                <w:pStyle w:val="PlainText"/>
                                <w:shd w:val="pct10" w:color="auto" w:fill="auto"/>
                                <w:rPr>
                                  <w:rFonts w:ascii="Courier New" w:hAnsi="Courier New"/>
                                  <w:sz w:val="16"/>
                                  <w:szCs w:val="16"/>
                                </w:rPr>
                              </w:pPr>
                              <w:r w:rsidRPr="002F5770">
                                <w:rPr>
                                  <w:rFonts w:ascii="Courier New" w:hAnsi="Courier New"/>
                                  <w:sz w:val="16"/>
                                  <w:szCs w:val="16"/>
                                </w:rPr>
                                <w:t>EA  Enter/Edit Allergy/ADR Data         PU  Patient Record Update</w:t>
                              </w:r>
                            </w:p>
                            <w:p w:rsidR="00517F68" w:rsidRPr="002F5770" w:rsidRDefault="00517F68" w:rsidP="003F31C6">
                              <w:pPr>
                                <w:pStyle w:val="PlainText"/>
                                <w:shd w:val="pct10" w:color="auto" w:fill="auto"/>
                                <w:rPr>
                                  <w:rFonts w:ascii="Courier New" w:hAnsi="Courier New"/>
                                  <w:sz w:val="16"/>
                                  <w:szCs w:val="16"/>
                                </w:rPr>
                              </w:pPr>
                              <w:r w:rsidRPr="002F5770">
                                <w:rPr>
                                  <w:rFonts w:ascii="Courier New" w:hAnsi="Courier New"/>
                                  <w:sz w:val="16"/>
                                  <w:szCs w:val="16"/>
                                </w:rPr>
                                <w:t>DD  Detailed Allergy/ADR List           EX  Exit Patient List</w:t>
                              </w:r>
                            </w:p>
                            <w:p w:rsidR="00517F68" w:rsidRPr="002F5770" w:rsidRDefault="00517F68" w:rsidP="003F31C6">
                              <w:pPr>
                                <w:pStyle w:val="PlainText"/>
                                <w:shd w:val="pct10" w:color="auto" w:fill="auto"/>
                                <w:rPr>
                                  <w:rFonts w:ascii="Courier New" w:eastAsia="MS Mincho" w:hAnsi="Courier New"/>
                                  <w:sz w:val="16"/>
                                  <w:szCs w:val="16"/>
                                </w:rPr>
                              </w:pPr>
                              <w:r w:rsidRPr="002F5770">
                                <w:rPr>
                                  <w:rFonts w:ascii="Courier New" w:hAnsi="Courier New"/>
                                  <w:sz w:val="16"/>
                                  <w:szCs w:val="16"/>
                                </w:rPr>
                                <w:t xml:space="preserve">Select Action: Quit// </w:t>
                              </w:r>
                              <w:bookmarkEnd w:id="92"/>
                              <w:bookmarkEnd w:id="93"/>
                              <w:bookmarkEnd w:id="94"/>
                            </w:p>
                          </w:txbxContent>
                        </wps:txbx>
                        <wps:bodyPr rot="0" vert="horz" wrap="square" lIns="45720" tIns="45720" rIns="45720" bIns="45720" anchor="t" anchorCtr="0" upright="1">
                          <a:noAutofit/>
                        </wps:bodyPr>
                      </wps:wsp>
                      <wpg:grpSp>
                        <wpg:cNvPr id="70" name="Group 26"/>
                        <wpg:cNvGrpSpPr>
                          <a:grpSpLocks/>
                        </wpg:cNvGrpSpPr>
                        <wpg:grpSpPr bwMode="auto">
                          <a:xfrm>
                            <a:off x="9180" y="5040"/>
                            <a:ext cx="1800" cy="735"/>
                            <a:chOff x="9120" y="5580"/>
                            <a:chExt cx="1800" cy="735"/>
                          </a:xfrm>
                        </wpg:grpSpPr>
                        <wps:wsp>
                          <wps:cNvPr id="71" name="Text Box 27"/>
                          <wps:cNvSpPr txBox="1">
                            <a:spLocks noChangeArrowheads="1"/>
                          </wps:cNvSpPr>
                          <wps:spPr bwMode="auto">
                            <a:xfrm>
                              <a:off x="9120" y="5580"/>
                              <a:ext cx="180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17F68" w:rsidRPr="00827B08" w:rsidRDefault="00517F68" w:rsidP="003F31C6">
                                <w:pPr>
                                  <w:rPr>
                                    <w:rFonts w:ascii="Arial" w:hAnsi="Arial"/>
                                    <w:b/>
                                    <w:sz w:val="16"/>
                                    <w:szCs w:val="16"/>
                                  </w:rPr>
                                </w:pPr>
                                <w:r w:rsidRPr="00827B08">
                                  <w:rPr>
                                    <w:rFonts w:ascii="Arial" w:hAnsi="Arial"/>
                                    <w:b/>
                                    <w:sz w:val="16"/>
                                    <w:szCs w:val="16"/>
                                  </w:rPr>
                                  <w:t>Allergy Indicator</w:t>
                                </w:r>
                              </w:p>
                            </w:txbxContent>
                          </wps:txbx>
                          <wps:bodyPr rot="0" vert="horz" wrap="square" lIns="91440" tIns="45720" rIns="91440" bIns="45720" anchor="t" anchorCtr="0" upright="1">
                            <a:noAutofit/>
                          </wps:bodyPr>
                        </wps:wsp>
                        <wps:wsp>
                          <wps:cNvPr id="72" name="Line 28"/>
                          <wps:cNvCnPr>
                            <a:cxnSpLocks noChangeShapeType="1"/>
                          </wps:cNvCnPr>
                          <wps:spPr bwMode="auto">
                            <a:xfrm>
                              <a:off x="10065" y="5835"/>
                              <a:ext cx="0" cy="480"/>
                            </a:xfrm>
                            <a:prstGeom prst="line">
                              <a:avLst/>
                            </a:prstGeom>
                            <a:noFill/>
                            <a:ln w="9525">
                              <a:solidFill>
                                <a:srgbClr val="000080"/>
                              </a:solidFill>
                              <a:round/>
                              <a:headEnd/>
                              <a:tailEnd type="triangle" w="med" len="med"/>
                            </a:ln>
                            <a:extLst>
                              <a:ext uri="{909E8E84-426E-40DD-AFC4-6F175D3DCCD1}">
                                <a14:hiddenFill xmlns:a14="http://schemas.microsoft.com/office/drawing/2010/main">
                                  <a:noFill/>
                                </a14:hiddenFill>
                              </a:ext>
                            </a:extLst>
                          </wps:spPr>
                          <wps:bodyPr/>
                        </wps:wsp>
                      </wpg:grpSp>
                      <wps:wsp>
                        <wps:cNvPr id="73" name="Text Box 29"/>
                        <wps:cNvSpPr txBox="1">
                          <a:spLocks noChangeArrowheads="1"/>
                        </wps:cNvSpPr>
                        <wps:spPr bwMode="auto">
                          <a:xfrm>
                            <a:off x="1260" y="6120"/>
                            <a:ext cx="1260" cy="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17F68" w:rsidRPr="00827B08" w:rsidRDefault="00517F68" w:rsidP="003F31C6">
                              <w:pPr>
                                <w:rPr>
                                  <w:rFonts w:ascii="Arial" w:hAnsi="Arial"/>
                                  <w:b/>
                                  <w:sz w:val="18"/>
                                </w:rPr>
                              </w:pPr>
                              <w:r w:rsidRPr="00827B08">
                                <w:rPr>
                                  <w:rFonts w:ascii="Arial" w:hAnsi="Arial"/>
                                  <w:b/>
                                  <w:sz w:val="18"/>
                                </w:rPr>
                                <w:t>Header Area</w:t>
                              </w:r>
                            </w:p>
                          </w:txbxContent>
                        </wps:txbx>
                        <wps:bodyPr rot="0" vert="horz" wrap="square" lIns="45720" tIns="45720" rIns="45720" bIns="45720" anchor="t" anchorCtr="0" upright="1">
                          <a:noAutofit/>
                        </wps:bodyPr>
                      </wps:wsp>
                      <wps:wsp>
                        <wps:cNvPr id="74" name="Text Box 30"/>
                        <wps:cNvSpPr txBox="1">
                          <a:spLocks noChangeArrowheads="1"/>
                        </wps:cNvSpPr>
                        <wps:spPr bwMode="auto">
                          <a:xfrm>
                            <a:off x="900" y="8640"/>
                            <a:ext cx="198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17F68" w:rsidRPr="00827B08" w:rsidRDefault="00517F68" w:rsidP="003F31C6">
                              <w:pPr>
                                <w:rPr>
                                  <w:rFonts w:ascii="Arial" w:hAnsi="Arial"/>
                                  <w:b/>
                                  <w:sz w:val="16"/>
                                </w:rPr>
                              </w:pPr>
                              <w:r w:rsidRPr="00827B08">
                                <w:rPr>
                                  <w:rFonts w:ascii="Arial" w:hAnsi="Arial"/>
                                  <w:b/>
                                  <w:sz w:val="16"/>
                                </w:rPr>
                                <w:t>Message Window</w:t>
                              </w:r>
                            </w:p>
                          </w:txbxContent>
                        </wps:txbx>
                        <wps:bodyPr rot="0" vert="horz" wrap="square" lIns="91440" tIns="45720" rIns="91440" bIns="45720" anchor="t" anchorCtr="0" upright="1">
                          <a:noAutofit/>
                        </wps:bodyPr>
                      </wps:wsp>
                      <wps:wsp>
                        <wps:cNvPr id="75" name="Text Box 31"/>
                        <wps:cNvSpPr txBox="1">
                          <a:spLocks noChangeArrowheads="1"/>
                        </wps:cNvSpPr>
                        <wps:spPr bwMode="auto">
                          <a:xfrm>
                            <a:off x="1360" y="10185"/>
                            <a:ext cx="108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17F68" w:rsidRPr="00827B08" w:rsidRDefault="00517F68" w:rsidP="003F31C6">
                              <w:pPr>
                                <w:rPr>
                                  <w:rFonts w:ascii="Arial" w:hAnsi="Arial"/>
                                  <w:b/>
                                  <w:sz w:val="16"/>
                                </w:rPr>
                              </w:pPr>
                              <w:r w:rsidRPr="00827B08">
                                <w:rPr>
                                  <w:rFonts w:ascii="Arial" w:hAnsi="Arial"/>
                                  <w:b/>
                                  <w:sz w:val="16"/>
                                </w:rPr>
                                <w:t>Action Area</w:t>
                              </w:r>
                            </w:p>
                          </w:txbxContent>
                        </wps:txbx>
                        <wps:bodyPr rot="0" vert="horz" wrap="square" lIns="45720" tIns="45720" rIns="45720" bIns="45720" anchor="t" anchorCtr="0" upright="1">
                          <a:noAutofit/>
                        </wps:bodyPr>
                      </wps:wsp>
                      <wps:wsp>
                        <wps:cNvPr id="76" name="Text Box 32"/>
                        <wps:cNvSpPr txBox="1">
                          <a:spLocks noChangeArrowheads="1"/>
                        </wps:cNvSpPr>
                        <wps:spPr bwMode="auto">
                          <a:xfrm>
                            <a:off x="1260" y="7560"/>
                            <a:ext cx="1100"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17F68" w:rsidRPr="00827B08" w:rsidRDefault="00517F68" w:rsidP="003F31C6">
                              <w:pPr>
                                <w:rPr>
                                  <w:rFonts w:ascii="Arial" w:hAnsi="Arial"/>
                                  <w:b/>
                                  <w:sz w:val="16"/>
                                  <w:szCs w:val="16"/>
                                </w:rPr>
                              </w:pPr>
                              <w:r w:rsidRPr="00827B08">
                                <w:rPr>
                                  <w:rFonts w:ascii="Arial" w:hAnsi="Arial"/>
                                  <w:b/>
                                  <w:sz w:val="16"/>
                                  <w:szCs w:val="16"/>
                                </w:rPr>
                                <w:t>List Area</w:t>
                              </w:r>
                            </w:p>
                            <w:p w:rsidR="00517F68" w:rsidRPr="00827B08" w:rsidRDefault="00517F68" w:rsidP="003F31C6">
                              <w:pPr>
                                <w:rPr>
                                  <w:rFonts w:ascii="Arial" w:hAnsi="Arial" w:cs="Arial"/>
                                  <w:b/>
                                  <w:sz w:val="16"/>
                                  <w:szCs w:val="16"/>
                                </w:rPr>
                              </w:pPr>
                              <w:r w:rsidRPr="00827B08">
                                <w:rPr>
                                  <w:rFonts w:ascii="Arial" w:hAnsi="Arial" w:cs="Arial"/>
                                  <w:b/>
                                  <w:sz w:val="16"/>
                                  <w:szCs w:val="16"/>
                                </w:rPr>
                                <w:t>(Scrolling region)</w:t>
                              </w:r>
                            </w:p>
                          </w:txbxContent>
                        </wps:txbx>
                        <wps:bodyPr rot="0" vert="horz" wrap="square" lIns="91440" tIns="45720" rIns="91440" bIns="45720" anchor="t" anchorCtr="0" upright="1">
                          <a:noAutofit/>
                        </wps:bodyPr>
                      </wps:wsp>
                      <wpg:grpSp>
                        <wpg:cNvPr id="77" name="Group 33"/>
                        <wpg:cNvGrpSpPr>
                          <a:grpSpLocks/>
                        </wpg:cNvGrpSpPr>
                        <wpg:grpSpPr bwMode="auto">
                          <a:xfrm>
                            <a:off x="1440" y="5580"/>
                            <a:ext cx="1380" cy="360"/>
                            <a:chOff x="1380" y="5985"/>
                            <a:chExt cx="1380" cy="360"/>
                          </a:xfrm>
                        </wpg:grpSpPr>
                        <wps:wsp>
                          <wps:cNvPr id="78" name="Text Box 34"/>
                          <wps:cNvSpPr txBox="1">
                            <a:spLocks noChangeArrowheads="1"/>
                          </wps:cNvSpPr>
                          <wps:spPr bwMode="auto">
                            <a:xfrm>
                              <a:off x="1380" y="5985"/>
                              <a:ext cx="120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17F68" w:rsidRDefault="00517F68" w:rsidP="003F31C6">
                                <w:r w:rsidRPr="00827B08">
                                  <w:rPr>
                                    <w:rFonts w:ascii="Arial" w:hAnsi="Arial"/>
                                    <w:b/>
                                    <w:sz w:val="16"/>
                                    <w:szCs w:val="16"/>
                                  </w:rPr>
                                  <w:t>Screen</w:t>
                                </w:r>
                                <w:r>
                                  <w:t xml:space="preserve"> </w:t>
                                </w:r>
                                <w:r w:rsidRPr="00827B08">
                                  <w:rPr>
                                    <w:rFonts w:ascii="Arial" w:hAnsi="Arial" w:cs="Arial"/>
                                    <w:b/>
                                    <w:sz w:val="16"/>
                                    <w:szCs w:val="16"/>
                                  </w:rPr>
                                  <w:t>Title</w:t>
                                </w:r>
                              </w:p>
                            </w:txbxContent>
                          </wps:txbx>
                          <wps:bodyPr rot="0" vert="horz" wrap="square" lIns="45720" tIns="45720" rIns="45720" bIns="45720" anchor="t" anchorCtr="0" upright="1">
                            <a:noAutofit/>
                          </wps:bodyPr>
                        </wps:wsp>
                        <wps:wsp>
                          <wps:cNvPr id="79" name="Line 35"/>
                          <wps:cNvCnPr>
                            <a:cxnSpLocks noChangeShapeType="1"/>
                          </wps:cNvCnPr>
                          <wps:spPr bwMode="auto">
                            <a:xfrm>
                              <a:off x="2400" y="6165"/>
                              <a:ext cx="360" cy="0"/>
                            </a:xfrm>
                            <a:prstGeom prst="line">
                              <a:avLst/>
                            </a:prstGeom>
                            <a:noFill/>
                            <a:ln w="9525">
                              <a:solidFill>
                                <a:srgbClr val="000080"/>
                              </a:solidFill>
                              <a:round/>
                              <a:headEnd/>
                              <a:tailEnd type="triangle" w="med" len="med"/>
                            </a:ln>
                            <a:extLst>
                              <a:ext uri="{909E8E84-426E-40DD-AFC4-6F175D3DCCD1}">
                                <a14:hiddenFill xmlns:a14="http://schemas.microsoft.com/office/drawing/2010/main">
                                  <a:noFill/>
                                </a14:hiddenFill>
                              </a:ext>
                            </a:extLst>
                          </wps:spPr>
                          <wps:bodyPr/>
                        </wps:wsp>
                      </wpg:grpSp>
                      <wps:wsp>
                        <wps:cNvPr id="80" name="AutoShape 36"/>
                        <wps:cNvSpPr>
                          <a:spLocks/>
                        </wps:cNvSpPr>
                        <wps:spPr bwMode="auto">
                          <a:xfrm>
                            <a:off x="2520" y="5940"/>
                            <a:ext cx="179" cy="960"/>
                          </a:xfrm>
                          <a:prstGeom prst="leftBrace">
                            <a:avLst>
                              <a:gd name="adj1" fmla="val 44693"/>
                              <a:gd name="adj2" fmla="val 50000"/>
                            </a:avLst>
                          </a:prstGeom>
                          <a:noFill/>
                          <a:ln w="9525">
                            <a:solidFill>
                              <a:srgbClr val="000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1" name="AutoShape 37"/>
                        <wps:cNvSpPr>
                          <a:spLocks/>
                        </wps:cNvSpPr>
                        <wps:spPr bwMode="auto">
                          <a:xfrm>
                            <a:off x="2520" y="7020"/>
                            <a:ext cx="180" cy="2520"/>
                          </a:xfrm>
                          <a:prstGeom prst="leftBrace">
                            <a:avLst>
                              <a:gd name="adj1" fmla="val 116667"/>
                              <a:gd name="adj2" fmla="val 50000"/>
                            </a:avLst>
                          </a:prstGeom>
                          <a:noFill/>
                          <a:ln w="9525">
                            <a:solidFill>
                              <a:srgbClr val="000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2" name="AutoShape 38"/>
                        <wps:cNvSpPr>
                          <a:spLocks/>
                        </wps:cNvSpPr>
                        <wps:spPr bwMode="auto">
                          <a:xfrm>
                            <a:off x="2480" y="9900"/>
                            <a:ext cx="180" cy="720"/>
                          </a:xfrm>
                          <a:prstGeom prst="leftBrace">
                            <a:avLst>
                              <a:gd name="adj1" fmla="val 33333"/>
                              <a:gd name="adj2" fmla="val 50000"/>
                            </a:avLst>
                          </a:prstGeom>
                          <a:noFill/>
                          <a:ln w="9525">
                            <a:solidFill>
                              <a:srgbClr val="000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4" o:spid="_x0000_s1026" style="position:absolute;margin-left:-27pt;margin-top:-23.35pt;width:7in;height:4in;z-index:251654144" coordorigin="900,5040" coordsize="10080,5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">
                <v:shapetype id="_x0000_t202" coordsize="21600,21600" o:spt="202" path="m,l,21600r21600,l21600,xe">
                  <v:stroke joinstyle="miter"/>
                  <v:path gradientshapeok="t" o:connecttype="rect"/>
                </v:shapetype>
                <v:shape id="Text Box 25" o:spid="_x0000_s1027" type="#_x0000_t202" style="position:absolute;left:2700;top:5580;width:8280;height:52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" strokecolor="navy">
                  <v:textbox inset="3.6pt,,3.6pt">
                    <w:txbxContent>
                      <w:p w:rsidR="00517F68" w:rsidRPr="002F5770" w:rsidRDefault="00517F68" w:rsidP="003F31C6">
                        <w:pPr>
                          <w:pStyle w:val="PlainText"/>
                          <w:shd w:val="pct10" w:color="auto" w:fill="auto"/>
                          <w:rPr>
                            <w:rFonts w:ascii="Courier New" w:hAnsi="Courier New"/>
                            <w:sz w:val="16"/>
                            <w:szCs w:val="16"/>
                            <w:u w:val="single"/>
                          </w:rPr>
                        </w:pPr>
                        <w:bookmarkStart w:id="95" w:name="OLE_LINK117"/>
                        <w:bookmarkStart w:id="96" w:name="OLE_LINK118"/>
                        <w:bookmarkStart w:id="97" w:name="_Hlk165274319"/>
                        <w:r w:rsidRPr="002F5770">
                          <w:rPr>
                            <w:rFonts w:ascii="Courier New" w:hAnsi="Courier New"/>
                            <w:bCs/>
                            <w:sz w:val="16"/>
                            <w:szCs w:val="16"/>
                            <w:u w:val="single"/>
                          </w:rPr>
                          <w:t>Patient Information</w:t>
                        </w:r>
                        <w:r w:rsidRPr="002F5770">
                          <w:rPr>
                            <w:rFonts w:ascii="Courier New" w:hAnsi="Courier New"/>
                            <w:sz w:val="16"/>
                            <w:szCs w:val="16"/>
                            <w:u w:val="single"/>
                          </w:rPr>
                          <w:t xml:space="preserve">        Feb 09, 2006 16:31:03       Page:   1 of    2 </w:t>
                        </w:r>
                      </w:p>
                      <w:p w:rsidR="00517F68" w:rsidRPr="002F5770" w:rsidRDefault="00517F68" w:rsidP="003F31C6">
                        <w:pPr>
                          <w:pStyle w:val="PlainText"/>
                          <w:shd w:val="pct10" w:color="auto" w:fill="auto"/>
                          <w:rPr>
                            <w:rFonts w:ascii="Courier New" w:hAnsi="Courier New"/>
                            <w:sz w:val="16"/>
                            <w:szCs w:val="16"/>
                            <w:shd w:val="clear" w:color="auto" w:fill="000000"/>
                          </w:rPr>
                        </w:pPr>
                        <w:r w:rsidRPr="002F5770">
                          <w:rPr>
                            <w:rFonts w:ascii="Courier New" w:hAnsi="Courier New"/>
                            <w:sz w:val="16"/>
                            <w:szCs w:val="16"/>
                          </w:rPr>
                          <w:t xml:space="preserve">OPPATIENT17, ONE                                                  </w:t>
                        </w:r>
                        <w:r w:rsidRPr="002F5770">
                          <w:rPr>
                            <w:rFonts w:ascii="Courier New" w:hAnsi="Courier New"/>
                            <w:color w:val="FFFFFF"/>
                            <w:sz w:val="16"/>
                            <w:szCs w:val="16"/>
                            <w:shd w:val="solid" w:color="auto" w:fill="FFFFFF"/>
                          </w:rPr>
                          <w:t>&lt;A&gt;</w:t>
                        </w:r>
                        <w:r w:rsidRPr="002F5770">
                          <w:rPr>
                            <w:rFonts w:ascii="Courier New" w:hAnsi="Courier New"/>
                            <w:sz w:val="16"/>
                            <w:szCs w:val="16"/>
                            <w:shd w:val="clear" w:color="auto" w:fill="000000"/>
                          </w:rPr>
                          <w:t xml:space="preserve"> </w:t>
                        </w:r>
                      </w:p>
                      <w:p w:rsidR="00517F68" w:rsidRPr="002F5770" w:rsidRDefault="00517F68" w:rsidP="003F31C6">
                        <w:pPr>
                          <w:pStyle w:val="PlainText"/>
                          <w:shd w:val="pct10" w:color="auto" w:fill="auto"/>
                          <w:rPr>
                            <w:rFonts w:ascii="Courier New" w:hAnsi="Courier New"/>
                            <w:sz w:val="16"/>
                            <w:szCs w:val="16"/>
                          </w:rPr>
                        </w:pPr>
                        <w:r w:rsidRPr="002F5770">
                          <w:rPr>
                            <w:rFonts w:ascii="Courier New" w:hAnsi="Courier New"/>
                            <w:sz w:val="16"/>
                            <w:szCs w:val="16"/>
                          </w:rPr>
                          <w:t xml:space="preserve"> PID: 000-12-3456                           Ht(cm): 175.26 (08/06/2000)</w:t>
                        </w:r>
                      </w:p>
                      <w:p w:rsidR="00517F68" w:rsidRPr="002F5770" w:rsidRDefault="00517F68" w:rsidP="003F31C6">
                        <w:pPr>
                          <w:pStyle w:val="PlainText"/>
                          <w:shd w:val="pct10" w:color="auto" w:fill="auto"/>
                          <w:rPr>
                            <w:rFonts w:ascii="Courier New" w:hAnsi="Courier New"/>
                            <w:sz w:val="16"/>
                            <w:szCs w:val="16"/>
                          </w:rPr>
                        </w:pPr>
                        <w:r w:rsidRPr="002F5770">
                          <w:rPr>
                            <w:rFonts w:ascii="Courier New" w:hAnsi="Courier New"/>
                            <w:sz w:val="16"/>
                            <w:szCs w:val="16"/>
                          </w:rPr>
                          <w:t xml:space="preserve"> DOB: AUG 30,1948 (57)                      Wt(kg): 108.18 (01/14/2006)</w:t>
                        </w:r>
                      </w:p>
                      <w:p w:rsidR="00517F68" w:rsidRDefault="00517F68" w:rsidP="003F31C6">
                        <w:pPr>
                          <w:pStyle w:val="PlainText"/>
                          <w:shd w:val="pct10" w:color="auto" w:fill="auto"/>
                          <w:rPr>
                            <w:rFonts w:ascii="Courier New" w:hAnsi="Courier New"/>
                            <w:sz w:val="16"/>
                            <w:szCs w:val="16"/>
                            <w:lang w:val="en-US"/>
                          </w:rPr>
                        </w:pPr>
                        <w:r w:rsidRPr="002F5770">
                          <w:rPr>
                            <w:rFonts w:ascii="Courier New" w:hAnsi="Courier New"/>
                            <w:sz w:val="16"/>
                            <w:szCs w:val="16"/>
                          </w:rPr>
                          <w:t xml:space="preserve"> SEX: MALE</w:t>
                        </w:r>
                      </w:p>
                      <w:p w:rsidR="00517F68" w:rsidRPr="000C4533" w:rsidRDefault="00517F68" w:rsidP="003214C0">
                        <w:pPr>
                          <w:pStyle w:val="PlainText"/>
                          <w:shd w:val="pct10" w:color="auto" w:fill="auto"/>
                          <w:rPr>
                            <w:rFonts w:ascii="Courier New" w:hAnsi="Courier New"/>
                            <w:sz w:val="16"/>
                            <w:szCs w:val="16"/>
                            <w:lang w:val="en-US"/>
                          </w:rPr>
                        </w:pPr>
                        <w:r w:rsidRPr="007D5E20">
                          <w:rPr>
                            <w:rFonts w:ascii="Courier New" w:hAnsi="Courier New"/>
                            <w:sz w:val="16"/>
                            <w:szCs w:val="16"/>
                          </w:rPr>
                          <w:t>CrCL: &lt;Not Found</w:t>
                        </w:r>
                        <w:r w:rsidRPr="004776F3">
                          <w:rPr>
                            <w:rFonts w:ascii="Courier New" w:hAnsi="Courier New"/>
                            <w:sz w:val="16"/>
                            <w:szCs w:val="16"/>
                          </w:rPr>
                          <w:t>&gt; (CREAT: Not Found)      BSA (m2): 2.09</w:t>
                        </w:r>
                      </w:p>
                      <w:p w:rsidR="00517F68" w:rsidRPr="002F5770" w:rsidRDefault="00517F68" w:rsidP="003F31C6">
                        <w:pPr>
                          <w:pStyle w:val="PlainText"/>
                          <w:shd w:val="pct10" w:color="auto" w:fill="auto"/>
                          <w:rPr>
                            <w:rFonts w:ascii="Courier New" w:hAnsi="Courier New"/>
                            <w:sz w:val="16"/>
                            <w:szCs w:val="16"/>
                          </w:rPr>
                        </w:pPr>
                        <w:r w:rsidRPr="002F5770">
                          <w:rPr>
                            <w:rFonts w:ascii="Courier New" w:hAnsi="Courier New"/>
                            <w:sz w:val="16"/>
                            <w:szCs w:val="16"/>
                            <w:u w:val="single"/>
                          </w:rPr>
                          <w:t>+</w:t>
                        </w:r>
                        <w:r w:rsidRPr="002F5770">
                          <w:rPr>
                            <w:rFonts w:ascii="Courier New" w:hAnsi="Courier New"/>
                            <w:sz w:val="16"/>
                            <w:szCs w:val="16"/>
                            <w:u w:val="single"/>
                          </w:rPr>
                          <w:tab/>
                        </w:r>
                        <w:r w:rsidRPr="002F5770">
                          <w:rPr>
                            <w:rFonts w:ascii="Courier New" w:hAnsi="Courier New"/>
                            <w:sz w:val="16"/>
                            <w:szCs w:val="16"/>
                            <w:u w:val="single"/>
                          </w:rPr>
                          <w:tab/>
                        </w:r>
                        <w:r w:rsidRPr="002F5770">
                          <w:rPr>
                            <w:rFonts w:ascii="Courier New" w:hAnsi="Courier New"/>
                            <w:sz w:val="16"/>
                            <w:szCs w:val="16"/>
                            <w:u w:val="single"/>
                          </w:rPr>
                          <w:tab/>
                        </w:r>
                        <w:r w:rsidRPr="002F5770">
                          <w:rPr>
                            <w:rFonts w:ascii="Courier New" w:hAnsi="Courier New"/>
                            <w:sz w:val="16"/>
                            <w:szCs w:val="16"/>
                            <w:u w:val="single"/>
                          </w:rPr>
                          <w:tab/>
                        </w:r>
                        <w:r w:rsidRPr="002F5770">
                          <w:rPr>
                            <w:rFonts w:ascii="Courier New" w:hAnsi="Courier New"/>
                            <w:sz w:val="16"/>
                            <w:szCs w:val="16"/>
                            <w:u w:val="single"/>
                          </w:rPr>
                          <w:tab/>
                        </w:r>
                        <w:r w:rsidRPr="002F5770">
                          <w:rPr>
                            <w:rFonts w:ascii="Courier New" w:hAnsi="Courier New"/>
                            <w:sz w:val="16"/>
                            <w:szCs w:val="16"/>
                            <w:u w:val="single"/>
                          </w:rPr>
                          <w:tab/>
                        </w:r>
                        <w:r w:rsidRPr="002F5770">
                          <w:rPr>
                            <w:rFonts w:ascii="Courier New" w:hAnsi="Courier New"/>
                            <w:sz w:val="16"/>
                            <w:szCs w:val="16"/>
                            <w:u w:val="single"/>
                          </w:rPr>
                          <w:tab/>
                        </w:r>
                        <w:r w:rsidRPr="002F5770">
                          <w:rPr>
                            <w:rFonts w:ascii="Courier New" w:hAnsi="Courier New"/>
                            <w:sz w:val="16"/>
                            <w:szCs w:val="16"/>
                            <w:u w:val="single"/>
                          </w:rPr>
                          <w:tab/>
                        </w:r>
                        <w:r w:rsidRPr="002F5770">
                          <w:rPr>
                            <w:rFonts w:ascii="Courier New" w:hAnsi="Courier New"/>
                            <w:sz w:val="16"/>
                            <w:szCs w:val="16"/>
                            <w:u w:val="single"/>
                          </w:rPr>
                          <w:tab/>
                        </w:r>
                        <w:r w:rsidRPr="002F5770">
                          <w:rPr>
                            <w:rFonts w:ascii="Courier New" w:hAnsi="Courier New"/>
                            <w:sz w:val="16"/>
                            <w:szCs w:val="16"/>
                            <w:u w:val="single"/>
                          </w:rPr>
                          <w:tab/>
                        </w:r>
                        <w:r w:rsidRPr="002F5770">
                          <w:rPr>
                            <w:rFonts w:ascii="Courier New" w:hAnsi="Courier New"/>
                            <w:sz w:val="16"/>
                            <w:szCs w:val="16"/>
                            <w:u w:val="single"/>
                          </w:rPr>
                          <w:tab/>
                        </w:r>
                        <w:r w:rsidRPr="002F5770">
                          <w:rPr>
                            <w:rFonts w:ascii="Courier New" w:hAnsi="Courier New"/>
                            <w:sz w:val="16"/>
                            <w:szCs w:val="16"/>
                          </w:rPr>
                          <w:t xml:space="preserve"> </w:t>
                        </w:r>
                      </w:p>
                      <w:p w:rsidR="00517F68" w:rsidRPr="002F5770" w:rsidRDefault="00517F68" w:rsidP="003F31C6">
                        <w:pPr>
                          <w:pStyle w:val="PlainText"/>
                          <w:shd w:val="pct10" w:color="auto" w:fill="auto"/>
                          <w:rPr>
                            <w:rFonts w:ascii="Courier New" w:hAnsi="Courier New"/>
                            <w:sz w:val="16"/>
                            <w:szCs w:val="16"/>
                          </w:rPr>
                        </w:pPr>
                        <w:r w:rsidRPr="002F5770">
                          <w:rPr>
                            <w:rFonts w:ascii="Courier New" w:hAnsi="Courier New"/>
                            <w:sz w:val="16"/>
                            <w:szCs w:val="16"/>
                          </w:rPr>
                          <w:t xml:space="preserve">Eligibility: SERVICE CONNECTED 50% to 100%     SC%: 70                          </w:t>
                        </w:r>
                      </w:p>
                      <w:p w:rsidR="00517F68" w:rsidRPr="002F5770" w:rsidRDefault="00517F68" w:rsidP="003F31C6">
                        <w:pPr>
                          <w:pStyle w:val="PlainText"/>
                          <w:shd w:val="pct10" w:color="auto" w:fill="auto"/>
                          <w:rPr>
                            <w:rFonts w:ascii="Courier New" w:hAnsi="Courier New"/>
                            <w:sz w:val="16"/>
                            <w:szCs w:val="16"/>
                          </w:rPr>
                        </w:pPr>
                        <w:r w:rsidRPr="002F5770">
                          <w:rPr>
                            <w:rFonts w:ascii="Courier New" w:hAnsi="Courier New"/>
                            <w:sz w:val="16"/>
                            <w:szCs w:val="16"/>
                          </w:rPr>
                          <w:t xml:space="preserve">RX PATIENT STATUS: SC LESS THAN 50%                                             </w:t>
                        </w:r>
                      </w:p>
                      <w:p w:rsidR="00517F68" w:rsidRPr="002F5770" w:rsidRDefault="00517F68" w:rsidP="003F31C6">
                        <w:pPr>
                          <w:pStyle w:val="PlainText"/>
                          <w:shd w:val="pct10" w:color="auto" w:fill="auto"/>
                          <w:rPr>
                            <w:rFonts w:ascii="Courier New" w:hAnsi="Courier New"/>
                            <w:sz w:val="16"/>
                            <w:szCs w:val="16"/>
                          </w:rPr>
                        </w:pPr>
                        <w:r w:rsidRPr="002F5770">
                          <w:rPr>
                            <w:rFonts w:ascii="Courier New" w:hAnsi="Courier New"/>
                            <w:sz w:val="16"/>
                            <w:szCs w:val="16"/>
                          </w:rPr>
                          <w:t xml:space="preserve">                                                                                </w:t>
                        </w:r>
                      </w:p>
                      <w:p w:rsidR="00517F68" w:rsidRPr="002F5770" w:rsidRDefault="00517F68" w:rsidP="003F31C6">
                        <w:pPr>
                          <w:pStyle w:val="PlainText"/>
                          <w:shd w:val="pct10" w:color="auto" w:fill="auto"/>
                          <w:rPr>
                            <w:rFonts w:ascii="Courier New" w:hAnsi="Courier New"/>
                            <w:sz w:val="16"/>
                            <w:szCs w:val="16"/>
                          </w:rPr>
                        </w:pPr>
                        <w:r w:rsidRPr="002F5770">
                          <w:rPr>
                            <w:rFonts w:ascii="Courier New" w:hAnsi="Courier New"/>
                            <w:sz w:val="16"/>
                            <w:szCs w:val="16"/>
                          </w:rPr>
                          <w:t xml:space="preserve">Disabilities:                                                                   </w:t>
                        </w:r>
                      </w:p>
                      <w:p w:rsidR="00517F68" w:rsidRPr="002F5770" w:rsidRDefault="00517F68" w:rsidP="003F31C6">
                        <w:pPr>
                          <w:pStyle w:val="PlainText"/>
                          <w:shd w:val="pct10" w:color="auto" w:fill="auto"/>
                          <w:rPr>
                            <w:rFonts w:ascii="Courier New" w:hAnsi="Courier New"/>
                            <w:sz w:val="16"/>
                            <w:szCs w:val="16"/>
                          </w:rPr>
                        </w:pPr>
                        <w:r w:rsidRPr="002F5770">
                          <w:rPr>
                            <w:rFonts w:ascii="Courier New" w:hAnsi="Courier New"/>
                            <w:sz w:val="16"/>
                            <w:szCs w:val="16"/>
                          </w:rPr>
                          <w:t xml:space="preserve">                                                                                </w:t>
                        </w:r>
                      </w:p>
                      <w:p w:rsidR="00517F68" w:rsidRPr="002F5770" w:rsidRDefault="00517F68" w:rsidP="003F31C6">
                        <w:pPr>
                          <w:pStyle w:val="PlainText"/>
                          <w:shd w:val="pct10" w:color="auto" w:fill="auto"/>
                          <w:rPr>
                            <w:rFonts w:ascii="Courier New" w:hAnsi="Courier New"/>
                            <w:sz w:val="16"/>
                            <w:szCs w:val="16"/>
                          </w:rPr>
                        </w:pPr>
                        <w:r w:rsidRPr="002F5770">
                          <w:rPr>
                            <w:rFonts w:ascii="Courier New" w:hAnsi="Courier New"/>
                            <w:sz w:val="16"/>
                            <w:szCs w:val="16"/>
                          </w:rPr>
                          <w:t xml:space="preserve">1313 TWIN OAKS LANE                                                             </w:t>
                        </w:r>
                      </w:p>
                      <w:p w:rsidR="00517F68" w:rsidRPr="002F5770" w:rsidRDefault="00517F68" w:rsidP="003F31C6">
                        <w:pPr>
                          <w:pStyle w:val="PlainText"/>
                          <w:shd w:val="pct10" w:color="auto" w:fill="auto"/>
                          <w:rPr>
                            <w:rFonts w:ascii="Courier New" w:hAnsi="Courier New"/>
                            <w:sz w:val="16"/>
                            <w:szCs w:val="16"/>
                          </w:rPr>
                        </w:pPr>
                        <w:r w:rsidRPr="002F5770">
                          <w:rPr>
                            <w:rFonts w:ascii="Courier New" w:hAnsi="Courier New"/>
                            <w:sz w:val="16"/>
                            <w:szCs w:val="16"/>
                          </w:rPr>
                          <w:t xml:space="preserve">                                                  HOME PHONE: 555-555-8361      </w:t>
                        </w:r>
                      </w:p>
                      <w:p w:rsidR="00517F68" w:rsidRPr="002F5770" w:rsidRDefault="00517F68" w:rsidP="003F31C6">
                        <w:pPr>
                          <w:pStyle w:val="PlainText"/>
                          <w:shd w:val="pct10" w:color="auto" w:fill="auto"/>
                          <w:rPr>
                            <w:rFonts w:ascii="Courier New" w:hAnsi="Courier New"/>
                            <w:sz w:val="16"/>
                            <w:szCs w:val="16"/>
                          </w:rPr>
                        </w:pPr>
                        <w:r w:rsidRPr="002F5770">
                          <w:rPr>
                            <w:rFonts w:ascii="Courier New" w:hAnsi="Courier New"/>
                            <w:sz w:val="16"/>
                            <w:szCs w:val="16"/>
                          </w:rPr>
                          <w:t xml:space="preserve">ANYVILLE                                          CELL PHONE:                   </w:t>
                        </w:r>
                      </w:p>
                      <w:p w:rsidR="00517F68" w:rsidRPr="002F5770" w:rsidRDefault="00517F68" w:rsidP="003F31C6">
                        <w:pPr>
                          <w:pStyle w:val="PlainText"/>
                          <w:shd w:val="pct10" w:color="auto" w:fill="auto"/>
                          <w:rPr>
                            <w:rFonts w:ascii="Courier New" w:hAnsi="Courier New"/>
                            <w:sz w:val="16"/>
                            <w:szCs w:val="16"/>
                          </w:rPr>
                        </w:pPr>
                        <w:r w:rsidRPr="002F5770">
                          <w:rPr>
                            <w:rFonts w:ascii="Courier New" w:hAnsi="Courier New"/>
                            <w:sz w:val="16"/>
                            <w:szCs w:val="16"/>
                          </w:rPr>
                          <w:t xml:space="preserve">ALABAMA  12345                                    WORK PHONE:                   </w:t>
                        </w:r>
                      </w:p>
                      <w:p w:rsidR="00517F68" w:rsidRPr="002F5770" w:rsidRDefault="00517F68" w:rsidP="003F31C6">
                        <w:pPr>
                          <w:pStyle w:val="PlainText"/>
                          <w:shd w:val="pct10" w:color="auto" w:fill="auto"/>
                          <w:rPr>
                            <w:rFonts w:ascii="Courier New" w:hAnsi="Courier New"/>
                            <w:sz w:val="16"/>
                            <w:szCs w:val="16"/>
                          </w:rPr>
                        </w:pPr>
                        <w:r w:rsidRPr="002F5770">
                          <w:rPr>
                            <w:rFonts w:ascii="Courier New" w:hAnsi="Courier New"/>
                            <w:sz w:val="16"/>
                            <w:szCs w:val="16"/>
                          </w:rPr>
                          <w:t xml:space="preserve">Prescription Mail Delivery: Regular Mail                                        </w:t>
                        </w:r>
                      </w:p>
                      <w:p w:rsidR="00517F68" w:rsidRPr="002F5770" w:rsidRDefault="00517F68" w:rsidP="003F31C6">
                        <w:pPr>
                          <w:pStyle w:val="PlainText"/>
                          <w:shd w:val="pct10" w:color="auto" w:fill="auto"/>
                          <w:rPr>
                            <w:rFonts w:ascii="Courier New" w:hAnsi="Courier New"/>
                            <w:sz w:val="16"/>
                            <w:szCs w:val="16"/>
                          </w:rPr>
                        </w:pPr>
                        <w:r w:rsidRPr="002F5770">
                          <w:rPr>
                            <w:rFonts w:ascii="Courier New" w:hAnsi="Courier New"/>
                            <w:sz w:val="16"/>
                            <w:szCs w:val="16"/>
                          </w:rPr>
                          <w:t xml:space="preserve">                                                                                </w:t>
                        </w:r>
                      </w:p>
                      <w:p w:rsidR="00517F68" w:rsidRPr="002F5770" w:rsidRDefault="00517F68" w:rsidP="003F31C6">
                        <w:pPr>
                          <w:pStyle w:val="PlainText"/>
                          <w:shd w:val="pct10" w:color="auto" w:fill="auto"/>
                          <w:rPr>
                            <w:rFonts w:ascii="Courier New" w:hAnsi="Courier New"/>
                            <w:sz w:val="16"/>
                            <w:szCs w:val="16"/>
                          </w:rPr>
                        </w:pPr>
                        <w:r w:rsidRPr="002F5770">
                          <w:rPr>
                            <w:rFonts w:ascii="Courier New" w:hAnsi="Courier New"/>
                            <w:sz w:val="16"/>
                            <w:szCs w:val="16"/>
                          </w:rPr>
                          <w:t xml:space="preserve">                                                                                </w:t>
                        </w:r>
                      </w:p>
                      <w:p w:rsidR="00517F68" w:rsidRPr="002F5770" w:rsidRDefault="00517F68" w:rsidP="003F31C6">
                        <w:pPr>
                          <w:pStyle w:val="PlainText"/>
                          <w:shd w:val="pct10" w:color="auto" w:fill="auto"/>
                          <w:rPr>
                            <w:rFonts w:ascii="Courier New" w:hAnsi="Courier New"/>
                            <w:sz w:val="16"/>
                            <w:szCs w:val="16"/>
                          </w:rPr>
                        </w:pPr>
                        <w:r w:rsidRPr="002F5770">
                          <w:rPr>
                            <w:rFonts w:ascii="Courier New" w:hAnsi="Courier New"/>
                            <w:sz w:val="16"/>
                            <w:szCs w:val="16"/>
                          </w:rPr>
                          <w:t xml:space="preserve">Allergies                                                                       </w:t>
                        </w:r>
                      </w:p>
                      <w:p w:rsidR="00517F68" w:rsidRPr="002F5770" w:rsidRDefault="00517F68" w:rsidP="003F31C6">
                        <w:pPr>
                          <w:pStyle w:val="PlainText"/>
                          <w:shd w:val="pct10" w:color="auto" w:fill="auto"/>
                          <w:rPr>
                            <w:rFonts w:ascii="Courier New" w:hAnsi="Courier New"/>
                            <w:sz w:val="16"/>
                            <w:szCs w:val="16"/>
                          </w:rPr>
                        </w:pPr>
                        <w:r w:rsidRPr="002F5770">
                          <w:rPr>
                            <w:rFonts w:ascii="Courier New" w:hAnsi="Courier New"/>
                            <w:sz w:val="16"/>
                            <w:szCs w:val="16"/>
                          </w:rPr>
                          <w:t xml:space="preserve">    Verified: PEANUTS, </w:t>
                        </w:r>
                      </w:p>
                      <w:p w:rsidR="00517F68" w:rsidRPr="002F5770" w:rsidRDefault="00517F68" w:rsidP="003F31C6">
                        <w:pPr>
                          <w:pStyle w:val="PlainText"/>
                          <w:shd w:val="clear" w:color="auto" w:fill="FFFFFF"/>
                          <w:rPr>
                            <w:rFonts w:ascii="Courier New" w:hAnsi="Courier New"/>
                            <w:sz w:val="16"/>
                            <w:szCs w:val="16"/>
                          </w:rPr>
                        </w:pPr>
                        <w:r w:rsidRPr="002F5770">
                          <w:rPr>
                            <w:rFonts w:ascii="Courier New" w:hAnsi="Courier New"/>
                            <w:sz w:val="16"/>
                            <w:szCs w:val="16"/>
                          </w:rPr>
                          <w:t xml:space="preserve">+           Enter ?? for more actions                                             </w:t>
                        </w:r>
                      </w:p>
                      <w:p w:rsidR="00517F68" w:rsidRPr="002F5770" w:rsidRDefault="00517F68" w:rsidP="003F31C6">
                        <w:pPr>
                          <w:pStyle w:val="PlainText"/>
                          <w:shd w:val="pct10" w:color="auto" w:fill="auto"/>
                          <w:rPr>
                            <w:rFonts w:ascii="Courier New" w:hAnsi="Courier New"/>
                            <w:sz w:val="16"/>
                            <w:szCs w:val="16"/>
                          </w:rPr>
                        </w:pPr>
                        <w:r w:rsidRPr="002F5770">
                          <w:rPr>
                            <w:rFonts w:ascii="Courier New" w:hAnsi="Courier New"/>
                            <w:sz w:val="16"/>
                            <w:szCs w:val="16"/>
                          </w:rPr>
                          <w:t>EA  Enter/Edit Allergy/ADR Data         PU  Patient Record Update</w:t>
                        </w:r>
                      </w:p>
                      <w:p w:rsidR="00517F68" w:rsidRPr="002F5770" w:rsidRDefault="00517F68" w:rsidP="003F31C6">
                        <w:pPr>
                          <w:pStyle w:val="PlainText"/>
                          <w:shd w:val="pct10" w:color="auto" w:fill="auto"/>
                          <w:rPr>
                            <w:rFonts w:ascii="Courier New" w:hAnsi="Courier New"/>
                            <w:sz w:val="16"/>
                            <w:szCs w:val="16"/>
                          </w:rPr>
                        </w:pPr>
                        <w:r w:rsidRPr="002F5770">
                          <w:rPr>
                            <w:rFonts w:ascii="Courier New" w:hAnsi="Courier New"/>
                            <w:sz w:val="16"/>
                            <w:szCs w:val="16"/>
                          </w:rPr>
                          <w:t>DD  Detailed Allergy/ADR List           EX  Exit Patient List</w:t>
                        </w:r>
                      </w:p>
                      <w:p w:rsidR="00517F68" w:rsidRPr="002F5770" w:rsidRDefault="00517F68" w:rsidP="003F31C6">
                        <w:pPr>
                          <w:pStyle w:val="PlainText"/>
                          <w:shd w:val="pct10" w:color="auto" w:fill="auto"/>
                          <w:rPr>
                            <w:rFonts w:ascii="Courier New" w:eastAsia="MS Mincho" w:hAnsi="Courier New"/>
                            <w:sz w:val="16"/>
                            <w:szCs w:val="16"/>
                          </w:rPr>
                        </w:pPr>
                        <w:r w:rsidRPr="002F5770">
                          <w:rPr>
                            <w:rFonts w:ascii="Courier New" w:hAnsi="Courier New"/>
                            <w:sz w:val="16"/>
                            <w:szCs w:val="16"/>
                          </w:rPr>
                          <w:t xml:space="preserve">Select Action: Quit// </w:t>
                        </w:r>
                        <w:bookmarkEnd w:id="95"/>
                        <w:bookmarkEnd w:id="96"/>
                        <w:bookmarkEnd w:id="97"/>
                      </w:p>
                    </w:txbxContent>
                  </v:textbox>
                </v:shape>
                <v:group id="Group 26" o:spid="_x0000_s1028" style="position:absolute;left:9180;top:5040;width:1800;height:735" coordorigin="9120,5580" coordsize="1800,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">
                  <v:shape id="Text Box 27" o:spid="_x0000_s1029" type="#_x0000_t202" style="position:absolute;left:9120;top:5580;width:180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" filled="f" stroked="f">
                    <v:textbox>
                      <w:txbxContent>
                        <w:p w:rsidR="00517F68" w:rsidRPr="00827B08" w:rsidRDefault="00517F68" w:rsidP="003F31C6">
                          <w:pPr>
                            <w:rPr>
                              <w:rFonts w:ascii="Arial" w:hAnsi="Arial"/>
                              <w:b/>
                              <w:sz w:val="16"/>
                              <w:szCs w:val="16"/>
                            </w:rPr>
                          </w:pPr>
                          <w:r w:rsidRPr="00827B08">
                            <w:rPr>
                              <w:rFonts w:ascii="Arial" w:hAnsi="Arial"/>
                              <w:b/>
                              <w:sz w:val="16"/>
                              <w:szCs w:val="16"/>
                            </w:rPr>
                            <w:t>Allergy Indicator</w:t>
                          </w:r>
                        </w:p>
                      </w:txbxContent>
                    </v:textbox>
                  </v:shape>
                  <v:line id="Line 28" o:spid="_x0000_s1030" style="position:absolute;visibility:visible;mso-wrap-style:square" from="10065,5835" to="10065,63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" strokecolor="navy">
                    <v:stroke endarrow="block"/>
                  </v:line>
                </v:group>
                <v:shape id="Text Box 29" o:spid="_x0000_s1031" type="#_x0000_t202" style="position:absolute;left:1260;top:6120;width:1260;height: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" filled="f" stroked="f">
                  <v:textbox inset="3.6pt,,3.6pt">
                    <w:txbxContent>
                      <w:p w:rsidR="00517F68" w:rsidRPr="00827B08" w:rsidRDefault="00517F68" w:rsidP="003F31C6">
                        <w:pPr>
                          <w:rPr>
                            <w:rFonts w:ascii="Arial" w:hAnsi="Arial"/>
                            <w:b/>
                            <w:sz w:val="18"/>
                          </w:rPr>
                        </w:pPr>
                        <w:r w:rsidRPr="00827B08">
                          <w:rPr>
                            <w:rFonts w:ascii="Arial" w:hAnsi="Arial"/>
                            <w:b/>
                            <w:sz w:val="18"/>
                          </w:rPr>
                          <w:t>Header Area</w:t>
                        </w:r>
                      </w:p>
                    </w:txbxContent>
                  </v:textbox>
                </v:shape>
                <v:shape id="Text Box 30" o:spid="_x0000_s1032" type="#_x0000_t202" style="position:absolute;left:900;top:8640;width:198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" filled="f" stroked="f">
                  <v:textbox>
                    <w:txbxContent>
                      <w:p w:rsidR="00517F68" w:rsidRPr="00827B08" w:rsidRDefault="00517F68" w:rsidP="003F31C6">
                        <w:pPr>
                          <w:rPr>
                            <w:rFonts w:ascii="Arial" w:hAnsi="Arial"/>
                            <w:b/>
                            <w:sz w:val="16"/>
                          </w:rPr>
                        </w:pPr>
                        <w:r w:rsidRPr="00827B08">
                          <w:rPr>
                            <w:rFonts w:ascii="Arial" w:hAnsi="Arial"/>
                            <w:b/>
                            <w:sz w:val="16"/>
                          </w:rPr>
                          <w:t>Message Window</w:t>
                        </w:r>
                      </w:p>
                    </w:txbxContent>
                  </v:textbox>
                </v:shape>
                <v:shape id="Text Box 31" o:spid="_x0000_s1033" type="#_x0000_t202" style="position:absolute;left:1360;top:10185;width:108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" filled="f" stroked="f">
                  <v:textbox inset="3.6pt,,3.6pt">
                    <w:txbxContent>
                      <w:p w:rsidR="00517F68" w:rsidRPr="00827B08" w:rsidRDefault="00517F68" w:rsidP="003F31C6">
                        <w:pPr>
                          <w:rPr>
                            <w:rFonts w:ascii="Arial" w:hAnsi="Arial"/>
                            <w:b/>
                            <w:sz w:val="16"/>
                          </w:rPr>
                        </w:pPr>
                        <w:r w:rsidRPr="00827B08">
                          <w:rPr>
                            <w:rFonts w:ascii="Arial" w:hAnsi="Arial"/>
                            <w:b/>
                            <w:sz w:val="16"/>
                          </w:rPr>
                          <w:t>Action Area</w:t>
                        </w:r>
                      </w:p>
                    </w:txbxContent>
                  </v:textbox>
                </v:shape>
                <v:shape id="Text Box 32" o:spid="_x0000_s1034" type="#_x0000_t202" style="position:absolute;left:1260;top:7560;width:110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" filled="f" stroked="f">
                  <v:textbox>
                    <w:txbxContent>
                      <w:p w:rsidR="00517F68" w:rsidRPr="00827B08" w:rsidRDefault="00517F68" w:rsidP="003F31C6">
                        <w:pPr>
                          <w:rPr>
                            <w:rFonts w:ascii="Arial" w:hAnsi="Arial"/>
                            <w:b/>
                            <w:sz w:val="16"/>
                            <w:szCs w:val="16"/>
                          </w:rPr>
                        </w:pPr>
                        <w:r w:rsidRPr="00827B08">
                          <w:rPr>
                            <w:rFonts w:ascii="Arial" w:hAnsi="Arial"/>
                            <w:b/>
                            <w:sz w:val="16"/>
                            <w:szCs w:val="16"/>
                          </w:rPr>
                          <w:t>List Area</w:t>
                        </w:r>
                      </w:p>
                      <w:p w:rsidR="00517F68" w:rsidRPr="00827B08" w:rsidRDefault="00517F68" w:rsidP="003F31C6">
                        <w:pPr>
                          <w:rPr>
                            <w:rFonts w:ascii="Arial" w:hAnsi="Arial" w:cs="Arial"/>
                            <w:b/>
                            <w:sz w:val="16"/>
                            <w:szCs w:val="16"/>
                          </w:rPr>
                        </w:pPr>
                        <w:r w:rsidRPr="00827B08">
                          <w:rPr>
                            <w:rFonts w:ascii="Arial" w:hAnsi="Arial" w:cs="Arial"/>
                            <w:b/>
                            <w:sz w:val="16"/>
                            <w:szCs w:val="16"/>
                          </w:rPr>
                          <w:t>(Scrolling region)</w:t>
                        </w:r>
                      </w:p>
                    </w:txbxContent>
                  </v:textbox>
                </v:shape>
                <v:group id="Group 33" o:spid="_x0000_s1035" style="position:absolute;left:1440;top:5580;width:1380;height:360" coordorigin="1380,5985" coordsize="1380,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">
                  <v:shape id="Text Box 34" o:spid="_x0000_s1036" type="#_x0000_t202" style="position:absolute;left:1380;top:5985;width:120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" filled="f" stroked="f">
                    <v:textbox inset="3.6pt,,3.6pt">
                      <w:txbxContent>
                        <w:p w:rsidR="00517F68" w:rsidRDefault="00517F68" w:rsidP="003F31C6">
                          <w:r w:rsidRPr="00827B08">
                            <w:rPr>
                              <w:rFonts w:ascii="Arial" w:hAnsi="Arial"/>
                              <w:b/>
                              <w:sz w:val="16"/>
                              <w:szCs w:val="16"/>
                            </w:rPr>
                            <w:t>Screen</w:t>
                          </w:r>
                          <w:r>
                            <w:t xml:space="preserve"> </w:t>
                          </w:r>
                          <w:r w:rsidRPr="00827B08">
                            <w:rPr>
                              <w:rFonts w:ascii="Arial" w:hAnsi="Arial" w:cs="Arial"/>
                              <w:b/>
                              <w:sz w:val="16"/>
                              <w:szCs w:val="16"/>
                            </w:rPr>
                            <w:t>Title</w:t>
                          </w:r>
                        </w:p>
                      </w:txbxContent>
                    </v:textbox>
                  </v:shape>
                  <v:line id="Line 35" o:spid="_x0000_s1037" style="position:absolute;visibility:visible;mso-wrap-style:square" from="2400,6165" to="2760,61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" strokecolor="navy">
                    <v:stroke endarrow="block"/>
                  </v:line>
                </v:group>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36" o:spid="_x0000_s1038" type="#_x0000_t87" style="position:absolute;left:2520;top:5940;width:179;height:9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" strokecolor="navy"/>
                <v:shape id="AutoShape 37" o:spid="_x0000_s1039" type="#_x0000_t87" style="position:absolute;left:2520;top:7020;width:180;height:2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" strokecolor="navy"/>
                <v:shape id="AutoShape 38" o:spid="_x0000_s1040" type="#_x0000_t87" style="position:absolute;left:2480;top:9900;width:18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" strokecolor="navy"/>
              </v:group>
            </w:pict>
          </mc:Fallback>
        </mc:AlternateContent>
      </w:r>
    </w:p>
    <w:p w:rsidR="00825A10" w:rsidRPr="0091005D" w:rsidRDefault="00825A10" w:rsidP="009130C3">
      <w:pPr>
        <w:rPr>
          <w:sz w:val="22"/>
          <w:szCs w:val="20"/>
        </w:rPr>
      </w:pPr>
    </w:p>
    <w:p w:rsidR="00825A10" w:rsidRPr="0091005D" w:rsidRDefault="00825A10" w:rsidP="009130C3">
      <w:pPr>
        <w:rPr>
          <w:sz w:val="22"/>
          <w:szCs w:val="20"/>
        </w:rPr>
      </w:pPr>
    </w:p>
    <w:p w:rsidR="00825A10" w:rsidRPr="0091005D" w:rsidRDefault="00825A10" w:rsidP="009130C3">
      <w:pPr>
        <w:rPr>
          <w:sz w:val="22"/>
          <w:szCs w:val="20"/>
        </w:rPr>
      </w:pPr>
    </w:p>
    <w:p w:rsidR="00825A10" w:rsidRPr="0091005D" w:rsidRDefault="00825A10" w:rsidP="009130C3">
      <w:pPr>
        <w:rPr>
          <w:sz w:val="22"/>
          <w:szCs w:val="20"/>
        </w:rPr>
      </w:pPr>
    </w:p>
    <w:p w:rsidR="00825A10" w:rsidRPr="0091005D" w:rsidRDefault="00825A10" w:rsidP="009130C3">
      <w:pPr>
        <w:rPr>
          <w:sz w:val="22"/>
          <w:szCs w:val="20"/>
        </w:rPr>
      </w:pPr>
    </w:p>
    <w:p w:rsidR="00825A10" w:rsidRPr="0091005D" w:rsidRDefault="00825A10" w:rsidP="009130C3">
      <w:pPr>
        <w:rPr>
          <w:sz w:val="22"/>
          <w:szCs w:val="20"/>
        </w:rPr>
      </w:pPr>
    </w:p>
    <w:p w:rsidR="00825A10" w:rsidRPr="0091005D" w:rsidRDefault="00825A10" w:rsidP="009130C3">
      <w:pPr>
        <w:rPr>
          <w:sz w:val="22"/>
          <w:szCs w:val="20"/>
        </w:rPr>
      </w:pPr>
    </w:p>
    <w:p w:rsidR="00825A10" w:rsidRPr="0091005D" w:rsidRDefault="00825A10" w:rsidP="009130C3">
      <w:pPr>
        <w:rPr>
          <w:sz w:val="22"/>
          <w:szCs w:val="20"/>
        </w:rPr>
      </w:pPr>
    </w:p>
    <w:p w:rsidR="00825A10" w:rsidRPr="0091005D" w:rsidRDefault="00825A10" w:rsidP="009130C3">
      <w:pPr>
        <w:rPr>
          <w:sz w:val="22"/>
          <w:szCs w:val="20"/>
        </w:rPr>
      </w:pPr>
    </w:p>
    <w:p w:rsidR="00825A10" w:rsidRPr="0091005D" w:rsidRDefault="00825A10" w:rsidP="009130C3">
      <w:pPr>
        <w:rPr>
          <w:sz w:val="22"/>
          <w:szCs w:val="20"/>
        </w:rPr>
      </w:pPr>
    </w:p>
    <w:p w:rsidR="00825A10" w:rsidRPr="0091005D" w:rsidRDefault="00825A10" w:rsidP="009130C3">
      <w:pPr>
        <w:rPr>
          <w:sz w:val="22"/>
          <w:szCs w:val="20"/>
        </w:rPr>
      </w:pPr>
    </w:p>
    <w:p w:rsidR="00825A10" w:rsidRPr="0091005D" w:rsidRDefault="00825A10" w:rsidP="009130C3">
      <w:pPr>
        <w:rPr>
          <w:sz w:val="22"/>
          <w:szCs w:val="20"/>
        </w:rPr>
      </w:pPr>
    </w:p>
    <w:p w:rsidR="00825A10" w:rsidRPr="0091005D" w:rsidRDefault="00825A10" w:rsidP="009130C3">
      <w:pPr>
        <w:rPr>
          <w:sz w:val="22"/>
          <w:szCs w:val="20"/>
        </w:rPr>
      </w:pPr>
    </w:p>
    <w:p w:rsidR="00825A10" w:rsidRPr="0091005D" w:rsidRDefault="00825A10" w:rsidP="009130C3">
      <w:pPr>
        <w:rPr>
          <w:sz w:val="22"/>
          <w:szCs w:val="20"/>
        </w:rPr>
      </w:pPr>
    </w:p>
    <w:p w:rsidR="00825A10" w:rsidRPr="0091005D" w:rsidRDefault="00825A10" w:rsidP="009130C3">
      <w:pPr>
        <w:rPr>
          <w:sz w:val="22"/>
          <w:szCs w:val="20"/>
        </w:rPr>
      </w:pPr>
    </w:p>
    <w:p w:rsidR="00825A10" w:rsidRPr="0091005D" w:rsidRDefault="00825A10" w:rsidP="009130C3">
      <w:pPr>
        <w:rPr>
          <w:sz w:val="22"/>
          <w:szCs w:val="20"/>
        </w:rPr>
      </w:pPr>
    </w:p>
    <w:p w:rsidR="00825A10" w:rsidRPr="0091005D" w:rsidRDefault="00825A10" w:rsidP="009130C3">
      <w:pPr>
        <w:rPr>
          <w:sz w:val="22"/>
          <w:szCs w:val="20"/>
        </w:rPr>
      </w:pPr>
    </w:p>
    <w:p w:rsidR="00825A10" w:rsidRPr="0091005D" w:rsidRDefault="00825A10" w:rsidP="009130C3">
      <w:pPr>
        <w:rPr>
          <w:sz w:val="22"/>
          <w:szCs w:val="20"/>
        </w:rPr>
      </w:pPr>
    </w:p>
    <w:p w:rsidR="00825A10" w:rsidRPr="0091005D" w:rsidRDefault="00825A10" w:rsidP="009130C3">
      <w:pPr>
        <w:rPr>
          <w:sz w:val="22"/>
          <w:szCs w:val="20"/>
        </w:rPr>
      </w:pPr>
    </w:p>
    <w:p w:rsidR="00825A10" w:rsidRPr="0091005D" w:rsidRDefault="00825A10" w:rsidP="009130C3">
      <w:pPr>
        <w:rPr>
          <w:sz w:val="22"/>
          <w:szCs w:val="20"/>
        </w:rPr>
      </w:pPr>
    </w:p>
    <w:p w:rsidR="00C86A10" w:rsidRPr="0091005D" w:rsidRDefault="00C86A10" w:rsidP="009130C3">
      <w:pPr>
        <w:rPr>
          <w:sz w:val="22"/>
          <w:szCs w:val="20"/>
        </w:rPr>
      </w:pPr>
    </w:p>
    <w:tbl>
      <w:tblPr>
        <w:tblW w:w="0" w:type="auto"/>
        <w:tblLook w:val="04A0" w:firstRow="1" w:lastRow="0" w:firstColumn="1" w:lastColumn="0" w:noHBand="0" w:noVBand="1"/>
      </w:tblPr>
      <w:tblGrid>
        <w:gridCol w:w="2146"/>
        <w:gridCol w:w="7214"/>
      </w:tblGrid>
      <w:tr w:rsidR="002F4FE8" w:rsidRPr="0091005D" w:rsidTr="003A1490">
        <w:tc>
          <w:tcPr>
            <w:tcW w:w="2178" w:type="dxa"/>
            <w:shd w:val="clear" w:color="auto" w:fill="auto"/>
          </w:tcPr>
          <w:p w:rsidR="002F4FE8" w:rsidRPr="0091005D" w:rsidRDefault="002F4FE8" w:rsidP="003A1490">
            <w:pPr>
              <w:spacing w:before="120"/>
            </w:pPr>
            <w:r w:rsidRPr="0091005D">
              <w:rPr>
                <w:b/>
              </w:rPr>
              <w:t>Screen title</w:t>
            </w:r>
            <w:r w:rsidRPr="0091005D">
              <w:t xml:space="preserve">: </w:t>
            </w:r>
          </w:p>
        </w:tc>
        <w:tc>
          <w:tcPr>
            <w:tcW w:w="7398" w:type="dxa"/>
            <w:shd w:val="clear" w:color="auto" w:fill="auto"/>
          </w:tcPr>
          <w:p w:rsidR="002F4FE8" w:rsidRPr="0091005D" w:rsidRDefault="002F4FE8" w:rsidP="00B62C66">
            <w:pPr>
              <w:pStyle w:val="BodyText"/>
            </w:pPr>
            <w:r w:rsidRPr="0091005D">
              <w:t>The screen title changes according to what type of information List Manager is displaying (e.g., Patient Information, Medication Profile, New OP Order (ROUTINE), etc.).</w:t>
            </w:r>
          </w:p>
        </w:tc>
      </w:tr>
      <w:tr w:rsidR="002F4FE8" w:rsidRPr="0091005D" w:rsidTr="003A1490">
        <w:tc>
          <w:tcPr>
            <w:tcW w:w="2178" w:type="dxa"/>
            <w:shd w:val="clear" w:color="auto" w:fill="auto"/>
          </w:tcPr>
          <w:p w:rsidR="002F4FE8" w:rsidRPr="0091005D" w:rsidRDefault="002F4FE8" w:rsidP="003A1490">
            <w:pPr>
              <w:spacing w:before="120"/>
            </w:pPr>
            <w:r w:rsidRPr="0091005D">
              <w:rPr>
                <w:b/>
              </w:rPr>
              <w:lastRenderedPageBreak/>
              <w:t>Allergy indicator</w:t>
            </w:r>
            <w:r w:rsidRPr="0091005D">
              <w:t xml:space="preserve">: </w:t>
            </w:r>
          </w:p>
        </w:tc>
        <w:tc>
          <w:tcPr>
            <w:tcW w:w="7398" w:type="dxa"/>
            <w:shd w:val="clear" w:color="auto" w:fill="auto"/>
          </w:tcPr>
          <w:p w:rsidR="002F4FE8" w:rsidRPr="0091005D" w:rsidRDefault="002F4FE8" w:rsidP="00B62C66">
            <w:pPr>
              <w:pStyle w:val="BodyText"/>
            </w:pPr>
            <w:r w:rsidRPr="0091005D">
              <w:t xml:space="preserve">This indicator displays when there has been information entered into the ALLERGY field for the patient. The indicator displays “NO ALLERGY ASSESSMENT” if there is no allergy assessment for the patient. </w:t>
            </w:r>
          </w:p>
        </w:tc>
      </w:tr>
      <w:tr w:rsidR="002F4FE8" w:rsidRPr="0091005D" w:rsidTr="003A1490">
        <w:tc>
          <w:tcPr>
            <w:tcW w:w="2178" w:type="dxa"/>
            <w:shd w:val="clear" w:color="auto" w:fill="auto"/>
          </w:tcPr>
          <w:p w:rsidR="002F4FE8" w:rsidRPr="0091005D" w:rsidRDefault="002F4FE8" w:rsidP="003A1490">
            <w:pPr>
              <w:spacing w:before="120"/>
            </w:pPr>
            <w:r w:rsidRPr="0091005D">
              <w:rPr>
                <w:b/>
              </w:rPr>
              <w:t>Header area</w:t>
            </w:r>
            <w:r w:rsidRPr="0091005D">
              <w:t xml:space="preserve">: </w:t>
            </w:r>
          </w:p>
        </w:tc>
        <w:tc>
          <w:tcPr>
            <w:tcW w:w="7398" w:type="dxa"/>
            <w:shd w:val="clear" w:color="auto" w:fill="auto"/>
          </w:tcPr>
          <w:p w:rsidR="002F4FE8" w:rsidRPr="0091005D" w:rsidRDefault="002F4FE8" w:rsidP="00B62C66">
            <w:pPr>
              <w:pStyle w:val="BodyText"/>
            </w:pPr>
            <w:bookmarkStart w:id="98" w:name="HEADER_LM"/>
            <w:bookmarkEnd w:id="98"/>
            <w:r w:rsidRPr="0091005D">
              <w:t>The header area is a "fixed" (non-scrollable) area tha</w:t>
            </w:r>
            <w:r w:rsidR="00C30FF0">
              <w:t xml:space="preserve">t displays patient information, </w:t>
            </w:r>
            <w:r w:rsidR="00C30FF0" w:rsidRPr="00BA13D3">
              <w:t>including demographic information and Clinical Alerts.</w:t>
            </w:r>
          </w:p>
        </w:tc>
      </w:tr>
      <w:tr w:rsidR="002F4FE8" w:rsidRPr="0091005D" w:rsidTr="003A1490">
        <w:tc>
          <w:tcPr>
            <w:tcW w:w="2178" w:type="dxa"/>
            <w:shd w:val="clear" w:color="auto" w:fill="auto"/>
          </w:tcPr>
          <w:p w:rsidR="002F4FE8" w:rsidRPr="0091005D" w:rsidRDefault="002F4FE8" w:rsidP="003A1490">
            <w:pPr>
              <w:keepNext/>
              <w:spacing w:before="120"/>
            </w:pPr>
            <w:r w:rsidRPr="0091005D">
              <w:rPr>
                <w:b/>
              </w:rPr>
              <w:t>List area</w:t>
            </w:r>
            <w:r w:rsidRPr="0091005D">
              <w:t>:</w:t>
            </w:r>
          </w:p>
        </w:tc>
        <w:tc>
          <w:tcPr>
            <w:tcW w:w="7398" w:type="dxa"/>
            <w:shd w:val="clear" w:color="auto" w:fill="auto"/>
          </w:tcPr>
          <w:p w:rsidR="002F4FE8" w:rsidRPr="0091005D" w:rsidRDefault="002F4FE8" w:rsidP="00B62C66">
            <w:pPr>
              <w:pStyle w:val="BodyText"/>
            </w:pPr>
            <w:r w:rsidRPr="0091005D">
              <w:t xml:space="preserve">(scrolling region) This area scrolls (like the previous version) and displays the information on which action can be taken. </w:t>
            </w:r>
          </w:p>
        </w:tc>
      </w:tr>
      <w:tr w:rsidR="002F4FE8" w:rsidRPr="0091005D" w:rsidTr="003A1490">
        <w:tc>
          <w:tcPr>
            <w:tcW w:w="2178" w:type="dxa"/>
            <w:shd w:val="clear" w:color="auto" w:fill="auto"/>
          </w:tcPr>
          <w:p w:rsidR="002F4FE8" w:rsidRPr="0091005D" w:rsidRDefault="002F4FE8" w:rsidP="003A1490">
            <w:pPr>
              <w:spacing w:before="120"/>
            </w:pPr>
            <w:r w:rsidRPr="0091005D">
              <w:rPr>
                <w:b/>
              </w:rPr>
              <w:t>Message window</w:t>
            </w:r>
            <w:r w:rsidRPr="0091005D">
              <w:t xml:space="preserve">: </w:t>
            </w:r>
          </w:p>
        </w:tc>
        <w:tc>
          <w:tcPr>
            <w:tcW w:w="7398" w:type="dxa"/>
            <w:shd w:val="clear" w:color="auto" w:fill="auto"/>
          </w:tcPr>
          <w:p w:rsidR="002F4FE8" w:rsidRPr="0091005D" w:rsidRDefault="002F4FE8" w:rsidP="00B62C66">
            <w:pPr>
              <w:pStyle w:val="BodyText"/>
            </w:pPr>
            <w:r w:rsidRPr="0091005D">
              <w:t xml:space="preserve">This section displays a plus (+) sign, minus (-) sign, or informational text (i.e., Enter ?? for more actions). If a plus sign is entered at the action prompt, List Manager will </w:t>
            </w:r>
            <w:bookmarkStart w:id="99" w:name="OLE_LINK18"/>
            <w:bookmarkStart w:id="100" w:name="OLE_LINK19"/>
            <w:r w:rsidRPr="0091005D">
              <w:t>"</w:t>
            </w:r>
            <w:bookmarkEnd w:id="99"/>
            <w:bookmarkEnd w:id="100"/>
            <w:r w:rsidRPr="0091005D">
              <w:t xml:space="preserve">jump" forward a page. If a minus sign is displayed and entered at the action prompt, List Manager will "jump" back a screen. The plus and minus signs are only valid actions if they are displayed in the message window. </w:t>
            </w:r>
          </w:p>
        </w:tc>
      </w:tr>
      <w:tr w:rsidR="002F4FE8" w:rsidRPr="0091005D" w:rsidTr="003A1490">
        <w:tc>
          <w:tcPr>
            <w:tcW w:w="2178" w:type="dxa"/>
            <w:shd w:val="clear" w:color="auto" w:fill="auto"/>
          </w:tcPr>
          <w:p w:rsidR="002F4FE8" w:rsidRPr="0091005D" w:rsidRDefault="002F4FE8" w:rsidP="003A1490">
            <w:pPr>
              <w:spacing w:before="120"/>
            </w:pPr>
            <w:r w:rsidRPr="0091005D">
              <w:rPr>
                <w:b/>
              </w:rPr>
              <w:t>Action area</w:t>
            </w:r>
            <w:r w:rsidRPr="0091005D">
              <w:t>:</w:t>
            </w:r>
          </w:p>
        </w:tc>
        <w:tc>
          <w:tcPr>
            <w:tcW w:w="7398" w:type="dxa"/>
            <w:shd w:val="clear" w:color="auto" w:fill="auto"/>
          </w:tcPr>
          <w:p w:rsidR="002F4FE8" w:rsidRPr="0091005D" w:rsidRDefault="002F4FE8" w:rsidP="00B62C66">
            <w:pPr>
              <w:pStyle w:val="BodyText"/>
            </w:pPr>
            <w:r w:rsidRPr="0091005D">
              <w:t xml:space="preserve">A list of actions display in this area of the screen. If a double question mark (??) is entered at the “Select Item(s)” prompt, a “hidden” list of additional actions that are available will be displayed. Outpatient Pharmacy hidden actions are displayed with the letters (OP) next to the action. </w:t>
            </w:r>
          </w:p>
        </w:tc>
      </w:tr>
    </w:tbl>
    <w:p w:rsidR="00825A10" w:rsidRPr="0091005D" w:rsidRDefault="00952EFA" w:rsidP="009130C3">
      <w:pPr>
        <w:rPr>
          <w:rFonts w:eastAsia="MS Mincho" w:cs="Courier New"/>
          <w:color w:val="auto"/>
          <w:szCs w:val="20"/>
        </w:rPr>
      </w:pPr>
      <w:r>
        <w:rPr>
          <w:noProof/>
        </w:rPr>
        <mc:AlternateContent>
          <mc:Choice Requires="wps">
            <w:drawing>
              <wp:anchor distT="0" distB="0" distL="114300" distR="114300" simplePos="0" relativeHeight="251637760" behindDoc="0" locked="0" layoutInCell="1" allowOverlap="1">
                <wp:simplePos x="0" y="0"/>
                <wp:positionH relativeFrom="column">
                  <wp:posOffset>4836795</wp:posOffset>
                </wp:positionH>
                <wp:positionV relativeFrom="paragraph">
                  <wp:posOffset>64135</wp:posOffset>
                </wp:positionV>
                <wp:extent cx="1143000" cy="228600"/>
                <wp:effectExtent l="0" t="0" r="0" b="0"/>
                <wp:wrapNone/>
                <wp:docPr id="6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17F68" w:rsidRPr="00827B08" w:rsidRDefault="00517F68" w:rsidP="009130C3">
                            <w:pPr>
                              <w:rPr>
                                <w:rFonts w:ascii="Arial" w:hAnsi="Arial"/>
                                <w:b/>
                                <w:sz w:val="16"/>
                              </w:rPr>
                            </w:pPr>
                            <w:r w:rsidRPr="00827B08">
                              <w:rPr>
                                <w:rFonts w:ascii="Arial" w:hAnsi="Arial"/>
                                <w:b/>
                                <w:sz w:val="16"/>
                              </w:rPr>
                              <w:t>Allergy Indicator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1" type="#_x0000_t202" style="position:absolute;margin-left:380.85pt;margin-top:5.05pt;width:90pt;height:18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" filled="f" stroked="f">
                <v:textbox>
                  <w:txbxContent>
                    <w:p w:rsidR="00517F68" w:rsidRPr="00827B08" w:rsidRDefault="00517F68" w:rsidP="009130C3">
                      <w:pPr>
                        <w:rPr>
                          <w:rFonts w:ascii="Arial" w:hAnsi="Arial"/>
                          <w:b/>
                          <w:sz w:val="16"/>
                        </w:rPr>
                      </w:pPr>
                      <w:r w:rsidRPr="00827B08">
                        <w:rPr>
                          <w:rFonts w:ascii="Arial" w:hAnsi="Arial"/>
                          <w:b/>
                          <w:sz w:val="16"/>
                        </w:rPr>
                        <w:t>Allergy Indicator</w:t>
                      </w:r>
                    </w:p>
                  </w:txbxContent>
                </v:textbox>
              </v:shape>
            </w:pict>
          </mc:Fallback>
        </mc:AlternateContent>
      </w:r>
      <w:r>
        <w:rPr>
          <w:noProof/>
        </w:rPr>
        <mc:AlternateContent>
          <mc:Choice Requires="wps">
            <w:drawing>
              <wp:anchor distT="0" distB="0" distL="114300" distR="114300" simplePos="0" relativeHeight="251639808" behindDoc="0" locked="0" layoutInCell="1" allowOverlap="1">
                <wp:simplePos x="0" y="0"/>
                <wp:positionH relativeFrom="column">
                  <wp:posOffset>3086100</wp:posOffset>
                </wp:positionH>
                <wp:positionV relativeFrom="paragraph">
                  <wp:posOffset>9525</wp:posOffset>
                </wp:positionV>
                <wp:extent cx="1371600" cy="342900"/>
                <wp:effectExtent l="0" t="0" r="0" b="0"/>
                <wp:wrapNone/>
                <wp:docPr id="66"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17F68" w:rsidRPr="00827B08" w:rsidRDefault="00517F68" w:rsidP="009130C3">
                            <w:pPr>
                              <w:rPr>
                                <w:rFonts w:ascii="Arial" w:hAnsi="Arial" w:cs="Arial"/>
                                <w:b/>
                                <w:sz w:val="16"/>
                                <w:szCs w:val="16"/>
                              </w:rPr>
                            </w:pPr>
                            <w:r w:rsidRPr="00827B08">
                              <w:rPr>
                                <w:rFonts w:ascii="Arial" w:hAnsi="Arial" w:cs="Arial"/>
                                <w:b/>
                                <w:sz w:val="16"/>
                                <w:szCs w:val="16"/>
                              </w:rPr>
                              <w:t>Order Status and CMOP Indicators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2" type="#_x0000_t202" style="position:absolute;margin-left:243pt;margin-top:.75pt;width:108pt;height:27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" stroked="f">
                <v:textbox>
                  <w:txbxContent>
                    <w:p w:rsidR="00517F68" w:rsidRPr="00827B08" w:rsidRDefault="00517F68" w:rsidP="009130C3">
                      <w:pPr>
                        <w:rPr>
                          <w:rFonts w:ascii="Arial" w:hAnsi="Arial" w:cs="Arial"/>
                          <w:b/>
                          <w:sz w:val="16"/>
                          <w:szCs w:val="16"/>
                        </w:rPr>
                      </w:pPr>
                      <w:r w:rsidRPr="00827B08">
                        <w:rPr>
                          <w:rFonts w:ascii="Arial" w:hAnsi="Arial" w:cs="Arial"/>
                          <w:b/>
                          <w:sz w:val="16"/>
                          <w:szCs w:val="16"/>
                        </w:rPr>
                        <w:t>Order Status and CMOP Indicators</w:t>
                      </w:r>
                    </w:p>
                  </w:txbxContent>
                </v:textbox>
              </v:shape>
            </w:pict>
          </mc:Fallback>
        </mc:AlternateContent>
      </w:r>
    </w:p>
    <w:p w:rsidR="00825A10" w:rsidRPr="0091005D" w:rsidRDefault="00645085" w:rsidP="00A17F7F">
      <w:pPr>
        <w:pStyle w:val="Example"/>
      </w:pPr>
      <w:bookmarkStart w:id="101" w:name="p004"/>
      <w:bookmarkEnd w:id="101"/>
      <w:r w:rsidRPr="0091005D">
        <w:t xml:space="preserve">Example: Showing more Indicators and Definitions </w:t>
      </w:r>
      <w:r w:rsidR="00952EFA">
        <w:rPr>
          <w:noProof/>
        </w:rPr>
        <mc:AlternateContent>
          <mc:Choice Requires="wps">
            <w:drawing>
              <wp:anchor distT="0" distB="0" distL="114300" distR="114300" simplePos="0" relativeHeight="251640832" behindDoc="0" locked="0" layoutInCell="1" allowOverlap="1">
                <wp:simplePos x="0" y="0"/>
                <wp:positionH relativeFrom="column">
                  <wp:posOffset>3886200</wp:posOffset>
                </wp:positionH>
                <wp:positionV relativeFrom="paragraph">
                  <wp:posOffset>31750</wp:posOffset>
                </wp:positionV>
                <wp:extent cx="342900" cy="1371600"/>
                <wp:effectExtent l="0" t="0" r="38100" b="38100"/>
                <wp:wrapNone/>
                <wp:docPr id="65"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1371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65DC53" id="Line 10" o:spid="_x0000_s1026" style="position:absolute;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6pt,2.5pt" to="333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">
                <v:stroke endarrow="block"/>
              </v:line>
            </w:pict>
          </mc:Fallback>
        </mc:AlternateContent>
      </w:r>
      <w:r w:rsidR="00952EFA">
        <w:rPr>
          <w:noProof/>
        </w:rPr>
        <mc:AlternateContent>
          <mc:Choice Requires="wps">
            <w:drawing>
              <wp:anchor distT="0" distB="0" distL="114299" distR="114299" simplePos="0" relativeHeight="251638784" behindDoc="0" locked="0" layoutInCell="1" allowOverlap="1">
                <wp:simplePos x="0" y="0"/>
                <wp:positionH relativeFrom="column">
                  <wp:posOffset>5143499</wp:posOffset>
                </wp:positionH>
                <wp:positionV relativeFrom="paragraph">
                  <wp:posOffset>31750</wp:posOffset>
                </wp:positionV>
                <wp:extent cx="0" cy="228600"/>
                <wp:effectExtent l="76200" t="0" r="38100" b="38100"/>
                <wp:wrapNone/>
                <wp:docPr id="64"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BEDBAA" id="Line 8" o:spid="_x0000_s1026" style="position:absolute;z-index:25163878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05pt,2.5pt" to="405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">
                <v:stroke endarrow="block"/>
              </v:line>
            </w:pict>
          </mc:Fallback>
        </mc:AlternateContent>
      </w:r>
    </w:p>
    <w:p w:rsidR="00825A10" w:rsidRPr="0091005D" w:rsidRDefault="00645085" w:rsidP="009130C3">
      <w:pPr>
        <w:pBdr>
          <w:top w:val="single" w:sz="4" w:space="2" w:color="auto"/>
          <w:left w:val="single" w:sz="4" w:space="4" w:color="auto"/>
          <w:bottom w:val="single" w:sz="4" w:space="2" w:color="auto"/>
          <w:right w:val="single" w:sz="4" w:space="4" w:color="auto"/>
        </w:pBdr>
        <w:shd w:val="clear" w:color="auto" w:fill="E6E6E6"/>
        <w:ind w:left="720"/>
        <w:rPr>
          <w:rFonts w:ascii="Courier New" w:eastAsia="MS Mincho" w:hAnsi="Courier New"/>
          <w:iCs/>
          <w:sz w:val="16"/>
          <w:szCs w:val="16"/>
        </w:rPr>
      </w:pPr>
      <w:r w:rsidRPr="0091005D">
        <w:rPr>
          <w:rFonts w:ascii="Courier New" w:eastAsia="MS Mincho" w:hAnsi="Courier New"/>
          <w:bCs/>
          <w:iCs/>
          <w:sz w:val="16"/>
          <w:szCs w:val="16"/>
        </w:rPr>
        <w:t>Medication Profile</w:t>
      </w:r>
      <w:r w:rsidRPr="0091005D">
        <w:rPr>
          <w:rFonts w:ascii="Courier New" w:eastAsia="MS Mincho" w:hAnsi="Courier New"/>
          <w:iCs/>
          <w:sz w:val="16"/>
          <w:szCs w:val="16"/>
        </w:rPr>
        <w:t xml:space="preserve">            May 22, 2006 10:44:56          Page:    1 of    1 </w:t>
      </w:r>
    </w:p>
    <w:p w:rsidR="00825A10" w:rsidRPr="0091005D" w:rsidRDefault="00645085" w:rsidP="009130C3">
      <w:pPr>
        <w:pBdr>
          <w:top w:val="single" w:sz="4" w:space="2" w:color="auto"/>
          <w:left w:val="single" w:sz="4" w:space="4" w:color="auto"/>
          <w:bottom w:val="single" w:sz="4" w:space="2" w:color="auto"/>
          <w:right w:val="single" w:sz="4" w:space="4" w:color="auto"/>
        </w:pBdr>
        <w:shd w:val="clear" w:color="auto" w:fill="E6E6E6"/>
        <w:tabs>
          <w:tab w:val="left" w:pos="8073"/>
        </w:tabs>
        <w:ind w:left="720"/>
        <w:rPr>
          <w:rFonts w:ascii="Courier New" w:eastAsia="MS Mincho" w:hAnsi="Courier New"/>
          <w:iCs/>
          <w:sz w:val="16"/>
          <w:szCs w:val="16"/>
        </w:rPr>
      </w:pPr>
      <w:r w:rsidRPr="0091005D">
        <w:rPr>
          <w:rFonts w:ascii="Courier New" w:eastAsia="MS Mincho" w:hAnsi="Courier New"/>
          <w:iCs/>
          <w:sz w:val="16"/>
          <w:szCs w:val="16"/>
        </w:rPr>
        <w:t>OPPATIENT16,ONE</w:t>
      </w:r>
      <w:r w:rsidRPr="0091005D">
        <w:rPr>
          <w:rFonts w:ascii="Courier New" w:eastAsia="MS Mincho" w:hAnsi="Courier New"/>
          <w:iCs/>
          <w:sz w:val="16"/>
          <w:szCs w:val="16"/>
        </w:rPr>
        <w:tab/>
      </w:r>
      <w:r w:rsidRPr="0091005D">
        <w:rPr>
          <w:rFonts w:ascii="Courier New" w:eastAsia="MS Mincho" w:hAnsi="Courier New"/>
          <w:iCs/>
          <w:color w:val="FFFFFF"/>
          <w:sz w:val="16"/>
          <w:szCs w:val="16"/>
          <w:shd w:val="solid" w:color="auto" w:fill="FFFFFF"/>
        </w:rPr>
        <w:t>&lt;A&gt;</w:t>
      </w:r>
    </w:p>
    <w:p w:rsidR="00825A10" w:rsidRPr="0091005D" w:rsidRDefault="00645085" w:rsidP="009130C3">
      <w:pPr>
        <w:pBdr>
          <w:top w:val="single" w:sz="4" w:space="2" w:color="auto"/>
          <w:left w:val="single" w:sz="4" w:space="4" w:color="auto"/>
          <w:bottom w:val="single" w:sz="4" w:space="2" w:color="auto"/>
          <w:right w:val="single" w:sz="4" w:space="4" w:color="auto"/>
        </w:pBdr>
        <w:shd w:val="clear" w:color="auto" w:fill="E6E6E6"/>
        <w:ind w:left="720"/>
        <w:rPr>
          <w:rFonts w:ascii="Courier New" w:eastAsia="MS Mincho" w:hAnsi="Courier New"/>
          <w:iCs/>
          <w:sz w:val="16"/>
          <w:szCs w:val="16"/>
        </w:rPr>
      </w:pPr>
      <w:r w:rsidRPr="0091005D">
        <w:rPr>
          <w:rFonts w:ascii="Courier New" w:eastAsia="MS Mincho" w:hAnsi="Courier New"/>
          <w:iCs/>
          <w:sz w:val="16"/>
          <w:szCs w:val="16"/>
        </w:rPr>
        <w:t xml:space="preserve">  PID: 000-24-6802                                 Ht(cm): 177.80 (02/08/2004)</w:t>
      </w:r>
    </w:p>
    <w:p w:rsidR="00825A10" w:rsidRPr="0091005D" w:rsidRDefault="00645085" w:rsidP="009130C3">
      <w:pPr>
        <w:pBdr>
          <w:top w:val="single" w:sz="4" w:space="2" w:color="auto"/>
          <w:left w:val="single" w:sz="4" w:space="4" w:color="auto"/>
          <w:bottom w:val="single" w:sz="4" w:space="2" w:color="auto"/>
          <w:right w:val="single" w:sz="4" w:space="4" w:color="auto"/>
        </w:pBdr>
        <w:shd w:val="clear" w:color="auto" w:fill="E6E6E6"/>
        <w:ind w:left="720"/>
        <w:rPr>
          <w:rFonts w:ascii="Courier New" w:eastAsia="MS Mincho" w:hAnsi="Courier New"/>
          <w:iCs/>
          <w:sz w:val="16"/>
          <w:szCs w:val="16"/>
        </w:rPr>
      </w:pPr>
      <w:r w:rsidRPr="0091005D">
        <w:rPr>
          <w:rFonts w:ascii="Courier New" w:eastAsia="MS Mincho" w:hAnsi="Courier New"/>
          <w:iCs/>
          <w:sz w:val="16"/>
          <w:szCs w:val="16"/>
        </w:rPr>
        <w:t xml:space="preserve">  DOB: APR 3,1941 (65)                             Wt(kg): 90.45 (02/08/2004) </w:t>
      </w:r>
    </w:p>
    <w:p w:rsidR="00BB1F6C" w:rsidRPr="0091005D" w:rsidRDefault="00952EFA" w:rsidP="009130C3">
      <w:pPr>
        <w:pBdr>
          <w:top w:val="single" w:sz="4" w:space="2" w:color="auto"/>
          <w:left w:val="single" w:sz="4" w:space="4" w:color="auto"/>
          <w:bottom w:val="single" w:sz="4" w:space="2" w:color="auto"/>
          <w:right w:val="single" w:sz="4" w:space="4" w:color="auto"/>
        </w:pBdr>
        <w:shd w:val="clear" w:color="auto" w:fill="E6E6E6"/>
        <w:ind w:left="720"/>
        <w:rPr>
          <w:rFonts w:ascii="Courier New" w:eastAsia="MS Mincho" w:hAnsi="Courier New"/>
          <w:iCs/>
          <w:sz w:val="16"/>
          <w:szCs w:val="16"/>
        </w:rPr>
      </w:pPr>
      <w:r>
        <w:rPr>
          <w:noProof/>
        </w:rPr>
        <mc:AlternateContent>
          <mc:Choice Requires="wps">
            <w:drawing>
              <wp:anchor distT="0" distB="0" distL="114300" distR="114300" simplePos="0" relativeHeight="251645952" behindDoc="0" locked="0" layoutInCell="1" allowOverlap="1">
                <wp:simplePos x="0" y="0"/>
                <wp:positionH relativeFrom="column">
                  <wp:posOffset>6057900</wp:posOffset>
                </wp:positionH>
                <wp:positionV relativeFrom="paragraph">
                  <wp:posOffset>78740</wp:posOffset>
                </wp:positionV>
                <wp:extent cx="685800" cy="457200"/>
                <wp:effectExtent l="0" t="0" r="0" b="0"/>
                <wp:wrapNone/>
                <wp:docPr id="63"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17F68" w:rsidRPr="00827B08" w:rsidRDefault="00517F68" w:rsidP="009130C3">
                            <w:pPr>
                              <w:rPr>
                                <w:rFonts w:ascii="Arial" w:hAnsi="Arial"/>
                                <w:b/>
                                <w:sz w:val="16"/>
                              </w:rPr>
                            </w:pPr>
                            <w:r w:rsidRPr="00827B08">
                              <w:rPr>
                                <w:rFonts w:ascii="Arial" w:hAnsi="Arial"/>
                                <w:b/>
                                <w:sz w:val="16"/>
                              </w:rPr>
                              <w:t>Return</w:t>
                            </w:r>
                          </w:p>
                          <w:p w:rsidR="00517F68" w:rsidRPr="00827B08" w:rsidRDefault="00517F68" w:rsidP="009130C3">
                            <w:pPr>
                              <w:rPr>
                                <w:rFonts w:ascii="Arial" w:hAnsi="Arial"/>
                                <w:b/>
                                <w:sz w:val="16"/>
                              </w:rPr>
                            </w:pPr>
                            <w:r w:rsidRPr="00827B08">
                              <w:rPr>
                                <w:rFonts w:ascii="Arial" w:hAnsi="Arial"/>
                                <w:b/>
                                <w:sz w:val="16"/>
                              </w:rPr>
                              <w:t>To Stock Indicator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43" type="#_x0000_t202" style="position:absolute;left:0;text-align:left;margin-left:477pt;margin-top:6.2pt;width:54pt;height:36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" stroked="f">
                <v:textbox>
                  <w:txbxContent>
                    <w:p w:rsidR="00517F68" w:rsidRPr="00827B08" w:rsidRDefault="00517F68" w:rsidP="009130C3">
                      <w:pPr>
                        <w:rPr>
                          <w:rFonts w:ascii="Arial" w:hAnsi="Arial"/>
                          <w:b/>
                          <w:sz w:val="16"/>
                        </w:rPr>
                      </w:pPr>
                      <w:r w:rsidRPr="00827B08">
                        <w:rPr>
                          <w:rFonts w:ascii="Arial" w:hAnsi="Arial"/>
                          <w:b/>
                          <w:sz w:val="16"/>
                        </w:rPr>
                        <w:t>Return</w:t>
                      </w:r>
                    </w:p>
                    <w:p w:rsidR="00517F68" w:rsidRPr="00827B08" w:rsidRDefault="00517F68" w:rsidP="009130C3">
                      <w:pPr>
                        <w:rPr>
                          <w:rFonts w:ascii="Arial" w:hAnsi="Arial"/>
                          <w:b/>
                          <w:sz w:val="16"/>
                        </w:rPr>
                      </w:pPr>
                      <w:r w:rsidRPr="00827B08">
                        <w:rPr>
                          <w:rFonts w:ascii="Arial" w:hAnsi="Arial"/>
                          <w:b/>
                          <w:sz w:val="16"/>
                        </w:rPr>
                        <w:t>To Stock Indicator</w:t>
                      </w:r>
                    </w:p>
                  </w:txbxContent>
                </v:textbox>
              </v:shape>
            </w:pict>
          </mc:Fallback>
        </mc:AlternateContent>
      </w:r>
      <w:r w:rsidR="00BB1F6C" w:rsidRPr="0091005D">
        <w:rPr>
          <w:rFonts w:ascii="Courier New" w:eastAsia="MS Mincho" w:hAnsi="Courier New"/>
          <w:iCs/>
          <w:sz w:val="16"/>
          <w:szCs w:val="16"/>
        </w:rPr>
        <w:t xml:space="preserve">  SEX: MALE</w:t>
      </w:r>
    </w:p>
    <w:p w:rsidR="00346571" w:rsidRPr="0091005D" w:rsidRDefault="00346571" w:rsidP="00346571">
      <w:pPr>
        <w:pBdr>
          <w:top w:val="single" w:sz="4" w:space="2" w:color="auto"/>
          <w:left w:val="single" w:sz="4" w:space="4" w:color="auto"/>
          <w:bottom w:val="single" w:sz="4" w:space="2" w:color="auto"/>
          <w:right w:val="single" w:sz="4" w:space="4" w:color="auto"/>
        </w:pBdr>
        <w:shd w:val="clear" w:color="auto" w:fill="E6E6E6"/>
        <w:ind w:left="720"/>
        <w:rPr>
          <w:rFonts w:ascii="Courier New" w:eastAsia="MS Mincho" w:hAnsi="Courier New"/>
          <w:iCs/>
          <w:sz w:val="16"/>
          <w:szCs w:val="16"/>
        </w:rPr>
      </w:pPr>
      <w:r w:rsidRPr="0091005D">
        <w:rPr>
          <w:rFonts w:ascii="Courier New" w:eastAsia="MS Mincho" w:hAnsi="Courier New"/>
          <w:iCs/>
          <w:sz w:val="16"/>
          <w:szCs w:val="16"/>
        </w:rPr>
        <w:t xml:space="preserve"> CrCL: 102.4(est.) (CREAT:1.0mg/dL 10/30/12)     BSA (m2): 2.08  </w:t>
      </w:r>
    </w:p>
    <w:p w:rsidR="00825A10" w:rsidRPr="0091005D" w:rsidRDefault="00645085" w:rsidP="009130C3">
      <w:pPr>
        <w:pBdr>
          <w:top w:val="single" w:sz="4" w:space="2" w:color="auto"/>
          <w:left w:val="single" w:sz="4" w:space="4" w:color="auto"/>
          <w:bottom w:val="single" w:sz="4" w:space="2" w:color="auto"/>
          <w:right w:val="single" w:sz="4" w:space="4" w:color="auto"/>
        </w:pBdr>
        <w:shd w:val="clear" w:color="auto" w:fill="E6E6E6"/>
        <w:ind w:left="720"/>
        <w:rPr>
          <w:rFonts w:ascii="Courier New" w:eastAsia="MS Mincho" w:hAnsi="Courier New"/>
          <w:iCs/>
          <w:sz w:val="16"/>
          <w:szCs w:val="16"/>
        </w:rPr>
      </w:pPr>
      <w:r w:rsidRPr="0091005D">
        <w:rPr>
          <w:rFonts w:ascii="Courier New" w:eastAsia="MS Mincho" w:hAnsi="Courier New"/>
          <w:iCs/>
          <w:sz w:val="16"/>
          <w:szCs w:val="16"/>
        </w:rPr>
        <w:t xml:space="preserve">  </w:t>
      </w:r>
      <w:r w:rsidR="00BB1F6C" w:rsidRPr="0091005D">
        <w:rPr>
          <w:rFonts w:ascii="Courier New" w:eastAsia="MS Mincho" w:hAnsi="Courier New"/>
          <w:iCs/>
          <w:sz w:val="16"/>
          <w:szCs w:val="16"/>
        </w:rPr>
        <w:t xml:space="preserve">         </w:t>
      </w:r>
      <w:r w:rsidRPr="0091005D">
        <w:rPr>
          <w:rFonts w:ascii="Courier New" w:eastAsia="MS Mincho" w:hAnsi="Courier New"/>
          <w:iCs/>
          <w:sz w:val="16"/>
          <w:szCs w:val="16"/>
        </w:rPr>
        <w:t xml:space="preserve">                   Non-VA Meds on File</w:t>
      </w:r>
    </w:p>
    <w:p w:rsidR="00825A10" w:rsidRPr="0091005D" w:rsidRDefault="00952EFA" w:rsidP="009130C3">
      <w:pPr>
        <w:pBdr>
          <w:top w:val="single" w:sz="4" w:space="2" w:color="auto"/>
          <w:left w:val="single" w:sz="4" w:space="4" w:color="auto"/>
          <w:bottom w:val="single" w:sz="4" w:space="2" w:color="auto"/>
          <w:right w:val="single" w:sz="4" w:space="4" w:color="auto"/>
        </w:pBdr>
        <w:shd w:val="clear" w:color="auto" w:fill="E6E6E6"/>
        <w:ind w:left="720"/>
        <w:rPr>
          <w:rFonts w:ascii="Courier New" w:eastAsia="MS Mincho" w:hAnsi="Courier New"/>
          <w:iCs/>
          <w:sz w:val="16"/>
          <w:szCs w:val="16"/>
        </w:rPr>
      </w:pPr>
      <w:r>
        <w:rPr>
          <w:noProof/>
        </w:rPr>
        <mc:AlternateContent>
          <mc:Choice Requires="wps">
            <w:drawing>
              <wp:anchor distT="0" distB="0" distL="114300" distR="114300" simplePos="0" relativeHeight="251641856" behindDoc="0" locked="0" layoutInCell="1" allowOverlap="1">
                <wp:simplePos x="0" y="0"/>
                <wp:positionH relativeFrom="column">
                  <wp:posOffset>-457200</wp:posOffset>
                </wp:positionH>
                <wp:positionV relativeFrom="paragraph">
                  <wp:posOffset>100330</wp:posOffset>
                </wp:positionV>
                <wp:extent cx="685800" cy="342900"/>
                <wp:effectExtent l="0" t="0" r="0" b="0"/>
                <wp:wrapNone/>
                <wp:docPr id="6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17F68" w:rsidRPr="00827B08" w:rsidRDefault="00517F68" w:rsidP="009130C3">
                            <w:pPr>
                              <w:rPr>
                                <w:sz w:val="16"/>
                              </w:rPr>
                            </w:pPr>
                            <w:r>
                              <w:rPr>
                                <w:rFonts w:ascii="Arial" w:hAnsi="Arial"/>
                                <w:b/>
                                <w:sz w:val="16"/>
                              </w:rPr>
                              <w:t xml:space="preserve">Copay </w:t>
                            </w:r>
                            <w:r w:rsidRPr="00827B08">
                              <w:rPr>
                                <w:rFonts w:ascii="Arial" w:hAnsi="Arial"/>
                                <w:b/>
                                <w:sz w:val="16"/>
                              </w:rPr>
                              <w:t>Indicator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44" type="#_x0000_t202" style="position:absolute;left:0;text-align:left;margin-left:-36pt;margin-top:7.9pt;width:54pt;height:27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" stroked="f">
                <v:textbox>
                  <w:txbxContent>
                    <w:p w:rsidR="00517F68" w:rsidRPr="00827B08" w:rsidRDefault="00517F68" w:rsidP="009130C3">
                      <w:pPr>
                        <w:rPr>
                          <w:sz w:val="16"/>
                        </w:rPr>
                      </w:pPr>
                      <w:r>
                        <w:rPr>
                          <w:rFonts w:ascii="Arial" w:hAnsi="Arial"/>
                          <w:b/>
                          <w:sz w:val="16"/>
                        </w:rPr>
                        <w:t xml:space="preserve">Copay </w:t>
                      </w:r>
                      <w:r w:rsidRPr="00827B08">
                        <w:rPr>
                          <w:rFonts w:ascii="Arial" w:hAnsi="Arial"/>
                          <w:b/>
                          <w:sz w:val="16"/>
                        </w:rPr>
                        <w:t>Indicator</w:t>
                      </w:r>
                    </w:p>
                  </w:txbxContent>
                </v:textbox>
              </v:shape>
            </w:pict>
          </mc:Fallback>
        </mc:AlternateContent>
      </w:r>
      <w:r w:rsidR="00645085" w:rsidRPr="0091005D">
        <w:rPr>
          <w:rFonts w:ascii="Courier New" w:eastAsia="MS Mincho" w:hAnsi="Courier New"/>
          <w:iCs/>
          <w:sz w:val="16"/>
          <w:szCs w:val="16"/>
        </w:rPr>
        <w:t xml:space="preserve">                             Last entry on 01/13/01</w:t>
      </w:r>
    </w:p>
    <w:p w:rsidR="00825A10" w:rsidRPr="0091005D" w:rsidRDefault="00952EFA" w:rsidP="009130C3">
      <w:pPr>
        <w:pBdr>
          <w:top w:val="single" w:sz="4" w:space="2" w:color="auto"/>
          <w:left w:val="single" w:sz="4" w:space="4" w:color="auto"/>
          <w:bottom w:val="single" w:sz="4" w:space="2" w:color="auto"/>
          <w:right w:val="single" w:sz="4" w:space="4" w:color="auto"/>
        </w:pBdr>
        <w:shd w:val="clear" w:color="auto" w:fill="E6E6E6"/>
        <w:ind w:left="720"/>
        <w:rPr>
          <w:rFonts w:ascii="Courier New" w:eastAsia="MS Mincho" w:hAnsi="Courier New"/>
          <w:iCs/>
          <w:sz w:val="16"/>
          <w:szCs w:val="16"/>
        </w:rPr>
      </w:pPr>
      <w:r>
        <w:rPr>
          <w:noProof/>
        </w:rPr>
        <mc:AlternateContent>
          <mc:Choice Requires="wps">
            <w:drawing>
              <wp:anchor distT="0" distB="0" distL="114299" distR="114299" simplePos="0" relativeHeight="251648000" behindDoc="0" locked="0" layoutInCell="1" allowOverlap="1">
                <wp:simplePos x="0" y="0"/>
                <wp:positionH relativeFrom="column">
                  <wp:posOffset>6400799</wp:posOffset>
                </wp:positionH>
                <wp:positionV relativeFrom="paragraph">
                  <wp:posOffset>85090</wp:posOffset>
                </wp:positionV>
                <wp:extent cx="0" cy="685800"/>
                <wp:effectExtent l="0" t="0" r="19050" b="0"/>
                <wp:wrapNone/>
                <wp:docPr id="61"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685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37596F" id="Line 17" o:spid="_x0000_s1026" style="position:absolute;flip:y;z-index:2516480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7in,6.7pt" to="7in,6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"/>
            </w:pict>
          </mc:Fallback>
        </mc:AlternateContent>
      </w:r>
      <w:r w:rsidR="00645085" w:rsidRPr="0091005D">
        <w:rPr>
          <w:rFonts w:ascii="Courier New" w:eastAsia="MS Mincho" w:hAnsi="Courier New"/>
          <w:iCs/>
          <w:sz w:val="16"/>
          <w:szCs w:val="16"/>
        </w:rPr>
        <w:t xml:space="preserve">                                                           ISSUE  LAST REF DAY</w:t>
      </w:r>
    </w:p>
    <w:p w:rsidR="00825A10" w:rsidRPr="0091005D" w:rsidRDefault="00645085" w:rsidP="009130C3">
      <w:pPr>
        <w:pBdr>
          <w:top w:val="single" w:sz="4" w:space="2" w:color="auto"/>
          <w:left w:val="single" w:sz="4" w:space="4" w:color="auto"/>
          <w:bottom w:val="single" w:sz="4" w:space="2" w:color="auto"/>
          <w:right w:val="single" w:sz="4" w:space="4" w:color="auto"/>
        </w:pBdr>
        <w:shd w:val="clear" w:color="auto" w:fill="E6E6E6"/>
        <w:ind w:left="720"/>
        <w:rPr>
          <w:rFonts w:ascii="Courier New" w:eastAsia="MS Mincho" w:hAnsi="Courier New"/>
          <w:iCs/>
          <w:sz w:val="16"/>
          <w:szCs w:val="16"/>
        </w:rPr>
      </w:pPr>
      <w:r w:rsidRPr="0091005D">
        <w:rPr>
          <w:rFonts w:ascii="Courier New" w:eastAsia="MS Mincho" w:hAnsi="Courier New"/>
          <w:iCs/>
          <w:sz w:val="16"/>
          <w:szCs w:val="16"/>
        </w:rPr>
        <w:t xml:space="preserve"> #  RX #         DRUG                              QTY ST   DATE  FILL REM SUP</w:t>
      </w:r>
    </w:p>
    <w:p w:rsidR="00825A10" w:rsidRPr="0091005D" w:rsidRDefault="00952EFA" w:rsidP="009130C3">
      <w:pPr>
        <w:pBdr>
          <w:top w:val="single" w:sz="4" w:space="2" w:color="auto"/>
          <w:left w:val="single" w:sz="4" w:space="4" w:color="auto"/>
          <w:bottom w:val="single" w:sz="4" w:space="2" w:color="auto"/>
          <w:right w:val="single" w:sz="4" w:space="4" w:color="auto"/>
        </w:pBdr>
        <w:shd w:val="clear" w:color="auto" w:fill="E6E6E6"/>
        <w:ind w:left="720"/>
        <w:rPr>
          <w:rFonts w:ascii="Courier New" w:eastAsia="MS Mincho" w:hAnsi="Courier New"/>
          <w:iCs/>
          <w:sz w:val="16"/>
          <w:szCs w:val="16"/>
        </w:rPr>
      </w:pPr>
      <w:r>
        <w:rPr>
          <w:noProof/>
        </w:rPr>
        <mc:AlternateContent>
          <mc:Choice Requires="wps">
            <w:drawing>
              <wp:anchor distT="0" distB="0" distL="114299" distR="114299" simplePos="0" relativeHeight="251644928" behindDoc="0" locked="0" layoutInCell="1" allowOverlap="1">
                <wp:simplePos x="0" y="0"/>
                <wp:positionH relativeFrom="column">
                  <wp:posOffset>-1</wp:posOffset>
                </wp:positionH>
                <wp:positionV relativeFrom="paragraph">
                  <wp:posOffset>39370</wp:posOffset>
                </wp:positionV>
                <wp:extent cx="0" cy="114300"/>
                <wp:effectExtent l="0" t="0" r="19050" b="0"/>
                <wp:wrapNone/>
                <wp:docPr id="60"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5D814F" id="Line 14" o:spid="_x0000_s1026" style="position:absolute;flip:y;z-index:25164492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0,3.1pt" to="0,1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"/>
            </w:pict>
          </mc:Fallback>
        </mc:AlternateContent>
      </w:r>
      <w:r w:rsidR="00645085" w:rsidRPr="0091005D">
        <w:rPr>
          <w:rFonts w:ascii="Courier New" w:eastAsia="MS Mincho" w:hAnsi="Courier New"/>
          <w:iCs/>
          <w:sz w:val="16"/>
          <w:szCs w:val="16"/>
        </w:rPr>
        <w:t xml:space="preserve">                                                                               </w:t>
      </w:r>
    </w:p>
    <w:p w:rsidR="00825A10" w:rsidRPr="0091005D" w:rsidRDefault="00952EFA" w:rsidP="009130C3">
      <w:pPr>
        <w:pBdr>
          <w:top w:val="single" w:sz="4" w:space="2" w:color="auto"/>
          <w:left w:val="single" w:sz="4" w:space="4" w:color="auto"/>
          <w:bottom w:val="single" w:sz="4" w:space="2" w:color="auto"/>
          <w:right w:val="single" w:sz="4" w:space="4" w:color="auto"/>
        </w:pBdr>
        <w:shd w:val="clear" w:color="auto" w:fill="E6E6E6"/>
        <w:ind w:left="720"/>
        <w:rPr>
          <w:rFonts w:ascii="Courier New" w:eastAsia="MS Mincho" w:hAnsi="Courier New"/>
          <w:iCs/>
          <w:sz w:val="16"/>
          <w:szCs w:val="16"/>
        </w:rPr>
      </w:pPr>
      <w:r>
        <w:rPr>
          <w:noProof/>
        </w:rPr>
        <mc:AlternateContent>
          <mc:Choice Requires="wps">
            <w:drawing>
              <wp:anchor distT="4294967295" distB="4294967295" distL="114300" distR="114300" simplePos="0" relativeHeight="251643904" behindDoc="0" locked="0" layoutInCell="1" allowOverlap="1">
                <wp:simplePos x="0" y="0"/>
                <wp:positionH relativeFrom="column">
                  <wp:posOffset>0</wp:posOffset>
                </wp:positionH>
                <wp:positionV relativeFrom="paragraph">
                  <wp:posOffset>24129</wp:posOffset>
                </wp:positionV>
                <wp:extent cx="1143000" cy="0"/>
                <wp:effectExtent l="0" t="0" r="0" b="0"/>
                <wp:wrapNone/>
                <wp:docPr id="59"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200A6A" id="Line 13" o:spid="_x0000_s1026" style="position:absolute;flip:x;z-index:2516439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1.9pt" to="90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"/>
            </w:pict>
          </mc:Fallback>
        </mc:AlternateContent>
      </w:r>
      <w:r>
        <w:rPr>
          <w:noProof/>
        </w:rPr>
        <mc:AlternateContent>
          <mc:Choice Requires="wps">
            <w:drawing>
              <wp:anchor distT="0" distB="0" distL="114299" distR="114299" simplePos="0" relativeHeight="251642880" behindDoc="0" locked="0" layoutInCell="1" allowOverlap="1">
                <wp:simplePos x="0" y="0"/>
                <wp:positionH relativeFrom="column">
                  <wp:posOffset>1142999</wp:posOffset>
                </wp:positionH>
                <wp:positionV relativeFrom="paragraph">
                  <wp:posOffset>24130</wp:posOffset>
                </wp:positionV>
                <wp:extent cx="0" cy="228600"/>
                <wp:effectExtent l="76200" t="0" r="38100" b="38100"/>
                <wp:wrapNone/>
                <wp:docPr id="58"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B439A7" id="Line 12" o:spid="_x0000_s1026" style="position:absolute;z-index:25164288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90pt,1.9pt" to="90pt,1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">
                <v:stroke endarrow="block"/>
              </v:line>
            </w:pict>
          </mc:Fallback>
        </mc:AlternateContent>
      </w:r>
      <w:r w:rsidR="00645085" w:rsidRPr="0091005D">
        <w:rPr>
          <w:rFonts w:ascii="Courier New" w:eastAsia="MS Mincho" w:hAnsi="Courier New"/>
          <w:iCs/>
          <w:sz w:val="16"/>
          <w:szCs w:val="16"/>
        </w:rPr>
        <w:t>------------------------------------ACTIVE----------------------------------</w:t>
      </w:r>
    </w:p>
    <w:p w:rsidR="00825A10" w:rsidRPr="0091005D" w:rsidRDefault="00645085" w:rsidP="009130C3">
      <w:pPr>
        <w:pBdr>
          <w:top w:val="single" w:sz="4" w:space="2" w:color="auto"/>
          <w:left w:val="single" w:sz="4" w:space="4" w:color="auto"/>
          <w:bottom w:val="single" w:sz="4" w:space="2" w:color="auto"/>
          <w:right w:val="single" w:sz="4" w:space="4" w:color="auto"/>
        </w:pBdr>
        <w:shd w:val="clear" w:color="auto" w:fill="E6E6E6"/>
        <w:ind w:left="720"/>
        <w:rPr>
          <w:rFonts w:ascii="Courier New" w:eastAsia="MS Mincho" w:hAnsi="Courier New"/>
          <w:iCs/>
          <w:sz w:val="16"/>
          <w:szCs w:val="16"/>
        </w:rPr>
      </w:pPr>
      <w:r w:rsidRPr="0091005D">
        <w:rPr>
          <w:rFonts w:ascii="Courier New" w:eastAsia="MS Mincho" w:hAnsi="Courier New"/>
          <w:iCs/>
          <w:sz w:val="16"/>
          <w:szCs w:val="16"/>
        </w:rPr>
        <w:t xml:space="preserve"> 1 503902        ACETAMINOPHEN 500MG TAB            60 AT 05-22 05-22   3  30</w:t>
      </w:r>
    </w:p>
    <w:p w:rsidR="00825A10" w:rsidRPr="0091005D" w:rsidRDefault="00952EFA" w:rsidP="009130C3">
      <w:pPr>
        <w:pBdr>
          <w:top w:val="single" w:sz="4" w:space="2" w:color="auto"/>
          <w:left w:val="single" w:sz="4" w:space="4" w:color="auto"/>
          <w:bottom w:val="single" w:sz="4" w:space="2" w:color="auto"/>
          <w:right w:val="single" w:sz="4" w:space="4" w:color="auto"/>
        </w:pBdr>
        <w:shd w:val="clear" w:color="auto" w:fill="E6E6E6"/>
        <w:ind w:left="720"/>
        <w:rPr>
          <w:rFonts w:ascii="Courier New" w:eastAsia="MS Mincho" w:hAnsi="Courier New"/>
          <w:iCs/>
          <w:sz w:val="16"/>
          <w:szCs w:val="16"/>
        </w:rPr>
      </w:pPr>
      <w:r>
        <w:rPr>
          <w:noProof/>
        </w:rPr>
        <mc:AlternateContent>
          <mc:Choice Requires="wps">
            <w:drawing>
              <wp:anchor distT="0" distB="0" distL="114300" distR="114300" simplePos="0" relativeHeight="251649024" behindDoc="0" locked="0" layoutInCell="1" allowOverlap="1">
                <wp:simplePos x="0" y="0"/>
                <wp:positionH relativeFrom="column">
                  <wp:posOffset>-457200</wp:posOffset>
                </wp:positionH>
                <wp:positionV relativeFrom="paragraph">
                  <wp:posOffset>66675</wp:posOffset>
                </wp:positionV>
                <wp:extent cx="800100" cy="342900"/>
                <wp:effectExtent l="0" t="0" r="0" b="0"/>
                <wp:wrapNone/>
                <wp:docPr id="57"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17F68" w:rsidRDefault="00517F68" w:rsidP="009130C3">
                            <w:pPr>
                              <w:pStyle w:val="BodyText3"/>
                              <w:rPr>
                                <w:rFonts w:ascii="Arial" w:hAnsi="Arial" w:cs="Arial"/>
                                <w:bCs/>
                              </w:rPr>
                            </w:pPr>
                            <w:r>
                              <w:rPr>
                                <w:rFonts w:ascii="Arial" w:hAnsi="Arial" w:cs="Arial"/>
                              </w:rPr>
                              <w:t xml:space="preserve">ePharmacy </w:t>
                            </w:r>
                            <w:r>
                              <w:rPr>
                                <w:rFonts w:ascii="Arial" w:hAnsi="Arial" w:cs="Arial"/>
                                <w:bCs/>
                              </w:rPr>
                              <w:t>Indicator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45" type="#_x0000_t202" style="position:absolute;left:0;text-align:left;margin-left:-36pt;margin-top:5.25pt;width:63pt;height:27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" stroked="f">
                <v:textbox>
                  <w:txbxContent>
                    <w:p w:rsidR="00517F68" w:rsidRDefault="00517F68" w:rsidP="009130C3">
                      <w:pPr>
                        <w:pStyle w:val="BodyText3"/>
                        <w:rPr>
                          <w:rFonts w:ascii="Arial" w:hAnsi="Arial" w:cs="Arial"/>
                          <w:bCs/>
                        </w:rPr>
                      </w:pPr>
                      <w:r>
                        <w:rPr>
                          <w:rFonts w:ascii="Arial" w:hAnsi="Arial" w:cs="Arial"/>
                        </w:rPr>
                        <w:t xml:space="preserve">ePharmacy </w:t>
                      </w:r>
                      <w:r>
                        <w:rPr>
                          <w:rFonts w:ascii="Arial" w:hAnsi="Arial" w:cs="Arial"/>
                          <w:bCs/>
                        </w:rPr>
                        <w:t>Indicator</w:t>
                      </w:r>
                    </w:p>
                  </w:txbxContent>
                </v:textbox>
              </v:shape>
            </w:pict>
          </mc:Fallback>
        </mc:AlternateContent>
      </w:r>
      <w:r w:rsidR="00645085" w:rsidRPr="0091005D">
        <w:rPr>
          <w:rFonts w:ascii="Courier New" w:eastAsia="MS Mincho" w:hAnsi="Courier New"/>
          <w:iCs/>
          <w:sz w:val="16"/>
          <w:szCs w:val="16"/>
        </w:rPr>
        <w:t xml:space="preserve"> 2 503886$       DIGOXIN (LANOXIN) 0.2MG CAP        60 A&gt; 05-07 05-07   5  30</w:t>
      </w:r>
    </w:p>
    <w:p w:rsidR="00825A10" w:rsidRPr="0091005D" w:rsidRDefault="00952EFA" w:rsidP="009130C3">
      <w:pPr>
        <w:pBdr>
          <w:top w:val="single" w:sz="4" w:space="2" w:color="auto"/>
          <w:left w:val="single" w:sz="4" w:space="4" w:color="auto"/>
          <w:bottom w:val="single" w:sz="4" w:space="2" w:color="auto"/>
          <w:right w:val="single" w:sz="4" w:space="4" w:color="auto"/>
        </w:pBdr>
        <w:shd w:val="pct10" w:color="auto" w:fill="auto"/>
        <w:autoSpaceDE w:val="0"/>
        <w:autoSpaceDN w:val="0"/>
        <w:adjustRightInd w:val="0"/>
        <w:ind w:left="720"/>
        <w:rPr>
          <w:rFonts w:ascii="Courier New" w:hAnsi="Courier New" w:cs="Courier New"/>
          <w:color w:val="auto"/>
          <w:sz w:val="16"/>
          <w:szCs w:val="16"/>
        </w:rPr>
      </w:pPr>
      <w:r>
        <w:rPr>
          <w:noProof/>
        </w:rPr>
        <mc:AlternateContent>
          <mc:Choice Requires="wps">
            <w:drawing>
              <wp:anchor distT="4294967295" distB="4294967295" distL="114300" distR="114300" simplePos="0" relativeHeight="251646976" behindDoc="0" locked="0" layoutInCell="1" allowOverlap="1">
                <wp:simplePos x="0" y="0"/>
                <wp:positionH relativeFrom="column">
                  <wp:posOffset>5257800</wp:posOffset>
                </wp:positionH>
                <wp:positionV relativeFrom="paragraph">
                  <wp:posOffset>92709</wp:posOffset>
                </wp:positionV>
                <wp:extent cx="1143000" cy="0"/>
                <wp:effectExtent l="38100" t="76200" r="0" b="76200"/>
                <wp:wrapNone/>
                <wp:docPr id="56"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983C39" id="Line 16" o:spid="_x0000_s1026" style="position:absolute;flip:x;z-index:2516469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14pt,7.3pt" to="7in,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">
                <v:stroke endarrow="block"/>
              </v:line>
            </w:pict>
          </mc:Fallback>
        </mc:AlternateContent>
      </w:r>
      <w:r w:rsidR="00645085" w:rsidRPr="0091005D">
        <w:rPr>
          <w:rFonts w:ascii="Courier New" w:hAnsi="Courier New" w:cs="Courier New"/>
          <w:color w:val="auto"/>
          <w:sz w:val="16"/>
          <w:szCs w:val="16"/>
        </w:rPr>
        <w:t xml:space="preserve"> 3 503871$       HISTOPLASMIN 1ML                    1 A  03-14 03-14R  5  30</w:t>
      </w:r>
    </w:p>
    <w:p w:rsidR="00825A10" w:rsidRPr="0091005D" w:rsidRDefault="00645085" w:rsidP="009130C3">
      <w:pPr>
        <w:pBdr>
          <w:top w:val="single" w:sz="4" w:space="2" w:color="auto"/>
          <w:left w:val="single" w:sz="4" w:space="4" w:color="auto"/>
          <w:bottom w:val="single" w:sz="4" w:space="2" w:color="auto"/>
          <w:right w:val="single" w:sz="4" w:space="4" w:color="auto"/>
        </w:pBdr>
        <w:shd w:val="pct10" w:color="auto" w:fill="auto"/>
        <w:autoSpaceDE w:val="0"/>
        <w:autoSpaceDN w:val="0"/>
        <w:adjustRightInd w:val="0"/>
        <w:ind w:left="720"/>
        <w:rPr>
          <w:rFonts w:ascii="Courier New" w:hAnsi="Courier New" w:cs="Courier New"/>
          <w:color w:val="auto"/>
          <w:sz w:val="16"/>
          <w:szCs w:val="16"/>
        </w:rPr>
      </w:pPr>
      <w:r w:rsidRPr="0091005D">
        <w:rPr>
          <w:rFonts w:ascii="Courier New" w:hAnsi="Courier New" w:cs="Courier New"/>
          <w:color w:val="auto"/>
          <w:sz w:val="16"/>
          <w:szCs w:val="16"/>
        </w:rPr>
        <w:t xml:space="preserve"> 4 100002042$e   NALBUPHINE HCL INJ 10MG/ML          1 A  03-14 03-14   5  30</w:t>
      </w:r>
    </w:p>
    <w:p w:rsidR="00825A10" w:rsidRPr="0091005D" w:rsidRDefault="00952EFA" w:rsidP="009130C3">
      <w:pPr>
        <w:pBdr>
          <w:top w:val="single" w:sz="4" w:space="2" w:color="auto"/>
          <w:left w:val="single" w:sz="4" w:space="4" w:color="auto"/>
          <w:bottom w:val="single" w:sz="4" w:space="2" w:color="auto"/>
          <w:right w:val="single" w:sz="4" w:space="4" w:color="auto"/>
        </w:pBdr>
        <w:shd w:val="pct10" w:color="auto" w:fill="auto"/>
        <w:autoSpaceDE w:val="0"/>
        <w:autoSpaceDN w:val="0"/>
        <w:adjustRightInd w:val="0"/>
        <w:ind w:left="720"/>
        <w:rPr>
          <w:rFonts w:ascii="Courier New" w:hAnsi="Courier New" w:cs="Courier New"/>
          <w:color w:val="auto"/>
          <w:sz w:val="16"/>
          <w:szCs w:val="16"/>
        </w:rPr>
      </w:pPr>
      <w:r>
        <w:rPr>
          <w:noProof/>
        </w:rPr>
        <mc:AlternateContent>
          <mc:Choice Requires="wpg">
            <w:drawing>
              <wp:anchor distT="0" distB="0" distL="114300" distR="114300" simplePos="0" relativeHeight="251651072" behindDoc="0" locked="0" layoutInCell="1" allowOverlap="1">
                <wp:simplePos x="0" y="0"/>
                <wp:positionH relativeFrom="column">
                  <wp:posOffset>0</wp:posOffset>
                </wp:positionH>
                <wp:positionV relativeFrom="paragraph">
                  <wp:posOffset>20955</wp:posOffset>
                </wp:positionV>
                <wp:extent cx="1371600" cy="228600"/>
                <wp:effectExtent l="0" t="38100" r="57150" b="0"/>
                <wp:wrapNone/>
                <wp:docPr id="53"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1600" cy="228600"/>
                          <a:chOff x="1440" y="9000"/>
                          <a:chExt cx="2160" cy="360"/>
                        </a:xfrm>
                      </wpg:grpSpPr>
                      <wps:wsp>
                        <wps:cNvPr id="54" name="Line 21"/>
                        <wps:cNvCnPr/>
                        <wps:spPr bwMode="auto">
                          <a:xfrm>
                            <a:off x="1440" y="9360"/>
                            <a:ext cx="2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5" name="Line 22"/>
                        <wps:cNvCnPr/>
                        <wps:spPr bwMode="auto">
                          <a:xfrm flipV="1">
                            <a:off x="3600" y="9000"/>
                            <a:ext cx="0" cy="3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174FD69" id="Group 20" o:spid="_x0000_s1026" style="position:absolute;margin-left:0;margin-top:1.65pt;width:108pt;height:18pt;z-index:251651072" coordorigin="1440,9000" coordsize="216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">
                <v:line id="Line 21" o:spid="_x0000_s1027" style="position:absolute;visibility:visible;mso-wrap-style:square" from="1440,9360" to="3600,93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"/>
                <v:line id="Line 22" o:spid="_x0000_s1028" style="position:absolute;flip:y;visibility:visible;mso-wrap-style:square" from="3600,9000" to="3600,93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">
                  <v:stroke endarrow="block"/>
                </v:line>
              </v:group>
            </w:pict>
          </mc:Fallback>
        </mc:AlternateContent>
      </w:r>
      <w:r>
        <w:rPr>
          <w:noProof/>
        </w:rPr>
        <mc:AlternateContent>
          <mc:Choice Requires="wps">
            <w:drawing>
              <wp:anchor distT="0" distB="0" distL="114299" distR="114299" simplePos="0" relativeHeight="251650048" behindDoc="0" locked="0" layoutInCell="1" allowOverlap="1">
                <wp:simplePos x="0" y="0"/>
                <wp:positionH relativeFrom="column">
                  <wp:posOffset>-1</wp:posOffset>
                </wp:positionH>
                <wp:positionV relativeFrom="paragraph">
                  <wp:posOffset>20955</wp:posOffset>
                </wp:positionV>
                <wp:extent cx="0" cy="228600"/>
                <wp:effectExtent l="0" t="0" r="19050" b="0"/>
                <wp:wrapNone/>
                <wp:docPr id="52"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4010AA" id="Line 19" o:spid="_x0000_s1026" style="position:absolute;z-index:25165004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0,1.65pt" to="0,1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"/>
            </w:pict>
          </mc:Fallback>
        </mc:AlternateContent>
      </w:r>
      <w:r w:rsidR="00645085" w:rsidRPr="0091005D">
        <w:rPr>
          <w:rFonts w:ascii="Courier New" w:hAnsi="Courier New" w:cs="Courier New"/>
          <w:color w:val="auto"/>
          <w:sz w:val="16"/>
          <w:szCs w:val="16"/>
        </w:rPr>
        <w:t xml:space="preserve"> 5 100002040$    SALICYLIC ACID 40% OINT (OZ)        1 S  03-14 03-17   5  30</w:t>
      </w:r>
    </w:p>
    <w:p w:rsidR="00825A10" w:rsidRPr="0091005D" w:rsidRDefault="00645085" w:rsidP="009130C3">
      <w:pPr>
        <w:pBdr>
          <w:top w:val="single" w:sz="4" w:space="2" w:color="auto"/>
          <w:left w:val="single" w:sz="4" w:space="4" w:color="auto"/>
          <w:bottom w:val="single" w:sz="4" w:space="2" w:color="auto"/>
          <w:right w:val="single" w:sz="4" w:space="4" w:color="auto"/>
        </w:pBdr>
        <w:shd w:val="clear" w:color="auto" w:fill="E6E6E6"/>
        <w:ind w:left="720"/>
        <w:rPr>
          <w:rFonts w:ascii="Courier New" w:eastAsia="MS Mincho" w:hAnsi="Courier New"/>
          <w:iCs/>
          <w:sz w:val="16"/>
          <w:szCs w:val="16"/>
        </w:rPr>
      </w:pPr>
      <w:r w:rsidRPr="0091005D">
        <w:rPr>
          <w:rFonts w:ascii="Courier New" w:eastAsia="MS Mincho" w:hAnsi="Courier New"/>
          <w:iCs/>
          <w:sz w:val="16"/>
          <w:szCs w:val="16"/>
        </w:rPr>
        <w:t>---------------------------------DISCONTINUED----------------------------------</w:t>
      </w:r>
    </w:p>
    <w:p w:rsidR="00825A10" w:rsidRPr="0091005D" w:rsidRDefault="00645085" w:rsidP="009130C3">
      <w:pPr>
        <w:pBdr>
          <w:top w:val="single" w:sz="4" w:space="2" w:color="auto"/>
          <w:left w:val="single" w:sz="4" w:space="4" w:color="auto"/>
          <w:bottom w:val="single" w:sz="4" w:space="2" w:color="auto"/>
          <w:right w:val="single" w:sz="4" w:space="4" w:color="auto"/>
        </w:pBdr>
        <w:shd w:val="clear" w:color="auto" w:fill="E6E6E6"/>
        <w:ind w:left="720"/>
        <w:rPr>
          <w:rFonts w:ascii="Courier New" w:eastAsia="MS Mincho" w:hAnsi="Courier New"/>
          <w:iCs/>
          <w:sz w:val="16"/>
          <w:szCs w:val="16"/>
        </w:rPr>
      </w:pPr>
      <w:r w:rsidRPr="0091005D">
        <w:rPr>
          <w:rFonts w:ascii="Courier New" w:eastAsia="MS Mincho" w:hAnsi="Courier New"/>
          <w:iCs/>
          <w:sz w:val="16"/>
          <w:szCs w:val="16"/>
        </w:rPr>
        <w:t xml:space="preserve"> 6 503881        BACLOFEN 10MG TABS                 30 DC 04-07 05-01   2  30</w:t>
      </w:r>
    </w:p>
    <w:p w:rsidR="00825A10" w:rsidRPr="0091005D" w:rsidRDefault="00645085" w:rsidP="009130C3">
      <w:pPr>
        <w:pBdr>
          <w:top w:val="single" w:sz="4" w:space="2" w:color="auto"/>
          <w:left w:val="single" w:sz="4" w:space="4" w:color="auto"/>
          <w:bottom w:val="single" w:sz="4" w:space="2" w:color="auto"/>
          <w:right w:val="single" w:sz="4" w:space="4" w:color="auto"/>
        </w:pBdr>
        <w:shd w:val="pct10" w:color="auto" w:fill="auto"/>
        <w:autoSpaceDE w:val="0"/>
        <w:autoSpaceDN w:val="0"/>
        <w:adjustRightInd w:val="0"/>
        <w:ind w:left="720"/>
        <w:rPr>
          <w:rFonts w:ascii="Courier New" w:hAnsi="Courier New" w:cs="Courier New"/>
          <w:color w:val="auto"/>
          <w:sz w:val="16"/>
          <w:szCs w:val="16"/>
        </w:rPr>
      </w:pPr>
      <w:r w:rsidRPr="0091005D">
        <w:rPr>
          <w:rFonts w:ascii="Courier New" w:hAnsi="Courier New" w:cs="Courier New"/>
          <w:color w:val="auto"/>
          <w:sz w:val="16"/>
          <w:szCs w:val="16"/>
        </w:rPr>
        <w:t xml:space="preserve"> 7 100002020A$   TIMOLOL 0.25% OPTH SOL 10ML         1 DE 02-03 02-03   5  30</w:t>
      </w:r>
    </w:p>
    <w:p w:rsidR="00E5052F" w:rsidRPr="0091005D" w:rsidRDefault="00645085">
      <w:pPr>
        <w:pBdr>
          <w:top w:val="single" w:sz="4" w:space="2" w:color="auto"/>
          <w:left w:val="single" w:sz="4" w:space="4" w:color="auto"/>
          <w:bottom w:val="single" w:sz="4" w:space="2" w:color="auto"/>
          <w:right w:val="single" w:sz="4" w:space="4" w:color="auto"/>
        </w:pBdr>
        <w:shd w:val="clear" w:color="auto" w:fill="E6E6E6"/>
        <w:ind w:left="720"/>
        <w:rPr>
          <w:rFonts w:ascii="Courier New" w:eastAsia="MS Mincho" w:hAnsi="Courier New"/>
          <w:iCs/>
          <w:sz w:val="16"/>
          <w:szCs w:val="16"/>
        </w:rPr>
      </w:pPr>
      <w:r w:rsidRPr="0091005D">
        <w:rPr>
          <w:rFonts w:ascii="Courier New" w:eastAsia="MS Mincho" w:hAnsi="Courier New"/>
          <w:iCs/>
          <w:sz w:val="16"/>
          <w:szCs w:val="16"/>
        </w:rPr>
        <w:t xml:space="preserve"> 8 10000205      HALOPERIDOL 20MG TAB                1 DF 02-03 02-03   5  30</w:t>
      </w:r>
    </w:p>
    <w:p w:rsidR="00E5052F" w:rsidRPr="0091005D" w:rsidRDefault="00645085">
      <w:pPr>
        <w:pBdr>
          <w:top w:val="single" w:sz="4" w:space="2" w:color="auto"/>
          <w:left w:val="single" w:sz="4" w:space="4" w:color="auto"/>
          <w:bottom w:val="single" w:sz="4" w:space="2" w:color="auto"/>
          <w:right w:val="single" w:sz="4" w:space="4" w:color="auto"/>
        </w:pBdr>
        <w:shd w:val="clear" w:color="auto" w:fill="E6E6E6"/>
        <w:ind w:left="720"/>
        <w:rPr>
          <w:rFonts w:ascii="Courier New" w:eastAsia="MS Mincho" w:hAnsi="Courier New"/>
          <w:iCs/>
          <w:sz w:val="16"/>
          <w:szCs w:val="16"/>
        </w:rPr>
      </w:pPr>
      <w:r w:rsidRPr="0091005D">
        <w:rPr>
          <w:rFonts w:ascii="Courier New" w:eastAsia="MS Mincho" w:hAnsi="Courier New"/>
          <w:iCs/>
          <w:sz w:val="16"/>
          <w:szCs w:val="16"/>
        </w:rPr>
        <w:t xml:space="preserve"> 9 8201954       BILAFUMIN .05 MG CAP                1 DP 01-03 03-03   5  30</w:t>
      </w:r>
    </w:p>
    <w:p w:rsidR="00E5052F" w:rsidRPr="0091005D" w:rsidRDefault="00645085">
      <w:pPr>
        <w:pBdr>
          <w:top w:val="single" w:sz="4" w:space="2" w:color="auto"/>
          <w:left w:val="single" w:sz="4" w:space="4" w:color="auto"/>
          <w:bottom w:val="single" w:sz="4" w:space="2" w:color="auto"/>
          <w:right w:val="single" w:sz="4" w:space="4" w:color="auto"/>
        </w:pBdr>
        <w:shd w:val="clear" w:color="auto" w:fill="E6E6E6"/>
        <w:ind w:left="720"/>
        <w:rPr>
          <w:rFonts w:ascii="Courier New" w:eastAsia="MS Mincho" w:hAnsi="Courier New"/>
          <w:iCs/>
          <w:sz w:val="16"/>
          <w:szCs w:val="16"/>
        </w:rPr>
      </w:pPr>
      <w:r w:rsidRPr="0091005D">
        <w:rPr>
          <w:rFonts w:ascii="Courier New" w:eastAsia="MS Mincho" w:hAnsi="Courier New"/>
          <w:iCs/>
          <w:sz w:val="16"/>
          <w:szCs w:val="16"/>
        </w:rPr>
        <w:t>10 6041972       RONINPENSATE 15MG SA TAB            1 DD 03-03 04-03   5  30</w:t>
      </w:r>
    </w:p>
    <w:p w:rsidR="00E5052F" w:rsidRPr="0091005D" w:rsidRDefault="00645085">
      <w:pPr>
        <w:pBdr>
          <w:top w:val="single" w:sz="4" w:space="2" w:color="auto"/>
          <w:left w:val="single" w:sz="4" w:space="4" w:color="auto"/>
          <w:bottom w:val="single" w:sz="4" w:space="2" w:color="auto"/>
          <w:right w:val="single" w:sz="4" w:space="4" w:color="auto"/>
        </w:pBdr>
        <w:shd w:val="clear" w:color="auto" w:fill="E6E6E6"/>
        <w:ind w:left="720"/>
        <w:rPr>
          <w:rFonts w:ascii="Courier New" w:eastAsia="MS Mincho" w:hAnsi="Courier New"/>
          <w:iCs/>
          <w:sz w:val="16"/>
          <w:szCs w:val="16"/>
        </w:rPr>
      </w:pPr>
      <w:r w:rsidRPr="0091005D">
        <w:rPr>
          <w:rFonts w:ascii="Courier New" w:eastAsia="MS Mincho" w:hAnsi="Courier New"/>
          <w:iCs/>
          <w:sz w:val="16"/>
          <w:szCs w:val="16"/>
        </w:rPr>
        <w:t>11 3012001       PRESTANUS 1% SOL                    1 DA 02-03 02-03   5  30</w:t>
      </w:r>
    </w:p>
    <w:p w:rsidR="00E5052F" w:rsidRPr="0091005D" w:rsidRDefault="00645085">
      <w:pPr>
        <w:pBdr>
          <w:top w:val="single" w:sz="4" w:space="2" w:color="auto"/>
          <w:left w:val="single" w:sz="4" w:space="4" w:color="auto"/>
          <w:bottom w:val="single" w:sz="4" w:space="2" w:color="auto"/>
          <w:right w:val="single" w:sz="4" w:space="4" w:color="auto"/>
        </w:pBdr>
        <w:shd w:val="clear" w:color="auto" w:fill="E6E6E6"/>
        <w:ind w:left="720"/>
        <w:rPr>
          <w:rFonts w:ascii="Courier New" w:eastAsia="MS Mincho" w:hAnsi="Courier New"/>
          <w:iCs/>
          <w:sz w:val="16"/>
          <w:szCs w:val="16"/>
        </w:rPr>
      </w:pPr>
      <w:r w:rsidRPr="0091005D">
        <w:rPr>
          <w:rFonts w:ascii="Courier New" w:eastAsia="MS Mincho" w:hAnsi="Courier New"/>
          <w:iCs/>
          <w:sz w:val="16"/>
          <w:szCs w:val="16"/>
        </w:rPr>
        <w:t xml:space="preserve">                       </w:t>
      </w:r>
      <w:r w:rsidRPr="0091005D">
        <w:rPr>
          <w:rFonts w:ascii="Courier New" w:eastAsia="MS Mincho" w:hAnsi="Courier New"/>
          <w:iCs/>
          <w:sz w:val="16"/>
          <w:szCs w:val="16"/>
        </w:rPr>
        <w:tab/>
      </w:r>
    </w:p>
    <w:p w:rsidR="00E5052F" w:rsidRPr="0091005D" w:rsidRDefault="00645085">
      <w:pPr>
        <w:pBdr>
          <w:top w:val="single" w:sz="4" w:space="2" w:color="auto"/>
          <w:left w:val="single" w:sz="4" w:space="4" w:color="auto"/>
          <w:bottom w:val="single" w:sz="4" w:space="2" w:color="auto"/>
          <w:right w:val="single" w:sz="4" w:space="4" w:color="auto"/>
        </w:pBdr>
        <w:shd w:val="clear" w:color="auto" w:fill="E6E6E6"/>
        <w:ind w:left="720"/>
        <w:rPr>
          <w:rFonts w:ascii="Courier New" w:eastAsia="MS Mincho" w:hAnsi="Courier New"/>
          <w:iCs/>
          <w:sz w:val="16"/>
          <w:szCs w:val="16"/>
        </w:rPr>
      </w:pPr>
      <w:r w:rsidRPr="0091005D">
        <w:rPr>
          <w:rFonts w:ascii="Courier New" w:eastAsia="MS Mincho" w:hAnsi="Courier New"/>
          <w:iCs/>
          <w:sz w:val="16"/>
          <w:szCs w:val="16"/>
        </w:rPr>
        <w:t>--------------------------------------HOLD-------------------------------------</w:t>
      </w:r>
    </w:p>
    <w:p w:rsidR="00E5052F" w:rsidRPr="0091005D" w:rsidRDefault="00952EFA">
      <w:pPr>
        <w:pBdr>
          <w:top w:val="single" w:sz="4" w:space="2" w:color="auto"/>
          <w:left w:val="single" w:sz="4" w:space="4" w:color="auto"/>
          <w:bottom w:val="single" w:sz="4" w:space="2" w:color="auto"/>
          <w:right w:val="single" w:sz="4" w:space="4" w:color="auto"/>
        </w:pBdr>
        <w:shd w:val="clear" w:color="auto" w:fill="E6E6E6"/>
        <w:ind w:left="720"/>
        <w:rPr>
          <w:rFonts w:ascii="Courier New" w:eastAsia="MS Mincho" w:hAnsi="Courier New"/>
          <w:iCs/>
          <w:sz w:val="16"/>
          <w:szCs w:val="16"/>
        </w:rPr>
      </w:pPr>
      <w:r>
        <w:rPr>
          <w:noProof/>
        </w:rPr>
        <mc:AlternateContent>
          <mc:Choice Requires="wps">
            <w:drawing>
              <wp:anchor distT="0" distB="0" distL="114300" distR="114300" simplePos="0" relativeHeight="251656192" behindDoc="0" locked="0" layoutInCell="1" allowOverlap="1">
                <wp:simplePos x="0" y="0"/>
                <wp:positionH relativeFrom="column">
                  <wp:posOffset>-462915</wp:posOffset>
                </wp:positionH>
                <wp:positionV relativeFrom="paragraph">
                  <wp:posOffset>73025</wp:posOffset>
                </wp:positionV>
                <wp:extent cx="685800" cy="342900"/>
                <wp:effectExtent l="0" t="0" r="0" b="0"/>
                <wp:wrapNone/>
                <wp:docPr id="51"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17F68" w:rsidRDefault="00517F68" w:rsidP="002F6E47">
                            <w:pPr>
                              <w:pStyle w:val="BodyText3"/>
                              <w:spacing w:after="0"/>
                              <w:rPr>
                                <w:rFonts w:ascii="Arial" w:hAnsi="Arial" w:cs="Arial"/>
                                <w:bCs/>
                                <w:szCs w:val="24"/>
                              </w:rPr>
                            </w:pPr>
                            <w:r>
                              <w:rPr>
                                <w:rFonts w:ascii="Arial" w:hAnsi="Arial" w:cs="Arial"/>
                                <w:bCs/>
                                <w:szCs w:val="24"/>
                              </w:rPr>
                              <w:t>Pending Orders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 o:spid="_x0000_s1046" type="#_x0000_t202" style="position:absolute;left:0;text-align:left;margin-left:-36.45pt;margin-top:5.75pt;width:54pt;height:27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" stroked="f">
                <v:textbox>
                  <w:txbxContent>
                    <w:p w:rsidR="00517F68" w:rsidRDefault="00517F68" w:rsidP="002F6E47">
                      <w:pPr>
                        <w:pStyle w:val="BodyText3"/>
                        <w:spacing w:after="0"/>
                        <w:rPr>
                          <w:rFonts w:ascii="Arial" w:hAnsi="Arial" w:cs="Arial"/>
                          <w:bCs/>
                          <w:szCs w:val="24"/>
                        </w:rPr>
                      </w:pPr>
                      <w:r>
                        <w:rPr>
                          <w:rFonts w:ascii="Arial" w:hAnsi="Arial" w:cs="Arial"/>
                          <w:bCs/>
                          <w:szCs w:val="24"/>
                        </w:rPr>
                        <w:t>Pending Orders</w:t>
                      </w:r>
                    </w:p>
                  </w:txbxContent>
                </v:textbox>
              </v:shape>
            </w:pict>
          </mc:Fallback>
        </mc:AlternateContent>
      </w:r>
      <w:r w:rsidR="00645085" w:rsidRPr="0091005D">
        <w:rPr>
          <w:rFonts w:ascii="Courier New" w:eastAsia="MS Mincho" w:hAnsi="Courier New"/>
          <w:iCs/>
          <w:sz w:val="16"/>
          <w:szCs w:val="16"/>
        </w:rPr>
        <w:t>12 8251996       VONITRATE CAL 325MG EC TAB          1 HP 02-03 02-03   5  30</w:t>
      </w:r>
    </w:p>
    <w:p w:rsidR="00825A10" w:rsidRPr="0091005D" w:rsidRDefault="00645085" w:rsidP="009130C3">
      <w:pPr>
        <w:pBdr>
          <w:top w:val="single" w:sz="4" w:space="2" w:color="auto"/>
          <w:left w:val="single" w:sz="4" w:space="4" w:color="auto"/>
          <w:bottom w:val="single" w:sz="4" w:space="2" w:color="auto"/>
          <w:right w:val="single" w:sz="4" w:space="4" w:color="auto"/>
        </w:pBdr>
        <w:shd w:val="pct10" w:color="auto" w:fill="auto"/>
        <w:autoSpaceDE w:val="0"/>
        <w:autoSpaceDN w:val="0"/>
        <w:adjustRightInd w:val="0"/>
        <w:ind w:left="720"/>
        <w:rPr>
          <w:rFonts w:ascii="Courier New" w:hAnsi="Courier New" w:cs="Courier New"/>
          <w:color w:val="auto"/>
          <w:sz w:val="16"/>
          <w:szCs w:val="16"/>
        </w:rPr>
      </w:pPr>
      <w:r w:rsidRPr="0091005D">
        <w:rPr>
          <w:rFonts w:ascii="Courier New" w:hAnsi="Courier New" w:cs="Courier New"/>
          <w:color w:val="auto"/>
          <w:sz w:val="16"/>
          <w:szCs w:val="16"/>
        </w:rPr>
        <w:t>13 100001942     ABDOMINAL PAD 7 1/2 X 8  STERILE    1 H  09-28 09-28   5  30</w:t>
      </w:r>
    </w:p>
    <w:p w:rsidR="00825A10" w:rsidRPr="0091005D" w:rsidRDefault="00952EFA" w:rsidP="009130C3">
      <w:pPr>
        <w:pBdr>
          <w:top w:val="single" w:sz="4" w:space="2" w:color="auto"/>
          <w:left w:val="single" w:sz="4" w:space="4" w:color="auto"/>
          <w:bottom w:val="single" w:sz="4" w:space="2" w:color="auto"/>
          <w:right w:val="single" w:sz="4" w:space="4" w:color="auto"/>
        </w:pBdr>
        <w:shd w:val="pct10" w:color="auto" w:fill="auto"/>
        <w:autoSpaceDE w:val="0"/>
        <w:autoSpaceDN w:val="0"/>
        <w:adjustRightInd w:val="0"/>
        <w:ind w:left="720"/>
        <w:rPr>
          <w:rFonts w:ascii="Courier New" w:hAnsi="Courier New" w:cs="Courier New"/>
          <w:color w:val="auto"/>
          <w:sz w:val="16"/>
          <w:szCs w:val="16"/>
        </w:rPr>
      </w:pPr>
      <w:r>
        <w:rPr>
          <w:noProof/>
        </w:rPr>
        <mc:AlternateContent>
          <mc:Choice Requires="wps">
            <w:drawing>
              <wp:anchor distT="0" distB="0" distL="114299" distR="114299" simplePos="0" relativeHeight="251662336" behindDoc="0" locked="0" layoutInCell="1" allowOverlap="1">
                <wp:simplePos x="0" y="0"/>
                <wp:positionH relativeFrom="column">
                  <wp:posOffset>-31116</wp:posOffset>
                </wp:positionH>
                <wp:positionV relativeFrom="paragraph">
                  <wp:posOffset>109220</wp:posOffset>
                </wp:positionV>
                <wp:extent cx="0" cy="114300"/>
                <wp:effectExtent l="0" t="0" r="19050" b="0"/>
                <wp:wrapNone/>
                <wp:docPr id="50"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1FF981" id="Line 45" o:spid="_x0000_s1026" style="position:absolute;flip:y;z-index:25166233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45pt,8.6pt" to="-2.45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"/>
            </w:pict>
          </mc:Fallback>
        </mc:AlternateContent>
      </w:r>
      <w:r w:rsidR="00645085" w:rsidRPr="0091005D">
        <w:rPr>
          <w:rFonts w:ascii="Courier New" w:hAnsi="Courier New" w:cs="Courier New"/>
          <w:color w:val="auto"/>
          <w:sz w:val="16"/>
          <w:szCs w:val="16"/>
        </w:rPr>
        <w:t xml:space="preserve"> </w:t>
      </w:r>
    </w:p>
    <w:p w:rsidR="00825A10" w:rsidRPr="0091005D" w:rsidRDefault="00952EFA" w:rsidP="009130C3">
      <w:pPr>
        <w:pBdr>
          <w:top w:val="single" w:sz="4" w:space="2" w:color="auto"/>
          <w:left w:val="single" w:sz="4" w:space="4" w:color="auto"/>
          <w:bottom w:val="single" w:sz="4" w:space="2" w:color="auto"/>
          <w:right w:val="single" w:sz="4" w:space="4" w:color="auto"/>
        </w:pBdr>
        <w:shd w:val="pct10" w:color="auto" w:fill="auto"/>
        <w:autoSpaceDE w:val="0"/>
        <w:autoSpaceDN w:val="0"/>
        <w:adjustRightInd w:val="0"/>
        <w:ind w:left="720"/>
        <w:rPr>
          <w:rFonts w:ascii="Courier New" w:hAnsi="Courier New" w:cs="Courier New"/>
          <w:color w:val="auto"/>
          <w:sz w:val="16"/>
          <w:szCs w:val="16"/>
        </w:rPr>
      </w:pPr>
      <w:r>
        <w:rPr>
          <w:noProof/>
        </w:rPr>
        <mc:AlternateContent>
          <mc:Choice Requires="wps">
            <w:drawing>
              <wp:anchor distT="4294967295" distB="4294967295" distL="114300" distR="114300" simplePos="0" relativeHeight="251663360" behindDoc="0" locked="0" layoutInCell="1" allowOverlap="1">
                <wp:simplePos x="0" y="0"/>
                <wp:positionH relativeFrom="column">
                  <wp:posOffset>9525</wp:posOffset>
                </wp:positionH>
                <wp:positionV relativeFrom="paragraph">
                  <wp:posOffset>583564</wp:posOffset>
                </wp:positionV>
                <wp:extent cx="342900" cy="0"/>
                <wp:effectExtent l="0" t="76200" r="0" b="76200"/>
                <wp:wrapNone/>
                <wp:docPr id="49"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429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17EFE9" id="Line 46" o:spid="_x0000_s1026" style="position:absolute;flip:y;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5pt,45.95pt" to="27.75pt,4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">
                <v:stroke endarrow="block"/>
              </v:line>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-457200</wp:posOffset>
                </wp:positionH>
                <wp:positionV relativeFrom="paragraph">
                  <wp:posOffset>235585</wp:posOffset>
                </wp:positionV>
                <wp:extent cx="685800" cy="342900"/>
                <wp:effectExtent l="0" t="0" r="0" b="0"/>
                <wp:wrapNone/>
                <wp:docPr id="48"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17F68" w:rsidRDefault="00517F68" w:rsidP="002F6E47">
                            <w:pPr>
                              <w:pStyle w:val="BodyText3"/>
                              <w:spacing w:after="0"/>
                              <w:rPr>
                                <w:rFonts w:ascii="Arial" w:hAnsi="Arial" w:cs="Arial"/>
                                <w:bCs/>
                                <w:szCs w:val="24"/>
                              </w:rPr>
                            </w:pPr>
                            <w:r w:rsidRPr="00F32C0D">
                              <w:rPr>
                                <w:rFonts w:ascii="Arial" w:hAnsi="Arial" w:cs="Arial"/>
                                <w:bCs/>
                                <w:szCs w:val="24"/>
                              </w:rPr>
                              <w:t>Flagged Order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2" o:spid="_x0000_s1047" type="#_x0000_t202" style="position:absolute;left:0;text-align:left;margin-left:-36pt;margin-top:18.55pt;width:54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" stroked="f">
                <v:textbox>
                  <w:txbxContent>
                    <w:p w:rsidR="00517F68" w:rsidRDefault="00517F68" w:rsidP="002F6E47">
                      <w:pPr>
                        <w:pStyle w:val="BodyText3"/>
                        <w:spacing w:after="0"/>
                        <w:rPr>
                          <w:rFonts w:ascii="Arial" w:hAnsi="Arial" w:cs="Arial"/>
                          <w:bCs/>
                          <w:szCs w:val="24"/>
                        </w:rPr>
                      </w:pPr>
                      <w:r w:rsidRPr="00F32C0D">
                        <w:rPr>
                          <w:rFonts w:ascii="Arial" w:hAnsi="Arial" w:cs="Arial"/>
                          <w:bCs/>
                          <w:szCs w:val="24"/>
                        </w:rPr>
                        <w:t>Flagged Order</w:t>
                      </w:r>
                    </w:p>
                  </w:txbxContent>
                </v:textbox>
              </v:shape>
            </w:pict>
          </mc:Fallback>
        </mc:AlternateContent>
      </w:r>
      <w:r>
        <w:rPr>
          <w:noProof/>
        </w:rPr>
        <mc:AlternateContent>
          <mc:Choice Requires="wps">
            <w:drawing>
              <wp:anchor distT="0" distB="0" distL="114299" distR="114299" simplePos="0" relativeHeight="251660288" behindDoc="0" locked="0" layoutInCell="1" allowOverlap="1">
                <wp:simplePos x="0" y="0"/>
                <wp:positionH relativeFrom="column">
                  <wp:posOffset>479424</wp:posOffset>
                </wp:positionH>
                <wp:positionV relativeFrom="paragraph">
                  <wp:posOffset>113030</wp:posOffset>
                </wp:positionV>
                <wp:extent cx="0" cy="228600"/>
                <wp:effectExtent l="76200" t="0" r="38100" b="38100"/>
                <wp:wrapNone/>
                <wp:docPr id="47" name="Lin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426D9D" id="Line 43" o:spid="_x0000_s1026" style="position:absolute;z-index:2516602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7.75pt,8.9pt" to="37.75pt,2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">
                <v:stroke endarrow="block"/>
              </v:line>
            </w:pict>
          </mc:Fallback>
        </mc:AlternateContent>
      </w:r>
      <w:r>
        <w:rPr>
          <w:noProof/>
        </w:rPr>
        <mc:AlternateContent>
          <mc:Choice Requires="wps">
            <w:drawing>
              <wp:anchor distT="4294967295" distB="4294967295" distL="114300" distR="114300" simplePos="0" relativeHeight="251661312" behindDoc="0" locked="0" layoutInCell="1" allowOverlap="1">
                <wp:simplePos x="0" y="0"/>
                <wp:positionH relativeFrom="column">
                  <wp:posOffset>-28575</wp:posOffset>
                </wp:positionH>
                <wp:positionV relativeFrom="paragraph">
                  <wp:posOffset>103504</wp:posOffset>
                </wp:positionV>
                <wp:extent cx="505460" cy="0"/>
                <wp:effectExtent l="0" t="0" r="0" b="0"/>
                <wp:wrapNone/>
                <wp:docPr id="46"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054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0E0DC6" id="Line 44" o:spid="_x0000_s1026" style="position:absolute;flip:x;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25pt,8.15pt" to="37.55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"/>
            </w:pict>
          </mc:Fallback>
        </mc:AlternateContent>
      </w:r>
      <w:r w:rsidR="00645085" w:rsidRPr="0091005D">
        <w:rPr>
          <w:rFonts w:ascii="Courier New" w:hAnsi="Courier New" w:cs="Courier New"/>
          <w:color w:val="auto"/>
          <w:sz w:val="16"/>
          <w:szCs w:val="16"/>
        </w:rPr>
        <w:t>----------------------------------NON-VERIFIED---------------------------------</w:t>
      </w:r>
    </w:p>
    <w:p w:rsidR="00825A10" w:rsidRPr="0091005D" w:rsidRDefault="00645085" w:rsidP="009130C3">
      <w:pPr>
        <w:pBdr>
          <w:top w:val="single" w:sz="4" w:space="2" w:color="auto"/>
          <w:left w:val="single" w:sz="4" w:space="4" w:color="auto"/>
          <w:bottom w:val="single" w:sz="4" w:space="2" w:color="auto"/>
          <w:right w:val="single" w:sz="4" w:space="4" w:color="auto"/>
        </w:pBdr>
        <w:shd w:val="pct10" w:color="auto" w:fill="auto"/>
        <w:autoSpaceDE w:val="0"/>
        <w:autoSpaceDN w:val="0"/>
        <w:adjustRightInd w:val="0"/>
        <w:ind w:left="720"/>
        <w:rPr>
          <w:rFonts w:ascii="Courier New" w:hAnsi="Courier New" w:cs="Courier New"/>
          <w:color w:val="auto"/>
          <w:sz w:val="16"/>
          <w:szCs w:val="16"/>
        </w:rPr>
      </w:pPr>
      <w:r w:rsidRPr="0091005D">
        <w:rPr>
          <w:rFonts w:ascii="Courier New" w:hAnsi="Courier New" w:cs="Courier New"/>
          <w:color w:val="auto"/>
          <w:sz w:val="16"/>
          <w:szCs w:val="16"/>
        </w:rPr>
        <w:t xml:space="preserve"> 14 100002039$    BACLOFEN 10MG TABS                 30 N  03-14 03-14   5  30</w:t>
      </w:r>
    </w:p>
    <w:p w:rsidR="00825A10" w:rsidRPr="0091005D" w:rsidRDefault="00645085" w:rsidP="009130C3">
      <w:pPr>
        <w:pBdr>
          <w:top w:val="single" w:sz="4" w:space="2" w:color="auto"/>
          <w:left w:val="single" w:sz="4" w:space="4" w:color="auto"/>
          <w:bottom w:val="single" w:sz="4" w:space="2" w:color="auto"/>
          <w:right w:val="single" w:sz="4" w:space="4" w:color="auto"/>
        </w:pBdr>
        <w:shd w:val="clear" w:color="auto" w:fill="E6E6E6"/>
        <w:ind w:left="720"/>
        <w:rPr>
          <w:rFonts w:ascii="Courier New" w:eastAsia="MS Mincho" w:hAnsi="Courier New"/>
          <w:iCs/>
          <w:sz w:val="16"/>
          <w:szCs w:val="16"/>
        </w:rPr>
      </w:pPr>
      <w:r w:rsidRPr="0091005D">
        <w:rPr>
          <w:rFonts w:ascii="Courier New" w:eastAsia="MS Mincho" w:hAnsi="Courier New"/>
          <w:iCs/>
          <w:sz w:val="16"/>
          <w:szCs w:val="16"/>
        </w:rPr>
        <w:t>------------------------------------PENDING------------------------------------</w:t>
      </w:r>
    </w:p>
    <w:p w:rsidR="00825A10" w:rsidRPr="0091005D" w:rsidRDefault="00952EFA" w:rsidP="002F6E47">
      <w:pPr>
        <w:pStyle w:val="Manual-screencaptures"/>
        <w:pBdr>
          <w:top w:val="single" w:sz="4" w:space="2" w:color="auto"/>
          <w:left w:val="single" w:sz="4" w:space="4" w:color="auto"/>
          <w:bottom w:val="single" w:sz="4" w:space="2" w:color="auto"/>
          <w:right w:val="single" w:sz="4" w:space="4" w:color="auto"/>
        </w:pBdr>
        <w:rPr>
          <w:sz w:val="16"/>
          <w:szCs w:val="16"/>
        </w:rPr>
      </w:pPr>
      <w:r>
        <w:rPr>
          <w:noProof/>
        </w:rPr>
        <mc:AlternateContent>
          <mc:Choice Requires="wps">
            <w:drawing>
              <wp:anchor distT="0" distB="0" distL="114299" distR="114299" simplePos="0" relativeHeight="251664384" behindDoc="0" locked="0" layoutInCell="1" allowOverlap="1">
                <wp:simplePos x="0" y="0"/>
                <wp:positionH relativeFrom="column">
                  <wp:posOffset>9524</wp:posOffset>
                </wp:positionH>
                <wp:positionV relativeFrom="paragraph">
                  <wp:posOffset>75565</wp:posOffset>
                </wp:positionV>
                <wp:extent cx="0" cy="114300"/>
                <wp:effectExtent l="0" t="0" r="19050" b="0"/>
                <wp:wrapNone/>
                <wp:docPr id="45" name="Lin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C75D44" id="Line 47" o:spid="_x0000_s1026" style="position:absolute;flip:y;z-index:25166438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75pt,5.95pt" to=".75pt,1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"/>
            </w:pict>
          </mc:Fallback>
        </mc:AlternateContent>
      </w:r>
      <w:r w:rsidR="00645085" w:rsidRPr="0091005D">
        <w:rPr>
          <w:iCs w:val="0"/>
          <w:sz w:val="16"/>
          <w:szCs w:val="16"/>
        </w:rPr>
        <w:t xml:space="preserve">15 AMPICILLIN 250MG CAP                   QTY: 40       ISDT: 05-29  REF:  0 </w:t>
      </w:r>
    </w:p>
    <w:p w:rsidR="00825A10" w:rsidRPr="0091005D" w:rsidRDefault="00645085" w:rsidP="002F6E47">
      <w:pPr>
        <w:pStyle w:val="Manual-screencaptures"/>
        <w:pBdr>
          <w:top w:val="single" w:sz="4" w:space="2" w:color="auto"/>
          <w:left w:val="single" w:sz="4" w:space="4" w:color="auto"/>
          <w:bottom w:val="single" w:sz="4" w:space="2" w:color="auto"/>
          <w:right w:val="single" w:sz="4" w:space="4" w:color="auto"/>
        </w:pBdr>
        <w:rPr>
          <w:sz w:val="16"/>
          <w:szCs w:val="16"/>
        </w:rPr>
      </w:pPr>
      <w:r w:rsidRPr="0091005D">
        <w:rPr>
          <w:color w:val="FFFFFF"/>
          <w:sz w:val="16"/>
          <w:szCs w:val="16"/>
          <w:shd w:val="clear" w:color="000000" w:fill="000000"/>
        </w:rPr>
        <w:lastRenderedPageBreak/>
        <w:t>16</w:t>
      </w:r>
      <w:r w:rsidRPr="0091005D">
        <w:rPr>
          <w:sz w:val="16"/>
          <w:szCs w:val="16"/>
        </w:rPr>
        <w:t xml:space="preserve"> SIMETHICONE 40MG TAB</w:t>
      </w:r>
      <w:r w:rsidRPr="0091005D">
        <w:rPr>
          <w:sz w:val="16"/>
          <w:szCs w:val="16"/>
        </w:rPr>
        <w:tab/>
      </w:r>
      <w:r w:rsidRPr="0091005D">
        <w:rPr>
          <w:sz w:val="16"/>
          <w:szCs w:val="16"/>
        </w:rPr>
        <w:tab/>
      </w:r>
      <w:r w:rsidRPr="0091005D">
        <w:rPr>
          <w:sz w:val="16"/>
          <w:szCs w:val="16"/>
        </w:rPr>
        <w:tab/>
        <w:t xml:space="preserve">  QTY: 30</w:t>
      </w:r>
      <w:r w:rsidRPr="0091005D">
        <w:rPr>
          <w:sz w:val="16"/>
          <w:szCs w:val="16"/>
        </w:rPr>
        <w:tab/>
        <w:t xml:space="preserve">   ISDT: 05-30  REF:  3</w:t>
      </w:r>
    </w:p>
    <w:p w:rsidR="00825A10" w:rsidRPr="0091005D" w:rsidRDefault="00952EFA" w:rsidP="009130C3">
      <w:pPr>
        <w:pBdr>
          <w:top w:val="single" w:sz="4" w:space="2" w:color="auto"/>
          <w:left w:val="single" w:sz="4" w:space="4" w:color="auto"/>
          <w:bottom w:val="single" w:sz="4" w:space="2" w:color="auto"/>
          <w:right w:val="single" w:sz="4" w:space="4" w:color="auto"/>
        </w:pBdr>
        <w:shd w:val="clear" w:color="auto" w:fill="E6E6E6"/>
        <w:ind w:left="720"/>
        <w:rPr>
          <w:rFonts w:ascii="Courier New" w:eastAsia="MS Mincho" w:hAnsi="Courier New"/>
          <w:iCs/>
          <w:sz w:val="16"/>
          <w:szCs w:val="16"/>
        </w:rPr>
      </w:pPr>
      <w:r>
        <w:rPr>
          <w:noProof/>
        </w:rPr>
        <mc:AlternateContent>
          <mc:Choice Requires="wps">
            <w:drawing>
              <wp:anchor distT="0" distB="0" distL="114300" distR="114300" simplePos="0" relativeHeight="251657216" behindDoc="0" locked="0" layoutInCell="1" allowOverlap="1">
                <wp:simplePos x="0" y="0"/>
                <wp:positionH relativeFrom="column">
                  <wp:posOffset>-447675</wp:posOffset>
                </wp:positionH>
                <wp:positionV relativeFrom="paragraph">
                  <wp:posOffset>5715</wp:posOffset>
                </wp:positionV>
                <wp:extent cx="571500" cy="457200"/>
                <wp:effectExtent l="0" t="0" r="0" b="0"/>
                <wp:wrapNone/>
                <wp:docPr id="44"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17F68" w:rsidRDefault="00517F68" w:rsidP="002F6E47">
                            <w:pPr>
                              <w:rPr>
                                <w:rFonts w:ascii="Arial" w:hAnsi="Arial" w:cs="Arial"/>
                                <w:b/>
                                <w:bCs/>
                                <w:sz w:val="16"/>
                              </w:rPr>
                            </w:pPr>
                            <w:r>
                              <w:rPr>
                                <w:rFonts w:ascii="Arial" w:hAnsi="Arial" w:cs="Arial"/>
                                <w:b/>
                                <w:bCs/>
                                <w:sz w:val="16"/>
                              </w:rPr>
                              <w:t>Non-VA Meds Orders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0" o:spid="_x0000_s1048" type="#_x0000_t202" style="position:absolute;left:0;text-align:left;margin-left:-35.25pt;margin-top:.45pt;width:45pt;height: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" stroked="f">
                <v:textbox>
                  <w:txbxContent>
                    <w:p w:rsidR="00517F68" w:rsidRDefault="00517F68" w:rsidP="002F6E47">
                      <w:pPr>
                        <w:rPr>
                          <w:rFonts w:ascii="Arial" w:hAnsi="Arial" w:cs="Arial"/>
                          <w:b/>
                          <w:bCs/>
                          <w:sz w:val="16"/>
                        </w:rPr>
                      </w:pPr>
                      <w:r>
                        <w:rPr>
                          <w:rFonts w:ascii="Arial" w:hAnsi="Arial" w:cs="Arial"/>
                          <w:b/>
                          <w:bCs/>
                          <w:sz w:val="16"/>
                        </w:rPr>
                        <w:t>Non-VA Meds Orders</w:t>
                      </w:r>
                    </w:p>
                  </w:txbxContent>
                </v:textbox>
              </v:shape>
            </w:pict>
          </mc:Fallback>
        </mc:AlternateContent>
      </w:r>
      <w:r>
        <w:rPr>
          <w:noProof/>
        </w:rPr>
        <mc:AlternateContent>
          <mc:Choice Requires="wps">
            <w:drawing>
              <wp:anchor distT="4294967295" distB="4294967295" distL="114300" distR="114300" simplePos="0" relativeHeight="251658240" behindDoc="0" locked="0" layoutInCell="1" allowOverlap="1">
                <wp:simplePos x="0" y="0"/>
                <wp:positionH relativeFrom="column">
                  <wp:posOffset>123825</wp:posOffset>
                </wp:positionH>
                <wp:positionV relativeFrom="paragraph">
                  <wp:posOffset>86359</wp:posOffset>
                </wp:positionV>
                <wp:extent cx="228600" cy="0"/>
                <wp:effectExtent l="0" t="76200" r="0" b="76200"/>
                <wp:wrapNone/>
                <wp:docPr id="43"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7404F5" id="Line 41"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75pt,6.8pt" to="27.75pt,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">
                <v:stroke endarrow="block"/>
              </v:line>
            </w:pict>
          </mc:Fallback>
        </mc:AlternateContent>
      </w:r>
      <w:r w:rsidR="00645085" w:rsidRPr="0091005D">
        <w:rPr>
          <w:rFonts w:ascii="Courier New" w:eastAsia="MS Mincho" w:hAnsi="Courier New"/>
          <w:iCs/>
          <w:sz w:val="16"/>
          <w:szCs w:val="16"/>
        </w:rPr>
        <w:t>------------------------NON-VA MEDS (Not dispensed by VA)----------------------</w:t>
      </w:r>
    </w:p>
    <w:p w:rsidR="00825A10" w:rsidRPr="0091005D" w:rsidRDefault="00645085" w:rsidP="009130C3">
      <w:pPr>
        <w:pBdr>
          <w:top w:val="single" w:sz="4" w:space="2" w:color="auto"/>
          <w:left w:val="single" w:sz="4" w:space="4" w:color="auto"/>
          <w:bottom w:val="single" w:sz="4" w:space="2" w:color="auto"/>
          <w:right w:val="single" w:sz="4" w:space="4" w:color="auto"/>
        </w:pBdr>
        <w:shd w:val="clear" w:color="auto" w:fill="E6E6E6"/>
        <w:ind w:left="720"/>
        <w:rPr>
          <w:rFonts w:ascii="Courier New" w:eastAsia="MS Mincho" w:hAnsi="Courier New"/>
          <w:iCs/>
          <w:sz w:val="16"/>
          <w:szCs w:val="16"/>
        </w:rPr>
      </w:pPr>
      <w:r w:rsidRPr="0091005D">
        <w:rPr>
          <w:rFonts w:ascii="Courier New" w:eastAsia="MS Mincho" w:hAnsi="Courier New"/>
          <w:iCs/>
          <w:sz w:val="16"/>
          <w:szCs w:val="16"/>
        </w:rPr>
        <w:t>GINKO EXT 1 TAB ONCE A DAY BY MOUTH                 Date Documented: 01/13/01</w:t>
      </w:r>
    </w:p>
    <w:p w:rsidR="00825A10" w:rsidRPr="0091005D" w:rsidRDefault="00645085" w:rsidP="009130C3">
      <w:pPr>
        <w:pBdr>
          <w:top w:val="single" w:sz="4" w:space="2" w:color="auto"/>
          <w:left w:val="single" w:sz="4" w:space="4" w:color="auto"/>
          <w:bottom w:val="single" w:sz="4" w:space="2" w:color="auto"/>
          <w:right w:val="single" w:sz="4" w:space="4" w:color="auto"/>
        </w:pBdr>
        <w:shd w:val="clear" w:color="auto" w:fill="E6E6E6"/>
        <w:ind w:left="720"/>
        <w:rPr>
          <w:rFonts w:ascii="Courier New" w:eastAsia="MS Mincho" w:hAnsi="Courier New"/>
          <w:iCs/>
          <w:sz w:val="16"/>
          <w:szCs w:val="16"/>
        </w:rPr>
      </w:pPr>
      <w:r w:rsidRPr="0091005D">
        <w:rPr>
          <w:rFonts w:ascii="Courier New" w:eastAsia="MS Mincho" w:hAnsi="Courier New"/>
          <w:iCs/>
          <w:sz w:val="16"/>
          <w:szCs w:val="16"/>
        </w:rPr>
        <w:t>IBUPROFPEN 50MG TAB                                 Date Documented: 12/10/00</w:t>
      </w:r>
    </w:p>
    <w:p w:rsidR="00825A10" w:rsidRPr="0091005D" w:rsidRDefault="00825A10" w:rsidP="009130C3">
      <w:pPr>
        <w:pBdr>
          <w:top w:val="single" w:sz="4" w:space="2" w:color="auto"/>
          <w:left w:val="single" w:sz="4" w:space="4" w:color="auto"/>
          <w:bottom w:val="single" w:sz="4" w:space="2" w:color="auto"/>
          <w:right w:val="single" w:sz="4" w:space="4" w:color="auto"/>
        </w:pBdr>
        <w:shd w:val="pct10" w:color="auto" w:fill="auto"/>
        <w:ind w:left="720"/>
        <w:rPr>
          <w:rFonts w:ascii="Courier New" w:eastAsia="MS Mincho" w:hAnsi="Courier New"/>
          <w:iCs/>
          <w:sz w:val="16"/>
          <w:szCs w:val="16"/>
        </w:rPr>
      </w:pPr>
    </w:p>
    <w:p w:rsidR="00825A10" w:rsidRPr="0091005D" w:rsidRDefault="00645085" w:rsidP="00A37AB9">
      <w:pPr>
        <w:pBdr>
          <w:top w:val="single" w:sz="4" w:space="2" w:color="auto"/>
          <w:left w:val="single" w:sz="4" w:space="4" w:color="auto"/>
          <w:bottom w:val="single" w:sz="4" w:space="2" w:color="auto"/>
          <w:right w:val="single" w:sz="4" w:space="4" w:color="auto"/>
        </w:pBdr>
        <w:shd w:val="clear" w:color="auto" w:fill="FFFFFF"/>
        <w:ind w:left="720"/>
        <w:rPr>
          <w:rFonts w:ascii="Courier New" w:eastAsia="MS Mincho" w:hAnsi="Courier New"/>
          <w:iCs/>
          <w:sz w:val="16"/>
          <w:szCs w:val="16"/>
        </w:rPr>
      </w:pPr>
      <w:r w:rsidRPr="0091005D">
        <w:rPr>
          <w:rFonts w:ascii="Courier New" w:eastAsia="MS Mincho" w:hAnsi="Courier New"/>
          <w:iCs/>
          <w:sz w:val="16"/>
          <w:szCs w:val="16"/>
        </w:rPr>
        <w:t xml:space="preserve">          Enter ?? for more actions                                             </w:t>
      </w:r>
    </w:p>
    <w:p w:rsidR="00825A10" w:rsidRPr="0091005D" w:rsidRDefault="00645085" w:rsidP="009130C3">
      <w:pPr>
        <w:pBdr>
          <w:top w:val="single" w:sz="4" w:space="2" w:color="auto"/>
          <w:left w:val="single" w:sz="4" w:space="4" w:color="auto"/>
          <w:bottom w:val="single" w:sz="4" w:space="2" w:color="auto"/>
          <w:right w:val="single" w:sz="4" w:space="4" w:color="auto"/>
        </w:pBdr>
        <w:shd w:val="clear" w:color="auto" w:fill="E6E6E6"/>
        <w:ind w:left="720"/>
        <w:rPr>
          <w:rFonts w:ascii="Courier New" w:eastAsia="MS Mincho" w:hAnsi="Courier New"/>
          <w:iCs/>
          <w:sz w:val="16"/>
          <w:szCs w:val="16"/>
        </w:rPr>
      </w:pPr>
      <w:r w:rsidRPr="0091005D">
        <w:rPr>
          <w:rFonts w:ascii="Courier New" w:eastAsia="MS Mincho" w:hAnsi="Courier New"/>
          <w:iCs/>
          <w:sz w:val="16"/>
          <w:szCs w:val="16"/>
        </w:rPr>
        <w:t>PU  Patient Record Update               NO  New Order</w:t>
      </w:r>
    </w:p>
    <w:p w:rsidR="00825A10" w:rsidRPr="0091005D" w:rsidRDefault="00645085" w:rsidP="009130C3">
      <w:pPr>
        <w:pBdr>
          <w:top w:val="single" w:sz="4" w:space="2" w:color="auto"/>
          <w:left w:val="single" w:sz="4" w:space="4" w:color="auto"/>
          <w:bottom w:val="single" w:sz="4" w:space="2" w:color="auto"/>
          <w:right w:val="single" w:sz="4" w:space="4" w:color="auto"/>
        </w:pBdr>
        <w:shd w:val="clear" w:color="auto" w:fill="E6E6E6"/>
        <w:ind w:left="720"/>
        <w:rPr>
          <w:rFonts w:ascii="Courier New" w:eastAsia="MS Mincho" w:hAnsi="Courier New"/>
          <w:iCs/>
          <w:sz w:val="16"/>
          <w:szCs w:val="16"/>
        </w:rPr>
      </w:pPr>
      <w:r w:rsidRPr="0091005D">
        <w:rPr>
          <w:rFonts w:ascii="Courier New" w:eastAsia="MS Mincho" w:hAnsi="Courier New"/>
          <w:iCs/>
          <w:sz w:val="16"/>
          <w:szCs w:val="16"/>
        </w:rPr>
        <w:t>PI  Patient Information                 SO  Select Order</w:t>
      </w:r>
    </w:p>
    <w:p w:rsidR="00825A10" w:rsidRPr="0091005D" w:rsidRDefault="00645085" w:rsidP="009130C3">
      <w:pPr>
        <w:pBdr>
          <w:top w:val="single" w:sz="4" w:space="2" w:color="auto"/>
          <w:left w:val="single" w:sz="4" w:space="4" w:color="auto"/>
          <w:bottom w:val="single" w:sz="4" w:space="2" w:color="auto"/>
          <w:right w:val="single" w:sz="4" w:space="4" w:color="auto"/>
        </w:pBdr>
        <w:shd w:val="clear" w:color="auto" w:fill="E6E6E6"/>
        <w:ind w:left="720"/>
        <w:rPr>
          <w:rFonts w:ascii="Courier New" w:eastAsia="MS Mincho" w:hAnsi="Courier New"/>
          <w:iCs/>
          <w:sz w:val="16"/>
          <w:szCs w:val="16"/>
        </w:rPr>
      </w:pPr>
      <w:r w:rsidRPr="0091005D">
        <w:rPr>
          <w:rFonts w:ascii="Courier New" w:eastAsia="MS Mincho" w:hAnsi="Courier New"/>
          <w:iCs/>
          <w:sz w:val="16"/>
          <w:szCs w:val="16"/>
        </w:rPr>
        <w:t>Select Action: Quit//</w:t>
      </w:r>
    </w:p>
    <w:p w:rsidR="00825A10" w:rsidRPr="0091005D" w:rsidRDefault="00825A10" w:rsidP="00545634"/>
    <w:p w:rsidR="00825A10" w:rsidRPr="0091005D" w:rsidRDefault="00645085" w:rsidP="00B62C66">
      <w:pPr>
        <w:pStyle w:val="BodyText"/>
      </w:pPr>
      <w:r w:rsidRPr="0091005D">
        <w:t>All orders are sub-grouped by like statuses and then listed alphabetically within the sub-group.</w:t>
      </w:r>
    </w:p>
    <w:p w:rsidR="00825A10" w:rsidRPr="0091005D" w:rsidRDefault="00825A10" w:rsidP="00545634"/>
    <w:tbl>
      <w:tblPr>
        <w:tblW w:w="0" w:type="auto"/>
        <w:tblInd w:w="108" w:type="dxa"/>
        <w:tblLook w:val="04A0" w:firstRow="1" w:lastRow="0" w:firstColumn="1" w:lastColumn="0" w:noHBand="0" w:noVBand="1"/>
      </w:tblPr>
      <w:tblGrid>
        <w:gridCol w:w="2160"/>
        <w:gridCol w:w="5220"/>
      </w:tblGrid>
      <w:tr w:rsidR="00016E8A" w:rsidRPr="0091005D" w:rsidTr="003A1490">
        <w:tc>
          <w:tcPr>
            <w:tcW w:w="2160" w:type="dxa"/>
            <w:shd w:val="clear" w:color="auto" w:fill="auto"/>
          </w:tcPr>
          <w:bookmarkEnd w:id="82"/>
          <w:p w:rsidR="00016E8A" w:rsidRPr="0091005D" w:rsidRDefault="00016E8A" w:rsidP="003A1490">
            <w:pPr>
              <w:keepNext/>
              <w:rPr>
                <w:rFonts w:eastAsia="Times New Roman"/>
              </w:rPr>
            </w:pPr>
            <w:r w:rsidRPr="0091005D">
              <w:rPr>
                <w:rFonts w:eastAsia="Times New Roman"/>
                <w:b/>
              </w:rPr>
              <w:t>Order Status:</w:t>
            </w:r>
            <w:r w:rsidRPr="0091005D">
              <w:rPr>
                <w:rFonts w:eastAsia="Times New Roman"/>
              </w:rPr>
              <w:tab/>
            </w:r>
          </w:p>
        </w:tc>
        <w:tc>
          <w:tcPr>
            <w:tcW w:w="5220" w:type="dxa"/>
            <w:shd w:val="clear" w:color="auto" w:fill="auto"/>
          </w:tcPr>
          <w:p w:rsidR="00016E8A" w:rsidRPr="0091005D" w:rsidRDefault="00016E8A" w:rsidP="00B62C66">
            <w:pPr>
              <w:pStyle w:val="BodyText"/>
            </w:pPr>
            <w:r w:rsidRPr="0091005D">
              <w:t>The current status of the order. These statuses include:</w:t>
            </w:r>
          </w:p>
        </w:tc>
      </w:tr>
      <w:tr w:rsidR="00016E8A" w:rsidRPr="0091005D" w:rsidTr="003A1490">
        <w:tc>
          <w:tcPr>
            <w:tcW w:w="2160" w:type="dxa"/>
            <w:shd w:val="clear" w:color="auto" w:fill="auto"/>
          </w:tcPr>
          <w:p w:rsidR="00016E8A" w:rsidRPr="0091005D" w:rsidRDefault="00016E8A" w:rsidP="00016E8A">
            <w:pPr>
              <w:rPr>
                <w:rFonts w:eastAsia="Times New Roman"/>
              </w:rPr>
            </w:pPr>
          </w:p>
        </w:tc>
        <w:tc>
          <w:tcPr>
            <w:tcW w:w="5220" w:type="dxa"/>
            <w:shd w:val="clear" w:color="auto" w:fill="auto"/>
          </w:tcPr>
          <w:p w:rsidR="00016E8A" w:rsidRPr="0091005D" w:rsidRDefault="00016E8A" w:rsidP="00016E8A">
            <w:pPr>
              <w:rPr>
                <w:rFonts w:eastAsia="Times New Roman"/>
              </w:rPr>
            </w:pPr>
            <w:r w:rsidRPr="0091005D">
              <w:rPr>
                <w:rFonts w:eastAsia="Times New Roman"/>
              </w:rPr>
              <w:t>A</w:t>
            </w:r>
            <w:r w:rsidRPr="0091005D">
              <w:rPr>
                <w:rFonts w:eastAsia="Times New Roman"/>
              </w:rPr>
              <w:tab/>
            </w:r>
            <w:r w:rsidRPr="0091005D">
              <w:rPr>
                <w:rStyle w:val="BodyTextChar"/>
              </w:rPr>
              <w:t>Active</w:t>
            </w:r>
          </w:p>
        </w:tc>
      </w:tr>
      <w:tr w:rsidR="00016E8A" w:rsidRPr="0091005D" w:rsidTr="003A1490">
        <w:tc>
          <w:tcPr>
            <w:tcW w:w="2160" w:type="dxa"/>
            <w:shd w:val="clear" w:color="auto" w:fill="auto"/>
          </w:tcPr>
          <w:p w:rsidR="00016E8A" w:rsidRPr="0091005D" w:rsidRDefault="00016E8A" w:rsidP="00016E8A">
            <w:pPr>
              <w:rPr>
                <w:rFonts w:eastAsia="Times New Roman"/>
              </w:rPr>
            </w:pPr>
          </w:p>
        </w:tc>
        <w:tc>
          <w:tcPr>
            <w:tcW w:w="5220" w:type="dxa"/>
            <w:shd w:val="clear" w:color="auto" w:fill="auto"/>
          </w:tcPr>
          <w:p w:rsidR="00016E8A" w:rsidRPr="0091005D" w:rsidRDefault="00016E8A" w:rsidP="00016E8A">
            <w:pPr>
              <w:rPr>
                <w:rFonts w:eastAsia="Times New Roman"/>
              </w:rPr>
            </w:pPr>
            <w:r w:rsidRPr="0091005D">
              <w:rPr>
                <w:rFonts w:eastAsia="Times New Roman"/>
              </w:rPr>
              <w:t>S</w:t>
            </w:r>
            <w:r w:rsidRPr="0091005D">
              <w:rPr>
                <w:rFonts w:eastAsia="Times New Roman"/>
              </w:rPr>
              <w:tab/>
            </w:r>
            <w:r w:rsidRPr="0091005D">
              <w:rPr>
                <w:rStyle w:val="BodyTextChar"/>
              </w:rPr>
              <w:t>Suspended</w:t>
            </w:r>
          </w:p>
        </w:tc>
      </w:tr>
      <w:tr w:rsidR="00016E8A" w:rsidRPr="0091005D" w:rsidTr="003A1490">
        <w:tc>
          <w:tcPr>
            <w:tcW w:w="2160" w:type="dxa"/>
            <w:shd w:val="clear" w:color="auto" w:fill="auto"/>
          </w:tcPr>
          <w:p w:rsidR="00016E8A" w:rsidRPr="0091005D" w:rsidRDefault="00016E8A" w:rsidP="00016E8A">
            <w:pPr>
              <w:rPr>
                <w:rFonts w:eastAsia="Times New Roman"/>
              </w:rPr>
            </w:pPr>
          </w:p>
        </w:tc>
        <w:tc>
          <w:tcPr>
            <w:tcW w:w="0" w:type="dxa"/>
            <w:shd w:val="clear" w:color="auto" w:fill="auto"/>
          </w:tcPr>
          <w:p w:rsidR="00016E8A" w:rsidRPr="0091005D" w:rsidRDefault="00016E8A" w:rsidP="00016E8A">
            <w:pPr>
              <w:rPr>
                <w:rFonts w:eastAsia="Times New Roman"/>
              </w:rPr>
            </w:pPr>
            <w:r w:rsidRPr="0091005D">
              <w:rPr>
                <w:rFonts w:eastAsia="Times New Roman"/>
              </w:rPr>
              <w:t>N</w:t>
            </w:r>
            <w:r w:rsidRPr="0091005D">
              <w:rPr>
                <w:rFonts w:eastAsia="Times New Roman"/>
              </w:rPr>
              <w:tab/>
            </w:r>
            <w:r w:rsidRPr="0091005D">
              <w:rPr>
                <w:rStyle w:val="BodyTextChar"/>
              </w:rPr>
              <w:t>Non-Verified or Drug Interactions</w:t>
            </w:r>
          </w:p>
        </w:tc>
      </w:tr>
      <w:tr w:rsidR="00016E8A" w:rsidRPr="0091005D" w:rsidTr="003A1490">
        <w:tc>
          <w:tcPr>
            <w:tcW w:w="2160" w:type="dxa"/>
            <w:shd w:val="clear" w:color="auto" w:fill="auto"/>
          </w:tcPr>
          <w:p w:rsidR="00016E8A" w:rsidRPr="0091005D" w:rsidRDefault="00016E8A" w:rsidP="00016E8A">
            <w:pPr>
              <w:rPr>
                <w:rFonts w:eastAsia="Times New Roman"/>
              </w:rPr>
            </w:pPr>
          </w:p>
        </w:tc>
        <w:tc>
          <w:tcPr>
            <w:tcW w:w="0" w:type="dxa"/>
            <w:shd w:val="clear" w:color="auto" w:fill="auto"/>
          </w:tcPr>
          <w:p w:rsidR="00016E8A" w:rsidRPr="0091005D" w:rsidRDefault="00016E8A" w:rsidP="00016E8A">
            <w:pPr>
              <w:rPr>
                <w:rFonts w:eastAsia="Times New Roman"/>
              </w:rPr>
            </w:pPr>
            <w:r w:rsidRPr="0091005D">
              <w:rPr>
                <w:rFonts w:eastAsia="Times New Roman"/>
              </w:rPr>
              <w:t>HP</w:t>
            </w:r>
            <w:r w:rsidRPr="0091005D">
              <w:rPr>
                <w:rFonts w:eastAsia="Times New Roman"/>
              </w:rPr>
              <w:tab/>
            </w:r>
            <w:r w:rsidRPr="0091005D">
              <w:rPr>
                <w:rStyle w:val="BodyTextChar"/>
              </w:rPr>
              <w:t>Placed on hold by provider through CPRS</w:t>
            </w:r>
          </w:p>
        </w:tc>
      </w:tr>
      <w:tr w:rsidR="00016E8A" w:rsidRPr="0091005D" w:rsidTr="003A1490">
        <w:tc>
          <w:tcPr>
            <w:tcW w:w="2160" w:type="dxa"/>
            <w:shd w:val="clear" w:color="auto" w:fill="auto"/>
          </w:tcPr>
          <w:p w:rsidR="00016E8A" w:rsidRPr="0091005D" w:rsidRDefault="00016E8A" w:rsidP="00016E8A">
            <w:pPr>
              <w:rPr>
                <w:rFonts w:eastAsia="Times New Roman"/>
              </w:rPr>
            </w:pPr>
          </w:p>
        </w:tc>
        <w:tc>
          <w:tcPr>
            <w:tcW w:w="0" w:type="dxa"/>
            <w:shd w:val="clear" w:color="auto" w:fill="auto"/>
          </w:tcPr>
          <w:p w:rsidR="00016E8A" w:rsidRPr="0091005D" w:rsidRDefault="00016E8A" w:rsidP="00016E8A">
            <w:pPr>
              <w:rPr>
                <w:rFonts w:eastAsia="Times New Roman"/>
              </w:rPr>
            </w:pPr>
            <w:r w:rsidRPr="0091005D">
              <w:rPr>
                <w:rFonts w:eastAsia="Times New Roman"/>
              </w:rPr>
              <w:t>H</w:t>
            </w:r>
            <w:r w:rsidRPr="0091005D">
              <w:rPr>
                <w:rFonts w:eastAsia="Times New Roman"/>
              </w:rPr>
              <w:tab/>
            </w:r>
            <w:r w:rsidRPr="0091005D">
              <w:rPr>
                <w:rStyle w:val="BodyTextChar"/>
              </w:rPr>
              <w:t>Placed on hold via backdoor Pharmacy</w:t>
            </w:r>
          </w:p>
        </w:tc>
      </w:tr>
      <w:tr w:rsidR="00016E8A" w:rsidRPr="0091005D" w:rsidTr="003A1490">
        <w:tc>
          <w:tcPr>
            <w:tcW w:w="2160" w:type="dxa"/>
            <w:shd w:val="clear" w:color="auto" w:fill="auto"/>
          </w:tcPr>
          <w:p w:rsidR="00016E8A" w:rsidRPr="0091005D" w:rsidRDefault="00016E8A" w:rsidP="00016E8A">
            <w:pPr>
              <w:rPr>
                <w:rFonts w:eastAsia="Times New Roman"/>
              </w:rPr>
            </w:pPr>
          </w:p>
        </w:tc>
        <w:tc>
          <w:tcPr>
            <w:tcW w:w="0" w:type="dxa"/>
            <w:shd w:val="clear" w:color="auto" w:fill="auto"/>
          </w:tcPr>
          <w:p w:rsidR="00016E8A" w:rsidRPr="0091005D" w:rsidRDefault="00016E8A" w:rsidP="00016E8A">
            <w:pPr>
              <w:rPr>
                <w:rFonts w:eastAsia="Times New Roman"/>
              </w:rPr>
            </w:pPr>
            <w:r w:rsidRPr="0091005D">
              <w:rPr>
                <w:rFonts w:eastAsia="Times New Roman"/>
              </w:rPr>
              <w:t>E</w:t>
            </w:r>
            <w:r w:rsidRPr="0091005D">
              <w:rPr>
                <w:rFonts w:eastAsia="Times New Roman"/>
              </w:rPr>
              <w:tab/>
            </w:r>
            <w:r w:rsidRPr="0091005D">
              <w:rPr>
                <w:rStyle w:val="BodyTextChar"/>
              </w:rPr>
              <w:t>Expired</w:t>
            </w:r>
          </w:p>
        </w:tc>
      </w:tr>
      <w:tr w:rsidR="00016E8A" w:rsidRPr="0091005D" w:rsidTr="003A1490">
        <w:tc>
          <w:tcPr>
            <w:tcW w:w="2160" w:type="dxa"/>
            <w:shd w:val="clear" w:color="auto" w:fill="auto"/>
          </w:tcPr>
          <w:p w:rsidR="00016E8A" w:rsidRPr="0091005D" w:rsidRDefault="00016E8A" w:rsidP="00016E8A">
            <w:pPr>
              <w:rPr>
                <w:rFonts w:eastAsia="Times New Roman"/>
              </w:rPr>
            </w:pPr>
          </w:p>
        </w:tc>
        <w:tc>
          <w:tcPr>
            <w:tcW w:w="0" w:type="dxa"/>
            <w:shd w:val="clear" w:color="auto" w:fill="auto"/>
          </w:tcPr>
          <w:p w:rsidR="00016E8A" w:rsidRPr="0091005D" w:rsidRDefault="00016E8A" w:rsidP="00016E8A">
            <w:pPr>
              <w:rPr>
                <w:rFonts w:eastAsia="Times New Roman"/>
              </w:rPr>
            </w:pPr>
            <w:r w:rsidRPr="0091005D">
              <w:rPr>
                <w:rFonts w:eastAsia="Times New Roman"/>
              </w:rPr>
              <w:t>DA</w:t>
            </w:r>
            <w:r w:rsidRPr="0091005D">
              <w:rPr>
                <w:rFonts w:eastAsia="Times New Roman"/>
              </w:rPr>
              <w:tab/>
            </w:r>
            <w:r w:rsidRPr="0091005D">
              <w:rPr>
                <w:rStyle w:val="BodyTextChar"/>
              </w:rPr>
              <w:t>Auto discontinued due to admission</w:t>
            </w:r>
          </w:p>
        </w:tc>
      </w:tr>
      <w:tr w:rsidR="00016E8A" w:rsidRPr="0091005D" w:rsidTr="003A1490">
        <w:tc>
          <w:tcPr>
            <w:tcW w:w="2160" w:type="dxa"/>
            <w:shd w:val="clear" w:color="auto" w:fill="auto"/>
          </w:tcPr>
          <w:p w:rsidR="00016E8A" w:rsidRPr="0091005D" w:rsidRDefault="00016E8A" w:rsidP="00016E8A">
            <w:pPr>
              <w:rPr>
                <w:rFonts w:eastAsia="Times New Roman"/>
              </w:rPr>
            </w:pPr>
          </w:p>
        </w:tc>
        <w:tc>
          <w:tcPr>
            <w:tcW w:w="0" w:type="dxa"/>
            <w:shd w:val="clear" w:color="auto" w:fill="auto"/>
          </w:tcPr>
          <w:p w:rsidR="00016E8A" w:rsidRPr="0091005D" w:rsidRDefault="00016E8A" w:rsidP="00016E8A">
            <w:pPr>
              <w:rPr>
                <w:rFonts w:eastAsia="Times New Roman"/>
              </w:rPr>
            </w:pPr>
            <w:r w:rsidRPr="0091005D">
              <w:rPr>
                <w:rFonts w:eastAsia="Times New Roman"/>
                <w:color w:val="auto"/>
              </w:rPr>
              <w:t>DP</w:t>
            </w:r>
            <w:r w:rsidRPr="0091005D">
              <w:rPr>
                <w:rFonts w:eastAsia="Times New Roman"/>
                <w:color w:val="auto"/>
              </w:rPr>
              <w:tab/>
            </w:r>
            <w:r w:rsidRPr="0091005D">
              <w:rPr>
                <w:rStyle w:val="BodyTextChar"/>
              </w:rPr>
              <w:t>Discontinued by provider through CPRS</w:t>
            </w:r>
          </w:p>
        </w:tc>
      </w:tr>
    </w:tbl>
    <w:p w:rsidR="00E5052F" w:rsidRPr="0091005D" w:rsidRDefault="00E5052F" w:rsidP="00545634"/>
    <w:p w:rsidR="00E5052F" w:rsidRPr="0091005D" w:rsidRDefault="00FD0447" w:rsidP="00B62C66">
      <w:pPr>
        <w:pStyle w:val="BodyText"/>
      </w:pPr>
      <w:r w:rsidRPr="0091005D">
        <w:t xml:space="preserve">The Status column </w:t>
      </w:r>
      <w:r w:rsidR="00C1520C" w:rsidRPr="0091005D">
        <w:t>may</w:t>
      </w:r>
      <w:r w:rsidRPr="0091005D">
        <w:t xml:space="preserve"> also reflect the type of </w:t>
      </w:r>
      <w:r w:rsidR="00C70558" w:rsidRPr="0091005D">
        <w:t>D</w:t>
      </w:r>
      <w:r w:rsidRPr="0091005D">
        <w:t>iscontinue action performed on the order:</w:t>
      </w:r>
    </w:p>
    <w:p w:rsidR="00E5052F" w:rsidRPr="0091005D" w:rsidRDefault="00645085" w:rsidP="002173C0">
      <w:pPr>
        <w:ind w:left="2970" w:hanging="720"/>
      </w:pPr>
      <w:r w:rsidRPr="0091005D">
        <w:rPr>
          <w:color w:val="auto"/>
        </w:rPr>
        <w:t>DF</w:t>
      </w:r>
      <w:r w:rsidRPr="0091005D">
        <w:rPr>
          <w:color w:val="auto"/>
        </w:rPr>
        <w:tab/>
      </w:r>
      <w:r w:rsidRPr="0091005D">
        <w:rPr>
          <w:rStyle w:val="BodyTextChar"/>
        </w:rPr>
        <w:t>Discontinued due to edit by a provider through CPRS</w:t>
      </w:r>
    </w:p>
    <w:p w:rsidR="00E5052F" w:rsidRPr="0091005D" w:rsidRDefault="00645085" w:rsidP="002173C0">
      <w:pPr>
        <w:ind w:left="2970" w:hanging="720"/>
      </w:pPr>
      <w:r w:rsidRPr="0091005D">
        <w:rPr>
          <w:color w:val="auto"/>
        </w:rPr>
        <w:t>DE</w:t>
      </w:r>
      <w:r w:rsidRPr="0091005D">
        <w:rPr>
          <w:color w:val="auto"/>
        </w:rPr>
        <w:tab/>
      </w:r>
      <w:r w:rsidRPr="0091005D">
        <w:rPr>
          <w:rStyle w:val="BodyTextChar"/>
        </w:rPr>
        <w:t>Discontinued due to edit via backdoor Pharmacy</w:t>
      </w:r>
    </w:p>
    <w:p w:rsidR="00E5052F" w:rsidRPr="0091005D" w:rsidRDefault="00645085" w:rsidP="002173C0">
      <w:pPr>
        <w:ind w:left="2970" w:hanging="720"/>
      </w:pPr>
      <w:r w:rsidRPr="0091005D">
        <w:rPr>
          <w:color w:val="auto"/>
        </w:rPr>
        <w:t>DC</w:t>
      </w:r>
      <w:r w:rsidRPr="0091005D">
        <w:rPr>
          <w:color w:val="auto"/>
        </w:rPr>
        <w:tab/>
      </w:r>
      <w:r w:rsidRPr="0091005D">
        <w:rPr>
          <w:rStyle w:val="BodyTextChar"/>
        </w:rPr>
        <w:t>Discontinued via backdoor Pharmacy</w:t>
      </w:r>
    </w:p>
    <w:p w:rsidR="00E5052F" w:rsidRPr="0091005D" w:rsidRDefault="00645085" w:rsidP="002173C0">
      <w:pPr>
        <w:ind w:left="2970" w:hanging="720"/>
      </w:pPr>
      <w:r w:rsidRPr="0091005D">
        <w:rPr>
          <w:color w:val="auto"/>
        </w:rPr>
        <w:t>DD</w:t>
      </w:r>
      <w:r w:rsidRPr="0091005D">
        <w:rPr>
          <w:color w:val="auto"/>
        </w:rPr>
        <w:tab/>
      </w:r>
      <w:r w:rsidRPr="0091005D">
        <w:rPr>
          <w:rStyle w:val="BodyTextChar"/>
        </w:rPr>
        <w:t>Discontinued due to death</w:t>
      </w:r>
    </w:p>
    <w:p w:rsidR="00825A10" w:rsidRPr="0091005D" w:rsidRDefault="00825A10" w:rsidP="00545634"/>
    <w:p w:rsidR="00825A10" w:rsidRPr="0091005D" w:rsidRDefault="00952EFA" w:rsidP="00545634">
      <w:pPr>
        <w:rPr>
          <w:rFonts w:eastAsia="Batang"/>
          <w:sz w:val="22"/>
          <w:szCs w:val="20"/>
          <w:lang w:eastAsia="ko-KR"/>
        </w:rPr>
      </w:pPr>
      <w:r>
        <w:rPr>
          <w:noProof/>
        </w:rPr>
        <w:drawing>
          <wp:anchor distT="0" distB="0" distL="114300" distR="114300" simplePos="0" relativeHeight="251652096" behindDoc="0" locked="0" layoutInCell="1" allowOverlap="1">
            <wp:simplePos x="0" y="0"/>
            <wp:positionH relativeFrom="column">
              <wp:posOffset>0</wp:posOffset>
            </wp:positionH>
            <wp:positionV relativeFrom="paragraph">
              <wp:posOffset>0</wp:posOffset>
            </wp:positionV>
            <wp:extent cx="457200" cy="371475"/>
            <wp:effectExtent l="0" t="0" r="0" b="0"/>
            <wp:wrapSquare wrapText="bothSides"/>
            <wp:docPr id="42" name="Picture 320" descr="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0" descr="Note graphic"/>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57200" cy="371475"/>
                    </a:xfrm>
                    <a:prstGeom prst="rect">
                      <a:avLst/>
                    </a:prstGeom>
                    <a:noFill/>
                  </pic:spPr>
                </pic:pic>
              </a:graphicData>
            </a:graphic>
            <wp14:sizeRelH relativeFrom="page">
              <wp14:pctWidth>0</wp14:pctWidth>
            </wp14:sizeRelH>
            <wp14:sizeRelV relativeFrom="page">
              <wp14:pctHeight>0</wp14:pctHeight>
            </wp14:sizeRelV>
          </wp:anchor>
        </w:drawing>
      </w:r>
      <w:r w:rsidR="00645085" w:rsidRPr="0091005D">
        <w:rPr>
          <w:rStyle w:val="BodyTextChar"/>
        </w:rPr>
        <w:t>A “B” will be appended to the above statuses if the Bad Address Indicator was set and there was no active temporary address at the time of the last label activity</w:t>
      </w:r>
      <w:r w:rsidR="00645085" w:rsidRPr="0091005D">
        <w:rPr>
          <w:rFonts w:eastAsia="Batang"/>
          <w:sz w:val="22"/>
          <w:szCs w:val="20"/>
          <w:lang w:eastAsia="ko-KR"/>
        </w:rPr>
        <w:t>.</w:t>
      </w:r>
    </w:p>
    <w:p w:rsidR="00825A10" w:rsidRPr="0091005D" w:rsidRDefault="00825A10" w:rsidP="00545634"/>
    <w:p w:rsidR="00825A10" w:rsidRPr="0091005D" w:rsidRDefault="00645085" w:rsidP="009130C3">
      <w:pPr>
        <w:tabs>
          <w:tab w:val="left" w:pos="2160"/>
        </w:tabs>
        <w:ind w:left="2160" w:hanging="2160"/>
      </w:pPr>
      <w:r w:rsidRPr="0091005D">
        <w:rPr>
          <w:b/>
          <w:bCs/>
        </w:rPr>
        <w:t>CMOP Indicators:</w:t>
      </w:r>
      <w:r w:rsidRPr="0091005D">
        <w:rPr>
          <w:bCs/>
        </w:rPr>
        <w:tab/>
      </w:r>
      <w:r w:rsidRPr="0091005D">
        <w:rPr>
          <w:rStyle w:val="BodyTextChar"/>
        </w:rPr>
        <w:t>There are two separate indicators when the drug in an order is marked for Consolidated Mail Outpatient Pharmacy (CMOP) processing. This indicator is displayed after the Order Status if applicable.</w:t>
      </w:r>
    </w:p>
    <w:p w:rsidR="00825A10" w:rsidRPr="0091005D" w:rsidRDefault="00645085" w:rsidP="009130C3">
      <w:pPr>
        <w:tabs>
          <w:tab w:val="left" w:pos="2160"/>
        </w:tabs>
        <w:ind w:left="2160" w:hanging="2160"/>
      </w:pPr>
      <w:r w:rsidRPr="0091005D">
        <w:tab/>
        <w:t>&gt;</w:t>
      </w:r>
      <w:r w:rsidRPr="0091005D">
        <w:tab/>
        <w:t>Drug for the prescription is marked for CMOP</w:t>
      </w:r>
    </w:p>
    <w:p w:rsidR="00825A10" w:rsidRPr="0091005D" w:rsidRDefault="00645085" w:rsidP="009130C3">
      <w:pPr>
        <w:tabs>
          <w:tab w:val="left" w:pos="2160"/>
        </w:tabs>
        <w:ind w:left="2160" w:hanging="2160"/>
      </w:pPr>
      <w:r w:rsidRPr="0091005D">
        <w:tab/>
        <w:t>T</w:t>
      </w:r>
      <w:r w:rsidRPr="0091005D">
        <w:tab/>
      </w:r>
      <w:r w:rsidRPr="0091005D">
        <w:rPr>
          <w:rStyle w:val="BodyTextChar"/>
        </w:rPr>
        <w:t>Displayed when the last fill is either in</w:t>
      </w:r>
      <w:r w:rsidR="003D3961" w:rsidRPr="0091005D">
        <w:rPr>
          <w:rStyle w:val="BodyTextChar"/>
        </w:rPr>
        <w:t xml:space="preserve"> a Transmitted or Retransmitted </w:t>
      </w:r>
      <w:r w:rsidRPr="0091005D">
        <w:rPr>
          <w:rStyle w:val="BodyTextChar"/>
        </w:rPr>
        <w:t>CMOP state. (This indicator can overwrite the “&gt;” indicator</w:t>
      </w:r>
      <w:r w:rsidRPr="0091005D">
        <w:t>.</w:t>
      </w:r>
    </w:p>
    <w:p w:rsidR="00825A10" w:rsidRPr="0091005D" w:rsidRDefault="00825A10" w:rsidP="009130C3">
      <w:pPr>
        <w:tabs>
          <w:tab w:val="left" w:pos="2160"/>
        </w:tabs>
        <w:ind w:left="2160" w:hanging="2160"/>
      </w:pPr>
    </w:p>
    <w:p w:rsidR="00825A10" w:rsidRPr="0091005D" w:rsidRDefault="00645085" w:rsidP="009130C3">
      <w:pPr>
        <w:tabs>
          <w:tab w:val="left" w:pos="2160"/>
        </w:tabs>
        <w:ind w:left="2160" w:hanging="2160"/>
      </w:pPr>
      <w:r w:rsidRPr="0091005D">
        <w:rPr>
          <w:b/>
          <w:bCs/>
        </w:rPr>
        <w:t>Copay Indicator:</w:t>
      </w:r>
      <w:r w:rsidRPr="0091005D">
        <w:rPr>
          <w:bCs/>
        </w:rPr>
        <w:tab/>
      </w:r>
      <w:r w:rsidRPr="0091005D">
        <w:rPr>
          <w:rStyle w:val="BodyTextChar"/>
        </w:rPr>
        <w:t>A “$” displayed to the right of the prescription number indicates the prescription is copay eligible</w:t>
      </w:r>
      <w:r w:rsidRPr="0091005D">
        <w:t>.</w:t>
      </w:r>
    </w:p>
    <w:p w:rsidR="00825A10" w:rsidRPr="0091005D" w:rsidRDefault="00825A10" w:rsidP="009130C3">
      <w:pPr>
        <w:tabs>
          <w:tab w:val="left" w:pos="2160"/>
        </w:tabs>
        <w:ind w:left="2160" w:hanging="2160"/>
        <w:rPr>
          <w:bCs/>
        </w:rPr>
      </w:pPr>
    </w:p>
    <w:p w:rsidR="00825A10" w:rsidRPr="0091005D" w:rsidRDefault="00645085" w:rsidP="009130C3">
      <w:pPr>
        <w:tabs>
          <w:tab w:val="left" w:pos="2160"/>
        </w:tabs>
        <w:ind w:left="2160" w:hanging="2160"/>
      </w:pPr>
      <w:r w:rsidRPr="0091005D">
        <w:rPr>
          <w:b/>
          <w:bCs/>
        </w:rPr>
        <w:t xml:space="preserve">ePharmacy </w:t>
      </w:r>
      <w:r w:rsidRPr="0091005D">
        <w:rPr>
          <w:bCs/>
        </w:rPr>
        <w:tab/>
      </w:r>
      <w:r w:rsidRPr="0091005D">
        <w:rPr>
          <w:rStyle w:val="BodyTextChar"/>
        </w:rPr>
        <w:t>An ‘e’ displayed to the right of the prescription number indicates that</w:t>
      </w:r>
    </w:p>
    <w:p w:rsidR="00825A10" w:rsidRPr="0091005D" w:rsidRDefault="00645085" w:rsidP="009130C3">
      <w:pPr>
        <w:tabs>
          <w:tab w:val="left" w:pos="2160"/>
        </w:tabs>
        <w:ind w:left="2160" w:hanging="2160"/>
        <w:rPr>
          <w:bCs/>
        </w:rPr>
      </w:pPr>
      <w:r w:rsidRPr="0091005D">
        <w:rPr>
          <w:b/>
          <w:bCs/>
        </w:rPr>
        <w:t>Indicator</w:t>
      </w:r>
      <w:r w:rsidR="00D749D0" w:rsidRPr="0091005D">
        <w:rPr>
          <w:b/>
          <w:bCs/>
        </w:rPr>
        <w:t>:</w:t>
      </w:r>
      <w:r w:rsidRPr="0091005D">
        <w:rPr>
          <w:bCs/>
        </w:rPr>
        <w:tab/>
      </w:r>
      <w:r w:rsidRPr="0091005D">
        <w:rPr>
          <w:rStyle w:val="BodyTextChar"/>
        </w:rPr>
        <w:t>the prescription is electronic third-party billable</w:t>
      </w:r>
      <w:r w:rsidRPr="0091005D">
        <w:rPr>
          <w:bCs/>
        </w:rPr>
        <w:t xml:space="preserve">. </w:t>
      </w:r>
    </w:p>
    <w:p w:rsidR="00825A10" w:rsidRPr="0091005D" w:rsidRDefault="00825A10" w:rsidP="009130C3">
      <w:pPr>
        <w:tabs>
          <w:tab w:val="left" w:pos="2160"/>
        </w:tabs>
        <w:ind w:left="2160" w:hanging="2160"/>
        <w:rPr>
          <w:bCs/>
        </w:rPr>
      </w:pPr>
    </w:p>
    <w:p w:rsidR="00825A10" w:rsidRPr="0091005D" w:rsidRDefault="00645085" w:rsidP="009130C3">
      <w:pPr>
        <w:tabs>
          <w:tab w:val="left" w:pos="2160"/>
        </w:tabs>
        <w:ind w:left="2160" w:hanging="2160"/>
      </w:pPr>
      <w:r w:rsidRPr="0091005D">
        <w:rPr>
          <w:b/>
          <w:bCs/>
        </w:rPr>
        <w:t>Return to Stock</w:t>
      </w:r>
      <w:r w:rsidRPr="0091005D">
        <w:rPr>
          <w:bCs/>
        </w:rPr>
        <w:tab/>
      </w:r>
      <w:r w:rsidRPr="0091005D">
        <w:rPr>
          <w:rStyle w:val="BodyTextChar"/>
        </w:rPr>
        <w:t>An “R” displayed to the right of the Last Fill Date indicates the last fill</w:t>
      </w:r>
      <w:r w:rsidRPr="0091005D">
        <w:t xml:space="preserve"> </w:t>
      </w:r>
    </w:p>
    <w:p w:rsidR="00825A10" w:rsidRPr="0091005D" w:rsidRDefault="00645085" w:rsidP="009130C3">
      <w:pPr>
        <w:tabs>
          <w:tab w:val="left" w:pos="2160"/>
        </w:tabs>
        <w:ind w:left="2160" w:hanging="2160"/>
      </w:pPr>
      <w:r w:rsidRPr="0091005D">
        <w:rPr>
          <w:b/>
          <w:bCs/>
        </w:rPr>
        <w:lastRenderedPageBreak/>
        <w:t>Indicator:</w:t>
      </w:r>
      <w:r w:rsidRPr="0091005D">
        <w:tab/>
      </w:r>
      <w:r w:rsidRPr="0091005D">
        <w:rPr>
          <w:rStyle w:val="BodyTextChar"/>
        </w:rPr>
        <w:t>was returned to stock.</w:t>
      </w:r>
    </w:p>
    <w:p w:rsidR="00825A10" w:rsidRPr="0091005D" w:rsidRDefault="00645085" w:rsidP="009130C3">
      <w:pPr>
        <w:tabs>
          <w:tab w:val="left" w:pos="2160"/>
        </w:tabs>
        <w:ind w:left="2160" w:hanging="2160"/>
      </w:pPr>
      <w:r w:rsidRPr="0091005D">
        <w:t xml:space="preserve"> </w:t>
      </w:r>
    </w:p>
    <w:p w:rsidR="00825A10" w:rsidRPr="0091005D" w:rsidRDefault="00645085" w:rsidP="009130C3">
      <w:pPr>
        <w:tabs>
          <w:tab w:val="left" w:pos="2160"/>
        </w:tabs>
        <w:ind w:left="2160" w:hanging="2160"/>
      </w:pPr>
      <w:r w:rsidRPr="0091005D">
        <w:rPr>
          <w:b/>
          <w:bCs/>
        </w:rPr>
        <w:t>Pending Orders:</w:t>
      </w:r>
      <w:r w:rsidRPr="0091005D">
        <w:tab/>
      </w:r>
      <w:r w:rsidRPr="0091005D">
        <w:rPr>
          <w:rStyle w:val="BodyTextChar"/>
        </w:rPr>
        <w:t>Any orders entered through Computerized Patient Records System (CPRS), or another outside source, that have not been finished by Outpatient Pharmacy</w:t>
      </w:r>
      <w:r w:rsidRPr="0091005D">
        <w:t>.</w:t>
      </w:r>
    </w:p>
    <w:p w:rsidR="00825A10" w:rsidRPr="0091005D" w:rsidRDefault="00825A10" w:rsidP="009130C3">
      <w:pPr>
        <w:tabs>
          <w:tab w:val="left" w:pos="2160"/>
        </w:tabs>
        <w:ind w:left="2160" w:hanging="2160"/>
      </w:pPr>
    </w:p>
    <w:p w:rsidR="00825A10" w:rsidRPr="0091005D" w:rsidRDefault="00645085" w:rsidP="009130C3">
      <w:pPr>
        <w:tabs>
          <w:tab w:val="left" w:pos="2160"/>
        </w:tabs>
        <w:ind w:left="2160" w:hanging="2160"/>
      </w:pPr>
      <w:r w:rsidRPr="0091005D">
        <w:rPr>
          <w:b/>
          <w:bCs/>
        </w:rPr>
        <w:t>Non-VA Meds</w:t>
      </w:r>
      <w:r w:rsidR="00D749D0" w:rsidRPr="0091005D">
        <w:rPr>
          <w:b/>
          <w:bCs/>
        </w:rPr>
        <w:t>:</w:t>
      </w:r>
      <w:r w:rsidRPr="0091005D">
        <w:rPr>
          <w:bCs/>
        </w:rPr>
        <w:tab/>
      </w:r>
      <w:r w:rsidRPr="0091005D">
        <w:rPr>
          <w:rStyle w:val="BodyTextChar"/>
        </w:rPr>
        <w:t>Any over the counter (OTC) medications, herbal supplements, medications</w:t>
      </w:r>
      <w:r w:rsidR="00E07BA9" w:rsidRPr="0091005D">
        <w:rPr>
          <w:rStyle w:val="BodyTextChar"/>
        </w:rPr>
        <w:t>.</w:t>
      </w:r>
    </w:p>
    <w:p w:rsidR="003D3961" w:rsidRPr="0091005D" w:rsidRDefault="003D3961" w:rsidP="009130C3">
      <w:pPr>
        <w:tabs>
          <w:tab w:val="left" w:pos="2160"/>
        </w:tabs>
        <w:ind w:left="2160" w:hanging="2160"/>
      </w:pPr>
    </w:p>
    <w:p w:rsidR="00825A10" w:rsidRPr="0091005D" w:rsidRDefault="00645085" w:rsidP="003D3961">
      <w:pPr>
        <w:keepNext/>
        <w:keepLines/>
        <w:tabs>
          <w:tab w:val="left" w:pos="2160"/>
        </w:tabs>
        <w:ind w:left="2160" w:hanging="2160"/>
      </w:pPr>
      <w:r w:rsidRPr="0091005D">
        <w:rPr>
          <w:b/>
          <w:bCs/>
        </w:rPr>
        <w:t>Orders:</w:t>
      </w:r>
      <w:r w:rsidRPr="0091005D">
        <w:tab/>
      </w:r>
      <w:r w:rsidRPr="0091005D">
        <w:rPr>
          <w:rStyle w:val="BodyTextChar"/>
        </w:rPr>
        <w:t>prescribed by providers outside the VA, and medications prescribed by the VA, but purchased by the patient at an outside pharmacy are displayed here. Non-VA Meds orders cannot be placed or updated in Outpatient Pharmacy. The user can input information about a patient’s use of Non-VA Meds only through CPRS. However, the user can use either CPRS or Outpatient Pharmacy menu options to view Non-VA Meds data in a patient’s medical records.</w:t>
      </w:r>
      <w:r w:rsidRPr="0091005D">
        <w:t xml:space="preserve"> </w:t>
      </w:r>
    </w:p>
    <w:p w:rsidR="00785105" w:rsidRPr="0091005D" w:rsidRDefault="00785105" w:rsidP="009130C3">
      <w:pPr>
        <w:tabs>
          <w:tab w:val="left" w:pos="2160"/>
        </w:tabs>
        <w:ind w:left="2160" w:hanging="2160"/>
      </w:pPr>
    </w:p>
    <w:p w:rsidR="00825A10" w:rsidRPr="0091005D" w:rsidRDefault="00645085" w:rsidP="000F5577">
      <w:r w:rsidRPr="0091005D">
        <w:rPr>
          <w:b/>
        </w:rPr>
        <w:t>Third Party Rejects</w:t>
      </w:r>
      <w:r w:rsidRPr="0091005D">
        <w:tab/>
      </w:r>
      <w:r w:rsidRPr="0091005D">
        <w:rPr>
          <w:rStyle w:val="BodyTextChar"/>
        </w:rPr>
        <w:t>Any prescriptions that are rejected by third-party payers because of Refill Too Soon (code 79) or Drug Utilization Review (DUR - code 88) are displayed in this section.</w:t>
      </w:r>
    </w:p>
    <w:p w:rsidR="00825A10" w:rsidRPr="0091005D" w:rsidRDefault="00825A10" w:rsidP="00545634">
      <w:bookmarkStart w:id="102" w:name="_Toc513952637"/>
      <w:bookmarkStart w:id="103" w:name="_Toc520273317"/>
      <w:bookmarkStart w:id="104" w:name="_Toc520299109"/>
      <w:bookmarkStart w:id="105" w:name="_Toc520304576"/>
      <w:bookmarkStart w:id="106" w:name="_Toc32836850"/>
      <w:bookmarkStart w:id="107" w:name="_Toc38424514"/>
      <w:bookmarkStart w:id="108" w:name="_Toc50535211"/>
    </w:p>
    <w:p w:rsidR="00825A10" w:rsidRPr="0091005D" w:rsidRDefault="00645085" w:rsidP="00A17F7F">
      <w:pPr>
        <w:pStyle w:val="Example"/>
      </w:pPr>
      <w:bookmarkStart w:id="109" w:name="Page_6"/>
      <w:bookmarkEnd w:id="109"/>
      <w:r w:rsidRPr="0091005D">
        <w:t>Example: Showing Rejected Prescriptions</w:t>
      </w:r>
      <w:bookmarkStart w:id="110" w:name="p006"/>
      <w:bookmarkEnd w:id="110"/>
    </w:p>
    <w:p w:rsidR="00825A10" w:rsidRPr="0091005D" w:rsidRDefault="00645085" w:rsidP="000239DC">
      <w:pPr>
        <w:pStyle w:val="Screen"/>
      </w:pPr>
      <w:r w:rsidRPr="0091005D">
        <w:t>Medication Profile         August 12, 2006@12:35:04          Page:    1 of    1</w:t>
      </w:r>
    </w:p>
    <w:p w:rsidR="00825A10" w:rsidRPr="0091005D" w:rsidRDefault="00645085" w:rsidP="000239DC">
      <w:pPr>
        <w:pStyle w:val="Screen"/>
      </w:pPr>
      <w:r w:rsidRPr="0091005D">
        <w:t>OPPATIENT,</w:t>
      </w:r>
      <w:r w:rsidR="0012014D" w:rsidRPr="0091005D">
        <w:t xml:space="preserve"> </w:t>
      </w:r>
      <w:r w:rsidRPr="0091005D">
        <w:t>ONE                                                      &lt;A&gt;</w:t>
      </w:r>
    </w:p>
    <w:p w:rsidR="00825A10" w:rsidRPr="0091005D" w:rsidRDefault="00645085" w:rsidP="000239DC">
      <w:pPr>
        <w:pStyle w:val="Screen"/>
      </w:pPr>
      <w:r w:rsidRPr="0091005D">
        <w:rPr>
          <w:iCs/>
        </w:rPr>
        <w:t xml:space="preserve">  PID: 000-24-6802                                 Ht(cm): 177.80 (02/08/2005)</w:t>
      </w:r>
    </w:p>
    <w:p w:rsidR="00825A10" w:rsidRPr="0091005D" w:rsidRDefault="00645085" w:rsidP="000239DC">
      <w:pPr>
        <w:pStyle w:val="Screen"/>
      </w:pPr>
      <w:r w:rsidRPr="0091005D">
        <w:rPr>
          <w:iCs/>
        </w:rPr>
        <w:t xml:space="preserve">  DOB: APR 3,1941 (65)                             Wt(kg): 90.45  (02/08/2005) </w:t>
      </w:r>
    </w:p>
    <w:p w:rsidR="00825A10" w:rsidRPr="0091005D" w:rsidRDefault="00645085" w:rsidP="000239DC">
      <w:pPr>
        <w:pStyle w:val="Screen"/>
      </w:pPr>
      <w:r w:rsidRPr="0091005D">
        <w:t xml:space="preserve">  SEX: MALE                  </w:t>
      </w:r>
    </w:p>
    <w:p w:rsidR="00BB1F6C" w:rsidRPr="0091005D" w:rsidRDefault="00BB1F6C" w:rsidP="000239DC">
      <w:pPr>
        <w:pStyle w:val="Screen"/>
        <w:rPr>
          <w:iCs/>
        </w:rPr>
      </w:pPr>
      <w:r w:rsidRPr="0091005D">
        <w:rPr>
          <w:iCs/>
        </w:rPr>
        <w:t xml:space="preserve">CrCL: 78.1(est.) (CREAT:1.0mg/dL 6/24/03)       </w:t>
      </w:r>
      <w:r w:rsidR="00356EB4">
        <w:rPr>
          <w:iCs/>
        </w:rPr>
        <w:t xml:space="preserve">   </w:t>
      </w:r>
      <w:r w:rsidRPr="0091005D">
        <w:rPr>
          <w:iCs/>
        </w:rPr>
        <w:t xml:space="preserve">BSA (m2): </w:t>
      </w:r>
      <w:r w:rsidR="00807A27" w:rsidRPr="0091005D">
        <w:rPr>
          <w:iCs/>
        </w:rPr>
        <w:t>2.08</w:t>
      </w:r>
    </w:p>
    <w:p w:rsidR="00825A10" w:rsidRPr="0091005D" w:rsidRDefault="00645085" w:rsidP="000239DC">
      <w:pPr>
        <w:pStyle w:val="Screen"/>
      </w:pPr>
      <w:r w:rsidRPr="0091005D">
        <w:t xml:space="preserve">                                                    ISSUE   LAST  REF  DAY</w:t>
      </w:r>
    </w:p>
    <w:p w:rsidR="00825A10" w:rsidRPr="0091005D" w:rsidRDefault="00645085" w:rsidP="000239DC">
      <w:pPr>
        <w:pStyle w:val="Screen"/>
      </w:pPr>
      <w:r w:rsidRPr="0091005D">
        <w:t>#  RX #          DRUG                               QTY ST  DATE  FILL REM  SUP</w:t>
      </w:r>
    </w:p>
    <w:p w:rsidR="00825A10" w:rsidRPr="0091005D" w:rsidRDefault="00825A10" w:rsidP="000239DC">
      <w:pPr>
        <w:pStyle w:val="Screen"/>
      </w:pPr>
    </w:p>
    <w:p w:rsidR="00825A10" w:rsidRPr="0091005D" w:rsidRDefault="00645085" w:rsidP="000239DC">
      <w:pPr>
        <w:pStyle w:val="Screen"/>
      </w:pPr>
      <w:r w:rsidRPr="0091005D">
        <w:t>----------------REFILL TOO SOON/DUR REJECTS (Third Party)----------------------</w:t>
      </w:r>
    </w:p>
    <w:p w:rsidR="00825A10" w:rsidRPr="0091005D" w:rsidRDefault="00645085" w:rsidP="000239DC">
      <w:pPr>
        <w:pStyle w:val="Screen"/>
      </w:pPr>
      <w:r w:rsidRPr="0091005D">
        <w:t xml:space="preserve">1 51368009$e     DIGOXIN (LANOXIN) 0.05MG CAP        90 A&gt;  02-16 02-16  3  90 </w:t>
      </w:r>
    </w:p>
    <w:p w:rsidR="00825A10" w:rsidRPr="0091005D" w:rsidRDefault="00645085" w:rsidP="000239DC">
      <w:pPr>
        <w:pStyle w:val="Screen"/>
      </w:pPr>
      <w:r w:rsidRPr="0091005D">
        <w:t>2 51360563e      OXYBUTYNIN CHLORIDE 15MG SA TAB    180 S&gt;  02-15 05-06  0  90</w:t>
      </w:r>
    </w:p>
    <w:p w:rsidR="00825A10" w:rsidRPr="0091005D" w:rsidRDefault="00645085" w:rsidP="000239DC">
      <w:pPr>
        <w:pStyle w:val="Screen"/>
      </w:pPr>
      <w:r w:rsidRPr="0091005D">
        <w:t>---------------------------------ACTIVE---------------------------------------</w:t>
      </w:r>
    </w:p>
    <w:p w:rsidR="00825A10" w:rsidRPr="0091005D" w:rsidRDefault="00645085" w:rsidP="000239DC">
      <w:pPr>
        <w:pStyle w:val="Screen"/>
      </w:pPr>
      <w:r w:rsidRPr="0091005D">
        <w:t>3 100003470e     ABSORBABLE GELATIN FILM              1 A   11-04 11-04  5  31</w:t>
      </w:r>
    </w:p>
    <w:p w:rsidR="00825A10" w:rsidRPr="0091005D" w:rsidRDefault="00645085" w:rsidP="000239DC">
      <w:pPr>
        <w:pStyle w:val="Screen"/>
      </w:pPr>
      <w:r w:rsidRPr="0091005D">
        <w:t>4 100003461      ACETAMINOPHEN 650MG SUPPOS.         10 A&gt;  11-04 11-04  1  10</w:t>
      </w:r>
    </w:p>
    <w:p w:rsidR="00825A10" w:rsidRPr="0091005D" w:rsidRDefault="00645085" w:rsidP="000239DC">
      <w:pPr>
        <w:pStyle w:val="Screen"/>
      </w:pPr>
      <w:r w:rsidRPr="0091005D">
        <w:t>5 100003185e     ALBUMIN 25% 50ML                     2 A   08-01 08-01  5   5</w:t>
      </w:r>
    </w:p>
    <w:p w:rsidR="00825A10" w:rsidRPr="0091005D" w:rsidRDefault="00645085" w:rsidP="000239DC">
      <w:pPr>
        <w:pStyle w:val="Screen"/>
      </w:pPr>
      <w:r w:rsidRPr="0091005D">
        <w:t>-----------------------------------DISCONTINUED-------------------------------</w:t>
      </w:r>
    </w:p>
    <w:p w:rsidR="00825A10" w:rsidRPr="0091005D" w:rsidRDefault="00645085" w:rsidP="000239DC">
      <w:pPr>
        <w:pStyle w:val="Screen"/>
      </w:pPr>
      <w:r w:rsidRPr="0091005D">
        <w:t>6 100003530     ANALGESIC BALM 1 POUND                1 A   01-08 01-08  3  90</w:t>
      </w:r>
    </w:p>
    <w:p w:rsidR="00825A10" w:rsidRPr="0091005D" w:rsidRDefault="00645085" w:rsidP="000239DC">
      <w:pPr>
        <w:pStyle w:val="Screen"/>
      </w:pPr>
      <w:r w:rsidRPr="0091005D">
        <w:t>7 100003400     APPLICATORS, COTTON TIP STERILE      10 A   09-23 09-23  5  31</w:t>
      </w:r>
    </w:p>
    <w:p w:rsidR="00825A10" w:rsidRPr="0091005D" w:rsidRDefault="00825A10" w:rsidP="000239DC">
      <w:pPr>
        <w:pStyle w:val="Screen"/>
      </w:pPr>
    </w:p>
    <w:p w:rsidR="00825A10" w:rsidRPr="0091005D" w:rsidRDefault="00825A10" w:rsidP="000239DC">
      <w:pPr>
        <w:pStyle w:val="Screen"/>
      </w:pPr>
    </w:p>
    <w:p w:rsidR="00825A10" w:rsidRPr="0091005D" w:rsidRDefault="00645085" w:rsidP="000239DC">
      <w:pPr>
        <w:pStyle w:val="Screen"/>
      </w:pPr>
      <w:r w:rsidRPr="0091005D">
        <w:t>+         Enter ?? for more actions</w:t>
      </w:r>
    </w:p>
    <w:p w:rsidR="00825A10" w:rsidRPr="0091005D" w:rsidRDefault="00645085" w:rsidP="000239DC">
      <w:pPr>
        <w:pStyle w:val="Screen"/>
      </w:pPr>
      <w:r w:rsidRPr="0091005D">
        <w:t>PU  Patient Record Update               NO  New Order</w:t>
      </w:r>
    </w:p>
    <w:p w:rsidR="00825A10" w:rsidRPr="0091005D" w:rsidRDefault="00645085" w:rsidP="000239DC">
      <w:pPr>
        <w:pStyle w:val="Screen"/>
      </w:pPr>
      <w:r w:rsidRPr="0091005D">
        <w:t>PI  Patient Information                 SO  Select Order</w:t>
      </w:r>
    </w:p>
    <w:p w:rsidR="00825A10" w:rsidRPr="0091005D" w:rsidRDefault="00645085" w:rsidP="000239DC">
      <w:pPr>
        <w:pStyle w:val="Screen"/>
      </w:pPr>
      <w:r w:rsidRPr="0091005D">
        <w:t>Select Action: Next Screen//</w:t>
      </w:r>
    </w:p>
    <w:p w:rsidR="00825A10" w:rsidRPr="0091005D" w:rsidRDefault="00825A10" w:rsidP="00545634"/>
    <w:p w:rsidR="00C30FF0" w:rsidRPr="00BA13D3" w:rsidRDefault="00C30FF0" w:rsidP="00C30FF0">
      <w:pPr>
        <w:pStyle w:val="Heading2"/>
      </w:pPr>
      <w:bookmarkStart w:id="111" w:name="PT_DEMO_CLIN_ALRT"/>
      <w:bookmarkStart w:id="112" w:name="_Toc529964597"/>
      <w:bookmarkStart w:id="113" w:name="_Toc173562010"/>
      <w:bookmarkStart w:id="114" w:name="_Toc428973168"/>
      <w:bookmarkStart w:id="115" w:name="_Toc4750894"/>
      <w:bookmarkEnd w:id="111"/>
      <w:r w:rsidRPr="00BA13D3">
        <w:t>Patient Demographics</w:t>
      </w:r>
      <w:r w:rsidRPr="00BA13D3">
        <w:fldChar w:fldCharType="begin"/>
      </w:r>
      <w:r w:rsidRPr="00BA13D3">
        <w:instrText xml:space="preserve"> XE "Patient Demographics" </w:instrText>
      </w:r>
      <w:r w:rsidRPr="00BA13D3">
        <w:fldChar w:fldCharType="end"/>
      </w:r>
      <w:r w:rsidRPr="00BA13D3">
        <w:t xml:space="preserve"> and Clinical Alerts</w:t>
      </w:r>
      <w:bookmarkEnd w:id="112"/>
      <w:bookmarkEnd w:id="115"/>
      <w:r w:rsidRPr="00BA13D3">
        <w:fldChar w:fldCharType="begin"/>
      </w:r>
      <w:r w:rsidRPr="00BA13D3">
        <w:instrText xml:space="preserve"> XE "Clinical Alerts" </w:instrText>
      </w:r>
      <w:r w:rsidRPr="00BA13D3">
        <w:fldChar w:fldCharType="end"/>
      </w:r>
    </w:p>
    <w:p w:rsidR="00C30FF0" w:rsidRPr="006E01CD" w:rsidRDefault="00C30FF0" w:rsidP="006E01CD">
      <w:pPr>
        <w:pStyle w:val="BodyText"/>
      </w:pPr>
      <w:r w:rsidRPr="006E01CD">
        <w:t xml:space="preserve">Patient demographic information and Clinical Alerts display in the List Manager header area when using certain Pharmacy options. </w:t>
      </w:r>
    </w:p>
    <w:p w:rsidR="00C30FF0" w:rsidRPr="006E01CD" w:rsidRDefault="00C30FF0" w:rsidP="006E01CD">
      <w:pPr>
        <w:pStyle w:val="BodyText"/>
      </w:pPr>
      <w:r w:rsidRPr="006E01CD">
        <w:t xml:space="preserve">The demographic details are derived from existing patient information and include details such as date of birth, weight, height, and gender, as well as information about the patient’s primary </w:t>
      </w:r>
      <w:r w:rsidRPr="006E01CD">
        <w:lastRenderedPageBreak/>
        <w:t>care team and/or physician, physician contact numbers (phone/pager), clinician remarks, and assigned or recent facility where care is received.</w:t>
      </w:r>
    </w:p>
    <w:p w:rsidR="00C30FF0" w:rsidRPr="006E01CD" w:rsidRDefault="00C30FF0" w:rsidP="006E01CD">
      <w:pPr>
        <w:pStyle w:val="BodyText"/>
      </w:pPr>
      <w:r w:rsidRPr="006E01CD">
        <w:t>Clinical Alerts are used to convey important patient care information. Pharmacy Supervisors can enter one or more alerts using the Clinical Alert Enter/Edit [PSO CLINICAL ALERT ENTER/EDIT] option to make pharmacy personnel aware of things like drug interactions or the patient’s participation in clinical trials. For more information on setting up Clinical Alerts, refer to the Outpatient Pharmacy (PSO) Manager’s User Manual.</w:t>
      </w:r>
    </w:p>
    <w:p w:rsidR="00C30FF0" w:rsidRPr="006E01CD" w:rsidRDefault="00C30FF0" w:rsidP="006E01CD">
      <w:pPr>
        <w:pStyle w:val="BodyText"/>
      </w:pPr>
      <w:r w:rsidRPr="006E01CD">
        <w:t>Patient demographics and any Clinical Alerts are prominently displayed when using either of the following Pharmacy options:</w:t>
      </w:r>
    </w:p>
    <w:p w:rsidR="00C30FF0" w:rsidRPr="00BA13D3" w:rsidRDefault="00C30FF0" w:rsidP="00C30FF0">
      <w:pPr>
        <w:numPr>
          <w:ilvl w:val="0"/>
          <w:numId w:val="104"/>
        </w:numPr>
      </w:pPr>
      <w:r w:rsidRPr="00BA13D3">
        <w:t>Medication Profile [PSO P]</w:t>
      </w:r>
    </w:p>
    <w:p w:rsidR="00C30FF0" w:rsidRPr="00BA13D3" w:rsidRDefault="00C30FF0" w:rsidP="00C30FF0">
      <w:pPr>
        <w:numPr>
          <w:ilvl w:val="0"/>
          <w:numId w:val="104"/>
        </w:numPr>
      </w:pPr>
      <w:r w:rsidRPr="00BA13D3">
        <w:t>Patient Prescription Processing [PSO LM BACKDOOR ORDERS]</w:t>
      </w:r>
    </w:p>
    <w:p w:rsidR="00C30FF0" w:rsidRPr="00BA13D3" w:rsidRDefault="00C30FF0" w:rsidP="006E01CD">
      <w:pPr>
        <w:pStyle w:val="BodyText"/>
        <w:rPr>
          <w:lang w:val="en-US"/>
        </w:rPr>
      </w:pPr>
      <w:bookmarkStart w:id="116" w:name="CLIN_ALERT"/>
      <w:bookmarkEnd w:id="116"/>
      <w:r w:rsidRPr="00BA13D3">
        <w:rPr>
          <w:b/>
          <w:lang w:val="en-US"/>
        </w:rPr>
        <w:t>Note</w:t>
      </w:r>
      <w:r w:rsidRPr="00BA13D3">
        <w:rPr>
          <w:lang w:val="en-US"/>
        </w:rPr>
        <w:t xml:space="preserve">: Pharmacists and Pharmacy Managers see additional demographics and Clinical Alerts when using certain other Pharmacy options that are not available to Pharmacy Technicians. More information on these options can be found in the </w:t>
      </w:r>
      <w:r w:rsidRPr="00BA13D3">
        <w:rPr>
          <w:i/>
          <w:lang w:val="en-US"/>
        </w:rPr>
        <w:t>Outpatient Pharmacy (PSO) Manager’s User Manual</w:t>
      </w:r>
      <w:r w:rsidRPr="00BA13D3">
        <w:rPr>
          <w:lang w:val="en-US"/>
        </w:rPr>
        <w:t xml:space="preserve"> or the </w:t>
      </w:r>
      <w:r w:rsidRPr="00BA13D3">
        <w:rPr>
          <w:i/>
          <w:lang w:val="en-US"/>
        </w:rPr>
        <w:t>Outpatient Pharmacy (PSO) Pharmacist’s User Manual</w:t>
      </w:r>
      <w:r w:rsidRPr="00BA13D3">
        <w:rPr>
          <w:lang w:val="en-US"/>
        </w:rPr>
        <w:t>.</w:t>
      </w:r>
    </w:p>
    <w:p w:rsidR="00C30FF0" w:rsidRPr="00BA13D3" w:rsidRDefault="00C30FF0" w:rsidP="006E01CD">
      <w:pPr>
        <w:pStyle w:val="Boldunderline"/>
        <w:spacing w:before="240"/>
      </w:pPr>
      <w:r w:rsidRPr="00BA13D3">
        <w:t xml:space="preserve">Example: Header Displaying Patient Demographics and Clinical Alerts </w:t>
      </w:r>
    </w:p>
    <w:p w:rsidR="00C30FF0" w:rsidRPr="00BA13D3" w:rsidRDefault="00C30FF0" w:rsidP="00C30FF0">
      <w:pPr>
        <w:pStyle w:val="Boldunderline"/>
        <w:rPr>
          <w:rFonts w:eastAsia="MS Mincho"/>
          <w:bCs/>
          <w:color w:val="auto"/>
          <w:sz w:val="20"/>
          <w:szCs w:val="20"/>
          <w:u w:val="none"/>
          <w:lang w:eastAsia="x-none"/>
        </w:rPr>
      </w:pPr>
      <w:r w:rsidRPr="00BA13D3">
        <w:rPr>
          <w:rFonts w:eastAsia="MS Mincho"/>
          <w:bCs/>
          <w:color w:val="auto"/>
          <w:sz w:val="20"/>
          <w:szCs w:val="20"/>
          <w:u w:val="none"/>
          <w:lang w:val="x-none" w:eastAsia="x-none"/>
        </w:rPr>
        <w:t>Example: Clinical Alerts</w:t>
      </w:r>
      <w:r w:rsidRPr="00BA13D3">
        <w:rPr>
          <w:rFonts w:eastAsia="MS Mincho"/>
          <w:bCs/>
          <w:color w:val="auto"/>
          <w:sz w:val="20"/>
          <w:szCs w:val="20"/>
          <w:u w:val="none"/>
          <w:lang w:eastAsia="x-none"/>
        </w:rPr>
        <w:t xml:space="preserve"> Displayed with Patient Demographics</w:t>
      </w:r>
    </w:p>
    <w:p w:rsidR="00C30FF0" w:rsidRPr="00BA13D3" w:rsidRDefault="00C30FF0" w:rsidP="00C30FF0">
      <w:pPr>
        <w:pStyle w:val="PlainText"/>
        <w:shd w:val="clear" w:color="auto" w:fill="F2F2F2"/>
        <w:rPr>
          <w:rFonts w:eastAsia="Times New Roman"/>
          <w:sz w:val="16"/>
          <w:szCs w:val="16"/>
        </w:rPr>
      </w:pPr>
      <w:r w:rsidRPr="00BA13D3">
        <w:rPr>
          <w:rFonts w:eastAsia="Times New Roman"/>
          <w:sz w:val="16"/>
          <w:szCs w:val="16"/>
        </w:rPr>
        <w:t xml:space="preserve">OPPATIENT16,ONE                                                     &lt;A&gt; </w:t>
      </w:r>
    </w:p>
    <w:p w:rsidR="00C30FF0" w:rsidRPr="00BA13D3" w:rsidRDefault="00C30FF0" w:rsidP="00C30FF0">
      <w:pPr>
        <w:pStyle w:val="PlainText"/>
        <w:shd w:val="clear" w:color="auto" w:fill="F2F2F2"/>
        <w:rPr>
          <w:rFonts w:eastAsia="Times New Roman"/>
          <w:sz w:val="16"/>
          <w:szCs w:val="16"/>
        </w:rPr>
      </w:pPr>
      <w:r w:rsidRPr="00BA13D3">
        <w:rPr>
          <w:rFonts w:eastAsia="Times New Roman"/>
          <w:sz w:val="16"/>
          <w:szCs w:val="16"/>
        </w:rPr>
        <w:t xml:space="preserve"> PID: 000-12-3456                           Ht(cm): 175.26 (08/06/2000)</w:t>
      </w:r>
    </w:p>
    <w:p w:rsidR="00C30FF0" w:rsidRPr="00BA13D3" w:rsidRDefault="00C30FF0" w:rsidP="00C30FF0">
      <w:pPr>
        <w:pStyle w:val="PlainText"/>
        <w:shd w:val="clear" w:color="auto" w:fill="F2F2F2"/>
        <w:rPr>
          <w:rFonts w:eastAsia="Times New Roman"/>
          <w:sz w:val="16"/>
          <w:szCs w:val="16"/>
        </w:rPr>
      </w:pPr>
      <w:r w:rsidRPr="00BA13D3">
        <w:rPr>
          <w:rFonts w:eastAsia="Times New Roman"/>
          <w:sz w:val="16"/>
          <w:szCs w:val="16"/>
        </w:rPr>
        <w:t xml:space="preserve"> DOB: AUG 30,1948 (62)                      Wt(kg): 108.18 (01/14/2006)</w:t>
      </w:r>
    </w:p>
    <w:p w:rsidR="00C30FF0" w:rsidRPr="00BA13D3" w:rsidRDefault="00C30FF0" w:rsidP="00C30FF0">
      <w:pPr>
        <w:pStyle w:val="PlainText"/>
        <w:shd w:val="clear" w:color="auto" w:fill="F2F2F2"/>
        <w:rPr>
          <w:rFonts w:eastAsia="Times New Roman"/>
          <w:sz w:val="16"/>
          <w:szCs w:val="16"/>
        </w:rPr>
      </w:pPr>
      <w:r w:rsidRPr="00BA13D3">
        <w:rPr>
          <w:rFonts w:eastAsia="Times New Roman"/>
          <w:sz w:val="16"/>
          <w:szCs w:val="16"/>
        </w:rPr>
        <w:t xml:space="preserve"> SEX: MALE</w:t>
      </w:r>
    </w:p>
    <w:p w:rsidR="00C30FF0" w:rsidRPr="00BA13D3" w:rsidRDefault="00C30FF0" w:rsidP="00C30FF0">
      <w:pPr>
        <w:pStyle w:val="PlainText"/>
        <w:shd w:val="clear" w:color="auto" w:fill="F2F2F2"/>
        <w:rPr>
          <w:rFonts w:eastAsia="Times New Roman"/>
          <w:sz w:val="16"/>
          <w:szCs w:val="16"/>
          <w:lang w:val="en-US"/>
        </w:rPr>
      </w:pPr>
      <w:r w:rsidRPr="00BA13D3">
        <w:rPr>
          <w:rFonts w:eastAsia="Times New Roman"/>
          <w:sz w:val="16"/>
          <w:szCs w:val="16"/>
        </w:rPr>
        <w:t>Eligibility: SERVICE CONNECTED 50% to 100%     SC%: 70</w:t>
      </w:r>
    </w:p>
    <w:p w:rsidR="00C30FF0" w:rsidRPr="00BA13D3" w:rsidRDefault="00C30FF0" w:rsidP="00C30FF0">
      <w:pPr>
        <w:pStyle w:val="PlainText"/>
        <w:shd w:val="clear" w:color="auto" w:fill="F2F2F2"/>
        <w:rPr>
          <w:rFonts w:eastAsia="Times New Roman"/>
          <w:sz w:val="16"/>
          <w:szCs w:val="16"/>
          <w:lang w:val="en-US"/>
        </w:rPr>
      </w:pPr>
      <w:r w:rsidRPr="00BA13D3">
        <w:rPr>
          <w:rFonts w:eastAsia="Times New Roman"/>
          <w:sz w:val="16"/>
          <w:szCs w:val="16"/>
        </w:rPr>
        <w:t>RX PATIENT STATUS: SC LESS THAN 50%</w:t>
      </w:r>
    </w:p>
    <w:p w:rsidR="00C30FF0" w:rsidRPr="00BA13D3" w:rsidRDefault="00C30FF0" w:rsidP="00C30FF0">
      <w:pPr>
        <w:pStyle w:val="PlainText"/>
        <w:shd w:val="clear" w:color="auto" w:fill="F2F2F2"/>
        <w:rPr>
          <w:rFonts w:eastAsia="Times New Roman"/>
          <w:sz w:val="16"/>
          <w:szCs w:val="16"/>
        </w:rPr>
      </w:pPr>
    </w:p>
    <w:p w:rsidR="00C30FF0" w:rsidRPr="00BA13D3" w:rsidRDefault="00C30FF0" w:rsidP="00C30FF0">
      <w:pPr>
        <w:pStyle w:val="PlainText"/>
        <w:shd w:val="clear" w:color="auto" w:fill="F2F2F2"/>
        <w:rPr>
          <w:rFonts w:eastAsia="Times New Roman"/>
          <w:sz w:val="16"/>
          <w:szCs w:val="16"/>
          <w:lang w:val="en-US"/>
        </w:rPr>
      </w:pPr>
      <w:r w:rsidRPr="00BA13D3">
        <w:rPr>
          <w:rFonts w:eastAsia="Times New Roman"/>
          <w:sz w:val="16"/>
          <w:szCs w:val="16"/>
          <w:lang w:val="en-US"/>
        </w:rPr>
        <w:t>Extended Patient Demographics</w:t>
      </w:r>
    </w:p>
    <w:p w:rsidR="00C30FF0" w:rsidRPr="00BA13D3" w:rsidRDefault="00C30FF0" w:rsidP="00C30FF0">
      <w:pPr>
        <w:pStyle w:val="Manual-bodytext"/>
        <w:rPr>
          <w:lang w:eastAsia="x-none"/>
        </w:rPr>
      </w:pPr>
    </w:p>
    <w:p w:rsidR="00C30FF0" w:rsidRPr="00BA13D3" w:rsidRDefault="00C30FF0" w:rsidP="00C30FF0">
      <w:pPr>
        <w:pStyle w:val="PlainText"/>
        <w:shd w:val="clear" w:color="auto" w:fill="F2F2F2"/>
        <w:rPr>
          <w:rFonts w:eastAsia="Times New Roman"/>
          <w:sz w:val="16"/>
          <w:szCs w:val="16"/>
        </w:rPr>
      </w:pPr>
      <w:r w:rsidRPr="00BA13D3">
        <w:rPr>
          <w:rFonts w:eastAsia="Times New Roman"/>
          <w:sz w:val="16"/>
          <w:szCs w:val="16"/>
        </w:rPr>
        <w:t>Primary Care Team: GREEN TEAM          Phone: (307)778-7533</w:t>
      </w:r>
    </w:p>
    <w:p w:rsidR="00C30FF0" w:rsidRPr="00BA13D3" w:rsidRDefault="00C30FF0" w:rsidP="00C30FF0">
      <w:pPr>
        <w:pStyle w:val="PlainText"/>
        <w:shd w:val="clear" w:color="auto" w:fill="F2F2F2"/>
        <w:rPr>
          <w:rFonts w:eastAsia="Times New Roman"/>
          <w:sz w:val="16"/>
          <w:szCs w:val="16"/>
        </w:rPr>
      </w:pPr>
      <w:r w:rsidRPr="00BA13D3">
        <w:rPr>
          <w:rFonts w:eastAsia="Times New Roman"/>
          <w:sz w:val="16"/>
          <w:szCs w:val="16"/>
        </w:rPr>
        <w:t>PC Provider: SAAD,VANCE MILTON     Position: PROV GREEN 7</w:t>
      </w:r>
    </w:p>
    <w:p w:rsidR="00C30FF0" w:rsidRPr="00BA13D3" w:rsidRDefault="00C30FF0" w:rsidP="00C30FF0">
      <w:pPr>
        <w:pStyle w:val="PlainText"/>
        <w:shd w:val="clear" w:color="auto" w:fill="F2F2F2"/>
        <w:rPr>
          <w:rFonts w:eastAsia="Times New Roman"/>
          <w:sz w:val="16"/>
          <w:szCs w:val="16"/>
        </w:rPr>
      </w:pPr>
      <w:r w:rsidRPr="00BA13D3">
        <w:rPr>
          <w:rFonts w:eastAsia="Times New Roman"/>
          <w:sz w:val="16"/>
          <w:szCs w:val="16"/>
        </w:rPr>
        <w:t>Pager: 12345                              Phone: 8001234567</w:t>
      </w:r>
    </w:p>
    <w:p w:rsidR="00C30FF0" w:rsidRPr="00BA13D3" w:rsidRDefault="00C30FF0" w:rsidP="00C30FF0">
      <w:pPr>
        <w:pStyle w:val="PlainText"/>
        <w:shd w:val="clear" w:color="auto" w:fill="F2F2F2"/>
        <w:rPr>
          <w:rFonts w:eastAsia="Times New Roman"/>
          <w:sz w:val="16"/>
          <w:szCs w:val="16"/>
        </w:rPr>
      </w:pPr>
      <w:r w:rsidRPr="00BA13D3">
        <w:rPr>
          <w:rFonts w:eastAsia="Times New Roman"/>
          <w:sz w:val="16"/>
          <w:szCs w:val="16"/>
        </w:rPr>
        <w:t>Remarks:**PURPLE HEART RECIPIENT**</w:t>
      </w:r>
    </w:p>
    <w:p w:rsidR="00C30FF0" w:rsidRPr="00BA13D3" w:rsidRDefault="00C30FF0" w:rsidP="00C30FF0">
      <w:pPr>
        <w:pStyle w:val="PlainText"/>
        <w:shd w:val="clear" w:color="auto" w:fill="F2F2F2"/>
        <w:rPr>
          <w:rFonts w:eastAsia="Times New Roman"/>
          <w:sz w:val="16"/>
          <w:szCs w:val="16"/>
        </w:rPr>
      </w:pPr>
      <w:r w:rsidRPr="00BA13D3">
        <w:rPr>
          <w:rFonts w:eastAsia="Times New Roman"/>
          <w:sz w:val="16"/>
          <w:szCs w:val="16"/>
          <w:lang w:val="en-US"/>
        </w:rPr>
        <w:t>Assigned/Recent</w:t>
      </w:r>
      <w:r w:rsidRPr="00BA13D3">
        <w:rPr>
          <w:rFonts w:eastAsia="Times New Roman"/>
          <w:sz w:val="16"/>
          <w:szCs w:val="16"/>
        </w:rPr>
        <w:t xml:space="preserve"> Facility: CHEYENNE VAMC</w:t>
      </w:r>
    </w:p>
    <w:p w:rsidR="00C30FF0" w:rsidRPr="00BA13D3" w:rsidRDefault="00C30FF0" w:rsidP="00C30FF0">
      <w:pPr>
        <w:pStyle w:val="PlainText"/>
        <w:shd w:val="clear" w:color="auto" w:fill="F2F2F2"/>
        <w:rPr>
          <w:rFonts w:eastAsia="Times New Roman"/>
          <w:sz w:val="16"/>
          <w:szCs w:val="16"/>
        </w:rPr>
      </w:pPr>
      <w:r w:rsidRPr="00BA13D3">
        <w:rPr>
          <w:rFonts w:eastAsia="Times New Roman"/>
          <w:sz w:val="16"/>
          <w:szCs w:val="16"/>
        </w:rPr>
        <w:t xml:space="preserve">         </w:t>
      </w:r>
    </w:p>
    <w:p w:rsidR="00C30FF0" w:rsidRPr="00BA13D3" w:rsidRDefault="00C30FF0" w:rsidP="00C30FF0">
      <w:pPr>
        <w:pStyle w:val="PlainText"/>
        <w:shd w:val="clear" w:color="auto" w:fill="F2F2F2"/>
        <w:rPr>
          <w:rFonts w:eastAsia="Times New Roman"/>
          <w:sz w:val="16"/>
          <w:szCs w:val="16"/>
        </w:rPr>
      </w:pPr>
      <w:r w:rsidRPr="00BA13D3">
        <w:rPr>
          <w:rFonts w:eastAsia="Times New Roman"/>
          <w:sz w:val="16"/>
          <w:szCs w:val="16"/>
        </w:rPr>
        <w:t>CLINICAL ALERTS:</w:t>
      </w:r>
    </w:p>
    <w:p w:rsidR="00C30FF0" w:rsidRPr="00BA13D3" w:rsidRDefault="00C30FF0" w:rsidP="00C30FF0">
      <w:pPr>
        <w:pStyle w:val="PlainText"/>
        <w:shd w:val="clear" w:color="auto" w:fill="F2F2F2"/>
        <w:rPr>
          <w:rFonts w:eastAsia="Times New Roman"/>
          <w:sz w:val="16"/>
          <w:szCs w:val="16"/>
        </w:rPr>
      </w:pPr>
      <w:r w:rsidRPr="00BA13D3">
        <w:rPr>
          <w:rFonts w:eastAsia="Times New Roman"/>
          <w:sz w:val="16"/>
          <w:szCs w:val="16"/>
        </w:rPr>
        <w:t xml:space="preserve">  AUG 16, 2017@08:53:38 ENROLLED IN CLINICAL TRIAL</w:t>
      </w:r>
    </w:p>
    <w:p w:rsidR="00C30FF0" w:rsidRPr="00C30FF0" w:rsidRDefault="00C30FF0" w:rsidP="00C30FF0">
      <w:pPr>
        <w:pStyle w:val="PlainText"/>
        <w:shd w:val="clear" w:color="auto" w:fill="F2F2F2"/>
        <w:rPr>
          <w:rFonts w:eastAsia="Times New Roman"/>
          <w:sz w:val="16"/>
          <w:szCs w:val="16"/>
        </w:rPr>
      </w:pPr>
      <w:r w:rsidRPr="00BA13D3">
        <w:rPr>
          <w:rFonts w:eastAsia="Times New Roman"/>
          <w:sz w:val="16"/>
          <w:szCs w:val="16"/>
        </w:rPr>
        <w:t xml:space="preserve">  OCT 06, 2017@11:54:32 REMOVED FROM CLINICAL TRIAL – ELEVATED BP</w:t>
      </w:r>
      <w:bookmarkStart w:id="117" w:name="PT_DEMO_CLIN_ALRT_End"/>
      <w:bookmarkEnd w:id="117"/>
    </w:p>
    <w:p w:rsidR="000D4344" w:rsidRPr="0091005D" w:rsidRDefault="00645085">
      <w:pPr>
        <w:pStyle w:val="Heading1"/>
      </w:pPr>
      <w:bookmarkStart w:id="118" w:name="_Toc4750895"/>
      <w:r w:rsidRPr="0091005D">
        <w:t>Using List Manager with Outpatient Pharmacy</w:t>
      </w:r>
      <w:bookmarkEnd w:id="102"/>
      <w:bookmarkEnd w:id="103"/>
      <w:bookmarkEnd w:id="104"/>
      <w:bookmarkEnd w:id="105"/>
      <w:bookmarkEnd w:id="106"/>
      <w:bookmarkEnd w:id="107"/>
      <w:bookmarkEnd w:id="108"/>
      <w:bookmarkEnd w:id="113"/>
      <w:bookmarkEnd w:id="114"/>
      <w:bookmarkEnd w:id="118"/>
      <w:r w:rsidR="00302CC8" w:rsidRPr="0091005D">
        <w:fldChar w:fldCharType="begin"/>
      </w:r>
      <w:r w:rsidRPr="0091005D">
        <w:instrText xml:space="preserve"> XE "Using List Manager with Outpatient Pharmacy" </w:instrText>
      </w:r>
      <w:r w:rsidR="00302CC8" w:rsidRPr="0091005D">
        <w:fldChar w:fldCharType="end"/>
      </w:r>
    </w:p>
    <w:p w:rsidR="00825A10" w:rsidRPr="0091005D" w:rsidRDefault="00645085" w:rsidP="00B62C66">
      <w:pPr>
        <w:pStyle w:val="BodyText"/>
      </w:pPr>
      <w:r w:rsidRPr="0091005D">
        <w:t>List Manager is a tool designed so that a list of items can be presented to the user for an action.</w:t>
      </w:r>
    </w:p>
    <w:p w:rsidR="00825A10" w:rsidRPr="0091005D" w:rsidRDefault="00645085" w:rsidP="00B62C66">
      <w:pPr>
        <w:pStyle w:val="BodyText"/>
      </w:pPr>
      <w:r w:rsidRPr="0091005D">
        <w:t>For Outpatient Pharmacy, the List Manager does the following:</w:t>
      </w:r>
    </w:p>
    <w:p w:rsidR="00825A10" w:rsidRPr="0091005D" w:rsidRDefault="00645085" w:rsidP="00AC3626">
      <w:pPr>
        <w:pStyle w:val="BodyTextBullet1"/>
      </w:pPr>
      <w:r w:rsidRPr="0091005D">
        <w:t>Allows the pharmacist or technician to browse through a list of actions</w:t>
      </w:r>
      <w:r w:rsidR="00D749D0" w:rsidRPr="0091005D">
        <w:t>.</w:t>
      </w:r>
    </w:p>
    <w:p w:rsidR="00825A10" w:rsidRPr="0091005D" w:rsidRDefault="00645085" w:rsidP="00AC3626">
      <w:pPr>
        <w:pStyle w:val="BodyTextBullet1"/>
      </w:pPr>
      <w:r w:rsidRPr="0091005D">
        <w:t>Allows the pharmacist or technician to take action against those items</w:t>
      </w:r>
      <w:r w:rsidR="00D749D0" w:rsidRPr="0091005D">
        <w:t>.</w:t>
      </w:r>
    </w:p>
    <w:p w:rsidR="00825A10" w:rsidRPr="0091005D" w:rsidRDefault="00645085" w:rsidP="00AC3626">
      <w:pPr>
        <w:pStyle w:val="BodyTextBullet1"/>
      </w:pPr>
      <w:r w:rsidRPr="0091005D">
        <w:t>Allows the user to select an action that displays an action or informational profile</w:t>
      </w:r>
      <w:r w:rsidR="00D749D0" w:rsidRPr="0091005D">
        <w:t>.</w:t>
      </w:r>
    </w:p>
    <w:p w:rsidR="00825A10" w:rsidRPr="0091005D" w:rsidRDefault="00645085" w:rsidP="00AC3626">
      <w:pPr>
        <w:pStyle w:val="BodyTextBullet1"/>
      </w:pPr>
      <w:r w:rsidRPr="0091005D">
        <w:t>Allows the user to select a different action without leaving an option.</w:t>
      </w:r>
    </w:p>
    <w:p w:rsidR="00825A10" w:rsidRPr="0091005D" w:rsidRDefault="00825A10" w:rsidP="00545634"/>
    <w:p w:rsidR="00825A10" w:rsidRPr="0091005D" w:rsidRDefault="00952EFA" w:rsidP="00545634">
      <w:r>
        <w:rPr>
          <w:noProof/>
        </w:rPr>
        <w:lastRenderedPageBreak/>
        <w:drawing>
          <wp:anchor distT="0" distB="0" distL="114300" distR="114300" simplePos="0" relativeHeight="251655168" behindDoc="0" locked="0" layoutInCell="1" allowOverlap="1">
            <wp:simplePos x="0" y="0"/>
            <wp:positionH relativeFrom="column">
              <wp:posOffset>0</wp:posOffset>
            </wp:positionH>
            <wp:positionV relativeFrom="paragraph">
              <wp:posOffset>36830</wp:posOffset>
            </wp:positionV>
            <wp:extent cx="457200" cy="371475"/>
            <wp:effectExtent l="0" t="0" r="0" b="0"/>
            <wp:wrapSquare wrapText="bothSides"/>
            <wp:docPr id="41" name="Picture 341" descr="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1" descr="Note graphic"/>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57200" cy="371475"/>
                    </a:xfrm>
                    <a:prstGeom prst="rect">
                      <a:avLst/>
                    </a:prstGeom>
                    <a:noFill/>
                  </pic:spPr>
                </pic:pic>
              </a:graphicData>
            </a:graphic>
            <wp14:sizeRelH relativeFrom="page">
              <wp14:pctWidth>0</wp14:pctWidth>
            </wp14:sizeRelH>
            <wp14:sizeRelV relativeFrom="page">
              <wp14:pctHeight>0</wp14:pctHeight>
            </wp14:sizeRelV>
          </wp:anchor>
        </w:drawing>
      </w:r>
      <w:r w:rsidR="00645085" w:rsidRPr="0091005D">
        <w:rPr>
          <w:rStyle w:val="BodyTextChar"/>
        </w:rPr>
        <w:t>Not all functionality displayed in this section (i.e., hidden and speed actions) is available to pharmacy technicians</w:t>
      </w:r>
      <w:r w:rsidR="00645085" w:rsidRPr="0091005D">
        <w:t xml:space="preserve">. </w:t>
      </w:r>
    </w:p>
    <w:p w:rsidR="00825A10" w:rsidRPr="0091005D" w:rsidRDefault="00825A10" w:rsidP="00545634"/>
    <w:p w:rsidR="00825A10" w:rsidRPr="0091005D" w:rsidRDefault="00645085" w:rsidP="007C57CC">
      <w:pPr>
        <w:pStyle w:val="Heading2"/>
      </w:pPr>
      <w:bookmarkStart w:id="119" w:name="_Toc513952638"/>
      <w:bookmarkStart w:id="120" w:name="_Toc520273318"/>
      <w:bookmarkStart w:id="121" w:name="_Toc520299110"/>
      <w:bookmarkStart w:id="122" w:name="_Toc520304577"/>
      <w:bookmarkStart w:id="123" w:name="_Toc32836851"/>
      <w:bookmarkStart w:id="124" w:name="_Toc38424515"/>
      <w:bookmarkStart w:id="125" w:name="_Toc50535212"/>
      <w:bookmarkStart w:id="126" w:name="_Toc173562011"/>
      <w:bookmarkStart w:id="127" w:name="_Toc428973169"/>
      <w:bookmarkStart w:id="128" w:name="_Toc4750896"/>
      <w:r w:rsidRPr="0091005D">
        <w:t>Entering Actions</w:t>
      </w:r>
      <w:bookmarkEnd w:id="119"/>
      <w:bookmarkEnd w:id="120"/>
      <w:bookmarkEnd w:id="121"/>
      <w:bookmarkEnd w:id="122"/>
      <w:bookmarkEnd w:id="123"/>
      <w:bookmarkEnd w:id="124"/>
      <w:bookmarkEnd w:id="125"/>
      <w:bookmarkEnd w:id="126"/>
      <w:bookmarkEnd w:id="127"/>
      <w:bookmarkEnd w:id="128"/>
      <w:r w:rsidR="00302CC8" w:rsidRPr="0091005D">
        <w:fldChar w:fldCharType="begin"/>
      </w:r>
      <w:r w:rsidRPr="0091005D">
        <w:instrText xml:space="preserve"> XE "Entering Actions" </w:instrText>
      </w:r>
      <w:r w:rsidR="00302CC8" w:rsidRPr="0091005D">
        <w:fldChar w:fldCharType="end"/>
      </w:r>
    </w:p>
    <w:p w:rsidR="00825A10" w:rsidRDefault="00645085" w:rsidP="00545634">
      <w:r w:rsidRPr="0091005D">
        <w:t>Actions are entered by typing the name(s), or synonym(s) at the “Select Item(s)” prompt. In addition to the various actions that may be available specific to a particular option, List Manager provides generic actions applicable to any List Manager screen. A double question mark (??) may be entered at the “Select Action” prompt for a list of all actions available. The following is a list of generic List Manager actions with a brief description. The synonym for each action is shown in brackets following the action name. Entering the synonym is the quickest way to select an action. Outpatient Pharmacy hidden actions are displayed with the letters (OP) next to the action.</w:t>
      </w:r>
    </w:p>
    <w:p w:rsidR="00C142AA" w:rsidRPr="0091005D" w:rsidRDefault="00C142AA" w:rsidP="00545634">
      <w:bookmarkStart w:id="129" w:name="p8_545"/>
      <w:bookmarkEnd w:id="129"/>
    </w:p>
    <w:tbl>
      <w:tblPr>
        <w:tblW w:w="0" w:type="auto"/>
        <w:tblInd w:w="18" w:type="dxa"/>
        <w:tblLook w:val="04A0" w:firstRow="1" w:lastRow="0" w:firstColumn="1" w:lastColumn="0" w:noHBand="0" w:noVBand="1"/>
      </w:tblPr>
      <w:tblGrid>
        <w:gridCol w:w="3608"/>
        <w:gridCol w:w="5734"/>
      </w:tblGrid>
      <w:tr w:rsidR="00AB28CF" w:rsidRPr="0091005D" w:rsidTr="00A17F7F">
        <w:tc>
          <w:tcPr>
            <w:tcW w:w="3690" w:type="dxa"/>
            <w:shd w:val="clear" w:color="auto" w:fill="auto"/>
          </w:tcPr>
          <w:p w:rsidR="00AB28CF" w:rsidRPr="0091005D" w:rsidRDefault="00AB28CF" w:rsidP="003A1490">
            <w:pPr>
              <w:spacing w:before="120"/>
              <w:rPr>
                <w:b/>
                <w:bCs/>
              </w:rPr>
            </w:pPr>
            <w:r w:rsidRPr="0091005D">
              <w:rPr>
                <w:b/>
                <w:bCs/>
              </w:rPr>
              <w:t>Action</w:t>
            </w:r>
          </w:p>
        </w:tc>
        <w:tc>
          <w:tcPr>
            <w:tcW w:w="5868" w:type="dxa"/>
            <w:shd w:val="clear" w:color="auto" w:fill="auto"/>
          </w:tcPr>
          <w:p w:rsidR="00AB28CF" w:rsidRPr="0091005D" w:rsidRDefault="00AB28CF" w:rsidP="003A1490">
            <w:pPr>
              <w:spacing w:before="120"/>
              <w:rPr>
                <w:b/>
                <w:bCs/>
              </w:rPr>
            </w:pPr>
            <w:r w:rsidRPr="0091005D">
              <w:rPr>
                <w:b/>
                <w:bCs/>
              </w:rPr>
              <w:t>Description</w:t>
            </w:r>
          </w:p>
        </w:tc>
      </w:tr>
      <w:tr w:rsidR="00AB28CF" w:rsidRPr="0091005D" w:rsidTr="00A17F7F">
        <w:tc>
          <w:tcPr>
            <w:tcW w:w="3690" w:type="dxa"/>
            <w:shd w:val="clear" w:color="auto" w:fill="auto"/>
          </w:tcPr>
          <w:p w:rsidR="00AB28CF" w:rsidRPr="0091005D" w:rsidRDefault="00AB28CF" w:rsidP="003A1490">
            <w:pPr>
              <w:spacing w:before="120"/>
            </w:pPr>
            <w:r w:rsidRPr="0091005D">
              <w:t>Next Screen [+]</w:t>
            </w:r>
          </w:p>
        </w:tc>
        <w:tc>
          <w:tcPr>
            <w:tcW w:w="5868" w:type="dxa"/>
            <w:shd w:val="clear" w:color="auto" w:fill="auto"/>
          </w:tcPr>
          <w:p w:rsidR="00AB28CF" w:rsidRPr="0091005D" w:rsidRDefault="00AB28CF" w:rsidP="003A1490">
            <w:pPr>
              <w:spacing w:before="120"/>
            </w:pPr>
            <w:r w:rsidRPr="0091005D">
              <w:t>Move to the next screen (may be shown as a default).</w:t>
            </w:r>
          </w:p>
        </w:tc>
      </w:tr>
      <w:tr w:rsidR="00AB28CF" w:rsidRPr="0091005D" w:rsidTr="00A17F7F">
        <w:tc>
          <w:tcPr>
            <w:tcW w:w="3690" w:type="dxa"/>
            <w:shd w:val="clear" w:color="auto" w:fill="auto"/>
          </w:tcPr>
          <w:p w:rsidR="00AB28CF" w:rsidRPr="0091005D" w:rsidRDefault="00AB28CF" w:rsidP="003A1490">
            <w:pPr>
              <w:spacing w:before="120"/>
            </w:pPr>
            <w:r w:rsidRPr="0091005D">
              <w:t>Previous Screen [-]</w:t>
            </w:r>
          </w:p>
        </w:tc>
        <w:tc>
          <w:tcPr>
            <w:tcW w:w="5868" w:type="dxa"/>
            <w:shd w:val="clear" w:color="auto" w:fill="auto"/>
          </w:tcPr>
          <w:p w:rsidR="00AB28CF" w:rsidRPr="0091005D" w:rsidRDefault="00AB28CF" w:rsidP="003A1490">
            <w:pPr>
              <w:spacing w:before="120"/>
            </w:pPr>
            <w:r w:rsidRPr="0091005D">
              <w:t>Move to the previous screen.</w:t>
            </w:r>
          </w:p>
        </w:tc>
      </w:tr>
      <w:tr w:rsidR="00AB28CF" w:rsidRPr="0091005D" w:rsidTr="00A17F7F">
        <w:tc>
          <w:tcPr>
            <w:tcW w:w="3690" w:type="dxa"/>
            <w:shd w:val="clear" w:color="auto" w:fill="auto"/>
          </w:tcPr>
          <w:p w:rsidR="00AB28CF" w:rsidRPr="0091005D" w:rsidRDefault="00AB28CF" w:rsidP="003A1490">
            <w:pPr>
              <w:spacing w:before="120"/>
            </w:pPr>
            <w:r w:rsidRPr="0091005D">
              <w:t>Up a Line [UP]</w:t>
            </w:r>
          </w:p>
        </w:tc>
        <w:tc>
          <w:tcPr>
            <w:tcW w:w="5868" w:type="dxa"/>
            <w:shd w:val="clear" w:color="auto" w:fill="auto"/>
          </w:tcPr>
          <w:p w:rsidR="00AB28CF" w:rsidRPr="0091005D" w:rsidRDefault="00AB28CF" w:rsidP="003A1490">
            <w:pPr>
              <w:spacing w:before="120"/>
            </w:pPr>
            <w:r w:rsidRPr="0091005D">
              <w:t>Move up one line.</w:t>
            </w:r>
          </w:p>
        </w:tc>
      </w:tr>
      <w:tr w:rsidR="00AB28CF" w:rsidRPr="0091005D" w:rsidTr="00A17F7F">
        <w:tc>
          <w:tcPr>
            <w:tcW w:w="3690" w:type="dxa"/>
            <w:shd w:val="clear" w:color="auto" w:fill="auto"/>
          </w:tcPr>
          <w:p w:rsidR="00AB28CF" w:rsidRPr="0091005D" w:rsidRDefault="00AB28CF" w:rsidP="003A1490">
            <w:pPr>
              <w:spacing w:before="120"/>
            </w:pPr>
            <w:r w:rsidRPr="0091005D">
              <w:t>Down a Line [DN]</w:t>
            </w:r>
          </w:p>
        </w:tc>
        <w:tc>
          <w:tcPr>
            <w:tcW w:w="5868" w:type="dxa"/>
            <w:shd w:val="clear" w:color="auto" w:fill="auto"/>
          </w:tcPr>
          <w:p w:rsidR="00AB28CF" w:rsidRPr="0091005D" w:rsidRDefault="00AB28CF" w:rsidP="003A1490">
            <w:pPr>
              <w:spacing w:before="120"/>
            </w:pPr>
            <w:r w:rsidRPr="0091005D">
              <w:t>Move down one line.</w:t>
            </w:r>
          </w:p>
        </w:tc>
      </w:tr>
      <w:tr w:rsidR="00AB28CF" w:rsidRPr="0091005D" w:rsidTr="00A17F7F">
        <w:tc>
          <w:tcPr>
            <w:tcW w:w="3690" w:type="dxa"/>
            <w:shd w:val="clear" w:color="auto" w:fill="auto"/>
          </w:tcPr>
          <w:p w:rsidR="00AB28CF" w:rsidRPr="0091005D" w:rsidRDefault="00AB28CF" w:rsidP="003A1490">
            <w:pPr>
              <w:spacing w:before="120"/>
            </w:pPr>
            <w:r w:rsidRPr="0091005D">
              <w:t>Shift View to Right [&gt;]</w:t>
            </w:r>
          </w:p>
        </w:tc>
        <w:tc>
          <w:tcPr>
            <w:tcW w:w="5868" w:type="dxa"/>
            <w:shd w:val="clear" w:color="auto" w:fill="auto"/>
          </w:tcPr>
          <w:p w:rsidR="00AB28CF" w:rsidRPr="0091005D" w:rsidRDefault="00AB28CF" w:rsidP="003A1490">
            <w:pPr>
              <w:spacing w:before="120"/>
            </w:pPr>
            <w:r w:rsidRPr="0091005D">
              <w:t>Move the screen to the right if the screen width is more than 80 characters.</w:t>
            </w:r>
          </w:p>
        </w:tc>
      </w:tr>
      <w:tr w:rsidR="00AB28CF" w:rsidRPr="0091005D" w:rsidTr="00A17F7F">
        <w:trPr>
          <w:trHeight w:val="495"/>
        </w:trPr>
        <w:tc>
          <w:tcPr>
            <w:tcW w:w="3690" w:type="dxa"/>
            <w:shd w:val="clear" w:color="auto" w:fill="auto"/>
          </w:tcPr>
          <w:p w:rsidR="00AB28CF" w:rsidRPr="0091005D" w:rsidRDefault="00AB28CF" w:rsidP="003A1490">
            <w:pPr>
              <w:spacing w:before="120"/>
            </w:pPr>
            <w:r w:rsidRPr="0091005D">
              <w:t>Shift View to Left [&lt;]</w:t>
            </w:r>
          </w:p>
        </w:tc>
        <w:tc>
          <w:tcPr>
            <w:tcW w:w="5868" w:type="dxa"/>
            <w:shd w:val="clear" w:color="auto" w:fill="auto"/>
          </w:tcPr>
          <w:p w:rsidR="00AB28CF" w:rsidRPr="0091005D" w:rsidRDefault="00AB28CF" w:rsidP="003A1490">
            <w:pPr>
              <w:spacing w:before="120"/>
            </w:pPr>
            <w:r w:rsidRPr="0091005D">
              <w:t>Move the screen to the left if the screen width is more than 80 characters.</w:t>
            </w:r>
          </w:p>
        </w:tc>
      </w:tr>
      <w:tr w:rsidR="00AB28CF" w:rsidRPr="0091005D" w:rsidTr="00A17F7F">
        <w:tc>
          <w:tcPr>
            <w:tcW w:w="3690" w:type="dxa"/>
            <w:shd w:val="clear" w:color="auto" w:fill="auto"/>
          </w:tcPr>
          <w:p w:rsidR="00AB28CF" w:rsidRPr="0091005D" w:rsidRDefault="00AB28CF" w:rsidP="003A1490">
            <w:pPr>
              <w:spacing w:before="120"/>
            </w:pPr>
            <w:r w:rsidRPr="0091005D">
              <w:t>First Screen [FS]</w:t>
            </w:r>
          </w:p>
        </w:tc>
        <w:tc>
          <w:tcPr>
            <w:tcW w:w="5868" w:type="dxa"/>
            <w:shd w:val="clear" w:color="auto" w:fill="auto"/>
          </w:tcPr>
          <w:p w:rsidR="00AB28CF" w:rsidRPr="0091005D" w:rsidRDefault="00AB28CF" w:rsidP="003A1490">
            <w:pPr>
              <w:spacing w:before="120"/>
            </w:pPr>
            <w:r w:rsidRPr="0091005D">
              <w:t>Move to the first screen.</w:t>
            </w:r>
          </w:p>
        </w:tc>
      </w:tr>
      <w:tr w:rsidR="00AB28CF" w:rsidRPr="0091005D" w:rsidTr="00A17F7F">
        <w:tc>
          <w:tcPr>
            <w:tcW w:w="3690" w:type="dxa"/>
            <w:shd w:val="clear" w:color="auto" w:fill="auto"/>
          </w:tcPr>
          <w:p w:rsidR="00AB28CF" w:rsidRPr="0091005D" w:rsidRDefault="00AB28CF" w:rsidP="003A1490">
            <w:pPr>
              <w:spacing w:before="120"/>
            </w:pPr>
            <w:r w:rsidRPr="0091005D">
              <w:t>Last Screen [LS]</w:t>
            </w:r>
          </w:p>
        </w:tc>
        <w:tc>
          <w:tcPr>
            <w:tcW w:w="5868" w:type="dxa"/>
            <w:shd w:val="clear" w:color="auto" w:fill="auto"/>
          </w:tcPr>
          <w:p w:rsidR="00AB28CF" w:rsidRPr="0091005D" w:rsidRDefault="00AB28CF" w:rsidP="003A1490">
            <w:pPr>
              <w:spacing w:before="120"/>
            </w:pPr>
            <w:r w:rsidRPr="0091005D">
              <w:t>Move to the last screen.</w:t>
            </w:r>
          </w:p>
        </w:tc>
      </w:tr>
      <w:tr w:rsidR="00AB28CF" w:rsidRPr="0091005D" w:rsidTr="00A17F7F">
        <w:tc>
          <w:tcPr>
            <w:tcW w:w="3690" w:type="dxa"/>
            <w:shd w:val="clear" w:color="auto" w:fill="auto"/>
          </w:tcPr>
          <w:p w:rsidR="00AB28CF" w:rsidRPr="0091005D" w:rsidRDefault="00AB28CF" w:rsidP="003A1490">
            <w:pPr>
              <w:spacing w:before="120"/>
            </w:pPr>
            <w:r w:rsidRPr="0091005D">
              <w:t>Go to Page [GO]</w:t>
            </w:r>
          </w:p>
        </w:tc>
        <w:tc>
          <w:tcPr>
            <w:tcW w:w="5868" w:type="dxa"/>
            <w:shd w:val="clear" w:color="auto" w:fill="auto"/>
          </w:tcPr>
          <w:p w:rsidR="00AB28CF" w:rsidRPr="0091005D" w:rsidRDefault="00AB28CF" w:rsidP="003A1490">
            <w:pPr>
              <w:spacing w:before="120"/>
            </w:pPr>
            <w:r w:rsidRPr="0091005D">
              <w:t>Move to any selected page in the list.</w:t>
            </w:r>
          </w:p>
        </w:tc>
      </w:tr>
      <w:tr w:rsidR="00AB28CF" w:rsidRPr="0091005D" w:rsidTr="00A17F7F">
        <w:tc>
          <w:tcPr>
            <w:tcW w:w="3690" w:type="dxa"/>
            <w:shd w:val="clear" w:color="auto" w:fill="auto"/>
          </w:tcPr>
          <w:p w:rsidR="00AB28CF" w:rsidRPr="0091005D" w:rsidRDefault="00AB28CF" w:rsidP="003A1490">
            <w:pPr>
              <w:spacing w:before="120"/>
            </w:pPr>
            <w:r w:rsidRPr="0091005D">
              <w:t>Re Display Screen [RD]</w:t>
            </w:r>
          </w:p>
        </w:tc>
        <w:tc>
          <w:tcPr>
            <w:tcW w:w="5868" w:type="dxa"/>
            <w:shd w:val="clear" w:color="auto" w:fill="auto"/>
          </w:tcPr>
          <w:p w:rsidR="00AB28CF" w:rsidRPr="0091005D" w:rsidRDefault="00AB28CF" w:rsidP="003A1490">
            <w:pPr>
              <w:spacing w:before="120"/>
            </w:pPr>
            <w:r w:rsidRPr="0091005D">
              <w:t>Redisplay the current.</w:t>
            </w:r>
          </w:p>
        </w:tc>
      </w:tr>
      <w:tr w:rsidR="00AB28CF" w:rsidRPr="0091005D" w:rsidTr="00A17F7F">
        <w:tc>
          <w:tcPr>
            <w:tcW w:w="3690" w:type="dxa"/>
            <w:shd w:val="clear" w:color="auto" w:fill="auto"/>
          </w:tcPr>
          <w:p w:rsidR="00AB28CF" w:rsidRPr="0091005D" w:rsidRDefault="00AB28CF" w:rsidP="003A1490">
            <w:pPr>
              <w:spacing w:before="120"/>
            </w:pPr>
            <w:r w:rsidRPr="0091005D">
              <w:t>Print Screen [PS]</w:t>
            </w:r>
          </w:p>
        </w:tc>
        <w:tc>
          <w:tcPr>
            <w:tcW w:w="5868" w:type="dxa"/>
            <w:shd w:val="clear" w:color="auto" w:fill="auto"/>
          </w:tcPr>
          <w:p w:rsidR="00AB28CF" w:rsidRPr="0091005D" w:rsidRDefault="00AB28CF" w:rsidP="003A1490">
            <w:pPr>
              <w:spacing w:before="120"/>
            </w:pPr>
            <w:r w:rsidRPr="0091005D">
              <w:t>Prints the header and the portion of the list currently displayed.</w:t>
            </w:r>
          </w:p>
        </w:tc>
      </w:tr>
      <w:tr w:rsidR="00AB28CF" w:rsidRPr="0091005D" w:rsidTr="00A17F7F">
        <w:tc>
          <w:tcPr>
            <w:tcW w:w="3690" w:type="dxa"/>
            <w:shd w:val="clear" w:color="auto" w:fill="auto"/>
          </w:tcPr>
          <w:p w:rsidR="00AB28CF" w:rsidRPr="0091005D" w:rsidRDefault="00AB28CF" w:rsidP="003A1490">
            <w:pPr>
              <w:spacing w:before="120"/>
            </w:pPr>
            <w:r w:rsidRPr="0091005D">
              <w:t>Print List [PL]</w:t>
            </w:r>
          </w:p>
        </w:tc>
        <w:tc>
          <w:tcPr>
            <w:tcW w:w="5868" w:type="dxa"/>
            <w:shd w:val="clear" w:color="auto" w:fill="auto"/>
          </w:tcPr>
          <w:p w:rsidR="00AB28CF" w:rsidRPr="0091005D" w:rsidRDefault="00AB28CF" w:rsidP="003A1490">
            <w:pPr>
              <w:spacing w:before="120"/>
            </w:pPr>
            <w:r w:rsidRPr="0091005D">
              <w:t>Prints the list of entries currently displayed.</w:t>
            </w:r>
          </w:p>
        </w:tc>
      </w:tr>
      <w:tr w:rsidR="00AB28CF" w:rsidRPr="0091005D" w:rsidTr="00A17F7F">
        <w:tc>
          <w:tcPr>
            <w:tcW w:w="3690" w:type="dxa"/>
            <w:shd w:val="clear" w:color="auto" w:fill="auto"/>
          </w:tcPr>
          <w:p w:rsidR="00AB28CF" w:rsidRPr="0091005D" w:rsidRDefault="00AB28CF" w:rsidP="003A1490">
            <w:pPr>
              <w:spacing w:before="120"/>
            </w:pPr>
            <w:r w:rsidRPr="0091005D">
              <w:t>Search List [SL]</w:t>
            </w:r>
          </w:p>
        </w:tc>
        <w:tc>
          <w:tcPr>
            <w:tcW w:w="5868" w:type="dxa"/>
            <w:shd w:val="clear" w:color="auto" w:fill="auto"/>
          </w:tcPr>
          <w:p w:rsidR="00AB28CF" w:rsidRPr="0091005D" w:rsidRDefault="00AB28CF" w:rsidP="003A1490">
            <w:pPr>
              <w:spacing w:before="120"/>
            </w:pPr>
            <w:r w:rsidRPr="0091005D">
              <w:t>Finds selected text in list of entries.</w:t>
            </w:r>
          </w:p>
        </w:tc>
      </w:tr>
      <w:tr w:rsidR="00AB28CF" w:rsidRPr="0091005D" w:rsidTr="00A17F7F">
        <w:tc>
          <w:tcPr>
            <w:tcW w:w="3690" w:type="dxa"/>
            <w:shd w:val="clear" w:color="auto" w:fill="auto"/>
          </w:tcPr>
          <w:p w:rsidR="00AB28CF" w:rsidRPr="0091005D" w:rsidRDefault="00AB28CF" w:rsidP="003A1490">
            <w:pPr>
              <w:spacing w:before="120"/>
            </w:pPr>
            <w:r w:rsidRPr="0091005D">
              <w:t>Auto Display (On/Off) [ADPL]</w:t>
            </w:r>
          </w:p>
        </w:tc>
        <w:tc>
          <w:tcPr>
            <w:tcW w:w="5868" w:type="dxa"/>
            <w:shd w:val="clear" w:color="auto" w:fill="auto"/>
          </w:tcPr>
          <w:p w:rsidR="00AB28CF" w:rsidRPr="0091005D" w:rsidRDefault="00AB28CF" w:rsidP="003A1490">
            <w:pPr>
              <w:spacing w:before="120"/>
            </w:pPr>
            <w:r w:rsidRPr="0091005D">
              <w:t>Toggles the menu of actions to be displayed/not displayed automatically.</w:t>
            </w:r>
          </w:p>
        </w:tc>
      </w:tr>
      <w:tr w:rsidR="00AB28CF" w:rsidRPr="0091005D" w:rsidTr="00A17F7F">
        <w:tc>
          <w:tcPr>
            <w:tcW w:w="3690" w:type="dxa"/>
            <w:shd w:val="clear" w:color="auto" w:fill="auto"/>
          </w:tcPr>
          <w:p w:rsidR="00AB28CF" w:rsidRPr="0091005D" w:rsidRDefault="00AB28CF" w:rsidP="003A1490">
            <w:pPr>
              <w:spacing w:before="120"/>
            </w:pPr>
            <w:r w:rsidRPr="0091005D">
              <w:t>Quit [QU]</w:t>
            </w:r>
          </w:p>
        </w:tc>
        <w:tc>
          <w:tcPr>
            <w:tcW w:w="5868" w:type="dxa"/>
            <w:shd w:val="clear" w:color="auto" w:fill="auto"/>
          </w:tcPr>
          <w:p w:rsidR="00AB28CF" w:rsidRPr="0091005D" w:rsidRDefault="00AB28CF" w:rsidP="003A1490">
            <w:pPr>
              <w:spacing w:before="120"/>
            </w:pPr>
            <w:r w:rsidRPr="0091005D">
              <w:t>Exits the screen (may be shown as a default).</w:t>
            </w:r>
          </w:p>
        </w:tc>
      </w:tr>
    </w:tbl>
    <w:p w:rsidR="00AB28CF" w:rsidRPr="0091005D" w:rsidRDefault="00AB28CF" w:rsidP="00545634"/>
    <w:p w:rsidR="00825A10" w:rsidRPr="0091005D" w:rsidRDefault="00645085" w:rsidP="007C57CC">
      <w:pPr>
        <w:pStyle w:val="Heading2"/>
      </w:pPr>
      <w:bookmarkStart w:id="130" w:name="_Toc513952639"/>
      <w:bookmarkStart w:id="131" w:name="_Toc520273319"/>
      <w:bookmarkStart w:id="132" w:name="_Toc520299111"/>
      <w:bookmarkStart w:id="133" w:name="_Toc520304578"/>
      <w:bookmarkStart w:id="134" w:name="_Toc32836852"/>
      <w:bookmarkStart w:id="135" w:name="_Toc38424516"/>
      <w:bookmarkStart w:id="136" w:name="_Toc50535213"/>
      <w:bookmarkStart w:id="137" w:name="_Toc173562012"/>
      <w:bookmarkStart w:id="138" w:name="_Toc428973170"/>
      <w:bookmarkStart w:id="139" w:name="_Toc4750897"/>
      <w:r w:rsidRPr="0091005D">
        <w:lastRenderedPageBreak/>
        <w:t>Outpatient Pharmacy Hidden Actions</w:t>
      </w:r>
      <w:bookmarkEnd w:id="130"/>
      <w:bookmarkEnd w:id="131"/>
      <w:bookmarkEnd w:id="132"/>
      <w:bookmarkEnd w:id="133"/>
      <w:bookmarkEnd w:id="134"/>
      <w:bookmarkEnd w:id="135"/>
      <w:bookmarkEnd w:id="136"/>
      <w:bookmarkEnd w:id="137"/>
      <w:bookmarkEnd w:id="138"/>
      <w:bookmarkEnd w:id="139"/>
      <w:r w:rsidR="00302CC8" w:rsidRPr="0091005D">
        <w:fldChar w:fldCharType="begin"/>
      </w:r>
      <w:r w:rsidRPr="0091005D">
        <w:instrText xml:space="preserve"> XE "Outpatient Pharmacy Hidden Actions" </w:instrText>
      </w:r>
      <w:r w:rsidR="00302CC8" w:rsidRPr="0091005D">
        <w:fldChar w:fldCharType="end"/>
      </w:r>
      <w:r w:rsidRPr="0091005D">
        <w:t xml:space="preserve"> </w:t>
      </w:r>
    </w:p>
    <w:p w:rsidR="00825A10" w:rsidRDefault="00645085" w:rsidP="00B62C66">
      <w:pPr>
        <w:pStyle w:val="BodyText"/>
      </w:pPr>
      <w:r w:rsidRPr="0091005D">
        <w:t xml:space="preserve">The Outpatient Pharmacy hidden actions will display with the previous hidden actions once a completed or finished order is selected and a double question mark (??) is entered at the “Select Action” prompt. </w:t>
      </w:r>
    </w:p>
    <w:p w:rsidR="006D0117" w:rsidRDefault="006D0117" w:rsidP="00B62C66">
      <w:pPr>
        <w:pStyle w:val="BodyText"/>
      </w:pPr>
    </w:p>
    <w:p w:rsidR="00822C0F" w:rsidRPr="00952EFA" w:rsidRDefault="00822C0F" w:rsidP="00822C0F">
      <w:pPr>
        <w:pStyle w:val="BodyText"/>
        <w:rPr>
          <w:ins w:id="140" w:author="Fred Perez" w:date="2019-03-15T14:35:00Z"/>
        </w:rPr>
      </w:pPr>
      <w:bookmarkStart w:id="141" w:name="p9_545"/>
      <w:bookmarkStart w:id="142" w:name="p9"/>
      <w:bookmarkEnd w:id="141"/>
      <w:ins w:id="143" w:author="Fred Perez" w:date="2019-03-15T14:35:00Z">
        <w:r w:rsidRPr="00853900">
          <w:rPr>
            <w:rStyle w:val="BodyTextChar"/>
          </w:rPr>
          <w:t xml:space="preserve">With </w:t>
        </w:r>
        <w:r w:rsidRPr="0057019D">
          <w:t>Patch</w:t>
        </w:r>
        <w:r w:rsidRPr="00853900">
          <w:rPr>
            <w:rStyle w:val="BodyTextChar"/>
          </w:rPr>
          <w:t xml:space="preserve"> PSO*7*545, the Copy and Renew ListMan actions were modified to ensure that the DEA </w:t>
        </w:r>
        <w:r w:rsidRPr="0057019D">
          <w:t>number</w:t>
        </w:r>
        <w:r w:rsidRPr="00853900">
          <w:rPr>
            <w:rStyle w:val="BodyTextChar"/>
          </w:rPr>
          <w:t xml:space="preserve"> in the </w:t>
        </w:r>
        <w:r w:rsidRPr="00F62F2D">
          <w:t>original</w:t>
        </w:r>
        <w:r w:rsidRPr="00853900">
          <w:rPr>
            <w:rStyle w:val="BodyTextChar"/>
          </w:rPr>
          <w:t xml:space="preserve"> Rx has the credentials to write Controlled Substance (CS) orders.</w:t>
        </w:r>
      </w:ins>
    </w:p>
    <w:bookmarkEnd w:id="142"/>
    <w:p w:rsidR="00825A10" w:rsidRPr="0091005D" w:rsidRDefault="00825A10" w:rsidP="00F62F2D">
      <w:pPr>
        <w:pStyle w:val="BodyText"/>
      </w:pPr>
    </w:p>
    <w:p w:rsidR="00825A10" w:rsidRPr="0091005D" w:rsidRDefault="00645085" w:rsidP="00B62C66">
      <w:pPr>
        <w:pStyle w:val="BodyText"/>
      </w:pPr>
      <w:r w:rsidRPr="0091005D">
        <w:t>The following hidden actions appear on the prescription profile screen and can only be applied to one order at a time.</w:t>
      </w:r>
    </w:p>
    <w:p w:rsidR="00A17F7F" w:rsidRPr="0091005D" w:rsidRDefault="00A17F7F" w:rsidP="00545634"/>
    <w:p w:rsidR="00825A10" w:rsidRPr="0091005D" w:rsidRDefault="00645085" w:rsidP="009130C3">
      <w:pPr>
        <w:ind w:left="3600" w:hanging="3600"/>
        <w:rPr>
          <w:b/>
          <w:bCs/>
        </w:rPr>
      </w:pPr>
      <w:r w:rsidRPr="0091005D">
        <w:rPr>
          <w:b/>
          <w:bCs/>
        </w:rPr>
        <w:t>Action</w:t>
      </w:r>
      <w:r w:rsidRPr="0091005D">
        <w:rPr>
          <w:b/>
          <w:bCs/>
        </w:rPr>
        <w:tab/>
        <w:t>Description</w:t>
      </w:r>
    </w:p>
    <w:p w:rsidR="00A17F7F" w:rsidRPr="0091005D" w:rsidRDefault="00A17F7F" w:rsidP="009130C3">
      <w:pPr>
        <w:ind w:left="3600" w:hanging="3600"/>
        <w:rPr>
          <w:b/>
          <w:bCs/>
        </w:rPr>
      </w:pPr>
    </w:p>
    <w:p w:rsidR="00825A10" w:rsidRPr="0091005D" w:rsidRDefault="00645085" w:rsidP="009130C3">
      <w:pPr>
        <w:ind w:left="3600" w:hanging="3600"/>
      </w:pPr>
      <w:r w:rsidRPr="0091005D">
        <w:t>Activity Logs [AL]</w:t>
      </w:r>
      <w:r w:rsidRPr="0091005D">
        <w:tab/>
        <w:t>Displays the Activity Logs.</w:t>
      </w:r>
    </w:p>
    <w:p w:rsidR="00825A10" w:rsidRPr="0091005D" w:rsidRDefault="00825A10" w:rsidP="009130C3">
      <w:pPr>
        <w:ind w:left="3600" w:hanging="3600"/>
      </w:pPr>
    </w:p>
    <w:p w:rsidR="00825A10" w:rsidRPr="0091005D" w:rsidRDefault="00645085" w:rsidP="009130C3">
      <w:pPr>
        <w:ind w:left="3600" w:hanging="3600"/>
      </w:pPr>
      <w:r w:rsidRPr="0091005D">
        <w:t>Copy [CO]</w:t>
      </w:r>
      <w:r w:rsidRPr="0091005D">
        <w:tab/>
        <w:t>Allows the user to copy and edit an order.</w:t>
      </w:r>
    </w:p>
    <w:p w:rsidR="00825A10" w:rsidRPr="0091005D" w:rsidRDefault="00825A10" w:rsidP="009130C3">
      <w:pPr>
        <w:ind w:left="3600" w:hanging="3600"/>
      </w:pPr>
      <w:bookmarkStart w:id="144" w:name="p008"/>
      <w:bookmarkEnd w:id="144"/>
    </w:p>
    <w:p w:rsidR="00BB1F6C" w:rsidRPr="0091005D" w:rsidRDefault="00BB1F6C" w:rsidP="00BB1F6C">
      <w:pPr>
        <w:ind w:left="3600" w:hanging="3600"/>
        <w:rPr>
          <w:rFonts w:eastAsia="Times New Roman"/>
        </w:rPr>
      </w:pPr>
      <w:r w:rsidRPr="0091005D">
        <w:rPr>
          <w:rFonts w:eastAsia="Times New Roman"/>
        </w:rPr>
        <w:t>Check Interactions [CK]</w:t>
      </w:r>
      <w:r w:rsidRPr="0091005D">
        <w:rPr>
          <w:rFonts w:eastAsia="Times New Roman"/>
        </w:rPr>
        <w:tab/>
      </w:r>
      <w:r w:rsidR="00BF5B24" w:rsidRPr="0091005D">
        <w:rPr>
          <w:rFonts w:eastAsia="Times New Roman"/>
        </w:rPr>
        <w:t>Allows a user to perform order checks against the patient’s active medication profile with or without a prospective drug.</w:t>
      </w:r>
    </w:p>
    <w:p w:rsidR="00BB1F6C" w:rsidRPr="0091005D" w:rsidRDefault="00BB1F6C" w:rsidP="00BB1F6C">
      <w:pPr>
        <w:ind w:left="3600" w:hanging="3600"/>
      </w:pPr>
    </w:p>
    <w:p w:rsidR="00825A10" w:rsidRPr="0091005D" w:rsidRDefault="00645085" w:rsidP="009130C3">
      <w:pPr>
        <w:ind w:left="3600" w:hanging="3600"/>
      </w:pPr>
      <w:r w:rsidRPr="0091005D">
        <w:t>DIN</w:t>
      </w:r>
      <w:r w:rsidRPr="0091005D">
        <w:tab/>
        <w:t>Displays available drug restriction/guideline information for the</w:t>
      </w:r>
      <w:r w:rsidR="00C01121" w:rsidRPr="0091005D">
        <w:br/>
      </w:r>
      <w:r w:rsidRPr="0091005D">
        <w:t>Dispense Drug and Orderable Item associated with the selected medication order.</w:t>
      </w:r>
    </w:p>
    <w:p w:rsidR="00C01121" w:rsidRPr="0091005D" w:rsidRDefault="00C01121" w:rsidP="009130C3">
      <w:pPr>
        <w:ind w:left="3600" w:hanging="3600"/>
      </w:pPr>
    </w:p>
    <w:p w:rsidR="00825A10" w:rsidRPr="0091005D" w:rsidRDefault="00645085" w:rsidP="00C8691C">
      <w:pPr>
        <w:ind w:left="3600" w:hanging="3600"/>
        <w:rPr>
          <w:color w:val="auto"/>
        </w:rPr>
      </w:pPr>
      <w:r w:rsidRPr="0091005D">
        <w:rPr>
          <w:color w:val="auto"/>
        </w:rPr>
        <w:t>Intervention Menu (IN)</w:t>
      </w:r>
      <w:r w:rsidRPr="0091005D">
        <w:rPr>
          <w:color w:val="auto"/>
        </w:rPr>
        <w:tab/>
        <w:t>Allows a user to enter a new intervention or delete, edit, print and view an existing intervention.</w:t>
      </w:r>
    </w:p>
    <w:p w:rsidR="00825A10" w:rsidRPr="0091005D" w:rsidRDefault="00825A10" w:rsidP="009130C3">
      <w:pPr>
        <w:ind w:left="3600" w:hanging="3600"/>
      </w:pPr>
    </w:p>
    <w:p w:rsidR="00825A10" w:rsidRPr="0091005D" w:rsidRDefault="00645085" w:rsidP="009130C3">
      <w:pPr>
        <w:ind w:left="3600" w:hanging="3600"/>
      </w:pPr>
      <w:r w:rsidRPr="0091005D">
        <w:t>Hold [HD]</w:t>
      </w:r>
      <w:r w:rsidRPr="0091005D">
        <w:tab/>
        <w:t>Places an order on a hold status.</w:t>
      </w:r>
    </w:p>
    <w:p w:rsidR="00825A10" w:rsidRPr="0091005D" w:rsidRDefault="00825A10" w:rsidP="009130C3">
      <w:pPr>
        <w:ind w:left="3600" w:hanging="3600"/>
      </w:pPr>
    </w:p>
    <w:p w:rsidR="00825A10" w:rsidRPr="0091005D" w:rsidRDefault="00645085" w:rsidP="000D1127">
      <w:pPr>
        <w:keepNext/>
        <w:ind w:left="3600" w:hanging="3600"/>
      </w:pPr>
      <w:r w:rsidRPr="0091005D">
        <w:t>Other OP Actions [OTH]</w:t>
      </w:r>
      <w:r w:rsidRPr="0091005D">
        <w:tab/>
        <w:t xml:space="preserve">Allows the user to choose from the following sub-actions: </w:t>
      </w:r>
    </w:p>
    <w:p w:rsidR="00825A10" w:rsidRPr="0091005D" w:rsidRDefault="00645085" w:rsidP="009130C3">
      <w:pPr>
        <w:ind w:left="3600" w:hanging="3600"/>
      </w:pPr>
      <w:r w:rsidRPr="0091005D">
        <w:tab/>
        <w:t>Progress Note [PN],</w:t>
      </w:r>
    </w:p>
    <w:p w:rsidR="00825A10" w:rsidRPr="0091005D" w:rsidRDefault="00645085" w:rsidP="009130C3">
      <w:pPr>
        <w:ind w:left="3600" w:hanging="3600"/>
      </w:pPr>
      <w:r w:rsidRPr="0091005D">
        <w:tab/>
        <w:t>Action Profile [AP],</w:t>
      </w:r>
    </w:p>
    <w:p w:rsidR="00825A10" w:rsidRPr="0091005D" w:rsidRDefault="00645085" w:rsidP="009130C3">
      <w:pPr>
        <w:ind w:left="3600" w:hanging="3600"/>
      </w:pPr>
      <w:r w:rsidRPr="0091005D">
        <w:tab/>
        <w:t xml:space="preserve">Print Medication Instructions [MI], </w:t>
      </w:r>
    </w:p>
    <w:p w:rsidR="00825A10" w:rsidRPr="0091005D" w:rsidRDefault="00645085" w:rsidP="009130C3">
      <w:pPr>
        <w:ind w:left="3600" w:hanging="3600"/>
      </w:pPr>
      <w:r w:rsidRPr="0091005D">
        <w:tab/>
        <w:t>Display Orders' Statuses [DO], or</w:t>
      </w:r>
    </w:p>
    <w:p w:rsidR="00825A10" w:rsidRPr="0091005D" w:rsidRDefault="00645085" w:rsidP="009130C3">
      <w:pPr>
        <w:ind w:left="3600" w:hanging="3600"/>
      </w:pPr>
      <w:r w:rsidRPr="0091005D">
        <w:tab/>
        <w:t>Non-VA Meds Report</w:t>
      </w:r>
      <w:r w:rsidR="00302CC8" w:rsidRPr="0091005D">
        <w:fldChar w:fldCharType="begin"/>
      </w:r>
      <w:r w:rsidRPr="0091005D">
        <w:instrText xml:space="preserve"> XE "Non-VA Meds Usage Report" </w:instrText>
      </w:r>
      <w:r w:rsidR="00302CC8" w:rsidRPr="0091005D">
        <w:fldChar w:fldCharType="end"/>
      </w:r>
      <w:r w:rsidRPr="0091005D">
        <w:t xml:space="preserve"> [NV].</w:t>
      </w:r>
    </w:p>
    <w:p w:rsidR="00825A10" w:rsidRPr="0091005D" w:rsidRDefault="00645085" w:rsidP="009130C3">
      <w:pPr>
        <w:ind w:left="3600" w:hanging="3600"/>
      </w:pPr>
      <w:r w:rsidRPr="0091005D">
        <w:t>Patient Information [PI]</w:t>
      </w:r>
      <w:r w:rsidRPr="0091005D">
        <w:tab/>
        <w:t>Shows patient information, allergies, adverse reactions, and pending clinic appointments.</w:t>
      </w:r>
    </w:p>
    <w:p w:rsidR="00825A10" w:rsidRPr="0091005D" w:rsidRDefault="00825A10" w:rsidP="009130C3">
      <w:pPr>
        <w:ind w:left="3600" w:hanging="3600"/>
      </w:pPr>
    </w:p>
    <w:p w:rsidR="00825A10" w:rsidRPr="0091005D" w:rsidRDefault="00645085" w:rsidP="009130C3">
      <w:pPr>
        <w:ind w:left="3600" w:hanging="3600"/>
      </w:pPr>
      <w:r w:rsidRPr="0091005D">
        <w:t>Pull Rx [PP]</w:t>
      </w:r>
      <w:r w:rsidRPr="0091005D">
        <w:tab/>
        <w:t>Action taken to pull prescription(s) early from suspense.</w:t>
      </w:r>
    </w:p>
    <w:p w:rsidR="00825A10" w:rsidRPr="0091005D" w:rsidRDefault="00825A10" w:rsidP="009130C3">
      <w:pPr>
        <w:ind w:left="3600" w:hanging="3600"/>
      </w:pPr>
    </w:p>
    <w:p w:rsidR="00FC6BDB" w:rsidRPr="0091005D" w:rsidRDefault="00645085" w:rsidP="00FC6BDB">
      <w:pPr>
        <w:ind w:left="3600" w:hanging="3600"/>
      </w:pPr>
      <w:r w:rsidRPr="0091005D">
        <w:t>Reprint [RP]</w:t>
      </w:r>
      <w:r w:rsidRPr="0091005D">
        <w:tab/>
        <w:t>Reprints the label.</w:t>
      </w:r>
    </w:p>
    <w:p w:rsidR="00FC6BDB" w:rsidRPr="0091005D" w:rsidRDefault="00952EFA" w:rsidP="00FC6BDB">
      <w:pPr>
        <w:ind w:left="7200" w:hanging="3600"/>
      </w:pPr>
      <w:r>
        <w:rPr>
          <w:noProof/>
          <w:szCs w:val="20"/>
        </w:rPr>
        <w:lastRenderedPageBreak/>
        <w:drawing>
          <wp:inline distT="0" distB="0" distL="0" distR="0">
            <wp:extent cx="467995" cy="382905"/>
            <wp:effectExtent l="0" t="0" r="0" b="0"/>
            <wp:docPr id="2"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67995" cy="382905"/>
                    </a:xfrm>
                    <a:prstGeom prst="rect">
                      <a:avLst/>
                    </a:prstGeom>
                    <a:noFill/>
                    <a:ln>
                      <a:noFill/>
                    </a:ln>
                  </pic:spPr>
                </pic:pic>
              </a:graphicData>
            </a:graphic>
          </wp:inline>
        </w:drawing>
      </w:r>
      <w:r w:rsidR="00FC6BDB" w:rsidRPr="0091005D">
        <w:t xml:space="preserve"> </w:t>
      </w:r>
      <w:r w:rsidR="00FC6BDB" w:rsidRPr="0091005D">
        <w:rPr>
          <w:b/>
        </w:rPr>
        <w:t>Note:</w:t>
      </w:r>
      <w:r w:rsidR="00FC6BDB" w:rsidRPr="0091005D">
        <w:t xml:space="preserve"> The Reprint function is not enabled for </w:t>
      </w:r>
    </w:p>
    <w:p w:rsidR="00FC6BDB" w:rsidRPr="0091005D" w:rsidRDefault="00FC6BDB" w:rsidP="00FC6BDB">
      <w:pPr>
        <w:ind w:left="7200" w:hanging="3600"/>
      </w:pPr>
      <w:r w:rsidRPr="0091005D">
        <w:t>OneVA Pharmacy labels. To reprint a OneVA Pharmacy</w:t>
      </w:r>
    </w:p>
    <w:p w:rsidR="00FC6BDB" w:rsidRPr="0091005D" w:rsidRDefault="00FC6BDB" w:rsidP="00FC6BDB">
      <w:pPr>
        <w:ind w:left="7200" w:hanging="3600"/>
      </w:pPr>
      <w:r w:rsidRPr="0091005D">
        <w:t xml:space="preserve"> label execute a OneVA Pharmacy partial.</w:t>
      </w:r>
    </w:p>
    <w:p w:rsidR="00825A10" w:rsidRPr="0091005D" w:rsidRDefault="00825A10" w:rsidP="009130C3">
      <w:pPr>
        <w:ind w:left="3600" w:hanging="3600"/>
      </w:pPr>
    </w:p>
    <w:p w:rsidR="00825A10" w:rsidRPr="0091005D" w:rsidRDefault="00645085" w:rsidP="009130C3">
      <w:pPr>
        <w:ind w:left="3600" w:hanging="3600"/>
      </w:pPr>
      <w:r w:rsidRPr="0091005D">
        <w:t>View Reject [REJ]</w:t>
      </w:r>
      <w:r w:rsidRPr="0091005D">
        <w:tab/>
        <w:t>Allows the user to view and resol</w:t>
      </w:r>
      <w:r w:rsidR="00F86CB6" w:rsidRPr="0091005D">
        <w:t xml:space="preserve">ve the Refill Too Soon or Drug </w:t>
      </w:r>
      <w:r w:rsidRPr="0091005D">
        <w:t>Utilization Review returned by the third party payer for a specific prescription/fill claim.</w:t>
      </w:r>
    </w:p>
    <w:p w:rsidR="00825A10" w:rsidRPr="0091005D" w:rsidRDefault="00825A10" w:rsidP="009130C3">
      <w:pPr>
        <w:ind w:left="3600" w:hanging="3600"/>
      </w:pPr>
    </w:p>
    <w:p w:rsidR="00825A10" w:rsidRPr="0091005D" w:rsidRDefault="00645085" w:rsidP="009130C3">
      <w:pPr>
        <w:ind w:left="3600" w:hanging="3600"/>
      </w:pPr>
      <w:r w:rsidRPr="0091005D">
        <w:t>Unhold [UH]</w:t>
      </w:r>
      <w:r w:rsidRPr="0091005D">
        <w:tab/>
        <w:t>Removes an order from a hold status.</w:t>
      </w:r>
    </w:p>
    <w:p w:rsidR="00825A10" w:rsidRPr="0091005D" w:rsidRDefault="00825A10" w:rsidP="009130C3">
      <w:pPr>
        <w:ind w:left="3600" w:hanging="3600"/>
      </w:pPr>
    </w:p>
    <w:p w:rsidR="00825A10" w:rsidRPr="0091005D" w:rsidRDefault="00645085" w:rsidP="009130C3">
      <w:pPr>
        <w:ind w:left="3600" w:hanging="3600"/>
      </w:pPr>
      <w:r w:rsidRPr="0091005D">
        <w:t>Verify [VF]</w:t>
      </w:r>
      <w:r w:rsidRPr="0091005D">
        <w:tab/>
        <w:t>Allows the pharmacist to verify an order a pharmacy technician has entered.</w:t>
      </w:r>
    </w:p>
    <w:p w:rsidR="00C154D2" w:rsidRPr="0091005D" w:rsidRDefault="00C154D2" w:rsidP="00C154D2">
      <w:pPr>
        <w:autoSpaceDE w:val="0"/>
        <w:autoSpaceDN w:val="0"/>
        <w:adjustRightInd w:val="0"/>
        <w:rPr>
          <w:sz w:val="22"/>
          <w:szCs w:val="22"/>
        </w:rPr>
      </w:pPr>
    </w:p>
    <w:p w:rsidR="00C154D2" w:rsidRPr="0091005D" w:rsidRDefault="00C154D2" w:rsidP="00B62C66">
      <w:pPr>
        <w:pStyle w:val="BodyText"/>
      </w:pPr>
      <w:bookmarkStart w:id="145" w:name="P318_8"/>
      <w:bookmarkEnd w:id="145"/>
      <w:r w:rsidRPr="0091005D">
        <w:t>The PSO HIDDEN ACTIONS Protocol in PROTOCOL File (#101) include</w:t>
      </w:r>
      <w:r w:rsidR="007124F9" w:rsidRPr="0091005D">
        <w:t>s</w:t>
      </w:r>
      <w:r w:rsidRPr="0091005D">
        <w:t xml:space="preserve"> two </w:t>
      </w:r>
      <w:r w:rsidR="007124F9" w:rsidRPr="0091005D">
        <w:t xml:space="preserve">hidden actions, </w:t>
      </w:r>
      <w:r w:rsidRPr="0091005D">
        <w:t>PSO LM BACKDOOR MARK AS TITRATION and PSO LM BACKDOOR TITRATION RX REFILL</w:t>
      </w:r>
      <w:r w:rsidR="007124F9" w:rsidRPr="0091005D">
        <w:t>,</w:t>
      </w:r>
      <w:r w:rsidRPr="0091005D">
        <w:t xml:space="preserve"> </w:t>
      </w:r>
      <w:r w:rsidR="007124F9" w:rsidRPr="0091005D">
        <w:t>which are</w:t>
      </w:r>
      <w:r w:rsidRPr="0091005D">
        <w:t xml:space="preserve"> both added to the PROTOCOL File (#101).</w:t>
      </w:r>
      <w:r w:rsidRPr="0091005D">
        <w:rPr>
          <w:rFonts w:ascii="r_ansi" w:hAnsi="r_ansi" w:cs="r_ansi"/>
          <w:sz w:val="20"/>
        </w:rPr>
        <w:t xml:space="preserve"> </w:t>
      </w:r>
    </w:p>
    <w:p w:rsidR="00C154D2" w:rsidRPr="0091005D" w:rsidRDefault="00C154D2" w:rsidP="00C154D2">
      <w:pPr>
        <w:autoSpaceDE w:val="0"/>
        <w:autoSpaceDN w:val="0"/>
        <w:adjustRightInd w:val="0"/>
        <w:rPr>
          <w:rFonts w:ascii="r_ansi" w:hAnsi="r_ansi" w:cs="r_ansi"/>
          <w:sz w:val="20"/>
          <w:szCs w:val="20"/>
        </w:rPr>
      </w:pPr>
      <w:r w:rsidRPr="0091005D">
        <w:rPr>
          <w:rFonts w:ascii="r_ansi" w:hAnsi="r_ansi" w:cs="r_ansi"/>
          <w:sz w:val="20"/>
          <w:szCs w:val="20"/>
        </w:rPr>
        <w:t xml:space="preserve"> </w:t>
      </w:r>
    </w:p>
    <w:p w:rsidR="00C154D2" w:rsidRPr="0091005D" w:rsidRDefault="00C154D2" w:rsidP="00C154D2">
      <w:pPr>
        <w:autoSpaceDE w:val="0"/>
        <w:autoSpaceDN w:val="0"/>
        <w:adjustRightInd w:val="0"/>
        <w:rPr>
          <w:rFonts w:ascii="r_ansi" w:hAnsi="r_ansi" w:cs="r_ansi"/>
          <w:sz w:val="20"/>
          <w:szCs w:val="20"/>
        </w:rPr>
      </w:pPr>
      <w:r w:rsidRPr="0091005D">
        <w:rPr>
          <w:rFonts w:ascii="r_ansi" w:hAnsi="r_ansi" w:cs="r_ansi"/>
          <w:sz w:val="20"/>
          <w:szCs w:val="20"/>
        </w:rPr>
        <w:t xml:space="preserve"> </w:t>
      </w:r>
    </w:p>
    <w:p w:rsidR="00C154D2" w:rsidRPr="0091005D" w:rsidRDefault="00C154D2" w:rsidP="00107EEA">
      <w:pPr>
        <w:pStyle w:val="Screen"/>
      </w:pPr>
      <w:r w:rsidRPr="0091005D">
        <w:t xml:space="preserve">  ******************************  IMPORTANT  *******************************</w:t>
      </w:r>
    </w:p>
    <w:p w:rsidR="00C154D2" w:rsidRPr="0091005D" w:rsidRDefault="00C154D2" w:rsidP="00107EEA">
      <w:pPr>
        <w:pStyle w:val="Screen"/>
      </w:pPr>
      <w:r w:rsidRPr="0091005D">
        <w:t xml:space="preserve">  The enhancements related to Titration/Maintenance dose Rx are made only</w:t>
      </w:r>
    </w:p>
    <w:p w:rsidR="00C154D2" w:rsidRPr="0091005D" w:rsidRDefault="00C154D2" w:rsidP="00107EEA">
      <w:pPr>
        <w:pStyle w:val="Screen"/>
      </w:pPr>
      <w:r w:rsidRPr="0091005D">
        <w:t xml:space="preserve">  for Outpatient Pharmacy package. The corresponding changes to CPRS package</w:t>
      </w:r>
    </w:p>
    <w:p w:rsidR="00C154D2" w:rsidRPr="0091005D" w:rsidRDefault="00C154D2" w:rsidP="00107EEA">
      <w:pPr>
        <w:pStyle w:val="Screen"/>
      </w:pPr>
      <w:r w:rsidRPr="0091005D">
        <w:t xml:space="preserve">  are not included at this time. Therefore, the CPRS Order Copy and Order </w:t>
      </w:r>
    </w:p>
    <w:p w:rsidR="00C154D2" w:rsidRPr="0091005D" w:rsidRDefault="00C154D2" w:rsidP="00107EEA">
      <w:pPr>
        <w:pStyle w:val="Screen"/>
      </w:pPr>
      <w:r w:rsidRPr="0091005D">
        <w:t xml:space="preserve">  Change functionalities will continue to function as is. Furthermore, there</w:t>
      </w:r>
    </w:p>
    <w:p w:rsidR="00C154D2" w:rsidRPr="0091005D" w:rsidRDefault="00C154D2" w:rsidP="00107EEA">
      <w:pPr>
        <w:pStyle w:val="Screen"/>
      </w:pPr>
      <w:r w:rsidRPr="0091005D">
        <w:t xml:space="preserve">  will be no indication of a Titration/Maintenance order in the CPRS </w:t>
      </w:r>
    </w:p>
    <w:p w:rsidR="00C154D2" w:rsidRPr="0091005D" w:rsidRDefault="00C154D2" w:rsidP="00107EEA">
      <w:pPr>
        <w:pStyle w:val="Screen"/>
      </w:pPr>
      <w:r w:rsidRPr="0091005D">
        <w:t xml:space="preserve">  application.</w:t>
      </w:r>
    </w:p>
    <w:p w:rsidR="00C154D2" w:rsidRPr="0091005D" w:rsidRDefault="00C154D2" w:rsidP="00107EEA">
      <w:pPr>
        <w:pStyle w:val="Screen"/>
      </w:pPr>
      <w:r w:rsidRPr="0091005D">
        <w:t xml:space="preserve">  **************************************************************************</w:t>
      </w:r>
    </w:p>
    <w:p w:rsidR="00C154D2" w:rsidRPr="0091005D" w:rsidRDefault="00C154D2" w:rsidP="00C154D2">
      <w:pPr>
        <w:autoSpaceDE w:val="0"/>
        <w:autoSpaceDN w:val="0"/>
        <w:adjustRightInd w:val="0"/>
        <w:rPr>
          <w:sz w:val="22"/>
          <w:szCs w:val="22"/>
        </w:rPr>
      </w:pPr>
    </w:p>
    <w:p w:rsidR="00C154D2" w:rsidRPr="0091005D" w:rsidRDefault="009A1611" w:rsidP="00B62C66">
      <w:pPr>
        <w:pStyle w:val="BodyText"/>
        <w:rPr>
          <w:sz w:val="22"/>
          <w:szCs w:val="22"/>
        </w:rPr>
      </w:pPr>
      <w:r w:rsidRPr="0091005D">
        <w:t>There is also a hidden acti</w:t>
      </w:r>
      <w:r w:rsidR="001F5C93" w:rsidRPr="0091005D">
        <w:t xml:space="preserve">on, TR (Convert Titration Rx), </w:t>
      </w:r>
      <w:r w:rsidRPr="0091005D">
        <w:t>in the Patient Prescription Processing [PSO LM BACKDOOR TITRATION RX REFILL] option. This action populates the MAINTENANCE DOSE RX (#45.2) field in the PRESCRIPTION File (#52). When a titration to maintenance prescription needs to be refilled so the patient can continue on the Maintenance Dose, this option allows the users to create a new prescription with the maintenance dose only. This process works similar to copying an existing prescription; however, it can only be used on prescriptions with the following characteristics:</w:t>
      </w:r>
    </w:p>
    <w:p w:rsidR="00C154D2" w:rsidRPr="0091005D" w:rsidRDefault="00C154D2" w:rsidP="00C154D2">
      <w:pPr>
        <w:autoSpaceDE w:val="0"/>
        <w:autoSpaceDN w:val="0"/>
        <w:adjustRightInd w:val="0"/>
        <w:rPr>
          <w:sz w:val="22"/>
          <w:szCs w:val="22"/>
        </w:rPr>
      </w:pPr>
      <w:r w:rsidRPr="0091005D">
        <w:rPr>
          <w:sz w:val="22"/>
          <w:szCs w:val="22"/>
        </w:rPr>
        <w:t xml:space="preserve">   </w:t>
      </w:r>
    </w:p>
    <w:p w:rsidR="00C154D2" w:rsidRPr="0091005D" w:rsidRDefault="00C154D2" w:rsidP="00725FEB">
      <w:pPr>
        <w:numPr>
          <w:ilvl w:val="0"/>
          <w:numId w:val="97"/>
        </w:numPr>
        <w:autoSpaceDE w:val="0"/>
        <w:autoSpaceDN w:val="0"/>
        <w:adjustRightInd w:val="0"/>
      </w:pPr>
      <w:r w:rsidRPr="0091005D">
        <w:t>Rx is a complex order with a THEN conjunction</w:t>
      </w:r>
    </w:p>
    <w:p w:rsidR="00C154D2" w:rsidRPr="0091005D" w:rsidRDefault="00C154D2" w:rsidP="00725FEB">
      <w:pPr>
        <w:numPr>
          <w:ilvl w:val="0"/>
          <w:numId w:val="97"/>
        </w:numPr>
        <w:autoSpaceDE w:val="0"/>
        <w:autoSpaceDN w:val="0"/>
        <w:adjustRightInd w:val="0"/>
      </w:pPr>
      <w:r w:rsidRPr="0091005D">
        <w:t>Rx is released</w:t>
      </w:r>
    </w:p>
    <w:p w:rsidR="00C154D2" w:rsidRPr="0091005D" w:rsidRDefault="00C154D2" w:rsidP="00725FEB">
      <w:pPr>
        <w:numPr>
          <w:ilvl w:val="0"/>
          <w:numId w:val="97"/>
        </w:numPr>
        <w:autoSpaceDE w:val="0"/>
        <w:autoSpaceDN w:val="0"/>
        <w:adjustRightInd w:val="0"/>
      </w:pPr>
      <w:r w:rsidRPr="0091005D">
        <w:t>Rx status is ACTIVE</w:t>
      </w:r>
    </w:p>
    <w:p w:rsidR="00C154D2" w:rsidRPr="0091005D" w:rsidRDefault="00C154D2" w:rsidP="00725FEB">
      <w:pPr>
        <w:numPr>
          <w:ilvl w:val="0"/>
          <w:numId w:val="97"/>
        </w:numPr>
        <w:autoSpaceDE w:val="0"/>
        <w:autoSpaceDN w:val="0"/>
        <w:adjustRightInd w:val="0"/>
      </w:pPr>
      <w:r w:rsidRPr="0091005D">
        <w:t>Rx does not have refills previously ordered</w:t>
      </w:r>
    </w:p>
    <w:p w:rsidR="00C154D2" w:rsidRPr="0091005D" w:rsidRDefault="00C154D2" w:rsidP="00725FEB">
      <w:pPr>
        <w:numPr>
          <w:ilvl w:val="0"/>
          <w:numId w:val="97"/>
        </w:numPr>
        <w:autoSpaceDE w:val="0"/>
        <w:autoSpaceDN w:val="0"/>
        <w:adjustRightInd w:val="0"/>
      </w:pPr>
      <w:r w:rsidRPr="0091005D">
        <w:t>Rx # Of Refills is greater than 0 (zero)</w:t>
      </w:r>
    </w:p>
    <w:p w:rsidR="00C154D2" w:rsidRPr="0091005D" w:rsidRDefault="00C154D2" w:rsidP="00C154D2">
      <w:pPr>
        <w:autoSpaceDE w:val="0"/>
        <w:autoSpaceDN w:val="0"/>
        <w:adjustRightInd w:val="0"/>
        <w:rPr>
          <w:sz w:val="22"/>
          <w:szCs w:val="22"/>
        </w:rPr>
      </w:pPr>
      <w:r w:rsidRPr="0091005D">
        <w:rPr>
          <w:sz w:val="22"/>
          <w:szCs w:val="22"/>
        </w:rPr>
        <w:t xml:space="preserve">   </w:t>
      </w:r>
    </w:p>
    <w:p w:rsidR="00C154D2" w:rsidRPr="0091005D" w:rsidRDefault="00C154D2" w:rsidP="00B62C66">
      <w:pPr>
        <w:pStyle w:val="BodyText"/>
      </w:pPr>
      <w:r w:rsidRPr="0091005D">
        <w:t>Before the new Maintenance Rx can be accepted</w:t>
      </w:r>
      <w:r w:rsidR="0092707F" w:rsidRPr="0091005D">
        <w:t>,</w:t>
      </w:r>
      <w:r w:rsidRPr="0091005D">
        <w:t xml:space="preserve"> the user is prompted to validate the QTY field for the new Rx, which may or may not be automatically re-calculated. Only the last dose from the original</w:t>
      </w:r>
      <w:r w:rsidR="00725FEB" w:rsidRPr="0091005D">
        <w:t xml:space="preserve"> </w:t>
      </w:r>
      <w:r w:rsidRPr="0091005D">
        <w:t>prescription is carried over to the new Maintenance Rx, and the # of Refills field is decreased by 1 because the new Maintenance Rx counts as a fill.</w:t>
      </w:r>
    </w:p>
    <w:p w:rsidR="00C154D2" w:rsidRPr="0091005D" w:rsidRDefault="00C154D2" w:rsidP="00B62C66">
      <w:pPr>
        <w:pStyle w:val="BodyText"/>
      </w:pPr>
    </w:p>
    <w:p w:rsidR="00C154D2" w:rsidRPr="0091005D" w:rsidRDefault="0092707F" w:rsidP="00B62C66">
      <w:pPr>
        <w:pStyle w:val="BodyText"/>
      </w:pPr>
      <w:r w:rsidRPr="0091005D">
        <w:t>Once a user verifies</w:t>
      </w:r>
      <w:r w:rsidR="00C154D2" w:rsidRPr="0091005D">
        <w:t xml:space="preserve"> the information for the Maintenance Rx is accurate, they can accept the Maintenance Rx. This action trigger</w:t>
      </w:r>
      <w:r w:rsidRPr="0091005D">
        <w:t>s</w:t>
      </w:r>
      <w:r w:rsidR="00C154D2" w:rsidRPr="0091005D">
        <w:t xml:space="preserve"> a Duplicate Drug check against the original complex order, which must be discontinued before the new Maintenance Rx can be accepted. After the new Maintenance Rx is accepted, it will have the new indicator 'm' on the right side of the Rx # in the patient's Medication Profile.</w:t>
      </w:r>
    </w:p>
    <w:p w:rsidR="00C154D2" w:rsidRPr="0091005D" w:rsidRDefault="00C154D2" w:rsidP="00C154D2">
      <w:pPr>
        <w:autoSpaceDE w:val="0"/>
        <w:autoSpaceDN w:val="0"/>
        <w:adjustRightInd w:val="0"/>
        <w:rPr>
          <w:rFonts w:ascii="r_ansi" w:hAnsi="r_ansi" w:cs="r_ansi"/>
          <w:sz w:val="20"/>
          <w:szCs w:val="20"/>
        </w:rPr>
      </w:pPr>
      <w:r w:rsidRPr="0091005D">
        <w:rPr>
          <w:rFonts w:ascii="r_ansi" w:hAnsi="r_ansi" w:cs="r_ansi"/>
          <w:sz w:val="20"/>
          <w:szCs w:val="20"/>
        </w:rPr>
        <w:t xml:space="preserve"> </w:t>
      </w:r>
    </w:p>
    <w:p w:rsidR="00C154D2" w:rsidRPr="0091005D" w:rsidRDefault="00C154D2" w:rsidP="00107EEA">
      <w:pPr>
        <w:pStyle w:val="Screen"/>
      </w:pPr>
      <w:r w:rsidRPr="0091005D">
        <w:t xml:space="preserve">           :                   :                            :</w:t>
      </w:r>
    </w:p>
    <w:p w:rsidR="00C154D2" w:rsidRPr="0091005D" w:rsidRDefault="00C154D2" w:rsidP="00107EEA">
      <w:pPr>
        <w:pStyle w:val="Screen"/>
      </w:pPr>
      <w:r w:rsidRPr="0091005D">
        <w:t xml:space="preserve">                                                   ISSUE  LAST REF DAY</w:t>
      </w:r>
    </w:p>
    <w:p w:rsidR="00C154D2" w:rsidRPr="0091005D" w:rsidRDefault="00C154D2" w:rsidP="00107EEA">
      <w:pPr>
        <w:pStyle w:val="Screen"/>
      </w:pPr>
      <w:r w:rsidRPr="0091005D">
        <w:t xml:space="preserve">   #  RX #       DRUG                       QTY ST  DATE  FILL REM SUP</w:t>
      </w:r>
    </w:p>
    <w:p w:rsidR="00C154D2" w:rsidRPr="0091005D" w:rsidRDefault="00C154D2" w:rsidP="00107EEA">
      <w:pPr>
        <w:pStyle w:val="Screen"/>
      </w:pPr>
      <w:r w:rsidRPr="0091005D">
        <w:t xml:space="preserve">  -------------------------------ACTIVE-------------------------------</w:t>
      </w:r>
    </w:p>
    <w:p w:rsidR="00C154D2" w:rsidRPr="0091005D" w:rsidRDefault="00C154D2" w:rsidP="00107EEA">
      <w:pPr>
        <w:pStyle w:val="Screen"/>
      </w:pPr>
      <w:r w:rsidRPr="0091005D">
        <w:t xml:space="preserve">   1 100005436m  AMOXAPINE 50MG TAB          30 S  09-26 09-26   1  30 </w:t>
      </w:r>
    </w:p>
    <w:p w:rsidR="00C154D2" w:rsidRPr="0091005D" w:rsidRDefault="00C154D2" w:rsidP="00107EEA">
      <w:pPr>
        <w:pStyle w:val="Screen"/>
      </w:pPr>
      <w:r w:rsidRPr="0091005D">
        <w:t xml:space="preserve">   2 100005022   AMOXICILLIN 250MG CAP       30 A  08-18 08-18  11  30</w:t>
      </w:r>
    </w:p>
    <w:p w:rsidR="00C154D2" w:rsidRPr="0091005D" w:rsidRDefault="00C154D2" w:rsidP="00107EEA">
      <w:pPr>
        <w:pStyle w:val="Screen"/>
      </w:pPr>
      <w:r w:rsidRPr="0091005D">
        <w:t xml:space="preserve">   3 100005035   KALETRA                      3 A  09-29 09-29   0   3</w:t>
      </w:r>
    </w:p>
    <w:p w:rsidR="00C154D2" w:rsidRPr="0091005D" w:rsidRDefault="00C154D2" w:rsidP="00107EEA">
      <w:pPr>
        <w:pStyle w:val="Screen"/>
      </w:pPr>
      <w:r w:rsidRPr="0091005D">
        <w:t xml:space="preserve">           :                   :                            :</w:t>
      </w:r>
    </w:p>
    <w:p w:rsidR="00825A10" w:rsidRPr="0091005D" w:rsidRDefault="00825A10" w:rsidP="00107EEA">
      <w:pPr>
        <w:pStyle w:val="Screen"/>
      </w:pPr>
    </w:p>
    <w:p w:rsidR="00C86A10" w:rsidRDefault="00C86A10" w:rsidP="00C142AA">
      <w:pPr>
        <w:rPr>
          <w:ins w:id="146" w:author="Fred Perez" w:date="2019-03-07T13:30:00Z"/>
        </w:rPr>
      </w:pPr>
      <w:bookmarkStart w:id="147" w:name="_Toc513952640"/>
      <w:bookmarkStart w:id="148" w:name="_Toc520273320"/>
      <w:bookmarkStart w:id="149" w:name="_Toc520299112"/>
      <w:bookmarkStart w:id="150" w:name="_Toc520304579"/>
      <w:bookmarkStart w:id="151" w:name="_Toc32836853"/>
      <w:bookmarkStart w:id="152" w:name="_Toc38424517"/>
      <w:bookmarkStart w:id="153" w:name="_Toc50535214"/>
      <w:bookmarkStart w:id="154" w:name="_Toc173562013"/>
    </w:p>
    <w:p w:rsidR="00C142AA" w:rsidRDefault="00C142AA" w:rsidP="00C142AA">
      <w:pPr>
        <w:pStyle w:val="BodyText"/>
      </w:pPr>
      <w:bookmarkStart w:id="155" w:name="p11_545"/>
      <w:bookmarkEnd w:id="155"/>
      <w:ins w:id="156" w:author="Fred Perez" w:date="2019-03-07T13:30:00Z">
        <w:r>
          <w:t>Patch PSO*7*545 adds a reminder to the TM function for Controlled Substances, indicating that the Rx cannot later be converted to a Maintenance Rx. The reminder states the following:</w:t>
        </w:r>
      </w:ins>
    </w:p>
    <w:p w:rsidR="006D0117" w:rsidRDefault="006D0117" w:rsidP="00C142AA">
      <w:pPr>
        <w:pStyle w:val="BodyText"/>
        <w:rPr>
          <w:ins w:id="157" w:author="Fred Perez" w:date="2019-03-07T13:30:00Z"/>
        </w:rPr>
      </w:pPr>
    </w:p>
    <w:p w:rsidR="005F370F" w:rsidRDefault="00C142AA" w:rsidP="00C142AA">
      <w:pPr>
        <w:pStyle w:val="Screen"/>
        <w:rPr>
          <w:sz w:val="18"/>
          <w:szCs w:val="18"/>
        </w:rPr>
      </w:pPr>
      <w:ins w:id="158" w:author="Fred Perez" w:date="2019-03-07T13:30:00Z">
        <w:r w:rsidRPr="00F62F2D">
          <w:rPr>
            <w:sz w:val="18"/>
            <w:szCs w:val="18"/>
          </w:rPr>
          <w:t xml:space="preserve">NOTE: Marking this controlled substance Rx as a Titration prescription will prevent refills and renewals. </w:t>
        </w:r>
      </w:ins>
    </w:p>
    <w:p w:rsidR="00C142AA" w:rsidRPr="00F62F2D" w:rsidRDefault="00C142AA" w:rsidP="00C142AA">
      <w:pPr>
        <w:pStyle w:val="Screen"/>
        <w:rPr>
          <w:ins w:id="159" w:author="Fred Perez" w:date="2019-03-07T13:30:00Z"/>
          <w:sz w:val="18"/>
          <w:szCs w:val="18"/>
        </w:rPr>
      </w:pPr>
      <w:ins w:id="160" w:author="Fred Perez" w:date="2019-03-07T13:30:00Z">
        <w:r w:rsidRPr="00F62F2D">
          <w:rPr>
            <w:sz w:val="18"/>
            <w:szCs w:val="18"/>
          </w:rPr>
          <w:t>You will not be able to convert the Rx to a maintenance prescription by the TR Hidden Action.</w:t>
        </w:r>
      </w:ins>
    </w:p>
    <w:p w:rsidR="00C142AA" w:rsidRPr="0091005D" w:rsidRDefault="00C142AA" w:rsidP="00B62C66">
      <w:pPr>
        <w:pStyle w:val="BodyText"/>
      </w:pPr>
    </w:p>
    <w:p w:rsidR="00825A10" w:rsidRPr="0091005D" w:rsidRDefault="00645085" w:rsidP="00F33F0C">
      <w:pPr>
        <w:pStyle w:val="Heading3"/>
        <w:spacing w:before="0"/>
      </w:pPr>
      <w:bookmarkStart w:id="161" w:name="_Toc428973171"/>
      <w:bookmarkStart w:id="162" w:name="_Toc4750898"/>
      <w:r w:rsidRPr="0091005D">
        <w:t>Speed Actions</w:t>
      </w:r>
      <w:bookmarkEnd w:id="147"/>
      <w:bookmarkEnd w:id="148"/>
      <w:bookmarkEnd w:id="149"/>
      <w:bookmarkEnd w:id="150"/>
      <w:bookmarkEnd w:id="151"/>
      <w:bookmarkEnd w:id="152"/>
      <w:bookmarkEnd w:id="153"/>
      <w:bookmarkEnd w:id="154"/>
      <w:bookmarkEnd w:id="161"/>
      <w:bookmarkEnd w:id="162"/>
      <w:r w:rsidR="00302CC8" w:rsidRPr="0091005D">
        <w:fldChar w:fldCharType="begin"/>
      </w:r>
      <w:r w:rsidRPr="0091005D">
        <w:instrText xml:space="preserve"> XE "Speed Actions" </w:instrText>
      </w:r>
      <w:r w:rsidR="00302CC8" w:rsidRPr="0091005D">
        <w:fldChar w:fldCharType="end"/>
      </w:r>
    </w:p>
    <w:p w:rsidR="00A17F7F" w:rsidRPr="0091005D" w:rsidRDefault="00A17F7F" w:rsidP="00B62C66">
      <w:pPr>
        <w:pStyle w:val="BodyText"/>
      </w:pPr>
    </w:p>
    <w:p w:rsidR="00825A10" w:rsidRPr="0091005D" w:rsidRDefault="00645085" w:rsidP="00B62C66">
      <w:pPr>
        <w:pStyle w:val="BodyText"/>
      </w:pPr>
      <w:r w:rsidRPr="0091005D">
        <w:t xml:space="preserve">These Outpatient Pharmacy actions are referred to as “speed actions” and appear on the medication profile screen. These actions can be applied to one or more orders at a time. </w:t>
      </w:r>
    </w:p>
    <w:tbl>
      <w:tblPr>
        <w:tblW w:w="0" w:type="auto"/>
        <w:tblInd w:w="18" w:type="dxa"/>
        <w:tblLook w:val="04A0" w:firstRow="1" w:lastRow="0" w:firstColumn="1" w:lastColumn="0" w:noHBand="0" w:noVBand="1"/>
      </w:tblPr>
      <w:tblGrid>
        <w:gridCol w:w="3620"/>
        <w:gridCol w:w="5722"/>
      </w:tblGrid>
      <w:tr w:rsidR="00AB28CF" w:rsidRPr="0091005D" w:rsidTr="00B35F31">
        <w:trPr>
          <w:tblHeader/>
        </w:trPr>
        <w:tc>
          <w:tcPr>
            <w:tcW w:w="3690" w:type="dxa"/>
            <w:shd w:val="clear" w:color="auto" w:fill="auto"/>
          </w:tcPr>
          <w:p w:rsidR="00AB28CF" w:rsidRPr="0091005D" w:rsidRDefault="00AB28CF" w:rsidP="003A1490">
            <w:pPr>
              <w:spacing w:before="120"/>
              <w:rPr>
                <w:b/>
                <w:bCs/>
              </w:rPr>
            </w:pPr>
            <w:r w:rsidRPr="0091005D">
              <w:rPr>
                <w:b/>
                <w:bCs/>
              </w:rPr>
              <w:lastRenderedPageBreak/>
              <w:t>Action</w:t>
            </w:r>
          </w:p>
        </w:tc>
        <w:tc>
          <w:tcPr>
            <w:tcW w:w="5850" w:type="dxa"/>
            <w:shd w:val="clear" w:color="auto" w:fill="auto"/>
          </w:tcPr>
          <w:p w:rsidR="00AB28CF" w:rsidRPr="0091005D" w:rsidRDefault="00AB28CF" w:rsidP="003A1490">
            <w:pPr>
              <w:spacing w:before="120"/>
              <w:rPr>
                <w:b/>
                <w:bCs/>
              </w:rPr>
            </w:pPr>
            <w:r w:rsidRPr="0091005D">
              <w:rPr>
                <w:b/>
                <w:bCs/>
              </w:rPr>
              <w:t>Description</w:t>
            </w:r>
          </w:p>
        </w:tc>
      </w:tr>
      <w:tr w:rsidR="00AB28CF" w:rsidRPr="0091005D" w:rsidTr="00B35F31">
        <w:trPr>
          <w:tblHeader/>
        </w:trPr>
        <w:tc>
          <w:tcPr>
            <w:tcW w:w="3690" w:type="dxa"/>
            <w:shd w:val="clear" w:color="auto" w:fill="auto"/>
          </w:tcPr>
          <w:p w:rsidR="00AB28CF" w:rsidRPr="0091005D" w:rsidRDefault="00AB28CF" w:rsidP="003A1490">
            <w:pPr>
              <w:spacing w:before="120"/>
            </w:pPr>
            <w:r w:rsidRPr="0091005D">
              <w:t>Reprint [RP]</w:t>
            </w:r>
          </w:p>
        </w:tc>
        <w:tc>
          <w:tcPr>
            <w:tcW w:w="5850" w:type="dxa"/>
            <w:shd w:val="clear" w:color="auto" w:fill="auto"/>
          </w:tcPr>
          <w:p w:rsidR="00FC6BDB" w:rsidRPr="0091005D" w:rsidRDefault="00AB28CF" w:rsidP="00FC6BDB">
            <w:pPr>
              <w:spacing w:before="120"/>
            </w:pPr>
            <w:r w:rsidRPr="0091005D">
              <w:t>Reprints the label.</w:t>
            </w:r>
            <w:r w:rsidR="00FC6BDB" w:rsidRPr="0091005D">
              <w:t xml:space="preserve"> </w:t>
            </w:r>
          </w:p>
          <w:p w:rsidR="00AB28CF" w:rsidRPr="0091005D" w:rsidRDefault="00952EFA" w:rsidP="00FC6BDB">
            <w:pPr>
              <w:spacing w:before="120"/>
            </w:pPr>
            <w:r>
              <w:rPr>
                <w:noProof/>
              </w:rPr>
              <w:drawing>
                <wp:inline distT="0" distB="0" distL="0" distR="0">
                  <wp:extent cx="467995" cy="382905"/>
                  <wp:effectExtent l="0" t="0" r="0" b="0"/>
                  <wp:docPr id="3"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67995" cy="382905"/>
                          </a:xfrm>
                          <a:prstGeom prst="rect">
                            <a:avLst/>
                          </a:prstGeom>
                          <a:noFill/>
                          <a:ln>
                            <a:noFill/>
                          </a:ln>
                        </pic:spPr>
                      </pic:pic>
                    </a:graphicData>
                  </a:graphic>
                </wp:inline>
              </w:drawing>
            </w:r>
            <w:r w:rsidR="00FC6BDB" w:rsidRPr="0091005D">
              <w:t xml:space="preserve"> </w:t>
            </w:r>
            <w:r w:rsidR="00FC6BDB" w:rsidRPr="0091005D">
              <w:rPr>
                <w:b/>
              </w:rPr>
              <w:t>Note:</w:t>
            </w:r>
            <w:r w:rsidR="00FC6BDB" w:rsidRPr="0091005D">
              <w:t xml:space="preserve"> The Reprint function is not enabled for OneVA Pharmacy labels. To reprint a OneVA Pharmacy label execute a OneVA Pharmacy partial.</w:t>
            </w:r>
          </w:p>
        </w:tc>
      </w:tr>
      <w:tr w:rsidR="00AB28CF" w:rsidRPr="0091005D" w:rsidTr="00B35F31">
        <w:trPr>
          <w:tblHeader/>
        </w:trPr>
        <w:tc>
          <w:tcPr>
            <w:tcW w:w="3690" w:type="dxa"/>
            <w:shd w:val="clear" w:color="auto" w:fill="auto"/>
          </w:tcPr>
          <w:p w:rsidR="00AB28CF" w:rsidRPr="0091005D" w:rsidRDefault="00AB28CF" w:rsidP="003A1490">
            <w:pPr>
              <w:spacing w:before="120"/>
            </w:pPr>
            <w:r w:rsidRPr="0091005D">
              <w:t>Renew [RN]</w:t>
            </w:r>
          </w:p>
        </w:tc>
        <w:tc>
          <w:tcPr>
            <w:tcW w:w="5850" w:type="dxa"/>
            <w:shd w:val="clear" w:color="auto" w:fill="auto"/>
          </w:tcPr>
          <w:p w:rsidR="00AB28CF" w:rsidRPr="0091005D" w:rsidRDefault="00AB28CF" w:rsidP="003A1490">
            <w:pPr>
              <w:spacing w:before="120"/>
            </w:pPr>
            <w:r w:rsidRPr="0091005D">
              <w:t>A continuation of a medication authorized by the provider.</w:t>
            </w:r>
          </w:p>
        </w:tc>
      </w:tr>
      <w:tr w:rsidR="00AB28CF" w:rsidRPr="0091005D" w:rsidTr="00B35F31">
        <w:trPr>
          <w:tblHeader/>
        </w:trPr>
        <w:tc>
          <w:tcPr>
            <w:tcW w:w="3690" w:type="dxa"/>
            <w:shd w:val="clear" w:color="auto" w:fill="auto"/>
          </w:tcPr>
          <w:p w:rsidR="00AB28CF" w:rsidRPr="0091005D" w:rsidRDefault="00AB28CF" w:rsidP="003A1490">
            <w:pPr>
              <w:spacing w:before="120"/>
            </w:pPr>
            <w:r w:rsidRPr="0091005D">
              <w:t>Refill [RF]</w:t>
            </w:r>
          </w:p>
        </w:tc>
        <w:tc>
          <w:tcPr>
            <w:tcW w:w="5850" w:type="dxa"/>
            <w:shd w:val="clear" w:color="auto" w:fill="auto"/>
          </w:tcPr>
          <w:p w:rsidR="00AB28CF" w:rsidRPr="0091005D" w:rsidRDefault="00AB28CF" w:rsidP="003A1490">
            <w:pPr>
              <w:spacing w:before="120"/>
            </w:pPr>
            <w:r w:rsidRPr="0091005D">
              <w:t>A second or subsequent filling authorized by the provider.</w:t>
            </w:r>
          </w:p>
        </w:tc>
      </w:tr>
      <w:tr w:rsidR="00AB28CF" w:rsidRPr="0091005D" w:rsidTr="00B35F31">
        <w:trPr>
          <w:tblHeader/>
        </w:trPr>
        <w:tc>
          <w:tcPr>
            <w:tcW w:w="3690" w:type="dxa"/>
            <w:shd w:val="clear" w:color="auto" w:fill="auto"/>
          </w:tcPr>
          <w:p w:rsidR="00AB28CF" w:rsidRPr="0091005D" w:rsidRDefault="00AB28CF" w:rsidP="003A1490">
            <w:pPr>
              <w:spacing w:before="120"/>
            </w:pPr>
            <w:r w:rsidRPr="0091005D">
              <w:t>Reprint Signature [RS]</w:t>
            </w:r>
          </w:p>
        </w:tc>
        <w:tc>
          <w:tcPr>
            <w:tcW w:w="5850" w:type="dxa"/>
            <w:shd w:val="clear" w:color="auto" w:fill="auto"/>
          </w:tcPr>
          <w:p w:rsidR="00AB28CF" w:rsidRPr="0091005D" w:rsidRDefault="00AB28CF" w:rsidP="003A1490">
            <w:pPr>
              <w:spacing w:before="120"/>
            </w:pPr>
            <w:r w:rsidRPr="0091005D">
              <w:t>Reprints the signature log.</w:t>
            </w:r>
          </w:p>
        </w:tc>
      </w:tr>
      <w:tr w:rsidR="00AB28CF" w:rsidRPr="0091005D" w:rsidTr="00B35F31">
        <w:trPr>
          <w:tblHeader/>
        </w:trPr>
        <w:tc>
          <w:tcPr>
            <w:tcW w:w="3690" w:type="dxa"/>
            <w:shd w:val="clear" w:color="auto" w:fill="auto"/>
          </w:tcPr>
          <w:p w:rsidR="00AB28CF" w:rsidRPr="0091005D" w:rsidRDefault="00AB28CF" w:rsidP="003A1490">
            <w:pPr>
              <w:spacing w:before="120"/>
            </w:pPr>
            <w:r w:rsidRPr="0091005D">
              <w:t>Discontinue [DC]</w:t>
            </w:r>
          </w:p>
        </w:tc>
        <w:tc>
          <w:tcPr>
            <w:tcW w:w="5850" w:type="dxa"/>
            <w:shd w:val="clear" w:color="auto" w:fill="auto"/>
          </w:tcPr>
          <w:p w:rsidR="00AB28CF" w:rsidRPr="0091005D" w:rsidRDefault="00AB28CF" w:rsidP="003A1490">
            <w:pPr>
              <w:spacing w:before="120"/>
            </w:pPr>
            <w:r w:rsidRPr="0091005D">
              <w:t xml:space="preserve">Status used when an order was made inactive either by a new order or by the request of a physician. </w:t>
            </w:r>
          </w:p>
        </w:tc>
      </w:tr>
      <w:tr w:rsidR="00AB28CF" w:rsidRPr="0091005D" w:rsidTr="00B35F31">
        <w:trPr>
          <w:tblHeader/>
        </w:trPr>
        <w:tc>
          <w:tcPr>
            <w:tcW w:w="3690" w:type="dxa"/>
            <w:shd w:val="clear" w:color="auto" w:fill="auto"/>
          </w:tcPr>
          <w:p w:rsidR="00AB28CF" w:rsidRPr="0091005D" w:rsidRDefault="00AB28CF" w:rsidP="003A1490">
            <w:pPr>
              <w:spacing w:before="120"/>
            </w:pPr>
            <w:r w:rsidRPr="0091005D">
              <w:t>Release [RL]</w:t>
            </w:r>
          </w:p>
        </w:tc>
        <w:tc>
          <w:tcPr>
            <w:tcW w:w="5850" w:type="dxa"/>
            <w:shd w:val="clear" w:color="auto" w:fill="auto"/>
          </w:tcPr>
          <w:p w:rsidR="00AB28CF" w:rsidRPr="0091005D" w:rsidRDefault="00AB28CF" w:rsidP="003A1490">
            <w:pPr>
              <w:spacing w:before="120"/>
            </w:pPr>
            <w:r w:rsidRPr="0091005D">
              <w:t xml:space="preserve">Action taken at the time the order is filled and ready to be given to the patient. </w:t>
            </w:r>
          </w:p>
        </w:tc>
      </w:tr>
      <w:tr w:rsidR="00AB28CF" w:rsidRPr="0091005D" w:rsidTr="00B35F31">
        <w:trPr>
          <w:tblHeader/>
        </w:trPr>
        <w:tc>
          <w:tcPr>
            <w:tcW w:w="3690" w:type="dxa"/>
            <w:shd w:val="clear" w:color="auto" w:fill="auto"/>
          </w:tcPr>
          <w:p w:rsidR="00AB28CF" w:rsidRPr="0091005D" w:rsidRDefault="00AB28CF" w:rsidP="003A1490">
            <w:pPr>
              <w:spacing w:before="120"/>
            </w:pPr>
            <w:r w:rsidRPr="0091005D">
              <w:t>Pull Rx [PP]</w:t>
            </w:r>
          </w:p>
        </w:tc>
        <w:tc>
          <w:tcPr>
            <w:tcW w:w="5850" w:type="dxa"/>
            <w:shd w:val="clear" w:color="auto" w:fill="auto"/>
          </w:tcPr>
          <w:p w:rsidR="00AB28CF" w:rsidRPr="0091005D" w:rsidRDefault="00AB28CF" w:rsidP="003A1490">
            <w:pPr>
              <w:spacing w:before="120"/>
            </w:pPr>
            <w:r w:rsidRPr="0091005D">
              <w:t>Action taken to pull prescription(s) early from suspense.</w:t>
            </w:r>
          </w:p>
        </w:tc>
      </w:tr>
      <w:tr w:rsidR="00AB28CF" w:rsidRPr="0091005D" w:rsidTr="00B35F31">
        <w:trPr>
          <w:tblHeader/>
        </w:trPr>
        <w:tc>
          <w:tcPr>
            <w:tcW w:w="3690" w:type="dxa"/>
            <w:shd w:val="clear" w:color="auto" w:fill="auto"/>
          </w:tcPr>
          <w:p w:rsidR="00AB28CF" w:rsidRPr="0091005D" w:rsidRDefault="00AB28CF" w:rsidP="003A1490">
            <w:pPr>
              <w:spacing w:before="120"/>
            </w:pPr>
            <w:r w:rsidRPr="0091005D">
              <w:t>Inpat. Profile [IP]</w:t>
            </w:r>
          </w:p>
        </w:tc>
        <w:tc>
          <w:tcPr>
            <w:tcW w:w="5850" w:type="dxa"/>
            <w:shd w:val="clear" w:color="auto" w:fill="auto"/>
          </w:tcPr>
          <w:p w:rsidR="00AB28CF" w:rsidRPr="0091005D" w:rsidRDefault="00AB28CF" w:rsidP="003A1490">
            <w:pPr>
              <w:spacing w:before="120"/>
            </w:pPr>
            <w:r w:rsidRPr="0091005D">
              <w:t>Action taken to view an Inpatient Profile.</w:t>
            </w:r>
          </w:p>
        </w:tc>
      </w:tr>
      <w:tr w:rsidR="00AB28CF" w:rsidRPr="0091005D" w:rsidTr="00B35F31">
        <w:trPr>
          <w:tblHeader/>
        </w:trPr>
        <w:tc>
          <w:tcPr>
            <w:tcW w:w="3690" w:type="dxa"/>
            <w:shd w:val="clear" w:color="auto" w:fill="auto"/>
          </w:tcPr>
          <w:p w:rsidR="00AB28CF" w:rsidRPr="0091005D" w:rsidRDefault="00AB28CF" w:rsidP="00B62C66">
            <w:pPr>
              <w:pStyle w:val="BodyText"/>
            </w:pPr>
            <w:r w:rsidRPr="0091005D">
              <w:t>CM</w:t>
            </w:r>
          </w:p>
        </w:tc>
        <w:tc>
          <w:tcPr>
            <w:tcW w:w="5850" w:type="dxa"/>
            <w:shd w:val="clear" w:color="auto" w:fill="auto"/>
          </w:tcPr>
          <w:p w:rsidR="00AB28CF" w:rsidRPr="0091005D" w:rsidRDefault="00AB28CF" w:rsidP="00B62C66">
            <w:pPr>
              <w:pStyle w:val="BodyText"/>
            </w:pPr>
            <w:r w:rsidRPr="0091005D">
              <w:t>Action taken to manually queue to CMOP.</w:t>
            </w:r>
          </w:p>
        </w:tc>
      </w:tr>
      <w:tr w:rsidR="00AB28CF" w:rsidRPr="0091005D" w:rsidTr="00B35F31">
        <w:trPr>
          <w:tblHeader/>
        </w:trPr>
        <w:tc>
          <w:tcPr>
            <w:tcW w:w="3690" w:type="dxa"/>
            <w:shd w:val="clear" w:color="auto" w:fill="auto"/>
          </w:tcPr>
          <w:p w:rsidR="00AB28CF" w:rsidRPr="0091005D" w:rsidRDefault="00AB28CF" w:rsidP="00B62C66">
            <w:pPr>
              <w:pStyle w:val="BodyText"/>
            </w:pPr>
            <w:r w:rsidRPr="0091005D">
              <w:t>Fill/Rel Date Disply [RDD]</w:t>
            </w:r>
          </w:p>
        </w:tc>
        <w:tc>
          <w:tcPr>
            <w:tcW w:w="5850" w:type="dxa"/>
            <w:shd w:val="clear" w:color="auto" w:fill="auto"/>
          </w:tcPr>
          <w:p w:rsidR="00AB28CF" w:rsidRPr="0091005D" w:rsidRDefault="00AB28CF" w:rsidP="00B62C66">
            <w:pPr>
              <w:pStyle w:val="BodyText"/>
            </w:pPr>
            <w:r w:rsidRPr="0091005D">
              <w:t>Switch between displaying the FILL DATE column and the LAST RELD column.</w:t>
            </w:r>
          </w:p>
        </w:tc>
      </w:tr>
      <w:tr w:rsidR="00AB28CF" w:rsidRPr="0091005D" w:rsidTr="00B35F31">
        <w:trPr>
          <w:tblHeader/>
        </w:trPr>
        <w:tc>
          <w:tcPr>
            <w:tcW w:w="3690" w:type="dxa"/>
            <w:shd w:val="clear" w:color="auto" w:fill="auto"/>
          </w:tcPr>
          <w:p w:rsidR="00AB28CF" w:rsidRPr="0091005D" w:rsidRDefault="00AB28CF" w:rsidP="003A1490">
            <w:pPr>
              <w:spacing w:before="120"/>
            </w:pPr>
            <w:r w:rsidRPr="0091005D">
              <w:t>Display Remote [DR]</w:t>
            </w:r>
          </w:p>
        </w:tc>
        <w:tc>
          <w:tcPr>
            <w:tcW w:w="5850" w:type="dxa"/>
            <w:shd w:val="clear" w:color="auto" w:fill="auto"/>
          </w:tcPr>
          <w:p w:rsidR="00AB28CF" w:rsidRPr="0091005D" w:rsidRDefault="00AB28CF" w:rsidP="003A1490">
            <w:pPr>
              <w:spacing w:before="120"/>
              <w:rPr>
                <w:rFonts w:eastAsia="MS Mincho" w:cs="Courier New"/>
                <w:szCs w:val="20"/>
              </w:rPr>
            </w:pPr>
            <w:r w:rsidRPr="0091005D">
              <w:t>Action taken to display a patient’s remote prescriptions.</w:t>
            </w:r>
          </w:p>
        </w:tc>
      </w:tr>
    </w:tbl>
    <w:p w:rsidR="00CF373B" w:rsidRPr="0091005D" w:rsidRDefault="00CF373B" w:rsidP="00CF373B">
      <w:bookmarkStart w:id="163" w:name="_Toc513952641"/>
      <w:bookmarkStart w:id="164" w:name="_Toc520273321"/>
      <w:bookmarkStart w:id="165" w:name="_Toc520299113"/>
      <w:bookmarkStart w:id="166" w:name="_Toc520304580"/>
      <w:bookmarkStart w:id="167" w:name="_Toc32836854"/>
      <w:bookmarkStart w:id="168" w:name="_Toc38424518"/>
      <w:bookmarkStart w:id="169" w:name="_Toc50535215"/>
      <w:bookmarkStart w:id="170" w:name="_Toc173562014"/>
    </w:p>
    <w:p w:rsidR="00825A10" w:rsidRPr="0091005D" w:rsidRDefault="00645085" w:rsidP="00BF5B24">
      <w:pPr>
        <w:pStyle w:val="Heading3"/>
        <w:spacing w:before="0"/>
      </w:pPr>
      <w:bookmarkStart w:id="171" w:name="_Toc428973172"/>
      <w:bookmarkStart w:id="172" w:name="_Toc4750899"/>
      <w:r w:rsidRPr="0091005D">
        <w:t>Other Outpatient Pharmacy ListMan Actions</w:t>
      </w:r>
      <w:bookmarkEnd w:id="163"/>
      <w:bookmarkEnd w:id="164"/>
      <w:bookmarkEnd w:id="165"/>
      <w:bookmarkEnd w:id="166"/>
      <w:bookmarkEnd w:id="167"/>
      <w:bookmarkEnd w:id="168"/>
      <w:bookmarkEnd w:id="169"/>
      <w:bookmarkEnd w:id="170"/>
      <w:bookmarkEnd w:id="171"/>
      <w:bookmarkEnd w:id="172"/>
      <w:r w:rsidR="00302CC8" w:rsidRPr="0091005D">
        <w:fldChar w:fldCharType="begin"/>
      </w:r>
      <w:r w:rsidRPr="0091005D">
        <w:instrText xml:space="preserve"> XE "Other Outpatient Pharmacy ListMan Actions" </w:instrText>
      </w:r>
      <w:r w:rsidR="00302CC8" w:rsidRPr="0091005D">
        <w:fldChar w:fldCharType="end"/>
      </w:r>
    </w:p>
    <w:tbl>
      <w:tblPr>
        <w:tblW w:w="0" w:type="auto"/>
        <w:tblInd w:w="18" w:type="dxa"/>
        <w:tblLook w:val="04A0" w:firstRow="1" w:lastRow="0" w:firstColumn="1" w:lastColumn="0" w:noHBand="0" w:noVBand="1"/>
      </w:tblPr>
      <w:tblGrid>
        <w:gridCol w:w="3701"/>
        <w:gridCol w:w="5641"/>
      </w:tblGrid>
      <w:tr w:rsidR="00AB28CF" w:rsidRPr="0091005D" w:rsidTr="00A17F7F">
        <w:tc>
          <w:tcPr>
            <w:tcW w:w="3780" w:type="dxa"/>
            <w:shd w:val="clear" w:color="auto" w:fill="auto"/>
          </w:tcPr>
          <w:p w:rsidR="00AB28CF" w:rsidRPr="0091005D" w:rsidRDefault="00AB28CF" w:rsidP="003A1490">
            <w:pPr>
              <w:spacing w:before="120"/>
              <w:rPr>
                <w:b/>
                <w:bCs/>
              </w:rPr>
            </w:pPr>
            <w:r w:rsidRPr="0091005D">
              <w:rPr>
                <w:b/>
                <w:bCs/>
              </w:rPr>
              <w:t>Action</w:t>
            </w:r>
          </w:p>
        </w:tc>
        <w:tc>
          <w:tcPr>
            <w:tcW w:w="5760" w:type="dxa"/>
            <w:shd w:val="clear" w:color="auto" w:fill="auto"/>
          </w:tcPr>
          <w:p w:rsidR="00AB28CF" w:rsidRPr="0091005D" w:rsidRDefault="00AB28CF" w:rsidP="003A1490">
            <w:pPr>
              <w:spacing w:before="120"/>
            </w:pPr>
            <w:r w:rsidRPr="0091005D">
              <w:rPr>
                <w:b/>
                <w:bCs/>
              </w:rPr>
              <w:t>Description</w:t>
            </w:r>
          </w:p>
        </w:tc>
      </w:tr>
      <w:tr w:rsidR="00AB28CF" w:rsidRPr="0091005D" w:rsidTr="00A17F7F">
        <w:tc>
          <w:tcPr>
            <w:tcW w:w="3780" w:type="dxa"/>
            <w:shd w:val="clear" w:color="auto" w:fill="auto"/>
          </w:tcPr>
          <w:p w:rsidR="00AB28CF" w:rsidRPr="0091005D" w:rsidRDefault="00AB28CF" w:rsidP="003A1490">
            <w:pPr>
              <w:spacing w:before="120"/>
            </w:pPr>
            <w:r w:rsidRPr="0091005D">
              <w:t>Exit [EX]</w:t>
            </w:r>
          </w:p>
        </w:tc>
        <w:tc>
          <w:tcPr>
            <w:tcW w:w="5760" w:type="dxa"/>
            <w:shd w:val="clear" w:color="auto" w:fill="auto"/>
          </w:tcPr>
          <w:p w:rsidR="00AB28CF" w:rsidRPr="0091005D" w:rsidRDefault="00B35F31" w:rsidP="003A1490">
            <w:pPr>
              <w:spacing w:before="120"/>
            </w:pPr>
            <w:r w:rsidRPr="0091005D">
              <w:t>Exit processing pending orders</w:t>
            </w:r>
          </w:p>
        </w:tc>
      </w:tr>
      <w:tr w:rsidR="00AB28CF" w:rsidRPr="0091005D" w:rsidTr="00A17F7F">
        <w:tc>
          <w:tcPr>
            <w:tcW w:w="3780" w:type="dxa"/>
            <w:shd w:val="clear" w:color="auto" w:fill="auto"/>
          </w:tcPr>
          <w:p w:rsidR="00AB28CF" w:rsidRPr="0091005D" w:rsidRDefault="00AB28CF" w:rsidP="003A1490">
            <w:pPr>
              <w:spacing w:before="120"/>
            </w:pPr>
            <w:r w:rsidRPr="0091005D">
              <w:t>AC</w:t>
            </w:r>
          </w:p>
        </w:tc>
        <w:tc>
          <w:tcPr>
            <w:tcW w:w="5760" w:type="dxa"/>
            <w:shd w:val="clear" w:color="auto" w:fill="auto"/>
          </w:tcPr>
          <w:p w:rsidR="00AB28CF" w:rsidRPr="0091005D" w:rsidRDefault="00B35F31" w:rsidP="003A1490">
            <w:pPr>
              <w:spacing w:before="120"/>
            </w:pPr>
            <w:r w:rsidRPr="0091005D">
              <w:t>Accept</w:t>
            </w:r>
          </w:p>
        </w:tc>
      </w:tr>
      <w:tr w:rsidR="00AB28CF" w:rsidRPr="0091005D" w:rsidTr="00A17F7F">
        <w:tc>
          <w:tcPr>
            <w:tcW w:w="3780" w:type="dxa"/>
            <w:shd w:val="clear" w:color="auto" w:fill="auto"/>
          </w:tcPr>
          <w:p w:rsidR="00AB28CF" w:rsidRPr="0091005D" w:rsidRDefault="00AB28CF" w:rsidP="003A1490">
            <w:pPr>
              <w:spacing w:before="120"/>
            </w:pPr>
            <w:r w:rsidRPr="0091005D">
              <w:t>BY</w:t>
            </w:r>
          </w:p>
        </w:tc>
        <w:tc>
          <w:tcPr>
            <w:tcW w:w="5760" w:type="dxa"/>
            <w:shd w:val="clear" w:color="auto" w:fill="auto"/>
          </w:tcPr>
          <w:p w:rsidR="00AB28CF" w:rsidRPr="0091005D" w:rsidRDefault="00B35F31" w:rsidP="003A1490">
            <w:pPr>
              <w:spacing w:before="120"/>
            </w:pPr>
            <w:r w:rsidRPr="0091005D">
              <w:t>Bypass</w:t>
            </w:r>
          </w:p>
        </w:tc>
      </w:tr>
      <w:tr w:rsidR="00AB28CF" w:rsidRPr="0091005D" w:rsidTr="00A17F7F">
        <w:tc>
          <w:tcPr>
            <w:tcW w:w="3780" w:type="dxa"/>
            <w:shd w:val="clear" w:color="auto" w:fill="auto"/>
          </w:tcPr>
          <w:p w:rsidR="00AB28CF" w:rsidRPr="0091005D" w:rsidRDefault="00AB28CF" w:rsidP="003A1490">
            <w:pPr>
              <w:spacing w:before="120"/>
            </w:pPr>
            <w:r w:rsidRPr="0091005D">
              <w:t>DC</w:t>
            </w:r>
          </w:p>
        </w:tc>
        <w:tc>
          <w:tcPr>
            <w:tcW w:w="5760" w:type="dxa"/>
            <w:shd w:val="clear" w:color="auto" w:fill="auto"/>
          </w:tcPr>
          <w:p w:rsidR="00AB28CF" w:rsidRPr="0091005D" w:rsidRDefault="00B35F31" w:rsidP="003A1490">
            <w:pPr>
              <w:spacing w:before="120"/>
            </w:pPr>
            <w:r w:rsidRPr="0091005D">
              <w:t>Discontinue</w:t>
            </w:r>
          </w:p>
        </w:tc>
      </w:tr>
      <w:tr w:rsidR="00AB28CF" w:rsidRPr="0091005D" w:rsidTr="00A17F7F">
        <w:tc>
          <w:tcPr>
            <w:tcW w:w="3780" w:type="dxa"/>
            <w:shd w:val="clear" w:color="auto" w:fill="auto"/>
          </w:tcPr>
          <w:p w:rsidR="00AB28CF" w:rsidRPr="0091005D" w:rsidRDefault="00AB28CF" w:rsidP="003A1490">
            <w:pPr>
              <w:spacing w:before="120"/>
            </w:pPr>
            <w:r w:rsidRPr="0091005D">
              <w:t>ED</w:t>
            </w:r>
          </w:p>
        </w:tc>
        <w:tc>
          <w:tcPr>
            <w:tcW w:w="5760" w:type="dxa"/>
            <w:shd w:val="clear" w:color="auto" w:fill="auto"/>
          </w:tcPr>
          <w:p w:rsidR="00AB28CF" w:rsidRPr="0091005D" w:rsidRDefault="00B35F31" w:rsidP="003A1490">
            <w:pPr>
              <w:spacing w:before="120"/>
            </w:pPr>
            <w:r w:rsidRPr="0091005D">
              <w:t>Edit</w:t>
            </w:r>
          </w:p>
        </w:tc>
      </w:tr>
      <w:tr w:rsidR="00AB28CF" w:rsidRPr="0091005D" w:rsidTr="00A17F7F">
        <w:tc>
          <w:tcPr>
            <w:tcW w:w="3780" w:type="dxa"/>
            <w:shd w:val="clear" w:color="auto" w:fill="auto"/>
          </w:tcPr>
          <w:p w:rsidR="00AB28CF" w:rsidRPr="0091005D" w:rsidRDefault="00AB28CF" w:rsidP="003A1490">
            <w:pPr>
              <w:spacing w:before="120"/>
            </w:pPr>
            <w:r w:rsidRPr="0091005D">
              <w:t>FN</w:t>
            </w:r>
          </w:p>
        </w:tc>
        <w:tc>
          <w:tcPr>
            <w:tcW w:w="5760" w:type="dxa"/>
            <w:shd w:val="clear" w:color="auto" w:fill="auto"/>
          </w:tcPr>
          <w:p w:rsidR="00AB28CF" w:rsidRPr="0091005D" w:rsidRDefault="00B35F31" w:rsidP="003A1490">
            <w:pPr>
              <w:spacing w:before="120"/>
            </w:pPr>
            <w:r w:rsidRPr="0091005D">
              <w:t>Finish</w:t>
            </w:r>
          </w:p>
        </w:tc>
      </w:tr>
    </w:tbl>
    <w:p w:rsidR="00825A10" w:rsidRPr="0091005D" w:rsidRDefault="00645085" w:rsidP="00D11B87">
      <w:pPr>
        <w:pStyle w:val="Heading3"/>
        <w:keepLines/>
      </w:pPr>
      <w:bookmarkStart w:id="173" w:name="_Toc513952642"/>
      <w:bookmarkStart w:id="174" w:name="_Toc520273322"/>
      <w:bookmarkStart w:id="175" w:name="_Toc520299114"/>
      <w:bookmarkStart w:id="176" w:name="_Toc520304581"/>
      <w:bookmarkStart w:id="177" w:name="_Toc32836855"/>
      <w:bookmarkStart w:id="178" w:name="_Toc38424519"/>
      <w:bookmarkStart w:id="179" w:name="_Toc50535216"/>
      <w:bookmarkStart w:id="180" w:name="_Toc173562015"/>
      <w:bookmarkStart w:id="181" w:name="_Toc428973173"/>
      <w:bookmarkStart w:id="182" w:name="_Toc4750900"/>
      <w:r w:rsidRPr="0091005D">
        <w:lastRenderedPageBreak/>
        <w:t>Other Screen Actions</w:t>
      </w:r>
      <w:bookmarkEnd w:id="173"/>
      <w:bookmarkEnd w:id="174"/>
      <w:bookmarkEnd w:id="175"/>
      <w:bookmarkEnd w:id="176"/>
      <w:bookmarkEnd w:id="177"/>
      <w:bookmarkEnd w:id="178"/>
      <w:bookmarkEnd w:id="179"/>
      <w:bookmarkEnd w:id="180"/>
      <w:bookmarkEnd w:id="181"/>
      <w:bookmarkEnd w:id="182"/>
      <w:r w:rsidR="00302CC8" w:rsidRPr="0091005D">
        <w:fldChar w:fldCharType="begin"/>
      </w:r>
      <w:r w:rsidRPr="0091005D">
        <w:instrText xml:space="preserve"> XE "Other Screen Actions" </w:instrText>
      </w:r>
      <w:r w:rsidR="00302CC8" w:rsidRPr="0091005D">
        <w:fldChar w:fldCharType="end"/>
      </w:r>
    </w:p>
    <w:tbl>
      <w:tblPr>
        <w:tblW w:w="0" w:type="auto"/>
        <w:tblInd w:w="18" w:type="dxa"/>
        <w:tblLook w:val="04A0" w:firstRow="1" w:lastRow="0" w:firstColumn="1" w:lastColumn="0" w:noHBand="0" w:noVBand="1"/>
      </w:tblPr>
      <w:tblGrid>
        <w:gridCol w:w="3797"/>
        <w:gridCol w:w="5545"/>
      </w:tblGrid>
      <w:tr w:rsidR="00CF373B" w:rsidRPr="0091005D" w:rsidTr="00B62603">
        <w:trPr>
          <w:tblHeader/>
        </w:trPr>
        <w:tc>
          <w:tcPr>
            <w:tcW w:w="3870" w:type="dxa"/>
            <w:shd w:val="clear" w:color="auto" w:fill="auto"/>
          </w:tcPr>
          <w:p w:rsidR="00CF373B" w:rsidRPr="0091005D" w:rsidRDefault="00CF373B" w:rsidP="00D11B87">
            <w:pPr>
              <w:keepNext/>
              <w:keepLines/>
              <w:spacing w:before="120"/>
              <w:rPr>
                <w:b/>
                <w:bCs/>
              </w:rPr>
            </w:pPr>
            <w:r w:rsidRPr="0091005D">
              <w:rPr>
                <w:b/>
                <w:bCs/>
              </w:rPr>
              <w:lastRenderedPageBreak/>
              <w:t>Action</w:t>
            </w:r>
          </w:p>
        </w:tc>
        <w:tc>
          <w:tcPr>
            <w:tcW w:w="5670" w:type="dxa"/>
            <w:shd w:val="clear" w:color="auto" w:fill="auto"/>
          </w:tcPr>
          <w:p w:rsidR="00CF373B" w:rsidRPr="0091005D" w:rsidRDefault="00CF373B" w:rsidP="00D11B87">
            <w:pPr>
              <w:keepNext/>
              <w:keepLines/>
              <w:spacing w:before="120"/>
            </w:pPr>
            <w:r w:rsidRPr="0091005D">
              <w:rPr>
                <w:b/>
                <w:bCs/>
              </w:rPr>
              <w:t>Description</w:t>
            </w:r>
          </w:p>
        </w:tc>
      </w:tr>
      <w:tr w:rsidR="00CF373B" w:rsidRPr="0091005D" w:rsidTr="00B62603">
        <w:trPr>
          <w:tblHeader/>
        </w:trPr>
        <w:tc>
          <w:tcPr>
            <w:tcW w:w="3870" w:type="dxa"/>
            <w:shd w:val="clear" w:color="auto" w:fill="auto"/>
          </w:tcPr>
          <w:p w:rsidR="00CF373B" w:rsidRPr="0091005D" w:rsidRDefault="00CF373B" w:rsidP="00D11B87">
            <w:pPr>
              <w:keepNext/>
              <w:keepLines/>
              <w:spacing w:before="120"/>
            </w:pPr>
            <w:r w:rsidRPr="0091005D">
              <w:t>Edit/Enter Allergy/ADR Data [EA]</w:t>
            </w:r>
          </w:p>
        </w:tc>
        <w:tc>
          <w:tcPr>
            <w:tcW w:w="5670" w:type="dxa"/>
            <w:shd w:val="clear" w:color="auto" w:fill="auto"/>
          </w:tcPr>
          <w:p w:rsidR="00CF373B" w:rsidRPr="0091005D" w:rsidRDefault="00CF373B" w:rsidP="00D11B87">
            <w:pPr>
              <w:keepNext/>
              <w:keepLines/>
              <w:spacing w:before="120"/>
            </w:pPr>
            <w:r w:rsidRPr="0091005D">
              <w:t>Provides access to the Adverse Reaction Tracking package to allow entry and/or edit of allergy adverse reaction data for the patient. See the Adverse Reaction Tracking package documentation for more information on allergy/ADR processing.</w:t>
            </w:r>
          </w:p>
        </w:tc>
      </w:tr>
      <w:tr w:rsidR="00CF373B" w:rsidRPr="0091005D" w:rsidTr="00B62603">
        <w:trPr>
          <w:tblHeader/>
        </w:trPr>
        <w:tc>
          <w:tcPr>
            <w:tcW w:w="3870" w:type="dxa"/>
            <w:shd w:val="clear" w:color="auto" w:fill="auto"/>
          </w:tcPr>
          <w:p w:rsidR="00CF373B" w:rsidRPr="0091005D" w:rsidRDefault="00CF373B" w:rsidP="003A1490">
            <w:pPr>
              <w:spacing w:before="120"/>
            </w:pPr>
            <w:r w:rsidRPr="0091005D">
              <w:t>Detailed Allergy Display [DA]</w:t>
            </w:r>
          </w:p>
        </w:tc>
        <w:tc>
          <w:tcPr>
            <w:tcW w:w="5670" w:type="dxa"/>
            <w:shd w:val="clear" w:color="auto" w:fill="auto"/>
          </w:tcPr>
          <w:p w:rsidR="00CF373B" w:rsidRPr="0091005D" w:rsidRDefault="00CF373B" w:rsidP="003A1490">
            <w:pPr>
              <w:spacing w:before="120"/>
            </w:pPr>
            <w:r w:rsidRPr="0091005D">
              <w:t>Displays a detailed listing of the selected item from the patient's allergy/ADR list. Entry to the Edit Allergy/ADR Data action is provided with this list also.</w:t>
            </w:r>
          </w:p>
        </w:tc>
      </w:tr>
      <w:tr w:rsidR="00CF373B" w:rsidRPr="0091005D" w:rsidTr="00B62603">
        <w:trPr>
          <w:tblHeader/>
        </w:trPr>
        <w:tc>
          <w:tcPr>
            <w:tcW w:w="3870" w:type="dxa"/>
            <w:shd w:val="clear" w:color="auto" w:fill="auto"/>
          </w:tcPr>
          <w:p w:rsidR="00CF373B" w:rsidRPr="0091005D" w:rsidRDefault="00CF373B" w:rsidP="003A1490">
            <w:pPr>
              <w:spacing w:before="120"/>
            </w:pPr>
            <w:r w:rsidRPr="0091005D">
              <w:t>Patient Record Update [PU]</w:t>
            </w:r>
          </w:p>
        </w:tc>
        <w:tc>
          <w:tcPr>
            <w:tcW w:w="5670" w:type="dxa"/>
            <w:shd w:val="clear" w:color="auto" w:fill="auto"/>
          </w:tcPr>
          <w:p w:rsidR="00CF373B" w:rsidRPr="0091005D" w:rsidRDefault="00CF373B" w:rsidP="003A1490">
            <w:pPr>
              <w:spacing w:before="120"/>
            </w:pPr>
            <w:r w:rsidRPr="0091005D">
              <w:t xml:space="preserve">Allows editing of patient data such as SSN, birth date, address, phone, and outpatient narrative. Patient data can also be updated using the </w:t>
            </w:r>
            <w:r w:rsidRPr="0091005D">
              <w:rPr>
                <w:i/>
                <w:iCs/>
              </w:rPr>
              <w:t xml:space="preserve">Update Patient Record </w:t>
            </w:r>
            <w:r w:rsidRPr="0091005D">
              <w:t>menu option. If implementing Other Language Modifications, either can be used to set a patient's other language preference.</w:t>
            </w:r>
          </w:p>
        </w:tc>
      </w:tr>
      <w:tr w:rsidR="00CF373B" w:rsidRPr="0091005D" w:rsidTr="00B62603">
        <w:trPr>
          <w:tblHeader/>
        </w:trPr>
        <w:tc>
          <w:tcPr>
            <w:tcW w:w="3870" w:type="dxa"/>
            <w:shd w:val="clear" w:color="auto" w:fill="auto"/>
          </w:tcPr>
          <w:p w:rsidR="00CF373B" w:rsidRPr="0091005D" w:rsidRDefault="00CF373B" w:rsidP="003A1490">
            <w:pPr>
              <w:spacing w:before="120"/>
            </w:pPr>
            <w:r w:rsidRPr="0091005D">
              <w:t>New Order [NO]</w:t>
            </w:r>
          </w:p>
        </w:tc>
        <w:tc>
          <w:tcPr>
            <w:tcW w:w="5670" w:type="dxa"/>
            <w:shd w:val="clear" w:color="auto" w:fill="auto"/>
          </w:tcPr>
          <w:p w:rsidR="00CF373B" w:rsidRPr="0091005D" w:rsidRDefault="00CF373B" w:rsidP="003A1490">
            <w:pPr>
              <w:spacing w:before="120"/>
            </w:pPr>
            <w:r w:rsidRPr="0091005D">
              <w:t>Allows new orders to be entered for the patient.</w:t>
            </w:r>
          </w:p>
        </w:tc>
      </w:tr>
      <w:tr w:rsidR="00CF373B" w:rsidRPr="0091005D" w:rsidTr="00B62603">
        <w:trPr>
          <w:tblHeader/>
        </w:trPr>
        <w:tc>
          <w:tcPr>
            <w:tcW w:w="3870" w:type="dxa"/>
            <w:shd w:val="clear" w:color="auto" w:fill="auto"/>
          </w:tcPr>
          <w:p w:rsidR="00CF373B" w:rsidRPr="0091005D" w:rsidRDefault="00CF373B" w:rsidP="003A1490">
            <w:pPr>
              <w:spacing w:before="120"/>
            </w:pPr>
            <w:r w:rsidRPr="0091005D">
              <w:t>Exit Patient List [EX]</w:t>
            </w:r>
          </w:p>
        </w:tc>
        <w:tc>
          <w:tcPr>
            <w:tcW w:w="5670" w:type="dxa"/>
            <w:shd w:val="clear" w:color="auto" w:fill="auto"/>
          </w:tcPr>
          <w:p w:rsidR="00CF373B" w:rsidRPr="0091005D" w:rsidRDefault="00CF373B" w:rsidP="003A1490">
            <w:pPr>
              <w:spacing w:before="120"/>
              <w:rPr>
                <w:rFonts w:eastAsia="MS Mincho"/>
              </w:rPr>
            </w:pPr>
            <w:r w:rsidRPr="0091005D">
              <w:t>Exit patient’s Patient Information screen so that a new patient can be selected.</w:t>
            </w:r>
          </w:p>
        </w:tc>
      </w:tr>
      <w:tr w:rsidR="00FC6BDB" w:rsidRPr="0091005D" w:rsidTr="00B62603">
        <w:trPr>
          <w:tblHeader/>
        </w:trPr>
        <w:tc>
          <w:tcPr>
            <w:tcW w:w="3870" w:type="dxa"/>
            <w:shd w:val="clear" w:color="auto" w:fill="auto"/>
          </w:tcPr>
          <w:p w:rsidR="00FC6BDB" w:rsidRPr="0091005D" w:rsidRDefault="00FC6BDB" w:rsidP="00E4544C">
            <w:pPr>
              <w:spacing w:before="120"/>
              <w:rPr>
                <w:szCs w:val="20"/>
              </w:rPr>
            </w:pPr>
            <w:r w:rsidRPr="0091005D">
              <w:t>Refill Rx from Another VA Pharmacy (RF)</w:t>
            </w:r>
          </w:p>
        </w:tc>
        <w:tc>
          <w:tcPr>
            <w:tcW w:w="5670" w:type="dxa"/>
            <w:shd w:val="clear" w:color="auto" w:fill="auto"/>
          </w:tcPr>
          <w:p w:rsidR="00FC6BDB" w:rsidRPr="0091005D" w:rsidRDefault="00FC6BDB" w:rsidP="00B62C66">
            <w:pPr>
              <w:pStyle w:val="BodyText"/>
            </w:pPr>
          </w:p>
          <w:p w:rsidR="00FC6BDB" w:rsidRPr="0091005D" w:rsidRDefault="00FC6BDB" w:rsidP="00B62C66">
            <w:pPr>
              <w:pStyle w:val="BodyText"/>
            </w:pPr>
            <w:r w:rsidRPr="0091005D">
              <w:t xml:space="preserve">OneVA Pharmacy (patch PSO*7*454) introduced the RF action item on the new ‘REMOTE OP Medications’ profile. The RF action item allows the Pharmacist to refill a prescription order that originated from another VA Pharmacy location. </w:t>
            </w:r>
          </w:p>
          <w:p w:rsidR="00FC6BDB" w:rsidRPr="0091005D" w:rsidRDefault="00952EFA" w:rsidP="00E4544C">
            <w:pPr>
              <w:spacing w:before="120"/>
              <w:rPr>
                <w:szCs w:val="20"/>
              </w:rPr>
            </w:pPr>
            <w:r>
              <w:rPr>
                <w:noProof/>
              </w:rPr>
              <w:drawing>
                <wp:inline distT="0" distB="0" distL="0" distR="0">
                  <wp:extent cx="467995" cy="382905"/>
                  <wp:effectExtent l="0" t="0" r="0" b="0"/>
                  <wp:docPr id="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67995" cy="382905"/>
                          </a:xfrm>
                          <a:prstGeom prst="rect">
                            <a:avLst/>
                          </a:prstGeom>
                          <a:noFill/>
                          <a:ln>
                            <a:noFill/>
                          </a:ln>
                        </pic:spPr>
                      </pic:pic>
                    </a:graphicData>
                  </a:graphic>
                </wp:inline>
              </w:drawing>
            </w:r>
            <w:r w:rsidR="00FC6BDB" w:rsidRPr="0091005D">
              <w:t xml:space="preserve"> </w:t>
            </w:r>
            <w:r w:rsidR="00FC6BDB" w:rsidRPr="0091005D">
              <w:rPr>
                <w:b/>
              </w:rPr>
              <w:t>Note:</w:t>
            </w:r>
            <w:r w:rsidR="00FC6BDB" w:rsidRPr="0091005D">
              <w:t xml:space="preserve"> For additional information regarding OneVA Pharmacy RF  processing go to the VA Software Document Library (VDL), select the Clinical section then choose the “Pharm: Outpatient Pharmacy” page. Locate the “User Manual – OneVA Pharmacy” document.</w:t>
            </w:r>
          </w:p>
        </w:tc>
      </w:tr>
      <w:tr w:rsidR="00FC6BDB" w:rsidRPr="0091005D" w:rsidTr="00B62603">
        <w:trPr>
          <w:tblHeader/>
        </w:trPr>
        <w:tc>
          <w:tcPr>
            <w:tcW w:w="3870" w:type="dxa"/>
            <w:shd w:val="clear" w:color="auto" w:fill="auto"/>
          </w:tcPr>
          <w:p w:rsidR="00FC6BDB" w:rsidRPr="0091005D" w:rsidRDefault="00E30E19" w:rsidP="00E4544C">
            <w:pPr>
              <w:spacing w:before="120"/>
              <w:rPr>
                <w:szCs w:val="20"/>
              </w:rPr>
            </w:pPr>
            <w:r w:rsidRPr="0091005D">
              <w:lastRenderedPageBreak/>
              <w:t>Partial from Another VA Pharmacy (PR)</w:t>
            </w:r>
          </w:p>
        </w:tc>
        <w:tc>
          <w:tcPr>
            <w:tcW w:w="5670" w:type="dxa"/>
            <w:shd w:val="clear" w:color="auto" w:fill="auto"/>
          </w:tcPr>
          <w:p w:rsidR="00FC6BDB" w:rsidRPr="0091005D" w:rsidRDefault="00FC6BDB" w:rsidP="00B62C66">
            <w:pPr>
              <w:pStyle w:val="BodyText"/>
            </w:pPr>
            <w:r w:rsidRPr="0091005D">
              <w:t xml:space="preserve">OneVA Pharmacy (patch PSO*7*454) introduced the PR action item on the new ‘REMOTE OP Medications’ profile. The PR action item allows the Pharmacist to partial a prescription order that originated from another VA Pharmacy location. </w:t>
            </w:r>
          </w:p>
          <w:p w:rsidR="00FC6BDB" w:rsidRPr="0091005D" w:rsidRDefault="00952EFA" w:rsidP="00E4544C">
            <w:pPr>
              <w:spacing w:before="120"/>
              <w:rPr>
                <w:szCs w:val="20"/>
              </w:rPr>
            </w:pPr>
            <w:r>
              <w:rPr>
                <w:noProof/>
              </w:rPr>
              <w:drawing>
                <wp:inline distT="0" distB="0" distL="0" distR="0">
                  <wp:extent cx="467995" cy="382905"/>
                  <wp:effectExtent l="0" t="0" r="0" b="0"/>
                  <wp:docPr id="5"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67995" cy="382905"/>
                          </a:xfrm>
                          <a:prstGeom prst="rect">
                            <a:avLst/>
                          </a:prstGeom>
                          <a:noFill/>
                          <a:ln>
                            <a:noFill/>
                          </a:ln>
                        </pic:spPr>
                      </pic:pic>
                    </a:graphicData>
                  </a:graphic>
                </wp:inline>
              </w:drawing>
            </w:r>
            <w:r w:rsidR="00FC6BDB" w:rsidRPr="0091005D">
              <w:rPr>
                <w:b/>
              </w:rPr>
              <w:t>Note:</w:t>
            </w:r>
            <w:r w:rsidR="00FC6BDB" w:rsidRPr="0091005D">
              <w:t xml:space="preserve">  For additional information regarding OneVA Pharmacy PR processing go to the VA Software Document Library (VDL), select the Clinical section then choose the “Pharm: Outpatient Pharmacy” page. Locate the “User Manual – OneVA Pharmacy” document.</w:t>
            </w:r>
          </w:p>
        </w:tc>
      </w:tr>
    </w:tbl>
    <w:p w:rsidR="00CF373B" w:rsidRPr="0091005D" w:rsidRDefault="00CF373B" w:rsidP="009130C3">
      <w:pPr>
        <w:ind w:left="3600" w:hanging="3600"/>
        <w:rPr>
          <w:b/>
          <w:bCs/>
        </w:rPr>
      </w:pPr>
    </w:p>
    <w:bookmarkEnd w:id="83"/>
    <w:bookmarkEnd w:id="84"/>
    <w:bookmarkEnd w:id="85"/>
    <w:bookmarkEnd w:id="86"/>
    <w:p w:rsidR="003A55A1" w:rsidRPr="0091005D" w:rsidRDefault="003A55A1" w:rsidP="00545634">
      <w:pPr>
        <w:pStyle w:val="ChapterHeading"/>
        <w:spacing w:after="60"/>
        <w:sectPr w:rsidR="003A55A1" w:rsidRPr="0091005D" w:rsidSect="000B6FDB">
          <w:footerReference w:type="even" r:id="rId23"/>
          <w:footerReference w:type="default" r:id="rId24"/>
          <w:headerReference w:type="first" r:id="rId25"/>
          <w:footerReference w:type="first" r:id="rId26"/>
          <w:pgSz w:w="12240" w:h="15840" w:code="1"/>
          <w:pgMar w:top="1440" w:right="1440" w:bottom="1440" w:left="1440" w:header="720" w:footer="720" w:gutter="0"/>
          <w:pgNumType w:start="1"/>
          <w:cols w:space="720"/>
          <w:titlePg/>
          <w:docGrid w:linePitch="360"/>
        </w:sectPr>
      </w:pPr>
    </w:p>
    <w:p w:rsidR="003A55A1" w:rsidRPr="0091005D" w:rsidRDefault="003A55A1" w:rsidP="003A55A1">
      <w:pPr>
        <w:jc w:val="center"/>
      </w:pPr>
      <w:r w:rsidRPr="0091005D">
        <w:rPr>
          <w:color w:val="auto"/>
          <w:szCs w:val="20"/>
        </w:rPr>
        <w:lastRenderedPageBreak/>
        <w:t>(</w:t>
      </w:r>
      <w:r w:rsidRPr="0091005D">
        <w:rPr>
          <w:i/>
          <w:color w:val="auto"/>
          <w:szCs w:val="20"/>
        </w:rPr>
        <w:t>This page included for two-sided copying.)</w:t>
      </w:r>
    </w:p>
    <w:p w:rsidR="00563694" w:rsidRPr="0091005D" w:rsidRDefault="00545634" w:rsidP="00545634">
      <w:pPr>
        <w:pStyle w:val="ChapterHeading"/>
        <w:spacing w:after="60"/>
      </w:pPr>
      <w:r w:rsidRPr="0091005D">
        <w:br w:type="page"/>
      </w:r>
      <w:bookmarkStart w:id="187" w:name="_Toc428973174"/>
      <w:bookmarkStart w:id="188" w:name="_Toc4750901"/>
      <w:r w:rsidR="00645085" w:rsidRPr="0091005D">
        <w:lastRenderedPageBreak/>
        <w:t xml:space="preserve">Chapter </w:t>
      </w:r>
      <w:r w:rsidR="00C142AA">
        <w:rPr>
          <w:rFonts w:eastAsia="MS Mincho"/>
          <w:noProof/>
        </w:rPr>
        <w:fldChar w:fldCharType="begin"/>
      </w:r>
      <w:r w:rsidR="00C142AA">
        <w:rPr>
          <w:rFonts w:eastAsia="MS Mincho"/>
          <w:noProof/>
        </w:rPr>
        <w:instrText xml:space="preserve"> SEQ CHPNUM\* Arabic \* MERGEFORMAT </w:instrText>
      </w:r>
      <w:r w:rsidR="00C142AA">
        <w:rPr>
          <w:rFonts w:eastAsia="MS Mincho"/>
          <w:noProof/>
        </w:rPr>
        <w:fldChar w:fldCharType="separate"/>
      </w:r>
      <w:r w:rsidR="00C136B8" w:rsidRPr="00C136B8">
        <w:rPr>
          <w:rFonts w:eastAsia="MS Mincho"/>
          <w:noProof/>
        </w:rPr>
        <w:t>3</w:t>
      </w:r>
      <w:r w:rsidR="00C142AA">
        <w:rPr>
          <w:rFonts w:eastAsia="MS Mincho"/>
          <w:noProof/>
        </w:rPr>
        <w:fldChar w:fldCharType="end"/>
      </w:r>
      <w:r w:rsidR="00645085" w:rsidRPr="0091005D">
        <w:t>: Using the Pharmacy Technician’s Menu</w:t>
      </w:r>
      <w:bookmarkEnd w:id="187"/>
      <w:bookmarkEnd w:id="188"/>
    </w:p>
    <w:p w:rsidR="00AC3626" w:rsidRPr="0091005D" w:rsidRDefault="00AC3626" w:rsidP="00545634"/>
    <w:p w:rsidR="00825A10" w:rsidRPr="0091005D" w:rsidRDefault="00645085" w:rsidP="00B62C66">
      <w:pPr>
        <w:pStyle w:val="BodyText"/>
      </w:pPr>
      <w:r w:rsidRPr="0091005D">
        <w:t xml:space="preserve">The options shown in this chapter are intended for use by pharmacy technicians and other pharmacy personnel assigned the </w:t>
      </w:r>
      <w:r w:rsidRPr="0091005D">
        <w:rPr>
          <w:i/>
        </w:rPr>
        <w:t>PSO USER2</w:t>
      </w:r>
      <w:r w:rsidRPr="0091005D">
        <w:t xml:space="preserve"> menu, who will view prescriptions and/or inquire into other Outpatient Pharmacy files. </w:t>
      </w:r>
    </w:p>
    <w:p w:rsidR="00825A10" w:rsidRPr="0091005D" w:rsidRDefault="00825A10" w:rsidP="00545634">
      <w:pPr>
        <w:rPr>
          <w:b/>
          <w:sz w:val="20"/>
        </w:rPr>
      </w:pPr>
    </w:p>
    <w:p w:rsidR="00825A10" w:rsidRPr="0091005D" w:rsidRDefault="00645085" w:rsidP="00A17F7F">
      <w:pPr>
        <w:pStyle w:val="Example"/>
      </w:pPr>
      <w:r w:rsidRPr="0091005D">
        <w:t>Example: Accessing the Pharmacy Technician’s Menu</w:t>
      </w:r>
    </w:p>
    <w:p w:rsidR="00825A10" w:rsidRPr="0091005D" w:rsidRDefault="00645085" w:rsidP="00107EEA">
      <w:pPr>
        <w:pStyle w:val="Screen"/>
      </w:pPr>
      <w:r w:rsidRPr="0091005D">
        <w:t xml:space="preserve">Select OPTION NAME: </w:t>
      </w:r>
      <w:r w:rsidRPr="0091005D">
        <w:rPr>
          <w:b/>
        </w:rPr>
        <w:t>PSO</w:t>
      </w:r>
      <w:r w:rsidRPr="0091005D">
        <w:t xml:space="preserve"> </w:t>
      </w:r>
      <w:r w:rsidRPr="0091005D">
        <w:rPr>
          <w:b/>
        </w:rPr>
        <w:t>USER2</w:t>
      </w:r>
      <w:r w:rsidRPr="0091005D">
        <w:t xml:space="preserve">       Pharmacy Technician's Menu</w:t>
      </w:r>
    </w:p>
    <w:p w:rsidR="00825A10" w:rsidRPr="0091005D" w:rsidRDefault="00645085" w:rsidP="00107EEA">
      <w:pPr>
        <w:pStyle w:val="Screen"/>
      </w:pPr>
      <w:r w:rsidRPr="0091005D">
        <w:t>Outpatient Pharmacy software - Version 7.0</w:t>
      </w:r>
    </w:p>
    <w:p w:rsidR="00825A10" w:rsidRPr="0091005D" w:rsidRDefault="00825A10" w:rsidP="00545634"/>
    <w:p w:rsidR="00825A10" w:rsidRPr="0091005D" w:rsidRDefault="00645085" w:rsidP="00B62C66">
      <w:pPr>
        <w:pStyle w:val="BodyText"/>
      </w:pPr>
      <w:r w:rsidRPr="0091005D">
        <w:t>The following option</w:t>
      </w:r>
      <w:bookmarkStart w:id="189" w:name="p011"/>
      <w:bookmarkEnd w:id="189"/>
      <w:r w:rsidRPr="0091005D">
        <w:t>s are available on this menu:</w:t>
      </w:r>
    </w:p>
    <w:p w:rsidR="00825A10" w:rsidRPr="0091005D" w:rsidRDefault="00645085" w:rsidP="00AC3626">
      <w:pPr>
        <w:pStyle w:val="BodyTextBullet1"/>
        <w:rPr>
          <w:i/>
        </w:rPr>
      </w:pPr>
      <w:r w:rsidRPr="0091005D">
        <w:rPr>
          <w:i/>
        </w:rPr>
        <w:t>Bingo Board User ...</w:t>
      </w:r>
    </w:p>
    <w:p w:rsidR="00825A10" w:rsidRPr="0091005D" w:rsidRDefault="00645085" w:rsidP="00AC3626">
      <w:pPr>
        <w:pStyle w:val="BodyTextBullet1"/>
        <w:rPr>
          <w:i/>
        </w:rPr>
      </w:pPr>
      <w:r w:rsidRPr="0091005D">
        <w:rPr>
          <w:i/>
        </w:rPr>
        <w:t>Change Label Printer</w:t>
      </w:r>
    </w:p>
    <w:p w:rsidR="00825A10" w:rsidRPr="0091005D" w:rsidRDefault="00645085" w:rsidP="00AC3626">
      <w:pPr>
        <w:pStyle w:val="BodyTextBullet1"/>
        <w:rPr>
          <w:i/>
        </w:rPr>
      </w:pPr>
      <w:r w:rsidRPr="0091005D">
        <w:rPr>
          <w:i/>
        </w:rPr>
        <w:t>DUE User ...</w:t>
      </w:r>
    </w:p>
    <w:p w:rsidR="00825A10" w:rsidRPr="0091005D" w:rsidRDefault="00645085" w:rsidP="00AC3626">
      <w:pPr>
        <w:pStyle w:val="BodyTextBullet1"/>
        <w:rPr>
          <w:i/>
        </w:rPr>
      </w:pPr>
      <w:r w:rsidRPr="0091005D">
        <w:rPr>
          <w:i/>
        </w:rPr>
        <w:t>Medication Profile</w:t>
      </w:r>
    </w:p>
    <w:p w:rsidR="00825A10" w:rsidRPr="0091005D" w:rsidRDefault="00645085" w:rsidP="00AC3626">
      <w:pPr>
        <w:pStyle w:val="BodyTextBullet1"/>
        <w:rPr>
          <w:i/>
        </w:rPr>
      </w:pPr>
      <w:r w:rsidRPr="0091005D">
        <w:rPr>
          <w:i/>
        </w:rPr>
        <w:t>Patient Prescription Processing</w:t>
      </w:r>
    </w:p>
    <w:p w:rsidR="00825A10" w:rsidRPr="0091005D" w:rsidRDefault="00645085" w:rsidP="00AC3626">
      <w:pPr>
        <w:pStyle w:val="BodyTextBullet1"/>
        <w:rPr>
          <w:i/>
        </w:rPr>
      </w:pPr>
      <w:r w:rsidRPr="0091005D">
        <w:rPr>
          <w:i/>
        </w:rPr>
        <w:t>Pull Early from Suspense</w:t>
      </w:r>
    </w:p>
    <w:p w:rsidR="00825A10" w:rsidRPr="0091005D" w:rsidRDefault="00645085" w:rsidP="00AC3626">
      <w:pPr>
        <w:pStyle w:val="BodyTextBullet1"/>
        <w:rPr>
          <w:i/>
        </w:rPr>
      </w:pPr>
      <w:r w:rsidRPr="0091005D">
        <w:rPr>
          <w:i/>
        </w:rPr>
        <w:t>Queue CMOP Prescription</w:t>
      </w:r>
    </w:p>
    <w:p w:rsidR="00825A10" w:rsidRPr="0091005D" w:rsidRDefault="00645085" w:rsidP="00AC3626">
      <w:pPr>
        <w:pStyle w:val="BodyTextBullet1"/>
        <w:rPr>
          <w:i/>
        </w:rPr>
      </w:pPr>
      <w:r w:rsidRPr="0091005D">
        <w:rPr>
          <w:i/>
        </w:rPr>
        <w:t>Release Medication</w:t>
      </w:r>
    </w:p>
    <w:p w:rsidR="00825A10" w:rsidRPr="0091005D" w:rsidRDefault="00645085" w:rsidP="00AC3626">
      <w:pPr>
        <w:pStyle w:val="BodyTextBullet1"/>
        <w:rPr>
          <w:i/>
        </w:rPr>
      </w:pPr>
      <w:r w:rsidRPr="0091005D">
        <w:rPr>
          <w:i/>
        </w:rPr>
        <w:t>Update Patient Record</w:t>
      </w:r>
    </w:p>
    <w:p w:rsidR="000D4344" w:rsidRPr="0091005D" w:rsidRDefault="00645085">
      <w:pPr>
        <w:pStyle w:val="Heading1"/>
      </w:pPr>
      <w:bookmarkStart w:id="190" w:name="Page_13"/>
      <w:bookmarkStart w:id="191" w:name="_Toc239667329"/>
      <w:bookmarkStart w:id="192" w:name="_Toc239756314"/>
      <w:bookmarkStart w:id="193" w:name="_Toc242590431"/>
      <w:bookmarkStart w:id="194" w:name="_Toc428973175"/>
      <w:bookmarkStart w:id="195" w:name="_Toc4750902"/>
      <w:bookmarkEnd w:id="190"/>
      <w:r w:rsidRPr="0091005D">
        <w:t>Patient Lookup</w:t>
      </w:r>
      <w:bookmarkEnd w:id="191"/>
      <w:bookmarkEnd w:id="192"/>
      <w:bookmarkEnd w:id="193"/>
      <w:bookmarkEnd w:id="194"/>
      <w:bookmarkEnd w:id="195"/>
      <w:r w:rsidR="00302CC8" w:rsidRPr="0091005D">
        <w:fldChar w:fldCharType="begin"/>
      </w:r>
      <w:r w:rsidRPr="0091005D">
        <w:instrText xml:space="preserve"> XE "Patient Lookup" </w:instrText>
      </w:r>
      <w:r w:rsidR="00302CC8" w:rsidRPr="0091005D">
        <w:fldChar w:fldCharType="end"/>
      </w:r>
    </w:p>
    <w:p w:rsidR="00397FB1" w:rsidRPr="0091005D" w:rsidRDefault="00645085" w:rsidP="00B62C66">
      <w:pPr>
        <w:pStyle w:val="BodyText"/>
      </w:pPr>
      <w:r w:rsidRPr="0091005D">
        <w:t>The ability to look up a patient by prescription number or wand a barcode with the prescription has been added to the patient lookup prompt on the following options.</w:t>
      </w:r>
    </w:p>
    <w:p w:rsidR="00397FB1" w:rsidRPr="0091005D" w:rsidRDefault="00645085" w:rsidP="00AC3626">
      <w:pPr>
        <w:pStyle w:val="BodyTextBullet1"/>
        <w:rPr>
          <w:i/>
        </w:rPr>
      </w:pPr>
      <w:r w:rsidRPr="0091005D">
        <w:rPr>
          <w:i/>
        </w:rPr>
        <w:t>Bingo Board User ... [PSO BINGO USER]</w:t>
      </w:r>
    </w:p>
    <w:p w:rsidR="00397FB1" w:rsidRPr="0091005D" w:rsidRDefault="00645085" w:rsidP="00AC3626">
      <w:pPr>
        <w:pStyle w:val="BodyTextBullet1"/>
        <w:rPr>
          <w:i/>
        </w:rPr>
      </w:pPr>
      <w:r w:rsidRPr="0091005D">
        <w:rPr>
          <w:i/>
        </w:rPr>
        <w:t xml:space="preserve">Medication Profile [PSO P] </w:t>
      </w:r>
    </w:p>
    <w:p w:rsidR="00397FB1" w:rsidRPr="0091005D" w:rsidRDefault="00645085" w:rsidP="00AC3626">
      <w:pPr>
        <w:pStyle w:val="BodyTextBullet1"/>
        <w:rPr>
          <w:i/>
        </w:rPr>
      </w:pPr>
      <w:r w:rsidRPr="0091005D">
        <w:rPr>
          <w:i/>
        </w:rPr>
        <w:t>Patient Prescription Processing [PSO LM BACKDOOR ORDERS]</w:t>
      </w:r>
    </w:p>
    <w:p w:rsidR="00397FB1" w:rsidRPr="0091005D" w:rsidRDefault="00645085" w:rsidP="00AC3626">
      <w:pPr>
        <w:pStyle w:val="BodyTextBullet1"/>
        <w:rPr>
          <w:i/>
        </w:rPr>
      </w:pPr>
      <w:r w:rsidRPr="0091005D">
        <w:rPr>
          <w:i/>
        </w:rPr>
        <w:t>Update Patient Record [PSO PAT]</w:t>
      </w:r>
    </w:p>
    <w:p w:rsidR="00397FB1" w:rsidRPr="0091005D" w:rsidRDefault="00397FB1" w:rsidP="00545634"/>
    <w:p w:rsidR="00397FB1" w:rsidRPr="0091005D" w:rsidRDefault="00645085" w:rsidP="00B62C66">
      <w:pPr>
        <w:pStyle w:val="BodyText"/>
      </w:pPr>
      <w:r w:rsidRPr="0091005D">
        <w:t>The help text for patient lookup reads as follows.</w:t>
      </w:r>
    </w:p>
    <w:p w:rsidR="00397FB1" w:rsidRPr="0091005D" w:rsidRDefault="00397FB1" w:rsidP="00545634"/>
    <w:p w:rsidR="004F4A34" w:rsidRPr="0091005D" w:rsidRDefault="004F4A34" w:rsidP="006D3E80">
      <w:pPr>
        <w:pStyle w:val="Screen"/>
      </w:pPr>
      <w:r w:rsidRPr="0091005D">
        <w:t xml:space="preserve">  Enter the prescription number prefixed by a # (ex. #XXXXXXX) or</w:t>
      </w:r>
    </w:p>
    <w:p w:rsidR="004F4A34" w:rsidRPr="0091005D" w:rsidRDefault="004F4A34" w:rsidP="006D3E80">
      <w:pPr>
        <w:pStyle w:val="Screen"/>
      </w:pPr>
      <w:r w:rsidRPr="0091005D">
        <w:t xml:space="preserve">  Wand the barcode of the prescription. The format of the barcode is</w:t>
      </w:r>
    </w:p>
    <w:p w:rsidR="004F4A34" w:rsidRPr="0091005D" w:rsidRDefault="004F4A34" w:rsidP="006D3E80">
      <w:pPr>
        <w:pStyle w:val="Screen"/>
      </w:pPr>
      <w:r w:rsidRPr="0091005D">
        <w:t xml:space="preserve">  NNN-NNNNNNN where the first 3 digits are your station number.</w:t>
      </w:r>
    </w:p>
    <w:p w:rsidR="004F4A34" w:rsidRPr="0091005D" w:rsidRDefault="004F4A34" w:rsidP="006D3E80">
      <w:pPr>
        <w:pStyle w:val="Screen"/>
      </w:pPr>
      <w:r w:rsidRPr="0091005D">
        <w:t xml:space="preserve">            - OR -</w:t>
      </w:r>
    </w:p>
    <w:p w:rsidR="004F4A34" w:rsidRPr="0091005D" w:rsidRDefault="004F4A34" w:rsidP="006D3E80">
      <w:pPr>
        <w:pStyle w:val="Screen"/>
      </w:pPr>
      <w:r w:rsidRPr="0091005D">
        <w:t xml:space="preserve">  Enter the universal Member ID number from the patient's VHIC Card</w:t>
      </w:r>
    </w:p>
    <w:p w:rsidR="004F4A34" w:rsidRPr="0091005D" w:rsidRDefault="004F4A34" w:rsidP="006D3E80">
      <w:pPr>
        <w:pStyle w:val="Screen"/>
      </w:pPr>
      <w:r w:rsidRPr="0091005D">
        <w:t xml:space="preserve">  or wand the barcode of the VHIC card</w:t>
      </w:r>
    </w:p>
    <w:p w:rsidR="004F4A34" w:rsidRPr="0091005D" w:rsidRDefault="004F4A34" w:rsidP="006D3E80">
      <w:pPr>
        <w:pStyle w:val="Screen"/>
      </w:pPr>
      <w:r w:rsidRPr="0091005D">
        <w:t xml:space="preserve">           - OR -           </w:t>
      </w:r>
    </w:p>
    <w:p w:rsidR="004F4A34" w:rsidRPr="0091005D" w:rsidRDefault="004F4A34" w:rsidP="006D3E80">
      <w:pPr>
        <w:pStyle w:val="Screen"/>
      </w:pPr>
      <w:r w:rsidRPr="0091005D">
        <w:t xml:space="preserve">  Answer with PATIENT NAME, or SOCIAL SECURITY NUMBER, or last 4 digits</w:t>
      </w:r>
    </w:p>
    <w:p w:rsidR="004F4A34" w:rsidRPr="0091005D" w:rsidRDefault="004F4A34" w:rsidP="006D3E80">
      <w:pPr>
        <w:pStyle w:val="Screen"/>
      </w:pPr>
      <w:r w:rsidRPr="0091005D">
        <w:t xml:space="preserve">  of SOCIAL SECURITY NUMBER, or first initial of last name with last 4</w:t>
      </w:r>
    </w:p>
    <w:p w:rsidR="004F4A34" w:rsidRPr="0091005D" w:rsidRDefault="004F4A34" w:rsidP="006D3E80">
      <w:pPr>
        <w:pStyle w:val="Screen"/>
      </w:pPr>
      <w:r w:rsidRPr="0091005D">
        <w:lastRenderedPageBreak/>
        <w:t xml:space="preserve">  digits of SOCIAL SECURITY NUMBER</w:t>
      </w:r>
    </w:p>
    <w:p w:rsidR="004F4A34" w:rsidRPr="0091005D" w:rsidRDefault="004F4A34" w:rsidP="006D3E80">
      <w:pPr>
        <w:pStyle w:val="Screen"/>
      </w:pPr>
      <w:r w:rsidRPr="0091005D">
        <w:t xml:space="preserve">  Do you want the entire NNNNNNNN-Entry PATIENT List?</w:t>
      </w:r>
    </w:p>
    <w:p w:rsidR="00BB6097" w:rsidRPr="0091005D" w:rsidRDefault="00545634" w:rsidP="004C257A">
      <w:pPr>
        <w:jc w:val="center"/>
        <w:rPr>
          <w:i/>
        </w:rPr>
      </w:pPr>
      <w:r w:rsidRPr="0091005D">
        <w:rPr>
          <w:iCs/>
        </w:rPr>
        <w:br w:type="page"/>
      </w:r>
      <w:r w:rsidR="00BB6097" w:rsidRPr="0091005D">
        <w:rPr>
          <w:i/>
        </w:rPr>
        <w:lastRenderedPageBreak/>
        <w:t>(This page included for two-sided copying.)</w:t>
      </w:r>
    </w:p>
    <w:p w:rsidR="00563694" w:rsidRPr="0091005D" w:rsidRDefault="00BB6097" w:rsidP="00AC3626">
      <w:pPr>
        <w:pStyle w:val="ChapterHeading"/>
        <w:spacing w:after="60"/>
      </w:pPr>
      <w:r w:rsidRPr="0091005D">
        <w:rPr>
          <w:rFonts w:ascii="Times New Roman" w:eastAsia="Times New Roman" w:hAnsi="Times New Roman"/>
          <w:b w:val="0"/>
          <w:color w:val="auto"/>
          <w:sz w:val="24"/>
          <w:szCs w:val="20"/>
        </w:rPr>
        <w:br w:type="page"/>
      </w:r>
      <w:bookmarkStart w:id="196" w:name="_Toc520273537"/>
      <w:bookmarkStart w:id="197" w:name="_Toc520299347"/>
      <w:bookmarkStart w:id="198" w:name="_Toc520304814"/>
      <w:bookmarkStart w:id="199" w:name="_Toc32837084"/>
      <w:bookmarkStart w:id="200" w:name="_Toc38424734"/>
      <w:bookmarkStart w:id="201" w:name="_Toc50535427"/>
      <w:bookmarkStart w:id="202" w:name="_Toc428973176"/>
      <w:bookmarkStart w:id="203" w:name="_Toc4750903"/>
      <w:r w:rsidR="00645085" w:rsidRPr="0091005D">
        <w:lastRenderedPageBreak/>
        <w:t xml:space="preserve">Chapter </w:t>
      </w:r>
      <w:r w:rsidR="00C142AA">
        <w:rPr>
          <w:noProof/>
        </w:rPr>
        <w:fldChar w:fldCharType="begin"/>
      </w:r>
      <w:r w:rsidR="00C142AA">
        <w:rPr>
          <w:noProof/>
        </w:rPr>
        <w:instrText xml:space="preserve"> SEQ CHPNUM\* Arabic \* MERGEFORMAT </w:instrText>
      </w:r>
      <w:r w:rsidR="00C142AA">
        <w:rPr>
          <w:noProof/>
        </w:rPr>
        <w:fldChar w:fldCharType="separate"/>
      </w:r>
      <w:r w:rsidR="00C136B8">
        <w:rPr>
          <w:noProof/>
        </w:rPr>
        <w:t>4</w:t>
      </w:r>
      <w:r w:rsidR="00C142AA">
        <w:rPr>
          <w:noProof/>
        </w:rPr>
        <w:fldChar w:fldCharType="end"/>
      </w:r>
      <w:r w:rsidR="00645085" w:rsidRPr="0091005D">
        <w:t>: Using the Bingo Board</w:t>
      </w:r>
      <w:bookmarkEnd w:id="196"/>
      <w:bookmarkEnd w:id="197"/>
      <w:bookmarkEnd w:id="198"/>
      <w:bookmarkEnd w:id="199"/>
      <w:bookmarkEnd w:id="200"/>
      <w:bookmarkEnd w:id="201"/>
      <w:r w:rsidR="00645085" w:rsidRPr="0091005D">
        <w:t xml:space="preserve"> User Menu</w:t>
      </w:r>
      <w:bookmarkEnd w:id="202"/>
      <w:bookmarkEnd w:id="203"/>
      <w:r w:rsidR="00302CC8" w:rsidRPr="0091005D">
        <w:fldChar w:fldCharType="begin"/>
      </w:r>
      <w:r w:rsidR="00645085" w:rsidRPr="0091005D">
        <w:instrText xml:space="preserve"> XE "Using the Bingo Board" </w:instrText>
      </w:r>
      <w:r w:rsidR="00302CC8" w:rsidRPr="0091005D">
        <w:fldChar w:fldCharType="end"/>
      </w:r>
    </w:p>
    <w:p w:rsidR="00AC3626" w:rsidRPr="0091005D" w:rsidRDefault="00AC3626" w:rsidP="00B62C66">
      <w:pPr>
        <w:pStyle w:val="BodyText"/>
      </w:pPr>
    </w:p>
    <w:p w:rsidR="00825A10" w:rsidRPr="0091005D" w:rsidRDefault="00645085" w:rsidP="00B62C66">
      <w:pPr>
        <w:pStyle w:val="BodyText"/>
      </w:pPr>
      <w:r w:rsidRPr="0091005D">
        <w:t xml:space="preserve">This chapter describes the options available on the Bingo Board User menu. </w:t>
      </w:r>
    </w:p>
    <w:p w:rsidR="000D4344" w:rsidRPr="0091005D" w:rsidRDefault="00645085">
      <w:pPr>
        <w:pStyle w:val="Heading1"/>
      </w:pPr>
      <w:bookmarkStart w:id="204" w:name="_Toc520273538"/>
      <w:bookmarkStart w:id="205" w:name="_Toc520299348"/>
      <w:bookmarkStart w:id="206" w:name="_Toc520304815"/>
      <w:bookmarkStart w:id="207" w:name="_Toc32837085"/>
      <w:bookmarkStart w:id="208" w:name="_Toc38424735"/>
      <w:bookmarkStart w:id="209" w:name="_Toc50535428"/>
      <w:bookmarkStart w:id="210" w:name="_Toc428973177"/>
      <w:bookmarkStart w:id="211" w:name="_Toc4750904"/>
      <w:r w:rsidRPr="0091005D">
        <w:t>Bingo Board User</w:t>
      </w:r>
      <w:bookmarkEnd w:id="204"/>
      <w:bookmarkEnd w:id="205"/>
      <w:bookmarkEnd w:id="206"/>
      <w:bookmarkEnd w:id="207"/>
      <w:bookmarkEnd w:id="208"/>
      <w:bookmarkEnd w:id="209"/>
      <w:bookmarkEnd w:id="210"/>
      <w:bookmarkEnd w:id="211"/>
      <w:r w:rsidRPr="0091005D">
        <w:t xml:space="preserve"> </w:t>
      </w:r>
      <w:r w:rsidR="00302CC8" w:rsidRPr="0091005D">
        <w:fldChar w:fldCharType="begin"/>
      </w:r>
      <w:r w:rsidRPr="0091005D">
        <w:instrText xml:space="preserve"> XE "Bingo Board User" </w:instrText>
      </w:r>
      <w:r w:rsidR="00302CC8" w:rsidRPr="0091005D">
        <w:fldChar w:fldCharType="end"/>
      </w:r>
    </w:p>
    <w:p w:rsidR="00825A10" w:rsidRPr="0091005D" w:rsidRDefault="00645085" w:rsidP="00545634">
      <w:pPr>
        <w:rPr>
          <w:b/>
        </w:rPr>
      </w:pPr>
      <w:r w:rsidRPr="0091005D">
        <w:rPr>
          <w:b/>
        </w:rPr>
        <w:t>[PSO BINGO USER]</w:t>
      </w:r>
    </w:p>
    <w:p w:rsidR="00AC3626" w:rsidRPr="0091005D" w:rsidRDefault="00AC3626" w:rsidP="00545634"/>
    <w:p w:rsidR="00825A10" w:rsidRPr="0091005D" w:rsidRDefault="00645085" w:rsidP="00B62C66">
      <w:pPr>
        <w:pStyle w:val="BodyText"/>
      </w:pPr>
      <w:r w:rsidRPr="0091005D">
        <w:t>This menu enables use of the bingo board display. The options on this menu allow the user to display, enter, or remove a patient’s name or a number from the bingo board display located in the pharmacy area.</w:t>
      </w:r>
    </w:p>
    <w:p w:rsidR="00825A10" w:rsidRPr="0091005D" w:rsidRDefault="00825A10" w:rsidP="00B62C66">
      <w:pPr>
        <w:pStyle w:val="BodyText"/>
      </w:pPr>
    </w:p>
    <w:p w:rsidR="00825A10" w:rsidRPr="0091005D" w:rsidRDefault="00645085" w:rsidP="00B62C66">
      <w:pPr>
        <w:pStyle w:val="BodyText"/>
      </w:pPr>
      <w:r w:rsidRPr="0091005D">
        <w:t>When the routing for an order is set to “Window”, the entering of prescription orders stores information in the bingo board PATIENT NOTIFICATION (Rx READY) file. For new, renew, pull early from suspense, refill orders, barcode refill/renew, and finish process for orders entered via Computerized Patient Record System (CPRS), the date and time is captured when the order is stored in this file. The same occurs for partials, except the time is captured when a prescription number is entered.</w:t>
      </w:r>
    </w:p>
    <w:p w:rsidR="00825A10" w:rsidRPr="0091005D" w:rsidRDefault="00825A10" w:rsidP="00B62C66">
      <w:pPr>
        <w:pStyle w:val="BodyText"/>
      </w:pPr>
    </w:p>
    <w:p w:rsidR="00825A10" w:rsidRPr="0091005D" w:rsidRDefault="00645085" w:rsidP="00B62C66">
      <w:pPr>
        <w:pStyle w:val="BodyText"/>
      </w:pPr>
      <w:r w:rsidRPr="0091005D">
        <w:t>Releasing the prescription places the name or ticket number of the patient on the bingo board monitor if a display group exists and stores data in the WAITING TIME file. The options on this menu are used to manually enter, display, or remove a patient’s name or number from the monitor.</w:t>
      </w:r>
    </w:p>
    <w:p w:rsidR="00825A10" w:rsidRPr="0091005D" w:rsidRDefault="00825A10" w:rsidP="00B62C66">
      <w:pPr>
        <w:pStyle w:val="BodyText"/>
      </w:pPr>
    </w:p>
    <w:p w:rsidR="00825A10" w:rsidRPr="0091005D" w:rsidRDefault="00645085" w:rsidP="00B62C66">
      <w:pPr>
        <w:pStyle w:val="BodyText"/>
      </w:pPr>
      <w:r w:rsidRPr="0091005D">
        <w:t xml:space="preserve">The following options are available on the </w:t>
      </w:r>
      <w:r w:rsidRPr="0091005D">
        <w:rPr>
          <w:i/>
        </w:rPr>
        <w:t>Bingo Board User</w:t>
      </w:r>
      <w:r w:rsidRPr="0091005D">
        <w:t xml:space="preserve"> menu:</w:t>
      </w:r>
    </w:p>
    <w:p w:rsidR="00825A10" w:rsidRPr="0091005D" w:rsidRDefault="00645085" w:rsidP="00AC3626">
      <w:pPr>
        <w:pStyle w:val="BodyTextBullet1"/>
        <w:rPr>
          <w:i/>
        </w:rPr>
      </w:pPr>
      <w:bookmarkStart w:id="212" w:name="_Toc520273539"/>
      <w:bookmarkStart w:id="213" w:name="_Toc520299349"/>
      <w:bookmarkStart w:id="214" w:name="_Toc520304816"/>
      <w:bookmarkStart w:id="215" w:name="_Toc32837086"/>
      <w:bookmarkStart w:id="216" w:name="_Toc38424736"/>
      <w:bookmarkStart w:id="217" w:name="_Toc50535429"/>
      <w:r w:rsidRPr="0091005D">
        <w:rPr>
          <w:i/>
        </w:rPr>
        <w:t>Enter New Patient</w:t>
      </w:r>
    </w:p>
    <w:p w:rsidR="00825A10" w:rsidRPr="0091005D" w:rsidRDefault="00645085" w:rsidP="00AC3626">
      <w:pPr>
        <w:pStyle w:val="BodyTextBullet1"/>
        <w:rPr>
          <w:i/>
        </w:rPr>
      </w:pPr>
      <w:r w:rsidRPr="0091005D">
        <w:rPr>
          <w:i/>
        </w:rPr>
        <w:t>Display Patient’s Name on Monitor</w:t>
      </w:r>
    </w:p>
    <w:p w:rsidR="00825A10" w:rsidRPr="0091005D" w:rsidRDefault="00645085" w:rsidP="00AC3626">
      <w:pPr>
        <w:pStyle w:val="BodyTextBullet1"/>
        <w:rPr>
          <w:i/>
        </w:rPr>
      </w:pPr>
      <w:r w:rsidRPr="0091005D">
        <w:rPr>
          <w:i/>
        </w:rPr>
        <w:t>Remove Patient’s Name from Monitor</w:t>
      </w:r>
    </w:p>
    <w:p w:rsidR="00825A10" w:rsidRPr="0091005D" w:rsidRDefault="00645085" w:rsidP="00AC3626">
      <w:pPr>
        <w:pStyle w:val="BodyTextBullet1"/>
        <w:rPr>
          <w:i/>
        </w:rPr>
      </w:pPr>
      <w:r w:rsidRPr="0091005D">
        <w:rPr>
          <w:i/>
        </w:rPr>
        <w:t>Status of Patient’s Order</w:t>
      </w:r>
    </w:p>
    <w:p w:rsidR="00825A10" w:rsidRPr="0091005D" w:rsidRDefault="00645085" w:rsidP="007C57CC">
      <w:pPr>
        <w:pStyle w:val="Heading2"/>
      </w:pPr>
      <w:bookmarkStart w:id="218" w:name="_Toc428973178"/>
      <w:bookmarkStart w:id="219" w:name="_Toc4750905"/>
      <w:r w:rsidRPr="0091005D">
        <w:t>Enter New Patient</w:t>
      </w:r>
      <w:bookmarkEnd w:id="212"/>
      <w:bookmarkEnd w:id="213"/>
      <w:bookmarkEnd w:id="214"/>
      <w:bookmarkEnd w:id="215"/>
      <w:bookmarkEnd w:id="216"/>
      <w:bookmarkEnd w:id="217"/>
      <w:bookmarkEnd w:id="218"/>
      <w:bookmarkEnd w:id="219"/>
      <w:r w:rsidR="00302CC8" w:rsidRPr="0091005D">
        <w:fldChar w:fldCharType="begin"/>
      </w:r>
      <w:r w:rsidRPr="0091005D">
        <w:instrText xml:space="preserve"> XE "Enter New Patient" </w:instrText>
      </w:r>
      <w:r w:rsidR="00302CC8" w:rsidRPr="0091005D">
        <w:fldChar w:fldCharType="end"/>
      </w:r>
    </w:p>
    <w:p w:rsidR="00825A10" w:rsidRPr="0091005D" w:rsidRDefault="00645085" w:rsidP="00545634">
      <w:pPr>
        <w:rPr>
          <w:b/>
        </w:rPr>
      </w:pPr>
      <w:r w:rsidRPr="0091005D">
        <w:rPr>
          <w:b/>
        </w:rPr>
        <w:t>[PSO BINGO NEW PATIENT]</w:t>
      </w:r>
    </w:p>
    <w:p w:rsidR="00520E46" w:rsidRPr="0091005D" w:rsidRDefault="00520E46" w:rsidP="00545634"/>
    <w:p w:rsidR="00825A10" w:rsidRPr="0091005D" w:rsidRDefault="00645085" w:rsidP="00B62C66">
      <w:pPr>
        <w:pStyle w:val="BodyText"/>
      </w:pPr>
      <w:r w:rsidRPr="0091005D">
        <w:t>Use this option to manually enter the name of a new patient on the bingo board. Each prescription number for the patient's order must be entered.</w:t>
      </w:r>
    </w:p>
    <w:p w:rsidR="00825A10" w:rsidRPr="0091005D" w:rsidRDefault="00825A10" w:rsidP="00B62C66">
      <w:pPr>
        <w:pStyle w:val="BodyText"/>
      </w:pPr>
    </w:p>
    <w:p w:rsidR="00825A10" w:rsidRPr="0091005D" w:rsidRDefault="00645085" w:rsidP="00B62C66">
      <w:pPr>
        <w:pStyle w:val="BodyText"/>
      </w:pPr>
      <w:r w:rsidRPr="0091005D">
        <w:t xml:space="preserve">A “Ticket #” prompt appears if ticket number was chosen as the method of display in the </w:t>
      </w:r>
      <w:r w:rsidRPr="0091005D">
        <w:rPr>
          <w:i/>
        </w:rPr>
        <w:t>Enter/Edit Display</w:t>
      </w:r>
      <w:r w:rsidRPr="0091005D">
        <w:t xml:space="preserve"> option on the </w:t>
      </w:r>
      <w:r w:rsidRPr="0091005D">
        <w:rPr>
          <w:i/>
        </w:rPr>
        <w:t>Bingo Board Manager</w:t>
      </w:r>
      <w:r w:rsidRPr="0091005D">
        <w:t xml:space="preserve"> menu. Enter the ticket number and at the next prompt enter each of the prescription numbers for that patient.</w:t>
      </w:r>
    </w:p>
    <w:p w:rsidR="00825A10" w:rsidRPr="0091005D" w:rsidRDefault="00CF373B" w:rsidP="00CF373B">
      <w:pPr>
        <w:pStyle w:val="Heading2"/>
      </w:pPr>
      <w:r w:rsidRPr="0091005D">
        <w:br w:type="page"/>
      </w:r>
      <w:bookmarkStart w:id="220" w:name="_Toc520273540"/>
      <w:bookmarkStart w:id="221" w:name="_Toc520299350"/>
      <w:bookmarkStart w:id="222" w:name="_Toc520304817"/>
      <w:bookmarkStart w:id="223" w:name="_Toc32837087"/>
      <w:bookmarkStart w:id="224" w:name="_Toc38424737"/>
      <w:bookmarkStart w:id="225" w:name="_Toc50535430"/>
      <w:bookmarkStart w:id="226" w:name="_Toc428973179"/>
      <w:bookmarkStart w:id="227" w:name="_Toc4750906"/>
      <w:r w:rsidR="00645085" w:rsidRPr="0091005D">
        <w:lastRenderedPageBreak/>
        <w:t>Display Patient's Name on Monitor</w:t>
      </w:r>
      <w:bookmarkEnd w:id="220"/>
      <w:bookmarkEnd w:id="221"/>
      <w:bookmarkEnd w:id="222"/>
      <w:bookmarkEnd w:id="223"/>
      <w:bookmarkEnd w:id="224"/>
      <w:bookmarkEnd w:id="225"/>
      <w:bookmarkEnd w:id="226"/>
      <w:bookmarkEnd w:id="227"/>
      <w:r w:rsidR="00302CC8" w:rsidRPr="0091005D">
        <w:fldChar w:fldCharType="begin"/>
      </w:r>
      <w:r w:rsidR="00645085" w:rsidRPr="0091005D">
        <w:instrText xml:space="preserve"> XE "Display Patient's Name on Monitor" </w:instrText>
      </w:r>
      <w:r w:rsidR="00302CC8" w:rsidRPr="0091005D">
        <w:fldChar w:fldCharType="end"/>
      </w:r>
    </w:p>
    <w:p w:rsidR="00825A10" w:rsidRPr="0091005D" w:rsidRDefault="00645085" w:rsidP="006B1096">
      <w:pPr>
        <w:rPr>
          <w:b/>
        </w:rPr>
      </w:pPr>
      <w:r w:rsidRPr="0091005D">
        <w:rPr>
          <w:b/>
        </w:rPr>
        <w:t>[PSO BINGO DISPLAY PATIENT]</w:t>
      </w:r>
    </w:p>
    <w:p w:rsidR="00520E46" w:rsidRPr="0091005D" w:rsidRDefault="00520E46" w:rsidP="006B1096"/>
    <w:p w:rsidR="00825A10" w:rsidRPr="0091005D" w:rsidRDefault="00645085" w:rsidP="00B62C66">
      <w:pPr>
        <w:pStyle w:val="BodyText"/>
      </w:pPr>
      <w:r w:rsidRPr="0091005D">
        <w:t>Use this option to begin displaying the name or number of a patient whose prescription is ready. The message, “PRESCRIPTIONS ARE READY FOR:”</w:t>
      </w:r>
      <w:r w:rsidR="006A3BC9" w:rsidRPr="0091005D">
        <w:t xml:space="preserve"> appears</w:t>
      </w:r>
      <w:r w:rsidRPr="0091005D">
        <w:t xml:space="preserve"> as fixed text o</w:t>
      </w:r>
      <w:r w:rsidR="006A3BC9" w:rsidRPr="0091005D">
        <w:t>n</w:t>
      </w:r>
      <w:r w:rsidRPr="0091005D">
        <w:t xml:space="preserve"> the display screen.</w:t>
      </w:r>
      <w:r w:rsidR="006A3BC9" w:rsidRPr="0091005D">
        <w:t xml:space="preserve">  This</w:t>
      </w:r>
      <w:r w:rsidR="00696FCD" w:rsidRPr="0091005D">
        <w:t xml:space="preserve"> option displays the following reminder for ECME</w:t>
      </w:r>
      <w:r w:rsidR="006A3BC9" w:rsidRPr="0091005D">
        <w:t xml:space="preserve"> billable prescriptions: “*** This Pharmacy Rx requires a patient signature! ***”</w:t>
      </w:r>
    </w:p>
    <w:p w:rsidR="00825A10" w:rsidRPr="0091005D" w:rsidRDefault="00645085" w:rsidP="007C57CC">
      <w:pPr>
        <w:pStyle w:val="Heading2"/>
      </w:pPr>
      <w:bookmarkStart w:id="228" w:name="_Toc520273541"/>
      <w:bookmarkStart w:id="229" w:name="_Toc520299351"/>
      <w:bookmarkStart w:id="230" w:name="_Toc520304818"/>
      <w:bookmarkStart w:id="231" w:name="_Toc32837088"/>
      <w:bookmarkStart w:id="232" w:name="_Toc38424738"/>
      <w:bookmarkStart w:id="233" w:name="_Toc50535431"/>
      <w:bookmarkStart w:id="234" w:name="_Toc428973180"/>
      <w:bookmarkStart w:id="235" w:name="_Toc4750907"/>
      <w:r w:rsidRPr="0091005D">
        <w:t>Remove Patient's Name from Monitor</w:t>
      </w:r>
      <w:bookmarkEnd w:id="228"/>
      <w:bookmarkEnd w:id="229"/>
      <w:bookmarkEnd w:id="230"/>
      <w:bookmarkEnd w:id="231"/>
      <w:bookmarkEnd w:id="232"/>
      <w:bookmarkEnd w:id="233"/>
      <w:bookmarkEnd w:id="234"/>
      <w:bookmarkEnd w:id="235"/>
      <w:r w:rsidR="00302CC8" w:rsidRPr="0091005D">
        <w:fldChar w:fldCharType="begin"/>
      </w:r>
      <w:r w:rsidRPr="0091005D">
        <w:instrText xml:space="preserve"> XE "Remove Patient's Name from Monitor" </w:instrText>
      </w:r>
      <w:r w:rsidR="00302CC8" w:rsidRPr="0091005D">
        <w:fldChar w:fldCharType="end"/>
      </w:r>
    </w:p>
    <w:p w:rsidR="00825A10" w:rsidRPr="0091005D" w:rsidRDefault="00645085" w:rsidP="006B1096">
      <w:pPr>
        <w:rPr>
          <w:b/>
        </w:rPr>
      </w:pPr>
      <w:r w:rsidRPr="0091005D">
        <w:rPr>
          <w:b/>
        </w:rPr>
        <w:t>[PSO BINGO DELETE PATIENT]</w:t>
      </w:r>
    </w:p>
    <w:p w:rsidR="00520E46" w:rsidRPr="0091005D" w:rsidRDefault="00520E46" w:rsidP="00545634"/>
    <w:p w:rsidR="00825A10" w:rsidRPr="0091005D" w:rsidRDefault="00645085" w:rsidP="00B62C66">
      <w:pPr>
        <w:pStyle w:val="BodyText"/>
      </w:pPr>
      <w:r w:rsidRPr="0091005D">
        <w:t>After the patient picks up the prescription, remove the name or ticket number from the display either manually or through the barcode reader.</w:t>
      </w:r>
    </w:p>
    <w:p w:rsidR="00520E46" w:rsidRPr="0091005D" w:rsidRDefault="00520E46" w:rsidP="00545634"/>
    <w:p w:rsidR="00825A10" w:rsidRPr="0091005D" w:rsidRDefault="00952EFA" w:rsidP="00545634">
      <w:r>
        <w:rPr>
          <w:noProof/>
        </w:rPr>
        <w:drawing>
          <wp:anchor distT="0" distB="0" distL="114300" distR="114300" simplePos="0" relativeHeight="251653120" behindDoc="0" locked="0" layoutInCell="1" allowOverlap="1">
            <wp:simplePos x="0" y="0"/>
            <wp:positionH relativeFrom="column">
              <wp:posOffset>0</wp:posOffset>
            </wp:positionH>
            <wp:positionV relativeFrom="paragraph">
              <wp:posOffset>20955</wp:posOffset>
            </wp:positionV>
            <wp:extent cx="457200" cy="371475"/>
            <wp:effectExtent l="0" t="0" r="0" b="0"/>
            <wp:wrapSquare wrapText="bothSides"/>
            <wp:docPr id="40" name="Picture 321" descr="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1" descr="Note graphic"/>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57200" cy="371475"/>
                    </a:xfrm>
                    <a:prstGeom prst="rect">
                      <a:avLst/>
                    </a:prstGeom>
                    <a:noFill/>
                  </pic:spPr>
                </pic:pic>
              </a:graphicData>
            </a:graphic>
            <wp14:sizeRelH relativeFrom="page">
              <wp14:pctWidth>0</wp14:pctWidth>
            </wp14:sizeRelH>
            <wp14:sizeRelV relativeFrom="page">
              <wp14:pctHeight>0</wp14:pctHeight>
            </wp14:sizeRelV>
          </wp:anchor>
        </w:drawing>
      </w:r>
      <w:r w:rsidR="00645085" w:rsidRPr="0091005D">
        <w:rPr>
          <w:rStyle w:val="BodyTextChar"/>
        </w:rPr>
        <w:t>It is recommended that a patient’s name be removed from the monitor as soon as the prescription is picked up</w:t>
      </w:r>
      <w:r w:rsidR="00645085" w:rsidRPr="0091005D">
        <w:t>.</w:t>
      </w:r>
    </w:p>
    <w:p w:rsidR="00825A10" w:rsidRPr="0091005D" w:rsidRDefault="00825A10" w:rsidP="00545634"/>
    <w:p w:rsidR="00825A10" w:rsidRPr="0091005D" w:rsidRDefault="00645085" w:rsidP="007C57CC">
      <w:pPr>
        <w:pStyle w:val="Heading2"/>
      </w:pPr>
      <w:bookmarkStart w:id="236" w:name="_Toc520273542"/>
      <w:bookmarkStart w:id="237" w:name="_Toc520299352"/>
      <w:bookmarkStart w:id="238" w:name="_Toc520304819"/>
      <w:bookmarkStart w:id="239" w:name="_Toc32837089"/>
      <w:bookmarkStart w:id="240" w:name="_Toc38424739"/>
      <w:bookmarkStart w:id="241" w:name="_Toc50535432"/>
      <w:bookmarkStart w:id="242" w:name="_Toc428973181"/>
      <w:bookmarkStart w:id="243" w:name="_Toc4750908"/>
      <w:r w:rsidRPr="0091005D">
        <w:t>Status of Patient's Order</w:t>
      </w:r>
      <w:bookmarkEnd w:id="236"/>
      <w:bookmarkEnd w:id="237"/>
      <w:bookmarkEnd w:id="238"/>
      <w:bookmarkEnd w:id="239"/>
      <w:bookmarkEnd w:id="240"/>
      <w:bookmarkEnd w:id="241"/>
      <w:bookmarkEnd w:id="242"/>
      <w:bookmarkEnd w:id="243"/>
      <w:r w:rsidR="00302CC8" w:rsidRPr="0091005D">
        <w:fldChar w:fldCharType="begin"/>
      </w:r>
      <w:r w:rsidRPr="0091005D">
        <w:instrText xml:space="preserve"> XE "Status of Patient's Order" </w:instrText>
      </w:r>
      <w:r w:rsidR="00302CC8" w:rsidRPr="0091005D">
        <w:fldChar w:fldCharType="end"/>
      </w:r>
    </w:p>
    <w:p w:rsidR="00825A10" w:rsidRPr="0091005D" w:rsidRDefault="00645085" w:rsidP="006B1096">
      <w:pPr>
        <w:rPr>
          <w:b/>
        </w:rPr>
      </w:pPr>
      <w:r w:rsidRPr="0091005D">
        <w:rPr>
          <w:b/>
        </w:rPr>
        <w:t>[PSO BINGO STATUS]</w:t>
      </w:r>
    </w:p>
    <w:p w:rsidR="00520E46" w:rsidRPr="0091005D" w:rsidRDefault="00520E46" w:rsidP="006B1096"/>
    <w:p w:rsidR="00825A10" w:rsidRPr="0091005D" w:rsidRDefault="00645085" w:rsidP="00B62C66">
      <w:pPr>
        <w:pStyle w:val="BodyText"/>
      </w:pPr>
      <w:r w:rsidRPr="0091005D">
        <w:t>This option enables checking of the number of prescriptions a patient has ready, the division, time in/time out, and the prescription number(s). There are four possible statuses:</w:t>
      </w:r>
    </w:p>
    <w:p w:rsidR="00825A10" w:rsidRPr="0091005D" w:rsidRDefault="00825A10" w:rsidP="006B1096"/>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1"/>
        <w:gridCol w:w="7881"/>
      </w:tblGrid>
      <w:tr w:rsidR="00825A10" w:rsidRPr="0091005D" w:rsidTr="00237837">
        <w:tc>
          <w:tcPr>
            <w:tcW w:w="1368" w:type="dxa"/>
            <w:shd w:val="clear" w:color="auto" w:fill="E6E6E6"/>
            <w:vAlign w:val="center"/>
          </w:tcPr>
          <w:p w:rsidR="00E5052F" w:rsidRPr="0091005D" w:rsidRDefault="00645085" w:rsidP="00B62C66">
            <w:pPr>
              <w:pStyle w:val="BodyText"/>
            </w:pPr>
            <w:r w:rsidRPr="0091005D">
              <w:t>Status</w:t>
            </w:r>
          </w:p>
        </w:tc>
        <w:tc>
          <w:tcPr>
            <w:tcW w:w="8100" w:type="dxa"/>
            <w:shd w:val="clear" w:color="auto" w:fill="E6E6E6"/>
            <w:vAlign w:val="center"/>
          </w:tcPr>
          <w:p w:rsidR="00E5052F" w:rsidRPr="0091005D" w:rsidRDefault="00645085" w:rsidP="00B62C66">
            <w:pPr>
              <w:pStyle w:val="BodyText"/>
            </w:pPr>
            <w:r w:rsidRPr="0091005D">
              <w:t>Description</w:t>
            </w:r>
          </w:p>
        </w:tc>
      </w:tr>
      <w:tr w:rsidR="00825A10" w:rsidRPr="0091005D" w:rsidTr="006B1096">
        <w:tc>
          <w:tcPr>
            <w:tcW w:w="1368" w:type="dxa"/>
          </w:tcPr>
          <w:p w:rsidR="00E5052F" w:rsidRPr="0091005D" w:rsidRDefault="00645085" w:rsidP="00B62C66">
            <w:pPr>
              <w:pStyle w:val="BodyText"/>
            </w:pPr>
            <w:r w:rsidRPr="0091005D">
              <w:t>Pending</w:t>
            </w:r>
          </w:p>
        </w:tc>
        <w:tc>
          <w:tcPr>
            <w:tcW w:w="8100" w:type="dxa"/>
          </w:tcPr>
          <w:p w:rsidR="00E5052F" w:rsidRPr="0091005D" w:rsidRDefault="00645085" w:rsidP="00B62C66">
            <w:pPr>
              <w:pStyle w:val="BodyText"/>
            </w:pPr>
            <w:r w:rsidRPr="0091005D">
              <w:t>Active order input via CPRS that is in the PENDING OUTPATIENT ORDERS file.</w:t>
            </w:r>
          </w:p>
        </w:tc>
      </w:tr>
      <w:tr w:rsidR="00825A10" w:rsidRPr="0091005D" w:rsidTr="006B1096">
        <w:tc>
          <w:tcPr>
            <w:tcW w:w="1368" w:type="dxa"/>
          </w:tcPr>
          <w:p w:rsidR="00E5052F" w:rsidRPr="0091005D" w:rsidRDefault="00645085" w:rsidP="00B62C66">
            <w:pPr>
              <w:pStyle w:val="BodyText"/>
            </w:pPr>
            <w:r w:rsidRPr="0091005D">
              <w:t>Being Processed</w:t>
            </w:r>
          </w:p>
        </w:tc>
        <w:tc>
          <w:tcPr>
            <w:tcW w:w="8100" w:type="dxa"/>
          </w:tcPr>
          <w:p w:rsidR="00E5052F" w:rsidRPr="0091005D" w:rsidRDefault="00645085" w:rsidP="00B62C66">
            <w:pPr>
              <w:pStyle w:val="BodyText"/>
            </w:pPr>
            <w:r w:rsidRPr="0091005D">
              <w:t>Order that is in the PATIENT NOTIFICATION (Rx READY) file, but not displayed.</w:t>
            </w:r>
          </w:p>
        </w:tc>
      </w:tr>
      <w:tr w:rsidR="00825A10" w:rsidRPr="0091005D" w:rsidTr="006B1096">
        <w:tc>
          <w:tcPr>
            <w:tcW w:w="1368" w:type="dxa"/>
          </w:tcPr>
          <w:p w:rsidR="00E5052F" w:rsidRPr="0091005D" w:rsidRDefault="00645085" w:rsidP="00B62C66">
            <w:pPr>
              <w:pStyle w:val="BodyText"/>
            </w:pPr>
            <w:r w:rsidRPr="0091005D">
              <w:t>Ready For Pickup</w:t>
            </w:r>
          </w:p>
        </w:tc>
        <w:tc>
          <w:tcPr>
            <w:tcW w:w="8100" w:type="dxa"/>
          </w:tcPr>
          <w:p w:rsidR="00E5052F" w:rsidRPr="0091005D" w:rsidRDefault="00645085" w:rsidP="00B62C66">
            <w:pPr>
              <w:pStyle w:val="BodyText"/>
            </w:pPr>
            <w:r w:rsidRPr="0091005D">
              <w:t>Order that is in the PATIENT NOTIFICATION (Rx READY) file and is being displayed.</w:t>
            </w:r>
          </w:p>
        </w:tc>
      </w:tr>
      <w:tr w:rsidR="00825A10" w:rsidRPr="0091005D" w:rsidTr="006B1096">
        <w:tc>
          <w:tcPr>
            <w:tcW w:w="1368" w:type="dxa"/>
          </w:tcPr>
          <w:p w:rsidR="00E5052F" w:rsidRPr="0091005D" w:rsidRDefault="00645085" w:rsidP="00B62C66">
            <w:pPr>
              <w:pStyle w:val="BodyText"/>
            </w:pPr>
            <w:r w:rsidRPr="0091005D">
              <w:t xml:space="preserve">Picked Up </w:t>
            </w:r>
          </w:p>
        </w:tc>
        <w:tc>
          <w:tcPr>
            <w:tcW w:w="8100" w:type="dxa"/>
          </w:tcPr>
          <w:p w:rsidR="00E5052F" w:rsidRPr="0091005D" w:rsidRDefault="00645085" w:rsidP="00B62C66">
            <w:pPr>
              <w:pStyle w:val="BodyText"/>
            </w:pPr>
            <w:r w:rsidRPr="0091005D">
              <w:t>Order that has been picked up.</w:t>
            </w:r>
          </w:p>
        </w:tc>
      </w:tr>
    </w:tbl>
    <w:p w:rsidR="00825A10" w:rsidRPr="0091005D" w:rsidRDefault="00825A10" w:rsidP="006B1096"/>
    <w:p w:rsidR="00825A10" w:rsidRPr="0091005D" w:rsidRDefault="00645085" w:rsidP="008123F3">
      <w:pPr>
        <w:pStyle w:val="Example"/>
      </w:pPr>
      <w:r w:rsidRPr="0091005D">
        <w:lastRenderedPageBreak/>
        <w:t>Example: Status of Patient’s Order</w:t>
      </w:r>
    </w:p>
    <w:p w:rsidR="00825A10" w:rsidRPr="0091005D" w:rsidRDefault="00645085" w:rsidP="008123F3">
      <w:pPr>
        <w:pStyle w:val="Screen"/>
        <w:keepNext/>
      </w:pPr>
      <w:r w:rsidRPr="0091005D">
        <w:t xml:space="preserve">Select Bingo Board User Option: </w:t>
      </w:r>
      <w:r w:rsidRPr="0091005D">
        <w:rPr>
          <w:b/>
          <w:bCs/>
        </w:rPr>
        <w:t>STATUS</w:t>
      </w:r>
      <w:r w:rsidRPr="0091005D">
        <w:t xml:space="preserve"> of Patient's Order</w:t>
      </w:r>
      <w:r w:rsidRPr="0091005D">
        <w:br/>
      </w:r>
    </w:p>
    <w:p w:rsidR="00825A10" w:rsidRPr="0091005D" w:rsidRDefault="00645085" w:rsidP="008123F3">
      <w:pPr>
        <w:pStyle w:val="Screen"/>
        <w:keepNext/>
      </w:pPr>
      <w:r w:rsidRPr="0091005D">
        <w:t xml:space="preserve">Enter Patient Name: </w:t>
      </w:r>
      <w:r w:rsidRPr="0091005D">
        <w:rPr>
          <w:b/>
        </w:rPr>
        <w:t>OPPATIENT3,ONE</w:t>
      </w:r>
      <w:r w:rsidRPr="0091005D">
        <w:t xml:space="preserve">   02-23-74    000579013    NO   NSC VETERAN  </w:t>
      </w:r>
    </w:p>
    <w:p w:rsidR="00825A10" w:rsidRPr="0091005D" w:rsidRDefault="00825A10" w:rsidP="008123F3">
      <w:pPr>
        <w:pStyle w:val="Screen"/>
        <w:keepNext/>
      </w:pPr>
    </w:p>
    <w:p w:rsidR="00825A10" w:rsidRPr="0091005D" w:rsidRDefault="00825A10" w:rsidP="008123F3">
      <w:pPr>
        <w:pStyle w:val="Screen"/>
        <w:keepNext/>
      </w:pPr>
    </w:p>
    <w:p w:rsidR="00825A10" w:rsidRPr="0091005D" w:rsidRDefault="00645085" w:rsidP="008123F3">
      <w:pPr>
        <w:pStyle w:val="Screen"/>
        <w:keepNext/>
      </w:pPr>
      <w:r w:rsidRPr="0091005D">
        <w:t xml:space="preserve">        OPPATIENT3,ONE has the following orders for 10/31/06</w:t>
      </w:r>
    </w:p>
    <w:p w:rsidR="00825A10" w:rsidRPr="0091005D" w:rsidRDefault="00825A10" w:rsidP="008123F3">
      <w:pPr>
        <w:pStyle w:val="Screen"/>
        <w:keepNext/>
      </w:pPr>
    </w:p>
    <w:p w:rsidR="00825A10" w:rsidRPr="0091005D" w:rsidRDefault="00825A10" w:rsidP="008123F3">
      <w:pPr>
        <w:pStyle w:val="Screen"/>
        <w:keepNext/>
      </w:pPr>
    </w:p>
    <w:p w:rsidR="00825A10" w:rsidRPr="0091005D" w:rsidRDefault="00645085" w:rsidP="008123F3">
      <w:pPr>
        <w:pStyle w:val="Screen"/>
        <w:keepNext/>
      </w:pPr>
      <w:r w:rsidRPr="0091005D">
        <w:t>Being Processed: ***Entered on OCT 31, 2006***</w:t>
      </w:r>
    </w:p>
    <w:p w:rsidR="00825A10" w:rsidRPr="0091005D" w:rsidRDefault="00645085" w:rsidP="008123F3">
      <w:pPr>
        <w:pStyle w:val="Screen"/>
        <w:keepNext/>
      </w:pPr>
      <w:r w:rsidRPr="0091005D">
        <w:t xml:space="preserve">     Division: GENERAL HOSPITAL            Time In: 10:27    Time Out: </w:t>
      </w:r>
    </w:p>
    <w:p w:rsidR="00825A10" w:rsidRPr="0091005D" w:rsidRDefault="00645085" w:rsidP="008123F3">
      <w:pPr>
        <w:pStyle w:val="Screen"/>
        <w:keepNext/>
      </w:pPr>
      <w:r w:rsidRPr="0091005D">
        <w:t xml:space="preserve">     Rx #: 500416, </w:t>
      </w:r>
    </w:p>
    <w:p w:rsidR="00825A10" w:rsidRPr="0091005D" w:rsidRDefault="00825A10" w:rsidP="008123F3">
      <w:pPr>
        <w:pStyle w:val="Screen"/>
        <w:keepNext/>
      </w:pPr>
    </w:p>
    <w:p w:rsidR="00825A10" w:rsidRPr="0091005D" w:rsidRDefault="00645085" w:rsidP="008123F3">
      <w:pPr>
        <w:pStyle w:val="Screen"/>
        <w:keepNext/>
      </w:pPr>
      <w:r w:rsidRPr="0091005D">
        <w:t xml:space="preserve">Pending: </w:t>
      </w:r>
    </w:p>
    <w:p w:rsidR="00825A10" w:rsidRPr="0091005D" w:rsidRDefault="00645085" w:rsidP="008123F3">
      <w:pPr>
        <w:pStyle w:val="Screen"/>
        <w:keepNext/>
      </w:pPr>
      <w:r w:rsidRPr="0091005D">
        <w:t xml:space="preserve">     Orderable Item: ACETAMINOPHEN              Provider: OPPROVIDER3,TWO</w:t>
      </w:r>
    </w:p>
    <w:p w:rsidR="00825A10" w:rsidRPr="0091005D" w:rsidRDefault="00645085" w:rsidP="008123F3">
      <w:pPr>
        <w:pStyle w:val="Screen"/>
        <w:keepNext/>
      </w:pPr>
      <w:r w:rsidRPr="0091005D">
        <w:t xml:space="preserve">     Entered By: OPCLERK2,FOUR                   Time In: 10/31/06@06:46</w:t>
      </w:r>
    </w:p>
    <w:p w:rsidR="00825A10" w:rsidRPr="0091005D" w:rsidRDefault="00645085" w:rsidP="008123F3">
      <w:pPr>
        <w:pStyle w:val="Screen"/>
        <w:keepNext/>
      </w:pPr>
      <w:r w:rsidRPr="0091005D">
        <w:t xml:space="preserve">     Drug: ACETAMINOPHEN 325MG TAB UD           Routing: MAIL</w:t>
      </w:r>
    </w:p>
    <w:p w:rsidR="00825A10" w:rsidRPr="0091005D" w:rsidRDefault="00825A10" w:rsidP="008123F3">
      <w:pPr>
        <w:pStyle w:val="Screen"/>
        <w:keepNext/>
      </w:pPr>
    </w:p>
    <w:p w:rsidR="00825A10" w:rsidRPr="0091005D" w:rsidRDefault="00645085" w:rsidP="008123F3">
      <w:pPr>
        <w:pStyle w:val="Screen"/>
        <w:keepNext/>
      </w:pPr>
      <w:r w:rsidRPr="0091005D">
        <w:t xml:space="preserve">Ready For Pickup: </w:t>
      </w:r>
    </w:p>
    <w:p w:rsidR="00825A10" w:rsidRPr="0091005D" w:rsidRDefault="00645085" w:rsidP="008123F3">
      <w:pPr>
        <w:pStyle w:val="Screen"/>
        <w:keepNext/>
      </w:pPr>
      <w:r w:rsidRPr="0091005D">
        <w:t xml:space="preserve">     Division: GENERAL HOSPITAL   Time In: 10:36    Time Out: 10:46</w:t>
      </w:r>
    </w:p>
    <w:p w:rsidR="00825A10" w:rsidRPr="0091005D" w:rsidRDefault="00645085" w:rsidP="008123F3">
      <w:pPr>
        <w:pStyle w:val="Screen"/>
        <w:keepNext/>
      </w:pPr>
      <w:r w:rsidRPr="0091005D">
        <w:t xml:space="preserve">     Rx #: 1022731,</w:t>
      </w:r>
    </w:p>
    <w:p w:rsidR="00825A10" w:rsidRPr="0091005D" w:rsidRDefault="00825A10" w:rsidP="008123F3">
      <w:pPr>
        <w:pStyle w:val="Screen"/>
        <w:keepNext/>
      </w:pPr>
    </w:p>
    <w:p w:rsidR="00825A10" w:rsidRPr="0091005D" w:rsidRDefault="00825A10" w:rsidP="008123F3">
      <w:pPr>
        <w:pStyle w:val="Screen"/>
        <w:keepNext/>
      </w:pPr>
    </w:p>
    <w:p w:rsidR="00825A10" w:rsidRPr="0091005D" w:rsidRDefault="00645085" w:rsidP="008123F3">
      <w:pPr>
        <w:pStyle w:val="Screen"/>
        <w:keepNext/>
      </w:pPr>
      <w:r w:rsidRPr="0091005D">
        <w:t xml:space="preserve">Enter Patient Name: </w:t>
      </w:r>
    </w:p>
    <w:p w:rsidR="003F483C" w:rsidRDefault="003F483C" w:rsidP="00BB6097">
      <w:pPr>
        <w:jc w:val="center"/>
        <w:rPr>
          <w:rFonts w:eastAsia="MS Mincho"/>
          <w:color w:val="auto"/>
        </w:rPr>
      </w:pPr>
    </w:p>
    <w:p w:rsidR="003F483C" w:rsidRPr="00E01502" w:rsidRDefault="003F483C" w:rsidP="003F483C">
      <w:pPr>
        <w:pStyle w:val="Heading2"/>
      </w:pPr>
      <w:bookmarkStart w:id="244" w:name="PSO_7_502_ErrMess"/>
      <w:bookmarkStart w:id="245" w:name="_Toc499727828"/>
      <w:bookmarkStart w:id="246" w:name="_Toc4750909"/>
      <w:bookmarkEnd w:id="244"/>
      <w:r w:rsidRPr="00E01502">
        <w:t>ScripTalk Mapping Error Messages</w:t>
      </w:r>
      <w:bookmarkEnd w:id="245"/>
      <w:bookmarkEnd w:id="246"/>
    </w:p>
    <w:p w:rsidR="003F483C" w:rsidRPr="00E01502" w:rsidRDefault="003F483C" w:rsidP="003F483C"/>
    <w:p w:rsidR="003F483C" w:rsidRDefault="003F483C" w:rsidP="003F483C">
      <w:r w:rsidRPr="00E01502">
        <w:t>This is a list of the error messages that will be displayed on the screen for a site using the Bingo Board in the event of a mapping issue with the ScripTalk device when ScripTalk labels are printed.</w:t>
      </w:r>
    </w:p>
    <w:p w:rsidR="003F483C" w:rsidRPr="00240B44" w:rsidRDefault="003F483C" w:rsidP="003F483C"/>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3095"/>
        <w:gridCol w:w="4729"/>
      </w:tblGrid>
      <w:tr w:rsidR="003F483C" w:rsidRPr="00240B44" w:rsidTr="002127FD">
        <w:trPr>
          <w:cantSplit/>
          <w:trHeight w:val="422"/>
          <w:tblHeader/>
        </w:trPr>
        <w:tc>
          <w:tcPr>
            <w:tcW w:w="816" w:type="pct"/>
            <w:shd w:val="clear" w:color="auto" w:fill="D9D9D9"/>
            <w:vAlign w:val="center"/>
          </w:tcPr>
          <w:p w:rsidR="003F483C" w:rsidRPr="00240B44" w:rsidRDefault="003F483C" w:rsidP="002127FD">
            <w:pPr>
              <w:keepNext/>
              <w:spacing w:before="60" w:after="60"/>
              <w:jc w:val="center"/>
              <w:rPr>
                <w:rFonts w:ascii="Arial" w:hAnsi="Arial" w:cs="Arial"/>
                <w:b/>
                <w:iCs/>
              </w:rPr>
            </w:pPr>
            <w:r w:rsidRPr="00240B44">
              <w:rPr>
                <w:rFonts w:ascii="Arial" w:hAnsi="Arial" w:cs="Arial"/>
                <w:b/>
                <w:iCs/>
              </w:rPr>
              <w:t>Error Level</w:t>
            </w:r>
          </w:p>
        </w:tc>
        <w:tc>
          <w:tcPr>
            <w:tcW w:w="1655" w:type="pct"/>
            <w:shd w:val="clear" w:color="auto" w:fill="D9D9D9"/>
            <w:vAlign w:val="center"/>
          </w:tcPr>
          <w:p w:rsidR="003F483C" w:rsidRPr="00240B44" w:rsidRDefault="003F483C" w:rsidP="002127FD">
            <w:pPr>
              <w:keepNext/>
              <w:spacing w:before="60" w:after="60"/>
              <w:jc w:val="center"/>
              <w:rPr>
                <w:rFonts w:ascii="Arial" w:hAnsi="Arial" w:cs="Arial"/>
                <w:b/>
                <w:iCs/>
              </w:rPr>
            </w:pPr>
            <w:r w:rsidRPr="00240B44">
              <w:rPr>
                <w:rFonts w:ascii="Arial" w:hAnsi="Arial" w:cs="Arial"/>
                <w:b/>
                <w:iCs/>
              </w:rPr>
              <w:t>Error Message</w:t>
            </w:r>
          </w:p>
        </w:tc>
        <w:tc>
          <w:tcPr>
            <w:tcW w:w="2529" w:type="pct"/>
            <w:shd w:val="clear" w:color="auto" w:fill="D9D9D9"/>
            <w:vAlign w:val="center"/>
          </w:tcPr>
          <w:p w:rsidR="003F483C" w:rsidRPr="00240B44" w:rsidRDefault="003F483C" w:rsidP="002127FD">
            <w:pPr>
              <w:keepNext/>
              <w:spacing w:before="60" w:after="60"/>
              <w:jc w:val="center"/>
              <w:rPr>
                <w:rFonts w:ascii="Arial" w:hAnsi="Arial" w:cs="Arial"/>
                <w:b/>
                <w:iCs/>
              </w:rPr>
            </w:pPr>
            <w:r w:rsidRPr="00240B44">
              <w:rPr>
                <w:rFonts w:ascii="Arial" w:hAnsi="Arial" w:cs="Arial"/>
                <w:b/>
                <w:iCs/>
              </w:rPr>
              <w:t>Why message is being displayed.</w:t>
            </w:r>
          </w:p>
        </w:tc>
      </w:tr>
      <w:tr w:rsidR="003F483C" w:rsidRPr="00240B44" w:rsidTr="002127FD">
        <w:trPr>
          <w:cantSplit/>
          <w:trHeight w:val="458"/>
        </w:trPr>
        <w:tc>
          <w:tcPr>
            <w:tcW w:w="816" w:type="pct"/>
          </w:tcPr>
          <w:p w:rsidR="003F483C" w:rsidRPr="00240B44" w:rsidRDefault="003F483C" w:rsidP="002127FD">
            <w:pPr>
              <w:spacing w:before="40" w:after="40"/>
              <w:rPr>
                <w:iCs/>
              </w:rPr>
            </w:pPr>
            <w:r w:rsidRPr="00240B44">
              <w:rPr>
                <w:iCs/>
              </w:rPr>
              <w:t>System</w:t>
            </w:r>
          </w:p>
        </w:tc>
        <w:tc>
          <w:tcPr>
            <w:tcW w:w="1655" w:type="pct"/>
          </w:tcPr>
          <w:p w:rsidR="003F483C" w:rsidRPr="00240B44" w:rsidRDefault="003F483C" w:rsidP="002127FD">
            <w:pPr>
              <w:spacing w:before="40" w:after="40"/>
            </w:pPr>
            <w:r w:rsidRPr="00240B44">
              <w:t>Please review ScripTalk mapped device setup.</w:t>
            </w:r>
          </w:p>
        </w:tc>
        <w:tc>
          <w:tcPr>
            <w:tcW w:w="2529" w:type="pct"/>
          </w:tcPr>
          <w:p w:rsidR="003F483C" w:rsidRPr="00ED5C3B" w:rsidRDefault="003F483C" w:rsidP="002127FD">
            <w:pPr>
              <w:spacing w:before="40" w:after="40"/>
            </w:pPr>
            <w:r w:rsidRPr="00ED5C3B">
              <w:t>The system has detected that there is a printer in the PRINTER TO BE MAPPED field, but no device has been selected.</w:t>
            </w:r>
          </w:p>
        </w:tc>
      </w:tr>
      <w:tr w:rsidR="003F483C" w:rsidRPr="00240B44" w:rsidTr="002127FD">
        <w:trPr>
          <w:cantSplit/>
        </w:trPr>
        <w:tc>
          <w:tcPr>
            <w:tcW w:w="816" w:type="pct"/>
          </w:tcPr>
          <w:p w:rsidR="003F483C" w:rsidRPr="00240B44" w:rsidRDefault="003F483C" w:rsidP="002127FD">
            <w:pPr>
              <w:spacing w:before="40" w:after="40"/>
              <w:rPr>
                <w:iCs/>
              </w:rPr>
            </w:pPr>
            <w:r w:rsidRPr="00240B44">
              <w:rPr>
                <w:iCs/>
              </w:rPr>
              <w:t>System</w:t>
            </w:r>
          </w:p>
        </w:tc>
        <w:tc>
          <w:tcPr>
            <w:tcW w:w="1655" w:type="pct"/>
          </w:tcPr>
          <w:p w:rsidR="003F483C" w:rsidRPr="00240B44" w:rsidRDefault="003F483C" w:rsidP="002127FD">
            <w:pPr>
              <w:spacing w:before="40" w:after="40"/>
            </w:pPr>
            <w:r w:rsidRPr="00240B44">
              <w:t>NO SCRIPTALK PRINTER DEFINED FOR THIS DIVISION!</w:t>
            </w:r>
          </w:p>
        </w:tc>
        <w:tc>
          <w:tcPr>
            <w:tcW w:w="2529" w:type="pct"/>
          </w:tcPr>
          <w:p w:rsidR="003F483C" w:rsidRPr="00ED5C3B" w:rsidRDefault="003F483C" w:rsidP="002127FD">
            <w:pPr>
              <w:spacing w:before="40" w:after="40"/>
            </w:pPr>
            <w:r w:rsidRPr="00ED5C3B">
              <w:t>The system cannot find a division printer defined. However, there is a properly defined printer in the PRINTER TO BE MAPPED field.</w:t>
            </w:r>
          </w:p>
        </w:tc>
      </w:tr>
      <w:tr w:rsidR="003F483C" w:rsidRPr="00240B44" w:rsidTr="002127FD">
        <w:trPr>
          <w:cantSplit/>
        </w:trPr>
        <w:tc>
          <w:tcPr>
            <w:tcW w:w="816" w:type="pct"/>
          </w:tcPr>
          <w:p w:rsidR="003F483C" w:rsidRPr="00240B44" w:rsidRDefault="003F483C" w:rsidP="002127FD">
            <w:pPr>
              <w:spacing w:before="40" w:after="40"/>
              <w:rPr>
                <w:iCs/>
              </w:rPr>
            </w:pPr>
            <w:r w:rsidRPr="00240B44">
              <w:rPr>
                <w:iCs/>
              </w:rPr>
              <w:t>System</w:t>
            </w:r>
          </w:p>
        </w:tc>
        <w:tc>
          <w:tcPr>
            <w:tcW w:w="1655" w:type="pct"/>
          </w:tcPr>
          <w:p w:rsidR="003F483C" w:rsidRPr="00240B44" w:rsidRDefault="003F483C" w:rsidP="002127FD">
            <w:pPr>
              <w:spacing w:before="40" w:after="40"/>
            </w:pPr>
            <w:r w:rsidRPr="00240B44">
              <w:t>There is no mapped printer and the division printer is set for manual.</w:t>
            </w:r>
          </w:p>
        </w:tc>
        <w:tc>
          <w:tcPr>
            <w:tcW w:w="2529" w:type="pct"/>
          </w:tcPr>
          <w:p w:rsidR="003F483C" w:rsidRPr="00ED5C3B" w:rsidRDefault="003F483C" w:rsidP="002127FD">
            <w:pPr>
              <w:spacing w:before="40" w:after="40"/>
            </w:pPr>
            <w:r w:rsidRPr="00ED5C3B">
              <w:t>There is no PRINTER TO BE MAPPED and the Division printer is set for manual. No ScripTalk label will print.</w:t>
            </w:r>
          </w:p>
        </w:tc>
      </w:tr>
      <w:tr w:rsidR="003F483C" w:rsidRPr="00EE678B" w:rsidTr="002127FD">
        <w:trPr>
          <w:cantSplit/>
        </w:trPr>
        <w:tc>
          <w:tcPr>
            <w:tcW w:w="816" w:type="pct"/>
          </w:tcPr>
          <w:p w:rsidR="003F483C" w:rsidRPr="00240B44" w:rsidRDefault="003F483C" w:rsidP="002127FD">
            <w:pPr>
              <w:spacing w:before="40" w:after="40"/>
              <w:rPr>
                <w:iCs/>
              </w:rPr>
            </w:pPr>
            <w:r w:rsidRPr="00240B44">
              <w:rPr>
                <w:iCs/>
              </w:rPr>
              <w:t>System</w:t>
            </w:r>
          </w:p>
        </w:tc>
        <w:tc>
          <w:tcPr>
            <w:tcW w:w="1655" w:type="pct"/>
          </w:tcPr>
          <w:p w:rsidR="003F483C" w:rsidRPr="00240B44" w:rsidRDefault="003F483C" w:rsidP="002127FD">
            <w:r w:rsidRPr="00240B44">
              <w:t>NO SCRIPTALK PRINTER DEFINED FRO THIS DIVISION! No mapped printer defined. No ScripTalk label will print.</w:t>
            </w:r>
          </w:p>
        </w:tc>
        <w:tc>
          <w:tcPr>
            <w:tcW w:w="2529" w:type="pct"/>
          </w:tcPr>
          <w:p w:rsidR="003F483C" w:rsidRPr="00ED5C3B" w:rsidRDefault="003F483C" w:rsidP="002127FD">
            <w:pPr>
              <w:spacing w:before="40" w:after="40"/>
            </w:pPr>
            <w:r w:rsidRPr="00ED5C3B">
              <w:t>No printers are defined so no label will print.</w:t>
            </w:r>
          </w:p>
        </w:tc>
      </w:tr>
    </w:tbl>
    <w:p w:rsidR="00BB6097" w:rsidRPr="0091005D" w:rsidRDefault="006B1096" w:rsidP="00BB6097">
      <w:pPr>
        <w:jc w:val="center"/>
        <w:rPr>
          <w:rFonts w:eastAsia="Times New Roman"/>
          <w:i/>
          <w:color w:val="auto"/>
          <w:szCs w:val="20"/>
        </w:rPr>
      </w:pPr>
      <w:r w:rsidRPr="0091005D">
        <w:rPr>
          <w:rFonts w:eastAsia="MS Mincho"/>
          <w:color w:val="auto"/>
        </w:rPr>
        <w:br w:type="page"/>
      </w:r>
      <w:r w:rsidR="00BB6097" w:rsidRPr="0091005D">
        <w:rPr>
          <w:rFonts w:eastAsia="Times New Roman"/>
          <w:color w:val="auto"/>
          <w:szCs w:val="20"/>
        </w:rPr>
        <w:lastRenderedPageBreak/>
        <w:t>(</w:t>
      </w:r>
      <w:r w:rsidR="00BB6097" w:rsidRPr="0091005D">
        <w:rPr>
          <w:rFonts w:eastAsia="Times New Roman"/>
          <w:i/>
          <w:color w:val="auto"/>
          <w:szCs w:val="20"/>
        </w:rPr>
        <w:t>This page included for two-sided copying.)</w:t>
      </w:r>
    </w:p>
    <w:p w:rsidR="00563694" w:rsidRPr="0091005D" w:rsidRDefault="00BB6097" w:rsidP="00520E46">
      <w:pPr>
        <w:pStyle w:val="ChapterHeading"/>
      </w:pPr>
      <w:r w:rsidRPr="0091005D">
        <w:rPr>
          <w:rFonts w:eastAsia="Times New Roman"/>
          <w:color w:val="auto"/>
        </w:rPr>
        <w:br w:type="page"/>
      </w:r>
      <w:bookmarkStart w:id="247" w:name="_Toc32837090"/>
      <w:bookmarkStart w:id="248" w:name="_Toc38424740"/>
      <w:bookmarkStart w:id="249" w:name="_Toc50535433"/>
      <w:bookmarkStart w:id="250" w:name="_Toc428973182"/>
      <w:bookmarkStart w:id="251" w:name="_Toc520273543"/>
      <w:bookmarkStart w:id="252" w:name="_Toc520299353"/>
      <w:bookmarkStart w:id="253" w:name="_Toc520304820"/>
      <w:bookmarkStart w:id="254" w:name="_Toc4750910"/>
      <w:r w:rsidR="00645085" w:rsidRPr="0091005D">
        <w:lastRenderedPageBreak/>
        <w:t xml:space="preserve">Chapter </w:t>
      </w:r>
      <w:r w:rsidR="00C142AA">
        <w:rPr>
          <w:rFonts w:eastAsia="MS Mincho"/>
          <w:noProof/>
        </w:rPr>
        <w:fldChar w:fldCharType="begin"/>
      </w:r>
      <w:r w:rsidR="00C142AA">
        <w:rPr>
          <w:rFonts w:eastAsia="MS Mincho"/>
          <w:noProof/>
        </w:rPr>
        <w:instrText xml:space="preserve"> SEQ CHPNUM\* Arabic \* MERGEFORMAT </w:instrText>
      </w:r>
      <w:r w:rsidR="00C142AA">
        <w:rPr>
          <w:rFonts w:eastAsia="MS Mincho"/>
          <w:noProof/>
        </w:rPr>
        <w:fldChar w:fldCharType="separate"/>
      </w:r>
      <w:r w:rsidR="00C136B8" w:rsidRPr="00C136B8">
        <w:rPr>
          <w:rFonts w:eastAsia="MS Mincho"/>
          <w:noProof/>
        </w:rPr>
        <w:t>5</w:t>
      </w:r>
      <w:r w:rsidR="00C142AA">
        <w:rPr>
          <w:rFonts w:eastAsia="MS Mincho"/>
          <w:noProof/>
        </w:rPr>
        <w:fldChar w:fldCharType="end"/>
      </w:r>
      <w:r w:rsidR="00645085" w:rsidRPr="0091005D">
        <w:t>: Changing the Label Printer</w:t>
      </w:r>
      <w:bookmarkEnd w:id="247"/>
      <w:bookmarkEnd w:id="248"/>
      <w:bookmarkEnd w:id="249"/>
      <w:bookmarkEnd w:id="250"/>
      <w:bookmarkEnd w:id="254"/>
    </w:p>
    <w:p w:rsidR="00520E46" w:rsidRPr="0091005D" w:rsidRDefault="00520E46" w:rsidP="006B1096">
      <w:bookmarkStart w:id="255" w:name="_Toc520273350"/>
      <w:bookmarkStart w:id="256" w:name="_Toc520299142"/>
      <w:bookmarkStart w:id="257" w:name="_Toc520304609"/>
    </w:p>
    <w:p w:rsidR="00825A10" w:rsidRPr="0091005D" w:rsidRDefault="00645085" w:rsidP="00B62C66">
      <w:pPr>
        <w:pStyle w:val="BodyText"/>
      </w:pPr>
      <w:r w:rsidRPr="0091005D">
        <w:t xml:space="preserve">This chapter describes the </w:t>
      </w:r>
      <w:r w:rsidRPr="0091005D">
        <w:rPr>
          <w:i/>
        </w:rPr>
        <w:t>Change Label Printer</w:t>
      </w:r>
      <w:r w:rsidRPr="0091005D">
        <w:t xml:space="preserve"> option.</w:t>
      </w:r>
    </w:p>
    <w:p w:rsidR="000D4344" w:rsidRPr="0091005D" w:rsidRDefault="00645085">
      <w:pPr>
        <w:pStyle w:val="Heading1"/>
      </w:pPr>
      <w:bookmarkStart w:id="258" w:name="_Toc174155372"/>
      <w:bookmarkStart w:id="259" w:name="_Toc428973183"/>
      <w:bookmarkStart w:id="260" w:name="_Toc4750911"/>
      <w:r w:rsidRPr="0091005D">
        <w:t>Change Label Printer</w:t>
      </w:r>
      <w:bookmarkEnd w:id="255"/>
      <w:bookmarkEnd w:id="256"/>
      <w:bookmarkEnd w:id="257"/>
      <w:bookmarkEnd w:id="258"/>
      <w:bookmarkEnd w:id="259"/>
      <w:bookmarkEnd w:id="260"/>
    </w:p>
    <w:p w:rsidR="00825A10" w:rsidRPr="0091005D" w:rsidRDefault="00645085" w:rsidP="006B1096">
      <w:pPr>
        <w:rPr>
          <w:b/>
        </w:rPr>
      </w:pPr>
      <w:r w:rsidRPr="0091005D">
        <w:rPr>
          <w:b/>
        </w:rPr>
        <w:t>[PSO CHANGE PRINTER]</w:t>
      </w:r>
    </w:p>
    <w:p w:rsidR="00520E46" w:rsidRPr="0091005D" w:rsidRDefault="00520E46" w:rsidP="006B1096"/>
    <w:p w:rsidR="00825A10" w:rsidRPr="0091005D" w:rsidRDefault="00645085" w:rsidP="00B62C66">
      <w:pPr>
        <w:pStyle w:val="BodyText"/>
      </w:pPr>
      <w:r w:rsidRPr="0091005D">
        <w:t xml:space="preserve">This option allows the user to change the printer to which labels are printed. </w:t>
      </w:r>
    </w:p>
    <w:p w:rsidR="00825A10" w:rsidRPr="0091005D" w:rsidRDefault="00825A10" w:rsidP="006B1096"/>
    <w:p w:rsidR="00825A10" w:rsidRPr="0091005D" w:rsidRDefault="00645085" w:rsidP="00107EEA">
      <w:pPr>
        <w:pStyle w:val="Screen"/>
      </w:pPr>
      <w:r w:rsidRPr="0091005D">
        <w:t xml:space="preserve">Select Outpatient Pharmacy Manager Option: </w:t>
      </w:r>
      <w:r w:rsidRPr="0091005D">
        <w:rPr>
          <w:b/>
        </w:rPr>
        <w:t>Change</w:t>
      </w:r>
      <w:r w:rsidRPr="0091005D">
        <w:t xml:space="preserve"> Label Printer</w:t>
      </w:r>
    </w:p>
    <w:p w:rsidR="00825A10" w:rsidRPr="0091005D" w:rsidRDefault="00645085" w:rsidP="00107EEA">
      <w:pPr>
        <w:pStyle w:val="Screen"/>
      </w:pPr>
      <w:r w:rsidRPr="0091005D">
        <w:t xml:space="preserve">Select LABEL PRINTER: LABELPRT2//  </w:t>
      </w:r>
      <w:r w:rsidRPr="0091005D">
        <w:rPr>
          <w:b/>
        </w:rPr>
        <w:t>&lt;Enter&gt;</w:t>
      </w:r>
      <w:r w:rsidRPr="0091005D">
        <w:t xml:space="preserve"> LABELPRT2</w:t>
      </w:r>
    </w:p>
    <w:p w:rsidR="00825A10" w:rsidRPr="0091005D" w:rsidRDefault="00825A10" w:rsidP="00107EEA">
      <w:pPr>
        <w:pStyle w:val="Screen"/>
      </w:pPr>
    </w:p>
    <w:p w:rsidR="00825A10" w:rsidRPr="0091005D" w:rsidRDefault="00645085" w:rsidP="00107EEA">
      <w:pPr>
        <w:pStyle w:val="Screen"/>
        <w:rPr>
          <w:b/>
        </w:rPr>
      </w:pPr>
      <w:r w:rsidRPr="0091005D">
        <w:t>OK to assume label alignment is correct? YES//</w:t>
      </w:r>
      <w:r w:rsidRPr="0091005D">
        <w:rPr>
          <w:b/>
        </w:rPr>
        <w:t>&lt;Enter&gt;</w:t>
      </w:r>
    </w:p>
    <w:p w:rsidR="00BB6097" w:rsidRPr="0091005D" w:rsidRDefault="006B1096" w:rsidP="00BB6097">
      <w:pPr>
        <w:jc w:val="center"/>
        <w:rPr>
          <w:rFonts w:eastAsia="Times New Roman"/>
          <w:i/>
          <w:color w:val="auto"/>
          <w:szCs w:val="20"/>
        </w:rPr>
      </w:pPr>
      <w:r w:rsidRPr="0091005D">
        <w:br w:type="page"/>
      </w:r>
      <w:r w:rsidR="00BB6097" w:rsidRPr="0091005D">
        <w:rPr>
          <w:rFonts w:eastAsia="Times New Roman"/>
          <w:color w:val="auto"/>
          <w:szCs w:val="20"/>
        </w:rPr>
        <w:lastRenderedPageBreak/>
        <w:t>(</w:t>
      </w:r>
      <w:r w:rsidR="00BB6097" w:rsidRPr="0091005D">
        <w:rPr>
          <w:rFonts w:eastAsia="Times New Roman"/>
          <w:i/>
          <w:color w:val="auto"/>
          <w:szCs w:val="20"/>
        </w:rPr>
        <w:t>This page included for two-sided copying.)</w:t>
      </w:r>
    </w:p>
    <w:p w:rsidR="00D67993" w:rsidRPr="0091005D" w:rsidRDefault="00BB6097" w:rsidP="00520E46">
      <w:pPr>
        <w:pStyle w:val="ChapterHeading"/>
      </w:pPr>
      <w:r w:rsidRPr="0091005D">
        <w:rPr>
          <w:rFonts w:eastAsia="Times New Roman"/>
          <w:color w:val="auto"/>
          <w:sz w:val="24"/>
        </w:rPr>
        <w:br w:type="page"/>
      </w:r>
      <w:bookmarkStart w:id="261" w:name="p018a"/>
      <w:bookmarkStart w:id="262" w:name="_Toc428973184"/>
      <w:bookmarkStart w:id="263" w:name="_Toc329869052"/>
      <w:bookmarkStart w:id="264" w:name="_Toc4750912"/>
      <w:bookmarkEnd w:id="261"/>
      <w:r w:rsidR="006D7501" w:rsidRPr="0091005D">
        <w:lastRenderedPageBreak/>
        <w:t>Chapter</w:t>
      </w:r>
      <w:r w:rsidR="00520E46" w:rsidRPr="0091005D">
        <w:t xml:space="preserve"> </w:t>
      </w:r>
      <w:r w:rsidR="00C142AA">
        <w:rPr>
          <w:rFonts w:eastAsia="MS Mincho"/>
          <w:noProof/>
        </w:rPr>
        <w:fldChar w:fldCharType="begin"/>
      </w:r>
      <w:r w:rsidR="00C142AA">
        <w:rPr>
          <w:rFonts w:eastAsia="MS Mincho"/>
          <w:noProof/>
        </w:rPr>
        <w:instrText xml:space="preserve"> SEQ CHPNUM\* Arabic \* MERGEFORMAT </w:instrText>
      </w:r>
      <w:r w:rsidR="00C142AA">
        <w:rPr>
          <w:rFonts w:eastAsia="MS Mincho"/>
          <w:noProof/>
        </w:rPr>
        <w:fldChar w:fldCharType="separate"/>
      </w:r>
      <w:r w:rsidR="00C136B8" w:rsidRPr="00C136B8">
        <w:rPr>
          <w:rFonts w:eastAsia="MS Mincho"/>
          <w:noProof/>
        </w:rPr>
        <w:t>6</w:t>
      </w:r>
      <w:r w:rsidR="00C142AA">
        <w:rPr>
          <w:rFonts w:eastAsia="MS Mincho"/>
          <w:noProof/>
        </w:rPr>
        <w:fldChar w:fldCharType="end"/>
      </w:r>
      <w:r w:rsidR="006D7501" w:rsidRPr="0091005D">
        <w:t xml:space="preserve">: </w:t>
      </w:r>
      <w:r w:rsidR="00D67993" w:rsidRPr="0091005D">
        <w:t>Check Drug Interaction</w:t>
      </w:r>
      <w:bookmarkEnd w:id="262"/>
      <w:bookmarkEnd w:id="264"/>
      <w:r w:rsidR="00D67993" w:rsidRPr="0091005D">
        <w:t xml:space="preserve"> </w:t>
      </w:r>
      <w:bookmarkEnd w:id="263"/>
    </w:p>
    <w:p w:rsidR="00520E46" w:rsidRPr="0091005D" w:rsidRDefault="00520E46" w:rsidP="000C3A92">
      <w:pPr>
        <w:rPr>
          <w:rFonts w:eastAsia="Times New Roman"/>
          <w:iCs/>
          <w:sz w:val="22"/>
          <w:szCs w:val="20"/>
        </w:rPr>
      </w:pPr>
      <w:bookmarkStart w:id="265" w:name="_Toc329869095"/>
    </w:p>
    <w:p w:rsidR="000C3A92" w:rsidRPr="0091005D" w:rsidRDefault="000C3A92" w:rsidP="00B62C66">
      <w:pPr>
        <w:pStyle w:val="BodyText"/>
      </w:pPr>
      <w:r w:rsidRPr="0091005D">
        <w:t xml:space="preserve">This chapter describes the </w:t>
      </w:r>
      <w:r w:rsidRPr="0091005D">
        <w:rPr>
          <w:i/>
        </w:rPr>
        <w:t>Check Drug Interaction</w:t>
      </w:r>
      <w:r w:rsidRPr="0091005D">
        <w:t xml:space="preserve"> option shown on the Outpatient Pharmacy Manager [PSO MANAGER] menu and the Pharmacist Menu [PSO USER1].</w:t>
      </w:r>
    </w:p>
    <w:p w:rsidR="006D7501" w:rsidRPr="0091005D" w:rsidRDefault="006D7501" w:rsidP="006D7501">
      <w:pPr>
        <w:pStyle w:val="Heading1"/>
      </w:pPr>
      <w:bookmarkStart w:id="266" w:name="_Toc428973185"/>
      <w:bookmarkStart w:id="267" w:name="_Toc4750913"/>
      <w:r w:rsidRPr="0091005D">
        <w:t>Check Drug Interaction</w:t>
      </w:r>
      <w:bookmarkEnd w:id="265"/>
      <w:bookmarkEnd w:id="266"/>
      <w:bookmarkEnd w:id="267"/>
      <w:r w:rsidRPr="0091005D">
        <w:fldChar w:fldCharType="begin"/>
      </w:r>
      <w:r w:rsidRPr="0091005D">
        <w:instrText xml:space="preserve"> XE "Check Drug Interaction" </w:instrText>
      </w:r>
      <w:r w:rsidRPr="0091005D">
        <w:fldChar w:fldCharType="end"/>
      </w:r>
    </w:p>
    <w:p w:rsidR="006D7501" w:rsidRPr="0091005D" w:rsidRDefault="006D7501" w:rsidP="006B1096">
      <w:pPr>
        <w:rPr>
          <w:b/>
        </w:rPr>
      </w:pPr>
      <w:r w:rsidRPr="0091005D">
        <w:rPr>
          <w:b/>
        </w:rPr>
        <w:t>[PSO CHECK DRUG INTERACTION]</w:t>
      </w:r>
    </w:p>
    <w:p w:rsidR="00520E46" w:rsidRPr="0091005D" w:rsidRDefault="00520E46" w:rsidP="006B1096">
      <w:pPr>
        <w:rPr>
          <w:rFonts w:eastAsia="Times New Roman"/>
          <w:sz w:val="22"/>
          <w:szCs w:val="20"/>
        </w:rPr>
      </w:pPr>
    </w:p>
    <w:p w:rsidR="006D7501" w:rsidRPr="0091005D" w:rsidRDefault="006D7501" w:rsidP="00B62C66">
      <w:pPr>
        <w:pStyle w:val="BodyText"/>
      </w:pPr>
      <w:r w:rsidRPr="0091005D">
        <w:t xml:space="preserve">This option allows a user to check drug interactions between two or more drugs. </w:t>
      </w:r>
    </w:p>
    <w:p w:rsidR="006D7501" w:rsidRPr="0091005D" w:rsidRDefault="006D7501" w:rsidP="006B1096">
      <w:pPr>
        <w:rPr>
          <w:rFonts w:eastAsia="Times New Roman"/>
          <w:sz w:val="22"/>
          <w:szCs w:val="20"/>
        </w:rPr>
      </w:pPr>
    </w:p>
    <w:p w:rsidR="006D7501" w:rsidRPr="0091005D" w:rsidRDefault="006D7501" w:rsidP="00D345C0">
      <w:pPr>
        <w:pStyle w:val="Screen"/>
      </w:pPr>
      <w:r w:rsidRPr="0091005D">
        <w:t>Select Outpatient Pharmacy Manager Option: CHECK Drug Interaction</w:t>
      </w:r>
    </w:p>
    <w:p w:rsidR="006D7501" w:rsidRPr="0091005D" w:rsidRDefault="006D7501" w:rsidP="00364662">
      <w:pPr>
        <w:pStyle w:val="Screen"/>
      </w:pPr>
      <w:r w:rsidRPr="0091005D">
        <w:t xml:space="preserve">Drug 1:    WARFARIN 2MG TABS         BL110           </w:t>
      </w:r>
    </w:p>
    <w:p w:rsidR="006D7501" w:rsidRPr="0091005D" w:rsidRDefault="006D7501" w:rsidP="00B00AC9">
      <w:pPr>
        <w:pStyle w:val="Screen"/>
      </w:pPr>
      <w:r w:rsidRPr="0091005D">
        <w:t xml:space="preserve">         ...OK? Yes//   (Yes)</w:t>
      </w:r>
    </w:p>
    <w:p w:rsidR="006D7501" w:rsidRPr="0091005D" w:rsidRDefault="006D7501" w:rsidP="0016717F">
      <w:pPr>
        <w:pStyle w:val="Screen"/>
      </w:pPr>
    </w:p>
    <w:p w:rsidR="006D7501" w:rsidRPr="0091005D" w:rsidRDefault="006D7501" w:rsidP="0016223E">
      <w:pPr>
        <w:pStyle w:val="Screen"/>
      </w:pPr>
      <w:r w:rsidRPr="0091005D">
        <w:t>Drug 2: SIMVASTATIN 40MG TAB</w:t>
      </w:r>
    </w:p>
    <w:p w:rsidR="006D7501" w:rsidRPr="0091005D" w:rsidRDefault="006D7501" w:rsidP="00E90197">
      <w:pPr>
        <w:pStyle w:val="Screen"/>
      </w:pPr>
      <w:r w:rsidRPr="0091005D">
        <w:t xml:space="preserve">  Lookup: GENERIC NAME</w:t>
      </w:r>
    </w:p>
    <w:p w:rsidR="006D7501" w:rsidRPr="0091005D" w:rsidRDefault="006D7501" w:rsidP="00E90197">
      <w:pPr>
        <w:pStyle w:val="Screen"/>
      </w:pPr>
      <w:r w:rsidRPr="0091005D">
        <w:t xml:space="preserve">SIMVASTATIN 40MG TAB           CV350           </w:t>
      </w:r>
    </w:p>
    <w:p w:rsidR="006D7501" w:rsidRPr="0091005D" w:rsidRDefault="006D7501" w:rsidP="001B4775">
      <w:pPr>
        <w:pStyle w:val="Screen"/>
      </w:pPr>
      <w:r w:rsidRPr="0091005D">
        <w:t xml:space="preserve">         ...OK? Yes//   (Yes)</w:t>
      </w:r>
    </w:p>
    <w:p w:rsidR="006D7501" w:rsidRPr="0091005D" w:rsidRDefault="006D7501" w:rsidP="00DB1850">
      <w:pPr>
        <w:pStyle w:val="Screen"/>
      </w:pPr>
    </w:p>
    <w:p w:rsidR="006D7501" w:rsidRPr="0091005D" w:rsidRDefault="006D7501" w:rsidP="000F005A">
      <w:pPr>
        <w:pStyle w:val="Screen"/>
      </w:pPr>
      <w:r w:rsidRPr="0091005D">
        <w:t xml:space="preserve">Drug 3: </w:t>
      </w:r>
    </w:p>
    <w:p w:rsidR="006D7501" w:rsidRPr="0091005D" w:rsidRDefault="006D7501" w:rsidP="004A1AD1">
      <w:pPr>
        <w:pStyle w:val="Screen"/>
      </w:pPr>
    </w:p>
    <w:p w:rsidR="00CB0A74" w:rsidRPr="0091005D" w:rsidRDefault="00CB0A74" w:rsidP="00FD303B">
      <w:pPr>
        <w:pStyle w:val="Screen"/>
      </w:pPr>
      <w:bookmarkStart w:id="268" w:name="p021"/>
      <w:bookmarkEnd w:id="268"/>
    </w:p>
    <w:p w:rsidR="006D7501" w:rsidRPr="0091005D" w:rsidRDefault="006D7501" w:rsidP="007D2623">
      <w:pPr>
        <w:pStyle w:val="Screen"/>
      </w:pPr>
      <w:r w:rsidRPr="0091005D">
        <w:t>Now Processing Enhanced Order Checks!  Please wait...</w:t>
      </w:r>
    </w:p>
    <w:p w:rsidR="006D7501" w:rsidRPr="0091005D" w:rsidRDefault="006D7501" w:rsidP="007C1956">
      <w:pPr>
        <w:pStyle w:val="Screen"/>
      </w:pPr>
    </w:p>
    <w:p w:rsidR="006D7501" w:rsidRPr="0091005D" w:rsidRDefault="006D7501" w:rsidP="00A156DA">
      <w:pPr>
        <w:pStyle w:val="Screen"/>
      </w:pPr>
      <w:r w:rsidRPr="0091005D">
        <w:t>*** DRUG INTERACTION(S) ***</w:t>
      </w:r>
    </w:p>
    <w:p w:rsidR="006D7501" w:rsidRPr="0091005D" w:rsidRDefault="006D7501" w:rsidP="00A156DA">
      <w:pPr>
        <w:pStyle w:val="Screen"/>
      </w:pPr>
      <w:r w:rsidRPr="0091005D">
        <w:t>============================================================</w:t>
      </w:r>
    </w:p>
    <w:p w:rsidR="00AE596E" w:rsidRPr="0091005D" w:rsidRDefault="00AE596E" w:rsidP="006D3E80">
      <w:pPr>
        <w:pStyle w:val="Screen"/>
      </w:pPr>
      <w:bookmarkStart w:id="269" w:name="Page_21"/>
      <w:r w:rsidRPr="0091005D">
        <w:t xml:space="preserve">***Significant*** </w:t>
      </w:r>
      <w:r w:rsidRPr="0091005D">
        <w:rPr>
          <w:rFonts w:eastAsia="Calibri" w:cs="Courier New"/>
        </w:rPr>
        <w:t>Drug Interaction with</w:t>
      </w:r>
    </w:p>
    <w:p w:rsidR="00AE596E" w:rsidRPr="0091005D" w:rsidRDefault="00AE596E" w:rsidP="006D3E80">
      <w:pPr>
        <w:pStyle w:val="Screen"/>
      </w:pPr>
      <w:r w:rsidRPr="0091005D">
        <w:t>SIMVASTATIN 40MG TAB and</w:t>
      </w:r>
    </w:p>
    <w:p w:rsidR="00AE596E" w:rsidRPr="0091005D" w:rsidRDefault="00AE596E" w:rsidP="006D3E80">
      <w:pPr>
        <w:pStyle w:val="Screen"/>
      </w:pPr>
      <w:r w:rsidRPr="0091005D">
        <w:t>WARFARIN 2MG TABS</w:t>
      </w:r>
    </w:p>
    <w:bookmarkEnd w:id="269"/>
    <w:p w:rsidR="006D7501" w:rsidRPr="0091005D" w:rsidRDefault="006D7501" w:rsidP="006D3E80">
      <w:pPr>
        <w:pStyle w:val="Screen"/>
      </w:pPr>
    </w:p>
    <w:p w:rsidR="006D7501" w:rsidRPr="0091005D" w:rsidRDefault="006D7501" w:rsidP="006D3E80">
      <w:pPr>
        <w:pStyle w:val="Screen"/>
      </w:pPr>
      <w:r w:rsidRPr="0091005D">
        <w:t>CLINICAL EFFECTS:  Increase hypoprothrombinemic effects of warfarin.</w:t>
      </w:r>
    </w:p>
    <w:p w:rsidR="006D7501" w:rsidRPr="0091005D" w:rsidRDefault="006D7501" w:rsidP="006D3E80">
      <w:pPr>
        <w:pStyle w:val="Screen"/>
      </w:pPr>
    </w:p>
    <w:p w:rsidR="006D7501" w:rsidRPr="0091005D" w:rsidRDefault="006D7501" w:rsidP="006D3E80">
      <w:pPr>
        <w:pStyle w:val="Screen"/>
      </w:pPr>
      <w:r w:rsidRPr="0091005D">
        <w:t>============================================================</w:t>
      </w:r>
    </w:p>
    <w:p w:rsidR="006D7501" w:rsidRPr="0091005D" w:rsidRDefault="006D7501" w:rsidP="006D3E80">
      <w:pPr>
        <w:pStyle w:val="Screen"/>
      </w:pPr>
      <w:r w:rsidRPr="0091005D">
        <w:t xml:space="preserve">Press Return to Continue...: </w:t>
      </w:r>
    </w:p>
    <w:p w:rsidR="006D7501" w:rsidRPr="0091005D" w:rsidRDefault="006D7501" w:rsidP="006D3E80">
      <w:pPr>
        <w:pStyle w:val="Screen"/>
      </w:pPr>
    </w:p>
    <w:p w:rsidR="006D7501" w:rsidRPr="0091005D" w:rsidRDefault="006D7501" w:rsidP="006D3E80">
      <w:pPr>
        <w:pStyle w:val="Screen"/>
      </w:pPr>
      <w:r w:rsidRPr="0091005D">
        <w:t>Display Professional Interaction monograph? N// YES</w:t>
      </w:r>
    </w:p>
    <w:p w:rsidR="006D7501" w:rsidRPr="0091005D" w:rsidRDefault="006D7501" w:rsidP="006D3E80">
      <w:pPr>
        <w:pStyle w:val="Screen"/>
      </w:pPr>
    </w:p>
    <w:p w:rsidR="006D7501" w:rsidRPr="0091005D" w:rsidRDefault="006D7501" w:rsidP="006D3E80">
      <w:pPr>
        <w:pStyle w:val="Screen"/>
      </w:pPr>
      <w:r w:rsidRPr="0091005D">
        <w:t xml:space="preserve">DEVICE: HOME//   SSH VIRTUAL TERMINAL    Right Margin: 80// </w:t>
      </w:r>
    </w:p>
    <w:p w:rsidR="006D7501" w:rsidRPr="0091005D" w:rsidRDefault="006D7501" w:rsidP="006D3E80">
      <w:pPr>
        <w:pStyle w:val="Screen"/>
      </w:pPr>
    </w:p>
    <w:p w:rsidR="006D7501" w:rsidRPr="0091005D" w:rsidRDefault="006D7501" w:rsidP="006D3E80">
      <w:pPr>
        <w:pStyle w:val="Screen"/>
      </w:pPr>
    </w:p>
    <w:p w:rsidR="006D7501" w:rsidRPr="0091005D" w:rsidRDefault="006D7501" w:rsidP="006D3E80">
      <w:pPr>
        <w:pStyle w:val="Screen"/>
      </w:pPr>
      <w:r w:rsidRPr="0091005D">
        <w:t>------------------------------------------------------------</w:t>
      </w:r>
    </w:p>
    <w:p w:rsidR="006D7501" w:rsidRPr="0091005D" w:rsidRDefault="006D7501" w:rsidP="006D3E80">
      <w:pPr>
        <w:pStyle w:val="Screen"/>
      </w:pPr>
      <w:r w:rsidRPr="0091005D">
        <w:t>Professional Monograph</w:t>
      </w:r>
    </w:p>
    <w:p w:rsidR="006D7501" w:rsidRPr="0091005D" w:rsidRDefault="006D7501" w:rsidP="006D3E80">
      <w:pPr>
        <w:pStyle w:val="Screen"/>
      </w:pPr>
      <w:r w:rsidRPr="0091005D">
        <w:t>Drug Interaction with SIMVASTATIN 40MG TAB and WARFARIN 2MG TABS</w:t>
      </w:r>
    </w:p>
    <w:p w:rsidR="006D7501" w:rsidRPr="0091005D" w:rsidRDefault="006D7501" w:rsidP="006D3E80">
      <w:pPr>
        <w:pStyle w:val="Screen"/>
      </w:pPr>
      <w:r w:rsidRPr="0091005D">
        <w:t xml:space="preserve">     This information is generalized and not intended as specific medical </w:t>
      </w:r>
    </w:p>
    <w:p w:rsidR="006D7501" w:rsidRPr="0091005D" w:rsidRDefault="006D7501" w:rsidP="006D3E80">
      <w:pPr>
        <w:pStyle w:val="Screen"/>
      </w:pPr>
      <w:r w:rsidRPr="0091005D">
        <w:t xml:space="preserve">     advice. Consult your healthcare professional before taking or </w:t>
      </w:r>
    </w:p>
    <w:p w:rsidR="006D7501" w:rsidRPr="0091005D" w:rsidRDefault="006D7501" w:rsidP="006D3E80">
      <w:pPr>
        <w:pStyle w:val="Screen"/>
      </w:pPr>
      <w:r w:rsidRPr="0091005D">
        <w:t xml:space="preserve">     discontinuing any drug or commencing any course of treatment.</w:t>
      </w:r>
    </w:p>
    <w:p w:rsidR="006D7501" w:rsidRPr="0091005D" w:rsidRDefault="006D7501" w:rsidP="006D3E80">
      <w:pPr>
        <w:pStyle w:val="Screen"/>
      </w:pPr>
      <w:r w:rsidRPr="0091005D">
        <w:t xml:space="preserve">     </w:t>
      </w:r>
    </w:p>
    <w:p w:rsidR="006D7501" w:rsidRPr="0091005D" w:rsidRDefault="006D7501" w:rsidP="006D3E80">
      <w:pPr>
        <w:pStyle w:val="Screen"/>
      </w:pPr>
      <w:r w:rsidRPr="0091005D">
        <w:t xml:space="preserve">     MONOGRAPH TITLE:  Selected Anticoagulants/Selected HMG-CoA Reductase </w:t>
      </w:r>
    </w:p>
    <w:p w:rsidR="006D7501" w:rsidRPr="0091005D" w:rsidRDefault="006D7501" w:rsidP="006D3E80">
      <w:pPr>
        <w:pStyle w:val="Screen"/>
      </w:pPr>
      <w:r w:rsidRPr="0091005D">
        <w:t xml:space="preserve">     Inhibitors</w:t>
      </w:r>
    </w:p>
    <w:p w:rsidR="006D7501" w:rsidRPr="0091005D" w:rsidRDefault="006D7501" w:rsidP="006D3E80">
      <w:pPr>
        <w:pStyle w:val="Screen"/>
      </w:pPr>
      <w:r w:rsidRPr="0091005D">
        <w:t xml:space="preserve">     </w:t>
      </w:r>
    </w:p>
    <w:p w:rsidR="006D7501" w:rsidRPr="0091005D" w:rsidRDefault="006D7501" w:rsidP="006D3E80">
      <w:pPr>
        <w:pStyle w:val="Screen"/>
      </w:pPr>
      <w:r w:rsidRPr="0091005D">
        <w:t xml:space="preserve">     SEVERITY LEVEL:  3-Moderate Interaction: Assess the risk to the </w:t>
      </w:r>
    </w:p>
    <w:p w:rsidR="006D7501" w:rsidRPr="0091005D" w:rsidRDefault="006D7501" w:rsidP="006D3E80">
      <w:pPr>
        <w:pStyle w:val="Screen"/>
      </w:pPr>
      <w:r w:rsidRPr="0091005D">
        <w:t xml:space="preserve">     patient and take action as needed.</w:t>
      </w:r>
    </w:p>
    <w:p w:rsidR="006D7501" w:rsidRPr="0091005D" w:rsidRDefault="006D7501" w:rsidP="006D3E80">
      <w:pPr>
        <w:pStyle w:val="Screen"/>
      </w:pPr>
      <w:r w:rsidRPr="0091005D">
        <w:t xml:space="preserve">     </w:t>
      </w:r>
    </w:p>
    <w:p w:rsidR="006D7501" w:rsidRPr="0091005D" w:rsidRDefault="006D7501" w:rsidP="006D3E80">
      <w:pPr>
        <w:pStyle w:val="Screen"/>
      </w:pPr>
      <w:r w:rsidRPr="0091005D">
        <w:t xml:space="preserve">     MECHANISM OF ACTION:  The exact mechanism of this interaction is </w:t>
      </w:r>
    </w:p>
    <w:p w:rsidR="006D7501" w:rsidRPr="0091005D" w:rsidRDefault="006D7501" w:rsidP="006D3E80">
      <w:pPr>
        <w:pStyle w:val="Screen"/>
      </w:pPr>
      <w:r w:rsidRPr="0091005D">
        <w:t xml:space="preserve">     unknown. The HMG-CoA reductase inhibitor may inhibit the hepatic </w:t>
      </w:r>
    </w:p>
    <w:p w:rsidR="006D7501" w:rsidRPr="0091005D" w:rsidRDefault="006D7501" w:rsidP="006D3E80">
      <w:pPr>
        <w:pStyle w:val="Screen"/>
      </w:pPr>
      <w:r w:rsidRPr="0091005D">
        <w:t xml:space="preserve">     hydroxylation of warfarin.  The HMG-CoA reductase inhibitors, which </w:t>
      </w:r>
    </w:p>
    <w:p w:rsidR="006D7501" w:rsidRPr="0091005D" w:rsidRDefault="006D7501" w:rsidP="006D3E80">
      <w:pPr>
        <w:pStyle w:val="Screen"/>
      </w:pPr>
      <w:r w:rsidRPr="0091005D">
        <w:t xml:space="preserve">     are highly plasma protein bound, may displace warfarin from its </w:t>
      </w:r>
    </w:p>
    <w:p w:rsidR="006D7501" w:rsidRPr="0091005D" w:rsidRDefault="006D7501" w:rsidP="006D3E80">
      <w:pPr>
        <w:pStyle w:val="Screen"/>
      </w:pPr>
      <w:r w:rsidRPr="0091005D">
        <w:t xml:space="preserve">     binding site.</w:t>
      </w:r>
    </w:p>
    <w:p w:rsidR="006D7501" w:rsidRPr="0091005D" w:rsidRDefault="006D7501" w:rsidP="006D3E80">
      <w:pPr>
        <w:pStyle w:val="Screen"/>
      </w:pPr>
    </w:p>
    <w:p w:rsidR="006D7501" w:rsidRPr="0091005D" w:rsidRDefault="006D7501" w:rsidP="006D3E80">
      <w:pPr>
        <w:pStyle w:val="Screen"/>
      </w:pPr>
      <w:r w:rsidRPr="0091005D">
        <w:t xml:space="preserve">Press Return to Continue or "^" to Exit: </w:t>
      </w:r>
    </w:p>
    <w:p w:rsidR="006D7501" w:rsidRPr="0091005D" w:rsidRDefault="006D7501" w:rsidP="006D3E80">
      <w:pPr>
        <w:pStyle w:val="Screen"/>
      </w:pPr>
    </w:p>
    <w:p w:rsidR="006D7501" w:rsidRPr="0091005D" w:rsidRDefault="006D7501" w:rsidP="006D3E80">
      <w:pPr>
        <w:pStyle w:val="Screen"/>
      </w:pPr>
    </w:p>
    <w:p w:rsidR="006D7501" w:rsidRPr="0091005D" w:rsidRDefault="006D7501" w:rsidP="006D3E80">
      <w:pPr>
        <w:pStyle w:val="Screen"/>
      </w:pPr>
      <w:r w:rsidRPr="0091005D">
        <w:lastRenderedPageBreak/>
        <w:t>Professional Monograph</w:t>
      </w:r>
    </w:p>
    <w:p w:rsidR="006D7501" w:rsidRPr="0091005D" w:rsidRDefault="006D7501" w:rsidP="006D3E80">
      <w:pPr>
        <w:pStyle w:val="Screen"/>
      </w:pPr>
      <w:r w:rsidRPr="0091005D">
        <w:t xml:space="preserve">   Drug Interaction with SIMVASTATIN 40MG TAB and WARFARIN 2MG TABS</w:t>
      </w:r>
    </w:p>
    <w:p w:rsidR="006D7501" w:rsidRPr="0091005D" w:rsidRDefault="006D7501" w:rsidP="006D3E80">
      <w:pPr>
        <w:pStyle w:val="Screen"/>
      </w:pPr>
      <w:r w:rsidRPr="0091005D">
        <w:t xml:space="preserve">     </w:t>
      </w:r>
    </w:p>
    <w:p w:rsidR="006D7501" w:rsidRPr="0091005D" w:rsidRDefault="006D7501" w:rsidP="006D3E80">
      <w:pPr>
        <w:pStyle w:val="Screen"/>
      </w:pPr>
      <w:r w:rsidRPr="0091005D">
        <w:t xml:space="preserve">     CLINICAL EFFECTS:  Increase hypoprothrombinemic effects of warfarin.</w:t>
      </w:r>
    </w:p>
    <w:p w:rsidR="006D7501" w:rsidRPr="0091005D" w:rsidRDefault="006D7501" w:rsidP="006D3E80">
      <w:pPr>
        <w:pStyle w:val="Screen"/>
      </w:pPr>
      <w:r w:rsidRPr="0091005D">
        <w:t xml:space="preserve">     </w:t>
      </w:r>
    </w:p>
    <w:p w:rsidR="006D7501" w:rsidRPr="0091005D" w:rsidRDefault="006D7501" w:rsidP="006D3E80">
      <w:pPr>
        <w:pStyle w:val="Screen"/>
      </w:pPr>
      <w:r w:rsidRPr="0091005D">
        <w:t xml:space="preserve">     PREDISPOSING FACTORS:  None determined.</w:t>
      </w:r>
    </w:p>
    <w:p w:rsidR="006D7501" w:rsidRPr="0091005D" w:rsidRDefault="006D7501" w:rsidP="006D3E80">
      <w:pPr>
        <w:pStyle w:val="Screen"/>
      </w:pPr>
      <w:r w:rsidRPr="0091005D">
        <w:t xml:space="preserve">     </w:t>
      </w:r>
    </w:p>
    <w:p w:rsidR="006D7501" w:rsidRPr="0091005D" w:rsidRDefault="006D7501" w:rsidP="006D3E80">
      <w:pPr>
        <w:pStyle w:val="Screen"/>
      </w:pPr>
      <w:r w:rsidRPr="0091005D">
        <w:t xml:space="preserve">     PATIENT MANAGEMENT:  Patients should be monitored for changes in </w:t>
      </w:r>
    </w:p>
    <w:p w:rsidR="006D7501" w:rsidRPr="0091005D" w:rsidRDefault="006D7501" w:rsidP="006D3E80">
      <w:pPr>
        <w:pStyle w:val="Screen"/>
      </w:pPr>
      <w:r w:rsidRPr="0091005D">
        <w:t xml:space="preserve">     prothrombin time when a HMG Co-A reductase inhibitor is added to or </w:t>
      </w:r>
    </w:p>
    <w:p w:rsidR="006D7501" w:rsidRPr="0091005D" w:rsidRDefault="006D7501" w:rsidP="006D3E80">
      <w:pPr>
        <w:pStyle w:val="Screen"/>
      </w:pPr>
      <w:r w:rsidRPr="0091005D">
        <w:t xml:space="preserve">     discontinued from warfarin therapy, or if the dosage of the HMG Co-A </w:t>
      </w:r>
    </w:p>
    <w:p w:rsidR="006D7501" w:rsidRPr="0091005D" w:rsidRDefault="006D7501" w:rsidP="006D3E80">
      <w:pPr>
        <w:pStyle w:val="Screen"/>
      </w:pPr>
      <w:r w:rsidRPr="0091005D">
        <w:t xml:space="preserve">     reductase inhibitor is adjusted.</w:t>
      </w:r>
    </w:p>
    <w:p w:rsidR="006D7501" w:rsidRPr="0091005D" w:rsidRDefault="006D7501" w:rsidP="006D3E80">
      <w:pPr>
        <w:pStyle w:val="Screen"/>
      </w:pPr>
      <w:r w:rsidRPr="0091005D">
        <w:t xml:space="preserve">     </w:t>
      </w:r>
    </w:p>
    <w:p w:rsidR="006D7501" w:rsidRPr="0091005D" w:rsidRDefault="006D7501" w:rsidP="006D3E80">
      <w:pPr>
        <w:pStyle w:val="Screen"/>
      </w:pPr>
      <w:r w:rsidRPr="0091005D">
        <w:t xml:space="preserve">     DISCUSSION:  Case reports in the medical literature and to the </w:t>
      </w:r>
    </w:p>
    <w:p w:rsidR="006D7501" w:rsidRPr="0091005D" w:rsidRDefault="006D7501" w:rsidP="006D3E80">
      <w:pPr>
        <w:pStyle w:val="Screen"/>
      </w:pPr>
      <w:r w:rsidRPr="0091005D">
        <w:t xml:space="preserve">     manufacturer have documented an interaction between lovastatin and </w:t>
      </w:r>
    </w:p>
    <w:p w:rsidR="006D7501" w:rsidRPr="0091005D" w:rsidRDefault="006D7501" w:rsidP="006D3E80">
      <w:pPr>
        <w:pStyle w:val="Screen"/>
      </w:pPr>
      <w:r w:rsidRPr="0091005D">
        <w:t xml:space="preserve">     warfarin. A case report has documented an interaction between </w:t>
      </w:r>
    </w:p>
    <w:p w:rsidR="006D7501" w:rsidRPr="0091005D" w:rsidRDefault="006D7501" w:rsidP="006D3E80">
      <w:pPr>
        <w:pStyle w:val="Screen"/>
      </w:pPr>
      <w:r w:rsidRPr="0091005D">
        <w:t xml:space="preserve">     pravastatin and fluindione (an orally administered indanedione </w:t>
      </w:r>
    </w:p>
    <w:p w:rsidR="006D7501" w:rsidRPr="0091005D" w:rsidRDefault="006D7501" w:rsidP="006D3E80">
      <w:pPr>
        <w:pStyle w:val="Screen"/>
      </w:pPr>
      <w:r w:rsidRPr="0091005D">
        <w:t xml:space="preserve">     anticoagulant), suggesting that pravastatin could also interact </w:t>
      </w:r>
    </w:p>
    <w:p w:rsidR="006D7501" w:rsidRPr="0091005D" w:rsidRDefault="006D7501" w:rsidP="006D3E80">
      <w:pPr>
        <w:pStyle w:val="Screen"/>
      </w:pPr>
      <w:r w:rsidRPr="0091005D">
        <w:t xml:space="preserve">     similarly with warfarin. Information concerning a potential </w:t>
      </w:r>
    </w:p>
    <w:p w:rsidR="006D7501" w:rsidRPr="0091005D" w:rsidRDefault="006D7501" w:rsidP="006D3E80">
      <w:pPr>
        <w:pStyle w:val="Screen"/>
      </w:pPr>
      <w:r w:rsidRPr="0091005D">
        <w:t xml:space="preserve">     interaction with simvastatin is conflicting. A case report has </w:t>
      </w:r>
    </w:p>
    <w:p w:rsidR="006D7501" w:rsidRPr="0091005D" w:rsidRDefault="006D7501" w:rsidP="006D3E80">
      <w:pPr>
        <w:pStyle w:val="Screen"/>
      </w:pPr>
      <w:r w:rsidRPr="0091005D">
        <w:t xml:space="preserve">     documented an interaction between simvastatin and acenocoumarol while </w:t>
      </w:r>
    </w:p>
    <w:p w:rsidR="006D7501" w:rsidRPr="0091005D" w:rsidRDefault="006D7501" w:rsidP="006D3E80">
      <w:pPr>
        <w:pStyle w:val="Screen"/>
      </w:pPr>
      <w:r w:rsidRPr="0091005D">
        <w:t xml:space="preserve">     another case report showed no interaction with warfarin. One group of </w:t>
      </w:r>
    </w:p>
    <w:p w:rsidR="006D7501" w:rsidRPr="0091005D" w:rsidRDefault="006D7501" w:rsidP="006D3E80">
      <w:pPr>
        <w:pStyle w:val="Screen"/>
      </w:pPr>
      <w:r w:rsidRPr="0091005D">
        <w:t xml:space="preserve">     authors reported three case reports of increased international </w:t>
      </w:r>
    </w:p>
    <w:p w:rsidR="006D7501" w:rsidRPr="0091005D" w:rsidRDefault="006D7501" w:rsidP="006D3E80">
      <w:pPr>
        <w:pStyle w:val="Screen"/>
      </w:pPr>
      <w:r w:rsidRPr="0091005D">
        <w:t xml:space="preserve">     normalized ratios (INRs) following the addition of fluvastatin to </w:t>
      </w:r>
    </w:p>
    <w:p w:rsidR="006D7501" w:rsidRPr="0091005D" w:rsidRDefault="006D7501" w:rsidP="006D3E80">
      <w:pPr>
        <w:pStyle w:val="Screen"/>
      </w:pPr>
      <w:r w:rsidRPr="0091005D">
        <w:t xml:space="preserve">     warfarin therapy. The addition of rosuvastatin to patients stabilized </w:t>
      </w:r>
    </w:p>
    <w:p w:rsidR="006D7501" w:rsidRPr="0091005D" w:rsidRDefault="006D7501" w:rsidP="006D3E80">
      <w:pPr>
        <w:pStyle w:val="Screen"/>
      </w:pPr>
      <w:r w:rsidRPr="0091005D">
        <w:t xml:space="preserve">     on warfarin resulted in clinically significant changes in INR.</w:t>
      </w:r>
    </w:p>
    <w:p w:rsidR="006D7501" w:rsidRPr="0091005D" w:rsidRDefault="006D7501" w:rsidP="006D3E80">
      <w:pPr>
        <w:pStyle w:val="Screen"/>
      </w:pPr>
    </w:p>
    <w:p w:rsidR="006D7501" w:rsidRPr="0091005D" w:rsidRDefault="006D7501" w:rsidP="006D3E80">
      <w:pPr>
        <w:pStyle w:val="Screen"/>
      </w:pPr>
      <w:r w:rsidRPr="0091005D">
        <w:t xml:space="preserve">Press Return to Continue or "^" to Exit: </w:t>
      </w:r>
    </w:p>
    <w:p w:rsidR="006D7501" w:rsidRPr="0091005D" w:rsidRDefault="006D7501" w:rsidP="006D3E80">
      <w:pPr>
        <w:pStyle w:val="Screen"/>
      </w:pPr>
    </w:p>
    <w:p w:rsidR="006D7501" w:rsidRPr="0091005D" w:rsidRDefault="006D7501" w:rsidP="006D3E80">
      <w:pPr>
        <w:pStyle w:val="Screen"/>
      </w:pPr>
      <w:r w:rsidRPr="0091005D">
        <w:t>Professional Monograph</w:t>
      </w:r>
    </w:p>
    <w:p w:rsidR="006D7501" w:rsidRPr="0091005D" w:rsidRDefault="006D7501" w:rsidP="006D3E80">
      <w:pPr>
        <w:pStyle w:val="Screen"/>
      </w:pPr>
      <w:r w:rsidRPr="0091005D">
        <w:t xml:space="preserve">   Drug Interaction with SIMVASTATIN 40MG TAB and WARFARIN 2MG TABS</w:t>
      </w:r>
    </w:p>
    <w:p w:rsidR="006D7501" w:rsidRPr="0091005D" w:rsidRDefault="006D7501" w:rsidP="006D3E80">
      <w:pPr>
        <w:pStyle w:val="Screen"/>
      </w:pPr>
      <w:r w:rsidRPr="0091005D">
        <w:t xml:space="preserve">     </w:t>
      </w:r>
    </w:p>
    <w:p w:rsidR="006D7501" w:rsidRPr="0091005D" w:rsidRDefault="006D7501" w:rsidP="006D3E80">
      <w:pPr>
        <w:pStyle w:val="Screen"/>
      </w:pPr>
      <w:r w:rsidRPr="0091005D">
        <w:t xml:space="preserve">     REFERENCES:</w:t>
      </w:r>
    </w:p>
    <w:p w:rsidR="006D7501" w:rsidRPr="0091005D" w:rsidRDefault="006D7501" w:rsidP="006D3E80">
      <w:pPr>
        <w:pStyle w:val="Screen"/>
      </w:pPr>
      <w:r w:rsidRPr="0091005D">
        <w:t xml:space="preserve">     1.Ahmad S. Lovastatin. Warfarin interaction. Arch Intern Med 1990 Nov; </w:t>
      </w:r>
    </w:p>
    <w:p w:rsidR="006D7501" w:rsidRPr="0091005D" w:rsidRDefault="006D7501" w:rsidP="006D3E80">
      <w:pPr>
        <w:pStyle w:val="Screen"/>
      </w:pPr>
      <w:r w:rsidRPr="0091005D">
        <w:t xml:space="preserve">     150(11):2407.</w:t>
      </w:r>
    </w:p>
    <w:p w:rsidR="006D7501" w:rsidRPr="0091005D" w:rsidRDefault="006D7501" w:rsidP="006D3E80">
      <w:pPr>
        <w:pStyle w:val="Screen"/>
      </w:pPr>
      <w:r w:rsidRPr="0091005D">
        <w:t xml:space="preserve">     2.Hoffman HS. The interaction of lovastatin and warfarin. Conn Med </w:t>
      </w:r>
    </w:p>
    <w:p w:rsidR="006D7501" w:rsidRPr="0091005D" w:rsidRDefault="006D7501" w:rsidP="006D3E80">
      <w:pPr>
        <w:pStyle w:val="Screen"/>
      </w:pPr>
      <w:r w:rsidRPr="0091005D">
        <w:t xml:space="preserve">     1992 Feb; 56(2):107.</w:t>
      </w:r>
    </w:p>
    <w:p w:rsidR="006D7501" w:rsidRPr="0091005D" w:rsidRDefault="006D7501" w:rsidP="006D3E80">
      <w:pPr>
        <w:pStyle w:val="Screen"/>
      </w:pPr>
      <w:r w:rsidRPr="0091005D">
        <w:t xml:space="preserve">     3.Iliadis EA, Konwinski MF. Lovastatin during warfarin therapy </w:t>
      </w:r>
    </w:p>
    <w:p w:rsidR="006D7501" w:rsidRPr="0091005D" w:rsidRDefault="006D7501" w:rsidP="006D3E80">
      <w:pPr>
        <w:pStyle w:val="Screen"/>
      </w:pPr>
      <w:r w:rsidRPr="0091005D">
        <w:t xml:space="preserve">     resulting in bleeding. Pa Med 1995 Dec;98(12):31.</w:t>
      </w:r>
    </w:p>
    <w:p w:rsidR="006D7501" w:rsidRPr="0091005D" w:rsidRDefault="006D7501" w:rsidP="006D3E80">
      <w:pPr>
        <w:pStyle w:val="Screen"/>
      </w:pPr>
      <w:r w:rsidRPr="0091005D">
        <w:t xml:space="preserve">     4.Personal communication. Merck &amp; Co., Inc. 1991.</w:t>
      </w:r>
    </w:p>
    <w:p w:rsidR="006D7501" w:rsidRPr="0091005D" w:rsidRDefault="006D7501" w:rsidP="006D3E80">
      <w:pPr>
        <w:pStyle w:val="Screen"/>
      </w:pPr>
      <w:r w:rsidRPr="0091005D">
        <w:t xml:space="preserve">     5.Trenque T, Choisy H, Germain ML. Pravastatin: interaction with oral </w:t>
      </w:r>
    </w:p>
    <w:p w:rsidR="006D7501" w:rsidRPr="0091005D" w:rsidRDefault="006D7501" w:rsidP="006D3E80">
      <w:pPr>
        <w:pStyle w:val="Screen"/>
      </w:pPr>
      <w:r w:rsidRPr="0091005D">
        <w:t xml:space="preserve">     anticoagulant?. BMJ 1996 Apr 6;312(7035):886.</w:t>
      </w:r>
    </w:p>
    <w:p w:rsidR="006D7501" w:rsidRPr="0091005D" w:rsidRDefault="006D7501" w:rsidP="006D3E80">
      <w:pPr>
        <w:pStyle w:val="Screen"/>
      </w:pPr>
      <w:r w:rsidRPr="0091005D">
        <w:t xml:space="preserve">     6.Grau E, Perella M, Pastor E. Simvastatin-oral anticoagulant </w:t>
      </w:r>
    </w:p>
    <w:p w:rsidR="006D7501" w:rsidRPr="0091005D" w:rsidRDefault="006D7501" w:rsidP="006D3E80">
      <w:pPr>
        <w:pStyle w:val="Screen"/>
      </w:pPr>
      <w:r w:rsidRPr="0091005D">
        <w:t xml:space="preserve">     interaction. Lancet 1996 Feb 10;347(8998):405-6.</w:t>
      </w:r>
    </w:p>
    <w:p w:rsidR="006D7501" w:rsidRPr="0091005D" w:rsidRDefault="006D7501" w:rsidP="006D3E80">
      <w:pPr>
        <w:pStyle w:val="Screen"/>
      </w:pPr>
      <w:r w:rsidRPr="0091005D">
        <w:t xml:space="preserve">     7.Gaw A, Wosornu D. Simvastatin during warfarin therapy in </w:t>
      </w:r>
    </w:p>
    <w:p w:rsidR="006D7501" w:rsidRPr="0091005D" w:rsidRDefault="006D7501" w:rsidP="006D3E80">
      <w:pPr>
        <w:pStyle w:val="Screen"/>
      </w:pPr>
      <w:r w:rsidRPr="0091005D">
        <w:t xml:space="preserve">     hyperlipoproteinaemia. Lancet 1992 Oct 17;340(8825):979-80.</w:t>
      </w:r>
    </w:p>
    <w:p w:rsidR="006D7501" w:rsidRPr="0091005D" w:rsidRDefault="006D7501" w:rsidP="006D3E80">
      <w:pPr>
        <w:pStyle w:val="Screen"/>
      </w:pPr>
      <w:r w:rsidRPr="0091005D">
        <w:t xml:space="preserve">     8.Trilli LE, Kelley CL, Aspinall SL, Kroner BA. Potential interaction </w:t>
      </w:r>
    </w:p>
    <w:p w:rsidR="006D7501" w:rsidRPr="0091005D" w:rsidRDefault="006D7501" w:rsidP="006D3E80">
      <w:pPr>
        <w:pStyle w:val="Screen"/>
      </w:pPr>
      <w:r w:rsidRPr="0091005D">
        <w:t xml:space="preserve">     between warfarin and fluvastatin. Ann Pharmacother 1996 Dec; </w:t>
      </w:r>
    </w:p>
    <w:p w:rsidR="006D7501" w:rsidRPr="0091005D" w:rsidRDefault="006D7501" w:rsidP="006D3E80">
      <w:pPr>
        <w:pStyle w:val="Screen"/>
      </w:pPr>
      <w:r w:rsidRPr="0091005D">
        <w:t xml:space="preserve">     30(12):1399-402.</w:t>
      </w:r>
    </w:p>
    <w:p w:rsidR="006D7501" w:rsidRPr="0091005D" w:rsidRDefault="006D7501" w:rsidP="006D3E80">
      <w:pPr>
        <w:pStyle w:val="Screen"/>
      </w:pPr>
    </w:p>
    <w:p w:rsidR="006D7501" w:rsidRPr="0091005D" w:rsidRDefault="006D7501" w:rsidP="006D3E80">
      <w:pPr>
        <w:pStyle w:val="Screen"/>
      </w:pPr>
      <w:r w:rsidRPr="0091005D">
        <w:t xml:space="preserve">Press Return to Continue or "^" to Exit: </w:t>
      </w:r>
    </w:p>
    <w:p w:rsidR="006D7501" w:rsidRPr="0091005D" w:rsidRDefault="006D7501" w:rsidP="006D3E80">
      <w:pPr>
        <w:pStyle w:val="Screen"/>
      </w:pPr>
    </w:p>
    <w:p w:rsidR="006D7501" w:rsidRPr="0091005D" w:rsidRDefault="006D7501" w:rsidP="006D3E80">
      <w:pPr>
        <w:pStyle w:val="Screen"/>
      </w:pPr>
    </w:p>
    <w:p w:rsidR="006D7501" w:rsidRPr="0091005D" w:rsidRDefault="006D7501" w:rsidP="006D3E80">
      <w:pPr>
        <w:pStyle w:val="Screen"/>
      </w:pPr>
      <w:r w:rsidRPr="0091005D">
        <w:t>Professional Monograph</w:t>
      </w:r>
    </w:p>
    <w:p w:rsidR="006D7501" w:rsidRPr="0091005D" w:rsidRDefault="006D7501" w:rsidP="006D3E80">
      <w:pPr>
        <w:pStyle w:val="Screen"/>
      </w:pPr>
      <w:r w:rsidRPr="0091005D">
        <w:t xml:space="preserve">   Drug Interaction with SIMVASTATIN 40MG TAB and WARFARIN 2MG TABS</w:t>
      </w:r>
    </w:p>
    <w:p w:rsidR="006D7501" w:rsidRPr="0091005D" w:rsidRDefault="006D7501" w:rsidP="006D3E80">
      <w:pPr>
        <w:pStyle w:val="Screen"/>
      </w:pPr>
      <w:r w:rsidRPr="0091005D">
        <w:t xml:space="preserve">     9.Crestor (rosuvastatin calcium) US prescribing information. </w:t>
      </w:r>
    </w:p>
    <w:p w:rsidR="006D7501" w:rsidRPr="0091005D" w:rsidRDefault="006D7501" w:rsidP="006D3E80">
      <w:pPr>
        <w:pStyle w:val="Screen"/>
      </w:pPr>
      <w:r w:rsidRPr="0091005D">
        <w:t xml:space="preserve">     AstraZeneca Pharmaceuticals LP February, 2012.</w:t>
      </w:r>
    </w:p>
    <w:p w:rsidR="006D7501" w:rsidRPr="0091005D" w:rsidRDefault="006D7501" w:rsidP="006D3E80">
      <w:pPr>
        <w:pStyle w:val="Screen"/>
      </w:pPr>
      <w:r w:rsidRPr="0091005D">
        <w:t xml:space="preserve">     </w:t>
      </w:r>
    </w:p>
    <w:p w:rsidR="006D7501" w:rsidRPr="0091005D" w:rsidRDefault="006D7501" w:rsidP="006D3E80">
      <w:pPr>
        <w:pStyle w:val="Screen"/>
      </w:pPr>
      <w:r w:rsidRPr="0091005D">
        <w:t xml:space="preserve">     Copyright 2012 First DataBank, Inc.</w:t>
      </w:r>
    </w:p>
    <w:p w:rsidR="006D7501" w:rsidRPr="0091005D" w:rsidRDefault="006D7501" w:rsidP="006D3E80">
      <w:pPr>
        <w:pStyle w:val="Screen"/>
      </w:pPr>
    </w:p>
    <w:p w:rsidR="006D7501" w:rsidRPr="0091005D" w:rsidRDefault="006D7501" w:rsidP="006D3E80">
      <w:pPr>
        <w:pStyle w:val="Screen"/>
      </w:pPr>
      <w:r w:rsidRPr="0091005D">
        <w:t>------------------------------------------------------------</w:t>
      </w:r>
    </w:p>
    <w:p w:rsidR="006D7501" w:rsidRPr="0091005D" w:rsidRDefault="006D7501" w:rsidP="006D3E80">
      <w:pPr>
        <w:pStyle w:val="Screen"/>
      </w:pPr>
    </w:p>
    <w:p w:rsidR="006D7501" w:rsidRPr="0091005D" w:rsidRDefault="006D7501" w:rsidP="006D3E80">
      <w:pPr>
        <w:pStyle w:val="Screen"/>
      </w:pPr>
      <w:r w:rsidRPr="0091005D">
        <w:t xml:space="preserve">Enter RETURN to continue or '^' to exit: </w:t>
      </w:r>
    </w:p>
    <w:p w:rsidR="006D7501" w:rsidRPr="0091005D" w:rsidRDefault="006D7501" w:rsidP="006D3E80">
      <w:pPr>
        <w:pStyle w:val="Screen"/>
      </w:pPr>
    </w:p>
    <w:p w:rsidR="006D7501" w:rsidRPr="0091005D" w:rsidRDefault="006D7501" w:rsidP="006D3E80">
      <w:pPr>
        <w:pStyle w:val="Screen"/>
      </w:pPr>
    </w:p>
    <w:p w:rsidR="006D7501" w:rsidRPr="0091005D" w:rsidRDefault="006D7501" w:rsidP="006D3E80">
      <w:pPr>
        <w:pStyle w:val="Screen"/>
      </w:pPr>
      <w:r w:rsidRPr="0091005D">
        <w:t>Display Professional Interaction monograph? N// O</w:t>
      </w:r>
    </w:p>
    <w:p w:rsidR="00563694" w:rsidRPr="0091005D" w:rsidRDefault="006B1096" w:rsidP="00520E46">
      <w:pPr>
        <w:pStyle w:val="ChapterHeading"/>
      </w:pPr>
      <w:r w:rsidRPr="0091005D">
        <w:br w:type="page"/>
      </w:r>
      <w:bookmarkStart w:id="270" w:name="_Toc32837091"/>
      <w:bookmarkStart w:id="271" w:name="_Toc38424741"/>
      <w:bookmarkStart w:id="272" w:name="_Toc50535434"/>
      <w:bookmarkStart w:id="273" w:name="_Toc428973186"/>
      <w:bookmarkStart w:id="274" w:name="_Toc4750914"/>
      <w:r w:rsidR="00645085" w:rsidRPr="0091005D">
        <w:lastRenderedPageBreak/>
        <w:t xml:space="preserve">Chapter </w:t>
      </w:r>
      <w:r w:rsidR="00C142AA">
        <w:rPr>
          <w:rFonts w:eastAsia="MS Mincho"/>
          <w:noProof/>
        </w:rPr>
        <w:fldChar w:fldCharType="begin"/>
      </w:r>
      <w:r w:rsidR="00C142AA">
        <w:rPr>
          <w:rFonts w:eastAsia="MS Mincho"/>
          <w:noProof/>
        </w:rPr>
        <w:instrText xml:space="preserve"> SEQ CHPNUM\* Arabic \* MERGEFORMAT </w:instrText>
      </w:r>
      <w:r w:rsidR="00C142AA">
        <w:rPr>
          <w:rFonts w:eastAsia="MS Mincho"/>
          <w:noProof/>
        </w:rPr>
        <w:fldChar w:fldCharType="separate"/>
      </w:r>
      <w:r w:rsidR="00C136B8" w:rsidRPr="00C136B8">
        <w:rPr>
          <w:rFonts w:eastAsia="MS Mincho"/>
          <w:noProof/>
        </w:rPr>
        <w:t>7</w:t>
      </w:r>
      <w:r w:rsidR="00C142AA">
        <w:rPr>
          <w:rFonts w:eastAsia="MS Mincho"/>
          <w:noProof/>
        </w:rPr>
        <w:fldChar w:fldCharType="end"/>
      </w:r>
      <w:r w:rsidR="00645085" w:rsidRPr="0091005D">
        <w:t>: Creating, Editing, and Printing a DUE Answer Sheet</w:t>
      </w:r>
      <w:bookmarkEnd w:id="251"/>
      <w:bookmarkEnd w:id="252"/>
      <w:bookmarkEnd w:id="253"/>
      <w:bookmarkEnd w:id="270"/>
      <w:bookmarkEnd w:id="271"/>
      <w:bookmarkEnd w:id="272"/>
      <w:bookmarkEnd w:id="273"/>
      <w:bookmarkEnd w:id="274"/>
    </w:p>
    <w:p w:rsidR="00520E46" w:rsidRPr="0091005D" w:rsidRDefault="00520E46" w:rsidP="006B1096"/>
    <w:p w:rsidR="00825A10" w:rsidRPr="0091005D" w:rsidRDefault="00645085" w:rsidP="00B62C66">
      <w:pPr>
        <w:pStyle w:val="BodyText"/>
      </w:pPr>
      <w:r w:rsidRPr="0091005D">
        <w:t xml:space="preserve">This chapter describes the options on the </w:t>
      </w:r>
      <w:r w:rsidRPr="0091005D">
        <w:rPr>
          <w:i/>
        </w:rPr>
        <w:t>DUE User</w:t>
      </w:r>
      <w:r w:rsidRPr="0091005D">
        <w:t xml:space="preserve"> menu.</w:t>
      </w:r>
    </w:p>
    <w:p w:rsidR="000D4344" w:rsidRPr="0091005D" w:rsidRDefault="00645085">
      <w:pPr>
        <w:pStyle w:val="Heading1"/>
      </w:pPr>
      <w:bookmarkStart w:id="275" w:name="_Toc520273544"/>
      <w:bookmarkStart w:id="276" w:name="_Toc520299354"/>
      <w:bookmarkStart w:id="277" w:name="_Toc520304821"/>
      <w:bookmarkStart w:id="278" w:name="_Toc32837092"/>
      <w:bookmarkStart w:id="279" w:name="_Toc38424742"/>
      <w:bookmarkStart w:id="280" w:name="_Toc50535435"/>
      <w:bookmarkStart w:id="281" w:name="_Toc428973187"/>
      <w:bookmarkStart w:id="282" w:name="_Toc4750915"/>
      <w:r w:rsidRPr="0091005D">
        <w:t>DUE User</w:t>
      </w:r>
      <w:bookmarkEnd w:id="275"/>
      <w:bookmarkEnd w:id="276"/>
      <w:bookmarkEnd w:id="277"/>
      <w:bookmarkEnd w:id="278"/>
      <w:bookmarkEnd w:id="279"/>
      <w:bookmarkEnd w:id="280"/>
      <w:bookmarkEnd w:id="281"/>
      <w:bookmarkEnd w:id="282"/>
      <w:r w:rsidR="00302CC8" w:rsidRPr="0091005D">
        <w:fldChar w:fldCharType="begin"/>
      </w:r>
      <w:r w:rsidRPr="0091005D">
        <w:instrText xml:space="preserve"> XE "DUE User" </w:instrText>
      </w:r>
      <w:r w:rsidR="00302CC8" w:rsidRPr="0091005D">
        <w:fldChar w:fldCharType="end"/>
      </w:r>
    </w:p>
    <w:p w:rsidR="00825A10" w:rsidRPr="0091005D" w:rsidRDefault="00645085" w:rsidP="006B1096">
      <w:pPr>
        <w:rPr>
          <w:b/>
        </w:rPr>
      </w:pPr>
      <w:r w:rsidRPr="0091005D">
        <w:rPr>
          <w:b/>
        </w:rPr>
        <w:t>[PSOD DUE USER]</w:t>
      </w:r>
    </w:p>
    <w:p w:rsidR="00520E46" w:rsidRPr="0091005D" w:rsidRDefault="00520E46" w:rsidP="006B1096"/>
    <w:p w:rsidR="00825A10" w:rsidRPr="0091005D" w:rsidRDefault="00645085" w:rsidP="00B62C66">
      <w:pPr>
        <w:pStyle w:val="BodyText"/>
      </w:pPr>
      <w:r w:rsidRPr="0091005D">
        <w:t>This menu provides the means to create an answer sheet entry in the DUE ANSWER SHEET file and edit an existing Answer Sheet. A blank form of a selected DUE questionnaire can also be printed in multiple copies to be distributed to providers to complete when ordering medications being evaluated.</w:t>
      </w:r>
    </w:p>
    <w:p w:rsidR="00825A10" w:rsidRPr="0091005D" w:rsidRDefault="00645085" w:rsidP="003D3961">
      <w:pPr>
        <w:pStyle w:val="BodyTextBullet1"/>
        <w:rPr>
          <w:i/>
        </w:rPr>
      </w:pPr>
      <w:r w:rsidRPr="0091005D">
        <w:rPr>
          <w:i/>
        </w:rPr>
        <w:t>Enter a New Answer sheet</w:t>
      </w:r>
    </w:p>
    <w:p w:rsidR="00825A10" w:rsidRPr="0091005D" w:rsidRDefault="00645085" w:rsidP="003D3961">
      <w:pPr>
        <w:pStyle w:val="BodyTextBullet1"/>
        <w:rPr>
          <w:i/>
        </w:rPr>
      </w:pPr>
      <w:r w:rsidRPr="0091005D">
        <w:rPr>
          <w:i/>
        </w:rPr>
        <w:t>Edit an Existing Answer Sheet</w:t>
      </w:r>
    </w:p>
    <w:p w:rsidR="00825A10" w:rsidRPr="0091005D" w:rsidRDefault="00645085" w:rsidP="003D3961">
      <w:pPr>
        <w:pStyle w:val="BodyTextBullet1"/>
        <w:rPr>
          <w:i/>
        </w:rPr>
      </w:pPr>
      <w:r w:rsidRPr="0091005D">
        <w:rPr>
          <w:i/>
        </w:rPr>
        <w:t>Batch Print Questionnaires</w:t>
      </w:r>
    </w:p>
    <w:p w:rsidR="00825A10" w:rsidRPr="0091005D" w:rsidRDefault="00645085" w:rsidP="007C57CC">
      <w:pPr>
        <w:pStyle w:val="Heading2"/>
      </w:pPr>
      <w:bookmarkStart w:id="283" w:name="_Toc520273545"/>
      <w:bookmarkStart w:id="284" w:name="_Toc520299355"/>
      <w:bookmarkStart w:id="285" w:name="_Toc520304822"/>
      <w:bookmarkStart w:id="286" w:name="_Toc32837093"/>
      <w:bookmarkStart w:id="287" w:name="_Toc38424743"/>
      <w:bookmarkStart w:id="288" w:name="_Toc50535436"/>
      <w:bookmarkStart w:id="289" w:name="_Toc428973188"/>
      <w:bookmarkStart w:id="290" w:name="_Toc4750916"/>
      <w:r w:rsidRPr="0091005D">
        <w:t>Enter a New Answer Sheet</w:t>
      </w:r>
      <w:bookmarkEnd w:id="283"/>
      <w:bookmarkEnd w:id="284"/>
      <w:bookmarkEnd w:id="285"/>
      <w:bookmarkEnd w:id="286"/>
      <w:bookmarkEnd w:id="287"/>
      <w:bookmarkEnd w:id="288"/>
      <w:bookmarkEnd w:id="289"/>
      <w:bookmarkEnd w:id="290"/>
      <w:r w:rsidR="00302CC8" w:rsidRPr="0091005D">
        <w:fldChar w:fldCharType="begin"/>
      </w:r>
      <w:r w:rsidRPr="0091005D">
        <w:instrText xml:space="preserve"> XE "Enter a New Answer Sheet" </w:instrText>
      </w:r>
      <w:r w:rsidR="00302CC8" w:rsidRPr="0091005D">
        <w:fldChar w:fldCharType="end"/>
      </w:r>
    </w:p>
    <w:p w:rsidR="00825A10" w:rsidRPr="0091005D" w:rsidRDefault="00645085" w:rsidP="006B1096">
      <w:pPr>
        <w:rPr>
          <w:b/>
        </w:rPr>
      </w:pPr>
      <w:r w:rsidRPr="0091005D">
        <w:rPr>
          <w:b/>
        </w:rPr>
        <w:t>[PSOD CREATE ANSWER SHEET]</w:t>
      </w:r>
    </w:p>
    <w:p w:rsidR="00520E46" w:rsidRPr="0091005D" w:rsidRDefault="00520E46" w:rsidP="006B1096"/>
    <w:p w:rsidR="00825A10" w:rsidRPr="0091005D" w:rsidRDefault="00645085" w:rsidP="00B62C66">
      <w:pPr>
        <w:pStyle w:val="BodyText"/>
      </w:pPr>
      <w:r w:rsidRPr="0091005D">
        <w:t>In this option, answers to a DUE Questionnaire can be entered. This creates an answer sheet entry in the DUE ANSWER SHEET file. These answer sheets can be kept online for statistical and/or compliance studies. Answer sheets are stored in the file using a sequence number. This number is automatically generated by the computer and should be written on the hard copy of the answer sheet immediately so that it can be used later in editing or deleting the entry.</w:t>
      </w:r>
    </w:p>
    <w:p w:rsidR="00825A10" w:rsidRPr="0091005D" w:rsidRDefault="00645085" w:rsidP="007C57CC">
      <w:pPr>
        <w:pStyle w:val="Heading2"/>
      </w:pPr>
      <w:bookmarkStart w:id="291" w:name="_Toc520273546"/>
      <w:bookmarkStart w:id="292" w:name="_Toc520299356"/>
      <w:bookmarkStart w:id="293" w:name="_Toc520304823"/>
      <w:bookmarkStart w:id="294" w:name="_Toc32837094"/>
      <w:bookmarkStart w:id="295" w:name="_Toc38424744"/>
      <w:bookmarkStart w:id="296" w:name="_Toc50535437"/>
      <w:bookmarkStart w:id="297" w:name="_Toc428973189"/>
      <w:bookmarkStart w:id="298" w:name="_Toc4750917"/>
      <w:r w:rsidRPr="0091005D">
        <w:t>Edit an Existing Answer Sheet</w:t>
      </w:r>
      <w:bookmarkEnd w:id="291"/>
      <w:bookmarkEnd w:id="292"/>
      <w:bookmarkEnd w:id="293"/>
      <w:bookmarkEnd w:id="294"/>
      <w:bookmarkEnd w:id="295"/>
      <w:bookmarkEnd w:id="296"/>
      <w:bookmarkEnd w:id="297"/>
      <w:bookmarkEnd w:id="298"/>
      <w:r w:rsidR="00302CC8" w:rsidRPr="0091005D">
        <w:fldChar w:fldCharType="begin"/>
      </w:r>
      <w:r w:rsidRPr="0091005D">
        <w:instrText xml:space="preserve"> XE "Edit an Existing Answer Sheet" </w:instrText>
      </w:r>
      <w:r w:rsidR="00302CC8" w:rsidRPr="0091005D">
        <w:fldChar w:fldCharType="end"/>
      </w:r>
    </w:p>
    <w:p w:rsidR="00825A10" w:rsidRPr="0091005D" w:rsidRDefault="00645085" w:rsidP="006B1096">
      <w:pPr>
        <w:rPr>
          <w:b/>
        </w:rPr>
      </w:pPr>
      <w:r w:rsidRPr="0091005D">
        <w:rPr>
          <w:b/>
        </w:rPr>
        <w:t>[PSOD EDIT ANSWER SHEET]</w:t>
      </w:r>
    </w:p>
    <w:p w:rsidR="00520E46" w:rsidRPr="0091005D" w:rsidRDefault="00520E46" w:rsidP="006B1096"/>
    <w:p w:rsidR="00825A10" w:rsidRPr="0091005D" w:rsidRDefault="00645085" w:rsidP="00B62C66">
      <w:pPr>
        <w:pStyle w:val="BodyText"/>
      </w:pPr>
      <w:r w:rsidRPr="0091005D">
        <w:t>Edit a DUE Answer Sheet entry using this option. Ordinarily, the sequence number is available when editing the Answer Sheet; however, the user can search the file if the provider, drug, or questionnaire is known by typing ^S at the “SEQUENCE NUMBER” prompt. The search displays all of the entries containing the combination of provider, drug, or questionnaire used in the search.</w:t>
      </w:r>
      <w:bookmarkStart w:id="299" w:name="_Toc520273547"/>
      <w:bookmarkStart w:id="300" w:name="_Toc520299357"/>
      <w:bookmarkStart w:id="301" w:name="_Toc520304824"/>
    </w:p>
    <w:p w:rsidR="00825A10" w:rsidRPr="0091005D" w:rsidRDefault="00825A10" w:rsidP="006B1096"/>
    <w:p w:rsidR="00825A10" w:rsidRPr="0091005D" w:rsidRDefault="00645085" w:rsidP="007C57CC">
      <w:pPr>
        <w:pStyle w:val="Heading2"/>
      </w:pPr>
      <w:bookmarkStart w:id="302" w:name="_Toc32837095"/>
      <w:bookmarkStart w:id="303" w:name="_Toc38424745"/>
      <w:bookmarkStart w:id="304" w:name="_Toc50535438"/>
      <w:bookmarkStart w:id="305" w:name="_Toc428973190"/>
      <w:bookmarkStart w:id="306" w:name="_Toc4750918"/>
      <w:r w:rsidRPr="0091005D">
        <w:t>Batch Print Questionnaires</w:t>
      </w:r>
      <w:bookmarkEnd w:id="299"/>
      <w:bookmarkEnd w:id="300"/>
      <w:bookmarkEnd w:id="301"/>
      <w:bookmarkEnd w:id="302"/>
      <w:bookmarkEnd w:id="303"/>
      <w:bookmarkEnd w:id="304"/>
      <w:bookmarkEnd w:id="305"/>
      <w:bookmarkEnd w:id="306"/>
      <w:r w:rsidR="00302CC8" w:rsidRPr="0091005D">
        <w:fldChar w:fldCharType="begin"/>
      </w:r>
      <w:r w:rsidRPr="0091005D">
        <w:instrText xml:space="preserve"> XE "Batch Print Questionnaires" </w:instrText>
      </w:r>
      <w:r w:rsidR="00302CC8" w:rsidRPr="0091005D">
        <w:fldChar w:fldCharType="end"/>
      </w:r>
    </w:p>
    <w:p w:rsidR="00825A10" w:rsidRPr="0091005D" w:rsidRDefault="00645085" w:rsidP="006B1096">
      <w:pPr>
        <w:rPr>
          <w:b/>
        </w:rPr>
      </w:pPr>
      <w:r w:rsidRPr="0091005D">
        <w:rPr>
          <w:b/>
        </w:rPr>
        <w:t>[PSOD BATCH PRINT QUESTIONNAIRE]</w:t>
      </w:r>
    </w:p>
    <w:p w:rsidR="00520E46" w:rsidRPr="0091005D" w:rsidRDefault="00520E46" w:rsidP="006B1096"/>
    <w:p w:rsidR="00825A10" w:rsidRPr="0091005D" w:rsidRDefault="00645085" w:rsidP="00B62C66">
      <w:pPr>
        <w:pStyle w:val="BodyText"/>
      </w:pPr>
      <w:r w:rsidRPr="0091005D">
        <w:lastRenderedPageBreak/>
        <w:t>To print a blank form of a selected questionnaire, enter the number of copies and a printer device. These questionnaire answer sheets can be distributed to providers to complete when ordering medications being evaluated.</w:t>
      </w:r>
    </w:p>
    <w:p w:rsidR="00BB6097" w:rsidRPr="0091005D" w:rsidRDefault="006B1096" w:rsidP="00BB6097">
      <w:pPr>
        <w:jc w:val="center"/>
        <w:rPr>
          <w:rFonts w:eastAsia="Times New Roman"/>
          <w:i/>
          <w:color w:val="auto"/>
          <w:szCs w:val="20"/>
        </w:rPr>
      </w:pPr>
      <w:r w:rsidRPr="0091005D">
        <w:br w:type="page"/>
      </w:r>
      <w:r w:rsidR="00BB6097" w:rsidRPr="0091005D">
        <w:rPr>
          <w:rFonts w:eastAsia="Times New Roman"/>
          <w:color w:val="auto"/>
          <w:szCs w:val="20"/>
        </w:rPr>
        <w:lastRenderedPageBreak/>
        <w:t>(</w:t>
      </w:r>
      <w:r w:rsidR="00BB6097" w:rsidRPr="0091005D">
        <w:rPr>
          <w:rFonts w:eastAsia="Times New Roman"/>
          <w:i/>
          <w:color w:val="auto"/>
          <w:szCs w:val="20"/>
        </w:rPr>
        <w:t>This page included for two-sided copying.)</w:t>
      </w:r>
    </w:p>
    <w:p w:rsidR="00563694" w:rsidRPr="0091005D" w:rsidRDefault="00BB6097" w:rsidP="00BB6097">
      <w:pPr>
        <w:pStyle w:val="ChapterHeading"/>
      </w:pPr>
      <w:r w:rsidRPr="0091005D">
        <w:rPr>
          <w:rFonts w:ascii="Times New Roman" w:eastAsia="Times New Roman" w:hAnsi="Times New Roman"/>
          <w:b w:val="0"/>
          <w:color w:val="auto"/>
          <w:sz w:val="24"/>
          <w:szCs w:val="20"/>
        </w:rPr>
        <w:br w:type="page"/>
      </w:r>
      <w:bookmarkStart w:id="307" w:name="_Toc174155433"/>
      <w:bookmarkStart w:id="308" w:name="_Toc428973191"/>
      <w:bookmarkStart w:id="309" w:name="_Toc520273548"/>
      <w:bookmarkStart w:id="310" w:name="_Toc520299358"/>
      <w:bookmarkStart w:id="311" w:name="_Toc520304825"/>
      <w:bookmarkStart w:id="312" w:name="_Toc32837096"/>
      <w:bookmarkStart w:id="313" w:name="_Toc38424746"/>
      <w:bookmarkStart w:id="314" w:name="_Toc50535439"/>
      <w:bookmarkStart w:id="315" w:name="_Toc4750919"/>
      <w:r w:rsidR="00645085" w:rsidRPr="0091005D">
        <w:lastRenderedPageBreak/>
        <w:t xml:space="preserve">Chapter </w:t>
      </w:r>
      <w:r w:rsidR="00C142AA">
        <w:rPr>
          <w:rFonts w:eastAsia="MS Mincho"/>
          <w:noProof/>
        </w:rPr>
        <w:fldChar w:fldCharType="begin"/>
      </w:r>
      <w:r w:rsidR="00C142AA">
        <w:rPr>
          <w:rFonts w:eastAsia="MS Mincho"/>
          <w:noProof/>
        </w:rPr>
        <w:instrText xml:space="preserve"> SEQ CHPNUM\* Arabic \* MERGEFORMAT </w:instrText>
      </w:r>
      <w:r w:rsidR="00C142AA">
        <w:rPr>
          <w:rFonts w:eastAsia="MS Mincho"/>
          <w:noProof/>
        </w:rPr>
        <w:fldChar w:fldCharType="separate"/>
      </w:r>
      <w:r w:rsidR="00C136B8" w:rsidRPr="00C136B8">
        <w:rPr>
          <w:rFonts w:eastAsia="MS Mincho"/>
          <w:noProof/>
        </w:rPr>
        <w:t>8</w:t>
      </w:r>
      <w:r w:rsidR="00C142AA">
        <w:rPr>
          <w:rFonts w:eastAsia="MS Mincho"/>
          <w:noProof/>
        </w:rPr>
        <w:fldChar w:fldCharType="end"/>
      </w:r>
      <w:r w:rsidR="00645085" w:rsidRPr="0091005D">
        <w:t>: Using the Medication Profile</w:t>
      </w:r>
      <w:bookmarkEnd w:id="307"/>
      <w:bookmarkEnd w:id="308"/>
      <w:bookmarkEnd w:id="315"/>
      <w:r w:rsidR="00302CC8" w:rsidRPr="0091005D">
        <w:fldChar w:fldCharType="begin"/>
      </w:r>
      <w:r w:rsidR="00645085" w:rsidRPr="0091005D">
        <w:instrText xml:space="preserve"> XE "Medication Profile" </w:instrText>
      </w:r>
      <w:r w:rsidR="00302CC8" w:rsidRPr="0091005D">
        <w:fldChar w:fldCharType="end"/>
      </w:r>
    </w:p>
    <w:p w:rsidR="00520E46" w:rsidRPr="0091005D" w:rsidRDefault="00520E46" w:rsidP="006B1096"/>
    <w:p w:rsidR="00825A10" w:rsidRPr="0091005D" w:rsidRDefault="00645085" w:rsidP="00B62C66">
      <w:pPr>
        <w:pStyle w:val="BodyText"/>
      </w:pPr>
      <w:r w:rsidRPr="0091005D">
        <w:t>This chapter describes the Medication Profile, its different formats, and how it can be used in patient care.</w:t>
      </w:r>
    </w:p>
    <w:p w:rsidR="000D4344" w:rsidRPr="0091005D" w:rsidRDefault="00645085">
      <w:pPr>
        <w:pStyle w:val="Heading1"/>
      </w:pPr>
      <w:bookmarkStart w:id="316" w:name="_Toc428973192"/>
      <w:bookmarkStart w:id="317" w:name="_Toc4750920"/>
      <w:r w:rsidRPr="0091005D">
        <w:t>Medication Profile</w:t>
      </w:r>
      <w:bookmarkEnd w:id="309"/>
      <w:bookmarkEnd w:id="310"/>
      <w:bookmarkEnd w:id="311"/>
      <w:bookmarkEnd w:id="312"/>
      <w:bookmarkEnd w:id="313"/>
      <w:bookmarkEnd w:id="314"/>
      <w:bookmarkEnd w:id="316"/>
      <w:bookmarkEnd w:id="317"/>
      <w:r w:rsidR="00302CC8" w:rsidRPr="0091005D">
        <w:fldChar w:fldCharType="begin"/>
      </w:r>
      <w:r w:rsidRPr="0091005D">
        <w:instrText xml:space="preserve"> XE "Medication Profile" </w:instrText>
      </w:r>
      <w:r w:rsidR="00302CC8" w:rsidRPr="0091005D">
        <w:fldChar w:fldCharType="end"/>
      </w:r>
    </w:p>
    <w:p w:rsidR="00825A10" w:rsidRPr="0091005D" w:rsidRDefault="00645085" w:rsidP="006B1096">
      <w:pPr>
        <w:rPr>
          <w:b/>
        </w:rPr>
      </w:pPr>
      <w:r w:rsidRPr="0091005D">
        <w:rPr>
          <w:b/>
        </w:rPr>
        <w:t>[PSO P]</w:t>
      </w:r>
    </w:p>
    <w:p w:rsidR="00520E46" w:rsidRPr="0091005D" w:rsidRDefault="00520E46" w:rsidP="006B1096"/>
    <w:p w:rsidR="00825A10" w:rsidRDefault="00645085" w:rsidP="00B62C66">
      <w:pPr>
        <w:pStyle w:val="BodyText"/>
      </w:pPr>
      <w:r w:rsidRPr="0091005D">
        <w:t xml:space="preserve">The Medication Profile displays a profile of all prescriptions on file for a particular patient. The prescription display includes all Non-VA Med orders also. </w:t>
      </w:r>
      <w:r w:rsidR="00AB263B" w:rsidRPr="0091005D">
        <w:t xml:space="preserve">Effective with the OneVA Pharmacy (patch PSO*7*454 – December 2016), the Medication Profile displays all active medications from other facilities. The medications are retrieved from the Health Data Repository/Clinical Data Service (HDR/CDS) Repository and are displayed below the ‘local’ or ‘Non-VA Med’ orders and are sorted/grouped by facility. The prescriptions originating from other VA Pharmacy locations display under a divider header line showing the site name, site number, and status. </w:t>
      </w:r>
      <w:r w:rsidRPr="0091005D">
        <w:t>The user may view this information directly on the screen or request it to be printed. The medication profile is available</w:t>
      </w:r>
      <w:r w:rsidR="00AB263B" w:rsidRPr="0091005D">
        <w:t xml:space="preserve"> in two formats: short or long.</w:t>
      </w:r>
    </w:p>
    <w:p w:rsidR="00C30FF0" w:rsidRDefault="00C30FF0" w:rsidP="00C30FF0">
      <w:pPr>
        <w:pStyle w:val="Body"/>
      </w:pPr>
      <w:bookmarkStart w:id="318" w:name="PSO_P"/>
      <w:bookmarkEnd w:id="318"/>
      <w:r w:rsidRPr="00BA13D3">
        <w:t xml:space="preserve">Patient demographics and Clinical Alerts display in the header area when using this option. Refer to </w:t>
      </w:r>
      <w:hyperlink w:anchor="PT_DEMO_CLIN_ALRT" w:history="1">
        <w:r w:rsidRPr="00BA13D3">
          <w:rPr>
            <w:rStyle w:val="Hyperlink"/>
            <w:szCs w:val="20"/>
          </w:rPr>
          <w:t>Patient Demographics and Clinical Alerts</w:t>
        </w:r>
      </w:hyperlink>
      <w:r w:rsidRPr="00BA13D3">
        <w:t xml:space="preserve"> for more information.</w:t>
      </w:r>
    </w:p>
    <w:p w:rsidR="00825A10" w:rsidRPr="0091005D" w:rsidRDefault="00645085" w:rsidP="007C57CC">
      <w:pPr>
        <w:pStyle w:val="Heading2"/>
      </w:pPr>
      <w:bookmarkStart w:id="319" w:name="_Toc174165887"/>
      <w:bookmarkStart w:id="320" w:name="_Toc428973193"/>
      <w:bookmarkStart w:id="321" w:name="_Toc4750921"/>
      <w:r w:rsidRPr="0091005D">
        <w:t>Medication Profile: Short Format</w:t>
      </w:r>
      <w:bookmarkEnd w:id="319"/>
      <w:bookmarkEnd w:id="320"/>
      <w:bookmarkEnd w:id="321"/>
    </w:p>
    <w:p w:rsidR="00825A10" w:rsidRPr="0091005D" w:rsidRDefault="00645085" w:rsidP="00B62C66">
      <w:pPr>
        <w:pStyle w:val="BodyText"/>
      </w:pPr>
      <w:r w:rsidRPr="0091005D">
        <w:t>The short format displays the following information:</w:t>
      </w:r>
    </w:p>
    <w:p w:rsidR="00825A10" w:rsidRPr="0091005D" w:rsidRDefault="00825A10" w:rsidP="002F5770"/>
    <w:tbl>
      <w:tblPr>
        <w:tblW w:w="0" w:type="auto"/>
        <w:tblLook w:val="01E0" w:firstRow="1" w:lastRow="1" w:firstColumn="1" w:lastColumn="1" w:noHBand="0" w:noVBand="0"/>
      </w:tblPr>
      <w:tblGrid>
        <w:gridCol w:w="4678"/>
        <w:gridCol w:w="4682"/>
      </w:tblGrid>
      <w:tr w:rsidR="00825A10" w:rsidRPr="0091005D">
        <w:tc>
          <w:tcPr>
            <w:tcW w:w="4788" w:type="dxa"/>
          </w:tcPr>
          <w:p w:rsidR="00825A10" w:rsidRPr="0091005D" w:rsidRDefault="00645085" w:rsidP="00B62C66">
            <w:pPr>
              <w:pStyle w:val="BodyText"/>
              <w:numPr>
                <w:ilvl w:val="0"/>
                <w:numId w:val="23"/>
              </w:numPr>
            </w:pPr>
            <w:r w:rsidRPr="0091005D">
              <w:t>patient name</w:t>
            </w:r>
          </w:p>
        </w:tc>
        <w:tc>
          <w:tcPr>
            <w:tcW w:w="4788" w:type="dxa"/>
          </w:tcPr>
          <w:p w:rsidR="00825A10" w:rsidRPr="0091005D" w:rsidRDefault="00645085" w:rsidP="00B62C66">
            <w:pPr>
              <w:pStyle w:val="BodyText"/>
              <w:numPr>
                <w:ilvl w:val="0"/>
                <w:numId w:val="23"/>
              </w:numPr>
            </w:pPr>
            <w:bookmarkStart w:id="322" w:name="OLE_LINK91"/>
            <w:bookmarkStart w:id="323" w:name="OLE_LINK92"/>
            <w:r w:rsidRPr="0091005D">
              <w:t>address</w:t>
            </w:r>
          </w:p>
        </w:tc>
      </w:tr>
      <w:tr w:rsidR="00825A10" w:rsidRPr="0091005D">
        <w:tc>
          <w:tcPr>
            <w:tcW w:w="4788" w:type="dxa"/>
          </w:tcPr>
          <w:p w:rsidR="00825A10" w:rsidRPr="0091005D" w:rsidRDefault="00645085" w:rsidP="00B62C66">
            <w:pPr>
              <w:pStyle w:val="BodyText"/>
              <w:numPr>
                <w:ilvl w:val="0"/>
                <w:numId w:val="23"/>
              </w:numPr>
            </w:pPr>
            <w:r w:rsidRPr="0091005D">
              <w:t>last four digits of the patient’s SSN</w:t>
            </w:r>
            <w:bookmarkEnd w:id="322"/>
            <w:bookmarkEnd w:id="323"/>
          </w:p>
        </w:tc>
        <w:tc>
          <w:tcPr>
            <w:tcW w:w="4788" w:type="dxa"/>
          </w:tcPr>
          <w:p w:rsidR="00825A10" w:rsidRPr="0091005D" w:rsidRDefault="00645085" w:rsidP="00B62C66">
            <w:pPr>
              <w:pStyle w:val="BodyText"/>
              <w:numPr>
                <w:ilvl w:val="0"/>
                <w:numId w:val="23"/>
              </w:numPr>
            </w:pPr>
            <w:r w:rsidRPr="0091005D">
              <w:t>DOB</w:t>
            </w:r>
          </w:p>
        </w:tc>
      </w:tr>
      <w:tr w:rsidR="00825A10" w:rsidRPr="0091005D">
        <w:tc>
          <w:tcPr>
            <w:tcW w:w="4788" w:type="dxa"/>
          </w:tcPr>
          <w:p w:rsidR="00825A10" w:rsidRPr="0091005D" w:rsidRDefault="00F06A5D" w:rsidP="00B62C66">
            <w:pPr>
              <w:pStyle w:val="BodyText"/>
              <w:numPr>
                <w:ilvl w:val="0"/>
                <w:numId w:val="23"/>
              </w:numPr>
            </w:pPr>
            <w:r w:rsidRPr="0091005D">
              <w:t>E</w:t>
            </w:r>
            <w:r w:rsidR="00645085" w:rsidRPr="0091005D">
              <w:t>ligibility</w:t>
            </w:r>
          </w:p>
        </w:tc>
        <w:tc>
          <w:tcPr>
            <w:tcW w:w="4788" w:type="dxa"/>
          </w:tcPr>
          <w:p w:rsidR="00825A10" w:rsidRPr="0091005D" w:rsidRDefault="00645085" w:rsidP="00B62C66">
            <w:pPr>
              <w:pStyle w:val="BodyText"/>
              <w:numPr>
                <w:ilvl w:val="0"/>
                <w:numId w:val="23"/>
              </w:numPr>
            </w:pPr>
            <w:r w:rsidRPr="0091005D">
              <w:t>narrative</w:t>
            </w:r>
          </w:p>
        </w:tc>
      </w:tr>
      <w:tr w:rsidR="00825A10" w:rsidRPr="0091005D">
        <w:tc>
          <w:tcPr>
            <w:tcW w:w="4788" w:type="dxa"/>
          </w:tcPr>
          <w:p w:rsidR="00825A10" w:rsidRPr="0091005D" w:rsidRDefault="00645085" w:rsidP="00B62C66">
            <w:pPr>
              <w:pStyle w:val="BodyText"/>
              <w:numPr>
                <w:ilvl w:val="0"/>
                <w:numId w:val="23"/>
              </w:numPr>
            </w:pPr>
            <w:r w:rsidRPr="0091005D">
              <w:t>reactions</w:t>
            </w:r>
          </w:p>
        </w:tc>
        <w:tc>
          <w:tcPr>
            <w:tcW w:w="4788" w:type="dxa"/>
          </w:tcPr>
          <w:p w:rsidR="00825A10" w:rsidRPr="0091005D" w:rsidRDefault="00645085" w:rsidP="00B62C66">
            <w:pPr>
              <w:pStyle w:val="BodyText"/>
              <w:numPr>
                <w:ilvl w:val="0"/>
                <w:numId w:val="23"/>
              </w:numPr>
            </w:pPr>
            <w:r w:rsidRPr="0091005D">
              <w:t>prescriptions</w:t>
            </w:r>
          </w:p>
        </w:tc>
      </w:tr>
      <w:tr w:rsidR="00825A10" w:rsidRPr="0091005D">
        <w:tc>
          <w:tcPr>
            <w:tcW w:w="4788" w:type="dxa"/>
          </w:tcPr>
          <w:p w:rsidR="00825A10" w:rsidRPr="0091005D" w:rsidRDefault="00645085" w:rsidP="00B62C66">
            <w:pPr>
              <w:pStyle w:val="BodyText"/>
              <w:numPr>
                <w:ilvl w:val="0"/>
                <w:numId w:val="23"/>
              </w:numPr>
            </w:pPr>
            <w:r w:rsidRPr="0091005D">
              <w:t>prescription number</w:t>
            </w:r>
          </w:p>
        </w:tc>
        <w:tc>
          <w:tcPr>
            <w:tcW w:w="4788" w:type="dxa"/>
          </w:tcPr>
          <w:p w:rsidR="00825A10" w:rsidRPr="0091005D" w:rsidRDefault="00645085" w:rsidP="00B62C66">
            <w:pPr>
              <w:pStyle w:val="BodyText"/>
              <w:numPr>
                <w:ilvl w:val="0"/>
                <w:numId w:val="23"/>
              </w:numPr>
            </w:pPr>
            <w:r w:rsidRPr="0091005D">
              <w:t>drug name</w:t>
            </w:r>
          </w:p>
        </w:tc>
      </w:tr>
      <w:tr w:rsidR="00825A10" w:rsidRPr="0091005D">
        <w:tc>
          <w:tcPr>
            <w:tcW w:w="4788" w:type="dxa"/>
          </w:tcPr>
          <w:p w:rsidR="00825A10" w:rsidRPr="0091005D" w:rsidRDefault="00645085" w:rsidP="00B62C66">
            <w:pPr>
              <w:pStyle w:val="BodyText"/>
              <w:numPr>
                <w:ilvl w:val="0"/>
                <w:numId w:val="23"/>
              </w:numPr>
            </w:pPr>
            <w:r w:rsidRPr="0091005D">
              <w:t>Sig</w:t>
            </w:r>
          </w:p>
        </w:tc>
        <w:tc>
          <w:tcPr>
            <w:tcW w:w="4788" w:type="dxa"/>
          </w:tcPr>
          <w:p w:rsidR="00825A10" w:rsidRPr="0091005D" w:rsidRDefault="00645085" w:rsidP="00B62C66">
            <w:pPr>
              <w:pStyle w:val="BodyText"/>
              <w:numPr>
                <w:ilvl w:val="0"/>
                <w:numId w:val="23"/>
              </w:numPr>
            </w:pPr>
            <w:r w:rsidRPr="0091005D">
              <w:t>status</w:t>
            </w:r>
          </w:p>
        </w:tc>
      </w:tr>
      <w:tr w:rsidR="00825A10" w:rsidRPr="0091005D">
        <w:tc>
          <w:tcPr>
            <w:tcW w:w="4788" w:type="dxa"/>
          </w:tcPr>
          <w:p w:rsidR="00825A10" w:rsidRPr="0091005D" w:rsidRDefault="00645085" w:rsidP="00B62C66">
            <w:pPr>
              <w:pStyle w:val="BodyText"/>
              <w:numPr>
                <w:ilvl w:val="0"/>
                <w:numId w:val="23"/>
              </w:numPr>
            </w:pPr>
            <w:r w:rsidRPr="0091005D">
              <w:t>quantity</w:t>
            </w:r>
          </w:p>
        </w:tc>
        <w:tc>
          <w:tcPr>
            <w:tcW w:w="4788" w:type="dxa"/>
          </w:tcPr>
          <w:p w:rsidR="00825A10" w:rsidRPr="0091005D" w:rsidRDefault="00645085" w:rsidP="00B62C66">
            <w:pPr>
              <w:pStyle w:val="BodyText"/>
              <w:numPr>
                <w:ilvl w:val="0"/>
                <w:numId w:val="23"/>
              </w:numPr>
            </w:pPr>
            <w:r w:rsidRPr="0091005D">
              <w:t>issue date</w:t>
            </w:r>
          </w:p>
        </w:tc>
      </w:tr>
      <w:tr w:rsidR="00825A10" w:rsidRPr="0091005D">
        <w:tc>
          <w:tcPr>
            <w:tcW w:w="4788" w:type="dxa"/>
          </w:tcPr>
          <w:p w:rsidR="00825A10" w:rsidRPr="0091005D" w:rsidRDefault="00645085" w:rsidP="00B62C66">
            <w:pPr>
              <w:pStyle w:val="BodyText"/>
              <w:numPr>
                <w:ilvl w:val="0"/>
                <w:numId w:val="23"/>
              </w:numPr>
            </w:pPr>
            <w:r w:rsidRPr="0091005D">
              <w:t>last fill date</w:t>
            </w:r>
          </w:p>
        </w:tc>
        <w:tc>
          <w:tcPr>
            <w:tcW w:w="4788" w:type="dxa"/>
          </w:tcPr>
          <w:p w:rsidR="00825A10" w:rsidRPr="0091005D" w:rsidRDefault="00F45494" w:rsidP="00B62C66">
            <w:pPr>
              <w:pStyle w:val="BodyText"/>
              <w:numPr>
                <w:ilvl w:val="0"/>
                <w:numId w:val="23"/>
              </w:numPr>
            </w:pPr>
            <w:r w:rsidRPr="0091005D">
              <w:t>refills remaining</w:t>
            </w:r>
            <w:r w:rsidR="00645085" w:rsidRPr="0091005D">
              <w:t xml:space="preserve"> </w:t>
            </w:r>
          </w:p>
        </w:tc>
      </w:tr>
    </w:tbl>
    <w:p w:rsidR="00825A10" w:rsidRPr="0091005D" w:rsidRDefault="00825A10" w:rsidP="006B1096"/>
    <w:p w:rsidR="00825A10" w:rsidRPr="0091005D" w:rsidRDefault="00645085" w:rsidP="00B62C66">
      <w:pPr>
        <w:pStyle w:val="BodyText"/>
      </w:pPr>
      <w:r w:rsidRPr="0091005D">
        <w:t xml:space="preserve">The short report format of the fields for Non-VA Med orders include the drug name or orderable item name, dosage, schedule and date documented. </w:t>
      </w:r>
    </w:p>
    <w:p w:rsidR="00825A10" w:rsidRPr="0091005D" w:rsidRDefault="00825A10" w:rsidP="00B62C66">
      <w:pPr>
        <w:pStyle w:val="BodyText"/>
      </w:pPr>
    </w:p>
    <w:p w:rsidR="00825A10" w:rsidRPr="0091005D" w:rsidRDefault="00645085" w:rsidP="00B62C66">
      <w:pPr>
        <w:pStyle w:val="BodyText"/>
      </w:pPr>
      <w:bookmarkStart w:id="324" w:name="OLE_LINK95"/>
      <w:bookmarkStart w:id="325" w:name="OLE_LINK96"/>
      <w:r w:rsidRPr="0091005D">
        <w:lastRenderedPageBreak/>
        <w:t>The short format displays the status</w:t>
      </w:r>
      <w:r w:rsidR="00FD0447" w:rsidRPr="0091005D">
        <w:t xml:space="preserve"> and or action</w:t>
      </w:r>
      <w:r w:rsidRPr="0091005D">
        <w:t xml:space="preserve"> in an abbreviated form. The following is an explanation of the codes:</w:t>
      </w:r>
    </w:p>
    <w:p w:rsidR="00825A10" w:rsidRPr="0091005D" w:rsidRDefault="00825A10" w:rsidP="006B1096"/>
    <w:p w:rsidR="00825A10" w:rsidRPr="0091005D" w:rsidRDefault="00645085" w:rsidP="00B62C66">
      <w:pPr>
        <w:pStyle w:val="BodyText"/>
      </w:pPr>
      <w:r w:rsidRPr="0091005D">
        <w:t>Code</w:t>
      </w:r>
      <w:r w:rsidRPr="0091005D">
        <w:tab/>
        <w:t>Status/Description</w:t>
      </w:r>
    </w:p>
    <w:p w:rsidR="00825A10" w:rsidRPr="0091005D" w:rsidRDefault="00645085" w:rsidP="00B62C66">
      <w:pPr>
        <w:pStyle w:val="BodyText"/>
      </w:pPr>
      <w:r w:rsidRPr="0091005D">
        <w:t>A</w:t>
      </w:r>
      <w:r w:rsidRPr="0091005D">
        <w:tab/>
        <w:t>Active</w:t>
      </w:r>
    </w:p>
    <w:p w:rsidR="00825A10" w:rsidRPr="0091005D" w:rsidRDefault="00645085" w:rsidP="00B62C66">
      <w:pPr>
        <w:pStyle w:val="BodyText"/>
        <w:rPr>
          <w:szCs w:val="24"/>
        </w:rPr>
      </w:pPr>
      <w:r w:rsidRPr="0091005D">
        <w:rPr>
          <w:szCs w:val="24"/>
        </w:rPr>
        <w:t xml:space="preserve">B </w:t>
      </w:r>
      <w:r w:rsidRPr="0091005D">
        <w:rPr>
          <w:szCs w:val="24"/>
        </w:rPr>
        <w:tab/>
      </w:r>
      <w:r w:rsidRPr="0091005D">
        <w:t>Bad Address Indicated</w:t>
      </w:r>
    </w:p>
    <w:p w:rsidR="00825A10" w:rsidRPr="0091005D" w:rsidRDefault="00645085" w:rsidP="00EE157A">
      <w:pPr>
        <w:tabs>
          <w:tab w:val="left" w:pos="1620"/>
        </w:tabs>
        <w:ind w:left="360"/>
        <w:rPr>
          <w:color w:val="auto"/>
        </w:rPr>
      </w:pPr>
      <w:r w:rsidRPr="0091005D">
        <w:rPr>
          <w:rStyle w:val="BodyTextChar"/>
        </w:rPr>
        <w:t>DF</w:t>
      </w:r>
      <w:r w:rsidRPr="0091005D">
        <w:rPr>
          <w:color w:val="auto"/>
        </w:rPr>
        <w:tab/>
      </w:r>
      <w:r w:rsidRPr="0091005D">
        <w:rPr>
          <w:rStyle w:val="BodyTextChar"/>
        </w:rPr>
        <w:t>Discontinued due to edit by a provider through CPRS</w:t>
      </w:r>
    </w:p>
    <w:p w:rsidR="00825A10" w:rsidRPr="0091005D" w:rsidRDefault="00645085" w:rsidP="00EE157A">
      <w:pPr>
        <w:tabs>
          <w:tab w:val="left" w:pos="1620"/>
        </w:tabs>
        <w:ind w:left="360"/>
        <w:rPr>
          <w:color w:val="auto"/>
        </w:rPr>
      </w:pPr>
      <w:r w:rsidRPr="0091005D">
        <w:rPr>
          <w:rStyle w:val="BodyTextChar"/>
        </w:rPr>
        <w:t>DE</w:t>
      </w:r>
      <w:r w:rsidRPr="0091005D">
        <w:rPr>
          <w:color w:val="auto"/>
        </w:rPr>
        <w:tab/>
      </w:r>
      <w:r w:rsidRPr="0091005D">
        <w:rPr>
          <w:rStyle w:val="BodyTextChar"/>
        </w:rPr>
        <w:t>Discontinued due to edit via backdoor Pharmacy</w:t>
      </w:r>
    </w:p>
    <w:p w:rsidR="00825A10" w:rsidRPr="0091005D" w:rsidRDefault="00645085" w:rsidP="00EE157A">
      <w:pPr>
        <w:tabs>
          <w:tab w:val="left" w:pos="1620"/>
        </w:tabs>
        <w:ind w:left="360"/>
        <w:rPr>
          <w:color w:val="auto"/>
        </w:rPr>
      </w:pPr>
      <w:r w:rsidRPr="0091005D">
        <w:rPr>
          <w:rStyle w:val="BodyTextChar"/>
        </w:rPr>
        <w:t>DP</w:t>
      </w:r>
      <w:r w:rsidRPr="0091005D">
        <w:rPr>
          <w:color w:val="auto"/>
        </w:rPr>
        <w:tab/>
      </w:r>
      <w:r w:rsidRPr="0091005D">
        <w:rPr>
          <w:rStyle w:val="BodyTextChar"/>
        </w:rPr>
        <w:t>Discontinued by provider through CPRS</w:t>
      </w:r>
    </w:p>
    <w:p w:rsidR="00825A10" w:rsidRPr="0091005D" w:rsidRDefault="00645085" w:rsidP="00EE157A">
      <w:pPr>
        <w:tabs>
          <w:tab w:val="left" w:pos="1620"/>
        </w:tabs>
        <w:ind w:left="360"/>
        <w:rPr>
          <w:color w:val="auto"/>
        </w:rPr>
      </w:pPr>
      <w:r w:rsidRPr="0091005D">
        <w:rPr>
          <w:rStyle w:val="BodyTextChar"/>
        </w:rPr>
        <w:t>DC</w:t>
      </w:r>
      <w:r w:rsidRPr="0091005D">
        <w:rPr>
          <w:color w:val="auto"/>
        </w:rPr>
        <w:tab/>
      </w:r>
      <w:r w:rsidRPr="0091005D">
        <w:rPr>
          <w:rStyle w:val="BodyTextChar"/>
        </w:rPr>
        <w:t>Discontinued via backdoor Pharmacy</w:t>
      </w:r>
    </w:p>
    <w:p w:rsidR="00825A10" w:rsidRPr="0091005D" w:rsidRDefault="00645085" w:rsidP="00EE157A">
      <w:pPr>
        <w:tabs>
          <w:tab w:val="left" w:pos="1620"/>
        </w:tabs>
        <w:ind w:left="360"/>
        <w:rPr>
          <w:color w:val="auto"/>
        </w:rPr>
      </w:pPr>
      <w:r w:rsidRPr="0091005D">
        <w:rPr>
          <w:rStyle w:val="BodyTextChar"/>
        </w:rPr>
        <w:t>DD</w:t>
      </w:r>
      <w:r w:rsidRPr="0091005D">
        <w:rPr>
          <w:color w:val="auto"/>
        </w:rPr>
        <w:tab/>
      </w:r>
      <w:r w:rsidRPr="0091005D">
        <w:rPr>
          <w:rStyle w:val="BodyTextChar"/>
        </w:rPr>
        <w:t>Discontinued due to death</w:t>
      </w:r>
    </w:p>
    <w:p w:rsidR="00825A10" w:rsidRPr="0091005D" w:rsidRDefault="00645085" w:rsidP="00EE157A">
      <w:pPr>
        <w:tabs>
          <w:tab w:val="left" w:pos="1620"/>
        </w:tabs>
        <w:ind w:left="360"/>
      </w:pPr>
      <w:r w:rsidRPr="0091005D">
        <w:rPr>
          <w:rStyle w:val="BodyTextChar"/>
        </w:rPr>
        <w:t>DA</w:t>
      </w:r>
      <w:r w:rsidRPr="0091005D">
        <w:rPr>
          <w:color w:val="auto"/>
        </w:rPr>
        <w:tab/>
      </w:r>
      <w:r w:rsidRPr="0091005D">
        <w:rPr>
          <w:rStyle w:val="BodyTextChar"/>
        </w:rPr>
        <w:t>Auto discontinued due to admission</w:t>
      </w:r>
      <w:r w:rsidRPr="0091005D">
        <w:t xml:space="preserve"> </w:t>
      </w:r>
    </w:p>
    <w:p w:rsidR="00825A10" w:rsidRPr="0091005D" w:rsidRDefault="00645085" w:rsidP="00B62C66">
      <w:pPr>
        <w:pStyle w:val="BodyText"/>
        <w:rPr>
          <w:szCs w:val="24"/>
        </w:rPr>
      </w:pPr>
      <w:r w:rsidRPr="0091005D">
        <w:t>E</w:t>
      </w:r>
      <w:r w:rsidRPr="0091005D">
        <w:rPr>
          <w:szCs w:val="24"/>
        </w:rPr>
        <w:t xml:space="preserve"> </w:t>
      </w:r>
      <w:r w:rsidRPr="0091005D">
        <w:rPr>
          <w:szCs w:val="24"/>
        </w:rPr>
        <w:tab/>
      </w:r>
      <w:r w:rsidRPr="0091005D">
        <w:t>Expired</w:t>
      </w:r>
    </w:p>
    <w:p w:rsidR="00825A10" w:rsidRPr="0091005D" w:rsidRDefault="00645085" w:rsidP="00EE157A">
      <w:pPr>
        <w:tabs>
          <w:tab w:val="left" w:pos="1620"/>
        </w:tabs>
        <w:ind w:left="360"/>
        <w:rPr>
          <w:rStyle w:val="BodyTextChar"/>
        </w:rPr>
      </w:pPr>
      <w:r w:rsidRPr="0091005D">
        <w:rPr>
          <w:rStyle w:val="BodyTextChar"/>
        </w:rPr>
        <w:t>HP</w:t>
      </w:r>
      <w:r w:rsidRPr="0091005D">
        <w:rPr>
          <w:color w:val="auto"/>
        </w:rPr>
        <w:tab/>
      </w:r>
      <w:r w:rsidRPr="0091005D">
        <w:rPr>
          <w:rStyle w:val="BodyTextChar"/>
        </w:rPr>
        <w:t>Placed on hold by provider through CPRS</w:t>
      </w:r>
    </w:p>
    <w:p w:rsidR="00825A10" w:rsidRPr="0091005D" w:rsidRDefault="00645085" w:rsidP="00EE157A">
      <w:pPr>
        <w:tabs>
          <w:tab w:val="left" w:pos="1620"/>
        </w:tabs>
        <w:ind w:left="360"/>
        <w:rPr>
          <w:color w:val="auto"/>
        </w:rPr>
      </w:pPr>
      <w:r w:rsidRPr="0091005D">
        <w:rPr>
          <w:rStyle w:val="BodyTextChar"/>
        </w:rPr>
        <w:t>H</w:t>
      </w:r>
      <w:r w:rsidRPr="0091005D">
        <w:rPr>
          <w:color w:val="auto"/>
        </w:rPr>
        <w:t xml:space="preserve"> </w:t>
      </w:r>
      <w:r w:rsidRPr="0091005D">
        <w:rPr>
          <w:color w:val="auto"/>
        </w:rPr>
        <w:tab/>
      </w:r>
      <w:r w:rsidRPr="0091005D">
        <w:rPr>
          <w:rStyle w:val="BodyTextChar"/>
        </w:rPr>
        <w:t>Placed on hold via backdoor Pharmacy</w:t>
      </w:r>
    </w:p>
    <w:p w:rsidR="00825A10" w:rsidRPr="0091005D" w:rsidRDefault="00645085" w:rsidP="00B62C66">
      <w:pPr>
        <w:pStyle w:val="BodyText"/>
        <w:rPr>
          <w:szCs w:val="24"/>
        </w:rPr>
      </w:pPr>
      <w:r w:rsidRPr="0091005D">
        <w:rPr>
          <w:szCs w:val="24"/>
        </w:rPr>
        <w:t xml:space="preserve">N </w:t>
      </w:r>
      <w:r w:rsidRPr="0091005D">
        <w:rPr>
          <w:szCs w:val="24"/>
        </w:rPr>
        <w:tab/>
      </w:r>
      <w:r w:rsidRPr="0091005D">
        <w:t>Non Verified</w:t>
      </w:r>
    </w:p>
    <w:p w:rsidR="00825A10" w:rsidRPr="0091005D" w:rsidRDefault="00645085" w:rsidP="00B62C66">
      <w:pPr>
        <w:pStyle w:val="BodyText"/>
        <w:rPr>
          <w:szCs w:val="24"/>
        </w:rPr>
      </w:pPr>
      <w:r w:rsidRPr="0091005D">
        <w:rPr>
          <w:szCs w:val="24"/>
        </w:rPr>
        <w:t xml:space="preserve">P </w:t>
      </w:r>
      <w:r w:rsidRPr="0091005D">
        <w:rPr>
          <w:szCs w:val="24"/>
        </w:rPr>
        <w:tab/>
      </w:r>
      <w:r w:rsidRPr="0091005D">
        <w:t>Pending due to drug interactions</w:t>
      </w:r>
    </w:p>
    <w:p w:rsidR="00825A10" w:rsidRPr="0091005D" w:rsidRDefault="00645085" w:rsidP="00B62C66">
      <w:pPr>
        <w:pStyle w:val="BodyText"/>
      </w:pPr>
      <w:r w:rsidRPr="0091005D">
        <w:t xml:space="preserve">S </w:t>
      </w:r>
      <w:r w:rsidRPr="0091005D">
        <w:tab/>
        <w:t>Suspended</w:t>
      </w:r>
      <w:bookmarkEnd w:id="324"/>
      <w:bookmarkEnd w:id="325"/>
      <w:r w:rsidRPr="0091005D">
        <w:t xml:space="preserve"> </w:t>
      </w:r>
    </w:p>
    <w:p w:rsidR="00825A10" w:rsidRPr="0091005D" w:rsidRDefault="00645085" w:rsidP="00B62C66">
      <w:pPr>
        <w:pStyle w:val="BodyText"/>
      </w:pPr>
      <w:r w:rsidRPr="0091005D">
        <w:t xml:space="preserve">$ </w:t>
      </w:r>
      <w:r w:rsidRPr="0091005D">
        <w:tab/>
        <w:t>Copay eligible</w:t>
      </w:r>
    </w:p>
    <w:p w:rsidR="00825A10" w:rsidRPr="0091005D" w:rsidRDefault="00322525" w:rsidP="00B62C66">
      <w:pPr>
        <w:pStyle w:val="BodyText"/>
      </w:pPr>
      <w:r w:rsidRPr="0091005D">
        <w:t>E</w:t>
      </w:r>
      <w:r w:rsidRPr="0091005D">
        <w:tab/>
        <w:t>T</w:t>
      </w:r>
      <w:r w:rsidR="00645085" w:rsidRPr="0091005D">
        <w:t>hird-party electronically billable</w:t>
      </w:r>
    </w:p>
    <w:p w:rsidR="00825A10" w:rsidRPr="0091005D" w:rsidRDefault="00645085" w:rsidP="00B62C66">
      <w:pPr>
        <w:pStyle w:val="BodyText"/>
      </w:pPr>
      <w:r w:rsidRPr="0091005D">
        <w:t>R</w:t>
      </w:r>
      <w:r w:rsidRPr="0091005D">
        <w:tab/>
        <w:t>Returned to stock prescription (next to last fill date)</w:t>
      </w:r>
    </w:p>
    <w:p w:rsidR="00825A10" w:rsidRPr="0091005D" w:rsidRDefault="00825A10" w:rsidP="009C2948"/>
    <w:p w:rsidR="00825A10" w:rsidRPr="0091005D" w:rsidRDefault="00645085" w:rsidP="00A17F7F">
      <w:pPr>
        <w:pStyle w:val="Example"/>
      </w:pPr>
      <w:bookmarkStart w:id="326" w:name="Page_27"/>
      <w:bookmarkEnd w:id="326"/>
      <w:r w:rsidRPr="0091005D">
        <w:t>Example: Medication Profile –</w:t>
      </w:r>
      <w:bookmarkStart w:id="327" w:name="p022"/>
      <w:bookmarkEnd w:id="327"/>
      <w:r w:rsidRPr="0091005D">
        <w:t xml:space="preserve"> Short Format</w:t>
      </w:r>
    </w:p>
    <w:p w:rsidR="00E5052F" w:rsidRPr="0091005D" w:rsidRDefault="00645085" w:rsidP="00107EEA">
      <w:pPr>
        <w:pStyle w:val="Screen"/>
      </w:pPr>
      <w:r w:rsidRPr="0091005D">
        <w:t xml:space="preserve">Medication Profile            Jun 12, 2006@22:33:13          Page:    1 of    1 </w:t>
      </w:r>
    </w:p>
    <w:p w:rsidR="00E5052F" w:rsidRPr="0091005D" w:rsidRDefault="00645085" w:rsidP="00107EEA">
      <w:pPr>
        <w:pStyle w:val="Screen"/>
      </w:pPr>
      <w:r w:rsidRPr="0091005D">
        <w:t>OPPATIENT16, ONE</w:t>
      </w:r>
    </w:p>
    <w:p w:rsidR="00E5052F" w:rsidRPr="0091005D" w:rsidRDefault="00645085" w:rsidP="00107EEA">
      <w:pPr>
        <w:pStyle w:val="Screen"/>
      </w:pPr>
      <w:r w:rsidRPr="0091005D">
        <w:t xml:space="preserve">  PID: 000-55-3421                                 Ht(cm): _______ (______)   </w:t>
      </w:r>
    </w:p>
    <w:p w:rsidR="00E5052F" w:rsidRPr="0091005D" w:rsidRDefault="00645085" w:rsidP="00107EEA">
      <w:pPr>
        <w:pStyle w:val="Screen"/>
      </w:pPr>
      <w:r w:rsidRPr="0091005D">
        <w:t xml:space="preserve">  DOB: DEC 2, 1923 (82)                            Wt(kg): 100.00 (06/24/2003)</w:t>
      </w:r>
    </w:p>
    <w:p w:rsidR="00D67993" w:rsidRPr="0091005D" w:rsidRDefault="00D67993" w:rsidP="00107EEA">
      <w:pPr>
        <w:pStyle w:val="Screen"/>
      </w:pPr>
      <w:r w:rsidRPr="0091005D">
        <w:t xml:space="preserve">  SEX: MALE</w:t>
      </w:r>
    </w:p>
    <w:p w:rsidR="00D67993" w:rsidRPr="0091005D" w:rsidRDefault="00D67993" w:rsidP="00107EEA">
      <w:pPr>
        <w:pStyle w:val="Screen"/>
        <w:rPr>
          <w:rFonts w:eastAsia="Calibri"/>
        </w:rPr>
      </w:pPr>
      <w:r w:rsidRPr="0091005D">
        <w:rPr>
          <w:rFonts w:eastAsia="Calibri"/>
        </w:rPr>
        <w:t xml:space="preserve"> CrCL: </w:t>
      </w:r>
      <w:r w:rsidR="00807A27" w:rsidRPr="0091005D">
        <w:rPr>
          <w:rFonts w:eastAsia="Calibri"/>
        </w:rPr>
        <w:t>&lt;Not Found&gt;</w:t>
      </w:r>
      <w:r w:rsidR="00356EB4">
        <w:rPr>
          <w:rFonts w:eastAsia="Calibri"/>
        </w:rPr>
        <w:t xml:space="preserve"> </w:t>
      </w:r>
      <w:r w:rsidR="00356EB4" w:rsidRPr="00E97BFB">
        <w:rPr>
          <w:rFonts w:cs="Courier New"/>
        </w:rPr>
        <w:t>(CREAT: Not Found)</w:t>
      </w:r>
      <w:r w:rsidR="00356EB4">
        <w:rPr>
          <w:rFonts w:cs="Courier New"/>
        </w:rPr>
        <w:t xml:space="preserve">            </w:t>
      </w:r>
      <w:r w:rsidR="00807A27" w:rsidRPr="0091005D">
        <w:rPr>
          <w:rFonts w:eastAsia="Calibri"/>
        </w:rPr>
        <w:t xml:space="preserve">  </w:t>
      </w:r>
      <w:r w:rsidRPr="0091005D">
        <w:rPr>
          <w:rFonts w:eastAsia="Calibri"/>
        </w:rPr>
        <w:t xml:space="preserve">BSA (m2): </w:t>
      </w:r>
      <w:r w:rsidRPr="0091005D">
        <w:t>_______</w:t>
      </w:r>
    </w:p>
    <w:p w:rsidR="00D67993" w:rsidRPr="0091005D" w:rsidRDefault="00D67993" w:rsidP="00107EEA">
      <w:pPr>
        <w:pStyle w:val="Screen"/>
      </w:pPr>
      <w:r w:rsidRPr="0091005D">
        <w:t xml:space="preserve">                             Non-VA Meds on File</w:t>
      </w:r>
    </w:p>
    <w:p w:rsidR="00E5052F" w:rsidRPr="0091005D" w:rsidRDefault="00645085" w:rsidP="00107EEA">
      <w:pPr>
        <w:pStyle w:val="Screen"/>
      </w:pPr>
      <w:r w:rsidRPr="0091005D">
        <w:t xml:space="preserve">                            Last entry on 1-20-05  </w:t>
      </w:r>
    </w:p>
    <w:p w:rsidR="00E5052F" w:rsidRPr="0091005D" w:rsidRDefault="00645085" w:rsidP="00107EEA">
      <w:pPr>
        <w:pStyle w:val="Screen"/>
      </w:pPr>
      <w:r w:rsidRPr="0091005D">
        <w:t xml:space="preserve">                                                             ISSUE  LAST REF DAY</w:t>
      </w:r>
    </w:p>
    <w:p w:rsidR="00E5052F" w:rsidRPr="0091005D" w:rsidRDefault="00645085" w:rsidP="00107EEA">
      <w:pPr>
        <w:pStyle w:val="Screen"/>
      </w:pPr>
      <w:r w:rsidRPr="0091005D">
        <w:t xml:space="preserve"> #  RX #         DRUG                                QTY ST   DATE  FILL REM SUP</w:t>
      </w:r>
    </w:p>
    <w:p w:rsidR="00E5052F" w:rsidRPr="0091005D" w:rsidRDefault="00E5052F" w:rsidP="00107EEA">
      <w:pPr>
        <w:pStyle w:val="Screen"/>
      </w:pPr>
    </w:p>
    <w:p w:rsidR="00E5052F" w:rsidRPr="0091005D" w:rsidRDefault="00645085" w:rsidP="00107EEA">
      <w:pPr>
        <w:pStyle w:val="Screen"/>
        <w:rPr>
          <w:color w:val="0000FF"/>
        </w:rPr>
      </w:pPr>
      <w:r w:rsidRPr="0091005D">
        <w:rPr>
          <w:color w:val="0000FF"/>
        </w:rPr>
        <w:t>----------------REFILL TOO SOON/DUR REJECTS (Third Party)----------------------</w:t>
      </w:r>
    </w:p>
    <w:p w:rsidR="00E5052F" w:rsidRPr="0091005D" w:rsidRDefault="00645085" w:rsidP="00107EEA">
      <w:pPr>
        <w:pStyle w:val="Screen"/>
      </w:pPr>
      <w:r w:rsidRPr="0091005D">
        <w:t xml:space="preserve"> 1 2390$e</w:t>
      </w:r>
      <w:r w:rsidRPr="0091005D">
        <w:tab/>
        <w:t xml:space="preserve">  DIGOXIN (LANOXIN) 0.05MG CAP          90 A&gt;  02-16 02-16  3  90 </w:t>
      </w:r>
    </w:p>
    <w:p w:rsidR="00E5052F" w:rsidRPr="0091005D" w:rsidRDefault="00645085" w:rsidP="00107EEA">
      <w:pPr>
        <w:pStyle w:val="Screen"/>
      </w:pPr>
      <w:r w:rsidRPr="0091005D">
        <w:t xml:space="preserve"> 2 2391e</w:t>
      </w:r>
      <w:r w:rsidRPr="0091005D">
        <w:tab/>
        <w:t xml:space="preserve">  OXYBUTYNIN CHLORIDE 15MG SA TAB      180 S&gt;  02-15 05-06  0  90</w:t>
      </w:r>
    </w:p>
    <w:p w:rsidR="00E5052F" w:rsidRPr="0091005D" w:rsidRDefault="00645085" w:rsidP="00107EEA">
      <w:pPr>
        <w:pStyle w:val="Screen"/>
        <w:rPr>
          <w:color w:val="0000FF"/>
        </w:rPr>
      </w:pPr>
      <w:r w:rsidRPr="0091005D">
        <w:rPr>
          <w:color w:val="0000FF"/>
        </w:rPr>
        <w:t>-------------------------------------ACTIVE-------------------------------------</w:t>
      </w:r>
    </w:p>
    <w:p w:rsidR="00E5052F" w:rsidRPr="0091005D" w:rsidRDefault="00645085" w:rsidP="00107EEA">
      <w:pPr>
        <w:pStyle w:val="Screen"/>
      </w:pPr>
      <w:r w:rsidRPr="0091005D">
        <w:t xml:space="preserve"> 3 2396</w:t>
      </w:r>
      <w:r w:rsidRPr="0091005D">
        <w:tab/>
      </w:r>
      <w:r w:rsidRPr="0091005D">
        <w:tab/>
        <w:t xml:space="preserve">  AMPICILLIN 250MG CAP                  40 A&gt;  06-12 06-12   0  10</w:t>
      </w:r>
    </w:p>
    <w:p w:rsidR="00E5052F" w:rsidRPr="0091005D" w:rsidRDefault="00645085" w:rsidP="00107EEA">
      <w:pPr>
        <w:pStyle w:val="Screen"/>
      </w:pPr>
      <w:r w:rsidRPr="0091005D">
        <w:t xml:space="preserve"> 4 2395</w:t>
      </w:r>
      <w:r w:rsidRPr="0091005D">
        <w:tab/>
      </w:r>
      <w:r w:rsidRPr="0091005D">
        <w:tab/>
        <w:t xml:space="preserve">  AZATHIOPRINE 50MG TAB                 90 E   06-10 05-03   3  90</w:t>
      </w:r>
    </w:p>
    <w:p w:rsidR="00E5052F" w:rsidRPr="0091005D" w:rsidRDefault="00645085" w:rsidP="00107EEA">
      <w:pPr>
        <w:pStyle w:val="Screen"/>
        <w:rPr>
          <w:color w:val="0000FF"/>
        </w:rPr>
      </w:pPr>
      <w:r w:rsidRPr="0091005D">
        <w:rPr>
          <w:color w:val="0000FF"/>
        </w:rPr>
        <w:t>----------------------------------DISCONTINUED----------------------------------</w:t>
      </w:r>
    </w:p>
    <w:p w:rsidR="00E5052F" w:rsidRPr="0091005D" w:rsidRDefault="00645085" w:rsidP="00107EEA">
      <w:pPr>
        <w:pStyle w:val="Screen"/>
      </w:pPr>
      <w:r w:rsidRPr="0091005D">
        <w:t xml:space="preserve"> 5 2398</w:t>
      </w:r>
      <w:r w:rsidRPr="0091005D">
        <w:tab/>
      </w:r>
      <w:r w:rsidRPr="0091005D">
        <w:tab/>
        <w:t xml:space="preserve">  FOLIC ACID 1MG TAB</w:t>
      </w:r>
      <w:r w:rsidRPr="0091005D">
        <w:tab/>
      </w:r>
      <w:r w:rsidRPr="0091005D">
        <w:tab/>
      </w:r>
      <w:r w:rsidRPr="0091005D">
        <w:tab/>
        <w:t xml:space="preserve">  90 </w:t>
      </w:r>
      <w:r w:rsidRPr="0091005D">
        <w:rPr>
          <w:b/>
          <w:color w:val="0000FF"/>
        </w:rPr>
        <w:t>DD</w:t>
      </w:r>
      <w:r w:rsidRPr="0091005D">
        <w:t>&gt; 05-03 05-03R  3  90</w:t>
      </w:r>
    </w:p>
    <w:p w:rsidR="00E5052F" w:rsidRPr="0091005D" w:rsidRDefault="00645085" w:rsidP="00107EEA">
      <w:pPr>
        <w:pStyle w:val="Screen"/>
      </w:pPr>
      <w:r w:rsidRPr="0091005D">
        <w:t xml:space="preserve"> 6 2400</w:t>
      </w:r>
      <w:r w:rsidRPr="0091005D">
        <w:tab/>
      </w:r>
      <w:r w:rsidRPr="0091005D">
        <w:tab/>
        <w:t xml:space="preserve">  HYDROCORTISONE 1%CR</w:t>
      </w:r>
      <w:r w:rsidRPr="0091005D">
        <w:tab/>
      </w:r>
      <w:r w:rsidRPr="0091005D">
        <w:tab/>
      </w:r>
      <w:r w:rsidRPr="0091005D">
        <w:tab/>
        <w:t xml:space="preserve">   1 </w:t>
      </w:r>
      <w:r w:rsidRPr="0091005D">
        <w:rPr>
          <w:b/>
          <w:color w:val="0000FF"/>
        </w:rPr>
        <w:t>DE</w:t>
      </w:r>
      <w:r w:rsidRPr="0091005D">
        <w:t>&gt; 05-03 05-03R 11  30</w:t>
      </w:r>
      <w:r w:rsidRPr="0091005D">
        <w:rPr>
          <w:color w:val="FF0000"/>
        </w:rPr>
        <w:t xml:space="preserve"> </w:t>
      </w:r>
    </w:p>
    <w:p w:rsidR="00E5052F" w:rsidRPr="0091005D" w:rsidRDefault="00645085" w:rsidP="00107EEA">
      <w:pPr>
        <w:pStyle w:val="Screen"/>
      </w:pPr>
      <w:r w:rsidRPr="0091005D">
        <w:rPr>
          <w:b/>
        </w:rPr>
        <w:t xml:space="preserve"> </w:t>
      </w:r>
      <w:r w:rsidRPr="0091005D">
        <w:t>7 2394</w:t>
      </w:r>
      <w:r w:rsidRPr="0091005D">
        <w:tab/>
      </w:r>
      <w:r w:rsidRPr="0091005D">
        <w:tab/>
        <w:t xml:space="preserve">  IBUPROFEN 400MG TAB 500'S</w:t>
      </w:r>
      <w:r w:rsidRPr="0091005D">
        <w:tab/>
      </w:r>
      <w:r w:rsidRPr="0091005D">
        <w:tab/>
        <w:t xml:space="preserve"> 270 </w:t>
      </w:r>
      <w:r w:rsidRPr="0091005D">
        <w:rPr>
          <w:b/>
          <w:color w:val="0000FF"/>
        </w:rPr>
        <w:t>DC</w:t>
      </w:r>
      <w:r w:rsidRPr="0091005D">
        <w:t xml:space="preserve">  05-03 05-03   3  90</w:t>
      </w:r>
    </w:p>
    <w:p w:rsidR="00E5052F" w:rsidRPr="0091005D" w:rsidRDefault="00645085" w:rsidP="00107EEA">
      <w:pPr>
        <w:pStyle w:val="Screen"/>
      </w:pPr>
      <w:r w:rsidRPr="0091005D">
        <w:t xml:space="preserve"> 8 2399</w:t>
      </w:r>
      <w:r w:rsidRPr="0091005D">
        <w:tab/>
      </w:r>
      <w:r w:rsidRPr="0091005D">
        <w:tab/>
        <w:t xml:space="preserve">  MVI CAP/TAB</w:t>
      </w:r>
      <w:r w:rsidRPr="0091005D">
        <w:tab/>
      </w:r>
      <w:r w:rsidRPr="0091005D">
        <w:tab/>
      </w:r>
      <w:r w:rsidRPr="0091005D">
        <w:tab/>
      </w:r>
      <w:r w:rsidRPr="0091005D">
        <w:tab/>
        <w:t xml:space="preserve">  90 </w:t>
      </w:r>
      <w:r w:rsidRPr="0091005D">
        <w:rPr>
          <w:b/>
          <w:color w:val="0000FF"/>
        </w:rPr>
        <w:t>DP</w:t>
      </w:r>
      <w:r w:rsidRPr="0091005D">
        <w:t>&gt; 05-03 05-03R  3  90</w:t>
      </w:r>
    </w:p>
    <w:p w:rsidR="00E5052F" w:rsidRPr="0091005D" w:rsidRDefault="00645085" w:rsidP="00107EEA">
      <w:pPr>
        <w:pStyle w:val="Screen"/>
      </w:pPr>
      <w:r w:rsidRPr="0091005D">
        <w:t xml:space="preserve"> 9 2402</w:t>
      </w:r>
      <w:r w:rsidRPr="0091005D">
        <w:tab/>
      </w:r>
      <w:r w:rsidRPr="0091005D">
        <w:tab/>
        <w:t xml:space="preserve">  TEMPAZEPAM 15MG CAP</w:t>
      </w:r>
      <w:r w:rsidRPr="0091005D">
        <w:tab/>
      </w:r>
      <w:r w:rsidRPr="0091005D">
        <w:tab/>
      </w:r>
      <w:r w:rsidRPr="0091005D">
        <w:tab/>
        <w:t xml:space="preserve">  30 </w:t>
      </w:r>
      <w:r w:rsidRPr="0091005D">
        <w:rPr>
          <w:b/>
          <w:color w:val="0000FF"/>
        </w:rPr>
        <w:t>DF</w:t>
      </w:r>
      <w:r w:rsidRPr="0091005D">
        <w:t xml:space="preserve">  06-01 06-01   5  30</w:t>
      </w:r>
    </w:p>
    <w:p w:rsidR="00E5052F" w:rsidRPr="0091005D" w:rsidRDefault="00645085" w:rsidP="00107EEA">
      <w:pPr>
        <w:pStyle w:val="Screen"/>
      </w:pPr>
      <w:r w:rsidRPr="0091005D">
        <w:t>10 2392</w:t>
      </w:r>
      <w:r w:rsidRPr="0091005D">
        <w:tab/>
      </w:r>
      <w:r w:rsidRPr="0091005D">
        <w:tab/>
        <w:t xml:space="preserve">  THIAMINE HCL 100MG TAB</w:t>
      </w:r>
      <w:r w:rsidRPr="0091005D">
        <w:tab/>
      </w:r>
      <w:r w:rsidRPr="0091005D">
        <w:tab/>
        <w:t xml:space="preserve">  90 </w:t>
      </w:r>
      <w:r w:rsidRPr="0091005D">
        <w:rPr>
          <w:b/>
          <w:color w:val="0000FF"/>
        </w:rPr>
        <w:t>DA</w:t>
      </w:r>
      <w:r w:rsidRPr="0091005D">
        <w:t>&gt; 05-03 05-03R  3  90</w:t>
      </w:r>
    </w:p>
    <w:p w:rsidR="00E5052F" w:rsidRPr="0091005D" w:rsidRDefault="00645085" w:rsidP="00107EEA">
      <w:pPr>
        <w:pStyle w:val="Screen"/>
        <w:rPr>
          <w:color w:val="0000FF"/>
        </w:rPr>
      </w:pPr>
      <w:r w:rsidRPr="0091005D">
        <w:rPr>
          <w:color w:val="0000FF"/>
        </w:rPr>
        <w:t>--------------------------------------HOLD--------------------------------------</w:t>
      </w:r>
    </w:p>
    <w:p w:rsidR="00E5052F" w:rsidRPr="0091005D" w:rsidRDefault="00645085" w:rsidP="00107EEA">
      <w:pPr>
        <w:pStyle w:val="Screen"/>
      </w:pPr>
      <w:r w:rsidRPr="0091005D">
        <w:t>11 2393</w:t>
      </w:r>
      <w:r w:rsidRPr="0091005D">
        <w:tab/>
      </w:r>
      <w:r w:rsidRPr="0091005D">
        <w:tab/>
        <w:t xml:space="preserve">  WARFARIN 5MG TAB</w:t>
      </w:r>
      <w:r w:rsidRPr="0091005D">
        <w:tab/>
      </w:r>
      <w:r w:rsidRPr="0091005D">
        <w:tab/>
      </w:r>
      <w:r w:rsidRPr="0091005D">
        <w:tab/>
        <w:t xml:space="preserve">  90 </w:t>
      </w:r>
      <w:r w:rsidRPr="0091005D">
        <w:rPr>
          <w:b/>
          <w:color w:val="0000FF"/>
        </w:rPr>
        <w:t xml:space="preserve">H </w:t>
      </w:r>
      <w:r w:rsidRPr="0091005D">
        <w:t xml:space="preserve">  05-03   -     3  90</w:t>
      </w:r>
    </w:p>
    <w:p w:rsidR="00E5052F" w:rsidRPr="0091005D" w:rsidRDefault="00645085" w:rsidP="00107EEA">
      <w:pPr>
        <w:pStyle w:val="Screen"/>
      </w:pPr>
      <w:r w:rsidRPr="0091005D">
        <w:lastRenderedPageBreak/>
        <w:t>12 2401</w:t>
      </w:r>
      <w:r w:rsidRPr="0091005D">
        <w:tab/>
      </w:r>
      <w:r w:rsidRPr="0091005D">
        <w:tab/>
        <w:t xml:space="preserve">  FUROSEMIDE 40MG TAB</w:t>
      </w:r>
      <w:r w:rsidRPr="0091005D">
        <w:tab/>
      </w:r>
      <w:r w:rsidRPr="0091005D">
        <w:tab/>
      </w:r>
      <w:r w:rsidRPr="0091005D">
        <w:tab/>
        <w:t xml:space="preserve">  90 </w:t>
      </w:r>
      <w:r w:rsidRPr="0091005D">
        <w:rPr>
          <w:b/>
          <w:color w:val="0000FF"/>
        </w:rPr>
        <w:t>HP</w:t>
      </w:r>
      <w:r w:rsidRPr="0091005D">
        <w:t xml:space="preserve">  05-03   -     2  90</w:t>
      </w:r>
    </w:p>
    <w:p w:rsidR="00E5052F" w:rsidRPr="0091005D" w:rsidRDefault="00645085" w:rsidP="00107EEA">
      <w:pPr>
        <w:pStyle w:val="Screen"/>
        <w:rPr>
          <w:color w:val="0000FF"/>
        </w:rPr>
      </w:pPr>
      <w:r w:rsidRPr="0091005D">
        <w:rPr>
          <w:color w:val="0000FF"/>
        </w:rPr>
        <w:t xml:space="preserve"> ----------------------------------NON-VERIFIED---------------------------------</w:t>
      </w:r>
    </w:p>
    <w:p w:rsidR="00E5052F" w:rsidRPr="0091005D" w:rsidRDefault="00645085" w:rsidP="00107EEA">
      <w:pPr>
        <w:pStyle w:val="Screen"/>
      </w:pPr>
      <w:r w:rsidRPr="0091005D">
        <w:t>13 2397</w:t>
      </w:r>
      <w:r w:rsidRPr="0091005D">
        <w:tab/>
      </w:r>
      <w:r w:rsidRPr="0091005D">
        <w:tab/>
        <w:t xml:space="preserve">  BACLOFEN 10MG TABS</w:t>
      </w:r>
      <w:r w:rsidRPr="0091005D">
        <w:tab/>
      </w:r>
      <w:r w:rsidRPr="0091005D">
        <w:tab/>
      </w:r>
      <w:r w:rsidRPr="0091005D">
        <w:tab/>
        <w:t xml:space="preserve">  30 N   03-14 03-14   5  30</w:t>
      </w:r>
    </w:p>
    <w:p w:rsidR="00E5052F" w:rsidRPr="0091005D" w:rsidRDefault="00645085" w:rsidP="00107EEA">
      <w:pPr>
        <w:pStyle w:val="Screen"/>
        <w:rPr>
          <w:color w:val="0000FF"/>
        </w:rPr>
      </w:pPr>
      <w:r w:rsidRPr="0091005D">
        <w:rPr>
          <w:color w:val="0000FF"/>
        </w:rPr>
        <w:t xml:space="preserve"> ------------------------------------PENDING------------------------------------ </w:t>
      </w:r>
    </w:p>
    <w:p w:rsidR="00E5052F" w:rsidRPr="0091005D" w:rsidRDefault="00645085" w:rsidP="00107EEA">
      <w:pPr>
        <w:pStyle w:val="Screen"/>
      </w:pPr>
      <w:r w:rsidRPr="0091005D">
        <w:t xml:space="preserve">14 CAPTOPRIL 25MG TAB                     QTY: 180         ISDT: 06-12  REF:  3 </w:t>
      </w:r>
    </w:p>
    <w:p w:rsidR="00E5052F" w:rsidRPr="0091005D" w:rsidRDefault="00645085" w:rsidP="00107EEA">
      <w:pPr>
        <w:pStyle w:val="Screen"/>
      </w:pPr>
      <w:r w:rsidRPr="0091005D">
        <w:t xml:space="preserve">15 MULTIVITAMIN CAP/TAB                   QTY: 30          ISDT: 06-12&gt; REF:  3 </w:t>
      </w:r>
    </w:p>
    <w:p w:rsidR="00E5052F" w:rsidRPr="0091005D" w:rsidRDefault="00645085" w:rsidP="00107EEA">
      <w:pPr>
        <w:pStyle w:val="Screen"/>
        <w:rPr>
          <w:color w:val="0000FF"/>
        </w:rPr>
      </w:pPr>
      <w:r w:rsidRPr="0091005D">
        <w:rPr>
          <w:color w:val="0000FF"/>
        </w:rPr>
        <w:t>------------------------NON-VA MEDS (Not dispensed by VA) ----------------------</w:t>
      </w:r>
    </w:p>
    <w:p w:rsidR="00E5052F" w:rsidRPr="0091005D" w:rsidRDefault="00645085" w:rsidP="00107EEA">
      <w:pPr>
        <w:pStyle w:val="Screen"/>
      </w:pPr>
      <w:r w:rsidRPr="0091005D">
        <w:t>GINKO EXT 1 TAB ONCE A DAY BY MOUTH                 Date Documented: 01/13/01</w:t>
      </w:r>
    </w:p>
    <w:p w:rsidR="00E5052F" w:rsidRPr="0091005D" w:rsidRDefault="00645085" w:rsidP="00107EEA">
      <w:pPr>
        <w:pStyle w:val="Screen"/>
      </w:pPr>
      <w:r w:rsidRPr="0091005D">
        <w:t xml:space="preserve">              </w:t>
      </w:r>
    </w:p>
    <w:p w:rsidR="00E5052F" w:rsidRPr="0091005D" w:rsidRDefault="00645085" w:rsidP="00107EEA">
      <w:pPr>
        <w:pStyle w:val="Screen"/>
      </w:pPr>
      <w:r w:rsidRPr="0091005D">
        <w:t xml:space="preserve">            Enter ?? for more actions </w:t>
      </w:r>
    </w:p>
    <w:p w:rsidR="00E5052F" w:rsidRPr="0091005D" w:rsidRDefault="00E5052F" w:rsidP="00107EEA">
      <w:pPr>
        <w:pStyle w:val="Screen"/>
      </w:pPr>
    </w:p>
    <w:p w:rsidR="00E5052F" w:rsidRPr="0091005D" w:rsidRDefault="00645085" w:rsidP="00107EEA">
      <w:pPr>
        <w:pStyle w:val="Screen"/>
      </w:pPr>
      <w:r w:rsidRPr="0091005D">
        <w:t>PU  Patient Record Update               NO  New Order</w:t>
      </w:r>
    </w:p>
    <w:p w:rsidR="00E5052F" w:rsidRPr="0091005D" w:rsidRDefault="00645085" w:rsidP="00107EEA">
      <w:pPr>
        <w:pStyle w:val="Screen"/>
      </w:pPr>
      <w:r w:rsidRPr="0091005D">
        <w:t>PI  Patient Information                 SO  Select Order</w:t>
      </w:r>
    </w:p>
    <w:p w:rsidR="00E5052F" w:rsidRPr="0091005D" w:rsidRDefault="00E5052F" w:rsidP="00107EEA">
      <w:pPr>
        <w:pStyle w:val="Screen"/>
      </w:pPr>
    </w:p>
    <w:p w:rsidR="002D3342" w:rsidRPr="0091005D" w:rsidRDefault="002D3342" w:rsidP="00107EEA">
      <w:pPr>
        <w:pStyle w:val="Screen"/>
      </w:pPr>
      <w:r w:rsidRPr="0091005D">
        <w:t>Select Action: Quit//</w:t>
      </w:r>
    </w:p>
    <w:p w:rsidR="002D3342" w:rsidRPr="0091005D" w:rsidRDefault="002D3342" w:rsidP="00107EEA">
      <w:pPr>
        <w:pStyle w:val="Screen"/>
      </w:pPr>
      <w:r w:rsidRPr="0091005D">
        <w:rPr>
          <w:shd w:val="clear" w:color="auto" w:fill="C0C0C0"/>
        </w:rPr>
        <w:t>Order #4</w:t>
      </w:r>
      <w:r w:rsidRPr="0091005D">
        <w:t xml:space="preserve"> is highlighted (reverse video) to indicate that it has recently expired.</w:t>
      </w:r>
    </w:p>
    <w:p w:rsidR="002D3342" w:rsidRPr="0091005D" w:rsidRDefault="002D3342" w:rsidP="00107EEA">
      <w:pPr>
        <w:pStyle w:val="Screen"/>
      </w:pPr>
      <w:r w:rsidRPr="0091005D">
        <w:rPr>
          <w:shd w:val="clear" w:color="auto" w:fill="C0C0C0"/>
        </w:rPr>
        <w:t>Orders #5, 7, 10</w:t>
      </w:r>
      <w:r w:rsidRPr="0091005D">
        <w:t xml:space="preserve"> are highlighted (reverse video) to indicate that they were recently discontinued.</w:t>
      </w:r>
    </w:p>
    <w:p w:rsidR="002D3342" w:rsidRPr="0091005D" w:rsidRDefault="002D3342" w:rsidP="00107EEA">
      <w:pPr>
        <w:pStyle w:val="Screen"/>
        <w:rPr>
          <w:b/>
        </w:rPr>
      </w:pPr>
      <w:r w:rsidRPr="0091005D">
        <w:rPr>
          <w:b/>
        </w:rPr>
        <w:t>Hold Type</w:t>
      </w:r>
      <w:r w:rsidRPr="0091005D">
        <w:t xml:space="preserve"> display codes are shown in </w:t>
      </w:r>
      <w:r w:rsidRPr="0091005D">
        <w:rPr>
          <w:rFonts w:eastAsia="Calibri"/>
          <w:b/>
          <w:iCs/>
          <w:color w:val="0000FF"/>
        </w:rPr>
        <w:t>blue</w:t>
      </w:r>
      <w:r w:rsidRPr="0091005D">
        <w:rPr>
          <w:b/>
        </w:rPr>
        <w:t>.</w:t>
      </w:r>
    </w:p>
    <w:p w:rsidR="00785105" w:rsidRPr="0091005D" w:rsidRDefault="002D3342" w:rsidP="000F7EE0">
      <w:pPr>
        <w:pStyle w:val="Screen"/>
      </w:pPr>
      <w:r w:rsidRPr="0091005D">
        <w:rPr>
          <w:b/>
        </w:rPr>
        <w:t>Discontinue Type</w:t>
      </w:r>
      <w:r w:rsidRPr="0091005D">
        <w:t xml:space="preserve"> display codes are shown in </w:t>
      </w:r>
      <w:r w:rsidRPr="0091005D">
        <w:rPr>
          <w:rFonts w:eastAsia="Calibri"/>
          <w:b/>
          <w:iCs/>
          <w:color w:val="0000FF"/>
        </w:rPr>
        <w:t>blue</w:t>
      </w:r>
      <w:r w:rsidRPr="0091005D">
        <w:rPr>
          <w:b/>
        </w:rPr>
        <w:t>.</w:t>
      </w:r>
      <w:bookmarkStart w:id="328" w:name="_Inpatient_Medications_–"/>
      <w:bookmarkStart w:id="329" w:name="_Toc174165888"/>
      <w:bookmarkEnd w:id="328"/>
    </w:p>
    <w:p w:rsidR="00AB263B" w:rsidRPr="0091005D" w:rsidRDefault="00AB263B" w:rsidP="00AB263B">
      <w:pPr>
        <w:pStyle w:val="Heading3"/>
        <w:rPr>
          <w:lang w:val="en-US"/>
        </w:rPr>
      </w:pPr>
      <w:bookmarkStart w:id="330" w:name="_Toc468958465"/>
      <w:bookmarkStart w:id="331" w:name="_Toc428973194"/>
      <w:bookmarkStart w:id="332" w:name="_Toc4750922"/>
      <w:r w:rsidRPr="0091005D">
        <w:t>OneVA Pharmacy</w:t>
      </w:r>
      <w:r w:rsidRPr="0091005D">
        <w:rPr>
          <w:lang w:val="en-US"/>
        </w:rPr>
        <w:t xml:space="preserve"> and the Medication Profile</w:t>
      </w:r>
      <w:bookmarkEnd w:id="330"/>
      <w:bookmarkEnd w:id="332"/>
      <w:r w:rsidRPr="0091005D">
        <w:rPr>
          <w:lang w:val="en-US"/>
        </w:rPr>
        <w:fldChar w:fldCharType="begin"/>
      </w:r>
      <w:r w:rsidRPr="0091005D">
        <w:instrText xml:space="preserve"> XE "OneVA Pharmacy</w:instrText>
      </w:r>
      <w:r w:rsidRPr="0091005D">
        <w:rPr>
          <w:lang w:val="en-US"/>
        </w:rPr>
        <w:instrText xml:space="preserve"> and the Medication Profile</w:instrText>
      </w:r>
      <w:r w:rsidRPr="0091005D">
        <w:instrText xml:space="preserve">" </w:instrText>
      </w:r>
      <w:r w:rsidRPr="0091005D">
        <w:rPr>
          <w:lang w:val="en-US"/>
        </w:rPr>
        <w:fldChar w:fldCharType="end"/>
      </w:r>
    </w:p>
    <w:p w:rsidR="00AB263B" w:rsidRPr="0091005D" w:rsidRDefault="00AB263B" w:rsidP="00B62C66">
      <w:pPr>
        <w:pStyle w:val="BodyText"/>
      </w:pPr>
      <w:r w:rsidRPr="0091005D">
        <w:t>Effective with the OneVA Pharmacy patch PSO*7*454 – December 2016, the Medication Profile displays all active medications from other facilities. The medications are retrieved from the Health Data Repository/Clinical Data Service (HDR/CDS) Repository and are displayed below the ‘local’ or ‘Non-VA Med’ orders and are sorted/grouped by facility. The prescriptions originating from other VA Pharmacy locations display under a divider header line showing the site name, site number, and status.</w:t>
      </w:r>
    </w:p>
    <w:p w:rsidR="00AB263B" w:rsidRPr="0091005D" w:rsidRDefault="00952EFA" w:rsidP="00B62C66">
      <w:pPr>
        <w:pStyle w:val="BodyText"/>
      </w:pPr>
      <w:r>
        <w:rPr>
          <w:noProof/>
          <w:lang w:val="en-US" w:eastAsia="en-US"/>
        </w:rPr>
        <w:drawing>
          <wp:inline distT="0" distB="0" distL="0" distR="0">
            <wp:extent cx="467995" cy="382905"/>
            <wp:effectExtent l="0" t="0" r="0" b="0"/>
            <wp:docPr id="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67995" cy="382905"/>
                    </a:xfrm>
                    <a:prstGeom prst="rect">
                      <a:avLst/>
                    </a:prstGeom>
                    <a:noFill/>
                    <a:ln>
                      <a:noFill/>
                    </a:ln>
                  </pic:spPr>
                </pic:pic>
              </a:graphicData>
            </a:graphic>
          </wp:inline>
        </w:drawing>
      </w:r>
      <w:r w:rsidR="00AB263B" w:rsidRPr="0091005D">
        <w:rPr>
          <w:b/>
        </w:rPr>
        <w:t>Note:</w:t>
      </w:r>
      <w:r w:rsidR="00AB263B" w:rsidRPr="0091005D">
        <w:t xml:space="preserve">  For additional information regarding OneVA Pharmacy processing go to the VA Software Document Library (VDL), select the Clinical section then choose the “Pharm: Outpatient Pharmacy” page. Locate the “User Manual – OneVA Pharmacy” document.</w:t>
      </w:r>
    </w:p>
    <w:p w:rsidR="00AB263B" w:rsidRDefault="00AB263B" w:rsidP="00B62C66">
      <w:pPr>
        <w:pStyle w:val="BodyText"/>
        <w:rPr>
          <w:lang w:val="en-US"/>
        </w:rPr>
      </w:pPr>
      <w:r w:rsidRPr="0091005D">
        <w:t>The example shown below displays three pages of a test patient’s Medication Profile, displaying the ‘local’ prescription orders followed by prescription orders that originated at other facilities.</w:t>
      </w:r>
    </w:p>
    <w:p w:rsidR="00356EB4" w:rsidRPr="001049A5" w:rsidRDefault="00356EB4" w:rsidP="00B62C66">
      <w:pPr>
        <w:pStyle w:val="BodyText"/>
      </w:pPr>
    </w:p>
    <w:p w:rsidR="00AB263B" w:rsidRPr="0091005D" w:rsidRDefault="00AB263B" w:rsidP="00AB263B">
      <w:pPr>
        <w:pStyle w:val="JOComputerScreen"/>
        <w:rPr>
          <w:u w:val="single"/>
        </w:rPr>
      </w:pPr>
      <w:r w:rsidRPr="0091005D">
        <w:rPr>
          <w:b/>
          <w:bCs/>
          <w:u w:val="single"/>
        </w:rPr>
        <w:t>Medication Profile</w:t>
      </w:r>
      <w:r w:rsidRPr="0091005D">
        <w:rPr>
          <w:u w:val="single"/>
        </w:rPr>
        <w:t xml:space="preserve">            Jul 28, 2016@05:20:23          Page:    1 of    3 </w:t>
      </w:r>
    </w:p>
    <w:p w:rsidR="00AB263B" w:rsidRPr="0091005D" w:rsidRDefault="00AB263B" w:rsidP="00AB263B">
      <w:pPr>
        <w:pStyle w:val="JOComputerScreen"/>
      </w:pPr>
      <w:r w:rsidRPr="0091005D">
        <w:t xml:space="preserve">PSOPATIENT,SIX                                 &lt;NO ALLERGY ASSESSMENT&gt; </w:t>
      </w:r>
    </w:p>
    <w:p w:rsidR="00AB263B" w:rsidRPr="0091005D" w:rsidRDefault="00AB263B" w:rsidP="00AB263B">
      <w:pPr>
        <w:pStyle w:val="JOComputerScreen"/>
      </w:pPr>
      <w:r w:rsidRPr="0091005D">
        <w:t xml:space="preserve">  PID: 666-01-2136                                 Ht(cm): _______ (______)   </w:t>
      </w:r>
    </w:p>
    <w:p w:rsidR="00AB263B" w:rsidRPr="0091005D" w:rsidRDefault="00AB263B" w:rsidP="00AB263B">
      <w:pPr>
        <w:pStyle w:val="JOComputerScreen"/>
      </w:pPr>
      <w:r w:rsidRPr="0091005D">
        <w:t xml:space="preserve">  DOB: FEB 13,1961 (55)                            Wt(kg): _______ (______)   </w:t>
      </w:r>
    </w:p>
    <w:p w:rsidR="00AB263B" w:rsidRPr="0091005D" w:rsidRDefault="00AB263B" w:rsidP="00AB263B">
      <w:pPr>
        <w:pStyle w:val="JOComputerScreen"/>
      </w:pPr>
      <w:r w:rsidRPr="0091005D">
        <w:t xml:space="preserve">  SEX: FEMALE                            </w:t>
      </w:r>
    </w:p>
    <w:p w:rsidR="00AB263B" w:rsidRPr="0091005D" w:rsidRDefault="00AB263B" w:rsidP="00AB263B">
      <w:pPr>
        <w:pStyle w:val="JOComputerScreen"/>
      </w:pPr>
      <w:r w:rsidRPr="0091005D">
        <w:t xml:space="preserve"> CrCL: &lt;Not Found&gt;                               BSA (m2): _______ </w:t>
      </w:r>
    </w:p>
    <w:p w:rsidR="00AB263B" w:rsidRPr="0091005D" w:rsidRDefault="00AB263B" w:rsidP="00AB263B">
      <w:pPr>
        <w:pStyle w:val="JOComputerScreen"/>
      </w:pPr>
      <w:r w:rsidRPr="0091005D">
        <w:t xml:space="preserve">                                                             ISSUE  LAST REF DAY</w:t>
      </w:r>
    </w:p>
    <w:p w:rsidR="00AB263B" w:rsidRPr="0091005D" w:rsidRDefault="00AB263B" w:rsidP="00AB263B">
      <w:pPr>
        <w:pStyle w:val="JOComputerScreen"/>
      </w:pPr>
      <w:r w:rsidRPr="0091005D">
        <w:t xml:space="preserve"> #  RX #         DRUG                                 QTY ST  DATE  FILL REM SUP</w:t>
      </w:r>
    </w:p>
    <w:p w:rsidR="00AB263B" w:rsidRPr="0091005D" w:rsidRDefault="00AB263B" w:rsidP="00AB263B">
      <w:pPr>
        <w:pStyle w:val="JOComputerScreen"/>
        <w:rPr>
          <w:u w:val="single"/>
        </w:rPr>
      </w:pPr>
      <w:r w:rsidRPr="0091005D">
        <w:rPr>
          <w:u w:val="single"/>
        </w:rPr>
        <w:t xml:space="preserve">                                                                                </w:t>
      </w:r>
    </w:p>
    <w:p w:rsidR="00AB263B" w:rsidRPr="0091005D" w:rsidRDefault="00AB263B" w:rsidP="00AB263B">
      <w:pPr>
        <w:pStyle w:val="JOComputerScreen"/>
      </w:pPr>
      <w:r w:rsidRPr="0091005D">
        <w:t>-------------------------------------ACTIVE-------------------------------------</w:t>
      </w:r>
    </w:p>
    <w:p w:rsidR="00AB263B" w:rsidRPr="0091005D" w:rsidRDefault="00AB263B" w:rsidP="00AB263B">
      <w:pPr>
        <w:pStyle w:val="JOComputerScreen"/>
      </w:pPr>
      <w:r w:rsidRPr="0091005D">
        <w:t xml:space="preserve"> 1 10000126      FLUTICAS 100/SALMETEROL 50 INHL DISK 60  E&gt; 06-01 02-02  11  45</w:t>
      </w:r>
    </w:p>
    <w:p w:rsidR="00AB263B" w:rsidRPr="0091005D" w:rsidRDefault="00AB263B" w:rsidP="00AB263B">
      <w:pPr>
        <w:pStyle w:val="JOComputerScreen"/>
      </w:pPr>
      <w:r w:rsidRPr="0091005D">
        <w:t xml:space="preserve">                                                   Qty: 2                       </w:t>
      </w:r>
    </w:p>
    <w:p w:rsidR="00AB263B" w:rsidRPr="0091005D" w:rsidRDefault="00AB263B" w:rsidP="00AB263B">
      <w:pPr>
        <w:pStyle w:val="JOComputerScreen"/>
      </w:pPr>
      <w:r w:rsidRPr="0091005D">
        <w:t xml:space="preserve"> 2 10000128      NIACIN 250MG TAB                     270 S&gt; 06-08 08-27   2  90</w:t>
      </w:r>
    </w:p>
    <w:p w:rsidR="00AB263B" w:rsidRPr="0091005D" w:rsidRDefault="00AB263B" w:rsidP="00AB263B">
      <w:pPr>
        <w:pStyle w:val="JOComputerScreen"/>
      </w:pPr>
      <w:r w:rsidRPr="0091005D">
        <w:t xml:space="preserve"> 3 10000122      RAMIPRIL 5MG CAP                      30 A&gt; 05-31 05-31   8  30</w:t>
      </w:r>
    </w:p>
    <w:p w:rsidR="00AB263B" w:rsidRPr="0091005D" w:rsidRDefault="00AB263B" w:rsidP="00AB263B">
      <w:pPr>
        <w:pStyle w:val="JOComputerScreen"/>
      </w:pPr>
      <w:r w:rsidRPr="0091005D">
        <w:t>----------------------------------DISCONTINUED----------------------------------</w:t>
      </w:r>
    </w:p>
    <w:p w:rsidR="00AB263B" w:rsidRPr="0091005D" w:rsidRDefault="00AB263B" w:rsidP="00AB263B">
      <w:pPr>
        <w:pStyle w:val="JOComputerScreen"/>
      </w:pPr>
      <w:r w:rsidRPr="0091005D">
        <w:t xml:space="preserve"> 4 10000125      HYDROCHLOROTHIAZIDE 25MG TAB          60 DC&gt;02-01 02-02   5  60</w:t>
      </w:r>
    </w:p>
    <w:p w:rsidR="00AB263B" w:rsidRPr="0091005D" w:rsidRDefault="00AB263B" w:rsidP="00AB263B">
      <w:pPr>
        <w:pStyle w:val="JOComputerScreen"/>
      </w:pPr>
      <w:r w:rsidRPr="0091005D">
        <w:t>--------------------------------------HOLD--------------------------------------</w:t>
      </w:r>
    </w:p>
    <w:p w:rsidR="00AB263B" w:rsidRPr="0091005D" w:rsidRDefault="00AB263B" w:rsidP="00AB263B">
      <w:pPr>
        <w:pStyle w:val="JOComputerScreen"/>
      </w:pPr>
      <w:r w:rsidRPr="0091005D">
        <w:t xml:space="preserve"> 5 10000127      LISINOPRIL 2.5MG TAB                  90 H&gt; 03-10   -     3  90</w:t>
      </w:r>
    </w:p>
    <w:p w:rsidR="00AB263B" w:rsidRPr="0091005D" w:rsidRDefault="00AB263B" w:rsidP="00AB263B">
      <w:pPr>
        <w:pStyle w:val="JOComputerScreen"/>
      </w:pPr>
      <w:r w:rsidRPr="0091005D">
        <w:t>------------------------------DAYTON (552) ACTIVE-------------------------------</w:t>
      </w:r>
    </w:p>
    <w:p w:rsidR="00AB263B" w:rsidRPr="0091005D" w:rsidRDefault="00AB263B" w:rsidP="00AB263B">
      <w:pPr>
        <w:pStyle w:val="JOComputerScreen"/>
      </w:pPr>
      <w:r w:rsidRPr="0091005D">
        <w:t xml:space="preserve">+         Enter ?? for more actions                                             </w:t>
      </w:r>
    </w:p>
    <w:p w:rsidR="00AB263B" w:rsidRPr="0091005D" w:rsidRDefault="00AB263B" w:rsidP="00AB263B">
      <w:pPr>
        <w:pStyle w:val="JOComputerScreen"/>
      </w:pPr>
      <w:r w:rsidRPr="0091005D">
        <w:t>PU  Patient Record Update               NO  New Order</w:t>
      </w:r>
    </w:p>
    <w:p w:rsidR="00AB263B" w:rsidRPr="0091005D" w:rsidRDefault="00AB263B" w:rsidP="00AB263B">
      <w:pPr>
        <w:pStyle w:val="JOComputerScreen"/>
      </w:pPr>
      <w:r w:rsidRPr="0091005D">
        <w:t>PI  Patient Information                 SO  Select Order</w:t>
      </w:r>
    </w:p>
    <w:p w:rsidR="00AB263B" w:rsidRPr="0091005D" w:rsidRDefault="00AB263B" w:rsidP="00AB263B">
      <w:pPr>
        <w:pStyle w:val="JOComputerScreen"/>
        <w:rPr>
          <w:u w:val="single"/>
        </w:rPr>
      </w:pPr>
      <w:r w:rsidRPr="0091005D">
        <w:lastRenderedPageBreak/>
        <w:t>Select Action: Next Screen//</w:t>
      </w:r>
    </w:p>
    <w:p w:rsidR="00AB263B" w:rsidRPr="0091005D" w:rsidRDefault="00AB263B" w:rsidP="00AB263B">
      <w:pPr>
        <w:pStyle w:val="JOComputerScreen"/>
        <w:rPr>
          <w:u w:val="single"/>
        </w:rPr>
      </w:pPr>
    </w:p>
    <w:p w:rsidR="00AB263B" w:rsidRPr="0091005D" w:rsidRDefault="00AB263B" w:rsidP="00AB263B">
      <w:pPr>
        <w:pStyle w:val="JOComputerScreen"/>
        <w:rPr>
          <w:u w:val="single"/>
        </w:rPr>
      </w:pPr>
      <w:r w:rsidRPr="0091005D">
        <w:rPr>
          <w:b/>
          <w:bCs/>
          <w:u w:val="single"/>
        </w:rPr>
        <w:t>Medication Profile</w:t>
      </w:r>
      <w:r w:rsidRPr="0091005D">
        <w:rPr>
          <w:b/>
          <w:u w:val="single"/>
        </w:rPr>
        <w:t xml:space="preserve">  </w:t>
      </w:r>
      <w:r w:rsidRPr="0091005D">
        <w:rPr>
          <w:u w:val="single"/>
        </w:rPr>
        <w:t xml:space="preserve">          Jul 28, 2016@05:20:46          Page:    2 of    3 </w:t>
      </w:r>
    </w:p>
    <w:p w:rsidR="00AB263B" w:rsidRPr="0091005D" w:rsidRDefault="00AB263B" w:rsidP="00AB263B">
      <w:pPr>
        <w:pStyle w:val="JOComputerScreen"/>
      </w:pPr>
      <w:r w:rsidRPr="0091005D">
        <w:t xml:space="preserve">PSOPATIENT,SIX                                 &lt;NO ALLERGY ASSESSMENT&gt; </w:t>
      </w:r>
    </w:p>
    <w:p w:rsidR="00AB263B" w:rsidRPr="0091005D" w:rsidRDefault="00AB263B" w:rsidP="00AB263B">
      <w:pPr>
        <w:pStyle w:val="JOComputerScreen"/>
      </w:pPr>
      <w:r w:rsidRPr="0091005D">
        <w:t xml:space="preserve">  PID: 666-01-2136                                 Ht(cm): _______ (______)   </w:t>
      </w:r>
    </w:p>
    <w:p w:rsidR="00AB263B" w:rsidRPr="0091005D" w:rsidRDefault="00AB263B" w:rsidP="00AB263B">
      <w:pPr>
        <w:pStyle w:val="JOComputerScreen"/>
      </w:pPr>
      <w:r w:rsidRPr="0091005D">
        <w:t xml:space="preserve">  DOB: FEB 13,1961 (55)                            Wt(kg): _______ (______)   </w:t>
      </w:r>
    </w:p>
    <w:p w:rsidR="00AB263B" w:rsidRPr="0091005D" w:rsidRDefault="00AB263B" w:rsidP="00AB263B">
      <w:pPr>
        <w:pStyle w:val="JOComputerScreen"/>
      </w:pPr>
      <w:r w:rsidRPr="0091005D">
        <w:t xml:space="preserve">  SEX: FEMALE                            </w:t>
      </w:r>
    </w:p>
    <w:p w:rsidR="00AB263B" w:rsidRPr="0091005D" w:rsidRDefault="00AB263B" w:rsidP="00AB263B">
      <w:pPr>
        <w:pStyle w:val="JOComputerScreen"/>
      </w:pPr>
      <w:r w:rsidRPr="0091005D">
        <w:t xml:space="preserve"> CrCL: &lt;Not Found&gt;</w:t>
      </w:r>
      <w:r w:rsidR="00DD5517">
        <w:t xml:space="preserve">                               </w:t>
      </w:r>
      <w:r w:rsidRPr="0091005D">
        <w:t xml:space="preserve">BSA (m2): _______ </w:t>
      </w:r>
    </w:p>
    <w:p w:rsidR="00AB263B" w:rsidRPr="0091005D" w:rsidRDefault="00AB263B" w:rsidP="00AB263B">
      <w:pPr>
        <w:pStyle w:val="JOComputerScreen"/>
      </w:pPr>
      <w:r w:rsidRPr="0091005D">
        <w:t xml:space="preserve">                                                             ISSUE  LAST REF DAY</w:t>
      </w:r>
    </w:p>
    <w:p w:rsidR="00AB263B" w:rsidRPr="0091005D" w:rsidRDefault="00AB263B" w:rsidP="00AB263B">
      <w:pPr>
        <w:pStyle w:val="JOComputerScreen"/>
      </w:pPr>
      <w:r w:rsidRPr="0091005D">
        <w:t xml:space="preserve"> #  RX #         DRUG                                 QTY ST  DATE  FILL REM SUP</w:t>
      </w:r>
    </w:p>
    <w:p w:rsidR="00AB263B" w:rsidRPr="0091005D" w:rsidRDefault="00AB263B" w:rsidP="00AB263B">
      <w:pPr>
        <w:pStyle w:val="JOComputerScreen"/>
        <w:rPr>
          <w:u w:val="single"/>
        </w:rPr>
      </w:pPr>
      <w:r w:rsidRPr="0091005D">
        <w:rPr>
          <w:u w:val="single"/>
        </w:rPr>
        <w:t xml:space="preserve">+                                                                               </w:t>
      </w:r>
    </w:p>
    <w:p w:rsidR="00AB263B" w:rsidRPr="0091005D" w:rsidRDefault="00AB263B" w:rsidP="00AB263B">
      <w:pPr>
        <w:pStyle w:val="JOComputerScreen"/>
      </w:pPr>
      <w:r w:rsidRPr="0091005D">
        <w:t xml:space="preserve"> 6 2718399       IBUPROFEN 800MG TAB                   30 A  06-09 07-19   0  10</w:t>
      </w:r>
    </w:p>
    <w:p w:rsidR="00AB263B" w:rsidRPr="0091005D" w:rsidRDefault="00AB263B" w:rsidP="00AB263B">
      <w:pPr>
        <w:pStyle w:val="JOComputerScreen"/>
      </w:pPr>
      <w:r w:rsidRPr="0091005D">
        <w:t xml:space="preserve"> 7 2718383       OMEPRAZOLE 10MG SA CAP                30 A  02-02 06-10  11  30</w:t>
      </w:r>
    </w:p>
    <w:p w:rsidR="00AB263B" w:rsidRPr="0091005D" w:rsidRDefault="00AB263B" w:rsidP="00AB263B">
      <w:pPr>
        <w:pStyle w:val="JOComputerScreen"/>
      </w:pPr>
      <w:r w:rsidRPr="0091005D">
        <w:t xml:space="preserve"> 8 2718397       VERAPAMIL HCL 120MG TAB               60 A  06-15 06-15   5  60</w:t>
      </w:r>
    </w:p>
    <w:p w:rsidR="00AB263B" w:rsidRPr="0091005D" w:rsidRDefault="00AB263B" w:rsidP="00AB263B">
      <w:pPr>
        <w:pStyle w:val="JOComputerScreen"/>
      </w:pPr>
      <w:r w:rsidRPr="0091005D">
        <w:t>---------------------------DAYTON (552) DISCONTINUED----------------------------</w:t>
      </w:r>
    </w:p>
    <w:p w:rsidR="00AB263B" w:rsidRPr="0091005D" w:rsidRDefault="00AB263B" w:rsidP="00AB263B">
      <w:pPr>
        <w:pStyle w:val="JOComputerScreen"/>
      </w:pPr>
      <w:r w:rsidRPr="0091005D">
        <w:t xml:space="preserve"> 9 2718398       ASPIRIN 325MG BUFFERED TAB           300 DC 03-15 03-15   2  90</w:t>
      </w:r>
    </w:p>
    <w:p w:rsidR="00AB263B" w:rsidRPr="0091005D" w:rsidRDefault="00AB263B" w:rsidP="00AB263B">
      <w:pPr>
        <w:pStyle w:val="JOComputerScreen"/>
      </w:pPr>
      <w:r w:rsidRPr="0091005D">
        <w:t>-------------------------------DAYTON (552) HOLD--------------------------------</w:t>
      </w:r>
    </w:p>
    <w:p w:rsidR="00AB263B" w:rsidRPr="0091005D" w:rsidRDefault="00AB263B" w:rsidP="00AB263B">
      <w:pPr>
        <w:pStyle w:val="JOComputerScreen"/>
      </w:pPr>
      <w:r w:rsidRPr="0091005D">
        <w:t xml:space="preserve">10 2718400       ALBUTEROL 0.5% INHL SOLN               2 H  06-09 -   1  14    </w:t>
      </w:r>
    </w:p>
    <w:p w:rsidR="00AB263B" w:rsidRPr="0091005D" w:rsidRDefault="00AB263B" w:rsidP="00AB263B">
      <w:pPr>
        <w:pStyle w:val="JOComputerScreen"/>
      </w:pPr>
      <w:r w:rsidRPr="0091005D">
        <w:t>-----------------------------DAYTON (552) SUSPENDED-----------------------------</w:t>
      </w:r>
    </w:p>
    <w:p w:rsidR="00AB263B" w:rsidRPr="0091005D" w:rsidRDefault="00AB263B" w:rsidP="00AB263B">
      <w:pPr>
        <w:pStyle w:val="JOComputerScreen"/>
      </w:pPr>
      <w:r w:rsidRPr="0091005D">
        <w:t>11 2718401       CALCIUM GLUCONATE 500MG TAB           30 S  05-25 07-14   3  30</w:t>
      </w:r>
    </w:p>
    <w:p w:rsidR="00AB263B" w:rsidRPr="0091005D" w:rsidRDefault="00AB263B" w:rsidP="00AB263B">
      <w:pPr>
        <w:pStyle w:val="JOComputerScreen"/>
      </w:pPr>
      <w:r w:rsidRPr="0091005D">
        <w:t>-------------------------DAYTSHR TEST LAB (984) ACTIVE--------------------------</w:t>
      </w:r>
    </w:p>
    <w:p w:rsidR="00AB263B" w:rsidRPr="0091005D" w:rsidRDefault="00AB263B" w:rsidP="00AB263B">
      <w:pPr>
        <w:pStyle w:val="JOComputerScreen"/>
      </w:pPr>
      <w:r w:rsidRPr="0091005D">
        <w:t xml:space="preserve">+         Enter ?? for more actions                                             </w:t>
      </w:r>
    </w:p>
    <w:p w:rsidR="00AB263B" w:rsidRPr="0091005D" w:rsidRDefault="00AB263B" w:rsidP="00AB263B">
      <w:pPr>
        <w:pStyle w:val="JOComputerScreen"/>
      </w:pPr>
      <w:r w:rsidRPr="0091005D">
        <w:t>PU  Patient Record Update               NO  New Order</w:t>
      </w:r>
    </w:p>
    <w:p w:rsidR="00AB263B" w:rsidRPr="0091005D" w:rsidRDefault="00AB263B" w:rsidP="00AB263B">
      <w:pPr>
        <w:pStyle w:val="JOComputerScreen"/>
      </w:pPr>
      <w:r w:rsidRPr="0091005D">
        <w:t>PI  Patient Information                 SO  Select Order</w:t>
      </w:r>
    </w:p>
    <w:p w:rsidR="00AB263B" w:rsidRPr="0091005D" w:rsidRDefault="00AB263B" w:rsidP="00AB263B">
      <w:pPr>
        <w:pStyle w:val="JOComputerScreen"/>
      </w:pPr>
      <w:r w:rsidRPr="0091005D">
        <w:t xml:space="preserve">Select Action: Next Screen// </w:t>
      </w:r>
    </w:p>
    <w:p w:rsidR="00AB263B" w:rsidRPr="0091005D" w:rsidRDefault="00AB263B" w:rsidP="00AB263B">
      <w:pPr>
        <w:pStyle w:val="JOComputerScreen"/>
        <w:rPr>
          <w:u w:val="single"/>
        </w:rPr>
      </w:pPr>
    </w:p>
    <w:p w:rsidR="00AB263B" w:rsidRPr="0091005D" w:rsidRDefault="00AB263B" w:rsidP="00AB263B">
      <w:pPr>
        <w:pStyle w:val="JOComputerScreen"/>
        <w:rPr>
          <w:u w:val="single"/>
        </w:rPr>
      </w:pPr>
      <w:r w:rsidRPr="0091005D">
        <w:rPr>
          <w:b/>
          <w:bCs/>
          <w:u w:val="single"/>
        </w:rPr>
        <w:t>Medication Profile</w:t>
      </w:r>
      <w:r w:rsidRPr="0091005D">
        <w:rPr>
          <w:u w:val="single"/>
        </w:rPr>
        <w:t xml:space="preserve">            Jul 28, 2016@05:16:31          Page:    3 of    3 </w:t>
      </w:r>
    </w:p>
    <w:p w:rsidR="00AB263B" w:rsidRPr="0091005D" w:rsidRDefault="00AB263B" w:rsidP="00AB263B">
      <w:pPr>
        <w:pStyle w:val="JOComputerScreen"/>
      </w:pPr>
      <w:r w:rsidRPr="0091005D">
        <w:t xml:space="preserve">PSOPATIENT,SIX                                 &lt;NO ALLERGY ASSESSMENT&gt; </w:t>
      </w:r>
    </w:p>
    <w:p w:rsidR="00AB263B" w:rsidRPr="0091005D" w:rsidRDefault="00AB263B" w:rsidP="00AB263B">
      <w:pPr>
        <w:pStyle w:val="JOComputerScreen"/>
      </w:pPr>
      <w:r w:rsidRPr="0091005D">
        <w:t xml:space="preserve">  PID: 666-01-2136                                 Ht(cm): _______ (______)   </w:t>
      </w:r>
    </w:p>
    <w:p w:rsidR="00AB263B" w:rsidRPr="0091005D" w:rsidRDefault="00AB263B" w:rsidP="00AB263B">
      <w:pPr>
        <w:pStyle w:val="JOComputerScreen"/>
      </w:pPr>
      <w:r w:rsidRPr="0091005D">
        <w:t xml:space="preserve">  DOB: FEB 13,1961 (55)                            Wt(kg): _______ (______)   </w:t>
      </w:r>
    </w:p>
    <w:p w:rsidR="00AB263B" w:rsidRPr="0091005D" w:rsidRDefault="00AB263B" w:rsidP="00AB263B">
      <w:pPr>
        <w:pStyle w:val="JOComputerScreen"/>
      </w:pPr>
      <w:r w:rsidRPr="0091005D">
        <w:t xml:space="preserve">  SEX: FEMALE                            </w:t>
      </w:r>
    </w:p>
    <w:p w:rsidR="00AB263B" w:rsidRPr="0091005D" w:rsidRDefault="00AB263B" w:rsidP="00AB263B">
      <w:pPr>
        <w:pStyle w:val="JOComputerScreen"/>
      </w:pPr>
      <w:r w:rsidRPr="0091005D">
        <w:t xml:space="preserve"> CrCL: &lt;Not Found&gt;                               BSA (m2): _______ </w:t>
      </w:r>
    </w:p>
    <w:p w:rsidR="00AB263B" w:rsidRPr="0091005D" w:rsidRDefault="00AB263B" w:rsidP="00AB263B">
      <w:pPr>
        <w:pStyle w:val="JOComputerScreen"/>
      </w:pPr>
      <w:r w:rsidRPr="0091005D">
        <w:t xml:space="preserve">                                                             ISSUE  LAST REF DAY</w:t>
      </w:r>
    </w:p>
    <w:p w:rsidR="00AB263B" w:rsidRPr="0091005D" w:rsidRDefault="00AB263B" w:rsidP="00AB263B">
      <w:pPr>
        <w:pStyle w:val="JOComputerScreen"/>
      </w:pPr>
      <w:r w:rsidRPr="0091005D">
        <w:t xml:space="preserve"> #  RX #         DRUG                                 QTY ST  DATE  FILL REM SUP</w:t>
      </w:r>
    </w:p>
    <w:p w:rsidR="00AB263B" w:rsidRPr="0091005D" w:rsidRDefault="00AB263B" w:rsidP="00AB263B">
      <w:pPr>
        <w:pStyle w:val="JOComputerScreen"/>
        <w:rPr>
          <w:u w:val="single"/>
        </w:rPr>
      </w:pPr>
      <w:r w:rsidRPr="0091005D">
        <w:rPr>
          <w:u w:val="single"/>
        </w:rPr>
        <w:t xml:space="preserve">+                                                                               </w:t>
      </w:r>
    </w:p>
    <w:p w:rsidR="00AB263B" w:rsidRPr="0091005D" w:rsidRDefault="00AB263B" w:rsidP="00AB263B">
      <w:pPr>
        <w:pStyle w:val="JOComputerScreen"/>
      </w:pPr>
      <w:r w:rsidRPr="0091005D">
        <w:t>12 2718902       BANDAGE, GAUZE, ROLLER 2 IN X 6 YD     3 A  04-19 04-19   9  29</w:t>
      </w:r>
    </w:p>
    <w:p w:rsidR="00AB263B" w:rsidRPr="0091005D" w:rsidRDefault="00AB263B" w:rsidP="00AB263B">
      <w:pPr>
        <w:pStyle w:val="JOComputerScreen"/>
      </w:pPr>
      <w:r w:rsidRPr="0091005D">
        <w:t>13 2718744       OMEPRAZOLE 10MG SA CAP                60 A  05-03 05-03   5  60</w:t>
      </w:r>
    </w:p>
    <w:p w:rsidR="00AB263B" w:rsidRPr="0091005D" w:rsidRDefault="00AB263B" w:rsidP="00AB263B">
      <w:pPr>
        <w:pStyle w:val="JOComputerScreen"/>
      </w:pPr>
      <w:r w:rsidRPr="0091005D">
        <w:t>----------------------DAYTSHR TEST LAB (984) DISCONTINUED-----------------------</w:t>
      </w:r>
    </w:p>
    <w:p w:rsidR="00AB263B" w:rsidRPr="0091005D" w:rsidRDefault="00AB263B" w:rsidP="00AB263B">
      <w:pPr>
        <w:pStyle w:val="JOComputerScreen"/>
      </w:pPr>
      <w:r w:rsidRPr="0091005D">
        <w:t>14 2718745       QUINAPRIL 20MG TAB                    30 DC 03-04 03-04  11  30</w:t>
      </w:r>
    </w:p>
    <w:p w:rsidR="00AB263B" w:rsidRPr="0091005D" w:rsidRDefault="00AB263B" w:rsidP="00AB263B">
      <w:pPr>
        <w:pStyle w:val="JOComputerScreen"/>
      </w:pPr>
      <w:r w:rsidRPr="0091005D">
        <w:t>-------------------------DAYTSHR TEST LAB (984) EXPIRED-------------------------</w:t>
      </w:r>
    </w:p>
    <w:p w:rsidR="00AB263B" w:rsidRPr="0091005D" w:rsidRDefault="00AB263B" w:rsidP="00AB263B">
      <w:pPr>
        <w:pStyle w:val="JOComputerScreen"/>
      </w:pPr>
      <w:r w:rsidRPr="0091005D">
        <w:t>15 2718746       AMOXICILLIN 250MG CAP                 30 E  06-01 05-04   0  10</w:t>
      </w:r>
    </w:p>
    <w:p w:rsidR="00AB263B" w:rsidRPr="0091005D" w:rsidRDefault="00AB263B" w:rsidP="00AB263B">
      <w:pPr>
        <w:pStyle w:val="JOComputerScreen"/>
      </w:pPr>
      <w:r w:rsidRPr="0091005D">
        <w:t>--------------------------DAYTSHR TEST LAB (984) HOLD---------------------------</w:t>
      </w:r>
    </w:p>
    <w:p w:rsidR="00AB263B" w:rsidRPr="0091005D" w:rsidRDefault="00AB263B" w:rsidP="00AB263B">
      <w:pPr>
        <w:pStyle w:val="JOComputerScreen"/>
      </w:pPr>
      <w:r w:rsidRPr="0091005D">
        <w:t xml:space="preserve">16 2718747       CETIRIZINE HCL 10MG TAB               45 H  04-23 -   4  45    </w:t>
      </w:r>
    </w:p>
    <w:p w:rsidR="00AB263B" w:rsidRPr="0091005D" w:rsidRDefault="00AB263B" w:rsidP="00AB263B">
      <w:pPr>
        <w:pStyle w:val="JOComputerScreen"/>
      </w:pPr>
      <w:r w:rsidRPr="0091005D">
        <w:t>------------------------DAYTSHR TEST LAB (984) SUSPENDED------------------------</w:t>
      </w:r>
    </w:p>
    <w:p w:rsidR="00AB263B" w:rsidRPr="0091005D" w:rsidRDefault="00AB263B" w:rsidP="00AB263B">
      <w:pPr>
        <w:pStyle w:val="JOComputerScreen"/>
      </w:pPr>
      <w:r w:rsidRPr="0091005D">
        <w:t>17 2718748       TRAZODONE HCL 50MG TAB                90 S  04-05 06-24   2  90</w:t>
      </w:r>
    </w:p>
    <w:p w:rsidR="00AB263B" w:rsidRPr="0091005D" w:rsidRDefault="00AB263B" w:rsidP="00AB263B">
      <w:pPr>
        <w:pStyle w:val="JOComputerScreen"/>
      </w:pPr>
      <w:r w:rsidRPr="0091005D">
        <w:t xml:space="preserve">          Enter ?? for more actions                                             </w:t>
      </w:r>
    </w:p>
    <w:p w:rsidR="00AB263B" w:rsidRPr="0091005D" w:rsidRDefault="00AB263B" w:rsidP="00AB263B">
      <w:pPr>
        <w:pStyle w:val="JOComputerScreen"/>
      </w:pPr>
      <w:r w:rsidRPr="0091005D">
        <w:t>PU  Patient Record Update               NO  New Order</w:t>
      </w:r>
    </w:p>
    <w:p w:rsidR="00AB263B" w:rsidRPr="0091005D" w:rsidRDefault="00AB263B" w:rsidP="00AB263B">
      <w:pPr>
        <w:pStyle w:val="JOComputerScreen"/>
      </w:pPr>
      <w:r w:rsidRPr="0091005D">
        <w:t>PI  Patient Information                 SO  Select Order</w:t>
      </w:r>
    </w:p>
    <w:p w:rsidR="00AB263B" w:rsidRPr="0091005D" w:rsidRDefault="00AB263B" w:rsidP="00AB263B">
      <w:pPr>
        <w:pStyle w:val="JOComputerScreen"/>
      </w:pPr>
      <w:r w:rsidRPr="0091005D">
        <w:t>Select Action: Quit//</w:t>
      </w:r>
    </w:p>
    <w:p w:rsidR="00AB263B" w:rsidRPr="0091005D" w:rsidRDefault="00AB263B" w:rsidP="00AB263B"/>
    <w:p w:rsidR="00AB263B" w:rsidRDefault="00AB263B" w:rsidP="00B62C66">
      <w:pPr>
        <w:pStyle w:val="BodyText"/>
        <w:rPr>
          <w:lang w:val="en-US"/>
        </w:rPr>
      </w:pPr>
      <w:r w:rsidRPr="0091005D">
        <w:t>The OneVA Pharmacy OneVA Pharmacy patch PSO*7*454 – December 2016 introduces the new view, ‘REMOTE OP Medications’, which displays the details of the remote prescription order. When selecting a OneVA Pharmacy prescription order from the Medication Profile screen, the new ‘REMOTE OP Medications’ page display as shown in the example below.</w:t>
      </w:r>
    </w:p>
    <w:p w:rsidR="008C1C92" w:rsidRPr="001049A5" w:rsidRDefault="008C1C92" w:rsidP="00B62C66">
      <w:pPr>
        <w:pStyle w:val="BodyText"/>
      </w:pPr>
    </w:p>
    <w:p w:rsidR="00AB263B" w:rsidRPr="0091005D" w:rsidRDefault="00AB263B" w:rsidP="00AB263B">
      <w:pPr>
        <w:pStyle w:val="JOComputerScreen"/>
        <w:rPr>
          <w:u w:val="single"/>
        </w:rPr>
      </w:pPr>
      <w:r w:rsidRPr="0091005D">
        <w:rPr>
          <w:b/>
          <w:bCs/>
          <w:u w:val="single"/>
        </w:rPr>
        <w:t>REMOTE OP Medications (ACTIVE)</w:t>
      </w:r>
      <w:r w:rsidRPr="0091005D">
        <w:rPr>
          <w:u w:val="single"/>
        </w:rPr>
        <w:t xml:space="preserve">Jul 27, 2016@10:12:37          Page:    1 of    1 </w:t>
      </w:r>
    </w:p>
    <w:p w:rsidR="00AB263B" w:rsidRPr="0091005D" w:rsidRDefault="00AB263B" w:rsidP="00AB263B">
      <w:pPr>
        <w:pStyle w:val="JOComputerScreen"/>
      </w:pPr>
      <w:r w:rsidRPr="0091005D">
        <w:t xml:space="preserve">PSOPATIENT,SIX                                 &lt;NO ALLERGY ASSESSMENT&gt; </w:t>
      </w:r>
    </w:p>
    <w:p w:rsidR="00AB263B" w:rsidRPr="0091005D" w:rsidRDefault="00AB263B" w:rsidP="00AB263B">
      <w:pPr>
        <w:pStyle w:val="JOComputerScreen"/>
      </w:pPr>
      <w:r w:rsidRPr="0091005D">
        <w:t xml:space="preserve">  PID: 666-01-2136                                 Ht(cm): _______ (______)   </w:t>
      </w:r>
    </w:p>
    <w:p w:rsidR="00AB263B" w:rsidRPr="0091005D" w:rsidRDefault="00AB263B" w:rsidP="00AB263B">
      <w:pPr>
        <w:pStyle w:val="JOComputerScreen"/>
      </w:pPr>
      <w:r w:rsidRPr="0091005D">
        <w:t xml:space="preserve">  DOB: FEB 13,1961 (55)                            Wt(kg): _______ (______)   </w:t>
      </w:r>
    </w:p>
    <w:p w:rsidR="00AB263B" w:rsidRPr="0091005D" w:rsidRDefault="00AB263B" w:rsidP="00AB263B">
      <w:pPr>
        <w:pStyle w:val="JOComputerScreen"/>
      </w:pPr>
      <w:r w:rsidRPr="0091005D">
        <w:lastRenderedPageBreak/>
        <w:t xml:space="preserve">  SEX: FEFEMALE                            </w:t>
      </w:r>
    </w:p>
    <w:p w:rsidR="00AB263B" w:rsidRPr="0091005D" w:rsidRDefault="00AB263B" w:rsidP="00AB263B">
      <w:pPr>
        <w:pStyle w:val="JOComputerScreen"/>
      </w:pPr>
      <w:r w:rsidRPr="0091005D">
        <w:t xml:space="preserve"> CrCL: &lt;Not Found&gt;                               BSA (m2): _______ </w:t>
      </w:r>
    </w:p>
    <w:p w:rsidR="00AB263B" w:rsidRPr="0091005D" w:rsidRDefault="00AB263B" w:rsidP="00AB263B">
      <w:pPr>
        <w:pStyle w:val="JOComputerScreen"/>
        <w:rPr>
          <w:u w:val="single"/>
        </w:rPr>
      </w:pPr>
      <w:r w:rsidRPr="0091005D">
        <w:rPr>
          <w:u w:val="single"/>
        </w:rPr>
        <w:t xml:space="preserve">                                                                                </w:t>
      </w:r>
    </w:p>
    <w:p w:rsidR="00AB263B" w:rsidRPr="0091005D" w:rsidRDefault="00AB263B" w:rsidP="00AB263B">
      <w:pPr>
        <w:pStyle w:val="JOComputerScreen"/>
      </w:pPr>
      <w:r w:rsidRPr="0091005D">
        <w:t xml:space="preserve">         Site #: 984(DAYTSHR TEST LAB)                                          </w:t>
      </w:r>
    </w:p>
    <w:p w:rsidR="00AB263B" w:rsidRPr="0091005D" w:rsidRDefault="00AB263B" w:rsidP="00AB263B">
      <w:pPr>
        <w:pStyle w:val="JOComputerScreen"/>
      </w:pPr>
      <w:r w:rsidRPr="0091005D">
        <w:t xml:space="preserve">           Rx #: 2718862                                                        </w:t>
      </w:r>
    </w:p>
    <w:p w:rsidR="00AB263B" w:rsidRPr="0091005D" w:rsidRDefault="00AB263B" w:rsidP="00AB263B">
      <w:pPr>
        <w:pStyle w:val="JOComputerScreen"/>
      </w:pPr>
      <w:r w:rsidRPr="0091005D">
        <w:t xml:space="preserve">      Drug Name: IBUPROFEN 800MG TAB                                            </w:t>
      </w:r>
    </w:p>
    <w:p w:rsidR="00AB263B" w:rsidRPr="0091005D" w:rsidRDefault="00AB263B" w:rsidP="00AB263B">
      <w:pPr>
        <w:pStyle w:val="JOComputerScreen"/>
      </w:pPr>
      <w:r w:rsidRPr="0091005D">
        <w:t xml:space="preserve">    Days Supply: 30                                                             </w:t>
      </w:r>
    </w:p>
    <w:p w:rsidR="00AB263B" w:rsidRPr="0091005D" w:rsidRDefault="00AB263B" w:rsidP="00AB263B">
      <w:pPr>
        <w:pStyle w:val="JOComputerScreen"/>
      </w:pPr>
      <w:r w:rsidRPr="0091005D">
        <w:t xml:space="preserve">       Quantity: 60                                                             </w:t>
      </w:r>
    </w:p>
    <w:p w:rsidR="00AB263B" w:rsidRPr="0091005D" w:rsidRDefault="00AB263B" w:rsidP="00AB263B">
      <w:pPr>
        <w:pStyle w:val="JOComputerScreen"/>
      </w:pPr>
      <w:r w:rsidRPr="0091005D">
        <w:t xml:space="preserve">        Refills: 11                                                             </w:t>
      </w:r>
    </w:p>
    <w:p w:rsidR="00AB263B" w:rsidRPr="0091005D" w:rsidRDefault="00AB263B" w:rsidP="00AB263B">
      <w:pPr>
        <w:pStyle w:val="JOComputerScreen"/>
      </w:pPr>
      <w:r w:rsidRPr="0091005D">
        <w:t xml:space="preserve">Expiration Date: 06/01/17                                                       </w:t>
      </w:r>
    </w:p>
    <w:p w:rsidR="00AB263B" w:rsidRPr="0091005D" w:rsidRDefault="00AB263B" w:rsidP="00AB263B">
      <w:pPr>
        <w:pStyle w:val="JOComputerScreen"/>
      </w:pPr>
      <w:r w:rsidRPr="0091005D">
        <w:t xml:space="preserve">     Issue Date: 05/31/16                                                       </w:t>
      </w:r>
    </w:p>
    <w:p w:rsidR="00AB263B" w:rsidRPr="0091005D" w:rsidRDefault="00AB263B" w:rsidP="00AB263B">
      <w:pPr>
        <w:pStyle w:val="JOComputerScreen"/>
      </w:pPr>
      <w:r w:rsidRPr="0091005D">
        <w:t xml:space="preserve">      Stop Date: 06/01/17                                                       </w:t>
      </w:r>
    </w:p>
    <w:p w:rsidR="00AB263B" w:rsidRPr="0091005D" w:rsidRDefault="00AB263B" w:rsidP="00AB263B">
      <w:pPr>
        <w:pStyle w:val="JOComputerScreen"/>
      </w:pPr>
      <w:r w:rsidRPr="0091005D">
        <w:t xml:space="preserve"> Last Fill Date: 05/31/16                                                       </w:t>
      </w:r>
    </w:p>
    <w:p w:rsidR="00AB263B" w:rsidRPr="0091005D" w:rsidRDefault="00AB263B" w:rsidP="00AB263B">
      <w:pPr>
        <w:pStyle w:val="JOComputerScreen"/>
      </w:pPr>
      <w:r w:rsidRPr="0091005D">
        <w:t xml:space="preserve">            Sig: TAKE ONE TABLET BY MOUTH TWICE A DAY AS NEEDED --TAKE WITH     </w:t>
      </w:r>
    </w:p>
    <w:p w:rsidR="00AB263B" w:rsidRPr="0091005D" w:rsidRDefault="00AB263B" w:rsidP="00AB263B">
      <w:pPr>
        <w:pStyle w:val="JOComputerScreen"/>
      </w:pPr>
      <w:r w:rsidRPr="0091005D">
        <w:t xml:space="preserve">               FOOD IF GI UPSET OCCURS/DO NOT CRUSH OR CHEW--                   </w:t>
      </w:r>
    </w:p>
    <w:p w:rsidR="00AB263B" w:rsidRPr="0091005D" w:rsidRDefault="00AB263B" w:rsidP="00AB263B">
      <w:pPr>
        <w:pStyle w:val="JOComputerScreen"/>
      </w:pPr>
    </w:p>
    <w:p w:rsidR="00AB263B" w:rsidRPr="0091005D" w:rsidRDefault="00AB263B" w:rsidP="00AB263B">
      <w:pPr>
        <w:pStyle w:val="JOComputerScreen"/>
      </w:pPr>
      <w:r w:rsidRPr="0091005D">
        <w:t xml:space="preserve">          Enter ?? for more actions                                             </w:t>
      </w:r>
    </w:p>
    <w:p w:rsidR="00AB263B" w:rsidRPr="0091005D" w:rsidRDefault="00AB263B" w:rsidP="00AB263B">
      <w:pPr>
        <w:pStyle w:val="JOComputerScreen"/>
      </w:pPr>
      <w:r w:rsidRPr="0091005D">
        <w:t>RF   Refill Rx from Another VA Pharmacy PR   Partial</w:t>
      </w:r>
    </w:p>
    <w:p w:rsidR="00AB263B" w:rsidRPr="0091005D" w:rsidRDefault="00AB263B" w:rsidP="00AB263B">
      <w:pPr>
        <w:pStyle w:val="JOComputerScreen"/>
      </w:pPr>
      <w:r w:rsidRPr="0091005D">
        <w:t xml:space="preserve">Select Action:Quit// </w:t>
      </w:r>
    </w:p>
    <w:p w:rsidR="00AB263B" w:rsidRPr="0091005D" w:rsidRDefault="00AB263B" w:rsidP="00B62C66">
      <w:pPr>
        <w:pStyle w:val="BodyText"/>
      </w:pPr>
    </w:p>
    <w:p w:rsidR="00AB263B" w:rsidRPr="0091005D" w:rsidRDefault="00952EFA" w:rsidP="00B62C66">
      <w:pPr>
        <w:pStyle w:val="BodyText"/>
        <w:rPr>
          <w:lang w:val="en-US"/>
        </w:rPr>
      </w:pPr>
      <w:r>
        <w:rPr>
          <w:b/>
          <w:noProof/>
          <w:lang w:val="en-US" w:eastAsia="en-US"/>
        </w:rPr>
        <w:drawing>
          <wp:inline distT="0" distB="0" distL="0" distR="0">
            <wp:extent cx="467995" cy="382905"/>
            <wp:effectExtent l="0" t="0" r="0" b="0"/>
            <wp:docPr id="7"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67995" cy="382905"/>
                    </a:xfrm>
                    <a:prstGeom prst="rect">
                      <a:avLst/>
                    </a:prstGeom>
                    <a:noFill/>
                    <a:ln>
                      <a:noFill/>
                    </a:ln>
                  </pic:spPr>
                </pic:pic>
              </a:graphicData>
            </a:graphic>
          </wp:inline>
        </w:drawing>
      </w:r>
      <w:r w:rsidR="00AB263B" w:rsidRPr="0091005D">
        <w:rPr>
          <w:b/>
        </w:rPr>
        <w:t>Note:</w:t>
      </w:r>
      <w:r w:rsidR="00AB263B" w:rsidRPr="0091005D">
        <w:t xml:space="preserve">  For additional information regarding OneVA Pharmacy processing go to the VA Software Document Library (VDL), select the Clinical section then choose the “Pharm: Outpatient Pharmacy” page. Locate the “User Manual – OneVA Pharmacy” document.</w:t>
      </w:r>
      <w:bookmarkStart w:id="333" w:name="p382_30f"/>
      <w:bookmarkEnd w:id="333"/>
    </w:p>
    <w:p w:rsidR="00825A10" w:rsidRPr="0091005D" w:rsidRDefault="00645085" w:rsidP="007C57CC">
      <w:pPr>
        <w:pStyle w:val="Heading2"/>
      </w:pPr>
      <w:bookmarkStart w:id="334" w:name="_Toc4750923"/>
      <w:r w:rsidRPr="0091005D">
        <w:t>Medication Profile: Long Format</w:t>
      </w:r>
      <w:bookmarkEnd w:id="329"/>
      <w:bookmarkEnd w:id="331"/>
      <w:bookmarkEnd w:id="334"/>
    </w:p>
    <w:p w:rsidR="00825A10" w:rsidRPr="0091005D" w:rsidRDefault="00645085" w:rsidP="00B62C66">
      <w:pPr>
        <w:pStyle w:val="BodyText"/>
      </w:pPr>
      <w:r w:rsidRPr="0091005D">
        <w:t>The long format displays all information contained on the short format as well as the following additional fields:</w:t>
      </w:r>
    </w:p>
    <w:p w:rsidR="00825A10" w:rsidRPr="0091005D" w:rsidRDefault="00825A10" w:rsidP="009C2948"/>
    <w:tbl>
      <w:tblPr>
        <w:tblW w:w="0" w:type="auto"/>
        <w:tblLook w:val="01E0" w:firstRow="1" w:lastRow="1" w:firstColumn="1" w:lastColumn="1" w:noHBand="0" w:noVBand="0"/>
      </w:tblPr>
      <w:tblGrid>
        <w:gridCol w:w="4686"/>
        <w:gridCol w:w="4674"/>
      </w:tblGrid>
      <w:tr w:rsidR="00825A10" w:rsidRPr="0091005D">
        <w:tc>
          <w:tcPr>
            <w:tcW w:w="4788" w:type="dxa"/>
          </w:tcPr>
          <w:p w:rsidR="00825A10" w:rsidRPr="0091005D" w:rsidRDefault="00645085" w:rsidP="00B62C66">
            <w:pPr>
              <w:pStyle w:val="BodyText"/>
              <w:numPr>
                <w:ilvl w:val="0"/>
                <w:numId w:val="24"/>
              </w:numPr>
            </w:pPr>
            <w:r w:rsidRPr="0091005D">
              <w:t>physician’s name</w:t>
            </w:r>
          </w:p>
        </w:tc>
        <w:tc>
          <w:tcPr>
            <w:tcW w:w="4788" w:type="dxa"/>
          </w:tcPr>
          <w:p w:rsidR="00825A10" w:rsidRPr="0091005D" w:rsidRDefault="00645085" w:rsidP="00B62C66">
            <w:pPr>
              <w:pStyle w:val="BodyText"/>
              <w:numPr>
                <w:ilvl w:val="0"/>
                <w:numId w:val="24"/>
              </w:numPr>
            </w:pPr>
            <w:r w:rsidRPr="0091005D">
              <w:t xml:space="preserve">clerk code </w:t>
            </w:r>
          </w:p>
        </w:tc>
      </w:tr>
      <w:tr w:rsidR="00825A10" w:rsidRPr="0091005D">
        <w:tc>
          <w:tcPr>
            <w:tcW w:w="4788" w:type="dxa"/>
          </w:tcPr>
          <w:p w:rsidR="00825A10" w:rsidRPr="0091005D" w:rsidRDefault="00645085" w:rsidP="00B62C66">
            <w:pPr>
              <w:pStyle w:val="BodyText"/>
              <w:numPr>
                <w:ilvl w:val="0"/>
                <w:numId w:val="24"/>
              </w:numPr>
            </w:pPr>
            <w:r w:rsidRPr="0091005D">
              <w:t>fill date</w:t>
            </w:r>
          </w:p>
        </w:tc>
        <w:tc>
          <w:tcPr>
            <w:tcW w:w="4788" w:type="dxa"/>
          </w:tcPr>
          <w:p w:rsidR="00825A10" w:rsidRPr="0091005D" w:rsidRDefault="00645085" w:rsidP="00B62C66">
            <w:pPr>
              <w:pStyle w:val="BodyText"/>
              <w:numPr>
                <w:ilvl w:val="0"/>
                <w:numId w:val="24"/>
              </w:numPr>
            </w:pPr>
            <w:r w:rsidRPr="0091005D">
              <w:t>total allowable refills</w:t>
            </w:r>
          </w:p>
        </w:tc>
      </w:tr>
      <w:tr w:rsidR="00825A10" w:rsidRPr="0091005D">
        <w:tc>
          <w:tcPr>
            <w:tcW w:w="4788" w:type="dxa"/>
          </w:tcPr>
          <w:p w:rsidR="00825A10" w:rsidRPr="0091005D" w:rsidRDefault="00645085" w:rsidP="00B62C66">
            <w:pPr>
              <w:pStyle w:val="BodyText"/>
              <w:numPr>
                <w:ilvl w:val="0"/>
                <w:numId w:val="24"/>
              </w:numPr>
            </w:pPr>
            <w:r w:rsidRPr="0091005D">
              <w:t>dates of refills/partial fills</w:t>
            </w:r>
          </w:p>
        </w:tc>
        <w:tc>
          <w:tcPr>
            <w:tcW w:w="4788" w:type="dxa"/>
          </w:tcPr>
          <w:p w:rsidR="00825A10" w:rsidRPr="0091005D" w:rsidRDefault="00645085" w:rsidP="00B62C66">
            <w:pPr>
              <w:pStyle w:val="BodyText"/>
              <w:numPr>
                <w:ilvl w:val="0"/>
                <w:numId w:val="24"/>
              </w:numPr>
            </w:pPr>
            <w:r w:rsidRPr="0091005D">
              <w:t>which division filled it</w:t>
            </w:r>
          </w:p>
        </w:tc>
      </w:tr>
      <w:tr w:rsidR="00825A10" w:rsidRPr="0091005D">
        <w:tc>
          <w:tcPr>
            <w:tcW w:w="4788" w:type="dxa"/>
          </w:tcPr>
          <w:p w:rsidR="00825A10" w:rsidRPr="0091005D" w:rsidRDefault="00645085" w:rsidP="00B62C66">
            <w:pPr>
              <w:pStyle w:val="BodyText"/>
              <w:numPr>
                <w:ilvl w:val="0"/>
                <w:numId w:val="24"/>
              </w:numPr>
            </w:pPr>
            <w:r w:rsidRPr="0091005D">
              <w:t>whether the prescription was filled at the pharmacy window or by mail</w:t>
            </w:r>
          </w:p>
        </w:tc>
        <w:tc>
          <w:tcPr>
            <w:tcW w:w="4788" w:type="dxa"/>
          </w:tcPr>
          <w:p w:rsidR="00825A10" w:rsidRPr="0091005D" w:rsidRDefault="00825A10" w:rsidP="00B62C66">
            <w:pPr>
              <w:pStyle w:val="BodyText"/>
            </w:pPr>
          </w:p>
        </w:tc>
      </w:tr>
    </w:tbl>
    <w:p w:rsidR="00825A10" w:rsidRPr="0091005D" w:rsidRDefault="00825A10" w:rsidP="009C2948"/>
    <w:p w:rsidR="00825A10" w:rsidRPr="0091005D" w:rsidRDefault="00645085" w:rsidP="00B62C66">
      <w:pPr>
        <w:pStyle w:val="BodyText"/>
      </w:pPr>
      <w:r w:rsidRPr="0091005D">
        <w:t>The long report format of the fields for Non-VA Med orders include the start date, CPRS order #, status, documented by, order check(s), override reason, override provider, and statement of explanation.</w:t>
      </w:r>
    </w:p>
    <w:p w:rsidR="00825A10" w:rsidRPr="0091005D" w:rsidRDefault="00825A10" w:rsidP="009C2948"/>
    <w:p w:rsidR="00825A10" w:rsidRPr="0091005D" w:rsidRDefault="00645085" w:rsidP="00A17F7F">
      <w:pPr>
        <w:pStyle w:val="Example"/>
      </w:pPr>
      <w:bookmarkStart w:id="335" w:name="Page_30"/>
      <w:bookmarkStart w:id="336" w:name="OLE_LINK32"/>
      <w:bookmarkStart w:id="337" w:name="OLE_LINK33"/>
      <w:bookmarkEnd w:id="335"/>
      <w:r w:rsidRPr="0091005D">
        <w:t>Example: Medication Profile – Long Format</w:t>
      </w:r>
      <w:bookmarkStart w:id="338" w:name="p023"/>
      <w:bookmarkEnd w:id="338"/>
    </w:p>
    <w:p w:rsidR="00825A10" w:rsidRPr="0091005D" w:rsidRDefault="00645085" w:rsidP="00107EEA">
      <w:pPr>
        <w:pStyle w:val="Screen"/>
      </w:pPr>
      <w:r w:rsidRPr="0091005D">
        <w:t xml:space="preserve">Select PATIENT NAME:    </w:t>
      </w:r>
      <w:r w:rsidRPr="0091005D">
        <w:rPr>
          <w:b/>
        </w:rPr>
        <w:t>OPPATIENT,ONE</w:t>
      </w:r>
      <w:r w:rsidRPr="0091005D">
        <w:t xml:space="preserve">        8-5-19    666000777     NO     NSC </w:t>
      </w:r>
    </w:p>
    <w:p w:rsidR="00825A10" w:rsidRPr="0091005D" w:rsidRDefault="00645085" w:rsidP="00107EEA">
      <w:pPr>
        <w:pStyle w:val="Screen"/>
      </w:pPr>
      <w:r w:rsidRPr="0091005D">
        <w:t xml:space="preserve">VETERAN     OPPATIENT,ONE            </w:t>
      </w:r>
    </w:p>
    <w:p w:rsidR="00825A10" w:rsidRPr="0091005D" w:rsidRDefault="00645085" w:rsidP="00107EEA">
      <w:pPr>
        <w:pStyle w:val="Screen"/>
      </w:pPr>
      <w:r w:rsidRPr="0091005D">
        <w:t>WARNING : ** This patient has been flagged with a Bad Address Indicator.</w:t>
      </w:r>
    </w:p>
    <w:p w:rsidR="00825A10" w:rsidRPr="0091005D" w:rsidRDefault="00645085" w:rsidP="00107EEA">
      <w:pPr>
        <w:pStyle w:val="Screen"/>
      </w:pPr>
      <w:r w:rsidRPr="0091005D">
        <w:t xml:space="preserve">LONG or SHORT: SHORT// </w:t>
      </w:r>
      <w:r w:rsidRPr="0091005D">
        <w:rPr>
          <w:b/>
        </w:rPr>
        <w:t>LONG</w:t>
      </w:r>
    </w:p>
    <w:p w:rsidR="00825A10" w:rsidRPr="0091005D" w:rsidRDefault="00645085" w:rsidP="00107EEA">
      <w:pPr>
        <w:pStyle w:val="Screen"/>
      </w:pPr>
      <w:r w:rsidRPr="0091005D">
        <w:t xml:space="preserve">Sort by DATE, CLASS or MEDICATION: DATE// </w:t>
      </w:r>
      <w:r w:rsidRPr="0091005D">
        <w:rPr>
          <w:b/>
        </w:rPr>
        <w:t>&lt;Enter&gt;</w:t>
      </w:r>
    </w:p>
    <w:p w:rsidR="00825A10" w:rsidRPr="0091005D" w:rsidRDefault="00645085" w:rsidP="00107EEA">
      <w:pPr>
        <w:pStyle w:val="Screen"/>
      </w:pPr>
      <w:r w:rsidRPr="0091005D">
        <w:t xml:space="preserve"> </w:t>
      </w:r>
    </w:p>
    <w:p w:rsidR="00825A10" w:rsidRPr="0091005D" w:rsidRDefault="00645085" w:rsidP="00107EEA">
      <w:pPr>
        <w:pStyle w:val="Screen"/>
      </w:pPr>
      <w:r w:rsidRPr="0091005D">
        <w:t xml:space="preserve">All Medications or Selection (A/S): All// </w:t>
      </w:r>
      <w:r w:rsidRPr="0091005D">
        <w:rPr>
          <w:b/>
        </w:rPr>
        <w:t>&lt;Enter&gt;</w:t>
      </w:r>
    </w:p>
    <w:p w:rsidR="00825A10" w:rsidRPr="0091005D" w:rsidRDefault="00645085" w:rsidP="00107EEA">
      <w:pPr>
        <w:pStyle w:val="Screen"/>
      </w:pPr>
      <w:r w:rsidRPr="0091005D">
        <w:lastRenderedPageBreak/>
        <w:t xml:space="preserve">DEVICE: HOME// </w:t>
      </w:r>
      <w:r w:rsidRPr="0091005D">
        <w:rPr>
          <w:i/>
          <w:iCs/>
          <w:shd w:val="clear" w:color="auto" w:fill="FFFFFF"/>
        </w:rPr>
        <w:t>[</w:t>
      </w:r>
      <w:r w:rsidRPr="0091005D">
        <w:rPr>
          <w:b/>
          <w:i/>
          <w:iCs/>
          <w:shd w:val="clear" w:color="auto" w:fill="FFFFFF"/>
        </w:rPr>
        <w:t>Select Print Device</w:t>
      </w:r>
      <w:r w:rsidRPr="0091005D">
        <w:rPr>
          <w:i/>
          <w:iCs/>
          <w:shd w:val="clear" w:color="auto" w:fill="FFFFFF"/>
        </w:rPr>
        <w:t>]</w:t>
      </w:r>
      <w:r w:rsidRPr="0091005D">
        <w:t xml:space="preserve">  GENERIC INCOMING TELNET</w:t>
      </w:r>
    </w:p>
    <w:p w:rsidR="00825A10" w:rsidRPr="0091005D" w:rsidRDefault="00825A10" w:rsidP="00107EEA">
      <w:pPr>
        <w:pStyle w:val="Screen"/>
      </w:pPr>
    </w:p>
    <w:bookmarkEnd w:id="336"/>
    <w:bookmarkEnd w:id="337"/>
    <w:p w:rsidR="00825A10" w:rsidRPr="0091005D" w:rsidRDefault="00645085" w:rsidP="00107EEA">
      <w:pPr>
        <w:pStyle w:val="Screen"/>
      </w:pPr>
      <w:r w:rsidRPr="0091005D">
        <w:t>OPPATIENT,ONE                           ID#:   0777</w:t>
      </w:r>
    </w:p>
    <w:p w:rsidR="00825A10" w:rsidRPr="0091005D" w:rsidRDefault="00645085" w:rsidP="00107EEA">
      <w:pPr>
        <w:pStyle w:val="Screen"/>
      </w:pPr>
      <w:r w:rsidRPr="0091005D">
        <w:t xml:space="preserve">     (TEMP ADDRESS from AUG 28,2006 till (no end date))</w:t>
      </w:r>
    </w:p>
    <w:p w:rsidR="00825A10" w:rsidRPr="0091005D" w:rsidRDefault="00645085" w:rsidP="00107EEA">
      <w:pPr>
        <w:pStyle w:val="Screen"/>
      </w:pPr>
      <w:r w:rsidRPr="0091005D">
        <w:t>LINE1                                   DOB:   AUG 5,1919</w:t>
      </w:r>
    </w:p>
    <w:p w:rsidR="00825A10" w:rsidRPr="0091005D" w:rsidRDefault="00645085" w:rsidP="00107EEA">
      <w:pPr>
        <w:pStyle w:val="Screen"/>
      </w:pPr>
      <w:r w:rsidRPr="0091005D">
        <w:t>ANYTOWN                                 PHONE: 555-1212</w:t>
      </w:r>
    </w:p>
    <w:p w:rsidR="00825A10" w:rsidRPr="0091005D" w:rsidRDefault="00645085" w:rsidP="00107EEA">
      <w:pPr>
        <w:pStyle w:val="Screen"/>
      </w:pPr>
      <w:r w:rsidRPr="0091005D">
        <w:t>TEXAS  77379                            ELIG:  NSC</w:t>
      </w:r>
    </w:p>
    <w:p w:rsidR="00825A10" w:rsidRPr="0091005D" w:rsidRDefault="00645085" w:rsidP="00107EEA">
      <w:pPr>
        <w:pStyle w:val="Screen"/>
      </w:pPr>
      <w:r w:rsidRPr="0091005D">
        <w:t>CANNOT USE SAFETY CAPS.</w:t>
      </w:r>
    </w:p>
    <w:p w:rsidR="00825A10" w:rsidRPr="0091005D" w:rsidRDefault="00825A10" w:rsidP="00107EEA">
      <w:pPr>
        <w:pStyle w:val="Screen"/>
      </w:pPr>
    </w:p>
    <w:p w:rsidR="00825A10" w:rsidRPr="0091005D" w:rsidRDefault="00825A10" w:rsidP="00107EEA">
      <w:pPr>
        <w:pStyle w:val="Screen"/>
      </w:pPr>
    </w:p>
    <w:p w:rsidR="00825A10" w:rsidRPr="0091005D" w:rsidRDefault="00645085" w:rsidP="00107EEA">
      <w:pPr>
        <w:pStyle w:val="Screen"/>
      </w:pPr>
      <w:r w:rsidRPr="0091005D">
        <w:t xml:space="preserve">WEIGHT(Kg):                              HEIGHT(cm): </w:t>
      </w:r>
    </w:p>
    <w:p w:rsidR="00D67993" w:rsidRPr="0091005D" w:rsidRDefault="00D67993" w:rsidP="00107EEA">
      <w:pPr>
        <w:pStyle w:val="Screen"/>
        <w:rPr>
          <w:rFonts w:eastAsia="Calibri"/>
        </w:rPr>
      </w:pPr>
      <w:r w:rsidRPr="0091005D">
        <w:rPr>
          <w:rFonts w:eastAsia="Calibri"/>
        </w:rPr>
        <w:t xml:space="preserve">CrCL: </w:t>
      </w:r>
      <w:r w:rsidR="00807A27" w:rsidRPr="0091005D">
        <w:rPr>
          <w:rFonts w:eastAsia="Calibri"/>
        </w:rPr>
        <w:t>&lt;Not Found&gt;</w:t>
      </w:r>
      <w:r w:rsidR="008C1C92">
        <w:rPr>
          <w:rFonts w:eastAsia="Calibri"/>
        </w:rPr>
        <w:t xml:space="preserve"> </w:t>
      </w:r>
      <w:r w:rsidR="008C1C92" w:rsidRPr="00E97BFB">
        <w:rPr>
          <w:rFonts w:cs="Courier New"/>
        </w:rPr>
        <w:t>(CREAT: Not Found)</w:t>
      </w:r>
      <w:r w:rsidR="008C1C92">
        <w:rPr>
          <w:rFonts w:cs="Courier New"/>
        </w:rPr>
        <w:t xml:space="preserve">     </w:t>
      </w:r>
      <w:r w:rsidRPr="0091005D">
        <w:rPr>
          <w:rFonts w:eastAsia="Calibri"/>
        </w:rPr>
        <w:t>BSA (m2): ________</w:t>
      </w:r>
    </w:p>
    <w:p w:rsidR="00D67993" w:rsidRPr="0091005D" w:rsidRDefault="00D67993" w:rsidP="00107EEA">
      <w:pPr>
        <w:pStyle w:val="Screen"/>
      </w:pPr>
    </w:p>
    <w:p w:rsidR="00825A10" w:rsidRPr="0091005D" w:rsidRDefault="00645085" w:rsidP="00107EEA">
      <w:pPr>
        <w:pStyle w:val="Screen"/>
      </w:pPr>
      <w:r w:rsidRPr="0091005D">
        <w:t xml:space="preserve">DISABILITIES: </w:t>
      </w:r>
    </w:p>
    <w:p w:rsidR="00825A10" w:rsidRPr="0091005D" w:rsidRDefault="00825A10" w:rsidP="00107EEA">
      <w:pPr>
        <w:pStyle w:val="Screen"/>
      </w:pPr>
    </w:p>
    <w:p w:rsidR="00825A10" w:rsidRPr="0091005D" w:rsidRDefault="00645085" w:rsidP="00107EEA">
      <w:pPr>
        <w:pStyle w:val="Screen"/>
      </w:pPr>
      <w:r w:rsidRPr="0091005D">
        <w:t>ALLERGIES:_________________________________________________________________</w:t>
      </w:r>
    </w:p>
    <w:p w:rsidR="00825A10" w:rsidRPr="0091005D" w:rsidRDefault="00825A10" w:rsidP="00107EEA">
      <w:pPr>
        <w:pStyle w:val="Screen"/>
      </w:pPr>
    </w:p>
    <w:p w:rsidR="00825A10" w:rsidRPr="0091005D" w:rsidRDefault="00645085" w:rsidP="00107EEA">
      <w:pPr>
        <w:pStyle w:val="Screen"/>
      </w:pPr>
      <w:r w:rsidRPr="0091005D">
        <w:t>ADVERSE REACTIONS:_________________________________________________________</w:t>
      </w:r>
    </w:p>
    <w:p w:rsidR="00825A10" w:rsidRPr="0091005D" w:rsidRDefault="00825A10" w:rsidP="00107EEA">
      <w:pPr>
        <w:pStyle w:val="Screen"/>
      </w:pPr>
    </w:p>
    <w:p w:rsidR="00825A10" w:rsidRPr="0091005D" w:rsidRDefault="00645085" w:rsidP="00107EEA">
      <w:pPr>
        <w:pStyle w:val="Screen"/>
      </w:pPr>
      <w:r w:rsidRPr="0091005D">
        <w:t xml:space="preserve">Enter RETURN to continue or '^' to exit: </w:t>
      </w:r>
      <w:r w:rsidRPr="0091005D">
        <w:rPr>
          <w:b/>
        </w:rPr>
        <w:t>&lt;Enter&gt;</w:t>
      </w:r>
    </w:p>
    <w:p w:rsidR="00825A10" w:rsidRPr="0091005D" w:rsidRDefault="00825A10" w:rsidP="00107EEA">
      <w:pPr>
        <w:pStyle w:val="Screen"/>
      </w:pPr>
    </w:p>
    <w:p w:rsidR="00825A10" w:rsidRPr="0091005D" w:rsidRDefault="00645085" w:rsidP="00107EEA">
      <w:pPr>
        <w:pStyle w:val="Screen"/>
      </w:pPr>
      <w:r w:rsidRPr="0091005D">
        <w:t>Outpatient prescriptions are discontinued 72 hours after admission</w:t>
      </w:r>
    </w:p>
    <w:p w:rsidR="00825A10" w:rsidRPr="0091005D" w:rsidRDefault="00645085" w:rsidP="00107EEA">
      <w:pPr>
        <w:pStyle w:val="Screen"/>
      </w:pPr>
      <w:r w:rsidRPr="0091005D">
        <w:t xml:space="preserve">                    Medication Profile Sorted by ISSUE DATE</w:t>
      </w:r>
    </w:p>
    <w:p w:rsidR="00825A10" w:rsidRPr="0091005D" w:rsidRDefault="00825A10" w:rsidP="00107EEA">
      <w:pPr>
        <w:pStyle w:val="Screen"/>
      </w:pPr>
    </w:p>
    <w:p w:rsidR="00825A10" w:rsidRPr="0091005D" w:rsidRDefault="00825A10" w:rsidP="00107EEA">
      <w:pPr>
        <w:pStyle w:val="Screen"/>
      </w:pPr>
    </w:p>
    <w:p w:rsidR="00825A10" w:rsidRPr="0091005D" w:rsidRDefault="00645085" w:rsidP="00107EEA">
      <w:pPr>
        <w:pStyle w:val="Screen"/>
      </w:pPr>
      <w:r w:rsidRPr="0091005D">
        <w:t>Rx #:  100001968Ae               Drug: LOPERAMIDE 2MG CAP</w:t>
      </w:r>
    </w:p>
    <w:p w:rsidR="00825A10" w:rsidRPr="0091005D" w:rsidRDefault="00645085" w:rsidP="00107EEA">
      <w:pPr>
        <w:pStyle w:val="Screen"/>
      </w:pPr>
      <w:r w:rsidRPr="0091005D">
        <w:t xml:space="preserve">  SIG: TAKE TWO CAPSULES BY MOUTH EVERY DAY</w:t>
      </w:r>
    </w:p>
    <w:p w:rsidR="00825A10" w:rsidRPr="0091005D" w:rsidRDefault="00645085" w:rsidP="00107EEA">
      <w:pPr>
        <w:pStyle w:val="Screen"/>
      </w:pPr>
      <w:r w:rsidRPr="0091005D">
        <w:t xml:space="preserve">  QTY: 60              # of Refills: 5       Issue/Expr: 12-15-05/06-16-06</w:t>
      </w:r>
    </w:p>
    <w:p w:rsidR="00825A10" w:rsidRPr="0091005D" w:rsidRDefault="00645085" w:rsidP="00107EEA">
      <w:pPr>
        <w:pStyle w:val="Screen"/>
      </w:pPr>
      <w:r w:rsidRPr="0091005D">
        <w:t xml:space="preserve">  Prov: OPPROVIDER16,TWO   Entry By: 10000000013 Filled: 01-14-06 (M)</w:t>
      </w:r>
    </w:p>
    <w:p w:rsidR="00825A10" w:rsidRPr="0091005D" w:rsidRDefault="00645085" w:rsidP="00107EEA">
      <w:pPr>
        <w:pStyle w:val="Screen"/>
      </w:pPr>
      <w:r w:rsidRPr="0091005D">
        <w:t xml:space="preserve">  Last Released:                             Original Release: </w:t>
      </w:r>
    </w:p>
    <w:p w:rsidR="00825A10" w:rsidRPr="0091005D" w:rsidRDefault="00645085" w:rsidP="00107EEA">
      <w:pPr>
        <w:pStyle w:val="Screen"/>
      </w:pPr>
      <w:r w:rsidRPr="0091005D">
        <w:t xml:space="preserve">  Refilled: 02-19-04 (M)      Released: </w:t>
      </w:r>
    </w:p>
    <w:p w:rsidR="00825A10" w:rsidRPr="0091005D" w:rsidRDefault="00645085" w:rsidP="00107EEA">
      <w:pPr>
        <w:pStyle w:val="Screen"/>
      </w:pPr>
      <w:r w:rsidRPr="0091005D">
        <w:t xml:space="preserve">  Remarks:  </w:t>
      </w:r>
    </w:p>
    <w:p w:rsidR="00825A10" w:rsidRPr="0091005D" w:rsidRDefault="00645085" w:rsidP="00107EEA">
      <w:pPr>
        <w:pStyle w:val="Screen"/>
      </w:pPr>
      <w:r w:rsidRPr="0091005D">
        <w:t xml:space="preserve">  Division: ALBANY (500)                Active              4 Refills Left</w:t>
      </w:r>
    </w:p>
    <w:p w:rsidR="00825A10" w:rsidRPr="0091005D" w:rsidRDefault="00825A10" w:rsidP="009C2948"/>
    <w:p w:rsidR="00825A10" w:rsidRPr="0091005D" w:rsidRDefault="00645085" w:rsidP="00A17F7F">
      <w:pPr>
        <w:pStyle w:val="Example"/>
      </w:pPr>
      <w:r w:rsidRPr="0091005D">
        <w:t>Example: Medication Profile – Long Format (continued)</w:t>
      </w:r>
    </w:p>
    <w:p w:rsidR="00825A10" w:rsidRPr="0091005D" w:rsidRDefault="00645085" w:rsidP="00107EEA">
      <w:pPr>
        <w:pStyle w:val="Screen"/>
      </w:pPr>
      <w:r w:rsidRPr="0091005D">
        <w:t>-------------------------------------------------------------------------------</w:t>
      </w:r>
    </w:p>
    <w:p w:rsidR="00825A10" w:rsidRPr="0091005D" w:rsidRDefault="00645085" w:rsidP="00107EEA">
      <w:pPr>
        <w:pStyle w:val="Screen"/>
      </w:pPr>
      <w:r w:rsidRPr="0091005D">
        <w:t xml:space="preserve">                       Non-VA MEDS (Not Dispensed by VA)</w:t>
      </w:r>
    </w:p>
    <w:p w:rsidR="00825A10" w:rsidRPr="0091005D" w:rsidRDefault="00645085" w:rsidP="00107EEA">
      <w:pPr>
        <w:pStyle w:val="Screen"/>
      </w:pPr>
      <w:r w:rsidRPr="0091005D">
        <w:t>GINKO BILLOBA TAB</w:t>
      </w:r>
    </w:p>
    <w:p w:rsidR="00825A10" w:rsidRPr="0091005D" w:rsidRDefault="00645085" w:rsidP="00107EEA">
      <w:pPr>
        <w:pStyle w:val="Screen"/>
      </w:pPr>
      <w:r w:rsidRPr="0091005D">
        <w:t xml:space="preserve">  Dosage: 1 TABLET</w:t>
      </w:r>
    </w:p>
    <w:p w:rsidR="00825A10" w:rsidRPr="0091005D" w:rsidRDefault="00645085" w:rsidP="00107EEA">
      <w:pPr>
        <w:pStyle w:val="Screen"/>
      </w:pPr>
      <w:r w:rsidRPr="0091005D">
        <w:t xml:space="preserve">  Schedule: ONCE A DAY</w:t>
      </w:r>
    </w:p>
    <w:p w:rsidR="00825A10" w:rsidRPr="0091005D" w:rsidRDefault="00645085" w:rsidP="00107EEA">
      <w:pPr>
        <w:pStyle w:val="Screen"/>
      </w:pPr>
      <w:r w:rsidRPr="0091005D">
        <w:t xml:space="preserve">  Route: MOUTH  </w:t>
      </w:r>
    </w:p>
    <w:p w:rsidR="00825A10" w:rsidRPr="0091005D" w:rsidRDefault="00645085" w:rsidP="00107EEA">
      <w:pPr>
        <w:pStyle w:val="Screen"/>
      </w:pPr>
      <w:r w:rsidRPr="0091005D">
        <w:t xml:space="preserve">  Status: Discontinued (10/08/03)</w:t>
      </w:r>
    </w:p>
    <w:p w:rsidR="00825A10" w:rsidRPr="0091005D" w:rsidRDefault="00645085" w:rsidP="00107EEA">
      <w:pPr>
        <w:pStyle w:val="Screen"/>
      </w:pPr>
      <w:r w:rsidRPr="0091005D">
        <w:t xml:space="preserve">  Start Date: 09/03/03     CPRS Order #: 12232</w:t>
      </w:r>
    </w:p>
    <w:p w:rsidR="00825A10" w:rsidRPr="0091005D" w:rsidRDefault="00645085" w:rsidP="00107EEA">
      <w:pPr>
        <w:pStyle w:val="Screen"/>
      </w:pPr>
      <w:r w:rsidRPr="0091005D">
        <w:t xml:space="preserve">  Documented By: OPCLERK21,FOUR on 09/03/03</w:t>
      </w:r>
    </w:p>
    <w:p w:rsidR="00825A10" w:rsidRPr="0091005D" w:rsidRDefault="00645085" w:rsidP="00107EEA">
      <w:pPr>
        <w:pStyle w:val="Screen"/>
      </w:pPr>
      <w:r w:rsidRPr="0091005D">
        <w:t xml:space="preserve">  Statement of Explanation: Non-VA medication not recommended by VA provider.</w:t>
      </w:r>
    </w:p>
    <w:p w:rsidR="00825A10" w:rsidRPr="0091005D" w:rsidRDefault="00825A10" w:rsidP="009C2948"/>
    <w:p w:rsidR="006C2E6B" w:rsidRPr="0091005D" w:rsidRDefault="006C2E6B" w:rsidP="00A17F7F">
      <w:pPr>
        <w:pStyle w:val="Example"/>
      </w:pPr>
      <w:r w:rsidRPr="0091005D">
        <w:t>Example: Medication Profile – Long Format (continued)</w:t>
      </w:r>
    </w:p>
    <w:p w:rsidR="00825A10" w:rsidRPr="0091005D" w:rsidRDefault="00645085" w:rsidP="00107EEA">
      <w:pPr>
        <w:pStyle w:val="Screen"/>
      </w:pPr>
      <w:r w:rsidRPr="0091005D">
        <w:t>ACETAMINPHEN 325MG CT</w:t>
      </w:r>
    </w:p>
    <w:p w:rsidR="00825A10" w:rsidRPr="0091005D" w:rsidRDefault="00645085" w:rsidP="00107EEA">
      <w:pPr>
        <w:pStyle w:val="Screen"/>
      </w:pPr>
      <w:r w:rsidRPr="0091005D">
        <w:t xml:space="preserve">  Dosage: 325MG    </w:t>
      </w:r>
    </w:p>
    <w:p w:rsidR="00825A10" w:rsidRPr="0091005D" w:rsidRDefault="00645085" w:rsidP="00107EEA">
      <w:pPr>
        <w:pStyle w:val="Screen"/>
      </w:pPr>
      <w:r w:rsidRPr="0091005D">
        <w:t xml:space="preserve">  Schedule:  </w:t>
      </w:r>
    </w:p>
    <w:p w:rsidR="00825A10" w:rsidRPr="0091005D" w:rsidRDefault="00645085" w:rsidP="00107EEA">
      <w:pPr>
        <w:pStyle w:val="Screen"/>
      </w:pPr>
      <w:r w:rsidRPr="0091005D">
        <w:t xml:space="preserve">  Route:    </w:t>
      </w:r>
    </w:p>
    <w:p w:rsidR="00825A10" w:rsidRPr="0091005D" w:rsidRDefault="00645085" w:rsidP="00107EEA">
      <w:pPr>
        <w:pStyle w:val="Screen"/>
      </w:pPr>
      <w:r w:rsidRPr="0091005D">
        <w:t xml:space="preserve">  Status: Active</w:t>
      </w:r>
    </w:p>
    <w:p w:rsidR="00825A10" w:rsidRPr="0091005D" w:rsidRDefault="00645085" w:rsidP="00107EEA">
      <w:pPr>
        <w:pStyle w:val="Screen"/>
      </w:pPr>
      <w:r w:rsidRPr="0091005D">
        <w:t xml:space="preserve">  Start Date: 09/03/03     CPRS Order #: 12234</w:t>
      </w:r>
    </w:p>
    <w:p w:rsidR="00825A10" w:rsidRPr="0091005D" w:rsidRDefault="00645085" w:rsidP="00107EEA">
      <w:pPr>
        <w:pStyle w:val="Screen"/>
      </w:pPr>
      <w:r w:rsidRPr="0091005D">
        <w:t xml:space="preserve">  Documented By: OPCLERK21,FOUR on 09/03/03</w:t>
      </w:r>
    </w:p>
    <w:p w:rsidR="00825A10" w:rsidRPr="0091005D" w:rsidRDefault="00645085" w:rsidP="00107EEA">
      <w:pPr>
        <w:pStyle w:val="Screen"/>
      </w:pPr>
      <w:r w:rsidRPr="0091005D">
        <w:t xml:space="preserve">  Statement of Explanation: Non-VA medication recommended by VA provider  </w:t>
      </w:r>
    </w:p>
    <w:p w:rsidR="00825A10" w:rsidRPr="0091005D" w:rsidRDefault="00645085" w:rsidP="00107EEA">
      <w:pPr>
        <w:pStyle w:val="Screen"/>
      </w:pPr>
      <w:r w:rsidRPr="0091005D">
        <w:t xml:space="preserve">                            Patient wants to buy from Non-VA pharmacy  </w:t>
      </w:r>
    </w:p>
    <w:p w:rsidR="002E35A9" w:rsidRPr="0091005D" w:rsidRDefault="002E35A9" w:rsidP="009C2948">
      <w:pPr>
        <w:rPr>
          <w:sz w:val="16"/>
          <w:szCs w:val="16"/>
        </w:rPr>
      </w:pPr>
    </w:p>
    <w:p w:rsidR="002E35A9" w:rsidRPr="0091005D" w:rsidRDefault="002E35A9" w:rsidP="00B62C66">
      <w:pPr>
        <w:pStyle w:val="BodyText"/>
      </w:pPr>
      <w:r w:rsidRPr="0091005D">
        <w:t>The Intervention menu hidden action has been included in the Patient Information, the Medication Profile and Detailed Order ListMan screens when utilizing the following options:</w:t>
      </w:r>
    </w:p>
    <w:p w:rsidR="002E35A9" w:rsidRPr="0091005D" w:rsidRDefault="002E35A9" w:rsidP="00CF373B">
      <w:pPr>
        <w:pStyle w:val="BodyTextBullet1"/>
      </w:pPr>
      <w:r w:rsidRPr="0091005D">
        <w:t>Patient Prescription Processing [PSO LM BACKDOOR ORDERS]</w:t>
      </w:r>
    </w:p>
    <w:p w:rsidR="002E35A9" w:rsidRPr="0091005D" w:rsidRDefault="002E35A9" w:rsidP="00CF373B">
      <w:pPr>
        <w:pStyle w:val="BodyTextBullet1"/>
      </w:pPr>
      <w:r w:rsidRPr="0091005D">
        <w:t>Complete Orders from OERR [PSO LMOE FINISH]</w:t>
      </w:r>
    </w:p>
    <w:p w:rsidR="002E35A9" w:rsidRPr="0091005D" w:rsidRDefault="002E35A9" w:rsidP="00CF373B">
      <w:pPr>
        <w:pStyle w:val="BodyTextBullet1"/>
      </w:pPr>
      <w:r w:rsidRPr="0091005D">
        <w:t>Edit Prescriptions [PSO RXEDIT]</w:t>
      </w:r>
    </w:p>
    <w:p w:rsidR="00E74828" w:rsidRPr="0091005D" w:rsidRDefault="00952EFA" w:rsidP="009C2948">
      <w:r>
        <w:rPr>
          <w:noProof/>
        </w:rPr>
        <w:lastRenderedPageBreak/>
        <w:drawing>
          <wp:anchor distT="0" distB="0" distL="114300" distR="114300" simplePos="0" relativeHeight="251675648" behindDoc="0" locked="0" layoutInCell="1" allowOverlap="1">
            <wp:simplePos x="0" y="0"/>
            <wp:positionH relativeFrom="column">
              <wp:posOffset>32385</wp:posOffset>
            </wp:positionH>
            <wp:positionV relativeFrom="paragraph">
              <wp:posOffset>79375</wp:posOffset>
            </wp:positionV>
            <wp:extent cx="600075" cy="523875"/>
            <wp:effectExtent l="0" t="0" r="0" b="0"/>
            <wp:wrapSquare wrapText="bothSides"/>
            <wp:docPr id="39" name="Picture 22" descr="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Note graphic"/>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00075" cy="523875"/>
                    </a:xfrm>
                    <a:prstGeom prst="rect">
                      <a:avLst/>
                    </a:prstGeom>
                    <a:noFill/>
                  </pic:spPr>
                </pic:pic>
              </a:graphicData>
            </a:graphic>
            <wp14:sizeRelH relativeFrom="page">
              <wp14:pctWidth>0</wp14:pctWidth>
            </wp14:sizeRelH>
            <wp14:sizeRelV relativeFrom="page">
              <wp14:pctHeight>0</wp14:pctHeight>
            </wp14:sizeRelV>
          </wp:anchor>
        </w:drawing>
      </w:r>
    </w:p>
    <w:p w:rsidR="002E35A9" w:rsidRPr="0091005D" w:rsidRDefault="00C80876" w:rsidP="009C2948">
      <w:pPr>
        <w:rPr>
          <w:rStyle w:val="BodyTextChar"/>
        </w:rPr>
      </w:pPr>
      <w:bookmarkStart w:id="339" w:name="PSO_391_14"/>
      <w:bookmarkStart w:id="340" w:name="PSO_391_24"/>
      <w:bookmarkEnd w:id="339"/>
      <w:bookmarkEnd w:id="340"/>
      <w:r w:rsidRPr="0091005D">
        <w:rPr>
          <w:b/>
          <w:color w:val="auto"/>
        </w:rPr>
        <w:t>Note</w:t>
      </w:r>
      <w:r w:rsidRPr="0091005D">
        <w:rPr>
          <w:color w:val="auto"/>
        </w:rPr>
        <w:t xml:space="preserve">: </w:t>
      </w:r>
      <w:r w:rsidRPr="0091005D">
        <w:rPr>
          <w:rStyle w:val="BodyTextChar"/>
        </w:rPr>
        <w:t>Patch PSO*7*391 added a new sort selection, 'CS' to the Complete Orders from OERR, enabling users to select digitally signed pending CS orders separately.</w:t>
      </w:r>
    </w:p>
    <w:p w:rsidR="00C80876" w:rsidRPr="0091005D" w:rsidRDefault="00C80876" w:rsidP="009C2948"/>
    <w:p w:rsidR="002E35A9" w:rsidRPr="0091005D" w:rsidRDefault="002E35A9" w:rsidP="00B62C66">
      <w:pPr>
        <w:pStyle w:val="BodyText"/>
      </w:pPr>
      <w:r w:rsidRPr="0091005D">
        <w:t>See “Using the Pharmacy Intervention Menu” for more details.</w:t>
      </w:r>
    </w:p>
    <w:p w:rsidR="002E35A9" w:rsidRPr="0091005D" w:rsidRDefault="002E35A9" w:rsidP="009C2948">
      <w:pPr>
        <w:rPr>
          <w:sz w:val="22"/>
          <w:szCs w:val="20"/>
        </w:rPr>
      </w:pPr>
    </w:p>
    <w:p w:rsidR="00563694" w:rsidRPr="0091005D" w:rsidRDefault="009C2948" w:rsidP="00BD56A6">
      <w:pPr>
        <w:pStyle w:val="ChapterHeading"/>
      </w:pPr>
      <w:bookmarkStart w:id="341" w:name="_Toc520273549"/>
      <w:bookmarkStart w:id="342" w:name="_Toc520299359"/>
      <w:bookmarkStart w:id="343" w:name="_Toc520304826"/>
      <w:bookmarkStart w:id="344" w:name="_Toc32837097"/>
      <w:bookmarkStart w:id="345" w:name="_Toc38424747"/>
      <w:bookmarkStart w:id="346" w:name="_Toc50535440"/>
      <w:r w:rsidRPr="0091005D">
        <w:br w:type="page"/>
      </w:r>
      <w:bookmarkStart w:id="347" w:name="_Toc428973195"/>
      <w:bookmarkStart w:id="348" w:name="_Toc4750924"/>
      <w:r w:rsidR="00645085" w:rsidRPr="0091005D">
        <w:lastRenderedPageBreak/>
        <w:t xml:space="preserve">Chapter </w:t>
      </w:r>
      <w:r w:rsidR="00C142AA">
        <w:rPr>
          <w:rFonts w:eastAsia="MS Mincho"/>
          <w:noProof/>
        </w:rPr>
        <w:fldChar w:fldCharType="begin"/>
      </w:r>
      <w:r w:rsidR="00C142AA">
        <w:rPr>
          <w:rFonts w:eastAsia="MS Mincho"/>
          <w:noProof/>
        </w:rPr>
        <w:instrText xml:space="preserve"> SEQ CHPNUM\* Arabic \* MERGEFORMAT </w:instrText>
      </w:r>
      <w:r w:rsidR="00C142AA">
        <w:rPr>
          <w:rFonts w:eastAsia="MS Mincho"/>
          <w:noProof/>
        </w:rPr>
        <w:fldChar w:fldCharType="separate"/>
      </w:r>
      <w:r w:rsidR="00C136B8" w:rsidRPr="00C136B8">
        <w:rPr>
          <w:rFonts w:eastAsia="MS Mincho"/>
          <w:noProof/>
        </w:rPr>
        <w:t>9</w:t>
      </w:r>
      <w:r w:rsidR="00C142AA">
        <w:rPr>
          <w:rFonts w:eastAsia="MS Mincho"/>
          <w:noProof/>
        </w:rPr>
        <w:fldChar w:fldCharType="end"/>
      </w:r>
      <w:r w:rsidR="00645085" w:rsidRPr="0091005D">
        <w:rPr>
          <w:rFonts w:eastAsia="MS Mincho"/>
        </w:rPr>
        <w:t xml:space="preserve">: </w:t>
      </w:r>
      <w:r w:rsidR="00645085" w:rsidRPr="0091005D">
        <w:t>Processing a Prescription</w:t>
      </w:r>
      <w:bookmarkEnd w:id="341"/>
      <w:bookmarkEnd w:id="342"/>
      <w:bookmarkEnd w:id="343"/>
      <w:bookmarkEnd w:id="344"/>
      <w:bookmarkEnd w:id="345"/>
      <w:bookmarkEnd w:id="346"/>
      <w:bookmarkEnd w:id="347"/>
      <w:bookmarkEnd w:id="348"/>
      <w:r w:rsidR="00302CC8" w:rsidRPr="0091005D">
        <w:fldChar w:fldCharType="begin"/>
      </w:r>
      <w:r w:rsidR="00645085" w:rsidRPr="0091005D">
        <w:instrText xml:space="preserve"> XE "Processing a Prescription" </w:instrText>
      </w:r>
      <w:r w:rsidR="00302CC8" w:rsidRPr="0091005D">
        <w:fldChar w:fldCharType="end"/>
      </w:r>
    </w:p>
    <w:p w:rsidR="00BD56A6" w:rsidRPr="0091005D" w:rsidRDefault="00BD56A6" w:rsidP="00B62C66">
      <w:pPr>
        <w:pStyle w:val="BodyText"/>
      </w:pPr>
      <w:bookmarkStart w:id="349" w:name="_Toc520273550"/>
      <w:bookmarkStart w:id="350" w:name="_Toc520299360"/>
      <w:bookmarkStart w:id="351" w:name="_Toc520304827"/>
    </w:p>
    <w:p w:rsidR="00825A10" w:rsidRPr="0091005D" w:rsidRDefault="00645085" w:rsidP="00B62C66">
      <w:pPr>
        <w:pStyle w:val="BodyText"/>
      </w:pPr>
      <w:r w:rsidRPr="0091005D">
        <w:t>This chapter describes the option and processes used in processing prescriptions.</w:t>
      </w:r>
    </w:p>
    <w:p w:rsidR="000D4344" w:rsidRPr="0091005D" w:rsidRDefault="00645085">
      <w:pPr>
        <w:pStyle w:val="Heading1"/>
      </w:pPr>
      <w:bookmarkStart w:id="352" w:name="p025"/>
      <w:bookmarkStart w:id="353" w:name="_Ref395690086"/>
      <w:bookmarkStart w:id="354" w:name="_Toc428973196"/>
      <w:bookmarkStart w:id="355" w:name="_Toc4750925"/>
      <w:bookmarkEnd w:id="352"/>
      <w:r w:rsidRPr="0091005D">
        <w:t>Patient Prescription Processing</w:t>
      </w:r>
      <w:bookmarkEnd w:id="349"/>
      <w:bookmarkEnd w:id="350"/>
      <w:bookmarkEnd w:id="351"/>
      <w:bookmarkEnd w:id="353"/>
      <w:bookmarkEnd w:id="354"/>
      <w:bookmarkEnd w:id="355"/>
      <w:r w:rsidR="00302CC8" w:rsidRPr="0091005D">
        <w:fldChar w:fldCharType="begin"/>
      </w:r>
      <w:r w:rsidRPr="0091005D">
        <w:instrText xml:space="preserve"> XE "Patient Prescription Processing" </w:instrText>
      </w:r>
      <w:r w:rsidR="00302CC8" w:rsidRPr="0091005D">
        <w:fldChar w:fldCharType="end"/>
      </w:r>
    </w:p>
    <w:p w:rsidR="00825A10" w:rsidRPr="0091005D" w:rsidRDefault="00645085" w:rsidP="009C2948">
      <w:pPr>
        <w:rPr>
          <w:b/>
        </w:rPr>
      </w:pPr>
      <w:r w:rsidRPr="0091005D">
        <w:rPr>
          <w:b/>
        </w:rPr>
        <w:t>[PSO LM BACKDOOR ORDERS]</w:t>
      </w:r>
    </w:p>
    <w:p w:rsidR="00BD56A6" w:rsidRPr="0091005D" w:rsidRDefault="00BD56A6" w:rsidP="009C2948">
      <w:pPr>
        <w:rPr>
          <w:iCs/>
        </w:rPr>
      </w:pPr>
    </w:p>
    <w:p w:rsidR="00825A10" w:rsidRPr="0091005D" w:rsidRDefault="00645085" w:rsidP="00B62C66">
      <w:pPr>
        <w:pStyle w:val="BodyText"/>
      </w:pPr>
      <w:r w:rsidRPr="0091005D">
        <w:rPr>
          <w:iCs/>
        </w:rPr>
        <w:t xml:space="preserve">The </w:t>
      </w:r>
      <w:r w:rsidRPr="0091005D">
        <w:rPr>
          <w:i/>
        </w:rPr>
        <w:t xml:space="preserve">Patient Prescription Processing </w:t>
      </w:r>
      <w:r w:rsidRPr="0091005D">
        <w:rPr>
          <w:iCs/>
        </w:rPr>
        <w:t xml:space="preserve">option </w:t>
      </w:r>
      <w:r w:rsidRPr="0091005D">
        <w:t>is used to process outpatient medication orders from OERR V. 3.0. This option uses List Manager features that allow the pharmacy technician to perform the following actions on a prescription without leaving this option.</w:t>
      </w:r>
    </w:p>
    <w:p w:rsidR="00825A10" w:rsidRPr="0091005D" w:rsidRDefault="00825A10" w:rsidP="009C2948"/>
    <w:tbl>
      <w:tblPr>
        <w:tblW w:w="0" w:type="auto"/>
        <w:tblInd w:w="108" w:type="dxa"/>
        <w:tblLayout w:type="fixed"/>
        <w:tblLook w:val="0000" w:firstRow="0" w:lastRow="0" w:firstColumn="0" w:lastColumn="0" w:noHBand="0" w:noVBand="0"/>
      </w:tblPr>
      <w:tblGrid>
        <w:gridCol w:w="4320"/>
        <w:gridCol w:w="4068"/>
      </w:tblGrid>
      <w:tr w:rsidR="00825A10" w:rsidRPr="0091005D">
        <w:tc>
          <w:tcPr>
            <w:tcW w:w="4320" w:type="dxa"/>
          </w:tcPr>
          <w:p w:rsidR="00825A10" w:rsidRPr="0091005D" w:rsidRDefault="00645085" w:rsidP="00B62C66">
            <w:pPr>
              <w:pStyle w:val="BodyText"/>
              <w:numPr>
                <w:ilvl w:val="0"/>
                <w:numId w:val="25"/>
              </w:numPr>
            </w:pPr>
            <w:r w:rsidRPr="0091005D">
              <w:t>Enter a new Rx</w:t>
            </w:r>
          </w:p>
        </w:tc>
        <w:tc>
          <w:tcPr>
            <w:tcW w:w="4068" w:type="dxa"/>
          </w:tcPr>
          <w:p w:rsidR="00825A10" w:rsidRPr="0091005D" w:rsidRDefault="00645085" w:rsidP="00B62C66">
            <w:pPr>
              <w:pStyle w:val="BodyText"/>
              <w:numPr>
                <w:ilvl w:val="0"/>
                <w:numId w:val="25"/>
              </w:numPr>
            </w:pPr>
            <w:r w:rsidRPr="0091005D">
              <w:t>Release</w:t>
            </w:r>
          </w:p>
        </w:tc>
      </w:tr>
      <w:tr w:rsidR="00825A10" w:rsidRPr="0091005D">
        <w:tc>
          <w:tcPr>
            <w:tcW w:w="4320" w:type="dxa"/>
          </w:tcPr>
          <w:p w:rsidR="00825A10" w:rsidRPr="0091005D" w:rsidRDefault="00645085" w:rsidP="00B62C66">
            <w:pPr>
              <w:pStyle w:val="BodyText"/>
              <w:numPr>
                <w:ilvl w:val="0"/>
                <w:numId w:val="25"/>
              </w:numPr>
            </w:pPr>
            <w:r w:rsidRPr="0091005D">
              <w:t>Refill</w:t>
            </w:r>
          </w:p>
        </w:tc>
        <w:tc>
          <w:tcPr>
            <w:tcW w:w="4068" w:type="dxa"/>
          </w:tcPr>
          <w:p w:rsidR="00825A10" w:rsidRPr="0091005D" w:rsidRDefault="00645085" w:rsidP="00B62C66">
            <w:pPr>
              <w:pStyle w:val="BodyText"/>
              <w:numPr>
                <w:ilvl w:val="0"/>
                <w:numId w:val="25"/>
              </w:numPr>
            </w:pPr>
            <w:r w:rsidRPr="0091005D">
              <w:t>Order a partial</w:t>
            </w:r>
          </w:p>
        </w:tc>
      </w:tr>
      <w:tr w:rsidR="00825A10" w:rsidRPr="0091005D">
        <w:tc>
          <w:tcPr>
            <w:tcW w:w="4320" w:type="dxa"/>
          </w:tcPr>
          <w:p w:rsidR="00825A10" w:rsidRPr="0091005D" w:rsidRDefault="00645085" w:rsidP="00B62C66">
            <w:pPr>
              <w:pStyle w:val="BodyText"/>
              <w:numPr>
                <w:ilvl w:val="0"/>
                <w:numId w:val="25"/>
              </w:numPr>
            </w:pPr>
            <w:r w:rsidRPr="0091005D">
              <w:t>Copy (new)</w:t>
            </w:r>
          </w:p>
        </w:tc>
        <w:tc>
          <w:tcPr>
            <w:tcW w:w="4068" w:type="dxa"/>
          </w:tcPr>
          <w:p w:rsidR="00825A10" w:rsidRPr="0091005D" w:rsidRDefault="00645085" w:rsidP="00B62C66">
            <w:pPr>
              <w:pStyle w:val="BodyText"/>
              <w:numPr>
                <w:ilvl w:val="0"/>
                <w:numId w:val="25"/>
              </w:numPr>
            </w:pPr>
            <w:r w:rsidRPr="0091005D">
              <w:t>Pull early from suspense</w:t>
            </w:r>
          </w:p>
        </w:tc>
      </w:tr>
      <w:tr w:rsidR="00825A10" w:rsidRPr="0091005D">
        <w:tc>
          <w:tcPr>
            <w:tcW w:w="4320" w:type="dxa"/>
          </w:tcPr>
          <w:p w:rsidR="00825A10" w:rsidRPr="0091005D" w:rsidRDefault="00645085" w:rsidP="00B62C66">
            <w:pPr>
              <w:pStyle w:val="BodyText"/>
              <w:numPr>
                <w:ilvl w:val="0"/>
                <w:numId w:val="25"/>
              </w:numPr>
            </w:pPr>
            <w:r w:rsidRPr="0091005D">
              <w:t xml:space="preserve">Renew </w:t>
            </w:r>
          </w:p>
        </w:tc>
        <w:tc>
          <w:tcPr>
            <w:tcW w:w="4068" w:type="dxa"/>
          </w:tcPr>
          <w:p w:rsidR="00825A10" w:rsidRPr="0091005D" w:rsidRDefault="00645085" w:rsidP="00B62C66">
            <w:pPr>
              <w:pStyle w:val="BodyText"/>
              <w:numPr>
                <w:ilvl w:val="0"/>
                <w:numId w:val="25"/>
              </w:numPr>
            </w:pPr>
            <w:r w:rsidRPr="0091005D">
              <w:t>Show a profile</w:t>
            </w:r>
          </w:p>
        </w:tc>
      </w:tr>
      <w:tr w:rsidR="00825A10" w:rsidRPr="0091005D">
        <w:tc>
          <w:tcPr>
            <w:tcW w:w="4320" w:type="dxa"/>
          </w:tcPr>
          <w:p w:rsidR="00825A10" w:rsidRPr="0091005D" w:rsidRDefault="00645085" w:rsidP="00B62C66">
            <w:pPr>
              <w:pStyle w:val="BodyText"/>
              <w:numPr>
                <w:ilvl w:val="0"/>
                <w:numId w:val="25"/>
              </w:numPr>
            </w:pPr>
            <w:r w:rsidRPr="0091005D">
              <w:t>Reprint</w:t>
            </w:r>
          </w:p>
        </w:tc>
        <w:tc>
          <w:tcPr>
            <w:tcW w:w="4068" w:type="dxa"/>
          </w:tcPr>
          <w:p w:rsidR="00825A10" w:rsidRPr="0091005D" w:rsidRDefault="00645085" w:rsidP="00B62C66">
            <w:pPr>
              <w:pStyle w:val="BodyText"/>
              <w:numPr>
                <w:ilvl w:val="0"/>
                <w:numId w:val="25"/>
              </w:numPr>
            </w:pPr>
            <w:r w:rsidRPr="0091005D">
              <w:t>View activity log (new)</w:t>
            </w:r>
          </w:p>
        </w:tc>
      </w:tr>
    </w:tbl>
    <w:p w:rsidR="00825A10" w:rsidRPr="0091005D" w:rsidRDefault="00825A10" w:rsidP="009C2948"/>
    <w:p w:rsidR="00CF7881" w:rsidRDefault="00CF7881" w:rsidP="00CF7881">
      <w:pPr>
        <w:pStyle w:val="Body"/>
      </w:pPr>
      <w:bookmarkStart w:id="356" w:name="PSO_LM_BACKDOOR"/>
      <w:bookmarkEnd w:id="356"/>
      <w:r w:rsidRPr="00BA13D3">
        <w:t xml:space="preserve">Patient demographics and Clinical Alerts display in the header area when using this option. Refer to </w:t>
      </w:r>
      <w:hyperlink w:anchor="PT_DEMO_CLIN_ALRT" w:history="1">
        <w:r w:rsidRPr="00BA13D3">
          <w:rPr>
            <w:rStyle w:val="Hyperlink"/>
            <w:szCs w:val="20"/>
          </w:rPr>
          <w:t>Patient Demographics and Clinical Alerts</w:t>
        </w:r>
      </w:hyperlink>
      <w:r w:rsidRPr="00BA13D3">
        <w:t xml:space="preserve"> for more information.</w:t>
      </w:r>
    </w:p>
    <w:p w:rsidR="00C142AA" w:rsidRPr="0089036F" w:rsidRDefault="00C142AA" w:rsidP="00C142AA">
      <w:pPr>
        <w:pStyle w:val="BodyText"/>
        <w:rPr>
          <w:ins w:id="357" w:author="Fred Perez" w:date="2019-03-07T13:34:00Z"/>
        </w:rPr>
      </w:pPr>
      <w:bookmarkStart w:id="358" w:name="p38_545"/>
      <w:bookmarkEnd w:id="358"/>
      <w:ins w:id="359" w:author="Fred Perez" w:date="2019-03-07T13:34:00Z">
        <w:r>
          <w:t xml:space="preserve">Patch PSO*7*545 modifies the </w:t>
        </w:r>
        <w:r w:rsidRPr="000C7C22">
          <w:rPr>
            <w:i/>
          </w:rPr>
          <w:t>Patient Prescription Processing</w:t>
        </w:r>
        <w:r>
          <w:t xml:space="preserve"> [PSO LM BACKDOOR ORDERS] option to </w:t>
        </w:r>
        <w:r>
          <w:rPr>
            <w:lang w:val="en-US"/>
          </w:rPr>
          <w:t>require</w:t>
        </w:r>
        <w:r>
          <w:t xml:space="preserve"> the selection of a DEA number when placing an order for a Controlled Substance (CS) drug, and checks that the Provider is authorized to prescribe the specific CS drug.</w:t>
        </w:r>
      </w:ins>
    </w:p>
    <w:p w:rsidR="00825A10" w:rsidRPr="0091005D" w:rsidRDefault="00645085" w:rsidP="00B62C66">
      <w:pPr>
        <w:pStyle w:val="BodyText"/>
      </w:pPr>
      <w:r w:rsidRPr="0091005D">
        <w:t xml:space="preserve">When a new drug order is processed (new, renewal, finish, verify, copy, or an edit that creates a new order), order checks are performed. These include checking for duplicate drug, duplicate drug </w:t>
      </w:r>
      <w:r w:rsidR="00B90EC4" w:rsidRPr="0091005D">
        <w:t>therapy</w:t>
      </w:r>
      <w:r w:rsidRPr="0091005D">
        <w:t xml:space="preserve">, drug-drug interaction, </w:t>
      </w:r>
      <w:r w:rsidR="00CB0A74" w:rsidRPr="0091005D">
        <w:t>drug allergy, and maximum single dose.</w:t>
      </w:r>
    </w:p>
    <w:p w:rsidR="00825A10" w:rsidRPr="0091005D" w:rsidRDefault="00645085" w:rsidP="00B62C66">
      <w:pPr>
        <w:pStyle w:val="BodyText"/>
      </w:pPr>
      <w:r w:rsidRPr="0091005D">
        <w:t>Outpatient Pharmacy generated order checks are displayed in this sequence:</w:t>
      </w:r>
    </w:p>
    <w:p w:rsidR="00825A10" w:rsidRPr="0091005D" w:rsidRDefault="00645085" w:rsidP="009C2948">
      <w:pPr>
        <w:numPr>
          <w:ilvl w:val="0"/>
          <w:numId w:val="86"/>
        </w:numPr>
        <w:ind w:left="1080"/>
      </w:pPr>
      <w:r w:rsidRPr="0091005D">
        <w:t>System Errors</w:t>
      </w:r>
    </w:p>
    <w:p w:rsidR="00825A10" w:rsidRPr="0091005D" w:rsidRDefault="00645085" w:rsidP="009C2948">
      <w:pPr>
        <w:numPr>
          <w:ilvl w:val="0"/>
          <w:numId w:val="86"/>
        </w:numPr>
        <w:ind w:left="1080"/>
      </w:pPr>
      <w:r w:rsidRPr="0091005D">
        <w:t>Duplicate Drug</w:t>
      </w:r>
    </w:p>
    <w:p w:rsidR="00825A10" w:rsidRPr="0091005D" w:rsidRDefault="00645085" w:rsidP="009C2948">
      <w:pPr>
        <w:numPr>
          <w:ilvl w:val="0"/>
          <w:numId w:val="86"/>
        </w:numPr>
        <w:ind w:left="1080"/>
      </w:pPr>
      <w:r w:rsidRPr="0091005D">
        <w:t>Clozapine</w:t>
      </w:r>
    </w:p>
    <w:p w:rsidR="00825A10" w:rsidRPr="0091005D" w:rsidRDefault="00645085" w:rsidP="009C2948">
      <w:pPr>
        <w:numPr>
          <w:ilvl w:val="0"/>
          <w:numId w:val="86"/>
        </w:numPr>
        <w:ind w:left="1080"/>
      </w:pPr>
      <w:r w:rsidRPr="0091005D">
        <w:t>Allergy/ADR (local &amp; remote) or Non-Assessment</w:t>
      </w:r>
    </w:p>
    <w:p w:rsidR="00825A10" w:rsidRPr="0091005D" w:rsidRDefault="00645085" w:rsidP="009C2948">
      <w:pPr>
        <w:numPr>
          <w:ilvl w:val="0"/>
          <w:numId w:val="86"/>
        </w:numPr>
        <w:ind w:left="1080"/>
      </w:pPr>
      <w:r w:rsidRPr="0091005D">
        <w:t xml:space="preserve">CPRS checks generated backdoor (3 new checks) </w:t>
      </w:r>
    </w:p>
    <w:p w:rsidR="00825A10" w:rsidRPr="0091005D" w:rsidRDefault="00645085" w:rsidP="009C2948">
      <w:pPr>
        <w:numPr>
          <w:ilvl w:val="0"/>
          <w:numId w:val="86"/>
        </w:numPr>
        <w:ind w:left="1080"/>
      </w:pPr>
      <w:r w:rsidRPr="0091005D">
        <w:t>Drug Level Errors</w:t>
      </w:r>
    </w:p>
    <w:p w:rsidR="00825A10" w:rsidRPr="0091005D" w:rsidRDefault="00645085" w:rsidP="009C2948">
      <w:pPr>
        <w:numPr>
          <w:ilvl w:val="0"/>
          <w:numId w:val="86"/>
        </w:numPr>
        <w:ind w:left="1080"/>
      </w:pPr>
      <w:r w:rsidRPr="0091005D">
        <w:t>Local &amp; Remote Critical Drug Interactions</w:t>
      </w:r>
    </w:p>
    <w:p w:rsidR="00825A10" w:rsidRPr="0091005D" w:rsidRDefault="00645085" w:rsidP="009C2948">
      <w:pPr>
        <w:numPr>
          <w:ilvl w:val="0"/>
          <w:numId w:val="86"/>
        </w:numPr>
        <w:ind w:left="1080"/>
      </w:pPr>
      <w:r w:rsidRPr="0091005D">
        <w:t>Local &amp; Remote Significant Drug Interactions</w:t>
      </w:r>
    </w:p>
    <w:p w:rsidR="00EC5D13" w:rsidRPr="0091005D" w:rsidRDefault="00645085" w:rsidP="009C2948">
      <w:pPr>
        <w:numPr>
          <w:ilvl w:val="0"/>
          <w:numId w:val="86"/>
        </w:numPr>
        <w:ind w:left="1080"/>
      </w:pPr>
      <w:r w:rsidRPr="0091005D">
        <w:t>Local &amp; Remote Duplicate Therapy</w:t>
      </w:r>
    </w:p>
    <w:p w:rsidR="00825A10" w:rsidRPr="0091005D" w:rsidRDefault="00EC5D13" w:rsidP="009C2948">
      <w:pPr>
        <w:numPr>
          <w:ilvl w:val="0"/>
          <w:numId w:val="86"/>
        </w:numPr>
        <w:ind w:left="1080"/>
      </w:pPr>
      <w:r w:rsidRPr="0091005D">
        <w:t>Maximum Single Dose</w:t>
      </w:r>
    </w:p>
    <w:p w:rsidR="00825A10" w:rsidRPr="0091005D" w:rsidRDefault="00645085" w:rsidP="00CF7881">
      <w:pPr>
        <w:pStyle w:val="BodyText"/>
        <w:keepNext/>
      </w:pPr>
      <w:r w:rsidRPr="0091005D">
        <w:lastRenderedPageBreak/>
        <w:t>Additionally, the order check display sequence is applied to the following processes:</w:t>
      </w:r>
    </w:p>
    <w:p w:rsidR="00825A10" w:rsidRPr="0091005D" w:rsidRDefault="00645085" w:rsidP="00E74BB9">
      <w:pPr>
        <w:numPr>
          <w:ilvl w:val="0"/>
          <w:numId w:val="86"/>
        </w:numPr>
        <w:ind w:left="1080"/>
      </w:pPr>
      <w:r w:rsidRPr="0091005D">
        <w:t>Backdoor new order entry</w:t>
      </w:r>
    </w:p>
    <w:p w:rsidR="00825A10" w:rsidRPr="0091005D" w:rsidRDefault="00645085" w:rsidP="00E74BB9">
      <w:pPr>
        <w:numPr>
          <w:ilvl w:val="0"/>
          <w:numId w:val="86"/>
        </w:numPr>
        <w:ind w:left="1080"/>
      </w:pPr>
      <w:r w:rsidRPr="0091005D">
        <w:t xml:space="preserve">Finishing a pending order </w:t>
      </w:r>
    </w:p>
    <w:p w:rsidR="00825A10" w:rsidRPr="0091005D" w:rsidRDefault="00311D5B" w:rsidP="00E74BB9">
      <w:pPr>
        <w:numPr>
          <w:ilvl w:val="0"/>
          <w:numId w:val="86"/>
        </w:numPr>
        <w:ind w:left="1080"/>
      </w:pPr>
      <w:r w:rsidRPr="0091005D">
        <w:t>R</w:t>
      </w:r>
      <w:r w:rsidR="00645085" w:rsidRPr="0091005D">
        <w:t>enewing an outpatient medication order</w:t>
      </w:r>
    </w:p>
    <w:p w:rsidR="00825A10" w:rsidRPr="0091005D" w:rsidRDefault="00645085" w:rsidP="00E74BB9">
      <w:pPr>
        <w:numPr>
          <w:ilvl w:val="0"/>
          <w:numId w:val="86"/>
        </w:numPr>
        <w:ind w:left="1080"/>
      </w:pPr>
      <w:r w:rsidRPr="0091005D">
        <w:t>Creating a new order when editing an outpatient medication order</w:t>
      </w:r>
    </w:p>
    <w:p w:rsidR="00825A10" w:rsidRPr="0091005D" w:rsidRDefault="00645085" w:rsidP="00E74BB9">
      <w:pPr>
        <w:numPr>
          <w:ilvl w:val="0"/>
          <w:numId w:val="86"/>
        </w:numPr>
        <w:ind w:left="1080"/>
      </w:pPr>
      <w:r w:rsidRPr="0091005D">
        <w:t>Verifying</w:t>
      </w:r>
      <w:r w:rsidR="001B3057" w:rsidRPr="0091005D">
        <w:t xml:space="preserve"> an outpatient medication order</w:t>
      </w:r>
    </w:p>
    <w:p w:rsidR="00825A10" w:rsidRPr="0091005D" w:rsidRDefault="00645085" w:rsidP="00E74BB9">
      <w:pPr>
        <w:numPr>
          <w:ilvl w:val="0"/>
          <w:numId w:val="86"/>
        </w:numPr>
        <w:ind w:left="1080"/>
      </w:pPr>
      <w:r w:rsidRPr="0091005D">
        <w:t>Copying an outpatient medication order</w:t>
      </w:r>
    </w:p>
    <w:p w:rsidR="00825A10" w:rsidRPr="0091005D" w:rsidRDefault="00645085" w:rsidP="00E74BB9">
      <w:pPr>
        <w:numPr>
          <w:ilvl w:val="0"/>
          <w:numId w:val="86"/>
        </w:numPr>
        <w:ind w:left="1080"/>
      </w:pPr>
      <w:r w:rsidRPr="0091005D">
        <w:t>Reinstating a discontin</w:t>
      </w:r>
      <w:r w:rsidR="001B3057" w:rsidRPr="0091005D">
        <w:t>ued outpatient medication order</w:t>
      </w:r>
    </w:p>
    <w:p w:rsidR="00EC5D13" w:rsidRPr="0091005D" w:rsidRDefault="00CE54BF" w:rsidP="00B62C66">
      <w:pPr>
        <w:pStyle w:val="BodyText"/>
        <w:rPr>
          <w:rFonts w:ascii="Calibri" w:hAnsi="Calibri" w:cs="Calibri"/>
        </w:rPr>
      </w:pPr>
      <w:r w:rsidRPr="0091005D">
        <w:t xml:space="preserve">There are three </w:t>
      </w:r>
      <w:r w:rsidR="00EC5D13" w:rsidRPr="0091005D">
        <w:t xml:space="preserve">levels of error messages associated with Enhanced Order Checking (Drug Interactions, Duplicate </w:t>
      </w:r>
      <w:r w:rsidR="00C91FFF" w:rsidRPr="0091005D">
        <w:t>Therapy,</w:t>
      </w:r>
      <w:r w:rsidR="00EC5D13" w:rsidRPr="0091005D">
        <w:t xml:space="preserve"> and Dosing):</w:t>
      </w:r>
    </w:p>
    <w:p w:rsidR="00FA13DE" w:rsidRPr="0091005D" w:rsidRDefault="00FA13DE" w:rsidP="00FA13DE">
      <w:pPr>
        <w:numPr>
          <w:ilvl w:val="0"/>
          <w:numId w:val="45"/>
        </w:numPr>
        <w:spacing w:before="120"/>
        <w:rPr>
          <w:rStyle w:val="BodyTextChar"/>
        </w:rPr>
      </w:pPr>
      <w:r w:rsidRPr="0091005D">
        <w:rPr>
          <w:rFonts w:eastAsia="Calibri"/>
          <w:color w:val="auto"/>
        </w:rPr>
        <w:t xml:space="preserve">System - </w:t>
      </w:r>
      <w:r w:rsidRPr="0091005D">
        <w:rPr>
          <w:rStyle w:val="BodyTextChar"/>
        </w:rPr>
        <w:t xml:space="preserve">When a system level error occurs, no </w:t>
      </w:r>
      <w:r w:rsidR="00EC5D13" w:rsidRPr="0091005D">
        <w:rPr>
          <w:rStyle w:val="BodyTextChar"/>
        </w:rPr>
        <w:t>Drug Interaction, Duplicate Therapy, or Dosing</w:t>
      </w:r>
      <w:r w:rsidRPr="0091005D">
        <w:rPr>
          <w:rStyle w:val="BodyTextChar"/>
        </w:rPr>
        <w:t xml:space="preserve"> order checks that utilize the COTS database (FDB) will be performed. Other order checks, such as Allergy/ADRs, Duplicate Drug (for outpatient only), and the new CPRS order checks, etc. that are performed entirely within VISTA will continue to be executed.</w:t>
      </w:r>
    </w:p>
    <w:p w:rsidR="00FA13DE" w:rsidRPr="0091005D" w:rsidRDefault="00FA13DE" w:rsidP="00FA13DE">
      <w:pPr>
        <w:numPr>
          <w:ilvl w:val="0"/>
          <w:numId w:val="45"/>
        </w:numPr>
        <w:spacing w:before="120"/>
        <w:rPr>
          <w:rStyle w:val="BodyTextChar"/>
        </w:rPr>
      </w:pPr>
      <w:r w:rsidRPr="0091005D">
        <w:rPr>
          <w:rFonts w:eastAsia="Calibri"/>
          <w:color w:val="auto"/>
        </w:rPr>
        <w:t xml:space="preserve">Drug - </w:t>
      </w:r>
      <w:r w:rsidRPr="0091005D">
        <w:rPr>
          <w:rStyle w:val="BodyTextChar"/>
        </w:rPr>
        <w:t xml:space="preserve">When a drug level error occurs, no </w:t>
      </w:r>
      <w:r w:rsidR="00EC5D13" w:rsidRPr="0091005D">
        <w:rPr>
          <w:rStyle w:val="BodyTextChar"/>
        </w:rPr>
        <w:t>Drug Interaction, Duplicate Therapy, or Dosing</w:t>
      </w:r>
      <w:r w:rsidRPr="0091005D">
        <w:rPr>
          <w:rStyle w:val="BodyTextChar"/>
        </w:rPr>
        <w:t xml:space="preserve"> order checks will be performed for a specific drug. Drug level errors can occur for the prospective drug (drug being processed) or the profile drug. If a drug level error occurs on the prospective drug, no profile drug errors will be displayed. The only exception to this is when you are processing an IV order with multiple prospective drugs (i.e. multiple IV Additives). Profile drug level errors will only be shown once per patient session.</w:t>
      </w:r>
    </w:p>
    <w:p w:rsidR="00EC5D13" w:rsidRPr="0091005D" w:rsidRDefault="00FA13DE" w:rsidP="00B62C66">
      <w:pPr>
        <w:pStyle w:val="BodyText"/>
      </w:pPr>
      <w:r w:rsidRPr="0091005D">
        <w:t>There are two reasons that a drug level error is generated; the drug is not matched to NDF or the drug is matched to NDF, but the VA Product to which it is matched does not have a GCNSEQNO assigned or the GCNSEQNO assigned does not match up to the GCNSEQNO in the COTS database. The latter (GCNSE</w:t>
      </w:r>
      <w:r w:rsidR="00C91FFF" w:rsidRPr="0091005D">
        <w:t>Q</w:t>
      </w:r>
      <w:r w:rsidRPr="0091005D">
        <w:t>NO mismatch) is rare</w:t>
      </w:r>
      <w:r w:rsidR="00EC5D13" w:rsidRPr="0091005D">
        <w:t>.</w:t>
      </w:r>
    </w:p>
    <w:p w:rsidR="00E70EF1" w:rsidRPr="0091005D" w:rsidRDefault="00EC5D13" w:rsidP="00EE3ABF">
      <w:pPr>
        <w:numPr>
          <w:ilvl w:val="0"/>
          <w:numId w:val="45"/>
        </w:numPr>
        <w:spacing w:before="120"/>
      </w:pPr>
      <w:r w:rsidRPr="0091005D">
        <w:t xml:space="preserve">Order - </w:t>
      </w:r>
      <w:r w:rsidRPr="0091005D">
        <w:rPr>
          <w:rStyle w:val="BodyTextChar"/>
        </w:rPr>
        <w:t xml:space="preserve">The third error level is for the order. Order level errors will only occur with dosing order checks. Please see </w:t>
      </w:r>
      <w:r w:rsidR="00F53FB0" w:rsidRPr="0091005D">
        <w:rPr>
          <w:rStyle w:val="BodyTextChar"/>
        </w:rPr>
        <w:t>the Dosing Order Check User Manual</w:t>
      </w:r>
      <w:r w:rsidRPr="0091005D">
        <w:rPr>
          <w:rStyle w:val="BodyTextChar"/>
        </w:rPr>
        <w:t xml:space="preserve"> for more information.</w:t>
      </w:r>
    </w:p>
    <w:p w:rsidR="004A5E1F" w:rsidRPr="0091005D" w:rsidRDefault="004A5E1F" w:rsidP="007F5C71"/>
    <w:p w:rsidR="004A5E1F" w:rsidRPr="0091005D" w:rsidRDefault="004A5E1F" w:rsidP="00B62C66">
      <w:pPr>
        <w:pStyle w:val="BodyText"/>
      </w:pPr>
      <w:bookmarkStart w:id="360" w:name="Page_33"/>
      <w:bookmarkEnd w:id="360"/>
      <w:r w:rsidRPr="0091005D">
        <w:t>See table below fo</w:t>
      </w:r>
      <w:r w:rsidR="008058B2" w:rsidRPr="0091005D">
        <w:t>r an explanation of the errors:</w:t>
      </w:r>
    </w:p>
    <w:tbl>
      <w:tblPr>
        <w:tblW w:w="0" w:type="auto"/>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3" w:type="dxa"/>
          <w:right w:w="43" w:type="dxa"/>
        </w:tblCellMar>
        <w:tblLook w:val="00E0" w:firstRow="1" w:lastRow="1" w:firstColumn="1" w:lastColumn="0" w:noHBand="0" w:noVBand="0"/>
      </w:tblPr>
      <w:tblGrid>
        <w:gridCol w:w="988"/>
        <w:gridCol w:w="2238"/>
        <w:gridCol w:w="2146"/>
        <w:gridCol w:w="3935"/>
      </w:tblGrid>
      <w:tr w:rsidR="004A5E1F" w:rsidRPr="0091005D" w:rsidTr="006C6C9D">
        <w:trPr>
          <w:trHeight w:val="422"/>
          <w:tblHeader/>
        </w:trPr>
        <w:tc>
          <w:tcPr>
            <w:tcW w:w="990" w:type="dxa"/>
            <w:shd w:val="clear" w:color="auto" w:fill="D9D9D9"/>
            <w:vAlign w:val="center"/>
          </w:tcPr>
          <w:p w:rsidR="004A5E1F" w:rsidRPr="0091005D" w:rsidRDefault="004A5E1F" w:rsidP="008058B2">
            <w:pPr>
              <w:pStyle w:val="TableText"/>
              <w:rPr>
                <w:rFonts w:ascii="Arial" w:hAnsi="Arial" w:cs="Arial"/>
                <w:b/>
                <w:szCs w:val="22"/>
              </w:rPr>
            </w:pPr>
            <w:r w:rsidRPr="0091005D">
              <w:rPr>
                <w:rFonts w:ascii="Arial" w:hAnsi="Arial" w:cs="Arial"/>
                <w:b/>
                <w:szCs w:val="22"/>
              </w:rPr>
              <w:t>Error Level</w:t>
            </w:r>
          </w:p>
        </w:tc>
        <w:tc>
          <w:tcPr>
            <w:tcW w:w="2250" w:type="dxa"/>
            <w:shd w:val="clear" w:color="auto" w:fill="D9D9D9"/>
            <w:vAlign w:val="center"/>
          </w:tcPr>
          <w:p w:rsidR="004A5E1F" w:rsidRPr="0091005D" w:rsidRDefault="004A5E1F" w:rsidP="008058B2">
            <w:pPr>
              <w:pStyle w:val="TableText"/>
              <w:rPr>
                <w:rFonts w:ascii="Arial" w:hAnsi="Arial" w:cs="Arial"/>
                <w:b/>
                <w:szCs w:val="22"/>
              </w:rPr>
            </w:pPr>
            <w:r w:rsidRPr="0091005D">
              <w:rPr>
                <w:rFonts w:ascii="Arial" w:hAnsi="Arial" w:cs="Arial"/>
                <w:b/>
                <w:szCs w:val="22"/>
              </w:rPr>
              <w:t>Error Message</w:t>
            </w:r>
          </w:p>
        </w:tc>
        <w:tc>
          <w:tcPr>
            <w:tcW w:w="2160" w:type="dxa"/>
            <w:shd w:val="clear" w:color="auto" w:fill="D9D9D9"/>
            <w:vAlign w:val="center"/>
          </w:tcPr>
          <w:p w:rsidR="004A5E1F" w:rsidRPr="0091005D" w:rsidRDefault="004A5E1F" w:rsidP="008058B2">
            <w:pPr>
              <w:pStyle w:val="TableText"/>
              <w:rPr>
                <w:rFonts w:ascii="Arial" w:hAnsi="Arial" w:cs="Arial"/>
                <w:b/>
                <w:szCs w:val="22"/>
              </w:rPr>
            </w:pPr>
            <w:r w:rsidRPr="0091005D">
              <w:rPr>
                <w:rFonts w:ascii="Arial" w:hAnsi="Arial" w:cs="Arial"/>
                <w:b/>
                <w:szCs w:val="22"/>
              </w:rPr>
              <w:t>Reason</w:t>
            </w:r>
          </w:p>
        </w:tc>
        <w:tc>
          <w:tcPr>
            <w:tcW w:w="3960" w:type="dxa"/>
            <w:shd w:val="clear" w:color="auto" w:fill="D9D9D9"/>
            <w:vAlign w:val="center"/>
          </w:tcPr>
          <w:p w:rsidR="004A5E1F" w:rsidRPr="0091005D" w:rsidRDefault="004A5E1F" w:rsidP="008058B2">
            <w:pPr>
              <w:pStyle w:val="TableText"/>
              <w:rPr>
                <w:rFonts w:ascii="Arial" w:hAnsi="Arial" w:cs="Arial"/>
                <w:b/>
                <w:szCs w:val="22"/>
              </w:rPr>
            </w:pPr>
            <w:r w:rsidRPr="0091005D">
              <w:rPr>
                <w:rFonts w:ascii="Arial" w:hAnsi="Arial" w:cs="Arial"/>
                <w:b/>
                <w:szCs w:val="22"/>
              </w:rPr>
              <w:t>Why message is being displayed.</w:t>
            </w:r>
          </w:p>
        </w:tc>
      </w:tr>
      <w:tr w:rsidR="004A5E1F" w:rsidRPr="0091005D" w:rsidTr="00F12431">
        <w:trPr>
          <w:trHeight w:val="458"/>
        </w:trPr>
        <w:tc>
          <w:tcPr>
            <w:tcW w:w="990" w:type="dxa"/>
          </w:tcPr>
          <w:p w:rsidR="004A5E1F" w:rsidRPr="0091005D" w:rsidRDefault="004A5E1F" w:rsidP="00107EEA">
            <w:pPr>
              <w:pStyle w:val="TableText"/>
            </w:pPr>
            <w:r w:rsidRPr="0091005D">
              <w:t>System</w:t>
            </w:r>
          </w:p>
        </w:tc>
        <w:tc>
          <w:tcPr>
            <w:tcW w:w="2250" w:type="dxa"/>
          </w:tcPr>
          <w:p w:rsidR="004A5E1F" w:rsidRPr="0091005D" w:rsidRDefault="004A5E1F" w:rsidP="00107EEA">
            <w:pPr>
              <w:pStyle w:val="TableText"/>
            </w:pPr>
            <w:r w:rsidRPr="0091005D">
              <w:t>No Enhanced Order Checks can be performed.</w:t>
            </w:r>
          </w:p>
        </w:tc>
        <w:tc>
          <w:tcPr>
            <w:tcW w:w="2160" w:type="dxa"/>
          </w:tcPr>
          <w:p w:rsidR="004A5E1F" w:rsidRPr="0091005D" w:rsidRDefault="004A5E1F" w:rsidP="00107EEA">
            <w:pPr>
              <w:pStyle w:val="TableText"/>
            </w:pPr>
            <w:r w:rsidRPr="0091005D">
              <w:t>Vendor Database cannot be reached.</w:t>
            </w:r>
          </w:p>
        </w:tc>
        <w:tc>
          <w:tcPr>
            <w:tcW w:w="3960" w:type="dxa"/>
          </w:tcPr>
          <w:p w:rsidR="004A5E1F" w:rsidRPr="0091005D" w:rsidRDefault="004A5E1F" w:rsidP="00107EEA">
            <w:pPr>
              <w:pStyle w:val="TableText"/>
            </w:pPr>
            <w:r w:rsidRPr="0091005D">
              <w:t>The connectivity to the vendor database has gone down. A MailMan message is sent to the G. PSS ORDER CHECKS mail group when the link goes down and when it comes back up.</w:t>
            </w:r>
          </w:p>
        </w:tc>
      </w:tr>
      <w:tr w:rsidR="004A5E1F" w:rsidRPr="0091005D" w:rsidTr="00F12431">
        <w:tc>
          <w:tcPr>
            <w:tcW w:w="990" w:type="dxa"/>
          </w:tcPr>
          <w:p w:rsidR="004A5E1F" w:rsidRPr="0091005D" w:rsidRDefault="004A5E1F" w:rsidP="00107EEA">
            <w:pPr>
              <w:pStyle w:val="TableText"/>
            </w:pPr>
            <w:r w:rsidRPr="0091005D">
              <w:t>System</w:t>
            </w:r>
          </w:p>
        </w:tc>
        <w:tc>
          <w:tcPr>
            <w:tcW w:w="2250" w:type="dxa"/>
          </w:tcPr>
          <w:p w:rsidR="004A5E1F" w:rsidRPr="0091005D" w:rsidRDefault="004A5E1F" w:rsidP="00107EEA">
            <w:pPr>
              <w:pStyle w:val="TableText"/>
            </w:pPr>
            <w:r w:rsidRPr="0091005D">
              <w:t>No Enhanced Order Checks can be performed.</w:t>
            </w:r>
          </w:p>
        </w:tc>
        <w:tc>
          <w:tcPr>
            <w:tcW w:w="2160" w:type="dxa"/>
          </w:tcPr>
          <w:p w:rsidR="004A5E1F" w:rsidRPr="0091005D" w:rsidRDefault="004A5E1F" w:rsidP="00107EEA">
            <w:pPr>
              <w:pStyle w:val="TableText"/>
            </w:pPr>
            <w:r w:rsidRPr="0091005D">
              <w:t>The connection to the vendor database has been disabled.</w:t>
            </w:r>
          </w:p>
        </w:tc>
        <w:tc>
          <w:tcPr>
            <w:tcW w:w="3960" w:type="dxa"/>
          </w:tcPr>
          <w:p w:rsidR="004A5E1F" w:rsidRPr="0091005D" w:rsidRDefault="004A5E1F" w:rsidP="00107EEA">
            <w:pPr>
              <w:pStyle w:val="TableText"/>
            </w:pPr>
            <w:r w:rsidRPr="0091005D">
              <w:t>A user has executed the Enable/Disable Vendor Database Link [PSS ENABLE/DISABLE DB LINK] option and disabled the interface.</w:t>
            </w:r>
          </w:p>
        </w:tc>
      </w:tr>
      <w:tr w:rsidR="004A5E1F" w:rsidRPr="0091005D" w:rsidTr="00F12431">
        <w:tc>
          <w:tcPr>
            <w:tcW w:w="990" w:type="dxa"/>
          </w:tcPr>
          <w:p w:rsidR="004A5E1F" w:rsidRPr="0091005D" w:rsidRDefault="004A5E1F" w:rsidP="00107EEA">
            <w:pPr>
              <w:pStyle w:val="TableText"/>
            </w:pPr>
            <w:r w:rsidRPr="0091005D">
              <w:lastRenderedPageBreak/>
              <w:t>System</w:t>
            </w:r>
          </w:p>
        </w:tc>
        <w:tc>
          <w:tcPr>
            <w:tcW w:w="2250" w:type="dxa"/>
          </w:tcPr>
          <w:p w:rsidR="004A5E1F" w:rsidRPr="0091005D" w:rsidRDefault="004A5E1F" w:rsidP="00107EEA">
            <w:pPr>
              <w:pStyle w:val="TableText"/>
            </w:pPr>
            <w:r w:rsidRPr="0091005D">
              <w:t>No Enhanced Order Checks can be performed</w:t>
            </w:r>
          </w:p>
        </w:tc>
        <w:tc>
          <w:tcPr>
            <w:tcW w:w="2160" w:type="dxa"/>
          </w:tcPr>
          <w:p w:rsidR="004A5E1F" w:rsidRPr="0091005D" w:rsidRDefault="004A5E1F" w:rsidP="00107EEA">
            <w:pPr>
              <w:pStyle w:val="TableText"/>
            </w:pPr>
            <w:r w:rsidRPr="0091005D">
              <w:t>Vendor database updates are being processed</w:t>
            </w:r>
          </w:p>
        </w:tc>
        <w:tc>
          <w:tcPr>
            <w:tcW w:w="3960" w:type="dxa"/>
          </w:tcPr>
          <w:p w:rsidR="004A5E1F" w:rsidRPr="0091005D" w:rsidRDefault="004A5E1F" w:rsidP="00107EEA">
            <w:pPr>
              <w:pStyle w:val="TableText"/>
            </w:pPr>
            <w:r w:rsidRPr="0091005D">
              <w:t>The vendor database (custom and standard data) is being updated using the DATUP (Data Update) process.</w:t>
            </w:r>
          </w:p>
        </w:tc>
      </w:tr>
      <w:tr w:rsidR="008C1C92" w:rsidRPr="0091005D" w:rsidTr="00F12431">
        <w:tc>
          <w:tcPr>
            <w:tcW w:w="990" w:type="dxa"/>
          </w:tcPr>
          <w:p w:rsidR="008C1C92" w:rsidRPr="0091005D" w:rsidRDefault="008C1C92" w:rsidP="00107EEA">
            <w:pPr>
              <w:pStyle w:val="TableText"/>
            </w:pPr>
            <w:r>
              <w:t>System</w:t>
            </w:r>
          </w:p>
        </w:tc>
        <w:tc>
          <w:tcPr>
            <w:tcW w:w="2250" w:type="dxa"/>
          </w:tcPr>
          <w:p w:rsidR="008C1C92" w:rsidRPr="0091005D" w:rsidRDefault="008C1C92" w:rsidP="00107EEA">
            <w:pPr>
              <w:pStyle w:val="TableText"/>
            </w:pPr>
            <w:r w:rsidRPr="004776F3">
              <w:rPr>
                <w:szCs w:val="22"/>
              </w:rPr>
              <w:t>No Dosing Order Checks can be performed</w:t>
            </w:r>
          </w:p>
        </w:tc>
        <w:tc>
          <w:tcPr>
            <w:tcW w:w="2160" w:type="dxa"/>
          </w:tcPr>
          <w:p w:rsidR="008C1C92" w:rsidRPr="0091005D" w:rsidRDefault="008C1C92" w:rsidP="00107EEA">
            <w:pPr>
              <w:pStyle w:val="TableText"/>
            </w:pPr>
            <w:r w:rsidRPr="004776F3">
              <w:rPr>
                <w:szCs w:val="22"/>
              </w:rPr>
              <w:t>Dosing Order Checks are disabled</w:t>
            </w:r>
          </w:p>
        </w:tc>
        <w:tc>
          <w:tcPr>
            <w:tcW w:w="3960" w:type="dxa"/>
          </w:tcPr>
          <w:p w:rsidR="008C1C92" w:rsidRPr="0091005D" w:rsidRDefault="008C1C92" w:rsidP="00107EEA">
            <w:pPr>
              <w:pStyle w:val="TableText"/>
            </w:pPr>
            <w:r w:rsidRPr="004776F3">
              <w:rPr>
                <w:szCs w:val="22"/>
              </w:rPr>
              <w:t xml:space="preserve">A user has executed the </w:t>
            </w:r>
            <w:r w:rsidRPr="004776F3">
              <w:rPr>
                <w:i/>
                <w:szCs w:val="22"/>
              </w:rPr>
              <w:t>Enable/Disable Dosing Order Checks</w:t>
            </w:r>
            <w:r w:rsidRPr="004776F3">
              <w:rPr>
                <w:szCs w:val="22"/>
              </w:rPr>
              <w:t xml:space="preserve"> [PSS Dosing Order Checks] option.</w:t>
            </w:r>
          </w:p>
        </w:tc>
      </w:tr>
      <w:tr w:rsidR="004A5E1F" w:rsidRPr="0091005D" w:rsidTr="00F12431">
        <w:tc>
          <w:tcPr>
            <w:tcW w:w="990" w:type="dxa"/>
          </w:tcPr>
          <w:p w:rsidR="004A5E1F" w:rsidRPr="0091005D" w:rsidRDefault="004A5E1F" w:rsidP="00107EEA">
            <w:pPr>
              <w:pStyle w:val="TableText"/>
            </w:pPr>
            <w:r w:rsidRPr="0091005D">
              <w:t>Drug</w:t>
            </w:r>
          </w:p>
        </w:tc>
        <w:tc>
          <w:tcPr>
            <w:tcW w:w="2250" w:type="dxa"/>
          </w:tcPr>
          <w:p w:rsidR="004A5E1F" w:rsidRPr="0091005D" w:rsidRDefault="004A5E1F" w:rsidP="00107EEA">
            <w:pPr>
              <w:pStyle w:val="TableText"/>
            </w:pPr>
            <w:r w:rsidRPr="0091005D">
              <w:t xml:space="preserve">Enhanced Order Checks cannot be performed for Local or </w:t>
            </w:r>
            <w:r w:rsidR="00EC5D13" w:rsidRPr="0091005D">
              <w:t xml:space="preserve">Remote </w:t>
            </w:r>
            <w:r w:rsidRPr="0091005D">
              <w:t>Outpatient Drug: &lt;DRUG NAME&gt;</w:t>
            </w:r>
          </w:p>
        </w:tc>
        <w:tc>
          <w:tcPr>
            <w:tcW w:w="2160" w:type="dxa"/>
          </w:tcPr>
          <w:p w:rsidR="004A5E1F" w:rsidRPr="0091005D" w:rsidRDefault="004A5E1F" w:rsidP="00107EEA">
            <w:pPr>
              <w:pStyle w:val="TableText"/>
            </w:pPr>
            <w:r w:rsidRPr="0091005D">
              <w:t>Drug not matched to NDF</w:t>
            </w:r>
          </w:p>
        </w:tc>
        <w:tc>
          <w:tcPr>
            <w:tcW w:w="3960" w:type="dxa"/>
          </w:tcPr>
          <w:p w:rsidR="004A5E1F" w:rsidRPr="0091005D" w:rsidRDefault="004A5E1F" w:rsidP="00107EEA">
            <w:pPr>
              <w:pStyle w:val="TableText"/>
            </w:pPr>
            <w:r w:rsidRPr="0091005D">
              <w:t>The local drug being ordered/ or on profile has not been matched to NDF. Matching the drug to a VA Product will eliminate this message.</w:t>
            </w:r>
          </w:p>
        </w:tc>
      </w:tr>
      <w:tr w:rsidR="00FA13DE" w:rsidRPr="0091005D" w:rsidTr="00F12431">
        <w:tc>
          <w:tcPr>
            <w:tcW w:w="990" w:type="dxa"/>
          </w:tcPr>
          <w:p w:rsidR="00FA13DE" w:rsidRPr="0091005D" w:rsidRDefault="00FA13DE" w:rsidP="008058B2">
            <w:pPr>
              <w:pStyle w:val="TableText"/>
            </w:pPr>
            <w:r w:rsidRPr="0091005D">
              <w:t>Drug</w:t>
            </w:r>
          </w:p>
        </w:tc>
        <w:tc>
          <w:tcPr>
            <w:tcW w:w="2250" w:type="dxa"/>
          </w:tcPr>
          <w:p w:rsidR="00FA13DE" w:rsidRPr="0091005D" w:rsidRDefault="00FA13DE" w:rsidP="008058B2">
            <w:pPr>
              <w:pStyle w:val="TableText"/>
            </w:pPr>
            <w:r w:rsidRPr="0091005D">
              <w:t xml:space="preserve">Order Checks could not be done for RemoteDrug: &lt;DRUG NAME&gt;, please complete a manual check for Drug Interactions and Duplicate Therapy. </w:t>
            </w:r>
          </w:p>
        </w:tc>
        <w:tc>
          <w:tcPr>
            <w:tcW w:w="2160" w:type="dxa"/>
          </w:tcPr>
          <w:p w:rsidR="00FA13DE" w:rsidRPr="0091005D" w:rsidRDefault="00FA13DE" w:rsidP="008058B2">
            <w:pPr>
              <w:pStyle w:val="TableText"/>
            </w:pPr>
          </w:p>
        </w:tc>
        <w:tc>
          <w:tcPr>
            <w:tcW w:w="3960" w:type="dxa"/>
          </w:tcPr>
          <w:p w:rsidR="00FA13DE" w:rsidRPr="0091005D" w:rsidRDefault="00FA13DE" w:rsidP="008058B2">
            <w:pPr>
              <w:pStyle w:val="TableText"/>
            </w:pPr>
            <w:r w:rsidRPr="0091005D">
              <w:t xml:space="preserve">If this error message is displayed, it means that the VA product that the local or remote drug being ordered/or on local or remote profile does not have a GCNSEQNO or in rare cases, the GCNSEQNO assigned to the VA Product does not match up with a GCNSEQNO in the vendor database. </w:t>
            </w:r>
          </w:p>
        </w:tc>
      </w:tr>
      <w:tr w:rsidR="000C2B60" w:rsidRPr="0091005D" w:rsidTr="00F12431">
        <w:tc>
          <w:tcPr>
            <w:tcW w:w="990" w:type="dxa"/>
          </w:tcPr>
          <w:p w:rsidR="000C2B60" w:rsidRPr="0091005D" w:rsidRDefault="000C2B60" w:rsidP="008058B2">
            <w:pPr>
              <w:pStyle w:val="TableText"/>
            </w:pPr>
            <w:r w:rsidRPr="0091005D">
              <w:t>Drug</w:t>
            </w:r>
          </w:p>
        </w:tc>
        <w:tc>
          <w:tcPr>
            <w:tcW w:w="2250" w:type="dxa"/>
          </w:tcPr>
          <w:p w:rsidR="000C2B60" w:rsidRPr="0091005D" w:rsidRDefault="000C2B60" w:rsidP="008058B2">
            <w:pPr>
              <w:pStyle w:val="TableText"/>
            </w:pPr>
            <w:r w:rsidRPr="0091005D">
              <w:t>Enhanced Order Checks cannot be performed for Orderable Item: &lt;OI NAME&gt;</w:t>
            </w:r>
          </w:p>
        </w:tc>
        <w:tc>
          <w:tcPr>
            <w:tcW w:w="2160" w:type="dxa"/>
          </w:tcPr>
          <w:p w:rsidR="000C2B60" w:rsidRPr="0091005D" w:rsidRDefault="000C2B60" w:rsidP="008058B2">
            <w:pPr>
              <w:pStyle w:val="TableText"/>
            </w:pPr>
            <w:r w:rsidRPr="0091005D">
              <w:t>No active Dispense Drug found</w:t>
            </w:r>
          </w:p>
        </w:tc>
        <w:tc>
          <w:tcPr>
            <w:tcW w:w="3960" w:type="dxa"/>
          </w:tcPr>
          <w:p w:rsidR="000C2B60" w:rsidRPr="0091005D" w:rsidRDefault="000C2B60" w:rsidP="008058B2">
            <w:pPr>
              <w:pStyle w:val="TableText"/>
            </w:pPr>
            <w:r w:rsidRPr="0091005D">
              <w:t>Highly unlikely that this error would be seen.  At the time the order check was being performed the orderable item did not have an active dispense drug associated.</w:t>
            </w:r>
          </w:p>
        </w:tc>
      </w:tr>
    </w:tbl>
    <w:p w:rsidR="000C2B60" w:rsidRPr="0091005D" w:rsidRDefault="000C2B60" w:rsidP="007F5C71"/>
    <w:p w:rsidR="00E5052F" w:rsidRPr="0091005D" w:rsidRDefault="00645085" w:rsidP="00B62C66">
      <w:pPr>
        <w:pStyle w:val="BodyText"/>
      </w:pPr>
      <w:r w:rsidRPr="0091005D">
        <w:t>See examples below to illustrate error</w:t>
      </w:r>
      <w:r w:rsidR="002E35A9" w:rsidRPr="0091005D">
        <w:t xml:space="preserve"> sequences</w:t>
      </w:r>
      <w:r w:rsidR="00A72586" w:rsidRPr="0091005D">
        <w:t>:</w:t>
      </w:r>
    </w:p>
    <w:p w:rsidR="00E5052F" w:rsidRPr="0091005D" w:rsidRDefault="00E5052F" w:rsidP="007F5C71"/>
    <w:p w:rsidR="009A17EB" w:rsidRPr="0091005D" w:rsidRDefault="00645085" w:rsidP="00A17F7F">
      <w:pPr>
        <w:pStyle w:val="Example"/>
      </w:pPr>
      <w:bookmarkStart w:id="361" w:name="p026a"/>
      <w:bookmarkEnd w:id="361"/>
      <w:r w:rsidRPr="0091005D">
        <w:t>New Order Entry – System Level Error</w:t>
      </w:r>
    </w:p>
    <w:p w:rsidR="009A17EB" w:rsidRPr="0091005D" w:rsidRDefault="00645085" w:rsidP="008058B2">
      <w:pPr>
        <w:pStyle w:val="Screen"/>
      </w:pPr>
      <w:r w:rsidRPr="0091005D">
        <w:t xml:space="preserve">Select Action: Quit// NO   New Order  </w:t>
      </w:r>
    </w:p>
    <w:p w:rsidR="009A17EB" w:rsidRPr="0091005D" w:rsidRDefault="009A17EB" w:rsidP="008058B2">
      <w:pPr>
        <w:pStyle w:val="Screen"/>
      </w:pPr>
    </w:p>
    <w:p w:rsidR="009A17EB" w:rsidRPr="0091005D" w:rsidRDefault="00645085" w:rsidP="008058B2">
      <w:pPr>
        <w:pStyle w:val="Screen"/>
      </w:pPr>
      <w:r w:rsidRPr="0091005D">
        <w:t>Eligibility: SC LESS THAN 50%     SC%: 40</w:t>
      </w:r>
    </w:p>
    <w:p w:rsidR="009A17EB" w:rsidRPr="0091005D" w:rsidRDefault="00645085" w:rsidP="008058B2">
      <w:pPr>
        <w:pStyle w:val="Screen"/>
      </w:pPr>
      <w:r w:rsidRPr="0091005D">
        <w:t xml:space="preserve">RX PATIENT STATUS: SC LESS THAN 50%//   </w:t>
      </w:r>
    </w:p>
    <w:p w:rsidR="009A17EB" w:rsidRPr="0091005D" w:rsidRDefault="00645085" w:rsidP="008058B2">
      <w:pPr>
        <w:pStyle w:val="Screen"/>
      </w:pPr>
      <w:r w:rsidRPr="0091005D">
        <w:t>DRUG: AMLOD</w:t>
      </w:r>
    </w:p>
    <w:p w:rsidR="009A17EB" w:rsidRPr="0091005D" w:rsidRDefault="00645085" w:rsidP="008058B2">
      <w:pPr>
        <w:pStyle w:val="Screen"/>
      </w:pPr>
      <w:r w:rsidRPr="0091005D">
        <w:t xml:space="preserve">  Lookup: GENERIC NAME</w:t>
      </w:r>
    </w:p>
    <w:p w:rsidR="009A17EB" w:rsidRPr="0091005D" w:rsidRDefault="00645085" w:rsidP="008058B2">
      <w:pPr>
        <w:pStyle w:val="Screen"/>
      </w:pPr>
      <w:r w:rsidRPr="0091005D">
        <w:t xml:space="preserve">     1   AMLODIPINE 10MG/BENAZAPRIL 20MG TAB           CV400           </w:t>
      </w:r>
    </w:p>
    <w:p w:rsidR="009A17EB" w:rsidRPr="0091005D" w:rsidRDefault="00645085" w:rsidP="008058B2">
      <w:pPr>
        <w:pStyle w:val="Screen"/>
      </w:pPr>
      <w:r w:rsidRPr="0091005D">
        <w:t xml:space="preserve">     2   AMLODIPINE 5MG/ATORVASTATIN 10MG TAB           CV200           </w:t>
      </w:r>
    </w:p>
    <w:p w:rsidR="009A17EB" w:rsidRPr="0091005D" w:rsidRDefault="00645085" w:rsidP="008058B2">
      <w:pPr>
        <w:pStyle w:val="Screen"/>
      </w:pPr>
      <w:r w:rsidRPr="0091005D">
        <w:t>CHOOSE 1-2: 1  AMLODIPINE 10MG/BENAZAPRIL 20MG TAB         CV400</w:t>
      </w:r>
    </w:p>
    <w:p w:rsidR="005C31C2" w:rsidRPr="0091005D" w:rsidRDefault="005C31C2" w:rsidP="008058B2">
      <w:pPr>
        <w:pStyle w:val="Screen"/>
      </w:pPr>
      <w:bookmarkStart w:id="362" w:name="p031"/>
      <w:bookmarkEnd w:id="362"/>
    </w:p>
    <w:p w:rsidR="005C31C2" w:rsidRPr="0091005D" w:rsidRDefault="005C31C2" w:rsidP="005C31C2">
      <w:pPr>
        <w:pStyle w:val="Screen"/>
      </w:pPr>
      <w:bookmarkStart w:id="363" w:name="Page_31"/>
      <w:r w:rsidRPr="0091005D">
        <w:t>Now doing remote order checks. Please wait...</w:t>
      </w:r>
    </w:p>
    <w:p w:rsidR="00F60191" w:rsidRPr="0091005D" w:rsidRDefault="00F60191" w:rsidP="008058B2">
      <w:pPr>
        <w:pStyle w:val="Screen"/>
      </w:pPr>
    </w:p>
    <w:p w:rsidR="00F60191" w:rsidRPr="0091005D" w:rsidRDefault="00F60191" w:rsidP="008058B2">
      <w:pPr>
        <w:pStyle w:val="Screen"/>
      </w:pPr>
      <w:r w:rsidRPr="0091005D">
        <w:t>Now doing allergy checks.  Please wait...</w:t>
      </w:r>
    </w:p>
    <w:p w:rsidR="00F60191" w:rsidRPr="0091005D" w:rsidRDefault="00F60191" w:rsidP="008058B2">
      <w:pPr>
        <w:pStyle w:val="Screen"/>
      </w:pPr>
    </w:p>
    <w:p w:rsidR="00F60191" w:rsidRPr="0091005D" w:rsidRDefault="00F60191" w:rsidP="008058B2">
      <w:pPr>
        <w:pStyle w:val="Screen"/>
      </w:pPr>
      <w:bookmarkStart w:id="364" w:name="P029"/>
      <w:bookmarkEnd w:id="364"/>
      <w:r w:rsidRPr="0091005D">
        <w:t>Now processing Clinical Reminder Order Checks. Please wait ...</w:t>
      </w:r>
    </w:p>
    <w:p w:rsidR="00364662" w:rsidRPr="0091005D" w:rsidRDefault="00364662" w:rsidP="008058B2">
      <w:pPr>
        <w:pStyle w:val="Screen"/>
      </w:pPr>
    </w:p>
    <w:p w:rsidR="009A17EB" w:rsidRPr="0091005D" w:rsidRDefault="00645085" w:rsidP="008058B2">
      <w:pPr>
        <w:pStyle w:val="Screen"/>
      </w:pPr>
      <w:r w:rsidRPr="0091005D">
        <w:t>Now Processing Enhanced Order Checks! Please wait...</w:t>
      </w:r>
    </w:p>
    <w:p w:rsidR="00200E49" w:rsidRPr="0091005D" w:rsidRDefault="00200E49" w:rsidP="008058B2">
      <w:pPr>
        <w:pStyle w:val="Screen"/>
      </w:pPr>
    </w:p>
    <w:p w:rsidR="00527DCA" w:rsidRPr="0091005D" w:rsidRDefault="00527DCA" w:rsidP="001B4775">
      <w:pPr>
        <w:pStyle w:val="Screen"/>
      </w:pPr>
      <w:r w:rsidRPr="0091005D">
        <w:t>-------------------------------------------------------------------------------</w:t>
      </w:r>
    </w:p>
    <w:p w:rsidR="009A17EB" w:rsidRPr="0091005D" w:rsidRDefault="00645085" w:rsidP="008058B2">
      <w:pPr>
        <w:pStyle w:val="Screen"/>
      </w:pPr>
      <w:r w:rsidRPr="0091005D">
        <w:t xml:space="preserve">        </w:t>
      </w:r>
    </w:p>
    <w:bookmarkEnd w:id="363"/>
    <w:p w:rsidR="009A17EB" w:rsidRPr="0091005D" w:rsidRDefault="00645085" w:rsidP="008058B2">
      <w:pPr>
        <w:pStyle w:val="Screen"/>
      </w:pPr>
      <w:r w:rsidRPr="0091005D">
        <w:t>No Enhanced Order Checks can be performed.</w:t>
      </w:r>
    </w:p>
    <w:p w:rsidR="009A17EB" w:rsidRPr="0091005D" w:rsidRDefault="00645085" w:rsidP="008058B2">
      <w:pPr>
        <w:pStyle w:val="Screen"/>
      </w:pPr>
      <w:r w:rsidRPr="0091005D">
        <w:t xml:space="preserve">   Reason:  Vendor database cannot be reached.</w:t>
      </w:r>
    </w:p>
    <w:p w:rsidR="009A17EB" w:rsidRPr="0091005D" w:rsidRDefault="009A17EB" w:rsidP="008058B2">
      <w:pPr>
        <w:pStyle w:val="Screen"/>
      </w:pPr>
    </w:p>
    <w:p w:rsidR="009A17EB" w:rsidRPr="0091005D" w:rsidRDefault="00645085" w:rsidP="008058B2">
      <w:pPr>
        <w:pStyle w:val="Screen"/>
      </w:pPr>
      <w:r w:rsidRPr="0091005D">
        <w:t>Press Return to Continue...</w:t>
      </w:r>
    </w:p>
    <w:p w:rsidR="009A17EB" w:rsidRPr="0091005D" w:rsidRDefault="009A17EB" w:rsidP="008058B2">
      <w:pPr>
        <w:pStyle w:val="Screen"/>
      </w:pPr>
    </w:p>
    <w:p w:rsidR="009A17EB" w:rsidRPr="0091005D" w:rsidRDefault="003214C0" w:rsidP="008058B2">
      <w:pPr>
        <w:pStyle w:val="Screen"/>
      </w:pPr>
      <w:r>
        <w:lastRenderedPageBreak/>
        <w:t xml:space="preserve">There are 2 </w:t>
      </w:r>
      <w:r w:rsidR="00645085" w:rsidRPr="0091005D">
        <w:t>Available Dosage(s)</w:t>
      </w:r>
      <w:r>
        <w:t>:</w:t>
      </w:r>
    </w:p>
    <w:p w:rsidR="009A17EB" w:rsidRPr="0091005D" w:rsidRDefault="009A17EB" w:rsidP="008058B2">
      <w:pPr>
        <w:pStyle w:val="Screen"/>
      </w:pPr>
    </w:p>
    <w:p w:rsidR="009A17EB" w:rsidRPr="0091005D" w:rsidRDefault="00645085" w:rsidP="008058B2">
      <w:pPr>
        <w:pStyle w:val="Screen"/>
      </w:pPr>
      <w:r w:rsidRPr="0091005D">
        <w:t>1 TABLET</w:t>
      </w:r>
    </w:p>
    <w:p w:rsidR="009A17EB" w:rsidRPr="0091005D" w:rsidRDefault="00645085" w:rsidP="008058B2">
      <w:pPr>
        <w:pStyle w:val="Screen"/>
      </w:pPr>
      <w:r w:rsidRPr="0091005D">
        <w:t>2 TABLETS</w:t>
      </w:r>
    </w:p>
    <w:p w:rsidR="009A17EB" w:rsidRPr="0091005D" w:rsidRDefault="009A17EB" w:rsidP="008058B2">
      <w:pPr>
        <w:pStyle w:val="Screen"/>
      </w:pPr>
    </w:p>
    <w:p w:rsidR="009A17EB" w:rsidRPr="0091005D" w:rsidRDefault="00645085" w:rsidP="008058B2">
      <w:pPr>
        <w:pStyle w:val="Screen"/>
      </w:pPr>
      <w:r w:rsidRPr="0091005D">
        <w:t>Select from list of Available Dosages</w:t>
      </w:r>
      <w:r w:rsidR="003214C0">
        <w:t xml:space="preserve"> (1-2)</w:t>
      </w:r>
      <w:r w:rsidRPr="0091005D">
        <w:t>, Enter Free Text Dose</w:t>
      </w:r>
    </w:p>
    <w:p w:rsidR="009A17EB" w:rsidRPr="0091005D" w:rsidRDefault="00645085" w:rsidP="008058B2">
      <w:pPr>
        <w:pStyle w:val="Screen"/>
      </w:pPr>
      <w:r w:rsidRPr="0091005D">
        <w:t>or Enter a Question Mark (?) to view list: 1 1 TABLET</w:t>
      </w:r>
    </w:p>
    <w:p w:rsidR="009A17EB" w:rsidRPr="0091005D" w:rsidRDefault="009A17EB" w:rsidP="008058B2">
      <w:pPr>
        <w:pStyle w:val="Screen"/>
      </w:pPr>
    </w:p>
    <w:p w:rsidR="009A17EB" w:rsidRPr="0091005D" w:rsidRDefault="00645085" w:rsidP="008058B2">
      <w:pPr>
        <w:pStyle w:val="Screen"/>
      </w:pPr>
      <w:r w:rsidRPr="0091005D">
        <w:t>You entered 1 TABLET is this correct? Yes//   YES</w:t>
      </w:r>
    </w:p>
    <w:p w:rsidR="009A17EB" w:rsidRPr="0091005D" w:rsidRDefault="00645085" w:rsidP="008058B2">
      <w:pPr>
        <w:pStyle w:val="Screen"/>
      </w:pPr>
      <w:r w:rsidRPr="0091005D">
        <w:t>VERB: TAKE</w:t>
      </w:r>
    </w:p>
    <w:p w:rsidR="009A17EB" w:rsidRPr="0091005D" w:rsidRDefault="00645085" w:rsidP="008058B2">
      <w:pPr>
        <w:pStyle w:val="Screen"/>
      </w:pPr>
      <w:r w:rsidRPr="0091005D">
        <w:t xml:space="preserve">ROUTE: PO// </w:t>
      </w:r>
    </w:p>
    <w:p w:rsidR="009A17EB" w:rsidRPr="0091005D" w:rsidRDefault="00645085" w:rsidP="008058B2">
      <w:pPr>
        <w:pStyle w:val="Screen"/>
      </w:pPr>
      <w:r w:rsidRPr="0091005D">
        <w:t xml:space="preserve">     1   PO  ORAL (BY MOUTH)      PO</w:t>
      </w:r>
    </w:p>
    <w:p w:rsidR="009A17EB" w:rsidRPr="0091005D" w:rsidRDefault="00645085" w:rsidP="008058B2">
      <w:pPr>
        <w:pStyle w:val="Screen"/>
      </w:pPr>
      <w:r w:rsidRPr="0091005D">
        <w:t xml:space="preserve">     2   PO  ORAL      PO</w:t>
      </w:r>
    </w:p>
    <w:p w:rsidR="009A17EB" w:rsidRPr="0091005D" w:rsidRDefault="00645085" w:rsidP="008058B2">
      <w:pPr>
        <w:pStyle w:val="Screen"/>
      </w:pPr>
      <w:r w:rsidRPr="0091005D">
        <w:t>CHOOSE 1-2: 1  ORAL (BY MOUTH)      PO  MOUTH</w:t>
      </w:r>
    </w:p>
    <w:p w:rsidR="003214C0" w:rsidRDefault="003214C0" w:rsidP="003214C0">
      <w:pPr>
        <w:pStyle w:val="Screen"/>
      </w:pPr>
      <w:r w:rsidRPr="004776F3">
        <w:t xml:space="preserve">Schedule: Q4H    </w:t>
      </w:r>
    </w:p>
    <w:p w:rsidR="003214C0" w:rsidRDefault="003214C0" w:rsidP="003214C0">
      <w:pPr>
        <w:pStyle w:val="Screen"/>
        <w:rPr>
          <w:rFonts w:cs="Courier New"/>
        </w:rPr>
      </w:pPr>
      <w:r w:rsidRPr="004776F3">
        <w:rPr>
          <w:rFonts w:cs="Courier New"/>
        </w:rPr>
        <w:t>Now searching ADMINISTRATION SCHEDULE (#51.1) file...</w:t>
      </w:r>
    </w:p>
    <w:p w:rsidR="003214C0" w:rsidRDefault="003214C0" w:rsidP="003214C0">
      <w:pPr>
        <w:pStyle w:val="Screen"/>
        <w:rPr>
          <w:rFonts w:cs="Courier New"/>
        </w:rPr>
      </w:pPr>
      <w:r>
        <w:rPr>
          <w:rFonts w:cs="Courier New"/>
        </w:rPr>
        <w:t xml:space="preserve">  </w:t>
      </w:r>
      <w:r w:rsidRPr="004776F3">
        <w:rPr>
          <w:rFonts w:cs="Courier New"/>
        </w:rPr>
        <w:t>Q4H  Q4H  EVERY 4 HOURS</w:t>
      </w:r>
    </w:p>
    <w:p w:rsidR="003214C0" w:rsidRDefault="003214C0" w:rsidP="003214C0">
      <w:pPr>
        <w:pStyle w:val="Screen"/>
        <w:rPr>
          <w:rFonts w:cs="Courier New"/>
        </w:rPr>
      </w:pPr>
      <w:r>
        <w:rPr>
          <w:rFonts w:cs="Courier New"/>
        </w:rPr>
        <w:t xml:space="preserve">         </w:t>
      </w:r>
      <w:r w:rsidRPr="004776F3">
        <w:rPr>
          <w:rFonts w:cs="Courier New"/>
        </w:rPr>
        <w:t>...OK? Yes//   (Yes)</w:t>
      </w:r>
    </w:p>
    <w:p w:rsidR="009A17EB" w:rsidRPr="0091005D" w:rsidRDefault="003214C0" w:rsidP="008058B2">
      <w:pPr>
        <w:pStyle w:val="Screen"/>
      </w:pPr>
      <w:r>
        <w:rPr>
          <w:rFonts w:cs="Courier New"/>
        </w:rPr>
        <w:t xml:space="preserve"> </w:t>
      </w:r>
      <w:r w:rsidRPr="004776F3">
        <w:rPr>
          <w:rFonts w:cs="Courier New"/>
        </w:rPr>
        <w:t>(EVERY 4 HOURS</w:t>
      </w:r>
      <w:r w:rsidRPr="0091005D" w:rsidDel="003214C0">
        <w:t xml:space="preserve"> </w:t>
      </w:r>
      <w:r w:rsidR="00645085" w:rsidRPr="0091005D">
        <w:t xml:space="preserve">LIMITED DURATION (IN DAYS, HOURS OR MINUTES): </w:t>
      </w:r>
    </w:p>
    <w:p w:rsidR="009A17EB" w:rsidRPr="0091005D" w:rsidRDefault="00645085" w:rsidP="008058B2">
      <w:pPr>
        <w:pStyle w:val="Screen"/>
      </w:pPr>
      <w:r w:rsidRPr="0091005D">
        <w:t xml:space="preserve">CONJUNCTION: </w:t>
      </w:r>
    </w:p>
    <w:p w:rsidR="009A17EB" w:rsidRPr="0091005D" w:rsidRDefault="009A17EB" w:rsidP="007F5C71"/>
    <w:p w:rsidR="004C257A" w:rsidRPr="0091005D" w:rsidRDefault="004C257A" w:rsidP="00A17F7F">
      <w:pPr>
        <w:pStyle w:val="Example"/>
      </w:pPr>
      <w:bookmarkStart w:id="365" w:name="p_33"/>
      <w:bookmarkEnd w:id="365"/>
    </w:p>
    <w:p w:rsidR="009A17EB" w:rsidRPr="0091005D" w:rsidRDefault="00645085" w:rsidP="00A17F7F">
      <w:pPr>
        <w:pStyle w:val="Example"/>
        <w:rPr>
          <w:rFonts w:ascii="Courier New" w:hAnsi="Courier New"/>
          <w:sz w:val="18"/>
          <w:szCs w:val="18"/>
        </w:rPr>
      </w:pPr>
      <w:r w:rsidRPr="0091005D">
        <w:t>Drug Error Message – Finishing Pending Outpatient Order</w:t>
      </w:r>
    </w:p>
    <w:p w:rsidR="009A17EB" w:rsidRPr="0091005D" w:rsidRDefault="00645085" w:rsidP="008058B2">
      <w:pPr>
        <w:pStyle w:val="Screen"/>
      </w:pPr>
      <w:r w:rsidRPr="0091005D">
        <w:t xml:space="preserve">+         Enter ?? for more actions        </w:t>
      </w:r>
    </w:p>
    <w:p w:rsidR="009A17EB" w:rsidRPr="0091005D" w:rsidRDefault="00645085" w:rsidP="008058B2">
      <w:pPr>
        <w:pStyle w:val="Screen"/>
      </w:pPr>
      <w:r w:rsidRPr="0091005D">
        <w:t>BY  Bypass                              DC  Discontinue</w:t>
      </w:r>
    </w:p>
    <w:p w:rsidR="009A17EB" w:rsidRPr="0091005D" w:rsidRDefault="00645085" w:rsidP="008058B2">
      <w:pPr>
        <w:pStyle w:val="Screen"/>
      </w:pPr>
      <w:r w:rsidRPr="0091005D">
        <w:t>ED  Edit                                FN  Finish</w:t>
      </w:r>
    </w:p>
    <w:p w:rsidR="009A17EB" w:rsidRPr="0091005D" w:rsidRDefault="00645085" w:rsidP="008058B2">
      <w:pPr>
        <w:pStyle w:val="Screen"/>
      </w:pPr>
      <w:r w:rsidRPr="0091005D">
        <w:t xml:space="preserve">Select Item(s): Next Screen// FN   Finish </w:t>
      </w:r>
    </w:p>
    <w:p w:rsidR="0082687A" w:rsidRPr="0091005D" w:rsidRDefault="0082687A" w:rsidP="008058B2">
      <w:pPr>
        <w:pStyle w:val="Screen"/>
      </w:pPr>
    </w:p>
    <w:p w:rsidR="0082687A" w:rsidRPr="0091005D" w:rsidRDefault="0082687A" w:rsidP="0082687A">
      <w:pPr>
        <w:pStyle w:val="Screen"/>
      </w:pPr>
      <w:bookmarkStart w:id="366" w:name="p032"/>
      <w:bookmarkEnd w:id="366"/>
      <w:r w:rsidRPr="0091005D">
        <w:t>Now doing remote order checks. Please wait...</w:t>
      </w:r>
    </w:p>
    <w:p w:rsidR="00EC5D13" w:rsidRPr="0091005D" w:rsidRDefault="00EC5D13" w:rsidP="008058B2">
      <w:pPr>
        <w:pStyle w:val="Screen"/>
      </w:pPr>
    </w:p>
    <w:p w:rsidR="00A729DD" w:rsidRPr="0091005D" w:rsidRDefault="00A729DD" w:rsidP="008058B2">
      <w:pPr>
        <w:pStyle w:val="Screen"/>
      </w:pPr>
      <w:bookmarkStart w:id="367" w:name="Page_32"/>
      <w:r w:rsidRPr="0091005D">
        <w:t>Now doing allergy checks.  Please wait...</w:t>
      </w:r>
    </w:p>
    <w:p w:rsidR="00A729DD" w:rsidRPr="0091005D" w:rsidRDefault="00A729DD" w:rsidP="008058B2">
      <w:pPr>
        <w:pStyle w:val="Screen"/>
      </w:pPr>
    </w:p>
    <w:p w:rsidR="00A729DD" w:rsidRPr="0091005D" w:rsidRDefault="00A729DD" w:rsidP="008058B2">
      <w:pPr>
        <w:pStyle w:val="Screen"/>
      </w:pPr>
      <w:r w:rsidRPr="0091005D">
        <w:t>Now processing Clinical Reminder Order Checks. Please wait ...</w:t>
      </w:r>
    </w:p>
    <w:bookmarkEnd w:id="367"/>
    <w:p w:rsidR="00964BA7" w:rsidRPr="0091005D" w:rsidRDefault="00964BA7" w:rsidP="00964BA7">
      <w:pPr>
        <w:pStyle w:val="Screen"/>
      </w:pPr>
    </w:p>
    <w:p w:rsidR="009A17EB" w:rsidRPr="0091005D" w:rsidRDefault="00645085" w:rsidP="008058B2">
      <w:pPr>
        <w:pStyle w:val="Screen"/>
      </w:pPr>
      <w:r w:rsidRPr="0091005D">
        <w:t>Now Processing Enhanced Order Checks! Please wait...</w:t>
      </w:r>
    </w:p>
    <w:p w:rsidR="00307B01" w:rsidRPr="0091005D" w:rsidRDefault="00307B01" w:rsidP="008058B2">
      <w:pPr>
        <w:pStyle w:val="Screen"/>
      </w:pPr>
    </w:p>
    <w:p w:rsidR="00E90197" w:rsidRPr="0091005D" w:rsidRDefault="00E90197" w:rsidP="00E90197">
      <w:pPr>
        <w:pStyle w:val="Screen"/>
      </w:pPr>
      <w:r w:rsidRPr="0091005D">
        <w:t>-------------------------------------------------------------------------------</w:t>
      </w:r>
    </w:p>
    <w:p w:rsidR="009A17EB" w:rsidRPr="0091005D" w:rsidRDefault="009A17EB" w:rsidP="008058B2">
      <w:pPr>
        <w:pStyle w:val="Screen"/>
      </w:pPr>
    </w:p>
    <w:p w:rsidR="009A17EB" w:rsidRPr="0091005D" w:rsidRDefault="00645085" w:rsidP="008058B2">
      <w:pPr>
        <w:pStyle w:val="Screen"/>
      </w:pPr>
      <w:r w:rsidRPr="0091005D">
        <w:t>Enhanced Order Checks cannot be performed for Local Drug: WARFARIN 5MG TAB</w:t>
      </w:r>
    </w:p>
    <w:p w:rsidR="009A17EB" w:rsidRPr="0091005D" w:rsidRDefault="00645085" w:rsidP="008058B2">
      <w:pPr>
        <w:pStyle w:val="Screen"/>
      </w:pPr>
      <w:r w:rsidRPr="0091005D">
        <w:t xml:space="preserve">   Reason: Drug not matched to NDF</w:t>
      </w:r>
    </w:p>
    <w:p w:rsidR="009A17EB" w:rsidRPr="0091005D" w:rsidRDefault="009A17EB" w:rsidP="008058B2">
      <w:pPr>
        <w:pStyle w:val="Screen"/>
      </w:pPr>
    </w:p>
    <w:p w:rsidR="009A17EB" w:rsidRPr="0091005D" w:rsidRDefault="00645085" w:rsidP="008058B2">
      <w:pPr>
        <w:pStyle w:val="Screen"/>
      </w:pPr>
      <w:r w:rsidRPr="0091005D">
        <w:t>Press Return to Continue...</w:t>
      </w:r>
    </w:p>
    <w:p w:rsidR="009A17EB" w:rsidRPr="0091005D" w:rsidRDefault="009A17EB" w:rsidP="008058B2">
      <w:pPr>
        <w:pStyle w:val="Screen"/>
      </w:pPr>
    </w:p>
    <w:p w:rsidR="009A17EB" w:rsidRPr="0091005D" w:rsidRDefault="00645085" w:rsidP="008058B2">
      <w:pPr>
        <w:pStyle w:val="Screen"/>
      </w:pPr>
      <w:r w:rsidRPr="0091005D">
        <w:t xml:space="preserve">Was treatment for Service Connected condition? YES// </w:t>
      </w:r>
    </w:p>
    <w:p w:rsidR="009A17EB" w:rsidRPr="0091005D" w:rsidRDefault="009A17EB" w:rsidP="008058B2">
      <w:pPr>
        <w:pStyle w:val="Screen"/>
      </w:pPr>
    </w:p>
    <w:p w:rsidR="009A17EB" w:rsidRPr="0091005D" w:rsidRDefault="00645085" w:rsidP="008058B2">
      <w:pPr>
        <w:pStyle w:val="Screen"/>
      </w:pPr>
      <w:r w:rsidRPr="0091005D">
        <w:t xml:space="preserve">Are you sure you want to Accept this Order? NO// </w:t>
      </w:r>
    </w:p>
    <w:p w:rsidR="009A17EB" w:rsidRPr="0091005D" w:rsidRDefault="009A17EB" w:rsidP="007F5C71"/>
    <w:p w:rsidR="006159BC" w:rsidRPr="0091005D" w:rsidRDefault="006159BC" w:rsidP="000F5577">
      <w:pPr>
        <w:pStyle w:val="Example"/>
      </w:pPr>
      <w:bookmarkStart w:id="368" w:name="p026b"/>
      <w:bookmarkEnd w:id="368"/>
      <w:r w:rsidRPr="0091005D">
        <w:t>Renewing an Order – Therapeutic Duplication – Drug Level Error</w:t>
      </w:r>
    </w:p>
    <w:p w:rsidR="006159BC" w:rsidRPr="0091005D" w:rsidRDefault="006159BC" w:rsidP="008058B2">
      <w:pPr>
        <w:pStyle w:val="Screen"/>
      </w:pPr>
      <w:r w:rsidRPr="0091005D">
        <w:t xml:space="preserve">+         Enter ?? for more actions          </w:t>
      </w:r>
    </w:p>
    <w:p w:rsidR="006159BC" w:rsidRPr="0091005D" w:rsidRDefault="006159BC" w:rsidP="008058B2">
      <w:pPr>
        <w:pStyle w:val="Screen"/>
      </w:pPr>
      <w:r w:rsidRPr="0091005D">
        <w:t>DC   Discontinue          PR   Partial              RL   Release</w:t>
      </w:r>
    </w:p>
    <w:p w:rsidR="006159BC" w:rsidRPr="0091005D" w:rsidRDefault="006159BC" w:rsidP="008058B2">
      <w:pPr>
        <w:pStyle w:val="Screen"/>
      </w:pPr>
      <w:r w:rsidRPr="0091005D">
        <w:t>ED   Edit                 RF   Refill               RN   Renew</w:t>
      </w:r>
    </w:p>
    <w:p w:rsidR="006159BC" w:rsidRPr="0091005D" w:rsidRDefault="006159BC" w:rsidP="008058B2">
      <w:pPr>
        <w:pStyle w:val="Screen"/>
      </w:pPr>
      <w:r w:rsidRPr="0091005D">
        <w:t xml:space="preserve">Select Action: Next Screen// rn   Renew  </w:t>
      </w:r>
    </w:p>
    <w:p w:rsidR="006159BC" w:rsidRPr="0091005D" w:rsidRDefault="006159BC" w:rsidP="008058B2">
      <w:pPr>
        <w:pStyle w:val="Screen"/>
      </w:pPr>
      <w:r w:rsidRPr="0091005D">
        <w:t>FILL DATE:  (3/12/2008 - 3/13/2009): TODAY//   (MAR 12, 2008)</w:t>
      </w:r>
    </w:p>
    <w:p w:rsidR="006159BC" w:rsidRPr="0091005D" w:rsidRDefault="006159BC" w:rsidP="008058B2">
      <w:pPr>
        <w:pStyle w:val="Screen"/>
      </w:pPr>
      <w:r w:rsidRPr="0091005D">
        <w:t>MAIL/WINDOW: WINDOW// WINDOW</w:t>
      </w:r>
    </w:p>
    <w:p w:rsidR="006159BC" w:rsidRPr="0091005D" w:rsidRDefault="006159BC" w:rsidP="008058B2">
      <w:pPr>
        <w:pStyle w:val="Screen"/>
      </w:pPr>
      <w:r w:rsidRPr="0091005D">
        <w:t xml:space="preserve">METHOD OF PICK-UP: </w:t>
      </w:r>
    </w:p>
    <w:p w:rsidR="006159BC" w:rsidRPr="0091005D" w:rsidRDefault="006159BC" w:rsidP="008058B2">
      <w:pPr>
        <w:pStyle w:val="Screen"/>
      </w:pPr>
      <w:r w:rsidRPr="0091005D">
        <w:t>Nature of Order: WRITTEN//        W</w:t>
      </w:r>
    </w:p>
    <w:p w:rsidR="006159BC" w:rsidRPr="0091005D" w:rsidRDefault="006159BC" w:rsidP="008058B2">
      <w:pPr>
        <w:pStyle w:val="Screen"/>
      </w:pPr>
      <w:r w:rsidRPr="0091005D">
        <w:t>WAS THE PATIENT COUNSELED: NO// NO</w:t>
      </w:r>
    </w:p>
    <w:p w:rsidR="006159BC" w:rsidRPr="0091005D" w:rsidRDefault="006159BC" w:rsidP="008058B2">
      <w:pPr>
        <w:pStyle w:val="Screen"/>
      </w:pPr>
    </w:p>
    <w:p w:rsidR="006159BC" w:rsidRPr="0091005D" w:rsidRDefault="006159BC" w:rsidP="008058B2">
      <w:pPr>
        <w:pStyle w:val="Screen"/>
      </w:pPr>
      <w:r w:rsidRPr="0091005D">
        <w:t>Do you want to enter a Progress Note? No//   NO</w:t>
      </w:r>
    </w:p>
    <w:p w:rsidR="006159BC" w:rsidRPr="0091005D" w:rsidRDefault="006159BC" w:rsidP="008058B2">
      <w:pPr>
        <w:pStyle w:val="Screen"/>
      </w:pPr>
    </w:p>
    <w:p w:rsidR="006159BC" w:rsidRPr="0091005D" w:rsidRDefault="006159BC" w:rsidP="008058B2">
      <w:pPr>
        <w:pStyle w:val="Screen"/>
      </w:pPr>
      <w:r w:rsidRPr="0091005D">
        <w:t>Now Renewing Rx # 2580   Drug: SUCRALFATE 1GM TAB</w:t>
      </w:r>
    </w:p>
    <w:p w:rsidR="006159BC" w:rsidRPr="0091005D" w:rsidRDefault="006159BC" w:rsidP="008058B2">
      <w:pPr>
        <w:pStyle w:val="Screen"/>
      </w:pPr>
    </w:p>
    <w:p w:rsidR="006159BC" w:rsidRPr="0091005D" w:rsidRDefault="006159BC" w:rsidP="008058B2">
      <w:pPr>
        <w:pStyle w:val="Screen"/>
      </w:pPr>
    </w:p>
    <w:p w:rsidR="006159BC" w:rsidRPr="0091005D" w:rsidRDefault="006159BC" w:rsidP="008058B2">
      <w:pPr>
        <w:pStyle w:val="Screen"/>
      </w:pPr>
      <w:r w:rsidRPr="0091005D">
        <w:t>Press Return to Continue...</w:t>
      </w:r>
    </w:p>
    <w:p w:rsidR="0082687A" w:rsidRPr="0091005D" w:rsidRDefault="0082687A" w:rsidP="008058B2">
      <w:pPr>
        <w:pStyle w:val="Screen"/>
      </w:pPr>
    </w:p>
    <w:p w:rsidR="0082687A" w:rsidRPr="0091005D" w:rsidRDefault="0082687A" w:rsidP="0082687A">
      <w:pPr>
        <w:pStyle w:val="Screen"/>
      </w:pPr>
      <w:r w:rsidRPr="0091005D">
        <w:t>Now doing remote order checks. Please wait...</w:t>
      </w:r>
    </w:p>
    <w:p w:rsidR="00EC5D13" w:rsidRPr="0091005D" w:rsidRDefault="00EC5D13" w:rsidP="008058B2">
      <w:pPr>
        <w:pStyle w:val="Screen"/>
      </w:pPr>
    </w:p>
    <w:p w:rsidR="00A729DD" w:rsidRPr="0091005D" w:rsidRDefault="00A729DD" w:rsidP="008058B2">
      <w:pPr>
        <w:pStyle w:val="Screen"/>
      </w:pPr>
      <w:r w:rsidRPr="0091005D">
        <w:lastRenderedPageBreak/>
        <w:t>Now doing allergy checks.  Please wait...</w:t>
      </w:r>
    </w:p>
    <w:p w:rsidR="00A729DD" w:rsidRPr="0091005D" w:rsidRDefault="00A729DD" w:rsidP="008058B2">
      <w:pPr>
        <w:pStyle w:val="Screen"/>
      </w:pPr>
    </w:p>
    <w:p w:rsidR="00A729DD" w:rsidRPr="0091005D" w:rsidRDefault="00A729DD" w:rsidP="008058B2">
      <w:pPr>
        <w:pStyle w:val="Screen"/>
      </w:pPr>
      <w:r w:rsidRPr="0091005D">
        <w:t>Now processing Clinical Reminder Order Checks. Please wait ...</w:t>
      </w:r>
    </w:p>
    <w:p w:rsidR="00C1172D" w:rsidRPr="0091005D" w:rsidRDefault="00C1172D" w:rsidP="00C1172D">
      <w:pPr>
        <w:pStyle w:val="Screen"/>
      </w:pPr>
    </w:p>
    <w:p w:rsidR="006159BC" w:rsidRPr="0091005D" w:rsidRDefault="006159BC" w:rsidP="008058B2">
      <w:pPr>
        <w:pStyle w:val="Screen"/>
      </w:pPr>
      <w:r w:rsidRPr="0091005D">
        <w:t>Now Processing Enhanced Order Checks! Please wait…</w:t>
      </w:r>
    </w:p>
    <w:p w:rsidR="00E90197" w:rsidRPr="0091005D" w:rsidRDefault="00E90197" w:rsidP="008058B2">
      <w:pPr>
        <w:pStyle w:val="Screen"/>
      </w:pPr>
    </w:p>
    <w:p w:rsidR="00E90197" w:rsidRPr="0091005D" w:rsidRDefault="00E90197" w:rsidP="00E90197">
      <w:pPr>
        <w:pStyle w:val="Screen"/>
      </w:pPr>
      <w:r w:rsidRPr="0091005D">
        <w:t>-------------------------------------------------------------------------------</w:t>
      </w:r>
    </w:p>
    <w:p w:rsidR="006159BC" w:rsidRPr="0091005D" w:rsidRDefault="006159BC" w:rsidP="0016717F">
      <w:pPr>
        <w:pStyle w:val="Screen"/>
      </w:pPr>
    </w:p>
    <w:p w:rsidR="006159BC" w:rsidRPr="0091005D" w:rsidRDefault="006159BC" w:rsidP="008058B2">
      <w:pPr>
        <w:pStyle w:val="Screen"/>
      </w:pPr>
      <w:r w:rsidRPr="0091005D">
        <w:t>Order Checks could not be done for Drug: RANITIDINE 150MG TAB, please complete a manual check for Drug Interactions and Duplicate Therapy.</w:t>
      </w:r>
    </w:p>
    <w:p w:rsidR="006159BC" w:rsidRPr="0091005D" w:rsidRDefault="006159BC" w:rsidP="008058B2">
      <w:pPr>
        <w:pStyle w:val="Screen"/>
      </w:pPr>
    </w:p>
    <w:p w:rsidR="006159BC" w:rsidRPr="0091005D" w:rsidRDefault="006159BC" w:rsidP="008058B2">
      <w:pPr>
        <w:pStyle w:val="Screen"/>
      </w:pPr>
      <w:r w:rsidRPr="0091005D">
        <w:t>====================================================================================</w:t>
      </w:r>
    </w:p>
    <w:p w:rsidR="006159BC" w:rsidRPr="0091005D" w:rsidRDefault="006159BC" w:rsidP="008058B2">
      <w:pPr>
        <w:pStyle w:val="Screen"/>
      </w:pPr>
      <w:r w:rsidRPr="0091005D">
        <w:t xml:space="preserve">*** THERAPEUTIC DUPLICATION(S) *** SUCRALFATE 1GM TAB with </w:t>
      </w:r>
    </w:p>
    <w:p w:rsidR="006159BC" w:rsidRPr="0091005D" w:rsidRDefault="006159BC" w:rsidP="008058B2">
      <w:pPr>
        <w:pStyle w:val="Screen"/>
      </w:pPr>
    </w:p>
    <w:p w:rsidR="006159BC" w:rsidRPr="0091005D" w:rsidRDefault="006159BC" w:rsidP="008058B2">
      <w:pPr>
        <w:pStyle w:val="Screen"/>
      </w:pPr>
      <w:r w:rsidRPr="0091005D">
        <w:t xml:space="preserve">                   Local Rx#: 2574</w:t>
      </w:r>
    </w:p>
    <w:p w:rsidR="006159BC" w:rsidRPr="0091005D" w:rsidRDefault="006159BC" w:rsidP="008058B2">
      <w:pPr>
        <w:pStyle w:val="Screen"/>
      </w:pPr>
      <w:r w:rsidRPr="0091005D">
        <w:t xml:space="preserve">                 Drug: CIMETIDINE 300MG TAB (DISCONTINUED)</w:t>
      </w:r>
    </w:p>
    <w:p w:rsidR="006159BC" w:rsidRPr="0091005D" w:rsidRDefault="006159BC" w:rsidP="008058B2">
      <w:pPr>
        <w:pStyle w:val="Screen"/>
      </w:pPr>
      <w:r w:rsidRPr="0091005D">
        <w:t xml:space="preserve">                  SIG: TAKE ONE TABLET BY MOUTH TWICE A DAY</w:t>
      </w:r>
    </w:p>
    <w:p w:rsidR="006159BC" w:rsidRPr="0091005D" w:rsidRDefault="006159BC" w:rsidP="008058B2">
      <w:pPr>
        <w:pStyle w:val="Screen"/>
      </w:pPr>
      <w:r w:rsidRPr="0091005D">
        <w:t xml:space="preserve">                  QTY: 180                Days Supply: 90  </w:t>
      </w:r>
    </w:p>
    <w:p w:rsidR="006159BC" w:rsidRPr="0091005D" w:rsidRDefault="006159BC" w:rsidP="008058B2">
      <w:pPr>
        <w:pStyle w:val="Screen"/>
      </w:pPr>
      <w:r w:rsidRPr="0091005D">
        <w:t xml:space="preserve">   </w:t>
      </w:r>
      <w:r w:rsidR="00955490" w:rsidRPr="0091005D">
        <w:t xml:space="preserve">    </w:t>
      </w:r>
      <w:r w:rsidRPr="0091005D">
        <w:t xml:space="preserve"> Processing Status: Released locally on 03/07/08@08:55:32  (Window)           </w:t>
      </w:r>
    </w:p>
    <w:p w:rsidR="006159BC" w:rsidRPr="0091005D" w:rsidRDefault="006159BC" w:rsidP="008058B2">
      <w:pPr>
        <w:pStyle w:val="Screen"/>
      </w:pPr>
      <w:r w:rsidRPr="0091005D">
        <w:t xml:space="preserve">       Last Filled On: 11/08/06</w:t>
      </w:r>
    </w:p>
    <w:p w:rsidR="006159BC" w:rsidRPr="0091005D" w:rsidRDefault="006159BC" w:rsidP="008058B2">
      <w:pPr>
        <w:pStyle w:val="Screen"/>
      </w:pPr>
      <w:r w:rsidRPr="0091005D">
        <w:t xml:space="preserve">                                                </w:t>
      </w:r>
    </w:p>
    <w:p w:rsidR="006159BC" w:rsidRPr="0091005D" w:rsidRDefault="006159BC" w:rsidP="008058B2">
      <w:pPr>
        <w:pStyle w:val="Screen"/>
      </w:pPr>
      <w:r w:rsidRPr="0091005D">
        <w:t xml:space="preserve">                   Local Rx#: 2573</w:t>
      </w:r>
    </w:p>
    <w:p w:rsidR="00A156DA" w:rsidRPr="0091005D" w:rsidRDefault="00A156DA" w:rsidP="00A156DA">
      <w:pPr>
        <w:pStyle w:val="Screen"/>
      </w:pPr>
      <w:bookmarkStart w:id="369" w:name="Allergy"/>
      <w:bookmarkEnd w:id="369"/>
      <w:r w:rsidRPr="0091005D">
        <w:t xml:space="preserve">                 Drug: NIZATIDINE 150MG CAP (ACTIVE)</w:t>
      </w:r>
    </w:p>
    <w:p w:rsidR="00A156DA" w:rsidRPr="0091005D" w:rsidRDefault="00A156DA" w:rsidP="00A156DA">
      <w:pPr>
        <w:pStyle w:val="Screen"/>
      </w:pPr>
      <w:r w:rsidRPr="0091005D">
        <w:t xml:space="preserve">                  SIG: TAKE ONE CAPSULE BY MOUTH TWICE A DAY                  </w:t>
      </w:r>
    </w:p>
    <w:p w:rsidR="00A156DA" w:rsidRPr="0091005D" w:rsidRDefault="00A156DA" w:rsidP="00A156DA">
      <w:pPr>
        <w:pStyle w:val="Screen"/>
      </w:pPr>
      <w:r w:rsidRPr="0091005D">
        <w:t xml:space="preserve">                  QTY: 180                Days Supply: 90</w:t>
      </w:r>
    </w:p>
    <w:p w:rsidR="00A156DA" w:rsidRPr="0091005D" w:rsidRDefault="00A156DA" w:rsidP="00A156DA">
      <w:pPr>
        <w:pStyle w:val="Screen"/>
      </w:pPr>
      <w:r w:rsidRPr="0091005D">
        <w:t xml:space="preserve">        Processing Status: Released locally on 03/07/08@08:55:32  (Window)           </w:t>
      </w:r>
    </w:p>
    <w:p w:rsidR="00A156DA" w:rsidRPr="0091005D" w:rsidRDefault="00A156DA" w:rsidP="00A156DA">
      <w:pPr>
        <w:pStyle w:val="Screen"/>
        <w:rPr>
          <w:rFonts w:eastAsia="Calibri"/>
        </w:rPr>
      </w:pPr>
      <w:r w:rsidRPr="0091005D">
        <w:t xml:space="preserve">       Last Filled On: 11/08/06</w:t>
      </w:r>
    </w:p>
    <w:p w:rsidR="00A156DA" w:rsidRPr="0091005D" w:rsidRDefault="00A156DA" w:rsidP="00A156DA">
      <w:pPr>
        <w:pStyle w:val="Screen"/>
      </w:pPr>
      <w:r w:rsidRPr="0091005D">
        <w:t xml:space="preserve">                                                </w:t>
      </w:r>
    </w:p>
    <w:p w:rsidR="00A156DA" w:rsidRPr="0091005D" w:rsidRDefault="00A156DA" w:rsidP="00A156DA">
      <w:pPr>
        <w:pStyle w:val="Screen"/>
      </w:pPr>
      <w:r w:rsidRPr="0091005D">
        <w:t xml:space="preserve"> </w:t>
      </w:r>
    </w:p>
    <w:p w:rsidR="00A156DA" w:rsidRPr="0091005D" w:rsidRDefault="00A156DA" w:rsidP="00A156DA">
      <w:pPr>
        <w:pStyle w:val="Screen"/>
      </w:pPr>
      <w:r w:rsidRPr="0091005D">
        <w:t xml:space="preserve">            Local Rx#: 2599</w:t>
      </w:r>
    </w:p>
    <w:p w:rsidR="00A156DA" w:rsidRPr="0091005D" w:rsidRDefault="00A156DA" w:rsidP="00A156DA">
      <w:pPr>
        <w:pStyle w:val="Screen"/>
      </w:pPr>
      <w:r w:rsidRPr="0091005D">
        <w:t xml:space="preserve">                 Drug: FAMOTIDINE 20MG TAB (PROVIDER HOLD)</w:t>
      </w:r>
    </w:p>
    <w:p w:rsidR="00A156DA" w:rsidRPr="0091005D" w:rsidRDefault="00A156DA" w:rsidP="00A156DA">
      <w:pPr>
        <w:pStyle w:val="Screen"/>
      </w:pPr>
      <w:r w:rsidRPr="0091005D">
        <w:t xml:space="preserve">                  SIG: TAKE ONE TABLET BY MOUTH TWICE A DAY                  </w:t>
      </w:r>
    </w:p>
    <w:p w:rsidR="00A156DA" w:rsidRPr="0091005D" w:rsidRDefault="00A156DA" w:rsidP="00A156DA">
      <w:pPr>
        <w:pStyle w:val="Screen"/>
      </w:pPr>
      <w:r w:rsidRPr="0091005D">
        <w:t xml:space="preserve">                  QTY: 180                Days Supply: 90       </w:t>
      </w:r>
    </w:p>
    <w:p w:rsidR="00A156DA" w:rsidRPr="0091005D" w:rsidRDefault="00A156DA" w:rsidP="00A156DA">
      <w:pPr>
        <w:pStyle w:val="Screen"/>
      </w:pPr>
      <w:r w:rsidRPr="0091005D">
        <w:t xml:space="preserve">        Processing Status: Released locally on 03/07/08@08:55:32  (Window)           </w:t>
      </w:r>
    </w:p>
    <w:p w:rsidR="00A156DA" w:rsidRPr="0091005D" w:rsidRDefault="00A156DA" w:rsidP="00A156DA">
      <w:pPr>
        <w:pStyle w:val="Screen"/>
        <w:rPr>
          <w:rFonts w:eastAsia="Calibri"/>
        </w:rPr>
      </w:pPr>
      <w:r w:rsidRPr="0091005D">
        <w:t xml:space="preserve">       Last Filled On: 11/08/06</w:t>
      </w:r>
    </w:p>
    <w:p w:rsidR="00A156DA" w:rsidRPr="0091005D" w:rsidRDefault="00A156DA" w:rsidP="00A156DA">
      <w:pPr>
        <w:pStyle w:val="Screen"/>
      </w:pPr>
      <w:r w:rsidRPr="0091005D">
        <w:t xml:space="preserve">                                                </w:t>
      </w:r>
    </w:p>
    <w:p w:rsidR="00A156DA" w:rsidRPr="0091005D" w:rsidRDefault="00A156DA" w:rsidP="00A156DA">
      <w:pPr>
        <w:pStyle w:val="Screen"/>
      </w:pPr>
      <w:r w:rsidRPr="0091005D">
        <w:t>Class(es)Involved in Therapeutic Duplication(s): Peptic Ulcer Agents, Histamine-2 Receptor Antagonists (H2 Antagonists</w:t>
      </w:r>
    </w:p>
    <w:p w:rsidR="00A156DA" w:rsidRPr="0091005D" w:rsidRDefault="00A156DA" w:rsidP="00A156DA">
      <w:pPr>
        <w:pStyle w:val="Screen"/>
      </w:pPr>
    </w:p>
    <w:p w:rsidR="00A156DA" w:rsidRPr="0091005D" w:rsidRDefault="00A156DA" w:rsidP="00A156DA">
      <w:pPr>
        <w:pStyle w:val="Screen"/>
      </w:pPr>
      <w:r w:rsidRPr="0091005D">
        <w:t>====================================================================================</w:t>
      </w:r>
    </w:p>
    <w:p w:rsidR="00A156DA" w:rsidRPr="0091005D" w:rsidRDefault="00A156DA" w:rsidP="00A156DA">
      <w:pPr>
        <w:pStyle w:val="Screen"/>
      </w:pPr>
      <w:r w:rsidRPr="0091005D">
        <w:t>Discontinue RX #2573 NIZATIDINE 150MG CAP? Y/N  No</w:t>
      </w:r>
    </w:p>
    <w:p w:rsidR="00A156DA" w:rsidRPr="0091005D" w:rsidRDefault="00A156DA" w:rsidP="00A156DA">
      <w:pPr>
        <w:pStyle w:val="Screen"/>
      </w:pPr>
    </w:p>
    <w:p w:rsidR="00A156DA" w:rsidRPr="0091005D" w:rsidRDefault="00A156DA" w:rsidP="00A156DA">
      <w:pPr>
        <w:pStyle w:val="Screen"/>
      </w:pPr>
      <w:r w:rsidRPr="0091005D">
        <w:t xml:space="preserve">Press Return to Continue: </w:t>
      </w:r>
    </w:p>
    <w:p w:rsidR="00A156DA" w:rsidRPr="0091005D" w:rsidRDefault="00A156DA" w:rsidP="00A156DA">
      <w:pPr>
        <w:pStyle w:val="Screen"/>
      </w:pPr>
    </w:p>
    <w:p w:rsidR="00A156DA" w:rsidRPr="0091005D" w:rsidRDefault="00A156DA" w:rsidP="00A156DA">
      <w:pPr>
        <w:pStyle w:val="Screen"/>
      </w:pPr>
      <w:r w:rsidRPr="0091005D">
        <w:t>2580A        SUCRALFATE 1GM TAB                QTY: 360</w:t>
      </w:r>
    </w:p>
    <w:p w:rsidR="00A156DA" w:rsidRPr="0091005D" w:rsidRDefault="00A156DA" w:rsidP="00A156DA">
      <w:pPr>
        <w:pStyle w:val="Screen"/>
      </w:pPr>
      <w:r w:rsidRPr="0091005D">
        <w:t># OF REFILLS: 3  ISSUED: 03-12-08</w:t>
      </w:r>
    </w:p>
    <w:p w:rsidR="00A156DA" w:rsidRPr="0091005D" w:rsidRDefault="00A156DA" w:rsidP="00A156DA">
      <w:pPr>
        <w:pStyle w:val="Screen"/>
      </w:pPr>
      <w:r w:rsidRPr="0091005D">
        <w:t>SIG: TAKE ONE TABLET BY MOUTH FOUR TIMES A DAY</w:t>
      </w:r>
    </w:p>
    <w:p w:rsidR="00A156DA" w:rsidRPr="0091005D" w:rsidRDefault="00A156DA" w:rsidP="00A156DA">
      <w:pPr>
        <w:pStyle w:val="Screen"/>
      </w:pPr>
      <w:r w:rsidRPr="0091005D">
        <w:t>FILLED: 03-12-08</w:t>
      </w:r>
    </w:p>
    <w:p w:rsidR="00A156DA" w:rsidRPr="0091005D" w:rsidRDefault="00A156DA" w:rsidP="00A156DA">
      <w:pPr>
        <w:pStyle w:val="Screen"/>
      </w:pPr>
      <w:r w:rsidRPr="0091005D">
        <w:t>ROUTING: WINDOW     PHYS: PSOPROVIDER,ONE</w:t>
      </w:r>
    </w:p>
    <w:p w:rsidR="00A156DA" w:rsidRPr="0091005D" w:rsidRDefault="00A156DA" w:rsidP="00A156DA">
      <w:pPr>
        <w:pStyle w:val="Screen"/>
      </w:pPr>
    </w:p>
    <w:p w:rsidR="00A156DA" w:rsidRPr="0091005D" w:rsidRDefault="00A156DA" w:rsidP="00A156DA">
      <w:pPr>
        <w:pStyle w:val="Screen"/>
      </w:pPr>
      <w:r w:rsidRPr="0091005D">
        <w:t>Edit renewed Rx ? Y// n  NO</w:t>
      </w:r>
    </w:p>
    <w:p w:rsidR="00A156DA" w:rsidRPr="0091005D" w:rsidRDefault="00A156DA" w:rsidP="00A156DA">
      <w:pPr>
        <w:pStyle w:val="Screen"/>
      </w:pPr>
    </w:p>
    <w:p w:rsidR="00A156DA" w:rsidRPr="0091005D" w:rsidRDefault="00A156DA" w:rsidP="00A156DA">
      <w:pPr>
        <w:pStyle w:val="Screen"/>
      </w:pPr>
      <w:r w:rsidRPr="0091005D">
        <w:t xml:space="preserve">       SC Percent: 80%</w:t>
      </w:r>
    </w:p>
    <w:p w:rsidR="00A156DA" w:rsidRPr="0091005D" w:rsidRDefault="00A156DA" w:rsidP="00A156DA">
      <w:pPr>
        <w:pStyle w:val="Screen"/>
      </w:pPr>
      <w:r w:rsidRPr="0091005D">
        <w:t xml:space="preserve">     Disabilities: NONE STATED</w:t>
      </w:r>
    </w:p>
    <w:p w:rsidR="00A156DA" w:rsidRPr="0091005D" w:rsidRDefault="00A156DA" w:rsidP="00A156DA">
      <w:pPr>
        <w:pStyle w:val="Screen"/>
      </w:pPr>
    </w:p>
    <w:p w:rsidR="00A156DA" w:rsidRPr="0091005D" w:rsidRDefault="00A156DA" w:rsidP="00A156DA">
      <w:pPr>
        <w:pStyle w:val="Screen"/>
      </w:pPr>
      <w:r w:rsidRPr="0091005D">
        <w:t xml:space="preserve">Was treatment for a Service Connected condition? NO// </w:t>
      </w:r>
    </w:p>
    <w:p w:rsidR="00A156DA" w:rsidRPr="0091005D" w:rsidRDefault="00A156DA" w:rsidP="00A156DA"/>
    <w:p w:rsidR="00426F68" w:rsidRPr="0091005D" w:rsidRDefault="00A156DA" w:rsidP="00107C22">
      <w:pPr>
        <w:pStyle w:val="Heading3"/>
      </w:pPr>
      <w:bookmarkStart w:id="370" w:name="_Toc393144835"/>
      <w:bookmarkStart w:id="371" w:name="_Ref395188694"/>
      <w:bookmarkStart w:id="372" w:name="_Ref395683098"/>
      <w:bookmarkStart w:id="373" w:name="_Ref395690074"/>
      <w:bookmarkStart w:id="374" w:name="_Toc428973197"/>
      <w:bookmarkStart w:id="375" w:name="_Toc4750926"/>
      <w:r w:rsidRPr="0091005D">
        <w:t>Allergy Order Checks</w:t>
      </w:r>
      <w:bookmarkEnd w:id="370"/>
      <w:bookmarkEnd w:id="371"/>
      <w:bookmarkEnd w:id="372"/>
      <w:bookmarkEnd w:id="373"/>
      <w:bookmarkEnd w:id="374"/>
      <w:bookmarkEnd w:id="375"/>
    </w:p>
    <w:p w:rsidR="00420106" w:rsidRPr="0091005D" w:rsidRDefault="00420106" w:rsidP="00420106"/>
    <w:p w:rsidR="00426F68" w:rsidRPr="0091005D" w:rsidRDefault="00426F68" w:rsidP="00426F68">
      <w:pPr>
        <w:rPr>
          <w:rFonts w:eastAsia="Calibri"/>
          <w:snapToGrid w:val="0"/>
        </w:rPr>
      </w:pPr>
      <w:r w:rsidRPr="0091005D">
        <w:rPr>
          <w:rFonts w:eastAsia="Calibri"/>
          <w:snapToGrid w:val="0"/>
        </w:rPr>
        <w:t>This chapter describes the display of Allergy Order Checks functionality that appear prior to Clinical Reminder Order Checks (CROCs) and Enhanced Order Checks.</w:t>
      </w:r>
    </w:p>
    <w:p w:rsidR="00426F68" w:rsidRPr="0091005D" w:rsidRDefault="00426F68" w:rsidP="00426F68">
      <w:pPr>
        <w:rPr>
          <w:rFonts w:eastAsia="Calibri"/>
          <w:snapToGrid w:val="0"/>
        </w:rPr>
      </w:pPr>
    </w:p>
    <w:p w:rsidR="00426F68" w:rsidRPr="0091005D" w:rsidRDefault="00426F68" w:rsidP="00426F68">
      <w:pPr>
        <w:spacing w:after="120" w:line="259" w:lineRule="auto"/>
        <w:rPr>
          <w:rFonts w:eastAsia="Calibri"/>
          <w:snapToGrid w:val="0"/>
        </w:rPr>
      </w:pPr>
      <w:r w:rsidRPr="0091005D">
        <w:rPr>
          <w:rFonts w:eastAsia="Calibri"/>
          <w:snapToGrid w:val="0"/>
        </w:rPr>
        <w:t>The following changes have been made to the existing allergy order checks:</w:t>
      </w:r>
    </w:p>
    <w:p w:rsidR="00426F68" w:rsidRPr="0091005D" w:rsidRDefault="00426F68" w:rsidP="00426F68">
      <w:pPr>
        <w:numPr>
          <w:ilvl w:val="0"/>
          <w:numId w:val="101"/>
        </w:numPr>
        <w:rPr>
          <w:rFonts w:eastAsia="Arial Unicode MS"/>
        </w:rPr>
      </w:pPr>
      <w:r w:rsidRPr="0091005D">
        <w:rPr>
          <w:rFonts w:eastAsia="Arial Unicode MS"/>
        </w:rPr>
        <w:lastRenderedPageBreak/>
        <w:t xml:space="preserve">In Backdoor Pharmacy, the system will require the pharmacist to complete an Intervention if the severity value equals ‘Severe’ before allowing the pharmacist to continue with the order. </w:t>
      </w:r>
    </w:p>
    <w:p w:rsidR="00426F68" w:rsidRPr="0091005D" w:rsidRDefault="00426F68" w:rsidP="00426F68">
      <w:pPr>
        <w:ind w:left="720"/>
        <w:contextualSpacing/>
      </w:pPr>
    </w:p>
    <w:p w:rsidR="00B669CE" w:rsidRPr="0091005D" w:rsidRDefault="00426F68" w:rsidP="00B669CE">
      <w:pPr>
        <w:rPr>
          <w:color w:val="auto"/>
        </w:rPr>
      </w:pPr>
      <w:r w:rsidRPr="0091005D">
        <w:rPr>
          <w:noProof/>
          <w:position w:val="-4"/>
        </w:rPr>
        <w:t xml:space="preserve">      </w:t>
      </w:r>
      <w:r w:rsidR="00952EFA">
        <w:rPr>
          <w:noProof/>
          <w:color w:val="auto"/>
          <w:position w:val="-4"/>
        </w:rPr>
        <w:drawing>
          <wp:inline distT="0" distB="0" distL="0" distR="0">
            <wp:extent cx="499745" cy="403860"/>
            <wp:effectExtent l="0" t="0" r="0" b="0"/>
            <wp:docPr id="8" name="Picture 8" descr="image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image00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499745" cy="403860"/>
                    </a:xfrm>
                    <a:prstGeom prst="rect">
                      <a:avLst/>
                    </a:prstGeom>
                    <a:noFill/>
                    <a:ln>
                      <a:noFill/>
                    </a:ln>
                  </pic:spPr>
                </pic:pic>
              </a:graphicData>
            </a:graphic>
          </wp:inline>
        </w:drawing>
      </w:r>
      <w:r w:rsidR="00B669CE" w:rsidRPr="0091005D">
        <w:rPr>
          <w:b/>
          <w:bCs/>
          <w:color w:val="auto"/>
        </w:rPr>
        <w:t>Note:</w:t>
      </w:r>
      <w:r w:rsidR="00B669CE" w:rsidRPr="0091005D">
        <w:rPr>
          <w:color w:val="auto"/>
        </w:rPr>
        <w:t xml:space="preserve"> Severity for an allergy can ONLY be entered for (O)bserved and NOT (H)istorical Allergy/Adverse Reactions and the user MUST HOLD the GMRA-ALLERGY VERIFY key </w:t>
      </w:r>
      <w:r w:rsidR="00045A95" w:rsidRPr="0091005D">
        <w:t>and complete an observed reaction report</w:t>
      </w:r>
      <w:r w:rsidR="00045A95" w:rsidRPr="0091005D">
        <w:rPr>
          <w:sz w:val="16"/>
          <w:szCs w:val="16"/>
        </w:rPr>
        <w:t xml:space="preserve"> </w:t>
      </w:r>
      <w:r w:rsidR="00B669CE" w:rsidRPr="0091005D">
        <w:rPr>
          <w:color w:val="auto"/>
        </w:rPr>
        <w:t>to enter MECHANISM and SEVERITY for Observed types of Allergy/Adverse Reactions.</w:t>
      </w:r>
    </w:p>
    <w:p w:rsidR="00426F68" w:rsidRPr="0091005D" w:rsidRDefault="00426F68" w:rsidP="00426F68">
      <w:pPr>
        <w:autoSpaceDE w:val="0"/>
        <w:autoSpaceDN w:val="0"/>
        <w:adjustRightInd w:val="0"/>
        <w:contextualSpacing/>
      </w:pPr>
    </w:p>
    <w:p w:rsidR="00426F68" w:rsidRPr="0091005D" w:rsidRDefault="009A365E" w:rsidP="00426F68">
      <w:pPr>
        <w:pStyle w:val="ExampleHeading"/>
        <w:ind w:left="720"/>
      </w:pPr>
      <w:r w:rsidRPr="0091005D">
        <w:t>Clerk Does Not Get Intervention Prompt</w:t>
      </w:r>
      <w:r w:rsidR="00426F68" w:rsidRPr="0091005D">
        <w:t>:</w:t>
      </w:r>
    </w:p>
    <w:p w:rsidR="00426F68" w:rsidRPr="0091005D" w:rsidRDefault="00426F68" w:rsidP="00426F68">
      <w:pPr>
        <w:pStyle w:val="ExampleHeading"/>
        <w:ind w:left="720"/>
      </w:pPr>
      <w:r w:rsidRPr="0091005D">
        <w:t>Observed:</w:t>
      </w:r>
    </w:p>
    <w:p w:rsidR="009A365E" w:rsidRPr="0091005D" w:rsidRDefault="009A365E" w:rsidP="00186D39">
      <w:pPr>
        <w:shd w:val="clear" w:color="auto" w:fill="D9D9D9"/>
        <w:autoSpaceDE w:val="0"/>
        <w:autoSpaceDN w:val="0"/>
        <w:adjustRightInd w:val="0"/>
        <w:rPr>
          <w:rFonts w:ascii="Courier New" w:hAnsi="Courier New" w:cs="Courier New"/>
          <w:color w:val="auto"/>
          <w:sz w:val="20"/>
          <w:szCs w:val="20"/>
        </w:rPr>
      </w:pPr>
      <w:r w:rsidRPr="0091005D">
        <w:rPr>
          <w:rFonts w:ascii="Courier New" w:hAnsi="Courier New" w:cs="Courier New"/>
          <w:color w:val="auto"/>
          <w:sz w:val="20"/>
          <w:szCs w:val="20"/>
        </w:rPr>
        <w:t>Now doing remote order checks. Please wait...</w:t>
      </w:r>
    </w:p>
    <w:p w:rsidR="009A365E" w:rsidRPr="0091005D" w:rsidRDefault="009A365E" w:rsidP="00186D39">
      <w:pPr>
        <w:shd w:val="clear" w:color="auto" w:fill="D9D9D9"/>
        <w:autoSpaceDE w:val="0"/>
        <w:autoSpaceDN w:val="0"/>
        <w:adjustRightInd w:val="0"/>
        <w:rPr>
          <w:rFonts w:ascii="Courier New" w:hAnsi="Courier New" w:cs="Courier New"/>
          <w:color w:val="auto"/>
          <w:sz w:val="20"/>
          <w:szCs w:val="20"/>
        </w:rPr>
      </w:pPr>
    </w:p>
    <w:p w:rsidR="009A365E" w:rsidRPr="0091005D" w:rsidRDefault="009A365E" w:rsidP="00186D39">
      <w:pPr>
        <w:shd w:val="clear" w:color="auto" w:fill="D9D9D9"/>
        <w:autoSpaceDE w:val="0"/>
        <w:autoSpaceDN w:val="0"/>
        <w:adjustRightInd w:val="0"/>
        <w:rPr>
          <w:rFonts w:ascii="Courier New" w:hAnsi="Courier New" w:cs="Courier New"/>
          <w:color w:val="auto"/>
          <w:sz w:val="20"/>
          <w:szCs w:val="20"/>
        </w:rPr>
      </w:pPr>
      <w:r w:rsidRPr="0091005D">
        <w:rPr>
          <w:rFonts w:ascii="Courier New" w:hAnsi="Courier New" w:cs="Courier New"/>
          <w:color w:val="auto"/>
          <w:sz w:val="20"/>
          <w:szCs w:val="20"/>
        </w:rPr>
        <w:t>Now doing allergy checks.  Please wait...</w:t>
      </w:r>
    </w:p>
    <w:p w:rsidR="009A365E" w:rsidRPr="0091005D" w:rsidRDefault="009A365E" w:rsidP="00186D39">
      <w:pPr>
        <w:shd w:val="clear" w:color="auto" w:fill="D9D9D9"/>
        <w:autoSpaceDE w:val="0"/>
        <w:autoSpaceDN w:val="0"/>
        <w:adjustRightInd w:val="0"/>
        <w:rPr>
          <w:rFonts w:ascii="Courier New" w:hAnsi="Courier New" w:cs="Courier New"/>
          <w:color w:val="auto"/>
          <w:sz w:val="20"/>
          <w:szCs w:val="20"/>
        </w:rPr>
      </w:pPr>
    </w:p>
    <w:p w:rsidR="009A365E" w:rsidRPr="0091005D" w:rsidRDefault="009A365E" w:rsidP="00186D39">
      <w:pPr>
        <w:shd w:val="clear" w:color="auto" w:fill="D9D9D9"/>
        <w:autoSpaceDE w:val="0"/>
        <w:autoSpaceDN w:val="0"/>
        <w:adjustRightInd w:val="0"/>
        <w:rPr>
          <w:rFonts w:ascii="Courier New" w:hAnsi="Courier New" w:cs="Courier New"/>
          <w:color w:val="auto"/>
          <w:sz w:val="20"/>
          <w:szCs w:val="20"/>
        </w:rPr>
      </w:pPr>
    </w:p>
    <w:p w:rsidR="009A365E" w:rsidRPr="0091005D" w:rsidRDefault="009A365E" w:rsidP="00186D39">
      <w:pPr>
        <w:shd w:val="clear" w:color="auto" w:fill="D9D9D9"/>
        <w:autoSpaceDE w:val="0"/>
        <w:autoSpaceDN w:val="0"/>
        <w:adjustRightInd w:val="0"/>
        <w:rPr>
          <w:rFonts w:ascii="Courier New" w:hAnsi="Courier New" w:cs="Courier New"/>
          <w:color w:val="auto"/>
          <w:sz w:val="20"/>
          <w:szCs w:val="20"/>
        </w:rPr>
      </w:pPr>
      <w:r w:rsidRPr="0091005D">
        <w:rPr>
          <w:rFonts w:ascii="Courier New" w:hAnsi="Courier New" w:cs="Courier New"/>
          <w:color w:val="auto"/>
          <w:sz w:val="20"/>
          <w:szCs w:val="20"/>
        </w:rPr>
        <w:t>A Drug-Allergy Reaction exists for this medication and/or class!</w:t>
      </w:r>
    </w:p>
    <w:p w:rsidR="009A365E" w:rsidRPr="0091005D" w:rsidRDefault="009A365E" w:rsidP="00186D39">
      <w:pPr>
        <w:shd w:val="clear" w:color="auto" w:fill="D9D9D9"/>
        <w:autoSpaceDE w:val="0"/>
        <w:autoSpaceDN w:val="0"/>
        <w:adjustRightInd w:val="0"/>
        <w:rPr>
          <w:rFonts w:ascii="Courier New" w:hAnsi="Courier New" w:cs="Courier New"/>
          <w:color w:val="auto"/>
          <w:sz w:val="20"/>
          <w:szCs w:val="20"/>
        </w:rPr>
      </w:pPr>
    </w:p>
    <w:p w:rsidR="009A365E" w:rsidRPr="0091005D" w:rsidRDefault="009A365E" w:rsidP="00186D39">
      <w:pPr>
        <w:shd w:val="clear" w:color="auto" w:fill="D9D9D9"/>
        <w:autoSpaceDE w:val="0"/>
        <w:autoSpaceDN w:val="0"/>
        <w:adjustRightInd w:val="0"/>
        <w:rPr>
          <w:rFonts w:ascii="Courier New" w:hAnsi="Courier New" w:cs="Courier New"/>
          <w:color w:val="auto"/>
          <w:sz w:val="20"/>
          <w:szCs w:val="20"/>
        </w:rPr>
      </w:pPr>
      <w:r w:rsidRPr="0091005D">
        <w:rPr>
          <w:rFonts w:ascii="Courier New" w:hAnsi="Courier New" w:cs="Courier New"/>
          <w:color w:val="auto"/>
          <w:sz w:val="20"/>
          <w:szCs w:val="20"/>
        </w:rPr>
        <w:t xml:space="preserve">    Prospective Drug: NITROGLYCERIN 0.3MG S.L.T.</w:t>
      </w:r>
    </w:p>
    <w:p w:rsidR="009A365E" w:rsidRPr="0091005D" w:rsidRDefault="009A365E" w:rsidP="00186D39">
      <w:pPr>
        <w:shd w:val="clear" w:color="auto" w:fill="D9D9D9"/>
        <w:autoSpaceDE w:val="0"/>
        <w:autoSpaceDN w:val="0"/>
        <w:adjustRightInd w:val="0"/>
        <w:rPr>
          <w:rFonts w:ascii="Courier New" w:hAnsi="Courier New" w:cs="Courier New"/>
          <w:color w:val="auto"/>
          <w:sz w:val="20"/>
          <w:szCs w:val="20"/>
        </w:rPr>
      </w:pPr>
      <w:r w:rsidRPr="0091005D">
        <w:rPr>
          <w:rFonts w:ascii="Courier New" w:hAnsi="Courier New" w:cs="Courier New"/>
          <w:color w:val="auto"/>
          <w:sz w:val="20"/>
          <w:szCs w:val="20"/>
        </w:rPr>
        <w:t xml:space="preserve">     Causative Agent: NITROGLYCERIN (ALBANY - 01/21/16) </w:t>
      </w:r>
    </w:p>
    <w:p w:rsidR="009A365E" w:rsidRPr="0091005D" w:rsidRDefault="009A365E" w:rsidP="00186D39">
      <w:pPr>
        <w:shd w:val="clear" w:color="auto" w:fill="D9D9D9"/>
        <w:autoSpaceDE w:val="0"/>
        <w:autoSpaceDN w:val="0"/>
        <w:adjustRightInd w:val="0"/>
        <w:rPr>
          <w:rFonts w:ascii="Courier New" w:hAnsi="Courier New" w:cs="Courier New"/>
          <w:color w:val="auto"/>
          <w:sz w:val="20"/>
          <w:szCs w:val="20"/>
        </w:rPr>
      </w:pPr>
      <w:r w:rsidRPr="0091005D">
        <w:rPr>
          <w:rFonts w:ascii="Courier New" w:hAnsi="Courier New" w:cs="Courier New"/>
          <w:color w:val="auto"/>
          <w:sz w:val="20"/>
          <w:szCs w:val="20"/>
        </w:rPr>
        <w:t xml:space="preserve"> Historical/Observed: OBSERVED</w:t>
      </w:r>
    </w:p>
    <w:p w:rsidR="009A365E" w:rsidRPr="0091005D" w:rsidRDefault="009A365E" w:rsidP="00186D39">
      <w:pPr>
        <w:shd w:val="clear" w:color="auto" w:fill="D9D9D9"/>
        <w:autoSpaceDE w:val="0"/>
        <w:autoSpaceDN w:val="0"/>
        <w:adjustRightInd w:val="0"/>
        <w:rPr>
          <w:rFonts w:ascii="Courier New" w:hAnsi="Courier New" w:cs="Courier New"/>
          <w:color w:val="auto"/>
          <w:sz w:val="20"/>
          <w:szCs w:val="20"/>
        </w:rPr>
      </w:pPr>
      <w:r w:rsidRPr="0091005D">
        <w:rPr>
          <w:rFonts w:ascii="Courier New" w:hAnsi="Courier New" w:cs="Courier New"/>
          <w:color w:val="auto"/>
          <w:sz w:val="20"/>
          <w:szCs w:val="20"/>
        </w:rPr>
        <w:t xml:space="preserve">            Severity: SEVERE </w:t>
      </w:r>
    </w:p>
    <w:p w:rsidR="009A365E" w:rsidRPr="0091005D" w:rsidRDefault="009A365E" w:rsidP="00186D39">
      <w:pPr>
        <w:shd w:val="clear" w:color="auto" w:fill="D9D9D9"/>
        <w:autoSpaceDE w:val="0"/>
        <w:autoSpaceDN w:val="0"/>
        <w:adjustRightInd w:val="0"/>
        <w:rPr>
          <w:rFonts w:ascii="Courier New" w:hAnsi="Courier New" w:cs="Courier New"/>
          <w:color w:val="auto"/>
          <w:sz w:val="20"/>
          <w:szCs w:val="20"/>
        </w:rPr>
      </w:pPr>
      <w:bookmarkStart w:id="376" w:name="Page_34"/>
      <w:bookmarkStart w:id="377" w:name="Page_37"/>
      <w:bookmarkEnd w:id="376"/>
      <w:bookmarkEnd w:id="377"/>
      <w:r w:rsidRPr="0091005D">
        <w:rPr>
          <w:rFonts w:ascii="Courier New" w:hAnsi="Courier New" w:cs="Courier New"/>
          <w:color w:val="auto"/>
          <w:sz w:val="20"/>
          <w:szCs w:val="20"/>
        </w:rPr>
        <w:t xml:space="preserve">      Signs/Symptoms: NAUSEA,VOMITING </w:t>
      </w:r>
    </w:p>
    <w:p w:rsidR="009A365E" w:rsidRPr="0091005D" w:rsidRDefault="009A365E" w:rsidP="00186D39">
      <w:pPr>
        <w:shd w:val="clear" w:color="auto" w:fill="D9D9D9"/>
        <w:autoSpaceDE w:val="0"/>
        <w:autoSpaceDN w:val="0"/>
        <w:adjustRightInd w:val="0"/>
        <w:rPr>
          <w:rFonts w:ascii="Courier New" w:hAnsi="Courier New" w:cs="Courier New"/>
          <w:color w:val="auto"/>
          <w:sz w:val="20"/>
          <w:szCs w:val="20"/>
        </w:rPr>
      </w:pPr>
      <w:r w:rsidRPr="0091005D">
        <w:rPr>
          <w:rFonts w:ascii="Courier New" w:hAnsi="Courier New" w:cs="Courier New"/>
          <w:color w:val="auto"/>
          <w:sz w:val="20"/>
          <w:szCs w:val="20"/>
        </w:rPr>
        <w:t xml:space="preserve">          Drug Class: CV250 ANTIANGINALS </w:t>
      </w:r>
    </w:p>
    <w:p w:rsidR="009A365E" w:rsidRPr="0091005D" w:rsidRDefault="009A365E" w:rsidP="00186D39">
      <w:pPr>
        <w:shd w:val="clear" w:color="auto" w:fill="D9D9D9"/>
        <w:autoSpaceDE w:val="0"/>
        <w:autoSpaceDN w:val="0"/>
        <w:adjustRightInd w:val="0"/>
        <w:rPr>
          <w:rFonts w:ascii="Courier New" w:hAnsi="Courier New" w:cs="Courier New"/>
          <w:color w:val="auto"/>
          <w:sz w:val="20"/>
          <w:szCs w:val="20"/>
        </w:rPr>
      </w:pPr>
    </w:p>
    <w:p w:rsidR="009A365E" w:rsidRPr="0091005D" w:rsidRDefault="009A365E" w:rsidP="00186D39">
      <w:pPr>
        <w:shd w:val="clear" w:color="auto" w:fill="D9D9D9"/>
        <w:autoSpaceDE w:val="0"/>
        <w:autoSpaceDN w:val="0"/>
        <w:adjustRightInd w:val="0"/>
        <w:rPr>
          <w:rFonts w:ascii="Courier New" w:hAnsi="Courier New" w:cs="Courier New"/>
          <w:color w:val="auto"/>
          <w:sz w:val="20"/>
          <w:szCs w:val="20"/>
        </w:rPr>
      </w:pPr>
      <w:r w:rsidRPr="0091005D">
        <w:rPr>
          <w:rFonts w:ascii="Courier New" w:hAnsi="Courier New" w:cs="Courier New"/>
          <w:color w:val="auto"/>
          <w:sz w:val="20"/>
          <w:szCs w:val="20"/>
        </w:rPr>
        <w:t xml:space="preserve">   Provider Override Reason: N/A - Order Check Not Evaluated by Provider </w:t>
      </w:r>
    </w:p>
    <w:p w:rsidR="009A365E" w:rsidRPr="0091005D" w:rsidRDefault="009A365E" w:rsidP="00186D39">
      <w:pPr>
        <w:shd w:val="clear" w:color="auto" w:fill="D9D9D9"/>
        <w:autoSpaceDE w:val="0"/>
        <w:autoSpaceDN w:val="0"/>
        <w:adjustRightInd w:val="0"/>
        <w:rPr>
          <w:rFonts w:ascii="Courier New" w:hAnsi="Courier New" w:cs="Courier New"/>
          <w:color w:val="auto"/>
          <w:sz w:val="20"/>
          <w:szCs w:val="20"/>
        </w:rPr>
      </w:pPr>
    </w:p>
    <w:p w:rsidR="009A365E" w:rsidRPr="0091005D" w:rsidRDefault="009A365E" w:rsidP="00186D39">
      <w:pPr>
        <w:shd w:val="clear" w:color="auto" w:fill="D9D9D9"/>
        <w:autoSpaceDE w:val="0"/>
        <w:autoSpaceDN w:val="0"/>
        <w:adjustRightInd w:val="0"/>
        <w:rPr>
          <w:rFonts w:ascii="Courier New" w:hAnsi="Courier New" w:cs="Courier New"/>
          <w:color w:val="auto"/>
          <w:sz w:val="20"/>
          <w:szCs w:val="20"/>
        </w:rPr>
      </w:pPr>
      <w:r w:rsidRPr="0091005D">
        <w:rPr>
          <w:rFonts w:ascii="Courier New" w:hAnsi="Courier New" w:cs="Courier New"/>
          <w:color w:val="auto"/>
          <w:sz w:val="20"/>
          <w:szCs w:val="20"/>
        </w:rPr>
        <w:t xml:space="preserve">Press Return to continue: </w:t>
      </w:r>
    </w:p>
    <w:p w:rsidR="009A365E" w:rsidRPr="0091005D" w:rsidRDefault="009A365E" w:rsidP="00186D39">
      <w:pPr>
        <w:shd w:val="clear" w:color="auto" w:fill="D9D9D9"/>
        <w:autoSpaceDE w:val="0"/>
        <w:autoSpaceDN w:val="0"/>
        <w:adjustRightInd w:val="0"/>
        <w:rPr>
          <w:rFonts w:ascii="Courier New" w:hAnsi="Courier New" w:cs="Courier New"/>
          <w:color w:val="auto"/>
          <w:sz w:val="20"/>
          <w:szCs w:val="20"/>
        </w:rPr>
      </w:pPr>
      <w:r w:rsidRPr="0091005D">
        <w:rPr>
          <w:rFonts w:ascii="Courier New" w:hAnsi="Courier New" w:cs="Courier New"/>
          <w:color w:val="auto"/>
          <w:sz w:val="20"/>
          <w:szCs w:val="20"/>
        </w:rPr>
        <w:t>Now processing Clinical Reminder Order Checks. Please wait ...</w:t>
      </w:r>
    </w:p>
    <w:p w:rsidR="0023421B" w:rsidRPr="0091005D" w:rsidRDefault="0023421B" w:rsidP="00426F68">
      <w:pPr>
        <w:ind w:left="288"/>
        <w:rPr>
          <w:b/>
          <w:sz w:val="20"/>
          <w:szCs w:val="20"/>
        </w:rPr>
      </w:pPr>
    </w:p>
    <w:p w:rsidR="00426F68" w:rsidRPr="0091005D" w:rsidRDefault="00426F68" w:rsidP="00426F68">
      <w:pPr>
        <w:ind w:left="288"/>
        <w:rPr>
          <w:sz w:val="20"/>
          <w:szCs w:val="20"/>
        </w:rPr>
      </w:pPr>
      <w:r w:rsidRPr="0091005D">
        <w:rPr>
          <w:b/>
          <w:sz w:val="20"/>
          <w:szCs w:val="20"/>
        </w:rPr>
        <w:t>Historical</w:t>
      </w:r>
      <w:r w:rsidRPr="0091005D">
        <w:rPr>
          <w:sz w:val="20"/>
          <w:szCs w:val="20"/>
        </w:rPr>
        <w:t>:</w:t>
      </w:r>
    </w:p>
    <w:p w:rsidR="0023421B" w:rsidRPr="0091005D" w:rsidRDefault="0023421B" w:rsidP="00426F68">
      <w:pPr>
        <w:ind w:left="288"/>
        <w:rPr>
          <w:sz w:val="20"/>
          <w:szCs w:val="20"/>
        </w:rPr>
      </w:pPr>
    </w:p>
    <w:p w:rsidR="00426F68" w:rsidRPr="0091005D" w:rsidRDefault="00426F68" w:rsidP="00186D39">
      <w:pPr>
        <w:shd w:val="clear" w:color="auto" w:fill="D9D9D9"/>
        <w:ind w:left="288"/>
        <w:rPr>
          <w:rFonts w:ascii="Courier New" w:hAnsi="Courier New" w:cs="Courier New"/>
          <w:sz w:val="16"/>
          <w:szCs w:val="16"/>
        </w:rPr>
      </w:pPr>
    </w:p>
    <w:p w:rsidR="00426F68" w:rsidRPr="0091005D" w:rsidRDefault="00426F68" w:rsidP="00186D39">
      <w:pPr>
        <w:shd w:val="clear" w:color="auto" w:fill="D9D9D9"/>
        <w:ind w:left="288"/>
        <w:rPr>
          <w:rFonts w:ascii="Segoe UI" w:hAnsi="Segoe UI" w:cs="Segoe UI"/>
          <w:sz w:val="16"/>
          <w:szCs w:val="16"/>
        </w:rPr>
      </w:pPr>
      <w:r w:rsidRPr="0091005D">
        <w:rPr>
          <w:rFonts w:ascii="Courier New" w:hAnsi="Courier New" w:cs="Courier New"/>
          <w:sz w:val="16"/>
          <w:szCs w:val="16"/>
        </w:rPr>
        <w:t>Now doing allergy checks.  Please wait...</w:t>
      </w:r>
      <w:r w:rsidRPr="0091005D">
        <w:rPr>
          <w:rFonts w:ascii="Segoe UI" w:hAnsi="Segoe UI" w:cs="Segoe UI"/>
          <w:sz w:val="16"/>
          <w:szCs w:val="16"/>
        </w:rPr>
        <w:t>   </w:t>
      </w:r>
    </w:p>
    <w:p w:rsidR="00426F68" w:rsidRPr="0091005D" w:rsidRDefault="00426F68" w:rsidP="00186D39">
      <w:pPr>
        <w:shd w:val="clear" w:color="auto" w:fill="D9D9D9"/>
        <w:spacing w:before="100" w:beforeAutospacing="1" w:after="100" w:afterAutospacing="1"/>
        <w:ind w:left="288"/>
        <w:rPr>
          <w:rFonts w:ascii="Segoe UI" w:hAnsi="Segoe UI" w:cs="Segoe UI"/>
          <w:sz w:val="16"/>
          <w:szCs w:val="16"/>
        </w:rPr>
      </w:pPr>
      <w:r w:rsidRPr="0091005D">
        <w:rPr>
          <w:rFonts w:ascii="Courier New" w:hAnsi="Courier New" w:cs="Courier New"/>
          <w:sz w:val="16"/>
          <w:szCs w:val="16"/>
        </w:rPr>
        <w:t>A Drug-Allergy Reaction exists for this medication and/or class!</w:t>
      </w:r>
      <w:r w:rsidRPr="0091005D">
        <w:rPr>
          <w:rFonts w:ascii="Segoe UI" w:hAnsi="Segoe UI" w:cs="Segoe UI"/>
          <w:sz w:val="16"/>
          <w:szCs w:val="16"/>
        </w:rPr>
        <w:t> </w:t>
      </w:r>
    </w:p>
    <w:p w:rsidR="00426F68" w:rsidRPr="0091005D" w:rsidRDefault="00426F68" w:rsidP="00186D39">
      <w:pPr>
        <w:shd w:val="clear" w:color="auto" w:fill="D9D9D9"/>
        <w:spacing w:before="100" w:beforeAutospacing="1" w:after="100" w:afterAutospacing="1"/>
        <w:ind w:left="288"/>
        <w:rPr>
          <w:rFonts w:ascii="Segoe UI" w:hAnsi="Segoe UI" w:cs="Segoe UI"/>
          <w:sz w:val="16"/>
          <w:szCs w:val="16"/>
        </w:rPr>
      </w:pPr>
      <w:r w:rsidRPr="0091005D">
        <w:rPr>
          <w:rFonts w:ascii="Courier New" w:hAnsi="Courier New" w:cs="Courier New"/>
          <w:sz w:val="16"/>
          <w:szCs w:val="16"/>
        </w:rPr>
        <w:t>    Prospective Drug: AMPICILLIN 250MG</w:t>
      </w:r>
      <w:r w:rsidRPr="0091005D">
        <w:rPr>
          <w:rFonts w:ascii="Segoe UI" w:hAnsi="Segoe UI" w:cs="Segoe UI"/>
          <w:sz w:val="16"/>
          <w:szCs w:val="16"/>
        </w:rPr>
        <w:t> </w:t>
      </w:r>
      <w:r w:rsidRPr="0091005D">
        <w:rPr>
          <w:rFonts w:ascii="Segoe UI" w:hAnsi="Segoe UI" w:cs="Segoe UI"/>
          <w:sz w:val="16"/>
          <w:szCs w:val="16"/>
        </w:rPr>
        <w:br/>
      </w:r>
      <w:r w:rsidRPr="0091005D">
        <w:rPr>
          <w:rFonts w:ascii="Courier New" w:hAnsi="Courier New" w:cs="Courier New"/>
          <w:sz w:val="16"/>
          <w:szCs w:val="16"/>
        </w:rPr>
        <w:t>     Causative Agent: AMPICILLIN (ALBANY - 01/14/16) </w:t>
      </w:r>
      <w:r w:rsidRPr="0091005D">
        <w:rPr>
          <w:rFonts w:ascii="Segoe UI" w:hAnsi="Segoe UI" w:cs="Segoe UI"/>
          <w:sz w:val="16"/>
          <w:szCs w:val="16"/>
        </w:rPr>
        <w:br/>
      </w:r>
      <w:r w:rsidRPr="0091005D">
        <w:rPr>
          <w:rFonts w:ascii="Courier New" w:hAnsi="Courier New" w:cs="Courier New"/>
          <w:sz w:val="16"/>
          <w:szCs w:val="16"/>
        </w:rPr>
        <w:t> Historical/Observed: HISTORICAL</w:t>
      </w:r>
      <w:r w:rsidRPr="0091005D">
        <w:rPr>
          <w:rFonts w:ascii="Segoe UI" w:hAnsi="Segoe UI" w:cs="Segoe UI"/>
          <w:sz w:val="16"/>
          <w:szCs w:val="16"/>
        </w:rPr>
        <w:t> </w:t>
      </w:r>
      <w:r w:rsidRPr="0091005D">
        <w:rPr>
          <w:rFonts w:ascii="Segoe UI" w:hAnsi="Segoe UI" w:cs="Segoe UI"/>
          <w:sz w:val="16"/>
          <w:szCs w:val="16"/>
        </w:rPr>
        <w:br/>
      </w:r>
      <w:r w:rsidRPr="0091005D">
        <w:rPr>
          <w:rFonts w:ascii="Courier New" w:hAnsi="Courier New" w:cs="Courier New"/>
          <w:sz w:val="16"/>
          <w:szCs w:val="16"/>
        </w:rPr>
        <w:t>            Severity: Not Entered</w:t>
      </w:r>
      <w:r w:rsidRPr="0091005D">
        <w:rPr>
          <w:rFonts w:ascii="Segoe UI" w:hAnsi="Segoe UI" w:cs="Segoe UI"/>
          <w:sz w:val="16"/>
          <w:szCs w:val="16"/>
        </w:rPr>
        <w:t> </w:t>
      </w:r>
      <w:r w:rsidRPr="0091005D">
        <w:rPr>
          <w:rFonts w:ascii="Segoe UI" w:hAnsi="Segoe UI" w:cs="Segoe UI"/>
          <w:sz w:val="16"/>
          <w:szCs w:val="16"/>
        </w:rPr>
        <w:br/>
      </w:r>
      <w:r w:rsidRPr="0091005D">
        <w:rPr>
          <w:rFonts w:ascii="Courier New" w:hAnsi="Courier New" w:cs="Courier New"/>
          <w:sz w:val="16"/>
          <w:szCs w:val="16"/>
        </w:rPr>
        <w:t>         Ingredients: AMPICILLIN </w:t>
      </w:r>
      <w:r w:rsidRPr="0091005D">
        <w:rPr>
          <w:rFonts w:ascii="Segoe UI" w:hAnsi="Segoe UI" w:cs="Segoe UI"/>
          <w:sz w:val="16"/>
          <w:szCs w:val="16"/>
        </w:rPr>
        <w:br/>
      </w:r>
      <w:r w:rsidRPr="0091005D">
        <w:rPr>
          <w:rFonts w:ascii="Courier New" w:hAnsi="Courier New" w:cs="Courier New"/>
          <w:sz w:val="16"/>
          <w:szCs w:val="16"/>
        </w:rPr>
        <w:t>      Signs/Symptoms: DRY MOUTH, HIVES </w:t>
      </w:r>
      <w:r w:rsidRPr="0091005D">
        <w:rPr>
          <w:rFonts w:ascii="Segoe UI" w:hAnsi="Segoe UI" w:cs="Segoe UI"/>
          <w:sz w:val="16"/>
          <w:szCs w:val="16"/>
        </w:rPr>
        <w:br/>
      </w:r>
      <w:r w:rsidRPr="0091005D">
        <w:rPr>
          <w:rFonts w:ascii="Courier New" w:hAnsi="Courier New" w:cs="Courier New"/>
          <w:sz w:val="16"/>
          <w:szCs w:val="16"/>
        </w:rPr>
        <w:t>          Drug Class: AM111 PENICILLINS,AMINO DERIVATIVES </w:t>
      </w:r>
    </w:p>
    <w:p w:rsidR="00140419" w:rsidRPr="0091005D" w:rsidRDefault="00140419" w:rsidP="00186D39">
      <w:pPr>
        <w:shd w:val="clear" w:color="auto" w:fill="D9D9D9"/>
        <w:autoSpaceDE w:val="0"/>
        <w:autoSpaceDN w:val="0"/>
        <w:adjustRightInd w:val="0"/>
        <w:rPr>
          <w:rFonts w:ascii="Courier New" w:hAnsi="Courier New" w:cs="Courier New"/>
          <w:color w:val="auto"/>
          <w:sz w:val="20"/>
          <w:szCs w:val="20"/>
        </w:rPr>
      </w:pPr>
      <w:r w:rsidRPr="0091005D">
        <w:rPr>
          <w:rFonts w:ascii="Courier New" w:hAnsi="Courier New" w:cs="Courier New"/>
          <w:color w:val="auto"/>
          <w:sz w:val="20"/>
          <w:szCs w:val="20"/>
        </w:rPr>
        <w:t xml:space="preserve">Press Return to continue: </w:t>
      </w:r>
    </w:p>
    <w:p w:rsidR="00140419" w:rsidRPr="0091005D" w:rsidRDefault="00140419" w:rsidP="00186D39">
      <w:pPr>
        <w:shd w:val="clear" w:color="auto" w:fill="D9D9D9"/>
        <w:autoSpaceDE w:val="0"/>
        <w:autoSpaceDN w:val="0"/>
        <w:adjustRightInd w:val="0"/>
        <w:rPr>
          <w:rFonts w:ascii="Courier New" w:hAnsi="Courier New" w:cs="Courier New"/>
          <w:color w:val="auto"/>
          <w:sz w:val="20"/>
          <w:szCs w:val="20"/>
        </w:rPr>
      </w:pPr>
      <w:r w:rsidRPr="0091005D">
        <w:rPr>
          <w:rFonts w:ascii="Courier New" w:hAnsi="Courier New" w:cs="Courier New"/>
          <w:color w:val="auto"/>
          <w:sz w:val="20"/>
          <w:szCs w:val="20"/>
        </w:rPr>
        <w:t>Now processing Clinical Reminder Order Checks. Please wait ...</w:t>
      </w:r>
    </w:p>
    <w:p w:rsidR="00426F68" w:rsidRPr="0091005D" w:rsidRDefault="00426F68" w:rsidP="00186D39">
      <w:pPr>
        <w:pStyle w:val="ScreenCapture"/>
        <w:shd w:val="clear" w:color="auto" w:fill="D9D9D9"/>
      </w:pPr>
    </w:p>
    <w:p w:rsidR="00426F68" w:rsidRPr="0091005D" w:rsidRDefault="00426F68" w:rsidP="00426F68">
      <w:pPr>
        <w:ind w:left="360"/>
        <w:contextualSpacing/>
        <w:rPr>
          <w:color w:val="FF0000"/>
        </w:rPr>
      </w:pPr>
    </w:p>
    <w:p w:rsidR="00426F68" w:rsidRPr="0091005D" w:rsidRDefault="00426F68" w:rsidP="00C91EEF">
      <w:pPr>
        <w:rPr>
          <w:rFonts w:eastAsia="Arial Unicode MS"/>
        </w:rPr>
      </w:pPr>
    </w:p>
    <w:p w:rsidR="00426F68" w:rsidRPr="0091005D" w:rsidRDefault="00426F68" w:rsidP="00426F68">
      <w:pPr>
        <w:numPr>
          <w:ilvl w:val="0"/>
          <w:numId w:val="101"/>
        </w:numPr>
        <w:rPr>
          <w:rFonts w:eastAsia="Arial Unicode MS"/>
        </w:rPr>
      </w:pPr>
      <w:r w:rsidRPr="0091005D">
        <w:rPr>
          <w:rFonts w:eastAsia="Arial Unicode MS"/>
        </w:rPr>
        <w:t>Allergies that are mild or moderate are sti</w:t>
      </w:r>
      <w:r w:rsidR="00932D76" w:rsidRPr="0091005D">
        <w:rPr>
          <w:rFonts w:eastAsia="Arial Unicode MS"/>
        </w:rPr>
        <w:t xml:space="preserve">ll captured and stored by </w:t>
      </w:r>
      <w:r w:rsidRPr="0091005D">
        <w:rPr>
          <w:rFonts w:eastAsia="Arial Unicode MS"/>
        </w:rPr>
        <w:t>order</w:t>
      </w:r>
      <w:r w:rsidR="00932D76" w:rsidRPr="0091005D">
        <w:rPr>
          <w:rFonts w:eastAsia="Arial Unicode MS"/>
        </w:rPr>
        <w:t xml:space="preserve"> number in the ORDER CHECK INSTANCES file (#100.05)</w:t>
      </w:r>
      <w:r w:rsidRPr="0091005D">
        <w:rPr>
          <w:rFonts w:eastAsia="Arial Unicode MS"/>
        </w:rPr>
        <w:t xml:space="preserve">, regardless of whether or not an </w:t>
      </w:r>
      <w:r w:rsidRPr="0091005D">
        <w:rPr>
          <w:rFonts w:eastAsia="Arial Unicode MS"/>
        </w:rPr>
        <w:lastRenderedPageBreak/>
        <w:t xml:space="preserve">intervention was entered. </w:t>
      </w:r>
      <w:r w:rsidR="00932D76" w:rsidRPr="0091005D">
        <w:rPr>
          <w:rFonts w:eastAsia="Arial Unicode MS"/>
        </w:rPr>
        <w:t xml:space="preserve">The information can be viewed from the prescription screen using the hidden action – </w:t>
      </w:r>
      <w:r w:rsidR="00932D76" w:rsidRPr="0091005D">
        <w:rPr>
          <w:rFonts w:ascii="r_ansi" w:eastAsia="Arial Unicode MS" w:hAnsi="r_ansi"/>
          <w:sz w:val="20"/>
          <w:szCs w:val="20"/>
        </w:rPr>
        <w:t>DA Display Drug Allergies</w:t>
      </w:r>
    </w:p>
    <w:p w:rsidR="00426F68" w:rsidRPr="0091005D" w:rsidRDefault="00426F68" w:rsidP="00426F68">
      <w:pPr>
        <w:ind w:left="720"/>
        <w:rPr>
          <w:rFonts w:eastAsia="Arial Unicode MS"/>
        </w:rPr>
      </w:pPr>
    </w:p>
    <w:p w:rsidR="00426F68" w:rsidRPr="0091005D" w:rsidRDefault="00BA05B9" w:rsidP="00426F68">
      <w:pPr>
        <w:keepNext/>
        <w:numPr>
          <w:ilvl w:val="3"/>
          <w:numId w:val="0"/>
        </w:numPr>
        <w:tabs>
          <w:tab w:val="left" w:pos="1080"/>
        </w:tabs>
        <w:spacing w:after="60"/>
        <w:outlineLvl w:val="3"/>
        <w:rPr>
          <w:rFonts w:ascii="Arial" w:hAnsi="Arial"/>
          <w:b/>
          <w:szCs w:val="20"/>
        </w:rPr>
      </w:pPr>
      <w:r w:rsidRPr="0091005D">
        <w:rPr>
          <w:szCs w:val="20"/>
        </w:rPr>
        <w:br w:type="page"/>
      </w:r>
      <w:bookmarkStart w:id="378" w:name="Page_35"/>
      <w:r w:rsidR="00045A95" w:rsidRPr="0091005D">
        <w:rPr>
          <w:rFonts w:ascii="Arial" w:hAnsi="Arial"/>
          <w:b/>
          <w:szCs w:val="20"/>
        </w:rPr>
        <w:lastRenderedPageBreak/>
        <w:t xml:space="preserve">CPRS Allergy </w:t>
      </w:r>
      <w:r w:rsidR="00426F68" w:rsidRPr="0091005D">
        <w:rPr>
          <w:rFonts w:ascii="Arial" w:hAnsi="Arial"/>
          <w:b/>
          <w:szCs w:val="20"/>
        </w:rPr>
        <w:t>Entry Process</w:t>
      </w:r>
      <w:bookmarkEnd w:id="378"/>
    </w:p>
    <w:p w:rsidR="00426F68" w:rsidRPr="0091005D" w:rsidRDefault="00426F68" w:rsidP="00426F68">
      <w:pPr>
        <w:rPr>
          <w:rFonts w:ascii="Courier New" w:hAnsi="Courier New" w:cs="Courier New"/>
          <w:sz w:val="16"/>
          <w:szCs w:val="16"/>
        </w:rPr>
      </w:pPr>
    </w:p>
    <w:p w:rsidR="00426F68" w:rsidRPr="0091005D" w:rsidRDefault="00426F68" w:rsidP="00DD54C0">
      <w:r w:rsidRPr="0091005D">
        <w:t>From the Order tab, enter a new allergy using the Allergies Dialog:</w:t>
      </w:r>
    </w:p>
    <w:p w:rsidR="00426F68" w:rsidRPr="0091005D" w:rsidRDefault="00426F68" w:rsidP="00426F68">
      <w:pPr>
        <w:rPr>
          <w:rFonts w:ascii="Courier New" w:hAnsi="Courier New" w:cs="Courier New"/>
          <w:sz w:val="16"/>
          <w:szCs w:val="16"/>
        </w:rPr>
      </w:pPr>
    </w:p>
    <w:p w:rsidR="00426F68" w:rsidRPr="0091005D" w:rsidRDefault="00952EFA" w:rsidP="00BA05B9">
      <w:pPr>
        <w:spacing w:after="240"/>
        <w:rPr>
          <w:szCs w:val="20"/>
        </w:rPr>
      </w:pPr>
      <w:r>
        <w:rPr>
          <w:noProof/>
          <w:szCs w:val="20"/>
        </w:rPr>
        <w:drawing>
          <wp:inline distT="0" distB="0" distL="0" distR="0">
            <wp:extent cx="4295775" cy="4742180"/>
            <wp:effectExtent l="0" t="0" r="0" b="0"/>
            <wp:docPr id="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4295775" cy="4742180"/>
                    </a:xfrm>
                    <a:prstGeom prst="rect">
                      <a:avLst/>
                    </a:prstGeom>
                    <a:noFill/>
                    <a:ln>
                      <a:noFill/>
                    </a:ln>
                  </pic:spPr>
                </pic:pic>
              </a:graphicData>
            </a:graphic>
          </wp:inline>
        </w:drawing>
      </w:r>
    </w:p>
    <w:p w:rsidR="00426F68" w:rsidRPr="0091005D" w:rsidRDefault="00BA05B9" w:rsidP="00BA05B9">
      <w:pPr>
        <w:pStyle w:val="ExampleHeading"/>
      </w:pPr>
      <w:r w:rsidRPr="0091005D">
        <w:br w:type="page"/>
      </w:r>
      <w:bookmarkStart w:id="379" w:name="Page_36"/>
      <w:r w:rsidR="00426F68" w:rsidRPr="0091005D">
        <w:lastRenderedPageBreak/>
        <w:t>Example of Historical Allergy:</w:t>
      </w:r>
    </w:p>
    <w:bookmarkEnd w:id="379"/>
    <w:p w:rsidR="00426F68" w:rsidRPr="0091005D" w:rsidRDefault="00426F68" w:rsidP="00426F68">
      <w:pPr>
        <w:rPr>
          <w:szCs w:val="20"/>
        </w:rPr>
      </w:pPr>
    </w:p>
    <w:p w:rsidR="00426F68" w:rsidRPr="0091005D" w:rsidRDefault="00952EFA" w:rsidP="00BA05B9">
      <w:pPr>
        <w:spacing w:after="240"/>
        <w:rPr>
          <w:szCs w:val="20"/>
        </w:rPr>
      </w:pPr>
      <w:r>
        <w:rPr>
          <w:noProof/>
          <w:szCs w:val="20"/>
        </w:rPr>
        <w:drawing>
          <wp:inline distT="0" distB="0" distL="0" distR="0">
            <wp:extent cx="5412105" cy="4529455"/>
            <wp:effectExtent l="0" t="0" r="0" b="0"/>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412105" cy="4529455"/>
                    </a:xfrm>
                    <a:prstGeom prst="rect">
                      <a:avLst/>
                    </a:prstGeom>
                    <a:noFill/>
                    <a:ln>
                      <a:noFill/>
                    </a:ln>
                  </pic:spPr>
                </pic:pic>
              </a:graphicData>
            </a:graphic>
          </wp:inline>
        </w:drawing>
      </w:r>
    </w:p>
    <w:p w:rsidR="00426F68" w:rsidRPr="0091005D" w:rsidRDefault="00BA05B9" w:rsidP="00BA05B9">
      <w:pPr>
        <w:pStyle w:val="ExampleHeading"/>
      </w:pPr>
      <w:r w:rsidRPr="0091005D">
        <w:br w:type="page"/>
      </w:r>
      <w:r w:rsidR="00426F68" w:rsidRPr="0091005D">
        <w:lastRenderedPageBreak/>
        <w:t>Example of Observed Allergy:</w:t>
      </w:r>
    </w:p>
    <w:p w:rsidR="00426F68" w:rsidRPr="0091005D" w:rsidRDefault="00952EFA" w:rsidP="00B62C66">
      <w:pPr>
        <w:pStyle w:val="BodyText"/>
      </w:pPr>
      <w:r>
        <w:rPr>
          <w:noProof/>
        </w:rPr>
        <w:drawing>
          <wp:inline distT="0" distB="0" distL="0" distR="0">
            <wp:extent cx="5412105" cy="4529455"/>
            <wp:effectExtent l="0" t="0" r="0" b="0"/>
            <wp:docPr id="1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412105" cy="4529455"/>
                    </a:xfrm>
                    <a:prstGeom prst="rect">
                      <a:avLst/>
                    </a:prstGeom>
                    <a:noFill/>
                    <a:ln>
                      <a:noFill/>
                    </a:ln>
                  </pic:spPr>
                </pic:pic>
              </a:graphicData>
            </a:graphic>
          </wp:inline>
        </w:drawing>
      </w:r>
    </w:p>
    <w:p w:rsidR="00426F68" w:rsidRPr="0091005D" w:rsidRDefault="00426F68" w:rsidP="00B62C66">
      <w:pPr>
        <w:pStyle w:val="BodyText"/>
      </w:pPr>
    </w:p>
    <w:p w:rsidR="00AB263B" w:rsidRPr="0091005D" w:rsidRDefault="00AB263B" w:rsidP="00AB263B">
      <w:pPr>
        <w:pStyle w:val="Heading3"/>
        <w:rPr>
          <w:lang w:val="en-US"/>
        </w:rPr>
      </w:pPr>
      <w:bookmarkStart w:id="380" w:name="_Toc468948415"/>
      <w:bookmarkStart w:id="381" w:name="_Toc468958551"/>
      <w:bookmarkStart w:id="382" w:name="_Toc4750927"/>
      <w:r w:rsidRPr="0091005D">
        <w:rPr>
          <w:lang w:val="en-US"/>
        </w:rPr>
        <w:t>OneVA Pharmacy Processing within Patient Prescription Processing</w:t>
      </w:r>
      <w:bookmarkEnd w:id="380"/>
      <w:bookmarkEnd w:id="381"/>
      <w:bookmarkEnd w:id="382"/>
      <w:r w:rsidR="00F45F5A" w:rsidRPr="0091005D">
        <w:rPr>
          <w:lang w:val="en-US"/>
        </w:rPr>
        <w:fldChar w:fldCharType="begin"/>
      </w:r>
      <w:r w:rsidR="00F45F5A" w:rsidRPr="0091005D">
        <w:instrText xml:space="preserve"> XE "</w:instrText>
      </w:r>
      <w:r w:rsidR="00F45F5A" w:rsidRPr="0091005D">
        <w:rPr>
          <w:lang w:val="en-US"/>
        </w:rPr>
        <w:instrText>OneVA Pharmacy Processing within Patient Prescription Processing</w:instrText>
      </w:r>
      <w:r w:rsidR="00F45F5A" w:rsidRPr="0091005D">
        <w:instrText xml:space="preserve">" </w:instrText>
      </w:r>
      <w:r w:rsidR="00F45F5A" w:rsidRPr="0091005D">
        <w:rPr>
          <w:lang w:val="en-US"/>
        </w:rPr>
        <w:fldChar w:fldCharType="end"/>
      </w:r>
    </w:p>
    <w:p w:rsidR="00AB263B" w:rsidRPr="0091005D" w:rsidRDefault="00952EFA" w:rsidP="00AB263B">
      <w:r>
        <w:rPr>
          <w:noProof/>
        </w:rPr>
        <w:drawing>
          <wp:inline distT="0" distB="0" distL="0" distR="0">
            <wp:extent cx="467995" cy="382905"/>
            <wp:effectExtent l="0" t="0" r="0" b="0"/>
            <wp:docPr id="1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67995" cy="382905"/>
                    </a:xfrm>
                    <a:prstGeom prst="rect">
                      <a:avLst/>
                    </a:prstGeom>
                    <a:noFill/>
                    <a:ln>
                      <a:noFill/>
                    </a:ln>
                  </pic:spPr>
                </pic:pic>
              </a:graphicData>
            </a:graphic>
          </wp:inline>
        </w:drawing>
      </w:r>
      <w:r w:rsidR="00AB263B" w:rsidRPr="0091005D">
        <w:rPr>
          <w:rStyle w:val="BodyTextChar"/>
          <w:b/>
        </w:rPr>
        <w:t>Note:</w:t>
      </w:r>
      <w:r w:rsidR="00AB263B" w:rsidRPr="0091005D">
        <w:rPr>
          <w:rStyle w:val="BodyTextChar"/>
        </w:rPr>
        <w:t xml:space="preserve">  For information regarding OneVA Pharmacy processing go to the VA Software Document Library (VDL), select the Clinical section then choose the “Pharm: Outpatient Pharmacy” page. Locate the “User Manual – OneVA Pharmacy” document.</w:t>
      </w:r>
    </w:p>
    <w:p w:rsidR="00F45F5A" w:rsidRPr="0091005D" w:rsidRDefault="00F45F5A" w:rsidP="00B62C66">
      <w:pPr>
        <w:pStyle w:val="BodyText"/>
      </w:pPr>
    </w:p>
    <w:p w:rsidR="00AB263B" w:rsidRPr="0091005D" w:rsidRDefault="00AB263B" w:rsidP="00B62C66">
      <w:pPr>
        <w:pStyle w:val="BodyText"/>
      </w:pPr>
      <w:r w:rsidRPr="0091005D">
        <w:t>OneVA Pharmacy patch PSO*7*454 introduces new  messaging to query the Health Data Repository/Clinical Data Services (HDR/CDS) Repository for prescriptions from other VA Pharmacy locations and displays  them  in the Medications Profile view. The new query will only execute if the patient has been treated at more than one VA Medical Center. The query retrieves all prescriptions associated with the patient from the repository, which requires additional time. To execute the HDR/CDS Repository query, the user must accept the default of ‘YES’ to the ‘Would you like to query prescriptions from other OneVA Pharmacy locations?’ prompt. When the user responds ‘YES’ or accepts the default to the OneVA Pharmacy prompt, the system displays the OneVA Pharmacy Query Message.</w:t>
      </w:r>
    </w:p>
    <w:p w:rsidR="00AB263B" w:rsidRPr="0091005D" w:rsidRDefault="00952EFA" w:rsidP="00B62C66">
      <w:pPr>
        <w:pStyle w:val="BodyText"/>
        <w:rPr>
          <w:szCs w:val="24"/>
        </w:rPr>
      </w:pPr>
      <w:r>
        <w:rPr>
          <w:noProof/>
          <w:lang w:val="en-US" w:eastAsia="en-US"/>
        </w:rPr>
        <w:lastRenderedPageBreak/>
        <w:drawing>
          <wp:inline distT="0" distB="0" distL="0" distR="0">
            <wp:extent cx="467995" cy="382905"/>
            <wp:effectExtent l="0" t="0" r="0" b="0"/>
            <wp:docPr id="13"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67995" cy="382905"/>
                    </a:xfrm>
                    <a:prstGeom prst="rect">
                      <a:avLst/>
                    </a:prstGeom>
                    <a:noFill/>
                    <a:ln>
                      <a:noFill/>
                    </a:ln>
                  </pic:spPr>
                </pic:pic>
              </a:graphicData>
            </a:graphic>
          </wp:inline>
        </w:drawing>
      </w:r>
      <w:r w:rsidR="00AB263B" w:rsidRPr="0091005D">
        <w:t>The OneVA Pharmacy’s feature to query the HDR/CDS Repository will not execute if the patient has only one entry in the ‘TREATING FACILITY LIST file (#391.91)’.</w:t>
      </w:r>
      <w:r w:rsidR="00AB263B" w:rsidRPr="0091005D">
        <w:rPr>
          <w:rStyle w:val="BodyChar"/>
        </w:rPr>
        <w:t xml:space="preserve"> </w:t>
      </w:r>
    </w:p>
    <w:p w:rsidR="00AB263B" w:rsidRPr="0091005D" w:rsidRDefault="00952EFA" w:rsidP="00B62C66">
      <w:pPr>
        <w:pStyle w:val="BodyText"/>
        <w:rPr>
          <w:lang w:val="en-US"/>
        </w:rPr>
      </w:pPr>
      <w:r>
        <w:rPr>
          <w:noProof/>
          <w:lang w:val="en-US" w:eastAsia="en-US"/>
        </w:rPr>
        <w:drawing>
          <wp:inline distT="0" distB="0" distL="0" distR="0">
            <wp:extent cx="467995" cy="382905"/>
            <wp:effectExtent l="0" t="0" r="0" b="0"/>
            <wp:docPr id="14"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67995" cy="382905"/>
                    </a:xfrm>
                    <a:prstGeom prst="rect">
                      <a:avLst/>
                    </a:prstGeom>
                    <a:noFill/>
                    <a:ln>
                      <a:noFill/>
                    </a:ln>
                  </pic:spPr>
                </pic:pic>
              </a:graphicData>
            </a:graphic>
          </wp:inline>
        </w:drawing>
      </w:r>
      <w:r w:rsidR="00AB263B" w:rsidRPr="0091005D">
        <w:t>The system identifies and queries the HDR/CDS Repository for all the prescriptions that are active, suspended, on hold, expired (within 120 days), or discontinued (within 120 days).</w:t>
      </w:r>
    </w:p>
    <w:p w:rsidR="00AB263B" w:rsidRPr="0091005D" w:rsidRDefault="00952EFA" w:rsidP="00B62C66">
      <w:pPr>
        <w:pStyle w:val="BodyText"/>
      </w:pPr>
      <w:r>
        <w:rPr>
          <w:noProof/>
          <w:lang w:val="en-US" w:eastAsia="en-US"/>
        </w:rPr>
        <w:drawing>
          <wp:inline distT="0" distB="0" distL="0" distR="0">
            <wp:extent cx="467995" cy="382905"/>
            <wp:effectExtent l="0" t="0" r="0" b="0"/>
            <wp:docPr id="15"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67995" cy="382905"/>
                    </a:xfrm>
                    <a:prstGeom prst="rect">
                      <a:avLst/>
                    </a:prstGeom>
                    <a:noFill/>
                    <a:ln>
                      <a:noFill/>
                    </a:ln>
                  </pic:spPr>
                </pic:pic>
              </a:graphicData>
            </a:graphic>
          </wp:inline>
        </w:drawing>
      </w:r>
      <w:r w:rsidR="00FC4BF4" w:rsidRPr="00FC4BF4">
        <w:t xml:space="preserve"> </w:t>
      </w:r>
      <w:bookmarkStart w:id="383" w:name="PSO_532_OneVAPharmPatRxProcess"/>
      <w:bookmarkEnd w:id="383"/>
      <w:r w:rsidR="00FC4BF4">
        <w:t xml:space="preserve">If the query connection to the HDR/CDS Repository fails, a message will display stating ‘The system is down or not responding (Connection Failed). Could not query prescriptions at other VA Pharmacy locations. Press RETURN to continue:’ </w:t>
      </w:r>
      <w:r w:rsidR="00AB263B" w:rsidRPr="0091005D">
        <w:t>The user should press return to continue and contact local support if this problem persists.</w:t>
      </w:r>
    </w:p>
    <w:p w:rsidR="00AB263B" w:rsidRPr="0091005D" w:rsidRDefault="00952EFA" w:rsidP="00B62C66">
      <w:pPr>
        <w:pStyle w:val="BodyText"/>
      </w:pPr>
      <w:r>
        <w:rPr>
          <w:noProof/>
          <w:lang w:val="en-US" w:eastAsia="en-US"/>
        </w:rPr>
        <w:drawing>
          <wp:inline distT="0" distB="0" distL="0" distR="0">
            <wp:extent cx="467995" cy="382905"/>
            <wp:effectExtent l="0" t="0" r="0" b="0"/>
            <wp:docPr id="16"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67995" cy="382905"/>
                    </a:xfrm>
                    <a:prstGeom prst="rect">
                      <a:avLst/>
                    </a:prstGeom>
                    <a:noFill/>
                    <a:ln>
                      <a:noFill/>
                    </a:ln>
                  </pic:spPr>
                </pic:pic>
              </a:graphicData>
            </a:graphic>
          </wp:inline>
        </w:drawing>
      </w:r>
      <w:r w:rsidR="00AB263B" w:rsidRPr="0091005D">
        <w:t>When the system is down message displays, the VistA session will continue to display the local/dispensing sites prescriptions on the Medication Profile view. There will be no indication if a patient is registered or has prescriptions on other sites (i.e., remote site/OneVA Pharmacy prescriptions will not display on the Medication Profile view.)</w:t>
      </w:r>
    </w:p>
    <w:p w:rsidR="00AB263B" w:rsidRPr="0091005D" w:rsidRDefault="00952EFA" w:rsidP="00B62C66">
      <w:pPr>
        <w:pStyle w:val="BodyText"/>
      </w:pPr>
      <w:r>
        <w:rPr>
          <w:noProof/>
          <w:lang w:val="en-US" w:eastAsia="en-US"/>
        </w:rPr>
        <w:drawing>
          <wp:inline distT="0" distB="0" distL="0" distR="0">
            <wp:extent cx="467995" cy="382905"/>
            <wp:effectExtent l="0" t="0" r="0" b="0"/>
            <wp:docPr id="1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67995" cy="382905"/>
                    </a:xfrm>
                    <a:prstGeom prst="rect">
                      <a:avLst/>
                    </a:prstGeom>
                    <a:noFill/>
                    <a:ln>
                      <a:noFill/>
                    </a:ln>
                  </pic:spPr>
                </pic:pic>
              </a:graphicData>
            </a:graphic>
          </wp:inline>
        </w:drawing>
      </w:r>
      <w:r w:rsidR="00AB263B" w:rsidRPr="0091005D">
        <w:t>If the patient does not have any prescription records from other VA Pharmacy locations, matching the search criteria, a message will display stating the “Patient found with no prescription records matching search criteria.”</w:t>
      </w:r>
    </w:p>
    <w:p w:rsidR="00AB263B" w:rsidRPr="0091005D" w:rsidRDefault="00AB263B" w:rsidP="00AB263B">
      <w:pPr>
        <w:pStyle w:val="Boldunderline"/>
        <w:keepNext/>
      </w:pPr>
      <w:r w:rsidRPr="0091005D">
        <w:t>Example: OneVA Pharmacy Processing</w:t>
      </w:r>
    </w:p>
    <w:p w:rsidR="00AB263B" w:rsidRPr="0091005D" w:rsidRDefault="00AB263B" w:rsidP="00AB263B">
      <w:pPr>
        <w:pStyle w:val="JOComputerScreen"/>
      </w:pPr>
      <w:r w:rsidRPr="0091005D">
        <w:t xml:space="preserve">Select PATIENT NAME:    PSOPATIENT,SIX          2-13-61    666012136     NO     </w:t>
      </w:r>
    </w:p>
    <w:p w:rsidR="00AB263B" w:rsidRPr="0091005D" w:rsidRDefault="00AB263B" w:rsidP="00AB263B">
      <w:pPr>
        <w:pStyle w:val="JOComputerScreen"/>
      </w:pPr>
      <w:r w:rsidRPr="0091005D">
        <w:t xml:space="preserve">NSC VETERAN      </w:t>
      </w:r>
    </w:p>
    <w:p w:rsidR="00AB263B" w:rsidRPr="0091005D" w:rsidRDefault="00AB263B" w:rsidP="00AB263B">
      <w:pPr>
        <w:pStyle w:val="JOComputerScreen"/>
      </w:pPr>
    </w:p>
    <w:p w:rsidR="00AB263B" w:rsidRPr="0091005D" w:rsidRDefault="00AB263B" w:rsidP="00AB263B">
      <w:pPr>
        <w:pStyle w:val="JOComputerScreen"/>
      </w:pPr>
      <w:r w:rsidRPr="0091005D">
        <w:t>No Patient Warnings on file for PSOPATIENT,SIX.</w:t>
      </w:r>
    </w:p>
    <w:p w:rsidR="00AB263B" w:rsidRPr="0091005D" w:rsidRDefault="00AB263B" w:rsidP="00AB263B">
      <w:pPr>
        <w:pStyle w:val="JOComputerScreen"/>
      </w:pPr>
    </w:p>
    <w:p w:rsidR="00AB263B" w:rsidRPr="0091005D" w:rsidRDefault="00AB263B" w:rsidP="00AB263B">
      <w:pPr>
        <w:pStyle w:val="JOComputerScreen"/>
      </w:pPr>
      <w:r w:rsidRPr="0091005D">
        <w:t>Press RETURN to continue...</w:t>
      </w:r>
    </w:p>
    <w:p w:rsidR="00AB263B" w:rsidRPr="0091005D" w:rsidRDefault="00AB263B" w:rsidP="00AB263B">
      <w:pPr>
        <w:pStyle w:val="JOComputerScreen"/>
      </w:pPr>
    </w:p>
    <w:p w:rsidR="00AB263B" w:rsidRPr="0091005D" w:rsidRDefault="00AB263B" w:rsidP="00AB263B">
      <w:pPr>
        <w:pStyle w:val="JOComputerScreen"/>
      </w:pPr>
      <w:r w:rsidRPr="0091005D">
        <w:t xml:space="preserve">          PSOPATIENT,SIX (666-01-2136)</w:t>
      </w:r>
    </w:p>
    <w:p w:rsidR="00AB263B" w:rsidRPr="0091005D" w:rsidRDefault="00AB263B" w:rsidP="00AB263B">
      <w:pPr>
        <w:pStyle w:val="JOComputerScreen"/>
      </w:pPr>
      <w:r w:rsidRPr="0091005D">
        <w:t xml:space="preserve">     No Allergy Assessment!</w:t>
      </w:r>
    </w:p>
    <w:p w:rsidR="00AB263B" w:rsidRPr="0091005D" w:rsidRDefault="00AB263B" w:rsidP="00AB263B">
      <w:pPr>
        <w:pStyle w:val="JOComputerScreen"/>
      </w:pPr>
    </w:p>
    <w:p w:rsidR="00AB263B" w:rsidRPr="0091005D" w:rsidRDefault="00AB263B" w:rsidP="00AB263B">
      <w:pPr>
        <w:pStyle w:val="JOComputerScreen"/>
      </w:pPr>
      <w:r w:rsidRPr="0091005D">
        <w:t xml:space="preserve">Press Return to continue: </w:t>
      </w:r>
    </w:p>
    <w:p w:rsidR="00AB263B" w:rsidRPr="0091005D" w:rsidRDefault="00AB263B" w:rsidP="00AB263B">
      <w:pPr>
        <w:pStyle w:val="JOComputerScreen"/>
      </w:pPr>
    </w:p>
    <w:p w:rsidR="00AB263B" w:rsidRPr="0091005D" w:rsidRDefault="00AB263B" w:rsidP="00AB263B">
      <w:pPr>
        <w:pStyle w:val="JOComputerScreen"/>
      </w:pPr>
      <w:r w:rsidRPr="0091005D">
        <w:t>Would you like to query prescriptions from other OneVA Pharmacy</w:t>
      </w:r>
    </w:p>
    <w:p w:rsidR="00AB263B" w:rsidRPr="0091005D" w:rsidRDefault="00AB263B" w:rsidP="00AB263B">
      <w:pPr>
        <w:pStyle w:val="JOComputerScreen"/>
      </w:pPr>
      <w:r w:rsidRPr="0091005D">
        <w:t>locations? YES//</w:t>
      </w:r>
    </w:p>
    <w:p w:rsidR="00AB263B" w:rsidRPr="0091005D" w:rsidRDefault="00AB263B" w:rsidP="00AB263B">
      <w:pPr>
        <w:pStyle w:val="JOComputerScreen"/>
      </w:pPr>
    </w:p>
    <w:p w:rsidR="00AB263B" w:rsidRPr="0091005D" w:rsidRDefault="00AB263B" w:rsidP="00AB263B">
      <w:pPr>
        <w:pStyle w:val="JOComputerScreen"/>
      </w:pPr>
      <w:r w:rsidRPr="0091005D">
        <w:t>Please wait. Checking for prescriptions at other VA Pharmacy locations. This may</w:t>
      </w:r>
    </w:p>
    <w:p w:rsidR="00AB263B" w:rsidRPr="0091005D" w:rsidRDefault="00AB263B" w:rsidP="00AB263B">
      <w:pPr>
        <w:pStyle w:val="JOComputerScreen"/>
      </w:pPr>
      <w:r w:rsidRPr="0091005D">
        <w:t xml:space="preserve"> take a moment...</w:t>
      </w:r>
    </w:p>
    <w:p w:rsidR="00AB263B" w:rsidRPr="0091005D" w:rsidRDefault="00AB263B" w:rsidP="00AB263B">
      <w:pPr>
        <w:pStyle w:val="JOComputerScreen"/>
      </w:pPr>
    </w:p>
    <w:p w:rsidR="00AB263B" w:rsidRPr="0091005D" w:rsidRDefault="00AB263B" w:rsidP="00AB263B">
      <w:pPr>
        <w:pStyle w:val="JOComputerScreen"/>
      </w:pPr>
    </w:p>
    <w:p w:rsidR="00AB263B" w:rsidRPr="0091005D" w:rsidRDefault="00AB263B" w:rsidP="00AB263B">
      <w:pPr>
        <w:pStyle w:val="JOComputerScreen"/>
      </w:pPr>
      <w:r w:rsidRPr="0091005D">
        <w:t>REMOTE PRESCRIPTIONS AVAILABLE!</w:t>
      </w:r>
    </w:p>
    <w:p w:rsidR="00AB263B" w:rsidRPr="0091005D" w:rsidRDefault="00AB263B" w:rsidP="00AB263B">
      <w:pPr>
        <w:pStyle w:val="JOComputerScreen"/>
      </w:pPr>
      <w:r w:rsidRPr="0091005D">
        <w:t>Display Remote Data? N// O</w:t>
      </w:r>
    </w:p>
    <w:p w:rsidR="00AB263B" w:rsidRPr="0091005D" w:rsidRDefault="00AB263B" w:rsidP="00AB263B">
      <w:pPr>
        <w:pStyle w:val="JOComputerScreen"/>
      </w:pPr>
    </w:p>
    <w:p w:rsidR="00AB263B" w:rsidRPr="0091005D" w:rsidRDefault="00AB263B" w:rsidP="00AB263B">
      <w:pPr>
        <w:pStyle w:val="JOComputerScreen"/>
      </w:pPr>
      <w:r w:rsidRPr="0091005D">
        <w:t xml:space="preserve">Eligibility: </w:t>
      </w:r>
    </w:p>
    <w:p w:rsidR="00AB263B" w:rsidRPr="0091005D" w:rsidRDefault="00AB263B" w:rsidP="00AB263B">
      <w:pPr>
        <w:pStyle w:val="JOComputerScreen"/>
      </w:pPr>
      <w:r w:rsidRPr="0091005D">
        <w:t xml:space="preserve">RX PATIENT STATUS: OUTPT NON-SC//  </w:t>
      </w:r>
    </w:p>
    <w:p w:rsidR="00AB263B" w:rsidRPr="0091005D" w:rsidRDefault="00AB263B" w:rsidP="00AB263B">
      <w:pPr>
        <w:pStyle w:val="JOComputerScreen"/>
      </w:pPr>
    </w:p>
    <w:p w:rsidR="00AB263B" w:rsidRPr="0091005D" w:rsidRDefault="00AB263B" w:rsidP="00AB263B">
      <w:pPr>
        <w:pStyle w:val="JOComputerScreen"/>
        <w:rPr>
          <w:b/>
          <w:bCs/>
        </w:rPr>
      </w:pPr>
      <w:r w:rsidRPr="0091005D">
        <w:rPr>
          <w:b/>
          <w:bCs/>
        </w:rPr>
        <w:t>OneVA Pharmacy Refill Example</w:t>
      </w:r>
    </w:p>
    <w:p w:rsidR="00AB263B" w:rsidRPr="0091005D" w:rsidRDefault="00AB263B" w:rsidP="00AB263B">
      <w:pPr>
        <w:pStyle w:val="JOComputerScreen"/>
        <w:rPr>
          <w:b/>
          <w:bCs/>
          <w:u w:val="single"/>
        </w:rPr>
      </w:pPr>
    </w:p>
    <w:p w:rsidR="00AB263B" w:rsidRPr="0091005D" w:rsidRDefault="00AB263B" w:rsidP="00AB263B">
      <w:pPr>
        <w:pStyle w:val="JOComputerScreen"/>
        <w:rPr>
          <w:b/>
          <w:bCs/>
          <w:u w:val="single"/>
        </w:rPr>
      </w:pPr>
      <w:r w:rsidRPr="0091005D">
        <w:rPr>
          <w:b/>
          <w:bCs/>
          <w:u w:val="single"/>
        </w:rPr>
        <w:t xml:space="preserve">Medication Profile            Jul 27, 2016@10:11:28          Page:    1 of    1 </w:t>
      </w:r>
    </w:p>
    <w:p w:rsidR="00AB263B" w:rsidRPr="0091005D" w:rsidRDefault="00AB263B" w:rsidP="00AB263B">
      <w:pPr>
        <w:pStyle w:val="JOComputerScreen"/>
        <w:rPr>
          <w:b/>
          <w:bCs/>
        </w:rPr>
      </w:pPr>
      <w:r w:rsidRPr="0091005D">
        <w:rPr>
          <w:b/>
          <w:bCs/>
        </w:rPr>
        <w:t xml:space="preserve">PSOPATIENT,SIX                                 &lt;NO ALLERGY ASSESSMENT&gt; </w:t>
      </w:r>
    </w:p>
    <w:p w:rsidR="00AB263B" w:rsidRPr="0091005D" w:rsidRDefault="00AB263B" w:rsidP="00AB263B">
      <w:pPr>
        <w:pStyle w:val="JOComputerScreen"/>
        <w:rPr>
          <w:b/>
          <w:bCs/>
        </w:rPr>
      </w:pPr>
      <w:r w:rsidRPr="0091005D">
        <w:rPr>
          <w:b/>
          <w:bCs/>
        </w:rPr>
        <w:lastRenderedPageBreak/>
        <w:t xml:space="preserve">  PID: 666-01-2136                                 Ht(cm): _______ (______)   </w:t>
      </w:r>
    </w:p>
    <w:p w:rsidR="00AB263B" w:rsidRPr="0091005D" w:rsidRDefault="00AB263B" w:rsidP="00AB263B">
      <w:pPr>
        <w:pStyle w:val="JOComputerScreen"/>
        <w:rPr>
          <w:b/>
          <w:bCs/>
        </w:rPr>
      </w:pPr>
      <w:r w:rsidRPr="0091005D">
        <w:rPr>
          <w:b/>
          <w:bCs/>
        </w:rPr>
        <w:t xml:space="preserve">  DOB: FEB 13,1961 (55)                            Wt(kg): _______ (______)   </w:t>
      </w:r>
    </w:p>
    <w:p w:rsidR="00AB263B" w:rsidRPr="0091005D" w:rsidRDefault="00AB263B" w:rsidP="00AB263B">
      <w:pPr>
        <w:pStyle w:val="JOComputerScreen"/>
        <w:rPr>
          <w:b/>
          <w:bCs/>
        </w:rPr>
      </w:pPr>
      <w:r w:rsidRPr="0091005D">
        <w:rPr>
          <w:b/>
          <w:bCs/>
        </w:rPr>
        <w:t xml:space="preserve">  SEX: FEMALE                            </w:t>
      </w:r>
    </w:p>
    <w:p w:rsidR="00AB263B" w:rsidRPr="0091005D" w:rsidRDefault="00AB263B" w:rsidP="00AB263B">
      <w:pPr>
        <w:pStyle w:val="JOComputerScreen"/>
        <w:rPr>
          <w:b/>
          <w:bCs/>
        </w:rPr>
      </w:pPr>
      <w:r w:rsidRPr="0091005D">
        <w:rPr>
          <w:b/>
          <w:bCs/>
        </w:rPr>
        <w:t xml:space="preserve"> CrCL: &lt;Not Found&gt;                               BSA (m2): _______ </w:t>
      </w:r>
    </w:p>
    <w:p w:rsidR="00AB263B" w:rsidRPr="0091005D" w:rsidRDefault="00AB263B" w:rsidP="00AB263B">
      <w:pPr>
        <w:pStyle w:val="JOComputerScreen"/>
        <w:rPr>
          <w:b/>
          <w:bCs/>
        </w:rPr>
      </w:pPr>
      <w:r w:rsidRPr="0091005D">
        <w:rPr>
          <w:b/>
          <w:bCs/>
        </w:rPr>
        <w:t xml:space="preserve">                                                             ISSUE  LAST REF DAY</w:t>
      </w:r>
    </w:p>
    <w:p w:rsidR="00AB263B" w:rsidRPr="0091005D" w:rsidRDefault="00AB263B" w:rsidP="00AB263B">
      <w:pPr>
        <w:pStyle w:val="JOComputerScreen"/>
        <w:rPr>
          <w:b/>
          <w:bCs/>
        </w:rPr>
      </w:pPr>
      <w:r w:rsidRPr="0091005D">
        <w:rPr>
          <w:b/>
          <w:bCs/>
        </w:rPr>
        <w:t xml:space="preserve"> #  RX #         DRUG                                 QTY ST  DATE  FILL REM SUP</w:t>
      </w:r>
    </w:p>
    <w:p w:rsidR="00AB263B" w:rsidRPr="0091005D" w:rsidRDefault="00AB263B" w:rsidP="00AB263B">
      <w:pPr>
        <w:pStyle w:val="JOComputerScreen"/>
        <w:rPr>
          <w:b/>
          <w:bCs/>
          <w:u w:val="single"/>
        </w:rPr>
      </w:pPr>
      <w:r w:rsidRPr="0091005D">
        <w:rPr>
          <w:b/>
          <w:bCs/>
          <w:u w:val="single"/>
        </w:rPr>
        <w:t xml:space="preserve">                                                                                </w:t>
      </w:r>
    </w:p>
    <w:p w:rsidR="00AB263B" w:rsidRPr="0091005D" w:rsidRDefault="00AB263B" w:rsidP="00AB263B">
      <w:pPr>
        <w:pStyle w:val="JOComputerScreen"/>
        <w:rPr>
          <w:b/>
          <w:bCs/>
        </w:rPr>
      </w:pPr>
      <w:r w:rsidRPr="0091005D">
        <w:rPr>
          <w:b/>
          <w:bCs/>
        </w:rPr>
        <w:t xml:space="preserve">&lt;No local prescriptions found.&gt;                                                 </w:t>
      </w:r>
    </w:p>
    <w:p w:rsidR="00AB263B" w:rsidRPr="0091005D" w:rsidRDefault="00AB263B" w:rsidP="00AB263B">
      <w:pPr>
        <w:pStyle w:val="JOComputerScreen"/>
        <w:rPr>
          <w:b/>
          <w:bCs/>
        </w:rPr>
      </w:pPr>
      <w:r w:rsidRPr="0091005D">
        <w:rPr>
          <w:b/>
          <w:bCs/>
        </w:rPr>
        <w:t>-------------------------DAYTSHR TEST LAB (984) ACTIVE--------------------------</w:t>
      </w:r>
    </w:p>
    <w:p w:rsidR="00AB263B" w:rsidRPr="0091005D" w:rsidRDefault="00AB263B" w:rsidP="00AB263B">
      <w:pPr>
        <w:pStyle w:val="JOComputerScreen"/>
        <w:rPr>
          <w:b/>
          <w:bCs/>
        </w:rPr>
      </w:pPr>
      <w:r w:rsidRPr="0091005D">
        <w:rPr>
          <w:b/>
          <w:bCs/>
        </w:rPr>
        <w:t xml:space="preserve"> 1 2718861       CETIRIZINE HCL 10MG TAB               30 A  05-21 07-07   7  30</w:t>
      </w:r>
    </w:p>
    <w:p w:rsidR="00AB263B" w:rsidRPr="0091005D" w:rsidRDefault="00AB263B" w:rsidP="00AB263B">
      <w:pPr>
        <w:pStyle w:val="JOComputerScreen"/>
        <w:rPr>
          <w:b/>
          <w:bCs/>
        </w:rPr>
      </w:pPr>
      <w:r w:rsidRPr="0091005D">
        <w:rPr>
          <w:b/>
          <w:bCs/>
        </w:rPr>
        <w:t xml:space="preserve"> 2 2718863       HYDRALAZINE HCL 25MG TAB              60 A  05-11 05-11   5  60</w:t>
      </w:r>
    </w:p>
    <w:p w:rsidR="00AB263B" w:rsidRPr="0091005D" w:rsidRDefault="00AB263B" w:rsidP="00AB263B">
      <w:pPr>
        <w:pStyle w:val="JOComputerScreen"/>
        <w:rPr>
          <w:b/>
          <w:bCs/>
        </w:rPr>
      </w:pPr>
      <w:r w:rsidRPr="0091005D">
        <w:rPr>
          <w:b/>
          <w:bCs/>
        </w:rPr>
        <w:t xml:space="preserve"> 3 2718862       IBUPROFEN 800MG TAB                   60 A  05-31 05-31  11  30</w:t>
      </w:r>
    </w:p>
    <w:p w:rsidR="00AB263B" w:rsidRPr="0091005D" w:rsidRDefault="00AB263B" w:rsidP="00AB263B">
      <w:pPr>
        <w:pStyle w:val="JOComputerScreen"/>
        <w:rPr>
          <w:b/>
          <w:bCs/>
        </w:rPr>
      </w:pPr>
    </w:p>
    <w:p w:rsidR="00AB263B" w:rsidRPr="0091005D" w:rsidRDefault="00AB263B" w:rsidP="00AB263B">
      <w:pPr>
        <w:pStyle w:val="JOComputerScreen"/>
        <w:rPr>
          <w:b/>
          <w:bCs/>
        </w:rPr>
      </w:pPr>
    </w:p>
    <w:p w:rsidR="00AB263B" w:rsidRPr="0091005D" w:rsidRDefault="00AB263B" w:rsidP="00AB263B">
      <w:pPr>
        <w:pStyle w:val="JOComputerScreen"/>
        <w:rPr>
          <w:b/>
          <w:bCs/>
        </w:rPr>
      </w:pPr>
    </w:p>
    <w:p w:rsidR="00AB263B" w:rsidRPr="0091005D" w:rsidRDefault="00AB263B" w:rsidP="00AB263B">
      <w:pPr>
        <w:pStyle w:val="JOComputerScreen"/>
        <w:rPr>
          <w:b/>
          <w:bCs/>
        </w:rPr>
      </w:pPr>
    </w:p>
    <w:p w:rsidR="00AB263B" w:rsidRPr="0091005D" w:rsidRDefault="00AB263B" w:rsidP="00AB263B">
      <w:pPr>
        <w:pStyle w:val="JOComputerScreen"/>
        <w:rPr>
          <w:b/>
          <w:bCs/>
        </w:rPr>
      </w:pPr>
    </w:p>
    <w:p w:rsidR="00AB263B" w:rsidRPr="0091005D" w:rsidRDefault="00AB263B" w:rsidP="00AB263B">
      <w:pPr>
        <w:pStyle w:val="JOComputerScreen"/>
        <w:rPr>
          <w:b/>
          <w:bCs/>
        </w:rPr>
      </w:pPr>
      <w:r w:rsidRPr="0091005D">
        <w:rPr>
          <w:b/>
          <w:bCs/>
        </w:rPr>
        <w:t xml:space="preserve">          Enter ?? for more actions                                             </w:t>
      </w:r>
    </w:p>
    <w:p w:rsidR="00AB263B" w:rsidRPr="0091005D" w:rsidRDefault="00AB263B" w:rsidP="00AB263B">
      <w:pPr>
        <w:pStyle w:val="JOComputerScreen"/>
        <w:rPr>
          <w:b/>
          <w:bCs/>
        </w:rPr>
      </w:pPr>
      <w:r w:rsidRPr="0091005D">
        <w:rPr>
          <w:b/>
          <w:bCs/>
        </w:rPr>
        <w:t>PU  Patient Record Update               NO  New Order</w:t>
      </w:r>
    </w:p>
    <w:p w:rsidR="00AB263B" w:rsidRPr="0091005D" w:rsidRDefault="00AB263B" w:rsidP="00AB263B">
      <w:pPr>
        <w:pStyle w:val="JOComputerScreen"/>
        <w:rPr>
          <w:b/>
          <w:bCs/>
        </w:rPr>
      </w:pPr>
      <w:r w:rsidRPr="0091005D">
        <w:rPr>
          <w:b/>
          <w:bCs/>
        </w:rPr>
        <w:t>PI  Patient Information                 SO  Select Order</w:t>
      </w:r>
    </w:p>
    <w:p w:rsidR="00AB263B" w:rsidRPr="0091005D" w:rsidRDefault="00AB263B" w:rsidP="00AB263B">
      <w:pPr>
        <w:pStyle w:val="JOComputerScreen"/>
        <w:rPr>
          <w:b/>
          <w:bCs/>
        </w:rPr>
      </w:pPr>
      <w:r w:rsidRPr="0091005D">
        <w:rPr>
          <w:b/>
          <w:bCs/>
        </w:rPr>
        <w:t xml:space="preserve">Select Action: Quit// </w:t>
      </w:r>
    </w:p>
    <w:p w:rsidR="00AB263B" w:rsidRPr="0091005D" w:rsidRDefault="00AB263B" w:rsidP="00AB263B">
      <w:pPr>
        <w:pStyle w:val="JOComputerScreen"/>
        <w:rPr>
          <w:b/>
          <w:bCs/>
        </w:rPr>
      </w:pPr>
    </w:p>
    <w:p w:rsidR="00AB263B" w:rsidRPr="0091005D" w:rsidRDefault="00AB263B" w:rsidP="00AB263B">
      <w:pPr>
        <w:pStyle w:val="JOComputerScreen"/>
        <w:rPr>
          <w:b/>
          <w:bCs/>
        </w:rPr>
      </w:pPr>
    </w:p>
    <w:p w:rsidR="00AB263B" w:rsidRPr="0091005D" w:rsidRDefault="00AB263B" w:rsidP="00AB263B">
      <w:pPr>
        <w:pStyle w:val="JOComputerScreen"/>
        <w:rPr>
          <w:b/>
          <w:bCs/>
        </w:rPr>
      </w:pPr>
      <w:r w:rsidRPr="0091005D">
        <w:rPr>
          <w:b/>
          <w:bCs/>
        </w:rPr>
        <w:t xml:space="preserve">Select Action: Quit// SO   Select Order  </w:t>
      </w:r>
    </w:p>
    <w:p w:rsidR="00AB263B" w:rsidRPr="0091005D" w:rsidRDefault="00AB263B" w:rsidP="00AB263B">
      <w:pPr>
        <w:pStyle w:val="JOComputerScreen"/>
        <w:rPr>
          <w:b/>
          <w:bCs/>
        </w:rPr>
      </w:pPr>
      <w:r w:rsidRPr="0091005D">
        <w:rPr>
          <w:b/>
          <w:bCs/>
        </w:rPr>
        <w:t>Select Orders by number:  (1-3): 3</w:t>
      </w:r>
    </w:p>
    <w:p w:rsidR="00AB263B" w:rsidRPr="0091005D" w:rsidRDefault="00AB263B" w:rsidP="00AB263B">
      <w:pPr>
        <w:pStyle w:val="JOComputerScreen"/>
        <w:rPr>
          <w:b/>
          <w:bCs/>
        </w:rPr>
      </w:pPr>
    </w:p>
    <w:p w:rsidR="00AB263B" w:rsidRPr="0091005D" w:rsidRDefault="00AB263B" w:rsidP="00AB263B">
      <w:pPr>
        <w:pStyle w:val="JOComputerScreen"/>
        <w:rPr>
          <w:b/>
          <w:bCs/>
        </w:rPr>
      </w:pPr>
    </w:p>
    <w:p w:rsidR="00AB263B" w:rsidRPr="0091005D" w:rsidRDefault="00AB263B" w:rsidP="00AB263B">
      <w:pPr>
        <w:pStyle w:val="JOComputerScreen"/>
        <w:rPr>
          <w:b/>
          <w:bCs/>
          <w:u w:val="single"/>
        </w:rPr>
      </w:pPr>
      <w:r w:rsidRPr="0091005D">
        <w:rPr>
          <w:b/>
          <w:bCs/>
          <w:u w:val="single"/>
        </w:rPr>
        <w:t xml:space="preserve">REMOTE OP Medications (ACTIVE)Jul 27, 2016@10:12:37          Page:    1 of    1 </w:t>
      </w:r>
    </w:p>
    <w:p w:rsidR="00AB263B" w:rsidRPr="0091005D" w:rsidRDefault="00AB263B" w:rsidP="00AB263B">
      <w:pPr>
        <w:pStyle w:val="JOComputerScreen"/>
        <w:rPr>
          <w:b/>
          <w:bCs/>
        </w:rPr>
      </w:pPr>
      <w:r w:rsidRPr="0091005D">
        <w:rPr>
          <w:b/>
          <w:bCs/>
        </w:rPr>
        <w:t xml:space="preserve">PSOPATIENT,SIX                                 &lt;NO ALLERGY ASSESSMENT&gt; </w:t>
      </w:r>
    </w:p>
    <w:p w:rsidR="00AB263B" w:rsidRPr="0091005D" w:rsidRDefault="00AB263B" w:rsidP="00AB263B">
      <w:pPr>
        <w:pStyle w:val="JOComputerScreen"/>
        <w:rPr>
          <w:b/>
          <w:bCs/>
        </w:rPr>
      </w:pPr>
      <w:r w:rsidRPr="0091005D">
        <w:rPr>
          <w:b/>
          <w:bCs/>
        </w:rPr>
        <w:t xml:space="preserve">  PID: 666-01-2136                                 Ht(cm): _______ (______)   </w:t>
      </w:r>
    </w:p>
    <w:p w:rsidR="00AB263B" w:rsidRPr="0091005D" w:rsidRDefault="00AB263B" w:rsidP="00AB263B">
      <w:pPr>
        <w:pStyle w:val="JOComputerScreen"/>
        <w:rPr>
          <w:b/>
          <w:bCs/>
        </w:rPr>
      </w:pPr>
      <w:r w:rsidRPr="0091005D">
        <w:rPr>
          <w:b/>
          <w:bCs/>
        </w:rPr>
        <w:t xml:space="preserve">  DOB: FEB 13,1961 (55)                            Wt(kg): _______ (______)   </w:t>
      </w:r>
    </w:p>
    <w:p w:rsidR="00AB263B" w:rsidRPr="0091005D" w:rsidRDefault="00AB263B" w:rsidP="00AB263B">
      <w:pPr>
        <w:pStyle w:val="JOComputerScreen"/>
        <w:rPr>
          <w:b/>
          <w:bCs/>
        </w:rPr>
      </w:pPr>
      <w:r w:rsidRPr="0091005D">
        <w:rPr>
          <w:b/>
          <w:bCs/>
        </w:rPr>
        <w:t xml:space="preserve">  SEX: FEMALE                            </w:t>
      </w:r>
    </w:p>
    <w:p w:rsidR="00AB263B" w:rsidRPr="0091005D" w:rsidRDefault="00AB263B" w:rsidP="00AB263B">
      <w:pPr>
        <w:pStyle w:val="JOComputerScreen"/>
        <w:rPr>
          <w:b/>
          <w:bCs/>
        </w:rPr>
      </w:pPr>
      <w:r w:rsidRPr="0091005D">
        <w:rPr>
          <w:b/>
          <w:bCs/>
        </w:rPr>
        <w:t xml:space="preserve"> CrCL: &lt;Not Found&gt;                               BSA (m2): _______ </w:t>
      </w:r>
    </w:p>
    <w:p w:rsidR="00AB263B" w:rsidRPr="0091005D" w:rsidRDefault="00AB263B" w:rsidP="00AB263B">
      <w:pPr>
        <w:pStyle w:val="JOComputerScreen"/>
        <w:rPr>
          <w:b/>
          <w:bCs/>
          <w:u w:val="single"/>
        </w:rPr>
      </w:pPr>
      <w:r w:rsidRPr="0091005D">
        <w:rPr>
          <w:b/>
          <w:bCs/>
          <w:u w:val="single"/>
        </w:rPr>
        <w:t xml:space="preserve">                                                                                </w:t>
      </w:r>
    </w:p>
    <w:p w:rsidR="00AB263B" w:rsidRPr="0091005D" w:rsidRDefault="00AB263B" w:rsidP="00AB263B">
      <w:pPr>
        <w:pStyle w:val="JOComputerScreen"/>
        <w:rPr>
          <w:b/>
          <w:bCs/>
        </w:rPr>
      </w:pPr>
      <w:r w:rsidRPr="0091005D">
        <w:rPr>
          <w:b/>
          <w:bCs/>
        </w:rPr>
        <w:t xml:space="preserve">         Site #: 984(DAYTSHR TEST LAB)                                          </w:t>
      </w:r>
    </w:p>
    <w:p w:rsidR="00AB263B" w:rsidRPr="0091005D" w:rsidRDefault="00AB263B" w:rsidP="00AB263B">
      <w:pPr>
        <w:pStyle w:val="JOComputerScreen"/>
        <w:rPr>
          <w:b/>
          <w:bCs/>
        </w:rPr>
      </w:pPr>
      <w:r w:rsidRPr="0091005D">
        <w:rPr>
          <w:b/>
          <w:bCs/>
        </w:rPr>
        <w:t xml:space="preserve">           Rx #: 2718862                                                        </w:t>
      </w:r>
    </w:p>
    <w:p w:rsidR="00AB263B" w:rsidRPr="0091005D" w:rsidRDefault="00AB263B" w:rsidP="00AB263B">
      <w:pPr>
        <w:pStyle w:val="JOComputerScreen"/>
        <w:rPr>
          <w:b/>
          <w:bCs/>
        </w:rPr>
      </w:pPr>
      <w:r w:rsidRPr="0091005D">
        <w:rPr>
          <w:b/>
          <w:bCs/>
        </w:rPr>
        <w:t xml:space="preserve">      Drug Name: IBUPROFEN 800MG TAB                                            </w:t>
      </w:r>
    </w:p>
    <w:p w:rsidR="00AB263B" w:rsidRPr="0091005D" w:rsidRDefault="00AB263B" w:rsidP="00AB263B">
      <w:pPr>
        <w:pStyle w:val="JOComputerScreen"/>
        <w:rPr>
          <w:b/>
          <w:bCs/>
        </w:rPr>
      </w:pPr>
      <w:r w:rsidRPr="0091005D">
        <w:rPr>
          <w:b/>
          <w:bCs/>
        </w:rPr>
        <w:t xml:space="preserve">    Days Supply: 30                                                             </w:t>
      </w:r>
    </w:p>
    <w:p w:rsidR="00AB263B" w:rsidRPr="0091005D" w:rsidRDefault="00AB263B" w:rsidP="00AB263B">
      <w:pPr>
        <w:pStyle w:val="JOComputerScreen"/>
        <w:rPr>
          <w:b/>
          <w:bCs/>
        </w:rPr>
      </w:pPr>
      <w:r w:rsidRPr="0091005D">
        <w:rPr>
          <w:b/>
          <w:bCs/>
        </w:rPr>
        <w:t xml:space="preserve">       Quantity: 60                                                             </w:t>
      </w:r>
    </w:p>
    <w:p w:rsidR="00AB263B" w:rsidRPr="0091005D" w:rsidRDefault="00AB263B" w:rsidP="00AB263B">
      <w:pPr>
        <w:pStyle w:val="JOComputerScreen"/>
        <w:rPr>
          <w:b/>
          <w:bCs/>
        </w:rPr>
      </w:pPr>
      <w:r w:rsidRPr="0091005D">
        <w:rPr>
          <w:b/>
          <w:bCs/>
        </w:rPr>
        <w:t xml:space="preserve">        Refills: 11                                                             </w:t>
      </w:r>
    </w:p>
    <w:p w:rsidR="00AB263B" w:rsidRPr="0091005D" w:rsidRDefault="00AB263B" w:rsidP="00AB263B">
      <w:pPr>
        <w:pStyle w:val="JOComputerScreen"/>
        <w:rPr>
          <w:b/>
          <w:bCs/>
        </w:rPr>
      </w:pPr>
      <w:r w:rsidRPr="0091005D">
        <w:rPr>
          <w:b/>
          <w:bCs/>
        </w:rPr>
        <w:t xml:space="preserve">Expiration Date: 06/01/17                                                       </w:t>
      </w:r>
    </w:p>
    <w:p w:rsidR="00AB263B" w:rsidRPr="0091005D" w:rsidRDefault="00AB263B" w:rsidP="00AB263B">
      <w:pPr>
        <w:pStyle w:val="JOComputerScreen"/>
        <w:rPr>
          <w:b/>
          <w:bCs/>
        </w:rPr>
      </w:pPr>
      <w:r w:rsidRPr="0091005D">
        <w:rPr>
          <w:b/>
          <w:bCs/>
        </w:rPr>
        <w:t xml:space="preserve">     Issue Date: 05/31/16                                                       </w:t>
      </w:r>
    </w:p>
    <w:p w:rsidR="00AB263B" w:rsidRPr="0091005D" w:rsidRDefault="00AB263B" w:rsidP="00AB263B">
      <w:pPr>
        <w:pStyle w:val="JOComputerScreen"/>
        <w:rPr>
          <w:b/>
          <w:bCs/>
        </w:rPr>
      </w:pPr>
      <w:r w:rsidRPr="0091005D">
        <w:rPr>
          <w:b/>
          <w:bCs/>
        </w:rPr>
        <w:t xml:space="preserve">      Stop Date: 06/01/17                                                       </w:t>
      </w:r>
    </w:p>
    <w:p w:rsidR="00AB263B" w:rsidRPr="0091005D" w:rsidRDefault="00AB263B" w:rsidP="00AB263B">
      <w:pPr>
        <w:pStyle w:val="JOComputerScreen"/>
        <w:rPr>
          <w:b/>
          <w:bCs/>
        </w:rPr>
      </w:pPr>
      <w:r w:rsidRPr="0091005D">
        <w:rPr>
          <w:b/>
          <w:bCs/>
        </w:rPr>
        <w:t xml:space="preserve"> Last Fill Date: 05/31/16                                                       </w:t>
      </w:r>
    </w:p>
    <w:p w:rsidR="00AB263B" w:rsidRPr="0091005D" w:rsidRDefault="00AB263B" w:rsidP="00AB263B">
      <w:pPr>
        <w:pStyle w:val="JOComputerScreen"/>
        <w:rPr>
          <w:b/>
          <w:bCs/>
        </w:rPr>
      </w:pPr>
      <w:r w:rsidRPr="0091005D">
        <w:rPr>
          <w:b/>
          <w:bCs/>
        </w:rPr>
        <w:t xml:space="preserve">            Sig: TAKE ONE TABLET BY MOUTH TWICE A DAY AS NEEDED --TAKE WITH     </w:t>
      </w:r>
    </w:p>
    <w:p w:rsidR="00AB263B" w:rsidRPr="0091005D" w:rsidRDefault="00AB263B" w:rsidP="00AB263B">
      <w:pPr>
        <w:pStyle w:val="JOComputerScreen"/>
        <w:rPr>
          <w:b/>
          <w:bCs/>
        </w:rPr>
      </w:pPr>
      <w:r w:rsidRPr="0091005D">
        <w:rPr>
          <w:b/>
          <w:bCs/>
        </w:rPr>
        <w:t xml:space="preserve">               FOOD IF GI UPSET OCCURS/DO NOT CRUSH OR CHEW--                   </w:t>
      </w:r>
    </w:p>
    <w:p w:rsidR="00AB263B" w:rsidRPr="0091005D" w:rsidRDefault="00AB263B" w:rsidP="00AB263B">
      <w:pPr>
        <w:pStyle w:val="JOComputerScreen"/>
        <w:rPr>
          <w:b/>
          <w:bCs/>
        </w:rPr>
      </w:pPr>
    </w:p>
    <w:p w:rsidR="00AB263B" w:rsidRPr="0091005D" w:rsidRDefault="00AB263B" w:rsidP="00AB263B">
      <w:pPr>
        <w:pStyle w:val="JOComputerScreen"/>
        <w:rPr>
          <w:b/>
          <w:bCs/>
        </w:rPr>
      </w:pPr>
      <w:r w:rsidRPr="0091005D">
        <w:rPr>
          <w:b/>
          <w:bCs/>
        </w:rPr>
        <w:t xml:space="preserve">          Enter ?? for more actions                                             </w:t>
      </w:r>
    </w:p>
    <w:p w:rsidR="00AB263B" w:rsidRPr="0091005D" w:rsidRDefault="00AB263B" w:rsidP="00AB263B">
      <w:pPr>
        <w:pStyle w:val="JOComputerScreen"/>
        <w:rPr>
          <w:b/>
          <w:bCs/>
        </w:rPr>
      </w:pPr>
      <w:r w:rsidRPr="0091005D">
        <w:rPr>
          <w:b/>
          <w:bCs/>
        </w:rPr>
        <w:t>RF   Refill Rx from Another VA Pharmacy PR   Partial</w:t>
      </w:r>
    </w:p>
    <w:p w:rsidR="00AB263B" w:rsidRPr="0091005D" w:rsidRDefault="00AB263B" w:rsidP="00AB263B">
      <w:pPr>
        <w:pStyle w:val="JOComputerScreen"/>
        <w:rPr>
          <w:b/>
          <w:bCs/>
        </w:rPr>
      </w:pPr>
      <w:r w:rsidRPr="0091005D">
        <w:rPr>
          <w:b/>
          <w:bCs/>
        </w:rPr>
        <w:t xml:space="preserve">Select Action:Quit// </w:t>
      </w:r>
    </w:p>
    <w:p w:rsidR="00AB263B" w:rsidRPr="0091005D" w:rsidRDefault="00AB263B" w:rsidP="00AB263B">
      <w:pPr>
        <w:pStyle w:val="JOComputerScreen"/>
        <w:rPr>
          <w:b/>
          <w:bCs/>
        </w:rPr>
      </w:pPr>
    </w:p>
    <w:p w:rsidR="00AB263B" w:rsidRPr="0091005D" w:rsidRDefault="00AB263B" w:rsidP="00AB263B">
      <w:pPr>
        <w:pStyle w:val="JOComputerScreen"/>
        <w:rPr>
          <w:b/>
          <w:bCs/>
        </w:rPr>
      </w:pPr>
      <w:r w:rsidRPr="0091005D">
        <w:rPr>
          <w:b/>
          <w:bCs/>
        </w:rPr>
        <w:t>Select Action:Quit// RF</w:t>
      </w:r>
    </w:p>
    <w:p w:rsidR="00AB263B" w:rsidRPr="0091005D" w:rsidRDefault="00AB263B" w:rsidP="00AB263B">
      <w:pPr>
        <w:pStyle w:val="JOComputerScreen"/>
        <w:rPr>
          <w:b/>
          <w:bCs/>
        </w:rPr>
      </w:pPr>
    </w:p>
    <w:p w:rsidR="00AB263B" w:rsidRPr="0091005D" w:rsidRDefault="00AB263B" w:rsidP="00AB263B">
      <w:pPr>
        <w:pStyle w:val="JOComputerScreen"/>
        <w:rPr>
          <w:b/>
          <w:bCs/>
        </w:rPr>
      </w:pPr>
      <w:r w:rsidRPr="0091005D">
        <w:rPr>
          <w:b/>
          <w:bCs/>
        </w:rPr>
        <w:t xml:space="preserve">Select Action:Quit// RF   Refill Rx from Another VA Pharmacy  </w:t>
      </w:r>
    </w:p>
    <w:p w:rsidR="00AB263B" w:rsidRPr="0091005D" w:rsidRDefault="00AB263B" w:rsidP="00AB263B">
      <w:pPr>
        <w:pStyle w:val="JOComputerScreen"/>
        <w:rPr>
          <w:b/>
          <w:bCs/>
        </w:rPr>
      </w:pPr>
    </w:p>
    <w:p w:rsidR="00AB263B" w:rsidRPr="0091005D" w:rsidRDefault="00AB263B" w:rsidP="00AB263B">
      <w:pPr>
        <w:pStyle w:val="JOComputerScreen"/>
        <w:rPr>
          <w:b/>
          <w:bCs/>
        </w:rPr>
      </w:pPr>
      <w:r w:rsidRPr="0091005D">
        <w:rPr>
          <w:b/>
          <w:bCs/>
        </w:rPr>
        <w:t>Remote site drug name: IBUPROFEN 800MG TAB</w:t>
      </w:r>
    </w:p>
    <w:p w:rsidR="00AB263B" w:rsidRPr="0091005D" w:rsidRDefault="00AB263B" w:rsidP="00AB263B">
      <w:pPr>
        <w:pStyle w:val="JOComputerScreen"/>
        <w:rPr>
          <w:b/>
          <w:bCs/>
        </w:rPr>
      </w:pPr>
      <w:r w:rsidRPr="0091005D">
        <w:rPr>
          <w:b/>
          <w:bCs/>
        </w:rPr>
        <w:t>Matching Drug Found for Dispensing: IBUPROFEN 800MG TAB</w:t>
      </w:r>
    </w:p>
    <w:p w:rsidR="00AB263B" w:rsidRPr="0091005D" w:rsidRDefault="00AB263B" w:rsidP="00AB263B">
      <w:pPr>
        <w:pStyle w:val="JOComputerScreen"/>
        <w:rPr>
          <w:b/>
          <w:bCs/>
        </w:rPr>
      </w:pPr>
      <w:r w:rsidRPr="0091005D">
        <w:rPr>
          <w:b/>
          <w:bCs/>
        </w:rPr>
        <w:t>Would you like to use the system matched drug for this</w:t>
      </w:r>
    </w:p>
    <w:p w:rsidR="00AB263B" w:rsidRPr="0091005D" w:rsidRDefault="00AB263B" w:rsidP="00AB263B">
      <w:pPr>
        <w:pStyle w:val="JOComputerScreen"/>
        <w:rPr>
          <w:b/>
          <w:bCs/>
        </w:rPr>
      </w:pPr>
      <w:r w:rsidRPr="0091005D">
        <w:rPr>
          <w:b/>
          <w:bCs/>
        </w:rPr>
        <w:t xml:space="preserve">refill/partial fill? NO// </w:t>
      </w:r>
    </w:p>
    <w:p w:rsidR="00AB263B" w:rsidRPr="0091005D" w:rsidRDefault="00AB263B" w:rsidP="00AB263B">
      <w:pPr>
        <w:pStyle w:val="JOComputerScreen"/>
        <w:rPr>
          <w:b/>
          <w:bCs/>
        </w:rPr>
      </w:pPr>
    </w:p>
    <w:p w:rsidR="00AB263B" w:rsidRPr="0091005D" w:rsidRDefault="00AB263B" w:rsidP="00AB263B">
      <w:pPr>
        <w:pStyle w:val="JOComputerScreen"/>
        <w:rPr>
          <w:b/>
          <w:bCs/>
        </w:rPr>
      </w:pPr>
      <w:r w:rsidRPr="0091005D">
        <w:rPr>
          <w:b/>
          <w:bCs/>
        </w:rPr>
        <w:t>refill/partial fill? NO// YES</w:t>
      </w:r>
    </w:p>
    <w:p w:rsidR="00AB263B" w:rsidRPr="0091005D" w:rsidRDefault="00AB263B" w:rsidP="00AB263B">
      <w:pPr>
        <w:pStyle w:val="JOComputerScreen"/>
        <w:rPr>
          <w:b/>
          <w:bCs/>
        </w:rPr>
      </w:pPr>
    </w:p>
    <w:p w:rsidR="00AB263B" w:rsidRPr="0091005D" w:rsidRDefault="00AB263B" w:rsidP="00AB263B">
      <w:pPr>
        <w:pStyle w:val="JOComputerScreen"/>
        <w:rPr>
          <w:b/>
          <w:bCs/>
        </w:rPr>
      </w:pPr>
      <w:r w:rsidRPr="0091005D">
        <w:rPr>
          <w:b/>
          <w:bCs/>
        </w:rPr>
        <w:t>Processing refill request. Please be patient as it may take a moment</w:t>
      </w:r>
    </w:p>
    <w:p w:rsidR="00AB263B" w:rsidRPr="0091005D" w:rsidRDefault="00AB263B" w:rsidP="00AB263B">
      <w:pPr>
        <w:pStyle w:val="JOComputerScreen"/>
        <w:rPr>
          <w:b/>
          <w:bCs/>
        </w:rPr>
      </w:pPr>
      <w:r w:rsidRPr="0091005D">
        <w:rPr>
          <w:b/>
          <w:bCs/>
        </w:rPr>
        <w:lastRenderedPageBreak/>
        <w:t>for the host site to respond and generate your label data...</w:t>
      </w:r>
    </w:p>
    <w:p w:rsidR="00AB263B" w:rsidRPr="0091005D" w:rsidRDefault="00AB263B" w:rsidP="00AB263B">
      <w:pPr>
        <w:pStyle w:val="JOComputerScreen"/>
        <w:rPr>
          <w:b/>
          <w:bCs/>
        </w:rPr>
      </w:pPr>
    </w:p>
    <w:p w:rsidR="00AB263B" w:rsidRPr="0091005D" w:rsidRDefault="00AB263B" w:rsidP="00AB263B">
      <w:pPr>
        <w:pStyle w:val="JOComputerScreen"/>
        <w:rPr>
          <w:b/>
          <w:bCs/>
        </w:rPr>
      </w:pPr>
      <w:r w:rsidRPr="0091005D">
        <w:rPr>
          <w:b/>
          <w:bCs/>
        </w:rPr>
        <w:t>MESSAGE SENT TO TARGET VISTA; TIMED OUT AWAITING REPLY</w:t>
      </w:r>
    </w:p>
    <w:p w:rsidR="00AB263B" w:rsidRPr="0091005D" w:rsidRDefault="00AB263B" w:rsidP="00AB263B">
      <w:pPr>
        <w:pStyle w:val="JOComputerScreen"/>
        <w:rPr>
          <w:b/>
          <w:bCs/>
        </w:rPr>
      </w:pPr>
      <w:r w:rsidRPr="0091005D">
        <w:rPr>
          <w:b/>
          <w:bCs/>
        </w:rPr>
        <w:t xml:space="preserve">Press RETURN to continue:  </w:t>
      </w:r>
    </w:p>
    <w:p w:rsidR="00AB263B" w:rsidRPr="0091005D" w:rsidRDefault="00AB263B" w:rsidP="00AB263B">
      <w:pPr>
        <w:pStyle w:val="JOComputerScreen"/>
        <w:rPr>
          <w:b/>
          <w:bCs/>
        </w:rPr>
      </w:pPr>
    </w:p>
    <w:p w:rsidR="00AB263B" w:rsidRPr="0091005D" w:rsidRDefault="00AB263B" w:rsidP="00AB263B">
      <w:pPr>
        <w:pStyle w:val="JOComputerScreen"/>
        <w:rPr>
          <w:b/>
          <w:bCs/>
        </w:rPr>
      </w:pPr>
      <w:r w:rsidRPr="0091005D">
        <w:rPr>
          <w:b/>
          <w:bCs/>
        </w:rPr>
        <w:t>Processing refill request. Please be patient as it may take a moment</w:t>
      </w:r>
    </w:p>
    <w:p w:rsidR="00AB263B" w:rsidRPr="0091005D" w:rsidRDefault="00AB263B" w:rsidP="00AB263B">
      <w:pPr>
        <w:pStyle w:val="JOComputerScreen"/>
        <w:rPr>
          <w:b/>
          <w:bCs/>
        </w:rPr>
      </w:pPr>
      <w:r w:rsidRPr="0091005D">
        <w:rPr>
          <w:b/>
          <w:bCs/>
        </w:rPr>
        <w:t>for the host site to respond and generate your label data...</w:t>
      </w:r>
    </w:p>
    <w:p w:rsidR="00AB263B" w:rsidRPr="0091005D" w:rsidRDefault="00AB263B" w:rsidP="00AB263B">
      <w:pPr>
        <w:pStyle w:val="JOComputerScreen"/>
        <w:rPr>
          <w:b/>
          <w:bCs/>
        </w:rPr>
      </w:pPr>
    </w:p>
    <w:p w:rsidR="00AB263B" w:rsidRPr="0091005D" w:rsidRDefault="00AB263B" w:rsidP="00AB263B">
      <w:pPr>
        <w:pStyle w:val="JOComputerScreen"/>
        <w:rPr>
          <w:b/>
          <w:bCs/>
        </w:rPr>
      </w:pPr>
      <w:r w:rsidRPr="0091005D">
        <w:rPr>
          <w:b/>
          <w:bCs/>
        </w:rPr>
        <w:t xml:space="preserve">Select LABEL DEVICE: </w:t>
      </w:r>
    </w:p>
    <w:p w:rsidR="00AB263B" w:rsidRPr="0091005D" w:rsidRDefault="00AB263B" w:rsidP="00AB263B">
      <w:pPr>
        <w:pStyle w:val="JOComputerScreen"/>
        <w:rPr>
          <w:b/>
          <w:bCs/>
        </w:rPr>
      </w:pPr>
    </w:p>
    <w:p w:rsidR="00AB263B" w:rsidRPr="0091005D" w:rsidRDefault="00AB263B" w:rsidP="00AB263B">
      <w:pPr>
        <w:pStyle w:val="JOComputerScreen"/>
        <w:rPr>
          <w:b/>
          <w:bCs/>
        </w:rPr>
      </w:pPr>
    </w:p>
    <w:p w:rsidR="00AB263B" w:rsidRPr="0091005D" w:rsidRDefault="00AB263B" w:rsidP="00AB263B">
      <w:pPr>
        <w:pStyle w:val="JOComputerScreen"/>
        <w:rPr>
          <w:b/>
          <w:bCs/>
        </w:rPr>
      </w:pPr>
    </w:p>
    <w:p w:rsidR="00AB263B" w:rsidRPr="0091005D" w:rsidRDefault="00AB263B" w:rsidP="00AB263B">
      <w:pPr>
        <w:pStyle w:val="JOComputerScreen"/>
        <w:rPr>
          <w:b/>
          <w:bCs/>
        </w:rPr>
      </w:pPr>
      <w:r w:rsidRPr="0091005D">
        <w:rPr>
          <w:b/>
          <w:bCs/>
        </w:rPr>
        <w:t>Select LABEL DEVICE: 0  DEC Windows</w:t>
      </w:r>
    </w:p>
    <w:p w:rsidR="00AB263B" w:rsidRPr="0091005D" w:rsidRDefault="00AB263B" w:rsidP="00AB263B">
      <w:pPr>
        <w:pStyle w:val="JOComputerScreen"/>
        <w:rPr>
          <w:b/>
          <w:bCs/>
        </w:rPr>
      </w:pPr>
    </w:p>
    <w:p w:rsidR="00AB263B" w:rsidRPr="0091005D" w:rsidRDefault="00AB263B" w:rsidP="00AB263B">
      <w:pPr>
        <w:pStyle w:val="JOComputerScreen"/>
        <w:rPr>
          <w:b/>
          <w:bCs/>
        </w:rPr>
      </w:pPr>
      <w:r w:rsidRPr="0091005D">
        <w:rPr>
          <w:b/>
          <w:bCs/>
        </w:rPr>
        <w:t xml:space="preserve">   VAMC DAYTON, OH  45428-0415                        VAMC DAYTON, OH  45428-041</w:t>
      </w:r>
    </w:p>
    <w:p w:rsidR="00AB263B" w:rsidRPr="0091005D" w:rsidRDefault="00AB263B" w:rsidP="00AB263B">
      <w:pPr>
        <w:pStyle w:val="JOComputerScreen"/>
        <w:rPr>
          <w:b/>
          <w:bCs/>
        </w:rPr>
      </w:pPr>
      <w:r w:rsidRPr="0091005D">
        <w:rPr>
          <w:b/>
          <w:bCs/>
        </w:rPr>
        <w:t>5                     (REPRINT)</w:t>
      </w:r>
    </w:p>
    <w:p w:rsidR="00AB263B" w:rsidRPr="0091005D" w:rsidRDefault="00AB263B" w:rsidP="00AB263B">
      <w:pPr>
        <w:pStyle w:val="JOComputerScreen"/>
        <w:rPr>
          <w:b/>
          <w:bCs/>
        </w:rPr>
      </w:pPr>
      <w:r w:rsidRPr="0091005D">
        <w:rPr>
          <w:b/>
          <w:bCs/>
        </w:rPr>
        <w:t xml:space="preserve">   984  937-267-5325   (35783/ )                      984  937-267-5325   (35783</w:t>
      </w:r>
    </w:p>
    <w:p w:rsidR="00AB263B" w:rsidRPr="0091005D" w:rsidRDefault="00AB263B" w:rsidP="00AB263B">
      <w:pPr>
        <w:pStyle w:val="JOComputerScreen"/>
        <w:rPr>
          <w:b/>
          <w:bCs/>
        </w:rPr>
      </w:pPr>
      <w:r w:rsidRPr="0091005D">
        <w:rPr>
          <w:b/>
          <w:bCs/>
        </w:rPr>
        <w:t>/ )                   984 (35783/ ) JUL 27,2016@10:14:57</w:t>
      </w:r>
    </w:p>
    <w:p w:rsidR="00AB263B" w:rsidRPr="0091005D" w:rsidRDefault="00AB263B" w:rsidP="00AB263B">
      <w:pPr>
        <w:pStyle w:val="JOComputerScreen"/>
        <w:rPr>
          <w:b/>
          <w:bCs/>
        </w:rPr>
      </w:pPr>
      <w:r w:rsidRPr="0091005D">
        <w:rPr>
          <w:b/>
          <w:bCs/>
        </w:rPr>
        <w:t xml:space="preserve">Rx# 2718862  JUL 27,2016  Fill 2 of 12                Rx# 2718862  JUL 27,2016  </w:t>
      </w:r>
    </w:p>
    <w:p w:rsidR="00AB263B" w:rsidRPr="0091005D" w:rsidRDefault="00AB263B" w:rsidP="00AB263B">
      <w:pPr>
        <w:pStyle w:val="JOComputerScreen"/>
        <w:rPr>
          <w:b/>
          <w:bCs/>
        </w:rPr>
      </w:pPr>
      <w:r w:rsidRPr="0091005D">
        <w:rPr>
          <w:b/>
          <w:bCs/>
        </w:rPr>
        <w:t>Fill 2 of 12          Rx# 2718862  JUL 27,2016  Fill 2 of 12</w:t>
      </w:r>
    </w:p>
    <w:p w:rsidR="00AB263B" w:rsidRPr="0091005D" w:rsidRDefault="00AB263B" w:rsidP="00AB263B">
      <w:pPr>
        <w:pStyle w:val="JOComputerScreen"/>
        <w:rPr>
          <w:b/>
          <w:bCs/>
        </w:rPr>
      </w:pPr>
      <w:r w:rsidRPr="0091005D">
        <w:rPr>
          <w:b/>
          <w:bCs/>
        </w:rPr>
        <w:t xml:space="preserve">PSOPATIENT,SIX                                        PSOPATIENT,SIX            </w:t>
      </w:r>
    </w:p>
    <w:p w:rsidR="00AB263B" w:rsidRPr="0091005D" w:rsidRDefault="00AB263B" w:rsidP="00AB263B">
      <w:pPr>
        <w:pStyle w:val="JOComputerScreen"/>
        <w:rPr>
          <w:b/>
          <w:bCs/>
        </w:rPr>
      </w:pPr>
      <w:r w:rsidRPr="0091005D">
        <w:rPr>
          <w:b/>
          <w:bCs/>
        </w:rPr>
        <w:t xml:space="preserve">                      PSOPATIENT,SIX    </w:t>
      </w:r>
    </w:p>
    <w:p w:rsidR="00AB263B" w:rsidRPr="0091005D" w:rsidRDefault="00AB263B" w:rsidP="00AB263B">
      <w:pPr>
        <w:pStyle w:val="JOComputerScreen"/>
        <w:rPr>
          <w:b/>
          <w:bCs/>
        </w:rPr>
      </w:pPr>
      <w:r w:rsidRPr="0091005D">
        <w:rPr>
          <w:b/>
          <w:bCs/>
        </w:rPr>
        <w:t>TAKE ONE TABLET BY MOUTH TWICE A DAY AS NEEDED        TAKE ONE TABLET BY MOUTH T</w:t>
      </w:r>
    </w:p>
    <w:p w:rsidR="00AB263B" w:rsidRPr="0091005D" w:rsidRDefault="00AB263B" w:rsidP="00AB263B">
      <w:pPr>
        <w:pStyle w:val="JOComputerScreen"/>
        <w:rPr>
          <w:b/>
          <w:bCs/>
        </w:rPr>
      </w:pPr>
      <w:r w:rsidRPr="0091005D">
        <w:rPr>
          <w:b/>
          <w:bCs/>
        </w:rPr>
        <w:t xml:space="preserve">WICE A DAY AS NEEDED  TAKE ONE TABLET BY MOUTH TWICE A DAY AS NEEDED </w:t>
      </w:r>
    </w:p>
    <w:p w:rsidR="00AB263B" w:rsidRPr="0091005D" w:rsidRDefault="00AB263B" w:rsidP="00AB263B">
      <w:pPr>
        <w:pStyle w:val="JOComputerScreen"/>
        <w:rPr>
          <w:b/>
          <w:bCs/>
        </w:rPr>
      </w:pPr>
      <w:r w:rsidRPr="0091005D">
        <w:rPr>
          <w:b/>
          <w:bCs/>
        </w:rPr>
        <w:t>--TAKE WITH FOOD IF GI UPSET OCCURS/DO NOT            --TAKE WITH FOOD IF GI UPS</w:t>
      </w:r>
    </w:p>
    <w:p w:rsidR="00AB263B" w:rsidRPr="0091005D" w:rsidRDefault="00AB263B" w:rsidP="00AB263B">
      <w:pPr>
        <w:pStyle w:val="JOComputerScreen"/>
        <w:rPr>
          <w:b/>
          <w:bCs/>
        </w:rPr>
      </w:pPr>
      <w:r w:rsidRPr="0091005D">
        <w:rPr>
          <w:b/>
          <w:bCs/>
        </w:rPr>
        <w:t xml:space="preserve">ET OCCURS/DO NOT      --TAKE WITH FOOD IF GI UPSET OCCURS/DO NOT </w:t>
      </w:r>
    </w:p>
    <w:p w:rsidR="00AB263B" w:rsidRPr="0091005D" w:rsidRDefault="00AB263B" w:rsidP="00AB263B">
      <w:pPr>
        <w:pStyle w:val="JOComputerScreen"/>
        <w:rPr>
          <w:b/>
          <w:bCs/>
        </w:rPr>
      </w:pPr>
      <w:r w:rsidRPr="0091005D">
        <w:rPr>
          <w:b/>
          <w:bCs/>
        </w:rPr>
        <w:t xml:space="preserve">CRUSH OR CHEW--                                       CRUSH OR CHEW--           </w:t>
      </w:r>
    </w:p>
    <w:p w:rsidR="00AB263B" w:rsidRPr="0091005D" w:rsidRDefault="00AB263B" w:rsidP="00AB263B">
      <w:pPr>
        <w:pStyle w:val="JOComputerScreen"/>
        <w:rPr>
          <w:b/>
          <w:bCs/>
        </w:rPr>
      </w:pPr>
      <w:r w:rsidRPr="0091005D">
        <w:rPr>
          <w:b/>
          <w:bCs/>
        </w:rPr>
        <w:t xml:space="preserve">                      CRUSH OR CHEW--</w:t>
      </w:r>
    </w:p>
    <w:p w:rsidR="00AB263B" w:rsidRPr="0091005D" w:rsidRDefault="00AB263B" w:rsidP="00AB263B">
      <w:pPr>
        <w:pStyle w:val="JOComputerScreen"/>
        <w:rPr>
          <w:b/>
          <w:bCs/>
        </w:rPr>
      </w:pPr>
      <w:r w:rsidRPr="0091005D">
        <w:rPr>
          <w:b/>
          <w:bCs/>
        </w:rPr>
        <w:t xml:space="preserve">GUIGLIA,MARY C                                        GUIGLIA,MARY C            </w:t>
      </w:r>
    </w:p>
    <w:p w:rsidR="00AB263B" w:rsidRPr="0091005D" w:rsidRDefault="00AB263B" w:rsidP="00AB263B">
      <w:pPr>
        <w:pStyle w:val="JOComputerScreen"/>
        <w:rPr>
          <w:b/>
          <w:bCs/>
        </w:rPr>
      </w:pPr>
      <w:r w:rsidRPr="0091005D">
        <w:rPr>
          <w:b/>
          <w:bCs/>
        </w:rPr>
        <w:t xml:space="preserve">                      GUIGLIA,MARY C</w:t>
      </w:r>
    </w:p>
    <w:p w:rsidR="00AB263B" w:rsidRPr="0091005D" w:rsidRDefault="00AB263B" w:rsidP="00AB263B">
      <w:pPr>
        <w:pStyle w:val="JOComputerScreen"/>
        <w:rPr>
          <w:b/>
          <w:bCs/>
        </w:rPr>
      </w:pPr>
      <w:r w:rsidRPr="0091005D">
        <w:rPr>
          <w:b/>
          <w:bCs/>
        </w:rPr>
        <w:t xml:space="preserve">Qty: 60  TAB                                          Qty: 60  TAB              </w:t>
      </w:r>
    </w:p>
    <w:p w:rsidR="00AB263B" w:rsidRPr="0091005D" w:rsidRDefault="00AB263B" w:rsidP="00AB263B">
      <w:pPr>
        <w:pStyle w:val="JOComputerScreen"/>
        <w:rPr>
          <w:b/>
          <w:bCs/>
        </w:rPr>
      </w:pPr>
      <w:r w:rsidRPr="0091005D">
        <w:rPr>
          <w:b/>
          <w:bCs/>
        </w:rPr>
        <w:t xml:space="preserve">                      Qty: 60  TAB </w:t>
      </w:r>
    </w:p>
    <w:p w:rsidR="00AB263B" w:rsidRPr="0091005D" w:rsidRDefault="00AB263B" w:rsidP="00AB263B">
      <w:pPr>
        <w:pStyle w:val="JOComputerScreen"/>
        <w:rPr>
          <w:b/>
          <w:bCs/>
        </w:rPr>
      </w:pPr>
      <w:r w:rsidRPr="0091005D">
        <w:rPr>
          <w:b/>
          <w:bCs/>
        </w:rPr>
        <w:t xml:space="preserve">IBUPROFEN 800MG TAB                                   IBUPROFEN 800MG TAB       </w:t>
      </w:r>
    </w:p>
    <w:p w:rsidR="00AB263B" w:rsidRPr="0091005D" w:rsidRDefault="00AB263B" w:rsidP="00AB263B">
      <w:pPr>
        <w:pStyle w:val="JOComputerScreen"/>
        <w:rPr>
          <w:b/>
          <w:bCs/>
        </w:rPr>
      </w:pPr>
      <w:r w:rsidRPr="0091005D">
        <w:rPr>
          <w:b/>
          <w:bCs/>
        </w:rPr>
        <w:t xml:space="preserve">                      IBUPROFEN 800MG TAB</w:t>
      </w:r>
    </w:p>
    <w:p w:rsidR="00AB263B" w:rsidRPr="0091005D" w:rsidRDefault="00AB263B" w:rsidP="00AB263B">
      <w:pPr>
        <w:pStyle w:val="JOComputerScreen"/>
        <w:rPr>
          <w:b/>
          <w:bCs/>
        </w:rPr>
      </w:pPr>
      <w:r w:rsidRPr="0091005D">
        <w:rPr>
          <w:b/>
          <w:bCs/>
        </w:rPr>
        <w:t xml:space="preserve">                                                      10 Refills remain prior to</w:t>
      </w:r>
    </w:p>
    <w:p w:rsidR="00AB263B" w:rsidRPr="0091005D" w:rsidRDefault="00AB263B" w:rsidP="00AB263B">
      <w:pPr>
        <w:pStyle w:val="JOComputerScreen"/>
        <w:rPr>
          <w:b/>
          <w:bCs/>
        </w:rPr>
      </w:pPr>
      <w:r w:rsidRPr="0091005D">
        <w:rPr>
          <w:b/>
          <w:bCs/>
        </w:rPr>
        <w:t xml:space="preserve"> JUN 1,2017           Mfg ________ Lot# ________</w:t>
      </w:r>
    </w:p>
    <w:p w:rsidR="00AB263B" w:rsidRPr="0091005D" w:rsidRDefault="00AB263B" w:rsidP="00AB263B">
      <w:pPr>
        <w:pStyle w:val="JOComputerScreen"/>
        <w:rPr>
          <w:b/>
          <w:bCs/>
        </w:rPr>
      </w:pPr>
      <w:r w:rsidRPr="0091005D">
        <w:rPr>
          <w:b/>
          <w:bCs/>
        </w:rPr>
        <w:t xml:space="preserve">PO BOX 415                                            COPAY     Days Supply: 30 </w:t>
      </w:r>
    </w:p>
    <w:p w:rsidR="00AB263B" w:rsidRPr="0091005D" w:rsidRDefault="00AB263B" w:rsidP="00AB263B">
      <w:pPr>
        <w:pStyle w:val="JOComputerScreen"/>
        <w:rPr>
          <w:b/>
          <w:bCs/>
        </w:rPr>
      </w:pPr>
      <w:r w:rsidRPr="0091005D">
        <w:rPr>
          <w:b/>
          <w:bCs/>
        </w:rPr>
        <w:t xml:space="preserve">                      Tech__________RPh_________</w:t>
      </w:r>
    </w:p>
    <w:p w:rsidR="00AB263B" w:rsidRPr="0091005D" w:rsidRDefault="00AB263B" w:rsidP="00AB263B">
      <w:pPr>
        <w:pStyle w:val="JOComputerScreen"/>
        <w:rPr>
          <w:b/>
          <w:bCs/>
        </w:rPr>
      </w:pPr>
      <w:r w:rsidRPr="0091005D">
        <w:rPr>
          <w:b/>
          <w:bCs/>
        </w:rPr>
        <w:t>DAYTON, OH  45428-0415</w:t>
      </w:r>
    </w:p>
    <w:p w:rsidR="00AB263B" w:rsidRPr="0091005D" w:rsidRDefault="00AB263B" w:rsidP="00AB263B">
      <w:pPr>
        <w:pStyle w:val="JOComputerScreen"/>
        <w:rPr>
          <w:b/>
          <w:bCs/>
        </w:rPr>
      </w:pPr>
    </w:p>
    <w:p w:rsidR="00AB263B" w:rsidRPr="0091005D" w:rsidRDefault="00AB263B" w:rsidP="00AB263B">
      <w:pPr>
        <w:pStyle w:val="JOComputerScreen"/>
        <w:rPr>
          <w:b/>
          <w:bCs/>
        </w:rPr>
      </w:pPr>
    </w:p>
    <w:p w:rsidR="00AB263B" w:rsidRPr="0091005D" w:rsidRDefault="00AB263B" w:rsidP="00AB263B">
      <w:pPr>
        <w:pStyle w:val="JOComputerScreen"/>
        <w:rPr>
          <w:b/>
          <w:bCs/>
        </w:rPr>
      </w:pPr>
    </w:p>
    <w:p w:rsidR="00AB263B" w:rsidRPr="0091005D" w:rsidRDefault="00AB263B" w:rsidP="00AB263B">
      <w:pPr>
        <w:pStyle w:val="JOComputerScreen"/>
        <w:rPr>
          <w:b/>
          <w:bCs/>
        </w:rPr>
      </w:pPr>
      <w:r w:rsidRPr="0091005D">
        <w:rPr>
          <w:b/>
          <w:bCs/>
        </w:rPr>
        <w:t xml:space="preserve">ADDRESS SERVICE REQUESTED                                                       </w:t>
      </w:r>
    </w:p>
    <w:p w:rsidR="00AB263B" w:rsidRPr="0091005D" w:rsidRDefault="00AB263B" w:rsidP="00AB263B">
      <w:pPr>
        <w:pStyle w:val="JOComputerScreen"/>
        <w:rPr>
          <w:b/>
          <w:bCs/>
        </w:rPr>
      </w:pPr>
      <w:r w:rsidRPr="0091005D">
        <w:rPr>
          <w:b/>
          <w:bCs/>
        </w:rPr>
        <w:t xml:space="preserve">                      Read FDA Med Guide</w:t>
      </w:r>
    </w:p>
    <w:p w:rsidR="00AB263B" w:rsidRPr="0091005D" w:rsidRDefault="00AB263B" w:rsidP="00AB263B">
      <w:pPr>
        <w:pStyle w:val="JOComputerScreen"/>
        <w:rPr>
          <w:b/>
          <w:bCs/>
        </w:rPr>
      </w:pPr>
      <w:r w:rsidRPr="0091005D">
        <w:rPr>
          <w:b/>
          <w:bCs/>
        </w:rPr>
        <w:t xml:space="preserve">                                                      </w:t>
      </w:r>
    </w:p>
    <w:p w:rsidR="00AB263B" w:rsidRPr="0091005D" w:rsidRDefault="00AB263B" w:rsidP="00AB263B">
      <w:pPr>
        <w:pStyle w:val="JOComputerScreen"/>
        <w:rPr>
          <w:b/>
          <w:bCs/>
        </w:rPr>
      </w:pPr>
      <w:r w:rsidRPr="0091005D">
        <w:rPr>
          <w:b/>
          <w:bCs/>
        </w:rPr>
        <w:t xml:space="preserve">***DO NOT MAIL***                                     ,                         </w:t>
      </w:r>
    </w:p>
    <w:p w:rsidR="00AB263B" w:rsidRPr="0091005D" w:rsidRDefault="00AB263B" w:rsidP="00AB263B">
      <w:pPr>
        <w:pStyle w:val="JOComputerScreen"/>
        <w:rPr>
          <w:b/>
          <w:bCs/>
        </w:rPr>
      </w:pPr>
      <w:r w:rsidRPr="0091005D">
        <w:rPr>
          <w:b/>
          <w:bCs/>
        </w:rPr>
        <w:t xml:space="preserve">                      Routing: WINDOW</w:t>
      </w:r>
    </w:p>
    <w:p w:rsidR="00AB263B" w:rsidRPr="0091005D" w:rsidRDefault="00AB263B" w:rsidP="00AB263B">
      <w:pPr>
        <w:pStyle w:val="JOComputerScreen"/>
        <w:rPr>
          <w:b/>
          <w:bCs/>
        </w:rPr>
      </w:pPr>
      <w:r w:rsidRPr="0091005D">
        <w:rPr>
          <w:b/>
          <w:bCs/>
        </w:rPr>
        <w:t xml:space="preserve">                                                                                </w:t>
      </w:r>
    </w:p>
    <w:p w:rsidR="00AB263B" w:rsidRPr="0091005D" w:rsidRDefault="00AB263B" w:rsidP="00AB263B">
      <w:pPr>
        <w:pStyle w:val="JOComputerScreen"/>
        <w:rPr>
          <w:b/>
          <w:bCs/>
        </w:rPr>
      </w:pPr>
      <w:r w:rsidRPr="0091005D">
        <w:rPr>
          <w:b/>
          <w:bCs/>
        </w:rPr>
        <w:t xml:space="preserve">                      Days supply: 30 Cap: SAFETY</w:t>
      </w:r>
    </w:p>
    <w:p w:rsidR="00AB263B" w:rsidRPr="0091005D" w:rsidRDefault="00AB263B" w:rsidP="00AB263B">
      <w:pPr>
        <w:pStyle w:val="JOComputerScreen"/>
        <w:rPr>
          <w:b/>
          <w:bCs/>
        </w:rPr>
      </w:pPr>
      <w:r w:rsidRPr="0091005D">
        <w:rPr>
          <w:b/>
          <w:bCs/>
        </w:rPr>
        <w:t xml:space="preserve">                                                                                </w:t>
      </w:r>
    </w:p>
    <w:p w:rsidR="00AB263B" w:rsidRPr="0091005D" w:rsidRDefault="00AB263B" w:rsidP="00AB263B">
      <w:pPr>
        <w:pStyle w:val="JOComputerScreen"/>
        <w:rPr>
          <w:b/>
          <w:bCs/>
        </w:rPr>
      </w:pPr>
      <w:r w:rsidRPr="0091005D">
        <w:rPr>
          <w:b/>
          <w:bCs/>
        </w:rPr>
        <w:t xml:space="preserve">                      Isd: MAY 31,2016 Exp: JUN 1,2017</w:t>
      </w:r>
    </w:p>
    <w:p w:rsidR="00AB263B" w:rsidRPr="0091005D" w:rsidRDefault="00AB263B" w:rsidP="00AB263B">
      <w:pPr>
        <w:pStyle w:val="JOComputerScreen"/>
        <w:rPr>
          <w:b/>
          <w:bCs/>
        </w:rPr>
      </w:pPr>
      <w:r w:rsidRPr="0091005D">
        <w:rPr>
          <w:b/>
          <w:bCs/>
        </w:rPr>
        <w:t>PSOPATIENT,SIX                                        *Indicate address change o</w:t>
      </w:r>
    </w:p>
    <w:p w:rsidR="00AB263B" w:rsidRPr="0091005D" w:rsidRDefault="00AB263B" w:rsidP="00AB263B">
      <w:pPr>
        <w:pStyle w:val="JOComputerScreen"/>
        <w:rPr>
          <w:b/>
          <w:bCs/>
        </w:rPr>
      </w:pPr>
      <w:r w:rsidRPr="0091005D">
        <w:rPr>
          <w:b/>
          <w:bCs/>
        </w:rPr>
        <w:t>n back of this form   Last Fill: 05/31/2016</w:t>
      </w:r>
    </w:p>
    <w:p w:rsidR="00AB263B" w:rsidRPr="0091005D" w:rsidRDefault="00AB263B" w:rsidP="00AB263B">
      <w:pPr>
        <w:pStyle w:val="JOComputerScreen"/>
        <w:rPr>
          <w:b/>
          <w:bCs/>
        </w:rPr>
      </w:pPr>
      <w:r w:rsidRPr="0091005D">
        <w:rPr>
          <w:b/>
          <w:bCs/>
        </w:rPr>
        <w:t xml:space="preserve">                                                      [ ] Permanent             </w:t>
      </w:r>
    </w:p>
    <w:p w:rsidR="00AB263B" w:rsidRPr="0091005D" w:rsidRDefault="00AB263B" w:rsidP="00AB263B">
      <w:pPr>
        <w:pStyle w:val="JOComputerScreen"/>
        <w:rPr>
          <w:b/>
          <w:bCs/>
        </w:rPr>
      </w:pPr>
      <w:r w:rsidRPr="0091005D">
        <w:rPr>
          <w:b/>
          <w:bCs/>
        </w:rPr>
        <w:t xml:space="preserve">                      Pat. Stat ONSC Clinic: CINCI</w:t>
      </w:r>
    </w:p>
    <w:p w:rsidR="00AB263B" w:rsidRPr="0091005D" w:rsidRDefault="00AB263B" w:rsidP="00AB263B">
      <w:pPr>
        <w:pStyle w:val="JOComputerScreen"/>
        <w:rPr>
          <w:b/>
          <w:bCs/>
        </w:rPr>
      </w:pPr>
      <w:r w:rsidRPr="0091005D">
        <w:rPr>
          <w:b/>
          <w:bCs/>
        </w:rPr>
        <w:t xml:space="preserve">                                                      [ ] Temporary until __/__/</w:t>
      </w:r>
    </w:p>
    <w:p w:rsidR="00AB263B" w:rsidRPr="0091005D" w:rsidRDefault="00AB263B" w:rsidP="00AB263B">
      <w:pPr>
        <w:pStyle w:val="JOComputerScreen"/>
        <w:rPr>
          <w:b/>
          <w:bCs/>
        </w:rPr>
      </w:pPr>
      <w:r w:rsidRPr="0091005D">
        <w:rPr>
          <w:b/>
          <w:bCs/>
        </w:rPr>
        <w:t>__                    DRUG WARNING 8,10,19</w:t>
      </w:r>
    </w:p>
    <w:p w:rsidR="00AB263B" w:rsidRPr="0091005D" w:rsidRDefault="00AB263B" w:rsidP="00AB263B">
      <w:pPr>
        <w:pStyle w:val="JOComputerScreen"/>
        <w:rPr>
          <w:b/>
          <w:bCs/>
        </w:rPr>
      </w:pPr>
    </w:p>
    <w:p w:rsidR="00AB263B" w:rsidRPr="0091005D" w:rsidRDefault="00AB263B" w:rsidP="00AB263B">
      <w:pPr>
        <w:pStyle w:val="JOComputerScreen"/>
        <w:rPr>
          <w:b/>
          <w:bCs/>
        </w:rPr>
      </w:pPr>
      <w:r w:rsidRPr="0091005D">
        <w:rPr>
          <w:b/>
          <w:bCs/>
        </w:rPr>
        <w:t xml:space="preserve">                                                      Signature_________________</w:t>
      </w:r>
    </w:p>
    <w:p w:rsidR="00AB263B" w:rsidRPr="0091005D" w:rsidRDefault="00AB263B" w:rsidP="00AB263B">
      <w:pPr>
        <w:pStyle w:val="JOComputerScreen"/>
        <w:rPr>
          <w:b/>
          <w:bCs/>
        </w:rPr>
      </w:pPr>
      <w:r w:rsidRPr="0091005D">
        <w:rPr>
          <w:b/>
          <w:bCs/>
        </w:rPr>
        <w:t>________________</w:t>
      </w:r>
    </w:p>
    <w:p w:rsidR="00AB263B" w:rsidRPr="0091005D" w:rsidRDefault="00AB263B" w:rsidP="00AB263B">
      <w:pPr>
        <w:pStyle w:val="JOComputerScreen"/>
        <w:rPr>
          <w:b/>
          <w:bCs/>
        </w:rPr>
      </w:pPr>
      <w:r w:rsidRPr="0091005D">
        <w:rPr>
          <w:b/>
          <w:bCs/>
        </w:rPr>
        <w:t xml:space="preserve">                                                      PSOPATIENT,SIX            </w:t>
      </w:r>
    </w:p>
    <w:p w:rsidR="00AB263B" w:rsidRPr="0091005D" w:rsidRDefault="00AB263B" w:rsidP="00AB263B">
      <w:pPr>
        <w:pStyle w:val="JOComputerScreen"/>
        <w:rPr>
          <w:b/>
          <w:bCs/>
        </w:rPr>
      </w:pPr>
      <w:r w:rsidRPr="0091005D">
        <w:rPr>
          <w:b/>
          <w:bCs/>
        </w:rPr>
        <w:t xml:space="preserve">                      PSOPATIENT,SIX    </w:t>
      </w:r>
    </w:p>
    <w:p w:rsidR="00AB263B" w:rsidRPr="0091005D" w:rsidRDefault="00AB263B" w:rsidP="00AB263B">
      <w:pPr>
        <w:pStyle w:val="JOComputerScreen"/>
        <w:rPr>
          <w:b/>
          <w:bCs/>
        </w:rPr>
      </w:pPr>
      <w:r w:rsidRPr="0091005D">
        <w:rPr>
          <w:b/>
          <w:bCs/>
        </w:rPr>
        <w:t xml:space="preserve">                                                      Rx# 2718862               </w:t>
      </w:r>
    </w:p>
    <w:p w:rsidR="00AB263B" w:rsidRPr="0091005D" w:rsidRDefault="00AB263B" w:rsidP="00AB263B">
      <w:pPr>
        <w:pStyle w:val="JOComputerScreen"/>
        <w:rPr>
          <w:b/>
          <w:bCs/>
        </w:rPr>
      </w:pPr>
      <w:r w:rsidRPr="0091005D">
        <w:rPr>
          <w:b/>
          <w:bCs/>
        </w:rPr>
        <w:lastRenderedPageBreak/>
        <w:t xml:space="preserve">                      </w:t>
      </w:r>
    </w:p>
    <w:p w:rsidR="00AB263B" w:rsidRPr="0091005D" w:rsidRDefault="00AB263B" w:rsidP="00AB263B">
      <w:pPr>
        <w:pStyle w:val="JOComputerScreen"/>
        <w:rPr>
          <w:b/>
          <w:bCs/>
        </w:rPr>
      </w:pPr>
      <w:r w:rsidRPr="0091005D">
        <w:rPr>
          <w:b/>
          <w:bCs/>
        </w:rPr>
        <w:t xml:space="preserve">                                                      IBUPROFEN 800MG TAB       </w:t>
      </w:r>
    </w:p>
    <w:p w:rsidR="00AB263B" w:rsidRPr="0091005D" w:rsidRDefault="00AB263B" w:rsidP="00AB263B">
      <w:pPr>
        <w:pStyle w:val="JOComputerScreen"/>
        <w:rPr>
          <w:b/>
          <w:bCs/>
        </w:rPr>
      </w:pPr>
      <w:r w:rsidRPr="0091005D">
        <w:rPr>
          <w:b/>
          <w:bCs/>
        </w:rPr>
        <w:t xml:space="preserve">                      Verified Allergies</w:t>
      </w:r>
    </w:p>
    <w:p w:rsidR="00AB263B" w:rsidRPr="0091005D" w:rsidRDefault="00AB263B" w:rsidP="00AB263B">
      <w:pPr>
        <w:pStyle w:val="JOComputerScreen"/>
        <w:rPr>
          <w:b/>
          <w:bCs/>
        </w:rPr>
      </w:pPr>
      <w:r w:rsidRPr="0091005D">
        <w:rPr>
          <w:b/>
          <w:bCs/>
        </w:rPr>
        <w:t xml:space="preserve">                                                      DRUG WARNING:             </w:t>
      </w:r>
    </w:p>
    <w:p w:rsidR="00AB263B" w:rsidRPr="0091005D" w:rsidRDefault="00AB263B" w:rsidP="00AB263B">
      <w:pPr>
        <w:pStyle w:val="JOComputerScreen"/>
        <w:rPr>
          <w:b/>
          <w:bCs/>
        </w:rPr>
      </w:pPr>
      <w:r w:rsidRPr="0091005D">
        <w:rPr>
          <w:b/>
          <w:bCs/>
        </w:rPr>
        <w:t xml:space="preserve">                      ------------------</w:t>
      </w:r>
    </w:p>
    <w:p w:rsidR="00AB263B" w:rsidRPr="0091005D" w:rsidRDefault="00AB263B" w:rsidP="00AB263B">
      <w:pPr>
        <w:pStyle w:val="JOComputerScreen"/>
        <w:rPr>
          <w:b/>
          <w:bCs/>
        </w:rPr>
      </w:pPr>
      <w:r w:rsidRPr="0091005D">
        <w:rPr>
          <w:b/>
          <w:bCs/>
        </w:rPr>
        <w:t xml:space="preserve">                                                      DO NOT DRINK ALCOHOLIC BEV</w:t>
      </w:r>
    </w:p>
    <w:p w:rsidR="00AB263B" w:rsidRPr="0091005D" w:rsidRDefault="00AB263B" w:rsidP="00AB263B">
      <w:pPr>
        <w:pStyle w:val="JOComputerScreen"/>
        <w:rPr>
          <w:b/>
          <w:bCs/>
        </w:rPr>
      </w:pPr>
      <w:r w:rsidRPr="0091005D">
        <w:rPr>
          <w:b/>
          <w:bCs/>
        </w:rPr>
        <w:t xml:space="preserve">ERAGES                </w:t>
      </w:r>
    </w:p>
    <w:p w:rsidR="00AB263B" w:rsidRPr="0091005D" w:rsidRDefault="00AB263B" w:rsidP="00AB263B">
      <w:pPr>
        <w:pStyle w:val="JOComputerScreen"/>
        <w:rPr>
          <w:b/>
          <w:bCs/>
        </w:rPr>
      </w:pPr>
      <w:r w:rsidRPr="0091005D">
        <w:rPr>
          <w:b/>
          <w:bCs/>
        </w:rPr>
        <w:t xml:space="preserve">                                                      when taking this medicatio</w:t>
      </w:r>
    </w:p>
    <w:p w:rsidR="00AB263B" w:rsidRPr="0091005D" w:rsidRDefault="00AB263B" w:rsidP="00AB263B">
      <w:pPr>
        <w:pStyle w:val="JOComputerScreen"/>
        <w:rPr>
          <w:b/>
          <w:bCs/>
        </w:rPr>
      </w:pPr>
      <w:r w:rsidRPr="0091005D">
        <w:rPr>
          <w:b/>
          <w:bCs/>
        </w:rPr>
        <w:t>n.                    Non-Verified Allergies</w:t>
      </w:r>
    </w:p>
    <w:p w:rsidR="00AB263B" w:rsidRPr="0091005D" w:rsidRDefault="00AB263B" w:rsidP="00AB263B">
      <w:pPr>
        <w:pStyle w:val="JOComputerScreen"/>
        <w:rPr>
          <w:b/>
          <w:bCs/>
        </w:rPr>
      </w:pPr>
      <w:r w:rsidRPr="0091005D">
        <w:rPr>
          <w:b/>
          <w:bCs/>
        </w:rPr>
        <w:t xml:space="preserve">                                                      TAKE WITH FOOD OR MILK.   </w:t>
      </w:r>
    </w:p>
    <w:p w:rsidR="00AB263B" w:rsidRPr="0091005D" w:rsidRDefault="00AB263B" w:rsidP="00AB263B">
      <w:pPr>
        <w:pStyle w:val="JOComputerScreen"/>
        <w:rPr>
          <w:b/>
          <w:bCs/>
        </w:rPr>
      </w:pPr>
      <w:r w:rsidRPr="0091005D">
        <w:rPr>
          <w:b/>
          <w:bCs/>
        </w:rPr>
        <w:t xml:space="preserve">                      ----------------------</w:t>
      </w:r>
    </w:p>
    <w:p w:rsidR="00AB263B" w:rsidRPr="0091005D" w:rsidRDefault="00AB263B" w:rsidP="00AB263B">
      <w:pPr>
        <w:pStyle w:val="JOComputerScreen"/>
        <w:rPr>
          <w:b/>
          <w:bCs/>
        </w:rPr>
      </w:pPr>
      <w:r w:rsidRPr="0091005D">
        <w:rPr>
          <w:b/>
          <w:bCs/>
        </w:rPr>
        <w:t xml:space="preserve">                                                      This is the same medicatio</w:t>
      </w:r>
    </w:p>
    <w:p w:rsidR="00AB263B" w:rsidRPr="0091005D" w:rsidRDefault="00AB263B" w:rsidP="00AB263B">
      <w:pPr>
        <w:pStyle w:val="JOComputerScreen"/>
        <w:rPr>
          <w:b/>
          <w:bCs/>
        </w:rPr>
      </w:pPr>
      <w:r w:rsidRPr="0091005D">
        <w:rPr>
          <w:b/>
          <w:bCs/>
        </w:rPr>
        <w:t xml:space="preserve">n you                 </w:t>
      </w:r>
    </w:p>
    <w:p w:rsidR="00AB263B" w:rsidRPr="0091005D" w:rsidRDefault="00AB263B" w:rsidP="00AB263B">
      <w:pPr>
        <w:pStyle w:val="JOComputerScreen"/>
        <w:rPr>
          <w:b/>
          <w:bCs/>
        </w:rPr>
      </w:pPr>
      <w:r w:rsidRPr="0091005D">
        <w:rPr>
          <w:b/>
          <w:bCs/>
        </w:rPr>
        <w:t xml:space="preserve">                                                      have been getting.  Color,</w:t>
      </w:r>
    </w:p>
    <w:p w:rsidR="00AB263B" w:rsidRPr="0091005D" w:rsidRDefault="00AB263B" w:rsidP="00AB263B">
      <w:pPr>
        <w:pStyle w:val="JOComputerScreen"/>
        <w:rPr>
          <w:b/>
          <w:bCs/>
        </w:rPr>
      </w:pPr>
      <w:r w:rsidRPr="0091005D">
        <w:rPr>
          <w:b/>
          <w:bCs/>
        </w:rPr>
        <w:t xml:space="preserve"> size                 Verified Adverse Reactions</w:t>
      </w:r>
    </w:p>
    <w:p w:rsidR="00AB263B" w:rsidRPr="0091005D" w:rsidRDefault="00AB263B" w:rsidP="00AB263B">
      <w:pPr>
        <w:pStyle w:val="JOComputerScreen"/>
        <w:rPr>
          <w:b/>
          <w:bCs/>
        </w:rPr>
      </w:pPr>
      <w:r w:rsidRPr="0091005D">
        <w:rPr>
          <w:b/>
          <w:bCs/>
        </w:rPr>
        <w:t xml:space="preserve">                                                      or shape may appear differ</w:t>
      </w:r>
    </w:p>
    <w:p w:rsidR="00AB263B" w:rsidRPr="0091005D" w:rsidRDefault="00AB263B" w:rsidP="00AB263B">
      <w:pPr>
        <w:pStyle w:val="JOComputerScreen"/>
        <w:rPr>
          <w:b/>
          <w:bCs/>
        </w:rPr>
      </w:pPr>
      <w:r w:rsidRPr="0091005D">
        <w:rPr>
          <w:b/>
          <w:bCs/>
        </w:rPr>
        <w:t>ent.                  --------------------------</w:t>
      </w:r>
    </w:p>
    <w:p w:rsidR="00AB263B" w:rsidRPr="0091005D" w:rsidRDefault="00AB263B" w:rsidP="00AB263B">
      <w:pPr>
        <w:pStyle w:val="JOComputerScreen"/>
        <w:rPr>
          <w:b/>
          <w:bCs/>
        </w:rPr>
      </w:pPr>
      <w:r w:rsidRPr="0091005D">
        <w:rPr>
          <w:b/>
          <w:bCs/>
        </w:rPr>
        <w:t xml:space="preserve">                                                                                </w:t>
      </w:r>
    </w:p>
    <w:p w:rsidR="00AB263B" w:rsidRPr="0091005D" w:rsidRDefault="00AB263B" w:rsidP="00AB263B">
      <w:pPr>
        <w:pStyle w:val="JOComputerScreen"/>
        <w:rPr>
          <w:b/>
          <w:bCs/>
        </w:rPr>
      </w:pPr>
      <w:r w:rsidRPr="0091005D">
        <w:rPr>
          <w:b/>
          <w:bCs/>
        </w:rPr>
        <w:t xml:space="preserve">                      </w:t>
      </w:r>
    </w:p>
    <w:p w:rsidR="00AB263B" w:rsidRPr="0091005D" w:rsidRDefault="00AB263B" w:rsidP="00AB263B">
      <w:pPr>
        <w:pStyle w:val="JOComputerScreen"/>
        <w:rPr>
          <w:b/>
          <w:bCs/>
        </w:rPr>
      </w:pPr>
      <w:r w:rsidRPr="0091005D">
        <w:rPr>
          <w:b/>
          <w:bCs/>
        </w:rPr>
        <w:t xml:space="preserve">                                                                                </w:t>
      </w:r>
    </w:p>
    <w:p w:rsidR="00AB263B" w:rsidRPr="0091005D" w:rsidRDefault="00AB263B" w:rsidP="00AB263B">
      <w:pPr>
        <w:pStyle w:val="JOComputerScreen"/>
        <w:rPr>
          <w:b/>
          <w:bCs/>
        </w:rPr>
      </w:pPr>
      <w:r w:rsidRPr="0091005D">
        <w:rPr>
          <w:b/>
          <w:bCs/>
        </w:rPr>
        <w:t xml:space="preserve">                      Non-Verified Adverse Reactions</w:t>
      </w:r>
    </w:p>
    <w:p w:rsidR="00AB263B" w:rsidRPr="0091005D" w:rsidRDefault="00AB263B" w:rsidP="00AB263B">
      <w:pPr>
        <w:pStyle w:val="JOComputerScreen"/>
        <w:rPr>
          <w:b/>
          <w:bCs/>
        </w:rPr>
      </w:pPr>
      <w:r w:rsidRPr="0091005D">
        <w:rPr>
          <w:b/>
          <w:bCs/>
        </w:rPr>
        <w:t xml:space="preserve">                                                                                </w:t>
      </w:r>
    </w:p>
    <w:p w:rsidR="00AB263B" w:rsidRPr="0091005D" w:rsidRDefault="00AB263B" w:rsidP="00AB263B">
      <w:pPr>
        <w:pStyle w:val="JOComputerScreen"/>
        <w:rPr>
          <w:b/>
          <w:bCs/>
        </w:rPr>
      </w:pPr>
      <w:r w:rsidRPr="0091005D">
        <w:rPr>
          <w:b/>
          <w:bCs/>
        </w:rPr>
        <w:t xml:space="preserve">                      ------------------------------</w:t>
      </w:r>
    </w:p>
    <w:p w:rsidR="00AB263B" w:rsidRPr="0091005D" w:rsidRDefault="00AB263B" w:rsidP="00AB263B">
      <w:pPr>
        <w:pStyle w:val="JOComputerScreen"/>
        <w:rPr>
          <w:b/>
          <w:bCs/>
        </w:rPr>
      </w:pPr>
    </w:p>
    <w:p w:rsidR="00AB263B" w:rsidRPr="0091005D" w:rsidRDefault="00AB263B" w:rsidP="00AB263B">
      <w:pPr>
        <w:pStyle w:val="JOComputerScreen"/>
        <w:rPr>
          <w:b/>
          <w:bCs/>
        </w:rPr>
      </w:pPr>
      <w:r w:rsidRPr="0091005D">
        <w:rPr>
          <w:b/>
          <w:bCs/>
        </w:rPr>
        <w:t xml:space="preserve">                                                      PSOPATIENT,SIX   JUL 27,20</w:t>
      </w:r>
    </w:p>
    <w:p w:rsidR="00AB263B" w:rsidRPr="0091005D" w:rsidRDefault="00AB263B" w:rsidP="00AB263B">
      <w:pPr>
        <w:pStyle w:val="JOComputerScreen"/>
        <w:rPr>
          <w:b/>
          <w:bCs/>
        </w:rPr>
      </w:pPr>
      <w:r w:rsidRPr="0091005D">
        <w:rPr>
          <w:b/>
          <w:bCs/>
        </w:rPr>
        <w:t>16</w:t>
      </w:r>
    </w:p>
    <w:p w:rsidR="00AB263B" w:rsidRPr="0091005D" w:rsidRDefault="00AB263B" w:rsidP="00AB263B">
      <w:pPr>
        <w:pStyle w:val="JOComputerScreen"/>
        <w:rPr>
          <w:b/>
          <w:bCs/>
        </w:rPr>
      </w:pPr>
    </w:p>
    <w:p w:rsidR="00AB263B" w:rsidRPr="0091005D" w:rsidRDefault="00AB263B" w:rsidP="00AB263B">
      <w:pPr>
        <w:pStyle w:val="JOComputerScreen"/>
        <w:rPr>
          <w:b/>
          <w:bCs/>
        </w:rPr>
      </w:pPr>
    </w:p>
    <w:p w:rsidR="00AB263B" w:rsidRPr="0091005D" w:rsidRDefault="00AB263B" w:rsidP="00AB263B">
      <w:pPr>
        <w:pStyle w:val="JOComputerScreen"/>
        <w:rPr>
          <w:b/>
          <w:bCs/>
        </w:rPr>
      </w:pPr>
    </w:p>
    <w:p w:rsidR="00AB263B" w:rsidRPr="0091005D" w:rsidRDefault="00AB263B" w:rsidP="00AB263B">
      <w:pPr>
        <w:pStyle w:val="JOComputerScreen"/>
        <w:rPr>
          <w:b/>
          <w:bCs/>
        </w:rPr>
      </w:pPr>
      <w:r w:rsidRPr="0091005D">
        <w:rPr>
          <w:b/>
          <w:bCs/>
        </w:rPr>
        <w:t xml:space="preserve">Pharmacy Service (119)                                </w:t>
      </w:r>
    </w:p>
    <w:p w:rsidR="00AB263B" w:rsidRPr="0091005D" w:rsidRDefault="00AB263B" w:rsidP="00AB263B">
      <w:pPr>
        <w:pStyle w:val="JOComputerScreen"/>
        <w:rPr>
          <w:b/>
          <w:bCs/>
        </w:rPr>
      </w:pPr>
      <w:r w:rsidRPr="0091005D">
        <w:rPr>
          <w:b/>
          <w:bCs/>
        </w:rPr>
        <w:t xml:space="preserve">DAYTON                                                </w:t>
      </w:r>
    </w:p>
    <w:p w:rsidR="00AB263B" w:rsidRPr="0091005D" w:rsidRDefault="00AB263B" w:rsidP="00AB263B">
      <w:pPr>
        <w:pStyle w:val="JOComputerScreen"/>
        <w:rPr>
          <w:b/>
          <w:bCs/>
        </w:rPr>
      </w:pPr>
      <w:r w:rsidRPr="0091005D">
        <w:rPr>
          <w:b/>
          <w:bCs/>
        </w:rPr>
        <w:t xml:space="preserve">P.O. BOX 415                                          </w:t>
      </w:r>
    </w:p>
    <w:p w:rsidR="00AB263B" w:rsidRPr="0091005D" w:rsidRDefault="00AB263B" w:rsidP="00AB263B">
      <w:pPr>
        <w:pStyle w:val="JOComputerScreen"/>
        <w:rPr>
          <w:b/>
          <w:bCs/>
        </w:rPr>
      </w:pPr>
      <w:r w:rsidRPr="0091005D">
        <w:rPr>
          <w:b/>
          <w:bCs/>
        </w:rPr>
        <w:t xml:space="preserve">DAYTON, OH  45428-0415                                </w:t>
      </w:r>
    </w:p>
    <w:p w:rsidR="00AB263B" w:rsidRPr="0091005D" w:rsidRDefault="00AB263B" w:rsidP="00AB263B">
      <w:pPr>
        <w:pStyle w:val="JOComputerScreen"/>
        <w:rPr>
          <w:b/>
          <w:bCs/>
        </w:rPr>
      </w:pPr>
      <w:r w:rsidRPr="0091005D">
        <w:rPr>
          <w:b/>
          <w:bCs/>
        </w:rPr>
        <w:t xml:space="preserve">                                                      </w:t>
      </w:r>
    </w:p>
    <w:p w:rsidR="00AB263B" w:rsidRPr="0091005D" w:rsidRDefault="00AB263B" w:rsidP="00AB263B">
      <w:pPr>
        <w:pStyle w:val="JOComputerScreen"/>
        <w:rPr>
          <w:b/>
          <w:bCs/>
        </w:rPr>
      </w:pPr>
      <w:r w:rsidRPr="0091005D">
        <w:rPr>
          <w:b/>
          <w:bCs/>
        </w:rPr>
        <w:t xml:space="preserve">                                                      </w:t>
      </w:r>
    </w:p>
    <w:p w:rsidR="00AB263B" w:rsidRPr="0091005D" w:rsidRDefault="00AB263B" w:rsidP="00AB263B">
      <w:pPr>
        <w:pStyle w:val="JOComputerScreen"/>
        <w:rPr>
          <w:b/>
          <w:bCs/>
        </w:rPr>
      </w:pPr>
      <w:r w:rsidRPr="0091005D">
        <w:rPr>
          <w:b/>
          <w:bCs/>
        </w:rPr>
        <w:t xml:space="preserve">                                                      </w:t>
      </w:r>
    </w:p>
    <w:p w:rsidR="00AB263B" w:rsidRPr="0091005D" w:rsidRDefault="00AB263B" w:rsidP="00AB263B">
      <w:pPr>
        <w:pStyle w:val="JOComputerScreen"/>
        <w:rPr>
          <w:b/>
          <w:bCs/>
        </w:rPr>
      </w:pPr>
      <w:r w:rsidRPr="0091005D">
        <w:rPr>
          <w:b/>
          <w:bCs/>
        </w:rPr>
        <w:t xml:space="preserve">                                                      </w:t>
      </w:r>
    </w:p>
    <w:p w:rsidR="00AB263B" w:rsidRPr="0091005D" w:rsidRDefault="00AB263B" w:rsidP="00AB263B">
      <w:pPr>
        <w:pStyle w:val="JOComputerScreen"/>
        <w:rPr>
          <w:b/>
          <w:bCs/>
        </w:rPr>
      </w:pPr>
      <w:r w:rsidRPr="0091005D">
        <w:rPr>
          <w:b/>
          <w:bCs/>
        </w:rPr>
        <w:t xml:space="preserve">                                                      </w:t>
      </w:r>
    </w:p>
    <w:p w:rsidR="00AB263B" w:rsidRPr="0091005D" w:rsidRDefault="00AB263B" w:rsidP="00AB263B">
      <w:pPr>
        <w:pStyle w:val="JOComputerScreen"/>
        <w:rPr>
          <w:b/>
          <w:bCs/>
        </w:rPr>
      </w:pPr>
      <w:r w:rsidRPr="0091005D">
        <w:rPr>
          <w:b/>
          <w:bCs/>
        </w:rPr>
        <w:t xml:space="preserve">                                                      </w:t>
      </w:r>
    </w:p>
    <w:p w:rsidR="00AB263B" w:rsidRPr="0091005D" w:rsidRDefault="00AB263B" w:rsidP="00AB263B">
      <w:pPr>
        <w:pStyle w:val="JOComputerScreen"/>
        <w:rPr>
          <w:b/>
          <w:bCs/>
        </w:rPr>
      </w:pPr>
      <w:r w:rsidRPr="0091005D">
        <w:rPr>
          <w:b/>
          <w:bCs/>
        </w:rPr>
        <w:t xml:space="preserve">                                                      </w:t>
      </w:r>
    </w:p>
    <w:p w:rsidR="00AB263B" w:rsidRPr="0091005D" w:rsidRDefault="00AB263B" w:rsidP="00AB263B">
      <w:pPr>
        <w:pStyle w:val="JOComputerScreen"/>
        <w:rPr>
          <w:b/>
          <w:bCs/>
        </w:rPr>
      </w:pPr>
      <w:r w:rsidRPr="0091005D">
        <w:rPr>
          <w:b/>
          <w:bCs/>
        </w:rPr>
        <w:t xml:space="preserve">                                                      </w:t>
      </w:r>
    </w:p>
    <w:p w:rsidR="00AB263B" w:rsidRPr="0091005D" w:rsidRDefault="00AB263B" w:rsidP="00AB263B">
      <w:pPr>
        <w:pStyle w:val="JOComputerScreen"/>
        <w:rPr>
          <w:b/>
          <w:bCs/>
        </w:rPr>
      </w:pPr>
      <w:r w:rsidRPr="0091005D">
        <w:rPr>
          <w:b/>
          <w:bCs/>
        </w:rPr>
        <w:t xml:space="preserve">                                                      </w:t>
      </w:r>
    </w:p>
    <w:p w:rsidR="00AB263B" w:rsidRPr="0091005D" w:rsidRDefault="00AB263B" w:rsidP="00AB263B">
      <w:pPr>
        <w:pStyle w:val="JOComputerScreen"/>
        <w:rPr>
          <w:b/>
          <w:bCs/>
        </w:rPr>
      </w:pPr>
      <w:r w:rsidRPr="0091005D">
        <w:rPr>
          <w:b/>
          <w:bCs/>
        </w:rPr>
        <w:t xml:space="preserve">                                                      </w:t>
      </w:r>
    </w:p>
    <w:p w:rsidR="00AB263B" w:rsidRPr="0091005D" w:rsidRDefault="00AB263B" w:rsidP="00AB263B">
      <w:pPr>
        <w:pStyle w:val="JOComputerScreen"/>
        <w:rPr>
          <w:b/>
          <w:bCs/>
        </w:rPr>
      </w:pPr>
      <w:r w:rsidRPr="0091005D">
        <w:rPr>
          <w:b/>
          <w:bCs/>
        </w:rPr>
        <w:t xml:space="preserve">                                                      </w:t>
      </w:r>
    </w:p>
    <w:p w:rsidR="00AB263B" w:rsidRPr="0091005D" w:rsidRDefault="00AB263B" w:rsidP="00AB263B">
      <w:pPr>
        <w:pStyle w:val="JOComputerScreen"/>
        <w:rPr>
          <w:b/>
          <w:bCs/>
        </w:rPr>
      </w:pPr>
      <w:r w:rsidRPr="0091005D">
        <w:rPr>
          <w:b/>
          <w:bCs/>
        </w:rPr>
        <w:t xml:space="preserve">Use the label above to mail the computer              </w:t>
      </w:r>
    </w:p>
    <w:p w:rsidR="00AB263B" w:rsidRPr="0091005D" w:rsidRDefault="00AB263B" w:rsidP="00AB263B">
      <w:pPr>
        <w:pStyle w:val="JOComputerScreen"/>
        <w:rPr>
          <w:b/>
          <w:bCs/>
        </w:rPr>
      </w:pPr>
      <w:r w:rsidRPr="0091005D">
        <w:rPr>
          <w:b/>
          <w:bCs/>
        </w:rPr>
        <w:t xml:space="preserve">copies back to us. Apply enough postage               </w:t>
      </w:r>
    </w:p>
    <w:p w:rsidR="00AB263B" w:rsidRPr="0091005D" w:rsidRDefault="00AB263B" w:rsidP="00AB263B">
      <w:pPr>
        <w:pStyle w:val="JOComputerScreen"/>
        <w:rPr>
          <w:b/>
          <w:bCs/>
        </w:rPr>
      </w:pPr>
      <w:r w:rsidRPr="0091005D">
        <w:rPr>
          <w:b/>
          <w:bCs/>
        </w:rPr>
        <w:t xml:space="preserve">to your envelope to ensure delivery.                  </w:t>
      </w:r>
    </w:p>
    <w:p w:rsidR="00AB263B" w:rsidRPr="0091005D" w:rsidRDefault="00AB263B" w:rsidP="00AB263B">
      <w:pPr>
        <w:pStyle w:val="JOComputerScreen"/>
        <w:rPr>
          <w:b/>
          <w:bCs/>
        </w:rPr>
      </w:pPr>
    </w:p>
    <w:p w:rsidR="00AB263B" w:rsidRPr="0091005D" w:rsidRDefault="00AB263B" w:rsidP="00AB263B">
      <w:pPr>
        <w:pStyle w:val="JOComputerScreen"/>
        <w:rPr>
          <w:b/>
          <w:bCs/>
        </w:rPr>
      </w:pPr>
      <w:r w:rsidRPr="0091005D">
        <w:rPr>
          <w:b/>
          <w:bCs/>
        </w:rPr>
        <w:t>The VA Notice of Privacy Practices, IB 10-163, which outlines your privacy</w:t>
      </w:r>
    </w:p>
    <w:p w:rsidR="00AB263B" w:rsidRPr="0091005D" w:rsidRDefault="00AB263B" w:rsidP="00AB263B">
      <w:pPr>
        <w:pStyle w:val="JOComputerScreen"/>
        <w:rPr>
          <w:b/>
          <w:bCs/>
        </w:rPr>
      </w:pPr>
      <w:r w:rsidRPr="0091005D">
        <w:rPr>
          <w:b/>
          <w:bCs/>
        </w:rPr>
        <w:t>rights, is available online at http://www1.va.gov/Health/ or you may obtain</w:t>
      </w:r>
    </w:p>
    <w:p w:rsidR="00AB263B" w:rsidRPr="0091005D" w:rsidRDefault="00AB263B" w:rsidP="00AB263B">
      <w:pPr>
        <w:pStyle w:val="JOComputerScreen"/>
        <w:rPr>
          <w:b/>
          <w:bCs/>
        </w:rPr>
      </w:pPr>
      <w:r w:rsidRPr="0091005D">
        <w:rPr>
          <w:b/>
          <w:bCs/>
        </w:rPr>
        <w:t>a copy by writing the VHA Privacy Office (19F2), 810 Vermont Avenue NW,</w:t>
      </w:r>
    </w:p>
    <w:p w:rsidR="00AB263B" w:rsidRPr="0091005D" w:rsidRDefault="00AB263B" w:rsidP="00AB263B">
      <w:pPr>
        <w:pStyle w:val="JOComputerScreen"/>
        <w:rPr>
          <w:b/>
          <w:bCs/>
        </w:rPr>
      </w:pPr>
      <w:r w:rsidRPr="0091005D">
        <w:rPr>
          <w:b/>
          <w:bCs/>
        </w:rPr>
        <w:t>Washington, DC 20420.</w:t>
      </w:r>
    </w:p>
    <w:p w:rsidR="00AB263B" w:rsidRPr="0091005D" w:rsidRDefault="00AB263B" w:rsidP="00AB263B">
      <w:pPr>
        <w:pStyle w:val="JOComputerScreen"/>
        <w:rPr>
          <w:b/>
          <w:bCs/>
        </w:rPr>
      </w:pPr>
    </w:p>
    <w:p w:rsidR="00AB263B" w:rsidRPr="0091005D" w:rsidRDefault="00AB263B" w:rsidP="00AB263B">
      <w:pPr>
        <w:pStyle w:val="JOComputerScreen"/>
        <w:rPr>
          <w:b/>
          <w:bCs/>
        </w:rPr>
      </w:pPr>
      <w:r w:rsidRPr="0091005D">
        <w:rPr>
          <w:b/>
          <w:bCs/>
        </w:rPr>
        <w:t>Rx # 2718862 refilled.</w:t>
      </w:r>
    </w:p>
    <w:p w:rsidR="00AB263B" w:rsidRPr="0091005D" w:rsidRDefault="00AB263B" w:rsidP="00AB263B">
      <w:pPr>
        <w:pStyle w:val="JOComputerScreen"/>
        <w:rPr>
          <w:b/>
          <w:bCs/>
        </w:rPr>
      </w:pPr>
      <w:r w:rsidRPr="0091005D">
        <w:rPr>
          <w:b/>
          <w:bCs/>
        </w:rPr>
        <w:t>Press RETURN to continue:</w:t>
      </w:r>
    </w:p>
    <w:p w:rsidR="00AB263B" w:rsidRPr="0091005D" w:rsidRDefault="00AB263B" w:rsidP="00AB263B">
      <w:pPr>
        <w:pStyle w:val="JOComputerScreen"/>
        <w:rPr>
          <w:b/>
          <w:bCs/>
        </w:rPr>
      </w:pPr>
    </w:p>
    <w:p w:rsidR="00AB263B" w:rsidRPr="0091005D" w:rsidRDefault="00AB263B" w:rsidP="00AB263B">
      <w:pPr>
        <w:pStyle w:val="JOComputerScreen"/>
        <w:rPr>
          <w:b/>
          <w:bCs/>
        </w:rPr>
      </w:pPr>
      <w:r w:rsidRPr="0091005D">
        <w:rPr>
          <w:b/>
          <w:bCs/>
        </w:rPr>
        <w:t>Updating prescription order list...</w:t>
      </w:r>
    </w:p>
    <w:p w:rsidR="00AB263B" w:rsidRPr="0091005D" w:rsidRDefault="00AB263B" w:rsidP="00AB263B">
      <w:pPr>
        <w:pStyle w:val="JOComputerScreen"/>
        <w:rPr>
          <w:b/>
          <w:bCs/>
        </w:rPr>
      </w:pPr>
    </w:p>
    <w:p w:rsidR="00AB263B" w:rsidRPr="0091005D" w:rsidRDefault="00AB263B" w:rsidP="00AB263B">
      <w:pPr>
        <w:pStyle w:val="JOComputerScreen"/>
        <w:rPr>
          <w:b/>
          <w:bCs/>
        </w:rPr>
      </w:pPr>
      <w:r w:rsidRPr="0091005D">
        <w:rPr>
          <w:b/>
          <w:bCs/>
        </w:rPr>
        <w:t>OneVA Pharmacy Partial Example</w:t>
      </w:r>
    </w:p>
    <w:p w:rsidR="00AB263B" w:rsidRPr="0091005D" w:rsidRDefault="00AB263B" w:rsidP="00AB263B">
      <w:pPr>
        <w:pStyle w:val="JOComputerScreen"/>
        <w:rPr>
          <w:b/>
          <w:bCs/>
        </w:rPr>
      </w:pPr>
    </w:p>
    <w:p w:rsidR="00AB263B" w:rsidRPr="0091005D" w:rsidRDefault="00AB263B" w:rsidP="00AB263B">
      <w:pPr>
        <w:pStyle w:val="JOComputerScreen"/>
        <w:rPr>
          <w:b/>
          <w:bCs/>
          <w:u w:val="single"/>
        </w:rPr>
      </w:pPr>
      <w:r w:rsidRPr="0091005D">
        <w:rPr>
          <w:b/>
          <w:bCs/>
          <w:u w:val="single"/>
        </w:rPr>
        <w:t xml:space="preserve">Medication Profile            Jul 27, 2016@10:26:23          Page:    1 of    1 </w:t>
      </w:r>
    </w:p>
    <w:p w:rsidR="00AB263B" w:rsidRPr="0091005D" w:rsidRDefault="00AB263B" w:rsidP="00AB263B">
      <w:pPr>
        <w:pStyle w:val="JOComputerScreen"/>
        <w:rPr>
          <w:b/>
          <w:bCs/>
        </w:rPr>
      </w:pPr>
      <w:r w:rsidRPr="0091005D">
        <w:rPr>
          <w:b/>
          <w:bCs/>
        </w:rPr>
        <w:t xml:space="preserve">PSOPATIENT,SIX                                 &lt;NO ALLERGY ASSESSMENT&gt; </w:t>
      </w:r>
    </w:p>
    <w:p w:rsidR="00AB263B" w:rsidRPr="0091005D" w:rsidRDefault="00AB263B" w:rsidP="00AB263B">
      <w:pPr>
        <w:pStyle w:val="JOComputerScreen"/>
        <w:rPr>
          <w:b/>
          <w:bCs/>
        </w:rPr>
      </w:pPr>
      <w:r w:rsidRPr="0091005D">
        <w:rPr>
          <w:b/>
          <w:bCs/>
        </w:rPr>
        <w:t xml:space="preserve">  PID: 666-01-2136                                 Ht(cm): _______ (______)   </w:t>
      </w:r>
    </w:p>
    <w:p w:rsidR="00AB263B" w:rsidRPr="0091005D" w:rsidRDefault="00AB263B" w:rsidP="00AB263B">
      <w:pPr>
        <w:pStyle w:val="JOComputerScreen"/>
        <w:rPr>
          <w:b/>
          <w:bCs/>
        </w:rPr>
      </w:pPr>
      <w:r w:rsidRPr="0091005D">
        <w:rPr>
          <w:b/>
          <w:bCs/>
        </w:rPr>
        <w:lastRenderedPageBreak/>
        <w:t xml:space="preserve">  DOB: FEB 13,1961 (55)                            Wt(kg): _______ (______)   </w:t>
      </w:r>
    </w:p>
    <w:p w:rsidR="00AB263B" w:rsidRPr="0091005D" w:rsidRDefault="00AB263B" w:rsidP="00AB263B">
      <w:pPr>
        <w:pStyle w:val="JOComputerScreen"/>
        <w:rPr>
          <w:b/>
          <w:bCs/>
        </w:rPr>
      </w:pPr>
      <w:r w:rsidRPr="0091005D">
        <w:rPr>
          <w:b/>
          <w:bCs/>
        </w:rPr>
        <w:t xml:space="preserve">  SEX: FEMALE                            </w:t>
      </w:r>
    </w:p>
    <w:p w:rsidR="00AB263B" w:rsidRPr="0091005D" w:rsidRDefault="00AB263B" w:rsidP="00AB263B">
      <w:pPr>
        <w:pStyle w:val="JOComputerScreen"/>
        <w:rPr>
          <w:b/>
          <w:bCs/>
        </w:rPr>
      </w:pPr>
      <w:r w:rsidRPr="0091005D">
        <w:rPr>
          <w:b/>
          <w:bCs/>
        </w:rPr>
        <w:t xml:space="preserve"> CrCL: &lt;Not Found&gt;                               BSA (m2): _______ </w:t>
      </w:r>
    </w:p>
    <w:p w:rsidR="00AB263B" w:rsidRPr="0091005D" w:rsidRDefault="00AB263B" w:rsidP="00AB263B">
      <w:pPr>
        <w:pStyle w:val="JOComputerScreen"/>
        <w:rPr>
          <w:b/>
          <w:bCs/>
        </w:rPr>
      </w:pPr>
      <w:r w:rsidRPr="0091005D">
        <w:rPr>
          <w:b/>
          <w:bCs/>
        </w:rPr>
        <w:t xml:space="preserve">                                                             ISSUE  LAST REF DAY</w:t>
      </w:r>
    </w:p>
    <w:p w:rsidR="00AB263B" w:rsidRPr="0091005D" w:rsidRDefault="00AB263B" w:rsidP="00AB263B">
      <w:pPr>
        <w:pStyle w:val="JOComputerScreen"/>
        <w:rPr>
          <w:b/>
          <w:bCs/>
        </w:rPr>
      </w:pPr>
      <w:r w:rsidRPr="0091005D">
        <w:rPr>
          <w:b/>
          <w:bCs/>
        </w:rPr>
        <w:t xml:space="preserve"> #  RX #         DRUG                                 QTY ST  DATE  FILL REM SUP</w:t>
      </w:r>
    </w:p>
    <w:p w:rsidR="00AB263B" w:rsidRPr="0091005D" w:rsidRDefault="00AB263B" w:rsidP="00AB263B">
      <w:pPr>
        <w:pStyle w:val="JOComputerScreen"/>
        <w:rPr>
          <w:b/>
          <w:bCs/>
          <w:u w:val="single"/>
        </w:rPr>
      </w:pPr>
      <w:r w:rsidRPr="0091005D">
        <w:rPr>
          <w:b/>
          <w:bCs/>
          <w:u w:val="single"/>
        </w:rPr>
        <w:t xml:space="preserve">                                                                                </w:t>
      </w:r>
    </w:p>
    <w:p w:rsidR="00AB263B" w:rsidRPr="0091005D" w:rsidRDefault="00AB263B" w:rsidP="00AB263B">
      <w:pPr>
        <w:pStyle w:val="JOComputerScreen"/>
        <w:rPr>
          <w:b/>
          <w:bCs/>
        </w:rPr>
      </w:pPr>
      <w:r w:rsidRPr="0091005D">
        <w:rPr>
          <w:b/>
          <w:bCs/>
        </w:rPr>
        <w:t xml:space="preserve">&lt;No local prescriptions found.&gt;                                                 </w:t>
      </w:r>
    </w:p>
    <w:p w:rsidR="00AB263B" w:rsidRPr="0091005D" w:rsidRDefault="00AB263B" w:rsidP="00AB263B">
      <w:pPr>
        <w:pStyle w:val="JOComputerScreen"/>
        <w:rPr>
          <w:b/>
          <w:bCs/>
        </w:rPr>
      </w:pPr>
      <w:r w:rsidRPr="0091005D">
        <w:rPr>
          <w:b/>
          <w:bCs/>
        </w:rPr>
        <w:t>-------------------------DAYTSHR TEST LAB (984) ACTIVE--------------------------</w:t>
      </w:r>
    </w:p>
    <w:p w:rsidR="00AB263B" w:rsidRPr="0091005D" w:rsidRDefault="00AB263B" w:rsidP="00AB263B">
      <w:pPr>
        <w:pStyle w:val="JOComputerScreen"/>
        <w:rPr>
          <w:b/>
          <w:bCs/>
        </w:rPr>
      </w:pPr>
      <w:r w:rsidRPr="0091005D">
        <w:rPr>
          <w:b/>
          <w:bCs/>
        </w:rPr>
        <w:t xml:space="preserve"> 1 2718861       CETIRIZINE HCL 10MG TAB               30 A  05-21 07-07   7  30</w:t>
      </w:r>
    </w:p>
    <w:p w:rsidR="00AB263B" w:rsidRPr="0091005D" w:rsidRDefault="00AB263B" w:rsidP="00AB263B">
      <w:pPr>
        <w:pStyle w:val="JOComputerScreen"/>
        <w:rPr>
          <w:b/>
          <w:bCs/>
        </w:rPr>
      </w:pPr>
      <w:r w:rsidRPr="0091005D">
        <w:rPr>
          <w:b/>
          <w:bCs/>
        </w:rPr>
        <w:t xml:space="preserve"> 2 2718863       HYDRALAZINE HCL 25MG TAB              60 A  05-11 05-11   5  60</w:t>
      </w:r>
    </w:p>
    <w:p w:rsidR="00AB263B" w:rsidRPr="0091005D" w:rsidRDefault="00AB263B" w:rsidP="00AB263B">
      <w:pPr>
        <w:pStyle w:val="JOComputerScreen"/>
        <w:rPr>
          <w:b/>
          <w:bCs/>
        </w:rPr>
      </w:pPr>
      <w:r w:rsidRPr="0091005D">
        <w:rPr>
          <w:b/>
          <w:bCs/>
        </w:rPr>
        <w:t xml:space="preserve"> 3 2718862       IBUPROFEN 800MG TAB                   60 A  05-31 07-27  10  30</w:t>
      </w:r>
    </w:p>
    <w:p w:rsidR="00AB263B" w:rsidRPr="0091005D" w:rsidRDefault="00AB263B" w:rsidP="00AB263B">
      <w:pPr>
        <w:pStyle w:val="JOComputerScreen"/>
        <w:rPr>
          <w:b/>
          <w:bCs/>
        </w:rPr>
      </w:pPr>
    </w:p>
    <w:p w:rsidR="00AB263B" w:rsidRPr="0091005D" w:rsidRDefault="00AB263B" w:rsidP="00AB263B">
      <w:pPr>
        <w:pStyle w:val="JOComputerScreen"/>
        <w:rPr>
          <w:b/>
          <w:bCs/>
        </w:rPr>
      </w:pPr>
    </w:p>
    <w:p w:rsidR="00AB263B" w:rsidRPr="0091005D" w:rsidRDefault="00AB263B" w:rsidP="00AB263B">
      <w:pPr>
        <w:pStyle w:val="JOComputerScreen"/>
        <w:rPr>
          <w:b/>
          <w:bCs/>
        </w:rPr>
      </w:pPr>
    </w:p>
    <w:p w:rsidR="00AB263B" w:rsidRPr="0091005D" w:rsidRDefault="00AB263B" w:rsidP="00AB263B">
      <w:pPr>
        <w:pStyle w:val="JOComputerScreen"/>
        <w:rPr>
          <w:b/>
          <w:bCs/>
        </w:rPr>
      </w:pPr>
    </w:p>
    <w:p w:rsidR="00AB263B" w:rsidRPr="0091005D" w:rsidRDefault="00AB263B" w:rsidP="00AB263B">
      <w:pPr>
        <w:pStyle w:val="JOComputerScreen"/>
        <w:rPr>
          <w:b/>
          <w:bCs/>
        </w:rPr>
      </w:pPr>
    </w:p>
    <w:p w:rsidR="00AB263B" w:rsidRPr="0091005D" w:rsidRDefault="00AB263B" w:rsidP="00AB263B">
      <w:pPr>
        <w:pStyle w:val="JOComputerScreen"/>
        <w:rPr>
          <w:b/>
          <w:bCs/>
        </w:rPr>
      </w:pPr>
      <w:r w:rsidRPr="0091005D">
        <w:rPr>
          <w:b/>
          <w:bCs/>
        </w:rPr>
        <w:t xml:space="preserve">          Enter ?? for more actions                                             </w:t>
      </w:r>
    </w:p>
    <w:p w:rsidR="00AB263B" w:rsidRPr="0091005D" w:rsidRDefault="00AB263B" w:rsidP="00AB263B">
      <w:pPr>
        <w:pStyle w:val="JOComputerScreen"/>
        <w:rPr>
          <w:b/>
          <w:bCs/>
        </w:rPr>
      </w:pPr>
      <w:r w:rsidRPr="0091005D">
        <w:rPr>
          <w:b/>
          <w:bCs/>
        </w:rPr>
        <w:t>PU  Patient Record Update               NO  New Order</w:t>
      </w:r>
    </w:p>
    <w:p w:rsidR="00AB263B" w:rsidRPr="0091005D" w:rsidRDefault="00AB263B" w:rsidP="00AB263B">
      <w:pPr>
        <w:pStyle w:val="JOComputerScreen"/>
        <w:rPr>
          <w:b/>
          <w:bCs/>
        </w:rPr>
      </w:pPr>
      <w:r w:rsidRPr="0091005D">
        <w:rPr>
          <w:b/>
          <w:bCs/>
        </w:rPr>
        <w:t>PI  Patient Information                 SO  Select Order</w:t>
      </w:r>
    </w:p>
    <w:p w:rsidR="00AB263B" w:rsidRPr="0091005D" w:rsidRDefault="00AB263B" w:rsidP="00AB263B">
      <w:pPr>
        <w:pStyle w:val="JOComputerScreen"/>
        <w:rPr>
          <w:b/>
          <w:bCs/>
        </w:rPr>
      </w:pPr>
      <w:r w:rsidRPr="0091005D">
        <w:rPr>
          <w:b/>
          <w:bCs/>
        </w:rPr>
        <w:t xml:space="preserve">Select Action: Quit// </w:t>
      </w:r>
    </w:p>
    <w:p w:rsidR="00AB263B" w:rsidRPr="0091005D" w:rsidRDefault="00AB263B" w:rsidP="00AB263B">
      <w:pPr>
        <w:pStyle w:val="JOComputerScreen"/>
        <w:rPr>
          <w:b/>
          <w:bCs/>
        </w:rPr>
      </w:pPr>
    </w:p>
    <w:p w:rsidR="00AB263B" w:rsidRPr="0091005D" w:rsidRDefault="00AB263B" w:rsidP="00AB263B">
      <w:pPr>
        <w:pStyle w:val="JOComputerScreen"/>
        <w:rPr>
          <w:b/>
          <w:bCs/>
        </w:rPr>
      </w:pPr>
    </w:p>
    <w:p w:rsidR="00AB263B" w:rsidRPr="0091005D" w:rsidRDefault="00AB263B" w:rsidP="00AB263B">
      <w:pPr>
        <w:pStyle w:val="JOComputerScreen"/>
        <w:rPr>
          <w:b/>
          <w:bCs/>
        </w:rPr>
      </w:pPr>
    </w:p>
    <w:p w:rsidR="00AB263B" w:rsidRPr="0091005D" w:rsidRDefault="00AB263B" w:rsidP="00AB263B">
      <w:pPr>
        <w:pStyle w:val="JOComputerScreen"/>
        <w:rPr>
          <w:b/>
          <w:bCs/>
        </w:rPr>
      </w:pPr>
      <w:r w:rsidRPr="0091005D">
        <w:rPr>
          <w:b/>
          <w:bCs/>
        </w:rPr>
        <w:t xml:space="preserve">Select Action:Quit// PR   Partial  </w:t>
      </w:r>
    </w:p>
    <w:p w:rsidR="00AB263B" w:rsidRPr="0091005D" w:rsidRDefault="00AB263B" w:rsidP="00AB263B">
      <w:pPr>
        <w:pStyle w:val="JOComputerScreen"/>
        <w:rPr>
          <w:b/>
          <w:bCs/>
        </w:rPr>
      </w:pPr>
    </w:p>
    <w:p w:rsidR="00AB263B" w:rsidRPr="0091005D" w:rsidRDefault="00AB263B" w:rsidP="00AB263B">
      <w:pPr>
        <w:pStyle w:val="JOComputerScreen"/>
        <w:rPr>
          <w:b/>
          <w:bCs/>
        </w:rPr>
      </w:pPr>
      <w:r w:rsidRPr="0091005D">
        <w:rPr>
          <w:b/>
          <w:bCs/>
        </w:rPr>
        <w:t>Remote site drug name: CETIRIZINE HCL 10MG TAB</w:t>
      </w:r>
    </w:p>
    <w:p w:rsidR="00AB263B" w:rsidRPr="0091005D" w:rsidRDefault="00AB263B" w:rsidP="00AB263B">
      <w:pPr>
        <w:pStyle w:val="JOComputerScreen"/>
        <w:rPr>
          <w:b/>
          <w:bCs/>
        </w:rPr>
      </w:pPr>
      <w:r w:rsidRPr="0091005D">
        <w:rPr>
          <w:b/>
          <w:bCs/>
        </w:rPr>
        <w:t>Matching Drug Found for Dispensing: CETIRIZINE HCL 10MG TAB</w:t>
      </w:r>
    </w:p>
    <w:p w:rsidR="00AB263B" w:rsidRPr="0091005D" w:rsidRDefault="00AB263B" w:rsidP="00AB263B">
      <w:pPr>
        <w:pStyle w:val="JOComputerScreen"/>
        <w:rPr>
          <w:b/>
          <w:bCs/>
        </w:rPr>
      </w:pPr>
      <w:r w:rsidRPr="0091005D">
        <w:rPr>
          <w:b/>
          <w:bCs/>
        </w:rPr>
        <w:t>Would you like to use the system matched drug for this</w:t>
      </w:r>
    </w:p>
    <w:p w:rsidR="00AB263B" w:rsidRPr="0091005D" w:rsidRDefault="00AB263B" w:rsidP="00AB263B">
      <w:pPr>
        <w:pStyle w:val="JOComputerScreen"/>
        <w:rPr>
          <w:b/>
          <w:bCs/>
        </w:rPr>
      </w:pPr>
      <w:r w:rsidRPr="0091005D">
        <w:rPr>
          <w:b/>
          <w:bCs/>
        </w:rPr>
        <w:t>refill/partial fill? NO// YES</w:t>
      </w:r>
    </w:p>
    <w:p w:rsidR="00AB263B" w:rsidRPr="0091005D" w:rsidRDefault="00AB263B" w:rsidP="00AB263B">
      <w:pPr>
        <w:pStyle w:val="JOComputerScreen"/>
        <w:rPr>
          <w:b/>
          <w:bCs/>
        </w:rPr>
      </w:pPr>
      <w:r w:rsidRPr="0091005D">
        <w:rPr>
          <w:b/>
          <w:bCs/>
        </w:rPr>
        <w:t>Enter Quantity:  10</w:t>
      </w:r>
    </w:p>
    <w:p w:rsidR="00AB263B" w:rsidRPr="0091005D" w:rsidRDefault="00AB263B" w:rsidP="00AB263B">
      <w:pPr>
        <w:pStyle w:val="JOComputerScreen"/>
        <w:rPr>
          <w:b/>
          <w:bCs/>
        </w:rPr>
      </w:pPr>
      <w:r w:rsidRPr="0091005D">
        <w:rPr>
          <w:b/>
          <w:bCs/>
        </w:rPr>
        <w:t>DAYS SUPPLY:  10</w:t>
      </w:r>
    </w:p>
    <w:p w:rsidR="00AB263B" w:rsidRPr="0091005D" w:rsidRDefault="00AB263B" w:rsidP="00AB263B">
      <w:pPr>
        <w:pStyle w:val="JOComputerScreen"/>
        <w:rPr>
          <w:b/>
          <w:bCs/>
        </w:rPr>
      </w:pPr>
      <w:r w:rsidRPr="0091005D">
        <w:rPr>
          <w:b/>
          <w:bCs/>
        </w:rPr>
        <w:t>Select PHARMACIST Name: COPE,THOMAS J//        TJC     192     BAY PINES TEST LA</w:t>
      </w:r>
    </w:p>
    <w:p w:rsidR="00AB263B" w:rsidRPr="0091005D" w:rsidRDefault="00AB263B" w:rsidP="00AB263B">
      <w:pPr>
        <w:pStyle w:val="JOComputerScreen"/>
        <w:rPr>
          <w:b/>
          <w:bCs/>
        </w:rPr>
      </w:pPr>
      <w:r w:rsidRPr="0091005D">
        <w:rPr>
          <w:b/>
          <w:bCs/>
        </w:rPr>
        <w:t>B</w:t>
      </w:r>
    </w:p>
    <w:p w:rsidR="00AB263B" w:rsidRPr="0091005D" w:rsidRDefault="00AB263B" w:rsidP="00AB263B">
      <w:pPr>
        <w:pStyle w:val="JOComputerScreen"/>
        <w:rPr>
          <w:b/>
          <w:bCs/>
        </w:rPr>
      </w:pPr>
      <w:r w:rsidRPr="0091005D">
        <w:rPr>
          <w:b/>
          <w:bCs/>
        </w:rPr>
        <w:t xml:space="preserve">REMARKS: last refill lost </w:t>
      </w:r>
    </w:p>
    <w:p w:rsidR="00AB263B" w:rsidRPr="0091005D" w:rsidRDefault="00AB263B" w:rsidP="00AB263B">
      <w:pPr>
        <w:pStyle w:val="JOComputerScreen"/>
        <w:rPr>
          <w:b/>
          <w:bCs/>
        </w:rPr>
      </w:pPr>
    </w:p>
    <w:p w:rsidR="00AB263B" w:rsidRPr="0091005D" w:rsidRDefault="00AB263B" w:rsidP="00AB263B">
      <w:pPr>
        <w:pStyle w:val="JOComputerScreen"/>
        <w:rPr>
          <w:b/>
          <w:bCs/>
        </w:rPr>
      </w:pPr>
      <w:r w:rsidRPr="0091005D">
        <w:rPr>
          <w:b/>
          <w:bCs/>
        </w:rPr>
        <w:t>Processing partial fill request. Please be patient as it may take a moment</w:t>
      </w:r>
    </w:p>
    <w:p w:rsidR="00AB263B" w:rsidRPr="0091005D" w:rsidRDefault="00AB263B" w:rsidP="00AB263B">
      <w:pPr>
        <w:pStyle w:val="JOComputerScreen"/>
        <w:rPr>
          <w:b/>
          <w:bCs/>
        </w:rPr>
      </w:pPr>
      <w:r w:rsidRPr="0091005D">
        <w:rPr>
          <w:b/>
          <w:bCs/>
        </w:rPr>
        <w:t>for the host site to respond and generate your label data...</w:t>
      </w:r>
    </w:p>
    <w:p w:rsidR="00AB263B" w:rsidRPr="0091005D" w:rsidRDefault="00AB263B" w:rsidP="00AB263B">
      <w:pPr>
        <w:pStyle w:val="JOComputerScreen"/>
        <w:rPr>
          <w:b/>
          <w:bCs/>
        </w:rPr>
      </w:pPr>
    </w:p>
    <w:p w:rsidR="00AB263B" w:rsidRPr="0091005D" w:rsidRDefault="00AB263B" w:rsidP="00AB263B">
      <w:pPr>
        <w:pStyle w:val="JOComputerScreen"/>
        <w:rPr>
          <w:b/>
          <w:bCs/>
        </w:rPr>
      </w:pPr>
    </w:p>
    <w:p w:rsidR="00AB263B" w:rsidRPr="0091005D" w:rsidRDefault="00AB263B" w:rsidP="00AB263B">
      <w:pPr>
        <w:pStyle w:val="JOComputerScreen"/>
        <w:rPr>
          <w:b/>
          <w:bCs/>
        </w:rPr>
      </w:pPr>
      <w:r w:rsidRPr="0091005D">
        <w:rPr>
          <w:b/>
          <w:bCs/>
        </w:rPr>
        <w:t>Select LABEL DEVICE:</w:t>
      </w:r>
    </w:p>
    <w:p w:rsidR="00AB263B" w:rsidRPr="0091005D" w:rsidRDefault="00AB263B" w:rsidP="00AB263B">
      <w:pPr>
        <w:pStyle w:val="JOComputerScreen"/>
        <w:rPr>
          <w:b/>
          <w:bCs/>
        </w:rPr>
      </w:pPr>
    </w:p>
    <w:p w:rsidR="00AB263B" w:rsidRPr="0091005D" w:rsidRDefault="00AB263B" w:rsidP="00AB263B">
      <w:pPr>
        <w:pStyle w:val="JOComputerScreen"/>
        <w:rPr>
          <w:b/>
          <w:bCs/>
        </w:rPr>
      </w:pPr>
      <w:r w:rsidRPr="0091005D">
        <w:rPr>
          <w:b/>
          <w:bCs/>
        </w:rPr>
        <w:t>Select LABEL DEVICE: 0  DEC Windows</w:t>
      </w:r>
    </w:p>
    <w:p w:rsidR="00AB263B" w:rsidRPr="0091005D" w:rsidRDefault="00AB263B" w:rsidP="00AB263B">
      <w:pPr>
        <w:pStyle w:val="JOComputerScreen"/>
        <w:rPr>
          <w:b/>
          <w:bCs/>
        </w:rPr>
      </w:pPr>
    </w:p>
    <w:p w:rsidR="00AB263B" w:rsidRPr="0091005D" w:rsidRDefault="00AB263B" w:rsidP="00AB263B">
      <w:pPr>
        <w:pStyle w:val="JOComputerScreen"/>
        <w:rPr>
          <w:b/>
          <w:bCs/>
        </w:rPr>
      </w:pPr>
      <w:r w:rsidRPr="0091005D">
        <w:rPr>
          <w:b/>
          <w:bCs/>
        </w:rPr>
        <w:t xml:space="preserve">   VAMC DAYTON, OH  45428-0415                        VAMC DAYTON, OH  45428-041</w:t>
      </w:r>
    </w:p>
    <w:p w:rsidR="00AB263B" w:rsidRPr="0091005D" w:rsidRDefault="00AB263B" w:rsidP="00AB263B">
      <w:pPr>
        <w:pStyle w:val="JOComputerScreen"/>
        <w:rPr>
          <w:b/>
          <w:bCs/>
        </w:rPr>
      </w:pPr>
      <w:r w:rsidRPr="0091005D">
        <w:rPr>
          <w:b/>
          <w:bCs/>
        </w:rPr>
        <w:t>5                     (REPRINT)(PARTIAL)</w:t>
      </w:r>
    </w:p>
    <w:p w:rsidR="00AB263B" w:rsidRPr="0091005D" w:rsidRDefault="00AB263B" w:rsidP="00AB263B">
      <w:pPr>
        <w:pStyle w:val="JOComputerScreen"/>
        <w:rPr>
          <w:b/>
          <w:bCs/>
        </w:rPr>
      </w:pPr>
      <w:r w:rsidRPr="0091005D">
        <w:rPr>
          <w:b/>
          <w:bCs/>
        </w:rPr>
        <w:t xml:space="preserve">   984  937-267-5325   (35783/ )                      984  937-267-5325   (35783</w:t>
      </w:r>
    </w:p>
    <w:p w:rsidR="00AB263B" w:rsidRPr="0091005D" w:rsidRDefault="00AB263B" w:rsidP="00AB263B">
      <w:pPr>
        <w:pStyle w:val="JOComputerScreen"/>
        <w:rPr>
          <w:b/>
          <w:bCs/>
        </w:rPr>
      </w:pPr>
      <w:r w:rsidRPr="0091005D">
        <w:rPr>
          <w:b/>
          <w:bCs/>
        </w:rPr>
        <w:t>/ )                   984 (35783/ ) JUL 27,2016@10:29:20</w:t>
      </w:r>
    </w:p>
    <w:p w:rsidR="00AB263B" w:rsidRPr="0091005D" w:rsidRDefault="00AB263B" w:rsidP="00AB263B">
      <w:pPr>
        <w:pStyle w:val="JOComputerScreen"/>
        <w:rPr>
          <w:b/>
          <w:bCs/>
        </w:rPr>
      </w:pPr>
      <w:r w:rsidRPr="0091005D">
        <w:rPr>
          <w:b/>
          <w:bCs/>
        </w:rPr>
        <w:t xml:space="preserve">Rx# 2718861  JUL 27,2016  Fill 2 of 9                 Rx# 2718861  JUL 27,2016  </w:t>
      </w:r>
    </w:p>
    <w:p w:rsidR="00AB263B" w:rsidRPr="0091005D" w:rsidRDefault="00AB263B" w:rsidP="00AB263B">
      <w:pPr>
        <w:pStyle w:val="JOComputerScreen"/>
        <w:rPr>
          <w:b/>
          <w:bCs/>
        </w:rPr>
      </w:pPr>
      <w:r w:rsidRPr="0091005D">
        <w:rPr>
          <w:b/>
          <w:bCs/>
        </w:rPr>
        <w:t>Fill 2 of 9           Rx# 2718861  JUL 27,2016  Fill 2 of 9</w:t>
      </w:r>
    </w:p>
    <w:p w:rsidR="00AB263B" w:rsidRPr="0091005D" w:rsidRDefault="00AB263B" w:rsidP="00AB263B">
      <w:pPr>
        <w:pStyle w:val="JOComputerScreen"/>
        <w:rPr>
          <w:b/>
          <w:bCs/>
        </w:rPr>
      </w:pPr>
      <w:r w:rsidRPr="0091005D">
        <w:rPr>
          <w:b/>
          <w:bCs/>
        </w:rPr>
        <w:t xml:space="preserve">PSOPATIENT,SIX                                        PSOPATIENT,SIX            </w:t>
      </w:r>
    </w:p>
    <w:p w:rsidR="00AB263B" w:rsidRPr="0091005D" w:rsidRDefault="00AB263B" w:rsidP="00AB263B">
      <w:pPr>
        <w:pStyle w:val="JOComputerScreen"/>
        <w:rPr>
          <w:b/>
          <w:bCs/>
        </w:rPr>
      </w:pPr>
      <w:r w:rsidRPr="0091005D">
        <w:rPr>
          <w:b/>
          <w:bCs/>
        </w:rPr>
        <w:t xml:space="preserve">                      PSOPATIENT,SIX    </w:t>
      </w:r>
    </w:p>
    <w:p w:rsidR="00AB263B" w:rsidRPr="0091005D" w:rsidRDefault="00AB263B" w:rsidP="00AB263B">
      <w:pPr>
        <w:pStyle w:val="JOComputerScreen"/>
        <w:rPr>
          <w:b/>
          <w:bCs/>
        </w:rPr>
      </w:pPr>
      <w:r w:rsidRPr="0091005D">
        <w:rPr>
          <w:b/>
          <w:bCs/>
        </w:rPr>
        <w:t>TAKE ONE TABLET BY MOUTH DAILY                        TAKE ONE TABLET BY MOUTH D</w:t>
      </w:r>
    </w:p>
    <w:p w:rsidR="00AB263B" w:rsidRPr="0091005D" w:rsidRDefault="00AB263B" w:rsidP="00AB263B">
      <w:pPr>
        <w:pStyle w:val="JOComputerScreen"/>
        <w:rPr>
          <w:b/>
          <w:bCs/>
        </w:rPr>
      </w:pPr>
      <w:r w:rsidRPr="0091005D">
        <w:rPr>
          <w:b/>
          <w:bCs/>
        </w:rPr>
        <w:t>AILY                  TAKE ONE TABLET BY MOUTH DAILY</w:t>
      </w:r>
    </w:p>
    <w:p w:rsidR="00AB263B" w:rsidRPr="0091005D" w:rsidRDefault="00AB263B" w:rsidP="00AB263B">
      <w:pPr>
        <w:pStyle w:val="JOComputerScreen"/>
        <w:rPr>
          <w:b/>
          <w:bCs/>
        </w:rPr>
      </w:pPr>
    </w:p>
    <w:p w:rsidR="00AB263B" w:rsidRPr="0091005D" w:rsidRDefault="00AB263B" w:rsidP="00AB263B">
      <w:pPr>
        <w:pStyle w:val="JOComputerScreen"/>
        <w:rPr>
          <w:b/>
          <w:bCs/>
        </w:rPr>
      </w:pPr>
    </w:p>
    <w:p w:rsidR="00AB263B" w:rsidRPr="0091005D" w:rsidRDefault="00AB263B" w:rsidP="00AB263B">
      <w:pPr>
        <w:pStyle w:val="JOComputerScreen"/>
        <w:rPr>
          <w:b/>
          <w:bCs/>
        </w:rPr>
      </w:pPr>
      <w:r w:rsidRPr="0091005D">
        <w:rPr>
          <w:b/>
          <w:bCs/>
        </w:rPr>
        <w:t xml:space="preserve">GUIGLIA,MARY C                                        GUIGLIA,MARY C            </w:t>
      </w:r>
    </w:p>
    <w:p w:rsidR="00AB263B" w:rsidRPr="0091005D" w:rsidRDefault="00AB263B" w:rsidP="00AB263B">
      <w:pPr>
        <w:pStyle w:val="JOComputerScreen"/>
        <w:rPr>
          <w:b/>
          <w:bCs/>
        </w:rPr>
      </w:pPr>
      <w:r w:rsidRPr="0091005D">
        <w:rPr>
          <w:b/>
          <w:bCs/>
        </w:rPr>
        <w:t xml:space="preserve">                      GUIGLIA,MARY C</w:t>
      </w:r>
    </w:p>
    <w:p w:rsidR="00AB263B" w:rsidRPr="0091005D" w:rsidRDefault="00AB263B" w:rsidP="00AB263B">
      <w:pPr>
        <w:pStyle w:val="JOComputerScreen"/>
        <w:rPr>
          <w:b/>
          <w:bCs/>
        </w:rPr>
      </w:pPr>
      <w:r w:rsidRPr="0091005D">
        <w:rPr>
          <w:b/>
          <w:bCs/>
        </w:rPr>
        <w:t xml:space="preserve">Qty: 10  TAB                                          Qty: 10  TAB              </w:t>
      </w:r>
    </w:p>
    <w:p w:rsidR="00AB263B" w:rsidRPr="0091005D" w:rsidRDefault="00AB263B" w:rsidP="00AB263B">
      <w:pPr>
        <w:pStyle w:val="JOComputerScreen"/>
        <w:rPr>
          <w:b/>
          <w:bCs/>
        </w:rPr>
      </w:pPr>
      <w:r w:rsidRPr="0091005D">
        <w:rPr>
          <w:b/>
          <w:bCs/>
        </w:rPr>
        <w:t xml:space="preserve">                      Qty: 10  TAB </w:t>
      </w:r>
    </w:p>
    <w:p w:rsidR="00AB263B" w:rsidRPr="0091005D" w:rsidRDefault="00AB263B" w:rsidP="00AB263B">
      <w:pPr>
        <w:pStyle w:val="JOComputerScreen"/>
        <w:rPr>
          <w:b/>
          <w:bCs/>
        </w:rPr>
      </w:pPr>
      <w:r w:rsidRPr="0091005D">
        <w:rPr>
          <w:b/>
          <w:bCs/>
        </w:rPr>
        <w:t xml:space="preserve">CETIRIZINE HCL 10MG TAB                               CETIRIZINE HCL 10MG TAB   </w:t>
      </w:r>
    </w:p>
    <w:p w:rsidR="00AB263B" w:rsidRPr="0091005D" w:rsidRDefault="00AB263B" w:rsidP="00AB263B">
      <w:pPr>
        <w:pStyle w:val="JOComputerScreen"/>
        <w:rPr>
          <w:b/>
          <w:bCs/>
        </w:rPr>
      </w:pPr>
      <w:r w:rsidRPr="0091005D">
        <w:rPr>
          <w:b/>
          <w:bCs/>
        </w:rPr>
        <w:t xml:space="preserve">                      CETIRIZINE HCL 10MG TAB</w:t>
      </w:r>
    </w:p>
    <w:p w:rsidR="00AB263B" w:rsidRPr="0091005D" w:rsidRDefault="00AB263B" w:rsidP="00AB263B">
      <w:pPr>
        <w:pStyle w:val="JOComputerScreen"/>
        <w:rPr>
          <w:b/>
          <w:bCs/>
        </w:rPr>
      </w:pPr>
      <w:r w:rsidRPr="0091005D">
        <w:rPr>
          <w:b/>
          <w:bCs/>
        </w:rPr>
        <w:t xml:space="preserve">                                                      7 Refills remain prior to </w:t>
      </w:r>
    </w:p>
    <w:p w:rsidR="00AB263B" w:rsidRPr="0091005D" w:rsidRDefault="00AB263B" w:rsidP="00AB263B">
      <w:pPr>
        <w:pStyle w:val="JOComputerScreen"/>
        <w:rPr>
          <w:b/>
          <w:bCs/>
        </w:rPr>
      </w:pPr>
      <w:r w:rsidRPr="0091005D">
        <w:rPr>
          <w:b/>
          <w:bCs/>
        </w:rPr>
        <w:t>MAY 22,2017           Mfg ________ Lot# ________</w:t>
      </w:r>
    </w:p>
    <w:p w:rsidR="00AB263B" w:rsidRPr="0091005D" w:rsidRDefault="00AB263B" w:rsidP="00AB263B">
      <w:pPr>
        <w:pStyle w:val="JOComputerScreen"/>
        <w:rPr>
          <w:b/>
          <w:bCs/>
        </w:rPr>
      </w:pPr>
      <w:r w:rsidRPr="0091005D">
        <w:rPr>
          <w:b/>
          <w:bCs/>
        </w:rPr>
        <w:lastRenderedPageBreak/>
        <w:t xml:space="preserve">PO BOX 415                                            Days Supply: 10           </w:t>
      </w:r>
    </w:p>
    <w:p w:rsidR="00AB263B" w:rsidRPr="0091005D" w:rsidRDefault="00AB263B" w:rsidP="00AB263B">
      <w:pPr>
        <w:pStyle w:val="JOComputerScreen"/>
        <w:rPr>
          <w:b/>
          <w:bCs/>
        </w:rPr>
      </w:pPr>
      <w:r w:rsidRPr="0091005D">
        <w:rPr>
          <w:b/>
          <w:bCs/>
        </w:rPr>
        <w:t xml:space="preserve">                      Tech__________RPh_________</w:t>
      </w:r>
    </w:p>
    <w:p w:rsidR="00AB263B" w:rsidRPr="0091005D" w:rsidRDefault="00AB263B" w:rsidP="00AB263B">
      <w:pPr>
        <w:pStyle w:val="JOComputerScreen"/>
        <w:rPr>
          <w:b/>
          <w:bCs/>
        </w:rPr>
      </w:pPr>
      <w:r w:rsidRPr="0091005D">
        <w:rPr>
          <w:b/>
          <w:bCs/>
        </w:rPr>
        <w:t>DAYTON, OH  45428-0415</w:t>
      </w:r>
    </w:p>
    <w:p w:rsidR="00AB263B" w:rsidRPr="0091005D" w:rsidRDefault="00AB263B" w:rsidP="00AB263B">
      <w:pPr>
        <w:pStyle w:val="JOComputerScreen"/>
        <w:rPr>
          <w:b/>
          <w:bCs/>
        </w:rPr>
      </w:pPr>
    </w:p>
    <w:p w:rsidR="00AB263B" w:rsidRPr="0091005D" w:rsidRDefault="00AB263B" w:rsidP="00AB263B">
      <w:pPr>
        <w:pStyle w:val="JOComputerScreen"/>
        <w:rPr>
          <w:b/>
          <w:bCs/>
        </w:rPr>
      </w:pPr>
    </w:p>
    <w:p w:rsidR="00AB263B" w:rsidRPr="0091005D" w:rsidRDefault="00AB263B" w:rsidP="00AB263B">
      <w:pPr>
        <w:pStyle w:val="JOComputerScreen"/>
        <w:rPr>
          <w:b/>
          <w:bCs/>
        </w:rPr>
      </w:pPr>
    </w:p>
    <w:p w:rsidR="00AB263B" w:rsidRPr="0091005D" w:rsidRDefault="00AB263B" w:rsidP="00AB263B">
      <w:pPr>
        <w:pStyle w:val="JOComputerScreen"/>
        <w:rPr>
          <w:b/>
          <w:bCs/>
        </w:rPr>
      </w:pPr>
      <w:r w:rsidRPr="0091005D">
        <w:rPr>
          <w:b/>
          <w:bCs/>
        </w:rPr>
        <w:t>ADDRESS SERVICE REQUESTED</w:t>
      </w:r>
    </w:p>
    <w:p w:rsidR="00AB263B" w:rsidRPr="0091005D" w:rsidRDefault="00AB263B" w:rsidP="00AB263B">
      <w:pPr>
        <w:pStyle w:val="JOComputerScreen"/>
        <w:rPr>
          <w:b/>
          <w:bCs/>
        </w:rPr>
      </w:pPr>
      <w:r w:rsidRPr="0091005D">
        <w:rPr>
          <w:b/>
          <w:bCs/>
        </w:rPr>
        <w:t xml:space="preserve">                                                      </w:t>
      </w:r>
    </w:p>
    <w:p w:rsidR="00AB263B" w:rsidRPr="0091005D" w:rsidRDefault="00AB263B" w:rsidP="00AB263B">
      <w:pPr>
        <w:pStyle w:val="JOComputerScreen"/>
        <w:rPr>
          <w:b/>
          <w:bCs/>
        </w:rPr>
      </w:pPr>
      <w:r w:rsidRPr="0091005D">
        <w:rPr>
          <w:b/>
          <w:bCs/>
        </w:rPr>
        <w:t xml:space="preserve">***DO NOT MAIL***                                     ,                         </w:t>
      </w:r>
    </w:p>
    <w:p w:rsidR="00AB263B" w:rsidRPr="0091005D" w:rsidRDefault="00AB263B" w:rsidP="00AB263B">
      <w:pPr>
        <w:pStyle w:val="JOComputerScreen"/>
        <w:rPr>
          <w:b/>
          <w:bCs/>
        </w:rPr>
      </w:pPr>
      <w:r w:rsidRPr="0091005D">
        <w:rPr>
          <w:b/>
          <w:bCs/>
        </w:rPr>
        <w:t xml:space="preserve">                      Routing: WINDOW</w:t>
      </w:r>
    </w:p>
    <w:p w:rsidR="00AB263B" w:rsidRPr="0091005D" w:rsidRDefault="00AB263B" w:rsidP="00AB263B">
      <w:pPr>
        <w:pStyle w:val="JOComputerScreen"/>
        <w:rPr>
          <w:b/>
          <w:bCs/>
        </w:rPr>
      </w:pPr>
      <w:r w:rsidRPr="0091005D">
        <w:rPr>
          <w:b/>
          <w:bCs/>
        </w:rPr>
        <w:t xml:space="preserve">                                                                                </w:t>
      </w:r>
    </w:p>
    <w:p w:rsidR="00AB263B" w:rsidRPr="0091005D" w:rsidRDefault="00AB263B" w:rsidP="00AB263B">
      <w:pPr>
        <w:pStyle w:val="JOComputerScreen"/>
        <w:rPr>
          <w:b/>
          <w:bCs/>
        </w:rPr>
      </w:pPr>
      <w:r w:rsidRPr="0091005D">
        <w:rPr>
          <w:b/>
          <w:bCs/>
        </w:rPr>
        <w:t xml:space="preserve">                      Days supply: 10 Cap: SAFETY</w:t>
      </w:r>
    </w:p>
    <w:p w:rsidR="00AB263B" w:rsidRPr="0091005D" w:rsidRDefault="00AB263B" w:rsidP="00AB263B">
      <w:pPr>
        <w:pStyle w:val="JOComputerScreen"/>
        <w:rPr>
          <w:b/>
          <w:bCs/>
        </w:rPr>
      </w:pPr>
      <w:r w:rsidRPr="0091005D">
        <w:rPr>
          <w:b/>
          <w:bCs/>
        </w:rPr>
        <w:t xml:space="preserve">                                                                                </w:t>
      </w:r>
    </w:p>
    <w:p w:rsidR="00AB263B" w:rsidRPr="0091005D" w:rsidRDefault="00AB263B" w:rsidP="00AB263B">
      <w:pPr>
        <w:pStyle w:val="JOComputerScreen"/>
        <w:rPr>
          <w:b/>
          <w:bCs/>
        </w:rPr>
      </w:pPr>
      <w:r w:rsidRPr="0091005D">
        <w:rPr>
          <w:b/>
          <w:bCs/>
        </w:rPr>
        <w:t xml:space="preserve">                      Isd: MAY 21,2016 Exp: MAY 22,2017</w:t>
      </w:r>
    </w:p>
    <w:p w:rsidR="00AB263B" w:rsidRPr="0091005D" w:rsidRDefault="00AB263B" w:rsidP="00AB263B">
      <w:pPr>
        <w:pStyle w:val="JOComputerScreen"/>
        <w:rPr>
          <w:b/>
          <w:bCs/>
        </w:rPr>
      </w:pPr>
      <w:r w:rsidRPr="0091005D">
        <w:rPr>
          <w:b/>
          <w:bCs/>
        </w:rPr>
        <w:t>PSOPATIENT,SIX                                        *Indicate address change o</w:t>
      </w:r>
    </w:p>
    <w:p w:rsidR="00AB263B" w:rsidRPr="0091005D" w:rsidRDefault="00AB263B" w:rsidP="00AB263B">
      <w:pPr>
        <w:pStyle w:val="JOComputerScreen"/>
        <w:rPr>
          <w:b/>
          <w:bCs/>
        </w:rPr>
      </w:pPr>
      <w:r w:rsidRPr="0091005D">
        <w:rPr>
          <w:b/>
          <w:bCs/>
        </w:rPr>
        <w:t>n back of this form   Last Fill: 05/23/2016</w:t>
      </w:r>
    </w:p>
    <w:p w:rsidR="00AB263B" w:rsidRPr="0091005D" w:rsidRDefault="00AB263B" w:rsidP="00AB263B">
      <w:pPr>
        <w:pStyle w:val="JOComputerScreen"/>
        <w:rPr>
          <w:b/>
          <w:bCs/>
        </w:rPr>
      </w:pPr>
      <w:r w:rsidRPr="0091005D">
        <w:rPr>
          <w:b/>
          <w:bCs/>
        </w:rPr>
        <w:t xml:space="preserve">                                                      [ ] Permanent             </w:t>
      </w:r>
    </w:p>
    <w:p w:rsidR="00AB263B" w:rsidRPr="0091005D" w:rsidRDefault="00AB263B" w:rsidP="00AB263B">
      <w:pPr>
        <w:pStyle w:val="JOComputerScreen"/>
        <w:rPr>
          <w:b/>
          <w:bCs/>
        </w:rPr>
      </w:pPr>
      <w:r w:rsidRPr="0091005D">
        <w:rPr>
          <w:b/>
          <w:bCs/>
        </w:rPr>
        <w:t xml:space="preserve">                      Pat. Stat ONSC Clinic: CINCI</w:t>
      </w:r>
    </w:p>
    <w:p w:rsidR="00AB263B" w:rsidRPr="0091005D" w:rsidRDefault="00AB263B" w:rsidP="00AB263B">
      <w:pPr>
        <w:pStyle w:val="JOComputerScreen"/>
        <w:rPr>
          <w:b/>
          <w:bCs/>
        </w:rPr>
      </w:pPr>
      <w:r w:rsidRPr="0091005D">
        <w:rPr>
          <w:b/>
          <w:bCs/>
        </w:rPr>
        <w:t xml:space="preserve">                                                      [ ] Temporary until __/__/</w:t>
      </w:r>
    </w:p>
    <w:p w:rsidR="00AB263B" w:rsidRPr="0091005D" w:rsidRDefault="00AB263B" w:rsidP="00AB263B">
      <w:pPr>
        <w:pStyle w:val="JOComputerScreen"/>
        <w:rPr>
          <w:b/>
          <w:bCs/>
        </w:rPr>
      </w:pPr>
      <w:r w:rsidRPr="0091005D">
        <w:rPr>
          <w:b/>
          <w:bCs/>
        </w:rPr>
        <w:t>__                    DRUG WARNING 1,8</w:t>
      </w:r>
    </w:p>
    <w:p w:rsidR="00AB263B" w:rsidRPr="0091005D" w:rsidRDefault="00AB263B" w:rsidP="00AB263B">
      <w:pPr>
        <w:pStyle w:val="JOComputerScreen"/>
        <w:rPr>
          <w:b/>
          <w:bCs/>
        </w:rPr>
      </w:pPr>
    </w:p>
    <w:p w:rsidR="00AB263B" w:rsidRPr="0091005D" w:rsidRDefault="00AB263B" w:rsidP="00AB263B">
      <w:pPr>
        <w:pStyle w:val="JOComputerScreen"/>
        <w:rPr>
          <w:b/>
          <w:bCs/>
        </w:rPr>
      </w:pPr>
      <w:r w:rsidRPr="0091005D">
        <w:rPr>
          <w:b/>
          <w:bCs/>
        </w:rPr>
        <w:t xml:space="preserve">                                                      Signature_________________</w:t>
      </w:r>
    </w:p>
    <w:p w:rsidR="00AB263B" w:rsidRPr="0091005D" w:rsidRDefault="00AB263B" w:rsidP="00AB263B">
      <w:pPr>
        <w:pStyle w:val="JOComputerScreen"/>
        <w:rPr>
          <w:b/>
          <w:bCs/>
        </w:rPr>
      </w:pPr>
      <w:r w:rsidRPr="0091005D">
        <w:rPr>
          <w:b/>
          <w:bCs/>
        </w:rPr>
        <w:t>________________</w:t>
      </w:r>
    </w:p>
    <w:p w:rsidR="00AB263B" w:rsidRPr="0091005D" w:rsidRDefault="00AB263B" w:rsidP="00AB263B">
      <w:pPr>
        <w:pStyle w:val="JOComputerScreen"/>
        <w:rPr>
          <w:b/>
          <w:bCs/>
        </w:rPr>
      </w:pPr>
      <w:r w:rsidRPr="0091005D">
        <w:rPr>
          <w:b/>
          <w:bCs/>
        </w:rPr>
        <w:t xml:space="preserve">                                                      PSOPATIENT,SIX            </w:t>
      </w:r>
    </w:p>
    <w:p w:rsidR="00AB263B" w:rsidRPr="0091005D" w:rsidRDefault="00AB263B" w:rsidP="00AB263B">
      <w:pPr>
        <w:pStyle w:val="JOComputerScreen"/>
        <w:rPr>
          <w:b/>
          <w:bCs/>
        </w:rPr>
      </w:pPr>
      <w:r w:rsidRPr="0091005D">
        <w:rPr>
          <w:b/>
          <w:bCs/>
        </w:rPr>
        <w:t xml:space="preserve">                      PSOPATIENT,SIX    </w:t>
      </w:r>
    </w:p>
    <w:p w:rsidR="00AB263B" w:rsidRPr="0091005D" w:rsidRDefault="00AB263B" w:rsidP="00AB263B">
      <w:pPr>
        <w:pStyle w:val="JOComputerScreen"/>
        <w:rPr>
          <w:b/>
          <w:bCs/>
        </w:rPr>
      </w:pPr>
      <w:r w:rsidRPr="0091005D">
        <w:rPr>
          <w:b/>
          <w:bCs/>
        </w:rPr>
        <w:t xml:space="preserve">                                                      Rx# 2718861               </w:t>
      </w:r>
    </w:p>
    <w:p w:rsidR="00AB263B" w:rsidRPr="0091005D" w:rsidRDefault="00AB263B" w:rsidP="00AB263B">
      <w:pPr>
        <w:pStyle w:val="JOComputerScreen"/>
        <w:rPr>
          <w:b/>
          <w:bCs/>
        </w:rPr>
      </w:pPr>
      <w:r w:rsidRPr="0091005D">
        <w:rPr>
          <w:b/>
          <w:bCs/>
        </w:rPr>
        <w:t xml:space="preserve">                      </w:t>
      </w:r>
    </w:p>
    <w:p w:rsidR="00AB263B" w:rsidRPr="0091005D" w:rsidRDefault="00AB263B" w:rsidP="00AB263B">
      <w:pPr>
        <w:pStyle w:val="JOComputerScreen"/>
        <w:rPr>
          <w:b/>
          <w:bCs/>
        </w:rPr>
      </w:pPr>
      <w:r w:rsidRPr="0091005D">
        <w:rPr>
          <w:b/>
          <w:bCs/>
        </w:rPr>
        <w:t xml:space="preserve">                                                      CETIRIZINE HCL 10MG TAB   </w:t>
      </w:r>
    </w:p>
    <w:p w:rsidR="00AB263B" w:rsidRPr="0091005D" w:rsidRDefault="00AB263B" w:rsidP="00AB263B">
      <w:pPr>
        <w:pStyle w:val="JOComputerScreen"/>
        <w:rPr>
          <w:b/>
          <w:bCs/>
        </w:rPr>
      </w:pPr>
      <w:r w:rsidRPr="0091005D">
        <w:rPr>
          <w:b/>
          <w:bCs/>
        </w:rPr>
        <w:t xml:space="preserve">                      Verified Allergies</w:t>
      </w:r>
    </w:p>
    <w:p w:rsidR="00AB263B" w:rsidRPr="0091005D" w:rsidRDefault="00AB263B" w:rsidP="00AB263B">
      <w:pPr>
        <w:pStyle w:val="JOComputerScreen"/>
        <w:rPr>
          <w:b/>
          <w:bCs/>
        </w:rPr>
      </w:pPr>
      <w:r w:rsidRPr="0091005D">
        <w:rPr>
          <w:b/>
          <w:bCs/>
        </w:rPr>
        <w:t xml:space="preserve">                                                      DRUG WARNING:             </w:t>
      </w:r>
    </w:p>
    <w:p w:rsidR="00AB263B" w:rsidRPr="0091005D" w:rsidRDefault="00AB263B" w:rsidP="00AB263B">
      <w:pPr>
        <w:pStyle w:val="JOComputerScreen"/>
        <w:rPr>
          <w:b/>
          <w:bCs/>
        </w:rPr>
      </w:pPr>
      <w:r w:rsidRPr="0091005D">
        <w:rPr>
          <w:b/>
          <w:bCs/>
        </w:rPr>
        <w:t xml:space="preserve">                      ------------------</w:t>
      </w:r>
    </w:p>
    <w:p w:rsidR="00AB263B" w:rsidRPr="0091005D" w:rsidRDefault="00AB263B" w:rsidP="00AB263B">
      <w:pPr>
        <w:pStyle w:val="JOComputerScreen"/>
        <w:rPr>
          <w:b/>
          <w:bCs/>
        </w:rPr>
      </w:pPr>
      <w:r w:rsidRPr="0091005D">
        <w:rPr>
          <w:b/>
          <w:bCs/>
        </w:rPr>
        <w:t xml:space="preserve">                                                       -MAY CAUSE DROWSINESS-   </w:t>
      </w:r>
    </w:p>
    <w:p w:rsidR="00AB263B" w:rsidRPr="0091005D" w:rsidRDefault="00AB263B" w:rsidP="00AB263B">
      <w:pPr>
        <w:pStyle w:val="JOComputerScreen"/>
        <w:rPr>
          <w:b/>
          <w:bCs/>
        </w:rPr>
      </w:pPr>
      <w:r w:rsidRPr="0091005D">
        <w:rPr>
          <w:b/>
          <w:bCs/>
        </w:rPr>
        <w:t xml:space="preserve">                      </w:t>
      </w:r>
    </w:p>
    <w:p w:rsidR="00AB263B" w:rsidRPr="0091005D" w:rsidRDefault="00AB263B" w:rsidP="00AB263B">
      <w:pPr>
        <w:pStyle w:val="JOComputerScreen"/>
        <w:rPr>
          <w:b/>
          <w:bCs/>
        </w:rPr>
      </w:pPr>
      <w:r w:rsidRPr="0091005D">
        <w:rPr>
          <w:b/>
          <w:bCs/>
        </w:rPr>
        <w:t xml:space="preserve">                                                      Alcohol may intensify this</w:t>
      </w:r>
    </w:p>
    <w:p w:rsidR="00AB263B" w:rsidRPr="0091005D" w:rsidRDefault="00AB263B" w:rsidP="00AB263B">
      <w:pPr>
        <w:pStyle w:val="JOComputerScreen"/>
        <w:rPr>
          <w:b/>
          <w:bCs/>
        </w:rPr>
      </w:pPr>
      <w:r w:rsidRPr="0091005D">
        <w:rPr>
          <w:b/>
          <w:bCs/>
        </w:rPr>
        <w:t xml:space="preserve"> effect.              Non-Verified Allergies</w:t>
      </w:r>
    </w:p>
    <w:p w:rsidR="00AB263B" w:rsidRPr="0091005D" w:rsidRDefault="00AB263B" w:rsidP="00AB263B">
      <w:pPr>
        <w:pStyle w:val="JOComputerScreen"/>
        <w:rPr>
          <w:b/>
          <w:bCs/>
        </w:rPr>
      </w:pPr>
      <w:r w:rsidRPr="0091005D">
        <w:rPr>
          <w:b/>
          <w:bCs/>
        </w:rPr>
        <w:t xml:space="preserve">                                                      USE CARE when driving or  </w:t>
      </w:r>
    </w:p>
    <w:p w:rsidR="00AB263B" w:rsidRPr="0091005D" w:rsidRDefault="00AB263B" w:rsidP="00AB263B">
      <w:pPr>
        <w:pStyle w:val="JOComputerScreen"/>
        <w:rPr>
          <w:b/>
          <w:bCs/>
        </w:rPr>
      </w:pPr>
      <w:r w:rsidRPr="0091005D">
        <w:rPr>
          <w:b/>
          <w:bCs/>
        </w:rPr>
        <w:t xml:space="preserve">                      ----------------------</w:t>
      </w:r>
    </w:p>
    <w:p w:rsidR="00AB263B" w:rsidRPr="0091005D" w:rsidRDefault="00AB263B" w:rsidP="00AB263B">
      <w:pPr>
        <w:pStyle w:val="JOComputerScreen"/>
        <w:rPr>
          <w:b/>
          <w:bCs/>
        </w:rPr>
      </w:pPr>
      <w:r w:rsidRPr="0091005D">
        <w:rPr>
          <w:b/>
          <w:bCs/>
        </w:rPr>
        <w:t xml:space="preserve">                                                      when operating dangerous m</w:t>
      </w:r>
    </w:p>
    <w:p w:rsidR="00AB263B" w:rsidRPr="0091005D" w:rsidRDefault="00AB263B" w:rsidP="00AB263B">
      <w:pPr>
        <w:pStyle w:val="JOComputerScreen"/>
        <w:rPr>
          <w:b/>
          <w:bCs/>
        </w:rPr>
      </w:pPr>
      <w:r w:rsidRPr="0091005D">
        <w:rPr>
          <w:b/>
          <w:bCs/>
        </w:rPr>
        <w:t xml:space="preserve">achinery.             </w:t>
      </w:r>
    </w:p>
    <w:p w:rsidR="00AB263B" w:rsidRPr="0091005D" w:rsidRDefault="00AB263B" w:rsidP="00AB263B">
      <w:pPr>
        <w:pStyle w:val="JOComputerScreen"/>
        <w:rPr>
          <w:b/>
          <w:bCs/>
        </w:rPr>
      </w:pPr>
      <w:r w:rsidRPr="0091005D">
        <w:rPr>
          <w:b/>
          <w:bCs/>
        </w:rPr>
        <w:t xml:space="preserve">                                                      DO NOT DRINK ALCOHOLIC BEV</w:t>
      </w:r>
    </w:p>
    <w:p w:rsidR="00AB263B" w:rsidRPr="0091005D" w:rsidRDefault="00AB263B" w:rsidP="00AB263B">
      <w:pPr>
        <w:pStyle w:val="JOComputerScreen"/>
        <w:rPr>
          <w:b/>
          <w:bCs/>
        </w:rPr>
      </w:pPr>
      <w:r w:rsidRPr="0091005D">
        <w:rPr>
          <w:b/>
          <w:bCs/>
        </w:rPr>
        <w:t>ERAGES                Verified Adverse Reactions</w:t>
      </w:r>
    </w:p>
    <w:p w:rsidR="00AB263B" w:rsidRPr="0091005D" w:rsidRDefault="00AB263B" w:rsidP="00AB263B">
      <w:pPr>
        <w:pStyle w:val="JOComputerScreen"/>
        <w:rPr>
          <w:b/>
          <w:bCs/>
        </w:rPr>
      </w:pPr>
      <w:r w:rsidRPr="0091005D">
        <w:rPr>
          <w:b/>
          <w:bCs/>
        </w:rPr>
        <w:t xml:space="preserve">                                                      when taking this medicatio</w:t>
      </w:r>
    </w:p>
    <w:p w:rsidR="00AB263B" w:rsidRPr="0091005D" w:rsidRDefault="00AB263B" w:rsidP="00AB263B">
      <w:pPr>
        <w:pStyle w:val="JOComputerScreen"/>
        <w:rPr>
          <w:b/>
          <w:bCs/>
        </w:rPr>
      </w:pPr>
      <w:r w:rsidRPr="0091005D">
        <w:rPr>
          <w:b/>
          <w:bCs/>
        </w:rPr>
        <w:t>n.                    --------------------------</w:t>
      </w:r>
    </w:p>
    <w:p w:rsidR="00AB263B" w:rsidRPr="0091005D" w:rsidRDefault="00AB263B" w:rsidP="00AB263B">
      <w:pPr>
        <w:pStyle w:val="JOComputerScreen"/>
        <w:rPr>
          <w:b/>
          <w:bCs/>
        </w:rPr>
      </w:pPr>
      <w:r w:rsidRPr="0091005D">
        <w:rPr>
          <w:b/>
          <w:bCs/>
        </w:rPr>
        <w:t xml:space="preserve">                                                                                </w:t>
      </w:r>
    </w:p>
    <w:p w:rsidR="00AB263B" w:rsidRPr="0091005D" w:rsidRDefault="00AB263B" w:rsidP="00AB263B">
      <w:pPr>
        <w:pStyle w:val="JOComputerScreen"/>
        <w:rPr>
          <w:b/>
          <w:bCs/>
        </w:rPr>
      </w:pPr>
      <w:r w:rsidRPr="0091005D">
        <w:rPr>
          <w:b/>
          <w:bCs/>
        </w:rPr>
        <w:t xml:space="preserve">                      </w:t>
      </w:r>
    </w:p>
    <w:p w:rsidR="00AB263B" w:rsidRPr="0091005D" w:rsidRDefault="00AB263B" w:rsidP="00AB263B">
      <w:pPr>
        <w:pStyle w:val="JOComputerScreen"/>
        <w:rPr>
          <w:b/>
          <w:bCs/>
        </w:rPr>
      </w:pPr>
      <w:r w:rsidRPr="0091005D">
        <w:rPr>
          <w:b/>
          <w:bCs/>
        </w:rPr>
        <w:t xml:space="preserve">                                                                                </w:t>
      </w:r>
    </w:p>
    <w:p w:rsidR="00AB263B" w:rsidRPr="0091005D" w:rsidRDefault="00AB263B" w:rsidP="00AB263B">
      <w:pPr>
        <w:pStyle w:val="JOComputerScreen"/>
        <w:rPr>
          <w:b/>
          <w:bCs/>
        </w:rPr>
      </w:pPr>
      <w:r w:rsidRPr="0091005D">
        <w:rPr>
          <w:b/>
          <w:bCs/>
        </w:rPr>
        <w:t xml:space="preserve">                      Non-Verified Adverse Reactions</w:t>
      </w:r>
    </w:p>
    <w:p w:rsidR="00AB263B" w:rsidRPr="0091005D" w:rsidRDefault="00AB263B" w:rsidP="00AB263B">
      <w:pPr>
        <w:pStyle w:val="JOComputerScreen"/>
        <w:rPr>
          <w:b/>
          <w:bCs/>
        </w:rPr>
      </w:pPr>
      <w:r w:rsidRPr="0091005D">
        <w:rPr>
          <w:b/>
          <w:bCs/>
        </w:rPr>
        <w:t xml:space="preserve">                                                                                </w:t>
      </w:r>
    </w:p>
    <w:p w:rsidR="00AB263B" w:rsidRPr="0091005D" w:rsidRDefault="00AB263B" w:rsidP="00AB263B">
      <w:pPr>
        <w:pStyle w:val="JOComputerScreen"/>
        <w:rPr>
          <w:b/>
          <w:bCs/>
        </w:rPr>
      </w:pPr>
      <w:r w:rsidRPr="0091005D">
        <w:rPr>
          <w:b/>
          <w:bCs/>
        </w:rPr>
        <w:t xml:space="preserve">                      ------------------------------</w:t>
      </w:r>
    </w:p>
    <w:p w:rsidR="00AB263B" w:rsidRPr="0091005D" w:rsidRDefault="00AB263B" w:rsidP="00AB263B">
      <w:pPr>
        <w:pStyle w:val="JOComputerScreen"/>
        <w:rPr>
          <w:b/>
          <w:bCs/>
        </w:rPr>
      </w:pPr>
    </w:p>
    <w:p w:rsidR="00AB263B" w:rsidRPr="0091005D" w:rsidRDefault="00AB263B" w:rsidP="00AB263B">
      <w:pPr>
        <w:pStyle w:val="JOComputerScreen"/>
        <w:rPr>
          <w:b/>
          <w:bCs/>
        </w:rPr>
      </w:pPr>
      <w:r w:rsidRPr="0091005D">
        <w:rPr>
          <w:b/>
          <w:bCs/>
        </w:rPr>
        <w:t xml:space="preserve">                                                      PSOPATIENT,SIX   JUL 27,20</w:t>
      </w:r>
    </w:p>
    <w:p w:rsidR="00AB263B" w:rsidRPr="0091005D" w:rsidRDefault="00AB263B" w:rsidP="00AB263B">
      <w:pPr>
        <w:pStyle w:val="JOComputerScreen"/>
        <w:rPr>
          <w:b/>
          <w:bCs/>
        </w:rPr>
      </w:pPr>
      <w:r w:rsidRPr="0091005D">
        <w:rPr>
          <w:b/>
          <w:bCs/>
        </w:rPr>
        <w:t>16</w:t>
      </w:r>
    </w:p>
    <w:p w:rsidR="00AB263B" w:rsidRPr="0091005D" w:rsidRDefault="00AB263B" w:rsidP="00AB263B">
      <w:pPr>
        <w:pStyle w:val="JOComputerScreen"/>
        <w:rPr>
          <w:b/>
          <w:bCs/>
        </w:rPr>
      </w:pPr>
    </w:p>
    <w:p w:rsidR="00AB263B" w:rsidRPr="0091005D" w:rsidRDefault="00AB263B" w:rsidP="00AB263B">
      <w:pPr>
        <w:pStyle w:val="JOComputerScreen"/>
        <w:rPr>
          <w:b/>
          <w:bCs/>
        </w:rPr>
      </w:pPr>
      <w:r w:rsidRPr="0091005D">
        <w:rPr>
          <w:b/>
          <w:bCs/>
        </w:rPr>
        <w:t xml:space="preserve">                                                      </w:t>
      </w:r>
    </w:p>
    <w:p w:rsidR="00AB263B" w:rsidRPr="0091005D" w:rsidRDefault="00AB263B" w:rsidP="00AB263B">
      <w:pPr>
        <w:pStyle w:val="JOComputerScreen"/>
        <w:rPr>
          <w:b/>
          <w:bCs/>
        </w:rPr>
      </w:pPr>
      <w:r w:rsidRPr="0091005D">
        <w:rPr>
          <w:b/>
          <w:bCs/>
        </w:rPr>
        <w:t xml:space="preserve">                                                      </w:t>
      </w:r>
    </w:p>
    <w:p w:rsidR="00AB263B" w:rsidRPr="0091005D" w:rsidRDefault="00AB263B" w:rsidP="00AB263B">
      <w:pPr>
        <w:pStyle w:val="JOComputerScreen"/>
        <w:rPr>
          <w:b/>
          <w:bCs/>
        </w:rPr>
      </w:pPr>
      <w:r w:rsidRPr="0091005D">
        <w:rPr>
          <w:b/>
          <w:bCs/>
        </w:rPr>
        <w:t xml:space="preserve">Pharmacy Service (119)                                </w:t>
      </w:r>
    </w:p>
    <w:p w:rsidR="00AB263B" w:rsidRPr="0091005D" w:rsidRDefault="00AB263B" w:rsidP="00AB263B">
      <w:pPr>
        <w:pStyle w:val="JOComputerScreen"/>
        <w:rPr>
          <w:b/>
          <w:bCs/>
        </w:rPr>
      </w:pPr>
      <w:r w:rsidRPr="0091005D">
        <w:rPr>
          <w:b/>
          <w:bCs/>
        </w:rPr>
        <w:t xml:space="preserve">DAYTON                                                </w:t>
      </w:r>
    </w:p>
    <w:p w:rsidR="00AB263B" w:rsidRPr="0091005D" w:rsidRDefault="00AB263B" w:rsidP="00AB263B">
      <w:pPr>
        <w:pStyle w:val="JOComputerScreen"/>
        <w:rPr>
          <w:b/>
          <w:bCs/>
        </w:rPr>
      </w:pPr>
      <w:r w:rsidRPr="0091005D">
        <w:rPr>
          <w:b/>
          <w:bCs/>
        </w:rPr>
        <w:t xml:space="preserve">P.O. BOX 415                                          </w:t>
      </w:r>
    </w:p>
    <w:p w:rsidR="00AB263B" w:rsidRPr="0091005D" w:rsidRDefault="00AB263B" w:rsidP="00AB263B">
      <w:pPr>
        <w:pStyle w:val="JOComputerScreen"/>
        <w:rPr>
          <w:b/>
          <w:bCs/>
        </w:rPr>
      </w:pPr>
      <w:r w:rsidRPr="0091005D">
        <w:rPr>
          <w:b/>
          <w:bCs/>
        </w:rPr>
        <w:t xml:space="preserve">DAYTON, OH  45428-0415                                </w:t>
      </w:r>
    </w:p>
    <w:p w:rsidR="00AB263B" w:rsidRPr="0091005D" w:rsidRDefault="00AB263B" w:rsidP="00AB263B">
      <w:pPr>
        <w:pStyle w:val="JOComputerScreen"/>
        <w:rPr>
          <w:b/>
          <w:bCs/>
        </w:rPr>
      </w:pPr>
      <w:r w:rsidRPr="0091005D">
        <w:rPr>
          <w:b/>
          <w:bCs/>
        </w:rPr>
        <w:t xml:space="preserve">                                                      </w:t>
      </w:r>
    </w:p>
    <w:p w:rsidR="00AB263B" w:rsidRPr="0091005D" w:rsidRDefault="00AB263B" w:rsidP="00AB263B">
      <w:pPr>
        <w:pStyle w:val="JOComputerScreen"/>
        <w:rPr>
          <w:b/>
          <w:bCs/>
        </w:rPr>
      </w:pPr>
      <w:r w:rsidRPr="0091005D">
        <w:rPr>
          <w:b/>
          <w:bCs/>
        </w:rPr>
        <w:t xml:space="preserve">                                                      </w:t>
      </w:r>
    </w:p>
    <w:p w:rsidR="00AB263B" w:rsidRPr="0091005D" w:rsidRDefault="00AB263B" w:rsidP="00AB263B">
      <w:pPr>
        <w:pStyle w:val="JOComputerScreen"/>
        <w:rPr>
          <w:b/>
          <w:bCs/>
        </w:rPr>
      </w:pPr>
      <w:r w:rsidRPr="0091005D">
        <w:rPr>
          <w:b/>
          <w:bCs/>
        </w:rPr>
        <w:t xml:space="preserve">                                                      </w:t>
      </w:r>
    </w:p>
    <w:p w:rsidR="00AB263B" w:rsidRPr="0091005D" w:rsidRDefault="00AB263B" w:rsidP="00AB263B">
      <w:pPr>
        <w:pStyle w:val="JOComputerScreen"/>
        <w:rPr>
          <w:b/>
          <w:bCs/>
        </w:rPr>
      </w:pPr>
      <w:r w:rsidRPr="0091005D">
        <w:rPr>
          <w:b/>
          <w:bCs/>
        </w:rPr>
        <w:t xml:space="preserve">                                                      </w:t>
      </w:r>
    </w:p>
    <w:p w:rsidR="00AB263B" w:rsidRPr="0091005D" w:rsidRDefault="00AB263B" w:rsidP="00AB263B">
      <w:pPr>
        <w:pStyle w:val="JOComputerScreen"/>
        <w:rPr>
          <w:b/>
          <w:bCs/>
        </w:rPr>
      </w:pPr>
      <w:r w:rsidRPr="0091005D">
        <w:rPr>
          <w:b/>
          <w:bCs/>
        </w:rPr>
        <w:lastRenderedPageBreak/>
        <w:t xml:space="preserve">                                                      </w:t>
      </w:r>
    </w:p>
    <w:p w:rsidR="00AB263B" w:rsidRPr="0091005D" w:rsidRDefault="00AB263B" w:rsidP="00AB263B">
      <w:pPr>
        <w:pStyle w:val="JOComputerScreen"/>
        <w:rPr>
          <w:b/>
          <w:bCs/>
        </w:rPr>
      </w:pPr>
      <w:r w:rsidRPr="0091005D">
        <w:rPr>
          <w:b/>
          <w:bCs/>
        </w:rPr>
        <w:t xml:space="preserve">                                                      </w:t>
      </w:r>
    </w:p>
    <w:p w:rsidR="00AB263B" w:rsidRPr="0091005D" w:rsidRDefault="00AB263B" w:rsidP="00AB263B">
      <w:pPr>
        <w:pStyle w:val="JOComputerScreen"/>
        <w:rPr>
          <w:b/>
          <w:bCs/>
        </w:rPr>
      </w:pPr>
      <w:r w:rsidRPr="0091005D">
        <w:rPr>
          <w:b/>
          <w:bCs/>
        </w:rPr>
        <w:t xml:space="preserve">                                                      </w:t>
      </w:r>
    </w:p>
    <w:p w:rsidR="00AB263B" w:rsidRPr="0091005D" w:rsidRDefault="00AB263B" w:rsidP="00AB263B">
      <w:pPr>
        <w:pStyle w:val="JOComputerScreen"/>
        <w:rPr>
          <w:b/>
          <w:bCs/>
        </w:rPr>
      </w:pPr>
      <w:r w:rsidRPr="0091005D">
        <w:rPr>
          <w:b/>
          <w:bCs/>
        </w:rPr>
        <w:t xml:space="preserve">                                                      </w:t>
      </w:r>
    </w:p>
    <w:p w:rsidR="00AB263B" w:rsidRPr="0091005D" w:rsidRDefault="00AB263B" w:rsidP="00AB263B">
      <w:pPr>
        <w:pStyle w:val="JOComputerScreen"/>
        <w:rPr>
          <w:b/>
          <w:bCs/>
        </w:rPr>
      </w:pPr>
      <w:r w:rsidRPr="0091005D">
        <w:rPr>
          <w:b/>
          <w:bCs/>
        </w:rPr>
        <w:t xml:space="preserve">                                                      </w:t>
      </w:r>
    </w:p>
    <w:p w:rsidR="00AB263B" w:rsidRPr="0091005D" w:rsidRDefault="00AB263B" w:rsidP="00AB263B">
      <w:pPr>
        <w:pStyle w:val="JOComputerScreen"/>
        <w:rPr>
          <w:b/>
          <w:bCs/>
        </w:rPr>
      </w:pPr>
      <w:r w:rsidRPr="0091005D">
        <w:rPr>
          <w:b/>
          <w:bCs/>
        </w:rPr>
        <w:t xml:space="preserve">                                                      </w:t>
      </w:r>
    </w:p>
    <w:p w:rsidR="00AB263B" w:rsidRPr="0091005D" w:rsidRDefault="00AB263B" w:rsidP="00AB263B">
      <w:pPr>
        <w:pStyle w:val="JOComputerScreen"/>
        <w:rPr>
          <w:b/>
          <w:bCs/>
        </w:rPr>
      </w:pPr>
      <w:r w:rsidRPr="0091005D">
        <w:rPr>
          <w:b/>
          <w:bCs/>
        </w:rPr>
        <w:t xml:space="preserve">                                                      </w:t>
      </w:r>
    </w:p>
    <w:p w:rsidR="00AB263B" w:rsidRPr="0091005D" w:rsidRDefault="00AB263B" w:rsidP="00AB263B">
      <w:pPr>
        <w:pStyle w:val="JOComputerScreen"/>
        <w:rPr>
          <w:b/>
          <w:bCs/>
        </w:rPr>
      </w:pPr>
      <w:r w:rsidRPr="0091005D">
        <w:rPr>
          <w:b/>
          <w:bCs/>
        </w:rPr>
        <w:t xml:space="preserve">Use the label above to mail the computer              </w:t>
      </w:r>
    </w:p>
    <w:p w:rsidR="00AB263B" w:rsidRPr="0091005D" w:rsidRDefault="00AB263B" w:rsidP="00AB263B">
      <w:pPr>
        <w:pStyle w:val="JOComputerScreen"/>
        <w:rPr>
          <w:b/>
          <w:bCs/>
        </w:rPr>
      </w:pPr>
      <w:r w:rsidRPr="0091005D">
        <w:rPr>
          <w:b/>
          <w:bCs/>
        </w:rPr>
        <w:t xml:space="preserve">copies back to us. Apply enough postage               </w:t>
      </w:r>
    </w:p>
    <w:p w:rsidR="00AB263B" w:rsidRPr="0091005D" w:rsidRDefault="00AB263B" w:rsidP="00AB263B">
      <w:pPr>
        <w:pStyle w:val="JOComputerScreen"/>
        <w:rPr>
          <w:b/>
          <w:bCs/>
        </w:rPr>
      </w:pPr>
      <w:r w:rsidRPr="0091005D">
        <w:rPr>
          <w:b/>
          <w:bCs/>
        </w:rPr>
        <w:t xml:space="preserve">to your envelope to ensure delivery.                  </w:t>
      </w:r>
    </w:p>
    <w:p w:rsidR="00AB263B" w:rsidRPr="0091005D" w:rsidRDefault="00AB263B" w:rsidP="00AB263B">
      <w:pPr>
        <w:pStyle w:val="JOComputerScreen"/>
        <w:rPr>
          <w:b/>
          <w:bCs/>
        </w:rPr>
      </w:pPr>
    </w:p>
    <w:p w:rsidR="00AB263B" w:rsidRPr="0091005D" w:rsidRDefault="00AB263B" w:rsidP="00AB263B">
      <w:pPr>
        <w:pStyle w:val="JOComputerScreen"/>
        <w:rPr>
          <w:b/>
          <w:bCs/>
        </w:rPr>
      </w:pPr>
      <w:r w:rsidRPr="0091005D">
        <w:rPr>
          <w:b/>
          <w:bCs/>
        </w:rPr>
        <w:t>The VA Notice of Privacy Practices, IB 10-163, which outlines your privacy</w:t>
      </w:r>
    </w:p>
    <w:p w:rsidR="00AB263B" w:rsidRPr="0091005D" w:rsidRDefault="00AB263B" w:rsidP="00AB263B">
      <w:pPr>
        <w:pStyle w:val="JOComputerScreen"/>
        <w:rPr>
          <w:b/>
          <w:bCs/>
        </w:rPr>
      </w:pPr>
      <w:r w:rsidRPr="0091005D">
        <w:rPr>
          <w:b/>
          <w:bCs/>
        </w:rPr>
        <w:t>rights, is available online at http://www1.va.gov/Health/ or you may obtain</w:t>
      </w:r>
    </w:p>
    <w:p w:rsidR="00AB263B" w:rsidRPr="0091005D" w:rsidRDefault="00AB263B" w:rsidP="00AB263B">
      <w:pPr>
        <w:pStyle w:val="JOComputerScreen"/>
        <w:rPr>
          <w:b/>
          <w:bCs/>
        </w:rPr>
      </w:pPr>
      <w:r w:rsidRPr="0091005D">
        <w:rPr>
          <w:b/>
          <w:bCs/>
        </w:rPr>
        <w:t>a copy by writing the VHA Privacy Office (19F2), 810 Vermont Avenue NW,</w:t>
      </w:r>
    </w:p>
    <w:p w:rsidR="00AB263B" w:rsidRPr="0091005D" w:rsidRDefault="00AB263B" w:rsidP="00AB263B">
      <w:pPr>
        <w:pStyle w:val="JOComputerScreen"/>
        <w:rPr>
          <w:b/>
          <w:bCs/>
        </w:rPr>
      </w:pPr>
      <w:r w:rsidRPr="0091005D">
        <w:rPr>
          <w:b/>
          <w:bCs/>
        </w:rPr>
        <w:t>Washington, DC 20420.</w:t>
      </w:r>
    </w:p>
    <w:p w:rsidR="00AB263B" w:rsidRPr="0091005D" w:rsidRDefault="00AB263B" w:rsidP="00AB263B">
      <w:pPr>
        <w:pStyle w:val="JOComputerScreen"/>
        <w:rPr>
          <w:b/>
          <w:bCs/>
        </w:rPr>
      </w:pPr>
    </w:p>
    <w:p w:rsidR="00AB263B" w:rsidRPr="0091005D" w:rsidRDefault="00AB263B" w:rsidP="00AB263B">
      <w:pPr>
        <w:pStyle w:val="JOComputerScreen"/>
        <w:rPr>
          <w:b/>
          <w:bCs/>
        </w:rPr>
      </w:pPr>
      <w:r w:rsidRPr="0091005D">
        <w:rPr>
          <w:b/>
          <w:bCs/>
        </w:rPr>
        <w:t>Partial complete for RX #2718861.</w:t>
      </w:r>
    </w:p>
    <w:p w:rsidR="00AB263B" w:rsidRPr="0091005D" w:rsidRDefault="00AB263B" w:rsidP="00AB263B">
      <w:pPr>
        <w:pStyle w:val="JOComputerScreen"/>
        <w:rPr>
          <w:b/>
          <w:bCs/>
        </w:rPr>
      </w:pPr>
      <w:r w:rsidRPr="0091005D">
        <w:rPr>
          <w:b/>
          <w:bCs/>
        </w:rPr>
        <w:t>Press RETURN to continue:</w:t>
      </w:r>
    </w:p>
    <w:p w:rsidR="00AB263B" w:rsidRPr="0091005D" w:rsidRDefault="00AB263B" w:rsidP="00AB263B">
      <w:pPr>
        <w:pStyle w:val="JOComputerScreen"/>
        <w:rPr>
          <w:b/>
          <w:bCs/>
        </w:rPr>
      </w:pPr>
    </w:p>
    <w:p w:rsidR="00AB263B" w:rsidRPr="0091005D" w:rsidRDefault="00AB263B" w:rsidP="00AB263B">
      <w:pPr>
        <w:pStyle w:val="JOComputerScreen"/>
        <w:rPr>
          <w:b/>
          <w:bCs/>
        </w:rPr>
      </w:pPr>
      <w:r w:rsidRPr="0091005D">
        <w:rPr>
          <w:b/>
          <w:bCs/>
        </w:rPr>
        <w:t>Updating prescription order list...</w:t>
      </w:r>
    </w:p>
    <w:p w:rsidR="00AB263B" w:rsidRPr="0091005D" w:rsidRDefault="00AB263B" w:rsidP="00AB263B">
      <w:pPr>
        <w:pStyle w:val="JOComputerScreen"/>
        <w:rPr>
          <w:b/>
          <w:bCs/>
        </w:rPr>
      </w:pPr>
    </w:p>
    <w:p w:rsidR="00AB263B" w:rsidRPr="0091005D" w:rsidRDefault="00AB263B" w:rsidP="00AB263B">
      <w:pPr>
        <w:pStyle w:val="JOComputerScreen"/>
        <w:rPr>
          <w:b/>
          <w:bCs/>
          <w:u w:val="single"/>
        </w:rPr>
      </w:pPr>
      <w:r w:rsidRPr="0091005D">
        <w:rPr>
          <w:b/>
          <w:bCs/>
          <w:u w:val="single"/>
        </w:rPr>
        <w:t xml:space="preserve">Medication Profile            Jul 27, 2016@10:31:11          Page:    1 of    1 </w:t>
      </w:r>
    </w:p>
    <w:p w:rsidR="00AB263B" w:rsidRPr="0091005D" w:rsidRDefault="00AB263B" w:rsidP="00AB263B">
      <w:pPr>
        <w:pStyle w:val="JOComputerScreen"/>
        <w:rPr>
          <w:b/>
          <w:bCs/>
        </w:rPr>
      </w:pPr>
      <w:r w:rsidRPr="0091005D">
        <w:rPr>
          <w:b/>
          <w:bCs/>
        </w:rPr>
        <w:t xml:space="preserve">PSOPATIENT,SIX                                 &lt;NO ALLERGY ASSESSMENT&gt; </w:t>
      </w:r>
    </w:p>
    <w:p w:rsidR="00AB263B" w:rsidRPr="0091005D" w:rsidRDefault="00AB263B" w:rsidP="00AB263B">
      <w:pPr>
        <w:pStyle w:val="JOComputerScreen"/>
        <w:rPr>
          <w:b/>
          <w:bCs/>
        </w:rPr>
      </w:pPr>
      <w:r w:rsidRPr="0091005D">
        <w:rPr>
          <w:b/>
          <w:bCs/>
        </w:rPr>
        <w:t xml:space="preserve">  PID: 666-01-2136                                 Ht(cm): _______ (______)   </w:t>
      </w:r>
    </w:p>
    <w:p w:rsidR="00AB263B" w:rsidRPr="0091005D" w:rsidRDefault="00AB263B" w:rsidP="00AB263B">
      <w:pPr>
        <w:pStyle w:val="JOComputerScreen"/>
        <w:rPr>
          <w:b/>
          <w:bCs/>
        </w:rPr>
      </w:pPr>
      <w:r w:rsidRPr="0091005D">
        <w:rPr>
          <w:b/>
          <w:bCs/>
        </w:rPr>
        <w:t xml:space="preserve">  DOB: FEB 13,1961 (55)                            Wt(kg): _______ (______)   </w:t>
      </w:r>
    </w:p>
    <w:p w:rsidR="00AB263B" w:rsidRPr="0091005D" w:rsidRDefault="00AB263B" w:rsidP="00AB263B">
      <w:pPr>
        <w:pStyle w:val="JOComputerScreen"/>
        <w:rPr>
          <w:b/>
          <w:bCs/>
        </w:rPr>
      </w:pPr>
      <w:r w:rsidRPr="0091005D">
        <w:rPr>
          <w:b/>
          <w:bCs/>
        </w:rPr>
        <w:t xml:space="preserve">  SEX: FEMALE                            </w:t>
      </w:r>
    </w:p>
    <w:p w:rsidR="00AB263B" w:rsidRPr="0091005D" w:rsidRDefault="00AB263B" w:rsidP="00AB263B">
      <w:pPr>
        <w:pStyle w:val="JOComputerScreen"/>
        <w:rPr>
          <w:b/>
          <w:bCs/>
        </w:rPr>
      </w:pPr>
      <w:r w:rsidRPr="0091005D">
        <w:rPr>
          <w:b/>
          <w:bCs/>
        </w:rPr>
        <w:t xml:space="preserve"> CrCL: &lt;Not Found&gt;                               BSA (m2): _______ </w:t>
      </w:r>
    </w:p>
    <w:p w:rsidR="00AB263B" w:rsidRPr="0091005D" w:rsidRDefault="00AB263B" w:rsidP="00AB263B">
      <w:pPr>
        <w:pStyle w:val="JOComputerScreen"/>
        <w:rPr>
          <w:b/>
          <w:bCs/>
        </w:rPr>
      </w:pPr>
      <w:r w:rsidRPr="0091005D">
        <w:rPr>
          <w:b/>
          <w:bCs/>
        </w:rPr>
        <w:t xml:space="preserve">                                                             ISSUE  LAST REF DAY</w:t>
      </w:r>
    </w:p>
    <w:p w:rsidR="00AB263B" w:rsidRPr="0091005D" w:rsidRDefault="00AB263B" w:rsidP="00AB263B">
      <w:pPr>
        <w:pStyle w:val="JOComputerScreen"/>
        <w:rPr>
          <w:b/>
          <w:bCs/>
        </w:rPr>
      </w:pPr>
      <w:r w:rsidRPr="0091005D">
        <w:rPr>
          <w:b/>
          <w:bCs/>
        </w:rPr>
        <w:t xml:space="preserve"> #  RX #         DRUG                                 QTY ST  DATE  FILL REM SUP</w:t>
      </w:r>
    </w:p>
    <w:p w:rsidR="00AB263B" w:rsidRPr="0091005D" w:rsidRDefault="00AB263B" w:rsidP="00AB263B">
      <w:pPr>
        <w:pStyle w:val="JOComputerScreen"/>
        <w:rPr>
          <w:b/>
          <w:bCs/>
          <w:u w:val="single"/>
        </w:rPr>
      </w:pPr>
      <w:r w:rsidRPr="0091005D">
        <w:rPr>
          <w:b/>
          <w:bCs/>
          <w:u w:val="single"/>
        </w:rPr>
        <w:t xml:space="preserve">                                                                                </w:t>
      </w:r>
    </w:p>
    <w:p w:rsidR="00AB263B" w:rsidRPr="0091005D" w:rsidRDefault="00AB263B" w:rsidP="00AB263B">
      <w:pPr>
        <w:pStyle w:val="JOComputerScreen"/>
        <w:rPr>
          <w:b/>
          <w:bCs/>
        </w:rPr>
      </w:pPr>
      <w:r w:rsidRPr="0091005D">
        <w:rPr>
          <w:b/>
          <w:bCs/>
        </w:rPr>
        <w:t xml:space="preserve">&lt;No local prescriptions found.&gt;                                                 </w:t>
      </w:r>
    </w:p>
    <w:p w:rsidR="00AB263B" w:rsidRPr="0091005D" w:rsidRDefault="00AB263B" w:rsidP="00AB263B">
      <w:pPr>
        <w:pStyle w:val="JOComputerScreen"/>
        <w:rPr>
          <w:b/>
          <w:bCs/>
        </w:rPr>
      </w:pPr>
      <w:r w:rsidRPr="0091005D">
        <w:rPr>
          <w:b/>
          <w:bCs/>
        </w:rPr>
        <w:t>-------------------------DAYTSHR TEST LAB (984) ACTIVE--------------------------</w:t>
      </w:r>
    </w:p>
    <w:p w:rsidR="00AB263B" w:rsidRPr="0091005D" w:rsidRDefault="00AB263B" w:rsidP="00AB263B">
      <w:pPr>
        <w:pStyle w:val="JOComputerScreen"/>
        <w:rPr>
          <w:b/>
          <w:bCs/>
        </w:rPr>
      </w:pPr>
      <w:r w:rsidRPr="0091005D">
        <w:rPr>
          <w:b/>
          <w:bCs/>
        </w:rPr>
        <w:t xml:space="preserve"> 1 2718861       CETIRIZINE HCL 10MG TAB               30 A  05-21 07-07   7  30</w:t>
      </w:r>
    </w:p>
    <w:p w:rsidR="00AB263B" w:rsidRPr="0091005D" w:rsidRDefault="00AB263B" w:rsidP="00AB263B">
      <w:pPr>
        <w:pStyle w:val="JOComputerScreen"/>
        <w:rPr>
          <w:b/>
          <w:bCs/>
        </w:rPr>
      </w:pPr>
      <w:r w:rsidRPr="0091005D">
        <w:rPr>
          <w:b/>
          <w:bCs/>
        </w:rPr>
        <w:t xml:space="preserve"> 2 2718863       HYDRALAZINE HCL 25MG TAB              60 A  05-11 05-11   5  60</w:t>
      </w:r>
    </w:p>
    <w:p w:rsidR="00AB263B" w:rsidRPr="0091005D" w:rsidRDefault="00AB263B" w:rsidP="00AB263B">
      <w:pPr>
        <w:pStyle w:val="JOComputerScreen"/>
        <w:rPr>
          <w:b/>
          <w:bCs/>
        </w:rPr>
      </w:pPr>
      <w:r w:rsidRPr="0091005D">
        <w:rPr>
          <w:b/>
          <w:bCs/>
        </w:rPr>
        <w:t xml:space="preserve"> 3 2718862       IBUPROFEN 800MG TAB                   60 A  05-31 07-27  10  30</w:t>
      </w:r>
    </w:p>
    <w:p w:rsidR="00AB263B" w:rsidRPr="0091005D" w:rsidRDefault="00AB263B" w:rsidP="00AB263B">
      <w:pPr>
        <w:pStyle w:val="JOComputerScreen"/>
        <w:rPr>
          <w:b/>
          <w:bCs/>
        </w:rPr>
      </w:pPr>
    </w:p>
    <w:p w:rsidR="00AB263B" w:rsidRPr="0091005D" w:rsidRDefault="00AB263B" w:rsidP="00AB263B">
      <w:pPr>
        <w:pStyle w:val="JOComputerScreen"/>
        <w:rPr>
          <w:b/>
          <w:bCs/>
        </w:rPr>
      </w:pPr>
    </w:p>
    <w:p w:rsidR="00AB263B" w:rsidRPr="0091005D" w:rsidRDefault="00AB263B" w:rsidP="00AB263B">
      <w:pPr>
        <w:pStyle w:val="JOComputerScreen"/>
        <w:rPr>
          <w:b/>
          <w:bCs/>
        </w:rPr>
      </w:pPr>
    </w:p>
    <w:p w:rsidR="00AB263B" w:rsidRPr="0091005D" w:rsidRDefault="00AB263B" w:rsidP="00AB263B">
      <w:pPr>
        <w:pStyle w:val="JOComputerScreen"/>
        <w:rPr>
          <w:b/>
          <w:bCs/>
        </w:rPr>
      </w:pPr>
    </w:p>
    <w:p w:rsidR="00AB263B" w:rsidRPr="0091005D" w:rsidRDefault="00AB263B" w:rsidP="00AB263B">
      <w:pPr>
        <w:pStyle w:val="JOComputerScreen"/>
        <w:rPr>
          <w:b/>
          <w:bCs/>
        </w:rPr>
      </w:pPr>
    </w:p>
    <w:p w:rsidR="00AB263B" w:rsidRPr="0091005D" w:rsidRDefault="00AB263B" w:rsidP="00AB263B">
      <w:pPr>
        <w:pStyle w:val="JOComputerScreen"/>
        <w:rPr>
          <w:b/>
          <w:bCs/>
        </w:rPr>
      </w:pPr>
      <w:r w:rsidRPr="0091005D">
        <w:rPr>
          <w:b/>
          <w:bCs/>
        </w:rPr>
        <w:t xml:space="preserve">          Enter ?? for more actions                                             </w:t>
      </w:r>
    </w:p>
    <w:p w:rsidR="00AB263B" w:rsidRPr="0091005D" w:rsidRDefault="00AB263B" w:rsidP="00AB263B">
      <w:pPr>
        <w:pStyle w:val="JOComputerScreen"/>
        <w:rPr>
          <w:b/>
          <w:bCs/>
        </w:rPr>
      </w:pPr>
      <w:r w:rsidRPr="0091005D">
        <w:rPr>
          <w:b/>
          <w:bCs/>
        </w:rPr>
        <w:t>PU  Patient Record Update               NO  New Order</w:t>
      </w:r>
    </w:p>
    <w:p w:rsidR="00AB263B" w:rsidRPr="0091005D" w:rsidRDefault="00AB263B" w:rsidP="00AB263B">
      <w:pPr>
        <w:pStyle w:val="JOComputerScreen"/>
        <w:rPr>
          <w:b/>
          <w:bCs/>
        </w:rPr>
      </w:pPr>
      <w:r w:rsidRPr="0091005D">
        <w:rPr>
          <w:b/>
          <w:bCs/>
        </w:rPr>
        <w:t>PI  Patient Information                 SO  Select Order</w:t>
      </w:r>
    </w:p>
    <w:p w:rsidR="00AB263B" w:rsidRPr="0091005D" w:rsidRDefault="00AB263B" w:rsidP="00AB263B">
      <w:pPr>
        <w:pStyle w:val="JOComputerScreen"/>
        <w:rPr>
          <w:b/>
          <w:bCs/>
        </w:rPr>
      </w:pPr>
      <w:r w:rsidRPr="0091005D">
        <w:rPr>
          <w:b/>
          <w:bCs/>
        </w:rPr>
        <w:t xml:space="preserve">Select Action: Quit// </w:t>
      </w:r>
    </w:p>
    <w:p w:rsidR="00AB263B" w:rsidRPr="0091005D" w:rsidRDefault="00AB263B" w:rsidP="00AB263B">
      <w:pPr>
        <w:pStyle w:val="JOComputerScreen"/>
        <w:rPr>
          <w:b/>
          <w:bCs/>
          <w:u w:val="single"/>
        </w:rPr>
      </w:pPr>
      <w:r w:rsidRPr="0091005D">
        <w:rPr>
          <w:b/>
          <w:bCs/>
          <w:u w:val="single"/>
        </w:rPr>
        <w:t xml:space="preserve">Medication Profile            Jul 28, 2016@05:20:23          Page:    1 of    3 </w:t>
      </w:r>
    </w:p>
    <w:p w:rsidR="00AB263B" w:rsidRPr="0091005D" w:rsidRDefault="00AB263B" w:rsidP="00AB263B">
      <w:pPr>
        <w:pStyle w:val="JOComputerScreen"/>
        <w:rPr>
          <w:b/>
          <w:bCs/>
        </w:rPr>
      </w:pPr>
      <w:r w:rsidRPr="0091005D">
        <w:rPr>
          <w:b/>
          <w:bCs/>
        </w:rPr>
        <w:t xml:space="preserve">PSOPATIENT,SIX                                 &lt;NO ALLERGY ASSESSMENT&gt; </w:t>
      </w:r>
    </w:p>
    <w:p w:rsidR="00AB263B" w:rsidRPr="0091005D" w:rsidRDefault="00AB263B" w:rsidP="00AB263B">
      <w:pPr>
        <w:pStyle w:val="JOComputerScreen"/>
        <w:rPr>
          <w:b/>
          <w:bCs/>
        </w:rPr>
      </w:pPr>
      <w:r w:rsidRPr="0091005D">
        <w:rPr>
          <w:b/>
          <w:bCs/>
        </w:rPr>
        <w:t xml:space="preserve">  PID: 666-01-2136                                 Ht(cm): _______ (______)   </w:t>
      </w:r>
    </w:p>
    <w:p w:rsidR="00AB263B" w:rsidRPr="0091005D" w:rsidRDefault="00AB263B" w:rsidP="00AB263B">
      <w:pPr>
        <w:pStyle w:val="JOComputerScreen"/>
        <w:rPr>
          <w:b/>
          <w:bCs/>
        </w:rPr>
      </w:pPr>
      <w:r w:rsidRPr="0091005D">
        <w:rPr>
          <w:b/>
          <w:bCs/>
        </w:rPr>
        <w:t xml:space="preserve">  DOB: FEB 13,1961 (55)                            Wt(kg): _______ (______)   </w:t>
      </w:r>
    </w:p>
    <w:p w:rsidR="00AB263B" w:rsidRPr="0091005D" w:rsidRDefault="00AB263B" w:rsidP="00AB263B">
      <w:pPr>
        <w:pStyle w:val="JOComputerScreen"/>
        <w:rPr>
          <w:b/>
          <w:bCs/>
        </w:rPr>
      </w:pPr>
      <w:r w:rsidRPr="0091005D">
        <w:rPr>
          <w:b/>
          <w:bCs/>
        </w:rPr>
        <w:t xml:space="preserve">  SEX: FEMALE                            </w:t>
      </w:r>
    </w:p>
    <w:p w:rsidR="00AB263B" w:rsidRPr="0091005D" w:rsidRDefault="00AB263B" w:rsidP="00AB263B">
      <w:pPr>
        <w:pStyle w:val="JOComputerScreen"/>
        <w:rPr>
          <w:b/>
          <w:bCs/>
        </w:rPr>
      </w:pPr>
      <w:r w:rsidRPr="0091005D">
        <w:rPr>
          <w:b/>
          <w:bCs/>
        </w:rPr>
        <w:t xml:space="preserve"> CrCL: &lt;Not Found&gt;                               BSA (m2): _______ </w:t>
      </w:r>
    </w:p>
    <w:p w:rsidR="00AB263B" w:rsidRPr="0091005D" w:rsidRDefault="00AB263B" w:rsidP="00AB263B">
      <w:pPr>
        <w:pStyle w:val="JOComputerScreen"/>
        <w:rPr>
          <w:b/>
          <w:bCs/>
        </w:rPr>
      </w:pPr>
      <w:r w:rsidRPr="0091005D">
        <w:rPr>
          <w:b/>
          <w:bCs/>
        </w:rPr>
        <w:t xml:space="preserve">                                                             ISSUE  LAST REF DAY</w:t>
      </w:r>
    </w:p>
    <w:p w:rsidR="00AB263B" w:rsidRPr="0091005D" w:rsidRDefault="00AB263B" w:rsidP="00AB263B">
      <w:pPr>
        <w:pStyle w:val="JOComputerScreen"/>
        <w:rPr>
          <w:b/>
          <w:bCs/>
        </w:rPr>
      </w:pPr>
      <w:r w:rsidRPr="0091005D">
        <w:rPr>
          <w:b/>
          <w:bCs/>
        </w:rPr>
        <w:t xml:space="preserve"> #  RX #         DRUG                                 QTY ST  DATE  FILL REM SUP</w:t>
      </w:r>
    </w:p>
    <w:p w:rsidR="00AB263B" w:rsidRPr="0091005D" w:rsidRDefault="00AB263B" w:rsidP="00AB263B">
      <w:pPr>
        <w:pStyle w:val="JOComputerScreen"/>
        <w:rPr>
          <w:b/>
          <w:bCs/>
          <w:u w:val="single"/>
        </w:rPr>
      </w:pPr>
      <w:r w:rsidRPr="0091005D">
        <w:rPr>
          <w:b/>
          <w:bCs/>
          <w:u w:val="single"/>
        </w:rPr>
        <w:t xml:space="preserve">                                                                                </w:t>
      </w:r>
    </w:p>
    <w:p w:rsidR="00AB263B" w:rsidRPr="0091005D" w:rsidRDefault="00AB263B" w:rsidP="00AB263B">
      <w:pPr>
        <w:pStyle w:val="JOComputerScreen"/>
        <w:rPr>
          <w:b/>
          <w:bCs/>
        </w:rPr>
      </w:pPr>
      <w:r w:rsidRPr="0091005D">
        <w:rPr>
          <w:b/>
          <w:bCs/>
        </w:rPr>
        <w:t>-------------------------------------ACTIVE-------------------------------------</w:t>
      </w:r>
    </w:p>
    <w:p w:rsidR="00AB263B" w:rsidRPr="0091005D" w:rsidRDefault="00AB263B" w:rsidP="00AB263B">
      <w:pPr>
        <w:pStyle w:val="JOComputerScreen"/>
        <w:rPr>
          <w:b/>
          <w:bCs/>
        </w:rPr>
      </w:pPr>
      <w:r w:rsidRPr="0091005D">
        <w:rPr>
          <w:b/>
          <w:bCs/>
        </w:rPr>
        <w:t xml:space="preserve"> 1 10000126      FLUTICAS 100/SALMETEROL 50 INHL DISK 60  E&gt; 06-01 02-02  11  45</w:t>
      </w:r>
    </w:p>
    <w:p w:rsidR="00AB263B" w:rsidRPr="0091005D" w:rsidRDefault="00AB263B" w:rsidP="00AB263B">
      <w:pPr>
        <w:pStyle w:val="JOComputerScreen"/>
        <w:rPr>
          <w:b/>
          <w:bCs/>
        </w:rPr>
      </w:pPr>
      <w:r w:rsidRPr="0091005D">
        <w:rPr>
          <w:b/>
          <w:bCs/>
        </w:rPr>
        <w:t xml:space="preserve">                                                   Qty: 2                       </w:t>
      </w:r>
    </w:p>
    <w:p w:rsidR="00AB263B" w:rsidRPr="0091005D" w:rsidRDefault="00AB263B" w:rsidP="00AB263B">
      <w:pPr>
        <w:pStyle w:val="JOComputerScreen"/>
        <w:rPr>
          <w:b/>
          <w:bCs/>
        </w:rPr>
      </w:pPr>
      <w:r w:rsidRPr="0091005D">
        <w:rPr>
          <w:b/>
          <w:bCs/>
        </w:rPr>
        <w:t xml:space="preserve"> 2 10000128      NIACIN 250MG TAB                     270 S&gt; 06-08 08-27   2  90</w:t>
      </w:r>
    </w:p>
    <w:p w:rsidR="00AB263B" w:rsidRPr="0091005D" w:rsidRDefault="00AB263B" w:rsidP="00AB263B">
      <w:pPr>
        <w:pStyle w:val="JOComputerScreen"/>
        <w:rPr>
          <w:b/>
          <w:bCs/>
        </w:rPr>
      </w:pPr>
      <w:r w:rsidRPr="0091005D">
        <w:rPr>
          <w:b/>
          <w:bCs/>
        </w:rPr>
        <w:t xml:space="preserve"> 3 10000122      RAMIPRIL 5MG CAP                      30 A&gt; 05-31 05-31   8  30</w:t>
      </w:r>
    </w:p>
    <w:p w:rsidR="00AB263B" w:rsidRPr="0091005D" w:rsidRDefault="00AB263B" w:rsidP="00AB263B">
      <w:pPr>
        <w:pStyle w:val="JOComputerScreen"/>
        <w:rPr>
          <w:b/>
          <w:bCs/>
        </w:rPr>
      </w:pPr>
      <w:r w:rsidRPr="0091005D">
        <w:rPr>
          <w:b/>
          <w:bCs/>
        </w:rPr>
        <w:t>----------------------------------DISCONTINUED----------------------------------</w:t>
      </w:r>
    </w:p>
    <w:p w:rsidR="00AB263B" w:rsidRPr="0091005D" w:rsidRDefault="00AB263B" w:rsidP="00AB263B">
      <w:pPr>
        <w:pStyle w:val="JOComputerScreen"/>
        <w:rPr>
          <w:b/>
          <w:bCs/>
        </w:rPr>
      </w:pPr>
      <w:r w:rsidRPr="0091005D">
        <w:rPr>
          <w:b/>
          <w:bCs/>
        </w:rPr>
        <w:t xml:space="preserve"> 4 10000125      HYDROCHLOROTHIAZIDE 25MG TAB          60 DC&gt;02-01 02-02   5  60</w:t>
      </w:r>
    </w:p>
    <w:p w:rsidR="00AB263B" w:rsidRPr="0091005D" w:rsidRDefault="00AB263B" w:rsidP="00AB263B">
      <w:pPr>
        <w:pStyle w:val="JOComputerScreen"/>
        <w:rPr>
          <w:b/>
          <w:bCs/>
        </w:rPr>
      </w:pPr>
      <w:r w:rsidRPr="0091005D">
        <w:rPr>
          <w:b/>
          <w:bCs/>
        </w:rPr>
        <w:t>--------------------------------------HOLD--------------------------------------</w:t>
      </w:r>
    </w:p>
    <w:p w:rsidR="00AB263B" w:rsidRPr="0091005D" w:rsidRDefault="00AB263B" w:rsidP="00AB263B">
      <w:pPr>
        <w:pStyle w:val="JOComputerScreen"/>
        <w:rPr>
          <w:b/>
          <w:bCs/>
        </w:rPr>
      </w:pPr>
      <w:r w:rsidRPr="0091005D">
        <w:rPr>
          <w:b/>
          <w:bCs/>
        </w:rPr>
        <w:t xml:space="preserve"> 5 10000127      LISINOPRIL 2.5MG TAB                  90 H&gt; 03-10   -     3  90</w:t>
      </w:r>
    </w:p>
    <w:p w:rsidR="00AB263B" w:rsidRPr="0091005D" w:rsidRDefault="00AB263B" w:rsidP="00AB263B">
      <w:pPr>
        <w:pStyle w:val="JOComputerScreen"/>
        <w:rPr>
          <w:b/>
          <w:bCs/>
        </w:rPr>
      </w:pPr>
      <w:r w:rsidRPr="0091005D">
        <w:rPr>
          <w:b/>
          <w:bCs/>
        </w:rPr>
        <w:t>------------------------------DAYTON (552) ACTIVE-------------------------------</w:t>
      </w:r>
    </w:p>
    <w:p w:rsidR="00AB263B" w:rsidRPr="0091005D" w:rsidRDefault="00AB263B" w:rsidP="00AB263B">
      <w:pPr>
        <w:pStyle w:val="JOComputerScreen"/>
        <w:rPr>
          <w:b/>
          <w:bCs/>
        </w:rPr>
      </w:pPr>
      <w:r w:rsidRPr="0091005D">
        <w:rPr>
          <w:b/>
          <w:bCs/>
        </w:rPr>
        <w:lastRenderedPageBreak/>
        <w:t xml:space="preserve">+         Enter ?? for more actions                                             </w:t>
      </w:r>
    </w:p>
    <w:p w:rsidR="00AB263B" w:rsidRPr="0091005D" w:rsidRDefault="00AB263B" w:rsidP="00AB263B">
      <w:pPr>
        <w:pStyle w:val="JOComputerScreen"/>
        <w:rPr>
          <w:b/>
          <w:bCs/>
        </w:rPr>
      </w:pPr>
      <w:r w:rsidRPr="0091005D">
        <w:rPr>
          <w:b/>
          <w:bCs/>
        </w:rPr>
        <w:t>PU  Patient Record Update               NO  New Order</w:t>
      </w:r>
    </w:p>
    <w:p w:rsidR="00AB263B" w:rsidRPr="0091005D" w:rsidRDefault="00AB263B" w:rsidP="00AB263B">
      <w:pPr>
        <w:pStyle w:val="JOComputerScreen"/>
        <w:rPr>
          <w:b/>
          <w:bCs/>
        </w:rPr>
      </w:pPr>
      <w:r w:rsidRPr="0091005D">
        <w:rPr>
          <w:b/>
          <w:bCs/>
        </w:rPr>
        <w:t>PI  Patient Information                 SO  Select Order</w:t>
      </w:r>
    </w:p>
    <w:p w:rsidR="00AB263B" w:rsidRPr="0091005D" w:rsidRDefault="00AB263B" w:rsidP="00AB263B">
      <w:pPr>
        <w:pStyle w:val="JOComputerScreen"/>
      </w:pPr>
    </w:p>
    <w:p w:rsidR="00F45F5A" w:rsidRPr="0091005D" w:rsidRDefault="00F45F5A" w:rsidP="00B62C66">
      <w:pPr>
        <w:pStyle w:val="BodyText"/>
      </w:pPr>
    </w:p>
    <w:p w:rsidR="006C6CC0" w:rsidRPr="0091005D" w:rsidRDefault="009B1424" w:rsidP="00FC3D9E">
      <w:bookmarkStart w:id="384" w:name="p48"/>
      <w:bookmarkEnd w:id="384"/>
      <w:r w:rsidRPr="0091005D">
        <w:t>One Va Pharmacy patch PSO*7*479 modifies routine PSORRX2 to add the following text if no error message is returned when retrieving the label information from the host system.</w:t>
      </w:r>
      <w:r w:rsidR="006C6CC0" w:rsidRPr="0091005D">
        <w:t xml:space="preserve"> The following text is displayed just prior to the Label Device: ‘ prompt:</w:t>
      </w:r>
    </w:p>
    <w:p w:rsidR="006C6CC0" w:rsidRPr="0091005D" w:rsidRDefault="006C6CC0" w:rsidP="00FC3D9E"/>
    <w:p w:rsidR="006C6CC0" w:rsidRPr="0091005D" w:rsidRDefault="006C6CC0" w:rsidP="00FC3D9E">
      <w:r w:rsidRPr="0091005D">
        <w:t>For a refill:</w:t>
      </w:r>
    </w:p>
    <w:p w:rsidR="006C6CC0" w:rsidRPr="0091005D" w:rsidRDefault="006C6CC0" w:rsidP="00FC3D9E">
      <w:pPr>
        <w:shd w:val="clear" w:color="auto" w:fill="BFBFBF"/>
        <w:autoSpaceDE w:val="0"/>
        <w:autoSpaceDN w:val="0"/>
        <w:adjustRightInd w:val="0"/>
        <w:spacing w:before="120"/>
        <w:rPr>
          <w:rFonts w:ascii="Courier New" w:hAnsi="Courier New" w:cs="Courier New"/>
          <w:bCs/>
          <w:sz w:val="18"/>
          <w:szCs w:val="18"/>
        </w:rPr>
      </w:pPr>
      <w:r w:rsidRPr="0091005D">
        <w:rPr>
          <w:rFonts w:ascii="Courier New" w:hAnsi="Courier New" w:cs="Courier New"/>
          <w:bCs/>
          <w:sz w:val="18"/>
          <w:szCs w:val="18"/>
        </w:rPr>
        <w:t>TRANSACTION SUCCESSFUL...  The refill for RX #763002 has been recorded on</w:t>
      </w:r>
    </w:p>
    <w:p w:rsidR="006C6CC0" w:rsidRPr="0091005D" w:rsidRDefault="006C6CC0" w:rsidP="00FC3D9E">
      <w:pPr>
        <w:shd w:val="clear" w:color="auto" w:fill="BFBFBF"/>
        <w:autoSpaceDE w:val="0"/>
        <w:autoSpaceDN w:val="0"/>
        <w:adjustRightInd w:val="0"/>
        <w:rPr>
          <w:rFonts w:ascii="Courier New" w:hAnsi="Courier New" w:cs="Courier New"/>
          <w:bCs/>
          <w:sz w:val="18"/>
          <w:szCs w:val="18"/>
        </w:rPr>
      </w:pPr>
      <w:r w:rsidRPr="0091005D">
        <w:rPr>
          <w:rFonts w:ascii="Courier New" w:hAnsi="Courier New" w:cs="Courier New"/>
          <w:bCs/>
          <w:sz w:val="18"/>
          <w:szCs w:val="18"/>
        </w:rPr>
        <w:t>the prescription at the host system.</w:t>
      </w:r>
    </w:p>
    <w:p w:rsidR="006C6CC0" w:rsidRPr="0091005D" w:rsidRDefault="006C6CC0" w:rsidP="00FC3D9E">
      <w:pPr>
        <w:shd w:val="clear" w:color="auto" w:fill="BFBFBF"/>
        <w:autoSpaceDE w:val="0"/>
        <w:autoSpaceDN w:val="0"/>
        <w:adjustRightInd w:val="0"/>
        <w:rPr>
          <w:rFonts w:ascii="Courier New" w:hAnsi="Courier New" w:cs="Courier New"/>
          <w:bCs/>
          <w:sz w:val="18"/>
          <w:szCs w:val="18"/>
        </w:rPr>
      </w:pPr>
    </w:p>
    <w:p w:rsidR="006C6CC0" w:rsidRPr="0091005D" w:rsidRDefault="006C6CC0" w:rsidP="00FC3D9E">
      <w:pPr>
        <w:shd w:val="clear" w:color="auto" w:fill="BFBFBF"/>
        <w:autoSpaceDE w:val="0"/>
        <w:autoSpaceDN w:val="0"/>
        <w:adjustRightInd w:val="0"/>
        <w:rPr>
          <w:rFonts w:ascii="Courier New" w:hAnsi="Courier New" w:cs="Courier New"/>
          <w:bCs/>
          <w:sz w:val="18"/>
          <w:szCs w:val="18"/>
        </w:rPr>
      </w:pPr>
      <w:r w:rsidRPr="0091005D">
        <w:rPr>
          <w:rFonts w:ascii="Courier New" w:hAnsi="Courier New" w:cs="Courier New"/>
          <w:bCs/>
          <w:sz w:val="18"/>
          <w:szCs w:val="18"/>
        </w:rPr>
        <w:t>Select a printer to generate the label or '^' to bypass printing.</w:t>
      </w:r>
    </w:p>
    <w:p w:rsidR="006C6CC0" w:rsidRPr="0091005D" w:rsidRDefault="006C6CC0" w:rsidP="00FC3D9E">
      <w:pPr>
        <w:shd w:val="clear" w:color="auto" w:fill="BFBFBF"/>
        <w:autoSpaceDE w:val="0"/>
        <w:autoSpaceDN w:val="0"/>
        <w:adjustRightInd w:val="0"/>
        <w:rPr>
          <w:rFonts w:ascii="Courier New" w:hAnsi="Courier New" w:cs="Courier New"/>
          <w:bCs/>
          <w:sz w:val="18"/>
          <w:szCs w:val="18"/>
        </w:rPr>
      </w:pPr>
    </w:p>
    <w:p w:rsidR="006C6CC0" w:rsidRPr="0091005D" w:rsidRDefault="006C6CC0" w:rsidP="00FC3D9E">
      <w:pPr>
        <w:shd w:val="clear" w:color="auto" w:fill="BFBFBF"/>
        <w:autoSpaceDE w:val="0"/>
        <w:autoSpaceDN w:val="0"/>
        <w:adjustRightInd w:val="0"/>
        <w:rPr>
          <w:rFonts w:ascii="Courier New" w:hAnsi="Courier New" w:cs="Courier New"/>
          <w:bCs/>
          <w:sz w:val="18"/>
          <w:szCs w:val="18"/>
        </w:rPr>
      </w:pPr>
      <w:r w:rsidRPr="0091005D">
        <w:rPr>
          <w:rFonts w:ascii="Courier New" w:hAnsi="Courier New" w:cs="Courier New"/>
          <w:bCs/>
          <w:sz w:val="18"/>
          <w:szCs w:val="18"/>
        </w:rPr>
        <w:t>QUEUE TO PRINT ON</w:t>
      </w:r>
    </w:p>
    <w:p w:rsidR="009B1424" w:rsidRPr="0091005D" w:rsidRDefault="006C6CC0" w:rsidP="00FC3D9E">
      <w:pPr>
        <w:shd w:val="clear" w:color="auto" w:fill="BFBFBF"/>
        <w:autoSpaceDE w:val="0"/>
        <w:autoSpaceDN w:val="0"/>
        <w:adjustRightInd w:val="0"/>
        <w:rPr>
          <w:rFonts w:ascii="Courier New" w:hAnsi="Courier New" w:cs="Courier New"/>
          <w:bCs/>
          <w:sz w:val="18"/>
          <w:szCs w:val="18"/>
        </w:rPr>
      </w:pPr>
      <w:r w:rsidRPr="0091005D">
        <w:rPr>
          <w:rFonts w:ascii="Courier New" w:hAnsi="Courier New" w:cs="Courier New"/>
          <w:bCs/>
          <w:sz w:val="18"/>
          <w:szCs w:val="18"/>
        </w:rPr>
        <w:t xml:space="preserve">DEVICE: </w:t>
      </w:r>
      <w:r w:rsidR="009B1424" w:rsidRPr="0091005D">
        <w:rPr>
          <w:rFonts w:ascii="Courier New" w:hAnsi="Courier New" w:cs="Courier New"/>
          <w:bCs/>
          <w:sz w:val="18"/>
          <w:szCs w:val="18"/>
        </w:rPr>
        <w:t xml:space="preserve"> </w:t>
      </w:r>
    </w:p>
    <w:p w:rsidR="006C6CC0" w:rsidRPr="0091005D" w:rsidRDefault="006C6CC0" w:rsidP="00B62C66">
      <w:pPr>
        <w:pStyle w:val="BodyText"/>
      </w:pPr>
    </w:p>
    <w:p w:rsidR="006C6CC0" w:rsidRPr="0091005D" w:rsidRDefault="006C6CC0" w:rsidP="00B62C66">
      <w:pPr>
        <w:pStyle w:val="BodyText"/>
      </w:pPr>
      <w:r w:rsidRPr="0091005D">
        <w:t>For a partial fill:</w:t>
      </w:r>
    </w:p>
    <w:p w:rsidR="006C6CC0" w:rsidRPr="0091005D" w:rsidRDefault="006C6CC0" w:rsidP="00FC3D9E">
      <w:pPr>
        <w:shd w:val="clear" w:color="auto" w:fill="BFBFBF"/>
        <w:autoSpaceDE w:val="0"/>
        <w:autoSpaceDN w:val="0"/>
        <w:adjustRightInd w:val="0"/>
        <w:spacing w:before="120"/>
        <w:rPr>
          <w:rFonts w:ascii="Courier New" w:hAnsi="Courier New" w:cs="Courier New"/>
          <w:bCs/>
          <w:sz w:val="18"/>
          <w:szCs w:val="18"/>
        </w:rPr>
      </w:pPr>
      <w:r w:rsidRPr="0091005D">
        <w:rPr>
          <w:rFonts w:ascii="Courier New" w:hAnsi="Courier New" w:cs="Courier New"/>
          <w:bCs/>
          <w:sz w:val="18"/>
          <w:szCs w:val="18"/>
        </w:rPr>
        <w:t>TRANSACTION SUCCESSFUL...  The partial for RX #763002 has been recorded on</w:t>
      </w:r>
    </w:p>
    <w:p w:rsidR="006C6CC0" w:rsidRPr="0091005D" w:rsidRDefault="006C6CC0" w:rsidP="00FC3D9E">
      <w:pPr>
        <w:shd w:val="clear" w:color="auto" w:fill="BFBFBF"/>
        <w:autoSpaceDE w:val="0"/>
        <w:autoSpaceDN w:val="0"/>
        <w:adjustRightInd w:val="0"/>
        <w:rPr>
          <w:rFonts w:ascii="Courier New" w:hAnsi="Courier New" w:cs="Courier New"/>
          <w:bCs/>
          <w:sz w:val="18"/>
          <w:szCs w:val="18"/>
        </w:rPr>
      </w:pPr>
      <w:r w:rsidRPr="0091005D">
        <w:rPr>
          <w:rFonts w:ascii="Courier New" w:hAnsi="Courier New" w:cs="Courier New"/>
          <w:bCs/>
          <w:sz w:val="18"/>
          <w:szCs w:val="18"/>
        </w:rPr>
        <w:t>the prescription at the host system.</w:t>
      </w:r>
    </w:p>
    <w:p w:rsidR="006C6CC0" w:rsidRPr="0091005D" w:rsidRDefault="006C6CC0" w:rsidP="00FC3D9E">
      <w:pPr>
        <w:shd w:val="clear" w:color="auto" w:fill="BFBFBF"/>
        <w:autoSpaceDE w:val="0"/>
        <w:autoSpaceDN w:val="0"/>
        <w:adjustRightInd w:val="0"/>
        <w:rPr>
          <w:rFonts w:ascii="Courier New" w:hAnsi="Courier New" w:cs="Courier New"/>
          <w:bCs/>
          <w:sz w:val="18"/>
          <w:szCs w:val="18"/>
        </w:rPr>
      </w:pPr>
    </w:p>
    <w:p w:rsidR="006C6CC0" w:rsidRPr="0091005D" w:rsidRDefault="006C6CC0" w:rsidP="00FC3D9E">
      <w:pPr>
        <w:shd w:val="clear" w:color="auto" w:fill="BFBFBF"/>
        <w:autoSpaceDE w:val="0"/>
        <w:autoSpaceDN w:val="0"/>
        <w:adjustRightInd w:val="0"/>
        <w:rPr>
          <w:rFonts w:ascii="Courier New" w:hAnsi="Courier New" w:cs="Courier New"/>
          <w:bCs/>
          <w:sz w:val="18"/>
          <w:szCs w:val="18"/>
        </w:rPr>
      </w:pPr>
      <w:r w:rsidRPr="0091005D">
        <w:rPr>
          <w:rFonts w:ascii="Courier New" w:hAnsi="Courier New" w:cs="Courier New"/>
          <w:bCs/>
          <w:sz w:val="18"/>
          <w:szCs w:val="18"/>
        </w:rPr>
        <w:t>Select a printer to generate the label or '^' to bypass printing.</w:t>
      </w:r>
    </w:p>
    <w:p w:rsidR="006C6CC0" w:rsidRPr="0091005D" w:rsidRDefault="006C6CC0" w:rsidP="00FC3D9E">
      <w:pPr>
        <w:shd w:val="clear" w:color="auto" w:fill="BFBFBF"/>
        <w:autoSpaceDE w:val="0"/>
        <w:autoSpaceDN w:val="0"/>
        <w:adjustRightInd w:val="0"/>
        <w:rPr>
          <w:rFonts w:ascii="Courier New" w:hAnsi="Courier New" w:cs="Courier New"/>
          <w:bCs/>
          <w:sz w:val="18"/>
          <w:szCs w:val="18"/>
        </w:rPr>
      </w:pPr>
    </w:p>
    <w:p w:rsidR="006C6CC0" w:rsidRPr="0091005D" w:rsidRDefault="006C6CC0" w:rsidP="00FC3D9E">
      <w:pPr>
        <w:shd w:val="clear" w:color="auto" w:fill="BFBFBF"/>
        <w:autoSpaceDE w:val="0"/>
        <w:autoSpaceDN w:val="0"/>
        <w:adjustRightInd w:val="0"/>
        <w:rPr>
          <w:rFonts w:ascii="Courier New" w:hAnsi="Courier New" w:cs="Courier New"/>
          <w:bCs/>
          <w:sz w:val="18"/>
          <w:szCs w:val="18"/>
        </w:rPr>
      </w:pPr>
      <w:r w:rsidRPr="0091005D">
        <w:rPr>
          <w:rFonts w:ascii="Courier New" w:hAnsi="Courier New" w:cs="Courier New"/>
          <w:bCs/>
          <w:sz w:val="18"/>
          <w:szCs w:val="18"/>
        </w:rPr>
        <w:t>QUEUE TO PRINT ON</w:t>
      </w:r>
    </w:p>
    <w:p w:rsidR="006C6CC0" w:rsidRPr="0091005D" w:rsidRDefault="006C6CC0" w:rsidP="00FC3D9E">
      <w:pPr>
        <w:shd w:val="clear" w:color="auto" w:fill="BFBFBF"/>
        <w:autoSpaceDE w:val="0"/>
        <w:autoSpaceDN w:val="0"/>
        <w:adjustRightInd w:val="0"/>
        <w:rPr>
          <w:rFonts w:ascii="Courier New" w:hAnsi="Courier New" w:cs="Courier New"/>
          <w:bCs/>
          <w:sz w:val="18"/>
          <w:szCs w:val="18"/>
        </w:rPr>
      </w:pPr>
      <w:r w:rsidRPr="0091005D">
        <w:rPr>
          <w:rFonts w:ascii="Courier New" w:hAnsi="Courier New" w:cs="Courier New"/>
          <w:bCs/>
          <w:sz w:val="18"/>
          <w:szCs w:val="18"/>
        </w:rPr>
        <w:t>DEVICE:</w:t>
      </w:r>
    </w:p>
    <w:p w:rsidR="00FC3D9E" w:rsidRPr="0091005D" w:rsidRDefault="00FC3D9E" w:rsidP="00426F68">
      <w:pPr>
        <w:pStyle w:val="ChapterHeading"/>
        <w:rPr>
          <w:sz w:val="24"/>
          <w:lang w:val="en-US"/>
        </w:rPr>
      </w:pPr>
    </w:p>
    <w:p w:rsidR="00426F68" w:rsidRPr="0091005D" w:rsidRDefault="00426F68" w:rsidP="00426F68">
      <w:pPr>
        <w:pStyle w:val="ChapterHeading"/>
        <w:rPr>
          <w:sz w:val="24"/>
        </w:rPr>
      </w:pPr>
      <w:bookmarkStart w:id="385" w:name="Page_48"/>
      <w:bookmarkStart w:id="386" w:name="_Toc4750928"/>
      <w:bookmarkEnd w:id="385"/>
      <w:r w:rsidRPr="0091005D">
        <w:rPr>
          <w:sz w:val="24"/>
        </w:rPr>
        <w:t>Outpatient Allergy Order Entry Process</w:t>
      </w:r>
      <w:bookmarkEnd w:id="386"/>
    </w:p>
    <w:p w:rsidR="00426F68" w:rsidRPr="0091005D" w:rsidRDefault="00426F68" w:rsidP="00B62C66">
      <w:pPr>
        <w:pStyle w:val="BodyText"/>
      </w:pPr>
    </w:p>
    <w:p w:rsidR="00426F68" w:rsidRPr="0091005D" w:rsidRDefault="00426F68" w:rsidP="00426F68">
      <w:r w:rsidRPr="0091005D">
        <w:t>Observed Allergy Example</w:t>
      </w:r>
    </w:p>
    <w:p w:rsidR="00426F68" w:rsidRPr="0091005D" w:rsidRDefault="00426F68" w:rsidP="00A52851">
      <w:pPr>
        <w:shd w:val="clear" w:color="auto" w:fill="BFBFBF"/>
        <w:autoSpaceDE w:val="0"/>
        <w:autoSpaceDN w:val="0"/>
        <w:adjustRightInd w:val="0"/>
        <w:rPr>
          <w:rFonts w:ascii="Courier New" w:hAnsi="Courier New" w:cs="Courier New"/>
          <w:sz w:val="20"/>
          <w:szCs w:val="20"/>
          <w:u w:val="single"/>
        </w:rPr>
      </w:pPr>
      <w:r w:rsidRPr="0091005D">
        <w:rPr>
          <w:rFonts w:ascii="Courier New" w:hAnsi="Courier New" w:cs="Courier New"/>
          <w:b/>
          <w:bCs/>
          <w:sz w:val="20"/>
          <w:szCs w:val="20"/>
          <w:u w:val="single"/>
        </w:rPr>
        <w:t>Patient Information</w:t>
      </w:r>
      <w:r w:rsidRPr="0091005D">
        <w:rPr>
          <w:rFonts w:ascii="Courier New" w:hAnsi="Courier New" w:cs="Courier New"/>
          <w:sz w:val="20"/>
          <w:szCs w:val="20"/>
          <w:u w:val="single"/>
        </w:rPr>
        <w:t xml:space="preserve">           Jan 20, 2016@16:50:39          Page:    2 of    2 </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ROWPATNM,BOAT                                                        &lt;A&gt; </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  PID: 666-00-0363                                 Ht(cm): _______ (______)   </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  DOB: MAR 4,1950 (65)                             Wt(kg): _______ (______)   </w:t>
      </w:r>
    </w:p>
    <w:p w:rsidR="00426F68"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  SEX: FEMALE</w:t>
      </w:r>
    </w:p>
    <w:p w:rsidR="008C1C92" w:rsidRPr="0091005D" w:rsidRDefault="008C1C92" w:rsidP="00A52851">
      <w:pPr>
        <w:shd w:val="clear" w:color="auto" w:fill="BFBFBF"/>
        <w:autoSpaceDE w:val="0"/>
        <w:autoSpaceDN w:val="0"/>
        <w:adjustRightInd w:val="0"/>
        <w:rPr>
          <w:rFonts w:ascii="Courier New" w:hAnsi="Courier New" w:cs="Courier New"/>
          <w:sz w:val="20"/>
          <w:szCs w:val="20"/>
        </w:rPr>
      </w:pPr>
      <w:r>
        <w:rPr>
          <w:rFonts w:ascii="Courier New" w:hAnsi="Courier New" w:cs="Courier New"/>
          <w:sz w:val="20"/>
          <w:szCs w:val="20"/>
        </w:rPr>
        <w:t xml:space="preserve"> </w:t>
      </w:r>
      <w:r w:rsidRPr="004776F3">
        <w:rPr>
          <w:rFonts w:ascii="Courier New" w:hAnsi="Courier New" w:cs="Courier New"/>
          <w:sz w:val="20"/>
          <w:szCs w:val="20"/>
        </w:rPr>
        <w:t>CrCL: &lt;Not Found&gt; (CREAT: Not Found)            BSA (m2):</w:t>
      </w:r>
    </w:p>
    <w:p w:rsidR="00426F68" w:rsidRPr="0091005D" w:rsidRDefault="00426F68" w:rsidP="00A52851">
      <w:pPr>
        <w:shd w:val="clear" w:color="auto" w:fill="BFBFBF"/>
        <w:autoSpaceDE w:val="0"/>
        <w:autoSpaceDN w:val="0"/>
        <w:adjustRightInd w:val="0"/>
        <w:rPr>
          <w:rFonts w:ascii="Courier New" w:hAnsi="Courier New" w:cs="Courier New"/>
          <w:sz w:val="20"/>
          <w:szCs w:val="20"/>
          <w:u w:val="single"/>
        </w:rPr>
      </w:pPr>
      <w:r w:rsidRPr="0091005D">
        <w:rPr>
          <w:rFonts w:ascii="Courier New" w:hAnsi="Courier New" w:cs="Courier New"/>
          <w:sz w:val="20"/>
          <w:szCs w:val="20"/>
          <w:u w:val="single"/>
        </w:rPr>
        <w:t xml:space="preserve">+                                                                               </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Non-Verified: PENICILLIN,                                                       </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      Remote:                                                                   </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                                                                                </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Adverse Reactions                                                               </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    Verified: ASPIRIN,                                                          </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p>
    <w:p w:rsidR="00426F68" w:rsidRPr="0091005D" w:rsidRDefault="00426F68" w:rsidP="00A52851">
      <w:pPr>
        <w:shd w:val="clear" w:color="auto" w:fill="BFBFBF"/>
        <w:autoSpaceDE w:val="0"/>
        <w:autoSpaceDN w:val="0"/>
        <w:adjustRightInd w:val="0"/>
        <w:rPr>
          <w:rFonts w:ascii="Courier New" w:hAnsi="Courier New" w:cs="Courier New"/>
          <w:sz w:val="20"/>
          <w:szCs w:val="20"/>
        </w:rPr>
      </w:pP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          Enter ?? for more actions                                             </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EA  Enter/Edit Allergy/ADR Data         PU  Patient Record Update</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DD  Detailed Allergy/ADR List           EX  Exit Patient List</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Select Action: Quit// EA   Enter/Edit Allergy/ADR Data  </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p>
    <w:p w:rsidR="00426F68" w:rsidRPr="0091005D" w:rsidRDefault="00426F68" w:rsidP="00A52851">
      <w:pPr>
        <w:shd w:val="clear" w:color="auto" w:fill="BFBFBF"/>
        <w:autoSpaceDE w:val="0"/>
        <w:autoSpaceDN w:val="0"/>
        <w:adjustRightInd w:val="0"/>
        <w:rPr>
          <w:rFonts w:ascii="Courier New" w:hAnsi="Courier New" w:cs="Courier New"/>
          <w:sz w:val="20"/>
          <w:szCs w:val="20"/>
        </w:rPr>
      </w:pP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lastRenderedPageBreak/>
        <w:t xml:space="preserve">                                                                    OBS/</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bookmarkStart w:id="387" w:name="Page_38"/>
      <w:r w:rsidRPr="0091005D">
        <w:rPr>
          <w:rFonts w:ascii="Courier New" w:hAnsi="Courier New" w:cs="Courier New"/>
          <w:sz w:val="20"/>
          <w:szCs w:val="20"/>
        </w:rPr>
        <w:t xml:space="preserve">REACTANT </w:t>
      </w:r>
      <w:bookmarkEnd w:id="387"/>
      <w:r w:rsidRPr="0091005D">
        <w:rPr>
          <w:rFonts w:ascii="Courier New" w:hAnsi="Courier New" w:cs="Courier New"/>
          <w:sz w:val="20"/>
          <w:szCs w:val="20"/>
        </w:rPr>
        <w:t xml:space="preserve">                                            VER.   MECH.   HIST  TYPE</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  -------  ----  ----</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PENICILLIN                                            NO   UNKNOWN  OBS   DRUG</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    Reactions: RASH</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ASPIRIN                                              YES   PHARM    OBS   DRUG</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    Reactions: ANXIETY                                                    FOOD</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CHOCOLATE                                            AUTO  UNKNOWN  HIST  DRUG</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 (FLAVOR)                                                                 FOOD</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    Reactions: ANXIETY</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Enter Causative Agent: GENTAMICIN</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Checking existing PATIENT ALLERGIES (#120.8) file for matches...</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p>
    <w:p w:rsidR="00426F68" w:rsidRPr="0091005D" w:rsidRDefault="00426F68" w:rsidP="00A52851">
      <w:pPr>
        <w:shd w:val="clear" w:color="auto" w:fill="BFBFBF"/>
        <w:autoSpaceDE w:val="0"/>
        <w:autoSpaceDN w:val="0"/>
        <w:adjustRightInd w:val="0"/>
        <w:rPr>
          <w:rFonts w:ascii="Courier New" w:hAnsi="Courier New" w:cs="Courier New"/>
          <w:sz w:val="20"/>
          <w:szCs w:val="20"/>
        </w:rPr>
      </w:pP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Now checking GMR ALLERGIES (#120.82) file for matches...</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p>
    <w:p w:rsidR="00426F68" w:rsidRPr="0091005D" w:rsidRDefault="00426F68" w:rsidP="00A52851">
      <w:pPr>
        <w:shd w:val="clear" w:color="auto" w:fill="BFBFBF"/>
        <w:autoSpaceDE w:val="0"/>
        <w:autoSpaceDN w:val="0"/>
        <w:adjustRightInd w:val="0"/>
        <w:rPr>
          <w:rFonts w:ascii="Courier New" w:hAnsi="Courier New" w:cs="Courier New"/>
          <w:sz w:val="20"/>
          <w:szCs w:val="20"/>
        </w:rPr>
      </w:pP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Now checking the National Drug File - Generic Names (#50.6)</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     1   GENTAMICIN  </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     2   GENTAMICIN/PREDNISOLONE  </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     3   GENTAMICIN/SODIUM CHLORIDE  </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CHOOSE 1-3: 1  GENTAMICIN</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   GENTAMICIN   OK? Yes//   (Yes)</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p>
    <w:p w:rsidR="00426F68" w:rsidRPr="0091005D" w:rsidRDefault="00426F68" w:rsidP="00A52851">
      <w:pPr>
        <w:shd w:val="clear" w:color="auto" w:fill="BFBFBF"/>
        <w:autoSpaceDE w:val="0"/>
        <w:autoSpaceDN w:val="0"/>
        <w:adjustRightInd w:val="0"/>
        <w:rPr>
          <w:rFonts w:ascii="Courier New" w:hAnsi="Courier New" w:cs="Courier New"/>
          <w:sz w:val="20"/>
          <w:szCs w:val="20"/>
        </w:rPr>
      </w:pP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(O)bserved or (H)istorical Allergy/Adverse Reaction: O  OBSERVED</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Select date reaction was OBSERVED (Time Optional):  T-15  (JAN 05, 2016)   JAN 0</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5, 2016  (JAN 05, 2016)</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  Are you adding 'JAN 05, 2016' as </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    a new ADVERSE REACTION REPORTING? No// Y  (Yes)</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No signs/symptoms have been specified.  Please add some now.</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The following are the top ten most common signs/symptoms:</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 1. ANXIETY                         7. HIVES</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 2. ITCHING,WATERING EYES           8. DRY MOUTH</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 3. ANOREXIA                        9. DRY NOSE</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 4. DROWSINESS                     10. RASH</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 5. NAUSEA,VOMITING                11. OTHER SIGN/SYMPTOM</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 6. DIARRHEA</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Enter from the list above :  7,10</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Date(Time Optional) of appearance of Sign/Symptom(s): Jan 05, 2016//  (JAN 05, 2</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016)</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p>
    <w:p w:rsidR="00426F68" w:rsidRPr="0091005D" w:rsidRDefault="00426F68" w:rsidP="00A52851">
      <w:pPr>
        <w:shd w:val="clear" w:color="auto" w:fill="BFBFBF"/>
        <w:autoSpaceDE w:val="0"/>
        <w:autoSpaceDN w:val="0"/>
        <w:adjustRightInd w:val="0"/>
        <w:rPr>
          <w:rFonts w:ascii="Courier New" w:hAnsi="Courier New" w:cs="Courier New"/>
          <w:sz w:val="20"/>
          <w:szCs w:val="20"/>
        </w:rPr>
      </w:pPr>
      <w:bookmarkStart w:id="388" w:name="Page_39"/>
      <w:r w:rsidRPr="0091005D">
        <w:rPr>
          <w:rFonts w:ascii="Courier New" w:hAnsi="Courier New" w:cs="Courier New"/>
          <w:sz w:val="20"/>
          <w:szCs w:val="20"/>
        </w:rPr>
        <w:t xml:space="preserve">The following </w:t>
      </w:r>
      <w:bookmarkEnd w:id="388"/>
      <w:r w:rsidRPr="0091005D">
        <w:rPr>
          <w:rFonts w:ascii="Courier New" w:hAnsi="Courier New" w:cs="Courier New"/>
          <w:sz w:val="20"/>
          <w:szCs w:val="20"/>
        </w:rPr>
        <w:t>is the list of reported signs/symptoms for this reaction:</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     Signs/Symptoms                                  Date Observed</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  1  HIVES                                           Jan 05, 2016</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  2  RASH                                            Jan 05, 2016</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Select Action (A)DD, (D)ELETE OR &lt;RET&gt;: </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p>
    <w:p w:rsidR="00426F68" w:rsidRPr="0091005D" w:rsidRDefault="00426F68" w:rsidP="00A52851">
      <w:pPr>
        <w:shd w:val="clear" w:color="auto" w:fill="BFBFBF"/>
        <w:autoSpaceDE w:val="0"/>
        <w:autoSpaceDN w:val="0"/>
        <w:adjustRightInd w:val="0"/>
        <w:rPr>
          <w:rFonts w:ascii="Courier New" w:hAnsi="Courier New" w:cs="Courier New"/>
          <w:sz w:val="20"/>
          <w:szCs w:val="20"/>
        </w:rPr>
      </w:pP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COMMENTS:</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  No existing text</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  Edit? NO// </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Enter another Causative Agent? YES// NO</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p>
    <w:p w:rsidR="00426F68" w:rsidRPr="0091005D" w:rsidRDefault="00426F68" w:rsidP="00A52851">
      <w:pPr>
        <w:shd w:val="clear" w:color="auto" w:fill="BFBFBF"/>
        <w:autoSpaceDE w:val="0"/>
        <w:autoSpaceDN w:val="0"/>
        <w:adjustRightInd w:val="0"/>
        <w:rPr>
          <w:rFonts w:ascii="Courier New" w:hAnsi="Courier New" w:cs="Courier New"/>
          <w:sz w:val="20"/>
          <w:szCs w:val="20"/>
        </w:rPr>
      </w:pP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Causative Agent Data edited this Session:</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ADVERSE REACTION</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  GENTAMICIN</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           Obs/Hist: OBSERVED</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            Obs d/t: Jan 05, 2016</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     Signs/Symptoms: HIVES (1/5/16)</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                     RASH (1/5/16)</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Is this correct? NO// YES</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This session you have CHOSEN:</w:t>
      </w:r>
    </w:p>
    <w:p w:rsidR="00426F68" w:rsidRPr="0091005D" w:rsidRDefault="00426F68" w:rsidP="00A52851">
      <w:pPr>
        <w:shd w:val="clear" w:color="auto" w:fill="BFBFBF"/>
        <w:rPr>
          <w:rFonts w:ascii="Courier New" w:hAnsi="Courier New" w:cs="Courier New"/>
          <w:sz w:val="20"/>
          <w:szCs w:val="20"/>
        </w:rPr>
      </w:pPr>
      <w:r w:rsidRPr="0091005D">
        <w:rPr>
          <w:rFonts w:ascii="Courier New" w:hAnsi="Courier New" w:cs="Courier New"/>
          <w:sz w:val="20"/>
          <w:szCs w:val="20"/>
        </w:rPr>
        <w:t xml:space="preserve">     GENTAMICIN</w:t>
      </w:r>
    </w:p>
    <w:p w:rsidR="00426F68" w:rsidRPr="0091005D" w:rsidRDefault="00426F68" w:rsidP="00A52851">
      <w:pPr>
        <w:shd w:val="clear" w:color="auto" w:fill="BFBFBF"/>
        <w:rPr>
          <w:rFonts w:ascii="Courier New" w:hAnsi="Courier New" w:cs="Courier New"/>
          <w:sz w:val="20"/>
          <w:szCs w:val="20"/>
        </w:rPr>
      </w:pPr>
    </w:p>
    <w:p w:rsidR="00426F68" w:rsidRPr="0091005D" w:rsidRDefault="00426F68" w:rsidP="00A52851">
      <w:pPr>
        <w:shd w:val="clear" w:color="auto" w:fill="BFBFBF"/>
        <w:rPr>
          <w:rFonts w:ascii="Courier New" w:hAnsi="Courier New" w:cs="Courier New"/>
          <w:sz w:val="20"/>
          <w:szCs w:val="20"/>
        </w:rPr>
      </w:pPr>
    </w:p>
    <w:p w:rsidR="00426F68" w:rsidRPr="0091005D" w:rsidRDefault="00426F68" w:rsidP="00A52851">
      <w:pPr>
        <w:shd w:val="clear" w:color="auto" w:fill="BFBFBF"/>
        <w:rPr>
          <w:rFonts w:ascii="Courier New" w:hAnsi="Courier New" w:cs="Courier New"/>
          <w:sz w:val="20"/>
          <w:szCs w:val="20"/>
        </w:rPr>
      </w:pPr>
    </w:p>
    <w:p w:rsidR="00426F68" w:rsidRPr="0091005D" w:rsidRDefault="00426F68" w:rsidP="00A52851">
      <w:pPr>
        <w:shd w:val="clear" w:color="auto" w:fill="BFBFBF"/>
        <w:rPr>
          <w:rFonts w:ascii="Courier New" w:hAnsi="Courier New" w:cs="Courier New"/>
          <w:sz w:val="20"/>
          <w:szCs w:val="20"/>
        </w:rPr>
      </w:pPr>
      <w:r w:rsidRPr="0091005D">
        <w:rPr>
          <w:rFonts w:ascii="Courier New" w:hAnsi="Courier New" w:cs="Courier New"/>
          <w:sz w:val="20"/>
          <w:szCs w:val="20"/>
        </w:rPr>
        <w:t>Historical Allergy entry</w:t>
      </w:r>
    </w:p>
    <w:p w:rsidR="00426F68" w:rsidRPr="0091005D" w:rsidRDefault="00426F68" w:rsidP="00A52851">
      <w:pPr>
        <w:shd w:val="clear" w:color="auto" w:fill="BFBFBF"/>
        <w:rPr>
          <w:rFonts w:ascii="Courier New" w:hAnsi="Courier New" w:cs="Courier New"/>
          <w:sz w:val="20"/>
          <w:szCs w:val="20"/>
        </w:rPr>
      </w:pPr>
    </w:p>
    <w:p w:rsidR="00426F68" w:rsidRPr="0091005D" w:rsidRDefault="00426F68" w:rsidP="00A52851">
      <w:pPr>
        <w:shd w:val="clear" w:color="auto" w:fill="BFBFBF"/>
        <w:autoSpaceDE w:val="0"/>
        <w:autoSpaceDN w:val="0"/>
        <w:adjustRightInd w:val="0"/>
        <w:rPr>
          <w:rFonts w:ascii="Courier New" w:hAnsi="Courier New" w:cs="Courier New"/>
          <w:sz w:val="20"/>
          <w:szCs w:val="20"/>
          <w:u w:val="single"/>
        </w:rPr>
      </w:pPr>
      <w:bookmarkStart w:id="389" w:name="Page_50"/>
      <w:bookmarkEnd w:id="389"/>
      <w:r w:rsidRPr="0091005D">
        <w:rPr>
          <w:rFonts w:ascii="Courier New" w:hAnsi="Courier New" w:cs="Courier New"/>
          <w:b/>
          <w:bCs/>
          <w:sz w:val="20"/>
          <w:szCs w:val="20"/>
          <w:u w:val="single"/>
        </w:rPr>
        <w:t>Patient Information</w:t>
      </w:r>
      <w:r w:rsidRPr="0091005D">
        <w:rPr>
          <w:rFonts w:ascii="Courier New" w:hAnsi="Courier New" w:cs="Courier New"/>
          <w:sz w:val="20"/>
          <w:szCs w:val="20"/>
          <w:u w:val="single"/>
        </w:rPr>
        <w:t xml:space="preserve">           Jan 20, 2016@17:02:40          Page:    1 of    2 </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OPHEPPAT,ONE                                                         &lt;A&gt; </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  PID: 666-03-1990                                 Ht(cm): _______ (______)   </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  DOB: MAR 19,1990 (25)                            Wt(kg): _______ (______)   </w:t>
      </w:r>
    </w:p>
    <w:p w:rsidR="00426F68"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  SEX: MALE                     Non-VA Meds on File - Last entry on 08/04/15</w:t>
      </w:r>
    </w:p>
    <w:p w:rsidR="00C10302" w:rsidRPr="001566C2" w:rsidRDefault="00C10302" w:rsidP="00A52851">
      <w:pPr>
        <w:shd w:val="clear" w:color="auto" w:fill="BFBFBF"/>
        <w:autoSpaceDE w:val="0"/>
        <w:autoSpaceDN w:val="0"/>
        <w:adjustRightInd w:val="0"/>
        <w:rPr>
          <w:rFonts w:ascii="Courier New" w:hAnsi="Courier New" w:cs="Courier New"/>
          <w:sz w:val="16"/>
          <w:szCs w:val="16"/>
        </w:rPr>
      </w:pPr>
      <w:r>
        <w:rPr>
          <w:rFonts w:ascii="Courier New" w:hAnsi="Courier New" w:cs="Courier New"/>
          <w:sz w:val="20"/>
          <w:szCs w:val="20"/>
        </w:rPr>
        <w:t xml:space="preserve"> </w:t>
      </w:r>
      <w:r w:rsidRPr="004776F3">
        <w:rPr>
          <w:rFonts w:ascii="Courier New" w:hAnsi="Courier New" w:cs="Courier New"/>
          <w:sz w:val="20"/>
          <w:szCs w:val="20"/>
        </w:rPr>
        <w:t>CrCL: &lt;Not Found&gt; (CREAT: Not Found)            BSA (m2):</w:t>
      </w:r>
      <w:r w:rsidRPr="00CD5A11">
        <w:rPr>
          <w:rFonts w:ascii="Courier New" w:hAnsi="Courier New" w:cs="Courier New"/>
          <w:sz w:val="16"/>
          <w:szCs w:val="16"/>
        </w:rPr>
        <w:t xml:space="preserve"> _______</w:t>
      </w:r>
    </w:p>
    <w:p w:rsidR="00426F68" w:rsidRPr="0091005D" w:rsidRDefault="00426F68" w:rsidP="00A52851">
      <w:pPr>
        <w:shd w:val="clear" w:color="auto" w:fill="BFBFBF"/>
        <w:autoSpaceDE w:val="0"/>
        <w:autoSpaceDN w:val="0"/>
        <w:adjustRightInd w:val="0"/>
        <w:rPr>
          <w:rFonts w:ascii="Courier New" w:hAnsi="Courier New" w:cs="Courier New"/>
          <w:sz w:val="20"/>
          <w:szCs w:val="20"/>
          <w:u w:val="single"/>
        </w:rPr>
      </w:pPr>
      <w:r w:rsidRPr="0091005D">
        <w:rPr>
          <w:rFonts w:ascii="Courier New" w:hAnsi="Courier New" w:cs="Courier New"/>
          <w:sz w:val="20"/>
          <w:szCs w:val="20"/>
          <w:u w:val="single"/>
        </w:rPr>
        <w:t xml:space="preserve">                                                                                </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Eligibility:                                                                    </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RX PATIENT STATUS: OTHER FEDERAL                                                </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                                                                                </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Disabilities:                                                                   </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                                                                                </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                                                  HOME PHONE:                   </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                                                  CELL PHONE:                   </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                                                  WORK PHONE:                   </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Prescription Mail Delivery: Regular Mail                                        </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                                                                                </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                                                                                </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Allergies                                                                       </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    Verified: METFORMIN, PENICILLIN, ASPIRIN,                                   </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         Enter ?? for more actions                                             </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EA  Enter/Edit Allergy/ADR Data         PU  Patient Record Update</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bookmarkStart w:id="390" w:name="Page_40"/>
      <w:r w:rsidRPr="0091005D">
        <w:rPr>
          <w:rFonts w:ascii="Courier New" w:hAnsi="Courier New" w:cs="Courier New"/>
          <w:sz w:val="20"/>
          <w:szCs w:val="20"/>
        </w:rPr>
        <w:lastRenderedPageBreak/>
        <w:t xml:space="preserve">DD  Detailed </w:t>
      </w:r>
      <w:bookmarkEnd w:id="390"/>
      <w:r w:rsidRPr="0091005D">
        <w:rPr>
          <w:rFonts w:ascii="Courier New" w:hAnsi="Courier New" w:cs="Courier New"/>
          <w:sz w:val="20"/>
          <w:szCs w:val="20"/>
        </w:rPr>
        <w:t>Allergy/ADR List           EX  Exit Patient List</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Select Action: Next Screen// ea   Enter/Edit Allergy/ADR Data  </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p>
    <w:p w:rsidR="00426F68" w:rsidRPr="0091005D" w:rsidRDefault="00426F68" w:rsidP="00A52851">
      <w:pPr>
        <w:shd w:val="clear" w:color="auto" w:fill="BFBFBF"/>
        <w:autoSpaceDE w:val="0"/>
        <w:autoSpaceDN w:val="0"/>
        <w:adjustRightInd w:val="0"/>
        <w:rPr>
          <w:rFonts w:ascii="Courier New" w:hAnsi="Courier New" w:cs="Courier New"/>
          <w:sz w:val="20"/>
          <w:szCs w:val="20"/>
        </w:rPr>
      </w:pP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                                                                    OBS/</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REACTANT                                             VER.   MECH.   HIST  TYPE</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  -------  ----  ----</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METFORMIN                                            AUTO  ALLERGY  OBS   DRUG</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 (METFORMIN HYDROCHLORIDE)</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    Reactions: ANXIETY, HIVES, ITCHING,WATERING EYES</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OXYCODONE                                             NO   ALLERGY  OBS   DRUG</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    Reactions: COMA, SHORTNESS OF BREATH</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PENICILLIN                                           AUTO  ALLERGY  OBS   DRUG</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    Reactions: ANAPHYLAXIS, RASH, NAUSEA,VOMITING, </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               BELCHING</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ASPIRIN                                              AUTO  ALLERGY  OBS   DRUG</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    Reactions: DIARRHEA, NAUSEA,VOMITING, HIVES                           FOOD</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Enter Causative Agent: Gentamicin</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Checking existing PATIENT ALLERGIES (#120.8) file for matches...</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p>
    <w:p w:rsidR="00426F68" w:rsidRPr="0091005D" w:rsidRDefault="00426F68" w:rsidP="00A52851">
      <w:pPr>
        <w:shd w:val="clear" w:color="auto" w:fill="BFBFBF"/>
        <w:autoSpaceDE w:val="0"/>
        <w:autoSpaceDN w:val="0"/>
        <w:adjustRightInd w:val="0"/>
        <w:rPr>
          <w:rFonts w:ascii="Courier New" w:hAnsi="Courier New" w:cs="Courier New"/>
          <w:sz w:val="20"/>
          <w:szCs w:val="20"/>
        </w:rPr>
      </w:pP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Now checking GMR ALLERGIES (#120.82) file for matches...</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p>
    <w:p w:rsidR="00426F68" w:rsidRPr="0091005D" w:rsidRDefault="00426F68" w:rsidP="00A52851">
      <w:pPr>
        <w:shd w:val="clear" w:color="auto" w:fill="BFBFBF"/>
        <w:autoSpaceDE w:val="0"/>
        <w:autoSpaceDN w:val="0"/>
        <w:adjustRightInd w:val="0"/>
        <w:rPr>
          <w:rFonts w:ascii="Courier New" w:hAnsi="Courier New" w:cs="Courier New"/>
          <w:sz w:val="20"/>
          <w:szCs w:val="20"/>
        </w:rPr>
      </w:pP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Now checking the National Drug File - Generic Names (#50.6)</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     1   GENTAMICIN  </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     2   GENTAMICIN/PREDNISOLONE  </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     3   GENTAMICIN/SODIUM CHLORIDE  </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CHOOSE 1-3: 1  GENTAMICIN</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   GENTAMICIN   OK? Yes//   (Yes)</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(O)bserved or (H)istorical Allergy/Adverse Reaction: h  HISTORICAL</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p>
    <w:p w:rsidR="00426F68" w:rsidRPr="0091005D" w:rsidRDefault="00426F68" w:rsidP="00A52851">
      <w:pPr>
        <w:shd w:val="clear" w:color="auto" w:fill="BFBFBF"/>
        <w:autoSpaceDE w:val="0"/>
        <w:autoSpaceDN w:val="0"/>
        <w:adjustRightInd w:val="0"/>
        <w:rPr>
          <w:rFonts w:ascii="Courier New" w:hAnsi="Courier New" w:cs="Courier New"/>
          <w:sz w:val="20"/>
          <w:szCs w:val="20"/>
        </w:rPr>
      </w:pP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No signs/symptoms have been specified.  Please add some now.</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The following are the top ten most common signs/symptoms:</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 1. ANXIETY                         7. HIVES</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 2. ITCHING,WATERING EYES           8. DRY MOUTH</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 3. ANOREXIA                        9. DRY NOSE</w:t>
      </w:r>
    </w:p>
    <w:p w:rsidR="00426F68" w:rsidRPr="0091005D" w:rsidRDefault="00BD159C"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 </w:t>
      </w:r>
      <w:r w:rsidR="00426F68" w:rsidRPr="0091005D">
        <w:rPr>
          <w:rFonts w:ascii="Courier New" w:hAnsi="Courier New" w:cs="Courier New"/>
          <w:sz w:val="20"/>
          <w:szCs w:val="20"/>
        </w:rPr>
        <w:t>4. DROWSINESS                     10. RASH</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 5. NAUSEA,VOMITING                11. OTHER SIGN/SYMPTOM</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 6. DIARRHEA</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Enter from the list above :  7,10</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Date(Time Optional) of appearance of Sign/Symptom(s): t  (JAN 20, 2016)</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p>
    <w:p w:rsidR="00426F68" w:rsidRPr="0091005D" w:rsidRDefault="00426F68" w:rsidP="00A52851">
      <w:pPr>
        <w:shd w:val="clear" w:color="auto" w:fill="BFBFBF"/>
        <w:autoSpaceDE w:val="0"/>
        <w:autoSpaceDN w:val="0"/>
        <w:adjustRightInd w:val="0"/>
        <w:rPr>
          <w:rFonts w:ascii="Courier New" w:hAnsi="Courier New" w:cs="Courier New"/>
          <w:sz w:val="20"/>
          <w:szCs w:val="20"/>
        </w:rPr>
      </w:pPr>
    </w:p>
    <w:p w:rsidR="00426F68" w:rsidRPr="0091005D" w:rsidRDefault="00426F68" w:rsidP="00A52851">
      <w:pPr>
        <w:shd w:val="clear" w:color="auto" w:fill="BFBFBF"/>
        <w:autoSpaceDE w:val="0"/>
        <w:autoSpaceDN w:val="0"/>
        <w:adjustRightInd w:val="0"/>
        <w:rPr>
          <w:rFonts w:ascii="Courier New" w:hAnsi="Courier New" w:cs="Courier New"/>
          <w:sz w:val="20"/>
          <w:szCs w:val="20"/>
        </w:rPr>
      </w:pPr>
      <w:bookmarkStart w:id="391" w:name="Page_41"/>
      <w:r w:rsidRPr="0091005D">
        <w:rPr>
          <w:rFonts w:ascii="Courier New" w:hAnsi="Courier New" w:cs="Courier New"/>
          <w:sz w:val="20"/>
          <w:szCs w:val="20"/>
        </w:rPr>
        <w:lastRenderedPageBreak/>
        <w:t xml:space="preserve">The following is the </w:t>
      </w:r>
      <w:bookmarkEnd w:id="391"/>
      <w:r w:rsidRPr="0091005D">
        <w:rPr>
          <w:rFonts w:ascii="Courier New" w:hAnsi="Courier New" w:cs="Courier New"/>
          <w:sz w:val="20"/>
          <w:szCs w:val="20"/>
        </w:rPr>
        <w:t>list of reported signs/symptoms for this reaction:</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     Signs/Symptoms                                  Date Observed</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  1  HIVES                                           Jan 20, 2016</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  2  RASH                                            Jan 20, 2016</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Select Action (A)DD, (D)ELETE OR &lt;RET&gt;: </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p>
    <w:p w:rsidR="00426F68" w:rsidRPr="0091005D" w:rsidRDefault="00426F68" w:rsidP="00A52851">
      <w:pPr>
        <w:shd w:val="clear" w:color="auto" w:fill="BFBFBF"/>
        <w:autoSpaceDE w:val="0"/>
        <w:autoSpaceDN w:val="0"/>
        <w:adjustRightInd w:val="0"/>
        <w:rPr>
          <w:rFonts w:ascii="Courier New" w:hAnsi="Courier New" w:cs="Courier New"/>
          <w:sz w:val="20"/>
          <w:szCs w:val="20"/>
        </w:rPr>
      </w:pP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COMMENTS:</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  No existing text</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  Edit? NO// </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Enter another Causative Agent? YES// n  NO</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p>
    <w:p w:rsidR="00426F68" w:rsidRPr="0091005D" w:rsidRDefault="00426F68" w:rsidP="00A52851">
      <w:pPr>
        <w:shd w:val="clear" w:color="auto" w:fill="BFBFBF"/>
        <w:autoSpaceDE w:val="0"/>
        <w:autoSpaceDN w:val="0"/>
        <w:adjustRightInd w:val="0"/>
        <w:rPr>
          <w:rFonts w:ascii="Courier New" w:hAnsi="Courier New" w:cs="Courier New"/>
          <w:sz w:val="20"/>
          <w:szCs w:val="20"/>
        </w:rPr>
      </w:pP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Causative Agent Data edited this Session:</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ADVERSE REACTION</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  GENTAMICIN</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           Obs/Hist: HISTORICAL</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     Signs/Symptoms: HIVES (1/20/16)</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 xml:space="preserve">                     RASH (1/20/16)</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Is this correct? NO// y  YES</w:t>
      </w:r>
    </w:p>
    <w:p w:rsidR="00426F68" w:rsidRPr="0091005D" w:rsidRDefault="00426F68" w:rsidP="00A52851">
      <w:pPr>
        <w:shd w:val="clear" w:color="auto" w:fill="BFBFBF"/>
        <w:autoSpaceDE w:val="0"/>
        <w:autoSpaceDN w:val="0"/>
        <w:adjustRightInd w:val="0"/>
        <w:rPr>
          <w:rFonts w:ascii="Courier New" w:hAnsi="Courier New" w:cs="Courier New"/>
          <w:sz w:val="20"/>
          <w:szCs w:val="20"/>
        </w:rPr>
      </w:pPr>
      <w:r w:rsidRPr="0091005D">
        <w:rPr>
          <w:rFonts w:ascii="Courier New" w:hAnsi="Courier New" w:cs="Courier New"/>
          <w:sz w:val="20"/>
          <w:szCs w:val="20"/>
        </w:rPr>
        <w:t>This session you have CHOSEN:</w:t>
      </w:r>
    </w:p>
    <w:p w:rsidR="00426F68" w:rsidRPr="0091005D" w:rsidRDefault="00426F68" w:rsidP="00A52851">
      <w:pPr>
        <w:shd w:val="clear" w:color="auto" w:fill="BFBFBF"/>
      </w:pPr>
      <w:r w:rsidRPr="0091005D">
        <w:rPr>
          <w:rFonts w:ascii="Courier New" w:hAnsi="Courier New" w:cs="Courier New"/>
          <w:sz w:val="20"/>
          <w:szCs w:val="20"/>
        </w:rPr>
        <w:t xml:space="preserve">     GENTAMICIN</w:t>
      </w:r>
    </w:p>
    <w:p w:rsidR="00454D78" w:rsidRPr="0091005D" w:rsidRDefault="00454D78" w:rsidP="00B62C66">
      <w:pPr>
        <w:pStyle w:val="BodyText"/>
      </w:pPr>
      <w:bookmarkStart w:id="392" w:name="_Toc393144836"/>
      <w:bookmarkStart w:id="393" w:name="_Ref395188701"/>
      <w:bookmarkStart w:id="394" w:name="_Ref395683111"/>
      <w:bookmarkStart w:id="395" w:name="_Toc428973198"/>
    </w:p>
    <w:p w:rsidR="00933C64" w:rsidRPr="0091005D" w:rsidRDefault="00933C64" w:rsidP="00933C64">
      <w:pPr>
        <w:pStyle w:val="Heading3"/>
        <w:spacing w:before="120"/>
      </w:pPr>
      <w:bookmarkStart w:id="396" w:name="_Toc4750929"/>
      <w:r w:rsidRPr="0091005D">
        <w:t>Clinical Reminder Order Checks</w:t>
      </w:r>
      <w:bookmarkEnd w:id="392"/>
      <w:bookmarkEnd w:id="393"/>
      <w:bookmarkEnd w:id="394"/>
      <w:bookmarkEnd w:id="395"/>
      <w:bookmarkEnd w:id="396"/>
      <w:r w:rsidRPr="0091005D">
        <w:fldChar w:fldCharType="begin"/>
      </w:r>
      <w:r w:rsidRPr="0091005D">
        <w:instrText xml:space="preserve"> XE "Clinical Reminder Order Checks" </w:instrText>
      </w:r>
      <w:r w:rsidRPr="0091005D">
        <w:fldChar w:fldCharType="end"/>
      </w:r>
    </w:p>
    <w:p w:rsidR="00933C64" w:rsidRPr="0091005D" w:rsidRDefault="00933C64" w:rsidP="00B62C66">
      <w:pPr>
        <w:pStyle w:val="BodyText"/>
      </w:pPr>
    </w:p>
    <w:p w:rsidR="00D37B45" w:rsidRPr="0091005D" w:rsidRDefault="00D37B45" w:rsidP="00B62C66">
      <w:pPr>
        <w:pStyle w:val="BodyText"/>
        <w:rPr>
          <w:snapToGrid w:val="0"/>
        </w:rPr>
      </w:pPr>
      <w:r w:rsidRPr="0091005D">
        <w:rPr>
          <w:snapToGrid w:val="0"/>
        </w:rPr>
        <w:t>This section describes the Clinical Reminder Order Checks and functionality brought in with patch PSO*7*411.</w:t>
      </w:r>
    </w:p>
    <w:p w:rsidR="00D37B45" w:rsidRPr="0091005D" w:rsidRDefault="00D37B45" w:rsidP="00B62C66">
      <w:pPr>
        <w:pStyle w:val="BodyText"/>
      </w:pPr>
    </w:p>
    <w:p w:rsidR="00933C64" w:rsidRPr="0091005D" w:rsidRDefault="00933C64" w:rsidP="00B62C66">
      <w:pPr>
        <w:pStyle w:val="BodyText"/>
      </w:pPr>
      <w:r w:rsidRPr="0091005D">
        <w:t>Order Checks now includes the ability to view Clinical Reminders (prior to the display of Enhanced Drug-Drug interactions).</w:t>
      </w:r>
      <w:r w:rsidRPr="0091005D">
        <w:fldChar w:fldCharType="begin"/>
      </w:r>
      <w:r w:rsidRPr="0091005D">
        <w:instrText xml:space="preserve"> XE "Clinical Reminders" </w:instrText>
      </w:r>
      <w:r w:rsidRPr="0091005D">
        <w:fldChar w:fldCharType="end"/>
      </w:r>
      <w:r w:rsidRPr="0091005D">
        <w:t xml:space="preserve"> Reminders</w:t>
      </w:r>
      <w:r w:rsidRPr="0091005D">
        <w:fldChar w:fldCharType="begin"/>
      </w:r>
      <w:r w:rsidRPr="0091005D">
        <w:instrText xml:space="preserve"> XE "Reminders" </w:instrText>
      </w:r>
      <w:r w:rsidRPr="0091005D">
        <w:fldChar w:fldCharType="end"/>
      </w:r>
      <w:r w:rsidRPr="0091005D">
        <w:t xml:space="preserve"> are used to aid physicians in performing tasks to fulfill Clinical Practice Guidelines and periodic procedures or education as needed for </w:t>
      </w:r>
      <w:r w:rsidR="00D62C04">
        <w:t>Veteran</w:t>
      </w:r>
      <w:r w:rsidRPr="0091005D">
        <w:t xml:space="preserve"> patients. </w:t>
      </w:r>
    </w:p>
    <w:p w:rsidR="00835D3F" w:rsidRPr="0091005D" w:rsidRDefault="00952EFA" w:rsidP="00B62C66">
      <w:pPr>
        <w:pStyle w:val="BodyText"/>
      </w:pPr>
      <w:r>
        <w:rPr>
          <w:noProof/>
        </w:rPr>
        <w:drawing>
          <wp:anchor distT="0" distB="0" distL="114300" distR="114300" simplePos="0" relativeHeight="251677696" behindDoc="0" locked="0" layoutInCell="1" allowOverlap="1">
            <wp:simplePos x="0" y="0"/>
            <wp:positionH relativeFrom="column">
              <wp:posOffset>-24765</wp:posOffset>
            </wp:positionH>
            <wp:positionV relativeFrom="paragraph">
              <wp:posOffset>48260</wp:posOffset>
            </wp:positionV>
            <wp:extent cx="600075" cy="429895"/>
            <wp:effectExtent l="0" t="0" r="0" b="0"/>
            <wp:wrapSquare wrapText="bothSides"/>
            <wp:docPr id="38" name="Picture 21" descr="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Note graphic"/>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00075" cy="429895"/>
                    </a:xfrm>
                    <a:prstGeom prst="rect">
                      <a:avLst/>
                    </a:prstGeom>
                    <a:noFill/>
                  </pic:spPr>
                </pic:pic>
              </a:graphicData>
            </a:graphic>
            <wp14:sizeRelH relativeFrom="page">
              <wp14:pctWidth>0</wp14:pctWidth>
            </wp14:sizeRelH>
            <wp14:sizeRelV relativeFrom="page">
              <wp14:pctHeight>0</wp14:pctHeight>
            </wp14:sizeRelV>
          </wp:anchor>
        </w:drawing>
      </w:r>
    </w:p>
    <w:p w:rsidR="00C86AF7" w:rsidRPr="0091005D" w:rsidRDefault="00C86AF7" w:rsidP="00B62C66">
      <w:pPr>
        <w:pStyle w:val="BodyText"/>
        <w:rPr>
          <w:b/>
        </w:rPr>
      </w:pPr>
      <w:r w:rsidRPr="0091005D">
        <w:rPr>
          <w:b/>
        </w:rPr>
        <w:t>Note</w:t>
      </w:r>
      <w:r w:rsidRPr="0091005D">
        <w:t>:  Technicians do not get prompted for interventions.</w:t>
      </w:r>
    </w:p>
    <w:p w:rsidR="00C86AF7" w:rsidRPr="0091005D" w:rsidRDefault="00C86AF7" w:rsidP="00B62C66">
      <w:pPr>
        <w:pStyle w:val="BodyText"/>
      </w:pPr>
    </w:p>
    <w:p w:rsidR="00835D3F" w:rsidRPr="0091005D" w:rsidRDefault="00835D3F" w:rsidP="00933C64">
      <w:pPr>
        <w:rPr>
          <w:rFonts w:ascii="Arial" w:hAnsi="Arial" w:cs="Arial"/>
          <w:b/>
        </w:rPr>
      </w:pPr>
    </w:p>
    <w:p w:rsidR="00504F9C" w:rsidRPr="0091005D" w:rsidRDefault="00504F9C" w:rsidP="00933C64">
      <w:pPr>
        <w:rPr>
          <w:rFonts w:ascii="Arial" w:hAnsi="Arial" w:cs="Arial"/>
          <w:b/>
        </w:rPr>
      </w:pPr>
      <w:r w:rsidRPr="0091005D">
        <w:rPr>
          <w:rFonts w:ascii="Arial" w:hAnsi="Arial" w:cs="Arial"/>
          <w:b/>
        </w:rPr>
        <w:t>Severe Clinical  Reminder Example</w:t>
      </w:r>
    </w:p>
    <w:p w:rsidR="009C7A39" w:rsidRPr="0091005D" w:rsidRDefault="009C7A39" w:rsidP="009C7A39"/>
    <w:p w:rsidR="00504F9C" w:rsidRPr="0091005D" w:rsidRDefault="00504F9C" w:rsidP="00504F9C">
      <w:pPr>
        <w:pStyle w:val="Screen"/>
      </w:pPr>
    </w:p>
    <w:p w:rsidR="00504F9C" w:rsidRPr="0091005D" w:rsidRDefault="00504F9C" w:rsidP="00504F9C">
      <w:pPr>
        <w:pStyle w:val="Screen"/>
      </w:pPr>
      <w:r w:rsidRPr="0091005D">
        <w:t>Now processing Clinical Reminder Order Checks. Please wait ...</w:t>
      </w:r>
    </w:p>
    <w:p w:rsidR="0054481F" w:rsidRPr="0091005D" w:rsidRDefault="0054481F" w:rsidP="009C7A39">
      <w:pPr>
        <w:pStyle w:val="Screen"/>
      </w:pPr>
    </w:p>
    <w:p w:rsidR="009C7A39" w:rsidRPr="0091005D" w:rsidRDefault="009C7A39" w:rsidP="009C7A39">
      <w:pPr>
        <w:pStyle w:val="Screen"/>
      </w:pPr>
    </w:p>
    <w:p w:rsidR="009C7A39" w:rsidRPr="0091005D" w:rsidRDefault="009C7A39" w:rsidP="009C7A39">
      <w:pPr>
        <w:pStyle w:val="Screen"/>
      </w:pPr>
    </w:p>
    <w:p w:rsidR="009C7A39" w:rsidRPr="0091005D" w:rsidRDefault="009C7A39" w:rsidP="009C7A39">
      <w:pPr>
        <w:pStyle w:val="Screen"/>
      </w:pPr>
      <w:r w:rsidRPr="0091005D">
        <w:lastRenderedPageBreak/>
        <w:t>==============================================================</w:t>
      </w:r>
    </w:p>
    <w:p w:rsidR="009C7A39" w:rsidRPr="0091005D" w:rsidRDefault="009C7A39" w:rsidP="009C7A39">
      <w:pPr>
        <w:pStyle w:val="Screen"/>
      </w:pPr>
      <w:r w:rsidRPr="0091005D">
        <w:t>*** Clinical Reminde</w:t>
      </w:r>
      <w:r w:rsidR="00C91EEF" w:rsidRPr="0091005D">
        <w:t>r Order Check | Severity: HIGH</w:t>
      </w:r>
      <w:r w:rsidRPr="0091005D">
        <w:t xml:space="preserve"> ***</w:t>
      </w:r>
    </w:p>
    <w:p w:rsidR="009C7A39" w:rsidRPr="0091005D" w:rsidRDefault="009C7A39" w:rsidP="009C7A39">
      <w:pPr>
        <w:pStyle w:val="Screen"/>
      </w:pPr>
    </w:p>
    <w:p w:rsidR="009C7A39" w:rsidRPr="0091005D" w:rsidRDefault="009C7A39" w:rsidP="009C7A39">
      <w:pPr>
        <w:pStyle w:val="Screen"/>
      </w:pPr>
      <w:r w:rsidRPr="0091005D">
        <w:t>Potentially Teratogenic Medication (FDA Category D or C)</w:t>
      </w:r>
    </w:p>
    <w:p w:rsidR="009C7A39" w:rsidRPr="0091005D" w:rsidRDefault="009C7A39" w:rsidP="009C7A39">
      <w:pPr>
        <w:pStyle w:val="Screen"/>
      </w:pPr>
    </w:p>
    <w:p w:rsidR="00233991" w:rsidRPr="0091005D" w:rsidRDefault="00233991" w:rsidP="00DA2506">
      <w:pPr>
        <w:shd w:val="clear" w:color="auto" w:fill="D9D9D9"/>
        <w:rPr>
          <w:rFonts w:ascii="Courier New" w:hAnsi="Courier New" w:cs="Courier New"/>
          <w:sz w:val="16"/>
          <w:szCs w:val="16"/>
        </w:rPr>
      </w:pPr>
      <w:bookmarkStart w:id="397" w:name="Page_42"/>
      <w:bookmarkEnd w:id="397"/>
      <w:r w:rsidRPr="0091005D">
        <w:rPr>
          <w:rFonts w:ascii="Courier New" w:hAnsi="Courier New" w:cs="Courier New"/>
          <w:sz w:val="16"/>
          <w:szCs w:val="16"/>
        </w:rPr>
        <w:t xml:space="preserve">Concern has been raised about use of this medication during pregnancy. </w:t>
      </w:r>
    </w:p>
    <w:p w:rsidR="00233991" w:rsidRPr="0091005D" w:rsidRDefault="00233991" w:rsidP="00DA2506">
      <w:pPr>
        <w:pStyle w:val="Default"/>
        <w:shd w:val="clear" w:color="auto" w:fill="D9D9D9"/>
        <w:rPr>
          <w:rFonts w:ascii="Courier New" w:hAnsi="Courier New" w:cs="Courier New"/>
          <w:sz w:val="16"/>
          <w:szCs w:val="16"/>
        </w:rPr>
      </w:pPr>
      <w:r w:rsidRPr="0091005D">
        <w:rPr>
          <w:rFonts w:ascii="Courier New" w:hAnsi="Courier New" w:cs="Courier New"/>
          <w:sz w:val="16"/>
          <w:szCs w:val="16"/>
        </w:rPr>
        <w:t xml:space="preserve">1) Pregnancy status should be determined. Discuss use of this medication on the </w:t>
      </w:r>
    </w:p>
    <w:p w:rsidR="00233991" w:rsidRPr="0091005D" w:rsidRDefault="00233991" w:rsidP="00DA2506">
      <w:pPr>
        <w:pStyle w:val="Default"/>
        <w:shd w:val="clear" w:color="auto" w:fill="D9D9D9"/>
        <w:rPr>
          <w:rFonts w:ascii="Courier New" w:hAnsi="Courier New" w:cs="Courier New"/>
          <w:sz w:val="16"/>
          <w:szCs w:val="16"/>
        </w:rPr>
      </w:pPr>
      <w:r w:rsidRPr="0091005D">
        <w:rPr>
          <w:rFonts w:ascii="Courier New" w:hAnsi="Courier New" w:cs="Courier New"/>
          <w:sz w:val="16"/>
          <w:szCs w:val="16"/>
        </w:rPr>
        <w:t xml:space="preserve">context of risks to the mother and child of untreated disease. Potential </w:t>
      </w:r>
    </w:p>
    <w:p w:rsidR="00233991" w:rsidRPr="0091005D" w:rsidRDefault="00233991" w:rsidP="00DA2506">
      <w:pPr>
        <w:pStyle w:val="Default"/>
        <w:shd w:val="clear" w:color="auto" w:fill="D9D9D9"/>
        <w:rPr>
          <w:rFonts w:ascii="Courier New" w:hAnsi="Courier New" w:cs="Courier New"/>
          <w:sz w:val="16"/>
          <w:szCs w:val="16"/>
        </w:rPr>
      </w:pPr>
      <w:r w:rsidRPr="0091005D">
        <w:rPr>
          <w:rFonts w:ascii="Courier New" w:hAnsi="Courier New" w:cs="Courier New"/>
          <w:sz w:val="16"/>
          <w:szCs w:val="16"/>
        </w:rPr>
        <w:t xml:space="preserve">benefits may warrant use of the drug in pregnant women despite risks. </w:t>
      </w:r>
    </w:p>
    <w:p w:rsidR="00233991" w:rsidRPr="0091005D" w:rsidRDefault="00233991" w:rsidP="00DA2506">
      <w:pPr>
        <w:pStyle w:val="Default"/>
        <w:shd w:val="clear" w:color="auto" w:fill="D9D9D9"/>
        <w:rPr>
          <w:rFonts w:ascii="Courier New" w:hAnsi="Courier New" w:cs="Courier New"/>
          <w:sz w:val="16"/>
          <w:szCs w:val="16"/>
        </w:rPr>
      </w:pPr>
      <w:r w:rsidRPr="0091005D">
        <w:rPr>
          <w:rFonts w:ascii="Courier New" w:hAnsi="Courier New" w:cs="Courier New"/>
          <w:sz w:val="16"/>
          <w:szCs w:val="16"/>
        </w:rPr>
        <w:t xml:space="preserve">2) The patient must be provided contraceptive counseling on potential risk vs. </w:t>
      </w:r>
    </w:p>
    <w:p w:rsidR="00233991" w:rsidRPr="0091005D" w:rsidRDefault="00233991" w:rsidP="00DA2506">
      <w:pPr>
        <w:pStyle w:val="Default"/>
        <w:shd w:val="clear" w:color="auto" w:fill="D9D9D9"/>
        <w:rPr>
          <w:rFonts w:ascii="Courier New" w:hAnsi="Courier New" w:cs="Courier New"/>
          <w:sz w:val="16"/>
          <w:szCs w:val="16"/>
        </w:rPr>
      </w:pPr>
      <w:r w:rsidRPr="0091005D">
        <w:rPr>
          <w:rFonts w:ascii="Courier New" w:hAnsi="Courier New" w:cs="Courier New"/>
          <w:sz w:val="16"/>
          <w:szCs w:val="16"/>
        </w:rPr>
        <w:t xml:space="preserve">benefit of taking this medication if she were to become pregnant. </w:t>
      </w:r>
    </w:p>
    <w:p w:rsidR="00233991" w:rsidRPr="0091005D" w:rsidRDefault="00233991" w:rsidP="00DA2506">
      <w:pPr>
        <w:pStyle w:val="Default"/>
        <w:shd w:val="clear" w:color="auto" w:fill="D9D9D9"/>
        <w:rPr>
          <w:rFonts w:ascii="Courier New" w:hAnsi="Courier New" w:cs="Courier New"/>
          <w:sz w:val="16"/>
          <w:szCs w:val="16"/>
        </w:rPr>
      </w:pPr>
      <w:r w:rsidRPr="0091005D">
        <w:rPr>
          <w:rFonts w:ascii="Courier New" w:hAnsi="Courier New" w:cs="Courier New"/>
          <w:sz w:val="16"/>
          <w:szCs w:val="16"/>
        </w:rPr>
        <w:t xml:space="preserve">************************************************************************ </w:t>
      </w:r>
    </w:p>
    <w:p w:rsidR="00233991" w:rsidRPr="0091005D" w:rsidRDefault="00233991" w:rsidP="00DA2506">
      <w:pPr>
        <w:pStyle w:val="Default"/>
        <w:shd w:val="clear" w:color="auto" w:fill="D9D9D9"/>
        <w:rPr>
          <w:rFonts w:ascii="Courier New" w:hAnsi="Courier New" w:cs="Courier New"/>
          <w:sz w:val="16"/>
          <w:szCs w:val="16"/>
        </w:rPr>
      </w:pPr>
    </w:p>
    <w:p w:rsidR="00233991" w:rsidRPr="0091005D" w:rsidRDefault="00233991" w:rsidP="00DA2506">
      <w:pPr>
        <w:pStyle w:val="Default"/>
        <w:shd w:val="clear" w:color="auto" w:fill="D9D9D9"/>
        <w:rPr>
          <w:rFonts w:ascii="Courier New" w:hAnsi="Courier New" w:cs="Courier New"/>
          <w:sz w:val="16"/>
          <w:szCs w:val="16"/>
        </w:rPr>
      </w:pPr>
      <w:r w:rsidRPr="0091005D">
        <w:rPr>
          <w:rFonts w:ascii="Courier New" w:hAnsi="Courier New" w:cs="Courier New"/>
          <w:sz w:val="16"/>
          <w:szCs w:val="16"/>
        </w:rPr>
        <w:t xml:space="preserve">The 'Teratogenic Medications' Order Check will display for female patients </w:t>
      </w:r>
    </w:p>
    <w:p w:rsidR="00233991" w:rsidRPr="0091005D" w:rsidRDefault="00233991" w:rsidP="00DA2506">
      <w:pPr>
        <w:pStyle w:val="Default"/>
        <w:shd w:val="clear" w:color="auto" w:fill="D9D9D9"/>
        <w:rPr>
          <w:rFonts w:ascii="Courier New" w:hAnsi="Courier New" w:cs="Courier New"/>
          <w:sz w:val="16"/>
          <w:szCs w:val="16"/>
        </w:rPr>
      </w:pPr>
      <w:r w:rsidRPr="0091005D">
        <w:rPr>
          <w:rFonts w:ascii="Courier New" w:hAnsi="Courier New" w:cs="Courier New"/>
          <w:sz w:val="16"/>
          <w:szCs w:val="16"/>
        </w:rPr>
        <w:t xml:space="preserve">between the ages of 12 and 50, except those with a known exclusion criterion </w:t>
      </w:r>
    </w:p>
    <w:p w:rsidR="00233991" w:rsidRPr="0091005D" w:rsidRDefault="00233991" w:rsidP="00DA2506">
      <w:pPr>
        <w:pStyle w:val="Default"/>
        <w:shd w:val="clear" w:color="auto" w:fill="D9D9D9"/>
        <w:rPr>
          <w:rFonts w:ascii="Courier New" w:hAnsi="Courier New" w:cs="Courier New"/>
          <w:sz w:val="16"/>
          <w:szCs w:val="16"/>
        </w:rPr>
      </w:pPr>
      <w:r w:rsidRPr="0091005D">
        <w:rPr>
          <w:rFonts w:ascii="Courier New" w:hAnsi="Courier New" w:cs="Courier New"/>
          <w:sz w:val="16"/>
          <w:szCs w:val="16"/>
        </w:rPr>
        <w:t xml:space="preserve">(e.g., hysterectomy), or those with a documented IUD placement that is more </w:t>
      </w:r>
    </w:p>
    <w:p w:rsidR="00233991" w:rsidRPr="0091005D" w:rsidRDefault="00233991" w:rsidP="00DA2506">
      <w:pPr>
        <w:pStyle w:val="Default"/>
        <w:shd w:val="clear" w:color="auto" w:fill="D9D9D9"/>
        <w:rPr>
          <w:rFonts w:ascii="Courier New" w:hAnsi="Courier New" w:cs="Courier New"/>
          <w:sz w:val="16"/>
          <w:szCs w:val="16"/>
        </w:rPr>
      </w:pPr>
      <w:r w:rsidRPr="0091005D">
        <w:rPr>
          <w:rFonts w:ascii="Courier New" w:hAnsi="Courier New" w:cs="Courier New"/>
          <w:sz w:val="16"/>
          <w:szCs w:val="16"/>
        </w:rPr>
        <w:t xml:space="preserve">recent than a documented IUD removal. </w:t>
      </w:r>
    </w:p>
    <w:p w:rsidR="00233991" w:rsidRPr="0091005D" w:rsidRDefault="00233991" w:rsidP="00DA2506">
      <w:pPr>
        <w:pStyle w:val="Default"/>
        <w:shd w:val="clear" w:color="auto" w:fill="D9D9D9"/>
        <w:rPr>
          <w:rFonts w:ascii="Courier New" w:hAnsi="Courier New" w:cs="Courier New"/>
          <w:sz w:val="16"/>
          <w:szCs w:val="16"/>
        </w:rPr>
      </w:pPr>
      <w:r w:rsidRPr="0091005D">
        <w:rPr>
          <w:rFonts w:ascii="Courier New" w:hAnsi="Courier New" w:cs="Courier New"/>
          <w:sz w:val="16"/>
          <w:szCs w:val="16"/>
        </w:rPr>
        <w:t xml:space="preserve">-------------------------------------------------------------- </w:t>
      </w:r>
    </w:p>
    <w:p w:rsidR="00233991" w:rsidRPr="0091005D" w:rsidRDefault="00233991" w:rsidP="00DA2506">
      <w:pPr>
        <w:pStyle w:val="Default"/>
        <w:shd w:val="clear" w:color="auto" w:fill="D9D9D9"/>
        <w:rPr>
          <w:rFonts w:ascii="Courier New" w:hAnsi="Courier New" w:cs="Courier New"/>
          <w:sz w:val="16"/>
          <w:szCs w:val="16"/>
        </w:rPr>
      </w:pPr>
      <w:r w:rsidRPr="0091005D">
        <w:rPr>
          <w:rFonts w:ascii="Courier New" w:hAnsi="Courier New" w:cs="Courier New"/>
          <w:sz w:val="16"/>
          <w:szCs w:val="16"/>
        </w:rPr>
        <w:t xml:space="preserve">Do you want to Continue? Y// ES </w:t>
      </w:r>
    </w:p>
    <w:p w:rsidR="00233991" w:rsidRPr="0091005D" w:rsidRDefault="00233991" w:rsidP="00DA2506">
      <w:pPr>
        <w:shd w:val="clear" w:color="auto" w:fill="D9D9D9"/>
        <w:rPr>
          <w:rFonts w:ascii="Courier New" w:hAnsi="Courier New" w:cs="Courier New"/>
          <w:color w:val="1F497D"/>
          <w:sz w:val="22"/>
          <w:szCs w:val="22"/>
        </w:rPr>
      </w:pPr>
    </w:p>
    <w:p w:rsidR="00A729DD" w:rsidRPr="0091005D" w:rsidRDefault="00A729DD" w:rsidP="00BD56A6"/>
    <w:p w:rsidR="009B5D56" w:rsidRPr="0091005D" w:rsidRDefault="009B5D56" w:rsidP="00BD56A6">
      <w:pPr>
        <w:rPr>
          <w:rFonts w:ascii="Arial" w:hAnsi="Arial" w:cs="Arial"/>
          <w:b/>
        </w:rPr>
      </w:pPr>
    </w:p>
    <w:p w:rsidR="009B5D56" w:rsidRPr="0091005D" w:rsidRDefault="009B5D56" w:rsidP="00BD56A6">
      <w:pPr>
        <w:rPr>
          <w:rFonts w:ascii="Arial" w:hAnsi="Arial" w:cs="Arial"/>
          <w:b/>
        </w:rPr>
      </w:pPr>
      <w:r w:rsidRPr="0091005D">
        <w:rPr>
          <w:rFonts w:ascii="Arial" w:hAnsi="Arial" w:cs="Arial"/>
          <w:b/>
        </w:rPr>
        <w:t>Medium Severity Clinical Reminder Example</w:t>
      </w:r>
    </w:p>
    <w:p w:rsidR="009B5D56" w:rsidRPr="0091005D" w:rsidRDefault="009B5D56" w:rsidP="00BD56A6"/>
    <w:p w:rsidR="004C7789" w:rsidRPr="0091005D" w:rsidRDefault="004C7789" w:rsidP="00DA2506">
      <w:pPr>
        <w:pStyle w:val="Default"/>
        <w:shd w:val="clear" w:color="auto" w:fill="D9D9D9"/>
        <w:rPr>
          <w:rFonts w:ascii="Courier New" w:hAnsi="Courier New" w:cs="Courier New"/>
          <w:sz w:val="16"/>
          <w:szCs w:val="16"/>
        </w:rPr>
      </w:pPr>
      <w:r w:rsidRPr="0091005D">
        <w:rPr>
          <w:rFonts w:ascii="Courier New" w:hAnsi="Courier New" w:cs="Courier New"/>
          <w:sz w:val="16"/>
          <w:szCs w:val="16"/>
        </w:rPr>
        <w:t xml:space="preserve">*** Clinical Reminder Order Check | Severity: MEDIUM *** </w:t>
      </w:r>
    </w:p>
    <w:p w:rsidR="004C7789" w:rsidRPr="0091005D" w:rsidRDefault="004C7789" w:rsidP="00DA2506">
      <w:pPr>
        <w:pStyle w:val="Default"/>
        <w:shd w:val="clear" w:color="auto" w:fill="D9D9D9"/>
        <w:rPr>
          <w:rFonts w:ascii="Courier New" w:hAnsi="Courier New" w:cs="Courier New"/>
          <w:sz w:val="16"/>
          <w:szCs w:val="16"/>
        </w:rPr>
      </w:pPr>
      <w:r w:rsidRPr="0091005D">
        <w:rPr>
          <w:rFonts w:ascii="Courier New" w:hAnsi="Courier New" w:cs="Courier New"/>
          <w:sz w:val="16"/>
          <w:szCs w:val="16"/>
        </w:rPr>
        <w:t xml:space="preserve">This patient has received NSAID/Cox II for at least 365 days. A Creatinine level </w:t>
      </w:r>
    </w:p>
    <w:p w:rsidR="004C7789" w:rsidRPr="0091005D" w:rsidRDefault="004C7789" w:rsidP="00DA2506">
      <w:pPr>
        <w:pStyle w:val="Default"/>
        <w:shd w:val="clear" w:color="auto" w:fill="D9D9D9"/>
        <w:rPr>
          <w:rFonts w:ascii="Courier New" w:hAnsi="Courier New" w:cs="Courier New"/>
          <w:sz w:val="16"/>
          <w:szCs w:val="16"/>
        </w:rPr>
      </w:pPr>
      <w:r w:rsidRPr="0091005D">
        <w:rPr>
          <w:rFonts w:ascii="Courier New" w:hAnsi="Courier New" w:cs="Courier New"/>
          <w:sz w:val="16"/>
          <w:szCs w:val="16"/>
        </w:rPr>
        <w:t xml:space="preserve">Is recommended at this time to safely monitor NSAID/Cox II Therapy. </w:t>
      </w:r>
    </w:p>
    <w:p w:rsidR="004C7789" w:rsidRPr="0091005D" w:rsidRDefault="004C7789" w:rsidP="00DA2506">
      <w:pPr>
        <w:pStyle w:val="Default"/>
        <w:shd w:val="clear" w:color="auto" w:fill="D9D9D9"/>
        <w:rPr>
          <w:rFonts w:ascii="Courier New" w:hAnsi="Courier New" w:cs="Courier New"/>
          <w:sz w:val="16"/>
          <w:szCs w:val="16"/>
        </w:rPr>
      </w:pPr>
      <w:r w:rsidRPr="0091005D">
        <w:rPr>
          <w:rFonts w:ascii="Courier New" w:hAnsi="Courier New" w:cs="Courier New"/>
          <w:sz w:val="16"/>
          <w:szCs w:val="16"/>
        </w:rPr>
        <w:t xml:space="preserve">-------------------------------------------------------------- </w:t>
      </w:r>
    </w:p>
    <w:p w:rsidR="004C7789" w:rsidRPr="0091005D" w:rsidRDefault="004C7789" w:rsidP="00DA2506">
      <w:pPr>
        <w:shd w:val="clear" w:color="auto" w:fill="D9D9D9"/>
        <w:rPr>
          <w:rFonts w:ascii="Calibri" w:hAnsi="Calibri"/>
          <w:sz w:val="22"/>
          <w:szCs w:val="22"/>
        </w:rPr>
      </w:pPr>
      <w:r w:rsidRPr="0091005D">
        <w:rPr>
          <w:rFonts w:ascii="Courier New" w:hAnsi="Courier New" w:cs="Courier New"/>
          <w:sz w:val="16"/>
          <w:szCs w:val="16"/>
        </w:rPr>
        <w:t>Do you want to Continue? Y//</w:t>
      </w:r>
    </w:p>
    <w:p w:rsidR="009B5D56" w:rsidRPr="0091005D" w:rsidRDefault="009B5D56" w:rsidP="00BD56A6"/>
    <w:p w:rsidR="00E5052F" w:rsidRPr="0091005D" w:rsidRDefault="00645085">
      <w:pPr>
        <w:pStyle w:val="Heading3"/>
        <w:spacing w:before="120"/>
      </w:pPr>
      <w:bookmarkStart w:id="398" w:name="_Toc428973200"/>
      <w:bookmarkStart w:id="399" w:name="_Toc4750930"/>
      <w:r w:rsidRPr="0091005D">
        <w:t>Enhanced Drug-Drug Interactions</w:t>
      </w:r>
      <w:bookmarkEnd w:id="398"/>
      <w:bookmarkEnd w:id="399"/>
      <w:r w:rsidR="00302CC8" w:rsidRPr="0091005D">
        <w:fldChar w:fldCharType="begin"/>
      </w:r>
      <w:r w:rsidR="003A50F4" w:rsidRPr="0091005D">
        <w:instrText xml:space="preserve"> XE "</w:instrText>
      </w:r>
      <w:r w:rsidRPr="0091005D">
        <w:instrText>Enhanced Drug-Drug Interactions</w:instrText>
      </w:r>
      <w:r w:rsidR="003A50F4" w:rsidRPr="0091005D">
        <w:instrText xml:space="preserve">" </w:instrText>
      </w:r>
      <w:r w:rsidR="00302CC8" w:rsidRPr="0091005D">
        <w:fldChar w:fldCharType="end"/>
      </w:r>
    </w:p>
    <w:p w:rsidR="001956B2" w:rsidRPr="0091005D" w:rsidRDefault="00645085" w:rsidP="00B62C66">
      <w:pPr>
        <w:pStyle w:val="BodyText"/>
      </w:pPr>
      <w:r w:rsidRPr="0091005D">
        <w:t>This section describes the enhanced Outpatient Pharmacy application Drug-Drug interaction functionality</w:t>
      </w:r>
      <w:r w:rsidR="00C76F9E" w:rsidRPr="0091005D">
        <w:t xml:space="preserve"> (PSO*7*251)</w:t>
      </w:r>
      <w:r w:rsidRPr="0091005D">
        <w:t xml:space="preserve">. </w:t>
      </w:r>
    </w:p>
    <w:p w:rsidR="00FA13DE" w:rsidRPr="0091005D" w:rsidRDefault="00FA13DE" w:rsidP="00B62C66">
      <w:pPr>
        <w:pStyle w:val="BodyText"/>
      </w:pPr>
    </w:p>
    <w:p w:rsidR="001956B2" w:rsidRPr="0091005D" w:rsidRDefault="00645085" w:rsidP="00B62C66">
      <w:pPr>
        <w:pStyle w:val="BodyText"/>
      </w:pPr>
      <w:r w:rsidRPr="0091005D">
        <w:t xml:space="preserve">Legacy VistA drug-drug interactions have been enhanced to utilize </w:t>
      </w:r>
      <w:r w:rsidR="00975A4A" w:rsidRPr="0091005D">
        <w:t>First DataBank (</w:t>
      </w:r>
      <w:r w:rsidRPr="0091005D">
        <w:t>FDB</w:t>
      </w:r>
      <w:r w:rsidR="00975A4A" w:rsidRPr="0091005D">
        <w:t>)</w:t>
      </w:r>
      <w:r w:rsidR="00D9516A" w:rsidRPr="0091005D">
        <w:t xml:space="preserve"> MedKnowledge Framework </w:t>
      </w:r>
      <w:r w:rsidRPr="0091005D">
        <w:t xml:space="preserve"> business rules, Application Programming Interfaces (APIs) and database to provide more clinically relevant drug interaction information. VistA severity levels of ‘critical’ and ‘significant’ will continue to be used. No changes have been made to the existing user actions for critical or significant drug interactions. The pharmacist will have to log an intervention for local, pending and remote critical interactions and have the option of logging an intervention for local and remote significant interactions. No action is required for Non-VA medications orders.</w:t>
      </w:r>
    </w:p>
    <w:p w:rsidR="00E5052F" w:rsidRPr="0091005D" w:rsidRDefault="00E5052F" w:rsidP="007F5C71"/>
    <w:p w:rsidR="00E5052F" w:rsidRPr="0091005D" w:rsidRDefault="00645085" w:rsidP="00B62C66">
      <w:pPr>
        <w:pStyle w:val="BodyText"/>
      </w:pPr>
      <w:r w:rsidRPr="0091005D">
        <w:t>See examples:</w:t>
      </w:r>
    </w:p>
    <w:p w:rsidR="001956B2" w:rsidRPr="0091005D" w:rsidRDefault="001956B2" w:rsidP="007F5C71"/>
    <w:p w:rsidR="001956B2" w:rsidRPr="0091005D" w:rsidRDefault="00645085" w:rsidP="00B62C66">
      <w:pPr>
        <w:pStyle w:val="BodyText"/>
      </w:pPr>
      <w:r w:rsidRPr="0091005D">
        <w:t>Drug interaction warning message for a local outpatient order:</w:t>
      </w:r>
    </w:p>
    <w:p w:rsidR="001956B2" w:rsidRPr="0091005D" w:rsidRDefault="001956B2" w:rsidP="007F5C71"/>
    <w:p w:rsidR="001956B2" w:rsidRPr="0091005D" w:rsidRDefault="00645085" w:rsidP="00A17F7F">
      <w:pPr>
        <w:pStyle w:val="Example"/>
      </w:pPr>
      <w:bookmarkStart w:id="400" w:name="p036"/>
      <w:bookmarkEnd w:id="400"/>
      <w:r w:rsidRPr="0091005D">
        <w:t>Critical Drug Interaction with Local Rx</w:t>
      </w:r>
    </w:p>
    <w:p w:rsidR="001956B2" w:rsidRPr="0091005D" w:rsidRDefault="00645085" w:rsidP="007E450C">
      <w:pPr>
        <w:pStyle w:val="Screen"/>
      </w:pPr>
      <w:r w:rsidRPr="0091005D">
        <w:t>***CRITICAL*** Drug Interaction with Prospective Drug:</w:t>
      </w:r>
    </w:p>
    <w:p w:rsidR="001956B2" w:rsidRPr="0091005D" w:rsidRDefault="00645085" w:rsidP="007E450C">
      <w:pPr>
        <w:pStyle w:val="Screen"/>
      </w:pPr>
      <w:r w:rsidRPr="0091005D">
        <w:t xml:space="preserve">                    INDINAVIR 400MG CAP and </w:t>
      </w:r>
    </w:p>
    <w:p w:rsidR="001956B2" w:rsidRPr="0091005D" w:rsidRDefault="001956B2" w:rsidP="007E450C">
      <w:pPr>
        <w:pStyle w:val="Screen"/>
      </w:pPr>
    </w:p>
    <w:p w:rsidR="001956B2" w:rsidRPr="0091005D" w:rsidRDefault="00645085" w:rsidP="007E450C">
      <w:pPr>
        <w:pStyle w:val="Screen"/>
      </w:pPr>
      <w:r w:rsidRPr="0091005D">
        <w:t xml:space="preserve">         Local Rx#: 2443</w:t>
      </w:r>
    </w:p>
    <w:p w:rsidR="001956B2" w:rsidRPr="0091005D" w:rsidRDefault="00645085" w:rsidP="007E450C">
      <w:pPr>
        <w:pStyle w:val="Screen"/>
      </w:pPr>
      <w:r w:rsidRPr="0091005D">
        <w:lastRenderedPageBreak/>
        <w:t xml:space="preserve">              Drug: AMIODARONE 200MG TAB  (ACTIVE)</w:t>
      </w:r>
    </w:p>
    <w:p w:rsidR="001956B2" w:rsidRPr="0091005D" w:rsidRDefault="00645085" w:rsidP="007E450C">
      <w:pPr>
        <w:pStyle w:val="Screen"/>
      </w:pPr>
      <w:r w:rsidRPr="0091005D">
        <w:t xml:space="preserve">               SIG: TAKE ONE TABLET BY MOUTH THREE TIMES DAILY</w:t>
      </w:r>
    </w:p>
    <w:p w:rsidR="001956B2" w:rsidRPr="0091005D" w:rsidRDefault="00645085" w:rsidP="007E450C">
      <w:pPr>
        <w:pStyle w:val="Screen"/>
      </w:pPr>
      <w:r w:rsidRPr="0091005D">
        <w:t xml:space="preserve"> </w:t>
      </w:r>
      <w:r w:rsidR="00955490" w:rsidRPr="0091005D">
        <w:t xml:space="preserve">    </w:t>
      </w:r>
      <w:r w:rsidRPr="0091005D">
        <w:t>Processing Status: Released locally on 11/08/06@08:55:32  (Window)</w:t>
      </w:r>
    </w:p>
    <w:p w:rsidR="001956B2" w:rsidRPr="0091005D" w:rsidRDefault="00645085" w:rsidP="007E450C">
      <w:pPr>
        <w:pStyle w:val="Screen"/>
      </w:pPr>
      <w:r w:rsidRPr="0091005D">
        <w:t xml:space="preserve">    Last Filled On: 11/08/06</w:t>
      </w:r>
    </w:p>
    <w:p w:rsidR="001956B2" w:rsidRPr="0091005D" w:rsidRDefault="001956B2" w:rsidP="007E450C">
      <w:pPr>
        <w:pStyle w:val="Screen"/>
      </w:pPr>
    </w:p>
    <w:p w:rsidR="001956B2" w:rsidRPr="0091005D" w:rsidRDefault="00645085" w:rsidP="007E450C">
      <w:pPr>
        <w:pStyle w:val="Screen"/>
      </w:pPr>
      <w:r w:rsidRPr="0091005D">
        <w:t xml:space="preserve">The concurrent administration of amiodarone with indinavir,(1) nelfinavir,(2) ritonavir,(3) or tipranavir coadministered with ritonavir(4) may result in increased levels, clinical effects, and toxicity of amiodarone. </w:t>
      </w:r>
    </w:p>
    <w:p w:rsidR="001956B2" w:rsidRPr="0091005D" w:rsidRDefault="001956B2" w:rsidP="007F5C71"/>
    <w:p w:rsidR="001956B2" w:rsidRPr="0091005D" w:rsidRDefault="00645085" w:rsidP="00A118FD">
      <w:pPr>
        <w:pStyle w:val="Example"/>
      </w:pPr>
      <w:bookmarkStart w:id="401" w:name="Page_43"/>
      <w:bookmarkEnd w:id="401"/>
      <w:r w:rsidRPr="0091005D">
        <w:t>SIGNIFICANT Drug Interaction with Local Rx</w:t>
      </w:r>
    </w:p>
    <w:p w:rsidR="001956B2" w:rsidRPr="0091005D" w:rsidRDefault="00645085" w:rsidP="003218BB">
      <w:pPr>
        <w:pStyle w:val="Screen"/>
        <w:keepNext/>
      </w:pPr>
      <w:r w:rsidRPr="0091005D">
        <w:t>***SIGNIFICANT*** Drug Interaction with Prospective Drug:</w:t>
      </w:r>
    </w:p>
    <w:p w:rsidR="001956B2" w:rsidRPr="0091005D" w:rsidRDefault="00645085" w:rsidP="003218BB">
      <w:pPr>
        <w:pStyle w:val="Screen"/>
        <w:keepNext/>
      </w:pPr>
      <w:r w:rsidRPr="0091005D">
        <w:t xml:space="preserve">                    WARFARIN 5MG TAB and </w:t>
      </w:r>
    </w:p>
    <w:p w:rsidR="001956B2" w:rsidRPr="0091005D" w:rsidRDefault="001956B2" w:rsidP="003218BB">
      <w:pPr>
        <w:pStyle w:val="Screen"/>
        <w:keepNext/>
      </w:pPr>
    </w:p>
    <w:p w:rsidR="001956B2" w:rsidRPr="0091005D" w:rsidRDefault="00645085" w:rsidP="003218BB">
      <w:pPr>
        <w:pStyle w:val="Screen"/>
        <w:keepNext/>
      </w:pPr>
      <w:r w:rsidRPr="0091005D">
        <w:t xml:space="preserve">         Local RX#: 2443</w:t>
      </w:r>
    </w:p>
    <w:p w:rsidR="001956B2" w:rsidRPr="0091005D" w:rsidRDefault="00645085" w:rsidP="003218BB">
      <w:pPr>
        <w:pStyle w:val="Screen"/>
        <w:keepNext/>
      </w:pPr>
      <w:r w:rsidRPr="0091005D">
        <w:t xml:space="preserve">              Drug: ASPIRIN 325MG TAB (ACTIVE)</w:t>
      </w:r>
    </w:p>
    <w:p w:rsidR="001956B2" w:rsidRPr="0091005D" w:rsidRDefault="00645085" w:rsidP="003218BB">
      <w:pPr>
        <w:pStyle w:val="Screen"/>
        <w:keepNext/>
      </w:pPr>
      <w:r w:rsidRPr="0091005D">
        <w:t xml:space="preserve">               SIG: TAKE ONE TABLET BY MOUTH THREE TIMES DAILY</w:t>
      </w:r>
    </w:p>
    <w:p w:rsidR="001956B2" w:rsidRPr="0091005D" w:rsidRDefault="00955490" w:rsidP="003218BB">
      <w:pPr>
        <w:pStyle w:val="Screen"/>
        <w:keepNext/>
      </w:pPr>
      <w:r w:rsidRPr="0091005D">
        <w:t xml:space="preserve">     </w:t>
      </w:r>
      <w:r w:rsidR="00645085" w:rsidRPr="0091005D">
        <w:t>Processing Status: Released locally on 11/08/06@08:55:32  (Window)</w:t>
      </w:r>
    </w:p>
    <w:p w:rsidR="001956B2" w:rsidRPr="0091005D" w:rsidRDefault="00645085" w:rsidP="003218BB">
      <w:pPr>
        <w:pStyle w:val="Screen"/>
        <w:keepNext/>
      </w:pPr>
      <w:r w:rsidRPr="0091005D">
        <w:t xml:space="preserve">  </w:t>
      </w:r>
      <w:r w:rsidR="00955490" w:rsidRPr="0091005D">
        <w:t xml:space="preserve"> </w:t>
      </w:r>
      <w:r w:rsidRPr="0091005D">
        <w:t xml:space="preserve"> Last Filled On: 11/08/06</w:t>
      </w:r>
    </w:p>
    <w:p w:rsidR="001956B2" w:rsidRPr="0091005D" w:rsidRDefault="001956B2" w:rsidP="003218BB">
      <w:pPr>
        <w:pStyle w:val="Screen"/>
        <w:keepNext/>
      </w:pPr>
    </w:p>
    <w:p w:rsidR="001956B2" w:rsidRPr="0091005D" w:rsidRDefault="00645085" w:rsidP="003218BB">
      <w:pPr>
        <w:pStyle w:val="Screen"/>
        <w:keepNext/>
      </w:pPr>
      <w:r w:rsidRPr="0091005D">
        <w:t>*** REFER TO MONOGRAPH FOR SIGNIFICANT INTERACTION CLINICAL EFFECTS</w:t>
      </w:r>
    </w:p>
    <w:p w:rsidR="001956B2" w:rsidRPr="0091005D" w:rsidRDefault="001956B2" w:rsidP="007F5C71"/>
    <w:p w:rsidR="00E5052F" w:rsidRPr="0091005D" w:rsidRDefault="00645085" w:rsidP="00B62C66">
      <w:pPr>
        <w:pStyle w:val="BodyText"/>
        <w:rPr>
          <w:b/>
        </w:rPr>
      </w:pPr>
      <w:r w:rsidRPr="0091005D">
        <w:t>Drug interaction warning message for a remote outpatient order:</w:t>
      </w:r>
    </w:p>
    <w:p w:rsidR="001956B2" w:rsidRPr="0091005D" w:rsidRDefault="001956B2" w:rsidP="007F5C71">
      <w:pPr>
        <w:rPr>
          <w:b/>
        </w:rPr>
      </w:pPr>
    </w:p>
    <w:p w:rsidR="001956B2" w:rsidRPr="0091005D" w:rsidRDefault="00645085" w:rsidP="000F7EE0">
      <w:pPr>
        <w:pStyle w:val="Example"/>
      </w:pPr>
      <w:r w:rsidRPr="0091005D">
        <w:t>Significant Drug Interaction with Remote Rx</w:t>
      </w:r>
    </w:p>
    <w:p w:rsidR="001956B2" w:rsidRPr="0091005D" w:rsidRDefault="00645085" w:rsidP="000F7EE0">
      <w:pPr>
        <w:pStyle w:val="Screen"/>
        <w:keepNext/>
      </w:pPr>
      <w:r w:rsidRPr="0091005D">
        <w:t>***</w:t>
      </w:r>
      <w:r w:rsidRPr="0091005D">
        <w:rPr>
          <w:i/>
        </w:rPr>
        <w:t xml:space="preserve"> </w:t>
      </w:r>
      <w:r w:rsidRPr="0091005D">
        <w:t>Significant*** Drug Interaction with Prospective Drug:</w:t>
      </w:r>
    </w:p>
    <w:p w:rsidR="001956B2" w:rsidRPr="0091005D" w:rsidRDefault="00645085" w:rsidP="000F7EE0">
      <w:pPr>
        <w:pStyle w:val="Screen"/>
        <w:keepNext/>
      </w:pPr>
      <w:r w:rsidRPr="0091005D">
        <w:t xml:space="preserve">                    WARFARIN 5MG TAB and </w:t>
      </w:r>
    </w:p>
    <w:p w:rsidR="001956B2" w:rsidRPr="0091005D" w:rsidRDefault="001956B2" w:rsidP="000F7EE0">
      <w:pPr>
        <w:pStyle w:val="Screen"/>
        <w:keepNext/>
      </w:pPr>
    </w:p>
    <w:p w:rsidR="001956B2" w:rsidRPr="0091005D" w:rsidRDefault="00645085" w:rsidP="000F7EE0">
      <w:pPr>
        <w:pStyle w:val="Screen"/>
        <w:keepNext/>
      </w:pPr>
      <w:r w:rsidRPr="0091005D">
        <w:t xml:space="preserve">          LOCATION: &lt;VA or DOD facility&gt;  Remote RX#: 10950021             </w:t>
      </w:r>
    </w:p>
    <w:p w:rsidR="001956B2" w:rsidRPr="0091005D" w:rsidRDefault="00645085" w:rsidP="000F7EE0">
      <w:pPr>
        <w:pStyle w:val="Screen"/>
        <w:keepNext/>
      </w:pPr>
      <w:r w:rsidRPr="0091005D">
        <w:t xml:space="preserve">              Drug: ASPIRIN 325MG EC TAB (ACTIVE)</w:t>
      </w:r>
    </w:p>
    <w:p w:rsidR="001956B2" w:rsidRPr="0091005D" w:rsidRDefault="00645085" w:rsidP="000F7EE0">
      <w:pPr>
        <w:pStyle w:val="Screen"/>
        <w:keepNext/>
      </w:pPr>
      <w:r w:rsidRPr="0091005D">
        <w:t xml:space="preserve">               SIG: TAKE ONE TABLET BY MOUTH EVERY MORNING</w:t>
      </w:r>
    </w:p>
    <w:p w:rsidR="001956B2" w:rsidRPr="0091005D" w:rsidRDefault="00645085" w:rsidP="000F7EE0">
      <w:pPr>
        <w:pStyle w:val="Screen"/>
        <w:keepNext/>
      </w:pPr>
      <w:r w:rsidRPr="0091005D">
        <w:t xml:space="preserve">    Last Filled On: 11/08/06</w:t>
      </w:r>
    </w:p>
    <w:p w:rsidR="001956B2" w:rsidRPr="0091005D" w:rsidRDefault="001956B2" w:rsidP="000F7EE0">
      <w:pPr>
        <w:pStyle w:val="Screen"/>
        <w:keepNext/>
      </w:pPr>
    </w:p>
    <w:p w:rsidR="001956B2" w:rsidRPr="0091005D" w:rsidRDefault="00645085" w:rsidP="000F7EE0">
      <w:pPr>
        <w:pStyle w:val="Screen"/>
        <w:keepNext/>
      </w:pPr>
      <w:r w:rsidRPr="0091005D">
        <w:t>*** REFER TO MONOGRAPH FOR SIGNIFICANT INTERACTION CLINICAL EFFECTS</w:t>
      </w:r>
    </w:p>
    <w:p w:rsidR="001956B2" w:rsidRPr="0091005D" w:rsidRDefault="001956B2" w:rsidP="007F5C71"/>
    <w:p w:rsidR="001956B2" w:rsidRPr="0091005D" w:rsidRDefault="00645085" w:rsidP="00A17F7F">
      <w:pPr>
        <w:pStyle w:val="Example"/>
      </w:pPr>
      <w:r w:rsidRPr="0091005D">
        <w:t>Critical Drug Interaction with Remote Rx</w:t>
      </w:r>
    </w:p>
    <w:p w:rsidR="001956B2" w:rsidRPr="0091005D" w:rsidRDefault="00645085" w:rsidP="007E450C">
      <w:pPr>
        <w:pStyle w:val="Screen"/>
      </w:pPr>
      <w:r w:rsidRPr="0091005D">
        <w:t>***CRITICAL*** Drug Interaction with Prospective Drug:</w:t>
      </w:r>
    </w:p>
    <w:p w:rsidR="001956B2" w:rsidRPr="0091005D" w:rsidRDefault="00645085" w:rsidP="007E450C">
      <w:pPr>
        <w:pStyle w:val="Screen"/>
      </w:pPr>
      <w:r w:rsidRPr="0091005D">
        <w:t xml:space="preserve">                    INDINAVIR 400MG CAP and </w:t>
      </w:r>
    </w:p>
    <w:p w:rsidR="001956B2" w:rsidRPr="0091005D" w:rsidRDefault="001956B2" w:rsidP="007E450C">
      <w:pPr>
        <w:pStyle w:val="Screen"/>
      </w:pPr>
    </w:p>
    <w:p w:rsidR="001956B2" w:rsidRPr="0091005D" w:rsidRDefault="00645085" w:rsidP="007E450C">
      <w:pPr>
        <w:pStyle w:val="Screen"/>
      </w:pPr>
      <w:r w:rsidRPr="0091005D">
        <w:t xml:space="preserve">        LOCATION: &lt;VA or DOD Facility&gt;   Remote Rx#: 2443</w:t>
      </w:r>
    </w:p>
    <w:p w:rsidR="001956B2" w:rsidRPr="0091005D" w:rsidRDefault="00645085" w:rsidP="007E450C">
      <w:pPr>
        <w:pStyle w:val="Screen"/>
      </w:pPr>
      <w:r w:rsidRPr="0091005D">
        <w:t xml:space="preserve">              Drug: AMIODARONE 200MG TAB  (ACTIVE)</w:t>
      </w:r>
    </w:p>
    <w:p w:rsidR="001956B2" w:rsidRPr="0091005D" w:rsidRDefault="00645085" w:rsidP="007E450C">
      <w:pPr>
        <w:pStyle w:val="Screen"/>
      </w:pPr>
      <w:r w:rsidRPr="0091005D">
        <w:t xml:space="preserve">               SIG: TAKE ONE TABLET BY MOUTH THREE TIMES DAILY</w:t>
      </w:r>
    </w:p>
    <w:p w:rsidR="001956B2" w:rsidRPr="0091005D" w:rsidRDefault="00645085" w:rsidP="007E450C">
      <w:pPr>
        <w:pStyle w:val="Screen"/>
      </w:pPr>
      <w:r w:rsidRPr="0091005D">
        <w:t xml:space="preserve">    Last Filled On: 11/08/06</w:t>
      </w:r>
    </w:p>
    <w:p w:rsidR="001956B2" w:rsidRPr="0091005D" w:rsidRDefault="001956B2" w:rsidP="007E450C">
      <w:pPr>
        <w:pStyle w:val="Screen"/>
      </w:pPr>
    </w:p>
    <w:p w:rsidR="001956B2" w:rsidRPr="0091005D" w:rsidRDefault="00645085" w:rsidP="007E450C">
      <w:pPr>
        <w:pStyle w:val="Screen"/>
      </w:pPr>
      <w:r w:rsidRPr="0091005D">
        <w:t xml:space="preserve">The concurrent administration of amiodarone with indinavir,(1) nelfinavir,(2) ritonavir,(3) or tipranavir coadministered with ritonavir(4) may result in increased levels, clinical effects, and toxicity of amiodarone. </w:t>
      </w:r>
    </w:p>
    <w:p w:rsidR="001956B2" w:rsidRPr="0091005D" w:rsidRDefault="00947554" w:rsidP="00947554">
      <w:r w:rsidRPr="0091005D">
        <w:br w:type="page"/>
      </w:r>
      <w:r w:rsidR="00645085" w:rsidRPr="0091005D">
        <w:lastRenderedPageBreak/>
        <w:t>Drug interaction warning message that is currently displayed for a Non-VA medication:</w:t>
      </w:r>
    </w:p>
    <w:p w:rsidR="00500C61" w:rsidRPr="0091005D" w:rsidRDefault="00500C61" w:rsidP="007F5C71"/>
    <w:p w:rsidR="001956B2" w:rsidRPr="0091005D" w:rsidRDefault="00645085" w:rsidP="00A17F7F">
      <w:pPr>
        <w:pStyle w:val="Example"/>
      </w:pPr>
      <w:r w:rsidRPr="0091005D">
        <w:t>Critical Drug Interaction with Non-VA Med Order</w:t>
      </w:r>
    </w:p>
    <w:p w:rsidR="001956B2" w:rsidRPr="0091005D" w:rsidRDefault="00645085" w:rsidP="007E450C">
      <w:pPr>
        <w:pStyle w:val="Screen"/>
      </w:pPr>
      <w:r w:rsidRPr="0091005D">
        <w:t xml:space="preserve">***Critical*** Drug Interaction with Prospective Drug: </w:t>
      </w:r>
    </w:p>
    <w:p w:rsidR="001956B2" w:rsidRPr="0091005D" w:rsidRDefault="00645085" w:rsidP="007E450C">
      <w:pPr>
        <w:pStyle w:val="Screen"/>
      </w:pPr>
      <w:r w:rsidRPr="0091005D">
        <w:t xml:space="preserve">                        WARFARIN 5MG TAB and </w:t>
      </w:r>
    </w:p>
    <w:p w:rsidR="001956B2" w:rsidRPr="0091005D" w:rsidRDefault="001956B2" w:rsidP="007E450C">
      <w:pPr>
        <w:pStyle w:val="Screen"/>
      </w:pPr>
    </w:p>
    <w:p w:rsidR="001956B2" w:rsidRPr="0091005D" w:rsidRDefault="00645085" w:rsidP="007E450C">
      <w:pPr>
        <w:pStyle w:val="Screen"/>
      </w:pPr>
      <w:r w:rsidRPr="0091005D">
        <w:t xml:space="preserve">            Non-VA Med: CIMETIDINE 200MG TAB</w:t>
      </w:r>
    </w:p>
    <w:p w:rsidR="001956B2" w:rsidRPr="0091005D" w:rsidRDefault="00645085" w:rsidP="007E450C">
      <w:pPr>
        <w:pStyle w:val="Screen"/>
      </w:pPr>
      <w:r w:rsidRPr="0091005D">
        <w:t xml:space="preserve">                </w:t>
      </w:r>
      <w:r w:rsidR="00F521B5" w:rsidRPr="0091005D">
        <w:t>SIG:</w:t>
      </w:r>
      <w:r w:rsidRPr="0091005D">
        <w:t xml:space="preserve"> ONE TABLET     Schedule: AT BEDTIME            </w:t>
      </w:r>
    </w:p>
    <w:p w:rsidR="001956B2" w:rsidRPr="0091005D" w:rsidRDefault="001956B2" w:rsidP="007E450C">
      <w:pPr>
        <w:pStyle w:val="Screen"/>
      </w:pPr>
    </w:p>
    <w:p w:rsidR="001956B2" w:rsidRPr="0091005D" w:rsidRDefault="00645085" w:rsidP="007E450C">
      <w:pPr>
        <w:pStyle w:val="Screen"/>
      </w:pPr>
      <w:r w:rsidRPr="0091005D">
        <w:t>The pharmacologic effects of warfarin may be increased resulting in severe bleeding.</w:t>
      </w:r>
    </w:p>
    <w:p w:rsidR="001956B2" w:rsidRPr="0091005D" w:rsidRDefault="001956B2" w:rsidP="007F5C71"/>
    <w:p w:rsidR="001956B2" w:rsidRPr="0091005D" w:rsidRDefault="00645085" w:rsidP="00A17F7F">
      <w:pPr>
        <w:pStyle w:val="Example"/>
      </w:pPr>
      <w:r w:rsidRPr="0091005D">
        <w:t>Significant Drug Interaction with Non-VA Med Order</w:t>
      </w:r>
    </w:p>
    <w:p w:rsidR="001956B2" w:rsidRPr="0091005D" w:rsidRDefault="00645085" w:rsidP="007E450C">
      <w:pPr>
        <w:pStyle w:val="Screen"/>
      </w:pPr>
      <w:r w:rsidRPr="0091005D">
        <w:t xml:space="preserve">***Significant*** Drug Interaction with Prospective Drug: </w:t>
      </w:r>
    </w:p>
    <w:p w:rsidR="001956B2" w:rsidRPr="0091005D" w:rsidRDefault="00645085" w:rsidP="007E450C">
      <w:pPr>
        <w:pStyle w:val="Screen"/>
      </w:pPr>
      <w:r w:rsidRPr="0091005D">
        <w:t xml:space="preserve">                        WARFARIN 5MG TAB and </w:t>
      </w:r>
    </w:p>
    <w:p w:rsidR="001956B2" w:rsidRPr="0091005D" w:rsidRDefault="001956B2" w:rsidP="007E450C">
      <w:pPr>
        <w:pStyle w:val="Screen"/>
      </w:pPr>
    </w:p>
    <w:p w:rsidR="001956B2" w:rsidRPr="0091005D" w:rsidRDefault="00645085" w:rsidP="007E450C">
      <w:pPr>
        <w:pStyle w:val="Screen"/>
      </w:pPr>
      <w:r w:rsidRPr="0091005D">
        <w:t xml:space="preserve">            Non-VA Med: ASPIRIN 325MG TAB </w:t>
      </w:r>
    </w:p>
    <w:p w:rsidR="001956B2" w:rsidRPr="0091005D" w:rsidRDefault="00645085" w:rsidP="007E450C">
      <w:pPr>
        <w:pStyle w:val="Screen"/>
      </w:pPr>
      <w:r w:rsidRPr="0091005D">
        <w:t xml:space="preserve">                </w:t>
      </w:r>
      <w:r w:rsidR="00F521B5" w:rsidRPr="0091005D">
        <w:t>SIG:</w:t>
      </w:r>
      <w:r w:rsidRPr="0091005D">
        <w:t xml:space="preserve"> ONE TABLET     Schedule: &lt;NOT ENTERED&gt;</w:t>
      </w:r>
    </w:p>
    <w:p w:rsidR="001956B2" w:rsidRPr="0091005D" w:rsidRDefault="001956B2" w:rsidP="007E450C">
      <w:pPr>
        <w:pStyle w:val="Screen"/>
      </w:pPr>
    </w:p>
    <w:p w:rsidR="001956B2" w:rsidRPr="0091005D" w:rsidRDefault="00645085" w:rsidP="007E450C">
      <w:pPr>
        <w:pStyle w:val="Screen"/>
      </w:pPr>
      <w:r w:rsidRPr="0091005D">
        <w:t>*** REFER TO MONOGRAPH FOR SIGNIFICANT INTERACTION CLINICAL EFFECTS</w:t>
      </w:r>
    </w:p>
    <w:p w:rsidR="00500C61" w:rsidRPr="0091005D" w:rsidRDefault="00500C61" w:rsidP="007F5C71"/>
    <w:p w:rsidR="001956B2" w:rsidRPr="0091005D" w:rsidRDefault="00645085" w:rsidP="00B62C66">
      <w:pPr>
        <w:pStyle w:val="BodyText"/>
      </w:pPr>
      <w:r w:rsidRPr="0091005D">
        <w:t>Drug interaction warning message that shall be displayed for a pending order:</w:t>
      </w:r>
    </w:p>
    <w:p w:rsidR="00500C61" w:rsidRPr="0091005D" w:rsidRDefault="00500C61" w:rsidP="007F5C71"/>
    <w:p w:rsidR="001956B2" w:rsidRPr="0091005D" w:rsidRDefault="00645085" w:rsidP="00A17F7F">
      <w:pPr>
        <w:pStyle w:val="Example"/>
      </w:pPr>
      <w:r w:rsidRPr="0091005D">
        <w:t>Critical Drug Interaction with Pending Order</w:t>
      </w:r>
    </w:p>
    <w:p w:rsidR="001956B2" w:rsidRPr="0091005D" w:rsidRDefault="00645085" w:rsidP="007E450C">
      <w:pPr>
        <w:pStyle w:val="Screen"/>
      </w:pPr>
      <w:r w:rsidRPr="0091005D">
        <w:t>***CRITICAL*** Drug Interaction with Prospective Drug:</w:t>
      </w:r>
    </w:p>
    <w:p w:rsidR="001956B2" w:rsidRPr="0091005D" w:rsidRDefault="00645085" w:rsidP="007E450C">
      <w:pPr>
        <w:pStyle w:val="Screen"/>
      </w:pPr>
      <w:r w:rsidRPr="0091005D">
        <w:t xml:space="preserve">                    INDINAVIR 400MG CAP and </w:t>
      </w:r>
    </w:p>
    <w:p w:rsidR="001956B2" w:rsidRPr="0091005D" w:rsidRDefault="001956B2" w:rsidP="007E450C">
      <w:pPr>
        <w:pStyle w:val="Screen"/>
      </w:pPr>
    </w:p>
    <w:p w:rsidR="001956B2" w:rsidRPr="0091005D" w:rsidRDefault="00645085" w:rsidP="007E450C">
      <w:pPr>
        <w:pStyle w:val="Screen"/>
      </w:pPr>
      <w:r w:rsidRPr="0091005D">
        <w:t xml:space="preserve">      Pending Drug: AMIODARONE 200MG TAB</w:t>
      </w:r>
    </w:p>
    <w:p w:rsidR="001956B2" w:rsidRPr="0091005D" w:rsidRDefault="00645085" w:rsidP="007E450C">
      <w:pPr>
        <w:pStyle w:val="Screen"/>
      </w:pPr>
      <w:r w:rsidRPr="0091005D">
        <w:t xml:space="preserve">               SIG: TAKE ONE TABLET EVERY 8 HOURS</w:t>
      </w:r>
    </w:p>
    <w:p w:rsidR="001956B2" w:rsidRPr="0091005D" w:rsidRDefault="001956B2" w:rsidP="007E450C">
      <w:pPr>
        <w:pStyle w:val="Screen"/>
      </w:pPr>
    </w:p>
    <w:p w:rsidR="001956B2" w:rsidRPr="0091005D" w:rsidRDefault="00645085" w:rsidP="007E450C">
      <w:pPr>
        <w:pStyle w:val="Screen"/>
      </w:pPr>
      <w:r w:rsidRPr="0091005D">
        <w:t>The concurrent administration of amiodarone with indinavir,(1) nelfinavir,(2) ritonavir,(3) or tipranavir coadministered with ritonavir(4) may result in increased levels, clinical effect</w:t>
      </w:r>
      <w:r w:rsidR="00BD56A6" w:rsidRPr="0091005D">
        <w:t>s, and toxicity of amiodarone.</w:t>
      </w:r>
    </w:p>
    <w:p w:rsidR="001956B2" w:rsidRPr="0091005D" w:rsidRDefault="001956B2" w:rsidP="007F5C71"/>
    <w:p w:rsidR="001956B2" w:rsidRPr="0091005D" w:rsidRDefault="00645085" w:rsidP="00A17F7F">
      <w:pPr>
        <w:pStyle w:val="Example"/>
      </w:pPr>
      <w:r w:rsidRPr="0091005D">
        <w:t>Significant Drug Interaction with Pending Order</w:t>
      </w:r>
    </w:p>
    <w:p w:rsidR="001956B2" w:rsidRPr="0091005D" w:rsidRDefault="00645085" w:rsidP="007E450C">
      <w:pPr>
        <w:pStyle w:val="Screen"/>
      </w:pPr>
      <w:r w:rsidRPr="0091005D">
        <w:t>***SIGNIFICANT*** Drug Interaction with Prospective Drug:</w:t>
      </w:r>
    </w:p>
    <w:p w:rsidR="001956B2" w:rsidRPr="0091005D" w:rsidRDefault="00645085" w:rsidP="007E450C">
      <w:pPr>
        <w:pStyle w:val="Screen"/>
      </w:pPr>
      <w:r w:rsidRPr="0091005D">
        <w:t xml:space="preserve">                    WARFARIN 5MG TAB and </w:t>
      </w:r>
    </w:p>
    <w:p w:rsidR="001956B2" w:rsidRPr="0091005D" w:rsidRDefault="001956B2" w:rsidP="007E450C">
      <w:pPr>
        <w:pStyle w:val="Screen"/>
      </w:pPr>
    </w:p>
    <w:p w:rsidR="001956B2" w:rsidRPr="0091005D" w:rsidRDefault="00645085" w:rsidP="007E450C">
      <w:pPr>
        <w:pStyle w:val="Screen"/>
      </w:pPr>
      <w:r w:rsidRPr="0091005D">
        <w:t xml:space="preserve">      Pending Drug: ASPIRIN 325MG TAB</w:t>
      </w:r>
    </w:p>
    <w:p w:rsidR="001956B2" w:rsidRPr="0091005D" w:rsidRDefault="00645085" w:rsidP="007E450C">
      <w:pPr>
        <w:pStyle w:val="Screen"/>
      </w:pPr>
      <w:r w:rsidRPr="0091005D">
        <w:t xml:space="preserve">               SIG: TAKE ONE TABLET EVERY 8 HOURS</w:t>
      </w:r>
    </w:p>
    <w:p w:rsidR="001956B2" w:rsidRPr="0091005D" w:rsidRDefault="001956B2" w:rsidP="007E450C">
      <w:pPr>
        <w:pStyle w:val="Screen"/>
      </w:pPr>
    </w:p>
    <w:p w:rsidR="001956B2" w:rsidRPr="0091005D" w:rsidRDefault="00645085" w:rsidP="007E450C">
      <w:pPr>
        <w:pStyle w:val="Screen"/>
      </w:pPr>
      <w:r w:rsidRPr="0091005D">
        <w:t>*** REFER TO MONOGRAPH FOR SIGNIFICANT INTERACTION CLINICAL EFFECTS</w:t>
      </w:r>
    </w:p>
    <w:p w:rsidR="001B351A" w:rsidRPr="0091005D" w:rsidRDefault="001B351A" w:rsidP="00B62C66">
      <w:pPr>
        <w:pStyle w:val="BodyText"/>
      </w:pPr>
      <w:bookmarkStart w:id="402" w:name="p026e1"/>
      <w:bookmarkStart w:id="403" w:name="p026e"/>
      <w:bookmarkStart w:id="404" w:name="_Toc428973201"/>
      <w:bookmarkEnd w:id="402"/>
      <w:bookmarkEnd w:id="403"/>
    </w:p>
    <w:p w:rsidR="00051D86" w:rsidRPr="0091005D" w:rsidRDefault="00051D86" w:rsidP="000D1127">
      <w:pPr>
        <w:pStyle w:val="Heading3"/>
        <w:spacing w:before="120"/>
      </w:pPr>
      <w:bookmarkStart w:id="405" w:name="_Clinic_Orders"/>
      <w:bookmarkStart w:id="406" w:name="_Toc4750931"/>
      <w:bookmarkEnd w:id="405"/>
      <w:r w:rsidRPr="0091005D">
        <w:t>Clinic Orders</w:t>
      </w:r>
      <w:bookmarkEnd w:id="404"/>
      <w:bookmarkEnd w:id="406"/>
    </w:p>
    <w:p w:rsidR="009174E3" w:rsidRPr="0091005D" w:rsidRDefault="009174E3" w:rsidP="00B62C66">
      <w:pPr>
        <w:pStyle w:val="BodyText"/>
      </w:pPr>
      <w:r w:rsidRPr="0091005D">
        <w:t>Clinic orders are created via CPRS generally using the Meds Inpatient tab or the IV Fluids tab. Drug orders that have a clinic and an appointment date and time are considered clinic orders. The clinic must be defined with ‘ADMINISTER INPATIENT MEDS?’ prompt answered YES under the SETUP A CLINIC [SDBUILD] option in the Scheduling package. Defining the clinic in this manner ensures that an appointment date and time are defined. Orders placed via backdoor inpatient medications are not considered clinic orders.</w:t>
      </w:r>
    </w:p>
    <w:p w:rsidR="009174E3" w:rsidRPr="0091005D" w:rsidRDefault="009174E3" w:rsidP="00B62C66">
      <w:pPr>
        <w:pStyle w:val="BodyText"/>
      </w:pPr>
    </w:p>
    <w:p w:rsidR="009174E3" w:rsidRPr="0091005D" w:rsidRDefault="009174E3" w:rsidP="00B62C66">
      <w:pPr>
        <w:pStyle w:val="BodyText"/>
      </w:pPr>
      <w:r w:rsidRPr="0091005D">
        <w:t xml:space="preserve">MOCHA </w:t>
      </w:r>
      <w:r w:rsidR="00A85B17" w:rsidRPr="0091005D">
        <w:t>v</w:t>
      </w:r>
      <w:r w:rsidRPr="0091005D">
        <w:t>1</w:t>
      </w:r>
      <w:r w:rsidR="00A85B17" w:rsidRPr="0091005D">
        <w:t>.0</w:t>
      </w:r>
      <w:r w:rsidRPr="0091005D">
        <w:t xml:space="preserve"> Enhancement</w:t>
      </w:r>
      <w:r w:rsidR="00A85B17" w:rsidRPr="0091005D">
        <w:t>s</w:t>
      </w:r>
      <w:r w:rsidRPr="0091005D">
        <w:t xml:space="preserve"> 1 adds drug interaction and therapeutic duplication order checks for clinic orders to Outpatient Pharmacy. Previously Inpatient Medications package performed order checks on active, </w:t>
      </w:r>
      <w:r w:rsidR="00A85B17" w:rsidRPr="0091005D">
        <w:t>pending,</w:t>
      </w:r>
      <w:r w:rsidRPr="0091005D">
        <w:t xml:space="preserve"> and non-verified clinic orders. With the MOCHA </w:t>
      </w:r>
      <w:r w:rsidR="00A85B17" w:rsidRPr="0091005D">
        <w:t>v</w:t>
      </w:r>
      <w:r w:rsidRPr="0091005D">
        <w:t>1</w:t>
      </w:r>
      <w:r w:rsidR="00A85B17" w:rsidRPr="0091005D">
        <w:t>.0</w:t>
      </w:r>
      <w:r w:rsidRPr="0091005D">
        <w:t xml:space="preserve"> </w:t>
      </w:r>
      <w:r w:rsidRPr="0091005D">
        <w:lastRenderedPageBreak/>
        <w:t>Enhancement</w:t>
      </w:r>
      <w:r w:rsidR="00A85B17" w:rsidRPr="0091005D">
        <w:t>s</w:t>
      </w:r>
      <w:r w:rsidRPr="0091005D">
        <w:t xml:space="preserve"> 1, Inpatient medications will perform enhanced order checks for recently discontinued and expired  inpatient medications clinic orders.</w:t>
      </w:r>
    </w:p>
    <w:p w:rsidR="009174E3" w:rsidRPr="0091005D" w:rsidRDefault="009174E3" w:rsidP="00B62C66">
      <w:pPr>
        <w:pStyle w:val="BodyText"/>
      </w:pPr>
    </w:p>
    <w:p w:rsidR="009174E3" w:rsidRPr="0091005D" w:rsidRDefault="009174E3" w:rsidP="00B62C66">
      <w:pPr>
        <w:pStyle w:val="BodyText"/>
      </w:pPr>
      <w:r w:rsidRPr="0091005D">
        <w:t xml:space="preserve">For both packages, the system will display clinic orders in a standard format to differentiate them from Inpatient Medications and Outpatient Pharmacy order checks. </w:t>
      </w:r>
    </w:p>
    <w:p w:rsidR="009174E3" w:rsidRPr="0091005D" w:rsidRDefault="009174E3" w:rsidP="007F5C71"/>
    <w:p w:rsidR="009174E3" w:rsidRPr="0091005D" w:rsidRDefault="009174E3" w:rsidP="00B62C66">
      <w:pPr>
        <w:pStyle w:val="BodyText"/>
      </w:pPr>
      <w:r w:rsidRPr="0091005D">
        <w:t>Discontinued/expired orders must have a stop date within the last 90 days to be evaluated during enhanced order checks. For pending clinic orders, a variety of start and stop dates are available based on the information that the provider enters during initial order entry. The following are the scenarios that drive which dates will be displayed for the clinic order:</w:t>
      </w:r>
    </w:p>
    <w:p w:rsidR="009174E3" w:rsidRPr="0091005D" w:rsidRDefault="009174E3" w:rsidP="00CF373B">
      <w:pPr>
        <w:pStyle w:val="BodyTextBullet1"/>
      </w:pPr>
      <w:r w:rsidRPr="0091005D">
        <w:t>If there are start/stop dates defined, they are displayed.</w:t>
      </w:r>
    </w:p>
    <w:p w:rsidR="009174E3" w:rsidRPr="0091005D" w:rsidRDefault="009174E3" w:rsidP="00CF373B">
      <w:pPr>
        <w:pStyle w:val="BodyTextBullet1"/>
      </w:pPr>
      <w:r w:rsidRPr="0091005D">
        <w:t>If there are no stop/start dates defined, the ‘requested start/stop dates’ will be displayed with the word “Requested” prior to the start/stop date header.</w:t>
      </w:r>
    </w:p>
    <w:p w:rsidR="009174E3" w:rsidRPr="0091005D" w:rsidRDefault="009174E3" w:rsidP="00CF373B">
      <w:pPr>
        <w:pStyle w:val="BodyTextBullet1"/>
      </w:pPr>
      <w:r w:rsidRPr="0091005D">
        <w:t>If there are no requested start/stop dates defined, the order date will be displayed and the start/stop date headers will be displayed with “********” for the date.</w:t>
      </w:r>
    </w:p>
    <w:p w:rsidR="009174E3" w:rsidRPr="0091005D" w:rsidRDefault="009174E3" w:rsidP="00CF373B">
      <w:pPr>
        <w:pStyle w:val="BodyTextBullet1"/>
      </w:pPr>
      <w:r w:rsidRPr="0091005D">
        <w:t>If there is either a requested start date or a requested stop date, the available date will be displayed and “********” will be displayed for the undefined date.</w:t>
      </w:r>
    </w:p>
    <w:p w:rsidR="009174E3" w:rsidRPr="0091005D" w:rsidRDefault="009174E3" w:rsidP="00B81645">
      <w:pPr>
        <w:shd w:val="clear" w:color="auto" w:fill="FFFFFF"/>
      </w:pPr>
    </w:p>
    <w:p w:rsidR="00DB1850" w:rsidRPr="0091005D" w:rsidRDefault="00DB1850" w:rsidP="00B81645">
      <w:pPr>
        <w:keepNext/>
        <w:shd w:val="clear" w:color="auto" w:fill="FFFFFF"/>
        <w:spacing w:after="120"/>
        <w:rPr>
          <w:rFonts w:eastAsia="Times New Roman" w:cs="Arial"/>
          <w:b/>
          <w:color w:val="auto"/>
          <w:sz w:val="20"/>
          <w:szCs w:val="22"/>
        </w:rPr>
      </w:pPr>
      <w:r w:rsidRPr="0091005D">
        <w:rPr>
          <w:rFonts w:eastAsia="Times New Roman" w:cs="Arial"/>
          <w:b/>
          <w:color w:val="auto"/>
          <w:sz w:val="20"/>
          <w:szCs w:val="22"/>
        </w:rPr>
        <w:t>Unit Dose Clinic Order Check Example:</w:t>
      </w:r>
    </w:p>
    <w:p w:rsidR="00947554" w:rsidRPr="0091005D" w:rsidRDefault="00947554" w:rsidP="00B81645">
      <w:pPr>
        <w:keepNext/>
        <w:shd w:val="clear" w:color="auto" w:fill="FFFFFF"/>
        <w:spacing w:after="120"/>
        <w:rPr>
          <w:rFonts w:eastAsia="Times New Roman" w:cs="Arial"/>
          <w:b/>
          <w:color w:val="auto"/>
          <w:sz w:val="20"/>
          <w:szCs w:val="22"/>
        </w:rPr>
      </w:pPr>
    </w:p>
    <w:p w:rsidR="00231F91" w:rsidRPr="0091005D" w:rsidRDefault="00231F91" w:rsidP="00231F91">
      <w:pPr>
        <w:shd w:val="clear" w:color="auto" w:fill="E6E6E6"/>
        <w:ind w:left="720"/>
        <w:rPr>
          <w:rFonts w:ascii="Courier New" w:eastAsia="Times New Roman" w:hAnsi="Courier New" w:cs="Courier New"/>
          <w:color w:val="auto"/>
          <w:sz w:val="16"/>
          <w:szCs w:val="16"/>
        </w:rPr>
      </w:pPr>
      <w:r w:rsidRPr="0091005D">
        <w:rPr>
          <w:rFonts w:ascii="Courier New" w:eastAsia="Times New Roman" w:hAnsi="Courier New" w:cs="Courier New"/>
          <w:color w:val="auto"/>
          <w:sz w:val="16"/>
          <w:szCs w:val="16"/>
        </w:rPr>
        <w:t>Now Processing Enhanced Order Checks!  Please wait...</w:t>
      </w:r>
    </w:p>
    <w:p w:rsidR="00231F91" w:rsidRPr="0091005D" w:rsidRDefault="00231F91" w:rsidP="00231F91">
      <w:pPr>
        <w:shd w:val="clear" w:color="auto" w:fill="E6E6E6"/>
        <w:ind w:left="720"/>
        <w:rPr>
          <w:rFonts w:ascii="Courier New" w:eastAsia="Times New Roman" w:hAnsi="Courier New" w:cs="Courier New"/>
          <w:color w:val="auto"/>
          <w:sz w:val="16"/>
          <w:szCs w:val="16"/>
        </w:rPr>
      </w:pPr>
    </w:p>
    <w:p w:rsidR="00231F91" w:rsidRPr="0091005D" w:rsidRDefault="00231F91" w:rsidP="00231F91">
      <w:pPr>
        <w:shd w:val="clear" w:color="auto" w:fill="E6E6E6"/>
        <w:ind w:left="720"/>
        <w:rPr>
          <w:rFonts w:ascii="Courier New" w:eastAsia="Times New Roman" w:hAnsi="Courier New" w:cs="Courier New"/>
          <w:color w:val="FF0000"/>
          <w:sz w:val="16"/>
          <w:szCs w:val="16"/>
        </w:rPr>
      </w:pPr>
      <w:r w:rsidRPr="0091005D">
        <w:rPr>
          <w:rFonts w:ascii="Courier New" w:eastAsia="Times New Roman" w:hAnsi="Courier New" w:cs="Courier New"/>
          <w:color w:val="FF0000"/>
          <w:sz w:val="16"/>
          <w:szCs w:val="16"/>
        </w:rPr>
        <w:t>***CRITICAL*** Drug Interaction with Prospective Drug:</w:t>
      </w:r>
    </w:p>
    <w:p w:rsidR="00231F91" w:rsidRPr="0091005D" w:rsidRDefault="00231F91" w:rsidP="00231F91">
      <w:pPr>
        <w:shd w:val="clear" w:color="auto" w:fill="E6E6E6"/>
        <w:ind w:left="720"/>
        <w:rPr>
          <w:rFonts w:ascii="Courier New" w:eastAsia="Times New Roman" w:hAnsi="Courier New" w:cs="Courier New"/>
          <w:color w:val="FF0000"/>
          <w:sz w:val="16"/>
          <w:szCs w:val="16"/>
        </w:rPr>
      </w:pPr>
      <w:r w:rsidRPr="0091005D">
        <w:rPr>
          <w:rFonts w:ascii="Courier New" w:eastAsia="Times New Roman" w:hAnsi="Courier New" w:cs="Courier New"/>
          <w:color w:val="FF0000"/>
          <w:sz w:val="16"/>
          <w:szCs w:val="16"/>
        </w:rPr>
        <w:t xml:space="preserve">                    CIMETIDINE 300 MG and</w:t>
      </w:r>
    </w:p>
    <w:p w:rsidR="00231F91" w:rsidRPr="0091005D" w:rsidRDefault="00231F91" w:rsidP="00231F91">
      <w:pPr>
        <w:shd w:val="clear" w:color="auto" w:fill="E6E6E6"/>
        <w:ind w:left="720"/>
        <w:rPr>
          <w:rFonts w:ascii="Courier New" w:eastAsia="Times New Roman" w:hAnsi="Courier New" w:cs="Courier New"/>
          <w:color w:val="auto"/>
          <w:sz w:val="16"/>
          <w:szCs w:val="16"/>
        </w:rPr>
      </w:pPr>
    </w:p>
    <w:p w:rsidR="00231F91" w:rsidRPr="0091005D" w:rsidRDefault="00231F91" w:rsidP="00231F91">
      <w:pPr>
        <w:shd w:val="clear" w:color="auto" w:fill="E6E6E6"/>
        <w:ind w:left="720"/>
        <w:rPr>
          <w:rFonts w:ascii="Courier New" w:eastAsia="Times New Roman" w:hAnsi="Courier New" w:cs="Courier New"/>
          <w:color w:val="auto"/>
          <w:sz w:val="16"/>
          <w:szCs w:val="16"/>
        </w:rPr>
      </w:pPr>
      <w:r w:rsidRPr="0091005D">
        <w:rPr>
          <w:rFonts w:ascii="Courier New" w:eastAsia="Times New Roman" w:hAnsi="Courier New" w:cs="Courier New"/>
          <w:color w:val="auto"/>
          <w:sz w:val="16"/>
          <w:szCs w:val="16"/>
        </w:rPr>
        <w:t xml:space="preserve">      Clinic Order: PHENYTOIN 100MG CAP (DISCONTINUED)</w:t>
      </w:r>
    </w:p>
    <w:p w:rsidR="00231F91" w:rsidRPr="0091005D" w:rsidRDefault="00231F91" w:rsidP="00231F91">
      <w:pPr>
        <w:shd w:val="clear" w:color="auto" w:fill="E6E6E6"/>
        <w:ind w:left="720"/>
        <w:rPr>
          <w:rFonts w:ascii="Courier New" w:eastAsia="Times New Roman" w:hAnsi="Courier New" w:cs="Courier New"/>
          <w:color w:val="auto"/>
          <w:sz w:val="16"/>
          <w:szCs w:val="16"/>
        </w:rPr>
      </w:pPr>
      <w:r w:rsidRPr="0091005D">
        <w:rPr>
          <w:rFonts w:ascii="Courier New" w:eastAsia="Times New Roman" w:hAnsi="Courier New" w:cs="Courier New"/>
          <w:color w:val="auto"/>
          <w:sz w:val="16"/>
          <w:szCs w:val="16"/>
        </w:rPr>
        <w:t xml:space="preserve">          Schedule: Q8H</w:t>
      </w:r>
    </w:p>
    <w:p w:rsidR="00231F91" w:rsidRPr="0091005D" w:rsidRDefault="00231F91" w:rsidP="00231F91">
      <w:pPr>
        <w:shd w:val="clear" w:color="auto" w:fill="E6E6E6"/>
        <w:ind w:left="720"/>
        <w:rPr>
          <w:rFonts w:ascii="Courier New" w:eastAsia="Times New Roman" w:hAnsi="Courier New" w:cs="Courier New"/>
          <w:color w:val="auto"/>
          <w:sz w:val="16"/>
          <w:szCs w:val="16"/>
        </w:rPr>
      </w:pPr>
      <w:r w:rsidRPr="0091005D">
        <w:rPr>
          <w:rFonts w:ascii="Courier New" w:eastAsia="Times New Roman" w:hAnsi="Courier New" w:cs="Courier New"/>
          <w:color w:val="auto"/>
          <w:sz w:val="16"/>
          <w:szCs w:val="16"/>
        </w:rPr>
        <w:t xml:space="preserve">            Dosage: 100MG</w:t>
      </w:r>
    </w:p>
    <w:p w:rsidR="00231F91" w:rsidRPr="0091005D" w:rsidRDefault="00231F91" w:rsidP="00231F91">
      <w:pPr>
        <w:shd w:val="clear" w:color="auto" w:fill="E6E6E6"/>
        <w:ind w:left="720"/>
        <w:rPr>
          <w:rFonts w:ascii="Courier New" w:eastAsia="Times New Roman" w:hAnsi="Courier New" w:cs="Courier New"/>
          <w:color w:val="auto"/>
          <w:sz w:val="16"/>
          <w:szCs w:val="16"/>
        </w:rPr>
      </w:pPr>
      <w:r w:rsidRPr="0091005D">
        <w:rPr>
          <w:rFonts w:ascii="Courier New" w:eastAsia="Times New Roman" w:hAnsi="Courier New" w:cs="Courier New"/>
          <w:color w:val="auto"/>
          <w:sz w:val="16"/>
          <w:szCs w:val="16"/>
        </w:rPr>
        <w:t xml:space="preserve">        Start Date: FEB 27, 2012@13:00</w:t>
      </w:r>
    </w:p>
    <w:p w:rsidR="00231F91" w:rsidRPr="0091005D" w:rsidRDefault="00231F91" w:rsidP="00231F91">
      <w:pPr>
        <w:shd w:val="clear" w:color="auto" w:fill="E6E6E6"/>
        <w:ind w:left="720"/>
        <w:rPr>
          <w:rFonts w:ascii="Courier New" w:eastAsia="Times New Roman" w:hAnsi="Courier New" w:cs="Courier New"/>
          <w:color w:val="auto"/>
          <w:sz w:val="16"/>
          <w:szCs w:val="16"/>
        </w:rPr>
      </w:pPr>
      <w:r w:rsidRPr="0091005D">
        <w:rPr>
          <w:rFonts w:ascii="Courier New" w:eastAsia="Times New Roman" w:hAnsi="Courier New" w:cs="Courier New"/>
          <w:color w:val="auto"/>
          <w:sz w:val="16"/>
          <w:szCs w:val="16"/>
        </w:rPr>
        <w:t xml:space="preserve">         Stop Date: FEB 28, 2012@15:22:27</w:t>
      </w:r>
    </w:p>
    <w:p w:rsidR="00231F91" w:rsidRPr="0091005D" w:rsidRDefault="00231F91" w:rsidP="00231F91">
      <w:pPr>
        <w:shd w:val="clear" w:color="auto" w:fill="E6E6E6"/>
        <w:ind w:left="720"/>
        <w:rPr>
          <w:rFonts w:ascii="Courier New" w:eastAsia="Times New Roman" w:hAnsi="Courier New" w:cs="Courier New"/>
          <w:color w:val="auto"/>
          <w:sz w:val="16"/>
          <w:szCs w:val="16"/>
        </w:rPr>
      </w:pPr>
    </w:p>
    <w:p w:rsidR="00231F91" w:rsidRPr="0091005D" w:rsidRDefault="00231F91" w:rsidP="00231F91">
      <w:pPr>
        <w:shd w:val="clear" w:color="auto" w:fill="E6E6E6"/>
        <w:ind w:left="720"/>
        <w:rPr>
          <w:rFonts w:ascii="Courier New" w:eastAsia="Times New Roman" w:hAnsi="Courier New" w:cs="Courier New"/>
          <w:color w:val="auto"/>
          <w:sz w:val="16"/>
          <w:szCs w:val="16"/>
        </w:rPr>
      </w:pPr>
      <w:r w:rsidRPr="0091005D">
        <w:rPr>
          <w:rFonts w:ascii="Courier New" w:eastAsia="Times New Roman" w:hAnsi="Courier New" w:cs="Courier New"/>
          <w:color w:val="auto"/>
          <w:sz w:val="16"/>
          <w:szCs w:val="16"/>
        </w:rPr>
        <w:t xml:space="preserve">  Concurrent use of cimetidine or ranitidine may result in elevated levels</w:t>
      </w:r>
    </w:p>
    <w:p w:rsidR="00231F91" w:rsidRPr="0091005D" w:rsidRDefault="00231F91" w:rsidP="00231F91">
      <w:pPr>
        <w:shd w:val="clear" w:color="auto" w:fill="E6E6E6"/>
        <w:ind w:left="720"/>
        <w:rPr>
          <w:rFonts w:ascii="Courier New" w:eastAsia="Times New Roman" w:hAnsi="Courier New" w:cs="Courier New"/>
          <w:color w:val="auto"/>
          <w:sz w:val="16"/>
          <w:szCs w:val="16"/>
        </w:rPr>
      </w:pPr>
      <w:r w:rsidRPr="0091005D">
        <w:rPr>
          <w:rFonts w:ascii="Courier New" w:eastAsia="Times New Roman" w:hAnsi="Courier New" w:cs="Courier New"/>
          <w:color w:val="auto"/>
          <w:sz w:val="16"/>
          <w:szCs w:val="16"/>
        </w:rPr>
        <w:t xml:space="preserve">  of and toxicity from the hydantoin.Neutropenia and thrombocytopenia have</w:t>
      </w:r>
    </w:p>
    <w:p w:rsidR="00231F91" w:rsidRPr="0091005D" w:rsidRDefault="00231F91" w:rsidP="00231F91">
      <w:pPr>
        <w:shd w:val="clear" w:color="auto" w:fill="E6E6E6"/>
        <w:ind w:left="720"/>
        <w:rPr>
          <w:rFonts w:ascii="Courier New" w:eastAsia="Times New Roman" w:hAnsi="Courier New" w:cs="Courier New"/>
          <w:color w:val="auto"/>
          <w:sz w:val="16"/>
          <w:szCs w:val="16"/>
        </w:rPr>
      </w:pPr>
      <w:r w:rsidRPr="0091005D">
        <w:rPr>
          <w:rFonts w:ascii="Courier New" w:eastAsia="Times New Roman" w:hAnsi="Courier New" w:cs="Courier New"/>
          <w:color w:val="auto"/>
          <w:sz w:val="16"/>
          <w:szCs w:val="16"/>
        </w:rPr>
        <w:t xml:space="preserve">  been reported with concurrent cimetidine and phenytoin. </w:t>
      </w:r>
    </w:p>
    <w:p w:rsidR="00231F91" w:rsidRPr="0091005D" w:rsidRDefault="00231F91" w:rsidP="00231F91">
      <w:pPr>
        <w:rPr>
          <w:color w:val="auto"/>
          <w:sz w:val="22"/>
          <w:szCs w:val="22"/>
        </w:rPr>
      </w:pPr>
    </w:p>
    <w:p w:rsidR="00DB1850" w:rsidRPr="0091005D" w:rsidRDefault="00DB1850" w:rsidP="00B81645">
      <w:pPr>
        <w:shd w:val="clear" w:color="auto" w:fill="FFFFFF"/>
        <w:rPr>
          <w:color w:val="auto"/>
          <w:sz w:val="22"/>
          <w:szCs w:val="22"/>
        </w:rPr>
      </w:pPr>
    </w:p>
    <w:p w:rsidR="00DB1850" w:rsidRPr="0091005D" w:rsidRDefault="00DB1850" w:rsidP="00B81645">
      <w:pPr>
        <w:keepNext/>
        <w:shd w:val="clear" w:color="auto" w:fill="FFFFFF"/>
        <w:spacing w:after="120"/>
        <w:rPr>
          <w:rFonts w:eastAsia="Times New Roman" w:cs="Arial"/>
          <w:b/>
          <w:color w:val="auto"/>
          <w:sz w:val="20"/>
          <w:szCs w:val="22"/>
        </w:rPr>
      </w:pPr>
      <w:r w:rsidRPr="0091005D">
        <w:rPr>
          <w:rFonts w:eastAsia="Times New Roman" w:cs="Arial"/>
          <w:b/>
          <w:color w:val="auto"/>
          <w:sz w:val="20"/>
          <w:szCs w:val="22"/>
        </w:rPr>
        <w:t>IV Clinic Order Check Example:</w:t>
      </w:r>
    </w:p>
    <w:p w:rsidR="00DB1850" w:rsidRPr="0091005D" w:rsidRDefault="00DB1850" w:rsidP="00B81645">
      <w:pPr>
        <w:shd w:val="clear" w:color="auto" w:fill="FFFFFF"/>
        <w:rPr>
          <w:sz w:val="22"/>
          <w:szCs w:val="20"/>
        </w:rPr>
      </w:pPr>
    </w:p>
    <w:p w:rsidR="00231F91" w:rsidRPr="0091005D" w:rsidRDefault="00231F91" w:rsidP="00231F91">
      <w:pPr>
        <w:shd w:val="clear" w:color="auto" w:fill="E6E6E6"/>
        <w:ind w:left="720"/>
        <w:rPr>
          <w:rFonts w:ascii="Courier New" w:eastAsia="Times New Roman" w:hAnsi="Courier New" w:cs="Courier New"/>
          <w:color w:val="FF0000"/>
          <w:sz w:val="16"/>
          <w:szCs w:val="16"/>
        </w:rPr>
      </w:pPr>
      <w:r w:rsidRPr="0091005D">
        <w:rPr>
          <w:rFonts w:ascii="Courier New" w:eastAsia="Times New Roman" w:hAnsi="Courier New" w:cs="Courier New"/>
          <w:color w:val="FF0000"/>
          <w:sz w:val="16"/>
          <w:szCs w:val="16"/>
        </w:rPr>
        <w:t xml:space="preserve">***CRITICAL*** Drug Interaction with Prospective Drug: </w:t>
      </w:r>
    </w:p>
    <w:p w:rsidR="00231F91" w:rsidRPr="0091005D" w:rsidRDefault="00231F91" w:rsidP="00231F91">
      <w:pPr>
        <w:shd w:val="clear" w:color="auto" w:fill="E6E6E6"/>
        <w:ind w:left="720"/>
        <w:rPr>
          <w:rFonts w:ascii="Courier New" w:eastAsia="Times New Roman" w:hAnsi="Courier New" w:cs="Courier New"/>
          <w:color w:val="FF0000"/>
          <w:sz w:val="16"/>
          <w:szCs w:val="16"/>
        </w:rPr>
      </w:pPr>
      <w:r w:rsidRPr="0091005D">
        <w:rPr>
          <w:rFonts w:ascii="Courier New" w:eastAsia="Times New Roman" w:hAnsi="Courier New" w:cs="Courier New"/>
          <w:color w:val="FF0000"/>
          <w:sz w:val="16"/>
          <w:szCs w:val="16"/>
        </w:rPr>
        <w:t xml:space="preserve">                    WARFARIN 2MG TAB and</w:t>
      </w:r>
    </w:p>
    <w:p w:rsidR="00231F91" w:rsidRPr="0091005D" w:rsidRDefault="00231F91" w:rsidP="00231F91">
      <w:pPr>
        <w:shd w:val="clear" w:color="auto" w:fill="E6E6E6"/>
        <w:ind w:left="720"/>
        <w:rPr>
          <w:rFonts w:ascii="Courier New" w:eastAsia="Times New Roman" w:hAnsi="Courier New" w:cs="Courier New"/>
          <w:color w:val="auto"/>
          <w:sz w:val="16"/>
          <w:szCs w:val="16"/>
        </w:rPr>
      </w:pPr>
    </w:p>
    <w:p w:rsidR="00231F91" w:rsidRPr="0091005D" w:rsidRDefault="00231F91" w:rsidP="00231F91">
      <w:pPr>
        <w:shd w:val="clear" w:color="auto" w:fill="E6E6E6"/>
        <w:ind w:left="720"/>
        <w:rPr>
          <w:rFonts w:ascii="Courier New" w:eastAsia="Times New Roman" w:hAnsi="Courier New" w:cs="Courier New"/>
          <w:color w:val="auto"/>
          <w:sz w:val="16"/>
          <w:szCs w:val="16"/>
        </w:rPr>
      </w:pPr>
      <w:r w:rsidRPr="0091005D">
        <w:rPr>
          <w:rFonts w:ascii="Courier New" w:eastAsia="Times New Roman" w:hAnsi="Courier New" w:cs="Courier New"/>
          <w:color w:val="auto"/>
          <w:sz w:val="16"/>
          <w:szCs w:val="16"/>
        </w:rPr>
        <w:t xml:space="preserve">      Clinic Order: POTASSIUM CHLORIDE 20 MEQ (ACTIVE)</w:t>
      </w:r>
    </w:p>
    <w:p w:rsidR="00231F91" w:rsidRPr="0091005D" w:rsidRDefault="00231F91" w:rsidP="00231F91">
      <w:pPr>
        <w:shd w:val="clear" w:color="auto" w:fill="E6E6E6"/>
        <w:ind w:left="720"/>
        <w:rPr>
          <w:rFonts w:ascii="Courier New" w:eastAsia="Times New Roman" w:hAnsi="Courier New" w:cs="Courier New"/>
          <w:color w:val="auto"/>
          <w:sz w:val="16"/>
          <w:szCs w:val="16"/>
        </w:rPr>
      </w:pPr>
      <w:r w:rsidRPr="0091005D">
        <w:rPr>
          <w:rFonts w:ascii="Courier New" w:eastAsia="Times New Roman" w:hAnsi="Courier New" w:cs="Courier New"/>
          <w:color w:val="auto"/>
          <w:sz w:val="16"/>
          <w:szCs w:val="16"/>
        </w:rPr>
        <w:t xml:space="preserve"> Other Additive(s): MAGNESIUM SULFATE 1 GM (1), CALCIUM GLUCONATE 1 GM (2),</w:t>
      </w:r>
    </w:p>
    <w:p w:rsidR="00231F91" w:rsidRPr="0091005D" w:rsidRDefault="00231F91" w:rsidP="00231F91">
      <w:pPr>
        <w:shd w:val="clear" w:color="auto" w:fill="E6E6E6"/>
        <w:ind w:left="720"/>
        <w:rPr>
          <w:rFonts w:ascii="Courier New" w:eastAsia="Times New Roman" w:hAnsi="Courier New" w:cs="Courier New"/>
          <w:color w:val="auto"/>
          <w:sz w:val="16"/>
          <w:szCs w:val="16"/>
        </w:rPr>
      </w:pPr>
      <w:r w:rsidRPr="0091005D">
        <w:rPr>
          <w:rFonts w:ascii="Courier New" w:eastAsia="Times New Roman" w:hAnsi="Courier New" w:cs="Courier New"/>
          <w:color w:val="auto"/>
          <w:sz w:val="16"/>
          <w:szCs w:val="16"/>
        </w:rPr>
        <w:t xml:space="preserve">                    HEPARIN 1000 UNITS, CIMETIDINE 300 MG </w:t>
      </w:r>
    </w:p>
    <w:p w:rsidR="00231F91" w:rsidRPr="0091005D" w:rsidRDefault="00231F91" w:rsidP="00231F91">
      <w:pPr>
        <w:shd w:val="clear" w:color="auto" w:fill="E6E6E6"/>
        <w:ind w:left="720"/>
        <w:rPr>
          <w:rFonts w:ascii="Courier New" w:eastAsia="Times New Roman" w:hAnsi="Courier New" w:cs="Courier New"/>
          <w:color w:val="auto"/>
          <w:sz w:val="16"/>
          <w:szCs w:val="16"/>
        </w:rPr>
      </w:pPr>
      <w:r w:rsidRPr="0091005D">
        <w:rPr>
          <w:rFonts w:ascii="Courier New" w:eastAsia="Times New Roman" w:hAnsi="Courier New" w:cs="Courier New"/>
          <w:color w:val="auto"/>
          <w:sz w:val="16"/>
          <w:szCs w:val="16"/>
        </w:rPr>
        <w:t xml:space="preserve">       Solution(s): DEXTROSE 20% 500 ML 125 ml/hr</w:t>
      </w:r>
    </w:p>
    <w:p w:rsidR="00231F91" w:rsidRPr="0091005D" w:rsidRDefault="00231F91" w:rsidP="00231F91">
      <w:pPr>
        <w:shd w:val="clear" w:color="auto" w:fill="E6E6E6"/>
        <w:ind w:left="720"/>
        <w:rPr>
          <w:rFonts w:ascii="Courier New" w:eastAsia="Times New Roman" w:hAnsi="Courier New" w:cs="Courier New"/>
          <w:color w:val="auto"/>
          <w:sz w:val="16"/>
          <w:szCs w:val="16"/>
        </w:rPr>
      </w:pPr>
      <w:r w:rsidRPr="0091005D">
        <w:rPr>
          <w:rFonts w:ascii="Courier New" w:eastAsia="Times New Roman" w:hAnsi="Courier New" w:cs="Courier New"/>
          <w:color w:val="auto"/>
          <w:sz w:val="16"/>
          <w:szCs w:val="16"/>
        </w:rPr>
        <w:t xml:space="preserve">                    AMINO ACID SOLUTION 8.5% 500 ML 125 ml/hr</w:t>
      </w:r>
    </w:p>
    <w:p w:rsidR="00231F91" w:rsidRPr="0091005D" w:rsidRDefault="00231F91" w:rsidP="00231F91">
      <w:pPr>
        <w:keepNext/>
        <w:shd w:val="clear" w:color="auto" w:fill="E6E6E6"/>
        <w:ind w:left="720"/>
        <w:rPr>
          <w:rFonts w:ascii="Courier New" w:eastAsia="Times New Roman" w:hAnsi="Courier New" w:cs="Courier New"/>
          <w:color w:val="auto"/>
          <w:sz w:val="16"/>
          <w:szCs w:val="16"/>
        </w:rPr>
      </w:pPr>
      <w:r w:rsidRPr="0091005D">
        <w:rPr>
          <w:rFonts w:ascii="Courier New" w:eastAsia="Times New Roman" w:hAnsi="Courier New" w:cs="Courier New"/>
          <w:color w:val="auto"/>
          <w:sz w:val="16"/>
          <w:szCs w:val="16"/>
        </w:rPr>
        <w:t xml:space="preserve">        Start Date: APR 05, 2012@15:00</w:t>
      </w:r>
    </w:p>
    <w:p w:rsidR="00231F91" w:rsidRPr="0091005D" w:rsidRDefault="00231F91" w:rsidP="00231F91">
      <w:pPr>
        <w:shd w:val="clear" w:color="auto" w:fill="E6E6E6"/>
        <w:ind w:left="720"/>
        <w:rPr>
          <w:rFonts w:ascii="Courier New" w:eastAsia="Times New Roman" w:hAnsi="Courier New" w:cs="Courier New"/>
          <w:color w:val="auto"/>
          <w:sz w:val="16"/>
          <w:szCs w:val="16"/>
        </w:rPr>
      </w:pPr>
      <w:r w:rsidRPr="0091005D">
        <w:rPr>
          <w:rFonts w:ascii="Courier New" w:eastAsia="Times New Roman" w:hAnsi="Courier New" w:cs="Courier New"/>
          <w:color w:val="auto"/>
          <w:sz w:val="16"/>
          <w:szCs w:val="16"/>
        </w:rPr>
        <w:t xml:space="preserve">         Stop Date: APR 27, 2012@24:00</w:t>
      </w:r>
    </w:p>
    <w:p w:rsidR="00231F91" w:rsidRPr="0091005D" w:rsidRDefault="00231F91" w:rsidP="00231F91">
      <w:pPr>
        <w:shd w:val="clear" w:color="auto" w:fill="E6E6E6"/>
        <w:ind w:left="720"/>
        <w:rPr>
          <w:rFonts w:ascii="Courier New" w:eastAsia="Times New Roman" w:hAnsi="Courier New" w:cs="Courier New"/>
          <w:color w:val="auto"/>
          <w:sz w:val="16"/>
          <w:szCs w:val="16"/>
        </w:rPr>
      </w:pPr>
    </w:p>
    <w:p w:rsidR="00231F91" w:rsidRPr="0091005D" w:rsidRDefault="00231F91" w:rsidP="00231F91">
      <w:pPr>
        <w:shd w:val="clear" w:color="auto" w:fill="E6E6E6"/>
        <w:ind w:left="720"/>
        <w:rPr>
          <w:rFonts w:ascii="Courier New" w:eastAsia="Times New Roman" w:hAnsi="Courier New" w:cs="Courier New"/>
          <w:color w:val="auto"/>
          <w:sz w:val="16"/>
          <w:szCs w:val="16"/>
        </w:rPr>
      </w:pPr>
      <w:r w:rsidRPr="0091005D">
        <w:rPr>
          <w:rFonts w:ascii="Courier New" w:eastAsia="Times New Roman" w:hAnsi="Courier New" w:cs="Courier New"/>
          <w:color w:val="auto"/>
          <w:sz w:val="16"/>
          <w:szCs w:val="16"/>
        </w:rPr>
        <w:t xml:space="preserve">  The pharmacologic effects of warfarin may be increased resulting in severe</w:t>
      </w:r>
    </w:p>
    <w:p w:rsidR="00231F91" w:rsidRPr="0091005D" w:rsidRDefault="00231F91" w:rsidP="00231F91">
      <w:pPr>
        <w:shd w:val="clear" w:color="auto" w:fill="E6E6E6"/>
        <w:ind w:left="720"/>
        <w:rPr>
          <w:rFonts w:ascii="Courier New" w:eastAsia="Times New Roman" w:hAnsi="Courier New" w:cs="Courier New"/>
          <w:color w:val="auto"/>
          <w:sz w:val="16"/>
          <w:szCs w:val="16"/>
        </w:rPr>
      </w:pPr>
      <w:r w:rsidRPr="0091005D">
        <w:rPr>
          <w:rFonts w:ascii="Courier New" w:eastAsia="Times New Roman" w:hAnsi="Courier New" w:cs="Courier New"/>
          <w:color w:val="auto"/>
          <w:sz w:val="16"/>
          <w:szCs w:val="16"/>
        </w:rPr>
        <w:t xml:space="preserve">  bleeding.</w:t>
      </w:r>
    </w:p>
    <w:p w:rsidR="00DB1850" w:rsidRPr="0091005D" w:rsidRDefault="00947554" w:rsidP="00B81645">
      <w:pPr>
        <w:keepNext/>
        <w:shd w:val="clear" w:color="auto" w:fill="FFFFFF"/>
        <w:rPr>
          <w:sz w:val="22"/>
          <w:szCs w:val="20"/>
        </w:rPr>
      </w:pPr>
      <w:r w:rsidRPr="0091005D">
        <w:rPr>
          <w:sz w:val="22"/>
          <w:szCs w:val="20"/>
        </w:rPr>
        <w:br w:type="page"/>
      </w:r>
      <w:r w:rsidR="00DB1850" w:rsidRPr="0091005D">
        <w:rPr>
          <w:sz w:val="22"/>
          <w:szCs w:val="20"/>
        </w:rPr>
        <w:lastRenderedPageBreak/>
        <w:t>Therapeutic Duplication – IV and Unit Dose clinic order therapeutic duplications display in the same format as drug interactions.</w:t>
      </w:r>
    </w:p>
    <w:p w:rsidR="00DB1850" w:rsidRPr="0091005D" w:rsidRDefault="00DB1850" w:rsidP="00B81645">
      <w:pPr>
        <w:shd w:val="clear" w:color="auto" w:fill="FFFFFF"/>
        <w:rPr>
          <w:color w:val="auto"/>
          <w:sz w:val="22"/>
          <w:szCs w:val="22"/>
        </w:rPr>
      </w:pPr>
    </w:p>
    <w:p w:rsidR="00DB1850" w:rsidRPr="0091005D" w:rsidRDefault="00DB1850" w:rsidP="00B81645">
      <w:pPr>
        <w:keepNext/>
        <w:shd w:val="clear" w:color="auto" w:fill="FFFFFF"/>
        <w:spacing w:after="120"/>
        <w:rPr>
          <w:rFonts w:eastAsia="Times New Roman" w:cs="Arial"/>
          <w:b/>
          <w:color w:val="auto"/>
          <w:sz w:val="20"/>
          <w:szCs w:val="22"/>
        </w:rPr>
      </w:pPr>
      <w:r w:rsidRPr="0091005D">
        <w:rPr>
          <w:rFonts w:eastAsia="Times New Roman" w:cs="Arial"/>
          <w:b/>
          <w:color w:val="auto"/>
          <w:sz w:val="20"/>
          <w:szCs w:val="22"/>
        </w:rPr>
        <w:t>Unit Dose Clinic Order Check Example:</w:t>
      </w:r>
    </w:p>
    <w:p w:rsidR="00231F91" w:rsidRPr="0091005D" w:rsidRDefault="00231F91" w:rsidP="00231F91">
      <w:pPr>
        <w:shd w:val="clear" w:color="auto" w:fill="E6E6E6"/>
        <w:ind w:left="720"/>
        <w:rPr>
          <w:rFonts w:ascii="Courier New" w:eastAsia="Times New Roman" w:hAnsi="Courier New" w:cs="Courier New"/>
          <w:color w:val="auto"/>
          <w:sz w:val="16"/>
          <w:szCs w:val="16"/>
        </w:rPr>
      </w:pPr>
      <w:r w:rsidRPr="0091005D">
        <w:rPr>
          <w:rFonts w:ascii="Courier New" w:eastAsia="Times New Roman" w:hAnsi="Courier New" w:cs="Courier New"/>
          <w:color w:val="FF0000"/>
          <w:sz w:val="16"/>
          <w:szCs w:val="16"/>
        </w:rPr>
        <w:t>*** THERAPEUTIC DUPLICATION(S) *** POTASSIUM CHLORIDE 30 MEQ with</w:t>
      </w:r>
    </w:p>
    <w:p w:rsidR="00231F91" w:rsidRPr="0091005D" w:rsidRDefault="00231F91" w:rsidP="00231F91">
      <w:pPr>
        <w:shd w:val="clear" w:color="auto" w:fill="E6E6E6"/>
        <w:ind w:left="720"/>
        <w:rPr>
          <w:rFonts w:ascii="Courier New" w:eastAsia="Times New Roman" w:hAnsi="Courier New" w:cs="Courier New"/>
          <w:color w:val="auto"/>
          <w:sz w:val="16"/>
          <w:szCs w:val="16"/>
        </w:rPr>
      </w:pPr>
    </w:p>
    <w:p w:rsidR="00231F91" w:rsidRPr="0091005D" w:rsidRDefault="00231F91" w:rsidP="00231F91">
      <w:pPr>
        <w:shd w:val="clear" w:color="auto" w:fill="E6E6E6"/>
        <w:ind w:left="720"/>
        <w:rPr>
          <w:rFonts w:ascii="Courier New" w:eastAsia="Times New Roman" w:hAnsi="Courier New" w:cs="Courier New"/>
          <w:color w:val="auto"/>
          <w:sz w:val="16"/>
          <w:szCs w:val="16"/>
        </w:rPr>
      </w:pPr>
      <w:r w:rsidRPr="0091005D">
        <w:rPr>
          <w:rFonts w:ascii="Courier New" w:eastAsia="Times New Roman" w:hAnsi="Courier New" w:cs="Courier New"/>
          <w:color w:val="auto"/>
          <w:sz w:val="16"/>
          <w:szCs w:val="16"/>
        </w:rPr>
        <w:t xml:space="preserve">         Clinic Order: POTASSIUM CHLORIDE 10MEQ TAB (PENDING)</w:t>
      </w:r>
    </w:p>
    <w:p w:rsidR="00231F91" w:rsidRPr="0091005D" w:rsidRDefault="00231F91" w:rsidP="00231F91">
      <w:pPr>
        <w:shd w:val="clear" w:color="auto" w:fill="E6E6E6"/>
        <w:ind w:left="720"/>
        <w:rPr>
          <w:rFonts w:ascii="Courier New" w:eastAsia="Times New Roman" w:hAnsi="Courier New" w:cs="Courier New"/>
          <w:color w:val="auto"/>
          <w:sz w:val="16"/>
          <w:szCs w:val="16"/>
        </w:rPr>
      </w:pPr>
      <w:r w:rsidRPr="0091005D">
        <w:rPr>
          <w:rFonts w:ascii="Courier New" w:eastAsia="Times New Roman" w:hAnsi="Courier New" w:cs="Courier New"/>
          <w:color w:val="auto"/>
          <w:sz w:val="16"/>
          <w:szCs w:val="16"/>
        </w:rPr>
        <w:t xml:space="preserve">             Schedule: BID</w:t>
      </w:r>
    </w:p>
    <w:p w:rsidR="00231F91" w:rsidRPr="0091005D" w:rsidRDefault="00231F91" w:rsidP="00231F91">
      <w:pPr>
        <w:shd w:val="clear" w:color="auto" w:fill="E6E6E6"/>
        <w:ind w:left="720"/>
        <w:rPr>
          <w:rFonts w:ascii="Courier New" w:eastAsia="Times New Roman" w:hAnsi="Courier New" w:cs="Courier New"/>
          <w:color w:val="auto"/>
          <w:sz w:val="16"/>
          <w:szCs w:val="16"/>
        </w:rPr>
      </w:pPr>
      <w:r w:rsidRPr="0091005D">
        <w:rPr>
          <w:rFonts w:ascii="Courier New" w:eastAsia="Times New Roman" w:hAnsi="Courier New" w:cs="Courier New"/>
          <w:color w:val="auto"/>
          <w:sz w:val="16"/>
          <w:szCs w:val="16"/>
        </w:rPr>
        <w:t xml:space="preserve">               Dosage: 20MEQ</w:t>
      </w:r>
    </w:p>
    <w:p w:rsidR="00231F91" w:rsidRPr="0091005D" w:rsidRDefault="00231F91" w:rsidP="00231F91">
      <w:pPr>
        <w:shd w:val="clear" w:color="auto" w:fill="E6E6E6"/>
        <w:ind w:left="720"/>
        <w:rPr>
          <w:rFonts w:ascii="Courier New" w:eastAsia="Times New Roman" w:hAnsi="Courier New" w:cs="Courier New"/>
          <w:color w:val="auto"/>
          <w:sz w:val="16"/>
          <w:szCs w:val="16"/>
        </w:rPr>
      </w:pPr>
      <w:r w:rsidRPr="0091005D">
        <w:rPr>
          <w:rFonts w:ascii="Courier New" w:eastAsia="Times New Roman" w:hAnsi="Courier New" w:cs="Courier New"/>
          <w:color w:val="auto"/>
          <w:sz w:val="16"/>
          <w:szCs w:val="16"/>
        </w:rPr>
        <w:t xml:space="preserve"> Requested Start Date: NOV 20, 2012@17:00</w:t>
      </w:r>
    </w:p>
    <w:p w:rsidR="00231F91" w:rsidRPr="0091005D" w:rsidRDefault="00231F91" w:rsidP="00231F91">
      <w:pPr>
        <w:shd w:val="clear" w:color="auto" w:fill="E6E6E6"/>
        <w:ind w:left="720"/>
        <w:rPr>
          <w:rFonts w:ascii="Courier New" w:eastAsia="Times New Roman" w:hAnsi="Courier New" w:cs="Courier New"/>
          <w:color w:val="auto"/>
          <w:sz w:val="16"/>
          <w:szCs w:val="16"/>
        </w:rPr>
      </w:pPr>
      <w:r w:rsidRPr="0091005D">
        <w:rPr>
          <w:rFonts w:ascii="Courier New" w:eastAsia="Times New Roman" w:hAnsi="Courier New" w:cs="Courier New"/>
          <w:color w:val="auto"/>
          <w:sz w:val="16"/>
          <w:szCs w:val="16"/>
        </w:rPr>
        <w:t xml:space="preserve">            Stop Date: ********</w:t>
      </w:r>
    </w:p>
    <w:p w:rsidR="00231F91" w:rsidRPr="0091005D" w:rsidRDefault="00231F91" w:rsidP="00231F91">
      <w:pPr>
        <w:shd w:val="clear" w:color="auto" w:fill="E6E6E6"/>
        <w:ind w:left="720"/>
        <w:rPr>
          <w:rFonts w:ascii="Courier New" w:eastAsia="Times New Roman" w:hAnsi="Courier New" w:cs="Courier New"/>
          <w:color w:val="auto"/>
          <w:sz w:val="16"/>
          <w:szCs w:val="16"/>
        </w:rPr>
      </w:pPr>
    </w:p>
    <w:p w:rsidR="00231F91" w:rsidRPr="0091005D" w:rsidRDefault="00231F91" w:rsidP="00231F91">
      <w:pPr>
        <w:shd w:val="clear" w:color="auto" w:fill="E6E6E6"/>
        <w:ind w:left="720"/>
        <w:rPr>
          <w:rFonts w:ascii="Courier New" w:eastAsia="Times New Roman" w:hAnsi="Courier New" w:cs="Courier New"/>
          <w:color w:val="auto"/>
          <w:sz w:val="16"/>
          <w:szCs w:val="16"/>
        </w:rPr>
      </w:pPr>
      <w:r w:rsidRPr="0091005D">
        <w:rPr>
          <w:rFonts w:ascii="Courier New" w:eastAsia="Times New Roman" w:hAnsi="Courier New" w:cs="Courier New"/>
          <w:color w:val="auto"/>
          <w:sz w:val="16"/>
          <w:szCs w:val="16"/>
        </w:rPr>
        <w:t>Class(es) Involved in Therapeutic Duplication(s): Potassium</w:t>
      </w:r>
    </w:p>
    <w:p w:rsidR="00231F91" w:rsidRPr="0091005D" w:rsidRDefault="00231F91" w:rsidP="00231F91">
      <w:pPr>
        <w:rPr>
          <w:sz w:val="22"/>
          <w:szCs w:val="20"/>
        </w:rPr>
      </w:pPr>
    </w:p>
    <w:p w:rsidR="00DB1850" w:rsidRPr="0091005D" w:rsidRDefault="00DB1850" w:rsidP="00B81645">
      <w:pPr>
        <w:keepNext/>
        <w:shd w:val="clear" w:color="auto" w:fill="FFFFFF"/>
        <w:spacing w:after="120"/>
        <w:rPr>
          <w:rFonts w:eastAsia="Times New Roman" w:cs="Arial"/>
          <w:b/>
          <w:color w:val="auto"/>
          <w:sz w:val="20"/>
          <w:szCs w:val="22"/>
        </w:rPr>
      </w:pPr>
      <w:r w:rsidRPr="0091005D">
        <w:rPr>
          <w:rFonts w:eastAsia="Times New Roman" w:cs="Arial"/>
          <w:b/>
          <w:color w:val="auto"/>
          <w:sz w:val="20"/>
          <w:szCs w:val="22"/>
        </w:rPr>
        <w:t>IV Order Check Example:</w:t>
      </w:r>
    </w:p>
    <w:p w:rsidR="00231F91" w:rsidRPr="0091005D" w:rsidRDefault="00231F91" w:rsidP="00B62C66">
      <w:pPr>
        <w:pStyle w:val="BodyText"/>
      </w:pPr>
    </w:p>
    <w:p w:rsidR="00231F91" w:rsidRPr="0091005D" w:rsidRDefault="00231F91" w:rsidP="00231F91">
      <w:pPr>
        <w:shd w:val="clear" w:color="auto" w:fill="E6E6E6"/>
        <w:ind w:left="720"/>
        <w:rPr>
          <w:rFonts w:ascii="Courier New" w:eastAsia="Times New Roman" w:hAnsi="Courier New" w:cs="Courier New"/>
          <w:color w:val="FF0000"/>
          <w:sz w:val="16"/>
          <w:szCs w:val="16"/>
        </w:rPr>
      </w:pPr>
      <w:r w:rsidRPr="0091005D">
        <w:rPr>
          <w:rFonts w:ascii="Courier New" w:eastAsia="Times New Roman" w:hAnsi="Courier New" w:cs="Courier New"/>
          <w:color w:val="FF0000"/>
          <w:sz w:val="16"/>
          <w:szCs w:val="16"/>
        </w:rPr>
        <w:t xml:space="preserve">*** THERAPEUTIC DUPLICATION(S) *** CEFAZOLIN 1 GM with </w:t>
      </w:r>
    </w:p>
    <w:p w:rsidR="00231F91" w:rsidRPr="0091005D" w:rsidRDefault="00231F91" w:rsidP="00231F91">
      <w:pPr>
        <w:shd w:val="clear" w:color="auto" w:fill="E6E6E6"/>
        <w:ind w:left="720"/>
        <w:rPr>
          <w:rFonts w:ascii="Courier New" w:eastAsia="Times New Roman" w:hAnsi="Courier New" w:cs="Courier New"/>
          <w:color w:val="auto"/>
          <w:sz w:val="16"/>
          <w:szCs w:val="16"/>
        </w:rPr>
      </w:pPr>
    </w:p>
    <w:p w:rsidR="00231F91" w:rsidRPr="0091005D" w:rsidRDefault="00231F91" w:rsidP="00231F91">
      <w:pPr>
        <w:shd w:val="clear" w:color="auto" w:fill="E6E6E6"/>
        <w:ind w:left="720"/>
        <w:rPr>
          <w:rFonts w:ascii="Courier New" w:eastAsia="Times New Roman" w:hAnsi="Courier New" w:cs="Courier New"/>
          <w:color w:val="auto"/>
          <w:sz w:val="16"/>
          <w:szCs w:val="16"/>
        </w:rPr>
      </w:pPr>
      <w:r w:rsidRPr="0091005D">
        <w:rPr>
          <w:rFonts w:ascii="Courier New" w:eastAsia="Times New Roman" w:hAnsi="Courier New" w:cs="Courier New"/>
          <w:color w:val="auto"/>
          <w:sz w:val="16"/>
          <w:szCs w:val="16"/>
        </w:rPr>
        <w:t xml:space="preserve">         Clinic Order: CEFAZOLIN 2 GM (PENDING)</w:t>
      </w:r>
    </w:p>
    <w:p w:rsidR="00231F91" w:rsidRPr="0091005D" w:rsidRDefault="00231F91" w:rsidP="00231F91">
      <w:pPr>
        <w:shd w:val="clear" w:color="auto" w:fill="E6E6E6"/>
        <w:ind w:left="720"/>
        <w:rPr>
          <w:rFonts w:ascii="Courier New" w:eastAsia="Times New Roman" w:hAnsi="Courier New" w:cs="Courier New"/>
          <w:color w:val="auto"/>
          <w:sz w:val="16"/>
          <w:szCs w:val="16"/>
        </w:rPr>
      </w:pPr>
      <w:r w:rsidRPr="0091005D">
        <w:rPr>
          <w:rFonts w:ascii="Courier New" w:eastAsia="Times New Roman" w:hAnsi="Courier New" w:cs="Courier New"/>
          <w:color w:val="auto"/>
          <w:sz w:val="16"/>
          <w:szCs w:val="16"/>
        </w:rPr>
        <w:t xml:space="preserve">          Solution(s): 5% DEXTROSE 50 ML OVER 30 MINUTES</w:t>
      </w:r>
    </w:p>
    <w:p w:rsidR="00231F91" w:rsidRPr="0091005D" w:rsidRDefault="00231F91" w:rsidP="00231F91">
      <w:pPr>
        <w:shd w:val="clear" w:color="auto" w:fill="E6E6E6"/>
        <w:ind w:left="720"/>
        <w:rPr>
          <w:rFonts w:ascii="Courier New" w:eastAsia="Times New Roman" w:hAnsi="Courier New" w:cs="Courier New"/>
          <w:color w:val="auto"/>
          <w:sz w:val="16"/>
          <w:szCs w:val="16"/>
        </w:rPr>
      </w:pPr>
      <w:r w:rsidRPr="0091005D">
        <w:rPr>
          <w:rFonts w:ascii="Courier New" w:eastAsia="Times New Roman" w:hAnsi="Courier New" w:cs="Courier New"/>
          <w:color w:val="auto"/>
          <w:sz w:val="16"/>
          <w:szCs w:val="16"/>
        </w:rPr>
        <w:t xml:space="preserve">             Schedule: Q8H</w:t>
      </w:r>
    </w:p>
    <w:p w:rsidR="00231F91" w:rsidRPr="0091005D" w:rsidRDefault="00231F91" w:rsidP="00231F91">
      <w:pPr>
        <w:shd w:val="clear" w:color="auto" w:fill="E6E6E6"/>
        <w:ind w:left="720"/>
        <w:rPr>
          <w:rFonts w:ascii="Courier New" w:eastAsia="Times New Roman" w:hAnsi="Courier New" w:cs="Courier New"/>
          <w:color w:val="auto"/>
          <w:sz w:val="16"/>
          <w:szCs w:val="16"/>
        </w:rPr>
      </w:pPr>
      <w:r w:rsidRPr="0091005D">
        <w:rPr>
          <w:rFonts w:ascii="Courier New" w:eastAsia="Times New Roman" w:hAnsi="Courier New" w:cs="Courier New"/>
          <w:color w:val="auto"/>
          <w:sz w:val="16"/>
          <w:szCs w:val="16"/>
        </w:rPr>
        <w:t xml:space="preserve">           Order Date: NOV 20, 2012@11:01</w:t>
      </w:r>
    </w:p>
    <w:p w:rsidR="00231F91" w:rsidRPr="0091005D" w:rsidRDefault="00231F91" w:rsidP="00231F91">
      <w:pPr>
        <w:shd w:val="clear" w:color="auto" w:fill="E6E6E6"/>
        <w:ind w:left="720"/>
        <w:rPr>
          <w:rFonts w:ascii="Courier New" w:eastAsia="Times New Roman" w:hAnsi="Courier New" w:cs="Courier New"/>
          <w:color w:val="auto"/>
          <w:sz w:val="16"/>
          <w:szCs w:val="16"/>
        </w:rPr>
      </w:pPr>
      <w:r w:rsidRPr="0091005D">
        <w:rPr>
          <w:rFonts w:ascii="Courier New" w:eastAsia="Times New Roman" w:hAnsi="Courier New" w:cs="Courier New"/>
          <w:color w:val="auto"/>
          <w:sz w:val="16"/>
          <w:szCs w:val="16"/>
        </w:rPr>
        <w:t xml:space="preserve">           Start Date: ********</w:t>
      </w:r>
    </w:p>
    <w:p w:rsidR="00231F91" w:rsidRPr="0091005D" w:rsidRDefault="00231F91" w:rsidP="00231F91">
      <w:pPr>
        <w:shd w:val="clear" w:color="auto" w:fill="E6E6E6"/>
        <w:ind w:left="720"/>
        <w:rPr>
          <w:rFonts w:ascii="Courier New" w:eastAsia="Times New Roman" w:hAnsi="Courier New" w:cs="Courier New"/>
          <w:color w:val="auto"/>
          <w:sz w:val="16"/>
          <w:szCs w:val="16"/>
        </w:rPr>
      </w:pPr>
      <w:r w:rsidRPr="0091005D">
        <w:rPr>
          <w:rFonts w:ascii="Courier New" w:eastAsia="Times New Roman" w:hAnsi="Courier New" w:cs="Courier New"/>
          <w:color w:val="auto"/>
          <w:sz w:val="16"/>
          <w:szCs w:val="16"/>
        </w:rPr>
        <w:t xml:space="preserve">            Stop Date: ********</w:t>
      </w:r>
    </w:p>
    <w:p w:rsidR="00231F91" w:rsidRPr="0091005D" w:rsidRDefault="00231F91" w:rsidP="00231F91">
      <w:pPr>
        <w:shd w:val="clear" w:color="auto" w:fill="E6E6E6"/>
        <w:ind w:left="720"/>
        <w:rPr>
          <w:rFonts w:ascii="Courier New" w:eastAsia="Times New Roman" w:hAnsi="Courier New" w:cs="Courier New"/>
          <w:color w:val="auto"/>
          <w:sz w:val="16"/>
          <w:szCs w:val="16"/>
        </w:rPr>
      </w:pPr>
    </w:p>
    <w:p w:rsidR="00231F91" w:rsidRPr="0091005D" w:rsidRDefault="00231F91" w:rsidP="00231F91">
      <w:pPr>
        <w:shd w:val="clear" w:color="auto" w:fill="E6E6E6"/>
        <w:ind w:left="720"/>
        <w:rPr>
          <w:rFonts w:ascii="Courier New" w:eastAsia="Times New Roman" w:hAnsi="Courier New" w:cs="Courier New"/>
          <w:color w:val="auto"/>
          <w:sz w:val="16"/>
          <w:szCs w:val="16"/>
        </w:rPr>
      </w:pPr>
      <w:r w:rsidRPr="0091005D">
        <w:rPr>
          <w:rFonts w:ascii="Courier New" w:eastAsia="Times New Roman" w:hAnsi="Courier New" w:cs="Courier New"/>
          <w:color w:val="auto"/>
          <w:sz w:val="16"/>
          <w:szCs w:val="16"/>
        </w:rPr>
        <w:t xml:space="preserve">         Clinic Order: CEFAZOLIN SOD 1GM INJ (EXPIRED)</w:t>
      </w:r>
    </w:p>
    <w:p w:rsidR="00231F91" w:rsidRPr="0091005D" w:rsidRDefault="00231F91" w:rsidP="00231F91">
      <w:pPr>
        <w:shd w:val="clear" w:color="auto" w:fill="E6E6E6"/>
        <w:ind w:left="720"/>
        <w:rPr>
          <w:rFonts w:ascii="Courier New" w:eastAsia="Times New Roman" w:hAnsi="Courier New" w:cs="Courier New"/>
          <w:color w:val="auto"/>
          <w:sz w:val="16"/>
          <w:szCs w:val="16"/>
        </w:rPr>
      </w:pPr>
      <w:r w:rsidRPr="0091005D">
        <w:rPr>
          <w:rFonts w:ascii="Courier New" w:eastAsia="Times New Roman" w:hAnsi="Courier New" w:cs="Courier New"/>
          <w:color w:val="auto"/>
          <w:sz w:val="16"/>
          <w:szCs w:val="16"/>
        </w:rPr>
        <w:t xml:space="preserve">          Solution(s): 5% DEXTROSE 50 ML OVER 30 MINUTES</w:t>
      </w:r>
    </w:p>
    <w:p w:rsidR="00231F91" w:rsidRPr="0091005D" w:rsidRDefault="00231F91" w:rsidP="00231F91">
      <w:pPr>
        <w:shd w:val="clear" w:color="auto" w:fill="E6E6E6"/>
        <w:ind w:left="720"/>
        <w:rPr>
          <w:rFonts w:ascii="Courier New" w:eastAsia="Times New Roman" w:hAnsi="Courier New" w:cs="Courier New"/>
          <w:color w:val="auto"/>
          <w:sz w:val="16"/>
          <w:szCs w:val="16"/>
        </w:rPr>
      </w:pPr>
      <w:r w:rsidRPr="0091005D">
        <w:rPr>
          <w:rFonts w:ascii="Courier New" w:eastAsia="Times New Roman" w:hAnsi="Courier New" w:cs="Courier New"/>
          <w:color w:val="auto"/>
          <w:sz w:val="16"/>
          <w:szCs w:val="16"/>
        </w:rPr>
        <w:t xml:space="preserve">             Schedule: Q12H</w:t>
      </w:r>
    </w:p>
    <w:p w:rsidR="00231F91" w:rsidRPr="0091005D" w:rsidRDefault="00231F91" w:rsidP="00231F91">
      <w:pPr>
        <w:shd w:val="clear" w:color="auto" w:fill="E6E6E6"/>
        <w:ind w:left="720"/>
        <w:rPr>
          <w:rFonts w:ascii="Courier New" w:eastAsia="Times New Roman" w:hAnsi="Courier New" w:cs="Courier New"/>
          <w:color w:val="auto"/>
          <w:sz w:val="16"/>
          <w:szCs w:val="16"/>
        </w:rPr>
      </w:pPr>
      <w:r w:rsidRPr="0091005D">
        <w:rPr>
          <w:rFonts w:ascii="Courier New" w:eastAsia="Times New Roman" w:hAnsi="Courier New" w:cs="Courier New"/>
          <w:color w:val="auto"/>
          <w:sz w:val="16"/>
          <w:szCs w:val="16"/>
        </w:rPr>
        <w:t xml:space="preserve">           Start Date: OCT 24, 2012@16:44</w:t>
      </w:r>
    </w:p>
    <w:p w:rsidR="00231F91" w:rsidRPr="0091005D" w:rsidRDefault="00231F91" w:rsidP="00231F91">
      <w:pPr>
        <w:shd w:val="clear" w:color="auto" w:fill="E6E6E6"/>
        <w:ind w:left="720"/>
        <w:rPr>
          <w:rFonts w:ascii="Courier New" w:eastAsia="Times New Roman" w:hAnsi="Courier New" w:cs="Courier New"/>
          <w:color w:val="auto"/>
          <w:sz w:val="16"/>
          <w:szCs w:val="16"/>
        </w:rPr>
      </w:pPr>
      <w:r w:rsidRPr="0091005D">
        <w:rPr>
          <w:rFonts w:ascii="Courier New" w:eastAsia="Times New Roman" w:hAnsi="Courier New" w:cs="Courier New"/>
          <w:color w:val="auto"/>
          <w:sz w:val="16"/>
          <w:szCs w:val="16"/>
        </w:rPr>
        <w:t xml:space="preserve">            Stop Date: OCT 25, 2012@24:00</w:t>
      </w:r>
    </w:p>
    <w:p w:rsidR="00231F91" w:rsidRPr="0091005D" w:rsidRDefault="00231F91" w:rsidP="00231F91">
      <w:pPr>
        <w:shd w:val="clear" w:color="auto" w:fill="E6E6E6"/>
        <w:ind w:left="720"/>
        <w:rPr>
          <w:rFonts w:ascii="Courier New" w:eastAsia="Times New Roman" w:hAnsi="Courier New" w:cs="Courier New"/>
          <w:color w:val="auto"/>
          <w:sz w:val="16"/>
          <w:szCs w:val="16"/>
        </w:rPr>
      </w:pPr>
    </w:p>
    <w:p w:rsidR="00231F91" w:rsidRPr="0091005D" w:rsidRDefault="00231F91" w:rsidP="00231F91">
      <w:pPr>
        <w:shd w:val="clear" w:color="auto" w:fill="E6E6E6"/>
        <w:ind w:left="720"/>
        <w:rPr>
          <w:rFonts w:ascii="Courier New" w:eastAsia="Times New Roman" w:hAnsi="Courier New" w:cs="Courier New"/>
          <w:color w:val="auto"/>
          <w:sz w:val="16"/>
          <w:szCs w:val="16"/>
        </w:rPr>
      </w:pPr>
      <w:r w:rsidRPr="0091005D">
        <w:rPr>
          <w:rFonts w:ascii="Courier New" w:eastAsia="Times New Roman" w:hAnsi="Courier New" w:cs="Courier New"/>
          <w:color w:val="auto"/>
          <w:sz w:val="16"/>
          <w:szCs w:val="16"/>
        </w:rPr>
        <w:t>Class(es) Involved in Therapeutic Duplication(s): Beta-Lactams,</w:t>
      </w:r>
    </w:p>
    <w:p w:rsidR="00231F91" w:rsidRPr="0091005D" w:rsidRDefault="00231F91" w:rsidP="00231F91">
      <w:pPr>
        <w:shd w:val="clear" w:color="auto" w:fill="E6E6E6"/>
        <w:ind w:left="720"/>
        <w:rPr>
          <w:rFonts w:ascii="Courier New" w:eastAsia="Times New Roman" w:hAnsi="Courier New" w:cs="Courier New"/>
          <w:color w:val="auto"/>
          <w:sz w:val="16"/>
          <w:szCs w:val="16"/>
        </w:rPr>
      </w:pPr>
      <w:r w:rsidRPr="0091005D">
        <w:rPr>
          <w:rFonts w:ascii="Courier New" w:eastAsia="Times New Roman" w:hAnsi="Courier New" w:cs="Courier New"/>
          <w:color w:val="auto"/>
          <w:sz w:val="16"/>
          <w:szCs w:val="16"/>
        </w:rPr>
        <w:t>Cephalosporins, Cephalosporins - 1st Generation</w:t>
      </w:r>
    </w:p>
    <w:p w:rsidR="009D5ACF" w:rsidRPr="0091005D" w:rsidRDefault="009D5ACF" w:rsidP="00B62C66">
      <w:pPr>
        <w:pStyle w:val="BodyText"/>
      </w:pPr>
      <w:r w:rsidRPr="0091005D">
        <w:fldChar w:fldCharType="begin"/>
      </w:r>
      <w:r w:rsidRPr="0091005D">
        <w:instrText xml:space="preserve"> XE "Duplicate Drug Order Check" </w:instrText>
      </w:r>
      <w:r w:rsidRPr="0091005D">
        <w:fldChar w:fldCharType="end"/>
      </w:r>
    </w:p>
    <w:p w:rsidR="009D5ACF" w:rsidRPr="0091005D" w:rsidRDefault="009D5ACF" w:rsidP="00B62C66">
      <w:pPr>
        <w:pStyle w:val="BodyText"/>
      </w:pPr>
      <w:r w:rsidRPr="0091005D">
        <w:t xml:space="preserve">The Duplicate Drug order check is performed against active, pending, non-verified, orders on hold (initiated through pharmacy or CPRS), expired and discontinued orders. The timeframe for inclusion of expired and discontinued orders is determined by the display rules on the medication profile. This check will be performed on active Non-VA Medication orders. </w:t>
      </w:r>
    </w:p>
    <w:p w:rsidR="007F5C71" w:rsidRPr="0091005D" w:rsidRDefault="007F5C71" w:rsidP="00B62C66">
      <w:pPr>
        <w:pStyle w:val="BodyText"/>
      </w:pPr>
    </w:p>
    <w:p w:rsidR="009D5ACF" w:rsidRPr="0091005D" w:rsidRDefault="009D5ACF" w:rsidP="00B62C66">
      <w:pPr>
        <w:pStyle w:val="BodyText"/>
      </w:pPr>
      <w:r w:rsidRPr="0091005D">
        <w:t xml:space="preserve">Users have the capability to discontinue duplicate orders. The existing order will only be discontinued upon acceptance of the order being processed. No discontinue actions can be performed on remote outpatient orders, Non-VA medications, discontinued, and expired orders or orders placed on provider hold through CPRS. If the DRUG CHECK FOR CLERK outpatient site parameter is set to ‘No’, no discontinue action is allowed for a clerk on a duplicate drug check. If a medication order is being entered through the pharmacy backdoor options it will be deleted. If finishing a pending order, the user will be forced to discontinue it. </w:t>
      </w:r>
    </w:p>
    <w:p w:rsidR="007F5C71" w:rsidRPr="0091005D" w:rsidRDefault="007F5C71" w:rsidP="00B62C66">
      <w:pPr>
        <w:pStyle w:val="BodyText"/>
      </w:pPr>
    </w:p>
    <w:p w:rsidR="009D5ACF" w:rsidRPr="0091005D" w:rsidRDefault="009D5ACF" w:rsidP="00B62C66">
      <w:pPr>
        <w:pStyle w:val="BodyText"/>
      </w:pPr>
      <w:r w:rsidRPr="0091005D">
        <w:t>Any remote Outpatient order (from another VAMC or Department of Defense (DoD) facility) using data from Health Data Repository Historical (HDR-Hx) or Health Data Repository- Interim Messaging Solution (HDR-IMS) that has been expired for 30 days or less will be included in the list of medications to be checked.</w:t>
      </w:r>
    </w:p>
    <w:p w:rsidR="007F5C71" w:rsidRPr="0091005D" w:rsidRDefault="007F5C71" w:rsidP="00B62C66">
      <w:pPr>
        <w:pStyle w:val="BodyText"/>
      </w:pPr>
    </w:p>
    <w:p w:rsidR="009D5ACF" w:rsidRPr="0091005D" w:rsidRDefault="00947554" w:rsidP="00B62C66">
      <w:pPr>
        <w:pStyle w:val="BodyText"/>
        <w:rPr>
          <w:lang w:eastAsia="zh-CN"/>
        </w:rPr>
      </w:pPr>
      <w:r w:rsidRPr="0091005D">
        <w:br w:type="page"/>
      </w:r>
      <w:r w:rsidR="009D5ACF" w:rsidRPr="0091005D">
        <w:lastRenderedPageBreak/>
        <w:t>The Duplicate Drug warning displays the following information for a local or remote outpatient medication order:</w:t>
      </w:r>
    </w:p>
    <w:p w:rsidR="009D5ACF" w:rsidRPr="0091005D" w:rsidRDefault="009D5ACF" w:rsidP="007F5C71">
      <w:pPr>
        <w:rPr>
          <w:lang w:eastAsia="zh-CN"/>
        </w:rPr>
      </w:pPr>
    </w:p>
    <w:p w:rsidR="009D5ACF" w:rsidRPr="0091005D" w:rsidRDefault="009D5ACF" w:rsidP="00A17F7F">
      <w:pPr>
        <w:pStyle w:val="Example"/>
      </w:pPr>
      <w:r w:rsidRPr="0091005D">
        <w:t>Local Rx</w:t>
      </w:r>
    </w:p>
    <w:p w:rsidR="009D5ACF" w:rsidRPr="0091005D" w:rsidRDefault="009D5ACF" w:rsidP="007E450C">
      <w:pPr>
        <w:pStyle w:val="Screen"/>
      </w:pPr>
      <w:r w:rsidRPr="0091005D">
        <w:t xml:space="preserve">Duplicate Drug in Local Rx: </w:t>
      </w:r>
    </w:p>
    <w:p w:rsidR="009D5ACF" w:rsidRPr="0091005D" w:rsidRDefault="009D5ACF" w:rsidP="007E450C">
      <w:pPr>
        <w:pStyle w:val="Screen"/>
      </w:pPr>
    </w:p>
    <w:p w:rsidR="009D5ACF" w:rsidRPr="0091005D" w:rsidRDefault="009D5ACF" w:rsidP="007E450C">
      <w:pPr>
        <w:pStyle w:val="Screen"/>
      </w:pPr>
      <w:r w:rsidRPr="0091005D">
        <w:t xml:space="preserve">                  Rx #: 2608</w:t>
      </w:r>
    </w:p>
    <w:p w:rsidR="009D5ACF" w:rsidRPr="0091005D" w:rsidRDefault="009D5ACF" w:rsidP="007E450C">
      <w:pPr>
        <w:pStyle w:val="Screen"/>
      </w:pPr>
      <w:r w:rsidRPr="0091005D">
        <w:t xml:space="preserve">                  Drug: ASPIRIN 81MG EC TAB</w:t>
      </w:r>
    </w:p>
    <w:p w:rsidR="009D5ACF" w:rsidRPr="0091005D" w:rsidRDefault="009D5ACF" w:rsidP="007E450C">
      <w:pPr>
        <w:pStyle w:val="Screen"/>
      </w:pPr>
      <w:r w:rsidRPr="0091005D">
        <w:t xml:space="preserve">                   SIG: TAKE ONE TABLET BY MOUTH EVERY MORNING</w:t>
      </w:r>
    </w:p>
    <w:p w:rsidR="009D5ACF" w:rsidRPr="0091005D" w:rsidRDefault="009D5ACF" w:rsidP="007E450C">
      <w:pPr>
        <w:pStyle w:val="Screen"/>
      </w:pPr>
      <w:r w:rsidRPr="0091005D">
        <w:t xml:space="preserve">                   QTY: 30              Refills remaining: 11</w:t>
      </w:r>
    </w:p>
    <w:p w:rsidR="009D5ACF" w:rsidRPr="0091005D" w:rsidRDefault="009D5ACF" w:rsidP="007E450C">
      <w:pPr>
        <w:pStyle w:val="Screen"/>
      </w:pPr>
      <w:r w:rsidRPr="0091005D">
        <w:t xml:space="preserve">              Provider: PSOPROVIDER,TEN            Issued: 03/24/08 </w:t>
      </w:r>
    </w:p>
    <w:p w:rsidR="009D5ACF" w:rsidRPr="0091005D" w:rsidRDefault="009D5ACF" w:rsidP="007E450C">
      <w:pPr>
        <w:pStyle w:val="Screen"/>
      </w:pPr>
      <w:r w:rsidRPr="0091005D">
        <w:t xml:space="preserve">                Status: Active             Last filled on: 03/24/08</w:t>
      </w:r>
    </w:p>
    <w:p w:rsidR="009D5ACF" w:rsidRPr="0091005D" w:rsidRDefault="009D5ACF" w:rsidP="007E450C">
      <w:pPr>
        <w:pStyle w:val="Screen"/>
      </w:pPr>
      <w:r w:rsidRPr="0091005D">
        <w:t xml:space="preserve">     Processing Status: Released locally on 3/24/08@08:55:32  (Window)</w:t>
      </w:r>
    </w:p>
    <w:p w:rsidR="009D5ACF" w:rsidRPr="0091005D" w:rsidRDefault="009D5ACF" w:rsidP="007E450C">
      <w:pPr>
        <w:pStyle w:val="Screen"/>
      </w:pPr>
      <w:r w:rsidRPr="0091005D">
        <w:t xml:space="preserve">                                              Days Supply: 30</w:t>
      </w:r>
    </w:p>
    <w:p w:rsidR="009D5ACF" w:rsidRPr="0091005D" w:rsidRDefault="009D5ACF" w:rsidP="004F7E4B"/>
    <w:p w:rsidR="009D5ACF" w:rsidRPr="0091005D" w:rsidRDefault="009D5ACF" w:rsidP="00A17F7F">
      <w:pPr>
        <w:pStyle w:val="Example"/>
      </w:pPr>
      <w:r w:rsidRPr="0091005D">
        <w:t>Remote Rx</w:t>
      </w:r>
    </w:p>
    <w:p w:rsidR="009D5ACF" w:rsidRPr="0091005D" w:rsidRDefault="009D5ACF" w:rsidP="007E450C">
      <w:pPr>
        <w:pStyle w:val="Screen"/>
      </w:pPr>
      <w:r w:rsidRPr="0091005D">
        <w:t xml:space="preserve">Duplicate Drug in Remote Rx: </w:t>
      </w:r>
    </w:p>
    <w:p w:rsidR="009D5ACF" w:rsidRPr="0091005D" w:rsidRDefault="009D5ACF" w:rsidP="007E450C">
      <w:pPr>
        <w:pStyle w:val="Screen"/>
      </w:pPr>
    </w:p>
    <w:p w:rsidR="009D5ACF" w:rsidRPr="0091005D" w:rsidRDefault="009D5ACF" w:rsidP="007E450C">
      <w:pPr>
        <w:pStyle w:val="Screen"/>
      </w:pPr>
      <w:r w:rsidRPr="0091005D">
        <w:t xml:space="preserve">         LOCATION NAME: &lt;NAME OF FACILITY&gt;</w:t>
      </w:r>
    </w:p>
    <w:p w:rsidR="009D5ACF" w:rsidRPr="0091005D" w:rsidRDefault="009D5ACF" w:rsidP="007E450C">
      <w:pPr>
        <w:pStyle w:val="Screen"/>
      </w:pPr>
      <w:r w:rsidRPr="0091005D">
        <w:t xml:space="preserve">                  Rx #: 2608</w:t>
      </w:r>
    </w:p>
    <w:p w:rsidR="009D5ACF" w:rsidRPr="0091005D" w:rsidRDefault="009D5ACF" w:rsidP="007E450C">
      <w:pPr>
        <w:pStyle w:val="Screen"/>
      </w:pPr>
      <w:r w:rsidRPr="0091005D">
        <w:t xml:space="preserve">                  Drug: ASPIRIN 81MG EC TAB</w:t>
      </w:r>
    </w:p>
    <w:p w:rsidR="009D5ACF" w:rsidRPr="0091005D" w:rsidRDefault="009D5ACF" w:rsidP="007E450C">
      <w:pPr>
        <w:pStyle w:val="Screen"/>
      </w:pPr>
      <w:r w:rsidRPr="0091005D">
        <w:t xml:space="preserve">                   SIG: TAKE ONE TABLET BY MOUTH EVERY MORNING</w:t>
      </w:r>
    </w:p>
    <w:p w:rsidR="009D5ACF" w:rsidRPr="0091005D" w:rsidRDefault="009D5ACF" w:rsidP="007E450C">
      <w:pPr>
        <w:pStyle w:val="Screen"/>
      </w:pPr>
      <w:r w:rsidRPr="0091005D">
        <w:t xml:space="preserve">                   QTY: 30              Refills remaining: 11</w:t>
      </w:r>
    </w:p>
    <w:p w:rsidR="009D5ACF" w:rsidRPr="0091005D" w:rsidRDefault="009D5ACF" w:rsidP="007E450C">
      <w:pPr>
        <w:pStyle w:val="Screen"/>
      </w:pPr>
      <w:r w:rsidRPr="0091005D">
        <w:t xml:space="preserve">              Provider: PSOPROVIDER,TEN            Issued: 03/24/08 </w:t>
      </w:r>
    </w:p>
    <w:p w:rsidR="009D5ACF" w:rsidRPr="0091005D" w:rsidRDefault="009D5ACF" w:rsidP="007E450C">
      <w:pPr>
        <w:pStyle w:val="Screen"/>
      </w:pPr>
      <w:r w:rsidRPr="0091005D">
        <w:t xml:space="preserve">                Status: Active             Last filled on: 03/24/08</w:t>
      </w:r>
    </w:p>
    <w:p w:rsidR="009D5ACF" w:rsidRPr="0091005D" w:rsidRDefault="009D5ACF" w:rsidP="007E450C">
      <w:pPr>
        <w:pStyle w:val="Screen"/>
      </w:pPr>
      <w:r w:rsidRPr="0091005D">
        <w:t xml:space="preserve">                                              Days Supply: 30</w:t>
      </w:r>
    </w:p>
    <w:p w:rsidR="00912B75" w:rsidRPr="0091005D" w:rsidRDefault="00912B75" w:rsidP="004F7E4B"/>
    <w:p w:rsidR="00E344EE" w:rsidRPr="0091005D" w:rsidRDefault="00E344EE" w:rsidP="00B62C66">
      <w:pPr>
        <w:pStyle w:val="BodyText"/>
        <w:rPr>
          <w:lang w:eastAsia="zh-CN"/>
        </w:rPr>
      </w:pPr>
      <w:r w:rsidRPr="0091005D">
        <w:t>Duplicate Drug order check for Pending Orders:</w:t>
      </w:r>
    </w:p>
    <w:p w:rsidR="00E344EE" w:rsidRPr="0091005D" w:rsidRDefault="00E344EE" w:rsidP="004F7E4B">
      <w:pPr>
        <w:rPr>
          <w:lang w:eastAsia="zh-CN"/>
        </w:rPr>
      </w:pPr>
    </w:p>
    <w:p w:rsidR="00E344EE" w:rsidRPr="0091005D" w:rsidRDefault="00E344EE" w:rsidP="00A17F7F">
      <w:pPr>
        <w:pStyle w:val="Example"/>
      </w:pPr>
      <w:r w:rsidRPr="0091005D">
        <w:t>Pending Order</w:t>
      </w:r>
    </w:p>
    <w:p w:rsidR="00E344EE" w:rsidRPr="0091005D" w:rsidRDefault="00E344EE" w:rsidP="007E450C">
      <w:pPr>
        <w:pStyle w:val="Screen"/>
      </w:pPr>
      <w:r w:rsidRPr="0091005D">
        <w:t xml:space="preserve">DUPLICATE DRUG in a Pending Order for: </w:t>
      </w:r>
    </w:p>
    <w:p w:rsidR="00E344EE" w:rsidRPr="0091005D" w:rsidRDefault="00E344EE" w:rsidP="007E450C">
      <w:pPr>
        <w:pStyle w:val="Screen"/>
      </w:pPr>
    </w:p>
    <w:p w:rsidR="00E344EE" w:rsidRPr="0091005D" w:rsidRDefault="00E344EE" w:rsidP="007E450C">
      <w:pPr>
        <w:pStyle w:val="Screen"/>
      </w:pPr>
      <w:r w:rsidRPr="0091005D">
        <w:t xml:space="preserve">                  Drug: ALLOPURINOL 300MG TAB</w:t>
      </w:r>
    </w:p>
    <w:p w:rsidR="00E344EE" w:rsidRPr="0091005D" w:rsidRDefault="00E344EE" w:rsidP="007E450C">
      <w:pPr>
        <w:pStyle w:val="Screen"/>
      </w:pPr>
      <w:r w:rsidRPr="0091005D">
        <w:t xml:space="preserve">                   SIG: TAKE ONE TABLET BY MOUTH EVERY MORNING                  </w:t>
      </w:r>
    </w:p>
    <w:p w:rsidR="00E344EE" w:rsidRPr="0091005D" w:rsidRDefault="00E344EE" w:rsidP="007E450C">
      <w:pPr>
        <w:pStyle w:val="Screen"/>
      </w:pPr>
      <w:r w:rsidRPr="0091005D">
        <w:t xml:space="preserve">                   QTY: 180                  # of Refills: 3</w:t>
      </w:r>
    </w:p>
    <w:p w:rsidR="00E344EE" w:rsidRPr="0091005D" w:rsidRDefault="00E344EE" w:rsidP="007E450C">
      <w:pPr>
        <w:pStyle w:val="Screen"/>
      </w:pPr>
      <w:r w:rsidRPr="0091005D">
        <w:t xml:space="preserve">              Provider: PSOPROVIDER,TEN        Issue Date: 03/24/08@14:44:15</w:t>
      </w:r>
    </w:p>
    <w:p w:rsidR="00E344EE" w:rsidRPr="0091005D" w:rsidRDefault="00E344EE" w:rsidP="007E450C">
      <w:pPr>
        <w:pStyle w:val="Screen"/>
      </w:pPr>
      <w:r w:rsidRPr="0091005D">
        <w:t xml:space="preserve">     Provider Comments: &lt;only if data present&gt;</w:t>
      </w:r>
    </w:p>
    <w:p w:rsidR="00E344EE" w:rsidRPr="0091005D" w:rsidRDefault="00E344EE" w:rsidP="004F7E4B"/>
    <w:p w:rsidR="00E344EE" w:rsidRPr="0091005D" w:rsidRDefault="00E344EE" w:rsidP="00B62C66">
      <w:pPr>
        <w:pStyle w:val="BodyText"/>
      </w:pPr>
      <w:r w:rsidRPr="0091005D">
        <w:t>Duplicate Drug order check for Non-Va Medications</w:t>
      </w:r>
      <w:r w:rsidR="00934656" w:rsidRPr="0091005D">
        <w:t>:</w:t>
      </w:r>
    </w:p>
    <w:p w:rsidR="00E344EE" w:rsidRPr="0091005D" w:rsidRDefault="00E344EE" w:rsidP="004F7E4B"/>
    <w:p w:rsidR="00E344EE" w:rsidRPr="0091005D" w:rsidRDefault="00E344EE" w:rsidP="00A17F7F">
      <w:pPr>
        <w:pStyle w:val="Example"/>
      </w:pPr>
      <w:r w:rsidRPr="0091005D">
        <w:t>Non-VA Med Order</w:t>
      </w:r>
    </w:p>
    <w:p w:rsidR="00E344EE" w:rsidRPr="0091005D" w:rsidRDefault="00E344EE" w:rsidP="007E450C">
      <w:pPr>
        <w:pStyle w:val="Screen"/>
      </w:pPr>
      <w:r w:rsidRPr="0091005D">
        <w:t>Duplicate Drug in a Non-VA Med Order for</w:t>
      </w:r>
    </w:p>
    <w:p w:rsidR="00E344EE" w:rsidRPr="0091005D" w:rsidRDefault="00E344EE" w:rsidP="007E450C">
      <w:pPr>
        <w:pStyle w:val="Screen"/>
      </w:pPr>
    </w:p>
    <w:p w:rsidR="00E344EE" w:rsidRPr="0091005D" w:rsidRDefault="00E344EE" w:rsidP="007E450C">
      <w:pPr>
        <w:pStyle w:val="Screen"/>
      </w:pPr>
      <w:r w:rsidRPr="0091005D">
        <w:t xml:space="preserve">                Drug: CIMETIDINE 300MG TAB</w:t>
      </w:r>
    </w:p>
    <w:p w:rsidR="00E344EE" w:rsidRPr="0091005D" w:rsidRDefault="00E344EE" w:rsidP="007E450C">
      <w:pPr>
        <w:pStyle w:val="Screen"/>
      </w:pPr>
      <w:r w:rsidRPr="0091005D">
        <w:t xml:space="preserve">              Dosage: 300MG</w:t>
      </w:r>
    </w:p>
    <w:p w:rsidR="00E344EE" w:rsidRPr="0091005D" w:rsidRDefault="00E344EE" w:rsidP="007E450C">
      <w:pPr>
        <w:pStyle w:val="Screen"/>
      </w:pPr>
      <w:r w:rsidRPr="0091005D">
        <w:t xml:space="preserve">            Schedule: AT BEDTIME                    </w:t>
      </w:r>
    </w:p>
    <w:p w:rsidR="00E344EE" w:rsidRPr="0091005D" w:rsidRDefault="00E344EE" w:rsidP="007E450C">
      <w:pPr>
        <w:pStyle w:val="Screen"/>
      </w:pPr>
      <w:r w:rsidRPr="0091005D">
        <w:t xml:space="preserve">    Medication Route: MOUTH</w:t>
      </w:r>
    </w:p>
    <w:p w:rsidR="00E344EE" w:rsidRPr="0091005D" w:rsidRDefault="00E344EE" w:rsidP="007E450C">
      <w:pPr>
        <w:pStyle w:val="Screen"/>
      </w:pPr>
      <w:r w:rsidRPr="0091005D">
        <w:t xml:space="preserve">          Start Date: &lt;NOT ENTERED&gt;     CPRS Order #: 13554</w:t>
      </w:r>
    </w:p>
    <w:p w:rsidR="00E344EE" w:rsidRPr="0091005D" w:rsidRDefault="00E344EE" w:rsidP="007E450C">
      <w:pPr>
        <w:pStyle w:val="Screen"/>
      </w:pPr>
      <w:r w:rsidRPr="0091005D">
        <w:t xml:space="preserve">       Documented By: PSOPROVIDER,TEN on Mar 24, 2008@14:44:15</w:t>
      </w:r>
    </w:p>
    <w:p w:rsidR="00E344EE" w:rsidRPr="0091005D" w:rsidRDefault="00E344EE" w:rsidP="004F7E4B"/>
    <w:p w:rsidR="00E344EE" w:rsidRPr="0091005D" w:rsidRDefault="00E344EE" w:rsidP="00B62C66">
      <w:pPr>
        <w:pStyle w:val="BodyText"/>
      </w:pPr>
      <w:r w:rsidRPr="0091005D">
        <w:t>Duplicate Drug Order Check business rules:</w:t>
      </w:r>
    </w:p>
    <w:p w:rsidR="00E344EE" w:rsidRPr="0091005D" w:rsidRDefault="00E344EE" w:rsidP="004F7E4B"/>
    <w:p w:rsidR="00E344EE" w:rsidRPr="0091005D" w:rsidRDefault="00E344EE" w:rsidP="00E344EE">
      <w:pPr>
        <w:numPr>
          <w:ilvl w:val="0"/>
          <w:numId w:val="44"/>
        </w:numPr>
        <w:contextualSpacing/>
        <w:rPr>
          <w:color w:val="auto"/>
        </w:rPr>
      </w:pPr>
      <w:r w:rsidRPr="0091005D">
        <w:rPr>
          <w:color w:val="auto"/>
        </w:rPr>
        <w:lastRenderedPageBreak/>
        <w:t xml:space="preserve">If </w:t>
      </w:r>
      <w:r w:rsidRPr="0091005D">
        <w:rPr>
          <w:rStyle w:val="BodyTextChar"/>
        </w:rPr>
        <w:t>the DRUG CHECK FOR CLERK outpatient site parameter is set to NO, the system will not prompt a clerk (no PSORPH key) to discontinue the order when a Duplicate Drug order check occurs.</w:t>
      </w:r>
      <w:r w:rsidRPr="0091005D">
        <w:rPr>
          <w:color w:val="auto"/>
        </w:rPr>
        <w:t xml:space="preserve"> </w:t>
      </w:r>
    </w:p>
    <w:p w:rsidR="00E344EE" w:rsidRPr="0091005D" w:rsidRDefault="00E344EE" w:rsidP="00E344EE">
      <w:pPr>
        <w:ind w:left="1080" w:hanging="360"/>
        <w:rPr>
          <w:color w:val="auto"/>
        </w:rPr>
      </w:pPr>
    </w:p>
    <w:p w:rsidR="00E344EE" w:rsidRPr="0091005D" w:rsidRDefault="00E344EE" w:rsidP="00E344EE">
      <w:pPr>
        <w:ind w:left="1080" w:hanging="360"/>
        <w:rPr>
          <w:rStyle w:val="BodyTextChar"/>
        </w:rPr>
      </w:pPr>
      <w:r w:rsidRPr="0091005D">
        <w:rPr>
          <w:color w:val="auto"/>
        </w:rPr>
        <w:t>b.</w:t>
      </w:r>
      <w:r w:rsidRPr="0091005D">
        <w:rPr>
          <w:color w:val="auto"/>
        </w:rPr>
        <w:tab/>
        <w:t xml:space="preserve">If </w:t>
      </w:r>
      <w:r w:rsidRPr="0091005D">
        <w:rPr>
          <w:rStyle w:val="BodyTextChar"/>
        </w:rPr>
        <w:t>the DRUG CHECK FOR CLERK outpatient site parameter is set to NO, and a new order is being entered by a clerk (no PSORPH key) via the pharmacy backdoor, the order being processed will be deleted by the system immediately after the duplicate drug warning is displayed.</w:t>
      </w:r>
    </w:p>
    <w:p w:rsidR="00E344EE" w:rsidRPr="0091005D" w:rsidRDefault="00E344EE" w:rsidP="00E344EE">
      <w:pPr>
        <w:ind w:left="1080" w:hanging="360"/>
        <w:rPr>
          <w:color w:val="auto"/>
        </w:rPr>
      </w:pPr>
    </w:p>
    <w:p w:rsidR="00E344EE" w:rsidRPr="0091005D" w:rsidRDefault="00E344EE" w:rsidP="00E344EE">
      <w:pPr>
        <w:ind w:left="1080" w:hanging="360"/>
        <w:rPr>
          <w:rStyle w:val="BodyTextChar"/>
        </w:rPr>
      </w:pPr>
      <w:r w:rsidRPr="0091005D">
        <w:rPr>
          <w:color w:val="auto"/>
        </w:rPr>
        <w:t>c.</w:t>
      </w:r>
      <w:r w:rsidRPr="0091005D">
        <w:rPr>
          <w:color w:val="auto"/>
        </w:rPr>
        <w:tab/>
        <w:t>If the dup</w:t>
      </w:r>
      <w:r w:rsidRPr="0091005D">
        <w:rPr>
          <w:rStyle w:val="BodyTextChar"/>
        </w:rPr>
        <w:t>licate drug is a remote order, the system will allow the clerk to process the new order after the display of the duplicate drug warning.</w:t>
      </w:r>
    </w:p>
    <w:p w:rsidR="00E344EE" w:rsidRPr="0091005D" w:rsidRDefault="00E344EE" w:rsidP="00E344EE">
      <w:pPr>
        <w:ind w:left="1080" w:hanging="360"/>
        <w:rPr>
          <w:color w:val="auto"/>
        </w:rPr>
      </w:pPr>
    </w:p>
    <w:p w:rsidR="00E344EE" w:rsidRPr="0091005D" w:rsidRDefault="00E344EE" w:rsidP="00E344EE">
      <w:pPr>
        <w:ind w:left="1080" w:hanging="360"/>
        <w:rPr>
          <w:color w:val="auto"/>
        </w:rPr>
      </w:pPr>
      <w:r w:rsidRPr="0091005D">
        <w:rPr>
          <w:color w:val="auto"/>
        </w:rPr>
        <w:t>d.</w:t>
      </w:r>
      <w:r w:rsidRPr="0091005D">
        <w:rPr>
          <w:color w:val="auto"/>
        </w:rPr>
        <w:tab/>
        <w:t xml:space="preserve">If </w:t>
      </w:r>
      <w:r w:rsidRPr="0091005D">
        <w:rPr>
          <w:rStyle w:val="BodyTextChar"/>
        </w:rPr>
        <w:t>the DRUG CHECK FOR CLERK outpatient site parameter is set to NO, and a clerk (no PSORPH key) is finishing a pending order:</w:t>
      </w:r>
      <w:r w:rsidRPr="0091005D">
        <w:rPr>
          <w:color w:val="auto"/>
        </w:rPr>
        <w:t xml:space="preserve"> </w:t>
      </w:r>
    </w:p>
    <w:p w:rsidR="00E344EE" w:rsidRPr="0091005D" w:rsidRDefault="00E344EE" w:rsidP="00E344EE">
      <w:pPr>
        <w:spacing w:before="120"/>
        <w:ind w:left="1620" w:hanging="540"/>
        <w:rPr>
          <w:color w:val="auto"/>
        </w:rPr>
      </w:pPr>
      <w:r w:rsidRPr="0091005D">
        <w:rPr>
          <w:color w:val="auto"/>
        </w:rPr>
        <w:t>d1.</w:t>
      </w:r>
      <w:r w:rsidRPr="0091005D">
        <w:rPr>
          <w:color w:val="auto"/>
        </w:rPr>
        <w:tab/>
        <w:t xml:space="preserve">When </w:t>
      </w:r>
      <w:r w:rsidRPr="0091005D">
        <w:rPr>
          <w:rStyle w:val="BodyTextChar"/>
        </w:rPr>
        <w:t>the VERIFICATION outpatient site parameter is set to YES and the duplicate drug is a local order, the system will return the user back to the</w:t>
      </w:r>
      <w:r w:rsidRPr="0091005D">
        <w:rPr>
          <w:color w:val="auto"/>
        </w:rPr>
        <w:t xml:space="preserve"> </w:t>
      </w:r>
      <w:r w:rsidRPr="0091005D">
        <w:rPr>
          <w:rStyle w:val="BodyTextChar"/>
        </w:rPr>
        <w:t>detailed order ListMan displa</w:t>
      </w:r>
      <w:r w:rsidR="00130208" w:rsidRPr="0091005D">
        <w:rPr>
          <w:rStyle w:val="BodyTextChar"/>
        </w:rPr>
        <w:t xml:space="preserve">y with the available actions of </w:t>
      </w:r>
      <w:r w:rsidRPr="0091005D">
        <w:rPr>
          <w:rStyle w:val="BodyTextChar"/>
        </w:rPr>
        <w:t>Accept/Edit/Discontinue</w:t>
      </w:r>
      <w:r w:rsidRPr="0091005D">
        <w:rPr>
          <w:color w:val="auto"/>
        </w:rPr>
        <w:t>.</w:t>
      </w:r>
    </w:p>
    <w:p w:rsidR="00E344EE" w:rsidRPr="0091005D" w:rsidRDefault="00E344EE" w:rsidP="00E344EE">
      <w:pPr>
        <w:spacing w:before="120"/>
        <w:ind w:left="1620" w:hanging="540"/>
        <w:rPr>
          <w:color w:val="auto"/>
        </w:rPr>
      </w:pPr>
      <w:r w:rsidRPr="0091005D">
        <w:rPr>
          <w:color w:val="auto"/>
        </w:rPr>
        <w:t>d2.</w:t>
      </w:r>
      <w:r w:rsidRPr="0091005D">
        <w:rPr>
          <w:color w:val="auto"/>
        </w:rPr>
        <w:tab/>
        <w:t xml:space="preserve">When </w:t>
      </w:r>
      <w:r w:rsidRPr="0091005D">
        <w:rPr>
          <w:rStyle w:val="BodyTextChar"/>
        </w:rPr>
        <w:t>the VERIFICATION outpatient site parameter is set to YES and the duplicate drug is a remote order</w:t>
      </w:r>
      <w:r w:rsidR="00FB370C" w:rsidRPr="0091005D">
        <w:rPr>
          <w:rStyle w:val="BodyTextChar"/>
        </w:rPr>
        <w:t>.</w:t>
      </w:r>
    </w:p>
    <w:p w:rsidR="00E344EE" w:rsidRPr="0091005D" w:rsidRDefault="00E344EE" w:rsidP="00E344EE">
      <w:pPr>
        <w:spacing w:before="120"/>
        <w:ind w:left="1980" w:hanging="360"/>
        <w:rPr>
          <w:color w:val="auto"/>
        </w:rPr>
      </w:pPr>
      <w:r w:rsidRPr="0091005D">
        <w:rPr>
          <w:color w:val="auto"/>
        </w:rPr>
        <w:t>d2a.</w:t>
      </w:r>
      <w:r w:rsidRPr="0091005D">
        <w:rPr>
          <w:color w:val="auto"/>
        </w:rPr>
        <w:tab/>
        <w:t xml:space="preserve">A </w:t>
      </w:r>
      <w:r w:rsidRPr="0091005D">
        <w:rPr>
          <w:rStyle w:val="BodyTextChar"/>
        </w:rPr>
        <w:t>duplicate drug warning will be displayed</w:t>
      </w:r>
      <w:r w:rsidR="00FB370C" w:rsidRPr="0091005D">
        <w:rPr>
          <w:rStyle w:val="BodyTextChar"/>
        </w:rPr>
        <w:t>.</w:t>
      </w:r>
    </w:p>
    <w:p w:rsidR="00E344EE" w:rsidRPr="0091005D" w:rsidRDefault="00E344EE" w:rsidP="00E344EE">
      <w:pPr>
        <w:spacing w:before="120"/>
        <w:ind w:left="1980" w:hanging="360"/>
        <w:rPr>
          <w:color w:val="auto"/>
        </w:rPr>
      </w:pPr>
      <w:r w:rsidRPr="0091005D">
        <w:rPr>
          <w:color w:val="auto"/>
        </w:rPr>
        <w:t>d2b.</w:t>
      </w:r>
      <w:r w:rsidRPr="0091005D">
        <w:rPr>
          <w:color w:val="auto"/>
        </w:rPr>
        <w:tab/>
        <w:t xml:space="preserve">The </w:t>
      </w:r>
      <w:r w:rsidRPr="0091005D">
        <w:rPr>
          <w:rStyle w:val="BodyTextChar"/>
        </w:rPr>
        <w:t>clerk will be allowed to finish the order</w:t>
      </w:r>
      <w:r w:rsidR="00FB370C" w:rsidRPr="0091005D">
        <w:rPr>
          <w:rStyle w:val="BodyTextChar"/>
        </w:rPr>
        <w:t>.</w:t>
      </w:r>
    </w:p>
    <w:p w:rsidR="00E344EE" w:rsidRPr="0091005D" w:rsidRDefault="00E344EE" w:rsidP="00E344EE">
      <w:pPr>
        <w:spacing w:before="120"/>
        <w:ind w:left="1980" w:hanging="360"/>
        <w:rPr>
          <w:color w:val="auto"/>
        </w:rPr>
      </w:pPr>
      <w:r w:rsidRPr="0091005D">
        <w:rPr>
          <w:color w:val="auto"/>
        </w:rPr>
        <w:t>d2c.</w:t>
      </w:r>
      <w:r w:rsidRPr="0091005D">
        <w:rPr>
          <w:color w:val="auto"/>
        </w:rPr>
        <w:tab/>
        <w:t xml:space="preserve">The </w:t>
      </w:r>
      <w:r w:rsidRPr="0091005D">
        <w:rPr>
          <w:rStyle w:val="BodyTextChar"/>
        </w:rPr>
        <w:t>finished order will have a status of non-verified</w:t>
      </w:r>
      <w:r w:rsidR="00FB370C" w:rsidRPr="0091005D">
        <w:rPr>
          <w:rStyle w:val="BodyTextChar"/>
        </w:rPr>
        <w:t>.</w:t>
      </w:r>
    </w:p>
    <w:p w:rsidR="00E344EE" w:rsidRPr="0091005D" w:rsidRDefault="00E344EE" w:rsidP="00E344EE">
      <w:pPr>
        <w:spacing w:before="120"/>
        <w:ind w:left="1620" w:hanging="540"/>
        <w:rPr>
          <w:color w:val="auto"/>
        </w:rPr>
      </w:pPr>
      <w:r w:rsidRPr="0091005D">
        <w:rPr>
          <w:color w:val="auto"/>
        </w:rPr>
        <w:t>d3.</w:t>
      </w:r>
      <w:r w:rsidRPr="0091005D">
        <w:rPr>
          <w:color w:val="auto"/>
        </w:rPr>
        <w:tab/>
        <w:t xml:space="preserve">When </w:t>
      </w:r>
      <w:r w:rsidRPr="0091005D">
        <w:rPr>
          <w:rStyle w:val="BodyTextChar"/>
        </w:rPr>
        <w:t>the VERIFICATION outpatient site parameter is set to NO, the clerk will not be allowed to finish the order.</w:t>
      </w:r>
    </w:p>
    <w:p w:rsidR="00E344EE" w:rsidRPr="0091005D" w:rsidRDefault="00E344EE" w:rsidP="00E344EE">
      <w:pPr>
        <w:spacing w:before="120"/>
        <w:ind w:left="1620" w:hanging="540"/>
        <w:rPr>
          <w:rStyle w:val="BodyTextChar"/>
        </w:rPr>
      </w:pPr>
      <w:r w:rsidRPr="0091005D">
        <w:rPr>
          <w:color w:val="auto"/>
        </w:rPr>
        <w:t>d4.</w:t>
      </w:r>
      <w:r w:rsidRPr="0091005D">
        <w:rPr>
          <w:color w:val="auto"/>
        </w:rPr>
        <w:tab/>
        <w:t xml:space="preserve">If </w:t>
      </w:r>
      <w:r w:rsidRPr="0091005D">
        <w:rPr>
          <w:rStyle w:val="BodyTextChar"/>
        </w:rPr>
        <w:t>the DRUG CHECK FOR CLERK outpatient site parameter is set to Yes, a clerk (no PSORPH key) will see the same discontinue prompts as a pharmacist.</w:t>
      </w:r>
    </w:p>
    <w:p w:rsidR="00E5052F" w:rsidRPr="0091005D" w:rsidRDefault="00E5052F">
      <w:pPr>
        <w:ind w:left="1620" w:hanging="540"/>
        <w:rPr>
          <w:color w:val="auto"/>
        </w:rPr>
      </w:pPr>
    </w:p>
    <w:p w:rsidR="00FE386B" w:rsidRPr="0091005D" w:rsidRDefault="00FE386B" w:rsidP="00FE386B">
      <w:pPr>
        <w:ind w:left="1080" w:hanging="360"/>
        <w:rPr>
          <w:color w:val="auto"/>
        </w:rPr>
      </w:pPr>
      <w:r w:rsidRPr="0091005D">
        <w:rPr>
          <w:color w:val="auto"/>
        </w:rPr>
        <w:t>e.</w:t>
      </w:r>
      <w:r w:rsidRPr="0091005D">
        <w:rPr>
          <w:color w:val="auto"/>
        </w:rPr>
        <w:tab/>
        <w:t xml:space="preserve">If </w:t>
      </w:r>
      <w:r w:rsidRPr="0091005D">
        <w:rPr>
          <w:rStyle w:val="BodyTextChar"/>
        </w:rPr>
        <w:t>the VERIFICATION outpatient site parameter is set to YES when reinstating an order, no duplicate message will be displayed and the reinstated order will have a non-verified status.</w:t>
      </w:r>
    </w:p>
    <w:p w:rsidR="00FE386B" w:rsidRPr="0091005D" w:rsidRDefault="00FE386B" w:rsidP="00FE386B">
      <w:pPr>
        <w:ind w:left="1080" w:hanging="360"/>
        <w:rPr>
          <w:color w:val="auto"/>
        </w:rPr>
      </w:pPr>
    </w:p>
    <w:p w:rsidR="00FE386B" w:rsidRPr="0091005D" w:rsidRDefault="00FE386B" w:rsidP="00FE386B">
      <w:pPr>
        <w:ind w:left="1080" w:hanging="360"/>
        <w:rPr>
          <w:rStyle w:val="BodyTextChar"/>
        </w:rPr>
      </w:pPr>
      <w:r w:rsidRPr="0091005D">
        <w:rPr>
          <w:color w:val="auto"/>
        </w:rPr>
        <w:t>f.</w:t>
      </w:r>
      <w:r w:rsidRPr="0091005D">
        <w:rPr>
          <w:color w:val="auto"/>
        </w:rPr>
        <w:tab/>
        <w:t xml:space="preserve">No </w:t>
      </w:r>
      <w:r w:rsidRPr="0091005D">
        <w:rPr>
          <w:rStyle w:val="BodyTextChar"/>
        </w:rPr>
        <w:t>discontinuation prompt will be displayed for a duplicate Non-VA medication order in any situation.</w:t>
      </w:r>
    </w:p>
    <w:p w:rsidR="00825A10" w:rsidRPr="0091005D" w:rsidRDefault="00825A10" w:rsidP="004F7E4B"/>
    <w:p w:rsidR="00825A10" w:rsidRPr="0091005D" w:rsidRDefault="00645085" w:rsidP="00B62C66">
      <w:pPr>
        <w:pStyle w:val="BodyText"/>
        <w:rPr>
          <w:lang w:eastAsia="zh-CN"/>
        </w:rPr>
      </w:pPr>
      <w:r w:rsidRPr="0091005D">
        <w:t>After the Duplicate Drug warning is displayed, the system will ask the user if they wish to discontinue the order.</w:t>
      </w:r>
    </w:p>
    <w:p w:rsidR="00825A10" w:rsidRPr="0091005D" w:rsidRDefault="00825A10" w:rsidP="004F7E4B"/>
    <w:p w:rsidR="00825A10" w:rsidRPr="0091005D" w:rsidRDefault="00645085" w:rsidP="00A17F7F">
      <w:pPr>
        <w:pStyle w:val="Example"/>
      </w:pPr>
      <w:r w:rsidRPr="0091005D">
        <w:t>Active Order</w:t>
      </w:r>
    </w:p>
    <w:p w:rsidR="00825A10" w:rsidRPr="0091005D" w:rsidRDefault="00645085" w:rsidP="007E450C">
      <w:pPr>
        <w:pStyle w:val="Screen"/>
      </w:pPr>
      <w:r w:rsidRPr="0091005D">
        <w:t xml:space="preserve">Discontinue RX #2580A SUCRALFATE 1GM TAB? Y/N   </w:t>
      </w:r>
    </w:p>
    <w:p w:rsidR="00825A10" w:rsidRPr="0091005D" w:rsidRDefault="00825A10" w:rsidP="004F7E4B"/>
    <w:p w:rsidR="00E5052F" w:rsidRPr="0091005D" w:rsidRDefault="00645085" w:rsidP="00A17F7F">
      <w:pPr>
        <w:pStyle w:val="Example"/>
      </w:pPr>
      <w:r w:rsidRPr="0091005D">
        <w:t>Pending Order</w:t>
      </w:r>
    </w:p>
    <w:p w:rsidR="00825A10" w:rsidRPr="0091005D" w:rsidRDefault="00645085" w:rsidP="007E450C">
      <w:pPr>
        <w:pStyle w:val="Screen"/>
      </w:pPr>
      <w:r w:rsidRPr="0091005D">
        <w:t xml:space="preserve">Discontinue Pending Order for ALLOPURINOL 300MG? Y/N   </w:t>
      </w:r>
    </w:p>
    <w:p w:rsidR="00825A10" w:rsidRPr="0091005D" w:rsidRDefault="00825A10" w:rsidP="004F7E4B"/>
    <w:p w:rsidR="00825A10" w:rsidRPr="0091005D" w:rsidRDefault="00645085" w:rsidP="00B62C66">
      <w:pPr>
        <w:pStyle w:val="BodyText"/>
      </w:pPr>
      <w:r w:rsidRPr="0091005D">
        <w:t>If the user chooses not to discontinue the displayed order when entering a new order via the pharmacy backdoor, the system will delete the order being entered (prospective drug).</w:t>
      </w:r>
    </w:p>
    <w:p w:rsidR="00E5052F" w:rsidRPr="0091005D" w:rsidRDefault="00E5052F" w:rsidP="00B62C66">
      <w:pPr>
        <w:pStyle w:val="BodyText"/>
      </w:pPr>
    </w:p>
    <w:p w:rsidR="00E5052F" w:rsidRPr="0091005D" w:rsidRDefault="00645085" w:rsidP="00B62C66">
      <w:pPr>
        <w:pStyle w:val="BodyText"/>
      </w:pPr>
      <w:bookmarkStart w:id="407" w:name="Page_49"/>
      <w:bookmarkEnd w:id="407"/>
      <w:r w:rsidRPr="0091005D">
        <w:t>If the user chooses not to discontinue the displayed order when finishing a pending order, the system will redisplay the pending order and prompt them to accept, edit or discontinue the order.</w:t>
      </w:r>
    </w:p>
    <w:p w:rsidR="00E5052F" w:rsidRPr="0091005D" w:rsidRDefault="00E5052F" w:rsidP="00B62C66">
      <w:pPr>
        <w:pStyle w:val="BodyText"/>
      </w:pPr>
    </w:p>
    <w:p w:rsidR="00825A10" w:rsidRPr="0091005D" w:rsidRDefault="00645085" w:rsidP="00B62C66">
      <w:pPr>
        <w:pStyle w:val="BodyText"/>
      </w:pPr>
      <w:r w:rsidRPr="0091005D">
        <w:t>If the DRUG CHECK FOR CLERK outpatient site parameter is set to NO, and if the clerk (no PSORPH key) is copying an order, the system will return them back to the detailed order ListMan display where the copy action was initiated.</w:t>
      </w:r>
    </w:p>
    <w:p w:rsidR="00E5052F" w:rsidRPr="0091005D" w:rsidRDefault="00E5052F" w:rsidP="00B62C66">
      <w:pPr>
        <w:pStyle w:val="BodyText"/>
      </w:pPr>
    </w:p>
    <w:p w:rsidR="00E5052F" w:rsidRPr="0091005D" w:rsidRDefault="00645085" w:rsidP="00B62C66">
      <w:pPr>
        <w:pStyle w:val="BodyText"/>
        <w:rPr>
          <w:lang w:eastAsia="zh-CN"/>
        </w:rPr>
      </w:pPr>
      <w:r w:rsidRPr="0091005D">
        <w:t>If the DRUG CHECK FOR CLERK outpatient site parameter is set to NO and the VERIFICATION outpatient site parameter is set to YES when a clerk (no PSORPH key) is reinstating a discontinued order for a medication for which an active local order exists, the system will delete the active order and reinstate the discontinued order.</w:t>
      </w:r>
    </w:p>
    <w:p w:rsidR="00E5052F" w:rsidRPr="0091005D" w:rsidRDefault="00E5052F" w:rsidP="004F7E4B">
      <w:pPr>
        <w:rPr>
          <w:i/>
          <w:lang w:eastAsia="zh-CN"/>
        </w:rPr>
      </w:pPr>
    </w:p>
    <w:p w:rsidR="00E5052F" w:rsidRPr="0091005D" w:rsidRDefault="00645085" w:rsidP="00B62C66">
      <w:pPr>
        <w:pStyle w:val="BodyText"/>
        <w:rPr>
          <w:i/>
        </w:rPr>
      </w:pPr>
      <w:r w:rsidRPr="0091005D">
        <w:t>If the DRUG CHECK FOR CLERK outpatient site parameter is set to NO and the VERIFICATION outpatient site parameter is set to NO when a clerk is reinstating a discontinued order for a medication for which an active local order exists, the system will display a duplicate drug warning, but the order will not be reinstated.</w:t>
      </w:r>
    </w:p>
    <w:p w:rsidR="00E5052F" w:rsidRPr="0091005D" w:rsidRDefault="00E5052F" w:rsidP="00B62C66">
      <w:pPr>
        <w:pStyle w:val="BodyText"/>
      </w:pPr>
    </w:p>
    <w:p w:rsidR="00E5052F" w:rsidRPr="0091005D" w:rsidRDefault="00645085" w:rsidP="00B62C66">
      <w:pPr>
        <w:pStyle w:val="BodyText"/>
        <w:rPr>
          <w:i/>
        </w:rPr>
      </w:pPr>
      <w:r w:rsidRPr="0091005D">
        <w:t>If the DRUG CHECK FOR CLERK outpatient site parameter is set to YES or NO and the VERIFICATION outpatient site parameter is set to NO when a clerk is reinstating a discontinued order for a medication for which a remote order exists, the system will display a duplicate drug warning and the reinstated order will be assigned an active status.</w:t>
      </w:r>
    </w:p>
    <w:p w:rsidR="00E5052F" w:rsidRPr="0091005D" w:rsidRDefault="00E5052F" w:rsidP="00B62C66">
      <w:pPr>
        <w:pStyle w:val="BodyText"/>
      </w:pPr>
    </w:p>
    <w:p w:rsidR="00E5052F" w:rsidRPr="0091005D" w:rsidRDefault="00645085" w:rsidP="00B62C66">
      <w:pPr>
        <w:pStyle w:val="BodyText"/>
      </w:pPr>
      <w:r w:rsidRPr="0091005D">
        <w:t>If the DRUG CHECK FOR CLERK outpatient site parameter is set to YES or NO and the VERIFICATION outpatient site parameter is set to YES when a clerk is reinstating a discontinued order, the system will not display a duplicate drug warning and the reinstated order will be assigned a non-verified status.</w:t>
      </w:r>
    </w:p>
    <w:p w:rsidR="004F7E4B" w:rsidRPr="0091005D" w:rsidRDefault="004F7E4B" w:rsidP="00B62C66">
      <w:pPr>
        <w:pStyle w:val="BodyText"/>
      </w:pPr>
    </w:p>
    <w:p w:rsidR="00E5052F" w:rsidRPr="0091005D" w:rsidRDefault="00645085" w:rsidP="00B62C66">
      <w:pPr>
        <w:pStyle w:val="BodyText"/>
      </w:pPr>
      <w:r w:rsidRPr="0091005D">
        <w:t xml:space="preserve">If a duplicate drug warning is displayed for a medication order, it will not be included in a duplicate therapy order check. </w:t>
      </w:r>
    </w:p>
    <w:p w:rsidR="004F7E4B" w:rsidRPr="0091005D" w:rsidRDefault="004F7E4B" w:rsidP="00B62C66">
      <w:pPr>
        <w:pStyle w:val="BodyText"/>
      </w:pPr>
    </w:p>
    <w:p w:rsidR="00E5052F" w:rsidRPr="0091005D" w:rsidRDefault="00645085" w:rsidP="00B62C66">
      <w:pPr>
        <w:pStyle w:val="BodyText"/>
      </w:pPr>
      <w:r w:rsidRPr="0091005D">
        <w:t>The following examples illustrate the conditions described above.</w:t>
      </w:r>
    </w:p>
    <w:p w:rsidR="004F7E4B" w:rsidRPr="0091005D" w:rsidRDefault="004F7E4B" w:rsidP="004F7E4B"/>
    <w:p w:rsidR="00825A10" w:rsidRPr="0091005D" w:rsidRDefault="00645085" w:rsidP="000F7EE0">
      <w:pPr>
        <w:pStyle w:val="Example"/>
      </w:pPr>
      <w:bookmarkStart w:id="408" w:name="Page_60"/>
      <w:bookmarkEnd w:id="408"/>
      <w:r w:rsidRPr="0091005D">
        <w:lastRenderedPageBreak/>
        <w:t xml:space="preserve">Duplicate Pending Order </w:t>
      </w:r>
    </w:p>
    <w:p w:rsidR="00825A10" w:rsidRPr="0091005D" w:rsidRDefault="00645085" w:rsidP="003218BB">
      <w:pPr>
        <w:pStyle w:val="Screen"/>
        <w:keepNext/>
      </w:pPr>
      <w:r w:rsidRPr="0091005D">
        <w:t xml:space="preserve">Pending OP Orders (ROUTINE)   Mar 24, 2008@13:52:04          Page:    1 of    2 </w:t>
      </w:r>
    </w:p>
    <w:p w:rsidR="00825A10" w:rsidRPr="0091005D" w:rsidRDefault="00645085" w:rsidP="003218BB">
      <w:pPr>
        <w:pStyle w:val="Screen"/>
        <w:keepNext/>
      </w:pPr>
      <w:r w:rsidRPr="0091005D">
        <w:t xml:space="preserve">PSOPATIENT,FOUR                                 &lt;NO ALLERGY ASSESSMENT&gt; </w:t>
      </w:r>
    </w:p>
    <w:p w:rsidR="00825A10" w:rsidRPr="0091005D" w:rsidRDefault="00645085" w:rsidP="003218BB">
      <w:pPr>
        <w:pStyle w:val="Screen"/>
        <w:keepNext/>
      </w:pPr>
      <w:r w:rsidRPr="0091005D">
        <w:t xml:space="preserve">  PID: 000-00-0000                                 Ht(cm): 168.91 (04/11/2006)</w:t>
      </w:r>
    </w:p>
    <w:p w:rsidR="00C10302" w:rsidRDefault="00645085" w:rsidP="003218BB">
      <w:pPr>
        <w:pStyle w:val="Screen"/>
        <w:keepNext/>
      </w:pPr>
      <w:r w:rsidRPr="0091005D">
        <w:t xml:space="preserve">  DOB: MAY 20,1966 (41)                            Wt(kg): 68.18 (09/06/2006)</w:t>
      </w:r>
    </w:p>
    <w:p w:rsidR="00C10302" w:rsidRDefault="00C10302" w:rsidP="00C10302">
      <w:pPr>
        <w:pStyle w:val="Screen"/>
        <w:keepNext/>
      </w:pPr>
      <w:r>
        <w:t xml:space="preserve">  </w:t>
      </w:r>
      <w:r w:rsidRPr="00E97BFB">
        <w:t xml:space="preserve">SEX: MALE                   </w:t>
      </w:r>
    </w:p>
    <w:p w:rsidR="00C10302" w:rsidRPr="00E76220" w:rsidRDefault="00C10302" w:rsidP="00C10302">
      <w:pPr>
        <w:pStyle w:val="Screen"/>
        <w:keepNext/>
      </w:pPr>
      <w:r>
        <w:t xml:space="preserve"> </w:t>
      </w:r>
      <w:r w:rsidRPr="00E97BFB">
        <w:rPr>
          <w:rFonts w:cs="Courier New"/>
        </w:rPr>
        <w:t xml:space="preserve">CrCL: &lt;Not Found&gt; (CREAT: Not Found)            BSA (m2): </w:t>
      </w:r>
      <w:r>
        <w:rPr>
          <w:rFonts w:cs="Courier New"/>
        </w:rPr>
        <w:t>1.58</w:t>
      </w:r>
    </w:p>
    <w:p w:rsidR="00825A10" w:rsidRPr="0091005D" w:rsidRDefault="00645085" w:rsidP="003218BB">
      <w:pPr>
        <w:pStyle w:val="Screen"/>
        <w:keepNext/>
      </w:pPr>
      <w:r w:rsidRPr="0091005D">
        <w:t xml:space="preserve"> </w:t>
      </w:r>
    </w:p>
    <w:p w:rsidR="00825A10" w:rsidRPr="0091005D" w:rsidRDefault="00645085" w:rsidP="003218BB">
      <w:pPr>
        <w:pStyle w:val="Screen"/>
        <w:keepNext/>
      </w:pPr>
      <w:r w:rsidRPr="0091005D">
        <w:t xml:space="preserve">                                                                                </w:t>
      </w:r>
    </w:p>
    <w:p w:rsidR="00825A10" w:rsidRPr="0091005D" w:rsidRDefault="00645085" w:rsidP="003218BB">
      <w:pPr>
        <w:pStyle w:val="Screen"/>
        <w:keepNext/>
      </w:pPr>
      <w:r w:rsidRPr="0091005D">
        <w:t xml:space="preserve">Order Checks:                                                                   </w:t>
      </w:r>
    </w:p>
    <w:p w:rsidR="00825A10" w:rsidRPr="0091005D" w:rsidRDefault="00645085" w:rsidP="003218BB">
      <w:pPr>
        <w:pStyle w:val="Screen"/>
        <w:keepNext/>
      </w:pPr>
      <w:r w:rsidRPr="0091005D">
        <w:t xml:space="preserve">      Duplicate drug order: ASPIRIN TAB,EC  325MG TAKE ONE TABLET BY MOUTH EVERY</w:t>
      </w:r>
    </w:p>
    <w:p w:rsidR="00825A10" w:rsidRPr="0091005D" w:rsidRDefault="00645085" w:rsidP="003218BB">
      <w:pPr>
        <w:pStyle w:val="Screen"/>
        <w:keepNext/>
      </w:pPr>
      <w:r w:rsidRPr="0091005D">
        <w:t xml:space="preserve">      MORNING  [ACTIVE]                                                         </w:t>
      </w:r>
    </w:p>
    <w:p w:rsidR="00825A10" w:rsidRPr="0091005D" w:rsidRDefault="00645085" w:rsidP="003218BB">
      <w:pPr>
        <w:pStyle w:val="Screen"/>
        <w:keepNext/>
      </w:pPr>
      <w:r w:rsidRPr="0091005D">
        <w:t xml:space="preserve">     Overriding Provider: PSOPROVIDER,TEN                                         </w:t>
      </w:r>
    </w:p>
    <w:p w:rsidR="00825A10" w:rsidRPr="0091005D" w:rsidRDefault="00645085" w:rsidP="003218BB">
      <w:pPr>
        <w:pStyle w:val="Screen"/>
        <w:keepNext/>
      </w:pPr>
      <w:r w:rsidRPr="0091005D">
        <w:t xml:space="preserve">     Overriding Reason: TESTING DUPLICATE THERAPY FUNCTIONALITY                 </w:t>
      </w:r>
    </w:p>
    <w:p w:rsidR="00825A10" w:rsidRPr="0091005D" w:rsidRDefault="00645085" w:rsidP="003218BB">
      <w:pPr>
        <w:pStyle w:val="Screen"/>
        <w:keepNext/>
      </w:pPr>
      <w:r w:rsidRPr="0091005D">
        <w:t xml:space="preserve">                                                                                </w:t>
      </w:r>
    </w:p>
    <w:p w:rsidR="00825A10" w:rsidRPr="0091005D" w:rsidRDefault="00645085" w:rsidP="003218BB">
      <w:pPr>
        <w:pStyle w:val="Screen"/>
        <w:keepNext/>
      </w:pPr>
      <w:r w:rsidRPr="0091005D">
        <w:t xml:space="preserve">*(1) Orderable Item: ASPIRIN TAB,EC                                             </w:t>
      </w:r>
    </w:p>
    <w:p w:rsidR="00825A10" w:rsidRPr="0091005D" w:rsidRDefault="00645085" w:rsidP="007E450C">
      <w:pPr>
        <w:pStyle w:val="Screen"/>
      </w:pPr>
      <w:r w:rsidRPr="0091005D">
        <w:t xml:space="preserve"> (2)           Drug: ASPIRIN 325MG EC TAB &lt;DIN&gt;                                 </w:t>
      </w:r>
    </w:p>
    <w:p w:rsidR="00825A10" w:rsidRPr="0091005D" w:rsidRDefault="00645085" w:rsidP="007E450C">
      <w:pPr>
        <w:pStyle w:val="Screen"/>
      </w:pPr>
      <w:r w:rsidRPr="0091005D">
        <w:t xml:space="preserve"> (3)        *Dosage: 325 (MG)                                                   </w:t>
      </w:r>
    </w:p>
    <w:p w:rsidR="00825A10" w:rsidRPr="0091005D" w:rsidRDefault="00645085" w:rsidP="007E450C">
      <w:pPr>
        <w:pStyle w:val="Screen"/>
      </w:pPr>
      <w:r w:rsidRPr="0091005D">
        <w:t xml:space="preserve">               Verb: TAKE                                                       </w:t>
      </w:r>
    </w:p>
    <w:p w:rsidR="00825A10" w:rsidRPr="0091005D" w:rsidRDefault="00645085" w:rsidP="007E450C">
      <w:pPr>
        <w:pStyle w:val="Screen"/>
      </w:pPr>
      <w:r w:rsidRPr="0091005D">
        <w:t xml:space="preserve">     Dispense Units: 1                                                          </w:t>
      </w:r>
    </w:p>
    <w:p w:rsidR="00825A10" w:rsidRPr="0091005D" w:rsidRDefault="00645085" w:rsidP="007E450C">
      <w:pPr>
        <w:pStyle w:val="Screen"/>
      </w:pPr>
      <w:r w:rsidRPr="0091005D">
        <w:t xml:space="preserve">               Noun: TABLET                                                     </w:t>
      </w:r>
    </w:p>
    <w:p w:rsidR="00825A10" w:rsidRPr="0091005D" w:rsidRDefault="00645085" w:rsidP="007E450C">
      <w:pPr>
        <w:pStyle w:val="Screen"/>
      </w:pPr>
      <w:r w:rsidRPr="0091005D">
        <w:t xml:space="preserve">             *Route: ORAL                                                       </w:t>
      </w:r>
    </w:p>
    <w:p w:rsidR="00825A10" w:rsidRPr="0091005D" w:rsidRDefault="00645085" w:rsidP="007E450C">
      <w:pPr>
        <w:pStyle w:val="Screen"/>
      </w:pPr>
      <w:r w:rsidRPr="0091005D">
        <w:t xml:space="preserve">          *Schedule: QAM                                                        </w:t>
      </w:r>
    </w:p>
    <w:p w:rsidR="00825A10" w:rsidRPr="0091005D" w:rsidRDefault="00645085" w:rsidP="007E450C">
      <w:pPr>
        <w:pStyle w:val="Screen"/>
      </w:pPr>
      <w:r w:rsidRPr="0091005D">
        <w:t xml:space="preserve">+         Enter ?? for more actions                                             </w:t>
      </w:r>
    </w:p>
    <w:p w:rsidR="00825A10" w:rsidRPr="0091005D" w:rsidRDefault="00645085" w:rsidP="007E450C">
      <w:pPr>
        <w:pStyle w:val="Screen"/>
      </w:pPr>
      <w:r w:rsidRPr="0091005D">
        <w:t>BY  Bypass                              DC  Discontinue</w:t>
      </w:r>
    </w:p>
    <w:p w:rsidR="00825A10" w:rsidRPr="0091005D" w:rsidRDefault="00645085" w:rsidP="007E450C">
      <w:pPr>
        <w:pStyle w:val="Screen"/>
      </w:pPr>
      <w:r w:rsidRPr="0091005D">
        <w:t>ED  Edit                                FN  Finish</w:t>
      </w:r>
    </w:p>
    <w:p w:rsidR="00825A10" w:rsidRPr="0091005D" w:rsidRDefault="00645085" w:rsidP="007E450C">
      <w:pPr>
        <w:pStyle w:val="Screen"/>
      </w:pPr>
      <w:r w:rsidRPr="0091005D">
        <w:t xml:space="preserve">Select Item(s): Next Screen// FN   Finish  </w:t>
      </w:r>
    </w:p>
    <w:p w:rsidR="00825A10" w:rsidRPr="0091005D" w:rsidRDefault="00825A10" w:rsidP="007E450C">
      <w:pPr>
        <w:pStyle w:val="Screen"/>
      </w:pPr>
    </w:p>
    <w:p w:rsidR="00825A10" w:rsidRPr="0091005D" w:rsidRDefault="00645085" w:rsidP="007E450C">
      <w:pPr>
        <w:pStyle w:val="Screen"/>
      </w:pPr>
      <w:r w:rsidRPr="0091005D">
        <w:t>-------------------------------------------------------------------------------</w:t>
      </w:r>
    </w:p>
    <w:p w:rsidR="00825A10" w:rsidRPr="0091005D" w:rsidRDefault="00645085" w:rsidP="007E450C">
      <w:pPr>
        <w:pStyle w:val="Screen"/>
      </w:pPr>
      <w:r w:rsidRPr="0091005D">
        <w:t xml:space="preserve">Duplicate Drug in Local Rx: </w:t>
      </w:r>
    </w:p>
    <w:p w:rsidR="00825A10" w:rsidRPr="0091005D" w:rsidRDefault="00825A10" w:rsidP="007E450C">
      <w:pPr>
        <w:pStyle w:val="Screen"/>
      </w:pPr>
    </w:p>
    <w:p w:rsidR="00825A10" w:rsidRPr="0091005D" w:rsidRDefault="00645085" w:rsidP="007E450C">
      <w:pPr>
        <w:pStyle w:val="Screen"/>
      </w:pPr>
      <w:r w:rsidRPr="0091005D">
        <w:t xml:space="preserve">                  RX #: 2603</w:t>
      </w:r>
    </w:p>
    <w:p w:rsidR="00825A10" w:rsidRPr="0091005D" w:rsidRDefault="00645085" w:rsidP="007E450C">
      <w:pPr>
        <w:pStyle w:val="Screen"/>
      </w:pPr>
      <w:r w:rsidRPr="0091005D">
        <w:t xml:space="preserve">                  Drug: ASPIRIN 325MG EC TAB</w:t>
      </w:r>
    </w:p>
    <w:p w:rsidR="00825A10" w:rsidRPr="0091005D" w:rsidRDefault="00645085" w:rsidP="007E450C">
      <w:pPr>
        <w:pStyle w:val="Screen"/>
      </w:pPr>
      <w:r w:rsidRPr="0091005D">
        <w:t xml:space="preserve">                   SIG: TAKE ONE TABLET BY MOUTH EVERY MORNING</w:t>
      </w:r>
    </w:p>
    <w:p w:rsidR="00825A10" w:rsidRPr="0091005D" w:rsidRDefault="00645085" w:rsidP="007E450C">
      <w:pPr>
        <w:pStyle w:val="Screen"/>
      </w:pPr>
      <w:r w:rsidRPr="0091005D">
        <w:t xml:space="preserve">                   QTY: 30                     Refills remaining: 11</w:t>
      </w:r>
    </w:p>
    <w:p w:rsidR="00825A10" w:rsidRPr="0091005D" w:rsidRDefault="00645085" w:rsidP="007E450C">
      <w:pPr>
        <w:pStyle w:val="Screen"/>
      </w:pPr>
      <w:r w:rsidRPr="0091005D">
        <w:t xml:space="preserve">              Provider: PSOPROVIDER,TEN                   Issued: 03/24/08</w:t>
      </w:r>
    </w:p>
    <w:p w:rsidR="00825A10" w:rsidRPr="0091005D" w:rsidRDefault="00645085" w:rsidP="007E450C">
      <w:pPr>
        <w:pStyle w:val="Screen"/>
      </w:pPr>
      <w:r w:rsidRPr="0091005D">
        <w:t xml:space="preserve">                Status: Active                    Last filled on: 03/24/08</w:t>
      </w:r>
    </w:p>
    <w:p w:rsidR="00825A10" w:rsidRPr="0091005D" w:rsidRDefault="00645085" w:rsidP="007E450C">
      <w:pPr>
        <w:pStyle w:val="Screen"/>
      </w:pPr>
      <w:r w:rsidRPr="0091005D">
        <w:t xml:space="preserve">     Processing Status: Released locally on 3/24/08@08:55:32  (Window)</w:t>
      </w:r>
    </w:p>
    <w:p w:rsidR="00825A10" w:rsidRPr="0091005D" w:rsidRDefault="00645085" w:rsidP="007E450C">
      <w:pPr>
        <w:pStyle w:val="Screen"/>
      </w:pPr>
      <w:r w:rsidRPr="0091005D">
        <w:t xml:space="preserve">                                                     Days Supply: 30</w:t>
      </w:r>
    </w:p>
    <w:p w:rsidR="00825A10" w:rsidRPr="0091005D" w:rsidRDefault="00645085" w:rsidP="007E450C">
      <w:pPr>
        <w:pStyle w:val="Screen"/>
      </w:pPr>
      <w:r w:rsidRPr="0091005D">
        <w:t>-------------------------------------------------------------------------------</w:t>
      </w:r>
    </w:p>
    <w:p w:rsidR="00825A10" w:rsidRPr="0091005D" w:rsidRDefault="00645085" w:rsidP="007E450C">
      <w:pPr>
        <w:pStyle w:val="Screen"/>
      </w:pPr>
      <w:r w:rsidRPr="0091005D">
        <w:t>Discontinue RX #2603 ASPIRIN 325MG EC TAB? Y/N NO -Prescription was not discontinued...</w:t>
      </w:r>
    </w:p>
    <w:p w:rsidR="00825A10" w:rsidRPr="0091005D" w:rsidRDefault="00825A10" w:rsidP="007E450C">
      <w:pPr>
        <w:pStyle w:val="Screen"/>
      </w:pPr>
    </w:p>
    <w:p w:rsidR="001B4775" w:rsidRPr="0091005D" w:rsidRDefault="001B4775" w:rsidP="006D3E80">
      <w:pPr>
        <w:pStyle w:val="Screen"/>
      </w:pPr>
      <w:r w:rsidRPr="0091005D">
        <w:t xml:space="preserve">Now doing remote order checks. Please wait... </w:t>
      </w:r>
    </w:p>
    <w:p w:rsidR="001B4775" w:rsidRPr="0091005D" w:rsidRDefault="001B4775" w:rsidP="006D3E80">
      <w:pPr>
        <w:pStyle w:val="Screen"/>
      </w:pPr>
    </w:p>
    <w:p w:rsidR="001B4775" w:rsidRPr="0091005D" w:rsidRDefault="001B4775" w:rsidP="006D3E80">
      <w:pPr>
        <w:pStyle w:val="Screen"/>
      </w:pPr>
      <w:r w:rsidRPr="0091005D">
        <w:t>Now doing allergy checks.  Please wait...</w:t>
      </w:r>
    </w:p>
    <w:p w:rsidR="001B4775" w:rsidRPr="0091005D" w:rsidRDefault="001B4775" w:rsidP="006D3E80">
      <w:pPr>
        <w:pStyle w:val="Screen"/>
        <w:rPr>
          <w:rFonts w:eastAsia="Calibri"/>
        </w:rPr>
      </w:pPr>
    </w:p>
    <w:p w:rsidR="001B4775" w:rsidRPr="0091005D" w:rsidRDefault="001B4775" w:rsidP="006D3E80">
      <w:pPr>
        <w:pStyle w:val="Screen"/>
        <w:rPr>
          <w:rFonts w:eastAsia="Calibri"/>
        </w:rPr>
      </w:pPr>
      <w:r w:rsidRPr="0091005D">
        <w:rPr>
          <w:rFonts w:eastAsia="Calibri"/>
        </w:rPr>
        <w:t>Now processing Clinical Reminder Order Checks. Please wait ...</w:t>
      </w:r>
    </w:p>
    <w:p w:rsidR="001B4775" w:rsidRPr="0091005D" w:rsidRDefault="001B4775" w:rsidP="006D3E80">
      <w:pPr>
        <w:pStyle w:val="Screen"/>
      </w:pPr>
    </w:p>
    <w:p w:rsidR="001B4775" w:rsidRPr="0091005D" w:rsidRDefault="001B4775" w:rsidP="006D3E80">
      <w:pPr>
        <w:pStyle w:val="Screen"/>
      </w:pPr>
      <w:r w:rsidRPr="0091005D">
        <w:t>Now Processing Enhanced Order Checks!  Please Wait...</w:t>
      </w:r>
    </w:p>
    <w:p w:rsidR="001B4775" w:rsidRPr="0091005D" w:rsidRDefault="001B4775" w:rsidP="006D3E80">
      <w:pPr>
        <w:pStyle w:val="Screen"/>
        <w:rPr>
          <w:rFonts w:eastAsia="Calibri"/>
        </w:rPr>
      </w:pPr>
    </w:p>
    <w:p w:rsidR="001B4775" w:rsidRPr="0091005D" w:rsidRDefault="001B4775" w:rsidP="006D3E80">
      <w:pPr>
        <w:pStyle w:val="Screen"/>
      </w:pPr>
      <w:r w:rsidRPr="0091005D">
        <w:t xml:space="preserve">Press Return to Continue: </w:t>
      </w:r>
    </w:p>
    <w:p w:rsidR="001B4775" w:rsidRPr="0091005D" w:rsidRDefault="001B4775" w:rsidP="007E450C">
      <w:pPr>
        <w:pStyle w:val="Screen"/>
      </w:pPr>
    </w:p>
    <w:p w:rsidR="00825A10" w:rsidRPr="0091005D" w:rsidRDefault="00645085" w:rsidP="007E450C">
      <w:pPr>
        <w:pStyle w:val="Screen"/>
      </w:pPr>
      <w:r w:rsidRPr="0091005D">
        <w:t xml:space="preserve">Pending OP Orders (ROUTINE)   Mar 24, 2008@13:52:45          Page:    1 of    2 </w:t>
      </w:r>
    </w:p>
    <w:p w:rsidR="00825A10" w:rsidRPr="0091005D" w:rsidRDefault="00645085" w:rsidP="007E450C">
      <w:pPr>
        <w:pStyle w:val="Screen"/>
      </w:pPr>
      <w:r w:rsidRPr="0091005D">
        <w:t xml:space="preserve">PSOPATIENT,FOUR                                 &lt;NO ALLERGY ASSESSMENT&gt; </w:t>
      </w:r>
    </w:p>
    <w:p w:rsidR="00825A10" w:rsidRPr="0091005D" w:rsidRDefault="00645085" w:rsidP="007E450C">
      <w:pPr>
        <w:pStyle w:val="Screen"/>
      </w:pPr>
      <w:r w:rsidRPr="0091005D">
        <w:t xml:space="preserve">  PID: 000-00-0000                                 Ht(cm): 168.91 (04/11/2006)</w:t>
      </w:r>
    </w:p>
    <w:p w:rsidR="00C10302" w:rsidRDefault="00645085" w:rsidP="007E450C">
      <w:pPr>
        <w:pStyle w:val="Screen"/>
      </w:pPr>
      <w:r w:rsidRPr="0091005D">
        <w:t xml:space="preserve">  DOB: MAY 20,1966 (41)                            Wt(kg): 68.18 (09/06/2006)</w:t>
      </w:r>
    </w:p>
    <w:p w:rsidR="00C10302" w:rsidRDefault="00C10302" w:rsidP="00C10302">
      <w:pPr>
        <w:pStyle w:val="Screen"/>
      </w:pPr>
      <w:r>
        <w:t xml:space="preserve">  </w:t>
      </w:r>
      <w:r w:rsidRPr="00E97BFB">
        <w:t xml:space="preserve">SEX: MALE                   </w:t>
      </w:r>
      <w:r>
        <w:t xml:space="preserve"> </w:t>
      </w:r>
    </w:p>
    <w:p w:rsidR="00825A10" w:rsidRPr="0091005D" w:rsidRDefault="00C10302" w:rsidP="007E450C">
      <w:pPr>
        <w:pStyle w:val="Screen"/>
      </w:pPr>
      <w:r>
        <w:t xml:space="preserve"> </w:t>
      </w:r>
      <w:r w:rsidRPr="00E97BFB">
        <w:rPr>
          <w:rFonts w:cs="Courier New"/>
        </w:rPr>
        <w:t xml:space="preserve">CrCL: &lt;Not Found&gt; (CREAT: Not Found)            BSA (m2): </w:t>
      </w:r>
      <w:r>
        <w:rPr>
          <w:rFonts w:cs="Courier New"/>
        </w:rPr>
        <w:t>1.58</w:t>
      </w:r>
      <w:r w:rsidR="00645085" w:rsidRPr="0091005D">
        <w:t xml:space="preserve"> </w:t>
      </w:r>
    </w:p>
    <w:p w:rsidR="00825A10" w:rsidRPr="0091005D" w:rsidRDefault="00645085" w:rsidP="007E450C">
      <w:pPr>
        <w:pStyle w:val="Screen"/>
      </w:pPr>
      <w:r w:rsidRPr="0091005D">
        <w:t xml:space="preserve">                                                                                </w:t>
      </w:r>
    </w:p>
    <w:p w:rsidR="00825A10" w:rsidRPr="0091005D" w:rsidRDefault="00645085" w:rsidP="007E450C">
      <w:pPr>
        <w:pStyle w:val="Screen"/>
      </w:pPr>
      <w:r w:rsidRPr="0091005D">
        <w:t xml:space="preserve">Order Checks:                                                                   </w:t>
      </w:r>
    </w:p>
    <w:p w:rsidR="00825A10" w:rsidRPr="0091005D" w:rsidRDefault="00645085" w:rsidP="007E450C">
      <w:pPr>
        <w:pStyle w:val="Screen"/>
      </w:pPr>
      <w:r w:rsidRPr="0091005D">
        <w:t xml:space="preserve">      Duplicate drug order: ASPIRIN TAB,EC  325MG TAKE ONE TABLET BY MOUTH EVERY</w:t>
      </w:r>
    </w:p>
    <w:p w:rsidR="00825A10" w:rsidRPr="0091005D" w:rsidRDefault="00645085" w:rsidP="007E450C">
      <w:pPr>
        <w:pStyle w:val="Screen"/>
      </w:pPr>
      <w:r w:rsidRPr="0091005D">
        <w:t xml:space="preserve">      MORNING  [ACTIVE]                                                         </w:t>
      </w:r>
    </w:p>
    <w:p w:rsidR="00825A10" w:rsidRPr="0091005D" w:rsidRDefault="00645085" w:rsidP="007E450C">
      <w:pPr>
        <w:pStyle w:val="Screen"/>
      </w:pPr>
      <w:r w:rsidRPr="0091005D">
        <w:t xml:space="preserve">     Overriding Provider: PSOPROVIDER,TEN                                         </w:t>
      </w:r>
    </w:p>
    <w:p w:rsidR="00825A10" w:rsidRPr="0091005D" w:rsidRDefault="00645085" w:rsidP="007E450C">
      <w:pPr>
        <w:pStyle w:val="Screen"/>
      </w:pPr>
      <w:r w:rsidRPr="0091005D">
        <w:t xml:space="preserve">     Overriding Reason: TESTING DUPLICATE THERAPY FUNCTIONALITY                 </w:t>
      </w:r>
    </w:p>
    <w:p w:rsidR="00825A10" w:rsidRPr="0091005D" w:rsidRDefault="00645085" w:rsidP="007E450C">
      <w:pPr>
        <w:pStyle w:val="Screen"/>
      </w:pPr>
      <w:r w:rsidRPr="0091005D">
        <w:t xml:space="preserve">                                                                                </w:t>
      </w:r>
    </w:p>
    <w:p w:rsidR="00825A10" w:rsidRPr="0091005D" w:rsidRDefault="00645085" w:rsidP="007E450C">
      <w:pPr>
        <w:pStyle w:val="Screen"/>
      </w:pPr>
      <w:r w:rsidRPr="0091005D">
        <w:t xml:space="preserve">*(1) Orderable Item: ASPIRIN TAB,EC                                             </w:t>
      </w:r>
    </w:p>
    <w:p w:rsidR="003923F3" w:rsidRPr="0091005D" w:rsidRDefault="00645085" w:rsidP="007E450C">
      <w:pPr>
        <w:pStyle w:val="Screen"/>
      </w:pPr>
      <w:r w:rsidRPr="0091005D">
        <w:t xml:space="preserve"> (2)           Drug: ASPIRIN 325MG EC TAB &lt;DIN&gt;   </w:t>
      </w:r>
    </w:p>
    <w:p w:rsidR="00825A10" w:rsidRPr="0091005D" w:rsidRDefault="003923F3" w:rsidP="007E450C">
      <w:pPr>
        <w:pStyle w:val="Screen"/>
      </w:pPr>
      <w:r w:rsidRPr="0091005D">
        <w:t xml:space="preserve">               NDC: 00056-0176-75</w:t>
      </w:r>
      <w:r w:rsidR="00645085" w:rsidRPr="0091005D">
        <w:t xml:space="preserve">                              </w:t>
      </w:r>
    </w:p>
    <w:p w:rsidR="00825A10" w:rsidRPr="0091005D" w:rsidRDefault="00645085" w:rsidP="007E450C">
      <w:pPr>
        <w:pStyle w:val="Screen"/>
      </w:pPr>
      <w:r w:rsidRPr="0091005D">
        <w:t xml:space="preserve"> (3)        *Dosage: 325 (MG)                                                   </w:t>
      </w:r>
    </w:p>
    <w:p w:rsidR="00825A10" w:rsidRPr="0091005D" w:rsidRDefault="00645085" w:rsidP="007E450C">
      <w:pPr>
        <w:pStyle w:val="Screen"/>
      </w:pPr>
      <w:r w:rsidRPr="0091005D">
        <w:t xml:space="preserve">               Verb: TAKE                                                       </w:t>
      </w:r>
    </w:p>
    <w:p w:rsidR="00825A10" w:rsidRPr="0091005D" w:rsidRDefault="00645085" w:rsidP="007E450C">
      <w:pPr>
        <w:pStyle w:val="Screen"/>
      </w:pPr>
      <w:r w:rsidRPr="0091005D">
        <w:lastRenderedPageBreak/>
        <w:t xml:space="preserve">     Dispense Units: 1                                                          </w:t>
      </w:r>
    </w:p>
    <w:p w:rsidR="00825A10" w:rsidRPr="0091005D" w:rsidRDefault="00645085" w:rsidP="007E450C">
      <w:pPr>
        <w:pStyle w:val="Screen"/>
      </w:pPr>
      <w:r w:rsidRPr="0091005D">
        <w:t xml:space="preserve">               NOUN: TABLET                                                     </w:t>
      </w:r>
    </w:p>
    <w:p w:rsidR="00825A10" w:rsidRPr="0091005D" w:rsidRDefault="00645085" w:rsidP="007E450C">
      <w:pPr>
        <w:pStyle w:val="Screen"/>
      </w:pPr>
      <w:r w:rsidRPr="0091005D">
        <w:t xml:space="preserve">             *Route: ORAL                                                       </w:t>
      </w:r>
    </w:p>
    <w:p w:rsidR="00825A10" w:rsidRPr="0091005D" w:rsidRDefault="00645085" w:rsidP="007E450C">
      <w:pPr>
        <w:pStyle w:val="Screen"/>
      </w:pPr>
      <w:r w:rsidRPr="0091005D">
        <w:t xml:space="preserve">          *Schedule: QAM                                                        </w:t>
      </w:r>
    </w:p>
    <w:p w:rsidR="00825A10" w:rsidRPr="0091005D" w:rsidRDefault="00645085" w:rsidP="007E450C">
      <w:pPr>
        <w:pStyle w:val="Screen"/>
      </w:pPr>
      <w:r w:rsidRPr="0091005D">
        <w:t xml:space="preserve">+         Enter ?? for more actions                                             </w:t>
      </w:r>
    </w:p>
    <w:p w:rsidR="00825A10" w:rsidRPr="0091005D" w:rsidRDefault="00645085" w:rsidP="007E450C">
      <w:pPr>
        <w:pStyle w:val="Screen"/>
      </w:pPr>
      <w:r w:rsidRPr="0091005D">
        <w:t>AC Accept                 ED Edit                   DC Discontinue</w:t>
      </w:r>
    </w:p>
    <w:p w:rsidR="00825A10" w:rsidRPr="0091005D" w:rsidRDefault="00645085" w:rsidP="007E450C">
      <w:pPr>
        <w:pStyle w:val="Screen"/>
      </w:pPr>
      <w:r w:rsidRPr="0091005D">
        <w:t>Select Item(s): Next Screen//</w:t>
      </w:r>
    </w:p>
    <w:p w:rsidR="00825A10" w:rsidRPr="0091005D" w:rsidRDefault="00645085" w:rsidP="007E450C">
      <w:pPr>
        <w:pStyle w:val="Screen"/>
      </w:pPr>
      <w:r w:rsidRPr="0091005D">
        <w:t>.</w:t>
      </w:r>
    </w:p>
    <w:p w:rsidR="00825A10" w:rsidRPr="0091005D" w:rsidRDefault="00645085" w:rsidP="007E450C">
      <w:pPr>
        <w:pStyle w:val="Screen"/>
      </w:pPr>
      <w:r w:rsidRPr="0091005D">
        <w:t>.</w:t>
      </w:r>
    </w:p>
    <w:p w:rsidR="00825A10" w:rsidRPr="0091005D" w:rsidRDefault="00645085" w:rsidP="007E450C">
      <w:pPr>
        <w:pStyle w:val="Screen"/>
      </w:pPr>
      <w:r w:rsidRPr="0091005D">
        <w:t xml:space="preserve">  OR</w:t>
      </w:r>
    </w:p>
    <w:p w:rsidR="00825A10" w:rsidRPr="0091005D" w:rsidRDefault="00825A10" w:rsidP="007E450C">
      <w:pPr>
        <w:pStyle w:val="Screen"/>
      </w:pPr>
    </w:p>
    <w:p w:rsidR="00825A10" w:rsidRPr="0091005D" w:rsidRDefault="00645085" w:rsidP="007E450C">
      <w:pPr>
        <w:pStyle w:val="Screen"/>
        <w:rPr>
          <w:u w:val="single"/>
        </w:rPr>
      </w:pPr>
      <w:r w:rsidRPr="0091005D">
        <w:t xml:space="preserve">Discontinue RX #2603 ASPIRIN 325MG EC TAB? Y/N  </w:t>
      </w:r>
      <w:r w:rsidR="0086145C" w:rsidRPr="0091005D">
        <w:rPr>
          <w:u w:val="single"/>
        </w:rPr>
        <w:t>YES</w:t>
      </w:r>
    </w:p>
    <w:p w:rsidR="00825A10" w:rsidRPr="0091005D" w:rsidRDefault="00825A10" w:rsidP="007E450C">
      <w:pPr>
        <w:pStyle w:val="Screen"/>
      </w:pPr>
    </w:p>
    <w:p w:rsidR="00825A10" w:rsidRPr="0091005D" w:rsidRDefault="00645085" w:rsidP="007E450C">
      <w:pPr>
        <w:pStyle w:val="Screen"/>
      </w:pPr>
      <w:r w:rsidRPr="0091005D">
        <w:t>RX #2603 ASPIRIN 325MG EC TAB will be discontinued after the acceptance of the new order.</w:t>
      </w:r>
    </w:p>
    <w:p w:rsidR="00825A10" w:rsidRPr="0091005D" w:rsidRDefault="00825A10" w:rsidP="007E450C">
      <w:pPr>
        <w:pStyle w:val="Screen"/>
      </w:pPr>
    </w:p>
    <w:p w:rsidR="00825A10" w:rsidRPr="0091005D" w:rsidRDefault="00825A10" w:rsidP="007E450C">
      <w:pPr>
        <w:pStyle w:val="Screen"/>
      </w:pPr>
    </w:p>
    <w:p w:rsidR="00825A10" w:rsidRPr="0091005D" w:rsidRDefault="00645085" w:rsidP="007E450C">
      <w:pPr>
        <w:pStyle w:val="Screen"/>
      </w:pPr>
      <w:r w:rsidRPr="0091005D">
        <w:t>Rx # 2604              03/24/08</w:t>
      </w:r>
    </w:p>
    <w:p w:rsidR="00825A10" w:rsidRPr="0091005D" w:rsidRDefault="00645085" w:rsidP="007E450C">
      <w:pPr>
        <w:pStyle w:val="Screen"/>
      </w:pPr>
      <w:r w:rsidRPr="0091005D">
        <w:t>PSOPATIENT,FOUR                #30</w:t>
      </w:r>
    </w:p>
    <w:p w:rsidR="00825A10" w:rsidRPr="0091005D" w:rsidRDefault="00645085" w:rsidP="007E450C">
      <w:pPr>
        <w:pStyle w:val="Screen"/>
      </w:pPr>
      <w:r w:rsidRPr="0091005D">
        <w:t>TAKE ONE TABLET BY MOUTH EVERY MORNING</w:t>
      </w:r>
    </w:p>
    <w:p w:rsidR="00825A10" w:rsidRPr="0091005D" w:rsidRDefault="00825A10" w:rsidP="007E450C">
      <w:pPr>
        <w:pStyle w:val="Screen"/>
      </w:pPr>
    </w:p>
    <w:p w:rsidR="00825A10" w:rsidRPr="0091005D" w:rsidRDefault="00645085" w:rsidP="007E450C">
      <w:pPr>
        <w:pStyle w:val="Screen"/>
      </w:pPr>
      <w:r w:rsidRPr="0091005D">
        <w:t>ASPIRIN 325MG EC TAB</w:t>
      </w:r>
    </w:p>
    <w:p w:rsidR="00825A10" w:rsidRPr="0091005D" w:rsidRDefault="00645085" w:rsidP="007E450C">
      <w:pPr>
        <w:pStyle w:val="Screen"/>
      </w:pPr>
      <w:r w:rsidRPr="0091005D">
        <w:t>PSOPROVIDER,TEN            PSOPHARMACIST,ONE</w:t>
      </w:r>
    </w:p>
    <w:p w:rsidR="00825A10" w:rsidRPr="0091005D" w:rsidRDefault="00645085" w:rsidP="007E450C">
      <w:pPr>
        <w:pStyle w:val="Screen"/>
      </w:pPr>
      <w:r w:rsidRPr="0091005D">
        <w:t># of Refills: 11</w:t>
      </w:r>
    </w:p>
    <w:p w:rsidR="00825A10" w:rsidRPr="0091005D" w:rsidRDefault="00825A10" w:rsidP="007E450C">
      <w:pPr>
        <w:pStyle w:val="Screen"/>
      </w:pPr>
    </w:p>
    <w:p w:rsidR="00825A10" w:rsidRPr="0091005D" w:rsidRDefault="00825A10" w:rsidP="007E450C">
      <w:pPr>
        <w:pStyle w:val="Screen"/>
      </w:pPr>
    </w:p>
    <w:p w:rsidR="00825A10" w:rsidRPr="0091005D" w:rsidRDefault="00645085" w:rsidP="007E450C">
      <w:pPr>
        <w:pStyle w:val="Screen"/>
      </w:pPr>
      <w:r w:rsidRPr="0091005D">
        <w:t xml:space="preserve">       SC Percent: 100%</w:t>
      </w:r>
    </w:p>
    <w:p w:rsidR="00825A10" w:rsidRPr="0091005D" w:rsidRDefault="00645085" w:rsidP="007E450C">
      <w:pPr>
        <w:pStyle w:val="Screen"/>
      </w:pPr>
      <w:r w:rsidRPr="0091005D">
        <w:t xml:space="preserve">     Disabilities: NONE STATED</w:t>
      </w:r>
    </w:p>
    <w:p w:rsidR="00825A10" w:rsidRPr="0091005D" w:rsidRDefault="00825A10" w:rsidP="007E450C">
      <w:pPr>
        <w:pStyle w:val="Screen"/>
      </w:pPr>
    </w:p>
    <w:p w:rsidR="00825A10" w:rsidRPr="0091005D" w:rsidRDefault="00645085" w:rsidP="007E450C">
      <w:pPr>
        <w:pStyle w:val="Screen"/>
      </w:pPr>
      <w:r w:rsidRPr="0091005D">
        <w:t>Was treatment for a Service Connected condition? YES// YES</w:t>
      </w:r>
    </w:p>
    <w:p w:rsidR="00825A10" w:rsidRPr="0091005D" w:rsidRDefault="00645085" w:rsidP="007E450C">
      <w:pPr>
        <w:pStyle w:val="Screen"/>
      </w:pPr>
      <w:r w:rsidRPr="0091005D">
        <w:t>Are you sure you want to Accept this Order? NO// YES</w:t>
      </w:r>
    </w:p>
    <w:p w:rsidR="00825A10" w:rsidRPr="0091005D" w:rsidRDefault="00645085" w:rsidP="007E450C">
      <w:pPr>
        <w:pStyle w:val="Screen"/>
      </w:pPr>
      <w:r w:rsidRPr="0091005D">
        <w:t>WAS THE PATIENT COUNSELED: NO// NO</w:t>
      </w:r>
    </w:p>
    <w:p w:rsidR="00825A10" w:rsidRPr="0091005D" w:rsidRDefault="00825A10" w:rsidP="007E450C">
      <w:pPr>
        <w:pStyle w:val="Screen"/>
      </w:pPr>
    </w:p>
    <w:p w:rsidR="00825A10" w:rsidRPr="0091005D" w:rsidRDefault="00645085" w:rsidP="007E450C">
      <w:pPr>
        <w:pStyle w:val="Screen"/>
      </w:pPr>
      <w:r w:rsidRPr="0091005D">
        <w:t>Do you want to enter a Progress Note? No//   NO</w:t>
      </w:r>
    </w:p>
    <w:p w:rsidR="00825A10" w:rsidRPr="0091005D" w:rsidRDefault="00825A10" w:rsidP="007E450C">
      <w:pPr>
        <w:pStyle w:val="Screen"/>
      </w:pPr>
    </w:p>
    <w:p w:rsidR="00825A10" w:rsidRPr="0091005D" w:rsidRDefault="00645085" w:rsidP="007E450C">
      <w:pPr>
        <w:pStyle w:val="Screen"/>
      </w:pPr>
      <w:r w:rsidRPr="0091005D">
        <w:t xml:space="preserve"> -Duplicate Drug Rx #2603 ASPIRIN 325MG EC TAB has been discontinued...</w:t>
      </w:r>
    </w:p>
    <w:p w:rsidR="00825A10" w:rsidRPr="0091005D" w:rsidRDefault="00825A10" w:rsidP="007E450C">
      <w:pPr>
        <w:pStyle w:val="Screen"/>
      </w:pPr>
    </w:p>
    <w:p w:rsidR="00825A10" w:rsidRPr="0091005D" w:rsidRDefault="00645085" w:rsidP="007E450C">
      <w:pPr>
        <w:pStyle w:val="Screen"/>
      </w:pPr>
      <w:r w:rsidRPr="0091005D">
        <w:t>Press Return to Continue:</w:t>
      </w:r>
    </w:p>
    <w:p w:rsidR="00825A10" w:rsidRPr="0091005D" w:rsidRDefault="00825A10" w:rsidP="004F7E4B"/>
    <w:p w:rsidR="00825A10" w:rsidRPr="0091005D" w:rsidRDefault="00645085" w:rsidP="00A17F7F">
      <w:pPr>
        <w:pStyle w:val="Example"/>
      </w:pPr>
      <w:bookmarkStart w:id="409" w:name="Page_62"/>
      <w:bookmarkEnd w:id="409"/>
      <w:r w:rsidRPr="0091005D">
        <w:t xml:space="preserve">New Order Entry Backdoor – Duplicate Drug </w:t>
      </w:r>
    </w:p>
    <w:p w:rsidR="00825A10" w:rsidRPr="0091005D" w:rsidRDefault="00645085" w:rsidP="007E450C">
      <w:pPr>
        <w:pStyle w:val="Screen"/>
      </w:pPr>
      <w:r w:rsidRPr="0091005D">
        <w:t>Eligibility: SERVICE CONNECTED 50% to 100%     SC%: 100</w:t>
      </w:r>
    </w:p>
    <w:p w:rsidR="00825A10" w:rsidRPr="0091005D" w:rsidRDefault="00645085" w:rsidP="007E450C">
      <w:pPr>
        <w:pStyle w:val="Screen"/>
      </w:pPr>
      <w:r w:rsidRPr="0091005D">
        <w:t xml:space="preserve">RX PATIENT STATUS: OPT NSC//   </w:t>
      </w:r>
    </w:p>
    <w:p w:rsidR="00825A10" w:rsidRPr="0091005D" w:rsidRDefault="00645085" w:rsidP="007E450C">
      <w:pPr>
        <w:pStyle w:val="Screen"/>
      </w:pPr>
      <w:r w:rsidRPr="0091005D">
        <w:t>DRUG: aspirin</w:t>
      </w:r>
    </w:p>
    <w:p w:rsidR="00825A10" w:rsidRPr="0091005D" w:rsidRDefault="00645085" w:rsidP="007E450C">
      <w:pPr>
        <w:pStyle w:val="Screen"/>
      </w:pPr>
      <w:r w:rsidRPr="0091005D">
        <w:t xml:space="preserve">    Lookup: DRUG  GENERIC NAME</w:t>
      </w:r>
    </w:p>
    <w:p w:rsidR="00825A10" w:rsidRPr="0091005D" w:rsidRDefault="00645085" w:rsidP="007E450C">
      <w:pPr>
        <w:pStyle w:val="Screen"/>
      </w:pPr>
      <w:r w:rsidRPr="0091005D">
        <w:t xml:space="preserve">     1   ASPIRIN 325MG EC TAB           CN103           </w:t>
      </w:r>
    </w:p>
    <w:p w:rsidR="00825A10" w:rsidRPr="0091005D" w:rsidRDefault="00645085" w:rsidP="007E450C">
      <w:pPr>
        <w:pStyle w:val="Screen"/>
      </w:pPr>
      <w:r w:rsidRPr="0091005D">
        <w:t xml:space="preserve">     2   ASPIRIN 325MG SUPPOSITORY           CN103           </w:t>
      </w:r>
    </w:p>
    <w:p w:rsidR="00825A10" w:rsidRPr="0091005D" w:rsidRDefault="00645085" w:rsidP="007E450C">
      <w:pPr>
        <w:pStyle w:val="Screen"/>
      </w:pPr>
      <w:r w:rsidRPr="0091005D">
        <w:t xml:space="preserve">     3   ASPIRIN 325MG TAB           CN103           </w:t>
      </w:r>
    </w:p>
    <w:p w:rsidR="00825A10" w:rsidRPr="0091005D" w:rsidRDefault="00645085" w:rsidP="007E450C">
      <w:pPr>
        <w:pStyle w:val="Screen"/>
      </w:pPr>
      <w:r w:rsidRPr="0091005D">
        <w:t xml:space="preserve">     4   ASPIRIN 650MG/BUTALBITAL 50MG TAB           CN103           </w:t>
      </w:r>
    </w:p>
    <w:p w:rsidR="00825A10" w:rsidRPr="0091005D" w:rsidRDefault="00645085" w:rsidP="007E450C">
      <w:pPr>
        <w:pStyle w:val="Screen"/>
      </w:pPr>
      <w:r w:rsidRPr="0091005D">
        <w:t xml:space="preserve">     5   ASPIRIN 81MG EC TAB           CN103           </w:t>
      </w:r>
    </w:p>
    <w:p w:rsidR="00825A10" w:rsidRPr="0091005D" w:rsidRDefault="00645085" w:rsidP="007E450C">
      <w:pPr>
        <w:pStyle w:val="Screen"/>
      </w:pPr>
      <w:r w:rsidRPr="0091005D">
        <w:t>Press &lt;RETURN&gt; to see more, '^' to exit this list, '^^' to exit all lists, OR</w:t>
      </w:r>
    </w:p>
    <w:p w:rsidR="00825A10" w:rsidRPr="0091005D" w:rsidRDefault="00645085" w:rsidP="007E450C">
      <w:pPr>
        <w:pStyle w:val="Screen"/>
      </w:pPr>
      <w:r w:rsidRPr="0091005D">
        <w:t xml:space="preserve">CHOOSE 1-5: 1  ASPIRIN 325MG EC TAB         CN103           </w:t>
      </w:r>
    </w:p>
    <w:p w:rsidR="00825A10" w:rsidRPr="0091005D" w:rsidRDefault="00645085" w:rsidP="007E450C">
      <w:pPr>
        <w:pStyle w:val="Screen"/>
      </w:pPr>
      <w:r w:rsidRPr="0091005D">
        <w:t xml:space="preserve">  Restriction/Guideline(s) exist.  Display? :  (N/D): No//   NO</w:t>
      </w:r>
    </w:p>
    <w:p w:rsidR="00825A10" w:rsidRPr="0091005D" w:rsidRDefault="00645085" w:rsidP="007E450C">
      <w:pPr>
        <w:pStyle w:val="Screen"/>
      </w:pPr>
      <w:r w:rsidRPr="0091005D">
        <w:t>-------------------------------------------------------------------------------</w:t>
      </w:r>
    </w:p>
    <w:p w:rsidR="00825A10" w:rsidRPr="0091005D" w:rsidRDefault="00645085" w:rsidP="006D3E80">
      <w:pPr>
        <w:pStyle w:val="Screen"/>
        <w:keepNext/>
      </w:pPr>
      <w:r w:rsidRPr="0091005D">
        <w:t>Duplicate Drug in Local Rx:</w:t>
      </w:r>
    </w:p>
    <w:p w:rsidR="00825A10" w:rsidRPr="0091005D" w:rsidRDefault="00825A10" w:rsidP="006D3E80">
      <w:pPr>
        <w:pStyle w:val="Screen"/>
        <w:keepNext/>
      </w:pPr>
    </w:p>
    <w:p w:rsidR="00825A10" w:rsidRPr="0091005D" w:rsidRDefault="00645085" w:rsidP="006D3E80">
      <w:pPr>
        <w:pStyle w:val="Screen"/>
        <w:keepNext/>
      </w:pPr>
      <w:r w:rsidRPr="0091005D">
        <w:t xml:space="preserve">              RX #: 2604</w:t>
      </w:r>
    </w:p>
    <w:p w:rsidR="00825A10" w:rsidRPr="0091005D" w:rsidRDefault="00645085" w:rsidP="007E450C">
      <w:pPr>
        <w:pStyle w:val="Screen"/>
      </w:pPr>
      <w:r w:rsidRPr="0091005D">
        <w:t xml:space="preserve">              Drug: ASPIRIN 325MG EC TAB</w:t>
      </w:r>
    </w:p>
    <w:p w:rsidR="00825A10" w:rsidRPr="0091005D" w:rsidRDefault="00645085" w:rsidP="007E450C">
      <w:pPr>
        <w:pStyle w:val="Screen"/>
      </w:pPr>
      <w:r w:rsidRPr="0091005D">
        <w:t xml:space="preserve">               SIG: TAKE ONE TABLET BY MOUTH EVERY MORNING</w:t>
      </w:r>
    </w:p>
    <w:p w:rsidR="00825A10" w:rsidRPr="0091005D" w:rsidRDefault="00645085" w:rsidP="007E450C">
      <w:pPr>
        <w:pStyle w:val="Screen"/>
      </w:pPr>
      <w:r w:rsidRPr="0091005D">
        <w:t xml:space="preserve">               QTY: 30                       Refills remaining: 11</w:t>
      </w:r>
    </w:p>
    <w:p w:rsidR="00825A10" w:rsidRPr="0091005D" w:rsidRDefault="00645085" w:rsidP="007E450C">
      <w:pPr>
        <w:pStyle w:val="Screen"/>
      </w:pPr>
      <w:r w:rsidRPr="0091005D">
        <w:t xml:space="preserve">          Provider: PSOPROVIDER,TEN                     Issued: 03/24/08 </w:t>
      </w:r>
    </w:p>
    <w:p w:rsidR="00825A10" w:rsidRPr="0091005D" w:rsidRDefault="00645085" w:rsidP="007E450C">
      <w:pPr>
        <w:pStyle w:val="Screen"/>
      </w:pPr>
      <w:r w:rsidRPr="0091005D">
        <w:t xml:space="preserve">            Status: Active                      Last filled on: 03/24/08</w:t>
      </w:r>
    </w:p>
    <w:p w:rsidR="00825A10" w:rsidRPr="0091005D" w:rsidRDefault="00645085" w:rsidP="007E450C">
      <w:pPr>
        <w:pStyle w:val="Screen"/>
      </w:pPr>
      <w:r w:rsidRPr="0091005D">
        <w:t xml:space="preserve"> Processing Status: Released locally on 3/24/08@08:55:32  (Window)</w:t>
      </w:r>
    </w:p>
    <w:p w:rsidR="00825A10" w:rsidRPr="0091005D" w:rsidRDefault="00645085" w:rsidP="007E450C">
      <w:pPr>
        <w:pStyle w:val="Screen"/>
      </w:pPr>
      <w:r w:rsidRPr="0091005D">
        <w:t xml:space="preserve">                                                   Days Supply: 30                    </w:t>
      </w:r>
    </w:p>
    <w:p w:rsidR="00825A10" w:rsidRPr="0091005D" w:rsidRDefault="00645085" w:rsidP="007E450C">
      <w:pPr>
        <w:pStyle w:val="Screen"/>
      </w:pPr>
      <w:r w:rsidRPr="0091005D">
        <w:t>-------------------------------------------------------------------------------</w:t>
      </w:r>
    </w:p>
    <w:p w:rsidR="00825A10" w:rsidRPr="0091005D" w:rsidRDefault="00645085" w:rsidP="007E450C">
      <w:pPr>
        <w:pStyle w:val="Screen"/>
      </w:pPr>
      <w:r w:rsidRPr="0091005D">
        <w:t xml:space="preserve">Discontinue RX #2604 ASPIRIN 325MG EC TAB? Y/N </w:t>
      </w:r>
      <w:r w:rsidR="0086145C" w:rsidRPr="0091005D">
        <w:rPr>
          <w:u w:val="single"/>
        </w:rPr>
        <w:t xml:space="preserve"> NO</w:t>
      </w:r>
      <w:r w:rsidRPr="0091005D">
        <w:t xml:space="preserve"> -Prescription was not discontinued...</w:t>
      </w:r>
    </w:p>
    <w:p w:rsidR="00825A10" w:rsidRPr="0091005D" w:rsidRDefault="00825A10" w:rsidP="007E450C">
      <w:pPr>
        <w:pStyle w:val="Screen"/>
      </w:pPr>
    </w:p>
    <w:p w:rsidR="00825A10" w:rsidRPr="0091005D" w:rsidRDefault="00645085" w:rsidP="007E450C">
      <w:pPr>
        <w:pStyle w:val="Screen"/>
      </w:pPr>
      <w:r w:rsidRPr="0091005D">
        <w:t>RX DELETED</w:t>
      </w:r>
    </w:p>
    <w:p w:rsidR="00825A10" w:rsidRPr="0091005D" w:rsidRDefault="00825A10" w:rsidP="007E450C">
      <w:pPr>
        <w:pStyle w:val="Screen"/>
      </w:pPr>
    </w:p>
    <w:p w:rsidR="00825A10" w:rsidRPr="0091005D" w:rsidRDefault="00645085" w:rsidP="007E450C">
      <w:pPr>
        <w:pStyle w:val="Screen"/>
      </w:pPr>
      <w:r w:rsidRPr="0091005D">
        <w:t xml:space="preserve">   OR</w:t>
      </w:r>
    </w:p>
    <w:p w:rsidR="00825A10" w:rsidRPr="0091005D" w:rsidRDefault="00825A10" w:rsidP="007E450C">
      <w:pPr>
        <w:pStyle w:val="Screen"/>
      </w:pPr>
    </w:p>
    <w:p w:rsidR="00825A10" w:rsidRPr="0091005D" w:rsidRDefault="00645085" w:rsidP="007E450C">
      <w:pPr>
        <w:pStyle w:val="Screen"/>
        <w:rPr>
          <w:u w:val="single"/>
        </w:rPr>
      </w:pPr>
      <w:r w:rsidRPr="0091005D">
        <w:t xml:space="preserve">Discontinue RX #2604 ASPIRIN 325MG EC TAB? Y/N  </w:t>
      </w:r>
      <w:r w:rsidR="0086145C" w:rsidRPr="0091005D">
        <w:rPr>
          <w:u w:val="single"/>
        </w:rPr>
        <w:t>YES</w:t>
      </w:r>
    </w:p>
    <w:p w:rsidR="00825A10" w:rsidRPr="0091005D" w:rsidRDefault="00825A10" w:rsidP="007E450C">
      <w:pPr>
        <w:pStyle w:val="Screen"/>
      </w:pPr>
    </w:p>
    <w:p w:rsidR="00825A10" w:rsidRPr="0091005D" w:rsidRDefault="00645085" w:rsidP="007E450C">
      <w:pPr>
        <w:pStyle w:val="Screen"/>
      </w:pPr>
      <w:r w:rsidRPr="0091005D">
        <w:t>RX #2604 ASPIRIN 325MG EC TAB will be discontinued after the acceptance of the new order.</w:t>
      </w:r>
    </w:p>
    <w:p w:rsidR="00825A10" w:rsidRPr="0091005D" w:rsidRDefault="00825A10" w:rsidP="007E450C">
      <w:pPr>
        <w:pStyle w:val="Screen"/>
      </w:pPr>
    </w:p>
    <w:p w:rsidR="00825A10" w:rsidRPr="0091005D" w:rsidRDefault="00825A10" w:rsidP="007E450C">
      <w:pPr>
        <w:pStyle w:val="Screen"/>
      </w:pPr>
    </w:p>
    <w:p w:rsidR="00825A10" w:rsidRPr="0091005D" w:rsidRDefault="00645085" w:rsidP="007E450C">
      <w:pPr>
        <w:pStyle w:val="Screen"/>
      </w:pPr>
      <w:r w:rsidRPr="0091005D">
        <w:t>VERB: TAKE</w:t>
      </w:r>
    </w:p>
    <w:p w:rsidR="00825A10" w:rsidRPr="0091005D" w:rsidRDefault="00C10302" w:rsidP="007E450C">
      <w:pPr>
        <w:pStyle w:val="Screen"/>
      </w:pPr>
      <w:r>
        <w:t xml:space="preserve">There are 2 </w:t>
      </w:r>
      <w:r w:rsidR="00645085" w:rsidRPr="0091005D">
        <w:t>Available Dosage(s)</w:t>
      </w:r>
      <w:r>
        <w:t>:</w:t>
      </w:r>
    </w:p>
    <w:p w:rsidR="00825A10" w:rsidRPr="0091005D" w:rsidRDefault="00645085" w:rsidP="007E450C">
      <w:pPr>
        <w:pStyle w:val="Screen"/>
      </w:pPr>
      <w:r w:rsidRPr="0091005D">
        <w:t xml:space="preserve">       1. 325MG</w:t>
      </w:r>
    </w:p>
    <w:p w:rsidR="00825A10" w:rsidRPr="0091005D" w:rsidRDefault="00645085" w:rsidP="007E450C">
      <w:pPr>
        <w:pStyle w:val="Screen"/>
      </w:pPr>
      <w:r w:rsidRPr="0091005D">
        <w:t xml:space="preserve">       2. 650MG</w:t>
      </w:r>
    </w:p>
    <w:p w:rsidR="00825A10" w:rsidRPr="0091005D" w:rsidRDefault="00825A10" w:rsidP="007E450C">
      <w:pPr>
        <w:pStyle w:val="Screen"/>
      </w:pPr>
    </w:p>
    <w:p w:rsidR="00825A10" w:rsidRPr="0091005D" w:rsidRDefault="00645085" w:rsidP="007E450C">
      <w:pPr>
        <w:pStyle w:val="Screen"/>
      </w:pPr>
      <w:r w:rsidRPr="0091005D">
        <w:t>Select from list of Available Dosages</w:t>
      </w:r>
      <w:r w:rsidR="00C10302">
        <w:t xml:space="preserve"> (1-2)</w:t>
      </w:r>
      <w:r w:rsidRPr="0091005D">
        <w:t>, Enter Free Text Dose</w:t>
      </w:r>
    </w:p>
    <w:p w:rsidR="00825A10" w:rsidRPr="0091005D" w:rsidRDefault="00645085" w:rsidP="007E450C">
      <w:pPr>
        <w:pStyle w:val="Screen"/>
      </w:pPr>
      <w:r w:rsidRPr="0091005D">
        <w:t>or Enter a Question Mark (?) to view list: 1 325MG</w:t>
      </w:r>
    </w:p>
    <w:p w:rsidR="00825A10" w:rsidRPr="0091005D" w:rsidRDefault="00825A10" w:rsidP="007E450C">
      <w:pPr>
        <w:pStyle w:val="Screen"/>
      </w:pPr>
    </w:p>
    <w:p w:rsidR="00825A10" w:rsidRPr="0091005D" w:rsidRDefault="00645085" w:rsidP="007E450C">
      <w:pPr>
        <w:pStyle w:val="Screen"/>
      </w:pPr>
      <w:r w:rsidRPr="0091005D">
        <w:t>You entered 325MG is this correct? Yes//   YES</w:t>
      </w:r>
    </w:p>
    <w:p w:rsidR="00825A10" w:rsidRPr="0091005D" w:rsidRDefault="00645085" w:rsidP="007E450C">
      <w:pPr>
        <w:pStyle w:val="Screen"/>
      </w:pPr>
      <w:r w:rsidRPr="0091005D">
        <w:t>VERB: TAKE</w:t>
      </w:r>
    </w:p>
    <w:p w:rsidR="00825A10" w:rsidRPr="0091005D" w:rsidRDefault="00645085" w:rsidP="007E450C">
      <w:pPr>
        <w:pStyle w:val="Screen"/>
      </w:pPr>
      <w:r w:rsidRPr="0091005D">
        <w:t>DISPENSE UNITS PER DOSE(TABLET): 1// 1</w:t>
      </w:r>
    </w:p>
    <w:p w:rsidR="00825A10" w:rsidRPr="0091005D" w:rsidRDefault="00645085" w:rsidP="007E450C">
      <w:pPr>
        <w:pStyle w:val="Screen"/>
      </w:pPr>
      <w:r w:rsidRPr="0091005D">
        <w:t>Dosage Ordered: 325MG</w:t>
      </w:r>
    </w:p>
    <w:p w:rsidR="00825A10" w:rsidRPr="0091005D" w:rsidRDefault="00825A10" w:rsidP="007E450C">
      <w:pPr>
        <w:pStyle w:val="Screen"/>
      </w:pPr>
    </w:p>
    <w:p w:rsidR="00825A10" w:rsidRPr="0091005D" w:rsidRDefault="00645085" w:rsidP="007E450C">
      <w:pPr>
        <w:pStyle w:val="Screen"/>
      </w:pPr>
      <w:r w:rsidRPr="0091005D">
        <w:t>NOUN: TABLET</w:t>
      </w:r>
    </w:p>
    <w:p w:rsidR="00825A10" w:rsidRPr="0091005D" w:rsidRDefault="00645085" w:rsidP="007E450C">
      <w:pPr>
        <w:pStyle w:val="Screen"/>
      </w:pPr>
      <w:r w:rsidRPr="0091005D">
        <w:t>ROUTE: PO//   ORAL      PO  MOUTH</w:t>
      </w:r>
    </w:p>
    <w:p w:rsidR="00C10302" w:rsidRDefault="00C10302" w:rsidP="00C10302">
      <w:pPr>
        <w:pStyle w:val="Screen"/>
      </w:pPr>
      <w:r w:rsidRPr="004776F3">
        <w:t>Schedule: BID</w:t>
      </w:r>
    </w:p>
    <w:p w:rsidR="00C10302" w:rsidRDefault="00C10302" w:rsidP="00C10302">
      <w:pPr>
        <w:pStyle w:val="Screen"/>
        <w:rPr>
          <w:rFonts w:cs="Courier New"/>
        </w:rPr>
      </w:pPr>
      <w:r w:rsidRPr="004776F3">
        <w:rPr>
          <w:rFonts w:cs="Courier New"/>
        </w:rPr>
        <w:t>Now searching ADMINISTRATION SCHEDULE (#51.1) file...</w:t>
      </w:r>
    </w:p>
    <w:p w:rsidR="00C10302" w:rsidRDefault="00C10302" w:rsidP="00C10302">
      <w:pPr>
        <w:pStyle w:val="Screen"/>
        <w:rPr>
          <w:rFonts w:cs="Courier New"/>
        </w:rPr>
      </w:pPr>
      <w:r>
        <w:rPr>
          <w:rFonts w:cs="Courier New"/>
        </w:rPr>
        <w:t xml:space="preserve">  </w:t>
      </w:r>
      <w:r w:rsidRPr="004776F3">
        <w:rPr>
          <w:rFonts w:cs="Courier New"/>
        </w:rPr>
        <w:t>BID  BID  TWICE A DAY</w:t>
      </w:r>
    </w:p>
    <w:p w:rsidR="00C10302" w:rsidRDefault="00C10302" w:rsidP="00C10302">
      <w:pPr>
        <w:pStyle w:val="Screen"/>
        <w:rPr>
          <w:rFonts w:cs="Courier New"/>
        </w:rPr>
      </w:pPr>
      <w:r>
        <w:rPr>
          <w:rFonts w:cs="Courier New"/>
        </w:rPr>
        <w:t xml:space="preserve">         </w:t>
      </w:r>
      <w:r w:rsidRPr="004776F3">
        <w:rPr>
          <w:rFonts w:cs="Courier New"/>
        </w:rPr>
        <w:t>...OK? Yes//   (Yes)</w:t>
      </w:r>
    </w:p>
    <w:p w:rsidR="00C10302" w:rsidRPr="004776F3" w:rsidRDefault="00C10302" w:rsidP="00C10302">
      <w:pPr>
        <w:pStyle w:val="Screen"/>
      </w:pPr>
      <w:r>
        <w:rPr>
          <w:rFonts w:cs="Courier New"/>
        </w:rPr>
        <w:t xml:space="preserve"> </w:t>
      </w:r>
      <w:r w:rsidRPr="004776F3">
        <w:rPr>
          <w:rFonts w:cs="Courier New"/>
        </w:rPr>
        <w:t>(TWICE A DAY)</w:t>
      </w:r>
    </w:p>
    <w:p w:rsidR="00825A10" w:rsidRPr="0091005D" w:rsidRDefault="00825A10" w:rsidP="007E450C">
      <w:pPr>
        <w:pStyle w:val="Screen"/>
      </w:pPr>
    </w:p>
    <w:p w:rsidR="00825A10" w:rsidRPr="0091005D" w:rsidRDefault="00645085" w:rsidP="007E450C">
      <w:pPr>
        <w:pStyle w:val="Screen"/>
      </w:pPr>
      <w:r w:rsidRPr="0091005D">
        <w:t xml:space="preserve">LIMITED DURATION (IN DAYS, HOURS OR MINUTES): </w:t>
      </w:r>
    </w:p>
    <w:p w:rsidR="00825A10" w:rsidRPr="0091005D" w:rsidRDefault="00645085" w:rsidP="007E450C">
      <w:pPr>
        <w:pStyle w:val="Screen"/>
      </w:pPr>
      <w:r w:rsidRPr="0091005D">
        <w:t xml:space="preserve">CONJUNCTION: </w:t>
      </w:r>
    </w:p>
    <w:p w:rsidR="00825A10" w:rsidRPr="0091005D" w:rsidRDefault="00645085" w:rsidP="007E450C">
      <w:pPr>
        <w:pStyle w:val="Screen"/>
      </w:pPr>
      <w:r w:rsidRPr="0091005D">
        <w:t xml:space="preserve">PATIENT INSTRUCTIONS: </w:t>
      </w:r>
    </w:p>
    <w:p w:rsidR="00825A10" w:rsidRPr="0091005D" w:rsidRDefault="00825A10" w:rsidP="007E450C">
      <w:pPr>
        <w:pStyle w:val="Screen"/>
      </w:pPr>
    </w:p>
    <w:p w:rsidR="00825A10" w:rsidRPr="0091005D" w:rsidRDefault="00645085" w:rsidP="007E450C">
      <w:pPr>
        <w:pStyle w:val="Screen"/>
      </w:pPr>
      <w:r w:rsidRPr="0091005D">
        <w:t>(TAKE ONE TABLET BY MOUTH TWICE A DAY)</w:t>
      </w:r>
    </w:p>
    <w:p w:rsidR="00825A10" w:rsidRPr="0091005D" w:rsidRDefault="00825A10" w:rsidP="007E450C">
      <w:pPr>
        <w:pStyle w:val="Screen"/>
      </w:pPr>
    </w:p>
    <w:p w:rsidR="00825A10" w:rsidRPr="0091005D" w:rsidRDefault="00645085" w:rsidP="007E450C">
      <w:pPr>
        <w:pStyle w:val="Screen"/>
      </w:pPr>
      <w:r w:rsidRPr="0091005D">
        <w:t xml:space="preserve">DAYS SUPPLY:  (1-90): 30// </w:t>
      </w:r>
    </w:p>
    <w:p w:rsidR="00825A10" w:rsidRPr="0091005D" w:rsidRDefault="00645085" w:rsidP="007E450C">
      <w:pPr>
        <w:pStyle w:val="Screen"/>
      </w:pPr>
      <w:r w:rsidRPr="0091005D">
        <w:t>QTY ( TAB ) : 60// 60</w:t>
      </w:r>
    </w:p>
    <w:p w:rsidR="00825A10" w:rsidRPr="0091005D" w:rsidRDefault="00645085" w:rsidP="007E450C">
      <w:pPr>
        <w:pStyle w:val="Screen"/>
      </w:pPr>
      <w:r w:rsidRPr="0091005D">
        <w:t>COPIES: 1// 1</w:t>
      </w:r>
    </w:p>
    <w:p w:rsidR="00825A10" w:rsidRPr="0091005D" w:rsidRDefault="00645085" w:rsidP="007E450C">
      <w:pPr>
        <w:pStyle w:val="Screen"/>
      </w:pPr>
      <w:r w:rsidRPr="0091005D">
        <w:t xml:space="preserve"># OF REFILLS:  (0-11): 11// </w:t>
      </w:r>
    </w:p>
    <w:p w:rsidR="00825A10" w:rsidRPr="0091005D" w:rsidRDefault="00645085" w:rsidP="007E450C">
      <w:pPr>
        <w:pStyle w:val="Screen"/>
      </w:pPr>
      <w:r w:rsidRPr="0091005D">
        <w:t xml:space="preserve">PROVIDER:    PSOPROVIDER,TEN     </w:t>
      </w:r>
    </w:p>
    <w:p w:rsidR="00825A10" w:rsidRPr="0091005D" w:rsidRDefault="00645085" w:rsidP="007E450C">
      <w:pPr>
        <w:pStyle w:val="Screen"/>
      </w:pPr>
      <w:r w:rsidRPr="0091005D">
        <w:t xml:space="preserve">CLINIC: </w:t>
      </w:r>
    </w:p>
    <w:p w:rsidR="00825A10" w:rsidRPr="0091005D" w:rsidRDefault="00645085" w:rsidP="007E450C">
      <w:pPr>
        <w:pStyle w:val="Screen"/>
      </w:pPr>
      <w:r w:rsidRPr="0091005D">
        <w:t>MAIL/WINDOW: WINDOW// WINDOW</w:t>
      </w:r>
    </w:p>
    <w:p w:rsidR="00825A10" w:rsidRPr="0091005D" w:rsidRDefault="00645085" w:rsidP="007E450C">
      <w:pPr>
        <w:pStyle w:val="Screen"/>
      </w:pPr>
      <w:r w:rsidRPr="0091005D">
        <w:t xml:space="preserve">METHOD OF PICK-UP: </w:t>
      </w:r>
    </w:p>
    <w:p w:rsidR="00825A10" w:rsidRPr="0091005D" w:rsidRDefault="00645085" w:rsidP="007E450C">
      <w:pPr>
        <w:pStyle w:val="Screen"/>
      </w:pPr>
      <w:r w:rsidRPr="0091005D">
        <w:t xml:space="preserve">REMARKS: </w:t>
      </w:r>
    </w:p>
    <w:p w:rsidR="00825A10" w:rsidRPr="0091005D" w:rsidRDefault="00645085" w:rsidP="007E450C">
      <w:pPr>
        <w:pStyle w:val="Screen"/>
      </w:pPr>
      <w:r w:rsidRPr="0091005D">
        <w:t>ISSUE DATE: TODAY//   (MAR 24, 2008)</w:t>
      </w:r>
    </w:p>
    <w:p w:rsidR="00825A10" w:rsidRPr="0091005D" w:rsidRDefault="00645085" w:rsidP="007E450C">
      <w:pPr>
        <w:pStyle w:val="Screen"/>
      </w:pPr>
      <w:r w:rsidRPr="0091005D">
        <w:t>FILL DATE:  (3/24/2008 - 3/25/2009): TODAY//   (MAR 24, 2008)</w:t>
      </w:r>
    </w:p>
    <w:p w:rsidR="00825A10" w:rsidRPr="0091005D" w:rsidRDefault="00645085" w:rsidP="007E450C">
      <w:pPr>
        <w:pStyle w:val="Screen"/>
      </w:pPr>
      <w:r w:rsidRPr="0091005D">
        <w:t>Nature of Order: WRITTEN//        W</w:t>
      </w:r>
    </w:p>
    <w:p w:rsidR="00825A10" w:rsidRPr="0091005D" w:rsidRDefault="00645085" w:rsidP="007E450C">
      <w:pPr>
        <w:pStyle w:val="Screen"/>
      </w:pPr>
      <w:r w:rsidRPr="0091005D">
        <w:t>WAS THE PATIENT COUNSELED: NO// NO</w:t>
      </w:r>
    </w:p>
    <w:p w:rsidR="00825A10" w:rsidRPr="0091005D" w:rsidRDefault="00825A10" w:rsidP="007E450C">
      <w:pPr>
        <w:pStyle w:val="Screen"/>
      </w:pPr>
    </w:p>
    <w:p w:rsidR="00825A10" w:rsidRPr="0091005D" w:rsidRDefault="00645085" w:rsidP="007E450C">
      <w:pPr>
        <w:pStyle w:val="Screen"/>
      </w:pPr>
      <w:r w:rsidRPr="0091005D">
        <w:t>Do you want to enter a Progress Note? No//   NO</w:t>
      </w:r>
    </w:p>
    <w:p w:rsidR="00825A10" w:rsidRPr="0091005D" w:rsidRDefault="00825A10" w:rsidP="007E450C">
      <w:pPr>
        <w:pStyle w:val="Screen"/>
      </w:pPr>
    </w:p>
    <w:p w:rsidR="00825A10" w:rsidRPr="0091005D" w:rsidRDefault="00645085" w:rsidP="007E450C">
      <w:pPr>
        <w:pStyle w:val="Screen"/>
      </w:pPr>
      <w:r w:rsidRPr="0091005D">
        <w:t>Rx # 2605              03/24/08</w:t>
      </w:r>
    </w:p>
    <w:p w:rsidR="00825A10" w:rsidRPr="0091005D" w:rsidRDefault="00645085" w:rsidP="007E450C">
      <w:pPr>
        <w:pStyle w:val="Screen"/>
      </w:pPr>
      <w:r w:rsidRPr="0091005D">
        <w:t>PSOPATIENT,FOUR                #60</w:t>
      </w:r>
    </w:p>
    <w:p w:rsidR="00825A10" w:rsidRPr="0091005D" w:rsidRDefault="00645085" w:rsidP="007E450C">
      <w:pPr>
        <w:pStyle w:val="Screen"/>
      </w:pPr>
      <w:r w:rsidRPr="0091005D">
        <w:t>TAKE ONE TABLET BY MOUTH TWICE A DAY</w:t>
      </w:r>
    </w:p>
    <w:p w:rsidR="00825A10" w:rsidRPr="0091005D" w:rsidRDefault="00825A10" w:rsidP="007E450C">
      <w:pPr>
        <w:pStyle w:val="Screen"/>
      </w:pPr>
    </w:p>
    <w:p w:rsidR="00825A10" w:rsidRPr="0091005D" w:rsidRDefault="00645085" w:rsidP="007E450C">
      <w:pPr>
        <w:pStyle w:val="Screen"/>
      </w:pPr>
      <w:r w:rsidRPr="0091005D">
        <w:t>ASPIRIN 325MG EC TAB</w:t>
      </w:r>
    </w:p>
    <w:p w:rsidR="00825A10" w:rsidRPr="0091005D" w:rsidRDefault="00645085" w:rsidP="007E450C">
      <w:pPr>
        <w:pStyle w:val="Screen"/>
      </w:pPr>
      <w:r w:rsidRPr="0091005D">
        <w:t>PSOPROVIDER,TEN            PSOPHARMACIST,ONE</w:t>
      </w:r>
    </w:p>
    <w:p w:rsidR="00825A10" w:rsidRPr="0091005D" w:rsidRDefault="00645085" w:rsidP="007E450C">
      <w:pPr>
        <w:pStyle w:val="Screen"/>
      </w:pPr>
      <w:r w:rsidRPr="0091005D">
        <w:t># of Refills: 11</w:t>
      </w:r>
    </w:p>
    <w:p w:rsidR="00825A10" w:rsidRPr="0091005D" w:rsidRDefault="00825A10" w:rsidP="007E450C">
      <w:pPr>
        <w:pStyle w:val="Screen"/>
      </w:pPr>
    </w:p>
    <w:p w:rsidR="00825A10" w:rsidRPr="0091005D" w:rsidRDefault="00825A10" w:rsidP="007E450C">
      <w:pPr>
        <w:pStyle w:val="Screen"/>
      </w:pPr>
    </w:p>
    <w:p w:rsidR="00825A10" w:rsidRPr="0091005D" w:rsidRDefault="00645085" w:rsidP="007E450C">
      <w:pPr>
        <w:pStyle w:val="Screen"/>
      </w:pPr>
      <w:r w:rsidRPr="0091005D">
        <w:t xml:space="preserve">       SC Percent: 100%</w:t>
      </w:r>
    </w:p>
    <w:p w:rsidR="00825A10" w:rsidRPr="0091005D" w:rsidRDefault="00645085" w:rsidP="007E450C">
      <w:pPr>
        <w:pStyle w:val="Screen"/>
      </w:pPr>
      <w:r w:rsidRPr="0091005D">
        <w:t xml:space="preserve">     Disabilities: NONE STATED</w:t>
      </w:r>
    </w:p>
    <w:p w:rsidR="00825A10" w:rsidRPr="0091005D" w:rsidRDefault="00825A10" w:rsidP="007E450C">
      <w:pPr>
        <w:pStyle w:val="Screen"/>
      </w:pPr>
    </w:p>
    <w:p w:rsidR="00825A10" w:rsidRPr="0091005D" w:rsidRDefault="00645085" w:rsidP="007E450C">
      <w:pPr>
        <w:pStyle w:val="Screen"/>
      </w:pPr>
      <w:r w:rsidRPr="0091005D">
        <w:t>Was treatment for a Service Connected condition? n  NO</w:t>
      </w:r>
    </w:p>
    <w:p w:rsidR="00825A10" w:rsidRPr="0091005D" w:rsidRDefault="00645085" w:rsidP="007E450C">
      <w:pPr>
        <w:pStyle w:val="Screen"/>
      </w:pPr>
      <w:r w:rsidRPr="0091005D">
        <w:t xml:space="preserve">Is this correct? YES// </w:t>
      </w:r>
    </w:p>
    <w:p w:rsidR="00825A10" w:rsidRPr="0091005D" w:rsidRDefault="00825A10" w:rsidP="007E450C">
      <w:pPr>
        <w:pStyle w:val="Screen"/>
      </w:pPr>
    </w:p>
    <w:p w:rsidR="00825A10" w:rsidRPr="0091005D" w:rsidRDefault="00645085" w:rsidP="007E450C">
      <w:pPr>
        <w:pStyle w:val="Screen"/>
      </w:pPr>
      <w:r w:rsidRPr="0091005D">
        <w:t xml:space="preserve"> -Duplicate Drug RX #2604 ASPIRIN 325MG EC TAB has been discontinued...</w:t>
      </w:r>
    </w:p>
    <w:p w:rsidR="00825A10" w:rsidRPr="0091005D" w:rsidRDefault="00825A10" w:rsidP="007E450C">
      <w:pPr>
        <w:pStyle w:val="Screen"/>
      </w:pPr>
    </w:p>
    <w:p w:rsidR="00825A10" w:rsidRPr="0091005D" w:rsidRDefault="00825A10" w:rsidP="007E450C">
      <w:pPr>
        <w:pStyle w:val="Screen"/>
      </w:pPr>
    </w:p>
    <w:p w:rsidR="00825A10" w:rsidRPr="0091005D" w:rsidRDefault="00645085" w:rsidP="007E450C">
      <w:pPr>
        <w:pStyle w:val="Screen"/>
      </w:pPr>
      <w:r w:rsidRPr="0091005D">
        <w:t>Another New Order for PSOPATIENT,FOUR? YES//</w:t>
      </w:r>
    </w:p>
    <w:p w:rsidR="00825A10" w:rsidRPr="0091005D" w:rsidRDefault="00825A10" w:rsidP="004F7E4B"/>
    <w:p w:rsidR="00825A10" w:rsidRPr="0091005D" w:rsidRDefault="00645085" w:rsidP="00A17F7F">
      <w:pPr>
        <w:pStyle w:val="Example"/>
      </w:pPr>
      <w:r w:rsidRPr="0091005D">
        <w:t>Editing Dispense Drug – Create New Order</w:t>
      </w:r>
    </w:p>
    <w:p w:rsidR="00825A10" w:rsidRPr="0091005D" w:rsidRDefault="00645085" w:rsidP="007E450C">
      <w:pPr>
        <w:pStyle w:val="Screen"/>
      </w:pPr>
      <w:r w:rsidRPr="0091005D">
        <w:t xml:space="preserve">                Rx #: 2605A                                                     </w:t>
      </w:r>
    </w:p>
    <w:p w:rsidR="00825A10" w:rsidRPr="0091005D" w:rsidRDefault="00645085" w:rsidP="007E450C">
      <w:pPr>
        <w:pStyle w:val="Screen"/>
      </w:pPr>
      <w:r w:rsidRPr="0091005D">
        <w:t xml:space="preserve"> (1) *Orderable Item: ASPIRIN TAB,EC                                            </w:t>
      </w:r>
    </w:p>
    <w:p w:rsidR="00870309" w:rsidRPr="0091005D" w:rsidRDefault="00645085" w:rsidP="007E450C">
      <w:pPr>
        <w:pStyle w:val="Screen"/>
      </w:pPr>
      <w:r w:rsidRPr="0091005D">
        <w:lastRenderedPageBreak/>
        <w:t xml:space="preserve"> (2)            Drug: ASPIRIN 325MG EC TAB &lt;DIN&gt; </w:t>
      </w:r>
    </w:p>
    <w:p w:rsidR="00825A10" w:rsidRPr="0091005D" w:rsidRDefault="00870309" w:rsidP="007E450C">
      <w:pPr>
        <w:pStyle w:val="Screen"/>
      </w:pPr>
      <w:r w:rsidRPr="0091005D">
        <w:t xml:space="preserve">                 NDC: 00056-0176-75</w:t>
      </w:r>
      <w:r w:rsidR="00645085" w:rsidRPr="0091005D">
        <w:t xml:space="preserve">                               </w:t>
      </w:r>
    </w:p>
    <w:p w:rsidR="00825A10" w:rsidRPr="0091005D" w:rsidRDefault="00645085" w:rsidP="007E450C">
      <w:pPr>
        <w:pStyle w:val="Screen"/>
      </w:pPr>
      <w:r w:rsidRPr="0091005D">
        <w:t xml:space="preserve"> (3)         *Dosage: 325 (MG)                                                  </w:t>
      </w:r>
    </w:p>
    <w:p w:rsidR="00825A10" w:rsidRPr="0091005D" w:rsidRDefault="00645085" w:rsidP="007E450C">
      <w:pPr>
        <w:pStyle w:val="Screen"/>
      </w:pPr>
      <w:r w:rsidRPr="0091005D">
        <w:t xml:space="preserve">                Verb: TAKE                                                      </w:t>
      </w:r>
    </w:p>
    <w:p w:rsidR="00825A10" w:rsidRPr="0091005D" w:rsidRDefault="00645085" w:rsidP="007E450C">
      <w:pPr>
        <w:pStyle w:val="Screen"/>
      </w:pPr>
      <w:r w:rsidRPr="0091005D">
        <w:t xml:space="preserve">      Dispense Units: 1                                                         </w:t>
      </w:r>
    </w:p>
    <w:p w:rsidR="00825A10" w:rsidRPr="0091005D" w:rsidRDefault="00645085" w:rsidP="007E450C">
      <w:pPr>
        <w:pStyle w:val="Screen"/>
      </w:pPr>
      <w:r w:rsidRPr="0091005D">
        <w:t xml:space="preserve">                Noun: TABLET                                                    </w:t>
      </w:r>
    </w:p>
    <w:p w:rsidR="00825A10" w:rsidRPr="0091005D" w:rsidRDefault="00645085" w:rsidP="007E450C">
      <w:pPr>
        <w:pStyle w:val="Screen"/>
      </w:pPr>
      <w:r w:rsidRPr="0091005D">
        <w:t xml:space="preserve">              *Route: ORAL                                                      </w:t>
      </w:r>
    </w:p>
    <w:p w:rsidR="00825A10" w:rsidRPr="0091005D" w:rsidRDefault="00645085" w:rsidP="007E450C">
      <w:pPr>
        <w:pStyle w:val="Screen"/>
      </w:pPr>
      <w:r w:rsidRPr="0091005D">
        <w:t xml:space="preserve">           *Schedule: BID                                                       </w:t>
      </w:r>
    </w:p>
    <w:p w:rsidR="00825A10" w:rsidRPr="0091005D" w:rsidRDefault="00645085" w:rsidP="007E450C">
      <w:pPr>
        <w:pStyle w:val="Screen"/>
      </w:pPr>
      <w:r w:rsidRPr="0091005D">
        <w:t xml:space="preserve"> (4)Pat Instructions:                                                           </w:t>
      </w:r>
    </w:p>
    <w:p w:rsidR="00825A10" w:rsidRPr="0091005D" w:rsidRDefault="00645085" w:rsidP="007E450C">
      <w:pPr>
        <w:pStyle w:val="Screen"/>
      </w:pPr>
      <w:r w:rsidRPr="0091005D">
        <w:t xml:space="preserve">                 SIG: TAKE ONE TABLET BY MOUTH TWICE A DAY                      </w:t>
      </w:r>
    </w:p>
    <w:p w:rsidR="00825A10" w:rsidRPr="0091005D" w:rsidRDefault="00645085" w:rsidP="007E450C">
      <w:pPr>
        <w:pStyle w:val="Screen"/>
      </w:pPr>
      <w:r w:rsidRPr="0091005D">
        <w:t xml:space="preserve"> (5)  Patient Status: OPT NSC                                                   </w:t>
      </w:r>
    </w:p>
    <w:p w:rsidR="00825A10" w:rsidRPr="0091005D" w:rsidRDefault="00645085" w:rsidP="007E450C">
      <w:pPr>
        <w:pStyle w:val="Screen"/>
      </w:pPr>
      <w:r w:rsidRPr="0091005D">
        <w:t xml:space="preserve"> (6)      Issue Date: 03/24/08               (7)  Fill Date: 03/24/08           </w:t>
      </w:r>
    </w:p>
    <w:p w:rsidR="00825A10" w:rsidRPr="0091005D" w:rsidRDefault="00645085" w:rsidP="007E450C">
      <w:pPr>
        <w:pStyle w:val="Screen"/>
      </w:pPr>
      <w:r w:rsidRPr="0091005D">
        <w:t xml:space="preserve">      Last Fill Date: 03/24/08 (Window)                                         </w:t>
      </w:r>
    </w:p>
    <w:p w:rsidR="00825A10" w:rsidRPr="0091005D" w:rsidRDefault="00645085" w:rsidP="007E450C">
      <w:pPr>
        <w:pStyle w:val="Screen"/>
      </w:pPr>
      <w:r w:rsidRPr="0091005D">
        <w:t xml:space="preserve">+         Enter ?? for more actions                                             </w:t>
      </w:r>
    </w:p>
    <w:p w:rsidR="00825A10" w:rsidRPr="0091005D" w:rsidRDefault="00645085" w:rsidP="007E450C">
      <w:pPr>
        <w:pStyle w:val="Screen"/>
      </w:pPr>
      <w:r w:rsidRPr="0091005D">
        <w:t>DC   Discontinue          PR   Partial              RL   Release</w:t>
      </w:r>
    </w:p>
    <w:p w:rsidR="00825A10" w:rsidRPr="0091005D" w:rsidRDefault="00645085" w:rsidP="007E450C">
      <w:pPr>
        <w:pStyle w:val="Screen"/>
      </w:pPr>
      <w:r w:rsidRPr="0091005D">
        <w:t>ED   Edit                 RF   Refill               RN   Renew</w:t>
      </w:r>
    </w:p>
    <w:p w:rsidR="00825A10" w:rsidRPr="0091005D" w:rsidRDefault="00645085" w:rsidP="007E450C">
      <w:pPr>
        <w:pStyle w:val="Screen"/>
      </w:pPr>
      <w:r w:rsidRPr="0091005D">
        <w:t xml:space="preserve">Select Action: Next Screen// ED   Edit </w:t>
      </w:r>
    </w:p>
    <w:p w:rsidR="00825A10" w:rsidRPr="0091005D" w:rsidRDefault="00645085" w:rsidP="007E450C">
      <w:pPr>
        <w:pStyle w:val="Screen"/>
      </w:pPr>
      <w:r w:rsidRPr="0091005D">
        <w:t xml:space="preserve"> </w:t>
      </w:r>
    </w:p>
    <w:p w:rsidR="00825A10" w:rsidRPr="0091005D" w:rsidRDefault="00645085" w:rsidP="007E450C">
      <w:pPr>
        <w:pStyle w:val="Screen"/>
      </w:pPr>
      <w:r w:rsidRPr="0091005D">
        <w:t>Select fields by number:  (1-19): 2</w:t>
      </w:r>
    </w:p>
    <w:p w:rsidR="00825A10" w:rsidRPr="0091005D" w:rsidRDefault="00645085" w:rsidP="007E450C">
      <w:pPr>
        <w:pStyle w:val="Screen"/>
      </w:pPr>
      <w:r w:rsidRPr="0091005D">
        <w:t>DRUG: ASPIRIN 325MG EC TAB// ASPIRIN 8</w:t>
      </w:r>
    </w:p>
    <w:p w:rsidR="00825A10" w:rsidRPr="0091005D" w:rsidRDefault="00645085" w:rsidP="007E450C">
      <w:pPr>
        <w:pStyle w:val="Screen"/>
      </w:pPr>
      <w:bookmarkStart w:id="410" w:name="Page_64"/>
      <w:bookmarkEnd w:id="410"/>
      <w:r w:rsidRPr="0091005D">
        <w:t xml:space="preserve">                                                                                </w:t>
      </w:r>
    </w:p>
    <w:p w:rsidR="00825A10" w:rsidRPr="0091005D" w:rsidRDefault="00645085" w:rsidP="007E450C">
      <w:pPr>
        <w:pStyle w:val="Screen"/>
      </w:pPr>
      <w:r w:rsidRPr="0091005D">
        <w:t xml:space="preserve">  Lookup: GENERIC NAME</w:t>
      </w:r>
    </w:p>
    <w:p w:rsidR="00825A10" w:rsidRPr="0091005D" w:rsidRDefault="00645085" w:rsidP="007E450C">
      <w:pPr>
        <w:pStyle w:val="Screen"/>
      </w:pPr>
      <w:r w:rsidRPr="0091005D">
        <w:t xml:space="preserve">ASPIRIN 81MG EC TAB           CN103           </w:t>
      </w:r>
    </w:p>
    <w:p w:rsidR="00825A10" w:rsidRPr="0091005D" w:rsidRDefault="00645085" w:rsidP="007E450C">
      <w:pPr>
        <w:pStyle w:val="Screen"/>
      </w:pPr>
      <w:r w:rsidRPr="0091005D">
        <w:t xml:space="preserve">         ...OK? Yes//   (Yes)</w:t>
      </w:r>
    </w:p>
    <w:p w:rsidR="00825A10" w:rsidRPr="0091005D" w:rsidRDefault="00825A10" w:rsidP="007E450C">
      <w:pPr>
        <w:pStyle w:val="Screen"/>
      </w:pPr>
    </w:p>
    <w:p w:rsidR="00825A10" w:rsidRPr="0091005D" w:rsidRDefault="00645085" w:rsidP="007E450C">
      <w:pPr>
        <w:pStyle w:val="Screen"/>
      </w:pPr>
      <w:r w:rsidRPr="0091005D">
        <w:t xml:space="preserve">TRADE NAME: </w:t>
      </w:r>
    </w:p>
    <w:p w:rsidR="00825A10" w:rsidRPr="0091005D" w:rsidRDefault="00645085" w:rsidP="007E450C">
      <w:pPr>
        <w:pStyle w:val="Screen"/>
      </w:pPr>
      <w:r w:rsidRPr="0091005D">
        <w:t>-------------------------------------------------------------------------------</w:t>
      </w:r>
    </w:p>
    <w:p w:rsidR="00825A10" w:rsidRPr="0091005D" w:rsidRDefault="00645085" w:rsidP="007E450C">
      <w:pPr>
        <w:pStyle w:val="Screen"/>
      </w:pPr>
      <w:r w:rsidRPr="0091005D">
        <w:t xml:space="preserve">Duplicate Drug in Local Rx: </w:t>
      </w:r>
    </w:p>
    <w:p w:rsidR="00825A10" w:rsidRPr="0091005D" w:rsidRDefault="00825A10" w:rsidP="007E450C">
      <w:pPr>
        <w:pStyle w:val="Screen"/>
      </w:pPr>
    </w:p>
    <w:p w:rsidR="00825A10" w:rsidRPr="0091005D" w:rsidRDefault="00645085" w:rsidP="007E450C">
      <w:pPr>
        <w:pStyle w:val="Screen"/>
      </w:pPr>
      <w:r w:rsidRPr="0091005D">
        <w:t xml:space="preserve">                  Rx #: 2606</w:t>
      </w:r>
    </w:p>
    <w:p w:rsidR="00825A10" w:rsidRPr="0091005D" w:rsidRDefault="00645085" w:rsidP="007E450C">
      <w:pPr>
        <w:pStyle w:val="Screen"/>
      </w:pPr>
      <w:r w:rsidRPr="0091005D">
        <w:t xml:space="preserve">                  Drug: ASPIRIN 81MG EC TAB </w:t>
      </w:r>
    </w:p>
    <w:p w:rsidR="00825A10" w:rsidRPr="0091005D" w:rsidRDefault="00645085" w:rsidP="007E450C">
      <w:pPr>
        <w:pStyle w:val="Screen"/>
      </w:pPr>
      <w:r w:rsidRPr="0091005D">
        <w:t xml:space="preserve">                   SIG: TAKE ONE TABLET BY MOUTH EVERY MORNING</w:t>
      </w:r>
    </w:p>
    <w:p w:rsidR="00825A10" w:rsidRPr="0091005D" w:rsidRDefault="00645085" w:rsidP="007E450C">
      <w:pPr>
        <w:pStyle w:val="Screen"/>
      </w:pPr>
      <w:r w:rsidRPr="0091005D">
        <w:t xml:space="preserve">                   QTY: 30                  Refills remaining: 11</w:t>
      </w:r>
    </w:p>
    <w:p w:rsidR="00825A10" w:rsidRPr="0091005D" w:rsidRDefault="00645085" w:rsidP="007E450C">
      <w:pPr>
        <w:pStyle w:val="Screen"/>
      </w:pPr>
      <w:r w:rsidRPr="0091005D">
        <w:t xml:space="preserve">              Provider: PSOPROVIDER,TEN                Issued: 03/24/08</w:t>
      </w:r>
    </w:p>
    <w:p w:rsidR="00825A10" w:rsidRPr="0091005D" w:rsidRDefault="00645085" w:rsidP="007E450C">
      <w:pPr>
        <w:pStyle w:val="Screen"/>
      </w:pPr>
      <w:r w:rsidRPr="0091005D">
        <w:t xml:space="preserve">                Status: Active                 Last filled on: 03/24/08</w:t>
      </w:r>
    </w:p>
    <w:p w:rsidR="00825A10" w:rsidRPr="0091005D" w:rsidRDefault="00645085" w:rsidP="007E450C">
      <w:pPr>
        <w:pStyle w:val="Screen"/>
      </w:pPr>
      <w:r w:rsidRPr="0091005D">
        <w:t xml:space="preserve">     Processing Status: Released locally on 03/24/08@08:55:32  (Window)</w:t>
      </w:r>
    </w:p>
    <w:p w:rsidR="00825A10" w:rsidRPr="0091005D" w:rsidRDefault="00645085" w:rsidP="007E450C">
      <w:pPr>
        <w:pStyle w:val="Screen"/>
      </w:pPr>
      <w:r w:rsidRPr="0091005D">
        <w:t xml:space="preserve">                                                  Days Supply: 30</w:t>
      </w:r>
    </w:p>
    <w:p w:rsidR="00825A10" w:rsidRPr="0091005D" w:rsidRDefault="00645085" w:rsidP="007E450C">
      <w:pPr>
        <w:pStyle w:val="Screen"/>
      </w:pPr>
      <w:r w:rsidRPr="0091005D">
        <w:t>-------------------------------------------------------------------------------</w:t>
      </w:r>
    </w:p>
    <w:p w:rsidR="00825A10" w:rsidRPr="0091005D" w:rsidRDefault="00645085" w:rsidP="007E450C">
      <w:pPr>
        <w:pStyle w:val="Screen"/>
      </w:pPr>
      <w:r w:rsidRPr="0091005D">
        <w:t>Discontinue RX #2606 ASPIRIN 81MG EC TAB? Y/N NO -Prescription was not discontinued...</w:t>
      </w:r>
    </w:p>
    <w:p w:rsidR="00825A10" w:rsidRPr="0091005D" w:rsidRDefault="00645085" w:rsidP="007E450C">
      <w:pPr>
        <w:pStyle w:val="Screen"/>
      </w:pPr>
      <w:r w:rsidRPr="0091005D">
        <w:t>.</w:t>
      </w:r>
    </w:p>
    <w:p w:rsidR="00825A10" w:rsidRPr="0091005D" w:rsidRDefault="00645085" w:rsidP="007E450C">
      <w:pPr>
        <w:pStyle w:val="Screen"/>
      </w:pPr>
      <w:r w:rsidRPr="0091005D">
        <w:t>.</w:t>
      </w:r>
    </w:p>
    <w:p w:rsidR="00825A10" w:rsidRPr="0091005D" w:rsidRDefault="00645085" w:rsidP="007E450C">
      <w:pPr>
        <w:pStyle w:val="Screen"/>
      </w:pPr>
      <w:r w:rsidRPr="0091005D">
        <w:t xml:space="preserve">   OR</w:t>
      </w:r>
    </w:p>
    <w:p w:rsidR="00825A10" w:rsidRPr="0091005D" w:rsidRDefault="00825A10" w:rsidP="007E450C">
      <w:pPr>
        <w:pStyle w:val="Screen"/>
      </w:pPr>
    </w:p>
    <w:p w:rsidR="00825A10" w:rsidRPr="0091005D" w:rsidRDefault="00645085" w:rsidP="007E450C">
      <w:pPr>
        <w:pStyle w:val="Screen"/>
      </w:pPr>
      <w:r w:rsidRPr="0091005D">
        <w:t>Discontinue RX #2606 ASPIRIN 81MG EC TAB? Y/N  YES</w:t>
      </w:r>
    </w:p>
    <w:p w:rsidR="00825A10" w:rsidRPr="0091005D" w:rsidRDefault="00825A10" w:rsidP="007E450C">
      <w:pPr>
        <w:pStyle w:val="Screen"/>
      </w:pPr>
    </w:p>
    <w:p w:rsidR="00825A10" w:rsidRPr="0091005D" w:rsidRDefault="00645085" w:rsidP="007E450C">
      <w:pPr>
        <w:pStyle w:val="Screen"/>
      </w:pPr>
      <w:r w:rsidRPr="0091005D">
        <w:t>RX #2606 ASPIRIN 81MG EC TAB will be discontinued after the acceptance of the new order.</w:t>
      </w:r>
    </w:p>
    <w:p w:rsidR="00825A10" w:rsidRPr="0091005D" w:rsidRDefault="00825A10" w:rsidP="007E450C">
      <w:pPr>
        <w:pStyle w:val="Screen"/>
      </w:pPr>
    </w:p>
    <w:p w:rsidR="00825A10" w:rsidRPr="0091005D" w:rsidRDefault="00645085" w:rsidP="007E450C">
      <w:pPr>
        <w:pStyle w:val="Screen"/>
      </w:pPr>
      <w:r w:rsidRPr="0091005D">
        <w:t>You have changed the dispense drug from</w:t>
      </w:r>
    </w:p>
    <w:p w:rsidR="00825A10" w:rsidRPr="0091005D" w:rsidRDefault="00645085" w:rsidP="007E450C">
      <w:pPr>
        <w:pStyle w:val="Screen"/>
      </w:pPr>
      <w:r w:rsidRPr="0091005D">
        <w:t>ASPIRIN 325MG EC TAB to ASPIRIN 81MG EC TAB.</w:t>
      </w:r>
    </w:p>
    <w:p w:rsidR="00825A10" w:rsidRPr="0091005D" w:rsidRDefault="00825A10" w:rsidP="007E450C">
      <w:pPr>
        <w:pStyle w:val="Screen"/>
      </w:pPr>
    </w:p>
    <w:p w:rsidR="00825A10" w:rsidRPr="0091005D" w:rsidRDefault="00645085" w:rsidP="007E450C">
      <w:pPr>
        <w:pStyle w:val="Screen"/>
      </w:pPr>
      <w:r w:rsidRPr="0091005D">
        <w:t>Current SIG: TAKE ONE TABLET BY MOUTH TWICE A DAY</w:t>
      </w:r>
    </w:p>
    <w:p w:rsidR="00825A10" w:rsidRPr="0091005D" w:rsidRDefault="00C10302" w:rsidP="007E450C">
      <w:pPr>
        <w:pStyle w:val="Screen"/>
      </w:pPr>
      <w:r>
        <w:t xml:space="preserve">There are 2 </w:t>
      </w:r>
      <w:r w:rsidR="00645085" w:rsidRPr="0091005D">
        <w:t>Available Dosage(s)</w:t>
      </w:r>
      <w:r>
        <w:t>:</w:t>
      </w:r>
    </w:p>
    <w:p w:rsidR="00825A10" w:rsidRPr="0091005D" w:rsidRDefault="00645085" w:rsidP="007E450C">
      <w:pPr>
        <w:pStyle w:val="Screen"/>
      </w:pPr>
      <w:r w:rsidRPr="0091005D">
        <w:t xml:space="preserve">       1. 81MG</w:t>
      </w:r>
    </w:p>
    <w:p w:rsidR="00825A10" w:rsidRPr="0091005D" w:rsidRDefault="00645085" w:rsidP="007E450C">
      <w:pPr>
        <w:pStyle w:val="Screen"/>
      </w:pPr>
      <w:r w:rsidRPr="0091005D">
        <w:t xml:space="preserve">       2. 162MG</w:t>
      </w:r>
    </w:p>
    <w:p w:rsidR="00825A10" w:rsidRPr="0091005D" w:rsidRDefault="00825A10" w:rsidP="007E450C">
      <w:pPr>
        <w:pStyle w:val="Screen"/>
      </w:pPr>
    </w:p>
    <w:p w:rsidR="00825A10" w:rsidRPr="0091005D" w:rsidRDefault="00645085" w:rsidP="007E450C">
      <w:pPr>
        <w:pStyle w:val="Screen"/>
      </w:pPr>
      <w:r w:rsidRPr="0091005D">
        <w:t>Select from list of Available Dosages</w:t>
      </w:r>
      <w:r w:rsidR="008D729E">
        <w:t xml:space="preserve"> (1-2)</w:t>
      </w:r>
      <w:r w:rsidRPr="0091005D">
        <w:t>, Enter Free Text Dose</w:t>
      </w:r>
    </w:p>
    <w:p w:rsidR="00825A10" w:rsidRPr="0091005D" w:rsidRDefault="00645085" w:rsidP="007E450C">
      <w:pPr>
        <w:pStyle w:val="Screen"/>
      </w:pPr>
      <w:r w:rsidRPr="0091005D">
        <w:t>or Enter a Question Mark (?) to view list: 1 81MG</w:t>
      </w:r>
    </w:p>
    <w:p w:rsidR="00825A10" w:rsidRPr="0091005D" w:rsidRDefault="00825A10" w:rsidP="007E450C">
      <w:pPr>
        <w:pStyle w:val="Screen"/>
      </w:pPr>
    </w:p>
    <w:p w:rsidR="00825A10" w:rsidRPr="0091005D" w:rsidRDefault="00645085" w:rsidP="007E450C">
      <w:pPr>
        <w:pStyle w:val="Screen"/>
      </w:pPr>
      <w:r w:rsidRPr="0091005D">
        <w:t>You entered 81MG is this correct? Yes//   YES</w:t>
      </w:r>
    </w:p>
    <w:p w:rsidR="00825A10" w:rsidRPr="0091005D" w:rsidRDefault="00645085" w:rsidP="007E450C">
      <w:pPr>
        <w:pStyle w:val="Screen"/>
      </w:pPr>
      <w:r w:rsidRPr="0091005D">
        <w:t>This edit will discontinue the duplicate Rx &amp; change the dispensed drug!</w:t>
      </w:r>
    </w:p>
    <w:p w:rsidR="00825A10" w:rsidRPr="0091005D" w:rsidRDefault="00645085" w:rsidP="007E450C">
      <w:pPr>
        <w:pStyle w:val="Screen"/>
      </w:pPr>
      <w:r w:rsidRPr="0091005D">
        <w:t>Do You Want to Proceed? NO// YES</w:t>
      </w:r>
    </w:p>
    <w:p w:rsidR="00825A10" w:rsidRPr="0091005D" w:rsidRDefault="00645085" w:rsidP="007E450C">
      <w:pPr>
        <w:pStyle w:val="Screen"/>
      </w:pPr>
      <w:r w:rsidRPr="0091005D">
        <w:t xml:space="preserve">                                                                                </w:t>
      </w:r>
    </w:p>
    <w:p w:rsidR="00825A10" w:rsidRPr="0091005D" w:rsidRDefault="00645085" w:rsidP="007E450C">
      <w:pPr>
        <w:pStyle w:val="Screen"/>
      </w:pPr>
      <w:r w:rsidRPr="0091005D">
        <w:t>VERB: TAKE// TAKE</w:t>
      </w:r>
    </w:p>
    <w:p w:rsidR="00825A10" w:rsidRPr="0091005D" w:rsidRDefault="00645085" w:rsidP="007E450C">
      <w:pPr>
        <w:pStyle w:val="Screen"/>
      </w:pPr>
      <w:r w:rsidRPr="0091005D">
        <w:t>DISPENSE UNITS PER DOSE(TABLET): 1// 1</w:t>
      </w:r>
    </w:p>
    <w:p w:rsidR="00825A10" w:rsidRPr="0091005D" w:rsidRDefault="00645085" w:rsidP="007E450C">
      <w:pPr>
        <w:pStyle w:val="Screen"/>
      </w:pPr>
      <w:r w:rsidRPr="0091005D">
        <w:t>Dosage Ordered: 81MG</w:t>
      </w:r>
    </w:p>
    <w:p w:rsidR="00825A10" w:rsidRPr="0091005D" w:rsidRDefault="00825A10" w:rsidP="007E450C">
      <w:pPr>
        <w:pStyle w:val="Screen"/>
      </w:pPr>
    </w:p>
    <w:p w:rsidR="00825A10" w:rsidRPr="0091005D" w:rsidRDefault="00645085" w:rsidP="007E450C">
      <w:pPr>
        <w:pStyle w:val="Screen"/>
      </w:pPr>
      <w:r w:rsidRPr="0091005D">
        <w:t>NOUN: TABLET// TABLET</w:t>
      </w:r>
    </w:p>
    <w:p w:rsidR="00825A10" w:rsidRPr="0091005D" w:rsidRDefault="00645085" w:rsidP="007E450C">
      <w:pPr>
        <w:pStyle w:val="Screen"/>
      </w:pPr>
      <w:r w:rsidRPr="0091005D">
        <w:t xml:space="preserve">ROUTE: ORAL// ORAL </w:t>
      </w:r>
    </w:p>
    <w:p w:rsidR="00C10302" w:rsidRDefault="00C10302" w:rsidP="00C10302">
      <w:pPr>
        <w:pStyle w:val="Screen"/>
      </w:pPr>
      <w:r w:rsidRPr="000841B4">
        <w:t>Schedule: BID// QAM</w:t>
      </w:r>
    </w:p>
    <w:p w:rsidR="00C10302" w:rsidRDefault="00C10302" w:rsidP="00C10302">
      <w:pPr>
        <w:pStyle w:val="Screen"/>
        <w:rPr>
          <w:rFonts w:cs="Courier New"/>
        </w:rPr>
      </w:pPr>
      <w:r w:rsidRPr="000841B4">
        <w:rPr>
          <w:rFonts w:cs="Courier New"/>
        </w:rPr>
        <w:t>Now searching ADMINISTRATION SCHEDULE (#51.1) file...</w:t>
      </w:r>
    </w:p>
    <w:p w:rsidR="00C10302" w:rsidRDefault="00C10302" w:rsidP="00C10302">
      <w:pPr>
        <w:pStyle w:val="Screen"/>
        <w:rPr>
          <w:rFonts w:cs="Courier New"/>
        </w:rPr>
      </w:pPr>
      <w:r>
        <w:rPr>
          <w:rFonts w:cs="Courier New"/>
        </w:rPr>
        <w:t xml:space="preserve">  </w:t>
      </w:r>
      <w:r w:rsidRPr="000841B4">
        <w:rPr>
          <w:rFonts w:cs="Courier New"/>
        </w:rPr>
        <w:t>QAM  QAM  EVERY MORNING</w:t>
      </w:r>
    </w:p>
    <w:p w:rsidR="00C10302" w:rsidRDefault="00C10302" w:rsidP="00C10302">
      <w:pPr>
        <w:pStyle w:val="Screen"/>
        <w:rPr>
          <w:rFonts w:cs="Courier New"/>
        </w:rPr>
      </w:pPr>
      <w:r>
        <w:rPr>
          <w:rFonts w:cs="Courier New"/>
        </w:rPr>
        <w:lastRenderedPageBreak/>
        <w:t xml:space="preserve">         ...OK? Yes//   (Yes)</w:t>
      </w:r>
    </w:p>
    <w:p w:rsidR="00C10302" w:rsidRPr="00BD5B59" w:rsidRDefault="00C10302" w:rsidP="00C10302">
      <w:pPr>
        <w:pStyle w:val="Screen"/>
      </w:pPr>
      <w:r>
        <w:rPr>
          <w:rFonts w:cs="Courier New"/>
        </w:rPr>
        <w:t xml:space="preserve"> </w:t>
      </w:r>
      <w:r w:rsidRPr="000841B4">
        <w:rPr>
          <w:rFonts w:cs="Courier New"/>
        </w:rPr>
        <w:t>(EVERY MORNING)</w:t>
      </w:r>
    </w:p>
    <w:p w:rsidR="00825A10" w:rsidRPr="0091005D" w:rsidRDefault="00645085" w:rsidP="007E450C">
      <w:pPr>
        <w:pStyle w:val="Screen"/>
      </w:pPr>
      <w:r w:rsidRPr="0091005D">
        <w:t xml:space="preserve">LIMITED DURATION (IN MONTHS, WEEKS, DAYS, HOURS OR MINUTES): </w:t>
      </w:r>
    </w:p>
    <w:p w:rsidR="00825A10" w:rsidRPr="0091005D" w:rsidRDefault="00645085" w:rsidP="007E450C">
      <w:pPr>
        <w:pStyle w:val="Screen"/>
      </w:pPr>
      <w:r w:rsidRPr="0091005D">
        <w:t xml:space="preserve">CONJUNCTION: </w:t>
      </w:r>
    </w:p>
    <w:p w:rsidR="00825A10" w:rsidRPr="0091005D" w:rsidRDefault="00825A10" w:rsidP="007E450C">
      <w:pPr>
        <w:pStyle w:val="Screen"/>
      </w:pPr>
    </w:p>
    <w:p w:rsidR="00825A10" w:rsidRPr="0091005D" w:rsidRDefault="00645085" w:rsidP="007E450C">
      <w:pPr>
        <w:pStyle w:val="Screen"/>
      </w:pPr>
      <w:r w:rsidRPr="0091005D">
        <w:t xml:space="preserve">New OP Order (ROUTINE)        Mar 24, 2008@14:10:20          Page:    1 of    2 </w:t>
      </w:r>
    </w:p>
    <w:p w:rsidR="00825A10" w:rsidRPr="0091005D" w:rsidRDefault="00645085" w:rsidP="007E450C">
      <w:pPr>
        <w:pStyle w:val="Screen"/>
      </w:pPr>
      <w:r w:rsidRPr="0091005D">
        <w:t xml:space="preserve">PSOPATIENT,FOUR                                 &lt;NO ALLERGY ASSESSMENT&gt; </w:t>
      </w:r>
    </w:p>
    <w:p w:rsidR="00825A10" w:rsidRPr="0091005D" w:rsidRDefault="00645085" w:rsidP="007E450C">
      <w:pPr>
        <w:pStyle w:val="Screen"/>
      </w:pPr>
      <w:r w:rsidRPr="0091005D">
        <w:t xml:space="preserve">  PID: 000-00-0000                                 Ht(cm): 168.91 (04/11/2006)</w:t>
      </w:r>
    </w:p>
    <w:p w:rsidR="00C10302" w:rsidRDefault="00645085" w:rsidP="007E450C">
      <w:pPr>
        <w:pStyle w:val="Screen"/>
      </w:pPr>
      <w:r w:rsidRPr="0091005D">
        <w:t xml:space="preserve">  DOB: MAY 20,1966 (41)                            Wt(kg): 68.18 (09/06/2006)</w:t>
      </w:r>
    </w:p>
    <w:p w:rsidR="00C10302" w:rsidRDefault="00C10302" w:rsidP="00C10302">
      <w:pPr>
        <w:pStyle w:val="Screen"/>
      </w:pPr>
      <w:r>
        <w:t xml:space="preserve">  </w:t>
      </w:r>
      <w:r w:rsidRPr="00E97BFB">
        <w:t xml:space="preserve">SEX: MALE                   </w:t>
      </w:r>
    </w:p>
    <w:p w:rsidR="00825A10" w:rsidRPr="0091005D" w:rsidRDefault="00C10302" w:rsidP="007E450C">
      <w:pPr>
        <w:pStyle w:val="Screen"/>
      </w:pPr>
      <w:r>
        <w:t xml:space="preserve"> </w:t>
      </w:r>
      <w:r w:rsidRPr="00E97BFB">
        <w:rPr>
          <w:rFonts w:cs="Courier New"/>
        </w:rPr>
        <w:t xml:space="preserve">CrCL: &lt;Not Found&gt; (CREAT: Not Found)            BSA (m2): </w:t>
      </w:r>
      <w:r>
        <w:rPr>
          <w:rFonts w:cs="Courier New"/>
        </w:rPr>
        <w:t>1.58</w:t>
      </w:r>
      <w:r w:rsidR="00645085" w:rsidRPr="0091005D">
        <w:t xml:space="preserve"> </w:t>
      </w:r>
    </w:p>
    <w:p w:rsidR="00825A10" w:rsidRPr="0091005D" w:rsidRDefault="00645085" w:rsidP="007E450C">
      <w:pPr>
        <w:pStyle w:val="Screen"/>
      </w:pPr>
      <w:r w:rsidRPr="0091005D">
        <w:t xml:space="preserve">                                                                                </w:t>
      </w:r>
    </w:p>
    <w:p w:rsidR="00825A10" w:rsidRPr="0091005D" w:rsidRDefault="00645085" w:rsidP="007E450C">
      <w:pPr>
        <w:pStyle w:val="Screen"/>
      </w:pPr>
      <w:r w:rsidRPr="0091005D">
        <w:t xml:space="preserve">      Orderable Item: ASPIRIN TAB,EC                                            </w:t>
      </w:r>
    </w:p>
    <w:p w:rsidR="00825A10" w:rsidRPr="0091005D" w:rsidRDefault="00645085" w:rsidP="007E450C">
      <w:pPr>
        <w:pStyle w:val="Screen"/>
      </w:pPr>
      <w:r w:rsidRPr="0091005D">
        <w:t xml:space="preserve">  (1)           Drug: ASPIRIN 81MG EC TAB                                       </w:t>
      </w:r>
    </w:p>
    <w:p w:rsidR="00825A10" w:rsidRPr="0091005D" w:rsidRDefault="00645085" w:rsidP="007E450C">
      <w:pPr>
        <w:pStyle w:val="Screen"/>
      </w:pPr>
      <w:r w:rsidRPr="0091005D">
        <w:t xml:space="preserve">  (2) Patient Status: OPT NSC                                                   </w:t>
      </w:r>
    </w:p>
    <w:p w:rsidR="00825A10" w:rsidRPr="0091005D" w:rsidRDefault="00645085" w:rsidP="007E450C">
      <w:pPr>
        <w:pStyle w:val="Screen"/>
      </w:pPr>
      <w:r w:rsidRPr="0091005D">
        <w:t xml:space="preserve">  (3)     Issue Date: MAR 24,2008             (4) Fill Date: MAR 24,2008        </w:t>
      </w:r>
    </w:p>
    <w:p w:rsidR="00825A10" w:rsidRPr="0091005D" w:rsidRDefault="00645085" w:rsidP="007E450C">
      <w:pPr>
        <w:pStyle w:val="Screen"/>
      </w:pPr>
      <w:r w:rsidRPr="0091005D">
        <w:t xml:space="preserve">  (5) Dosage Ordered: 81 (MG)                                                   </w:t>
      </w:r>
    </w:p>
    <w:p w:rsidR="00825A10" w:rsidRPr="0091005D" w:rsidRDefault="00645085" w:rsidP="007E450C">
      <w:pPr>
        <w:pStyle w:val="Screen"/>
      </w:pPr>
      <w:r w:rsidRPr="0091005D">
        <w:t xml:space="preserve">                Verb: TAKE                                                      </w:t>
      </w:r>
    </w:p>
    <w:p w:rsidR="00825A10" w:rsidRPr="0091005D" w:rsidRDefault="00645085" w:rsidP="007E450C">
      <w:pPr>
        <w:pStyle w:val="Screen"/>
      </w:pPr>
      <w:r w:rsidRPr="0091005D">
        <w:t xml:space="preserve">      Dispense Units: 1                                                         </w:t>
      </w:r>
    </w:p>
    <w:p w:rsidR="00825A10" w:rsidRPr="0091005D" w:rsidRDefault="00645085" w:rsidP="007E450C">
      <w:pPr>
        <w:pStyle w:val="Screen"/>
      </w:pPr>
      <w:r w:rsidRPr="0091005D">
        <w:t xml:space="preserve">                Noun: TABLET                                                    </w:t>
      </w:r>
    </w:p>
    <w:p w:rsidR="00825A10" w:rsidRPr="0091005D" w:rsidRDefault="00645085" w:rsidP="007E450C">
      <w:pPr>
        <w:pStyle w:val="Screen"/>
      </w:pPr>
      <w:r w:rsidRPr="0091005D">
        <w:t xml:space="preserve">               Route: ORAL                                                      </w:t>
      </w:r>
    </w:p>
    <w:p w:rsidR="00825A10" w:rsidRPr="0091005D" w:rsidRDefault="00645085" w:rsidP="007E450C">
      <w:pPr>
        <w:pStyle w:val="Screen"/>
      </w:pPr>
      <w:r w:rsidRPr="0091005D">
        <w:t xml:space="preserve">            Schedule: QAM                                                       </w:t>
      </w:r>
    </w:p>
    <w:p w:rsidR="00825A10" w:rsidRPr="0091005D" w:rsidRDefault="00645085" w:rsidP="007E450C">
      <w:pPr>
        <w:pStyle w:val="Screen"/>
      </w:pPr>
      <w:r w:rsidRPr="0091005D">
        <w:t xml:space="preserve">  (6)Pat Instruction:                                                           </w:t>
      </w:r>
    </w:p>
    <w:p w:rsidR="00825A10" w:rsidRPr="0091005D" w:rsidRDefault="00645085" w:rsidP="007E450C">
      <w:pPr>
        <w:pStyle w:val="Screen"/>
      </w:pPr>
      <w:r w:rsidRPr="0091005D">
        <w:t xml:space="preserve">                 SIG: TAKE ONE TABLET BY MOUTH EVERY MORNING                    </w:t>
      </w:r>
    </w:p>
    <w:p w:rsidR="00825A10" w:rsidRPr="0091005D" w:rsidRDefault="00645085" w:rsidP="007E450C">
      <w:pPr>
        <w:pStyle w:val="Screen"/>
      </w:pPr>
      <w:r w:rsidRPr="0091005D">
        <w:t xml:space="preserve">  (7)    Days Supply: 30                     (8)   QTY (TAB): 60                </w:t>
      </w:r>
    </w:p>
    <w:p w:rsidR="00825A10" w:rsidRPr="0091005D" w:rsidRDefault="00645085" w:rsidP="007E450C">
      <w:pPr>
        <w:pStyle w:val="Screen"/>
      </w:pPr>
      <w:r w:rsidRPr="0091005D">
        <w:t xml:space="preserve">  (9)   # of Refills: 11                     (10)  Routing: WINDOW              </w:t>
      </w:r>
    </w:p>
    <w:p w:rsidR="00825A10" w:rsidRPr="0091005D" w:rsidRDefault="00645085" w:rsidP="007E450C">
      <w:pPr>
        <w:pStyle w:val="Screen"/>
      </w:pPr>
      <w:r w:rsidRPr="0091005D">
        <w:t xml:space="preserve">+         This change will create a new prescription!                           </w:t>
      </w:r>
    </w:p>
    <w:p w:rsidR="00825A10" w:rsidRPr="0091005D" w:rsidRDefault="00645085" w:rsidP="007E450C">
      <w:pPr>
        <w:pStyle w:val="Screen"/>
      </w:pPr>
      <w:r w:rsidRPr="0091005D">
        <w:t>AC   Accept                             ED   Edit</w:t>
      </w:r>
    </w:p>
    <w:p w:rsidR="00825A10" w:rsidRPr="0091005D" w:rsidRDefault="00645085" w:rsidP="007E450C">
      <w:pPr>
        <w:pStyle w:val="Screen"/>
      </w:pPr>
      <w:r w:rsidRPr="0091005D">
        <w:t xml:space="preserve">Select Action: Next Screen// AC   Accept  </w:t>
      </w:r>
    </w:p>
    <w:p w:rsidR="00825A10" w:rsidRPr="0091005D" w:rsidRDefault="00825A10" w:rsidP="007E450C">
      <w:pPr>
        <w:pStyle w:val="Screen"/>
      </w:pPr>
    </w:p>
    <w:p w:rsidR="00825A10" w:rsidRPr="0091005D" w:rsidRDefault="00645085" w:rsidP="007E450C">
      <w:pPr>
        <w:pStyle w:val="Screen"/>
      </w:pPr>
      <w:r w:rsidRPr="0091005D">
        <w:t>Nature of Order: SERVICE CORRECTION//        S</w:t>
      </w:r>
    </w:p>
    <w:p w:rsidR="00825A10" w:rsidRPr="0091005D" w:rsidRDefault="00645085" w:rsidP="007E450C">
      <w:pPr>
        <w:pStyle w:val="Screen"/>
      </w:pPr>
      <w:r w:rsidRPr="0091005D">
        <w:t>WAS THE PATIENT COUNSELED: NO// NO</w:t>
      </w:r>
    </w:p>
    <w:p w:rsidR="00825A10" w:rsidRPr="0091005D" w:rsidRDefault="00825A10" w:rsidP="007E450C">
      <w:pPr>
        <w:pStyle w:val="Screen"/>
      </w:pPr>
    </w:p>
    <w:p w:rsidR="00825A10" w:rsidRPr="0091005D" w:rsidRDefault="00645085" w:rsidP="007E450C">
      <w:pPr>
        <w:pStyle w:val="Screen"/>
      </w:pPr>
      <w:r w:rsidRPr="0091005D">
        <w:t>Do you want to enter a Progress Note? No//   NO</w:t>
      </w:r>
    </w:p>
    <w:p w:rsidR="00825A10" w:rsidRPr="0091005D" w:rsidRDefault="00825A10" w:rsidP="007E450C">
      <w:pPr>
        <w:pStyle w:val="Screen"/>
      </w:pPr>
    </w:p>
    <w:p w:rsidR="00825A10" w:rsidRPr="0091005D" w:rsidRDefault="00645085" w:rsidP="007E450C">
      <w:pPr>
        <w:pStyle w:val="Screen"/>
      </w:pPr>
      <w:r w:rsidRPr="0091005D">
        <w:t>Rx # 2607              03/24/08</w:t>
      </w:r>
    </w:p>
    <w:p w:rsidR="00825A10" w:rsidRPr="0091005D" w:rsidRDefault="00645085" w:rsidP="007E450C">
      <w:pPr>
        <w:pStyle w:val="Screen"/>
      </w:pPr>
      <w:r w:rsidRPr="0091005D">
        <w:t>PSOPATIENT,FOUR                #60</w:t>
      </w:r>
    </w:p>
    <w:p w:rsidR="00825A10" w:rsidRPr="0091005D" w:rsidRDefault="00645085" w:rsidP="007E450C">
      <w:pPr>
        <w:pStyle w:val="Screen"/>
      </w:pPr>
      <w:r w:rsidRPr="0091005D">
        <w:t>TAKE ONE TABLET BY MOUTH EVERY MORNING</w:t>
      </w:r>
    </w:p>
    <w:p w:rsidR="00825A10" w:rsidRPr="0091005D" w:rsidRDefault="00825A10" w:rsidP="007E450C">
      <w:pPr>
        <w:pStyle w:val="Screen"/>
      </w:pPr>
    </w:p>
    <w:p w:rsidR="00825A10" w:rsidRPr="0091005D" w:rsidRDefault="00645085" w:rsidP="007E450C">
      <w:pPr>
        <w:pStyle w:val="Screen"/>
      </w:pPr>
      <w:r w:rsidRPr="0091005D">
        <w:t>ASPIRIN 81MG EC TAB</w:t>
      </w:r>
    </w:p>
    <w:p w:rsidR="00825A10" w:rsidRPr="0091005D" w:rsidRDefault="00645085" w:rsidP="007E450C">
      <w:pPr>
        <w:pStyle w:val="Screen"/>
      </w:pPr>
      <w:r w:rsidRPr="0091005D">
        <w:t>PSOPROVIDER,TEN            PSOPHARMACIST,ONE</w:t>
      </w:r>
    </w:p>
    <w:p w:rsidR="00825A10" w:rsidRPr="0091005D" w:rsidRDefault="00645085" w:rsidP="007E450C">
      <w:pPr>
        <w:pStyle w:val="Screen"/>
      </w:pPr>
      <w:r w:rsidRPr="0091005D">
        <w:t># of Refills: 11</w:t>
      </w:r>
    </w:p>
    <w:p w:rsidR="00825A10" w:rsidRPr="0091005D" w:rsidRDefault="00825A10" w:rsidP="007E450C">
      <w:pPr>
        <w:pStyle w:val="Screen"/>
      </w:pPr>
    </w:p>
    <w:p w:rsidR="00825A10" w:rsidRPr="0091005D" w:rsidRDefault="00645085" w:rsidP="007E450C">
      <w:pPr>
        <w:pStyle w:val="Screen"/>
      </w:pPr>
      <w:r w:rsidRPr="0091005D">
        <w:t xml:space="preserve">       SC Percent: 100%</w:t>
      </w:r>
    </w:p>
    <w:p w:rsidR="00825A10" w:rsidRPr="0091005D" w:rsidRDefault="00645085" w:rsidP="007E450C">
      <w:pPr>
        <w:pStyle w:val="Screen"/>
      </w:pPr>
      <w:r w:rsidRPr="0091005D">
        <w:t xml:space="preserve">     Disabilities: NONE STATED</w:t>
      </w:r>
    </w:p>
    <w:p w:rsidR="00825A10" w:rsidRPr="0091005D" w:rsidRDefault="00825A10" w:rsidP="007E450C">
      <w:pPr>
        <w:pStyle w:val="Screen"/>
      </w:pPr>
    </w:p>
    <w:p w:rsidR="00825A10" w:rsidRPr="0091005D" w:rsidRDefault="00645085" w:rsidP="007E450C">
      <w:pPr>
        <w:pStyle w:val="Screen"/>
      </w:pPr>
      <w:r w:rsidRPr="0091005D">
        <w:t xml:space="preserve">Was treatment for a Service Connected condition? YES// </w:t>
      </w:r>
    </w:p>
    <w:p w:rsidR="00825A10" w:rsidRPr="0091005D" w:rsidRDefault="00645085" w:rsidP="007E450C">
      <w:pPr>
        <w:pStyle w:val="Screen"/>
      </w:pPr>
      <w:r w:rsidRPr="0091005D">
        <w:t>Is this correct? YES// ...</w:t>
      </w:r>
    </w:p>
    <w:p w:rsidR="00825A10" w:rsidRPr="0091005D" w:rsidRDefault="00825A10" w:rsidP="007E450C">
      <w:pPr>
        <w:pStyle w:val="Screen"/>
      </w:pPr>
    </w:p>
    <w:p w:rsidR="00825A10" w:rsidRPr="0091005D" w:rsidRDefault="00645085" w:rsidP="007E450C">
      <w:pPr>
        <w:pStyle w:val="Screen"/>
      </w:pPr>
      <w:r w:rsidRPr="0091005D">
        <w:t>-Duplicate Drug RX #2606 ASPIRIN 81MG EC TAB has been discontinued...</w:t>
      </w:r>
    </w:p>
    <w:p w:rsidR="00825A10" w:rsidRPr="0091005D" w:rsidRDefault="00825A10" w:rsidP="004F7E4B"/>
    <w:p w:rsidR="00825A10" w:rsidRPr="0091005D" w:rsidRDefault="00645085" w:rsidP="00A17F7F">
      <w:pPr>
        <w:pStyle w:val="Example"/>
        <w:rPr>
          <w:rFonts w:ascii="Courier New" w:hAnsi="Courier New"/>
        </w:rPr>
      </w:pPr>
      <w:r w:rsidRPr="0091005D">
        <w:t>Clerk Entering New Order via Backdoor – Drug Check for Clerk Parameter set to No</w:t>
      </w:r>
    </w:p>
    <w:p w:rsidR="00825A10" w:rsidRPr="0091005D" w:rsidRDefault="00645085" w:rsidP="007E450C">
      <w:pPr>
        <w:pStyle w:val="Screen"/>
      </w:pPr>
      <w:r w:rsidRPr="0091005D">
        <w:t>PI  Patient Information                 SO  Select Order</w:t>
      </w:r>
    </w:p>
    <w:p w:rsidR="00825A10" w:rsidRPr="0091005D" w:rsidRDefault="00645085" w:rsidP="007E450C">
      <w:pPr>
        <w:pStyle w:val="Screen"/>
      </w:pPr>
      <w:r w:rsidRPr="0091005D">
        <w:t xml:space="preserve">Select Action: Quit// NO   New Order  </w:t>
      </w:r>
    </w:p>
    <w:p w:rsidR="00825A10" w:rsidRPr="0091005D" w:rsidRDefault="00825A10" w:rsidP="007E450C">
      <w:pPr>
        <w:pStyle w:val="Screen"/>
      </w:pPr>
    </w:p>
    <w:p w:rsidR="00825A10" w:rsidRPr="0091005D" w:rsidRDefault="00645085" w:rsidP="007E450C">
      <w:pPr>
        <w:pStyle w:val="Screen"/>
      </w:pPr>
      <w:r w:rsidRPr="0091005D">
        <w:t>Eligibility: SERVICE CONNECTED 50% to 100%     SC%: 100</w:t>
      </w:r>
    </w:p>
    <w:p w:rsidR="00825A10" w:rsidRPr="0091005D" w:rsidRDefault="00645085" w:rsidP="007E450C">
      <w:pPr>
        <w:pStyle w:val="Screen"/>
      </w:pPr>
      <w:r w:rsidRPr="0091005D">
        <w:t xml:space="preserve">RX PATIENT STATUS: OPT NSC//   </w:t>
      </w:r>
    </w:p>
    <w:p w:rsidR="00825A10" w:rsidRPr="0091005D" w:rsidRDefault="00645085" w:rsidP="007E450C">
      <w:pPr>
        <w:pStyle w:val="Screen"/>
      </w:pPr>
      <w:r w:rsidRPr="0091005D">
        <w:t>DRUG: ASPIRIN 81</w:t>
      </w:r>
    </w:p>
    <w:p w:rsidR="00825A10" w:rsidRPr="0091005D" w:rsidRDefault="00645085" w:rsidP="007E450C">
      <w:pPr>
        <w:pStyle w:val="Screen"/>
      </w:pPr>
      <w:r w:rsidRPr="0091005D">
        <w:t xml:space="preserve">  Lookup: GENERIC NAME</w:t>
      </w:r>
    </w:p>
    <w:p w:rsidR="00825A10" w:rsidRPr="0091005D" w:rsidRDefault="00645085" w:rsidP="007E450C">
      <w:pPr>
        <w:pStyle w:val="Screen"/>
      </w:pPr>
      <w:r w:rsidRPr="0091005D">
        <w:t xml:space="preserve">ASPIRIN 81MG EC TAB           CN103           </w:t>
      </w:r>
    </w:p>
    <w:p w:rsidR="00825A10" w:rsidRPr="0091005D" w:rsidRDefault="00645085" w:rsidP="007E450C">
      <w:pPr>
        <w:pStyle w:val="Screen"/>
      </w:pPr>
      <w:r w:rsidRPr="0091005D">
        <w:t xml:space="preserve">         ...OK? Yes//   (Yes)</w:t>
      </w:r>
    </w:p>
    <w:p w:rsidR="00825A10" w:rsidRPr="0091005D" w:rsidRDefault="00825A10" w:rsidP="007E450C">
      <w:pPr>
        <w:pStyle w:val="Screen"/>
      </w:pPr>
    </w:p>
    <w:p w:rsidR="00825A10" w:rsidRPr="0091005D" w:rsidRDefault="00645085" w:rsidP="007E450C">
      <w:pPr>
        <w:pStyle w:val="Screen"/>
      </w:pPr>
      <w:r w:rsidRPr="0091005D">
        <w:t>-------------------------------------------------------------------------------</w:t>
      </w:r>
    </w:p>
    <w:p w:rsidR="00825A10" w:rsidRPr="0091005D" w:rsidRDefault="00645085" w:rsidP="007E450C">
      <w:pPr>
        <w:pStyle w:val="Screen"/>
      </w:pPr>
      <w:r w:rsidRPr="0091005D">
        <w:t>Duplicate Drug in Local Rx:</w:t>
      </w:r>
    </w:p>
    <w:p w:rsidR="00825A10" w:rsidRPr="0091005D" w:rsidRDefault="00825A10" w:rsidP="007E450C">
      <w:pPr>
        <w:pStyle w:val="Screen"/>
      </w:pPr>
    </w:p>
    <w:p w:rsidR="00825A10" w:rsidRPr="0091005D" w:rsidRDefault="00645085" w:rsidP="007E450C">
      <w:pPr>
        <w:pStyle w:val="Screen"/>
      </w:pPr>
      <w:r w:rsidRPr="0091005D">
        <w:t xml:space="preserve">              Rx #: 2608</w:t>
      </w:r>
    </w:p>
    <w:p w:rsidR="00825A10" w:rsidRPr="0091005D" w:rsidRDefault="00645085" w:rsidP="007E450C">
      <w:pPr>
        <w:pStyle w:val="Screen"/>
      </w:pPr>
      <w:r w:rsidRPr="0091005D">
        <w:t xml:space="preserve">              Drug: ASPIRIN 81MG EC TAB </w:t>
      </w:r>
    </w:p>
    <w:p w:rsidR="00825A10" w:rsidRPr="0091005D" w:rsidRDefault="00645085" w:rsidP="007E450C">
      <w:pPr>
        <w:pStyle w:val="Screen"/>
      </w:pPr>
      <w:r w:rsidRPr="0091005D">
        <w:t xml:space="preserve">               SIG: TAKE ONE TABLET BY MOUTH EVERY MORNING</w:t>
      </w:r>
    </w:p>
    <w:p w:rsidR="00825A10" w:rsidRPr="0091005D" w:rsidRDefault="00645085" w:rsidP="007E450C">
      <w:pPr>
        <w:pStyle w:val="Screen"/>
      </w:pPr>
      <w:r w:rsidRPr="0091005D">
        <w:t xml:space="preserve">               QTY: 30                Refills remaining: 11</w:t>
      </w:r>
    </w:p>
    <w:p w:rsidR="00825A10" w:rsidRPr="0091005D" w:rsidRDefault="00645085" w:rsidP="007E450C">
      <w:pPr>
        <w:pStyle w:val="Screen"/>
      </w:pPr>
      <w:r w:rsidRPr="0091005D">
        <w:t xml:space="preserve">          Provider: PSOPROVIDER,TEN              Issued: 03/24/08      </w:t>
      </w:r>
    </w:p>
    <w:p w:rsidR="00825A10" w:rsidRPr="0091005D" w:rsidRDefault="00645085" w:rsidP="007E450C">
      <w:pPr>
        <w:pStyle w:val="Screen"/>
      </w:pPr>
      <w:r w:rsidRPr="0091005D">
        <w:lastRenderedPageBreak/>
        <w:t xml:space="preserve">            Status: Active               Last filled on: 03/24/08</w:t>
      </w:r>
    </w:p>
    <w:p w:rsidR="00825A10" w:rsidRPr="0091005D" w:rsidRDefault="00645085" w:rsidP="007E450C">
      <w:pPr>
        <w:pStyle w:val="Screen"/>
      </w:pPr>
      <w:r w:rsidRPr="0091005D">
        <w:t xml:space="preserve"> Processing Status: Released locally on 3/24/08@08:55:32  (Window)               </w:t>
      </w:r>
    </w:p>
    <w:p w:rsidR="00825A10" w:rsidRPr="0091005D" w:rsidRDefault="00645085" w:rsidP="007E450C">
      <w:pPr>
        <w:pStyle w:val="Screen"/>
      </w:pPr>
      <w:r w:rsidRPr="0091005D">
        <w:t xml:space="preserve">                                            Days Supply: 30                          </w:t>
      </w:r>
    </w:p>
    <w:p w:rsidR="00825A10" w:rsidRPr="0091005D" w:rsidRDefault="00645085" w:rsidP="007E450C">
      <w:pPr>
        <w:pStyle w:val="Screen"/>
      </w:pPr>
      <w:r w:rsidRPr="0091005D">
        <w:t>-------------------------------------------------------------------------------</w:t>
      </w:r>
    </w:p>
    <w:p w:rsidR="00825A10" w:rsidRPr="0091005D" w:rsidRDefault="00645085" w:rsidP="007E450C">
      <w:pPr>
        <w:pStyle w:val="Screen"/>
      </w:pPr>
      <w:r w:rsidRPr="0091005D">
        <w:t>RX DELETED</w:t>
      </w:r>
    </w:p>
    <w:p w:rsidR="00825A10" w:rsidRPr="0091005D" w:rsidRDefault="00825A10" w:rsidP="007E450C">
      <w:pPr>
        <w:pStyle w:val="Screen"/>
      </w:pPr>
    </w:p>
    <w:p w:rsidR="00825A10" w:rsidRPr="0091005D" w:rsidRDefault="00825A10" w:rsidP="007E450C">
      <w:pPr>
        <w:pStyle w:val="Screen"/>
      </w:pPr>
    </w:p>
    <w:p w:rsidR="00825A10" w:rsidRPr="0091005D" w:rsidRDefault="00645085" w:rsidP="007E450C">
      <w:pPr>
        <w:pStyle w:val="Screen"/>
      </w:pPr>
      <w:r w:rsidRPr="0091005D">
        <w:t>Another New Order for PSOPATIENT,FOUR? YES//</w:t>
      </w:r>
    </w:p>
    <w:p w:rsidR="00825A10" w:rsidRPr="0091005D" w:rsidRDefault="00825A10" w:rsidP="004F7E4B"/>
    <w:p w:rsidR="00825A10" w:rsidRPr="0091005D" w:rsidRDefault="00645085" w:rsidP="00A17F7F">
      <w:pPr>
        <w:pStyle w:val="Example"/>
        <w:rPr>
          <w:rFonts w:ascii="Courier New" w:hAnsi="Courier New"/>
        </w:rPr>
      </w:pPr>
      <w:r w:rsidRPr="0091005D">
        <w:t>Clerk Entering New Order via Backdoor – Drug Check for Clerk Parameter set to No – Duplicate Drug – Discontinued Status</w:t>
      </w:r>
    </w:p>
    <w:p w:rsidR="00825A10" w:rsidRPr="0091005D" w:rsidRDefault="00645085" w:rsidP="007E450C">
      <w:pPr>
        <w:pStyle w:val="Screen"/>
      </w:pPr>
      <w:r w:rsidRPr="0091005D">
        <w:t>Eligibility: SERVICE CONNECTED 50% to 100%     SC%: 100</w:t>
      </w:r>
    </w:p>
    <w:p w:rsidR="00825A10" w:rsidRPr="0091005D" w:rsidRDefault="00645085" w:rsidP="007E450C">
      <w:pPr>
        <w:pStyle w:val="Screen"/>
      </w:pPr>
      <w:r w:rsidRPr="0091005D">
        <w:t xml:space="preserve">RX PATIENT STATUS: OPT NSC//   </w:t>
      </w:r>
    </w:p>
    <w:p w:rsidR="00825A10" w:rsidRPr="0091005D" w:rsidRDefault="00645085" w:rsidP="007E450C">
      <w:pPr>
        <w:pStyle w:val="Screen"/>
      </w:pPr>
      <w:r w:rsidRPr="0091005D">
        <w:t>DRUG: ASPIRIN</w:t>
      </w:r>
    </w:p>
    <w:p w:rsidR="00825A10" w:rsidRPr="0091005D" w:rsidRDefault="00645085" w:rsidP="007E450C">
      <w:pPr>
        <w:pStyle w:val="Screen"/>
      </w:pPr>
      <w:r w:rsidRPr="0091005D">
        <w:t xml:space="preserve">  Lookup: GENERIC NAME</w:t>
      </w:r>
    </w:p>
    <w:p w:rsidR="00825A10" w:rsidRPr="0091005D" w:rsidRDefault="00645085" w:rsidP="007E450C">
      <w:pPr>
        <w:pStyle w:val="Screen"/>
      </w:pPr>
      <w:r w:rsidRPr="0091005D">
        <w:t xml:space="preserve">     1   ASPIRIN 325MG EC TAB           CN103           </w:t>
      </w:r>
    </w:p>
    <w:p w:rsidR="00825A10" w:rsidRPr="0091005D" w:rsidRDefault="00645085" w:rsidP="007E450C">
      <w:pPr>
        <w:pStyle w:val="Screen"/>
      </w:pPr>
      <w:r w:rsidRPr="0091005D">
        <w:t xml:space="preserve">     2   ASPIRIN 325MG SUPPOSITORY           CN103           </w:t>
      </w:r>
    </w:p>
    <w:p w:rsidR="00825A10" w:rsidRPr="0091005D" w:rsidRDefault="00645085" w:rsidP="007E450C">
      <w:pPr>
        <w:pStyle w:val="Screen"/>
      </w:pPr>
      <w:r w:rsidRPr="0091005D">
        <w:t xml:space="preserve">     3   ASPIRIN 325MG TAB           CN103           </w:t>
      </w:r>
    </w:p>
    <w:p w:rsidR="00825A10" w:rsidRPr="0091005D" w:rsidRDefault="00645085" w:rsidP="007E450C">
      <w:pPr>
        <w:pStyle w:val="Screen"/>
      </w:pPr>
      <w:r w:rsidRPr="0091005D">
        <w:t xml:space="preserve">     4   ASPIRIN 650MG/BUTALBITAL 50MG TAB           CN103           </w:t>
      </w:r>
    </w:p>
    <w:p w:rsidR="00825A10" w:rsidRPr="0091005D" w:rsidRDefault="00645085" w:rsidP="007E450C">
      <w:pPr>
        <w:pStyle w:val="Screen"/>
      </w:pPr>
      <w:r w:rsidRPr="0091005D">
        <w:t xml:space="preserve">     5   ASPIRIN 81MG EC TAB           CN103           </w:t>
      </w:r>
    </w:p>
    <w:p w:rsidR="00825A10" w:rsidRPr="0091005D" w:rsidRDefault="00645085" w:rsidP="007E450C">
      <w:pPr>
        <w:pStyle w:val="Screen"/>
      </w:pPr>
      <w:r w:rsidRPr="0091005D">
        <w:t>Press &lt;RETURN&gt; to see more, '^' to exit this list, '^^' to exit all lists, OR</w:t>
      </w:r>
    </w:p>
    <w:p w:rsidR="00825A10" w:rsidRPr="0091005D" w:rsidRDefault="00645085" w:rsidP="007E450C">
      <w:pPr>
        <w:pStyle w:val="Screen"/>
      </w:pPr>
      <w:r w:rsidRPr="0091005D">
        <w:t xml:space="preserve">CHOOSE 1-5: 1  ASPIRIN 325MG EC TAB         CN103           </w:t>
      </w:r>
    </w:p>
    <w:p w:rsidR="00825A10" w:rsidRPr="0091005D" w:rsidRDefault="00645085" w:rsidP="007E450C">
      <w:pPr>
        <w:pStyle w:val="Screen"/>
      </w:pPr>
      <w:r w:rsidRPr="0091005D">
        <w:t xml:space="preserve">  Restriction/Guideline(s) exist.  Display? :  (N/D): No//   NO</w:t>
      </w:r>
    </w:p>
    <w:p w:rsidR="00825A10" w:rsidRPr="0091005D" w:rsidRDefault="00645085" w:rsidP="007E450C">
      <w:pPr>
        <w:pStyle w:val="Screen"/>
      </w:pPr>
      <w:r w:rsidRPr="0091005D">
        <w:t>-------------------------------------------------------------------------------</w:t>
      </w:r>
    </w:p>
    <w:p w:rsidR="00825A10" w:rsidRPr="0091005D" w:rsidRDefault="00645085" w:rsidP="007E450C">
      <w:pPr>
        <w:pStyle w:val="Screen"/>
      </w:pPr>
      <w:r w:rsidRPr="0091005D">
        <w:t xml:space="preserve">Duplicate Drug in Local Rx: </w:t>
      </w:r>
    </w:p>
    <w:p w:rsidR="00825A10" w:rsidRPr="0091005D" w:rsidRDefault="00825A10" w:rsidP="007E450C">
      <w:pPr>
        <w:pStyle w:val="Screen"/>
      </w:pPr>
    </w:p>
    <w:p w:rsidR="00825A10" w:rsidRPr="0091005D" w:rsidRDefault="00645085" w:rsidP="007E450C">
      <w:pPr>
        <w:pStyle w:val="Screen"/>
      </w:pPr>
      <w:r w:rsidRPr="0091005D">
        <w:t xml:space="preserve">                  Rx #: 2605A</w:t>
      </w:r>
    </w:p>
    <w:p w:rsidR="00825A10" w:rsidRPr="0091005D" w:rsidRDefault="00645085" w:rsidP="007E450C">
      <w:pPr>
        <w:pStyle w:val="Screen"/>
      </w:pPr>
      <w:r w:rsidRPr="0091005D">
        <w:t xml:space="preserve">                  Drug: ASPIRIN 325MG EC TAB</w:t>
      </w:r>
    </w:p>
    <w:p w:rsidR="00825A10" w:rsidRPr="0091005D" w:rsidRDefault="00645085" w:rsidP="007E450C">
      <w:pPr>
        <w:pStyle w:val="Screen"/>
      </w:pPr>
      <w:r w:rsidRPr="0091005D">
        <w:t xml:space="preserve">                   SIG: TAKE ONE TABLET BY MOUTH TWICE A DAY</w:t>
      </w:r>
    </w:p>
    <w:p w:rsidR="00825A10" w:rsidRPr="0091005D" w:rsidRDefault="00645085" w:rsidP="007E450C">
      <w:pPr>
        <w:pStyle w:val="Screen"/>
      </w:pPr>
      <w:r w:rsidRPr="0091005D">
        <w:t xml:space="preserve">                   QTY: 60                   Refills remaining: 11</w:t>
      </w:r>
    </w:p>
    <w:p w:rsidR="00825A10" w:rsidRPr="0091005D" w:rsidRDefault="00645085" w:rsidP="007E450C">
      <w:pPr>
        <w:pStyle w:val="Screen"/>
      </w:pPr>
      <w:r w:rsidRPr="0091005D">
        <w:t xml:space="preserve">              Provider: PSOPROVIDER,TEN                 Issued: 03/24/08    </w:t>
      </w:r>
    </w:p>
    <w:p w:rsidR="00825A10" w:rsidRPr="0091005D" w:rsidRDefault="00645085" w:rsidP="007E450C">
      <w:pPr>
        <w:pStyle w:val="Screen"/>
      </w:pPr>
      <w:r w:rsidRPr="0091005D">
        <w:t xml:space="preserve">                Status: Discontinued (Edit)     Last filled on: 03/24/08</w:t>
      </w:r>
    </w:p>
    <w:p w:rsidR="00825A10" w:rsidRPr="0091005D" w:rsidRDefault="00645085" w:rsidP="007E450C">
      <w:pPr>
        <w:pStyle w:val="Screen"/>
      </w:pPr>
      <w:r w:rsidRPr="0091005D">
        <w:t xml:space="preserve">     Processing Status: Released locally on 3/24/08@08:55:32  (Window)</w:t>
      </w:r>
    </w:p>
    <w:p w:rsidR="00825A10" w:rsidRPr="0091005D" w:rsidRDefault="00645085" w:rsidP="007E450C">
      <w:pPr>
        <w:pStyle w:val="Screen"/>
      </w:pPr>
      <w:r w:rsidRPr="0091005D">
        <w:t xml:space="preserve">                                                   Days Supply: 30</w:t>
      </w:r>
    </w:p>
    <w:p w:rsidR="00825A10" w:rsidRPr="0091005D" w:rsidRDefault="00645085" w:rsidP="007E450C">
      <w:pPr>
        <w:pStyle w:val="Screen"/>
      </w:pPr>
      <w:r w:rsidRPr="0091005D">
        <w:t>-------------------------------------------------------------------------------</w:t>
      </w:r>
    </w:p>
    <w:p w:rsidR="00825A10" w:rsidRPr="0091005D" w:rsidRDefault="00825A10" w:rsidP="007E450C">
      <w:pPr>
        <w:pStyle w:val="Screen"/>
      </w:pPr>
    </w:p>
    <w:p w:rsidR="00825A10" w:rsidRPr="0091005D" w:rsidRDefault="00645085" w:rsidP="007E450C">
      <w:pPr>
        <w:pStyle w:val="Screen"/>
      </w:pPr>
      <w:r w:rsidRPr="0091005D">
        <w:t xml:space="preserve">Press Return to Continue: </w:t>
      </w:r>
    </w:p>
    <w:p w:rsidR="00825A10" w:rsidRPr="0091005D" w:rsidRDefault="00825A10" w:rsidP="004F7E4B"/>
    <w:p w:rsidR="00825A10" w:rsidRPr="0091005D" w:rsidRDefault="00645085" w:rsidP="00A17F7F">
      <w:pPr>
        <w:pStyle w:val="Example"/>
      </w:pPr>
      <w:bookmarkStart w:id="411" w:name="Page_66"/>
      <w:bookmarkEnd w:id="411"/>
      <w:r w:rsidRPr="0091005D">
        <w:t>Clerk Finishing Pending Order – Drug Check for Clerk parameter set to No</w:t>
      </w:r>
    </w:p>
    <w:p w:rsidR="00B80DC1" w:rsidRPr="0091005D" w:rsidRDefault="00B80DC1" w:rsidP="007E450C">
      <w:pPr>
        <w:pStyle w:val="Screen"/>
      </w:pPr>
      <w:r w:rsidRPr="0091005D">
        <w:t>ED  (Edit)                              FN  Finish</w:t>
      </w:r>
    </w:p>
    <w:p w:rsidR="00B80DC1" w:rsidRPr="0091005D" w:rsidRDefault="00B80DC1" w:rsidP="007E450C">
      <w:pPr>
        <w:pStyle w:val="Screen"/>
      </w:pPr>
    </w:p>
    <w:p w:rsidR="00B80DC1" w:rsidRPr="0091005D" w:rsidRDefault="00B80DC1" w:rsidP="007E450C">
      <w:pPr>
        <w:pStyle w:val="Screen"/>
      </w:pPr>
      <w:r w:rsidRPr="0091005D">
        <w:t xml:space="preserve">Pending OP Orders (ROUTINE)   Mar 24, 2008@14:35:21          Page:    1 of    3 </w:t>
      </w:r>
    </w:p>
    <w:p w:rsidR="00B80DC1" w:rsidRPr="0091005D" w:rsidRDefault="00B80DC1" w:rsidP="007E450C">
      <w:pPr>
        <w:pStyle w:val="Screen"/>
      </w:pPr>
      <w:r w:rsidRPr="0091005D">
        <w:t xml:space="preserve">PSOPATIENT,FOUR                                 &lt;NO ALLERGY ASSESSMENT&gt; </w:t>
      </w:r>
    </w:p>
    <w:p w:rsidR="00B80DC1" w:rsidRPr="0091005D" w:rsidRDefault="00B80DC1" w:rsidP="007E450C">
      <w:pPr>
        <w:pStyle w:val="Screen"/>
      </w:pPr>
      <w:r w:rsidRPr="0091005D">
        <w:t xml:space="preserve">  PID: 000-00-0000                                 Ht(cm): 168.91 (04/11/2006)</w:t>
      </w:r>
    </w:p>
    <w:p w:rsidR="00C10302" w:rsidRDefault="00B80DC1" w:rsidP="007E450C">
      <w:pPr>
        <w:pStyle w:val="Screen"/>
      </w:pPr>
      <w:r w:rsidRPr="0091005D">
        <w:t xml:space="preserve">  DOB: MAY 20,1966 (41)                            Wt(kg): 68.18 (09/06/2006)</w:t>
      </w:r>
    </w:p>
    <w:p w:rsidR="00C10302" w:rsidRDefault="00C10302" w:rsidP="00C10302">
      <w:pPr>
        <w:pStyle w:val="Screen"/>
      </w:pPr>
      <w:r>
        <w:t xml:space="preserve">  </w:t>
      </w:r>
      <w:r w:rsidRPr="00E97BFB">
        <w:t xml:space="preserve">SEX: MALE                   </w:t>
      </w:r>
    </w:p>
    <w:p w:rsidR="00B80DC1" w:rsidRPr="0091005D" w:rsidRDefault="00C10302" w:rsidP="007E450C">
      <w:pPr>
        <w:pStyle w:val="Screen"/>
      </w:pPr>
      <w:r>
        <w:t xml:space="preserve"> </w:t>
      </w:r>
      <w:r w:rsidRPr="00E97BFB">
        <w:rPr>
          <w:rFonts w:cs="Courier New"/>
        </w:rPr>
        <w:t xml:space="preserve">CrCL: &lt;Not Found&gt; (CREAT: Not Found)            BSA (m2): </w:t>
      </w:r>
      <w:r>
        <w:rPr>
          <w:rFonts w:cs="Courier New"/>
        </w:rPr>
        <w:t>1.58</w:t>
      </w:r>
      <w:r w:rsidR="00B80DC1" w:rsidRPr="0091005D">
        <w:t xml:space="preserve"> </w:t>
      </w:r>
    </w:p>
    <w:p w:rsidR="00B80DC1" w:rsidRPr="0091005D" w:rsidRDefault="00B80DC1" w:rsidP="007E450C">
      <w:pPr>
        <w:pStyle w:val="Screen"/>
      </w:pPr>
      <w:r w:rsidRPr="0091005D">
        <w:t xml:space="preserve">                                                                                </w:t>
      </w:r>
    </w:p>
    <w:p w:rsidR="00B80DC1" w:rsidRPr="0091005D" w:rsidRDefault="00B80DC1" w:rsidP="007E450C">
      <w:pPr>
        <w:pStyle w:val="Screen"/>
      </w:pPr>
      <w:r w:rsidRPr="0091005D">
        <w:t xml:space="preserve">CPRS Order Checks:                                                                   </w:t>
      </w:r>
    </w:p>
    <w:p w:rsidR="00B80DC1" w:rsidRPr="0091005D" w:rsidRDefault="00B80DC1" w:rsidP="007E450C">
      <w:pPr>
        <w:pStyle w:val="Screen"/>
      </w:pPr>
      <w:r w:rsidRPr="0091005D">
        <w:t xml:space="preserve">      Duplicate drug order: ASPIRIN TAB,EC  81MG TAKE ONE TABLET BY MOUTH EVERY </w:t>
      </w:r>
    </w:p>
    <w:p w:rsidR="00B80DC1" w:rsidRPr="0091005D" w:rsidRDefault="00B80DC1" w:rsidP="007E450C">
      <w:pPr>
        <w:pStyle w:val="Screen"/>
      </w:pPr>
      <w:r w:rsidRPr="0091005D">
        <w:t xml:space="preserve">      MORNING  [ACTIVE]                                                         </w:t>
      </w:r>
    </w:p>
    <w:p w:rsidR="00B80DC1" w:rsidRPr="0091005D" w:rsidRDefault="00B80DC1" w:rsidP="007E450C">
      <w:pPr>
        <w:pStyle w:val="Screen"/>
      </w:pPr>
      <w:r w:rsidRPr="0091005D">
        <w:t xml:space="preserve">     Overriding Provider: PSOPROVIDER,TEN                                         </w:t>
      </w:r>
    </w:p>
    <w:p w:rsidR="00B80DC1" w:rsidRPr="0091005D" w:rsidRDefault="00B80DC1" w:rsidP="007E450C">
      <w:pPr>
        <w:pStyle w:val="Screen"/>
      </w:pPr>
      <w:r w:rsidRPr="0091005D">
        <w:t xml:space="preserve">     Overriding Reason: TESTING                                                 </w:t>
      </w:r>
    </w:p>
    <w:p w:rsidR="00B80DC1" w:rsidRPr="0091005D" w:rsidRDefault="00B80DC1" w:rsidP="007E450C">
      <w:pPr>
        <w:pStyle w:val="Screen"/>
      </w:pPr>
      <w:r w:rsidRPr="0091005D">
        <w:t xml:space="preserve">                                              </w:t>
      </w:r>
    </w:p>
    <w:p w:rsidR="00B80DC1" w:rsidRPr="0091005D" w:rsidRDefault="00B80DC1" w:rsidP="007E450C">
      <w:pPr>
        <w:pStyle w:val="Screen"/>
      </w:pPr>
      <w:r w:rsidRPr="0091005D">
        <w:t xml:space="preserve">      Duplicate drug class order:(ASPIRIN TAB,EC  325MG  </w:t>
      </w:r>
    </w:p>
    <w:p w:rsidR="00B80DC1" w:rsidRPr="0091005D" w:rsidRDefault="00B80DC1" w:rsidP="007E450C">
      <w:pPr>
        <w:pStyle w:val="Screen"/>
      </w:pPr>
      <w:r w:rsidRPr="0091005D">
        <w:t xml:space="preserve">      TAKE ONE TABLET BY MOUTH EVERY MORNING  [UNRELEASED])                     </w:t>
      </w:r>
    </w:p>
    <w:p w:rsidR="00B80DC1" w:rsidRPr="0091005D" w:rsidRDefault="00B80DC1" w:rsidP="007E450C">
      <w:pPr>
        <w:pStyle w:val="Screen"/>
      </w:pPr>
      <w:r w:rsidRPr="0091005D">
        <w:t xml:space="preserve">     Overriding Provider: PSOPROVIDER,TEN                                         </w:t>
      </w:r>
    </w:p>
    <w:p w:rsidR="00B80DC1" w:rsidRPr="0091005D" w:rsidRDefault="00B80DC1" w:rsidP="007E450C">
      <w:pPr>
        <w:pStyle w:val="Screen"/>
      </w:pPr>
      <w:r w:rsidRPr="0091005D">
        <w:t xml:space="preserve">     Overriding Reason: TESTING                                                 </w:t>
      </w:r>
    </w:p>
    <w:p w:rsidR="00B80DC1" w:rsidRPr="0091005D" w:rsidRDefault="00B80DC1" w:rsidP="007E450C">
      <w:pPr>
        <w:pStyle w:val="Screen"/>
      </w:pPr>
      <w:r w:rsidRPr="0091005D">
        <w:t xml:space="preserve">                                                                                </w:t>
      </w:r>
    </w:p>
    <w:p w:rsidR="00B80DC1" w:rsidRPr="0091005D" w:rsidRDefault="00B80DC1" w:rsidP="007E450C">
      <w:pPr>
        <w:pStyle w:val="Screen"/>
      </w:pPr>
      <w:r w:rsidRPr="0091005D">
        <w:t xml:space="preserve">*(1) Orderable Item: ASPIRIN TAB,EC                                             </w:t>
      </w:r>
    </w:p>
    <w:p w:rsidR="00012842" w:rsidRPr="0091005D" w:rsidRDefault="00B80DC1" w:rsidP="007E450C">
      <w:pPr>
        <w:pStyle w:val="Screen"/>
      </w:pPr>
      <w:r w:rsidRPr="0091005D">
        <w:t xml:space="preserve"> (2)           Drug: ASPIRIN 81MG EC TAB </w:t>
      </w:r>
    </w:p>
    <w:p w:rsidR="00B80DC1" w:rsidRPr="0091005D" w:rsidRDefault="00012842" w:rsidP="007E450C">
      <w:pPr>
        <w:pStyle w:val="Screen"/>
      </w:pPr>
      <w:r w:rsidRPr="0091005D">
        <w:t xml:space="preserve">                NDC: 00056-0176-75</w:t>
      </w:r>
      <w:r w:rsidR="00B80DC1" w:rsidRPr="0091005D">
        <w:t xml:space="preserve">                                       </w:t>
      </w:r>
    </w:p>
    <w:p w:rsidR="00B80DC1" w:rsidRPr="0091005D" w:rsidRDefault="00B80DC1" w:rsidP="007E450C">
      <w:pPr>
        <w:pStyle w:val="Screen"/>
      </w:pPr>
      <w:r w:rsidRPr="0091005D">
        <w:t xml:space="preserve"> (3)        *Dosage: 81 (MG)                                                    </w:t>
      </w:r>
    </w:p>
    <w:p w:rsidR="00B80DC1" w:rsidRPr="0091005D" w:rsidRDefault="00B80DC1" w:rsidP="007E450C">
      <w:pPr>
        <w:pStyle w:val="Screen"/>
      </w:pPr>
      <w:r w:rsidRPr="0091005D">
        <w:t xml:space="preserve">+         Enter ?? for more actions                                             </w:t>
      </w:r>
    </w:p>
    <w:p w:rsidR="00B80DC1" w:rsidRPr="0091005D" w:rsidRDefault="00B80DC1" w:rsidP="007E450C">
      <w:pPr>
        <w:pStyle w:val="Screen"/>
      </w:pPr>
      <w:r w:rsidRPr="0091005D">
        <w:t>BY  Bypass                              DC  (Discontinue)</w:t>
      </w:r>
    </w:p>
    <w:p w:rsidR="00B80DC1" w:rsidRPr="0091005D" w:rsidRDefault="00B80DC1" w:rsidP="007E450C">
      <w:pPr>
        <w:pStyle w:val="Screen"/>
      </w:pPr>
      <w:r w:rsidRPr="0091005D">
        <w:t>ED  (Edit)                              FN  Finish</w:t>
      </w:r>
    </w:p>
    <w:p w:rsidR="00B80DC1" w:rsidRPr="0091005D" w:rsidRDefault="00B80DC1" w:rsidP="007E450C">
      <w:pPr>
        <w:pStyle w:val="Screen"/>
      </w:pPr>
      <w:r w:rsidRPr="0091005D">
        <w:t xml:space="preserve">Select Item(s): Next Screen// FN   Finish  </w:t>
      </w:r>
    </w:p>
    <w:p w:rsidR="00B80DC1" w:rsidRPr="0091005D" w:rsidRDefault="00B80DC1" w:rsidP="007E450C">
      <w:pPr>
        <w:pStyle w:val="Screen"/>
      </w:pPr>
    </w:p>
    <w:p w:rsidR="00B80DC1" w:rsidRPr="0091005D" w:rsidRDefault="00B80DC1" w:rsidP="007E450C">
      <w:pPr>
        <w:pStyle w:val="Screen"/>
      </w:pPr>
      <w:r w:rsidRPr="0091005D">
        <w:lastRenderedPageBreak/>
        <w:t>-------------------------------------------------------------------------------</w:t>
      </w:r>
    </w:p>
    <w:p w:rsidR="00B80DC1" w:rsidRPr="0091005D" w:rsidRDefault="00B80DC1" w:rsidP="007E450C">
      <w:pPr>
        <w:pStyle w:val="Screen"/>
      </w:pPr>
      <w:r w:rsidRPr="0091005D">
        <w:t xml:space="preserve">Duplicate Drug in Local Rx: </w:t>
      </w:r>
    </w:p>
    <w:p w:rsidR="00B80DC1" w:rsidRPr="0091005D" w:rsidRDefault="00B80DC1" w:rsidP="007E450C">
      <w:pPr>
        <w:pStyle w:val="Screen"/>
      </w:pPr>
    </w:p>
    <w:p w:rsidR="00B80DC1" w:rsidRPr="0091005D" w:rsidRDefault="00B80DC1" w:rsidP="007E450C">
      <w:pPr>
        <w:pStyle w:val="Screen"/>
      </w:pPr>
      <w:r w:rsidRPr="0091005D">
        <w:t xml:space="preserve">                  Rx #: 2608</w:t>
      </w:r>
    </w:p>
    <w:p w:rsidR="00B80DC1" w:rsidRPr="0091005D" w:rsidRDefault="00B80DC1" w:rsidP="007E450C">
      <w:pPr>
        <w:pStyle w:val="Screen"/>
      </w:pPr>
      <w:r w:rsidRPr="0091005D">
        <w:t xml:space="preserve">                  Drug: ASPIRIN 81MG EC TAB</w:t>
      </w:r>
    </w:p>
    <w:p w:rsidR="00B80DC1" w:rsidRPr="0091005D" w:rsidRDefault="00B80DC1" w:rsidP="007E450C">
      <w:pPr>
        <w:pStyle w:val="Screen"/>
      </w:pPr>
      <w:r w:rsidRPr="0091005D">
        <w:t xml:space="preserve">                   SIG: TAKE ONE TABLET BY MOUTH EVERY MORNING</w:t>
      </w:r>
    </w:p>
    <w:p w:rsidR="00B80DC1" w:rsidRPr="0091005D" w:rsidRDefault="00B80DC1" w:rsidP="007E450C">
      <w:pPr>
        <w:pStyle w:val="Screen"/>
      </w:pPr>
      <w:r w:rsidRPr="0091005D">
        <w:t xml:space="preserve">                   QTY: 30              Refills remaining: 11</w:t>
      </w:r>
    </w:p>
    <w:p w:rsidR="00B80DC1" w:rsidRPr="0091005D" w:rsidRDefault="00B80DC1" w:rsidP="007E450C">
      <w:pPr>
        <w:pStyle w:val="Screen"/>
      </w:pPr>
      <w:r w:rsidRPr="0091005D">
        <w:t xml:space="preserve">              Provider: PSOPROVIDER,TEN            Issued: 03/24/08 </w:t>
      </w:r>
    </w:p>
    <w:p w:rsidR="00B80DC1" w:rsidRPr="0091005D" w:rsidRDefault="00B80DC1" w:rsidP="007E450C">
      <w:pPr>
        <w:pStyle w:val="Screen"/>
      </w:pPr>
      <w:r w:rsidRPr="0091005D">
        <w:t xml:space="preserve">                Status: Active             Last filled on: 03/24/08</w:t>
      </w:r>
    </w:p>
    <w:p w:rsidR="00B80DC1" w:rsidRPr="0091005D" w:rsidRDefault="00B80DC1" w:rsidP="007E450C">
      <w:pPr>
        <w:pStyle w:val="Screen"/>
      </w:pPr>
      <w:r w:rsidRPr="0091005D">
        <w:t xml:space="preserve">     Processing Status: Released locally on 3/24/08@08:55:32  (Window)</w:t>
      </w:r>
    </w:p>
    <w:p w:rsidR="00B80DC1" w:rsidRPr="0091005D" w:rsidRDefault="00B80DC1" w:rsidP="007E450C">
      <w:pPr>
        <w:pStyle w:val="Screen"/>
      </w:pPr>
      <w:r w:rsidRPr="0091005D">
        <w:t xml:space="preserve">                                              Days Supply: 30</w:t>
      </w:r>
    </w:p>
    <w:p w:rsidR="00B80DC1" w:rsidRPr="0091005D" w:rsidRDefault="00B80DC1" w:rsidP="007E450C">
      <w:pPr>
        <w:pStyle w:val="Screen"/>
      </w:pPr>
      <w:r w:rsidRPr="0091005D">
        <w:t>--------------------------------------------------------------------------------</w:t>
      </w:r>
    </w:p>
    <w:p w:rsidR="001B4775" w:rsidRPr="0091005D" w:rsidRDefault="001B4775" w:rsidP="001B4775">
      <w:pPr>
        <w:pStyle w:val="Screen"/>
      </w:pPr>
      <w:r w:rsidRPr="0091005D">
        <w:t xml:space="preserve">Now doing remote order checks. Please wait... </w:t>
      </w:r>
    </w:p>
    <w:p w:rsidR="001B4775" w:rsidRPr="0091005D" w:rsidRDefault="001B4775" w:rsidP="001B4775">
      <w:pPr>
        <w:pStyle w:val="Screen"/>
      </w:pPr>
    </w:p>
    <w:p w:rsidR="001B4775" w:rsidRPr="0091005D" w:rsidRDefault="001B4775" w:rsidP="001B4775">
      <w:pPr>
        <w:pStyle w:val="Screen"/>
      </w:pPr>
      <w:r w:rsidRPr="0091005D">
        <w:t>Now doing allergy checks.  Please wait...</w:t>
      </w:r>
    </w:p>
    <w:p w:rsidR="001B4775" w:rsidRPr="0091005D" w:rsidRDefault="001B4775" w:rsidP="001B4775">
      <w:pPr>
        <w:pStyle w:val="Screen"/>
      </w:pPr>
    </w:p>
    <w:p w:rsidR="001B4775" w:rsidRPr="0091005D" w:rsidRDefault="001B4775" w:rsidP="001B4775">
      <w:pPr>
        <w:pStyle w:val="Screen"/>
      </w:pPr>
      <w:r w:rsidRPr="0091005D">
        <w:t>Now processing Clinical Reminder Order Checks. Please wait ...</w:t>
      </w:r>
    </w:p>
    <w:p w:rsidR="001B4775" w:rsidRPr="0091005D" w:rsidRDefault="001B4775" w:rsidP="001B4775">
      <w:pPr>
        <w:pStyle w:val="Screen"/>
      </w:pPr>
    </w:p>
    <w:p w:rsidR="001B4775" w:rsidRPr="0091005D" w:rsidRDefault="001B4775" w:rsidP="001B4775">
      <w:pPr>
        <w:pStyle w:val="Screen"/>
      </w:pPr>
      <w:r w:rsidRPr="0091005D">
        <w:t>Now Processing Enhanced Order Checks!  Please Wait...</w:t>
      </w:r>
    </w:p>
    <w:p w:rsidR="001B4775" w:rsidRPr="0091005D" w:rsidRDefault="001B4775" w:rsidP="001B4775">
      <w:pPr>
        <w:pStyle w:val="Screen"/>
      </w:pPr>
    </w:p>
    <w:p w:rsidR="001B4775" w:rsidRPr="0091005D" w:rsidRDefault="001B4775" w:rsidP="001B4775">
      <w:pPr>
        <w:pStyle w:val="Screen"/>
      </w:pPr>
      <w:r w:rsidRPr="0091005D">
        <w:t xml:space="preserve">Press Return to Continue: </w:t>
      </w:r>
    </w:p>
    <w:p w:rsidR="00B80DC1" w:rsidRPr="0091005D" w:rsidRDefault="00B80DC1" w:rsidP="007E450C">
      <w:pPr>
        <w:pStyle w:val="Screen"/>
      </w:pPr>
    </w:p>
    <w:p w:rsidR="00B80DC1" w:rsidRPr="0091005D" w:rsidRDefault="00B80DC1" w:rsidP="007E450C">
      <w:pPr>
        <w:pStyle w:val="Screen"/>
      </w:pPr>
      <w:r w:rsidRPr="0091005D">
        <w:t xml:space="preserve">Pending OP Orders (ROUTINE)   Mar 24, 2008@14:35:25          Page:    1 of    3 </w:t>
      </w:r>
    </w:p>
    <w:p w:rsidR="00B80DC1" w:rsidRPr="0091005D" w:rsidRDefault="00B80DC1" w:rsidP="007E450C">
      <w:pPr>
        <w:pStyle w:val="Screen"/>
      </w:pPr>
      <w:r w:rsidRPr="0091005D">
        <w:t xml:space="preserve">PSOPATIENT,FOUR                                 &lt;NO ALLERGY ASSESSMENT&gt; </w:t>
      </w:r>
    </w:p>
    <w:p w:rsidR="00B80DC1" w:rsidRPr="0091005D" w:rsidRDefault="00B80DC1" w:rsidP="007E450C">
      <w:pPr>
        <w:pStyle w:val="Screen"/>
      </w:pPr>
      <w:r w:rsidRPr="0091005D">
        <w:t xml:space="preserve">  PID: 000-00-0000                                 Ht(cm): 168.91 (04/11/2006)</w:t>
      </w:r>
    </w:p>
    <w:p w:rsidR="00C10302" w:rsidRDefault="00B80DC1" w:rsidP="007E450C">
      <w:pPr>
        <w:pStyle w:val="Screen"/>
      </w:pPr>
      <w:r w:rsidRPr="0091005D">
        <w:t xml:space="preserve">  DOB: MAY 20,1966 (41)                            Wt(kg): 68.18 (09/06/2006)</w:t>
      </w:r>
    </w:p>
    <w:p w:rsidR="00C10302" w:rsidRDefault="00C10302" w:rsidP="00C10302">
      <w:pPr>
        <w:pStyle w:val="Screen"/>
      </w:pPr>
      <w:r>
        <w:t xml:space="preserve">  </w:t>
      </w:r>
      <w:r w:rsidRPr="00E97BFB">
        <w:t xml:space="preserve">SEX: MALE                   </w:t>
      </w:r>
    </w:p>
    <w:p w:rsidR="00B80DC1" w:rsidRPr="0091005D" w:rsidRDefault="00C10302" w:rsidP="007E450C">
      <w:pPr>
        <w:pStyle w:val="Screen"/>
      </w:pPr>
      <w:r>
        <w:rPr>
          <w:rFonts w:cs="Courier New"/>
        </w:rPr>
        <w:t xml:space="preserve"> </w:t>
      </w:r>
      <w:r w:rsidRPr="00E97BFB">
        <w:rPr>
          <w:rFonts w:cs="Courier New"/>
        </w:rPr>
        <w:t xml:space="preserve">CrCL: &lt;Not Found&gt; (CREAT: Not Found)            BSA (m2): </w:t>
      </w:r>
      <w:r>
        <w:rPr>
          <w:rFonts w:cs="Courier New"/>
        </w:rPr>
        <w:t>1.58</w:t>
      </w:r>
      <w:r w:rsidR="00B80DC1" w:rsidRPr="0091005D">
        <w:t xml:space="preserve"> </w:t>
      </w:r>
    </w:p>
    <w:p w:rsidR="00B80DC1" w:rsidRPr="0091005D" w:rsidRDefault="00B80DC1" w:rsidP="007E450C">
      <w:pPr>
        <w:pStyle w:val="Screen"/>
      </w:pPr>
      <w:r w:rsidRPr="0091005D">
        <w:t xml:space="preserve">                                                                                </w:t>
      </w:r>
    </w:p>
    <w:p w:rsidR="00B80DC1" w:rsidRPr="0091005D" w:rsidRDefault="00B80DC1" w:rsidP="007E450C">
      <w:pPr>
        <w:pStyle w:val="Screen"/>
      </w:pPr>
      <w:r w:rsidRPr="0091005D">
        <w:t xml:space="preserve">CPRS Order Checks:                                                                   </w:t>
      </w:r>
    </w:p>
    <w:p w:rsidR="00B80DC1" w:rsidRPr="0091005D" w:rsidRDefault="00B80DC1" w:rsidP="007E450C">
      <w:pPr>
        <w:pStyle w:val="Screen"/>
      </w:pPr>
      <w:r w:rsidRPr="0091005D">
        <w:t xml:space="preserve">      Duplicate drug order: ASPIRIN TAB,EC  81MG TAKE ONE TABLET BY MOUTH EVERY </w:t>
      </w:r>
    </w:p>
    <w:p w:rsidR="00B80DC1" w:rsidRPr="0091005D" w:rsidRDefault="00B80DC1" w:rsidP="007E450C">
      <w:pPr>
        <w:pStyle w:val="Screen"/>
      </w:pPr>
      <w:r w:rsidRPr="0091005D">
        <w:t xml:space="preserve">      MORNING  [ACTIVE]                                                         </w:t>
      </w:r>
    </w:p>
    <w:p w:rsidR="00B80DC1" w:rsidRPr="0091005D" w:rsidRDefault="00B80DC1" w:rsidP="007E450C">
      <w:pPr>
        <w:pStyle w:val="Screen"/>
      </w:pPr>
      <w:r w:rsidRPr="0091005D">
        <w:t xml:space="preserve">     Overriding Provider: PSOPROVIDER,TEN                                         </w:t>
      </w:r>
    </w:p>
    <w:p w:rsidR="00B80DC1" w:rsidRPr="0091005D" w:rsidRDefault="00B80DC1" w:rsidP="007E450C">
      <w:pPr>
        <w:pStyle w:val="Screen"/>
      </w:pPr>
      <w:r w:rsidRPr="0091005D">
        <w:t xml:space="preserve">     Overriding Reason: TESTING                                                 </w:t>
      </w:r>
    </w:p>
    <w:p w:rsidR="00B80DC1" w:rsidRPr="0091005D" w:rsidRDefault="00B80DC1" w:rsidP="007E450C">
      <w:pPr>
        <w:pStyle w:val="Screen"/>
      </w:pPr>
      <w:r w:rsidRPr="0091005D">
        <w:t xml:space="preserve">                                                                                </w:t>
      </w:r>
    </w:p>
    <w:p w:rsidR="00B80DC1" w:rsidRPr="0091005D" w:rsidRDefault="00B80DC1" w:rsidP="007E450C">
      <w:pPr>
        <w:pStyle w:val="Screen"/>
      </w:pPr>
      <w:r w:rsidRPr="0091005D">
        <w:t xml:space="preserve">      Duplicate drug class order: NON-OPIOID ANALGESICS (ASPIRIN TAB,EC  325MG  </w:t>
      </w:r>
    </w:p>
    <w:p w:rsidR="00B80DC1" w:rsidRPr="0091005D" w:rsidRDefault="00B80DC1" w:rsidP="007E450C">
      <w:pPr>
        <w:pStyle w:val="Screen"/>
      </w:pPr>
      <w:r w:rsidRPr="0091005D">
        <w:t xml:space="preserve">      TAKE ONE TABLET BY MOUTH EVERY MORNING  [UNRELEASED])                     </w:t>
      </w:r>
    </w:p>
    <w:p w:rsidR="00B80DC1" w:rsidRPr="0091005D" w:rsidRDefault="00B80DC1" w:rsidP="007E450C">
      <w:pPr>
        <w:pStyle w:val="Screen"/>
      </w:pPr>
      <w:r w:rsidRPr="0091005D">
        <w:t xml:space="preserve">     Overriding Provider: PSOPROVIDER,TEN                                         </w:t>
      </w:r>
    </w:p>
    <w:p w:rsidR="00B80DC1" w:rsidRPr="0091005D" w:rsidRDefault="00B80DC1" w:rsidP="007E450C">
      <w:pPr>
        <w:pStyle w:val="Screen"/>
      </w:pPr>
      <w:r w:rsidRPr="0091005D">
        <w:t xml:space="preserve">     Overriding Reason: TESTING                                                 </w:t>
      </w:r>
    </w:p>
    <w:p w:rsidR="00B80DC1" w:rsidRPr="0091005D" w:rsidRDefault="00B80DC1" w:rsidP="007E450C">
      <w:pPr>
        <w:pStyle w:val="Screen"/>
      </w:pPr>
      <w:r w:rsidRPr="0091005D">
        <w:t xml:space="preserve">                                                                                </w:t>
      </w:r>
    </w:p>
    <w:p w:rsidR="00B80DC1" w:rsidRPr="0091005D" w:rsidRDefault="00B80DC1" w:rsidP="007E450C">
      <w:pPr>
        <w:pStyle w:val="Screen"/>
      </w:pPr>
      <w:r w:rsidRPr="0091005D">
        <w:t xml:space="preserve">*(1) Orderable Item: ASPIRIN TAB,EC                                             </w:t>
      </w:r>
    </w:p>
    <w:p w:rsidR="00242892" w:rsidRPr="0091005D" w:rsidRDefault="00B80DC1" w:rsidP="007E450C">
      <w:pPr>
        <w:pStyle w:val="Screen"/>
      </w:pPr>
      <w:r w:rsidRPr="0091005D">
        <w:t xml:space="preserve"> (2)           Drug: ASPIRIN 81MG EC TAB </w:t>
      </w:r>
    </w:p>
    <w:p w:rsidR="00B80DC1" w:rsidRPr="0091005D" w:rsidRDefault="00242892" w:rsidP="007E450C">
      <w:pPr>
        <w:pStyle w:val="Screen"/>
      </w:pPr>
      <w:r w:rsidRPr="0091005D">
        <w:t xml:space="preserve">                NDC:</w:t>
      </w:r>
      <w:r w:rsidR="00B80DC1" w:rsidRPr="0091005D">
        <w:t xml:space="preserve"> </w:t>
      </w:r>
      <w:r w:rsidRPr="0091005D">
        <w:t>00056-0176-75</w:t>
      </w:r>
      <w:r w:rsidR="00B80DC1" w:rsidRPr="0091005D">
        <w:t xml:space="preserve">                                      </w:t>
      </w:r>
    </w:p>
    <w:p w:rsidR="00B80DC1" w:rsidRPr="0091005D" w:rsidRDefault="00B80DC1" w:rsidP="007E450C">
      <w:pPr>
        <w:pStyle w:val="Screen"/>
      </w:pPr>
      <w:r w:rsidRPr="0091005D">
        <w:t xml:space="preserve"> (3)        *Dosage: 81 (MG)                                                    </w:t>
      </w:r>
    </w:p>
    <w:p w:rsidR="00B80DC1" w:rsidRPr="0091005D" w:rsidRDefault="00B80DC1" w:rsidP="007E450C">
      <w:pPr>
        <w:pStyle w:val="Screen"/>
      </w:pPr>
      <w:r w:rsidRPr="0091005D">
        <w:t xml:space="preserve">+         Enter ?? for more actions                                             </w:t>
      </w:r>
    </w:p>
    <w:p w:rsidR="00B80DC1" w:rsidRPr="0091005D" w:rsidRDefault="00B80DC1" w:rsidP="007E450C">
      <w:pPr>
        <w:pStyle w:val="Screen"/>
      </w:pPr>
      <w:r w:rsidRPr="0091005D">
        <w:t>AC Accept                 ED Edit                   DC Discontinue</w:t>
      </w:r>
    </w:p>
    <w:p w:rsidR="00B80DC1" w:rsidRPr="0091005D" w:rsidRDefault="00B80DC1" w:rsidP="007E450C">
      <w:pPr>
        <w:pStyle w:val="Screen"/>
      </w:pPr>
      <w:r w:rsidRPr="0091005D">
        <w:t xml:space="preserve">Select Item(s): Next Screen// DC   Discontinue  </w:t>
      </w:r>
    </w:p>
    <w:p w:rsidR="00B80DC1" w:rsidRPr="0091005D" w:rsidRDefault="00B80DC1" w:rsidP="007E450C">
      <w:pPr>
        <w:pStyle w:val="Screen"/>
      </w:pPr>
    </w:p>
    <w:p w:rsidR="00B80DC1" w:rsidRPr="0091005D" w:rsidRDefault="00B80DC1" w:rsidP="007E450C">
      <w:pPr>
        <w:pStyle w:val="Screen"/>
      </w:pPr>
      <w:r w:rsidRPr="0091005D">
        <w:t>Nature of Order: SERVICE CORRECTION//        S</w:t>
      </w:r>
    </w:p>
    <w:p w:rsidR="00B80DC1" w:rsidRPr="0091005D" w:rsidRDefault="00B80DC1" w:rsidP="007E450C">
      <w:pPr>
        <w:pStyle w:val="Screen"/>
      </w:pPr>
    </w:p>
    <w:p w:rsidR="00B80DC1" w:rsidRPr="0091005D" w:rsidRDefault="00B80DC1" w:rsidP="007E450C">
      <w:pPr>
        <w:pStyle w:val="Screen"/>
      </w:pPr>
      <w:r w:rsidRPr="0091005D">
        <w:t xml:space="preserve">Requesting PROVIDER: PSOPROVIDER,TEN//        LBB     119  </w:t>
      </w:r>
    </w:p>
    <w:p w:rsidR="00B80DC1" w:rsidRPr="0091005D" w:rsidRDefault="00B80DC1" w:rsidP="007E450C">
      <w:pPr>
        <w:pStyle w:val="Screen"/>
      </w:pPr>
      <w:r w:rsidRPr="0091005D">
        <w:t xml:space="preserve">Comments: Per Pharmacy Request  Replace </w:t>
      </w:r>
    </w:p>
    <w:p w:rsidR="00B80DC1" w:rsidRPr="0091005D" w:rsidRDefault="00B80DC1" w:rsidP="007E450C">
      <w:pPr>
        <w:pStyle w:val="Screen"/>
      </w:pPr>
    </w:p>
    <w:p w:rsidR="00B80DC1" w:rsidRPr="0091005D" w:rsidRDefault="00B80DC1" w:rsidP="007E450C">
      <w:pPr>
        <w:pStyle w:val="Screen"/>
      </w:pPr>
      <w:r w:rsidRPr="0091005D">
        <w:t xml:space="preserve">Press Return to : </w:t>
      </w:r>
    </w:p>
    <w:p w:rsidR="00B80DC1" w:rsidRPr="0091005D" w:rsidRDefault="00B80DC1" w:rsidP="007E450C">
      <w:pPr>
        <w:pStyle w:val="Screen"/>
      </w:pPr>
    </w:p>
    <w:p w:rsidR="00B80DC1" w:rsidRPr="0091005D" w:rsidRDefault="00B80DC1" w:rsidP="007E450C">
      <w:pPr>
        <w:pStyle w:val="Screen"/>
      </w:pPr>
    </w:p>
    <w:p w:rsidR="00B80DC1" w:rsidRPr="0091005D" w:rsidRDefault="00B80DC1" w:rsidP="007E450C">
      <w:pPr>
        <w:pStyle w:val="Screen"/>
      </w:pPr>
      <w:r w:rsidRPr="0091005D">
        <w:t>PI  Patient Information                 SO  Select Order</w:t>
      </w:r>
    </w:p>
    <w:p w:rsidR="00B80DC1" w:rsidRPr="0091005D" w:rsidRDefault="00B80DC1" w:rsidP="007E450C">
      <w:pPr>
        <w:pStyle w:val="Screen"/>
      </w:pPr>
    </w:p>
    <w:p w:rsidR="00B80DC1" w:rsidRPr="0091005D" w:rsidRDefault="00B80DC1" w:rsidP="007E450C">
      <w:pPr>
        <w:pStyle w:val="Screen"/>
      </w:pPr>
      <w:r w:rsidRPr="0091005D">
        <w:t>PU  Patient Record Update               NO  New Order</w:t>
      </w:r>
    </w:p>
    <w:p w:rsidR="00B80DC1" w:rsidRPr="0091005D" w:rsidRDefault="00B80DC1" w:rsidP="007E450C">
      <w:pPr>
        <w:pStyle w:val="Screen"/>
      </w:pPr>
      <w:r w:rsidRPr="0091005D">
        <w:t>PI  Patient Information                 SO  Select Order</w:t>
      </w:r>
    </w:p>
    <w:p w:rsidR="00B80DC1" w:rsidRPr="0091005D" w:rsidRDefault="00B80DC1" w:rsidP="007E450C">
      <w:pPr>
        <w:pStyle w:val="Screen"/>
      </w:pPr>
      <w:r w:rsidRPr="0091005D">
        <w:t xml:space="preserve">Select Action: Quit// 2     </w:t>
      </w:r>
    </w:p>
    <w:p w:rsidR="00B80DC1" w:rsidRPr="0091005D" w:rsidRDefault="00B80DC1" w:rsidP="007E450C">
      <w:pPr>
        <w:pStyle w:val="Screen"/>
      </w:pPr>
      <w:bookmarkStart w:id="412" w:name="p026n"/>
      <w:bookmarkEnd w:id="412"/>
    </w:p>
    <w:p w:rsidR="00B80DC1" w:rsidRPr="0091005D" w:rsidRDefault="00B80DC1" w:rsidP="007E450C">
      <w:pPr>
        <w:pStyle w:val="Screen"/>
      </w:pPr>
      <w:r w:rsidRPr="0091005D">
        <w:t xml:space="preserve">Medication Profile            Mar 24, 2008@14:36:28          Page:    1 of    1 </w:t>
      </w:r>
    </w:p>
    <w:p w:rsidR="00B80DC1" w:rsidRPr="0091005D" w:rsidRDefault="00B80DC1" w:rsidP="007E450C">
      <w:pPr>
        <w:pStyle w:val="Screen"/>
      </w:pPr>
      <w:r w:rsidRPr="0091005D">
        <w:t xml:space="preserve">PSOPATIENT,FOUR                                 &lt;NO ALLERGY ASSESSMENT&gt; </w:t>
      </w:r>
    </w:p>
    <w:p w:rsidR="00B80DC1" w:rsidRPr="0091005D" w:rsidRDefault="00B80DC1" w:rsidP="007E450C">
      <w:pPr>
        <w:pStyle w:val="Screen"/>
      </w:pPr>
      <w:r w:rsidRPr="0091005D">
        <w:t xml:space="preserve">  PID: 000-00-0000                                 Ht(cm): 168.91 (04/11/2006)</w:t>
      </w:r>
    </w:p>
    <w:p w:rsidR="00B80DC1" w:rsidRPr="0091005D" w:rsidRDefault="00B80DC1" w:rsidP="007E450C">
      <w:pPr>
        <w:pStyle w:val="Screen"/>
      </w:pPr>
      <w:r w:rsidRPr="0091005D">
        <w:t xml:space="preserve">  DOB: MAY 20,1966 (41)                            Wt(kg): 68.18 (09/06/2006) </w:t>
      </w:r>
    </w:p>
    <w:p w:rsidR="00B80DC1" w:rsidRPr="0091005D" w:rsidRDefault="00B80DC1" w:rsidP="007E450C">
      <w:pPr>
        <w:pStyle w:val="Screen"/>
      </w:pPr>
      <w:r w:rsidRPr="0091005D">
        <w:t xml:space="preserve">  SEX: MALE                            </w:t>
      </w:r>
    </w:p>
    <w:p w:rsidR="007E002C" w:rsidRPr="0091005D" w:rsidRDefault="007E002C" w:rsidP="007E450C">
      <w:pPr>
        <w:pStyle w:val="Screen"/>
      </w:pPr>
      <w:r w:rsidRPr="0091005D">
        <w:t xml:space="preserve"> CrCL: 102.4(est.) (CREAT:1.0mg/dL 10/30/12)     BSA (m2): 1.78         </w:t>
      </w:r>
    </w:p>
    <w:p w:rsidR="00B80DC1" w:rsidRPr="0091005D" w:rsidRDefault="00B80DC1" w:rsidP="007E450C">
      <w:pPr>
        <w:pStyle w:val="Screen"/>
      </w:pPr>
      <w:r w:rsidRPr="0091005D">
        <w:t xml:space="preserve">                                                             ISSUE  LAST REF DAY</w:t>
      </w:r>
    </w:p>
    <w:p w:rsidR="00B80DC1" w:rsidRPr="0091005D" w:rsidRDefault="00B80DC1" w:rsidP="007E450C">
      <w:pPr>
        <w:pStyle w:val="Screen"/>
      </w:pPr>
      <w:r w:rsidRPr="0091005D">
        <w:t xml:space="preserve"> #  RX #         DRUG                                 QTY ST  DATE  FILL REM SUP</w:t>
      </w:r>
    </w:p>
    <w:p w:rsidR="00B80DC1" w:rsidRPr="0091005D" w:rsidRDefault="00B80DC1" w:rsidP="007E450C">
      <w:pPr>
        <w:pStyle w:val="Screen"/>
      </w:pPr>
      <w:r w:rsidRPr="0091005D">
        <w:t xml:space="preserve">                                                                                </w:t>
      </w:r>
    </w:p>
    <w:p w:rsidR="00B80DC1" w:rsidRPr="0091005D" w:rsidRDefault="00B80DC1" w:rsidP="007E450C">
      <w:pPr>
        <w:pStyle w:val="Screen"/>
      </w:pPr>
      <w:r w:rsidRPr="0091005D">
        <w:lastRenderedPageBreak/>
        <w:t>-------------------------------------ACTIVE-------------------------------------</w:t>
      </w:r>
    </w:p>
    <w:p w:rsidR="00B80DC1" w:rsidRPr="0091005D" w:rsidRDefault="00B80DC1" w:rsidP="007E450C">
      <w:pPr>
        <w:pStyle w:val="Screen"/>
      </w:pPr>
      <w:r w:rsidRPr="0091005D">
        <w:t xml:space="preserve"> 1 2608          ASPIRIN 81MG EC TAB                   30 A  03-24 03-24  11  30</w:t>
      </w:r>
    </w:p>
    <w:p w:rsidR="00B80DC1" w:rsidRPr="0091005D" w:rsidRDefault="00B80DC1" w:rsidP="007E450C">
      <w:pPr>
        <w:pStyle w:val="Screen"/>
      </w:pPr>
      <w:r w:rsidRPr="0091005D">
        <w:t>----------------------------------NON-VERIFIED----------------------------------</w:t>
      </w:r>
    </w:p>
    <w:p w:rsidR="00B80DC1" w:rsidRPr="0091005D" w:rsidRDefault="00B80DC1" w:rsidP="007E450C">
      <w:pPr>
        <w:pStyle w:val="Screen"/>
      </w:pPr>
      <w:r w:rsidRPr="0091005D">
        <w:t xml:space="preserve"> 2 2609          ASPIRIN 325MG EC TAB                  30 N  03-24 03-24   5  30</w:t>
      </w:r>
    </w:p>
    <w:p w:rsidR="00825A10" w:rsidRPr="0091005D" w:rsidRDefault="00825A10" w:rsidP="004F7E4B"/>
    <w:p w:rsidR="00825A10" w:rsidRPr="0091005D" w:rsidRDefault="00645085" w:rsidP="00A17F7F">
      <w:pPr>
        <w:pStyle w:val="Example"/>
      </w:pPr>
      <w:r w:rsidRPr="0091005D">
        <w:t>Duplicate with Non-VA Med – No Action Required</w:t>
      </w:r>
    </w:p>
    <w:p w:rsidR="00825A10" w:rsidRPr="0091005D" w:rsidRDefault="00645085" w:rsidP="006D3E80">
      <w:pPr>
        <w:pStyle w:val="Screen"/>
        <w:keepNext/>
      </w:pPr>
      <w:r w:rsidRPr="0091005D">
        <w:t>DRUG: CIMETIDINE</w:t>
      </w:r>
    </w:p>
    <w:p w:rsidR="00825A10" w:rsidRPr="0091005D" w:rsidRDefault="00645085" w:rsidP="007E450C">
      <w:pPr>
        <w:pStyle w:val="Screen"/>
      </w:pPr>
      <w:r w:rsidRPr="0091005D">
        <w:t xml:space="preserve">  Lookup: GENERIC NAME</w:t>
      </w:r>
    </w:p>
    <w:p w:rsidR="00825A10" w:rsidRPr="0091005D" w:rsidRDefault="00645085" w:rsidP="007E450C">
      <w:pPr>
        <w:pStyle w:val="Screen"/>
      </w:pPr>
      <w:r w:rsidRPr="0091005D">
        <w:t xml:space="preserve">     1   CIMETIDINE 100MG TAB           GA301           </w:t>
      </w:r>
    </w:p>
    <w:p w:rsidR="00825A10" w:rsidRPr="0091005D" w:rsidRDefault="00645085" w:rsidP="007E450C">
      <w:pPr>
        <w:pStyle w:val="Screen"/>
      </w:pPr>
      <w:r w:rsidRPr="0091005D">
        <w:t xml:space="preserve">     2   CIMETIDINE 200MG TAB           GA301           </w:t>
      </w:r>
    </w:p>
    <w:p w:rsidR="00825A10" w:rsidRPr="0091005D" w:rsidRDefault="00645085" w:rsidP="007E450C">
      <w:pPr>
        <w:pStyle w:val="Screen"/>
      </w:pPr>
      <w:r w:rsidRPr="0091005D">
        <w:t xml:space="preserve">     3   CIMETIDINE 300MG TAB           GA301         90 DAY SUPPLY     </w:t>
      </w:r>
    </w:p>
    <w:p w:rsidR="00825A10" w:rsidRPr="0091005D" w:rsidRDefault="00645085" w:rsidP="007E450C">
      <w:pPr>
        <w:pStyle w:val="Screen"/>
      </w:pPr>
      <w:r w:rsidRPr="0091005D">
        <w:t xml:space="preserve">     4   CIMETIDINE 400MG TAB           GA301           </w:t>
      </w:r>
    </w:p>
    <w:p w:rsidR="00825A10" w:rsidRPr="0091005D" w:rsidRDefault="00645085" w:rsidP="007E450C">
      <w:pPr>
        <w:pStyle w:val="Screen"/>
      </w:pPr>
      <w:r w:rsidRPr="0091005D">
        <w:t xml:space="preserve">     5   CIMETIDINE 800MG TAB           GA301           </w:t>
      </w:r>
    </w:p>
    <w:p w:rsidR="00825A10" w:rsidRPr="0091005D" w:rsidRDefault="00645085" w:rsidP="007E450C">
      <w:pPr>
        <w:pStyle w:val="Screen"/>
      </w:pPr>
      <w:r w:rsidRPr="0091005D">
        <w:t xml:space="preserve">CHOOSE 1-5: 3  CIMETIDINE 300MG TAB         GA301         90 DAY SUPPLY     </w:t>
      </w:r>
    </w:p>
    <w:p w:rsidR="00825A10" w:rsidRPr="0091005D" w:rsidRDefault="00645085" w:rsidP="007E450C">
      <w:pPr>
        <w:pStyle w:val="Screen"/>
      </w:pPr>
      <w:r w:rsidRPr="0091005D">
        <w:t>--------------------------------------------------------------------------------</w:t>
      </w:r>
    </w:p>
    <w:p w:rsidR="00825A10" w:rsidRPr="0091005D" w:rsidRDefault="00645085" w:rsidP="007E450C">
      <w:pPr>
        <w:pStyle w:val="Screen"/>
      </w:pPr>
      <w:r w:rsidRPr="0091005D">
        <w:t>Duplicate Drug in a Non-VA Med Order for</w:t>
      </w:r>
    </w:p>
    <w:p w:rsidR="00825A10" w:rsidRPr="0091005D" w:rsidRDefault="00825A10" w:rsidP="007E450C">
      <w:pPr>
        <w:pStyle w:val="Screen"/>
      </w:pPr>
    </w:p>
    <w:p w:rsidR="00825A10" w:rsidRPr="0091005D" w:rsidRDefault="00825A10" w:rsidP="007E450C">
      <w:pPr>
        <w:pStyle w:val="Screen"/>
      </w:pPr>
      <w:bookmarkStart w:id="413" w:name="Page_68"/>
      <w:bookmarkEnd w:id="413"/>
    </w:p>
    <w:p w:rsidR="00825A10" w:rsidRPr="0091005D" w:rsidRDefault="00645085" w:rsidP="007E450C">
      <w:pPr>
        <w:pStyle w:val="Screen"/>
      </w:pPr>
      <w:r w:rsidRPr="0091005D">
        <w:t xml:space="preserve">                Drug: CIMETIDINE 300MG TAB</w:t>
      </w:r>
    </w:p>
    <w:p w:rsidR="00825A10" w:rsidRPr="0091005D" w:rsidRDefault="00645085" w:rsidP="007E450C">
      <w:pPr>
        <w:pStyle w:val="Screen"/>
      </w:pPr>
      <w:r w:rsidRPr="0091005D">
        <w:t xml:space="preserve">              Dosage: 300MG</w:t>
      </w:r>
    </w:p>
    <w:p w:rsidR="00825A10" w:rsidRPr="0091005D" w:rsidRDefault="00645085" w:rsidP="007E450C">
      <w:pPr>
        <w:pStyle w:val="Screen"/>
      </w:pPr>
      <w:r w:rsidRPr="0091005D">
        <w:t xml:space="preserve">            Schedule: AT BEDTIME                    </w:t>
      </w:r>
    </w:p>
    <w:p w:rsidR="00825A10" w:rsidRPr="0091005D" w:rsidRDefault="00645085" w:rsidP="007E450C">
      <w:pPr>
        <w:pStyle w:val="Screen"/>
      </w:pPr>
      <w:r w:rsidRPr="0091005D">
        <w:t xml:space="preserve">    Medication Route: MOUTH</w:t>
      </w:r>
    </w:p>
    <w:p w:rsidR="00825A10" w:rsidRPr="0091005D" w:rsidRDefault="00645085" w:rsidP="007E450C">
      <w:pPr>
        <w:pStyle w:val="Screen"/>
      </w:pPr>
      <w:r w:rsidRPr="0091005D">
        <w:t xml:space="preserve">          Start Date:                  CPRS Order #: 13554</w:t>
      </w:r>
    </w:p>
    <w:p w:rsidR="00825A10" w:rsidRPr="0091005D" w:rsidRDefault="00645085" w:rsidP="007E450C">
      <w:pPr>
        <w:pStyle w:val="Screen"/>
      </w:pPr>
      <w:r w:rsidRPr="0091005D">
        <w:t xml:space="preserve">       Documented By: PSOPROVIDER,TEN on Mar 24, 2008@14:44:15</w:t>
      </w:r>
    </w:p>
    <w:p w:rsidR="00D149D3" w:rsidRPr="0091005D" w:rsidRDefault="00D149D3" w:rsidP="007E450C">
      <w:pPr>
        <w:pStyle w:val="Screen"/>
        <w:rPr>
          <w:rFonts w:eastAsia="Calibri"/>
        </w:rPr>
      </w:pPr>
      <w:r w:rsidRPr="0091005D">
        <w:rPr>
          <w:rFonts w:eastAsia="Calibri"/>
        </w:rPr>
        <w:t>--------------------------------------------------------------------------------</w:t>
      </w:r>
    </w:p>
    <w:p w:rsidR="00825A10" w:rsidRPr="0091005D" w:rsidRDefault="00825A10" w:rsidP="007E450C">
      <w:pPr>
        <w:pStyle w:val="Screen"/>
      </w:pPr>
    </w:p>
    <w:p w:rsidR="00825A10" w:rsidRPr="0091005D" w:rsidRDefault="00645085" w:rsidP="007E450C">
      <w:pPr>
        <w:pStyle w:val="Screen"/>
      </w:pPr>
      <w:r w:rsidRPr="0091005D">
        <w:t xml:space="preserve">Press Return to Continue: </w:t>
      </w:r>
    </w:p>
    <w:p w:rsidR="00825A10" w:rsidRPr="0091005D" w:rsidRDefault="00825A10" w:rsidP="007E450C">
      <w:pPr>
        <w:pStyle w:val="Screen"/>
      </w:pPr>
    </w:p>
    <w:p w:rsidR="00825A10" w:rsidRPr="0091005D" w:rsidRDefault="00645085" w:rsidP="007E450C">
      <w:pPr>
        <w:pStyle w:val="Screen"/>
      </w:pPr>
      <w:r w:rsidRPr="0091005D">
        <w:t>VERB: TAKE</w:t>
      </w:r>
    </w:p>
    <w:p w:rsidR="00825A10" w:rsidRPr="0091005D" w:rsidRDefault="00C10302" w:rsidP="007E450C">
      <w:pPr>
        <w:pStyle w:val="Screen"/>
      </w:pPr>
      <w:r>
        <w:t xml:space="preserve">There are 2 </w:t>
      </w:r>
      <w:r w:rsidR="00645085" w:rsidRPr="0091005D">
        <w:t>Available Dosage(s)</w:t>
      </w:r>
      <w:r>
        <w:t>:</w:t>
      </w:r>
    </w:p>
    <w:p w:rsidR="00825A10" w:rsidRPr="0091005D" w:rsidRDefault="00645085" w:rsidP="007E450C">
      <w:pPr>
        <w:pStyle w:val="Screen"/>
      </w:pPr>
      <w:r w:rsidRPr="0091005D">
        <w:t xml:space="preserve">       1. 300MG</w:t>
      </w:r>
    </w:p>
    <w:p w:rsidR="00825A10" w:rsidRPr="0091005D" w:rsidRDefault="00645085" w:rsidP="007E450C">
      <w:pPr>
        <w:pStyle w:val="Screen"/>
      </w:pPr>
      <w:r w:rsidRPr="0091005D">
        <w:t xml:space="preserve">       2. 600MG</w:t>
      </w:r>
    </w:p>
    <w:p w:rsidR="00825A10" w:rsidRPr="0091005D" w:rsidRDefault="00825A10" w:rsidP="007E450C">
      <w:pPr>
        <w:pStyle w:val="Screen"/>
      </w:pPr>
    </w:p>
    <w:p w:rsidR="00825A10" w:rsidRPr="0091005D" w:rsidRDefault="00645085" w:rsidP="007E450C">
      <w:pPr>
        <w:pStyle w:val="Screen"/>
      </w:pPr>
      <w:r w:rsidRPr="0091005D">
        <w:t>Select from list of Available Dosages</w:t>
      </w:r>
      <w:r w:rsidR="00C10302">
        <w:t xml:space="preserve"> (1-2)</w:t>
      </w:r>
      <w:r w:rsidRPr="0091005D">
        <w:t>, Enter Free Text Dose</w:t>
      </w:r>
    </w:p>
    <w:p w:rsidR="00825A10" w:rsidRPr="0091005D" w:rsidRDefault="00645085" w:rsidP="007E450C">
      <w:pPr>
        <w:pStyle w:val="Screen"/>
      </w:pPr>
      <w:r w:rsidRPr="0091005D">
        <w:t>or Enter a Question Mark (?) to view list: 1 300MG</w:t>
      </w:r>
    </w:p>
    <w:p w:rsidR="00825A10" w:rsidRPr="0091005D" w:rsidRDefault="00825A10" w:rsidP="007E450C">
      <w:pPr>
        <w:pStyle w:val="Screen"/>
      </w:pPr>
    </w:p>
    <w:p w:rsidR="00825A10" w:rsidRPr="0091005D" w:rsidRDefault="00645085" w:rsidP="007E450C">
      <w:pPr>
        <w:pStyle w:val="Screen"/>
      </w:pPr>
      <w:r w:rsidRPr="0091005D">
        <w:t>You entered 300MG is this correct? Yes//</w:t>
      </w:r>
    </w:p>
    <w:p w:rsidR="00825A10" w:rsidRPr="0091005D" w:rsidRDefault="00825A10" w:rsidP="004F7E4B"/>
    <w:p w:rsidR="00E5052F" w:rsidRPr="0091005D" w:rsidRDefault="00645085" w:rsidP="00A17F7F">
      <w:pPr>
        <w:pStyle w:val="Example"/>
      </w:pPr>
      <w:r w:rsidRPr="0091005D">
        <w:t>Duplicate Drug with Pending Order</w:t>
      </w:r>
    </w:p>
    <w:p w:rsidR="00E5052F" w:rsidRPr="0091005D" w:rsidRDefault="00645085" w:rsidP="007E450C">
      <w:pPr>
        <w:pStyle w:val="Screen"/>
      </w:pPr>
      <w:r w:rsidRPr="0091005D">
        <w:t xml:space="preserve">Another New Order for PSOPATIENT,FOUR? YES//  </w:t>
      </w:r>
    </w:p>
    <w:p w:rsidR="00E5052F" w:rsidRPr="0091005D" w:rsidRDefault="00E5052F" w:rsidP="007E450C">
      <w:pPr>
        <w:pStyle w:val="Screen"/>
      </w:pPr>
    </w:p>
    <w:p w:rsidR="00825A10" w:rsidRPr="0091005D" w:rsidRDefault="00645085" w:rsidP="007E450C">
      <w:pPr>
        <w:pStyle w:val="Screen"/>
      </w:pPr>
      <w:r w:rsidRPr="0091005D">
        <w:t>Eligibility: SERVICE CONNECTED 50% to 100%     SC%: 100</w:t>
      </w:r>
    </w:p>
    <w:p w:rsidR="00825A10" w:rsidRPr="0091005D" w:rsidRDefault="00645085" w:rsidP="007E450C">
      <w:pPr>
        <w:pStyle w:val="Screen"/>
      </w:pPr>
      <w:r w:rsidRPr="0091005D">
        <w:t xml:space="preserve">RX PATIENT STATUS: OPT NSC//   </w:t>
      </w:r>
    </w:p>
    <w:p w:rsidR="00825A10" w:rsidRPr="0091005D" w:rsidRDefault="00645085" w:rsidP="007E450C">
      <w:pPr>
        <w:pStyle w:val="Screen"/>
      </w:pPr>
      <w:r w:rsidRPr="0091005D">
        <w:t>DRUG: ALLOPURINOL</w:t>
      </w:r>
    </w:p>
    <w:p w:rsidR="00825A10" w:rsidRPr="0091005D" w:rsidRDefault="00645085" w:rsidP="007E450C">
      <w:pPr>
        <w:pStyle w:val="Screen"/>
      </w:pPr>
      <w:r w:rsidRPr="0091005D">
        <w:t xml:space="preserve">  Lookup: GENERIC NAME</w:t>
      </w:r>
    </w:p>
    <w:p w:rsidR="00825A10" w:rsidRPr="0091005D" w:rsidRDefault="00645085" w:rsidP="007E450C">
      <w:pPr>
        <w:pStyle w:val="Screen"/>
      </w:pPr>
      <w:r w:rsidRPr="0091005D">
        <w:t xml:space="preserve">     1   ALLOPURINOL 100MG TAB           MS400           </w:t>
      </w:r>
    </w:p>
    <w:p w:rsidR="00825A10" w:rsidRPr="0091005D" w:rsidRDefault="00645085" w:rsidP="007E450C">
      <w:pPr>
        <w:pStyle w:val="Screen"/>
      </w:pPr>
      <w:r w:rsidRPr="0091005D">
        <w:t xml:space="preserve">     2   ALLOPURINOL 300MG TAB           MS400           </w:t>
      </w:r>
    </w:p>
    <w:p w:rsidR="00825A10" w:rsidRPr="0091005D" w:rsidRDefault="00645085" w:rsidP="007E450C">
      <w:pPr>
        <w:pStyle w:val="Screen"/>
      </w:pPr>
      <w:r w:rsidRPr="0091005D">
        <w:t xml:space="preserve">CHOOSE 1-2: 2  ALLOPURINOL 300MG TAB         MS400           </w:t>
      </w:r>
    </w:p>
    <w:p w:rsidR="00825A10" w:rsidRPr="0091005D" w:rsidRDefault="00645085" w:rsidP="007E450C">
      <w:pPr>
        <w:pStyle w:val="Screen"/>
      </w:pPr>
      <w:r w:rsidRPr="0091005D">
        <w:t>-------------------------------------------------------------------------------</w:t>
      </w:r>
    </w:p>
    <w:p w:rsidR="00825A10" w:rsidRPr="0091005D" w:rsidRDefault="00645085" w:rsidP="007E450C">
      <w:pPr>
        <w:pStyle w:val="Screen"/>
      </w:pPr>
      <w:r w:rsidRPr="0091005D">
        <w:t xml:space="preserve">DUPLICATE DRUG in a Pending Order for: </w:t>
      </w:r>
    </w:p>
    <w:p w:rsidR="00825A10" w:rsidRPr="0091005D" w:rsidRDefault="00825A10" w:rsidP="007E450C">
      <w:pPr>
        <w:pStyle w:val="Screen"/>
      </w:pPr>
    </w:p>
    <w:p w:rsidR="00825A10" w:rsidRPr="0091005D" w:rsidRDefault="00645085" w:rsidP="007E450C">
      <w:pPr>
        <w:pStyle w:val="Screen"/>
      </w:pPr>
      <w:r w:rsidRPr="0091005D">
        <w:t xml:space="preserve">                  Drug: ALLOPURINOL 300MG TAB</w:t>
      </w:r>
    </w:p>
    <w:p w:rsidR="00825A10" w:rsidRPr="0091005D" w:rsidRDefault="00645085" w:rsidP="007E450C">
      <w:pPr>
        <w:pStyle w:val="Screen"/>
      </w:pPr>
      <w:r w:rsidRPr="0091005D">
        <w:t xml:space="preserve">                   SIG: TAKE ONE TABLET BY MOUTH EVERY MORNING                  </w:t>
      </w:r>
    </w:p>
    <w:p w:rsidR="00825A10" w:rsidRPr="0091005D" w:rsidRDefault="00645085" w:rsidP="007E450C">
      <w:pPr>
        <w:pStyle w:val="Screen"/>
      </w:pPr>
      <w:r w:rsidRPr="0091005D">
        <w:t xml:space="preserve">                   QTY: 180                  # of Refills: 3</w:t>
      </w:r>
    </w:p>
    <w:p w:rsidR="00825A10" w:rsidRPr="0091005D" w:rsidRDefault="00645085" w:rsidP="007E450C">
      <w:pPr>
        <w:pStyle w:val="Screen"/>
      </w:pPr>
      <w:r w:rsidRPr="0091005D">
        <w:t xml:space="preserve">              Provider: PSOPROVIDER,TEN        Issue Date: 03/24/08@14:44:15</w:t>
      </w:r>
    </w:p>
    <w:p w:rsidR="00825A10" w:rsidRPr="0091005D" w:rsidRDefault="00825A10" w:rsidP="007E450C">
      <w:pPr>
        <w:pStyle w:val="Screen"/>
      </w:pPr>
    </w:p>
    <w:p w:rsidR="00825A10" w:rsidRPr="0091005D" w:rsidRDefault="00645085" w:rsidP="007E450C">
      <w:pPr>
        <w:pStyle w:val="Screen"/>
      </w:pPr>
      <w:r w:rsidRPr="0091005D">
        <w:t>-------------------------------------------------------------------------------</w:t>
      </w:r>
    </w:p>
    <w:p w:rsidR="00825A10" w:rsidRPr="0091005D" w:rsidRDefault="00645085" w:rsidP="007E450C">
      <w:pPr>
        <w:pStyle w:val="Screen"/>
      </w:pPr>
      <w:r w:rsidRPr="0091005D">
        <w:t xml:space="preserve">Discontinue Pending Order for ALLOPURINOL 300MG? Y/N  </w:t>
      </w:r>
      <w:r w:rsidR="0086145C" w:rsidRPr="0091005D">
        <w:rPr>
          <w:u w:val="single"/>
        </w:rPr>
        <w:t>YES</w:t>
      </w:r>
    </w:p>
    <w:p w:rsidR="00825A10" w:rsidRPr="0091005D" w:rsidRDefault="00825A10" w:rsidP="007E450C">
      <w:pPr>
        <w:pStyle w:val="Screen"/>
      </w:pPr>
    </w:p>
    <w:p w:rsidR="00825A10" w:rsidRPr="0091005D" w:rsidRDefault="00645085" w:rsidP="007E450C">
      <w:pPr>
        <w:pStyle w:val="Screen"/>
      </w:pPr>
      <w:r w:rsidRPr="0091005D">
        <w:t>Pending Order for ALLOPURINOL 300MG will be discontinued after the acceptance of the new order.</w:t>
      </w:r>
    </w:p>
    <w:p w:rsidR="00825A10" w:rsidRPr="0091005D" w:rsidRDefault="00825A10" w:rsidP="007E450C">
      <w:pPr>
        <w:pStyle w:val="Screen"/>
      </w:pPr>
    </w:p>
    <w:p w:rsidR="00825A10" w:rsidRPr="0091005D" w:rsidRDefault="00645085" w:rsidP="007E450C">
      <w:pPr>
        <w:pStyle w:val="Screen"/>
      </w:pPr>
      <w:r w:rsidRPr="0091005D">
        <w:t>VERB: TAKE</w:t>
      </w:r>
    </w:p>
    <w:p w:rsidR="00825A10" w:rsidRPr="0091005D" w:rsidRDefault="00C10302" w:rsidP="007E450C">
      <w:pPr>
        <w:pStyle w:val="Screen"/>
      </w:pPr>
      <w:r>
        <w:t xml:space="preserve">There are 2 </w:t>
      </w:r>
      <w:r w:rsidR="00645085" w:rsidRPr="0091005D">
        <w:t>Available Dosage(s)</w:t>
      </w:r>
      <w:r>
        <w:t>:</w:t>
      </w:r>
    </w:p>
    <w:p w:rsidR="00825A10" w:rsidRPr="0091005D" w:rsidRDefault="00645085" w:rsidP="007E450C">
      <w:pPr>
        <w:pStyle w:val="Screen"/>
      </w:pPr>
      <w:r w:rsidRPr="0091005D">
        <w:t xml:space="preserve">       1. 300MG</w:t>
      </w:r>
    </w:p>
    <w:p w:rsidR="00825A10" w:rsidRPr="0091005D" w:rsidRDefault="00645085" w:rsidP="007E450C">
      <w:pPr>
        <w:pStyle w:val="Screen"/>
      </w:pPr>
      <w:r w:rsidRPr="0091005D">
        <w:t xml:space="preserve">       2. 600MG</w:t>
      </w:r>
    </w:p>
    <w:p w:rsidR="00825A10" w:rsidRPr="0091005D" w:rsidRDefault="00825A10" w:rsidP="007E450C">
      <w:pPr>
        <w:pStyle w:val="Screen"/>
      </w:pPr>
    </w:p>
    <w:p w:rsidR="00825A10" w:rsidRPr="0091005D" w:rsidRDefault="00645085" w:rsidP="007E450C">
      <w:pPr>
        <w:pStyle w:val="Screen"/>
      </w:pPr>
      <w:r w:rsidRPr="0091005D">
        <w:t>Select from list of Available Dosages</w:t>
      </w:r>
      <w:r w:rsidR="00C10302">
        <w:t xml:space="preserve"> (1-2)</w:t>
      </w:r>
      <w:r w:rsidRPr="0091005D">
        <w:t>, Enter Free Text Dose</w:t>
      </w:r>
    </w:p>
    <w:p w:rsidR="00825A10" w:rsidRPr="0091005D" w:rsidRDefault="00645085" w:rsidP="007E450C">
      <w:pPr>
        <w:pStyle w:val="Screen"/>
      </w:pPr>
      <w:r w:rsidRPr="0091005D">
        <w:lastRenderedPageBreak/>
        <w:t>or Enter a Question Mark (?) to view list: 1 300MG</w:t>
      </w:r>
    </w:p>
    <w:p w:rsidR="00825A10" w:rsidRPr="0091005D" w:rsidRDefault="00825A10" w:rsidP="007E450C">
      <w:pPr>
        <w:pStyle w:val="Screen"/>
      </w:pPr>
    </w:p>
    <w:p w:rsidR="00825A10" w:rsidRPr="0091005D" w:rsidRDefault="00645085" w:rsidP="007E450C">
      <w:pPr>
        <w:pStyle w:val="Screen"/>
      </w:pPr>
      <w:r w:rsidRPr="0091005D">
        <w:t>You entered 300MG is this correct? Yes//   YES</w:t>
      </w:r>
    </w:p>
    <w:p w:rsidR="00825A10" w:rsidRPr="0091005D" w:rsidRDefault="00645085" w:rsidP="007E450C">
      <w:pPr>
        <w:pStyle w:val="Screen"/>
      </w:pPr>
      <w:r w:rsidRPr="0091005D">
        <w:t>VERB: TAKE</w:t>
      </w:r>
    </w:p>
    <w:p w:rsidR="00825A10" w:rsidRPr="0091005D" w:rsidRDefault="00645085" w:rsidP="007E450C">
      <w:pPr>
        <w:pStyle w:val="Screen"/>
      </w:pPr>
      <w:r w:rsidRPr="0091005D">
        <w:t>DISPENSE UNITS PER DOSE(TABLET): 1// 1</w:t>
      </w:r>
    </w:p>
    <w:p w:rsidR="00825A10" w:rsidRPr="0091005D" w:rsidRDefault="00645085" w:rsidP="007E450C">
      <w:pPr>
        <w:pStyle w:val="Screen"/>
      </w:pPr>
      <w:r w:rsidRPr="0091005D">
        <w:t>Dosage Ordered: 300MG</w:t>
      </w:r>
    </w:p>
    <w:p w:rsidR="00825A10" w:rsidRPr="0091005D" w:rsidRDefault="00825A10" w:rsidP="007E450C">
      <w:pPr>
        <w:pStyle w:val="Screen"/>
      </w:pPr>
    </w:p>
    <w:p w:rsidR="00825A10" w:rsidRPr="0091005D" w:rsidRDefault="00645085" w:rsidP="007E450C">
      <w:pPr>
        <w:pStyle w:val="Screen"/>
      </w:pPr>
      <w:r w:rsidRPr="0091005D">
        <w:t>NOUN: TABLET</w:t>
      </w:r>
    </w:p>
    <w:p w:rsidR="00825A10" w:rsidRPr="0091005D" w:rsidRDefault="00645085" w:rsidP="007E450C">
      <w:pPr>
        <w:pStyle w:val="Screen"/>
      </w:pPr>
      <w:r w:rsidRPr="0091005D">
        <w:t>ROUTE: PO//   ORAL      PO  MOUTH</w:t>
      </w:r>
    </w:p>
    <w:p w:rsidR="00C10302" w:rsidRDefault="00C10302" w:rsidP="00C10302">
      <w:pPr>
        <w:pStyle w:val="Screen"/>
      </w:pPr>
      <w:r w:rsidRPr="000841B4">
        <w:t xml:space="preserve">Schedule: QAM // </w:t>
      </w:r>
    </w:p>
    <w:p w:rsidR="00C10302" w:rsidRDefault="00C10302" w:rsidP="00C10302">
      <w:pPr>
        <w:pStyle w:val="Screen"/>
        <w:rPr>
          <w:rFonts w:cs="Courier New"/>
        </w:rPr>
      </w:pPr>
      <w:r w:rsidRPr="000841B4">
        <w:rPr>
          <w:rFonts w:cs="Courier New"/>
        </w:rPr>
        <w:t>Now searching ADMINISTRATION SCHEDULE (#51.1) file...</w:t>
      </w:r>
    </w:p>
    <w:p w:rsidR="00C10302" w:rsidRDefault="00C10302" w:rsidP="00C10302">
      <w:pPr>
        <w:pStyle w:val="Screen"/>
        <w:rPr>
          <w:rFonts w:cs="Courier New"/>
        </w:rPr>
      </w:pPr>
      <w:r>
        <w:rPr>
          <w:rFonts w:cs="Courier New"/>
        </w:rPr>
        <w:t xml:space="preserve">  </w:t>
      </w:r>
      <w:r w:rsidRPr="000841B4">
        <w:rPr>
          <w:rFonts w:cs="Courier New"/>
        </w:rPr>
        <w:t>QAM  QAM  EVERY MORNING</w:t>
      </w:r>
    </w:p>
    <w:p w:rsidR="00C10302" w:rsidRDefault="00C10302" w:rsidP="00C10302">
      <w:pPr>
        <w:pStyle w:val="Screen"/>
        <w:rPr>
          <w:rFonts w:cs="Courier New"/>
        </w:rPr>
      </w:pPr>
      <w:r>
        <w:rPr>
          <w:rFonts w:cs="Courier New"/>
        </w:rPr>
        <w:t xml:space="preserve">         </w:t>
      </w:r>
      <w:r w:rsidRPr="000841B4">
        <w:rPr>
          <w:rFonts w:cs="Courier New"/>
        </w:rPr>
        <w:t>...OK? Yes//   (Yes)</w:t>
      </w:r>
    </w:p>
    <w:p w:rsidR="00C10302" w:rsidRPr="00BD5B59" w:rsidRDefault="00C10302" w:rsidP="00C10302">
      <w:pPr>
        <w:pStyle w:val="Screen"/>
      </w:pPr>
      <w:r>
        <w:rPr>
          <w:rFonts w:cs="Courier New"/>
        </w:rPr>
        <w:t xml:space="preserve"> </w:t>
      </w:r>
      <w:r w:rsidRPr="000841B4">
        <w:rPr>
          <w:rFonts w:cs="Courier New"/>
        </w:rPr>
        <w:t>(EVERY MORNING)</w:t>
      </w:r>
    </w:p>
    <w:p w:rsidR="00825A10" w:rsidRPr="0091005D" w:rsidRDefault="00645085" w:rsidP="007E450C">
      <w:pPr>
        <w:pStyle w:val="Screen"/>
      </w:pPr>
      <w:r w:rsidRPr="0091005D">
        <w:t xml:space="preserve">LIMITED DURATION (IN DAYS, HOURS OR MINUTES): </w:t>
      </w:r>
    </w:p>
    <w:p w:rsidR="00825A10" w:rsidRPr="0091005D" w:rsidRDefault="00645085" w:rsidP="007E450C">
      <w:pPr>
        <w:pStyle w:val="Screen"/>
      </w:pPr>
      <w:r w:rsidRPr="0091005D">
        <w:t xml:space="preserve">CONJUNCTION: </w:t>
      </w:r>
    </w:p>
    <w:p w:rsidR="00825A10" w:rsidRPr="0091005D" w:rsidRDefault="00645085" w:rsidP="007E450C">
      <w:pPr>
        <w:pStyle w:val="Screen"/>
      </w:pPr>
      <w:r w:rsidRPr="0091005D">
        <w:t xml:space="preserve">PATIENT INSTRUCTIONS: </w:t>
      </w:r>
    </w:p>
    <w:p w:rsidR="00825A10" w:rsidRPr="0091005D" w:rsidRDefault="00825A10" w:rsidP="007E450C">
      <w:pPr>
        <w:pStyle w:val="Screen"/>
      </w:pPr>
    </w:p>
    <w:p w:rsidR="00825A10" w:rsidRPr="0091005D" w:rsidRDefault="00645085" w:rsidP="007E450C">
      <w:pPr>
        <w:pStyle w:val="Screen"/>
      </w:pPr>
      <w:r w:rsidRPr="0091005D">
        <w:t>(TAKE ONE TABLET BY MOUTH EVERY MORNING)</w:t>
      </w:r>
    </w:p>
    <w:p w:rsidR="00825A10" w:rsidRPr="0091005D" w:rsidRDefault="00825A10" w:rsidP="007E450C">
      <w:pPr>
        <w:pStyle w:val="Screen"/>
      </w:pPr>
    </w:p>
    <w:p w:rsidR="00825A10" w:rsidRPr="0091005D" w:rsidRDefault="00645085" w:rsidP="007E450C">
      <w:pPr>
        <w:pStyle w:val="Screen"/>
      </w:pPr>
      <w:r w:rsidRPr="0091005D">
        <w:t xml:space="preserve">DAYS SUPPLY:  (1-90): 30// </w:t>
      </w:r>
    </w:p>
    <w:p w:rsidR="00825A10" w:rsidRPr="0091005D" w:rsidRDefault="00645085" w:rsidP="007E450C">
      <w:pPr>
        <w:pStyle w:val="Screen"/>
      </w:pPr>
      <w:r w:rsidRPr="0091005D">
        <w:t>QTY ( TAB ) : 30// 30</w:t>
      </w:r>
    </w:p>
    <w:p w:rsidR="00825A10" w:rsidRPr="0091005D" w:rsidRDefault="00645085" w:rsidP="007E450C">
      <w:pPr>
        <w:pStyle w:val="Screen"/>
      </w:pPr>
      <w:r w:rsidRPr="0091005D">
        <w:t>COPIES: 1// 1</w:t>
      </w:r>
    </w:p>
    <w:p w:rsidR="00825A10" w:rsidRPr="0091005D" w:rsidRDefault="00645085" w:rsidP="007E450C">
      <w:pPr>
        <w:pStyle w:val="Screen"/>
      </w:pPr>
      <w:r w:rsidRPr="0091005D">
        <w:t xml:space="preserve"># OF REFILLS:  (0-11): 11// </w:t>
      </w:r>
    </w:p>
    <w:p w:rsidR="00825A10" w:rsidRPr="0091005D" w:rsidRDefault="00645085" w:rsidP="007E450C">
      <w:pPr>
        <w:pStyle w:val="Screen"/>
      </w:pPr>
      <w:r w:rsidRPr="0091005D">
        <w:t xml:space="preserve">PROVIDER:    PSOPROVIDER,TEN     </w:t>
      </w:r>
    </w:p>
    <w:p w:rsidR="00825A10" w:rsidRPr="0091005D" w:rsidRDefault="00645085" w:rsidP="007E450C">
      <w:pPr>
        <w:pStyle w:val="Screen"/>
      </w:pPr>
      <w:r w:rsidRPr="0091005D">
        <w:t xml:space="preserve">CLINIC: </w:t>
      </w:r>
    </w:p>
    <w:p w:rsidR="00825A10" w:rsidRPr="0091005D" w:rsidRDefault="00645085" w:rsidP="007E450C">
      <w:pPr>
        <w:pStyle w:val="Screen"/>
      </w:pPr>
      <w:r w:rsidRPr="0091005D">
        <w:t>MAIL/WINDOW: WINDOW// WINDOW</w:t>
      </w:r>
    </w:p>
    <w:p w:rsidR="00825A10" w:rsidRPr="0091005D" w:rsidRDefault="00645085" w:rsidP="007E450C">
      <w:pPr>
        <w:pStyle w:val="Screen"/>
      </w:pPr>
      <w:r w:rsidRPr="0091005D">
        <w:t xml:space="preserve">METHOD OF PICK-UP: </w:t>
      </w:r>
    </w:p>
    <w:p w:rsidR="00825A10" w:rsidRPr="0091005D" w:rsidRDefault="00645085" w:rsidP="007E450C">
      <w:pPr>
        <w:pStyle w:val="Screen"/>
      </w:pPr>
      <w:r w:rsidRPr="0091005D">
        <w:t xml:space="preserve">REMARKS: </w:t>
      </w:r>
    </w:p>
    <w:p w:rsidR="00825A10" w:rsidRPr="0091005D" w:rsidRDefault="00645085" w:rsidP="007E450C">
      <w:pPr>
        <w:pStyle w:val="Screen"/>
      </w:pPr>
      <w:r w:rsidRPr="0091005D">
        <w:t>ISSUE DATE: TODAY//   (MAR 24, 2008)</w:t>
      </w:r>
    </w:p>
    <w:p w:rsidR="00825A10" w:rsidRPr="0091005D" w:rsidRDefault="00645085" w:rsidP="007E450C">
      <w:pPr>
        <w:pStyle w:val="Screen"/>
      </w:pPr>
      <w:r w:rsidRPr="0091005D">
        <w:t>FILL DATE:  (3/24/2008 - 3/25/2009): TODAY//   (MAR 24, 2008)</w:t>
      </w:r>
    </w:p>
    <w:p w:rsidR="00825A10" w:rsidRPr="0091005D" w:rsidRDefault="00645085" w:rsidP="007E450C">
      <w:pPr>
        <w:pStyle w:val="Screen"/>
      </w:pPr>
      <w:r w:rsidRPr="0091005D">
        <w:t>Nature of Order: WRITTEN//        W</w:t>
      </w:r>
    </w:p>
    <w:p w:rsidR="00825A10" w:rsidRPr="0091005D" w:rsidRDefault="00825A10" w:rsidP="007E450C">
      <w:pPr>
        <w:pStyle w:val="Screen"/>
      </w:pPr>
    </w:p>
    <w:p w:rsidR="00825A10" w:rsidRPr="0091005D" w:rsidRDefault="00645085" w:rsidP="007E450C">
      <w:pPr>
        <w:pStyle w:val="Screen"/>
      </w:pPr>
      <w:r w:rsidRPr="0091005D">
        <w:t>Rx # 2610              03/24/08</w:t>
      </w:r>
    </w:p>
    <w:p w:rsidR="00825A10" w:rsidRPr="0091005D" w:rsidRDefault="00645085" w:rsidP="007E450C">
      <w:pPr>
        <w:pStyle w:val="Screen"/>
      </w:pPr>
      <w:r w:rsidRPr="0091005D">
        <w:t>PSOPATIENT,FOUR                #30</w:t>
      </w:r>
    </w:p>
    <w:p w:rsidR="00825A10" w:rsidRPr="0091005D" w:rsidRDefault="00645085" w:rsidP="007E450C">
      <w:pPr>
        <w:pStyle w:val="Screen"/>
      </w:pPr>
      <w:r w:rsidRPr="0091005D">
        <w:t>TAKE ONE TABLET BY MOUTH EVERY MORNING</w:t>
      </w:r>
    </w:p>
    <w:p w:rsidR="00825A10" w:rsidRPr="0091005D" w:rsidRDefault="00825A10" w:rsidP="007E450C">
      <w:pPr>
        <w:pStyle w:val="Screen"/>
      </w:pPr>
    </w:p>
    <w:p w:rsidR="00825A10" w:rsidRPr="0091005D" w:rsidRDefault="00645085" w:rsidP="007E450C">
      <w:pPr>
        <w:pStyle w:val="Screen"/>
      </w:pPr>
      <w:r w:rsidRPr="0091005D">
        <w:t>ALLOPURINOL 300MG TAB</w:t>
      </w:r>
    </w:p>
    <w:p w:rsidR="00825A10" w:rsidRPr="0091005D" w:rsidRDefault="00645085" w:rsidP="007E450C">
      <w:pPr>
        <w:pStyle w:val="Screen"/>
      </w:pPr>
      <w:r w:rsidRPr="0091005D">
        <w:t>PSOPROVIDER,TEN            PSOPHARMACIST,ONE</w:t>
      </w:r>
    </w:p>
    <w:p w:rsidR="00825A10" w:rsidRPr="0091005D" w:rsidRDefault="00645085" w:rsidP="007E450C">
      <w:pPr>
        <w:pStyle w:val="Screen"/>
      </w:pPr>
      <w:r w:rsidRPr="0091005D">
        <w:t># of Refills: 11</w:t>
      </w:r>
    </w:p>
    <w:p w:rsidR="00825A10" w:rsidRPr="0091005D" w:rsidRDefault="00825A10" w:rsidP="007E450C">
      <w:pPr>
        <w:pStyle w:val="Screen"/>
      </w:pPr>
    </w:p>
    <w:p w:rsidR="00825A10" w:rsidRPr="0091005D" w:rsidRDefault="00825A10" w:rsidP="007E450C">
      <w:pPr>
        <w:pStyle w:val="Screen"/>
      </w:pPr>
    </w:p>
    <w:p w:rsidR="00825A10" w:rsidRPr="0091005D" w:rsidRDefault="00645085" w:rsidP="007E450C">
      <w:pPr>
        <w:pStyle w:val="Screen"/>
      </w:pPr>
      <w:r w:rsidRPr="0091005D">
        <w:t xml:space="preserve">       SC Percent: 100%</w:t>
      </w:r>
    </w:p>
    <w:p w:rsidR="00825A10" w:rsidRPr="0091005D" w:rsidRDefault="00645085" w:rsidP="007E450C">
      <w:pPr>
        <w:pStyle w:val="Screen"/>
      </w:pPr>
      <w:r w:rsidRPr="0091005D">
        <w:t xml:space="preserve">     Disabilities: NONE STATED</w:t>
      </w:r>
    </w:p>
    <w:p w:rsidR="00825A10" w:rsidRPr="0091005D" w:rsidRDefault="00825A10" w:rsidP="007E450C">
      <w:pPr>
        <w:pStyle w:val="Screen"/>
      </w:pPr>
    </w:p>
    <w:p w:rsidR="00825A10" w:rsidRPr="0091005D" w:rsidRDefault="00645085" w:rsidP="007E450C">
      <w:pPr>
        <w:pStyle w:val="Screen"/>
      </w:pPr>
      <w:r w:rsidRPr="0091005D">
        <w:t>Was treatment for a Service Connected condition? y  YES</w:t>
      </w:r>
    </w:p>
    <w:p w:rsidR="00825A10" w:rsidRPr="0091005D" w:rsidRDefault="00645085" w:rsidP="007E450C">
      <w:pPr>
        <w:pStyle w:val="Screen"/>
      </w:pPr>
      <w:r w:rsidRPr="0091005D">
        <w:t xml:space="preserve">Is this correct? YES// </w:t>
      </w:r>
    </w:p>
    <w:p w:rsidR="00825A10" w:rsidRPr="0091005D" w:rsidRDefault="00825A10" w:rsidP="007E450C">
      <w:pPr>
        <w:pStyle w:val="Screen"/>
      </w:pPr>
    </w:p>
    <w:p w:rsidR="00825A10" w:rsidRPr="0091005D" w:rsidRDefault="00645085" w:rsidP="007E450C">
      <w:pPr>
        <w:pStyle w:val="Screen"/>
      </w:pPr>
      <w:r w:rsidRPr="0091005D">
        <w:t>- Duplicate Drug Pending Order for ALLOPURINOL 300MG has been discontinued...</w:t>
      </w:r>
    </w:p>
    <w:p w:rsidR="00825A10" w:rsidRPr="0091005D" w:rsidRDefault="00825A10" w:rsidP="004F7E4B"/>
    <w:p w:rsidR="00825A10" w:rsidRPr="0091005D" w:rsidRDefault="00645085" w:rsidP="000F7EE0">
      <w:pPr>
        <w:pStyle w:val="Example"/>
      </w:pPr>
      <w:bookmarkStart w:id="414" w:name="Page_69"/>
      <w:bookmarkEnd w:id="414"/>
      <w:r w:rsidRPr="0091005D">
        <w:t>Copying an Existing Order</w:t>
      </w:r>
    </w:p>
    <w:p w:rsidR="00825A10" w:rsidRPr="0091005D" w:rsidRDefault="00645085" w:rsidP="003218BB">
      <w:pPr>
        <w:pStyle w:val="Screen"/>
        <w:keepNext/>
      </w:pPr>
      <w:r w:rsidRPr="0091005D">
        <w:t>RN   Renew</w:t>
      </w:r>
    </w:p>
    <w:p w:rsidR="00825A10" w:rsidRPr="0091005D" w:rsidRDefault="00645085" w:rsidP="003218BB">
      <w:pPr>
        <w:pStyle w:val="Screen"/>
        <w:keepNext/>
      </w:pPr>
      <w:r w:rsidRPr="0091005D">
        <w:t xml:space="preserve">Select Action: Next Screen// CO   CO  </w:t>
      </w:r>
    </w:p>
    <w:p w:rsidR="00825A10" w:rsidRPr="0091005D" w:rsidRDefault="00825A10" w:rsidP="006D3E80">
      <w:pPr>
        <w:pStyle w:val="Screen"/>
      </w:pPr>
    </w:p>
    <w:p w:rsidR="00825A10" w:rsidRPr="0091005D" w:rsidRDefault="00645085" w:rsidP="006D3E80">
      <w:pPr>
        <w:pStyle w:val="Screen"/>
      </w:pPr>
      <w:r w:rsidRPr="0091005D">
        <w:t xml:space="preserve">OP Medications (ACTIVE)       Mar 12, 2008@09:15:48          Page:  1 of    2 </w:t>
      </w:r>
    </w:p>
    <w:p w:rsidR="00825A10" w:rsidRPr="0091005D" w:rsidRDefault="00645085" w:rsidP="006D3E80">
      <w:pPr>
        <w:pStyle w:val="Screen"/>
      </w:pPr>
      <w:r w:rsidRPr="0091005D">
        <w:t xml:space="preserve">PSOPATIENT,TWO                                                       &lt;A&gt; </w:t>
      </w:r>
    </w:p>
    <w:p w:rsidR="00825A10" w:rsidRPr="0091005D" w:rsidRDefault="00645085" w:rsidP="006D3E80">
      <w:pPr>
        <w:pStyle w:val="Screen"/>
      </w:pPr>
      <w:r w:rsidRPr="0091005D">
        <w:t xml:space="preserve">  PID: 000-00-0000                                Ht(cm): 182.88 (04/13/2005)</w:t>
      </w:r>
    </w:p>
    <w:p w:rsidR="00D947A3" w:rsidRDefault="00645085" w:rsidP="006D3E80">
      <w:pPr>
        <w:pStyle w:val="Screen"/>
      </w:pPr>
      <w:r w:rsidRPr="0091005D">
        <w:t xml:space="preserve">  DOB: JAN 1,1945 (63)                            Wt(kg): 77.27 (04/13/2005)</w:t>
      </w:r>
    </w:p>
    <w:p w:rsidR="00D947A3" w:rsidRDefault="00D947A3" w:rsidP="00D947A3">
      <w:pPr>
        <w:pStyle w:val="Screen"/>
      </w:pPr>
      <w:r>
        <w:t xml:space="preserve">  </w:t>
      </w:r>
      <w:r w:rsidRPr="00E97BFB">
        <w:t xml:space="preserve">SEX: MALE                   </w:t>
      </w:r>
    </w:p>
    <w:p w:rsidR="00825A10" w:rsidRPr="0091005D" w:rsidRDefault="00D947A3" w:rsidP="006D3E80">
      <w:pPr>
        <w:pStyle w:val="Screen"/>
      </w:pPr>
      <w:r>
        <w:t xml:space="preserve"> </w:t>
      </w:r>
      <w:r w:rsidRPr="00E97BFB">
        <w:rPr>
          <w:rFonts w:cs="Courier New"/>
        </w:rPr>
        <w:t>CrCL: &lt;Not Found</w:t>
      </w:r>
      <w:r>
        <w:rPr>
          <w:rFonts w:cs="Courier New"/>
        </w:rPr>
        <w:t xml:space="preserve">&gt; (CREAT: Not Found)           </w:t>
      </w:r>
      <w:r w:rsidRPr="00E97BFB">
        <w:rPr>
          <w:rFonts w:cs="Courier New"/>
        </w:rPr>
        <w:t xml:space="preserve">BSA (m2): </w:t>
      </w:r>
      <w:r>
        <w:rPr>
          <w:rFonts w:cs="Courier New"/>
        </w:rPr>
        <w:t>2.09</w:t>
      </w:r>
      <w:r w:rsidR="00645085" w:rsidRPr="0091005D">
        <w:t xml:space="preserve"> </w:t>
      </w:r>
    </w:p>
    <w:p w:rsidR="00825A10" w:rsidRPr="0091005D" w:rsidRDefault="00645085" w:rsidP="006D3E80">
      <w:pPr>
        <w:pStyle w:val="Screen"/>
      </w:pPr>
      <w:r w:rsidRPr="0091005D">
        <w:t xml:space="preserve">                                                                                </w:t>
      </w:r>
    </w:p>
    <w:p w:rsidR="00825A10" w:rsidRPr="0091005D" w:rsidRDefault="00645085" w:rsidP="006D3E80">
      <w:pPr>
        <w:pStyle w:val="Screen"/>
      </w:pPr>
      <w:r w:rsidRPr="0091005D">
        <w:t xml:space="preserve">                Rx #: 2584$                                                     </w:t>
      </w:r>
    </w:p>
    <w:p w:rsidR="00825A10" w:rsidRPr="0091005D" w:rsidRDefault="00645085" w:rsidP="006D3E80">
      <w:pPr>
        <w:pStyle w:val="Screen"/>
      </w:pPr>
      <w:r w:rsidRPr="0091005D">
        <w:t xml:space="preserve"> (1) *Orderable Item: AMLODIPINE/ATORVASTATIN TAB                               </w:t>
      </w:r>
    </w:p>
    <w:p w:rsidR="00825A10" w:rsidRPr="0091005D" w:rsidRDefault="00645085" w:rsidP="006D3E80">
      <w:pPr>
        <w:pStyle w:val="Screen"/>
      </w:pPr>
      <w:r w:rsidRPr="0091005D">
        <w:t xml:space="preserve"> (2)            Drug: AMLODIPINE 5MG/ATORVASTATIN 10MG TAB                      </w:t>
      </w:r>
    </w:p>
    <w:p w:rsidR="00825A10" w:rsidRPr="0091005D" w:rsidRDefault="00645085" w:rsidP="006D3E80">
      <w:pPr>
        <w:pStyle w:val="Screen"/>
      </w:pPr>
      <w:r w:rsidRPr="0091005D">
        <w:t xml:space="preserve">                Verb: TAKE                                                      </w:t>
      </w:r>
    </w:p>
    <w:p w:rsidR="00825A10" w:rsidRPr="0091005D" w:rsidRDefault="00645085" w:rsidP="006D3E80">
      <w:pPr>
        <w:pStyle w:val="Screen"/>
      </w:pPr>
      <w:r w:rsidRPr="0091005D">
        <w:t xml:space="preserve"> (3)         *Dosage: ONE TABLET                                                </w:t>
      </w:r>
    </w:p>
    <w:p w:rsidR="00825A10" w:rsidRPr="0091005D" w:rsidRDefault="00645085" w:rsidP="006D3E80">
      <w:pPr>
        <w:pStyle w:val="Screen"/>
      </w:pPr>
      <w:r w:rsidRPr="0091005D">
        <w:t xml:space="preserve">              *Route: ORAL                                                      </w:t>
      </w:r>
    </w:p>
    <w:p w:rsidR="00825A10" w:rsidRPr="0091005D" w:rsidRDefault="00645085" w:rsidP="006D3E80">
      <w:pPr>
        <w:pStyle w:val="Screen"/>
      </w:pPr>
      <w:r w:rsidRPr="0091005D">
        <w:t xml:space="preserve">           *Schedule: QAM                                                       </w:t>
      </w:r>
    </w:p>
    <w:p w:rsidR="00825A10" w:rsidRPr="0091005D" w:rsidRDefault="00645085" w:rsidP="006D3E80">
      <w:pPr>
        <w:pStyle w:val="Screen"/>
      </w:pPr>
      <w:r w:rsidRPr="0091005D">
        <w:t xml:space="preserve"> (4)Pat Instructions:                                                           </w:t>
      </w:r>
    </w:p>
    <w:p w:rsidR="00825A10" w:rsidRPr="0091005D" w:rsidRDefault="00645085" w:rsidP="006D3E80">
      <w:pPr>
        <w:pStyle w:val="Screen"/>
      </w:pPr>
      <w:r w:rsidRPr="0091005D">
        <w:t xml:space="preserve">                 SIG: TAKE ONE TABLET BY MOUTH EVERY MORNING                    </w:t>
      </w:r>
    </w:p>
    <w:p w:rsidR="00825A10" w:rsidRPr="0091005D" w:rsidRDefault="00645085" w:rsidP="006D3E80">
      <w:pPr>
        <w:pStyle w:val="Screen"/>
      </w:pPr>
      <w:r w:rsidRPr="0091005D">
        <w:lastRenderedPageBreak/>
        <w:t xml:space="preserve"> (5)  Patient Status: OPT NSC                                                   </w:t>
      </w:r>
    </w:p>
    <w:p w:rsidR="00825A10" w:rsidRPr="0091005D" w:rsidRDefault="00645085" w:rsidP="006D3E80">
      <w:pPr>
        <w:pStyle w:val="Screen"/>
      </w:pPr>
      <w:r w:rsidRPr="0091005D">
        <w:t xml:space="preserve"> (6)      Issue Date: 03/12/08               (7)  Fill Date: 03/12/08           </w:t>
      </w:r>
    </w:p>
    <w:p w:rsidR="00825A10" w:rsidRPr="0091005D" w:rsidRDefault="00645085" w:rsidP="006D3E80">
      <w:pPr>
        <w:pStyle w:val="Screen"/>
      </w:pPr>
      <w:r w:rsidRPr="0091005D">
        <w:t xml:space="preserve">      Last Fill Date: 03/12/08 (Window)                                         </w:t>
      </w:r>
    </w:p>
    <w:p w:rsidR="00825A10" w:rsidRPr="0091005D" w:rsidRDefault="00645085" w:rsidP="006D3E80">
      <w:pPr>
        <w:pStyle w:val="Screen"/>
      </w:pPr>
      <w:r w:rsidRPr="0091005D">
        <w:t xml:space="preserve">   Last Release Date:                        (8)      Lot #:                    </w:t>
      </w:r>
    </w:p>
    <w:p w:rsidR="00825A10" w:rsidRPr="0091005D" w:rsidRDefault="00645085" w:rsidP="006D3E80">
      <w:pPr>
        <w:pStyle w:val="Screen"/>
      </w:pPr>
      <w:r w:rsidRPr="0091005D">
        <w:t xml:space="preserve">             Expires: 03/13/09                          MFG:                    </w:t>
      </w:r>
    </w:p>
    <w:p w:rsidR="00825A10" w:rsidRPr="0091005D" w:rsidRDefault="00645085" w:rsidP="006D3E80">
      <w:pPr>
        <w:pStyle w:val="Screen"/>
      </w:pPr>
      <w:r w:rsidRPr="0091005D">
        <w:t xml:space="preserve">+         Enter ?? for more actions                                             </w:t>
      </w:r>
    </w:p>
    <w:p w:rsidR="00825A10" w:rsidRPr="0091005D" w:rsidRDefault="00825A10" w:rsidP="006D3E80">
      <w:pPr>
        <w:pStyle w:val="Screen"/>
      </w:pPr>
    </w:p>
    <w:p w:rsidR="00825A10" w:rsidRPr="0091005D" w:rsidRDefault="00825A10" w:rsidP="006D3E80">
      <w:pPr>
        <w:pStyle w:val="Screen"/>
      </w:pPr>
    </w:p>
    <w:p w:rsidR="00825A10" w:rsidRPr="0091005D" w:rsidRDefault="00645085" w:rsidP="006D3E80">
      <w:pPr>
        <w:pStyle w:val="Screen"/>
      </w:pPr>
      <w:r w:rsidRPr="0091005D">
        <w:t>AC   Accept                             ED   Edit</w:t>
      </w:r>
    </w:p>
    <w:p w:rsidR="00825A10" w:rsidRPr="0091005D" w:rsidRDefault="00825A10" w:rsidP="006D3E80">
      <w:pPr>
        <w:pStyle w:val="Screen"/>
      </w:pPr>
    </w:p>
    <w:p w:rsidR="00825A10" w:rsidRPr="0091005D" w:rsidRDefault="00645085" w:rsidP="00D345C0">
      <w:pPr>
        <w:pStyle w:val="Screen"/>
        <w:keepNext/>
      </w:pPr>
      <w:r w:rsidRPr="0091005D">
        <w:t xml:space="preserve">New OP Order (COPY)           Mar 12, 2008@09:15:48        Page:    1 of    2 </w:t>
      </w:r>
    </w:p>
    <w:p w:rsidR="00825A10" w:rsidRPr="0091005D" w:rsidRDefault="00645085" w:rsidP="006D3E80">
      <w:pPr>
        <w:pStyle w:val="Screen"/>
        <w:keepNext/>
      </w:pPr>
      <w:r w:rsidRPr="0091005D">
        <w:t xml:space="preserve">PSOPATIENT,TWO                                                        &lt;A&gt; </w:t>
      </w:r>
    </w:p>
    <w:p w:rsidR="00825A10" w:rsidRPr="0091005D" w:rsidRDefault="00645085" w:rsidP="006D3E80">
      <w:pPr>
        <w:pStyle w:val="Screen"/>
        <w:keepNext/>
      </w:pPr>
      <w:r w:rsidRPr="0091005D">
        <w:t xml:space="preserve">  PID: 000-00-0000                                Ht(cm): 182.88 (04/13/2005)</w:t>
      </w:r>
    </w:p>
    <w:p w:rsidR="004247FB" w:rsidRDefault="00645085" w:rsidP="007E450C">
      <w:pPr>
        <w:pStyle w:val="Screen"/>
      </w:pPr>
      <w:r w:rsidRPr="0091005D">
        <w:t xml:space="preserve">  DOB: JAN 1,1945 (63)                            Wt(kg): 77.27 (04/13/2005)</w:t>
      </w:r>
    </w:p>
    <w:p w:rsidR="004247FB" w:rsidRDefault="004247FB" w:rsidP="004247FB">
      <w:pPr>
        <w:pStyle w:val="Screen"/>
      </w:pPr>
      <w:r>
        <w:t xml:space="preserve">  </w:t>
      </w:r>
      <w:r w:rsidRPr="00E97BFB">
        <w:t xml:space="preserve">SEX: MALE                   </w:t>
      </w:r>
    </w:p>
    <w:p w:rsidR="00825A10" w:rsidRPr="0091005D" w:rsidRDefault="004247FB" w:rsidP="007E450C">
      <w:pPr>
        <w:pStyle w:val="Screen"/>
      </w:pPr>
      <w:r>
        <w:t xml:space="preserve"> </w:t>
      </w:r>
      <w:r w:rsidRPr="00E97BFB">
        <w:rPr>
          <w:rFonts w:cs="Courier New"/>
        </w:rPr>
        <w:t>CrCL: &lt;Not Found</w:t>
      </w:r>
      <w:r>
        <w:rPr>
          <w:rFonts w:cs="Courier New"/>
        </w:rPr>
        <w:t xml:space="preserve">&gt; (CREAT: Not Found)           </w:t>
      </w:r>
      <w:r w:rsidRPr="00E97BFB">
        <w:rPr>
          <w:rFonts w:cs="Courier New"/>
        </w:rPr>
        <w:t xml:space="preserve">BSA (m2): </w:t>
      </w:r>
      <w:r>
        <w:rPr>
          <w:rFonts w:cs="Courier New"/>
        </w:rPr>
        <w:t>2.09</w:t>
      </w:r>
      <w:r w:rsidRPr="0091005D">
        <w:t xml:space="preserve"> </w:t>
      </w:r>
      <w:r w:rsidR="00645085" w:rsidRPr="0091005D">
        <w:t xml:space="preserve"> </w:t>
      </w:r>
    </w:p>
    <w:p w:rsidR="00825A10" w:rsidRPr="0091005D" w:rsidRDefault="00645085" w:rsidP="007E450C">
      <w:pPr>
        <w:pStyle w:val="Screen"/>
      </w:pPr>
      <w:r w:rsidRPr="0091005D">
        <w:t xml:space="preserve">                                                                                </w:t>
      </w:r>
    </w:p>
    <w:p w:rsidR="00825A10" w:rsidRPr="0091005D" w:rsidRDefault="00645085" w:rsidP="007E450C">
      <w:pPr>
        <w:pStyle w:val="Screen"/>
      </w:pPr>
      <w:r w:rsidRPr="0091005D">
        <w:t xml:space="preserve">      Orderable Item: AMLODIPINE/ATORVASTATIN TAB                               </w:t>
      </w:r>
    </w:p>
    <w:p w:rsidR="00825A10" w:rsidRPr="0091005D" w:rsidRDefault="00645085" w:rsidP="007E450C">
      <w:pPr>
        <w:pStyle w:val="Screen"/>
      </w:pPr>
      <w:r w:rsidRPr="0091005D">
        <w:t xml:space="preserve">  (1)           Drug: AMLODIPINE 5MG/ATORVASTATIN 10MG TAB                      </w:t>
      </w:r>
    </w:p>
    <w:p w:rsidR="00825A10" w:rsidRPr="0091005D" w:rsidRDefault="00645085" w:rsidP="007E450C">
      <w:pPr>
        <w:pStyle w:val="Screen"/>
      </w:pPr>
      <w:r w:rsidRPr="0091005D">
        <w:t xml:space="preserve">  (2) Patient Status: OPT NSC                                                   </w:t>
      </w:r>
    </w:p>
    <w:p w:rsidR="00825A10" w:rsidRPr="0091005D" w:rsidRDefault="00645085" w:rsidP="007E450C">
      <w:pPr>
        <w:pStyle w:val="Screen"/>
      </w:pPr>
      <w:r w:rsidRPr="0091005D">
        <w:t xml:space="preserve">  (3)     Issue Date: MAR 12,2008             (4) Fill Date: MAR 12,2008        </w:t>
      </w:r>
    </w:p>
    <w:p w:rsidR="00825A10" w:rsidRPr="0091005D" w:rsidRDefault="00645085" w:rsidP="007E450C">
      <w:pPr>
        <w:pStyle w:val="Screen"/>
      </w:pPr>
      <w:r w:rsidRPr="0091005D">
        <w:t xml:space="preserve">                Verb: TAKE                                                      </w:t>
      </w:r>
    </w:p>
    <w:p w:rsidR="00825A10" w:rsidRPr="0091005D" w:rsidRDefault="00645085" w:rsidP="007E450C">
      <w:pPr>
        <w:pStyle w:val="Screen"/>
      </w:pPr>
      <w:r w:rsidRPr="0091005D">
        <w:t xml:space="preserve">  (5) Dosage Ordered: ONE TABLET                                                </w:t>
      </w:r>
    </w:p>
    <w:p w:rsidR="00825A10" w:rsidRPr="0091005D" w:rsidRDefault="00645085" w:rsidP="007E450C">
      <w:pPr>
        <w:pStyle w:val="Screen"/>
      </w:pPr>
      <w:r w:rsidRPr="0091005D">
        <w:t xml:space="preserve">               Route: ORAL                                                      </w:t>
      </w:r>
    </w:p>
    <w:p w:rsidR="00825A10" w:rsidRPr="0091005D" w:rsidRDefault="00645085" w:rsidP="007E450C">
      <w:pPr>
        <w:pStyle w:val="Screen"/>
      </w:pPr>
      <w:r w:rsidRPr="0091005D">
        <w:t xml:space="preserve">            Schedule: QAM                                                       </w:t>
      </w:r>
    </w:p>
    <w:p w:rsidR="00825A10" w:rsidRPr="0091005D" w:rsidRDefault="00645085" w:rsidP="007E450C">
      <w:pPr>
        <w:pStyle w:val="Screen"/>
      </w:pPr>
      <w:r w:rsidRPr="0091005D">
        <w:t xml:space="preserve">  (6)Pat Instruction:                                                           </w:t>
      </w:r>
    </w:p>
    <w:p w:rsidR="00825A10" w:rsidRPr="0091005D" w:rsidRDefault="00645085" w:rsidP="007E450C">
      <w:pPr>
        <w:pStyle w:val="Screen"/>
      </w:pPr>
      <w:r w:rsidRPr="0091005D">
        <w:t xml:space="preserve">                 SIG: TAKE ONE TABLET BY MOUTH EVERY MORNING                    </w:t>
      </w:r>
    </w:p>
    <w:p w:rsidR="00825A10" w:rsidRPr="0091005D" w:rsidRDefault="00645085" w:rsidP="007E450C">
      <w:pPr>
        <w:pStyle w:val="Screen"/>
      </w:pPr>
      <w:r w:rsidRPr="0091005D">
        <w:t xml:space="preserve">  (7)    Days Supply: 30                     (8)   QTY ( ): 30                  </w:t>
      </w:r>
    </w:p>
    <w:p w:rsidR="00825A10" w:rsidRPr="0091005D" w:rsidRDefault="00645085" w:rsidP="007E450C">
      <w:pPr>
        <w:pStyle w:val="Screen"/>
      </w:pPr>
      <w:r w:rsidRPr="0091005D">
        <w:t xml:space="preserve">  (9)   # of Refills: 11                     (10)  Routing: WINDOW              </w:t>
      </w:r>
    </w:p>
    <w:p w:rsidR="00825A10" w:rsidRPr="0091005D" w:rsidRDefault="00645085" w:rsidP="007E450C">
      <w:pPr>
        <w:pStyle w:val="Screen"/>
      </w:pPr>
      <w:r w:rsidRPr="0091005D">
        <w:t xml:space="preserve"> (11)         Clinic:                                                           </w:t>
      </w:r>
    </w:p>
    <w:p w:rsidR="00825A10" w:rsidRPr="0091005D" w:rsidRDefault="00645085" w:rsidP="007E450C">
      <w:pPr>
        <w:pStyle w:val="Screen"/>
      </w:pPr>
      <w:r w:rsidRPr="0091005D">
        <w:t xml:space="preserve"> (12)       Provider: PSOPROVIDER,ONE                  (13)   Copies: 1           </w:t>
      </w:r>
    </w:p>
    <w:p w:rsidR="00825A10" w:rsidRPr="0091005D" w:rsidRDefault="00645085" w:rsidP="007E450C">
      <w:pPr>
        <w:pStyle w:val="Screen"/>
      </w:pPr>
      <w:r w:rsidRPr="0091005D">
        <w:t xml:space="preserve">+         Enter ?? for more actions                                             </w:t>
      </w:r>
    </w:p>
    <w:p w:rsidR="00825A10" w:rsidRPr="0091005D" w:rsidRDefault="00645085" w:rsidP="007E450C">
      <w:pPr>
        <w:pStyle w:val="Screen"/>
      </w:pPr>
      <w:r w:rsidRPr="0091005D">
        <w:t>AC   Accept                             ED   Edit</w:t>
      </w:r>
    </w:p>
    <w:p w:rsidR="00825A10" w:rsidRPr="0091005D" w:rsidRDefault="00645085" w:rsidP="007E450C">
      <w:pPr>
        <w:pStyle w:val="Screen"/>
      </w:pPr>
      <w:r w:rsidRPr="0091005D">
        <w:t xml:space="preserve">Select Action: Next Screen// AC   Accept  </w:t>
      </w:r>
    </w:p>
    <w:p w:rsidR="00825A10" w:rsidRPr="0091005D" w:rsidRDefault="00645085" w:rsidP="007E450C">
      <w:pPr>
        <w:pStyle w:val="Screen"/>
      </w:pPr>
      <w:r w:rsidRPr="0091005D">
        <w:t>-----------------------------------------------------------------------------</w:t>
      </w:r>
    </w:p>
    <w:p w:rsidR="00825A10" w:rsidRPr="0091005D" w:rsidRDefault="00645085" w:rsidP="007E450C">
      <w:pPr>
        <w:pStyle w:val="Screen"/>
      </w:pPr>
      <w:r w:rsidRPr="0091005D">
        <w:t>Duplicate Drug in Local RX:</w:t>
      </w:r>
    </w:p>
    <w:p w:rsidR="00825A10" w:rsidRPr="0091005D" w:rsidRDefault="00825A10" w:rsidP="007E450C">
      <w:pPr>
        <w:pStyle w:val="Screen"/>
      </w:pPr>
    </w:p>
    <w:p w:rsidR="00825A10" w:rsidRPr="0091005D" w:rsidRDefault="00645085" w:rsidP="007E450C">
      <w:pPr>
        <w:pStyle w:val="Screen"/>
      </w:pPr>
      <w:r w:rsidRPr="0091005D">
        <w:t xml:space="preserve">              Rx #: 2584</w:t>
      </w:r>
    </w:p>
    <w:p w:rsidR="00825A10" w:rsidRPr="0091005D" w:rsidRDefault="00645085" w:rsidP="007E450C">
      <w:pPr>
        <w:pStyle w:val="Screen"/>
      </w:pPr>
      <w:r w:rsidRPr="0091005D">
        <w:t xml:space="preserve">              Drug: AMLODIPINE 5MG/ATORVASTATIN 10MG TAB</w:t>
      </w:r>
    </w:p>
    <w:p w:rsidR="00825A10" w:rsidRPr="0091005D" w:rsidRDefault="00645085" w:rsidP="007E450C">
      <w:pPr>
        <w:pStyle w:val="Screen"/>
      </w:pPr>
      <w:r w:rsidRPr="0091005D">
        <w:t xml:space="preserve">               SIG: TAKE ONE TABLET BY MOUTH EVERY MORNING</w:t>
      </w:r>
    </w:p>
    <w:p w:rsidR="00825A10" w:rsidRPr="0091005D" w:rsidRDefault="00645085" w:rsidP="007E450C">
      <w:pPr>
        <w:pStyle w:val="Screen"/>
      </w:pPr>
      <w:r w:rsidRPr="0091005D">
        <w:t xml:space="preserve">               QTY: 30                  Refills remaining: 11</w:t>
      </w:r>
    </w:p>
    <w:p w:rsidR="00825A10" w:rsidRPr="0091005D" w:rsidRDefault="00645085" w:rsidP="007E450C">
      <w:pPr>
        <w:pStyle w:val="Screen"/>
      </w:pPr>
      <w:r w:rsidRPr="0091005D">
        <w:t xml:space="preserve">          Provider: OPPROVIDER, ONE                Issued: 03/12/07</w:t>
      </w:r>
    </w:p>
    <w:p w:rsidR="00825A10" w:rsidRPr="0091005D" w:rsidRDefault="00645085" w:rsidP="007E450C">
      <w:pPr>
        <w:pStyle w:val="Screen"/>
      </w:pPr>
      <w:r w:rsidRPr="0091005D">
        <w:t xml:space="preserve">            Status: ACTIVE                 Last filled on: 03/12/07</w:t>
      </w:r>
    </w:p>
    <w:p w:rsidR="00825A10" w:rsidRPr="0091005D" w:rsidRDefault="00645085" w:rsidP="007E450C">
      <w:pPr>
        <w:pStyle w:val="Screen"/>
      </w:pPr>
      <w:r w:rsidRPr="0091005D">
        <w:t xml:space="preserve"> Processing Status: Released locally on 3/12/07@08:55:32  (Window)                      </w:t>
      </w:r>
    </w:p>
    <w:p w:rsidR="00825A10" w:rsidRPr="0091005D" w:rsidRDefault="00645085" w:rsidP="007E450C">
      <w:pPr>
        <w:pStyle w:val="Screen"/>
      </w:pPr>
      <w:r w:rsidRPr="0091005D">
        <w:t xml:space="preserve">                                              Days Supply: 30</w:t>
      </w:r>
    </w:p>
    <w:p w:rsidR="00825A10" w:rsidRPr="0091005D" w:rsidRDefault="00825A10" w:rsidP="007E450C">
      <w:pPr>
        <w:pStyle w:val="Screen"/>
      </w:pPr>
    </w:p>
    <w:p w:rsidR="00825A10" w:rsidRPr="0091005D" w:rsidRDefault="00645085" w:rsidP="007E450C">
      <w:pPr>
        <w:pStyle w:val="Screen"/>
      </w:pPr>
      <w:r w:rsidRPr="0091005D">
        <w:t>-----------------------------------------------------------------------------</w:t>
      </w:r>
    </w:p>
    <w:p w:rsidR="00825A10" w:rsidRPr="0091005D" w:rsidRDefault="00645085" w:rsidP="007E450C">
      <w:pPr>
        <w:pStyle w:val="Screen"/>
      </w:pPr>
      <w:r w:rsidRPr="0091005D">
        <w:t>Discontinue Rx #2584 AMLODIPINE 5MG/ATORVASTATIN 10MG TAB? Y/N YES</w:t>
      </w:r>
    </w:p>
    <w:p w:rsidR="00825A10" w:rsidRPr="0091005D" w:rsidRDefault="00825A10" w:rsidP="007E450C">
      <w:pPr>
        <w:pStyle w:val="Screen"/>
      </w:pPr>
    </w:p>
    <w:p w:rsidR="00825A10" w:rsidRPr="0091005D" w:rsidRDefault="00645085" w:rsidP="007E450C">
      <w:pPr>
        <w:pStyle w:val="Screen"/>
      </w:pPr>
      <w:r w:rsidRPr="0091005D">
        <w:t>Rx #2584 AMLODIPINE 5MG/ATORVASTATIN 10MG TAB will be discontinued after the acceptance of the new order.</w:t>
      </w:r>
    </w:p>
    <w:p w:rsidR="00825A10" w:rsidRPr="0091005D" w:rsidRDefault="00825A10" w:rsidP="007E450C">
      <w:pPr>
        <w:pStyle w:val="Screen"/>
      </w:pPr>
    </w:p>
    <w:p w:rsidR="00825A10" w:rsidRPr="0091005D" w:rsidRDefault="00645085" w:rsidP="007E450C">
      <w:pPr>
        <w:pStyle w:val="Screen"/>
      </w:pPr>
      <w:r w:rsidRPr="0091005D">
        <w:t>Nature of Order: WRITTEN//        W</w:t>
      </w:r>
    </w:p>
    <w:p w:rsidR="00825A10" w:rsidRPr="0091005D" w:rsidRDefault="00645085" w:rsidP="007E450C">
      <w:pPr>
        <w:pStyle w:val="Screen"/>
      </w:pPr>
      <w:r w:rsidRPr="0091005D">
        <w:t>WAS THE PATIENT COUNSELED: NO// NO</w:t>
      </w:r>
    </w:p>
    <w:p w:rsidR="00825A10" w:rsidRPr="0091005D" w:rsidRDefault="00825A10" w:rsidP="007E450C">
      <w:pPr>
        <w:pStyle w:val="Screen"/>
      </w:pPr>
    </w:p>
    <w:p w:rsidR="00825A10" w:rsidRPr="0091005D" w:rsidRDefault="00645085" w:rsidP="003218BB">
      <w:pPr>
        <w:pStyle w:val="Screen"/>
        <w:keepNext/>
      </w:pPr>
      <w:r w:rsidRPr="0091005D">
        <w:t>Do you want to enter a Progress Note? No//   NO</w:t>
      </w:r>
    </w:p>
    <w:p w:rsidR="00825A10" w:rsidRPr="0091005D" w:rsidRDefault="00825A10" w:rsidP="003218BB">
      <w:pPr>
        <w:pStyle w:val="Screen"/>
        <w:keepNext/>
      </w:pPr>
    </w:p>
    <w:p w:rsidR="00825A10" w:rsidRPr="0091005D" w:rsidRDefault="00645085" w:rsidP="003218BB">
      <w:pPr>
        <w:pStyle w:val="Screen"/>
        <w:keepNext/>
      </w:pPr>
      <w:r w:rsidRPr="0091005D">
        <w:t>Rx # 2585              03/12/08</w:t>
      </w:r>
    </w:p>
    <w:p w:rsidR="00825A10" w:rsidRPr="0091005D" w:rsidRDefault="00645085" w:rsidP="003218BB">
      <w:pPr>
        <w:pStyle w:val="Screen"/>
        <w:keepNext/>
      </w:pPr>
      <w:r w:rsidRPr="0091005D">
        <w:t>PSOPATIENT,TWO T                  #30</w:t>
      </w:r>
    </w:p>
    <w:p w:rsidR="00825A10" w:rsidRPr="0091005D" w:rsidRDefault="00645085" w:rsidP="003218BB">
      <w:pPr>
        <w:pStyle w:val="Screen"/>
        <w:keepNext/>
      </w:pPr>
      <w:r w:rsidRPr="0091005D">
        <w:t>TAKE ONE TABLET BY MOUTH EVERY MORNING</w:t>
      </w:r>
    </w:p>
    <w:p w:rsidR="00825A10" w:rsidRPr="0091005D" w:rsidRDefault="00825A10" w:rsidP="003218BB">
      <w:pPr>
        <w:pStyle w:val="Screen"/>
        <w:keepNext/>
      </w:pPr>
    </w:p>
    <w:p w:rsidR="00825A10" w:rsidRPr="0091005D" w:rsidRDefault="00645085" w:rsidP="003218BB">
      <w:pPr>
        <w:pStyle w:val="Screen"/>
        <w:keepNext/>
      </w:pPr>
      <w:r w:rsidRPr="0091005D">
        <w:t>AMLODIPINE 5MG/ATORVASTATIN 10MG TAB</w:t>
      </w:r>
    </w:p>
    <w:p w:rsidR="00825A10" w:rsidRPr="0091005D" w:rsidRDefault="00645085" w:rsidP="003218BB">
      <w:pPr>
        <w:pStyle w:val="Screen"/>
        <w:keepNext/>
      </w:pPr>
      <w:r w:rsidRPr="0091005D">
        <w:t>PSOPROVIDER,ONE       PSOPHARMACIST,ONE</w:t>
      </w:r>
    </w:p>
    <w:p w:rsidR="00825A10" w:rsidRPr="0091005D" w:rsidRDefault="00645085" w:rsidP="003218BB">
      <w:pPr>
        <w:pStyle w:val="Screen"/>
        <w:keepNext/>
      </w:pPr>
      <w:r w:rsidRPr="0091005D">
        <w:t># of Refills: 11</w:t>
      </w:r>
    </w:p>
    <w:p w:rsidR="00825A10" w:rsidRPr="0091005D" w:rsidRDefault="00825A10" w:rsidP="007E450C">
      <w:pPr>
        <w:pStyle w:val="Screen"/>
      </w:pPr>
    </w:p>
    <w:p w:rsidR="00825A10" w:rsidRPr="0091005D" w:rsidRDefault="00825A10" w:rsidP="007E450C">
      <w:pPr>
        <w:pStyle w:val="Screen"/>
      </w:pPr>
    </w:p>
    <w:p w:rsidR="00825A10" w:rsidRPr="0091005D" w:rsidRDefault="00645085" w:rsidP="007E450C">
      <w:pPr>
        <w:pStyle w:val="Screen"/>
      </w:pPr>
      <w:r w:rsidRPr="0091005D">
        <w:t xml:space="preserve">       SC Percent: 40%</w:t>
      </w:r>
    </w:p>
    <w:p w:rsidR="00825A10" w:rsidRPr="0091005D" w:rsidRDefault="00645085" w:rsidP="007E450C">
      <w:pPr>
        <w:pStyle w:val="Screen"/>
      </w:pPr>
      <w:r w:rsidRPr="0091005D">
        <w:t xml:space="preserve">     Disabilities: NONE STATED</w:t>
      </w:r>
    </w:p>
    <w:p w:rsidR="00825A10" w:rsidRPr="0091005D" w:rsidRDefault="00825A10" w:rsidP="007E450C">
      <w:pPr>
        <w:pStyle w:val="Screen"/>
      </w:pPr>
    </w:p>
    <w:p w:rsidR="00825A10" w:rsidRPr="0091005D" w:rsidRDefault="00645085" w:rsidP="007E450C">
      <w:pPr>
        <w:pStyle w:val="Screen"/>
      </w:pPr>
      <w:r w:rsidRPr="0091005D">
        <w:t xml:space="preserve">Was treatment for Service Connected condition? NO// </w:t>
      </w:r>
    </w:p>
    <w:p w:rsidR="00825A10" w:rsidRPr="0091005D" w:rsidRDefault="00825A10" w:rsidP="007E450C">
      <w:pPr>
        <w:pStyle w:val="Screen"/>
      </w:pPr>
    </w:p>
    <w:p w:rsidR="00825A10" w:rsidRPr="0091005D" w:rsidRDefault="00645085" w:rsidP="007E450C">
      <w:pPr>
        <w:pStyle w:val="Screen"/>
      </w:pPr>
      <w:r w:rsidRPr="0091005D">
        <w:lastRenderedPageBreak/>
        <w:t>Is this correct? YES// ...</w:t>
      </w:r>
    </w:p>
    <w:p w:rsidR="00825A10" w:rsidRPr="0091005D" w:rsidRDefault="00825A10" w:rsidP="007E450C">
      <w:pPr>
        <w:pStyle w:val="Screen"/>
      </w:pPr>
    </w:p>
    <w:p w:rsidR="00825A10" w:rsidRPr="0091005D" w:rsidRDefault="00645085" w:rsidP="007E450C">
      <w:pPr>
        <w:pStyle w:val="Screen"/>
      </w:pPr>
      <w:r w:rsidRPr="0091005D">
        <w:t>Duplicate Drug Rx #2584 AMLODIPINE 5MG/ATORVASTATIN 10MG TAB has been discontinued...</w:t>
      </w:r>
    </w:p>
    <w:p w:rsidR="00825A10" w:rsidRPr="0091005D" w:rsidRDefault="00825A10" w:rsidP="004F7E4B"/>
    <w:p w:rsidR="00825A10" w:rsidRPr="0091005D" w:rsidRDefault="00645085" w:rsidP="00B62C66">
      <w:pPr>
        <w:pStyle w:val="BodyText"/>
      </w:pPr>
      <w:r w:rsidRPr="0091005D">
        <w:t xml:space="preserve">The CPRS Auto Refill field can be updated using the </w:t>
      </w:r>
      <w:r w:rsidRPr="0091005D">
        <w:rPr>
          <w:i/>
          <w:iCs/>
        </w:rPr>
        <w:t xml:space="preserve">Pharmacy Systems Parameter Edit </w:t>
      </w:r>
      <w:r w:rsidRPr="0091005D">
        <w:t xml:space="preserve">[PSS MGR] option. This parameter works in conjunction with the PSOUATRF security key. </w:t>
      </w:r>
    </w:p>
    <w:p w:rsidR="00825A10" w:rsidRPr="0091005D" w:rsidRDefault="00645085" w:rsidP="00CF373B">
      <w:pPr>
        <w:pStyle w:val="BodyTextBullet1"/>
      </w:pPr>
      <w:r w:rsidRPr="0091005D">
        <w:t xml:space="preserve">When the CPRS Auto Refill field is set to YES and the PSOAUTRF security key has been assigned to at least one user, all refills placed in CPRS by the provider are processed and suspended </w:t>
      </w:r>
      <w:r w:rsidRPr="0091005D">
        <w:rPr>
          <w:color w:val="auto"/>
        </w:rPr>
        <w:t>with the next fill date and all routing is set to Mail automatically</w:t>
      </w:r>
      <w:r w:rsidRPr="0091005D">
        <w:t xml:space="preserve">. </w:t>
      </w:r>
    </w:p>
    <w:p w:rsidR="00825A10" w:rsidRPr="0091005D" w:rsidRDefault="00645085" w:rsidP="00CF373B">
      <w:pPr>
        <w:pStyle w:val="BodyTextBullet1"/>
      </w:pPr>
      <w:r w:rsidRPr="0091005D">
        <w:t xml:space="preserve">When the CPRS Auto Refill field is set to NO or if the PSOAUTRF security key is not assigned, the manual refill process is required. </w:t>
      </w:r>
    </w:p>
    <w:p w:rsidR="00825A10" w:rsidRPr="0091005D" w:rsidRDefault="00825A10" w:rsidP="004F7E4B"/>
    <w:p w:rsidR="00825A10" w:rsidRPr="0091005D" w:rsidRDefault="00645085" w:rsidP="00B62C66">
      <w:pPr>
        <w:pStyle w:val="BodyText"/>
      </w:pPr>
      <w:r w:rsidRPr="0091005D">
        <w:t>If the auto refill process fails, the order will not be processed and will require manual refilling. A MailMan message will be sent to the holders of the PSOAUTRF key describing the reason for not filling the auto refill. All of the refill activity, manual or automatic, is recorded in the Activity Log entry notes.</w:t>
      </w:r>
    </w:p>
    <w:p w:rsidR="005B1EFE" w:rsidRPr="0091005D" w:rsidRDefault="005B1EFE" w:rsidP="00B62C66">
      <w:pPr>
        <w:pStyle w:val="BodyText"/>
      </w:pPr>
    </w:p>
    <w:p w:rsidR="005B1EFE" w:rsidRPr="0091005D" w:rsidRDefault="005B1EFE" w:rsidP="00B62C66">
      <w:pPr>
        <w:pStyle w:val="BodyText"/>
      </w:pPr>
      <w:r w:rsidRPr="0091005D">
        <w:t>Following the installation of patches PSO*7*207 and OR*3*238 (Remote Data Interoperability (RDI) trigger patch), order checks will be made using additional data from the Health Data Repository Interim Messaging Solution (HDR-IMS) and the HDR-Historical (HDR-Hx). This will contain both Outpatient orders from other VAMCs as well as from Department of Defense (DoD) facilities, if available. All remote prescription statuses will be included in order checking for a new order being processed from within backdoor outpatient pharmacy and for new orders being placed by CPRS or by Inpatient Medications. Any remote Outpatient order that has been expired or discontinued for 30 days or less will be included in the list of medications to be checked.</w:t>
      </w:r>
    </w:p>
    <w:p w:rsidR="009F6F3A" w:rsidRPr="0091005D" w:rsidRDefault="009F6F3A" w:rsidP="00B62C66">
      <w:pPr>
        <w:pStyle w:val="BodyText"/>
      </w:pPr>
    </w:p>
    <w:p w:rsidR="00D149D3" w:rsidRPr="0091005D" w:rsidRDefault="00D149D3" w:rsidP="00B62C66">
      <w:pPr>
        <w:pStyle w:val="BodyText"/>
      </w:pPr>
      <w:r w:rsidRPr="0091005D">
        <w:t>If the verification site parameter is turned on, prescriptions entered by the technician will be non-verified and must be verified by the pharmacist. If the verification site parameter is turned off the label is queued to print as though the pharmacist has entered it unless the prescription causes a critical drug interaction. In which case, the prescription will be non-verified and must be verified by the pharmacist.</w:t>
      </w:r>
    </w:p>
    <w:p w:rsidR="00D149D3" w:rsidRPr="0091005D" w:rsidRDefault="00D149D3" w:rsidP="00B62C66">
      <w:pPr>
        <w:pStyle w:val="BodyText"/>
      </w:pPr>
    </w:p>
    <w:p w:rsidR="00D149D3" w:rsidRPr="0091005D" w:rsidRDefault="00D149D3" w:rsidP="00B62C66">
      <w:pPr>
        <w:pStyle w:val="BodyText"/>
      </w:pPr>
      <w:r w:rsidRPr="0091005D">
        <w:t xml:space="preserve">Actions are displayed in the action area of the screen. Actions with a parenthesis ( ) around them are invalid actions for that order. A double question mark (??) displays all the actions available, including the Outpatient Pharmacy hidden actions described in “Chapter 2: List Manager”. If one of the hidden actions is selected and it is invalid, a message will display in the message window. Outpatient Pharmacy hidden actions are displayed with the letters OP next to the action. </w:t>
      </w:r>
    </w:p>
    <w:p w:rsidR="00D149D3" w:rsidRPr="0091005D" w:rsidRDefault="00D149D3" w:rsidP="00B62C66">
      <w:pPr>
        <w:pStyle w:val="BodyText"/>
      </w:pPr>
    </w:p>
    <w:p w:rsidR="00D149D3" w:rsidRPr="0091005D" w:rsidRDefault="00D149D3" w:rsidP="00B62C66">
      <w:pPr>
        <w:pStyle w:val="BodyText"/>
        <w:rPr>
          <w:rFonts w:eastAsia="Batang"/>
          <w:lang w:eastAsia="ko-KR"/>
        </w:rPr>
      </w:pPr>
      <w:r w:rsidRPr="0091005D">
        <w:t xml:space="preserve">With Patch PSO*7*233, when a name is selected, if the patient’s address is flagged with a Bad Address Indicator, a warning message is displayed. </w:t>
      </w:r>
      <w:r w:rsidRPr="0091005D">
        <w:rPr>
          <w:rFonts w:eastAsia="Batang"/>
          <w:lang w:eastAsia="ko-KR"/>
        </w:rPr>
        <w:t xml:space="preserve">If the user has proper authorization </w:t>
      </w:r>
      <w:r w:rsidRPr="0091005D">
        <w:rPr>
          <w:rFonts w:eastAsia="Batang"/>
          <w:color w:val="auto"/>
          <w:lang w:eastAsia="ko-KR"/>
        </w:rPr>
        <w:t xml:space="preserve">(i.e., the PSO SITE parameter “EDIT PATIENT DATA” is set to Yes or the user holds the new PSO </w:t>
      </w:r>
      <w:r w:rsidRPr="0091005D">
        <w:rPr>
          <w:rFonts w:eastAsia="Batang"/>
          <w:color w:val="auto"/>
          <w:lang w:eastAsia="ko-KR"/>
        </w:rPr>
        <w:lastRenderedPageBreak/>
        <w:t>ADDRESS UPDATE security key),</w:t>
      </w:r>
      <w:r w:rsidRPr="0091005D">
        <w:rPr>
          <w:rFonts w:eastAsia="Batang"/>
          <w:lang w:eastAsia="ko-KR"/>
        </w:rPr>
        <w:t xml:space="preserve"> a prompt appears asking if the user wants to update the address.</w:t>
      </w:r>
    </w:p>
    <w:p w:rsidR="00D149D3" w:rsidRPr="0091005D" w:rsidRDefault="00D149D3" w:rsidP="004F7E4B"/>
    <w:p w:rsidR="00D149D3" w:rsidRPr="0091005D" w:rsidRDefault="00952EFA" w:rsidP="004F7E4B">
      <w:r>
        <w:rPr>
          <w:noProof/>
        </w:rPr>
        <w:drawing>
          <wp:anchor distT="0" distB="0" distL="114300" distR="114300" simplePos="0" relativeHeight="251667456" behindDoc="0" locked="0" layoutInCell="1" allowOverlap="1">
            <wp:simplePos x="0" y="0"/>
            <wp:positionH relativeFrom="column">
              <wp:posOffset>0</wp:posOffset>
            </wp:positionH>
            <wp:positionV relativeFrom="paragraph">
              <wp:posOffset>45720</wp:posOffset>
            </wp:positionV>
            <wp:extent cx="457200" cy="371475"/>
            <wp:effectExtent l="0" t="0" r="0" b="0"/>
            <wp:wrapSquare wrapText="bothSides"/>
            <wp:docPr id="37" name="Picture 323" descr="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3" descr="Note graphic"/>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57200" cy="371475"/>
                    </a:xfrm>
                    <a:prstGeom prst="rect">
                      <a:avLst/>
                    </a:prstGeom>
                    <a:noFill/>
                  </pic:spPr>
                </pic:pic>
              </a:graphicData>
            </a:graphic>
            <wp14:sizeRelH relativeFrom="page">
              <wp14:pctWidth>0</wp14:pctWidth>
            </wp14:sizeRelH>
            <wp14:sizeRelV relativeFrom="page">
              <wp14:pctHeight>0</wp14:pctHeight>
            </wp14:sizeRelV>
          </wp:anchor>
        </w:drawing>
      </w:r>
      <w:r w:rsidR="00D149D3" w:rsidRPr="0091005D">
        <w:t xml:space="preserve">For the </w:t>
      </w:r>
      <w:r w:rsidR="00D149D3" w:rsidRPr="0091005D">
        <w:rPr>
          <w:i/>
        </w:rPr>
        <w:t>Patient Prescription Processing,</w:t>
      </w:r>
      <w:r w:rsidR="00D149D3" w:rsidRPr="0091005D">
        <w:rPr>
          <w:rFonts w:eastAsia="Batang"/>
          <w:color w:val="auto"/>
          <w:szCs w:val="22"/>
          <w:lang w:eastAsia="ko-KR"/>
        </w:rPr>
        <w:t xml:space="preserve"> </w:t>
      </w:r>
      <w:r w:rsidR="00D149D3" w:rsidRPr="0091005D">
        <w:t>if a temporary address has no end date, the following text is displayed in the Status column: “(Temp address from XXX 99,9999 till (no end date))”.</w:t>
      </w:r>
    </w:p>
    <w:p w:rsidR="00B246D2" w:rsidRPr="0091005D" w:rsidRDefault="00B246D2" w:rsidP="004F7E4B"/>
    <w:p w:rsidR="00B246D2" w:rsidRPr="0091005D" w:rsidRDefault="00B246D2" w:rsidP="00B246D2">
      <w:pPr>
        <w:pStyle w:val="Heading3"/>
      </w:pPr>
      <w:bookmarkStart w:id="415" w:name="P318_49"/>
      <w:bookmarkStart w:id="416" w:name="_Toc428973203"/>
      <w:bookmarkStart w:id="417" w:name="_Toc4750932"/>
      <w:bookmarkEnd w:id="415"/>
      <w:r w:rsidRPr="0091005D">
        <w:t>Titration</w:t>
      </w:r>
      <w:bookmarkEnd w:id="416"/>
      <w:bookmarkEnd w:id="417"/>
      <w:r w:rsidR="000B6FDB" w:rsidRPr="0091005D">
        <w:fldChar w:fldCharType="begin"/>
      </w:r>
      <w:r w:rsidR="000B6FDB" w:rsidRPr="0091005D">
        <w:instrText xml:space="preserve"> XE "Titration" </w:instrText>
      </w:r>
      <w:r w:rsidR="000B6FDB" w:rsidRPr="0091005D">
        <w:fldChar w:fldCharType="end"/>
      </w:r>
    </w:p>
    <w:p w:rsidR="00B246D2" w:rsidRPr="0091005D" w:rsidRDefault="00B246D2" w:rsidP="00B62C66">
      <w:pPr>
        <w:pStyle w:val="BodyText"/>
      </w:pPr>
      <w:r w:rsidRPr="0091005D">
        <w:t xml:space="preserve">Introduced in PSO*7*313, the user </w:t>
      </w:r>
      <w:r w:rsidR="004F531F" w:rsidRPr="0091005D">
        <w:t>has</w:t>
      </w:r>
      <w:r w:rsidRPr="0091005D">
        <w:t xml:space="preserve"> the ability to mark prescriptions as 'Titration to Maintenance' when finishing prescriptions from CPRS as well as via the Patient Prescription Processing [PSO LM BACKDOOR ORDERS] option by invoking the new hidden action 'TM' - Mark Rx as Titration. This action will result in preventing the following actions to be taken on the prescription: Refill, Renewal (including via CPRS), </w:t>
      </w:r>
      <w:r w:rsidR="004F531F" w:rsidRPr="0091005D">
        <w:t xml:space="preserve">and </w:t>
      </w:r>
      <w:r w:rsidRPr="0091005D">
        <w:t>Copy and editing of any field that requires a new Rx to be created. This action will also set the new field TITRATION RX FLAG (#45.3) in the PRESCRIPTION File (#52) as well as the new field TITRATION DOSE RX (#45.1) in the PRESCRIPTION File (#52). Prescriptions that are marked as Titration/Maintenance will have the letter 't' postfix to the RX # as seen below (entry #1):</w:t>
      </w:r>
    </w:p>
    <w:p w:rsidR="000F7EE0" w:rsidRPr="0091005D" w:rsidRDefault="000F7EE0" w:rsidP="00B62C66">
      <w:pPr>
        <w:pStyle w:val="BodyText"/>
      </w:pPr>
    </w:p>
    <w:p w:rsidR="00B246D2" w:rsidRPr="0091005D" w:rsidRDefault="00B246D2" w:rsidP="007E450C">
      <w:pPr>
        <w:pStyle w:val="Screen"/>
      </w:pPr>
      <w:r w:rsidRPr="0091005D">
        <w:t xml:space="preserve">           :                   :                            :</w:t>
      </w:r>
    </w:p>
    <w:p w:rsidR="00B246D2" w:rsidRPr="0091005D" w:rsidRDefault="00B246D2" w:rsidP="007E450C">
      <w:pPr>
        <w:pStyle w:val="Screen"/>
      </w:pPr>
      <w:r w:rsidRPr="0091005D">
        <w:t xml:space="preserve">                                                   ISSUE  LAST REF DAY</w:t>
      </w:r>
    </w:p>
    <w:p w:rsidR="00B246D2" w:rsidRPr="0091005D" w:rsidRDefault="00B246D2" w:rsidP="007E450C">
      <w:pPr>
        <w:pStyle w:val="Screen"/>
      </w:pPr>
      <w:r w:rsidRPr="0091005D">
        <w:t xml:space="preserve">   #  RX #       DRUG                       QTY ST  DATE  FILL REM SUP</w:t>
      </w:r>
    </w:p>
    <w:p w:rsidR="00B246D2" w:rsidRPr="0091005D" w:rsidRDefault="00B246D2" w:rsidP="007E450C">
      <w:pPr>
        <w:pStyle w:val="Screen"/>
      </w:pPr>
      <w:r w:rsidRPr="0091005D">
        <w:t xml:space="preserve">  -------------------------------ACTIVE-------------------------------</w:t>
      </w:r>
    </w:p>
    <w:p w:rsidR="00B246D2" w:rsidRPr="0091005D" w:rsidRDefault="00B246D2" w:rsidP="007E450C">
      <w:pPr>
        <w:pStyle w:val="Screen"/>
      </w:pPr>
      <w:r w:rsidRPr="0091005D">
        <w:t xml:space="preserve">   1 100005024t  AMOXAPINE 50MG TAB          30 S  09-26 09-26   2  30</w:t>
      </w:r>
    </w:p>
    <w:p w:rsidR="00B246D2" w:rsidRPr="0091005D" w:rsidRDefault="00B246D2" w:rsidP="007E450C">
      <w:pPr>
        <w:pStyle w:val="Screen"/>
      </w:pPr>
      <w:r w:rsidRPr="0091005D">
        <w:t xml:space="preserve">   2 100005022   AMOXICILLIN 250MG CAP       30 A  08-18 08-18  11  30</w:t>
      </w:r>
    </w:p>
    <w:p w:rsidR="00B246D2" w:rsidRPr="0091005D" w:rsidRDefault="00B246D2" w:rsidP="007E450C">
      <w:pPr>
        <w:pStyle w:val="Screen"/>
      </w:pPr>
      <w:r w:rsidRPr="0091005D">
        <w:t xml:space="preserve">   3 100005035   KALETRA                      3 A  09-29 09-29   0   3</w:t>
      </w:r>
    </w:p>
    <w:p w:rsidR="00B246D2" w:rsidRPr="0091005D" w:rsidRDefault="00B246D2" w:rsidP="007E450C">
      <w:pPr>
        <w:pStyle w:val="Screen"/>
      </w:pPr>
      <w:r w:rsidRPr="0091005D">
        <w:t xml:space="preserve">           :                   :                            :</w:t>
      </w:r>
    </w:p>
    <w:p w:rsidR="00B246D2" w:rsidRPr="0091005D" w:rsidRDefault="00B246D2" w:rsidP="00B246D2">
      <w:pPr>
        <w:autoSpaceDE w:val="0"/>
        <w:autoSpaceDN w:val="0"/>
        <w:adjustRightInd w:val="0"/>
        <w:rPr>
          <w:rFonts w:ascii="r_ansi" w:hAnsi="r_ansi" w:cs="r_ansi"/>
          <w:sz w:val="20"/>
          <w:szCs w:val="20"/>
        </w:rPr>
      </w:pPr>
    </w:p>
    <w:p w:rsidR="00B246D2" w:rsidRPr="0091005D" w:rsidRDefault="00952EFA" w:rsidP="00B62C66">
      <w:pPr>
        <w:pStyle w:val="BodyText"/>
      </w:pPr>
      <w:r>
        <w:rPr>
          <w:noProof/>
        </w:rPr>
        <w:drawing>
          <wp:anchor distT="0" distB="0" distL="114300" distR="114300" simplePos="0" relativeHeight="251682816" behindDoc="1" locked="0" layoutInCell="1" allowOverlap="1">
            <wp:simplePos x="0" y="0"/>
            <wp:positionH relativeFrom="column">
              <wp:posOffset>0</wp:posOffset>
            </wp:positionH>
            <wp:positionV relativeFrom="paragraph">
              <wp:posOffset>0</wp:posOffset>
            </wp:positionV>
            <wp:extent cx="466725" cy="446405"/>
            <wp:effectExtent l="0" t="0" r="0" b="0"/>
            <wp:wrapSquare wrapText="bothSides"/>
            <wp:docPr id="36" name="Picture 79" descr="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Note graphic"/>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466725" cy="446405"/>
                    </a:xfrm>
                    <a:prstGeom prst="rect">
                      <a:avLst/>
                    </a:prstGeom>
                    <a:noFill/>
                  </pic:spPr>
                </pic:pic>
              </a:graphicData>
            </a:graphic>
            <wp14:sizeRelH relativeFrom="page">
              <wp14:pctWidth>0</wp14:pctWidth>
            </wp14:sizeRelH>
            <wp14:sizeRelV relativeFrom="page">
              <wp14:pctHeight>0</wp14:pctHeight>
            </wp14:sizeRelV>
          </wp:anchor>
        </w:drawing>
      </w:r>
      <w:r w:rsidR="00B246D2" w:rsidRPr="0091005D">
        <w:t xml:space="preserve">Note: A prescription can be unmarked as Titration/Maintenance by  invoking the same </w:t>
      </w:r>
      <w:r w:rsidR="006A5F1F" w:rsidRPr="0091005D">
        <w:t xml:space="preserve"> </w:t>
      </w:r>
      <w:r w:rsidR="00B246D2" w:rsidRPr="0091005D">
        <w:t>TM action on an already marked prescription.</w:t>
      </w:r>
    </w:p>
    <w:p w:rsidR="00AD3878" w:rsidRDefault="00AD3878" w:rsidP="00AD3878">
      <w:pPr>
        <w:pStyle w:val="BodyText"/>
      </w:pPr>
      <w:bookmarkStart w:id="418" w:name="p79_545"/>
      <w:bookmarkEnd w:id="418"/>
      <w:ins w:id="419" w:author="Fred Perez" w:date="2019-03-07T13:36:00Z">
        <w:r>
          <w:t>Patch PSO*7*545 adds a reminder to the TM function for Controlled Substances, indicating that the Rx cannot later be converted to a Maintenance Rx. The reminder states the following:</w:t>
        </w:r>
      </w:ins>
    </w:p>
    <w:p w:rsidR="00891C9F" w:rsidRDefault="00891C9F" w:rsidP="00AD3878">
      <w:pPr>
        <w:pStyle w:val="BodyText"/>
        <w:rPr>
          <w:ins w:id="420" w:author="Fred Perez" w:date="2019-03-07T13:36:00Z"/>
        </w:rPr>
      </w:pPr>
    </w:p>
    <w:p w:rsidR="005F370F" w:rsidRDefault="00AD3878" w:rsidP="00891C9F">
      <w:pPr>
        <w:pStyle w:val="Screen"/>
        <w:rPr>
          <w:sz w:val="18"/>
          <w:szCs w:val="18"/>
        </w:rPr>
      </w:pPr>
      <w:ins w:id="421" w:author="Fred Perez" w:date="2019-03-07T13:36:00Z">
        <w:r w:rsidRPr="00822C0F">
          <w:rPr>
            <w:sz w:val="18"/>
            <w:szCs w:val="18"/>
          </w:rPr>
          <w:t xml:space="preserve">NOTE: Marking this controlled substance Rx as a Titration prescription will prevent refills and renewals. </w:t>
        </w:r>
      </w:ins>
    </w:p>
    <w:p w:rsidR="00891C9F" w:rsidRPr="00822C0F" w:rsidRDefault="00AD3878" w:rsidP="00891C9F">
      <w:pPr>
        <w:pStyle w:val="Screen"/>
        <w:rPr>
          <w:ins w:id="422" w:author="Fred Perez" w:date="2019-03-07T13:36:00Z"/>
          <w:sz w:val="18"/>
          <w:szCs w:val="18"/>
        </w:rPr>
      </w:pPr>
      <w:ins w:id="423" w:author="Fred Perez" w:date="2019-03-07T13:36:00Z">
        <w:r w:rsidRPr="00822C0F">
          <w:rPr>
            <w:sz w:val="18"/>
            <w:szCs w:val="18"/>
          </w:rPr>
          <w:t>You will not be able to convert the Rx to a maintenance prescription by the TR Hidden Action.</w:t>
        </w:r>
      </w:ins>
    </w:p>
    <w:p w:rsidR="00891C9F" w:rsidRDefault="00891C9F" w:rsidP="00B62C66">
      <w:pPr>
        <w:pStyle w:val="BodyText"/>
      </w:pPr>
    </w:p>
    <w:p w:rsidR="00B246D2" w:rsidRPr="0091005D" w:rsidRDefault="00BB6370" w:rsidP="00B62C66">
      <w:pPr>
        <w:pStyle w:val="BodyText"/>
      </w:pPr>
      <w:r w:rsidRPr="0091005D">
        <w:t>There is also a</w:t>
      </w:r>
      <w:r w:rsidR="00B246D2" w:rsidRPr="0091005D">
        <w:t xml:space="preserve"> new hidden action in the Patient Prescription Processing [</w:t>
      </w:r>
      <w:r w:rsidR="00456420" w:rsidRPr="0091005D">
        <w:t xml:space="preserve">PSO </w:t>
      </w:r>
      <w:r w:rsidR="00B246D2" w:rsidRPr="0091005D">
        <w:t>LM BACKDOOR ORDERS] option called TR (Convert  Titration Rx). This action populate</w:t>
      </w:r>
      <w:r w:rsidRPr="0091005D">
        <w:t>s</w:t>
      </w:r>
      <w:r w:rsidR="00B246D2" w:rsidRPr="0091005D">
        <w:t xml:space="preserve"> the MAINTENANCE DOSE RX (#45.2)</w:t>
      </w:r>
      <w:r w:rsidRPr="0091005D">
        <w:t xml:space="preserve"> field</w:t>
      </w:r>
      <w:r w:rsidR="00B246D2" w:rsidRPr="0091005D">
        <w:t xml:space="preserve"> in the PRESCRIPTION File (#52). When a titration to maintenance prescription needs to be refilled so the patient can continue on the Maintenance Dose</w:t>
      </w:r>
      <w:r w:rsidRPr="0091005D">
        <w:t>,</w:t>
      </w:r>
      <w:r w:rsidR="00B246D2" w:rsidRPr="0091005D">
        <w:t xml:space="preserve"> this option allow</w:t>
      </w:r>
      <w:r w:rsidRPr="0091005D">
        <w:t>s</w:t>
      </w:r>
      <w:r w:rsidR="00B246D2" w:rsidRPr="0091005D">
        <w:t xml:space="preserve"> users to create a new prescription with the maintenance dose only. The process works similar to c</w:t>
      </w:r>
      <w:r w:rsidRPr="0091005D">
        <w:t>opying an existing prescription;</w:t>
      </w:r>
      <w:r w:rsidR="00B246D2" w:rsidRPr="0091005D">
        <w:t xml:space="preserve"> however</w:t>
      </w:r>
      <w:r w:rsidRPr="0091005D">
        <w:t>,</w:t>
      </w:r>
      <w:r w:rsidR="00B246D2" w:rsidRPr="0091005D">
        <w:t xml:space="preserve"> it can only be used on prescriptions with the following characteristics:</w:t>
      </w:r>
    </w:p>
    <w:p w:rsidR="00B246D2" w:rsidRPr="0091005D" w:rsidRDefault="00B246D2" w:rsidP="00B246D2">
      <w:pPr>
        <w:autoSpaceDE w:val="0"/>
        <w:autoSpaceDN w:val="0"/>
        <w:adjustRightInd w:val="0"/>
        <w:rPr>
          <w:sz w:val="22"/>
          <w:szCs w:val="22"/>
        </w:rPr>
      </w:pPr>
      <w:r w:rsidRPr="0091005D">
        <w:rPr>
          <w:sz w:val="22"/>
          <w:szCs w:val="22"/>
        </w:rPr>
        <w:t xml:space="preserve">   </w:t>
      </w:r>
    </w:p>
    <w:p w:rsidR="00B246D2" w:rsidRPr="0091005D" w:rsidRDefault="00B246D2" w:rsidP="003218BB">
      <w:pPr>
        <w:numPr>
          <w:ilvl w:val="1"/>
          <w:numId w:val="100"/>
        </w:numPr>
        <w:autoSpaceDE w:val="0"/>
        <w:autoSpaceDN w:val="0"/>
        <w:adjustRightInd w:val="0"/>
      </w:pPr>
      <w:r w:rsidRPr="0091005D">
        <w:lastRenderedPageBreak/>
        <w:t>Rx is a complex order with a THEN conjunction</w:t>
      </w:r>
    </w:p>
    <w:p w:rsidR="00B246D2" w:rsidRPr="0091005D" w:rsidRDefault="00B246D2" w:rsidP="003218BB">
      <w:pPr>
        <w:numPr>
          <w:ilvl w:val="1"/>
          <w:numId w:val="100"/>
        </w:numPr>
        <w:autoSpaceDE w:val="0"/>
        <w:autoSpaceDN w:val="0"/>
        <w:adjustRightInd w:val="0"/>
      </w:pPr>
      <w:r w:rsidRPr="0091005D">
        <w:t>Rx is released</w:t>
      </w:r>
    </w:p>
    <w:p w:rsidR="00B246D2" w:rsidRPr="0091005D" w:rsidRDefault="00B246D2" w:rsidP="003218BB">
      <w:pPr>
        <w:numPr>
          <w:ilvl w:val="1"/>
          <w:numId w:val="100"/>
        </w:numPr>
        <w:autoSpaceDE w:val="0"/>
        <w:autoSpaceDN w:val="0"/>
        <w:adjustRightInd w:val="0"/>
      </w:pPr>
      <w:r w:rsidRPr="0091005D">
        <w:t>Rx status is ACTIVE</w:t>
      </w:r>
    </w:p>
    <w:p w:rsidR="00B246D2" w:rsidRPr="0091005D" w:rsidRDefault="00B246D2" w:rsidP="003218BB">
      <w:pPr>
        <w:numPr>
          <w:ilvl w:val="1"/>
          <w:numId w:val="100"/>
        </w:numPr>
        <w:autoSpaceDE w:val="0"/>
        <w:autoSpaceDN w:val="0"/>
        <w:adjustRightInd w:val="0"/>
      </w:pPr>
      <w:r w:rsidRPr="0091005D">
        <w:t>Rx does not have refills previously ordered</w:t>
      </w:r>
    </w:p>
    <w:p w:rsidR="00B246D2" w:rsidRPr="0091005D" w:rsidRDefault="00B246D2" w:rsidP="003218BB">
      <w:pPr>
        <w:numPr>
          <w:ilvl w:val="1"/>
          <w:numId w:val="100"/>
        </w:numPr>
        <w:autoSpaceDE w:val="0"/>
        <w:autoSpaceDN w:val="0"/>
        <w:adjustRightInd w:val="0"/>
      </w:pPr>
      <w:r w:rsidRPr="0091005D">
        <w:t>Rx # Of Refills is greater than 0 (zero)</w:t>
      </w:r>
    </w:p>
    <w:p w:rsidR="00B246D2" w:rsidRPr="0091005D" w:rsidRDefault="00B246D2" w:rsidP="00B246D2">
      <w:pPr>
        <w:autoSpaceDE w:val="0"/>
        <w:autoSpaceDN w:val="0"/>
        <w:adjustRightInd w:val="0"/>
        <w:rPr>
          <w:sz w:val="22"/>
          <w:szCs w:val="22"/>
        </w:rPr>
      </w:pPr>
      <w:r w:rsidRPr="0091005D">
        <w:rPr>
          <w:sz w:val="22"/>
          <w:szCs w:val="22"/>
        </w:rPr>
        <w:t xml:space="preserve">   </w:t>
      </w:r>
    </w:p>
    <w:p w:rsidR="00B246D2" w:rsidRPr="0091005D" w:rsidRDefault="00B246D2" w:rsidP="00B62C66">
      <w:pPr>
        <w:pStyle w:val="BodyText"/>
      </w:pPr>
      <w:r w:rsidRPr="0091005D">
        <w:t xml:space="preserve">Before the new Maintenance Rx can be accepted, the user is prompted to validate the QTY field for the new Rx, which may or may not be  automatically re-calculated. Only the last dose from the original prescription is carried over to the new Maintenance Rx, and the # of Refills field is decreased by 1 because the new Maintenance Rx </w:t>
      </w:r>
      <w:r w:rsidR="00BB6370" w:rsidRPr="0091005D">
        <w:t>counts as a fill. Once the user verifies</w:t>
      </w:r>
      <w:r w:rsidRPr="0091005D">
        <w:t xml:space="preserve"> the information for the Maintenance Rx is accurate, they can accept the Maintenance Rx. This action will trigger a Duplicate Drug check against the original complex order, which must be discontinued before the new Maintenance Rx can be accepted.</w:t>
      </w:r>
      <w:r w:rsidR="001F5C93" w:rsidRPr="0091005D">
        <w:t xml:space="preserve"> </w:t>
      </w:r>
      <w:r w:rsidRPr="0091005D">
        <w:t>After the new Maintenance Rx is accepted, it will have the new indicator 'm' on the right side of the Rx # in the patient's Medication Profile as seen below (entry #1):</w:t>
      </w:r>
    </w:p>
    <w:p w:rsidR="00B246D2" w:rsidRPr="0091005D" w:rsidRDefault="00B246D2" w:rsidP="00B246D2">
      <w:pPr>
        <w:autoSpaceDE w:val="0"/>
        <w:autoSpaceDN w:val="0"/>
        <w:adjustRightInd w:val="0"/>
        <w:rPr>
          <w:rFonts w:ascii="r_ansi" w:hAnsi="r_ansi" w:cs="r_ansi"/>
          <w:sz w:val="20"/>
          <w:szCs w:val="20"/>
        </w:rPr>
      </w:pPr>
      <w:r w:rsidRPr="0091005D">
        <w:rPr>
          <w:rFonts w:ascii="r_ansi" w:hAnsi="r_ansi" w:cs="r_ansi"/>
          <w:sz w:val="20"/>
          <w:szCs w:val="20"/>
        </w:rPr>
        <w:t xml:space="preserve"> </w:t>
      </w:r>
    </w:p>
    <w:p w:rsidR="00B246D2" w:rsidRPr="0091005D" w:rsidRDefault="00B246D2" w:rsidP="006D3E80">
      <w:pPr>
        <w:pStyle w:val="Screen"/>
        <w:keepNext/>
      </w:pPr>
      <w:r w:rsidRPr="0091005D">
        <w:t xml:space="preserve">           :                   :                            :</w:t>
      </w:r>
    </w:p>
    <w:p w:rsidR="00B246D2" w:rsidRPr="0091005D" w:rsidRDefault="00B246D2" w:rsidP="006D3E80">
      <w:pPr>
        <w:pStyle w:val="Screen"/>
        <w:keepNext/>
      </w:pPr>
      <w:r w:rsidRPr="0091005D">
        <w:t xml:space="preserve">                                                   ISSUE  LAST REF DAY</w:t>
      </w:r>
    </w:p>
    <w:p w:rsidR="00B246D2" w:rsidRPr="0091005D" w:rsidRDefault="00B246D2" w:rsidP="006D3E80">
      <w:pPr>
        <w:pStyle w:val="Screen"/>
        <w:keepNext/>
      </w:pPr>
      <w:r w:rsidRPr="0091005D">
        <w:t xml:space="preserve">   #  RX #       DRUG                       QTY ST  DATE  FILL REM SUP</w:t>
      </w:r>
    </w:p>
    <w:p w:rsidR="00B246D2" w:rsidRPr="0091005D" w:rsidRDefault="00B246D2" w:rsidP="006D3E80">
      <w:pPr>
        <w:pStyle w:val="Screen"/>
        <w:keepNext/>
      </w:pPr>
      <w:r w:rsidRPr="0091005D">
        <w:t xml:space="preserve">  -------------------------------ACTIVE-------------------------------</w:t>
      </w:r>
    </w:p>
    <w:p w:rsidR="00B246D2" w:rsidRPr="0091005D" w:rsidRDefault="00B246D2" w:rsidP="006D3E80">
      <w:pPr>
        <w:pStyle w:val="Screen"/>
        <w:keepNext/>
      </w:pPr>
      <w:r w:rsidRPr="0091005D">
        <w:t xml:space="preserve">   1 100005436m  AMOXAPINE 50MG TAB          30 S  09-26 09-26   1  30 </w:t>
      </w:r>
    </w:p>
    <w:p w:rsidR="00B246D2" w:rsidRPr="0091005D" w:rsidRDefault="00B246D2" w:rsidP="006D3E80">
      <w:pPr>
        <w:pStyle w:val="Screen"/>
        <w:keepNext/>
      </w:pPr>
      <w:r w:rsidRPr="0091005D">
        <w:t xml:space="preserve">   2 100005022   AMOXICILLIN 250MG CAP       30 A  08-18 08-18  11  30</w:t>
      </w:r>
    </w:p>
    <w:p w:rsidR="00B246D2" w:rsidRPr="0091005D" w:rsidRDefault="00B246D2" w:rsidP="006D3E80">
      <w:pPr>
        <w:pStyle w:val="Screen"/>
        <w:keepNext/>
      </w:pPr>
      <w:r w:rsidRPr="0091005D">
        <w:t xml:space="preserve">   3 100005035   KALETRA                      3 A  09-29 09-29   0   3</w:t>
      </w:r>
    </w:p>
    <w:p w:rsidR="00B246D2" w:rsidRPr="0091005D" w:rsidRDefault="00B246D2" w:rsidP="007E450C">
      <w:pPr>
        <w:pStyle w:val="Screen"/>
      </w:pPr>
      <w:r w:rsidRPr="0091005D">
        <w:t xml:space="preserve">           :                   :                            :</w:t>
      </w:r>
    </w:p>
    <w:p w:rsidR="00B246D2" w:rsidRPr="0091005D" w:rsidRDefault="00B246D2" w:rsidP="004F7E4B"/>
    <w:p w:rsidR="00825A10" w:rsidRPr="0091005D" w:rsidRDefault="00645085" w:rsidP="007C57CC">
      <w:pPr>
        <w:pStyle w:val="Heading2"/>
      </w:pPr>
      <w:bookmarkStart w:id="424" w:name="p027"/>
      <w:bookmarkStart w:id="425" w:name="Page_73"/>
      <w:bookmarkStart w:id="426" w:name="_Toc428973204"/>
      <w:bookmarkStart w:id="427" w:name="_Toc4750933"/>
      <w:bookmarkEnd w:id="424"/>
      <w:bookmarkEnd w:id="425"/>
      <w:r w:rsidRPr="0091005D">
        <w:t>Entering a New Order</w:t>
      </w:r>
      <w:bookmarkEnd w:id="426"/>
      <w:bookmarkEnd w:id="427"/>
      <w:r w:rsidR="00302CC8" w:rsidRPr="0091005D">
        <w:fldChar w:fldCharType="begin"/>
      </w:r>
      <w:r w:rsidR="00672B40" w:rsidRPr="0091005D">
        <w:instrText xml:space="preserve"> XE "Entering a New Order" </w:instrText>
      </w:r>
      <w:r w:rsidR="00302CC8" w:rsidRPr="0091005D">
        <w:fldChar w:fldCharType="end"/>
      </w:r>
    </w:p>
    <w:p w:rsidR="00825A10" w:rsidRPr="0091005D" w:rsidRDefault="00645085" w:rsidP="00B62C66">
      <w:pPr>
        <w:pStyle w:val="BodyText"/>
      </w:pPr>
      <w:r w:rsidRPr="0091005D">
        <w:t xml:space="preserve">If a double question mark (??) is entered at the “Select Action” prompt, the following hidden actions will display in the action area. Actions that apply only to outpatient orders are followed by (OP). </w:t>
      </w:r>
    </w:p>
    <w:p w:rsidR="00825A10" w:rsidRPr="0091005D" w:rsidRDefault="00825A10" w:rsidP="004F7E4B"/>
    <w:p w:rsidR="00825A10" w:rsidRPr="0091005D" w:rsidRDefault="00645085" w:rsidP="007E450C">
      <w:pPr>
        <w:pStyle w:val="Screen"/>
      </w:pPr>
      <w:r w:rsidRPr="0091005D">
        <w:rPr>
          <w:shd w:val="clear" w:color="auto" w:fill="D9D9D9"/>
        </w:rPr>
        <w:t>The following actions are also available:</w:t>
      </w:r>
    </w:p>
    <w:p w:rsidR="000610AE" w:rsidRPr="0091005D" w:rsidRDefault="000610AE" w:rsidP="007E450C">
      <w:pPr>
        <w:pStyle w:val="Screen"/>
        <w:rPr>
          <w:rFonts w:eastAsia="SimSun" w:cs="Courier New"/>
          <w:iCs/>
        </w:rPr>
      </w:pPr>
      <w:r w:rsidRPr="0091005D">
        <w:rPr>
          <w:rFonts w:eastAsia="SimSun" w:cs="Courier New"/>
          <w:iCs/>
        </w:rPr>
        <w:t>RP   Reprint (OP)         DN   Down a Line          LS   Last Screen</w:t>
      </w:r>
    </w:p>
    <w:p w:rsidR="000610AE" w:rsidRPr="0091005D" w:rsidRDefault="000610AE" w:rsidP="007E450C">
      <w:pPr>
        <w:pStyle w:val="Screen"/>
        <w:rPr>
          <w:rFonts w:eastAsia="SimSun" w:cs="Courier New"/>
          <w:iCs/>
        </w:rPr>
      </w:pPr>
      <w:r w:rsidRPr="0091005D">
        <w:rPr>
          <w:rFonts w:eastAsia="SimSun" w:cs="Courier New"/>
          <w:iCs/>
        </w:rPr>
        <w:t>RN   Renew (OP)           RD   Re Display Screen    FS   First Screen</w:t>
      </w:r>
    </w:p>
    <w:p w:rsidR="000610AE" w:rsidRPr="0091005D" w:rsidRDefault="000610AE" w:rsidP="007E450C">
      <w:pPr>
        <w:pStyle w:val="Screen"/>
        <w:rPr>
          <w:rFonts w:eastAsia="SimSun" w:cs="Courier New"/>
          <w:iCs/>
        </w:rPr>
      </w:pPr>
      <w:r w:rsidRPr="0091005D">
        <w:rPr>
          <w:rFonts w:eastAsia="SimSun" w:cs="Courier New"/>
          <w:iCs/>
        </w:rPr>
        <w:t>DC   Discontinue (OP)     PT   Print List           GO   Go to Page</w:t>
      </w:r>
    </w:p>
    <w:p w:rsidR="000610AE" w:rsidRPr="0091005D" w:rsidRDefault="000610AE" w:rsidP="007E450C">
      <w:pPr>
        <w:pStyle w:val="Screen"/>
        <w:rPr>
          <w:rFonts w:eastAsia="SimSun" w:cs="Courier New"/>
          <w:iCs/>
        </w:rPr>
      </w:pPr>
      <w:r w:rsidRPr="0091005D">
        <w:rPr>
          <w:rFonts w:eastAsia="SimSun" w:cs="Courier New"/>
          <w:iCs/>
        </w:rPr>
        <w:t>RL   Release (OP)         PS   Print Screen         +    Next Screen</w:t>
      </w:r>
    </w:p>
    <w:p w:rsidR="000610AE" w:rsidRPr="0091005D" w:rsidRDefault="000610AE" w:rsidP="007E450C">
      <w:pPr>
        <w:pStyle w:val="Screen"/>
        <w:rPr>
          <w:rFonts w:eastAsia="SimSun" w:cs="Courier New"/>
          <w:iCs/>
        </w:rPr>
      </w:pPr>
      <w:r w:rsidRPr="0091005D">
        <w:rPr>
          <w:rFonts w:eastAsia="SimSun" w:cs="Courier New"/>
          <w:iCs/>
        </w:rPr>
        <w:t>RF   Refill (OP)          &gt;    Shift View to Right  -    Previous Screen</w:t>
      </w:r>
    </w:p>
    <w:p w:rsidR="000610AE" w:rsidRPr="0091005D" w:rsidRDefault="000610AE" w:rsidP="007E450C">
      <w:pPr>
        <w:pStyle w:val="Screen"/>
        <w:rPr>
          <w:rFonts w:eastAsia="SimSun" w:cs="Courier New"/>
          <w:iCs/>
        </w:rPr>
      </w:pPr>
      <w:r w:rsidRPr="0091005D">
        <w:rPr>
          <w:rFonts w:eastAsia="SimSun" w:cs="Courier New"/>
          <w:iCs/>
        </w:rPr>
        <w:t>PP   Pull Rx (OP)         &lt;    Shift View to Left   ADPL Auto Display(On/Off)</w:t>
      </w:r>
    </w:p>
    <w:p w:rsidR="000610AE" w:rsidRPr="0091005D" w:rsidRDefault="000610AE" w:rsidP="007E450C">
      <w:pPr>
        <w:pStyle w:val="Screen"/>
        <w:rPr>
          <w:rFonts w:eastAsia="SimSun" w:cs="Courier New"/>
          <w:iCs/>
        </w:rPr>
      </w:pPr>
      <w:r w:rsidRPr="0091005D">
        <w:rPr>
          <w:rFonts w:eastAsia="SimSun" w:cs="Courier New"/>
          <w:iCs/>
        </w:rPr>
        <w:t>IP   Inpat. Profile (OP)  SL   Search List          CK   Check Interactions</w:t>
      </w:r>
    </w:p>
    <w:p w:rsidR="000610AE" w:rsidRPr="0091005D" w:rsidRDefault="000610AE" w:rsidP="007E450C">
      <w:pPr>
        <w:pStyle w:val="Screen"/>
        <w:rPr>
          <w:rFonts w:eastAsia="SimSun" w:cs="Courier New"/>
          <w:iCs/>
        </w:rPr>
      </w:pPr>
      <w:r w:rsidRPr="0091005D">
        <w:rPr>
          <w:rFonts w:eastAsia="SimSun" w:cs="Courier New"/>
          <w:iCs/>
        </w:rPr>
        <w:t>RS   Reprint Sig Log      RDD  Fill/Rel Date Disply IN   Intervention Menu</w:t>
      </w:r>
    </w:p>
    <w:p w:rsidR="000610AE" w:rsidRPr="0091005D" w:rsidRDefault="000610AE" w:rsidP="007E450C">
      <w:pPr>
        <w:pStyle w:val="Screen"/>
        <w:rPr>
          <w:rFonts w:eastAsia="SimSun" w:cs="Courier New"/>
          <w:iCs/>
        </w:rPr>
      </w:pPr>
      <w:r w:rsidRPr="0091005D">
        <w:rPr>
          <w:rFonts w:eastAsia="SimSun" w:cs="Courier New"/>
          <w:iCs/>
        </w:rPr>
        <w:t>CM   Manual Queue to CMOP DR   Display Remote       UP   Up a Line</w:t>
      </w:r>
    </w:p>
    <w:p w:rsidR="00825A10" w:rsidRPr="0091005D" w:rsidRDefault="000610AE" w:rsidP="007E450C">
      <w:pPr>
        <w:pStyle w:val="Screen"/>
        <w:rPr>
          <w:rFonts w:eastAsia="SimSun" w:cs="Courier New"/>
          <w:iCs/>
        </w:rPr>
      </w:pPr>
      <w:r w:rsidRPr="0091005D">
        <w:rPr>
          <w:rFonts w:eastAsia="SimSun" w:cs="Courier New"/>
          <w:iCs/>
        </w:rPr>
        <w:t>OTH  Other OP Actions     QU   Quit</w:t>
      </w:r>
    </w:p>
    <w:p w:rsidR="00825A10" w:rsidRPr="0091005D" w:rsidRDefault="00825A10" w:rsidP="004F7E4B"/>
    <w:p w:rsidR="00825A10" w:rsidRPr="0091005D" w:rsidRDefault="00645085" w:rsidP="00B62C66">
      <w:pPr>
        <w:pStyle w:val="BodyText"/>
        <w:rPr>
          <w:rFonts w:eastAsia="MS Mincho"/>
        </w:rPr>
      </w:pPr>
      <w:r w:rsidRPr="0091005D">
        <w:t>First, a patient is selected.</w:t>
      </w:r>
      <w:r w:rsidRPr="0091005D">
        <w:rPr>
          <w:rFonts w:eastAsia="MS Mincho"/>
        </w:rPr>
        <w:t xml:space="preserve"> </w:t>
      </w:r>
    </w:p>
    <w:p w:rsidR="00825A10" w:rsidRPr="0091005D" w:rsidRDefault="00825A10" w:rsidP="004F7E4B">
      <w:pPr>
        <w:rPr>
          <w:rFonts w:eastAsia="MS Mincho"/>
        </w:rPr>
      </w:pPr>
    </w:p>
    <w:p w:rsidR="00825A10" w:rsidRPr="0091005D" w:rsidRDefault="00645085" w:rsidP="00A17F7F">
      <w:pPr>
        <w:pStyle w:val="Example"/>
      </w:pPr>
      <w:r w:rsidRPr="0091005D">
        <w:t>Example: Entering a New Order</w:t>
      </w:r>
    </w:p>
    <w:p w:rsidR="00825A10" w:rsidRPr="0091005D" w:rsidRDefault="00645085" w:rsidP="007E450C">
      <w:pPr>
        <w:pStyle w:val="Screen"/>
      </w:pPr>
      <w:r w:rsidRPr="0091005D">
        <w:t xml:space="preserve">Select Pharmacy Technician's Menu Option: </w:t>
      </w:r>
      <w:r w:rsidRPr="0091005D">
        <w:rPr>
          <w:b/>
          <w:bCs/>
        </w:rPr>
        <w:t>PAT</w:t>
      </w:r>
      <w:r w:rsidRPr="0091005D">
        <w:t>ient Prescription Processing</w:t>
      </w:r>
    </w:p>
    <w:p w:rsidR="00825A10" w:rsidRPr="0091005D" w:rsidRDefault="00645085" w:rsidP="007E450C">
      <w:pPr>
        <w:pStyle w:val="Screen"/>
      </w:pPr>
      <w:r w:rsidRPr="0091005D">
        <w:t xml:space="preserve">Select PATIENT NAME: </w:t>
      </w:r>
      <w:r w:rsidRPr="0091005D">
        <w:rPr>
          <w:b/>
          <w:bCs/>
        </w:rPr>
        <w:t>OPPATIENT16,ONE</w:t>
      </w:r>
      <w:r w:rsidRPr="0091005D">
        <w:t xml:space="preserve">      4-3-41    000246802     YES     SC VETERAN</w:t>
      </w:r>
    </w:p>
    <w:p w:rsidR="00825A10" w:rsidRPr="0091005D" w:rsidRDefault="00645085" w:rsidP="007E450C">
      <w:pPr>
        <w:pStyle w:val="Screen"/>
      </w:pPr>
      <w:r w:rsidRPr="0091005D">
        <w:t xml:space="preserve">Patient is enrolled to receive ScripTalk ‘talking’ prescription labels.  </w:t>
      </w:r>
    </w:p>
    <w:p w:rsidR="00825A10" w:rsidRPr="0091005D" w:rsidRDefault="00825A10" w:rsidP="007E450C">
      <w:pPr>
        <w:pStyle w:val="Screen"/>
      </w:pPr>
    </w:p>
    <w:p w:rsidR="00825A10" w:rsidRPr="0091005D" w:rsidRDefault="00645085" w:rsidP="007E450C">
      <w:pPr>
        <w:pStyle w:val="Screen"/>
      </w:pPr>
      <w:r w:rsidRPr="0091005D">
        <w:t xml:space="preserve">Eligibility: SC </w:t>
      </w:r>
    </w:p>
    <w:p w:rsidR="00825A10" w:rsidRPr="0091005D" w:rsidRDefault="00645085" w:rsidP="007E450C">
      <w:pPr>
        <w:pStyle w:val="Screen"/>
      </w:pPr>
      <w:r w:rsidRPr="0091005D">
        <w:t>RX PATIENT STATUS: SERVICE CONNECTED//  &lt;</w:t>
      </w:r>
      <w:r w:rsidRPr="0091005D">
        <w:rPr>
          <w:b/>
        </w:rPr>
        <w:t>Enter</w:t>
      </w:r>
      <w:r w:rsidRPr="0091005D">
        <w:t>&gt;</w:t>
      </w:r>
    </w:p>
    <w:p w:rsidR="00825A10" w:rsidRPr="0091005D" w:rsidRDefault="00825A10" w:rsidP="004F7E4B"/>
    <w:p w:rsidR="00825A10" w:rsidRPr="0091005D" w:rsidRDefault="00645085" w:rsidP="00B62C66">
      <w:pPr>
        <w:pStyle w:val="BodyText"/>
      </w:pPr>
      <w:r w:rsidRPr="0091005D">
        <w:t>[Patient Information Screen skipped]</w:t>
      </w:r>
    </w:p>
    <w:p w:rsidR="00825A10" w:rsidRPr="0091005D" w:rsidRDefault="00825A10" w:rsidP="004F7E4B"/>
    <w:p w:rsidR="00825A10" w:rsidRPr="0091005D" w:rsidRDefault="00952EFA" w:rsidP="0051119F">
      <w:pPr>
        <w:rPr>
          <w:rStyle w:val="BodyTextChar"/>
        </w:rPr>
      </w:pPr>
      <w:r>
        <w:rPr>
          <w:noProof/>
        </w:rPr>
        <w:drawing>
          <wp:anchor distT="0" distB="0" distL="114300" distR="114300" simplePos="0" relativeHeight="251665408" behindDoc="0" locked="0" layoutInCell="1" allowOverlap="1">
            <wp:simplePos x="0" y="0"/>
            <wp:positionH relativeFrom="column">
              <wp:posOffset>-6350</wp:posOffset>
            </wp:positionH>
            <wp:positionV relativeFrom="paragraph">
              <wp:posOffset>49530</wp:posOffset>
            </wp:positionV>
            <wp:extent cx="457200" cy="371475"/>
            <wp:effectExtent l="0" t="0" r="0" b="0"/>
            <wp:wrapSquare wrapText="bothSides"/>
            <wp:docPr id="35" name="Picture 357" descr="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7" descr="Note graphic"/>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57200" cy="371475"/>
                    </a:xfrm>
                    <a:prstGeom prst="rect">
                      <a:avLst/>
                    </a:prstGeom>
                    <a:noFill/>
                  </pic:spPr>
                </pic:pic>
              </a:graphicData>
            </a:graphic>
            <wp14:sizeRelH relativeFrom="page">
              <wp14:pctWidth>0</wp14:pctWidth>
            </wp14:sizeRelH>
            <wp14:sizeRelV relativeFrom="page">
              <wp14:pctHeight>0</wp14:pctHeight>
            </wp14:sizeRelV>
          </wp:anchor>
        </w:drawing>
      </w:r>
      <w:r w:rsidR="00645085" w:rsidRPr="0091005D">
        <w:t xml:space="preserve">If </w:t>
      </w:r>
      <w:r w:rsidR="00645085" w:rsidRPr="0091005D">
        <w:rPr>
          <w:rStyle w:val="BodyTextChar"/>
        </w:rPr>
        <w:t>RDI is active and a patient has prescriptions at another location, when the user selects the patient to enter a new order from Patient Prescription Processing, the following message appears.</w:t>
      </w:r>
    </w:p>
    <w:p w:rsidR="00825A10" w:rsidRPr="0091005D" w:rsidRDefault="00825A10" w:rsidP="0051119F"/>
    <w:p w:rsidR="00825A10" w:rsidRPr="0091005D" w:rsidRDefault="00645085" w:rsidP="007E450C">
      <w:pPr>
        <w:pStyle w:val="Screen"/>
      </w:pPr>
      <w:r w:rsidRPr="0091005D">
        <w:t xml:space="preserve">          REMOTE PRESCRIPTIONS AVAILABLE!                                       </w:t>
      </w:r>
    </w:p>
    <w:p w:rsidR="00825A10" w:rsidRPr="0091005D" w:rsidRDefault="00645085" w:rsidP="007E450C">
      <w:pPr>
        <w:pStyle w:val="Screen"/>
      </w:pPr>
      <w:r w:rsidRPr="0091005D">
        <w:t xml:space="preserve">          Display Remote Data? N//                                              </w:t>
      </w:r>
    </w:p>
    <w:p w:rsidR="00825A10" w:rsidRPr="0091005D" w:rsidRDefault="00825A10" w:rsidP="0051119F"/>
    <w:p w:rsidR="00825A10" w:rsidRPr="0091005D" w:rsidRDefault="00645085" w:rsidP="00B62C66">
      <w:pPr>
        <w:pStyle w:val="BodyText"/>
      </w:pPr>
      <w:r w:rsidRPr="0091005D">
        <w:t xml:space="preserve">If the user responds </w:t>
      </w:r>
      <w:r w:rsidRPr="0091005D">
        <w:rPr>
          <w:b/>
        </w:rPr>
        <w:t>NO</w:t>
      </w:r>
      <w:r w:rsidRPr="0091005D">
        <w:t xml:space="preserve">, then the normal procedure occurs for entering prescriptions. If the user responds </w:t>
      </w:r>
      <w:r w:rsidRPr="0091005D">
        <w:rPr>
          <w:b/>
        </w:rPr>
        <w:t>YES</w:t>
      </w:r>
      <w:r w:rsidRPr="0091005D">
        <w:t>, the “Remote Facilities Visited” screen appears. See the Displaying a Patient’s Remote Prescriptions section later in Entering a New Order for more details.</w:t>
      </w:r>
    </w:p>
    <w:p w:rsidR="00825A10" w:rsidRPr="0091005D" w:rsidRDefault="00825A10" w:rsidP="0051119F"/>
    <w:p w:rsidR="00825A10" w:rsidRPr="0091005D" w:rsidRDefault="00645085" w:rsidP="00B62C66">
      <w:pPr>
        <w:pStyle w:val="BodyText"/>
      </w:pPr>
      <w:r w:rsidRPr="0091005D">
        <w:t>Although “Quit” is the default at the “Select Action” prompt shown on the Patient Information screen, &lt;</w:t>
      </w:r>
      <w:r w:rsidRPr="0091005D">
        <w:rPr>
          <w:b/>
          <w:bCs/>
        </w:rPr>
        <w:t>Enter</w:t>
      </w:r>
      <w:r w:rsidRPr="0091005D">
        <w:t>&gt; at this prompt quits the screen and displays the Medication Profile. This Medication Profile includes any Non-VA Med orders documented via the CPRS GUI package.</w:t>
      </w:r>
    </w:p>
    <w:p w:rsidR="00040F79" w:rsidRPr="0091005D" w:rsidRDefault="00040F79" w:rsidP="0051119F"/>
    <w:p w:rsidR="00825A10" w:rsidRPr="0091005D" w:rsidRDefault="00645085" w:rsidP="006D3E80">
      <w:pPr>
        <w:pStyle w:val="Screen"/>
        <w:keepNext/>
      </w:pPr>
      <w:r w:rsidRPr="0091005D">
        <w:t xml:space="preserve">Medication Profile            Jun 12, 2001 14:12:21          Page:    1 of    1 </w:t>
      </w:r>
    </w:p>
    <w:p w:rsidR="00825A10" w:rsidRPr="0091005D" w:rsidRDefault="00645085" w:rsidP="006D3E80">
      <w:pPr>
        <w:pStyle w:val="Screen"/>
        <w:keepNext/>
      </w:pPr>
      <w:r w:rsidRPr="0091005D">
        <w:t>OPPATIENT16,ONE</w:t>
      </w:r>
    </w:p>
    <w:p w:rsidR="00825A10" w:rsidRPr="0091005D" w:rsidRDefault="00645085" w:rsidP="006D3E80">
      <w:pPr>
        <w:pStyle w:val="Screen"/>
        <w:keepNext/>
      </w:pPr>
      <w:r w:rsidRPr="0091005D">
        <w:t xml:space="preserve">  PID: 000-24-6802                                 Ht(cm): 177.80 (02/08/1999)</w:t>
      </w:r>
    </w:p>
    <w:p w:rsidR="004247FB" w:rsidRDefault="00645085" w:rsidP="006D3E80">
      <w:pPr>
        <w:pStyle w:val="Screen"/>
        <w:keepNext/>
      </w:pPr>
      <w:r w:rsidRPr="0091005D">
        <w:t xml:space="preserve">  DOB: APR 3,1941 (60)                             Wt(kg): 90.45 (02/08/1999)</w:t>
      </w:r>
    </w:p>
    <w:p w:rsidR="00825A10" w:rsidRPr="0091005D" w:rsidRDefault="004247FB" w:rsidP="003E79E9">
      <w:pPr>
        <w:pStyle w:val="Screen"/>
      </w:pPr>
      <w:r>
        <w:t xml:space="preserve">  </w:t>
      </w:r>
      <w:r w:rsidRPr="00E97BFB">
        <w:t xml:space="preserve">SEX: MALE                   </w:t>
      </w:r>
      <w:r w:rsidR="00645085" w:rsidRPr="0091005D">
        <w:t xml:space="preserve"> </w:t>
      </w:r>
    </w:p>
    <w:p w:rsidR="00825A10" w:rsidRPr="0091005D" w:rsidRDefault="00807A27" w:rsidP="007E450C">
      <w:pPr>
        <w:pStyle w:val="Screen"/>
      </w:pPr>
      <w:r w:rsidRPr="0091005D">
        <w:t xml:space="preserve"> CrCL: 102.4(est.) (CREAT:1.0mg/dL 10/30/12)     BSA (m2): 2.08  </w:t>
      </w:r>
    </w:p>
    <w:p w:rsidR="00825A10" w:rsidRPr="0091005D" w:rsidRDefault="00645085" w:rsidP="007E450C">
      <w:pPr>
        <w:pStyle w:val="Screen"/>
      </w:pPr>
      <w:r w:rsidRPr="0091005D">
        <w:t xml:space="preserve">                                                            ISSUE  LAST REF DAY</w:t>
      </w:r>
    </w:p>
    <w:p w:rsidR="00825A10" w:rsidRPr="0091005D" w:rsidRDefault="00645085" w:rsidP="007E450C">
      <w:pPr>
        <w:pStyle w:val="Screen"/>
      </w:pPr>
      <w:r w:rsidRPr="0091005D">
        <w:t xml:space="preserve"> #  RX #         DRUG                                QTY ST  DATE  FILL REM SUP</w:t>
      </w:r>
    </w:p>
    <w:p w:rsidR="00825A10" w:rsidRPr="0091005D" w:rsidRDefault="00645085" w:rsidP="007E450C">
      <w:pPr>
        <w:pStyle w:val="Screen"/>
      </w:pPr>
      <w:r w:rsidRPr="0091005D">
        <w:t xml:space="preserve">                                                                                </w:t>
      </w:r>
    </w:p>
    <w:p w:rsidR="00825A10" w:rsidRPr="0091005D" w:rsidRDefault="00645085" w:rsidP="007E450C">
      <w:pPr>
        <w:pStyle w:val="Screen"/>
      </w:pPr>
      <w:r w:rsidRPr="0091005D">
        <w:t>-------------------------------------ACTIVE------------------------------------</w:t>
      </w:r>
    </w:p>
    <w:p w:rsidR="00825A10" w:rsidRPr="0091005D" w:rsidRDefault="00645085" w:rsidP="007E450C">
      <w:pPr>
        <w:pStyle w:val="Screen"/>
      </w:pPr>
      <w:r w:rsidRPr="0091005D">
        <w:t xml:space="preserve"> 1 503904$       AMPICILLIN 250MG CAP                 80 E  05-25 05-25   0  10</w:t>
      </w:r>
    </w:p>
    <w:p w:rsidR="00825A10" w:rsidRPr="0091005D" w:rsidRDefault="00645085" w:rsidP="007E450C">
      <w:pPr>
        <w:pStyle w:val="Screen"/>
      </w:pPr>
      <w:r w:rsidRPr="0091005D">
        <w:t xml:space="preserve"> 2 503886$       DIGOXIN (LANOXIN) 0.2MG CAP          60 A&gt; 05-07 05-07   5  30</w:t>
      </w:r>
    </w:p>
    <w:p w:rsidR="00825A10" w:rsidRPr="0091005D" w:rsidRDefault="00645085" w:rsidP="007E450C">
      <w:pPr>
        <w:pStyle w:val="Screen"/>
      </w:pPr>
      <w:r w:rsidRPr="0091005D">
        <w:t>----------------------------------DISCONTINUED---------------------------------</w:t>
      </w:r>
    </w:p>
    <w:p w:rsidR="00825A10" w:rsidRPr="0091005D" w:rsidRDefault="00645085" w:rsidP="007E450C">
      <w:pPr>
        <w:pStyle w:val="Screen"/>
      </w:pPr>
      <w:r w:rsidRPr="0091005D">
        <w:t xml:space="preserve"> 3 503902        ACETAMINOPHEN 500MG TAB              60 DC&gt;05-22 05-22   3  30</w:t>
      </w:r>
    </w:p>
    <w:p w:rsidR="00825A10" w:rsidRPr="0091005D" w:rsidRDefault="00825A10" w:rsidP="007E450C">
      <w:pPr>
        <w:pStyle w:val="Screen"/>
      </w:pPr>
    </w:p>
    <w:p w:rsidR="00825A10" w:rsidRPr="0091005D" w:rsidRDefault="00825A10" w:rsidP="007E450C">
      <w:pPr>
        <w:pStyle w:val="Screen"/>
      </w:pPr>
    </w:p>
    <w:p w:rsidR="00825A10" w:rsidRPr="0091005D" w:rsidRDefault="00645085" w:rsidP="007E450C">
      <w:pPr>
        <w:pStyle w:val="Screen"/>
      </w:pPr>
      <w:r w:rsidRPr="0091005D">
        <w:t xml:space="preserve">          Enter ?? for more actions                                             </w:t>
      </w:r>
    </w:p>
    <w:p w:rsidR="00825A10" w:rsidRPr="0091005D" w:rsidRDefault="00645085" w:rsidP="007E450C">
      <w:pPr>
        <w:pStyle w:val="Screen"/>
      </w:pPr>
      <w:r w:rsidRPr="0091005D">
        <w:t>PU  Patient Record Update               NO  New Order</w:t>
      </w:r>
    </w:p>
    <w:p w:rsidR="00825A10" w:rsidRPr="0091005D" w:rsidRDefault="00645085" w:rsidP="007E450C">
      <w:pPr>
        <w:pStyle w:val="Screen"/>
      </w:pPr>
      <w:r w:rsidRPr="0091005D">
        <w:t>PI  Patient Information                 SO  Select Order</w:t>
      </w:r>
    </w:p>
    <w:p w:rsidR="00825A10" w:rsidRPr="0091005D" w:rsidRDefault="00645085" w:rsidP="007E450C">
      <w:pPr>
        <w:pStyle w:val="Screen"/>
      </w:pPr>
      <w:r w:rsidRPr="0091005D">
        <w:t xml:space="preserve">Select Action: Quit// </w:t>
      </w:r>
      <w:r w:rsidRPr="0091005D">
        <w:rPr>
          <w:b/>
        </w:rPr>
        <w:t>NO</w:t>
      </w:r>
      <w:r w:rsidRPr="0091005D">
        <w:t xml:space="preserve">   New Order</w:t>
      </w:r>
    </w:p>
    <w:p w:rsidR="00825A10" w:rsidRPr="0091005D" w:rsidRDefault="00825A10" w:rsidP="0051119F"/>
    <w:p w:rsidR="00825A10" w:rsidRPr="0091005D" w:rsidRDefault="00645085" w:rsidP="00B62C66">
      <w:pPr>
        <w:pStyle w:val="BodyText"/>
      </w:pPr>
      <w:r w:rsidRPr="0091005D">
        <w:t xml:space="preserve">Typing in the letters “NO” at the “Select Action” prompt creates a new order.  </w:t>
      </w:r>
    </w:p>
    <w:p w:rsidR="00825A10" w:rsidRPr="0091005D" w:rsidRDefault="00825A10" w:rsidP="0051119F"/>
    <w:p w:rsidR="00825A10" w:rsidRPr="0091005D" w:rsidRDefault="00645085" w:rsidP="00A17F7F">
      <w:pPr>
        <w:pStyle w:val="Example"/>
      </w:pPr>
      <w:bookmarkStart w:id="428" w:name="p028"/>
      <w:bookmarkStart w:id="429" w:name="p_54"/>
      <w:bookmarkEnd w:id="428"/>
      <w:r w:rsidRPr="0091005D">
        <w:t>Example: Entering a New Order (continued)</w:t>
      </w:r>
    </w:p>
    <w:bookmarkEnd w:id="429"/>
    <w:p w:rsidR="00121F09" w:rsidRPr="0091005D" w:rsidRDefault="00121F09" w:rsidP="007E450C">
      <w:pPr>
        <w:pStyle w:val="Screen"/>
      </w:pPr>
      <w:r w:rsidRPr="0091005D">
        <w:t xml:space="preserve">Medication Profile            Mar 29, 2011@14:34:27          Page:    1 of    1 </w:t>
      </w:r>
    </w:p>
    <w:p w:rsidR="00121F09" w:rsidRPr="0091005D" w:rsidRDefault="00121F09" w:rsidP="007E450C">
      <w:pPr>
        <w:pStyle w:val="Screen"/>
      </w:pPr>
      <w:r w:rsidRPr="0091005D">
        <w:t>(Patient information is displayed here.)</w:t>
      </w:r>
    </w:p>
    <w:p w:rsidR="00121F09" w:rsidRPr="0091005D" w:rsidRDefault="00121F09" w:rsidP="007E450C">
      <w:pPr>
        <w:pStyle w:val="Screen"/>
      </w:pPr>
      <w:r w:rsidRPr="0091005D">
        <w:t>:</w:t>
      </w:r>
    </w:p>
    <w:p w:rsidR="00121F09" w:rsidRPr="0091005D" w:rsidRDefault="00121F09" w:rsidP="007E450C">
      <w:pPr>
        <w:pStyle w:val="Screen"/>
      </w:pPr>
      <w:r w:rsidRPr="0091005D">
        <w:t xml:space="preserve">          Enter ?? for more actions                                             </w:t>
      </w:r>
    </w:p>
    <w:p w:rsidR="00121F09" w:rsidRPr="0091005D" w:rsidRDefault="00121F09" w:rsidP="007E450C">
      <w:pPr>
        <w:pStyle w:val="Screen"/>
      </w:pPr>
      <w:r w:rsidRPr="0091005D">
        <w:t>PU  Patient Record Update               NO  New Order</w:t>
      </w:r>
    </w:p>
    <w:p w:rsidR="00121F09" w:rsidRPr="0091005D" w:rsidRDefault="00121F09" w:rsidP="007E450C">
      <w:pPr>
        <w:pStyle w:val="Screen"/>
      </w:pPr>
      <w:r w:rsidRPr="0091005D">
        <w:t>PI  Patient Information                 SO  Select Order</w:t>
      </w:r>
    </w:p>
    <w:p w:rsidR="00121F09" w:rsidRPr="0091005D" w:rsidRDefault="00121F09" w:rsidP="007E450C">
      <w:pPr>
        <w:pStyle w:val="Screen"/>
      </w:pPr>
      <w:r w:rsidRPr="0091005D">
        <w:t xml:space="preserve">Select Action: Quit// NO   New Order  </w:t>
      </w:r>
    </w:p>
    <w:p w:rsidR="00121F09" w:rsidRPr="0091005D" w:rsidRDefault="00121F09" w:rsidP="007E450C">
      <w:pPr>
        <w:pStyle w:val="Screen"/>
      </w:pPr>
    </w:p>
    <w:p w:rsidR="00121F09" w:rsidRPr="0091005D" w:rsidRDefault="00121F09" w:rsidP="007E450C">
      <w:pPr>
        <w:pStyle w:val="Screen"/>
      </w:pPr>
      <w:r w:rsidRPr="0091005D">
        <w:t xml:space="preserve">Eligibility: </w:t>
      </w:r>
    </w:p>
    <w:p w:rsidR="00121F09" w:rsidRPr="0091005D" w:rsidRDefault="00121F09" w:rsidP="007E450C">
      <w:pPr>
        <w:pStyle w:val="Screen"/>
      </w:pPr>
      <w:r w:rsidRPr="0091005D">
        <w:t xml:space="preserve">RX PATIENT STATUS: SC LESS THAN 50%//   </w:t>
      </w:r>
    </w:p>
    <w:p w:rsidR="00121F09" w:rsidRPr="0091005D" w:rsidRDefault="00121F09" w:rsidP="007E450C">
      <w:pPr>
        <w:pStyle w:val="Screen"/>
      </w:pPr>
      <w:r w:rsidRPr="0091005D">
        <w:t>DRUG: ACETAMINOPHEN</w:t>
      </w:r>
    </w:p>
    <w:p w:rsidR="00121F09" w:rsidRPr="0091005D" w:rsidRDefault="00121F09" w:rsidP="007E450C">
      <w:pPr>
        <w:pStyle w:val="Screen"/>
      </w:pPr>
      <w:r w:rsidRPr="0091005D">
        <w:t xml:space="preserve">  Lookup: GENERIC NAME</w:t>
      </w:r>
    </w:p>
    <w:p w:rsidR="00121F09" w:rsidRPr="0091005D" w:rsidRDefault="00121F09" w:rsidP="007E450C">
      <w:pPr>
        <w:pStyle w:val="Screen"/>
      </w:pPr>
      <w:r w:rsidRPr="0091005D">
        <w:t xml:space="preserve">     1   ACETAMINOPHEN 160MG/5ML LIQUID           CN103         NATL FORM; 480 M</w:t>
      </w:r>
    </w:p>
    <w:p w:rsidR="00121F09" w:rsidRPr="0091005D" w:rsidRDefault="00121F09" w:rsidP="007E450C">
      <w:pPr>
        <w:pStyle w:val="Screen"/>
      </w:pPr>
      <w:r w:rsidRPr="0091005D">
        <w:lastRenderedPageBreak/>
        <w:t xml:space="preserve">L/BT (NDC)     </w:t>
      </w:r>
    </w:p>
    <w:p w:rsidR="00121F09" w:rsidRPr="0091005D" w:rsidRDefault="00121F09" w:rsidP="007E450C">
      <w:pPr>
        <w:pStyle w:val="Screen"/>
      </w:pPr>
      <w:r w:rsidRPr="0091005D">
        <w:t xml:space="preserve">     2   ACETAMINOPHEN 325MG TAB           CN103         NATL FORM; DU: INCREMEN</w:t>
      </w:r>
    </w:p>
    <w:p w:rsidR="00121F09" w:rsidRPr="0091005D" w:rsidRDefault="00121F09" w:rsidP="007E450C">
      <w:pPr>
        <w:pStyle w:val="Screen"/>
      </w:pPr>
      <w:r w:rsidRPr="0091005D">
        <w:t xml:space="preserve">TS OF 100 ONLY *** AUTOMED &amp; SCRIPTPRO ***     </w:t>
      </w:r>
    </w:p>
    <w:p w:rsidR="00121F09" w:rsidRPr="0091005D" w:rsidRDefault="00121F09" w:rsidP="007E450C">
      <w:pPr>
        <w:pStyle w:val="Screen"/>
      </w:pPr>
      <w:r w:rsidRPr="0091005D">
        <w:t xml:space="preserve">     3   ACETAMINOPHEN 325MG/BUTALBITAL 50MG TAB           CN103     N/F       N</w:t>
      </w:r>
    </w:p>
    <w:p w:rsidR="00121F09" w:rsidRPr="0091005D" w:rsidRDefault="00121F09" w:rsidP="007E450C">
      <w:pPr>
        <w:pStyle w:val="Screen"/>
      </w:pPr>
      <w:r w:rsidRPr="0091005D">
        <w:t xml:space="preserve">ATL N/F     </w:t>
      </w:r>
    </w:p>
    <w:p w:rsidR="00121F09" w:rsidRPr="0091005D" w:rsidRDefault="00121F09" w:rsidP="007E450C">
      <w:pPr>
        <w:pStyle w:val="Screen"/>
      </w:pPr>
      <w:bookmarkStart w:id="430" w:name="Page_63"/>
      <w:bookmarkEnd w:id="430"/>
      <w:r w:rsidRPr="0091005D">
        <w:t xml:space="preserve">     4   ACETAMINOPHEN 500MG TAB           CN103         NATL FORM; DU: INCREMEN</w:t>
      </w:r>
    </w:p>
    <w:p w:rsidR="00121F09" w:rsidRPr="0091005D" w:rsidRDefault="00121F09" w:rsidP="007E450C">
      <w:pPr>
        <w:pStyle w:val="Screen"/>
      </w:pPr>
      <w:r w:rsidRPr="0091005D">
        <w:t xml:space="preserve">TS OF 100 ONLY*** AUTOMED &amp; SCRIPTPRO ***     </w:t>
      </w:r>
    </w:p>
    <w:p w:rsidR="00121F09" w:rsidRPr="0091005D" w:rsidRDefault="00121F09" w:rsidP="007E450C">
      <w:pPr>
        <w:pStyle w:val="Screen"/>
      </w:pPr>
      <w:r w:rsidRPr="0091005D">
        <w:t xml:space="preserve">     5   ACETAMINOPHEN 650MG RTL SUPP           CN103         NATL FORM (IEN)   </w:t>
      </w:r>
    </w:p>
    <w:p w:rsidR="00121F09" w:rsidRPr="0091005D" w:rsidRDefault="00121F09" w:rsidP="007E450C">
      <w:pPr>
        <w:pStyle w:val="Screen"/>
      </w:pPr>
      <w:r w:rsidRPr="0091005D">
        <w:t xml:space="preserve">  </w:t>
      </w:r>
    </w:p>
    <w:p w:rsidR="00121F09" w:rsidRPr="0091005D" w:rsidRDefault="00121F09" w:rsidP="007E450C">
      <w:pPr>
        <w:pStyle w:val="Screen"/>
      </w:pPr>
      <w:r w:rsidRPr="0091005D">
        <w:t>CHOOSE 1-5: 5  ACETAMINOPHEN 650MG RTL SUPP         CN103         NATL FORM (IEN</w:t>
      </w:r>
    </w:p>
    <w:p w:rsidR="00121F09" w:rsidRPr="0091005D" w:rsidRDefault="00121F09" w:rsidP="007E450C">
      <w:pPr>
        <w:pStyle w:val="Screen"/>
      </w:pPr>
      <w:r w:rsidRPr="0091005D">
        <w:t xml:space="preserve">)     </w:t>
      </w:r>
    </w:p>
    <w:p w:rsidR="002B2413" w:rsidRPr="0091005D" w:rsidRDefault="002B2413" w:rsidP="007E450C">
      <w:pPr>
        <w:pStyle w:val="Screen"/>
      </w:pPr>
      <w:bookmarkStart w:id="431" w:name="p055"/>
      <w:bookmarkStart w:id="432" w:name="Page_55"/>
      <w:bookmarkEnd w:id="431"/>
    </w:p>
    <w:p w:rsidR="00121F09" w:rsidRPr="0091005D" w:rsidRDefault="002B2413" w:rsidP="007E450C">
      <w:pPr>
        <w:pStyle w:val="Screen"/>
      </w:pPr>
      <w:r w:rsidRPr="0091005D">
        <w:t>Now doing remote order checks. Please wait...</w:t>
      </w:r>
    </w:p>
    <w:bookmarkEnd w:id="432"/>
    <w:p w:rsidR="002B2413" w:rsidRPr="0091005D" w:rsidRDefault="002B2413" w:rsidP="007E450C">
      <w:pPr>
        <w:pStyle w:val="Screen"/>
      </w:pPr>
    </w:p>
    <w:p w:rsidR="00121F09" w:rsidRPr="0091005D" w:rsidRDefault="00121F09" w:rsidP="007E450C">
      <w:pPr>
        <w:pStyle w:val="Screen"/>
      </w:pPr>
      <w:r w:rsidRPr="0091005D">
        <w:t>Now doing allergy checks.  Please wait...</w:t>
      </w:r>
    </w:p>
    <w:p w:rsidR="006A03C0" w:rsidRPr="0091005D" w:rsidRDefault="006A03C0" w:rsidP="007E450C">
      <w:pPr>
        <w:pStyle w:val="Screen"/>
      </w:pPr>
    </w:p>
    <w:p w:rsidR="006A03C0" w:rsidRPr="0091005D" w:rsidRDefault="006A03C0" w:rsidP="007E450C">
      <w:pPr>
        <w:pStyle w:val="Screen"/>
      </w:pPr>
      <w:bookmarkStart w:id="433" w:name="Page_56"/>
      <w:r w:rsidRPr="0091005D">
        <w:t>Now processing Clinical Reminder Order Checks. Please wait ...</w:t>
      </w:r>
    </w:p>
    <w:p w:rsidR="00877E60" w:rsidRPr="0091005D" w:rsidRDefault="00877E60" w:rsidP="007E450C">
      <w:pPr>
        <w:pStyle w:val="Screen"/>
      </w:pPr>
    </w:p>
    <w:p w:rsidR="00200E49" w:rsidRPr="0091005D" w:rsidRDefault="00225063" w:rsidP="00B00AC9">
      <w:pPr>
        <w:pStyle w:val="Screen"/>
      </w:pPr>
      <w:r w:rsidRPr="0091005D">
        <w:rPr>
          <w:rFonts w:cs="Courier New"/>
        </w:rPr>
        <w:t>Now Processing Enhanced Order Checks!  Please wait...</w:t>
      </w:r>
    </w:p>
    <w:p w:rsidR="00121F09" w:rsidRPr="0091005D" w:rsidRDefault="00121F09" w:rsidP="0016223E">
      <w:pPr>
        <w:pStyle w:val="Screen"/>
      </w:pPr>
    </w:p>
    <w:p w:rsidR="00121F09" w:rsidRPr="0091005D" w:rsidRDefault="00121F09" w:rsidP="007E450C">
      <w:pPr>
        <w:pStyle w:val="Screen"/>
      </w:pPr>
      <w:r w:rsidRPr="0091005D">
        <w:t>===============================================================================</w:t>
      </w:r>
    </w:p>
    <w:bookmarkEnd w:id="433"/>
    <w:p w:rsidR="00E77237" w:rsidRPr="0091005D" w:rsidRDefault="00121F09" w:rsidP="007E450C">
      <w:pPr>
        <w:pStyle w:val="Screen"/>
      </w:pPr>
      <w:r w:rsidRPr="0091005D">
        <w:t>*** THERAPEUTIC DUPLICATION(S) *** ACETAMINOPHEN 650MG RTL SUPP with</w:t>
      </w:r>
    </w:p>
    <w:p w:rsidR="00121F09" w:rsidRPr="0091005D" w:rsidRDefault="00121F09" w:rsidP="007E450C">
      <w:pPr>
        <w:pStyle w:val="Screen"/>
      </w:pPr>
      <w:r w:rsidRPr="0091005D">
        <w:t xml:space="preserve">         Local RX#: 2054930</w:t>
      </w:r>
    </w:p>
    <w:p w:rsidR="00121F09" w:rsidRPr="0091005D" w:rsidRDefault="00121F09" w:rsidP="007E450C">
      <w:pPr>
        <w:pStyle w:val="Screen"/>
      </w:pPr>
      <w:r w:rsidRPr="0091005D">
        <w:t xml:space="preserve">              Drug: ACETAMINOPHEN 500MG TAB (Active)</w:t>
      </w:r>
    </w:p>
    <w:p w:rsidR="00121F09" w:rsidRPr="0091005D" w:rsidRDefault="00121F09" w:rsidP="007E450C">
      <w:pPr>
        <w:pStyle w:val="Screen"/>
      </w:pPr>
      <w:r w:rsidRPr="0091005D">
        <w:t xml:space="preserve">               SIG: TAKE ONE TABLET BY MOUTH EVERY FOUR HOURS AS NEEDED</w:t>
      </w:r>
    </w:p>
    <w:p w:rsidR="00121F09" w:rsidRPr="0091005D" w:rsidRDefault="00121F09" w:rsidP="007E450C">
      <w:pPr>
        <w:pStyle w:val="Screen"/>
      </w:pPr>
      <w:r w:rsidRPr="0091005D">
        <w:t xml:space="preserve">               QTY: 180                            Days Supply: 30</w:t>
      </w:r>
    </w:p>
    <w:p w:rsidR="00121F09" w:rsidRPr="0091005D" w:rsidRDefault="00121F09" w:rsidP="007E450C">
      <w:pPr>
        <w:pStyle w:val="Screen"/>
      </w:pPr>
      <w:r w:rsidRPr="0091005D">
        <w:t xml:space="preserve">     Processing Status: Not released locally (Window)</w:t>
      </w:r>
    </w:p>
    <w:p w:rsidR="00121F09" w:rsidRPr="0091005D" w:rsidRDefault="00121F09" w:rsidP="007E450C">
      <w:pPr>
        <w:pStyle w:val="Screen"/>
      </w:pPr>
      <w:r w:rsidRPr="0091005D">
        <w:t xml:space="preserve">    Last Filled On: 03/29/11</w:t>
      </w:r>
    </w:p>
    <w:p w:rsidR="00121F09" w:rsidRPr="0091005D" w:rsidRDefault="00121F09" w:rsidP="007E450C">
      <w:pPr>
        <w:pStyle w:val="Screen"/>
      </w:pPr>
    </w:p>
    <w:p w:rsidR="00121F09" w:rsidRPr="0091005D" w:rsidRDefault="00121F09" w:rsidP="007E450C">
      <w:pPr>
        <w:pStyle w:val="Screen"/>
      </w:pPr>
      <w:r w:rsidRPr="0091005D">
        <w:t>Class(es) Involved in Therapeutic Duplication(s): Non-Narcotic</w:t>
      </w:r>
    </w:p>
    <w:p w:rsidR="00121F09" w:rsidRPr="0091005D" w:rsidRDefault="00121F09" w:rsidP="007E450C">
      <w:pPr>
        <w:pStyle w:val="Screen"/>
      </w:pPr>
      <w:r w:rsidRPr="0091005D">
        <w:t xml:space="preserve">Analgesic/Antipyretic, Non-Salicylate </w:t>
      </w:r>
    </w:p>
    <w:p w:rsidR="00121F09" w:rsidRPr="0091005D" w:rsidRDefault="00121F09" w:rsidP="006D3E80">
      <w:pPr>
        <w:pStyle w:val="Screen"/>
        <w:keepNext/>
      </w:pPr>
      <w:r w:rsidRPr="0091005D">
        <w:t>===============================================================================</w:t>
      </w:r>
    </w:p>
    <w:p w:rsidR="00121F09" w:rsidRPr="0091005D" w:rsidRDefault="00121F09" w:rsidP="006D3E80">
      <w:pPr>
        <w:pStyle w:val="Screen"/>
        <w:keepNext/>
      </w:pPr>
    </w:p>
    <w:p w:rsidR="00121F09" w:rsidRPr="0091005D" w:rsidRDefault="00121F09" w:rsidP="006D3E80">
      <w:pPr>
        <w:pStyle w:val="Screen"/>
        <w:keepNext/>
      </w:pPr>
      <w:r w:rsidRPr="0091005D">
        <w:t xml:space="preserve">Press Return to continue: </w:t>
      </w:r>
    </w:p>
    <w:p w:rsidR="00121F09" w:rsidRPr="0091005D" w:rsidRDefault="00121F09" w:rsidP="007E450C">
      <w:pPr>
        <w:pStyle w:val="Screen"/>
      </w:pPr>
      <w:r w:rsidRPr="0091005D">
        <w:t xml:space="preserve">Discontinue Rx #2054930 ACETAMINOPHEN 500MG TAB Y/N ? </w:t>
      </w:r>
    </w:p>
    <w:p w:rsidR="00810901" w:rsidRPr="0091005D" w:rsidRDefault="00810901" w:rsidP="000F5577"/>
    <w:p w:rsidR="00825A10" w:rsidRPr="0091005D" w:rsidRDefault="00645085" w:rsidP="00B62C66">
      <w:pPr>
        <w:pStyle w:val="BodyText"/>
      </w:pPr>
      <w:r w:rsidRPr="0091005D">
        <w:t>The system checks the medication selected for any duplicate drugs or classes, interactions, or allergies that are noted in the patient’s local and remote record. This also includes any local Non-VA Meds. See the following order check</w:t>
      </w:r>
      <w:r w:rsidR="005F1361" w:rsidRPr="0091005D">
        <w:t xml:space="preserve"> examples</w:t>
      </w:r>
      <w:r w:rsidRPr="0091005D">
        <w:t>.</w:t>
      </w:r>
    </w:p>
    <w:p w:rsidR="00B96ECC" w:rsidRPr="0091005D" w:rsidRDefault="00B96ECC" w:rsidP="0051119F"/>
    <w:p w:rsidR="005F1361" w:rsidRPr="0091005D" w:rsidRDefault="00645085" w:rsidP="00A17F7F">
      <w:pPr>
        <w:pStyle w:val="Example"/>
        <w:rPr>
          <w:rFonts w:ascii="Courier New" w:hAnsi="Courier New"/>
          <w:sz w:val="16"/>
          <w:szCs w:val="16"/>
        </w:rPr>
      </w:pPr>
      <w:r w:rsidRPr="0091005D">
        <w:t>Clerk Entering New Order via Backdoor – Drug Check for Clerk Parameter set to No</w:t>
      </w:r>
    </w:p>
    <w:p w:rsidR="005F1361" w:rsidRPr="0091005D" w:rsidRDefault="00645085" w:rsidP="007E450C">
      <w:pPr>
        <w:pStyle w:val="Screen"/>
      </w:pPr>
      <w:r w:rsidRPr="0091005D">
        <w:t>PI  Patient Information                 SO  Select Order</w:t>
      </w:r>
    </w:p>
    <w:p w:rsidR="005F1361" w:rsidRPr="0091005D" w:rsidRDefault="00645085" w:rsidP="007E450C">
      <w:pPr>
        <w:pStyle w:val="Screen"/>
      </w:pPr>
      <w:r w:rsidRPr="0091005D">
        <w:t xml:space="preserve">Select Action: Quit// NO   New Order  </w:t>
      </w:r>
    </w:p>
    <w:p w:rsidR="005F1361" w:rsidRPr="0091005D" w:rsidRDefault="005F1361" w:rsidP="007E450C">
      <w:pPr>
        <w:pStyle w:val="Screen"/>
      </w:pPr>
    </w:p>
    <w:p w:rsidR="005F1361" w:rsidRPr="0091005D" w:rsidRDefault="00645085" w:rsidP="007E450C">
      <w:pPr>
        <w:pStyle w:val="Screen"/>
      </w:pPr>
      <w:r w:rsidRPr="0091005D">
        <w:t>Eligibility: SERVICE CONNECTED 50% to 100%     SC%: 100</w:t>
      </w:r>
    </w:p>
    <w:p w:rsidR="005F1361" w:rsidRPr="0091005D" w:rsidRDefault="00645085" w:rsidP="007E450C">
      <w:pPr>
        <w:pStyle w:val="Screen"/>
      </w:pPr>
      <w:r w:rsidRPr="0091005D">
        <w:t xml:space="preserve">RX PATIENT STATUS: OPT NSC//   </w:t>
      </w:r>
    </w:p>
    <w:p w:rsidR="005F1361" w:rsidRPr="0091005D" w:rsidRDefault="00645085" w:rsidP="007E450C">
      <w:pPr>
        <w:pStyle w:val="Screen"/>
      </w:pPr>
      <w:r w:rsidRPr="0091005D">
        <w:t>DRUG: ASPIRIN 81</w:t>
      </w:r>
    </w:p>
    <w:p w:rsidR="005F1361" w:rsidRPr="0091005D" w:rsidRDefault="00645085" w:rsidP="007E450C">
      <w:pPr>
        <w:pStyle w:val="Screen"/>
      </w:pPr>
      <w:r w:rsidRPr="0091005D">
        <w:t xml:space="preserve">  Lookup: GENERIC NAME</w:t>
      </w:r>
    </w:p>
    <w:p w:rsidR="005F1361" w:rsidRPr="0091005D" w:rsidRDefault="00645085" w:rsidP="007E450C">
      <w:pPr>
        <w:pStyle w:val="Screen"/>
      </w:pPr>
      <w:r w:rsidRPr="0091005D">
        <w:t xml:space="preserve">ASPIRIN 81MG EC TAB           CN103           </w:t>
      </w:r>
    </w:p>
    <w:p w:rsidR="005F1361" w:rsidRPr="0091005D" w:rsidRDefault="00645085" w:rsidP="007E450C">
      <w:pPr>
        <w:pStyle w:val="Screen"/>
      </w:pPr>
      <w:r w:rsidRPr="0091005D">
        <w:t xml:space="preserve">         ...OK? Yes//   (Yes)</w:t>
      </w:r>
    </w:p>
    <w:p w:rsidR="005F1361" w:rsidRPr="0091005D" w:rsidRDefault="005F1361" w:rsidP="007E450C">
      <w:pPr>
        <w:pStyle w:val="Screen"/>
      </w:pPr>
    </w:p>
    <w:p w:rsidR="005F1361" w:rsidRPr="0091005D" w:rsidRDefault="00645085" w:rsidP="007E450C">
      <w:pPr>
        <w:pStyle w:val="Screen"/>
      </w:pPr>
      <w:r w:rsidRPr="0091005D">
        <w:t>-------------------------------------------------------------------------------</w:t>
      </w:r>
    </w:p>
    <w:p w:rsidR="005F1361" w:rsidRPr="0091005D" w:rsidRDefault="00645085" w:rsidP="007E450C">
      <w:pPr>
        <w:pStyle w:val="Screen"/>
      </w:pPr>
      <w:r w:rsidRPr="0091005D">
        <w:t>Duplicate Drug in Local Rx:</w:t>
      </w:r>
    </w:p>
    <w:p w:rsidR="005F1361" w:rsidRPr="0091005D" w:rsidRDefault="005F1361" w:rsidP="007E450C">
      <w:pPr>
        <w:pStyle w:val="Screen"/>
      </w:pPr>
    </w:p>
    <w:p w:rsidR="005F1361" w:rsidRPr="0091005D" w:rsidRDefault="00645085" w:rsidP="007E450C">
      <w:pPr>
        <w:pStyle w:val="Screen"/>
      </w:pPr>
      <w:r w:rsidRPr="0091005D">
        <w:t xml:space="preserve">              Rx #: 2608</w:t>
      </w:r>
    </w:p>
    <w:p w:rsidR="005F1361" w:rsidRPr="0091005D" w:rsidRDefault="00645085" w:rsidP="007E450C">
      <w:pPr>
        <w:pStyle w:val="Screen"/>
      </w:pPr>
      <w:r w:rsidRPr="0091005D">
        <w:t xml:space="preserve">              Drug: ASPIRIN 81MG EC TAB </w:t>
      </w:r>
    </w:p>
    <w:p w:rsidR="005F1361" w:rsidRPr="0091005D" w:rsidRDefault="00645085" w:rsidP="007E450C">
      <w:pPr>
        <w:pStyle w:val="Screen"/>
      </w:pPr>
      <w:r w:rsidRPr="0091005D">
        <w:t xml:space="preserve">               SIG: TAKE ONE TABLET BY MOUTH EVERY MORNING</w:t>
      </w:r>
    </w:p>
    <w:p w:rsidR="005F1361" w:rsidRPr="0091005D" w:rsidRDefault="00645085" w:rsidP="007E450C">
      <w:pPr>
        <w:pStyle w:val="Screen"/>
      </w:pPr>
      <w:r w:rsidRPr="0091005D">
        <w:t xml:space="preserve">               QTY: 30                Refills remaining: 11</w:t>
      </w:r>
    </w:p>
    <w:p w:rsidR="005F1361" w:rsidRPr="0091005D" w:rsidRDefault="00645085" w:rsidP="007E450C">
      <w:pPr>
        <w:pStyle w:val="Screen"/>
      </w:pPr>
      <w:r w:rsidRPr="0091005D">
        <w:t xml:space="preserve">          Provider: PSOPROVIDER,TEN              Issued: 03/24/08      </w:t>
      </w:r>
    </w:p>
    <w:p w:rsidR="005F1361" w:rsidRPr="0091005D" w:rsidRDefault="00645085" w:rsidP="007E450C">
      <w:pPr>
        <w:pStyle w:val="Screen"/>
      </w:pPr>
      <w:r w:rsidRPr="0091005D">
        <w:t xml:space="preserve">            Status: Active               Last filled on: 03/24/08</w:t>
      </w:r>
    </w:p>
    <w:p w:rsidR="005F1361" w:rsidRPr="0091005D" w:rsidRDefault="00645085" w:rsidP="007E450C">
      <w:pPr>
        <w:pStyle w:val="Screen"/>
      </w:pPr>
      <w:r w:rsidRPr="0091005D">
        <w:t xml:space="preserve"> Processing Status: Released locally on 3/24/08@08:55:32  (Window)               </w:t>
      </w:r>
    </w:p>
    <w:p w:rsidR="005F1361" w:rsidRPr="0091005D" w:rsidRDefault="00645085" w:rsidP="007E450C">
      <w:pPr>
        <w:pStyle w:val="Screen"/>
      </w:pPr>
      <w:r w:rsidRPr="0091005D">
        <w:t xml:space="preserve">                                            Days Supply: 30                      </w:t>
      </w:r>
    </w:p>
    <w:p w:rsidR="005F1361" w:rsidRPr="0091005D" w:rsidRDefault="00645085" w:rsidP="007E450C">
      <w:pPr>
        <w:pStyle w:val="Screen"/>
      </w:pPr>
      <w:r w:rsidRPr="0091005D">
        <w:t>------- RX DELETED</w:t>
      </w:r>
    </w:p>
    <w:p w:rsidR="005F1361" w:rsidRPr="0091005D" w:rsidRDefault="005F1361" w:rsidP="007E450C">
      <w:pPr>
        <w:pStyle w:val="Screen"/>
      </w:pPr>
    </w:p>
    <w:p w:rsidR="005F1361" w:rsidRPr="0091005D" w:rsidRDefault="005F1361" w:rsidP="007E450C">
      <w:pPr>
        <w:pStyle w:val="Screen"/>
      </w:pPr>
    </w:p>
    <w:p w:rsidR="005F1361" w:rsidRPr="0091005D" w:rsidRDefault="00645085" w:rsidP="007E450C">
      <w:pPr>
        <w:pStyle w:val="Screen"/>
      </w:pPr>
      <w:r w:rsidRPr="0091005D">
        <w:t>Another New Order for PSOPATIENT,FOUR? YES//</w:t>
      </w:r>
    </w:p>
    <w:p w:rsidR="005F1361" w:rsidRPr="0091005D" w:rsidRDefault="00645085" w:rsidP="007E450C">
      <w:pPr>
        <w:pStyle w:val="Screen"/>
      </w:pPr>
      <w:r w:rsidRPr="0091005D">
        <w:lastRenderedPageBreak/>
        <w:t>.</w:t>
      </w:r>
    </w:p>
    <w:p w:rsidR="005F1361" w:rsidRPr="0091005D" w:rsidRDefault="00645085" w:rsidP="007E450C">
      <w:pPr>
        <w:pStyle w:val="Screen"/>
      </w:pPr>
      <w:r w:rsidRPr="0091005D">
        <w:t>------------------------------------------------------------------------</w:t>
      </w:r>
    </w:p>
    <w:p w:rsidR="003C1B1B" w:rsidRPr="0091005D" w:rsidRDefault="003C1B1B" w:rsidP="0051119F"/>
    <w:p w:rsidR="005F1361" w:rsidRPr="0091005D" w:rsidRDefault="00645085" w:rsidP="00A17F7F">
      <w:pPr>
        <w:pStyle w:val="Example"/>
        <w:rPr>
          <w:rFonts w:ascii="Courier New" w:hAnsi="Courier New"/>
          <w:sz w:val="16"/>
          <w:szCs w:val="16"/>
        </w:rPr>
      </w:pPr>
      <w:r w:rsidRPr="0091005D">
        <w:t>Clerk Entering New Order via Backdoor – Drug Check for Clerk Parameter set to No – Duplicate Drug – Discontinued Status</w:t>
      </w:r>
    </w:p>
    <w:p w:rsidR="005F1361" w:rsidRPr="0091005D" w:rsidRDefault="00645085" w:rsidP="007E450C">
      <w:pPr>
        <w:pStyle w:val="Screen"/>
      </w:pPr>
      <w:r w:rsidRPr="0091005D">
        <w:t>Eligibility: SERVICE CONNECTED 50% to 100%     SC%: 100</w:t>
      </w:r>
    </w:p>
    <w:p w:rsidR="005F1361" w:rsidRPr="0091005D" w:rsidRDefault="00645085" w:rsidP="007E450C">
      <w:pPr>
        <w:pStyle w:val="Screen"/>
      </w:pPr>
      <w:r w:rsidRPr="0091005D">
        <w:t xml:space="preserve">RX PATIENT STATUS: OPT NSC//   </w:t>
      </w:r>
    </w:p>
    <w:p w:rsidR="005F1361" w:rsidRPr="0091005D" w:rsidRDefault="00645085" w:rsidP="007E450C">
      <w:pPr>
        <w:pStyle w:val="Screen"/>
      </w:pPr>
      <w:r w:rsidRPr="0091005D">
        <w:t>DRUG: ASPIRIN</w:t>
      </w:r>
    </w:p>
    <w:p w:rsidR="005F1361" w:rsidRPr="0091005D" w:rsidRDefault="00645085" w:rsidP="007E450C">
      <w:pPr>
        <w:pStyle w:val="Screen"/>
      </w:pPr>
      <w:r w:rsidRPr="0091005D">
        <w:t xml:space="preserve">  Lookup: GENERIC NAME</w:t>
      </w:r>
    </w:p>
    <w:p w:rsidR="005F1361" w:rsidRPr="0091005D" w:rsidRDefault="00645085" w:rsidP="007E450C">
      <w:pPr>
        <w:pStyle w:val="Screen"/>
      </w:pPr>
      <w:r w:rsidRPr="0091005D">
        <w:t xml:space="preserve">     1   ASPIRIN 325MG EC TAB           CN103           </w:t>
      </w:r>
    </w:p>
    <w:p w:rsidR="005F1361" w:rsidRPr="0091005D" w:rsidRDefault="00645085" w:rsidP="007E450C">
      <w:pPr>
        <w:pStyle w:val="Screen"/>
      </w:pPr>
      <w:r w:rsidRPr="0091005D">
        <w:t xml:space="preserve">     2   ASPIRIN 325MG SUPPOSITORY           CN103           </w:t>
      </w:r>
    </w:p>
    <w:p w:rsidR="005F1361" w:rsidRPr="0091005D" w:rsidRDefault="00645085" w:rsidP="007E450C">
      <w:pPr>
        <w:pStyle w:val="Screen"/>
      </w:pPr>
      <w:r w:rsidRPr="0091005D">
        <w:t xml:space="preserve">     3   ASPIRIN 325MG TAB           CN103           </w:t>
      </w:r>
    </w:p>
    <w:p w:rsidR="005F1361" w:rsidRPr="0091005D" w:rsidRDefault="00645085" w:rsidP="007E450C">
      <w:pPr>
        <w:pStyle w:val="Screen"/>
      </w:pPr>
      <w:r w:rsidRPr="0091005D">
        <w:t xml:space="preserve">     4   ASPIRIN 650MG/BUTALBITAL 50MG TAB           CN103           </w:t>
      </w:r>
    </w:p>
    <w:p w:rsidR="005F1361" w:rsidRPr="0091005D" w:rsidRDefault="00645085" w:rsidP="007E450C">
      <w:pPr>
        <w:pStyle w:val="Screen"/>
      </w:pPr>
      <w:r w:rsidRPr="0091005D">
        <w:t xml:space="preserve">     5   ASPIRIN 81MG EC TAB           CN103           </w:t>
      </w:r>
    </w:p>
    <w:p w:rsidR="005F1361" w:rsidRPr="0091005D" w:rsidRDefault="00645085" w:rsidP="007E450C">
      <w:pPr>
        <w:pStyle w:val="Screen"/>
      </w:pPr>
      <w:r w:rsidRPr="0091005D">
        <w:t>Press &lt;RETURN&gt; to see more, '^' to exit this list, '^^' to exit all lists, OR</w:t>
      </w:r>
    </w:p>
    <w:p w:rsidR="005F1361" w:rsidRPr="0091005D" w:rsidRDefault="00645085" w:rsidP="007E450C">
      <w:pPr>
        <w:pStyle w:val="Screen"/>
      </w:pPr>
      <w:r w:rsidRPr="0091005D">
        <w:t xml:space="preserve">CHOOSE 1-5: 1  ASPIRIN 325MG EC TAB         CN103           </w:t>
      </w:r>
    </w:p>
    <w:p w:rsidR="005F1361" w:rsidRPr="0091005D" w:rsidRDefault="00645085" w:rsidP="007E450C">
      <w:pPr>
        <w:pStyle w:val="Screen"/>
      </w:pPr>
      <w:r w:rsidRPr="0091005D">
        <w:t xml:space="preserve">  Restriction/Guideline(s) exist.  Display? :  (N/D): No//   NO</w:t>
      </w:r>
    </w:p>
    <w:p w:rsidR="005F1361" w:rsidRPr="0091005D" w:rsidRDefault="00645085" w:rsidP="007E450C">
      <w:pPr>
        <w:pStyle w:val="Screen"/>
      </w:pPr>
      <w:r w:rsidRPr="0091005D">
        <w:t>-------------------------------------------------------------------------------</w:t>
      </w:r>
    </w:p>
    <w:p w:rsidR="005F1361" w:rsidRPr="0091005D" w:rsidRDefault="00645085" w:rsidP="007E450C">
      <w:pPr>
        <w:pStyle w:val="Screen"/>
      </w:pPr>
      <w:r w:rsidRPr="0091005D">
        <w:t xml:space="preserve">Duplicate Drug in Local Rx: </w:t>
      </w:r>
    </w:p>
    <w:p w:rsidR="005F1361" w:rsidRPr="0091005D" w:rsidRDefault="005F1361" w:rsidP="007E450C">
      <w:pPr>
        <w:pStyle w:val="Screen"/>
      </w:pPr>
    </w:p>
    <w:p w:rsidR="005F1361" w:rsidRPr="0091005D" w:rsidRDefault="00645085" w:rsidP="007E450C">
      <w:pPr>
        <w:pStyle w:val="Screen"/>
      </w:pPr>
      <w:r w:rsidRPr="0091005D">
        <w:t xml:space="preserve">                  Rx #: 2605A</w:t>
      </w:r>
    </w:p>
    <w:p w:rsidR="005F1361" w:rsidRPr="0091005D" w:rsidRDefault="00645085" w:rsidP="007E450C">
      <w:pPr>
        <w:pStyle w:val="Screen"/>
      </w:pPr>
      <w:r w:rsidRPr="0091005D">
        <w:t xml:space="preserve">                  Drug: ASPIRIN 325MG EC TAB</w:t>
      </w:r>
    </w:p>
    <w:p w:rsidR="005F1361" w:rsidRPr="0091005D" w:rsidRDefault="00645085" w:rsidP="007E450C">
      <w:pPr>
        <w:pStyle w:val="Screen"/>
      </w:pPr>
      <w:r w:rsidRPr="0091005D">
        <w:t xml:space="preserve">                   SIG: TAKE ONE TABLET BY MOUTH TWICE A DAY</w:t>
      </w:r>
    </w:p>
    <w:p w:rsidR="005F1361" w:rsidRPr="0091005D" w:rsidRDefault="00645085" w:rsidP="007E450C">
      <w:pPr>
        <w:pStyle w:val="Screen"/>
      </w:pPr>
      <w:r w:rsidRPr="0091005D">
        <w:t xml:space="preserve">                   QTY: 60                   Refills remaining: 11</w:t>
      </w:r>
    </w:p>
    <w:p w:rsidR="005F1361" w:rsidRPr="0091005D" w:rsidRDefault="00645085" w:rsidP="007E450C">
      <w:pPr>
        <w:pStyle w:val="Screen"/>
      </w:pPr>
      <w:r w:rsidRPr="0091005D">
        <w:t xml:space="preserve">              Provider: PSOPROVIDER,TEN                 Issued: 03/24/08    </w:t>
      </w:r>
    </w:p>
    <w:p w:rsidR="005F1361" w:rsidRPr="0091005D" w:rsidRDefault="00645085" w:rsidP="007E450C">
      <w:pPr>
        <w:pStyle w:val="Screen"/>
      </w:pPr>
      <w:r w:rsidRPr="0091005D">
        <w:t xml:space="preserve">                Status: Discontinued (Edit)     Last filled on: 03/24/08</w:t>
      </w:r>
    </w:p>
    <w:p w:rsidR="005F1361" w:rsidRPr="0091005D" w:rsidRDefault="00645085" w:rsidP="007E450C">
      <w:pPr>
        <w:pStyle w:val="Screen"/>
      </w:pPr>
      <w:r w:rsidRPr="0091005D">
        <w:t xml:space="preserve">     Processing Status: Released locally on 3/24/08@08:55:32  (Window)</w:t>
      </w:r>
    </w:p>
    <w:p w:rsidR="005F1361" w:rsidRPr="0091005D" w:rsidRDefault="00645085" w:rsidP="007E450C">
      <w:pPr>
        <w:pStyle w:val="Screen"/>
      </w:pPr>
      <w:r w:rsidRPr="0091005D">
        <w:t xml:space="preserve">                                                   Days Supply: 30</w:t>
      </w:r>
    </w:p>
    <w:p w:rsidR="005F1361" w:rsidRPr="0091005D" w:rsidRDefault="00645085" w:rsidP="007E450C">
      <w:pPr>
        <w:pStyle w:val="Screen"/>
      </w:pPr>
      <w:r w:rsidRPr="0091005D">
        <w:t>-------------------------------------------------------------------------------</w:t>
      </w:r>
    </w:p>
    <w:p w:rsidR="005F1361" w:rsidRPr="0091005D" w:rsidRDefault="005F1361" w:rsidP="007E450C">
      <w:pPr>
        <w:pStyle w:val="Screen"/>
      </w:pPr>
    </w:p>
    <w:p w:rsidR="005F1361" w:rsidRPr="0091005D" w:rsidRDefault="00645085" w:rsidP="007E450C">
      <w:pPr>
        <w:pStyle w:val="Screen"/>
      </w:pPr>
      <w:r w:rsidRPr="0091005D">
        <w:t xml:space="preserve">Press Return to Continue: </w:t>
      </w:r>
    </w:p>
    <w:p w:rsidR="00753C26" w:rsidRPr="0091005D" w:rsidRDefault="00753C26" w:rsidP="0051119F"/>
    <w:p w:rsidR="00753C26" w:rsidRPr="0091005D" w:rsidRDefault="00753C26" w:rsidP="00A17F7F">
      <w:pPr>
        <w:pStyle w:val="Example"/>
      </w:pPr>
      <w:r w:rsidRPr="0091005D">
        <w:t>Clerk Finishing Pending Order – Drug Check for Clerk parameter set to No</w:t>
      </w:r>
    </w:p>
    <w:p w:rsidR="00753C26" w:rsidRPr="0091005D" w:rsidRDefault="00753C26" w:rsidP="007E450C">
      <w:pPr>
        <w:pStyle w:val="Screen"/>
      </w:pPr>
      <w:r w:rsidRPr="0091005D">
        <w:t>ED  (Edit)                              FN  Finish</w:t>
      </w:r>
    </w:p>
    <w:p w:rsidR="00753C26" w:rsidRPr="0091005D" w:rsidRDefault="00753C26" w:rsidP="007E450C">
      <w:pPr>
        <w:pStyle w:val="Screen"/>
      </w:pPr>
    </w:p>
    <w:p w:rsidR="00753C26" w:rsidRPr="0091005D" w:rsidRDefault="00753C26" w:rsidP="007E450C">
      <w:pPr>
        <w:pStyle w:val="Screen"/>
      </w:pPr>
      <w:r w:rsidRPr="0091005D">
        <w:t xml:space="preserve">Pending OP Orders (ROUTINE)   Mar 24, 2008@14:35:21          Page:    1 of    3 </w:t>
      </w:r>
    </w:p>
    <w:p w:rsidR="00753C26" w:rsidRPr="0091005D" w:rsidRDefault="00753C26" w:rsidP="007E450C">
      <w:pPr>
        <w:pStyle w:val="Screen"/>
      </w:pPr>
      <w:r w:rsidRPr="0091005D">
        <w:t xml:space="preserve">PSOPATIENT,FOUR                                 &lt;NO ALLERGY ASSESSMENT&gt; </w:t>
      </w:r>
    </w:p>
    <w:p w:rsidR="00753C26" w:rsidRPr="0091005D" w:rsidRDefault="00753C26" w:rsidP="007E450C">
      <w:pPr>
        <w:pStyle w:val="Screen"/>
      </w:pPr>
      <w:r w:rsidRPr="0091005D">
        <w:t xml:space="preserve">  PID: 000-00-0000                                 Ht(cm): 168.91 (04/11/2006)</w:t>
      </w:r>
    </w:p>
    <w:p w:rsidR="00D947A3" w:rsidRDefault="00753C26" w:rsidP="007E450C">
      <w:pPr>
        <w:pStyle w:val="Screen"/>
      </w:pPr>
      <w:r w:rsidRPr="0091005D">
        <w:t xml:space="preserve">  DOB: MAY 20,1966 (41)                            Wt(kg): 68.18 (09/06/2006)</w:t>
      </w:r>
    </w:p>
    <w:p w:rsidR="00D947A3" w:rsidRDefault="00D947A3" w:rsidP="00D947A3">
      <w:pPr>
        <w:pStyle w:val="Screen"/>
      </w:pPr>
      <w:r>
        <w:t xml:space="preserve">  </w:t>
      </w:r>
      <w:r w:rsidRPr="00E97BFB">
        <w:t xml:space="preserve">SEX: MALE                   </w:t>
      </w:r>
    </w:p>
    <w:p w:rsidR="00D947A3" w:rsidRPr="009D2335" w:rsidRDefault="00D947A3" w:rsidP="00D947A3">
      <w:pPr>
        <w:pStyle w:val="Screen"/>
      </w:pPr>
      <w:bookmarkStart w:id="434" w:name="Page_76"/>
      <w:bookmarkEnd w:id="434"/>
      <w:r>
        <w:t xml:space="preserve"> </w:t>
      </w:r>
      <w:r w:rsidRPr="00E97BFB">
        <w:rPr>
          <w:rFonts w:cs="Courier New"/>
        </w:rPr>
        <w:t xml:space="preserve">CrCL: &lt;Not Found&gt; (CREAT: Not Found)            BSA (m2): </w:t>
      </w:r>
      <w:r>
        <w:rPr>
          <w:rFonts w:cs="Courier New"/>
        </w:rPr>
        <w:t>1.78</w:t>
      </w:r>
    </w:p>
    <w:p w:rsidR="00753C26" w:rsidRPr="0091005D" w:rsidRDefault="00753C26" w:rsidP="007E450C">
      <w:pPr>
        <w:pStyle w:val="Screen"/>
      </w:pPr>
      <w:r w:rsidRPr="0091005D">
        <w:t xml:space="preserve"> </w:t>
      </w:r>
    </w:p>
    <w:p w:rsidR="00753C26" w:rsidRPr="0091005D" w:rsidRDefault="00753C26" w:rsidP="007E450C">
      <w:pPr>
        <w:pStyle w:val="Screen"/>
      </w:pPr>
      <w:r w:rsidRPr="0091005D">
        <w:t xml:space="preserve">                                                                                </w:t>
      </w:r>
    </w:p>
    <w:p w:rsidR="00753C26" w:rsidRPr="0091005D" w:rsidRDefault="00753C26" w:rsidP="007E450C">
      <w:pPr>
        <w:pStyle w:val="Screen"/>
      </w:pPr>
      <w:r w:rsidRPr="0091005D">
        <w:t xml:space="preserve">CPRS Order Checks:                                                                   </w:t>
      </w:r>
    </w:p>
    <w:p w:rsidR="00753C26" w:rsidRPr="0091005D" w:rsidRDefault="00753C26" w:rsidP="007E450C">
      <w:pPr>
        <w:pStyle w:val="Screen"/>
      </w:pPr>
      <w:r w:rsidRPr="0091005D">
        <w:t xml:space="preserve">      Duplicate drug order: ASPIRIN TAB,EC  81MG TAKE ONE TABLET BY MOUTH EVERY </w:t>
      </w:r>
    </w:p>
    <w:p w:rsidR="00753C26" w:rsidRPr="0091005D" w:rsidRDefault="00753C26" w:rsidP="007E450C">
      <w:pPr>
        <w:pStyle w:val="Screen"/>
      </w:pPr>
      <w:r w:rsidRPr="0091005D">
        <w:t xml:space="preserve">      MORNING  [ACTIVE]                                                         </w:t>
      </w:r>
    </w:p>
    <w:p w:rsidR="00753C26" w:rsidRPr="0091005D" w:rsidRDefault="00753C26" w:rsidP="007E450C">
      <w:pPr>
        <w:pStyle w:val="Screen"/>
      </w:pPr>
      <w:r w:rsidRPr="0091005D">
        <w:t xml:space="preserve">     Overriding Provider: PSOPROVIDER,TEN                                         </w:t>
      </w:r>
    </w:p>
    <w:p w:rsidR="00753C26" w:rsidRPr="0091005D" w:rsidRDefault="00753C26" w:rsidP="007E450C">
      <w:pPr>
        <w:pStyle w:val="Screen"/>
      </w:pPr>
      <w:r w:rsidRPr="0091005D">
        <w:t xml:space="preserve">     Overriding Reason: TESTING                                                   </w:t>
      </w:r>
    </w:p>
    <w:p w:rsidR="00753C26" w:rsidRPr="0091005D" w:rsidRDefault="00753C26" w:rsidP="007E450C">
      <w:pPr>
        <w:pStyle w:val="Screen"/>
      </w:pPr>
      <w:r w:rsidRPr="0091005D">
        <w:t xml:space="preserve">                                              </w:t>
      </w:r>
    </w:p>
    <w:p w:rsidR="00753C26" w:rsidRPr="0091005D" w:rsidRDefault="00753C26" w:rsidP="007E450C">
      <w:pPr>
        <w:pStyle w:val="Screen"/>
      </w:pPr>
      <w:r w:rsidRPr="0091005D">
        <w:t xml:space="preserve">      Duplicate drug class order:(ASPIRIN TAB,EC  325MG  </w:t>
      </w:r>
    </w:p>
    <w:p w:rsidR="00753C26" w:rsidRPr="0091005D" w:rsidRDefault="00753C26" w:rsidP="007E450C">
      <w:pPr>
        <w:pStyle w:val="Screen"/>
      </w:pPr>
      <w:r w:rsidRPr="0091005D">
        <w:t xml:space="preserve">      TAKE ONE TABLET BY MOUTH EVERY MORNING  [UNRELEASED])                     </w:t>
      </w:r>
    </w:p>
    <w:p w:rsidR="00753C26" w:rsidRPr="0091005D" w:rsidRDefault="00753C26" w:rsidP="007E450C">
      <w:pPr>
        <w:pStyle w:val="Screen"/>
      </w:pPr>
      <w:r w:rsidRPr="0091005D">
        <w:t xml:space="preserve">     Overriding Provider: PSOPROVIDER,TEN                                         </w:t>
      </w:r>
    </w:p>
    <w:p w:rsidR="00753C26" w:rsidRPr="0091005D" w:rsidRDefault="00753C26" w:rsidP="007E450C">
      <w:pPr>
        <w:pStyle w:val="Screen"/>
      </w:pPr>
      <w:r w:rsidRPr="0091005D">
        <w:t xml:space="preserve">     Overriding Reason: TESTING                                                 </w:t>
      </w:r>
    </w:p>
    <w:p w:rsidR="00753C26" w:rsidRPr="0091005D" w:rsidRDefault="00753C26" w:rsidP="007E450C">
      <w:pPr>
        <w:pStyle w:val="Screen"/>
      </w:pPr>
      <w:r w:rsidRPr="0091005D">
        <w:t xml:space="preserve">                                                                                </w:t>
      </w:r>
    </w:p>
    <w:p w:rsidR="00753C26" w:rsidRPr="0091005D" w:rsidRDefault="00753C26" w:rsidP="007E450C">
      <w:pPr>
        <w:pStyle w:val="Screen"/>
      </w:pPr>
      <w:r w:rsidRPr="0091005D">
        <w:t xml:space="preserve">*(1) Orderable Item: ASPIRIN TAB,EC                                             </w:t>
      </w:r>
    </w:p>
    <w:p w:rsidR="00F71369" w:rsidRPr="0091005D" w:rsidRDefault="00753C26" w:rsidP="007E450C">
      <w:pPr>
        <w:pStyle w:val="Screen"/>
      </w:pPr>
      <w:r w:rsidRPr="0091005D">
        <w:t xml:space="preserve"> (2)           Drug: ASPIRIN 81MG EC TAB  </w:t>
      </w:r>
    </w:p>
    <w:p w:rsidR="00753C26" w:rsidRPr="0091005D" w:rsidRDefault="00F71369" w:rsidP="007E450C">
      <w:pPr>
        <w:pStyle w:val="Screen"/>
      </w:pPr>
      <w:r w:rsidRPr="0091005D">
        <w:t xml:space="preserve">                NDC: 00056-0176-75</w:t>
      </w:r>
      <w:r w:rsidR="00753C26" w:rsidRPr="0091005D">
        <w:t xml:space="preserve">                                      </w:t>
      </w:r>
    </w:p>
    <w:p w:rsidR="00753C26" w:rsidRPr="0091005D" w:rsidRDefault="00753C26" w:rsidP="007E450C">
      <w:pPr>
        <w:pStyle w:val="Screen"/>
      </w:pPr>
      <w:r w:rsidRPr="0091005D">
        <w:t xml:space="preserve"> (3)        *Dosage: 81 (MG)                                                    </w:t>
      </w:r>
    </w:p>
    <w:p w:rsidR="00753C26" w:rsidRPr="0091005D" w:rsidRDefault="00753C26" w:rsidP="007E450C">
      <w:pPr>
        <w:pStyle w:val="Screen"/>
      </w:pPr>
      <w:r w:rsidRPr="0091005D">
        <w:t xml:space="preserve">+         Enter ?? for more actions                                             </w:t>
      </w:r>
    </w:p>
    <w:p w:rsidR="00753C26" w:rsidRPr="0091005D" w:rsidRDefault="00753C26" w:rsidP="007E450C">
      <w:pPr>
        <w:pStyle w:val="Screen"/>
      </w:pPr>
      <w:r w:rsidRPr="0091005D">
        <w:t>BY  Bypass                              DC  (Discontinue)</w:t>
      </w:r>
    </w:p>
    <w:p w:rsidR="00753C26" w:rsidRPr="0091005D" w:rsidRDefault="00753C26" w:rsidP="007E450C">
      <w:pPr>
        <w:pStyle w:val="Screen"/>
      </w:pPr>
      <w:r w:rsidRPr="0091005D">
        <w:t>ED  (Edit)                              FN  Finish</w:t>
      </w:r>
    </w:p>
    <w:p w:rsidR="00753C26" w:rsidRPr="0091005D" w:rsidRDefault="00753C26" w:rsidP="007E450C">
      <w:pPr>
        <w:pStyle w:val="Screen"/>
      </w:pPr>
      <w:r w:rsidRPr="0091005D">
        <w:t xml:space="preserve">Select Item(s): Next Screen// FN   Finish  </w:t>
      </w:r>
    </w:p>
    <w:p w:rsidR="00753C26" w:rsidRPr="0091005D" w:rsidRDefault="00753C26" w:rsidP="007E450C">
      <w:pPr>
        <w:pStyle w:val="Screen"/>
      </w:pPr>
    </w:p>
    <w:p w:rsidR="00753C26" w:rsidRPr="0091005D" w:rsidRDefault="00753C26" w:rsidP="007E450C">
      <w:pPr>
        <w:pStyle w:val="Screen"/>
      </w:pPr>
      <w:r w:rsidRPr="0091005D">
        <w:t>-------------------------------------------------------------------------------</w:t>
      </w:r>
    </w:p>
    <w:p w:rsidR="00753C26" w:rsidRPr="0091005D" w:rsidRDefault="00753C26" w:rsidP="007E450C">
      <w:pPr>
        <w:pStyle w:val="Screen"/>
      </w:pPr>
      <w:r w:rsidRPr="0091005D">
        <w:t xml:space="preserve">Duplicate Drug in Local Rx: </w:t>
      </w:r>
    </w:p>
    <w:p w:rsidR="00753C26" w:rsidRPr="0091005D" w:rsidRDefault="00753C26" w:rsidP="007E450C">
      <w:pPr>
        <w:pStyle w:val="Screen"/>
      </w:pPr>
    </w:p>
    <w:p w:rsidR="00753C26" w:rsidRPr="0091005D" w:rsidRDefault="00753C26" w:rsidP="007E450C">
      <w:pPr>
        <w:pStyle w:val="Screen"/>
      </w:pPr>
      <w:r w:rsidRPr="0091005D">
        <w:t xml:space="preserve">                  Rx #: 2608</w:t>
      </w:r>
    </w:p>
    <w:p w:rsidR="00753C26" w:rsidRPr="0091005D" w:rsidRDefault="00753C26" w:rsidP="007E450C">
      <w:pPr>
        <w:pStyle w:val="Screen"/>
      </w:pPr>
      <w:r w:rsidRPr="0091005D">
        <w:t xml:space="preserve">                  Drug: ASPIRIN 81MG EC TAB</w:t>
      </w:r>
    </w:p>
    <w:p w:rsidR="00753C26" w:rsidRPr="0091005D" w:rsidRDefault="00753C26" w:rsidP="007E450C">
      <w:pPr>
        <w:pStyle w:val="Screen"/>
      </w:pPr>
      <w:r w:rsidRPr="0091005D">
        <w:lastRenderedPageBreak/>
        <w:t xml:space="preserve">                   SIG: TAKE ONE TABLET BY MOUTH EVERY MORNING</w:t>
      </w:r>
    </w:p>
    <w:p w:rsidR="00753C26" w:rsidRPr="0091005D" w:rsidRDefault="00753C26" w:rsidP="007E450C">
      <w:pPr>
        <w:pStyle w:val="Screen"/>
      </w:pPr>
      <w:r w:rsidRPr="0091005D">
        <w:t xml:space="preserve">                   QTY: 30              Refills remaining: 11</w:t>
      </w:r>
    </w:p>
    <w:p w:rsidR="00753C26" w:rsidRPr="0091005D" w:rsidRDefault="00753C26" w:rsidP="007E450C">
      <w:pPr>
        <w:pStyle w:val="Screen"/>
      </w:pPr>
      <w:r w:rsidRPr="0091005D">
        <w:t xml:space="preserve">              Provider: PSOPROVIDER,TEN            Issued: 03/24/08 </w:t>
      </w:r>
    </w:p>
    <w:p w:rsidR="00753C26" w:rsidRPr="0091005D" w:rsidRDefault="00753C26" w:rsidP="007E450C">
      <w:pPr>
        <w:pStyle w:val="Screen"/>
      </w:pPr>
      <w:r w:rsidRPr="0091005D">
        <w:t xml:space="preserve">                Status: Active             Last filled on: 03/24/08</w:t>
      </w:r>
    </w:p>
    <w:p w:rsidR="00753C26" w:rsidRPr="0091005D" w:rsidRDefault="00753C26" w:rsidP="007E450C">
      <w:pPr>
        <w:pStyle w:val="Screen"/>
      </w:pPr>
      <w:r w:rsidRPr="0091005D">
        <w:t xml:space="preserve">     Processing Status: Released locally on 3/24/08@08:55:32  (Window)</w:t>
      </w:r>
    </w:p>
    <w:p w:rsidR="00753C26" w:rsidRPr="0091005D" w:rsidRDefault="00753C26" w:rsidP="007E450C">
      <w:pPr>
        <w:pStyle w:val="Screen"/>
      </w:pPr>
      <w:r w:rsidRPr="0091005D">
        <w:t xml:space="preserve">                                              Days Supply: 30</w:t>
      </w:r>
    </w:p>
    <w:p w:rsidR="00753C26" w:rsidRPr="0091005D" w:rsidRDefault="00753C26" w:rsidP="007E450C">
      <w:pPr>
        <w:pStyle w:val="Screen"/>
      </w:pPr>
      <w:bookmarkStart w:id="435" w:name="Page_65"/>
      <w:bookmarkEnd w:id="435"/>
      <w:r w:rsidRPr="0091005D">
        <w:t>--------------------------------------------------------------------------------</w:t>
      </w:r>
    </w:p>
    <w:p w:rsidR="00753C26" w:rsidRPr="0091005D" w:rsidRDefault="00753C26" w:rsidP="007E450C">
      <w:pPr>
        <w:pStyle w:val="Screen"/>
      </w:pPr>
    </w:p>
    <w:p w:rsidR="00753C26" w:rsidRPr="0091005D" w:rsidRDefault="00753C26" w:rsidP="007E450C">
      <w:pPr>
        <w:pStyle w:val="Screen"/>
      </w:pPr>
      <w:r w:rsidRPr="0091005D">
        <w:t xml:space="preserve">Pending OP Orders (ROUTINE)   Mar 24, 2008@14:35:25          Page:    1 of    3 </w:t>
      </w:r>
    </w:p>
    <w:p w:rsidR="00753C26" w:rsidRPr="0091005D" w:rsidRDefault="00753C26" w:rsidP="007E450C">
      <w:pPr>
        <w:pStyle w:val="Screen"/>
      </w:pPr>
      <w:r w:rsidRPr="0091005D">
        <w:t xml:space="preserve">PSOPATIENT,FOUR                                 &lt;NO ALLERGY ASSESSMENT&gt; </w:t>
      </w:r>
    </w:p>
    <w:p w:rsidR="00753C26" w:rsidRPr="0091005D" w:rsidRDefault="00753C26" w:rsidP="007E450C">
      <w:pPr>
        <w:pStyle w:val="Screen"/>
      </w:pPr>
      <w:r w:rsidRPr="0091005D">
        <w:t xml:space="preserve">  PID: 000-00-0000                                 Ht(cm): 168.91 (04/11/2006)</w:t>
      </w:r>
    </w:p>
    <w:p w:rsidR="00D947A3" w:rsidRDefault="00753C26" w:rsidP="007E450C">
      <w:pPr>
        <w:pStyle w:val="Screen"/>
      </w:pPr>
      <w:r w:rsidRPr="0091005D">
        <w:t xml:space="preserve">  DOB: MAY 20,1966 (41)                            Wt(kg): 68.18 (09/06/2006)</w:t>
      </w:r>
    </w:p>
    <w:p w:rsidR="00D947A3" w:rsidRDefault="00D947A3" w:rsidP="00D947A3">
      <w:pPr>
        <w:pStyle w:val="Screen"/>
      </w:pPr>
      <w:r>
        <w:t xml:space="preserve">  </w:t>
      </w:r>
      <w:r w:rsidRPr="00E97BFB">
        <w:t xml:space="preserve">SEX: MALE                   </w:t>
      </w:r>
    </w:p>
    <w:p w:rsidR="00753C26" w:rsidRPr="0091005D" w:rsidRDefault="00D947A3" w:rsidP="007E450C">
      <w:pPr>
        <w:pStyle w:val="Screen"/>
      </w:pPr>
      <w:r>
        <w:t xml:space="preserve"> </w:t>
      </w:r>
      <w:r w:rsidRPr="00E97BFB">
        <w:rPr>
          <w:rFonts w:cs="Courier New"/>
        </w:rPr>
        <w:t xml:space="preserve">CrCL: &lt;Not Found&gt; (CREAT: Not Found)            BSA (m2): </w:t>
      </w:r>
      <w:r>
        <w:rPr>
          <w:rFonts w:cs="Courier New"/>
        </w:rPr>
        <w:t>2.09</w:t>
      </w:r>
      <w:r w:rsidR="00753C26" w:rsidRPr="0091005D">
        <w:t xml:space="preserve"> </w:t>
      </w:r>
    </w:p>
    <w:p w:rsidR="00753C26" w:rsidRPr="0091005D" w:rsidRDefault="00753C26" w:rsidP="007E450C">
      <w:pPr>
        <w:pStyle w:val="Screen"/>
      </w:pPr>
      <w:r w:rsidRPr="0091005D">
        <w:t xml:space="preserve">                                                                                </w:t>
      </w:r>
    </w:p>
    <w:p w:rsidR="00753C26" w:rsidRPr="0091005D" w:rsidRDefault="00753C26" w:rsidP="007E450C">
      <w:pPr>
        <w:pStyle w:val="Screen"/>
      </w:pPr>
      <w:r w:rsidRPr="0091005D">
        <w:t xml:space="preserve">CPRS Order Checks:                                                                   </w:t>
      </w:r>
    </w:p>
    <w:p w:rsidR="00753C26" w:rsidRPr="0091005D" w:rsidRDefault="00753C26" w:rsidP="003218BB">
      <w:pPr>
        <w:pStyle w:val="Screen"/>
        <w:keepNext/>
      </w:pPr>
      <w:r w:rsidRPr="0091005D">
        <w:t xml:space="preserve">      Duplicate drug order: ASPIRIN TAB,EC  81MG TAKE ONE TABLET BY MOUTH EVERY </w:t>
      </w:r>
    </w:p>
    <w:p w:rsidR="00753C26" w:rsidRPr="0091005D" w:rsidRDefault="00753C26" w:rsidP="003218BB">
      <w:pPr>
        <w:pStyle w:val="Screen"/>
        <w:keepNext/>
      </w:pPr>
      <w:r w:rsidRPr="0091005D">
        <w:t xml:space="preserve">      MORNING  [ACTIVE]                                                         </w:t>
      </w:r>
    </w:p>
    <w:p w:rsidR="00753C26" w:rsidRPr="0091005D" w:rsidRDefault="00753C26" w:rsidP="003218BB">
      <w:pPr>
        <w:pStyle w:val="Screen"/>
        <w:keepNext/>
      </w:pPr>
      <w:r w:rsidRPr="0091005D">
        <w:t xml:space="preserve">     Overriding Provider: PSOPROVIDER,TEN                                         </w:t>
      </w:r>
    </w:p>
    <w:p w:rsidR="00753C26" w:rsidRPr="0091005D" w:rsidRDefault="00753C26" w:rsidP="003218BB">
      <w:pPr>
        <w:pStyle w:val="Screen"/>
        <w:keepNext/>
      </w:pPr>
      <w:r w:rsidRPr="0091005D">
        <w:t xml:space="preserve">     Overriding Reason: TESTING                                                 </w:t>
      </w:r>
    </w:p>
    <w:p w:rsidR="00753C26" w:rsidRPr="0091005D" w:rsidRDefault="00753C26" w:rsidP="003218BB">
      <w:pPr>
        <w:pStyle w:val="Screen"/>
        <w:keepNext/>
      </w:pPr>
      <w:r w:rsidRPr="0091005D">
        <w:t xml:space="preserve">                                                                                </w:t>
      </w:r>
    </w:p>
    <w:p w:rsidR="00753C26" w:rsidRPr="0091005D" w:rsidRDefault="00753C26" w:rsidP="003218BB">
      <w:pPr>
        <w:pStyle w:val="Screen"/>
        <w:keepNext/>
      </w:pPr>
      <w:r w:rsidRPr="0091005D">
        <w:t xml:space="preserve">      Duplicate drug class order: NON-OPIOID ANALGESICS (ASPIRIN TAB,EC  325MG  </w:t>
      </w:r>
    </w:p>
    <w:p w:rsidR="00753C26" w:rsidRPr="0091005D" w:rsidRDefault="00753C26" w:rsidP="003218BB">
      <w:pPr>
        <w:pStyle w:val="Screen"/>
        <w:keepNext/>
      </w:pPr>
      <w:r w:rsidRPr="0091005D">
        <w:t xml:space="preserve">      TAKE ONE TABLET BY MOUTH EVERY MORNING  [UNRELEASED])                     </w:t>
      </w:r>
    </w:p>
    <w:p w:rsidR="00753C26" w:rsidRPr="0091005D" w:rsidRDefault="00753C26" w:rsidP="003218BB">
      <w:pPr>
        <w:pStyle w:val="Screen"/>
        <w:keepNext/>
      </w:pPr>
      <w:r w:rsidRPr="0091005D">
        <w:t xml:space="preserve">     Overriding Provider: PSOPROVIDER,TEN                                         </w:t>
      </w:r>
    </w:p>
    <w:p w:rsidR="00753C26" w:rsidRPr="0091005D" w:rsidRDefault="00753C26" w:rsidP="003218BB">
      <w:pPr>
        <w:pStyle w:val="Screen"/>
        <w:keepNext/>
      </w:pPr>
      <w:r w:rsidRPr="0091005D">
        <w:t xml:space="preserve">     Overriding Reason: TESTING                                                 </w:t>
      </w:r>
    </w:p>
    <w:p w:rsidR="00753C26" w:rsidRPr="0091005D" w:rsidRDefault="00753C26" w:rsidP="003218BB">
      <w:pPr>
        <w:pStyle w:val="Screen"/>
        <w:keepNext/>
      </w:pPr>
      <w:r w:rsidRPr="0091005D">
        <w:t xml:space="preserve">                                                                                </w:t>
      </w:r>
    </w:p>
    <w:p w:rsidR="00753C26" w:rsidRPr="0091005D" w:rsidRDefault="00753C26" w:rsidP="007E450C">
      <w:pPr>
        <w:pStyle w:val="Screen"/>
      </w:pPr>
      <w:r w:rsidRPr="0091005D">
        <w:t xml:space="preserve">*(1) Orderable Item: ASPIRIN TAB,EC                                             </w:t>
      </w:r>
    </w:p>
    <w:p w:rsidR="00981AB1" w:rsidRPr="0091005D" w:rsidRDefault="00753C26" w:rsidP="007E450C">
      <w:pPr>
        <w:pStyle w:val="Screen"/>
      </w:pPr>
      <w:r w:rsidRPr="0091005D">
        <w:t xml:space="preserve"> (2)           Drug: ASPIRIN 81MG EC TAB  </w:t>
      </w:r>
    </w:p>
    <w:p w:rsidR="00753C26" w:rsidRPr="0091005D" w:rsidRDefault="00981AB1" w:rsidP="00412465">
      <w:pPr>
        <w:pStyle w:val="Screen"/>
      </w:pPr>
      <w:r w:rsidRPr="0091005D">
        <w:t xml:space="preserve">    </w:t>
      </w:r>
      <w:r w:rsidR="00412465" w:rsidRPr="0091005D">
        <w:t xml:space="preserve">            NDC: 00056-0176-75</w:t>
      </w:r>
      <w:r w:rsidR="00753C26" w:rsidRPr="0091005D">
        <w:t xml:space="preserve">                                     </w:t>
      </w:r>
    </w:p>
    <w:p w:rsidR="00753C26" w:rsidRPr="0091005D" w:rsidRDefault="00753C26" w:rsidP="007E450C">
      <w:pPr>
        <w:pStyle w:val="Screen"/>
      </w:pPr>
      <w:r w:rsidRPr="0091005D">
        <w:t xml:space="preserve"> (3)        *Dosage: 81 (MG)                                                    </w:t>
      </w:r>
    </w:p>
    <w:p w:rsidR="00753C26" w:rsidRPr="0091005D" w:rsidRDefault="00753C26" w:rsidP="007E450C">
      <w:pPr>
        <w:pStyle w:val="Screen"/>
      </w:pPr>
      <w:r w:rsidRPr="0091005D">
        <w:t xml:space="preserve">+         Enter ?? for more actions                                             </w:t>
      </w:r>
    </w:p>
    <w:p w:rsidR="00753C26" w:rsidRPr="0091005D" w:rsidRDefault="00753C26" w:rsidP="007E450C">
      <w:pPr>
        <w:pStyle w:val="Screen"/>
      </w:pPr>
      <w:r w:rsidRPr="0091005D">
        <w:t>AC Accept                 ED Edit                   DC Discontinue</w:t>
      </w:r>
    </w:p>
    <w:p w:rsidR="00753C26" w:rsidRPr="0091005D" w:rsidRDefault="00753C26" w:rsidP="007E450C">
      <w:pPr>
        <w:pStyle w:val="Screen"/>
      </w:pPr>
      <w:r w:rsidRPr="0091005D">
        <w:t xml:space="preserve">Select Item(s): Next Screen// DC   Discontinue  </w:t>
      </w:r>
    </w:p>
    <w:p w:rsidR="00753C26" w:rsidRPr="0091005D" w:rsidRDefault="00753C26" w:rsidP="007E450C">
      <w:pPr>
        <w:pStyle w:val="Screen"/>
      </w:pPr>
    </w:p>
    <w:p w:rsidR="00753C26" w:rsidRPr="0091005D" w:rsidRDefault="00753C26" w:rsidP="007E450C">
      <w:pPr>
        <w:pStyle w:val="Screen"/>
      </w:pPr>
      <w:r w:rsidRPr="0091005D">
        <w:t>Nature of Order: SERVICE CORRECTION//        S</w:t>
      </w:r>
    </w:p>
    <w:p w:rsidR="00753C26" w:rsidRPr="0091005D" w:rsidRDefault="00753C26" w:rsidP="007E450C">
      <w:pPr>
        <w:pStyle w:val="Screen"/>
      </w:pPr>
    </w:p>
    <w:p w:rsidR="00753C26" w:rsidRPr="0091005D" w:rsidRDefault="00753C26" w:rsidP="007E450C">
      <w:pPr>
        <w:pStyle w:val="Screen"/>
      </w:pPr>
      <w:r w:rsidRPr="0091005D">
        <w:t xml:space="preserve">Requesting PROVIDER: PSOPROVIDER,TEN//        LBB     119  </w:t>
      </w:r>
    </w:p>
    <w:p w:rsidR="00753C26" w:rsidRPr="0091005D" w:rsidRDefault="00753C26" w:rsidP="007E450C">
      <w:pPr>
        <w:pStyle w:val="Screen"/>
      </w:pPr>
      <w:r w:rsidRPr="0091005D">
        <w:t xml:space="preserve">Comments: Per Pharmacy Request  Replace </w:t>
      </w:r>
    </w:p>
    <w:p w:rsidR="00753C26" w:rsidRPr="0091005D" w:rsidRDefault="00753C26" w:rsidP="007E450C">
      <w:pPr>
        <w:pStyle w:val="Screen"/>
      </w:pPr>
    </w:p>
    <w:p w:rsidR="00753C26" w:rsidRPr="0091005D" w:rsidRDefault="00753C26" w:rsidP="007E450C">
      <w:pPr>
        <w:pStyle w:val="Screen"/>
      </w:pPr>
      <w:r w:rsidRPr="0091005D">
        <w:t xml:space="preserve">Press Return to : </w:t>
      </w:r>
    </w:p>
    <w:p w:rsidR="00672B40" w:rsidRPr="0091005D" w:rsidRDefault="00672B40" w:rsidP="007E450C">
      <w:pPr>
        <w:pStyle w:val="Screen"/>
      </w:pPr>
    </w:p>
    <w:p w:rsidR="005F1361" w:rsidRPr="0091005D" w:rsidRDefault="00645085" w:rsidP="007E450C">
      <w:pPr>
        <w:pStyle w:val="Screen"/>
      </w:pPr>
      <w:bookmarkStart w:id="436" w:name="p029b"/>
      <w:bookmarkEnd w:id="436"/>
      <w:r w:rsidRPr="0091005D">
        <w:t>PI  Patient Information                 SO  Select Order</w:t>
      </w:r>
    </w:p>
    <w:p w:rsidR="005F1361" w:rsidRPr="0091005D" w:rsidRDefault="00645085" w:rsidP="007E450C">
      <w:pPr>
        <w:pStyle w:val="Screen"/>
      </w:pPr>
      <w:r w:rsidRPr="0091005D">
        <w:t>PU  Patient Record Update               NO  New Order</w:t>
      </w:r>
    </w:p>
    <w:p w:rsidR="005F1361" w:rsidRPr="0091005D" w:rsidRDefault="00645085" w:rsidP="007E450C">
      <w:pPr>
        <w:pStyle w:val="Screen"/>
      </w:pPr>
      <w:r w:rsidRPr="0091005D">
        <w:t>PI  Patient Information                 SO  Select Order</w:t>
      </w:r>
    </w:p>
    <w:p w:rsidR="005F1361" w:rsidRPr="0091005D" w:rsidRDefault="00645085" w:rsidP="007E450C">
      <w:pPr>
        <w:pStyle w:val="Screen"/>
      </w:pPr>
      <w:r w:rsidRPr="0091005D">
        <w:t xml:space="preserve">Select Action: Quit// 2     </w:t>
      </w:r>
    </w:p>
    <w:p w:rsidR="005F1361" w:rsidRPr="0091005D" w:rsidRDefault="005F1361" w:rsidP="007E450C">
      <w:pPr>
        <w:pStyle w:val="Screen"/>
      </w:pPr>
    </w:p>
    <w:p w:rsidR="005F1361" w:rsidRPr="0091005D" w:rsidRDefault="00645085" w:rsidP="007E450C">
      <w:pPr>
        <w:pStyle w:val="Screen"/>
      </w:pPr>
      <w:r w:rsidRPr="0091005D">
        <w:t xml:space="preserve">Medication Profile            Mar 24, 2008@14:36:28          Page:    1 of    1 </w:t>
      </w:r>
    </w:p>
    <w:p w:rsidR="005F1361" w:rsidRPr="0091005D" w:rsidRDefault="00645085" w:rsidP="007E450C">
      <w:pPr>
        <w:pStyle w:val="Screen"/>
      </w:pPr>
      <w:r w:rsidRPr="0091005D">
        <w:t xml:space="preserve">PSOPATIENT,FOUR                                 &lt;NO ALLERGY ASSESSMENT&gt; </w:t>
      </w:r>
    </w:p>
    <w:p w:rsidR="005F1361" w:rsidRPr="0091005D" w:rsidRDefault="00645085" w:rsidP="007E450C">
      <w:pPr>
        <w:pStyle w:val="Screen"/>
      </w:pPr>
      <w:r w:rsidRPr="0091005D">
        <w:t xml:space="preserve">  PID: 000-00-0000                                 Ht(cm): 168.91 (04/11/2006)</w:t>
      </w:r>
    </w:p>
    <w:p w:rsidR="005F1361" w:rsidRPr="0091005D" w:rsidRDefault="00645085" w:rsidP="007E450C">
      <w:pPr>
        <w:pStyle w:val="Screen"/>
      </w:pPr>
      <w:r w:rsidRPr="0091005D">
        <w:t xml:space="preserve">  DOB: MAY 20,1966 (41)                            Wt(kg): 68.18 (09/06/2006) </w:t>
      </w:r>
    </w:p>
    <w:p w:rsidR="005F1361" w:rsidRPr="0091005D" w:rsidRDefault="00645085" w:rsidP="007E450C">
      <w:pPr>
        <w:pStyle w:val="Screen"/>
      </w:pPr>
      <w:r w:rsidRPr="0091005D">
        <w:t xml:space="preserve">  SEX: MALE                            </w:t>
      </w:r>
    </w:p>
    <w:p w:rsidR="00807A27" w:rsidRPr="0091005D" w:rsidRDefault="00807A27" w:rsidP="007E450C">
      <w:pPr>
        <w:pStyle w:val="Screen"/>
      </w:pPr>
      <w:r w:rsidRPr="0091005D">
        <w:t xml:space="preserve"> CrCL: 102.4(est.) (CREAT:1.0mg/dL 10/30/12)     BSA (m2): 1.78</w:t>
      </w:r>
    </w:p>
    <w:p w:rsidR="005F1361" w:rsidRPr="0091005D" w:rsidRDefault="00645085" w:rsidP="007E450C">
      <w:pPr>
        <w:pStyle w:val="Screen"/>
      </w:pPr>
      <w:r w:rsidRPr="0091005D">
        <w:t xml:space="preserve">                                                             ISSUE  LAST REF DAY</w:t>
      </w:r>
    </w:p>
    <w:p w:rsidR="005F1361" w:rsidRPr="0091005D" w:rsidRDefault="00645085" w:rsidP="007E450C">
      <w:pPr>
        <w:pStyle w:val="Screen"/>
      </w:pPr>
      <w:r w:rsidRPr="0091005D">
        <w:t xml:space="preserve"> #  RX #         DRUG                                 QTY ST  DATE  FILL REM SUP</w:t>
      </w:r>
    </w:p>
    <w:p w:rsidR="005F1361" w:rsidRPr="0091005D" w:rsidRDefault="00645085" w:rsidP="007E450C">
      <w:pPr>
        <w:pStyle w:val="Screen"/>
      </w:pPr>
      <w:r w:rsidRPr="0091005D">
        <w:t xml:space="preserve">                                                                                </w:t>
      </w:r>
    </w:p>
    <w:p w:rsidR="005F1361" w:rsidRPr="0091005D" w:rsidRDefault="00645085" w:rsidP="007E450C">
      <w:pPr>
        <w:pStyle w:val="Screen"/>
      </w:pPr>
      <w:r w:rsidRPr="0091005D">
        <w:t>-------------------------------------ACTIVE-------------------------------------</w:t>
      </w:r>
    </w:p>
    <w:p w:rsidR="005F1361" w:rsidRPr="0091005D" w:rsidRDefault="00645085" w:rsidP="007E450C">
      <w:pPr>
        <w:pStyle w:val="Screen"/>
      </w:pPr>
      <w:r w:rsidRPr="0091005D">
        <w:t xml:space="preserve"> 1 2608          ASPIRIN 81MG EC TAB                   30 A  03-24 03-24  11  30</w:t>
      </w:r>
    </w:p>
    <w:p w:rsidR="005F1361" w:rsidRPr="0091005D" w:rsidRDefault="00645085" w:rsidP="007E450C">
      <w:pPr>
        <w:pStyle w:val="Screen"/>
      </w:pPr>
      <w:r w:rsidRPr="0091005D">
        <w:t>----------------------------------NON-VERIFIED----------------------------------</w:t>
      </w:r>
    </w:p>
    <w:p w:rsidR="005F1361" w:rsidRPr="0091005D" w:rsidRDefault="00645085" w:rsidP="007E450C">
      <w:pPr>
        <w:pStyle w:val="Screen"/>
      </w:pPr>
      <w:r w:rsidRPr="0091005D">
        <w:t xml:space="preserve"> 2 2609          ASPIRIN 325MG EC TAB                  30 N  03-24 03-24   5  30</w:t>
      </w:r>
    </w:p>
    <w:p w:rsidR="00E5052F" w:rsidRPr="0091005D" w:rsidRDefault="00E5052F" w:rsidP="0051119F"/>
    <w:p w:rsidR="005F1361" w:rsidRPr="0091005D" w:rsidRDefault="00645085" w:rsidP="00A17F7F">
      <w:pPr>
        <w:pStyle w:val="Example"/>
      </w:pPr>
      <w:bookmarkStart w:id="437" w:name="Page_77"/>
      <w:bookmarkEnd w:id="437"/>
      <w:r w:rsidRPr="0091005D">
        <w:t>Duplicate with Non-VA Med – No Action Required</w:t>
      </w:r>
    </w:p>
    <w:p w:rsidR="005F1361" w:rsidRPr="0091005D" w:rsidRDefault="00645085" w:rsidP="007E450C">
      <w:pPr>
        <w:pStyle w:val="Screen"/>
      </w:pPr>
      <w:r w:rsidRPr="0091005D">
        <w:t>DRUG: CIMETIDINE</w:t>
      </w:r>
    </w:p>
    <w:p w:rsidR="005F1361" w:rsidRPr="0091005D" w:rsidRDefault="00645085" w:rsidP="007E450C">
      <w:pPr>
        <w:pStyle w:val="Screen"/>
      </w:pPr>
      <w:r w:rsidRPr="0091005D">
        <w:t xml:space="preserve">  Lookup: GENERIC NAME</w:t>
      </w:r>
    </w:p>
    <w:p w:rsidR="005F1361" w:rsidRPr="0091005D" w:rsidRDefault="00645085" w:rsidP="007E450C">
      <w:pPr>
        <w:pStyle w:val="Screen"/>
      </w:pPr>
      <w:r w:rsidRPr="0091005D">
        <w:t xml:space="preserve">     1   CIMETIDINE 100MG TAB           GA301           </w:t>
      </w:r>
    </w:p>
    <w:p w:rsidR="005F1361" w:rsidRPr="0091005D" w:rsidRDefault="00645085" w:rsidP="007E450C">
      <w:pPr>
        <w:pStyle w:val="Screen"/>
      </w:pPr>
      <w:r w:rsidRPr="0091005D">
        <w:t xml:space="preserve">     2   CIMETIDINE 200MG TAB           GA301           </w:t>
      </w:r>
    </w:p>
    <w:p w:rsidR="005F1361" w:rsidRPr="0091005D" w:rsidRDefault="00645085" w:rsidP="007E450C">
      <w:pPr>
        <w:pStyle w:val="Screen"/>
      </w:pPr>
      <w:r w:rsidRPr="0091005D">
        <w:t xml:space="preserve">     3   CIMETIDINE 300MG TAB           GA301         90 DAY SUPPLY     </w:t>
      </w:r>
    </w:p>
    <w:p w:rsidR="005F1361" w:rsidRPr="0091005D" w:rsidRDefault="00645085" w:rsidP="007E450C">
      <w:pPr>
        <w:pStyle w:val="Screen"/>
      </w:pPr>
      <w:r w:rsidRPr="0091005D">
        <w:t xml:space="preserve">     4   CIMETIDINE 400MG TAB           GA301           </w:t>
      </w:r>
    </w:p>
    <w:p w:rsidR="005F1361" w:rsidRPr="0091005D" w:rsidRDefault="00645085" w:rsidP="007E450C">
      <w:pPr>
        <w:pStyle w:val="Screen"/>
      </w:pPr>
      <w:r w:rsidRPr="0091005D">
        <w:t xml:space="preserve">     5   CIMETIDINE 800MG TAB           GA301           </w:t>
      </w:r>
    </w:p>
    <w:p w:rsidR="005F1361" w:rsidRPr="0091005D" w:rsidRDefault="00645085" w:rsidP="007E450C">
      <w:pPr>
        <w:pStyle w:val="Screen"/>
      </w:pPr>
      <w:r w:rsidRPr="0091005D">
        <w:t xml:space="preserve">CHOOSE 1-5: 3  CIMETIDINE 300MG TAB         GA301         90 DAY SUPPLY     </w:t>
      </w:r>
    </w:p>
    <w:p w:rsidR="005F1361" w:rsidRPr="0091005D" w:rsidRDefault="00645085" w:rsidP="007E450C">
      <w:pPr>
        <w:pStyle w:val="Screen"/>
      </w:pPr>
      <w:r w:rsidRPr="0091005D">
        <w:t>--------------------------------------------------------------------------------</w:t>
      </w:r>
    </w:p>
    <w:p w:rsidR="005F1361" w:rsidRPr="0091005D" w:rsidRDefault="00645085" w:rsidP="007E450C">
      <w:pPr>
        <w:pStyle w:val="Screen"/>
      </w:pPr>
      <w:r w:rsidRPr="0091005D">
        <w:lastRenderedPageBreak/>
        <w:t>Duplicate Drug in a Non-VA Med Order for</w:t>
      </w:r>
    </w:p>
    <w:p w:rsidR="005F1361" w:rsidRPr="0091005D" w:rsidRDefault="005F1361" w:rsidP="007E450C">
      <w:pPr>
        <w:pStyle w:val="Screen"/>
      </w:pPr>
    </w:p>
    <w:p w:rsidR="005F1361" w:rsidRPr="0091005D" w:rsidRDefault="005F1361" w:rsidP="007E450C">
      <w:pPr>
        <w:pStyle w:val="Screen"/>
      </w:pPr>
    </w:p>
    <w:p w:rsidR="005F1361" w:rsidRPr="0091005D" w:rsidRDefault="00645085" w:rsidP="007E450C">
      <w:pPr>
        <w:pStyle w:val="Screen"/>
      </w:pPr>
      <w:r w:rsidRPr="0091005D">
        <w:t xml:space="preserve">                Drug: CIMETIDINE 300MG TAB</w:t>
      </w:r>
    </w:p>
    <w:p w:rsidR="005F1361" w:rsidRPr="0091005D" w:rsidRDefault="00645085" w:rsidP="007E450C">
      <w:pPr>
        <w:pStyle w:val="Screen"/>
      </w:pPr>
      <w:r w:rsidRPr="0091005D">
        <w:t xml:space="preserve">              Dosage: 300MG</w:t>
      </w:r>
    </w:p>
    <w:p w:rsidR="005F1361" w:rsidRPr="0091005D" w:rsidRDefault="00645085" w:rsidP="007E450C">
      <w:pPr>
        <w:pStyle w:val="Screen"/>
      </w:pPr>
      <w:r w:rsidRPr="0091005D">
        <w:t xml:space="preserve">            Schedule: AT BEDTIME                    </w:t>
      </w:r>
    </w:p>
    <w:p w:rsidR="005F1361" w:rsidRPr="0091005D" w:rsidRDefault="00645085" w:rsidP="007E450C">
      <w:pPr>
        <w:pStyle w:val="Screen"/>
      </w:pPr>
      <w:r w:rsidRPr="0091005D">
        <w:t xml:space="preserve">    Medication Route: MOUTH</w:t>
      </w:r>
    </w:p>
    <w:p w:rsidR="005F1361" w:rsidRPr="0091005D" w:rsidRDefault="00645085" w:rsidP="007E450C">
      <w:pPr>
        <w:pStyle w:val="Screen"/>
      </w:pPr>
      <w:r w:rsidRPr="0091005D">
        <w:t xml:space="preserve">          Start Date:                  CPRS Order #: 13554</w:t>
      </w:r>
    </w:p>
    <w:p w:rsidR="005F1361" w:rsidRPr="0091005D" w:rsidRDefault="00645085" w:rsidP="007E450C">
      <w:pPr>
        <w:pStyle w:val="Screen"/>
      </w:pPr>
      <w:r w:rsidRPr="0091005D">
        <w:t xml:space="preserve">       Documented By: PSOPROVIDER,TEN on Mar 24, 2008@14:44:15</w:t>
      </w:r>
    </w:p>
    <w:p w:rsidR="005F1361" w:rsidRPr="0091005D" w:rsidRDefault="00645085" w:rsidP="007E450C">
      <w:pPr>
        <w:pStyle w:val="Screen"/>
      </w:pPr>
      <w:r w:rsidRPr="0091005D">
        <w:t>--------------------------------------------------------------------------------</w:t>
      </w:r>
    </w:p>
    <w:p w:rsidR="005F1361" w:rsidRPr="0091005D" w:rsidRDefault="005F1361" w:rsidP="007E450C">
      <w:pPr>
        <w:pStyle w:val="Screen"/>
      </w:pPr>
    </w:p>
    <w:p w:rsidR="005F1361" w:rsidRPr="0091005D" w:rsidRDefault="00645085" w:rsidP="007E450C">
      <w:pPr>
        <w:pStyle w:val="Screen"/>
      </w:pPr>
      <w:r w:rsidRPr="0091005D">
        <w:t xml:space="preserve">Press Return to Continue: </w:t>
      </w:r>
    </w:p>
    <w:p w:rsidR="005F1361" w:rsidRPr="0091005D" w:rsidRDefault="005F1361" w:rsidP="007E450C">
      <w:pPr>
        <w:pStyle w:val="Screen"/>
      </w:pPr>
    </w:p>
    <w:p w:rsidR="005F1361" w:rsidRPr="0091005D" w:rsidRDefault="00645085" w:rsidP="007E450C">
      <w:pPr>
        <w:pStyle w:val="Screen"/>
      </w:pPr>
      <w:r w:rsidRPr="0091005D">
        <w:t>VERB: TAKE</w:t>
      </w:r>
    </w:p>
    <w:p w:rsidR="005F1361" w:rsidRPr="0091005D" w:rsidRDefault="00D947A3" w:rsidP="007E450C">
      <w:pPr>
        <w:pStyle w:val="Screen"/>
      </w:pPr>
      <w:r>
        <w:t xml:space="preserve">There are 2 </w:t>
      </w:r>
      <w:r w:rsidR="00645085" w:rsidRPr="0091005D">
        <w:t>Available Dosage(s)</w:t>
      </w:r>
      <w:r>
        <w:t>:</w:t>
      </w:r>
    </w:p>
    <w:p w:rsidR="005F1361" w:rsidRPr="0091005D" w:rsidRDefault="00645085" w:rsidP="007E450C">
      <w:pPr>
        <w:pStyle w:val="Screen"/>
      </w:pPr>
      <w:r w:rsidRPr="0091005D">
        <w:t xml:space="preserve">       1. 300MG</w:t>
      </w:r>
    </w:p>
    <w:p w:rsidR="005F1361" w:rsidRPr="0091005D" w:rsidRDefault="00645085" w:rsidP="007E450C">
      <w:pPr>
        <w:pStyle w:val="Screen"/>
      </w:pPr>
      <w:r w:rsidRPr="0091005D">
        <w:t xml:space="preserve">       2. 600MG</w:t>
      </w:r>
    </w:p>
    <w:p w:rsidR="005F1361" w:rsidRPr="0091005D" w:rsidRDefault="005F1361" w:rsidP="007E450C">
      <w:pPr>
        <w:pStyle w:val="Screen"/>
      </w:pPr>
    </w:p>
    <w:p w:rsidR="005F1361" w:rsidRPr="0091005D" w:rsidRDefault="00645085" w:rsidP="007E450C">
      <w:pPr>
        <w:pStyle w:val="Screen"/>
      </w:pPr>
      <w:r w:rsidRPr="0091005D">
        <w:t>Select from list of Available Dosages</w:t>
      </w:r>
      <w:r w:rsidR="00D947A3">
        <w:t xml:space="preserve"> (1-2)</w:t>
      </w:r>
      <w:r w:rsidRPr="0091005D">
        <w:t>, Enter Free Text Dose</w:t>
      </w:r>
    </w:p>
    <w:p w:rsidR="005F1361" w:rsidRPr="0091005D" w:rsidRDefault="00645085" w:rsidP="007E450C">
      <w:pPr>
        <w:pStyle w:val="Screen"/>
      </w:pPr>
      <w:r w:rsidRPr="0091005D">
        <w:t>or Enter a Question Mark (?) to view list: 1 300MG</w:t>
      </w:r>
    </w:p>
    <w:p w:rsidR="005F1361" w:rsidRPr="0091005D" w:rsidRDefault="005F1361" w:rsidP="007E450C">
      <w:pPr>
        <w:pStyle w:val="Screen"/>
      </w:pPr>
    </w:p>
    <w:p w:rsidR="005F1361" w:rsidRPr="0091005D" w:rsidRDefault="00645085" w:rsidP="007E450C">
      <w:pPr>
        <w:pStyle w:val="Screen"/>
      </w:pPr>
      <w:r w:rsidRPr="0091005D">
        <w:t>You entered 300MG is this correct? Yes//</w:t>
      </w:r>
    </w:p>
    <w:p w:rsidR="005F1361" w:rsidRPr="0091005D" w:rsidRDefault="005F1361" w:rsidP="0051119F"/>
    <w:p w:rsidR="005F1361" w:rsidRPr="0091005D" w:rsidRDefault="00645085" w:rsidP="00A17F7F">
      <w:pPr>
        <w:pStyle w:val="Example"/>
      </w:pPr>
      <w:r w:rsidRPr="0091005D">
        <w:t>Duplicate Drug with Pending Order</w:t>
      </w:r>
    </w:p>
    <w:p w:rsidR="005F1361" w:rsidRPr="0091005D" w:rsidRDefault="00645085" w:rsidP="007E450C">
      <w:pPr>
        <w:pStyle w:val="Screen"/>
      </w:pPr>
      <w:r w:rsidRPr="0091005D">
        <w:t xml:space="preserve">Another New Order for PSOPATIENT,FOUR? YES//  </w:t>
      </w:r>
    </w:p>
    <w:p w:rsidR="005F1361" w:rsidRPr="0091005D" w:rsidRDefault="005F1361" w:rsidP="007E450C">
      <w:pPr>
        <w:pStyle w:val="Screen"/>
      </w:pPr>
    </w:p>
    <w:p w:rsidR="005F1361" w:rsidRPr="0091005D" w:rsidRDefault="00645085" w:rsidP="007E450C">
      <w:pPr>
        <w:pStyle w:val="Screen"/>
      </w:pPr>
      <w:r w:rsidRPr="0091005D">
        <w:t>Eligibility: SERVICE CONNECTED 50% to 100%     SC%: 100</w:t>
      </w:r>
    </w:p>
    <w:p w:rsidR="005F1361" w:rsidRPr="0091005D" w:rsidRDefault="00645085" w:rsidP="007E450C">
      <w:pPr>
        <w:pStyle w:val="Screen"/>
      </w:pPr>
      <w:r w:rsidRPr="0091005D">
        <w:t xml:space="preserve">RX PATIENT STATUS: OPT NSC//   </w:t>
      </w:r>
    </w:p>
    <w:p w:rsidR="005F1361" w:rsidRPr="0091005D" w:rsidRDefault="00645085" w:rsidP="007E450C">
      <w:pPr>
        <w:pStyle w:val="Screen"/>
      </w:pPr>
      <w:r w:rsidRPr="0091005D">
        <w:t>DRUG: ALLOPURINOL</w:t>
      </w:r>
    </w:p>
    <w:p w:rsidR="005F1361" w:rsidRPr="0091005D" w:rsidRDefault="00645085" w:rsidP="007E450C">
      <w:pPr>
        <w:pStyle w:val="Screen"/>
      </w:pPr>
      <w:r w:rsidRPr="0091005D">
        <w:t xml:space="preserve">  Lookup: GENERIC NAME</w:t>
      </w:r>
    </w:p>
    <w:p w:rsidR="005F1361" w:rsidRPr="0091005D" w:rsidRDefault="00645085" w:rsidP="007E450C">
      <w:pPr>
        <w:pStyle w:val="Screen"/>
      </w:pPr>
      <w:r w:rsidRPr="0091005D">
        <w:t xml:space="preserve">     1   ALLOPURINOL 100MG TAB           MS400           </w:t>
      </w:r>
    </w:p>
    <w:p w:rsidR="005F1361" w:rsidRPr="0091005D" w:rsidRDefault="00645085" w:rsidP="007E450C">
      <w:pPr>
        <w:pStyle w:val="Screen"/>
      </w:pPr>
      <w:r w:rsidRPr="0091005D">
        <w:t xml:space="preserve">     2   ALLOPURINOL 300MG TAB           MS400           </w:t>
      </w:r>
    </w:p>
    <w:p w:rsidR="005F1361" w:rsidRPr="0091005D" w:rsidRDefault="00645085" w:rsidP="007E450C">
      <w:pPr>
        <w:pStyle w:val="Screen"/>
      </w:pPr>
      <w:r w:rsidRPr="0091005D">
        <w:t xml:space="preserve">CHOOSE 1-2: 2  ALLOPURINOL 300MG TAB         MS400           </w:t>
      </w:r>
    </w:p>
    <w:p w:rsidR="005F1361" w:rsidRPr="0091005D" w:rsidRDefault="00645085" w:rsidP="007E450C">
      <w:pPr>
        <w:pStyle w:val="Screen"/>
      </w:pPr>
      <w:r w:rsidRPr="0091005D">
        <w:t>-------------------------------------------------------------------------------</w:t>
      </w:r>
    </w:p>
    <w:p w:rsidR="005F1361" w:rsidRPr="0091005D" w:rsidRDefault="00645085" w:rsidP="007E450C">
      <w:pPr>
        <w:pStyle w:val="Screen"/>
      </w:pPr>
      <w:r w:rsidRPr="0091005D">
        <w:t xml:space="preserve">DUPLICATE DRUG in a Pending Order for: </w:t>
      </w:r>
    </w:p>
    <w:p w:rsidR="005F1361" w:rsidRPr="0091005D" w:rsidRDefault="005F1361" w:rsidP="007E450C">
      <w:pPr>
        <w:pStyle w:val="Screen"/>
      </w:pPr>
    </w:p>
    <w:p w:rsidR="005F1361" w:rsidRPr="0091005D" w:rsidRDefault="00645085" w:rsidP="007E450C">
      <w:pPr>
        <w:pStyle w:val="Screen"/>
      </w:pPr>
      <w:r w:rsidRPr="0091005D">
        <w:t xml:space="preserve">                  Drug: ALLOPURINOL 300MG TAB</w:t>
      </w:r>
    </w:p>
    <w:p w:rsidR="005F1361" w:rsidRPr="0091005D" w:rsidRDefault="00645085" w:rsidP="007E450C">
      <w:pPr>
        <w:pStyle w:val="Screen"/>
      </w:pPr>
      <w:r w:rsidRPr="0091005D">
        <w:t xml:space="preserve">                   SIG: TAKE ONE TABLET BY MOUTH EVERY MORNING                  </w:t>
      </w:r>
    </w:p>
    <w:p w:rsidR="005F1361" w:rsidRPr="0091005D" w:rsidRDefault="00645085" w:rsidP="007E450C">
      <w:pPr>
        <w:pStyle w:val="Screen"/>
      </w:pPr>
      <w:r w:rsidRPr="0091005D">
        <w:t xml:space="preserve">                   QTY: 180                  # of Refills: 3</w:t>
      </w:r>
    </w:p>
    <w:p w:rsidR="005F1361" w:rsidRPr="0091005D" w:rsidRDefault="00645085" w:rsidP="007E450C">
      <w:pPr>
        <w:pStyle w:val="Screen"/>
      </w:pPr>
      <w:r w:rsidRPr="0091005D">
        <w:t xml:space="preserve">              Provider: PSOPROVIDER,TEN        Issue Date: 03/24/08@14:44:15</w:t>
      </w:r>
    </w:p>
    <w:p w:rsidR="005F1361" w:rsidRPr="0091005D" w:rsidRDefault="00645085" w:rsidP="007E450C">
      <w:pPr>
        <w:pStyle w:val="Screen"/>
      </w:pPr>
      <w:r w:rsidRPr="0091005D">
        <w:t>-------------------------------------------------------------------------------</w:t>
      </w:r>
    </w:p>
    <w:p w:rsidR="005F1361" w:rsidRPr="0091005D" w:rsidRDefault="00645085" w:rsidP="007E450C">
      <w:pPr>
        <w:pStyle w:val="Screen"/>
      </w:pPr>
      <w:bookmarkStart w:id="438" w:name="Page_78"/>
      <w:bookmarkEnd w:id="438"/>
      <w:r w:rsidRPr="0091005D">
        <w:t xml:space="preserve">Discontinue Pending Order for ALLOPURINOL 300MG? Y/N  </w:t>
      </w:r>
      <w:r w:rsidRPr="0091005D">
        <w:rPr>
          <w:u w:val="single"/>
        </w:rPr>
        <w:t>YES</w:t>
      </w:r>
    </w:p>
    <w:p w:rsidR="005F1361" w:rsidRPr="0091005D" w:rsidRDefault="005F1361" w:rsidP="007E450C">
      <w:pPr>
        <w:pStyle w:val="Screen"/>
      </w:pPr>
    </w:p>
    <w:p w:rsidR="005F1361" w:rsidRPr="0091005D" w:rsidRDefault="00645085" w:rsidP="007E450C">
      <w:pPr>
        <w:pStyle w:val="Screen"/>
      </w:pPr>
      <w:r w:rsidRPr="0091005D">
        <w:t>Pending Order for ALLOPURINOL 300MG will be discontinued after the acceptance of the new order.</w:t>
      </w:r>
    </w:p>
    <w:p w:rsidR="005F1361" w:rsidRPr="0091005D" w:rsidRDefault="005F1361" w:rsidP="007E450C">
      <w:pPr>
        <w:pStyle w:val="Screen"/>
      </w:pPr>
    </w:p>
    <w:p w:rsidR="005F1361" w:rsidRPr="0091005D" w:rsidRDefault="00645085" w:rsidP="007E450C">
      <w:pPr>
        <w:pStyle w:val="Screen"/>
      </w:pPr>
      <w:r w:rsidRPr="0091005D">
        <w:t>VERB: TAKE</w:t>
      </w:r>
    </w:p>
    <w:p w:rsidR="005F1361" w:rsidRPr="0091005D" w:rsidRDefault="00D947A3" w:rsidP="007E450C">
      <w:pPr>
        <w:pStyle w:val="Screen"/>
      </w:pPr>
      <w:r>
        <w:t xml:space="preserve">There are 2 </w:t>
      </w:r>
      <w:r w:rsidR="00645085" w:rsidRPr="0091005D">
        <w:t>Available Dosage(s)</w:t>
      </w:r>
      <w:r>
        <w:t>:</w:t>
      </w:r>
    </w:p>
    <w:p w:rsidR="005F1361" w:rsidRPr="0091005D" w:rsidRDefault="00645085" w:rsidP="007E450C">
      <w:pPr>
        <w:pStyle w:val="Screen"/>
      </w:pPr>
      <w:r w:rsidRPr="0091005D">
        <w:t xml:space="preserve">       1. 300MG</w:t>
      </w:r>
    </w:p>
    <w:p w:rsidR="005F1361" w:rsidRPr="0091005D" w:rsidRDefault="00645085" w:rsidP="007E450C">
      <w:pPr>
        <w:pStyle w:val="Screen"/>
      </w:pPr>
      <w:r w:rsidRPr="0091005D">
        <w:t xml:space="preserve">       2. 600MG</w:t>
      </w:r>
    </w:p>
    <w:p w:rsidR="005F1361" w:rsidRPr="0091005D" w:rsidRDefault="005F1361" w:rsidP="007E450C">
      <w:pPr>
        <w:pStyle w:val="Screen"/>
      </w:pPr>
    </w:p>
    <w:p w:rsidR="005F1361" w:rsidRPr="0091005D" w:rsidRDefault="00645085" w:rsidP="007E450C">
      <w:pPr>
        <w:pStyle w:val="Screen"/>
      </w:pPr>
      <w:r w:rsidRPr="0091005D">
        <w:t>Select from list of Available Dosages</w:t>
      </w:r>
      <w:r w:rsidR="00D947A3">
        <w:t>(1-2)</w:t>
      </w:r>
      <w:r w:rsidRPr="0091005D">
        <w:t>, Enter Free Text Dose</w:t>
      </w:r>
    </w:p>
    <w:p w:rsidR="005F1361" w:rsidRPr="0091005D" w:rsidRDefault="00645085" w:rsidP="007E450C">
      <w:pPr>
        <w:pStyle w:val="Screen"/>
      </w:pPr>
      <w:r w:rsidRPr="0091005D">
        <w:t>or Enter a Question Mark (?) to view list: 1 300MG</w:t>
      </w:r>
    </w:p>
    <w:p w:rsidR="005F1361" w:rsidRPr="0091005D" w:rsidRDefault="005F1361" w:rsidP="007E450C">
      <w:pPr>
        <w:pStyle w:val="Screen"/>
      </w:pPr>
    </w:p>
    <w:p w:rsidR="005F1361" w:rsidRPr="0091005D" w:rsidRDefault="00645085" w:rsidP="007E450C">
      <w:pPr>
        <w:pStyle w:val="Screen"/>
      </w:pPr>
      <w:r w:rsidRPr="0091005D">
        <w:t>You entered 300MG is this correct? Yes//   YES</w:t>
      </w:r>
    </w:p>
    <w:p w:rsidR="005F1361" w:rsidRPr="0091005D" w:rsidRDefault="00645085" w:rsidP="007E450C">
      <w:pPr>
        <w:pStyle w:val="Screen"/>
      </w:pPr>
      <w:r w:rsidRPr="0091005D">
        <w:t>VERB: TAKE</w:t>
      </w:r>
    </w:p>
    <w:p w:rsidR="005F1361" w:rsidRPr="0091005D" w:rsidRDefault="00645085" w:rsidP="007E450C">
      <w:pPr>
        <w:pStyle w:val="Screen"/>
      </w:pPr>
      <w:r w:rsidRPr="0091005D">
        <w:t>DISPENSE UNITS PER DOSE(TABLET): 1// 1</w:t>
      </w:r>
    </w:p>
    <w:p w:rsidR="005F1361" w:rsidRPr="0091005D" w:rsidRDefault="00645085" w:rsidP="007E450C">
      <w:pPr>
        <w:pStyle w:val="Screen"/>
      </w:pPr>
      <w:r w:rsidRPr="0091005D">
        <w:t>Dosage Ordered: 300MG</w:t>
      </w:r>
    </w:p>
    <w:p w:rsidR="005F1361" w:rsidRPr="0091005D" w:rsidRDefault="005F1361" w:rsidP="007E450C">
      <w:pPr>
        <w:pStyle w:val="Screen"/>
      </w:pPr>
    </w:p>
    <w:p w:rsidR="005F1361" w:rsidRPr="0091005D" w:rsidRDefault="00645085" w:rsidP="007E450C">
      <w:pPr>
        <w:pStyle w:val="Screen"/>
      </w:pPr>
      <w:r w:rsidRPr="0091005D">
        <w:t>NOUN: TABLET</w:t>
      </w:r>
    </w:p>
    <w:p w:rsidR="005F1361" w:rsidRPr="0091005D" w:rsidRDefault="00645085" w:rsidP="007E450C">
      <w:pPr>
        <w:pStyle w:val="Screen"/>
      </w:pPr>
      <w:r w:rsidRPr="0091005D">
        <w:t>ROUTE: PO//   ORAL      PO  MOUTH</w:t>
      </w:r>
    </w:p>
    <w:p w:rsidR="00D947A3" w:rsidRDefault="00D947A3" w:rsidP="00D947A3">
      <w:pPr>
        <w:pStyle w:val="Screen"/>
      </w:pPr>
      <w:r w:rsidRPr="000841B4">
        <w:t xml:space="preserve">Schedule: QAM // </w:t>
      </w:r>
    </w:p>
    <w:p w:rsidR="00D947A3" w:rsidRDefault="00D947A3" w:rsidP="00D947A3">
      <w:pPr>
        <w:pStyle w:val="Screen"/>
        <w:rPr>
          <w:rFonts w:cs="Courier New"/>
        </w:rPr>
      </w:pPr>
      <w:r w:rsidRPr="000841B4">
        <w:rPr>
          <w:rFonts w:cs="Courier New"/>
        </w:rPr>
        <w:t>Now searching ADMINISTRATION SCHEDULE (#51.1) file...</w:t>
      </w:r>
    </w:p>
    <w:p w:rsidR="00D947A3" w:rsidRDefault="00D947A3" w:rsidP="00D947A3">
      <w:pPr>
        <w:pStyle w:val="Screen"/>
        <w:rPr>
          <w:rFonts w:cs="Courier New"/>
        </w:rPr>
      </w:pPr>
      <w:bookmarkStart w:id="439" w:name="Page_67"/>
      <w:bookmarkEnd w:id="439"/>
      <w:r>
        <w:rPr>
          <w:rFonts w:cs="Courier New"/>
        </w:rPr>
        <w:t xml:space="preserve">  </w:t>
      </w:r>
      <w:r w:rsidRPr="000841B4">
        <w:rPr>
          <w:rFonts w:cs="Courier New"/>
        </w:rPr>
        <w:t>QAM  QAM  EVERY MORNING</w:t>
      </w:r>
    </w:p>
    <w:p w:rsidR="00D947A3" w:rsidRDefault="00D947A3" w:rsidP="00D947A3">
      <w:pPr>
        <w:pStyle w:val="Screen"/>
        <w:rPr>
          <w:rFonts w:cs="Courier New"/>
        </w:rPr>
      </w:pPr>
      <w:r>
        <w:rPr>
          <w:rFonts w:cs="Courier New"/>
        </w:rPr>
        <w:t xml:space="preserve">         </w:t>
      </w:r>
      <w:r w:rsidRPr="000841B4">
        <w:rPr>
          <w:rFonts w:cs="Courier New"/>
        </w:rPr>
        <w:t>...OK? Yes//   (Yes)</w:t>
      </w:r>
    </w:p>
    <w:p w:rsidR="00D947A3" w:rsidRPr="00BD5B59" w:rsidRDefault="00D947A3" w:rsidP="00D947A3">
      <w:pPr>
        <w:pStyle w:val="Screen"/>
      </w:pPr>
      <w:r>
        <w:rPr>
          <w:rFonts w:cs="Courier New"/>
        </w:rPr>
        <w:t xml:space="preserve"> </w:t>
      </w:r>
      <w:r w:rsidRPr="000841B4">
        <w:rPr>
          <w:rFonts w:cs="Courier New"/>
        </w:rPr>
        <w:t>(EVERY MORNING)</w:t>
      </w:r>
    </w:p>
    <w:p w:rsidR="005F1361" w:rsidRPr="0091005D" w:rsidRDefault="00645085" w:rsidP="007E450C">
      <w:pPr>
        <w:pStyle w:val="Screen"/>
      </w:pPr>
      <w:r w:rsidRPr="0091005D">
        <w:t xml:space="preserve">LIMITED DURATION (IN DAYS, HOURS OR MINUTES): </w:t>
      </w:r>
    </w:p>
    <w:p w:rsidR="005F1361" w:rsidRPr="0091005D" w:rsidRDefault="00645085" w:rsidP="007E450C">
      <w:pPr>
        <w:pStyle w:val="Screen"/>
      </w:pPr>
      <w:r w:rsidRPr="0091005D">
        <w:t xml:space="preserve">CONJUNCTION: </w:t>
      </w:r>
    </w:p>
    <w:p w:rsidR="005F1361" w:rsidRPr="0091005D" w:rsidRDefault="00645085" w:rsidP="007E450C">
      <w:pPr>
        <w:pStyle w:val="Screen"/>
      </w:pPr>
      <w:r w:rsidRPr="0091005D">
        <w:t xml:space="preserve">PATIENT INSTRUCTIONS: </w:t>
      </w:r>
    </w:p>
    <w:p w:rsidR="005F1361" w:rsidRPr="0091005D" w:rsidRDefault="005F1361" w:rsidP="007E450C">
      <w:pPr>
        <w:pStyle w:val="Screen"/>
      </w:pPr>
    </w:p>
    <w:p w:rsidR="005F1361" w:rsidRPr="0091005D" w:rsidRDefault="00645085" w:rsidP="007E450C">
      <w:pPr>
        <w:pStyle w:val="Screen"/>
      </w:pPr>
      <w:r w:rsidRPr="0091005D">
        <w:lastRenderedPageBreak/>
        <w:t>(TAKE ONE TABLET BY MOUTH EVERY MORNING)</w:t>
      </w:r>
    </w:p>
    <w:p w:rsidR="005F1361" w:rsidRPr="0091005D" w:rsidRDefault="005F1361" w:rsidP="007E450C">
      <w:pPr>
        <w:pStyle w:val="Screen"/>
      </w:pPr>
    </w:p>
    <w:p w:rsidR="005F1361" w:rsidRPr="0091005D" w:rsidRDefault="00645085" w:rsidP="007E450C">
      <w:pPr>
        <w:pStyle w:val="Screen"/>
      </w:pPr>
      <w:r w:rsidRPr="0091005D">
        <w:t xml:space="preserve">DAYS SUPPLY:  (1-90): 30// </w:t>
      </w:r>
    </w:p>
    <w:p w:rsidR="005F1361" w:rsidRPr="0091005D" w:rsidRDefault="00645085" w:rsidP="007E450C">
      <w:pPr>
        <w:pStyle w:val="Screen"/>
      </w:pPr>
      <w:r w:rsidRPr="0091005D">
        <w:t>QTY ( TAB ) : 30// 30</w:t>
      </w:r>
    </w:p>
    <w:p w:rsidR="005F1361" w:rsidRPr="0091005D" w:rsidRDefault="00645085" w:rsidP="007E450C">
      <w:pPr>
        <w:pStyle w:val="Screen"/>
      </w:pPr>
      <w:r w:rsidRPr="0091005D">
        <w:t>COPIES: 1// 1</w:t>
      </w:r>
    </w:p>
    <w:p w:rsidR="005F1361" w:rsidRPr="0091005D" w:rsidRDefault="00645085" w:rsidP="007E450C">
      <w:pPr>
        <w:pStyle w:val="Screen"/>
      </w:pPr>
      <w:r w:rsidRPr="0091005D">
        <w:t xml:space="preserve"># OF REFILLS:  (0-11): 11// </w:t>
      </w:r>
    </w:p>
    <w:p w:rsidR="005F1361" w:rsidRPr="0091005D" w:rsidRDefault="00645085" w:rsidP="007E450C">
      <w:pPr>
        <w:pStyle w:val="Screen"/>
      </w:pPr>
      <w:r w:rsidRPr="0091005D">
        <w:t xml:space="preserve">PROVIDER:    PSOPROVIDER,TEN     </w:t>
      </w:r>
    </w:p>
    <w:p w:rsidR="005F1361" w:rsidRPr="0091005D" w:rsidRDefault="00645085" w:rsidP="007E450C">
      <w:pPr>
        <w:pStyle w:val="Screen"/>
      </w:pPr>
      <w:r w:rsidRPr="0091005D">
        <w:t xml:space="preserve">CLINIC: </w:t>
      </w:r>
    </w:p>
    <w:p w:rsidR="005F1361" w:rsidRPr="0091005D" w:rsidRDefault="00645085" w:rsidP="007E450C">
      <w:pPr>
        <w:pStyle w:val="Screen"/>
      </w:pPr>
      <w:r w:rsidRPr="0091005D">
        <w:t>MAIL/WINDOW: WINDOW// WINDOW</w:t>
      </w:r>
    </w:p>
    <w:p w:rsidR="005F1361" w:rsidRPr="0091005D" w:rsidRDefault="00645085" w:rsidP="007E450C">
      <w:pPr>
        <w:pStyle w:val="Screen"/>
      </w:pPr>
      <w:r w:rsidRPr="0091005D">
        <w:t xml:space="preserve">METHOD OF PICK-UP: </w:t>
      </w:r>
    </w:p>
    <w:p w:rsidR="005F1361" w:rsidRPr="0091005D" w:rsidRDefault="00645085" w:rsidP="007E450C">
      <w:pPr>
        <w:pStyle w:val="Screen"/>
      </w:pPr>
      <w:r w:rsidRPr="0091005D">
        <w:t xml:space="preserve">REMARKS: </w:t>
      </w:r>
    </w:p>
    <w:p w:rsidR="005F1361" w:rsidRPr="0091005D" w:rsidRDefault="00645085" w:rsidP="007E450C">
      <w:pPr>
        <w:pStyle w:val="Screen"/>
      </w:pPr>
      <w:r w:rsidRPr="0091005D">
        <w:t>ISSUE DATE: TODAY//   (MAR 24, 2008)</w:t>
      </w:r>
    </w:p>
    <w:p w:rsidR="005F1361" w:rsidRPr="0091005D" w:rsidRDefault="00645085" w:rsidP="007E450C">
      <w:pPr>
        <w:pStyle w:val="Screen"/>
      </w:pPr>
      <w:r w:rsidRPr="0091005D">
        <w:t>FILL DATE:  (3/24/2008 - 3/25/2009): TODAY//   (MAR 24, 2008)</w:t>
      </w:r>
    </w:p>
    <w:p w:rsidR="005F1361" w:rsidRPr="0091005D" w:rsidRDefault="00645085" w:rsidP="007E450C">
      <w:pPr>
        <w:pStyle w:val="Screen"/>
      </w:pPr>
      <w:r w:rsidRPr="0091005D">
        <w:t>Nature of Order: WRITTEN//        W</w:t>
      </w:r>
    </w:p>
    <w:p w:rsidR="005F1361" w:rsidRPr="0091005D" w:rsidRDefault="005F1361" w:rsidP="007E450C">
      <w:pPr>
        <w:pStyle w:val="Screen"/>
      </w:pPr>
    </w:p>
    <w:p w:rsidR="005F1361" w:rsidRPr="0091005D" w:rsidRDefault="00645085" w:rsidP="007E450C">
      <w:pPr>
        <w:pStyle w:val="Screen"/>
      </w:pPr>
      <w:r w:rsidRPr="0091005D">
        <w:t>Rx # 2610              03/24/08</w:t>
      </w:r>
    </w:p>
    <w:p w:rsidR="005F1361" w:rsidRPr="0091005D" w:rsidRDefault="00645085" w:rsidP="007E450C">
      <w:pPr>
        <w:pStyle w:val="Screen"/>
      </w:pPr>
      <w:r w:rsidRPr="0091005D">
        <w:t>PSOPATIENT,FOUR                #30</w:t>
      </w:r>
    </w:p>
    <w:p w:rsidR="005F1361" w:rsidRPr="0091005D" w:rsidRDefault="00645085" w:rsidP="007E450C">
      <w:pPr>
        <w:pStyle w:val="Screen"/>
      </w:pPr>
      <w:r w:rsidRPr="0091005D">
        <w:t>TAKE ONE TABLET BY MOUTH EVERY MORNING</w:t>
      </w:r>
    </w:p>
    <w:p w:rsidR="005F1361" w:rsidRPr="0091005D" w:rsidRDefault="005F1361" w:rsidP="007E450C">
      <w:pPr>
        <w:pStyle w:val="Screen"/>
      </w:pPr>
    </w:p>
    <w:p w:rsidR="005F1361" w:rsidRPr="0091005D" w:rsidRDefault="00645085" w:rsidP="007E450C">
      <w:pPr>
        <w:pStyle w:val="Screen"/>
      </w:pPr>
      <w:r w:rsidRPr="0091005D">
        <w:t>ALLOPURINOL 300MG TAB</w:t>
      </w:r>
    </w:p>
    <w:p w:rsidR="005F1361" w:rsidRPr="0091005D" w:rsidRDefault="00645085" w:rsidP="007E450C">
      <w:pPr>
        <w:pStyle w:val="Screen"/>
      </w:pPr>
      <w:r w:rsidRPr="0091005D">
        <w:t>PSOPROVIDER,TEN            PSOPHARMACIST,ONE</w:t>
      </w:r>
    </w:p>
    <w:p w:rsidR="005F1361" w:rsidRPr="0091005D" w:rsidRDefault="00645085" w:rsidP="007E450C">
      <w:pPr>
        <w:pStyle w:val="Screen"/>
      </w:pPr>
      <w:r w:rsidRPr="0091005D">
        <w:t># of Refills: 11</w:t>
      </w:r>
    </w:p>
    <w:p w:rsidR="005F1361" w:rsidRPr="0091005D" w:rsidRDefault="005F1361" w:rsidP="007E450C">
      <w:pPr>
        <w:pStyle w:val="Screen"/>
      </w:pPr>
    </w:p>
    <w:p w:rsidR="005F1361" w:rsidRPr="0091005D" w:rsidRDefault="005F1361" w:rsidP="007E450C">
      <w:pPr>
        <w:pStyle w:val="Screen"/>
      </w:pPr>
    </w:p>
    <w:p w:rsidR="005F1361" w:rsidRPr="0091005D" w:rsidRDefault="00645085" w:rsidP="007E450C">
      <w:pPr>
        <w:pStyle w:val="Screen"/>
      </w:pPr>
      <w:r w:rsidRPr="0091005D">
        <w:t xml:space="preserve">       SC Percent: 100%</w:t>
      </w:r>
    </w:p>
    <w:p w:rsidR="005F1361" w:rsidRPr="0091005D" w:rsidRDefault="00645085" w:rsidP="007E450C">
      <w:pPr>
        <w:pStyle w:val="Screen"/>
      </w:pPr>
      <w:r w:rsidRPr="0091005D">
        <w:t xml:space="preserve">     Disabilities: NONE STATED</w:t>
      </w:r>
    </w:p>
    <w:p w:rsidR="005F1361" w:rsidRPr="0091005D" w:rsidRDefault="005F1361" w:rsidP="007E450C">
      <w:pPr>
        <w:pStyle w:val="Screen"/>
      </w:pPr>
    </w:p>
    <w:p w:rsidR="005F1361" w:rsidRPr="0091005D" w:rsidRDefault="00645085" w:rsidP="007E450C">
      <w:pPr>
        <w:pStyle w:val="Screen"/>
      </w:pPr>
      <w:r w:rsidRPr="0091005D">
        <w:t>Was treatment for a Service Connected condition? y  YES</w:t>
      </w:r>
    </w:p>
    <w:p w:rsidR="005F1361" w:rsidRPr="0091005D" w:rsidRDefault="00645085" w:rsidP="007E450C">
      <w:pPr>
        <w:pStyle w:val="Screen"/>
      </w:pPr>
      <w:r w:rsidRPr="0091005D">
        <w:t xml:space="preserve">Is this correct? YES// </w:t>
      </w:r>
    </w:p>
    <w:p w:rsidR="005F1361" w:rsidRPr="0091005D" w:rsidRDefault="005F1361" w:rsidP="007E450C">
      <w:pPr>
        <w:pStyle w:val="Screen"/>
      </w:pPr>
    </w:p>
    <w:p w:rsidR="005F1361" w:rsidRPr="0091005D" w:rsidRDefault="00645085" w:rsidP="007E450C">
      <w:pPr>
        <w:pStyle w:val="Screen"/>
      </w:pPr>
      <w:r w:rsidRPr="0091005D">
        <w:t>- Duplicate Drug Pending Order for ALLOPURINOL 300MG has been discontinued...</w:t>
      </w:r>
    </w:p>
    <w:p w:rsidR="00810901" w:rsidRPr="0091005D" w:rsidRDefault="00810901" w:rsidP="0051119F">
      <w:pPr>
        <w:rPr>
          <w:b/>
        </w:rPr>
      </w:pPr>
    </w:p>
    <w:p w:rsidR="00E5052F" w:rsidRPr="0091005D" w:rsidRDefault="00645085" w:rsidP="00A17F7F">
      <w:pPr>
        <w:pStyle w:val="Example"/>
      </w:pPr>
      <w:r w:rsidRPr="0091005D">
        <w:t>Copying an Existing Order</w:t>
      </w:r>
    </w:p>
    <w:p w:rsidR="00E5052F" w:rsidRPr="0091005D" w:rsidRDefault="00645085" w:rsidP="007E450C">
      <w:pPr>
        <w:pStyle w:val="Screen"/>
      </w:pPr>
      <w:r w:rsidRPr="0091005D">
        <w:t>RN   Renew</w:t>
      </w:r>
    </w:p>
    <w:p w:rsidR="00E5052F" w:rsidRPr="0091005D" w:rsidRDefault="00645085" w:rsidP="007E450C">
      <w:pPr>
        <w:pStyle w:val="Screen"/>
      </w:pPr>
      <w:r w:rsidRPr="0091005D">
        <w:t xml:space="preserve">Select Action: Next Screen// CO   CO  </w:t>
      </w:r>
    </w:p>
    <w:p w:rsidR="00E5052F" w:rsidRPr="0091005D" w:rsidRDefault="00E5052F" w:rsidP="007E450C">
      <w:pPr>
        <w:pStyle w:val="Screen"/>
      </w:pPr>
    </w:p>
    <w:p w:rsidR="005F1361" w:rsidRPr="0091005D" w:rsidRDefault="00645085" w:rsidP="007E450C">
      <w:pPr>
        <w:pStyle w:val="Screen"/>
      </w:pPr>
      <w:r w:rsidRPr="0091005D">
        <w:t xml:space="preserve">OP Medications (ACTIVE)       Mar 12, 2008@09:15:48          Page:  1 of    2 </w:t>
      </w:r>
    </w:p>
    <w:p w:rsidR="005F1361" w:rsidRPr="0091005D" w:rsidRDefault="00645085" w:rsidP="007E450C">
      <w:pPr>
        <w:pStyle w:val="Screen"/>
      </w:pPr>
      <w:r w:rsidRPr="0091005D">
        <w:t xml:space="preserve">PSOPATIENT,TWO                                                       &lt;A&gt; </w:t>
      </w:r>
    </w:p>
    <w:p w:rsidR="005F1361" w:rsidRPr="0091005D" w:rsidRDefault="00645085" w:rsidP="007E450C">
      <w:pPr>
        <w:pStyle w:val="Screen"/>
      </w:pPr>
      <w:r w:rsidRPr="0091005D">
        <w:t xml:space="preserve">  PID: 000-00-0000                                Ht(cm): 182.88 (04/13/2005)</w:t>
      </w:r>
    </w:p>
    <w:p w:rsidR="00D947A3" w:rsidRDefault="00645085" w:rsidP="007E450C">
      <w:pPr>
        <w:pStyle w:val="Screen"/>
      </w:pPr>
      <w:r w:rsidRPr="0091005D">
        <w:t xml:space="preserve">  DOB: JAN 1,1945 (63)                            Wt(kg): 77.27 (04/13/2005)</w:t>
      </w:r>
    </w:p>
    <w:p w:rsidR="00D947A3" w:rsidRDefault="00D947A3" w:rsidP="00D947A3">
      <w:pPr>
        <w:pStyle w:val="Screen"/>
      </w:pPr>
      <w:r>
        <w:t xml:space="preserve">  </w:t>
      </w:r>
      <w:r w:rsidRPr="00E97BFB">
        <w:t xml:space="preserve">SEX: MALE                   </w:t>
      </w:r>
    </w:p>
    <w:p w:rsidR="005F1361" w:rsidRPr="0091005D" w:rsidRDefault="00D947A3" w:rsidP="007E450C">
      <w:pPr>
        <w:pStyle w:val="Screen"/>
      </w:pPr>
      <w:bookmarkStart w:id="440" w:name="Page_79"/>
      <w:bookmarkEnd w:id="440"/>
      <w:r>
        <w:t xml:space="preserve"> </w:t>
      </w:r>
      <w:r w:rsidRPr="00E97BFB">
        <w:rPr>
          <w:rFonts w:cs="Courier New"/>
        </w:rPr>
        <w:t>CrCL: &lt;Not Found</w:t>
      </w:r>
      <w:r>
        <w:rPr>
          <w:rFonts w:cs="Courier New"/>
        </w:rPr>
        <w:t xml:space="preserve">&gt; (CREAT: Not Found)           </w:t>
      </w:r>
      <w:r w:rsidRPr="00E97BFB">
        <w:rPr>
          <w:rFonts w:cs="Courier New"/>
        </w:rPr>
        <w:t xml:space="preserve">BSA (m2): </w:t>
      </w:r>
      <w:r>
        <w:rPr>
          <w:rFonts w:cs="Courier New"/>
        </w:rPr>
        <w:t>1.78</w:t>
      </w:r>
      <w:r w:rsidR="00645085" w:rsidRPr="0091005D">
        <w:t xml:space="preserve"> </w:t>
      </w:r>
    </w:p>
    <w:p w:rsidR="005F1361" w:rsidRPr="0091005D" w:rsidRDefault="00645085" w:rsidP="007E450C">
      <w:pPr>
        <w:pStyle w:val="Screen"/>
      </w:pPr>
      <w:r w:rsidRPr="0091005D">
        <w:t xml:space="preserve">                                                                                </w:t>
      </w:r>
    </w:p>
    <w:p w:rsidR="005F1361" w:rsidRPr="0091005D" w:rsidRDefault="00645085" w:rsidP="006D3E80">
      <w:pPr>
        <w:pStyle w:val="Screen"/>
        <w:keepNext/>
      </w:pPr>
      <w:r w:rsidRPr="0091005D">
        <w:t xml:space="preserve">                Rx #: 2584$                                                     </w:t>
      </w:r>
    </w:p>
    <w:p w:rsidR="005F1361" w:rsidRPr="0091005D" w:rsidRDefault="00645085" w:rsidP="007E450C">
      <w:pPr>
        <w:pStyle w:val="Screen"/>
      </w:pPr>
      <w:r w:rsidRPr="0091005D">
        <w:t xml:space="preserve"> (1) *Orderable Item: AMLODIPINE/ATORVASTATIN TAB                               </w:t>
      </w:r>
    </w:p>
    <w:p w:rsidR="005F1361" w:rsidRPr="0091005D" w:rsidRDefault="00645085" w:rsidP="007E450C">
      <w:pPr>
        <w:pStyle w:val="Screen"/>
      </w:pPr>
      <w:r w:rsidRPr="0091005D">
        <w:t xml:space="preserve"> (2)            Drug: AMLODIPINE 5MG/ATORVASTATIN 10MG TAB                      </w:t>
      </w:r>
    </w:p>
    <w:p w:rsidR="005F1361" w:rsidRPr="0091005D" w:rsidRDefault="00645085" w:rsidP="007E450C">
      <w:pPr>
        <w:pStyle w:val="Screen"/>
      </w:pPr>
      <w:r w:rsidRPr="0091005D">
        <w:t xml:space="preserve">                Verb: TAKE                                                      </w:t>
      </w:r>
    </w:p>
    <w:p w:rsidR="005F1361" w:rsidRPr="0091005D" w:rsidRDefault="00645085" w:rsidP="007E450C">
      <w:pPr>
        <w:pStyle w:val="Screen"/>
      </w:pPr>
      <w:r w:rsidRPr="0091005D">
        <w:t xml:space="preserve"> (3)         *Dosage: ONE TABLET                                                </w:t>
      </w:r>
    </w:p>
    <w:p w:rsidR="005F1361" w:rsidRPr="0091005D" w:rsidRDefault="00645085" w:rsidP="007E450C">
      <w:pPr>
        <w:pStyle w:val="Screen"/>
      </w:pPr>
      <w:r w:rsidRPr="0091005D">
        <w:t xml:space="preserve">              *Route: ORAL                                                      </w:t>
      </w:r>
    </w:p>
    <w:p w:rsidR="005F1361" w:rsidRPr="0091005D" w:rsidRDefault="00645085" w:rsidP="007E450C">
      <w:pPr>
        <w:pStyle w:val="Screen"/>
      </w:pPr>
      <w:r w:rsidRPr="0091005D">
        <w:t xml:space="preserve">           *Schedule: QAM                                                       </w:t>
      </w:r>
    </w:p>
    <w:p w:rsidR="005F1361" w:rsidRPr="0091005D" w:rsidRDefault="00645085" w:rsidP="007E450C">
      <w:pPr>
        <w:pStyle w:val="Screen"/>
      </w:pPr>
      <w:r w:rsidRPr="0091005D">
        <w:t xml:space="preserve"> (4)Pat Instructions:                                                           </w:t>
      </w:r>
    </w:p>
    <w:p w:rsidR="005F1361" w:rsidRPr="0091005D" w:rsidRDefault="00645085" w:rsidP="007E450C">
      <w:pPr>
        <w:pStyle w:val="Screen"/>
      </w:pPr>
      <w:r w:rsidRPr="0091005D">
        <w:t xml:space="preserve">                 SIG: TAKE ONE TABLET BY MOUTH EVERY MORNING                    </w:t>
      </w:r>
    </w:p>
    <w:p w:rsidR="005F1361" w:rsidRPr="0091005D" w:rsidRDefault="00645085" w:rsidP="007E450C">
      <w:pPr>
        <w:pStyle w:val="Screen"/>
      </w:pPr>
      <w:r w:rsidRPr="0091005D">
        <w:t xml:space="preserve"> (5)  Patient Status: OPT NSC                                                   </w:t>
      </w:r>
    </w:p>
    <w:p w:rsidR="005F1361" w:rsidRPr="0091005D" w:rsidRDefault="00645085" w:rsidP="007E450C">
      <w:pPr>
        <w:pStyle w:val="Screen"/>
      </w:pPr>
      <w:r w:rsidRPr="0091005D">
        <w:t xml:space="preserve"> (6)      Issue Date: 03/12/08               (7)  Fill Date: 03/12/08           </w:t>
      </w:r>
    </w:p>
    <w:p w:rsidR="005F1361" w:rsidRPr="0091005D" w:rsidRDefault="00645085" w:rsidP="007E450C">
      <w:pPr>
        <w:pStyle w:val="Screen"/>
      </w:pPr>
      <w:r w:rsidRPr="0091005D">
        <w:t xml:space="preserve">      Last Fill Date: 03/12/08 (Window)                                         </w:t>
      </w:r>
    </w:p>
    <w:p w:rsidR="005F1361" w:rsidRPr="0091005D" w:rsidRDefault="00645085" w:rsidP="007E450C">
      <w:pPr>
        <w:pStyle w:val="Screen"/>
      </w:pPr>
      <w:r w:rsidRPr="0091005D">
        <w:t xml:space="preserve">   Last Release Date:                        (8)      Lot #:                    </w:t>
      </w:r>
    </w:p>
    <w:p w:rsidR="005F1361" w:rsidRPr="0091005D" w:rsidRDefault="00645085" w:rsidP="007E450C">
      <w:pPr>
        <w:pStyle w:val="Screen"/>
      </w:pPr>
      <w:r w:rsidRPr="0091005D">
        <w:t xml:space="preserve">             Expires: 03/13/09                          MFG:                    </w:t>
      </w:r>
    </w:p>
    <w:p w:rsidR="005F1361" w:rsidRPr="0091005D" w:rsidRDefault="00645085" w:rsidP="007E450C">
      <w:pPr>
        <w:pStyle w:val="Screen"/>
      </w:pPr>
      <w:r w:rsidRPr="0091005D">
        <w:t xml:space="preserve">+         Enter ?? for more actions                                             </w:t>
      </w:r>
    </w:p>
    <w:p w:rsidR="005F1361" w:rsidRPr="0091005D" w:rsidRDefault="005F1361" w:rsidP="007E450C">
      <w:pPr>
        <w:pStyle w:val="Screen"/>
      </w:pPr>
    </w:p>
    <w:p w:rsidR="005F1361" w:rsidRPr="0091005D" w:rsidRDefault="005F1361" w:rsidP="007E450C">
      <w:pPr>
        <w:pStyle w:val="Screen"/>
      </w:pPr>
    </w:p>
    <w:p w:rsidR="005F1361" w:rsidRPr="0091005D" w:rsidRDefault="00645085" w:rsidP="007E450C">
      <w:pPr>
        <w:pStyle w:val="Screen"/>
      </w:pPr>
      <w:r w:rsidRPr="0091005D">
        <w:t>AC   Accept                             ED   Edit</w:t>
      </w:r>
    </w:p>
    <w:p w:rsidR="005F1361" w:rsidRPr="0091005D" w:rsidRDefault="005F1361" w:rsidP="007E450C">
      <w:pPr>
        <w:pStyle w:val="Screen"/>
      </w:pPr>
    </w:p>
    <w:p w:rsidR="005F1361" w:rsidRPr="0091005D" w:rsidRDefault="00645085" w:rsidP="007E450C">
      <w:pPr>
        <w:pStyle w:val="Screen"/>
      </w:pPr>
      <w:r w:rsidRPr="0091005D">
        <w:t xml:space="preserve">New OP Order (COPY)           Mar 12, 2008@09:15:48        Page:    1 of    2 </w:t>
      </w:r>
    </w:p>
    <w:p w:rsidR="005F1361" w:rsidRPr="0091005D" w:rsidRDefault="00645085" w:rsidP="007E450C">
      <w:pPr>
        <w:pStyle w:val="Screen"/>
      </w:pPr>
      <w:r w:rsidRPr="0091005D">
        <w:t xml:space="preserve">PSOPATIENT,TWO                                                        &lt;A&gt; </w:t>
      </w:r>
    </w:p>
    <w:p w:rsidR="005F1361" w:rsidRPr="0091005D" w:rsidRDefault="00645085" w:rsidP="007E450C">
      <w:pPr>
        <w:pStyle w:val="Screen"/>
      </w:pPr>
      <w:r w:rsidRPr="0091005D">
        <w:t xml:space="preserve">  PID: 000-00-0000                                Ht(cm): 182.88 (04/13/2005)</w:t>
      </w:r>
    </w:p>
    <w:p w:rsidR="004247FB" w:rsidRDefault="00645085" w:rsidP="007E450C">
      <w:pPr>
        <w:pStyle w:val="Screen"/>
      </w:pPr>
      <w:r w:rsidRPr="0091005D">
        <w:t xml:space="preserve">  DOB: JAN 1,1945 (63)                            Wt(kg): 77.27 (04/13/2005)</w:t>
      </w:r>
    </w:p>
    <w:p w:rsidR="004247FB" w:rsidRDefault="004247FB" w:rsidP="004247FB">
      <w:pPr>
        <w:pStyle w:val="Screen"/>
      </w:pPr>
      <w:r>
        <w:t xml:space="preserve">  </w:t>
      </w:r>
      <w:r w:rsidRPr="00E97BFB">
        <w:t xml:space="preserve">SEX: MALE                   </w:t>
      </w:r>
    </w:p>
    <w:p w:rsidR="005F1361" w:rsidRPr="0091005D" w:rsidRDefault="004247FB" w:rsidP="007E450C">
      <w:pPr>
        <w:pStyle w:val="Screen"/>
      </w:pPr>
      <w:r>
        <w:t xml:space="preserve"> </w:t>
      </w:r>
      <w:r w:rsidRPr="00E97BFB">
        <w:rPr>
          <w:rFonts w:cs="Courier New"/>
        </w:rPr>
        <w:t>CrCL: &lt;Not Found</w:t>
      </w:r>
      <w:r>
        <w:rPr>
          <w:rFonts w:cs="Courier New"/>
        </w:rPr>
        <w:t xml:space="preserve">&gt; (CREAT: Not Found)           </w:t>
      </w:r>
      <w:r w:rsidRPr="00E97BFB">
        <w:rPr>
          <w:rFonts w:cs="Courier New"/>
        </w:rPr>
        <w:t xml:space="preserve">BSA (m2): </w:t>
      </w:r>
      <w:r>
        <w:rPr>
          <w:rFonts w:cs="Courier New"/>
        </w:rPr>
        <w:t>1.78</w:t>
      </w:r>
      <w:r w:rsidRPr="0091005D">
        <w:t xml:space="preserve"> </w:t>
      </w:r>
      <w:r w:rsidR="00645085" w:rsidRPr="0091005D">
        <w:t xml:space="preserve"> </w:t>
      </w:r>
    </w:p>
    <w:p w:rsidR="005F1361" w:rsidRPr="0091005D" w:rsidRDefault="00645085" w:rsidP="007E450C">
      <w:pPr>
        <w:pStyle w:val="Screen"/>
      </w:pPr>
      <w:r w:rsidRPr="0091005D">
        <w:t xml:space="preserve">                                                                                </w:t>
      </w:r>
    </w:p>
    <w:p w:rsidR="005F1361" w:rsidRPr="0091005D" w:rsidRDefault="00645085" w:rsidP="007E450C">
      <w:pPr>
        <w:pStyle w:val="Screen"/>
      </w:pPr>
      <w:r w:rsidRPr="0091005D">
        <w:t xml:space="preserve">      Orderable Item: AMLODIPINE/ATORVASTATIN TAB                               </w:t>
      </w:r>
    </w:p>
    <w:p w:rsidR="005F1361" w:rsidRPr="0091005D" w:rsidRDefault="00645085" w:rsidP="007E450C">
      <w:pPr>
        <w:pStyle w:val="Screen"/>
      </w:pPr>
      <w:r w:rsidRPr="0091005D">
        <w:lastRenderedPageBreak/>
        <w:t xml:space="preserve">  (1)           Drug: AMLODIPINE 5MG/ATORVASTATIN 10MG TAB                      </w:t>
      </w:r>
    </w:p>
    <w:p w:rsidR="005F1361" w:rsidRPr="0091005D" w:rsidRDefault="00645085" w:rsidP="007E450C">
      <w:pPr>
        <w:pStyle w:val="Screen"/>
      </w:pPr>
      <w:r w:rsidRPr="0091005D">
        <w:t xml:space="preserve">  (2) Patient Status: OPT NSC                                                   </w:t>
      </w:r>
    </w:p>
    <w:p w:rsidR="005F1361" w:rsidRPr="0091005D" w:rsidRDefault="00645085" w:rsidP="007E450C">
      <w:pPr>
        <w:pStyle w:val="Screen"/>
      </w:pPr>
      <w:r w:rsidRPr="0091005D">
        <w:t xml:space="preserve">  (3)     Issue Date: MAR 12,2008             (4) Fill Date: MAR 12,2008        </w:t>
      </w:r>
    </w:p>
    <w:p w:rsidR="005F1361" w:rsidRPr="0091005D" w:rsidRDefault="00645085" w:rsidP="007E450C">
      <w:pPr>
        <w:pStyle w:val="Screen"/>
      </w:pPr>
      <w:r w:rsidRPr="0091005D">
        <w:t xml:space="preserve">                Verb: TAKE                                                      </w:t>
      </w:r>
    </w:p>
    <w:p w:rsidR="005F1361" w:rsidRPr="0091005D" w:rsidRDefault="00645085" w:rsidP="007E450C">
      <w:pPr>
        <w:pStyle w:val="Screen"/>
      </w:pPr>
      <w:r w:rsidRPr="0091005D">
        <w:t xml:space="preserve">  (5) Dosage Ordered: ONE TABLET                                                </w:t>
      </w:r>
    </w:p>
    <w:p w:rsidR="005F1361" w:rsidRPr="0091005D" w:rsidRDefault="00645085" w:rsidP="007E450C">
      <w:pPr>
        <w:pStyle w:val="Screen"/>
      </w:pPr>
      <w:r w:rsidRPr="0091005D">
        <w:t xml:space="preserve">               Route: ORAL                                                      </w:t>
      </w:r>
    </w:p>
    <w:p w:rsidR="005F1361" w:rsidRPr="0091005D" w:rsidRDefault="00645085" w:rsidP="007E450C">
      <w:pPr>
        <w:pStyle w:val="Screen"/>
      </w:pPr>
      <w:r w:rsidRPr="0091005D">
        <w:t xml:space="preserve">            Schedule: QAM                                                       </w:t>
      </w:r>
    </w:p>
    <w:p w:rsidR="005F1361" w:rsidRPr="0091005D" w:rsidRDefault="00645085" w:rsidP="007E450C">
      <w:pPr>
        <w:pStyle w:val="Screen"/>
      </w:pPr>
      <w:r w:rsidRPr="0091005D">
        <w:t xml:space="preserve">  (6)Pat Instruction:                                                           </w:t>
      </w:r>
    </w:p>
    <w:p w:rsidR="005F1361" w:rsidRPr="0091005D" w:rsidRDefault="00645085" w:rsidP="007E450C">
      <w:pPr>
        <w:pStyle w:val="Screen"/>
      </w:pPr>
      <w:r w:rsidRPr="0091005D">
        <w:t xml:space="preserve">                 SIG: TAKE ONE TABLET BY MOUTH EVERY MORNING                    </w:t>
      </w:r>
    </w:p>
    <w:p w:rsidR="005F1361" w:rsidRPr="0091005D" w:rsidRDefault="00645085" w:rsidP="007E450C">
      <w:pPr>
        <w:pStyle w:val="Screen"/>
      </w:pPr>
      <w:r w:rsidRPr="0091005D">
        <w:t xml:space="preserve">  (7)    Days Supply: 30                     (8)   QTY ( ): 30                  </w:t>
      </w:r>
    </w:p>
    <w:p w:rsidR="005F1361" w:rsidRPr="0091005D" w:rsidRDefault="00645085" w:rsidP="007E450C">
      <w:pPr>
        <w:pStyle w:val="Screen"/>
      </w:pPr>
      <w:r w:rsidRPr="0091005D">
        <w:t xml:space="preserve">  (9)   # of Refills: 11                     (10)  Routing: WINDOW              </w:t>
      </w:r>
    </w:p>
    <w:p w:rsidR="005F1361" w:rsidRPr="0091005D" w:rsidRDefault="00645085" w:rsidP="007E450C">
      <w:pPr>
        <w:pStyle w:val="Screen"/>
      </w:pPr>
      <w:r w:rsidRPr="0091005D">
        <w:t xml:space="preserve"> (11)         Clinic:                                                           </w:t>
      </w:r>
    </w:p>
    <w:p w:rsidR="005F1361" w:rsidRPr="0091005D" w:rsidRDefault="00645085" w:rsidP="007E450C">
      <w:pPr>
        <w:pStyle w:val="Screen"/>
      </w:pPr>
      <w:r w:rsidRPr="0091005D">
        <w:t xml:space="preserve"> (12)       Provider: PSOPROVIDER,ONE                  (13)   Copies: 1           </w:t>
      </w:r>
    </w:p>
    <w:p w:rsidR="005F1361" w:rsidRPr="0091005D" w:rsidRDefault="00645085" w:rsidP="007E450C">
      <w:pPr>
        <w:pStyle w:val="Screen"/>
      </w:pPr>
      <w:r w:rsidRPr="0091005D">
        <w:t xml:space="preserve">+         Enter ?? for more actions                                             </w:t>
      </w:r>
    </w:p>
    <w:p w:rsidR="005F1361" w:rsidRPr="0091005D" w:rsidRDefault="00645085" w:rsidP="007E450C">
      <w:pPr>
        <w:pStyle w:val="Screen"/>
      </w:pPr>
      <w:r w:rsidRPr="0091005D">
        <w:t>AC   Accept                             ED   Edit</w:t>
      </w:r>
    </w:p>
    <w:p w:rsidR="005F1361" w:rsidRPr="0091005D" w:rsidRDefault="00645085" w:rsidP="007E450C">
      <w:pPr>
        <w:pStyle w:val="Screen"/>
      </w:pPr>
      <w:r w:rsidRPr="0091005D">
        <w:t xml:space="preserve">Select Action: Next Screen// AC   Accept  </w:t>
      </w:r>
    </w:p>
    <w:p w:rsidR="005F1361" w:rsidRPr="0091005D" w:rsidRDefault="00645085" w:rsidP="007E450C">
      <w:pPr>
        <w:pStyle w:val="Screen"/>
      </w:pPr>
      <w:r w:rsidRPr="0091005D">
        <w:t>-----------------------------------------------------------------------------</w:t>
      </w:r>
    </w:p>
    <w:p w:rsidR="005F1361" w:rsidRPr="0091005D" w:rsidRDefault="00645085" w:rsidP="007E450C">
      <w:pPr>
        <w:pStyle w:val="Screen"/>
      </w:pPr>
      <w:r w:rsidRPr="0091005D">
        <w:t>Duplicate Drug in Local RX:</w:t>
      </w:r>
    </w:p>
    <w:p w:rsidR="005F1361" w:rsidRPr="0091005D" w:rsidRDefault="005F1361" w:rsidP="007E450C">
      <w:pPr>
        <w:pStyle w:val="Screen"/>
      </w:pPr>
    </w:p>
    <w:p w:rsidR="005F1361" w:rsidRPr="0091005D" w:rsidRDefault="00645085" w:rsidP="007E450C">
      <w:pPr>
        <w:pStyle w:val="Screen"/>
      </w:pPr>
      <w:r w:rsidRPr="0091005D">
        <w:t xml:space="preserve">              Rx #: 2584</w:t>
      </w:r>
    </w:p>
    <w:p w:rsidR="005F1361" w:rsidRPr="0091005D" w:rsidRDefault="00645085" w:rsidP="007E450C">
      <w:pPr>
        <w:pStyle w:val="Screen"/>
      </w:pPr>
      <w:r w:rsidRPr="0091005D">
        <w:t xml:space="preserve">              Drug: AMLODIPINE 5MG/ATORVASTATIN 10MG TAB</w:t>
      </w:r>
    </w:p>
    <w:p w:rsidR="005F1361" w:rsidRPr="0091005D" w:rsidRDefault="00645085" w:rsidP="007E450C">
      <w:pPr>
        <w:pStyle w:val="Screen"/>
      </w:pPr>
      <w:r w:rsidRPr="0091005D">
        <w:t xml:space="preserve">               SIG: TAKE ONE TABLET BY MOUTH EVERY MORNING</w:t>
      </w:r>
    </w:p>
    <w:p w:rsidR="005F1361" w:rsidRPr="0091005D" w:rsidRDefault="00645085" w:rsidP="007E450C">
      <w:pPr>
        <w:pStyle w:val="Screen"/>
      </w:pPr>
      <w:r w:rsidRPr="0091005D">
        <w:t xml:space="preserve">               QTY: 30                  Refills remaining: 11</w:t>
      </w:r>
    </w:p>
    <w:p w:rsidR="005F1361" w:rsidRPr="0091005D" w:rsidRDefault="00645085" w:rsidP="007E450C">
      <w:pPr>
        <w:pStyle w:val="Screen"/>
      </w:pPr>
      <w:r w:rsidRPr="0091005D">
        <w:t xml:space="preserve">          Provider: OPPROVIDER, ONE                Issued: 03/12/07</w:t>
      </w:r>
    </w:p>
    <w:p w:rsidR="005F1361" w:rsidRPr="0091005D" w:rsidRDefault="00645085" w:rsidP="007E450C">
      <w:pPr>
        <w:pStyle w:val="Screen"/>
      </w:pPr>
      <w:r w:rsidRPr="0091005D">
        <w:t xml:space="preserve">            Status: ACTIVE                 Last filled on: 03/12/07</w:t>
      </w:r>
    </w:p>
    <w:p w:rsidR="005F1361" w:rsidRPr="0091005D" w:rsidRDefault="00645085" w:rsidP="007E450C">
      <w:pPr>
        <w:pStyle w:val="Screen"/>
      </w:pPr>
      <w:r w:rsidRPr="0091005D">
        <w:t xml:space="preserve"> Processing Status: Released locally on 3/12/07@08:55:32  (Window)                  </w:t>
      </w:r>
    </w:p>
    <w:p w:rsidR="005F1361" w:rsidRPr="0091005D" w:rsidRDefault="00645085" w:rsidP="007E450C">
      <w:pPr>
        <w:pStyle w:val="Screen"/>
      </w:pPr>
      <w:r w:rsidRPr="0091005D">
        <w:t xml:space="preserve">                                              Days Supply: 30</w:t>
      </w:r>
    </w:p>
    <w:p w:rsidR="005F1361" w:rsidRPr="0091005D" w:rsidRDefault="005F1361" w:rsidP="007E450C">
      <w:pPr>
        <w:pStyle w:val="Screen"/>
      </w:pPr>
    </w:p>
    <w:p w:rsidR="005F1361" w:rsidRPr="0091005D" w:rsidRDefault="00645085" w:rsidP="007E450C">
      <w:pPr>
        <w:pStyle w:val="Screen"/>
      </w:pPr>
      <w:r w:rsidRPr="0091005D">
        <w:t>-----------------------------------------------------------------------------</w:t>
      </w:r>
    </w:p>
    <w:p w:rsidR="005F1361" w:rsidRPr="0091005D" w:rsidRDefault="00645085" w:rsidP="007E450C">
      <w:pPr>
        <w:pStyle w:val="Screen"/>
      </w:pPr>
      <w:r w:rsidRPr="0091005D">
        <w:t>Discontinue Rx #2584 AMLODIPINE 5MG/ATORVASTATIN 10MG TAB? Y/N YES</w:t>
      </w:r>
    </w:p>
    <w:p w:rsidR="005F1361" w:rsidRPr="0091005D" w:rsidRDefault="005F1361" w:rsidP="007E450C">
      <w:pPr>
        <w:pStyle w:val="Screen"/>
      </w:pPr>
    </w:p>
    <w:p w:rsidR="005F1361" w:rsidRPr="0091005D" w:rsidRDefault="00645085" w:rsidP="007E450C">
      <w:pPr>
        <w:pStyle w:val="Screen"/>
      </w:pPr>
      <w:r w:rsidRPr="0091005D">
        <w:t>Rx #2584 AMLODIPINE 5MG/ATORVASTATIN 10MG TAB will be discontinued after the acceptance of the new order.</w:t>
      </w:r>
    </w:p>
    <w:p w:rsidR="005F1361" w:rsidRPr="0091005D" w:rsidRDefault="005F1361" w:rsidP="007E450C">
      <w:pPr>
        <w:pStyle w:val="Screen"/>
      </w:pPr>
    </w:p>
    <w:p w:rsidR="005F1361" w:rsidRPr="0091005D" w:rsidRDefault="00645085" w:rsidP="007E450C">
      <w:pPr>
        <w:pStyle w:val="Screen"/>
      </w:pPr>
      <w:r w:rsidRPr="0091005D">
        <w:t>Nature of Order: WRITTEN//        W</w:t>
      </w:r>
    </w:p>
    <w:p w:rsidR="005F1361" w:rsidRPr="0091005D" w:rsidRDefault="00645085" w:rsidP="007E450C">
      <w:pPr>
        <w:pStyle w:val="Screen"/>
      </w:pPr>
      <w:r w:rsidRPr="0091005D">
        <w:t>WAS THE PATIENT COUNSELED: NO// NO</w:t>
      </w:r>
    </w:p>
    <w:p w:rsidR="005F1361" w:rsidRPr="0091005D" w:rsidRDefault="005F1361" w:rsidP="007E450C">
      <w:pPr>
        <w:pStyle w:val="Screen"/>
      </w:pPr>
    </w:p>
    <w:p w:rsidR="005F1361" w:rsidRPr="0091005D" w:rsidRDefault="00645085" w:rsidP="007E450C">
      <w:pPr>
        <w:pStyle w:val="Screen"/>
      </w:pPr>
      <w:r w:rsidRPr="0091005D">
        <w:t>Do you want to enter a Progress Note? No//   NO</w:t>
      </w:r>
    </w:p>
    <w:p w:rsidR="005F1361" w:rsidRPr="0091005D" w:rsidRDefault="005F1361" w:rsidP="007E450C">
      <w:pPr>
        <w:pStyle w:val="Screen"/>
      </w:pPr>
    </w:p>
    <w:p w:rsidR="005F1361" w:rsidRPr="0091005D" w:rsidRDefault="00645085" w:rsidP="007E450C">
      <w:pPr>
        <w:pStyle w:val="Screen"/>
      </w:pPr>
      <w:r w:rsidRPr="0091005D">
        <w:t>Rx # 2585              03/12/08</w:t>
      </w:r>
    </w:p>
    <w:p w:rsidR="005F1361" w:rsidRPr="0091005D" w:rsidRDefault="00645085" w:rsidP="007E450C">
      <w:pPr>
        <w:pStyle w:val="Screen"/>
      </w:pPr>
      <w:r w:rsidRPr="0091005D">
        <w:t>PSOPATIENT,TWO T                  #30</w:t>
      </w:r>
    </w:p>
    <w:p w:rsidR="005F1361" w:rsidRPr="0091005D" w:rsidRDefault="00645085" w:rsidP="007E450C">
      <w:pPr>
        <w:pStyle w:val="Screen"/>
      </w:pPr>
      <w:r w:rsidRPr="0091005D">
        <w:t>TAKE ONE TABLET BY MOUTH EVERY MORNING</w:t>
      </w:r>
    </w:p>
    <w:p w:rsidR="005F1361" w:rsidRPr="0091005D" w:rsidRDefault="005F1361" w:rsidP="007E450C">
      <w:pPr>
        <w:pStyle w:val="Screen"/>
      </w:pPr>
    </w:p>
    <w:p w:rsidR="005F1361" w:rsidRPr="0091005D" w:rsidRDefault="00645085" w:rsidP="007E450C">
      <w:pPr>
        <w:pStyle w:val="Screen"/>
      </w:pPr>
      <w:r w:rsidRPr="0091005D">
        <w:t>AMLODIPINE 5MG/ATORVASTATIN 10MG TAB</w:t>
      </w:r>
    </w:p>
    <w:p w:rsidR="005F1361" w:rsidRPr="0091005D" w:rsidRDefault="00645085" w:rsidP="007E450C">
      <w:pPr>
        <w:pStyle w:val="Screen"/>
      </w:pPr>
      <w:r w:rsidRPr="0091005D">
        <w:t>PSOPROVIDER,ONE       PSOPHARMACIST,ONE</w:t>
      </w:r>
    </w:p>
    <w:p w:rsidR="005F1361" w:rsidRPr="0091005D" w:rsidRDefault="00645085" w:rsidP="007E450C">
      <w:pPr>
        <w:pStyle w:val="Screen"/>
      </w:pPr>
      <w:r w:rsidRPr="0091005D">
        <w:t># of Refills: 11</w:t>
      </w:r>
    </w:p>
    <w:p w:rsidR="005F1361" w:rsidRPr="0091005D" w:rsidRDefault="005F1361" w:rsidP="007E450C">
      <w:pPr>
        <w:pStyle w:val="Screen"/>
      </w:pPr>
    </w:p>
    <w:p w:rsidR="005F1361" w:rsidRPr="0091005D" w:rsidRDefault="005F1361" w:rsidP="007E450C">
      <w:pPr>
        <w:pStyle w:val="Screen"/>
      </w:pPr>
    </w:p>
    <w:p w:rsidR="005F1361" w:rsidRPr="0091005D" w:rsidRDefault="00645085" w:rsidP="007E450C">
      <w:pPr>
        <w:pStyle w:val="Screen"/>
      </w:pPr>
      <w:r w:rsidRPr="0091005D">
        <w:t xml:space="preserve">       SC Percent: 40%</w:t>
      </w:r>
    </w:p>
    <w:p w:rsidR="005F1361" w:rsidRPr="0091005D" w:rsidRDefault="00645085" w:rsidP="007E450C">
      <w:pPr>
        <w:pStyle w:val="Screen"/>
      </w:pPr>
      <w:r w:rsidRPr="0091005D">
        <w:t xml:space="preserve">     Disabilities: NONE STATED</w:t>
      </w:r>
    </w:p>
    <w:p w:rsidR="005F1361" w:rsidRPr="0091005D" w:rsidRDefault="005F1361" w:rsidP="007E450C">
      <w:pPr>
        <w:pStyle w:val="Screen"/>
      </w:pPr>
    </w:p>
    <w:p w:rsidR="005F1361" w:rsidRPr="0091005D" w:rsidRDefault="00645085" w:rsidP="007E450C">
      <w:pPr>
        <w:pStyle w:val="Screen"/>
      </w:pPr>
      <w:r w:rsidRPr="0091005D">
        <w:t xml:space="preserve">Was treatment for Service Connected condition? NO// </w:t>
      </w:r>
    </w:p>
    <w:p w:rsidR="005F1361" w:rsidRPr="0091005D" w:rsidRDefault="005F1361" w:rsidP="007E450C">
      <w:pPr>
        <w:pStyle w:val="Screen"/>
      </w:pPr>
    </w:p>
    <w:p w:rsidR="005F1361" w:rsidRPr="0091005D" w:rsidRDefault="00645085" w:rsidP="007E450C">
      <w:pPr>
        <w:pStyle w:val="Screen"/>
      </w:pPr>
      <w:r w:rsidRPr="0091005D">
        <w:t>Is this correct? YES// ...</w:t>
      </w:r>
    </w:p>
    <w:p w:rsidR="005F1361" w:rsidRPr="0091005D" w:rsidRDefault="005F1361" w:rsidP="007E450C">
      <w:pPr>
        <w:pStyle w:val="Screen"/>
      </w:pPr>
    </w:p>
    <w:p w:rsidR="005F1361" w:rsidRPr="0091005D" w:rsidRDefault="00645085" w:rsidP="007E450C">
      <w:pPr>
        <w:pStyle w:val="Screen"/>
      </w:pPr>
      <w:r w:rsidRPr="0091005D">
        <w:t>Duplicate Drug Rx #2584 AMLODIPINE 5MG/ATORVASTATIN 10MG TAB has been discontinued...</w:t>
      </w:r>
    </w:p>
    <w:p w:rsidR="00825A10" w:rsidRPr="0091005D" w:rsidRDefault="00952EFA" w:rsidP="0051119F">
      <w:r>
        <w:rPr>
          <w:noProof/>
        </w:rPr>
        <w:drawing>
          <wp:anchor distT="0" distB="0" distL="114300" distR="114300" simplePos="0" relativeHeight="251674624" behindDoc="0" locked="0" layoutInCell="1" allowOverlap="1">
            <wp:simplePos x="0" y="0"/>
            <wp:positionH relativeFrom="column">
              <wp:posOffset>-95250</wp:posOffset>
            </wp:positionH>
            <wp:positionV relativeFrom="paragraph">
              <wp:posOffset>73025</wp:posOffset>
            </wp:positionV>
            <wp:extent cx="600075" cy="523875"/>
            <wp:effectExtent l="0" t="0" r="0" b="0"/>
            <wp:wrapSquare wrapText="bothSides"/>
            <wp:docPr id="34" name="Picture 17" descr="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Note graphic"/>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00075" cy="523875"/>
                    </a:xfrm>
                    <a:prstGeom prst="rect">
                      <a:avLst/>
                    </a:prstGeom>
                    <a:noFill/>
                  </pic:spPr>
                </pic:pic>
              </a:graphicData>
            </a:graphic>
            <wp14:sizeRelH relativeFrom="page">
              <wp14:pctWidth>0</wp14:pctWidth>
            </wp14:sizeRelH>
            <wp14:sizeRelV relativeFrom="page">
              <wp14:pctHeight>0</wp14:pctHeight>
            </wp14:sizeRelV>
          </wp:anchor>
        </w:drawing>
      </w:r>
    </w:p>
    <w:p w:rsidR="00224F49" w:rsidRPr="0091005D" w:rsidRDefault="00645085" w:rsidP="0051119F">
      <w:r w:rsidRPr="0091005D">
        <w:rPr>
          <w:b/>
        </w:rPr>
        <w:t>Note:</w:t>
      </w:r>
      <w:r w:rsidRPr="0091005D">
        <w:t xml:space="preserve"> </w:t>
      </w:r>
      <w:r w:rsidRPr="0091005D">
        <w:rPr>
          <w:rStyle w:val="BodyTextChar"/>
        </w:rPr>
        <w:t>More than one ingredient and more than one VA Drug Class may be associated with an Allergy/ADR.</w:t>
      </w:r>
      <w:r w:rsidR="00224F49" w:rsidRPr="0091005D">
        <w:rPr>
          <w:rStyle w:val="BodyTextChar"/>
        </w:rPr>
        <w:t xml:space="preserve"> See output below:</w:t>
      </w:r>
    </w:p>
    <w:p w:rsidR="00D6043E" w:rsidRPr="0091005D" w:rsidRDefault="00D6043E" w:rsidP="0051119F"/>
    <w:p w:rsidR="00D6043E" w:rsidRPr="0091005D" w:rsidRDefault="00D6043E" w:rsidP="007E450C">
      <w:pPr>
        <w:pStyle w:val="Screen"/>
      </w:pPr>
      <w:r w:rsidRPr="0091005D">
        <w:t>A Drug-Allergy Reaction exists for this medication and/or class!</w:t>
      </w:r>
    </w:p>
    <w:p w:rsidR="00D6043E" w:rsidRPr="0091005D" w:rsidRDefault="00D6043E" w:rsidP="007E450C">
      <w:pPr>
        <w:pStyle w:val="Screen"/>
      </w:pPr>
    </w:p>
    <w:p w:rsidR="00D6043E" w:rsidRPr="0091005D" w:rsidRDefault="00D6043E" w:rsidP="007E450C">
      <w:pPr>
        <w:pStyle w:val="Screen"/>
      </w:pPr>
      <w:r w:rsidRPr="0091005D">
        <w:t>Drug: DILTIAZEM (DILACOR XR) 240MG SA CAP</w:t>
      </w:r>
    </w:p>
    <w:p w:rsidR="00D6043E" w:rsidRPr="0091005D" w:rsidRDefault="00D6043E" w:rsidP="007E450C">
      <w:pPr>
        <w:pStyle w:val="Screen"/>
      </w:pPr>
      <w:r w:rsidRPr="0091005D">
        <w:t xml:space="preserve">   Ingredients: DILTIAZEM (REMOTE SITE(S)), </w:t>
      </w:r>
    </w:p>
    <w:p w:rsidR="00D6043E" w:rsidRPr="0091005D" w:rsidRDefault="00D6043E" w:rsidP="007E450C">
      <w:pPr>
        <w:pStyle w:val="Screen"/>
      </w:pPr>
      <w:r w:rsidRPr="0091005D">
        <w:t xml:space="preserve">   Class: CV200 CALCIUM CHANNEL BLOCKERS (REMOTE SITE(S))</w:t>
      </w:r>
    </w:p>
    <w:p w:rsidR="005F1361" w:rsidRPr="0091005D" w:rsidRDefault="00645085" w:rsidP="005F1361">
      <w:pPr>
        <w:pStyle w:val="Heading3"/>
        <w:keepNext w:val="0"/>
      </w:pPr>
      <w:bookmarkStart w:id="441" w:name="p029e"/>
      <w:bookmarkStart w:id="442" w:name="_Toc170779181"/>
      <w:bookmarkStart w:id="443" w:name="_Toc194307655"/>
      <w:bookmarkStart w:id="444" w:name="_Toc269290354"/>
      <w:bookmarkStart w:id="445" w:name="_Toc428973205"/>
      <w:bookmarkStart w:id="446" w:name="_Toc4750934"/>
      <w:bookmarkEnd w:id="441"/>
      <w:r w:rsidRPr="0091005D">
        <w:t>Allergy/ADR Order Check Display</w:t>
      </w:r>
      <w:bookmarkEnd w:id="442"/>
      <w:bookmarkEnd w:id="443"/>
      <w:bookmarkEnd w:id="444"/>
      <w:bookmarkEnd w:id="445"/>
      <w:bookmarkEnd w:id="446"/>
      <w:r w:rsidR="00302CC8" w:rsidRPr="0091005D">
        <w:fldChar w:fldCharType="begin"/>
      </w:r>
      <w:r w:rsidR="007D374F" w:rsidRPr="0091005D">
        <w:instrText xml:space="preserve"> XE "</w:instrText>
      </w:r>
      <w:r w:rsidRPr="0091005D">
        <w:instrText>Allergy/ADR Order Check Display</w:instrText>
      </w:r>
      <w:r w:rsidR="007D374F" w:rsidRPr="0091005D">
        <w:instrText xml:space="preserve">" </w:instrText>
      </w:r>
      <w:r w:rsidR="00302CC8" w:rsidRPr="0091005D">
        <w:fldChar w:fldCharType="end"/>
      </w:r>
      <w:r w:rsidRPr="0091005D">
        <w:t xml:space="preserve"> </w:t>
      </w:r>
    </w:p>
    <w:p w:rsidR="00E5052F" w:rsidRPr="0091005D" w:rsidRDefault="00645085" w:rsidP="00B62C66">
      <w:pPr>
        <w:pStyle w:val="BodyText"/>
      </w:pPr>
      <w:r w:rsidRPr="0091005D">
        <w:lastRenderedPageBreak/>
        <w:t>This section details the Allergy/ADR order check display within Outpatient Pharmacy.</w:t>
      </w:r>
    </w:p>
    <w:p w:rsidR="00E5052F" w:rsidRPr="0091005D" w:rsidRDefault="00E5052F" w:rsidP="00B62C66">
      <w:pPr>
        <w:pStyle w:val="BodyText"/>
      </w:pPr>
    </w:p>
    <w:p w:rsidR="002B2413" w:rsidRPr="0091005D" w:rsidRDefault="002B2413" w:rsidP="00B62C66">
      <w:pPr>
        <w:pStyle w:val="BodyText"/>
      </w:pPr>
      <w:r w:rsidRPr="0091005D">
        <w:t>Outpatient Pharmacy displays the same Allergy/ADR warning only once if both a drug class(es) and drug ingredient(s) are defined for the Allergy/ADR. The drug class and drug ingredient will be listed on the single display. The user is prompted to intervene once. If no intervention is chosen, the standard order entry dialog will resume. Local and remote Allergy/ADRs are combined.</w:t>
      </w:r>
    </w:p>
    <w:p w:rsidR="002B2413" w:rsidRPr="0091005D" w:rsidRDefault="002B2413" w:rsidP="00B62C66">
      <w:pPr>
        <w:pStyle w:val="BodyText"/>
      </w:pPr>
    </w:p>
    <w:p w:rsidR="002B2413" w:rsidRPr="0091005D" w:rsidRDefault="002B2413" w:rsidP="00B62C66">
      <w:pPr>
        <w:pStyle w:val="BodyText"/>
      </w:pPr>
      <w:r w:rsidRPr="0091005D">
        <w:t>If no Allergy Assessment has been documented for the patient for whom the medication order is being processed, the user will be forced to log an intervention for every medication order entered until the allergy assessment is resolved.</w:t>
      </w:r>
    </w:p>
    <w:p w:rsidR="00C76F9E" w:rsidRPr="0091005D" w:rsidRDefault="00C76F9E" w:rsidP="00B62C66">
      <w:pPr>
        <w:pStyle w:val="BodyText"/>
      </w:pPr>
    </w:p>
    <w:p w:rsidR="00C76F9E" w:rsidRPr="0091005D" w:rsidRDefault="00C76F9E" w:rsidP="00B62C66">
      <w:pPr>
        <w:pStyle w:val="BodyText"/>
      </w:pPr>
      <w:r w:rsidRPr="0091005D">
        <w:t>See examples below:</w:t>
      </w:r>
    </w:p>
    <w:p w:rsidR="00C86AF7" w:rsidRPr="0091005D" w:rsidRDefault="00C86AF7" w:rsidP="00B62C66">
      <w:pPr>
        <w:pStyle w:val="BodyText"/>
      </w:pPr>
    </w:p>
    <w:p w:rsidR="00835D3F" w:rsidRPr="0091005D" w:rsidRDefault="00952EFA" w:rsidP="00B62C66">
      <w:pPr>
        <w:pStyle w:val="BodyText"/>
      </w:pPr>
      <w:r>
        <w:rPr>
          <w:noProof/>
        </w:rPr>
        <w:drawing>
          <wp:anchor distT="0" distB="0" distL="114300" distR="114300" simplePos="0" relativeHeight="251678720" behindDoc="0" locked="0" layoutInCell="1" allowOverlap="1">
            <wp:simplePos x="0" y="0"/>
            <wp:positionH relativeFrom="column">
              <wp:posOffset>-100965</wp:posOffset>
            </wp:positionH>
            <wp:positionV relativeFrom="paragraph">
              <wp:posOffset>26670</wp:posOffset>
            </wp:positionV>
            <wp:extent cx="600075" cy="429895"/>
            <wp:effectExtent l="0" t="0" r="0" b="0"/>
            <wp:wrapSquare wrapText="bothSides"/>
            <wp:docPr id="33" name="Picture 16" descr="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Note graphic"/>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00075" cy="429895"/>
                    </a:xfrm>
                    <a:prstGeom prst="rect">
                      <a:avLst/>
                    </a:prstGeom>
                    <a:noFill/>
                  </pic:spPr>
                </pic:pic>
              </a:graphicData>
            </a:graphic>
            <wp14:sizeRelH relativeFrom="page">
              <wp14:pctWidth>0</wp14:pctWidth>
            </wp14:sizeRelH>
            <wp14:sizeRelV relativeFrom="page">
              <wp14:pctHeight>0</wp14:pctHeight>
            </wp14:sizeRelV>
          </wp:anchor>
        </w:drawing>
      </w:r>
    </w:p>
    <w:p w:rsidR="00C86AF7" w:rsidRPr="0091005D" w:rsidRDefault="00C86AF7" w:rsidP="00B62C66">
      <w:pPr>
        <w:pStyle w:val="BodyText"/>
      </w:pPr>
      <w:r w:rsidRPr="0091005D">
        <w:rPr>
          <w:b/>
        </w:rPr>
        <w:t>Note:</w:t>
      </w:r>
      <w:r w:rsidRPr="0091005D">
        <w:t xml:space="preserve">  Technicians do not get prompted for interventions.</w:t>
      </w:r>
    </w:p>
    <w:p w:rsidR="003C1B1B" w:rsidRPr="0091005D" w:rsidRDefault="003C1B1B" w:rsidP="0051119F">
      <w:pPr>
        <w:rPr>
          <w:b/>
        </w:rPr>
      </w:pPr>
    </w:p>
    <w:p w:rsidR="00835D3F" w:rsidRPr="0091005D" w:rsidRDefault="00835D3F" w:rsidP="00A17F7F">
      <w:pPr>
        <w:pStyle w:val="Example"/>
      </w:pPr>
      <w:bookmarkStart w:id="447" w:name="p_61"/>
    </w:p>
    <w:p w:rsidR="005F1361" w:rsidRPr="0091005D" w:rsidRDefault="00645085" w:rsidP="00A17F7F">
      <w:pPr>
        <w:pStyle w:val="Example"/>
      </w:pPr>
      <w:r w:rsidRPr="0091005D">
        <w:t xml:space="preserve">Remote Allergy/ADR – New Order Entry Backdoor – Both Ingredient and Drug Class defined for Allergy/ADR </w:t>
      </w:r>
    </w:p>
    <w:p w:rsidR="00233991" w:rsidRPr="0091005D" w:rsidRDefault="00233991" w:rsidP="00233991">
      <w:pPr>
        <w:pStyle w:val="Default"/>
        <w:rPr>
          <w:rFonts w:ascii="Courier New" w:hAnsi="Courier New" w:cs="Courier New"/>
          <w:sz w:val="16"/>
          <w:szCs w:val="16"/>
        </w:rPr>
      </w:pPr>
    </w:p>
    <w:p w:rsidR="00233991" w:rsidRPr="0091005D" w:rsidRDefault="00233991" w:rsidP="00DA2506">
      <w:pPr>
        <w:pStyle w:val="Default"/>
        <w:shd w:val="clear" w:color="auto" w:fill="D9D9D9"/>
        <w:rPr>
          <w:rFonts w:ascii="Courier New" w:hAnsi="Courier New" w:cs="Courier New"/>
          <w:sz w:val="16"/>
          <w:szCs w:val="16"/>
        </w:rPr>
      </w:pPr>
      <w:r w:rsidRPr="0091005D">
        <w:rPr>
          <w:rFonts w:ascii="Courier New" w:hAnsi="Courier New" w:cs="Courier New"/>
          <w:sz w:val="16"/>
          <w:szCs w:val="16"/>
        </w:rPr>
        <w:t xml:space="preserve">Select Action: Quit// NO New Order </w:t>
      </w:r>
    </w:p>
    <w:p w:rsidR="00233991" w:rsidRPr="0091005D" w:rsidRDefault="00233991" w:rsidP="00DA2506">
      <w:pPr>
        <w:pStyle w:val="Default"/>
        <w:shd w:val="clear" w:color="auto" w:fill="D9D9D9"/>
        <w:rPr>
          <w:rFonts w:ascii="Courier New" w:hAnsi="Courier New" w:cs="Courier New"/>
          <w:sz w:val="16"/>
          <w:szCs w:val="16"/>
        </w:rPr>
      </w:pPr>
      <w:r w:rsidRPr="0091005D">
        <w:rPr>
          <w:rFonts w:ascii="Courier New" w:hAnsi="Courier New" w:cs="Courier New"/>
          <w:sz w:val="16"/>
          <w:szCs w:val="16"/>
        </w:rPr>
        <w:t xml:space="preserve">PATIENT STATUS: SC// </w:t>
      </w:r>
    </w:p>
    <w:p w:rsidR="00233991" w:rsidRPr="0091005D" w:rsidRDefault="00233991" w:rsidP="00DA2506">
      <w:pPr>
        <w:pStyle w:val="Default"/>
        <w:shd w:val="clear" w:color="auto" w:fill="D9D9D9"/>
        <w:rPr>
          <w:rFonts w:ascii="Courier New" w:hAnsi="Courier New" w:cs="Courier New"/>
          <w:sz w:val="16"/>
          <w:szCs w:val="16"/>
        </w:rPr>
      </w:pPr>
      <w:r w:rsidRPr="0091005D">
        <w:rPr>
          <w:rFonts w:ascii="Courier New" w:hAnsi="Courier New" w:cs="Courier New"/>
          <w:sz w:val="16"/>
          <w:szCs w:val="16"/>
        </w:rPr>
        <w:t xml:space="preserve">DRUG: DILTIAZEM </w:t>
      </w:r>
    </w:p>
    <w:p w:rsidR="00233991" w:rsidRPr="0091005D" w:rsidRDefault="00233991" w:rsidP="00DA2506">
      <w:pPr>
        <w:pStyle w:val="Default"/>
        <w:shd w:val="clear" w:color="auto" w:fill="D9D9D9"/>
        <w:rPr>
          <w:rFonts w:ascii="Courier New" w:hAnsi="Courier New" w:cs="Courier New"/>
          <w:sz w:val="16"/>
          <w:szCs w:val="16"/>
        </w:rPr>
      </w:pPr>
      <w:r w:rsidRPr="0091005D">
        <w:rPr>
          <w:rFonts w:ascii="Courier New" w:hAnsi="Courier New" w:cs="Courier New"/>
          <w:sz w:val="16"/>
          <w:szCs w:val="16"/>
        </w:rPr>
        <w:t xml:space="preserve">Lookup: GENERIC NAME </w:t>
      </w:r>
    </w:p>
    <w:p w:rsidR="00233991" w:rsidRPr="0091005D" w:rsidRDefault="00233991" w:rsidP="00DA2506">
      <w:pPr>
        <w:pStyle w:val="Default"/>
        <w:shd w:val="clear" w:color="auto" w:fill="D9D9D9"/>
        <w:rPr>
          <w:rFonts w:ascii="Courier New" w:hAnsi="Courier New" w:cs="Courier New"/>
          <w:sz w:val="16"/>
          <w:szCs w:val="16"/>
        </w:rPr>
      </w:pPr>
      <w:r w:rsidRPr="0091005D">
        <w:rPr>
          <w:rFonts w:ascii="Courier New" w:hAnsi="Courier New" w:cs="Courier New"/>
          <w:sz w:val="16"/>
          <w:szCs w:val="16"/>
        </w:rPr>
        <w:t xml:space="preserve">1 DILTIAZEM (DILACOR XR) 240MG SA CAP CV200 N/F This </w:t>
      </w:r>
    </w:p>
    <w:p w:rsidR="00233991" w:rsidRPr="0091005D" w:rsidRDefault="00233991" w:rsidP="00DA2506">
      <w:pPr>
        <w:pStyle w:val="Default"/>
        <w:shd w:val="clear" w:color="auto" w:fill="D9D9D9"/>
        <w:rPr>
          <w:rFonts w:ascii="Courier New" w:hAnsi="Courier New" w:cs="Courier New"/>
          <w:sz w:val="16"/>
          <w:szCs w:val="16"/>
        </w:rPr>
      </w:pPr>
      <w:r w:rsidRPr="0091005D">
        <w:rPr>
          <w:rFonts w:ascii="Courier New" w:hAnsi="Courier New" w:cs="Courier New"/>
          <w:sz w:val="16"/>
          <w:szCs w:val="16"/>
        </w:rPr>
        <w:t xml:space="preserve">drug will not be processed without Drug Request Form 10-7144 </w:t>
      </w:r>
    </w:p>
    <w:p w:rsidR="00233991" w:rsidRPr="0091005D" w:rsidRDefault="00233991" w:rsidP="00DA2506">
      <w:pPr>
        <w:pStyle w:val="Default"/>
        <w:shd w:val="clear" w:color="auto" w:fill="D9D9D9"/>
        <w:rPr>
          <w:rFonts w:ascii="Courier New" w:hAnsi="Courier New" w:cs="Courier New"/>
          <w:sz w:val="16"/>
          <w:szCs w:val="16"/>
        </w:rPr>
      </w:pPr>
      <w:r w:rsidRPr="0091005D">
        <w:rPr>
          <w:rFonts w:ascii="Courier New" w:hAnsi="Courier New" w:cs="Courier New"/>
          <w:sz w:val="16"/>
          <w:szCs w:val="16"/>
        </w:rPr>
        <w:t xml:space="preserve">2 DILTIAZEM (INWOOD) 120MG SA CAP CV200 </w:t>
      </w:r>
    </w:p>
    <w:p w:rsidR="00233991" w:rsidRPr="0091005D" w:rsidRDefault="00233991" w:rsidP="00DA2506">
      <w:pPr>
        <w:pStyle w:val="Default"/>
        <w:shd w:val="clear" w:color="auto" w:fill="D9D9D9"/>
        <w:rPr>
          <w:rFonts w:ascii="Courier New" w:hAnsi="Courier New" w:cs="Courier New"/>
          <w:sz w:val="16"/>
          <w:szCs w:val="16"/>
        </w:rPr>
      </w:pPr>
      <w:r w:rsidRPr="0091005D">
        <w:rPr>
          <w:rFonts w:ascii="Courier New" w:hAnsi="Courier New" w:cs="Courier New"/>
          <w:sz w:val="16"/>
          <w:szCs w:val="16"/>
        </w:rPr>
        <w:t xml:space="preserve">3 DILTIAZEM (INWOOD) 180MG SA CAP CV200 </w:t>
      </w:r>
    </w:p>
    <w:p w:rsidR="00233991" w:rsidRPr="0091005D" w:rsidRDefault="00233991" w:rsidP="00DA2506">
      <w:pPr>
        <w:pStyle w:val="Default"/>
        <w:shd w:val="clear" w:color="auto" w:fill="D9D9D9"/>
        <w:rPr>
          <w:rFonts w:ascii="Courier New" w:hAnsi="Courier New" w:cs="Courier New"/>
          <w:sz w:val="16"/>
          <w:szCs w:val="16"/>
        </w:rPr>
      </w:pPr>
      <w:r w:rsidRPr="0091005D">
        <w:rPr>
          <w:rFonts w:ascii="Courier New" w:hAnsi="Courier New" w:cs="Courier New"/>
          <w:sz w:val="16"/>
          <w:szCs w:val="16"/>
        </w:rPr>
        <w:t xml:space="preserve">4 DILTIAZEM (INWOOD) 240MG SA CAP CV200 </w:t>
      </w:r>
    </w:p>
    <w:p w:rsidR="00233991" w:rsidRPr="0091005D" w:rsidRDefault="00233991" w:rsidP="00DA2506">
      <w:pPr>
        <w:pStyle w:val="Default"/>
        <w:shd w:val="clear" w:color="auto" w:fill="D9D9D9"/>
        <w:rPr>
          <w:rFonts w:ascii="Courier New" w:hAnsi="Courier New" w:cs="Courier New"/>
          <w:sz w:val="16"/>
          <w:szCs w:val="16"/>
        </w:rPr>
      </w:pPr>
      <w:r w:rsidRPr="0091005D">
        <w:rPr>
          <w:rFonts w:ascii="Courier New" w:hAnsi="Courier New" w:cs="Courier New"/>
          <w:sz w:val="16"/>
          <w:szCs w:val="16"/>
        </w:rPr>
        <w:t xml:space="preserve">5 DILTIAZEM (INWOOD) 300MG SA CAP CV200 </w:t>
      </w:r>
    </w:p>
    <w:p w:rsidR="00233991" w:rsidRPr="0091005D" w:rsidRDefault="00233991" w:rsidP="00DA2506">
      <w:pPr>
        <w:pStyle w:val="Default"/>
        <w:shd w:val="clear" w:color="auto" w:fill="D9D9D9"/>
        <w:rPr>
          <w:rFonts w:ascii="Courier New" w:hAnsi="Courier New" w:cs="Courier New"/>
          <w:sz w:val="16"/>
          <w:szCs w:val="16"/>
        </w:rPr>
      </w:pPr>
      <w:r w:rsidRPr="0091005D">
        <w:rPr>
          <w:rFonts w:ascii="Courier New" w:hAnsi="Courier New" w:cs="Courier New"/>
          <w:sz w:val="16"/>
          <w:szCs w:val="16"/>
        </w:rPr>
        <w:t xml:space="preserve">Press &lt;RETURN&gt; to see more, '^' to exit this list, '^^' to exit all lists, OR </w:t>
      </w:r>
    </w:p>
    <w:p w:rsidR="00233991" w:rsidRPr="0091005D" w:rsidRDefault="00233991" w:rsidP="00DA2506">
      <w:pPr>
        <w:pStyle w:val="Default"/>
        <w:shd w:val="clear" w:color="auto" w:fill="D9D9D9"/>
        <w:rPr>
          <w:rFonts w:ascii="Courier New" w:hAnsi="Courier New" w:cs="Courier New"/>
          <w:sz w:val="16"/>
          <w:szCs w:val="16"/>
        </w:rPr>
      </w:pPr>
      <w:bookmarkStart w:id="448" w:name="Page_81"/>
      <w:bookmarkEnd w:id="448"/>
      <w:r w:rsidRPr="0091005D">
        <w:rPr>
          <w:rFonts w:ascii="Courier New" w:hAnsi="Courier New" w:cs="Courier New"/>
          <w:sz w:val="16"/>
          <w:szCs w:val="16"/>
        </w:rPr>
        <w:t xml:space="preserve">CHOOSE 1-5: 1 DILTIAZEM (DILACOR XR) 240MG SA CAP CV200 N/F This drug will not be processed without Drug Request Form 10-7144 </w:t>
      </w:r>
    </w:p>
    <w:p w:rsidR="00233991" w:rsidRPr="0091005D" w:rsidRDefault="00233991" w:rsidP="00DA2506">
      <w:pPr>
        <w:pStyle w:val="Default"/>
        <w:shd w:val="clear" w:color="auto" w:fill="D9D9D9"/>
        <w:rPr>
          <w:rFonts w:ascii="Courier New" w:hAnsi="Courier New" w:cs="Courier New"/>
          <w:sz w:val="16"/>
          <w:szCs w:val="16"/>
        </w:rPr>
      </w:pPr>
      <w:r w:rsidRPr="0091005D">
        <w:rPr>
          <w:rFonts w:ascii="Courier New" w:hAnsi="Courier New" w:cs="Courier New"/>
          <w:sz w:val="16"/>
          <w:szCs w:val="16"/>
        </w:rPr>
        <w:t xml:space="preserve">Now doing allergy checks. Please wait... </w:t>
      </w:r>
    </w:p>
    <w:p w:rsidR="00233991" w:rsidRPr="0091005D" w:rsidRDefault="00233991" w:rsidP="00DA2506">
      <w:pPr>
        <w:pStyle w:val="Default"/>
        <w:shd w:val="clear" w:color="auto" w:fill="D9D9D9"/>
        <w:rPr>
          <w:rFonts w:ascii="Courier New" w:hAnsi="Courier New" w:cs="Courier New"/>
          <w:sz w:val="16"/>
          <w:szCs w:val="16"/>
        </w:rPr>
      </w:pPr>
      <w:r w:rsidRPr="0091005D">
        <w:rPr>
          <w:rFonts w:ascii="Courier New" w:hAnsi="Courier New" w:cs="Courier New"/>
          <w:sz w:val="16"/>
          <w:szCs w:val="16"/>
        </w:rPr>
        <w:t xml:space="preserve">A Drug-Allergy Reaction exists for this medication and/or class! </w:t>
      </w:r>
    </w:p>
    <w:p w:rsidR="00233991" w:rsidRPr="0091005D" w:rsidRDefault="00233991" w:rsidP="00DA2506">
      <w:pPr>
        <w:pStyle w:val="Default"/>
        <w:shd w:val="clear" w:color="auto" w:fill="D9D9D9"/>
        <w:rPr>
          <w:rFonts w:ascii="Courier New" w:hAnsi="Courier New" w:cs="Courier New"/>
          <w:sz w:val="16"/>
          <w:szCs w:val="16"/>
        </w:rPr>
      </w:pPr>
      <w:r w:rsidRPr="0091005D">
        <w:rPr>
          <w:rFonts w:ascii="Courier New" w:hAnsi="Courier New" w:cs="Courier New"/>
          <w:sz w:val="16"/>
          <w:szCs w:val="16"/>
        </w:rPr>
        <w:t xml:space="preserve">Prospective Drug: DILTIAZEM (DILACOR XR) 240MG SA CAP </w:t>
      </w:r>
    </w:p>
    <w:p w:rsidR="00233991" w:rsidRPr="0091005D" w:rsidRDefault="00233991" w:rsidP="00DA2506">
      <w:pPr>
        <w:pStyle w:val="Default"/>
        <w:shd w:val="clear" w:color="auto" w:fill="D9D9D9"/>
        <w:rPr>
          <w:rFonts w:ascii="Courier New" w:hAnsi="Courier New" w:cs="Courier New"/>
          <w:sz w:val="16"/>
          <w:szCs w:val="16"/>
        </w:rPr>
      </w:pPr>
      <w:r w:rsidRPr="0091005D">
        <w:rPr>
          <w:rFonts w:ascii="Courier New" w:hAnsi="Courier New" w:cs="Courier New"/>
          <w:sz w:val="16"/>
          <w:szCs w:val="16"/>
        </w:rPr>
        <w:t xml:space="preserve">Causative Agent: DILTIAZEM (SITE REPORTING ALLERGY – DATE REPORTED) </w:t>
      </w:r>
    </w:p>
    <w:p w:rsidR="00233991" w:rsidRPr="0091005D" w:rsidRDefault="00233991" w:rsidP="00DA2506">
      <w:pPr>
        <w:pStyle w:val="Default"/>
        <w:shd w:val="clear" w:color="auto" w:fill="D9D9D9"/>
        <w:rPr>
          <w:rFonts w:ascii="Courier New" w:hAnsi="Courier New" w:cs="Courier New"/>
          <w:sz w:val="16"/>
          <w:szCs w:val="16"/>
        </w:rPr>
      </w:pPr>
      <w:r w:rsidRPr="0091005D">
        <w:rPr>
          <w:rFonts w:ascii="Courier New" w:hAnsi="Courier New" w:cs="Courier New"/>
          <w:sz w:val="16"/>
          <w:szCs w:val="16"/>
        </w:rPr>
        <w:t xml:space="preserve">Historical/Observed: OBSERVED </w:t>
      </w:r>
    </w:p>
    <w:p w:rsidR="00233991" w:rsidRPr="0091005D" w:rsidRDefault="00233991" w:rsidP="00DA2506">
      <w:pPr>
        <w:pStyle w:val="Default"/>
        <w:shd w:val="clear" w:color="auto" w:fill="D9D9D9"/>
        <w:rPr>
          <w:rFonts w:ascii="Courier New" w:hAnsi="Courier New" w:cs="Courier New"/>
          <w:sz w:val="16"/>
          <w:szCs w:val="16"/>
        </w:rPr>
      </w:pPr>
      <w:r w:rsidRPr="0091005D">
        <w:rPr>
          <w:rFonts w:ascii="Courier New" w:hAnsi="Courier New" w:cs="Courier New"/>
          <w:sz w:val="16"/>
          <w:szCs w:val="16"/>
        </w:rPr>
        <w:t xml:space="preserve">Severity: MODERATE </w:t>
      </w:r>
    </w:p>
    <w:p w:rsidR="00233991" w:rsidRPr="0091005D" w:rsidRDefault="00233991" w:rsidP="00DA2506">
      <w:pPr>
        <w:pStyle w:val="Default"/>
        <w:shd w:val="clear" w:color="auto" w:fill="D9D9D9"/>
        <w:rPr>
          <w:rFonts w:ascii="Courier New" w:hAnsi="Courier New" w:cs="Courier New"/>
          <w:sz w:val="16"/>
          <w:szCs w:val="16"/>
        </w:rPr>
      </w:pPr>
      <w:r w:rsidRPr="0091005D">
        <w:rPr>
          <w:rFonts w:ascii="Courier New" w:hAnsi="Courier New" w:cs="Courier New"/>
          <w:sz w:val="16"/>
          <w:szCs w:val="16"/>
        </w:rPr>
        <w:t xml:space="preserve">Ingredients: DILTIAZEM , </w:t>
      </w:r>
    </w:p>
    <w:p w:rsidR="00233991" w:rsidRPr="0091005D" w:rsidRDefault="00233991" w:rsidP="00DA2506">
      <w:pPr>
        <w:pStyle w:val="Default"/>
        <w:shd w:val="clear" w:color="auto" w:fill="D9D9D9"/>
        <w:rPr>
          <w:rFonts w:ascii="Courier New" w:hAnsi="Courier New" w:cs="Courier New"/>
          <w:sz w:val="16"/>
          <w:szCs w:val="16"/>
        </w:rPr>
      </w:pPr>
      <w:r w:rsidRPr="0091005D">
        <w:rPr>
          <w:rFonts w:ascii="Courier New" w:hAnsi="Courier New" w:cs="Courier New"/>
          <w:sz w:val="16"/>
          <w:szCs w:val="16"/>
        </w:rPr>
        <w:t xml:space="preserve">Signs/Symptoms: ITCHING,WATERING EYES, ANOREXIA, NAUSEA,VOMITING, </w:t>
      </w:r>
    </w:p>
    <w:p w:rsidR="00233991" w:rsidRPr="0091005D" w:rsidRDefault="00233991" w:rsidP="00DA2506">
      <w:pPr>
        <w:pStyle w:val="Default"/>
        <w:shd w:val="clear" w:color="auto" w:fill="D9D9D9"/>
        <w:rPr>
          <w:rFonts w:ascii="Courier New" w:hAnsi="Courier New" w:cs="Courier New"/>
          <w:sz w:val="16"/>
          <w:szCs w:val="16"/>
        </w:rPr>
      </w:pPr>
      <w:r w:rsidRPr="0091005D">
        <w:rPr>
          <w:rFonts w:ascii="Courier New" w:hAnsi="Courier New" w:cs="Courier New"/>
          <w:sz w:val="16"/>
          <w:szCs w:val="16"/>
        </w:rPr>
        <w:t xml:space="preserve">ANXIETY, DROWSINESS, DRY MOUTH, DRY NOSE, RASH, </w:t>
      </w:r>
    </w:p>
    <w:p w:rsidR="00233991" w:rsidRPr="0091005D" w:rsidRDefault="00233991" w:rsidP="00DA2506">
      <w:pPr>
        <w:pStyle w:val="Default"/>
        <w:shd w:val="clear" w:color="auto" w:fill="D9D9D9"/>
        <w:rPr>
          <w:rFonts w:ascii="Courier New" w:hAnsi="Courier New" w:cs="Courier New"/>
          <w:sz w:val="16"/>
          <w:szCs w:val="16"/>
        </w:rPr>
      </w:pPr>
      <w:r w:rsidRPr="0091005D">
        <w:rPr>
          <w:rFonts w:ascii="Courier New" w:hAnsi="Courier New" w:cs="Courier New"/>
          <w:sz w:val="16"/>
          <w:szCs w:val="16"/>
        </w:rPr>
        <w:t xml:space="preserve">Drug Class: CV200 CALCIUM CHANNEL BLOCKERS </w:t>
      </w:r>
    </w:p>
    <w:p w:rsidR="00233991" w:rsidRPr="0091005D" w:rsidRDefault="00233991" w:rsidP="00DA2506">
      <w:pPr>
        <w:pStyle w:val="Default"/>
        <w:shd w:val="clear" w:color="auto" w:fill="D9D9D9"/>
        <w:rPr>
          <w:rFonts w:ascii="Courier New" w:hAnsi="Courier New" w:cs="Courier New"/>
          <w:sz w:val="16"/>
          <w:szCs w:val="16"/>
        </w:rPr>
      </w:pPr>
      <w:r w:rsidRPr="0091005D">
        <w:rPr>
          <w:rFonts w:ascii="Courier New" w:hAnsi="Courier New" w:cs="Courier New"/>
          <w:sz w:val="16"/>
          <w:szCs w:val="16"/>
        </w:rPr>
        <w:t xml:space="preserve">, </w:t>
      </w:r>
    </w:p>
    <w:p w:rsidR="00233991" w:rsidRPr="0091005D" w:rsidRDefault="00233991" w:rsidP="00DA2506">
      <w:pPr>
        <w:pStyle w:val="Default"/>
        <w:shd w:val="clear" w:color="auto" w:fill="D9D9D9"/>
        <w:rPr>
          <w:rFonts w:ascii="Courier New" w:hAnsi="Courier New" w:cs="Courier New"/>
          <w:sz w:val="16"/>
          <w:szCs w:val="16"/>
        </w:rPr>
      </w:pPr>
      <w:r w:rsidRPr="0091005D">
        <w:rPr>
          <w:rFonts w:ascii="Courier New" w:hAnsi="Courier New" w:cs="Courier New"/>
          <w:sz w:val="16"/>
          <w:szCs w:val="16"/>
        </w:rPr>
        <w:t xml:space="preserve">Provider Override Reason: N/A - Order Entered Through VistA </w:t>
      </w:r>
    </w:p>
    <w:p w:rsidR="00233991" w:rsidRPr="0091005D" w:rsidRDefault="00233991" w:rsidP="00DA2506">
      <w:pPr>
        <w:pStyle w:val="Default"/>
        <w:shd w:val="clear" w:color="auto" w:fill="D9D9D9"/>
        <w:rPr>
          <w:rFonts w:ascii="Courier New" w:hAnsi="Courier New" w:cs="Courier New"/>
          <w:sz w:val="16"/>
          <w:szCs w:val="16"/>
        </w:rPr>
      </w:pPr>
      <w:r w:rsidRPr="0091005D">
        <w:rPr>
          <w:rFonts w:ascii="Courier New" w:hAnsi="Courier New" w:cs="Courier New"/>
          <w:sz w:val="16"/>
          <w:szCs w:val="16"/>
        </w:rPr>
        <w:t xml:space="preserve">VERB: TAKE </w:t>
      </w:r>
    </w:p>
    <w:p w:rsidR="00233991" w:rsidRPr="0091005D" w:rsidRDefault="00D947A3" w:rsidP="00DA2506">
      <w:pPr>
        <w:pStyle w:val="Default"/>
        <w:shd w:val="clear" w:color="auto" w:fill="D9D9D9"/>
        <w:rPr>
          <w:rFonts w:ascii="Courier New" w:hAnsi="Courier New" w:cs="Courier New"/>
          <w:sz w:val="16"/>
          <w:szCs w:val="16"/>
        </w:rPr>
      </w:pPr>
      <w:r>
        <w:rPr>
          <w:rFonts w:ascii="Courier New" w:hAnsi="Courier New" w:cs="Courier New"/>
          <w:sz w:val="16"/>
          <w:szCs w:val="16"/>
        </w:rPr>
        <w:t xml:space="preserve">There are 2 </w:t>
      </w:r>
      <w:r w:rsidR="00233991" w:rsidRPr="0091005D">
        <w:rPr>
          <w:rFonts w:ascii="Courier New" w:hAnsi="Courier New" w:cs="Courier New"/>
          <w:sz w:val="16"/>
          <w:szCs w:val="16"/>
        </w:rPr>
        <w:t>Available Dosage(s)</w:t>
      </w:r>
      <w:r>
        <w:rPr>
          <w:rFonts w:ascii="Courier New" w:hAnsi="Courier New" w:cs="Courier New"/>
          <w:sz w:val="16"/>
          <w:szCs w:val="16"/>
        </w:rPr>
        <w:t>:</w:t>
      </w:r>
      <w:r w:rsidR="00233991" w:rsidRPr="0091005D">
        <w:rPr>
          <w:rFonts w:ascii="Courier New" w:hAnsi="Courier New" w:cs="Courier New"/>
          <w:sz w:val="16"/>
          <w:szCs w:val="16"/>
        </w:rPr>
        <w:t xml:space="preserve"> </w:t>
      </w:r>
    </w:p>
    <w:p w:rsidR="00233991" w:rsidRPr="0091005D" w:rsidRDefault="00D947A3" w:rsidP="00D947A3">
      <w:pPr>
        <w:pStyle w:val="Default"/>
        <w:shd w:val="clear" w:color="auto" w:fill="D9D9D9"/>
        <w:rPr>
          <w:rFonts w:ascii="Courier New" w:hAnsi="Courier New" w:cs="Courier New"/>
          <w:sz w:val="16"/>
          <w:szCs w:val="16"/>
        </w:rPr>
      </w:pPr>
      <w:r>
        <w:rPr>
          <w:rFonts w:ascii="Courier New" w:hAnsi="Courier New" w:cs="Courier New"/>
          <w:sz w:val="16"/>
          <w:szCs w:val="16"/>
        </w:rPr>
        <w:t xml:space="preserve">      </w:t>
      </w:r>
      <w:r w:rsidR="00233991" w:rsidRPr="0091005D">
        <w:rPr>
          <w:rFonts w:ascii="Courier New" w:hAnsi="Courier New" w:cs="Courier New"/>
          <w:sz w:val="16"/>
          <w:szCs w:val="16"/>
        </w:rPr>
        <w:t xml:space="preserve">1. 240MG </w:t>
      </w:r>
    </w:p>
    <w:p w:rsidR="00233991" w:rsidRPr="0091005D" w:rsidRDefault="00D947A3" w:rsidP="00D947A3">
      <w:pPr>
        <w:pStyle w:val="Default"/>
        <w:shd w:val="clear" w:color="auto" w:fill="D9D9D9"/>
        <w:rPr>
          <w:rFonts w:ascii="Courier New" w:hAnsi="Courier New" w:cs="Courier New"/>
          <w:sz w:val="16"/>
          <w:szCs w:val="16"/>
        </w:rPr>
      </w:pPr>
      <w:r>
        <w:rPr>
          <w:rFonts w:ascii="Courier New" w:hAnsi="Courier New" w:cs="Courier New"/>
          <w:sz w:val="16"/>
          <w:szCs w:val="16"/>
        </w:rPr>
        <w:t xml:space="preserve">      </w:t>
      </w:r>
      <w:r w:rsidR="00233991" w:rsidRPr="0091005D">
        <w:rPr>
          <w:rFonts w:ascii="Courier New" w:hAnsi="Courier New" w:cs="Courier New"/>
          <w:sz w:val="16"/>
          <w:szCs w:val="16"/>
        </w:rPr>
        <w:t xml:space="preserve">2. 480MG </w:t>
      </w:r>
    </w:p>
    <w:p w:rsidR="00233991" w:rsidRPr="0091005D" w:rsidRDefault="00233991" w:rsidP="00DA2506">
      <w:pPr>
        <w:pStyle w:val="Default"/>
        <w:shd w:val="clear" w:color="auto" w:fill="D9D9D9"/>
        <w:rPr>
          <w:rFonts w:ascii="Courier New" w:hAnsi="Courier New" w:cs="Courier New"/>
          <w:sz w:val="16"/>
          <w:szCs w:val="16"/>
        </w:rPr>
      </w:pPr>
      <w:r w:rsidRPr="0091005D">
        <w:rPr>
          <w:rFonts w:ascii="Courier New" w:hAnsi="Courier New" w:cs="Courier New"/>
          <w:sz w:val="16"/>
          <w:szCs w:val="16"/>
        </w:rPr>
        <w:t>Select from list of Available Dosages</w:t>
      </w:r>
      <w:r w:rsidR="00D947A3">
        <w:rPr>
          <w:rFonts w:ascii="Courier New" w:hAnsi="Courier New" w:cs="Courier New"/>
          <w:sz w:val="16"/>
          <w:szCs w:val="16"/>
        </w:rPr>
        <w:t xml:space="preserve"> (1-2)</w:t>
      </w:r>
      <w:r w:rsidRPr="0091005D">
        <w:rPr>
          <w:rFonts w:ascii="Courier New" w:hAnsi="Courier New" w:cs="Courier New"/>
          <w:sz w:val="16"/>
          <w:szCs w:val="16"/>
        </w:rPr>
        <w:t xml:space="preserve">, Enter Free Text Dose </w:t>
      </w:r>
    </w:p>
    <w:p w:rsidR="00233991" w:rsidRPr="0091005D" w:rsidRDefault="00233991" w:rsidP="00DA2506">
      <w:pPr>
        <w:pStyle w:val="Default"/>
        <w:shd w:val="clear" w:color="auto" w:fill="D9D9D9"/>
        <w:rPr>
          <w:rFonts w:ascii="Courier New" w:hAnsi="Courier New" w:cs="Courier New"/>
          <w:sz w:val="16"/>
          <w:szCs w:val="16"/>
        </w:rPr>
      </w:pPr>
      <w:r w:rsidRPr="0091005D">
        <w:rPr>
          <w:rFonts w:ascii="Courier New" w:hAnsi="Courier New" w:cs="Courier New"/>
          <w:sz w:val="16"/>
          <w:szCs w:val="16"/>
        </w:rPr>
        <w:t xml:space="preserve">or Enter a Question Mark (?) to view list: </w:t>
      </w:r>
    </w:p>
    <w:p w:rsidR="00233991" w:rsidRPr="0091005D" w:rsidRDefault="00233991" w:rsidP="00DA2506">
      <w:pPr>
        <w:pStyle w:val="Default"/>
        <w:shd w:val="clear" w:color="auto" w:fill="D9D9D9"/>
        <w:rPr>
          <w:sz w:val="16"/>
          <w:szCs w:val="16"/>
        </w:rPr>
      </w:pPr>
    </w:p>
    <w:p w:rsidR="00233991" w:rsidRPr="0091005D" w:rsidRDefault="00233991" w:rsidP="00A17F7F">
      <w:pPr>
        <w:pStyle w:val="Example"/>
      </w:pPr>
    </w:p>
    <w:bookmarkEnd w:id="447"/>
    <w:p w:rsidR="00020A83" w:rsidRPr="0091005D" w:rsidRDefault="00020A83" w:rsidP="008E329C">
      <w:pPr>
        <w:pStyle w:val="Example"/>
      </w:pPr>
    </w:p>
    <w:p w:rsidR="008E329C" w:rsidRPr="0091005D" w:rsidRDefault="008E329C" w:rsidP="008E329C">
      <w:pPr>
        <w:pStyle w:val="Example"/>
      </w:pPr>
      <w:r w:rsidRPr="0091005D">
        <w:t>Local Allergy/ADR – New Order Entry Backdoor - Only Drug Class defined.</w:t>
      </w:r>
    </w:p>
    <w:p w:rsidR="008E329C" w:rsidRPr="0091005D" w:rsidRDefault="008E329C" w:rsidP="008E329C">
      <w:pPr>
        <w:pStyle w:val="Screen"/>
      </w:pPr>
      <w:r w:rsidRPr="0091005D">
        <w:t xml:space="preserve">Another New Order for PSOPATIENT, TEN? YES// </w:t>
      </w:r>
    </w:p>
    <w:p w:rsidR="008E329C" w:rsidRPr="0091005D" w:rsidRDefault="008E329C" w:rsidP="008E329C">
      <w:pPr>
        <w:pStyle w:val="Screen"/>
      </w:pPr>
    </w:p>
    <w:p w:rsidR="008E329C" w:rsidRPr="0091005D" w:rsidRDefault="008E329C" w:rsidP="008E329C">
      <w:pPr>
        <w:pStyle w:val="Screen"/>
      </w:pPr>
      <w:r w:rsidRPr="0091005D">
        <w:t>Eligibility: NSC</w:t>
      </w:r>
    </w:p>
    <w:p w:rsidR="008E329C" w:rsidRPr="0091005D" w:rsidRDefault="008E329C" w:rsidP="008E329C">
      <w:pPr>
        <w:pStyle w:val="Screen"/>
      </w:pPr>
      <w:r w:rsidRPr="0091005D">
        <w:t>RX PATIENT STATUS: OPT NSC//</w:t>
      </w:r>
    </w:p>
    <w:p w:rsidR="008E329C" w:rsidRPr="0091005D" w:rsidRDefault="008E329C" w:rsidP="008E329C">
      <w:pPr>
        <w:pStyle w:val="Screen"/>
      </w:pPr>
    </w:p>
    <w:p w:rsidR="008E329C" w:rsidRPr="0091005D" w:rsidRDefault="008E329C" w:rsidP="008E329C">
      <w:pPr>
        <w:pStyle w:val="Screen"/>
      </w:pPr>
      <w:r w:rsidRPr="0091005D">
        <w:t>DRUG: PENICILLIN</w:t>
      </w:r>
    </w:p>
    <w:p w:rsidR="008E329C" w:rsidRPr="0091005D" w:rsidRDefault="008E329C" w:rsidP="008E329C">
      <w:pPr>
        <w:pStyle w:val="Screen"/>
      </w:pPr>
      <w:r w:rsidRPr="0091005D">
        <w:t>  Lookup: GENERIC NAME</w:t>
      </w:r>
    </w:p>
    <w:p w:rsidR="008E329C" w:rsidRPr="0091005D" w:rsidRDefault="008E329C" w:rsidP="008E329C">
      <w:pPr>
        <w:pStyle w:val="Screen"/>
      </w:pPr>
      <w:r w:rsidRPr="0091005D">
        <w:t xml:space="preserve">     1   PENICILLIN GK 5 MILLION UNIT VIAL INJ             AM110           </w:t>
      </w:r>
    </w:p>
    <w:p w:rsidR="008E329C" w:rsidRPr="0091005D" w:rsidRDefault="008E329C" w:rsidP="008E329C">
      <w:pPr>
        <w:pStyle w:val="Screen"/>
      </w:pPr>
      <w:r w:rsidRPr="0091005D">
        <w:t xml:space="preserve">     2   PENICILLIN VK 250MG TAB           BWATC     AM110           </w:t>
      </w:r>
    </w:p>
    <w:p w:rsidR="008E329C" w:rsidRPr="0091005D" w:rsidRDefault="008E329C" w:rsidP="008E329C">
      <w:pPr>
        <w:pStyle w:val="Screen"/>
      </w:pPr>
      <w:r w:rsidRPr="0091005D">
        <w:t xml:space="preserve">     3   PENICILLIN VK 500MG TAB             AM110       02-25-20       </w:t>
      </w:r>
    </w:p>
    <w:p w:rsidR="008E329C" w:rsidRPr="0091005D" w:rsidRDefault="008E329C" w:rsidP="008E329C">
      <w:pPr>
        <w:pStyle w:val="Screen"/>
      </w:pPr>
      <w:r w:rsidRPr="0091005D">
        <w:t>     4   PENICILLIN VK SUSP 250MG/5ML             AM110         MAY BE TAKEN WIT</w:t>
      </w:r>
    </w:p>
    <w:p w:rsidR="008E329C" w:rsidRPr="0091005D" w:rsidRDefault="008E329C" w:rsidP="008E329C">
      <w:pPr>
        <w:pStyle w:val="Screen"/>
      </w:pPr>
      <w:r w:rsidRPr="0091005D">
        <w:t xml:space="preserve">HOUT REGARD TO FOOD     </w:t>
      </w:r>
    </w:p>
    <w:p w:rsidR="008E329C" w:rsidRPr="0091005D" w:rsidRDefault="008E329C" w:rsidP="008E329C">
      <w:pPr>
        <w:pStyle w:val="Screen"/>
      </w:pPr>
      <w:r w:rsidRPr="0091005D">
        <w:t xml:space="preserve">CHOOSE 1-4: 2  PENICILLIN VK 250MG TAB         BWATC     AM110           </w:t>
      </w:r>
    </w:p>
    <w:p w:rsidR="008E329C" w:rsidRPr="0091005D" w:rsidRDefault="008E329C" w:rsidP="008E329C">
      <w:pPr>
        <w:pStyle w:val="Screen"/>
      </w:pPr>
    </w:p>
    <w:p w:rsidR="008E329C" w:rsidRPr="0091005D" w:rsidRDefault="008E329C" w:rsidP="008E329C">
      <w:pPr>
        <w:pStyle w:val="Screen"/>
      </w:pPr>
    </w:p>
    <w:p w:rsidR="008E329C" w:rsidRPr="0091005D" w:rsidRDefault="008E329C" w:rsidP="008E329C">
      <w:pPr>
        <w:pStyle w:val="Screen"/>
      </w:pPr>
    </w:p>
    <w:p w:rsidR="008E329C" w:rsidRPr="0091005D" w:rsidRDefault="008E329C" w:rsidP="008E329C">
      <w:pPr>
        <w:pStyle w:val="Screen"/>
      </w:pPr>
      <w:r w:rsidRPr="0091005D">
        <w:t>Now doing remote order checks. Please wait...</w:t>
      </w:r>
    </w:p>
    <w:p w:rsidR="008E329C" w:rsidRPr="0091005D" w:rsidRDefault="008E329C" w:rsidP="008E329C">
      <w:pPr>
        <w:pStyle w:val="Screen"/>
      </w:pPr>
    </w:p>
    <w:p w:rsidR="008E329C" w:rsidRPr="0091005D" w:rsidRDefault="008E329C" w:rsidP="008E329C">
      <w:pPr>
        <w:pStyle w:val="Screen"/>
      </w:pPr>
      <w:r w:rsidRPr="0091005D">
        <w:t>Now doing allergy checks.  Please wait...</w:t>
      </w:r>
    </w:p>
    <w:p w:rsidR="008E329C" w:rsidRPr="0091005D" w:rsidRDefault="008E329C" w:rsidP="008E329C">
      <w:pPr>
        <w:pStyle w:val="Screen"/>
      </w:pPr>
    </w:p>
    <w:p w:rsidR="008E329C" w:rsidRPr="0091005D" w:rsidRDefault="008E329C" w:rsidP="008E329C">
      <w:pPr>
        <w:pStyle w:val="Screen"/>
      </w:pPr>
    </w:p>
    <w:p w:rsidR="008E329C" w:rsidRPr="0091005D" w:rsidRDefault="008E329C" w:rsidP="008E329C">
      <w:pPr>
        <w:pStyle w:val="Screen"/>
      </w:pPr>
      <w:r w:rsidRPr="0091005D">
        <w:t>A Drug-Allergy Reaction exists for this medication and/or class!</w:t>
      </w:r>
    </w:p>
    <w:p w:rsidR="008E329C" w:rsidRPr="0091005D" w:rsidRDefault="008E329C" w:rsidP="008E329C">
      <w:pPr>
        <w:pStyle w:val="Screen"/>
      </w:pPr>
    </w:p>
    <w:p w:rsidR="008E329C" w:rsidRPr="0091005D" w:rsidRDefault="008E329C" w:rsidP="008E329C">
      <w:pPr>
        <w:pStyle w:val="Screen"/>
      </w:pPr>
      <w:r w:rsidRPr="0091005D">
        <w:t>    Prospective Drug: PENICILLIN VK 250MG TAB</w:t>
      </w:r>
    </w:p>
    <w:p w:rsidR="008E329C" w:rsidRPr="0091005D" w:rsidRDefault="008E329C" w:rsidP="008E329C">
      <w:pPr>
        <w:pStyle w:val="Screen"/>
      </w:pPr>
      <w:r w:rsidRPr="0091005D">
        <w:t xml:space="preserve">     Causative Agent: PENICILLIN (CLE13 TEST LAB - 06/18/02) </w:t>
      </w:r>
    </w:p>
    <w:p w:rsidR="008E329C" w:rsidRPr="0091005D" w:rsidRDefault="008E329C" w:rsidP="008E329C">
      <w:pPr>
        <w:pStyle w:val="Screen"/>
      </w:pPr>
      <w:r w:rsidRPr="0091005D">
        <w:t> Historical/Observed: HISTORICAL</w:t>
      </w:r>
    </w:p>
    <w:p w:rsidR="008E329C" w:rsidRPr="0091005D" w:rsidRDefault="008E329C" w:rsidP="008E329C">
      <w:pPr>
        <w:pStyle w:val="Screen"/>
      </w:pPr>
      <w:r w:rsidRPr="0091005D">
        <w:t>            Severity: Not Entered</w:t>
      </w:r>
    </w:p>
    <w:p w:rsidR="008E329C" w:rsidRPr="0091005D" w:rsidRDefault="008E329C" w:rsidP="008E329C">
      <w:pPr>
        <w:pStyle w:val="Screen"/>
      </w:pPr>
      <w:r w:rsidRPr="0091005D">
        <w:t xml:space="preserve">         Ingredients: PENICILLIN </w:t>
      </w:r>
    </w:p>
    <w:p w:rsidR="008E329C" w:rsidRPr="0091005D" w:rsidRDefault="008E329C" w:rsidP="008E329C">
      <w:pPr>
        <w:pStyle w:val="Screen"/>
      </w:pPr>
      <w:r w:rsidRPr="0091005D">
        <w:t xml:space="preserve">      Signs/Symptoms: HIVES </w:t>
      </w:r>
    </w:p>
    <w:p w:rsidR="008E329C" w:rsidRPr="0091005D" w:rsidRDefault="008E329C" w:rsidP="008E329C">
      <w:pPr>
        <w:pStyle w:val="Screen"/>
      </w:pPr>
      <w:r w:rsidRPr="0091005D">
        <w:t xml:space="preserve">          Drug Class: AM110 PENICILLIN-G RELATED PENICILLINS </w:t>
      </w:r>
    </w:p>
    <w:p w:rsidR="008E329C" w:rsidRPr="0091005D" w:rsidRDefault="008E329C" w:rsidP="008E329C">
      <w:pPr>
        <w:pStyle w:val="Screen"/>
      </w:pPr>
    </w:p>
    <w:p w:rsidR="008E329C" w:rsidRPr="0091005D" w:rsidRDefault="008E329C" w:rsidP="008E329C">
      <w:pPr>
        <w:pStyle w:val="Screen"/>
      </w:pPr>
      <w:r w:rsidRPr="0091005D">
        <w:t xml:space="preserve">   Provider Override Reason: N/A - Order Check Not Evaluated by Provider </w:t>
      </w:r>
    </w:p>
    <w:p w:rsidR="008E329C" w:rsidRPr="0091005D" w:rsidRDefault="008E329C" w:rsidP="008E329C">
      <w:pPr>
        <w:pStyle w:val="Screen"/>
      </w:pPr>
    </w:p>
    <w:p w:rsidR="008E329C" w:rsidRPr="0091005D" w:rsidRDefault="008E329C" w:rsidP="008E329C">
      <w:pPr>
        <w:pStyle w:val="Screen"/>
      </w:pPr>
      <w:r w:rsidRPr="0091005D">
        <w:t xml:space="preserve">Press Return to continue: </w:t>
      </w:r>
    </w:p>
    <w:p w:rsidR="008E329C" w:rsidRPr="0091005D" w:rsidRDefault="008E329C" w:rsidP="008E329C">
      <w:pPr>
        <w:pStyle w:val="Screen"/>
      </w:pPr>
      <w:r w:rsidRPr="0091005D">
        <w:t>Now processing Clinical Reminder Order Checks. Please wait ...</w:t>
      </w:r>
    </w:p>
    <w:p w:rsidR="008E329C" w:rsidRPr="0091005D" w:rsidRDefault="008E329C" w:rsidP="008E329C">
      <w:pPr>
        <w:pStyle w:val="Screen"/>
      </w:pPr>
    </w:p>
    <w:p w:rsidR="008E329C" w:rsidRPr="0091005D" w:rsidRDefault="008E329C" w:rsidP="008E329C">
      <w:pPr>
        <w:pStyle w:val="Screen"/>
      </w:pPr>
      <w:r w:rsidRPr="0091005D">
        <w:t>Now Processing Enhanced Order Checks!  Please wait...</w:t>
      </w:r>
    </w:p>
    <w:p w:rsidR="008E329C" w:rsidRPr="0091005D" w:rsidRDefault="008E329C" w:rsidP="008E329C">
      <w:pPr>
        <w:pStyle w:val="Screen"/>
      </w:pPr>
    </w:p>
    <w:p w:rsidR="008E329C" w:rsidRPr="0091005D" w:rsidRDefault="008E329C" w:rsidP="008E329C">
      <w:pPr>
        <w:pStyle w:val="Screen"/>
      </w:pPr>
      <w:r w:rsidRPr="0091005D">
        <w:t>VERB: TAKE</w:t>
      </w:r>
    </w:p>
    <w:p w:rsidR="008E329C" w:rsidRPr="0091005D" w:rsidRDefault="00D947A3" w:rsidP="008E329C">
      <w:pPr>
        <w:pStyle w:val="Screen"/>
      </w:pPr>
      <w:r>
        <w:t xml:space="preserve">There is 1 </w:t>
      </w:r>
      <w:r w:rsidR="008E329C" w:rsidRPr="0091005D">
        <w:t>Available Dosage(s)</w:t>
      </w:r>
      <w:r>
        <w:t>:</w:t>
      </w:r>
    </w:p>
    <w:p w:rsidR="008E329C" w:rsidRPr="0091005D" w:rsidRDefault="008E329C" w:rsidP="008E329C">
      <w:pPr>
        <w:pStyle w:val="Screen"/>
      </w:pPr>
      <w:r w:rsidRPr="0091005D">
        <w:t>       1. 250MG</w:t>
      </w:r>
    </w:p>
    <w:p w:rsidR="008E329C" w:rsidRPr="0091005D" w:rsidRDefault="008E329C" w:rsidP="008E329C">
      <w:pPr>
        <w:pStyle w:val="Screen"/>
      </w:pPr>
    </w:p>
    <w:p w:rsidR="00D947A3" w:rsidRDefault="00D947A3" w:rsidP="00D947A3">
      <w:pPr>
        <w:pStyle w:val="Screen"/>
      </w:pPr>
      <w:r>
        <w:t>Select from list of Available Dosages (1-1), Enter Free Text Dose</w:t>
      </w:r>
    </w:p>
    <w:p w:rsidR="00D947A3" w:rsidRPr="00571C12" w:rsidRDefault="00D947A3" w:rsidP="00D947A3">
      <w:pPr>
        <w:pStyle w:val="Screen"/>
        <w:rPr>
          <w:rFonts w:cs="Courier New"/>
        </w:rPr>
      </w:pPr>
      <w:r w:rsidRPr="004776F3">
        <w:rPr>
          <w:rFonts w:cs="Courier New"/>
        </w:rPr>
        <w:t>or Enter a Question Mark (?) to view list:</w:t>
      </w:r>
      <w:r>
        <w:rPr>
          <w:rFonts w:cs="Courier New"/>
        </w:rPr>
        <w:t xml:space="preserve"> </w:t>
      </w:r>
      <w:r>
        <w:t>1 1 TABLET</w:t>
      </w:r>
    </w:p>
    <w:p w:rsidR="008E329C" w:rsidRPr="0091005D" w:rsidRDefault="008E329C" w:rsidP="008E329C">
      <w:pPr>
        <w:pStyle w:val="Screen"/>
      </w:pPr>
      <w:bookmarkStart w:id="449" w:name="Page_82"/>
      <w:bookmarkEnd w:id="449"/>
    </w:p>
    <w:p w:rsidR="008E329C" w:rsidRPr="0091005D" w:rsidRDefault="008E329C" w:rsidP="008E329C">
      <w:pPr>
        <w:pStyle w:val="Screen"/>
      </w:pPr>
      <w:r w:rsidRPr="0091005D">
        <w:t>You entered 1 TABLET is this correct? Yes//   YES</w:t>
      </w:r>
    </w:p>
    <w:p w:rsidR="008E329C" w:rsidRPr="0091005D" w:rsidRDefault="008E329C" w:rsidP="008E329C">
      <w:pPr>
        <w:pStyle w:val="Screen"/>
      </w:pPr>
      <w:r w:rsidRPr="0091005D">
        <w:t>VERB: TAKE</w:t>
      </w:r>
    </w:p>
    <w:p w:rsidR="008E329C" w:rsidRPr="0091005D" w:rsidRDefault="008E329C" w:rsidP="008E329C">
      <w:pPr>
        <w:pStyle w:val="Screen"/>
      </w:pPr>
      <w:r w:rsidRPr="0091005D">
        <w:t>ROUTE: PO//   ORAL      PO  MOUTH</w:t>
      </w:r>
    </w:p>
    <w:p w:rsidR="00D947A3" w:rsidRDefault="00D947A3" w:rsidP="00D947A3">
      <w:pPr>
        <w:pStyle w:val="Screen"/>
      </w:pPr>
      <w:r w:rsidRPr="000841B4">
        <w:t>Schedule: BID</w:t>
      </w:r>
    </w:p>
    <w:p w:rsidR="00D947A3" w:rsidRDefault="00D947A3" w:rsidP="00D947A3">
      <w:pPr>
        <w:pStyle w:val="Screen"/>
        <w:rPr>
          <w:rFonts w:cs="Courier New"/>
        </w:rPr>
      </w:pPr>
      <w:r w:rsidRPr="000841B4">
        <w:rPr>
          <w:rFonts w:cs="Courier New"/>
        </w:rPr>
        <w:t>Now searching ADMINISTRATION SCHEDULE (#51.1) file...</w:t>
      </w:r>
    </w:p>
    <w:p w:rsidR="00D947A3" w:rsidRDefault="00D947A3" w:rsidP="00D947A3">
      <w:pPr>
        <w:pStyle w:val="Screen"/>
        <w:rPr>
          <w:rFonts w:cs="Courier New"/>
        </w:rPr>
      </w:pPr>
      <w:r>
        <w:rPr>
          <w:rFonts w:cs="Courier New"/>
        </w:rPr>
        <w:t xml:space="preserve">  </w:t>
      </w:r>
      <w:r w:rsidRPr="000841B4">
        <w:rPr>
          <w:rFonts w:cs="Courier New"/>
        </w:rPr>
        <w:t>BID  BID  TWICE A DAY</w:t>
      </w:r>
    </w:p>
    <w:p w:rsidR="00D947A3" w:rsidRDefault="00D947A3" w:rsidP="00D947A3">
      <w:pPr>
        <w:pStyle w:val="Screen"/>
        <w:rPr>
          <w:rFonts w:cs="Courier New"/>
        </w:rPr>
      </w:pPr>
      <w:r>
        <w:rPr>
          <w:rFonts w:cs="Courier New"/>
        </w:rPr>
        <w:t xml:space="preserve">         </w:t>
      </w:r>
      <w:r w:rsidRPr="000841B4">
        <w:rPr>
          <w:rFonts w:cs="Courier New"/>
        </w:rPr>
        <w:t>...OK? Yes//   (Yes)</w:t>
      </w:r>
    </w:p>
    <w:p w:rsidR="008E329C" w:rsidRPr="0091005D" w:rsidRDefault="00D947A3" w:rsidP="008E329C">
      <w:pPr>
        <w:pStyle w:val="Screen"/>
      </w:pPr>
      <w:r>
        <w:rPr>
          <w:rFonts w:cs="Courier New"/>
        </w:rPr>
        <w:t xml:space="preserve"> </w:t>
      </w:r>
      <w:r w:rsidRPr="000841B4">
        <w:rPr>
          <w:rFonts w:cs="Courier New"/>
        </w:rPr>
        <w:t>(TWICE A DAY</w:t>
      </w:r>
      <w:r w:rsidRPr="0091005D" w:rsidDel="00D947A3">
        <w:t xml:space="preserve"> </w:t>
      </w:r>
      <w:r w:rsidR="008E329C" w:rsidRPr="0091005D">
        <w:t>LIMITED DURATION (IN DAYS, HOURS OR MINUTES):</w:t>
      </w:r>
    </w:p>
    <w:p w:rsidR="005F1361" w:rsidRPr="0091005D" w:rsidRDefault="00C352B8" w:rsidP="00A17F7F">
      <w:pPr>
        <w:pStyle w:val="Example"/>
      </w:pPr>
      <w:bookmarkStart w:id="450" w:name="P062"/>
      <w:bookmarkStart w:id="451" w:name="p_63"/>
      <w:bookmarkEnd w:id="450"/>
      <w:r w:rsidRPr="0091005D">
        <w:br w:type="page"/>
      </w:r>
      <w:bookmarkStart w:id="452" w:name="Page_71"/>
      <w:bookmarkEnd w:id="452"/>
      <w:r w:rsidR="00020A83" w:rsidRPr="0091005D">
        <w:lastRenderedPageBreak/>
        <w:t>Local &amp; R</w:t>
      </w:r>
      <w:r w:rsidR="00645085" w:rsidRPr="0091005D">
        <w:t>emote Allergy/ADR – Multi-ingredients, Pending Order</w:t>
      </w:r>
    </w:p>
    <w:p w:rsidR="00020A83" w:rsidRPr="0091005D" w:rsidRDefault="00952EFA" w:rsidP="00B62C66">
      <w:pPr>
        <w:pStyle w:val="BodyText"/>
      </w:pPr>
      <w:r>
        <w:rPr>
          <w:noProof/>
        </w:rPr>
        <w:drawing>
          <wp:anchor distT="0" distB="0" distL="114300" distR="114300" simplePos="0" relativeHeight="251679744" behindDoc="0" locked="0" layoutInCell="1" allowOverlap="1">
            <wp:simplePos x="0" y="0"/>
            <wp:positionH relativeFrom="column">
              <wp:posOffset>-43815</wp:posOffset>
            </wp:positionH>
            <wp:positionV relativeFrom="paragraph">
              <wp:posOffset>80010</wp:posOffset>
            </wp:positionV>
            <wp:extent cx="600075" cy="429895"/>
            <wp:effectExtent l="0" t="0" r="0" b="0"/>
            <wp:wrapSquare wrapText="bothSides"/>
            <wp:docPr id="32" name="Picture 15" descr="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Note graphic"/>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00075" cy="429895"/>
                    </a:xfrm>
                    <a:prstGeom prst="rect">
                      <a:avLst/>
                    </a:prstGeom>
                    <a:noFill/>
                  </pic:spPr>
                </pic:pic>
              </a:graphicData>
            </a:graphic>
            <wp14:sizeRelH relativeFrom="page">
              <wp14:pctWidth>0</wp14:pctWidth>
            </wp14:sizeRelH>
            <wp14:sizeRelV relativeFrom="page">
              <wp14:pctHeight>0</wp14:pctHeight>
            </wp14:sizeRelV>
          </wp:anchor>
        </w:drawing>
      </w:r>
    </w:p>
    <w:p w:rsidR="00C86AF7" w:rsidRPr="0091005D" w:rsidRDefault="00020A83" w:rsidP="00B62C66">
      <w:pPr>
        <w:pStyle w:val="BodyText"/>
      </w:pPr>
      <w:r w:rsidRPr="0091005D">
        <w:t xml:space="preserve"> </w:t>
      </w:r>
      <w:r w:rsidR="00C86AF7" w:rsidRPr="0091005D">
        <w:rPr>
          <w:b/>
        </w:rPr>
        <w:t>Note:</w:t>
      </w:r>
      <w:r w:rsidR="00C86AF7" w:rsidRPr="0091005D">
        <w:t xml:space="preserve">  Technicians do not get prompted for interventions.</w:t>
      </w:r>
    </w:p>
    <w:p w:rsidR="00C86AF7" w:rsidRPr="0091005D" w:rsidRDefault="00C86AF7" w:rsidP="00A17F7F">
      <w:pPr>
        <w:pStyle w:val="Example"/>
      </w:pPr>
    </w:p>
    <w:p w:rsidR="00406948" w:rsidRPr="0091005D" w:rsidRDefault="00406948" w:rsidP="00DA2506">
      <w:pPr>
        <w:shd w:val="clear" w:color="auto" w:fill="D9D9D9"/>
        <w:autoSpaceDE w:val="0"/>
        <w:autoSpaceDN w:val="0"/>
        <w:adjustRightInd w:val="0"/>
        <w:rPr>
          <w:rFonts w:ascii="Courier New" w:hAnsi="Courier New" w:cs="Courier New"/>
          <w:sz w:val="16"/>
          <w:szCs w:val="16"/>
        </w:rPr>
      </w:pPr>
      <w:bookmarkStart w:id="453" w:name="p029h"/>
      <w:bookmarkStart w:id="454" w:name="_Toc256603019"/>
      <w:bookmarkStart w:id="455" w:name="_Toc287992199"/>
      <w:bookmarkStart w:id="456" w:name="_Toc357584428"/>
      <w:bookmarkStart w:id="457" w:name="_Toc428973206"/>
      <w:bookmarkEnd w:id="451"/>
      <w:bookmarkEnd w:id="453"/>
      <w:r w:rsidRPr="0091005D">
        <w:rPr>
          <w:rFonts w:ascii="Courier New" w:hAnsi="Courier New" w:cs="Courier New"/>
          <w:sz w:val="16"/>
          <w:szCs w:val="16"/>
        </w:rPr>
        <w:t xml:space="preserve">ED Edit FN Finish </w:t>
      </w:r>
    </w:p>
    <w:p w:rsidR="00406948" w:rsidRPr="0091005D" w:rsidRDefault="00406948" w:rsidP="00DA2506">
      <w:pPr>
        <w:pStyle w:val="Manual-bodytext"/>
        <w:shd w:val="clear" w:color="auto" w:fill="D9D9D9"/>
        <w:tabs>
          <w:tab w:val="clear" w:pos="720"/>
          <w:tab w:val="clear" w:pos="1440"/>
          <w:tab w:val="clear" w:pos="2160"/>
          <w:tab w:val="clear" w:pos="2880"/>
          <w:tab w:val="clear" w:pos="4680"/>
        </w:tabs>
        <w:autoSpaceDE w:val="0"/>
        <w:autoSpaceDN w:val="0"/>
        <w:adjustRightInd w:val="0"/>
        <w:rPr>
          <w:rFonts w:ascii="Courier New" w:hAnsi="Courier New"/>
          <w:sz w:val="16"/>
          <w:szCs w:val="16"/>
        </w:rPr>
      </w:pPr>
      <w:r w:rsidRPr="0091005D">
        <w:rPr>
          <w:rFonts w:ascii="Courier New" w:hAnsi="Courier New"/>
          <w:sz w:val="16"/>
          <w:szCs w:val="16"/>
        </w:rPr>
        <w:t xml:space="preserve">Select Item(s): Next Screen// NEXT SCREEN </w:t>
      </w:r>
    </w:p>
    <w:p w:rsidR="00406948" w:rsidRPr="0091005D" w:rsidRDefault="00406948" w:rsidP="00DA2506">
      <w:pPr>
        <w:pStyle w:val="Manual-bodytext"/>
        <w:shd w:val="clear" w:color="auto" w:fill="D9D9D9"/>
        <w:tabs>
          <w:tab w:val="clear" w:pos="720"/>
          <w:tab w:val="clear" w:pos="1440"/>
          <w:tab w:val="clear" w:pos="2160"/>
          <w:tab w:val="clear" w:pos="2880"/>
          <w:tab w:val="clear" w:pos="4680"/>
        </w:tabs>
        <w:autoSpaceDE w:val="0"/>
        <w:autoSpaceDN w:val="0"/>
        <w:adjustRightInd w:val="0"/>
        <w:rPr>
          <w:rFonts w:ascii="Courier New" w:hAnsi="Courier New"/>
          <w:sz w:val="16"/>
          <w:szCs w:val="16"/>
        </w:rPr>
      </w:pPr>
      <w:r w:rsidRPr="0091005D">
        <w:rPr>
          <w:rFonts w:ascii="Courier New" w:hAnsi="Courier New"/>
          <w:sz w:val="16"/>
          <w:szCs w:val="16"/>
        </w:rPr>
        <w:t xml:space="preserve">Pending OP Orders (ROUTINE) Mar 24, 2008@21:56:03 Page: 2 of 3 </w:t>
      </w:r>
    </w:p>
    <w:p w:rsidR="00406948" w:rsidRPr="0091005D" w:rsidRDefault="00406948" w:rsidP="00DA2506">
      <w:pPr>
        <w:pStyle w:val="Manual-bodytext"/>
        <w:shd w:val="clear" w:color="auto" w:fill="D9D9D9"/>
        <w:tabs>
          <w:tab w:val="clear" w:pos="720"/>
          <w:tab w:val="clear" w:pos="1440"/>
          <w:tab w:val="clear" w:pos="2160"/>
          <w:tab w:val="clear" w:pos="2880"/>
          <w:tab w:val="clear" w:pos="4680"/>
        </w:tabs>
        <w:autoSpaceDE w:val="0"/>
        <w:autoSpaceDN w:val="0"/>
        <w:adjustRightInd w:val="0"/>
        <w:rPr>
          <w:rFonts w:ascii="Courier New" w:hAnsi="Courier New"/>
          <w:sz w:val="16"/>
          <w:szCs w:val="16"/>
        </w:rPr>
      </w:pPr>
      <w:r w:rsidRPr="0091005D">
        <w:rPr>
          <w:rFonts w:ascii="Courier New" w:hAnsi="Courier New"/>
          <w:sz w:val="16"/>
          <w:szCs w:val="16"/>
        </w:rPr>
        <w:t xml:space="preserve">PSOPATIENT,THREE &lt;A&gt; </w:t>
      </w:r>
    </w:p>
    <w:p w:rsidR="00406948" w:rsidRPr="0091005D" w:rsidRDefault="00406948" w:rsidP="00DA2506">
      <w:pPr>
        <w:pStyle w:val="Manual-bodytext"/>
        <w:shd w:val="clear" w:color="auto" w:fill="D9D9D9"/>
        <w:tabs>
          <w:tab w:val="clear" w:pos="720"/>
          <w:tab w:val="clear" w:pos="1440"/>
          <w:tab w:val="clear" w:pos="2160"/>
          <w:tab w:val="clear" w:pos="2880"/>
          <w:tab w:val="clear" w:pos="4680"/>
        </w:tabs>
        <w:autoSpaceDE w:val="0"/>
        <w:autoSpaceDN w:val="0"/>
        <w:adjustRightInd w:val="0"/>
        <w:rPr>
          <w:rFonts w:ascii="Courier New" w:hAnsi="Courier New"/>
          <w:sz w:val="16"/>
          <w:szCs w:val="16"/>
        </w:rPr>
      </w:pPr>
      <w:r w:rsidRPr="0091005D">
        <w:rPr>
          <w:rFonts w:ascii="Courier New" w:hAnsi="Courier New"/>
          <w:sz w:val="16"/>
          <w:szCs w:val="16"/>
        </w:rPr>
        <w:t xml:space="preserve">PID: 000-00-0000 Ht(cm): 167.64 (06/10/1993) </w:t>
      </w:r>
    </w:p>
    <w:p w:rsidR="00406948" w:rsidRPr="0091005D" w:rsidRDefault="00406948" w:rsidP="00DA2506">
      <w:pPr>
        <w:pStyle w:val="Manual-bodytext"/>
        <w:shd w:val="clear" w:color="auto" w:fill="D9D9D9"/>
        <w:tabs>
          <w:tab w:val="clear" w:pos="720"/>
          <w:tab w:val="clear" w:pos="1440"/>
          <w:tab w:val="clear" w:pos="2160"/>
          <w:tab w:val="clear" w:pos="2880"/>
          <w:tab w:val="clear" w:pos="4680"/>
        </w:tabs>
        <w:autoSpaceDE w:val="0"/>
        <w:autoSpaceDN w:val="0"/>
        <w:adjustRightInd w:val="0"/>
        <w:rPr>
          <w:rFonts w:ascii="Courier New" w:hAnsi="Courier New"/>
          <w:sz w:val="16"/>
          <w:szCs w:val="16"/>
        </w:rPr>
      </w:pPr>
      <w:r w:rsidRPr="0091005D">
        <w:rPr>
          <w:rFonts w:ascii="Courier New" w:hAnsi="Courier New"/>
          <w:sz w:val="16"/>
          <w:szCs w:val="16"/>
        </w:rPr>
        <w:t xml:space="preserve">DOB: FEB 2,1939 (69) Wt(kg): 68.18 (06/10/1993) </w:t>
      </w:r>
    </w:p>
    <w:p w:rsidR="00406948" w:rsidRPr="0091005D" w:rsidRDefault="00406948" w:rsidP="00DA2506">
      <w:pPr>
        <w:pStyle w:val="Manual-bodytext"/>
        <w:shd w:val="clear" w:color="auto" w:fill="D9D9D9"/>
        <w:tabs>
          <w:tab w:val="clear" w:pos="720"/>
          <w:tab w:val="clear" w:pos="1440"/>
          <w:tab w:val="clear" w:pos="2160"/>
          <w:tab w:val="clear" w:pos="2880"/>
          <w:tab w:val="clear" w:pos="4680"/>
        </w:tabs>
        <w:autoSpaceDE w:val="0"/>
        <w:autoSpaceDN w:val="0"/>
        <w:adjustRightInd w:val="0"/>
        <w:rPr>
          <w:rFonts w:ascii="Courier New" w:hAnsi="Courier New"/>
          <w:sz w:val="16"/>
          <w:szCs w:val="16"/>
        </w:rPr>
      </w:pPr>
      <w:r w:rsidRPr="0091005D">
        <w:rPr>
          <w:rFonts w:ascii="Courier New" w:hAnsi="Courier New"/>
          <w:sz w:val="16"/>
          <w:szCs w:val="16"/>
        </w:rPr>
        <w:t xml:space="preserve">+ </w:t>
      </w:r>
    </w:p>
    <w:p w:rsidR="00406948" w:rsidRPr="0091005D" w:rsidRDefault="00406948" w:rsidP="00DA2506">
      <w:pPr>
        <w:pStyle w:val="Manual-bodytext"/>
        <w:shd w:val="clear" w:color="auto" w:fill="D9D9D9"/>
        <w:tabs>
          <w:tab w:val="clear" w:pos="720"/>
          <w:tab w:val="clear" w:pos="1440"/>
          <w:tab w:val="clear" w:pos="2160"/>
          <w:tab w:val="clear" w:pos="2880"/>
          <w:tab w:val="clear" w:pos="4680"/>
        </w:tabs>
        <w:autoSpaceDE w:val="0"/>
        <w:autoSpaceDN w:val="0"/>
        <w:adjustRightInd w:val="0"/>
        <w:rPr>
          <w:rFonts w:ascii="Courier New" w:hAnsi="Courier New"/>
          <w:sz w:val="16"/>
          <w:szCs w:val="16"/>
        </w:rPr>
      </w:pPr>
      <w:r w:rsidRPr="0091005D">
        <w:rPr>
          <w:rFonts w:ascii="Courier New" w:hAnsi="Courier New"/>
          <w:sz w:val="16"/>
          <w:szCs w:val="16"/>
        </w:rPr>
        <w:t xml:space="preserve">*(1) Orderable Item: SULFAMETHOXAZOLE/TRIMETHOPRIM TAB </w:t>
      </w:r>
    </w:p>
    <w:p w:rsidR="00406948" w:rsidRPr="0091005D" w:rsidRDefault="00406948" w:rsidP="00DA2506">
      <w:pPr>
        <w:pStyle w:val="Manual-bodytext"/>
        <w:shd w:val="clear" w:color="auto" w:fill="D9D9D9"/>
        <w:tabs>
          <w:tab w:val="clear" w:pos="720"/>
          <w:tab w:val="clear" w:pos="1440"/>
          <w:tab w:val="clear" w:pos="2160"/>
          <w:tab w:val="clear" w:pos="2880"/>
          <w:tab w:val="clear" w:pos="4680"/>
        </w:tabs>
        <w:autoSpaceDE w:val="0"/>
        <w:autoSpaceDN w:val="0"/>
        <w:adjustRightInd w:val="0"/>
        <w:rPr>
          <w:rFonts w:ascii="Courier New" w:hAnsi="Courier New"/>
          <w:sz w:val="16"/>
          <w:szCs w:val="16"/>
        </w:rPr>
      </w:pPr>
      <w:r w:rsidRPr="0091005D">
        <w:rPr>
          <w:rFonts w:ascii="Courier New" w:hAnsi="Courier New"/>
          <w:sz w:val="16"/>
          <w:szCs w:val="16"/>
        </w:rPr>
        <w:t xml:space="preserve">(2) Drug: SULFAMETHOXAZOLE/TRIMETHOPRIM DS TAB </w:t>
      </w:r>
    </w:p>
    <w:p w:rsidR="00406948" w:rsidRPr="0091005D" w:rsidRDefault="00406948" w:rsidP="00DA2506">
      <w:pPr>
        <w:pStyle w:val="Manual-bodytext"/>
        <w:shd w:val="clear" w:color="auto" w:fill="D9D9D9"/>
        <w:tabs>
          <w:tab w:val="clear" w:pos="720"/>
          <w:tab w:val="clear" w:pos="1440"/>
          <w:tab w:val="clear" w:pos="2160"/>
          <w:tab w:val="clear" w:pos="2880"/>
          <w:tab w:val="clear" w:pos="4680"/>
        </w:tabs>
        <w:autoSpaceDE w:val="0"/>
        <w:autoSpaceDN w:val="0"/>
        <w:adjustRightInd w:val="0"/>
        <w:rPr>
          <w:rFonts w:ascii="Courier New" w:hAnsi="Courier New"/>
          <w:sz w:val="16"/>
          <w:szCs w:val="16"/>
        </w:rPr>
      </w:pPr>
      <w:r w:rsidRPr="0091005D">
        <w:rPr>
          <w:rFonts w:ascii="Courier New" w:hAnsi="Courier New"/>
          <w:sz w:val="16"/>
          <w:szCs w:val="16"/>
        </w:rPr>
        <w:t xml:space="preserve">Verb: TAKE </w:t>
      </w:r>
    </w:p>
    <w:p w:rsidR="00406948" w:rsidRPr="0091005D" w:rsidRDefault="00406948" w:rsidP="00DA2506">
      <w:pPr>
        <w:pStyle w:val="Manual-bodytext"/>
        <w:shd w:val="clear" w:color="auto" w:fill="D9D9D9"/>
        <w:tabs>
          <w:tab w:val="clear" w:pos="720"/>
          <w:tab w:val="clear" w:pos="1440"/>
          <w:tab w:val="clear" w:pos="2160"/>
          <w:tab w:val="clear" w:pos="2880"/>
          <w:tab w:val="clear" w:pos="4680"/>
        </w:tabs>
        <w:autoSpaceDE w:val="0"/>
        <w:autoSpaceDN w:val="0"/>
        <w:adjustRightInd w:val="0"/>
        <w:rPr>
          <w:rFonts w:ascii="Courier New" w:hAnsi="Courier New"/>
          <w:sz w:val="16"/>
          <w:szCs w:val="16"/>
        </w:rPr>
      </w:pPr>
      <w:r w:rsidRPr="0091005D">
        <w:rPr>
          <w:rFonts w:ascii="Courier New" w:hAnsi="Courier New"/>
          <w:sz w:val="16"/>
          <w:szCs w:val="16"/>
        </w:rPr>
        <w:t xml:space="preserve">(3) *Dosage: 1 TABLET </w:t>
      </w:r>
    </w:p>
    <w:p w:rsidR="00406948" w:rsidRPr="0091005D" w:rsidRDefault="00406948" w:rsidP="00DA2506">
      <w:pPr>
        <w:pStyle w:val="Manual-bodytext"/>
        <w:shd w:val="clear" w:color="auto" w:fill="D9D9D9"/>
        <w:tabs>
          <w:tab w:val="clear" w:pos="720"/>
          <w:tab w:val="clear" w:pos="1440"/>
          <w:tab w:val="clear" w:pos="2160"/>
          <w:tab w:val="clear" w:pos="2880"/>
          <w:tab w:val="clear" w:pos="4680"/>
        </w:tabs>
        <w:autoSpaceDE w:val="0"/>
        <w:autoSpaceDN w:val="0"/>
        <w:adjustRightInd w:val="0"/>
        <w:rPr>
          <w:rFonts w:ascii="Courier New" w:hAnsi="Courier New"/>
          <w:sz w:val="16"/>
          <w:szCs w:val="16"/>
        </w:rPr>
      </w:pPr>
      <w:r w:rsidRPr="0091005D">
        <w:rPr>
          <w:rFonts w:ascii="Courier New" w:hAnsi="Courier New"/>
          <w:sz w:val="16"/>
          <w:szCs w:val="16"/>
        </w:rPr>
        <w:t xml:space="preserve">*Route: ORAL </w:t>
      </w:r>
    </w:p>
    <w:p w:rsidR="00406948" w:rsidRPr="0091005D" w:rsidRDefault="00406948" w:rsidP="00DA2506">
      <w:pPr>
        <w:pStyle w:val="Manual-bodytext"/>
        <w:shd w:val="clear" w:color="auto" w:fill="D9D9D9"/>
        <w:tabs>
          <w:tab w:val="clear" w:pos="720"/>
          <w:tab w:val="clear" w:pos="1440"/>
          <w:tab w:val="clear" w:pos="2160"/>
          <w:tab w:val="clear" w:pos="2880"/>
          <w:tab w:val="clear" w:pos="4680"/>
        </w:tabs>
        <w:autoSpaceDE w:val="0"/>
        <w:autoSpaceDN w:val="0"/>
        <w:adjustRightInd w:val="0"/>
        <w:rPr>
          <w:rFonts w:ascii="Courier New" w:hAnsi="Courier New"/>
          <w:sz w:val="16"/>
          <w:szCs w:val="16"/>
        </w:rPr>
      </w:pPr>
      <w:r w:rsidRPr="0091005D">
        <w:rPr>
          <w:rFonts w:ascii="Courier New" w:hAnsi="Courier New"/>
          <w:sz w:val="16"/>
          <w:szCs w:val="16"/>
        </w:rPr>
        <w:t xml:space="preserve">*Schedule: Q12H </w:t>
      </w:r>
    </w:p>
    <w:p w:rsidR="00406948" w:rsidRPr="0091005D" w:rsidRDefault="00406948" w:rsidP="00DA2506">
      <w:pPr>
        <w:pStyle w:val="Manual-bodytext"/>
        <w:shd w:val="clear" w:color="auto" w:fill="D9D9D9"/>
        <w:tabs>
          <w:tab w:val="clear" w:pos="720"/>
          <w:tab w:val="clear" w:pos="1440"/>
          <w:tab w:val="clear" w:pos="2160"/>
          <w:tab w:val="clear" w:pos="2880"/>
          <w:tab w:val="clear" w:pos="4680"/>
        </w:tabs>
        <w:autoSpaceDE w:val="0"/>
        <w:autoSpaceDN w:val="0"/>
        <w:adjustRightInd w:val="0"/>
        <w:rPr>
          <w:rFonts w:ascii="Courier New" w:hAnsi="Courier New"/>
          <w:sz w:val="16"/>
          <w:szCs w:val="16"/>
        </w:rPr>
      </w:pPr>
      <w:r w:rsidRPr="0091005D">
        <w:rPr>
          <w:rFonts w:ascii="Courier New" w:hAnsi="Courier New"/>
          <w:sz w:val="16"/>
          <w:szCs w:val="16"/>
        </w:rPr>
        <w:t xml:space="preserve">(4) Pat Instruct: </w:t>
      </w:r>
    </w:p>
    <w:p w:rsidR="00406948" w:rsidRPr="0091005D" w:rsidRDefault="00406948" w:rsidP="00DA2506">
      <w:pPr>
        <w:pStyle w:val="Manual-bodytext"/>
        <w:shd w:val="clear" w:color="auto" w:fill="D9D9D9"/>
        <w:tabs>
          <w:tab w:val="clear" w:pos="720"/>
          <w:tab w:val="clear" w:pos="1440"/>
          <w:tab w:val="clear" w:pos="2160"/>
          <w:tab w:val="clear" w:pos="2880"/>
          <w:tab w:val="clear" w:pos="4680"/>
        </w:tabs>
        <w:autoSpaceDE w:val="0"/>
        <w:autoSpaceDN w:val="0"/>
        <w:adjustRightInd w:val="0"/>
        <w:rPr>
          <w:rFonts w:ascii="Courier New" w:hAnsi="Courier New"/>
          <w:sz w:val="16"/>
          <w:szCs w:val="16"/>
        </w:rPr>
      </w:pPr>
      <w:r w:rsidRPr="0091005D">
        <w:rPr>
          <w:rFonts w:ascii="Courier New" w:hAnsi="Courier New"/>
          <w:sz w:val="16"/>
          <w:szCs w:val="16"/>
        </w:rPr>
        <w:t xml:space="preserve">Provider Comments: </w:t>
      </w:r>
    </w:p>
    <w:p w:rsidR="00406948" w:rsidRPr="0091005D" w:rsidRDefault="00406948" w:rsidP="00DA2506">
      <w:pPr>
        <w:pStyle w:val="Manual-bodytext"/>
        <w:shd w:val="clear" w:color="auto" w:fill="D9D9D9"/>
        <w:tabs>
          <w:tab w:val="clear" w:pos="720"/>
          <w:tab w:val="clear" w:pos="1440"/>
          <w:tab w:val="clear" w:pos="2160"/>
          <w:tab w:val="clear" w:pos="2880"/>
          <w:tab w:val="clear" w:pos="4680"/>
        </w:tabs>
        <w:autoSpaceDE w:val="0"/>
        <w:autoSpaceDN w:val="0"/>
        <w:adjustRightInd w:val="0"/>
        <w:rPr>
          <w:rFonts w:ascii="Courier New" w:hAnsi="Courier New"/>
          <w:sz w:val="16"/>
          <w:szCs w:val="16"/>
        </w:rPr>
      </w:pPr>
      <w:r w:rsidRPr="0091005D">
        <w:rPr>
          <w:rFonts w:ascii="Courier New" w:hAnsi="Courier New"/>
          <w:sz w:val="16"/>
          <w:szCs w:val="16"/>
        </w:rPr>
        <w:t xml:space="preserve">Instructions: TAKE 1 TABLET PO Q12H </w:t>
      </w:r>
    </w:p>
    <w:p w:rsidR="00406948" w:rsidRPr="0091005D" w:rsidRDefault="00406948" w:rsidP="00DA2506">
      <w:pPr>
        <w:pStyle w:val="Manual-bodytext"/>
        <w:shd w:val="clear" w:color="auto" w:fill="D9D9D9"/>
        <w:tabs>
          <w:tab w:val="clear" w:pos="720"/>
          <w:tab w:val="clear" w:pos="1440"/>
          <w:tab w:val="clear" w:pos="2160"/>
          <w:tab w:val="clear" w:pos="2880"/>
          <w:tab w:val="clear" w:pos="4680"/>
        </w:tabs>
        <w:autoSpaceDE w:val="0"/>
        <w:autoSpaceDN w:val="0"/>
        <w:adjustRightInd w:val="0"/>
        <w:rPr>
          <w:rFonts w:ascii="Courier New" w:hAnsi="Courier New"/>
          <w:sz w:val="16"/>
          <w:szCs w:val="16"/>
        </w:rPr>
      </w:pPr>
      <w:r w:rsidRPr="0091005D">
        <w:rPr>
          <w:rFonts w:ascii="Courier New" w:hAnsi="Courier New"/>
          <w:sz w:val="16"/>
          <w:szCs w:val="16"/>
        </w:rPr>
        <w:t xml:space="preserve">SIG: TAKE 1 TABLET BY MOUTH EVERY 12 HOURS </w:t>
      </w:r>
    </w:p>
    <w:p w:rsidR="00406948" w:rsidRPr="0091005D" w:rsidRDefault="00406948" w:rsidP="00DA2506">
      <w:pPr>
        <w:pStyle w:val="Manual-bodytext"/>
        <w:shd w:val="clear" w:color="auto" w:fill="D9D9D9"/>
        <w:tabs>
          <w:tab w:val="clear" w:pos="720"/>
          <w:tab w:val="clear" w:pos="1440"/>
          <w:tab w:val="clear" w:pos="2160"/>
          <w:tab w:val="clear" w:pos="2880"/>
          <w:tab w:val="clear" w:pos="4680"/>
        </w:tabs>
        <w:autoSpaceDE w:val="0"/>
        <w:autoSpaceDN w:val="0"/>
        <w:adjustRightInd w:val="0"/>
        <w:rPr>
          <w:rFonts w:ascii="Courier New" w:hAnsi="Courier New"/>
          <w:sz w:val="16"/>
          <w:szCs w:val="16"/>
        </w:rPr>
      </w:pPr>
      <w:r w:rsidRPr="0091005D">
        <w:rPr>
          <w:rFonts w:ascii="Courier New" w:hAnsi="Courier New"/>
          <w:sz w:val="16"/>
          <w:szCs w:val="16"/>
        </w:rPr>
        <w:t xml:space="preserve">(5) Patient Status: OPT NSC </w:t>
      </w:r>
    </w:p>
    <w:p w:rsidR="00406948" w:rsidRPr="0091005D" w:rsidRDefault="00406948" w:rsidP="00DA2506">
      <w:pPr>
        <w:pStyle w:val="Manual-bodytext"/>
        <w:shd w:val="clear" w:color="auto" w:fill="D9D9D9"/>
        <w:tabs>
          <w:tab w:val="clear" w:pos="720"/>
          <w:tab w:val="clear" w:pos="1440"/>
          <w:tab w:val="clear" w:pos="2160"/>
          <w:tab w:val="clear" w:pos="2880"/>
          <w:tab w:val="clear" w:pos="4680"/>
        </w:tabs>
        <w:autoSpaceDE w:val="0"/>
        <w:autoSpaceDN w:val="0"/>
        <w:adjustRightInd w:val="0"/>
        <w:rPr>
          <w:rFonts w:ascii="Courier New" w:hAnsi="Courier New"/>
          <w:sz w:val="16"/>
          <w:szCs w:val="16"/>
        </w:rPr>
      </w:pPr>
      <w:r w:rsidRPr="0091005D">
        <w:rPr>
          <w:rFonts w:ascii="Courier New" w:hAnsi="Courier New"/>
          <w:sz w:val="16"/>
          <w:szCs w:val="16"/>
        </w:rPr>
        <w:t xml:space="preserve">(6) Issue Date: MAR 24,2008 (7) Fill Date: MAR 24,2008 </w:t>
      </w:r>
    </w:p>
    <w:p w:rsidR="00406948" w:rsidRPr="0091005D" w:rsidRDefault="00406948" w:rsidP="00DA2506">
      <w:pPr>
        <w:pStyle w:val="Manual-bodytext"/>
        <w:shd w:val="clear" w:color="auto" w:fill="D9D9D9"/>
        <w:tabs>
          <w:tab w:val="clear" w:pos="720"/>
          <w:tab w:val="clear" w:pos="1440"/>
          <w:tab w:val="clear" w:pos="2160"/>
          <w:tab w:val="clear" w:pos="2880"/>
          <w:tab w:val="clear" w:pos="4680"/>
        </w:tabs>
        <w:autoSpaceDE w:val="0"/>
        <w:autoSpaceDN w:val="0"/>
        <w:adjustRightInd w:val="0"/>
        <w:rPr>
          <w:rFonts w:ascii="Courier New" w:hAnsi="Courier New"/>
          <w:sz w:val="16"/>
          <w:szCs w:val="16"/>
        </w:rPr>
      </w:pPr>
      <w:r w:rsidRPr="0091005D">
        <w:rPr>
          <w:rFonts w:ascii="Courier New" w:hAnsi="Courier New"/>
          <w:sz w:val="16"/>
          <w:szCs w:val="16"/>
        </w:rPr>
        <w:t xml:space="preserve">+ Enter ?? for more actions </w:t>
      </w:r>
    </w:p>
    <w:p w:rsidR="00406948" w:rsidRPr="0091005D" w:rsidRDefault="00406948" w:rsidP="00DA2506">
      <w:pPr>
        <w:pStyle w:val="Manual-bodytext"/>
        <w:shd w:val="clear" w:color="auto" w:fill="D9D9D9"/>
        <w:tabs>
          <w:tab w:val="clear" w:pos="720"/>
          <w:tab w:val="clear" w:pos="1440"/>
          <w:tab w:val="clear" w:pos="2160"/>
          <w:tab w:val="clear" w:pos="2880"/>
          <w:tab w:val="clear" w:pos="4680"/>
        </w:tabs>
        <w:autoSpaceDE w:val="0"/>
        <w:autoSpaceDN w:val="0"/>
        <w:adjustRightInd w:val="0"/>
        <w:rPr>
          <w:rFonts w:ascii="Courier New" w:hAnsi="Courier New"/>
          <w:sz w:val="16"/>
          <w:szCs w:val="16"/>
        </w:rPr>
      </w:pPr>
      <w:r w:rsidRPr="0091005D">
        <w:rPr>
          <w:rFonts w:ascii="Courier New" w:hAnsi="Courier New"/>
          <w:sz w:val="16"/>
          <w:szCs w:val="16"/>
        </w:rPr>
        <w:t xml:space="preserve">BY Bypass DC Discontinue </w:t>
      </w:r>
    </w:p>
    <w:p w:rsidR="00406948" w:rsidRPr="0091005D" w:rsidRDefault="00406948" w:rsidP="00DA2506">
      <w:pPr>
        <w:pStyle w:val="Manual-bodytext"/>
        <w:shd w:val="clear" w:color="auto" w:fill="D9D9D9"/>
        <w:tabs>
          <w:tab w:val="clear" w:pos="720"/>
          <w:tab w:val="clear" w:pos="1440"/>
          <w:tab w:val="clear" w:pos="2160"/>
          <w:tab w:val="clear" w:pos="2880"/>
          <w:tab w:val="clear" w:pos="4680"/>
        </w:tabs>
        <w:autoSpaceDE w:val="0"/>
        <w:autoSpaceDN w:val="0"/>
        <w:adjustRightInd w:val="0"/>
        <w:rPr>
          <w:rFonts w:ascii="Courier New" w:hAnsi="Courier New"/>
          <w:sz w:val="16"/>
          <w:szCs w:val="16"/>
        </w:rPr>
      </w:pPr>
      <w:r w:rsidRPr="0091005D">
        <w:rPr>
          <w:rFonts w:ascii="Courier New" w:hAnsi="Courier New"/>
          <w:sz w:val="16"/>
          <w:szCs w:val="16"/>
        </w:rPr>
        <w:t xml:space="preserve">ED Edit FN Finish </w:t>
      </w:r>
    </w:p>
    <w:p w:rsidR="00406948" w:rsidRPr="0091005D" w:rsidRDefault="00406948" w:rsidP="00DA2506">
      <w:pPr>
        <w:pStyle w:val="Manual-bodytext"/>
        <w:shd w:val="clear" w:color="auto" w:fill="D9D9D9"/>
        <w:tabs>
          <w:tab w:val="clear" w:pos="720"/>
          <w:tab w:val="clear" w:pos="1440"/>
          <w:tab w:val="clear" w:pos="2160"/>
          <w:tab w:val="clear" w:pos="2880"/>
          <w:tab w:val="clear" w:pos="4680"/>
        </w:tabs>
        <w:autoSpaceDE w:val="0"/>
        <w:autoSpaceDN w:val="0"/>
        <w:adjustRightInd w:val="0"/>
        <w:rPr>
          <w:rFonts w:ascii="Courier New" w:hAnsi="Courier New"/>
          <w:sz w:val="16"/>
          <w:szCs w:val="16"/>
        </w:rPr>
      </w:pPr>
      <w:r w:rsidRPr="0091005D">
        <w:rPr>
          <w:rFonts w:ascii="Courier New" w:hAnsi="Courier New"/>
          <w:sz w:val="16"/>
          <w:szCs w:val="16"/>
        </w:rPr>
        <w:t xml:space="preserve">Select Item(s): Next Screen// FN Finish </w:t>
      </w:r>
    </w:p>
    <w:p w:rsidR="00406948" w:rsidRPr="0091005D" w:rsidRDefault="00406948" w:rsidP="00DA2506">
      <w:pPr>
        <w:pStyle w:val="Manual-bodytext"/>
        <w:shd w:val="clear" w:color="auto" w:fill="D9D9D9"/>
        <w:tabs>
          <w:tab w:val="clear" w:pos="720"/>
          <w:tab w:val="clear" w:pos="1440"/>
          <w:tab w:val="clear" w:pos="2160"/>
          <w:tab w:val="clear" w:pos="2880"/>
          <w:tab w:val="clear" w:pos="4680"/>
        </w:tabs>
        <w:autoSpaceDE w:val="0"/>
        <w:autoSpaceDN w:val="0"/>
        <w:adjustRightInd w:val="0"/>
        <w:rPr>
          <w:rFonts w:ascii="Courier New" w:hAnsi="Courier New"/>
          <w:sz w:val="16"/>
          <w:szCs w:val="16"/>
        </w:rPr>
      </w:pPr>
      <w:r w:rsidRPr="0091005D">
        <w:rPr>
          <w:rFonts w:ascii="Courier New" w:hAnsi="Courier New"/>
          <w:sz w:val="16"/>
          <w:szCs w:val="16"/>
        </w:rPr>
        <w:t xml:space="preserve">Now doing allergy checks. Please wait... </w:t>
      </w:r>
    </w:p>
    <w:p w:rsidR="00406948" w:rsidRPr="0091005D" w:rsidRDefault="00406948" w:rsidP="00DA2506">
      <w:pPr>
        <w:pStyle w:val="Manual-bodytext"/>
        <w:shd w:val="clear" w:color="auto" w:fill="D9D9D9"/>
        <w:tabs>
          <w:tab w:val="clear" w:pos="720"/>
          <w:tab w:val="clear" w:pos="1440"/>
          <w:tab w:val="clear" w:pos="2160"/>
          <w:tab w:val="clear" w:pos="2880"/>
          <w:tab w:val="clear" w:pos="4680"/>
        </w:tabs>
        <w:autoSpaceDE w:val="0"/>
        <w:autoSpaceDN w:val="0"/>
        <w:adjustRightInd w:val="0"/>
        <w:rPr>
          <w:rFonts w:ascii="Courier New" w:hAnsi="Courier New"/>
          <w:sz w:val="16"/>
          <w:szCs w:val="16"/>
        </w:rPr>
      </w:pPr>
      <w:r w:rsidRPr="0091005D">
        <w:rPr>
          <w:rFonts w:ascii="Courier New" w:hAnsi="Courier New"/>
          <w:sz w:val="16"/>
          <w:szCs w:val="16"/>
        </w:rPr>
        <w:t xml:space="preserve">A Drug-Allergy Reaction exists for this medication and/or class! </w:t>
      </w:r>
    </w:p>
    <w:p w:rsidR="00406948" w:rsidRPr="0091005D" w:rsidRDefault="00406948" w:rsidP="00DA2506">
      <w:pPr>
        <w:pStyle w:val="Manual-bodytext"/>
        <w:shd w:val="clear" w:color="auto" w:fill="D9D9D9"/>
        <w:tabs>
          <w:tab w:val="clear" w:pos="720"/>
          <w:tab w:val="clear" w:pos="1440"/>
          <w:tab w:val="clear" w:pos="2160"/>
          <w:tab w:val="clear" w:pos="2880"/>
          <w:tab w:val="clear" w:pos="4680"/>
        </w:tabs>
        <w:autoSpaceDE w:val="0"/>
        <w:autoSpaceDN w:val="0"/>
        <w:adjustRightInd w:val="0"/>
        <w:rPr>
          <w:rFonts w:ascii="Courier New" w:hAnsi="Courier New"/>
          <w:sz w:val="16"/>
          <w:szCs w:val="16"/>
        </w:rPr>
      </w:pPr>
      <w:r w:rsidRPr="0091005D">
        <w:rPr>
          <w:rFonts w:ascii="Courier New" w:hAnsi="Courier New"/>
          <w:sz w:val="16"/>
          <w:szCs w:val="16"/>
        </w:rPr>
        <w:t xml:space="preserve">Prospective Drug: SULFAMETHOXAZOLE/TRIMETHOPRIM DS TAB </w:t>
      </w:r>
    </w:p>
    <w:p w:rsidR="00406948" w:rsidRPr="0091005D" w:rsidRDefault="00406948" w:rsidP="00DA2506">
      <w:pPr>
        <w:pStyle w:val="Manual-bodytext"/>
        <w:shd w:val="clear" w:color="auto" w:fill="D9D9D9"/>
        <w:tabs>
          <w:tab w:val="clear" w:pos="720"/>
          <w:tab w:val="clear" w:pos="1440"/>
          <w:tab w:val="clear" w:pos="2160"/>
          <w:tab w:val="clear" w:pos="2880"/>
          <w:tab w:val="clear" w:pos="4680"/>
        </w:tabs>
        <w:autoSpaceDE w:val="0"/>
        <w:autoSpaceDN w:val="0"/>
        <w:adjustRightInd w:val="0"/>
        <w:rPr>
          <w:rFonts w:ascii="Courier New" w:hAnsi="Courier New"/>
          <w:sz w:val="16"/>
          <w:szCs w:val="16"/>
        </w:rPr>
      </w:pPr>
      <w:r w:rsidRPr="0091005D">
        <w:rPr>
          <w:rFonts w:ascii="Courier New" w:hAnsi="Courier New"/>
          <w:sz w:val="16"/>
          <w:szCs w:val="16"/>
        </w:rPr>
        <w:t xml:space="preserve">Causative Agent: SULFADIAZINE/SULFAMERAZINE/SULFAMETHAZINE (SITE REPORTING ALLERGY – DATA REPORTED) </w:t>
      </w:r>
    </w:p>
    <w:p w:rsidR="00406948" w:rsidRPr="0091005D" w:rsidRDefault="00406948" w:rsidP="00DA2506">
      <w:pPr>
        <w:pStyle w:val="Manual-bodytext"/>
        <w:shd w:val="clear" w:color="auto" w:fill="D9D9D9"/>
        <w:tabs>
          <w:tab w:val="clear" w:pos="720"/>
          <w:tab w:val="clear" w:pos="1440"/>
          <w:tab w:val="clear" w:pos="2160"/>
          <w:tab w:val="clear" w:pos="2880"/>
          <w:tab w:val="clear" w:pos="4680"/>
        </w:tabs>
        <w:autoSpaceDE w:val="0"/>
        <w:autoSpaceDN w:val="0"/>
        <w:adjustRightInd w:val="0"/>
        <w:rPr>
          <w:rFonts w:ascii="Courier New" w:hAnsi="Courier New"/>
          <w:sz w:val="16"/>
          <w:szCs w:val="16"/>
        </w:rPr>
      </w:pPr>
      <w:r w:rsidRPr="0091005D">
        <w:rPr>
          <w:rFonts w:ascii="Courier New" w:hAnsi="Courier New"/>
          <w:sz w:val="16"/>
          <w:szCs w:val="16"/>
        </w:rPr>
        <w:t xml:space="preserve">Historical/Observed: HISTORICAL </w:t>
      </w:r>
    </w:p>
    <w:p w:rsidR="00406948" w:rsidRPr="0091005D" w:rsidRDefault="00406948" w:rsidP="00DA2506">
      <w:pPr>
        <w:pStyle w:val="Manual-bodytext"/>
        <w:shd w:val="clear" w:color="auto" w:fill="D9D9D9"/>
        <w:tabs>
          <w:tab w:val="clear" w:pos="720"/>
          <w:tab w:val="clear" w:pos="1440"/>
          <w:tab w:val="clear" w:pos="2160"/>
          <w:tab w:val="clear" w:pos="2880"/>
          <w:tab w:val="clear" w:pos="4680"/>
        </w:tabs>
        <w:autoSpaceDE w:val="0"/>
        <w:autoSpaceDN w:val="0"/>
        <w:adjustRightInd w:val="0"/>
        <w:rPr>
          <w:rFonts w:ascii="Courier New" w:hAnsi="Courier New"/>
          <w:sz w:val="16"/>
          <w:szCs w:val="16"/>
        </w:rPr>
      </w:pPr>
      <w:r w:rsidRPr="0091005D">
        <w:rPr>
          <w:rFonts w:ascii="Courier New" w:hAnsi="Courier New"/>
          <w:sz w:val="16"/>
          <w:szCs w:val="16"/>
        </w:rPr>
        <w:t xml:space="preserve">Severity: Not Entered </w:t>
      </w:r>
    </w:p>
    <w:p w:rsidR="00406948" w:rsidRPr="0091005D" w:rsidRDefault="00406948" w:rsidP="00DA2506">
      <w:pPr>
        <w:pStyle w:val="Manual-bodytext"/>
        <w:shd w:val="clear" w:color="auto" w:fill="D9D9D9"/>
        <w:tabs>
          <w:tab w:val="clear" w:pos="720"/>
          <w:tab w:val="clear" w:pos="1440"/>
          <w:tab w:val="clear" w:pos="2160"/>
          <w:tab w:val="clear" w:pos="2880"/>
          <w:tab w:val="clear" w:pos="4680"/>
        </w:tabs>
        <w:autoSpaceDE w:val="0"/>
        <w:autoSpaceDN w:val="0"/>
        <w:adjustRightInd w:val="0"/>
        <w:rPr>
          <w:rFonts w:ascii="Courier New" w:hAnsi="Courier New"/>
          <w:sz w:val="16"/>
          <w:szCs w:val="16"/>
        </w:rPr>
      </w:pPr>
      <w:r w:rsidRPr="0091005D">
        <w:rPr>
          <w:rFonts w:ascii="Courier New" w:hAnsi="Courier New"/>
          <w:sz w:val="16"/>
          <w:szCs w:val="16"/>
        </w:rPr>
        <w:t xml:space="preserve">Ingredients: SULFAMETHOXAZOLE TRIMETHOPRIM </w:t>
      </w:r>
    </w:p>
    <w:p w:rsidR="00406948" w:rsidRPr="0091005D" w:rsidRDefault="00406948" w:rsidP="00DA2506">
      <w:pPr>
        <w:pStyle w:val="Manual-bodytext"/>
        <w:shd w:val="clear" w:color="auto" w:fill="D9D9D9"/>
        <w:tabs>
          <w:tab w:val="clear" w:pos="720"/>
          <w:tab w:val="clear" w:pos="1440"/>
          <w:tab w:val="clear" w:pos="2160"/>
          <w:tab w:val="clear" w:pos="2880"/>
          <w:tab w:val="clear" w:pos="4680"/>
        </w:tabs>
        <w:autoSpaceDE w:val="0"/>
        <w:autoSpaceDN w:val="0"/>
        <w:adjustRightInd w:val="0"/>
        <w:rPr>
          <w:rFonts w:ascii="Courier New" w:hAnsi="Courier New"/>
          <w:sz w:val="16"/>
          <w:szCs w:val="16"/>
        </w:rPr>
      </w:pPr>
      <w:r w:rsidRPr="0091005D">
        <w:rPr>
          <w:rFonts w:ascii="Courier New" w:hAnsi="Courier New"/>
          <w:sz w:val="16"/>
          <w:szCs w:val="16"/>
        </w:rPr>
        <w:t xml:space="preserve">Signs/Symptoms: ITCHING,WATERING EYES, ANOREXIA, </w:t>
      </w:r>
    </w:p>
    <w:p w:rsidR="00406948" w:rsidRPr="0091005D" w:rsidRDefault="00406948" w:rsidP="00DA2506">
      <w:pPr>
        <w:pStyle w:val="Manual-bodytext"/>
        <w:shd w:val="clear" w:color="auto" w:fill="D9D9D9"/>
        <w:tabs>
          <w:tab w:val="clear" w:pos="720"/>
          <w:tab w:val="clear" w:pos="1440"/>
          <w:tab w:val="clear" w:pos="2160"/>
          <w:tab w:val="clear" w:pos="2880"/>
          <w:tab w:val="clear" w:pos="4680"/>
        </w:tabs>
        <w:autoSpaceDE w:val="0"/>
        <w:autoSpaceDN w:val="0"/>
        <w:adjustRightInd w:val="0"/>
        <w:rPr>
          <w:rFonts w:ascii="Courier New" w:hAnsi="Courier New"/>
          <w:sz w:val="16"/>
          <w:szCs w:val="16"/>
        </w:rPr>
      </w:pPr>
      <w:r w:rsidRPr="0091005D">
        <w:rPr>
          <w:rFonts w:ascii="Courier New" w:hAnsi="Courier New"/>
          <w:sz w:val="16"/>
          <w:szCs w:val="16"/>
        </w:rPr>
        <w:t xml:space="preserve">NAUSEA,VOMITING, ANXIETY, DROWSINESS, </w:t>
      </w:r>
    </w:p>
    <w:p w:rsidR="00406948" w:rsidRPr="0091005D" w:rsidRDefault="00406948" w:rsidP="00DA2506">
      <w:pPr>
        <w:pStyle w:val="Heading3"/>
        <w:keepNext w:val="0"/>
        <w:shd w:val="clear" w:color="auto" w:fill="D9D9D9"/>
        <w:autoSpaceDE w:val="0"/>
        <w:autoSpaceDN w:val="0"/>
        <w:adjustRightInd w:val="0"/>
        <w:spacing w:before="0" w:after="0"/>
        <w:rPr>
          <w:rFonts w:ascii="Courier New" w:hAnsi="Courier New" w:cs="Courier New"/>
          <w:sz w:val="16"/>
          <w:szCs w:val="16"/>
        </w:rPr>
      </w:pPr>
      <w:bookmarkStart w:id="458" w:name="_Toc4750935"/>
      <w:r w:rsidRPr="0091005D">
        <w:rPr>
          <w:rFonts w:ascii="Courier New" w:hAnsi="Courier New" w:cs="Courier New"/>
          <w:sz w:val="16"/>
          <w:szCs w:val="16"/>
        </w:rPr>
        <w:t>Provider Override Reason: N/A - Order Entered Through VistA</w:t>
      </w:r>
      <w:bookmarkEnd w:id="458"/>
      <w:r w:rsidRPr="0091005D">
        <w:rPr>
          <w:rFonts w:ascii="Courier New" w:hAnsi="Courier New" w:cs="Courier New"/>
          <w:sz w:val="16"/>
          <w:szCs w:val="16"/>
        </w:rPr>
        <w:t xml:space="preserve"> </w:t>
      </w:r>
    </w:p>
    <w:p w:rsidR="00594F2F" w:rsidRPr="0091005D" w:rsidRDefault="00594F2F" w:rsidP="00594F2F">
      <w:pPr>
        <w:pStyle w:val="Heading3"/>
      </w:pPr>
      <w:bookmarkStart w:id="459" w:name="_Therapeutic_Duplication"/>
      <w:bookmarkStart w:id="460" w:name="_Toc4750936"/>
      <w:bookmarkEnd w:id="459"/>
      <w:r w:rsidRPr="0091005D">
        <w:t>Therapeutic Duplication</w:t>
      </w:r>
      <w:bookmarkEnd w:id="454"/>
      <w:bookmarkEnd w:id="455"/>
      <w:bookmarkEnd w:id="456"/>
      <w:bookmarkEnd w:id="457"/>
      <w:bookmarkEnd w:id="460"/>
      <w:r w:rsidR="00302CC8" w:rsidRPr="0091005D">
        <w:fldChar w:fldCharType="begin"/>
      </w:r>
      <w:r w:rsidRPr="0091005D">
        <w:instrText xml:space="preserve"> XE "Therapeutic Duplication" </w:instrText>
      </w:r>
      <w:r w:rsidR="00302CC8" w:rsidRPr="0091005D">
        <w:fldChar w:fldCharType="end"/>
      </w:r>
      <w:r w:rsidRPr="0091005D">
        <w:rPr>
          <w:i/>
        </w:rPr>
        <w:t xml:space="preserve">  </w:t>
      </w:r>
    </w:p>
    <w:p w:rsidR="00594F2F" w:rsidRPr="0091005D" w:rsidRDefault="00594F2F" w:rsidP="00B62C66">
      <w:pPr>
        <w:pStyle w:val="BodyText"/>
      </w:pPr>
      <w:r w:rsidRPr="0091005D">
        <w:t>This section describes enhancements to the existing VistA Duplicate Class order checks.</w:t>
      </w:r>
      <w:r w:rsidR="00306F00" w:rsidRPr="0091005D">
        <w:t xml:space="preserve"> </w:t>
      </w:r>
      <w:r w:rsidRPr="0091005D">
        <w:t xml:space="preserve">The current VistA Duplicate Class checks have been enhanced using the FDB business rules and database, as well as the FDB Enhanced Therapeutic Classification (ETC) system. The Duplicate Class check will now be referred to as the Duplicate Therapy order check. This order check will continue to be performed against active, pending, non-verified orders on hold (initiated through pharmacy or CPRS), expired and discontinued orders. </w:t>
      </w:r>
      <w:r w:rsidR="00526F57" w:rsidRPr="0091005D">
        <w:t>The timeframe for inclusion of locally discontinued orders is determined by the following formula: Discontinued Date (Cancel Date) + Days Supply + 7</w:t>
      </w:r>
      <w:r w:rsidR="00B929BA" w:rsidRPr="0091005D">
        <w:t>.</w:t>
      </w:r>
      <w:r w:rsidR="00526F57" w:rsidRPr="0091005D">
        <w:t xml:space="preserve"> </w:t>
      </w:r>
      <w:r w:rsidRPr="0091005D">
        <w:t xml:space="preserve">This check will be performed on active Non-VA Medication orders. </w:t>
      </w:r>
    </w:p>
    <w:p w:rsidR="00594F2F" w:rsidRPr="0091005D" w:rsidRDefault="00594F2F" w:rsidP="00B62C66">
      <w:pPr>
        <w:pStyle w:val="BodyText"/>
      </w:pPr>
    </w:p>
    <w:p w:rsidR="00594F2F" w:rsidRPr="0091005D" w:rsidRDefault="00594F2F" w:rsidP="00B62C66">
      <w:pPr>
        <w:pStyle w:val="BodyText"/>
      </w:pPr>
      <w:bookmarkStart w:id="461" w:name="Page_72"/>
      <w:bookmarkEnd w:id="461"/>
      <w:r w:rsidRPr="0091005D">
        <w:t>No changes have been made to the existing user actions for Duplicate Therapy order checks</w:t>
      </w:r>
      <w:r w:rsidR="00306F00" w:rsidRPr="0091005D">
        <w:t xml:space="preserve">. </w:t>
      </w:r>
      <w:r w:rsidRPr="0091005D">
        <w:t xml:space="preserve">Users will continue to have the ability to discontinue the order. The existing order will only be discontinued upon acceptance of the order being processed. No discontinue actions can be performed on remote outpatient orders, Non-VA medications, discontinued, and expired orders or orders placed on provider hold through CPRS. If the CANCEL DRUG IN SAME CLASS </w:t>
      </w:r>
      <w:r w:rsidRPr="0091005D">
        <w:lastRenderedPageBreak/>
        <w:t>outpatient site parameter is set to ‘No’, no discontinue action is allowed on any duplicate class order.</w:t>
      </w:r>
    </w:p>
    <w:p w:rsidR="00594F2F" w:rsidRPr="0091005D" w:rsidRDefault="00594F2F" w:rsidP="00B62C66">
      <w:pPr>
        <w:pStyle w:val="BodyText"/>
      </w:pPr>
    </w:p>
    <w:p w:rsidR="00594F2F" w:rsidRPr="0091005D" w:rsidRDefault="00594F2F" w:rsidP="00B62C66">
      <w:pPr>
        <w:pStyle w:val="BodyText"/>
      </w:pPr>
      <w:r w:rsidRPr="0091005D">
        <w:t xml:space="preserve">Any remote Outpatient order (from another VAMC or Department of Defense (DoD) facility) using data from Health Data Repository Historical (HDR-Hx) or Health Data Repository- Interim Messaging Solution (HDR-IMS) that has been expired for </w:t>
      </w:r>
      <w:r w:rsidR="00526F57" w:rsidRPr="0091005D">
        <w:t xml:space="preserve">30 </w:t>
      </w:r>
      <w:r w:rsidRPr="0091005D">
        <w:t xml:space="preserve">days or less will be included in the list of medications to be checked. </w:t>
      </w:r>
    </w:p>
    <w:p w:rsidR="00594F2F" w:rsidRPr="0091005D" w:rsidRDefault="00594F2F" w:rsidP="00B62C66">
      <w:pPr>
        <w:pStyle w:val="BodyText"/>
      </w:pPr>
    </w:p>
    <w:p w:rsidR="00594F2F" w:rsidRPr="0091005D" w:rsidRDefault="00594F2F" w:rsidP="00B62C66">
      <w:pPr>
        <w:pStyle w:val="BodyText"/>
      </w:pPr>
      <w:r w:rsidRPr="0091005D">
        <w:t>FDB custom tables will be used to store custom changes to the duplication allowance for a FDB therapeutic classification. Each duplicate therapy class is assigned a duplication allowance. The duplication allowance for a therapeutic allowance determines whether or not the therapeutic duplication warning will be displayed to the user.</w:t>
      </w:r>
    </w:p>
    <w:p w:rsidR="00594F2F" w:rsidRPr="0091005D" w:rsidRDefault="00594F2F" w:rsidP="00B62C66">
      <w:pPr>
        <w:pStyle w:val="BodyText"/>
      </w:pPr>
    </w:p>
    <w:p w:rsidR="00594F2F" w:rsidRPr="0091005D" w:rsidRDefault="00594F2F" w:rsidP="00B62C66">
      <w:pPr>
        <w:pStyle w:val="BodyText"/>
      </w:pPr>
      <w:r w:rsidRPr="0091005D">
        <w:t>The Vendor's (currently FDB) Enhanced Therapeutic Classification (ETC) System is now used in place of the VA Drug Class for the Duplicate Therapy (formerly duplicate class) order checks.</w:t>
      </w:r>
    </w:p>
    <w:p w:rsidR="00594F2F" w:rsidRPr="0091005D" w:rsidRDefault="00594F2F" w:rsidP="00B62C66">
      <w:pPr>
        <w:pStyle w:val="BodyText"/>
      </w:pPr>
    </w:p>
    <w:p w:rsidR="00594F2F" w:rsidRPr="0091005D" w:rsidRDefault="00594F2F" w:rsidP="00B62C66">
      <w:pPr>
        <w:pStyle w:val="BodyText"/>
      </w:pPr>
      <w:r w:rsidRPr="0091005D">
        <w:t xml:space="preserve">Duplicate Therapy order checks will no longer be processed in pairs. Each duplicate therapy warning includes as many outpatient medication orders as it applies to.  </w:t>
      </w:r>
    </w:p>
    <w:p w:rsidR="00594F2F" w:rsidRPr="0091005D" w:rsidRDefault="00594F2F" w:rsidP="0051119F"/>
    <w:p w:rsidR="00594F2F" w:rsidRPr="0091005D" w:rsidRDefault="00594F2F" w:rsidP="00B62C66">
      <w:pPr>
        <w:pStyle w:val="BodyText"/>
      </w:pPr>
      <w:r w:rsidRPr="0091005D">
        <w:t>A duplicate therapy warning is only displayed if the number of duplicate therapy matches exceeds the duplication allowance specified for the FDB duplicate therapy class.</w:t>
      </w:r>
    </w:p>
    <w:p w:rsidR="00594F2F" w:rsidRPr="0091005D" w:rsidRDefault="00594F2F" w:rsidP="0051119F"/>
    <w:p w:rsidR="00594F2F" w:rsidRPr="0091005D" w:rsidRDefault="00594F2F" w:rsidP="00B62C66">
      <w:pPr>
        <w:pStyle w:val="BodyText"/>
      </w:pPr>
      <w:r w:rsidRPr="0091005D">
        <w:t>The following processes use the enhanced functionality:</w:t>
      </w:r>
    </w:p>
    <w:p w:rsidR="00594F2F" w:rsidRPr="0091005D" w:rsidRDefault="00594F2F" w:rsidP="00CF373B">
      <w:pPr>
        <w:pStyle w:val="BodyTextBullet1"/>
      </w:pPr>
      <w:r w:rsidRPr="0091005D">
        <w:t>Entering a new outpatient medication order through pharmacy options</w:t>
      </w:r>
    </w:p>
    <w:p w:rsidR="00594F2F" w:rsidRPr="0091005D" w:rsidRDefault="00594F2F" w:rsidP="00CF373B">
      <w:pPr>
        <w:pStyle w:val="BodyTextBullet1"/>
      </w:pPr>
      <w:r w:rsidRPr="0091005D">
        <w:t>Finishing a pending outpatient medication order</w:t>
      </w:r>
    </w:p>
    <w:p w:rsidR="00594F2F" w:rsidRPr="0091005D" w:rsidRDefault="00594F2F" w:rsidP="00CF373B">
      <w:pPr>
        <w:pStyle w:val="BodyTextBullet1"/>
      </w:pPr>
      <w:r w:rsidRPr="0091005D">
        <w:t>Renewing an outpatient medication order</w:t>
      </w:r>
    </w:p>
    <w:p w:rsidR="00594F2F" w:rsidRPr="0091005D" w:rsidRDefault="00594F2F" w:rsidP="00CF373B">
      <w:pPr>
        <w:pStyle w:val="BodyTextBullet1"/>
      </w:pPr>
      <w:r w:rsidRPr="0091005D">
        <w:t xml:space="preserve">When a new outpatient medication order is created via an edit </w:t>
      </w:r>
    </w:p>
    <w:p w:rsidR="00594F2F" w:rsidRPr="0091005D" w:rsidRDefault="00594F2F" w:rsidP="00CF373B">
      <w:pPr>
        <w:pStyle w:val="BodyTextBullet1"/>
      </w:pPr>
      <w:r w:rsidRPr="0091005D">
        <w:t>Verification of an outpatient medication order entered or finished by a non-pharmacist</w:t>
      </w:r>
    </w:p>
    <w:p w:rsidR="00594F2F" w:rsidRPr="0091005D" w:rsidRDefault="00594F2F" w:rsidP="00CF373B">
      <w:pPr>
        <w:pStyle w:val="BodyTextBullet1"/>
      </w:pPr>
      <w:r w:rsidRPr="0091005D">
        <w:t>Copy of an outpatient medication order</w:t>
      </w:r>
    </w:p>
    <w:p w:rsidR="00594F2F" w:rsidRPr="0091005D" w:rsidRDefault="00594F2F" w:rsidP="00CF373B">
      <w:pPr>
        <w:pStyle w:val="BodyTextBullet1"/>
      </w:pPr>
      <w:r w:rsidRPr="0091005D">
        <w:t>Reinstatement of an outpatient medication order</w:t>
      </w:r>
    </w:p>
    <w:p w:rsidR="00594F2F" w:rsidRPr="0091005D" w:rsidRDefault="00594F2F" w:rsidP="0051119F"/>
    <w:p w:rsidR="00594F2F" w:rsidRPr="0091005D" w:rsidRDefault="00594F2F" w:rsidP="00B62C66">
      <w:pPr>
        <w:pStyle w:val="BodyText"/>
      </w:pPr>
      <w:r w:rsidRPr="0091005D">
        <w:t>See illustrations below:</w:t>
      </w:r>
    </w:p>
    <w:p w:rsidR="00594F2F" w:rsidRPr="0091005D" w:rsidRDefault="00594F2F" w:rsidP="0051119F">
      <w:pPr>
        <w:rPr>
          <w:b/>
          <w:color w:val="auto"/>
          <w:szCs w:val="22"/>
        </w:rPr>
      </w:pPr>
    </w:p>
    <w:p w:rsidR="00594F2F" w:rsidRPr="0091005D" w:rsidRDefault="00594F2F" w:rsidP="00A17F7F">
      <w:pPr>
        <w:pStyle w:val="Example"/>
      </w:pPr>
      <w:bookmarkStart w:id="462" w:name="P065"/>
      <w:bookmarkEnd w:id="462"/>
      <w:r w:rsidRPr="0091005D">
        <w:t>Example: Local RX</w:t>
      </w:r>
    </w:p>
    <w:p w:rsidR="00594F2F" w:rsidRPr="0091005D" w:rsidRDefault="00594F2F" w:rsidP="003F6D1F">
      <w:pPr>
        <w:pStyle w:val="Screen"/>
      </w:pPr>
      <w:r w:rsidRPr="0091005D">
        <w:t>===============================================================================</w:t>
      </w:r>
    </w:p>
    <w:p w:rsidR="00594F2F" w:rsidRPr="0091005D" w:rsidRDefault="00594F2F" w:rsidP="003F6D1F">
      <w:pPr>
        <w:pStyle w:val="Screen"/>
      </w:pPr>
      <w:r w:rsidRPr="0091005D">
        <w:t xml:space="preserve">*** THERAPEUTIC DUPLICATION(S) *** FAMOTIDINE 20MG TAB with </w:t>
      </w:r>
    </w:p>
    <w:p w:rsidR="00594F2F" w:rsidRPr="0091005D" w:rsidRDefault="00594F2F" w:rsidP="003F6D1F">
      <w:pPr>
        <w:pStyle w:val="Screen"/>
      </w:pPr>
    </w:p>
    <w:p w:rsidR="00594F2F" w:rsidRPr="0091005D" w:rsidRDefault="00594F2F" w:rsidP="003F6D1F">
      <w:pPr>
        <w:pStyle w:val="Screen"/>
      </w:pPr>
      <w:r w:rsidRPr="0091005D">
        <w:t xml:space="preserve">            Local Rx#: 2561</w:t>
      </w:r>
    </w:p>
    <w:p w:rsidR="00594F2F" w:rsidRPr="0091005D" w:rsidRDefault="00594F2F" w:rsidP="003F6D1F">
      <w:pPr>
        <w:pStyle w:val="Screen"/>
      </w:pPr>
      <w:r w:rsidRPr="0091005D">
        <w:lastRenderedPageBreak/>
        <w:t xml:space="preserve">             </w:t>
      </w:r>
      <w:bookmarkStart w:id="463" w:name="p066"/>
      <w:bookmarkEnd w:id="463"/>
      <w:r w:rsidRPr="0091005D">
        <w:t xml:space="preserve">    Drug: CIMETIDINE 300MG TAB (DISCONTINUED)</w:t>
      </w:r>
    </w:p>
    <w:p w:rsidR="00594F2F" w:rsidRPr="0091005D" w:rsidRDefault="00594F2F" w:rsidP="003F6D1F">
      <w:pPr>
        <w:pStyle w:val="Screen"/>
      </w:pPr>
      <w:r w:rsidRPr="0091005D">
        <w:t xml:space="preserve">                  SIG: TAKE ONE TABLET BY MOUTH AT BEDTIME                   </w:t>
      </w:r>
    </w:p>
    <w:p w:rsidR="00594F2F" w:rsidRPr="0091005D" w:rsidRDefault="00594F2F" w:rsidP="003F6D1F">
      <w:pPr>
        <w:pStyle w:val="Screen"/>
      </w:pPr>
      <w:r w:rsidRPr="0091005D">
        <w:t xml:space="preserve">                  QTY: 30                 Days Supply: 30   </w:t>
      </w:r>
    </w:p>
    <w:p w:rsidR="00594F2F" w:rsidRPr="0091005D" w:rsidRDefault="00594F2F" w:rsidP="003F6D1F">
      <w:pPr>
        <w:pStyle w:val="Screen"/>
      </w:pPr>
      <w:r w:rsidRPr="0091005D">
        <w:t xml:space="preserve">    </w:t>
      </w:r>
      <w:r w:rsidR="00955490" w:rsidRPr="0091005D">
        <w:t xml:space="preserve">    </w:t>
      </w:r>
      <w:r w:rsidRPr="0091005D">
        <w:t>Processing Status: Released locally on 3/4/08@08:55:32  (Window)</w:t>
      </w:r>
    </w:p>
    <w:p w:rsidR="00594F2F" w:rsidRPr="0091005D" w:rsidRDefault="00594F2F" w:rsidP="003F6D1F">
      <w:pPr>
        <w:pStyle w:val="Screen"/>
      </w:pPr>
      <w:r w:rsidRPr="0091005D">
        <w:t xml:space="preserve">       Last Filled On: 11/08/06</w:t>
      </w:r>
    </w:p>
    <w:p w:rsidR="00594F2F" w:rsidRPr="0091005D" w:rsidRDefault="00594F2F" w:rsidP="003F6D1F">
      <w:pPr>
        <w:pStyle w:val="Screen"/>
      </w:pPr>
      <w:r w:rsidRPr="0091005D">
        <w:t xml:space="preserve">                                                                              </w:t>
      </w:r>
    </w:p>
    <w:p w:rsidR="00594F2F" w:rsidRPr="0091005D" w:rsidRDefault="00594F2F" w:rsidP="003F6D1F">
      <w:pPr>
        <w:pStyle w:val="Screen"/>
      </w:pPr>
      <w:r w:rsidRPr="0091005D">
        <w:t>Class(es)Involved in Therapeutic Duplication(s): Peptic Ulcer Agents, Histamine-2 Receptor Antagonists (H2 Antagonists)</w:t>
      </w:r>
    </w:p>
    <w:p w:rsidR="00594F2F" w:rsidRPr="0091005D" w:rsidRDefault="00594F2F" w:rsidP="003F6D1F">
      <w:pPr>
        <w:pStyle w:val="Screen"/>
      </w:pPr>
      <w:r w:rsidRPr="0091005D">
        <w:t>===============================================================================</w:t>
      </w:r>
    </w:p>
    <w:p w:rsidR="00670DA5" w:rsidRPr="0091005D" w:rsidRDefault="00670DA5" w:rsidP="00A17F7F">
      <w:pPr>
        <w:pStyle w:val="Example"/>
      </w:pPr>
    </w:p>
    <w:p w:rsidR="00594F2F" w:rsidRPr="0091005D" w:rsidRDefault="00594F2F" w:rsidP="00A17F7F">
      <w:pPr>
        <w:pStyle w:val="Example"/>
      </w:pPr>
      <w:r w:rsidRPr="0091005D">
        <w:t>Example: Remote Rx</w:t>
      </w:r>
    </w:p>
    <w:p w:rsidR="00594F2F" w:rsidRPr="0091005D" w:rsidRDefault="00594F2F" w:rsidP="003F6D1F">
      <w:pPr>
        <w:pStyle w:val="Screen"/>
      </w:pPr>
      <w:r w:rsidRPr="0091005D">
        <w:t>===============================================================================</w:t>
      </w:r>
    </w:p>
    <w:p w:rsidR="00594F2F" w:rsidRPr="0091005D" w:rsidRDefault="00594F2F" w:rsidP="003F6D1F">
      <w:pPr>
        <w:pStyle w:val="Screen"/>
      </w:pPr>
      <w:r w:rsidRPr="0091005D">
        <w:t xml:space="preserve">*** THERAPEUTIC DUPLICATION(S) *** SUCRALFATE 1GM TAB with </w:t>
      </w:r>
    </w:p>
    <w:p w:rsidR="00594F2F" w:rsidRPr="0091005D" w:rsidRDefault="00594F2F" w:rsidP="003F6D1F">
      <w:pPr>
        <w:pStyle w:val="Screen"/>
      </w:pPr>
    </w:p>
    <w:p w:rsidR="00594F2F" w:rsidRPr="0091005D" w:rsidRDefault="00594F2F" w:rsidP="003F6D1F">
      <w:pPr>
        <w:pStyle w:val="Screen"/>
      </w:pPr>
      <w:r w:rsidRPr="0091005D">
        <w:t xml:space="preserve">        LOCATION: &lt;VA OR DOD FACILITY&gt;   Remote Rx#: 65343</w:t>
      </w:r>
    </w:p>
    <w:p w:rsidR="00594F2F" w:rsidRPr="0091005D" w:rsidRDefault="00594F2F" w:rsidP="003F6D1F">
      <w:pPr>
        <w:pStyle w:val="Screen"/>
      </w:pPr>
      <w:r w:rsidRPr="0091005D">
        <w:t xml:space="preserve">                 Drug: RANITIDINE HCL 150MG TAB (EXPIRED)</w:t>
      </w:r>
    </w:p>
    <w:p w:rsidR="00594F2F" w:rsidRPr="0091005D" w:rsidRDefault="00594F2F" w:rsidP="003F6D1F">
      <w:pPr>
        <w:pStyle w:val="Screen"/>
      </w:pPr>
      <w:r w:rsidRPr="0091005D">
        <w:t xml:space="preserve">                  SIG: TAKE ONE TABLET BY MOUTH TWICE A DAY</w:t>
      </w:r>
    </w:p>
    <w:p w:rsidR="00594F2F" w:rsidRPr="0091005D" w:rsidRDefault="00594F2F" w:rsidP="003F6D1F">
      <w:pPr>
        <w:pStyle w:val="Screen"/>
      </w:pPr>
      <w:r w:rsidRPr="0091005D">
        <w:t xml:space="preserve">                  QTY: 180                Days Supply: 90</w:t>
      </w:r>
    </w:p>
    <w:p w:rsidR="00594F2F" w:rsidRPr="0091005D" w:rsidRDefault="00594F2F" w:rsidP="003F6D1F">
      <w:pPr>
        <w:pStyle w:val="Screen"/>
      </w:pPr>
      <w:r w:rsidRPr="0091005D">
        <w:t xml:space="preserve">       Last Filled On: 11/08/06</w:t>
      </w:r>
    </w:p>
    <w:p w:rsidR="00594F2F" w:rsidRPr="0091005D" w:rsidRDefault="00594F2F" w:rsidP="003F6D1F">
      <w:pPr>
        <w:pStyle w:val="Screen"/>
      </w:pPr>
      <w:r w:rsidRPr="0091005D">
        <w:t xml:space="preserve">                                                               </w:t>
      </w:r>
    </w:p>
    <w:p w:rsidR="00594F2F" w:rsidRPr="0091005D" w:rsidRDefault="00594F2F" w:rsidP="003F6D1F">
      <w:pPr>
        <w:pStyle w:val="Screen"/>
      </w:pPr>
      <w:r w:rsidRPr="0091005D">
        <w:t>Class(es)Involved in Therapeutic Duplication(s): Peptic Ulcer Agents</w:t>
      </w:r>
    </w:p>
    <w:p w:rsidR="00594F2F" w:rsidRPr="0091005D" w:rsidRDefault="00594F2F" w:rsidP="003F6D1F">
      <w:pPr>
        <w:pStyle w:val="Screen"/>
      </w:pPr>
      <w:r w:rsidRPr="0091005D">
        <w:t>===============================================================================</w:t>
      </w:r>
    </w:p>
    <w:p w:rsidR="00594F2F" w:rsidRPr="0091005D" w:rsidRDefault="00594F2F" w:rsidP="0051119F"/>
    <w:p w:rsidR="00594F2F" w:rsidRPr="0091005D" w:rsidRDefault="00594F2F" w:rsidP="00A17F7F">
      <w:pPr>
        <w:pStyle w:val="Example"/>
      </w:pPr>
      <w:r w:rsidRPr="0091005D">
        <w:t>Example: Pending Order</w:t>
      </w:r>
    </w:p>
    <w:p w:rsidR="002C5CE8" w:rsidRPr="0091005D" w:rsidRDefault="002C5CE8" w:rsidP="002C5CE8">
      <w:pPr>
        <w:pStyle w:val="Screen"/>
        <w:keepNext/>
      </w:pPr>
      <w:r w:rsidRPr="0091005D">
        <w:t>===============================================================================</w:t>
      </w:r>
    </w:p>
    <w:p w:rsidR="002C5CE8" w:rsidRPr="0091005D" w:rsidRDefault="002C5CE8" w:rsidP="006D3E80">
      <w:pPr>
        <w:pStyle w:val="Screen"/>
        <w:keepNext/>
      </w:pPr>
    </w:p>
    <w:p w:rsidR="00594F2F" w:rsidRPr="0091005D" w:rsidRDefault="00594F2F" w:rsidP="006D3E80">
      <w:pPr>
        <w:pStyle w:val="Screen"/>
        <w:keepNext/>
      </w:pPr>
      <w:r w:rsidRPr="0091005D">
        <w:t>*** THERAPEUTIC DUPLICATION(S) *** NIZATIDINE 150MG CAP with</w:t>
      </w:r>
    </w:p>
    <w:p w:rsidR="00594F2F" w:rsidRPr="0091005D" w:rsidRDefault="00594F2F" w:rsidP="006D3E80">
      <w:pPr>
        <w:pStyle w:val="Screen"/>
        <w:keepNext/>
      </w:pPr>
      <w:r w:rsidRPr="0091005D">
        <w:t xml:space="preserve"> </w:t>
      </w:r>
      <w:r w:rsidR="003F6D1F" w:rsidRPr="0091005D">
        <w:tab/>
      </w:r>
    </w:p>
    <w:p w:rsidR="00594F2F" w:rsidRPr="0091005D" w:rsidRDefault="00594F2F" w:rsidP="006D3E80">
      <w:pPr>
        <w:pStyle w:val="Screen"/>
        <w:keepNext/>
      </w:pPr>
      <w:r w:rsidRPr="0091005D">
        <w:t xml:space="preserve">          Pending Drug: FAMOTIDINE 20MG TAB</w:t>
      </w:r>
    </w:p>
    <w:p w:rsidR="00594F2F" w:rsidRPr="0091005D" w:rsidRDefault="00594F2F" w:rsidP="006D3E80">
      <w:pPr>
        <w:pStyle w:val="Screen"/>
        <w:keepNext/>
      </w:pPr>
      <w:r w:rsidRPr="0091005D">
        <w:t xml:space="preserve">                   SIG: TAKE ONE TABLET BY TWICE DAILY</w:t>
      </w:r>
    </w:p>
    <w:p w:rsidR="00594F2F" w:rsidRPr="0091005D" w:rsidRDefault="00594F2F" w:rsidP="006D3E80">
      <w:pPr>
        <w:pStyle w:val="Screen"/>
        <w:keepNext/>
      </w:pPr>
    </w:p>
    <w:p w:rsidR="00594F2F" w:rsidRPr="0091005D" w:rsidRDefault="00594F2F" w:rsidP="003F6D1F">
      <w:pPr>
        <w:pStyle w:val="Screen"/>
      </w:pPr>
      <w:r w:rsidRPr="0091005D">
        <w:t>Class(es)Involved in Therapeutic Duplication(s): Peptic Ulcer Agents</w:t>
      </w:r>
    </w:p>
    <w:p w:rsidR="002C5CE8" w:rsidRPr="0091005D" w:rsidRDefault="002C5CE8" w:rsidP="00E90197">
      <w:pPr>
        <w:pStyle w:val="Screen"/>
      </w:pPr>
      <w:r w:rsidRPr="0091005D">
        <w:t>===============================================================================</w:t>
      </w:r>
    </w:p>
    <w:p w:rsidR="00594F2F" w:rsidRPr="0091005D" w:rsidRDefault="00594F2F" w:rsidP="0051119F"/>
    <w:p w:rsidR="00594F2F" w:rsidRPr="0091005D" w:rsidRDefault="00594F2F" w:rsidP="00A17F7F">
      <w:pPr>
        <w:pStyle w:val="Example"/>
      </w:pPr>
      <w:r w:rsidRPr="0091005D">
        <w:t>Example: Non-VA Med Order</w:t>
      </w:r>
    </w:p>
    <w:p w:rsidR="00594F2F" w:rsidRPr="0091005D" w:rsidRDefault="00594F2F" w:rsidP="003F6D1F">
      <w:pPr>
        <w:pStyle w:val="Screen"/>
      </w:pPr>
      <w:r w:rsidRPr="0091005D">
        <w:t>===============================================================================</w:t>
      </w:r>
    </w:p>
    <w:p w:rsidR="00594F2F" w:rsidRPr="0091005D" w:rsidRDefault="00594F2F" w:rsidP="003F6D1F">
      <w:pPr>
        <w:pStyle w:val="Screen"/>
      </w:pPr>
    </w:p>
    <w:p w:rsidR="00594F2F" w:rsidRPr="0091005D" w:rsidRDefault="00594F2F" w:rsidP="003F6D1F">
      <w:pPr>
        <w:pStyle w:val="Screen"/>
      </w:pPr>
      <w:r w:rsidRPr="0091005D">
        <w:t xml:space="preserve">*** THERAPEUTIC DUPLICATION(S) *** FAMOTIDINE 20MG TAB with </w:t>
      </w:r>
    </w:p>
    <w:p w:rsidR="00594F2F" w:rsidRPr="0091005D" w:rsidRDefault="00594F2F" w:rsidP="003F6D1F">
      <w:pPr>
        <w:pStyle w:val="Screen"/>
      </w:pPr>
    </w:p>
    <w:p w:rsidR="00810901" w:rsidRPr="0091005D" w:rsidRDefault="00594F2F" w:rsidP="003F6D1F">
      <w:pPr>
        <w:pStyle w:val="Screen"/>
      </w:pPr>
      <w:r w:rsidRPr="0091005D">
        <w:t xml:space="preserve">           Non-VA Med: CIMETIDINE 300MG TAB</w:t>
      </w:r>
    </w:p>
    <w:p w:rsidR="00594F2F" w:rsidRPr="0091005D" w:rsidRDefault="00594F2F" w:rsidP="003F6D1F">
      <w:pPr>
        <w:pStyle w:val="Screen"/>
      </w:pPr>
      <w:r w:rsidRPr="0091005D">
        <w:t xml:space="preserve">               Dosage: 300MG    Schedule: TWICE A DAY                   </w:t>
      </w:r>
    </w:p>
    <w:p w:rsidR="00594F2F" w:rsidRPr="0091005D" w:rsidRDefault="00594F2F" w:rsidP="003F6D1F">
      <w:pPr>
        <w:pStyle w:val="Screen"/>
      </w:pPr>
    </w:p>
    <w:p w:rsidR="00594F2F" w:rsidRPr="0091005D" w:rsidRDefault="00594F2F" w:rsidP="003F6D1F">
      <w:pPr>
        <w:pStyle w:val="Screen"/>
      </w:pPr>
      <w:r w:rsidRPr="0091005D">
        <w:t>Class(es)Involved in Therapeutic Duplication(s): Peptic Ulcer Agents, Histamine-2 Receptor Antagonists (H2 Antagonists)</w:t>
      </w:r>
    </w:p>
    <w:p w:rsidR="00594F2F" w:rsidRPr="0091005D" w:rsidRDefault="00594F2F" w:rsidP="003F6D1F">
      <w:pPr>
        <w:pStyle w:val="Screen"/>
      </w:pPr>
      <w:r w:rsidRPr="0091005D">
        <w:t>===============================================================================</w:t>
      </w:r>
    </w:p>
    <w:p w:rsidR="00594F2F" w:rsidRPr="0091005D" w:rsidRDefault="00594F2F" w:rsidP="0051119F"/>
    <w:p w:rsidR="00594F2F" w:rsidRPr="0091005D" w:rsidRDefault="00594F2F" w:rsidP="00B62C66">
      <w:pPr>
        <w:pStyle w:val="BodyText"/>
      </w:pPr>
      <w:r w:rsidRPr="0091005D">
        <w:t>If the CANCEL DRUG IN SAME CLASS outpatient site parameter is set to ‘No’, the following information is shown for the duplicate therapy warning:</w:t>
      </w:r>
    </w:p>
    <w:p w:rsidR="00D962FF" w:rsidRPr="0091005D" w:rsidRDefault="00D962FF" w:rsidP="00B62C66">
      <w:pPr>
        <w:pStyle w:val="BodyText"/>
      </w:pPr>
    </w:p>
    <w:p w:rsidR="00594F2F" w:rsidRPr="0091005D" w:rsidRDefault="00594F2F" w:rsidP="004E2F4F">
      <w:pPr>
        <w:pStyle w:val="Screen"/>
        <w:keepNext/>
      </w:pPr>
      <w:bookmarkStart w:id="464" w:name="p029j"/>
      <w:bookmarkEnd w:id="464"/>
      <w:r w:rsidRPr="0091005D">
        <w:t>===========================================================================</w:t>
      </w:r>
      <w:r w:rsidR="00385854" w:rsidRPr="0091005D">
        <w:t>====</w:t>
      </w:r>
    </w:p>
    <w:p w:rsidR="00594F2F" w:rsidRPr="0091005D" w:rsidRDefault="00594F2F" w:rsidP="004E2F4F">
      <w:pPr>
        <w:pStyle w:val="Screen"/>
        <w:keepNext/>
      </w:pPr>
      <w:r w:rsidRPr="0091005D">
        <w:t>*** THERAPEUTIC DUPLICATION(S) *** NIZATIDINE 150MG CAP with</w:t>
      </w:r>
    </w:p>
    <w:p w:rsidR="00594F2F" w:rsidRPr="0091005D" w:rsidRDefault="00594F2F" w:rsidP="003F6D1F">
      <w:pPr>
        <w:pStyle w:val="Screen"/>
      </w:pPr>
    </w:p>
    <w:p w:rsidR="00594F2F" w:rsidRPr="0091005D" w:rsidRDefault="00594F2F" w:rsidP="003F6D1F">
      <w:pPr>
        <w:pStyle w:val="Screen"/>
      </w:pPr>
      <w:r w:rsidRPr="0091005D">
        <w:t xml:space="preserve">   Local Rx #2561 (ACTIVE) for CIMETIDINE 300MG TAB </w:t>
      </w:r>
    </w:p>
    <w:p w:rsidR="00594F2F" w:rsidRPr="0091005D" w:rsidRDefault="00594F2F" w:rsidP="003F6D1F">
      <w:pPr>
        <w:pStyle w:val="Screen"/>
      </w:pPr>
    </w:p>
    <w:p w:rsidR="00594F2F" w:rsidRPr="0091005D" w:rsidRDefault="00594F2F" w:rsidP="003F6D1F">
      <w:pPr>
        <w:pStyle w:val="Screen"/>
      </w:pPr>
      <w:r w:rsidRPr="0091005D">
        <w:t xml:space="preserve">   Local Rx #2572 (PROVIDER HOLD) for SUCRALFATE 1MG TAB </w:t>
      </w:r>
    </w:p>
    <w:p w:rsidR="00594F2F" w:rsidRPr="0091005D" w:rsidRDefault="00594F2F" w:rsidP="003F6D1F">
      <w:pPr>
        <w:pStyle w:val="Screen"/>
      </w:pPr>
    </w:p>
    <w:p w:rsidR="00594F2F" w:rsidRPr="0091005D" w:rsidRDefault="00594F2F" w:rsidP="003F6D1F">
      <w:pPr>
        <w:pStyle w:val="Screen"/>
      </w:pPr>
      <w:r w:rsidRPr="0091005D">
        <w:t xml:space="preserve">   Remote Rx #2571 (DISCONTINUED) for RANITIDINE HCL 150MG TAB </w:t>
      </w:r>
    </w:p>
    <w:p w:rsidR="00594F2F" w:rsidRPr="0091005D" w:rsidRDefault="00594F2F" w:rsidP="003F6D1F">
      <w:pPr>
        <w:pStyle w:val="Screen"/>
      </w:pPr>
    </w:p>
    <w:p w:rsidR="00594F2F" w:rsidRPr="0091005D" w:rsidRDefault="00594F2F" w:rsidP="003F6D1F">
      <w:pPr>
        <w:pStyle w:val="Screen"/>
      </w:pPr>
      <w:r w:rsidRPr="0091005D">
        <w:t xml:space="preserve">   Pending Order for FAMOTIDINE 20MG TAB </w:t>
      </w:r>
    </w:p>
    <w:p w:rsidR="00594F2F" w:rsidRPr="0091005D" w:rsidRDefault="00594F2F" w:rsidP="003F6D1F">
      <w:pPr>
        <w:pStyle w:val="Screen"/>
      </w:pPr>
    </w:p>
    <w:p w:rsidR="00594F2F" w:rsidRPr="0091005D" w:rsidRDefault="00594F2F" w:rsidP="003F6D1F">
      <w:pPr>
        <w:pStyle w:val="Screen"/>
      </w:pPr>
      <w:r w:rsidRPr="0091005D">
        <w:t xml:space="preserve">   Non-VA Med Order for CIMETIDINE 300MG TAB </w:t>
      </w:r>
    </w:p>
    <w:p w:rsidR="00594F2F" w:rsidRPr="0091005D" w:rsidRDefault="00594F2F" w:rsidP="003F6D1F">
      <w:pPr>
        <w:pStyle w:val="Screen"/>
      </w:pPr>
    </w:p>
    <w:p w:rsidR="00594F2F" w:rsidRPr="0091005D" w:rsidRDefault="00594F2F" w:rsidP="003F6D1F">
      <w:pPr>
        <w:pStyle w:val="Screen"/>
      </w:pPr>
      <w:r w:rsidRPr="0091005D">
        <w:lastRenderedPageBreak/>
        <w:t>Class(es)Involved in Therapeutic Duplication(s): PEPTIC ULCER AGENTS, HISTAMINE-2 RECEPTOR ANTAGOINSTS (H2 ANTAGONISTS)</w:t>
      </w:r>
    </w:p>
    <w:p w:rsidR="00594F2F" w:rsidRPr="0091005D" w:rsidRDefault="00594F2F" w:rsidP="003F6D1F">
      <w:pPr>
        <w:pStyle w:val="Screen"/>
      </w:pPr>
      <w:r w:rsidRPr="0091005D">
        <w:t>===============================================================================</w:t>
      </w:r>
    </w:p>
    <w:p w:rsidR="00594F2F" w:rsidRPr="0091005D" w:rsidRDefault="00594F2F" w:rsidP="0051119F"/>
    <w:p w:rsidR="00594F2F" w:rsidRPr="0091005D" w:rsidRDefault="00594F2F" w:rsidP="00B62C66">
      <w:pPr>
        <w:pStyle w:val="BodyText"/>
      </w:pPr>
      <w:bookmarkStart w:id="465" w:name="Page_74"/>
      <w:bookmarkEnd w:id="465"/>
      <w:r w:rsidRPr="0091005D">
        <w:t>If there is more than one remote, local, pending or Non-VA med order involved in the therapeutic duplication, the order details will be displayed one after the other.</w:t>
      </w:r>
    </w:p>
    <w:p w:rsidR="00594F2F" w:rsidRPr="0091005D" w:rsidRDefault="00594F2F" w:rsidP="00B62C66">
      <w:pPr>
        <w:pStyle w:val="BodyText"/>
      </w:pPr>
    </w:p>
    <w:p w:rsidR="00594F2F" w:rsidRPr="0091005D" w:rsidRDefault="00594F2F" w:rsidP="00B62C66">
      <w:pPr>
        <w:pStyle w:val="BodyText"/>
      </w:pPr>
      <w:r w:rsidRPr="0091005D">
        <w:t>If the same drugs are involved in multiple therapeutic duplications, a single therapeutic duplication warning will be displayed and multiple therapeutic classes will be listed.</w:t>
      </w:r>
    </w:p>
    <w:p w:rsidR="00594F2F" w:rsidRPr="0091005D" w:rsidRDefault="00594F2F" w:rsidP="00B62C66">
      <w:pPr>
        <w:pStyle w:val="BodyText"/>
      </w:pPr>
    </w:p>
    <w:p w:rsidR="00594F2F" w:rsidRPr="0091005D" w:rsidRDefault="00594F2F" w:rsidP="00B62C66">
      <w:pPr>
        <w:pStyle w:val="BodyText"/>
      </w:pPr>
      <w:r w:rsidRPr="0091005D">
        <w:t>If the CANCEL DRUG IN SAME CLASS outpatient site parameter is set to ‘No’, no discontinue action prompt will be presented.</w:t>
      </w:r>
    </w:p>
    <w:p w:rsidR="00594F2F" w:rsidRPr="0091005D" w:rsidRDefault="00594F2F" w:rsidP="00B62C66">
      <w:pPr>
        <w:pStyle w:val="BodyText"/>
      </w:pPr>
    </w:p>
    <w:p w:rsidR="00594F2F" w:rsidRPr="0091005D" w:rsidRDefault="00594F2F" w:rsidP="00B62C66">
      <w:pPr>
        <w:pStyle w:val="BodyText"/>
      </w:pPr>
      <w:r w:rsidRPr="0091005D">
        <w:t>After all the therapeutic duplication warnings are displayed and if the CANCEL DRUG IN SAME CLASS outpatient site parameter is set to ‘Yes’, the user will be asked if they want to discontinue any of the orders.</w:t>
      </w:r>
    </w:p>
    <w:p w:rsidR="00594F2F" w:rsidRPr="0091005D" w:rsidRDefault="00594F2F" w:rsidP="00B62C66">
      <w:pPr>
        <w:pStyle w:val="BodyText"/>
      </w:pPr>
    </w:p>
    <w:p w:rsidR="00594F2F" w:rsidRPr="0091005D" w:rsidRDefault="00594F2F" w:rsidP="00B62C66">
      <w:pPr>
        <w:pStyle w:val="BodyText"/>
      </w:pPr>
      <w:r w:rsidRPr="0091005D">
        <w:t>See Examples:</w:t>
      </w:r>
    </w:p>
    <w:p w:rsidR="00594F2F" w:rsidRPr="0091005D" w:rsidRDefault="00594F2F" w:rsidP="00364662">
      <w:pPr>
        <w:keepNext/>
      </w:pPr>
    </w:p>
    <w:p w:rsidR="00594F2F" w:rsidRPr="0091005D" w:rsidRDefault="00594F2F" w:rsidP="00B00AC9">
      <w:pPr>
        <w:pStyle w:val="Screen"/>
        <w:keepNext/>
      </w:pPr>
      <w:r w:rsidRPr="0091005D">
        <w:t xml:space="preserve">Discontinue RX #2580A SUCRALFATE 1GM TAB? Y/N   </w:t>
      </w:r>
    </w:p>
    <w:p w:rsidR="00594F2F" w:rsidRPr="0091005D" w:rsidRDefault="00594F2F" w:rsidP="0016717F">
      <w:pPr>
        <w:keepNext/>
      </w:pPr>
    </w:p>
    <w:p w:rsidR="00594F2F" w:rsidRPr="0091005D" w:rsidRDefault="00594F2F" w:rsidP="006D3E80">
      <w:pPr>
        <w:pStyle w:val="Screen"/>
      </w:pPr>
      <w:r w:rsidRPr="0091005D">
        <w:t xml:space="preserve">Discontinue Pending Order SUCRALFATE 1GM TAB? Y/N   </w:t>
      </w:r>
    </w:p>
    <w:p w:rsidR="00594F2F" w:rsidRPr="0091005D" w:rsidRDefault="00594F2F" w:rsidP="0051119F"/>
    <w:p w:rsidR="00594F2F" w:rsidRPr="0091005D" w:rsidRDefault="00594F2F" w:rsidP="00B62C66">
      <w:pPr>
        <w:pStyle w:val="BodyText"/>
      </w:pPr>
      <w:r w:rsidRPr="0091005D">
        <w:t>The system will only allow a discontinuation action on active, pending, non-verified and orders placed on hold by pharmacy.</w:t>
      </w:r>
    </w:p>
    <w:p w:rsidR="00594F2F" w:rsidRPr="0091005D" w:rsidRDefault="00594F2F" w:rsidP="0051119F"/>
    <w:p w:rsidR="00594F2F" w:rsidRPr="0091005D" w:rsidRDefault="00594F2F" w:rsidP="0051119F">
      <w:r w:rsidRPr="0091005D">
        <w:t>The system will display the following information for the numbered list of orders:</w:t>
      </w:r>
    </w:p>
    <w:p w:rsidR="00594F2F" w:rsidRPr="0091005D" w:rsidRDefault="00594F2F" w:rsidP="00CF373B">
      <w:pPr>
        <w:pStyle w:val="BodyTextBullet1"/>
      </w:pPr>
      <w:r w:rsidRPr="0091005D">
        <w:t>Prescription number (if applicable)</w:t>
      </w:r>
    </w:p>
    <w:p w:rsidR="00594F2F" w:rsidRPr="0091005D" w:rsidRDefault="00594F2F" w:rsidP="00CF373B">
      <w:pPr>
        <w:pStyle w:val="BodyTextBullet1"/>
      </w:pPr>
      <w:r w:rsidRPr="0091005D">
        <w:t>Dispense Drug (Orderable item if dispense drug not assigned to order)</w:t>
      </w:r>
    </w:p>
    <w:p w:rsidR="00594F2F" w:rsidRPr="0091005D" w:rsidRDefault="00594F2F" w:rsidP="00CF373B">
      <w:pPr>
        <w:pStyle w:val="BodyTextBullet1"/>
      </w:pPr>
      <w:r w:rsidRPr="0091005D">
        <w:t>Indicate if the order is pending (with text ‘Pending Order’)</w:t>
      </w:r>
    </w:p>
    <w:p w:rsidR="00594F2F" w:rsidRPr="0091005D" w:rsidRDefault="00594F2F" w:rsidP="00111E76"/>
    <w:p w:rsidR="00594F2F" w:rsidRPr="0091005D" w:rsidRDefault="00594F2F" w:rsidP="00B62C66">
      <w:pPr>
        <w:pStyle w:val="BodyText"/>
      </w:pPr>
      <w:bookmarkStart w:id="466" w:name="p029k"/>
      <w:bookmarkEnd w:id="466"/>
      <w:r w:rsidRPr="0091005D">
        <w:t>See example below</w:t>
      </w:r>
      <w:r w:rsidR="009F43C9" w:rsidRPr="0091005D">
        <w:t>:</w:t>
      </w:r>
    </w:p>
    <w:p w:rsidR="00594F2F" w:rsidRPr="0091005D" w:rsidRDefault="00594F2F" w:rsidP="00111E76">
      <w:pPr>
        <w:rPr>
          <w:color w:val="auto"/>
          <w:szCs w:val="22"/>
        </w:rPr>
      </w:pPr>
    </w:p>
    <w:p w:rsidR="00594F2F" w:rsidRPr="0091005D" w:rsidRDefault="00594F2F" w:rsidP="003F6D1F">
      <w:pPr>
        <w:pStyle w:val="Screen"/>
      </w:pPr>
      <w:r w:rsidRPr="0091005D">
        <w:t xml:space="preserve"> </w:t>
      </w:r>
      <w:r w:rsidR="00385854" w:rsidRPr="0091005D">
        <w:t xml:space="preserve">  </w:t>
      </w:r>
      <w:r w:rsidRPr="0091005D">
        <w:t xml:space="preserve"> </w:t>
      </w:r>
      <w:r w:rsidR="00385854" w:rsidRPr="0091005D">
        <w:t>1</w:t>
      </w:r>
      <w:r w:rsidRPr="0091005D">
        <w:t>. Pending order  AMLODIPINE 5MG/ATORVASTATIN 10MG</w:t>
      </w:r>
    </w:p>
    <w:p w:rsidR="00594F2F" w:rsidRPr="0091005D" w:rsidRDefault="00594F2F" w:rsidP="003F6D1F">
      <w:pPr>
        <w:pStyle w:val="Screen"/>
      </w:pPr>
      <w:r w:rsidRPr="0091005D">
        <w:t xml:space="preserve">    2. RX #2426 LOVASTATIN 40MG TAB</w:t>
      </w:r>
    </w:p>
    <w:p w:rsidR="00594F2F" w:rsidRPr="0091005D" w:rsidRDefault="00594F2F" w:rsidP="00111E76"/>
    <w:p w:rsidR="00594F2F" w:rsidRPr="0091005D" w:rsidRDefault="00594F2F" w:rsidP="00B62C66">
      <w:pPr>
        <w:pStyle w:val="BodyText"/>
      </w:pPr>
      <w:r w:rsidRPr="0091005D">
        <w:t xml:space="preserve">The discontinuation of selected orders by the system will occur  at the time the user accepts the order that is being processed. </w:t>
      </w:r>
    </w:p>
    <w:p w:rsidR="00594F2F" w:rsidRPr="0091005D" w:rsidRDefault="00594F2F" w:rsidP="00111E76">
      <w:pPr>
        <w:rPr>
          <w:color w:val="auto"/>
          <w:szCs w:val="22"/>
        </w:rPr>
      </w:pPr>
    </w:p>
    <w:p w:rsidR="00594F2F" w:rsidRPr="0091005D" w:rsidRDefault="00594F2F" w:rsidP="003F6D1F">
      <w:pPr>
        <w:pStyle w:val="Screen"/>
      </w:pPr>
      <w:r w:rsidRPr="0091005D">
        <w:t>Discontinue order(s)? Y/N  Y es</w:t>
      </w:r>
    </w:p>
    <w:p w:rsidR="00594F2F" w:rsidRPr="0091005D" w:rsidRDefault="00594F2F" w:rsidP="003F6D1F">
      <w:pPr>
        <w:pStyle w:val="Screen"/>
      </w:pPr>
    </w:p>
    <w:p w:rsidR="00594F2F" w:rsidRPr="0091005D" w:rsidRDefault="00594F2F" w:rsidP="003F6D1F">
      <w:pPr>
        <w:pStyle w:val="Screen"/>
      </w:pPr>
      <w:r w:rsidRPr="0091005D">
        <w:lastRenderedPageBreak/>
        <w:t xml:space="preserve">    1. RX #2577 AMLODIPINE 5MG/ATORVASTATIN 10MG TAB</w:t>
      </w:r>
    </w:p>
    <w:p w:rsidR="00594F2F" w:rsidRPr="0091005D" w:rsidRDefault="00594F2F" w:rsidP="003F6D1F">
      <w:pPr>
        <w:pStyle w:val="Screen"/>
      </w:pPr>
      <w:r w:rsidRPr="0091005D">
        <w:t xml:space="preserve">    2. RX #2581 CHOLESTYRAMINE 9GM PACKETS</w:t>
      </w:r>
    </w:p>
    <w:p w:rsidR="00594F2F" w:rsidRPr="0091005D" w:rsidRDefault="00594F2F" w:rsidP="003F6D1F">
      <w:pPr>
        <w:pStyle w:val="Screen"/>
      </w:pPr>
    </w:p>
    <w:p w:rsidR="00594F2F" w:rsidRPr="0091005D" w:rsidRDefault="00594F2F" w:rsidP="003F6D1F">
      <w:pPr>
        <w:pStyle w:val="Screen"/>
      </w:pPr>
      <w:r w:rsidRPr="0091005D">
        <w:t>Select (1-2):  1  Duplicate Therapy RX #2577 AMLODIPINE 5MG/ATORVASTATIN 10MG TAB will be discontinued after the acceptance of the new order.</w:t>
      </w:r>
    </w:p>
    <w:p w:rsidR="00594F2F" w:rsidRPr="0091005D" w:rsidRDefault="00594F2F" w:rsidP="00306F00">
      <w:pPr>
        <w:ind w:left="720"/>
        <w:rPr>
          <w:rFonts w:eastAsia="Times New Roman"/>
          <w:sz w:val="16"/>
          <w:szCs w:val="16"/>
        </w:rPr>
      </w:pPr>
    </w:p>
    <w:p w:rsidR="00594F2F" w:rsidRPr="0091005D" w:rsidRDefault="00594F2F" w:rsidP="003F6D1F">
      <w:pPr>
        <w:pStyle w:val="Screen"/>
      </w:pPr>
      <w:r w:rsidRPr="0091005D">
        <w:t>Discontinue order(s)? Y/N  Y es</w:t>
      </w:r>
    </w:p>
    <w:p w:rsidR="00594F2F" w:rsidRPr="0091005D" w:rsidRDefault="00594F2F" w:rsidP="003F6D1F">
      <w:pPr>
        <w:pStyle w:val="Screen"/>
      </w:pPr>
    </w:p>
    <w:p w:rsidR="00594F2F" w:rsidRPr="0091005D" w:rsidRDefault="00594F2F" w:rsidP="003F6D1F">
      <w:pPr>
        <w:pStyle w:val="Screen"/>
      </w:pPr>
      <w:r w:rsidRPr="0091005D">
        <w:t xml:space="preserve">    1. RX #2577 AMLODIPINE 5MG/ATORVASTATIN 10MG TAB</w:t>
      </w:r>
    </w:p>
    <w:p w:rsidR="00594F2F" w:rsidRPr="0091005D" w:rsidRDefault="00594F2F" w:rsidP="003F6D1F">
      <w:pPr>
        <w:pStyle w:val="Screen"/>
      </w:pPr>
      <w:r w:rsidRPr="0091005D">
        <w:t xml:space="preserve">    2. Pending Order CHOLESTYRAMINE 9GM PACKETS</w:t>
      </w:r>
    </w:p>
    <w:p w:rsidR="00594F2F" w:rsidRPr="0091005D" w:rsidRDefault="00594F2F" w:rsidP="003F6D1F">
      <w:pPr>
        <w:pStyle w:val="Screen"/>
      </w:pPr>
    </w:p>
    <w:p w:rsidR="00594F2F" w:rsidRPr="0091005D" w:rsidRDefault="00594F2F" w:rsidP="003F6D1F">
      <w:pPr>
        <w:pStyle w:val="Screen"/>
      </w:pPr>
      <w:r w:rsidRPr="0091005D">
        <w:t>Select (1-2):  2  Duplicate Therapy Pending Order CHOLESTYRAMINE 9GM PACKETS will be discontinued after the acceptance of the new order.</w:t>
      </w:r>
    </w:p>
    <w:p w:rsidR="00594F2F" w:rsidRPr="0091005D" w:rsidRDefault="00594F2F" w:rsidP="00111E76"/>
    <w:p w:rsidR="00594F2F" w:rsidRPr="0091005D" w:rsidRDefault="00594F2F" w:rsidP="00B62C66">
      <w:pPr>
        <w:pStyle w:val="BodyText"/>
      </w:pPr>
      <w:r w:rsidRPr="0091005D">
        <w:t>If the user fails to accept the order that is being processed or exits before accepting the order, the system</w:t>
      </w:r>
      <w:r w:rsidR="008A38CF" w:rsidRPr="0091005D">
        <w:t xml:space="preserve"> </w:t>
      </w:r>
      <w:r w:rsidR="00385854" w:rsidRPr="0091005D">
        <w:t>will</w:t>
      </w:r>
      <w:r w:rsidR="00385854" w:rsidRPr="0091005D" w:rsidDel="00385854">
        <w:t xml:space="preserve"> </w:t>
      </w:r>
      <w:r w:rsidRPr="0091005D">
        <w:t>not discontinue the order(s) selected.</w:t>
      </w:r>
    </w:p>
    <w:p w:rsidR="00594F2F" w:rsidRPr="0091005D" w:rsidRDefault="00594F2F" w:rsidP="00B62C66">
      <w:pPr>
        <w:pStyle w:val="BodyText"/>
      </w:pPr>
    </w:p>
    <w:p w:rsidR="00594F2F" w:rsidRPr="0091005D" w:rsidRDefault="00594F2F" w:rsidP="00B62C66">
      <w:pPr>
        <w:pStyle w:val="BodyText"/>
      </w:pPr>
      <w:r w:rsidRPr="0091005D">
        <w:t xml:space="preserve">The message displayed to the user </w:t>
      </w:r>
      <w:r w:rsidR="00385854" w:rsidRPr="0091005D">
        <w:t>will</w:t>
      </w:r>
      <w:r w:rsidRPr="0091005D">
        <w:t xml:space="preserve"> contain:</w:t>
      </w:r>
    </w:p>
    <w:p w:rsidR="00594F2F" w:rsidRPr="0091005D" w:rsidRDefault="00594F2F" w:rsidP="004241A0">
      <w:pPr>
        <w:pStyle w:val="BodyTextBullet1"/>
      </w:pPr>
      <w:r w:rsidRPr="0091005D">
        <w:t>Indicate that discontinuance was for Duplicate Therapy</w:t>
      </w:r>
    </w:p>
    <w:p w:rsidR="00594F2F" w:rsidRPr="0091005D" w:rsidRDefault="00594F2F" w:rsidP="004241A0">
      <w:pPr>
        <w:pStyle w:val="BodyTextBullet1"/>
      </w:pPr>
      <w:bookmarkStart w:id="467" w:name="Page_75"/>
      <w:bookmarkEnd w:id="467"/>
      <w:r w:rsidRPr="0091005D">
        <w:t>The prescription number or text ‘Pending order’ if order status is pending.</w:t>
      </w:r>
    </w:p>
    <w:p w:rsidR="00594F2F" w:rsidRPr="0091005D" w:rsidRDefault="00594F2F" w:rsidP="004241A0">
      <w:pPr>
        <w:pStyle w:val="BodyTextBullet1"/>
      </w:pPr>
      <w:r w:rsidRPr="0091005D">
        <w:t>Dispense Drug (Orderable item if dispense drug not assigned to order)</w:t>
      </w:r>
    </w:p>
    <w:p w:rsidR="00594F2F" w:rsidRPr="0091005D" w:rsidRDefault="00594F2F" w:rsidP="004241A0">
      <w:pPr>
        <w:pStyle w:val="BodyTextBullet1"/>
      </w:pPr>
      <w:r w:rsidRPr="0091005D">
        <w:t>End</w:t>
      </w:r>
      <w:r w:rsidR="008C3BC1" w:rsidRPr="0091005D">
        <w:t>ing with text ‘NOT Discontinued</w:t>
      </w:r>
      <w:r w:rsidRPr="0091005D">
        <w:t>’</w:t>
      </w:r>
    </w:p>
    <w:p w:rsidR="00594F2F" w:rsidRPr="0091005D" w:rsidRDefault="00594F2F" w:rsidP="00111E76"/>
    <w:p w:rsidR="00594F2F" w:rsidRPr="0091005D" w:rsidRDefault="00594F2F" w:rsidP="00B62C66">
      <w:pPr>
        <w:pStyle w:val="BodyText"/>
      </w:pPr>
      <w:r w:rsidRPr="0091005D">
        <w:t>See examples below:</w:t>
      </w:r>
    </w:p>
    <w:p w:rsidR="00594F2F" w:rsidRPr="0091005D" w:rsidRDefault="00594F2F" w:rsidP="00111E76"/>
    <w:p w:rsidR="00594F2F" w:rsidRPr="0091005D" w:rsidRDefault="00594F2F" w:rsidP="003F6D1F">
      <w:pPr>
        <w:pStyle w:val="Screen"/>
      </w:pPr>
      <w:r w:rsidRPr="0091005D">
        <w:t>Duplicate Therapy  RX #2710 CIMETIDINE 300MG TAB NOT Discontinued.</w:t>
      </w:r>
    </w:p>
    <w:p w:rsidR="00594F2F" w:rsidRPr="0091005D" w:rsidRDefault="00594F2F" w:rsidP="00111E76"/>
    <w:p w:rsidR="00594F2F" w:rsidRPr="0091005D" w:rsidRDefault="00594F2F" w:rsidP="003F6D1F">
      <w:pPr>
        <w:pStyle w:val="Screen"/>
      </w:pPr>
      <w:r w:rsidRPr="0091005D">
        <w:t>Duplicate Therapy  Pending Order RANITIDINE  150MG TAB NOT Discontinued.</w:t>
      </w:r>
    </w:p>
    <w:p w:rsidR="00594F2F" w:rsidRPr="0091005D" w:rsidRDefault="00594F2F" w:rsidP="00111E76"/>
    <w:p w:rsidR="00594F2F" w:rsidRPr="0091005D" w:rsidRDefault="00594F2F" w:rsidP="00B62C66">
      <w:pPr>
        <w:pStyle w:val="BodyText"/>
      </w:pPr>
      <w:r w:rsidRPr="0091005D">
        <w:t xml:space="preserve">Once the order being processed is accepted and there were orders selected for discontinuation, the system </w:t>
      </w:r>
      <w:r w:rsidR="00385854" w:rsidRPr="0091005D">
        <w:t>will</w:t>
      </w:r>
      <w:r w:rsidRPr="0091005D">
        <w:t xml:space="preserve"> inform the user when the discontinuation occurs.</w:t>
      </w:r>
    </w:p>
    <w:p w:rsidR="00594F2F" w:rsidRPr="0091005D" w:rsidRDefault="00594F2F" w:rsidP="00B62C66">
      <w:pPr>
        <w:pStyle w:val="BodyText"/>
      </w:pPr>
    </w:p>
    <w:p w:rsidR="00594F2F" w:rsidRPr="0091005D" w:rsidRDefault="00594F2F" w:rsidP="00B62C66">
      <w:pPr>
        <w:pStyle w:val="BodyText"/>
      </w:pPr>
      <w:r w:rsidRPr="0091005D">
        <w:t xml:space="preserve">The message displayed to the user </w:t>
      </w:r>
      <w:r w:rsidR="00385854" w:rsidRPr="0091005D">
        <w:t>will</w:t>
      </w:r>
      <w:r w:rsidRPr="0091005D">
        <w:t xml:space="preserve"> contain:</w:t>
      </w:r>
    </w:p>
    <w:p w:rsidR="00594F2F" w:rsidRPr="0091005D" w:rsidRDefault="006D1D48" w:rsidP="004241A0">
      <w:pPr>
        <w:pStyle w:val="BodyTextBullet1"/>
      </w:pPr>
      <w:r w:rsidRPr="0091005D">
        <w:t>An indication that discontinuance was for Duplicate Therapy</w:t>
      </w:r>
    </w:p>
    <w:p w:rsidR="00594F2F" w:rsidRPr="0091005D" w:rsidRDefault="00594F2F" w:rsidP="004241A0">
      <w:pPr>
        <w:pStyle w:val="BodyTextBullet1"/>
      </w:pPr>
      <w:r w:rsidRPr="0091005D">
        <w:t>The prescription number or text ‘Pending order’ if order status is pending.</w:t>
      </w:r>
    </w:p>
    <w:p w:rsidR="00594F2F" w:rsidRPr="0091005D" w:rsidRDefault="00594F2F" w:rsidP="004241A0">
      <w:pPr>
        <w:pStyle w:val="BodyTextBullet1"/>
      </w:pPr>
      <w:r w:rsidRPr="0091005D">
        <w:t>Dispense Drug (Orderable item if dispense drug not assigned to order)</w:t>
      </w:r>
    </w:p>
    <w:p w:rsidR="00594F2F" w:rsidRPr="0091005D" w:rsidRDefault="00594F2F" w:rsidP="004241A0">
      <w:pPr>
        <w:pStyle w:val="BodyTextBullet1"/>
      </w:pPr>
      <w:r w:rsidRPr="0091005D">
        <w:t>Ending with text ‘has been discontinued.’</w:t>
      </w:r>
    </w:p>
    <w:p w:rsidR="00594F2F" w:rsidRPr="0091005D" w:rsidRDefault="00594F2F" w:rsidP="00111E76"/>
    <w:p w:rsidR="00594F2F" w:rsidRPr="0091005D" w:rsidRDefault="00594F2F" w:rsidP="006D3E80">
      <w:pPr>
        <w:keepNext/>
        <w:rPr>
          <w:szCs w:val="20"/>
        </w:rPr>
      </w:pPr>
      <w:r w:rsidRPr="0091005D">
        <w:rPr>
          <w:szCs w:val="20"/>
        </w:rPr>
        <w:t>See examples below</w:t>
      </w:r>
      <w:r w:rsidR="009F43C9" w:rsidRPr="0091005D">
        <w:rPr>
          <w:szCs w:val="20"/>
        </w:rPr>
        <w:t>:</w:t>
      </w:r>
    </w:p>
    <w:p w:rsidR="00594F2F" w:rsidRPr="0091005D" w:rsidRDefault="00594F2F" w:rsidP="00111E76"/>
    <w:p w:rsidR="00594F2F" w:rsidRPr="0091005D" w:rsidRDefault="00594F2F" w:rsidP="003F6D1F">
      <w:pPr>
        <w:pStyle w:val="Screen"/>
      </w:pPr>
      <w:r w:rsidRPr="0091005D">
        <w:t>Duplicate Therapy RX #2549 CIMETIDINE 300MG TAB has been discontinued...</w:t>
      </w:r>
    </w:p>
    <w:p w:rsidR="00594F2F" w:rsidRPr="0091005D" w:rsidRDefault="00594F2F" w:rsidP="00111E76"/>
    <w:p w:rsidR="00810901" w:rsidRPr="0091005D" w:rsidRDefault="00594F2F" w:rsidP="003F6D1F">
      <w:pPr>
        <w:pStyle w:val="Screen"/>
      </w:pPr>
      <w:r w:rsidRPr="0091005D">
        <w:t>Duplicate Therapy  Pending Order RANITIDINE  150MG TAB has been discontinued</w:t>
      </w:r>
      <w:r w:rsidR="00810901" w:rsidRPr="0091005D">
        <w:t xml:space="preserve">. </w:t>
      </w:r>
    </w:p>
    <w:p w:rsidR="00810901" w:rsidRPr="0091005D" w:rsidRDefault="00810901" w:rsidP="000F5577"/>
    <w:p w:rsidR="00594F2F" w:rsidRPr="0091005D" w:rsidRDefault="00594F2F" w:rsidP="00B62C66">
      <w:pPr>
        <w:pStyle w:val="BodyText"/>
      </w:pPr>
      <w:r w:rsidRPr="0091005D">
        <w:lastRenderedPageBreak/>
        <w:t>See Therapeutic Duplication examples below:</w:t>
      </w:r>
    </w:p>
    <w:p w:rsidR="00594F2F" w:rsidRPr="0091005D" w:rsidRDefault="00594F2F" w:rsidP="00111E76">
      <w:pPr>
        <w:rPr>
          <w:rFonts w:eastAsia="Times New Roman"/>
          <w:color w:val="auto"/>
          <w:sz w:val="20"/>
          <w:szCs w:val="20"/>
        </w:rPr>
      </w:pPr>
    </w:p>
    <w:p w:rsidR="00594F2F" w:rsidRPr="0091005D" w:rsidRDefault="00594F2F" w:rsidP="00A17F7F">
      <w:pPr>
        <w:pStyle w:val="Example"/>
      </w:pPr>
      <w:r w:rsidRPr="0091005D">
        <w:t>Example: Finishing pending order – Therapeutic Duplication with Non-VA med and discontinued order -No discontinue action allowed.</w:t>
      </w:r>
    </w:p>
    <w:p w:rsidR="00594F2F" w:rsidRPr="0091005D" w:rsidRDefault="00594F2F" w:rsidP="003F6D1F">
      <w:pPr>
        <w:pStyle w:val="Screen"/>
      </w:pPr>
      <w:r w:rsidRPr="0091005D">
        <w:t xml:space="preserve">*(1) Orderable Item: FAMOTIDINE TAB ***(N/F)*** &lt;DIN&gt;                     </w:t>
      </w:r>
    </w:p>
    <w:p w:rsidR="00412465" w:rsidRPr="0091005D" w:rsidRDefault="00594F2F" w:rsidP="003F6D1F">
      <w:pPr>
        <w:pStyle w:val="Screen"/>
      </w:pPr>
      <w:r w:rsidRPr="0091005D">
        <w:t xml:space="preserve"> (2)      CMOP Drug: FAMOTIDINE 20MG TAB ***(N/F)*** &lt;DIN&gt; </w:t>
      </w:r>
    </w:p>
    <w:p w:rsidR="00594F2F" w:rsidRPr="0091005D" w:rsidRDefault="00412465" w:rsidP="003F6D1F">
      <w:pPr>
        <w:pStyle w:val="Screen"/>
      </w:pPr>
      <w:r w:rsidRPr="0091005D">
        <w:t xml:space="preserve">                NDC: 00056-0176-75</w:t>
      </w:r>
      <w:r w:rsidR="00594F2F" w:rsidRPr="0091005D">
        <w:t xml:space="preserve">            </w:t>
      </w:r>
    </w:p>
    <w:p w:rsidR="00594F2F" w:rsidRPr="0091005D" w:rsidRDefault="00594F2F" w:rsidP="003F6D1F">
      <w:pPr>
        <w:pStyle w:val="Screen"/>
      </w:pPr>
      <w:r w:rsidRPr="0091005D">
        <w:t xml:space="preserve"> (3)        *Dosage: 20 (MG)                                           </w:t>
      </w:r>
    </w:p>
    <w:p w:rsidR="00594F2F" w:rsidRPr="0091005D" w:rsidRDefault="00594F2F" w:rsidP="003F6D1F">
      <w:pPr>
        <w:pStyle w:val="Screen"/>
      </w:pPr>
      <w:r w:rsidRPr="0091005D">
        <w:t xml:space="preserve">               Verb: TAKE                                              </w:t>
      </w:r>
    </w:p>
    <w:p w:rsidR="00594F2F" w:rsidRPr="0091005D" w:rsidRDefault="00594F2F" w:rsidP="003F6D1F">
      <w:pPr>
        <w:pStyle w:val="Screen"/>
      </w:pPr>
      <w:r w:rsidRPr="0091005D">
        <w:t xml:space="preserve">     Dispense Units: 1                                                 </w:t>
      </w:r>
    </w:p>
    <w:p w:rsidR="00594F2F" w:rsidRPr="0091005D" w:rsidRDefault="00594F2F" w:rsidP="003F6D1F">
      <w:pPr>
        <w:pStyle w:val="Screen"/>
      </w:pPr>
      <w:r w:rsidRPr="0091005D">
        <w:t xml:space="preserve">               Noun: TABLET                                             </w:t>
      </w:r>
    </w:p>
    <w:p w:rsidR="00594F2F" w:rsidRPr="0091005D" w:rsidRDefault="00594F2F" w:rsidP="003F6D1F">
      <w:pPr>
        <w:pStyle w:val="Screen"/>
      </w:pPr>
      <w:r w:rsidRPr="0091005D">
        <w:t xml:space="preserve">             *Route: ORAL                                               </w:t>
      </w:r>
    </w:p>
    <w:p w:rsidR="00594F2F" w:rsidRPr="0091005D" w:rsidRDefault="00594F2F" w:rsidP="003F6D1F">
      <w:pPr>
        <w:pStyle w:val="Screen"/>
      </w:pPr>
      <w:r w:rsidRPr="0091005D">
        <w:t xml:space="preserve">+         Enter ?? for more actions                                    </w:t>
      </w:r>
    </w:p>
    <w:p w:rsidR="00594F2F" w:rsidRPr="0091005D" w:rsidRDefault="00594F2F" w:rsidP="003F6D1F">
      <w:pPr>
        <w:pStyle w:val="Screen"/>
      </w:pPr>
      <w:r w:rsidRPr="0091005D">
        <w:t>BY  Bypass                              DC  Discontinue</w:t>
      </w:r>
    </w:p>
    <w:p w:rsidR="00594F2F" w:rsidRPr="0091005D" w:rsidRDefault="00594F2F" w:rsidP="003F6D1F">
      <w:pPr>
        <w:pStyle w:val="Screen"/>
      </w:pPr>
      <w:r w:rsidRPr="0091005D">
        <w:t>ED  Edit                                FN  Finish</w:t>
      </w:r>
    </w:p>
    <w:p w:rsidR="00594F2F" w:rsidRPr="0091005D" w:rsidRDefault="00594F2F" w:rsidP="003F6D1F">
      <w:pPr>
        <w:pStyle w:val="Screen"/>
      </w:pPr>
      <w:r w:rsidRPr="0091005D">
        <w:t xml:space="preserve">Select Item(s): Next Screen// FN   Finish  </w:t>
      </w:r>
    </w:p>
    <w:p w:rsidR="00594F2F" w:rsidRPr="0091005D" w:rsidRDefault="00594F2F" w:rsidP="003F6D1F">
      <w:pPr>
        <w:pStyle w:val="Screen"/>
      </w:pPr>
    </w:p>
    <w:p w:rsidR="001B4775" w:rsidRPr="0091005D" w:rsidRDefault="001B4775" w:rsidP="001B4775">
      <w:pPr>
        <w:pStyle w:val="Screen"/>
      </w:pPr>
      <w:r w:rsidRPr="0091005D">
        <w:t xml:space="preserve">Now doing remote order checks. Please wait... </w:t>
      </w:r>
    </w:p>
    <w:p w:rsidR="001B4775" w:rsidRPr="0091005D" w:rsidRDefault="001B4775" w:rsidP="001B4775">
      <w:pPr>
        <w:pStyle w:val="Screen"/>
      </w:pPr>
    </w:p>
    <w:p w:rsidR="001B4775" w:rsidRPr="0091005D" w:rsidRDefault="001B4775" w:rsidP="001B4775">
      <w:pPr>
        <w:pStyle w:val="Screen"/>
      </w:pPr>
      <w:r w:rsidRPr="0091005D">
        <w:t>Now doing allergy checks.  Please wait...</w:t>
      </w:r>
    </w:p>
    <w:p w:rsidR="001B4775" w:rsidRPr="0091005D" w:rsidRDefault="001B4775" w:rsidP="001B4775">
      <w:pPr>
        <w:pStyle w:val="Screen"/>
      </w:pPr>
    </w:p>
    <w:p w:rsidR="001B4775" w:rsidRPr="0091005D" w:rsidRDefault="001B4775" w:rsidP="001B4775">
      <w:pPr>
        <w:pStyle w:val="Screen"/>
      </w:pPr>
      <w:r w:rsidRPr="0091005D">
        <w:t>Now processing Clinical Reminder Order Checks. Please wait ...</w:t>
      </w:r>
    </w:p>
    <w:p w:rsidR="001B4775" w:rsidRPr="0091005D" w:rsidRDefault="001B4775" w:rsidP="001B4775">
      <w:pPr>
        <w:pStyle w:val="Screen"/>
      </w:pPr>
    </w:p>
    <w:p w:rsidR="001B4775" w:rsidRPr="0091005D" w:rsidRDefault="001B4775" w:rsidP="001B4775">
      <w:pPr>
        <w:pStyle w:val="Screen"/>
      </w:pPr>
      <w:r w:rsidRPr="0091005D">
        <w:t>Now Processing Enhanced Order Checks!  Please Wait...</w:t>
      </w:r>
    </w:p>
    <w:p w:rsidR="001B4775" w:rsidRPr="0091005D" w:rsidRDefault="001B4775" w:rsidP="003F6D1F">
      <w:pPr>
        <w:pStyle w:val="Screen"/>
      </w:pPr>
    </w:p>
    <w:p w:rsidR="00594F2F" w:rsidRPr="0091005D" w:rsidRDefault="00594F2F" w:rsidP="003F6D1F">
      <w:pPr>
        <w:pStyle w:val="Screen"/>
      </w:pPr>
      <w:r w:rsidRPr="0091005D">
        <w:t>=============================================================================</w:t>
      </w:r>
    </w:p>
    <w:p w:rsidR="00594F2F" w:rsidRPr="0091005D" w:rsidRDefault="00594F2F" w:rsidP="003F6D1F">
      <w:pPr>
        <w:pStyle w:val="Screen"/>
      </w:pPr>
      <w:bookmarkStart w:id="468" w:name="P068"/>
      <w:bookmarkEnd w:id="468"/>
      <w:r w:rsidRPr="0091005D">
        <w:t xml:space="preserve">*** THERAPEUTIC DUPLICATION(S) *** FAMOTIDINE 20MG TAB with </w:t>
      </w:r>
    </w:p>
    <w:p w:rsidR="00594F2F" w:rsidRPr="0091005D" w:rsidRDefault="00594F2F" w:rsidP="003F6D1F">
      <w:pPr>
        <w:pStyle w:val="Screen"/>
      </w:pPr>
    </w:p>
    <w:p w:rsidR="00594F2F" w:rsidRPr="0091005D" w:rsidRDefault="00594F2F" w:rsidP="003F6D1F">
      <w:pPr>
        <w:pStyle w:val="Screen"/>
      </w:pPr>
      <w:r w:rsidRPr="0091005D">
        <w:t xml:space="preserve">            Local Rx#: 2561</w:t>
      </w:r>
    </w:p>
    <w:p w:rsidR="00594F2F" w:rsidRPr="0091005D" w:rsidRDefault="00594F2F" w:rsidP="003F6D1F">
      <w:pPr>
        <w:pStyle w:val="Screen"/>
      </w:pPr>
      <w:r w:rsidRPr="0091005D">
        <w:t xml:space="preserve">                 Drug: CIMETIDINE 300MG TAB (DISCONTINUED)</w:t>
      </w:r>
    </w:p>
    <w:p w:rsidR="00594F2F" w:rsidRPr="0091005D" w:rsidRDefault="00594F2F" w:rsidP="003F6D1F">
      <w:pPr>
        <w:pStyle w:val="Screen"/>
      </w:pPr>
      <w:r w:rsidRPr="0091005D">
        <w:t xml:space="preserve">                  SIG: TAKE ONE TABLET BY MOUTH AT BEDTIME                   </w:t>
      </w:r>
    </w:p>
    <w:p w:rsidR="00594F2F" w:rsidRPr="0091005D" w:rsidRDefault="00594F2F" w:rsidP="003F6D1F">
      <w:pPr>
        <w:pStyle w:val="Screen"/>
      </w:pPr>
      <w:r w:rsidRPr="0091005D">
        <w:t xml:space="preserve">                  QTY: 30                 Days Supply: 30       </w:t>
      </w:r>
    </w:p>
    <w:p w:rsidR="00594F2F" w:rsidRPr="0091005D" w:rsidRDefault="00594F2F" w:rsidP="003F6D1F">
      <w:pPr>
        <w:pStyle w:val="Screen"/>
      </w:pPr>
      <w:r w:rsidRPr="0091005D">
        <w:tab/>
      </w:r>
      <w:r w:rsidR="00955490" w:rsidRPr="0091005D">
        <w:t xml:space="preserve">   </w:t>
      </w:r>
      <w:r w:rsidRPr="0091005D">
        <w:t xml:space="preserve"> Processing Status: Released locally on 3/4/08@08:55:32  (Window)</w:t>
      </w:r>
    </w:p>
    <w:p w:rsidR="00594F2F" w:rsidRPr="0091005D" w:rsidRDefault="00594F2F" w:rsidP="003F6D1F">
      <w:pPr>
        <w:pStyle w:val="Screen"/>
      </w:pPr>
      <w:r w:rsidRPr="0091005D">
        <w:t xml:space="preserve">       Last Filled On: 11/08/06                                              </w:t>
      </w:r>
    </w:p>
    <w:p w:rsidR="00594F2F" w:rsidRPr="0091005D" w:rsidRDefault="00594F2F" w:rsidP="003F6D1F">
      <w:pPr>
        <w:pStyle w:val="Screen"/>
      </w:pPr>
      <w:r w:rsidRPr="0091005D">
        <w:t>-----------------------------------------------------------------------------</w:t>
      </w:r>
    </w:p>
    <w:p w:rsidR="00594F2F" w:rsidRPr="0091005D" w:rsidRDefault="00594F2F" w:rsidP="003F6D1F">
      <w:pPr>
        <w:pStyle w:val="Screen"/>
      </w:pPr>
      <w:r w:rsidRPr="0091005D">
        <w:t xml:space="preserve">           Non-VA Med: CIMETIDINE 300MG TAB</w:t>
      </w:r>
    </w:p>
    <w:p w:rsidR="00594F2F" w:rsidRPr="0091005D" w:rsidRDefault="00594F2F" w:rsidP="003F6D1F">
      <w:pPr>
        <w:pStyle w:val="Screen"/>
      </w:pPr>
      <w:r w:rsidRPr="0091005D">
        <w:t xml:space="preserve">               Dosage: 300MG    Schedule: TWICE A DAY                   </w:t>
      </w:r>
    </w:p>
    <w:p w:rsidR="00594F2F" w:rsidRPr="0091005D" w:rsidRDefault="00594F2F" w:rsidP="003F6D1F">
      <w:pPr>
        <w:pStyle w:val="Screen"/>
      </w:pPr>
      <w:r w:rsidRPr="0091005D">
        <w:t xml:space="preserve">                                                   </w:t>
      </w:r>
    </w:p>
    <w:p w:rsidR="00594F2F" w:rsidRPr="0091005D" w:rsidRDefault="00594F2F" w:rsidP="003F6D1F">
      <w:pPr>
        <w:pStyle w:val="Screen"/>
      </w:pPr>
    </w:p>
    <w:p w:rsidR="00594F2F" w:rsidRPr="0091005D" w:rsidRDefault="00594F2F" w:rsidP="003F6D1F">
      <w:pPr>
        <w:pStyle w:val="Screen"/>
      </w:pPr>
      <w:r w:rsidRPr="0091005D">
        <w:t>Class(es)Involved in Therapeutic Duplication(s): Peptic Ulcer Agents, Histamine-2 Receptor Antagonists (H2 Antagonists)</w:t>
      </w:r>
    </w:p>
    <w:p w:rsidR="00594F2F" w:rsidRPr="0091005D" w:rsidRDefault="00594F2F" w:rsidP="003F6D1F">
      <w:pPr>
        <w:pStyle w:val="Screen"/>
      </w:pPr>
      <w:r w:rsidRPr="0091005D">
        <w:t>===============================================================================</w:t>
      </w:r>
    </w:p>
    <w:p w:rsidR="00594F2F" w:rsidRPr="0091005D" w:rsidRDefault="00594F2F" w:rsidP="003F6D1F">
      <w:pPr>
        <w:pStyle w:val="Screen"/>
      </w:pPr>
    </w:p>
    <w:p w:rsidR="00594F2F" w:rsidRPr="0091005D" w:rsidRDefault="00594F2F" w:rsidP="003218BB">
      <w:pPr>
        <w:pStyle w:val="Screen"/>
        <w:keepNext/>
      </w:pPr>
      <w:r w:rsidRPr="0091005D">
        <w:t xml:space="preserve">Press Return to Continue: </w:t>
      </w:r>
    </w:p>
    <w:p w:rsidR="00594F2F" w:rsidRPr="0091005D" w:rsidRDefault="00594F2F" w:rsidP="003218BB">
      <w:pPr>
        <w:pStyle w:val="Screen"/>
        <w:keepNext/>
      </w:pPr>
    </w:p>
    <w:p w:rsidR="00594F2F" w:rsidRPr="0091005D" w:rsidRDefault="00594F2F" w:rsidP="003218BB">
      <w:pPr>
        <w:pStyle w:val="Screen"/>
        <w:keepNext/>
      </w:pPr>
      <w:r w:rsidRPr="0091005D">
        <w:t>Rx # 2570              03/07/08</w:t>
      </w:r>
    </w:p>
    <w:p w:rsidR="00594F2F" w:rsidRPr="0091005D" w:rsidRDefault="00594F2F" w:rsidP="003218BB">
      <w:pPr>
        <w:pStyle w:val="Screen"/>
        <w:keepNext/>
      </w:pPr>
      <w:r w:rsidRPr="0091005D">
        <w:t>PSOPATIENT,ONE                  #180</w:t>
      </w:r>
    </w:p>
    <w:p w:rsidR="00594F2F" w:rsidRPr="0091005D" w:rsidRDefault="00594F2F" w:rsidP="003218BB">
      <w:pPr>
        <w:pStyle w:val="Screen"/>
        <w:keepNext/>
      </w:pPr>
      <w:r w:rsidRPr="0091005D">
        <w:t>TAKE ONE TABLET BY MOUTH TWICE A DAY</w:t>
      </w:r>
    </w:p>
    <w:p w:rsidR="00594F2F" w:rsidRPr="0091005D" w:rsidRDefault="00594F2F" w:rsidP="003218BB">
      <w:pPr>
        <w:pStyle w:val="Screen"/>
        <w:keepNext/>
      </w:pPr>
    </w:p>
    <w:p w:rsidR="00594F2F" w:rsidRPr="0091005D" w:rsidRDefault="00594F2F" w:rsidP="003218BB">
      <w:pPr>
        <w:pStyle w:val="Screen"/>
        <w:keepNext/>
      </w:pPr>
      <w:r w:rsidRPr="0091005D">
        <w:t>FAMOTIDINE 20MG TAB</w:t>
      </w:r>
    </w:p>
    <w:p w:rsidR="00594F2F" w:rsidRPr="0091005D" w:rsidRDefault="00594F2F" w:rsidP="003218BB">
      <w:pPr>
        <w:pStyle w:val="Screen"/>
        <w:keepNext/>
      </w:pPr>
      <w:r w:rsidRPr="0091005D">
        <w:t>PSOPROVIDER,ONE            PSOPHARMACIST,ONE</w:t>
      </w:r>
    </w:p>
    <w:p w:rsidR="00594F2F" w:rsidRPr="0091005D" w:rsidRDefault="00594F2F" w:rsidP="003218BB">
      <w:pPr>
        <w:pStyle w:val="Screen"/>
        <w:keepNext/>
      </w:pPr>
      <w:r w:rsidRPr="0091005D">
        <w:t># of Refills: 3</w:t>
      </w:r>
    </w:p>
    <w:p w:rsidR="00594F2F" w:rsidRPr="0091005D" w:rsidRDefault="00594F2F" w:rsidP="003F6D1F">
      <w:pPr>
        <w:pStyle w:val="Screen"/>
      </w:pPr>
    </w:p>
    <w:p w:rsidR="00594F2F" w:rsidRPr="0091005D" w:rsidRDefault="00594F2F" w:rsidP="003F6D1F">
      <w:pPr>
        <w:pStyle w:val="Screen"/>
      </w:pPr>
    </w:p>
    <w:p w:rsidR="00594F2F" w:rsidRPr="0091005D" w:rsidRDefault="00594F2F" w:rsidP="003F6D1F">
      <w:pPr>
        <w:pStyle w:val="Screen"/>
      </w:pPr>
      <w:r w:rsidRPr="0091005D">
        <w:t xml:space="preserve">       SC Percent: 80%</w:t>
      </w:r>
    </w:p>
    <w:p w:rsidR="00594F2F" w:rsidRPr="0091005D" w:rsidRDefault="00594F2F" w:rsidP="003F6D1F">
      <w:pPr>
        <w:pStyle w:val="Screen"/>
      </w:pPr>
      <w:r w:rsidRPr="0091005D">
        <w:t xml:space="preserve">     Disabilities: NONE STATED</w:t>
      </w:r>
    </w:p>
    <w:p w:rsidR="00594F2F" w:rsidRPr="0091005D" w:rsidRDefault="00594F2F" w:rsidP="003F6D1F">
      <w:pPr>
        <w:pStyle w:val="Screen"/>
      </w:pPr>
    </w:p>
    <w:p w:rsidR="00594F2F" w:rsidRPr="0091005D" w:rsidRDefault="00594F2F" w:rsidP="003F6D1F">
      <w:pPr>
        <w:pStyle w:val="Screen"/>
      </w:pPr>
      <w:r w:rsidRPr="0091005D">
        <w:t xml:space="preserve">Was treatment for a Service Connected condition? YES// </w:t>
      </w:r>
    </w:p>
    <w:p w:rsidR="00594F2F" w:rsidRPr="0091005D" w:rsidRDefault="00594F2F" w:rsidP="003F6D1F">
      <w:pPr>
        <w:pStyle w:val="Screen"/>
      </w:pPr>
      <w:r w:rsidRPr="0091005D">
        <w:t>Are you sure you want to Accept this Order? NO//</w:t>
      </w:r>
    </w:p>
    <w:p w:rsidR="00594F2F" w:rsidRPr="0091005D" w:rsidRDefault="00594F2F" w:rsidP="00111E76"/>
    <w:p w:rsidR="00594F2F" w:rsidRPr="0091005D" w:rsidRDefault="00594F2F" w:rsidP="00A17F7F">
      <w:pPr>
        <w:pStyle w:val="Example"/>
      </w:pPr>
      <w:r w:rsidRPr="0091005D">
        <w:t>Example: New Order Entry Backdoor – Therapeutic Duplication with pending and active order.  Discontinue action shown.</w:t>
      </w:r>
    </w:p>
    <w:p w:rsidR="00594F2F" w:rsidRPr="0091005D" w:rsidRDefault="00594F2F" w:rsidP="003F6D1F">
      <w:pPr>
        <w:pStyle w:val="Screen"/>
      </w:pPr>
      <w:r w:rsidRPr="0091005D">
        <w:t>PU  Patient Record Update               NO  New Order</w:t>
      </w:r>
    </w:p>
    <w:p w:rsidR="00594F2F" w:rsidRPr="0091005D" w:rsidRDefault="00594F2F" w:rsidP="003F6D1F">
      <w:pPr>
        <w:pStyle w:val="Screen"/>
      </w:pPr>
      <w:r w:rsidRPr="0091005D">
        <w:t>PI  Patient Information                 SO  Select Order</w:t>
      </w:r>
    </w:p>
    <w:p w:rsidR="00594F2F" w:rsidRPr="0091005D" w:rsidRDefault="00594F2F" w:rsidP="003F6D1F">
      <w:pPr>
        <w:pStyle w:val="Screen"/>
      </w:pPr>
      <w:r w:rsidRPr="0091005D">
        <w:t xml:space="preserve">Select Action: Quit// no   New Order  </w:t>
      </w:r>
    </w:p>
    <w:p w:rsidR="00594F2F" w:rsidRPr="0091005D" w:rsidRDefault="00594F2F" w:rsidP="003F6D1F">
      <w:pPr>
        <w:pStyle w:val="Screen"/>
      </w:pPr>
    </w:p>
    <w:p w:rsidR="00594F2F" w:rsidRPr="0091005D" w:rsidRDefault="00594F2F" w:rsidP="003F6D1F">
      <w:pPr>
        <w:pStyle w:val="Screen"/>
      </w:pPr>
      <w:r w:rsidRPr="0091005D">
        <w:t>Eligibility: SERVICE CONNECTED 50% to 100%     SC%: 80</w:t>
      </w:r>
    </w:p>
    <w:p w:rsidR="00594F2F" w:rsidRPr="0091005D" w:rsidRDefault="00594F2F" w:rsidP="003F6D1F">
      <w:pPr>
        <w:pStyle w:val="Screen"/>
      </w:pPr>
      <w:r w:rsidRPr="0091005D">
        <w:lastRenderedPageBreak/>
        <w:t xml:space="preserve">RX PATIENT STATUS: SC//   </w:t>
      </w:r>
    </w:p>
    <w:p w:rsidR="00594F2F" w:rsidRPr="0091005D" w:rsidRDefault="00594F2F" w:rsidP="003F6D1F">
      <w:pPr>
        <w:pStyle w:val="Screen"/>
      </w:pPr>
      <w:r w:rsidRPr="0091005D">
        <w:t xml:space="preserve">DRUG: Nizatidine </w:t>
      </w:r>
    </w:p>
    <w:p w:rsidR="00594F2F" w:rsidRPr="0091005D" w:rsidRDefault="00594F2F" w:rsidP="003F6D1F">
      <w:pPr>
        <w:pStyle w:val="Screen"/>
      </w:pPr>
      <w:bookmarkStart w:id="469" w:name="p029m"/>
      <w:bookmarkEnd w:id="469"/>
      <w:r w:rsidRPr="0091005D">
        <w:t xml:space="preserve">    Lookup: DRUG  GENERIC NAME</w:t>
      </w:r>
    </w:p>
    <w:p w:rsidR="00594F2F" w:rsidRPr="0091005D" w:rsidRDefault="00594F2F" w:rsidP="003F6D1F">
      <w:pPr>
        <w:pStyle w:val="Screen"/>
      </w:pPr>
      <w:r w:rsidRPr="0091005D">
        <w:t xml:space="preserve">NIZATIDINE 150MG CAP           GA302           </w:t>
      </w:r>
    </w:p>
    <w:p w:rsidR="00594F2F" w:rsidRPr="0091005D" w:rsidRDefault="00594F2F" w:rsidP="003F6D1F">
      <w:pPr>
        <w:pStyle w:val="Screen"/>
      </w:pPr>
      <w:r w:rsidRPr="0091005D">
        <w:t xml:space="preserve">         ...OK? Yes//   (Yes)</w:t>
      </w:r>
    </w:p>
    <w:p w:rsidR="00F10010" w:rsidRPr="0091005D" w:rsidRDefault="00F10010" w:rsidP="003F6D1F">
      <w:pPr>
        <w:pStyle w:val="Screen"/>
      </w:pPr>
    </w:p>
    <w:p w:rsidR="00F10010" w:rsidRPr="0091005D" w:rsidRDefault="00F10010" w:rsidP="00F10010">
      <w:pPr>
        <w:pStyle w:val="Screen"/>
      </w:pPr>
      <w:r w:rsidRPr="0091005D">
        <w:t xml:space="preserve">Now doing remote order checks. Please wait... </w:t>
      </w:r>
    </w:p>
    <w:p w:rsidR="00F10010" w:rsidRPr="0091005D" w:rsidRDefault="00F10010" w:rsidP="00F10010">
      <w:pPr>
        <w:pStyle w:val="Screen"/>
      </w:pPr>
    </w:p>
    <w:p w:rsidR="00F10010" w:rsidRPr="0091005D" w:rsidRDefault="00F10010" w:rsidP="00F10010">
      <w:pPr>
        <w:pStyle w:val="Screen"/>
      </w:pPr>
      <w:r w:rsidRPr="0091005D">
        <w:t>Now doing allergy checks.  Please wait...</w:t>
      </w:r>
    </w:p>
    <w:p w:rsidR="00F10010" w:rsidRPr="0091005D" w:rsidRDefault="00F10010" w:rsidP="00F10010">
      <w:pPr>
        <w:pStyle w:val="Screen"/>
      </w:pPr>
    </w:p>
    <w:p w:rsidR="00F10010" w:rsidRPr="0091005D" w:rsidRDefault="00F10010" w:rsidP="00F10010">
      <w:pPr>
        <w:pStyle w:val="Screen"/>
      </w:pPr>
      <w:r w:rsidRPr="0091005D">
        <w:t>Now processing Clinical Reminder Order Checks. Please wait ...</w:t>
      </w:r>
    </w:p>
    <w:p w:rsidR="00F10010" w:rsidRPr="0091005D" w:rsidRDefault="00F10010" w:rsidP="00F10010">
      <w:pPr>
        <w:pStyle w:val="Screen"/>
      </w:pPr>
    </w:p>
    <w:p w:rsidR="00F10010" w:rsidRPr="0091005D" w:rsidRDefault="00F10010" w:rsidP="00F10010">
      <w:pPr>
        <w:pStyle w:val="Screen"/>
      </w:pPr>
      <w:r w:rsidRPr="0091005D">
        <w:t>Now Processing Enhanced Order Checks!  Please Wait...</w:t>
      </w:r>
    </w:p>
    <w:p w:rsidR="00F10010" w:rsidRPr="0091005D" w:rsidRDefault="00F10010" w:rsidP="003F6D1F">
      <w:pPr>
        <w:pStyle w:val="Screen"/>
      </w:pPr>
    </w:p>
    <w:p w:rsidR="00594F2F" w:rsidRPr="0091005D" w:rsidRDefault="00594F2F" w:rsidP="003F6D1F">
      <w:pPr>
        <w:pStyle w:val="Screen"/>
      </w:pPr>
      <w:r w:rsidRPr="0091005D">
        <w:t>============================================================================</w:t>
      </w:r>
    </w:p>
    <w:p w:rsidR="00594F2F" w:rsidRPr="0091005D" w:rsidRDefault="00594F2F" w:rsidP="003F6D1F">
      <w:pPr>
        <w:pStyle w:val="Screen"/>
      </w:pPr>
      <w:bookmarkStart w:id="470" w:name="p069"/>
      <w:bookmarkEnd w:id="470"/>
      <w:r w:rsidRPr="0091005D">
        <w:t xml:space="preserve">*** THERAPEUTIC DUPLICATION(S) *** NIZATIDINE 150MG CAP with </w:t>
      </w:r>
    </w:p>
    <w:p w:rsidR="00594F2F" w:rsidRPr="0091005D" w:rsidRDefault="00594F2F" w:rsidP="003F6D1F">
      <w:pPr>
        <w:pStyle w:val="Screen"/>
      </w:pPr>
    </w:p>
    <w:p w:rsidR="00594F2F" w:rsidRPr="0091005D" w:rsidRDefault="00594F2F" w:rsidP="003F6D1F">
      <w:pPr>
        <w:pStyle w:val="Screen"/>
      </w:pPr>
      <w:r w:rsidRPr="0091005D">
        <w:t xml:space="preserve">            Local Rx#: 2549</w:t>
      </w:r>
    </w:p>
    <w:p w:rsidR="00594F2F" w:rsidRPr="0091005D" w:rsidRDefault="00594F2F" w:rsidP="003F6D1F">
      <w:pPr>
        <w:pStyle w:val="Screen"/>
      </w:pPr>
      <w:r w:rsidRPr="0091005D">
        <w:t xml:space="preserve">                 Drug: CIMETIDINE 300MG TAB (ACTIVE)</w:t>
      </w:r>
    </w:p>
    <w:p w:rsidR="00594F2F" w:rsidRPr="0091005D" w:rsidRDefault="00594F2F" w:rsidP="003F6D1F">
      <w:pPr>
        <w:pStyle w:val="Screen"/>
      </w:pPr>
      <w:r w:rsidRPr="0091005D">
        <w:t xml:space="preserve">                  SIG: TAKE ONE TABLET BY MOUTH AT BEDTIME                   </w:t>
      </w:r>
    </w:p>
    <w:p w:rsidR="00594F2F" w:rsidRPr="0091005D" w:rsidRDefault="00594F2F" w:rsidP="003F6D1F">
      <w:pPr>
        <w:pStyle w:val="Screen"/>
      </w:pPr>
      <w:r w:rsidRPr="0091005D">
        <w:t xml:space="preserve">                  QTY: 30                 Days Supply: 30   </w:t>
      </w:r>
    </w:p>
    <w:p w:rsidR="00594F2F" w:rsidRPr="0091005D" w:rsidRDefault="00594F2F" w:rsidP="003F6D1F">
      <w:pPr>
        <w:pStyle w:val="Screen"/>
      </w:pPr>
      <w:r w:rsidRPr="0091005D">
        <w:t xml:space="preserve">    </w:t>
      </w:r>
      <w:r w:rsidR="00955490" w:rsidRPr="0091005D">
        <w:t xml:space="preserve">    </w:t>
      </w:r>
      <w:r w:rsidRPr="0091005D">
        <w:t>Processing Status: Released locally on 3/4/09@08:55:32  (Window)</w:t>
      </w:r>
    </w:p>
    <w:p w:rsidR="00594F2F" w:rsidRPr="0091005D" w:rsidRDefault="00594F2F" w:rsidP="003F6D1F">
      <w:pPr>
        <w:pStyle w:val="Screen"/>
      </w:pPr>
      <w:r w:rsidRPr="0091005D">
        <w:t xml:space="preserve">       Last Filled On: 11/08/06                                              </w:t>
      </w:r>
    </w:p>
    <w:p w:rsidR="00594F2F" w:rsidRPr="0091005D" w:rsidRDefault="00594F2F" w:rsidP="003F6D1F">
      <w:pPr>
        <w:pStyle w:val="Screen"/>
      </w:pPr>
      <w:r w:rsidRPr="0091005D">
        <w:t>-------------------------------------------------------------------------------</w:t>
      </w:r>
    </w:p>
    <w:p w:rsidR="00594F2F" w:rsidRPr="0091005D" w:rsidRDefault="00594F2F" w:rsidP="003F6D1F">
      <w:pPr>
        <w:pStyle w:val="Screen"/>
      </w:pPr>
      <w:r w:rsidRPr="0091005D">
        <w:t xml:space="preserve">         Pending Drug: FAMOTIDINE 20MG TAB</w:t>
      </w:r>
    </w:p>
    <w:p w:rsidR="00594F2F" w:rsidRPr="0091005D" w:rsidRDefault="00594F2F" w:rsidP="003F6D1F">
      <w:pPr>
        <w:pStyle w:val="Screen"/>
      </w:pPr>
      <w:r w:rsidRPr="0091005D">
        <w:t xml:space="preserve">                  SIG: TAKE ONE TABLET BY TWICE DAILY         </w:t>
      </w:r>
    </w:p>
    <w:p w:rsidR="00594F2F" w:rsidRPr="0091005D" w:rsidRDefault="00594F2F" w:rsidP="003F6D1F">
      <w:pPr>
        <w:pStyle w:val="Screen"/>
      </w:pPr>
      <w:r w:rsidRPr="0091005D">
        <w:t xml:space="preserve">                                                </w:t>
      </w:r>
    </w:p>
    <w:p w:rsidR="00594F2F" w:rsidRPr="0091005D" w:rsidRDefault="00594F2F" w:rsidP="003F6D1F">
      <w:pPr>
        <w:pStyle w:val="Screen"/>
      </w:pPr>
      <w:r w:rsidRPr="0091005D">
        <w:t>Class(es)Involved in Therapeutic Duplication(s): Peptic Ulcer Agents, Histamine-2 Receptor Antagonists (H2 Antagonists)</w:t>
      </w:r>
    </w:p>
    <w:p w:rsidR="00594F2F" w:rsidRPr="0091005D" w:rsidRDefault="00594F2F" w:rsidP="003F6D1F">
      <w:pPr>
        <w:pStyle w:val="Screen"/>
      </w:pPr>
      <w:r w:rsidRPr="0091005D">
        <w:t>==============================================================================</w:t>
      </w:r>
    </w:p>
    <w:p w:rsidR="00594F2F" w:rsidRPr="0091005D" w:rsidRDefault="00594F2F" w:rsidP="003F6D1F">
      <w:pPr>
        <w:pStyle w:val="Screen"/>
      </w:pPr>
      <w:bookmarkStart w:id="471" w:name="Page_89"/>
      <w:bookmarkEnd w:id="471"/>
      <w:r w:rsidRPr="0091005D">
        <w:t>Discontinue order(s)? Y/N  No</w:t>
      </w:r>
    </w:p>
    <w:p w:rsidR="00594F2F" w:rsidRPr="0091005D" w:rsidRDefault="00594F2F" w:rsidP="003F6D1F">
      <w:pPr>
        <w:pStyle w:val="Screen"/>
      </w:pPr>
    </w:p>
    <w:p w:rsidR="00594F2F" w:rsidRPr="0091005D" w:rsidRDefault="00594F2F" w:rsidP="003F6D1F">
      <w:pPr>
        <w:pStyle w:val="Screen"/>
      </w:pPr>
      <w:r w:rsidRPr="0091005D">
        <w:t>Press Return to Continue...</w:t>
      </w:r>
    </w:p>
    <w:p w:rsidR="00594F2F" w:rsidRPr="0091005D" w:rsidRDefault="00594F2F" w:rsidP="003F6D1F">
      <w:pPr>
        <w:pStyle w:val="Screen"/>
      </w:pPr>
    </w:p>
    <w:p w:rsidR="00594F2F" w:rsidRPr="0091005D" w:rsidRDefault="00D947A3" w:rsidP="003F6D1F">
      <w:pPr>
        <w:pStyle w:val="Screen"/>
      </w:pPr>
      <w:r>
        <w:t xml:space="preserve">There are 2 </w:t>
      </w:r>
      <w:r w:rsidR="00594F2F" w:rsidRPr="0091005D">
        <w:t>Available Dosage(s)</w:t>
      </w:r>
      <w:r>
        <w:t>:</w:t>
      </w:r>
    </w:p>
    <w:p w:rsidR="00594F2F" w:rsidRPr="0091005D" w:rsidRDefault="00594F2F" w:rsidP="003F6D1F">
      <w:pPr>
        <w:pStyle w:val="Screen"/>
      </w:pPr>
      <w:r w:rsidRPr="0091005D">
        <w:t xml:space="preserve">       1. 150MG</w:t>
      </w:r>
    </w:p>
    <w:p w:rsidR="00594F2F" w:rsidRPr="0091005D" w:rsidRDefault="00594F2F" w:rsidP="003F6D1F">
      <w:pPr>
        <w:pStyle w:val="Screen"/>
      </w:pPr>
      <w:r w:rsidRPr="0091005D">
        <w:t xml:space="preserve">       2. 300MG</w:t>
      </w:r>
    </w:p>
    <w:p w:rsidR="00594F2F" w:rsidRPr="0091005D" w:rsidRDefault="00594F2F" w:rsidP="003F6D1F">
      <w:pPr>
        <w:pStyle w:val="Screen"/>
      </w:pPr>
    </w:p>
    <w:p w:rsidR="00594F2F" w:rsidRPr="0091005D" w:rsidRDefault="00594F2F" w:rsidP="003F6D1F">
      <w:pPr>
        <w:pStyle w:val="Screen"/>
      </w:pPr>
      <w:r w:rsidRPr="0091005D">
        <w:t>Select from list of Available Dosages</w:t>
      </w:r>
      <w:r w:rsidR="00D947A3">
        <w:t xml:space="preserve"> (1-2)</w:t>
      </w:r>
      <w:r w:rsidRPr="0091005D">
        <w:t>, Enter Free Text Dose</w:t>
      </w:r>
    </w:p>
    <w:p w:rsidR="00594F2F" w:rsidRPr="0091005D" w:rsidRDefault="00594F2F" w:rsidP="003F6D1F">
      <w:pPr>
        <w:pStyle w:val="Screen"/>
      </w:pPr>
      <w:r w:rsidRPr="0091005D">
        <w:t>or Enter a Question Mark (?) to view list:</w:t>
      </w:r>
    </w:p>
    <w:p w:rsidR="00594F2F" w:rsidRPr="0091005D" w:rsidRDefault="00594F2F" w:rsidP="003F6D1F">
      <w:pPr>
        <w:pStyle w:val="Screen"/>
      </w:pPr>
      <w:r w:rsidRPr="0091005D">
        <w:t>.</w:t>
      </w:r>
    </w:p>
    <w:p w:rsidR="00594F2F" w:rsidRPr="0091005D" w:rsidRDefault="00594F2F" w:rsidP="003F6D1F">
      <w:pPr>
        <w:pStyle w:val="Screen"/>
      </w:pPr>
      <w:r w:rsidRPr="0091005D">
        <w:t>.</w:t>
      </w:r>
    </w:p>
    <w:p w:rsidR="00594F2F" w:rsidRPr="0091005D" w:rsidRDefault="00594F2F" w:rsidP="003F6D1F">
      <w:pPr>
        <w:pStyle w:val="Screen"/>
      </w:pPr>
      <w:r w:rsidRPr="0091005D">
        <w:t xml:space="preserve">         OR</w:t>
      </w:r>
      <w:r w:rsidRPr="0091005D">
        <w:br/>
      </w:r>
    </w:p>
    <w:p w:rsidR="00594F2F" w:rsidRPr="0091005D" w:rsidRDefault="00594F2F" w:rsidP="003F6D1F">
      <w:pPr>
        <w:pStyle w:val="Screen"/>
      </w:pPr>
      <w:r w:rsidRPr="0091005D">
        <w:t>Discontinue order(s)? Y/N  Y es</w:t>
      </w:r>
    </w:p>
    <w:p w:rsidR="00594F2F" w:rsidRPr="0091005D" w:rsidRDefault="00594F2F" w:rsidP="003F6D1F">
      <w:pPr>
        <w:pStyle w:val="Screen"/>
      </w:pPr>
    </w:p>
    <w:p w:rsidR="00594F2F" w:rsidRPr="0091005D" w:rsidRDefault="00594F2F" w:rsidP="003F6D1F">
      <w:pPr>
        <w:pStyle w:val="Screen"/>
      </w:pPr>
      <w:r w:rsidRPr="0091005D">
        <w:t xml:space="preserve">    1. Pending Order FAMOTIDINE 20MG TAB</w:t>
      </w:r>
    </w:p>
    <w:p w:rsidR="00594F2F" w:rsidRPr="0091005D" w:rsidRDefault="00594F2F" w:rsidP="003F6D1F">
      <w:pPr>
        <w:pStyle w:val="Screen"/>
      </w:pPr>
      <w:r w:rsidRPr="0091005D">
        <w:t xml:space="preserve">    2. RX #2549 CIMETIDINE 300MG TAB</w:t>
      </w:r>
    </w:p>
    <w:p w:rsidR="00594F2F" w:rsidRPr="0091005D" w:rsidRDefault="00594F2F" w:rsidP="003F6D1F">
      <w:pPr>
        <w:pStyle w:val="Screen"/>
      </w:pPr>
    </w:p>
    <w:p w:rsidR="00594F2F" w:rsidRDefault="00385854" w:rsidP="003F6D1F">
      <w:pPr>
        <w:pStyle w:val="Screen"/>
      </w:pPr>
      <w:r w:rsidRPr="0091005D">
        <w:t>Select (1-2):  2  Duplicate Therapy RX #2549 CIMDTIDINE 300MG TAB will be discontinued after the acceptance of the new order.</w:t>
      </w:r>
    </w:p>
    <w:p w:rsidR="00D947A3" w:rsidRPr="0091005D" w:rsidRDefault="00D947A3" w:rsidP="003F6D1F">
      <w:pPr>
        <w:pStyle w:val="Screen"/>
      </w:pPr>
    </w:p>
    <w:p w:rsidR="00594F2F" w:rsidRPr="0091005D" w:rsidRDefault="00D947A3" w:rsidP="003F6D1F">
      <w:pPr>
        <w:pStyle w:val="Screen"/>
      </w:pPr>
      <w:r>
        <w:t xml:space="preserve">There are 2 </w:t>
      </w:r>
      <w:r w:rsidR="00594F2F" w:rsidRPr="0091005D">
        <w:t>Available Dosage(s)</w:t>
      </w:r>
      <w:r>
        <w:t>:</w:t>
      </w:r>
    </w:p>
    <w:p w:rsidR="00594F2F" w:rsidRPr="0091005D" w:rsidRDefault="00594F2F" w:rsidP="003F6D1F">
      <w:pPr>
        <w:pStyle w:val="Screen"/>
      </w:pPr>
      <w:r w:rsidRPr="0091005D">
        <w:t xml:space="preserve">       1. 150MG</w:t>
      </w:r>
    </w:p>
    <w:p w:rsidR="00594F2F" w:rsidRPr="0091005D" w:rsidRDefault="00594F2F" w:rsidP="003F6D1F">
      <w:pPr>
        <w:pStyle w:val="Screen"/>
      </w:pPr>
      <w:r w:rsidRPr="0091005D">
        <w:t xml:space="preserve">       2. 300MG</w:t>
      </w:r>
    </w:p>
    <w:p w:rsidR="00594F2F" w:rsidRPr="0091005D" w:rsidRDefault="00594F2F" w:rsidP="003F6D1F">
      <w:pPr>
        <w:pStyle w:val="Screen"/>
      </w:pPr>
    </w:p>
    <w:p w:rsidR="00594F2F" w:rsidRPr="0091005D" w:rsidRDefault="00594F2F" w:rsidP="003F6D1F">
      <w:pPr>
        <w:pStyle w:val="Screen"/>
      </w:pPr>
      <w:r w:rsidRPr="0091005D">
        <w:t>Select from list of Available Dosages</w:t>
      </w:r>
      <w:r w:rsidR="00D947A3">
        <w:t xml:space="preserve"> (1-2)</w:t>
      </w:r>
      <w:r w:rsidRPr="0091005D">
        <w:t>, Enter Free Text Dose</w:t>
      </w:r>
    </w:p>
    <w:p w:rsidR="00594F2F" w:rsidRPr="0091005D" w:rsidRDefault="00594F2F" w:rsidP="003F6D1F">
      <w:pPr>
        <w:pStyle w:val="Screen"/>
      </w:pPr>
      <w:r w:rsidRPr="0091005D">
        <w:t>or Enter a Question Mark (?) to view list: 1 150MG</w:t>
      </w:r>
    </w:p>
    <w:p w:rsidR="00594F2F" w:rsidRPr="0091005D" w:rsidRDefault="00594F2F" w:rsidP="003F6D1F">
      <w:pPr>
        <w:pStyle w:val="Screen"/>
      </w:pPr>
    </w:p>
    <w:p w:rsidR="00594F2F" w:rsidRPr="0091005D" w:rsidRDefault="00594F2F" w:rsidP="003F6D1F">
      <w:pPr>
        <w:pStyle w:val="Screen"/>
      </w:pPr>
      <w:r w:rsidRPr="0091005D">
        <w:t>You entered 150MG is this correct? Yes//   YES</w:t>
      </w:r>
    </w:p>
    <w:p w:rsidR="00594F2F" w:rsidRPr="0091005D" w:rsidRDefault="00594F2F" w:rsidP="003F6D1F">
      <w:pPr>
        <w:pStyle w:val="Screen"/>
      </w:pPr>
      <w:r w:rsidRPr="0091005D">
        <w:t>VERB: TAKE</w:t>
      </w:r>
    </w:p>
    <w:p w:rsidR="00594F2F" w:rsidRPr="0091005D" w:rsidRDefault="00594F2F" w:rsidP="003F6D1F">
      <w:pPr>
        <w:pStyle w:val="Screen"/>
      </w:pPr>
      <w:r w:rsidRPr="0091005D">
        <w:t>DISPENSE UNITS PER DOSE(TABLET): 1// 1</w:t>
      </w:r>
    </w:p>
    <w:p w:rsidR="00594F2F" w:rsidRPr="0091005D" w:rsidRDefault="00594F2F" w:rsidP="003F6D1F">
      <w:pPr>
        <w:pStyle w:val="Screen"/>
      </w:pPr>
      <w:r w:rsidRPr="0091005D">
        <w:t>Dosage Ordered: 150MG</w:t>
      </w:r>
    </w:p>
    <w:p w:rsidR="00594F2F" w:rsidRPr="0091005D" w:rsidRDefault="00594F2F" w:rsidP="003F6D1F">
      <w:pPr>
        <w:pStyle w:val="Screen"/>
      </w:pPr>
    </w:p>
    <w:p w:rsidR="00594F2F" w:rsidRPr="0091005D" w:rsidRDefault="00594F2F" w:rsidP="006D3E80">
      <w:pPr>
        <w:pStyle w:val="Screen"/>
        <w:keepNext/>
      </w:pPr>
      <w:r w:rsidRPr="0091005D">
        <w:t>NOUN: TABLET</w:t>
      </w:r>
    </w:p>
    <w:p w:rsidR="00594F2F" w:rsidRPr="0091005D" w:rsidRDefault="00594F2F" w:rsidP="003F6D1F">
      <w:pPr>
        <w:pStyle w:val="Screen"/>
      </w:pPr>
      <w:r w:rsidRPr="0091005D">
        <w:t>ROUTE: PO//   ORAL      PO  MOUTH</w:t>
      </w:r>
    </w:p>
    <w:p w:rsidR="00594F2F" w:rsidRPr="0091005D" w:rsidRDefault="00594F2F" w:rsidP="003F6D1F">
      <w:pPr>
        <w:pStyle w:val="Screen"/>
      </w:pPr>
      <w:r w:rsidRPr="0091005D">
        <w:t xml:space="preserve">Schedule: </w:t>
      </w:r>
    </w:p>
    <w:p w:rsidR="00594F2F" w:rsidRPr="0091005D" w:rsidRDefault="00594F2F" w:rsidP="003F6D1F">
      <w:pPr>
        <w:pStyle w:val="Screen"/>
      </w:pPr>
      <w:r w:rsidRPr="0091005D">
        <w:t>This is a required response. Enter '^' to exit</w:t>
      </w:r>
    </w:p>
    <w:p w:rsidR="00D947A3" w:rsidRDefault="00D947A3" w:rsidP="00D947A3">
      <w:pPr>
        <w:pStyle w:val="Screen"/>
      </w:pPr>
      <w:r w:rsidRPr="000841B4">
        <w:t>Schedule: BID</w:t>
      </w:r>
    </w:p>
    <w:p w:rsidR="00D947A3" w:rsidRDefault="00D947A3" w:rsidP="00D947A3">
      <w:pPr>
        <w:pStyle w:val="Screen"/>
        <w:rPr>
          <w:rFonts w:cs="Courier New"/>
        </w:rPr>
      </w:pPr>
      <w:r w:rsidRPr="000841B4">
        <w:rPr>
          <w:rFonts w:cs="Courier New"/>
        </w:rPr>
        <w:t>Now searching ADMINISTRATION SCHEDULE (#51.1) file...</w:t>
      </w:r>
    </w:p>
    <w:p w:rsidR="00D947A3" w:rsidRDefault="00D947A3" w:rsidP="00D947A3">
      <w:pPr>
        <w:pStyle w:val="Screen"/>
        <w:rPr>
          <w:rFonts w:cs="Courier New"/>
        </w:rPr>
      </w:pPr>
      <w:r>
        <w:rPr>
          <w:rFonts w:cs="Courier New"/>
        </w:rPr>
        <w:t xml:space="preserve">  </w:t>
      </w:r>
      <w:r w:rsidRPr="000841B4">
        <w:rPr>
          <w:rFonts w:cs="Courier New"/>
        </w:rPr>
        <w:t>BID  BID  TWICE A DAY</w:t>
      </w:r>
    </w:p>
    <w:p w:rsidR="00D947A3" w:rsidRDefault="00D947A3" w:rsidP="00D947A3">
      <w:pPr>
        <w:pStyle w:val="Screen"/>
        <w:rPr>
          <w:rFonts w:cs="Courier New"/>
        </w:rPr>
      </w:pPr>
      <w:r>
        <w:rPr>
          <w:rFonts w:cs="Courier New"/>
        </w:rPr>
        <w:lastRenderedPageBreak/>
        <w:t xml:space="preserve">         </w:t>
      </w:r>
      <w:r w:rsidRPr="000841B4">
        <w:rPr>
          <w:rFonts w:cs="Courier New"/>
        </w:rPr>
        <w:t>...OK? Yes//   (Yes)</w:t>
      </w:r>
    </w:p>
    <w:p w:rsidR="00D947A3" w:rsidRPr="00BD5B59" w:rsidRDefault="00D947A3" w:rsidP="00D947A3">
      <w:pPr>
        <w:pStyle w:val="Screen"/>
      </w:pPr>
      <w:r>
        <w:rPr>
          <w:rFonts w:cs="Courier New"/>
        </w:rPr>
        <w:t xml:space="preserve"> </w:t>
      </w:r>
      <w:r w:rsidRPr="000841B4">
        <w:rPr>
          <w:rFonts w:cs="Courier New"/>
        </w:rPr>
        <w:t>(TWICE A DAY)</w:t>
      </w:r>
    </w:p>
    <w:p w:rsidR="00594F2F" w:rsidRPr="0091005D" w:rsidRDefault="00594F2F" w:rsidP="003F6D1F">
      <w:pPr>
        <w:pStyle w:val="Screen"/>
      </w:pPr>
      <w:r w:rsidRPr="0091005D">
        <w:t xml:space="preserve">LIMITED DURATION (IN DAYS, HOURS OR MINUTES): </w:t>
      </w:r>
    </w:p>
    <w:p w:rsidR="00594F2F" w:rsidRPr="0091005D" w:rsidRDefault="00594F2F" w:rsidP="003F6D1F">
      <w:pPr>
        <w:pStyle w:val="Screen"/>
      </w:pPr>
      <w:r w:rsidRPr="0091005D">
        <w:t xml:space="preserve">CONJUNCTION: </w:t>
      </w:r>
    </w:p>
    <w:p w:rsidR="00594F2F" w:rsidRPr="0091005D" w:rsidRDefault="00594F2F" w:rsidP="003F6D1F">
      <w:pPr>
        <w:pStyle w:val="Screen"/>
      </w:pPr>
      <w:r w:rsidRPr="0091005D">
        <w:t xml:space="preserve">PATIENT INSTRUCTIONS: </w:t>
      </w:r>
    </w:p>
    <w:p w:rsidR="00594F2F" w:rsidRPr="0091005D" w:rsidRDefault="00594F2F" w:rsidP="003F6D1F">
      <w:pPr>
        <w:pStyle w:val="Screen"/>
      </w:pPr>
      <w:r w:rsidRPr="0091005D">
        <w:t>(TAKE ONE TABLET BY MOUTH TWO TIMES A DAY)</w:t>
      </w:r>
    </w:p>
    <w:p w:rsidR="00594F2F" w:rsidRPr="0091005D" w:rsidRDefault="00594F2F" w:rsidP="003F6D1F">
      <w:pPr>
        <w:pStyle w:val="Screen"/>
      </w:pPr>
    </w:p>
    <w:p w:rsidR="00594F2F" w:rsidRPr="0091005D" w:rsidRDefault="00594F2F" w:rsidP="003F6D1F">
      <w:pPr>
        <w:pStyle w:val="Screen"/>
      </w:pPr>
      <w:r w:rsidRPr="0091005D">
        <w:t xml:space="preserve">DAYS SUPPLY:  (1-90): 60// </w:t>
      </w:r>
    </w:p>
    <w:p w:rsidR="00594F2F" w:rsidRPr="0091005D" w:rsidRDefault="00594F2F" w:rsidP="003F6D1F">
      <w:pPr>
        <w:pStyle w:val="Screen"/>
      </w:pPr>
      <w:r w:rsidRPr="0091005D">
        <w:t>QTY (  ) : 360// 180</w:t>
      </w:r>
    </w:p>
    <w:p w:rsidR="00594F2F" w:rsidRPr="0091005D" w:rsidRDefault="00594F2F" w:rsidP="003F6D1F">
      <w:pPr>
        <w:pStyle w:val="Screen"/>
      </w:pPr>
      <w:r w:rsidRPr="0091005D">
        <w:t>COPIES: 1// 1</w:t>
      </w:r>
    </w:p>
    <w:p w:rsidR="00594F2F" w:rsidRPr="0091005D" w:rsidRDefault="00594F2F" w:rsidP="003F6D1F">
      <w:pPr>
        <w:pStyle w:val="Screen"/>
      </w:pPr>
      <w:r w:rsidRPr="0091005D">
        <w:t xml:space="preserve"># OF REFILLS:  (0-3): 3// </w:t>
      </w:r>
    </w:p>
    <w:p w:rsidR="00594F2F" w:rsidRPr="0091005D" w:rsidRDefault="00594F2F" w:rsidP="003F6D1F">
      <w:pPr>
        <w:pStyle w:val="Screen"/>
      </w:pPr>
      <w:r w:rsidRPr="0091005D">
        <w:t xml:space="preserve">PROVIDER:    PSOPROVIDER,ONE     </w:t>
      </w:r>
    </w:p>
    <w:p w:rsidR="00594F2F" w:rsidRPr="0091005D" w:rsidRDefault="00594F2F" w:rsidP="003F6D1F">
      <w:pPr>
        <w:pStyle w:val="Screen"/>
      </w:pPr>
      <w:r w:rsidRPr="0091005D">
        <w:t xml:space="preserve">CLINIC:    BARB'S CLINIC 2     </w:t>
      </w:r>
    </w:p>
    <w:p w:rsidR="00594F2F" w:rsidRPr="0091005D" w:rsidRDefault="00594F2F" w:rsidP="003F6D1F">
      <w:pPr>
        <w:pStyle w:val="Screen"/>
      </w:pPr>
      <w:r w:rsidRPr="0091005D">
        <w:t>MAIL/WINDOW: WINDOW// WINDOW</w:t>
      </w:r>
    </w:p>
    <w:p w:rsidR="00594F2F" w:rsidRPr="0091005D" w:rsidRDefault="00594F2F" w:rsidP="003F6D1F">
      <w:pPr>
        <w:pStyle w:val="Screen"/>
      </w:pPr>
      <w:r w:rsidRPr="0091005D">
        <w:t xml:space="preserve">METHOD OF PICK-UP: </w:t>
      </w:r>
    </w:p>
    <w:p w:rsidR="00594F2F" w:rsidRPr="0091005D" w:rsidRDefault="00594F2F" w:rsidP="003F6D1F">
      <w:pPr>
        <w:pStyle w:val="Screen"/>
      </w:pPr>
      <w:r w:rsidRPr="0091005D">
        <w:t xml:space="preserve">REMARKS: </w:t>
      </w:r>
    </w:p>
    <w:p w:rsidR="00594F2F" w:rsidRPr="0091005D" w:rsidRDefault="00594F2F" w:rsidP="003F6D1F">
      <w:pPr>
        <w:pStyle w:val="Screen"/>
      </w:pPr>
      <w:r w:rsidRPr="0091005D">
        <w:t>ISSUE DATE: TODAY//   (MAR 12, 2008)</w:t>
      </w:r>
    </w:p>
    <w:p w:rsidR="00594F2F" w:rsidRPr="0091005D" w:rsidRDefault="00594F2F" w:rsidP="003F6D1F">
      <w:pPr>
        <w:pStyle w:val="Screen"/>
      </w:pPr>
      <w:r w:rsidRPr="0091005D">
        <w:t>FILL DATE:  (3/12/2008 - 3/13/2009): TODAY//   (MAR 12, 2008)</w:t>
      </w:r>
    </w:p>
    <w:p w:rsidR="00594F2F" w:rsidRPr="0091005D" w:rsidRDefault="00594F2F" w:rsidP="003F6D1F">
      <w:pPr>
        <w:pStyle w:val="Screen"/>
      </w:pPr>
      <w:r w:rsidRPr="0091005D">
        <w:t>Nature of Order: WRITTEN//        W</w:t>
      </w:r>
    </w:p>
    <w:p w:rsidR="00594F2F" w:rsidRPr="0091005D" w:rsidRDefault="00594F2F" w:rsidP="003F6D1F">
      <w:pPr>
        <w:pStyle w:val="Screen"/>
      </w:pPr>
      <w:r w:rsidRPr="0091005D">
        <w:t>WAS THE PATIENT COUNSELED: NO// NO</w:t>
      </w:r>
    </w:p>
    <w:p w:rsidR="00594F2F" w:rsidRPr="0091005D" w:rsidRDefault="00594F2F" w:rsidP="003F6D1F">
      <w:pPr>
        <w:pStyle w:val="Screen"/>
      </w:pPr>
    </w:p>
    <w:p w:rsidR="00594F2F" w:rsidRPr="0091005D" w:rsidRDefault="00594F2F" w:rsidP="003F6D1F">
      <w:pPr>
        <w:pStyle w:val="Screen"/>
      </w:pPr>
      <w:r w:rsidRPr="0091005D">
        <w:t>Do you want to enter a Progress Note? No//   NO</w:t>
      </w:r>
    </w:p>
    <w:p w:rsidR="00594F2F" w:rsidRPr="0091005D" w:rsidRDefault="00594F2F" w:rsidP="003F6D1F">
      <w:pPr>
        <w:pStyle w:val="Screen"/>
      </w:pPr>
    </w:p>
    <w:p w:rsidR="00594F2F" w:rsidRPr="0091005D" w:rsidRDefault="00594F2F" w:rsidP="003F6D1F">
      <w:pPr>
        <w:pStyle w:val="Screen"/>
      </w:pPr>
      <w:r w:rsidRPr="0091005D">
        <w:t>Rx # 2580              03/12/08</w:t>
      </w:r>
    </w:p>
    <w:p w:rsidR="00594F2F" w:rsidRPr="0091005D" w:rsidRDefault="00594F2F" w:rsidP="003F6D1F">
      <w:pPr>
        <w:pStyle w:val="Screen"/>
      </w:pPr>
      <w:r w:rsidRPr="0091005D">
        <w:t>PSOPATIENT,ONE             #180</w:t>
      </w:r>
    </w:p>
    <w:p w:rsidR="00594F2F" w:rsidRPr="0091005D" w:rsidRDefault="00594F2F" w:rsidP="003F6D1F">
      <w:pPr>
        <w:pStyle w:val="Screen"/>
      </w:pPr>
      <w:r w:rsidRPr="0091005D">
        <w:t>TAKE ONE TABLET BY MOUTH TWO TIMES A DAY</w:t>
      </w:r>
    </w:p>
    <w:p w:rsidR="00594F2F" w:rsidRPr="0091005D" w:rsidRDefault="00594F2F" w:rsidP="003F6D1F">
      <w:pPr>
        <w:pStyle w:val="Screen"/>
      </w:pPr>
    </w:p>
    <w:p w:rsidR="00594F2F" w:rsidRPr="0091005D" w:rsidRDefault="00594F2F" w:rsidP="003F6D1F">
      <w:pPr>
        <w:pStyle w:val="Screen"/>
      </w:pPr>
      <w:r w:rsidRPr="0091005D">
        <w:t>NIZATIDINE 150MG CAP</w:t>
      </w:r>
    </w:p>
    <w:p w:rsidR="00594F2F" w:rsidRPr="0091005D" w:rsidRDefault="00594F2F" w:rsidP="003F6D1F">
      <w:pPr>
        <w:pStyle w:val="Screen"/>
      </w:pPr>
      <w:r w:rsidRPr="0091005D">
        <w:t>PSOPROVIDER,ONE       PSOPHARMACIST,ONE</w:t>
      </w:r>
    </w:p>
    <w:p w:rsidR="00594F2F" w:rsidRPr="0091005D" w:rsidRDefault="00594F2F" w:rsidP="003F6D1F">
      <w:pPr>
        <w:pStyle w:val="Screen"/>
      </w:pPr>
      <w:r w:rsidRPr="0091005D">
        <w:t># of Refills: 3</w:t>
      </w:r>
    </w:p>
    <w:p w:rsidR="00594F2F" w:rsidRPr="0091005D" w:rsidRDefault="00594F2F" w:rsidP="003F6D1F">
      <w:pPr>
        <w:pStyle w:val="Screen"/>
      </w:pPr>
    </w:p>
    <w:p w:rsidR="00594F2F" w:rsidRPr="0091005D" w:rsidRDefault="00594F2F" w:rsidP="003F6D1F">
      <w:pPr>
        <w:pStyle w:val="Screen"/>
      </w:pPr>
    </w:p>
    <w:p w:rsidR="00594F2F" w:rsidRPr="0091005D" w:rsidRDefault="00594F2F" w:rsidP="003F6D1F">
      <w:pPr>
        <w:pStyle w:val="Screen"/>
      </w:pPr>
      <w:r w:rsidRPr="0091005D">
        <w:t xml:space="preserve">       SC Percent: 80%</w:t>
      </w:r>
    </w:p>
    <w:p w:rsidR="00594F2F" w:rsidRPr="0091005D" w:rsidRDefault="00594F2F" w:rsidP="003F6D1F">
      <w:pPr>
        <w:pStyle w:val="Screen"/>
      </w:pPr>
      <w:r w:rsidRPr="0091005D">
        <w:t xml:space="preserve">     Disabilities: NONE STATED</w:t>
      </w:r>
    </w:p>
    <w:p w:rsidR="00594F2F" w:rsidRPr="0091005D" w:rsidRDefault="00594F2F" w:rsidP="003F6D1F">
      <w:pPr>
        <w:pStyle w:val="Screen"/>
      </w:pPr>
    </w:p>
    <w:p w:rsidR="00594F2F" w:rsidRPr="0091005D" w:rsidRDefault="00594F2F" w:rsidP="003F6D1F">
      <w:pPr>
        <w:pStyle w:val="Screen"/>
      </w:pPr>
      <w:r w:rsidRPr="0091005D">
        <w:t xml:space="preserve">Was treatment for a Service Connected condition? </w:t>
      </w:r>
    </w:p>
    <w:p w:rsidR="00594F2F" w:rsidRPr="0091005D" w:rsidRDefault="00594F2F" w:rsidP="003F6D1F">
      <w:pPr>
        <w:pStyle w:val="Screen"/>
      </w:pPr>
      <w:r w:rsidRPr="0091005D">
        <w:t>This is a required response. Enter '^' to exit</w:t>
      </w:r>
    </w:p>
    <w:p w:rsidR="00594F2F" w:rsidRPr="0091005D" w:rsidRDefault="00594F2F" w:rsidP="003F6D1F">
      <w:pPr>
        <w:pStyle w:val="Screen"/>
      </w:pPr>
      <w:r w:rsidRPr="0091005D">
        <w:t>Was treatment for a Service Connected condition? NO</w:t>
      </w:r>
    </w:p>
    <w:p w:rsidR="00594F2F" w:rsidRPr="0091005D" w:rsidRDefault="00594F2F" w:rsidP="003F6D1F">
      <w:pPr>
        <w:pStyle w:val="Screen"/>
      </w:pPr>
      <w:r w:rsidRPr="0091005D">
        <w:t xml:space="preserve">Is this correct? YES// </w:t>
      </w:r>
    </w:p>
    <w:p w:rsidR="00594F2F" w:rsidRPr="0091005D" w:rsidRDefault="00594F2F" w:rsidP="003F6D1F">
      <w:pPr>
        <w:pStyle w:val="Screen"/>
      </w:pPr>
    </w:p>
    <w:p w:rsidR="00594F2F" w:rsidRPr="0091005D" w:rsidRDefault="00594F2F" w:rsidP="003F6D1F">
      <w:pPr>
        <w:pStyle w:val="Screen"/>
      </w:pPr>
      <w:r w:rsidRPr="0091005D">
        <w:t xml:space="preserve"> -Duplicate Therapy RX #2549 CIMETIDINE 300MG TAB has been discontinued...</w:t>
      </w:r>
    </w:p>
    <w:p w:rsidR="00594F2F" w:rsidRPr="0091005D" w:rsidRDefault="00594F2F" w:rsidP="003F6D1F">
      <w:pPr>
        <w:pStyle w:val="Screen"/>
      </w:pPr>
    </w:p>
    <w:p w:rsidR="00594F2F" w:rsidRPr="0091005D" w:rsidRDefault="00594F2F" w:rsidP="003F6D1F">
      <w:pPr>
        <w:pStyle w:val="Screen"/>
      </w:pPr>
    </w:p>
    <w:p w:rsidR="00594F2F" w:rsidRPr="0091005D" w:rsidRDefault="00594F2F" w:rsidP="003F6D1F">
      <w:pPr>
        <w:pStyle w:val="Screen"/>
      </w:pPr>
      <w:r w:rsidRPr="0091005D">
        <w:t>Another New Order for PSOPATIENT,ONE? YES//</w:t>
      </w:r>
    </w:p>
    <w:p w:rsidR="00306F00" w:rsidRPr="0091005D" w:rsidRDefault="00306F00" w:rsidP="00111E76"/>
    <w:p w:rsidR="00594F2F" w:rsidRPr="0091005D" w:rsidRDefault="00594F2F" w:rsidP="00A17F7F">
      <w:pPr>
        <w:pStyle w:val="Example"/>
      </w:pPr>
      <w:r w:rsidRPr="0091005D">
        <w:t>Example: Finishing Pending Order – Therapeutic Duplication with Non-Verified and Active orders. One drug is involved in both therapeutic duplications. One duplication allowance value is greater than ‘0’.</w:t>
      </w:r>
    </w:p>
    <w:p w:rsidR="00594F2F" w:rsidRPr="0091005D" w:rsidRDefault="00594F2F" w:rsidP="003F6D1F">
      <w:pPr>
        <w:pStyle w:val="Screen"/>
      </w:pPr>
      <w:r w:rsidRPr="0091005D">
        <w:t>-------------------------------------ACTIVE----------------------------------</w:t>
      </w:r>
    </w:p>
    <w:p w:rsidR="00594F2F" w:rsidRPr="0091005D" w:rsidRDefault="00594F2F" w:rsidP="003F6D1F">
      <w:pPr>
        <w:pStyle w:val="Screen"/>
      </w:pPr>
      <w:r w:rsidRPr="0091005D">
        <w:t xml:space="preserve"> 1 2577       AMLODIPINE 5MG/ATORVASTATIN 10MG TAB  90 A  03-07 03-07   3  90</w:t>
      </w:r>
    </w:p>
    <w:p w:rsidR="00594F2F" w:rsidRPr="0091005D" w:rsidRDefault="00594F2F" w:rsidP="003F6D1F">
      <w:pPr>
        <w:pStyle w:val="Screen"/>
      </w:pPr>
      <w:r w:rsidRPr="0091005D">
        <w:t xml:space="preserve"> 2 2578       ITRACONAZOLE 100MG CAP                60 A  03-07 03-07   0  30</w:t>
      </w:r>
    </w:p>
    <w:p w:rsidR="00594F2F" w:rsidRPr="0091005D" w:rsidRDefault="00594F2F" w:rsidP="003F6D1F">
      <w:pPr>
        <w:pStyle w:val="Screen"/>
      </w:pPr>
      <w:r w:rsidRPr="0091005D">
        <w:t xml:space="preserve"> 3 2576       SUCRALFATE 1MG TAB                   120 A  03-07 03-07   0  30</w:t>
      </w:r>
    </w:p>
    <w:p w:rsidR="00594F2F" w:rsidRPr="0091005D" w:rsidRDefault="00594F2F" w:rsidP="003F6D1F">
      <w:pPr>
        <w:pStyle w:val="Screen"/>
      </w:pPr>
      <w:r w:rsidRPr="0091005D">
        <w:t>----------------------------------NON-VERIFIED-------------------------------</w:t>
      </w:r>
    </w:p>
    <w:p w:rsidR="00594F2F" w:rsidRPr="0091005D" w:rsidRDefault="00594F2F" w:rsidP="003F6D1F">
      <w:pPr>
        <w:pStyle w:val="Screen"/>
      </w:pPr>
      <w:r w:rsidRPr="0091005D">
        <w:t xml:space="preserve"> 4 2581       CHOLESTYRAMINE 9GM PACKETS            60 N  03-12 03-12  11  30</w:t>
      </w:r>
    </w:p>
    <w:p w:rsidR="00594F2F" w:rsidRPr="0091005D" w:rsidRDefault="00594F2F" w:rsidP="003F6D1F">
      <w:pPr>
        <w:pStyle w:val="Screen"/>
      </w:pPr>
      <w:r w:rsidRPr="0091005D">
        <w:t>------------------------------------PENDING----------------------------------</w:t>
      </w:r>
    </w:p>
    <w:p w:rsidR="00594F2F" w:rsidRPr="0091005D" w:rsidRDefault="00594F2F" w:rsidP="003F6D1F">
      <w:pPr>
        <w:pStyle w:val="Screen"/>
      </w:pPr>
      <w:r w:rsidRPr="0091005D">
        <w:t xml:space="preserve"> 5 SIMVASTATIN 20MG TAB                   QTY: 30        ISDT: 03-12  REF:  6 </w:t>
      </w:r>
    </w:p>
    <w:p w:rsidR="00594F2F" w:rsidRPr="0091005D" w:rsidRDefault="00594F2F" w:rsidP="003F6D1F">
      <w:pPr>
        <w:pStyle w:val="Screen"/>
      </w:pPr>
    </w:p>
    <w:p w:rsidR="00594F2F" w:rsidRPr="0091005D" w:rsidRDefault="00594F2F" w:rsidP="003F6D1F">
      <w:pPr>
        <w:pStyle w:val="Screen"/>
      </w:pPr>
      <w:r w:rsidRPr="0091005D">
        <w:t xml:space="preserve">          Enter ?? for more actions                                             </w:t>
      </w:r>
    </w:p>
    <w:p w:rsidR="00594F2F" w:rsidRPr="0091005D" w:rsidRDefault="00594F2F" w:rsidP="003F6D1F">
      <w:pPr>
        <w:pStyle w:val="Screen"/>
      </w:pPr>
    </w:p>
    <w:p w:rsidR="00594F2F" w:rsidRPr="0091005D" w:rsidRDefault="00594F2F" w:rsidP="003F6D1F">
      <w:pPr>
        <w:pStyle w:val="Screen"/>
      </w:pPr>
      <w:r w:rsidRPr="0091005D">
        <w:t>ED  Edit                                FN  Finish</w:t>
      </w:r>
    </w:p>
    <w:p w:rsidR="00594F2F" w:rsidRPr="0091005D" w:rsidRDefault="00594F2F" w:rsidP="003F6D1F">
      <w:pPr>
        <w:pStyle w:val="Screen"/>
      </w:pPr>
    </w:p>
    <w:p w:rsidR="00594F2F" w:rsidRPr="0091005D" w:rsidRDefault="00594F2F" w:rsidP="003F6D1F">
      <w:pPr>
        <w:pStyle w:val="Screen"/>
      </w:pPr>
      <w:r w:rsidRPr="0091005D">
        <w:t xml:space="preserve">Pending OP Orders (ROUTINE)   Mar 12, 2008@07:54:21          Page:  1 of  3 </w:t>
      </w:r>
    </w:p>
    <w:p w:rsidR="00594F2F" w:rsidRPr="0091005D" w:rsidRDefault="00594F2F" w:rsidP="003F6D1F">
      <w:pPr>
        <w:pStyle w:val="Screen"/>
      </w:pPr>
      <w:r w:rsidRPr="0091005D">
        <w:t>OPPATIENT, THREE</w:t>
      </w:r>
      <w:r w:rsidRPr="0091005D">
        <w:tab/>
      </w:r>
      <w:r w:rsidRPr="0091005D">
        <w:tab/>
      </w:r>
      <w:r w:rsidRPr="0091005D">
        <w:tab/>
      </w:r>
      <w:r w:rsidRPr="0091005D">
        <w:tab/>
      </w:r>
      <w:r w:rsidRPr="0091005D">
        <w:tab/>
      </w:r>
      <w:r w:rsidRPr="0091005D">
        <w:tab/>
      </w:r>
      <w:r w:rsidRPr="0091005D">
        <w:tab/>
        <w:t xml:space="preserve">&lt;A&gt; </w:t>
      </w:r>
    </w:p>
    <w:p w:rsidR="00594F2F" w:rsidRPr="0091005D" w:rsidRDefault="00594F2F" w:rsidP="003F6D1F">
      <w:pPr>
        <w:pStyle w:val="Screen"/>
      </w:pPr>
      <w:r w:rsidRPr="0091005D">
        <w:t xml:space="preserve">  PID: 666-44-4444                                 Ht(cm): _______ (______)   </w:t>
      </w:r>
    </w:p>
    <w:p w:rsidR="00407576" w:rsidRDefault="00594F2F" w:rsidP="003F6D1F">
      <w:pPr>
        <w:pStyle w:val="Screen"/>
      </w:pPr>
      <w:r w:rsidRPr="0091005D">
        <w:t xml:space="preserve">  DOB: JUL 3,1949 (58)                             Wt(kg): 51.36 (10/01/1996)</w:t>
      </w:r>
    </w:p>
    <w:p w:rsidR="00407576" w:rsidRDefault="00407576" w:rsidP="00407576">
      <w:pPr>
        <w:pStyle w:val="Screen"/>
      </w:pPr>
      <w:bookmarkStart w:id="472" w:name="Page_90"/>
      <w:bookmarkEnd w:id="472"/>
      <w:r>
        <w:t xml:space="preserve">  SEX: </w:t>
      </w:r>
      <w:r w:rsidRPr="003168EC">
        <w:t xml:space="preserve">MALE                   </w:t>
      </w:r>
    </w:p>
    <w:p w:rsidR="00594F2F" w:rsidRPr="0091005D" w:rsidRDefault="00407576" w:rsidP="003F6D1F">
      <w:pPr>
        <w:pStyle w:val="Screen"/>
      </w:pPr>
      <w:r>
        <w:rPr>
          <w:rFonts w:cs="Courier New"/>
        </w:rPr>
        <w:t xml:space="preserve"> </w:t>
      </w:r>
      <w:r w:rsidRPr="00CD5A11">
        <w:rPr>
          <w:rFonts w:cs="Courier New"/>
        </w:rPr>
        <w:t>CrCL: &lt;Not Found&gt; (CREAT: Not Found)            BSA (m2): _______</w:t>
      </w:r>
      <w:r w:rsidRPr="00782F45">
        <w:t xml:space="preserve">                                                                             </w:t>
      </w:r>
      <w:r w:rsidR="00594F2F" w:rsidRPr="0091005D">
        <w:t xml:space="preserve"> </w:t>
      </w:r>
    </w:p>
    <w:p w:rsidR="00594F2F" w:rsidRPr="0091005D" w:rsidRDefault="00594F2F" w:rsidP="003F6D1F">
      <w:pPr>
        <w:pStyle w:val="Screen"/>
      </w:pPr>
      <w:r w:rsidRPr="0091005D">
        <w:t xml:space="preserve">                                                                             </w:t>
      </w:r>
    </w:p>
    <w:p w:rsidR="00594F2F" w:rsidRPr="0091005D" w:rsidRDefault="00594F2F" w:rsidP="006D3E80">
      <w:pPr>
        <w:pStyle w:val="Screen"/>
        <w:keepNext/>
      </w:pPr>
      <w:r w:rsidRPr="0091005D">
        <w:t xml:space="preserve">CPRS Order Checks:                                                           </w:t>
      </w:r>
    </w:p>
    <w:p w:rsidR="00594F2F" w:rsidRPr="0091005D" w:rsidRDefault="00594F2F" w:rsidP="003F6D1F">
      <w:pPr>
        <w:pStyle w:val="Screen"/>
      </w:pPr>
      <w:r w:rsidRPr="0091005D">
        <w:t xml:space="preserve">      CRITICAL drug-drug interaction: ITRACONAZOLE &amp; SIMVASTATIN </w:t>
      </w:r>
    </w:p>
    <w:p w:rsidR="00594F2F" w:rsidRPr="0091005D" w:rsidRDefault="00594F2F" w:rsidP="003F6D1F">
      <w:pPr>
        <w:pStyle w:val="Screen"/>
      </w:pPr>
      <w:bookmarkStart w:id="473" w:name="p029o"/>
      <w:bookmarkEnd w:id="473"/>
      <w:r w:rsidRPr="0091005D">
        <w:lastRenderedPageBreak/>
        <w:t xml:space="preserve">     (ITRACONAZOLE CAP,ORAL  100MG TAKE ONE CAPSULE BY MOUTH EVERY 12 HOURS</w:t>
      </w:r>
    </w:p>
    <w:p w:rsidR="00594F2F" w:rsidRPr="0091005D" w:rsidRDefault="00594F2F" w:rsidP="003F6D1F">
      <w:pPr>
        <w:pStyle w:val="Screen"/>
      </w:pPr>
      <w:r w:rsidRPr="0091005D">
        <w:t xml:space="preserve">     [ACTIVE])       </w:t>
      </w:r>
    </w:p>
    <w:p w:rsidR="00594F2F" w:rsidRPr="0091005D" w:rsidRDefault="00594F2F" w:rsidP="003F6D1F">
      <w:pPr>
        <w:pStyle w:val="Screen"/>
      </w:pPr>
      <w:r w:rsidRPr="0091005D">
        <w:t xml:space="preserve">     Overriding Provider: PSOPROVIDER,ONE                                   </w:t>
      </w:r>
    </w:p>
    <w:p w:rsidR="00594F2F" w:rsidRPr="0091005D" w:rsidRDefault="00594F2F" w:rsidP="003F6D1F">
      <w:pPr>
        <w:pStyle w:val="Screen"/>
      </w:pPr>
      <w:r w:rsidRPr="0091005D">
        <w:t xml:space="preserve">     Overriding Reason: TESTING                                            </w:t>
      </w:r>
    </w:p>
    <w:p w:rsidR="00594F2F" w:rsidRPr="0091005D" w:rsidRDefault="00594F2F" w:rsidP="003F6D1F">
      <w:pPr>
        <w:pStyle w:val="Screen"/>
      </w:pPr>
      <w:r w:rsidRPr="0091005D">
        <w:t xml:space="preserve">                                                                       </w:t>
      </w:r>
    </w:p>
    <w:p w:rsidR="00594F2F" w:rsidRPr="0091005D" w:rsidRDefault="00594F2F" w:rsidP="003F6D1F">
      <w:pPr>
        <w:pStyle w:val="Screen"/>
      </w:pPr>
      <w:r w:rsidRPr="0091005D">
        <w:t xml:space="preserve">      CRITICAL drug-drug interaction: ITRACONAZOLE &amp; SIMVASTATIN  </w:t>
      </w:r>
    </w:p>
    <w:p w:rsidR="00594F2F" w:rsidRPr="0091005D" w:rsidRDefault="00594F2F" w:rsidP="003F6D1F">
      <w:pPr>
        <w:pStyle w:val="Screen"/>
      </w:pPr>
      <w:r w:rsidRPr="0091005D">
        <w:t xml:space="preserve">     ITRACONAZOLE CAP,ORAL  100MG PO BID  [ACTIVE])                       </w:t>
      </w:r>
    </w:p>
    <w:p w:rsidR="00594F2F" w:rsidRPr="0091005D" w:rsidRDefault="00594F2F" w:rsidP="003F6D1F">
      <w:pPr>
        <w:pStyle w:val="Screen"/>
      </w:pPr>
      <w:r w:rsidRPr="0091005D">
        <w:t xml:space="preserve">     Overriding Provider: PSOPROVIDER,ONE                                </w:t>
      </w:r>
    </w:p>
    <w:p w:rsidR="00594F2F" w:rsidRPr="0091005D" w:rsidRDefault="00594F2F" w:rsidP="003F6D1F">
      <w:pPr>
        <w:pStyle w:val="Screen"/>
      </w:pPr>
      <w:r w:rsidRPr="0091005D">
        <w:t xml:space="preserve">     Overriding Reason: TESTING                                         </w:t>
      </w:r>
    </w:p>
    <w:p w:rsidR="00594F2F" w:rsidRPr="0091005D" w:rsidRDefault="00594F2F" w:rsidP="003F6D1F">
      <w:pPr>
        <w:pStyle w:val="Screen"/>
      </w:pPr>
      <w:r w:rsidRPr="0091005D">
        <w:t xml:space="preserve">                                                                         </w:t>
      </w:r>
    </w:p>
    <w:p w:rsidR="00594F2F" w:rsidRPr="0091005D" w:rsidRDefault="00594F2F" w:rsidP="003F6D1F">
      <w:pPr>
        <w:pStyle w:val="Screen"/>
      </w:pPr>
      <w:r w:rsidRPr="0091005D">
        <w:t xml:space="preserve">      Duplicate drug class order: ANTILIPEMIC AGENTS (CHOLESTYRAMINE 9GM</w:t>
      </w:r>
    </w:p>
    <w:p w:rsidR="00594F2F" w:rsidRPr="0091005D" w:rsidRDefault="00594F2F" w:rsidP="003F6D1F">
      <w:pPr>
        <w:pStyle w:val="Screen"/>
      </w:pPr>
      <w:r w:rsidRPr="0091005D">
        <w:t xml:space="preserve">      PACKETS TAKE ONE PACKET BY MOUTH TWICE A DAY DISSOLVE IN WATER OR </w:t>
      </w:r>
    </w:p>
    <w:p w:rsidR="00594F2F" w:rsidRPr="0091005D" w:rsidRDefault="00594F2F" w:rsidP="003F6D1F">
      <w:pPr>
        <w:pStyle w:val="Screen"/>
      </w:pPr>
      <w:r w:rsidRPr="0091005D">
        <w:t xml:space="preserve">      JUICE. [PENDING])    </w:t>
      </w:r>
    </w:p>
    <w:p w:rsidR="00594F2F" w:rsidRPr="0091005D" w:rsidRDefault="00594F2F" w:rsidP="003F6D1F">
      <w:pPr>
        <w:pStyle w:val="Screen"/>
      </w:pPr>
      <w:r w:rsidRPr="0091005D">
        <w:t xml:space="preserve">                                                            </w:t>
      </w:r>
    </w:p>
    <w:p w:rsidR="00594F2F" w:rsidRPr="0091005D" w:rsidRDefault="00594F2F" w:rsidP="003F6D1F">
      <w:pPr>
        <w:pStyle w:val="Screen"/>
      </w:pPr>
      <w:r w:rsidRPr="0091005D">
        <w:t xml:space="preserve">+         Enter ?? for more actions                                     </w:t>
      </w:r>
    </w:p>
    <w:p w:rsidR="00594F2F" w:rsidRPr="0091005D" w:rsidRDefault="00594F2F" w:rsidP="003F6D1F">
      <w:pPr>
        <w:pStyle w:val="Screen"/>
      </w:pPr>
      <w:r w:rsidRPr="0091005D">
        <w:t>BY  Bypass                              DC  Discontinue</w:t>
      </w:r>
    </w:p>
    <w:p w:rsidR="00594F2F" w:rsidRPr="0091005D" w:rsidRDefault="00594F2F" w:rsidP="003F6D1F">
      <w:pPr>
        <w:pStyle w:val="Screen"/>
      </w:pPr>
      <w:r w:rsidRPr="0091005D">
        <w:t>ED  Edit                                FN  Finish</w:t>
      </w:r>
    </w:p>
    <w:p w:rsidR="00594F2F" w:rsidRPr="0091005D" w:rsidRDefault="00594F2F" w:rsidP="003F6D1F">
      <w:pPr>
        <w:pStyle w:val="Screen"/>
      </w:pPr>
      <w:r w:rsidRPr="0091005D">
        <w:t xml:space="preserve">Select Item(s): Next Screen// FN   Finish  </w:t>
      </w:r>
    </w:p>
    <w:p w:rsidR="00594F2F" w:rsidRPr="0091005D" w:rsidRDefault="00594F2F" w:rsidP="003F6D1F">
      <w:pPr>
        <w:pStyle w:val="Screen"/>
      </w:pPr>
    </w:p>
    <w:p w:rsidR="00F10010" w:rsidRPr="0091005D" w:rsidRDefault="00F10010" w:rsidP="00F10010">
      <w:pPr>
        <w:pStyle w:val="Screen"/>
      </w:pPr>
      <w:r w:rsidRPr="0091005D">
        <w:t xml:space="preserve">Now doing remote order checks. Please wait... </w:t>
      </w:r>
    </w:p>
    <w:p w:rsidR="00F10010" w:rsidRPr="0091005D" w:rsidRDefault="00F10010" w:rsidP="00F10010">
      <w:pPr>
        <w:pStyle w:val="Screen"/>
      </w:pPr>
    </w:p>
    <w:p w:rsidR="00F10010" w:rsidRPr="0091005D" w:rsidRDefault="00F10010" w:rsidP="00F10010">
      <w:pPr>
        <w:pStyle w:val="Screen"/>
      </w:pPr>
      <w:r w:rsidRPr="0091005D">
        <w:t>Now doing allergy checks.  Please wait...</w:t>
      </w:r>
    </w:p>
    <w:p w:rsidR="00F10010" w:rsidRPr="0091005D" w:rsidRDefault="00F10010" w:rsidP="00F10010">
      <w:pPr>
        <w:pStyle w:val="Screen"/>
      </w:pPr>
    </w:p>
    <w:p w:rsidR="00F10010" w:rsidRPr="0091005D" w:rsidRDefault="00F10010" w:rsidP="00F10010">
      <w:pPr>
        <w:pStyle w:val="Screen"/>
      </w:pPr>
      <w:r w:rsidRPr="0091005D">
        <w:t>Now processing Clinical Reminder Order Checks. Please wait ...</w:t>
      </w:r>
    </w:p>
    <w:p w:rsidR="00F10010" w:rsidRPr="0091005D" w:rsidRDefault="00F10010" w:rsidP="00F10010">
      <w:pPr>
        <w:pStyle w:val="Screen"/>
      </w:pPr>
    </w:p>
    <w:p w:rsidR="00F10010" w:rsidRPr="0091005D" w:rsidRDefault="00F10010" w:rsidP="00F10010">
      <w:pPr>
        <w:pStyle w:val="Screen"/>
      </w:pPr>
      <w:r w:rsidRPr="0091005D">
        <w:t>Now Processing Enhanced Order Checks!  Please Wait...</w:t>
      </w:r>
    </w:p>
    <w:p w:rsidR="00F10010" w:rsidRPr="0091005D" w:rsidRDefault="00F10010" w:rsidP="003F6D1F">
      <w:pPr>
        <w:pStyle w:val="Screen"/>
      </w:pPr>
    </w:p>
    <w:p w:rsidR="00F10010" w:rsidRPr="0091005D" w:rsidRDefault="00594F2F" w:rsidP="003F6D1F">
      <w:pPr>
        <w:pStyle w:val="Screen"/>
      </w:pPr>
      <w:r w:rsidRPr="0091005D">
        <w:t xml:space="preserve">============================================================================= </w:t>
      </w:r>
    </w:p>
    <w:p w:rsidR="00594F2F" w:rsidRPr="0091005D" w:rsidRDefault="00594F2F" w:rsidP="003F6D1F">
      <w:pPr>
        <w:pStyle w:val="Screen"/>
      </w:pPr>
      <w:r w:rsidRPr="0091005D">
        <w:t xml:space="preserve">THERAPEUTIC </w:t>
      </w:r>
      <w:bookmarkStart w:id="474" w:name="p071"/>
      <w:bookmarkEnd w:id="474"/>
      <w:r w:rsidRPr="0091005D">
        <w:t xml:space="preserve">DUPLICATION(S) *** SIMVASTATIN 20MG TAB with </w:t>
      </w:r>
    </w:p>
    <w:p w:rsidR="00594F2F" w:rsidRPr="0091005D" w:rsidRDefault="00594F2F" w:rsidP="003F6D1F">
      <w:pPr>
        <w:pStyle w:val="Screen"/>
      </w:pPr>
    </w:p>
    <w:p w:rsidR="00594F2F" w:rsidRPr="0091005D" w:rsidRDefault="00594F2F" w:rsidP="003F6D1F">
      <w:pPr>
        <w:pStyle w:val="Screen"/>
      </w:pPr>
      <w:r w:rsidRPr="0091005D">
        <w:t xml:space="preserve">            Local Rx#: 2577</w:t>
      </w:r>
    </w:p>
    <w:p w:rsidR="00594F2F" w:rsidRPr="0091005D" w:rsidRDefault="00594F2F" w:rsidP="003F6D1F">
      <w:pPr>
        <w:pStyle w:val="Screen"/>
      </w:pPr>
      <w:r w:rsidRPr="0091005D">
        <w:t xml:space="preserve">                 Drug: AMLODIPINE 5MG/ATORVASTATIN 10MG TAB (ACTIVE)</w:t>
      </w:r>
    </w:p>
    <w:p w:rsidR="00594F2F" w:rsidRPr="0091005D" w:rsidRDefault="00594F2F" w:rsidP="003F6D1F">
      <w:pPr>
        <w:pStyle w:val="Screen"/>
      </w:pPr>
      <w:r w:rsidRPr="0091005D">
        <w:t xml:space="preserve">                  SIG: TAKE ONE TABLET BY MOUTH EVERY MORNING</w:t>
      </w:r>
    </w:p>
    <w:p w:rsidR="00594F2F" w:rsidRPr="0091005D" w:rsidRDefault="00594F2F" w:rsidP="003F6D1F">
      <w:pPr>
        <w:pStyle w:val="Screen"/>
      </w:pPr>
      <w:r w:rsidRPr="0091005D">
        <w:t xml:space="preserve">                  QTY: 90                 Days Supply: 90   </w:t>
      </w:r>
    </w:p>
    <w:p w:rsidR="00594F2F" w:rsidRPr="0091005D" w:rsidRDefault="00594F2F" w:rsidP="003F6D1F">
      <w:pPr>
        <w:pStyle w:val="Screen"/>
      </w:pPr>
      <w:r w:rsidRPr="0091005D">
        <w:t xml:space="preserve">    </w:t>
      </w:r>
      <w:r w:rsidR="00955490" w:rsidRPr="0091005D">
        <w:t xml:space="preserve">    </w:t>
      </w:r>
      <w:r w:rsidRPr="0091005D">
        <w:t>Processing Status: Released locally on 3/7/08@08:55:32  (Window)</w:t>
      </w:r>
    </w:p>
    <w:p w:rsidR="00594F2F" w:rsidRPr="0091005D" w:rsidRDefault="00594F2F" w:rsidP="003F6D1F">
      <w:pPr>
        <w:pStyle w:val="Screen"/>
      </w:pPr>
      <w:r w:rsidRPr="0091005D">
        <w:t xml:space="preserve">       Last Filled On: 03/07/08                                            </w:t>
      </w:r>
    </w:p>
    <w:p w:rsidR="00594F2F" w:rsidRPr="0091005D" w:rsidRDefault="00594F2F" w:rsidP="003F6D1F">
      <w:pPr>
        <w:pStyle w:val="Screen"/>
      </w:pPr>
    </w:p>
    <w:p w:rsidR="00594F2F" w:rsidRPr="0091005D" w:rsidRDefault="00594F2F" w:rsidP="003F6D1F">
      <w:pPr>
        <w:pStyle w:val="Screen"/>
      </w:pPr>
      <w:r w:rsidRPr="0091005D">
        <w:t xml:space="preserve">            Local Rx#: 2581</w:t>
      </w:r>
    </w:p>
    <w:p w:rsidR="00594F2F" w:rsidRPr="0091005D" w:rsidRDefault="00594F2F" w:rsidP="003F6D1F">
      <w:pPr>
        <w:pStyle w:val="Screen"/>
      </w:pPr>
      <w:r w:rsidRPr="0091005D">
        <w:t xml:space="preserve">                 Drug: CHOLESTYRAMINE 9GM PACKETS (NON-VERIFIED)</w:t>
      </w:r>
    </w:p>
    <w:p w:rsidR="00594F2F" w:rsidRPr="0091005D" w:rsidRDefault="00594F2F" w:rsidP="003F6D1F">
      <w:pPr>
        <w:pStyle w:val="Screen"/>
      </w:pPr>
      <w:r w:rsidRPr="0091005D">
        <w:t xml:space="preserve">                  SIG: TAKE ONE PACKET BY MOUTH TWICE A DAY DISSOLVE IN WATER </w:t>
      </w:r>
    </w:p>
    <w:p w:rsidR="00594F2F" w:rsidRPr="0091005D" w:rsidRDefault="00594F2F" w:rsidP="003F6D1F">
      <w:pPr>
        <w:pStyle w:val="Screen"/>
      </w:pPr>
      <w:r w:rsidRPr="0091005D">
        <w:t xml:space="preserve">                        OR JUICE.</w:t>
      </w:r>
    </w:p>
    <w:p w:rsidR="00594F2F" w:rsidRPr="0091005D" w:rsidRDefault="00594F2F" w:rsidP="003F6D1F">
      <w:pPr>
        <w:pStyle w:val="Screen"/>
      </w:pPr>
      <w:r w:rsidRPr="0091005D">
        <w:t xml:space="preserve">                  QTY: 60                 Days Supply: 30   </w:t>
      </w:r>
    </w:p>
    <w:p w:rsidR="00594F2F" w:rsidRPr="0091005D" w:rsidRDefault="00594F2F" w:rsidP="003F6D1F">
      <w:pPr>
        <w:pStyle w:val="Screen"/>
      </w:pPr>
      <w:r w:rsidRPr="0091005D">
        <w:t xml:space="preserve">    </w:t>
      </w:r>
      <w:r w:rsidR="00955490" w:rsidRPr="0091005D">
        <w:t xml:space="preserve">    </w:t>
      </w:r>
      <w:r w:rsidRPr="0091005D">
        <w:t xml:space="preserve">Processing Status: Not released locally (Window) </w:t>
      </w:r>
    </w:p>
    <w:p w:rsidR="00594F2F" w:rsidRPr="0091005D" w:rsidRDefault="00594F2F" w:rsidP="003F6D1F">
      <w:pPr>
        <w:pStyle w:val="Screen"/>
      </w:pPr>
      <w:r w:rsidRPr="0091005D">
        <w:t xml:space="preserve">       Last Filled On: 11/08/06                                           </w:t>
      </w:r>
    </w:p>
    <w:p w:rsidR="00594F2F" w:rsidRPr="0091005D" w:rsidRDefault="00594F2F" w:rsidP="003F6D1F">
      <w:pPr>
        <w:pStyle w:val="Screen"/>
      </w:pPr>
      <w:r w:rsidRPr="0091005D">
        <w:t>Class(es)Involved in Therapeutic Duplication(s): HMGCo-A Reductase Inhibitors, Antihyperlipidemics</w:t>
      </w:r>
    </w:p>
    <w:p w:rsidR="00594F2F" w:rsidRPr="0091005D" w:rsidRDefault="00594F2F" w:rsidP="003F6D1F">
      <w:pPr>
        <w:pStyle w:val="Screen"/>
      </w:pPr>
      <w:r w:rsidRPr="0091005D">
        <w:t xml:space="preserve">                                                         </w:t>
      </w:r>
    </w:p>
    <w:p w:rsidR="00594F2F" w:rsidRPr="0091005D" w:rsidRDefault="00594F2F" w:rsidP="003F6D1F">
      <w:pPr>
        <w:pStyle w:val="Screen"/>
      </w:pPr>
      <w:r w:rsidRPr="0091005D">
        <w:t>==============================================================================</w:t>
      </w:r>
    </w:p>
    <w:p w:rsidR="00594F2F" w:rsidRPr="0091005D" w:rsidRDefault="00594F2F" w:rsidP="003F6D1F">
      <w:pPr>
        <w:pStyle w:val="Screen"/>
      </w:pPr>
      <w:r w:rsidRPr="0091005D">
        <w:t>Discontinue order(s)? Y/N  Y es</w:t>
      </w:r>
    </w:p>
    <w:p w:rsidR="00594F2F" w:rsidRPr="0091005D" w:rsidRDefault="00594F2F" w:rsidP="003F6D1F">
      <w:pPr>
        <w:pStyle w:val="Screen"/>
      </w:pPr>
    </w:p>
    <w:p w:rsidR="00594F2F" w:rsidRPr="0091005D" w:rsidRDefault="00594F2F" w:rsidP="003F6D1F">
      <w:pPr>
        <w:pStyle w:val="Screen"/>
      </w:pPr>
      <w:r w:rsidRPr="0091005D">
        <w:t xml:space="preserve">    1. RX #2577 AMLODIPINE 5MG/ATORVASTATIN 10MG TAB</w:t>
      </w:r>
    </w:p>
    <w:p w:rsidR="00594F2F" w:rsidRPr="0091005D" w:rsidRDefault="00594F2F" w:rsidP="003F6D1F">
      <w:pPr>
        <w:pStyle w:val="Screen"/>
      </w:pPr>
      <w:r w:rsidRPr="0091005D">
        <w:t xml:space="preserve">    2. RX #2581 CHOLESTYRAMINE 9GM PACKETS</w:t>
      </w:r>
    </w:p>
    <w:p w:rsidR="00594F2F" w:rsidRPr="0091005D" w:rsidRDefault="00594F2F" w:rsidP="003F6D1F">
      <w:pPr>
        <w:pStyle w:val="Screen"/>
      </w:pPr>
    </w:p>
    <w:p w:rsidR="00594F2F" w:rsidRPr="0091005D" w:rsidRDefault="00385854" w:rsidP="003F6D1F">
      <w:pPr>
        <w:pStyle w:val="Screen"/>
      </w:pPr>
      <w:r w:rsidRPr="0091005D">
        <w:t>Select (1-2):  1  Duplicate Therapy RX #2577 AMLODIPINE 5MG/ATORVASTATIN 10MG TAB will be discontinued after the acceptance of the new order.</w:t>
      </w:r>
    </w:p>
    <w:p w:rsidR="00594F2F" w:rsidRPr="0091005D" w:rsidRDefault="00594F2F" w:rsidP="003F6D1F">
      <w:pPr>
        <w:pStyle w:val="Screen"/>
      </w:pPr>
    </w:p>
    <w:p w:rsidR="00594F2F" w:rsidRPr="0091005D" w:rsidRDefault="00594F2F" w:rsidP="003F6D1F">
      <w:pPr>
        <w:pStyle w:val="Screen"/>
      </w:pPr>
    </w:p>
    <w:p w:rsidR="00594F2F" w:rsidRPr="0091005D" w:rsidRDefault="00594F2F" w:rsidP="003F6D1F">
      <w:pPr>
        <w:pStyle w:val="Screen"/>
      </w:pPr>
      <w:r w:rsidRPr="0091005D">
        <w:t>Rx # 2582              03/12/08</w:t>
      </w:r>
    </w:p>
    <w:p w:rsidR="00594F2F" w:rsidRPr="0091005D" w:rsidRDefault="00594F2F" w:rsidP="003F6D1F">
      <w:pPr>
        <w:pStyle w:val="Screen"/>
      </w:pPr>
      <w:r w:rsidRPr="0091005D">
        <w:t>TEST,D                        #30</w:t>
      </w:r>
    </w:p>
    <w:p w:rsidR="00594F2F" w:rsidRPr="0091005D" w:rsidRDefault="00594F2F" w:rsidP="003F6D1F">
      <w:pPr>
        <w:pStyle w:val="Screen"/>
      </w:pPr>
      <w:r w:rsidRPr="0091005D">
        <w:t>TAKE ONE TABLET BY MOUTH EVERY EVENING</w:t>
      </w:r>
    </w:p>
    <w:p w:rsidR="00594F2F" w:rsidRPr="0091005D" w:rsidRDefault="00594F2F" w:rsidP="003F6D1F">
      <w:pPr>
        <w:pStyle w:val="Screen"/>
      </w:pPr>
    </w:p>
    <w:p w:rsidR="00594F2F" w:rsidRPr="0091005D" w:rsidRDefault="00594F2F" w:rsidP="003F6D1F">
      <w:pPr>
        <w:pStyle w:val="Screen"/>
      </w:pPr>
      <w:r w:rsidRPr="0091005D">
        <w:t>SIMVASTATIN 20MG TAB</w:t>
      </w:r>
    </w:p>
    <w:p w:rsidR="00594F2F" w:rsidRPr="0091005D" w:rsidRDefault="00594F2F" w:rsidP="003F6D1F">
      <w:pPr>
        <w:pStyle w:val="Screen"/>
      </w:pPr>
      <w:r w:rsidRPr="0091005D">
        <w:t>PSOPROVIDER,ONE        PSOPHARMACIST,ONE</w:t>
      </w:r>
    </w:p>
    <w:p w:rsidR="00594F2F" w:rsidRPr="0091005D" w:rsidRDefault="00594F2F" w:rsidP="003F6D1F">
      <w:pPr>
        <w:pStyle w:val="Screen"/>
      </w:pPr>
      <w:r w:rsidRPr="0091005D">
        <w:t># of Refills: 6</w:t>
      </w:r>
    </w:p>
    <w:p w:rsidR="00594F2F" w:rsidRPr="0091005D" w:rsidRDefault="00594F2F" w:rsidP="003F6D1F">
      <w:pPr>
        <w:pStyle w:val="Screen"/>
      </w:pPr>
    </w:p>
    <w:p w:rsidR="00594F2F" w:rsidRPr="0091005D" w:rsidRDefault="00594F2F" w:rsidP="003F6D1F">
      <w:pPr>
        <w:pStyle w:val="Screen"/>
      </w:pPr>
    </w:p>
    <w:p w:rsidR="00594F2F" w:rsidRPr="0091005D" w:rsidRDefault="00594F2F" w:rsidP="003F6D1F">
      <w:pPr>
        <w:pStyle w:val="Screen"/>
      </w:pPr>
      <w:r w:rsidRPr="0091005D">
        <w:t>This Rx has been flagged by the provider as: NO COPAY</w:t>
      </w:r>
    </w:p>
    <w:p w:rsidR="00594F2F" w:rsidRPr="0091005D" w:rsidRDefault="00594F2F" w:rsidP="003F6D1F">
      <w:pPr>
        <w:pStyle w:val="Screen"/>
      </w:pPr>
    </w:p>
    <w:p w:rsidR="00594F2F" w:rsidRPr="0091005D" w:rsidRDefault="00594F2F" w:rsidP="003F6D1F">
      <w:pPr>
        <w:pStyle w:val="Screen"/>
      </w:pPr>
    </w:p>
    <w:p w:rsidR="00594F2F" w:rsidRPr="0091005D" w:rsidRDefault="00594F2F" w:rsidP="003F6D1F">
      <w:pPr>
        <w:pStyle w:val="Screen"/>
      </w:pPr>
      <w:r w:rsidRPr="0091005D">
        <w:t xml:space="preserve">Was treatment related to Agent Orange exposure? YES// </w:t>
      </w:r>
    </w:p>
    <w:p w:rsidR="00594F2F" w:rsidRPr="0091005D" w:rsidRDefault="00594F2F" w:rsidP="003F6D1F">
      <w:pPr>
        <w:pStyle w:val="Screen"/>
      </w:pPr>
      <w:r w:rsidRPr="0091005D">
        <w:t>Are you sure you want to Accept this Order? NO// YES</w:t>
      </w:r>
    </w:p>
    <w:p w:rsidR="00594F2F" w:rsidRPr="0091005D" w:rsidRDefault="00594F2F" w:rsidP="003F6D1F">
      <w:pPr>
        <w:pStyle w:val="Screen"/>
      </w:pPr>
    </w:p>
    <w:p w:rsidR="00594F2F" w:rsidRPr="0091005D" w:rsidRDefault="00594F2F" w:rsidP="003F6D1F">
      <w:pPr>
        <w:pStyle w:val="Screen"/>
      </w:pPr>
      <w:r w:rsidRPr="0091005D">
        <w:t xml:space="preserve">METHOD OF PICK-UP: </w:t>
      </w:r>
    </w:p>
    <w:p w:rsidR="00594F2F" w:rsidRPr="0091005D" w:rsidRDefault="00594F2F" w:rsidP="003F6D1F">
      <w:pPr>
        <w:pStyle w:val="Screen"/>
      </w:pPr>
      <w:r w:rsidRPr="0091005D">
        <w:t>WAS THE PATIENT COUNSELED: NO// NO</w:t>
      </w:r>
    </w:p>
    <w:p w:rsidR="00594F2F" w:rsidRPr="0091005D" w:rsidRDefault="00594F2F" w:rsidP="003F6D1F">
      <w:pPr>
        <w:pStyle w:val="Screen"/>
      </w:pPr>
    </w:p>
    <w:p w:rsidR="00594F2F" w:rsidRPr="0091005D" w:rsidRDefault="00594F2F" w:rsidP="006D3E80">
      <w:pPr>
        <w:pStyle w:val="Screen"/>
        <w:keepNext/>
      </w:pPr>
      <w:r w:rsidRPr="0091005D">
        <w:t>Do you want to enter a Progress Note? No//   NO</w:t>
      </w:r>
    </w:p>
    <w:p w:rsidR="00594F2F" w:rsidRPr="0091005D" w:rsidRDefault="00594F2F" w:rsidP="006D3E80">
      <w:pPr>
        <w:pStyle w:val="Screen"/>
        <w:keepNext/>
      </w:pPr>
    </w:p>
    <w:p w:rsidR="00594F2F" w:rsidRPr="0091005D" w:rsidRDefault="00594F2F" w:rsidP="006D3E80">
      <w:pPr>
        <w:pStyle w:val="Screen"/>
        <w:keepNext/>
      </w:pPr>
      <w:r w:rsidRPr="0091005D">
        <w:t>-Duplicate Therapy RX #2577 AMLODIPINE 5MG/ATORVASTATIN 10MG TAB has been discontinued...</w:t>
      </w:r>
    </w:p>
    <w:p w:rsidR="00594F2F" w:rsidRPr="0091005D" w:rsidRDefault="00594F2F" w:rsidP="006D3E80">
      <w:pPr>
        <w:pStyle w:val="Screen"/>
        <w:keepNext/>
      </w:pPr>
    </w:p>
    <w:p w:rsidR="00594F2F" w:rsidRPr="0091005D" w:rsidRDefault="00594F2F" w:rsidP="003F6D1F">
      <w:pPr>
        <w:pStyle w:val="Screen"/>
      </w:pPr>
      <w:r w:rsidRPr="0091005D">
        <w:t xml:space="preserve">Press Return to Continue: </w:t>
      </w:r>
    </w:p>
    <w:p w:rsidR="00594F2F" w:rsidRPr="0091005D" w:rsidRDefault="00594F2F" w:rsidP="00111E76"/>
    <w:p w:rsidR="00594F2F" w:rsidRPr="0091005D" w:rsidRDefault="00594F2F" w:rsidP="00A17F7F">
      <w:pPr>
        <w:pStyle w:val="Example"/>
      </w:pPr>
      <w:r w:rsidRPr="0091005D">
        <w:t xml:space="preserve">Example: Renewing an order –Therapeutic Duplication involving 5 drugs, one therapy class and only one order can be discontinued. </w:t>
      </w:r>
    </w:p>
    <w:p w:rsidR="00594F2F" w:rsidRPr="0091005D" w:rsidRDefault="00594F2F" w:rsidP="003F6D1F">
      <w:pPr>
        <w:pStyle w:val="Screen"/>
      </w:pPr>
      <w:r w:rsidRPr="0091005D">
        <w:t xml:space="preserve">+         Enter ?? for more actions                                </w:t>
      </w:r>
    </w:p>
    <w:p w:rsidR="00594F2F" w:rsidRPr="0091005D" w:rsidRDefault="00594F2F" w:rsidP="003F6D1F">
      <w:pPr>
        <w:pStyle w:val="Screen"/>
      </w:pPr>
      <w:r w:rsidRPr="0091005D">
        <w:t>DC   Discontinue          PR   Partial              RL   Release</w:t>
      </w:r>
    </w:p>
    <w:p w:rsidR="00594F2F" w:rsidRPr="0091005D" w:rsidRDefault="00594F2F" w:rsidP="003F6D1F">
      <w:pPr>
        <w:pStyle w:val="Screen"/>
      </w:pPr>
      <w:r w:rsidRPr="0091005D">
        <w:t>ED   Edit                 RF   Refill               RN   Renew</w:t>
      </w:r>
    </w:p>
    <w:p w:rsidR="00594F2F" w:rsidRPr="0091005D" w:rsidRDefault="00594F2F" w:rsidP="003F6D1F">
      <w:pPr>
        <w:pStyle w:val="Screen"/>
      </w:pPr>
      <w:r w:rsidRPr="0091005D">
        <w:t xml:space="preserve">Select Action: Next Screen// rn   Renew  </w:t>
      </w:r>
    </w:p>
    <w:p w:rsidR="00594F2F" w:rsidRPr="0091005D" w:rsidRDefault="00594F2F" w:rsidP="003F6D1F">
      <w:pPr>
        <w:pStyle w:val="Screen"/>
      </w:pPr>
      <w:r w:rsidRPr="0091005D">
        <w:t>FILL DATE:  (3/12/2008 - 3/13/2009): TODAY//   (MAR 12, 2008)</w:t>
      </w:r>
    </w:p>
    <w:p w:rsidR="00594F2F" w:rsidRPr="0091005D" w:rsidRDefault="00594F2F" w:rsidP="003F6D1F">
      <w:pPr>
        <w:pStyle w:val="Screen"/>
      </w:pPr>
      <w:r w:rsidRPr="0091005D">
        <w:t>MAIL/WINDOW: WINDOW// WINDOW</w:t>
      </w:r>
    </w:p>
    <w:p w:rsidR="00594F2F" w:rsidRPr="0091005D" w:rsidRDefault="00594F2F" w:rsidP="003F6D1F">
      <w:pPr>
        <w:pStyle w:val="Screen"/>
      </w:pPr>
      <w:r w:rsidRPr="0091005D">
        <w:t xml:space="preserve">METHOD OF PICK-UP: </w:t>
      </w:r>
    </w:p>
    <w:p w:rsidR="00594F2F" w:rsidRPr="0091005D" w:rsidRDefault="00594F2F" w:rsidP="003F6D1F">
      <w:pPr>
        <w:pStyle w:val="Screen"/>
      </w:pPr>
      <w:r w:rsidRPr="0091005D">
        <w:t>Nature of Order: WRITTEN//        W</w:t>
      </w:r>
    </w:p>
    <w:p w:rsidR="00594F2F" w:rsidRPr="0091005D" w:rsidRDefault="00594F2F" w:rsidP="003F6D1F">
      <w:pPr>
        <w:pStyle w:val="Screen"/>
      </w:pPr>
      <w:r w:rsidRPr="0091005D">
        <w:t>WAS THE PATIENT COUNSELED: NO// NO</w:t>
      </w:r>
    </w:p>
    <w:p w:rsidR="00594F2F" w:rsidRPr="0091005D" w:rsidRDefault="00594F2F" w:rsidP="003F6D1F">
      <w:pPr>
        <w:pStyle w:val="Screen"/>
      </w:pPr>
    </w:p>
    <w:p w:rsidR="00594F2F" w:rsidRPr="0091005D" w:rsidRDefault="00594F2F" w:rsidP="003F6D1F">
      <w:pPr>
        <w:pStyle w:val="Screen"/>
      </w:pPr>
      <w:r w:rsidRPr="0091005D">
        <w:t>Do you want to enter a Progress Note? No//   NO</w:t>
      </w:r>
    </w:p>
    <w:p w:rsidR="00594F2F" w:rsidRPr="0091005D" w:rsidRDefault="00594F2F" w:rsidP="003F6D1F">
      <w:pPr>
        <w:pStyle w:val="Screen"/>
      </w:pPr>
    </w:p>
    <w:p w:rsidR="00594F2F" w:rsidRPr="0091005D" w:rsidRDefault="00594F2F" w:rsidP="003F6D1F">
      <w:pPr>
        <w:pStyle w:val="Screen"/>
      </w:pPr>
      <w:r w:rsidRPr="0091005D">
        <w:t>Now Renewing Rx # 2580   Drug: SUCRALFATE 1GM TAB</w:t>
      </w:r>
    </w:p>
    <w:p w:rsidR="00594F2F" w:rsidRPr="0091005D" w:rsidRDefault="00594F2F" w:rsidP="003F6D1F">
      <w:pPr>
        <w:pStyle w:val="Screen"/>
      </w:pPr>
    </w:p>
    <w:p w:rsidR="00594F2F" w:rsidRPr="0091005D" w:rsidRDefault="00594F2F" w:rsidP="003F6D1F">
      <w:pPr>
        <w:pStyle w:val="Screen"/>
      </w:pPr>
      <w:bookmarkStart w:id="475" w:name="Page_80"/>
      <w:bookmarkEnd w:id="475"/>
      <w:r w:rsidRPr="0091005D">
        <w:t>===============================================================================</w:t>
      </w:r>
    </w:p>
    <w:p w:rsidR="00594F2F" w:rsidRPr="0091005D" w:rsidRDefault="00594F2F" w:rsidP="003F6D1F">
      <w:pPr>
        <w:pStyle w:val="Screen"/>
      </w:pPr>
      <w:bookmarkStart w:id="476" w:name="p072"/>
      <w:bookmarkEnd w:id="476"/>
      <w:r w:rsidRPr="0091005D">
        <w:t xml:space="preserve">*** THERAPEUTIC DUPLICATION(S) *** SUCRALFATE 1GM TAB with </w:t>
      </w:r>
    </w:p>
    <w:p w:rsidR="00594F2F" w:rsidRPr="0091005D" w:rsidRDefault="00594F2F" w:rsidP="003F6D1F">
      <w:pPr>
        <w:pStyle w:val="Screen"/>
      </w:pPr>
    </w:p>
    <w:p w:rsidR="00594F2F" w:rsidRPr="0091005D" w:rsidRDefault="00594F2F" w:rsidP="003F6D1F">
      <w:pPr>
        <w:pStyle w:val="Screen"/>
      </w:pPr>
      <w:r w:rsidRPr="0091005D">
        <w:t xml:space="preserve">            Local Rx#: 2574</w:t>
      </w:r>
    </w:p>
    <w:p w:rsidR="00594F2F" w:rsidRPr="0091005D" w:rsidRDefault="00594F2F" w:rsidP="003F6D1F">
      <w:pPr>
        <w:pStyle w:val="Screen"/>
      </w:pPr>
      <w:r w:rsidRPr="0091005D">
        <w:t xml:space="preserve">                 Drug: CIMETIDINE 300MG TAB (DISCONTINUED)</w:t>
      </w:r>
    </w:p>
    <w:p w:rsidR="00594F2F" w:rsidRPr="0091005D" w:rsidRDefault="00594F2F" w:rsidP="003F6D1F">
      <w:pPr>
        <w:pStyle w:val="Screen"/>
      </w:pPr>
      <w:r w:rsidRPr="0091005D">
        <w:t xml:space="preserve">                  SIG: TAKE ONE TABLET BY MOUTH TWICE A DAY</w:t>
      </w:r>
    </w:p>
    <w:p w:rsidR="00594F2F" w:rsidRPr="0091005D" w:rsidRDefault="00594F2F" w:rsidP="003F6D1F">
      <w:pPr>
        <w:pStyle w:val="Screen"/>
      </w:pPr>
      <w:r w:rsidRPr="0091005D">
        <w:t xml:space="preserve">                  QTY: 180                Days Supply: 90  </w:t>
      </w:r>
    </w:p>
    <w:p w:rsidR="00594F2F" w:rsidRPr="0091005D" w:rsidRDefault="00594F2F" w:rsidP="003F6D1F">
      <w:pPr>
        <w:pStyle w:val="Screen"/>
      </w:pPr>
      <w:r w:rsidRPr="0091005D">
        <w:t xml:space="preserve">   </w:t>
      </w:r>
      <w:r w:rsidR="00955490" w:rsidRPr="0091005D">
        <w:t xml:space="preserve">    </w:t>
      </w:r>
      <w:r w:rsidRPr="0091005D">
        <w:t xml:space="preserve"> Processing Status: Released locally on 3/7/08@08:55:32  (Window)   </w:t>
      </w:r>
    </w:p>
    <w:p w:rsidR="00594F2F" w:rsidRPr="0091005D" w:rsidRDefault="00594F2F" w:rsidP="003F6D1F">
      <w:pPr>
        <w:pStyle w:val="Screen"/>
      </w:pPr>
      <w:r w:rsidRPr="0091005D">
        <w:t xml:space="preserve">       Last Filled On: 03/07/08                                         </w:t>
      </w:r>
    </w:p>
    <w:p w:rsidR="003425F1" w:rsidRPr="0091005D" w:rsidRDefault="003425F1" w:rsidP="003F6D1F">
      <w:pPr>
        <w:pStyle w:val="Screen"/>
      </w:pPr>
    </w:p>
    <w:p w:rsidR="00594F2F" w:rsidRPr="0091005D" w:rsidRDefault="00594F2F" w:rsidP="003F6D1F">
      <w:pPr>
        <w:pStyle w:val="Screen"/>
      </w:pPr>
      <w:r w:rsidRPr="0091005D">
        <w:t xml:space="preserve">            Local Rx#: 2573</w:t>
      </w:r>
    </w:p>
    <w:p w:rsidR="00594F2F" w:rsidRPr="0091005D" w:rsidRDefault="00594F2F" w:rsidP="003F6D1F">
      <w:pPr>
        <w:pStyle w:val="Screen"/>
      </w:pPr>
      <w:r w:rsidRPr="0091005D">
        <w:t xml:space="preserve">                 Drug: NIZATIDINE 150MG CAP (HOLD)</w:t>
      </w:r>
    </w:p>
    <w:p w:rsidR="00594F2F" w:rsidRPr="0091005D" w:rsidRDefault="00594F2F" w:rsidP="003F6D1F">
      <w:pPr>
        <w:pStyle w:val="Screen"/>
      </w:pPr>
      <w:r w:rsidRPr="0091005D">
        <w:t xml:space="preserve">                  SIG: TAKE ONE CAPSULE BY MOUTH TWICE A DAY            </w:t>
      </w:r>
    </w:p>
    <w:p w:rsidR="00594F2F" w:rsidRPr="0091005D" w:rsidRDefault="00594F2F" w:rsidP="003F6D1F">
      <w:pPr>
        <w:pStyle w:val="Screen"/>
      </w:pPr>
      <w:r w:rsidRPr="0091005D">
        <w:t xml:space="preserve">                  QTY: 180                Days Supply: 90</w:t>
      </w:r>
    </w:p>
    <w:p w:rsidR="00594F2F" w:rsidRPr="0091005D" w:rsidRDefault="00594F2F" w:rsidP="003F6D1F">
      <w:pPr>
        <w:pStyle w:val="Screen"/>
      </w:pPr>
      <w:r w:rsidRPr="0091005D">
        <w:t xml:space="preserve">   </w:t>
      </w:r>
      <w:r w:rsidR="00955490" w:rsidRPr="0091005D">
        <w:t xml:space="preserve">    </w:t>
      </w:r>
      <w:r w:rsidRPr="0091005D">
        <w:t xml:space="preserve"> Processing Status: Released locally on 3/7/08@08:55:32  (Window)           </w:t>
      </w:r>
    </w:p>
    <w:p w:rsidR="00594F2F" w:rsidRPr="0091005D" w:rsidRDefault="00594F2F" w:rsidP="003F6D1F">
      <w:pPr>
        <w:pStyle w:val="Screen"/>
      </w:pPr>
      <w:r w:rsidRPr="0091005D">
        <w:t xml:space="preserve">       Last Filled On: 03/07/08                                             </w:t>
      </w:r>
    </w:p>
    <w:p w:rsidR="00594F2F" w:rsidRPr="0091005D" w:rsidRDefault="00594F2F" w:rsidP="003F6D1F">
      <w:pPr>
        <w:pStyle w:val="Screen"/>
      </w:pPr>
      <w:r w:rsidRPr="0091005D">
        <w:t xml:space="preserve">          </w:t>
      </w:r>
    </w:p>
    <w:p w:rsidR="00594F2F" w:rsidRPr="0091005D" w:rsidRDefault="00594F2F" w:rsidP="003F6D1F">
      <w:pPr>
        <w:pStyle w:val="Screen"/>
      </w:pPr>
      <w:r w:rsidRPr="0091005D">
        <w:t xml:space="preserve">             LOCATION: &lt;VA OR DOD FACILITY&gt;   Remote Rx#: 65343               </w:t>
      </w:r>
    </w:p>
    <w:p w:rsidR="00594F2F" w:rsidRPr="0091005D" w:rsidRDefault="00594F2F" w:rsidP="003F6D1F">
      <w:pPr>
        <w:pStyle w:val="Screen"/>
      </w:pPr>
      <w:r w:rsidRPr="0091005D">
        <w:t xml:space="preserve">                 Drug: RANITIDINE HCL 150MG TAB (EXPIRED)</w:t>
      </w:r>
    </w:p>
    <w:p w:rsidR="00594F2F" w:rsidRPr="0091005D" w:rsidRDefault="00594F2F" w:rsidP="003F6D1F">
      <w:pPr>
        <w:pStyle w:val="Screen"/>
      </w:pPr>
      <w:r w:rsidRPr="0091005D">
        <w:t xml:space="preserve">                  SIG: TAKE ONE TABLET BY MOUTH TWICE A DAY</w:t>
      </w:r>
    </w:p>
    <w:p w:rsidR="00594F2F" w:rsidRPr="0091005D" w:rsidRDefault="00594F2F" w:rsidP="003F6D1F">
      <w:pPr>
        <w:pStyle w:val="Screen"/>
      </w:pPr>
      <w:r w:rsidRPr="0091005D">
        <w:t xml:space="preserve">                  QTY: 180                Days Supply: 90                </w:t>
      </w:r>
    </w:p>
    <w:p w:rsidR="00594F2F" w:rsidRPr="0091005D" w:rsidRDefault="00594F2F" w:rsidP="003F6D1F">
      <w:pPr>
        <w:pStyle w:val="Screen"/>
      </w:pPr>
      <w:r w:rsidRPr="0091005D">
        <w:t xml:space="preserve">                                               </w:t>
      </w:r>
    </w:p>
    <w:p w:rsidR="00594F2F" w:rsidRPr="0091005D" w:rsidRDefault="00594F2F" w:rsidP="003F6D1F">
      <w:pPr>
        <w:pStyle w:val="Screen"/>
      </w:pPr>
      <w:r w:rsidRPr="0091005D">
        <w:t>Class(es)Involved in Therapeutic Duplication(s): Peptic Ulcer Agents, Histamine-2 Receptor Antagonists (H2 Antagonists)</w:t>
      </w:r>
    </w:p>
    <w:p w:rsidR="00594F2F" w:rsidRPr="0091005D" w:rsidRDefault="00594F2F" w:rsidP="003F6D1F">
      <w:pPr>
        <w:pStyle w:val="Screen"/>
      </w:pPr>
    </w:p>
    <w:p w:rsidR="00594F2F" w:rsidRPr="0091005D" w:rsidRDefault="00594F2F" w:rsidP="003F6D1F">
      <w:pPr>
        <w:pStyle w:val="Screen"/>
      </w:pPr>
      <w:r w:rsidRPr="0091005D">
        <w:t>==============================================================================</w:t>
      </w:r>
    </w:p>
    <w:p w:rsidR="00594F2F" w:rsidRPr="0091005D" w:rsidRDefault="00594F2F" w:rsidP="003F6D1F">
      <w:pPr>
        <w:pStyle w:val="Screen"/>
      </w:pPr>
      <w:r w:rsidRPr="0091005D">
        <w:t>Discontinue RX #2573 NIZATIDINE 150MG CAP? Y/N  No</w:t>
      </w:r>
    </w:p>
    <w:p w:rsidR="00594F2F" w:rsidRPr="0091005D" w:rsidRDefault="00594F2F" w:rsidP="003F6D1F">
      <w:pPr>
        <w:pStyle w:val="Screen"/>
      </w:pPr>
    </w:p>
    <w:p w:rsidR="00594F2F" w:rsidRPr="0091005D" w:rsidRDefault="00594F2F" w:rsidP="003F6D1F">
      <w:pPr>
        <w:pStyle w:val="Screen"/>
      </w:pPr>
      <w:r w:rsidRPr="0091005D">
        <w:t xml:space="preserve">Press Return to Continue: </w:t>
      </w:r>
    </w:p>
    <w:p w:rsidR="00594F2F" w:rsidRPr="0091005D" w:rsidRDefault="00594F2F" w:rsidP="003F6D1F">
      <w:pPr>
        <w:pStyle w:val="Screen"/>
      </w:pPr>
    </w:p>
    <w:p w:rsidR="00594F2F" w:rsidRPr="0091005D" w:rsidRDefault="00594F2F" w:rsidP="003F6D1F">
      <w:pPr>
        <w:pStyle w:val="Screen"/>
      </w:pPr>
      <w:r w:rsidRPr="0091005D">
        <w:t>2580A        SUCRALFATE 1MG TAB                QTY: 360</w:t>
      </w:r>
    </w:p>
    <w:p w:rsidR="00594F2F" w:rsidRPr="0091005D" w:rsidRDefault="00594F2F" w:rsidP="003F6D1F">
      <w:pPr>
        <w:pStyle w:val="Screen"/>
      </w:pPr>
      <w:r w:rsidRPr="0091005D">
        <w:t># OF REFILLS: 3  ISSUED: 03-12-08</w:t>
      </w:r>
    </w:p>
    <w:p w:rsidR="00594F2F" w:rsidRPr="0091005D" w:rsidRDefault="00594F2F" w:rsidP="003F6D1F">
      <w:pPr>
        <w:pStyle w:val="Screen"/>
      </w:pPr>
      <w:r w:rsidRPr="0091005D">
        <w:t>SIG: TAKE ONE TABLET BY MOUTH FOUR TIMES A DAY</w:t>
      </w:r>
    </w:p>
    <w:p w:rsidR="00594F2F" w:rsidRPr="0091005D" w:rsidRDefault="00594F2F" w:rsidP="003F6D1F">
      <w:pPr>
        <w:pStyle w:val="Screen"/>
      </w:pPr>
      <w:r w:rsidRPr="0091005D">
        <w:t>FILLED: 03-12-08</w:t>
      </w:r>
    </w:p>
    <w:p w:rsidR="00594F2F" w:rsidRPr="0091005D" w:rsidRDefault="00594F2F" w:rsidP="003F6D1F">
      <w:pPr>
        <w:pStyle w:val="Screen"/>
      </w:pPr>
      <w:r w:rsidRPr="0091005D">
        <w:t>ROUTING: WINDOW     PHYS: PSOPROVIDER,ONE</w:t>
      </w:r>
    </w:p>
    <w:p w:rsidR="00594F2F" w:rsidRPr="0091005D" w:rsidRDefault="00594F2F" w:rsidP="003F6D1F">
      <w:pPr>
        <w:pStyle w:val="Screen"/>
      </w:pPr>
    </w:p>
    <w:p w:rsidR="00594F2F" w:rsidRPr="0091005D" w:rsidRDefault="00594F2F" w:rsidP="003F6D1F">
      <w:pPr>
        <w:pStyle w:val="Screen"/>
      </w:pPr>
      <w:r w:rsidRPr="0091005D">
        <w:t>Edit renewed Rx ? Y// n  NO</w:t>
      </w:r>
    </w:p>
    <w:p w:rsidR="00594F2F" w:rsidRPr="0091005D" w:rsidRDefault="00594F2F" w:rsidP="003F6D1F">
      <w:pPr>
        <w:pStyle w:val="Screen"/>
      </w:pPr>
    </w:p>
    <w:p w:rsidR="00594F2F" w:rsidRPr="0091005D" w:rsidRDefault="00594F2F" w:rsidP="003F6D1F">
      <w:pPr>
        <w:pStyle w:val="Screen"/>
      </w:pPr>
      <w:r w:rsidRPr="0091005D">
        <w:t xml:space="preserve">       SC Percent: 80%</w:t>
      </w:r>
    </w:p>
    <w:p w:rsidR="00594F2F" w:rsidRPr="0091005D" w:rsidRDefault="00594F2F" w:rsidP="003F6D1F">
      <w:pPr>
        <w:pStyle w:val="Screen"/>
      </w:pPr>
      <w:r w:rsidRPr="0091005D">
        <w:t xml:space="preserve">     Disabilities: NONE STATED</w:t>
      </w:r>
    </w:p>
    <w:p w:rsidR="00594F2F" w:rsidRPr="0091005D" w:rsidRDefault="00594F2F" w:rsidP="003F6D1F">
      <w:pPr>
        <w:pStyle w:val="Screen"/>
      </w:pPr>
    </w:p>
    <w:p w:rsidR="00594F2F" w:rsidRPr="0091005D" w:rsidRDefault="00594F2F" w:rsidP="003F6D1F">
      <w:pPr>
        <w:pStyle w:val="Screen"/>
      </w:pPr>
      <w:r w:rsidRPr="0091005D">
        <w:t xml:space="preserve">Was treatment for a Service Connected condition? NO// </w:t>
      </w:r>
    </w:p>
    <w:p w:rsidR="00594F2F" w:rsidRPr="0091005D" w:rsidRDefault="00594F2F" w:rsidP="00111E76"/>
    <w:p w:rsidR="00594F2F" w:rsidRPr="0091005D" w:rsidRDefault="00594F2F" w:rsidP="00A17F7F">
      <w:pPr>
        <w:pStyle w:val="Example"/>
      </w:pPr>
      <w:bookmarkStart w:id="477" w:name="p029q"/>
      <w:bookmarkStart w:id="478" w:name="Page_92"/>
      <w:bookmarkEnd w:id="477"/>
      <w:bookmarkEnd w:id="478"/>
      <w:r w:rsidRPr="0091005D">
        <w:lastRenderedPageBreak/>
        <w:t>Example: Verification of Non-Verified Order</w:t>
      </w:r>
    </w:p>
    <w:p w:rsidR="00E8696A" w:rsidRPr="0091005D" w:rsidRDefault="00E8696A" w:rsidP="006D3E80">
      <w:pPr>
        <w:pStyle w:val="Screen"/>
        <w:keepNext/>
      </w:pPr>
      <w:r w:rsidRPr="0091005D">
        <w:t xml:space="preserve">OP Medications (NON-VERIFIED) Dec 20, 2011@14:45:54          Page:    1 of    2 </w:t>
      </w:r>
    </w:p>
    <w:p w:rsidR="00E8696A" w:rsidRPr="0091005D" w:rsidRDefault="00E8696A" w:rsidP="006D3E80">
      <w:pPr>
        <w:pStyle w:val="Screen"/>
        <w:keepNext/>
      </w:pPr>
      <w:r w:rsidRPr="0091005D">
        <w:t xml:space="preserve">PSOPATIENT,ONE                                                       &lt;A&gt; </w:t>
      </w:r>
    </w:p>
    <w:p w:rsidR="00E8696A" w:rsidRPr="0091005D" w:rsidRDefault="00E8696A" w:rsidP="006D3E80">
      <w:pPr>
        <w:pStyle w:val="Screen"/>
        <w:keepNext/>
      </w:pPr>
      <w:r w:rsidRPr="0091005D">
        <w:t xml:space="preserve">  PID: 666-00-0000                                 Ht(cm): _______ (______)   </w:t>
      </w:r>
    </w:p>
    <w:p w:rsidR="00407576" w:rsidRDefault="00E8696A" w:rsidP="003F6D1F">
      <w:pPr>
        <w:pStyle w:val="Screen"/>
      </w:pPr>
      <w:r w:rsidRPr="0091005D">
        <w:t xml:space="preserve">  DOB: JAN 1,1945 (66)                             Wt(kg): _______ (______)</w:t>
      </w:r>
    </w:p>
    <w:p w:rsidR="00407576" w:rsidRDefault="00407576" w:rsidP="00407576">
      <w:pPr>
        <w:pStyle w:val="Screen"/>
      </w:pPr>
      <w:r>
        <w:t xml:space="preserve">  SEX: </w:t>
      </w:r>
      <w:r w:rsidRPr="003168EC">
        <w:t xml:space="preserve">MALE                   </w:t>
      </w:r>
    </w:p>
    <w:p w:rsidR="00407576" w:rsidRDefault="00407576" w:rsidP="00407576">
      <w:pPr>
        <w:pStyle w:val="Screen"/>
      </w:pPr>
      <w:r>
        <w:rPr>
          <w:rFonts w:cs="Courier New"/>
        </w:rPr>
        <w:t xml:space="preserve"> </w:t>
      </w:r>
      <w:r w:rsidRPr="00CD5A11">
        <w:rPr>
          <w:rFonts w:cs="Courier New"/>
        </w:rPr>
        <w:t>CrCL: &lt;Not Found&gt; (CREAT: Not Found)            BSA (m2): _______</w:t>
      </w:r>
      <w:r w:rsidRPr="00782F45">
        <w:t xml:space="preserve">    </w:t>
      </w:r>
    </w:p>
    <w:p w:rsidR="00E8696A" w:rsidRPr="0091005D" w:rsidRDefault="00407576" w:rsidP="003F6D1F">
      <w:pPr>
        <w:pStyle w:val="Screen"/>
      </w:pPr>
      <w:r w:rsidRPr="00782F45">
        <w:t xml:space="preserve">                                                                            </w:t>
      </w:r>
      <w:r w:rsidR="00E8696A" w:rsidRPr="0091005D">
        <w:t xml:space="preserve">   </w:t>
      </w:r>
    </w:p>
    <w:p w:rsidR="00E8696A" w:rsidRPr="0091005D" w:rsidRDefault="00E8696A" w:rsidP="003F6D1F">
      <w:pPr>
        <w:pStyle w:val="Screen"/>
      </w:pPr>
      <w:r w:rsidRPr="0091005D">
        <w:t xml:space="preserve">                                                                                </w:t>
      </w:r>
    </w:p>
    <w:p w:rsidR="00E8696A" w:rsidRPr="0091005D" w:rsidRDefault="00E8696A" w:rsidP="003F6D1F">
      <w:pPr>
        <w:pStyle w:val="Screen"/>
      </w:pPr>
      <w:r w:rsidRPr="0091005D">
        <w:t xml:space="preserve">                Rx #: 2382$                                                     </w:t>
      </w:r>
    </w:p>
    <w:p w:rsidR="00E8696A" w:rsidRPr="0091005D" w:rsidRDefault="00E8696A" w:rsidP="003F6D1F">
      <w:pPr>
        <w:pStyle w:val="Screen"/>
      </w:pPr>
      <w:r w:rsidRPr="0091005D">
        <w:t xml:space="preserve"> (1) *Orderable Item: NIZATIDINE CAP,ORAL                                       </w:t>
      </w:r>
    </w:p>
    <w:p w:rsidR="0085662D" w:rsidRPr="0091005D" w:rsidRDefault="00E8696A" w:rsidP="003F6D1F">
      <w:pPr>
        <w:pStyle w:val="Screen"/>
      </w:pPr>
      <w:r w:rsidRPr="0091005D">
        <w:t xml:space="preserve"> (2)            Drug: NIZATIDINE 150MG CAP</w:t>
      </w:r>
    </w:p>
    <w:p w:rsidR="00E8696A" w:rsidRPr="0091005D" w:rsidRDefault="0085662D" w:rsidP="003F6D1F">
      <w:pPr>
        <w:pStyle w:val="Screen"/>
      </w:pPr>
      <w:r w:rsidRPr="0091005D">
        <w:t xml:space="preserve">                 NDC: 00056-0176-75</w:t>
      </w:r>
      <w:r w:rsidR="00E8696A" w:rsidRPr="0091005D">
        <w:t xml:space="preserve">                                      </w:t>
      </w:r>
    </w:p>
    <w:p w:rsidR="00E8696A" w:rsidRPr="0091005D" w:rsidRDefault="00E8696A" w:rsidP="003F6D1F">
      <w:pPr>
        <w:pStyle w:val="Screen"/>
      </w:pPr>
      <w:r w:rsidRPr="0091005D">
        <w:t xml:space="preserve"> (3)         *Dosage: 150 (MG)                                                  </w:t>
      </w:r>
    </w:p>
    <w:p w:rsidR="00E8696A" w:rsidRPr="0091005D" w:rsidRDefault="00E8696A" w:rsidP="003F6D1F">
      <w:pPr>
        <w:pStyle w:val="Screen"/>
      </w:pPr>
      <w:r w:rsidRPr="0091005D">
        <w:t xml:space="preserve">                Verb: TAKE                                                      </w:t>
      </w:r>
    </w:p>
    <w:p w:rsidR="00E8696A" w:rsidRPr="0091005D" w:rsidRDefault="00E8696A" w:rsidP="003F6D1F">
      <w:pPr>
        <w:pStyle w:val="Screen"/>
      </w:pPr>
      <w:r w:rsidRPr="0091005D">
        <w:t xml:space="preserve">      Dispense Units: 1                                                         </w:t>
      </w:r>
    </w:p>
    <w:p w:rsidR="00E8696A" w:rsidRPr="0091005D" w:rsidRDefault="00E8696A" w:rsidP="003F6D1F">
      <w:pPr>
        <w:pStyle w:val="Screen"/>
      </w:pPr>
      <w:r w:rsidRPr="0091005D">
        <w:t xml:space="preserve">                Noun: CAPSULE                                                   </w:t>
      </w:r>
    </w:p>
    <w:p w:rsidR="00E8696A" w:rsidRPr="0091005D" w:rsidRDefault="00E8696A" w:rsidP="003F6D1F">
      <w:pPr>
        <w:pStyle w:val="Screen"/>
      </w:pPr>
      <w:r w:rsidRPr="0091005D">
        <w:t xml:space="preserve">              *Route: ORAL                                                      </w:t>
      </w:r>
    </w:p>
    <w:p w:rsidR="00E8696A" w:rsidRPr="0091005D" w:rsidRDefault="00E8696A" w:rsidP="003F6D1F">
      <w:pPr>
        <w:pStyle w:val="Screen"/>
      </w:pPr>
      <w:r w:rsidRPr="0091005D">
        <w:t xml:space="preserve">           *Schedule: BID                                                       </w:t>
      </w:r>
    </w:p>
    <w:p w:rsidR="00E8696A" w:rsidRPr="0091005D" w:rsidRDefault="00E8696A" w:rsidP="003F6D1F">
      <w:pPr>
        <w:pStyle w:val="Screen"/>
      </w:pPr>
      <w:r w:rsidRPr="0091005D">
        <w:t xml:space="preserve"> (4)Pat Instructions:                                                           </w:t>
      </w:r>
    </w:p>
    <w:p w:rsidR="00E8696A" w:rsidRPr="0091005D" w:rsidRDefault="00E8696A" w:rsidP="003F6D1F">
      <w:pPr>
        <w:pStyle w:val="Screen"/>
      </w:pPr>
      <w:r w:rsidRPr="0091005D">
        <w:t xml:space="preserve">                 SIG: TAKE ONE CAPSULE BY BY MOUTH TWICE A DAY                  </w:t>
      </w:r>
    </w:p>
    <w:p w:rsidR="00E8696A" w:rsidRPr="0091005D" w:rsidRDefault="00E8696A" w:rsidP="003F6D1F">
      <w:pPr>
        <w:pStyle w:val="Screen"/>
      </w:pPr>
      <w:r w:rsidRPr="0091005D">
        <w:t xml:space="preserve"> (5)  Patient Status: OPT NSC                                                   </w:t>
      </w:r>
    </w:p>
    <w:p w:rsidR="00E8696A" w:rsidRPr="0091005D" w:rsidRDefault="00E8696A" w:rsidP="003F6D1F">
      <w:pPr>
        <w:pStyle w:val="Screen"/>
      </w:pPr>
      <w:r w:rsidRPr="0091005D">
        <w:t xml:space="preserve"> (6)      Issue Date: 12/20/11               (7)  Fill Date: 12/20/11           </w:t>
      </w:r>
    </w:p>
    <w:p w:rsidR="00E8696A" w:rsidRPr="0091005D" w:rsidRDefault="00E8696A" w:rsidP="003F6D1F">
      <w:pPr>
        <w:pStyle w:val="Screen"/>
      </w:pPr>
      <w:r w:rsidRPr="0091005D">
        <w:t xml:space="preserve">      Last Fill Date: 12/20/11 (Window)                                         </w:t>
      </w:r>
    </w:p>
    <w:p w:rsidR="00E8696A" w:rsidRPr="0091005D" w:rsidRDefault="00E8696A" w:rsidP="003F6D1F">
      <w:pPr>
        <w:pStyle w:val="Screen"/>
      </w:pPr>
      <w:r w:rsidRPr="0091005D">
        <w:t xml:space="preserve">+         Enter ?? for more actions                                             </w:t>
      </w:r>
    </w:p>
    <w:p w:rsidR="00E8696A" w:rsidRPr="0091005D" w:rsidRDefault="00E8696A" w:rsidP="006D3E80">
      <w:pPr>
        <w:pStyle w:val="Screen"/>
        <w:keepNext/>
      </w:pPr>
      <w:r w:rsidRPr="0091005D">
        <w:t>DC   Discontinue          PR   (Partial)            RL   (Release)</w:t>
      </w:r>
    </w:p>
    <w:p w:rsidR="00E8696A" w:rsidRPr="0091005D" w:rsidRDefault="00E8696A" w:rsidP="003F6D1F">
      <w:pPr>
        <w:pStyle w:val="Screen"/>
      </w:pPr>
      <w:r w:rsidRPr="0091005D">
        <w:t>ED   Edit                 RF   (Refill)             RN   (Renew)</w:t>
      </w:r>
    </w:p>
    <w:p w:rsidR="00E8696A" w:rsidRPr="0091005D" w:rsidRDefault="00E8696A" w:rsidP="003F6D1F">
      <w:pPr>
        <w:pStyle w:val="Screen"/>
      </w:pPr>
      <w:r w:rsidRPr="0091005D">
        <w:t xml:space="preserve">Select Action: Next Screen// VF   VF  </w:t>
      </w:r>
    </w:p>
    <w:p w:rsidR="00E8696A" w:rsidRPr="0091005D" w:rsidRDefault="00E8696A" w:rsidP="003F6D1F">
      <w:pPr>
        <w:pStyle w:val="Screen"/>
      </w:pPr>
    </w:p>
    <w:p w:rsidR="00E8696A" w:rsidRPr="0091005D" w:rsidRDefault="00E8696A" w:rsidP="003F6D1F">
      <w:pPr>
        <w:pStyle w:val="Screen"/>
      </w:pPr>
      <w:r w:rsidRPr="0091005D">
        <w:t xml:space="preserve">RX: 2382            PATIENT: PSOPATIENT,ONE (666-00-0000) </w:t>
      </w:r>
    </w:p>
    <w:p w:rsidR="00E8696A" w:rsidRPr="0091005D" w:rsidRDefault="00E8696A" w:rsidP="003F6D1F">
      <w:pPr>
        <w:pStyle w:val="Screen"/>
      </w:pPr>
      <w:r w:rsidRPr="0091005D">
        <w:t>STATUS: Non-Verified   CO-PAY STATUS</w:t>
      </w:r>
    </w:p>
    <w:p w:rsidR="00E8696A" w:rsidRPr="0091005D" w:rsidRDefault="00E8696A" w:rsidP="003F6D1F">
      <w:pPr>
        <w:pStyle w:val="Screen"/>
      </w:pPr>
      <w:r w:rsidRPr="0091005D">
        <w:t xml:space="preserve">      DRUG: NIZATIDINE 150MG CAP</w:t>
      </w:r>
    </w:p>
    <w:p w:rsidR="00E8696A" w:rsidRPr="0091005D" w:rsidRDefault="00E8696A" w:rsidP="003F6D1F">
      <w:pPr>
        <w:pStyle w:val="Screen"/>
      </w:pPr>
      <w:r w:rsidRPr="0091005D">
        <w:t xml:space="preserve">       QTY: 180     90 DAY SUPPLY</w:t>
      </w:r>
    </w:p>
    <w:p w:rsidR="00E8696A" w:rsidRPr="0091005D" w:rsidRDefault="00E8696A" w:rsidP="003F6D1F">
      <w:pPr>
        <w:pStyle w:val="Screen"/>
      </w:pPr>
      <w:r w:rsidRPr="0091005D">
        <w:t xml:space="preserve">       SIG: TAKE ONE CAPSULE BY BY MOUTH TWICE A DAY</w:t>
      </w:r>
    </w:p>
    <w:p w:rsidR="00E8696A" w:rsidRPr="0091005D" w:rsidRDefault="00E8696A" w:rsidP="003F6D1F">
      <w:pPr>
        <w:pStyle w:val="Screen"/>
      </w:pPr>
      <w:r w:rsidRPr="0091005D">
        <w:t xml:space="preserve">    LATEST: 12/20/2011               # OF REFILLS: 3  REMAINING: 3</w:t>
      </w:r>
    </w:p>
    <w:p w:rsidR="00E8696A" w:rsidRPr="0091005D" w:rsidRDefault="00E8696A" w:rsidP="003F6D1F">
      <w:pPr>
        <w:pStyle w:val="Screen"/>
      </w:pPr>
      <w:r w:rsidRPr="0091005D">
        <w:t xml:space="preserve">    ISSUED: 12/20/11                     PROVIDER: </w:t>
      </w:r>
    </w:p>
    <w:p w:rsidR="00E8696A" w:rsidRPr="0091005D" w:rsidRDefault="00E8696A" w:rsidP="003F6D1F">
      <w:pPr>
        <w:pStyle w:val="Screen"/>
      </w:pPr>
      <w:r w:rsidRPr="0091005D">
        <w:t xml:space="preserve">    LOGGED: 12/20/11                       CLINIC: NOT ON FILE</w:t>
      </w:r>
    </w:p>
    <w:p w:rsidR="00E8696A" w:rsidRPr="0091005D" w:rsidRDefault="00E8696A" w:rsidP="003F6D1F">
      <w:pPr>
        <w:pStyle w:val="Screen"/>
      </w:pPr>
      <w:r w:rsidRPr="0091005D">
        <w:t xml:space="preserve">   EXPIRES: 12/20/12                     DIVISION: HINES (499)</w:t>
      </w:r>
    </w:p>
    <w:p w:rsidR="00E8696A" w:rsidRPr="0091005D" w:rsidRDefault="00E8696A" w:rsidP="003F6D1F">
      <w:pPr>
        <w:pStyle w:val="Screen"/>
      </w:pPr>
      <w:r w:rsidRPr="0091005D">
        <w:t xml:space="preserve">       CAP: SAFETY                        ROUTING: WINDOW</w:t>
      </w:r>
    </w:p>
    <w:p w:rsidR="00E8696A" w:rsidRPr="0091005D" w:rsidRDefault="00E8696A" w:rsidP="003F6D1F">
      <w:pPr>
        <w:pStyle w:val="Screen"/>
      </w:pPr>
      <w:r w:rsidRPr="0091005D">
        <w:t xml:space="preserve">  ENTRY BY: PSTECH,ONE                VERIFIED BY: </w:t>
      </w:r>
    </w:p>
    <w:p w:rsidR="00E8696A" w:rsidRPr="0091005D" w:rsidRDefault="00E8696A" w:rsidP="003F6D1F">
      <w:pPr>
        <w:pStyle w:val="Screen"/>
      </w:pPr>
    </w:p>
    <w:p w:rsidR="00E8696A" w:rsidRPr="0091005D" w:rsidRDefault="00E8696A" w:rsidP="003F6D1F">
      <w:pPr>
        <w:pStyle w:val="Screen"/>
      </w:pPr>
      <w:r w:rsidRPr="0091005D">
        <w:t>EDIT:  (Y/N/P): N// O</w:t>
      </w:r>
    </w:p>
    <w:p w:rsidR="00E8696A" w:rsidRPr="0091005D" w:rsidRDefault="00E8696A" w:rsidP="003F6D1F">
      <w:pPr>
        <w:pStyle w:val="Screen"/>
      </w:pPr>
    </w:p>
    <w:p w:rsidR="00E8696A" w:rsidRPr="0091005D" w:rsidRDefault="00E8696A" w:rsidP="003F6D1F">
      <w:pPr>
        <w:pStyle w:val="Screen"/>
      </w:pPr>
      <w:r w:rsidRPr="0091005D">
        <w:t>PSOPATIENT,ONE                            ID#:666-00-0000  RX#: 2382</w:t>
      </w:r>
    </w:p>
    <w:p w:rsidR="00E8696A" w:rsidRPr="0091005D" w:rsidRDefault="00E8696A" w:rsidP="003F6D1F">
      <w:pPr>
        <w:pStyle w:val="Screen"/>
      </w:pPr>
    </w:p>
    <w:p w:rsidR="00E8696A" w:rsidRPr="0091005D" w:rsidRDefault="00E8696A" w:rsidP="003F6D1F">
      <w:pPr>
        <w:pStyle w:val="Screen"/>
      </w:pPr>
      <w:r w:rsidRPr="0091005D">
        <w:t xml:space="preserve">                                                            ISSUE  LAST REF DAY</w:t>
      </w:r>
    </w:p>
    <w:p w:rsidR="00E8696A" w:rsidRPr="0091005D" w:rsidRDefault="00E8696A" w:rsidP="003F6D1F">
      <w:pPr>
        <w:pStyle w:val="Screen"/>
      </w:pPr>
      <w:r w:rsidRPr="0091005D">
        <w:t xml:space="preserve">    RX #         DRUG                                QTY ST  DATE  FILL REM SUP</w:t>
      </w:r>
    </w:p>
    <w:p w:rsidR="00E8696A" w:rsidRPr="0091005D" w:rsidRDefault="00E8696A" w:rsidP="003F6D1F">
      <w:pPr>
        <w:pStyle w:val="Screen"/>
      </w:pPr>
      <w:r w:rsidRPr="0091005D">
        <w:t>-------------------------------------------------------------------------------</w:t>
      </w:r>
    </w:p>
    <w:p w:rsidR="00E8696A" w:rsidRPr="0091005D" w:rsidRDefault="00E8696A" w:rsidP="003F6D1F">
      <w:pPr>
        <w:pStyle w:val="Screen"/>
      </w:pPr>
      <w:r w:rsidRPr="0091005D">
        <w:t>-------------------------------------ACTIVE------------------------------------</w:t>
      </w:r>
    </w:p>
    <w:p w:rsidR="00E8696A" w:rsidRPr="0091005D" w:rsidRDefault="00E8696A" w:rsidP="003F6D1F">
      <w:pPr>
        <w:pStyle w:val="Screen"/>
      </w:pPr>
      <w:r w:rsidRPr="0091005D">
        <w:t xml:space="preserve">   2380$         ACETAMINOPHEN 325MG TAB U.D.        540 A  12-20 12-20   3  90</w:t>
      </w:r>
    </w:p>
    <w:p w:rsidR="00E8696A" w:rsidRPr="0091005D" w:rsidRDefault="00E8696A" w:rsidP="003F6D1F">
      <w:pPr>
        <w:pStyle w:val="Screen"/>
      </w:pPr>
      <w:r w:rsidRPr="0091005D">
        <w:t xml:space="preserve">   2379$         WARFARIN 2.5MG TABS                  90 A  12-20 12-20   3  90</w:t>
      </w:r>
    </w:p>
    <w:p w:rsidR="00E8696A" w:rsidRPr="0091005D" w:rsidRDefault="00E8696A" w:rsidP="003F6D1F">
      <w:pPr>
        <w:pStyle w:val="Screen"/>
      </w:pPr>
      <w:r w:rsidRPr="0091005D">
        <w:t>----------------------------------DISCONTINUED---------------------------------</w:t>
      </w:r>
    </w:p>
    <w:p w:rsidR="007E2BB3" w:rsidRPr="0091005D" w:rsidRDefault="00E8696A" w:rsidP="003F6D1F">
      <w:pPr>
        <w:pStyle w:val="Screen"/>
      </w:pPr>
      <w:r w:rsidRPr="0091005D">
        <w:t xml:space="preserve">   2378$         INDOMETHACIN 25MG CAP               270 DC 12-20 12-20   3  90</w:t>
      </w:r>
    </w:p>
    <w:p w:rsidR="00E8696A" w:rsidRPr="0091005D" w:rsidRDefault="00E8696A" w:rsidP="003F6D1F">
      <w:pPr>
        <w:pStyle w:val="Screen"/>
      </w:pPr>
      <w:r w:rsidRPr="0091005D">
        <w:t xml:space="preserve">   2377$         WARFARIN 10MG TABS                 2160 DC 12-20 12-20   3  90</w:t>
      </w:r>
    </w:p>
    <w:p w:rsidR="00E8696A" w:rsidRPr="0091005D" w:rsidRDefault="00E8696A" w:rsidP="003F6D1F">
      <w:pPr>
        <w:pStyle w:val="Screen"/>
      </w:pPr>
      <w:r w:rsidRPr="0091005D">
        <w:t>----------------------------------NON-VERIFIED---------------------------------</w:t>
      </w:r>
    </w:p>
    <w:p w:rsidR="00E8696A" w:rsidRPr="0091005D" w:rsidRDefault="00E8696A" w:rsidP="003F6D1F">
      <w:pPr>
        <w:pStyle w:val="Screen"/>
      </w:pPr>
      <w:r w:rsidRPr="0091005D">
        <w:t xml:space="preserve">   2382$         NIZATIDINE 150MG CAP                180 N  12-20 12-20   3  90</w:t>
      </w:r>
    </w:p>
    <w:p w:rsidR="00E8696A" w:rsidRPr="0091005D" w:rsidRDefault="00E8696A" w:rsidP="003F6D1F">
      <w:pPr>
        <w:pStyle w:val="Screen"/>
      </w:pPr>
      <w:r w:rsidRPr="0091005D">
        <w:t xml:space="preserve">   2381$         SUCRALFATE 1 GM TAB                 360 N  12-20 12-20   3  90</w:t>
      </w:r>
    </w:p>
    <w:p w:rsidR="00E8696A" w:rsidRPr="0091005D" w:rsidRDefault="00E8696A" w:rsidP="003F6D1F">
      <w:pPr>
        <w:pStyle w:val="Screen"/>
      </w:pPr>
    </w:p>
    <w:p w:rsidR="00E8696A" w:rsidRPr="0091005D" w:rsidRDefault="00E8696A" w:rsidP="003F6D1F">
      <w:pPr>
        <w:pStyle w:val="Screen"/>
      </w:pPr>
    </w:p>
    <w:p w:rsidR="00E8696A" w:rsidRPr="0091005D" w:rsidRDefault="00E8696A" w:rsidP="003F6D1F">
      <w:pPr>
        <w:pStyle w:val="Screen"/>
      </w:pPr>
      <w:r w:rsidRPr="0091005D">
        <w:t xml:space="preserve">Press Return to continue: </w:t>
      </w:r>
    </w:p>
    <w:p w:rsidR="00E8696A" w:rsidRPr="0091005D" w:rsidRDefault="00E8696A" w:rsidP="0016717F">
      <w:pPr>
        <w:pStyle w:val="Screen"/>
      </w:pPr>
    </w:p>
    <w:p w:rsidR="00E8696A" w:rsidRPr="0091005D" w:rsidRDefault="00E8696A" w:rsidP="003F6D1F">
      <w:pPr>
        <w:pStyle w:val="Screen"/>
      </w:pPr>
      <w:bookmarkStart w:id="479" w:name="p073"/>
      <w:bookmarkEnd w:id="479"/>
      <w:r w:rsidRPr="0091005D">
        <w:t>Now doing remote order checks. Please wait...</w:t>
      </w:r>
    </w:p>
    <w:p w:rsidR="00E8696A" w:rsidRPr="0091005D" w:rsidRDefault="00E8696A" w:rsidP="003F6D1F">
      <w:pPr>
        <w:pStyle w:val="Screen"/>
      </w:pPr>
    </w:p>
    <w:p w:rsidR="00E8696A" w:rsidRPr="0091005D" w:rsidRDefault="00E8696A" w:rsidP="003F6D1F">
      <w:pPr>
        <w:pStyle w:val="Screen"/>
      </w:pPr>
      <w:r w:rsidRPr="0091005D">
        <w:t>Now doing allergy checks.  Please wait...</w:t>
      </w:r>
    </w:p>
    <w:p w:rsidR="00E835F5" w:rsidRPr="0091005D" w:rsidRDefault="00E835F5" w:rsidP="003F6D1F">
      <w:pPr>
        <w:pStyle w:val="Screen"/>
      </w:pPr>
    </w:p>
    <w:p w:rsidR="00E835F5" w:rsidRPr="0091005D" w:rsidRDefault="00E835F5" w:rsidP="00E835F5">
      <w:pPr>
        <w:shd w:val="clear" w:color="auto" w:fill="D9D9D9"/>
        <w:ind w:left="360"/>
        <w:rPr>
          <w:rFonts w:ascii="Courier New" w:eastAsia="Calibri" w:hAnsi="Courier New" w:cs="Courier New"/>
          <w:color w:val="auto"/>
          <w:sz w:val="16"/>
          <w:szCs w:val="16"/>
        </w:rPr>
      </w:pPr>
      <w:r w:rsidRPr="0091005D">
        <w:rPr>
          <w:rFonts w:ascii="Courier New" w:eastAsia="Calibri" w:hAnsi="Courier New" w:cs="Courier New"/>
          <w:color w:val="auto"/>
          <w:sz w:val="16"/>
          <w:szCs w:val="16"/>
        </w:rPr>
        <w:t>Now processing Clinical Reminder Order Checks. Please wait ...</w:t>
      </w:r>
    </w:p>
    <w:p w:rsidR="00E8696A" w:rsidRPr="0091005D" w:rsidRDefault="00E8696A" w:rsidP="003F6D1F">
      <w:pPr>
        <w:pStyle w:val="Screen"/>
      </w:pPr>
    </w:p>
    <w:p w:rsidR="00E8696A" w:rsidRPr="0091005D" w:rsidRDefault="00E8696A" w:rsidP="003F6D1F">
      <w:pPr>
        <w:pStyle w:val="Screen"/>
      </w:pPr>
      <w:r w:rsidRPr="0091005D">
        <w:t>Now Processing Enhanced Order Checks!  Please wait...</w:t>
      </w:r>
    </w:p>
    <w:p w:rsidR="00E8696A" w:rsidRPr="0091005D" w:rsidRDefault="00E8696A" w:rsidP="003F6D1F">
      <w:pPr>
        <w:pStyle w:val="Screen"/>
      </w:pPr>
    </w:p>
    <w:p w:rsidR="00E8696A" w:rsidRPr="0091005D" w:rsidRDefault="00E8696A" w:rsidP="003F6D1F">
      <w:pPr>
        <w:pStyle w:val="Screen"/>
      </w:pPr>
      <w:r w:rsidRPr="0091005D">
        <w:t>===============================================================================</w:t>
      </w:r>
    </w:p>
    <w:p w:rsidR="00E8696A" w:rsidRPr="0091005D" w:rsidRDefault="00E8696A" w:rsidP="003F6D1F">
      <w:pPr>
        <w:pStyle w:val="Screen"/>
      </w:pPr>
      <w:r w:rsidRPr="0091005D">
        <w:lastRenderedPageBreak/>
        <w:t>*** THERAPEUTIC DUPLICATION(S) *** NIZATIDINE 150MG CAP with</w:t>
      </w:r>
    </w:p>
    <w:p w:rsidR="00E8696A" w:rsidRPr="0091005D" w:rsidRDefault="00E8696A" w:rsidP="003F6D1F">
      <w:pPr>
        <w:pStyle w:val="Screen"/>
      </w:pPr>
    </w:p>
    <w:p w:rsidR="00E8696A" w:rsidRPr="0091005D" w:rsidRDefault="00E8696A" w:rsidP="003F6D1F">
      <w:pPr>
        <w:pStyle w:val="Screen"/>
      </w:pPr>
      <w:r w:rsidRPr="0091005D">
        <w:t xml:space="preserve">         Local RX#: 2381</w:t>
      </w:r>
    </w:p>
    <w:p w:rsidR="00E8696A" w:rsidRPr="0091005D" w:rsidRDefault="00E8696A" w:rsidP="003F6D1F">
      <w:pPr>
        <w:pStyle w:val="Screen"/>
      </w:pPr>
      <w:r w:rsidRPr="0091005D">
        <w:t xml:space="preserve">              Drug: SUCRALFATE 1 GM TAB (Non-Verified)</w:t>
      </w:r>
    </w:p>
    <w:p w:rsidR="00E8696A" w:rsidRPr="0091005D" w:rsidRDefault="00E8696A" w:rsidP="003F6D1F">
      <w:pPr>
        <w:pStyle w:val="Screen"/>
      </w:pPr>
      <w:r w:rsidRPr="0091005D">
        <w:t xml:space="preserve">               SIG: TAKE ONE TABLET BY BY MOUTH FOUR TIMES A DAY</w:t>
      </w:r>
    </w:p>
    <w:p w:rsidR="00E8696A" w:rsidRPr="0091005D" w:rsidRDefault="00E8696A" w:rsidP="003F6D1F">
      <w:pPr>
        <w:pStyle w:val="Screen"/>
      </w:pPr>
      <w:r w:rsidRPr="0091005D">
        <w:t xml:space="preserve">               QTY: 360                            Days Supply: 90</w:t>
      </w:r>
    </w:p>
    <w:p w:rsidR="00E8696A" w:rsidRPr="0091005D" w:rsidRDefault="00E8696A" w:rsidP="003F6D1F">
      <w:pPr>
        <w:pStyle w:val="Screen"/>
      </w:pPr>
      <w:r w:rsidRPr="0091005D">
        <w:t xml:space="preserve">     Processing Status: Not released locally (Window)</w:t>
      </w:r>
    </w:p>
    <w:p w:rsidR="00E8696A" w:rsidRPr="0091005D" w:rsidRDefault="00E8696A" w:rsidP="003F6D1F">
      <w:pPr>
        <w:pStyle w:val="Screen"/>
      </w:pPr>
      <w:r w:rsidRPr="0091005D">
        <w:t xml:space="preserve">    Last Filled On: 12/20/11</w:t>
      </w:r>
    </w:p>
    <w:p w:rsidR="00E8696A" w:rsidRPr="0091005D" w:rsidRDefault="007E2BB3" w:rsidP="003F6D1F">
      <w:pPr>
        <w:pStyle w:val="Screen"/>
      </w:pPr>
      <w:bookmarkStart w:id="480" w:name="Page_54t"/>
      <w:r w:rsidRPr="0091005D" w:rsidDel="007E2BB3">
        <w:rPr>
          <w:i/>
          <w:iCs/>
        </w:rPr>
        <w:t xml:space="preserve"> </w:t>
      </w:r>
      <w:bookmarkStart w:id="481" w:name="p029r"/>
      <w:bookmarkEnd w:id="480"/>
      <w:bookmarkEnd w:id="481"/>
      <w:r w:rsidR="00E8696A" w:rsidRPr="0091005D">
        <w:t xml:space="preserve">Class(es) Involved in Therapeutic Duplication(s): Peptic Ulcer Agents </w:t>
      </w:r>
    </w:p>
    <w:p w:rsidR="00E8696A" w:rsidRPr="0091005D" w:rsidRDefault="00E8696A" w:rsidP="003F6D1F">
      <w:pPr>
        <w:pStyle w:val="Screen"/>
      </w:pPr>
      <w:r w:rsidRPr="0091005D">
        <w:t>===============================================================================</w:t>
      </w:r>
    </w:p>
    <w:p w:rsidR="00E8696A" w:rsidRPr="0091005D" w:rsidRDefault="00E8696A" w:rsidP="003F6D1F">
      <w:pPr>
        <w:pStyle w:val="Screen"/>
      </w:pPr>
    </w:p>
    <w:p w:rsidR="00E8696A" w:rsidRPr="0091005D" w:rsidRDefault="00E8696A" w:rsidP="003F6D1F">
      <w:pPr>
        <w:pStyle w:val="Screen"/>
      </w:pPr>
      <w:r w:rsidRPr="0091005D">
        <w:t xml:space="preserve">Press Return to continue: </w:t>
      </w:r>
    </w:p>
    <w:p w:rsidR="00E8696A" w:rsidRPr="0091005D" w:rsidRDefault="00E8696A" w:rsidP="003F6D1F">
      <w:pPr>
        <w:pStyle w:val="Screen"/>
      </w:pPr>
    </w:p>
    <w:p w:rsidR="00E8696A" w:rsidRPr="0091005D" w:rsidRDefault="00E8696A" w:rsidP="003F6D1F">
      <w:pPr>
        <w:pStyle w:val="Screen"/>
      </w:pPr>
    </w:p>
    <w:p w:rsidR="00E8696A" w:rsidRPr="0091005D" w:rsidRDefault="00E8696A" w:rsidP="003F6D1F">
      <w:pPr>
        <w:pStyle w:val="Screen"/>
      </w:pPr>
      <w:r w:rsidRPr="0091005D">
        <w:t>Discontinue Rx #2381 SUCRALFATE 1 GM TAB Y/N ? NO</w:t>
      </w:r>
    </w:p>
    <w:p w:rsidR="00E8696A" w:rsidRPr="0091005D" w:rsidRDefault="00E8696A" w:rsidP="003F6D1F">
      <w:pPr>
        <w:pStyle w:val="Screen"/>
      </w:pPr>
    </w:p>
    <w:p w:rsidR="00E8696A" w:rsidRPr="0091005D" w:rsidRDefault="00E8696A" w:rsidP="003F6D1F">
      <w:pPr>
        <w:pStyle w:val="Screen"/>
      </w:pPr>
      <w:r w:rsidRPr="0091005D">
        <w:t>PSOPATIENT,ONE                            ID#:666-00-0000  RX#: 2382</w:t>
      </w:r>
    </w:p>
    <w:p w:rsidR="00E8696A" w:rsidRPr="0091005D" w:rsidRDefault="00E8696A" w:rsidP="003F6D1F">
      <w:pPr>
        <w:pStyle w:val="Screen"/>
      </w:pPr>
      <w:r w:rsidRPr="0091005D">
        <w:t>NIZATIDINE 150MG CAP</w:t>
      </w:r>
    </w:p>
    <w:p w:rsidR="00E8696A" w:rsidRPr="0091005D" w:rsidRDefault="00E8696A" w:rsidP="003F6D1F">
      <w:pPr>
        <w:pStyle w:val="Screen"/>
      </w:pPr>
    </w:p>
    <w:p w:rsidR="00E8696A" w:rsidRPr="0091005D" w:rsidRDefault="00E8696A" w:rsidP="003F6D1F">
      <w:pPr>
        <w:pStyle w:val="Screen"/>
      </w:pPr>
      <w:r w:rsidRPr="0091005D">
        <w:t>VERIFY FOR PSOPATIENT,ONE ? (Y/N/Delete/Quit): Y// ES</w:t>
      </w:r>
    </w:p>
    <w:p w:rsidR="00594F2F" w:rsidRPr="0091005D" w:rsidRDefault="00594F2F" w:rsidP="00111E76"/>
    <w:p w:rsidR="00594F2F" w:rsidRPr="0091005D" w:rsidRDefault="00594F2F" w:rsidP="00A17F7F">
      <w:pPr>
        <w:pStyle w:val="Example"/>
      </w:pPr>
      <w:r w:rsidRPr="0091005D">
        <w:t>Example: Copying an Existing Order</w:t>
      </w:r>
    </w:p>
    <w:p w:rsidR="00594F2F" w:rsidRPr="0091005D" w:rsidRDefault="00594F2F" w:rsidP="003F6D1F">
      <w:pPr>
        <w:pStyle w:val="Screen"/>
      </w:pPr>
      <w:r w:rsidRPr="0091005D">
        <w:t xml:space="preserve">New OP Order (COPY)           Mar 12, 2008@09:15:48        Page:    1 of    2 </w:t>
      </w:r>
    </w:p>
    <w:p w:rsidR="00594F2F" w:rsidRPr="0091005D" w:rsidRDefault="00594F2F" w:rsidP="003F6D1F">
      <w:pPr>
        <w:pStyle w:val="Screen"/>
      </w:pPr>
      <w:r w:rsidRPr="0091005D">
        <w:t xml:space="preserve">PSOPATIENT,TWO                                                       &lt;A&gt; </w:t>
      </w:r>
    </w:p>
    <w:p w:rsidR="00594F2F" w:rsidRPr="0091005D" w:rsidRDefault="00594F2F" w:rsidP="003F6D1F">
      <w:pPr>
        <w:pStyle w:val="Screen"/>
      </w:pPr>
      <w:r w:rsidRPr="0091005D">
        <w:t xml:space="preserve">  PID: 000-00-0000                                Ht(cm): 182.88 (04/13/2005)</w:t>
      </w:r>
    </w:p>
    <w:p w:rsidR="004247FB" w:rsidRDefault="00594F2F" w:rsidP="003F6D1F">
      <w:pPr>
        <w:pStyle w:val="Screen"/>
      </w:pPr>
      <w:r w:rsidRPr="0091005D">
        <w:t xml:space="preserve">  DOB: JAN 1,1945 (63)                            Wt(kg): 77.27 (04/13/2005)</w:t>
      </w:r>
    </w:p>
    <w:p w:rsidR="004247FB" w:rsidRDefault="004247FB" w:rsidP="004247FB">
      <w:pPr>
        <w:pStyle w:val="Screen"/>
      </w:pPr>
      <w:r>
        <w:t xml:space="preserve">  </w:t>
      </w:r>
      <w:r w:rsidRPr="00E97BFB">
        <w:t xml:space="preserve">SEX: MALE                   </w:t>
      </w:r>
    </w:p>
    <w:p w:rsidR="00594F2F" w:rsidRPr="0091005D" w:rsidRDefault="004247FB" w:rsidP="003F6D1F">
      <w:pPr>
        <w:pStyle w:val="Screen"/>
      </w:pPr>
      <w:r>
        <w:t xml:space="preserve"> </w:t>
      </w:r>
      <w:r w:rsidRPr="00E97BFB">
        <w:rPr>
          <w:rFonts w:cs="Courier New"/>
        </w:rPr>
        <w:t>CrCL: &lt;Not Found</w:t>
      </w:r>
      <w:r>
        <w:rPr>
          <w:rFonts w:cs="Courier New"/>
        </w:rPr>
        <w:t xml:space="preserve">&gt; (CREAT: Not Found)           </w:t>
      </w:r>
      <w:r w:rsidRPr="00E97BFB">
        <w:rPr>
          <w:rFonts w:cs="Courier New"/>
        </w:rPr>
        <w:t xml:space="preserve">BSA (m2): </w:t>
      </w:r>
      <w:r>
        <w:rPr>
          <w:rFonts w:cs="Courier New"/>
        </w:rPr>
        <w:t>1.78</w:t>
      </w:r>
      <w:r w:rsidRPr="0091005D">
        <w:t xml:space="preserve"> </w:t>
      </w:r>
      <w:r w:rsidR="00594F2F" w:rsidRPr="0091005D">
        <w:t xml:space="preserve"> </w:t>
      </w:r>
    </w:p>
    <w:p w:rsidR="00594F2F" w:rsidRPr="0091005D" w:rsidRDefault="00594F2F" w:rsidP="003F6D1F">
      <w:pPr>
        <w:pStyle w:val="Screen"/>
      </w:pPr>
      <w:r w:rsidRPr="0091005D">
        <w:t xml:space="preserve">                                                                              </w:t>
      </w:r>
    </w:p>
    <w:p w:rsidR="00594F2F" w:rsidRPr="0091005D" w:rsidRDefault="00594F2F" w:rsidP="003F6D1F">
      <w:pPr>
        <w:pStyle w:val="Screen"/>
      </w:pPr>
      <w:r w:rsidRPr="0091005D">
        <w:t xml:space="preserve">      Orderable Item: AMLODIPINE/ATORVASTATIN TAB                              </w:t>
      </w:r>
    </w:p>
    <w:p w:rsidR="00594F2F" w:rsidRPr="0091005D" w:rsidRDefault="00594F2F" w:rsidP="003F6D1F">
      <w:pPr>
        <w:pStyle w:val="Screen"/>
      </w:pPr>
      <w:r w:rsidRPr="0091005D">
        <w:t xml:space="preserve">  (1)           Drug: AMLODIPINE 5MG/ATORVASTATIN 10MG TAB                     </w:t>
      </w:r>
    </w:p>
    <w:p w:rsidR="00594F2F" w:rsidRPr="0091005D" w:rsidRDefault="00594F2F" w:rsidP="003F6D1F">
      <w:pPr>
        <w:pStyle w:val="Screen"/>
      </w:pPr>
      <w:r w:rsidRPr="0091005D">
        <w:t xml:space="preserve">  (2) Patient Status: OPT NSC                                                  </w:t>
      </w:r>
    </w:p>
    <w:p w:rsidR="00594F2F" w:rsidRPr="0091005D" w:rsidRDefault="00594F2F" w:rsidP="003F6D1F">
      <w:pPr>
        <w:pStyle w:val="Screen"/>
      </w:pPr>
      <w:r w:rsidRPr="0091005D">
        <w:t xml:space="preserve">  (3)     Issue Date: MAR 12,2008             (4) Fill Date: MAR 12,2008       </w:t>
      </w:r>
    </w:p>
    <w:p w:rsidR="00594F2F" w:rsidRPr="0091005D" w:rsidRDefault="00594F2F" w:rsidP="003F6D1F">
      <w:pPr>
        <w:pStyle w:val="Screen"/>
      </w:pPr>
      <w:r w:rsidRPr="0091005D">
        <w:t xml:space="preserve">                Verb: TAKE                                                     </w:t>
      </w:r>
    </w:p>
    <w:p w:rsidR="00594F2F" w:rsidRPr="0091005D" w:rsidRDefault="00594F2F" w:rsidP="003F6D1F">
      <w:pPr>
        <w:pStyle w:val="Screen"/>
      </w:pPr>
      <w:r w:rsidRPr="0091005D">
        <w:t xml:space="preserve">  (5) Dosage Ordered: ONE TABLET                                               </w:t>
      </w:r>
    </w:p>
    <w:p w:rsidR="00594F2F" w:rsidRPr="0091005D" w:rsidRDefault="00594F2F" w:rsidP="003F6D1F">
      <w:pPr>
        <w:pStyle w:val="Screen"/>
      </w:pPr>
      <w:r w:rsidRPr="0091005D">
        <w:t xml:space="preserve">               Route: ORAL                                                     </w:t>
      </w:r>
    </w:p>
    <w:p w:rsidR="00594F2F" w:rsidRPr="0091005D" w:rsidRDefault="00594F2F" w:rsidP="003F6D1F">
      <w:pPr>
        <w:pStyle w:val="Screen"/>
      </w:pPr>
      <w:r w:rsidRPr="0091005D">
        <w:t xml:space="preserve">            Schedule: QAM                                                      </w:t>
      </w:r>
    </w:p>
    <w:p w:rsidR="00594F2F" w:rsidRPr="0091005D" w:rsidRDefault="00594F2F" w:rsidP="003F6D1F">
      <w:pPr>
        <w:pStyle w:val="Screen"/>
      </w:pPr>
      <w:r w:rsidRPr="0091005D">
        <w:t xml:space="preserve">  (6)Pat Instruction:                                                          </w:t>
      </w:r>
    </w:p>
    <w:p w:rsidR="00594F2F" w:rsidRPr="0091005D" w:rsidRDefault="00594F2F" w:rsidP="003F6D1F">
      <w:pPr>
        <w:pStyle w:val="Screen"/>
      </w:pPr>
      <w:r w:rsidRPr="0091005D">
        <w:t xml:space="preserve">                 SIG: TAKE ONE TABLET BY MOUTH EVERY MORNING                   </w:t>
      </w:r>
    </w:p>
    <w:p w:rsidR="00594F2F" w:rsidRPr="0091005D" w:rsidRDefault="00594F2F" w:rsidP="003F6D1F">
      <w:pPr>
        <w:pStyle w:val="Screen"/>
      </w:pPr>
      <w:r w:rsidRPr="0091005D">
        <w:t xml:space="preserve">  (7)    Days Supply: 30                     (8)   QTY ( ): 30                 </w:t>
      </w:r>
    </w:p>
    <w:p w:rsidR="00594F2F" w:rsidRPr="0091005D" w:rsidRDefault="00594F2F" w:rsidP="003F6D1F">
      <w:pPr>
        <w:pStyle w:val="Screen"/>
      </w:pPr>
      <w:r w:rsidRPr="0091005D">
        <w:t xml:space="preserve">  (9)   # of Refills: 11                     (10)  Routing: WINDOW             </w:t>
      </w:r>
    </w:p>
    <w:p w:rsidR="00594F2F" w:rsidRPr="0091005D" w:rsidRDefault="00594F2F" w:rsidP="003F6D1F">
      <w:pPr>
        <w:pStyle w:val="Screen"/>
      </w:pPr>
      <w:r w:rsidRPr="0091005D">
        <w:t xml:space="preserve"> (11)         Clinic:                                                          </w:t>
      </w:r>
    </w:p>
    <w:p w:rsidR="00594F2F" w:rsidRPr="0091005D" w:rsidRDefault="00594F2F" w:rsidP="003F6D1F">
      <w:pPr>
        <w:pStyle w:val="Screen"/>
      </w:pPr>
      <w:r w:rsidRPr="0091005D">
        <w:t xml:space="preserve"> (12)       Provider: PSOPROVIDER,ONE                  (13)   Copies: 1       </w:t>
      </w:r>
    </w:p>
    <w:p w:rsidR="00594F2F" w:rsidRPr="0091005D" w:rsidRDefault="00594F2F" w:rsidP="003F6D1F">
      <w:pPr>
        <w:pStyle w:val="Screen"/>
      </w:pPr>
      <w:r w:rsidRPr="0091005D">
        <w:t xml:space="preserve">+         Enter ?? for more actions                                           </w:t>
      </w:r>
    </w:p>
    <w:p w:rsidR="00594F2F" w:rsidRPr="0091005D" w:rsidRDefault="00594F2F" w:rsidP="003F6D1F">
      <w:pPr>
        <w:pStyle w:val="Screen"/>
      </w:pPr>
      <w:r w:rsidRPr="0091005D">
        <w:t>AC   Accept                             ED   Edit</w:t>
      </w:r>
    </w:p>
    <w:p w:rsidR="00594F2F" w:rsidRPr="0091005D" w:rsidRDefault="00594F2F" w:rsidP="003F6D1F">
      <w:pPr>
        <w:pStyle w:val="Screen"/>
      </w:pPr>
      <w:r w:rsidRPr="0091005D">
        <w:t xml:space="preserve">Select Action: Next Screen// AC   Accept  </w:t>
      </w:r>
    </w:p>
    <w:p w:rsidR="00594F2F" w:rsidRPr="0091005D" w:rsidRDefault="00594F2F" w:rsidP="003F6D1F">
      <w:pPr>
        <w:pStyle w:val="Screen"/>
      </w:pPr>
      <w:r w:rsidRPr="0091005D">
        <w:t>-----------------------------------------------------------------------------</w:t>
      </w:r>
    </w:p>
    <w:p w:rsidR="00594F2F" w:rsidRPr="0091005D" w:rsidRDefault="00594F2F" w:rsidP="003F6D1F">
      <w:pPr>
        <w:pStyle w:val="Screen"/>
      </w:pPr>
      <w:r w:rsidRPr="0091005D">
        <w:t>Duplicate Drug in Local Rx:</w:t>
      </w:r>
    </w:p>
    <w:p w:rsidR="00594F2F" w:rsidRPr="0091005D" w:rsidRDefault="00594F2F" w:rsidP="003F6D1F">
      <w:pPr>
        <w:pStyle w:val="Screen"/>
      </w:pPr>
    </w:p>
    <w:p w:rsidR="00594F2F" w:rsidRPr="0091005D" w:rsidRDefault="00594F2F" w:rsidP="003F6D1F">
      <w:pPr>
        <w:pStyle w:val="Screen"/>
      </w:pPr>
      <w:r w:rsidRPr="0091005D">
        <w:t xml:space="preserve">              Rx #: 2584</w:t>
      </w:r>
    </w:p>
    <w:p w:rsidR="00594F2F" w:rsidRPr="0091005D" w:rsidRDefault="00594F2F" w:rsidP="003F6D1F">
      <w:pPr>
        <w:pStyle w:val="Screen"/>
      </w:pPr>
      <w:r w:rsidRPr="0091005D">
        <w:t xml:space="preserve">              Drug: AMLODIPINE 5MG/ATORVASTATIN 10MG TAB</w:t>
      </w:r>
    </w:p>
    <w:p w:rsidR="00594F2F" w:rsidRPr="0091005D" w:rsidRDefault="00594F2F" w:rsidP="003F6D1F">
      <w:pPr>
        <w:pStyle w:val="Screen"/>
      </w:pPr>
      <w:r w:rsidRPr="0091005D">
        <w:t xml:space="preserve">               SIG: TAKE ONE TABLET BY MOUTH EVERY MORNING</w:t>
      </w:r>
    </w:p>
    <w:p w:rsidR="00594F2F" w:rsidRPr="0091005D" w:rsidRDefault="00594F2F" w:rsidP="003F6D1F">
      <w:pPr>
        <w:pStyle w:val="Screen"/>
      </w:pPr>
      <w:r w:rsidRPr="0091005D">
        <w:t xml:space="preserve">               QTY: 30                  Refills remaining: 11</w:t>
      </w:r>
    </w:p>
    <w:p w:rsidR="00594F2F" w:rsidRPr="0091005D" w:rsidRDefault="00594F2F" w:rsidP="003F6D1F">
      <w:pPr>
        <w:pStyle w:val="Screen"/>
      </w:pPr>
      <w:r w:rsidRPr="0091005D">
        <w:t xml:space="preserve">          Provider: OPPROVIDER, ONE                Issued: 03/12/07</w:t>
      </w:r>
    </w:p>
    <w:p w:rsidR="00594F2F" w:rsidRPr="0091005D" w:rsidRDefault="00594F2F" w:rsidP="003F6D1F">
      <w:pPr>
        <w:pStyle w:val="Screen"/>
      </w:pPr>
      <w:r w:rsidRPr="0091005D">
        <w:t xml:space="preserve">            Status: ACTIVE                 Last filled on: 03/12/07</w:t>
      </w:r>
    </w:p>
    <w:p w:rsidR="00594F2F" w:rsidRPr="0091005D" w:rsidRDefault="00594F2F" w:rsidP="003F6D1F">
      <w:pPr>
        <w:pStyle w:val="Screen"/>
      </w:pPr>
      <w:r w:rsidRPr="0091005D">
        <w:t xml:space="preserve"> Processing Status: Released locally on 03/12/07@08:55:32  (Window)          </w:t>
      </w:r>
    </w:p>
    <w:p w:rsidR="00594F2F" w:rsidRPr="0091005D" w:rsidRDefault="00594F2F" w:rsidP="003F6D1F">
      <w:pPr>
        <w:pStyle w:val="Screen"/>
      </w:pPr>
      <w:r w:rsidRPr="0091005D">
        <w:t xml:space="preserve">                                              Days Supply: 30</w:t>
      </w:r>
    </w:p>
    <w:p w:rsidR="00594F2F" w:rsidRPr="0091005D" w:rsidRDefault="00594F2F" w:rsidP="003F6D1F">
      <w:pPr>
        <w:pStyle w:val="Screen"/>
      </w:pPr>
    </w:p>
    <w:p w:rsidR="00594F2F" w:rsidRPr="0091005D" w:rsidRDefault="00594F2F" w:rsidP="003F6D1F">
      <w:pPr>
        <w:pStyle w:val="Screen"/>
      </w:pPr>
      <w:r w:rsidRPr="0091005D">
        <w:t>-----------------------------------------------------------------------------</w:t>
      </w:r>
    </w:p>
    <w:p w:rsidR="00594F2F" w:rsidRPr="0091005D" w:rsidRDefault="00594F2F" w:rsidP="003F6D1F">
      <w:pPr>
        <w:pStyle w:val="Screen"/>
      </w:pPr>
      <w:r w:rsidRPr="0091005D">
        <w:t>Discontinue Rx #2584 AMLODIPINE 5MG/ATORVASTATIN 10MG TAB? Y/N YES</w:t>
      </w:r>
    </w:p>
    <w:p w:rsidR="00594F2F" w:rsidRPr="0091005D" w:rsidRDefault="00594F2F" w:rsidP="003F6D1F">
      <w:pPr>
        <w:pStyle w:val="Screen"/>
      </w:pPr>
    </w:p>
    <w:p w:rsidR="00594F2F" w:rsidRPr="0091005D" w:rsidRDefault="00594F2F" w:rsidP="003F6D1F">
      <w:pPr>
        <w:pStyle w:val="Screen"/>
      </w:pPr>
      <w:r w:rsidRPr="0091005D">
        <w:t>Rx #2584 AMLODIPINE 5MG/ATORVASTATIN 10MG TAB will be discontinued after the acceptance of the new order.</w:t>
      </w:r>
    </w:p>
    <w:p w:rsidR="00594F2F" w:rsidRPr="0091005D" w:rsidRDefault="00594F2F" w:rsidP="003F6D1F">
      <w:pPr>
        <w:pStyle w:val="Screen"/>
      </w:pPr>
    </w:p>
    <w:p w:rsidR="00594F2F" w:rsidRPr="0091005D" w:rsidRDefault="00594F2F" w:rsidP="003F6D1F">
      <w:pPr>
        <w:pStyle w:val="Screen"/>
      </w:pPr>
      <w:r w:rsidRPr="0091005D">
        <w:t>===============================================================================</w:t>
      </w:r>
    </w:p>
    <w:p w:rsidR="00594F2F" w:rsidRPr="0091005D" w:rsidRDefault="00594F2F" w:rsidP="003F6D1F">
      <w:pPr>
        <w:pStyle w:val="Screen"/>
      </w:pPr>
      <w:r w:rsidRPr="0091005D">
        <w:t xml:space="preserve">*** THERAPEUTIC DUPLICATION(S) *** AMLODIPINE 5MG/ATORVASTATIN 10MG TAB with </w:t>
      </w:r>
    </w:p>
    <w:p w:rsidR="00594F2F" w:rsidRPr="0091005D" w:rsidRDefault="00594F2F" w:rsidP="003F6D1F">
      <w:pPr>
        <w:pStyle w:val="Screen"/>
      </w:pPr>
      <w:r w:rsidRPr="0091005D">
        <w:t xml:space="preserve">    </w:t>
      </w:r>
    </w:p>
    <w:p w:rsidR="00594F2F" w:rsidRPr="0091005D" w:rsidRDefault="00594F2F" w:rsidP="003F6D1F">
      <w:pPr>
        <w:pStyle w:val="Screen"/>
      </w:pPr>
      <w:r w:rsidRPr="0091005D">
        <w:t xml:space="preserve">         Pending Drug: LOVASTATIN 20MG TAB</w:t>
      </w:r>
    </w:p>
    <w:p w:rsidR="00594F2F" w:rsidRPr="0091005D" w:rsidRDefault="00594F2F" w:rsidP="003F6D1F">
      <w:pPr>
        <w:pStyle w:val="Screen"/>
      </w:pPr>
      <w:r w:rsidRPr="0091005D">
        <w:t xml:space="preserve">                  SIG: TAKE ONE TABLET BY MOUTH AT BEDTIME FOR HIGH CHOLESTEROL</w:t>
      </w:r>
    </w:p>
    <w:p w:rsidR="00FD2A6E" w:rsidRPr="0091005D" w:rsidRDefault="00FD2A6E" w:rsidP="003F6D1F">
      <w:pPr>
        <w:pStyle w:val="Screen"/>
      </w:pPr>
      <w:r w:rsidRPr="0091005D">
        <w:t xml:space="preserve">         Pending Drug: NIFEDIPINE 10MG CAP</w:t>
      </w:r>
    </w:p>
    <w:p w:rsidR="00FD2A6E" w:rsidRPr="0091005D" w:rsidRDefault="00FD2A6E" w:rsidP="003F6D1F">
      <w:pPr>
        <w:pStyle w:val="Screen"/>
      </w:pPr>
      <w:r w:rsidRPr="0091005D">
        <w:lastRenderedPageBreak/>
        <w:t xml:space="preserve">                  SIG: TAKE ONE CAPSULE BY MOUTH THREE TIMES A DAY</w:t>
      </w:r>
    </w:p>
    <w:p w:rsidR="00594F2F" w:rsidRPr="0091005D" w:rsidRDefault="00594F2F" w:rsidP="003F6D1F">
      <w:pPr>
        <w:pStyle w:val="Screen"/>
      </w:pPr>
      <w:r w:rsidRPr="0091005D">
        <w:t>Class(es)Involved in Therapeutic Duplication(s): Calcium Channel Blockers, HMGCo-A Reductase Inhibitors</w:t>
      </w:r>
    </w:p>
    <w:p w:rsidR="00594F2F" w:rsidRPr="0091005D" w:rsidRDefault="00594F2F" w:rsidP="003F6D1F">
      <w:pPr>
        <w:pStyle w:val="Screen"/>
      </w:pPr>
    </w:p>
    <w:p w:rsidR="00594F2F" w:rsidRPr="0091005D" w:rsidRDefault="00594F2F" w:rsidP="003F6D1F">
      <w:pPr>
        <w:pStyle w:val="Screen"/>
      </w:pPr>
      <w:r w:rsidRPr="0091005D">
        <w:t>==============================================================================</w:t>
      </w:r>
    </w:p>
    <w:p w:rsidR="00594F2F" w:rsidRPr="0091005D" w:rsidRDefault="00594F2F" w:rsidP="003F6D1F">
      <w:pPr>
        <w:pStyle w:val="Screen"/>
      </w:pPr>
      <w:r w:rsidRPr="0091005D">
        <w:t>Discontinue order(s)? Y/N  Y es</w:t>
      </w:r>
    </w:p>
    <w:p w:rsidR="00594F2F" w:rsidRPr="0091005D" w:rsidRDefault="00594F2F" w:rsidP="003F6D1F">
      <w:pPr>
        <w:pStyle w:val="Screen"/>
      </w:pPr>
    </w:p>
    <w:p w:rsidR="00594F2F" w:rsidRPr="0091005D" w:rsidRDefault="00594F2F" w:rsidP="003F6D1F">
      <w:pPr>
        <w:pStyle w:val="Screen"/>
      </w:pPr>
      <w:r w:rsidRPr="0091005D">
        <w:t xml:space="preserve">    1. Pending Order NIFEDIPINE 10MG CAP</w:t>
      </w:r>
    </w:p>
    <w:p w:rsidR="00594F2F" w:rsidRPr="0091005D" w:rsidRDefault="00594F2F" w:rsidP="003F6D1F">
      <w:pPr>
        <w:pStyle w:val="Screen"/>
      </w:pPr>
      <w:r w:rsidRPr="0091005D">
        <w:t xml:space="preserve">    2. Pending Order LOVASTATIN 20MG TAB</w:t>
      </w:r>
    </w:p>
    <w:p w:rsidR="00594F2F" w:rsidRPr="0091005D" w:rsidRDefault="00594F2F" w:rsidP="003F6D1F">
      <w:pPr>
        <w:pStyle w:val="Screen"/>
      </w:pPr>
    </w:p>
    <w:p w:rsidR="00594F2F" w:rsidRPr="0091005D" w:rsidRDefault="00594F2F" w:rsidP="003F6D1F">
      <w:pPr>
        <w:pStyle w:val="Screen"/>
      </w:pPr>
      <w:r w:rsidRPr="0091005D">
        <w:t>Select (1-2):  1-2  Pending Order NIFEDIPINE 10MG CAP will be discontinued after the acceptance of the new order.</w:t>
      </w:r>
    </w:p>
    <w:p w:rsidR="00594F2F" w:rsidRPr="0091005D" w:rsidRDefault="00594F2F" w:rsidP="003F6D1F">
      <w:pPr>
        <w:pStyle w:val="Screen"/>
      </w:pPr>
      <w:r w:rsidRPr="0091005D">
        <w:t>Pending Order LOVASTATIN 20MG TAB will be discontinued after the acceptance of the new order.</w:t>
      </w:r>
    </w:p>
    <w:p w:rsidR="00594F2F" w:rsidRPr="0091005D" w:rsidRDefault="00594F2F" w:rsidP="003F6D1F">
      <w:pPr>
        <w:pStyle w:val="Screen"/>
      </w:pPr>
    </w:p>
    <w:p w:rsidR="00594F2F" w:rsidRPr="0091005D" w:rsidRDefault="00594F2F" w:rsidP="003F6D1F">
      <w:pPr>
        <w:pStyle w:val="Screen"/>
      </w:pPr>
      <w:r w:rsidRPr="0091005D">
        <w:t>Nature of Order: WRITTEN//        W</w:t>
      </w:r>
    </w:p>
    <w:p w:rsidR="00594F2F" w:rsidRPr="0091005D" w:rsidRDefault="00594F2F" w:rsidP="003F6D1F">
      <w:pPr>
        <w:pStyle w:val="Screen"/>
      </w:pPr>
      <w:r w:rsidRPr="0091005D">
        <w:t>WAS THE PATIENT COUNSELED: NO// NO</w:t>
      </w:r>
    </w:p>
    <w:p w:rsidR="00594F2F" w:rsidRPr="0091005D" w:rsidRDefault="00594F2F" w:rsidP="003F6D1F">
      <w:pPr>
        <w:pStyle w:val="Screen"/>
      </w:pPr>
    </w:p>
    <w:p w:rsidR="00594F2F" w:rsidRPr="0091005D" w:rsidRDefault="00594F2F" w:rsidP="003F6D1F">
      <w:pPr>
        <w:pStyle w:val="Screen"/>
      </w:pPr>
      <w:r w:rsidRPr="0091005D">
        <w:t>Do you want to enter a Progress Note? No//   NO</w:t>
      </w:r>
    </w:p>
    <w:p w:rsidR="00594F2F" w:rsidRPr="0091005D" w:rsidRDefault="00594F2F" w:rsidP="003F6D1F">
      <w:pPr>
        <w:pStyle w:val="Screen"/>
      </w:pPr>
    </w:p>
    <w:p w:rsidR="00594F2F" w:rsidRPr="0091005D" w:rsidRDefault="00594F2F" w:rsidP="003F6D1F">
      <w:pPr>
        <w:pStyle w:val="Screen"/>
      </w:pPr>
      <w:r w:rsidRPr="0091005D">
        <w:t>Rx # 2585              03/12/08</w:t>
      </w:r>
    </w:p>
    <w:p w:rsidR="00594F2F" w:rsidRPr="0091005D" w:rsidRDefault="00594F2F" w:rsidP="003F6D1F">
      <w:pPr>
        <w:pStyle w:val="Screen"/>
      </w:pPr>
      <w:r w:rsidRPr="0091005D">
        <w:t>PSOPATIENT,TWO T                  #30</w:t>
      </w:r>
    </w:p>
    <w:p w:rsidR="00594F2F" w:rsidRPr="0091005D" w:rsidRDefault="00594F2F" w:rsidP="003F6D1F">
      <w:pPr>
        <w:pStyle w:val="Screen"/>
      </w:pPr>
      <w:r w:rsidRPr="0091005D">
        <w:t>TAKE ONE TABLET BY MOUTH EVERY MORNING</w:t>
      </w:r>
    </w:p>
    <w:p w:rsidR="00594F2F" w:rsidRPr="0091005D" w:rsidRDefault="00594F2F" w:rsidP="003F6D1F">
      <w:pPr>
        <w:pStyle w:val="Screen"/>
      </w:pPr>
    </w:p>
    <w:p w:rsidR="00594F2F" w:rsidRPr="0091005D" w:rsidRDefault="00594F2F" w:rsidP="003F6D1F">
      <w:pPr>
        <w:pStyle w:val="Screen"/>
      </w:pPr>
      <w:r w:rsidRPr="0091005D">
        <w:t>AMLODIPINE 5MG/ATORVASTATIN 10MG TAB</w:t>
      </w:r>
    </w:p>
    <w:p w:rsidR="00594F2F" w:rsidRPr="0091005D" w:rsidRDefault="00594F2F" w:rsidP="003F6D1F">
      <w:pPr>
        <w:pStyle w:val="Screen"/>
      </w:pPr>
      <w:r w:rsidRPr="0091005D">
        <w:t>PSOPROVIDER,ONE       PSOPHARMACIST,ONE</w:t>
      </w:r>
    </w:p>
    <w:p w:rsidR="00594F2F" w:rsidRPr="0091005D" w:rsidRDefault="00594F2F" w:rsidP="003F6D1F">
      <w:pPr>
        <w:pStyle w:val="Screen"/>
      </w:pPr>
      <w:r w:rsidRPr="0091005D">
        <w:t># of Refills: 11</w:t>
      </w:r>
    </w:p>
    <w:p w:rsidR="00594F2F" w:rsidRPr="0091005D" w:rsidRDefault="00594F2F" w:rsidP="003F6D1F">
      <w:pPr>
        <w:pStyle w:val="Screen"/>
      </w:pPr>
    </w:p>
    <w:p w:rsidR="00594F2F" w:rsidRPr="0091005D" w:rsidRDefault="00594F2F" w:rsidP="003F6D1F">
      <w:pPr>
        <w:pStyle w:val="Screen"/>
      </w:pPr>
    </w:p>
    <w:p w:rsidR="00594F2F" w:rsidRPr="0091005D" w:rsidRDefault="00594F2F" w:rsidP="006D3E80">
      <w:pPr>
        <w:pStyle w:val="Screen"/>
        <w:keepNext/>
      </w:pPr>
      <w:r w:rsidRPr="0091005D">
        <w:t xml:space="preserve">       SC Percent: 40%</w:t>
      </w:r>
    </w:p>
    <w:p w:rsidR="00594F2F" w:rsidRPr="0091005D" w:rsidRDefault="00594F2F" w:rsidP="003F6D1F">
      <w:pPr>
        <w:pStyle w:val="Screen"/>
      </w:pPr>
      <w:r w:rsidRPr="0091005D">
        <w:t xml:space="preserve">     Disabilities: NONE STATED</w:t>
      </w:r>
    </w:p>
    <w:p w:rsidR="00594F2F" w:rsidRPr="0091005D" w:rsidRDefault="00594F2F" w:rsidP="003F6D1F">
      <w:pPr>
        <w:pStyle w:val="Screen"/>
      </w:pPr>
    </w:p>
    <w:p w:rsidR="00594F2F" w:rsidRPr="0091005D" w:rsidRDefault="00594F2F" w:rsidP="004E2F4F">
      <w:pPr>
        <w:pStyle w:val="Screen"/>
        <w:keepNext/>
      </w:pPr>
      <w:r w:rsidRPr="0091005D">
        <w:t xml:space="preserve">Was treatment for Service Connected condition? NO// </w:t>
      </w:r>
    </w:p>
    <w:p w:rsidR="00594F2F" w:rsidRPr="0091005D" w:rsidRDefault="00594F2F" w:rsidP="004E2F4F">
      <w:pPr>
        <w:pStyle w:val="Screen"/>
        <w:keepNext/>
      </w:pPr>
    </w:p>
    <w:p w:rsidR="00594F2F" w:rsidRPr="0091005D" w:rsidRDefault="00594F2F" w:rsidP="004E2F4F">
      <w:pPr>
        <w:pStyle w:val="Screen"/>
        <w:keepNext/>
      </w:pPr>
      <w:r w:rsidRPr="0091005D">
        <w:t>Is this correct? YES// ...</w:t>
      </w:r>
    </w:p>
    <w:p w:rsidR="00594F2F" w:rsidRPr="0091005D" w:rsidRDefault="00594F2F" w:rsidP="004E2F4F">
      <w:pPr>
        <w:pStyle w:val="Screen"/>
        <w:keepNext/>
      </w:pPr>
    </w:p>
    <w:p w:rsidR="00594F2F" w:rsidRPr="0091005D" w:rsidRDefault="00594F2F" w:rsidP="004E2F4F">
      <w:pPr>
        <w:pStyle w:val="Screen"/>
        <w:keepNext/>
      </w:pPr>
      <w:r w:rsidRPr="0091005D">
        <w:t>Duplicate Drug Rx 2584 AMLODIPINE 5MG/ATORVASTATIN 10MG TAB has been discontinued…</w:t>
      </w:r>
    </w:p>
    <w:p w:rsidR="00594F2F" w:rsidRPr="0091005D" w:rsidRDefault="00594F2F" w:rsidP="004E2F4F">
      <w:pPr>
        <w:pStyle w:val="Screen"/>
        <w:keepNext/>
      </w:pPr>
      <w:r w:rsidRPr="0091005D">
        <w:t>Duplicate Therapy Pending Order NIFEDIPINE 10MG CAP has been discontinued…</w:t>
      </w:r>
    </w:p>
    <w:p w:rsidR="00594F2F" w:rsidRPr="0091005D" w:rsidRDefault="00594F2F" w:rsidP="004E2F4F">
      <w:pPr>
        <w:pStyle w:val="Screen"/>
        <w:keepNext/>
      </w:pPr>
      <w:r w:rsidRPr="0091005D">
        <w:t>Duplicate Therapy Pending Order LOVASTATIN 20MG TAB has been discontinued…</w:t>
      </w:r>
    </w:p>
    <w:p w:rsidR="00594F2F" w:rsidRPr="0091005D" w:rsidRDefault="00594F2F" w:rsidP="00111E76"/>
    <w:p w:rsidR="00594F2F" w:rsidRPr="0091005D" w:rsidRDefault="00594F2F" w:rsidP="00A17F7F">
      <w:pPr>
        <w:pStyle w:val="Example"/>
      </w:pPr>
      <w:r w:rsidRPr="0091005D">
        <w:t>Example: Reinstating a Discontinued Order</w:t>
      </w:r>
    </w:p>
    <w:p w:rsidR="00594F2F" w:rsidRPr="0091005D" w:rsidRDefault="00594F2F" w:rsidP="003F6D1F">
      <w:pPr>
        <w:pStyle w:val="Screen"/>
      </w:pPr>
      <w:r w:rsidRPr="0091005D">
        <w:t xml:space="preserve">                Rx #: 2586                                                     </w:t>
      </w:r>
    </w:p>
    <w:p w:rsidR="00594F2F" w:rsidRPr="0091005D" w:rsidRDefault="00594F2F" w:rsidP="003F6D1F">
      <w:pPr>
        <w:pStyle w:val="Screen"/>
      </w:pPr>
      <w:bookmarkStart w:id="482" w:name="Page_83"/>
      <w:bookmarkEnd w:id="482"/>
      <w:r w:rsidRPr="0091005D">
        <w:t xml:space="preserve"> (1) *Orderable Item: CIMETIDINE TAB                                         </w:t>
      </w:r>
    </w:p>
    <w:p w:rsidR="00B61A2E" w:rsidRPr="0091005D" w:rsidRDefault="00594F2F" w:rsidP="003F6D1F">
      <w:pPr>
        <w:pStyle w:val="Screen"/>
      </w:pPr>
      <w:r w:rsidRPr="0091005D">
        <w:t xml:space="preserve"> (2</w:t>
      </w:r>
      <w:r w:rsidR="00B61A2E" w:rsidRPr="0091005D">
        <w:t>)            Drug: CIMETIDINE 300</w:t>
      </w:r>
      <w:r w:rsidRPr="0091005D">
        <w:t xml:space="preserve">MG TAB       </w:t>
      </w:r>
    </w:p>
    <w:p w:rsidR="00594F2F" w:rsidRPr="0091005D" w:rsidRDefault="00B61A2E" w:rsidP="003F6D1F">
      <w:pPr>
        <w:pStyle w:val="Screen"/>
      </w:pPr>
      <w:r w:rsidRPr="0091005D">
        <w:t xml:space="preserve">                 NDC: 00056-0176-75</w:t>
      </w:r>
      <w:r w:rsidR="00594F2F" w:rsidRPr="0091005D">
        <w:t xml:space="preserve">                              </w:t>
      </w:r>
    </w:p>
    <w:p w:rsidR="00594F2F" w:rsidRPr="0091005D" w:rsidRDefault="00594F2F" w:rsidP="003F6D1F">
      <w:pPr>
        <w:pStyle w:val="Screen"/>
      </w:pPr>
      <w:r w:rsidRPr="0091005D">
        <w:t xml:space="preserve"> (3)         *Dosage: 300 (MG)                                                 </w:t>
      </w:r>
    </w:p>
    <w:p w:rsidR="00594F2F" w:rsidRPr="0091005D" w:rsidRDefault="00594F2F" w:rsidP="003F6D1F">
      <w:pPr>
        <w:pStyle w:val="Screen"/>
      </w:pPr>
      <w:r w:rsidRPr="0091005D">
        <w:t xml:space="preserve">                Verb: TAKE                                                     </w:t>
      </w:r>
    </w:p>
    <w:p w:rsidR="00594F2F" w:rsidRPr="0091005D" w:rsidRDefault="00594F2F" w:rsidP="003F6D1F">
      <w:pPr>
        <w:pStyle w:val="Screen"/>
      </w:pPr>
      <w:r w:rsidRPr="0091005D">
        <w:t xml:space="preserve">      Dispense Units: 1                                                        </w:t>
      </w:r>
    </w:p>
    <w:p w:rsidR="00594F2F" w:rsidRPr="0091005D" w:rsidRDefault="00594F2F" w:rsidP="003F6D1F">
      <w:pPr>
        <w:pStyle w:val="Screen"/>
      </w:pPr>
      <w:r w:rsidRPr="0091005D">
        <w:t xml:space="preserve">                Noun: TABLET                                                   </w:t>
      </w:r>
    </w:p>
    <w:p w:rsidR="00594F2F" w:rsidRPr="0091005D" w:rsidRDefault="00594F2F" w:rsidP="003F6D1F">
      <w:pPr>
        <w:pStyle w:val="Screen"/>
      </w:pPr>
      <w:r w:rsidRPr="0091005D">
        <w:t xml:space="preserve">              *Route: ORAL                                                     </w:t>
      </w:r>
    </w:p>
    <w:p w:rsidR="00594F2F" w:rsidRPr="0091005D" w:rsidRDefault="00594F2F" w:rsidP="003F6D1F">
      <w:pPr>
        <w:pStyle w:val="Screen"/>
      </w:pPr>
      <w:r w:rsidRPr="0091005D">
        <w:t xml:space="preserve">           *Schedule: QHS                                                      </w:t>
      </w:r>
    </w:p>
    <w:p w:rsidR="00594F2F" w:rsidRPr="0091005D" w:rsidRDefault="00594F2F" w:rsidP="003F6D1F">
      <w:pPr>
        <w:pStyle w:val="Screen"/>
      </w:pPr>
      <w:r w:rsidRPr="0091005D">
        <w:t xml:space="preserve"> (4)Pat Instructions:                                                          </w:t>
      </w:r>
    </w:p>
    <w:p w:rsidR="00594F2F" w:rsidRPr="0091005D" w:rsidRDefault="00594F2F" w:rsidP="003F6D1F">
      <w:pPr>
        <w:pStyle w:val="Screen"/>
      </w:pPr>
      <w:r w:rsidRPr="0091005D">
        <w:t xml:space="preserve">                 SIG: TAKE ONE TABLET BY MOUTH AT BEDTIME                      </w:t>
      </w:r>
    </w:p>
    <w:p w:rsidR="00594F2F" w:rsidRPr="0091005D" w:rsidRDefault="00594F2F" w:rsidP="003F6D1F">
      <w:pPr>
        <w:pStyle w:val="Screen"/>
      </w:pPr>
      <w:r w:rsidRPr="0091005D">
        <w:t xml:space="preserve"> (5)  Patient Status: OPT NSC                                                  </w:t>
      </w:r>
    </w:p>
    <w:p w:rsidR="00594F2F" w:rsidRPr="0091005D" w:rsidRDefault="00594F2F" w:rsidP="003F6D1F">
      <w:pPr>
        <w:pStyle w:val="Screen"/>
      </w:pPr>
      <w:r w:rsidRPr="0091005D">
        <w:t xml:space="preserve"> (6)      Issue Date: 03/12/08               (7)  Fill Date: 03/12/08          </w:t>
      </w:r>
    </w:p>
    <w:p w:rsidR="00594F2F" w:rsidRPr="0091005D" w:rsidRDefault="00594F2F" w:rsidP="003F6D1F">
      <w:pPr>
        <w:pStyle w:val="Screen"/>
      </w:pPr>
      <w:r w:rsidRPr="0091005D">
        <w:t xml:space="preserve">      Last Fill Date: 03/12/08 (Window)                                        </w:t>
      </w:r>
    </w:p>
    <w:p w:rsidR="00594F2F" w:rsidRPr="0091005D" w:rsidRDefault="00594F2F" w:rsidP="003F6D1F">
      <w:pPr>
        <w:pStyle w:val="Screen"/>
      </w:pPr>
      <w:r w:rsidRPr="0091005D">
        <w:t xml:space="preserve">+         Enter ?? for more actions                                            </w:t>
      </w:r>
    </w:p>
    <w:p w:rsidR="00594F2F" w:rsidRPr="0091005D" w:rsidRDefault="00594F2F" w:rsidP="003F6D1F">
      <w:pPr>
        <w:pStyle w:val="Screen"/>
      </w:pPr>
      <w:r w:rsidRPr="0091005D">
        <w:t>DC   Discontinue          PR   (Partial)            RL   Release</w:t>
      </w:r>
    </w:p>
    <w:p w:rsidR="00594F2F" w:rsidRPr="0091005D" w:rsidRDefault="00594F2F" w:rsidP="003F6D1F">
      <w:pPr>
        <w:pStyle w:val="Screen"/>
      </w:pPr>
      <w:r w:rsidRPr="0091005D">
        <w:t>ED   (Edit)               RF   (Refill)             RN   Renew</w:t>
      </w:r>
    </w:p>
    <w:p w:rsidR="00594F2F" w:rsidRPr="0091005D" w:rsidRDefault="00594F2F" w:rsidP="003F6D1F">
      <w:pPr>
        <w:pStyle w:val="Screen"/>
      </w:pPr>
      <w:r w:rsidRPr="0091005D">
        <w:t xml:space="preserve">Select Action: Next Screen// dc   Discontinue  </w:t>
      </w:r>
    </w:p>
    <w:p w:rsidR="0016717F" w:rsidRPr="0091005D" w:rsidRDefault="0016717F" w:rsidP="0016717F">
      <w:pPr>
        <w:pStyle w:val="Screen"/>
      </w:pPr>
      <w:r w:rsidRPr="0091005D">
        <w:t>Are you sure you want to Reinstate? NO// YES</w:t>
      </w:r>
    </w:p>
    <w:p w:rsidR="0016717F" w:rsidRPr="0091005D" w:rsidRDefault="0016717F" w:rsidP="0016717F">
      <w:pPr>
        <w:pStyle w:val="Screen"/>
      </w:pPr>
    </w:p>
    <w:p w:rsidR="0016717F" w:rsidRPr="0091005D" w:rsidRDefault="0016717F" w:rsidP="0016717F">
      <w:pPr>
        <w:pStyle w:val="Screen"/>
      </w:pPr>
      <w:r w:rsidRPr="0091005D">
        <w:t>Comments: REINSTATING</w:t>
      </w:r>
    </w:p>
    <w:p w:rsidR="0016717F" w:rsidRPr="0091005D" w:rsidRDefault="0016717F" w:rsidP="0016717F">
      <w:pPr>
        <w:pStyle w:val="Screen"/>
      </w:pPr>
      <w:r w:rsidRPr="0091005D">
        <w:t>Nature of Order: SERVICE CORRECTION//        S</w:t>
      </w:r>
    </w:p>
    <w:p w:rsidR="0016717F" w:rsidRPr="0091005D" w:rsidRDefault="0016717F" w:rsidP="0016717F">
      <w:pPr>
        <w:pStyle w:val="Screen"/>
      </w:pPr>
      <w:r w:rsidRPr="0091005D">
        <w:t>================================================================================</w:t>
      </w:r>
    </w:p>
    <w:p w:rsidR="0016717F" w:rsidRPr="0091005D" w:rsidRDefault="0016717F" w:rsidP="0016717F">
      <w:pPr>
        <w:pStyle w:val="Screen"/>
      </w:pPr>
    </w:p>
    <w:p w:rsidR="0016717F" w:rsidRPr="0091005D" w:rsidRDefault="0016717F" w:rsidP="0016717F">
      <w:pPr>
        <w:pStyle w:val="Screen"/>
      </w:pPr>
      <w:r w:rsidRPr="0091005D">
        <w:t>2586            CIMETIDINE 300MG TAB</w:t>
      </w:r>
    </w:p>
    <w:p w:rsidR="0016717F" w:rsidRPr="0091005D" w:rsidRDefault="0016717F" w:rsidP="0016717F">
      <w:pPr>
        <w:pStyle w:val="Screen"/>
      </w:pPr>
    </w:p>
    <w:p w:rsidR="0016717F" w:rsidRPr="0091005D" w:rsidRDefault="0016717F" w:rsidP="0016717F">
      <w:pPr>
        <w:pStyle w:val="Screen"/>
      </w:pPr>
    </w:p>
    <w:p w:rsidR="0016717F" w:rsidRPr="0091005D" w:rsidRDefault="0016717F" w:rsidP="0016717F">
      <w:pPr>
        <w:pStyle w:val="Screen"/>
      </w:pPr>
      <w:r w:rsidRPr="0091005D">
        <w:t>Now doing remote order checks. Please wait...</w:t>
      </w:r>
    </w:p>
    <w:p w:rsidR="0016717F" w:rsidRPr="0091005D" w:rsidRDefault="0016717F" w:rsidP="0016717F">
      <w:pPr>
        <w:pStyle w:val="Screen"/>
      </w:pPr>
    </w:p>
    <w:p w:rsidR="0016717F" w:rsidRPr="0091005D" w:rsidRDefault="0016717F" w:rsidP="0016717F">
      <w:pPr>
        <w:pStyle w:val="Screen"/>
      </w:pPr>
      <w:r w:rsidRPr="0091005D">
        <w:lastRenderedPageBreak/>
        <w:t>Now doing allergy checks.  Please wait...</w:t>
      </w:r>
    </w:p>
    <w:p w:rsidR="0016717F" w:rsidRPr="0091005D" w:rsidRDefault="0016717F" w:rsidP="0016717F">
      <w:pPr>
        <w:pStyle w:val="Screen"/>
      </w:pPr>
    </w:p>
    <w:p w:rsidR="0016717F" w:rsidRPr="0091005D" w:rsidRDefault="0016717F" w:rsidP="0016717F">
      <w:pPr>
        <w:pStyle w:val="Screen"/>
      </w:pPr>
      <w:r w:rsidRPr="0091005D">
        <w:t>Now processing Clinical Reminder Order Checks. Please wait ...</w:t>
      </w:r>
    </w:p>
    <w:p w:rsidR="0016717F" w:rsidRPr="0091005D" w:rsidRDefault="0016717F" w:rsidP="0016717F">
      <w:pPr>
        <w:pStyle w:val="Screen"/>
      </w:pPr>
    </w:p>
    <w:p w:rsidR="0016717F" w:rsidRPr="0091005D" w:rsidRDefault="0016717F" w:rsidP="0016717F">
      <w:pPr>
        <w:pStyle w:val="Screen"/>
      </w:pPr>
      <w:r w:rsidRPr="0091005D">
        <w:t>Now Processing Enhanced Order Checks!  Please wait...</w:t>
      </w:r>
    </w:p>
    <w:p w:rsidR="0016717F" w:rsidRPr="0091005D" w:rsidRDefault="0016717F" w:rsidP="0016717F">
      <w:pPr>
        <w:pStyle w:val="Screen"/>
      </w:pPr>
    </w:p>
    <w:p w:rsidR="00594F2F" w:rsidRPr="0091005D" w:rsidRDefault="00594F2F" w:rsidP="003F6D1F">
      <w:pPr>
        <w:pStyle w:val="Screen"/>
      </w:pPr>
    </w:p>
    <w:p w:rsidR="00594F2F" w:rsidRPr="0091005D" w:rsidRDefault="00594F2F" w:rsidP="003F6D1F">
      <w:pPr>
        <w:pStyle w:val="Screen"/>
      </w:pPr>
      <w:r w:rsidRPr="0091005D">
        <w:t>==============================================================================</w:t>
      </w:r>
    </w:p>
    <w:p w:rsidR="00594F2F" w:rsidRPr="0091005D" w:rsidRDefault="00594F2F" w:rsidP="003F6D1F">
      <w:pPr>
        <w:pStyle w:val="Screen"/>
      </w:pPr>
      <w:bookmarkStart w:id="483" w:name="p075"/>
      <w:bookmarkEnd w:id="483"/>
      <w:r w:rsidRPr="0091005D">
        <w:t xml:space="preserve">*** THERAPEUTIC DUPLICATION(S) *** CIMETIDINE 300MG TAB with </w:t>
      </w:r>
    </w:p>
    <w:p w:rsidR="00594F2F" w:rsidRPr="0091005D" w:rsidRDefault="00594F2F" w:rsidP="003F6D1F">
      <w:pPr>
        <w:pStyle w:val="Screen"/>
      </w:pPr>
    </w:p>
    <w:p w:rsidR="00594F2F" w:rsidRPr="0091005D" w:rsidRDefault="00594F2F" w:rsidP="003F6D1F">
      <w:pPr>
        <w:pStyle w:val="Screen"/>
      </w:pPr>
      <w:r w:rsidRPr="0091005D">
        <w:t xml:space="preserve">            Local Rx#: 2576</w:t>
      </w:r>
    </w:p>
    <w:p w:rsidR="00594F2F" w:rsidRPr="0091005D" w:rsidRDefault="00594F2F" w:rsidP="003F6D1F">
      <w:pPr>
        <w:pStyle w:val="Screen"/>
      </w:pPr>
      <w:r w:rsidRPr="0091005D">
        <w:t xml:space="preserve">                 Drug: SUCRALFATE 1GM TAB (ACTIVE)</w:t>
      </w:r>
    </w:p>
    <w:p w:rsidR="00594F2F" w:rsidRPr="0091005D" w:rsidRDefault="00594F2F" w:rsidP="003F6D1F">
      <w:pPr>
        <w:pStyle w:val="Screen"/>
      </w:pPr>
      <w:r w:rsidRPr="0091005D">
        <w:t xml:space="preserve">                  SIG: TAKE ONE TABLET BY MOUTH FOUR TIMES A DAY               </w:t>
      </w:r>
    </w:p>
    <w:p w:rsidR="00594F2F" w:rsidRPr="0091005D" w:rsidRDefault="00594F2F" w:rsidP="003F6D1F">
      <w:pPr>
        <w:pStyle w:val="Screen"/>
      </w:pPr>
      <w:r w:rsidRPr="0091005D">
        <w:t xml:space="preserve">                  QTY: 1200               Days Supply: 30</w:t>
      </w:r>
    </w:p>
    <w:p w:rsidR="00594F2F" w:rsidRPr="0091005D" w:rsidRDefault="00594F2F" w:rsidP="003F6D1F">
      <w:pPr>
        <w:pStyle w:val="Screen"/>
      </w:pPr>
      <w:r w:rsidRPr="0091005D">
        <w:t xml:space="preserve">    </w:t>
      </w:r>
      <w:r w:rsidR="00955490" w:rsidRPr="0091005D">
        <w:t xml:space="preserve">    </w:t>
      </w:r>
      <w:r w:rsidRPr="0091005D">
        <w:t xml:space="preserve">Processing Status: Released locally on 3/7/08@08:55:32  (Window)           </w:t>
      </w:r>
    </w:p>
    <w:p w:rsidR="00594F2F" w:rsidRPr="0091005D" w:rsidRDefault="00594F2F" w:rsidP="003F6D1F">
      <w:pPr>
        <w:pStyle w:val="Screen"/>
      </w:pPr>
      <w:r w:rsidRPr="0091005D">
        <w:t xml:space="preserve">       Last Filled On: 03/07/08 </w:t>
      </w:r>
    </w:p>
    <w:p w:rsidR="00594F2F" w:rsidRPr="0091005D" w:rsidRDefault="00594F2F" w:rsidP="003F6D1F">
      <w:pPr>
        <w:pStyle w:val="Screen"/>
      </w:pPr>
      <w:r w:rsidRPr="0091005D">
        <w:t xml:space="preserve">                                                                              </w:t>
      </w:r>
    </w:p>
    <w:p w:rsidR="00594F2F" w:rsidRPr="0091005D" w:rsidRDefault="00594F2F" w:rsidP="003F6D1F">
      <w:pPr>
        <w:pStyle w:val="Screen"/>
      </w:pPr>
      <w:r w:rsidRPr="0091005D">
        <w:t>Class(es)Involved in Therapeutic Duplication(s): Peptic Ulcer Agents</w:t>
      </w:r>
    </w:p>
    <w:p w:rsidR="00594F2F" w:rsidRPr="0091005D" w:rsidRDefault="00594F2F" w:rsidP="003F6D1F">
      <w:pPr>
        <w:pStyle w:val="Screen"/>
      </w:pPr>
      <w:r w:rsidRPr="0091005D">
        <w:t>=============================================================================</w:t>
      </w:r>
    </w:p>
    <w:p w:rsidR="00594F2F" w:rsidRPr="0091005D" w:rsidRDefault="00594F2F" w:rsidP="003F6D1F">
      <w:pPr>
        <w:pStyle w:val="Screen"/>
      </w:pPr>
      <w:r w:rsidRPr="0091005D">
        <w:t>Discontinue RX # 2576 SUCRALFATE 1GM TAB? Y/N NO - Prescription was not discontinued...</w:t>
      </w:r>
    </w:p>
    <w:p w:rsidR="00594F2F" w:rsidRPr="0091005D" w:rsidRDefault="00594F2F" w:rsidP="003F6D1F">
      <w:pPr>
        <w:pStyle w:val="Screen"/>
      </w:pPr>
    </w:p>
    <w:p w:rsidR="00594F2F" w:rsidRPr="0091005D" w:rsidRDefault="00594F2F" w:rsidP="003F6D1F">
      <w:pPr>
        <w:pStyle w:val="Screen"/>
      </w:pPr>
    </w:p>
    <w:p w:rsidR="00594F2F" w:rsidRPr="0091005D" w:rsidRDefault="00594F2F" w:rsidP="003218BB">
      <w:pPr>
        <w:pStyle w:val="Screen"/>
        <w:keepNext/>
      </w:pPr>
      <w:r w:rsidRPr="0091005D">
        <w:t>Prescription #2586 REINSTATED!</w:t>
      </w:r>
    </w:p>
    <w:p w:rsidR="00594F2F" w:rsidRPr="0091005D" w:rsidRDefault="00594F2F" w:rsidP="003218BB">
      <w:pPr>
        <w:pStyle w:val="Screen"/>
        <w:keepNext/>
      </w:pPr>
      <w:r w:rsidRPr="0091005D">
        <w:t xml:space="preserve">   Prescription #2586 Filled: MAR 12, 2008Printed:      Released:</w:t>
      </w:r>
    </w:p>
    <w:p w:rsidR="00594F2F" w:rsidRPr="0091005D" w:rsidRDefault="00594F2F" w:rsidP="003218BB">
      <w:pPr>
        <w:pStyle w:val="Screen"/>
        <w:keepNext/>
      </w:pPr>
      <w:r w:rsidRPr="0091005D">
        <w:t xml:space="preserve">     Either print the label using the reprint option </w:t>
      </w:r>
    </w:p>
    <w:p w:rsidR="00594F2F" w:rsidRPr="0091005D" w:rsidRDefault="00594F2F" w:rsidP="003218BB">
      <w:pPr>
        <w:pStyle w:val="Screen"/>
        <w:keepNext/>
      </w:pPr>
      <w:r w:rsidRPr="0091005D">
        <w:t xml:space="preserve">       or check later to see if the label has been printed.</w:t>
      </w:r>
    </w:p>
    <w:p w:rsidR="00594F2F" w:rsidRPr="0091005D" w:rsidRDefault="00594F2F" w:rsidP="00111E76"/>
    <w:p w:rsidR="00594F2F" w:rsidRPr="0091005D" w:rsidRDefault="00B51E7C" w:rsidP="00A17F7F">
      <w:pPr>
        <w:pStyle w:val="Example"/>
      </w:pPr>
      <w:r w:rsidRPr="0091005D">
        <w:br w:type="page"/>
      </w:r>
      <w:r w:rsidR="00594F2F" w:rsidRPr="0091005D">
        <w:lastRenderedPageBreak/>
        <w:t>Example: Creating a New Order – Editing the Orderable Item</w:t>
      </w:r>
    </w:p>
    <w:p w:rsidR="00594F2F" w:rsidRPr="0091005D" w:rsidRDefault="00594F2F" w:rsidP="003F6D1F">
      <w:pPr>
        <w:pStyle w:val="Screen"/>
      </w:pPr>
      <w:r w:rsidRPr="0091005D">
        <w:t xml:space="preserve">                Rx #: 2594                                                     </w:t>
      </w:r>
    </w:p>
    <w:p w:rsidR="00594F2F" w:rsidRPr="0091005D" w:rsidRDefault="00594F2F" w:rsidP="003F6D1F">
      <w:pPr>
        <w:pStyle w:val="Screen"/>
      </w:pPr>
      <w:r w:rsidRPr="0091005D">
        <w:t xml:space="preserve"> (1) *Orderable Item: ENALAPRIL TAB ***(N/F)***                                </w:t>
      </w:r>
    </w:p>
    <w:p w:rsidR="00F87FD7" w:rsidRPr="0091005D" w:rsidRDefault="00594F2F" w:rsidP="003F6D1F">
      <w:pPr>
        <w:pStyle w:val="Screen"/>
      </w:pPr>
      <w:r w:rsidRPr="0091005D">
        <w:t xml:space="preserve"> (2)            Drug: ENALAPRIL 5MG TAB ***(N/F)*** </w:t>
      </w:r>
    </w:p>
    <w:p w:rsidR="00594F2F" w:rsidRPr="0091005D" w:rsidRDefault="00F87FD7" w:rsidP="003F6D1F">
      <w:pPr>
        <w:pStyle w:val="Screen"/>
      </w:pPr>
      <w:r w:rsidRPr="0091005D">
        <w:t xml:space="preserve">                 NDC: 00056-0176-75</w:t>
      </w:r>
      <w:r w:rsidR="00594F2F" w:rsidRPr="0091005D">
        <w:t xml:space="preserve">                           </w:t>
      </w:r>
    </w:p>
    <w:p w:rsidR="00594F2F" w:rsidRPr="0091005D" w:rsidRDefault="00594F2F" w:rsidP="003F6D1F">
      <w:pPr>
        <w:pStyle w:val="Screen"/>
      </w:pPr>
      <w:r w:rsidRPr="0091005D">
        <w:t xml:space="preserve"> (3)         *Dosage: 5 (MG)                                                   </w:t>
      </w:r>
    </w:p>
    <w:p w:rsidR="00594F2F" w:rsidRPr="0091005D" w:rsidRDefault="00594F2F" w:rsidP="003F6D1F">
      <w:pPr>
        <w:pStyle w:val="Screen"/>
      </w:pPr>
      <w:r w:rsidRPr="0091005D">
        <w:t xml:space="preserve">                Verb: TAKE                                                     </w:t>
      </w:r>
    </w:p>
    <w:p w:rsidR="00594F2F" w:rsidRPr="0091005D" w:rsidRDefault="00594F2F" w:rsidP="003F6D1F">
      <w:pPr>
        <w:pStyle w:val="Screen"/>
      </w:pPr>
      <w:r w:rsidRPr="0091005D">
        <w:t xml:space="preserve">      Dispense Units: 1                                                        </w:t>
      </w:r>
    </w:p>
    <w:p w:rsidR="00594F2F" w:rsidRPr="0091005D" w:rsidRDefault="00594F2F" w:rsidP="003F6D1F">
      <w:pPr>
        <w:pStyle w:val="Screen"/>
      </w:pPr>
      <w:r w:rsidRPr="0091005D">
        <w:t xml:space="preserve">                Noun: TABLET                                                   </w:t>
      </w:r>
    </w:p>
    <w:p w:rsidR="00594F2F" w:rsidRPr="0091005D" w:rsidRDefault="00594F2F" w:rsidP="003F6D1F">
      <w:pPr>
        <w:pStyle w:val="Screen"/>
      </w:pPr>
      <w:r w:rsidRPr="0091005D">
        <w:t xml:space="preserve">              *Route: ORAL                                                     </w:t>
      </w:r>
    </w:p>
    <w:p w:rsidR="00594F2F" w:rsidRPr="0091005D" w:rsidRDefault="00594F2F" w:rsidP="003F6D1F">
      <w:pPr>
        <w:pStyle w:val="Screen"/>
      </w:pPr>
      <w:r w:rsidRPr="0091005D">
        <w:t xml:space="preserve">           *Schedule: QAM                                                      </w:t>
      </w:r>
    </w:p>
    <w:p w:rsidR="00594F2F" w:rsidRPr="0091005D" w:rsidRDefault="00594F2F" w:rsidP="003F6D1F">
      <w:pPr>
        <w:pStyle w:val="Screen"/>
      </w:pPr>
      <w:r w:rsidRPr="0091005D">
        <w:t xml:space="preserve"> (4)Pat Instructions:                                                          </w:t>
      </w:r>
    </w:p>
    <w:p w:rsidR="00594F2F" w:rsidRPr="0091005D" w:rsidRDefault="00594F2F" w:rsidP="003F6D1F">
      <w:pPr>
        <w:pStyle w:val="Screen"/>
      </w:pPr>
      <w:r w:rsidRPr="0091005D">
        <w:t xml:space="preserve">                 SIG: TAKE ONE TABLET BY MOUTH EVERY MORNING                   </w:t>
      </w:r>
    </w:p>
    <w:p w:rsidR="00594F2F" w:rsidRPr="0091005D" w:rsidRDefault="00594F2F" w:rsidP="003F6D1F">
      <w:pPr>
        <w:pStyle w:val="Screen"/>
      </w:pPr>
      <w:r w:rsidRPr="0091005D">
        <w:t xml:space="preserve"> (5)  Patient Status: SC                                                       </w:t>
      </w:r>
    </w:p>
    <w:p w:rsidR="00594F2F" w:rsidRPr="0091005D" w:rsidRDefault="00594F2F" w:rsidP="006D3E80">
      <w:pPr>
        <w:pStyle w:val="Screen"/>
        <w:keepNext/>
      </w:pPr>
      <w:r w:rsidRPr="0091005D">
        <w:t xml:space="preserve"> (6)      Issue Date: 03/12/08               (7)  Fill Date: 03/12/08          </w:t>
      </w:r>
    </w:p>
    <w:p w:rsidR="00594F2F" w:rsidRPr="0091005D" w:rsidRDefault="00594F2F" w:rsidP="003F6D1F">
      <w:pPr>
        <w:pStyle w:val="Screen"/>
      </w:pPr>
      <w:r w:rsidRPr="0091005D">
        <w:t xml:space="preserve">      Last Fill Date: 03/12/08 (Window)                                        </w:t>
      </w:r>
    </w:p>
    <w:p w:rsidR="00594F2F" w:rsidRPr="0091005D" w:rsidRDefault="00594F2F" w:rsidP="003F6D1F">
      <w:pPr>
        <w:pStyle w:val="Screen"/>
      </w:pPr>
      <w:r w:rsidRPr="0091005D">
        <w:t xml:space="preserve">+         Enter ?? for more actions                                            </w:t>
      </w:r>
    </w:p>
    <w:p w:rsidR="00594F2F" w:rsidRPr="0091005D" w:rsidRDefault="00594F2F" w:rsidP="003F6D1F">
      <w:pPr>
        <w:pStyle w:val="Screen"/>
      </w:pPr>
      <w:r w:rsidRPr="0091005D">
        <w:t>DC   Discontinue          PR   Partial              RL   Release</w:t>
      </w:r>
    </w:p>
    <w:p w:rsidR="00594F2F" w:rsidRPr="0091005D" w:rsidRDefault="00594F2F" w:rsidP="003F6D1F">
      <w:pPr>
        <w:pStyle w:val="Screen"/>
      </w:pPr>
      <w:r w:rsidRPr="0091005D">
        <w:t>ED   Edit                 RF   Refill               RN   Renew</w:t>
      </w:r>
    </w:p>
    <w:p w:rsidR="00594F2F" w:rsidRPr="0091005D" w:rsidRDefault="00594F2F" w:rsidP="003F6D1F">
      <w:pPr>
        <w:pStyle w:val="Screen"/>
      </w:pPr>
      <w:r w:rsidRPr="0091005D">
        <w:t xml:space="preserve">Select Action: Next Screen// 1     </w:t>
      </w:r>
    </w:p>
    <w:p w:rsidR="00594F2F" w:rsidRPr="0091005D" w:rsidRDefault="00594F2F" w:rsidP="003F6D1F">
      <w:pPr>
        <w:pStyle w:val="Screen"/>
      </w:pPr>
    </w:p>
    <w:p w:rsidR="00594F2F" w:rsidRPr="0091005D" w:rsidRDefault="00594F2F" w:rsidP="003F6D1F">
      <w:pPr>
        <w:pStyle w:val="Screen"/>
      </w:pPr>
      <w:r w:rsidRPr="0091005D">
        <w:t>Current Orderable Item: ENALAPRIL TAB</w:t>
      </w:r>
    </w:p>
    <w:p w:rsidR="00594F2F" w:rsidRPr="0091005D" w:rsidRDefault="00594F2F" w:rsidP="003F6D1F">
      <w:pPr>
        <w:pStyle w:val="Screen"/>
      </w:pPr>
    </w:p>
    <w:p w:rsidR="00594F2F" w:rsidRPr="0091005D" w:rsidRDefault="00594F2F" w:rsidP="003F6D1F">
      <w:pPr>
        <w:pStyle w:val="Screen"/>
      </w:pPr>
      <w:r w:rsidRPr="0091005D">
        <w:t>Select PHARMACY ORDERABLE ITEM NAME: ENALAPRIL// dip</w:t>
      </w:r>
    </w:p>
    <w:p w:rsidR="00594F2F" w:rsidRPr="0091005D" w:rsidRDefault="00594F2F" w:rsidP="003F6D1F">
      <w:pPr>
        <w:pStyle w:val="Screen"/>
      </w:pPr>
      <w:r w:rsidRPr="0091005D">
        <w:t xml:space="preserve">     1   DIPHENHYDRAMINE       CREAM,TOP     </w:t>
      </w:r>
    </w:p>
    <w:p w:rsidR="00594F2F" w:rsidRPr="0091005D" w:rsidRDefault="00594F2F" w:rsidP="003F6D1F">
      <w:pPr>
        <w:pStyle w:val="Screen"/>
      </w:pPr>
      <w:r w:rsidRPr="0091005D">
        <w:t xml:space="preserve">     2   DIPHENHYDRAMINE       CAP,ORAL     </w:t>
      </w:r>
    </w:p>
    <w:p w:rsidR="00594F2F" w:rsidRPr="0091005D" w:rsidRDefault="00594F2F" w:rsidP="003F6D1F">
      <w:pPr>
        <w:pStyle w:val="Screen"/>
      </w:pPr>
      <w:r w:rsidRPr="0091005D">
        <w:t xml:space="preserve">     3   DIPYRIDAMOLE       TAB     </w:t>
      </w:r>
    </w:p>
    <w:p w:rsidR="00594F2F" w:rsidRPr="0091005D" w:rsidRDefault="00594F2F" w:rsidP="003F6D1F">
      <w:pPr>
        <w:pStyle w:val="Screen"/>
      </w:pPr>
      <w:r w:rsidRPr="0091005D">
        <w:t xml:space="preserve">CHOOSE 1-3: 3  DIPYRIDAMOLE     TAB     </w:t>
      </w:r>
    </w:p>
    <w:p w:rsidR="00594F2F" w:rsidRPr="0091005D" w:rsidRDefault="00594F2F" w:rsidP="003F6D1F">
      <w:pPr>
        <w:pStyle w:val="Screen"/>
      </w:pPr>
    </w:p>
    <w:p w:rsidR="00594F2F" w:rsidRPr="0091005D" w:rsidRDefault="00594F2F" w:rsidP="003F6D1F">
      <w:pPr>
        <w:pStyle w:val="Screen"/>
      </w:pPr>
      <w:r w:rsidRPr="0091005D">
        <w:t>New Orderable Item selected. This edit will create a new prescription!</w:t>
      </w:r>
    </w:p>
    <w:p w:rsidR="00594F2F" w:rsidRPr="0091005D" w:rsidRDefault="00594F2F" w:rsidP="003F6D1F">
      <w:pPr>
        <w:pStyle w:val="Screen"/>
      </w:pPr>
    </w:p>
    <w:p w:rsidR="00594F2F" w:rsidRPr="0091005D" w:rsidRDefault="00594F2F" w:rsidP="003F6D1F">
      <w:pPr>
        <w:pStyle w:val="Screen"/>
      </w:pPr>
    </w:p>
    <w:p w:rsidR="00594F2F" w:rsidRPr="0091005D" w:rsidRDefault="00594F2F" w:rsidP="003F6D1F">
      <w:pPr>
        <w:pStyle w:val="Screen"/>
      </w:pPr>
      <w:r w:rsidRPr="0091005D">
        <w:t>Press Return to Continue...</w:t>
      </w:r>
    </w:p>
    <w:p w:rsidR="00594F2F" w:rsidRPr="0091005D" w:rsidRDefault="00594F2F" w:rsidP="003F6D1F">
      <w:pPr>
        <w:pStyle w:val="Screen"/>
      </w:pPr>
    </w:p>
    <w:p w:rsidR="00594F2F" w:rsidRPr="0091005D" w:rsidRDefault="00594F2F" w:rsidP="003F6D1F">
      <w:pPr>
        <w:pStyle w:val="Screen"/>
      </w:pPr>
    </w:p>
    <w:p w:rsidR="00594F2F" w:rsidRPr="0091005D" w:rsidRDefault="00594F2F" w:rsidP="003F6D1F">
      <w:pPr>
        <w:pStyle w:val="Screen"/>
      </w:pPr>
      <w:r w:rsidRPr="0091005D">
        <w:t>DRUG NAME REQUIRED!</w:t>
      </w:r>
    </w:p>
    <w:p w:rsidR="00594F2F" w:rsidRPr="0091005D" w:rsidRDefault="00594F2F" w:rsidP="003F6D1F">
      <w:pPr>
        <w:pStyle w:val="Screen"/>
      </w:pPr>
    </w:p>
    <w:p w:rsidR="00594F2F" w:rsidRPr="0091005D" w:rsidRDefault="00594F2F" w:rsidP="003F6D1F">
      <w:pPr>
        <w:pStyle w:val="Screen"/>
      </w:pPr>
      <w:r w:rsidRPr="0091005D">
        <w:t xml:space="preserve">Instructions: </w:t>
      </w:r>
    </w:p>
    <w:p w:rsidR="00594F2F" w:rsidRPr="0091005D" w:rsidRDefault="00594F2F" w:rsidP="003F6D1F">
      <w:pPr>
        <w:pStyle w:val="Screen"/>
      </w:pPr>
    </w:p>
    <w:p w:rsidR="00594F2F" w:rsidRPr="0091005D" w:rsidRDefault="00594F2F" w:rsidP="003F6D1F">
      <w:pPr>
        <w:pStyle w:val="Screen"/>
      </w:pPr>
      <w:r w:rsidRPr="0091005D">
        <w:t>The following Drug(s) are available for selection:</w:t>
      </w:r>
    </w:p>
    <w:p w:rsidR="00594F2F" w:rsidRPr="0091005D" w:rsidRDefault="00594F2F" w:rsidP="003F6D1F">
      <w:pPr>
        <w:pStyle w:val="Screen"/>
      </w:pPr>
      <w:r w:rsidRPr="0091005D">
        <w:t>1. DIPYRIDAMOLE 25MG TAB</w:t>
      </w:r>
    </w:p>
    <w:p w:rsidR="00594F2F" w:rsidRPr="0091005D" w:rsidRDefault="00594F2F" w:rsidP="003F6D1F">
      <w:pPr>
        <w:pStyle w:val="Screen"/>
      </w:pPr>
      <w:r w:rsidRPr="0091005D">
        <w:t>2. DIPYRIDAMOLE 50MG TAB</w:t>
      </w:r>
    </w:p>
    <w:p w:rsidR="00594F2F" w:rsidRPr="0091005D" w:rsidRDefault="00594F2F" w:rsidP="003F6D1F">
      <w:pPr>
        <w:pStyle w:val="Screen"/>
      </w:pPr>
    </w:p>
    <w:p w:rsidR="00594F2F" w:rsidRPr="0091005D" w:rsidRDefault="00594F2F" w:rsidP="003F6D1F">
      <w:pPr>
        <w:pStyle w:val="Screen"/>
      </w:pPr>
      <w:r w:rsidRPr="0091005D">
        <w:t>Select Drug by number:  (1-2): 1</w:t>
      </w:r>
    </w:p>
    <w:p w:rsidR="00F10010" w:rsidRPr="0091005D" w:rsidRDefault="00F10010" w:rsidP="003F6D1F">
      <w:pPr>
        <w:pStyle w:val="Screen"/>
      </w:pPr>
    </w:p>
    <w:p w:rsidR="00F10010" w:rsidRPr="0091005D" w:rsidRDefault="00F10010" w:rsidP="00F10010">
      <w:pPr>
        <w:pStyle w:val="Screen"/>
      </w:pPr>
      <w:r w:rsidRPr="0091005D">
        <w:t xml:space="preserve">Now doing remote order checks. Please wait... </w:t>
      </w:r>
    </w:p>
    <w:p w:rsidR="00F10010" w:rsidRPr="0091005D" w:rsidRDefault="00F10010" w:rsidP="00F10010">
      <w:pPr>
        <w:pStyle w:val="Screen"/>
      </w:pPr>
    </w:p>
    <w:p w:rsidR="00F10010" w:rsidRPr="0091005D" w:rsidRDefault="00F10010" w:rsidP="00F10010">
      <w:pPr>
        <w:pStyle w:val="Screen"/>
      </w:pPr>
      <w:r w:rsidRPr="0091005D">
        <w:t>Now doing allergy checks.  Please wait...</w:t>
      </w:r>
    </w:p>
    <w:p w:rsidR="00F10010" w:rsidRPr="0091005D" w:rsidRDefault="00F10010" w:rsidP="00F10010">
      <w:pPr>
        <w:pStyle w:val="Screen"/>
      </w:pPr>
    </w:p>
    <w:p w:rsidR="00F10010" w:rsidRPr="0091005D" w:rsidRDefault="00F10010" w:rsidP="00F10010">
      <w:pPr>
        <w:pStyle w:val="Screen"/>
      </w:pPr>
      <w:r w:rsidRPr="0091005D">
        <w:t>Now processing Clinical Reminder Order Checks. Please wait ...</w:t>
      </w:r>
    </w:p>
    <w:p w:rsidR="00F10010" w:rsidRPr="0091005D" w:rsidRDefault="00F10010" w:rsidP="00F10010">
      <w:pPr>
        <w:pStyle w:val="Screen"/>
      </w:pPr>
    </w:p>
    <w:p w:rsidR="00F10010" w:rsidRPr="0091005D" w:rsidRDefault="00F10010" w:rsidP="00F10010">
      <w:pPr>
        <w:pStyle w:val="Screen"/>
      </w:pPr>
      <w:r w:rsidRPr="0091005D">
        <w:t>Now Processing Enhanced Order Checks!  Please Wait...</w:t>
      </w:r>
    </w:p>
    <w:p w:rsidR="00F10010" w:rsidRPr="0091005D" w:rsidRDefault="00F10010" w:rsidP="003F6D1F">
      <w:pPr>
        <w:pStyle w:val="Screen"/>
      </w:pPr>
    </w:p>
    <w:p w:rsidR="00594F2F" w:rsidRPr="0091005D" w:rsidRDefault="00594F2F" w:rsidP="003F6D1F">
      <w:pPr>
        <w:pStyle w:val="Screen"/>
      </w:pPr>
      <w:r w:rsidRPr="0091005D">
        <w:t>==============================================================================</w:t>
      </w:r>
    </w:p>
    <w:p w:rsidR="00594F2F" w:rsidRPr="0091005D" w:rsidRDefault="00594F2F" w:rsidP="003F6D1F">
      <w:pPr>
        <w:pStyle w:val="Screen"/>
      </w:pPr>
      <w:bookmarkStart w:id="484" w:name="p076"/>
      <w:bookmarkEnd w:id="484"/>
      <w:r w:rsidRPr="0091005D">
        <w:t>*** THERAPEUTIC DUPLICATION(S) *** DIPYRIDAMOLE 25MG TAB with</w:t>
      </w:r>
    </w:p>
    <w:p w:rsidR="00594F2F" w:rsidRPr="0091005D" w:rsidRDefault="00594F2F" w:rsidP="003F6D1F">
      <w:pPr>
        <w:pStyle w:val="Screen"/>
      </w:pPr>
    </w:p>
    <w:p w:rsidR="00594F2F" w:rsidRPr="0091005D" w:rsidRDefault="00594F2F" w:rsidP="003F6D1F">
      <w:pPr>
        <w:pStyle w:val="Screen"/>
      </w:pPr>
      <w:r w:rsidRPr="0091005D">
        <w:t xml:space="preserve">            Local Rx#: 2560</w:t>
      </w:r>
    </w:p>
    <w:p w:rsidR="00594F2F" w:rsidRPr="0091005D" w:rsidRDefault="00594F2F" w:rsidP="003F6D1F">
      <w:pPr>
        <w:pStyle w:val="Screen"/>
      </w:pPr>
      <w:r w:rsidRPr="0091005D">
        <w:t xml:space="preserve">                </w:t>
      </w:r>
      <w:bookmarkStart w:id="485" w:name="p077"/>
      <w:bookmarkEnd w:id="485"/>
      <w:r w:rsidRPr="0091005D">
        <w:t xml:space="preserve"> Drug: WAFFARIN 5MG TAB (ACTIVE)</w:t>
      </w:r>
    </w:p>
    <w:p w:rsidR="00594F2F" w:rsidRPr="0091005D" w:rsidRDefault="00594F2F" w:rsidP="003F6D1F">
      <w:pPr>
        <w:pStyle w:val="Screen"/>
      </w:pPr>
      <w:r w:rsidRPr="0091005D">
        <w:t xml:space="preserve">                  SIG: TAKE ONE TABLET BY MOUTH EVERY EVENING</w:t>
      </w:r>
    </w:p>
    <w:p w:rsidR="00594F2F" w:rsidRPr="0091005D" w:rsidRDefault="00594F2F" w:rsidP="003F6D1F">
      <w:pPr>
        <w:pStyle w:val="Screen"/>
      </w:pPr>
      <w:r w:rsidRPr="0091005D">
        <w:t xml:space="preserve">                  QTY: 90                 Days Supply: 90 </w:t>
      </w:r>
    </w:p>
    <w:p w:rsidR="00594F2F" w:rsidRPr="0091005D" w:rsidRDefault="00594F2F" w:rsidP="003F6D1F">
      <w:pPr>
        <w:pStyle w:val="Screen"/>
      </w:pPr>
      <w:r w:rsidRPr="0091005D">
        <w:t xml:space="preserve">    </w:t>
      </w:r>
      <w:r w:rsidR="00955490" w:rsidRPr="0091005D">
        <w:t xml:space="preserve">    </w:t>
      </w:r>
      <w:r w:rsidRPr="0091005D">
        <w:t xml:space="preserve">Processing Status: Released locally on 3/4/08@08:55:32  (Window)          </w:t>
      </w:r>
    </w:p>
    <w:p w:rsidR="00594F2F" w:rsidRPr="0091005D" w:rsidRDefault="00594F2F" w:rsidP="003F6D1F">
      <w:pPr>
        <w:pStyle w:val="Screen"/>
      </w:pPr>
      <w:r w:rsidRPr="0091005D">
        <w:t xml:space="preserve">       Last Filled On: 03/04/08</w:t>
      </w:r>
    </w:p>
    <w:p w:rsidR="00594F2F" w:rsidRPr="0091005D" w:rsidRDefault="00594F2F" w:rsidP="003F6D1F">
      <w:pPr>
        <w:pStyle w:val="Screen"/>
      </w:pPr>
      <w:r w:rsidRPr="0091005D">
        <w:t xml:space="preserve">                                                                         </w:t>
      </w:r>
    </w:p>
    <w:p w:rsidR="00594F2F" w:rsidRPr="0091005D" w:rsidRDefault="00594F2F" w:rsidP="003F6D1F">
      <w:pPr>
        <w:pStyle w:val="Screen"/>
      </w:pPr>
      <w:r w:rsidRPr="0091005D">
        <w:t>Class(es)Involved in Therapeutic Duplication(s): Antiplatelet Drugs, Antithrombotic Drugs</w:t>
      </w:r>
    </w:p>
    <w:p w:rsidR="00594F2F" w:rsidRPr="0091005D" w:rsidRDefault="00594F2F" w:rsidP="003F6D1F">
      <w:pPr>
        <w:pStyle w:val="Screen"/>
      </w:pPr>
    </w:p>
    <w:p w:rsidR="00594F2F" w:rsidRPr="0091005D" w:rsidRDefault="00594F2F" w:rsidP="003F6D1F">
      <w:pPr>
        <w:pStyle w:val="Screen"/>
      </w:pPr>
      <w:r w:rsidRPr="0091005D">
        <w:t>===============================================================================</w:t>
      </w:r>
    </w:p>
    <w:p w:rsidR="00594F2F" w:rsidRPr="0091005D" w:rsidRDefault="00594F2F" w:rsidP="003F6D1F">
      <w:pPr>
        <w:pStyle w:val="Screen"/>
      </w:pPr>
      <w:r w:rsidRPr="0091005D">
        <w:t>Discontinue RX # 2560 WAFFARIN 5MG TAB? Y/N  NO -Prescription was not discontinued...</w:t>
      </w:r>
    </w:p>
    <w:p w:rsidR="00594F2F" w:rsidRPr="0091005D" w:rsidRDefault="00594F2F" w:rsidP="003F6D1F">
      <w:pPr>
        <w:pStyle w:val="Screen"/>
      </w:pPr>
    </w:p>
    <w:p w:rsidR="00594F2F" w:rsidRPr="0091005D" w:rsidRDefault="00594F2F" w:rsidP="003F6D1F">
      <w:pPr>
        <w:pStyle w:val="Screen"/>
      </w:pPr>
      <w:r w:rsidRPr="0091005D">
        <w:t>You have changed the Orderable Item from ENALAPRIL to</w:t>
      </w:r>
    </w:p>
    <w:p w:rsidR="00594F2F" w:rsidRPr="0091005D" w:rsidRDefault="00594F2F" w:rsidP="003F6D1F">
      <w:pPr>
        <w:pStyle w:val="Screen"/>
      </w:pPr>
      <w:r w:rsidRPr="0091005D">
        <w:t>DIPYRIDAMOLE.</w:t>
      </w:r>
    </w:p>
    <w:p w:rsidR="00594F2F" w:rsidRPr="0091005D" w:rsidRDefault="00594F2F" w:rsidP="003F6D1F">
      <w:pPr>
        <w:pStyle w:val="Screen"/>
      </w:pPr>
      <w:r w:rsidRPr="0091005D">
        <w:lastRenderedPageBreak/>
        <w:t xml:space="preserve">                                                                               </w:t>
      </w:r>
    </w:p>
    <w:p w:rsidR="00594F2F" w:rsidRPr="0091005D" w:rsidRDefault="00407576" w:rsidP="003F6D1F">
      <w:pPr>
        <w:pStyle w:val="Screen"/>
      </w:pPr>
      <w:r>
        <w:t xml:space="preserve">There are 2 </w:t>
      </w:r>
      <w:r w:rsidR="00594F2F" w:rsidRPr="0091005D">
        <w:t>Available Dosage(s)</w:t>
      </w:r>
      <w:r>
        <w:t>:</w:t>
      </w:r>
    </w:p>
    <w:p w:rsidR="00594F2F" w:rsidRPr="0091005D" w:rsidRDefault="00594F2F" w:rsidP="003F6D1F">
      <w:pPr>
        <w:pStyle w:val="Screen"/>
      </w:pPr>
      <w:r w:rsidRPr="0091005D">
        <w:t xml:space="preserve">       1. 25MG</w:t>
      </w:r>
    </w:p>
    <w:p w:rsidR="00594F2F" w:rsidRPr="0091005D" w:rsidRDefault="00594F2F" w:rsidP="003F6D1F">
      <w:pPr>
        <w:pStyle w:val="Screen"/>
      </w:pPr>
      <w:r w:rsidRPr="0091005D">
        <w:t xml:space="preserve">       2. 50MG</w:t>
      </w:r>
    </w:p>
    <w:p w:rsidR="00594F2F" w:rsidRPr="0091005D" w:rsidRDefault="00594F2F" w:rsidP="003F6D1F">
      <w:pPr>
        <w:pStyle w:val="Screen"/>
      </w:pPr>
    </w:p>
    <w:p w:rsidR="00594F2F" w:rsidRPr="0091005D" w:rsidRDefault="00594F2F" w:rsidP="003F6D1F">
      <w:pPr>
        <w:pStyle w:val="Screen"/>
      </w:pPr>
      <w:r w:rsidRPr="0091005D">
        <w:t>Select from list of Available Dosages</w:t>
      </w:r>
      <w:r w:rsidR="00407576">
        <w:t xml:space="preserve"> (1-2)</w:t>
      </w:r>
      <w:r w:rsidRPr="0091005D">
        <w:t>, Enter Free Text Dose</w:t>
      </w:r>
    </w:p>
    <w:p w:rsidR="00594F2F" w:rsidRPr="0091005D" w:rsidRDefault="00594F2F" w:rsidP="003F6D1F">
      <w:pPr>
        <w:pStyle w:val="Screen"/>
      </w:pPr>
      <w:r w:rsidRPr="0091005D">
        <w:t>or Enter a Question Mark (?) to view list: 1 25MG</w:t>
      </w:r>
    </w:p>
    <w:p w:rsidR="00594F2F" w:rsidRPr="0091005D" w:rsidRDefault="00594F2F" w:rsidP="003F6D1F">
      <w:pPr>
        <w:pStyle w:val="Screen"/>
      </w:pPr>
    </w:p>
    <w:p w:rsidR="00594F2F" w:rsidRPr="0091005D" w:rsidRDefault="00594F2F" w:rsidP="003F6D1F">
      <w:pPr>
        <w:pStyle w:val="Screen"/>
      </w:pPr>
      <w:r w:rsidRPr="0091005D">
        <w:t>You entered 25MG is this correct? Yes//   YES</w:t>
      </w:r>
    </w:p>
    <w:p w:rsidR="00594F2F" w:rsidRPr="0091005D" w:rsidRDefault="00594F2F" w:rsidP="003F6D1F">
      <w:pPr>
        <w:pStyle w:val="Screen"/>
      </w:pPr>
      <w:r w:rsidRPr="0091005D">
        <w:t>VERB: TAKE// TAKE</w:t>
      </w:r>
    </w:p>
    <w:p w:rsidR="00594F2F" w:rsidRPr="0091005D" w:rsidRDefault="00594F2F" w:rsidP="003F6D1F">
      <w:pPr>
        <w:pStyle w:val="Screen"/>
      </w:pPr>
      <w:r w:rsidRPr="0091005D">
        <w:t>DISPENSE UNITS PER DOSE(TABLET): 1// 1</w:t>
      </w:r>
    </w:p>
    <w:p w:rsidR="00594F2F" w:rsidRPr="0091005D" w:rsidRDefault="00594F2F" w:rsidP="003F6D1F">
      <w:pPr>
        <w:pStyle w:val="Screen"/>
      </w:pPr>
      <w:r w:rsidRPr="0091005D">
        <w:t>Dosage Ordered: 25MG</w:t>
      </w:r>
    </w:p>
    <w:p w:rsidR="00594F2F" w:rsidRPr="0091005D" w:rsidRDefault="00594F2F" w:rsidP="003F6D1F">
      <w:pPr>
        <w:pStyle w:val="Screen"/>
      </w:pPr>
    </w:p>
    <w:p w:rsidR="00594F2F" w:rsidRPr="0091005D" w:rsidRDefault="00594F2F" w:rsidP="003F6D1F">
      <w:pPr>
        <w:pStyle w:val="Screen"/>
      </w:pPr>
      <w:r w:rsidRPr="0091005D">
        <w:t>NOUN: TABLET// TABLET</w:t>
      </w:r>
    </w:p>
    <w:p w:rsidR="00594F2F" w:rsidRPr="0091005D" w:rsidRDefault="00594F2F" w:rsidP="003F6D1F">
      <w:pPr>
        <w:pStyle w:val="Screen"/>
      </w:pPr>
    </w:p>
    <w:p w:rsidR="00594F2F" w:rsidRPr="0091005D" w:rsidRDefault="00594F2F" w:rsidP="003F6D1F">
      <w:pPr>
        <w:pStyle w:val="Screen"/>
      </w:pPr>
      <w:r w:rsidRPr="0091005D">
        <w:t xml:space="preserve">ROUTE: ORAL// ORAL </w:t>
      </w:r>
    </w:p>
    <w:p w:rsidR="00407576" w:rsidRDefault="00407576" w:rsidP="00407576">
      <w:pPr>
        <w:pStyle w:val="Screen"/>
      </w:pPr>
      <w:r w:rsidRPr="000841B4">
        <w:t>Schedule: QAM// TID</w:t>
      </w:r>
    </w:p>
    <w:p w:rsidR="00407576" w:rsidRDefault="00407576" w:rsidP="00407576">
      <w:pPr>
        <w:pStyle w:val="Screen"/>
        <w:rPr>
          <w:rFonts w:cs="Courier New"/>
        </w:rPr>
      </w:pPr>
      <w:r w:rsidRPr="000841B4">
        <w:rPr>
          <w:rFonts w:cs="Courier New"/>
        </w:rPr>
        <w:t>Now searching ADMINISTRATION SCHEDULE (#51.1) file...</w:t>
      </w:r>
    </w:p>
    <w:p w:rsidR="00407576" w:rsidRDefault="00407576" w:rsidP="00407576">
      <w:pPr>
        <w:pStyle w:val="Screen"/>
        <w:rPr>
          <w:rFonts w:cs="Courier New"/>
        </w:rPr>
      </w:pPr>
      <w:r>
        <w:rPr>
          <w:rFonts w:cs="Courier New"/>
        </w:rPr>
        <w:t xml:space="preserve">  </w:t>
      </w:r>
      <w:r w:rsidRPr="000841B4">
        <w:rPr>
          <w:rFonts w:cs="Courier New"/>
        </w:rPr>
        <w:t>TID  TID  THREE TIMES A DAY</w:t>
      </w:r>
    </w:p>
    <w:p w:rsidR="00407576" w:rsidRDefault="00407576" w:rsidP="00407576">
      <w:pPr>
        <w:pStyle w:val="Screen"/>
        <w:rPr>
          <w:rFonts w:cs="Courier New"/>
        </w:rPr>
      </w:pPr>
      <w:r>
        <w:rPr>
          <w:rFonts w:cs="Courier New"/>
        </w:rPr>
        <w:t xml:space="preserve">         </w:t>
      </w:r>
      <w:r w:rsidRPr="000841B4">
        <w:rPr>
          <w:rFonts w:cs="Courier New"/>
        </w:rPr>
        <w:t>...OK? Yes//   (Yes)</w:t>
      </w:r>
    </w:p>
    <w:p w:rsidR="00407576" w:rsidRPr="00DC2DE2" w:rsidRDefault="00407576" w:rsidP="00407576">
      <w:pPr>
        <w:pStyle w:val="Screen"/>
      </w:pPr>
      <w:r>
        <w:rPr>
          <w:rFonts w:cs="Courier New"/>
        </w:rPr>
        <w:t xml:space="preserve"> </w:t>
      </w:r>
      <w:r w:rsidRPr="000841B4">
        <w:rPr>
          <w:rFonts w:cs="Courier New"/>
        </w:rPr>
        <w:t>(THREE TIMES A DAY)</w:t>
      </w:r>
    </w:p>
    <w:p w:rsidR="00594F2F" w:rsidRPr="0091005D" w:rsidRDefault="00594F2F" w:rsidP="003F6D1F">
      <w:pPr>
        <w:pStyle w:val="Screen"/>
      </w:pPr>
      <w:r w:rsidRPr="0091005D">
        <w:t xml:space="preserve">LIMITED DURATION (IN MONTHS, WEEKS, DAYS, HOURS OR MINUTES): </w:t>
      </w:r>
    </w:p>
    <w:p w:rsidR="00594F2F" w:rsidRPr="0091005D" w:rsidRDefault="00594F2F" w:rsidP="003F6D1F">
      <w:pPr>
        <w:pStyle w:val="Screen"/>
      </w:pPr>
      <w:r w:rsidRPr="0091005D">
        <w:t xml:space="preserve">CONJUNCTION: </w:t>
      </w:r>
    </w:p>
    <w:p w:rsidR="00594F2F" w:rsidRPr="0091005D" w:rsidRDefault="00594F2F" w:rsidP="003F6D1F">
      <w:pPr>
        <w:pStyle w:val="Screen"/>
      </w:pPr>
    </w:p>
    <w:p w:rsidR="00594F2F" w:rsidRPr="0091005D" w:rsidRDefault="00594F2F" w:rsidP="003F6D1F">
      <w:pPr>
        <w:pStyle w:val="Screen"/>
      </w:pPr>
    </w:p>
    <w:p w:rsidR="00594F2F" w:rsidRPr="0091005D" w:rsidRDefault="00594F2F" w:rsidP="006D3E80">
      <w:pPr>
        <w:pStyle w:val="Screen"/>
        <w:keepNext/>
      </w:pPr>
      <w:r w:rsidRPr="0091005D">
        <w:t xml:space="preserve">New OP Order (ROUTINE)        Mar 12, 2008@10:58:24       Page:    1 of    2 </w:t>
      </w:r>
    </w:p>
    <w:p w:rsidR="00594F2F" w:rsidRPr="0091005D" w:rsidRDefault="00594F2F" w:rsidP="006D3E80">
      <w:pPr>
        <w:pStyle w:val="Screen"/>
        <w:keepNext/>
      </w:pPr>
      <w:r w:rsidRPr="0091005D">
        <w:t xml:space="preserve">PSOPATIENT,ONE                                                       &lt;A&gt; </w:t>
      </w:r>
    </w:p>
    <w:p w:rsidR="00594F2F" w:rsidRPr="0091005D" w:rsidRDefault="00594F2F" w:rsidP="006D3E80">
      <w:pPr>
        <w:pStyle w:val="Screen"/>
        <w:keepNext/>
      </w:pPr>
      <w:r w:rsidRPr="0091005D">
        <w:t xml:space="preserve">  PID: 666-00-0000                                 Ht(cm): _______ (______)   </w:t>
      </w:r>
    </w:p>
    <w:p w:rsidR="004247FB" w:rsidRDefault="00594F2F" w:rsidP="003F6D1F">
      <w:pPr>
        <w:pStyle w:val="Screen"/>
      </w:pPr>
      <w:r w:rsidRPr="0091005D">
        <w:t xml:space="preserve">  DOB: JAN 1,1910 (98)                             Wt(kg): _______ (______)</w:t>
      </w:r>
    </w:p>
    <w:p w:rsidR="004247FB" w:rsidRPr="0091005D" w:rsidRDefault="004247FB" w:rsidP="004247FB">
      <w:pPr>
        <w:pStyle w:val="Screen"/>
      </w:pPr>
      <w:r w:rsidRPr="0091005D">
        <w:t xml:space="preserve">  SEX: FEMALE                Non-VA Meds on File      Last entry on 03/03/08</w:t>
      </w:r>
    </w:p>
    <w:p w:rsidR="00594F2F" w:rsidRPr="0091005D" w:rsidRDefault="004247FB" w:rsidP="003F6D1F">
      <w:pPr>
        <w:pStyle w:val="Screen"/>
      </w:pPr>
      <w:r w:rsidRPr="0091005D">
        <w:t xml:space="preserve"> CrCL: &lt;Not Found&gt;</w:t>
      </w:r>
      <w:r w:rsidRPr="001566C2">
        <w:rPr>
          <w:rFonts w:cs="Courier New"/>
        </w:rPr>
        <w:t xml:space="preserve"> (CREAT: Not Found)            </w:t>
      </w:r>
      <w:r w:rsidRPr="0091005D">
        <w:t>BSA (m2): _______</w:t>
      </w:r>
      <w:r w:rsidR="00594F2F" w:rsidRPr="0091005D">
        <w:t xml:space="preserve">   </w:t>
      </w:r>
    </w:p>
    <w:p w:rsidR="00594F2F" w:rsidRPr="0091005D" w:rsidRDefault="00594F2F" w:rsidP="003F6D1F">
      <w:pPr>
        <w:pStyle w:val="Screen"/>
      </w:pPr>
      <w:r w:rsidRPr="0091005D">
        <w:t xml:space="preserve">                                                                               </w:t>
      </w:r>
    </w:p>
    <w:p w:rsidR="00594F2F" w:rsidRPr="0091005D" w:rsidRDefault="00594F2F" w:rsidP="003F6D1F">
      <w:pPr>
        <w:pStyle w:val="Screen"/>
      </w:pPr>
      <w:r w:rsidRPr="0091005D">
        <w:t xml:space="preserve">      Orderable Item: DIPYRIDAMOLE TAB                                         </w:t>
      </w:r>
    </w:p>
    <w:p w:rsidR="00594F2F" w:rsidRPr="0091005D" w:rsidRDefault="00594F2F" w:rsidP="003F6D1F">
      <w:pPr>
        <w:pStyle w:val="Screen"/>
      </w:pPr>
      <w:r w:rsidRPr="0091005D">
        <w:t xml:space="preserve">  (1)           Drug: DIPYRIDAMOLE 25MG TAB                                    </w:t>
      </w:r>
    </w:p>
    <w:p w:rsidR="00594F2F" w:rsidRPr="0091005D" w:rsidRDefault="00594F2F" w:rsidP="003F6D1F">
      <w:pPr>
        <w:pStyle w:val="Screen"/>
      </w:pPr>
      <w:r w:rsidRPr="0091005D">
        <w:t xml:space="preserve">  (2) Patient Status: SC                                                       </w:t>
      </w:r>
    </w:p>
    <w:p w:rsidR="00594F2F" w:rsidRPr="0091005D" w:rsidRDefault="00594F2F" w:rsidP="003F6D1F">
      <w:pPr>
        <w:pStyle w:val="Screen"/>
      </w:pPr>
      <w:r w:rsidRPr="0091005D">
        <w:t xml:space="preserve">  (3)     Issue Date: MAR 12,2008             (4) Fill Date: MAR 12,2008       </w:t>
      </w:r>
    </w:p>
    <w:p w:rsidR="00594F2F" w:rsidRPr="0091005D" w:rsidRDefault="00594F2F" w:rsidP="003F6D1F">
      <w:pPr>
        <w:pStyle w:val="Screen"/>
      </w:pPr>
      <w:r w:rsidRPr="0091005D">
        <w:t xml:space="preserve">  (5) Dosage Ordered: 25 (MG)                                                  </w:t>
      </w:r>
    </w:p>
    <w:p w:rsidR="00594F2F" w:rsidRPr="0091005D" w:rsidRDefault="00594F2F" w:rsidP="003F6D1F">
      <w:pPr>
        <w:pStyle w:val="Screen"/>
      </w:pPr>
      <w:r w:rsidRPr="0091005D">
        <w:t xml:space="preserve">                Verb: TAKE                                                     </w:t>
      </w:r>
    </w:p>
    <w:p w:rsidR="00594F2F" w:rsidRPr="0091005D" w:rsidRDefault="00594F2F" w:rsidP="003F6D1F">
      <w:pPr>
        <w:pStyle w:val="Screen"/>
      </w:pPr>
      <w:r w:rsidRPr="0091005D">
        <w:t xml:space="preserve">      Dispense Units: 1                                                        </w:t>
      </w:r>
    </w:p>
    <w:p w:rsidR="00594F2F" w:rsidRPr="0091005D" w:rsidRDefault="00594F2F" w:rsidP="003F6D1F">
      <w:pPr>
        <w:pStyle w:val="Screen"/>
      </w:pPr>
      <w:r w:rsidRPr="0091005D">
        <w:t xml:space="preserve">                Noun: TABLET                                                   </w:t>
      </w:r>
    </w:p>
    <w:p w:rsidR="00594F2F" w:rsidRPr="0091005D" w:rsidRDefault="00594F2F" w:rsidP="003F6D1F">
      <w:pPr>
        <w:pStyle w:val="Screen"/>
      </w:pPr>
      <w:r w:rsidRPr="0091005D">
        <w:t xml:space="preserve">               Route: ORAL                                                     </w:t>
      </w:r>
    </w:p>
    <w:p w:rsidR="007E2BB3" w:rsidRPr="0091005D" w:rsidRDefault="00594F2F" w:rsidP="003F6D1F">
      <w:pPr>
        <w:pStyle w:val="Screen"/>
      </w:pPr>
      <w:r w:rsidRPr="0091005D">
        <w:t xml:space="preserve">            Schedule: TID                                                      </w:t>
      </w:r>
    </w:p>
    <w:p w:rsidR="00594F2F" w:rsidRPr="0091005D" w:rsidRDefault="00594F2F" w:rsidP="003F6D1F">
      <w:pPr>
        <w:pStyle w:val="Screen"/>
      </w:pPr>
      <w:r w:rsidRPr="0091005D">
        <w:t xml:space="preserve">  (6)Pat Instruction:                                                          </w:t>
      </w:r>
    </w:p>
    <w:p w:rsidR="00594F2F" w:rsidRPr="0091005D" w:rsidRDefault="00594F2F" w:rsidP="003F6D1F">
      <w:pPr>
        <w:pStyle w:val="Screen"/>
      </w:pPr>
      <w:r w:rsidRPr="0091005D">
        <w:t xml:space="preserve">                 SIG: TAKE ONE TABLET BY MOUTH THREE TIMES A DAY               </w:t>
      </w:r>
    </w:p>
    <w:p w:rsidR="00594F2F" w:rsidRPr="0091005D" w:rsidRDefault="00594F2F" w:rsidP="003F6D1F">
      <w:pPr>
        <w:pStyle w:val="Screen"/>
      </w:pPr>
      <w:r w:rsidRPr="0091005D">
        <w:t xml:space="preserve">  (7)    Days Supply: 90                     (8)   QTY (TAB): 180              </w:t>
      </w:r>
    </w:p>
    <w:p w:rsidR="00594F2F" w:rsidRPr="0091005D" w:rsidRDefault="00594F2F" w:rsidP="003F6D1F">
      <w:pPr>
        <w:pStyle w:val="Screen"/>
      </w:pPr>
      <w:r w:rsidRPr="0091005D">
        <w:t xml:space="preserve">  (9)   # of Refills: 3                      (10)  Routing: WINDOW             </w:t>
      </w:r>
    </w:p>
    <w:p w:rsidR="00594F2F" w:rsidRPr="0091005D" w:rsidRDefault="00594F2F" w:rsidP="003F6D1F">
      <w:pPr>
        <w:pStyle w:val="Screen"/>
      </w:pPr>
      <w:r w:rsidRPr="0091005D">
        <w:t xml:space="preserve">+         This change will create a new prescription!                          </w:t>
      </w:r>
    </w:p>
    <w:p w:rsidR="00594F2F" w:rsidRPr="0091005D" w:rsidRDefault="00594F2F" w:rsidP="003F6D1F">
      <w:pPr>
        <w:pStyle w:val="Screen"/>
      </w:pPr>
      <w:r w:rsidRPr="0091005D">
        <w:t>AC   Accept                             ED   Edit</w:t>
      </w:r>
    </w:p>
    <w:p w:rsidR="00594F2F" w:rsidRPr="0091005D" w:rsidRDefault="00594F2F" w:rsidP="003F6D1F">
      <w:pPr>
        <w:pStyle w:val="Screen"/>
      </w:pPr>
      <w:r w:rsidRPr="0091005D">
        <w:t xml:space="preserve">Select Action: Next Screen// ac   Accept  </w:t>
      </w:r>
    </w:p>
    <w:p w:rsidR="00594F2F" w:rsidRPr="0091005D" w:rsidRDefault="00594F2F" w:rsidP="003F6D1F">
      <w:pPr>
        <w:pStyle w:val="Screen"/>
      </w:pPr>
      <w:r w:rsidRPr="0091005D">
        <w:t>Nature of Order: SERVICE CORRECTION//        S</w:t>
      </w:r>
    </w:p>
    <w:p w:rsidR="00594F2F" w:rsidRPr="0091005D" w:rsidRDefault="00594F2F" w:rsidP="003F6D1F">
      <w:pPr>
        <w:pStyle w:val="Screen"/>
      </w:pPr>
      <w:r w:rsidRPr="0091005D">
        <w:t>WAS THE PATIENT COUNSELED: NO// NO</w:t>
      </w:r>
    </w:p>
    <w:p w:rsidR="00594F2F" w:rsidRPr="0091005D" w:rsidRDefault="00594F2F" w:rsidP="003F6D1F">
      <w:pPr>
        <w:pStyle w:val="Screen"/>
      </w:pPr>
    </w:p>
    <w:p w:rsidR="00594F2F" w:rsidRPr="0091005D" w:rsidRDefault="00594F2F" w:rsidP="003F6D1F">
      <w:pPr>
        <w:pStyle w:val="Screen"/>
      </w:pPr>
      <w:r w:rsidRPr="0091005D">
        <w:t>Do you want to enter a Progress Note? No//   NO</w:t>
      </w:r>
    </w:p>
    <w:p w:rsidR="00594F2F" w:rsidRPr="0091005D" w:rsidRDefault="00594F2F" w:rsidP="003F6D1F">
      <w:pPr>
        <w:pStyle w:val="Screen"/>
      </w:pPr>
    </w:p>
    <w:p w:rsidR="00594F2F" w:rsidRPr="0091005D" w:rsidRDefault="00594F2F" w:rsidP="003F6D1F">
      <w:pPr>
        <w:pStyle w:val="Screen"/>
      </w:pPr>
      <w:r w:rsidRPr="0091005D">
        <w:t>Rx # 2595              03/12/08</w:t>
      </w:r>
    </w:p>
    <w:p w:rsidR="00594F2F" w:rsidRPr="0091005D" w:rsidRDefault="00594F2F" w:rsidP="003F6D1F">
      <w:pPr>
        <w:pStyle w:val="Screen"/>
      </w:pPr>
      <w:r w:rsidRPr="0091005D">
        <w:t>PSOPATIENT,ONE                  #180</w:t>
      </w:r>
    </w:p>
    <w:p w:rsidR="00594F2F" w:rsidRPr="0091005D" w:rsidRDefault="00594F2F" w:rsidP="003F6D1F">
      <w:pPr>
        <w:pStyle w:val="Screen"/>
      </w:pPr>
      <w:r w:rsidRPr="0091005D">
        <w:t>TAKE ONE TABLET BY MOUTH THREE TIMES A DAY</w:t>
      </w:r>
    </w:p>
    <w:p w:rsidR="00594F2F" w:rsidRPr="0091005D" w:rsidRDefault="00594F2F" w:rsidP="003F6D1F">
      <w:pPr>
        <w:pStyle w:val="Screen"/>
      </w:pPr>
    </w:p>
    <w:p w:rsidR="00594F2F" w:rsidRPr="0091005D" w:rsidRDefault="00594F2F" w:rsidP="003F6D1F">
      <w:pPr>
        <w:pStyle w:val="Screen"/>
      </w:pPr>
      <w:r w:rsidRPr="0091005D">
        <w:t>DIPYRIDAMOLE 25MG TAB</w:t>
      </w:r>
    </w:p>
    <w:p w:rsidR="00594F2F" w:rsidRPr="0091005D" w:rsidRDefault="00594F2F" w:rsidP="003F6D1F">
      <w:pPr>
        <w:pStyle w:val="Screen"/>
      </w:pPr>
      <w:r w:rsidRPr="0091005D">
        <w:t>PSOPROVIDER,ONE            PSOPHARMACIST,ONE</w:t>
      </w:r>
    </w:p>
    <w:p w:rsidR="00594F2F" w:rsidRPr="0091005D" w:rsidRDefault="00594F2F" w:rsidP="003F6D1F">
      <w:pPr>
        <w:pStyle w:val="Screen"/>
      </w:pPr>
      <w:r w:rsidRPr="0091005D">
        <w:t># of Refills: 3</w:t>
      </w:r>
    </w:p>
    <w:p w:rsidR="00594F2F" w:rsidRPr="0091005D" w:rsidRDefault="00594F2F" w:rsidP="003F6D1F">
      <w:pPr>
        <w:pStyle w:val="Screen"/>
      </w:pPr>
    </w:p>
    <w:p w:rsidR="00594F2F" w:rsidRPr="0091005D" w:rsidRDefault="00594F2F" w:rsidP="003F6D1F">
      <w:pPr>
        <w:pStyle w:val="Screen"/>
      </w:pPr>
    </w:p>
    <w:p w:rsidR="00594F2F" w:rsidRPr="0091005D" w:rsidRDefault="00594F2F" w:rsidP="003F6D1F">
      <w:pPr>
        <w:pStyle w:val="Screen"/>
      </w:pPr>
      <w:r w:rsidRPr="0091005D">
        <w:t>The Pharmacy Orderable Item has changed for this order. Please review any</w:t>
      </w:r>
    </w:p>
    <w:p w:rsidR="00594F2F" w:rsidRPr="0091005D" w:rsidRDefault="00594F2F" w:rsidP="003F6D1F">
      <w:pPr>
        <w:pStyle w:val="Screen"/>
      </w:pPr>
      <w:r w:rsidRPr="0091005D">
        <w:t>existing SC or Environmental Indicator defaults carefully for appropriateness.</w:t>
      </w:r>
    </w:p>
    <w:p w:rsidR="00594F2F" w:rsidRPr="0091005D" w:rsidRDefault="00594F2F" w:rsidP="003F6D1F">
      <w:pPr>
        <w:pStyle w:val="Screen"/>
      </w:pPr>
    </w:p>
    <w:p w:rsidR="00594F2F" w:rsidRPr="0091005D" w:rsidRDefault="00594F2F" w:rsidP="003F6D1F">
      <w:pPr>
        <w:pStyle w:val="Screen"/>
      </w:pPr>
    </w:p>
    <w:p w:rsidR="00594F2F" w:rsidRPr="0091005D" w:rsidRDefault="00594F2F" w:rsidP="003F6D1F">
      <w:pPr>
        <w:pStyle w:val="Screen"/>
      </w:pPr>
      <w:r w:rsidRPr="0091005D">
        <w:t xml:space="preserve">       SC Percent: 80%</w:t>
      </w:r>
    </w:p>
    <w:p w:rsidR="00594F2F" w:rsidRPr="0091005D" w:rsidRDefault="00594F2F" w:rsidP="003F6D1F">
      <w:pPr>
        <w:pStyle w:val="Screen"/>
      </w:pPr>
      <w:r w:rsidRPr="0091005D">
        <w:t xml:space="preserve">     Disabilities: NONE STATED</w:t>
      </w:r>
    </w:p>
    <w:p w:rsidR="00594F2F" w:rsidRPr="0091005D" w:rsidRDefault="00594F2F" w:rsidP="003F6D1F">
      <w:pPr>
        <w:pStyle w:val="Screen"/>
      </w:pPr>
    </w:p>
    <w:p w:rsidR="00594F2F" w:rsidRPr="0091005D" w:rsidRDefault="00594F2F" w:rsidP="003F6D1F">
      <w:pPr>
        <w:pStyle w:val="Screen"/>
      </w:pPr>
      <w:r w:rsidRPr="0091005D">
        <w:t xml:space="preserve">Was treatment for a Service Connected condition? YES// </w:t>
      </w:r>
    </w:p>
    <w:p w:rsidR="00594F2F" w:rsidRPr="0091005D" w:rsidRDefault="00594F2F" w:rsidP="003F6D1F">
      <w:pPr>
        <w:pStyle w:val="Screen"/>
      </w:pPr>
      <w:r w:rsidRPr="0091005D">
        <w:lastRenderedPageBreak/>
        <w:t>Is this correct? YES// ...</w:t>
      </w:r>
    </w:p>
    <w:p w:rsidR="00594F2F" w:rsidRPr="0091005D" w:rsidRDefault="00594F2F" w:rsidP="00111E76"/>
    <w:p w:rsidR="00594F2F" w:rsidRPr="0091005D" w:rsidRDefault="00B51E7C" w:rsidP="00A17F7F">
      <w:pPr>
        <w:pStyle w:val="Example"/>
      </w:pPr>
      <w:bookmarkStart w:id="486" w:name="p029v"/>
      <w:bookmarkEnd w:id="486"/>
      <w:r w:rsidRPr="0091005D">
        <w:br w:type="page"/>
      </w:r>
      <w:bookmarkStart w:id="487" w:name="Page_86"/>
      <w:bookmarkStart w:id="488" w:name="Page_99"/>
      <w:bookmarkStart w:id="489" w:name="Page_100"/>
      <w:bookmarkEnd w:id="487"/>
      <w:bookmarkEnd w:id="488"/>
      <w:bookmarkEnd w:id="489"/>
      <w:r w:rsidR="00594F2F" w:rsidRPr="0091005D">
        <w:lastRenderedPageBreak/>
        <w:t>Example: Cancel drug in same class parameter set to No</w:t>
      </w:r>
    </w:p>
    <w:p w:rsidR="00594F2F" w:rsidRPr="0091005D" w:rsidRDefault="00594F2F" w:rsidP="003F6D1F">
      <w:pPr>
        <w:pStyle w:val="Screen"/>
      </w:pPr>
      <w:r w:rsidRPr="0091005D">
        <w:t xml:space="preserve">PSOPATIENT,ONE                                                       &lt;A&gt; </w:t>
      </w:r>
    </w:p>
    <w:p w:rsidR="00594F2F" w:rsidRPr="0091005D" w:rsidRDefault="00594F2F" w:rsidP="003F6D1F">
      <w:pPr>
        <w:pStyle w:val="Screen"/>
      </w:pPr>
      <w:r w:rsidRPr="0091005D">
        <w:t xml:space="preserve">  PID: 666-00-0000                                 Ht(cm): _______ (______)   </w:t>
      </w:r>
    </w:p>
    <w:p w:rsidR="00594F2F" w:rsidRPr="0091005D" w:rsidRDefault="00594F2F" w:rsidP="003F6D1F">
      <w:pPr>
        <w:pStyle w:val="Screen"/>
      </w:pPr>
      <w:r w:rsidRPr="0091005D">
        <w:t xml:space="preserve">  DOB: JAN 1,1910 (98)                             Wt(kg): _______ (______)   </w:t>
      </w:r>
    </w:p>
    <w:p w:rsidR="00594F2F" w:rsidRPr="0091005D" w:rsidRDefault="00594F2F" w:rsidP="003F6D1F">
      <w:pPr>
        <w:pStyle w:val="Screen"/>
      </w:pPr>
      <w:r w:rsidRPr="0091005D">
        <w:t xml:space="preserve">  SEX: FEMALE                Non-VA Meds on File      Last entry on 03/03/08</w:t>
      </w:r>
    </w:p>
    <w:p w:rsidR="00807A27" w:rsidRPr="0091005D" w:rsidRDefault="00807A27" w:rsidP="003F6D1F">
      <w:pPr>
        <w:pStyle w:val="Screen"/>
      </w:pPr>
      <w:r w:rsidRPr="0091005D">
        <w:t xml:space="preserve"> CrCL: &lt;Not Found&gt;</w:t>
      </w:r>
      <w:r w:rsidR="003214C0" w:rsidRPr="001566C2">
        <w:rPr>
          <w:rFonts w:cs="Courier New"/>
        </w:rPr>
        <w:t xml:space="preserve"> (CREAT: Not Found)            </w:t>
      </w:r>
      <w:r w:rsidRPr="0091005D">
        <w:t>BSA (m2): _______</w:t>
      </w:r>
    </w:p>
    <w:p w:rsidR="00594F2F" w:rsidRPr="0091005D" w:rsidRDefault="00594F2F" w:rsidP="006D3E80">
      <w:pPr>
        <w:pStyle w:val="Screen"/>
        <w:keepNext/>
      </w:pPr>
      <w:r w:rsidRPr="0091005D">
        <w:t xml:space="preserve">                                                       ISSUE  LAST REF DAY</w:t>
      </w:r>
    </w:p>
    <w:p w:rsidR="00594F2F" w:rsidRPr="0091005D" w:rsidRDefault="00594F2F" w:rsidP="006D3E80">
      <w:pPr>
        <w:pStyle w:val="Screen"/>
        <w:keepNext/>
      </w:pPr>
      <w:r w:rsidRPr="0091005D">
        <w:t xml:space="preserve"> #  RX #      DRUG                              QTY ST  DATE  FILL REM SUP</w:t>
      </w:r>
    </w:p>
    <w:p w:rsidR="00594F2F" w:rsidRPr="0091005D" w:rsidRDefault="00594F2F" w:rsidP="00D345C0">
      <w:pPr>
        <w:pStyle w:val="Screen"/>
        <w:keepNext/>
      </w:pPr>
      <w:r w:rsidRPr="0091005D">
        <w:t xml:space="preserve">                                                                               </w:t>
      </w:r>
    </w:p>
    <w:p w:rsidR="00594F2F" w:rsidRPr="0091005D" w:rsidRDefault="00594F2F" w:rsidP="00364662">
      <w:pPr>
        <w:pStyle w:val="Screen"/>
        <w:keepNext/>
      </w:pPr>
      <w:r w:rsidRPr="0091005D">
        <w:t>-------------------------------------ACTIVE----------------------------------</w:t>
      </w:r>
    </w:p>
    <w:p w:rsidR="00594F2F" w:rsidRPr="0091005D" w:rsidRDefault="00594F2F" w:rsidP="003218BB">
      <w:pPr>
        <w:pStyle w:val="Screen"/>
        <w:keepNext/>
      </w:pPr>
      <w:r w:rsidRPr="0091005D">
        <w:t xml:space="preserve"> 1 2562       AMINOPHYLLINE 200MG TAB              360 A  03-04 03-04   3  90</w:t>
      </w:r>
    </w:p>
    <w:p w:rsidR="00594F2F" w:rsidRPr="0091005D" w:rsidRDefault="00594F2F" w:rsidP="003218BB">
      <w:pPr>
        <w:pStyle w:val="Screen"/>
        <w:keepNext/>
      </w:pPr>
      <w:r w:rsidRPr="0091005D">
        <w:t xml:space="preserve"> 2 2567       CAPTOPRIL 12.5MG TAB                 180 A  03-06 03-06   3  90</w:t>
      </w:r>
    </w:p>
    <w:p w:rsidR="00594F2F" w:rsidRPr="0091005D" w:rsidRDefault="00594F2F" w:rsidP="003218BB">
      <w:pPr>
        <w:pStyle w:val="Screen"/>
        <w:keepNext/>
      </w:pPr>
      <w:r w:rsidRPr="0091005D">
        <w:t xml:space="preserve"> 3 2563       CISAPRIDE 10MG                        90 A  03-06 03-06   3  90</w:t>
      </w:r>
    </w:p>
    <w:p w:rsidR="00594F2F" w:rsidRPr="0091005D" w:rsidRDefault="00594F2F" w:rsidP="003218BB">
      <w:pPr>
        <w:pStyle w:val="Screen"/>
        <w:keepNext/>
      </w:pPr>
      <w:r w:rsidRPr="0091005D">
        <w:t xml:space="preserve"> 4 2568       DIGOXIN 0.125MG                       30 A  03-06 03-06   3  90</w:t>
      </w:r>
    </w:p>
    <w:p w:rsidR="00594F2F" w:rsidRPr="0091005D" w:rsidRDefault="00594F2F" w:rsidP="003F6D1F">
      <w:pPr>
        <w:pStyle w:val="Screen"/>
      </w:pPr>
      <w:r w:rsidRPr="0091005D">
        <w:t xml:space="preserve"> 5 2550       IBUPROFEN 600MG TAB                  270 A  03-03 03-04   3  90</w:t>
      </w:r>
    </w:p>
    <w:p w:rsidR="00594F2F" w:rsidRPr="0091005D" w:rsidRDefault="00594F2F" w:rsidP="003F6D1F">
      <w:pPr>
        <w:pStyle w:val="Screen"/>
      </w:pPr>
      <w:r w:rsidRPr="0091005D">
        <w:t xml:space="preserve"> 6 2560       WARFARIN 5MG TAB                      90 A  03-04 03-04   3  90</w:t>
      </w:r>
    </w:p>
    <w:p w:rsidR="00594F2F" w:rsidRPr="0091005D" w:rsidRDefault="00594F2F" w:rsidP="003F6D1F">
      <w:pPr>
        <w:pStyle w:val="Screen"/>
      </w:pPr>
      <w:r w:rsidRPr="0091005D">
        <w:t>----------------------------------DISCONTINUED-------------------------------</w:t>
      </w:r>
    </w:p>
    <w:p w:rsidR="00594F2F" w:rsidRPr="0091005D" w:rsidRDefault="00594F2F" w:rsidP="003F6D1F">
      <w:pPr>
        <w:pStyle w:val="Screen"/>
      </w:pPr>
      <w:r w:rsidRPr="0091005D">
        <w:t xml:space="preserve"> 7 2561       CIMETIDINE 300MG TAB                  90 DC 03-04 03-04   3  90</w:t>
      </w:r>
    </w:p>
    <w:p w:rsidR="00594F2F" w:rsidRPr="0091005D" w:rsidRDefault="00594F2F" w:rsidP="003F6D1F">
      <w:pPr>
        <w:pStyle w:val="Screen"/>
      </w:pPr>
      <w:r w:rsidRPr="0091005D">
        <w:t>--------------------------------------HOLD-----------------------------------</w:t>
      </w:r>
    </w:p>
    <w:p w:rsidR="00594F2F" w:rsidRPr="0091005D" w:rsidRDefault="00594F2F" w:rsidP="003F6D1F">
      <w:pPr>
        <w:pStyle w:val="Screen"/>
      </w:pPr>
      <w:r w:rsidRPr="0091005D">
        <w:t xml:space="preserve">+         Enter ?? for more actions                                            </w:t>
      </w:r>
    </w:p>
    <w:p w:rsidR="00594F2F" w:rsidRPr="0091005D" w:rsidRDefault="00594F2F" w:rsidP="003F6D1F">
      <w:pPr>
        <w:pStyle w:val="Screen"/>
      </w:pPr>
      <w:r w:rsidRPr="0091005D">
        <w:t>PU  Patient Record Update               NO  New Order</w:t>
      </w:r>
    </w:p>
    <w:p w:rsidR="00594F2F" w:rsidRPr="0091005D" w:rsidRDefault="00594F2F" w:rsidP="003F6D1F">
      <w:pPr>
        <w:pStyle w:val="Screen"/>
      </w:pPr>
      <w:r w:rsidRPr="0091005D">
        <w:t>PI  Patient Information                 SO  Select Order</w:t>
      </w:r>
    </w:p>
    <w:p w:rsidR="00594F2F" w:rsidRPr="0091005D" w:rsidRDefault="00594F2F" w:rsidP="003F6D1F">
      <w:pPr>
        <w:pStyle w:val="Screen"/>
      </w:pPr>
      <w:r w:rsidRPr="0091005D">
        <w:t xml:space="preserve">Select Action: Next Screen// NO   New Order  </w:t>
      </w:r>
    </w:p>
    <w:p w:rsidR="00594F2F" w:rsidRPr="0091005D" w:rsidRDefault="00594F2F" w:rsidP="003F6D1F">
      <w:pPr>
        <w:pStyle w:val="Screen"/>
      </w:pPr>
    </w:p>
    <w:p w:rsidR="00594F2F" w:rsidRPr="0091005D" w:rsidRDefault="00594F2F" w:rsidP="003F6D1F">
      <w:pPr>
        <w:pStyle w:val="Screen"/>
      </w:pPr>
      <w:r w:rsidRPr="0091005D">
        <w:t>Eligibility: SERVICE CONNECTED 50% to 100%     SC%: 80</w:t>
      </w:r>
    </w:p>
    <w:p w:rsidR="00594F2F" w:rsidRPr="0091005D" w:rsidRDefault="00594F2F" w:rsidP="003F6D1F">
      <w:pPr>
        <w:pStyle w:val="Screen"/>
      </w:pPr>
      <w:r w:rsidRPr="0091005D">
        <w:t xml:space="preserve">RX PATIENT STATUS: SC//   </w:t>
      </w:r>
    </w:p>
    <w:p w:rsidR="00594F2F" w:rsidRPr="0091005D" w:rsidRDefault="00594F2F" w:rsidP="003F6D1F">
      <w:pPr>
        <w:pStyle w:val="Screen"/>
      </w:pPr>
      <w:r w:rsidRPr="0091005D">
        <w:t>DRUG: NIZATIDINE</w:t>
      </w:r>
    </w:p>
    <w:p w:rsidR="00594F2F" w:rsidRPr="0091005D" w:rsidRDefault="00594F2F" w:rsidP="003F6D1F">
      <w:pPr>
        <w:pStyle w:val="Screen"/>
      </w:pPr>
      <w:r w:rsidRPr="0091005D">
        <w:t xml:space="preserve">  Lookup: GENERIC NAME</w:t>
      </w:r>
    </w:p>
    <w:p w:rsidR="00594F2F" w:rsidRPr="0091005D" w:rsidRDefault="00594F2F" w:rsidP="003F6D1F">
      <w:pPr>
        <w:pStyle w:val="Screen"/>
      </w:pPr>
      <w:r w:rsidRPr="0091005D">
        <w:t xml:space="preserve">NIZATIDINE 150MG CAP           GA301           </w:t>
      </w:r>
    </w:p>
    <w:p w:rsidR="00594F2F" w:rsidRPr="0091005D" w:rsidRDefault="00594F2F" w:rsidP="003F6D1F">
      <w:pPr>
        <w:pStyle w:val="Screen"/>
      </w:pPr>
      <w:r w:rsidRPr="0091005D">
        <w:t xml:space="preserve">         ...OK? Yes//   (Yes)</w:t>
      </w:r>
    </w:p>
    <w:p w:rsidR="00F10010" w:rsidRPr="0091005D" w:rsidRDefault="00F10010" w:rsidP="003F6D1F">
      <w:pPr>
        <w:pStyle w:val="Screen"/>
      </w:pPr>
    </w:p>
    <w:p w:rsidR="00F10010" w:rsidRPr="0091005D" w:rsidRDefault="00F10010" w:rsidP="00F10010">
      <w:pPr>
        <w:pStyle w:val="Screen"/>
      </w:pPr>
      <w:r w:rsidRPr="0091005D">
        <w:t xml:space="preserve">Now doing remote order checks. Please wait... </w:t>
      </w:r>
    </w:p>
    <w:p w:rsidR="00F10010" w:rsidRPr="0091005D" w:rsidRDefault="00F10010" w:rsidP="00F10010">
      <w:pPr>
        <w:pStyle w:val="Screen"/>
      </w:pPr>
    </w:p>
    <w:p w:rsidR="00F10010" w:rsidRPr="0091005D" w:rsidRDefault="00F10010" w:rsidP="00F10010">
      <w:pPr>
        <w:pStyle w:val="Screen"/>
      </w:pPr>
      <w:r w:rsidRPr="0091005D">
        <w:t>Now doing allergy checks.  Please wait...</w:t>
      </w:r>
    </w:p>
    <w:p w:rsidR="00F10010" w:rsidRPr="0091005D" w:rsidRDefault="00F10010" w:rsidP="00F10010">
      <w:pPr>
        <w:pStyle w:val="Screen"/>
      </w:pPr>
    </w:p>
    <w:p w:rsidR="00F10010" w:rsidRPr="0091005D" w:rsidRDefault="00F10010" w:rsidP="00F10010">
      <w:pPr>
        <w:pStyle w:val="Screen"/>
      </w:pPr>
      <w:r w:rsidRPr="0091005D">
        <w:t>Now processing Clinical Reminder Order Checks. Please wait ...</w:t>
      </w:r>
    </w:p>
    <w:p w:rsidR="00F10010" w:rsidRPr="0091005D" w:rsidRDefault="00F10010" w:rsidP="00F10010">
      <w:pPr>
        <w:pStyle w:val="Screen"/>
      </w:pPr>
    </w:p>
    <w:p w:rsidR="00F10010" w:rsidRPr="0091005D" w:rsidRDefault="00F10010" w:rsidP="00F10010">
      <w:pPr>
        <w:pStyle w:val="Screen"/>
      </w:pPr>
      <w:r w:rsidRPr="0091005D">
        <w:t>Now Processing Enhanced Order Checks!  Please Wait...</w:t>
      </w:r>
    </w:p>
    <w:p w:rsidR="00F10010" w:rsidRPr="0091005D" w:rsidRDefault="00F10010" w:rsidP="003F6D1F">
      <w:pPr>
        <w:pStyle w:val="Screen"/>
      </w:pPr>
    </w:p>
    <w:p w:rsidR="00594F2F" w:rsidRPr="0091005D" w:rsidRDefault="00594F2F" w:rsidP="003F6D1F">
      <w:pPr>
        <w:pStyle w:val="Screen"/>
      </w:pPr>
    </w:p>
    <w:p w:rsidR="00594F2F" w:rsidRPr="0091005D" w:rsidRDefault="00594F2F" w:rsidP="003F6D1F">
      <w:pPr>
        <w:pStyle w:val="Screen"/>
      </w:pPr>
      <w:r w:rsidRPr="0091005D">
        <w:t>=======================================================================</w:t>
      </w:r>
    </w:p>
    <w:p w:rsidR="00594F2F" w:rsidRPr="0091005D" w:rsidRDefault="00594F2F" w:rsidP="003F6D1F">
      <w:pPr>
        <w:pStyle w:val="Screen"/>
      </w:pPr>
      <w:r w:rsidRPr="0091005D">
        <w:t>*** THERAPEUTIC DUPLICATION(S) *** NIZATIDINE 150MG CAP with</w:t>
      </w:r>
    </w:p>
    <w:p w:rsidR="00594F2F" w:rsidRPr="0091005D" w:rsidRDefault="00594F2F" w:rsidP="003F6D1F">
      <w:pPr>
        <w:pStyle w:val="Screen"/>
      </w:pPr>
    </w:p>
    <w:p w:rsidR="00594F2F" w:rsidRPr="0091005D" w:rsidRDefault="00594F2F" w:rsidP="003F6D1F">
      <w:pPr>
        <w:pStyle w:val="Screen"/>
      </w:pPr>
      <w:r w:rsidRPr="0091005D">
        <w:t xml:space="preserve">   Local Rx #2561 (ACTIVE) for CIMETIDINE 300MG TAB </w:t>
      </w:r>
    </w:p>
    <w:p w:rsidR="00594F2F" w:rsidRPr="0091005D" w:rsidRDefault="00594F2F" w:rsidP="003F6D1F">
      <w:pPr>
        <w:pStyle w:val="Screen"/>
      </w:pPr>
    </w:p>
    <w:p w:rsidR="00594F2F" w:rsidRPr="0091005D" w:rsidRDefault="00594F2F" w:rsidP="003F6D1F">
      <w:pPr>
        <w:pStyle w:val="Screen"/>
      </w:pPr>
      <w:r w:rsidRPr="0091005D">
        <w:t xml:space="preserve">   Local Rx #2572 (PROVIDER HOLD) for SUCRALFATE 1MG TAB </w:t>
      </w:r>
    </w:p>
    <w:p w:rsidR="00594F2F" w:rsidRPr="0091005D" w:rsidRDefault="00594F2F" w:rsidP="003F6D1F">
      <w:pPr>
        <w:pStyle w:val="Screen"/>
      </w:pPr>
    </w:p>
    <w:p w:rsidR="00594F2F" w:rsidRPr="0091005D" w:rsidRDefault="00594F2F" w:rsidP="003F6D1F">
      <w:pPr>
        <w:pStyle w:val="Screen"/>
      </w:pPr>
      <w:r w:rsidRPr="0091005D">
        <w:t xml:space="preserve">   Remote Rx #2571 (DISCONTINUED) for RANITIDINE HCL 150MG TAB </w:t>
      </w:r>
    </w:p>
    <w:p w:rsidR="00594F2F" w:rsidRPr="0091005D" w:rsidRDefault="00594F2F" w:rsidP="003F6D1F">
      <w:pPr>
        <w:pStyle w:val="Screen"/>
      </w:pPr>
      <w:r w:rsidRPr="0091005D">
        <w:t xml:space="preserve"> </w:t>
      </w:r>
    </w:p>
    <w:p w:rsidR="00594F2F" w:rsidRPr="0091005D" w:rsidRDefault="00594F2F" w:rsidP="003F6D1F">
      <w:pPr>
        <w:pStyle w:val="Screen"/>
      </w:pPr>
      <w:r w:rsidRPr="0091005D">
        <w:t xml:space="preserve">   Pending Order FAMOTIDINE 20MG TAB </w:t>
      </w:r>
    </w:p>
    <w:p w:rsidR="00594F2F" w:rsidRPr="0091005D" w:rsidRDefault="00594F2F" w:rsidP="003F6D1F">
      <w:pPr>
        <w:pStyle w:val="Screen"/>
      </w:pPr>
    </w:p>
    <w:p w:rsidR="00594F2F" w:rsidRPr="0091005D" w:rsidRDefault="00594F2F" w:rsidP="003F6D1F">
      <w:pPr>
        <w:pStyle w:val="Screen"/>
      </w:pPr>
      <w:r w:rsidRPr="0091005D">
        <w:t xml:space="preserve">   Non-VA Med Order for CIMETIDINE 300MG TAB </w:t>
      </w:r>
    </w:p>
    <w:p w:rsidR="00594F2F" w:rsidRPr="0091005D" w:rsidRDefault="00594F2F" w:rsidP="003F6D1F">
      <w:pPr>
        <w:pStyle w:val="Screen"/>
      </w:pPr>
    </w:p>
    <w:p w:rsidR="00594F2F" w:rsidRPr="0091005D" w:rsidRDefault="00594F2F" w:rsidP="003F6D1F">
      <w:pPr>
        <w:pStyle w:val="Screen"/>
      </w:pPr>
      <w:r w:rsidRPr="0091005D">
        <w:t>Class(es) Involved in Therapeutic Duplication(s): PEPTIC ULCER AGENTS, HISTAMINE-2 RECEPTOR ANTAGOINSTS (H2 ANTAGONISTS)</w:t>
      </w:r>
    </w:p>
    <w:p w:rsidR="00594F2F" w:rsidRPr="0091005D" w:rsidRDefault="00594F2F" w:rsidP="003F6D1F">
      <w:pPr>
        <w:pStyle w:val="Screen"/>
      </w:pPr>
      <w:r w:rsidRPr="0091005D">
        <w:t>=============================================================================</w:t>
      </w:r>
    </w:p>
    <w:p w:rsidR="00594F2F" w:rsidRPr="0091005D" w:rsidRDefault="00594F2F" w:rsidP="003F6D1F">
      <w:pPr>
        <w:pStyle w:val="Screen"/>
      </w:pPr>
      <w:r w:rsidRPr="0091005D">
        <w:t>VERB: TAKE</w:t>
      </w:r>
    </w:p>
    <w:p w:rsidR="00594F2F" w:rsidRPr="0091005D" w:rsidRDefault="00407576" w:rsidP="003F6D1F">
      <w:pPr>
        <w:pStyle w:val="Screen"/>
      </w:pPr>
      <w:r>
        <w:t xml:space="preserve">There are 2 </w:t>
      </w:r>
      <w:r w:rsidR="00594F2F" w:rsidRPr="0091005D">
        <w:t>Available Dosage(s)</w:t>
      </w:r>
      <w:r>
        <w:t>:</w:t>
      </w:r>
    </w:p>
    <w:p w:rsidR="00594F2F" w:rsidRPr="0091005D" w:rsidRDefault="00594F2F" w:rsidP="003F6D1F">
      <w:pPr>
        <w:pStyle w:val="Screen"/>
      </w:pPr>
      <w:r w:rsidRPr="0091005D">
        <w:t xml:space="preserve">       1. 150MG</w:t>
      </w:r>
    </w:p>
    <w:p w:rsidR="00594F2F" w:rsidRPr="0091005D" w:rsidRDefault="00594F2F" w:rsidP="003F6D1F">
      <w:pPr>
        <w:pStyle w:val="Screen"/>
      </w:pPr>
      <w:r w:rsidRPr="0091005D">
        <w:t xml:space="preserve">       2. 300MG</w:t>
      </w:r>
    </w:p>
    <w:p w:rsidR="00594F2F" w:rsidRPr="0091005D" w:rsidRDefault="00594F2F" w:rsidP="003F6D1F">
      <w:pPr>
        <w:pStyle w:val="Screen"/>
      </w:pPr>
    </w:p>
    <w:p w:rsidR="00594F2F" w:rsidRPr="0091005D" w:rsidRDefault="00594F2F" w:rsidP="003F6D1F">
      <w:pPr>
        <w:pStyle w:val="Screen"/>
      </w:pPr>
      <w:r w:rsidRPr="0091005D">
        <w:t>Select from list of Available Dosages</w:t>
      </w:r>
      <w:r w:rsidR="00407576">
        <w:t xml:space="preserve"> (1-2)</w:t>
      </w:r>
      <w:r w:rsidRPr="0091005D">
        <w:t>, Enter Free Text Dose</w:t>
      </w:r>
    </w:p>
    <w:p w:rsidR="00594F2F" w:rsidRPr="0091005D" w:rsidRDefault="00594F2F" w:rsidP="003F6D1F">
      <w:pPr>
        <w:pStyle w:val="Screen"/>
      </w:pPr>
      <w:r w:rsidRPr="0091005D">
        <w:t>or Enter a Question Mark (?) to view list:</w:t>
      </w:r>
    </w:p>
    <w:p w:rsidR="00594F2F" w:rsidRPr="0091005D" w:rsidRDefault="00594F2F" w:rsidP="00111E76"/>
    <w:p w:rsidR="00594F2F" w:rsidRPr="0091005D" w:rsidRDefault="00B51E7C" w:rsidP="00A17F7F">
      <w:pPr>
        <w:pStyle w:val="Example"/>
      </w:pPr>
      <w:bookmarkStart w:id="490" w:name="p029w"/>
      <w:bookmarkStart w:id="491" w:name="p_78"/>
      <w:bookmarkEnd w:id="490"/>
      <w:r w:rsidRPr="0091005D">
        <w:br w:type="page"/>
      </w:r>
      <w:bookmarkStart w:id="492" w:name="Page_87"/>
      <w:bookmarkStart w:id="493" w:name="Page_101"/>
      <w:bookmarkEnd w:id="492"/>
      <w:bookmarkEnd w:id="493"/>
      <w:r w:rsidR="00594F2F" w:rsidRPr="0091005D">
        <w:lastRenderedPageBreak/>
        <w:t>Example: Entering a New Order – Not accepting order, duplicate therapy not discontinued</w:t>
      </w:r>
    </w:p>
    <w:bookmarkEnd w:id="491"/>
    <w:p w:rsidR="00594F2F" w:rsidRPr="0091005D" w:rsidRDefault="00594F2F" w:rsidP="003F6D1F">
      <w:pPr>
        <w:pStyle w:val="Screen"/>
      </w:pPr>
      <w:r w:rsidRPr="0091005D">
        <w:t xml:space="preserve">Select Action: Quit// NO   New Order  </w:t>
      </w:r>
    </w:p>
    <w:p w:rsidR="00594F2F" w:rsidRPr="0091005D" w:rsidRDefault="00594F2F" w:rsidP="003F6D1F">
      <w:pPr>
        <w:pStyle w:val="Screen"/>
      </w:pPr>
    </w:p>
    <w:p w:rsidR="00594F2F" w:rsidRPr="0091005D" w:rsidRDefault="00594F2F" w:rsidP="003F6D1F">
      <w:pPr>
        <w:pStyle w:val="Screen"/>
      </w:pPr>
      <w:r w:rsidRPr="0091005D">
        <w:t>Eligibility: NSC     SC%: 5</w:t>
      </w:r>
    </w:p>
    <w:p w:rsidR="00594F2F" w:rsidRPr="0091005D" w:rsidRDefault="00594F2F" w:rsidP="003F6D1F">
      <w:pPr>
        <w:pStyle w:val="Screen"/>
      </w:pPr>
      <w:r w:rsidRPr="0091005D">
        <w:t xml:space="preserve">RX PATIENT STATUS: OPT NSC//   </w:t>
      </w:r>
    </w:p>
    <w:p w:rsidR="00594F2F" w:rsidRPr="0091005D" w:rsidRDefault="00594F2F" w:rsidP="003F6D1F">
      <w:pPr>
        <w:pStyle w:val="Screen"/>
      </w:pPr>
      <w:r w:rsidRPr="0091005D">
        <w:t>DRUG: FAMOTIDINE</w:t>
      </w:r>
    </w:p>
    <w:p w:rsidR="00594F2F" w:rsidRPr="0091005D" w:rsidRDefault="00594F2F" w:rsidP="003F6D1F">
      <w:pPr>
        <w:pStyle w:val="Screen"/>
      </w:pPr>
      <w:r w:rsidRPr="0091005D">
        <w:t xml:space="preserve">  Lookup: GENERIC NAME</w:t>
      </w:r>
    </w:p>
    <w:p w:rsidR="00594F2F" w:rsidRPr="0091005D" w:rsidRDefault="00594F2F" w:rsidP="003F6D1F">
      <w:pPr>
        <w:pStyle w:val="Screen"/>
      </w:pPr>
      <w:r w:rsidRPr="0091005D">
        <w:t xml:space="preserve">FAMOTIDINE 20MG TAB           GA301           </w:t>
      </w:r>
    </w:p>
    <w:p w:rsidR="00594F2F" w:rsidRPr="0091005D" w:rsidRDefault="00594F2F" w:rsidP="003F6D1F">
      <w:pPr>
        <w:pStyle w:val="Screen"/>
      </w:pPr>
      <w:r w:rsidRPr="0091005D">
        <w:t xml:space="preserve">         ...OK? Yes//   (Yes)</w:t>
      </w:r>
    </w:p>
    <w:p w:rsidR="00594F2F" w:rsidRPr="0091005D" w:rsidRDefault="00594F2F" w:rsidP="003F6D1F">
      <w:pPr>
        <w:pStyle w:val="Screen"/>
      </w:pPr>
    </w:p>
    <w:p w:rsidR="00594F2F" w:rsidRPr="0091005D" w:rsidRDefault="00594F2F" w:rsidP="003F6D1F">
      <w:pPr>
        <w:pStyle w:val="Screen"/>
      </w:pPr>
      <w:r w:rsidRPr="0091005D">
        <w:t xml:space="preserve">  Restriction/Guideline(s) exist.  Display? :  (N/D/O/B): No//   NO</w:t>
      </w:r>
    </w:p>
    <w:p w:rsidR="000F5CCA" w:rsidRPr="0091005D" w:rsidRDefault="000F5CCA" w:rsidP="003F6D1F">
      <w:pPr>
        <w:pStyle w:val="Screen"/>
      </w:pPr>
    </w:p>
    <w:p w:rsidR="00E8696A" w:rsidRPr="0091005D" w:rsidRDefault="00E8696A" w:rsidP="003F6D1F">
      <w:pPr>
        <w:pStyle w:val="Screen"/>
      </w:pPr>
      <w:bookmarkStart w:id="494" w:name="P078"/>
      <w:bookmarkEnd w:id="494"/>
      <w:r w:rsidRPr="0091005D">
        <w:t>Now doing remote order checks. Please wait...</w:t>
      </w:r>
    </w:p>
    <w:p w:rsidR="00E8696A" w:rsidRPr="0091005D" w:rsidRDefault="00E8696A" w:rsidP="003F6D1F">
      <w:pPr>
        <w:pStyle w:val="Screen"/>
      </w:pPr>
    </w:p>
    <w:p w:rsidR="00FD47D9" w:rsidRPr="0091005D" w:rsidRDefault="00FD47D9" w:rsidP="003F6D1F">
      <w:pPr>
        <w:pStyle w:val="Screen"/>
      </w:pPr>
      <w:r w:rsidRPr="0091005D">
        <w:t>Now doing allergy checks.  Please wait...</w:t>
      </w:r>
    </w:p>
    <w:p w:rsidR="00FD47D9" w:rsidRPr="0091005D" w:rsidRDefault="00FD47D9" w:rsidP="003F6D1F">
      <w:pPr>
        <w:pStyle w:val="Screen"/>
      </w:pPr>
    </w:p>
    <w:p w:rsidR="00FD47D9" w:rsidRPr="0091005D" w:rsidRDefault="00FD47D9" w:rsidP="003F6D1F">
      <w:pPr>
        <w:pStyle w:val="Screen"/>
      </w:pPr>
      <w:r w:rsidRPr="0091005D">
        <w:t>Now processing Clinical Reminder Order Checks. Please wait ...</w:t>
      </w:r>
    </w:p>
    <w:p w:rsidR="00594F2F" w:rsidRPr="0091005D" w:rsidRDefault="00594F2F" w:rsidP="003F6D1F">
      <w:pPr>
        <w:pStyle w:val="Screen"/>
      </w:pPr>
    </w:p>
    <w:p w:rsidR="00594F2F" w:rsidRPr="0091005D" w:rsidRDefault="00594F2F" w:rsidP="003F6D1F">
      <w:pPr>
        <w:pStyle w:val="Screen"/>
      </w:pPr>
      <w:r w:rsidRPr="0091005D">
        <w:t>Now Processing Enhanced Order Checks!  Please wait...</w:t>
      </w:r>
    </w:p>
    <w:p w:rsidR="00594F2F" w:rsidRPr="0091005D" w:rsidRDefault="00594F2F" w:rsidP="0016223E">
      <w:pPr>
        <w:pStyle w:val="Screen"/>
      </w:pPr>
    </w:p>
    <w:p w:rsidR="00B00AC9" w:rsidRPr="0091005D" w:rsidRDefault="00B00AC9" w:rsidP="00B00AC9">
      <w:pPr>
        <w:pStyle w:val="Screen"/>
      </w:pPr>
      <w:r w:rsidRPr="0091005D">
        <w:t>===============================================================================</w:t>
      </w:r>
    </w:p>
    <w:p w:rsidR="00594F2F" w:rsidRPr="0091005D" w:rsidRDefault="00594F2F" w:rsidP="003F6D1F">
      <w:pPr>
        <w:pStyle w:val="Screen"/>
      </w:pPr>
      <w:r w:rsidRPr="0091005D">
        <w:t xml:space="preserve">  *** THERAPEUTIC DUPLICATION(S) *** FAMOTIDINE 20MG TAB with </w:t>
      </w:r>
    </w:p>
    <w:p w:rsidR="00594F2F" w:rsidRPr="0091005D" w:rsidRDefault="00594F2F" w:rsidP="003F6D1F">
      <w:pPr>
        <w:pStyle w:val="Screen"/>
      </w:pPr>
    </w:p>
    <w:p w:rsidR="00594F2F" w:rsidRPr="0091005D" w:rsidRDefault="00594F2F" w:rsidP="003F6D1F">
      <w:pPr>
        <w:pStyle w:val="Screen"/>
      </w:pPr>
      <w:r w:rsidRPr="0091005D">
        <w:t xml:space="preserve">         Local RX#: 2586A</w:t>
      </w:r>
    </w:p>
    <w:p w:rsidR="00594F2F" w:rsidRPr="0091005D" w:rsidRDefault="00594F2F" w:rsidP="003F6D1F">
      <w:pPr>
        <w:pStyle w:val="Screen"/>
      </w:pPr>
      <w:r w:rsidRPr="0091005D">
        <w:t xml:space="preserve">              Drug: CIMETIDINE 300MG TAB (DISCONTINUED)</w:t>
      </w:r>
    </w:p>
    <w:p w:rsidR="00594F2F" w:rsidRPr="0091005D" w:rsidRDefault="00594F2F" w:rsidP="003F6D1F">
      <w:pPr>
        <w:pStyle w:val="Screen"/>
      </w:pPr>
      <w:r w:rsidRPr="0091005D">
        <w:t xml:space="preserve">               SIG: TAKE ONE TABLET BY MOUTH AT BEDTIME</w:t>
      </w:r>
    </w:p>
    <w:p w:rsidR="00594F2F" w:rsidRPr="0091005D" w:rsidRDefault="00594F2F" w:rsidP="003F6D1F">
      <w:pPr>
        <w:pStyle w:val="Screen"/>
      </w:pPr>
      <w:r w:rsidRPr="0091005D">
        <w:t xml:space="preserve">               QTY: 90                       Days Supply: 30</w:t>
      </w:r>
    </w:p>
    <w:p w:rsidR="00594F2F" w:rsidRPr="0091005D" w:rsidRDefault="00955490" w:rsidP="003F6D1F">
      <w:pPr>
        <w:pStyle w:val="Screen"/>
      </w:pPr>
      <w:r w:rsidRPr="0091005D">
        <w:t xml:space="preserve">     </w:t>
      </w:r>
      <w:r w:rsidR="00594F2F" w:rsidRPr="0091005D">
        <w:t>Processing Status: Released locally on 3/12/08@08:55:32  (Window)</w:t>
      </w:r>
    </w:p>
    <w:p w:rsidR="00594F2F" w:rsidRPr="0091005D" w:rsidRDefault="00594F2F" w:rsidP="003F6D1F">
      <w:pPr>
        <w:pStyle w:val="Screen"/>
      </w:pPr>
      <w:r w:rsidRPr="0091005D">
        <w:t xml:space="preserve">  </w:t>
      </w:r>
      <w:r w:rsidR="00955490" w:rsidRPr="0091005D">
        <w:t xml:space="preserve"> </w:t>
      </w:r>
      <w:r w:rsidRPr="0091005D">
        <w:t xml:space="preserve"> Last Filled On: 03/12/08                                               </w:t>
      </w:r>
    </w:p>
    <w:p w:rsidR="00594F2F" w:rsidRPr="0091005D" w:rsidRDefault="00594F2F" w:rsidP="003F6D1F">
      <w:pPr>
        <w:pStyle w:val="Screen"/>
      </w:pPr>
      <w:r w:rsidRPr="0091005D">
        <w:t xml:space="preserve">                                                   </w:t>
      </w:r>
    </w:p>
    <w:p w:rsidR="00594F2F" w:rsidRPr="0091005D" w:rsidRDefault="00594F2F" w:rsidP="003F6D1F">
      <w:pPr>
        <w:pStyle w:val="Screen"/>
      </w:pPr>
      <w:r w:rsidRPr="0091005D">
        <w:t xml:space="preserve">Press Return to Continue: </w:t>
      </w:r>
    </w:p>
    <w:p w:rsidR="00594F2F" w:rsidRPr="0091005D" w:rsidRDefault="00594F2F" w:rsidP="003F6D1F">
      <w:pPr>
        <w:pStyle w:val="Screen"/>
      </w:pPr>
    </w:p>
    <w:p w:rsidR="00594F2F" w:rsidRPr="0091005D" w:rsidRDefault="00594F2F" w:rsidP="003F6D1F">
      <w:pPr>
        <w:pStyle w:val="Screen"/>
      </w:pPr>
      <w:r w:rsidRPr="0091005D">
        <w:t xml:space="preserve">         Local RX#: 2710</w:t>
      </w:r>
    </w:p>
    <w:p w:rsidR="00594F2F" w:rsidRPr="0091005D" w:rsidRDefault="00594F2F" w:rsidP="003F6D1F">
      <w:pPr>
        <w:pStyle w:val="Screen"/>
      </w:pPr>
      <w:r w:rsidRPr="0091005D">
        <w:t xml:space="preserve">              Drug: RANITIDINE HCL 150MG TAB (ACTIVE)</w:t>
      </w:r>
    </w:p>
    <w:p w:rsidR="00594F2F" w:rsidRPr="0091005D" w:rsidRDefault="00594F2F" w:rsidP="003F6D1F">
      <w:pPr>
        <w:pStyle w:val="Screen"/>
      </w:pPr>
      <w:r w:rsidRPr="0091005D">
        <w:t xml:space="preserve">               SIG: TAKE ONE TABLET BY MOUTH TWICE A DAY</w:t>
      </w:r>
    </w:p>
    <w:p w:rsidR="00594F2F" w:rsidRPr="0091005D" w:rsidRDefault="00594F2F" w:rsidP="003F6D1F">
      <w:pPr>
        <w:pStyle w:val="Screen"/>
      </w:pPr>
      <w:r w:rsidRPr="0091005D">
        <w:t xml:space="preserve">               QTY: 60                       Days Supply: 30</w:t>
      </w:r>
    </w:p>
    <w:p w:rsidR="00594F2F" w:rsidRPr="0091005D" w:rsidRDefault="00955490" w:rsidP="006D3E80">
      <w:pPr>
        <w:pStyle w:val="Screen"/>
        <w:keepNext/>
      </w:pPr>
      <w:r w:rsidRPr="0091005D">
        <w:t xml:space="preserve">     </w:t>
      </w:r>
      <w:r w:rsidR="00594F2F" w:rsidRPr="0091005D">
        <w:t>Processing Status: Released locally on 6/1/09@08:55:32  (Window)</w:t>
      </w:r>
    </w:p>
    <w:p w:rsidR="00A45D57" w:rsidRPr="0091005D" w:rsidRDefault="00594F2F" w:rsidP="003F6D1F">
      <w:pPr>
        <w:pStyle w:val="Screen"/>
      </w:pPr>
      <w:r w:rsidRPr="0091005D">
        <w:t xml:space="preserve"> </w:t>
      </w:r>
      <w:r w:rsidR="00955490" w:rsidRPr="0091005D">
        <w:t xml:space="preserve"> </w:t>
      </w:r>
      <w:r w:rsidRPr="0091005D">
        <w:t xml:space="preserve">  Last Filled On: 06/01/09                                                    </w:t>
      </w:r>
    </w:p>
    <w:p w:rsidR="003425F1" w:rsidRPr="0091005D" w:rsidRDefault="003425F1" w:rsidP="003F6D1F">
      <w:pPr>
        <w:pStyle w:val="Screen"/>
      </w:pPr>
    </w:p>
    <w:p w:rsidR="00594F2F" w:rsidRPr="0091005D" w:rsidRDefault="00594F2F" w:rsidP="003F6D1F">
      <w:pPr>
        <w:pStyle w:val="Screen"/>
      </w:pPr>
      <w:r w:rsidRPr="0091005D">
        <w:t xml:space="preserve">Press Return to Continue: </w:t>
      </w:r>
    </w:p>
    <w:p w:rsidR="00594F2F" w:rsidRPr="0091005D" w:rsidRDefault="00594F2F" w:rsidP="003F6D1F">
      <w:pPr>
        <w:pStyle w:val="Screen"/>
      </w:pPr>
    </w:p>
    <w:p w:rsidR="00594F2F" w:rsidRPr="0091005D" w:rsidRDefault="00594F2F" w:rsidP="003F6D1F">
      <w:pPr>
        <w:pStyle w:val="Screen"/>
      </w:pPr>
      <w:r w:rsidRPr="0091005D">
        <w:t xml:space="preserve">Class(es)Involved in Therapeutic Duplication(s): Peptic Ulcer Agents, Histamine-2 Receptor Antagonists (H2 Antagonists)  </w:t>
      </w:r>
    </w:p>
    <w:p w:rsidR="00594F2F" w:rsidRPr="0091005D" w:rsidRDefault="00594F2F" w:rsidP="003F6D1F">
      <w:pPr>
        <w:pStyle w:val="Screen"/>
      </w:pPr>
    </w:p>
    <w:p w:rsidR="00594F2F" w:rsidRPr="0091005D" w:rsidRDefault="00594F2F" w:rsidP="003F6D1F">
      <w:pPr>
        <w:pStyle w:val="Screen"/>
      </w:pPr>
      <w:r w:rsidRPr="0091005D">
        <w:t>===============================================================================</w:t>
      </w:r>
    </w:p>
    <w:p w:rsidR="00594F2F" w:rsidRPr="0091005D" w:rsidRDefault="00594F2F" w:rsidP="003F6D1F">
      <w:pPr>
        <w:pStyle w:val="Screen"/>
      </w:pPr>
      <w:r w:rsidRPr="0091005D">
        <w:t xml:space="preserve">Press Return to Continue: </w:t>
      </w:r>
    </w:p>
    <w:p w:rsidR="00594F2F" w:rsidRPr="0091005D" w:rsidRDefault="00594F2F" w:rsidP="003F6D1F">
      <w:pPr>
        <w:pStyle w:val="Screen"/>
      </w:pPr>
    </w:p>
    <w:p w:rsidR="00594F2F" w:rsidRPr="0091005D" w:rsidRDefault="00594F2F" w:rsidP="003F6D1F">
      <w:pPr>
        <w:pStyle w:val="Screen"/>
      </w:pPr>
      <w:r w:rsidRPr="0091005D">
        <w:t>Discontinue Rx #2710 for RANITIDINE HCL 150MG TAB Y/N ? YES</w:t>
      </w:r>
    </w:p>
    <w:p w:rsidR="00594F2F" w:rsidRPr="0091005D" w:rsidRDefault="00594F2F" w:rsidP="003F6D1F">
      <w:pPr>
        <w:pStyle w:val="Screen"/>
      </w:pPr>
    </w:p>
    <w:p w:rsidR="00594F2F" w:rsidRPr="0091005D" w:rsidRDefault="00594F2F" w:rsidP="003F6D1F">
      <w:pPr>
        <w:pStyle w:val="Screen"/>
      </w:pPr>
      <w:r w:rsidRPr="0091005D">
        <w:t>Duplicate Therapy RX #2710 RANITIDINE HCL 150MG TAB will be discontinued after the acceptance of the new order.</w:t>
      </w:r>
    </w:p>
    <w:p w:rsidR="00594F2F" w:rsidRPr="0091005D" w:rsidRDefault="00594F2F" w:rsidP="003F6D1F">
      <w:pPr>
        <w:pStyle w:val="Screen"/>
      </w:pPr>
      <w:r w:rsidRPr="0091005D">
        <w:t>===============================================================================</w:t>
      </w:r>
    </w:p>
    <w:p w:rsidR="00594F2F" w:rsidRPr="0091005D" w:rsidRDefault="00594F2F" w:rsidP="003F6D1F">
      <w:pPr>
        <w:pStyle w:val="Screen"/>
      </w:pPr>
    </w:p>
    <w:p w:rsidR="00594F2F" w:rsidRPr="0091005D" w:rsidRDefault="00594F2F" w:rsidP="003F6D1F">
      <w:pPr>
        <w:pStyle w:val="Screen"/>
      </w:pPr>
      <w:r w:rsidRPr="0091005D">
        <w:t>VERB: TAKE</w:t>
      </w:r>
    </w:p>
    <w:p w:rsidR="00594F2F" w:rsidRPr="0091005D" w:rsidRDefault="00407576" w:rsidP="003F6D1F">
      <w:pPr>
        <w:pStyle w:val="Screen"/>
      </w:pPr>
      <w:r>
        <w:t xml:space="preserve">There are 2 </w:t>
      </w:r>
      <w:r w:rsidR="00594F2F" w:rsidRPr="0091005D">
        <w:t>Available Dosage(s)</w:t>
      </w:r>
      <w:r>
        <w:t>:</w:t>
      </w:r>
    </w:p>
    <w:p w:rsidR="00594F2F" w:rsidRPr="0091005D" w:rsidRDefault="00594F2F" w:rsidP="003F6D1F">
      <w:pPr>
        <w:pStyle w:val="Screen"/>
      </w:pPr>
      <w:r w:rsidRPr="0091005D">
        <w:t xml:space="preserve">       1. 20MG</w:t>
      </w:r>
    </w:p>
    <w:p w:rsidR="00594F2F" w:rsidRPr="0091005D" w:rsidRDefault="00594F2F" w:rsidP="003F6D1F">
      <w:pPr>
        <w:pStyle w:val="Screen"/>
      </w:pPr>
      <w:r w:rsidRPr="0091005D">
        <w:t xml:space="preserve">       2. 40MG</w:t>
      </w:r>
    </w:p>
    <w:p w:rsidR="00594F2F" w:rsidRPr="0091005D" w:rsidRDefault="00594F2F" w:rsidP="003F6D1F">
      <w:pPr>
        <w:pStyle w:val="Screen"/>
      </w:pPr>
    </w:p>
    <w:p w:rsidR="00594F2F" w:rsidRPr="0091005D" w:rsidRDefault="00594F2F" w:rsidP="003F6D1F">
      <w:pPr>
        <w:pStyle w:val="Screen"/>
      </w:pPr>
      <w:r w:rsidRPr="0091005D">
        <w:t>Select from list of Available Dosages</w:t>
      </w:r>
      <w:r w:rsidR="00407576">
        <w:t xml:space="preserve"> (1-2)</w:t>
      </w:r>
      <w:r w:rsidRPr="0091005D">
        <w:t>, Enter Free Text Dose</w:t>
      </w:r>
    </w:p>
    <w:p w:rsidR="00594F2F" w:rsidRPr="0091005D" w:rsidRDefault="00594F2F" w:rsidP="003F6D1F">
      <w:pPr>
        <w:pStyle w:val="Screen"/>
      </w:pPr>
      <w:r w:rsidRPr="0091005D">
        <w:t>or Enter a Question Mark (?) to view list: 1 20MG</w:t>
      </w:r>
    </w:p>
    <w:p w:rsidR="00594F2F" w:rsidRPr="0091005D" w:rsidRDefault="00594F2F" w:rsidP="003F6D1F">
      <w:pPr>
        <w:pStyle w:val="Screen"/>
      </w:pPr>
    </w:p>
    <w:p w:rsidR="00594F2F" w:rsidRPr="0091005D" w:rsidRDefault="00594F2F" w:rsidP="003F6D1F">
      <w:pPr>
        <w:pStyle w:val="Screen"/>
      </w:pPr>
      <w:r w:rsidRPr="0091005D">
        <w:t>You entered 20MG is this correct? Yes//   YES</w:t>
      </w:r>
    </w:p>
    <w:p w:rsidR="00594F2F" w:rsidRPr="0091005D" w:rsidRDefault="00594F2F" w:rsidP="003F6D1F">
      <w:pPr>
        <w:pStyle w:val="Screen"/>
      </w:pPr>
      <w:r w:rsidRPr="0091005D">
        <w:t>VERB: TAKE</w:t>
      </w:r>
    </w:p>
    <w:p w:rsidR="00594F2F" w:rsidRPr="0091005D" w:rsidRDefault="00594F2F" w:rsidP="003F6D1F">
      <w:pPr>
        <w:pStyle w:val="Screen"/>
      </w:pPr>
      <w:r w:rsidRPr="0091005D">
        <w:t>DISPENSE UNITS PER DOSE(TABLET): 1// 1</w:t>
      </w:r>
    </w:p>
    <w:p w:rsidR="00594F2F" w:rsidRPr="0091005D" w:rsidRDefault="00594F2F" w:rsidP="003F6D1F">
      <w:pPr>
        <w:pStyle w:val="Screen"/>
      </w:pPr>
      <w:r w:rsidRPr="0091005D">
        <w:t>Dosage Ordered: 20MG</w:t>
      </w:r>
    </w:p>
    <w:p w:rsidR="00594F2F" w:rsidRPr="0091005D" w:rsidRDefault="00594F2F" w:rsidP="003F6D1F">
      <w:pPr>
        <w:pStyle w:val="Screen"/>
      </w:pPr>
    </w:p>
    <w:p w:rsidR="00594F2F" w:rsidRPr="0091005D" w:rsidRDefault="00594F2F" w:rsidP="003F6D1F">
      <w:pPr>
        <w:pStyle w:val="Screen"/>
      </w:pPr>
      <w:r w:rsidRPr="0091005D">
        <w:t>NOUN: TABLET</w:t>
      </w:r>
    </w:p>
    <w:p w:rsidR="00594F2F" w:rsidRPr="0091005D" w:rsidRDefault="00594F2F" w:rsidP="003F6D1F">
      <w:pPr>
        <w:pStyle w:val="Screen"/>
      </w:pPr>
      <w:r w:rsidRPr="0091005D">
        <w:t>ROUTE: PO//   ORAL      PO  MOUTH</w:t>
      </w:r>
    </w:p>
    <w:p w:rsidR="00407576" w:rsidRDefault="00407576" w:rsidP="00407576">
      <w:pPr>
        <w:pStyle w:val="Screen"/>
      </w:pPr>
      <w:r w:rsidRPr="000841B4">
        <w:t>Schedule: BID// QAM</w:t>
      </w:r>
    </w:p>
    <w:p w:rsidR="00407576" w:rsidRDefault="00407576" w:rsidP="00407576">
      <w:pPr>
        <w:pStyle w:val="Screen"/>
        <w:rPr>
          <w:rFonts w:cs="Courier New"/>
        </w:rPr>
      </w:pPr>
      <w:r w:rsidRPr="000841B4">
        <w:rPr>
          <w:rFonts w:cs="Courier New"/>
        </w:rPr>
        <w:t>Now searching ADMINISTRATION SCHEDULE (#51.1) file...</w:t>
      </w:r>
    </w:p>
    <w:p w:rsidR="00407576" w:rsidRDefault="00407576" w:rsidP="00407576">
      <w:pPr>
        <w:pStyle w:val="Screen"/>
        <w:rPr>
          <w:rFonts w:cs="Courier New"/>
        </w:rPr>
      </w:pPr>
      <w:r>
        <w:rPr>
          <w:rFonts w:cs="Courier New"/>
        </w:rPr>
        <w:lastRenderedPageBreak/>
        <w:t xml:space="preserve">  </w:t>
      </w:r>
      <w:r w:rsidRPr="000841B4">
        <w:rPr>
          <w:rFonts w:cs="Courier New"/>
        </w:rPr>
        <w:t>QAM  QAM  EVERY MORNING</w:t>
      </w:r>
    </w:p>
    <w:p w:rsidR="00407576" w:rsidRDefault="00407576" w:rsidP="00407576">
      <w:pPr>
        <w:pStyle w:val="Screen"/>
        <w:rPr>
          <w:rFonts w:cs="Courier New"/>
        </w:rPr>
      </w:pPr>
      <w:r>
        <w:rPr>
          <w:rFonts w:cs="Courier New"/>
        </w:rPr>
        <w:t xml:space="preserve">         </w:t>
      </w:r>
      <w:r w:rsidRPr="000841B4">
        <w:rPr>
          <w:rFonts w:cs="Courier New"/>
        </w:rPr>
        <w:t>...OK? Yes//   (Yes)</w:t>
      </w:r>
    </w:p>
    <w:p w:rsidR="00407576" w:rsidRPr="00DC2DE2" w:rsidRDefault="00407576" w:rsidP="00407576">
      <w:pPr>
        <w:pStyle w:val="Screen"/>
      </w:pPr>
      <w:r>
        <w:rPr>
          <w:rFonts w:cs="Courier New"/>
        </w:rPr>
        <w:t xml:space="preserve"> </w:t>
      </w:r>
      <w:r w:rsidRPr="000841B4">
        <w:rPr>
          <w:rFonts w:cs="Courier New"/>
        </w:rPr>
        <w:t>(EVERY MORNING)</w:t>
      </w:r>
    </w:p>
    <w:p w:rsidR="00594F2F" w:rsidRPr="0091005D" w:rsidRDefault="00594F2F" w:rsidP="003F6D1F">
      <w:pPr>
        <w:pStyle w:val="Screen"/>
      </w:pPr>
      <w:r w:rsidRPr="0091005D">
        <w:t xml:space="preserve">LIMITED DURATION (IN DAYS, HOURS OR MINUTES): </w:t>
      </w:r>
    </w:p>
    <w:p w:rsidR="00594F2F" w:rsidRPr="0091005D" w:rsidRDefault="00594F2F" w:rsidP="003F6D1F">
      <w:pPr>
        <w:pStyle w:val="Screen"/>
      </w:pPr>
      <w:r w:rsidRPr="0091005D">
        <w:t xml:space="preserve">CONJUNCTION: </w:t>
      </w:r>
    </w:p>
    <w:p w:rsidR="00594F2F" w:rsidRPr="0091005D" w:rsidRDefault="00594F2F" w:rsidP="003F6D1F">
      <w:pPr>
        <w:pStyle w:val="Screen"/>
      </w:pPr>
      <w:r w:rsidRPr="0091005D">
        <w:t xml:space="preserve">PATIENT INSTRUCTIONS: </w:t>
      </w:r>
    </w:p>
    <w:p w:rsidR="00594F2F" w:rsidRPr="0091005D" w:rsidRDefault="00594F2F" w:rsidP="003F6D1F">
      <w:pPr>
        <w:pStyle w:val="Screen"/>
      </w:pPr>
    </w:p>
    <w:p w:rsidR="00594F2F" w:rsidRPr="0091005D" w:rsidRDefault="00594F2F" w:rsidP="003F6D1F">
      <w:pPr>
        <w:pStyle w:val="Screen"/>
      </w:pPr>
      <w:r w:rsidRPr="0091005D">
        <w:t>(TAKE ONE TABLET BY MOUTH EVERY MORNING )</w:t>
      </w:r>
    </w:p>
    <w:p w:rsidR="00594F2F" w:rsidRPr="0091005D" w:rsidRDefault="00594F2F" w:rsidP="003F6D1F">
      <w:pPr>
        <w:pStyle w:val="Screen"/>
      </w:pPr>
    </w:p>
    <w:p w:rsidR="00594F2F" w:rsidRPr="0091005D" w:rsidRDefault="00594F2F" w:rsidP="003F6D1F">
      <w:pPr>
        <w:pStyle w:val="Screen"/>
      </w:pPr>
      <w:r w:rsidRPr="0091005D">
        <w:t>DAYS SUPPLY:  (1-90): 30// ^</w:t>
      </w:r>
    </w:p>
    <w:p w:rsidR="00594F2F" w:rsidRPr="0091005D" w:rsidRDefault="00594F2F" w:rsidP="003F6D1F">
      <w:pPr>
        <w:pStyle w:val="Screen"/>
      </w:pPr>
      <w:r w:rsidRPr="0091005D">
        <w:t>RX DELETED</w:t>
      </w:r>
    </w:p>
    <w:p w:rsidR="00594F2F" w:rsidRPr="0091005D" w:rsidRDefault="00594F2F" w:rsidP="003F6D1F">
      <w:pPr>
        <w:pStyle w:val="Screen"/>
      </w:pPr>
    </w:p>
    <w:p w:rsidR="00594F2F" w:rsidRPr="0091005D" w:rsidRDefault="00594F2F" w:rsidP="003F6D1F">
      <w:pPr>
        <w:pStyle w:val="Screen"/>
      </w:pPr>
      <w:r w:rsidRPr="0091005D">
        <w:t>Duplicate Therapy RX #2710 RANITIDINE HCL 150MG TAB NOT Discontinued.</w:t>
      </w:r>
    </w:p>
    <w:p w:rsidR="00E8696A" w:rsidRPr="0091005D" w:rsidRDefault="00E8696A" w:rsidP="00EE3ABF">
      <w:pPr>
        <w:pStyle w:val="Heading3"/>
      </w:pPr>
      <w:bookmarkStart w:id="495" w:name="p029x"/>
      <w:bookmarkStart w:id="496" w:name="Page_88"/>
      <w:bookmarkStart w:id="497" w:name="_Toc354996453"/>
      <w:bookmarkStart w:id="498" w:name="_Toc428973207"/>
      <w:bookmarkStart w:id="499" w:name="_Toc4750937"/>
      <w:bookmarkEnd w:id="495"/>
      <w:bookmarkEnd w:id="496"/>
      <w:r w:rsidRPr="0091005D">
        <w:t>Dosing Order Checks</w:t>
      </w:r>
      <w:bookmarkEnd w:id="497"/>
      <w:bookmarkEnd w:id="498"/>
      <w:bookmarkEnd w:id="499"/>
      <w:r w:rsidRPr="0091005D">
        <w:fldChar w:fldCharType="begin"/>
      </w:r>
      <w:r w:rsidRPr="0091005D">
        <w:instrText xml:space="preserve"> XE "Dosing Order Checks” </w:instrText>
      </w:r>
      <w:r w:rsidRPr="0091005D">
        <w:fldChar w:fldCharType="end"/>
      </w:r>
      <w:r w:rsidRPr="0091005D">
        <w:rPr>
          <w:i/>
        </w:rPr>
        <w:t xml:space="preserve">  </w:t>
      </w:r>
    </w:p>
    <w:p w:rsidR="00E8696A" w:rsidRPr="0091005D" w:rsidRDefault="00E8696A" w:rsidP="00B62C66">
      <w:pPr>
        <w:pStyle w:val="BodyText"/>
      </w:pPr>
      <w:r w:rsidRPr="0091005D">
        <w:t xml:space="preserve">MOCHA v2.0 implements the first increment of dosage checks and introduces the Maximum Single Dose Check for simple and complex orders for both Outpatient Pharmacy and Inpatient Medications applications. </w:t>
      </w:r>
      <w:r w:rsidR="00407576">
        <w:rPr>
          <w:szCs w:val="24"/>
        </w:rPr>
        <w:t xml:space="preserve">MOCHA v2.1b implements the second increment of dosage checks and introduces the Max Daily Dose Check for simple orders for both Outpatient Pharmacy and Inpatient Medications applications. </w:t>
      </w:r>
      <w:r w:rsidRPr="0091005D">
        <w:t xml:space="preserve">MOCHA v2.0 </w:t>
      </w:r>
      <w:r w:rsidR="00407576" w:rsidRPr="001566C2">
        <w:rPr>
          <w:lang w:val="en-US"/>
        </w:rPr>
        <w:t>and MOCHA v2.1b</w:t>
      </w:r>
      <w:r w:rsidR="00407576" w:rsidRPr="004776F3">
        <w:rPr>
          <w:b/>
        </w:rPr>
        <w:t xml:space="preserve"> </w:t>
      </w:r>
      <w:r w:rsidRPr="0091005D">
        <w:t>use the same interface to First Databank (FDB) as MOCHA v1.0.</w:t>
      </w:r>
    </w:p>
    <w:p w:rsidR="00E8696A" w:rsidRPr="0091005D" w:rsidRDefault="00E8696A" w:rsidP="00111E76">
      <w:pPr>
        <w:rPr>
          <w:rFonts w:cs="Calibri"/>
        </w:rPr>
      </w:pPr>
    </w:p>
    <w:p w:rsidR="00E8696A" w:rsidRPr="0091005D" w:rsidRDefault="00952EFA" w:rsidP="00111E76">
      <w:pPr>
        <w:rPr>
          <w:rFonts w:cs="Calibri"/>
          <w:color w:val="1F497D"/>
        </w:rPr>
      </w:pPr>
      <w:r>
        <w:rPr>
          <w:noProof/>
        </w:rPr>
        <w:drawing>
          <wp:anchor distT="0" distB="0" distL="114300" distR="114300" simplePos="0" relativeHeight="251668480" behindDoc="0" locked="0" layoutInCell="1" allowOverlap="1">
            <wp:simplePos x="0" y="0"/>
            <wp:positionH relativeFrom="column">
              <wp:posOffset>28575</wp:posOffset>
            </wp:positionH>
            <wp:positionV relativeFrom="paragraph">
              <wp:posOffset>52070</wp:posOffset>
            </wp:positionV>
            <wp:extent cx="457200" cy="371475"/>
            <wp:effectExtent l="0" t="0" r="0" b="0"/>
            <wp:wrapSquare wrapText="bothSides"/>
            <wp:docPr id="31" name="Picture 3" descr="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ote graphic"/>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457200" cy="371475"/>
                    </a:xfrm>
                    <a:prstGeom prst="rect">
                      <a:avLst/>
                    </a:prstGeom>
                    <a:noFill/>
                  </pic:spPr>
                </pic:pic>
              </a:graphicData>
            </a:graphic>
            <wp14:sizeRelH relativeFrom="page">
              <wp14:pctWidth>0</wp14:pctWidth>
            </wp14:sizeRelH>
            <wp14:sizeRelV relativeFrom="page">
              <wp14:pctHeight>0</wp14:pctHeight>
            </wp14:sizeRelV>
          </wp:anchor>
        </w:drawing>
      </w:r>
      <w:r w:rsidR="00E8696A" w:rsidRPr="0091005D">
        <w:rPr>
          <w:iCs/>
        </w:rPr>
        <w:t xml:space="preserve">Please refer to the </w:t>
      </w:r>
      <w:r w:rsidR="00E8696A" w:rsidRPr="0091005D">
        <w:rPr>
          <w:b/>
          <w:i/>
          <w:iCs/>
        </w:rPr>
        <w:t>Dosing Order Checks User Manual</w:t>
      </w:r>
      <w:r w:rsidR="00E8696A" w:rsidRPr="0091005D">
        <w:rPr>
          <w:iCs/>
        </w:rPr>
        <w:t xml:space="preserve"> for a detailed description of dosing order checks.</w:t>
      </w:r>
    </w:p>
    <w:p w:rsidR="00594F2F" w:rsidRPr="0091005D" w:rsidRDefault="00594F2F" w:rsidP="00111E76"/>
    <w:p w:rsidR="0018718F" w:rsidRPr="0091005D" w:rsidRDefault="00645085" w:rsidP="00212584">
      <w:pPr>
        <w:pStyle w:val="Heading3"/>
        <w:keepNext w:val="0"/>
        <w:spacing w:before="0" w:after="0"/>
        <w:rPr>
          <w:rFonts w:eastAsia="Calibri"/>
          <w:bCs w:val="0"/>
          <w:sz w:val="28"/>
          <w:szCs w:val="28"/>
          <w:lang w:eastAsia="zh-CN"/>
        </w:rPr>
      </w:pPr>
      <w:bookmarkStart w:id="500" w:name="_Toc428973208"/>
      <w:bookmarkStart w:id="501" w:name="_Toc4750938"/>
      <w:r w:rsidRPr="0091005D">
        <w:rPr>
          <w:rFonts w:eastAsia="Calibri"/>
          <w:bCs w:val="0"/>
          <w:sz w:val="28"/>
          <w:szCs w:val="28"/>
          <w:lang w:eastAsia="zh-CN"/>
        </w:rPr>
        <w:t>CPRS Order Checks</w:t>
      </w:r>
      <w:bookmarkEnd w:id="500"/>
      <w:bookmarkEnd w:id="501"/>
      <w:r w:rsidR="00302CC8" w:rsidRPr="0091005D">
        <w:rPr>
          <w:rFonts w:eastAsia="Calibri"/>
          <w:bCs w:val="0"/>
          <w:sz w:val="28"/>
          <w:szCs w:val="28"/>
          <w:lang w:eastAsia="zh-CN"/>
        </w:rPr>
        <w:fldChar w:fldCharType="begin"/>
      </w:r>
      <w:r w:rsidR="007D374F" w:rsidRPr="0091005D">
        <w:rPr>
          <w:rFonts w:eastAsia="Calibri"/>
          <w:bCs w:val="0"/>
          <w:sz w:val="28"/>
          <w:szCs w:val="28"/>
          <w:lang w:eastAsia="zh-CN"/>
        </w:rPr>
        <w:instrText xml:space="preserve"> XE "</w:instrText>
      </w:r>
      <w:r w:rsidRPr="0091005D">
        <w:rPr>
          <w:rFonts w:eastAsia="Calibri"/>
          <w:bCs w:val="0"/>
          <w:sz w:val="28"/>
          <w:szCs w:val="28"/>
          <w:lang w:eastAsia="zh-CN"/>
        </w:rPr>
        <w:instrText>CPRS Order Checks</w:instrText>
      </w:r>
      <w:r w:rsidR="007D374F" w:rsidRPr="0091005D">
        <w:rPr>
          <w:rFonts w:eastAsia="Calibri"/>
          <w:bCs w:val="0"/>
          <w:sz w:val="28"/>
          <w:szCs w:val="28"/>
          <w:lang w:eastAsia="zh-CN"/>
        </w:rPr>
        <w:instrText xml:space="preserve">" </w:instrText>
      </w:r>
      <w:r w:rsidR="00302CC8" w:rsidRPr="0091005D">
        <w:rPr>
          <w:rFonts w:eastAsia="Calibri"/>
          <w:bCs w:val="0"/>
          <w:sz w:val="28"/>
          <w:szCs w:val="28"/>
          <w:lang w:eastAsia="zh-CN"/>
        </w:rPr>
        <w:fldChar w:fldCharType="end"/>
      </w:r>
      <w:r w:rsidRPr="0091005D">
        <w:rPr>
          <w:rFonts w:eastAsia="Calibri"/>
          <w:bCs w:val="0"/>
          <w:sz w:val="28"/>
          <w:szCs w:val="28"/>
          <w:lang w:eastAsia="zh-CN"/>
        </w:rPr>
        <w:t xml:space="preserve"> </w:t>
      </w:r>
    </w:p>
    <w:p w:rsidR="00E5052F" w:rsidRPr="0091005D" w:rsidRDefault="00645085" w:rsidP="00B62C66">
      <w:pPr>
        <w:pStyle w:val="BodyText"/>
      </w:pPr>
      <w:r w:rsidRPr="0091005D">
        <w:t xml:space="preserve"> </w:t>
      </w:r>
    </w:p>
    <w:p w:rsidR="00E5052F" w:rsidRPr="0091005D" w:rsidRDefault="00645085" w:rsidP="00B62C66">
      <w:pPr>
        <w:pStyle w:val="BodyText"/>
      </w:pPr>
      <w:r w:rsidRPr="0091005D">
        <w:t xml:space="preserve">Three CPRS order checks have been added to the list of order checks performed within the Outpatient Pharmacy application. </w:t>
      </w:r>
    </w:p>
    <w:p w:rsidR="00E5517E" w:rsidRPr="0091005D" w:rsidRDefault="00E5517E" w:rsidP="00782CCB">
      <w:pPr>
        <w:pStyle w:val="BodyTextBullet1"/>
      </w:pPr>
      <w:r w:rsidRPr="0091005D">
        <w:t xml:space="preserve">Aminoglycoside Ordered </w:t>
      </w:r>
    </w:p>
    <w:p w:rsidR="00E5517E" w:rsidRPr="0091005D" w:rsidRDefault="00E5517E" w:rsidP="00782CCB">
      <w:pPr>
        <w:pStyle w:val="BodyTextBullet1"/>
      </w:pPr>
      <w:r w:rsidRPr="0091005D">
        <w:t>Dangerous Meds for Patient &gt;64</w:t>
      </w:r>
    </w:p>
    <w:p w:rsidR="003E0E18" w:rsidRPr="0091005D" w:rsidRDefault="00E5517E" w:rsidP="000F5577">
      <w:pPr>
        <w:pStyle w:val="BodyTextBullet1"/>
      </w:pPr>
      <w:r w:rsidRPr="0091005D">
        <w:t>Glucophage –Lab Results</w:t>
      </w:r>
      <w:bookmarkStart w:id="502" w:name="PSO_391_29x"/>
      <w:bookmarkEnd w:id="502"/>
    </w:p>
    <w:p w:rsidR="007E2BB3" w:rsidRPr="0091005D" w:rsidRDefault="007E2BB3" w:rsidP="00111E76"/>
    <w:p w:rsidR="00E5517E" w:rsidRPr="0091005D" w:rsidRDefault="00E5517E" w:rsidP="00111E76">
      <w:r w:rsidRPr="0091005D">
        <w:rPr>
          <w:rStyle w:val="BodyTextChar"/>
        </w:rPr>
        <w:t>The CPRS order checks shall be incorporated in the following Outpatient Pharmacy order entry processes</w:t>
      </w:r>
      <w:r w:rsidRPr="0091005D">
        <w:t>:</w:t>
      </w:r>
    </w:p>
    <w:p w:rsidR="00E5517E" w:rsidRPr="0091005D" w:rsidRDefault="00E5517E" w:rsidP="00782CCB">
      <w:pPr>
        <w:pStyle w:val="BodyTextBullet1"/>
      </w:pPr>
      <w:r w:rsidRPr="0091005D">
        <w:t>Entering a new order via backdoor pharmacy options</w:t>
      </w:r>
    </w:p>
    <w:p w:rsidR="00E5517E" w:rsidRPr="0091005D" w:rsidRDefault="00E5517E" w:rsidP="00782CCB">
      <w:pPr>
        <w:pStyle w:val="BodyTextBullet1"/>
      </w:pPr>
      <w:r w:rsidRPr="0091005D">
        <w:t>Finishing a pending order</w:t>
      </w:r>
    </w:p>
    <w:p w:rsidR="00E5517E" w:rsidRPr="0091005D" w:rsidRDefault="00E5517E" w:rsidP="00782CCB">
      <w:pPr>
        <w:pStyle w:val="BodyTextBullet1"/>
      </w:pPr>
      <w:r w:rsidRPr="0091005D">
        <w:t>Renewing an order</w:t>
      </w:r>
    </w:p>
    <w:p w:rsidR="00E5517E" w:rsidRPr="0091005D" w:rsidRDefault="00E5517E" w:rsidP="00782CCB">
      <w:pPr>
        <w:pStyle w:val="BodyTextBullet1"/>
      </w:pPr>
      <w:r w:rsidRPr="0091005D">
        <w:t>Editing an order which results in a new order being created.</w:t>
      </w:r>
    </w:p>
    <w:p w:rsidR="00E5517E" w:rsidRPr="0091005D" w:rsidRDefault="00E5517E" w:rsidP="00782CCB">
      <w:pPr>
        <w:pStyle w:val="BodyTextBullet1"/>
      </w:pPr>
      <w:r w:rsidRPr="0091005D">
        <w:t>Verifying an order</w:t>
      </w:r>
    </w:p>
    <w:p w:rsidR="00E5517E" w:rsidRPr="0091005D" w:rsidRDefault="00E5517E" w:rsidP="00782CCB">
      <w:pPr>
        <w:pStyle w:val="BodyTextBullet1"/>
      </w:pPr>
      <w:r w:rsidRPr="0091005D">
        <w:t>Copying an order</w:t>
      </w:r>
    </w:p>
    <w:p w:rsidR="00E5517E" w:rsidRPr="0091005D" w:rsidRDefault="00E5517E" w:rsidP="00782CCB">
      <w:pPr>
        <w:pStyle w:val="BodyTextBullet1"/>
      </w:pPr>
      <w:r w:rsidRPr="0091005D">
        <w:t>Reinstating a discontinued order</w:t>
      </w:r>
    </w:p>
    <w:p w:rsidR="00E5517E" w:rsidRPr="0091005D" w:rsidRDefault="00E5517E" w:rsidP="00111E76"/>
    <w:p w:rsidR="00E5517E" w:rsidRPr="0091005D" w:rsidRDefault="00E5517E" w:rsidP="00B62C66">
      <w:pPr>
        <w:pStyle w:val="BodyText"/>
      </w:pPr>
      <w:r w:rsidRPr="0091005D">
        <w:t>No user action/intervention shall be required after a CPRS order check warning is displayed.</w:t>
      </w:r>
    </w:p>
    <w:p w:rsidR="00651A8A" w:rsidRPr="0091005D" w:rsidRDefault="00651A8A" w:rsidP="00B62C66">
      <w:pPr>
        <w:pStyle w:val="BodyText"/>
      </w:pPr>
    </w:p>
    <w:p w:rsidR="007E333C" w:rsidRPr="0091005D" w:rsidRDefault="007E333C" w:rsidP="00B62C66">
      <w:pPr>
        <w:pStyle w:val="BodyText"/>
      </w:pPr>
      <w:r w:rsidRPr="0091005D">
        <w:t>The following information is displayed for the Aminoglycoside Ordered order check:</w:t>
      </w:r>
    </w:p>
    <w:p w:rsidR="007E333C" w:rsidRPr="0091005D" w:rsidRDefault="007E333C" w:rsidP="00782CCB">
      <w:pPr>
        <w:pStyle w:val="BodyTextBullet1"/>
      </w:pPr>
      <w:r w:rsidRPr="0091005D">
        <w:t>Order Check Name</w:t>
      </w:r>
    </w:p>
    <w:p w:rsidR="007E333C" w:rsidRPr="0091005D" w:rsidRDefault="007E333C" w:rsidP="00782CCB">
      <w:pPr>
        <w:pStyle w:val="BodyTextBullet1"/>
      </w:pPr>
      <w:r w:rsidRPr="0091005D">
        <w:t>Text message displaying an estimated CrCL if availa</w:t>
      </w:r>
      <w:r w:rsidR="000F5CCA" w:rsidRPr="0091005D">
        <w:t>ble or a message that it is not</w:t>
      </w:r>
    </w:p>
    <w:p w:rsidR="007E333C" w:rsidRPr="0091005D" w:rsidRDefault="007E333C" w:rsidP="00111E76"/>
    <w:p w:rsidR="007E333C" w:rsidRPr="0091005D" w:rsidRDefault="007E333C" w:rsidP="003F6D1F">
      <w:pPr>
        <w:pStyle w:val="Screen"/>
      </w:pPr>
      <w:r w:rsidRPr="0091005D">
        <w:t>***Aminoglycoside Ordered***</w:t>
      </w:r>
    </w:p>
    <w:p w:rsidR="007E333C" w:rsidRPr="0091005D" w:rsidRDefault="007E333C" w:rsidP="003F6D1F">
      <w:pPr>
        <w:pStyle w:val="Screen"/>
      </w:pPr>
    </w:p>
    <w:p w:rsidR="007E333C" w:rsidRPr="0091005D" w:rsidRDefault="007E333C" w:rsidP="003F6D1F">
      <w:pPr>
        <w:pStyle w:val="Screen"/>
      </w:pPr>
      <w:r w:rsidRPr="0091005D">
        <w:t>Aminoglycoside - est. CrCl: &lt;VALUE&gt; (CREAT: &lt;result&gt;  BUN: &lt;result&gt;) [Est. CrCl</w:t>
      </w:r>
    </w:p>
    <w:p w:rsidR="007E333C" w:rsidRPr="0091005D" w:rsidRDefault="007E333C" w:rsidP="003F6D1F">
      <w:pPr>
        <w:pStyle w:val="Screen"/>
      </w:pPr>
      <w:r w:rsidRPr="0091005D">
        <w:t>Based on modified Cockcroft-Gault equation using Adjusted Body Weight (if ht &gt; 60 in)].</w:t>
      </w:r>
    </w:p>
    <w:p w:rsidR="007E333C" w:rsidRPr="0091005D" w:rsidRDefault="007E333C" w:rsidP="00111E76"/>
    <w:p w:rsidR="00B52FB1" w:rsidRPr="0091005D" w:rsidRDefault="007E333C" w:rsidP="00111E76">
      <w:pPr>
        <w:rPr>
          <w:b/>
        </w:rPr>
      </w:pPr>
      <w:r w:rsidRPr="0091005D">
        <w:rPr>
          <w:b/>
        </w:rPr>
        <w:t>-OR-</w:t>
      </w:r>
    </w:p>
    <w:p w:rsidR="00B52FB1" w:rsidRPr="0091005D" w:rsidRDefault="00B52FB1" w:rsidP="00111E76"/>
    <w:p w:rsidR="007E333C" w:rsidRPr="0091005D" w:rsidRDefault="007E333C" w:rsidP="003F6D1F">
      <w:pPr>
        <w:pStyle w:val="Screen"/>
      </w:pPr>
      <w:r w:rsidRPr="0091005D">
        <w:t>***Aminoglycoside Ordered***</w:t>
      </w:r>
    </w:p>
    <w:p w:rsidR="007E333C" w:rsidRPr="0091005D" w:rsidRDefault="007E333C" w:rsidP="003F6D1F">
      <w:pPr>
        <w:pStyle w:val="Screen"/>
      </w:pPr>
    </w:p>
    <w:p w:rsidR="007E333C" w:rsidRPr="0091005D" w:rsidRDefault="007E333C" w:rsidP="003F6D1F">
      <w:pPr>
        <w:pStyle w:val="Screen"/>
      </w:pPr>
      <w:r w:rsidRPr="0091005D">
        <w:t>Aminoglycoside – est. CrCl: &lt;Unavailable&gt; (&lt;Results Not Found&gt;)  [Est. CrCl</w:t>
      </w:r>
    </w:p>
    <w:p w:rsidR="007E333C" w:rsidRPr="0091005D" w:rsidRDefault="007E333C" w:rsidP="003F6D1F">
      <w:pPr>
        <w:pStyle w:val="Screen"/>
      </w:pPr>
      <w:r w:rsidRPr="0091005D">
        <w:t>Based on modified Cockcroft-Gault equation using Adjusted Body Weight (if ht &gt; 60</w:t>
      </w:r>
    </w:p>
    <w:p w:rsidR="007E333C" w:rsidRPr="0091005D" w:rsidRDefault="007E333C" w:rsidP="00111E76"/>
    <w:p w:rsidR="007E333C" w:rsidRPr="0091005D" w:rsidRDefault="007E333C" w:rsidP="00B62C66">
      <w:pPr>
        <w:pStyle w:val="BodyText"/>
      </w:pPr>
      <w:r w:rsidRPr="0091005D">
        <w:t>The following information is displayed for the Dangerous Meds for Patient &gt;64 order check:</w:t>
      </w:r>
    </w:p>
    <w:p w:rsidR="007E333C" w:rsidRPr="0091005D" w:rsidRDefault="007E333C" w:rsidP="00D962FF">
      <w:pPr>
        <w:pStyle w:val="BodyTextBullet1"/>
        <w:keepNext/>
      </w:pPr>
      <w:r w:rsidRPr="0091005D">
        <w:t>Order Check Name</w:t>
      </w:r>
    </w:p>
    <w:p w:rsidR="007E333C" w:rsidRPr="0091005D" w:rsidRDefault="007E333C" w:rsidP="00D962FF">
      <w:pPr>
        <w:pStyle w:val="BodyTextBullet1"/>
        <w:keepNext/>
      </w:pPr>
      <w:r w:rsidRPr="0091005D">
        <w:t>Text message displaying a message if patient is greater than 64 and has been prescribed Amitriptyline</w:t>
      </w:r>
    </w:p>
    <w:p w:rsidR="007E333C" w:rsidRPr="0091005D" w:rsidRDefault="007E333C" w:rsidP="00D962FF">
      <w:pPr>
        <w:keepNext/>
      </w:pPr>
    </w:p>
    <w:p w:rsidR="007E333C" w:rsidRPr="0091005D" w:rsidRDefault="007E333C" w:rsidP="00D962FF">
      <w:pPr>
        <w:pStyle w:val="Screen"/>
        <w:keepNext/>
      </w:pPr>
      <w:r w:rsidRPr="0091005D">
        <w:t>***Dangerous Meds for Patient &gt;64***</w:t>
      </w:r>
    </w:p>
    <w:p w:rsidR="007E333C" w:rsidRPr="0091005D" w:rsidRDefault="007E333C" w:rsidP="00D962FF">
      <w:pPr>
        <w:pStyle w:val="Screen"/>
        <w:keepNext/>
      </w:pPr>
    </w:p>
    <w:p w:rsidR="007E333C" w:rsidRPr="0091005D" w:rsidRDefault="007E333C" w:rsidP="00D962FF">
      <w:pPr>
        <w:pStyle w:val="Screen"/>
        <w:keepNext/>
      </w:pPr>
      <w:r w:rsidRPr="0091005D">
        <w:t>Patient is &lt;age&gt;.  Amitriptyline can cause cognitive impairment and loss of balance in older patients.  Consider other antidepressant medications on formulary.</w:t>
      </w:r>
    </w:p>
    <w:p w:rsidR="007E333C" w:rsidRPr="0091005D" w:rsidRDefault="007E333C" w:rsidP="00111E76"/>
    <w:p w:rsidR="007E333C" w:rsidRPr="0091005D" w:rsidRDefault="007E333C" w:rsidP="00111E76">
      <w:pPr>
        <w:rPr>
          <w:b/>
          <w:bCs/>
          <w:szCs w:val="22"/>
        </w:rPr>
      </w:pPr>
      <w:r w:rsidRPr="0091005D">
        <w:rPr>
          <w:b/>
          <w:bCs/>
        </w:rPr>
        <w:t>-OR-</w:t>
      </w:r>
    </w:p>
    <w:p w:rsidR="007E333C" w:rsidRPr="0091005D" w:rsidRDefault="007E333C" w:rsidP="00111E76"/>
    <w:p w:rsidR="007E333C" w:rsidRPr="0091005D" w:rsidRDefault="007E333C" w:rsidP="00B62C66">
      <w:pPr>
        <w:pStyle w:val="BodyText"/>
      </w:pPr>
      <w:r w:rsidRPr="0091005D">
        <w:rPr>
          <w:rFonts w:hint="eastAsia"/>
        </w:rPr>
        <w:t xml:space="preserve">Text message displaying a message if patient is greater than 64 and has been prescribed Chlorpropamide </w:t>
      </w:r>
    </w:p>
    <w:p w:rsidR="007E333C" w:rsidRPr="0091005D" w:rsidRDefault="007E333C" w:rsidP="00111E76"/>
    <w:p w:rsidR="007E333C" w:rsidRPr="0091005D" w:rsidRDefault="007E333C" w:rsidP="004E2F4F">
      <w:pPr>
        <w:pStyle w:val="Screen"/>
        <w:keepNext/>
      </w:pPr>
      <w:r w:rsidRPr="0091005D">
        <w:t>***Dangerous Meds for Patient &gt;64***</w:t>
      </w:r>
    </w:p>
    <w:p w:rsidR="007E333C" w:rsidRPr="0091005D" w:rsidRDefault="007E333C" w:rsidP="004E2F4F">
      <w:pPr>
        <w:pStyle w:val="Screen"/>
        <w:keepNext/>
      </w:pPr>
    </w:p>
    <w:p w:rsidR="007E333C" w:rsidRPr="0091005D" w:rsidRDefault="007E333C" w:rsidP="004E2F4F">
      <w:pPr>
        <w:pStyle w:val="Screen"/>
        <w:keepNext/>
      </w:pPr>
      <w:r w:rsidRPr="0091005D">
        <w:t>Patient is &lt;age&gt;.  Older patients may experience hypoglycemia with Chlorpropamide due do its long duration and variable renal secretion. They may also be at increased risk for Chlorpropamide-induced SIADH.</w:t>
      </w:r>
    </w:p>
    <w:p w:rsidR="00E8696A" w:rsidRPr="0091005D" w:rsidRDefault="00E8696A" w:rsidP="00111E76"/>
    <w:p w:rsidR="007E333C" w:rsidRPr="0091005D" w:rsidRDefault="007E333C" w:rsidP="00111E76">
      <w:r w:rsidRPr="0091005D">
        <w:rPr>
          <w:b/>
          <w:bCs/>
        </w:rPr>
        <w:t>-OR-</w:t>
      </w:r>
    </w:p>
    <w:p w:rsidR="007E333C" w:rsidRPr="0091005D" w:rsidRDefault="007E333C" w:rsidP="00111E76"/>
    <w:p w:rsidR="007E333C" w:rsidRPr="0091005D" w:rsidRDefault="007E333C" w:rsidP="00B62C66">
      <w:pPr>
        <w:pStyle w:val="BodyText"/>
      </w:pPr>
      <w:r w:rsidRPr="0091005D">
        <w:rPr>
          <w:rFonts w:hint="eastAsia"/>
        </w:rPr>
        <w:t>Text message displaying a message if patient is greater than 64 and has been prescribed Dipyridamole</w:t>
      </w:r>
    </w:p>
    <w:p w:rsidR="007E333C" w:rsidRPr="0091005D" w:rsidRDefault="007E333C" w:rsidP="00111E76"/>
    <w:p w:rsidR="007E333C" w:rsidRPr="0091005D" w:rsidRDefault="007E333C" w:rsidP="003F6D1F">
      <w:pPr>
        <w:pStyle w:val="Screen"/>
      </w:pPr>
      <w:r w:rsidRPr="0091005D">
        <w:t>***Dangerous Meds for Patient &gt;64***</w:t>
      </w:r>
    </w:p>
    <w:p w:rsidR="007E333C" w:rsidRPr="0091005D" w:rsidRDefault="007E333C" w:rsidP="003F6D1F">
      <w:pPr>
        <w:pStyle w:val="Screen"/>
      </w:pPr>
    </w:p>
    <w:p w:rsidR="007E333C" w:rsidRPr="0091005D" w:rsidRDefault="007E333C" w:rsidP="003F6D1F">
      <w:pPr>
        <w:pStyle w:val="Screen"/>
      </w:pPr>
      <w:r w:rsidRPr="0091005D">
        <w:t>Patient is &lt;age&gt;.  Older patients can experience adverse reactions at high doses of Dipyridamole (e.g., headache, dizziness, syncope, GI intolerance.)  There is also questionable efficacy at lower doses.</w:t>
      </w:r>
    </w:p>
    <w:p w:rsidR="007E333C" w:rsidRPr="0091005D" w:rsidRDefault="007E333C" w:rsidP="00111E76"/>
    <w:p w:rsidR="007E333C" w:rsidRPr="0091005D" w:rsidRDefault="007E333C" w:rsidP="00B62C66">
      <w:pPr>
        <w:pStyle w:val="BodyText"/>
        <w:rPr>
          <w:rFonts w:ascii="SimSun"/>
          <w:sz w:val="20"/>
        </w:rPr>
      </w:pPr>
      <w:r w:rsidRPr="0091005D">
        <w:rPr>
          <w:rFonts w:hint="eastAsia"/>
        </w:rPr>
        <w:lastRenderedPageBreak/>
        <w:t>The following information is displayed for the Glucophage Lab Results order check:</w:t>
      </w:r>
    </w:p>
    <w:p w:rsidR="007E333C" w:rsidRPr="0091005D" w:rsidRDefault="007E333C" w:rsidP="00782CCB">
      <w:pPr>
        <w:pStyle w:val="BodyTextBullet1"/>
      </w:pPr>
      <w:r w:rsidRPr="0091005D">
        <w:t>Order Check Name</w:t>
      </w:r>
    </w:p>
    <w:p w:rsidR="007E333C" w:rsidRPr="0091005D" w:rsidRDefault="007E333C" w:rsidP="00782CCB">
      <w:pPr>
        <w:pStyle w:val="BodyTextBullet1"/>
      </w:pPr>
      <w:r w:rsidRPr="0091005D">
        <w:t xml:space="preserve">Text message displaying a serum creatinine does not exist or it is greater than 1.5 </w:t>
      </w:r>
    </w:p>
    <w:p w:rsidR="007E333C" w:rsidRPr="0091005D" w:rsidRDefault="007E333C" w:rsidP="001A57DB"/>
    <w:p w:rsidR="007E333C" w:rsidRPr="0091005D" w:rsidRDefault="007E333C" w:rsidP="003F6D1F">
      <w:pPr>
        <w:pStyle w:val="Screen"/>
      </w:pPr>
      <w:r w:rsidRPr="0091005D">
        <w:t>***Metformin Lab Results***</w:t>
      </w:r>
    </w:p>
    <w:p w:rsidR="007E333C" w:rsidRPr="0091005D" w:rsidRDefault="007E333C" w:rsidP="003F6D1F">
      <w:pPr>
        <w:pStyle w:val="Screen"/>
      </w:pPr>
    </w:p>
    <w:p w:rsidR="007E333C" w:rsidRPr="0091005D" w:rsidRDefault="007E333C" w:rsidP="003F6D1F">
      <w:pPr>
        <w:pStyle w:val="Screen"/>
      </w:pPr>
      <w:r w:rsidRPr="0091005D">
        <w:t>Metformin - no serum c</w:t>
      </w:r>
      <w:r w:rsidR="001A57DB" w:rsidRPr="0091005D">
        <w:t>reatinine within past 60 days.</w:t>
      </w:r>
    </w:p>
    <w:p w:rsidR="007E333C" w:rsidRPr="0091005D" w:rsidRDefault="007E333C" w:rsidP="001A57DB"/>
    <w:p w:rsidR="007E333C" w:rsidRPr="0091005D" w:rsidRDefault="007E333C" w:rsidP="001A57DB">
      <w:pPr>
        <w:rPr>
          <w:b/>
        </w:rPr>
      </w:pPr>
      <w:r w:rsidRPr="0091005D">
        <w:rPr>
          <w:b/>
        </w:rPr>
        <w:t>-OR-</w:t>
      </w:r>
    </w:p>
    <w:p w:rsidR="007E333C" w:rsidRPr="0091005D" w:rsidRDefault="007E333C" w:rsidP="001A57DB">
      <w:pPr>
        <w:rPr>
          <w:color w:val="auto"/>
        </w:rPr>
      </w:pPr>
    </w:p>
    <w:p w:rsidR="007E333C" w:rsidRPr="0091005D" w:rsidRDefault="007E333C" w:rsidP="003F6D1F">
      <w:pPr>
        <w:pStyle w:val="Screen"/>
      </w:pPr>
      <w:r w:rsidRPr="0091005D">
        <w:t>***Metformin Lab Results***</w:t>
      </w:r>
    </w:p>
    <w:p w:rsidR="007E333C" w:rsidRPr="0091005D" w:rsidRDefault="007E333C" w:rsidP="003F6D1F">
      <w:pPr>
        <w:pStyle w:val="Screen"/>
      </w:pPr>
    </w:p>
    <w:p w:rsidR="007E333C" w:rsidRPr="0091005D" w:rsidRDefault="007E333C" w:rsidP="003F6D1F">
      <w:pPr>
        <w:pStyle w:val="Screen"/>
      </w:pPr>
      <w:r w:rsidRPr="0091005D">
        <w:t xml:space="preserve">Metformin – Creatinine results: &lt;creatinine greater than 1.5 w/in past &lt;x&gt; days&gt; </w:t>
      </w:r>
    </w:p>
    <w:p w:rsidR="00E5052F" w:rsidRPr="0091005D" w:rsidRDefault="00E5052F" w:rsidP="001A57DB"/>
    <w:p w:rsidR="00E5052F" w:rsidRPr="0091005D" w:rsidRDefault="00645085" w:rsidP="00B62C66">
      <w:pPr>
        <w:pStyle w:val="BodyText"/>
      </w:pPr>
      <w:r w:rsidRPr="0091005D">
        <w:t>Examples of CPRS Order Checks</w:t>
      </w:r>
    </w:p>
    <w:p w:rsidR="00E5052F" w:rsidRPr="0091005D" w:rsidRDefault="00E5052F" w:rsidP="00776DBB">
      <w:pPr>
        <w:keepNext/>
      </w:pPr>
    </w:p>
    <w:p w:rsidR="00E5052F" w:rsidRPr="0091005D" w:rsidRDefault="00645085" w:rsidP="00A17F7F">
      <w:pPr>
        <w:pStyle w:val="Example"/>
      </w:pPr>
      <w:bookmarkStart w:id="503" w:name="Page_103"/>
      <w:bookmarkStart w:id="504" w:name="Page_104"/>
      <w:bookmarkEnd w:id="503"/>
      <w:bookmarkEnd w:id="504"/>
      <w:r w:rsidRPr="0091005D">
        <w:t>New Order Entry – Backdoor – Dangerous Meds for Patient &gt;</w:t>
      </w:r>
      <w:r w:rsidR="001805AA" w:rsidRPr="0091005D">
        <w:t xml:space="preserve"> </w:t>
      </w:r>
      <w:r w:rsidRPr="0091005D">
        <w:t>64 for Dipyridamole</w:t>
      </w:r>
    </w:p>
    <w:p w:rsidR="00E5052F" w:rsidRPr="0091005D" w:rsidRDefault="00645085" w:rsidP="003F6D1F">
      <w:pPr>
        <w:pStyle w:val="Screen"/>
      </w:pPr>
      <w:r w:rsidRPr="0091005D">
        <w:t xml:space="preserve">Select Action: Quit// NO   New Order  </w:t>
      </w:r>
    </w:p>
    <w:p w:rsidR="00E5052F" w:rsidRPr="0091005D" w:rsidRDefault="00E5052F" w:rsidP="003F6D1F">
      <w:pPr>
        <w:pStyle w:val="Screen"/>
      </w:pPr>
    </w:p>
    <w:p w:rsidR="00825A10" w:rsidRPr="0091005D" w:rsidRDefault="00645085" w:rsidP="003F6D1F">
      <w:pPr>
        <w:pStyle w:val="Screen"/>
      </w:pPr>
      <w:r w:rsidRPr="0091005D">
        <w:t>Eligibility: NSC</w:t>
      </w:r>
    </w:p>
    <w:p w:rsidR="00825A10" w:rsidRPr="0091005D" w:rsidRDefault="00645085" w:rsidP="003F6D1F">
      <w:pPr>
        <w:pStyle w:val="Screen"/>
      </w:pPr>
      <w:r w:rsidRPr="0091005D">
        <w:t xml:space="preserve">RX PATIENT STATUS: OPT NSC//   </w:t>
      </w:r>
    </w:p>
    <w:p w:rsidR="00825A10" w:rsidRPr="0091005D" w:rsidRDefault="00645085" w:rsidP="003F6D1F">
      <w:pPr>
        <w:pStyle w:val="Screen"/>
      </w:pPr>
      <w:r w:rsidRPr="0091005D">
        <w:t>DRUG: DIPYRIDAMOLE</w:t>
      </w:r>
    </w:p>
    <w:p w:rsidR="00825A10" w:rsidRPr="0091005D" w:rsidRDefault="00645085" w:rsidP="003F6D1F">
      <w:pPr>
        <w:pStyle w:val="Screen"/>
      </w:pPr>
      <w:r w:rsidRPr="0091005D">
        <w:t xml:space="preserve">  Lookup: GENERIC NAME</w:t>
      </w:r>
    </w:p>
    <w:p w:rsidR="00825A10" w:rsidRPr="0091005D" w:rsidRDefault="00645085" w:rsidP="003F6D1F">
      <w:pPr>
        <w:pStyle w:val="Screen"/>
      </w:pPr>
      <w:r w:rsidRPr="0091005D">
        <w:t xml:space="preserve">     1   DIPYRIDAMOLE 25MG TAB           BL117           </w:t>
      </w:r>
    </w:p>
    <w:p w:rsidR="00825A10" w:rsidRPr="0091005D" w:rsidRDefault="00645085" w:rsidP="003F6D1F">
      <w:pPr>
        <w:pStyle w:val="Screen"/>
      </w:pPr>
      <w:r w:rsidRPr="0091005D">
        <w:t xml:space="preserve">     2   DIPYRIDAMOLE 50MG TAB           BL117           </w:t>
      </w:r>
    </w:p>
    <w:p w:rsidR="00825A10" w:rsidRPr="0091005D" w:rsidRDefault="00645085" w:rsidP="003F6D1F">
      <w:pPr>
        <w:pStyle w:val="Screen"/>
      </w:pPr>
      <w:r w:rsidRPr="0091005D">
        <w:t xml:space="preserve">CHOOSE 1-2: 1  DIPYRIDAMOLE 25MG TAB         BL117      </w:t>
      </w:r>
    </w:p>
    <w:p w:rsidR="00825A10" w:rsidRPr="0091005D" w:rsidRDefault="00645085" w:rsidP="003F6D1F">
      <w:pPr>
        <w:pStyle w:val="Screen"/>
      </w:pPr>
      <w:r w:rsidRPr="0091005D">
        <w:t xml:space="preserve">     </w:t>
      </w:r>
    </w:p>
    <w:p w:rsidR="00825A10" w:rsidRPr="0091005D" w:rsidRDefault="00645085" w:rsidP="003F6D1F">
      <w:pPr>
        <w:pStyle w:val="Screen"/>
      </w:pPr>
      <w:r w:rsidRPr="0091005D">
        <w:t>***DANGEROUS MEDS FOR PATIENT &gt;64***</w:t>
      </w:r>
    </w:p>
    <w:p w:rsidR="00825A10" w:rsidRPr="0091005D" w:rsidRDefault="00825A10" w:rsidP="003F6D1F">
      <w:pPr>
        <w:pStyle w:val="Screen"/>
      </w:pPr>
    </w:p>
    <w:p w:rsidR="00862178" w:rsidRPr="0091005D" w:rsidRDefault="00645085" w:rsidP="003F6D1F">
      <w:pPr>
        <w:pStyle w:val="Screen"/>
      </w:pPr>
      <w:r w:rsidRPr="0091005D">
        <w:t>Patient is 78.  Older patients can experience adverse reactions at high doses of Dipyridamole (e.g., headache, dizziness, syncope, GI intolerance.)  There is also questionable efficacy at lower doses.</w:t>
      </w:r>
    </w:p>
    <w:p w:rsidR="00266BBE" w:rsidRPr="0091005D" w:rsidRDefault="00266BBE" w:rsidP="003F6D1F">
      <w:pPr>
        <w:pStyle w:val="Screen"/>
      </w:pPr>
    </w:p>
    <w:p w:rsidR="00825A10" w:rsidRPr="0091005D" w:rsidRDefault="00825A10" w:rsidP="003F6D1F">
      <w:pPr>
        <w:pStyle w:val="Screen"/>
      </w:pPr>
    </w:p>
    <w:p w:rsidR="00825A10" w:rsidRPr="0091005D" w:rsidRDefault="00825A10" w:rsidP="003F6D1F">
      <w:pPr>
        <w:pStyle w:val="Screen"/>
      </w:pPr>
    </w:p>
    <w:p w:rsidR="00825A10" w:rsidRPr="0091005D" w:rsidRDefault="00645085" w:rsidP="003F6D1F">
      <w:pPr>
        <w:pStyle w:val="Screen"/>
      </w:pPr>
      <w:r w:rsidRPr="0091005D">
        <w:t>VERB: TAKE</w:t>
      </w:r>
    </w:p>
    <w:p w:rsidR="00825A10" w:rsidRPr="0091005D" w:rsidRDefault="00407576" w:rsidP="003F6D1F">
      <w:pPr>
        <w:pStyle w:val="Screen"/>
      </w:pPr>
      <w:r>
        <w:t xml:space="preserve">There are 2 </w:t>
      </w:r>
      <w:r w:rsidR="00645085" w:rsidRPr="0091005D">
        <w:t>Available Dosage(s)</w:t>
      </w:r>
      <w:r>
        <w:t>:</w:t>
      </w:r>
    </w:p>
    <w:p w:rsidR="00825A10" w:rsidRPr="0091005D" w:rsidRDefault="00645085" w:rsidP="003F6D1F">
      <w:pPr>
        <w:pStyle w:val="Screen"/>
      </w:pPr>
      <w:r w:rsidRPr="0091005D">
        <w:t xml:space="preserve">       1. 25MG</w:t>
      </w:r>
    </w:p>
    <w:p w:rsidR="00825A10" w:rsidRPr="0091005D" w:rsidRDefault="00645085" w:rsidP="003F6D1F">
      <w:pPr>
        <w:pStyle w:val="Screen"/>
      </w:pPr>
      <w:r w:rsidRPr="0091005D">
        <w:t xml:space="preserve">       2. 50MG</w:t>
      </w:r>
    </w:p>
    <w:p w:rsidR="00825A10" w:rsidRPr="0091005D" w:rsidRDefault="00825A10" w:rsidP="003F6D1F">
      <w:pPr>
        <w:pStyle w:val="Screen"/>
      </w:pPr>
    </w:p>
    <w:p w:rsidR="00825A10" w:rsidRPr="0091005D" w:rsidRDefault="00645085" w:rsidP="003F6D1F">
      <w:pPr>
        <w:pStyle w:val="Screen"/>
      </w:pPr>
      <w:r w:rsidRPr="0091005D">
        <w:t>Select from list of Available Dosages</w:t>
      </w:r>
      <w:r w:rsidR="00407576">
        <w:t xml:space="preserve"> (1-2)</w:t>
      </w:r>
      <w:r w:rsidRPr="0091005D">
        <w:t>, Enter Free Text Dose</w:t>
      </w:r>
    </w:p>
    <w:p w:rsidR="00825A10" w:rsidRPr="0091005D" w:rsidRDefault="00645085" w:rsidP="003F6D1F">
      <w:pPr>
        <w:pStyle w:val="Screen"/>
      </w:pPr>
      <w:r w:rsidRPr="0091005D">
        <w:t>or Enter a Question Mark (?) to view list: 1 25MG</w:t>
      </w:r>
    </w:p>
    <w:p w:rsidR="00825A10" w:rsidRPr="0091005D" w:rsidRDefault="00825A10" w:rsidP="003F6D1F">
      <w:pPr>
        <w:pStyle w:val="Screen"/>
      </w:pPr>
    </w:p>
    <w:p w:rsidR="00825A10" w:rsidRPr="0091005D" w:rsidRDefault="00645085" w:rsidP="003F6D1F">
      <w:pPr>
        <w:pStyle w:val="Screen"/>
      </w:pPr>
      <w:r w:rsidRPr="0091005D">
        <w:t>You entered 25MG is this correct? Yes//   YES</w:t>
      </w:r>
    </w:p>
    <w:p w:rsidR="00825A10" w:rsidRPr="0091005D" w:rsidRDefault="00645085" w:rsidP="003F6D1F">
      <w:pPr>
        <w:pStyle w:val="Screen"/>
      </w:pPr>
      <w:r w:rsidRPr="0091005D">
        <w:t>VERB: TAKE</w:t>
      </w:r>
    </w:p>
    <w:p w:rsidR="00825A10" w:rsidRPr="0091005D" w:rsidRDefault="00645085" w:rsidP="003F6D1F">
      <w:pPr>
        <w:pStyle w:val="Screen"/>
      </w:pPr>
      <w:r w:rsidRPr="0091005D">
        <w:t>DISPENSE UNITS PER DOSE(TABLET): 1// 1</w:t>
      </w:r>
    </w:p>
    <w:p w:rsidR="00825A10" w:rsidRPr="0091005D" w:rsidRDefault="00645085" w:rsidP="003F6D1F">
      <w:pPr>
        <w:pStyle w:val="Screen"/>
      </w:pPr>
      <w:r w:rsidRPr="0091005D">
        <w:t>Dosage Ordered: 25MG</w:t>
      </w:r>
    </w:p>
    <w:p w:rsidR="00825A10" w:rsidRPr="0091005D" w:rsidRDefault="00825A10" w:rsidP="003F6D1F">
      <w:pPr>
        <w:pStyle w:val="Screen"/>
      </w:pPr>
    </w:p>
    <w:p w:rsidR="00825A10" w:rsidRPr="0091005D" w:rsidRDefault="00645085" w:rsidP="003F6D1F">
      <w:pPr>
        <w:pStyle w:val="Screen"/>
      </w:pPr>
      <w:r w:rsidRPr="0091005D">
        <w:t>NOUN: TABLET</w:t>
      </w:r>
    </w:p>
    <w:p w:rsidR="00825A10" w:rsidRPr="0091005D" w:rsidRDefault="00645085" w:rsidP="003F6D1F">
      <w:pPr>
        <w:pStyle w:val="Screen"/>
      </w:pPr>
      <w:r w:rsidRPr="0091005D">
        <w:t>ROUTE: PO//</w:t>
      </w:r>
    </w:p>
    <w:p w:rsidR="00825A10" w:rsidRPr="0091005D" w:rsidRDefault="00825A10" w:rsidP="001A57DB"/>
    <w:p w:rsidR="00825A10" w:rsidRPr="0091005D" w:rsidRDefault="00645085" w:rsidP="00A17F7F">
      <w:pPr>
        <w:pStyle w:val="Example"/>
      </w:pPr>
      <w:r w:rsidRPr="0091005D">
        <w:t>Renewing an Order – Dangerous Meds for Patient &gt;64  for Chlorpropamide</w:t>
      </w:r>
      <w:r w:rsidRPr="0091005D">
        <w:rPr>
          <w:rFonts w:ascii="Courier New" w:hAnsi="Courier New"/>
        </w:rPr>
        <w:t xml:space="preserve"> </w:t>
      </w:r>
    </w:p>
    <w:p w:rsidR="00825A10" w:rsidRPr="0091005D" w:rsidRDefault="00645085" w:rsidP="003F6D1F">
      <w:pPr>
        <w:pStyle w:val="Screen"/>
      </w:pPr>
      <w:r w:rsidRPr="0091005D">
        <w:t xml:space="preserve">                Rx #: 2613$                                                     </w:t>
      </w:r>
    </w:p>
    <w:p w:rsidR="00825A10" w:rsidRPr="0091005D" w:rsidRDefault="00645085" w:rsidP="003F6D1F">
      <w:pPr>
        <w:pStyle w:val="Screen"/>
      </w:pPr>
      <w:r w:rsidRPr="0091005D">
        <w:t xml:space="preserve"> (1) *Orderable Item: CHLORPROPAMIDE TAB                                        </w:t>
      </w:r>
    </w:p>
    <w:p w:rsidR="005A613E" w:rsidRPr="0091005D" w:rsidRDefault="00645085" w:rsidP="003F6D1F">
      <w:pPr>
        <w:pStyle w:val="Screen"/>
      </w:pPr>
      <w:r w:rsidRPr="0091005D">
        <w:t xml:space="preserve"> (2)            Drug: CHLORPROPAMIDE 25OMG TAB  </w:t>
      </w:r>
    </w:p>
    <w:p w:rsidR="00825A10" w:rsidRPr="0091005D" w:rsidRDefault="005A613E" w:rsidP="003F6D1F">
      <w:pPr>
        <w:pStyle w:val="Screen"/>
      </w:pPr>
      <w:r w:rsidRPr="0091005D">
        <w:t xml:space="preserve">                 NDC: 00056-0176-75</w:t>
      </w:r>
      <w:r w:rsidR="00645085" w:rsidRPr="0091005D">
        <w:t xml:space="preserve">                                </w:t>
      </w:r>
    </w:p>
    <w:p w:rsidR="00825A10" w:rsidRPr="0091005D" w:rsidRDefault="00645085" w:rsidP="003F6D1F">
      <w:pPr>
        <w:pStyle w:val="Screen"/>
      </w:pPr>
      <w:r w:rsidRPr="0091005D">
        <w:t xml:space="preserve"> (3)         *Dosage: 250 (MG)                                                  </w:t>
      </w:r>
    </w:p>
    <w:p w:rsidR="00825A10" w:rsidRPr="0091005D" w:rsidRDefault="00645085" w:rsidP="003F6D1F">
      <w:pPr>
        <w:pStyle w:val="Screen"/>
      </w:pPr>
      <w:r w:rsidRPr="0091005D">
        <w:t xml:space="preserve">                Verb: TAKE                                                      </w:t>
      </w:r>
    </w:p>
    <w:p w:rsidR="00825A10" w:rsidRPr="0091005D" w:rsidRDefault="00645085" w:rsidP="003F6D1F">
      <w:pPr>
        <w:pStyle w:val="Screen"/>
      </w:pPr>
      <w:r w:rsidRPr="0091005D">
        <w:t xml:space="preserve">      Dispense Units: 1                                                         </w:t>
      </w:r>
    </w:p>
    <w:p w:rsidR="00825A10" w:rsidRPr="0091005D" w:rsidRDefault="00645085" w:rsidP="003F6D1F">
      <w:pPr>
        <w:pStyle w:val="Screen"/>
      </w:pPr>
      <w:r w:rsidRPr="0091005D">
        <w:t xml:space="preserve">                Noun: TABLET                                                    </w:t>
      </w:r>
    </w:p>
    <w:p w:rsidR="00825A10" w:rsidRPr="0091005D" w:rsidRDefault="00645085" w:rsidP="003F6D1F">
      <w:pPr>
        <w:pStyle w:val="Screen"/>
      </w:pPr>
      <w:r w:rsidRPr="0091005D">
        <w:t xml:space="preserve">              *Route: ORAL                                                      </w:t>
      </w:r>
    </w:p>
    <w:p w:rsidR="00825A10" w:rsidRPr="0091005D" w:rsidRDefault="00645085" w:rsidP="003F6D1F">
      <w:pPr>
        <w:pStyle w:val="Screen"/>
      </w:pPr>
      <w:r w:rsidRPr="0091005D">
        <w:lastRenderedPageBreak/>
        <w:t xml:space="preserve">           *Schedule: BID                                                       </w:t>
      </w:r>
    </w:p>
    <w:p w:rsidR="00825A10" w:rsidRPr="0091005D" w:rsidRDefault="00645085" w:rsidP="003F6D1F">
      <w:pPr>
        <w:pStyle w:val="Screen"/>
      </w:pPr>
      <w:r w:rsidRPr="0091005D">
        <w:t xml:space="preserve"> (4)Pat Instructions:                                                           </w:t>
      </w:r>
    </w:p>
    <w:p w:rsidR="00825A10" w:rsidRPr="0091005D" w:rsidRDefault="00645085" w:rsidP="003F6D1F">
      <w:pPr>
        <w:pStyle w:val="Screen"/>
      </w:pPr>
      <w:r w:rsidRPr="0091005D">
        <w:t xml:space="preserve">                 SIG: TAKE ONE TABLET BY MOUTH TWICE A DAY                      </w:t>
      </w:r>
    </w:p>
    <w:p w:rsidR="00825A10" w:rsidRPr="0091005D" w:rsidRDefault="00645085" w:rsidP="003F6D1F">
      <w:pPr>
        <w:pStyle w:val="Screen"/>
      </w:pPr>
      <w:r w:rsidRPr="0091005D">
        <w:t xml:space="preserve"> (5)  Patient Status: OPT NSC                                                   </w:t>
      </w:r>
    </w:p>
    <w:p w:rsidR="00825A10" w:rsidRPr="0091005D" w:rsidRDefault="00645085" w:rsidP="003F6D1F">
      <w:pPr>
        <w:pStyle w:val="Screen"/>
      </w:pPr>
      <w:r w:rsidRPr="0091005D">
        <w:t xml:space="preserve"> (6)      Issue Date: 03/25/08               (7)  Fill Date: 03/25/08           </w:t>
      </w:r>
    </w:p>
    <w:p w:rsidR="00825A10" w:rsidRPr="0091005D" w:rsidRDefault="00645085" w:rsidP="003F6D1F">
      <w:pPr>
        <w:pStyle w:val="Screen"/>
      </w:pPr>
      <w:r w:rsidRPr="0091005D">
        <w:t xml:space="preserve">      Last Fill Date: 03/25/08 (Mail)                                           </w:t>
      </w:r>
    </w:p>
    <w:p w:rsidR="00825A10" w:rsidRPr="0091005D" w:rsidRDefault="00645085" w:rsidP="003F6D1F">
      <w:pPr>
        <w:pStyle w:val="Screen"/>
      </w:pPr>
      <w:r w:rsidRPr="0091005D">
        <w:t xml:space="preserve">+         Enter ?? for more actions                                             </w:t>
      </w:r>
    </w:p>
    <w:p w:rsidR="00825A10" w:rsidRPr="0091005D" w:rsidRDefault="00645085" w:rsidP="003F6D1F">
      <w:pPr>
        <w:pStyle w:val="Screen"/>
      </w:pPr>
      <w:r w:rsidRPr="0091005D">
        <w:t>DC   Discontinue          PR   Partial              RL   Release</w:t>
      </w:r>
    </w:p>
    <w:p w:rsidR="00825A10" w:rsidRPr="0091005D" w:rsidRDefault="00645085" w:rsidP="003F6D1F">
      <w:pPr>
        <w:pStyle w:val="Screen"/>
      </w:pPr>
      <w:r w:rsidRPr="0091005D">
        <w:t>ED   Edit                 RF   Refill               RN   Renew</w:t>
      </w:r>
    </w:p>
    <w:p w:rsidR="00825A10" w:rsidRPr="0091005D" w:rsidRDefault="00645085" w:rsidP="003F6D1F">
      <w:pPr>
        <w:pStyle w:val="Screen"/>
      </w:pPr>
      <w:r w:rsidRPr="0091005D">
        <w:t xml:space="preserve">Select Action: Next Screen// RN   Renew  </w:t>
      </w:r>
    </w:p>
    <w:p w:rsidR="00825A10" w:rsidRPr="0091005D" w:rsidRDefault="00825A10" w:rsidP="003F6D1F">
      <w:pPr>
        <w:pStyle w:val="Screen"/>
      </w:pPr>
    </w:p>
    <w:p w:rsidR="00825A10" w:rsidRPr="0091005D" w:rsidRDefault="00645085" w:rsidP="003F6D1F">
      <w:pPr>
        <w:pStyle w:val="Screen"/>
      </w:pPr>
      <w:r w:rsidRPr="0091005D">
        <w:t>FILL DATE:  (3/25/2008 - 3/26/2009): TODAY//   (MAR 25, 2008)</w:t>
      </w:r>
    </w:p>
    <w:p w:rsidR="00825A10" w:rsidRPr="0091005D" w:rsidRDefault="00645085" w:rsidP="003F6D1F">
      <w:pPr>
        <w:pStyle w:val="Screen"/>
      </w:pPr>
      <w:r w:rsidRPr="0091005D">
        <w:t>MAIL/WINDOW: WINDOW// WINDOW</w:t>
      </w:r>
    </w:p>
    <w:p w:rsidR="00825A10" w:rsidRPr="0091005D" w:rsidRDefault="00645085" w:rsidP="003F6D1F">
      <w:pPr>
        <w:pStyle w:val="Screen"/>
      </w:pPr>
      <w:r w:rsidRPr="0091005D">
        <w:t xml:space="preserve">METHOD OF PICK-UP: </w:t>
      </w:r>
    </w:p>
    <w:p w:rsidR="00825A10" w:rsidRPr="0091005D" w:rsidRDefault="00645085" w:rsidP="003F6D1F">
      <w:pPr>
        <w:pStyle w:val="Screen"/>
      </w:pPr>
      <w:r w:rsidRPr="0091005D">
        <w:t>Nature of Order: WRITTEN//        W</w:t>
      </w:r>
    </w:p>
    <w:p w:rsidR="00825A10" w:rsidRPr="0091005D" w:rsidRDefault="00645085" w:rsidP="003F6D1F">
      <w:pPr>
        <w:pStyle w:val="Screen"/>
      </w:pPr>
      <w:r w:rsidRPr="0091005D">
        <w:t>WAS THE PATIENT COUNSELED: NO// NO</w:t>
      </w:r>
    </w:p>
    <w:p w:rsidR="00825A10" w:rsidRPr="0091005D" w:rsidRDefault="00825A10" w:rsidP="003F6D1F">
      <w:pPr>
        <w:pStyle w:val="Screen"/>
      </w:pPr>
    </w:p>
    <w:p w:rsidR="00825A10" w:rsidRPr="0091005D" w:rsidRDefault="00645085" w:rsidP="003F6D1F">
      <w:pPr>
        <w:pStyle w:val="Screen"/>
      </w:pPr>
      <w:r w:rsidRPr="0091005D">
        <w:t>Do you want to enter a Progress Note? No//   NO</w:t>
      </w:r>
    </w:p>
    <w:p w:rsidR="00825A10" w:rsidRPr="0091005D" w:rsidRDefault="00825A10" w:rsidP="003F6D1F">
      <w:pPr>
        <w:pStyle w:val="Screen"/>
      </w:pPr>
    </w:p>
    <w:p w:rsidR="00825A10" w:rsidRPr="0091005D" w:rsidRDefault="00645085" w:rsidP="003F6D1F">
      <w:pPr>
        <w:pStyle w:val="Screen"/>
      </w:pPr>
      <w:r w:rsidRPr="0091005D">
        <w:t>Now Renewing Rx # 2613   Drug: CHLORPROPAMIDE 25OMG TAB</w:t>
      </w:r>
    </w:p>
    <w:p w:rsidR="00825A10" w:rsidRPr="0091005D" w:rsidRDefault="00825A10" w:rsidP="003F6D1F">
      <w:pPr>
        <w:pStyle w:val="Screen"/>
      </w:pPr>
    </w:p>
    <w:p w:rsidR="00825A10" w:rsidRPr="0091005D" w:rsidRDefault="00825A10" w:rsidP="003F6D1F">
      <w:pPr>
        <w:pStyle w:val="Screen"/>
      </w:pPr>
    </w:p>
    <w:p w:rsidR="00825A10" w:rsidRPr="0091005D" w:rsidRDefault="00645085" w:rsidP="003F6D1F">
      <w:pPr>
        <w:pStyle w:val="Screen"/>
      </w:pPr>
      <w:r w:rsidRPr="0091005D">
        <w:t>***DANGEROUS MEDS FOR PATIENT &gt;64***</w:t>
      </w:r>
    </w:p>
    <w:p w:rsidR="00825A10" w:rsidRPr="0091005D" w:rsidRDefault="00825A10" w:rsidP="003F6D1F">
      <w:pPr>
        <w:pStyle w:val="Screen"/>
      </w:pPr>
    </w:p>
    <w:p w:rsidR="00825A10" w:rsidRPr="0091005D" w:rsidRDefault="00645085" w:rsidP="003F6D1F">
      <w:pPr>
        <w:pStyle w:val="Screen"/>
      </w:pPr>
      <w:r w:rsidRPr="0091005D">
        <w:t>Patient is 78.  Older patients may experience hypoglycemia with Chlorpropamide due do its long duration and variable renal secretion. They may also be at increased risk for Chlorpropamide-induced SIADH.</w:t>
      </w:r>
    </w:p>
    <w:p w:rsidR="00825A10" w:rsidRPr="0091005D" w:rsidRDefault="00825A10" w:rsidP="003F6D1F">
      <w:pPr>
        <w:pStyle w:val="Screen"/>
      </w:pPr>
    </w:p>
    <w:p w:rsidR="00825A10" w:rsidRPr="0091005D" w:rsidRDefault="00825A10" w:rsidP="003F6D1F">
      <w:pPr>
        <w:pStyle w:val="Screen"/>
      </w:pPr>
    </w:p>
    <w:p w:rsidR="00825A10" w:rsidRPr="0091005D" w:rsidRDefault="00645085" w:rsidP="006D3E80">
      <w:pPr>
        <w:pStyle w:val="Screen"/>
        <w:keepNext/>
      </w:pPr>
      <w:r w:rsidRPr="0091005D">
        <w:t>2613A        CHLORPROPAMIDE 25OMG TAB          QTY: 60</w:t>
      </w:r>
    </w:p>
    <w:p w:rsidR="00825A10" w:rsidRPr="0091005D" w:rsidRDefault="00645085" w:rsidP="006D3E80">
      <w:pPr>
        <w:pStyle w:val="Screen"/>
        <w:keepNext/>
      </w:pPr>
      <w:r w:rsidRPr="0091005D">
        <w:t># OF REFILLS: 3  ISSUED: 03-25-08</w:t>
      </w:r>
    </w:p>
    <w:p w:rsidR="00825A10" w:rsidRPr="0091005D" w:rsidRDefault="00645085" w:rsidP="003F6D1F">
      <w:pPr>
        <w:pStyle w:val="Screen"/>
      </w:pPr>
      <w:r w:rsidRPr="0091005D">
        <w:t>SIG: TAKE ONE TABLET BY MOUTH TWICE A DAY</w:t>
      </w:r>
    </w:p>
    <w:p w:rsidR="00825A10" w:rsidRPr="0091005D" w:rsidRDefault="00825A10" w:rsidP="003F6D1F">
      <w:pPr>
        <w:pStyle w:val="Screen"/>
      </w:pPr>
    </w:p>
    <w:p w:rsidR="00825A10" w:rsidRPr="0091005D" w:rsidRDefault="00645085" w:rsidP="003F6D1F">
      <w:pPr>
        <w:pStyle w:val="Screen"/>
      </w:pPr>
      <w:r w:rsidRPr="0091005D">
        <w:t xml:space="preserve">Creating New Order from Edit – Glucophage Lab Results for Metformin </w:t>
      </w:r>
    </w:p>
    <w:p w:rsidR="00825A10" w:rsidRPr="0091005D" w:rsidRDefault="00645085" w:rsidP="003F6D1F">
      <w:pPr>
        <w:pStyle w:val="Screen"/>
      </w:pPr>
      <w:r w:rsidRPr="0091005D">
        <w:t xml:space="preserve">*(1) Orderable Item: METFORMIN TAB,ORAL                                         </w:t>
      </w:r>
    </w:p>
    <w:p w:rsidR="00720318" w:rsidRPr="0091005D" w:rsidRDefault="00645085" w:rsidP="003F6D1F">
      <w:pPr>
        <w:pStyle w:val="Screen"/>
      </w:pPr>
      <w:r w:rsidRPr="0091005D">
        <w:t xml:space="preserve"> (2)           Drug: METFORMIN 500MG TAB  </w:t>
      </w:r>
    </w:p>
    <w:p w:rsidR="00825A10" w:rsidRPr="0091005D" w:rsidRDefault="00720318" w:rsidP="003F6D1F">
      <w:pPr>
        <w:pStyle w:val="Screen"/>
      </w:pPr>
      <w:r w:rsidRPr="0091005D">
        <w:t xml:space="preserve">                NDC: 00056-0176-75</w:t>
      </w:r>
      <w:r w:rsidR="00645085" w:rsidRPr="0091005D">
        <w:t xml:space="preserve">                                      </w:t>
      </w:r>
    </w:p>
    <w:p w:rsidR="00825A10" w:rsidRPr="0091005D" w:rsidRDefault="00645085" w:rsidP="003F6D1F">
      <w:pPr>
        <w:pStyle w:val="Screen"/>
      </w:pPr>
      <w:r w:rsidRPr="0091005D">
        <w:t xml:space="preserve"> (3)        *Dosage: 500 (MG)                                                   </w:t>
      </w:r>
    </w:p>
    <w:p w:rsidR="00825A10" w:rsidRPr="0091005D" w:rsidRDefault="00645085" w:rsidP="003F6D1F">
      <w:pPr>
        <w:pStyle w:val="Screen"/>
      </w:pPr>
      <w:r w:rsidRPr="0091005D">
        <w:t xml:space="preserve">               Verb: TAKE                                                       </w:t>
      </w:r>
    </w:p>
    <w:p w:rsidR="00825A10" w:rsidRPr="0091005D" w:rsidRDefault="00645085" w:rsidP="003F6D1F">
      <w:pPr>
        <w:pStyle w:val="Screen"/>
      </w:pPr>
      <w:r w:rsidRPr="0091005D">
        <w:t>ED  Edit                                FN  Finish</w:t>
      </w:r>
    </w:p>
    <w:p w:rsidR="00825A10" w:rsidRPr="0091005D" w:rsidRDefault="00645085" w:rsidP="003F6D1F">
      <w:pPr>
        <w:pStyle w:val="Screen"/>
      </w:pPr>
      <w:r w:rsidRPr="0091005D">
        <w:t xml:space="preserve">Select Item(s): Next Screen//    NEXT SCREEN  </w:t>
      </w:r>
    </w:p>
    <w:p w:rsidR="00825A10" w:rsidRPr="0091005D" w:rsidRDefault="00825A10" w:rsidP="003F6D1F">
      <w:pPr>
        <w:pStyle w:val="Screen"/>
      </w:pPr>
    </w:p>
    <w:p w:rsidR="00825A10" w:rsidRPr="0091005D" w:rsidRDefault="00645085" w:rsidP="003F6D1F">
      <w:pPr>
        <w:pStyle w:val="Screen"/>
      </w:pPr>
      <w:r w:rsidRPr="0091005D">
        <w:t>BY  Bypass                              DC  Discontinue</w:t>
      </w:r>
    </w:p>
    <w:p w:rsidR="00825A10" w:rsidRPr="0091005D" w:rsidRDefault="00645085" w:rsidP="003F6D1F">
      <w:pPr>
        <w:pStyle w:val="Screen"/>
      </w:pPr>
      <w:r w:rsidRPr="0091005D">
        <w:t xml:space="preserve">Pending OP Orders (ROUTINE)   Mar 25, 2008@15:33:47          Page:    2 of    3 </w:t>
      </w:r>
    </w:p>
    <w:p w:rsidR="00825A10" w:rsidRPr="0091005D" w:rsidRDefault="00645085" w:rsidP="003F6D1F">
      <w:pPr>
        <w:pStyle w:val="Screen"/>
      </w:pPr>
      <w:r w:rsidRPr="0091005D">
        <w:t xml:space="preserve">PSOPATIENT,NINE                                                         &lt;A&gt; </w:t>
      </w:r>
    </w:p>
    <w:p w:rsidR="00825A10" w:rsidRPr="0091005D" w:rsidRDefault="00645085" w:rsidP="003F6D1F">
      <w:pPr>
        <w:pStyle w:val="Screen"/>
      </w:pPr>
      <w:r w:rsidRPr="0091005D">
        <w:t xml:space="preserve">  PID: 000-00-0000                                 Ht(cm): 177.80 (10/14/2005)</w:t>
      </w:r>
    </w:p>
    <w:p w:rsidR="00825A10" w:rsidRPr="0091005D" w:rsidRDefault="00645085" w:rsidP="003F6D1F">
      <w:pPr>
        <w:pStyle w:val="Screen"/>
      </w:pPr>
      <w:r w:rsidRPr="0091005D">
        <w:t xml:space="preserve">  DOB: JAN 1,1930 (78)                             Wt(kg): 136.36 (10/14/2005)</w:t>
      </w:r>
    </w:p>
    <w:p w:rsidR="00B631F4" w:rsidRPr="0091005D" w:rsidRDefault="00645085" w:rsidP="003F6D1F">
      <w:pPr>
        <w:pStyle w:val="Screen"/>
      </w:pPr>
      <w:r w:rsidRPr="0091005D">
        <w:t xml:space="preserve">+                                                                               </w:t>
      </w:r>
    </w:p>
    <w:p w:rsidR="00825A10" w:rsidRPr="0091005D" w:rsidRDefault="00645085" w:rsidP="003F6D1F">
      <w:pPr>
        <w:pStyle w:val="Screen"/>
      </w:pPr>
      <w:r w:rsidRPr="0091005D">
        <w:t xml:space="preserve">     Dispense Units: 1                                                          </w:t>
      </w:r>
    </w:p>
    <w:p w:rsidR="00825A10" w:rsidRPr="0091005D" w:rsidRDefault="00645085" w:rsidP="003F6D1F">
      <w:pPr>
        <w:pStyle w:val="Screen"/>
      </w:pPr>
      <w:r w:rsidRPr="0091005D">
        <w:t xml:space="preserve">               Noun: TABLET                                                     </w:t>
      </w:r>
    </w:p>
    <w:p w:rsidR="00825A10" w:rsidRPr="0091005D" w:rsidRDefault="00645085" w:rsidP="003F6D1F">
      <w:pPr>
        <w:pStyle w:val="Screen"/>
      </w:pPr>
      <w:r w:rsidRPr="0091005D">
        <w:t xml:space="preserve">             *Route: ORAL                                                       </w:t>
      </w:r>
    </w:p>
    <w:p w:rsidR="00825A10" w:rsidRPr="0091005D" w:rsidRDefault="00645085" w:rsidP="003F6D1F">
      <w:pPr>
        <w:pStyle w:val="Screen"/>
      </w:pPr>
      <w:r w:rsidRPr="0091005D">
        <w:t xml:space="preserve">          *Schedule: Q12H                                                       </w:t>
      </w:r>
    </w:p>
    <w:p w:rsidR="00825A10" w:rsidRPr="0091005D" w:rsidRDefault="00645085" w:rsidP="003F6D1F">
      <w:pPr>
        <w:pStyle w:val="Screen"/>
      </w:pPr>
      <w:r w:rsidRPr="0091005D">
        <w:t xml:space="preserve"> (4)   Pat Instruct:                                                            </w:t>
      </w:r>
    </w:p>
    <w:p w:rsidR="00825A10" w:rsidRPr="0091005D" w:rsidRDefault="00645085" w:rsidP="006D3E80">
      <w:pPr>
        <w:pStyle w:val="Screen"/>
        <w:keepNext/>
      </w:pPr>
      <w:r w:rsidRPr="0091005D">
        <w:t xml:space="preserve">  Provider Comments:                                                            </w:t>
      </w:r>
    </w:p>
    <w:p w:rsidR="00825A10" w:rsidRPr="0091005D" w:rsidRDefault="00645085" w:rsidP="003F6D1F">
      <w:pPr>
        <w:pStyle w:val="Screen"/>
      </w:pPr>
      <w:r w:rsidRPr="0091005D">
        <w:t xml:space="preserve">       Instructions: TAKE ONE TABLET PO Q12H                                    </w:t>
      </w:r>
    </w:p>
    <w:p w:rsidR="00825A10" w:rsidRPr="0091005D" w:rsidRDefault="00645085" w:rsidP="003F6D1F">
      <w:pPr>
        <w:pStyle w:val="Screen"/>
      </w:pPr>
      <w:r w:rsidRPr="0091005D">
        <w:t xml:space="preserve">                SIG: TAKE ONE TABLET BY MOUTH EVERY 12 HOURS                    </w:t>
      </w:r>
    </w:p>
    <w:p w:rsidR="00825A10" w:rsidRPr="0091005D" w:rsidRDefault="00645085" w:rsidP="003F6D1F">
      <w:pPr>
        <w:pStyle w:val="Screen"/>
      </w:pPr>
      <w:r w:rsidRPr="0091005D">
        <w:t xml:space="preserve"> (5) Patient Status: OPT NSC                                                    </w:t>
      </w:r>
    </w:p>
    <w:p w:rsidR="00825A10" w:rsidRPr="0091005D" w:rsidRDefault="00645085" w:rsidP="003F6D1F">
      <w:pPr>
        <w:pStyle w:val="Screen"/>
      </w:pPr>
      <w:r w:rsidRPr="0091005D">
        <w:t xml:space="preserve"> (6)     Issue Date: MAR 25,2008        (7) Fill Date: MAR 25,2008              </w:t>
      </w:r>
    </w:p>
    <w:p w:rsidR="00825A10" w:rsidRPr="0091005D" w:rsidRDefault="00645085" w:rsidP="003F6D1F">
      <w:pPr>
        <w:pStyle w:val="Screen"/>
      </w:pPr>
      <w:r w:rsidRPr="0091005D">
        <w:t xml:space="preserve"> (8)    Days Supply: 30                (9)   QTY (TAB): 60                      </w:t>
      </w:r>
    </w:p>
    <w:p w:rsidR="00825A10" w:rsidRPr="0091005D" w:rsidRDefault="00645085" w:rsidP="003F6D1F">
      <w:pPr>
        <w:pStyle w:val="Screen"/>
      </w:pPr>
      <w:r w:rsidRPr="0091005D">
        <w:t xml:space="preserve">       Provider ordered 2 refills                                               </w:t>
      </w:r>
    </w:p>
    <w:p w:rsidR="00825A10" w:rsidRPr="0091005D" w:rsidRDefault="00645085" w:rsidP="003F6D1F">
      <w:pPr>
        <w:pStyle w:val="Screen"/>
      </w:pPr>
      <w:r w:rsidRPr="0091005D">
        <w:t xml:space="preserve">(10)   # of Refills: 2                (11)   Routing: MAIL                      </w:t>
      </w:r>
    </w:p>
    <w:p w:rsidR="00825A10" w:rsidRPr="0091005D" w:rsidRDefault="00645085" w:rsidP="003F6D1F">
      <w:pPr>
        <w:pStyle w:val="Screen"/>
      </w:pPr>
      <w:r w:rsidRPr="0091005D">
        <w:t xml:space="preserve">(12)         Clinic: BARB'S CLINIC                                              </w:t>
      </w:r>
    </w:p>
    <w:p w:rsidR="00825A10" w:rsidRPr="0091005D" w:rsidRDefault="00645085" w:rsidP="003F6D1F">
      <w:pPr>
        <w:pStyle w:val="Screen"/>
      </w:pPr>
      <w:r w:rsidRPr="0091005D">
        <w:t xml:space="preserve">+         Enter ?? for more actions                                             </w:t>
      </w:r>
    </w:p>
    <w:p w:rsidR="00825A10" w:rsidRPr="0091005D" w:rsidRDefault="00645085" w:rsidP="003F6D1F">
      <w:pPr>
        <w:pStyle w:val="Screen"/>
      </w:pPr>
      <w:r w:rsidRPr="0091005D">
        <w:t>ED  Edit                                FN  Finish</w:t>
      </w:r>
    </w:p>
    <w:p w:rsidR="00825A10" w:rsidRPr="0091005D" w:rsidRDefault="00645085" w:rsidP="003F6D1F">
      <w:pPr>
        <w:pStyle w:val="Screen"/>
      </w:pPr>
      <w:r w:rsidRPr="0091005D">
        <w:t xml:space="preserve">Select Item(s): Next Screen// ED   Edit  </w:t>
      </w:r>
    </w:p>
    <w:p w:rsidR="00825A10" w:rsidRPr="0091005D" w:rsidRDefault="00645085" w:rsidP="003F6D1F">
      <w:pPr>
        <w:pStyle w:val="Screen"/>
      </w:pPr>
      <w:r w:rsidRPr="0091005D">
        <w:t>* Indicates which fields will create an new Order</w:t>
      </w:r>
    </w:p>
    <w:p w:rsidR="00825A10" w:rsidRPr="0091005D" w:rsidRDefault="00645085" w:rsidP="003F6D1F">
      <w:pPr>
        <w:pStyle w:val="Screen"/>
      </w:pPr>
      <w:r w:rsidRPr="0091005D">
        <w:t>Select Field to Edit by number:  (1-15): 3</w:t>
      </w:r>
    </w:p>
    <w:p w:rsidR="00825A10" w:rsidRPr="0091005D" w:rsidRDefault="00825A10" w:rsidP="003F6D1F">
      <w:pPr>
        <w:pStyle w:val="Screen"/>
      </w:pPr>
    </w:p>
    <w:p w:rsidR="00825A10" w:rsidRPr="0091005D" w:rsidRDefault="00645085" w:rsidP="003F6D1F">
      <w:pPr>
        <w:pStyle w:val="Screen"/>
      </w:pPr>
      <w:r w:rsidRPr="0091005D">
        <w:t xml:space="preserve">Press Return to : </w:t>
      </w:r>
    </w:p>
    <w:p w:rsidR="00825A10" w:rsidRPr="0091005D" w:rsidRDefault="00825A10" w:rsidP="003F6D1F">
      <w:pPr>
        <w:pStyle w:val="Screen"/>
      </w:pPr>
    </w:p>
    <w:p w:rsidR="00825A10" w:rsidRPr="0091005D" w:rsidRDefault="00407576" w:rsidP="003F6D1F">
      <w:pPr>
        <w:pStyle w:val="Screen"/>
      </w:pPr>
      <w:r>
        <w:t xml:space="preserve">There are 2 </w:t>
      </w:r>
      <w:r w:rsidR="00645085" w:rsidRPr="0091005D">
        <w:t>Available Dosage(s)</w:t>
      </w:r>
      <w:r>
        <w:t>:</w:t>
      </w:r>
    </w:p>
    <w:p w:rsidR="00825A10" w:rsidRPr="0091005D" w:rsidRDefault="00645085" w:rsidP="003F6D1F">
      <w:pPr>
        <w:pStyle w:val="Screen"/>
      </w:pPr>
      <w:r w:rsidRPr="0091005D">
        <w:lastRenderedPageBreak/>
        <w:t xml:space="preserve">       1. 500MG</w:t>
      </w:r>
    </w:p>
    <w:p w:rsidR="00825A10" w:rsidRPr="0091005D" w:rsidRDefault="00645085" w:rsidP="003F6D1F">
      <w:pPr>
        <w:pStyle w:val="Screen"/>
      </w:pPr>
      <w:r w:rsidRPr="0091005D">
        <w:t xml:space="preserve">       2. 1000MG</w:t>
      </w:r>
    </w:p>
    <w:p w:rsidR="00825A10" w:rsidRPr="0091005D" w:rsidRDefault="00825A10" w:rsidP="003F6D1F">
      <w:pPr>
        <w:pStyle w:val="Screen"/>
      </w:pPr>
    </w:p>
    <w:p w:rsidR="00825A10" w:rsidRPr="0091005D" w:rsidRDefault="00645085" w:rsidP="003F6D1F">
      <w:pPr>
        <w:pStyle w:val="Screen"/>
      </w:pPr>
      <w:r w:rsidRPr="0091005D">
        <w:t>Select from list of Available Dosages</w:t>
      </w:r>
      <w:r w:rsidR="00407576">
        <w:t xml:space="preserve"> (1-2)</w:t>
      </w:r>
      <w:r w:rsidRPr="0091005D">
        <w:t>, Enter Free Text Dose</w:t>
      </w:r>
    </w:p>
    <w:p w:rsidR="00825A10" w:rsidRPr="0091005D" w:rsidRDefault="00645085" w:rsidP="003F6D1F">
      <w:pPr>
        <w:pStyle w:val="Screen"/>
      </w:pPr>
      <w:r w:rsidRPr="0091005D">
        <w:t>or Enter a Question Mark (?) to view list: 500MG// 2 1000MG</w:t>
      </w:r>
    </w:p>
    <w:p w:rsidR="00825A10" w:rsidRPr="0091005D" w:rsidRDefault="00825A10" w:rsidP="003F6D1F">
      <w:pPr>
        <w:pStyle w:val="Screen"/>
      </w:pPr>
    </w:p>
    <w:p w:rsidR="00825A10" w:rsidRPr="0091005D" w:rsidRDefault="00645085" w:rsidP="003F6D1F">
      <w:pPr>
        <w:pStyle w:val="Screen"/>
      </w:pPr>
      <w:r w:rsidRPr="0091005D">
        <w:t>You entered 1000MG is this correct? Yes//   YES</w:t>
      </w:r>
    </w:p>
    <w:p w:rsidR="00825A10" w:rsidRPr="0091005D" w:rsidRDefault="00645085" w:rsidP="003F6D1F">
      <w:pPr>
        <w:pStyle w:val="Screen"/>
      </w:pPr>
      <w:r w:rsidRPr="0091005D">
        <w:t>VERB: TAKE// TAKE</w:t>
      </w:r>
    </w:p>
    <w:p w:rsidR="00825A10" w:rsidRPr="0091005D" w:rsidRDefault="00645085" w:rsidP="003F6D1F">
      <w:pPr>
        <w:pStyle w:val="Screen"/>
      </w:pPr>
      <w:r w:rsidRPr="0091005D">
        <w:t>DISPENSE UNITS PER DOSE(TABLETS): 2// 2</w:t>
      </w:r>
    </w:p>
    <w:p w:rsidR="00825A10" w:rsidRPr="0091005D" w:rsidRDefault="00645085" w:rsidP="003F6D1F">
      <w:pPr>
        <w:pStyle w:val="Screen"/>
      </w:pPr>
      <w:r w:rsidRPr="0091005D">
        <w:t>Dosage Ordered: 1000MG</w:t>
      </w:r>
    </w:p>
    <w:p w:rsidR="00825A10" w:rsidRPr="0091005D" w:rsidRDefault="00825A10" w:rsidP="003F6D1F">
      <w:pPr>
        <w:pStyle w:val="Screen"/>
      </w:pPr>
    </w:p>
    <w:p w:rsidR="00825A10" w:rsidRPr="0091005D" w:rsidRDefault="00645085" w:rsidP="003F6D1F">
      <w:pPr>
        <w:pStyle w:val="Screen"/>
      </w:pPr>
      <w:r w:rsidRPr="0091005D">
        <w:t>NOUN: TABLETS// TABLETS</w:t>
      </w:r>
    </w:p>
    <w:p w:rsidR="00825A10" w:rsidRPr="0091005D" w:rsidRDefault="00645085" w:rsidP="003F6D1F">
      <w:pPr>
        <w:pStyle w:val="Screen"/>
      </w:pPr>
      <w:r w:rsidRPr="0091005D">
        <w:t xml:space="preserve">ROUTE: ORAL// ORAL </w:t>
      </w:r>
    </w:p>
    <w:p w:rsidR="00407576" w:rsidRDefault="00407576" w:rsidP="00407576">
      <w:pPr>
        <w:pStyle w:val="Screen"/>
      </w:pPr>
      <w:r w:rsidRPr="000841B4">
        <w:t>Schedule: Q12H// QHS</w:t>
      </w:r>
    </w:p>
    <w:p w:rsidR="00407576" w:rsidRDefault="00407576" w:rsidP="00407576">
      <w:pPr>
        <w:pStyle w:val="Screen"/>
        <w:rPr>
          <w:rFonts w:cs="Courier New"/>
        </w:rPr>
      </w:pPr>
      <w:r w:rsidRPr="000841B4">
        <w:rPr>
          <w:rFonts w:cs="Courier New"/>
        </w:rPr>
        <w:t>Now searching ADMINISTRATION SCHEDULE (#51.1) file...</w:t>
      </w:r>
    </w:p>
    <w:p w:rsidR="00407576" w:rsidRDefault="00407576" w:rsidP="00407576">
      <w:pPr>
        <w:pStyle w:val="Screen"/>
        <w:rPr>
          <w:rFonts w:cs="Courier New"/>
        </w:rPr>
      </w:pPr>
      <w:r>
        <w:rPr>
          <w:rFonts w:cs="Courier New"/>
        </w:rPr>
        <w:t xml:space="preserve">  </w:t>
      </w:r>
      <w:r w:rsidRPr="000841B4">
        <w:rPr>
          <w:rFonts w:cs="Courier New"/>
        </w:rPr>
        <w:t>QHS  QHS  AT BEDTIME</w:t>
      </w:r>
    </w:p>
    <w:p w:rsidR="00407576" w:rsidRDefault="00407576" w:rsidP="00407576">
      <w:pPr>
        <w:pStyle w:val="Screen"/>
        <w:rPr>
          <w:rFonts w:cs="Courier New"/>
        </w:rPr>
      </w:pPr>
      <w:r>
        <w:rPr>
          <w:rFonts w:cs="Courier New"/>
        </w:rPr>
        <w:t xml:space="preserve">         ...OK? Yes//   (Yes)</w:t>
      </w:r>
    </w:p>
    <w:p w:rsidR="00407576" w:rsidRPr="00DC2DE2" w:rsidRDefault="00407576" w:rsidP="00407576">
      <w:pPr>
        <w:pStyle w:val="Screen"/>
      </w:pPr>
      <w:r>
        <w:rPr>
          <w:rFonts w:cs="Courier New"/>
        </w:rPr>
        <w:t xml:space="preserve"> </w:t>
      </w:r>
      <w:r w:rsidRPr="000841B4">
        <w:rPr>
          <w:rFonts w:cs="Courier New"/>
        </w:rPr>
        <w:t>(AT BEDTIME)</w:t>
      </w:r>
    </w:p>
    <w:p w:rsidR="00825A10" w:rsidRPr="0091005D" w:rsidRDefault="00645085" w:rsidP="003F6D1F">
      <w:pPr>
        <w:pStyle w:val="Screen"/>
      </w:pPr>
      <w:r w:rsidRPr="0091005D">
        <w:t xml:space="preserve">LIMITED DURATION (IN DAYS, HOURS OR MINUTES): </w:t>
      </w:r>
    </w:p>
    <w:p w:rsidR="00825A10" w:rsidRPr="0091005D" w:rsidRDefault="00645085" w:rsidP="003F6D1F">
      <w:pPr>
        <w:pStyle w:val="Screen"/>
      </w:pPr>
      <w:r w:rsidRPr="0091005D">
        <w:t xml:space="preserve">CONJUNCTION: </w:t>
      </w:r>
    </w:p>
    <w:p w:rsidR="00825A10" w:rsidRPr="0091005D" w:rsidRDefault="00825A10" w:rsidP="003F6D1F">
      <w:pPr>
        <w:pStyle w:val="Screen"/>
      </w:pPr>
    </w:p>
    <w:p w:rsidR="00825A10" w:rsidRPr="0091005D" w:rsidRDefault="00645085" w:rsidP="003F6D1F">
      <w:pPr>
        <w:pStyle w:val="Screen"/>
      </w:pPr>
      <w:r w:rsidRPr="0091005D">
        <w:t xml:space="preserve">Pending OP Orders (ROUTINE)   Mar 25, 2008@15:34:08          Page:    1 of    3 </w:t>
      </w:r>
    </w:p>
    <w:p w:rsidR="00825A10" w:rsidRPr="0091005D" w:rsidRDefault="00645085" w:rsidP="003F6D1F">
      <w:pPr>
        <w:pStyle w:val="Screen"/>
      </w:pPr>
      <w:r w:rsidRPr="0091005D">
        <w:t xml:space="preserve">PSOPATIENT,NINE                                                         &lt;A&gt; </w:t>
      </w:r>
    </w:p>
    <w:p w:rsidR="00825A10" w:rsidRPr="0091005D" w:rsidRDefault="00645085" w:rsidP="003F6D1F">
      <w:pPr>
        <w:pStyle w:val="Screen"/>
      </w:pPr>
      <w:r w:rsidRPr="0091005D">
        <w:t xml:space="preserve">  PID: 000-00-0000                                 Ht(cm): 177.80 (10/14/2005)</w:t>
      </w:r>
    </w:p>
    <w:p w:rsidR="00825A10" w:rsidRDefault="00645085" w:rsidP="003F6D1F">
      <w:pPr>
        <w:pStyle w:val="Screen"/>
      </w:pPr>
      <w:r w:rsidRPr="0091005D">
        <w:t xml:space="preserve">  DOB: JAN 1,1930 (78)                             Wt(kg): 136.36 (10/14/2005)</w:t>
      </w:r>
    </w:p>
    <w:p w:rsidR="00E24125" w:rsidRDefault="00E24125" w:rsidP="00E24125">
      <w:pPr>
        <w:pStyle w:val="Screen"/>
      </w:pPr>
      <w:r>
        <w:t xml:space="preserve">  </w:t>
      </w:r>
      <w:r w:rsidRPr="00E97BFB">
        <w:t xml:space="preserve">SEX: MALE                   </w:t>
      </w:r>
    </w:p>
    <w:p w:rsidR="00E24125" w:rsidRPr="0091005D" w:rsidRDefault="00E24125" w:rsidP="003F6D1F">
      <w:pPr>
        <w:pStyle w:val="Screen"/>
      </w:pPr>
      <w:r>
        <w:t xml:space="preserve"> </w:t>
      </w:r>
      <w:r w:rsidRPr="00E97BFB">
        <w:rPr>
          <w:rFonts w:cs="Courier New"/>
        </w:rPr>
        <w:t xml:space="preserve">CrCL: &lt;Not Found&gt; (CREAT: Not Found)            BSA (m2): </w:t>
      </w:r>
      <w:r>
        <w:rPr>
          <w:rFonts w:cs="Courier New"/>
        </w:rPr>
        <w:t>2.09</w:t>
      </w:r>
    </w:p>
    <w:p w:rsidR="00825A10" w:rsidRPr="0091005D" w:rsidRDefault="00645085" w:rsidP="003F6D1F">
      <w:pPr>
        <w:pStyle w:val="Screen"/>
      </w:pPr>
      <w:r w:rsidRPr="0091005D">
        <w:t xml:space="preserve">                                                                               </w:t>
      </w:r>
    </w:p>
    <w:p w:rsidR="00825A10" w:rsidRPr="0091005D" w:rsidRDefault="00651A8A" w:rsidP="003F6D1F">
      <w:pPr>
        <w:pStyle w:val="Screen"/>
      </w:pPr>
      <w:r w:rsidRPr="0091005D">
        <w:t xml:space="preserve">CPRS </w:t>
      </w:r>
      <w:r w:rsidR="00645085" w:rsidRPr="0091005D">
        <w:t xml:space="preserve">Order Checks:                                                             </w:t>
      </w:r>
    </w:p>
    <w:p w:rsidR="0097299C" w:rsidRPr="0091005D" w:rsidRDefault="00645085" w:rsidP="003F6D1F">
      <w:pPr>
        <w:pStyle w:val="Screen"/>
      </w:pPr>
      <w:r w:rsidRPr="0091005D">
        <w:t xml:space="preserve">      Duplicate drug class order: ORAL HYPOGLYCEMIC AGENTS,ORAL (CHLORPROPAMIDE </w:t>
      </w:r>
    </w:p>
    <w:p w:rsidR="00266BBE" w:rsidRPr="0091005D" w:rsidRDefault="00266BBE" w:rsidP="003F6D1F">
      <w:pPr>
        <w:pStyle w:val="Screen"/>
      </w:pPr>
    </w:p>
    <w:p w:rsidR="00825A10" w:rsidRPr="0091005D" w:rsidRDefault="00825A10" w:rsidP="003F6D1F">
      <w:pPr>
        <w:pStyle w:val="Screen"/>
      </w:pPr>
    </w:p>
    <w:p w:rsidR="00825A10" w:rsidRPr="0091005D" w:rsidRDefault="00645085" w:rsidP="003F6D1F">
      <w:pPr>
        <w:pStyle w:val="Screen"/>
      </w:pPr>
      <w:r w:rsidRPr="0091005D">
        <w:t xml:space="preserve">      TAB  250MG TAKE ONE TABLET BY MOUTH TWICE A DAY  [PENDING])               </w:t>
      </w:r>
    </w:p>
    <w:p w:rsidR="00825A10" w:rsidRPr="0091005D" w:rsidRDefault="00645085" w:rsidP="003F6D1F">
      <w:pPr>
        <w:pStyle w:val="Screen"/>
      </w:pPr>
      <w:r w:rsidRPr="0091005D">
        <w:t xml:space="preserve">     Overriding Provider: PSOPROVIDER,TEN                                         </w:t>
      </w:r>
    </w:p>
    <w:p w:rsidR="00825A10" w:rsidRPr="0091005D" w:rsidRDefault="00645085" w:rsidP="003F6D1F">
      <w:pPr>
        <w:pStyle w:val="Screen"/>
      </w:pPr>
      <w:r w:rsidRPr="0091005D">
        <w:t xml:space="preserve">     Overriding Reason: testing                                                 </w:t>
      </w:r>
    </w:p>
    <w:p w:rsidR="00825A10" w:rsidRPr="0091005D" w:rsidRDefault="00645085" w:rsidP="003F6D1F">
      <w:pPr>
        <w:pStyle w:val="Screen"/>
      </w:pPr>
      <w:r w:rsidRPr="0091005D">
        <w:t xml:space="preserve">                                                                                </w:t>
      </w:r>
    </w:p>
    <w:p w:rsidR="00825A10" w:rsidRPr="0091005D" w:rsidRDefault="00645085" w:rsidP="003F6D1F">
      <w:pPr>
        <w:pStyle w:val="Screen"/>
      </w:pPr>
      <w:r w:rsidRPr="0091005D">
        <w:t xml:space="preserve">      Metformin - no serum creatinine within past 60 days.                      </w:t>
      </w:r>
    </w:p>
    <w:p w:rsidR="00825A10" w:rsidRPr="0091005D" w:rsidRDefault="00645085" w:rsidP="003F6D1F">
      <w:pPr>
        <w:pStyle w:val="Screen"/>
      </w:pPr>
      <w:r w:rsidRPr="0091005D">
        <w:t xml:space="preserve">     Overriding Provider: PSOPROVIDER,TEN                                         </w:t>
      </w:r>
    </w:p>
    <w:p w:rsidR="00825A10" w:rsidRPr="0091005D" w:rsidRDefault="00645085" w:rsidP="003F6D1F">
      <w:pPr>
        <w:pStyle w:val="Screen"/>
      </w:pPr>
      <w:r w:rsidRPr="0091005D">
        <w:t xml:space="preserve">     Overriding Reason: testing                                                 </w:t>
      </w:r>
    </w:p>
    <w:p w:rsidR="00825A10" w:rsidRPr="0091005D" w:rsidRDefault="00645085" w:rsidP="003F6D1F">
      <w:pPr>
        <w:pStyle w:val="Screen"/>
      </w:pPr>
      <w:r w:rsidRPr="0091005D">
        <w:t xml:space="preserve">                                                                                </w:t>
      </w:r>
    </w:p>
    <w:p w:rsidR="00825A10" w:rsidRPr="0091005D" w:rsidRDefault="00645085" w:rsidP="003F6D1F">
      <w:pPr>
        <w:pStyle w:val="Screen"/>
      </w:pPr>
      <w:r w:rsidRPr="0091005D">
        <w:t xml:space="preserve">*(1) Orderable Item: METFORMIN TAB,ORAL                                         </w:t>
      </w:r>
    </w:p>
    <w:p w:rsidR="00FF355A" w:rsidRPr="0091005D" w:rsidRDefault="00645085" w:rsidP="003F6D1F">
      <w:pPr>
        <w:pStyle w:val="Screen"/>
      </w:pPr>
      <w:r w:rsidRPr="0091005D">
        <w:t xml:space="preserve"> (2)           Drug: METFORMIN 500MG TAB </w:t>
      </w:r>
    </w:p>
    <w:p w:rsidR="00825A10" w:rsidRPr="0091005D" w:rsidRDefault="00FF355A" w:rsidP="003F6D1F">
      <w:pPr>
        <w:pStyle w:val="Screen"/>
      </w:pPr>
      <w:r w:rsidRPr="0091005D">
        <w:t xml:space="preserve">                NDC: 00056-0176-75</w:t>
      </w:r>
      <w:r w:rsidR="00645085" w:rsidRPr="0091005D">
        <w:t xml:space="preserve">                                       </w:t>
      </w:r>
    </w:p>
    <w:p w:rsidR="00825A10" w:rsidRPr="0091005D" w:rsidRDefault="00645085" w:rsidP="003F6D1F">
      <w:pPr>
        <w:pStyle w:val="Screen"/>
      </w:pPr>
      <w:r w:rsidRPr="0091005D">
        <w:t xml:space="preserve"> (3)        *Dosage: 1000 (MG)                                                  </w:t>
      </w:r>
    </w:p>
    <w:p w:rsidR="00825A10" w:rsidRPr="0091005D" w:rsidRDefault="00645085" w:rsidP="003F6D1F">
      <w:pPr>
        <w:pStyle w:val="Screen"/>
      </w:pPr>
      <w:r w:rsidRPr="0091005D">
        <w:t xml:space="preserve">               Verb: TAKE  </w:t>
      </w:r>
    </w:p>
    <w:p w:rsidR="00825A10" w:rsidRPr="0091005D" w:rsidRDefault="00645085" w:rsidP="003F6D1F">
      <w:pPr>
        <w:pStyle w:val="Screen"/>
      </w:pPr>
      <w:r w:rsidRPr="0091005D">
        <w:t xml:space="preserve">                                                    </w:t>
      </w:r>
    </w:p>
    <w:p w:rsidR="00825A10" w:rsidRPr="0091005D" w:rsidRDefault="00645085" w:rsidP="003F6D1F">
      <w:pPr>
        <w:pStyle w:val="Screen"/>
      </w:pPr>
      <w:r w:rsidRPr="0091005D">
        <w:t xml:space="preserve">+         This change will create a new prescription!                           </w:t>
      </w:r>
    </w:p>
    <w:p w:rsidR="00825A10" w:rsidRPr="0091005D" w:rsidRDefault="00645085" w:rsidP="003F6D1F">
      <w:pPr>
        <w:pStyle w:val="Screen"/>
      </w:pPr>
      <w:r w:rsidRPr="0091005D">
        <w:t>AC Accept                 ED Edit                   DC Discontinue</w:t>
      </w:r>
    </w:p>
    <w:p w:rsidR="00825A10" w:rsidRPr="0091005D" w:rsidRDefault="00645085" w:rsidP="003F6D1F">
      <w:pPr>
        <w:pStyle w:val="Screen"/>
      </w:pPr>
      <w:r w:rsidRPr="0091005D">
        <w:t xml:space="preserve">Select Item(s): Next Screen// AC   Accept  </w:t>
      </w:r>
    </w:p>
    <w:p w:rsidR="00825A10" w:rsidRPr="0091005D" w:rsidRDefault="00825A10" w:rsidP="003F6D1F">
      <w:pPr>
        <w:pStyle w:val="Screen"/>
      </w:pPr>
    </w:p>
    <w:p w:rsidR="00825A10" w:rsidRPr="0091005D" w:rsidRDefault="00645085" w:rsidP="003F6D1F">
      <w:pPr>
        <w:pStyle w:val="Screen"/>
      </w:pPr>
      <w:r w:rsidRPr="0091005D">
        <w:t>***Metformin Lab Results***</w:t>
      </w:r>
    </w:p>
    <w:p w:rsidR="00825A10" w:rsidRPr="0091005D" w:rsidRDefault="00825A10" w:rsidP="003F6D1F">
      <w:pPr>
        <w:pStyle w:val="Screen"/>
      </w:pPr>
    </w:p>
    <w:p w:rsidR="00825A10" w:rsidRPr="0091005D" w:rsidRDefault="00645085" w:rsidP="003F6D1F">
      <w:pPr>
        <w:pStyle w:val="Screen"/>
      </w:pPr>
      <w:r w:rsidRPr="0091005D">
        <w:t xml:space="preserve">Metformin - no serum creatinine within past 60 days.  </w:t>
      </w:r>
    </w:p>
    <w:p w:rsidR="00825A10" w:rsidRPr="0091005D" w:rsidRDefault="00825A10" w:rsidP="003F6D1F">
      <w:pPr>
        <w:pStyle w:val="Screen"/>
      </w:pPr>
    </w:p>
    <w:p w:rsidR="00825A10" w:rsidRPr="0091005D" w:rsidRDefault="00825A10" w:rsidP="003F6D1F">
      <w:pPr>
        <w:pStyle w:val="Screen"/>
      </w:pPr>
    </w:p>
    <w:p w:rsidR="00825A10" w:rsidRPr="0091005D" w:rsidRDefault="00645085" w:rsidP="003F6D1F">
      <w:pPr>
        <w:pStyle w:val="Screen"/>
      </w:pPr>
      <w:r w:rsidRPr="0091005D">
        <w:t>Rx # 2614              03/25/08</w:t>
      </w:r>
    </w:p>
    <w:p w:rsidR="00825A10" w:rsidRPr="0091005D" w:rsidRDefault="00645085" w:rsidP="003F6D1F">
      <w:pPr>
        <w:pStyle w:val="Screen"/>
      </w:pPr>
      <w:r w:rsidRPr="0091005D">
        <w:t>PSOPATIENT,NINE                    #1440</w:t>
      </w:r>
    </w:p>
    <w:p w:rsidR="00825A10" w:rsidRPr="0091005D" w:rsidRDefault="00645085" w:rsidP="003F6D1F">
      <w:pPr>
        <w:pStyle w:val="Screen"/>
      </w:pPr>
      <w:r w:rsidRPr="0091005D">
        <w:t>TAKE TWO TABLETS BY MOUTH AT BEDTIME</w:t>
      </w:r>
    </w:p>
    <w:p w:rsidR="00825A10" w:rsidRPr="0091005D" w:rsidRDefault="00825A10" w:rsidP="003F6D1F">
      <w:pPr>
        <w:pStyle w:val="Screen"/>
      </w:pPr>
    </w:p>
    <w:p w:rsidR="00825A10" w:rsidRPr="0091005D" w:rsidRDefault="00645085" w:rsidP="003F6D1F">
      <w:pPr>
        <w:pStyle w:val="Screen"/>
      </w:pPr>
      <w:r w:rsidRPr="0091005D">
        <w:t>METFORMIN 500MG TAB</w:t>
      </w:r>
    </w:p>
    <w:p w:rsidR="00825A10" w:rsidRPr="0091005D" w:rsidRDefault="00645085" w:rsidP="003F6D1F">
      <w:pPr>
        <w:pStyle w:val="Screen"/>
      </w:pPr>
      <w:r w:rsidRPr="0091005D">
        <w:t>PSOPROVIDER,TEN            PSOPHARMACIST,22</w:t>
      </w:r>
    </w:p>
    <w:p w:rsidR="00825A10" w:rsidRPr="0091005D" w:rsidRDefault="00645085" w:rsidP="003F6D1F">
      <w:pPr>
        <w:pStyle w:val="Screen"/>
      </w:pPr>
      <w:r w:rsidRPr="0091005D">
        <w:t># of Refills: 2</w:t>
      </w:r>
    </w:p>
    <w:p w:rsidR="00825A10" w:rsidRPr="0091005D" w:rsidRDefault="00825A10" w:rsidP="003F6D1F">
      <w:pPr>
        <w:pStyle w:val="Screen"/>
      </w:pPr>
    </w:p>
    <w:p w:rsidR="00825A10" w:rsidRPr="0091005D" w:rsidRDefault="00825A10" w:rsidP="003F6D1F">
      <w:pPr>
        <w:pStyle w:val="Screen"/>
      </w:pPr>
    </w:p>
    <w:p w:rsidR="00825A10" w:rsidRPr="0091005D" w:rsidRDefault="00645085" w:rsidP="003F6D1F">
      <w:pPr>
        <w:pStyle w:val="Screen"/>
      </w:pPr>
      <w:r w:rsidRPr="0091005D">
        <w:t>Are you sure you want to Accept this Order? NO// YES</w:t>
      </w:r>
    </w:p>
    <w:p w:rsidR="00825A10" w:rsidRPr="0091005D" w:rsidRDefault="00645085" w:rsidP="003F6D1F">
      <w:pPr>
        <w:pStyle w:val="Screen"/>
      </w:pPr>
      <w:r w:rsidRPr="0091005D">
        <w:t>Nature of Order: SERVICE CORRECTION//</w:t>
      </w:r>
    </w:p>
    <w:p w:rsidR="00825A10" w:rsidRPr="0091005D" w:rsidRDefault="00825A10" w:rsidP="001A57DB"/>
    <w:p w:rsidR="00825A10" w:rsidRPr="0091005D" w:rsidRDefault="00645085" w:rsidP="00A17F7F">
      <w:pPr>
        <w:pStyle w:val="Example"/>
      </w:pPr>
      <w:r w:rsidRPr="0091005D">
        <w:t>Copying an Order – Aminoglycoside Ordered - Gentamicin</w:t>
      </w:r>
    </w:p>
    <w:p w:rsidR="00825A10" w:rsidRPr="0091005D" w:rsidRDefault="00645085" w:rsidP="003F6D1F">
      <w:pPr>
        <w:pStyle w:val="Screen"/>
      </w:pPr>
      <w:r w:rsidRPr="0091005D">
        <w:t xml:space="preserve">Select Action: Next Screen// CO   CO  </w:t>
      </w:r>
    </w:p>
    <w:p w:rsidR="00825A10" w:rsidRPr="0091005D" w:rsidRDefault="00825A10" w:rsidP="003F6D1F">
      <w:pPr>
        <w:pStyle w:val="Screen"/>
      </w:pPr>
    </w:p>
    <w:p w:rsidR="00825A10" w:rsidRPr="0091005D" w:rsidRDefault="00645085" w:rsidP="003F6D1F">
      <w:pPr>
        <w:pStyle w:val="Screen"/>
      </w:pPr>
      <w:r w:rsidRPr="0091005D">
        <w:lastRenderedPageBreak/>
        <w:t xml:space="preserve">OP Medications (ACTIVE)       Mar 25, 2008@15:46:18          Page:    1 of    2 </w:t>
      </w:r>
    </w:p>
    <w:p w:rsidR="00825A10" w:rsidRPr="0091005D" w:rsidRDefault="00645085" w:rsidP="003F6D1F">
      <w:pPr>
        <w:pStyle w:val="Screen"/>
      </w:pPr>
      <w:r w:rsidRPr="0091005D">
        <w:t xml:space="preserve">PSOPATIENT,NINE                                                         &lt;A&gt; </w:t>
      </w:r>
    </w:p>
    <w:p w:rsidR="00825A10" w:rsidRPr="0091005D" w:rsidRDefault="00645085" w:rsidP="003F6D1F">
      <w:pPr>
        <w:pStyle w:val="Screen"/>
      </w:pPr>
      <w:r w:rsidRPr="0091005D">
        <w:t xml:space="preserve">  PID: 000-00-0000                                 Ht(cm): 177.80 (10/14/2005)</w:t>
      </w:r>
    </w:p>
    <w:p w:rsidR="00825A10" w:rsidRDefault="00645085" w:rsidP="003F6D1F">
      <w:pPr>
        <w:pStyle w:val="Screen"/>
      </w:pPr>
      <w:r w:rsidRPr="0091005D">
        <w:t xml:space="preserve">  DOB: JAN 1,1930 (78)                             Wt(kg): 136.36 (10/14/2005)</w:t>
      </w:r>
    </w:p>
    <w:p w:rsidR="00E24125" w:rsidRDefault="00E24125" w:rsidP="00E24125">
      <w:pPr>
        <w:pStyle w:val="Screen"/>
        <w:rPr>
          <w:rFonts w:eastAsia="Calibri"/>
        </w:rPr>
      </w:pPr>
      <w:r>
        <w:rPr>
          <w:rFonts w:eastAsia="Calibri"/>
        </w:rPr>
        <w:t xml:space="preserve">  </w:t>
      </w:r>
      <w:r w:rsidRPr="004C5E25">
        <w:rPr>
          <w:rFonts w:eastAsia="Calibri"/>
        </w:rPr>
        <w:t xml:space="preserve">SEX: MALE                   </w:t>
      </w:r>
    </w:p>
    <w:p w:rsidR="00E24125" w:rsidRPr="0091005D" w:rsidRDefault="00E24125" w:rsidP="00E24125">
      <w:pPr>
        <w:pStyle w:val="Screen"/>
      </w:pPr>
      <w:bookmarkStart w:id="505" w:name="page_106"/>
      <w:bookmarkEnd w:id="505"/>
      <w:r>
        <w:rPr>
          <w:rFonts w:eastAsia="Calibri"/>
        </w:rPr>
        <w:t xml:space="preserve"> </w:t>
      </w:r>
      <w:r w:rsidRPr="004C5E25">
        <w:rPr>
          <w:rFonts w:eastAsia="Calibri" w:cs="Courier New"/>
        </w:rPr>
        <w:t>CrCL: &lt;Not Found&gt; (CREAT: Not Found)            BSA (m2): 1.</w:t>
      </w:r>
      <w:r>
        <w:rPr>
          <w:rFonts w:eastAsia="Calibri" w:cs="Courier New"/>
        </w:rPr>
        <w:t>78</w:t>
      </w:r>
    </w:p>
    <w:p w:rsidR="00825A10" w:rsidRPr="0091005D" w:rsidRDefault="00645085" w:rsidP="003F6D1F">
      <w:pPr>
        <w:pStyle w:val="Screen"/>
      </w:pPr>
      <w:r w:rsidRPr="0091005D">
        <w:t xml:space="preserve">                                                                                </w:t>
      </w:r>
    </w:p>
    <w:p w:rsidR="00825A10" w:rsidRPr="0091005D" w:rsidRDefault="00645085" w:rsidP="003F6D1F">
      <w:pPr>
        <w:pStyle w:val="Screen"/>
      </w:pPr>
      <w:r w:rsidRPr="0091005D">
        <w:t xml:space="preserve">                Rx #: 2616$                                                     </w:t>
      </w:r>
    </w:p>
    <w:p w:rsidR="00825A10" w:rsidRPr="0091005D" w:rsidRDefault="00645085" w:rsidP="003F6D1F">
      <w:pPr>
        <w:pStyle w:val="Screen"/>
      </w:pPr>
      <w:r w:rsidRPr="0091005D">
        <w:t xml:space="preserve"> (1) *Orderable Item: GENTAMICIN INJ,SOLN                                       </w:t>
      </w:r>
    </w:p>
    <w:p w:rsidR="00825A10" w:rsidRPr="0091005D" w:rsidRDefault="00645085" w:rsidP="003F6D1F">
      <w:pPr>
        <w:pStyle w:val="Screen"/>
      </w:pPr>
      <w:r w:rsidRPr="0091005D">
        <w:t xml:space="preserve"> (2)            Drug: GENTAMICIN 40MG/ML 2ML VI                                 </w:t>
      </w:r>
    </w:p>
    <w:p w:rsidR="00825A10" w:rsidRPr="0091005D" w:rsidRDefault="00645085" w:rsidP="003F6D1F">
      <w:pPr>
        <w:pStyle w:val="Screen"/>
      </w:pPr>
      <w:r w:rsidRPr="0091005D">
        <w:t xml:space="preserve">                Verb: INJECT                                                    </w:t>
      </w:r>
    </w:p>
    <w:p w:rsidR="00825A10" w:rsidRPr="0091005D" w:rsidRDefault="00645085" w:rsidP="003F6D1F">
      <w:pPr>
        <w:pStyle w:val="Screen"/>
      </w:pPr>
      <w:r w:rsidRPr="0091005D">
        <w:t xml:space="preserve"> (3)         *Dosage: 80MG                                                      </w:t>
      </w:r>
    </w:p>
    <w:p w:rsidR="00825A10" w:rsidRPr="0091005D" w:rsidRDefault="00645085" w:rsidP="003F6D1F">
      <w:pPr>
        <w:pStyle w:val="Screen"/>
      </w:pPr>
      <w:r w:rsidRPr="0091005D">
        <w:t xml:space="preserve">              *Route: INTRAMUSCULAR                                             </w:t>
      </w:r>
    </w:p>
    <w:p w:rsidR="00825A10" w:rsidRPr="0091005D" w:rsidRDefault="00645085" w:rsidP="003F6D1F">
      <w:pPr>
        <w:pStyle w:val="Screen"/>
      </w:pPr>
      <w:r w:rsidRPr="0091005D">
        <w:t xml:space="preserve">           *Schedule: Q8H                                                       </w:t>
      </w:r>
    </w:p>
    <w:p w:rsidR="00825A10" w:rsidRPr="0091005D" w:rsidRDefault="00645085" w:rsidP="003F6D1F">
      <w:pPr>
        <w:pStyle w:val="Screen"/>
      </w:pPr>
      <w:r w:rsidRPr="0091005D">
        <w:t xml:space="preserve"> (4)Pat Instructions:                                                           </w:t>
      </w:r>
    </w:p>
    <w:p w:rsidR="00825A10" w:rsidRPr="0091005D" w:rsidRDefault="00645085" w:rsidP="003F6D1F">
      <w:pPr>
        <w:pStyle w:val="Screen"/>
      </w:pPr>
      <w:r w:rsidRPr="0091005D">
        <w:t xml:space="preserve">                 SIG: INJECT 80MG IM EVERY 8 HOURS                              </w:t>
      </w:r>
    </w:p>
    <w:p w:rsidR="00825A10" w:rsidRPr="0091005D" w:rsidRDefault="00645085" w:rsidP="003F6D1F">
      <w:pPr>
        <w:pStyle w:val="Screen"/>
      </w:pPr>
      <w:r w:rsidRPr="0091005D">
        <w:t xml:space="preserve"> (5)  Patient Status: OPT NSC                                                   </w:t>
      </w:r>
    </w:p>
    <w:p w:rsidR="00825A10" w:rsidRPr="0091005D" w:rsidRDefault="00645085" w:rsidP="003F6D1F">
      <w:pPr>
        <w:pStyle w:val="Screen"/>
      </w:pPr>
      <w:r w:rsidRPr="0091005D">
        <w:t xml:space="preserve"> (6)      Issue Date: 03/25/08               (7)  Fill Date: 03/25/08           </w:t>
      </w:r>
    </w:p>
    <w:p w:rsidR="00825A10" w:rsidRPr="0091005D" w:rsidRDefault="00645085" w:rsidP="003F6D1F">
      <w:pPr>
        <w:pStyle w:val="Screen"/>
      </w:pPr>
      <w:r w:rsidRPr="0091005D">
        <w:t xml:space="preserve">      Last Fill Date: 03/25/08 (Window)                                         </w:t>
      </w:r>
    </w:p>
    <w:p w:rsidR="00825A10" w:rsidRPr="0091005D" w:rsidRDefault="00645085" w:rsidP="003F6D1F">
      <w:pPr>
        <w:pStyle w:val="Screen"/>
      </w:pPr>
      <w:r w:rsidRPr="0091005D">
        <w:t xml:space="preserve">   Last Release Date:                        (8)      Lot #:                    </w:t>
      </w:r>
    </w:p>
    <w:p w:rsidR="00825A10" w:rsidRPr="0091005D" w:rsidRDefault="00645085" w:rsidP="003F6D1F">
      <w:pPr>
        <w:pStyle w:val="Screen"/>
      </w:pPr>
      <w:r w:rsidRPr="0091005D">
        <w:t xml:space="preserve">             Expires: 04/24/08                          MFG:                    </w:t>
      </w:r>
    </w:p>
    <w:p w:rsidR="00825A10" w:rsidRPr="0091005D" w:rsidRDefault="00645085" w:rsidP="003F6D1F">
      <w:pPr>
        <w:pStyle w:val="Screen"/>
      </w:pPr>
      <w:r w:rsidRPr="0091005D">
        <w:t xml:space="preserve">+         Enter ?? for more actions                                             </w:t>
      </w:r>
    </w:p>
    <w:p w:rsidR="00825A10" w:rsidRPr="0091005D" w:rsidRDefault="00825A10" w:rsidP="003F6D1F">
      <w:pPr>
        <w:pStyle w:val="Screen"/>
      </w:pPr>
    </w:p>
    <w:p w:rsidR="00825A10" w:rsidRPr="0091005D" w:rsidRDefault="00825A10" w:rsidP="003F6D1F">
      <w:pPr>
        <w:pStyle w:val="Screen"/>
      </w:pPr>
    </w:p>
    <w:p w:rsidR="00825A10" w:rsidRPr="0091005D" w:rsidRDefault="00645085" w:rsidP="003F6D1F">
      <w:pPr>
        <w:pStyle w:val="Screen"/>
      </w:pPr>
      <w:bookmarkStart w:id="506" w:name="Page_93"/>
      <w:bookmarkEnd w:id="506"/>
      <w:r w:rsidRPr="0091005D">
        <w:t>AC   Accept                             ED   Edit</w:t>
      </w:r>
    </w:p>
    <w:p w:rsidR="0097299C" w:rsidRPr="0091005D" w:rsidRDefault="0097299C" w:rsidP="003F6D1F">
      <w:pPr>
        <w:pStyle w:val="Screen"/>
      </w:pPr>
    </w:p>
    <w:p w:rsidR="00825A10" w:rsidRPr="0091005D" w:rsidRDefault="00825A10" w:rsidP="003F6D1F">
      <w:pPr>
        <w:pStyle w:val="Screen"/>
      </w:pPr>
    </w:p>
    <w:p w:rsidR="00825A10" w:rsidRPr="0091005D" w:rsidRDefault="00645085" w:rsidP="003F6D1F">
      <w:pPr>
        <w:pStyle w:val="Screen"/>
      </w:pPr>
      <w:r w:rsidRPr="0091005D">
        <w:t xml:space="preserve">New OP Order (COPY)           Mar 25, 2008@15:46:18          Page:    1 of    2 </w:t>
      </w:r>
    </w:p>
    <w:p w:rsidR="00825A10" w:rsidRPr="0091005D" w:rsidRDefault="00645085" w:rsidP="003F6D1F">
      <w:pPr>
        <w:pStyle w:val="Screen"/>
      </w:pPr>
      <w:r w:rsidRPr="0091005D">
        <w:t xml:space="preserve">PSOPATIENT,NINE                                                         &lt;A&gt; </w:t>
      </w:r>
    </w:p>
    <w:p w:rsidR="00825A10" w:rsidRPr="0091005D" w:rsidRDefault="00645085" w:rsidP="003F6D1F">
      <w:pPr>
        <w:pStyle w:val="Screen"/>
      </w:pPr>
      <w:r w:rsidRPr="0091005D">
        <w:t xml:space="preserve">  PID: 000-00-0000                                 Ht(cm): 177.80 (10/14/2005)</w:t>
      </w:r>
    </w:p>
    <w:p w:rsidR="00825A10" w:rsidRDefault="00645085" w:rsidP="003F6D1F">
      <w:pPr>
        <w:pStyle w:val="Screen"/>
      </w:pPr>
      <w:r w:rsidRPr="0091005D">
        <w:t xml:space="preserve">  DOB: JAN 1,1930 (78)                             Wt(kg): 136.36 (10/14/2005)</w:t>
      </w:r>
    </w:p>
    <w:p w:rsidR="004247FB" w:rsidRDefault="004247FB" w:rsidP="004247FB">
      <w:pPr>
        <w:pStyle w:val="Screen"/>
        <w:rPr>
          <w:rFonts w:eastAsia="Calibri"/>
        </w:rPr>
      </w:pPr>
      <w:r>
        <w:rPr>
          <w:rFonts w:eastAsia="Calibri"/>
        </w:rPr>
        <w:t xml:space="preserve">  </w:t>
      </w:r>
      <w:r w:rsidRPr="004C5E25">
        <w:rPr>
          <w:rFonts w:eastAsia="Calibri"/>
        </w:rPr>
        <w:t xml:space="preserve">SEX: MALE                   </w:t>
      </w:r>
    </w:p>
    <w:p w:rsidR="004247FB" w:rsidRPr="0091005D" w:rsidRDefault="004247FB" w:rsidP="003F6D1F">
      <w:pPr>
        <w:pStyle w:val="Screen"/>
      </w:pPr>
      <w:r>
        <w:rPr>
          <w:rFonts w:eastAsia="Calibri"/>
        </w:rPr>
        <w:t xml:space="preserve"> </w:t>
      </w:r>
      <w:r w:rsidRPr="004C5E25">
        <w:rPr>
          <w:rFonts w:eastAsia="Calibri" w:cs="Courier New"/>
        </w:rPr>
        <w:t>CrCL: &lt;Not Found&gt; (CREAT: Not Found)            BSA (m2): 1.</w:t>
      </w:r>
      <w:r>
        <w:rPr>
          <w:rFonts w:eastAsia="Calibri" w:cs="Courier New"/>
        </w:rPr>
        <w:t>78</w:t>
      </w:r>
    </w:p>
    <w:p w:rsidR="00825A10" w:rsidRPr="0091005D" w:rsidRDefault="00645085" w:rsidP="003F6D1F">
      <w:pPr>
        <w:pStyle w:val="Screen"/>
      </w:pPr>
      <w:r w:rsidRPr="0091005D">
        <w:t xml:space="preserve">                                                                                </w:t>
      </w:r>
    </w:p>
    <w:p w:rsidR="00825A10" w:rsidRPr="0091005D" w:rsidRDefault="00645085" w:rsidP="003F6D1F">
      <w:pPr>
        <w:pStyle w:val="Screen"/>
      </w:pPr>
      <w:r w:rsidRPr="0091005D">
        <w:t xml:space="preserve">      Orderable Item: GENTAMICIN INJ,SOLN                                       </w:t>
      </w:r>
    </w:p>
    <w:p w:rsidR="00825A10" w:rsidRPr="0091005D" w:rsidRDefault="00645085" w:rsidP="003F6D1F">
      <w:pPr>
        <w:pStyle w:val="Screen"/>
      </w:pPr>
      <w:r w:rsidRPr="0091005D">
        <w:t xml:space="preserve">  (1)           Drug: GENTAMICIN 40MG/ML 2ML VI                                 </w:t>
      </w:r>
    </w:p>
    <w:p w:rsidR="00825A10" w:rsidRPr="0091005D" w:rsidRDefault="00645085" w:rsidP="003F6D1F">
      <w:pPr>
        <w:pStyle w:val="Screen"/>
      </w:pPr>
      <w:r w:rsidRPr="0091005D">
        <w:t xml:space="preserve">  (2) Patient Status: OPT NSC                                                   </w:t>
      </w:r>
    </w:p>
    <w:p w:rsidR="00825A10" w:rsidRPr="0091005D" w:rsidRDefault="00645085" w:rsidP="003F6D1F">
      <w:pPr>
        <w:pStyle w:val="Screen"/>
      </w:pPr>
      <w:r w:rsidRPr="0091005D">
        <w:t xml:space="preserve">  (3)     Issue Date: MAR 25,2008             (4) Fill Date: MAR 25,2008        </w:t>
      </w:r>
    </w:p>
    <w:p w:rsidR="00825A10" w:rsidRPr="0091005D" w:rsidRDefault="00645085" w:rsidP="003F6D1F">
      <w:pPr>
        <w:pStyle w:val="Screen"/>
      </w:pPr>
      <w:r w:rsidRPr="0091005D">
        <w:t xml:space="preserve">                Verb: INJECT                                                    </w:t>
      </w:r>
    </w:p>
    <w:p w:rsidR="00825A10" w:rsidRPr="0091005D" w:rsidRDefault="00645085" w:rsidP="006D3E80">
      <w:pPr>
        <w:pStyle w:val="Screen"/>
        <w:keepNext/>
      </w:pPr>
      <w:r w:rsidRPr="0091005D">
        <w:t xml:space="preserve">  (5) Dosage Ordered: 80MG                                                      </w:t>
      </w:r>
    </w:p>
    <w:p w:rsidR="00825A10" w:rsidRPr="0091005D" w:rsidRDefault="00645085" w:rsidP="006D3E80">
      <w:pPr>
        <w:pStyle w:val="Screen"/>
        <w:keepNext/>
      </w:pPr>
      <w:r w:rsidRPr="0091005D">
        <w:t xml:space="preserve">               Route: INTRAMUSCULAR                                             </w:t>
      </w:r>
    </w:p>
    <w:p w:rsidR="00825A10" w:rsidRPr="0091005D" w:rsidRDefault="00645085" w:rsidP="003F6D1F">
      <w:pPr>
        <w:pStyle w:val="Screen"/>
      </w:pPr>
      <w:r w:rsidRPr="0091005D">
        <w:t xml:space="preserve">            Schedule: Q8H                                                       </w:t>
      </w:r>
    </w:p>
    <w:p w:rsidR="00825A10" w:rsidRPr="0091005D" w:rsidRDefault="00645085" w:rsidP="003F6D1F">
      <w:pPr>
        <w:pStyle w:val="Screen"/>
      </w:pPr>
      <w:r w:rsidRPr="0091005D">
        <w:t xml:space="preserve">  (6)Pat Instruction:                                                           </w:t>
      </w:r>
    </w:p>
    <w:p w:rsidR="00825A10" w:rsidRPr="0091005D" w:rsidRDefault="00645085" w:rsidP="003F6D1F">
      <w:pPr>
        <w:pStyle w:val="Screen"/>
      </w:pPr>
      <w:r w:rsidRPr="0091005D">
        <w:t xml:space="preserve">                 SIG: INJECT 80MG IM EVERY 8 HOURS                              </w:t>
      </w:r>
    </w:p>
    <w:p w:rsidR="00825A10" w:rsidRPr="0091005D" w:rsidRDefault="00645085" w:rsidP="003F6D1F">
      <w:pPr>
        <w:pStyle w:val="Screen"/>
      </w:pPr>
      <w:r w:rsidRPr="0091005D">
        <w:t xml:space="preserve">  (7)    Days Supply: 10                     (8)   QTY (VI): 10                 </w:t>
      </w:r>
    </w:p>
    <w:p w:rsidR="00EA45B5" w:rsidRPr="0091005D" w:rsidRDefault="00645085" w:rsidP="003F6D1F">
      <w:pPr>
        <w:pStyle w:val="Screen"/>
      </w:pPr>
      <w:r w:rsidRPr="0091005D">
        <w:t xml:space="preserve">  (9)   # of Refills: 0                      (10)  Routing: WINDOW              </w:t>
      </w:r>
    </w:p>
    <w:p w:rsidR="00825A10" w:rsidRPr="0091005D" w:rsidRDefault="00645085" w:rsidP="003F6D1F">
      <w:pPr>
        <w:pStyle w:val="Screen"/>
      </w:pPr>
      <w:r w:rsidRPr="0091005D">
        <w:t xml:space="preserve">(11)         Clinic: SHIRL-2                                                   </w:t>
      </w:r>
    </w:p>
    <w:p w:rsidR="00825A10" w:rsidRPr="0091005D" w:rsidRDefault="00645085" w:rsidP="003F6D1F">
      <w:pPr>
        <w:pStyle w:val="Screen"/>
      </w:pPr>
      <w:r w:rsidRPr="0091005D">
        <w:t xml:space="preserve"> (12)       Provider: PSOPROVIDER,TEN                  (13)   Copies: 1           </w:t>
      </w:r>
    </w:p>
    <w:p w:rsidR="00825A10" w:rsidRPr="0091005D" w:rsidRDefault="00645085" w:rsidP="003F6D1F">
      <w:pPr>
        <w:pStyle w:val="Screen"/>
      </w:pPr>
      <w:r w:rsidRPr="0091005D">
        <w:t xml:space="preserve">+         Enter ?? for more actions                                             </w:t>
      </w:r>
    </w:p>
    <w:p w:rsidR="00825A10" w:rsidRPr="0091005D" w:rsidRDefault="00645085" w:rsidP="003F6D1F">
      <w:pPr>
        <w:pStyle w:val="Screen"/>
      </w:pPr>
      <w:r w:rsidRPr="0091005D">
        <w:t>AC   Accept                             ED   Edit</w:t>
      </w:r>
    </w:p>
    <w:p w:rsidR="00825A10" w:rsidRPr="0091005D" w:rsidRDefault="00645085" w:rsidP="003F6D1F">
      <w:pPr>
        <w:pStyle w:val="Screen"/>
      </w:pPr>
      <w:r w:rsidRPr="0091005D">
        <w:t xml:space="preserve">Select Action: Next Screen// AC   Accept  </w:t>
      </w:r>
    </w:p>
    <w:p w:rsidR="00825A10" w:rsidRPr="0091005D" w:rsidRDefault="00825A10" w:rsidP="003F6D1F">
      <w:pPr>
        <w:pStyle w:val="Screen"/>
      </w:pPr>
    </w:p>
    <w:p w:rsidR="00825A10" w:rsidRPr="0091005D" w:rsidRDefault="00825A10" w:rsidP="003F6D1F">
      <w:pPr>
        <w:pStyle w:val="Screen"/>
      </w:pPr>
    </w:p>
    <w:p w:rsidR="00825A10" w:rsidRPr="0091005D" w:rsidRDefault="00645085" w:rsidP="003F6D1F">
      <w:pPr>
        <w:pStyle w:val="Screen"/>
      </w:pPr>
      <w:r w:rsidRPr="0091005D">
        <w:t>***Aminoglycoside Ordered***</w:t>
      </w:r>
    </w:p>
    <w:p w:rsidR="00825A10" w:rsidRPr="0091005D" w:rsidRDefault="00645085" w:rsidP="003F6D1F">
      <w:pPr>
        <w:pStyle w:val="Screen"/>
      </w:pPr>
      <w:r w:rsidRPr="0091005D">
        <w:t xml:space="preserve">  </w:t>
      </w:r>
    </w:p>
    <w:p w:rsidR="00825A10" w:rsidRPr="0091005D" w:rsidRDefault="00645085" w:rsidP="003F6D1F">
      <w:pPr>
        <w:pStyle w:val="Screen"/>
      </w:pPr>
      <w:r w:rsidRPr="0091005D">
        <w:t>Aminoglycoside - est. CrCl: &lt;Unavailable&gt; (&lt;Results Not Found&gt;)  [Est.</w:t>
      </w:r>
    </w:p>
    <w:p w:rsidR="00825A10" w:rsidRPr="0091005D" w:rsidRDefault="00645085" w:rsidP="003F6D1F">
      <w:pPr>
        <w:pStyle w:val="Screen"/>
      </w:pPr>
      <w:r w:rsidRPr="0091005D">
        <w:t>CrCl based on modified Cockcroft-Gault equation using Adjusted Body</w:t>
      </w:r>
    </w:p>
    <w:p w:rsidR="00825A10" w:rsidRPr="0091005D" w:rsidRDefault="00645085" w:rsidP="003F6D1F">
      <w:pPr>
        <w:pStyle w:val="Screen"/>
      </w:pPr>
      <w:r w:rsidRPr="0091005D">
        <w:t>Weight (if ht &gt; 60 in)]</w:t>
      </w:r>
    </w:p>
    <w:p w:rsidR="00825A10" w:rsidRPr="0091005D" w:rsidRDefault="00825A10" w:rsidP="003F6D1F">
      <w:pPr>
        <w:pStyle w:val="Screen"/>
      </w:pPr>
    </w:p>
    <w:p w:rsidR="00825A10" w:rsidRPr="0091005D" w:rsidRDefault="00645085" w:rsidP="003F6D1F">
      <w:pPr>
        <w:pStyle w:val="Screen"/>
      </w:pPr>
      <w:r w:rsidRPr="0091005D">
        <w:t>Nature of Order: WRITTEN//        W</w:t>
      </w:r>
    </w:p>
    <w:p w:rsidR="00825A10" w:rsidRPr="0091005D" w:rsidRDefault="00645085" w:rsidP="003F6D1F">
      <w:pPr>
        <w:pStyle w:val="Screen"/>
      </w:pPr>
      <w:r w:rsidRPr="0091005D">
        <w:t>WAS THE PATIENT COUNSELED: NO// NO</w:t>
      </w:r>
    </w:p>
    <w:p w:rsidR="00825A10" w:rsidRPr="0091005D" w:rsidRDefault="00825A10" w:rsidP="003F6D1F">
      <w:pPr>
        <w:pStyle w:val="Screen"/>
      </w:pPr>
    </w:p>
    <w:p w:rsidR="00825A10" w:rsidRPr="0091005D" w:rsidRDefault="00645085" w:rsidP="003F6D1F">
      <w:pPr>
        <w:pStyle w:val="Screen"/>
      </w:pPr>
      <w:r w:rsidRPr="0091005D">
        <w:t>Do you want to enter a Progress Note? No//   NO</w:t>
      </w:r>
    </w:p>
    <w:p w:rsidR="00825A10" w:rsidRPr="0091005D" w:rsidRDefault="00825A10" w:rsidP="003F6D1F">
      <w:pPr>
        <w:pStyle w:val="Screen"/>
      </w:pPr>
    </w:p>
    <w:p w:rsidR="00825A10" w:rsidRPr="0091005D" w:rsidRDefault="00645085" w:rsidP="003F6D1F">
      <w:pPr>
        <w:pStyle w:val="Screen"/>
      </w:pPr>
      <w:r w:rsidRPr="0091005D">
        <w:t>Rx # 2617              03/25/08</w:t>
      </w:r>
    </w:p>
    <w:p w:rsidR="00825A10" w:rsidRPr="0091005D" w:rsidRDefault="00645085" w:rsidP="003F6D1F">
      <w:pPr>
        <w:pStyle w:val="Screen"/>
      </w:pPr>
      <w:r w:rsidRPr="0091005D">
        <w:t>PSOPATIENT,NINE                    #10</w:t>
      </w:r>
    </w:p>
    <w:p w:rsidR="00825A10" w:rsidRPr="0091005D" w:rsidRDefault="00645085" w:rsidP="003F6D1F">
      <w:pPr>
        <w:pStyle w:val="Screen"/>
      </w:pPr>
      <w:r w:rsidRPr="0091005D">
        <w:t>INJECT 80MG IM EVERY 8 HOURS</w:t>
      </w:r>
    </w:p>
    <w:p w:rsidR="00825A10" w:rsidRPr="0091005D" w:rsidRDefault="00825A10" w:rsidP="003F6D1F">
      <w:pPr>
        <w:pStyle w:val="Screen"/>
      </w:pPr>
    </w:p>
    <w:p w:rsidR="00825A10" w:rsidRPr="0091005D" w:rsidRDefault="00645085" w:rsidP="003F6D1F">
      <w:pPr>
        <w:pStyle w:val="Screen"/>
      </w:pPr>
      <w:r w:rsidRPr="0091005D">
        <w:t>GENTAMICIN 40MG/ML 2ML VI</w:t>
      </w:r>
    </w:p>
    <w:p w:rsidR="00825A10" w:rsidRPr="0091005D" w:rsidRDefault="00645085" w:rsidP="003F6D1F">
      <w:pPr>
        <w:pStyle w:val="Screen"/>
      </w:pPr>
      <w:r w:rsidRPr="0091005D">
        <w:t>PSOPROVIDER,TEN            PSOPHARMACIST,22</w:t>
      </w:r>
    </w:p>
    <w:p w:rsidR="00825A10" w:rsidRPr="0091005D" w:rsidRDefault="00645085" w:rsidP="003F6D1F">
      <w:pPr>
        <w:pStyle w:val="Screen"/>
      </w:pPr>
      <w:r w:rsidRPr="0091005D">
        <w:t># of Refills: 0</w:t>
      </w:r>
    </w:p>
    <w:p w:rsidR="00825A10" w:rsidRPr="0091005D" w:rsidRDefault="00825A10" w:rsidP="003F6D1F">
      <w:pPr>
        <w:pStyle w:val="Screen"/>
      </w:pPr>
    </w:p>
    <w:p w:rsidR="00825A10" w:rsidRPr="0091005D" w:rsidRDefault="00825A10" w:rsidP="003F6D1F">
      <w:pPr>
        <w:pStyle w:val="Screen"/>
      </w:pPr>
    </w:p>
    <w:p w:rsidR="00825A10" w:rsidRPr="0091005D" w:rsidRDefault="00645085" w:rsidP="003F6D1F">
      <w:pPr>
        <w:pStyle w:val="Screen"/>
      </w:pPr>
      <w:r w:rsidRPr="0091005D">
        <w:t>Is this correct? YES//</w:t>
      </w:r>
    </w:p>
    <w:p w:rsidR="00825A10" w:rsidRPr="0091005D" w:rsidRDefault="005E43F2" w:rsidP="001A57DB">
      <w:r w:rsidRPr="0091005D" w:rsidDel="005E43F2">
        <w:t xml:space="preserve"> </w:t>
      </w:r>
    </w:p>
    <w:p w:rsidR="00CE1F7B" w:rsidRPr="0091005D" w:rsidRDefault="00CE1F7B" w:rsidP="00CE1F7B">
      <w:pPr>
        <w:pStyle w:val="Example"/>
      </w:pPr>
      <w:bookmarkStart w:id="507" w:name="p029dd"/>
      <w:bookmarkStart w:id="508" w:name="p029ee"/>
      <w:bookmarkEnd w:id="507"/>
      <w:bookmarkEnd w:id="508"/>
      <w:r w:rsidRPr="0091005D">
        <w:t>Reinstating a Discontinued Order – Glucophage Lab Results for Metformin</w:t>
      </w:r>
    </w:p>
    <w:p w:rsidR="00CE1F7B" w:rsidRPr="0091005D" w:rsidRDefault="00CE1F7B" w:rsidP="00CE1F7B">
      <w:pPr>
        <w:pStyle w:val="Screen"/>
      </w:pPr>
      <w:bookmarkStart w:id="509" w:name="Page_85"/>
      <w:bookmarkEnd w:id="509"/>
    </w:p>
    <w:p w:rsidR="00CE1F7B" w:rsidRPr="0091005D" w:rsidRDefault="00CE1F7B" w:rsidP="00CE1F7B">
      <w:pPr>
        <w:pStyle w:val="Screen"/>
      </w:pPr>
    </w:p>
    <w:p w:rsidR="00CE1F7B" w:rsidRPr="0091005D" w:rsidRDefault="00CE1F7B" w:rsidP="00CE1F7B">
      <w:pPr>
        <w:pStyle w:val="Screen"/>
      </w:pPr>
      <w:r w:rsidRPr="0091005D">
        <w:t xml:space="preserve">                Rx #: 2614$                                                     </w:t>
      </w:r>
    </w:p>
    <w:p w:rsidR="00CE1F7B" w:rsidRPr="0091005D" w:rsidRDefault="00CE1F7B" w:rsidP="00CE1F7B">
      <w:pPr>
        <w:pStyle w:val="Screen"/>
      </w:pPr>
      <w:r w:rsidRPr="0091005D">
        <w:t> (1) *Orderable Item: METFORMIN TAB,ORAL                                        </w:t>
      </w:r>
    </w:p>
    <w:p w:rsidR="00CE1F7B" w:rsidRPr="0091005D" w:rsidRDefault="00CE1F7B" w:rsidP="00CE1F7B">
      <w:pPr>
        <w:pStyle w:val="Screen"/>
      </w:pPr>
      <w:r w:rsidRPr="0091005D">
        <w:t xml:space="preserve"> (2)            Drug: METFORMIN 500MG TAB  </w:t>
      </w:r>
    </w:p>
    <w:p w:rsidR="00CE1F7B" w:rsidRPr="0091005D" w:rsidRDefault="00CE1F7B" w:rsidP="00CE1F7B">
      <w:pPr>
        <w:pStyle w:val="Screen"/>
      </w:pPr>
      <w:r w:rsidRPr="0091005D">
        <w:t xml:space="preserve">                 NDC: 00056-0176-75                                     </w:t>
      </w:r>
    </w:p>
    <w:p w:rsidR="00CE1F7B" w:rsidRPr="0091005D" w:rsidRDefault="00CE1F7B" w:rsidP="00CE1F7B">
      <w:pPr>
        <w:pStyle w:val="Screen"/>
      </w:pPr>
      <w:r w:rsidRPr="0091005D">
        <w:t xml:space="preserve"> (3)         *Dosage: 1000 (MG)                                                 </w:t>
      </w:r>
    </w:p>
    <w:p w:rsidR="00CE1F7B" w:rsidRPr="0091005D" w:rsidRDefault="00CE1F7B" w:rsidP="00CE1F7B">
      <w:pPr>
        <w:pStyle w:val="Screen"/>
      </w:pPr>
      <w:r w:rsidRPr="0091005D">
        <w:t>                Verb: TAKE                                                      </w:t>
      </w:r>
    </w:p>
    <w:p w:rsidR="00CE1F7B" w:rsidRPr="0091005D" w:rsidRDefault="00CE1F7B" w:rsidP="00CE1F7B">
      <w:pPr>
        <w:pStyle w:val="Screen"/>
      </w:pPr>
      <w:r w:rsidRPr="0091005D">
        <w:t xml:space="preserve">      Dispense Units: 2                                                         </w:t>
      </w:r>
    </w:p>
    <w:p w:rsidR="00CE1F7B" w:rsidRPr="0091005D" w:rsidRDefault="00CE1F7B" w:rsidP="00CE1F7B">
      <w:pPr>
        <w:pStyle w:val="Screen"/>
      </w:pPr>
      <w:r w:rsidRPr="0091005D">
        <w:t xml:space="preserve">                Noun: TABLETS                                                   </w:t>
      </w:r>
    </w:p>
    <w:p w:rsidR="00CE1F7B" w:rsidRPr="0091005D" w:rsidRDefault="00CE1F7B" w:rsidP="00CE1F7B">
      <w:pPr>
        <w:pStyle w:val="Screen"/>
      </w:pPr>
      <w:r w:rsidRPr="0091005D">
        <w:t>              *Route: ORAL                                                      </w:t>
      </w:r>
    </w:p>
    <w:p w:rsidR="00CE1F7B" w:rsidRPr="0091005D" w:rsidRDefault="00CE1F7B" w:rsidP="00CE1F7B">
      <w:pPr>
        <w:pStyle w:val="Screen"/>
      </w:pPr>
      <w:r w:rsidRPr="0091005D">
        <w:t xml:space="preserve">           *Schedule: QHS                                                       </w:t>
      </w:r>
    </w:p>
    <w:p w:rsidR="00CE1F7B" w:rsidRPr="0091005D" w:rsidRDefault="00CE1F7B" w:rsidP="00CE1F7B">
      <w:pPr>
        <w:pStyle w:val="Screen"/>
      </w:pPr>
      <w:r w:rsidRPr="0091005D">
        <w:t xml:space="preserve"> (4)Pat Instructions:                                                           </w:t>
      </w:r>
    </w:p>
    <w:p w:rsidR="00CE1F7B" w:rsidRPr="0091005D" w:rsidRDefault="00CE1F7B" w:rsidP="00CE1F7B">
      <w:pPr>
        <w:pStyle w:val="Screen"/>
      </w:pPr>
      <w:r w:rsidRPr="0091005D">
        <w:t>                 SIG: TAKE TWO TABLETS BY MOUTH AT BEDTIME                      </w:t>
      </w:r>
    </w:p>
    <w:p w:rsidR="00CE1F7B" w:rsidRPr="0091005D" w:rsidRDefault="00CE1F7B" w:rsidP="00CE1F7B">
      <w:pPr>
        <w:pStyle w:val="Screen"/>
      </w:pPr>
      <w:r w:rsidRPr="0091005D">
        <w:t xml:space="preserve"> (5)  Patient Status: OPT NSC                                                   </w:t>
      </w:r>
    </w:p>
    <w:p w:rsidR="00CE1F7B" w:rsidRPr="0091005D" w:rsidRDefault="00CE1F7B" w:rsidP="00CE1F7B">
      <w:pPr>
        <w:pStyle w:val="Screen"/>
      </w:pPr>
      <w:r w:rsidRPr="0091005D">
        <w:t xml:space="preserve"> (6)      Issue Date: 03/25/08               (7)  Fill Date: 03/25/08           </w:t>
      </w:r>
    </w:p>
    <w:p w:rsidR="00CE1F7B" w:rsidRPr="0091005D" w:rsidRDefault="00CE1F7B" w:rsidP="00CE1F7B">
      <w:pPr>
        <w:pStyle w:val="Screen"/>
      </w:pPr>
      <w:r w:rsidRPr="0091005D">
        <w:t>      Last Fill Date: 03/25/08 (Mail)                                           </w:t>
      </w:r>
    </w:p>
    <w:p w:rsidR="00CE1F7B" w:rsidRPr="0091005D" w:rsidRDefault="00CE1F7B" w:rsidP="00CE1F7B">
      <w:pPr>
        <w:pStyle w:val="Screen"/>
      </w:pPr>
    </w:p>
    <w:p w:rsidR="00CE1F7B" w:rsidRPr="0091005D" w:rsidRDefault="00CE1F7B" w:rsidP="00CE1F7B">
      <w:pPr>
        <w:pStyle w:val="Screen"/>
      </w:pPr>
    </w:p>
    <w:p w:rsidR="00CE1F7B" w:rsidRPr="0091005D" w:rsidRDefault="00CE1F7B" w:rsidP="00CE1F7B">
      <w:pPr>
        <w:pStyle w:val="Screen"/>
      </w:pPr>
      <w:r w:rsidRPr="0091005D">
        <w:t xml:space="preserve">+         Enter ?? for more actions                                             </w:t>
      </w:r>
    </w:p>
    <w:p w:rsidR="00CE1F7B" w:rsidRPr="0091005D" w:rsidRDefault="00CE1F7B" w:rsidP="00CE1F7B">
      <w:pPr>
        <w:pStyle w:val="Screen"/>
      </w:pPr>
      <w:r w:rsidRPr="0091005D">
        <w:t>DC   Discontinue          PR   (Partial)            RL   Release</w:t>
      </w:r>
    </w:p>
    <w:p w:rsidR="00CE1F7B" w:rsidRPr="0091005D" w:rsidRDefault="00CE1F7B" w:rsidP="00CE1F7B">
      <w:pPr>
        <w:pStyle w:val="Screen"/>
      </w:pPr>
      <w:r w:rsidRPr="0091005D">
        <w:t>ED   (Edit)               RF   (Refill)             RN   Renew</w:t>
      </w:r>
    </w:p>
    <w:p w:rsidR="00CE1F7B" w:rsidRPr="0091005D" w:rsidRDefault="00CE1F7B" w:rsidP="00CE1F7B">
      <w:pPr>
        <w:pStyle w:val="Screen"/>
      </w:pPr>
      <w:r w:rsidRPr="0091005D">
        <w:t xml:space="preserve">Select Action: Next Screen// DC   Discontinue  </w:t>
      </w:r>
    </w:p>
    <w:p w:rsidR="00CE1F7B" w:rsidRPr="0091005D" w:rsidRDefault="00CE1F7B" w:rsidP="00CE1F7B">
      <w:pPr>
        <w:pStyle w:val="Screen"/>
      </w:pPr>
      <w:r w:rsidRPr="0091005D">
        <w:t>Are you sure you want to Reinstate? NO// YES</w:t>
      </w:r>
    </w:p>
    <w:p w:rsidR="00CE1F7B" w:rsidRPr="0091005D" w:rsidRDefault="00CE1F7B" w:rsidP="00CE1F7B">
      <w:pPr>
        <w:pStyle w:val="Screen"/>
      </w:pPr>
    </w:p>
    <w:p w:rsidR="00CE1F7B" w:rsidRPr="0091005D" w:rsidRDefault="00CE1F7B" w:rsidP="00CE1F7B">
      <w:pPr>
        <w:pStyle w:val="Screen"/>
      </w:pPr>
      <w:r w:rsidRPr="0091005D">
        <w:t>Comments: TESTING</w:t>
      </w:r>
    </w:p>
    <w:p w:rsidR="00CE1F7B" w:rsidRPr="0091005D" w:rsidRDefault="00CE1F7B" w:rsidP="00CE1F7B">
      <w:pPr>
        <w:pStyle w:val="Screen"/>
      </w:pPr>
      <w:r w:rsidRPr="0091005D">
        <w:t>Nature of Order: SERVICE CORRECTION//        S</w:t>
      </w:r>
    </w:p>
    <w:p w:rsidR="00CE1F7B" w:rsidRPr="0091005D" w:rsidRDefault="00CE1F7B" w:rsidP="00CE1F7B">
      <w:pPr>
        <w:pStyle w:val="Screen"/>
      </w:pPr>
      <w:bookmarkStart w:id="510" w:name="p085"/>
      <w:bookmarkEnd w:id="510"/>
      <w:r w:rsidRPr="0091005D">
        <w:t>================================================================================ 2614 METFORMIN 500MG TAB</w:t>
      </w:r>
    </w:p>
    <w:p w:rsidR="00CE1F7B" w:rsidRPr="0091005D" w:rsidRDefault="00CE1F7B" w:rsidP="00CE1F7B">
      <w:pPr>
        <w:pStyle w:val="Screen"/>
      </w:pPr>
    </w:p>
    <w:p w:rsidR="00CE1F7B" w:rsidRPr="0091005D" w:rsidRDefault="00CE1F7B" w:rsidP="00CE1F7B">
      <w:pPr>
        <w:pStyle w:val="Screen"/>
      </w:pPr>
    </w:p>
    <w:p w:rsidR="00CE1F7B" w:rsidRPr="0091005D" w:rsidRDefault="00CE1F7B" w:rsidP="00CE1F7B">
      <w:pPr>
        <w:pStyle w:val="Screen"/>
      </w:pPr>
      <w:r w:rsidRPr="0091005D">
        <w:t>Now doing remote order checks. Please wait...</w:t>
      </w:r>
    </w:p>
    <w:p w:rsidR="00CE1F7B" w:rsidRPr="0091005D" w:rsidRDefault="00CE1F7B" w:rsidP="00CE1F7B">
      <w:pPr>
        <w:pStyle w:val="Screen"/>
      </w:pPr>
    </w:p>
    <w:p w:rsidR="00CE1F7B" w:rsidRPr="0091005D" w:rsidRDefault="00CE1F7B" w:rsidP="00CE1F7B">
      <w:pPr>
        <w:pStyle w:val="Screen"/>
      </w:pPr>
      <w:r w:rsidRPr="0091005D">
        <w:t>Now doing allergy checks.  Please wait...</w:t>
      </w:r>
    </w:p>
    <w:p w:rsidR="00CE1F7B" w:rsidRPr="0091005D" w:rsidRDefault="00CE1F7B" w:rsidP="00CE1F7B">
      <w:pPr>
        <w:pStyle w:val="Screen"/>
      </w:pPr>
    </w:p>
    <w:p w:rsidR="00CE1F7B" w:rsidRPr="0091005D" w:rsidRDefault="00CE1F7B" w:rsidP="00CE1F7B">
      <w:pPr>
        <w:pStyle w:val="Screen"/>
      </w:pPr>
      <w:r w:rsidRPr="0091005D">
        <w:t>***Metformin Lab Results***</w:t>
      </w:r>
    </w:p>
    <w:p w:rsidR="00CE1F7B" w:rsidRPr="0091005D" w:rsidRDefault="00CE1F7B" w:rsidP="00CE1F7B">
      <w:pPr>
        <w:pStyle w:val="Screen"/>
      </w:pPr>
    </w:p>
    <w:p w:rsidR="00CE1F7B" w:rsidRPr="0091005D" w:rsidRDefault="00CE1F7B" w:rsidP="00CE1F7B">
      <w:pPr>
        <w:pStyle w:val="Screen"/>
      </w:pPr>
      <w:r w:rsidRPr="0091005D">
        <w:t>Metformin – Creatinine results: &lt;creatinine greater than 1.5 w/in past &lt;7&gt; days&gt;</w:t>
      </w:r>
    </w:p>
    <w:p w:rsidR="00CE1F7B" w:rsidRPr="0091005D" w:rsidRDefault="00CE1F7B" w:rsidP="00CE1F7B">
      <w:pPr>
        <w:pStyle w:val="Screen"/>
      </w:pPr>
    </w:p>
    <w:p w:rsidR="00CE1F7B" w:rsidRPr="0091005D" w:rsidRDefault="00CE1F7B" w:rsidP="00CE1F7B">
      <w:pPr>
        <w:pStyle w:val="Screen"/>
      </w:pPr>
    </w:p>
    <w:p w:rsidR="00CE1F7B" w:rsidRPr="0091005D" w:rsidRDefault="00CE1F7B" w:rsidP="00CE1F7B">
      <w:pPr>
        <w:pStyle w:val="Screen"/>
      </w:pPr>
      <w:r w:rsidRPr="0091005D">
        <w:t>Now processing Clinical Reminder Order Checks. Please wait ...</w:t>
      </w:r>
    </w:p>
    <w:p w:rsidR="00CE1F7B" w:rsidRPr="0091005D" w:rsidRDefault="00CE1F7B" w:rsidP="00CE1F7B">
      <w:pPr>
        <w:pStyle w:val="Screen"/>
      </w:pPr>
    </w:p>
    <w:p w:rsidR="00CE1F7B" w:rsidRPr="0091005D" w:rsidRDefault="00CE1F7B" w:rsidP="00CE1F7B">
      <w:pPr>
        <w:pStyle w:val="Screen"/>
      </w:pPr>
      <w:r w:rsidRPr="0091005D">
        <w:t>Now Processing Enhanced Order Checks!  Please wait...</w:t>
      </w:r>
    </w:p>
    <w:p w:rsidR="00CE1F7B" w:rsidRPr="0091005D" w:rsidRDefault="00CE1F7B" w:rsidP="00CE1F7B">
      <w:pPr>
        <w:pStyle w:val="Screen"/>
      </w:pPr>
    </w:p>
    <w:p w:rsidR="00CE1F7B" w:rsidRPr="0091005D" w:rsidRDefault="00CE1F7B" w:rsidP="00CE1F7B">
      <w:pPr>
        <w:pStyle w:val="Screen"/>
      </w:pPr>
    </w:p>
    <w:p w:rsidR="00CE1F7B" w:rsidRPr="0091005D" w:rsidRDefault="00CE1F7B" w:rsidP="00CE1F7B">
      <w:pPr>
        <w:pStyle w:val="Screen"/>
      </w:pPr>
      <w:r w:rsidRPr="0091005D">
        <w:t>Prescription #2614 REINSTATED!</w:t>
      </w:r>
    </w:p>
    <w:p w:rsidR="00CE1F7B" w:rsidRPr="0091005D" w:rsidRDefault="00CE1F7B" w:rsidP="00CE1F7B">
      <w:pPr>
        <w:pStyle w:val="Screen"/>
      </w:pPr>
      <w:r w:rsidRPr="0091005D">
        <w:t xml:space="preserve">   Prescription #2614 </w:t>
      </w:r>
    </w:p>
    <w:p w:rsidR="00CE1F7B" w:rsidRPr="0091005D" w:rsidRDefault="00CE1F7B" w:rsidP="00CE1F7B">
      <w:pPr>
        <w:pStyle w:val="Screen"/>
      </w:pPr>
      <w:r w:rsidRPr="0091005D">
        <w:t>Filled: MAR 25, 2008    Printed: MAR 25, 2008      Released:</w:t>
      </w:r>
    </w:p>
    <w:p w:rsidR="00CE1F7B" w:rsidRPr="0091005D" w:rsidRDefault="00CE1F7B" w:rsidP="00CE1F7B">
      <w:pPr>
        <w:pStyle w:val="Screen"/>
      </w:pPr>
    </w:p>
    <w:p w:rsidR="00CE1F7B" w:rsidRPr="0091005D" w:rsidRDefault="00CE1F7B" w:rsidP="00CE1F7B">
      <w:pPr>
        <w:pStyle w:val="Screen"/>
      </w:pPr>
    </w:p>
    <w:p w:rsidR="00CE1F7B" w:rsidRPr="0091005D" w:rsidRDefault="00CE1F7B" w:rsidP="00CE1F7B">
      <w:pPr>
        <w:pStyle w:val="Screen"/>
      </w:pPr>
      <w:r w:rsidRPr="0091005D">
        <w:t xml:space="preserve">     Either print the label using the reprint option </w:t>
      </w:r>
    </w:p>
    <w:p w:rsidR="00CE1F7B" w:rsidRPr="0091005D" w:rsidRDefault="00CE1F7B" w:rsidP="00CE1F7B">
      <w:pPr>
        <w:pStyle w:val="Screen"/>
      </w:pPr>
      <w:r w:rsidRPr="0091005D">
        <w:t>       or check later to see if the label has been printed.</w:t>
      </w:r>
    </w:p>
    <w:p w:rsidR="00CE1F7B" w:rsidRPr="0091005D" w:rsidRDefault="00CE1F7B" w:rsidP="00CE1F7B">
      <w:pPr>
        <w:pStyle w:val="Screen"/>
      </w:pPr>
    </w:p>
    <w:p w:rsidR="00CE1F7B" w:rsidRPr="0091005D" w:rsidRDefault="00CE1F7B" w:rsidP="00CE1F7B">
      <w:pPr>
        <w:rPr>
          <w:rFonts w:ascii="Calibri" w:hAnsi="Calibri"/>
          <w:color w:val="1F497D"/>
          <w:sz w:val="22"/>
          <w:szCs w:val="22"/>
        </w:rPr>
      </w:pPr>
    </w:p>
    <w:p w:rsidR="00825A10" w:rsidRPr="0091005D" w:rsidRDefault="00825A10" w:rsidP="001A57DB"/>
    <w:p w:rsidR="00825A10" w:rsidRDefault="00645085" w:rsidP="00B62C66">
      <w:pPr>
        <w:pStyle w:val="BodyText"/>
        <w:rPr>
          <w:lang w:val="en-US"/>
        </w:rPr>
      </w:pPr>
      <w:r w:rsidRPr="0091005D">
        <w:t>The list of available possible dosages shown after order checks is linked to the drug ordered. One of the dosages listed may be chosen or a different, free text dosage may be entered. Confirmation of the dosage is required and the value entered is displayed again to allow the user to confirm that it is correct.</w:t>
      </w:r>
    </w:p>
    <w:p w:rsidR="00E24125" w:rsidRPr="00E24125" w:rsidRDefault="00E24125" w:rsidP="00B62C66">
      <w:pPr>
        <w:pStyle w:val="BodyText"/>
      </w:pPr>
    </w:p>
    <w:p w:rsidR="00190CBC" w:rsidRPr="0091005D" w:rsidRDefault="00E24125" w:rsidP="001A57DB">
      <w:r>
        <w:lastRenderedPageBreak/>
        <w:t>With patch PSO*7*402, there were changes made to the display of the available dosage list to break only after the third dosage. Text changes were also made to existing prompts (with or without a page break) to inform a user of the number of dosages defined for the drug selected and that more dosages exist should a break occur.  Text changes were also made when no dosages are available.</w:t>
      </w:r>
    </w:p>
    <w:p w:rsidR="00190CBC" w:rsidRPr="0091005D" w:rsidRDefault="00190CBC" w:rsidP="00A17F7F">
      <w:pPr>
        <w:pStyle w:val="Example"/>
      </w:pPr>
      <w:bookmarkStart w:id="511" w:name="Page_108"/>
      <w:bookmarkStart w:id="512" w:name="Page_109"/>
      <w:bookmarkEnd w:id="511"/>
      <w:bookmarkEnd w:id="512"/>
      <w:r w:rsidRPr="0091005D">
        <w:rPr>
          <w:rFonts w:hint="eastAsia"/>
        </w:rPr>
        <w:t>Example: Entering a New Order (continued)</w:t>
      </w:r>
    </w:p>
    <w:p w:rsidR="00190CBC" w:rsidRPr="0091005D" w:rsidRDefault="00E24125" w:rsidP="006D3E80">
      <w:pPr>
        <w:pStyle w:val="Screen"/>
        <w:keepNext/>
      </w:pPr>
      <w:r>
        <w:t xml:space="preserve">There are 3 </w:t>
      </w:r>
      <w:r w:rsidR="00190CBC" w:rsidRPr="0091005D">
        <w:t>Available Dosage(s)</w:t>
      </w:r>
      <w:r>
        <w:t>:</w:t>
      </w:r>
    </w:p>
    <w:p w:rsidR="00190CBC" w:rsidRPr="0091005D" w:rsidRDefault="00190CBC" w:rsidP="006D3E80">
      <w:pPr>
        <w:pStyle w:val="Screen"/>
        <w:keepNext/>
      </w:pPr>
      <w:r w:rsidRPr="0091005D">
        <w:t xml:space="preserve">       1. 250MG</w:t>
      </w:r>
    </w:p>
    <w:p w:rsidR="00190CBC" w:rsidRPr="0091005D" w:rsidRDefault="00190CBC" w:rsidP="006D3E80">
      <w:pPr>
        <w:pStyle w:val="Screen"/>
        <w:keepNext/>
      </w:pPr>
      <w:r w:rsidRPr="0091005D">
        <w:t xml:space="preserve">       2. 500MG</w:t>
      </w:r>
    </w:p>
    <w:p w:rsidR="00190CBC" w:rsidRPr="0091005D" w:rsidRDefault="00190CBC" w:rsidP="003F6D1F">
      <w:pPr>
        <w:pStyle w:val="Screen"/>
      </w:pPr>
      <w:r w:rsidRPr="0091005D">
        <w:t xml:space="preserve">       3. 1000MG</w:t>
      </w:r>
    </w:p>
    <w:p w:rsidR="00190CBC" w:rsidRPr="0091005D" w:rsidRDefault="00190CBC" w:rsidP="003F6D1F">
      <w:pPr>
        <w:pStyle w:val="Screen"/>
      </w:pPr>
    </w:p>
    <w:p w:rsidR="00190CBC" w:rsidRPr="0091005D" w:rsidRDefault="00190CBC" w:rsidP="003F6D1F">
      <w:pPr>
        <w:pStyle w:val="Screen"/>
      </w:pPr>
      <w:r w:rsidRPr="0091005D">
        <w:t>Select from list of Available Dosages</w:t>
      </w:r>
      <w:r w:rsidR="00E24125">
        <w:t xml:space="preserve"> (1-3)</w:t>
      </w:r>
      <w:r w:rsidRPr="0091005D">
        <w:t>, Enter Free Text Dose</w:t>
      </w:r>
    </w:p>
    <w:p w:rsidR="00190CBC" w:rsidRPr="0091005D" w:rsidRDefault="00190CBC" w:rsidP="003F6D1F">
      <w:pPr>
        <w:pStyle w:val="Screen"/>
      </w:pPr>
      <w:r w:rsidRPr="0091005D">
        <w:t xml:space="preserve">or Enter a Question Mark (?) to view list: </w:t>
      </w:r>
      <w:r w:rsidRPr="0091005D">
        <w:rPr>
          <w:b/>
        </w:rPr>
        <w:t>3</w:t>
      </w:r>
      <w:r w:rsidRPr="0091005D">
        <w:t xml:space="preserve"> 500MG</w:t>
      </w:r>
    </w:p>
    <w:p w:rsidR="00190CBC" w:rsidRPr="0091005D" w:rsidRDefault="00190CBC" w:rsidP="003F6D1F">
      <w:pPr>
        <w:pStyle w:val="Screen"/>
      </w:pPr>
    </w:p>
    <w:p w:rsidR="00190CBC" w:rsidRPr="0091005D" w:rsidRDefault="00190CBC" w:rsidP="003F6D1F">
      <w:pPr>
        <w:pStyle w:val="Screen"/>
      </w:pPr>
      <w:r w:rsidRPr="0091005D">
        <w:t>You entered 500MG is this correct? Yes// &lt;</w:t>
      </w:r>
      <w:r w:rsidRPr="0091005D">
        <w:rPr>
          <w:b/>
        </w:rPr>
        <w:t>Enter</w:t>
      </w:r>
      <w:r w:rsidRPr="0091005D">
        <w:t>&gt; YES</w:t>
      </w:r>
    </w:p>
    <w:p w:rsidR="00190CBC" w:rsidRPr="0091005D" w:rsidRDefault="00190CBC" w:rsidP="001A57DB"/>
    <w:p w:rsidR="00E24125" w:rsidRPr="001566C2" w:rsidRDefault="00E24125" w:rsidP="00B62C66">
      <w:pPr>
        <w:pStyle w:val="BodyText"/>
        <w:rPr>
          <w:lang w:val="en-US"/>
        </w:rPr>
      </w:pPr>
      <w:r w:rsidRPr="001566C2">
        <w:t>Break only after 3 dosages with text changes</w:t>
      </w:r>
    </w:p>
    <w:p w:rsidR="00E24125" w:rsidRPr="00483F59" w:rsidRDefault="00E24125" w:rsidP="00B62C66">
      <w:pPr>
        <w:pStyle w:val="BodyText"/>
      </w:pPr>
    </w:p>
    <w:p w:rsidR="00E24125" w:rsidRPr="001566C2" w:rsidRDefault="00E24125" w:rsidP="00E24125">
      <w:pPr>
        <w:pStyle w:val="Screen"/>
      </w:pPr>
      <w:r w:rsidRPr="001566C2">
        <w:t>There are 5 Available Dosage(s):</w:t>
      </w:r>
    </w:p>
    <w:p w:rsidR="00E24125" w:rsidRPr="001566C2" w:rsidRDefault="00E24125" w:rsidP="00E24125">
      <w:pPr>
        <w:pStyle w:val="Screen"/>
      </w:pPr>
      <w:r w:rsidRPr="001566C2">
        <w:t>       1. 10MG</w:t>
      </w:r>
    </w:p>
    <w:p w:rsidR="00E24125" w:rsidRPr="001566C2" w:rsidRDefault="00E24125" w:rsidP="00E24125">
      <w:pPr>
        <w:pStyle w:val="Screen"/>
      </w:pPr>
      <w:r w:rsidRPr="001566C2">
        <w:t>       2. 20MG</w:t>
      </w:r>
    </w:p>
    <w:p w:rsidR="00E24125" w:rsidRPr="001566C2" w:rsidRDefault="00E24125" w:rsidP="00E24125">
      <w:pPr>
        <w:pStyle w:val="Screen"/>
      </w:pPr>
      <w:r w:rsidRPr="001566C2">
        <w:t>       3. 40MG</w:t>
      </w:r>
    </w:p>
    <w:p w:rsidR="00E24125" w:rsidRPr="001566C2" w:rsidRDefault="00E24125" w:rsidP="00E24125">
      <w:pPr>
        <w:pStyle w:val="Screen"/>
      </w:pPr>
      <w:r w:rsidRPr="001566C2">
        <w:t xml:space="preserve">Enter RETURN to view additional dosages or ‘^’ to exit list of dosages: </w:t>
      </w:r>
    </w:p>
    <w:p w:rsidR="00E24125" w:rsidRPr="001566C2" w:rsidRDefault="00E24125" w:rsidP="00E24125">
      <w:pPr>
        <w:pStyle w:val="Screen"/>
      </w:pPr>
      <w:r w:rsidRPr="001566C2">
        <w:t>-----------------------------&lt;Page Break&gt;------------------------------------</w:t>
      </w:r>
    </w:p>
    <w:p w:rsidR="00E24125" w:rsidRPr="001566C2" w:rsidRDefault="00E24125" w:rsidP="00E24125">
      <w:pPr>
        <w:pStyle w:val="Screen"/>
      </w:pPr>
      <w:r w:rsidRPr="001566C2">
        <w:t>       4. 80MG</w:t>
      </w:r>
    </w:p>
    <w:p w:rsidR="00E24125" w:rsidRPr="001566C2" w:rsidRDefault="00E24125" w:rsidP="00E24125">
      <w:pPr>
        <w:pStyle w:val="Screen"/>
      </w:pPr>
      <w:r w:rsidRPr="001566C2">
        <w:t>       5. 120MG</w:t>
      </w:r>
    </w:p>
    <w:p w:rsidR="00E24125" w:rsidRPr="001566C2" w:rsidRDefault="00E24125" w:rsidP="00E24125">
      <w:pPr>
        <w:pStyle w:val="Screen"/>
      </w:pPr>
    </w:p>
    <w:p w:rsidR="00E24125" w:rsidRPr="001566C2" w:rsidRDefault="00E24125" w:rsidP="00E24125">
      <w:pPr>
        <w:pStyle w:val="Screen"/>
      </w:pPr>
      <w:r w:rsidRPr="001566C2">
        <w:t>Select from list of Available Dosages (1-5), Enter Free Text Dose</w:t>
      </w:r>
    </w:p>
    <w:p w:rsidR="00E24125" w:rsidRPr="0002739B" w:rsidRDefault="00E24125" w:rsidP="001566C2">
      <w:pPr>
        <w:pStyle w:val="Screen"/>
        <w:rPr>
          <w:rFonts w:cs="Courier New"/>
          <w:sz w:val="18"/>
          <w:szCs w:val="18"/>
        </w:rPr>
      </w:pPr>
      <w:r w:rsidRPr="001566C2">
        <w:t>or Enter a Question Mark (?) to view list:</w:t>
      </w:r>
    </w:p>
    <w:p w:rsidR="00E24125" w:rsidRDefault="00E24125" w:rsidP="00E24125">
      <w:pPr>
        <w:pStyle w:val="Screen"/>
        <w:shd w:val="clear" w:color="auto" w:fill="auto"/>
        <w:ind w:left="0"/>
      </w:pPr>
    </w:p>
    <w:p w:rsidR="00E24125" w:rsidRDefault="00E24125" w:rsidP="00E24125">
      <w:pPr>
        <w:pStyle w:val="Screen"/>
        <w:shd w:val="clear" w:color="auto" w:fill="auto"/>
        <w:ind w:left="0"/>
      </w:pPr>
    </w:p>
    <w:p w:rsidR="00E24125" w:rsidRPr="001566C2" w:rsidRDefault="00E24125" w:rsidP="001566C2">
      <w:pPr>
        <w:pStyle w:val="Screen"/>
        <w:shd w:val="clear" w:color="auto" w:fill="auto"/>
        <w:ind w:left="0"/>
        <w:rPr>
          <w:rFonts w:ascii="Times New Roman" w:eastAsia="SimSun" w:hAnsi="Times New Roman"/>
          <w:b/>
          <w:color w:val="000000"/>
          <w:sz w:val="20"/>
          <w:szCs w:val="20"/>
          <w:u w:val="single"/>
          <w:lang w:val="x-none" w:eastAsia="x-none"/>
        </w:rPr>
      </w:pPr>
      <w:r w:rsidRPr="001566C2">
        <w:rPr>
          <w:rFonts w:ascii="Times New Roman" w:eastAsia="SimSun" w:hAnsi="Times New Roman"/>
          <w:b/>
          <w:color w:val="000000"/>
          <w:sz w:val="20"/>
          <w:szCs w:val="20"/>
          <w:lang w:val="x-none" w:eastAsia="x-none"/>
        </w:rPr>
        <w:t xml:space="preserve">    </w:t>
      </w:r>
      <w:r w:rsidRPr="001566C2">
        <w:rPr>
          <w:rFonts w:ascii="Times New Roman" w:eastAsia="SimSun" w:hAnsi="Times New Roman"/>
          <w:b/>
          <w:color w:val="000000"/>
          <w:sz w:val="20"/>
          <w:szCs w:val="20"/>
          <w:lang w:eastAsia="x-none"/>
        </w:rPr>
        <w:t xml:space="preserve">  </w:t>
      </w:r>
      <w:r>
        <w:rPr>
          <w:rFonts w:ascii="Times New Roman" w:eastAsia="SimSun" w:hAnsi="Times New Roman"/>
          <w:b/>
          <w:color w:val="000000"/>
          <w:sz w:val="20"/>
          <w:szCs w:val="20"/>
          <w:u w:val="single"/>
          <w:lang w:eastAsia="x-none"/>
        </w:rPr>
        <w:t xml:space="preserve"> </w:t>
      </w:r>
      <w:r w:rsidRPr="001566C2">
        <w:rPr>
          <w:rFonts w:ascii="Times New Roman" w:eastAsia="SimSun" w:hAnsi="Times New Roman"/>
          <w:b/>
          <w:color w:val="000000"/>
          <w:sz w:val="20"/>
          <w:szCs w:val="20"/>
          <w:u w:val="single"/>
          <w:lang w:val="x-none" w:eastAsia="x-none"/>
        </w:rPr>
        <w:t>No Available Dosages</w:t>
      </w:r>
    </w:p>
    <w:p w:rsidR="00E24125" w:rsidRPr="001566C2" w:rsidRDefault="00E24125" w:rsidP="001566C2">
      <w:pPr>
        <w:pStyle w:val="Screen"/>
        <w:shd w:val="clear" w:color="auto" w:fill="auto"/>
        <w:ind w:left="0"/>
      </w:pPr>
    </w:p>
    <w:p w:rsidR="00E24125" w:rsidRDefault="00E24125" w:rsidP="00E24125">
      <w:pPr>
        <w:pStyle w:val="Screen"/>
      </w:pPr>
    </w:p>
    <w:p w:rsidR="00E24125" w:rsidRPr="001566C2" w:rsidRDefault="00E24125" w:rsidP="00E24125">
      <w:pPr>
        <w:pStyle w:val="Screen"/>
      </w:pPr>
      <w:r w:rsidRPr="001566C2">
        <w:t>There are NO Available Dosage(s).</w:t>
      </w:r>
    </w:p>
    <w:p w:rsidR="00E24125" w:rsidRPr="001566C2" w:rsidRDefault="00E24125" w:rsidP="00E24125">
      <w:pPr>
        <w:pStyle w:val="Screen"/>
      </w:pPr>
    </w:p>
    <w:p w:rsidR="00E24125" w:rsidRPr="001566C2" w:rsidRDefault="00E24125" w:rsidP="00E24125">
      <w:pPr>
        <w:pStyle w:val="Screen"/>
      </w:pPr>
      <w:r w:rsidRPr="001566C2">
        <w:t xml:space="preserve">     Please Enter a Free Text Dose:</w:t>
      </w:r>
    </w:p>
    <w:p w:rsidR="00E24125" w:rsidRDefault="00E24125" w:rsidP="001566C2">
      <w:pPr>
        <w:pStyle w:val="Screen"/>
      </w:pPr>
      <w:r>
        <w:t xml:space="preserve"> </w:t>
      </w:r>
    </w:p>
    <w:p w:rsidR="00190CBC" w:rsidRPr="0091005D" w:rsidRDefault="00190CBC" w:rsidP="00B62C66">
      <w:pPr>
        <w:pStyle w:val="BodyText"/>
      </w:pPr>
      <w:r w:rsidRPr="0091005D">
        <w:t>For numeric dosages, the Dispense Units Per Dose value is calculated based on the strength of the dosage ordered divided by the strength of the medication ordered. The 500 mg dosage ordered will require two 250 mg capsules. The Dosage Ordered is re-displayed after the Dispense Units to allow the entry to be double-checked.</w:t>
      </w:r>
    </w:p>
    <w:p w:rsidR="00190CBC" w:rsidRPr="0091005D" w:rsidRDefault="00190CBC" w:rsidP="001A57DB"/>
    <w:p w:rsidR="00190CBC" w:rsidRPr="0091005D" w:rsidRDefault="00190CBC" w:rsidP="003F6D1F">
      <w:pPr>
        <w:pStyle w:val="Screen"/>
      </w:pPr>
      <w:r w:rsidRPr="0091005D">
        <w:t>DISPENSE UNITS PER DOSE(CAPSULES): 2// &lt;</w:t>
      </w:r>
      <w:r w:rsidRPr="0091005D">
        <w:rPr>
          <w:b/>
        </w:rPr>
        <w:t>Enter</w:t>
      </w:r>
      <w:r w:rsidRPr="0091005D">
        <w:t>&gt; 2</w:t>
      </w:r>
    </w:p>
    <w:p w:rsidR="00190CBC" w:rsidRPr="0091005D" w:rsidRDefault="00190CBC" w:rsidP="003F6D1F">
      <w:pPr>
        <w:pStyle w:val="Screen"/>
      </w:pPr>
      <w:r w:rsidRPr="0091005D">
        <w:t>Dosage Ordered: 500MG</w:t>
      </w:r>
    </w:p>
    <w:p w:rsidR="007E2BB3" w:rsidRPr="0091005D" w:rsidRDefault="007E2BB3" w:rsidP="001A57DB"/>
    <w:p w:rsidR="002B1E40" w:rsidRPr="0091005D" w:rsidRDefault="002B1E40" w:rsidP="00B62C66">
      <w:pPr>
        <w:pStyle w:val="BodyText"/>
      </w:pPr>
      <w:r w:rsidRPr="0091005D">
        <w:t>If a Route has not been associated with the Dispense Drug, the default Route of PO or Oral will be displayed. A different Route can be entered or it can be deleted at this point if needed. The Route is not required to complete a prescription. If the abbreviation entered is in the stored list of possible routes, the entry will be expanded in the Sig.</w:t>
      </w:r>
    </w:p>
    <w:p w:rsidR="002B1E40" w:rsidRPr="0091005D" w:rsidRDefault="002B1E40" w:rsidP="001A57DB"/>
    <w:p w:rsidR="002B1E40" w:rsidRPr="0091005D" w:rsidRDefault="002B1E40" w:rsidP="003F6D1F">
      <w:pPr>
        <w:pStyle w:val="Screen"/>
      </w:pPr>
      <w:r w:rsidRPr="0091005D">
        <w:t>ROUTE: PO// &lt;</w:t>
      </w:r>
      <w:r w:rsidRPr="0091005D">
        <w:rPr>
          <w:b/>
        </w:rPr>
        <w:t>Enter</w:t>
      </w:r>
      <w:r w:rsidRPr="0091005D">
        <w:t>&gt;   ORAL      PO  MOUTH</w:t>
      </w:r>
    </w:p>
    <w:p w:rsidR="002B1E40" w:rsidRPr="0091005D" w:rsidRDefault="002B1E40" w:rsidP="001A57DB">
      <w:r w:rsidRPr="0091005D">
        <w:rPr>
          <w:color w:val="FF0000"/>
        </w:rPr>
        <w:tab/>
      </w:r>
      <w:r w:rsidRPr="0091005D">
        <w:t>or</w:t>
      </w:r>
    </w:p>
    <w:p w:rsidR="002B1E40" w:rsidRPr="0091005D" w:rsidRDefault="002B1E40" w:rsidP="003F6D1F">
      <w:pPr>
        <w:pStyle w:val="Screen"/>
      </w:pPr>
      <w:r w:rsidRPr="0091005D">
        <w:t xml:space="preserve">ROUTE: PO// </w:t>
      </w:r>
      <w:r w:rsidRPr="0091005D">
        <w:rPr>
          <w:b/>
          <w:bCs/>
        </w:rPr>
        <w:t>@</w:t>
      </w:r>
      <w:r w:rsidRPr="0091005D">
        <w:t xml:space="preserve"> &lt;Enter to delete&gt;</w:t>
      </w:r>
    </w:p>
    <w:p w:rsidR="002B1E40" w:rsidRPr="0091005D" w:rsidRDefault="002B1E40" w:rsidP="001A57DB"/>
    <w:p w:rsidR="002B1E40" w:rsidRPr="0091005D" w:rsidRDefault="002B1E40" w:rsidP="00B62C66">
      <w:pPr>
        <w:pStyle w:val="BodyText"/>
      </w:pPr>
      <w:r w:rsidRPr="0091005D">
        <w:t xml:space="preserve">A default schedule associated with the drug ordered is displayed. The default can be accepted or a different free text schedule can be entered. Free text entries cannot contain more than two spaces or be more than twenty characters long. Entries will be compared against a list of common abbreviations and expanded if the entry matches. Any entry not found in the list of common abbreviations will be displayed in the Sig as entered. </w:t>
      </w:r>
    </w:p>
    <w:p w:rsidR="002B1E40" w:rsidRPr="0091005D" w:rsidRDefault="002B1E40" w:rsidP="001A57DB"/>
    <w:p w:rsidR="00E24125" w:rsidRPr="005B07CB" w:rsidRDefault="00E24125" w:rsidP="00E24125">
      <w:r w:rsidRPr="005B07CB">
        <w:t xml:space="preserve">With patch PSO*7*402, the </w:t>
      </w:r>
      <w:r>
        <w:t xml:space="preserve">user will be informed from which file the schedule selection is made and if the value entered will be considered as free text. The NAME, OLD SCHEDULE </w:t>
      </w:r>
      <w:bookmarkStart w:id="513" w:name="Page_110"/>
      <w:bookmarkEnd w:id="513"/>
      <w:r>
        <w:t>NAME(S) fields will be used for lookup from the ADMNISTRATION SCHEDULE file. The NAME, SYNONYM and OLD MED INSTRUCTION NAME(S) fields will be used for lookup from the MEDICATION INSTRUCTION file. The user will first be presented with</w:t>
      </w:r>
      <w:r w:rsidRPr="005B07CB">
        <w:t xml:space="preserve"> selections from the </w:t>
      </w:r>
      <w:r>
        <w:t xml:space="preserve">ADMINISTRATION SCHEDULE </w:t>
      </w:r>
      <w:r w:rsidRPr="005B07CB">
        <w:t>file based on the value entered at</w:t>
      </w:r>
      <w:r>
        <w:t xml:space="preserve"> the schedule prompt</w:t>
      </w:r>
      <w:r w:rsidRPr="005B07CB">
        <w:t xml:space="preserve">. If the user selects an entry, the lookup is complete. If the user chooses not to select a value from the </w:t>
      </w:r>
      <w:r>
        <w:t>ADMINISTRATION SCHEDULE</w:t>
      </w:r>
      <w:r w:rsidRPr="005B07CB">
        <w:t xml:space="preserve"> file, the softwa</w:t>
      </w:r>
      <w:r>
        <w:t xml:space="preserve">re displays selections from the </w:t>
      </w:r>
      <w:r w:rsidRPr="005B07CB">
        <w:t>MEDI</w:t>
      </w:r>
      <w:r>
        <w:t>C</w:t>
      </w:r>
      <w:r w:rsidRPr="005B07CB">
        <w:t xml:space="preserve">ATION </w:t>
      </w:r>
      <w:r>
        <w:t>INSTRUCTION</w:t>
      </w:r>
      <w:r w:rsidRPr="005B07CB">
        <w:t xml:space="preserve"> file. If a selection</w:t>
      </w:r>
      <w:r>
        <w:t xml:space="preserve"> </w:t>
      </w:r>
      <w:r w:rsidRPr="005B07CB">
        <w:t>is made, the lookup is complete. If the user choose</w:t>
      </w:r>
      <w:r>
        <w:t>s</w:t>
      </w:r>
      <w:r w:rsidRPr="005B07CB">
        <w:t xml:space="preserve"> not to select a value, the software informs the user that the value as entered will be </w:t>
      </w:r>
      <w:r>
        <w:t>accepted</w:t>
      </w:r>
      <w:r w:rsidRPr="005B07CB">
        <w:t xml:space="preserve"> at the schedule prompt as a free text entry.</w:t>
      </w:r>
    </w:p>
    <w:p w:rsidR="00E24125" w:rsidRDefault="00E24125" w:rsidP="00E24125"/>
    <w:p w:rsidR="00E24125" w:rsidRPr="004776F3" w:rsidRDefault="00E24125" w:rsidP="0014669D">
      <w:pPr>
        <w:shd w:val="clear" w:color="auto" w:fill="D9D9D9"/>
        <w:autoSpaceDE w:val="0"/>
        <w:autoSpaceDN w:val="0"/>
        <w:adjustRightInd w:val="0"/>
        <w:ind w:left="720"/>
        <w:rPr>
          <w:rFonts w:ascii="Courier New" w:hAnsi="Courier New" w:cs="Courier New"/>
          <w:sz w:val="16"/>
          <w:szCs w:val="16"/>
        </w:rPr>
      </w:pPr>
      <w:r w:rsidRPr="004776F3">
        <w:rPr>
          <w:rFonts w:ascii="Courier New" w:hAnsi="Courier New" w:cs="Courier New"/>
          <w:sz w:val="16"/>
          <w:szCs w:val="16"/>
        </w:rPr>
        <w:t>Schedule: BID</w:t>
      </w:r>
    </w:p>
    <w:p w:rsidR="00E24125" w:rsidRPr="004776F3" w:rsidRDefault="00E24125" w:rsidP="0014669D">
      <w:pPr>
        <w:shd w:val="clear" w:color="auto" w:fill="D9D9D9"/>
        <w:autoSpaceDE w:val="0"/>
        <w:autoSpaceDN w:val="0"/>
        <w:adjustRightInd w:val="0"/>
        <w:ind w:left="720"/>
        <w:rPr>
          <w:rFonts w:ascii="Courier New" w:hAnsi="Courier New" w:cs="Courier New"/>
          <w:sz w:val="16"/>
          <w:szCs w:val="16"/>
        </w:rPr>
      </w:pPr>
      <w:r w:rsidRPr="004776F3">
        <w:rPr>
          <w:rFonts w:ascii="Courier New" w:hAnsi="Courier New" w:cs="Courier New"/>
          <w:sz w:val="16"/>
          <w:szCs w:val="16"/>
        </w:rPr>
        <w:t>Now searching ADMINISTRATION SCHEDULE (#51.1) file...</w:t>
      </w:r>
    </w:p>
    <w:p w:rsidR="00E24125" w:rsidRPr="004776F3" w:rsidRDefault="00E24125" w:rsidP="0014669D">
      <w:pPr>
        <w:shd w:val="clear" w:color="auto" w:fill="D9D9D9"/>
        <w:autoSpaceDE w:val="0"/>
        <w:autoSpaceDN w:val="0"/>
        <w:adjustRightInd w:val="0"/>
        <w:ind w:left="720"/>
        <w:rPr>
          <w:rFonts w:ascii="Courier New" w:hAnsi="Courier New" w:cs="Courier New"/>
          <w:sz w:val="16"/>
          <w:szCs w:val="16"/>
        </w:rPr>
      </w:pPr>
      <w:r w:rsidRPr="004776F3">
        <w:rPr>
          <w:rFonts w:ascii="Courier New" w:hAnsi="Courier New" w:cs="Courier New"/>
          <w:sz w:val="16"/>
          <w:szCs w:val="16"/>
        </w:rPr>
        <w:t xml:space="preserve">  BID  BID  TWICE A DAY</w:t>
      </w:r>
    </w:p>
    <w:p w:rsidR="00E24125" w:rsidRPr="004776F3" w:rsidRDefault="00E24125" w:rsidP="0014669D">
      <w:pPr>
        <w:shd w:val="clear" w:color="auto" w:fill="D9D9D9"/>
        <w:autoSpaceDE w:val="0"/>
        <w:autoSpaceDN w:val="0"/>
        <w:adjustRightInd w:val="0"/>
        <w:ind w:left="720"/>
        <w:rPr>
          <w:rFonts w:ascii="Courier New" w:hAnsi="Courier New" w:cs="Courier New"/>
          <w:sz w:val="16"/>
          <w:szCs w:val="16"/>
        </w:rPr>
      </w:pPr>
      <w:r w:rsidRPr="004776F3">
        <w:rPr>
          <w:rFonts w:ascii="Courier New" w:hAnsi="Courier New" w:cs="Courier New"/>
          <w:sz w:val="16"/>
          <w:szCs w:val="16"/>
        </w:rPr>
        <w:t xml:space="preserve">         ...OK? Yes// N  (No)</w:t>
      </w:r>
    </w:p>
    <w:p w:rsidR="00E24125" w:rsidRPr="004776F3" w:rsidRDefault="00E24125" w:rsidP="0014669D">
      <w:pPr>
        <w:shd w:val="clear" w:color="auto" w:fill="D9D9D9"/>
        <w:autoSpaceDE w:val="0"/>
        <w:autoSpaceDN w:val="0"/>
        <w:adjustRightInd w:val="0"/>
        <w:ind w:left="720"/>
        <w:rPr>
          <w:rFonts w:ascii="Courier New" w:hAnsi="Courier New" w:cs="Courier New"/>
          <w:sz w:val="16"/>
          <w:szCs w:val="16"/>
        </w:rPr>
      </w:pPr>
    </w:p>
    <w:p w:rsidR="00E24125" w:rsidRPr="004776F3" w:rsidRDefault="00E24125" w:rsidP="0014669D">
      <w:pPr>
        <w:shd w:val="clear" w:color="auto" w:fill="D9D9D9"/>
        <w:autoSpaceDE w:val="0"/>
        <w:autoSpaceDN w:val="0"/>
        <w:adjustRightInd w:val="0"/>
        <w:ind w:left="720"/>
        <w:rPr>
          <w:rFonts w:ascii="Courier New" w:hAnsi="Courier New" w:cs="Courier New"/>
          <w:sz w:val="16"/>
          <w:szCs w:val="16"/>
        </w:rPr>
      </w:pPr>
      <w:r w:rsidRPr="004776F3">
        <w:rPr>
          <w:rFonts w:ascii="Courier New" w:hAnsi="Courier New" w:cs="Courier New"/>
          <w:sz w:val="16"/>
          <w:szCs w:val="16"/>
        </w:rPr>
        <w:t xml:space="preserve">     1   BID EXCLUDE MDD    BID  </w:t>
      </w:r>
    </w:p>
    <w:p w:rsidR="00E24125" w:rsidRPr="004776F3" w:rsidRDefault="00E24125" w:rsidP="0014669D">
      <w:pPr>
        <w:shd w:val="clear" w:color="auto" w:fill="D9D9D9"/>
        <w:autoSpaceDE w:val="0"/>
        <w:autoSpaceDN w:val="0"/>
        <w:adjustRightInd w:val="0"/>
        <w:ind w:left="720"/>
        <w:rPr>
          <w:rFonts w:ascii="Courier New" w:hAnsi="Courier New" w:cs="Courier New"/>
          <w:sz w:val="16"/>
          <w:szCs w:val="16"/>
        </w:rPr>
      </w:pPr>
      <w:r w:rsidRPr="004776F3">
        <w:rPr>
          <w:rFonts w:ascii="Courier New" w:hAnsi="Courier New" w:cs="Courier New"/>
          <w:sz w:val="16"/>
          <w:szCs w:val="16"/>
        </w:rPr>
        <w:t xml:space="preserve">     2   BID PRN    BID  </w:t>
      </w:r>
    </w:p>
    <w:p w:rsidR="00E24125" w:rsidRPr="004776F3" w:rsidRDefault="00E24125" w:rsidP="0014669D">
      <w:pPr>
        <w:shd w:val="clear" w:color="auto" w:fill="D9D9D9"/>
        <w:autoSpaceDE w:val="0"/>
        <w:autoSpaceDN w:val="0"/>
        <w:adjustRightInd w:val="0"/>
        <w:ind w:left="720"/>
        <w:rPr>
          <w:rFonts w:ascii="Courier New" w:hAnsi="Courier New" w:cs="Courier New"/>
          <w:sz w:val="16"/>
          <w:szCs w:val="16"/>
        </w:rPr>
      </w:pPr>
      <w:r w:rsidRPr="004776F3">
        <w:rPr>
          <w:rFonts w:ascii="Courier New" w:hAnsi="Courier New" w:cs="Courier New"/>
          <w:sz w:val="16"/>
          <w:szCs w:val="16"/>
        </w:rPr>
        <w:t xml:space="preserve">     3   BID-AM    BID  </w:t>
      </w:r>
    </w:p>
    <w:p w:rsidR="00E24125" w:rsidRPr="004776F3" w:rsidRDefault="00E24125" w:rsidP="0014669D">
      <w:pPr>
        <w:shd w:val="clear" w:color="auto" w:fill="D9D9D9"/>
        <w:autoSpaceDE w:val="0"/>
        <w:autoSpaceDN w:val="0"/>
        <w:adjustRightInd w:val="0"/>
        <w:ind w:left="720"/>
        <w:rPr>
          <w:rFonts w:ascii="Courier New" w:hAnsi="Courier New" w:cs="Courier New"/>
          <w:sz w:val="16"/>
          <w:szCs w:val="16"/>
        </w:rPr>
      </w:pPr>
      <w:r w:rsidRPr="004776F3">
        <w:rPr>
          <w:rFonts w:ascii="Courier New" w:hAnsi="Courier New" w:cs="Courier New"/>
          <w:sz w:val="16"/>
          <w:szCs w:val="16"/>
        </w:rPr>
        <w:t xml:space="preserve">     4   BID-NOON    BID  </w:t>
      </w:r>
    </w:p>
    <w:p w:rsidR="00E24125" w:rsidRPr="004776F3" w:rsidRDefault="00E24125" w:rsidP="0014669D">
      <w:pPr>
        <w:shd w:val="clear" w:color="auto" w:fill="D9D9D9"/>
        <w:autoSpaceDE w:val="0"/>
        <w:autoSpaceDN w:val="0"/>
        <w:adjustRightInd w:val="0"/>
        <w:ind w:left="720"/>
        <w:rPr>
          <w:rFonts w:ascii="Courier New" w:hAnsi="Courier New" w:cs="Courier New"/>
          <w:sz w:val="16"/>
          <w:szCs w:val="16"/>
        </w:rPr>
      </w:pPr>
      <w:r w:rsidRPr="004776F3">
        <w:rPr>
          <w:rFonts w:ascii="Courier New" w:hAnsi="Courier New" w:cs="Courier New"/>
          <w:sz w:val="16"/>
          <w:szCs w:val="16"/>
        </w:rPr>
        <w:t xml:space="preserve">     5   BID-W/MEAL    BID  </w:t>
      </w:r>
    </w:p>
    <w:p w:rsidR="00E24125" w:rsidRPr="004776F3" w:rsidRDefault="00E24125" w:rsidP="0014669D">
      <w:pPr>
        <w:shd w:val="clear" w:color="auto" w:fill="D9D9D9"/>
        <w:autoSpaceDE w:val="0"/>
        <w:autoSpaceDN w:val="0"/>
        <w:adjustRightInd w:val="0"/>
        <w:ind w:left="720"/>
        <w:rPr>
          <w:rFonts w:ascii="Courier New" w:hAnsi="Courier New" w:cs="Courier New"/>
          <w:sz w:val="16"/>
          <w:szCs w:val="16"/>
        </w:rPr>
      </w:pPr>
      <w:r w:rsidRPr="004776F3">
        <w:rPr>
          <w:rFonts w:ascii="Courier New" w:hAnsi="Courier New" w:cs="Courier New"/>
          <w:sz w:val="16"/>
          <w:szCs w:val="16"/>
        </w:rPr>
        <w:t>Press &lt;Enter&gt; to see more, '^' to exit this list,  OR</w:t>
      </w:r>
    </w:p>
    <w:p w:rsidR="00E24125" w:rsidRPr="004776F3" w:rsidRDefault="00E24125" w:rsidP="0014669D">
      <w:pPr>
        <w:shd w:val="clear" w:color="auto" w:fill="D9D9D9"/>
        <w:autoSpaceDE w:val="0"/>
        <w:autoSpaceDN w:val="0"/>
        <w:adjustRightInd w:val="0"/>
        <w:ind w:left="720"/>
        <w:rPr>
          <w:rFonts w:ascii="Courier New" w:hAnsi="Courier New" w:cs="Courier New"/>
          <w:sz w:val="16"/>
          <w:szCs w:val="16"/>
        </w:rPr>
      </w:pPr>
      <w:r w:rsidRPr="004776F3">
        <w:rPr>
          <w:rFonts w:ascii="Courier New" w:hAnsi="Courier New" w:cs="Courier New"/>
          <w:sz w:val="16"/>
          <w:szCs w:val="16"/>
        </w:rPr>
        <w:t xml:space="preserve">CHOOSE 1-5: </w:t>
      </w:r>
    </w:p>
    <w:p w:rsidR="00E24125" w:rsidRPr="004776F3" w:rsidRDefault="00E24125" w:rsidP="0014669D">
      <w:pPr>
        <w:shd w:val="clear" w:color="auto" w:fill="D9D9D9"/>
        <w:autoSpaceDE w:val="0"/>
        <w:autoSpaceDN w:val="0"/>
        <w:adjustRightInd w:val="0"/>
        <w:ind w:left="720"/>
        <w:rPr>
          <w:rFonts w:ascii="Courier New" w:hAnsi="Courier New" w:cs="Courier New"/>
          <w:sz w:val="16"/>
          <w:szCs w:val="16"/>
        </w:rPr>
      </w:pPr>
      <w:r w:rsidRPr="004776F3">
        <w:rPr>
          <w:rFonts w:ascii="Courier New" w:hAnsi="Courier New" w:cs="Courier New"/>
          <w:sz w:val="16"/>
          <w:szCs w:val="16"/>
        </w:rPr>
        <w:t xml:space="preserve">     6   BID2 PRN    BID  </w:t>
      </w:r>
    </w:p>
    <w:p w:rsidR="00E24125" w:rsidRPr="004776F3" w:rsidRDefault="00E24125" w:rsidP="0014669D">
      <w:pPr>
        <w:shd w:val="clear" w:color="auto" w:fill="D9D9D9"/>
        <w:autoSpaceDE w:val="0"/>
        <w:autoSpaceDN w:val="0"/>
        <w:adjustRightInd w:val="0"/>
        <w:ind w:left="720"/>
        <w:rPr>
          <w:rFonts w:ascii="Courier New" w:hAnsi="Courier New" w:cs="Courier New"/>
          <w:sz w:val="16"/>
          <w:szCs w:val="16"/>
        </w:rPr>
      </w:pPr>
      <w:r w:rsidRPr="004776F3">
        <w:rPr>
          <w:rFonts w:ascii="Courier New" w:hAnsi="Courier New" w:cs="Courier New"/>
          <w:sz w:val="16"/>
          <w:szCs w:val="16"/>
        </w:rPr>
        <w:t xml:space="preserve">CHOOSE 1-6: </w:t>
      </w:r>
    </w:p>
    <w:p w:rsidR="00E24125" w:rsidRPr="004776F3" w:rsidRDefault="00E24125" w:rsidP="0014669D">
      <w:pPr>
        <w:shd w:val="clear" w:color="auto" w:fill="D9D9D9"/>
        <w:autoSpaceDE w:val="0"/>
        <w:autoSpaceDN w:val="0"/>
        <w:adjustRightInd w:val="0"/>
        <w:ind w:left="720"/>
        <w:rPr>
          <w:rFonts w:ascii="Courier New" w:hAnsi="Courier New" w:cs="Courier New"/>
          <w:sz w:val="16"/>
          <w:szCs w:val="16"/>
        </w:rPr>
      </w:pPr>
      <w:r w:rsidRPr="004776F3">
        <w:rPr>
          <w:rFonts w:ascii="Courier New" w:hAnsi="Courier New" w:cs="Courier New"/>
          <w:sz w:val="16"/>
          <w:szCs w:val="16"/>
        </w:rPr>
        <w:t>Now searching MEDICATION INSTRUCTION (#51) file...</w:t>
      </w:r>
    </w:p>
    <w:p w:rsidR="00E24125" w:rsidRPr="004776F3" w:rsidRDefault="00E24125" w:rsidP="0014669D">
      <w:pPr>
        <w:shd w:val="clear" w:color="auto" w:fill="D9D9D9"/>
        <w:autoSpaceDE w:val="0"/>
        <w:autoSpaceDN w:val="0"/>
        <w:adjustRightInd w:val="0"/>
        <w:ind w:left="720"/>
        <w:rPr>
          <w:rFonts w:ascii="Courier New" w:hAnsi="Courier New" w:cs="Courier New"/>
          <w:sz w:val="16"/>
          <w:szCs w:val="16"/>
        </w:rPr>
      </w:pPr>
      <w:r w:rsidRPr="004776F3">
        <w:rPr>
          <w:rFonts w:ascii="Courier New" w:hAnsi="Courier New" w:cs="Courier New"/>
          <w:sz w:val="16"/>
          <w:szCs w:val="16"/>
        </w:rPr>
        <w:t xml:space="preserve">    BID  TWICE A DAY</w:t>
      </w:r>
    </w:p>
    <w:p w:rsidR="00E24125" w:rsidRPr="004776F3" w:rsidRDefault="00E24125" w:rsidP="0014669D">
      <w:pPr>
        <w:shd w:val="clear" w:color="auto" w:fill="D9D9D9"/>
        <w:autoSpaceDE w:val="0"/>
        <w:autoSpaceDN w:val="0"/>
        <w:adjustRightInd w:val="0"/>
        <w:ind w:left="720"/>
        <w:rPr>
          <w:rFonts w:ascii="Courier New" w:hAnsi="Courier New" w:cs="Courier New"/>
          <w:sz w:val="16"/>
          <w:szCs w:val="16"/>
        </w:rPr>
      </w:pPr>
      <w:r w:rsidRPr="004776F3">
        <w:rPr>
          <w:rFonts w:ascii="Courier New" w:hAnsi="Courier New" w:cs="Courier New"/>
          <w:sz w:val="16"/>
          <w:szCs w:val="16"/>
        </w:rPr>
        <w:t xml:space="preserve">         ...OK? Yes// N  (No)</w:t>
      </w:r>
    </w:p>
    <w:p w:rsidR="00E24125" w:rsidRPr="004776F3" w:rsidRDefault="00E24125" w:rsidP="0014669D">
      <w:pPr>
        <w:shd w:val="clear" w:color="auto" w:fill="D9D9D9"/>
        <w:autoSpaceDE w:val="0"/>
        <w:autoSpaceDN w:val="0"/>
        <w:adjustRightInd w:val="0"/>
        <w:ind w:left="720"/>
        <w:rPr>
          <w:rFonts w:ascii="Courier New" w:hAnsi="Courier New" w:cs="Courier New"/>
          <w:sz w:val="16"/>
          <w:szCs w:val="16"/>
        </w:rPr>
      </w:pPr>
      <w:r w:rsidRPr="004776F3">
        <w:rPr>
          <w:rFonts w:ascii="Courier New" w:hAnsi="Courier New" w:cs="Courier New"/>
          <w:sz w:val="16"/>
          <w:szCs w:val="16"/>
        </w:rPr>
        <w:t>AP    BIDAP  TWICE A DAY IN MORNING AND EVENING</w:t>
      </w:r>
    </w:p>
    <w:p w:rsidR="00E24125" w:rsidRPr="004776F3" w:rsidRDefault="00E24125" w:rsidP="0014669D">
      <w:pPr>
        <w:shd w:val="clear" w:color="auto" w:fill="D9D9D9"/>
        <w:autoSpaceDE w:val="0"/>
        <w:autoSpaceDN w:val="0"/>
        <w:adjustRightInd w:val="0"/>
        <w:ind w:left="720"/>
        <w:rPr>
          <w:rFonts w:ascii="Courier New" w:hAnsi="Courier New" w:cs="Courier New"/>
          <w:sz w:val="16"/>
          <w:szCs w:val="16"/>
        </w:rPr>
      </w:pPr>
      <w:r w:rsidRPr="004776F3">
        <w:rPr>
          <w:rFonts w:ascii="Courier New" w:hAnsi="Courier New" w:cs="Courier New"/>
          <w:sz w:val="16"/>
          <w:szCs w:val="16"/>
        </w:rPr>
        <w:t xml:space="preserve">         ...OK? Yes// N  (No)</w:t>
      </w:r>
    </w:p>
    <w:p w:rsidR="00E24125" w:rsidRPr="004776F3" w:rsidRDefault="00E24125" w:rsidP="0014669D">
      <w:pPr>
        <w:shd w:val="clear" w:color="auto" w:fill="D9D9D9"/>
        <w:autoSpaceDE w:val="0"/>
        <w:autoSpaceDN w:val="0"/>
        <w:adjustRightInd w:val="0"/>
        <w:ind w:left="720"/>
        <w:rPr>
          <w:rFonts w:ascii="Courier New" w:hAnsi="Courier New" w:cs="Courier New"/>
          <w:sz w:val="16"/>
          <w:szCs w:val="16"/>
        </w:rPr>
      </w:pPr>
    </w:p>
    <w:p w:rsidR="00E24125" w:rsidRPr="004776F3" w:rsidRDefault="00E24125" w:rsidP="0014669D">
      <w:pPr>
        <w:shd w:val="clear" w:color="auto" w:fill="D9D9D9"/>
        <w:ind w:left="720"/>
        <w:rPr>
          <w:rFonts w:ascii="Courier New" w:hAnsi="Courier New" w:cs="Courier New"/>
          <w:sz w:val="16"/>
          <w:szCs w:val="16"/>
        </w:rPr>
      </w:pPr>
      <w:r w:rsidRPr="004776F3">
        <w:rPr>
          <w:rFonts w:ascii="Courier New" w:hAnsi="Courier New" w:cs="Courier New"/>
          <w:sz w:val="16"/>
          <w:szCs w:val="16"/>
        </w:rPr>
        <w:t xml:space="preserve">  Free text 'BID' entered for schedule (TWICE A DAY)</w:t>
      </w:r>
    </w:p>
    <w:p w:rsidR="002B1E40" w:rsidRPr="0091005D" w:rsidRDefault="002B1E40" w:rsidP="001A57DB"/>
    <w:p w:rsidR="002B1E40" w:rsidRPr="0091005D" w:rsidRDefault="002B1E40" w:rsidP="00B62C66">
      <w:pPr>
        <w:pStyle w:val="BodyText"/>
      </w:pPr>
      <w:r w:rsidRPr="0091005D">
        <w:t>The LIMITED DURATION field is used only when a medication should be taken for a limited period of time. Days are assumed for numeric entries. Follow the number with an “H” to specify hours or an “M” to specify minutes.</w:t>
      </w:r>
    </w:p>
    <w:p w:rsidR="002B1E40" w:rsidRPr="0091005D" w:rsidRDefault="00952EFA" w:rsidP="001A57DB">
      <w:r>
        <w:rPr>
          <w:noProof/>
        </w:rPr>
        <w:drawing>
          <wp:anchor distT="0" distB="0" distL="114300" distR="114300" simplePos="0" relativeHeight="251673600" behindDoc="0" locked="0" layoutInCell="1" allowOverlap="1">
            <wp:simplePos x="0" y="0"/>
            <wp:positionH relativeFrom="column">
              <wp:posOffset>0</wp:posOffset>
            </wp:positionH>
            <wp:positionV relativeFrom="paragraph">
              <wp:posOffset>67945</wp:posOffset>
            </wp:positionV>
            <wp:extent cx="600075" cy="523875"/>
            <wp:effectExtent l="0" t="0" r="0" b="0"/>
            <wp:wrapSquare wrapText="bothSides"/>
            <wp:docPr id="30" name="Picture 13" descr="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Note graphic"/>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00075" cy="523875"/>
                    </a:xfrm>
                    <a:prstGeom prst="rect">
                      <a:avLst/>
                    </a:prstGeom>
                    <a:noFill/>
                  </pic:spPr>
                </pic:pic>
              </a:graphicData>
            </a:graphic>
            <wp14:sizeRelH relativeFrom="page">
              <wp14:pctWidth>0</wp14:pctWidth>
            </wp14:sizeRelH>
            <wp14:sizeRelV relativeFrom="page">
              <wp14:pctHeight>0</wp14:pctHeight>
            </wp14:sizeRelV>
          </wp:anchor>
        </w:drawing>
      </w:r>
    </w:p>
    <w:p w:rsidR="002B1E40" w:rsidRPr="0091005D" w:rsidRDefault="002B1E40" w:rsidP="00782CCB">
      <w:r w:rsidRPr="0091005D">
        <w:rPr>
          <w:b/>
          <w:bCs/>
        </w:rPr>
        <w:t>N</w:t>
      </w:r>
      <w:r w:rsidR="00782CCB" w:rsidRPr="0091005D">
        <w:rPr>
          <w:b/>
          <w:bCs/>
        </w:rPr>
        <w:t>ote</w:t>
      </w:r>
      <w:r w:rsidRPr="0091005D">
        <w:t>: Do not use this field for Days Supply.</w:t>
      </w:r>
    </w:p>
    <w:p w:rsidR="002B1E40" w:rsidRPr="0091005D" w:rsidRDefault="002B1E40" w:rsidP="001A57DB"/>
    <w:p w:rsidR="00782CCB" w:rsidRPr="0091005D" w:rsidRDefault="00782CCB" w:rsidP="001A57DB"/>
    <w:p w:rsidR="002B1E40" w:rsidRPr="0091005D" w:rsidRDefault="002B1E40" w:rsidP="00A17F7F">
      <w:pPr>
        <w:pStyle w:val="Example"/>
      </w:pPr>
      <w:r w:rsidRPr="0091005D">
        <w:t>Example: Entering a New Order (continued)</w:t>
      </w:r>
    </w:p>
    <w:p w:rsidR="002B1E40" w:rsidRPr="0091005D" w:rsidRDefault="002B1E40" w:rsidP="003F6D1F">
      <w:pPr>
        <w:pStyle w:val="Screen"/>
      </w:pPr>
      <w:r w:rsidRPr="0091005D">
        <w:t xml:space="preserve">LIMITED DURATION (IN DAYS, HOURS OR MINUTES): </w:t>
      </w:r>
      <w:r w:rsidRPr="0091005D">
        <w:rPr>
          <w:b/>
        </w:rPr>
        <w:t>10</w:t>
      </w:r>
      <w:r w:rsidRPr="0091005D">
        <w:t xml:space="preserve"> (DAYS)</w:t>
      </w:r>
    </w:p>
    <w:p w:rsidR="002B1E40" w:rsidRPr="0091005D" w:rsidRDefault="002B1E40" w:rsidP="001A57DB"/>
    <w:p w:rsidR="002B1E40" w:rsidRPr="0091005D" w:rsidRDefault="002B1E40" w:rsidP="001A57DB">
      <w:r w:rsidRPr="0091005D">
        <w:rPr>
          <w:rStyle w:val="BodyTextChar"/>
        </w:rPr>
        <w:lastRenderedPageBreak/>
        <w:t>The CONJUCTION field is used to join dosing sequences in complex orders. Entries are limited to AND, THEN, or EXCEPT. AND is used for concurrent doses, such as “Take 1 tablet every morning AND take 2 tablets at bedtime.” THEN is used for consecutive doses, such as “Take 2 tablets daily for one week THEN take 1 tablet for five days.” EXCEPT is used to describe any dosing sequence that is not routine, such as “Take 1 tablet every day EXCEPT take no tablets Wednesday.” See Chapter 2 in the</w:t>
      </w:r>
      <w:r w:rsidRPr="0091005D">
        <w:t xml:space="preserve"> </w:t>
      </w:r>
      <w:r w:rsidRPr="0091005D">
        <w:rPr>
          <w:rStyle w:val="BodyTextChar"/>
          <w:i/>
        </w:rPr>
        <w:t>User Manual - Supplemental</w:t>
      </w:r>
      <w:r w:rsidRPr="0091005D">
        <w:t xml:space="preserve"> </w:t>
      </w:r>
      <w:r w:rsidRPr="0091005D">
        <w:rPr>
          <w:rStyle w:val="BodyTextChar"/>
        </w:rPr>
        <w:t>for examples.</w:t>
      </w:r>
    </w:p>
    <w:p w:rsidR="002B1E40" w:rsidRPr="0091005D" w:rsidRDefault="002B1E40" w:rsidP="001A57DB"/>
    <w:p w:rsidR="002B1E40" w:rsidRPr="0091005D" w:rsidRDefault="002B1E40" w:rsidP="003F6D1F">
      <w:pPr>
        <w:pStyle w:val="Screen"/>
      </w:pPr>
      <w:r w:rsidRPr="0091005D">
        <w:t>CONJUNCTION: &lt;</w:t>
      </w:r>
      <w:r w:rsidRPr="0091005D">
        <w:rPr>
          <w:b/>
        </w:rPr>
        <w:t>Enter</w:t>
      </w:r>
      <w:r w:rsidRPr="0091005D">
        <w:t>&gt;</w:t>
      </w:r>
    </w:p>
    <w:p w:rsidR="002B1E40" w:rsidRPr="0091005D" w:rsidRDefault="002B1E40" w:rsidP="001A57DB"/>
    <w:p w:rsidR="002B1E40" w:rsidRPr="0091005D" w:rsidRDefault="002B1E40" w:rsidP="00B62C66">
      <w:pPr>
        <w:pStyle w:val="BodyText"/>
      </w:pPr>
      <w:r w:rsidRPr="0091005D">
        <w:t>Any entry in the PATIENT INSTRUCTIONS field will first be checked to see if it contains any abbreviations that can be expanded. The entry will be added to the end of the Sig, after the dosing information, and the entire Sig will be displayed.</w:t>
      </w:r>
    </w:p>
    <w:p w:rsidR="002B1E40" w:rsidRPr="0091005D" w:rsidRDefault="002B1E40" w:rsidP="001A57DB"/>
    <w:p w:rsidR="002B1E40" w:rsidRPr="0091005D" w:rsidRDefault="002B1E40" w:rsidP="003F6D1F">
      <w:pPr>
        <w:pStyle w:val="Screen"/>
      </w:pPr>
      <w:r w:rsidRPr="0091005D">
        <w:t xml:space="preserve">PATIENT INSTRUCTIONS: </w:t>
      </w:r>
      <w:r w:rsidRPr="0091005D">
        <w:rPr>
          <w:b/>
          <w:bCs/>
        </w:rPr>
        <w:t>WF</w:t>
      </w:r>
      <w:r w:rsidRPr="0091005D">
        <w:t xml:space="preserve"> </w:t>
      </w:r>
      <w:r w:rsidRPr="0091005D">
        <w:tab/>
      </w:r>
      <w:r w:rsidRPr="0091005D">
        <w:tab/>
      </w:r>
      <w:r w:rsidRPr="0091005D">
        <w:tab/>
        <w:t>WITH FOOD</w:t>
      </w:r>
      <w:r w:rsidRPr="0091005D">
        <w:rPr>
          <w:color w:val="FF0000"/>
        </w:rPr>
        <w:t xml:space="preserve"> </w:t>
      </w:r>
    </w:p>
    <w:p w:rsidR="002B1E40" w:rsidRPr="0091005D" w:rsidRDefault="002B1E40" w:rsidP="003F6D1F">
      <w:pPr>
        <w:pStyle w:val="Screen"/>
      </w:pPr>
    </w:p>
    <w:p w:rsidR="002B1E40" w:rsidRPr="0091005D" w:rsidRDefault="002B1E40" w:rsidP="003F6D1F">
      <w:pPr>
        <w:pStyle w:val="Screen"/>
      </w:pPr>
      <w:r w:rsidRPr="0091005D">
        <w:t>(TAKE TWO CAPSULES BY MOUTH FOUR TIMES A DAY FOR 10 DAYS WITH FOOD)</w:t>
      </w:r>
    </w:p>
    <w:p w:rsidR="002B1E40" w:rsidRPr="0091005D" w:rsidRDefault="002B1E40" w:rsidP="003F6D1F">
      <w:pPr>
        <w:pStyle w:val="Screen"/>
      </w:pPr>
    </w:p>
    <w:p w:rsidR="002B1E40" w:rsidRPr="0091005D" w:rsidRDefault="002B1E40" w:rsidP="003F6D1F">
      <w:pPr>
        <w:pStyle w:val="Screen"/>
      </w:pPr>
      <w:r w:rsidRPr="0091005D">
        <w:t xml:space="preserve">OTHER PATIENT INSTRUCTIONS: </w:t>
      </w:r>
      <w:r w:rsidRPr="0091005D">
        <w:rPr>
          <w:b/>
          <w:bCs/>
        </w:rPr>
        <w:t>WF</w:t>
      </w:r>
      <w:r w:rsidRPr="0091005D">
        <w:tab/>
      </w:r>
      <w:r w:rsidRPr="0091005D">
        <w:tab/>
        <w:t>CON ALIMENTO</w:t>
      </w:r>
    </w:p>
    <w:p w:rsidR="002B1E40" w:rsidRPr="0091005D" w:rsidRDefault="002B1E40" w:rsidP="001A57DB"/>
    <w:p w:rsidR="00825A10" w:rsidRPr="0091005D" w:rsidRDefault="002B1E40" w:rsidP="00B62C66">
      <w:pPr>
        <w:pStyle w:val="BodyText"/>
      </w:pPr>
      <w:r w:rsidRPr="0091005D">
        <w:t xml:space="preserve">Patch PSS*1*47 adds two new optional fields, OTHER LANGUAGE PREFERENCE and PMI LANGUAGE PREFERENCE in the PHARMACY PATIENT file (#55) that stores if a patient has another language preference and if the patient’s PMI sheets should print in English or Spanish at the CMOP. The CMOP functionality was requested for future CMOP use. When printing locally from Outpatient Pharmacy this parameter is not used. These fields are accessed through the option Update Patient Record [PSO PAT] and the protocol Patient Record Update [PSO PATIENT RECORD </w:t>
      </w:r>
      <w:r w:rsidR="00645085" w:rsidRPr="0091005D">
        <w:t>UPDATE]. If the other language preference is indicated for a patient, the user will be prompted to enter OTHER PATIENT INSTRUCTIONS after selecting the PATIENT INSTRUCTIONS field to enter/edit. If a quick code is entered at the OTHER PATIENT INSTRUCTIONS prompt, the expansion entered at the OTHER PATIENT INSTRUCTIONS EXPANSIONS will print on the prescription label.</w:t>
      </w:r>
    </w:p>
    <w:p w:rsidR="00825A10" w:rsidRPr="0091005D" w:rsidRDefault="00825A10" w:rsidP="00B62C66">
      <w:pPr>
        <w:pStyle w:val="BodyText"/>
      </w:pPr>
    </w:p>
    <w:p w:rsidR="00825A10" w:rsidRPr="0091005D" w:rsidRDefault="00645085" w:rsidP="00B62C66">
      <w:pPr>
        <w:pStyle w:val="BodyText"/>
      </w:pPr>
      <w:r w:rsidRPr="0091005D">
        <w:t xml:space="preserve">A default value for Days Supply based on patient status is displayed. A default quantity is calculated when possible. See Chapter 2 in the </w:t>
      </w:r>
      <w:r w:rsidRPr="0091005D">
        <w:rPr>
          <w:i/>
        </w:rPr>
        <w:t>User Manual - Supplemental</w:t>
      </w:r>
      <w:r w:rsidRPr="0091005D">
        <w:t xml:space="preserve"> for more information on this calculation.</w:t>
      </w:r>
    </w:p>
    <w:p w:rsidR="00825A10" w:rsidRPr="0091005D" w:rsidRDefault="00825A10" w:rsidP="001A57DB"/>
    <w:p w:rsidR="00825A10" w:rsidRPr="0091005D" w:rsidRDefault="00645085" w:rsidP="003F6D1F">
      <w:pPr>
        <w:pStyle w:val="Screen"/>
      </w:pPr>
      <w:r w:rsidRPr="0091005D">
        <w:t xml:space="preserve">DAYS SUPPLY:  (1-90): 30// </w:t>
      </w:r>
      <w:r w:rsidRPr="0091005D">
        <w:rPr>
          <w:b/>
        </w:rPr>
        <w:t>10</w:t>
      </w:r>
      <w:r w:rsidRPr="0091005D">
        <w:t xml:space="preserve"> </w:t>
      </w:r>
      <w:r w:rsidRPr="0091005D">
        <w:br/>
        <w:t>QTY ( CAP ) : 80// &lt;</w:t>
      </w:r>
      <w:r w:rsidRPr="0091005D">
        <w:rPr>
          <w:b/>
        </w:rPr>
        <w:t>Enter</w:t>
      </w:r>
      <w:r w:rsidRPr="0091005D">
        <w:t xml:space="preserve">&gt; 80  </w:t>
      </w:r>
    </w:p>
    <w:p w:rsidR="00825A10" w:rsidRPr="0091005D" w:rsidRDefault="00825A10" w:rsidP="001A57DB"/>
    <w:p w:rsidR="00825A10" w:rsidRPr="0091005D" w:rsidRDefault="00645085" w:rsidP="00A17F7F">
      <w:pPr>
        <w:pStyle w:val="Example"/>
      </w:pPr>
      <w:r w:rsidRPr="0091005D">
        <w:t>Example: Entering a New Order (continued)</w:t>
      </w:r>
    </w:p>
    <w:p w:rsidR="00825A10" w:rsidRPr="0091005D" w:rsidRDefault="00645085" w:rsidP="003F6D1F">
      <w:pPr>
        <w:pStyle w:val="Screen"/>
      </w:pPr>
      <w:r w:rsidRPr="0091005D">
        <w:t>COPIES: 1// &lt;</w:t>
      </w:r>
      <w:r w:rsidRPr="0091005D">
        <w:rPr>
          <w:b/>
        </w:rPr>
        <w:t>Enter</w:t>
      </w:r>
      <w:r w:rsidRPr="0091005D">
        <w:t>&gt; 1</w:t>
      </w:r>
    </w:p>
    <w:p w:rsidR="00825A10" w:rsidRPr="0091005D" w:rsidRDefault="00645085" w:rsidP="003F6D1F">
      <w:pPr>
        <w:pStyle w:val="Screen"/>
      </w:pPr>
      <w:r w:rsidRPr="0091005D">
        <w:t xml:space="preserve"># OF REFILLS:  (0-11): 11// </w:t>
      </w:r>
      <w:r w:rsidRPr="0091005D">
        <w:rPr>
          <w:b/>
        </w:rPr>
        <w:t>0</w:t>
      </w:r>
      <w:r w:rsidRPr="0091005D">
        <w:t xml:space="preserve"> </w:t>
      </w:r>
    </w:p>
    <w:p w:rsidR="00825A10" w:rsidRPr="0091005D" w:rsidRDefault="00645085" w:rsidP="003F6D1F">
      <w:pPr>
        <w:pStyle w:val="Screen"/>
      </w:pPr>
      <w:r w:rsidRPr="0091005D">
        <w:t xml:space="preserve">PROVIDER:    </w:t>
      </w:r>
      <w:r w:rsidRPr="0091005D">
        <w:rPr>
          <w:b/>
        </w:rPr>
        <w:t>OPPROVIDER4,TWO</w:t>
      </w:r>
      <w:r w:rsidRPr="0091005D">
        <w:t xml:space="preserve">     </w:t>
      </w:r>
    </w:p>
    <w:p w:rsidR="00825A10" w:rsidRPr="0091005D" w:rsidRDefault="00645085" w:rsidP="003F6D1F">
      <w:pPr>
        <w:pStyle w:val="Screen"/>
      </w:pPr>
      <w:r w:rsidRPr="0091005D">
        <w:t xml:space="preserve">CLINIC:    </w:t>
      </w:r>
      <w:r w:rsidRPr="0091005D">
        <w:rPr>
          <w:b/>
        </w:rPr>
        <w:t>OUTPT NURSE GREEN TEAM</w:t>
      </w:r>
      <w:r w:rsidRPr="0091005D">
        <w:t xml:space="preserve">     </w:t>
      </w:r>
    </w:p>
    <w:p w:rsidR="00825A10" w:rsidRPr="0091005D" w:rsidRDefault="00645085" w:rsidP="003F6D1F">
      <w:pPr>
        <w:pStyle w:val="Screen"/>
      </w:pPr>
      <w:r w:rsidRPr="0091005D">
        <w:t>MAIL/WINDOW: WINDOW// &lt;</w:t>
      </w:r>
      <w:r w:rsidRPr="0091005D">
        <w:rPr>
          <w:b/>
        </w:rPr>
        <w:t>Enter</w:t>
      </w:r>
      <w:r w:rsidRPr="0091005D">
        <w:t>&gt;  WINDOW</w:t>
      </w:r>
    </w:p>
    <w:p w:rsidR="00825A10" w:rsidRPr="0091005D" w:rsidRDefault="00645085" w:rsidP="003F6D1F">
      <w:pPr>
        <w:pStyle w:val="Screen"/>
      </w:pPr>
      <w:r w:rsidRPr="0091005D">
        <w:t>METHOD OF PICK-UP: &lt;</w:t>
      </w:r>
      <w:r w:rsidRPr="0091005D">
        <w:rPr>
          <w:b/>
        </w:rPr>
        <w:t>Enter</w:t>
      </w:r>
      <w:r w:rsidRPr="0091005D">
        <w:t>&gt;</w:t>
      </w:r>
    </w:p>
    <w:p w:rsidR="00825A10" w:rsidRPr="0091005D" w:rsidRDefault="00645085" w:rsidP="003F6D1F">
      <w:pPr>
        <w:pStyle w:val="Screen"/>
      </w:pPr>
      <w:r w:rsidRPr="0091005D">
        <w:t>REMARKS: &lt;</w:t>
      </w:r>
      <w:r w:rsidRPr="0091005D">
        <w:rPr>
          <w:b/>
        </w:rPr>
        <w:t>Enter</w:t>
      </w:r>
      <w:r w:rsidRPr="0091005D">
        <w:t xml:space="preserve">&gt; </w:t>
      </w:r>
    </w:p>
    <w:p w:rsidR="00825A10" w:rsidRPr="0091005D" w:rsidRDefault="00645085" w:rsidP="003F6D1F">
      <w:pPr>
        <w:pStyle w:val="Screen"/>
      </w:pPr>
      <w:r w:rsidRPr="0091005D">
        <w:t>ISSUE DATE: TODAY// &lt;</w:t>
      </w:r>
      <w:r w:rsidRPr="0091005D">
        <w:rPr>
          <w:b/>
        </w:rPr>
        <w:t>Enter</w:t>
      </w:r>
      <w:r w:rsidRPr="0091005D">
        <w:t>&gt;   (MAY 30, 2001)</w:t>
      </w:r>
    </w:p>
    <w:p w:rsidR="00825A10" w:rsidRPr="0091005D" w:rsidRDefault="00645085" w:rsidP="003F6D1F">
      <w:pPr>
        <w:pStyle w:val="Screen"/>
      </w:pPr>
      <w:r w:rsidRPr="0091005D">
        <w:t>FILL DATE:  (5/30/2001 - 6/9/2001): TODAY//  &lt;</w:t>
      </w:r>
      <w:r w:rsidRPr="0091005D">
        <w:rPr>
          <w:b/>
        </w:rPr>
        <w:t>Enter</w:t>
      </w:r>
      <w:r w:rsidRPr="0091005D">
        <w:t>&gt;  (MAY 30, 2001)</w:t>
      </w:r>
    </w:p>
    <w:p w:rsidR="00825A10" w:rsidRPr="0091005D" w:rsidRDefault="00645085" w:rsidP="003F6D1F">
      <w:pPr>
        <w:pStyle w:val="Screen"/>
      </w:pPr>
      <w:r w:rsidRPr="0091005D">
        <w:t xml:space="preserve">Nature of Order: WRITTEN// </w:t>
      </w:r>
      <w:r w:rsidRPr="0091005D">
        <w:rPr>
          <w:b/>
        </w:rPr>
        <w:t>??</w:t>
      </w:r>
    </w:p>
    <w:p w:rsidR="00825A10" w:rsidRPr="0091005D" w:rsidRDefault="00825A10" w:rsidP="003F6D1F">
      <w:pPr>
        <w:pStyle w:val="Screen"/>
      </w:pPr>
    </w:p>
    <w:p w:rsidR="00825A10" w:rsidRPr="0091005D" w:rsidRDefault="00645085" w:rsidP="003F6D1F">
      <w:pPr>
        <w:pStyle w:val="Screen"/>
      </w:pPr>
      <w:r w:rsidRPr="0091005D">
        <w:lastRenderedPageBreak/>
        <w:t xml:space="preserve">                               Require        Print     Print on</w:t>
      </w:r>
    </w:p>
    <w:p w:rsidR="00825A10" w:rsidRPr="0091005D" w:rsidRDefault="00645085" w:rsidP="003F6D1F">
      <w:pPr>
        <w:pStyle w:val="Screen"/>
      </w:pPr>
      <w:r w:rsidRPr="0091005D">
        <w:t xml:space="preserve">  Nature of Order Activity   E.Signature   Chart Copy   Summary</w:t>
      </w:r>
    </w:p>
    <w:p w:rsidR="00825A10" w:rsidRPr="0091005D" w:rsidRDefault="00645085" w:rsidP="003F6D1F">
      <w:pPr>
        <w:pStyle w:val="Screen"/>
      </w:pPr>
      <w:r w:rsidRPr="0091005D">
        <w:t xml:space="preserve">  ------------------------   -----------   ----------   --------</w:t>
      </w:r>
    </w:p>
    <w:p w:rsidR="00825A10" w:rsidRPr="0091005D" w:rsidRDefault="00645085" w:rsidP="003F6D1F">
      <w:pPr>
        <w:pStyle w:val="Screen"/>
      </w:pPr>
      <w:r w:rsidRPr="0091005D">
        <w:t xml:space="preserve">  WRITTEN                                                  x</w:t>
      </w:r>
    </w:p>
    <w:p w:rsidR="00825A10" w:rsidRPr="0091005D" w:rsidRDefault="00645085" w:rsidP="003F6D1F">
      <w:pPr>
        <w:pStyle w:val="Screen"/>
      </w:pPr>
      <w:r w:rsidRPr="0091005D">
        <w:t xml:space="preserve">  VERBAL                          x            x           x</w:t>
      </w:r>
    </w:p>
    <w:p w:rsidR="00825A10" w:rsidRPr="0091005D" w:rsidRDefault="00645085" w:rsidP="003F6D1F">
      <w:pPr>
        <w:pStyle w:val="Screen"/>
      </w:pPr>
      <w:r w:rsidRPr="0091005D">
        <w:t xml:space="preserve">  TELEPHONED                      x            x           x</w:t>
      </w:r>
    </w:p>
    <w:p w:rsidR="00825A10" w:rsidRPr="0091005D" w:rsidRDefault="00645085" w:rsidP="003F6D1F">
      <w:pPr>
        <w:pStyle w:val="Screen"/>
      </w:pPr>
      <w:r w:rsidRPr="0091005D">
        <w:t xml:space="preserve">  SERVICE CORRECTION                                       </w:t>
      </w:r>
    </w:p>
    <w:p w:rsidR="00825A10" w:rsidRPr="0091005D" w:rsidRDefault="00645085" w:rsidP="003F6D1F">
      <w:pPr>
        <w:pStyle w:val="Screen"/>
      </w:pPr>
      <w:r w:rsidRPr="0091005D">
        <w:t xml:space="preserve">  POLICY                                       x           x</w:t>
      </w:r>
    </w:p>
    <w:p w:rsidR="00825A10" w:rsidRPr="0091005D" w:rsidRDefault="00645085" w:rsidP="003F6D1F">
      <w:pPr>
        <w:pStyle w:val="Screen"/>
      </w:pPr>
      <w:r w:rsidRPr="0091005D">
        <w:t xml:space="preserve">  DUPLICATE                                                </w:t>
      </w:r>
    </w:p>
    <w:p w:rsidR="00825A10" w:rsidRPr="0091005D" w:rsidRDefault="00645085" w:rsidP="003F6D1F">
      <w:pPr>
        <w:pStyle w:val="Screen"/>
      </w:pPr>
      <w:r w:rsidRPr="0091005D">
        <w:t xml:space="preserve">  SERVICE REJECT                  x            x</w:t>
      </w:r>
    </w:p>
    <w:p w:rsidR="00825A10" w:rsidRPr="0091005D" w:rsidRDefault="00825A10" w:rsidP="003F6D1F">
      <w:pPr>
        <w:pStyle w:val="Screen"/>
      </w:pPr>
    </w:p>
    <w:p w:rsidR="00825A10" w:rsidRPr="0091005D" w:rsidRDefault="00645085" w:rsidP="003F6D1F">
      <w:pPr>
        <w:pStyle w:val="Screen"/>
      </w:pPr>
      <w:r w:rsidRPr="0091005D">
        <w:t>Nature of Order: WRITTEN//  &lt;</w:t>
      </w:r>
      <w:r w:rsidRPr="0091005D">
        <w:rPr>
          <w:b/>
        </w:rPr>
        <w:t>Enter</w:t>
      </w:r>
      <w:r w:rsidRPr="0091005D">
        <w:t>&gt; W</w:t>
      </w:r>
    </w:p>
    <w:p w:rsidR="00825A10" w:rsidRPr="0091005D" w:rsidRDefault="00645085" w:rsidP="003F6D1F">
      <w:pPr>
        <w:pStyle w:val="Screen"/>
      </w:pPr>
      <w:r w:rsidRPr="0091005D">
        <w:t xml:space="preserve">WAS THE PATIENT COUNSELED: NO// </w:t>
      </w:r>
      <w:r w:rsidRPr="0091005D">
        <w:rPr>
          <w:b/>
          <w:bCs/>
        </w:rPr>
        <w:t>y</w:t>
      </w:r>
      <w:r w:rsidRPr="0091005D">
        <w:t xml:space="preserve">  YES</w:t>
      </w:r>
    </w:p>
    <w:p w:rsidR="00825A10" w:rsidRPr="0091005D" w:rsidRDefault="00645085" w:rsidP="003F6D1F">
      <w:pPr>
        <w:pStyle w:val="Screen"/>
      </w:pPr>
      <w:r w:rsidRPr="0091005D">
        <w:t xml:space="preserve">WAS COUNSELING UNDERSTOOD: NO// </w:t>
      </w:r>
      <w:r w:rsidRPr="0091005D">
        <w:rPr>
          <w:b/>
          <w:bCs/>
        </w:rPr>
        <w:t>y</w:t>
      </w:r>
      <w:r w:rsidRPr="0091005D">
        <w:t xml:space="preserve">  YES</w:t>
      </w:r>
    </w:p>
    <w:p w:rsidR="00825A10" w:rsidRPr="0091005D" w:rsidRDefault="00825A10" w:rsidP="001A57DB"/>
    <w:p w:rsidR="00825A10" w:rsidRPr="0091005D" w:rsidRDefault="00645085" w:rsidP="00B62C66">
      <w:pPr>
        <w:pStyle w:val="BodyText"/>
      </w:pPr>
      <w:r w:rsidRPr="0091005D">
        <w:t>An option to add a progress note has been added. If “Yes” is entered at this prompt, the progress note entry will begin after the order information has been displayed and confirmed. The order is redisplayed, along with information on any service-connected disabilities on record.</w:t>
      </w:r>
    </w:p>
    <w:p w:rsidR="00825A10" w:rsidRPr="0091005D" w:rsidRDefault="00825A10" w:rsidP="001A57DB"/>
    <w:p w:rsidR="00825A10" w:rsidRPr="0091005D" w:rsidRDefault="00645085" w:rsidP="003F6D1F">
      <w:pPr>
        <w:pStyle w:val="Screen"/>
        <w:rPr>
          <w:b/>
        </w:rPr>
      </w:pPr>
      <w:r w:rsidRPr="0091005D">
        <w:t>Do you want to enter a Progress Note? No// &lt;</w:t>
      </w:r>
      <w:r w:rsidRPr="0091005D">
        <w:rPr>
          <w:b/>
        </w:rPr>
        <w:t>Enter</w:t>
      </w:r>
      <w:r w:rsidRPr="0091005D">
        <w:t>&gt;</w:t>
      </w:r>
    </w:p>
    <w:p w:rsidR="00825A10" w:rsidRPr="0091005D" w:rsidRDefault="00825A10" w:rsidP="003F6D1F">
      <w:pPr>
        <w:pStyle w:val="Screen"/>
      </w:pPr>
    </w:p>
    <w:p w:rsidR="00825A10" w:rsidRPr="0091005D" w:rsidRDefault="00645085" w:rsidP="003F6D1F">
      <w:pPr>
        <w:pStyle w:val="Screen"/>
      </w:pPr>
      <w:r w:rsidRPr="0091005D">
        <w:t>Rx # 503906            05/30/01</w:t>
      </w:r>
    </w:p>
    <w:p w:rsidR="00825A10" w:rsidRPr="0091005D" w:rsidRDefault="00645085" w:rsidP="003F6D1F">
      <w:pPr>
        <w:pStyle w:val="Screen"/>
      </w:pPr>
      <w:r w:rsidRPr="0091005D">
        <w:t>OPPATIENT16,ONE                 #80</w:t>
      </w:r>
    </w:p>
    <w:p w:rsidR="00825A10" w:rsidRPr="0091005D" w:rsidRDefault="00645085" w:rsidP="003F6D1F">
      <w:pPr>
        <w:pStyle w:val="Screen"/>
      </w:pPr>
      <w:r w:rsidRPr="0091005D">
        <w:t>TAKE TWO CAPSULES BY MOUTH FOUR TIMES A DAY FOR 10 DAYS WITH FOOD</w:t>
      </w:r>
    </w:p>
    <w:p w:rsidR="00825A10" w:rsidRPr="0091005D" w:rsidRDefault="00825A10" w:rsidP="003F6D1F">
      <w:pPr>
        <w:pStyle w:val="Screen"/>
      </w:pPr>
    </w:p>
    <w:p w:rsidR="00825A10" w:rsidRPr="0091005D" w:rsidRDefault="00645085" w:rsidP="003F6D1F">
      <w:pPr>
        <w:pStyle w:val="Screen"/>
      </w:pPr>
      <w:r w:rsidRPr="0091005D">
        <w:t>AMPICILLIN 250MG CAP</w:t>
      </w:r>
    </w:p>
    <w:p w:rsidR="00825A10" w:rsidRPr="0091005D" w:rsidRDefault="00645085" w:rsidP="003F6D1F">
      <w:pPr>
        <w:pStyle w:val="Screen"/>
      </w:pPr>
      <w:r w:rsidRPr="0091005D">
        <w:t>OPPROVIDER4,TWO           OPPHARMACIST4,THREE</w:t>
      </w:r>
    </w:p>
    <w:p w:rsidR="00825A10" w:rsidRPr="0091005D" w:rsidRDefault="00645085" w:rsidP="003F6D1F">
      <w:pPr>
        <w:pStyle w:val="Screen"/>
      </w:pPr>
      <w:r w:rsidRPr="0091005D">
        <w:t># of Refills: 11</w:t>
      </w:r>
    </w:p>
    <w:p w:rsidR="00825A10" w:rsidRPr="0091005D" w:rsidRDefault="00645085" w:rsidP="003F6D1F">
      <w:pPr>
        <w:pStyle w:val="Screen"/>
        <w:rPr>
          <w:b/>
          <w:u w:val="single"/>
        </w:rPr>
      </w:pPr>
      <w:r w:rsidRPr="0091005D">
        <w:br/>
      </w:r>
      <w:r w:rsidRPr="0091005D">
        <w:tab/>
        <w:t xml:space="preserve">  SC Percent: 40%</w:t>
      </w:r>
      <w:r w:rsidRPr="0091005D">
        <w:br/>
      </w:r>
      <w:r w:rsidRPr="0091005D">
        <w:tab/>
        <w:t>Disabilities: NONE STATED</w:t>
      </w:r>
      <w:r w:rsidRPr="0091005D">
        <w:br/>
      </w:r>
      <w:r w:rsidRPr="0091005D">
        <w:br/>
        <w:t xml:space="preserve">Was treatment for Service Connected condition? </w:t>
      </w:r>
      <w:r w:rsidRPr="0091005D">
        <w:rPr>
          <w:b/>
        </w:rPr>
        <w:t>NO</w:t>
      </w:r>
    </w:p>
    <w:p w:rsidR="00825A10" w:rsidRPr="0091005D" w:rsidRDefault="00825A10" w:rsidP="001A57DB"/>
    <w:p w:rsidR="00825A10" w:rsidRPr="0091005D" w:rsidRDefault="00645085" w:rsidP="00B62C66">
      <w:pPr>
        <w:pStyle w:val="BodyText"/>
      </w:pPr>
      <w:r w:rsidRPr="0091005D">
        <w:t>To determine if the order should be charged copay, eligible copay exemptions for the order are prompted one at a time. In this example, the user is prompted if the order is being prescribed for any of the service-connected conditions displayed. If any other service connected conditions apply to the patient, questions for each would appear. In this example, the patient is enrolled for Service Connection and Agent Orange exposure. Each applicable copay exemption prompt will appear no matter what is answered previously.</w:t>
      </w:r>
    </w:p>
    <w:p w:rsidR="00825A10" w:rsidRPr="0091005D" w:rsidRDefault="00825A10" w:rsidP="001A57DB">
      <w:pPr>
        <w:rPr>
          <w:rFonts w:eastAsia="MS Mincho"/>
        </w:rPr>
      </w:pPr>
    </w:p>
    <w:p w:rsidR="00825A10" w:rsidRPr="0091005D" w:rsidRDefault="00645085" w:rsidP="00A17F7F">
      <w:pPr>
        <w:pStyle w:val="Example"/>
      </w:pPr>
      <w:r w:rsidRPr="0091005D">
        <w:t>Example: Entering a New Order (continued)</w:t>
      </w:r>
    </w:p>
    <w:p w:rsidR="00825A10" w:rsidRPr="0091005D" w:rsidRDefault="00645085" w:rsidP="00AB471D">
      <w:pPr>
        <w:pStyle w:val="Screen"/>
      </w:pPr>
      <w:r w:rsidRPr="0091005D">
        <w:t xml:space="preserve">Was treatment related to Agent Orange exposure? </w:t>
      </w:r>
      <w:r w:rsidRPr="0091005D">
        <w:rPr>
          <w:b/>
          <w:bCs/>
        </w:rPr>
        <w:t>NO</w:t>
      </w:r>
      <w:r w:rsidRPr="0091005D">
        <w:rPr>
          <w:b/>
          <w:bCs/>
          <w:u w:val="single"/>
        </w:rPr>
        <w:br/>
      </w:r>
      <w:r w:rsidRPr="0091005D">
        <w:br/>
        <w:t>Is this correct? YES//  &lt;</w:t>
      </w:r>
      <w:r w:rsidRPr="0091005D">
        <w:rPr>
          <w:b/>
        </w:rPr>
        <w:t>Enter</w:t>
      </w:r>
      <w:r w:rsidRPr="0091005D">
        <w:t xml:space="preserve">&gt; </w:t>
      </w:r>
    </w:p>
    <w:p w:rsidR="00825A10" w:rsidRPr="0091005D" w:rsidRDefault="00AB471D" w:rsidP="00AB471D">
      <w:pPr>
        <w:pStyle w:val="Screen"/>
      </w:pPr>
      <w:r w:rsidRPr="0091005D">
        <w:tab/>
      </w:r>
    </w:p>
    <w:p w:rsidR="00825A10" w:rsidRPr="0091005D" w:rsidRDefault="00645085" w:rsidP="00AB471D">
      <w:pPr>
        <w:pStyle w:val="Screen"/>
      </w:pPr>
      <w:r w:rsidRPr="0091005D">
        <w:t xml:space="preserve">Another New Order for OPPATIENT16,ONE? YES// </w:t>
      </w:r>
    </w:p>
    <w:p w:rsidR="00825A10" w:rsidRPr="0091005D" w:rsidRDefault="00825A10" w:rsidP="001A57DB"/>
    <w:p w:rsidR="00825A10" w:rsidRPr="0091005D" w:rsidRDefault="00645085" w:rsidP="00B62C66">
      <w:pPr>
        <w:pStyle w:val="BodyText"/>
      </w:pPr>
      <w:bookmarkStart w:id="514" w:name="Page_111"/>
      <w:bookmarkStart w:id="515" w:name="Page_112"/>
      <w:bookmarkEnd w:id="514"/>
      <w:bookmarkEnd w:id="515"/>
      <w:r w:rsidRPr="0091005D">
        <w:t>Medications with non-numeric dosages, such as ointments and creams, will display non-numeric possible default dosages. Because the dosage is non-numeric, values for dispense units per dose and quantity cannot be calculated.</w:t>
      </w:r>
    </w:p>
    <w:p w:rsidR="00825A10" w:rsidRPr="0091005D" w:rsidRDefault="00825A10" w:rsidP="001A57DB"/>
    <w:p w:rsidR="00825A10" w:rsidRPr="0091005D" w:rsidRDefault="00645085" w:rsidP="00AB471D">
      <w:pPr>
        <w:pStyle w:val="Screen"/>
      </w:pPr>
      <w:r w:rsidRPr="0091005D">
        <w:t xml:space="preserve">DRUG:    HYDROCORTISONE 0.5% CREAM        DE200     VISN FORM; 30 GM/TUBE (IEN)  </w:t>
      </w:r>
    </w:p>
    <w:p w:rsidR="00825A10" w:rsidRPr="0091005D" w:rsidRDefault="00645085" w:rsidP="00AB471D">
      <w:pPr>
        <w:pStyle w:val="Screen"/>
      </w:pPr>
      <w:r w:rsidRPr="0091005D">
        <w:t xml:space="preserve">         ...OK? Yes//   (Yes)</w:t>
      </w:r>
    </w:p>
    <w:p w:rsidR="00825A10" w:rsidRPr="0091005D" w:rsidRDefault="00645085" w:rsidP="00AB471D">
      <w:pPr>
        <w:pStyle w:val="Screen"/>
      </w:pPr>
      <w:r w:rsidRPr="0091005D">
        <w:t>Now doing order checks.  Please wait...</w:t>
      </w:r>
    </w:p>
    <w:p w:rsidR="00825A10" w:rsidRPr="0091005D" w:rsidRDefault="00825A10" w:rsidP="00AB471D">
      <w:pPr>
        <w:pStyle w:val="Screen"/>
      </w:pPr>
    </w:p>
    <w:p w:rsidR="00825A10" w:rsidRPr="0091005D" w:rsidRDefault="00E24125" w:rsidP="00AB471D">
      <w:pPr>
        <w:pStyle w:val="Screen"/>
      </w:pPr>
      <w:r>
        <w:t xml:space="preserve">There are 4 </w:t>
      </w:r>
      <w:r w:rsidR="00645085" w:rsidRPr="0091005D">
        <w:t>Available Dosage(s)</w:t>
      </w:r>
      <w:r>
        <w:t>:</w:t>
      </w:r>
    </w:p>
    <w:p w:rsidR="00825A10" w:rsidRPr="0091005D" w:rsidRDefault="00645085" w:rsidP="00AB471D">
      <w:pPr>
        <w:pStyle w:val="Screen"/>
      </w:pPr>
      <w:r w:rsidRPr="0091005D">
        <w:lastRenderedPageBreak/>
        <w:t xml:space="preserve">       1. SMALL AMOUNT</w:t>
      </w:r>
    </w:p>
    <w:p w:rsidR="00825A10" w:rsidRPr="0091005D" w:rsidRDefault="00645085" w:rsidP="00AB471D">
      <w:pPr>
        <w:pStyle w:val="Screen"/>
      </w:pPr>
      <w:r w:rsidRPr="0091005D">
        <w:t xml:space="preserve">       2. MODERATE AMOUNT</w:t>
      </w:r>
    </w:p>
    <w:p w:rsidR="00825A10" w:rsidRPr="0091005D" w:rsidRDefault="00645085" w:rsidP="00AB471D">
      <w:pPr>
        <w:pStyle w:val="Screen"/>
      </w:pPr>
      <w:r w:rsidRPr="0091005D">
        <w:t xml:space="preserve">       3. LIBERALLY</w:t>
      </w:r>
    </w:p>
    <w:p w:rsidR="00825A10" w:rsidRPr="0091005D" w:rsidRDefault="00645085" w:rsidP="00AB471D">
      <w:pPr>
        <w:pStyle w:val="Screen"/>
      </w:pPr>
      <w:r w:rsidRPr="0091005D">
        <w:t xml:space="preserve">       4. LARGE AMOUNT</w:t>
      </w:r>
    </w:p>
    <w:p w:rsidR="00825A10" w:rsidRPr="0091005D" w:rsidRDefault="00645085" w:rsidP="00AB471D">
      <w:pPr>
        <w:pStyle w:val="Screen"/>
      </w:pPr>
      <w:r w:rsidRPr="0091005D">
        <w:t xml:space="preserve">       </w:t>
      </w:r>
    </w:p>
    <w:p w:rsidR="00825A10" w:rsidRPr="0091005D" w:rsidRDefault="00645085" w:rsidP="00AB471D">
      <w:pPr>
        <w:pStyle w:val="Screen"/>
      </w:pPr>
      <w:r w:rsidRPr="0091005D">
        <w:t>Select from list of Available Dosages</w:t>
      </w:r>
      <w:r w:rsidR="00E24125">
        <w:t xml:space="preserve"> (1-4)</w:t>
      </w:r>
      <w:r w:rsidRPr="0091005D">
        <w:t>, Enter Free Text Dose</w:t>
      </w:r>
    </w:p>
    <w:p w:rsidR="00825A10" w:rsidRPr="0091005D" w:rsidRDefault="00645085" w:rsidP="00AB471D">
      <w:pPr>
        <w:pStyle w:val="Screen"/>
      </w:pPr>
      <w:r w:rsidRPr="0091005D">
        <w:t xml:space="preserve">or Enter a Question Mark (?) to view list: </w:t>
      </w:r>
      <w:r w:rsidRPr="0091005D">
        <w:rPr>
          <w:b/>
        </w:rPr>
        <w:t xml:space="preserve">2 </w:t>
      </w:r>
      <w:r w:rsidRPr="0091005D">
        <w:t>MODERATE AMOUNT</w:t>
      </w:r>
    </w:p>
    <w:p w:rsidR="00825A10" w:rsidRPr="0091005D" w:rsidRDefault="00825A10" w:rsidP="00AB471D">
      <w:pPr>
        <w:pStyle w:val="Screen"/>
      </w:pPr>
    </w:p>
    <w:p w:rsidR="00825A10" w:rsidRPr="0091005D" w:rsidRDefault="00645085" w:rsidP="00AB471D">
      <w:pPr>
        <w:pStyle w:val="Screen"/>
      </w:pPr>
      <w:r w:rsidRPr="0091005D">
        <w:t>You entered MODERATE AMOUNT is this correct? Yes// &lt;</w:t>
      </w:r>
      <w:r w:rsidRPr="0091005D">
        <w:rPr>
          <w:b/>
        </w:rPr>
        <w:t>Enter</w:t>
      </w:r>
      <w:r w:rsidRPr="0091005D">
        <w:t>&gt; YES</w:t>
      </w:r>
    </w:p>
    <w:p w:rsidR="00825A10" w:rsidRPr="0091005D" w:rsidRDefault="00645085" w:rsidP="00AB471D">
      <w:pPr>
        <w:pStyle w:val="Screen"/>
      </w:pPr>
      <w:r w:rsidRPr="0091005D">
        <w:t xml:space="preserve">ROUTE: TOPICAL// TOPICAL </w:t>
      </w:r>
    </w:p>
    <w:p w:rsidR="00825A10" w:rsidRPr="0091005D" w:rsidRDefault="00825A10" w:rsidP="001A57DB"/>
    <w:p w:rsidR="00825A10" w:rsidRPr="0091005D" w:rsidRDefault="00645085" w:rsidP="00B62C66">
      <w:pPr>
        <w:pStyle w:val="BodyText"/>
      </w:pPr>
      <w:r w:rsidRPr="0091005D">
        <w:t>A default quantity cannot be calculated for complex orders containing the conjunction “Except.”</w:t>
      </w:r>
    </w:p>
    <w:p w:rsidR="00825A10" w:rsidRPr="0091005D" w:rsidRDefault="00645085" w:rsidP="00827B8B">
      <w:pPr>
        <w:pStyle w:val="Heading4"/>
      </w:pPr>
      <w:r w:rsidRPr="0091005D">
        <w:t>Displaying a Patient’s Remote Prescriptions</w:t>
      </w:r>
    </w:p>
    <w:p w:rsidR="00825A10" w:rsidRPr="0091005D" w:rsidRDefault="00645085" w:rsidP="00B62C66">
      <w:pPr>
        <w:pStyle w:val="BodyText"/>
      </w:pPr>
      <w:r w:rsidRPr="0091005D">
        <w:t>If RDI is active and a patient has prescriptions at another location, when the user selects the patient to enter a new order from Patient Prescription Processing, the following message appears.</w:t>
      </w:r>
    </w:p>
    <w:p w:rsidR="00825A10" w:rsidRPr="0091005D" w:rsidRDefault="00825A10" w:rsidP="001A57DB">
      <w:pPr>
        <w:rPr>
          <w:sz w:val="22"/>
          <w:szCs w:val="22"/>
        </w:rPr>
      </w:pPr>
    </w:p>
    <w:p w:rsidR="00825A10" w:rsidRPr="0091005D" w:rsidRDefault="00645085" w:rsidP="00AB471D">
      <w:pPr>
        <w:pStyle w:val="Screen"/>
      </w:pPr>
      <w:r w:rsidRPr="0091005D">
        <w:t xml:space="preserve">          REMOTE PRESCRIPTIONS AVAILABLE!                                       </w:t>
      </w:r>
    </w:p>
    <w:p w:rsidR="00825A10" w:rsidRPr="0091005D" w:rsidRDefault="00645085" w:rsidP="00AB471D">
      <w:pPr>
        <w:pStyle w:val="Screen"/>
      </w:pPr>
      <w:r w:rsidRPr="0091005D">
        <w:t xml:space="preserve">          Display Remote Data? N//                                              </w:t>
      </w:r>
    </w:p>
    <w:p w:rsidR="00825A10" w:rsidRPr="0091005D" w:rsidRDefault="00825A10" w:rsidP="001A57DB"/>
    <w:p w:rsidR="00825A10" w:rsidRPr="0091005D" w:rsidRDefault="00645085" w:rsidP="00B62C66">
      <w:pPr>
        <w:pStyle w:val="BodyText"/>
      </w:pPr>
      <w:r w:rsidRPr="0091005D">
        <w:t xml:space="preserve">If the user responds </w:t>
      </w:r>
      <w:r w:rsidRPr="0091005D">
        <w:rPr>
          <w:b/>
        </w:rPr>
        <w:t>NO</w:t>
      </w:r>
      <w:r w:rsidRPr="0091005D">
        <w:t xml:space="preserve">, then the normal procedure occurs for entering prescriptions. If the user responds </w:t>
      </w:r>
      <w:r w:rsidRPr="0091005D">
        <w:rPr>
          <w:b/>
        </w:rPr>
        <w:t>YES</w:t>
      </w:r>
      <w:r w:rsidRPr="0091005D">
        <w:t>, the “Remote Facilities Visited” screen appears such as the following example.</w:t>
      </w:r>
    </w:p>
    <w:p w:rsidR="00825A10" w:rsidRPr="0091005D" w:rsidRDefault="00825A10" w:rsidP="001A57DB"/>
    <w:p w:rsidR="00825A10" w:rsidRPr="0091005D" w:rsidRDefault="00645085" w:rsidP="00AB471D">
      <w:pPr>
        <w:pStyle w:val="Screen"/>
      </w:pPr>
      <w:r w:rsidRPr="0091005D">
        <w:t xml:space="preserve">Remote Facilities Visited     Dec 30, 2008@17:26:47          Page: 1 of 1       </w:t>
      </w:r>
    </w:p>
    <w:p w:rsidR="00825A10" w:rsidRPr="0091005D" w:rsidRDefault="00645085" w:rsidP="00AB471D">
      <w:pPr>
        <w:pStyle w:val="Screen"/>
      </w:pPr>
      <w:r w:rsidRPr="0091005D">
        <w:t xml:space="preserve">                                                                                </w:t>
      </w:r>
    </w:p>
    <w:p w:rsidR="00825A10" w:rsidRPr="0091005D" w:rsidRDefault="00645085" w:rsidP="00AB471D">
      <w:pPr>
        <w:pStyle w:val="Screen"/>
      </w:pPr>
      <w:r w:rsidRPr="0091005D">
        <w:t xml:space="preserve">Patient: PSOPATIENT,ONE            (000-00-0000)      DOB: 01/02/1967           </w:t>
      </w:r>
    </w:p>
    <w:p w:rsidR="00825A10" w:rsidRPr="0091005D" w:rsidRDefault="00645085" w:rsidP="00AB471D">
      <w:pPr>
        <w:pStyle w:val="Screen"/>
      </w:pPr>
      <w:r w:rsidRPr="0091005D">
        <w:t xml:space="preserve">                                                                                </w:t>
      </w:r>
    </w:p>
    <w:p w:rsidR="00825A10" w:rsidRPr="0091005D" w:rsidRDefault="00645085" w:rsidP="00AB471D">
      <w:pPr>
        <w:pStyle w:val="Screen"/>
      </w:pPr>
      <w:r w:rsidRPr="0091005D">
        <w:t xml:space="preserve">  Station                                                                       </w:t>
      </w:r>
    </w:p>
    <w:p w:rsidR="00825A10" w:rsidRPr="0091005D" w:rsidRDefault="00645085" w:rsidP="00AB471D">
      <w:pPr>
        <w:pStyle w:val="Screen"/>
      </w:pPr>
      <w:r w:rsidRPr="0091005D">
        <w:t xml:space="preserve">  HDR CHEYENNE                                                                  </w:t>
      </w:r>
    </w:p>
    <w:p w:rsidR="00825A10" w:rsidRPr="0091005D" w:rsidRDefault="00645085" w:rsidP="00AB471D">
      <w:pPr>
        <w:pStyle w:val="Screen"/>
      </w:pPr>
      <w:r w:rsidRPr="0091005D">
        <w:t xml:space="preserve">                                                                                </w:t>
      </w:r>
    </w:p>
    <w:p w:rsidR="00825A10" w:rsidRPr="0091005D" w:rsidRDefault="00645085" w:rsidP="00AB471D">
      <w:pPr>
        <w:pStyle w:val="Screen"/>
      </w:pPr>
      <w:r w:rsidRPr="0091005D">
        <w:t xml:space="preserve">                                                                                </w:t>
      </w:r>
    </w:p>
    <w:p w:rsidR="00825A10" w:rsidRPr="0091005D" w:rsidRDefault="00645085" w:rsidP="00AB471D">
      <w:pPr>
        <w:pStyle w:val="Screen"/>
      </w:pPr>
      <w:r w:rsidRPr="0091005D">
        <w:t xml:space="preserve">                                                                                </w:t>
      </w:r>
    </w:p>
    <w:p w:rsidR="00825A10" w:rsidRPr="0091005D" w:rsidRDefault="00645085" w:rsidP="00AB471D">
      <w:pPr>
        <w:pStyle w:val="Screen"/>
      </w:pPr>
      <w:r w:rsidRPr="0091005D">
        <w:t xml:space="preserve">          Enter ?? for more actions                                             </w:t>
      </w:r>
    </w:p>
    <w:p w:rsidR="00825A10" w:rsidRPr="0091005D" w:rsidRDefault="00645085" w:rsidP="00AB471D">
      <w:pPr>
        <w:pStyle w:val="Screen"/>
      </w:pPr>
      <w:r w:rsidRPr="0091005D">
        <w:t xml:space="preserve">DR  Display Remote Pharmacy Data        DB  Display Both Pharmacy Data          </w:t>
      </w:r>
    </w:p>
    <w:p w:rsidR="00825A10" w:rsidRPr="0091005D" w:rsidRDefault="00645085" w:rsidP="00AB471D">
      <w:pPr>
        <w:pStyle w:val="Screen"/>
      </w:pPr>
      <w:r w:rsidRPr="0091005D">
        <w:t xml:space="preserve">Action:Quit//DR                                                                 </w:t>
      </w:r>
    </w:p>
    <w:p w:rsidR="00825A10" w:rsidRPr="0091005D" w:rsidRDefault="00825A10" w:rsidP="001A57DB"/>
    <w:p w:rsidR="00E5052F" w:rsidRPr="0091005D" w:rsidRDefault="00645085" w:rsidP="00B62C66">
      <w:pPr>
        <w:pStyle w:val="BodyText"/>
      </w:pPr>
      <w:r w:rsidRPr="0091005D">
        <w:t xml:space="preserve">To display the prescriptions at the remote pharmacy location, enter DR at the “Action” prompt. The “Medication Profile – Remote” screen appears such as the following example. </w:t>
      </w:r>
    </w:p>
    <w:p w:rsidR="00825A10" w:rsidRPr="0091005D" w:rsidRDefault="00825A10" w:rsidP="001A57DB"/>
    <w:p w:rsidR="00825A10" w:rsidRPr="0091005D" w:rsidRDefault="00645085" w:rsidP="00AB471D">
      <w:pPr>
        <w:pStyle w:val="Screen"/>
      </w:pPr>
      <w:r w:rsidRPr="0091005D">
        <w:t xml:space="preserve">Medication Profile - Remote   Dec 30, 2008@17:29:43       Page: 1 of 2          </w:t>
      </w:r>
    </w:p>
    <w:p w:rsidR="00825A10" w:rsidRPr="0091005D" w:rsidRDefault="00645085" w:rsidP="00AB471D">
      <w:pPr>
        <w:pStyle w:val="Screen"/>
      </w:pPr>
      <w:r w:rsidRPr="0091005D">
        <w:t xml:space="preserve">                                                                                </w:t>
      </w:r>
    </w:p>
    <w:p w:rsidR="00825A10" w:rsidRPr="0091005D" w:rsidRDefault="00645085" w:rsidP="00AB471D">
      <w:pPr>
        <w:pStyle w:val="Screen"/>
      </w:pPr>
      <w:r w:rsidRPr="0091005D">
        <w:t xml:space="preserve">Patient: PSOPATIENT,ONE             (000-00-0000)      DOB: 01/02/1967          </w:t>
      </w:r>
    </w:p>
    <w:p w:rsidR="00825A10" w:rsidRPr="0091005D" w:rsidRDefault="00645085" w:rsidP="00AB471D">
      <w:pPr>
        <w:pStyle w:val="Screen"/>
      </w:pPr>
      <w:r w:rsidRPr="0091005D">
        <w:t xml:space="preserve">                                                                                </w:t>
      </w:r>
    </w:p>
    <w:p w:rsidR="00825A10" w:rsidRPr="0091005D" w:rsidRDefault="00645085" w:rsidP="00AB471D">
      <w:pPr>
        <w:pStyle w:val="Screen"/>
      </w:pPr>
      <w:r w:rsidRPr="0091005D">
        <w:t xml:space="preserve">  RX#         DRUG                              ST QTY ISSUED  LAST FILLED      </w:t>
      </w:r>
    </w:p>
    <w:p w:rsidR="00825A10" w:rsidRPr="0091005D" w:rsidRDefault="00645085" w:rsidP="00AB471D">
      <w:pPr>
        <w:pStyle w:val="Screen"/>
      </w:pPr>
      <w:r w:rsidRPr="0091005D">
        <w:t xml:space="preserve">HDR CHEYENNE                                                                    </w:t>
      </w:r>
    </w:p>
    <w:p w:rsidR="00825A10" w:rsidRPr="0091005D" w:rsidRDefault="00645085" w:rsidP="00AB471D">
      <w:pPr>
        <w:pStyle w:val="Screen"/>
      </w:pPr>
      <w:r w:rsidRPr="0091005D">
        <w:t xml:space="preserve">712885        AMOXICILLIN TRIHYDRATE 250MG CAP   A  90 11/06/08  11/06/08       </w:t>
      </w:r>
    </w:p>
    <w:p w:rsidR="00825A10" w:rsidRPr="0091005D" w:rsidRDefault="00645085" w:rsidP="00AB471D">
      <w:pPr>
        <w:pStyle w:val="Screen"/>
      </w:pPr>
      <w:r w:rsidRPr="0091005D">
        <w:t xml:space="preserve">              SIG: TAKE ONE CAPSULE BY MOUTH THREE TIMES A DAY                  </w:t>
      </w:r>
    </w:p>
    <w:p w:rsidR="00825A10" w:rsidRPr="0091005D" w:rsidRDefault="00645085" w:rsidP="00AB471D">
      <w:pPr>
        <w:pStyle w:val="Screen"/>
      </w:pPr>
      <w:r w:rsidRPr="0091005D">
        <w:t xml:space="preserve">              PROVIDER: MCKAY,ELMER                                             </w:t>
      </w:r>
    </w:p>
    <w:p w:rsidR="00825A10" w:rsidRPr="0091005D" w:rsidRDefault="00645085" w:rsidP="00AB471D">
      <w:pPr>
        <w:pStyle w:val="Screen"/>
      </w:pPr>
      <w:r w:rsidRPr="0091005D">
        <w:t xml:space="preserve">712886        DILTIAZEM (INWOOD) 240MG CAP,SA    A  30 11/28/08  11/28/08       </w:t>
      </w:r>
    </w:p>
    <w:p w:rsidR="00825A10" w:rsidRPr="0091005D" w:rsidRDefault="00645085" w:rsidP="00AB471D">
      <w:pPr>
        <w:pStyle w:val="Screen"/>
      </w:pPr>
      <w:r w:rsidRPr="0091005D">
        <w:t xml:space="preserve">              SIG: TAKE ONE CAPSULE BY MOUTH EVERY DAY                          </w:t>
      </w:r>
    </w:p>
    <w:p w:rsidR="00825A10" w:rsidRPr="0091005D" w:rsidRDefault="00645085" w:rsidP="00AB471D">
      <w:pPr>
        <w:pStyle w:val="Screen"/>
      </w:pPr>
      <w:r w:rsidRPr="0091005D">
        <w:t xml:space="preserve">              PROVIDER: MCKAY,ELMER                                             </w:t>
      </w:r>
    </w:p>
    <w:p w:rsidR="00825A10" w:rsidRPr="0091005D" w:rsidRDefault="00645085" w:rsidP="006D3E80">
      <w:pPr>
        <w:pStyle w:val="Screen"/>
        <w:keepNext/>
      </w:pPr>
      <w:r w:rsidRPr="0091005D">
        <w:t xml:space="preserve">712888        LABETALOL HCL 200MG TAB            A  60 12/30/08  12/30/08       </w:t>
      </w:r>
    </w:p>
    <w:p w:rsidR="00825A10" w:rsidRPr="0091005D" w:rsidRDefault="00645085" w:rsidP="006D3E80">
      <w:pPr>
        <w:pStyle w:val="Screen"/>
        <w:keepNext/>
      </w:pPr>
      <w:r w:rsidRPr="0091005D">
        <w:t xml:space="preserve">              SIG: TAKE ONE TABLET BY MOUTH TWICE A DAY                         </w:t>
      </w:r>
    </w:p>
    <w:p w:rsidR="00825A10" w:rsidRPr="0091005D" w:rsidRDefault="00645085" w:rsidP="00AB471D">
      <w:pPr>
        <w:pStyle w:val="Screen"/>
      </w:pPr>
      <w:r w:rsidRPr="0091005D">
        <w:t xml:space="preserve">              PROVIDER: MCKAY,ELMER                                             </w:t>
      </w:r>
    </w:p>
    <w:p w:rsidR="00825A10" w:rsidRPr="0091005D" w:rsidRDefault="00645085" w:rsidP="00AB471D">
      <w:pPr>
        <w:pStyle w:val="Screen"/>
      </w:pPr>
      <w:r w:rsidRPr="0091005D">
        <w:t xml:space="preserve">712887        SIMVASTATIN 20MG TAB               A  15 12/09/08  12/09/08       </w:t>
      </w:r>
    </w:p>
    <w:p w:rsidR="00825A10" w:rsidRPr="0091005D" w:rsidRDefault="00645085" w:rsidP="00AB471D">
      <w:pPr>
        <w:pStyle w:val="Screen"/>
      </w:pPr>
      <w:r w:rsidRPr="0091005D">
        <w:t xml:space="preserve">              SIG: TAKE ONE-HALF TABLET BY MOUTH EVERY EVENING TESTING          </w:t>
      </w:r>
    </w:p>
    <w:p w:rsidR="00825A10" w:rsidRPr="0091005D" w:rsidRDefault="00645085" w:rsidP="00AB471D">
      <w:pPr>
        <w:pStyle w:val="Screen"/>
      </w:pPr>
      <w:r w:rsidRPr="0091005D">
        <w:t xml:space="preserve">                   FOR PATTESTING FOR PATIENT TESTING FOR PATTESTING            </w:t>
      </w:r>
    </w:p>
    <w:p w:rsidR="00825A10" w:rsidRPr="0091005D" w:rsidRDefault="00645085" w:rsidP="00AB471D">
      <w:pPr>
        <w:pStyle w:val="Screen"/>
      </w:pPr>
      <w:r w:rsidRPr="0091005D">
        <w:t xml:space="preserve">                   FOR PATIENTENT INTRUCTION ON SIG1 TESTING FOR                </w:t>
      </w:r>
    </w:p>
    <w:p w:rsidR="00825A10" w:rsidRPr="0091005D" w:rsidRDefault="00645085" w:rsidP="00AB471D">
      <w:pPr>
        <w:pStyle w:val="Screen"/>
      </w:pPr>
      <w:r w:rsidRPr="0091005D">
        <w:t xml:space="preserve">                   PATIENT INTRUCTION ON SIG1 TESTING FOR PATIENT               </w:t>
      </w:r>
    </w:p>
    <w:p w:rsidR="00825A10" w:rsidRPr="0091005D" w:rsidRDefault="00645085" w:rsidP="00AB471D">
      <w:pPr>
        <w:pStyle w:val="Screen"/>
      </w:pPr>
      <w:r w:rsidRPr="0091005D">
        <w:lastRenderedPageBreak/>
        <w:t xml:space="preserve">                   REPLACE IENT WITH IENT TESTING FOR PATIENT                   </w:t>
      </w:r>
    </w:p>
    <w:p w:rsidR="00825A10" w:rsidRPr="0091005D" w:rsidRDefault="00645085" w:rsidP="00AB471D">
      <w:pPr>
        <w:pStyle w:val="Screen"/>
      </w:pPr>
      <w:r w:rsidRPr="0091005D">
        <w:t xml:space="preserve">+         Enter ?? for more actions                                             </w:t>
      </w:r>
    </w:p>
    <w:p w:rsidR="00825A10" w:rsidRPr="0091005D" w:rsidRDefault="00645085" w:rsidP="00AB471D">
      <w:pPr>
        <w:pStyle w:val="Screen"/>
      </w:pPr>
      <w:r w:rsidRPr="0091005D">
        <w:t xml:space="preserve">                                                                                </w:t>
      </w:r>
    </w:p>
    <w:p w:rsidR="00825A10" w:rsidRPr="0091005D" w:rsidRDefault="00645085" w:rsidP="00AB471D">
      <w:pPr>
        <w:pStyle w:val="Screen"/>
      </w:pPr>
      <w:r w:rsidRPr="0091005D">
        <w:t xml:space="preserve">Select Action:Next Screen//                                           </w:t>
      </w:r>
    </w:p>
    <w:p w:rsidR="00E5052F" w:rsidRPr="0091005D" w:rsidRDefault="00E5052F" w:rsidP="00544C4F"/>
    <w:p w:rsidR="00A3483B" w:rsidRPr="0091005D" w:rsidRDefault="00645085">
      <w:pPr>
        <w:pStyle w:val="Heading3"/>
      </w:pPr>
      <w:bookmarkStart w:id="516" w:name="_Toc289692038"/>
      <w:bookmarkStart w:id="517" w:name="_Toc428973209"/>
      <w:bookmarkStart w:id="518" w:name="_Toc4750939"/>
      <w:r w:rsidRPr="0091005D">
        <w:t>Entering a New Order – ePharmacy (Third Party Billable)</w:t>
      </w:r>
      <w:bookmarkEnd w:id="516"/>
      <w:bookmarkEnd w:id="517"/>
      <w:bookmarkEnd w:id="518"/>
    </w:p>
    <w:p w:rsidR="00825A10" w:rsidRPr="0091005D" w:rsidRDefault="00645085" w:rsidP="00B62C66">
      <w:pPr>
        <w:pStyle w:val="BodyText"/>
      </w:pPr>
      <w:r w:rsidRPr="0091005D">
        <w:t xml:space="preserve">For patients who have third party insurance and have the appropriate eligibility requirements, the software will create an ePharmacy order upon finishing of the prescription entry. </w:t>
      </w:r>
    </w:p>
    <w:p w:rsidR="00825A10" w:rsidRPr="0091005D" w:rsidRDefault="00825A10" w:rsidP="00B62C66">
      <w:pPr>
        <w:pStyle w:val="BodyText"/>
      </w:pPr>
    </w:p>
    <w:p w:rsidR="00825A10" w:rsidRPr="0091005D" w:rsidRDefault="00645085" w:rsidP="00B62C66">
      <w:pPr>
        <w:pStyle w:val="BodyText"/>
      </w:pPr>
      <w:r w:rsidRPr="0091005D">
        <w:t>After a WINDOW order is entered and finished, the billing data is sent to the Electronic Management Claims Engine (ECME). ECME sends message</w:t>
      </w:r>
      <w:r w:rsidR="009748E8" w:rsidRPr="0091005D">
        <w:t>s</w:t>
      </w:r>
      <w:r w:rsidRPr="0091005D">
        <w:t xml:space="preserve"> back to Outpatient Pharmacy displaying the status of the claim. For MAIL orders, the communication between Outpatient Pharmacy and ECME happens either during the Local Mail Label Print or during the CMOP transmission.</w:t>
      </w:r>
    </w:p>
    <w:p w:rsidR="00825A10" w:rsidRPr="0091005D" w:rsidRDefault="00825A10" w:rsidP="00B62C66">
      <w:pPr>
        <w:pStyle w:val="BodyText"/>
      </w:pPr>
    </w:p>
    <w:p w:rsidR="00825A10" w:rsidRPr="0091005D" w:rsidRDefault="00645085" w:rsidP="00B62C66">
      <w:pPr>
        <w:pStyle w:val="BodyText"/>
      </w:pPr>
      <w:r w:rsidRPr="0091005D">
        <w:t>The following example shows the creation of a new WINDOW order starting with the “DRUG:” prompt.</w:t>
      </w:r>
    </w:p>
    <w:p w:rsidR="00825A10" w:rsidRPr="0091005D" w:rsidRDefault="00825A10" w:rsidP="00544C4F"/>
    <w:p w:rsidR="00825A10" w:rsidRPr="0091005D" w:rsidRDefault="00645085" w:rsidP="00A17F7F">
      <w:pPr>
        <w:pStyle w:val="Example"/>
      </w:pPr>
      <w:bookmarkStart w:id="519" w:name="Page_113"/>
      <w:bookmarkStart w:id="520" w:name="Page_114"/>
      <w:bookmarkEnd w:id="519"/>
      <w:bookmarkEnd w:id="520"/>
      <w:r w:rsidRPr="0091005D">
        <w:t>Example: Entering a New Order for ePharmacy Billing</w:t>
      </w:r>
    </w:p>
    <w:p w:rsidR="00825A10" w:rsidRPr="0091005D" w:rsidRDefault="00645085" w:rsidP="00AB471D">
      <w:pPr>
        <w:pStyle w:val="Screen"/>
      </w:pPr>
      <w:r w:rsidRPr="0091005D">
        <w:t>DRUG: PREDNISONE</w:t>
      </w:r>
    </w:p>
    <w:p w:rsidR="00825A10" w:rsidRPr="0091005D" w:rsidRDefault="00645085" w:rsidP="00AB471D">
      <w:pPr>
        <w:pStyle w:val="Screen"/>
      </w:pPr>
      <w:r w:rsidRPr="0091005D">
        <w:t xml:space="preserve">  Lookup: GENERIC NAME</w:t>
      </w:r>
    </w:p>
    <w:p w:rsidR="00825A10" w:rsidRPr="0091005D" w:rsidRDefault="00645085" w:rsidP="00AB471D">
      <w:pPr>
        <w:pStyle w:val="Screen"/>
      </w:pPr>
      <w:r w:rsidRPr="0091005D">
        <w:t xml:space="preserve">     1   PREDNISONE 1MG TAB           HS051           </w:t>
      </w:r>
    </w:p>
    <w:p w:rsidR="00825A10" w:rsidRPr="0091005D" w:rsidRDefault="00645085" w:rsidP="00AB471D">
      <w:pPr>
        <w:pStyle w:val="Screen"/>
      </w:pPr>
      <w:r w:rsidRPr="0091005D">
        <w:t xml:space="preserve">     2   PREDNISONE 20MG S.T.           HS051           </w:t>
      </w:r>
    </w:p>
    <w:p w:rsidR="00825A10" w:rsidRPr="0091005D" w:rsidRDefault="00645085" w:rsidP="00AB471D">
      <w:pPr>
        <w:pStyle w:val="Screen"/>
      </w:pPr>
      <w:r w:rsidRPr="0091005D">
        <w:t xml:space="preserve">     3   PREDNISONE 5MG TAB           HS051           </w:t>
      </w:r>
    </w:p>
    <w:p w:rsidR="00825A10" w:rsidRPr="0091005D" w:rsidRDefault="00645085" w:rsidP="00AB471D">
      <w:pPr>
        <w:pStyle w:val="Screen"/>
      </w:pPr>
      <w:r w:rsidRPr="0091005D">
        <w:t xml:space="preserve">CHOOSE 1-3: 3  PREDNISONE 5MG TAB         HS051           </w:t>
      </w:r>
    </w:p>
    <w:p w:rsidR="00825A10" w:rsidRPr="0091005D" w:rsidRDefault="00645085" w:rsidP="00AB471D">
      <w:pPr>
        <w:pStyle w:val="Screen"/>
      </w:pPr>
      <w:r w:rsidRPr="0091005D">
        <w:t>Now doing order checks.  Please wait...</w:t>
      </w:r>
    </w:p>
    <w:p w:rsidR="00825A10" w:rsidRPr="0091005D" w:rsidRDefault="008504FE" w:rsidP="00AB471D">
      <w:pPr>
        <w:pStyle w:val="Screen"/>
      </w:pPr>
      <w:r w:rsidRPr="0091005D">
        <w:t>Previously entered ICD</w:t>
      </w:r>
      <w:r w:rsidR="00645085" w:rsidRPr="0091005D">
        <w:t xml:space="preserve"> diagnosis codes: &lt;Enter&gt;</w:t>
      </w:r>
    </w:p>
    <w:p w:rsidR="00825A10" w:rsidRPr="0091005D" w:rsidRDefault="00825A10" w:rsidP="00AB471D">
      <w:pPr>
        <w:pStyle w:val="Screen"/>
      </w:pPr>
    </w:p>
    <w:p w:rsidR="00825A10" w:rsidRPr="0091005D" w:rsidRDefault="008504FE" w:rsidP="00AB471D">
      <w:pPr>
        <w:pStyle w:val="Screen"/>
      </w:pPr>
      <w:r w:rsidRPr="0091005D">
        <w:t>Select Primary ICD</w:t>
      </w:r>
      <w:r w:rsidR="00645085" w:rsidRPr="0091005D">
        <w:t xml:space="preserve"> Code: &lt;Enter&gt;</w:t>
      </w:r>
    </w:p>
    <w:p w:rsidR="00825A10" w:rsidRPr="0091005D" w:rsidRDefault="00645085" w:rsidP="00AB471D">
      <w:pPr>
        <w:pStyle w:val="Screen"/>
      </w:pPr>
      <w:r w:rsidRPr="0091005D">
        <w:t>VERB: TAKE</w:t>
      </w:r>
    </w:p>
    <w:p w:rsidR="00825A10" w:rsidRPr="0091005D" w:rsidRDefault="00E24125" w:rsidP="00AB471D">
      <w:pPr>
        <w:pStyle w:val="Screen"/>
      </w:pPr>
      <w:r>
        <w:t xml:space="preserve">There are 2 </w:t>
      </w:r>
      <w:r w:rsidR="00645085" w:rsidRPr="0091005D">
        <w:t>Available Dosage(s)</w:t>
      </w:r>
      <w:r>
        <w:t>:</w:t>
      </w:r>
    </w:p>
    <w:p w:rsidR="00825A10" w:rsidRPr="0091005D" w:rsidRDefault="00645085" w:rsidP="00AB471D">
      <w:pPr>
        <w:pStyle w:val="Screen"/>
      </w:pPr>
      <w:r w:rsidRPr="0091005D">
        <w:t xml:space="preserve">       1. 20MG</w:t>
      </w:r>
    </w:p>
    <w:p w:rsidR="00825A10" w:rsidRPr="0091005D" w:rsidRDefault="00645085" w:rsidP="00AB471D">
      <w:pPr>
        <w:pStyle w:val="Screen"/>
      </w:pPr>
      <w:r w:rsidRPr="0091005D">
        <w:t xml:space="preserve">       2. 40MG</w:t>
      </w:r>
    </w:p>
    <w:p w:rsidR="00825A10" w:rsidRPr="0091005D" w:rsidRDefault="00825A10" w:rsidP="00AB471D">
      <w:pPr>
        <w:pStyle w:val="Screen"/>
      </w:pPr>
    </w:p>
    <w:p w:rsidR="00825A10" w:rsidRPr="0091005D" w:rsidRDefault="00645085" w:rsidP="00AB471D">
      <w:pPr>
        <w:pStyle w:val="Screen"/>
      </w:pPr>
      <w:r w:rsidRPr="0091005D">
        <w:t>Select from list of Available Dosages</w:t>
      </w:r>
      <w:r w:rsidR="00011100">
        <w:t xml:space="preserve"> (1-2)</w:t>
      </w:r>
      <w:r w:rsidRPr="0091005D">
        <w:t>, Enter Free Text Dose</w:t>
      </w:r>
    </w:p>
    <w:p w:rsidR="00825A10" w:rsidRPr="0091005D" w:rsidRDefault="00645085" w:rsidP="00AB471D">
      <w:pPr>
        <w:pStyle w:val="Screen"/>
      </w:pPr>
      <w:r w:rsidRPr="0091005D">
        <w:t>or Enter a Question Mark (?) to view list: 1 20MG</w:t>
      </w:r>
    </w:p>
    <w:p w:rsidR="00825A10" w:rsidRPr="0091005D" w:rsidRDefault="00825A10" w:rsidP="00AB471D">
      <w:pPr>
        <w:pStyle w:val="Screen"/>
      </w:pPr>
    </w:p>
    <w:p w:rsidR="00825A10" w:rsidRPr="0091005D" w:rsidRDefault="00645085" w:rsidP="00AB471D">
      <w:pPr>
        <w:pStyle w:val="Screen"/>
      </w:pPr>
      <w:r w:rsidRPr="0091005D">
        <w:t>You entered 20MG is this correct? Yes//  &lt;Enter&gt; YES</w:t>
      </w:r>
    </w:p>
    <w:p w:rsidR="00825A10" w:rsidRPr="0091005D" w:rsidRDefault="00645085" w:rsidP="00AB471D">
      <w:pPr>
        <w:pStyle w:val="Screen"/>
      </w:pPr>
      <w:r w:rsidRPr="0091005D">
        <w:t>VERB: TAKE</w:t>
      </w:r>
    </w:p>
    <w:p w:rsidR="00825A10" w:rsidRPr="0091005D" w:rsidRDefault="00645085" w:rsidP="00AB471D">
      <w:pPr>
        <w:pStyle w:val="Screen"/>
      </w:pPr>
      <w:r w:rsidRPr="0091005D">
        <w:t>DISPENSE UNITS PER DOSE(TABLET): 1// &lt;Enter&gt;  1</w:t>
      </w:r>
    </w:p>
    <w:p w:rsidR="00825A10" w:rsidRPr="0091005D" w:rsidRDefault="00645085" w:rsidP="00AB471D">
      <w:pPr>
        <w:pStyle w:val="Screen"/>
      </w:pPr>
      <w:r w:rsidRPr="0091005D">
        <w:t>Dosage Ordered: 20MG</w:t>
      </w:r>
    </w:p>
    <w:p w:rsidR="00825A10" w:rsidRPr="0091005D" w:rsidRDefault="00825A10" w:rsidP="00AB471D">
      <w:pPr>
        <w:pStyle w:val="Screen"/>
      </w:pPr>
    </w:p>
    <w:p w:rsidR="00825A10" w:rsidRPr="0091005D" w:rsidRDefault="00645085" w:rsidP="00AB471D">
      <w:pPr>
        <w:pStyle w:val="Screen"/>
      </w:pPr>
      <w:r w:rsidRPr="0091005D">
        <w:t>NOUN: TABLET</w:t>
      </w:r>
    </w:p>
    <w:p w:rsidR="00825A10" w:rsidRPr="0091005D" w:rsidRDefault="00645085" w:rsidP="00AB471D">
      <w:pPr>
        <w:pStyle w:val="Screen"/>
      </w:pPr>
      <w:r w:rsidRPr="0091005D">
        <w:t>ROUTE: PO// &lt;Enter&gt;</w:t>
      </w:r>
    </w:p>
    <w:p w:rsidR="00825A10" w:rsidRPr="0091005D" w:rsidRDefault="00645085" w:rsidP="00AB471D">
      <w:pPr>
        <w:pStyle w:val="Screen"/>
      </w:pPr>
      <w:r w:rsidRPr="0091005D">
        <w:t xml:space="preserve">     1   PO  ORAL (BY MOUTH)      PO</w:t>
      </w:r>
    </w:p>
    <w:p w:rsidR="00825A10" w:rsidRPr="0091005D" w:rsidRDefault="00645085" w:rsidP="00AB471D">
      <w:pPr>
        <w:pStyle w:val="Screen"/>
      </w:pPr>
      <w:r w:rsidRPr="0091005D">
        <w:t xml:space="preserve">     2   PO  ORAL      PO</w:t>
      </w:r>
    </w:p>
    <w:p w:rsidR="00825A10" w:rsidRPr="0091005D" w:rsidRDefault="00645085" w:rsidP="00AB471D">
      <w:pPr>
        <w:pStyle w:val="Screen"/>
      </w:pPr>
      <w:r w:rsidRPr="0091005D">
        <w:t>CHOOSE 1-2: 2  ORAL      PO  BY MOUTH</w:t>
      </w:r>
    </w:p>
    <w:p w:rsidR="00E24125" w:rsidRDefault="00E24125" w:rsidP="00E24125">
      <w:pPr>
        <w:pStyle w:val="Screen"/>
      </w:pPr>
      <w:r>
        <w:t xml:space="preserve">Schedule: </w:t>
      </w:r>
      <w:r w:rsidRPr="000841B4">
        <w:t>TID</w:t>
      </w:r>
    </w:p>
    <w:p w:rsidR="00E24125" w:rsidRDefault="00E24125" w:rsidP="00E24125">
      <w:pPr>
        <w:pStyle w:val="Screen"/>
        <w:rPr>
          <w:rFonts w:cs="Courier New"/>
        </w:rPr>
      </w:pPr>
      <w:r w:rsidRPr="000841B4">
        <w:rPr>
          <w:rFonts w:cs="Courier New"/>
        </w:rPr>
        <w:t>Now searching ADMINISTRATION SCHEDULE (#51.1) file...</w:t>
      </w:r>
    </w:p>
    <w:p w:rsidR="00E24125" w:rsidRDefault="00E24125" w:rsidP="00E24125">
      <w:pPr>
        <w:pStyle w:val="Screen"/>
        <w:rPr>
          <w:rFonts w:cs="Courier New"/>
        </w:rPr>
      </w:pPr>
      <w:r>
        <w:rPr>
          <w:rFonts w:cs="Courier New"/>
        </w:rPr>
        <w:t xml:space="preserve">  </w:t>
      </w:r>
      <w:r w:rsidRPr="000841B4">
        <w:rPr>
          <w:rFonts w:cs="Courier New"/>
        </w:rPr>
        <w:t>TID  TID  THREE TIMES A DAY</w:t>
      </w:r>
    </w:p>
    <w:p w:rsidR="00E24125" w:rsidRDefault="00E24125" w:rsidP="00E24125">
      <w:pPr>
        <w:pStyle w:val="Screen"/>
        <w:rPr>
          <w:rFonts w:cs="Courier New"/>
        </w:rPr>
      </w:pPr>
      <w:r>
        <w:rPr>
          <w:rFonts w:cs="Courier New"/>
        </w:rPr>
        <w:t xml:space="preserve">          </w:t>
      </w:r>
      <w:r w:rsidRPr="000841B4">
        <w:rPr>
          <w:rFonts w:cs="Courier New"/>
        </w:rPr>
        <w:t>...OK? Yes//   (Yes)</w:t>
      </w:r>
    </w:p>
    <w:p w:rsidR="00E24125" w:rsidRPr="00DC2DE2" w:rsidRDefault="00E24125" w:rsidP="00E24125">
      <w:pPr>
        <w:pStyle w:val="Screen"/>
      </w:pPr>
      <w:r>
        <w:rPr>
          <w:rFonts w:cs="Courier New"/>
        </w:rPr>
        <w:t xml:space="preserve"> </w:t>
      </w:r>
      <w:r w:rsidRPr="000841B4">
        <w:rPr>
          <w:rFonts w:cs="Courier New"/>
        </w:rPr>
        <w:t>(THREE TIMES A DAY)</w:t>
      </w:r>
    </w:p>
    <w:p w:rsidR="00825A10" w:rsidRPr="0091005D" w:rsidRDefault="00645085" w:rsidP="00AB471D">
      <w:pPr>
        <w:pStyle w:val="Screen"/>
      </w:pPr>
      <w:r w:rsidRPr="0091005D">
        <w:t>LIMITED DURATION (IN DAYS, HOURS OR MINUTES): 10 (DAYS)</w:t>
      </w:r>
    </w:p>
    <w:p w:rsidR="00825A10" w:rsidRPr="0091005D" w:rsidRDefault="00645085" w:rsidP="00AB471D">
      <w:pPr>
        <w:pStyle w:val="Screen"/>
      </w:pPr>
      <w:r w:rsidRPr="0091005D">
        <w:t>CONJUNCTION: &lt;Enter&gt;</w:t>
      </w:r>
    </w:p>
    <w:p w:rsidR="00825A10" w:rsidRPr="0091005D" w:rsidRDefault="00645085" w:rsidP="00AB471D">
      <w:pPr>
        <w:pStyle w:val="Screen"/>
      </w:pPr>
      <w:r w:rsidRPr="0091005D">
        <w:t>PATIENT INSTRUCTIONS: WF</w:t>
      </w:r>
    </w:p>
    <w:p w:rsidR="00825A10" w:rsidRPr="0091005D" w:rsidRDefault="00645085" w:rsidP="00AB471D">
      <w:pPr>
        <w:pStyle w:val="Screen"/>
      </w:pPr>
      <w:r w:rsidRPr="0091005D">
        <w:t>WITH FOOD</w:t>
      </w:r>
    </w:p>
    <w:p w:rsidR="00825A10" w:rsidRPr="0091005D" w:rsidRDefault="00645085" w:rsidP="00AB471D">
      <w:pPr>
        <w:pStyle w:val="Screen"/>
      </w:pPr>
      <w:r w:rsidRPr="0091005D">
        <w:t xml:space="preserve"> (TAKE ONE TABLET BY BY MOUTH THREE TIMES A DAY FOR 10 DAYS WITH FOOD)</w:t>
      </w:r>
    </w:p>
    <w:p w:rsidR="00FC712F" w:rsidRPr="0091005D" w:rsidRDefault="00FC712F" w:rsidP="00A17F7F">
      <w:pPr>
        <w:pStyle w:val="Example"/>
      </w:pPr>
    </w:p>
    <w:p w:rsidR="00825A10" w:rsidRPr="0091005D" w:rsidRDefault="00645085" w:rsidP="00A17F7F">
      <w:pPr>
        <w:pStyle w:val="Example"/>
      </w:pPr>
      <w:r w:rsidRPr="0091005D">
        <w:t>Example: Entering a New Order for ePharmacy Billing (continued)</w:t>
      </w:r>
    </w:p>
    <w:p w:rsidR="00825A10" w:rsidRPr="0091005D" w:rsidRDefault="00645085" w:rsidP="00AB471D">
      <w:pPr>
        <w:pStyle w:val="Screen"/>
      </w:pPr>
      <w:r w:rsidRPr="0091005D">
        <w:t xml:space="preserve">DAYS SUPPLY:  (1-90): 30// </w:t>
      </w:r>
      <w:r w:rsidRPr="0091005D">
        <w:rPr>
          <w:b/>
        </w:rPr>
        <w:t>&lt;Enter&gt;</w:t>
      </w:r>
    </w:p>
    <w:p w:rsidR="00825A10" w:rsidRPr="0091005D" w:rsidRDefault="00645085" w:rsidP="00AB471D">
      <w:pPr>
        <w:pStyle w:val="Screen"/>
      </w:pPr>
      <w:r w:rsidRPr="0091005D">
        <w:t xml:space="preserve">QTY ( TAB ) : 30// </w:t>
      </w:r>
      <w:r w:rsidRPr="0091005D">
        <w:rPr>
          <w:b/>
        </w:rPr>
        <w:t>&lt;Enter&gt;</w:t>
      </w:r>
      <w:r w:rsidRPr="0091005D">
        <w:t xml:space="preserve"> 30  </w:t>
      </w:r>
    </w:p>
    <w:p w:rsidR="00825A10" w:rsidRPr="0091005D" w:rsidRDefault="00645085" w:rsidP="00AB471D">
      <w:pPr>
        <w:pStyle w:val="Screen"/>
      </w:pPr>
      <w:r w:rsidRPr="0091005D">
        <w:t xml:space="preserve">COPIES: 1// </w:t>
      </w:r>
      <w:r w:rsidRPr="0091005D">
        <w:rPr>
          <w:b/>
        </w:rPr>
        <w:t xml:space="preserve">&lt;Enter&gt; </w:t>
      </w:r>
      <w:r w:rsidRPr="0091005D">
        <w:t>1</w:t>
      </w:r>
    </w:p>
    <w:p w:rsidR="00825A10" w:rsidRPr="0091005D" w:rsidRDefault="00645085" w:rsidP="00AB471D">
      <w:pPr>
        <w:pStyle w:val="Screen"/>
      </w:pPr>
      <w:r w:rsidRPr="0091005D">
        <w:t xml:space="preserve"># OF REFILLS:  (0-5): 5// </w:t>
      </w:r>
      <w:r w:rsidRPr="0091005D">
        <w:rPr>
          <w:b/>
        </w:rPr>
        <w:t>&lt;Enter&gt;</w:t>
      </w:r>
    </w:p>
    <w:p w:rsidR="00825A10" w:rsidRPr="0091005D" w:rsidRDefault="00645085" w:rsidP="00AB471D">
      <w:pPr>
        <w:pStyle w:val="Screen"/>
      </w:pPr>
      <w:r w:rsidRPr="0091005D">
        <w:t>PROVIDER:</w:t>
      </w:r>
      <w:r w:rsidRPr="0091005D">
        <w:rPr>
          <w:rFonts w:ascii="Times New Roman" w:hAnsi="Times New Roman"/>
          <w:b/>
          <w:color w:val="000000"/>
        </w:rPr>
        <w:t xml:space="preserve"> </w:t>
      </w:r>
      <w:r w:rsidRPr="0091005D">
        <w:rPr>
          <w:b/>
        </w:rPr>
        <w:t xml:space="preserve">OPPROVIDER4,TWO </w:t>
      </w:r>
      <w:r w:rsidRPr="0091005D">
        <w:t xml:space="preserve">      </w:t>
      </w:r>
    </w:p>
    <w:p w:rsidR="00825A10" w:rsidRPr="0091005D" w:rsidRDefault="00645085" w:rsidP="00AB471D">
      <w:pPr>
        <w:pStyle w:val="Screen"/>
      </w:pPr>
      <w:r w:rsidRPr="0091005D">
        <w:t xml:space="preserve">CLINIC: </w:t>
      </w:r>
      <w:r w:rsidRPr="0091005D">
        <w:rPr>
          <w:b/>
        </w:rPr>
        <w:t>&lt;Enter&gt;</w:t>
      </w:r>
    </w:p>
    <w:p w:rsidR="00825A10" w:rsidRPr="0091005D" w:rsidRDefault="00645085" w:rsidP="00AB471D">
      <w:pPr>
        <w:pStyle w:val="Screen"/>
      </w:pPr>
      <w:r w:rsidRPr="0091005D">
        <w:t xml:space="preserve">MAIL/WINDOW: WINDOW// </w:t>
      </w:r>
      <w:r w:rsidRPr="0091005D">
        <w:rPr>
          <w:b/>
        </w:rPr>
        <w:t xml:space="preserve">&lt;Enter&gt; </w:t>
      </w:r>
      <w:r w:rsidRPr="0091005D">
        <w:t>WINDOW</w:t>
      </w:r>
    </w:p>
    <w:p w:rsidR="00825A10" w:rsidRPr="0091005D" w:rsidRDefault="00645085" w:rsidP="00AB471D">
      <w:pPr>
        <w:pStyle w:val="Screen"/>
      </w:pPr>
      <w:r w:rsidRPr="0091005D">
        <w:t xml:space="preserve">METHOD OF PICK-UP: </w:t>
      </w:r>
      <w:r w:rsidRPr="0091005D">
        <w:rPr>
          <w:b/>
        </w:rPr>
        <w:t xml:space="preserve">&lt;Enter&gt; </w:t>
      </w:r>
    </w:p>
    <w:p w:rsidR="00825A10" w:rsidRPr="0091005D" w:rsidRDefault="00645085" w:rsidP="00AB471D">
      <w:pPr>
        <w:pStyle w:val="Screen"/>
      </w:pPr>
      <w:r w:rsidRPr="0091005D">
        <w:t xml:space="preserve">REMARKS: </w:t>
      </w:r>
      <w:r w:rsidRPr="0091005D">
        <w:rPr>
          <w:b/>
        </w:rPr>
        <w:t xml:space="preserve">&lt;Enter&gt; </w:t>
      </w:r>
    </w:p>
    <w:p w:rsidR="00825A10" w:rsidRPr="0091005D" w:rsidRDefault="00645085" w:rsidP="00AB471D">
      <w:pPr>
        <w:pStyle w:val="Screen"/>
      </w:pPr>
      <w:r w:rsidRPr="0091005D">
        <w:t xml:space="preserve">ISSUE DATE: TODAY//  </w:t>
      </w:r>
      <w:r w:rsidRPr="0091005D">
        <w:rPr>
          <w:b/>
        </w:rPr>
        <w:t>&lt;Enter&gt;</w:t>
      </w:r>
      <w:r w:rsidRPr="0091005D">
        <w:t xml:space="preserve"> (NOV 02, 2005)</w:t>
      </w:r>
    </w:p>
    <w:p w:rsidR="00825A10" w:rsidRPr="0091005D" w:rsidRDefault="00645085" w:rsidP="00AB471D">
      <w:pPr>
        <w:pStyle w:val="Screen"/>
      </w:pPr>
      <w:r w:rsidRPr="0091005D">
        <w:t xml:space="preserve">FILL DATE:  (11/2/2005 - 11/3/2006): TODAY// </w:t>
      </w:r>
      <w:r w:rsidRPr="0091005D">
        <w:rPr>
          <w:b/>
        </w:rPr>
        <w:t>&lt;Enter&gt;</w:t>
      </w:r>
      <w:r w:rsidRPr="0091005D">
        <w:t xml:space="preserve">  (NOV 02, 2005)</w:t>
      </w:r>
    </w:p>
    <w:p w:rsidR="00825A10" w:rsidRPr="0091005D" w:rsidRDefault="00645085" w:rsidP="00AB471D">
      <w:pPr>
        <w:pStyle w:val="Screen"/>
      </w:pPr>
      <w:r w:rsidRPr="0091005D">
        <w:t xml:space="preserve">Nature of Order: WRITTEN//   </w:t>
      </w:r>
      <w:r w:rsidRPr="0091005D">
        <w:rPr>
          <w:b/>
        </w:rPr>
        <w:t>&lt;Enter&gt;</w:t>
      </w:r>
      <w:r w:rsidRPr="0091005D">
        <w:t xml:space="preserve">     W</w:t>
      </w:r>
    </w:p>
    <w:p w:rsidR="00825A10" w:rsidRPr="0091005D" w:rsidRDefault="00645085" w:rsidP="00AB471D">
      <w:pPr>
        <w:pStyle w:val="Screen"/>
      </w:pPr>
      <w:r w:rsidRPr="0091005D">
        <w:t xml:space="preserve">WAS THE PATIENT COUNSELED: NO// </w:t>
      </w:r>
      <w:r w:rsidRPr="0091005D">
        <w:rPr>
          <w:b/>
        </w:rPr>
        <w:t>YES</w:t>
      </w:r>
    </w:p>
    <w:p w:rsidR="00825A10" w:rsidRPr="0091005D" w:rsidRDefault="00645085" w:rsidP="00AB471D">
      <w:pPr>
        <w:pStyle w:val="Screen"/>
      </w:pPr>
      <w:r w:rsidRPr="0091005D">
        <w:t xml:space="preserve">WAS COUNSELING UNDERSTOOD: NO// </w:t>
      </w:r>
      <w:r w:rsidRPr="0091005D">
        <w:rPr>
          <w:b/>
        </w:rPr>
        <w:t>YES</w:t>
      </w:r>
    </w:p>
    <w:p w:rsidR="00825A10" w:rsidRPr="0091005D" w:rsidRDefault="00825A10" w:rsidP="00AB471D">
      <w:pPr>
        <w:pStyle w:val="Screen"/>
      </w:pPr>
    </w:p>
    <w:p w:rsidR="00825A10" w:rsidRPr="0091005D" w:rsidRDefault="00645085" w:rsidP="00AB471D">
      <w:pPr>
        <w:pStyle w:val="Screen"/>
      </w:pPr>
      <w:r w:rsidRPr="0091005D">
        <w:t xml:space="preserve">Do you want to enter a Progress Note? No//  </w:t>
      </w:r>
      <w:r w:rsidRPr="0091005D">
        <w:rPr>
          <w:b/>
        </w:rPr>
        <w:t>&lt;Enter&gt;</w:t>
      </w:r>
      <w:r w:rsidRPr="0091005D">
        <w:t xml:space="preserve"> NO</w:t>
      </w:r>
    </w:p>
    <w:p w:rsidR="00825A10" w:rsidRPr="0091005D" w:rsidRDefault="00825A10" w:rsidP="00AB471D">
      <w:pPr>
        <w:pStyle w:val="Screen"/>
      </w:pPr>
    </w:p>
    <w:p w:rsidR="00825A10" w:rsidRPr="0091005D" w:rsidRDefault="00645085" w:rsidP="00AB471D">
      <w:pPr>
        <w:pStyle w:val="Screen"/>
      </w:pPr>
      <w:r w:rsidRPr="0091005D">
        <w:t>Rx # 100003840         11/02/05</w:t>
      </w:r>
    </w:p>
    <w:p w:rsidR="00825A10" w:rsidRPr="0091005D" w:rsidRDefault="00645085" w:rsidP="00AB471D">
      <w:pPr>
        <w:pStyle w:val="Screen"/>
      </w:pPr>
      <w:r w:rsidRPr="0091005D">
        <w:t>OPPATIENT,FOUR                     #30</w:t>
      </w:r>
    </w:p>
    <w:p w:rsidR="00825A10" w:rsidRPr="0091005D" w:rsidRDefault="00645085" w:rsidP="00AB471D">
      <w:pPr>
        <w:pStyle w:val="Screen"/>
      </w:pPr>
      <w:r w:rsidRPr="0091005D">
        <w:t>TAKE ONE TABLET BY BY MOUTH THREE TIMES A DAY FOR 10 DAYS WITH FOOD</w:t>
      </w:r>
    </w:p>
    <w:p w:rsidR="00825A10" w:rsidRPr="0091005D" w:rsidRDefault="00825A10" w:rsidP="00AB471D">
      <w:pPr>
        <w:pStyle w:val="Screen"/>
      </w:pPr>
    </w:p>
    <w:p w:rsidR="00825A10" w:rsidRPr="0091005D" w:rsidRDefault="00645085" w:rsidP="00AB471D">
      <w:pPr>
        <w:pStyle w:val="Screen"/>
      </w:pPr>
      <w:r w:rsidRPr="0091005D">
        <w:t>PREDNISONE 5MG TAB</w:t>
      </w:r>
    </w:p>
    <w:p w:rsidR="00825A10" w:rsidRPr="0091005D" w:rsidRDefault="00645085" w:rsidP="00AB471D">
      <w:pPr>
        <w:pStyle w:val="Screen"/>
      </w:pPr>
      <w:r w:rsidRPr="0091005D">
        <w:t>OPPROVIDER4,TWO            OPPHARMACIST4,THREE</w:t>
      </w:r>
    </w:p>
    <w:p w:rsidR="00825A10" w:rsidRPr="0091005D" w:rsidRDefault="00645085" w:rsidP="00AB471D">
      <w:pPr>
        <w:pStyle w:val="Screen"/>
      </w:pPr>
      <w:r w:rsidRPr="0091005D">
        <w:t># of Refills: 5</w:t>
      </w:r>
    </w:p>
    <w:p w:rsidR="00825A10" w:rsidRPr="0091005D" w:rsidRDefault="00825A10" w:rsidP="00AB471D">
      <w:pPr>
        <w:pStyle w:val="Screen"/>
      </w:pPr>
    </w:p>
    <w:p w:rsidR="00825A10" w:rsidRPr="0091005D" w:rsidRDefault="00825A10" w:rsidP="00AB471D">
      <w:pPr>
        <w:pStyle w:val="Screen"/>
      </w:pPr>
    </w:p>
    <w:p w:rsidR="00825A10" w:rsidRPr="0091005D" w:rsidRDefault="00645085" w:rsidP="00AB471D">
      <w:pPr>
        <w:pStyle w:val="Screen"/>
      </w:pPr>
      <w:r w:rsidRPr="0091005D">
        <w:t xml:space="preserve">Is this correct? YES// </w:t>
      </w:r>
      <w:r w:rsidRPr="0091005D">
        <w:rPr>
          <w:b/>
        </w:rPr>
        <w:t>&lt;Enter&gt;</w:t>
      </w:r>
      <w:r w:rsidRPr="0091005D">
        <w:t xml:space="preserve"> YES</w:t>
      </w:r>
    </w:p>
    <w:p w:rsidR="00825A10" w:rsidRPr="0091005D" w:rsidRDefault="00C73894" w:rsidP="00AB471D">
      <w:pPr>
        <w:pStyle w:val="Screen"/>
      </w:pPr>
      <w:bookmarkStart w:id="521" w:name="AA99"/>
      <w:r w:rsidRPr="0091005D">
        <w:t xml:space="preserve">Veteran </w:t>
      </w:r>
      <w:bookmarkEnd w:id="521"/>
      <w:r w:rsidR="00645085" w:rsidRPr="0091005D">
        <w:t>Prescription 100003840 successfully submitted to ECME for claim generation.</w:t>
      </w:r>
    </w:p>
    <w:p w:rsidR="00825A10" w:rsidRPr="0091005D" w:rsidRDefault="00825A10" w:rsidP="00AB471D">
      <w:pPr>
        <w:pStyle w:val="Screen"/>
      </w:pPr>
    </w:p>
    <w:p w:rsidR="00825A10" w:rsidRPr="0091005D" w:rsidRDefault="00645085" w:rsidP="00AB471D">
      <w:pPr>
        <w:pStyle w:val="Screen"/>
      </w:pPr>
      <w:r w:rsidRPr="0091005D">
        <w:t xml:space="preserve">Claim Status: </w:t>
      </w:r>
    </w:p>
    <w:p w:rsidR="00825A10" w:rsidRPr="0091005D" w:rsidRDefault="00645085" w:rsidP="00AB471D">
      <w:pPr>
        <w:pStyle w:val="Screen"/>
      </w:pPr>
      <w:r w:rsidRPr="0091005D">
        <w:t>IN PROGRESS-Waiting to start</w:t>
      </w:r>
    </w:p>
    <w:p w:rsidR="00825A10" w:rsidRPr="0091005D" w:rsidRDefault="00645085" w:rsidP="00AB471D">
      <w:pPr>
        <w:pStyle w:val="Screen"/>
      </w:pPr>
      <w:r w:rsidRPr="0091005D">
        <w:t>IN PROGRESS-Gathering claim info</w:t>
      </w:r>
    </w:p>
    <w:p w:rsidR="00825A10" w:rsidRPr="0091005D" w:rsidRDefault="00645085" w:rsidP="00AB471D">
      <w:pPr>
        <w:pStyle w:val="Screen"/>
      </w:pPr>
      <w:r w:rsidRPr="0091005D">
        <w:t>IN PROGRESS-Packet being built</w:t>
      </w:r>
    </w:p>
    <w:p w:rsidR="00825A10" w:rsidRPr="0091005D" w:rsidRDefault="00645085" w:rsidP="00AB471D">
      <w:pPr>
        <w:pStyle w:val="Screen"/>
      </w:pPr>
      <w:r w:rsidRPr="0091005D">
        <w:t>IN PROGRESS-Waiting for transmit</w:t>
      </w:r>
    </w:p>
    <w:p w:rsidR="00825A10" w:rsidRPr="0091005D" w:rsidRDefault="00645085" w:rsidP="00AB471D">
      <w:pPr>
        <w:pStyle w:val="Screen"/>
      </w:pPr>
      <w:r w:rsidRPr="0091005D">
        <w:t>IN PROGRESS-Transmitting</w:t>
      </w:r>
    </w:p>
    <w:p w:rsidR="00825A10" w:rsidRPr="0091005D" w:rsidRDefault="00645085" w:rsidP="00AB471D">
      <w:pPr>
        <w:pStyle w:val="Screen"/>
      </w:pPr>
      <w:r w:rsidRPr="0091005D">
        <w:t>E PAYABLE</w:t>
      </w:r>
    </w:p>
    <w:p w:rsidR="00825A10" w:rsidRPr="0091005D" w:rsidRDefault="00825A10" w:rsidP="00AB471D">
      <w:pPr>
        <w:pStyle w:val="Screen"/>
      </w:pPr>
    </w:p>
    <w:p w:rsidR="00825A10" w:rsidRPr="0091005D" w:rsidRDefault="00645085" w:rsidP="00AB471D">
      <w:pPr>
        <w:pStyle w:val="Screen"/>
      </w:pPr>
      <w:r w:rsidRPr="0091005D">
        <w:t xml:space="preserve">Another New Order for OPPATIENT,FOUR? YES// </w:t>
      </w:r>
      <w:r w:rsidRPr="0091005D">
        <w:rPr>
          <w:b/>
        </w:rPr>
        <w:t>NO</w:t>
      </w:r>
    </w:p>
    <w:p w:rsidR="00F718DD" w:rsidRPr="0091005D" w:rsidRDefault="00F718DD" w:rsidP="00544C4F"/>
    <w:p w:rsidR="00825A10" w:rsidRPr="0091005D" w:rsidRDefault="00645085" w:rsidP="00A17F7F">
      <w:pPr>
        <w:pStyle w:val="Example"/>
      </w:pPr>
      <w:r w:rsidRPr="0091005D">
        <w:t>View of RX:</w:t>
      </w:r>
    </w:p>
    <w:p w:rsidR="00825A10" w:rsidRPr="0091005D" w:rsidRDefault="00645085" w:rsidP="00AB471D">
      <w:pPr>
        <w:pStyle w:val="Screen"/>
      </w:pPr>
      <w:r w:rsidRPr="0091005D">
        <w:t xml:space="preserve">Medication Profile            Nov 02, 2005@07:33:29          Page:    1 of    1 </w:t>
      </w:r>
    </w:p>
    <w:p w:rsidR="00825A10" w:rsidRPr="0091005D" w:rsidRDefault="00645085" w:rsidP="00AB471D">
      <w:pPr>
        <w:pStyle w:val="Screen"/>
      </w:pPr>
      <w:r w:rsidRPr="0091005D">
        <w:t>OPPATIENT,FOUR</w:t>
      </w:r>
    </w:p>
    <w:p w:rsidR="00825A10" w:rsidRPr="0091005D" w:rsidRDefault="00645085" w:rsidP="00AB471D">
      <w:pPr>
        <w:pStyle w:val="Screen"/>
      </w:pPr>
      <w:r w:rsidRPr="0091005D">
        <w:t xml:space="preserve">  PID: 000-01-1322P                                Ht(cm): _______ (______)   </w:t>
      </w:r>
    </w:p>
    <w:p w:rsidR="00825A10" w:rsidRPr="0091005D" w:rsidRDefault="00645085" w:rsidP="00AB471D">
      <w:pPr>
        <w:pStyle w:val="Screen"/>
      </w:pPr>
      <w:r w:rsidRPr="0091005D">
        <w:t xml:space="preserve">  DOB: JAN 13,1922 (83)                            Wt(kg): _______ (______)   </w:t>
      </w:r>
    </w:p>
    <w:p w:rsidR="00825A10" w:rsidRPr="0091005D" w:rsidRDefault="00645085" w:rsidP="00AB471D">
      <w:pPr>
        <w:pStyle w:val="Screen"/>
      </w:pPr>
      <w:r w:rsidRPr="0091005D">
        <w:t xml:space="preserve">  SEX: MALE                            </w:t>
      </w:r>
    </w:p>
    <w:p w:rsidR="00807A27" w:rsidRPr="0091005D" w:rsidRDefault="00807A27" w:rsidP="00AB471D">
      <w:pPr>
        <w:pStyle w:val="Screen"/>
      </w:pPr>
      <w:r w:rsidRPr="0091005D">
        <w:t xml:space="preserve"> CrCL: &lt;Not Found&gt;</w:t>
      </w:r>
      <w:r w:rsidR="00E24125">
        <w:t xml:space="preserve"> </w:t>
      </w:r>
      <w:r w:rsidR="00E24125" w:rsidRPr="00E97BFB">
        <w:rPr>
          <w:rFonts w:cs="Courier New"/>
        </w:rPr>
        <w:t>(CREAT: Not Found)</w:t>
      </w:r>
      <w:r w:rsidR="00E24125">
        <w:rPr>
          <w:rFonts w:cs="Courier New"/>
        </w:rPr>
        <w:t xml:space="preserve">            </w:t>
      </w:r>
      <w:r w:rsidRPr="0091005D">
        <w:t>BSA (m2): _______</w:t>
      </w:r>
    </w:p>
    <w:p w:rsidR="00825A10" w:rsidRPr="0091005D" w:rsidRDefault="00645085" w:rsidP="00AB471D">
      <w:pPr>
        <w:pStyle w:val="Screen"/>
      </w:pPr>
      <w:r w:rsidRPr="0091005D">
        <w:t xml:space="preserve">                                                          ISSUE  LAST REF DAY</w:t>
      </w:r>
    </w:p>
    <w:p w:rsidR="00825A10" w:rsidRPr="0091005D" w:rsidRDefault="00645085" w:rsidP="00AB471D">
      <w:pPr>
        <w:pStyle w:val="Screen"/>
      </w:pPr>
      <w:r w:rsidRPr="0091005D">
        <w:t xml:space="preserve"> #  RX #         DRUG                              QTY ST  DATE  FILL REM SUP</w:t>
      </w:r>
    </w:p>
    <w:p w:rsidR="00825A10" w:rsidRPr="0091005D" w:rsidRDefault="00645085" w:rsidP="00AB471D">
      <w:pPr>
        <w:pStyle w:val="Screen"/>
      </w:pPr>
      <w:r w:rsidRPr="0091005D">
        <w:t xml:space="preserve">                                                                                </w:t>
      </w:r>
    </w:p>
    <w:p w:rsidR="00825A10" w:rsidRPr="0091005D" w:rsidRDefault="00645085" w:rsidP="00AB471D">
      <w:pPr>
        <w:pStyle w:val="Screen"/>
      </w:pPr>
      <w:r w:rsidRPr="0091005D">
        <w:t>-------------------------------------ACTIVE------------------------------------</w:t>
      </w:r>
    </w:p>
    <w:p w:rsidR="00825A10" w:rsidRPr="0091005D" w:rsidRDefault="00645085" w:rsidP="00AB471D">
      <w:pPr>
        <w:pStyle w:val="Screen"/>
      </w:pPr>
      <w:r w:rsidRPr="0091005D">
        <w:t xml:space="preserve"> 1  100003840e   PREDNISONE 5MG TAB                 30 A&gt; 11-02 11-02   5  30</w:t>
      </w:r>
    </w:p>
    <w:p w:rsidR="00825A10" w:rsidRPr="0091005D" w:rsidRDefault="00952EFA" w:rsidP="00AB471D">
      <w:pPr>
        <w:pStyle w:val="Screen"/>
      </w:pPr>
      <w:r>
        <w:rPr>
          <w:noProof/>
        </w:rPr>
        <mc:AlternateContent>
          <mc:Choice Requires="wpg">
            <w:drawing>
              <wp:anchor distT="0" distB="0" distL="114300" distR="114300" simplePos="0" relativeHeight="251632640" behindDoc="0" locked="0" layoutInCell="1" allowOverlap="1">
                <wp:simplePos x="0" y="0"/>
                <wp:positionH relativeFrom="column">
                  <wp:posOffset>704850</wp:posOffset>
                </wp:positionH>
                <wp:positionV relativeFrom="paragraph">
                  <wp:posOffset>3810</wp:posOffset>
                </wp:positionV>
                <wp:extent cx="1095375" cy="685800"/>
                <wp:effectExtent l="9525" t="17780" r="9525" b="10795"/>
                <wp:wrapNone/>
                <wp:docPr id="27"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95375" cy="685800"/>
                          <a:chOff x="2880" y="4140"/>
                          <a:chExt cx="1620" cy="1080"/>
                        </a:xfrm>
                      </wpg:grpSpPr>
                      <wps:wsp>
                        <wps:cNvPr id="28" name="Text Box 5"/>
                        <wps:cNvSpPr txBox="1">
                          <a:spLocks noChangeArrowheads="1"/>
                        </wps:cNvSpPr>
                        <wps:spPr bwMode="auto">
                          <a:xfrm>
                            <a:off x="2880" y="4500"/>
                            <a:ext cx="1620" cy="720"/>
                          </a:xfrm>
                          <a:prstGeom prst="rect">
                            <a:avLst/>
                          </a:prstGeom>
                          <a:solidFill>
                            <a:srgbClr val="FFFFFF"/>
                          </a:solidFill>
                          <a:ln w="9525">
                            <a:solidFill>
                              <a:srgbClr val="000000"/>
                            </a:solidFill>
                            <a:miter lim="800000"/>
                            <a:headEnd/>
                            <a:tailEnd/>
                          </a:ln>
                        </wps:spPr>
                        <wps:txbx>
                          <w:txbxContent>
                            <w:p w:rsidR="00517F68" w:rsidRDefault="00517F68">
                              <w:pPr>
                                <w:rPr>
                                  <w:rFonts w:ascii="Arial" w:hAnsi="Arial" w:cs="Arial"/>
                                  <w:sz w:val="20"/>
                                  <w:szCs w:val="20"/>
                                </w:rPr>
                              </w:pPr>
                              <w:r>
                                <w:rPr>
                                  <w:rFonts w:ascii="Arial" w:hAnsi="Arial" w:cs="Arial"/>
                                  <w:sz w:val="20"/>
                                  <w:szCs w:val="20"/>
                                </w:rPr>
                                <w:t>Denotes ePharmacy Rx</w:t>
                              </w:r>
                            </w:p>
                          </w:txbxContent>
                        </wps:txbx>
                        <wps:bodyPr rot="0" vert="horz" wrap="square" lIns="91440" tIns="45720" rIns="91440" bIns="45720" anchor="t" anchorCtr="0" upright="1">
                          <a:noAutofit/>
                        </wps:bodyPr>
                      </wps:wsp>
                      <wps:wsp>
                        <wps:cNvPr id="29" name="Line 6"/>
                        <wps:cNvCnPr>
                          <a:cxnSpLocks noChangeShapeType="1"/>
                        </wps:cNvCnPr>
                        <wps:spPr bwMode="auto">
                          <a:xfrm flipH="1" flipV="1">
                            <a:off x="3600" y="4140"/>
                            <a:ext cx="0" cy="3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4" o:spid="_x0000_s1049" style="position:absolute;left:0;text-align:left;margin-left:55.5pt;margin-top:.3pt;width:86.25pt;height:54pt;z-index:251632640" coordorigin="2880,4140" coordsize="1620,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">
                <v:shape id="Text Box 5" o:spid="_x0000_s1050" type="#_x0000_t202" style="position:absolute;left:2880;top:4500;width:162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">
                  <v:textbox>
                    <w:txbxContent>
                      <w:p w:rsidR="00517F68" w:rsidRDefault="00517F68">
                        <w:pPr>
                          <w:rPr>
                            <w:rFonts w:ascii="Arial" w:hAnsi="Arial" w:cs="Arial"/>
                            <w:sz w:val="20"/>
                            <w:szCs w:val="20"/>
                          </w:rPr>
                        </w:pPr>
                        <w:r>
                          <w:rPr>
                            <w:rFonts w:ascii="Arial" w:hAnsi="Arial" w:cs="Arial"/>
                            <w:sz w:val="20"/>
                            <w:szCs w:val="20"/>
                          </w:rPr>
                          <w:t>Denotes ePharmacy Rx</w:t>
                        </w:r>
                      </w:p>
                    </w:txbxContent>
                  </v:textbox>
                </v:shape>
                <v:line id="Line 6" o:spid="_x0000_s1051" style="position:absolute;flip:x y;visibility:visible;mso-wrap-style:square" from="3600,4140" to="3600,45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">
                  <v:stroke endarrow="block"/>
                </v:line>
              </v:group>
            </w:pict>
          </mc:Fallback>
        </mc:AlternateContent>
      </w:r>
    </w:p>
    <w:p w:rsidR="00825A10" w:rsidRPr="0091005D" w:rsidRDefault="00825A10" w:rsidP="00AB471D">
      <w:pPr>
        <w:pStyle w:val="Screen"/>
      </w:pPr>
    </w:p>
    <w:p w:rsidR="00825A10" w:rsidRPr="0091005D" w:rsidRDefault="00825A10" w:rsidP="00AB471D">
      <w:pPr>
        <w:pStyle w:val="Screen"/>
      </w:pPr>
    </w:p>
    <w:p w:rsidR="00825A10" w:rsidRPr="0091005D" w:rsidRDefault="00825A10" w:rsidP="00AB471D">
      <w:pPr>
        <w:pStyle w:val="Screen"/>
      </w:pPr>
    </w:p>
    <w:p w:rsidR="00825A10" w:rsidRPr="0091005D" w:rsidRDefault="00825A10" w:rsidP="00AB471D">
      <w:pPr>
        <w:pStyle w:val="Screen"/>
      </w:pPr>
    </w:p>
    <w:p w:rsidR="00825A10" w:rsidRPr="0091005D" w:rsidRDefault="00825A10" w:rsidP="00AB471D">
      <w:pPr>
        <w:pStyle w:val="Screen"/>
      </w:pPr>
    </w:p>
    <w:p w:rsidR="00825A10" w:rsidRPr="0091005D" w:rsidRDefault="00825A10" w:rsidP="00AB471D">
      <w:pPr>
        <w:pStyle w:val="Screen"/>
      </w:pPr>
    </w:p>
    <w:p w:rsidR="00825A10" w:rsidRPr="0091005D" w:rsidRDefault="00825A10" w:rsidP="00AB471D">
      <w:pPr>
        <w:pStyle w:val="Screen"/>
      </w:pPr>
    </w:p>
    <w:p w:rsidR="00825A10" w:rsidRPr="0091005D" w:rsidRDefault="00825A10" w:rsidP="00AB471D">
      <w:pPr>
        <w:pStyle w:val="Screen"/>
      </w:pPr>
    </w:p>
    <w:p w:rsidR="00825A10" w:rsidRPr="0091005D" w:rsidRDefault="00645085" w:rsidP="00AB471D">
      <w:pPr>
        <w:pStyle w:val="Screen"/>
      </w:pPr>
      <w:r w:rsidRPr="0091005D">
        <w:t xml:space="preserve">          Enter ?? for more actions                                             </w:t>
      </w:r>
    </w:p>
    <w:p w:rsidR="00825A10" w:rsidRPr="0091005D" w:rsidRDefault="00645085" w:rsidP="00AB471D">
      <w:pPr>
        <w:pStyle w:val="Screen"/>
      </w:pPr>
      <w:r w:rsidRPr="0091005D">
        <w:t>PU  Patient Record Update               NO  New Order</w:t>
      </w:r>
    </w:p>
    <w:p w:rsidR="00825A10" w:rsidRPr="0091005D" w:rsidRDefault="00645085" w:rsidP="00AB471D">
      <w:pPr>
        <w:pStyle w:val="Screen"/>
      </w:pPr>
      <w:r w:rsidRPr="0091005D">
        <w:t>PI  Patient Information                 SO  Select Order</w:t>
      </w:r>
    </w:p>
    <w:p w:rsidR="00825A10" w:rsidRPr="0091005D" w:rsidRDefault="00645085" w:rsidP="00AB471D">
      <w:pPr>
        <w:pStyle w:val="Screen"/>
      </w:pPr>
      <w:r w:rsidRPr="0091005D">
        <w:t>Select Action: Quit//</w:t>
      </w:r>
    </w:p>
    <w:p w:rsidR="00825A10" w:rsidRPr="0091005D" w:rsidRDefault="00825A10" w:rsidP="00544C4F"/>
    <w:p w:rsidR="00825A10" w:rsidRPr="0091005D" w:rsidRDefault="00645085" w:rsidP="00B62C66">
      <w:pPr>
        <w:pStyle w:val="BodyText"/>
      </w:pPr>
      <w:r w:rsidRPr="0091005D">
        <w:lastRenderedPageBreak/>
        <w:t xml:space="preserve">If a new order is rejected due to </w:t>
      </w:r>
      <w:r w:rsidR="00C62C06" w:rsidRPr="0091005D">
        <w:t>a Drug Utilization Review (DUR)</w:t>
      </w:r>
      <w:r w:rsidR="001B00B2" w:rsidRPr="0091005D">
        <w:t xml:space="preserve">, </w:t>
      </w:r>
      <w:bookmarkStart w:id="522" w:name="p086"/>
      <w:bookmarkEnd w:id="522"/>
      <w:r w:rsidR="001B00B2" w:rsidRPr="0091005D">
        <w:t xml:space="preserve">Reject Resolution Required, </w:t>
      </w:r>
      <w:r w:rsidRPr="0091005D">
        <w:t>or Refill Too Soon, the prescription will be marked as “REJECTED”, and the user will have the opportunity to resolve before continuing.</w:t>
      </w:r>
    </w:p>
    <w:p w:rsidR="00825A10" w:rsidRPr="0091005D" w:rsidRDefault="00825A10" w:rsidP="00B62C66">
      <w:pPr>
        <w:pStyle w:val="BodyText"/>
      </w:pPr>
    </w:p>
    <w:p w:rsidR="00825A10" w:rsidRPr="0091005D" w:rsidRDefault="00645085" w:rsidP="00B62C66">
      <w:pPr>
        <w:pStyle w:val="BodyText"/>
      </w:pPr>
      <w:r w:rsidRPr="0091005D">
        <w:t xml:space="preserve">The following example </w:t>
      </w:r>
      <w:r w:rsidR="001B00B2" w:rsidRPr="0091005D">
        <w:t>displays</w:t>
      </w:r>
      <w:r w:rsidR="001B00B2" w:rsidRPr="0091005D" w:rsidDel="001B00B2">
        <w:t xml:space="preserve"> </w:t>
      </w:r>
      <w:r w:rsidRPr="0091005D">
        <w:t xml:space="preserve">a sample ECME transmission rejection, and how to resolve the rejection error. </w:t>
      </w:r>
    </w:p>
    <w:p w:rsidR="00825A10" w:rsidRPr="0091005D" w:rsidRDefault="00825A10" w:rsidP="00544C4F"/>
    <w:p w:rsidR="00825A10" w:rsidRPr="0091005D" w:rsidRDefault="00645085" w:rsidP="00A17F7F">
      <w:pPr>
        <w:pStyle w:val="Example"/>
      </w:pPr>
      <w:r w:rsidRPr="0091005D">
        <w:t xml:space="preserve">Example: Handling a Rejected New Order for ePharmacy Billing </w:t>
      </w:r>
    </w:p>
    <w:p w:rsidR="00825A10" w:rsidRPr="0091005D" w:rsidRDefault="00C73894" w:rsidP="00AB471D">
      <w:pPr>
        <w:pStyle w:val="Screen"/>
      </w:pPr>
      <w:r w:rsidRPr="0091005D">
        <w:t xml:space="preserve">Veteran </w:t>
      </w:r>
      <w:r w:rsidR="00645085" w:rsidRPr="0091005D">
        <w:t>Prescription 999999 successfully submitted to ECME for claim generation.</w:t>
      </w:r>
    </w:p>
    <w:p w:rsidR="00825A10" w:rsidRPr="0091005D" w:rsidRDefault="00825A10" w:rsidP="00AB471D">
      <w:pPr>
        <w:pStyle w:val="Screen"/>
      </w:pPr>
    </w:p>
    <w:p w:rsidR="00825A10" w:rsidRPr="0091005D" w:rsidRDefault="00645085" w:rsidP="00AB471D">
      <w:pPr>
        <w:pStyle w:val="Screen"/>
      </w:pPr>
      <w:r w:rsidRPr="0091005D">
        <w:t xml:space="preserve">Claim Status: </w:t>
      </w:r>
    </w:p>
    <w:p w:rsidR="00825A10" w:rsidRPr="0091005D" w:rsidRDefault="00645085" w:rsidP="00AB471D">
      <w:pPr>
        <w:pStyle w:val="Screen"/>
      </w:pPr>
      <w:r w:rsidRPr="0091005D">
        <w:t>IN PROGRESS-Waiting to start</w:t>
      </w:r>
    </w:p>
    <w:p w:rsidR="00825A10" w:rsidRPr="0091005D" w:rsidRDefault="00645085" w:rsidP="00AB471D">
      <w:pPr>
        <w:pStyle w:val="Screen"/>
      </w:pPr>
      <w:r w:rsidRPr="0091005D">
        <w:t>IN PROGRESS-Waiting for packet build</w:t>
      </w:r>
    </w:p>
    <w:p w:rsidR="00825A10" w:rsidRPr="0091005D" w:rsidRDefault="00645085" w:rsidP="00AB471D">
      <w:pPr>
        <w:pStyle w:val="Screen"/>
      </w:pPr>
      <w:r w:rsidRPr="0091005D">
        <w:t>IN PROGRESS-Waiting for transmit</w:t>
      </w:r>
    </w:p>
    <w:p w:rsidR="00825A10" w:rsidRPr="0091005D" w:rsidRDefault="00645085" w:rsidP="00AB471D">
      <w:pPr>
        <w:pStyle w:val="Screen"/>
      </w:pPr>
      <w:r w:rsidRPr="0091005D">
        <w:t>IN PROGRESS-Transmitting</w:t>
      </w:r>
    </w:p>
    <w:p w:rsidR="00825A10" w:rsidRPr="0091005D" w:rsidRDefault="00645085" w:rsidP="00AB471D">
      <w:pPr>
        <w:pStyle w:val="Screen"/>
        <w:rPr>
          <w:bCs/>
        </w:rPr>
      </w:pPr>
      <w:r w:rsidRPr="0091005D">
        <w:rPr>
          <w:bCs/>
        </w:rPr>
        <w:t>E REJECTED</w:t>
      </w:r>
    </w:p>
    <w:p w:rsidR="00825A10" w:rsidRPr="0091005D" w:rsidRDefault="00645085" w:rsidP="00AB471D">
      <w:pPr>
        <w:pStyle w:val="Screen"/>
      </w:pPr>
      <w:r w:rsidRPr="0091005D">
        <w:t xml:space="preserve">                *** </w:t>
      </w:r>
      <w:r w:rsidR="00C73894" w:rsidRPr="0091005D">
        <w:t xml:space="preserve">VETERAN - </w:t>
      </w:r>
      <w:r w:rsidRPr="0091005D">
        <w:t>REJECT RECEIVED FROM THIRD PARTY PAYER ***</w:t>
      </w:r>
    </w:p>
    <w:p w:rsidR="00825A10" w:rsidRPr="0091005D" w:rsidRDefault="00645085" w:rsidP="00AB471D">
      <w:pPr>
        <w:pStyle w:val="Screen"/>
      </w:pPr>
      <w:r w:rsidRPr="0091005D">
        <w:t xml:space="preserve">   ----------------------------------------------------------------------</w:t>
      </w:r>
    </w:p>
    <w:p w:rsidR="001B00B2" w:rsidRPr="0091005D" w:rsidRDefault="001B00B2" w:rsidP="00AB471D">
      <w:pPr>
        <w:pStyle w:val="Screen"/>
        <w:rPr>
          <w:rFonts w:eastAsia="MS Mincho"/>
          <w:iCs/>
        </w:rPr>
      </w:pPr>
      <w:r w:rsidRPr="0091005D">
        <w:rPr>
          <w:rFonts w:eastAsia="MS Mincho"/>
          <w:iCs/>
        </w:rPr>
        <w:t xml:space="preserve">   Division : ALBANY                      NCPDP: 123456789 NPI#: 39393939</w:t>
      </w:r>
    </w:p>
    <w:p w:rsidR="00825A10" w:rsidRPr="0091005D" w:rsidRDefault="00645085" w:rsidP="00AB471D">
      <w:pPr>
        <w:pStyle w:val="Screen"/>
      </w:pPr>
      <w:r w:rsidRPr="0091005D">
        <w:t xml:space="preserve">   Patient  : OPPATIENT,FOUR(000-01-1322P)  Sex: M      DOB: JAN 13,1922(83)</w:t>
      </w:r>
    </w:p>
    <w:p w:rsidR="00825A10" w:rsidRPr="0091005D" w:rsidRDefault="00645085" w:rsidP="00AB471D">
      <w:pPr>
        <w:pStyle w:val="Screen"/>
      </w:pPr>
      <w:r w:rsidRPr="0091005D">
        <w:t xml:space="preserve">   Prescription : 99999999/0 - TESTOSTERONE (ANDROD   ECME#: </w:t>
      </w:r>
      <w:r w:rsidR="001A6FC4" w:rsidRPr="0091005D">
        <w:t>00000</w:t>
      </w:r>
      <w:r w:rsidRPr="0091005D">
        <w:t>1234567</w:t>
      </w:r>
    </w:p>
    <w:p w:rsidR="00825A10" w:rsidRPr="0091005D" w:rsidRDefault="00645085" w:rsidP="00AB471D">
      <w:pPr>
        <w:pStyle w:val="Screen"/>
      </w:pPr>
      <w:r w:rsidRPr="0091005D">
        <w:t xml:space="preserve">   Reject Type  : 88 - DUR REJECT received on FEB 27, 2006@10:58:25</w:t>
      </w:r>
    </w:p>
    <w:p w:rsidR="00825A10" w:rsidRPr="0091005D" w:rsidRDefault="00645085" w:rsidP="00AB471D">
      <w:pPr>
        <w:pStyle w:val="Screen"/>
      </w:pPr>
      <w:r w:rsidRPr="0091005D">
        <w:t xml:space="preserve">   Payer Message: DUR Reject Error</w:t>
      </w:r>
    </w:p>
    <w:p w:rsidR="00825A10" w:rsidRPr="0091005D" w:rsidRDefault="00645085" w:rsidP="00AB471D">
      <w:pPr>
        <w:pStyle w:val="Screen"/>
      </w:pPr>
      <w:r w:rsidRPr="0091005D">
        <w:t xml:space="preserve">   Reason       : ER (OVERUSE PRECAUTION)</w:t>
      </w:r>
    </w:p>
    <w:p w:rsidR="00825A10" w:rsidRPr="0091005D" w:rsidRDefault="00645085" w:rsidP="00AB471D">
      <w:pPr>
        <w:pStyle w:val="Screen"/>
      </w:pPr>
      <w:r w:rsidRPr="0091005D">
        <w:t xml:space="preserve">   DUR Text     : ANDRODERM    DIS 5MG/24HR</w:t>
      </w:r>
    </w:p>
    <w:p w:rsidR="00825A10" w:rsidRPr="0091005D" w:rsidRDefault="00645085" w:rsidP="00AB471D">
      <w:pPr>
        <w:pStyle w:val="Screen"/>
      </w:pPr>
      <w:r w:rsidRPr="0091005D">
        <w:t xml:space="preserve">   Insurance    : EMDEON                          Contact: 800 555-5555</w:t>
      </w:r>
    </w:p>
    <w:p w:rsidR="00825A10" w:rsidRPr="0091005D" w:rsidRDefault="00645085" w:rsidP="00AB471D">
      <w:pPr>
        <w:pStyle w:val="Screen"/>
      </w:pPr>
      <w:bookmarkStart w:id="523" w:name="Page_115"/>
      <w:bookmarkStart w:id="524" w:name="Page_116"/>
      <w:bookmarkEnd w:id="523"/>
      <w:bookmarkEnd w:id="524"/>
      <w:r w:rsidRPr="0091005D">
        <w:t xml:space="preserve">   Group Name   : RXINS                      Group Number: 12454</w:t>
      </w:r>
    </w:p>
    <w:p w:rsidR="00825A10" w:rsidRPr="0091005D" w:rsidRDefault="00645085" w:rsidP="00AB471D">
      <w:pPr>
        <w:pStyle w:val="Screen"/>
      </w:pPr>
      <w:r w:rsidRPr="0091005D">
        <w:t xml:space="preserve">   Cardholder ID: 000011322P</w:t>
      </w:r>
    </w:p>
    <w:p w:rsidR="00825A10" w:rsidRPr="0091005D" w:rsidRDefault="00645085" w:rsidP="00AB471D">
      <w:pPr>
        <w:pStyle w:val="Screen"/>
      </w:pPr>
      <w:r w:rsidRPr="0091005D">
        <w:t xml:space="preserve">   -------------------------------------------------------------------------</w:t>
      </w:r>
    </w:p>
    <w:p w:rsidR="00825A10" w:rsidRPr="0091005D" w:rsidRDefault="00825A10" w:rsidP="00AB471D">
      <w:pPr>
        <w:pStyle w:val="Screen"/>
      </w:pPr>
    </w:p>
    <w:p w:rsidR="00825A10" w:rsidRPr="0091005D" w:rsidRDefault="00645085" w:rsidP="00AB471D">
      <w:pPr>
        <w:pStyle w:val="Screen"/>
      </w:pPr>
      <w:r w:rsidRPr="0091005D">
        <w:t xml:space="preserve">     Select one of the following:</w:t>
      </w:r>
    </w:p>
    <w:p w:rsidR="00825A10" w:rsidRPr="0091005D" w:rsidRDefault="00825A10" w:rsidP="00AB471D">
      <w:pPr>
        <w:pStyle w:val="Screen"/>
      </w:pPr>
    </w:p>
    <w:p w:rsidR="00825A10" w:rsidRPr="0091005D" w:rsidRDefault="00645085" w:rsidP="00AB471D">
      <w:pPr>
        <w:pStyle w:val="Screen"/>
      </w:pPr>
      <w:r w:rsidRPr="0091005D">
        <w:t xml:space="preserve">          O         (O)VERRIDE - RESUBMIT WITH OVERRIDE CODES</w:t>
      </w:r>
    </w:p>
    <w:p w:rsidR="00825A10" w:rsidRPr="0091005D" w:rsidRDefault="00645085" w:rsidP="00AB471D">
      <w:pPr>
        <w:pStyle w:val="Screen"/>
      </w:pPr>
      <w:r w:rsidRPr="0091005D">
        <w:t xml:space="preserve">          I         (I)GNORE - FILL Rx WITHOUT CLAIM SUBMISSION</w:t>
      </w:r>
    </w:p>
    <w:p w:rsidR="00825A10" w:rsidRPr="0091005D" w:rsidRDefault="00645085" w:rsidP="00AB471D">
      <w:pPr>
        <w:pStyle w:val="Screen"/>
      </w:pPr>
      <w:r w:rsidRPr="0091005D">
        <w:t xml:space="preserve">          Q         (Q)UIT - SEND TO WORKLIST (REQUIRES INTERVENTION)</w:t>
      </w:r>
    </w:p>
    <w:p w:rsidR="00825A10" w:rsidRPr="0091005D" w:rsidRDefault="00825A10" w:rsidP="00AB471D">
      <w:pPr>
        <w:pStyle w:val="Screen"/>
      </w:pPr>
    </w:p>
    <w:p w:rsidR="00825A10" w:rsidRPr="0091005D" w:rsidRDefault="00645085" w:rsidP="00AB471D">
      <w:pPr>
        <w:pStyle w:val="Screen"/>
      </w:pPr>
      <w:r w:rsidRPr="0091005D">
        <w:t xml:space="preserve">(O)verride,(I)gnore,(Q)uit: Q// </w:t>
      </w:r>
      <w:r w:rsidRPr="0091005D">
        <w:rPr>
          <w:b/>
        </w:rPr>
        <w:t>O</w:t>
      </w:r>
      <w:r w:rsidRPr="0091005D">
        <w:t xml:space="preserve">  OVERRIDE</w:t>
      </w:r>
    </w:p>
    <w:p w:rsidR="00825A10" w:rsidRPr="0091005D" w:rsidRDefault="00825A10" w:rsidP="00544C4F"/>
    <w:p w:rsidR="00825A10" w:rsidRDefault="00645085" w:rsidP="00B62C66">
      <w:pPr>
        <w:pStyle w:val="BodyText"/>
        <w:rPr>
          <w:lang w:val="en-US"/>
        </w:rPr>
      </w:pPr>
      <w:r w:rsidRPr="0091005D">
        <w:t xml:space="preserve">When a claim is rejected, typically the Payer provides a “Reason for Service Code”, which displays on the reject as “Reason”. The user can use this reason to then select which code is entered for “Professional Service Code” and “Result of Service Code”. To see a list of service codes, enter </w:t>
      </w:r>
      <w:r w:rsidRPr="0091005D">
        <w:rPr>
          <w:b/>
        </w:rPr>
        <w:t>?</w:t>
      </w:r>
      <w:r w:rsidRPr="0091005D">
        <w:t xml:space="preserve"> at the specified prompt.Example: Handling a Rejected New Order for ePharmacy Billing (continued)</w:t>
      </w:r>
    </w:p>
    <w:p w:rsidR="00836E99" w:rsidRPr="00836E99" w:rsidRDefault="00836E99" w:rsidP="00B62C66">
      <w:pPr>
        <w:pStyle w:val="BodyText"/>
      </w:pPr>
    </w:p>
    <w:p w:rsidR="00825A10" w:rsidRPr="0091005D" w:rsidRDefault="00645085" w:rsidP="00AB471D">
      <w:pPr>
        <w:pStyle w:val="Screen"/>
      </w:pPr>
      <w:r w:rsidRPr="0091005D">
        <w:t>Reason for Service Code  : ER - OVERUSE</w:t>
      </w:r>
    </w:p>
    <w:p w:rsidR="00825A10" w:rsidRPr="0091005D" w:rsidRDefault="00645085" w:rsidP="00AB471D">
      <w:pPr>
        <w:pStyle w:val="Screen"/>
      </w:pPr>
      <w:r w:rsidRPr="0091005D">
        <w:t xml:space="preserve">Professional Service Code: </w:t>
      </w:r>
      <w:r w:rsidRPr="0091005D">
        <w:rPr>
          <w:b/>
        </w:rPr>
        <w:t>RT</w:t>
      </w:r>
      <w:r w:rsidRPr="0091005D">
        <w:t xml:space="preserve">       RECOMMENDED LABORATORY TEST</w:t>
      </w:r>
    </w:p>
    <w:p w:rsidR="00825A10" w:rsidRPr="0091005D" w:rsidRDefault="00645085" w:rsidP="00AB471D">
      <w:pPr>
        <w:pStyle w:val="Screen"/>
      </w:pPr>
      <w:r w:rsidRPr="0091005D">
        <w:t xml:space="preserve">Result of Service Code   : </w:t>
      </w:r>
      <w:r w:rsidRPr="0091005D">
        <w:rPr>
          <w:b/>
        </w:rPr>
        <w:t>1G</w:t>
      </w:r>
      <w:r w:rsidRPr="0091005D">
        <w:t xml:space="preserve">       FILLED, WITH PRESCRIBER APPROVAL</w:t>
      </w:r>
    </w:p>
    <w:p w:rsidR="00825A10" w:rsidRPr="0091005D" w:rsidRDefault="00825A10" w:rsidP="00AB471D">
      <w:pPr>
        <w:pStyle w:val="Screen"/>
      </w:pPr>
    </w:p>
    <w:p w:rsidR="00825A10" w:rsidRPr="0091005D" w:rsidRDefault="00645085" w:rsidP="00AB471D">
      <w:pPr>
        <w:pStyle w:val="Screen"/>
      </w:pPr>
      <w:r w:rsidRPr="0091005D">
        <w:t xml:space="preserve">     Reason for Service Code  : ER - OVERUSE</w:t>
      </w:r>
    </w:p>
    <w:p w:rsidR="00825A10" w:rsidRPr="0091005D" w:rsidRDefault="00645085" w:rsidP="00AB471D">
      <w:pPr>
        <w:pStyle w:val="Screen"/>
      </w:pPr>
      <w:r w:rsidRPr="0091005D">
        <w:t xml:space="preserve">     Professional Service Code: RT - RECOMMENDED LABORATORY TEST</w:t>
      </w:r>
    </w:p>
    <w:p w:rsidR="00825A10" w:rsidRPr="0091005D" w:rsidRDefault="00645085" w:rsidP="00AB471D">
      <w:pPr>
        <w:pStyle w:val="Screen"/>
      </w:pPr>
      <w:r w:rsidRPr="0091005D">
        <w:t xml:space="preserve">     Result of Service Code   : 1G - FILLED, WITH PRESCRIBER APPROVAL</w:t>
      </w:r>
    </w:p>
    <w:p w:rsidR="00825A10" w:rsidRPr="0091005D" w:rsidRDefault="00825A10" w:rsidP="00AB471D">
      <w:pPr>
        <w:pStyle w:val="Screen"/>
      </w:pPr>
    </w:p>
    <w:p w:rsidR="00825A10" w:rsidRPr="0091005D" w:rsidRDefault="00645085" w:rsidP="00AB471D">
      <w:pPr>
        <w:pStyle w:val="Screen"/>
      </w:pPr>
      <w:r w:rsidRPr="0091005D">
        <w:t xml:space="preserve">     Confirm? ? YES// </w:t>
      </w:r>
      <w:r w:rsidRPr="0091005D">
        <w:rPr>
          <w:b/>
        </w:rPr>
        <w:t>&lt;Enter&gt;</w:t>
      </w:r>
    </w:p>
    <w:p w:rsidR="00825A10" w:rsidRPr="0091005D" w:rsidRDefault="00825A10" w:rsidP="00AB471D">
      <w:pPr>
        <w:pStyle w:val="Screen"/>
      </w:pPr>
    </w:p>
    <w:p w:rsidR="00825A10" w:rsidRPr="0091005D" w:rsidRDefault="00C73894" w:rsidP="006D3E80">
      <w:pPr>
        <w:pStyle w:val="Screen"/>
      </w:pPr>
      <w:r w:rsidRPr="0091005D">
        <w:t xml:space="preserve">Veteran </w:t>
      </w:r>
      <w:r w:rsidR="00645085" w:rsidRPr="0091005D">
        <w:t>Prescription 99999999 successfully submitted to ECME for claim generation.</w:t>
      </w:r>
    </w:p>
    <w:p w:rsidR="00825A10" w:rsidRPr="0091005D" w:rsidRDefault="00825A10" w:rsidP="006D3E80">
      <w:pPr>
        <w:pStyle w:val="Screen"/>
      </w:pPr>
    </w:p>
    <w:p w:rsidR="00825A10" w:rsidRPr="0091005D" w:rsidRDefault="00645085" w:rsidP="006D3E80">
      <w:pPr>
        <w:pStyle w:val="Screen"/>
      </w:pPr>
      <w:r w:rsidRPr="0091005D">
        <w:t xml:space="preserve">Claim Status: </w:t>
      </w:r>
    </w:p>
    <w:p w:rsidR="00825A10" w:rsidRPr="0091005D" w:rsidRDefault="00645085" w:rsidP="006D3E80">
      <w:pPr>
        <w:pStyle w:val="Screen"/>
      </w:pPr>
      <w:r w:rsidRPr="0091005D">
        <w:t>IN PROGRESS-Waiting to start</w:t>
      </w:r>
    </w:p>
    <w:p w:rsidR="00825A10" w:rsidRPr="0091005D" w:rsidRDefault="00645085" w:rsidP="006D3E80">
      <w:pPr>
        <w:pStyle w:val="Screen"/>
      </w:pPr>
      <w:r w:rsidRPr="0091005D">
        <w:t>IN PROGRESS-Waiting for packet build</w:t>
      </w:r>
    </w:p>
    <w:p w:rsidR="00825A10" w:rsidRPr="0091005D" w:rsidRDefault="00645085" w:rsidP="006D3E80">
      <w:pPr>
        <w:pStyle w:val="Screen"/>
      </w:pPr>
      <w:r w:rsidRPr="0091005D">
        <w:lastRenderedPageBreak/>
        <w:t>IN PROGRESS-Packet being built</w:t>
      </w:r>
    </w:p>
    <w:p w:rsidR="00825A10" w:rsidRPr="0091005D" w:rsidRDefault="00645085" w:rsidP="003218BB">
      <w:pPr>
        <w:pStyle w:val="Screen"/>
        <w:keepNext/>
      </w:pPr>
      <w:r w:rsidRPr="0091005D">
        <w:t>IN PROGRESS-Waiting for transmit</w:t>
      </w:r>
    </w:p>
    <w:p w:rsidR="00825A10" w:rsidRPr="0091005D" w:rsidRDefault="00645085" w:rsidP="003218BB">
      <w:pPr>
        <w:pStyle w:val="Screen"/>
        <w:keepNext/>
      </w:pPr>
      <w:r w:rsidRPr="0091005D">
        <w:t>IN PROGRESS-Transmitting</w:t>
      </w:r>
    </w:p>
    <w:p w:rsidR="00825A10" w:rsidRPr="0091005D" w:rsidRDefault="00645085" w:rsidP="003218BB">
      <w:pPr>
        <w:pStyle w:val="Screen"/>
        <w:keepNext/>
      </w:pPr>
      <w:r w:rsidRPr="0091005D">
        <w:t>IN PROGRESS-Waiting to process response</w:t>
      </w:r>
    </w:p>
    <w:p w:rsidR="00825A10" w:rsidRPr="0091005D" w:rsidRDefault="00645085" w:rsidP="003218BB">
      <w:pPr>
        <w:pStyle w:val="Screen"/>
        <w:keepNext/>
      </w:pPr>
      <w:r w:rsidRPr="0091005D">
        <w:t>E PAYABLE</w:t>
      </w:r>
    </w:p>
    <w:p w:rsidR="00825A10" w:rsidRPr="0091005D" w:rsidRDefault="00825A10" w:rsidP="00544C4F"/>
    <w:p w:rsidR="00825A10" w:rsidRPr="0091005D" w:rsidRDefault="00645085" w:rsidP="00B62C66">
      <w:pPr>
        <w:pStyle w:val="BodyText"/>
      </w:pPr>
      <w:r w:rsidRPr="0091005D">
        <w:t xml:space="preserve">For Refill Too Soon rejects, the same choices apply. </w:t>
      </w:r>
    </w:p>
    <w:p w:rsidR="00F718DD" w:rsidRPr="0091005D" w:rsidRDefault="00F718DD" w:rsidP="00B62C66">
      <w:pPr>
        <w:pStyle w:val="BodyText"/>
      </w:pPr>
      <w:bookmarkStart w:id="525" w:name="p038a"/>
    </w:p>
    <w:p w:rsidR="001B00B2" w:rsidRPr="0091005D" w:rsidRDefault="001B00B2" w:rsidP="00B62C66">
      <w:pPr>
        <w:pStyle w:val="BodyText"/>
      </w:pPr>
      <w:bookmarkStart w:id="526" w:name="p086_87"/>
      <w:bookmarkEnd w:id="526"/>
      <w:r w:rsidRPr="0091005D">
        <w:t>Example: Handling a Reject Resolution Required rejected</w:t>
      </w:r>
      <w:r w:rsidRPr="0091005D">
        <w:fldChar w:fldCharType="begin"/>
      </w:r>
      <w:r w:rsidRPr="0091005D">
        <w:rPr>
          <w:sz w:val="22"/>
        </w:rPr>
        <w:instrText xml:space="preserve"> XE "</w:instrText>
      </w:r>
      <w:r w:rsidRPr="0091005D">
        <w:instrText>Reject Resolution Required reject</w:instrText>
      </w:r>
      <w:r w:rsidRPr="0091005D">
        <w:rPr>
          <w:sz w:val="22"/>
        </w:rPr>
        <w:instrText xml:space="preserve">" </w:instrText>
      </w:r>
      <w:r w:rsidRPr="0091005D">
        <w:fldChar w:fldCharType="end"/>
      </w:r>
      <w:r w:rsidRPr="0091005D">
        <w:t xml:space="preserve"> New Prescription for ePharmacy Billing</w:t>
      </w:r>
    </w:p>
    <w:p w:rsidR="00984E3C" w:rsidRPr="0091005D" w:rsidRDefault="00984E3C" w:rsidP="00B62C66">
      <w:pPr>
        <w:pStyle w:val="BodyText"/>
      </w:pPr>
    </w:p>
    <w:p w:rsidR="001B00B2" w:rsidRPr="0091005D" w:rsidRDefault="001B00B2" w:rsidP="00B62C66">
      <w:pPr>
        <w:pStyle w:val="BodyText"/>
      </w:pPr>
      <w:r w:rsidRPr="0091005D">
        <w:t>For VETERAN prescriptions, a reject code can be specified in the Reject Resolution Required section of the ePharmacy Site Parameter screen to stop a prescription from being filled.  The Reject Resolution Required reject codes will prevent a  a prescription from being filled during any claims processing under the following conditions:</w:t>
      </w:r>
    </w:p>
    <w:p w:rsidR="001B00B2" w:rsidRPr="0091005D" w:rsidRDefault="001B00B2" w:rsidP="00984E3C">
      <w:pPr>
        <w:pStyle w:val="BodyTextBullet1"/>
      </w:pPr>
      <w:r w:rsidRPr="0091005D">
        <w:t>VETERAN eligibility</w:t>
      </w:r>
    </w:p>
    <w:p w:rsidR="001B00B2" w:rsidRPr="0091005D" w:rsidRDefault="001B00B2" w:rsidP="00984E3C">
      <w:pPr>
        <w:pStyle w:val="BodyTextBullet1"/>
      </w:pPr>
      <w:r w:rsidRPr="0091005D">
        <w:t>The prescription is an original fill</w:t>
      </w:r>
    </w:p>
    <w:p w:rsidR="001B00B2" w:rsidRPr="0091005D" w:rsidRDefault="001B00B2" w:rsidP="00984E3C">
      <w:pPr>
        <w:pStyle w:val="BodyTextBullet1"/>
      </w:pPr>
      <w:r w:rsidRPr="0091005D">
        <w:t>The prescription is not released</w:t>
      </w:r>
    </w:p>
    <w:p w:rsidR="001B00B2" w:rsidRPr="0091005D" w:rsidRDefault="001B00B2" w:rsidP="006D3E80">
      <w:pPr>
        <w:pStyle w:val="BodyTextBullet1"/>
        <w:keepNext/>
      </w:pPr>
      <w:r w:rsidRPr="0091005D">
        <w:t>The reject is on the Reject Resolution Required list for the division</w:t>
      </w:r>
    </w:p>
    <w:p w:rsidR="001B00B2" w:rsidRPr="0091005D" w:rsidRDefault="001B00B2" w:rsidP="00984E3C">
      <w:pPr>
        <w:pStyle w:val="BodyTextBullet1"/>
      </w:pPr>
      <w:r w:rsidRPr="0091005D">
        <w:t>The total gross amount of the prescription is at or above the specified threshold amount</w:t>
      </w:r>
    </w:p>
    <w:p w:rsidR="00F33F0C" w:rsidRPr="0091005D" w:rsidRDefault="00F33F0C" w:rsidP="00544C4F"/>
    <w:p w:rsidR="001B00B2" w:rsidRPr="0091005D" w:rsidRDefault="001B00B2" w:rsidP="00B62C66">
      <w:pPr>
        <w:pStyle w:val="BodyText"/>
      </w:pPr>
      <w:r w:rsidRPr="0091005D">
        <w:t>For VETERAN prescription rejections that have Reject Resolution Required rejects, the user will be able to select from (I)gnore, which bypasses claims processing and allows the prescription to be filled, or (Q)uit which sends it to the Third Party Payer Rejects – Worklist. Prescriptions with these type rejects cannot be filled until the reject is resolved. Example:</w:t>
      </w:r>
    </w:p>
    <w:p w:rsidR="001B00B2" w:rsidRPr="0091005D" w:rsidRDefault="001B00B2" w:rsidP="00544C4F">
      <w:pPr>
        <w:rPr>
          <w:sz w:val="22"/>
          <w:szCs w:val="22"/>
        </w:rPr>
      </w:pPr>
    </w:p>
    <w:p w:rsidR="001B00B2" w:rsidRPr="0091005D" w:rsidRDefault="001B00B2" w:rsidP="00A17F7F">
      <w:pPr>
        <w:pStyle w:val="Example"/>
      </w:pPr>
      <w:r w:rsidRPr="0091005D">
        <w:t>Example: Handling a Reject Resolution Required rejected New Order for ePharmacy Billing (continued)</w:t>
      </w:r>
    </w:p>
    <w:p w:rsidR="001B00B2" w:rsidRPr="0091005D" w:rsidRDefault="001B00B2" w:rsidP="00AB471D">
      <w:pPr>
        <w:pStyle w:val="Screen"/>
      </w:pPr>
      <w:r w:rsidRPr="0091005D">
        <w:t xml:space="preserve">Claim Status: </w:t>
      </w:r>
    </w:p>
    <w:p w:rsidR="001B00B2" w:rsidRPr="0091005D" w:rsidRDefault="001B00B2" w:rsidP="00AB471D">
      <w:pPr>
        <w:pStyle w:val="Screen"/>
      </w:pPr>
      <w:r w:rsidRPr="0091005D">
        <w:t>IN PROGRESS-Waiting to start</w:t>
      </w:r>
    </w:p>
    <w:p w:rsidR="001B00B2" w:rsidRPr="0091005D" w:rsidRDefault="001B00B2" w:rsidP="00AB471D">
      <w:pPr>
        <w:pStyle w:val="Screen"/>
      </w:pPr>
      <w:r w:rsidRPr="0091005D">
        <w:t>IN PROGRESS-Building the claim</w:t>
      </w:r>
    </w:p>
    <w:p w:rsidR="001B00B2" w:rsidRPr="0091005D" w:rsidRDefault="001B00B2" w:rsidP="00AB471D">
      <w:pPr>
        <w:pStyle w:val="Screen"/>
      </w:pPr>
      <w:r w:rsidRPr="0091005D">
        <w:t>IN PROGRESS-Building the HL7 packet</w:t>
      </w:r>
    </w:p>
    <w:p w:rsidR="001B00B2" w:rsidRPr="0091005D" w:rsidRDefault="001B00B2" w:rsidP="00AB471D">
      <w:pPr>
        <w:pStyle w:val="Screen"/>
      </w:pPr>
      <w:r w:rsidRPr="0091005D">
        <w:t>IN PROGRESS-Transmitting</w:t>
      </w:r>
    </w:p>
    <w:p w:rsidR="001B00B2" w:rsidRPr="0091005D" w:rsidRDefault="001B00B2" w:rsidP="00AB471D">
      <w:pPr>
        <w:pStyle w:val="Screen"/>
      </w:pPr>
      <w:r w:rsidRPr="0091005D">
        <w:t>IN PROGRESS-Processing response</w:t>
      </w:r>
    </w:p>
    <w:p w:rsidR="001B00B2" w:rsidRPr="0091005D" w:rsidRDefault="001B00B2" w:rsidP="00AB471D">
      <w:pPr>
        <w:pStyle w:val="Screen"/>
      </w:pPr>
      <w:r w:rsidRPr="0091005D">
        <w:t>E REJECTED</w:t>
      </w:r>
    </w:p>
    <w:p w:rsidR="001B00B2" w:rsidRPr="0091005D" w:rsidRDefault="001B00B2" w:rsidP="00AB471D">
      <w:pPr>
        <w:pStyle w:val="Screen"/>
      </w:pPr>
    </w:p>
    <w:p w:rsidR="001B00B2" w:rsidRPr="0091005D" w:rsidRDefault="001B00B2" w:rsidP="00AB471D">
      <w:pPr>
        <w:pStyle w:val="Screen"/>
      </w:pPr>
    </w:p>
    <w:p w:rsidR="001B00B2" w:rsidRPr="0091005D" w:rsidRDefault="001B00B2" w:rsidP="00AB471D">
      <w:pPr>
        <w:pStyle w:val="Screen"/>
      </w:pPr>
      <w:r w:rsidRPr="0091005D">
        <w:t xml:space="preserve">                *** </w:t>
      </w:r>
      <w:r w:rsidR="00C73894" w:rsidRPr="0091005D">
        <w:t xml:space="preserve">VETERAN - </w:t>
      </w:r>
      <w:r w:rsidRPr="0091005D">
        <w:t>REJECT RECEIVED FROM THIRD PARTY PAYER ***</w:t>
      </w:r>
    </w:p>
    <w:p w:rsidR="001B00B2" w:rsidRPr="0091005D" w:rsidRDefault="001B00B2" w:rsidP="00AB471D">
      <w:pPr>
        <w:pStyle w:val="Screen"/>
      </w:pPr>
      <w:r w:rsidRPr="0091005D">
        <w:t xml:space="preserve">   -------------------------------------------------------------------------</w:t>
      </w:r>
    </w:p>
    <w:p w:rsidR="001B00B2" w:rsidRPr="0091005D" w:rsidRDefault="001B00B2" w:rsidP="00AB471D">
      <w:pPr>
        <w:pStyle w:val="Screen"/>
      </w:pPr>
      <w:r w:rsidRPr="0091005D">
        <w:t xml:space="preserve">   Division : ALBANY                 NPI: 123456789      NCPDP: 4150001</w:t>
      </w:r>
    </w:p>
    <w:p w:rsidR="001B00B2" w:rsidRPr="0091005D" w:rsidRDefault="001B00B2" w:rsidP="00AB471D">
      <w:pPr>
        <w:pStyle w:val="Screen"/>
      </w:pPr>
      <w:r w:rsidRPr="0091005D">
        <w:t xml:space="preserve">   Patient  : OP,FOUR(000-01-1322P)  Sex: M      DOB: JAN 13, 1922(83)</w:t>
      </w:r>
    </w:p>
    <w:p w:rsidR="001B00B2" w:rsidRPr="0091005D" w:rsidRDefault="001B00B2" w:rsidP="00AB471D">
      <w:pPr>
        <w:pStyle w:val="Screen"/>
      </w:pPr>
      <w:r w:rsidRPr="0091005D">
        <w:t xml:space="preserve">   Rx/Drug  : 99999999/0 – TESTOSTERONE (ANDROD       ECME#: 000001234567</w:t>
      </w:r>
    </w:p>
    <w:p w:rsidR="001B00B2" w:rsidRPr="0091005D" w:rsidRDefault="001B00B2" w:rsidP="00AB471D">
      <w:pPr>
        <w:pStyle w:val="Screen"/>
      </w:pPr>
      <w:r w:rsidRPr="0091005D">
        <w:t xml:space="preserve">   Reject(s): 76 - Plan Limitations Exceeded Received on JUN 07, 2013@11:26:05</w:t>
      </w:r>
    </w:p>
    <w:p w:rsidR="001B00B2" w:rsidRPr="0091005D" w:rsidRDefault="001B00B2" w:rsidP="00AB471D">
      <w:pPr>
        <w:pStyle w:val="Screen"/>
      </w:pPr>
    </w:p>
    <w:p w:rsidR="001B00B2" w:rsidRPr="0091005D" w:rsidRDefault="001B00B2" w:rsidP="00AB471D">
      <w:pPr>
        <w:pStyle w:val="Screen"/>
      </w:pPr>
      <w:r w:rsidRPr="0091005D">
        <w:t xml:space="preserve">   Payer Message: DAYS SUPPLY IS MORE THAN ALLOWED BY PLAN</w:t>
      </w:r>
    </w:p>
    <w:p w:rsidR="001B00B2" w:rsidRPr="0091005D" w:rsidRDefault="001B00B2" w:rsidP="00AB471D">
      <w:pPr>
        <w:pStyle w:val="Screen"/>
      </w:pPr>
      <w:r w:rsidRPr="0091005D">
        <w:t xml:space="preserve">   Insurance    : TEST INS                          Contact: 800-555-5555</w:t>
      </w:r>
    </w:p>
    <w:p w:rsidR="001B00B2" w:rsidRPr="0091005D" w:rsidRDefault="001B00B2" w:rsidP="00AB471D">
      <w:pPr>
        <w:pStyle w:val="Screen"/>
      </w:pPr>
      <w:r w:rsidRPr="0091005D">
        <w:t xml:space="preserve">   Group Name   : RXINS                          Group Number: 12454</w:t>
      </w:r>
    </w:p>
    <w:p w:rsidR="001B00B2" w:rsidRPr="0091005D" w:rsidRDefault="001B00B2" w:rsidP="00AB471D">
      <w:pPr>
        <w:pStyle w:val="Screen"/>
      </w:pPr>
      <w:bookmarkStart w:id="527" w:name="p038b"/>
      <w:bookmarkEnd w:id="525"/>
      <w:r w:rsidRPr="0091005D">
        <w:t xml:space="preserve">   Cardholder ID: 0000011322P</w:t>
      </w:r>
    </w:p>
    <w:p w:rsidR="001B00B2" w:rsidRPr="0091005D" w:rsidRDefault="001B00B2" w:rsidP="00AB471D">
      <w:pPr>
        <w:pStyle w:val="Screen"/>
      </w:pPr>
    </w:p>
    <w:p w:rsidR="001B00B2" w:rsidRPr="0091005D" w:rsidRDefault="001B00B2" w:rsidP="00AB471D">
      <w:pPr>
        <w:pStyle w:val="Screen"/>
      </w:pPr>
      <w:r w:rsidRPr="0091005D">
        <w:t xml:space="preserve">   Reject Resolution Required</w:t>
      </w:r>
    </w:p>
    <w:p w:rsidR="001B00B2" w:rsidRPr="0091005D" w:rsidRDefault="001B00B2" w:rsidP="00AB471D">
      <w:pPr>
        <w:pStyle w:val="Screen"/>
      </w:pPr>
      <w:r w:rsidRPr="0091005D">
        <w:t xml:space="preserve">   Gross Amount Due ($34.42) is greater than or equal to</w:t>
      </w:r>
    </w:p>
    <w:p w:rsidR="001B00B2" w:rsidRPr="0091005D" w:rsidRDefault="001B00B2" w:rsidP="00AB471D">
      <w:pPr>
        <w:pStyle w:val="Screen"/>
      </w:pPr>
      <w:r w:rsidRPr="0091005D">
        <w:t xml:space="preserve">   Threshold Dollar Amount ($0)</w:t>
      </w:r>
    </w:p>
    <w:p w:rsidR="001B00B2" w:rsidRPr="0091005D" w:rsidRDefault="001B00B2" w:rsidP="00AB471D">
      <w:pPr>
        <w:pStyle w:val="Screen"/>
      </w:pPr>
      <w:r w:rsidRPr="0091005D">
        <w:lastRenderedPageBreak/>
        <w:t xml:space="preserve">   Please select Quit to resolve this reject on the Reject Worklist.</w:t>
      </w:r>
    </w:p>
    <w:p w:rsidR="001B00B2" w:rsidRPr="0091005D" w:rsidRDefault="001B00B2" w:rsidP="00AB471D">
      <w:pPr>
        <w:pStyle w:val="Screen"/>
      </w:pPr>
      <w:r w:rsidRPr="0091005D">
        <w:t xml:space="preserve">   -------------------------------------------------------------------------</w:t>
      </w:r>
    </w:p>
    <w:p w:rsidR="001B00B2" w:rsidRPr="0091005D" w:rsidRDefault="001B00B2" w:rsidP="00AB471D">
      <w:pPr>
        <w:pStyle w:val="Screen"/>
      </w:pPr>
    </w:p>
    <w:p w:rsidR="001B00B2" w:rsidRPr="0091005D" w:rsidRDefault="001B00B2" w:rsidP="00D345C0">
      <w:pPr>
        <w:pStyle w:val="Screen"/>
        <w:keepNext/>
      </w:pPr>
      <w:r w:rsidRPr="0091005D">
        <w:t xml:space="preserve">     Select one of the following:</w:t>
      </w:r>
    </w:p>
    <w:p w:rsidR="001B00B2" w:rsidRPr="0091005D" w:rsidRDefault="001B00B2" w:rsidP="00364662">
      <w:pPr>
        <w:pStyle w:val="Screen"/>
        <w:keepNext/>
      </w:pPr>
    </w:p>
    <w:p w:rsidR="001B00B2" w:rsidRPr="0091005D" w:rsidRDefault="001B00B2" w:rsidP="00B00AC9">
      <w:pPr>
        <w:pStyle w:val="Screen"/>
        <w:keepNext/>
      </w:pPr>
      <w:r w:rsidRPr="0091005D">
        <w:t xml:space="preserve">          I         (I)GNORE - FILL Rx WITHOUT CLAIM SUBMISSION</w:t>
      </w:r>
    </w:p>
    <w:p w:rsidR="001B00B2" w:rsidRPr="0091005D" w:rsidRDefault="001B00B2" w:rsidP="0016717F">
      <w:pPr>
        <w:pStyle w:val="Screen"/>
        <w:keepNext/>
      </w:pPr>
      <w:r w:rsidRPr="0091005D">
        <w:t xml:space="preserve">          Q         (Q)UIT - SEND TO WORKLIST (REQUIRES INTERVENTION)</w:t>
      </w:r>
    </w:p>
    <w:p w:rsidR="001B00B2" w:rsidRPr="0091005D" w:rsidRDefault="001B00B2" w:rsidP="0016223E">
      <w:pPr>
        <w:pStyle w:val="Screen"/>
        <w:keepNext/>
      </w:pPr>
    </w:p>
    <w:p w:rsidR="001B00B2" w:rsidRPr="0091005D" w:rsidRDefault="001B00B2" w:rsidP="003218BB">
      <w:pPr>
        <w:pStyle w:val="Screen"/>
        <w:keepNext/>
      </w:pPr>
      <w:r w:rsidRPr="0091005D">
        <w:t xml:space="preserve">(I)gnore,(Q)uit: Q//  </w:t>
      </w:r>
    </w:p>
    <w:bookmarkEnd w:id="527"/>
    <w:p w:rsidR="001B00B2" w:rsidRPr="0091005D" w:rsidRDefault="001B00B2" w:rsidP="00B62C66">
      <w:pPr>
        <w:pStyle w:val="BodyText"/>
      </w:pPr>
    </w:p>
    <w:p w:rsidR="00825A10" w:rsidRPr="0091005D" w:rsidRDefault="00645085" w:rsidP="00B51E7C">
      <w:pPr>
        <w:pStyle w:val="ExampleHeading"/>
      </w:pPr>
      <w:r w:rsidRPr="0091005D">
        <w:t xml:space="preserve">Example: </w:t>
      </w:r>
      <w:bookmarkStart w:id="528" w:name="Tricare_Reject"/>
      <w:r w:rsidRPr="0091005D">
        <w:t xml:space="preserve">Handling a </w:t>
      </w:r>
      <w:r w:rsidR="00D50320" w:rsidRPr="0091005D">
        <w:t>TRICARE</w:t>
      </w:r>
      <w:r w:rsidRPr="0091005D">
        <w:t xml:space="preserve"> Rejected New Order for ePharmacy Billing</w:t>
      </w:r>
      <w:bookmarkEnd w:id="528"/>
    </w:p>
    <w:p w:rsidR="00984E3C" w:rsidRPr="0091005D" w:rsidRDefault="00984E3C" w:rsidP="00B62C66">
      <w:pPr>
        <w:pStyle w:val="BodyText"/>
      </w:pPr>
    </w:p>
    <w:p w:rsidR="00825A10" w:rsidRPr="0091005D" w:rsidRDefault="00645085" w:rsidP="00B62C66">
      <w:pPr>
        <w:pStyle w:val="BodyText"/>
      </w:pPr>
      <w:r w:rsidRPr="0091005D">
        <w:t xml:space="preserve">Rejected </w:t>
      </w:r>
      <w:r w:rsidR="00D50320" w:rsidRPr="0091005D">
        <w:t>TRICARE</w:t>
      </w:r>
      <w:r w:rsidRPr="0091005D">
        <w:t xml:space="preserve"> claims will be denoted with “</w:t>
      </w:r>
      <w:r w:rsidR="00D50320" w:rsidRPr="0091005D">
        <w:t>TRICARE</w:t>
      </w:r>
      <w:r w:rsidRPr="0091005D">
        <w:t xml:space="preserve">” during submission to ECME and within the subsequent reject notification screen. Also, the reject codes will be displayed in both places. The following example shows a prescription being submitted to ECME and this process occurs directly following the </w:t>
      </w:r>
      <w:r w:rsidRPr="0091005D">
        <w:rPr>
          <w:szCs w:val="22"/>
        </w:rPr>
        <w:t xml:space="preserve">“Is this correct? YES//” prompt during finish. </w:t>
      </w:r>
      <w:r w:rsidRPr="0091005D">
        <w:t xml:space="preserve">Where DUR or RTS are one of the reject codes, the user will be able to select from (D)iscontinue the prescription, submit (O)verride codes, or (Q)uit which sends the rejection to the Third Party Payer Rejects - Worklist. A </w:t>
      </w:r>
      <w:r w:rsidR="00D50320" w:rsidRPr="0091005D">
        <w:t>TRICARE</w:t>
      </w:r>
      <w:r w:rsidRPr="0091005D">
        <w:t xml:space="preserve"> r</w:t>
      </w:r>
      <w:r w:rsidR="00984E3C" w:rsidRPr="0091005D">
        <w:t>ejection may not be (I)gnored.</w:t>
      </w:r>
    </w:p>
    <w:p w:rsidR="00984E3C" w:rsidRPr="0091005D" w:rsidRDefault="00984E3C" w:rsidP="00544C4F"/>
    <w:p w:rsidR="00825A10" w:rsidRPr="0091005D" w:rsidRDefault="00D50320" w:rsidP="00AB471D">
      <w:pPr>
        <w:pStyle w:val="Screen"/>
      </w:pPr>
      <w:r w:rsidRPr="0091005D">
        <w:rPr>
          <w:b/>
          <w:bCs/>
          <w:bdr w:val="single" w:sz="4" w:space="0" w:color="auto"/>
        </w:rPr>
        <w:t>TRICARE</w:t>
      </w:r>
      <w:r w:rsidR="00645085" w:rsidRPr="0091005D">
        <w:rPr>
          <w:color w:val="FF0000"/>
        </w:rPr>
        <w:t xml:space="preserve"> </w:t>
      </w:r>
      <w:r w:rsidR="00645085" w:rsidRPr="0091005D">
        <w:t>Prescription 101110 submitted to ECME for claim generation.</w:t>
      </w:r>
    </w:p>
    <w:p w:rsidR="00825A10" w:rsidRPr="0091005D" w:rsidRDefault="00825A10" w:rsidP="00AB471D">
      <w:pPr>
        <w:pStyle w:val="Screen"/>
      </w:pPr>
    </w:p>
    <w:p w:rsidR="00825A10" w:rsidRPr="0091005D" w:rsidRDefault="00645085" w:rsidP="00AB471D">
      <w:pPr>
        <w:pStyle w:val="Screen"/>
      </w:pPr>
      <w:r w:rsidRPr="0091005D">
        <w:t xml:space="preserve">Claim Status: </w:t>
      </w:r>
    </w:p>
    <w:p w:rsidR="00825A10" w:rsidRPr="0091005D" w:rsidRDefault="00645085" w:rsidP="00AB471D">
      <w:pPr>
        <w:pStyle w:val="Screen"/>
      </w:pPr>
      <w:r w:rsidRPr="0091005D">
        <w:t>IN PROGRESS-Waiting to start</w:t>
      </w:r>
    </w:p>
    <w:p w:rsidR="00825A10" w:rsidRPr="0091005D" w:rsidRDefault="00645085" w:rsidP="00AB471D">
      <w:pPr>
        <w:pStyle w:val="Screen"/>
      </w:pPr>
      <w:r w:rsidRPr="0091005D">
        <w:t>IN PROGRESS-Building the claim</w:t>
      </w:r>
    </w:p>
    <w:p w:rsidR="00825A10" w:rsidRPr="0091005D" w:rsidRDefault="00645085" w:rsidP="00AB471D">
      <w:pPr>
        <w:pStyle w:val="Screen"/>
      </w:pPr>
      <w:r w:rsidRPr="0091005D">
        <w:t>IN PROGRESS-Transmitting</w:t>
      </w:r>
    </w:p>
    <w:p w:rsidR="00825A10" w:rsidRPr="0091005D" w:rsidRDefault="00645085" w:rsidP="00AB471D">
      <w:pPr>
        <w:pStyle w:val="Screen"/>
      </w:pPr>
      <w:r w:rsidRPr="0091005D">
        <w:t>IN PROGRESS-Processing response</w:t>
      </w:r>
    </w:p>
    <w:p w:rsidR="00825A10" w:rsidRPr="0091005D" w:rsidRDefault="00645085" w:rsidP="00AB471D">
      <w:pPr>
        <w:pStyle w:val="Screen"/>
      </w:pPr>
      <w:r w:rsidRPr="0091005D">
        <w:t>E REJECTED</w:t>
      </w:r>
    </w:p>
    <w:p w:rsidR="00825A10" w:rsidRPr="0091005D" w:rsidRDefault="00645085" w:rsidP="00AB471D">
      <w:pPr>
        <w:pStyle w:val="Screen"/>
      </w:pPr>
      <w:r w:rsidRPr="0091005D">
        <w:t xml:space="preserve">    79 - Refill Too Soon</w:t>
      </w:r>
    </w:p>
    <w:p w:rsidR="00825A10" w:rsidRPr="0091005D" w:rsidRDefault="00645085" w:rsidP="00AB471D">
      <w:pPr>
        <w:pStyle w:val="Screen"/>
      </w:pPr>
      <w:r w:rsidRPr="0091005D">
        <w:t xml:space="preserve">    </w:t>
      </w:r>
      <w:r w:rsidRPr="0091005D">
        <w:rPr>
          <w:rFonts w:cs="Courier New"/>
        </w:rPr>
        <w:t>14 - M/I Eligibility Clarification Code</w:t>
      </w:r>
    </w:p>
    <w:p w:rsidR="00825A10" w:rsidRPr="0091005D" w:rsidRDefault="00825A10" w:rsidP="00AB471D">
      <w:pPr>
        <w:pStyle w:val="Screen"/>
      </w:pPr>
    </w:p>
    <w:p w:rsidR="00825A10" w:rsidRPr="0091005D" w:rsidRDefault="00825A10" w:rsidP="00AB471D">
      <w:pPr>
        <w:pStyle w:val="Screen"/>
      </w:pPr>
    </w:p>
    <w:p w:rsidR="00825A10" w:rsidRPr="0091005D" w:rsidRDefault="00645085" w:rsidP="00AB471D">
      <w:pPr>
        <w:pStyle w:val="Screen"/>
      </w:pPr>
      <w:r w:rsidRPr="0091005D">
        <w:t xml:space="preserve">                *** REJECT RECEIVED FOR</w:t>
      </w:r>
      <w:r w:rsidRPr="0091005D">
        <w:rPr>
          <w:b/>
          <w:bCs/>
          <w:bdr w:val="single" w:sz="4" w:space="0" w:color="auto"/>
        </w:rPr>
        <w:t xml:space="preserve"> </w:t>
      </w:r>
      <w:r w:rsidR="00D50320" w:rsidRPr="0091005D">
        <w:rPr>
          <w:b/>
          <w:bCs/>
          <w:bdr w:val="single" w:sz="4" w:space="0" w:color="auto"/>
        </w:rPr>
        <w:t>TRICARE</w:t>
      </w:r>
      <w:r w:rsidRPr="0091005D">
        <w:rPr>
          <w:color w:val="FF0000"/>
        </w:rPr>
        <w:t xml:space="preserve"> </w:t>
      </w:r>
      <w:r w:rsidRPr="0091005D">
        <w:t>PATIENT ***</w:t>
      </w:r>
    </w:p>
    <w:p w:rsidR="00825A10" w:rsidRPr="0091005D" w:rsidRDefault="00645085" w:rsidP="00AB471D">
      <w:pPr>
        <w:pStyle w:val="Screen"/>
      </w:pPr>
      <w:r w:rsidRPr="0091005D">
        <w:t xml:space="preserve">   -------------------------------------------------------------------------</w:t>
      </w:r>
    </w:p>
    <w:p w:rsidR="00825A10" w:rsidRPr="0091005D" w:rsidRDefault="00645085" w:rsidP="00AB471D">
      <w:pPr>
        <w:pStyle w:val="Screen"/>
      </w:pPr>
      <w:r w:rsidRPr="0091005D">
        <w:t xml:space="preserve">   Division : ALBANY ISC                               NPI#: 5000000021</w:t>
      </w:r>
    </w:p>
    <w:p w:rsidR="00825A10" w:rsidRPr="0091005D" w:rsidRDefault="00645085" w:rsidP="00AB471D">
      <w:pPr>
        <w:pStyle w:val="Screen"/>
      </w:pPr>
      <w:r w:rsidRPr="0091005D">
        <w:t xml:space="preserve">   Patient  : OP</w:t>
      </w:r>
      <w:r w:rsidR="00D50320" w:rsidRPr="0091005D">
        <w:t>TRICARE</w:t>
      </w:r>
      <w:r w:rsidRPr="0091005D">
        <w:t>,ONE(666-55-4789)  Sex: M        DOB: OCT 18,1963(44)</w:t>
      </w:r>
    </w:p>
    <w:p w:rsidR="00825A10" w:rsidRPr="0091005D" w:rsidRDefault="00645085" w:rsidP="00AB471D">
      <w:pPr>
        <w:pStyle w:val="Screen"/>
      </w:pPr>
      <w:r w:rsidRPr="0091005D">
        <w:t xml:space="preserve">   Rx/Drug  : 101110/0 - NAPROXEN 250MG S.T.          ECME#: </w:t>
      </w:r>
      <w:r w:rsidR="001A6FC4" w:rsidRPr="0091005D">
        <w:t>00000</w:t>
      </w:r>
      <w:r w:rsidRPr="0091005D">
        <w:t>0112303</w:t>
      </w:r>
    </w:p>
    <w:p w:rsidR="00825A10" w:rsidRPr="0091005D" w:rsidRDefault="00645085" w:rsidP="00AB471D">
      <w:pPr>
        <w:pStyle w:val="Screen"/>
      </w:pPr>
      <w:r w:rsidRPr="0091005D">
        <w:t xml:space="preserve">   Reject(s): REFILL TOO SOON (79), </w:t>
      </w:r>
      <w:r w:rsidRPr="0091005D">
        <w:rPr>
          <w:rFonts w:cs="Courier New"/>
        </w:rPr>
        <w:t>14 - M/I Eligibility Clarification Code</w:t>
      </w:r>
      <w:r w:rsidRPr="0091005D">
        <w:t xml:space="preserve"> (14).  </w:t>
      </w:r>
    </w:p>
    <w:p w:rsidR="00825A10" w:rsidRPr="0091005D" w:rsidRDefault="00645085" w:rsidP="00AB471D">
      <w:pPr>
        <w:pStyle w:val="Screen"/>
      </w:pPr>
      <w:r w:rsidRPr="0091005D">
        <w:t xml:space="preserve">              Received on MAR 03, 2008@14:40:57.</w:t>
      </w:r>
    </w:p>
    <w:p w:rsidR="00825A10" w:rsidRPr="0091005D" w:rsidRDefault="00825A10" w:rsidP="00AB471D">
      <w:pPr>
        <w:pStyle w:val="Screen"/>
      </w:pPr>
    </w:p>
    <w:p w:rsidR="00825A10" w:rsidRPr="0091005D" w:rsidRDefault="00645085" w:rsidP="00AB471D">
      <w:pPr>
        <w:pStyle w:val="Screen"/>
      </w:pPr>
      <w:r w:rsidRPr="0091005D">
        <w:t xml:space="preserve">   Insurance    : </w:t>
      </w:r>
      <w:r w:rsidR="00D50320" w:rsidRPr="0091005D">
        <w:t>TRICARE</w:t>
      </w:r>
      <w:r w:rsidRPr="0091005D">
        <w:t xml:space="preserve">                         Contact: </w:t>
      </w:r>
    </w:p>
    <w:p w:rsidR="00825A10" w:rsidRPr="0091005D" w:rsidRDefault="00645085" w:rsidP="00AB471D">
      <w:pPr>
        <w:pStyle w:val="Screen"/>
      </w:pPr>
      <w:r w:rsidRPr="0091005D">
        <w:t xml:space="preserve">   Group Name   : </w:t>
      </w:r>
      <w:r w:rsidR="00D50320" w:rsidRPr="0091005D">
        <w:t>TRICARE</w:t>
      </w:r>
      <w:r w:rsidRPr="0091005D">
        <w:t xml:space="preserve"> PRIME              Group Number: 123123</w:t>
      </w:r>
    </w:p>
    <w:p w:rsidR="00825A10" w:rsidRPr="0091005D" w:rsidRDefault="00645085" w:rsidP="00AB471D">
      <w:pPr>
        <w:pStyle w:val="Screen"/>
      </w:pPr>
      <w:r w:rsidRPr="0091005D">
        <w:t xml:space="preserve">   Cardholder ID: SI9844532</w:t>
      </w:r>
    </w:p>
    <w:p w:rsidR="00825A10" w:rsidRPr="0091005D" w:rsidRDefault="00645085" w:rsidP="00AB471D">
      <w:pPr>
        <w:pStyle w:val="Screen"/>
      </w:pPr>
      <w:r w:rsidRPr="0091005D">
        <w:t xml:space="preserve">   -------------------------------------------------------------------------</w:t>
      </w:r>
    </w:p>
    <w:p w:rsidR="00825A10" w:rsidRPr="0091005D" w:rsidRDefault="00825A10" w:rsidP="00AB471D">
      <w:pPr>
        <w:pStyle w:val="Screen"/>
      </w:pPr>
    </w:p>
    <w:p w:rsidR="00825A10" w:rsidRPr="0091005D" w:rsidRDefault="00645085" w:rsidP="00AB471D">
      <w:pPr>
        <w:pStyle w:val="Screen"/>
      </w:pPr>
      <w:r w:rsidRPr="0091005D">
        <w:t xml:space="preserve">     Select one of the following:</w:t>
      </w:r>
    </w:p>
    <w:p w:rsidR="00825A10" w:rsidRPr="0091005D" w:rsidRDefault="00825A10" w:rsidP="00AB471D">
      <w:pPr>
        <w:pStyle w:val="Screen"/>
      </w:pPr>
    </w:p>
    <w:p w:rsidR="00825A10" w:rsidRPr="0091005D" w:rsidRDefault="00645085" w:rsidP="00AB471D">
      <w:pPr>
        <w:pStyle w:val="Screen"/>
      </w:pPr>
      <w:r w:rsidRPr="0091005D">
        <w:t xml:space="preserve">          O         (O)VERRIDE - RESUBMIT WITH OVERRIDE CODES</w:t>
      </w:r>
    </w:p>
    <w:p w:rsidR="00825A10" w:rsidRPr="0091005D" w:rsidRDefault="00645085" w:rsidP="00AB471D">
      <w:pPr>
        <w:pStyle w:val="Screen"/>
      </w:pPr>
      <w:r w:rsidRPr="0091005D">
        <w:t xml:space="preserve">          D         (D)iscontinue - DO NOT FILL PRESCRIPTION</w:t>
      </w:r>
    </w:p>
    <w:p w:rsidR="00825A10" w:rsidRPr="0091005D" w:rsidRDefault="00645085" w:rsidP="00AB471D">
      <w:pPr>
        <w:pStyle w:val="Screen"/>
      </w:pPr>
      <w:r w:rsidRPr="0091005D">
        <w:t xml:space="preserve">          Q         (Q)UIT - SEND TO WORKLIST (REQUIRES INTERVENTION)</w:t>
      </w:r>
    </w:p>
    <w:p w:rsidR="00825A10" w:rsidRPr="0091005D" w:rsidRDefault="00825A10" w:rsidP="00AB471D">
      <w:pPr>
        <w:pStyle w:val="Screen"/>
      </w:pPr>
    </w:p>
    <w:p w:rsidR="00825A10" w:rsidRPr="0091005D" w:rsidRDefault="00645085" w:rsidP="00AB471D">
      <w:pPr>
        <w:pStyle w:val="Screen"/>
      </w:pPr>
      <w:r w:rsidRPr="0091005D">
        <w:t>(O)verride,(D)iscontinue,(Q)uit: Q//</w:t>
      </w:r>
    </w:p>
    <w:p w:rsidR="00825A10" w:rsidRPr="0091005D" w:rsidRDefault="00825A10" w:rsidP="00544C4F"/>
    <w:p w:rsidR="00825A10" w:rsidRPr="0091005D" w:rsidRDefault="00645085" w:rsidP="00B51E7C">
      <w:pPr>
        <w:pStyle w:val="ExampleHeading"/>
      </w:pPr>
      <w:r w:rsidRPr="0091005D">
        <w:t xml:space="preserve">Example: Handling a non-DUR/RTS or non-clinical </w:t>
      </w:r>
      <w:r w:rsidR="00D50320" w:rsidRPr="0091005D">
        <w:t>TRICARE</w:t>
      </w:r>
      <w:r w:rsidRPr="0091005D">
        <w:t xml:space="preserve"> rejected New Order for ePharmacy Billing</w:t>
      </w:r>
    </w:p>
    <w:p w:rsidR="00984E3C" w:rsidRPr="0091005D" w:rsidRDefault="00984E3C" w:rsidP="00B62C66">
      <w:pPr>
        <w:pStyle w:val="BodyText"/>
      </w:pPr>
    </w:p>
    <w:p w:rsidR="00825A10" w:rsidRPr="0091005D" w:rsidRDefault="00645085" w:rsidP="00B62C66">
      <w:pPr>
        <w:pStyle w:val="BodyText"/>
      </w:pPr>
      <w:r w:rsidRPr="0091005D">
        <w:t xml:space="preserve">For </w:t>
      </w:r>
      <w:r w:rsidR="00D50320" w:rsidRPr="0091005D">
        <w:t>TRICARE</w:t>
      </w:r>
      <w:r w:rsidRPr="0091005D">
        <w:t xml:space="preserve"> prescription rejections that have non-DUR/RTS or non-clinical rejects, the user will be able to select from (D)iscontinue the prescription or (Q)uit which sends it to the Third </w:t>
      </w:r>
      <w:r w:rsidRPr="0091005D">
        <w:lastRenderedPageBreak/>
        <w:t>Party Payer Rejects - Worklist</w:t>
      </w:r>
      <w:r w:rsidR="005A0C6A" w:rsidRPr="0091005D">
        <w:t xml:space="preserve">. </w:t>
      </w:r>
      <w:r w:rsidR="00D50320" w:rsidRPr="0091005D">
        <w:t>TRICARE</w:t>
      </w:r>
      <w:r w:rsidRPr="0091005D">
        <w:t xml:space="preserve"> prescriptions with these type rejects cannot be filled until the rejection is resolved</w:t>
      </w:r>
      <w:r w:rsidR="005A0C6A" w:rsidRPr="0091005D">
        <w:t xml:space="preserve">. </w:t>
      </w:r>
      <w:r w:rsidRPr="0091005D">
        <w:t>Example:</w:t>
      </w:r>
    </w:p>
    <w:p w:rsidR="00984E3C" w:rsidRPr="0091005D" w:rsidRDefault="00984E3C" w:rsidP="00544C4F"/>
    <w:p w:rsidR="00825A10" w:rsidRPr="0091005D" w:rsidRDefault="00D50320" w:rsidP="006D3E80">
      <w:pPr>
        <w:pStyle w:val="Screen"/>
        <w:keepNext/>
      </w:pPr>
      <w:r w:rsidRPr="0091005D">
        <w:t>TRICARE</w:t>
      </w:r>
      <w:r w:rsidR="00645085" w:rsidRPr="0091005D">
        <w:t xml:space="preserve"> Prescription 101113 submitted to ECME for claim generation.</w:t>
      </w:r>
    </w:p>
    <w:p w:rsidR="00825A10" w:rsidRPr="0091005D" w:rsidRDefault="00825A10" w:rsidP="006D3E80">
      <w:pPr>
        <w:pStyle w:val="Screen"/>
        <w:keepNext/>
      </w:pPr>
    </w:p>
    <w:p w:rsidR="00825A10" w:rsidRPr="0091005D" w:rsidRDefault="00645085" w:rsidP="006D3E80">
      <w:pPr>
        <w:pStyle w:val="Screen"/>
        <w:keepNext/>
      </w:pPr>
      <w:r w:rsidRPr="0091005D">
        <w:t xml:space="preserve">Claim Status: </w:t>
      </w:r>
    </w:p>
    <w:p w:rsidR="00825A10" w:rsidRPr="0091005D" w:rsidRDefault="00645085" w:rsidP="00AB471D">
      <w:pPr>
        <w:pStyle w:val="Screen"/>
      </w:pPr>
      <w:r w:rsidRPr="0091005D">
        <w:t>IN PROGRESS-Waiting to start</w:t>
      </w:r>
    </w:p>
    <w:p w:rsidR="00825A10" w:rsidRPr="0091005D" w:rsidRDefault="00645085" w:rsidP="00AB471D">
      <w:pPr>
        <w:pStyle w:val="Screen"/>
      </w:pPr>
      <w:r w:rsidRPr="0091005D">
        <w:t>IN PROGRESS-Building the claim</w:t>
      </w:r>
    </w:p>
    <w:p w:rsidR="00825A10" w:rsidRPr="0091005D" w:rsidRDefault="00645085" w:rsidP="00AB471D">
      <w:pPr>
        <w:pStyle w:val="Screen"/>
      </w:pPr>
      <w:r w:rsidRPr="0091005D">
        <w:t>IN PROGRESS-Building the HL7 packet</w:t>
      </w:r>
    </w:p>
    <w:p w:rsidR="00825A10" w:rsidRPr="0091005D" w:rsidRDefault="00645085" w:rsidP="00AB471D">
      <w:pPr>
        <w:pStyle w:val="Screen"/>
      </w:pPr>
      <w:r w:rsidRPr="0091005D">
        <w:t>IN PROGRESS-Transmitting</w:t>
      </w:r>
    </w:p>
    <w:p w:rsidR="00825A10" w:rsidRPr="0091005D" w:rsidRDefault="00645085" w:rsidP="00AB471D">
      <w:pPr>
        <w:pStyle w:val="Screen"/>
      </w:pPr>
      <w:r w:rsidRPr="0091005D">
        <w:t>E REJECTED</w:t>
      </w:r>
    </w:p>
    <w:p w:rsidR="00825A10" w:rsidRPr="0091005D" w:rsidRDefault="00645085" w:rsidP="00AB471D">
      <w:pPr>
        <w:pStyle w:val="Screen"/>
      </w:pPr>
      <w:r w:rsidRPr="0091005D">
        <w:t xml:space="preserve">    07 - M/I Cardholder ID Number</w:t>
      </w:r>
    </w:p>
    <w:p w:rsidR="00825A10" w:rsidRPr="0091005D" w:rsidRDefault="00645085" w:rsidP="00AB471D">
      <w:pPr>
        <w:pStyle w:val="Screen"/>
      </w:pPr>
      <w:r w:rsidRPr="0091005D">
        <w:t xml:space="preserve">    14 - M/I Eligibility Clarification Code</w:t>
      </w:r>
    </w:p>
    <w:p w:rsidR="00825A10" w:rsidRPr="0091005D" w:rsidRDefault="00825A10" w:rsidP="00AB471D">
      <w:pPr>
        <w:pStyle w:val="Screen"/>
      </w:pPr>
    </w:p>
    <w:p w:rsidR="00825A10" w:rsidRPr="0091005D" w:rsidRDefault="00825A10" w:rsidP="00AB471D">
      <w:pPr>
        <w:pStyle w:val="Screen"/>
      </w:pPr>
    </w:p>
    <w:p w:rsidR="00825A10" w:rsidRPr="0091005D" w:rsidRDefault="00645085" w:rsidP="00AB471D">
      <w:pPr>
        <w:pStyle w:val="Screen"/>
      </w:pPr>
      <w:r w:rsidRPr="0091005D">
        <w:t xml:space="preserve">                *** REJECT RECEIVED FOR </w:t>
      </w:r>
      <w:r w:rsidR="00D50320" w:rsidRPr="0091005D">
        <w:t>TRICARE</w:t>
      </w:r>
      <w:r w:rsidRPr="0091005D">
        <w:t xml:space="preserve"> PATIENT ***</w:t>
      </w:r>
    </w:p>
    <w:p w:rsidR="00825A10" w:rsidRPr="0091005D" w:rsidRDefault="00645085" w:rsidP="00AB471D">
      <w:pPr>
        <w:pStyle w:val="Screen"/>
      </w:pPr>
      <w:r w:rsidRPr="0091005D">
        <w:t xml:space="preserve">   -------------------------------------------------------------------------</w:t>
      </w:r>
    </w:p>
    <w:p w:rsidR="00825A10" w:rsidRPr="0091005D" w:rsidRDefault="00645085" w:rsidP="00AB471D">
      <w:pPr>
        <w:pStyle w:val="Screen"/>
      </w:pPr>
      <w:r w:rsidRPr="0091005D">
        <w:t xml:space="preserve">   Division : ALBANY ISC                               NPI#: 5000000021</w:t>
      </w:r>
    </w:p>
    <w:p w:rsidR="00825A10" w:rsidRPr="0091005D" w:rsidRDefault="00645085" w:rsidP="00AB471D">
      <w:pPr>
        <w:pStyle w:val="Screen"/>
      </w:pPr>
      <w:r w:rsidRPr="0091005D">
        <w:t xml:space="preserve">   Patient  : OP</w:t>
      </w:r>
      <w:r w:rsidR="00D50320" w:rsidRPr="0091005D">
        <w:t>TRICARE</w:t>
      </w:r>
      <w:r w:rsidRPr="0091005D">
        <w:t>,ONE(666-55-4789)  Sex: M        DOB: OCT 18,1963(44)</w:t>
      </w:r>
    </w:p>
    <w:p w:rsidR="00825A10" w:rsidRPr="0091005D" w:rsidRDefault="00645085" w:rsidP="00AB471D">
      <w:pPr>
        <w:pStyle w:val="Screen"/>
      </w:pPr>
      <w:r w:rsidRPr="0091005D">
        <w:t xml:space="preserve">   Rx/Drug  : 101113/0 - SIMETHICONE 40MG TAB         ECME#: </w:t>
      </w:r>
      <w:r w:rsidR="001A6FC4" w:rsidRPr="0091005D">
        <w:t>00000</w:t>
      </w:r>
      <w:r w:rsidRPr="0091005D">
        <w:t>0112306</w:t>
      </w:r>
    </w:p>
    <w:p w:rsidR="00825A10" w:rsidRPr="0091005D" w:rsidRDefault="00645085" w:rsidP="00AB471D">
      <w:pPr>
        <w:pStyle w:val="Screen"/>
      </w:pPr>
      <w:r w:rsidRPr="0091005D">
        <w:t xml:space="preserve">   Reject(s): M/I Eligibility Clarification Code (14), M/I Cardholder ID </w:t>
      </w:r>
    </w:p>
    <w:p w:rsidR="00825A10" w:rsidRPr="0091005D" w:rsidRDefault="00645085" w:rsidP="00AB471D">
      <w:pPr>
        <w:pStyle w:val="Screen"/>
      </w:pPr>
      <w:r w:rsidRPr="0091005D">
        <w:t xml:space="preserve">              Number (07).  Received on MAR 03, 2008@14:43:42.</w:t>
      </w:r>
    </w:p>
    <w:p w:rsidR="00825A10" w:rsidRPr="0091005D" w:rsidRDefault="00825A10" w:rsidP="00AB471D">
      <w:pPr>
        <w:pStyle w:val="Screen"/>
      </w:pPr>
    </w:p>
    <w:p w:rsidR="00825A10" w:rsidRPr="0091005D" w:rsidRDefault="00645085" w:rsidP="00AB471D">
      <w:pPr>
        <w:pStyle w:val="Screen"/>
      </w:pPr>
      <w:r w:rsidRPr="0091005D">
        <w:t xml:space="preserve">   Insurance    : </w:t>
      </w:r>
      <w:r w:rsidR="00D50320" w:rsidRPr="0091005D">
        <w:t>TRICARE</w:t>
      </w:r>
      <w:r w:rsidRPr="0091005D">
        <w:t xml:space="preserve">                         Contact: </w:t>
      </w:r>
    </w:p>
    <w:p w:rsidR="00825A10" w:rsidRPr="0091005D" w:rsidRDefault="00645085" w:rsidP="00AB471D">
      <w:pPr>
        <w:pStyle w:val="Screen"/>
      </w:pPr>
      <w:r w:rsidRPr="0091005D">
        <w:t xml:space="preserve">   Group Name   : </w:t>
      </w:r>
      <w:r w:rsidR="00D50320" w:rsidRPr="0091005D">
        <w:t>TRICARE</w:t>
      </w:r>
      <w:r w:rsidRPr="0091005D">
        <w:t xml:space="preserve"> PRIME              Group Number: 123123</w:t>
      </w:r>
    </w:p>
    <w:p w:rsidR="00825A10" w:rsidRPr="0091005D" w:rsidRDefault="00645085" w:rsidP="00AB471D">
      <w:pPr>
        <w:pStyle w:val="Screen"/>
      </w:pPr>
      <w:r w:rsidRPr="0091005D">
        <w:t xml:space="preserve">   Cardholder ID: SI9844532</w:t>
      </w:r>
    </w:p>
    <w:p w:rsidR="00825A10" w:rsidRPr="0091005D" w:rsidRDefault="00645085" w:rsidP="00AB471D">
      <w:pPr>
        <w:pStyle w:val="Screen"/>
      </w:pPr>
      <w:r w:rsidRPr="0091005D">
        <w:t xml:space="preserve">   -------------------------------------------------------------------------</w:t>
      </w:r>
    </w:p>
    <w:p w:rsidR="00825A10" w:rsidRPr="0091005D" w:rsidRDefault="00825A10" w:rsidP="00AB471D">
      <w:pPr>
        <w:pStyle w:val="Screen"/>
      </w:pPr>
    </w:p>
    <w:p w:rsidR="00825A10" w:rsidRPr="0091005D" w:rsidRDefault="00645085" w:rsidP="00AB471D">
      <w:pPr>
        <w:pStyle w:val="Screen"/>
      </w:pPr>
      <w:r w:rsidRPr="0091005D">
        <w:t xml:space="preserve">     Select one of the following:</w:t>
      </w:r>
    </w:p>
    <w:p w:rsidR="00825A10" w:rsidRPr="0091005D" w:rsidRDefault="00825A10" w:rsidP="00AB471D">
      <w:pPr>
        <w:pStyle w:val="Screen"/>
      </w:pPr>
    </w:p>
    <w:p w:rsidR="00825A10" w:rsidRPr="0091005D" w:rsidRDefault="00645085" w:rsidP="00AB471D">
      <w:pPr>
        <w:pStyle w:val="Screen"/>
        <w:rPr>
          <w:b/>
          <w:bCs/>
          <w:bdr w:val="single" w:sz="4" w:space="0" w:color="auto"/>
        </w:rPr>
      </w:pPr>
      <w:r w:rsidRPr="0091005D">
        <w:rPr>
          <w:color w:val="FF0000"/>
        </w:rPr>
        <w:t xml:space="preserve">          </w:t>
      </w:r>
      <w:r w:rsidRPr="0091005D">
        <w:rPr>
          <w:b/>
          <w:bCs/>
          <w:bdr w:val="single" w:sz="4" w:space="0" w:color="auto"/>
        </w:rPr>
        <w:t>D         (D)iscontinue - DO NOT FILL PRESCRIPTION</w:t>
      </w:r>
    </w:p>
    <w:p w:rsidR="00825A10" w:rsidRPr="0091005D" w:rsidRDefault="00645085" w:rsidP="00AB471D">
      <w:pPr>
        <w:pStyle w:val="Screen"/>
      </w:pPr>
      <w:r w:rsidRPr="0091005D">
        <w:t xml:space="preserve">          Q         (Q)UIT - SEND TO WORKLIST (REQUIRES INTERVENTION)</w:t>
      </w:r>
    </w:p>
    <w:p w:rsidR="00825A10" w:rsidRPr="0091005D" w:rsidRDefault="00825A10" w:rsidP="00AB471D">
      <w:pPr>
        <w:pStyle w:val="Screen"/>
      </w:pPr>
    </w:p>
    <w:p w:rsidR="00825A10" w:rsidRPr="0091005D" w:rsidRDefault="00645085" w:rsidP="00AB471D">
      <w:pPr>
        <w:pStyle w:val="Screen"/>
      </w:pPr>
      <w:r w:rsidRPr="0091005D">
        <w:t>(D)iscontinue,(Q)uit: Q//</w:t>
      </w:r>
    </w:p>
    <w:p w:rsidR="00F718DD" w:rsidRPr="0091005D" w:rsidRDefault="00F718DD" w:rsidP="003D3A2F"/>
    <w:p w:rsidR="00825A10" w:rsidRPr="0091005D" w:rsidRDefault="00645085" w:rsidP="00B62C66">
      <w:pPr>
        <w:pStyle w:val="BodyText"/>
      </w:pPr>
      <w:r w:rsidRPr="0091005D">
        <w:t xml:space="preserve">For non-billable </w:t>
      </w:r>
      <w:r w:rsidR="00D50320" w:rsidRPr="0091005D">
        <w:t>TRICARE</w:t>
      </w:r>
      <w:r w:rsidRPr="0091005D">
        <w:t xml:space="preserve"> prescriptions, an abbreviated version of the reject notification screen will be displayed</w:t>
      </w:r>
      <w:r w:rsidR="005A0C6A" w:rsidRPr="0091005D">
        <w:t xml:space="preserve">. </w:t>
      </w:r>
      <w:r w:rsidRPr="0091005D">
        <w:t>Because the prescription is non-billable, the insurance and ECME information that's currently provided for DUR/RTS rejects will not be displayed (i.e. insurance, group name, group #, ECME #, contact, cardholder ID)</w:t>
      </w:r>
      <w:r w:rsidR="005A0C6A" w:rsidRPr="0091005D">
        <w:t xml:space="preserve">. </w:t>
      </w:r>
      <w:r w:rsidRPr="0091005D">
        <w:t xml:space="preserve">In this case, the prescription must be discontinued.  </w:t>
      </w:r>
    </w:p>
    <w:p w:rsidR="00825A10" w:rsidRPr="0091005D" w:rsidRDefault="00825A10" w:rsidP="003D3A2F"/>
    <w:p w:rsidR="00825A10" w:rsidRPr="0091005D" w:rsidRDefault="00645085" w:rsidP="00AB471D">
      <w:pPr>
        <w:pStyle w:val="Screen"/>
      </w:pPr>
      <w:r w:rsidRPr="0091005D">
        <w:t>Is this correct? YES// ...</w:t>
      </w:r>
    </w:p>
    <w:p w:rsidR="00825A10" w:rsidRPr="0091005D" w:rsidRDefault="00825A10" w:rsidP="00AB471D">
      <w:pPr>
        <w:pStyle w:val="Screen"/>
      </w:pPr>
    </w:p>
    <w:p w:rsidR="00825A10" w:rsidRPr="0091005D" w:rsidRDefault="00645085" w:rsidP="00AB471D">
      <w:pPr>
        <w:pStyle w:val="Screen"/>
      </w:pPr>
      <w:r w:rsidRPr="0091005D">
        <w:t xml:space="preserve">                        *** </w:t>
      </w:r>
      <w:r w:rsidR="00D50320" w:rsidRPr="0091005D">
        <w:t>TRICARE</w:t>
      </w:r>
      <w:r w:rsidRPr="0091005D">
        <w:t xml:space="preserve"> - NON-BILLABLE ***</w:t>
      </w:r>
    </w:p>
    <w:p w:rsidR="00825A10" w:rsidRPr="0091005D" w:rsidRDefault="00645085" w:rsidP="00AB471D">
      <w:pPr>
        <w:pStyle w:val="Screen"/>
      </w:pPr>
      <w:r w:rsidRPr="0091005D">
        <w:t xml:space="preserve">   -------------------------------------------------------------------------</w:t>
      </w:r>
    </w:p>
    <w:p w:rsidR="00825A10" w:rsidRPr="0091005D" w:rsidRDefault="00645085" w:rsidP="00AB471D">
      <w:pPr>
        <w:pStyle w:val="Screen"/>
      </w:pPr>
      <w:r w:rsidRPr="0091005D">
        <w:t xml:space="preserve">   Division : ALBANY ISC                               NPI#: </w:t>
      </w:r>
    </w:p>
    <w:p w:rsidR="00825A10" w:rsidRPr="0091005D" w:rsidRDefault="00645085" w:rsidP="00AB471D">
      <w:pPr>
        <w:pStyle w:val="Screen"/>
      </w:pPr>
      <w:r w:rsidRPr="0091005D">
        <w:t xml:space="preserve">   Patient  : OP</w:t>
      </w:r>
      <w:r w:rsidR="00D50320" w:rsidRPr="0091005D">
        <w:t>TRICARE</w:t>
      </w:r>
      <w:r w:rsidRPr="0091005D">
        <w:t>,ONE(666-55-4789)  Sex: M        DOB: OCT 18,1963(44)</w:t>
      </w:r>
    </w:p>
    <w:p w:rsidR="00825A10" w:rsidRPr="0091005D" w:rsidRDefault="00645085" w:rsidP="00AB471D">
      <w:pPr>
        <w:pStyle w:val="Screen"/>
      </w:pPr>
      <w:r w:rsidRPr="0091005D">
        <w:t xml:space="preserve">   Rx/Drug  : 102058/0 - ABSORBABLE GELATIN S         </w:t>
      </w:r>
    </w:p>
    <w:p w:rsidR="00825A10" w:rsidRPr="0091005D" w:rsidRDefault="00645085" w:rsidP="00AB471D">
      <w:pPr>
        <w:pStyle w:val="Screen"/>
      </w:pPr>
      <w:r w:rsidRPr="0091005D">
        <w:t xml:space="preserve">   Date/Time: AUG 27, 2008@16:49:46</w:t>
      </w:r>
    </w:p>
    <w:p w:rsidR="00825A10" w:rsidRPr="0091005D" w:rsidRDefault="00645085" w:rsidP="00AB471D">
      <w:pPr>
        <w:pStyle w:val="Screen"/>
      </w:pPr>
      <w:r w:rsidRPr="0091005D">
        <w:t xml:space="preserve">   Reason   : Drug not billable.</w:t>
      </w:r>
    </w:p>
    <w:p w:rsidR="00825A10" w:rsidRPr="0091005D" w:rsidRDefault="00645085" w:rsidP="00AB471D">
      <w:pPr>
        <w:pStyle w:val="Screen"/>
      </w:pPr>
      <w:r w:rsidRPr="0091005D">
        <w:t xml:space="preserve">   -------------------------------------------------------------------------</w:t>
      </w:r>
    </w:p>
    <w:p w:rsidR="00825A10" w:rsidRPr="0091005D" w:rsidRDefault="00825A10" w:rsidP="00AB471D">
      <w:pPr>
        <w:pStyle w:val="Screen"/>
      </w:pPr>
    </w:p>
    <w:p w:rsidR="00825A10" w:rsidRPr="0091005D" w:rsidRDefault="00645085" w:rsidP="00AB471D">
      <w:pPr>
        <w:pStyle w:val="Screen"/>
      </w:pPr>
      <w:r w:rsidRPr="0091005D">
        <w:t xml:space="preserve">This is a non-billable </w:t>
      </w:r>
      <w:r w:rsidR="00D50320" w:rsidRPr="0091005D">
        <w:t>TRICARE</w:t>
      </w:r>
      <w:r w:rsidRPr="0091005D">
        <w:t xml:space="preserve"> prescription.  It cannot be filled or sent</w:t>
      </w:r>
    </w:p>
    <w:p w:rsidR="00825A10" w:rsidRPr="0091005D" w:rsidRDefault="00645085" w:rsidP="00AB471D">
      <w:pPr>
        <w:pStyle w:val="Screen"/>
      </w:pPr>
      <w:r w:rsidRPr="0091005D">
        <w:t>to the reject worklist.  It must be discontinued.</w:t>
      </w:r>
    </w:p>
    <w:p w:rsidR="00825A10" w:rsidRPr="0091005D" w:rsidRDefault="00825A10" w:rsidP="00AB471D">
      <w:pPr>
        <w:pStyle w:val="Screen"/>
      </w:pPr>
    </w:p>
    <w:p w:rsidR="00825A10" w:rsidRPr="0091005D" w:rsidRDefault="00645085" w:rsidP="00AB471D">
      <w:pPr>
        <w:pStyle w:val="Screen"/>
      </w:pPr>
      <w:r w:rsidRPr="0091005D">
        <w:t>Press &lt;RETURN&gt; to continue...</w:t>
      </w:r>
    </w:p>
    <w:p w:rsidR="00825A10" w:rsidRPr="0091005D" w:rsidRDefault="00645085" w:rsidP="00AB471D">
      <w:pPr>
        <w:pStyle w:val="Screen"/>
      </w:pPr>
      <w:r w:rsidRPr="0091005D">
        <w:t>Nature of Order: SERVICE CORRECTION//        S</w:t>
      </w:r>
    </w:p>
    <w:p w:rsidR="00825A10" w:rsidRPr="0091005D" w:rsidRDefault="00825A10" w:rsidP="00AB471D">
      <w:pPr>
        <w:pStyle w:val="Screen"/>
      </w:pPr>
    </w:p>
    <w:p w:rsidR="00825A10" w:rsidRPr="0091005D" w:rsidRDefault="00645085" w:rsidP="00AB471D">
      <w:pPr>
        <w:pStyle w:val="Screen"/>
      </w:pPr>
      <w:r w:rsidRPr="0091005D">
        <w:t xml:space="preserve">Requesting PROVIDER: OPHARM  OPPHARM,ONE       OO   </w:t>
      </w:r>
    </w:p>
    <w:p w:rsidR="00825A10" w:rsidRPr="0091005D" w:rsidRDefault="00645085" w:rsidP="00B62C66">
      <w:pPr>
        <w:pStyle w:val="BodyText"/>
      </w:pPr>
      <w:r w:rsidRPr="0091005D">
        <w:t xml:space="preserve">Labels will not print for discontinued </w:t>
      </w:r>
      <w:r w:rsidR="00D50320" w:rsidRPr="0091005D">
        <w:t>TRICARE</w:t>
      </w:r>
      <w:r w:rsidRPr="0091005D">
        <w:t xml:space="preserve"> prescriptions, and reprint label will not be allowed for </w:t>
      </w:r>
      <w:r w:rsidR="00D50320" w:rsidRPr="0091005D">
        <w:t>TRICARE</w:t>
      </w:r>
      <w:r w:rsidRPr="0091005D">
        <w:t xml:space="preserve"> rejected prescriptions. </w:t>
      </w:r>
    </w:p>
    <w:p w:rsidR="00825A10" w:rsidRPr="0091005D" w:rsidRDefault="00825A10" w:rsidP="00B62C66">
      <w:pPr>
        <w:pStyle w:val="BodyText"/>
      </w:pPr>
    </w:p>
    <w:p w:rsidR="00825A10" w:rsidRPr="0091005D" w:rsidRDefault="00645085" w:rsidP="00AB471D">
      <w:pPr>
        <w:pStyle w:val="Screen"/>
      </w:pPr>
      <w:r w:rsidRPr="0091005D">
        <w:lastRenderedPageBreak/>
        <w:t>Select Rx (Prescriptions) Option: REPrint an Outpatient Rx Label</w:t>
      </w:r>
    </w:p>
    <w:p w:rsidR="00825A10" w:rsidRPr="0091005D" w:rsidRDefault="00825A10" w:rsidP="00AB471D">
      <w:pPr>
        <w:pStyle w:val="Screen"/>
      </w:pPr>
    </w:p>
    <w:p w:rsidR="00825A10" w:rsidRPr="0091005D" w:rsidRDefault="00825A10" w:rsidP="00AB471D">
      <w:pPr>
        <w:pStyle w:val="Screen"/>
      </w:pPr>
    </w:p>
    <w:p w:rsidR="00825A10" w:rsidRPr="0091005D" w:rsidRDefault="00825A10" w:rsidP="00AB471D">
      <w:pPr>
        <w:pStyle w:val="Screen"/>
      </w:pPr>
    </w:p>
    <w:p w:rsidR="00825A10" w:rsidRPr="0091005D" w:rsidRDefault="00645085" w:rsidP="00AB471D">
      <w:pPr>
        <w:pStyle w:val="Screen"/>
      </w:pPr>
      <w:r w:rsidRPr="0091005D">
        <w:t xml:space="preserve">Reprint Prescription Label: 101113       SIMETHICONE 40MG TAB  </w:t>
      </w:r>
    </w:p>
    <w:p w:rsidR="00825A10" w:rsidRPr="0091005D" w:rsidRDefault="00645085" w:rsidP="00AB471D">
      <w:pPr>
        <w:pStyle w:val="Screen"/>
      </w:pPr>
      <w:r w:rsidRPr="0091005D">
        <w:t xml:space="preserve">Number of Copies? :  (1-99): 1// </w:t>
      </w:r>
    </w:p>
    <w:p w:rsidR="00825A10" w:rsidRPr="0091005D" w:rsidRDefault="00645085" w:rsidP="00AB471D">
      <w:pPr>
        <w:pStyle w:val="Screen"/>
      </w:pPr>
      <w:r w:rsidRPr="0091005D">
        <w:t>Print adhesive portion of label only? ? No//   NO</w:t>
      </w:r>
    </w:p>
    <w:p w:rsidR="00825A10" w:rsidRPr="0091005D" w:rsidRDefault="00645085" w:rsidP="00AB471D">
      <w:pPr>
        <w:pStyle w:val="Screen"/>
      </w:pPr>
      <w:r w:rsidRPr="0091005D">
        <w:t>Do you want to resend to Dispensing System Device? No//   NO</w:t>
      </w:r>
    </w:p>
    <w:p w:rsidR="00825A10" w:rsidRPr="0091005D" w:rsidRDefault="00645085" w:rsidP="00AB471D">
      <w:pPr>
        <w:pStyle w:val="Screen"/>
      </w:pPr>
      <w:r w:rsidRPr="0091005D">
        <w:t>Comments: REPRINT</w:t>
      </w:r>
    </w:p>
    <w:p w:rsidR="00825A10" w:rsidRPr="0091005D" w:rsidRDefault="00825A10" w:rsidP="00AB471D">
      <w:pPr>
        <w:pStyle w:val="Screen"/>
      </w:pPr>
    </w:p>
    <w:p w:rsidR="00825A10" w:rsidRPr="0091005D" w:rsidRDefault="00645085" w:rsidP="00AB471D">
      <w:pPr>
        <w:pStyle w:val="Screen"/>
      </w:pPr>
      <w:r w:rsidRPr="0091005D">
        <w:t>Rx # 101113            03/03/08</w:t>
      </w:r>
    </w:p>
    <w:p w:rsidR="00825A10" w:rsidRPr="0091005D" w:rsidRDefault="00645085" w:rsidP="00AB471D">
      <w:pPr>
        <w:pStyle w:val="Screen"/>
      </w:pPr>
      <w:r w:rsidRPr="0091005D">
        <w:t>OP</w:t>
      </w:r>
      <w:r w:rsidR="00D50320" w:rsidRPr="0091005D">
        <w:t>TRICARE</w:t>
      </w:r>
      <w:r w:rsidRPr="0091005D">
        <w:t>,ONE                 #180</w:t>
      </w:r>
    </w:p>
    <w:p w:rsidR="00825A10" w:rsidRPr="0091005D" w:rsidRDefault="00825A10" w:rsidP="00AB471D">
      <w:pPr>
        <w:pStyle w:val="Screen"/>
      </w:pPr>
    </w:p>
    <w:p w:rsidR="00825A10" w:rsidRPr="0091005D" w:rsidRDefault="00645085" w:rsidP="00AB471D">
      <w:pPr>
        <w:pStyle w:val="Screen"/>
      </w:pPr>
      <w:r w:rsidRPr="0091005D">
        <w:t>ONE MOUTH TWICE A DAY</w:t>
      </w:r>
    </w:p>
    <w:p w:rsidR="00825A10" w:rsidRPr="0091005D" w:rsidRDefault="00825A10" w:rsidP="00AB471D">
      <w:pPr>
        <w:pStyle w:val="Screen"/>
      </w:pPr>
    </w:p>
    <w:p w:rsidR="00825A10" w:rsidRPr="0091005D" w:rsidRDefault="00645085" w:rsidP="00AB471D">
      <w:pPr>
        <w:pStyle w:val="Screen"/>
      </w:pPr>
      <w:r w:rsidRPr="0091005D">
        <w:t>SIMETHICONE 40MG TAB</w:t>
      </w:r>
    </w:p>
    <w:p w:rsidR="00825A10" w:rsidRPr="0091005D" w:rsidRDefault="00645085" w:rsidP="00AB471D">
      <w:pPr>
        <w:pStyle w:val="Screen"/>
      </w:pPr>
      <w:r w:rsidRPr="0091005D">
        <w:t>OPPHARM,ONE                 OPPHARM,ONE</w:t>
      </w:r>
    </w:p>
    <w:p w:rsidR="00825A10" w:rsidRPr="0091005D" w:rsidRDefault="00645085" w:rsidP="00AB471D">
      <w:pPr>
        <w:pStyle w:val="Screen"/>
      </w:pPr>
      <w:r w:rsidRPr="0091005D">
        <w:t># of Refills: 3</w:t>
      </w:r>
    </w:p>
    <w:p w:rsidR="00825A10" w:rsidRPr="0091005D" w:rsidRDefault="00825A10" w:rsidP="00AB471D">
      <w:pPr>
        <w:pStyle w:val="Screen"/>
      </w:pPr>
    </w:p>
    <w:p w:rsidR="00825A10" w:rsidRPr="0091005D" w:rsidRDefault="00645085" w:rsidP="00AB471D">
      <w:pPr>
        <w:pStyle w:val="Screen"/>
      </w:pPr>
      <w:r w:rsidRPr="0091005D">
        <w:t>Select LABEL DEVICE: NULL  Bit Bucket</w:t>
      </w:r>
    </w:p>
    <w:p w:rsidR="00825A10" w:rsidRPr="0091005D" w:rsidRDefault="00825A10" w:rsidP="00AB471D">
      <w:pPr>
        <w:pStyle w:val="Screen"/>
      </w:pPr>
    </w:p>
    <w:p w:rsidR="00825A10" w:rsidRPr="0091005D" w:rsidRDefault="00825A10" w:rsidP="00AB471D">
      <w:pPr>
        <w:pStyle w:val="Screen"/>
      </w:pPr>
    </w:p>
    <w:p w:rsidR="00825A10" w:rsidRPr="0091005D" w:rsidRDefault="00825A10" w:rsidP="00AB471D">
      <w:pPr>
        <w:pStyle w:val="Screen"/>
      </w:pPr>
    </w:p>
    <w:p w:rsidR="00825A10" w:rsidRPr="0091005D" w:rsidRDefault="00645085" w:rsidP="00AB471D">
      <w:pPr>
        <w:pStyle w:val="Screen"/>
      </w:pPr>
      <w:r w:rsidRPr="0091005D">
        <w:t>No Label(s) printed.</w:t>
      </w:r>
    </w:p>
    <w:p w:rsidR="00825A10" w:rsidRPr="0091005D" w:rsidRDefault="00825A10" w:rsidP="00AB471D">
      <w:pPr>
        <w:pStyle w:val="Screen"/>
      </w:pPr>
    </w:p>
    <w:p w:rsidR="00825A10" w:rsidRPr="0091005D" w:rsidRDefault="00825A10" w:rsidP="00AB471D">
      <w:pPr>
        <w:pStyle w:val="Screen"/>
      </w:pPr>
    </w:p>
    <w:p w:rsidR="00825A10" w:rsidRPr="0091005D" w:rsidRDefault="00645085" w:rsidP="00AB471D">
      <w:pPr>
        <w:pStyle w:val="Screen"/>
      </w:pPr>
      <w:r w:rsidRPr="0091005D">
        <w:t>Reprint Prescription Label:</w:t>
      </w:r>
    </w:p>
    <w:p w:rsidR="00825A10" w:rsidRPr="0091005D" w:rsidRDefault="00825A10" w:rsidP="003D3A2F"/>
    <w:p w:rsidR="00825A10" w:rsidRPr="0091005D" w:rsidRDefault="00645085" w:rsidP="00B62C66">
      <w:pPr>
        <w:pStyle w:val="BodyText"/>
      </w:pPr>
      <w:r w:rsidRPr="0091005D">
        <w:t xml:space="preserve">Suspended </w:t>
      </w:r>
      <w:r w:rsidR="00D50320" w:rsidRPr="0091005D">
        <w:t>TRICARE</w:t>
      </w:r>
      <w:r w:rsidRPr="0091005D">
        <w:t xml:space="preserve"> prescriptions will remain on suspense when a reject occurs, when the </w:t>
      </w:r>
      <w:r w:rsidR="0037446A" w:rsidRPr="0091005D">
        <w:t xml:space="preserve">prescription </w:t>
      </w:r>
      <w:r w:rsidRPr="0091005D">
        <w:t xml:space="preserve">is non-billable, or when the third party claim remains in an 'IN PROGRESS' status in ECME.  Labels will not print.  Once the reject is resolved, the user may pull the </w:t>
      </w:r>
      <w:r w:rsidR="0037446A" w:rsidRPr="0091005D">
        <w:t xml:space="preserve">prescription </w:t>
      </w:r>
      <w:r w:rsidRPr="0091005D">
        <w:t>early from suspense or wait for the next scheduled Print from Suspense option runs at which time labels will print accordingly. This includes CMOP and local suspense.</w:t>
      </w:r>
    </w:p>
    <w:p w:rsidR="00825A10" w:rsidRPr="0091005D" w:rsidRDefault="00825A10" w:rsidP="003D3A2F"/>
    <w:p w:rsidR="00825A10" w:rsidRPr="0091005D" w:rsidRDefault="00D50320" w:rsidP="00AB471D">
      <w:pPr>
        <w:pStyle w:val="Screen"/>
      </w:pPr>
      <w:r w:rsidRPr="0091005D">
        <w:t>TRICARE</w:t>
      </w:r>
      <w:r w:rsidR="00645085" w:rsidRPr="0091005D">
        <w:t xml:space="preserve"> Prescription 101607 submitted to ECME for claim generation.</w:t>
      </w:r>
    </w:p>
    <w:p w:rsidR="00825A10" w:rsidRPr="0091005D" w:rsidRDefault="00825A10" w:rsidP="00AB471D">
      <w:pPr>
        <w:pStyle w:val="Screen"/>
      </w:pPr>
    </w:p>
    <w:p w:rsidR="00825A10" w:rsidRPr="0091005D" w:rsidRDefault="00645085" w:rsidP="00AB471D">
      <w:pPr>
        <w:pStyle w:val="Screen"/>
      </w:pPr>
      <w:r w:rsidRPr="0091005D">
        <w:t xml:space="preserve">Claim Status: </w:t>
      </w:r>
    </w:p>
    <w:p w:rsidR="00825A10" w:rsidRPr="0091005D" w:rsidRDefault="00645085" w:rsidP="00AB471D">
      <w:pPr>
        <w:pStyle w:val="Screen"/>
      </w:pPr>
      <w:r w:rsidRPr="0091005D">
        <w:t>IN PROGRESS-Building the claim</w:t>
      </w:r>
    </w:p>
    <w:p w:rsidR="00825A10" w:rsidRPr="0091005D" w:rsidRDefault="00645085" w:rsidP="00AB471D">
      <w:pPr>
        <w:pStyle w:val="Screen"/>
      </w:pPr>
      <w:r w:rsidRPr="0091005D">
        <w:t>IN PROGRESS-Transmitting</w:t>
      </w:r>
    </w:p>
    <w:p w:rsidR="00825A10" w:rsidRPr="0091005D" w:rsidRDefault="00645085" w:rsidP="00AB471D">
      <w:pPr>
        <w:pStyle w:val="Screen"/>
      </w:pPr>
      <w:r w:rsidRPr="0091005D">
        <w:t>IN PROGRESS-Parsing response</w:t>
      </w:r>
    </w:p>
    <w:p w:rsidR="00825A10" w:rsidRPr="0091005D" w:rsidRDefault="00825A10" w:rsidP="00AB471D">
      <w:pPr>
        <w:pStyle w:val="Screen"/>
      </w:pPr>
    </w:p>
    <w:p w:rsidR="00825A10" w:rsidRPr="0091005D" w:rsidRDefault="00825A10" w:rsidP="00AB471D">
      <w:pPr>
        <w:pStyle w:val="Screen"/>
      </w:pPr>
    </w:p>
    <w:p w:rsidR="00825A10" w:rsidRPr="0091005D" w:rsidRDefault="00645085" w:rsidP="00AB471D">
      <w:pPr>
        <w:pStyle w:val="Screen"/>
      </w:pPr>
      <w:r w:rsidRPr="0091005D">
        <w:t xml:space="preserve">                  *** </w:t>
      </w:r>
      <w:r w:rsidR="00D50320" w:rsidRPr="0091005D">
        <w:rPr>
          <w:b/>
          <w:bCs/>
          <w:bdr w:val="single" w:sz="4" w:space="0" w:color="auto"/>
        </w:rPr>
        <w:t>TRICARE</w:t>
      </w:r>
      <w:r w:rsidRPr="0091005D">
        <w:rPr>
          <w:b/>
          <w:bCs/>
          <w:bdr w:val="single" w:sz="4" w:space="0" w:color="auto"/>
        </w:rPr>
        <w:t xml:space="preserve"> - 'IN PROGRESS'</w:t>
      </w:r>
      <w:r w:rsidRPr="0091005D">
        <w:t xml:space="preserve"> ECME status ***</w:t>
      </w:r>
    </w:p>
    <w:p w:rsidR="00825A10" w:rsidRPr="0091005D" w:rsidRDefault="00645085" w:rsidP="00AB471D">
      <w:pPr>
        <w:pStyle w:val="Screen"/>
      </w:pPr>
      <w:r w:rsidRPr="0091005D">
        <w:t xml:space="preserve">   -------------------------------------------------------------------------</w:t>
      </w:r>
    </w:p>
    <w:p w:rsidR="00825A10" w:rsidRPr="0091005D" w:rsidRDefault="00645085" w:rsidP="00AB471D">
      <w:pPr>
        <w:pStyle w:val="Screen"/>
      </w:pPr>
      <w:r w:rsidRPr="0091005D">
        <w:t xml:space="preserve">   Division : ALBANY ISC                               NPI#: 5000000021</w:t>
      </w:r>
    </w:p>
    <w:p w:rsidR="00825A10" w:rsidRPr="0091005D" w:rsidRDefault="00645085" w:rsidP="00AB471D">
      <w:pPr>
        <w:pStyle w:val="Screen"/>
      </w:pPr>
      <w:r w:rsidRPr="0091005D">
        <w:t xml:space="preserve">   Patient  : OP</w:t>
      </w:r>
      <w:r w:rsidR="00D50320" w:rsidRPr="0091005D">
        <w:t>TRICARE</w:t>
      </w:r>
      <w:r w:rsidRPr="0091005D">
        <w:t>,ONE(666-55-4789)  Sex: M        DOB: OCT 18,1963(44)</w:t>
      </w:r>
    </w:p>
    <w:p w:rsidR="00825A10" w:rsidRPr="0091005D" w:rsidRDefault="00645085" w:rsidP="00AB471D">
      <w:pPr>
        <w:pStyle w:val="Screen"/>
      </w:pPr>
      <w:r w:rsidRPr="0091005D">
        <w:t xml:space="preserve">   Rx/Drug  : 101607/0 - ACETAZOLAMIDE 250MG          </w:t>
      </w:r>
    </w:p>
    <w:p w:rsidR="00825A10" w:rsidRPr="0091005D" w:rsidRDefault="00645085" w:rsidP="00AB471D">
      <w:pPr>
        <w:pStyle w:val="Screen"/>
      </w:pPr>
      <w:r w:rsidRPr="0091005D">
        <w:t xml:space="preserve">   Date/Time: APR 20, 2008@20:11:17</w:t>
      </w:r>
    </w:p>
    <w:p w:rsidR="00825A10" w:rsidRPr="0091005D" w:rsidRDefault="00645085" w:rsidP="00AB471D">
      <w:pPr>
        <w:pStyle w:val="Screen"/>
      </w:pPr>
      <w:r w:rsidRPr="0091005D">
        <w:t xml:space="preserve">   Reason   : ECME Status is in an 'IN PROGRESS' state and cannot be filled</w:t>
      </w:r>
    </w:p>
    <w:p w:rsidR="00825A10" w:rsidRPr="0091005D" w:rsidRDefault="00645085" w:rsidP="00AB471D">
      <w:pPr>
        <w:pStyle w:val="Screen"/>
      </w:pPr>
      <w:r w:rsidRPr="0091005D">
        <w:t xml:space="preserve">   -------------------------------------------------------------------------</w:t>
      </w:r>
    </w:p>
    <w:p w:rsidR="00825A10" w:rsidRPr="0091005D" w:rsidRDefault="00825A10" w:rsidP="00AB471D">
      <w:pPr>
        <w:pStyle w:val="Screen"/>
      </w:pPr>
    </w:p>
    <w:p w:rsidR="00825A10" w:rsidRPr="0091005D" w:rsidRDefault="00645085" w:rsidP="00AB471D">
      <w:pPr>
        <w:pStyle w:val="Screen"/>
      </w:pPr>
      <w:r w:rsidRPr="0091005D">
        <w:t>This prescription will be suspended.  After the third party claim is resolved,</w:t>
      </w:r>
    </w:p>
    <w:p w:rsidR="00825A10" w:rsidRPr="0091005D" w:rsidRDefault="00645085" w:rsidP="00AB471D">
      <w:pPr>
        <w:pStyle w:val="Screen"/>
      </w:pPr>
      <w:r w:rsidRPr="0091005D">
        <w:t>it may be printed or pulled early from suspense.</w:t>
      </w:r>
    </w:p>
    <w:p w:rsidR="00825A10" w:rsidRPr="0091005D" w:rsidRDefault="00825A10" w:rsidP="00AB471D">
      <w:pPr>
        <w:pStyle w:val="Screen"/>
      </w:pPr>
    </w:p>
    <w:p w:rsidR="00825A10" w:rsidRPr="0091005D" w:rsidRDefault="00825A10" w:rsidP="00AB471D">
      <w:pPr>
        <w:pStyle w:val="Screen"/>
      </w:pPr>
    </w:p>
    <w:p w:rsidR="00825A10" w:rsidRPr="0091005D" w:rsidRDefault="00645085" w:rsidP="00AB471D">
      <w:pPr>
        <w:pStyle w:val="Screen"/>
      </w:pPr>
      <w:r w:rsidRPr="0091005D">
        <w:t>Press &lt;RETURN&gt; to continue...</w:t>
      </w:r>
    </w:p>
    <w:p w:rsidR="00825A10" w:rsidRPr="0091005D" w:rsidRDefault="00825A10" w:rsidP="003D3A2F"/>
    <w:p w:rsidR="00825A10" w:rsidRPr="0091005D" w:rsidRDefault="00B51E7C" w:rsidP="00B62C66">
      <w:pPr>
        <w:pStyle w:val="BodyText"/>
      </w:pPr>
      <w:r w:rsidRPr="0091005D">
        <w:br w:type="page"/>
      </w:r>
      <w:r w:rsidR="0037446A" w:rsidRPr="0091005D">
        <w:lastRenderedPageBreak/>
        <w:t>A r</w:t>
      </w:r>
      <w:r w:rsidR="00645085" w:rsidRPr="0091005D">
        <w:t xml:space="preserve">ejected </w:t>
      </w:r>
      <w:r w:rsidR="00D50320" w:rsidRPr="0091005D">
        <w:t>TRICARE</w:t>
      </w:r>
      <w:r w:rsidR="00645085" w:rsidRPr="0091005D">
        <w:t xml:space="preserve"> prescription may not have a partial fill ordered until the reject is resolved.</w:t>
      </w:r>
    </w:p>
    <w:p w:rsidR="00825A10" w:rsidRPr="0091005D" w:rsidRDefault="00825A10" w:rsidP="003D3A2F"/>
    <w:p w:rsidR="00825A10" w:rsidRPr="0091005D" w:rsidRDefault="00645085" w:rsidP="00AB471D">
      <w:pPr>
        <w:pStyle w:val="Screen"/>
      </w:pPr>
      <w:r w:rsidRPr="0091005D">
        <w:t xml:space="preserve">OP Medications (SUSPENDED)    Apr 18, 2008@19:10:16          Page:    1 of    2 </w:t>
      </w:r>
    </w:p>
    <w:p w:rsidR="00825A10" w:rsidRPr="0091005D" w:rsidRDefault="00645085" w:rsidP="00AB471D">
      <w:pPr>
        <w:pStyle w:val="Screen"/>
      </w:pPr>
      <w:r w:rsidRPr="0091005D">
        <w:t>OP</w:t>
      </w:r>
      <w:r w:rsidR="00D50320" w:rsidRPr="0091005D">
        <w:t>TRICARE</w:t>
      </w:r>
      <w:r w:rsidRPr="0091005D">
        <w:t>,ONE</w:t>
      </w:r>
    </w:p>
    <w:p w:rsidR="00825A10" w:rsidRPr="0091005D" w:rsidRDefault="00645085" w:rsidP="00AB471D">
      <w:pPr>
        <w:pStyle w:val="Screen"/>
      </w:pPr>
      <w:r w:rsidRPr="0091005D">
        <w:t xml:space="preserve">  PID: 666-55-4789                                 Ht(cm): _______ (______)   </w:t>
      </w:r>
    </w:p>
    <w:p w:rsidR="00E24125" w:rsidRDefault="00645085" w:rsidP="00AB471D">
      <w:pPr>
        <w:pStyle w:val="Screen"/>
      </w:pPr>
      <w:r w:rsidRPr="0091005D">
        <w:t xml:space="preserve">  DOB: OCT 18,1963 (44)                            Wt(kg): _______ (______)</w:t>
      </w:r>
    </w:p>
    <w:p w:rsidR="00E24125" w:rsidRDefault="00E24125" w:rsidP="00E24125">
      <w:pPr>
        <w:pStyle w:val="Screen"/>
      </w:pPr>
      <w:r>
        <w:t xml:space="preserve">  SEX: </w:t>
      </w:r>
      <w:r w:rsidRPr="003168EC">
        <w:t xml:space="preserve">MALE                   </w:t>
      </w:r>
    </w:p>
    <w:p w:rsidR="00825A10" w:rsidRPr="0091005D" w:rsidRDefault="00E24125" w:rsidP="00E24125">
      <w:pPr>
        <w:pStyle w:val="Screen"/>
      </w:pPr>
      <w:r>
        <w:t xml:space="preserve"> </w:t>
      </w:r>
      <w:r w:rsidRPr="00CD5A11">
        <w:rPr>
          <w:rFonts w:cs="Courier New"/>
        </w:rPr>
        <w:t>CrCL: &lt;Not Found&gt; (CREAT: Not Found)            BSA (m2): _______</w:t>
      </w:r>
      <w:r w:rsidRPr="00782F45">
        <w:t xml:space="preserve">                                                                  </w:t>
      </w:r>
      <w:r w:rsidR="00645085" w:rsidRPr="0091005D">
        <w:t xml:space="preserve">   </w:t>
      </w:r>
    </w:p>
    <w:p w:rsidR="00825A10" w:rsidRPr="0091005D" w:rsidRDefault="00645085" w:rsidP="00AB471D">
      <w:pPr>
        <w:pStyle w:val="Screen"/>
      </w:pPr>
      <w:r w:rsidRPr="0091005D">
        <w:t xml:space="preserve">                                                                                </w:t>
      </w:r>
    </w:p>
    <w:p w:rsidR="00825A10" w:rsidRPr="0091005D" w:rsidRDefault="00645085" w:rsidP="00AB471D">
      <w:pPr>
        <w:pStyle w:val="Screen"/>
      </w:pPr>
      <w:r w:rsidRPr="0091005D">
        <w:t xml:space="preserve">                Rx #: 101526e                                                   </w:t>
      </w:r>
    </w:p>
    <w:p w:rsidR="00825A10" w:rsidRPr="0091005D" w:rsidRDefault="00645085" w:rsidP="00AB471D">
      <w:pPr>
        <w:pStyle w:val="Screen"/>
      </w:pPr>
      <w:r w:rsidRPr="0091005D">
        <w:t xml:space="preserve"> (1) *Orderable Item: ACETAZOLAMIDE PILL                                        </w:t>
      </w:r>
    </w:p>
    <w:p w:rsidR="00825A10" w:rsidRPr="0091005D" w:rsidRDefault="00645085" w:rsidP="00AB471D">
      <w:pPr>
        <w:pStyle w:val="Screen"/>
      </w:pPr>
      <w:r w:rsidRPr="0091005D">
        <w:t xml:space="preserve"> (2)            Drug: ACETAZOLAMIDE 500MG SEQUELS                               </w:t>
      </w:r>
    </w:p>
    <w:p w:rsidR="00825A10" w:rsidRPr="0091005D" w:rsidRDefault="00645085" w:rsidP="00AB471D">
      <w:pPr>
        <w:pStyle w:val="Screen"/>
      </w:pPr>
      <w:r w:rsidRPr="0091005D">
        <w:t xml:space="preserve">                Verb: TAKE                                                      </w:t>
      </w:r>
    </w:p>
    <w:p w:rsidR="00825A10" w:rsidRPr="0091005D" w:rsidRDefault="00645085" w:rsidP="00AB471D">
      <w:pPr>
        <w:pStyle w:val="Screen"/>
      </w:pPr>
      <w:r w:rsidRPr="0091005D">
        <w:t xml:space="preserve"> (3)         *Dosage: 1 PILL                                                    </w:t>
      </w:r>
    </w:p>
    <w:p w:rsidR="00825A10" w:rsidRPr="0091005D" w:rsidRDefault="00645085" w:rsidP="00AB471D">
      <w:pPr>
        <w:pStyle w:val="Screen"/>
      </w:pPr>
      <w:r w:rsidRPr="0091005D">
        <w:t xml:space="preserve">              *Route: ORAL                                                      </w:t>
      </w:r>
    </w:p>
    <w:p w:rsidR="00825A10" w:rsidRPr="0091005D" w:rsidRDefault="00645085" w:rsidP="00AB471D">
      <w:pPr>
        <w:pStyle w:val="Screen"/>
      </w:pPr>
      <w:r w:rsidRPr="0091005D">
        <w:t xml:space="preserve">           *Schedule: BID                                                       </w:t>
      </w:r>
    </w:p>
    <w:p w:rsidR="00825A10" w:rsidRPr="0091005D" w:rsidRDefault="00645085" w:rsidP="00AB471D">
      <w:pPr>
        <w:pStyle w:val="Screen"/>
      </w:pPr>
      <w:r w:rsidRPr="0091005D">
        <w:t xml:space="preserve"> (4)Pat Instructions:                                                           </w:t>
      </w:r>
    </w:p>
    <w:p w:rsidR="00825A10" w:rsidRPr="0091005D" w:rsidRDefault="00645085" w:rsidP="00AB471D">
      <w:pPr>
        <w:pStyle w:val="Screen"/>
      </w:pPr>
      <w:r w:rsidRPr="0091005D">
        <w:t xml:space="preserve">                 SIG: TAKE 1 PILL BY MOUTH TWICE A DAY                          </w:t>
      </w:r>
    </w:p>
    <w:p w:rsidR="00825A10" w:rsidRPr="0091005D" w:rsidRDefault="00645085" w:rsidP="00AB471D">
      <w:pPr>
        <w:pStyle w:val="Screen"/>
      </w:pPr>
      <w:r w:rsidRPr="0091005D">
        <w:t xml:space="preserve"> (5)  Patient Status: OTHER FEDERAL                                             </w:t>
      </w:r>
    </w:p>
    <w:p w:rsidR="00825A10" w:rsidRPr="0091005D" w:rsidRDefault="00645085" w:rsidP="00AB471D">
      <w:pPr>
        <w:pStyle w:val="Screen"/>
      </w:pPr>
      <w:r w:rsidRPr="0091005D">
        <w:t xml:space="preserve"> (6)      Issue Date: 04/18/08               (7)  Fill Date: 04/19/08           </w:t>
      </w:r>
    </w:p>
    <w:p w:rsidR="00825A10" w:rsidRPr="0091005D" w:rsidRDefault="00645085" w:rsidP="00AB471D">
      <w:pPr>
        <w:pStyle w:val="Screen"/>
      </w:pPr>
      <w:r w:rsidRPr="0091005D">
        <w:t xml:space="preserve">      Last Fill Date: 04/19/08 (Window)                                         </w:t>
      </w:r>
    </w:p>
    <w:p w:rsidR="00825A10" w:rsidRPr="0091005D" w:rsidRDefault="00645085" w:rsidP="00AB471D">
      <w:pPr>
        <w:pStyle w:val="Screen"/>
      </w:pPr>
      <w:r w:rsidRPr="0091005D">
        <w:t xml:space="preserve">   Last Release Date:                        (8)      Lot #:                    </w:t>
      </w:r>
    </w:p>
    <w:p w:rsidR="00825A10" w:rsidRPr="0091005D" w:rsidRDefault="00645085" w:rsidP="00AB471D">
      <w:pPr>
        <w:pStyle w:val="Screen"/>
      </w:pPr>
      <w:r w:rsidRPr="0091005D">
        <w:t xml:space="preserve">             Expires: 04/19/09                          MFG:                    </w:t>
      </w:r>
    </w:p>
    <w:p w:rsidR="00825A10" w:rsidRPr="0091005D" w:rsidRDefault="00645085" w:rsidP="00AB471D">
      <w:pPr>
        <w:pStyle w:val="Screen"/>
      </w:pPr>
      <w:r w:rsidRPr="0091005D">
        <w:t xml:space="preserve">+                             </w:t>
      </w:r>
    </w:p>
    <w:p w:rsidR="00825A10" w:rsidRPr="0091005D" w:rsidRDefault="00645085" w:rsidP="00AB471D">
      <w:pPr>
        <w:pStyle w:val="Screen"/>
      </w:pPr>
      <w:r w:rsidRPr="0091005D">
        <w:t>DC   Discontinue          PR   Partial              RL   Release</w:t>
      </w:r>
    </w:p>
    <w:p w:rsidR="00825A10" w:rsidRPr="0091005D" w:rsidRDefault="00645085" w:rsidP="00AB471D">
      <w:pPr>
        <w:pStyle w:val="Screen"/>
      </w:pPr>
      <w:r w:rsidRPr="0091005D">
        <w:t>ED   Edit                 RF   (Refill)             RN   Renew</w:t>
      </w:r>
    </w:p>
    <w:p w:rsidR="00825A10" w:rsidRPr="0091005D" w:rsidRDefault="00645085" w:rsidP="00AB471D">
      <w:pPr>
        <w:pStyle w:val="Screen"/>
      </w:pPr>
      <w:r w:rsidRPr="0091005D">
        <w:t xml:space="preserve">Select Action: Next Screen// </w:t>
      </w:r>
      <w:r w:rsidRPr="0091005D">
        <w:rPr>
          <w:b/>
          <w:bCs/>
          <w:bdr w:val="single" w:sz="4" w:space="0" w:color="auto"/>
        </w:rPr>
        <w:t>p</w:t>
      </w:r>
      <w:r w:rsidRPr="0091005D">
        <w:t xml:space="preserve">   Partial  </w:t>
      </w:r>
    </w:p>
    <w:p w:rsidR="00825A10" w:rsidRPr="0091005D" w:rsidRDefault="00825A10" w:rsidP="00AB471D">
      <w:pPr>
        <w:pStyle w:val="Screen"/>
      </w:pPr>
    </w:p>
    <w:p w:rsidR="00825A10" w:rsidRPr="0091005D" w:rsidRDefault="00825A10" w:rsidP="00AB471D">
      <w:pPr>
        <w:pStyle w:val="Screen"/>
      </w:pPr>
    </w:p>
    <w:p w:rsidR="00825A10" w:rsidRPr="0091005D" w:rsidRDefault="00645085" w:rsidP="00AB471D">
      <w:pPr>
        <w:pStyle w:val="Screen"/>
      </w:pPr>
      <w:r w:rsidRPr="0091005D">
        <w:t xml:space="preserve">OP Medications (SUSPENDED)    Apr 18, 2008@19:10:16          Page:    1 of    2 </w:t>
      </w:r>
    </w:p>
    <w:p w:rsidR="00825A10" w:rsidRPr="0091005D" w:rsidRDefault="00645085" w:rsidP="00AB471D">
      <w:pPr>
        <w:pStyle w:val="Screen"/>
      </w:pPr>
      <w:r w:rsidRPr="0091005D">
        <w:t>OP</w:t>
      </w:r>
      <w:r w:rsidR="00D50320" w:rsidRPr="0091005D">
        <w:t>TRICARE</w:t>
      </w:r>
      <w:r w:rsidRPr="0091005D">
        <w:t>,ONE</w:t>
      </w:r>
    </w:p>
    <w:p w:rsidR="00825A10" w:rsidRPr="0091005D" w:rsidRDefault="00645085" w:rsidP="00AB471D">
      <w:pPr>
        <w:pStyle w:val="Screen"/>
      </w:pPr>
      <w:r w:rsidRPr="0091005D">
        <w:t xml:space="preserve">  PID: 666-55-4789                                 Ht(cm): _______ (______)   </w:t>
      </w:r>
    </w:p>
    <w:p w:rsidR="00E24125" w:rsidRDefault="00645085" w:rsidP="00AB471D">
      <w:pPr>
        <w:pStyle w:val="Screen"/>
      </w:pPr>
      <w:r w:rsidRPr="0091005D">
        <w:t xml:space="preserve">  DOB: OCT 18,1963 (44)                            Wt(kg): _______ (______)</w:t>
      </w:r>
    </w:p>
    <w:p w:rsidR="00E24125" w:rsidRDefault="00E24125" w:rsidP="00E24125">
      <w:pPr>
        <w:pStyle w:val="Screen"/>
      </w:pPr>
      <w:r>
        <w:t xml:space="preserve">  SEX: </w:t>
      </w:r>
      <w:r w:rsidRPr="003168EC">
        <w:t xml:space="preserve">MALE                   </w:t>
      </w:r>
    </w:p>
    <w:p w:rsidR="00825A10" w:rsidRPr="0091005D" w:rsidRDefault="00E24125" w:rsidP="00AB471D">
      <w:pPr>
        <w:pStyle w:val="Screen"/>
      </w:pPr>
      <w:r>
        <w:t xml:space="preserve"> </w:t>
      </w:r>
      <w:r w:rsidRPr="00CD5A11">
        <w:rPr>
          <w:rFonts w:cs="Courier New"/>
        </w:rPr>
        <w:t>CrCL: &lt;Not Found&gt; (CREAT: Not Found)            BSA (m2): _______</w:t>
      </w:r>
      <w:r w:rsidR="00645085" w:rsidRPr="0091005D">
        <w:t xml:space="preserve">   </w:t>
      </w:r>
    </w:p>
    <w:p w:rsidR="00825A10" w:rsidRPr="0091005D" w:rsidRDefault="00645085" w:rsidP="00AB471D">
      <w:pPr>
        <w:pStyle w:val="Screen"/>
      </w:pPr>
      <w:r w:rsidRPr="0091005D">
        <w:t xml:space="preserve">                                                                                </w:t>
      </w:r>
    </w:p>
    <w:p w:rsidR="00825A10" w:rsidRPr="0091005D" w:rsidRDefault="00645085" w:rsidP="00AB471D">
      <w:pPr>
        <w:pStyle w:val="Screen"/>
      </w:pPr>
      <w:r w:rsidRPr="0091005D">
        <w:t xml:space="preserve">                Rx #: 101526e                                                   </w:t>
      </w:r>
    </w:p>
    <w:p w:rsidR="00825A10" w:rsidRPr="0091005D" w:rsidRDefault="00645085" w:rsidP="00AB471D">
      <w:pPr>
        <w:pStyle w:val="Screen"/>
      </w:pPr>
      <w:r w:rsidRPr="0091005D">
        <w:t xml:space="preserve"> (1) *Orderable Item: ACETAZOLAMIDE PILL                                        </w:t>
      </w:r>
    </w:p>
    <w:p w:rsidR="00825A10" w:rsidRPr="0091005D" w:rsidRDefault="00645085" w:rsidP="00AB471D">
      <w:pPr>
        <w:pStyle w:val="Screen"/>
      </w:pPr>
      <w:r w:rsidRPr="0091005D">
        <w:t xml:space="preserve"> (2)            Drug: ACETAZOLAMIDE 500MG SEQUELS                               </w:t>
      </w:r>
    </w:p>
    <w:p w:rsidR="00825A10" w:rsidRPr="0091005D" w:rsidRDefault="00645085" w:rsidP="00AB471D">
      <w:pPr>
        <w:pStyle w:val="Screen"/>
      </w:pPr>
      <w:r w:rsidRPr="0091005D">
        <w:t xml:space="preserve">                Verb: TAKE                                                      </w:t>
      </w:r>
    </w:p>
    <w:p w:rsidR="00825A10" w:rsidRPr="0091005D" w:rsidRDefault="00645085" w:rsidP="00AB471D">
      <w:pPr>
        <w:pStyle w:val="Screen"/>
      </w:pPr>
      <w:r w:rsidRPr="0091005D">
        <w:t xml:space="preserve"> (3)         *Dosage: 1 PILL                                                    </w:t>
      </w:r>
    </w:p>
    <w:p w:rsidR="00825A10" w:rsidRPr="0091005D" w:rsidRDefault="00645085" w:rsidP="00AB471D">
      <w:pPr>
        <w:pStyle w:val="Screen"/>
      </w:pPr>
      <w:r w:rsidRPr="0091005D">
        <w:t xml:space="preserve">              *Route: ORAL                                                      </w:t>
      </w:r>
    </w:p>
    <w:p w:rsidR="00825A10" w:rsidRPr="0091005D" w:rsidRDefault="00645085" w:rsidP="00AB471D">
      <w:pPr>
        <w:pStyle w:val="Screen"/>
      </w:pPr>
      <w:r w:rsidRPr="0091005D">
        <w:t xml:space="preserve">           *Schedule: BID                                                       </w:t>
      </w:r>
    </w:p>
    <w:p w:rsidR="00825A10" w:rsidRPr="0091005D" w:rsidRDefault="00645085" w:rsidP="00AB471D">
      <w:pPr>
        <w:pStyle w:val="Screen"/>
      </w:pPr>
      <w:r w:rsidRPr="0091005D">
        <w:t xml:space="preserve"> (4)Pat Instructions:                                                           </w:t>
      </w:r>
    </w:p>
    <w:p w:rsidR="00825A10" w:rsidRPr="0091005D" w:rsidRDefault="00645085" w:rsidP="00AB471D">
      <w:pPr>
        <w:pStyle w:val="Screen"/>
      </w:pPr>
      <w:r w:rsidRPr="0091005D">
        <w:t xml:space="preserve">                 SIG: TAKE 1 PILL BY MOUTH TWICE A DAY                          </w:t>
      </w:r>
    </w:p>
    <w:p w:rsidR="00825A10" w:rsidRPr="0091005D" w:rsidRDefault="00645085" w:rsidP="00AB471D">
      <w:pPr>
        <w:pStyle w:val="Screen"/>
      </w:pPr>
      <w:r w:rsidRPr="0091005D">
        <w:t xml:space="preserve"> (5)  Patient Status: OTHER FEDERAL                                             </w:t>
      </w:r>
    </w:p>
    <w:p w:rsidR="00825A10" w:rsidRPr="0091005D" w:rsidRDefault="00645085" w:rsidP="006D3E80">
      <w:pPr>
        <w:pStyle w:val="Screen"/>
        <w:keepNext/>
      </w:pPr>
      <w:r w:rsidRPr="0091005D">
        <w:t xml:space="preserve"> (6)      Issue Date: 04/18/08               (7)  Fill Date: 04/19/08           </w:t>
      </w:r>
    </w:p>
    <w:p w:rsidR="00825A10" w:rsidRPr="0091005D" w:rsidRDefault="00645085" w:rsidP="006D3E80">
      <w:pPr>
        <w:pStyle w:val="Screen"/>
        <w:keepNext/>
      </w:pPr>
      <w:r w:rsidRPr="0091005D">
        <w:t xml:space="preserve">      Last Fill Date: 04/19/08 (Window)                                         </w:t>
      </w:r>
    </w:p>
    <w:p w:rsidR="00825A10" w:rsidRPr="0091005D" w:rsidRDefault="00645085" w:rsidP="004E2F4F">
      <w:pPr>
        <w:pStyle w:val="Screen"/>
        <w:keepNext/>
      </w:pPr>
      <w:r w:rsidRPr="0091005D">
        <w:t xml:space="preserve">   Last Release Date:                        (8)      Lot #:                    </w:t>
      </w:r>
    </w:p>
    <w:p w:rsidR="00825A10" w:rsidRPr="0091005D" w:rsidRDefault="00645085" w:rsidP="004E2F4F">
      <w:pPr>
        <w:pStyle w:val="Screen"/>
        <w:keepNext/>
      </w:pPr>
      <w:r w:rsidRPr="0091005D">
        <w:t xml:space="preserve">             Expires: 04/19/09                          MFG:                    </w:t>
      </w:r>
    </w:p>
    <w:p w:rsidR="00825A10" w:rsidRPr="0091005D" w:rsidRDefault="00645085" w:rsidP="004E2F4F">
      <w:pPr>
        <w:pStyle w:val="Screen"/>
        <w:keepNext/>
      </w:pPr>
      <w:r w:rsidRPr="0091005D">
        <w:t xml:space="preserve">+         </w:t>
      </w:r>
      <w:r w:rsidRPr="0091005D">
        <w:rPr>
          <w:b/>
          <w:bCs/>
          <w:bdr w:val="single" w:sz="4" w:space="0" w:color="auto"/>
        </w:rPr>
        <w:t xml:space="preserve">Partial cannot be filled on </w:t>
      </w:r>
      <w:r w:rsidR="00D50320" w:rsidRPr="0091005D">
        <w:rPr>
          <w:b/>
          <w:bCs/>
          <w:bdr w:val="single" w:sz="4" w:space="0" w:color="auto"/>
        </w:rPr>
        <w:t>TRICARE</w:t>
      </w:r>
      <w:r w:rsidRPr="0091005D">
        <w:rPr>
          <w:b/>
          <w:bCs/>
          <w:bdr w:val="single" w:sz="4" w:space="0" w:color="auto"/>
        </w:rPr>
        <w:t xml:space="preserve"> non-payable Rx</w:t>
      </w:r>
      <w:r w:rsidRPr="0091005D">
        <w:t xml:space="preserve">                    </w:t>
      </w:r>
    </w:p>
    <w:p w:rsidR="00825A10" w:rsidRPr="0091005D" w:rsidRDefault="00645085" w:rsidP="004E2F4F">
      <w:pPr>
        <w:pStyle w:val="Screen"/>
        <w:keepNext/>
      </w:pPr>
      <w:r w:rsidRPr="0091005D">
        <w:t>DC   Discontinue          PR   Partial              RL   Release</w:t>
      </w:r>
    </w:p>
    <w:p w:rsidR="00825A10" w:rsidRPr="0091005D" w:rsidRDefault="00645085" w:rsidP="004E2F4F">
      <w:pPr>
        <w:pStyle w:val="Screen"/>
        <w:keepNext/>
      </w:pPr>
      <w:r w:rsidRPr="0091005D">
        <w:t>ED   Edit                 RF   (Refill)             RN   Renew</w:t>
      </w:r>
    </w:p>
    <w:p w:rsidR="00825A10" w:rsidRPr="0091005D" w:rsidRDefault="00645085" w:rsidP="004E2F4F">
      <w:pPr>
        <w:pStyle w:val="Screen"/>
        <w:keepNext/>
      </w:pPr>
      <w:r w:rsidRPr="0091005D">
        <w:t>Select Action: Next Screen//</w:t>
      </w:r>
    </w:p>
    <w:p w:rsidR="00825A10" w:rsidRPr="0091005D" w:rsidRDefault="00825A10" w:rsidP="003D3A2F"/>
    <w:p w:rsidR="00825A10" w:rsidRPr="0091005D" w:rsidRDefault="00645085" w:rsidP="00B62C66">
      <w:pPr>
        <w:pStyle w:val="BodyText"/>
      </w:pPr>
      <w:r w:rsidRPr="0091005D">
        <w:t xml:space="preserve">If ECME's status on the claim remains in an "In Progress" state past the processing timeout during finish of the prescription, </w:t>
      </w:r>
      <w:r w:rsidR="00D50320" w:rsidRPr="0091005D">
        <w:t>TRICARE</w:t>
      </w:r>
      <w:r w:rsidRPr="0091005D">
        <w:t xml:space="preserve"> prescriptions will not be allowed to be filled</w:t>
      </w:r>
      <w:r w:rsidR="005A0C6A" w:rsidRPr="0091005D">
        <w:t xml:space="preserve">. </w:t>
      </w:r>
      <w:r w:rsidRPr="0091005D">
        <w:t>Instead it will be placed on suspense until the rejection is resolved</w:t>
      </w:r>
      <w:r w:rsidR="005A0C6A" w:rsidRPr="0091005D">
        <w:t xml:space="preserve">. </w:t>
      </w:r>
      <w:r w:rsidRPr="0091005D">
        <w:t>Below is an example of this screen:</w:t>
      </w:r>
    </w:p>
    <w:p w:rsidR="00825A10" w:rsidRPr="0091005D" w:rsidRDefault="00825A10" w:rsidP="003D3A2F"/>
    <w:p w:rsidR="00825A10" w:rsidRPr="0091005D" w:rsidRDefault="00D50320" w:rsidP="00AB471D">
      <w:pPr>
        <w:pStyle w:val="Screen"/>
      </w:pPr>
      <w:r w:rsidRPr="0091005D">
        <w:t>TRICARE</w:t>
      </w:r>
      <w:r w:rsidR="00645085" w:rsidRPr="0091005D">
        <w:t xml:space="preserve"> Prescription 101607 submitted to ECME for claim generation.</w:t>
      </w:r>
    </w:p>
    <w:p w:rsidR="00825A10" w:rsidRPr="0091005D" w:rsidRDefault="00825A10" w:rsidP="00AB471D">
      <w:pPr>
        <w:pStyle w:val="Screen"/>
      </w:pPr>
    </w:p>
    <w:p w:rsidR="00825A10" w:rsidRPr="0091005D" w:rsidRDefault="00645085" w:rsidP="00AB471D">
      <w:pPr>
        <w:pStyle w:val="Screen"/>
      </w:pPr>
      <w:r w:rsidRPr="0091005D">
        <w:t xml:space="preserve">Claim Status: </w:t>
      </w:r>
    </w:p>
    <w:p w:rsidR="00825A10" w:rsidRPr="0091005D" w:rsidRDefault="00645085" w:rsidP="00AB471D">
      <w:pPr>
        <w:pStyle w:val="Screen"/>
      </w:pPr>
      <w:r w:rsidRPr="0091005D">
        <w:t>IN PROGRESS-Building the claim</w:t>
      </w:r>
    </w:p>
    <w:p w:rsidR="00825A10" w:rsidRPr="0091005D" w:rsidRDefault="00645085" w:rsidP="00AB471D">
      <w:pPr>
        <w:pStyle w:val="Screen"/>
      </w:pPr>
      <w:r w:rsidRPr="0091005D">
        <w:t>IN PROGRESS-Transmitting</w:t>
      </w:r>
    </w:p>
    <w:p w:rsidR="00825A10" w:rsidRPr="0091005D" w:rsidRDefault="00645085" w:rsidP="00AB471D">
      <w:pPr>
        <w:pStyle w:val="Screen"/>
      </w:pPr>
      <w:r w:rsidRPr="0091005D">
        <w:t>IN PROGRESS-Parsing response</w:t>
      </w:r>
    </w:p>
    <w:p w:rsidR="00825A10" w:rsidRPr="0091005D" w:rsidRDefault="00825A10" w:rsidP="00AB471D">
      <w:pPr>
        <w:pStyle w:val="Screen"/>
      </w:pPr>
    </w:p>
    <w:p w:rsidR="00825A10" w:rsidRPr="0091005D" w:rsidRDefault="00825A10" w:rsidP="00AB471D">
      <w:pPr>
        <w:pStyle w:val="Screen"/>
      </w:pPr>
    </w:p>
    <w:p w:rsidR="00825A10" w:rsidRPr="0091005D" w:rsidRDefault="00645085" w:rsidP="00AB471D">
      <w:pPr>
        <w:pStyle w:val="Screen"/>
      </w:pPr>
      <w:bookmarkStart w:id="529" w:name="Page_121"/>
      <w:bookmarkStart w:id="530" w:name="Page_122"/>
      <w:bookmarkEnd w:id="529"/>
      <w:bookmarkEnd w:id="530"/>
      <w:r w:rsidRPr="0091005D">
        <w:t xml:space="preserve">                  *** </w:t>
      </w:r>
      <w:r w:rsidR="00D50320" w:rsidRPr="0091005D">
        <w:t>TRICARE</w:t>
      </w:r>
      <w:r w:rsidRPr="0091005D">
        <w:t xml:space="preserve"> - 'IN PROGRESS' ECME status ***</w:t>
      </w:r>
    </w:p>
    <w:p w:rsidR="00825A10" w:rsidRPr="0091005D" w:rsidRDefault="00645085" w:rsidP="00AB471D">
      <w:pPr>
        <w:pStyle w:val="Screen"/>
      </w:pPr>
      <w:r w:rsidRPr="0091005D">
        <w:t xml:space="preserve">   -------------------------------------------------------------------------</w:t>
      </w:r>
    </w:p>
    <w:p w:rsidR="00825A10" w:rsidRPr="0091005D" w:rsidRDefault="00645085" w:rsidP="00AB471D">
      <w:pPr>
        <w:pStyle w:val="Screen"/>
      </w:pPr>
      <w:r w:rsidRPr="0091005D">
        <w:t xml:space="preserve">   Division : ALBANY ISC                               NPI#: 5000000021</w:t>
      </w:r>
    </w:p>
    <w:p w:rsidR="00825A10" w:rsidRPr="0091005D" w:rsidRDefault="00645085" w:rsidP="00AB471D">
      <w:pPr>
        <w:pStyle w:val="Screen"/>
      </w:pPr>
      <w:r w:rsidRPr="0091005D">
        <w:t xml:space="preserve">   Patient  : OP</w:t>
      </w:r>
      <w:r w:rsidR="00D50320" w:rsidRPr="0091005D">
        <w:t>TRICARE</w:t>
      </w:r>
      <w:r w:rsidRPr="0091005D">
        <w:t>,ONE(666-55-4789)  Sex: M        DOB: OCT 18,1963(44)</w:t>
      </w:r>
    </w:p>
    <w:p w:rsidR="00825A10" w:rsidRPr="0091005D" w:rsidRDefault="00645085" w:rsidP="00AB471D">
      <w:pPr>
        <w:pStyle w:val="Screen"/>
      </w:pPr>
      <w:r w:rsidRPr="0091005D">
        <w:t xml:space="preserve">   Rx/Drug  : 101607/0 - ACETAZOLAMIDE 250MG          </w:t>
      </w:r>
    </w:p>
    <w:p w:rsidR="00825A10" w:rsidRPr="0091005D" w:rsidRDefault="00645085" w:rsidP="00AB471D">
      <w:pPr>
        <w:pStyle w:val="Screen"/>
      </w:pPr>
      <w:r w:rsidRPr="0091005D">
        <w:t xml:space="preserve">   Date/Time: APR 20, 2008@20:11:17</w:t>
      </w:r>
    </w:p>
    <w:p w:rsidR="00825A10" w:rsidRPr="0091005D" w:rsidRDefault="00645085" w:rsidP="00AB471D">
      <w:pPr>
        <w:pStyle w:val="Screen"/>
      </w:pPr>
      <w:r w:rsidRPr="0091005D">
        <w:t xml:space="preserve">   Reason   : ECME Status is in an 'IN PROGRESS' state and cannot be filled</w:t>
      </w:r>
    </w:p>
    <w:p w:rsidR="00825A10" w:rsidRPr="0091005D" w:rsidRDefault="00645085" w:rsidP="00AB471D">
      <w:pPr>
        <w:pStyle w:val="Screen"/>
      </w:pPr>
      <w:r w:rsidRPr="0091005D">
        <w:t xml:space="preserve">   -------------------------------------------------------------------------</w:t>
      </w:r>
    </w:p>
    <w:p w:rsidR="00825A10" w:rsidRPr="0091005D" w:rsidRDefault="00825A10" w:rsidP="00AB471D">
      <w:pPr>
        <w:pStyle w:val="Screen"/>
      </w:pPr>
    </w:p>
    <w:p w:rsidR="00825A10" w:rsidRPr="0091005D" w:rsidRDefault="00645085" w:rsidP="00AB471D">
      <w:pPr>
        <w:pStyle w:val="Screen"/>
      </w:pPr>
      <w:r w:rsidRPr="0091005D">
        <w:t>This prescription will be suspended.  After the third party claim is resolved,</w:t>
      </w:r>
    </w:p>
    <w:p w:rsidR="00825A10" w:rsidRPr="0091005D" w:rsidRDefault="00645085" w:rsidP="00AB471D">
      <w:pPr>
        <w:pStyle w:val="Screen"/>
      </w:pPr>
      <w:r w:rsidRPr="0091005D">
        <w:t>it may be printed or pulled early from suspense.</w:t>
      </w:r>
    </w:p>
    <w:p w:rsidR="00825A10" w:rsidRPr="0091005D" w:rsidRDefault="00825A10" w:rsidP="00AB471D">
      <w:pPr>
        <w:pStyle w:val="Screen"/>
      </w:pPr>
    </w:p>
    <w:p w:rsidR="00825A10" w:rsidRPr="0091005D" w:rsidRDefault="00825A10" w:rsidP="00AB471D">
      <w:pPr>
        <w:pStyle w:val="Screen"/>
      </w:pPr>
    </w:p>
    <w:p w:rsidR="00825A10" w:rsidRPr="0091005D" w:rsidRDefault="00645085" w:rsidP="00AB471D">
      <w:pPr>
        <w:pStyle w:val="Screen"/>
      </w:pPr>
      <w:r w:rsidRPr="0091005D">
        <w:t>Press &lt;RETURN&gt; to continue...</w:t>
      </w:r>
    </w:p>
    <w:p w:rsidR="003D3A2F" w:rsidRPr="0091005D" w:rsidRDefault="003D3A2F" w:rsidP="003D3A2F"/>
    <w:p w:rsidR="00825A10" w:rsidRPr="0091005D" w:rsidRDefault="00645085" w:rsidP="00B62C66">
      <w:pPr>
        <w:pStyle w:val="BodyText"/>
      </w:pPr>
      <w:r w:rsidRPr="0091005D">
        <w:t xml:space="preserve">If a pharmacy is active for ePharmacy processing but an insurance plan is not linked or not active, </w:t>
      </w:r>
      <w:r w:rsidR="00D50320" w:rsidRPr="0091005D">
        <w:t>TRICARE</w:t>
      </w:r>
      <w:r w:rsidRPr="0091005D">
        <w:t xml:space="preserve"> prescription will be allowed to be filled without third party claim submission.  The phrase "Inactive ECME </w:t>
      </w:r>
      <w:r w:rsidR="00D50320" w:rsidRPr="0091005D">
        <w:t>TRICARE</w:t>
      </w:r>
      <w:r w:rsidRPr="0091005D">
        <w:t>" will be displayed during Finish and an ECME log entry will be added stating such.</w:t>
      </w:r>
    </w:p>
    <w:p w:rsidR="00825A10" w:rsidRPr="0091005D" w:rsidRDefault="00825A10" w:rsidP="003D3A2F"/>
    <w:p w:rsidR="00825A10" w:rsidRPr="0091005D" w:rsidRDefault="00645085" w:rsidP="000F179E">
      <w:pPr>
        <w:pStyle w:val="Example"/>
      </w:pPr>
      <w:r w:rsidRPr="0091005D">
        <w:t>Example of message during finish:</w:t>
      </w:r>
    </w:p>
    <w:p w:rsidR="00825A10" w:rsidRPr="0091005D" w:rsidRDefault="00645085" w:rsidP="00A15E79">
      <w:pPr>
        <w:pStyle w:val="Screen"/>
        <w:keepNext/>
      </w:pPr>
      <w:r w:rsidRPr="0091005D">
        <w:t>Do you want to enter a Progress Note? No//   NO</w:t>
      </w:r>
    </w:p>
    <w:p w:rsidR="00825A10" w:rsidRPr="0091005D" w:rsidRDefault="00825A10" w:rsidP="00A15E79">
      <w:pPr>
        <w:pStyle w:val="Screen"/>
        <w:keepNext/>
      </w:pPr>
    </w:p>
    <w:p w:rsidR="00825A10" w:rsidRPr="0091005D" w:rsidRDefault="00645085" w:rsidP="00A15E79">
      <w:pPr>
        <w:pStyle w:val="Screen"/>
        <w:keepNext/>
      </w:pPr>
      <w:r w:rsidRPr="0091005D">
        <w:t>Rx # 102046            08/27/08</w:t>
      </w:r>
    </w:p>
    <w:p w:rsidR="00825A10" w:rsidRPr="0091005D" w:rsidRDefault="00645085" w:rsidP="00A15E79">
      <w:pPr>
        <w:pStyle w:val="Screen"/>
        <w:keepNext/>
      </w:pPr>
      <w:r w:rsidRPr="0091005D">
        <w:t>OP</w:t>
      </w:r>
      <w:r w:rsidR="00D50320" w:rsidRPr="0091005D">
        <w:t>TRICARE</w:t>
      </w:r>
      <w:r w:rsidRPr="0091005D">
        <w:t>,TEST                    #180</w:t>
      </w:r>
    </w:p>
    <w:p w:rsidR="00825A10" w:rsidRPr="0091005D" w:rsidRDefault="00645085" w:rsidP="00A15E79">
      <w:pPr>
        <w:pStyle w:val="Screen"/>
        <w:keepNext/>
      </w:pPr>
      <w:r w:rsidRPr="0091005D">
        <w:t>ONE MOUTH TWICE A DAY</w:t>
      </w:r>
    </w:p>
    <w:p w:rsidR="00825A10" w:rsidRPr="0091005D" w:rsidRDefault="00825A10" w:rsidP="00A15E79">
      <w:pPr>
        <w:pStyle w:val="Screen"/>
        <w:keepNext/>
      </w:pPr>
    </w:p>
    <w:p w:rsidR="00825A10" w:rsidRPr="0091005D" w:rsidRDefault="00645085" w:rsidP="00A15E79">
      <w:pPr>
        <w:pStyle w:val="Screen"/>
        <w:keepNext/>
      </w:pPr>
      <w:r w:rsidRPr="0091005D">
        <w:t>DANTROLENE 25MG CAP</w:t>
      </w:r>
    </w:p>
    <w:p w:rsidR="00825A10" w:rsidRPr="0091005D" w:rsidRDefault="00645085" w:rsidP="00A15E79">
      <w:pPr>
        <w:pStyle w:val="Screen"/>
        <w:keepNext/>
      </w:pPr>
      <w:r w:rsidRPr="0091005D">
        <w:t>OPPROVIDER,ONE             OPPHAR,ONE</w:t>
      </w:r>
    </w:p>
    <w:p w:rsidR="00825A10" w:rsidRPr="0091005D" w:rsidRDefault="00645085" w:rsidP="00A15E79">
      <w:pPr>
        <w:pStyle w:val="Screen"/>
        <w:keepNext/>
      </w:pPr>
      <w:r w:rsidRPr="0091005D">
        <w:t># of Refills: 3</w:t>
      </w:r>
    </w:p>
    <w:p w:rsidR="00825A10" w:rsidRPr="0091005D" w:rsidRDefault="00825A10" w:rsidP="00A15E79">
      <w:pPr>
        <w:pStyle w:val="Screen"/>
        <w:keepNext/>
      </w:pPr>
    </w:p>
    <w:p w:rsidR="00825A10" w:rsidRPr="0091005D" w:rsidRDefault="00825A10" w:rsidP="00A15E79">
      <w:pPr>
        <w:pStyle w:val="Screen"/>
        <w:keepNext/>
      </w:pPr>
    </w:p>
    <w:p w:rsidR="00825A10" w:rsidRPr="0091005D" w:rsidRDefault="00645085" w:rsidP="00A15E79">
      <w:pPr>
        <w:pStyle w:val="Screen"/>
        <w:keepNext/>
      </w:pPr>
      <w:r w:rsidRPr="0091005D">
        <w:t>Is this correct? YES// ...</w:t>
      </w:r>
    </w:p>
    <w:p w:rsidR="00825A10" w:rsidRPr="0091005D" w:rsidRDefault="00645085" w:rsidP="00A15E79">
      <w:pPr>
        <w:pStyle w:val="Screen"/>
        <w:keepNext/>
      </w:pPr>
      <w:r w:rsidRPr="0091005D">
        <w:t xml:space="preserve"> -Rx 101921 has been discontinued...</w:t>
      </w:r>
    </w:p>
    <w:p w:rsidR="00825A10" w:rsidRPr="0091005D" w:rsidRDefault="00825A10" w:rsidP="00A15E79">
      <w:pPr>
        <w:pStyle w:val="Screen"/>
        <w:keepNext/>
      </w:pPr>
    </w:p>
    <w:p w:rsidR="00825A10" w:rsidRPr="0091005D" w:rsidRDefault="00825A10" w:rsidP="00A15E79">
      <w:pPr>
        <w:pStyle w:val="Screen"/>
        <w:keepNext/>
      </w:pPr>
    </w:p>
    <w:p w:rsidR="00825A10" w:rsidRPr="0091005D" w:rsidRDefault="00825A10" w:rsidP="00A15E79">
      <w:pPr>
        <w:pStyle w:val="Screen"/>
        <w:keepNext/>
      </w:pPr>
    </w:p>
    <w:p w:rsidR="00825A10" w:rsidRPr="0091005D" w:rsidRDefault="00825A10" w:rsidP="00A15E79">
      <w:pPr>
        <w:pStyle w:val="Screen"/>
        <w:keepNext/>
      </w:pPr>
    </w:p>
    <w:p w:rsidR="00825A10" w:rsidRPr="0091005D" w:rsidRDefault="00645085" w:rsidP="00A15E79">
      <w:pPr>
        <w:pStyle w:val="Screen"/>
        <w:keepNext/>
      </w:pPr>
      <w:r w:rsidRPr="0091005D">
        <w:t xml:space="preserve">Inactive ECME </w:t>
      </w:r>
      <w:r w:rsidR="00D50320" w:rsidRPr="0091005D">
        <w:t>TRICARE</w:t>
      </w:r>
    </w:p>
    <w:p w:rsidR="00825A10" w:rsidRPr="0091005D" w:rsidRDefault="00825A10" w:rsidP="003D3A2F"/>
    <w:p w:rsidR="00825A10" w:rsidRPr="0091005D" w:rsidRDefault="00645085" w:rsidP="004E2F4F">
      <w:pPr>
        <w:pStyle w:val="Example"/>
      </w:pPr>
      <w:r w:rsidRPr="0091005D">
        <w:t>Example of ECME Activity Log entry:</w:t>
      </w:r>
    </w:p>
    <w:p w:rsidR="00825A10" w:rsidRPr="0091005D" w:rsidRDefault="00645085" w:rsidP="004E2F4F">
      <w:pPr>
        <w:pStyle w:val="Screen"/>
        <w:keepNext/>
      </w:pPr>
      <w:r w:rsidRPr="0091005D">
        <w:t xml:space="preserve">ECME Log:                                                                       </w:t>
      </w:r>
    </w:p>
    <w:p w:rsidR="00825A10" w:rsidRPr="0091005D" w:rsidRDefault="00645085" w:rsidP="004E2F4F">
      <w:pPr>
        <w:pStyle w:val="Screen"/>
        <w:keepNext/>
      </w:pPr>
      <w:r w:rsidRPr="0091005D">
        <w:t>#   Date/Time           Rx Ref          Initiator Of Activity</w:t>
      </w:r>
    </w:p>
    <w:p w:rsidR="00825A10" w:rsidRPr="0091005D" w:rsidRDefault="00645085" w:rsidP="004E2F4F">
      <w:pPr>
        <w:pStyle w:val="Screen"/>
        <w:keepNext/>
      </w:pPr>
      <w:r w:rsidRPr="0091005D">
        <w:t>===============================================================================</w:t>
      </w:r>
    </w:p>
    <w:p w:rsidR="00825A10" w:rsidRPr="0091005D" w:rsidRDefault="00645085" w:rsidP="004E2F4F">
      <w:pPr>
        <w:pStyle w:val="Screen"/>
        <w:keepNext/>
      </w:pPr>
      <w:r w:rsidRPr="0091005D">
        <w:t xml:space="preserve">1   8/27/08@11:07:45    ORIGINAL        OPPHARM,ONE                            </w:t>
      </w:r>
    </w:p>
    <w:p w:rsidR="00825A10" w:rsidRPr="0091005D" w:rsidRDefault="00645085" w:rsidP="004E2F4F">
      <w:pPr>
        <w:pStyle w:val="Screen"/>
        <w:keepNext/>
      </w:pPr>
      <w:r w:rsidRPr="0091005D">
        <w:t xml:space="preserve">Comments: </w:t>
      </w:r>
      <w:r w:rsidR="00D50320" w:rsidRPr="0091005D">
        <w:t>TRICARE</w:t>
      </w:r>
      <w:r w:rsidRPr="0091005D">
        <w:t xml:space="preserve">-Inactive ECME </w:t>
      </w:r>
      <w:r w:rsidR="00D50320" w:rsidRPr="0091005D">
        <w:t>TRICARE</w:t>
      </w:r>
      <w:r w:rsidRPr="0091005D">
        <w:t xml:space="preserve">   </w:t>
      </w:r>
    </w:p>
    <w:p w:rsidR="00825A10" w:rsidRPr="0091005D" w:rsidRDefault="00825A10" w:rsidP="003D3A2F"/>
    <w:p w:rsidR="00A54344" w:rsidRPr="0091005D" w:rsidRDefault="00A54344" w:rsidP="00B51E7C">
      <w:pPr>
        <w:pStyle w:val="ExampleHeading"/>
      </w:pPr>
      <w:bookmarkStart w:id="531" w:name="_Toc205706933"/>
      <w:bookmarkStart w:id="532" w:name="_Toc209599111"/>
      <w:r w:rsidRPr="0091005D">
        <w:t xml:space="preserve">Example: Handling a </w:t>
      </w:r>
      <w:r w:rsidR="007E0495" w:rsidRPr="0091005D">
        <w:t>CHAMPVA</w:t>
      </w:r>
      <w:r w:rsidRPr="0091005D">
        <w:t xml:space="preserve"> Rejected New Order for ePharmacy Billing</w:t>
      </w:r>
    </w:p>
    <w:p w:rsidR="00266BBE" w:rsidRPr="0091005D" w:rsidRDefault="00266BBE" w:rsidP="00B62C66">
      <w:pPr>
        <w:pStyle w:val="BodyText"/>
      </w:pPr>
    </w:p>
    <w:p w:rsidR="00A54344" w:rsidRPr="0091005D" w:rsidRDefault="00A54344" w:rsidP="00B62C66">
      <w:pPr>
        <w:pStyle w:val="BodyText"/>
      </w:pPr>
      <w:r w:rsidRPr="0091005D">
        <w:t xml:space="preserve">Rejected </w:t>
      </w:r>
      <w:r w:rsidR="007E0495" w:rsidRPr="0091005D">
        <w:t>CHAMPVA</w:t>
      </w:r>
      <w:r w:rsidRPr="0091005D">
        <w:t xml:space="preserve"> claims will be denoted with “</w:t>
      </w:r>
      <w:r w:rsidR="007E0495" w:rsidRPr="0091005D">
        <w:t>CHAMPVA</w:t>
      </w:r>
      <w:r w:rsidRPr="0091005D">
        <w:t xml:space="preserve">” during submission to ECME and within the subsequent reject notification screen. Also, the reject codes will be displayed in both places. The following example shows a prescription being submitted to ECME and this process occurs directly following the </w:t>
      </w:r>
      <w:r w:rsidRPr="0091005D">
        <w:rPr>
          <w:szCs w:val="22"/>
        </w:rPr>
        <w:t xml:space="preserve">“Is this correct? YES//” prompt during finish. </w:t>
      </w:r>
      <w:r w:rsidRPr="0091005D">
        <w:t xml:space="preserve">Where DUR or RTS are one of the reject codes, the user will be able to select from (D)iscontinue the prescription, submit (O)verride codes, or (Q)uit which sends the rejection to the Third Party Payer Rejects - Worklist. A </w:t>
      </w:r>
      <w:r w:rsidR="00650672" w:rsidRPr="0091005D">
        <w:t xml:space="preserve">CHAMPVA </w:t>
      </w:r>
      <w:r w:rsidRPr="0091005D">
        <w:t>r</w:t>
      </w:r>
      <w:r w:rsidR="003D3A2F" w:rsidRPr="0091005D">
        <w:t>ejection may not be (I)gnored.</w:t>
      </w:r>
    </w:p>
    <w:p w:rsidR="00984E3C" w:rsidRPr="0091005D" w:rsidRDefault="00984E3C" w:rsidP="003D3A2F"/>
    <w:p w:rsidR="00A54344" w:rsidRPr="0091005D" w:rsidRDefault="00650672" w:rsidP="00AB471D">
      <w:pPr>
        <w:pStyle w:val="Screen"/>
      </w:pPr>
      <w:r w:rsidRPr="0091005D">
        <w:rPr>
          <w:b/>
          <w:bCs/>
          <w:bdr w:val="single" w:sz="4" w:space="0" w:color="auto"/>
        </w:rPr>
        <w:t xml:space="preserve">CHAMPVA </w:t>
      </w:r>
      <w:r w:rsidR="00A54344" w:rsidRPr="0091005D">
        <w:t>Prescription 101110 submitted to ECME for claim generation.</w:t>
      </w:r>
    </w:p>
    <w:p w:rsidR="00A54344" w:rsidRPr="0091005D" w:rsidRDefault="00A54344" w:rsidP="00AB471D">
      <w:pPr>
        <w:pStyle w:val="Screen"/>
      </w:pPr>
    </w:p>
    <w:p w:rsidR="00A54344" w:rsidRPr="0091005D" w:rsidRDefault="00A54344" w:rsidP="00AB471D">
      <w:pPr>
        <w:pStyle w:val="Screen"/>
      </w:pPr>
      <w:r w:rsidRPr="0091005D">
        <w:t xml:space="preserve">Claim Status: </w:t>
      </w:r>
    </w:p>
    <w:p w:rsidR="00A54344" w:rsidRPr="0091005D" w:rsidRDefault="00A54344" w:rsidP="00AB471D">
      <w:pPr>
        <w:pStyle w:val="Screen"/>
      </w:pPr>
      <w:r w:rsidRPr="0091005D">
        <w:t>IN PROGRESS-Waiting to start</w:t>
      </w:r>
    </w:p>
    <w:p w:rsidR="00A54344" w:rsidRPr="0091005D" w:rsidRDefault="00A54344" w:rsidP="00AB471D">
      <w:pPr>
        <w:pStyle w:val="Screen"/>
      </w:pPr>
      <w:r w:rsidRPr="0091005D">
        <w:t>IN PROGRESS-Building the claim</w:t>
      </w:r>
    </w:p>
    <w:p w:rsidR="00A54344" w:rsidRPr="0091005D" w:rsidRDefault="00A54344" w:rsidP="00AB471D">
      <w:pPr>
        <w:pStyle w:val="Screen"/>
      </w:pPr>
      <w:r w:rsidRPr="0091005D">
        <w:t>IN PROGRESS-Transmitting</w:t>
      </w:r>
    </w:p>
    <w:p w:rsidR="00A54344" w:rsidRPr="0091005D" w:rsidRDefault="00A54344" w:rsidP="00AB471D">
      <w:pPr>
        <w:pStyle w:val="Screen"/>
      </w:pPr>
      <w:r w:rsidRPr="0091005D">
        <w:t>IN PROGRESS-Processing response</w:t>
      </w:r>
    </w:p>
    <w:p w:rsidR="00A54344" w:rsidRPr="0091005D" w:rsidRDefault="00A54344" w:rsidP="00AB471D">
      <w:pPr>
        <w:pStyle w:val="Screen"/>
      </w:pPr>
      <w:r w:rsidRPr="0091005D">
        <w:t>E REJECTED</w:t>
      </w:r>
    </w:p>
    <w:p w:rsidR="00A54344" w:rsidRPr="0091005D" w:rsidRDefault="00A54344" w:rsidP="00AB471D">
      <w:pPr>
        <w:pStyle w:val="Screen"/>
      </w:pPr>
      <w:r w:rsidRPr="0091005D">
        <w:t xml:space="preserve">    79 - Refill Too Soon</w:t>
      </w:r>
    </w:p>
    <w:p w:rsidR="00A54344" w:rsidRPr="0091005D" w:rsidRDefault="00A54344" w:rsidP="00AB471D">
      <w:pPr>
        <w:pStyle w:val="Screen"/>
      </w:pPr>
      <w:r w:rsidRPr="0091005D">
        <w:t xml:space="preserve">    </w:t>
      </w:r>
      <w:r w:rsidRPr="0091005D">
        <w:rPr>
          <w:rFonts w:cs="Courier New"/>
        </w:rPr>
        <w:t>14 - M/I Eligibility Clarification Code</w:t>
      </w:r>
    </w:p>
    <w:p w:rsidR="00A54344" w:rsidRPr="0091005D" w:rsidRDefault="00A54344" w:rsidP="00AB471D">
      <w:pPr>
        <w:pStyle w:val="Screen"/>
      </w:pPr>
    </w:p>
    <w:p w:rsidR="00A54344" w:rsidRPr="0091005D" w:rsidRDefault="00A54344" w:rsidP="00AB471D">
      <w:pPr>
        <w:pStyle w:val="Screen"/>
      </w:pPr>
    </w:p>
    <w:p w:rsidR="00A54344" w:rsidRPr="0091005D" w:rsidRDefault="00A54344" w:rsidP="00AB471D">
      <w:pPr>
        <w:pStyle w:val="Screen"/>
      </w:pPr>
      <w:r w:rsidRPr="0091005D">
        <w:t xml:space="preserve">                *** REJECT RECEIVED FOR</w:t>
      </w:r>
      <w:r w:rsidRPr="0091005D">
        <w:rPr>
          <w:b/>
          <w:bCs/>
          <w:bdr w:val="single" w:sz="4" w:space="0" w:color="auto"/>
        </w:rPr>
        <w:t xml:space="preserve"> </w:t>
      </w:r>
      <w:r w:rsidR="00650672" w:rsidRPr="0091005D">
        <w:rPr>
          <w:b/>
          <w:bCs/>
          <w:bdr w:val="single" w:sz="4" w:space="0" w:color="auto"/>
        </w:rPr>
        <w:t xml:space="preserve">CHAMPVA </w:t>
      </w:r>
      <w:r w:rsidRPr="0091005D">
        <w:t>PATIENT ***</w:t>
      </w:r>
    </w:p>
    <w:p w:rsidR="00A54344" w:rsidRPr="0091005D" w:rsidRDefault="00A54344" w:rsidP="00AB471D">
      <w:pPr>
        <w:pStyle w:val="Screen"/>
      </w:pPr>
      <w:r w:rsidRPr="0091005D">
        <w:t xml:space="preserve">   -------------------------------------------------------------------------</w:t>
      </w:r>
    </w:p>
    <w:p w:rsidR="00A54344" w:rsidRPr="0091005D" w:rsidRDefault="001B00B2" w:rsidP="00AB471D">
      <w:pPr>
        <w:pStyle w:val="Screen"/>
      </w:pPr>
      <w:r w:rsidRPr="0091005D">
        <w:t xml:space="preserve">   Division : ALBANY ISC                 </w:t>
      </w:r>
      <w:bookmarkStart w:id="533" w:name="p092"/>
      <w:bookmarkEnd w:id="533"/>
      <w:r w:rsidRPr="0091005D">
        <w:t>NPI#: 5000000021   NCPDP:1234567</w:t>
      </w:r>
    </w:p>
    <w:p w:rsidR="00A54344" w:rsidRPr="0091005D" w:rsidRDefault="00A54344" w:rsidP="00AB471D">
      <w:pPr>
        <w:pStyle w:val="Screen"/>
      </w:pPr>
      <w:r w:rsidRPr="0091005D">
        <w:t xml:space="preserve">   Patient  : OP</w:t>
      </w:r>
      <w:r w:rsidR="00650672" w:rsidRPr="0091005D">
        <w:t>CHAMPVA</w:t>
      </w:r>
      <w:r w:rsidRPr="0091005D">
        <w:t>,ONE(666-55-4789)  Sex: M        DOB: OCT 18,1963(44)</w:t>
      </w:r>
    </w:p>
    <w:p w:rsidR="00A54344" w:rsidRPr="0091005D" w:rsidRDefault="00A54344" w:rsidP="00AB471D">
      <w:pPr>
        <w:pStyle w:val="Screen"/>
      </w:pPr>
      <w:r w:rsidRPr="0091005D">
        <w:t xml:space="preserve">   Rx/Drug  : 101110/0 - NAPROXEN 250MG S.T.          ECME#: 000000112303</w:t>
      </w:r>
    </w:p>
    <w:p w:rsidR="00A54344" w:rsidRPr="0091005D" w:rsidRDefault="00A54344" w:rsidP="00AB471D">
      <w:pPr>
        <w:pStyle w:val="Screen"/>
      </w:pPr>
      <w:r w:rsidRPr="0091005D">
        <w:t xml:space="preserve">   Reject(s): REFILL TOO SOON (79), </w:t>
      </w:r>
      <w:r w:rsidRPr="0091005D">
        <w:rPr>
          <w:rFonts w:cs="Courier New"/>
        </w:rPr>
        <w:t>14 - M/I Eligibility Clarification Code</w:t>
      </w:r>
      <w:r w:rsidRPr="0091005D">
        <w:t xml:space="preserve"> (14).  </w:t>
      </w:r>
    </w:p>
    <w:p w:rsidR="00A54344" w:rsidRPr="0091005D" w:rsidRDefault="00A54344" w:rsidP="00AB471D">
      <w:pPr>
        <w:pStyle w:val="Screen"/>
      </w:pPr>
      <w:r w:rsidRPr="0091005D">
        <w:t xml:space="preserve">              Received on MAR 03, 2008@14:40:57.</w:t>
      </w:r>
    </w:p>
    <w:p w:rsidR="00A54344" w:rsidRPr="0091005D" w:rsidRDefault="00A54344" w:rsidP="00AB471D">
      <w:pPr>
        <w:pStyle w:val="Screen"/>
      </w:pPr>
    </w:p>
    <w:p w:rsidR="00A54344" w:rsidRPr="0091005D" w:rsidRDefault="00A54344" w:rsidP="00A15E79">
      <w:pPr>
        <w:pStyle w:val="Screen"/>
        <w:keepNext/>
      </w:pPr>
      <w:r w:rsidRPr="0091005D">
        <w:t xml:space="preserve">   Insurance    : </w:t>
      </w:r>
      <w:r w:rsidR="00650672" w:rsidRPr="0091005D">
        <w:t>CHAMPVA</w:t>
      </w:r>
      <w:r w:rsidRPr="0091005D">
        <w:t xml:space="preserve">                         Contact: </w:t>
      </w:r>
    </w:p>
    <w:p w:rsidR="00A54344" w:rsidRPr="0091005D" w:rsidRDefault="00A54344" w:rsidP="00A15E79">
      <w:pPr>
        <w:pStyle w:val="Screen"/>
        <w:keepNext/>
      </w:pPr>
      <w:r w:rsidRPr="0091005D">
        <w:t xml:space="preserve">   Group Name   : </w:t>
      </w:r>
      <w:r w:rsidR="00650672" w:rsidRPr="0091005D">
        <w:t xml:space="preserve">CHAMPVA </w:t>
      </w:r>
      <w:r w:rsidRPr="0091005D">
        <w:t>PRIME              Group Number: 123123</w:t>
      </w:r>
    </w:p>
    <w:p w:rsidR="00A54344" w:rsidRPr="0091005D" w:rsidRDefault="00A54344" w:rsidP="00A15E79">
      <w:pPr>
        <w:pStyle w:val="Screen"/>
        <w:keepNext/>
      </w:pPr>
      <w:r w:rsidRPr="0091005D">
        <w:t xml:space="preserve">   Cardholder ID: SI9844532</w:t>
      </w:r>
    </w:p>
    <w:p w:rsidR="00A54344" w:rsidRPr="0091005D" w:rsidRDefault="00A54344" w:rsidP="00A15E79">
      <w:pPr>
        <w:pStyle w:val="Screen"/>
        <w:keepNext/>
      </w:pPr>
      <w:r w:rsidRPr="0091005D">
        <w:t xml:space="preserve">   -------------------------------------------------------------------------</w:t>
      </w:r>
    </w:p>
    <w:p w:rsidR="00A54344" w:rsidRPr="0091005D" w:rsidRDefault="00A54344" w:rsidP="00A15E79">
      <w:pPr>
        <w:pStyle w:val="Screen"/>
        <w:keepNext/>
      </w:pPr>
    </w:p>
    <w:p w:rsidR="00A54344" w:rsidRPr="0091005D" w:rsidRDefault="00A54344" w:rsidP="00A15E79">
      <w:pPr>
        <w:pStyle w:val="Screen"/>
        <w:keepNext/>
      </w:pPr>
      <w:r w:rsidRPr="0091005D">
        <w:t xml:space="preserve">     Select one of the following:</w:t>
      </w:r>
    </w:p>
    <w:p w:rsidR="00A54344" w:rsidRPr="0091005D" w:rsidRDefault="00A54344" w:rsidP="00A15E79">
      <w:pPr>
        <w:pStyle w:val="Screen"/>
        <w:keepNext/>
      </w:pPr>
    </w:p>
    <w:p w:rsidR="00A54344" w:rsidRPr="0091005D" w:rsidRDefault="00A54344" w:rsidP="00A15E79">
      <w:pPr>
        <w:pStyle w:val="Screen"/>
        <w:keepNext/>
      </w:pPr>
      <w:r w:rsidRPr="0091005D">
        <w:t xml:space="preserve">          O         (O)VERRIDE - RESUBMIT WITH OVERRIDE CODES</w:t>
      </w:r>
    </w:p>
    <w:p w:rsidR="00A54344" w:rsidRPr="0091005D" w:rsidRDefault="00A54344" w:rsidP="00A15E79">
      <w:pPr>
        <w:pStyle w:val="Screen"/>
        <w:keepNext/>
      </w:pPr>
      <w:r w:rsidRPr="0091005D">
        <w:t xml:space="preserve">          D         (D)iscontinue - DO NOT FILL PRESCRIPTION</w:t>
      </w:r>
    </w:p>
    <w:p w:rsidR="00A54344" w:rsidRPr="0091005D" w:rsidRDefault="00A54344" w:rsidP="00A15E79">
      <w:pPr>
        <w:pStyle w:val="Screen"/>
        <w:keepNext/>
      </w:pPr>
      <w:r w:rsidRPr="0091005D">
        <w:t xml:space="preserve">          Q         (Q)UIT - SEND TO WORKLIST (REQUIRES INTERVENTION)</w:t>
      </w:r>
    </w:p>
    <w:p w:rsidR="00A54344" w:rsidRPr="0091005D" w:rsidRDefault="00A54344" w:rsidP="00A15E79">
      <w:pPr>
        <w:pStyle w:val="Screen"/>
        <w:keepNext/>
      </w:pPr>
    </w:p>
    <w:p w:rsidR="00A54344" w:rsidRPr="0091005D" w:rsidRDefault="00A54344" w:rsidP="00A15E79">
      <w:pPr>
        <w:pStyle w:val="Screen"/>
        <w:keepNext/>
      </w:pPr>
      <w:r w:rsidRPr="0091005D">
        <w:t>(O)verride,(D)iscontinue,(Q)uit: Q//</w:t>
      </w:r>
    </w:p>
    <w:p w:rsidR="00A54344" w:rsidRPr="0091005D" w:rsidRDefault="00A54344" w:rsidP="003D3A2F"/>
    <w:p w:rsidR="00A54344" w:rsidRPr="0091005D" w:rsidRDefault="00A54344" w:rsidP="00B51E7C">
      <w:pPr>
        <w:pStyle w:val="ExampleHeading"/>
      </w:pPr>
      <w:r w:rsidRPr="0091005D">
        <w:t xml:space="preserve">Example: Handling a non-DUR/RTS or non-clinical </w:t>
      </w:r>
      <w:r w:rsidR="009B1557" w:rsidRPr="0091005D">
        <w:t xml:space="preserve">CHAMPVA </w:t>
      </w:r>
      <w:r w:rsidRPr="0091005D">
        <w:t>rejected New Order for ePharmacy Billing</w:t>
      </w:r>
    </w:p>
    <w:p w:rsidR="00984E3C" w:rsidRPr="0091005D" w:rsidRDefault="00984E3C" w:rsidP="00B62C66">
      <w:pPr>
        <w:pStyle w:val="BodyText"/>
      </w:pPr>
    </w:p>
    <w:p w:rsidR="00A54344" w:rsidRPr="0091005D" w:rsidRDefault="00A54344" w:rsidP="00B62C66">
      <w:pPr>
        <w:pStyle w:val="BodyText"/>
      </w:pPr>
      <w:r w:rsidRPr="0091005D">
        <w:t xml:space="preserve">For </w:t>
      </w:r>
      <w:r w:rsidR="009B1557" w:rsidRPr="0091005D">
        <w:t xml:space="preserve">CHAMPVA </w:t>
      </w:r>
      <w:r w:rsidRPr="0091005D">
        <w:t xml:space="preserve">prescription rejections that have non-DUR/RTS or non-clinical rejects, the user will be able to select from (D)iscontinue the prescription or (Q)uit which sends it to the Third Party Payer Rejects - Worklist. </w:t>
      </w:r>
      <w:r w:rsidR="009B1557" w:rsidRPr="0091005D">
        <w:t xml:space="preserve">CHAMPVA </w:t>
      </w:r>
      <w:r w:rsidRPr="0091005D">
        <w:t>prescriptions with these type rejects cannot be filled until the rejection is resolved. Example:</w:t>
      </w:r>
    </w:p>
    <w:p w:rsidR="00984E3C" w:rsidRPr="0091005D" w:rsidRDefault="00984E3C" w:rsidP="00984E3C"/>
    <w:p w:rsidR="00A54344" w:rsidRPr="0091005D" w:rsidRDefault="00F06592" w:rsidP="004E2F4F">
      <w:pPr>
        <w:pStyle w:val="Screen"/>
        <w:keepNext/>
      </w:pPr>
      <w:r w:rsidRPr="0091005D">
        <w:t xml:space="preserve">CHAMPVA </w:t>
      </w:r>
      <w:r w:rsidR="00A54344" w:rsidRPr="0091005D">
        <w:t>Prescription 101113 submitted to ECME for claim generation.</w:t>
      </w:r>
    </w:p>
    <w:p w:rsidR="00A54344" w:rsidRPr="0091005D" w:rsidRDefault="00A54344" w:rsidP="004E2F4F">
      <w:pPr>
        <w:pStyle w:val="Screen"/>
        <w:keepNext/>
      </w:pPr>
    </w:p>
    <w:p w:rsidR="00A54344" w:rsidRPr="0091005D" w:rsidRDefault="00A54344" w:rsidP="004E2F4F">
      <w:pPr>
        <w:pStyle w:val="Screen"/>
        <w:keepNext/>
      </w:pPr>
      <w:r w:rsidRPr="0091005D">
        <w:t xml:space="preserve">Claim Status: </w:t>
      </w:r>
    </w:p>
    <w:p w:rsidR="00A54344" w:rsidRPr="0091005D" w:rsidRDefault="00A54344" w:rsidP="00AB471D">
      <w:pPr>
        <w:pStyle w:val="Screen"/>
      </w:pPr>
      <w:r w:rsidRPr="0091005D">
        <w:t>IN PROGRESS-Waiting to start</w:t>
      </w:r>
    </w:p>
    <w:p w:rsidR="00A54344" w:rsidRPr="0091005D" w:rsidRDefault="00A54344" w:rsidP="00AB471D">
      <w:pPr>
        <w:pStyle w:val="Screen"/>
      </w:pPr>
      <w:r w:rsidRPr="0091005D">
        <w:t>IN PROGRESS-Building the claim</w:t>
      </w:r>
    </w:p>
    <w:p w:rsidR="00A54344" w:rsidRPr="0091005D" w:rsidRDefault="00A54344" w:rsidP="00AB471D">
      <w:pPr>
        <w:pStyle w:val="Screen"/>
      </w:pPr>
      <w:r w:rsidRPr="0091005D">
        <w:t>IN PROGRESS-Building the HL7 packet</w:t>
      </w:r>
    </w:p>
    <w:p w:rsidR="00A54344" w:rsidRPr="0091005D" w:rsidRDefault="00A54344" w:rsidP="00AB471D">
      <w:pPr>
        <w:pStyle w:val="Screen"/>
      </w:pPr>
      <w:r w:rsidRPr="0091005D">
        <w:t>IN PROGRESS-Transmitting</w:t>
      </w:r>
    </w:p>
    <w:p w:rsidR="00A54344" w:rsidRPr="0091005D" w:rsidRDefault="00A54344" w:rsidP="00AB471D">
      <w:pPr>
        <w:pStyle w:val="Screen"/>
      </w:pPr>
      <w:r w:rsidRPr="0091005D">
        <w:t>E REJECTED</w:t>
      </w:r>
    </w:p>
    <w:p w:rsidR="00A54344" w:rsidRPr="0091005D" w:rsidRDefault="00A54344" w:rsidP="00AB471D">
      <w:pPr>
        <w:pStyle w:val="Screen"/>
      </w:pPr>
      <w:r w:rsidRPr="0091005D">
        <w:t xml:space="preserve">    07 - M/I Cardholder ID Number</w:t>
      </w:r>
    </w:p>
    <w:p w:rsidR="00A54344" w:rsidRPr="0091005D" w:rsidRDefault="00A54344" w:rsidP="00AB471D">
      <w:pPr>
        <w:pStyle w:val="Screen"/>
      </w:pPr>
      <w:r w:rsidRPr="0091005D">
        <w:t xml:space="preserve">    14 - M/I Eligibility Clarification Code</w:t>
      </w:r>
    </w:p>
    <w:p w:rsidR="00A54344" w:rsidRPr="0091005D" w:rsidRDefault="00A54344" w:rsidP="00AB471D">
      <w:pPr>
        <w:pStyle w:val="Screen"/>
      </w:pPr>
    </w:p>
    <w:p w:rsidR="00A54344" w:rsidRPr="0091005D" w:rsidRDefault="00A54344" w:rsidP="00AB471D">
      <w:pPr>
        <w:pStyle w:val="Screen"/>
      </w:pPr>
    </w:p>
    <w:p w:rsidR="00A54344" w:rsidRPr="0091005D" w:rsidRDefault="00A54344" w:rsidP="00AB471D">
      <w:pPr>
        <w:pStyle w:val="Screen"/>
      </w:pPr>
      <w:r w:rsidRPr="0091005D">
        <w:t xml:space="preserve">                *** REJECT RECEIVED FOR </w:t>
      </w:r>
      <w:r w:rsidR="00F06592" w:rsidRPr="0091005D">
        <w:t xml:space="preserve">CHAMPVA </w:t>
      </w:r>
      <w:r w:rsidRPr="0091005D">
        <w:t>PATIENT ***</w:t>
      </w:r>
    </w:p>
    <w:p w:rsidR="00A54344" w:rsidRPr="0091005D" w:rsidRDefault="00A54344" w:rsidP="00AB471D">
      <w:pPr>
        <w:pStyle w:val="Screen"/>
      </w:pPr>
      <w:r w:rsidRPr="0091005D">
        <w:t xml:space="preserve">   -------------------------------------------------------------------------</w:t>
      </w:r>
    </w:p>
    <w:p w:rsidR="00A54344" w:rsidRPr="0091005D" w:rsidRDefault="00A54344" w:rsidP="00AB471D">
      <w:pPr>
        <w:pStyle w:val="Screen"/>
      </w:pPr>
      <w:r w:rsidRPr="0091005D">
        <w:t xml:space="preserve">   Division : ALBANY ISC                               NPI#: 5000000021</w:t>
      </w:r>
    </w:p>
    <w:p w:rsidR="00A54344" w:rsidRPr="0091005D" w:rsidRDefault="00A54344" w:rsidP="00AB471D">
      <w:pPr>
        <w:pStyle w:val="Screen"/>
      </w:pPr>
      <w:r w:rsidRPr="0091005D">
        <w:t xml:space="preserve">   Patient  : OP</w:t>
      </w:r>
      <w:r w:rsidR="00F06592" w:rsidRPr="0091005D">
        <w:t>CHAMPVA</w:t>
      </w:r>
      <w:r w:rsidRPr="0091005D">
        <w:t>,ONE(666-55-4789)  Sex: M        DOB: OCT 18,1963(44)</w:t>
      </w:r>
    </w:p>
    <w:p w:rsidR="00A54344" w:rsidRPr="0091005D" w:rsidRDefault="00A54344" w:rsidP="00AB471D">
      <w:pPr>
        <w:pStyle w:val="Screen"/>
      </w:pPr>
      <w:r w:rsidRPr="0091005D">
        <w:t xml:space="preserve">   Rx/Drug  : 101113/0 - SIMETHICONE 40MG TAB         ECME#: 000000112306</w:t>
      </w:r>
    </w:p>
    <w:p w:rsidR="00A54344" w:rsidRPr="0091005D" w:rsidRDefault="00A54344" w:rsidP="00AB471D">
      <w:pPr>
        <w:pStyle w:val="Screen"/>
      </w:pPr>
      <w:r w:rsidRPr="0091005D">
        <w:t xml:space="preserve">   Reject(s): M/I Eligibility Clarification Code (14), M/I Cardholder ID </w:t>
      </w:r>
    </w:p>
    <w:p w:rsidR="00A54344" w:rsidRPr="0091005D" w:rsidRDefault="00A54344" w:rsidP="00AB471D">
      <w:pPr>
        <w:pStyle w:val="Screen"/>
      </w:pPr>
      <w:r w:rsidRPr="0091005D">
        <w:t xml:space="preserve">              Number (07).  Received on MAR 03, 2008@14:43:42.</w:t>
      </w:r>
    </w:p>
    <w:p w:rsidR="00A54344" w:rsidRPr="0091005D" w:rsidRDefault="00A54344" w:rsidP="00AB471D">
      <w:pPr>
        <w:pStyle w:val="Screen"/>
      </w:pPr>
    </w:p>
    <w:p w:rsidR="00A54344" w:rsidRPr="0091005D" w:rsidRDefault="00A54344" w:rsidP="008D1ED2">
      <w:pPr>
        <w:pStyle w:val="Screen"/>
        <w:keepNext/>
      </w:pPr>
      <w:r w:rsidRPr="0091005D">
        <w:lastRenderedPageBreak/>
        <w:t xml:space="preserve">   Insurance    : </w:t>
      </w:r>
      <w:r w:rsidR="00F06592" w:rsidRPr="0091005D">
        <w:t>CHAMPVA</w:t>
      </w:r>
      <w:r w:rsidRPr="0091005D">
        <w:t xml:space="preserve">                         Contact: </w:t>
      </w:r>
    </w:p>
    <w:p w:rsidR="00A54344" w:rsidRPr="0091005D" w:rsidRDefault="00A54344" w:rsidP="008D1ED2">
      <w:pPr>
        <w:pStyle w:val="Screen"/>
        <w:keepNext/>
      </w:pPr>
      <w:r w:rsidRPr="0091005D">
        <w:t xml:space="preserve">   Group Name   : </w:t>
      </w:r>
      <w:r w:rsidR="00F06592" w:rsidRPr="0091005D">
        <w:t xml:space="preserve">CHAMPVA </w:t>
      </w:r>
      <w:r w:rsidRPr="0091005D">
        <w:t>PRIME              Group Number: 123123</w:t>
      </w:r>
    </w:p>
    <w:p w:rsidR="00A54344" w:rsidRPr="0091005D" w:rsidRDefault="00A54344" w:rsidP="008D1ED2">
      <w:pPr>
        <w:pStyle w:val="Screen"/>
        <w:keepNext/>
      </w:pPr>
      <w:r w:rsidRPr="0091005D">
        <w:t xml:space="preserve">   Cardholder ID: SI9844532</w:t>
      </w:r>
    </w:p>
    <w:p w:rsidR="00A54344" w:rsidRPr="0091005D" w:rsidRDefault="00A54344" w:rsidP="008D1ED2">
      <w:pPr>
        <w:pStyle w:val="Screen"/>
        <w:keepNext/>
      </w:pPr>
      <w:r w:rsidRPr="0091005D">
        <w:t xml:space="preserve">   -------------------------------------------------------------------------</w:t>
      </w:r>
    </w:p>
    <w:p w:rsidR="00A54344" w:rsidRPr="0091005D" w:rsidRDefault="00A54344" w:rsidP="008D1ED2">
      <w:pPr>
        <w:pStyle w:val="Screen"/>
        <w:keepNext/>
      </w:pPr>
    </w:p>
    <w:p w:rsidR="00A54344" w:rsidRPr="0091005D" w:rsidRDefault="00A54344" w:rsidP="008D1ED2">
      <w:pPr>
        <w:pStyle w:val="Screen"/>
        <w:keepNext/>
      </w:pPr>
      <w:r w:rsidRPr="0091005D">
        <w:t xml:space="preserve">     Select one of the following:</w:t>
      </w:r>
    </w:p>
    <w:p w:rsidR="00A54344" w:rsidRPr="0091005D" w:rsidRDefault="00A54344" w:rsidP="008D1ED2">
      <w:pPr>
        <w:pStyle w:val="Screen"/>
        <w:keepNext/>
      </w:pPr>
    </w:p>
    <w:p w:rsidR="00A54344" w:rsidRPr="0091005D" w:rsidRDefault="00A54344" w:rsidP="008D1ED2">
      <w:pPr>
        <w:pStyle w:val="Screen"/>
        <w:keepNext/>
        <w:rPr>
          <w:b/>
          <w:bCs/>
          <w:bdr w:val="single" w:sz="4" w:space="0" w:color="auto"/>
        </w:rPr>
      </w:pPr>
      <w:r w:rsidRPr="0091005D">
        <w:rPr>
          <w:color w:val="FF0000"/>
        </w:rPr>
        <w:t xml:space="preserve">          </w:t>
      </w:r>
      <w:r w:rsidRPr="0091005D">
        <w:rPr>
          <w:b/>
          <w:bCs/>
          <w:bdr w:val="single" w:sz="4" w:space="0" w:color="auto"/>
        </w:rPr>
        <w:t>D         (D)iscontinue - DO NOT FILL PRESCRIPTION</w:t>
      </w:r>
    </w:p>
    <w:p w:rsidR="00A54344" w:rsidRPr="0091005D" w:rsidRDefault="00A54344" w:rsidP="008D1ED2">
      <w:pPr>
        <w:pStyle w:val="Screen"/>
        <w:keepNext/>
      </w:pPr>
      <w:r w:rsidRPr="0091005D">
        <w:t xml:space="preserve">          Q         (Q)UIT - SEND TO WORKLIST (REQUIRES INTERVENTION)</w:t>
      </w:r>
    </w:p>
    <w:p w:rsidR="00A54344" w:rsidRPr="0091005D" w:rsidRDefault="00A54344" w:rsidP="008D1ED2">
      <w:pPr>
        <w:pStyle w:val="Screen"/>
        <w:keepNext/>
      </w:pPr>
    </w:p>
    <w:p w:rsidR="00A54344" w:rsidRPr="0091005D" w:rsidRDefault="00A54344" w:rsidP="008D1ED2">
      <w:pPr>
        <w:pStyle w:val="Screen"/>
        <w:keepNext/>
      </w:pPr>
      <w:r w:rsidRPr="0091005D">
        <w:t>(D)iscontinue,(Q)uit: Q//</w:t>
      </w:r>
    </w:p>
    <w:p w:rsidR="00F718DD" w:rsidRPr="0091005D" w:rsidRDefault="00F718DD" w:rsidP="003D3A2F"/>
    <w:p w:rsidR="00A54344" w:rsidRPr="0091005D" w:rsidRDefault="00A54344" w:rsidP="00B62C66">
      <w:pPr>
        <w:pStyle w:val="BodyText"/>
      </w:pPr>
      <w:r w:rsidRPr="0091005D">
        <w:t xml:space="preserve">For non-billable </w:t>
      </w:r>
      <w:r w:rsidR="00F06592" w:rsidRPr="0091005D">
        <w:t xml:space="preserve">CHAMPVA </w:t>
      </w:r>
      <w:r w:rsidRPr="0091005D">
        <w:t xml:space="preserve">prescriptions, an abbreviated version of the reject notification screen will be displayed. Because the prescription is non-billable, the insurance and ECME information that's currently provided for DUR/RTS rejects will not be displayed (i.e. insurance, group name, group #, ECME #, contact, cardholder ID). In this case, the prescription must be discontinued.  </w:t>
      </w:r>
    </w:p>
    <w:p w:rsidR="00A54344" w:rsidRPr="0091005D" w:rsidRDefault="00A54344" w:rsidP="003D3A2F"/>
    <w:p w:rsidR="00A54344" w:rsidRPr="0091005D" w:rsidRDefault="00A54344" w:rsidP="00A15E79">
      <w:pPr>
        <w:pStyle w:val="Screen"/>
        <w:keepNext/>
      </w:pPr>
      <w:r w:rsidRPr="0091005D">
        <w:t>Is this correct? YES// ...</w:t>
      </w:r>
    </w:p>
    <w:p w:rsidR="00A54344" w:rsidRPr="0091005D" w:rsidRDefault="00A54344" w:rsidP="00A15E79">
      <w:pPr>
        <w:pStyle w:val="Screen"/>
        <w:keepNext/>
      </w:pPr>
    </w:p>
    <w:p w:rsidR="00A54344" w:rsidRPr="0091005D" w:rsidRDefault="00A54344" w:rsidP="00A15E79">
      <w:pPr>
        <w:pStyle w:val="Screen"/>
        <w:keepNext/>
      </w:pPr>
    </w:p>
    <w:p w:rsidR="00A54344" w:rsidRPr="0091005D" w:rsidRDefault="00A54344" w:rsidP="00A15E79">
      <w:pPr>
        <w:pStyle w:val="Screen"/>
        <w:keepNext/>
      </w:pPr>
    </w:p>
    <w:p w:rsidR="00A54344" w:rsidRPr="0091005D" w:rsidRDefault="00A54344" w:rsidP="00A15E79">
      <w:pPr>
        <w:pStyle w:val="Screen"/>
        <w:keepNext/>
      </w:pPr>
      <w:r w:rsidRPr="0091005D">
        <w:t xml:space="preserve">                        *** </w:t>
      </w:r>
      <w:r w:rsidR="00F06592" w:rsidRPr="0091005D">
        <w:t xml:space="preserve">CHAMPVA </w:t>
      </w:r>
      <w:r w:rsidRPr="0091005D">
        <w:t>- NON-BILLABLE ***</w:t>
      </w:r>
    </w:p>
    <w:p w:rsidR="00A54344" w:rsidRPr="0091005D" w:rsidRDefault="00A54344" w:rsidP="00A15E79">
      <w:pPr>
        <w:pStyle w:val="Screen"/>
        <w:keepNext/>
      </w:pPr>
      <w:r w:rsidRPr="0091005D">
        <w:t xml:space="preserve">   -------------------------------------------------------------------------</w:t>
      </w:r>
    </w:p>
    <w:p w:rsidR="00A54344" w:rsidRPr="0091005D" w:rsidRDefault="00A54344" w:rsidP="00A15E79">
      <w:pPr>
        <w:pStyle w:val="Screen"/>
        <w:keepNext/>
      </w:pPr>
      <w:r w:rsidRPr="0091005D">
        <w:t xml:space="preserve">   Division : ALBANY ISC                               NPI#: </w:t>
      </w:r>
    </w:p>
    <w:p w:rsidR="00A54344" w:rsidRPr="0091005D" w:rsidRDefault="00A54344" w:rsidP="00A15E79">
      <w:pPr>
        <w:pStyle w:val="Screen"/>
        <w:keepNext/>
      </w:pPr>
      <w:r w:rsidRPr="0091005D">
        <w:t xml:space="preserve">   Patient  : OP</w:t>
      </w:r>
      <w:r w:rsidR="00F06592" w:rsidRPr="0091005D">
        <w:t>CHAMPVA</w:t>
      </w:r>
      <w:r w:rsidRPr="0091005D">
        <w:t>,ONE(666-55-4789)  Sex: M        DOB: OCT 18,1963(44)</w:t>
      </w:r>
    </w:p>
    <w:p w:rsidR="00A54344" w:rsidRPr="0091005D" w:rsidRDefault="00A54344" w:rsidP="00A15E79">
      <w:pPr>
        <w:pStyle w:val="Screen"/>
        <w:keepNext/>
      </w:pPr>
      <w:r w:rsidRPr="0091005D">
        <w:t xml:space="preserve">   Rx/Drug  : 102058/0 - ABSORBABLE GELATIN S         </w:t>
      </w:r>
    </w:p>
    <w:p w:rsidR="00A54344" w:rsidRPr="0091005D" w:rsidRDefault="00A54344" w:rsidP="00A15E79">
      <w:pPr>
        <w:pStyle w:val="Screen"/>
        <w:keepNext/>
      </w:pPr>
      <w:r w:rsidRPr="0091005D">
        <w:t xml:space="preserve">   Date/Time: AUG 27, 2008@16:49:46</w:t>
      </w:r>
    </w:p>
    <w:p w:rsidR="00A54344" w:rsidRPr="0091005D" w:rsidRDefault="00A54344" w:rsidP="00A15E79">
      <w:pPr>
        <w:pStyle w:val="Screen"/>
        <w:keepNext/>
      </w:pPr>
      <w:r w:rsidRPr="0091005D">
        <w:t xml:space="preserve">   Reason   : Drug not billable.</w:t>
      </w:r>
    </w:p>
    <w:p w:rsidR="00A54344" w:rsidRPr="0091005D" w:rsidRDefault="00A54344" w:rsidP="00A15E79">
      <w:pPr>
        <w:pStyle w:val="Screen"/>
        <w:keepNext/>
      </w:pPr>
      <w:r w:rsidRPr="0091005D">
        <w:t xml:space="preserve">   -------------------------------------------------------------------------</w:t>
      </w:r>
    </w:p>
    <w:p w:rsidR="00A54344" w:rsidRPr="0091005D" w:rsidRDefault="00A54344" w:rsidP="00A15E79">
      <w:pPr>
        <w:pStyle w:val="Screen"/>
        <w:keepNext/>
      </w:pPr>
    </w:p>
    <w:p w:rsidR="00A54344" w:rsidRPr="0091005D" w:rsidRDefault="00A54344" w:rsidP="00A15E79">
      <w:pPr>
        <w:pStyle w:val="Screen"/>
        <w:keepNext/>
      </w:pPr>
      <w:r w:rsidRPr="0091005D">
        <w:t xml:space="preserve">This is a non-billable </w:t>
      </w:r>
      <w:r w:rsidR="00F06592" w:rsidRPr="0091005D">
        <w:t xml:space="preserve">CHAMPVA </w:t>
      </w:r>
      <w:r w:rsidRPr="0091005D">
        <w:t>prescription.  It cannot be filled or sent</w:t>
      </w:r>
    </w:p>
    <w:p w:rsidR="00A54344" w:rsidRPr="0091005D" w:rsidRDefault="00A54344" w:rsidP="00A15E79">
      <w:pPr>
        <w:pStyle w:val="Screen"/>
        <w:keepNext/>
      </w:pPr>
      <w:r w:rsidRPr="0091005D">
        <w:t>to the reject worklist.  It must be discontinued.</w:t>
      </w:r>
    </w:p>
    <w:p w:rsidR="00A54344" w:rsidRPr="0091005D" w:rsidRDefault="00A54344" w:rsidP="00A15E79">
      <w:pPr>
        <w:pStyle w:val="Screen"/>
        <w:keepNext/>
      </w:pPr>
    </w:p>
    <w:p w:rsidR="00A54344" w:rsidRPr="0091005D" w:rsidRDefault="00A54344" w:rsidP="00A15E79">
      <w:pPr>
        <w:pStyle w:val="Screen"/>
        <w:keepNext/>
      </w:pPr>
      <w:r w:rsidRPr="0091005D">
        <w:t>Press &lt;RETURN&gt; to continue...</w:t>
      </w:r>
    </w:p>
    <w:p w:rsidR="00A54344" w:rsidRPr="0091005D" w:rsidRDefault="00A54344" w:rsidP="00A15E79">
      <w:pPr>
        <w:pStyle w:val="Screen"/>
        <w:keepNext/>
      </w:pPr>
      <w:r w:rsidRPr="0091005D">
        <w:t>Nature of Order: SERVICE CORRECTION//        S</w:t>
      </w:r>
    </w:p>
    <w:p w:rsidR="00A54344" w:rsidRPr="0091005D" w:rsidRDefault="00A54344" w:rsidP="00A15E79">
      <w:pPr>
        <w:pStyle w:val="Screen"/>
        <w:keepNext/>
      </w:pPr>
    </w:p>
    <w:p w:rsidR="00A54344" w:rsidRPr="0091005D" w:rsidRDefault="00A54344" w:rsidP="00A15E79">
      <w:pPr>
        <w:pStyle w:val="Screen"/>
        <w:keepNext/>
      </w:pPr>
      <w:r w:rsidRPr="0091005D">
        <w:t xml:space="preserve">Requesting PROVIDER: OPHARM  OPPHARM,ONE       OO   </w:t>
      </w:r>
    </w:p>
    <w:p w:rsidR="00A54344" w:rsidRPr="0091005D" w:rsidRDefault="00A54344" w:rsidP="003D3A2F"/>
    <w:p w:rsidR="00A54344" w:rsidRPr="0091005D" w:rsidRDefault="00A54344" w:rsidP="00B62C66">
      <w:pPr>
        <w:pStyle w:val="BodyText"/>
      </w:pPr>
      <w:r w:rsidRPr="0091005D">
        <w:t xml:space="preserve">Labels will not print for discontinued </w:t>
      </w:r>
      <w:r w:rsidR="00F06592" w:rsidRPr="0091005D">
        <w:t xml:space="preserve">CHAMPVA </w:t>
      </w:r>
      <w:r w:rsidRPr="0091005D">
        <w:t xml:space="preserve">prescriptions, and reprint label will not be allowed for </w:t>
      </w:r>
      <w:r w:rsidR="00F06592" w:rsidRPr="0091005D">
        <w:t xml:space="preserve">CHAMPVA </w:t>
      </w:r>
      <w:r w:rsidRPr="0091005D">
        <w:t xml:space="preserve">rejected prescriptions. </w:t>
      </w:r>
    </w:p>
    <w:p w:rsidR="00A54344" w:rsidRPr="0091005D" w:rsidRDefault="00A54344" w:rsidP="003D3A2F"/>
    <w:p w:rsidR="00A54344" w:rsidRPr="0091005D" w:rsidRDefault="00A54344" w:rsidP="006D3E80">
      <w:pPr>
        <w:pStyle w:val="Screen"/>
        <w:keepNext/>
      </w:pPr>
      <w:r w:rsidRPr="0091005D">
        <w:t>Select Rx (Prescriptions) Option: REPrint an Outpatient Rx Label</w:t>
      </w:r>
    </w:p>
    <w:p w:rsidR="00A54344" w:rsidRPr="0091005D" w:rsidRDefault="00A54344" w:rsidP="006D3E80">
      <w:pPr>
        <w:pStyle w:val="Screen"/>
        <w:keepNext/>
      </w:pPr>
    </w:p>
    <w:p w:rsidR="00A54344" w:rsidRPr="0091005D" w:rsidRDefault="00A54344" w:rsidP="006D3E80">
      <w:pPr>
        <w:pStyle w:val="Screen"/>
        <w:keepNext/>
      </w:pPr>
    </w:p>
    <w:p w:rsidR="00A54344" w:rsidRPr="0091005D" w:rsidRDefault="00A54344" w:rsidP="006D3E80">
      <w:pPr>
        <w:pStyle w:val="Screen"/>
        <w:keepNext/>
      </w:pPr>
    </w:p>
    <w:p w:rsidR="00A54344" w:rsidRPr="0091005D" w:rsidRDefault="00A54344" w:rsidP="00AB471D">
      <w:pPr>
        <w:pStyle w:val="Screen"/>
      </w:pPr>
      <w:r w:rsidRPr="0091005D">
        <w:t xml:space="preserve">Reprint Prescription Label: 101113       SIMETHICONE 40MG TAB  </w:t>
      </w:r>
    </w:p>
    <w:p w:rsidR="00A54344" w:rsidRPr="0091005D" w:rsidRDefault="00A54344" w:rsidP="00AB471D">
      <w:pPr>
        <w:pStyle w:val="Screen"/>
      </w:pPr>
      <w:r w:rsidRPr="0091005D">
        <w:t xml:space="preserve">Number of Copies? :  (1-99): 1// </w:t>
      </w:r>
    </w:p>
    <w:p w:rsidR="00A54344" w:rsidRPr="0091005D" w:rsidRDefault="00A54344" w:rsidP="00AB471D">
      <w:pPr>
        <w:pStyle w:val="Screen"/>
      </w:pPr>
      <w:r w:rsidRPr="0091005D">
        <w:t>Print adhesive portion of label only? ? No//   NO</w:t>
      </w:r>
    </w:p>
    <w:p w:rsidR="00A54344" w:rsidRPr="0091005D" w:rsidRDefault="00A54344" w:rsidP="00AB471D">
      <w:pPr>
        <w:pStyle w:val="Screen"/>
      </w:pPr>
      <w:r w:rsidRPr="0091005D">
        <w:t>Do you want to resend to Dispensing System Device? No//   NO</w:t>
      </w:r>
    </w:p>
    <w:p w:rsidR="00A54344" w:rsidRPr="0091005D" w:rsidRDefault="00A54344" w:rsidP="00AB471D">
      <w:pPr>
        <w:pStyle w:val="Screen"/>
      </w:pPr>
      <w:r w:rsidRPr="0091005D">
        <w:t>Comments: REPRINT</w:t>
      </w:r>
    </w:p>
    <w:p w:rsidR="00A54344" w:rsidRPr="0091005D" w:rsidRDefault="00A54344" w:rsidP="00AB471D">
      <w:pPr>
        <w:pStyle w:val="Screen"/>
      </w:pPr>
    </w:p>
    <w:p w:rsidR="00A54344" w:rsidRPr="0091005D" w:rsidRDefault="00A54344" w:rsidP="00AB471D">
      <w:pPr>
        <w:pStyle w:val="Screen"/>
      </w:pPr>
      <w:r w:rsidRPr="0091005D">
        <w:t>Rx # 101113            03/03/08</w:t>
      </w:r>
    </w:p>
    <w:p w:rsidR="00A54344" w:rsidRPr="0091005D" w:rsidRDefault="00A54344" w:rsidP="00AB471D">
      <w:pPr>
        <w:pStyle w:val="Screen"/>
      </w:pPr>
      <w:r w:rsidRPr="0091005D">
        <w:t>OP</w:t>
      </w:r>
      <w:r w:rsidR="00C43812" w:rsidRPr="0091005D">
        <w:t>CHAMPVA</w:t>
      </w:r>
      <w:r w:rsidRPr="0091005D">
        <w:t>,ONE                 #180</w:t>
      </w:r>
    </w:p>
    <w:p w:rsidR="00A54344" w:rsidRPr="0091005D" w:rsidRDefault="00A54344" w:rsidP="00AB471D">
      <w:pPr>
        <w:pStyle w:val="Screen"/>
      </w:pPr>
    </w:p>
    <w:p w:rsidR="00A54344" w:rsidRPr="0091005D" w:rsidRDefault="00A54344" w:rsidP="00AB471D">
      <w:pPr>
        <w:pStyle w:val="Screen"/>
      </w:pPr>
      <w:r w:rsidRPr="0091005D">
        <w:t>ONE MOUTH TWICE A DAY</w:t>
      </w:r>
    </w:p>
    <w:p w:rsidR="00A54344" w:rsidRPr="0091005D" w:rsidRDefault="00A54344" w:rsidP="00AB471D">
      <w:pPr>
        <w:pStyle w:val="Screen"/>
      </w:pPr>
    </w:p>
    <w:p w:rsidR="00A54344" w:rsidRPr="0091005D" w:rsidRDefault="00A54344" w:rsidP="00AB471D">
      <w:pPr>
        <w:pStyle w:val="Screen"/>
      </w:pPr>
      <w:r w:rsidRPr="0091005D">
        <w:t>SIMETHICONE 40MG TAB</w:t>
      </w:r>
    </w:p>
    <w:p w:rsidR="00A54344" w:rsidRPr="0091005D" w:rsidRDefault="00A54344" w:rsidP="00AB471D">
      <w:pPr>
        <w:pStyle w:val="Screen"/>
      </w:pPr>
      <w:r w:rsidRPr="0091005D">
        <w:t>OPPHARM,ONE                 OPPHARM,ONE</w:t>
      </w:r>
    </w:p>
    <w:p w:rsidR="00A54344" w:rsidRPr="0091005D" w:rsidRDefault="00A54344" w:rsidP="00AB471D">
      <w:pPr>
        <w:pStyle w:val="Screen"/>
      </w:pPr>
      <w:r w:rsidRPr="0091005D">
        <w:t># of Refills: 3</w:t>
      </w:r>
    </w:p>
    <w:p w:rsidR="00A54344" w:rsidRPr="0091005D" w:rsidRDefault="00A54344" w:rsidP="00AB471D">
      <w:pPr>
        <w:pStyle w:val="Screen"/>
      </w:pPr>
    </w:p>
    <w:p w:rsidR="00A54344" w:rsidRPr="0091005D" w:rsidRDefault="00A54344" w:rsidP="00AB471D">
      <w:pPr>
        <w:pStyle w:val="Screen"/>
      </w:pPr>
      <w:r w:rsidRPr="0091005D">
        <w:t>Select LABEL DEVICE: NULL  Bit Bucket</w:t>
      </w:r>
    </w:p>
    <w:p w:rsidR="00A54344" w:rsidRPr="0091005D" w:rsidRDefault="00A54344" w:rsidP="00AB471D">
      <w:pPr>
        <w:pStyle w:val="Screen"/>
      </w:pPr>
    </w:p>
    <w:p w:rsidR="00A54344" w:rsidRPr="0091005D" w:rsidRDefault="00A54344" w:rsidP="00AB471D">
      <w:pPr>
        <w:pStyle w:val="Screen"/>
      </w:pPr>
    </w:p>
    <w:p w:rsidR="00A54344" w:rsidRPr="0091005D" w:rsidRDefault="00A54344" w:rsidP="00AB471D">
      <w:pPr>
        <w:pStyle w:val="Screen"/>
      </w:pPr>
    </w:p>
    <w:p w:rsidR="00A54344" w:rsidRPr="0091005D" w:rsidRDefault="00A54344" w:rsidP="00AB471D">
      <w:pPr>
        <w:pStyle w:val="Screen"/>
      </w:pPr>
      <w:r w:rsidRPr="0091005D">
        <w:t>No Label(s) printed.</w:t>
      </w:r>
    </w:p>
    <w:p w:rsidR="00A54344" w:rsidRPr="0091005D" w:rsidRDefault="00A54344" w:rsidP="00AB471D">
      <w:pPr>
        <w:pStyle w:val="Screen"/>
      </w:pPr>
    </w:p>
    <w:p w:rsidR="00A54344" w:rsidRPr="0091005D" w:rsidRDefault="00A54344" w:rsidP="00AB471D">
      <w:pPr>
        <w:pStyle w:val="Screen"/>
      </w:pPr>
    </w:p>
    <w:p w:rsidR="00A54344" w:rsidRPr="0091005D" w:rsidRDefault="00A54344" w:rsidP="00AB471D">
      <w:pPr>
        <w:pStyle w:val="Screen"/>
      </w:pPr>
      <w:r w:rsidRPr="0091005D">
        <w:t>Reprint Prescription Label:</w:t>
      </w:r>
    </w:p>
    <w:p w:rsidR="00A54344" w:rsidRPr="0091005D" w:rsidRDefault="00A54344" w:rsidP="003D3A2F"/>
    <w:p w:rsidR="00A54344" w:rsidRPr="0091005D" w:rsidRDefault="00A54344" w:rsidP="00B62C66">
      <w:pPr>
        <w:pStyle w:val="BodyText"/>
      </w:pPr>
      <w:r w:rsidRPr="0091005D">
        <w:t xml:space="preserve">Suspended </w:t>
      </w:r>
      <w:r w:rsidR="00C43812" w:rsidRPr="0091005D">
        <w:t xml:space="preserve">CHAMPVA </w:t>
      </w:r>
      <w:r w:rsidRPr="0091005D">
        <w:t xml:space="preserve">prescriptions will remain on suspense when a reject occurs, when the </w:t>
      </w:r>
      <w:r w:rsidR="0037446A" w:rsidRPr="0091005D">
        <w:t>prescription</w:t>
      </w:r>
      <w:r w:rsidRPr="0091005D">
        <w:t xml:space="preserve"> is non-billable, or when the third party claim remains in an 'IN PROGRESS' status in ECME.  Labels will not print.  Once the reject is resolved, the user may pull the </w:t>
      </w:r>
      <w:r w:rsidR="0037446A" w:rsidRPr="0091005D">
        <w:t>prescription</w:t>
      </w:r>
      <w:r w:rsidRPr="0091005D">
        <w:t xml:space="preserve"> early from suspense or wait for the next scheduled Print from Suspense option runs at which time labels will print accordingly. This includes CMOP and local suspense.</w:t>
      </w:r>
    </w:p>
    <w:p w:rsidR="00A54344" w:rsidRPr="0091005D" w:rsidRDefault="00A54344" w:rsidP="003D3A2F"/>
    <w:p w:rsidR="00A54344" w:rsidRPr="0091005D" w:rsidRDefault="00AB4CAF" w:rsidP="00AB471D">
      <w:pPr>
        <w:pStyle w:val="Screen"/>
      </w:pPr>
      <w:r w:rsidRPr="0091005D">
        <w:t xml:space="preserve">CHAMPVA </w:t>
      </w:r>
      <w:r w:rsidR="00A54344" w:rsidRPr="0091005D">
        <w:t>Prescription 101607 submitted to ECME for claim generation.</w:t>
      </w:r>
    </w:p>
    <w:p w:rsidR="00A54344" w:rsidRPr="0091005D" w:rsidRDefault="00A54344" w:rsidP="00AB471D">
      <w:pPr>
        <w:pStyle w:val="Screen"/>
      </w:pPr>
    </w:p>
    <w:p w:rsidR="00A54344" w:rsidRPr="0091005D" w:rsidRDefault="00A54344" w:rsidP="00AB471D">
      <w:pPr>
        <w:pStyle w:val="Screen"/>
      </w:pPr>
      <w:r w:rsidRPr="0091005D">
        <w:t xml:space="preserve">Claim Status: </w:t>
      </w:r>
    </w:p>
    <w:p w:rsidR="00A54344" w:rsidRPr="0091005D" w:rsidRDefault="00A54344" w:rsidP="00A15E79">
      <w:pPr>
        <w:pStyle w:val="Screen"/>
        <w:keepNext/>
      </w:pPr>
      <w:r w:rsidRPr="0091005D">
        <w:t>IN PROGRESS-Building the claim</w:t>
      </w:r>
    </w:p>
    <w:p w:rsidR="00A54344" w:rsidRPr="0091005D" w:rsidRDefault="00A54344" w:rsidP="00A15E79">
      <w:pPr>
        <w:pStyle w:val="Screen"/>
        <w:keepNext/>
      </w:pPr>
      <w:r w:rsidRPr="0091005D">
        <w:t>IN PROGRESS-Transmitting</w:t>
      </w:r>
    </w:p>
    <w:p w:rsidR="00A54344" w:rsidRPr="0091005D" w:rsidRDefault="00A54344" w:rsidP="00A15E79">
      <w:pPr>
        <w:pStyle w:val="Screen"/>
        <w:keepNext/>
      </w:pPr>
      <w:r w:rsidRPr="0091005D">
        <w:t>IN PROGRESS-Parsing response</w:t>
      </w:r>
    </w:p>
    <w:p w:rsidR="00A54344" w:rsidRPr="0091005D" w:rsidRDefault="00A54344" w:rsidP="00A15E79">
      <w:pPr>
        <w:pStyle w:val="Screen"/>
        <w:keepNext/>
      </w:pPr>
    </w:p>
    <w:p w:rsidR="00A54344" w:rsidRPr="0091005D" w:rsidRDefault="00A54344" w:rsidP="00A15E79">
      <w:pPr>
        <w:pStyle w:val="Screen"/>
        <w:keepNext/>
      </w:pPr>
    </w:p>
    <w:p w:rsidR="00A54344" w:rsidRPr="0091005D" w:rsidRDefault="00A54344" w:rsidP="00A15E79">
      <w:pPr>
        <w:pStyle w:val="Screen"/>
        <w:keepNext/>
      </w:pPr>
      <w:r w:rsidRPr="0091005D">
        <w:t xml:space="preserve">                  *** </w:t>
      </w:r>
      <w:r w:rsidR="00AB4CAF" w:rsidRPr="0091005D">
        <w:rPr>
          <w:b/>
          <w:bCs/>
          <w:bdr w:val="single" w:sz="4" w:space="0" w:color="auto"/>
        </w:rPr>
        <w:t xml:space="preserve">CHAMPVA </w:t>
      </w:r>
      <w:r w:rsidRPr="0091005D">
        <w:rPr>
          <w:b/>
          <w:bCs/>
          <w:bdr w:val="single" w:sz="4" w:space="0" w:color="auto"/>
        </w:rPr>
        <w:t>- 'IN PROGRESS'</w:t>
      </w:r>
      <w:r w:rsidRPr="0091005D">
        <w:t xml:space="preserve"> ECME status ***</w:t>
      </w:r>
    </w:p>
    <w:p w:rsidR="00A54344" w:rsidRPr="0091005D" w:rsidRDefault="00A54344" w:rsidP="00A15E79">
      <w:pPr>
        <w:pStyle w:val="Screen"/>
        <w:keepNext/>
      </w:pPr>
      <w:r w:rsidRPr="0091005D">
        <w:t xml:space="preserve">   -------------------------------------------------------------------------</w:t>
      </w:r>
    </w:p>
    <w:p w:rsidR="00A54344" w:rsidRPr="0091005D" w:rsidRDefault="00A54344" w:rsidP="00A15E79">
      <w:pPr>
        <w:pStyle w:val="Screen"/>
        <w:keepNext/>
      </w:pPr>
      <w:r w:rsidRPr="0091005D">
        <w:t xml:space="preserve">   Division : ALBANY ISC                               NPI#: 5000000021</w:t>
      </w:r>
    </w:p>
    <w:p w:rsidR="00A54344" w:rsidRPr="0091005D" w:rsidRDefault="00A54344" w:rsidP="00A15E79">
      <w:pPr>
        <w:pStyle w:val="Screen"/>
        <w:keepNext/>
      </w:pPr>
      <w:r w:rsidRPr="0091005D">
        <w:t xml:space="preserve">   Patient  : OP</w:t>
      </w:r>
      <w:r w:rsidR="00AB4CAF" w:rsidRPr="0091005D">
        <w:t>CHAMPVA</w:t>
      </w:r>
      <w:r w:rsidRPr="0091005D">
        <w:t>,ONE(666-55-4789)  Sex: M        DOB: OCT 18,1963(44)</w:t>
      </w:r>
    </w:p>
    <w:p w:rsidR="00A54344" w:rsidRPr="0091005D" w:rsidRDefault="00A54344" w:rsidP="00A15E79">
      <w:pPr>
        <w:pStyle w:val="Screen"/>
        <w:keepNext/>
      </w:pPr>
      <w:r w:rsidRPr="0091005D">
        <w:t xml:space="preserve">   Rx/Drug  : 101607/0 - ACETAZOLAMIDE 250MG          </w:t>
      </w:r>
    </w:p>
    <w:p w:rsidR="00A54344" w:rsidRPr="0091005D" w:rsidRDefault="00A54344" w:rsidP="00A15E79">
      <w:pPr>
        <w:pStyle w:val="Screen"/>
        <w:keepNext/>
      </w:pPr>
      <w:r w:rsidRPr="0091005D">
        <w:t xml:space="preserve">   Date/Time: APR 20, 2008@20:11:17</w:t>
      </w:r>
    </w:p>
    <w:p w:rsidR="00A54344" w:rsidRPr="0091005D" w:rsidRDefault="00A54344" w:rsidP="00A15E79">
      <w:pPr>
        <w:pStyle w:val="Screen"/>
        <w:keepNext/>
      </w:pPr>
      <w:r w:rsidRPr="0091005D">
        <w:t xml:space="preserve">   Reason   : ECME Status is in an 'IN PROGRESS' state and cannot be filled</w:t>
      </w:r>
    </w:p>
    <w:p w:rsidR="00A54344" w:rsidRPr="0091005D" w:rsidRDefault="00A54344" w:rsidP="00A15E79">
      <w:pPr>
        <w:pStyle w:val="Screen"/>
        <w:keepNext/>
      </w:pPr>
      <w:r w:rsidRPr="0091005D">
        <w:t xml:space="preserve">   -------------------------------------------------------------------------</w:t>
      </w:r>
    </w:p>
    <w:p w:rsidR="00A54344" w:rsidRPr="0091005D" w:rsidRDefault="00A54344" w:rsidP="00A15E79">
      <w:pPr>
        <w:pStyle w:val="Screen"/>
        <w:keepNext/>
      </w:pPr>
    </w:p>
    <w:p w:rsidR="00A54344" w:rsidRPr="0091005D" w:rsidRDefault="00A54344" w:rsidP="00A15E79">
      <w:pPr>
        <w:pStyle w:val="Screen"/>
        <w:keepNext/>
      </w:pPr>
      <w:r w:rsidRPr="0091005D">
        <w:t>This prescription will be suspended.  After the third party claim is resolved,</w:t>
      </w:r>
    </w:p>
    <w:p w:rsidR="00A54344" w:rsidRPr="0091005D" w:rsidRDefault="00A54344" w:rsidP="00A15E79">
      <w:pPr>
        <w:pStyle w:val="Screen"/>
        <w:keepNext/>
      </w:pPr>
      <w:r w:rsidRPr="0091005D">
        <w:t>it may be printed or pulled early from suspense.</w:t>
      </w:r>
    </w:p>
    <w:p w:rsidR="00A54344" w:rsidRPr="0091005D" w:rsidRDefault="00A54344" w:rsidP="00A15E79">
      <w:pPr>
        <w:pStyle w:val="Screen"/>
        <w:keepNext/>
      </w:pPr>
    </w:p>
    <w:p w:rsidR="00A54344" w:rsidRPr="0091005D" w:rsidRDefault="00A54344" w:rsidP="00A15E79">
      <w:pPr>
        <w:pStyle w:val="Screen"/>
        <w:keepNext/>
      </w:pPr>
    </w:p>
    <w:p w:rsidR="00A54344" w:rsidRPr="0091005D" w:rsidRDefault="00A54344" w:rsidP="00A15E79">
      <w:pPr>
        <w:pStyle w:val="Screen"/>
        <w:keepNext/>
      </w:pPr>
      <w:r w:rsidRPr="0091005D">
        <w:t>Press &lt;RETURN&gt; to continue...</w:t>
      </w:r>
    </w:p>
    <w:p w:rsidR="00A54344" w:rsidRPr="0091005D" w:rsidRDefault="00A54344" w:rsidP="003D3A2F"/>
    <w:p w:rsidR="00A54344" w:rsidRPr="0091005D" w:rsidRDefault="00E96DB4" w:rsidP="00B62C66">
      <w:pPr>
        <w:pStyle w:val="BodyText"/>
      </w:pPr>
      <w:r w:rsidRPr="0091005D">
        <w:t>A r</w:t>
      </w:r>
      <w:r w:rsidR="00A54344" w:rsidRPr="0091005D">
        <w:t xml:space="preserve">ejected </w:t>
      </w:r>
      <w:r w:rsidR="00F96DCD" w:rsidRPr="0091005D">
        <w:t xml:space="preserve">CHAMPVA </w:t>
      </w:r>
      <w:r w:rsidR="00A54344" w:rsidRPr="0091005D">
        <w:t>prescription may not have a partial fill ordered until the reject is resolved.</w:t>
      </w:r>
    </w:p>
    <w:p w:rsidR="00A54344" w:rsidRPr="0091005D" w:rsidRDefault="00A54344" w:rsidP="003D3A2F"/>
    <w:p w:rsidR="00A54344" w:rsidRPr="0091005D" w:rsidRDefault="00A54344" w:rsidP="00AB471D">
      <w:pPr>
        <w:pStyle w:val="Screen"/>
      </w:pPr>
      <w:r w:rsidRPr="0091005D">
        <w:t xml:space="preserve">OP Medications (SUSPENDED)    Apr 18, 2008@19:10:16          Page:    1 of    2 </w:t>
      </w:r>
    </w:p>
    <w:p w:rsidR="00A54344" w:rsidRPr="0091005D" w:rsidRDefault="00A54344" w:rsidP="00AB471D">
      <w:pPr>
        <w:pStyle w:val="Screen"/>
      </w:pPr>
      <w:r w:rsidRPr="0091005D">
        <w:t>OP</w:t>
      </w:r>
      <w:r w:rsidR="00F96DCD" w:rsidRPr="0091005D">
        <w:t>CHAMPVA</w:t>
      </w:r>
      <w:r w:rsidRPr="0091005D">
        <w:t>,ONE</w:t>
      </w:r>
    </w:p>
    <w:p w:rsidR="00A54344" w:rsidRPr="0091005D" w:rsidRDefault="00A54344" w:rsidP="00AB471D">
      <w:pPr>
        <w:pStyle w:val="Screen"/>
      </w:pPr>
      <w:r w:rsidRPr="0091005D">
        <w:t xml:space="preserve">  PID: 666-55-4789                                 Ht(cm): _______ (______)   </w:t>
      </w:r>
    </w:p>
    <w:p w:rsidR="0046469C" w:rsidRDefault="00A54344" w:rsidP="00AB471D">
      <w:pPr>
        <w:pStyle w:val="Screen"/>
      </w:pPr>
      <w:r w:rsidRPr="0091005D">
        <w:t xml:space="preserve">  DOB: OCT 18,1963 (44)                            Wt(kg): _______ (______)</w:t>
      </w:r>
    </w:p>
    <w:p w:rsidR="0046469C" w:rsidRDefault="0046469C" w:rsidP="0046469C">
      <w:pPr>
        <w:pStyle w:val="Screen"/>
      </w:pPr>
      <w:r>
        <w:t xml:space="preserve">  SEX: </w:t>
      </w:r>
      <w:r w:rsidRPr="003168EC">
        <w:t xml:space="preserve">MALE                   </w:t>
      </w:r>
    </w:p>
    <w:p w:rsidR="00A54344" w:rsidRPr="0091005D" w:rsidRDefault="0046469C" w:rsidP="0046469C">
      <w:pPr>
        <w:pStyle w:val="Screen"/>
      </w:pPr>
      <w:r>
        <w:t xml:space="preserve"> </w:t>
      </w:r>
      <w:r w:rsidRPr="00CD5A11">
        <w:rPr>
          <w:rFonts w:cs="Courier New"/>
        </w:rPr>
        <w:t>CrCL: &lt;Not Found&gt; (CREAT: Not Found)            BSA (m2): _______</w:t>
      </w:r>
      <w:r w:rsidR="00A54344" w:rsidRPr="0091005D">
        <w:t xml:space="preserve">   </w:t>
      </w:r>
    </w:p>
    <w:p w:rsidR="00A54344" w:rsidRPr="0091005D" w:rsidRDefault="00A54344" w:rsidP="00AB471D">
      <w:pPr>
        <w:pStyle w:val="Screen"/>
      </w:pPr>
      <w:r w:rsidRPr="0091005D">
        <w:t xml:space="preserve">                                                                                </w:t>
      </w:r>
    </w:p>
    <w:p w:rsidR="00A54344" w:rsidRPr="0091005D" w:rsidRDefault="00A54344" w:rsidP="00AB471D">
      <w:pPr>
        <w:pStyle w:val="Screen"/>
      </w:pPr>
      <w:r w:rsidRPr="0091005D">
        <w:t xml:space="preserve">                Rx #: 101526e                                                   </w:t>
      </w:r>
    </w:p>
    <w:p w:rsidR="00A54344" w:rsidRPr="0091005D" w:rsidRDefault="00A54344" w:rsidP="00AB471D">
      <w:pPr>
        <w:pStyle w:val="Screen"/>
      </w:pPr>
      <w:r w:rsidRPr="0091005D">
        <w:t xml:space="preserve"> (1) *Orderable Item: ACETAZOLAMIDE PILL                                        </w:t>
      </w:r>
    </w:p>
    <w:p w:rsidR="00A54344" w:rsidRPr="0091005D" w:rsidRDefault="00A54344" w:rsidP="00AB471D">
      <w:pPr>
        <w:pStyle w:val="Screen"/>
      </w:pPr>
      <w:r w:rsidRPr="0091005D">
        <w:t xml:space="preserve"> (2)            Drug: ACETAZOLAMIDE 500MG SEQUELS                               </w:t>
      </w:r>
    </w:p>
    <w:p w:rsidR="00A54344" w:rsidRPr="0091005D" w:rsidRDefault="00A54344" w:rsidP="00AB471D">
      <w:pPr>
        <w:pStyle w:val="Screen"/>
      </w:pPr>
      <w:r w:rsidRPr="0091005D">
        <w:t xml:space="preserve">                Verb: TAKE                                                      </w:t>
      </w:r>
    </w:p>
    <w:p w:rsidR="00A54344" w:rsidRPr="0091005D" w:rsidRDefault="00A54344" w:rsidP="00AB471D">
      <w:pPr>
        <w:pStyle w:val="Screen"/>
      </w:pPr>
      <w:r w:rsidRPr="0091005D">
        <w:t xml:space="preserve"> (3)         *Dosage: 1 PILL                                                    </w:t>
      </w:r>
    </w:p>
    <w:p w:rsidR="00A54344" w:rsidRPr="0091005D" w:rsidRDefault="00A54344" w:rsidP="00AB471D">
      <w:pPr>
        <w:pStyle w:val="Screen"/>
      </w:pPr>
      <w:r w:rsidRPr="0091005D">
        <w:t xml:space="preserve">              *Route: ORAL                                                      </w:t>
      </w:r>
    </w:p>
    <w:p w:rsidR="00A54344" w:rsidRPr="0091005D" w:rsidRDefault="00A54344" w:rsidP="00AB471D">
      <w:pPr>
        <w:pStyle w:val="Screen"/>
      </w:pPr>
      <w:r w:rsidRPr="0091005D">
        <w:t xml:space="preserve">           *Schedule: BID                                                       </w:t>
      </w:r>
    </w:p>
    <w:p w:rsidR="00A54344" w:rsidRPr="0091005D" w:rsidRDefault="00A54344" w:rsidP="00AB471D">
      <w:pPr>
        <w:pStyle w:val="Screen"/>
      </w:pPr>
      <w:r w:rsidRPr="0091005D">
        <w:t xml:space="preserve"> (4)Pat Instructions:                                                           </w:t>
      </w:r>
    </w:p>
    <w:p w:rsidR="00A54344" w:rsidRPr="0091005D" w:rsidRDefault="00A54344" w:rsidP="00AB471D">
      <w:pPr>
        <w:pStyle w:val="Screen"/>
      </w:pPr>
      <w:r w:rsidRPr="0091005D">
        <w:t xml:space="preserve">                 SIG: TAKE 1 PILL BY MOUTH TWICE A DAY                          </w:t>
      </w:r>
    </w:p>
    <w:p w:rsidR="00A54344" w:rsidRPr="0091005D" w:rsidRDefault="00A54344" w:rsidP="00AB471D">
      <w:pPr>
        <w:pStyle w:val="Screen"/>
      </w:pPr>
      <w:r w:rsidRPr="0091005D">
        <w:t xml:space="preserve"> (5)  Patient Status: OTHER FEDERAL                                             </w:t>
      </w:r>
    </w:p>
    <w:p w:rsidR="00A54344" w:rsidRPr="0091005D" w:rsidRDefault="00A54344" w:rsidP="00AB471D">
      <w:pPr>
        <w:pStyle w:val="Screen"/>
      </w:pPr>
      <w:r w:rsidRPr="0091005D">
        <w:t xml:space="preserve"> (6)      Issue Date: 04/18/08               (7)  Fill Date: 04/19/08           </w:t>
      </w:r>
    </w:p>
    <w:p w:rsidR="00A54344" w:rsidRPr="0091005D" w:rsidRDefault="00A54344" w:rsidP="00AB471D">
      <w:pPr>
        <w:pStyle w:val="Screen"/>
      </w:pPr>
      <w:r w:rsidRPr="0091005D">
        <w:t xml:space="preserve">      Last Fill Date: 04/19/08 (Window)                                         </w:t>
      </w:r>
    </w:p>
    <w:p w:rsidR="00A54344" w:rsidRPr="0091005D" w:rsidRDefault="00A54344" w:rsidP="00AB471D">
      <w:pPr>
        <w:pStyle w:val="Screen"/>
      </w:pPr>
      <w:r w:rsidRPr="0091005D">
        <w:t xml:space="preserve">   Last Release Date:                        (8)      Lot #:                    </w:t>
      </w:r>
    </w:p>
    <w:p w:rsidR="00A54344" w:rsidRPr="0091005D" w:rsidRDefault="00A54344" w:rsidP="00AB471D">
      <w:pPr>
        <w:pStyle w:val="Screen"/>
      </w:pPr>
      <w:r w:rsidRPr="0091005D">
        <w:t xml:space="preserve">             Expires: 04/19/09                          MFG:                    </w:t>
      </w:r>
    </w:p>
    <w:p w:rsidR="00A54344" w:rsidRPr="0091005D" w:rsidRDefault="00A54344" w:rsidP="00AB471D">
      <w:pPr>
        <w:pStyle w:val="Screen"/>
      </w:pPr>
      <w:r w:rsidRPr="0091005D">
        <w:t xml:space="preserve">+                             </w:t>
      </w:r>
    </w:p>
    <w:p w:rsidR="00A54344" w:rsidRPr="0091005D" w:rsidRDefault="00A54344" w:rsidP="00AB471D">
      <w:pPr>
        <w:pStyle w:val="Screen"/>
      </w:pPr>
      <w:r w:rsidRPr="0091005D">
        <w:lastRenderedPageBreak/>
        <w:t>DC   Discontinue          PR   Partial              RL   Release</w:t>
      </w:r>
    </w:p>
    <w:p w:rsidR="00A54344" w:rsidRPr="0091005D" w:rsidRDefault="00A54344" w:rsidP="00AB471D">
      <w:pPr>
        <w:pStyle w:val="Screen"/>
      </w:pPr>
      <w:r w:rsidRPr="0091005D">
        <w:t>ED   Edit                 RF   (Refill)             RN   Renew</w:t>
      </w:r>
    </w:p>
    <w:p w:rsidR="00A54344" w:rsidRPr="0091005D" w:rsidRDefault="00A54344" w:rsidP="00AB471D">
      <w:pPr>
        <w:pStyle w:val="Screen"/>
      </w:pPr>
      <w:r w:rsidRPr="0091005D">
        <w:t xml:space="preserve">Select Action: Next Screen// </w:t>
      </w:r>
      <w:r w:rsidRPr="0091005D">
        <w:rPr>
          <w:b/>
          <w:bCs/>
          <w:bdr w:val="single" w:sz="4" w:space="0" w:color="auto"/>
        </w:rPr>
        <w:t>p</w:t>
      </w:r>
      <w:r w:rsidRPr="0091005D">
        <w:t xml:space="preserve">   Partial  </w:t>
      </w:r>
    </w:p>
    <w:p w:rsidR="00A54344" w:rsidRPr="0091005D" w:rsidRDefault="00A54344" w:rsidP="00AB471D">
      <w:pPr>
        <w:pStyle w:val="Screen"/>
      </w:pPr>
    </w:p>
    <w:p w:rsidR="00A54344" w:rsidRPr="0091005D" w:rsidRDefault="00A54344" w:rsidP="00AB471D">
      <w:pPr>
        <w:pStyle w:val="Screen"/>
      </w:pPr>
    </w:p>
    <w:p w:rsidR="00A54344" w:rsidRPr="0091005D" w:rsidRDefault="00A54344" w:rsidP="00AB471D">
      <w:pPr>
        <w:pStyle w:val="Screen"/>
      </w:pPr>
      <w:r w:rsidRPr="0091005D">
        <w:t xml:space="preserve">OP Medications (SUSPENDED)    Apr 18, 2008@19:10:16          Page:    1 of    2 </w:t>
      </w:r>
    </w:p>
    <w:p w:rsidR="00A54344" w:rsidRPr="0091005D" w:rsidRDefault="00A54344" w:rsidP="00AB471D">
      <w:pPr>
        <w:pStyle w:val="Screen"/>
      </w:pPr>
      <w:bookmarkStart w:id="534" w:name="Page_125"/>
      <w:bookmarkStart w:id="535" w:name="Page_126"/>
      <w:bookmarkEnd w:id="534"/>
      <w:bookmarkEnd w:id="535"/>
      <w:r w:rsidRPr="0091005D">
        <w:t>OP</w:t>
      </w:r>
      <w:r w:rsidR="00F96DCD" w:rsidRPr="0091005D">
        <w:t>CHAMPVA</w:t>
      </w:r>
      <w:r w:rsidRPr="0091005D">
        <w:t>,ONE</w:t>
      </w:r>
    </w:p>
    <w:p w:rsidR="00A54344" w:rsidRPr="0091005D" w:rsidRDefault="00A54344" w:rsidP="00AB471D">
      <w:pPr>
        <w:pStyle w:val="Screen"/>
      </w:pPr>
      <w:r w:rsidRPr="0091005D">
        <w:t xml:space="preserve">  PID: 666-55-4789                                 Ht(cm): _______ (______)   </w:t>
      </w:r>
    </w:p>
    <w:p w:rsidR="0046469C" w:rsidRDefault="00A54344" w:rsidP="00AB471D">
      <w:pPr>
        <w:pStyle w:val="Screen"/>
      </w:pPr>
      <w:r w:rsidRPr="0091005D">
        <w:t xml:space="preserve">  DOB: OCT 18,1963 (44)                            Wt(kg): _______ (______)</w:t>
      </w:r>
    </w:p>
    <w:p w:rsidR="0046469C" w:rsidRDefault="0046469C" w:rsidP="0046469C">
      <w:pPr>
        <w:pStyle w:val="Screen"/>
      </w:pPr>
      <w:r>
        <w:t xml:space="preserve">  SEX: </w:t>
      </w:r>
      <w:r w:rsidRPr="003168EC">
        <w:t xml:space="preserve">MALE                   </w:t>
      </w:r>
    </w:p>
    <w:p w:rsidR="00A54344" w:rsidRPr="0091005D" w:rsidRDefault="0046469C" w:rsidP="00AB471D">
      <w:pPr>
        <w:pStyle w:val="Screen"/>
      </w:pPr>
      <w:r>
        <w:t xml:space="preserve"> </w:t>
      </w:r>
      <w:r w:rsidRPr="00CD5A11">
        <w:rPr>
          <w:rFonts w:cs="Courier New"/>
        </w:rPr>
        <w:t>CrCL: &lt;Not Found&gt; (CREAT: Not Found)            BSA (m2): _______</w:t>
      </w:r>
      <w:r w:rsidR="00A54344" w:rsidRPr="0091005D">
        <w:t xml:space="preserve">   </w:t>
      </w:r>
    </w:p>
    <w:p w:rsidR="00A54344" w:rsidRPr="0091005D" w:rsidRDefault="00A54344" w:rsidP="00AB471D">
      <w:pPr>
        <w:pStyle w:val="Screen"/>
      </w:pPr>
      <w:r w:rsidRPr="0091005D">
        <w:t xml:space="preserve">                                                                                </w:t>
      </w:r>
    </w:p>
    <w:p w:rsidR="00A54344" w:rsidRPr="0091005D" w:rsidRDefault="00A54344" w:rsidP="00AB471D">
      <w:pPr>
        <w:pStyle w:val="Screen"/>
      </w:pPr>
      <w:r w:rsidRPr="0091005D">
        <w:t xml:space="preserve">                Rx #: 101526e                                                   </w:t>
      </w:r>
    </w:p>
    <w:p w:rsidR="00A54344" w:rsidRPr="0091005D" w:rsidRDefault="00A54344" w:rsidP="00AB471D">
      <w:pPr>
        <w:pStyle w:val="Screen"/>
      </w:pPr>
      <w:r w:rsidRPr="0091005D">
        <w:t xml:space="preserve"> (1) *Orderable Item: ACETAZOLAMIDE PILL                                        </w:t>
      </w:r>
    </w:p>
    <w:p w:rsidR="00A54344" w:rsidRPr="0091005D" w:rsidRDefault="00A54344" w:rsidP="00AB471D">
      <w:pPr>
        <w:pStyle w:val="Screen"/>
      </w:pPr>
      <w:r w:rsidRPr="0091005D">
        <w:t xml:space="preserve"> (2)            Drug: ACETAZOLAMIDE 500MG SEQUELS                               </w:t>
      </w:r>
    </w:p>
    <w:p w:rsidR="00A54344" w:rsidRPr="0091005D" w:rsidRDefault="00A54344" w:rsidP="00AB471D">
      <w:pPr>
        <w:pStyle w:val="Screen"/>
      </w:pPr>
      <w:r w:rsidRPr="0091005D">
        <w:t xml:space="preserve">                Verb: TAKE                                                      </w:t>
      </w:r>
    </w:p>
    <w:p w:rsidR="00A54344" w:rsidRPr="0091005D" w:rsidRDefault="00A54344" w:rsidP="00AB471D">
      <w:pPr>
        <w:pStyle w:val="Screen"/>
      </w:pPr>
      <w:r w:rsidRPr="0091005D">
        <w:t xml:space="preserve"> (3)         *Dosage: 1 PILL                                                    </w:t>
      </w:r>
    </w:p>
    <w:p w:rsidR="00A54344" w:rsidRPr="0091005D" w:rsidRDefault="00A54344" w:rsidP="00AB471D">
      <w:pPr>
        <w:pStyle w:val="Screen"/>
      </w:pPr>
      <w:r w:rsidRPr="0091005D">
        <w:t xml:space="preserve">              *Route: ORAL                                                      </w:t>
      </w:r>
    </w:p>
    <w:p w:rsidR="00A54344" w:rsidRPr="0091005D" w:rsidRDefault="00A54344" w:rsidP="00AB471D">
      <w:pPr>
        <w:pStyle w:val="Screen"/>
      </w:pPr>
      <w:r w:rsidRPr="0091005D">
        <w:t xml:space="preserve">           *Schedule: BID                                                       </w:t>
      </w:r>
    </w:p>
    <w:p w:rsidR="00A54344" w:rsidRPr="0091005D" w:rsidRDefault="00A54344" w:rsidP="00AB471D">
      <w:pPr>
        <w:pStyle w:val="Screen"/>
      </w:pPr>
      <w:r w:rsidRPr="0091005D">
        <w:t xml:space="preserve"> (4)Pat Instructions:                                                           </w:t>
      </w:r>
    </w:p>
    <w:p w:rsidR="00A54344" w:rsidRPr="0091005D" w:rsidRDefault="00A54344" w:rsidP="00AB471D">
      <w:pPr>
        <w:pStyle w:val="Screen"/>
      </w:pPr>
      <w:r w:rsidRPr="0091005D">
        <w:t xml:space="preserve">                 SIG: TAKE 1 PILL BY MOUTH TWICE A DAY                          </w:t>
      </w:r>
    </w:p>
    <w:p w:rsidR="00A54344" w:rsidRPr="0091005D" w:rsidRDefault="00A54344" w:rsidP="00AB471D">
      <w:pPr>
        <w:pStyle w:val="Screen"/>
      </w:pPr>
      <w:r w:rsidRPr="0091005D">
        <w:t xml:space="preserve"> (5)  Patient Status: OTHER FEDERAL                                             </w:t>
      </w:r>
    </w:p>
    <w:p w:rsidR="00A54344" w:rsidRPr="0091005D" w:rsidRDefault="00A54344" w:rsidP="00AB471D">
      <w:pPr>
        <w:pStyle w:val="Screen"/>
      </w:pPr>
      <w:r w:rsidRPr="0091005D">
        <w:t xml:space="preserve"> (6)      Issue Date: 04/18/08               (7)  Fill Date: 04/19/08           </w:t>
      </w:r>
    </w:p>
    <w:p w:rsidR="00A54344" w:rsidRPr="0091005D" w:rsidRDefault="00A54344" w:rsidP="00AB471D">
      <w:pPr>
        <w:pStyle w:val="Screen"/>
      </w:pPr>
      <w:r w:rsidRPr="0091005D">
        <w:t xml:space="preserve">      Last Fill Date: 04/19/08 (Window)                                         </w:t>
      </w:r>
    </w:p>
    <w:p w:rsidR="00A54344" w:rsidRPr="0091005D" w:rsidRDefault="00A54344" w:rsidP="00AB471D">
      <w:pPr>
        <w:pStyle w:val="Screen"/>
      </w:pPr>
      <w:r w:rsidRPr="0091005D">
        <w:t xml:space="preserve">   Last Release Date:                        (8)      Lot #:                    </w:t>
      </w:r>
    </w:p>
    <w:p w:rsidR="00A54344" w:rsidRPr="0091005D" w:rsidRDefault="00A54344" w:rsidP="00AB471D">
      <w:pPr>
        <w:pStyle w:val="Screen"/>
      </w:pPr>
      <w:r w:rsidRPr="0091005D">
        <w:t xml:space="preserve">             Expires: 04/19/09                          MFG:                    </w:t>
      </w:r>
    </w:p>
    <w:p w:rsidR="00A54344" w:rsidRPr="0091005D" w:rsidRDefault="00A54344" w:rsidP="00AB471D">
      <w:pPr>
        <w:pStyle w:val="Screen"/>
      </w:pPr>
      <w:r w:rsidRPr="0091005D">
        <w:t xml:space="preserve">+         </w:t>
      </w:r>
      <w:r w:rsidRPr="0091005D">
        <w:rPr>
          <w:b/>
          <w:bCs/>
          <w:bdr w:val="single" w:sz="4" w:space="0" w:color="auto"/>
        </w:rPr>
        <w:t xml:space="preserve">Partial cannot be filled on </w:t>
      </w:r>
      <w:r w:rsidR="00F96DCD" w:rsidRPr="0091005D">
        <w:rPr>
          <w:b/>
          <w:bCs/>
          <w:bdr w:val="single" w:sz="4" w:space="0" w:color="auto"/>
        </w:rPr>
        <w:t xml:space="preserve">CHAMPVA </w:t>
      </w:r>
      <w:r w:rsidRPr="0091005D">
        <w:rPr>
          <w:b/>
          <w:bCs/>
          <w:bdr w:val="single" w:sz="4" w:space="0" w:color="auto"/>
        </w:rPr>
        <w:t>non-payable Rx</w:t>
      </w:r>
      <w:r w:rsidRPr="0091005D">
        <w:t xml:space="preserve">                    </w:t>
      </w:r>
    </w:p>
    <w:p w:rsidR="00A54344" w:rsidRPr="0091005D" w:rsidRDefault="00A54344" w:rsidP="006D3E80">
      <w:pPr>
        <w:pStyle w:val="Screen"/>
        <w:keepNext/>
      </w:pPr>
      <w:r w:rsidRPr="0091005D">
        <w:t>DC   Discontinue          PR   Partial              RL   Release</w:t>
      </w:r>
    </w:p>
    <w:p w:rsidR="00A54344" w:rsidRPr="0091005D" w:rsidRDefault="00A54344" w:rsidP="006D3E80">
      <w:pPr>
        <w:pStyle w:val="Screen"/>
        <w:keepNext/>
      </w:pPr>
      <w:r w:rsidRPr="0091005D">
        <w:t>ED   Edit                 RF   (Refill)             RN   Renew</w:t>
      </w:r>
    </w:p>
    <w:p w:rsidR="00A54344" w:rsidRPr="0091005D" w:rsidRDefault="00A54344" w:rsidP="00AB471D">
      <w:pPr>
        <w:pStyle w:val="Screen"/>
      </w:pPr>
      <w:r w:rsidRPr="0091005D">
        <w:t>Select Action: Next Screen//</w:t>
      </w:r>
    </w:p>
    <w:p w:rsidR="00A54344" w:rsidRPr="0091005D" w:rsidRDefault="00A54344" w:rsidP="003D3A2F"/>
    <w:p w:rsidR="00A54344" w:rsidRPr="0091005D" w:rsidRDefault="00A54344" w:rsidP="00B62C66">
      <w:pPr>
        <w:pStyle w:val="BodyText"/>
      </w:pPr>
      <w:r w:rsidRPr="0091005D">
        <w:t xml:space="preserve">If ECME's status on the claim remains in an "In Progress" state past the processing timeout during finish of the prescription, </w:t>
      </w:r>
      <w:r w:rsidR="00F96DCD" w:rsidRPr="0091005D">
        <w:t>a CHAMPVA prescription</w:t>
      </w:r>
      <w:r w:rsidRPr="0091005D">
        <w:t xml:space="preserve"> will not be allowed to be filled. Instead it will be placed on suspense until the rejection is resolved. Below is an example of this screen:</w:t>
      </w:r>
    </w:p>
    <w:p w:rsidR="00A54344" w:rsidRPr="0091005D" w:rsidRDefault="00A54344" w:rsidP="003D3A2F"/>
    <w:p w:rsidR="00A54344" w:rsidRPr="0091005D" w:rsidRDefault="00F96DCD" w:rsidP="00AB471D">
      <w:pPr>
        <w:pStyle w:val="Screen"/>
      </w:pPr>
      <w:r w:rsidRPr="0091005D">
        <w:t xml:space="preserve">CHAMPVA </w:t>
      </w:r>
      <w:r w:rsidR="00A54344" w:rsidRPr="0091005D">
        <w:t>Prescription 101607 submitted to ECME for claim generation.</w:t>
      </w:r>
    </w:p>
    <w:p w:rsidR="00A54344" w:rsidRPr="0091005D" w:rsidRDefault="00A54344" w:rsidP="00AB471D">
      <w:pPr>
        <w:pStyle w:val="Screen"/>
      </w:pPr>
    </w:p>
    <w:p w:rsidR="00A54344" w:rsidRPr="0091005D" w:rsidRDefault="00A54344" w:rsidP="00AB471D">
      <w:pPr>
        <w:pStyle w:val="Screen"/>
      </w:pPr>
      <w:r w:rsidRPr="0091005D">
        <w:t xml:space="preserve">Claim Status: </w:t>
      </w:r>
    </w:p>
    <w:p w:rsidR="00A54344" w:rsidRPr="0091005D" w:rsidRDefault="00A54344" w:rsidP="00AB471D">
      <w:pPr>
        <w:pStyle w:val="Screen"/>
      </w:pPr>
      <w:r w:rsidRPr="0091005D">
        <w:t>IN PROGRESS-Building the claim</w:t>
      </w:r>
    </w:p>
    <w:p w:rsidR="00A54344" w:rsidRPr="0091005D" w:rsidRDefault="00A54344" w:rsidP="00AB471D">
      <w:pPr>
        <w:pStyle w:val="Screen"/>
      </w:pPr>
      <w:r w:rsidRPr="0091005D">
        <w:t>IN PROGRESS-Transmitting</w:t>
      </w:r>
    </w:p>
    <w:p w:rsidR="00A54344" w:rsidRPr="0091005D" w:rsidRDefault="00A54344" w:rsidP="00AB471D">
      <w:pPr>
        <w:pStyle w:val="Screen"/>
      </w:pPr>
      <w:r w:rsidRPr="0091005D">
        <w:t>IN PROGRESS-Parsing response</w:t>
      </w:r>
    </w:p>
    <w:p w:rsidR="00A54344" w:rsidRPr="0091005D" w:rsidRDefault="00A54344" w:rsidP="00AB471D">
      <w:pPr>
        <w:pStyle w:val="Screen"/>
      </w:pPr>
    </w:p>
    <w:p w:rsidR="00A54344" w:rsidRPr="0091005D" w:rsidRDefault="00A54344" w:rsidP="00AB471D">
      <w:pPr>
        <w:pStyle w:val="Screen"/>
      </w:pPr>
    </w:p>
    <w:p w:rsidR="00A54344" w:rsidRPr="0091005D" w:rsidRDefault="00A54344" w:rsidP="00AB471D">
      <w:pPr>
        <w:pStyle w:val="Screen"/>
      </w:pPr>
      <w:r w:rsidRPr="0091005D">
        <w:t xml:space="preserve">                  *** </w:t>
      </w:r>
      <w:r w:rsidR="00F96DCD" w:rsidRPr="0091005D">
        <w:t xml:space="preserve">CHAMPVA </w:t>
      </w:r>
      <w:r w:rsidRPr="0091005D">
        <w:t>- 'IN PROGRESS' ECME status ***</w:t>
      </w:r>
    </w:p>
    <w:p w:rsidR="00A54344" w:rsidRPr="0091005D" w:rsidRDefault="00A54344" w:rsidP="00AB471D">
      <w:pPr>
        <w:pStyle w:val="Screen"/>
      </w:pPr>
      <w:r w:rsidRPr="0091005D">
        <w:t xml:space="preserve">   -------------------------------------------------------------------------</w:t>
      </w:r>
    </w:p>
    <w:p w:rsidR="00A54344" w:rsidRPr="0091005D" w:rsidRDefault="00A54344" w:rsidP="00AB471D">
      <w:pPr>
        <w:pStyle w:val="Screen"/>
      </w:pPr>
      <w:r w:rsidRPr="0091005D">
        <w:t xml:space="preserve">   Division : ALBANY ISC                               NPI#: 5000000021</w:t>
      </w:r>
    </w:p>
    <w:p w:rsidR="00A54344" w:rsidRPr="0091005D" w:rsidRDefault="00A54344" w:rsidP="00AB471D">
      <w:pPr>
        <w:pStyle w:val="Screen"/>
      </w:pPr>
      <w:r w:rsidRPr="0091005D">
        <w:t xml:space="preserve">   Patient  : OP</w:t>
      </w:r>
      <w:r w:rsidR="00F96DCD" w:rsidRPr="0091005D">
        <w:t>CHAMPVA</w:t>
      </w:r>
      <w:r w:rsidRPr="0091005D">
        <w:t>,ONE(666-55-4789)  Sex: M        DOB: OCT 18,1963(44)</w:t>
      </w:r>
    </w:p>
    <w:p w:rsidR="00A54344" w:rsidRPr="0091005D" w:rsidRDefault="00A54344" w:rsidP="00AB471D">
      <w:pPr>
        <w:pStyle w:val="Screen"/>
      </w:pPr>
      <w:r w:rsidRPr="0091005D">
        <w:t xml:space="preserve">   Rx/Drug  : 101607/0 - ACETAZOLAMIDE 250MG          </w:t>
      </w:r>
    </w:p>
    <w:p w:rsidR="00A54344" w:rsidRPr="0091005D" w:rsidRDefault="00A54344" w:rsidP="00AB471D">
      <w:pPr>
        <w:pStyle w:val="Screen"/>
      </w:pPr>
      <w:r w:rsidRPr="0091005D">
        <w:t xml:space="preserve">   Date/Time: APR 20, 2008@20:11:17</w:t>
      </w:r>
    </w:p>
    <w:p w:rsidR="00A54344" w:rsidRPr="0091005D" w:rsidRDefault="00A54344" w:rsidP="00AB471D">
      <w:pPr>
        <w:pStyle w:val="Screen"/>
      </w:pPr>
      <w:r w:rsidRPr="0091005D">
        <w:t xml:space="preserve">   Reason   : ECME Status is in an 'IN PROGRESS' state and cannot be filled</w:t>
      </w:r>
    </w:p>
    <w:p w:rsidR="00A54344" w:rsidRPr="0091005D" w:rsidRDefault="00A54344" w:rsidP="00AB471D">
      <w:pPr>
        <w:pStyle w:val="Screen"/>
      </w:pPr>
      <w:r w:rsidRPr="0091005D">
        <w:t xml:space="preserve">   -------------------------------------------------------------------------</w:t>
      </w:r>
    </w:p>
    <w:p w:rsidR="00A54344" w:rsidRPr="0091005D" w:rsidRDefault="00A54344" w:rsidP="00AB471D">
      <w:pPr>
        <w:pStyle w:val="Screen"/>
      </w:pPr>
    </w:p>
    <w:p w:rsidR="00A54344" w:rsidRPr="0091005D" w:rsidRDefault="00A54344" w:rsidP="006D3E80">
      <w:pPr>
        <w:pStyle w:val="Screen"/>
        <w:keepNext/>
      </w:pPr>
      <w:r w:rsidRPr="0091005D">
        <w:t>This prescription will be suspended.  After the third party claim is resolved,</w:t>
      </w:r>
    </w:p>
    <w:p w:rsidR="00A54344" w:rsidRPr="0091005D" w:rsidRDefault="00A54344" w:rsidP="006D3E80">
      <w:pPr>
        <w:pStyle w:val="Screen"/>
        <w:keepNext/>
      </w:pPr>
      <w:r w:rsidRPr="0091005D">
        <w:t>it may be printed or pulled early from suspense.</w:t>
      </w:r>
    </w:p>
    <w:p w:rsidR="00A54344" w:rsidRPr="0091005D" w:rsidRDefault="00A54344" w:rsidP="006D3E80">
      <w:pPr>
        <w:pStyle w:val="Screen"/>
        <w:keepNext/>
      </w:pPr>
    </w:p>
    <w:p w:rsidR="00A54344" w:rsidRPr="0091005D" w:rsidRDefault="00A54344" w:rsidP="006D3E80">
      <w:pPr>
        <w:pStyle w:val="Screen"/>
        <w:keepNext/>
      </w:pPr>
    </w:p>
    <w:p w:rsidR="00A54344" w:rsidRPr="0091005D" w:rsidRDefault="00A54344" w:rsidP="00AB471D">
      <w:pPr>
        <w:pStyle w:val="Screen"/>
      </w:pPr>
      <w:r w:rsidRPr="0091005D">
        <w:t>Press &lt;RETURN&gt; to continue...</w:t>
      </w:r>
    </w:p>
    <w:p w:rsidR="00F718DD" w:rsidRPr="0091005D" w:rsidRDefault="00F718DD" w:rsidP="003D3A2F"/>
    <w:p w:rsidR="00A54344" w:rsidRPr="0091005D" w:rsidRDefault="00A54344" w:rsidP="00B62C66">
      <w:pPr>
        <w:pStyle w:val="BodyText"/>
      </w:pPr>
      <w:r w:rsidRPr="0091005D">
        <w:t xml:space="preserve">If a pharmacy is active for ePharmacy processing but an insurance plan is not linked or not active, </w:t>
      </w:r>
      <w:r w:rsidR="00E96DB4" w:rsidRPr="0091005D">
        <w:t xml:space="preserve">the CHAMPVA </w:t>
      </w:r>
      <w:r w:rsidRPr="0091005D">
        <w:t>prescription will be allowed to be filled without third party claim submission.</w:t>
      </w:r>
      <w:r w:rsidR="00C15D94" w:rsidRPr="0091005D">
        <w:t xml:space="preserve"> </w:t>
      </w:r>
      <w:r w:rsidRPr="0091005D">
        <w:t xml:space="preserve">The phrase "Inactive ECME </w:t>
      </w:r>
      <w:r w:rsidR="00E96DB4" w:rsidRPr="0091005D">
        <w:t>CHAMPVA</w:t>
      </w:r>
      <w:r w:rsidRPr="0091005D">
        <w:t>" will be displayed during Finish and an ECME log entry will be added stating such.</w:t>
      </w:r>
    </w:p>
    <w:p w:rsidR="00A54344" w:rsidRPr="0091005D" w:rsidRDefault="00A54344" w:rsidP="003D3A2F"/>
    <w:p w:rsidR="00A54344" w:rsidRPr="0091005D" w:rsidRDefault="00A54344" w:rsidP="00A17F7F">
      <w:pPr>
        <w:pStyle w:val="Example"/>
      </w:pPr>
      <w:r w:rsidRPr="0091005D">
        <w:t>Example of message during finish:</w:t>
      </w:r>
    </w:p>
    <w:p w:rsidR="00A54344" w:rsidRPr="0091005D" w:rsidRDefault="00A54344" w:rsidP="00AB471D">
      <w:pPr>
        <w:pStyle w:val="Screen"/>
      </w:pPr>
      <w:r w:rsidRPr="0091005D">
        <w:t>Do you want to enter a Progress Note? No//   NO</w:t>
      </w:r>
    </w:p>
    <w:p w:rsidR="00A54344" w:rsidRPr="0091005D" w:rsidRDefault="00A54344" w:rsidP="00AB471D">
      <w:pPr>
        <w:pStyle w:val="Screen"/>
      </w:pPr>
    </w:p>
    <w:p w:rsidR="00A54344" w:rsidRPr="0091005D" w:rsidRDefault="00A54344" w:rsidP="00AB471D">
      <w:pPr>
        <w:pStyle w:val="Screen"/>
      </w:pPr>
      <w:r w:rsidRPr="0091005D">
        <w:t>Rx # 102046            08/27/08</w:t>
      </w:r>
    </w:p>
    <w:p w:rsidR="00A54344" w:rsidRPr="0091005D" w:rsidRDefault="00A54344" w:rsidP="00AB471D">
      <w:pPr>
        <w:pStyle w:val="Screen"/>
      </w:pPr>
      <w:r w:rsidRPr="0091005D">
        <w:t>OP</w:t>
      </w:r>
      <w:r w:rsidR="00E96DB4" w:rsidRPr="0091005D">
        <w:t>CHAMPVA</w:t>
      </w:r>
      <w:r w:rsidRPr="0091005D">
        <w:t>,TEST                    #180</w:t>
      </w:r>
    </w:p>
    <w:p w:rsidR="00A54344" w:rsidRPr="0091005D" w:rsidRDefault="00A54344" w:rsidP="00AB471D">
      <w:pPr>
        <w:pStyle w:val="Screen"/>
      </w:pPr>
      <w:r w:rsidRPr="0091005D">
        <w:t>ONE MOUTH TWICE A DAY</w:t>
      </w:r>
    </w:p>
    <w:p w:rsidR="00A54344" w:rsidRPr="0091005D" w:rsidRDefault="00A54344" w:rsidP="00AB471D">
      <w:pPr>
        <w:pStyle w:val="Screen"/>
      </w:pPr>
    </w:p>
    <w:p w:rsidR="00A54344" w:rsidRPr="0091005D" w:rsidRDefault="00A54344" w:rsidP="00AB471D">
      <w:pPr>
        <w:pStyle w:val="Screen"/>
      </w:pPr>
      <w:r w:rsidRPr="0091005D">
        <w:t>DANTROLENE 25MG CAP</w:t>
      </w:r>
    </w:p>
    <w:p w:rsidR="00A54344" w:rsidRPr="0091005D" w:rsidRDefault="00A54344" w:rsidP="00AB471D">
      <w:pPr>
        <w:pStyle w:val="Screen"/>
      </w:pPr>
      <w:r w:rsidRPr="0091005D">
        <w:t>OPPROVIDER,ONE             OPPHAR,ONE</w:t>
      </w:r>
    </w:p>
    <w:p w:rsidR="00A54344" w:rsidRPr="0091005D" w:rsidRDefault="00A54344" w:rsidP="00AB471D">
      <w:pPr>
        <w:pStyle w:val="Screen"/>
      </w:pPr>
      <w:r w:rsidRPr="0091005D">
        <w:t># of Refills: 3</w:t>
      </w:r>
    </w:p>
    <w:p w:rsidR="00A54344" w:rsidRPr="0091005D" w:rsidRDefault="00A54344" w:rsidP="00AB471D">
      <w:pPr>
        <w:pStyle w:val="Screen"/>
      </w:pPr>
    </w:p>
    <w:p w:rsidR="00A54344" w:rsidRPr="0091005D" w:rsidRDefault="00A54344" w:rsidP="00AB471D">
      <w:pPr>
        <w:pStyle w:val="Screen"/>
      </w:pPr>
    </w:p>
    <w:p w:rsidR="00A54344" w:rsidRPr="0091005D" w:rsidRDefault="00A54344" w:rsidP="00AB471D">
      <w:pPr>
        <w:pStyle w:val="Screen"/>
      </w:pPr>
      <w:r w:rsidRPr="0091005D">
        <w:t>Is this correct? YES// ...</w:t>
      </w:r>
    </w:p>
    <w:p w:rsidR="00A54344" w:rsidRPr="0091005D" w:rsidRDefault="00A54344" w:rsidP="00AB471D">
      <w:pPr>
        <w:pStyle w:val="Screen"/>
      </w:pPr>
      <w:r w:rsidRPr="0091005D">
        <w:t xml:space="preserve"> -Rx 101921 has been discontinued...</w:t>
      </w:r>
    </w:p>
    <w:p w:rsidR="00A54344" w:rsidRPr="0091005D" w:rsidRDefault="00A54344" w:rsidP="00AB471D">
      <w:pPr>
        <w:pStyle w:val="Screen"/>
      </w:pPr>
    </w:p>
    <w:p w:rsidR="00A54344" w:rsidRPr="0091005D" w:rsidRDefault="00A54344" w:rsidP="00AB471D">
      <w:pPr>
        <w:pStyle w:val="Screen"/>
      </w:pPr>
    </w:p>
    <w:p w:rsidR="00A54344" w:rsidRPr="0091005D" w:rsidRDefault="00A54344" w:rsidP="00AB471D">
      <w:pPr>
        <w:pStyle w:val="Screen"/>
      </w:pPr>
    </w:p>
    <w:p w:rsidR="00A54344" w:rsidRPr="0091005D" w:rsidRDefault="00A54344" w:rsidP="00AB471D">
      <w:pPr>
        <w:pStyle w:val="Screen"/>
      </w:pPr>
    </w:p>
    <w:p w:rsidR="00A54344" w:rsidRPr="0091005D" w:rsidRDefault="00A54344" w:rsidP="00AB471D">
      <w:pPr>
        <w:pStyle w:val="Screen"/>
      </w:pPr>
      <w:r w:rsidRPr="0091005D">
        <w:t xml:space="preserve">Inactive ECME </w:t>
      </w:r>
      <w:r w:rsidR="00E96DB4" w:rsidRPr="0091005D">
        <w:t>CHAMPVA</w:t>
      </w:r>
    </w:p>
    <w:p w:rsidR="00A54344" w:rsidRPr="0091005D" w:rsidRDefault="00A54344" w:rsidP="003D3A2F"/>
    <w:p w:rsidR="00A54344" w:rsidRPr="0091005D" w:rsidRDefault="00A54344" w:rsidP="00A17F7F">
      <w:pPr>
        <w:pStyle w:val="Example"/>
      </w:pPr>
      <w:r w:rsidRPr="0091005D">
        <w:t>Example of ECME Activity Log entry:</w:t>
      </w:r>
    </w:p>
    <w:p w:rsidR="00A54344" w:rsidRPr="0091005D" w:rsidRDefault="00A54344" w:rsidP="006D3E80">
      <w:pPr>
        <w:pStyle w:val="Screen"/>
        <w:keepNext/>
      </w:pPr>
      <w:r w:rsidRPr="0091005D">
        <w:t xml:space="preserve">ECME Log:                                                                       </w:t>
      </w:r>
    </w:p>
    <w:p w:rsidR="00A54344" w:rsidRPr="0091005D" w:rsidRDefault="00A54344" w:rsidP="006D3E80">
      <w:pPr>
        <w:pStyle w:val="Screen"/>
        <w:keepNext/>
      </w:pPr>
      <w:r w:rsidRPr="0091005D">
        <w:t>#   Date/Time           Rx Ref          Initiator Of Activity</w:t>
      </w:r>
    </w:p>
    <w:p w:rsidR="00A54344" w:rsidRPr="0091005D" w:rsidRDefault="00A54344" w:rsidP="006D3E80">
      <w:pPr>
        <w:pStyle w:val="Screen"/>
        <w:keepNext/>
      </w:pPr>
      <w:r w:rsidRPr="0091005D">
        <w:t>===============================================================================</w:t>
      </w:r>
    </w:p>
    <w:p w:rsidR="00A54344" w:rsidRPr="0091005D" w:rsidRDefault="00A54344" w:rsidP="006D3E80">
      <w:pPr>
        <w:pStyle w:val="Screen"/>
        <w:keepNext/>
      </w:pPr>
      <w:r w:rsidRPr="0091005D">
        <w:t xml:space="preserve">1   8/27/08@11:07:45    ORIGINAL        OPPHARM,ONE                            </w:t>
      </w:r>
    </w:p>
    <w:p w:rsidR="00A54344" w:rsidRPr="0091005D" w:rsidRDefault="00A54344" w:rsidP="00E15EF6">
      <w:pPr>
        <w:pStyle w:val="Screen"/>
      </w:pPr>
      <w:r w:rsidRPr="0091005D">
        <w:t xml:space="preserve">Comments: </w:t>
      </w:r>
      <w:r w:rsidR="00E96DB4" w:rsidRPr="0091005D">
        <w:t xml:space="preserve">CHAMPVA </w:t>
      </w:r>
      <w:r w:rsidRPr="0091005D">
        <w:t xml:space="preserve">-Inactive ECME </w:t>
      </w:r>
      <w:r w:rsidR="00E96DB4" w:rsidRPr="0091005D">
        <w:t>CHAMPVA</w:t>
      </w:r>
    </w:p>
    <w:p w:rsidR="00825A10" w:rsidRPr="0091005D" w:rsidRDefault="00645085" w:rsidP="00535A52">
      <w:pPr>
        <w:pStyle w:val="Heading3"/>
      </w:pPr>
      <w:bookmarkStart w:id="536" w:name="_Toc428973210"/>
      <w:bookmarkStart w:id="537" w:name="_Toc4750940"/>
      <w:r w:rsidRPr="0091005D">
        <w:t>NDC Validation</w:t>
      </w:r>
      <w:bookmarkEnd w:id="531"/>
      <w:bookmarkEnd w:id="532"/>
      <w:bookmarkEnd w:id="536"/>
      <w:bookmarkEnd w:id="537"/>
      <w:r w:rsidR="00302CC8" w:rsidRPr="0091005D">
        <w:fldChar w:fldCharType="begin"/>
      </w:r>
      <w:r w:rsidRPr="0091005D">
        <w:instrText xml:space="preserve"> XE "NDC Validation" </w:instrText>
      </w:r>
      <w:r w:rsidR="00302CC8" w:rsidRPr="0091005D">
        <w:fldChar w:fldCharType="end"/>
      </w:r>
    </w:p>
    <w:p w:rsidR="00825A10" w:rsidRPr="0091005D" w:rsidRDefault="00645085" w:rsidP="00B62C66">
      <w:pPr>
        <w:pStyle w:val="BodyText"/>
      </w:pPr>
      <w:r w:rsidRPr="0091005D">
        <w:t>The initial validation of the NDC can be performed by a pharmacy technician. This functionality only applies to local fills that are not sent to OPAI. This function provides a pharmacy technician the ability to manually enter or scan the bar code of the existing prescription label and then manually enter or scan the NDC of the stock bottle used to fill the prescription. When the system matches the NDC, confirmation is provided to the pharmacy tech and allows the technician to continue processing. However, if the system detects a mismatch and the NDC of the stock bottle has an associated entry in the synonym file, the NDC will be updated in Prescription file (#52) for the fill. The system will then prompt the technician to press enter to continue, a new label will be printed, the original electronic claim reversed, and a new claim submission will be transmitted with the new NDC. In the event that the revised NDC prompts a RTS/DUR rejection</w:t>
      </w:r>
      <w:r w:rsidR="00F23B85" w:rsidRPr="0091005D">
        <w:t xml:space="preserve"> </w:t>
      </w:r>
      <w:bookmarkStart w:id="538" w:name="p096"/>
      <w:bookmarkEnd w:id="538"/>
      <w:r w:rsidR="00F23B85" w:rsidRPr="0091005D">
        <w:t>or a Reject Resolution Required rejection</w:t>
      </w:r>
      <w:r w:rsidRPr="0091005D">
        <w:t>, the system will immediately send the item to the Reject Worklist.</w:t>
      </w:r>
    </w:p>
    <w:p w:rsidR="00825A10" w:rsidRPr="0091005D" w:rsidRDefault="00825A10" w:rsidP="00B62C66">
      <w:pPr>
        <w:pStyle w:val="BodyText"/>
      </w:pPr>
    </w:p>
    <w:p w:rsidR="00825A10" w:rsidRPr="0091005D" w:rsidRDefault="00645085" w:rsidP="00B62C66">
      <w:pPr>
        <w:pStyle w:val="BodyText"/>
      </w:pPr>
      <w:r w:rsidRPr="0091005D">
        <w:t>In a case where the NDC entered is not defined for the drug, the system prompts the technician that a mismatch has occurred and the prescription needs to be validated by a pharmacist. The system notes that the NDC had not been validated and allows the pharmacy tech to move to the next prescription. In the event of a change of NDC prompting a rejection, the system immediately sends the item to the Reject Worklist.</w:t>
      </w:r>
    </w:p>
    <w:p w:rsidR="00825A10" w:rsidRPr="0091005D" w:rsidRDefault="00825A10" w:rsidP="00B62C66">
      <w:pPr>
        <w:pStyle w:val="BodyText"/>
      </w:pPr>
    </w:p>
    <w:p w:rsidR="00825A10" w:rsidRPr="0091005D" w:rsidRDefault="00645085" w:rsidP="00B62C66">
      <w:pPr>
        <w:pStyle w:val="BodyText"/>
      </w:pPr>
      <w:r w:rsidRPr="0091005D">
        <w:t>The releasing pharmacist will receive a notation that NDC has been validated by the technician when processing. If the NDC change has prompted a claim reversal and produced a RTS/DUR rejection</w:t>
      </w:r>
      <w:r w:rsidR="00F23B85" w:rsidRPr="0091005D">
        <w:t xml:space="preserve"> </w:t>
      </w:r>
      <w:bookmarkStart w:id="539" w:name="p097"/>
      <w:bookmarkEnd w:id="539"/>
      <w:r w:rsidR="00F23B85" w:rsidRPr="0091005D">
        <w:t>or a Reject Resolution Required rejection</w:t>
      </w:r>
      <w:r w:rsidRPr="0091005D">
        <w:t>, the pharmacist will be presented with a Reject Processing screen at release.</w:t>
      </w:r>
    </w:p>
    <w:p w:rsidR="00825A10" w:rsidRPr="0091005D" w:rsidRDefault="00825A10" w:rsidP="003D3A2F"/>
    <w:p w:rsidR="00825A10" w:rsidRPr="0091005D" w:rsidRDefault="00645085" w:rsidP="00A17F7F">
      <w:pPr>
        <w:pStyle w:val="Example"/>
        <w:rPr>
          <w:rFonts w:ascii="Courier New" w:hAnsi="Courier New"/>
        </w:rPr>
      </w:pPr>
      <w:r w:rsidRPr="0091005D">
        <w:t>Example: Matched NDC</w:t>
      </w:r>
      <w:r w:rsidRPr="0091005D">
        <w:rPr>
          <w:rFonts w:ascii="Courier New" w:hAnsi="Courier New"/>
        </w:rPr>
        <w:t>:</w:t>
      </w:r>
    </w:p>
    <w:p w:rsidR="00825A10" w:rsidRPr="0091005D" w:rsidRDefault="00645085" w:rsidP="00AB471D">
      <w:pPr>
        <w:pStyle w:val="Screen"/>
      </w:pPr>
      <w:r w:rsidRPr="0091005D">
        <w:t>Select ePharmacy Menu Option: NV  NDC Validation</w:t>
      </w:r>
    </w:p>
    <w:p w:rsidR="00825A10" w:rsidRPr="0091005D" w:rsidRDefault="00645085" w:rsidP="00AB471D">
      <w:pPr>
        <w:pStyle w:val="Screen"/>
      </w:pPr>
      <w:r w:rsidRPr="0091005D">
        <w:t> </w:t>
      </w:r>
    </w:p>
    <w:p w:rsidR="00825A10" w:rsidRPr="0091005D" w:rsidRDefault="00645085" w:rsidP="00AB471D">
      <w:pPr>
        <w:pStyle w:val="Screen"/>
      </w:pPr>
      <w:r w:rsidRPr="0091005D">
        <w:t>WAND BARCODE or enter Rx#: 2054787B</w:t>
      </w:r>
    </w:p>
    <w:p w:rsidR="00825A10" w:rsidRPr="0091005D" w:rsidRDefault="00645085" w:rsidP="00AB471D">
      <w:pPr>
        <w:pStyle w:val="Screen"/>
      </w:pPr>
      <w:r w:rsidRPr="0091005D">
        <w:t> </w:t>
      </w:r>
    </w:p>
    <w:p w:rsidR="00825A10" w:rsidRPr="0091005D" w:rsidRDefault="00645085" w:rsidP="00AB471D">
      <w:pPr>
        <w:pStyle w:val="Screen"/>
      </w:pPr>
      <w:r w:rsidRPr="0091005D">
        <w:t xml:space="preserve">Rx: 2054787B        Fill: 0             Patient: OPPATIENT,TWO                </w:t>
      </w:r>
    </w:p>
    <w:p w:rsidR="00825A10" w:rsidRPr="0091005D" w:rsidRDefault="00645085" w:rsidP="00AB471D">
      <w:pPr>
        <w:pStyle w:val="Screen"/>
      </w:pPr>
      <w:r w:rsidRPr="0091005D">
        <w:t xml:space="preserve">Drug: AMOXICILLIN 250MG CAP             NDC: 00003-0101-60                    </w:t>
      </w:r>
    </w:p>
    <w:p w:rsidR="00825A10" w:rsidRPr="0091005D" w:rsidRDefault="00645085" w:rsidP="00AB471D">
      <w:pPr>
        <w:pStyle w:val="Screen"/>
      </w:pPr>
      <w:r w:rsidRPr="0091005D">
        <w:t> </w:t>
      </w:r>
    </w:p>
    <w:p w:rsidR="00825A10" w:rsidRPr="0091005D" w:rsidRDefault="00645085" w:rsidP="00AB471D">
      <w:pPr>
        <w:pStyle w:val="Screen"/>
      </w:pPr>
      <w:r w:rsidRPr="0091005D">
        <w:t>** This NDC has not been validated.</w:t>
      </w:r>
    </w:p>
    <w:p w:rsidR="00825A10" w:rsidRPr="0091005D" w:rsidRDefault="00645085" w:rsidP="00AB471D">
      <w:pPr>
        <w:pStyle w:val="Screen"/>
      </w:pPr>
      <w:r w:rsidRPr="0091005D">
        <w:t> </w:t>
      </w:r>
    </w:p>
    <w:p w:rsidR="00825A10" w:rsidRPr="0091005D" w:rsidRDefault="00645085" w:rsidP="00AB471D">
      <w:pPr>
        <w:pStyle w:val="Screen"/>
      </w:pPr>
      <w:r w:rsidRPr="0091005D">
        <w:t> </w:t>
      </w:r>
    </w:p>
    <w:p w:rsidR="00825A10" w:rsidRPr="0091005D" w:rsidRDefault="00645085" w:rsidP="00AB471D">
      <w:pPr>
        <w:pStyle w:val="Screen"/>
      </w:pPr>
      <w:r w:rsidRPr="0091005D">
        <w:t>PRODUCT NDC: 00003-0101-60// 00003-0101-60</w:t>
      </w:r>
    </w:p>
    <w:p w:rsidR="00825A10" w:rsidRPr="0091005D" w:rsidRDefault="00645085" w:rsidP="00AB471D">
      <w:pPr>
        <w:pStyle w:val="Screen"/>
      </w:pPr>
      <w:r w:rsidRPr="0091005D">
        <w:t> </w:t>
      </w:r>
    </w:p>
    <w:p w:rsidR="00825A10" w:rsidRPr="0091005D" w:rsidRDefault="00645085" w:rsidP="00AB471D">
      <w:pPr>
        <w:pStyle w:val="Screen"/>
      </w:pPr>
      <w:r w:rsidRPr="0091005D">
        <w:t>NDC match confirmed.</w:t>
      </w:r>
    </w:p>
    <w:p w:rsidR="00825A10" w:rsidRPr="0091005D" w:rsidRDefault="00645085" w:rsidP="00AB471D">
      <w:pPr>
        <w:pStyle w:val="Screen"/>
      </w:pPr>
      <w:r w:rsidRPr="0091005D">
        <w:t> </w:t>
      </w:r>
    </w:p>
    <w:p w:rsidR="00825A10" w:rsidRPr="0091005D" w:rsidRDefault="00645085" w:rsidP="00AB471D">
      <w:pPr>
        <w:pStyle w:val="Screen"/>
      </w:pPr>
      <w:r w:rsidRPr="0091005D">
        <w:t> </w:t>
      </w:r>
    </w:p>
    <w:p w:rsidR="00825A10" w:rsidRPr="0091005D" w:rsidRDefault="00645085" w:rsidP="00AB471D">
      <w:pPr>
        <w:pStyle w:val="Screen"/>
      </w:pPr>
      <w:r w:rsidRPr="0091005D">
        <w:t>WAND BARCODE or enter Rx#:  </w:t>
      </w:r>
    </w:p>
    <w:p w:rsidR="00825A10" w:rsidRPr="0091005D" w:rsidRDefault="00825A10" w:rsidP="003D3A2F"/>
    <w:p w:rsidR="00825A10" w:rsidRPr="0091005D" w:rsidRDefault="00984E3C" w:rsidP="000F5577">
      <w:pPr>
        <w:pStyle w:val="Example"/>
      </w:pPr>
      <w:r w:rsidRPr="0091005D">
        <w:t>Example: Changed NDC o</w:t>
      </w:r>
      <w:r w:rsidR="00645085" w:rsidRPr="0091005D">
        <w:t>r Modified NDC</w:t>
      </w:r>
      <w:r w:rsidRPr="0091005D">
        <w:t>:</w:t>
      </w:r>
    </w:p>
    <w:p w:rsidR="00825A10" w:rsidRPr="0091005D" w:rsidRDefault="00645085" w:rsidP="00AB471D">
      <w:pPr>
        <w:pStyle w:val="Screen"/>
      </w:pPr>
      <w:r w:rsidRPr="0091005D">
        <w:t>Select ePharmacy Menu Option:  NDC Validation</w:t>
      </w:r>
    </w:p>
    <w:p w:rsidR="00825A10" w:rsidRPr="0091005D" w:rsidRDefault="00645085" w:rsidP="00AB471D">
      <w:pPr>
        <w:pStyle w:val="Screen"/>
      </w:pPr>
      <w:r w:rsidRPr="0091005D">
        <w:t> </w:t>
      </w:r>
    </w:p>
    <w:p w:rsidR="00825A10" w:rsidRPr="0091005D" w:rsidRDefault="00645085" w:rsidP="00AB471D">
      <w:pPr>
        <w:pStyle w:val="Screen"/>
      </w:pPr>
      <w:r w:rsidRPr="0091005D">
        <w:t xml:space="preserve">WAND BARCODE or enter Rx#:  </w:t>
      </w:r>
    </w:p>
    <w:p w:rsidR="00825A10" w:rsidRPr="0091005D" w:rsidRDefault="00645085" w:rsidP="00AB471D">
      <w:pPr>
        <w:pStyle w:val="Screen"/>
      </w:pPr>
      <w:r w:rsidRPr="0091005D">
        <w:t> </w:t>
      </w:r>
    </w:p>
    <w:p w:rsidR="00825A10" w:rsidRPr="0091005D" w:rsidRDefault="00645085" w:rsidP="00AB471D">
      <w:pPr>
        <w:pStyle w:val="Screen"/>
      </w:pPr>
      <w:r w:rsidRPr="0091005D">
        <w:t xml:space="preserve">Rx: 102009          Fill: 0             Patient: OPPATIENT,ONE                </w:t>
      </w:r>
    </w:p>
    <w:p w:rsidR="00825A10" w:rsidRPr="0091005D" w:rsidRDefault="00645085" w:rsidP="00AB471D">
      <w:pPr>
        <w:pStyle w:val="Screen"/>
      </w:pPr>
      <w:r w:rsidRPr="0091005D">
        <w:t>Drug: BIPERIDEN 2MG TAB                 NDC: 00044-0120-04                    </w:t>
      </w:r>
    </w:p>
    <w:p w:rsidR="00825A10" w:rsidRPr="0091005D" w:rsidRDefault="00645085" w:rsidP="00AB471D">
      <w:pPr>
        <w:pStyle w:val="Screen"/>
      </w:pPr>
      <w:r w:rsidRPr="0091005D">
        <w:t> </w:t>
      </w:r>
    </w:p>
    <w:p w:rsidR="00825A10" w:rsidRPr="0091005D" w:rsidRDefault="00645085" w:rsidP="00AB471D">
      <w:pPr>
        <w:pStyle w:val="Screen"/>
      </w:pPr>
      <w:r w:rsidRPr="0091005D">
        <w:t>** This NDC has not been validated.</w:t>
      </w:r>
    </w:p>
    <w:p w:rsidR="00825A10" w:rsidRPr="0091005D" w:rsidRDefault="00645085" w:rsidP="00AB471D">
      <w:pPr>
        <w:pStyle w:val="Screen"/>
      </w:pPr>
      <w:r w:rsidRPr="0091005D">
        <w:t> </w:t>
      </w:r>
    </w:p>
    <w:p w:rsidR="00825A10" w:rsidRPr="0091005D" w:rsidRDefault="00645085" w:rsidP="00AB471D">
      <w:pPr>
        <w:pStyle w:val="Screen"/>
      </w:pPr>
      <w:r w:rsidRPr="0091005D">
        <w:t> </w:t>
      </w:r>
    </w:p>
    <w:p w:rsidR="00825A10" w:rsidRPr="0091005D" w:rsidRDefault="00645085" w:rsidP="00AB471D">
      <w:pPr>
        <w:pStyle w:val="Screen"/>
      </w:pPr>
      <w:r w:rsidRPr="0091005D">
        <w:t>PRODUCT NDC: 00044-0120-04// 00044-0120-05 00044-0120-05</w:t>
      </w:r>
    </w:p>
    <w:p w:rsidR="00825A10" w:rsidRPr="0091005D" w:rsidRDefault="00645085" w:rsidP="00AB471D">
      <w:pPr>
        <w:pStyle w:val="Screen"/>
      </w:pPr>
      <w:r w:rsidRPr="0091005D">
        <w:t> </w:t>
      </w:r>
    </w:p>
    <w:p w:rsidR="00825A10" w:rsidRPr="0091005D" w:rsidRDefault="00645085" w:rsidP="00AB471D">
      <w:pPr>
        <w:pStyle w:val="Screen"/>
      </w:pPr>
      <w:r w:rsidRPr="0091005D">
        <w:t> </w:t>
      </w:r>
    </w:p>
    <w:p w:rsidR="00825A10" w:rsidRPr="0091005D" w:rsidRDefault="00C73894" w:rsidP="00AB471D">
      <w:pPr>
        <w:pStyle w:val="Screen"/>
      </w:pPr>
      <w:bookmarkStart w:id="540" w:name="AA112"/>
      <w:r w:rsidRPr="0091005D">
        <w:t xml:space="preserve">Veteran </w:t>
      </w:r>
      <w:bookmarkEnd w:id="540"/>
      <w:r w:rsidR="00645085" w:rsidRPr="0091005D">
        <w:t>Prescription 102009 successfully submitted to ECME for claim generation.</w:t>
      </w:r>
    </w:p>
    <w:p w:rsidR="00825A10" w:rsidRPr="0091005D" w:rsidRDefault="00645085" w:rsidP="00AB471D">
      <w:pPr>
        <w:pStyle w:val="Screen"/>
      </w:pPr>
      <w:r w:rsidRPr="0091005D">
        <w:t> </w:t>
      </w:r>
    </w:p>
    <w:p w:rsidR="00825A10" w:rsidRPr="0091005D" w:rsidRDefault="00645085" w:rsidP="00AB471D">
      <w:pPr>
        <w:pStyle w:val="Screen"/>
      </w:pPr>
      <w:r w:rsidRPr="0091005D">
        <w:t xml:space="preserve">Claim Status: </w:t>
      </w:r>
    </w:p>
    <w:p w:rsidR="00825A10" w:rsidRPr="0091005D" w:rsidRDefault="00645085" w:rsidP="00AB471D">
      <w:pPr>
        <w:pStyle w:val="Screen"/>
      </w:pPr>
      <w:r w:rsidRPr="0091005D">
        <w:t>Reversing and Rebilling a previously submitted claim...</w:t>
      </w:r>
    </w:p>
    <w:p w:rsidR="00825A10" w:rsidRPr="0091005D" w:rsidRDefault="00645085" w:rsidP="00AB471D">
      <w:pPr>
        <w:pStyle w:val="Screen"/>
      </w:pPr>
      <w:r w:rsidRPr="0091005D">
        <w:t>IN PROGRESS-Waiting to start</w:t>
      </w:r>
    </w:p>
    <w:p w:rsidR="00825A10" w:rsidRPr="0091005D" w:rsidRDefault="00645085" w:rsidP="00AB471D">
      <w:pPr>
        <w:pStyle w:val="Screen"/>
      </w:pPr>
      <w:r w:rsidRPr="0091005D">
        <w:t>IN PROGRESS-Building the transaction</w:t>
      </w:r>
    </w:p>
    <w:p w:rsidR="00825A10" w:rsidRPr="0091005D" w:rsidRDefault="00645085" w:rsidP="00AB471D">
      <w:pPr>
        <w:pStyle w:val="Screen"/>
      </w:pPr>
      <w:r w:rsidRPr="0091005D">
        <w:t>IN PROGRESS-Building the claim</w:t>
      </w:r>
    </w:p>
    <w:p w:rsidR="00825A10" w:rsidRPr="0091005D" w:rsidRDefault="00645085" w:rsidP="00AB471D">
      <w:pPr>
        <w:pStyle w:val="Screen"/>
      </w:pPr>
      <w:r w:rsidRPr="0091005D">
        <w:t>IN PROGRESS-Transmitting</w:t>
      </w:r>
    </w:p>
    <w:p w:rsidR="00825A10" w:rsidRPr="0091005D" w:rsidRDefault="00645085" w:rsidP="00AB471D">
      <w:pPr>
        <w:pStyle w:val="Screen"/>
      </w:pPr>
      <w:r w:rsidRPr="0091005D">
        <w:t>E REVERSAL ACCEPTED</w:t>
      </w:r>
    </w:p>
    <w:p w:rsidR="00825A10" w:rsidRPr="0091005D" w:rsidRDefault="00645085" w:rsidP="00AB471D">
      <w:pPr>
        <w:pStyle w:val="Screen"/>
      </w:pPr>
      <w:r w:rsidRPr="0091005D">
        <w:t>IN PROGRESS-Building the claim</w:t>
      </w:r>
    </w:p>
    <w:p w:rsidR="00825A10" w:rsidRPr="0091005D" w:rsidRDefault="00645085" w:rsidP="00AB471D">
      <w:pPr>
        <w:pStyle w:val="Screen"/>
      </w:pPr>
      <w:r w:rsidRPr="0091005D">
        <w:t>IN PROGRESS-Building the HL7 packet</w:t>
      </w:r>
    </w:p>
    <w:p w:rsidR="00825A10" w:rsidRPr="0091005D" w:rsidRDefault="00645085" w:rsidP="00AB471D">
      <w:pPr>
        <w:pStyle w:val="Screen"/>
      </w:pPr>
      <w:r w:rsidRPr="0091005D">
        <w:t>IN PROGRESS-Transmitting</w:t>
      </w:r>
    </w:p>
    <w:p w:rsidR="00825A10" w:rsidRPr="0091005D" w:rsidRDefault="00645085" w:rsidP="00AB471D">
      <w:pPr>
        <w:pStyle w:val="Screen"/>
      </w:pPr>
      <w:r w:rsidRPr="0091005D">
        <w:t>E PAYABLE</w:t>
      </w:r>
    </w:p>
    <w:p w:rsidR="00825A10" w:rsidRPr="0091005D" w:rsidRDefault="00645085" w:rsidP="00AB471D">
      <w:pPr>
        <w:pStyle w:val="Screen"/>
      </w:pPr>
      <w:r w:rsidRPr="0091005D">
        <w:t> </w:t>
      </w:r>
    </w:p>
    <w:p w:rsidR="00825A10" w:rsidRPr="0091005D" w:rsidRDefault="00645085" w:rsidP="00AB471D">
      <w:pPr>
        <w:pStyle w:val="Screen"/>
      </w:pPr>
      <w:r w:rsidRPr="0091005D">
        <w:t> </w:t>
      </w:r>
    </w:p>
    <w:p w:rsidR="00825A10" w:rsidRPr="0091005D" w:rsidRDefault="00645085" w:rsidP="00AB471D">
      <w:pPr>
        <w:pStyle w:val="Screen"/>
      </w:pPr>
      <w:r w:rsidRPr="0091005D">
        <w:t>NDC match confirmed.</w:t>
      </w:r>
    </w:p>
    <w:p w:rsidR="00825A10" w:rsidRPr="0091005D" w:rsidRDefault="00645085" w:rsidP="00AB471D">
      <w:pPr>
        <w:pStyle w:val="Screen"/>
      </w:pPr>
      <w:r w:rsidRPr="0091005D">
        <w:t> </w:t>
      </w:r>
    </w:p>
    <w:p w:rsidR="00825A10" w:rsidRPr="0091005D" w:rsidRDefault="00645085" w:rsidP="00AB471D">
      <w:pPr>
        <w:pStyle w:val="Screen"/>
      </w:pPr>
      <w:r w:rsidRPr="0091005D">
        <w:t> </w:t>
      </w:r>
    </w:p>
    <w:p w:rsidR="00825A10" w:rsidRPr="0091005D" w:rsidRDefault="00645085" w:rsidP="00E15EF6">
      <w:pPr>
        <w:pStyle w:val="Screen"/>
      </w:pPr>
      <w:r w:rsidRPr="0091005D">
        <w:t>WAND BARCODE or enter Rx#:</w:t>
      </w:r>
    </w:p>
    <w:p w:rsidR="00825A10" w:rsidRPr="0091005D" w:rsidRDefault="00645085" w:rsidP="007C57CC">
      <w:pPr>
        <w:pStyle w:val="Heading2"/>
      </w:pPr>
      <w:bookmarkStart w:id="541" w:name="p048"/>
      <w:bookmarkStart w:id="542" w:name="_Toc428973211"/>
      <w:bookmarkStart w:id="543" w:name="_Toc4750941"/>
      <w:bookmarkEnd w:id="541"/>
      <w:r w:rsidRPr="0091005D">
        <w:t>Using the Copy Action</w:t>
      </w:r>
      <w:bookmarkEnd w:id="542"/>
      <w:bookmarkEnd w:id="543"/>
    </w:p>
    <w:p w:rsidR="00825A10" w:rsidRPr="0091005D" w:rsidRDefault="00645085" w:rsidP="00B62C66">
      <w:pPr>
        <w:pStyle w:val="BodyText"/>
      </w:pPr>
      <w:r w:rsidRPr="0091005D">
        <w:t>If a double question mark (??) is entered at the “Select Action” prompt, the hidden actions on the following page will display in the action area.</w:t>
      </w:r>
    </w:p>
    <w:p w:rsidR="00825A10" w:rsidRPr="0091005D" w:rsidRDefault="00825A10" w:rsidP="004B6C60">
      <w:pPr>
        <w:rPr>
          <w:rFonts w:eastAsia="MS Mincho"/>
        </w:rPr>
      </w:pPr>
    </w:p>
    <w:p w:rsidR="00C73894" w:rsidRPr="0091005D" w:rsidRDefault="00C73894" w:rsidP="00A46E09">
      <w:pPr>
        <w:pStyle w:val="Screen"/>
      </w:pPr>
      <w:r w:rsidRPr="0091005D">
        <w:t>The following actions are also available:</w:t>
      </w:r>
    </w:p>
    <w:p w:rsidR="00C73894" w:rsidRPr="0091005D" w:rsidRDefault="00C73894" w:rsidP="00A46E09">
      <w:pPr>
        <w:pStyle w:val="Screen"/>
      </w:pPr>
      <w:r w:rsidRPr="0091005D">
        <w:t>AL   Activity Logs (OP)   REJ  View REJECT           DN   Down a Line</w:t>
      </w:r>
    </w:p>
    <w:p w:rsidR="00C73894" w:rsidRPr="0091005D" w:rsidRDefault="00C73894" w:rsidP="00A46E09">
      <w:pPr>
        <w:pStyle w:val="Screen"/>
      </w:pPr>
      <w:r w:rsidRPr="0091005D">
        <w:t>VF   Verify (OP)          VER  View ePharmacy Rx     FS   First Screen</w:t>
      </w:r>
    </w:p>
    <w:p w:rsidR="00C73894" w:rsidRPr="0091005D" w:rsidRDefault="00C73894" w:rsidP="00A46E09">
      <w:pPr>
        <w:pStyle w:val="Screen"/>
      </w:pPr>
      <w:r w:rsidRPr="0091005D">
        <w:t>CO   Copy (OP)            RES  Resubmit Claim        GO   Go to Page</w:t>
      </w:r>
    </w:p>
    <w:p w:rsidR="00C73894" w:rsidRPr="0091005D" w:rsidRDefault="00C73894" w:rsidP="00A46E09">
      <w:pPr>
        <w:pStyle w:val="Screen"/>
      </w:pPr>
      <w:r w:rsidRPr="0091005D">
        <w:t>TR   Convert Titration Rx REV  Reverse Claim         LS   Last Screen</w:t>
      </w:r>
    </w:p>
    <w:p w:rsidR="00C73894" w:rsidRPr="0091005D" w:rsidRDefault="00C73894" w:rsidP="00A46E09">
      <w:pPr>
        <w:pStyle w:val="Screen"/>
      </w:pPr>
      <w:r w:rsidRPr="0091005D">
        <w:t>TM   Titration Mark/UnmarkIN   Intervention Menu     PS   Print Screen</w:t>
      </w:r>
    </w:p>
    <w:p w:rsidR="00C73894" w:rsidRPr="0091005D" w:rsidRDefault="00C73894" w:rsidP="00A46E09">
      <w:pPr>
        <w:pStyle w:val="Screen"/>
      </w:pPr>
      <w:r w:rsidRPr="0091005D">
        <w:t>RP   Reprint (OP)         DA   Display Drug AllergiesPT  Print List</w:t>
      </w:r>
    </w:p>
    <w:p w:rsidR="00C73894" w:rsidRPr="0091005D" w:rsidRDefault="00C73894" w:rsidP="00A46E09">
      <w:pPr>
        <w:pStyle w:val="Screen"/>
      </w:pPr>
      <w:r w:rsidRPr="0091005D">
        <w:lastRenderedPageBreak/>
        <w:t>HD   Hold (OP)            DIN  Drug Restr/Guide (OP) QU   Quit</w:t>
      </w:r>
    </w:p>
    <w:p w:rsidR="00C73894" w:rsidRPr="0091005D" w:rsidRDefault="00C73894" w:rsidP="00A46E09">
      <w:pPr>
        <w:pStyle w:val="Screen"/>
      </w:pPr>
      <w:r w:rsidRPr="0091005D">
        <w:t>UH   Unhold (OP)          +    Next Screen           RD   Re Display Screen</w:t>
      </w:r>
    </w:p>
    <w:p w:rsidR="00C73894" w:rsidRPr="0091005D" w:rsidRDefault="00C73894" w:rsidP="00A46E09">
      <w:pPr>
        <w:pStyle w:val="Screen"/>
      </w:pPr>
      <w:r w:rsidRPr="0091005D">
        <w:t>PI   Patient Information  -    Previous Screen       SL   Search List</w:t>
      </w:r>
    </w:p>
    <w:p w:rsidR="00C73894" w:rsidRPr="0091005D" w:rsidRDefault="00C73894" w:rsidP="00A46E09">
      <w:pPr>
        <w:pStyle w:val="Screen"/>
      </w:pPr>
      <w:r w:rsidRPr="0091005D">
        <w:t>PP   Pull Rx (OP)         &lt;    Shift View to Left    UP   Up a Line</w:t>
      </w:r>
    </w:p>
    <w:p w:rsidR="00C73894" w:rsidRPr="0091005D" w:rsidRDefault="00C73894" w:rsidP="00A46E09">
      <w:pPr>
        <w:pStyle w:val="Screen"/>
      </w:pPr>
      <w:r w:rsidRPr="0091005D">
        <w:t>IP   Inpat. Profile (OP)  &gt;    Shift View to Right</w:t>
      </w:r>
    </w:p>
    <w:p w:rsidR="00C73894" w:rsidRPr="0091005D" w:rsidRDefault="00C73894" w:rsidP="00A46E09">
      <w:pPr>
        <w:pStyle w:val="Screen"/>
      </w:pPr>
      <w:r w:rsidRPr="0091005D">
        <w:t>OTH  Other OP Actions     ADPL Auto Display(On/Off)</w:t>
      </w:r>
    </w:p>
    <w:p w:rsidR="00E2763B" w:rsidRPr="0091005D" w:rsidRDefault="00E2763B" w:rsidP="00E2763B">
      <w:pPr>
        <w:pStyle w:val="Screen"/>
      </w:pPr>
    </w:p>
    <w:p w:rsidR="00825A10" w:rsidRPr="0091005D" w:rsidRDefault="00825A10" w:rsidP="004B6C60"/>
    <w:p w:rsidR="00825A10" w:rsidRPr="0091005D" w:rsidRDefault="00645085" w:rsidP="00B62C66">
      <w:pPr>
        <w:pStyle w:val="BodyText"/>
      </w:pPr>
      <w:r w:rsidRPr="0091005D">
        <w:t>Use the Copy action to make a duplicate order. Any field of the newly created order can be edited. The original order will remain active, but the duplicate order check will be processed before the new order can be accepted.</w:t>
      </w:r>
    </w:p>
    <w:p w:rsidR="00825A10" w:rsidRPr="0091005D" w:rsidRDefault="00825A10" w:rsidP="004B6C60"/>
    <w:p w:rsidR="00825A10" w:rsidRPr="0091005D" w:rsidRDefault="00645085" w:rsidP="000F5577">
      <w:pPr>
        <w:pStyle w:val="Example"/>
      </w:pPr>
      <w:r w:rsidRPr="0091005D">
        <w:t>Example: Using the Copy Action</w:t>
      </w:r>
      <w:bookmarkStart w:id="544" w:name="p049"/>
      <w:bookmarkEnd w:id="544"/>
    </w:p>
    <w:p w:rsidR="00825A10" w:rsidRPr="0091005D" w:rsidRDefault="00645085" w:rsidP="00AB471D">
      <w:pPr>
        <w:pStyle w:val="Screen"/>
      </w:pPr>
      <w:r w:rsidRPr="0091005D">
        <w:t xml:space="preserve">Medication Profile            Jun 12, 2001 14:39:11          Page:    1 of    1 </w:t>
      </w:r>
    </w:p>
    <w:p w:rsidR="00825A10" w:rsidRPr="0091005D" w:rsidRDefault="00645085" w:rsidP="00AB471D">
      <w:pPr>
        <w:pStyle w:val="Screen"/>
      </w:pPr>
      <w:r w:rsidRPr="0091005D">
        <w:t>OPPATIENT16,ONE</w:t>
      </w:r>
    </w:p>
    <w:p w:rsidR="00825A10" w:rsidRPr="0091005D" w:rsidRDefault="00645085" w:rsidP="00AB471D">
      <w:pPr>
        <w:pStyle w:val="Screen"/>
      </w:pPr>
      <w:r w:rsidRPr="0091005D">
        <w:t xml:space="preserve">  PID: 000-24-6802                                 Ht(cm): 177.80 (02/08/1999)</w:t>
      </w:r>
    </w:p>
    <w:p w:rsidR="0046469C" w:rsidRDefault="00645085" w:rsidP="00AB471D">
      <w:pPr>
        <w:pStyle w:val="Screen"/>
      </w:pPr>
      <w:r w:rsidRPr="0091005D">
        <w:t xml:space="preserve">  DOB: APR 3,1941 (60)                             Wt(kg): 90.45 (02/08/1999)</w:t>
      </w:r>
    </w:p>
    <w:p w:rsidR="0046469C" w:rsidRDefault="0046469C" w:rsidP="0046469C">
      <w:pPr>
        <w:pStyle w:val="Screen"/>
        <w:rPr>
          <w:rFonts w:cs="Courier New"/>
        </w:rPr>
      </w:pPr>
      <w:r>
        <w:t xml:space="preserve">  </w:t>
      </w:r>
      <w:r w:rsidRPr="00E97BFB">
        <w:rPr>
          <w:rFonts w:cs="Courier New"/>
        </w:rPr>
        <w:t xml:space="preserve">SEX: MALE                   </w:t>
      </w:r>
    </w:p>
    <w:p w:rsidR="0046469C" w:rsidRPr="003114B6" w:rsidRDefault="0046469C" w:rsidP="0046469C">
      <w:pPr>
        <w:pStyle w:val="Screen"/>
      </w:pPr>
      <w:r>
        <w:rPr>
          <w:rFonts w:cs="Courier New"/>
        </w:rPr>
        <w:t xml:space="preserve"> </w:t>
      </w:r>
      <w:r w:rsidRPr="00E97BFB">
        <w:rPr>
          <w:rFonts w:cs="Courier New"/>
        </w:rPr>
        <w:t xml:space="preserve">CrCL: &lt;Not Found&gt; (CREAT: Not Found)            BSA (m2): </w:t>
      </w:r>
      <w:r>
        <w:rPr>
          <w:rFonts w:cs="Courier New"/>
        </w:rPr>
        <w:t>2.09</w:t>
      </w:r>
    </w:p>
    <w:p w:rsidR="00825A10" w:rsidRPr="0091005D" w:rsidRDefault="00645085" w:rsidP="00AB471D">
      <w:pPr>
        <w:pStyle w:val="Screen"/>
      </w:pPr>
      <w:r w:rsidRPr="0091005D">
        <w:t xml:space="preserve"> </w:t>
      </w:r>
    </w:p>
    <w:p w:rsidR="00825A10" w:rsidRPr="0091005D" w:rsidRDefault="00645085" w:rsidP="00AB471D">
      <w:pPr>
        <w:pStyle w:val="Screen"/>
      </w:pPr>
      <w:r w:rsidRPr="0091005D">
        <w:t xml:space="preserve">                                                            ISSUE  LAST REF DAY</w:t>
      </w:r>
    </w:p>
    <w:p w:rsidR="00825A10" w:rsidRPr="0091005D" w:rsidRDefault="00645085" w:rsidP="00AB471D">
      <w:pPr>
        <w:pStyle w:val="Screen"/>
      </w:pPr>
      <w:r w:rsidRPr="0091005D">
        <w:t xml:space="preserve"> #  RX #         DRUG                                QTY ST  DATE  FILL REM SUP</w:t>
      </w:r>
    </w:p>
    <w:p w:rsidR="00825A10" w:rsidRPr="0091005D" w:rsidRDefault="00645085" w:rsidP="00AB471D">
      <w:pPr>
        <w:pStyle w:val="Screen"/>
      </w:pPr>
      <w:r w:rsidRPr="0091005D">
        <w:t xml:space="preserve">                                                                                </w:t>
      </w:r>
    </w:p>
    <w:p w:rsidR="00825A10" w:rsidRPr="0091005D" w:rsidRDefault="00645085" w:rsidP="00AB471D">
      <w:pPr>
        <w:pStyle w:val="Screen"/>
      </w:pPr>
      <w:r w:rsidRPr="0091005D">
        <w:t>-------------------------------------ACTIVE------------------------------------</w:t>
      </w:r>
    </w:p>
    <w:p w:rsidR="00825A10" w:rsidRPr="0091005D" w:rsidRDefault="00645085" w:rsidP="00AB471D">
      <w:pPr>
        <w:pStyle w:val="Screen"/>
      </w:pPr>
      <w:r w:rsidRPr="0091005D">
        <w:t xml:space="preserve"> 1 503904$       AMPICILLIN 250MG CAP                 80 E  05-25 05-25   0  10</w:t>
      </w:r>
    </w:p>
    <w:p w:rsidR="00825A10" w:rsidRPr="0091005D" w:rsidRDefault="00645085" w:rsidP="00AB471D">
      <w:pPr>
        <w:pStyle w:val="Screen"/>
      </w:pPr>
      <w:r w:rsidRPr="0091005D">
        <w:t xml:space="preserve"> 2 503886$       DIGOXIN (LANOXIN) 0.2MG CAP          60 A&gt; 05-07 05-07   5  30</w:t>
      </w:r>
    </w:p>
    <w:p w:rsidR="00825A10" w:rsidRPr="0091005D" w:rsidRDefault="00645085" w:rsidP="00AB471D">
      <w:pPr>
        <w:pStyle w:val="Screen"/>
      </w:pPr>
      <w:r w:rsidRPr="0091005D">
        <w:t xml:space="preserve"> 3 503916        NADOLOL 40MG TAB                     60 A&gt; 06-12 06-12  11  30</w:t>
      </w:r>
    </w:p>
    <w:p w:rsidR="00825A10" w:rsidRPr="0091005D" w:rsidRDefault="00645085" w:rsidP="00AB471D">
      <w:pPr>
        <w:pStyle w:val="Screen"/>
      </w:pPr>
      <w:r w:rsidRPr="0091005D">
        <w:t>----------------------------------DISCONTINUED---------------------------------</w:t>
      </w:r>
    </w:p>
    <w:p w:rsidR="00825A10" w:rsidRPr="0091005D" w:rsidRDefault="00645085" w:rsidP="00AB471D">
      <w:pPr>
        <w:pStyle w:val="Screen"/>
      </w:pPr>
      <w:r w:rsidRPr="0091005D">
        <w:t xml:space="preserve"> 4 503902        ACETAMINOPHEN 500MG TAB              60 DC&gt;05-22 05-22   3  30</w:t>
      </w:r>
    </w:p>
    <w:p w:rsidR="00825A10" w:rsidRPr="0091005D" w:rsidRDefault="00825A10" w:rsidP="00AB471D">
      <w:pPr>
        <w:pStyle w:val="Screen"/>
      </w:pPr>
    </w:p>
    <w:p w:rsidR="00825A10" w:rsidRPr="0091005D" w:rsidRDefault="00825A10" w:rsidP="00AB471D">
      <w:pPr>
        <w:pStyle w:val="Screen"/>
      </w:pPr>
    </w:p>
    <w:p w:rsidR="00825A10" w:rsidRPr="0091005D" w:rsidRDefault="00825A10" w:rsidP="00AB471D">
      <w:pPr>
        <w:pStyle w:val="Screen"/>
      </w:pPr>
    </w:p>
    <w:p w:rsidR="00825A10" w:rsidRPr="0091005D" w:rsidRDefault="00825A10" w:rsidP="00AB471D">
      <w:pPr>
        <w:pStyle w:val="Screen"/>
      </w:pPr>
    </w:p>
    <w:p w:rsidR="00825A10" w:rsidRPr="0091005D" w:rsidRDefault="00825A10" w:rsidP="00AB471D">
      <w:pPr>
        <w:pStyle w:val="Screen"/>
      </w:pPr>
    </w:p>
    <w:p w:rsidR="00825A10" w:rsidRPr="0091005D" w:rsidRDefault="00645085" w:rsidP="00AB471D">
      <w:pPr>
        <w:pStyle w:val="Screen"/>
      </w:pPr>
      <w:r w:rsidRPr="0091005D">
        <w:t xml:space="preserve">          Enter ?? for more actions                                             </w:t>
      </w:r>
    </w:p>
    <w:p w:rsidR="00825A10" w:rsidRPr="0091005D" w:rsidRDefault="00645085" w:rsidP="00AB471D">
      <w:pPr>
        <w:pStyle w:val="Screen"/>
      </w:pPr>
      <w:r w:rsidRPr="0091005D">
        <w:t>PU  Patient Record Update               NO  New Order</w:t>
      </w:r>
    </w:p>
    <w:p w:rsidR="00825A10" w:rsidRPr="0091005D" w:rsidRDefault="00645085" w:rsidP="00AB471D">
      <w:pPr>
        <w:pStyle w:val="Screen"/>
      </w:pPr>
      <w:r w:rsidRPr="0091005D">
        <w:t>PI  Patient Information                 SO  Select Order</w:t>
      </w:r>
    </w:p>
    <w:p w:rsidR="00825A10" w:rsidRPr="0091005D" w:rsidRDefault="00645085" w:rsidP="00AB471D">
      <w:pPr>
        <w:pStyle w:val="Screen"/>
      </w:pPr>
      <w:r w:rsidRPr="0091005D">
        <w:t xml:space="preserve">Select Action: Quit// </w:t>
      </w:r>
      <w:r w:rsidRPr="0091005D">
        <w:rPr>
          <w:b/>
        </w:rPr>
        <w:t>SO</w:t>
      </w:r>
      <w:r w:rsidRPr="0091005D">
        <w:t xml:space="preserve">   Select Order  </w:t>
      </w:r>
    </w:p>
    <w:p w:rsidR="00825A10" w:rsidRPr="0091005D" w:rsidRDefault="00645085" w:rsidP="00AB471D">
      <w:pPr>
        <w:pStyle w:val="Screen"/>
      </w:pPr>
      <w:r w:rsidRPr="0091005D">
        <w:t>Select Orders by number:  (1-4):</w:t>
      </w:r>
      <w:r w:rsidRPr="0091005D">
        <w:rPr>
          <w:b/>
          <w:bCs/>
        </w:rPr>
        <w:t>3</w:t>
      </w:r>
    </w:p>
    <w:p w:rsidR="00825A10" w:rsidRPr="0091005D" w:rsidRDefault="00825A10" w:rsidP="004B6C60"/>
    <w:p w:rsidR="00825A10" w:rsidRPr="0091005D" w:rsidRDefault="00645085" w:rsidP="00B62C66">
      <w:pPr>
        <w:pStyle w:val="BodyText"/>
        <w:rPr>
          <w:bCs/>
        </w:rPr>
      </w:pPr>
      <w:r w:rsidRPr="0091005D">
        <w:t>The Order Number can be entered at the “Select Action” prompt instead of “</w:t>
      </w:r>
      <w:r w:rsidRPr="0091005D">
        <w:rPr>
          <w:bCs/>
        </w:rPr>
        <w:t xml:space="preserve">SO”. </w:t>
      </w:r>
    </w:p>
    <w:p w:rsidR="00825A10" w:rsidRPr="0091005D" w:rsidRDefault="00825A10" w:rsidP="00B62C66">
      <w:pPr>
        <w:pStyle w:val="BodyText"/>
      </w:pPr>
    </w:p>
    <w:p w:rsidR="00825A10" w:rsidRPr="0091005D" w:rsidRDefault="00645085" w:rsidP="00B62C66">
      <w:pPr>
        <w:pStyle w:val="BodyText"/>
      </w:pPr>
      <w:r w:rsidRPr="0091005D">
        <w:t>Once an order is selected, the Copy action can be used.</w:t>
      </w:r>
    </w:p>
    <w:p w:rsidR="00825A10" w:rsidRPr="0091005D" w:rsidRDefault="00825A10" w:rsidP="004B6C60"/>
    <w:p w:rsidR="00825A10" w:rsidRPr="0091005D" w:rsidRDefault="00645085" w:rsidP="00AB471D">
      <w:pPr>
        <w:pStyle w:val="Screen"/>
      </w:pPr>
      <w:r w:rsidRPr="0091005D">
        <w:t xml:space="preserve">OP Medications (ACTIVE)       Jun 12, 2001 14:42:17          Page:    1 of    2 </w:t>
      </w:r>
    </w:p>
    <w:p w:rsidR="00825A10" w:rsidRPr="0091005D" w:rsidRDefault="00645085" w:rsidP="00AB471D">
      <w:pPr>
        <w:pStyle w:val="Screen"/>
      </w:pPr>
      <w:r w:rsidRPr="0091005D">
        <w:t>OPPATIENT16,ONE</w:t>
      </w:r>
    </w:p>
    <w:p w:rsidR="00825A10" w:rsidRPr="0091005D" w:rsidRDefault="00645085" w:rsidP="00AB471D">
      <w:pPr>
        <w:pStyle w:val="Screen"/>
      </w:pPr>
      <w:r w:rsidRPr="0091005D">
        <w:t xml:space="preserve">  PID: 000-24-6802                                 Ht(cm): 177.80 (02/08/1999)</w:t>
      </w:r>
    </w:p>
    <w:p w:rsidR="0046469C" w:rsidRDefault="00645085" w:rsidP="00AB471D">
      <w:pPr>
        <w:pStyle w:val="Screen"/>
      </w:pPr>
      <w:r w:rsidRPr="0091005D">
        <w:t xml:space="preserve">  DOB: APR 3,1941 (60)                             Wt(kg): 90.45 (02/08/1999)</w:t>
      </w:r>
    </w:p>
    <w:p w:rsidR="0046469C" w:rsidRDefault="0046469C" w:rsidP="0046469C">
      <w:pPr>
        <w:pStyle w:val="Screen"/>
        <w:rPr>
          <w:rFonts w:cs="Courier New"/>
        </w:rPr>
      </w:pPr>
      <w:r>
        <w:t xml:space="preserve">  </w:t>
      </w:r>
      <w:r w:rsidRPr="00E97BFB">
        <w:rPr>
          <w:rFonts w:cs="Courier New"/>
        </w:rPr>
        <w:t xml:space="preserve">SEX: MALE                   </w:t>
      </w:r>
    </w:p>
    <w:p w:rsidR="00825A10" w:rsidRPr="0091005D" w:rsidRDefault="0046469C" w:rsidP="00AB471D">
      <w:pPr>
        <w:pStyle w:val="Screen"/>
      </w:pPr>
      <w:r>
        <w:rPr>
          <w:rFonts w:cs="Courier New"/>
        </w:rPr>
        <w:t xml:space="preserve"> </w:t>
      </w:r>
      <w:r w:rsidRPr="00E97BFB">
        <w:rPr>
          <w:rFonts w:cs="Courier New"/>
        </w:rPr>
        <w:t xml:space="preserve">CrCL: &lt;Not Found&gt; (CREAT: Not Found)            BSA (m2): </w:t>
      </w:r>
      <w:r>
        <w:rPr>
          <w:rFonts w:cs="Courier New"/>
        </w:rPr>
        <w:t>2.09</w:t>
      </w:r>
      <w:r w:rsidR="00645085" w:rsidRPr="0091005D">
        <w:t xml:space="preserve"> </w:t>
      </w:r>
    </w:p>
    <w:p w:rsidR="00825A10" w:rsidRPr="0091005D" w:rsidRDefault="00645085" w:rsidP="00AB471D">
      <w:pPr>
        <w:pStyle w:val="Screen"/>
      </w:pPr>
      <w:r w:rsidRPr="0091005D">
        <w:t xml:space="preserve">                                                                                </w:t>
      </w:r>
    </w:p>
    <w:p w:rsidR="00825A10" w:rsidRPr="0091005D" w:rsidRDefault="00645085" w:rsidP="00AB471D">
      <w:pPr>
        <w:pStyle w:val="Screen"/>
      </w:pPr>
      <w:r w:rsidRPr="0091005D">
        <w:t xml:space="preserve">                Rx #: 503916                                                    </w:t>
      </w:r>
    </w:p>
    <w:p w:rsidR="00825A10" w:rsidRPr="0091005D" w:rsidRDefault="00645085" w:rsidP="00AB471D">
      <w:pPr>
        <w:pStyle w:val="Screen"/>
      </w:pPr>
      <w:r w:rsidRPr="0091005D">
        <w:t xml:space="preserve"> (1) *Orderable Item: NADOLOL TAB ***(N/F)***                                   </w:t>
      </w:r>
    </w:p>
    <w:p w:rsidR="00776BCC" w:rsidRPr="0091005D" w:rsidRDefault="00645085" w:rsidP="00AB471D">
      <w:pPr>
        <w:pStyle w:val="Screen"/>
      </w:pPr>
      <w:r w:rsidRPr="0091005D">
        <w:t xml:space="preserve"> (2)       CMOP Drug: NADOLOL 40MG TAB ***(N/F)***</w:t>
      </w:r>
    </w:p>
    <w:p w:rsidR="00825A10" w:rsidRPr="0091005D" w:rsidRDefault="00776BCC" w:rsidP="00AB471D">
      <w:pPr>
        <w:pStyle w:val="Screen"/>
      </w:pPr>
      <w:r w:rsidRPr="0091005D">
        <w:t xml:space="preserve">                 NDC: 00056-0176-75</w:t>
      </w:r>
      <w:r w:rsidR="00645085" w:rsidRPr="0091005D">
        <w:t xml:space="preserve">                              </w:t>
      </w:r>
    </w:p>
    <w:p w:rsidR="00825A10" w:rsidRPr="0091005D" w:rsidRDefault="00645085" w:rsidP="00AB471D">
      <w:pPr>
        <w:pStyle w:val="Screen"/>
      </w:pPr>
      <w:r w:rsidRPr="0091005D">
        <w:t xml:space="preserve"> (3)         *Dosage: 40 (MG)                                                   </w:t>
      </w:r>
    </w:p>
    <w:p w:rsidR="00825A10" w:rsidRPr="0091005D" w:rsidRDefault="00645085" w:rsidP="00AB471D">
      <w:pPr>
        <w:pStyle w:val="Screen"/>
      </w:pPr>
      <w:r w:rsidRPr="0091005D">
        <w:t xml:space="preserve">                Verb: TAKE                                                      </w:t>
      </w:r>
    </w:p>
    <w:p w:rsidR="00825A10" w:rsidRPr="0091005D" w:rsidRDefault="00645085" w:rsidP="00AB471D">
      <w:pPr>
        <w:pStyle w:val="Screen"/>
      </w:pPr>
      <w:r w:rsidRPr="0091005D">
        <w:t xml:space="preserve">      Dispense Units: 1                                                         </w:t>
      </w:r>
    </w:p>
    <w:p w:rsidR="00825A10" w:rsidRPr="0091005D" w:rsidRDefault="00645085" w:rsidP="00AB471D">
      <w:pPr>
        <w:pStyle w:val="Screen"/>
      </w:pPr>
      <w:r w:rsidRPr="0091005D">
        <w:t xml:space="preserve">                Noun: TABLET                                                    </w:t>
      </w:r>
    </w:p>
    <w:p w:rsidR="00825A10" w:rsidRPr="0091005D" w:rsidRDefault="00645085" w:rsidP="00AB471D">
      <w:pPr>
        <w:pStyle w:val="Screen"/>
      </w:pPr>
      <w:r w:rsidRPr="0091005D">
        <w:t xml:space="preserve">              *Route: ORAL                                                      </w:t>
      </w:r>
    </w:p>
    <w:p w:rsidR="00825A10" w:rsidRPr="0091005D" w:rsidRDefault="00645085" w:rsidP="00AB471D">
      <w:pPr>
        <w:pStyle w:val="Screen"/>
      </w:pPr>
      <w:r w:rsidRPr="0091005D">
        <w:t xml:space="preserve">           *Schedule: BID                                                       </w:t>
      </w:r>
    </w:p>
    <w:p w:rsidR="00825A10" w:rsidRPr="0091005D" w:rsidRDefault="00645085" w:rsidP="00AB471D">
      <w:pPr>
        <w:pStyle w:val="Screen"/>
      </w:pPr>
      <w:r w:rsidRPr="0091005D">
        <w:lastRenderedPageBreak/>
        <w:t xml:space="preserve"> (4)Pat Instructions:                                                           </w:t>
      </w:r>
    </w:p>
    <w:p w:rsidR="00825A10" w:rsidRPr="0091005D" w:rsidRDefault="00645085" w:rsidP="00AB471D">
      <w:pPr>
        <w:pStyle w:val="Screen"/>
      </w:pPr>
      <w:r w:rsidRPr="0091005D">
        <w:t xml:space="preserve">                 SIG: TAKE ONE TABLET BY MOUTH TWICE A DAY                      </w:t>
      </w:r>
    </w:p>
    <w:p w:rsidR="00825A10" w:rsidRPr="0091005D" w:rsidRDefault="00645085" w:rsidP="00AB471D">
      <w:pPr>
        <w:pStyle w:val="Screen"/>
      </w:pPr>
      <w:r w:rsidRPr="0091005D">
        <w:t xml:space="preserve"> (5)  Patient Status: SERVICE CONNECTED                                         </w:t>
      </w:r>
    </w:p>
    <w:p w:rsidR="00825A10" w:rsidRPr="0091005D" w:rsidRDefault="00645085" w:rsidP="00AB471D">
      <w:pPr>
        <w:pStyle w:val="Screen"/>
      </w:pPr>
      <w:r w:rsidRPr="0091005D">
        <w:t xml:space="preserve"> (6)      Issue Date: 06/12/01               (7)  Fill Date: 06/12/01           </w:t>
      </w:r>
    </w:p>
    <w:p w:rsidR="00825A10" w:rsidRPr="0091005D" w:rsidRDefault="00645085" w:rsidP="004E2F4F">
      <w:pPr>
        <w:pStyle w:val="Screen"/>
        <w:keepNext/>
      </w:pPr>
      <w:r w:rsidRPr="0091005D">
        <w:t xml:space="preserve">      Last Fill Date: 06/12/01 (Window)                                         </w:t>
      </w:r>
    </w:p>
    <w:p w:rsidR="00825A10" w:rsidRPr="0091005D" w:rsidRDefault="00645085" w:rsidP="004E2F4F">
      <w:pPr>
        <w:pStyle w:val="Screen"/>
        <w:keepNext/>
      </w:pPr>
      <w:r w:rsidRPr="0091005D">
        <w:t xml:space="preserve">+         Enter ?? for more actions                                             </w:t>
      </w:r>
    </w:p>
    <w:p w:rsidR="00825A10" w:rsidRPr="0091005D" w:rsidRDefault="00645085" w:rsidP="004E2F4F">
      <w:pPr>
        <w:pStyle w:val="Screen"/>
        <w:keepNext/>
      </w:pPr>
      <w:r w:rsidRPr="0091005D">
        <w:t>DC   Discontinue          PR   Partial              RL   Release</w:t>
      </w:r>
    </w:p>
    <w:p w:rsidR="00825A10" w:rsidRPr="0091005D" w:rsidRDefault="00645085" w:rsidP="004E2F4F">
      <w:pPr>
        <w:pStyle w:val="Screen"/>
        <w:keepNext/>
      </w:pPr>
      <w:r w:rsidRPr="0091005D">
        <w:t>ED   Edit                 RF   Refill               RN   Renew</w:t>
      </w:r>
    </w:p>
    <w:p w:rsidR="00825A10" w:rsidRPr="0091005D" w:rsidRDefault="00645085" w:rsidP="004E2F4F">
      <w:pPr>
        <w:pStyle w:val="Screen"/>
        <w:keepNext/>
      </w:pPr>
      <w:r w:rsidRPr="0091005D">
        <w:t xml:space="preserve">Select Action: Next Screen// </w:t>
      </w:r>
      <w:r w:rsidRPr="0091005D">
        <w:rPr>
          <w:b/>
        </w:rPr>
        <w:t>CO</w:t>
      </w:r>
      <w:r w:rsidRPr="0091005D">
        <w:t xml:space="preserve">   COPY</w:t>
      </w:r>
    </w:p>
    <w:p w:rsidR="00F718DD" w:rsidRPr="0091005D" w:rsidRDefault="00F718DD" w:rsidP="004B6C60"/>
    <w:p w:rsidR="00825A10" w:rsidRPr="0091005D" w:rsidRDefault="00645085" w:rsidP="00B62C66">
      <w:pPr>
        <w:pStyle w:val="BodyText"/>
      </w:pPr>
      <w:r w:rsidRPr="0091005D">
        <w:t>After “CO” is entered, the heading on the screen changes to “New OP Order (COPY)” and the available actions are limited to “Accept” or “Edit”.</w:t>
      </w:r>
    </w:p>
    <w:p w:rsidR="00825A10" w:rsidRPr="0091005D" w:rsidRDefault="00825A10" w:rsidP="004B6C60">
      <w:pPr>
        <w:rPr>
          <w:i/>
          <w:iCs/>
        </w:rPr>
      </w:pPr>
    </w:p>
    <w:p w:rsidR="00825A10" w:rsidRPr="0091005D" w:rsidRDefault="00645085" w:rsidP="00B62C66">
      <w:pPr>
        <w:pStyle w:val="BodyText"/>
      </w:pPr>
      <w:r w:rsidRPr="0091005D">
        <w:t>(New Order (Copy) screen displays merged to save space)</w:t>
      </w:r>
    </w:p>
    <w:p w:rsidR="00825A10" w:rsidRPr="0091005D" w:rsidRDefault="00825A10" w:rsidP="004B6C60"/>
    <w:p w:rsidR="00825A10" w:rsidRPr="0091005D" w:rsidRDefault="00645085" w:rsidP="00A17F7F">
      <w:pPr>
        <w:pStyle w:val="Example"/>
      </w:pPr>
      <w:bookmarkStart w:id="545" w:name="p050"/>
      <w:bookmarkEnd w:id="545"/>
      <w:r w:rsidRPr="0091005D">
        <w:t>Example: Using the Copy Action (continued)</w:t>
      </w:r>
    </w:p>
    <w:p w:rsidR="00825A10" w:rsidRPr="0091005D" w:rsidRDefault="00645085" w:rsidP="00AB471D">
      <w:pPr>
        <w:pStyle w:val="Screen"/>
      </w:pPr>
      <w:r w:rsidRPr="0091005D">
        <w:t xml:space="preserve">New OP Order (COPY)           Jun 12, 2001 14:47:53        Page:    1 of    2 </w:t>
      </w:r>
    </w:p>
    <w:p w:rsidR="00825A10" w:rsidRPr="0091005D" w:rsidRDefault="00645085" w:rsidP="00AB471D">
      <w:pPr>
        <w:pStyle w:val="Screen"/>
      </w:pPr>
      <w:r w:rsidRPr="0091005D">
        <w:t>OPPATIENT16,ONE</w:t>
      </w:r>
    </w:p>
    <w:p w:rsidR="00825A10" w:rsidRPr="0091005D" w:rsidRDefault="00645085" w:rsidP="00AB471D">
      <w:pPr>
        <w:pStyle w:val="Screen"/>
      </w:pPr>
      <w:r w:rsidRPr="0091005D">
        <w:t xml:space="preserve">  PID: 000-24-6802                                 Ht(cm): 177.80 (02/08/1999)</w:t>
      </w:r>
    </w:p>
    <w:p w:rsidR="00213ED6" w:rsidRDefault="00645085" w:rsidP="00AB471D">
      <w:pPr>
        <w:pStyle w:val="Screen"/>
      </w:pPr>
      <w:r w:rsidRPr="0091005D">
        <w:t xml:space="preserve">  DOB: APR 3,1941 (60)                             Wt(kg): 90.45 (02/08/1999)</w:t>
      </w:r>
    </w:p>
    <w:p w:rsidR="00213ED6" w:rsidRDefault="00213ED6" w:rsidP="00213ED6">
      <w:pPr>
        <w:pStyle w:val="Screen"/>
        <w:rPr>
          <w:rFonts w:cs="Courier New"/>
        </w:rPr>
      </w:pPr>
      <w:r>
        <w:t xml:space="preserve">  </w:t>
      </w:r>
      <w:r w:rsidRPr="00E97BFB">
        <w:rPr>
          <w:rFonts w:cs="Courier New"/>
        </w:rPr>
        <w:t xml:space="preserve">SEX: MALE                   </w:t>
      </w:r>
    </w:p>
    <w:p w:rsidR="00825A10" w:rsidRPr="0091005D" w:rsidRDefault="00213ED6" w:rsidP="00AB471D">
      <w:pPr>
        <w:pStyle w:val="Screen"/>
      </w:pPr>
      <w:r>
        <w:rPr>
          <w:rFonts w:cs="Courier New"/>
        </w:rPr>
        <w:t xml:space="preserve"> </w:t>
      </w:r>
      <w:r w:rsidRPr="00E97BFB">
        <w:rPr>
          <w:rFonts w:cs="Courier New"/>
        </w:rPr>
        <w:t xml:space="preserve">CrCL: &lt;Not Found&gt; (CREAT: Not Found)            BSA (m2): </w:t>
      </w:r>
      <w:r>
        <w:rPr>
          <w:rFonts w:cs="Courier New"/>
        </w:rPr>
        <w:t>2.09</w:t>
      </w:r>
      <w:r w:rsidRPr="0091005D">
        <w:t xml:space="preserve"> </w:t>
      </w:r>
      <w:r w:rsidR="00645085" w:rsidRPr="0091005D">
        <w:t xml:space="preserve"> </w:t>
      </w:r>
    </w:p>
    <w:p w:rsidR="00825A10" w:rsidRPr="0091005D" w:rsidRDefault="00645085" w:rsidP="00AB471D">
      <w:pPr>
        <w:pStyle w:val="Screen"/>
      </w:pPr>
      <w:r w:rsidRPr="0091005D">
        <w:t xml:space="preserve">                                                                                </w:t>
      </w:r>
    </w:p>
    <w:p w:rsidR="00825A10" w:rsidRPr="0091005D" w:rsidRDefault="00645085" w:rsidP="00AB471D">
      <w:pPr>
        <w:pStyle w:val="Screen"/>
      </w:pPr>
      <w:r w:rsidRPr="0091005D">
        <w:t xml:space="preserve">      Orderable Item: NADOLOL TAB ***(N/F)***                                   </w:t>
      </w:r>
    </w:p>
    <w:p w:rsidR="00825A10" w:rsidRPr="0091005D" w:rsidRDefault="00645085" w:rsidP="00AB471D">
      <w:pPr>
        <w:pStyle w:val="Screen"/>
      </w:pPr>
      <w:r w:rsidRPr="0091005D">
        <w:t xml:space="preserve">  (1)      CMOP Drug: NADOLOL 40MG TAB ***(N/F)***                              </w:t>
      </w:r>
    </w:p>
    <w:p w:rsidR="00825A10" w:rsidRPr="0091005D" w:rsidRDefault="00645085" w:rsidP="00AB471D">
      <w:pPr>
        <w:pStyle w:val="Screen"/>
      </w:pPr>
      <w:r w:rsidRPr="0091005D">
        <w:t xml:space="preserve">  (2) Patient Status: SERVICE CONNECTED                                         </w:t>
      </w:r>
    </w:p>
    <w:p w:rsidR="00825A10" w:rsidRPr="0091005D" w:rsidRDefault="00645085" w:rsidP="00AB471D">
      <w:pPr>
        <w:pStyle w:val="Screen"/>
      </w:pPr>
      <w:r w:rsidRPr="0091005D">
        <w:t xml:space="preserve">  (3)     Issue Date: JUN 12,2001             (4) Fill Date: JUN 12,2001        </w:t>
      </w:r>
    </w:p>
    <w:p w:rsidR="00825A10" w:rsidRPr="0091005D" w:rsidRDefault="00645085" w:rsidP="00AB471D">
      <w:pPr>
        <w:pStyle w:val="Screen"/>
      </w:pPr>
      <w:r w:rsidRPr="0091005D">
        <w:t xml:space="preserve">  (5) Dosage Ordered: 40 (MG)                                                   </w:t>
      </w:r>
    </w:p>
    <w:p w:rsidR="00825A10" w:rsidRPr="0091005D" w:rsidRDefault="00645085" w:rsidP="00AB471D">
      <w:pPr>
        <w:pStyle w:val="Screen"/>
      </w:pPr>
      <w:r w:rsidRPr="0091005D">
        <w:t xml:space="preserve">                Verb: TAKE                                                      </w:t>
      </w:r>
    </w:p>
    <w:p w:rsidR="00825A10" w:rsidRPr="0091005D" w:rsidRDefault="00645085" w:rsidP="00AB471D">
      <w:pPr>
        <w:pStyle w:val="Screen"/>
      </w:pPr>
      <w:r w:rsidRPr="0091005D">
        <w:t xml:space="preserve">      Dispense Units: 1                                                         </w:t>
      </w:r>
    </w:p>
    <w:p w:rsidR="00825A10" w:rsidRPr="0091005D" w:rsidRDefault="00645085" w:rsidP="00AB471D">
      <w:pPr>
        <w:pStyle w:val="Screen"/>
      </w:pPr>
      <w:r w:rsidRPr="0091005D">
        <w:t xml:space="preserve">                Noun: TABLET                                                    </w:t>
      </w:r>
    </w:p>
    <w:p w:rsidR="00825A10" w:rsidRPr="0091005D" w:rsidRDefault="00645085" w:rsidP="00AB471D">
      <w:pPr>
        <w:pStyle w:val="Screen"/>
      </w:pPr>
      <w:r w:rsidRPr="0091005D">
        <w:t xml:space="preserve">               Route: ORAL                                                      </w:t>
      </w:r>
    </w:p>
    <w:p w:rsidR="00825A10" w:rsidRPr="0091005D" w:rsidRDefault="00645085" w:rsidP="00AB471D">
      <w:pPr>
        <w:pStyle w:val="Screen"/>
      </w:pPr>
      <w:r w:rsidRPr="0091005D">
        <w:t xml:space="preserve">            Schedule: BID                                                       </w:t>
      </w:r>
    </w:p>
    <w:p w:rsidR="00825A10" w:rsidRPr="0091005D" w:rsidRDefault="00645085" w:rsidP="00AB471D">
      <w:pPr>
        <w:pStyle w:val="Screen"/>
      </w:pPr>
      <w:r w:rsidRPr="0091005D">
        <w:t xml:space="preserve">  (6)Pat Instruction:                                                           </w:t>
      </w:r>
    </w:p>
    <w:p w:rsidR="00825A10" w:rsidRPr="0091005D" w:rsidRDefault="00645085" w:rsidP="00AB471D">
      <w:pPr>
        <w:pStyle w:val="Screen"/>
      </w:pPr>
      <w:r w:rsidRPr="0091005D">
        <w:t xml:space="preserve">                 SIG: TAKE ONE TABLET BY MOUTH TWICE A DAY                      </w:t>
      </w:r>
    </w:p>
    <w:p w:rsidR="00825A10" w:rsidRPr="0091005D" w:rsidRDefault="00645085" w:rsidP="00AB471D">
      <w:pPr>
        <w:pStyle w:val="Screen"/>
      </w:pPr>
      <w:r w:rsidRPr="0091005D">
        <w:t xml:space="preserve">  (7)    Days Supply: 30                     (8)   QTY (TAB): 60                </w:t>
      </w:r>
    </w:p>
    <w:p w:rsidR="00825A10" w:rsidRPr="0091005D" w:rsidRDefault="00645085" w:rsidP="00AB471D">
      <w:pPr>
        <w:pStyle w:val="Screen"/>
      </w:pPr>
      <w:r w:rsidRPr="0091005D">
        <w:t xml:space="preserve">  (9)   # of Refills: 11                     (10)  Routing: WINDOW      </w:t>
      </w:r>
    </w:p>
    <w:p w:rsidR="00825A10" w:rsidRPr="0091005D" w:rsidRDefault="00645085" w:rsidP="00AB471D">
      <w:pPr>
        <w:pStyle w:val="Screen"/>
      </w:pPr>
      <w:r w:rsidRPr="0091005D">
        <w:t xml:space="preserve"> (11)         Clinic: OUTPT NURSE BLUE TEAM                                     </w:t>
      </w:r>
    </w:p>
    <w:p w:rsidR="00825A10" w:rsidRPr="0091005D" w:rsidRDefault="00645085" w:rsidP="00AB471D">
      <w:pPr>
        <w:pStyle w:val="Screen"/>
      </w:pPr>
      <w:r w:rsidRPr="0091005D">
        <w:t xml:space="preserve"> (12)       Provider: OPPROVIDER4,TWO        (13)   Copies: 1           </w:t>
      </w:r>
    </w:p>
    <w:p w:rsidR="00825A10" w:rsidRPr="0091005D" w:rsidRDefault="00645085" w:rsidP="00AB471D">
      <w:pPr>
        <w:pStyle w:val="Screen"/>
      </w:pPr>
      <w:r w:rsidRPr="0091005D">
        <w:t xml:space="preserve"> (14)        Remarks: New Order Created by copying Rx # 503916.               </w:t>
      </w:r>
    </w:p>
    <w:p w:rsidR="00825A10" w:rsidRPr="0091005D" w:rsidRDefault="00645085" w:rsidP="00AB471D">
      <w:pPr>
        <w:pStyle w:val="Screen"/>
      </w:pPr>
      <w:r w:rsidRPr="0091005D">
        <w:t xml:space="preserve">   Entry By: OPPROVIDER4,TWO                   Entry Date: JUN 12,2001 14:47:53</w:t>
      </w:r>
    </w:p>
    <w:p w:rsidR="00825A10" w:rsidRPr="0091005D" w:rsidRDefault="00825A10" w:rsidP="00AB471D">
      <w:pPr>
        <w:pStyle w:val="Screen"/>
      </w:pPr>
    </w:p>
    <w:p w:rsidR="00825A10" w:rsidRPr="0091005D" w:rsidRDefault="00645085" w:rsidP="00AB471D">
      <w:pPr>
        <w:pStyle w:val="Screen"/>
      </w:pPr>
      <w:r w:rsidRPr="0091005D">
        <w:t xml:space="preserve">+         Enter ?? for more actions                                             </w:t>
      </w:r>
    </w:p>
    <w:p w:rsidR="00825A10" w:rsidRPr="0091005D" w:rsidRDefault="00645085" w:rsidP="00AB471D">
      <w:pPr>
        <w:pStyle w:val="Screen"/>
      </w:pPr>
      <w:r w:rsidRPr="0091005D">
        <w:t>AC   Accept                             ED   Edit</w:t>
      </w:r>
    </w:p>
    <w:p w:rsidR="00825A10" w:rsidRPr="0091005D" w:rsidRDefault="00645085" w:rsidP="00AB471D">
      <w:pPr>
        <w:pStyle w:val="Screen"/>
      </w:pPr>
      <w:r w:rsidRPr="0091005D">
        <w:t xml:space="preserve">Select Action: Next Screen// </w:t>
      </w:r>
      <w:r w:rsidRPr="0091005D">
        <w:rPr>
          <w:b/>
          <w:bCs/>
        </w:rPr>
        <w:t>AC</w:t>
      </w:r>
      <w:r w:rsidRPr="0091005D">
        <w:t xml:space="preserve">   Accept  </w:t>
      </w:r>
    </w:p>
    <w:p w:rsidR="00825A10" w:rsidRPr="0091005D" w:rsidRDefault="00645085" w:rsidP="00AB471D">
      <w:pPr>
        <w:pStyle w:val="Screen"/>
      </w:pPr>
      <w:r w:rsidRPr="0091005D">
        <w:t>-------------------------------------------------------------------------------</w:t>
      </w:r>
    </w:p>
    <w:p w:rsidR="006F7B08" w:rsidRPr="0091005D" w:rsidRDefault="006F7B08" w:rsidP="00AB471D">
      <w:pPr>
        <w:pStyle w:val="Screen"/>
      </w:pPr>
      <w:r w:rsidRPr="0091005D">
        <w:t xml:space="preserve">Duplicate Drug in Local Rx: </w:t>
      </w:r>
    </w:p>
    <w:p w:rsidR="006F7B08" w:rsidRPr="0091005D" w:rsidRDefault="006F7B08" w:rsidP="00AB471D">
      <w:pPr>
        <w:pStyle w:val="Screen"/>
      </w:pPr>
    </w:p>
    <w:p w:rsidR="006F7B08" w:rsidRPr="0091005D" w:rsidRDefault="006F7B08" w:rsidP="00AB471D">
      <w:pPr>
        <w:pStyle w:val="Screen"/>
      </w:pPr>
      <w:r w:rsidRPr="0091005D">
        <w:t xml:space="preserve">                  Rx #: 503916</w:t>
      </w:r>
    </w:p>
    <w:p w:rsidR="006F7B08" w:rsidRPr="0091005D" w:rsidRDefault="006F7B08" w:rsidP="00AB471D">
      <w:pPr>
        <w:pStyle w:val="Screen"/>
      </w:pPr>
      <w:r w:rsidRPr="0091005D">
        <w:t xml:space="preserve">                  Drug: NADOLOL 40MG TAB</w:t>
      </w:r>
    </w:p>
    <w:p w:rsidR="006F7B08" w:rsidRPr="0091005D" w:rsidRDefault="006F7B08" w:rsidP="00AB471D">
      <w:pPr>
        <w:pStyle w:val="Screen"/>
      </w:pPr>
      <w:r w:rsidRPr="0091005D">
        <w:t xml:space="preserve">                   SIG: TAKE ONE TABLET BY MOUTH TWICE A DAY</w:t>
      </w:r>
    </w:p>
    <w:p w:rsidR="006F7B08" w:rsidRPr="0091005D" w:rsidRDefault="006F7B08" w:rsidP="00AB471D">
      <w:pPr>
        <w:pStyle w:val="Screen"/>
      </w:pPr>
      <w:r w:rsidRPr="0091005D">
        <w:t xml:space="preserve">                   QTY: 60              Refills remaining: 11</w:t>
      </w:r>
    </w:p>
    <w:p w:rsidR="006F7B08" w:rsidRPr="0091005D" w:rsidRDefault="006F7B08" w:rsidP="00AB471D">
      <w:pPr>
        <w:pStyle w:val="Screen"/>
      </w:pPr>
      <w:r w:rsidRPr="0091005D">
        <w:t xml:space="preserve">              Provider: OPPROVIDER4,TWO            Issued: 06/12/01 </w:t>
      </w:r>
    </w:p>
    <w:p w:rsidR="006F7B08" w:rsidRPr="0091005D" w:rsidRDefault="006F7B08" w:rsidP="00AB471D">
      <w:pPr>
        <w:pStyle w:val="Screen"/>
      </w:pPr>
      <w:r w:rsidRPr="0091005D">
        <w:t xml:space="preserve">                Status: Active             Last filled on: 06/12/01</w:t>
      </w:r>
    </w:p>
    <w:p w:rsidR="006F7B08" w:rsidRPr="0091005D" w:rsidRDefault="006F7B08" w:rsidP="00AB471D">
      <w:pPr>
        <w:pStyle w:val="Screen"/>
      </w:pPr>
      <w:r w:rsidRPr="0091005D">
        <w:t xml:space="preserve">     Processing Status: Released locally on 06/12/01@11:34:13  (Mail)</w:t>
      </w:r>
    </w:p>
    <w:p w:rsidR="006F7B08" w:rsidRPr="0091005D" w:rsidRDefault="006F7B08" w:rsidP="00AB471D">
      <w:pPr>
        <w:pStyle w:val="Screen"/>
      </w:pPr>
      <w:r w:rsidRPr="0091005D">
        <w:t xml:space="preserve">                                              Days Supply: 30</w:t>
      </w:r>
    </w:p>
    <w:p w:rsidR="00825A10" w:rsidRPr="0091005D" w:rsidRDefault="006F7B08" w:rsidP="00AB471D">
      <w:pPr>
        <w:pStyle w:val="Screen"/>
      </w:pPr>
      <w:r w:rsidRPr="0091005D" w:rsidDel="006F7B08">
        <w:t xml:space="preserve"> </w:t>
      </w:r>
      <w:r w:rsidR="00645085" w:rsidRPr="0091005D">
        <w:t>------------------------------------------------------------------------------</w:t>
      </w:r>
    </w:p>
    <w:p w:rsidR="00825A10" w:rsidRPr="0091005D" w:rsidRDefault="00825A10" w:rsidP="00AB471D">
      <w:pPr>
        <w:pStyle w:val="Screen"/>
      </w:pPr>
    </w:p>
    <w:p w:rsidR="005129F2" w:rsidRPr="0091005D" w:rsidRDefault="005129F2" w:rsidP="00AB471D">
      <w:pPr>
        <w:pStyle w:val="Screen"/>
      </w:pPr>
      <w:r w:rsidRPr="0091005D">
        <w:t xml:space="preserve">Discontinue Rx # 503916 NADOLOL 40MG TAB Y/N? </w:t>
      </w:r>
      <w:r w:rsidRPr="0091005D">
        <w:rPr>
          <w:b/>
          <w:bCs/>
        </w:rPr>
        <w:t>YES</w:t>
      </w:r>
    </w:p>
    <w:p w:rsidR="005129F2" w:rsidRPr="0091005D" w:rsidRDefault="005129F2" w:rsidP="00AB471D">
      <w:pPr>
        <w:pStyle w:val="Screen"/>
      </w:pPr>
    </w:p>
    <w:p w:rsidR="005129F2" w:rsidRPr="0091005D" w:rsidRDefault="005129F2" w:rsidP="00AB471D">
      <w:pPr>
        <w:pStyle w:val="Screen"/>
      </w:pPr>
      <w:r w:rsidRPr="0091005D">
        <w:t>Rx # 503916 NADOLOL 40MG TAB will be discontinued after the acceptance of the new order.</w:t>
      </w:r>
    </w:p>
    <w:p w:rsidR="00825A10" w:rsidRPr="0091005D" w:rsidRDefault="00825A10" w:rsidP="00AB471D">
      <w:pPr>
        <w:pStyle w:val="Screen"/>
      </w:pPr>
    </w:p>
    <w:p w:rsidR="00E31B05" w:rsidRPr="0091005D" w:rsidRDefault="00E31B05" w:rsidP="00E31B05">
      <w:pPr>
        <w:pStyle w:val="Screen"/>
      </w:pPr>
      <w:bookmarkStart w:id="546" w:name="Page_107"/>
      <w:r w:rsidRPr="0091005D">
        <w:t xml:space="preserve">Now doing remote order checks. Please wait... </w:t>
      </w:r>
    </w:p>
    <w:p w:rsidR="00E31B05" w:rsidRPr="0091005D" w:rsidRDefault="00E31B05" w:rsidP="00E31B05">
      <w:pPr>
        <w:pStyle w:val="Screen"/>
      </w:pPr>
    </w:p>
    <w:p w:rsidR="00E31B05" w:rsidRPr="0091005D" w:rsidRDefault="00E31B05" w:rsidP="00E31B05">
      <w:pPr>
        <w:pStyle w:val="Screen"/>
      </w:pPr>
      <w:r w:rsidRPr="0091005D">
        <w:lastRenderedPageBreak/>
        <w:t>Now doing allergy checks.  Please wait...</w:t>
      </w:r>
    </w:p>
    <w:p w:rsidR="00E31B05" w:rsidRPr="0091005D" w:rsidRDefault="00E31B05" w:rsidP="00E31B05">
      <w:pPr>
        <w:pStyle w:val="Screen"/>
      </w:pPr>
    </w:p>
    <w:p w:rsidR="00E31B05" w:rsidRPr="0091005D" w:rsidRDefault="00E31B05" w:rsidP="00E31B05">
      <w:pPr>
        <w:pStyle w:val="Screen"/>
      </w:pPr>
      <w:r w:rsidRPr="0091005D">
        <w:t>Now processing Clinical Reminder Order Checks. Please wait ...</w:t>
      </w:r>
    </w:p>
    <w:p w:rsidR="00E31B05" w:rsidRPr="0091005D" w:rsidRDefault="00E31B05" w:rsidP="00E31B05">
      <w:pPr>
        <w:pStyle w:val="Screen"/>
      </w:pPr>
    </w:p>
    <w:p w:rsidR="00E31B05" w:rsidRPr="0091005D" w:rsidRDefault="00E31B05" w:rsidP="00E31B05">
      <w:pPr>
        <w:pStyle w:val="Screen"/>
      </w:pPr>
      <w:r w:rsidRPr="0091005D">
        <w:t>Now Processing Enhanced Order Checks!  Please Wait...</w:t>
      </w:r>
    </w:p>
    <w:p w:rsidR="00E31B05" w:rsidRPr="0091005D" w:rsidRDefault="00E31B05" w:rsidP="00AB471D">
      <w:pPr>
        <w:pStyle w:val="Screen"/>
      </w:pPr>
    </w:p>
    <w:bookmarkEnd w:id="546"/>
    <w:p w:rsidR="00825A10" w:rsidRPr="0091005D" w:rsidRDefault="00645085" w:rsidP="00AB471D">
      <w:pPr>
        <w:pStyle w:val="Screen"/>
      </w:pPr>
      <w:r w:rsidRPr="0091005D">
        <w:t>Now doing order checks.  Please wait...</w:t>
      </w:r>
    </w:p>
    <w:p w:rsidR="00825A10" w:rsidRPr="0091005D" w:rsidRDefault="00825A10" w:rsidP="00AB471D">
      <w:pPr>
        <w:pStyle w:val="Screen"/>
      </w:pPr>
    </w:p>
    <w:p w:rsidR="00825A10" w:rsidRPr="0091005D" w:rsidRDefault="00645085" w:rsidP="00AB471D">
      <w:pPr>
        <w:pStyle w:val="Screen"/>
      </w:pPr>
      <w:r w:rsidRPr="0091005D">
        <w:t xml:space="preserve">Nature of Order: WRITTEN// </w:t>
      </w:r>
      <w:r w:rsidRPr="0091005D">
        <w:rPr>
          <w:b/>
          <w:bCs/>
        </w:rPr>
        <w:t>??</w:t>
      </w:r>
    </w:p>
    <w:p w:rsidR="00825A10" w:rsidRPr="0091005D" w:rsidRDefault="00645085" w:rsidP="00E44C29">
      <w:pPr>
        <w:pStyle w:val="Screen"/>
        <w:keepNext/>
      </w:pPr>
      <w:r w:rsidRPr="0091005D">
        <w:t xml:space="preserve">                               Require        Print     Print on</w:t>
      </w:r>
    </w:p>
    <w:p w:rsidR="00825A10" w:rsidRPr="0091005D" w:rsidRDefault="00645085" w:rsidP="00E44C29">
      <w:pPr>
        <w:pStyle w:val="Screen"/>
        <w:keepNext/>
      </w:pPr>
      <w:r w:rsidRPr="0091005D">
        <w:t xml:space="preserve">  Nature of Order Activity   E.Signature   Chart Copy   Summary</w:t>
      </w:r>
    </w:p>
    <w:p w:rsidR="00825A10" w:rsidRPr="0091005D" w:rsidRDefault="00645085" w:rsidP="00E44C29">
      <w:pPr>
        <w:pStyle w:val="Screen"/>
        <w:keepNext/>
      </w:pPr>
      <w:r w:rsidRPr="0091005D">
        <w:t xml:space="preserve">  ------------------------   -----------   ----------   --------</w:t>
      </w:r>
    </w:p>
    <w:p w:rsidR="00825A10" w:rsidRPr="0091005D" w:rsidRDefault="00645085" w:rsidP="00E44C29">
      <w:pPr>
        <w:pStyle w:val="Screen"/>
        <w:keepNext/>
      </w:pPr>
      <w:r w:rsidRPr="0091005D">
        <w:t xml:space="preserve">  WRITTEN                                                  x</w:t>
      </w:r>
    </w:p>
    <w:p w:rsidR="00825A10" w:rsidRPr="0091005D" w:rsidRDefault="00645085" w:rsidP="00AB471D">
      <w:pPr>
        <w:pStyle w:val="Screen"/>
      </w:pPr>
      <w:r w:rsidRPr="0091005D">
        <w:t xml:space="preserve">  VERBAL                          x            x           x</w:t>
      </w:r>
    </w:p>
    <w:p w:rsidR="00825A10" w:rsidRPr="0091005D" w:rsidRDefault="00645085" w:rsidP="00AB471D">
      <w:pPr>
        <w:pStyle w:val="Screen"/>
      </w:pPr>
      <w:r w:rsidRPr="0091005D">
        <w:t xml:space="preserve">  TELEPHONED                      x            x           x</w:t>
      </w:r>
    </w:p>
    <w:p w:rsidR="00825A10" w:rsidRPr="0091005D" w:rsidRDefault="00645085" w:rsidP="00AB471D">
      <w:pPr>
        <w:pStyle w:val="Screen"/>
      </w:pPr>
      <w:r w:rsidRPr="0091005D">
        <w:t xml:space="preserve">  SERVICE CORRECTION                                       </w:t>
      </w:r>
    </w:p>
    <w:p w:rsidR="00825A10" w:rsidRPr="0091005D" w:rsidRDefault="00645085" w:rsidP="00AB471D">
      <w:pPr>
        <w:pStyle w:val="Screen"/>
      </w:pPr>
      <w:r w:rsidRPr="0091005D">
        <w:t xml:space="preserve">  POLICY                                       x           x</w:t>
      </w:r>
    </w:p>
    <w:p w:rsidR="00825A10" w:rsidRPr="0091005D" w:rsidRDefault="00645085" w:rsidP="00AB471D">
      <w:pPr>
        <w:pStyle w:val="Screen"/>
      </w:pPr>
      <w:r w:rsidRPr="0091005D">
        <w:t xml:space="preserve">  DUPLICATE                                                </w:t>
      </w:r>
    </w:p>
    <w:p w:rsidR="00825A10" w:rsidRPr="0091005D" w:rsidRDefault="00645085" w:rsidP="00AB471D">
      <w:pPr>
        <w:pStyle w:val="Screen"/>
      </w:pPr>
      <w:r w:rsidRPr="0091005D">
        <w:t xml:space="preserve">  SERVICE REJECT                  x            x</w:t>
      </w:r>
    </w:p>
    <w:p w:rsidR="00825A10" w:rsidRPr="0091005D" w:rsidRDefault="00825A10" w:rsidP="00AB471D">
      <w:pPr>
        <w:pStyle w:val="Screen"/>
      </w:pPr>
    </w:p>
    <w:p w:rsidR="00825A10" w:rsidRPr="0091005D" w:rsidRDefault="00645085" w:rsidP="00AB471D">
      <w:pPr>
        <w:pStyle w:val="Screen"/>
      </w:pPr>
      <w:r w:rsidRPr="0091005D">
        <w:t>Nature of Order: WRITTEN//  &lt;</w:t>
      </w:r>
      <w:r w:rsidRPr="0091005D">
        <w:rPr>
          <w:b/>
          <w:bCs/>
        </w:rPr>
        <w:t>Enter</w:t>
      </w:r>
      <w:r w:rsidRPr="0091005D">
        <w:t>&gt;    W</w:t>
      </w:r>
    </w:p>
    <w:p w:rsidR="00825A10" w:rsidRPr="0091005D" w:rsidRDefault="00645085" w:rsidP="00AB471D">
      <w:pPr>
        <w:pStyle w:val="Screen"/>
      </w:pPr>
      <w:r w:rsidRPr="0091005D">
        <w:t>WAS THE PATIENT COUNSELED: NO// &lt;</w:t>
      </w:r>
      <w:r w:rsidRPr="0091005D">
        <w:rPr>
          <w:b/>
          <w:bCs/>
        </w:rPr>
        <w:t>Enter</w:t>
      </w:r>
      <w:r w:rsidRPr="0091005D">
        <w:t>&gt;NO</w:t>
      </w:r>
    </w:p>
    <w:p w:rsidR="00825A10" w:rsidRPr="0091005D" w:rsidRDefault="00825A10" w:rsidP="00AB471D">
      <w:pPr>
        <w:pStyle w:val="Screen"/>
      </w:pPr>
    </w:p>
    <w:p w:rsidR="00825A10" w:rsidRPr="0091005D" w:rsidRDefault="00645085" w:rsidP="00AB471D">
      <w:pPr>
        <w:pStyle w:val="Screen"/>
      </w:pPr>
      <w:r w:rsidRPr="0091005D">
        <w:t>Do you want to enter a Progress Note? No// &lt;</w:t>
      </w:r>
      <w:r w:rsidRPr="0091005D">
        <w:rPr>
          <w:b/>
          <w:bCs/>
        </w:rPr>
        <w:t>Enter</w:t>
      </w:r>
      <w:r w:rsidRPr="0091005D">
        <w:t>&gt; NO</w:t>
      </w:r>
    </w:p>
    <w:p w:rsidR="00825A10" w:rsidRPr="0091005D" w:rsidRDefault="00825A10" w:rsidP="00AB471D">
      <w:pPr>
        <w:pStyle w:val="Screen"/>
      </w:pPr>
    </w:p>
    <w:p w:rsidR="00825A10" w:rsidRPr="0091005D" w:rsidRDefault="00645085" w:rsidP="00AB471D">
      <w:pPr>
        <w:pStyle w:val="Screen"/>
      </w:pPr>
      <w:r w:rsidRPr="0091005D">
        <w:t>Rx # 503919            06/12/01</w:t>
      </w:r>
    </w:p>
    <w:p w:rsidR="00825A10" w:rsidRPr="0091005D" w:rsidRDefault="00645085" w:rsidP="00AB471D">
      <w:pPr>
        <w:pStyle w:val="Screen"/>
      </w:pPr>
      <w:r w:rsidRPr="0091005D">
        <w:t>OPPATIENT16,ONE               #60</w:t>
      </w:r>
    </w:p>
    <w:p w:rsidR="00825A10" w:rsidRPr="0091005D" w:rsidRDefault="00645085" w:rsidP="00AB471D">
      <w:pPr>
        <w:pStyle w:val="Screen"/>
      </w:pPr>
      <w:r w:rsidRPr="0091005D">
        <w:t>TAKE ONE TABLET BY MOUTH TWICE A DAY</w:t>
      </w:r>
    </w:p>
    <w:p w:rsidR="00825A10" w:rsidRPr="0091005D" w:rsidRDefault="00825A10" w:rsidP="00AB471D">
      <w:pPr>
        <w:pStyle w:val="Screen"/>
      </w:pPr>
    </w:p>
    <w:p w:rsidR="00825A10" w:rsidRPr="0091005D" w:rsidRDefault="00645085" w:rsidP="00AB471D">
      <w:pPr>
        <w:pStyle w:val="Screen"/>
      </w:pPr>
      <w:r w:rsidRPr="0091005D">
        <w:t>NADOLOL 40MG TAB</w:t>
      </w:r>
    </w:p>
    <w:p w:rsidR="00825A10" w:rsidRPr="0091005D" w:rsidRDefault="00645085" w:rsidP="00AB471D">
      <w:pPr>
        <w:pStyle w:val="Screen"/>
      </w:pPr>
      <w:r w:rsidRPr="0091005D">
        <w:t>OPPROVIDER4,TWO          OPPHARMACIST4,THREE</w:t>
      </w:r>
    </w:p>
    <w:p w:rsidR="00825A10" w:rsidRPr="0091005D" w:rsidRDefault="00645085" w:rsidP="00AB471D">
      <w:pPr>
        <w:pStyle w:val="Screen"/>
      </w:pPr>
      <w:r w:rsidRPr="0091005D">
        <w:t># of Refills: 11</w:t>
      </w:r>
    </w:p>
    <w:p w:rsidR="00825A10" w:rsidRPr="0091005D" w:rsidRDefault="00825A10" w:rsidP="00AB471D">
      <w:pPr>
        <w:pStyle w:val="Screen"/>
      </w:pPr>
    </w:p>
    <w:p w:rsidR="005129F2" w:rsidRPr="0091005D" w:rsidRDefault="005129F2" w:rsidP="00AB471D">
      <w:pPr>
        <w:pStyle w:val="Screen"/>
      </w:pPr>
      <w:r w:rsidRPr="0091005D">
        <w:t>Is this correct? YES// &lt;</w:t>
      </w:r>
      <w:r w:rsidRPr="0091005D">
        <w:rPr>
          <w:b/>
          <w:bCs/>
        </w:rPr>
        <w:t>Enter</w:t>
      </w:r>
      <w:r w:rsidRPr="0091005D">
        <w:t>&gt;...</w:t>
      </w:r>
    </w:p>
    <w:p w:rsidR="005129F2" w:rsidRPr="0091005D" w:rsidRDefault="005129F2" w:rsidP="00AB471D">
      <w:pPr>
        <w:pStyle w:val="Screen"/>
      </w:pPr>
      <w:r w:rsidRPr="0091005D">
        <w:t xml:space="preserve"> -Duplicate Drug Rx #503916 NADOLOL 40MG TAB has been discontinued...</w:t>
      </w:r>
    </w:p>
    <w:p w:rsidR="00825A10" w:rsidRPr="0091005D" w:rsidRDefault="00825A10" w:rsidP="00AB471D">
      <w:pPr>
        <w:pStyle w:val="Screen"/>
      </w:pPr>
    </w:p>
    <w:p w:rsidR="00825A10" w:rsidRPr="0091005D" w:rsidRDefault="00645085" w:rsidP="00AB471D">
      <w:pPr>
        <w:pStyle w:val="Screen"/>
      </w:pPr>
      <w:r w:rsidRPr="0091005D">
        <w:t xml:space="preserve">       SC Percent: 20%</w:t>
      </w:r>
    </w:p>
    <w:p w:rsidR="00825A10" w:rsidRPr="0091005D" w:rsidRDefault="00645085" w:rsidP="00AB471D">
      <w:pPr>
        <w:pStyle w:val="Screen"/>
      </w:pPr>
      <w:r w:rsidRPr="0091005D">
        <w:t xml:space="preserve">     Disabilities: </w:t>
      </w:r>
    </w:p>
    <w:p w:rsidR="00825A10" w:rsidRPr="0091005D" w:rsidRDefault="00645085" w:rsidP="00AB471D">
      <w:pPr>
        <w:pStyle w:val="Screen"/>
      </w:pPr>
      <w:r w:rsidRPr="0091005D">
        <w:t>KNEE CONDITION                                    10% - SERVICE CONNECTED</w:t>
      </w:r>
    </w:p>
    <w:p w:rsidR="00825A10" w:rsidRPr="0091005D" w:rsidRDefault="00645085" w:rsidP="00AB471D">
      <w:pPr>
        <w:pStyle w:val="Screen"/>
      </w:pPr>
      <w:r w:rsidRPr="0091005D">
        <w:t>TRAUMATIC ARTHRITIS                               10% - SERVICE CONNECTED</w:t>
      </w:r>
    </w:p>
    <w:p w:rsidR="00825A10" w:rsidRPr="0091005D" w:rsidRDefault="00645085" w:rsidP="00AB471D">
      <w:pPr>
        <w:pStyle w:val="Screen"/>
      </w:pPr>
      <w:r w:rsidRPr="0091005D">
        <w:t>TRAUMATIC ARTHRITIS                                0% - SERVICE CONNECTED</w:t>
      </w:r>
    </w:p>
    <w:p w:rsidR="00825A10" w:rsidRPr="0091005D" w:rsidRDefault="00645085" w:rsidP="00AB471D">
      <w:pPr>
        <w:pStyle w:val="Screen"/>
      </w:pPr>
      <w:r w:rsidRPr="0091005D">
        <w:t>SEPTUM, NASAL, DEVIATION OF                        0% - SERVICE CONNECTED</w:t>
      </w:r>
    </w:p>
    <w:p w:rsidR="00825A10" w:rsidRPr="0091005D" w:rsidRDefault="00645085" w:rsidP="00AB471D">
      <w:pPr>
        <w:pStyle w:val="Screen"/>
      </w:pPr>
      <w:r w:rsidRPr="0091005D">
        <w:t>RESIDUALS OF FOOT INJURY                           0% - SERVICE CONNECTED</w:t>
      </w:r>
    </w:p>
    <w:p w:rsidR="00825A10" w:rsidRPr="0091005D" w:rsidRDefault="00825A10" w:rsidP="00AB471D">
      <w:pPr>
        <w:pStyle w:val="Screen"/>
      </w:pPr>
    </w:p>
    <w:p w:rsidR="00825A10" w:rsidRPr="0091005D" w:rsidRDefault="00645085" w:rsidP="00AB471D">
      <w:pPr>
        <w:pStyle w:val="Screen"/>
      </w:pPr>
      <w:r w:rsidRPr="0091005D">
        <w:t xml:space="preserve">Was treatment for Service Connected condition? </w:t>
      </w:r>
      <w:r w:rsidRPr="0091005D">
        <w:rPr>
          <w:b/>
          <w:bCs/>
        </w:rPr>
        <w:t>NO</w:t>
      </w:r>
    </w:p>
    <w:p w:rsidR="00825A10" w:rsidRPr="0091005D" w:rsidRDefault="00825A10" w:rsidP="004B6C60"/>
    <w:p w:rsidR="00825A10" w:rsidRPr="0091005D" w:rsidRDefault="00645085" w:rsidP="00B62C66">
      <w:pPr>
        <w:pStyle w:val="BodyText"/>
      </w:pPr>
      <w:bookmarkStart w:id="547" w:name="Page_130"/>
      <w:bookmarkStart w:id="548" w:name="Page_131"/>
      <w:bookmarkEnd w:id="547"/>
      <w:bookmarkEnd w:id="548"/>
      <w:r w:rsidRPr="0091005D">
        <w:t>The Medication Profile screen is redisplayed at this point. Note that the orders tagged for patient copay charges have a dollar sign ($) after the RX #.</w:t>
      </w:r>
    </w:p>
    <w:p w:rsidR="00825A10" w:rsidRPr="0091005D" w:rsidRDefault="00825A10" w:rsidP="004B6C60"/>
    <w:p w:rsidR="00825A10" w:rsidRPr="0091005D" w:rsidRDefault="00645085" w:rsidP="006D3E80">
      <w:pPr>
        <w:pStyle w:val="Screen"/>
        <w:keepNext/>
      </w:pPr>
      <w:r w:rsidRPr="0091005D">
        <w:t xml:space="preserve">Medication Profile            Jun 12, 2001 15:03:10         Page:    1 of    1 </w:t>
      </w:r>
    </w:p>
    <w:p w:rsidR="00825A10" w:rsidRPr="0091005D" w:rsidRDefault="00645085" w:rsidP="006D3E80">
      <w:pPr>
        <w:pStyle w:val="Screen"/>
        <w:keepNext/>
      </w:pPr>
      <w:r w:rsidRPr="0091005D">
        <w:t>OPPATIENT16,ONE</w:t>
      </w:r>
    </w:p>
    <w:p w:rsidR="00825A10" w:rsidRPr="0091005D" w:rsidRDefault="00645085" w:rsidP="006D3E80">
      <w:pPr>
        <w:pStyle w:val="Screen"/>
        <w:keepNext/>
      </w:pPr>
      <w:r w:rsidRPr="0091005D">
        <w:t xml:space="preserve">  PID: 000-24-6802                                 Ht(cm): 177.80 (02/08/1999)</w:t>
      </w:r>
    </w:p>
    <w:p w:rsidR="0046469C" w:rsidRDefault="00645085" w:rsidP="00AB471D">
      <w:pPr>
        <w:pStyle w:val="Screen"/>
      </w:pPr>
      <w:r w:rsidRPr="0091005D">
        <w:t xml:space="preserve">  DOB: APR 3,1941 (60)                             Wt(kg): 90.45 (02/08/1999)</w:t>
      </w:r>
    </w:p>
    <w:p w:rsidR="0046469C" w:rsidRDefault="0046469C" w:rsidP="0046469C">
      <w:pPr>
        <w:pStyle w:val="Screen"/>
        <w:rPr>
          <w:rFonts w:cs="Courier New"/>
        </w:rPr>
      </w:pPr>
      <w:r>
        <w:t xml:space="preserve">  </w:t>
      </w:r>
      <w:r w:rsidRPr="00E97BFB">
        <w:rPr>
          <w:rFonts w:cs="Courier New"/>
        </w:rPr>
        <w:t xml:space="preserve">SEX: MALE                   </w:t>
      </w:r>
    </w:p>
    <w:p w:rsidR="0046469C" w:rsidRDefault="0046469C" w:rsidP="0046469C">
      <w:pPr>
        <w:pStyle w:val="Screen"/>
        <w:rPr>
          <w:rFonts w:cs="Courier New"/>
        </w:rPr>
      </w:pPr>
      <w:r>
        <w:rPr>
          <w:rFonts w:cs="Courier New"/>
        </w:rPr>
        <w:t xml:space="preserve"> </w:t>
      </w:r>
      <w:r w:rsidRPr="00E97BFB">
        <w:rPr>
          <w:rFonts w:cs="Courier New"/>
        </w:rPr>
        <w:t xml:space="preserve">CrCL: &lt;Not Found&gt; (CREAT: Not Found)            BSA (m2): </w:t>
      </w:r>
      <w:r>
        <w:rPr>
          <w:rFonts w:cs="Courier New"/>
        </w:rPr>
        <w:t>2.09</w:t>
      </w:r>
    </w:p>
    <w:p w:rsidR="00825A10" w:rsidRPr="0091005D" w:rsidRDefault="00645085" w:rsidP="00AB471D">
      <w:pPr>
        <w:pStyle w:val="Screen"/>
      </w:pPr>
      <w:r w:rsidRPr="0091005D">
        <w:t xml:space="preserve"> </w:t>
      </w:r>
    </w:p>
    <w:p w:rsidR="00825A10" w:rsidRPr="0091005D" w:rsidRDefault="00645085" w:rsidP="00AB471D">
      <w:pPr>
        <w:pStyle w:val="Screen"/>
      </w:pPr>
      <w:r w:rsidRPr="0091005D">
        <w:t xml:space="preserve">                                                            ISSUE  LAST REF DAY</w:t>
      </w:r>
    </w:p>
    <w:p w:rsidR="00825A10" w:rsidRPr="0091005D" w:rsidRDefault="00645085" w:rsidP="00AB471D">
      <w:pPr>
        <w:pStyle w:val="Screen"/>
      </w:pPr>
      <w:r w:rsidRPr="0091005D">
        <w:t xml:space="preserve"> #  RX #         DRUG                                QTY ST  DATE  FILL REM SUP</w:t>
      </w:r>
    </w:p>
    <w:p w:rsidR="00825A10" w:rsidRPr="0091005D" w:rsidRDefault="00645085" w:rsidP="00AB471D">
      <w:pPr>
        <w:pStyle w:val="Screen"/>
      </w:pPr>
      <w:r w:rsidRPr="0091005D">
        <w:t xml:space="preserve">                                                                                </w:t>
      </w:r>
    </w:p>
    <w:p w:rsidR="00825A10" w:rsidRPr="0091005D" w:rsidRDefault="00645085" w:rsidP="00AB471D">
      <w:pPr>
        <w:pStyle w:val="Screen"/>
      </w:pPr>
      <w:r w:rsidRPr="0091005D">
        <w:t>-------------------------------------ACTIVE------------------------------------</w:t>
      </w:r>
    </w:p>
    <w:p w:rsidR="00825A10" w:rsidRPr="0091005D" w:rsidRDefault="00645085" w:rsidP="00AB471D">
      <w:pPr>
        <w:pStyle w:val="Screen"/>
      </w:pPr>
      <w:r w:rsidRPr="0091005D">
        <w:t xml:space="preserve"> 1 503904$       AMPICILLIN 250MG CAP                 80 E  05-25 05-25   0  10</w:t>
      </w:r>
    </w:p>
    <w:p w:rsidR="00825A10" w:rsidRPr="0091005D" w:rsidRDefault="00645085" w:rsidP="00AB471D">
      <w:pPr>
        <w:pStyle w:val="Screen"/>
      </w:pPr>
      <w:r w:rsidRPr="0091005D">
        <w:t xml:space="preserve"> 2 503886$       DIGOXIN (LANOXIN) 0.2MG CAP          60 A&gt; 05-07 05-07   5  30</w:t>
      </w:r>
    </w:p>
    <w:p w:rsidR="00825A10" w:rsidRPr="0091005D" w:rsidRDefault="00645085" w:rsidP="00AB471D">
      <w:pPr>
        <w:pStyle w:val="Screen"/>
      </w:pPr>
      <w:r w:rsidRPr="0091005D">
        <w:t xml:space="preserve"> 3 503919$       NADOLOL 40MG TAB                     60 A&gt; 06-12 06-12  11  30</w:t>
      </w:r>
    </w:p>
    <w:p w:rsidR="00825A10" w:rsidRPr="0091005D" w:rsidRDefault="00645085" w:rsidP="00AB471D">
      <w:pPr>
        <w:pStyle w:val="Screen"/>
      </w:pPr>
      <w:r w:rsidRPr="0091005D">
        <w:t>----------------------------------DISCONTINUED---------------------------------</w:t>
      </w:r>
    </w:p>
    <w:p w:rsidR="00825A10" w:rsidRPr="0091005D" w:rsidRDefault="00645085" w:rsidP="00AB471D">
      <w:pPr>
        <w:pStyle w:val="Screen"/>
      </w:pPr>
      <w:r w:rsidRPr="0091005D">
        <w:t xml:space="preserve"> 4 503902        ACETAMINOPHEN 500MG TAB              60 DC&gt;05-22 05-22   3  30</w:t>
      </w:r>
    </w:p>
    <w:p w:rsidR="00825A10" w:rsidRPr="0091005D" w:rsidRDefault="00825A10" w:rsidP="00AB471D">
      <w:pPr>
        <w:pStyle w:val="Screen"/>
      </w:pPr>
    </w:p>
    <w:p w:rsidR="00825A10" w:rsidRPr="0091005D" w:rsidRDefault="00645085" w:rsidP="00AB471D">
      <w:pPr>
        <w:pStyle w:val="Screen"/>
      </w:pPr>
      <w:r w:rsidRPr="0091005D">
        <w:t xml:space="preserve">          Enter ?? for more actions                                             </w:t>
      </w:r>
    </w:p>
    <w:p w:rsidR="00825A10" w:rsidRPr="0091005D" w:rsidRDefault="00645085" w:rsidP="00AB471D">
      <w:pPr>
        <w:pStyle w:val="Screen"/>
      </w:pPr>
      <w:r w:rsidRPr="0091005D">
        <w:t>PU  Patient Record Update               NO  New Order</w:t>
      </w:r>
    </w:p>
    <w:p w:rsidR="00825A10" w:rsidRPr="0091005D" w:rsidRDefault="00645085" w:rsidP="00AB471D">
      <w:pPr>
        <w:pStyle w:val="Screen"/>
      </w:pPr>
      <w:r w:rsidRPr="0091005D">
        <w:lastRenderedPageBreak/>
        <w:t>PI  Patient Information                 SO  Select Order</w:t>
      </w:r>
    </w:p>
    <w:p w:rsidR="00F718DD" w:rsidRPr="0091005D" w:rsidRDefault="00645085" w:rsidP="00AB471D">
      <w:pPr>
        <w:pStyle w:val="Screen"/>
      </w:pPr>
      <w:r w:rsidRPr="0091005D">
        <w:t>Select Action: Quit//</w:t>
      </w:r>
    </w:p>
    <w:p w:rsidR="00825A10" w:rsidRPr="0091005D" w:rsidRDefault="00645085" w:rsidP="009518E5">
      <w:pPr>
        <w:pStyle w:val="Heading3"/>
      </w:pPr>
      <w:bookmarkStart w:id="549" w:name="_Toc428973212"/>
      <w:bookmarkStart w:id="550" w:name="_Toc4750942"/>
      <w:r w:rsidRPr="0091005D">
        <w:t>Copying an ePharmacy Order</w:t>
      </w:r>
      <w:bookmarkEnd w:id="549"/>
      <w:bookmarkEnd w:id="550"/>
    </w:p>
    <w:p w:rsidR="00825A10" w:rsidRPr="0091005D" w:rsidRDefault="00645085" w:rsidP="00B62C66">
      <w:pPr>
        <w:pStyle w:val="BodyText"/>
      </w:pPr>
      <w:r w:rsidRPr="0091005D">
        <w:t>When copying an ePharmacy order, upon acceptance of the copied order the original prescription will be discontinued and a new order created. If the latest fill of the original order has not been released and is E Payable, the claim for that fill will be reversed. A new claim is submitted for the new prescription.</w:t>
      </w:r>
    </w:p>
    <w:p w:rsidR="00825A10" w:rsidRPr="0091005D" w:rsidRDefault="00825A10" w:rsidP="004B6C60"/>
    <w:p w:rsidR="00825A10" w:rsidRPr="0091005D" w:rsidRDefault="00645085" w:rsidP="00AB471D">
      <w:pPr>
        <w:pStyle w:val="Screen"/>
      </w:pPr>
      <w:r w:rsidRPr="0091005D">
        <w:t xml:space="preserve">Patient Information           Nov 04, 2005@09:19:26          Page:    1 of    1 </w:t>
      </w:r>
    </w:p>
    <w:p w:rsidR="00825A10" w:rsidRPr="0091005D" w:rsidRDefault="00645085" w:rsidP="00AB471D">
      <w:pPr>
        <w:pStyle w:val="Screen"/>
      </w:pPr>
      <w:r w:rsidRPr="0091005D">
        <w:t xml:space="preserve">OPPATIENT,FOUR                                                        </w:t>
      </w:r>
      <w:r w:rsidRPr="0091005D">
        <w:rPr>
          <w:color w:val="FFFFFF"/>
          <w:shd w:val="clear" w:color="auto" w:fill="000000"/>
        </w:rPr>
        <w:t>&lt;A&gt;</w:t>
      </w:r>
    </w:p>
    <w:p w:rsidR="00825A10" w:rsidRPr="0091005D" w:rsidRDefault="00645085" w:rsidP="00AB471D">
      <w:pPr>
        <w:pStyle w:val="Screen"/>
      </w:pPr>
      <w:r w:rsidRPr="0091005D">
        <w:t xml:space="preserve">  PID: 000-01-1322P                                Ht(cm): _______ (______)   </w:t>
      </w:r>
    </w:p>
    <w:p w:rsidR="00825A10" w:rsidRPr="0091005D" w:rsidRDefault="00645085" w:rsidP="00AB471D">
      <w:pPr>
        <w:pStyle w:val="Screen"/>
      </w:pPr>
      <w:bookmarkStart w:id="551" w:name="p_131"/>
      <w:bookmarkEnd w:id="551"/>
      <w:r w:rsidRPr="0091005D">
        <w:t xml:space="preserve">  DOB: JAN 13,1922 (83)                            Wt(kg): _______ (______)   </w:t>
      </w:r>
    </w:p>
    <w:p w:rsidR="00825A10" w:rsidRPr="0091005D" w:rsidRDefault="00645085" w:rsidP="00AB471D">
      <w:pPr>
        <w:pStyle w:val="Screen"/>
      </w:pPr>
      <w:r w:rsidRPr="0091005D">
        <w:t xml:space="preserve">  SEX: MALE</w:t>
      </w:r>
    </w:p>
    <w:p w:rsidR="0046469C" w:rsidRDefault="0046469C" w:rsidP="00AB471D">
      <w:pPr>
        <w:pStyle w:val="Screen"/>
      </w:pPr>
      <w:r w:rsidRPr="00CD5A11">
        <w:t>CrCL: &lt;Not Found&gt; (CREAT: Not Found)            BSA (m2): _______</w:t>
      </w:r>
    </w:p>
    <w:p w:rsidR="00825A10" w:rsidRPr="0091005D" w:rsidRDefault="00645085" w:rsidP="00AB471D">
      <w:pPr>
        <w:pStyle w:val="Screen"/>
      </w:pPr>
      <w:r w:rsidRPr="0091005D">
        <w:t xml:space="preserve">                                                                                </w:t>
      </w:r>
    </w:p>
    <w:p w:rsidR="00825A10" w:rsidRPr="0091005D" w:rsidRDefault="00645085" w:rsidP="00AB471D">
      <w:pPr>
        <w:pStyle w:val="Screen"/>
      </w:pPr>
      <w:r w:rsidRPr="0091005D">
        <w:t xml:space="preserve">Eligibility: NSC, VA PENSION                                                    </w:t>
      </w:r>
    </w:p>
    <w:p w:rsidR="00825A10" w:rsidRPr="0091005D" w:rsidRDefault="00645085" w:rsidP="00AB471D">
      <w:pPr>
        <w:pStyle w:val="Screen"/>
      </w:pPr>
      <w:r w:rsidRPr="0091005D">
        <w:t xml:space="preserve">                                                                                </w:t>
      </w:r>
    </w:p>
    <w:p w:rsidR="00825A10" w:rsidRPr="0091005D" w:rsidRDefault="00645085" w:rsidP="00AB471D">
      <w:pPr>
        <w:pStyle w:val="Screen"/>
      </w:pPr>
      <w:r w:rsidRPr="0091005D">
        <w:t xml:space="preserve">Disabilities:                                                                   </w:t>
      </w:r>
    </w:p>
    <w:p w:rsidR="00825A10" w:rsidRPr="0091005D" w:rsidRDefault="00645085" w:rsidP="00AB471D">
      <w:pPr>
        <w:pStyle w:val="Screen"/>
      </w:pPr>
      <w:r w:rsidRPr="0091005D">
        <w:t xml:space="preserve">                                                                                </w:t>
      </w:r>
    </w:p>
    <w:p w:rsidR="00825A10" w:rsidRPr="0091005D" w:rsidRDefault="00645085" w:rsidP="00AB471D">
      <w:pPr>
        <w:pStyle w:val="Screen"/>
      </w:pPr>
      <w:r w:rsidRPr="0091005D">
        <w:t xml:space="preserve">123123  A                                                                       </w:t>
      </w:r>
    </w:p>
    <w:p w:rsidR="00825A10" w:rsidRPr="0091005D" w:rsidRDefault="00645085" w:rsidP="00AB471D">
      <w:pPr>
        <w:pStyle w:val="Screen"/>
      </w:pPr>
      <w:r w:rsidRPr="0091005D">
        <w:t xml:space="preserve">BIRMINGHAM                                       PHONE: (205)4444444            </w:t>
      </w:r>
    </w:p>
    <w:p w:rsidR="00825A10" w:rsidRPr="0091005D" w:rsidRDefault="00645085" w:rsidP="00AB471D">
      <w:pPr>
        <w:pStyle w:val="Screen"/>
      </w:pPr>
      <w:r w:rsidRPr="0091005D">
        <w:t xml:space="preserve">ALABAMA  35235                                                                  </w:t>
      </w:r>
    </w:p>
    <w:p w:rsidR="00825A10" w:rsidRPr="0091005D" w:rsidRDefault="00645085" w:rsidP="00AB471D">
      <w:pPr>
        <w:pStyle w:val="Screen"/>
      </w:pPr>
      <w:r w:rsidRPr="0091005D">
        <w:t xml:space="preserve">Prescription Mail Delivery: Regular Mail                                        </w:t>
      </w:r>
    </w:p>
    <w:p w:rsidR="00825A10" w:rsidRPr="0091005D" w:rsidRDefault="00645085" w:rsidP="00AB471D">
      <w:pPr>
        <w:pStyle w:val="Screen"/>
      </w:pPr>
      <w:r w:rsidRPr="0091005D">
        <w:t xml:space="preserve">                                                                                </w:t>
      </w:r>
    </w:p>
    <w:p w:rsidR="00825A10" w:rsidRPr="0091005D" w:rsidRDefault="00645085" w:rsidP="00AB471D">
      <w:pPr>
        <w:pStyle w:val="Screen"/>
      </w:pPr>
      <w:r w:rsidRPr="0091005D">
        <w:t xml:space="preserve">                                                                                </w:t>
      </w:r>
    </w:p>
    <w:p w:rsidR="00825A10" w:rsidRPr="0091005D" w:rsidRDefault="00645085" w:rsidP="00AB471D">
      <w:pPr>
        <w:pStyle w:val="Screen"/>
      </w:pPr>
      <w:r w:rsidRPr="0091005D">
        <w:t xml:space="preserve">Allergies:                                                                      </w:t>
      </w:r>
    </w:p>
    <w:p w:rsidR="00825A10" w:rsidRPr="0091005D" w:rsidRDefault="00645085" w:rsidP="00AB471D">
      <w:pPr>
        <w:pStyle w:val="Screen"/>
      </w:pPr>
      <w:r w:rsidRPr="0091005D">
        <w:t xml:space="preserve">                                                                                </w:t>
      </w:r>
    </w:p>
    <w:p w:rsidR="00825A10" w:rsidRPr="0091005D" w:rsidRDefault="00645085" w:rsidP="00AB471D">
      <w:pPr>
        <w:pStyle w:val="Screen"/>
      </w:pPr>
      <w:r w:rsidRPr="0091005D">
        <w:t xml:space="preserve">Adverse Reactions:                                                              </w:t>
      </w:r>
    </w:p>
    <w:p w:rsidR="00825A10" w:rsidRPr="0091005D" w:rsidRDefault="00825A10" w:rsidP="00AB471D">
      <w:pPr>
        <w:pStyle w:val="Screen"/>
      </w:pPr>
    </w:p>
    <w:p w:rsidR="00825A10" w:rsidRPr="0091005D" w:rsidRDefault="00645085" w:rsidP="00AB471D">
      <w:pPr>
        <w:pStyle w:val="Screen"/>
      </w:pPr>
      <w:r w:rsidRPr="0091005D">
        <w:t xml:space="preserve">          Enter ?? for more actions                                             </w:t>
      </w:r>
    </w:p>
    <w:p w:rsidR="00825A10" w:rsidRPr="0091005D" w:rsidRDefault="00645085" w:rsidP="00AB471D">
      <w:pPr>
        <w:pStyle w:val="Screen"/>
      </w:pPr>
      <w:r w:rsidRPr="0091005D">
        <w:t>EA  Enter/Edit Allergy/ADR Data         PU  Patient Record Update</w:t>
      </w:r>
    </w:p>
    <w:p w:rsidR="00825A10" w:rsidRPr="0091005D" w:rsidRDefault="00645085" w:rsidP="00AB471D">
      <w:pPr>
        <w:pStyle w:val="Screen"/>
      </w:pPr>
      <w:r w:rsidRPr="0091005D">
        <w:t>DD  Detailed Allergy/ADR List           EX  Exit Patient List</w:t>
      </w:r>
    </w:p>
    <w:p w:rsidR="00825A10" w:rsidRPr="0091005D" w:rsidRDefault="00645085" w:rsidP="00AB471D">
      <w:pPr>
        <w:pStyle w:val="Screen"/>
      </w:pPr>
      <w:r w:rsidRPr="0091005D">
        <w:t xml:space="preserve">Select Action: Quit// </w:t>
      </w:r>
      <w:r w:rsidRPr="0091005D">
        <w:rPr>
          <w:b/>
        </w:rPr>
        <w:t>&lt;Enter&gt;</w:t>
      </w:r>
      <w:r w:rsidRPr="0091005D">
        <w:t xml:space="preserve">   QUIT  </w:t>
      </w:r>
    </w:p>
    <w:p w:rsidR="00825A10" w:rsidRPr="0091005D" w:rsidRDefault="00645085" w:rsidP="00AB471D">
      <w:pPr>
        <w:pStyle w:val="Screen"/>
      </w:pPr>
      <w:bookmarkStart w:id="552" w:name="p052"/>
      <w:bookmarkEnd w:id="552"/>
      <w:r w:rsidRPr="0091005D">
        <w:t>Medication Profile             Nov 04, 2005@09:23:47         Page:    1 of    1</w:t>
      </w:r>
    </w:p>
    <w:p w:rsidR="00825A10" w:rsidRPr="0091005D" w:rsidRDefault="00645085" w:rsidP="00AB471D">
      <w:pPr>
        <w:pStyle w:val="Screen"/>
      </w:pPr>
      <w:r w:rsidRPr="0091005D">
        <w:t xml:space="preserve">OPPATIENT,FOUR                                                        </w:t>
      </w:r>
      <w:r w:rsidRPr="0091005D">
        <w:rPr>
          <w:color w:val="FFFFFF"/>
          <w:shd w:val="clear" w:color="auto" w:fill="000000"/>
        </w:rPr>
        <w:t>&lt;A&gt;</w:t>
      </w:r>
    </w:p>
    <w:p w:rsidR="00825A10" w:rsidRPr="0091005D" w:rsidRDefault="00645085" w:rsidP="00AB471D">
      <w:pPr>
        <w:pStyle w:val="Screen"/>
      </w:pPr>
      <w:r w:rsidRPr="0091005D">
        <w:t xml:space="preserve">  PID: 000-01-1322P                                Ht(cm): _______ (______)   </w:t>
      </w:r>
    </w:p>
    <w:p w:rsidR="00825A10" w:rsidRPr="0091005D" w:rsidRDefault="00645085" w:rsidP="00AB471D">
      <w:pPr>
        <w:pStyle w:val="Screen"/>
      </w:pPr>
      <w:r w:rsidRPr="0091005D">
        <w:t xml:space="preserve">  DOB: JAN 13,1922 (83)                            Wt(kg): _______ (______)   </w:t>
      </w:r>
    </w:p>
    <w:p w:rsidR="00825A10" w:rsidRPr="0091005D" w:rsidRDefault="00645085" w:rsidP="00AB471D">
      <w:pPr>
        <w:pStyle w:val="Screen"/>
      </w:pPr>
      <w:r w:rsidRPr="0091005D">
        <w:t xml:space="preserve">  SEX: MALE                            </w:t>
      </w:r>
    </w:p>
    <w:p w:rsidR="008B4E43" w:rsidRPr="0091005D" w:rsidRDefault="008B4E43" w:rsidP="00AB471D">
      <w:pPr>
        <w:pStyle w:val="Screen"/>
      </w:pPr>
      <w:r w:rsidRPr="0091005D">
        <w:t xml:space="preserve"> CrCL: &lt;Not Found&gt;</w:t>
      </w:r>
      <w:r w:rsidR="0046469C">
        <w:t xml:space="preserve"> </w:t>
      </w:r>
      <w:r w:rsidR="0046469C" w:rsidRPr="00E97BFB">
        <w:rPr>
          <w:rFonts w:cs="Courier New"/>
        </w:rPr>
        <w:t>(CREAT: Not Found)</w:t>
      </w:r>
      <w:r w:rsidR="0046469C">
        <w:rPr>
          <w:rFonts w:cs="Courier New"/>
        </w:rPr>
        <w:t xml:space="preserve">           </w:t>
      </w:r>
      <w:r w:rsidRPr="0091005D">
        <w:t xml:space="preserve">BSA (m2): _______         </w:t>
      </w:r>
    </w:p>
    <w:p w:rsidR="00825A10" w:rsidRPr="0091005D" w:rsidRDefault="00645085" w:rsidP="00AB471D">
      <w:pPr>
        <w:pStyle w:val="Screen"/>
      </w:pPr>
      <w:r w:rsidRPr="0091005D">
        <w:t xml:space="preserve">                                                            ISSUE  LAST REF DAY</w:t>
      </w:r>
    </w:p>
    <w:p w:rsidR="00825A10" w:rsidRPr="0091005D" w:rsidRDefault="00645085" w:rsidP="00AB471D">
      <w:pPr>
        <w:pStyle w:val="Screen"/>
      </w:pPr>
      <w:r w:rsidRPr="0091005D">
        <w:t xml:space="preserve"> #  RX #         DRUG                                QTY ST  DATE  FILL REM SUP</w:t>
      </w:r>
    </w:p>
    <w:p w:rsidR="00825A10" w:rsidRPr="0091005D" w:rsidRDefault="00645085" w:rsidP="00AB471D">
      <w:pPr>
        <w:pStyle w:val="Screen"/>
      </w:pPr>
      <w:r w:rsidRPr="0091005D">
        <w:t xml:space="preserve">                                                                                </w:t>
      </w:r>
    </w:p>
    <w:p w:rsidR="00825A10" w:rsidRPr="0091005D" w:rsidRDefault="00645085" w:rsidP="00AB471D">
      <w:pPr>
        <w:pStyle w:val="Screen"/>
      </w:pPr>
      <w:r w:rsidRPr="0091005D">
        <w:t>-------------------------------------ACTIVE------------------------------------</w:t>
      </w:r>
    </w:p>
    <w:p w:rsidR="00825A10" w:rsidRPr="0091005D" w:rsidRDefault="00645085" w:rsidP="00AB471D">
      <w:pPr>
        <w:pStyle w:val="Screen"/>
      </w:pPr>
      <w:r w:rsidRPr="0091005D">
        <w:t xml:space="preserve"> 1 100003852e    PREDNISONE 5MG TAB                   30 A&gt; 11-04 11-04   5  30</w:t>
      </w:r>
    </w:p>
    <w:p w:rsidR="00825A10" w:rsidRPr="0091005D" w:rsidRDefault="00825A10" w:rsidP="00AB471D">
      <w:pPr>
        <w:pStyle w:val="Screen"/>
      </w:pPr>
    </w:p>
    <w:p w:rsidR="00825A10" w:rsidRPr="0091005D" w:rsidRDefault="00825A10" w:rsidP="00AB471D">
      <w:pPr>
        <w:pStyle w:val="Screen"/>
      </w:pPr>
    </w:p>
    <w:p w:rsidR="00825A10" w:rsidRPr="0091005D" w:rsidRDefault="00825A10" w:rsidP="00AB471D">
      <w:pPr>
        <w:pStyle w:val="Screen"/>
      </w:pPr>
    </w:p>
    <w:p w:rsidR="00825A10" w:rsidRPr="0091005D" w:rsidRDefault="00825A10" w:rsidP="00AB471D">
      <w:pPr>
        <w:pStyle w:val="Screen"/>
      </w:pPr>
    </w:p>
    <w:p w:rsidR="00825A10" w:rsidRPr="0091005D" w:rsidRDefault="00825A10" w:rsidP="00AB471D">
      <w:pPr>
        <w:pStyle w:val="Screen"/>
      </w:pPr>
    </w:p>
    <w:p w:rsidR="00825A10" w:rsidRPr="0091005D" w:rsidRDefault="00825A10" w:rsidP="00AB471D">
      <w:pPr>
        <w:pStyle w:val="Screen"/>
      </w:pPr>
    </w:p>
    <w:p w:rsidR="00825A10" w:rsidRPr="0091005D" w:rsidRDefault="00645085" w:rsidP="006D3E80">
      <w:pPr>
        <w:pStyle w:val="Screen"/>
        <w:keepNext/>
      </w:pPr>
      <w:r w:rsidRPr="0091005D">
        <w:t>PU  Patient Record Update               NO  New Order</w:t>
      </w:r>
    </w:p>
    <w:p w:rsidR="00825A10" w:rsidRPr="0091005D" w:rsidRDefault="00645085" w:rsidP="00AB471D">
      <w:pPr>
        <w:pStyle w:val="Screen"/>
      </w:pPr>
      <w:r w:rsidRPr="0091005D">
        <w:t>PI  Patient Information                 SO  Select Order</w:t>
      </w:r>
    </w:p>
    <w:p w:rsidR="00825A10" w:rsidRPr="0091005D" w:rsidRDefault="00645085" w:rsidP="00AB471D">
      <w:pPr>
        <w:pStyle w:val="Screen"/>
        <w:rPr>
          <w:b/>
        </w:rPr>
      </w:pPr>
      <w:r w:rsidRPr="0091005D">
        <w:t xml:space="preserve">Select Action: Quit// </w:t>
      </w:r>
      <w:r w:rsidRPr="0091005D">
        <w:rPr>
          <w:b/>
        </w:rPr>
        <w:t>1</w:t>
      </w:r>
    </w:p>
    <w:p w:rsidR="00A45D57" w:rsidRPr="0091005D" w:rsidRDefault="00A45D57" w:rsidP="00AB471D">
      <w:pPr>
        <w:pStyle w:val="Screen"/>
      </w:pPr>
    </w:p>
    <w:p w:rsidR="00825A10" w:rsidRPr="0091005D" w:rsidRDefault="00645085" w:rsidP="00AB471D">
      <w:pPr>
        <w:pStyle w:val="Screen"/>
      </w:pPr>
      <w:r w:rsidRPr="0091005D">
        <w:t xml:space="preserve">Medication Profile            Nov 04, 2005@09:24:04          Page:    1 of    1 </w:t>
      </w:r>
    </w:p>
    <w:p w:rsidR="00825A10" w:rsidRPr="0091005D" w:rsidRDefault="00645085" w:rsidP="00AB471D">
      <w:pPr>
        <w:pStyle w:val="Screen"/>
      </w:pPr>
      <w:r w:rsidRPr="0091005D">
        <w:t xml:space="preserve">OPPATIENT,FOUR                                                        </w:t>
      </w:r>
      <w:r w:rsidRPr="0091005D">
        <w:rPr>
          <w:color w:val="FFFFFF"/>
          <w:shd w:val="clear" w:color="auto" w:fill="000000"/>
        </w:rPr>
        <w:t>&lt;A&gt;</w:t>
      </w:r>
    </w:p>
    <w:p w:rsidR="00825A10" w:rsidRPr="0091005D" w:rsidRDefault="00645085" w:rsidP="00AB471D">
      <w:pPr>
        <w:pStyle w:val="Screen"/>
      </w:pPr>
      <w:r w:rsidRPr="0091005D">
        <w:t xml:space="preserve">  PID: 000-01-1322P                                Ht(cm): _______ (______)   </w:t>
      </w:r>
    </w:p>
    <w:p w:rsidR="00825A10" w:rsidRPr="0091005D" w:rsidRDefault="00645085" w:rsidP="00AB471D">
      <w:pPr>
        <w:pStyle w:val="Screen"/>
      </w:pPr>
      <w:r w:rsidRPr="0091005D">
        <w:t xml:space="preserve">  DOB: JAN 13,1922 (83)                            Wt(kg): _______ (______)   </w:t>
      </w:r>
    </w:p>
    <w:p w:rsidR="0046469C" w:rsidRDefault="00645085" w:rsidP="00AB471D">
      <w:pPr>
        <w:pStyle w:val="Screen"/>
      </w:pPr>
      <w:r w:rsidRPr="0091005D">
        <w:t xml:space="preserve">  SEX: MALE</w:t>
      </w:r>
    </w:p>
    <w:p w:rsidR="0046469C" w:rsidRDefault="0046469C" w:rsidP="00AB471D">
      <w:pPr>
        <w:pStyle w:val="Screen"/>
      </w:pPr>
      <w:r>
        <w:rPr>
          <w:rFonts w:cs="Courier New"/>
        </w:rPr>
        <w:t xml:space="preserve"> </w:t>
      </w:r>
      <w:r w:rsidRPr="00CD5A11">
        <w:rPr>
          <w:rFonts w:cs="Courier New"/>
        </w:rPr>
        <w:t>CrCL: &lt;Not Found&gt; (CREAT: Not Found)            BSA (m2): _______</w:t>
      </w:r>
      <w:r w:rsidR="00645085" w:rsidRPr="0091005D">
        <w:t xml:space="preserve">   </w:t>
      </w:r>
    </w:p>
    <w:p w:rsidR="00825A10" w:rsidRPr="0091005D" w:rsidRDefault="00645085" w:rsidP="00AB471D">
      <w:pPr>
        <w:pStyle w:val="Screen"/>
      </w:pPr>
      <w:r w:rsidRPr="0091005D">
        <w:t xml:space="preserve">                         </w:t>
      </w:r>
    </w:p>
    <w:p w:rsidR="00825A10" w:rsidRPr="0091005D" w:rsidRDefault="00645085" w:rsidP="00AB471D">
      <w:pPr>
        <w:pStyle w:val="Screen"/>
      </w:pPr>
      <w:r w:rsidRPr="0091005D">
        <w:t xml:space="preserve">                                                            ISSUE  LAST REF DAY</w:t>
      </w:r>
    </w:p>
    <w:p w:rsidR="00825A10" w:rsidRPr="0091005D" w:rsidRDefault="00645085" w:rsidP="00AB471D">
      <w:pPr>
        <w:pStyle w:val="Screen"/>
      </w:pPr>
      <w:r w:rsidRPr="0091005D">
        <w:t xml:space="preserve"> #  RX #         DRUG                                QTY ST  DATE  FILL REM SUP</w:t>
      </w:r>
    </w:p>
    <w:p w:rsidR="00825A10" w:rsidRPr="0091005D" w:rsidRDefault="00645085" w:rsidP="00A15E79">
      <w:pPr>
        <w:pStyle w:val="Screen"/>
        <w:keepNext/>
      </w:pPr>
      <w:r w:rsidRPr="0091005D">
        <w:lastRenderedPageBreak/>
        <w:t>-------------------------------------ACTIVE------------------------------------</w:t>
      </w:r>
    </w:p>
    <w:p w:rsidR="00825A10" w:rsidRPr="0091005D" w:rsidRDefault="00645085" w:rsidP="00A15E79">
      <w:pPr>
        <w:pStyle w:val="Screen"/>
        <w:keepNext/>
      </w:pPr>
      <w:r w:rsidRPr="0091005D">
        <w:t xml:space="preserve"> OP Medications (ACTIVE)       Nov 04, 2005@09:24:17         Page:    1 of    3 </w:t>
      </w:r>
    </w:p>
    <w:p w:rsidR="00825A10" w:rsidRPr="0091005D" w:rsidRDefault="00645085" w:rsidP="00A15E79">
      <w:pPr>
        <w:pStyle w:val="Screen"/>
        <w:keepNext/>
      </w:pPr>
      <w:r w:rsidRPr="0091005D">
        <w:t xml:space="preserve">OPPATIENT,FOUR                                                        </w:t>
      </w:r>
      <w:r w:rsidRPr="0091005D">
        <w:rPr>
          <w:color w:val="FFFFFF"/>
          <w:shd w:val="clear" w:color="auto" w:fill="000000"/>
        </w:rPr>
        <w:t>&lt;A&gt;</w:t>
      </w:r>
    </w:p>
    <w:p w:rsidR="00825A10" w:rsidRPr="0091005D" w:rsidRDefault="00645085" w:rsidP="00A15E79">
      <w:pPr>
        <w:pStyle w:val="Screen"/>
        <w:keepNext/>
      </w:pPr>
      <w:r w:rsidRPr="0091005D">
        <w:t xml:space="preserve">  PID: 000-01-1322P                                Ht(cm): _______ (______)   </w:t>
      </w:r>
    </w:p>
    <w:p w:rsidR="00213ED6" w:rsidRDefault="00645085" w:rsidP="006D3E80">
      <w:pPr>
        <w:pStyle w:val="Screen"/>
      </w:pPr>
      <w:r w:rsidRPr="0091005D">
        <w:t xml:space="preserve">  DOB: JAN 13,1922 (83)                            Wt(kg): _______ (______)</w:t>
      </w:r>
    </w:p>
    <w:p w:rsidR="00825A10" w:rsidRPr="0091005D" w:rsidRDefault="00213ED6" w:rsidP="006D3E80">
      <w:pPr>
        <w:pStyle w:val="Screen"/>
      </w:pPr>
      <w:r>
        <w:t xml:space="preserve">  </w:t>
      </w:r>
      <w:r w:rsidRPr="0091005D">
        <w:t>SEX: MALE</w:t>
      </w:r>
      <w:r w:rsidR="00645085" w:rsidRPr="0091005D">
        <w:t xml:space="preserve">   </w:t>
      </w:r>
    </w:p>
    <w:p w:rsidR="0046469C" w:rsidRDefault="00645085" w:rsidP="006D3E80">
      <w:pPr>
        <w:pStyle w:val="Screen"/>
        <w:rPr>
          <w:rFonts w:cs="Courier New"/>
        </w:rPr>
      </w:pPr>
      <w:r w:rsidRPr="0091005D">
        <w:t xml:space="preserve"> </w:t>
      </w:r>
      <w:r w:rsidR="0046469C" w:rsidRPr="00CD5A11">
        <w:rPr>
          <w:rFonts w:cs="Courier New"/>
        </w:rPr>
        <w:t>CrCL: &lt;Not Found&gt; (CREAT: Not Found)            BSA (m2): _______</w:t>
      </w:r>
    </w:p>
    <w:p w:rsidR="00825A10" w:rsidRPr="0091005D" w:rsidRDefault="00645085" w:rsidP="006D3E80">
      <w:pPr>
        <w:pStyle w:val="Screen"/>
      </w:pPr>
      <w:r w:rsidRPr="0091005D">
        <w:t xml:space="preserve">                                                                               </w:t>
      </w:r>
    </w:p>
    <w:p w:rsidR="00825A10" w:rsidRPr="0091005D" w:rsidRDefault="00645085" w:rsidP="00A15E79">
      <w:pPr>
        <w:pStyle w:val="Screen"/>
        <w:keepNext/>
      </w:pPr>
      <w:r w:rsidRPr="0091005D">
        <w:t xml:space="preserve">                Rx #: 100003852e                                                </w:t>
      </w:r>
    </w:p>
    <w:p w:rsidR="00825A10" w:rsidRPr="0091005D" w:rsidRDefault="00645085" w:rsidP="00A15E79">
      <w:pPr>
        <w:pStyle w:val="Screen"/>
        <w:keepNext/>
      </w:pPr>
      <w:r w:rsidRPr="0091005D">
        <w:t xml:space="preserve"> (1) *Orderable Item: PREDNISONE TAB                                            </w:t>
      </w:r>
    </w:p>
    <w:p w:rsidR="00E2595D" w:rsidRPr="0091005D" w:rsidRDefault="00645085" w:rsidP="006D3E80">
      <w:pPr>
        <w:pStyle w:val="Screen"/>
      </w:pPr>
      <w:r w:rsidRPr="0091005D">
        <w:t xml:space="preserve"> (2)       CMOP Drug: PREDNISONE 5MG TAB   </w:t>
      </w:r>
    </w:p>
    <w:p w:rsidR="00825A10" w:rsidRPr="0091005D" w:rsidRDefault="00E2595D" w:rsidP="006D3E80">
      <w:pPr>
        <w:pStyle w:val="Screen"/>
      </w:pPr>
      <w:r w:rsidRPr="0091005D">
        <w:t xml:space="preserve">                 NDC: 00056-0176-75</w:t>
      </w:r>
      <w:r w:rsidR="00645085" w:rsidRPr="0091005D">
        <w:t xml:space="preserve">                                     </w:t>
      </w:r>
    </w:p>
    <w:p w:rsidR="00825A10" w:rsidRPr="0091005D" w:rsidRDefault="00645085" w:rsidP="00A15E79">
      <w:pPr>
        <w:pStyle w:val="Screen"/>
        <w:keepNext/>
      </w:pPr>
      <w:r w:rsidRPr="0091005D">
        <w:t xml:space="preserve"> (3)         *Dosage: 20 (MG)                                                   </w:t>
      </w:r>
    </w:p>
    <w:p w:rsidR="00825A10" w:rsidRPr="0091005D" w:rsidRDefault="00645085" w:rsidP="00A15E79">
      <w:pPr>
        <w:pStyle w:val="Screen"/>
        <w:keepNext/>
      </w:pPr>
      <w:r w:rsidRPr="0091005D">
        <w:t xml:space="preserve">                Verb: TAKE                                                      </w:t>
      </w:r>
    </w:p>
    <w:p w:rsidR="00825A10" w:rsidRPr="0091005D" w:rsidRDefault="00645085" w:rsidP="00A15E79">
      <w:pPr>
        <w:pStyle w:val="Screen"/>
        <w:keepNext/>
      </w:pPr>
      <w:r w:rsidRPr="0091005D">
        <w:t xml:space="preserve">      Dispense Units: 1                                                         </w:t>
      </w:r>
    </w:p>
    <w:p w:rsidR="00825A10" w:rsidRPr="0091005D" w:rsidRDefault="00645085" w:rsidP="00A15E79">
      <w:pPr>
        <w:pStyle w:val="Screen"/>
        <w:keepNext/>
      </w:pPr>
      <w:r w:rsidRPr="0091005D">
        <w:t xml:space="preserve">                Noun: TABLET                                                    </w:t>
      </w:r>
    </w:p>
    <w:p w:rsidR="00825A10" w:rsidRPr="0091005D" w:rsidRDefault="00645085" w:rsidP="00A15E79">
      <w:pPr>
        <w:pStyle w:val="Screen"/>
        <w:keepNext/>
      </w:pPr>
      <w:r w:rsidRPr="0091005D">
        <w:t xml:space="preserve">              *Route: ORAL                                                      </w:t>
      </w:r>
    </w:p>
    <w:p w:rsidR="00825A10" w:rsidRPr="0091005D" w:rsidRDefault="00645085" w:rsidP="00A15E79">
      <w:pPr>
        <w:pStyle w:val="Screen"/>
        <w:keepNext/>
      </w:pPr>
      <w:r w:rsidRPr="0091005D">
        <w:t xml:space="preserve">           *Schedule: QID                                                       </w:t>
      </w:r>
    </w:p>
    <w:p w:rsidR="00825A10" w:rsidRPr="0091005D" w:rsidRDefault="00645085" w:rsidP="006D3E80">
      <w:pPr>
        <w:pStyle w:val="Screen"/>
      </w:pPr>
      <w:r w:rsidRPr="0091005D">
        <w:t xml:space="preserve">           *Duration: 30 (DAYS)                                                 </w:t>
      </w:r>
    </w:p>
    <w:p w:rsidR="00825A10" w:rsidRPr="0091005D" w:rsidRDefault="00645085" w:rsidP="00A15E79">
      <w:pPr>
        <w:pStyle w:val="Screen"/>
        <w:keepNext/>
      </w:pPr>
      <w:r w:rsidRPr="0091005D">
        <w:t xml:space="preserve"> (4)Pat Instructions: WITH FOOD AVOIDING DAIRY FOODS                            </w:t>
      </w:r>
    </w:p>
    <w:p w:rsidR="00825A10" w:rsidRPr="0091005D" w:rsidRDefault="00645085" w:rsidP="00A15E79">
      <w:pPr>
        <w:pStyle w:val="Screen"/>
        <w:keepNext/>
      </w:pPr>
      <w:r w:rsidRPr="0091005D">
        <w:t xml:space="preserve">                 SIG: TAKE ONE TABLET BY MOUTH FOUR TIMES A DAY FOR 30 DAYS  </w:t>
      </w:r>
    </w:p>
    <w:p w:rsidR="00825A10" w:rsidRPr="0091005D" w:rsidRDefault="00645085" w:rsidP="006D3E80">
      <w:pPr>
        <w:pStyle w:val="Screen"/>
      </w:pPr>
      <w:r w:rsidRPr="0091005D">
        <w:t xml:space="preserve">                      WITH FOOD AVOIDING DAIRY FOODS                            </w:t>
      </w:r>
    </w:p>
    <w:p w:rsidR="00825A10" w:rsidRPr="0091005D" w:rsidRDefault="00645085" w:rsidP="00A15E79">
      <w:pPr>
        <w:pStyle w:val="Screen"/>
        <w:keepNext/>
      </w:pPr>
      <w:r w:rsidRPr="0091005D">
        <w:t xml:space="preserve"> (5)  Patient Status: OPT NSC                                                   </w:t>
      </w:r>
    </w:p>
    <w:p w:rsidR="00825A10" w:rsidRPr="0091005D" w:rsidRDefault="00825A10" w:rsidP="00A15E79">
      <w:pPr>
        <w:pStyle w:val="Screen"/>
        <w:keepNext/>
      </w:pPr>
    </w:p>
    <w:p w:rsidR="00825A10" w:rsidRPr="0091005D" w:rsidRDefault="00645085" w:rsidP="00A15E79">
      <w:pPr>
        <w:pStyle w:val="Screen"/>
        <w:keepNext/>
      </w:pPr>
      <w:r w:rsidRPr="0091005D">
        <w:t xml:space="preserve">          Enter ?? for more actions                                             </w:t>
      </w:r>
    </w:p>
    <w:p w:rsidR="00825A10" w:rsidRPr="0091005D" w:rsidRDefault="00645085" w:rsidP="00A15E79">
      <w:pPr>
        <w:pStyle w:val="Screen"/>
        <w:keepNext/>
      </w:pPr>
      <w:r w:rsidRPr="0091005D">
        <w:t>DC   Discontinue          PR   Partial              RL   Release</w:t>
      </w:r>
    </w:p>
    <w:p w:rsidR="00825A10" w:rsidRPr="0091005D" w:rsidRDefault="00645085" w:rsidP="00A15E79">
      <w:pPr>
        <w:pStyle w:val="Screen"/>
        <w:keepNext/>
      </w:pPr>
      <w:r w:rsidRPr="0091005D">
        <w:t>ED   Edit                 RF   Refill               RN   Renew</w:t>
      </w:r>
    </w:p>
    <w:p w:rsidR="00825A10" w:rsidRPr="0091005D" w:rsidRDefault="00645085" w:rsidP="00A15E79">
      <w:pPr>
        <w:pStyle w:val="Screen"/>
        <w:keepNext/>
      </w:pPr>
      <w:r w:rsidRPr="0091005D">
        <w:t xml:space="preserve">Select Action: Next Screen// </w:t>
      </w:r>
      <w:r w:rsidRPr="0091005D">
        <w:rPr>
          <w:b/>
        </w:rPr>
        <w:t>CO</w:t>
      </w:r>
      <w:r w:rsidRPr="0091005D">
        <w:t xml:space="preserve">   CO  </w:t>
      </w:r>
    </w:p>
    <w:p w:rsidR="00825A10" w:rsidRPr="0091005D" w:rsidRDefault="00825A10" w:rsidP="004B6C60"/>
    <w:p w:rsidR="00825A10" w:rsidRPr="0091005D" w:rsidRDefault="00645085" w:rsidP="00B62C66">
      <w:pPr>
        <w:pStyle w:val="BodyText"/>
      </w:pPr>
      <w:r w:rsidRPr="0091005D">
        <w:t>Once “Copy” is entered, the heading on the screen changes to “New OP Order (COPY)” and the available actions are limited to “Edit” or “Accept.”</w:t>
      </w:r>
    </w:p>
    <w:p w:rsidR="00825A10" w:rsidRPr="0091005D" w:rsidRDefault="00825A10" w:rsidP="004B6C60">
      <w:pPr>
        <w:rPr>
          <w:sz w:val="20"/>
        </w:rPr>
      </w:pPr>
    </w:p>
    <w:p w:rsidR="00825A10" w:rsidRPr="0091005D" w:rsidRDefault="00645085" w:rsidP="00AB471D">
      <w:pPr>
        <w:pStyle w:val="Screen"/>
      </w:pPr>
      <w:r w:rsidRPr="0091005D">
        <w:t xml:space="preserve">New OP Order (COPY)           Nov 04, 2005@09:24:17          Page:    1 of    2 </w:t>
      </w:r>
    </w:p>
    <w:p w:rsidR="00825A10" w:rsidRPr="0091005D" w:rsidRDefault="00645085" w:rsidP="00AB471D">
      <w:pPr>
        <w:pStyle w:val="Screen"/>
      </w:pPr>
      <w:r w:rsidRPr="0091005D">
        <w:t xml:space="preserve">OPPATIENT,FOUR                                                        </w:t>
      </w:r>
      <w:r w:rsidRPr="0091005D">
        <w:rPr>
          <w:color w:val="FFFFFF"/>
          <w:shd w:val="clear" w:color="auto" w:fill="000000"/>
        </w:rPr>
        <w:t>&lt;A&gt;</w:t>
      </w:r>
    </w:p>
    <w:p w:rsidR="00825A10" w:rsidRPr="0091005D" w:rsidRDefault="00645085" w:rsidP="00AB471D">
      <w:pPr>
        <w:pStyle w:val="Screen"/>
      </w:pPr>
      <w:r w:rsidRPr="0091005D">
        <w:t xml:space="preserve">  PID: 000-01-1322P                                Ht(cm): _______ (______)   </w:t>
      </w:r>
    </w:p>
    <w:p w:rsidR="00213ED6" w:rsidRDefault="00645085" w:rsidP="00AB471D">
      <w:pPr>
        <w:pStyle w:val="Screen"/>
      </w:pPr>
      <w:r w:rsidRPr="0091005D">
        <w:t xml:space="preserve">  DOB: JAN 13,1922 (83)                            Wt(kg): _______ (______)</w:t>
      </w:r>
    </w:p>
    <w:p w:rsidR="00213ED6" w:rsidRDefault="00213ED6" w:rsidP="00213ED6">
      <w:pPr>
        <w:pStyle w:val="Screen"/>
      </w:pPr>
      <w:r w:rsidRPr="0091005D">
        <w:t xml:space="preserve">  SEX: MALE</w:t>
      </w:r>
    </w:p>
    <w:p w:rsidR="00825A10" w:rsidRPr="0091005D" w:rsidRDefault="00213ED6" w:rsidP="00AB471D">
      <w:pPr>
        <w:pStyle w:val="Screen"/>
      </w:pPr>
      <w:r>
        <w:rPr>
          <w:rFonts w:cs="Courier New"/>
        </w:rPr>
        <w:t xml:space="preserve"> </w:t>
      </w:r>
      <w:r w:rsidRPr="00CD5A11">
        <w:rPr>
          <w:rFonts w:cs="Courier New"/>
        </w:rPr>
        <w:t>CrCL: &lt;Not Found&gt; (CREAT: Not Found)            BSA (m2): _______</w:t>
      </w:r>
      <w:r w:rsidRPr="0091005D">
        <w:t xml:space="preserve">   </w:t>
      </w:r>
      <w:r w:rsidR="00645085" w:rsidRPr="0091005D">
        <w:t xml:space="preserve">   </w:t>
      </w:r>
    </w:p>
    <w:p w:rsidR="00825A10" w:rsidRPr="0091005D" w:rsidRDefault="00645085" w:rsidP="00AB471D">
      <w:pPr>
        <w:pStyle w:val="Screen"/>
      </w:pPr>
      <w:r w:rsidRPr="0091005D">
        <w:t xml:space="preserve">                                                                                </w:t>
      </w:r>
    </w:p>
    <w:p w:rsidR="00825A10" w:rsidRPr="0091005D" w:rsidRDefault="00645085" w:rsidP="00AB471D">
      <w:pPr>
        <w:pStyle w:val="Screen"/>
      </w:pPr>
      <w:r w:rsidRPr="0091005D">
        <w:t xml:space="preserve">      Orderable Item: PREDNISONE TAB                                            </w:t>
      </w:r>
    </w:p>
    <w:p w:rsidR="00825A10" w:rsidRPr="0091005D" w:rsidRDefault="00645085" w:rsidP="00AB471D">
      <w:pPr>
        <w:pStyle w:val="Screen"/>
      </w:pPr>
      <w:r w:rsidRPr="0091005D">
        <w:t xml:space="preserve">  (1)      CMOP Drug: PREDNISONE 5MG TAB                                        </w:t>
      </w:r>
    </w:p>
    <w:p w:rsidR="00825A10" w:rsidRPr="0091005D" w:rsidRDefault="00645085" w:rsidP="00AB471D">
      <w:pPr>
        <w:pStyle w:val="Screen"/>
      </w:pPr>
      <w:r w:rsidRPr="0091005D">
        <w:t xml:space="preserve">  (2) Patient Status: OPT NSC                                                   </w:t>
      </w:r>
    </w:p>
    <w:p w:rsidR="00825A10" w:rsidRPr="0091005D" w:rsidRDefault="00645085" w:rsidP="00AB471D">
      <w:pPr>
        <w:pStyle w:val="Screen"/>
      </w:pPr>
      <w:r w:rsidRPr="0091005D">
        <w:t xml:space="preserve">  (3)     Issue Date: NOV 4,2005             (4) Fill Date: NOV 4,2005          </w:t>
      </w:r>
    </w:p>
    <w:p w:rsidR="00825A10" w:rsidRPr="0091005D" w:rsidRDefault="00645085" w:rsidP="00AB471D">
      <w:pPr>
        <w:pStyle w:val="Screen"/>
      </w:pPr>
      <w:r w:rsidRPr="0091005D">
        <w:t xml:space="preserve">  (5) Dosage Ordered: 20 (MG)                                                   </w:t>
      </w:r>
    </w:p>
    <w:p w:rsidR="00825A10" w:rsidRPr="0091005D" w:rsidRDefault="00645085" w:rsidP="00AB471D">
      <w:pPr>
        <w:pStyle w:val="Screen"/>
      </w:pPr>
      <w:r w:rsidRPr="0091005D">
        <w:t xml:space="preserve">                Verb: TAKE                                                      </w:t>
      </w:r>
    </w:p>
    <w:p w:rsidR="00825A10" w:rsidRPr="0091005D" w:rsidRDefault="00645085" w:rsidP="00AB471D">
      <w:pPr>
        <w:pStyle w:val="Screen"/>
      </w:pPr>
      <w:r w:rsidRPr="0091005D">
        <w:t xml:space="preserve">      Dispense Units: 1                                                         </w:t>
      </w:r>
    </w:p>
    <w:p w:rsidR="00825A10" w:rsidRPr="0091005D" w:rsidRDefault="00645085" w:rsidP="00AB471D">
      <w:pPr>
        <w:pStyle w:val="Screen"/>
      </w:pPr>
      <w:r w:rsidRPr="0091005D">
        <w:t xml:space="preserve">                Noun: TABLET                                                    </w:t>
      </w:r>
    </w:p>
    <w:p w:rsidR="00825A10" w:rsidRPr="0091005D" w:rsidRDefault="00645085" w:rsidP="00AB471D">
      <w:pPr>
        <w:pStyle w:val="Screen"/>
      </w:pPr>
      <w:r w:rsidRPr="0091005D">
        <w:t xml:space="preserve">               Route: ORAL                                                      </w:t>
      </w:r>
    </w:p>
    <w:p w:rsidR="00825A10" w:rsidRPr="0091005D" w:rsidRDefault="00645085" w:rsidP="00AB471D">
      <w:pPr>
        <w:pStyle w:val="Screen"/>
      </w:pPr>
      <w:r w:rsidRPr="0091005D">
        <w:t xml:space="preserve">            Schedule: QID                                                       </w:t>
      </w:r>
    </w:p>
    <w:p w:rsidR="00825A10" w:rsidRPr="0091005D" w:rsidRDefault="00645085" w:rsidP="00AB471D">
      <w:pPr>
        <w:pStyle w:val="Screen"/>
      </w:pPr>
      <w:r w:rsidRPr="0091005D">
        <w:t xml:space="preserve">           *Duration: 30 (DAYS)                                                 </w:t>
      </w:r>
    </w:p>
    <w:p w:rsidR="00825A10" w:rsidRPr="0091005D" w:rsidRDefault="00645085" w:rsidP="00AB471D">
      <w:pPr>
        <w:pStyle w:val="Screen"/>
      </w:pPr>
      <w:r w:rsidRPr="0091005D">
        <w:t xml:space="preserve">  (6)Pat Instruction: WITH FOOD AVOIDING DAIRY FOODS                            </w:t>
      </w:r>
    </w:p>
    <w:p w:rsidR="00825A10" w:rsidRPr="0091005D" w:rsidRDefault="00645085" w:rsidP="00AB471D">
      <w:pPr>
        <w:pStyle w:val="Screen"/>
      </w:pPr>
      <w:r w:rsidRPr="0091005D">
        <w:t xml:space="preserve">                 SIG: TAKE ONE TABLET BY MOUTH FOUR TIMES A DAY FOR 30       </w:t>
      </w:r>
    </w:p>
    <w:p w:rsidR="00825A10" w:rsidRPr="0091005D" w:rsidRDefault="00645085" w:rsidP="00AB471D">
      <w:pPr>
        <w:pStyle w:val="Screen"/>
      </w:pPr>
      <w:r w:rsidRPr="0091005D">
        <w:t xml:space="preserve">                      DAYS WITH FOOD AVOIDING DAIRY FOODS                       </w:t>
      </w:r>
    </w:p>
    <w:p w:rsidR="00825A10" w:rsidRPr="0091005D" w:rsidRDefault="00645085" w:rsidP="00AB471D">
      <w:pPr>
        <w:pStyle w:val="Screen"/>
      </w:pPr>
      <w:bookmarkStart w:id="553" w:name="Page_117"/>
      <w:bookmarkEnd w:id="553"/>
      <w:r w:rsidRPr="0091005D">
        <w:t xml:space="preserve">+         Enter ?? for more actions                                             </w:t>
      </w:r>
    </w:p>
    <w:p w:rsidR="00825A10" w:rsidRPr="0091005D" w:rsidRDefault="00645085" w:rsidP="00AB471D">
      <w:pPr>
        <w:pStyle w:val="Screen"/>
      </w:pPr>
      <w:r w:rsidRPr="0091005D">
        <w:t>AC   Accept                             ED   Edit</w:t>
      </w:r>
    </w:p>
    <w:p w:rsidR="00825A10" w:rsidRPr="0091005D" w:rsidRDefault="00645085" w:rsidP="00AB471D">
      <w:pPr>
        <w:pStyle w:val="Screen"/>
      </w:pPr>
      <w:r w:rsidRPr="0091005D">
        <w:t xml:space="preserve">Select Action: Next Screen// </w:t>
      </w:r>
      <w:r w:rsidRPr="0091005D">
        <w:rPr>
          <w:b/>
        </w:rPr>
        <w:t>AC</w:t>
      </w:r>
      <w:r w:rsidRPr="0091005D">
        <w:t xml:space="preserve">   Accept  </w:t>
      </w:r>
    </w:p>
    <w:p w:rsidR="004B6C60" w:rsidRPr="0091005D" w:rsidRDefault="004B6C60" w:rsidP="004B6C60">
      <w:bookmarkStart w:id="554" w:name="p054"/>
      <w:bookmarkEnd w:id="554"/>
    </w:p>
    <w:p w:rsidR="00825A10" w:rsidRPr="0091005D" w:rsidRDefault="00645085" w:rsidP="00A17F7F">
      <w:pPr>
        <w:pStyle w:val="Example"/>
      </w:pPr>
      <w:r w:rsidRPr="0091005D">
        <w:t>Example: Copying an ePharmacy Order (continued)</w:t>
      </w:r>
    </w:p>
    <w:p w:rsidR="00825A10" w:rsidRPr="0091005D" w:rsidRDefault="00645085" w:rsidP="006D3E80">
      <w:pPr>
        <w:pStyle w:val="Screen"/>
        <w:keepNext/>
      </w:pPr>
      <w:r w:rsidRPr="0091005D">
        <w:t>-------------------------------------------------------------------------------</w:t>
      </w:r>
    </w:p>
    <w:p w:rsidR="00F87BC7" w:rsidRPr="0091005D" w:rsidRDefault="00F87BC7" w:rsidP="006D3E80">
      <w:pPr>
        <w:pStyle w:val="Screen"/>
        <w:keepNext/>
      </w:pPr>
      <w:r w:rsidRPr="0091005D">
        <w:t>Duplicate Drug in Local Rx:</w:t>
      </w:r>
    </w:p>
    <w:p w:rsidR="00F87BC7" w:rsidRPr="0091005D" w:rsidRDefault="00F87BC7" w:rsidP="006D3E80">
      <w:pPr>
        <w:pStyle w:val="Screen"/>
        <w:keepNext/>
      </w:pPr>
    </w:p>
    <w:p w:rsidR="00F87BC7" w:rsidRPr="0091005D" w:rsidRDefault="00F87BC7" w:rsidP="006D3E80">
      <w:pPr>
        <w:pStyle w:val="Screen"/>
        <w:keepNext/>
      </w:pPr>
      <w:r w:rsidRPr="0091005D">
        <w:tab/>
      </w:r>
      <w:r w:rsidRPr="0091005D">
        <w:tab/>
        <w:t xml:space="preserve">     Rx #: 100003852</w:t>
      </w:r>
    </w:p>
    <w:p w:rsidR="00F87BC7" w:rsidRPr="0091005D" w:rsidRDefault="00F87BC7" w:rsidP="00AB471D">
      <w:pPr>
        <w:pStyle w:val="Screen"/>
      </w:pPr>
      <w:r w:rsidRPr="0091005D">
        <w:t xml:space="preserve">                  Drug: PREDNISONE 5MG TAB                          </w:t>
      </w:r>
    </w:p>
    <w:p w:rsidR="00F87BC7" w:rsidRPr="0091005D" w:rsidRDefault="00F87BC7" w:rsidP="00AB471D">
      <w:pPr>
        <w:pStyle w:val="Screen"/>
      </w:pPr>
      <w:r w:rsidRPr="0091005D">
        <w:t xml:space="preserve">                   SIG: TAKE ONE TABLET BY MOUTH FOUR TIMES A DAY FOR 30 </w:t>
      </w:r>
    </w:p>
    <w:p w:rsidR="00F87BC7" w:rsidRPr="0091005D" w:rsidRDefault="00F87BC7" w:rsidP="00AB471D">
      <w:pPr>
        <w:pStyle w:val="Screen"/>
      </w:pPr>
      <w:r w:rsidRPr="0091005D">
        <w:t xml:space="preserve">                        DAYS WITH FOOD AVOIDING DAIRY FOODS</w:t>
      </w:r>
    </w:p>
    <w:p w:rsidR="00F87BC7" w:rsidRPr="0091005D" w:rsidRDefault="00F87BC7" w:rsidP="00AB471D">
      <w:pPr>
        <w:pStyle w:val="Screen"/>
      </w:pPr>
      <w:r w:rsidRPr="0091005D">
        <w:t xml:space="preserve">                   QTY: 30                   Refills remaining: 5  </w:t>
      </w:r>
    </w:p>
    <w:p w:rsidR="00F87BC7" w:rsidRPr="0091005D" w:rsidRDefault="00F87BC7" w:rsidP="00AB471D">
      <w:pPr>
        <w:pStyle w:val="Screen"/>
      </w:pPr>
      <w:r w:rsidRPr="0091005D">
        <w:lastRenderedPageBreak/>
        <w:t xml:space="preserve">              Provider: OPPROVIDER4,TWO        </w:t>
      </w:r>
      <w:r w:rsidRPr="0091005D">
        <w:tab/>
        <w:t xml:space="preserve">   Issued: 11/04/05</w:t>
      </w:r>
    </w:p>
    <w:p w:rsidR="00F87BC7" w:rsidRPr="0091005D" w:rsidRDefault="00F87BC7" w:rsidP="00AB471D">
      <w:pPr>
        <w:pStyle w:val="Screen"/>
      </w:pPr>
      <w:r w:rsidRPr="0091005D">
        <w:t xml:space="preserve">                Status: Active                  Last filled on: 11/04/05</w:t>
      </w:r>
    </w:p>
    <w:p w:rsidR="00F87BC7" w:rsidRPr="0091005D" w:rsidRDefault="00F87BC7" w:rsidP="00AB471D">
      <w:pPr>
        <w:pStyle w:val="Screen"/>
      </w:pPr>
      <w:r w:rsidRPr="0091005D">
        <w:t xml:space="preserve">     Processing Status: Released locally on 11/04/05@11:34:13  (Mail)</w:t>
      </w:r>
    </w:p>
    <w:p w:rsidR="00F87BC7" w:rsidRPr="0091005D" w:rsidRDefault="00F87BC7" w:rsidP="00AB471D">
      <w:pPr>
        <w:pStyle w:val="Screen"/>
      </w:pPr>
      <w:r w:rsidRPr="0091005D">
        <w:t xml:space="preserve">                                                   Days Supply: 30</w:t>
      </w:r>
    </w:p>
    <w:p w:rsidR="00825A10" w:rsidRPr="0091005D" w:rsidRDefault="006F7B08" w:rsidP="00AB471D">
      <w:pPr>
        <w:pStyle w:val="Screen"/>
      </w:pPr>
      <w:r w:rsidRPr="0091005D" w:rsidDel="006F7B08">
        <w:t xml:space="preserve"> </w:t>
      </w:r>
      <w:r w:rsidR="00645085" w:rsidRPr="0091005D">
        <w:t>------------------------------------------------------------------------------</w:t>
      </w:r>
    </w:p>
    <w:p w:rsidR="00825A10" w:rsidRPr="0091005D" w:rsidRDefault="00825A10" w:rsidP="00AB471D">
      <w:pPr>
        <w:pStyle w:val="Screen"/>
      </w:pPr>
    </w:p>
    <w:p w:rsidR="005129F2" w:rsidRPr="0091005D" w:rsidRDefault="005129F2" w:rsidP="00AB471D">
      <w:pPr>
        <w:pStyle w:val="Screen"/>
      </w:pPr>
      <w:r w:rsidRPr="0091005D">
        <w:t xml:space="preserve">Discontinue Rx # 100003852 PREDNISONE 5MG TAB Y/N? </w:t>
      </w:r>
      <w:r w:rsidRPr="0091005D">
        <w:rPr>
          <w:b/>
        </w:rPr>
        <w:t>YES</w:t>
      </w:r>
    </w:p>
    <w:p w:rsidR="005129F2" w:rsidRPr="0091005D" w:rsidRDefault="005129F2" w:rsidP="00AB471D">
      <w:pPr>
        <w:pStyle w:val="Screen"/>
      </w:pPr>
    </w:p>
    <w:p w:rsidR="005129F2" w:rsidRPr="0091005D" w:rsidRDefault="005129F2" w:rsidP="006D3E80">
      <w:pPr>
        <w:pStyle w:val="Screen"/>
      </w:pPr>
      <w:r w:rsidRPr="0091005D">
        <w:t>Rx # 100003852 PREDNISONE 5MG TAB will be discontinued after the acceptance of the new order.</w:t>
      </w:r>
    </w:p>
    <w:p w:rsidR="00825A10" w:rsidRPr="0091005D" w:rsidRDefault="00825A10" w:rsidP="006D3E80">
      <w:pPr>
        <w:pStyle w:val="Screen"/>
      </w:pPr>
    </w:p>
    <w:p w:rsidR="00E31B05" w:rsidRPr="0091005D" w:rsidRDefault="00E31B05" w:rsidP="00E31B05">
      <w:pPr>
        <w:pStyle w:val="Screen"/>
      </w:pPr>
      <w:r w:rsidRPr="0091005D">
        <w:t xml:space="preserve">Now doing remote order checks. Please wait... </w:t>
      </w:r>
    </w:p>
    <w:p w:rsidR="00E31B05" w:rsidRPr="0091005D" w:rsidRDefault="00E31B05" w:rsidP="00E31B05">
      <w:pPr>
        <w:pStyle w:val="Screen"/>
      </w:pPr>
    </w:p>
    <w:p w:rsidR="00E31B05" w:rsidRPr="0091005D" w:rsidRDefault="00E31B05" w:rsidP="00E31B05">
      <w:pPr>
        <w:pStyle w:val="Screen"/>
      </w:pPr>
      <w:r w:rsidRPr="0091005D">
        <w:t>Now doing allergy checks.  Please wait...</w:t>
      </w:r>
    </w:p>
    <w:p w:rsidR="00E31B05" w:rsidRPr="0091005D" w:rsidRDefault="00E31B05" w:rsidP="00E31B05">
      <w:pPr>
        <w:pStyle w:val="Screen"/>
      </w:pPr>
    </w:p>
    <w:p w:rsidR="00E31B05" w:rsidRPr="0091005D" w:rsidRDefault="00E31B05" w:rsidP="00E31B05">
      <w:pPr>
        <w:pStyle w:val="Screen"/>
      </w:pPr>
      <w:r w:rsidRPr="0091005D">
        <w:t>Now processing Clinical Reminder Order Checks. Please wait ...</w:t>
      </w:r>
    </w:p>
    <w:p w:rsidR="00E31B05" w:rsidRPr="0091005D" w:rsidRDefault="00E31B05" w:rsidP="00E31B05">
      <w:pPr>
        <w:pStyle w:val="Screen"/>
      </w:pPr>
    </w:p>
    <w:p w:rsidR="00E31B05" w:rsidRPr="0091005D" w:rsidRDefault="00E31B05" w:rsidP="00E31B05">
      <w:pPr>
        <w:pStyle w:val="Screen"/>
      </w:pPr>
      <w:r w:rsidRPr="0091005D">
        <w:t>Now Processing Enhanced Order Checks!  Please Wait...</w:t>
      </w:r>
    </w:p>
    <w:p w:rsidR="00825A10" w:rsidRPr="0091005D" w:rsidRDefault="00825A10" w:rsidP="006D3E80">
      <w:pPr>
        <w:pStyle w:val="Screen"/>
      </w:pPr>
    </w:p>
    <w:p w:rsidR="00825A10" w:rsidRPr="0091005D" w:rsidRDefault="00645085" w:rsidP="006D3E80">
      <w:pPr>
        <w:pStyle w:val="Screen"/>
      </w:pPr>
      <w:r w:rsidRPr="0091005D">
        <w:t xml:space="preserve">Nature of Order: WRITTEN//   </w:t>
      </w:r>
      <w:r w:rsidRPr="0091005D">
        <w:rPr>
          <w:b/>
        </w:rPr>
        <w:t>&lt;Enter&gt;</w:t>
      </w:r>
      <w:r w:rsidRPr="0091005D">
        <w:t xml:space="preserve">     W</w:t>
      </w:r>
    </w:p>
    <w:p w:rsidR="00825A10" w:rsidRPr="0091005D" w:rsidRDefault="00645085" w:rsidP="006D3E80">
      <w:pPr>
        <w:pStyle w:val="Screen"/>
      </w:pPr>
      <w:r w:rsidRPr="0091005D">
        <w:t xml:space="preserve">WAS THE PATIENT COUNSELED: NO// </w:t>
      </w:r>
      <w:r w:rsidRPr="0091005D">
        <w:rPr>
          <w:b/>
        </w:rPr>
        <w:t>YES</w:t>
      </w:r>
    </w:p>
    <w:p w:rsidR="00825A10" w:rsidRPr="0091005D" w:rsidRDefault="00645085" w:rsidP="006D3E80">
      <w:pPr>
        <w:pStyle w:val="Screen"/>
      </w:pPr>
      <w:r w:rsidRPr="0091005D">
        <w:t xml:space="preserve">WAS COUNSELING UNDERSTOOD: NO// </w:t>
      </w:r>
      <w:r w:rsidRPr="0091005D">
        <w:rPr>
          <w:b/>
        </w:rPr>
        <w:t>YES</w:t>
      </w:r>
    </w:p>
    <w:p w:rsidR="00825A10" w:rsidRPr="0091005D" w:rsidRDefault="00825A10" w:rsidP="006D3E80">
      <w:pPr>
        <w:pStyle w:val="Screen"/>
      </w:pPr>
    </w:p>
    <w:p w:rsidR="00825A10" w:rsidRPr="0091005D" w:rsidRDefault="00645085" w:rsidP="006D3E80">
      <w:pPr>
        <w:pStyle w:val="Screen"/>
      </w:pPr>
      <w:r w:rsidRPr="0091005D">
        <w:t xml:space="preserve">Do you want to enter a Progress Note? No//  </w:t>
      </w:r>
      <w:r w:rsidRPr="0091005D">
        <w:rPr>
          <w:b/>
        </w:rPr>
        <w:t>&lt;Enter&gt;</w:t>
      </w:r>
      <w:r w:rsidRPr="0091005D">
        <w:t xml:space="preserve"> NO</w:t>
      </w:r>
    </w:p>
    <w:p w:rsidR="00825A10" w:rsidRPr="0091005D" w:rsidRDefault="00825A10" w:rsidP="006D3E80">
      <w:pPr>
        <w:pStyle w:val="Screen"/>
      </w:pPr>
    </w:p>
    <w:p w:rsidR="00825A10" w:rsidRPr="0091005D" w:rsidRDefault="00645085" w:rsidP="006D3E80">
      <w:pPr>
        <w:pStyle w:val="Screen"/>
      </w:pPr>
      <w:r w:rsidRPr="0091005D">
        <w:t>Rx # 100003853         11/04/05</w:t>
      </w:r>
    </w:p>
    <w:p w:rsidR="00825A10" w:rsidRPr="0091005D" w:rsidRDefault="00645085" w:rsidP="006D3E80">
      <w:pPr>
        <w:pStyle w:val="Screen"/>
      </w:pPr>
      <w:r w:rsidRPr="0091005D">
        <w:t>OPPATIENT,FOUR                     #30</w:t>
      </w:r>
    </w:p>
    <w:p w:rsidR="00825A10" w:rsidRPr="0091005D" w:rsidRDefault="00645085" w:rsidP="006D3E80">
      <w:pPr>
        <w:pStyle w:val="Screen"/>
      </w:pPr>
      <w:r w:rsidRPr="0091005D">
        <w:t xml:space="preserve">TAKE ONE TABLET BY MOUTH FOUR TIMES A DAY FOR 30 DAYS WITH FOOD </w:t>
      </w:r>
    </w:p>
    <w:p w:rsidR="00825A10" w:rsidRPr="0091005D" w:rsidRDefault="00645085" w:rsidP="006D3E80">
      <w:pPr>
        <w:pStyle w:val="Screen"/>
      </w:pPr>
      <w:r w:rsidRPr="0091005D">
        <w:t>AVOIDING DAIRY FOODS</w:t>
      </w:r>
    </w:p>
    <w:p w:rsidR="00825A10" w:rsidRPr="0091005D" w:rsidRDefault="00825A10" w:rsidP="006D3E80">
      <w:pPr>
        <w:pStyle w:val="Screen"/>
      </w:pPr>
    </w:p>
    <w:p w:rsidR="00825A10" w:rsidRPr="0091005D" w:rsidRDefault="00645085" w:rsidP="006D3E80">
      <w:pPr>
        <w:pStyle w:val="Screen"/>
      </w:pPr>
      <w:r w:rsidRPr="0091005D">
        <w:t>PREDNISONE 5MG TAB</w:t>
      </w:r>
    </w:p>
    <w:p w:rsidR="00825A10" w:rsidRPr="0091005D" w:rsidRDefault="00645085" w:rsidP="006D3E80">
      <w:pPr>
        <w:pStyle w:val="Screen"/>
      </w:pPr>
      <w:r w:rsidRPr="0091005D">
        <w:t>OPPROVIDER4,TWO            OPPHARMACIST4,THREE</w:t>
      </w:r>
    </w:p>
    <w:p w:rsidR="00825A10" w:rsidRPr="0091005D" w:rsidRDefault="00645085" w:rsidP="006D3E80">
      <w:pPr>
        <w:pStyle w:val="Screen"/>
      </w:pPr>
      <w:r w:rsidRPr="0091005D">
        <w:t># of Refills: 5</w:t>
      </w:r>
    </w:p>
    <w:p w:rsidR="00825A10" w:rsidRPr="0091005D" w:rsidRDefault="00825A10" w:rsidP="006D3E80">
      <w:pPr>
        <w:pStyle w:val="Screen"/>
      </w:pPr>
    </w:p>
    <w:p w:rsidR="00825A10" w:rsidRPr="0091005D" w:rsidRDefault="00825A10" w:rsidP="006D3E80">
      <w:pPr>
        <w:pStyle w:val="Screen"/>
      </w:pPr>
    </w:p>
    <w:p w:rsidR="00825A10" w:rsidRPr="0091005D" w:rsidRDefault="00645085" w:rsidP="006D3E80">
      <w:pPr>
        <w:pStyle w:val="Screen"/>
      </w:pPr>
      <w:r w:rsidRPr="0091005D">
        <w:t xml:space="preserve">Is this correct? YES// </w:t>
      </w:r>
      <w:r w:rsidRPr="0091005D">
        <w:rPr>
          <w:b/>
        </w:rPr>
        <w:t>YES</w:t>
      </w:r>
      <w:r w:rsidRPr="0091005D">
        <w:t>...</w:t>
      </w:r>
    </w:p>
    <w:p w:rsidR="00825A10" w:rsidRPr="0091005D" w:rsidRDefault="00645085" w:rsidP="006D3E80">
      <w:pPr>
        <w:pStyle w:val="Screen"/>
      </w:pPr>
      <w:bookmarkStart w:id="555" w:name="OLE_LINK55"/>
      <w:bookmarkStart w:id="556" w:name="OLE_LINK56"/>
      <w:r w:rsidRPr="0091005D">
        <w:t>Reversing prescription 100003852.</w:t>
      </w:r>
    </w:p>
    <w:p w:rsidR="00825A10" w:rsidRPr="0091005D" w:rsidRDefault="00825A10" w:rsidP="006D3E80">
      <w:pPr>
        <w:pStyle w:val="Screen"/>
      </w:pPr>
    </w:p>
    <w:p w:rsidR="00825A10" w:rsidRPr="0091005D" w:rsidRDefault="00645085" w:rsidP="006D3E80">
      <w:pPr>
        <w:pStyle w:val="Screen"/>
      </w:pPr>
      <w:r w:rsidRPr="0091005D">
        <w:t xml:space="preserve">Claim Status: </w:t>
      </w:r>
    </w:p>
    <w:p w:rsidR="00825A10" w:rsidRPr="0091005D" w:rsidRDefault="00645085" w:rsidP="006D3E80">
      <w:pPr>
        <w:pStyle w:val="Screen"/>
      </w:pPr>
      <w:r w:rsidRPr="0091005D">
        <w:t>Reversing and Rebilling a previously submitted claim...</w:t>
      </w:r>
    </w:p>
    <w:p w:rsidR="00825A10" w:rsidRPr="0091005D" w:rsidRDefault="00645085" w:rsidP="006D3E80">
      <w:pPr>
        <w:pStyle w:val="Screen"/>
      </w:pPr>
      <w:r w:rsidRPr="0091005D">
        <w:t>Reversing...</w:t>
      </w:r>
    </w:p>
    <w:p w:rsidR="00825A10" w:rsidRPr="0091005D" w:rsidRDefault="00645085" w:rsidP="006D3E80">
      <w:pPr>
        <w:pStyle w:val="Screen"/>
      </w:pPr>
      <w:r w:rsidRPr="0091005D">
        <w:t>IN PROGRESS-Waiting for transmit</w:t>
      </w:r>
    </w:p>
    <w:p w:rsidR="00825A10" w:rsidRPr="0091005D" w:rsidRDefault="00645085" w:rsidP="006D3E80">
      <w:pPr>
        <w:pStyle w:val="Screen"/>
      </w:pPr>
      <w:r w:rsidRPr="0091005D">
        <w:t>IN PROGRESS-Transmitting</w:t>
      </w:r>
    </w:p>
    <w:p w:rsidR="00825A10" w:rsidRPr="0091005D" w:rsidRDefault="00645085" w:rsidP="006D3E80">
      <w:pPr>
        <w:pStyle w:val="Screen"/>
      </w:pPr>
      <w:r w:rsidRPr="0091005D">
        <w:t>IN PROGRESS-Waiting to process response</w:t>
      </w:r>
    </w:p>
    <w:p w:rsidR="00825A10" w:rsidRPr="0091005D" w:rsidRDefault="00645085" w:rsidP="006D3E80">
      <w:pPr>
        <w:pStyle w:val="Screen"/>
      </w:pPr>
      <w:r w:rsidRPr="0091005D">
        <w:t>E REVERSAL ACCEPTED</w:t>
      </w:r>
    </w:p>
    <w:p w:rsidR="00825A10" w:rsidRPr="0091005D" w:rsidRDefault="00825A10" w:rsidP="006D3E80">
      <w:pPr>
        <w:pStyle w:val="Screen"/>
      </w:pPr>
    </w:p>
    <w:p w:rsidR="005129F2" w:rsidRPr="0091005D" w:rsidRDefault="005129F2" w:rsidP="006D3E80">
      <w:pPr>
        <w:pStyle w:val="Screen"/>
      </w:pPr>
      <w:r w:rsidRPr="0091005D">
        <w:t>-Duplicate Drug Rx #100003852 PREDNISONE 5MG TAB has been discontinued...</w:t>
      </w:r>
    </w:p>
    <w:p w:rsidR="00825A10" w:rsidRPr="0091005D" w:rsidRDefault="00825A10" w:rsidP="006D3E80">
      <w:pPr>
        <w:pStyle w:val="Screen"/>
      </w:pPr>
    </w:p>
    <w:p w:rsidR="00825A10" w:rsidRPr="0091005D" w:rsidRDefault="00C73894" w:rsidP="006D3E80">
      <w:pPr>
        <w:pStyle w:val="Screen"/>
      </w:pPr>
      <w:bookmarkStart w:id="557" w:name="AA117"/>
      <w:r w:rsidRPr="0091005D">
        <w:t xml:space="preserve">Veteran </w:t>
      </w:r>
      <w:bookmarkEnd w:id="557"/>
      <w:r w:rsidR="00645085" w:rsidRPr="0091005D">
        <w:t>Prescription 100003853 successfully submitted to ECME for claim generation.</w:t>
      </w:r>
    </w:p>
    <w:p w:rsidR="00825A10" w:rsidRPr="0091005D" w:rsidRDefault="00825A10" w:rsidP="006D3E80">
      <w:pPr>
        <w:pStyle w:val="Screen"/>
      </w:pPr>
    </w:p>
    <w:p w:rsidR="00825A10" w:rsidRPr="0091005D" w:rsidRDefault="00645085" w:rsidP="006D3E80">
      <w:pPr>
        <w:pStyle w:val="Screen"/>
      </w:pPr>
      <w:r w:rsidRPr="0091005D">
        <w:t xml:space="preserve">Claim Status: </w:t>
      </w:r>
    </w:p>
    <w:p w:rsidR="00825A10" w:rsidRPr="0091005D" w:rsidRDefault="00645085" w:rsidP="006D3E80">
      <w:pPr>
        <w:pStyle w:val="Screen"/>
      </w:pPr>
      <w:r w:rsidRPr="0091005D">
        <w:t>IN PROGRESS-Waiting to start</w:t>
      </w:r>
    </w:p>
    <w:p w:rsidR="00825A10" w:rsidRPr="0091005D" w:rsidRDefault="00645085" w:rsidP="006D3E80">
      <w:pPr>
        <w:pStyle w:val="Screen"/>
      </w:pPr>
      <w:r w:rsidRPr="0091005D">
        <w:t>IN PROGRESS-Waiting for packet build</w:t>
      </w:r>
    </w:p>
    <w:p w:rsidR="00825A10" w:rsidRPr="0091005D" w:rsidRDefault="00645085" w:rsidP="006D3E80">
      <w:pPr>
        <w:pStyle w:val="Screen"/>
      </w:pPr>
      <w:r w:rsidRPr="0091005D">
        <w:t>IN PROGRESS-Waiting for transmit</w:t>
      </w:r>
    </w:p>
    <w:p w:rsidR="00825A10" w:rsidRPr="0091005D" w:rsidRDefault="00645085" w:rsidP="006D3E80">
      <w:pPr>
        <w:pStyle w:val="Screen"/>
      </w:pPr>
      <w:r w:rsidRPr="0091005D">
        <w:t>IN PROGRESS-Transmitting</w:t>
      </w:r>
    </w:p>
    <w:p w:rsidR="00825A10" w:rsidRPr="0091005D" w:rsidRDefault="00645085" w:rsidP="006D3E80">
      <w:pPr>
        <w:pStyle w:val="Screen"/>
      </w:pPr>
      <w:r w:rsidRPr="0091005D">
        <w:t>E PAYABLE</w:t>
      </w:r>
      <w:bookmarkEnd w:id="555"/>
      <w:bookmarkEnd w:id="556"/>
    </w:p>
    <w:p w:rsidR="00260BAB" w:rsidRPr="0091005D" w:rsidRDefault="00260BAB" w:rsidP="004B6C60"/>
    <w:p w:rsidR="00825A10" w:rsidRPr="0091005D" w:rsidRDefault="00645085" w:rsidP="00A17F7F">
      <w:pPr>
        <w:pStyle w:val="Example"/>
      </w:pPr>
      <w:r w:rsidRPr="0091005D">
        <w:t>View of RX:</w:t>
      </w:r>
    </w:p>
    <w:p w:rsidR="00825A10" w:rsidRPr="0091005D" w:rsidRDefault="00645085" w:rsidP="00256396">
      <w:pPr>
        <w:pStyle w:val="Screen"/>
      </w:pPr>
      <w:r w:rsidRPr="0091005D">
        <w:t xml:space="preserve">Medication Profile            Nov 04, 2005@09:25:14          Page:    1 of    1 </w:t>
      </w:r>
    </w:p>
    <w:p w:rsidR="00825A10" w:rsidRPr="0091005D" w:rsidRDefault="00645085" w:rsidP="00256396">
      <w:pPr>
        <w:pStyle w:val="Screen"/>
      </w:pPr>
      <w:r w:rsidRPr="0091005D">
        <w:t>OPPATIENT,FOUR</w:t>
      </w:r>
    </w:p>
    <w:p w:rsidR="00825A10" w:rsidRPr="0091005D" w:rsidRDefault="00645085" w:rsidP="00256396">
      <w:pPr>
        <w:pStyle w:val="Screen"/>
      </w:pPr>
      <w:r w:rsidRPr="0091005D">
        <w:t xml:space="preserve">  PID: 000-01-1322P                                Ht(cm): _______ (______)   </w:t>
      </w:r>
    </w:p>
    <w:p w:rsidR="00825A10" w:rsidRPr="0091005D" w:rsidRDefault="00645085" w:rsidP="00256396">
      <w:pPr>
        <w:pStyle w:val="Screen"/>
      </w:pPr>
      <w:r w:rsidRPr="0091005D">
        <w:t xml:space="preserve">  DOB: JAN 13,1922 (83)                            Wt(kg): _______ (______)   </w:t>
      </w:r>
    </w:p>
    <w:p w:rsidR="00825A10" w:rsidRPr="0091005D" w:rsidRDefault="00645085" w:rsidP="00256396">
      <w:pPr>
        <w:pStyle w:val="Screen"/>
      </w:pPr>
      <w:r w:rsidRPr="0091005D">
        <w:t xml:space="preserve">  SEX: MALE                            </w:t>
      </w:r>
    </w:p>
    <w:p w:rsidR="00795B29" w:rsidRPr="0091005D" w:rsidRDefault="00795B29" w:rsidP="00256396">
      <w:pPr>
        <w:pStyle w:val="Screen"/>
        <w:rPr>
          <w:rFonts w:eastAsia="Calibri" w:cs="Courier New"/>
        </w:rPr>
      </w:pPr>
      <w:r w:rsidRPr="0091005D">
        <w:rPr>
          <w:rFonts w:eastAsia="Calibri" w:cs="Courier New"/>
        </w:rPr>
        <w:t xml:space="preserve"> CrCL: </w:t>
      </w:r>
      <w:r w:rsidR="008B4E43" w:rsidRPr="0091005D">
        <w:rPr>
          <w:rFonts w:eastAsia="Calibri" w:cs="Courier New"/>
        </w:rPr>
        <w:t>&lt;Not Found&gt;</w:t>
      </w:r>
      <w:r w:rsidR="0046469C">
        <w:rPr>
          <w:rFonts w:eastAsia="Calibri" w:cs="Courier New"/>
        </w:rPr>
        <w:t xml:space="preserve"> </w:t>
      </w:r>
      <w:r w:rsidR="0046469C" w:rsidRPr="00E97BFB">
        <w:rPr>
          <w:rFonts w:cs="Courier New"/>
        </w:rPr>
        <w:t>(CREAT: Not Found)</w:t>
      </w:r>
      <w:r w:rsidR="0046469C">
        <w:rPr>
          <w:rFonts w:cs="Courier New"/>
        </w:rPr>
        <w:t xml:space="preserve">           </w:t>
      </w:r>
      <w:r w:rsidRPr="0091005D">
        <w:rPr>
          <w:rFonts w:eastAsia="Calibri" w:cs="Courier New"/>
        </w:rPr>
        <w:t>BSA (m2): _______</w:t>
      </w:r>
    </w:p>
    <w:p w:rsidR="00825A10" w:rsidRPr="0091005D" w:rsidRDefault="00645085" w:rsidP="006D3E80">
      <w:pPr>
        <w:pStyle w:val="Screen"/>
        <w:keepNext/>
      </w:pPr>
      <w:r w:rsidRPr="0091005D">
        <w:t xml:space="preserve">                                                            ISSUE  LAST REF DAY</w:t>
      </w:r>
    </w:p>
    <w:p w:rsidR="00825A10" w:rsidRPr="0091005D" w:rsidRDefault="00645085" w:rsidP="006D3E80">
      <w:pPr>
        <w:pStyle w:val="Screen"/>
        <w:keepNext/>
      </w:pPr>
      <w:r w:rsidRPr="0091005D">
        <w:t xml:space="preserve"> #  RX #         DRUG                                QTY ST  DATE  FILL REM SUP</w:t>
      </w:r>
    </w:p>
    <w:p w:rsidR="00825A10" w:rsidRPr="0091005D" w:rsidRDefault="00645085" w:rsidP="006D3E80">
      <w:pPr>
        <w:pStyle w:val="Screen"/>
        <w:keepNext/>
      </w:pPr>
      <w:r w:rsidRPr="0091005D">
        <w:t xml:space="preserve">                                                                                </w:t>
      </w:r>
    </w:p>
    <w:p w:rsidR="00825A10" w:rsidRPr="0091005D" w:rsidRDefault="00645085" w:rsidP="006D3E80">
      <w:pPr>
        <w:pStyle w:val="Screen"/>
        <w:keepNext/>
      </w:pPr>
      <w:r w:rsidRPr="0091005D">
        <w:t>-------------------------------------ACTIVE------------------------------------</w:t>
      </w:r>
    </w:p>
    <w:p w:rsidR="00825A10" w:rsidRPr="0091005D" w:rsidRDefault="00645085" w:rsidP="00256396">
      <w:pPr>
        <w:pStyle w:val="Screen"/>
      </w:pPr>
      <w:r w:rsidRPr="0091005D">
        <w:t xml:space="preserve"> 1 100003853e    PREDNISONE 5MG TAB                   30 A&gt; 11-04 11-04   5  30</w:t>
      </w:r>
    </w:p>
    <w:p w:rsidR="00825A10" w:rsidRPr="0091005D" w:rsidRDefault="00825A10" w:rsidP="00256396">
      <w:pPr>
        <w:pStyle w:val="Screen"/>
      </w:pPr>
    </w:p>
    <w:p w:rsidR="0018718F" w:rsidRPr="0091005D" w:rsidRDefault="0018718F" w:rsidP="00256396">
      <w:pPr>
        <w:pStyle w:val="Screen"/>
      </w:pPr>
    </w:p>
    <w:p w:rsidR="00825A10" w:rsidRPr="0091005D" w:rsidRDefault="00645085" w:rsidP="00256396">
      <w:pPr>
        <w:pStyle w:val="Screen"/>
      </w:pPr>
      <w:r w:rsidRPr="0091005D">
        <w:lastRenderedPageBreak/>
        <w:t xml:space="preserve">          Enter ?? for more actions                                             </w:t>
      </w:r>
    </w:p>
    <w:p w:rsidR="00825A10" w:rsidRPr="0091005D" w:rsidRDefault="00645085" w:rsidP="00256396">
      <w:pPr>
        <w:pStyle w:val="Screen"/>
      </w:pPr>
      <w:r w:rsidRPr="0091005D">
        <w:t>PU  Patient Record Update               NO  New Order</w:t>
      </w:r>
    </w:p>
    <w:p w:rsidR="00825A10" w:rsidRPr="0091005D" w:rsidRDefault="00645085" w:rsidP="00256396">
      <w:pPr>
        <w:pStyle w:val="Screen"/>
      </w:pPr>
      <w:r w:rsidRPr="0091005D">
        <w:t>PI  Patient Information                 SO  Select Order</w:t>
      </w:r>
    </w:p>
    <w:p w:rsidR="00825A10" w:rsidRPr="0091005D" w:rsidRDefault="00645085" w:rsidP="00256396">
      <w:pPr>
        <w:pStyle w:val="Screen"/>
      </w:pPr>
      <w:r w:rsidRPr="0091005D">
        <w:t>Select Action: Quit//</w:t>
      </w:r>
    </w:p>
    <w:p w:rsidR="00BD1BD5" w:rsidRPr="0091005D" w:rsidRDefault="00BD1BD5" w:rsidP="00BD1BD5">
      <w:pPr>
        <w:pStyle w:val="Heading3"/>
      </w:pPr>
      <w:bookmarkStart w:id="558" w:name="_Toc428973213"/>
      <w:bookmarkStart w:id="559" w:name="_Toc4750943"/>
      <w:r w:rsidRPr="0091005D">
        <w:t>Holding and Unholding a Prescription</w:t>
      </w:r>
      <w:bookmarkStart w:id="560" w:name="p055a"/>
      <w:bookmarkEnd w:id="558"/>
      <w:bookmarkEnd w:id="559"/>
      <w:bookmarkEnd w:id="560"/>
    </w:p>
    <w:p w:rsidR="00BD1BD5" w:rsidRPr="0091005D" w:rsidRDefault="00BD1BD5" w:rsidP="00B62C66">
      <w:pPr>
        <w:pStyle w:val="BodyText"/>
      </w:pPr>
      <w:r w:rsidRPr="0091005D">
        <w:t>If a double question mark (??) is entered at the “Select Action” prompt, the hidden actions on the following page will display in the action area.</w:t>
      </w:r>
    </w:p>
    <w:p w:rsidR="00BD1BD5" w:rsidRPr="0091005D" w:rsidRDefault="00BD1BD5" w:rsidP="004B6C60">
      <w:pPr>
        <w:rPr>
          <w:rFonts w:eastAsia="MS Mincho"/>
        </w:rPr>
      </w:pPr>
    </w:p>
    <w:p w:rsidR="00BD1BD5" w:rsidRPr="0091005D" w:rsidRDefault="00BD1BD5" w:rsidP="00A46E09">
      <w:pPr>
        <w:pStyle w:val="Screen"/>
        <w:keepNext/>
      </w:pPr>
      <w:bookmarkStart w:id="561" w:name="AA118"/>
      <w:r w:rsidRPr="0091005D">
        <w:t>The following actions are also available:</w:t>
      </w:r>
    </w:p>
    <w:bookmarkEnd w:id="561"/>
    <w:p w:rsidR="00C73894" w:rsidRPr="0091005D" w:rsidRDefault="00C73894" w:rsidP="00A46E09">
      <w:pPr>
        <w:pStyle w:val="Screen"/>
        <w:keepNext/>
      </w:pPr>
      <w:r w:rsidRPr="0091005D">
        <w:t>AL   Activity Logs (OP)   REJ  View REJECT           DN   Down a Line</w:t>
      </w:r>
    </w:p>
    <w:p w:rsidR="00C73894" w:rsidRPr="0091005D" w:rsidRDefault="00C73894" w:rsidP="00A46E09">
      <w:pPr>
        <w:pStyle w:val="Screen"/>
        <w:keepNext/>
      </w:pPr>
      <w:r w:rsidRPr="0091005D">
        <w:t>VF   Verify (OP)          VER  View ePharmacy Rx     FS   First Screen</w:t>
      </w:r>
    </w:p>
    <w:p w:rsidR="00C73894" w:rsidRPr="0091005D" w:rsidRDefault="00C73894" w:rsidP="00A46E09">
      <w:pPr>
        <w:pStyle w:val="Screen"/>
        <w:keepNext/>
      </w:pPr>
      <w:r w:rsidRPr="0091005D">
        <w:t>CO   Copy (OP)            RES  Resubmit Claim        GO   Go to Page</w:t>
      </w:r>
    </w:p>
    <w:p w:rsidR="00C73894" w:rsidRPr="0091005D" w:rsidRDefault="00C73894" w:rsidP="00A46E09">
      <w:pPr>
        <w:pStyle w:val="Screen"/>
        <w:keepNext/>
      </w:pPr>
      <w:r w:rsidRPr="0091005D">
        <w:t>TR   Convert Titration Rx REV  Reverse Claim         LS   Last Screen</w:t>
      </w:r>
    </w:p>
    <w:p w:rsidR="00C73894" w:rsidRPr="0091005D" w:rsidRDefault="00C73894" w:rsidP="00A46E09">
      <w:pPr>
        <w:pStyle w:val="Screen"/>
        <w:keepNext/>
      </w:pPr>
      <w:r w:rsidRPr="0091005D">
        <w:t>TM   Titration Mark/UnmarkIN   Intervention Menu     PS   Print Screen</w:t>
      </w:r>
    </w:p>
    <w:p w:rsidR="00C73894" w:rsidRPr="0091005D" w:rsidRDefault="00C73894" w:rsidP="00A46E09">
      <w:pPr>
        <w:pStyle w:val="Screen"/>
        <w:keepNext/>
      </w:pPr>
      <w:r w:rsidRPr="0091005D">
        <w:t>RP   Reprint (OP)         DA   Display Drug AllergiesPT  Print List</w:t>
      </w:r>
    </w:p>
    <w:p w:rsidR="00C73894" w:rsidRPr="0091005D" w:rsidRDefault="00C73894" w:rsidP="00A46E09">
      <w:pPr>
        <w:pStyle w:val="Screen"/>
        <w:keepNext/>
      </w:pPr>
      <w:r w:rsidRPr="0091005D">
        <w:t>HD   Hold (OP)            DIN  Drug Restr/Guide (OP) QU   Quit</w:t>
      </w:r>
    </w:p>
    <w:p w:rsidR="00C73894" w:rsidRPr="0091005D" w:rsidRDefault="00C73894" w:rsidP="00A46E09">
      <w:pPr>
        <w:pStyle w:val="Screen"/>
        <w:keepNext/>
      </w:pPr>
      <w:r w:rsidRPr="0091005D">
        <w:t>UH   Unhold (OP)          +    Next Screen           RD   Re Display Screen</w:t>
      </w:r>
    </w:p>
    <w:p w:rsidR="00C73894" w:rsidRPr="0091005D" w:rsidRDefault="00C73894" w:rsidP="00A46E09">
      <w:pPr>
        <w:pStyle w:val="Screen"/>
        <w:keepNext/>
      </w:pPr>
      <w:r w:rsidRPr="0091005D">
        <w:t>PI   Patient Information  -    Previous Screen       SL   Search List</w:t>
      </w:r>
    </w:p>
    <w:p w:rsidR="00C73894" w:rsidRPr="0091005D" w:rsidRDefault="00C73894" w:rsidP="00A46E09">
      <w:pPr>
        <w:pStyle w:val="Screen"/>
        <w:keepNext/>
      </w:pPr>
      <w:r w:rsidRPr="0091005D">
        <w:t>PP   Pull Rx (OP)         &lt;    Shift View to Left    UP   Up a Line</w:t>
      </w:r>
    </w:p>
    <w:p w:rsidR="00C73894" w:rsidRPr="0091005D" w:rsidRDefault="00C73894" w:rsidP="00A46E09">
      <w:pPr>
        <w:pStyle w:val="Screen"/>
        <w:keepNext/>
      </w:pPr>
      <w:r w:rsidRPr="0091005D">
        <w:t>IP   Inpat. Profile (OP)  &gt;    Shift View to Right</w:t>
      </w:r>
    </w:p>
    <w:p w:rsidR="00C73894" w:rsidRPr="0091005D" w:rsidRDefault="00C73894" w:rsidP="00A46E09">
      <w:pPr>
        <w:pStyle w:val="Screen"/>
        <w:keepNext/>
      </w:pPr>
      <w:r w:rsidRPr="0091005D">
        <w:t>OTH  Other OP Actions     ADPL Auto Display(On/Off)</w:t>
      </w:r>
    </w:p>
    <w:p w:rsidR="00BD1BD5" w:rsidRPr="0091005D" w:rsidRDefault="00BD1BD5" w:rsidP="004B6C60"/>
    <w:p w:rsidR="00BD1BD5" w:rsidRPr="0091005D" w:rsidRDefault="00BD1BD5" w:rsidP="00B62C66">
      <w:pPr>
        <w:pStyle w:val="BodyText"/>
      </w:pPr>
      <w:r w:rsidRPr="0091005D">
        <w:t>Use the Hold (HD) action to put a prescription on hold. Use the Unhold (UH) action to remove a prescription from hold.</w:t>
      </w:r>
    </w:p>
    <w:p w:rsidR="00BD1BD5" w:rsidRPr="0091005D" w:rsidRDefault="00BD1BD5" w:rsidP="00B62C66">
      <w:pPr>
        <w:pStyle w:val="BodyText"/>
      </w:pPr>
    </w:p>
    <w:p w:rsidR="00BD1BD5" w:rsidRPr="0091005D" w:rsidRDefault="00BD1BD5" w:rsidP="00B62C66">
      <w:pPr>
        <w:pStyle w:val="BodyText"/>
      </w:pPr>
      <w:r w:rsidRPr="0091005D">
        <w:t xml:space="preserve">Only key holders of the PSORPH security key or the PSO TECH ADV security key </w:t>
      </w:r>
      <w:r w:rsidR="009806CE" w:rsidRPr="0091005D">
        <w:t>can hold</w:t>
      </w:r>
      <w:r w:rsidRPr="0091005D">
        <w:t xml:space="preserve"> or unhold a prescription. </w:t>
      </w:r>
    </w:p>
    <w:p w:rsidR="00BD1BD5" w:rsidRPr="0091005D" w:rsidRDefault="00BD1BD5" w:rsidP="00B62C66">
      <w:pPr>
        <w:pStyle w:val="BodyText"/>
      </w:pPr>
    </w:p>
    <w:p w:rsidR="00BD1BD5" w:rsidRPr="0091005D" w:rsidRDefault="00BD1BD5" w:rsidP="00B62C66">
      <w:pPr>
        <w:pStyle w:val="BodyText"/>
      </w:pPr>
      <w:r w:rsidRPr="0091005D">
        <w:t>PSORPH security key holders are allowed to put a prescription on hold using the following HOLD reasons:</w:t>
      </w:r>
    </w:p>
    <w:p w:rsidR="00BD1BD5" w:rsidRPr="0091005D" w:rsidRDefault="00BD1BD5" w:rsidP="001E1685">
      <w:pPr>
        <w:keepNext/>
        <w:ind w:left="1166"/>
        <w:rPr>
          <w:bCs/>
        </w:rPr>
      </w:pPr>
      <w:r w:rsidRPr="0091005D">
        <w:rPr>
          <w:bCs/>
        </w:rPr>
        <w:t>1 INSUFFICIENT QTY IN STOCK</w:t>
      </w:r>
    </w:p>
    <w:p w:rsidR="00BD1BD5" w:rsidRPr="0091005D" w:rsidRDefault="00BD1BD5" w:rsidP="004B6C60">
      <w:pPr>
        <w:ind w:left="1170"/>
        <w:rPr>
          <w:bCs/>
        </w:rPr>
      </w:pPr>
      <w:r w:rsidRPr="0091005D">
        <w:rPr>
          <w:bCs/>
        </w:rPr>
        <w:t>2 DRUG-DRUG INTERACTION</w:t>
      </w:r>
    </w:p>
    <w:p w:rsidR="00BD1BD5" w:rsidRPr="0091005D" w:rsidRDefault="00BD1BD5" w:rsidP="004B6C60">
      <w:pPr>
        <w:ind w:left="1170"/>
        <w:rPr>
          <w:bCs/>
        </w:rPr>
      </w:pPr>
      <w:r w:rsidRPr="0091005D">
        <w:rPr>
          <w:bCs/>
        </w:rPr>
        <w:t>4 PROVIDER TO BE CONTACTED</w:t>
      </w:r>
    </w:p>
    <w:p w:rsidR="00BD1BD5" w:rsidRPr="0091005D" w:rsidRDefault="00BD1BD5" w:rsidP="004B6C60">
      <w:pPr>
        <w:ind w:left="1170"/>
        <w:rPr>
          <w:bCs/>
        </w:rPr>
      </w:pPr>
      <w:r w:rsidRPr="0091005D">
        <w:rPr>
          <w:bCs/>
        </w:rPr>
        <w:t>6 ADVERSE DRUG REACTION</w:t>
      </w:r>
    </w:p>
    <w:p w:rsidR="00BD1BD5" w:rsidRPr="0091005D" w:rsidRDefault="00BD1BD5" w:rsidP="004B6C60">
      <w:pPr>
        <w:ind w:left="1170"/>
        <w:rPr>
          <w:bCs/>
        </w:rPr>
      </w:pPr>
      <w:r w:rsidRPr="0091005D">
        <w:rPr>
          <w:bCs/>
        </w:rPr>
        <w:t>7 BAD ADDRESS</w:t>
      </w:r>
    </w:p>
    <w:p w:rsidR="00BD1BD5" w:rsidRPr="0091005D" w:rsidRDefault="00BD1BD5" w:rsidP="004B6C60">
      <w:pPr>
        <w:ind w:left="1170"/>
        <w:rPr>
          <w:bCs/>
        </w:rPr>
      </w:pPr>
      <w:r w:rsidRPr="0091005D">
        <w:rPr>
          <w:bCs/>
        </w:rPr>
        <w:t>8 PER PATIENT REQUEST</w:t>
      </w:r>
    </w:p>
    <w:p w:rsidR="00BD1BD5" w:rsidRPr="0091005D" w:rsidRDefault="00BD1BD5" w:rsidP="004B6C60">
      <w:pPr>
        <w:ind w:left="1170"/>
        <w:rPr>
          <w:bCs/>
        </w:rPr>
      </w:pPr>
      <w:r w:rsidRPr="0091005D">
        <w:rPr>
          <w:bCs/>
        </w:rPr>
        <w:t>9 CONSULT/PRIOR APPROVAL NEEDED</w:t>
      </w:r>
    </w:p>
    <w:p w:rsidR="00BD1BD5" w:rsidRPr="0091005D" w:rsidRDefault="00BD1BD5" w:rsidP="004B6C60">
      <w:pPr>
        <w:ind w:left="1170"/>
        <w:rPr>
          <w:bCs/>
        </w:rPr>
      </w:pPr>
      <w:r w:rsidRPr="0091005D">
        <w:rPr>
          <w:bCs/>
        </w:rPr>
        <w:t>98 OTHER/TECH (NON-CLINICAL)</w:t>
      </w:r>
    </w:p>
    <w:p w:rsidR="00BD1BD5" w:rsidRPr="0091005D" w:rsidRDefault="00BD1BD5" w:rsidP="004B6C60">
      <w:pPr>
        <w:ind w:left="1170"/>
        <w:rPr>
          <w:bCs/>
        </w:rPr>
      </w:pPr>
      <w:r w:rsidRPr="0091005D">
        <w:rPr>
          <w:bCs/>
        </w:rPr>
        <w:t>99 OTHER/RPH (CLINICAL)</w:t>
      </w:r>
    </w:p>
    <w:p w:rsidR="00C73894" w:rsidRPr="0091005D" w:rsidRDefault="00C73894" w:rsidP="004B6C60"/>
    <w:p w:rsidR="00266BBE" w:rsidRPr="0091005D" w:rsidRDefault="00952EFA" w:rsidP="004B6C60">
      <w:r>
        <w:rPr>
          <w:noProof/>
        </w:rPr>
        <w:drawing>
          <wp:anchor distT="0" distB="0" distL="114300" distR="114300" simplePos="0" relativeHeight="251672576" behindDoc="0" locked="0" layoutInCell="1" allowOverlap="1">
            <wp:simplePos x="0" y="0"/>
            <wp:positionH relativeFrom="column">
              <wp:posOffset>0</wp:posOffset>
            </wp:positionH>
            <wp:positionV relativeFrom="paragraph">
              <wp:posOffset>46990</wp:posOffset>
            </wp:positionV>
            <wp:extent cx="600075" cy="523875"/>
            <wp:effectExtent l="0" t="0" r="0" b="0"/>
            <wp:wrapSquare wrapText="bothSides"/>
            <wp:docPr id="26" name="Picture 9" descr="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Note graphic"/>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00075" cy="523875"/>
                    </a:xfrm>
                    <a:prstGeom prst="rect">
                      <a:avLst/>
                    </a:prstGeom>
                    <a:noFill/>
                  </pic:spPr>
                </pic:pic>
              </a:graphicData>
            </a:graphic>
            <wp14:sizeRelH relativeFrom="page">
              <wp14:pctWidth>0</wp14:pctWidth>
            </wp14:sizeRelH>
            <wp14:sizeRelV relativeFrom="page">
              <wp14:pctHeight>0</wp14:pctHeight>
            </wp14:sizeRelV>
          </wp:anchor>
        </w:drawing>
      </w:r>
    </w:p>
    <w:p w:rsidR="00BD1BD5" w:rsidRPr="0091005D" w:rsidRDefault="00BD1BD5" w:rsidP="004B6C60"/>
    <w:p w:rsidR="00BD1BD5" w:rsidRPr="0091005D" w:rsidRDefault="00BD1BD5" w:rsidP="004B6C60">
      <w:pPr>
        <w:rPr>
          <w:color w:val="auto"/>
        </w:rPr>
      </w:pPr>
      <w:r w:rsidRPr="0091005D">
        <w:rPr>
          <w:b/>
          <w:color w:val="auto"/>
        </w:rPr>
        <w:t>Note</w:t>
      </w:r>
      <w:r w:rsidRPr="0091005D">
        <w:rPr>
          <w:color w:val="auto"/>
        </w:rPr>
        <w:t xml:space="preserve">: HOLD </w:t>
      </w:r>
      <w:r w:rsidRPr="0091005D">
        <w:rPr>
          <w:rStyle w:val="BodyTextChar"/>
        </w:rPr>
        <w:t>reasons 98 and 99 require the user to enter a HOLD comment.</w:t>
      </w:r>
    </w:p>
    <w:p w:rsidR="00BD1BD5" w:rsidRPr="0091005D" w:rsidRDefault="00BD1BD5" w:rsidP="004B6C60">
      <w:pPr>
        <w:rPr>
          <w:color w:val="auto"/>
        </w:rPr>
      </w:pPr>
    </w:p>
    <w:p w:rsidR="00BD1BD5" w:rsidRPr="0091005D" w:rsidRDefault="00BD1BD5" w:rsidP="00B62C66">
      <w:pPr>
        <w:pStyle w:val="BodyText"/>
      </w:pPr>
      <w:r w:rsidRPr="0091005D">
        <w:t>PSO TECH ADV security key holders are allowed to put a prescription on hold using the following HOLD reasons:</w:t>
      </w:r>
    </w:p>
    <w:p w:rsidR="00BD1BD5" w:rsidRPr="0091005D" w:rsidRDefault="00BD1BD5" w:rsidP="004B6C60"/>
    <w:p w:rsidR="00BD1BD5" w:rsidRPr="0091005D" w:rsidRDefault="00BD1BD5" w:rsidP="004B6C60">
      <w:pPr>
        <w:ind w:left="1170"/>
      </w:pPr>
      <w:r w:rsidRPr="0091005D">
        <w:lastRenderedPageBreak/>
        <w:t>1 INSUFFICIENT QTY IN STOCK</w:t>
      </w:r>
    </w:p>
    <w:p w:rsidR="00BD1BD5" w:rsidRPr="0091005D" w:rsidRDefault="00BD1BD5" w:rsidP="004B6C60">
      <w:pPr>
        <w:ind w:left="1170"/>
      </w:pPr>
      <w:r w:rsidRPr="0091005D">
        <w:t>7 BAD ADDRESS</w:t>
      </w:r>
    </w:p>
    <w:p w:rsidR="00BD1BD5" w:rsidRPr="0091005D" w:rsidRDefault="00BD1BD5" w:rsidP="004B6C60">
      <w:pPr>
        <w:ind w:left="1170"/>
      </w:pPr>
      <w:r w:rsidRPr="0091005D">
        <w:t>8 PER PATIENT REQUEST</w:t>
      </w:r>
    </w:p>
    <w:p w:rsidR="00BD1BD5" w:rsidRPr="0091005D" w:rsidRDefault="00BD1BD5" w:rsidP="006D3E80">
      <w:pPr>
        <w:ind w:left="1170"/>
      </w:pPr>
      <w:r w:rsidRPr="0091005D">
        <w:t>98 OTHER/TECH (NON-CLINICAL)</w:t>
      </w:r>
    </w:p>
    <w:p w:rsidR="00BD1BD5" w:rsidRPr="0091005D" w:rsidRDefault="00952EFA" w:rsidP="004B6C60">
      <w:r>
        <w:rPr>
          <w:noProof/>
        </w:rPr>
        <w:drawing>
          <wp:anchor distT="0" distB="0" distL="114300" distR="114300" simplePos="0" relativeHeight="251671552" behindDoc="0" locked="0" layoutInCell="1" allowOverlap="1">
            <wp:simplePos x="0" y="0"/>
            <wp:positionH relativeFrom="column">
              <wp:posOffset>0</wp:posOffset>
            </wp:positionH>
            <wp:positionV relativeFrom="paragraph">
              <wp:posOffset>12065</wp:posOffset>
            </wp:positionV>
            <wp:extent cx="600075" cy="523875"/>
            <wp:effectExtent l="0" t="0" r="0" b="0"/>
            <wp:wrapSquare wrapText="bothSides"/>
            <wp:docPr id="25" name="Picture 8" descr="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Note graphic"/>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00075" cy="523875"/>
                    </a:xfrm>
                    <a:prstGeom prst="rect">
                      <a:avLst/>
                    </a:prstGeom>
                    <a:noFill/>
                  </pic:spPr>
                </pic:pic>
              </a:graphicData>
            </a:graphic>
            <wp14:sizeRelH relativeFrom="page">
              <wp14:pctWidth>0</wp14:pctWidth>
            </wp14:sizeRelH>
            <wp14:sizeRelV relativeFrom="page">
              <wp14:pctHeight>0</wp14:pctHeight>
            </wp14:sizeRelV>
          </wp:anchor>
        </w:drawing>
      </w:r>
    </w:p>
    <w:p w:rsidR="00266BBE" w:rsidRPr="0091005D" w:rsidRDefault="00266BBE" w:rsidP="004B6C60"/>
    <w:p w:rsidR="00BD1BD5" w:rsidRPr="0091005D" w:rsidRDefault="00BD1BD5" w:rsidP="004B6C60">
      <w:r w:rsidRPr="0091005D">
        <w:rPr>
          <w:b/>
        </w:rPr>
        <w:t>Note</w:t>
      </w:r>
      <w:r w:rsidRPr="0091005D">
        <w:t xml:space="preserve">: HOLD </w:t>
      </w:r>
      <w:r w:rsidRPr="0091005D">
        <w:rPr>
          <w:rStyle w:val="BodyTextChar"/>
        </w:rPr>
        <w:t>reason 98 requires the user to enter a HOLD comment.</w:t>
      </w:r>
    </w:p>
    <w:p w:rsidR="00BD1BD5" w:rsidRPr="0091005D" w:rsidRDefault="00BD1BD5" w:rsidP="004B6C60"/>
    <w:p w:rsidR="009806CE" w:rsidRPr="0091005D" w:rsidRDefault="00BD1BD5" w:rsidP="00B62C66">
      <w:pPr>
        <w:pStyle w:val="BodyText"/>
      </w:pPr>
      <w:r w:rsidRPr="0091005D">
        <w:t xml:space="preserve">While PSORPH security key holders are allowed to remove a prescription from HOLD under any HOLD reason, PSO TECH ADV security key holders are only allowed to remove a prescription from </w:t>
      </w:r>
      <w:r w:rsidR="00823565" w:rsidRPr="0091005D">
        <w:t xml:space="preserve">HOLD </w:t>
      </w:r>
      <w:r w:rsidRPr="0091005D">
        <w:t>under the above HOLD reasons (reasons 1,7, 8, and 98).</w:t>
      </w:r>
    </w:p>
    <w:p w:rsidR="00AB101A" w:rsidRPr="0091005D" w:rsidRDefault="00AB101A" w:rsidP="004B6C60"/>
    <w:p w:rsidR="00BD1BD5" w:rsidRPr="0091005D" w:rsidRDefault="00485165" w:rsidP="00A17F7F">
      <w:pPr>
        <w:pStyle w:val="Example"/>
      </w:pPr>
      <w:bookmarkStart w:id="562" w:name="Page_135"/>
      <w:bookmarkStart w:id="563" w:name="Page_136"/>
      <w:bookmarkEnd w:id="562"/>
      <w:bookmarkEnd w:id="563"/>
      <w:r w:rsidRPr="0091005D">
        <w:t>Example: HOLD with PSORPH Security Key or PSO TECH ADV Security Key</w:t>
      </w:r>
    </w:p>
    <w:p w:rsidR="00485165" w:rsidRPr="0091005D" w:rsidRDefault="00485165" w:rsidP="00256396">
      <w:pPr>
        <w:pStyle w:val="Screen"/>
      </w:pPr>
      <w:r w:rsidRPr="0091005D">
        <w:rPr>
          <w:b/>
          <w:bCs/>
        </w:rPr>
        <w:t>OP Medications (SUSPENDED)</w:t>
      </w:r>
      <w:r w:rsidRPr="0091005D">
        <w:t xml:space="preserve">    May 11, 2012@10:12:56          Page:    1 of    3 </w:t>
      </w:r>
    </w:p>
    <w:p w:rsidR="00485165" w:rsidRPr="0091005D" w:rsidRDefault="00485165" w:rsidP="00256396">
      <w:pPr>
        <w:pStyle w:val="Screen"/>
      </w:pPr>
      <w:r w:rsidRPr="0091005D">
        <w:t xml:space="preserve">PAGPATNM,M                                                         &lt;A&gt; </w:t>
      </w:r>
    </w:p>
    <w:p w:rsidR="00485165" w:rsidRPr="0091005D" w:rsidRDefault="00485165" w:rsidP="00256396">
      <w:pPr>
        <w:pStyle w:val="Screen"/>
      </w:pPr>
      <w:r w:rsidRPr="0091005D">
        <w:t xml:space="preserve">  PID: 666-00-0286                                 Ht(cm): _______ (______)   </w:t>
      </w:r>
    </w:p>
    <w:p w:rsidR="0046469C" w:rsidRDefault="00485165" w:rsidP="00256396">
      <w:pPr>
        <w:pStyle w:val="Screen"/>
      </w:pPr>
      <w:r w:rsidRPr="0091005D">
        <w:t xml:space="preserve">  DOB: DEC 1,1900                                  Wt(kg): _______ (______)</w:t>
      </w:r>
    </w:p>
    <w:p w:rsidR="0046469C" w:rsidRDefault="0046469C" w:rsidP="0046469C">
      <w:pPr>
        <w:pStyle w:val="Screen"/>
      </w:pPr>
      <w:r>
        <w:t xml:space="preserve">  SEX: </w:t>
      </w:r>
      <w:r w:rsidRPr="003168EC">
        <w:t xml:space="preserve">MALE                   </w:t>
      </w:r>
    </w:p>
    <w:p w:rsidR="00485165" w:rsidRPr="0091005D" w:rsidRDefault="0046469C" w:rsidP="00256396">
      <w:pPr>
        <w:pStyle w:val="Screen"/>
      </w:pPr>
      <w:r>
        <w:t xml:space="preserve"> </w:t>
      </w:r>
      <w:r w:rsidRPr="00CD5A11">
        <w:rPr>
          <w:rFonts w:cs="Courier New"/>
        </w:rPr>
        <w:t>CrCL: &lt;Not Found&gt; (CREAT: Not Found)            BSA (m2): _______</w:t>
      </w:r>
      <w:r w:rsidR="00485165" w:rsidRPr="0091005D">
        <w:t xml:space="preserve">   </w:t>
      </w:r>
    </w:p>
    <w:p w:rsidR="00485165" w:rsidRPr="0091005D" w:rsidRDefault="00485165" w:rsidP="00256396">
      <w:pPr>
        <w:pStyle w:val="Screen"/>
      </w:pPr>
      <w:r w:rsidRPr="0091005D">
        <w:t xml:space="preserve">                                                                                </w:t>
      </w:r>
    </w:p>
    <w:p w:rsidR="00485165" w:rsidRPr="0091005D" w:rsidRDefault="00485165" w:rsidP="00256396">
      <w:pPr>
        <w:pStyle w:val="Screen"/>
      </w:pPr>
      <w:r w:rsidRPr="0091005D">
        <w:t xml:space="preserve">                Rx #: 100002926                                                 </w:t>
      </w:r>
    </w:p>
    <w:p w:rsidR="00485165" w:rsidRPr="0091005D" w:rsidRDefault="00485165" w:rsidP="00256396">
      <w:pPr>
        <w:pStyle w:val="Screen"/>
      </w:pPr>
      <w:r w:rsidRPr="0091005D">
        <w:t xml:space="preserve"> (1) *Orderable Item: FLUOXETINE CAP,ORAL                                       </w:t>
      </w:r>
    </w:p>
    <w:p w:rsidR="000007D3" w:rsidRPr="0091005D" w:rsidRDefault="00485165" w:rsidP="00256396">
      <w:pPr>
        <w:pStyle w:val="Screen"/>
      </w:pPr>
      <w:r w:rsidRPr="0091005D">
        <w:t xml:space="preserve"> (2)       CMOP Drug: EFFEXOR </w:t>
      </w:r>
    </w:p>
    <w:p w:rsidR="00485165" w:rsidRPr="0091005D" w:rsidRDefault="000007D3" w:rsidP="00256396">
      <w:pPr>
        <w:pStyle w:val="Screen"/>
      </w:pPr>
      <w:r w:rsidRPr="0091005D">
        <w:t xml:space="preserve">                 NDC: 00056-0176-75</w:t>
      </w:r>
      <w:r w:rsidR="00485165" w:rsidRPr="0091005D">
        <w:t xml:space="preserve">                                                  </w:t>
      </w:r>
    </w:p>
    <w:p w:rsidR="00485165" w:rsidRPr="0091005D" w:rsidRDefault="00485165" w:rsidP="00256396">
      <w:pPr>
        <w:pStyle w:val="Screen"/>
      </w:pPr>
      <w:r w:rsidRPr="0091005D">
        <w:t xml:space="preserve"> (3)         *Dosage: 10 (MG)                                                   </w:t>
      </w:r>
    </w:p>
    <w:p w:rsidR="00485165" w:rsidRPr="0091005D" w:rsidRDefault="00485165" w:rsidP="00256396">
      <w:pPr>
        <w:pStyle w:val="Screen"/>
      </w:pPr>
      <w:r w:rsidRPr="0091005D">
        <w:t xml:space="preserve">                Verb: TAKE                                                      </w:t>
      </w:r>
    </w:p>
    <w:p w:rsidR="00485165" w:rsidRPr="0091005D" w:rsidRDefault="00485165" w:rsidP="00256396">
      <w:pPr>
        <w:pStyle w:val="Screen"/>
      </w:pPr>
      <w:r w:rsidRPr="0091005D">
        <w:t xml:space="preserve">      Dispense Units: 1                                                         </w:t>
      </w:r>
    </w:p>
    <w:p w:rsidR="00485165" w:rsidRPr="0091005D" w:rsidRDefault="00485165" w:rsidP="00256396">
      <w:pPr>
        <w:pStyle w:val="Screen"/>
      </w:pPr>
      <w:r w:rsidRPr="0091005D">
        <w:t xml:space="preserve">                Noun: CAPSULE                                                   </w:t>
      </w:r>
    </w:p>
    <w:p w:rsidR="00485165" w:rsidRPr="0091005D" w:rsidRDefault="00485165" w:rsidP="00256396">
      <w:pPr>
        <w:pStyle w:val="Screen"/>
      </w:pPr>
      <w:r w:rsidRPr="0091005D">
        <w:t xml:space="preserve">              *Route: ORAL                                                      </w:t>
      </w:r>
    </w:p>
    <w:p w:rsidR="00485165" w:rsidRPr="0091005D" w:rsidRDefault="00485165" w:rsidP="00256396">
      <w:pPr>
        <w:pStyle w:val="Screen"/>
      </w:pPr>
      <w:r w:rsidRPr="0091005D">
        <w:t xml:space="preserve">           *Schedule: QAM                                                       </w:t>
      </w:r>
    </w:p>
    <w:p w:rsidR="00485165" w:rsidRPr="0091005D" w:rsidRDefault="00485165" w:rsidP="00256396">
      <w:pPr>
        <w:pStyle w:val="Screen"/>
      </w:pPr>
      <w:r w:rsidRPr="0091005D">
        <w:t xml:space="preserve"> (4)Pat Instructions:                                                           </w:t>
      </w:r>
    </w:p>
    <w:p w:rsidR="00485165" w:rsidRPr="0091005D" w:rsidRDefault="00485165" w:rsidP="00256396">
      <w:pPr>
        <w:pStyle w:val="Screen"/>
      </w:pPr>
      <w:r w:rsidRPr="0091005D">
        <w:t xml:space="preserve">                 SIG: TAKE ONE CAPSULE MOUTH EVERY MORNING                      </w:t>
      </w:r>
    </w:p>
    <w:p w:rsidR="00485165" w:rsidRPr="0091005D" w:rsidRDefault="00485165" w:rsidP="00256396">
      <w:pPr>
        <w:pStyle w:val="Screen"/>
      </w:pPr>
      <w:r w:rsidRPr="0091005D">
        <w:t xml:space="preserve"> (5)  Patient Status: OPT NSC                                                   </w:t>
      </w:r>
    </w:p>
    <w:p w:rsidR="00485165" w:rsidRPr="0091005D" w:rsidRDefault="00485165" w:rsidP="00256396">
      <w:pPr>
        <w:pStyle w:val="Screen"/>
      </w:pPr>
      <w:r w:rsidRPr="0091005D">
        <w:t xml:space="preserve"> (6)      Issue Date: 02/14/12               (7)  Fill Date: 05/09/12           </w:t>
      </w:r>
    </w:p>
    <w:p w:rsidR="00485165" w:rsidRPr="0091005D" w:rsidRDefault="00485165" w:rsidP="00256396">
      <w:pPr>
        <w:pStyle w:val="Screen"/>
      </w:pPr>
      <w:r w:rsidRPr="0091005D">
        <w:t xml:space="preserve">      Last Fill Date: 05/29/12 (Mail)                                           </w:t>
      </w:r>
    </w:p>
    <w:p w:rsidR="00485165" w:rsidRPr="0091005D" w:rsidRDefault="00485165" w:rsidP="00256396">
      <w:pPr>
        <w:pStyle w:val="Screen"/>
      </w:pPr>
      <w:r w:rsidRPr="0091005D">
        <w:t xml:space="preserve">+         Enter ?? for more actions                                             </w:t>
      </w:r>
    </w:p>
    <w:p w:rsidR="00485165" w:rsidRPr="0091005D" w:rsidRDefault="00485165" w:rsidP="00256396">
      <w:pPr>
        <w:pStyle w:val="Screen"/>
      </w:pPr>
      <w:r w:rsidRPr="0091005D">
        <w:t>DC   Discontinue          PR   Partial              RL   Release</w:t>
      </w:r>
    </w:p>
    <w:p w:rsidR="00485165" w:rsidRPr="0091005D" w:rsidRDefault="00485165" w:rsidP="00256396">
      <w:pPr>
        <w:pStyle w:val="Screen"/>
      </w:pPr>
      <w:r w:rsidRPr="0091005D">
        <w:t>ED   Edit                 RF   (Refill)             RN   Renew</w:t>
      </w:r>
    </w:p>
    <w:p w:rsidR="00485165" w:rsidRPr="0091005D" w:rsidRDefault="00485165" w:rsidP="00256396">
      <w:pPr>
        <w:pStyle w:val="Screen"/>
      </w:pPr>
      <w:r w:rsidRPr="0091005D">
        <w:t xml:space="preserve">Select Action: Next Screen// HD   HD  </w:t>
      </w:r>
    </w:p>
    <w:p w:rsidR="00485165" w:rsidRPr="0091005D" w:rsidRDefault="00485165" w:rsidP="00256396">
      <w:pPr>
        <w:pStyle w:val="Screen"/>
      </w:pPr>
      <w:r w:rsidRPr="0091005D">
        <w:t>Nature of Order: WRITTEN//        W</w:t>
      </w:r>
    </w:p>
    <w:p w:rsidR="00485165" w:rsidRPr="0091005D" w:rsidRDefault="00485165" w:rsidP="00571E2C"/>
    <w:p w:rsidR="00485165" w:rsidRPr="0091005D" w:rsidRDefault="00485165" w:rsidP="00B62C66">
      <w:pPr>
        <w:pStyle w:val="BodyText"/>
      </w:pPr>
      <w:r w:rsidRPr="0091005D">
        <w:t>If the user has the PSORPH security key, the following HOLD reasons are available:</w:t>
      </w:r>
    </w:p>
    <w:p w:rsidR="00E83C4E" w:rsidRPr="0091005D" w:rsidRDefault="00E83C4E" w:rsidP="00571E2C"/>
    <w:p w:rsidR="00485165" w:rsidRPr="0091005D" w:rsidRDefault="00485165" w:rsidP="00256396">
      <w:pPr>
        <w:pStyle w:val="Screen"/>
      </w:pPr>
      <w:r w:rsidRPr="0091005D">
        <w:t>HOLD REASON: ?</w:t>
      </w:r>
    </w:p>
    <w:p w:rsidR="00485165" w:rsidRPr="0091005D" w:rsidRDefault="00485165" w:rsidP="00256396">
      <w:pPr>
        <w:pStyle w:val="Screen"/>
      </w:pPr>
    </w:p>
    <w:p w:rsidR="00485165" w:rsidRPr="0091005D" w:rsidRDefault="00485165" w:rsidP="00256396">
      <w:pPr>
        <w:pStyle w:val="Screen"/>
      </w:pPr>
      <w:r w:rsidRPr="0091005D">
        <w:t>Enter reason medication is placed in a 'Hold' status.</w:t>
      </w:r>
    </w:p>
    <w:p w:rsidR="00485165" w:rsidRPr="0091005D" w:rsidRDefault="00485165" w:rsidP="00256396">
      <w:pPr>
        <w:pStyle w:val="Screen"/>
      </w:pPr>
      <w:r w:rsidRPr="0091005D">
        <w:t xml:space="preserve">Choose from: </w:t>
      </w:r>
    </w:p>
    <w:p w:rsidR="00485165" w:rsidRPr="0091005D" w:rsidRDefault="00485165" w:rsidP="00256396">
      <w:pPr>
        <w:pStyle w:val="Screen"/>
      </w:pPr>
      <w:r w:rsidRPr="0091005D">
        <w:t>1        INSUFFICIENT QTY IN STOCK</w:t>
      </w:r>
    </w:p>
    <w:p w:rsidR="00485165" w:rsidRPr="0091005D" w:rsidRDefault="00485165" w:rsidP="00256396">
      <w:pPr>
        <w:pStyle w:val="Screen"/>
      </w:pPr>
      <w:r w:rsidRPr="0091005D">
        <w:t>2        DRUG-DRUG INTERACTION</w:t>
      </w:r>
    </w:p>
    <w:p w:rsidR="00485165" w:rsidRPr="0091005D" w:rsidRDefault="00485165" w:rsidP="00256396">
      <w:pPr>
        <w:pStyle w:val="Screen"/>
      </w:pPr>
      <w:r w:rsidRPr="0091005D">
        <w:t>4        PROVIDER TO BE CONTACTED</w:t>
      </w:r>
    </w:p>
    <w:p w:rsidR="00485165" w:rsidRPr="0091005D" w:rsidRDefault="00485165" w:rsidP="00256396">
      <w:pPr>
        <w:pStyle w:val="Screen"/>
      </w:pPr>
      <w:r w:rsidRPr="0091005D">
        <w:t>6        ADVERSE DRUG REACTION</w:t>
      </w:r>
    </w:p>
    <w:p w:rsidR="00485165" w:rsidRPr="0091005D" w:rsidRDefault="00485165" w:rsidP="00256396">
      <w:pPr>
        <w:pStyle w:val="Screen"/>
      </w:pPr>
      <w:r w:rsidRPr="0091005D">
        <w:t>7        BAD ADDRESS</w:t>
      </w:r>
    </w:p>
    <w:p w:rsidR="00485165" w:rsidRPr="0091005D" w:rsidRDefault="00485165" w:rsidP="00256396">
      <w:pPr>
        <w:pStyle w:val="Screen"/>
      </w:pPr>
      <w:r w:rsidRPr="0091005D">
        <w:t>8        PER PATIENT REQUEST</w:t>
      </w:r>
    </w:p>
    <w:p w:rsidR="00485165" w:rsidRPr="0091005D" w:rsidRDefault="00485165" w:rsidP="00256396">
      <w:pPr>
        <w:pStyle w:val="Screen"/>
      </w:pPr>
      <w:r w:rsidRPr="0091005D">
        <w:t>9        CONSULT/PRIOR APPROVAL NEEDED</w:t>
      </w:r>
    </w:p>
    <w:p w:rsidR="00485165" w:rsidRPr="0091005D" w:rsidRDefault="00485165" w:rsidP="00256396">
      <w:pPr>
        <w:pStyle w:val="Screen"/>
      </w:pPr>
      <w:r w:rsidRPr="0091005D">
        <w:t>98       OTHER/TECH (NON-CLINICAL)</w:t>
      </w:r>
    </w:p>
    <w:p w:rsidR="00485165" w:rsidRPr="0091005D" w:rsidRDefault="00485165" w:rsidP="00256396">
      <w:pPr>
        <w:pStyle w:val="Screen"/>
      </w:pPr>
      <w:r w:rsidRPr="0091005D">
        <w:t>99       OTHER/RPH (CLINICAL)</w:t>
      </w:r>
    </w:p>
    <w:p w:rsidR="00485165" w:rsidRPr="0091005D" w:rsidRDefault="00485165" w:rsidP="00571E2C"/>
    <w:p w:rsidR="00485165" w:rsidRPr="0091005D" w:rsidRDefault="00485165" w:rsidP="00B62C66">
      <w:pPr>
        <w:pStyle w:val="BodyText"/>
      </w:pPr>
      <w:r w:rsidRPr="0091005D">
        <w:t>If the user has the PSO TECH ADV security key, the following HOLD reasons are available:</w:t>
      </w:r>
    </w:p>
    <w:p w:rsidR="00E83C4E" w:rsidRPr="0091005D" w:rsidRDefault="00E83C4E" w:rsidP="00571E2C"/>
    <w:p w:rsidR="00485165" w:rsidRPr="0091005D" w:rsidRDefault="00485165" w:rsidP="00256396">
      <w:pPr>
        <w:pStyle w:val="Screen"/>
      </w:pPr>
      <w:r w:rsidRPr="0091005D">
        <w:t>HOLD REASON: ?</w:t>
      </w:r>
    </w:p>
    <w:p w:rsidR="00485165" w:rsidRPr="0091005D" w:rsidRDefault="00485165" w:rsidP="00256396">
      <w:pPr>
        <w:pStyle w:val="Screen"/>
      </w:pPr>
    </w:p>
    <w:p w:rsidR="00485165" w:rsidRPr="0091005D" w:rsidRDefault="00485165" w:rsidP="00256396">
      <w:pPr>
        <w:pStyle w:val="Screen"/>
      </w:pPr>
      <w:r w:rsidRPr="0091005D">
        <w:t>Enter reason medication is placed in a 'Hold' status.</w:t>
      </w:r>
    </w:p>
    <w:p w:rsidR="00485165" w:rsidRPr="0091005D" w:rsidRDefault="00485165" w:rsidP="00256396">
      <w:pPr>
        <w:pStyle w:val="Screen"/>
      </w:pPr>
      <w:r w:rsidRPr="0091005D">
        <w:t>Choose from:</w:t>
      </w:r>
    </w:p>
    <w:p w:rsidR="00485165" w:rsidRPr="0091005D" w:rsidRDefault="00485165" w:rsidP="00256396">
      <w:pPr>
        <w:pStyle w:val="Screen"/>
      </w:pPr>
      <w:r w:rsidRPr="0091005D">
        <w:t>1        INSUFFICIENT QTY IN STOCK</w:t>
      </w:r>
    </w:p>
    <w:p w:rsidR="00485165" w:rsidRPr="0091005D" w:rsidRDefault="00485165" w:rsidP="00256396">
      <w:pPr>
        <w:pStyle w:val="Screen"/>
      </w:pPr>
      <w:r w:rsidRPr="0091005D">
        <w:t>7        BAD ADDRESS</w:t>
      </w:r>
    </w:p>
    <w:p w:rsidR="00485165" w:rsidRPr="0091005D" w:rsidRDefault="00485165" w:rsidP="00256396">
      <w:pPr>
        <w:pStyle w:val="Screen"/>
      </w:pPr>
      <w:r w:rsidRPr="0091005D">
        <w:t>8        PER PATIENT REQUEST</w:t>
      </w:r>
    </w:p>
    <w:p w:rsidR="00AB101A" w:rsidRPr="0091005D" w:rsidRDefault="00485165" w:rsidP="00256396">
      <w:pPr>
        <w:pStyle w:val="Screen"/>
      </w:pPr>
      <w:r w:rsidRPr="0091005D">
        <w:t>98       OTHER/TECH (NON-CLINICAL)</w:t>
      </w:r>
    </w:p>
    <w:p w:rsidR="00697405" w:rsidRPr="0091005D" w:rsidRDefault="00697405" w:rsidP="00571E2C"/>
    <w:p w:rsidR="00485165" w:rsidRPr="0091005D" w:rsidRDefault="00485165" w:rsidP="00B62C66">
      <w:pPr>
        <w:pStyle w:val="BodyText"/>
      </w:pPr>
      <w:r w:rsidRPr="0091005D">
        <w:t xml:space="preserve">The same conditions apply for Unholding a prescription. </w:t>
      </w:r>
      <w:r w:rsidR="008D2FBA" w:rsidRPr="0091005D">
        <w:t>Users with</w:t>
      </w:r>
      <w:r w:rsidRPr="0091005D">
        <w:t xml:space="preserve"> the PSORPH security key can u</w:t>
      </w:r>
      <w:r w:rsidR="00E83C4E" w:rsidRPr="0091005D">
        <w:t>nhold for the following reason:</w:t>
      </w:r>
    </w:p>
    <w:p w:rsidR="00E83C4E" w:rsidRPr="0091005D" w:rsidRDefault="00E83C4E" w:rsidP="00571E2C"/>
    <w:p w:rsidR="00485165" w:rsidRPr="0091005D" w:rsidRDefault="00485165" w:rsidP="00256396">
      <w:pPr>
        <w:pStyle w:val="Screen"/>
      </w:pPr>
      <w:r w:rsidRPr="0091005D">
        <w:t>1        INSUFFICIENT QTY IN STOCK</w:t>
      </w:r>
    </w:p>
    <w:p w:rsidR="00485165" w:rsidRPr="0091005D" w:rsidRDefault="00485165" w:rsidP="00256396">
      <w:pPr>
        <w:pStyle w:val="Screen"/>
      </w:pPr>
      <w:r w:rsidRPr="0091005D">
        <w:t>2        DRUG-DRUG INTERACTION</w:t>
      </w:r>
    </w:p>
    <w:p w:rsidR="00485165" w:rsidRPr="0091005D" w:rsidRDefault="00485165" w:rsidP="00256396">
      <w:pPr>
        <w:pStyle w:val="Screen"/>
      </w:pPr>
      <w:r w:rsidRPr="0091005D">
        <w:t>4        PROVIDER TO BE CONTACTED</w:t>
      </w:r>
    </w:p>
    <w:p w:rsidR="00485165" w:rsidRPr="0091005D" w:rsidRDefault="00485165" w:rsidP="00256396">
      <w:pPr>
        <w:pStyle w:val="Screen"/>
      </w:pPr>
      <w:r w:rsidRPr="0091005D">
        <w:t>6        ADVERSE DRUG REACTION</w:t>
      </w:r>
    </w:p>
    <w:p w:rsidR="00485165" w:rsidRPr="0091005D" w:rsidRDefault="00485165" w:rsidP="00256396">
      <w:pPr>
        <w:pStyle w:val="Screen"/>
      </w:pPr>
      <w:r w:rsidRPr="0091005D">
        <w:t>7        BAD ADDRESS</w:t>
      </w:r>
    </w:p>
    <w:p w:rsidR="00485165" w:rsidRPr="0091005D" w:rsidRDefault="00485165" w:rsidP="00256396">
      <w:pPr>
        <w:pStyle w:val="Screen"/>
      </w:pPr>
      <w:r w:rsidRPr="0091005D">
        <w:t>8        PER PATIENT REQUEST</w:t>
      </w:r>
    </w:p>
    <w:p w:rsidR="00485165" w:rsidRPr="0091005D" w:rsidRDefault="00485165" w:rsidP="00256396">
      <w:pPr>
        <w:pStyle w:val="Screen"/>
      </w:pPr>
      <w:r w:rsidRPr="0091005D">
        <w:t>9        CONSULT/PRIOR APPROVAL NEEDED</w:t>
      </w:r>
    </w:p>
    <w:p w:rsidR="00485165" w:rsidRPr="0091005D" w:rsidRDefault="00485165" w:rsidP="00256396">
      <w:pPr>
        <w:pStyle w:val="Screen"/>
      </w:pPr>
      <w:r w:rsidRPr="0091005D">
        <w:t>98       OTHER/TECH (NON-CLINICAL)</w:t>
      </w:r>
    </w:p>
    <w:p w:rsidR="00485165" w:rsidRPr="0091005D" w:rsidRDefault="00485165" w:rsidP="00256396">
      <w:pPr>
        <w:pStyle w:val="Screen"/>
      </w:pPr>
      <w:r w:rsidRPr="0091005D">
        <w:t>99       OTHER/RPH (CLINICAL)</w:t>
      </w:r>
    </w:p>
    <w:p w:rsidR="00485165" w:rsidRPr="0091005D" w:rsidRDefault="00485165" w:rsidP="00571E2C">
      <w:pPr>
        <w:rPr>
          <w:sz w:val="16"/>
          <w:szCs w:val="16"/>
        </w:rPr>
      </w:pPr>
    </w:p>
    <w:p w:rsidR="00485165" w:rsidRPr="0091005D" w:rsidRDefault="008D2FBA" w:rsidP="00B62C66">
      <w:pPr>
        <w:pStyle w:val="BodyText"/>
      </w:pPr>
      <w:r w:rsidRPr="0091005D">
        <w:t>Users with only</w:t>
      </w:r>
      <w:r w:rsidR="00485165" w:rsidRPr="0091005D">
        <w:t xml:space="preserve"> the PSO TECH ADV security key can unhold for the following reasons</w:t>
      </w:r>
      <w:r w:rsidR="00017497" w:rsidRPr="0091005D">
        <w:t>:</w:t>
      </w:r>
    </w:p>
    <w:p w:rsidR="00E83C4E" w:rsidRPr="0091005D" w:rsidRDefault="00E83C4E" w:rsidP="00571E2C"/>
    <w:p w:rsidR="00485165" w:rsidRPr="0091005D" w:rsidRDefault="00485165" w:rsidP="00145806">
      <w:pPr>
        <w:pStyle w:val="Screen"/>
      </w:pPr>
      <w:r w:rsidRPr="0091005D">
        <w:t>1        INSUFFICIENT QTY IN STOCK</w:t>
      </w:r>
    </w:p>
    <w:p w:rsidR="00485165" w:rsidRPr="0091005D" w:rsidRDefault="00485165" w:rsidP="00145806">
      <w:pPr>
        <w:pStyle w:val="Screen"/>
      </w:pPr>
      <w:r w:rsidRPr="0091005D">
        <w:t>7        BAD ADDRESS</w:t>
      </w:r>
    </w:p>
    <w:p w:rsidR="00485165" w:rsidRPr="0091005D" w:rsidRDefault="00485165" w:rsidP="00145806">
      <w:pPr>
        <w:pStyle w:val="Screen"/>
      </w:pPr>
      <w:r w:rsidRPr="0091005D">
        <w:t>8        PER PATIENT REQUEST</w:t>
      </w:r>
    </w:p>
    <w:p w:rsidR="00485165" w:rsidRPr="0091005D" w:rsidRDefault="00485165" w:rsidP="00145806">
      <w:pPr>
        <w:pStyle w:val="Screen"/>
      </w:pPr>
      <w:r w:rsidRPr="0091005D">
        <w:t>98       OTHER/TECH (NON-CLINICAL)</w:t>
      </w:r>
    </w:p>
    <w:p w:rsidR="00485165" w:rsidRPr="0091005D" w:rsidRDefault="00952EFA" w:rsidP="00571E2C">
      <w:pPr>
        <w:rPr>
          <w:color w:val="auto"/>
        </w:rPr>
      </w:pPr>
      <w:r>
        <w:rPr>
          <w:noProof/>
        </w:rPr>
        <w:drawing>
          <wp:anchor distT="0" distB="0" distL="114300" distR="114300" simplePos="0" relativeHeight="251670528" behindDoc="0" locked="0" layoutInCell="1" allowOverlap="1">
            <wp:simplePos x="0" y="0"/>
            <wp:positionH relativeFrom="column">
              <wp:posOffset>-9525</wp:posOffset>
            </wp:positionH>
            <wp:positionV relativeFrom="paragraph">
              <wp:posOffset>123190</wp:posOffset>
            </wp:positionV>
            <wp:extent cx="600075" cy="523875"/>
            <wp:effectExtent l="0" t="0" r="0" b="0"/>
            <wp:wrapSquare wrapText="bothSides"/>
            <wp:docPr id="24" name="Picture 7" descr="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Note graphic"/>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00075" cy="523875"/>
                    </a:xfrm>
                    <a:prstGeom prst="rect">
                      <a:avLst/>
                    </a:prstGeom>
                    <a:noFill/>
                  </pic:spPr>
                </pic:pic>
              </a:graphicData>
            </a:graphic>
            <wp14:sizeRelH relativeFrom="page">
              <wp14:pctWidth>0</wp14:pctWidth>
            </wp14:sizeRelH>
            <wp14:sizeRelV relativeFrom="page">
              <wp14:pctHeight>0</wp14:pctHeight>
            </wp14:sizeRelV>
          </wp:anchor>
        </w:drawing>
      </w:r>
    </w:p>
    <w:p w:rsidR="00017497" w:rsidRPr="0091005D" w:rsidRDefault="00017497" w:rsidP="00571E2C">
      <w:pPr>
        <w:rPr>
          <w:rStyle w:val="BodyTextChar"/>
        </w:rPr>
      </w:pPr>
      <w:r w:rsidRPr="0091005D">
        <w:rPr>
          <w:b/>
        </w:rPr>
        <w:t>Note</w:t>
      </w:r>
      <w:r w:rsidRPr="0091005D">
        <w:t xml:space="preserve">: If </w:t>
      </w:r>
      <w:r w:rsidRPr="0091005D">
        <w:rPr>
          <w:rStyle w:val="BodyTextChar"/>
        </w:rPr>
        <w:t>a user does not have a PSORPH security key and tries to unhold a prescription, the message “The HOLD can only be removed by a pharmacist” is displayed.</w:t>
      </w:r>
    </w:p>
    <w:p w:rsidR="00017497" w:rsidRPr="0091005D" w:rsidRDefault="00017497" w:rsidP="00571E2C"/>
    <w:p w:rsidR="00BD1BD5" w:rsidRPr="0091005D" w:rsidRDefault="00BD1BD5" w:rsidP="00B62C66">
      <w:pPr>
        <w:pStyle w:val="BodyText"/>
      </w:pPr>
      <w:r w:rsidRPr="0091005D">
        <w:t>Each time a user holds or unholds a prescription, an entry is created in the Activity Log. These entries include HOLD COMMENTS  and the HOLD REASON when a prescription is placed on HOLD and UNHOLD COMMENTS when the prescription is removed from HOLD. Again, HOLD reasons 98 and 99 require the user to enter a HOLD comment.</w:t>
      </w:r>
    </w:p>
    <w:p w:rsidR="00BD1BD5" w:rsidRPr="0091005D" w:rsidRDefault="00BD1BD5" w:rsidP="00571E2C"/>
    <w:p w:rsidR="00BD1BD5" w:rsidRPr="0091005D" w:rsidRDefault="00BD1BD5" w:rsidP="00A17F7F">
      <w:pPr>
        <w:pStyle w:val="Example"/>
      </w:pPr>
      <w:r w:rsidRPr="0091005D">
        <w:t xml:space="preserve">Example: Activity Log with </w:t>
      </w:r>
      <w:r w:rsidRPr="0091005D">
        <w:rPr>
          <w:rFonts w:hint="eastAsia"/>
        </w:rPr>
        <w:t>HOLD</w:t>
      </w:r>
      <w:r w:rsidRPr="0091005D">
        <w:t>/</w:t>
      </w:r>
      <w:r w:rsidRPr="0091005D">
        <w:rPr>
          <w:rFonts w:hint="eastAsia"/>
        </w:rPr>
        <w:t xml:space="preserve">UNHOLD </w:t>
      </w:r>
      <w:r w:rsidRPr="0091005D">
        <w:t>Comments</w:t>
      </w:r>
    </w:p>
    <w:p w:rsidR="00BD1BD5" w:rsidRPr="0091005D" w:rsidRDefault="00BD1BD5" w:rsidP="00145806">
      <w:pPr>
        <w:pStyle w:val="Screen"/>
      </w:pPr>
      <w:r w:rsidRPr="0091005D">
        <w:t xml:space="preserve">Activity Log:                                                       </w:t>
      </w:r>
    </w:p>
    <w:p w:rsidR="00BD1BD5" w:rsidRPr="0091005D" w:rsidRDefault="00BD1BD5" w:rsidP="00145806">
      <w:pPr>
        <w:pStyle w:val="Screen"/>
      </w:pPr>
      <w:r w:rsidRPr="0091005D">
        <w:t xml:space="preserve">      #   Date        Reason         Rx Ref         Initiator Of Activity </w:t>
      </w:r>
    </w:p>
    <w:p w:rsidR="00BD1BD5" w:rsidRPr="0091005D" w:rsidRDefault="00BD1BD5" w:rsidP="00145806">
      <w:pPr>
        <w:pStyle w:val="Screen"/>
      </w:pPr>
      <w:r w:rsidRPr="0091005D">
        <w:t xml:space="preserve">      ...                                                                 </w:t>
      </w:r>
    </w:p>
    <w:p w:rsidR="00BD1BD5" w:rsidRPr="0091005D" w:rsidRDefault="00BD1BD5" w:rsidP="00145806">
      <w:pPr>
        <w:pStyle w:val="Screen"/>
      </w:pPr>
      <w:r w:rsidRPr="0091005D">
        <w:t xml:space="preserve">      8   05/10/12    HOLD           REFILL 1       USER,PHARMACY         </w:t>
      </w:r>
    </w:p>
    <w:p w:rsidR="00BD1BD5" w:rsidRPr="0091005D" w:rsidRDefault="00BD1BD5" w:rsidP="00145806">
      <w:pPr>
        <w:pStyle w:val="Screen"/>
      </w:pPr>
      <w:r w:rsidRPr="0091005D">
        <w:t xml:space="preserve">      Comments: Rx placed on HOLD (Reason: BAD ADDRESS) and removed from  </w:t>
      </w:r>
    </w:p>
    <w:p w:rsidR="00BD1BD5" w:rsidRPr="0091005D" w:rsidRDefault="00BD1BD5" w:rsidP="00145806">
      <w:pPr>
        <w:pStyle w:val="Screen"/>
      </w:pPr>
      <w:r w:rsidRPr="0091005D">
        <w:t xml:space="preserve">               SUSPENSE - HOLD COMMENTS ENTERED BY THE USER MANUALLY.    </w:t>
      </w:r>
    </w:p>
    <w:p w:rsidR="00BD1BD5" w:rsidRPr="0091005D" w:rsidRDefault="00BD1BD5" w:rsidP="00145806">
      <w:pPr>
        <w:pStyle w:val="Screen"/>
      </w:pPr>
      <w:r w:rsidRPr="0091005D">
        <w:t xml:space="preserve">      ...                                                                 </w:t>
      </w:r>
    </w:p>
    <w:p w:rsidR="00BD1BD5" w:rsidRPr="0091005D" w:rsidRDefault="00BD1BD5" w:rsidP="00145806">
      <w:pPr>
        <w:pStyle w:val="Screen"/>
      </w:pPr>
      <w:r w:rsidRPr="0091005D">
        <w:t xml:space="preserve">      9   05/10/12    UNHOLD         REFILL 1       USER,PHARMACY         </w:t>
      </w:r>
    </w:p>
    <w:p w:rsidR="00BD1BD5" w:rsidRPr="0091005D" w:rsidRDefault="00BD1BD5" w:rsidP="00145806">
      <w:pPr>
        <w:pStyle w:val="Screen"/>
      </w:pPr>
      <w:r w:rsidRPr="0091005D">
        <w:t xml:space="preserve">      Comments: Rx Removed from HOLD - UNHOLD COMMENTS ENTERED BY THE USER</w:t>
      </w:r>
    </w:p>
    <w:p w:rsidR="00F718DD" w:rsidRPr="0091005D" w:rsidRDefault="00BD1BD5" w:rsidP="00E15EF6">
      <w:pPr>
        <w:pStyle w:val="Screen"/>
      </w:pPr>
      <w:r w:rsidRPr="0091005D">
        <w:t xml:space="preserve">                WHEN REMOVING THE RX FROM HOLD.</w:t>
      </w:r>
    </w:p>
    <w:p w:rsidR="00825A10" w:rsidRPr="0091005D" w:rsidRDefault="00645085" w:rsidP="007C57CC">
      <w:pPr>
        <w:pStyle w:val="Heading2"/>
      </w:pPr>
      <w:bookmarkStart w:id="564" w:name="_Toc428973214"/>
      <w:bookmarkStart w:id="565" w:name="_Toc4750944"/>
      <w:r w:rsidRPr="0091005D">
        <w:t>Renewing a Prescription</w:t>
      </w:r>
      <w:bookmarkEnd w:id="564"/>
      <w:bookmarkEnd w:id="565"/>
      <w:r w:rsidRPr="0091005D">
        <w:t xml:space="preserve"> </w:t>
      </w:r>
    </w:p>
    <w:p w:rsidR="00825A10" w:rsidRPr="0091005D" w:rsidRDefault="00645085" w:rsidP="00B62C66">
      <w:pPr>
        <w:pStyle w:val="BodyText"/>
      </w:pPr>
      <w:bookmarkStart w:id="566" w:name="p056"/>
      <w:bookmarkEnd w:id="566"/>
      <w:r w:rsidRPr="0091005D">
        <w:t xml:space="preserve">This action allows the pharmacy technician to process renewals for existing orders. </w:t>
      </w:r>
    </w:p>
    <w:p w:rsidR="00825A10" w:rsidRPr="0091005D" w:rsidRDefault="00825A10" w:rsidP="00571E2C">
      <w:pPr>
        <w:rPr>
          <w:iCs/>
        </w:rPr>
      </w:pPr>
    </w:p>
    <w:p w:rsidR="00825A10" w:rsidRPr="0091005D" w:rsidRDefault="00B51E7C" w:rsidP="00A17F7F">
      <w:pPr>
        <w:pStyle w:val="Example"/>
      </w:pPr>
      <w:r w:rsidRPr="0091005D">
        <w:br w:type="page"/>
      </w:r>
      <w:r w:rsidR="00645085" w:rsidRPr="0091005D">
        <w:lastRenderedPageBreak/>
        <w:t xml:space="preserve">Example: Renewing a Prescription </w:t>
      </w:r>
    </w:p>
    <w:p w:rsidR="00487747" w:rsidRPr="0091005D" w:rsidRDefault="00645085" w:rsidP="00571E2C">
      <w:pPr>
        <w:rPr>
          <w:i/>
        </w:rPr>
      </w:pPr>
      <w:r w:rsidRPr="0091005D">
        <w:rPr>
          <w:i/>
        </w:rPr>
        <w:t xml:space="preserve"> [This example begins after an order has been selected from the Medication Profile screen.]</w:t>
      </w:r>
    </w:p>
    <w:p w:rsidR="00487747" w:rsidRPr="0091005D" w:rsidRDefault="00487747" w:rsidP="00571E2C">
      <w:pPr>
        <w:rPr>
          <w:i/>
          <w:sz w:val="16"/>
        </w:rPr>
      </w:pPr>
    </w:p>
    <w:p w:rsidR="00825A10" w:rsidRPr="0091005D" w:rsidRDefault="00645085" w:rsidP="00145806">
      <w:pPr>
        <w:pStyle w:val="Screen"/>
      </w:pPr>
      <w:r w:rsidRPr="0091005D">
        <w:t xml:space="preserve">OP Medications (ACTIVE)       Jun 12, 2001 15:08:43          Page:    1 of    3 </w:t>
      </w:r>
    </w:p>
    <w:p w:rsidR="00825A10" w:rsidRPr="0091005D" w:rsidRDefault="00645085" w:rsidP="00145806">
      <w:pPr>
        <w:pStyle w:val="Screen"/>
      </w:pPr>
      <w:r w:rsidRPr="0091005D">
        <w:t>OPPATIENT16,ONE</w:t>
      </w:r>
    </w:p>
    <w:p w:rsidR="00825A10" w:rsidRPr="0091005D" w:rsidRDefault="00645085" w:rsidP="00145806">
      <w:pPr>
        <w:pStyle w:val="Screen"/>
      </w:pPr>
      <w:r w:rsidRPr="0091005D">
        <w:t xml:space="preserve">  PID: 000-24-6802                                 Ht(cm): 177.80 (02/08/1999)</w:t>
      </w:r>
    </w:p>
    <w:p w:rsidR="00213ED6" w:rsidRDefault="00645085" w:rsidP="00145806">
      <w:pPr>
        <w:pStyle w:val="Screen"/>
      </w:pPr>
      <w:r w:rsidRPr="0091005D">
        <w:t xml:space="preserve">  DOB: APR 3,1941 (60)                             Wt(kg): 90.45 (02/08/1999)</w:t>
      </w:r>
    </w:p>
    <w:p w:rsidR="00825A10" w:rsidRPr="0091005D" w:rsidRDefault="00213ED6" w:rsidP="00145806">
      <w:pPr>
        <w:pStyle w:val="Screen"/>
      </w:pPr>
      <w:r>
        <w:t xml:space="preserve">  </w:t>
      </w:r>
      <w:r w:rsidRPr="0091005D">
        <w:t>SEX: MALE</w:t>
      </w:r>
      <w:r w:rsidR="00645085" w:rsidRPr="0091005D">
        <w:t xml:space="preserve"> </w:t>
      </w:r>
    </w:p>
    <w:p w:rsidR="00795B29" w:rsidRPr="0091005D" w:rsidRDefault="00795B29" w:rsidP="00145806">
      <w:pPr>
        <w:pStyle w:val="Screen"/>
        <w:rPr>
          <w:rFonts w:eastAsia="MS Mincho"/>
          <w:iCs/>
        </w:rPr>
      </w:pPr>
      <w:r w:rsidRPr="0091005D">
        <w:rPr>
          <w:rFonts w:eastAsia="MS Mincho"/>
          <w:iCs/>
        </w:rPr>
        <w:t xml:space="preserve"> CrCL: 78.1(est.) (CREAT:1.0mg/dL 2/19/99)       BSA (m2): </w:t>
      </w:r>
      <w:r w:rsidR="008B4E43" w:rsidRPr="0091005D">
        <w:rPr>
          <w:rFonts w:eastAsia="MS Mincho"/>
          <w:iCs/>
        </w:rPr>
        <w:t>2.08</w:t>
      </w:r>
      <w:r w:rsidRPr="0091005D">
        <w:rPr>
          <w:rFonts w:eastAsia="MS Mincho"/>
          <w:iCs/>
        </w:rPr>
        <w:t xml:space="preserve"> </w:t>
      </w:r>
      <w:r w:rsidRPr="0091005D">
        <w:t xml:space="preserve"> </w:t>
      </w:r>
    </w:p>
    <w:p w:rsidR="00825A10" w:rsidRPr="0091005D" w:rsidRDefault="00645085" w:rsidP="00145806">
      <w:pPr>
        <w:pStyle w:val="Screen"/>
      </w:pPr>
      <w:r w:rsidRPr="0091005D">
        <w:t xml:space="preserve">                                                                                </w:t>
      </w:r>
    </w:p>
    <w:p w:rsidR="00825A10" w:rsidRPr="0091005D" w:rsidRDefault="00645085" w:rsidP="006D3E80">
      <w:pPr>
        <w:pStyle w:val="Screen"/>
        <w:keepNext/>
      </w:pPr>
      <w:r w:rsidRPr="0091005D">
        <w:t xml:space="preserve">                Rx #: 503886$                                                   </w:t>
      </w:r>
    </w:p>
    <w:p w:rsidR="00825A10" w:rsidRPr="0091005D" w:rsidRDefault="00645085" w:rsidP="00145806">
      <w:pPr>
        <w:pStyle w:val="Screen"/>
      </w:pPr>
      <w:r w:rsidRPr="0091005D">
        <w:t xml:space="preserve"> (1) *Orderable Item: DIGOXIN CAP,ORAL                                          </w:t>
      </w:r>
    </w:p>
    <w:p w:rsidR="003C01A1" w:rsidRPr="0091005D" w:rsidRDefault="00645085" w:rsidP="00145806">
      <w:pPr>
        <w:pStyle w:val="Screen"/>
      </w:pPr>
      <w:r w:rsidRPr="0091005D">
        <w:t xml:space="preserve"> (2)       CMOP Drug: DIGOXIN (LANOXIN) 0.2MG CAP </w:t>
      </w:r>
    </w:p>
    <w:p w:rsidR="00825A10" w:rsidRPr="0091005D" w:rsidRDefault="003C01A1" w:rsidP="00145806">
      <w:pPr>
        <w:pStyle w:val="Screen"/>
      </w:pPr>
      <w:r w:rsidRPr="0091005D">
        <w:t xml:space="preserve">                 NDC: 00056-0176-75</w:t>
      </w:r>
      <w:r w:rsidR="00645085" w:rsidRPr="0091005D">
        <w:t xml:space="preserve">                              </w:t>
      </w:r>
    </w:p>
    <w:p w:rsidR="00825A10" w:rsidRPr="0091005D" w:rsidRDefault="00645085" w:rsidP="00145806">
      <w:pPr>
        <w:pStyle w:val="Screen"/>
      </w:pPr>
      <w:r w:rsidRPr="0091005D">
        <w:t xml:space="preserve"> (3)         *Dosage: .2 (MG)                                                   </w:t>
      </w:r>
    </w:p>
    <w:p w:rsidR="00825A10" w:rsidRPr="0091005D" w:rsidRDefault="00645085" w:rsidP="00145806">
      <w:pPr>
        <w:pStyle w:val="Screen"/>
      </w:pPr>
      <w:r w:rsidRPr="0091005D">
        <w:t xml:space="preserve">                Verb: TAKE                                                      </w:t>
      </w:r>
    </w:p>
    <w:p w:rsidR="00825A10" w:rsidRPr="0091005D" w:rsidRDefault="00645085" w:rsidP="00145806">
      <w:pPr>
        <w:pStyle w:val="Screen"/>
      </w:pPr>
      <w:r w:rsidRPr="0091005D">
        <w:t xml:space="preserve">      Dispense Units: 1                                                         </w:t>
      </w:r>
    </w:p>
    <w:p w:rsidR="00825A10" w:rsidRPr="0091005D" w:rsidRDefault="00645085" w:rsidP="00145806">
      <w:pPr>
        <w:pStyle w:val="Screen"/>
      </w:pPr>
      <w:r w:rsidRPr="0091005D">
        <w:t xml:space="preserve">                Noun: CAPSULE                                                   </w:t>
      </w:r>
    </w:p>
    <w:p w:rsidR="00825A10" w:rsidRPr="0091005D" w:rsidRDefault="00645085" w:rsidP="00145806">
      <w:pPr>
        <w:pStyle w:val="Screen"/>
      </w:pPr>
      <w:r w:rsidRPr="0091005D">
        <w:t xml:space="preserve">              *Route: ORAL (BY MOUTH)                                           </w:t>
      </w:r>
    </w:p>
    <w:p w:rsidR="00825A10" w:rsidRPr="0091005D" w:rsidRDefault="00645085" w:rsidP="00145806">
      <w:pPr>
        <w:pStyle w:val="Screen"/>
      </w:pPr>
      <w:r w:rsidRPr="0091005D">
        <w:t xml:space="preserve">           *Schedule: Q12H                                                      </w:t>
      </w:r>
    </w:p>
    <w:p w:rsidR="00825A10" w:rsidRPr="0091005D" w:rsidRDefault="00645085" w:rsidP="00145806">
      <w:pPr>
        <w:pStyle w:val="Screen"/>
      </w:pPr>
      <w:r w:rsidRPr="0091005D">
        <w:t xml:space="preserve"> (4)Pat Instructions: TAKE AFTER MEALS                                          </w:t>
      </w:r>
    </w:p>
    <w:p w:rsidR="00825A10" w:rsidRPr="0091005D" w:rsidRDefault="00645085" w:rsidP="00145806">
      <w:pPr>
        <w:pStyle w:val="Screen"/>
      </w:pPr>
      <w:r w:rsidRPr="0091005D">
        <w:t xml:space="preserve">   Provider Comments: TAKE AFTER MEALS                                          </w:t>
      </w:r>
    </w:p>
    <w:p w:rsidR="00825A10" w:rsidRPr="0091005D" w:rsidRDefault="00645085" w:rsidP="00145806">
      <w:pPr>
        <w:pStyle w:val="Screen"/>
      </w:pPr>
      <w:r w:rsidRPr="0091005D">
        <w:t xml:space="preserve">                 SIG: TAKE ONE CAPSULE BY MOUTH EVERY 12 HOURS TAKE AFTER MEALS </w:t>
      </w:r>
    </w:p>
    <w:p w:rsidR="00825A10" w:rsidRPr="0091005D" w:rsidRDefault="00645085" w:rsidP="00145806">
      <w:pPr>
        <w:pStyle w:val="Screen"/>
      </w:pPr>
      <w:r w:rsidRPr="0091005D">
        <w:t xml:space="preserve"> (5)  Patient Status: SERVICE CONNECTED                                         </w:t>
      </w:r>
    </w:p>
    <w:p w:rsidR="00825A10" w:rsidRPr="0091005D" w:rsidRDefault="00645085" w:rsidP="00145806">
      <w:pPr>
        <w:pStyle w:val="Screen"/>
      </w:pPr>
      <w:r w:rsidRPr="0091005D">
        <w:t xml:space="preserve"> (6)      Issue Date: 05/07/01               (7)  Fill Date: 05/07/01           </w:t>
      </w:r>
    </w:p>
    <w:p w:rsidR="00825A10" w:rsidRPr="0091005D" w:rsidRDefault="00645085" w:rsidP="00145806">
      <w:pPr>
        <w:pStyle w:val="Screen"/>
      </w:pPr>
      <w:r w:rsidRPr="0091005D">
        <w:t xml:space="preserve">+         Enter ?? for more actions                                             </w:t>
      </w:r>
    </w:p>
    <w:p w:rsidR="00825A10" w:rsidRPr="0091005D" w:rsidRDefault="00645085" w:rsidP="00145806">
      <w:pPr>
        <w:pStyle w:val="Screen"/>
      </w:pPr>
      <w:r w:rsidRPr="0091005D">
        <w:t>DC   Discontinue          PR   Partial              RL   Release</w:t>
      </w:r>
    </w:p>
    <w:p w:rsidR="00825A10" w:rsidRPr="0091005D" w:rsidRDefault="00645085" w:rsidP="00145806">
      <w:pPr>
        <w:pStyle w:val="Screen"/>
      </w:pPr>
      <w:r w:rsidRPr="0091005D">
        <w:t>ED   Edit                 RF   Refill               RN   Renew</w:t>
      </w:r>
    </w:p>
    <w:p w:rsidR="00825A10" w:rsidRPr="0091005D" w:rsidRDefault="00645085" w:rsidP="00145806">
      <w:pPr>
        <w:pStyle w:val="Screen"/>
      </w:pPr>
      <w:r w:rsidRPr="0091005D">
        <w:t xml:space="preserve">Select Action: Next Screen// </w:t>
      </w:r>
      <w:r w:rsidRPr="0091005D">
        <w:rPr>
          <w:b/>
          <w:bCs/>
        </w:rPr>
        <w:t>RN</w:t>
      </w:r>
      <w:r w:rsidRPr="0091005D">
        <w:t xml:space="preserve">   Renew  </w:t>
      </w:r>
    </w:p>
    <w:p w:rsidR="00825A10" w:rsidRPr="0091005D" w:rsidRDefault="00645085" w:rsidP="00145806">
      <w:pPr>
        <w:pStyle w:val="Screen"/>
      </w:pPr>
      <w:r w:rsidRPr="0091005D">
        <w:t>FILL DATE:  (6/12/2001 - 6/13/2002): TODAY// &lt;</w:t>
      </w:r>
      <w:r w:rsidRPr="0091005D">
        <w:rPr>
          <w:b/>
          <w:bCs/>
        </w:rPr>
        <w:t>Enter</w:t>
      </w:r>
      <w:r w:rsidRPr="0091005D">
        <w:t>&gt;</w:t>
      </w:r>
      <w:r w:rsidRPr="0091005D">
        <w:br/>
        <w:t>MAIL/WINDOW: WINDOW// &lt;</w:t>
      </w:r>
      <w:r w:rsidRPr="0091005D">
        <w:rPr>
          <w:b/>
          <w:bCs/>
        </w:rPr>
        <w:t>Enter</w:t>
      </w:r>
      <w:r w:rsidRPr="0091005D">
        <w:t>&gt; WINDOW</w:t>
      </w:r>
    </w:p>
    <w:p w:rsidR="00825A10" w:rsidRPr="0091005D" w:rsidRDefault="00645085" w:rsidP="00145806">
      <w:pPr>
        <w:pStyle w:val="Screen"/>
      </w:pPr>
      <w:r w:rsidRPr="0091005D">
        <w:t>METHOD OF PICK-UP: &lt;</w:t>
      </w:r>
      <w:r w:rsidRPr="0091005D">
        <w:rPr>
          <w:b/>
          <w:bCs/>
        </w:rPr>
        <w:t>Enter</w:t>
      </w:r>
      <w:r w:rsidRPr="0091005D">
        <w:t>&gt;</w:t>
      </w:r>
    </w:p>
    <w:p w:rsidR="00825A10" w:rsidRPr="0091005D" w:rsidRDefault="00645085" w:rsidP="00145806">
      <w:pPr>
        <w:pStyle w:val="Screen"/>
      </w:pPr>
      <w:r w:rsidRPr="0091005D">
        <w:t>Nature of Order: WRITTEN//  &lt;</w:t>
      </w:r>
      <w:r w:rsidRPr="0091005D">
        <w:rPr>
          <w:b/>
          <w:bCs/>
        </w:rPr>
        <w:t>Enter</w:t>
      </w:r>
      <w:r w:rsidRPr="0091005D">
        <w:t>&gt; W</w:t>
      </w:r>
    </w:p>
    <w:p w:rsidR="00825A10" w:rsidRPr="0091005D" w:rsidRDefault="00645085" w:rsidP="00145806">
      <w:pPr>
        <w:pStyle w:val="Screen"/>
      </w:pPr>
      <w:r w:rsidRPr="0091005D">
        <w:t>WAS THE PATIENT COUNSELED: NO//</w:t>
      </w:r>
      <w:r w:rsidRPr="0091005D">
        <w:rPr>
          <w:b/>
          <w:bCs/>
        </w:rPr>
        <w:t xml:space="preserve"> Y</w:t>
      </w:r>
      <w:r w:rsidRPr="0091005D">
        <w:t xml:space="preserve">  ES</w:t>
      </w:r>
    </w:p>
    <w:p w:rsidR="00825A10" w:rsidRPr="0091005D" w:rsidRDefault="00645085" w:rsidP="00145806">
      <w:pPr>
        <w:pStyle w:val="Screen"/>
      </w:pPr>
      <w:r w:rsidRPr="0091005D">
        <w:t xml:space="preserve">WAS COUNSELING UNDERSTOOD: NO// </w:t>
      </w:r>
      <w:r w:rsidRPr="0091005D">
        <w:rPr>
          <w:b/>
          <w:bCs/>
        </w:rPr>
        <w:t>Y</w:t>
      </w:r>
      <w:r w:rsidRPr="0091005D">
        <w:t xml:space="preserve">  ES</w:t>
      </w:r>
    </w:p>
    <w:p w:rsidR="00825A10" w:rsidRPr="0091005D" w:rsidRDefault="00825A10" w:rsidP="00145806">
      <w:pPr>
        <w:pStyle w:val="Screen"/>
      </w:pPr>
    </w:p>
    <w:p w:rsidR="00825A10" w:rsidRPr="0091005D" w:rsidRDefault="00645085" w:rsidP="00145806">
      <w:pPr>
        <w:pStyle w:val="Screen"/>
      </w:pPr>
      <w:r w:rsidRPr="0091005D">
        <w:t>Do you want to enter a Progress Note? No// &lt;</w:t>
      </w:r>
      <w:r w:rsidRPr="0091005D">
        <w:rPr>
          <w:b/>
          <w:bCs/>
        </w:rPr>
        <w:t>Enter</w:t>
      </w:r>
      <w:r w:rsidRPr="0091005D">
        <w:t>&gt; NO</w:t>
      </w:r>
    </w:p>
    <w:p w:rsidR="00825A10" w:rsidRPr="0091005D" w:rsidRDefault="00825A10" w:rsidP="00145806">
      <w:pPr>
        <w:pStyle w:val="Screen"/>
      </w:pPr>
    </w:p>
    <w:p w:rsidR="00825A10" w:rsidRPr="0091005D" w:rsidRDefault="00645085" w:rsidP="00145806">
      <w:pPr>
        <w:pStyle w:val="Screen"/>
      </w:pPr>
      <w:r w:rsidRPr="0091005D">
        <w:t>Now Renewing Rx # 503886   Drug: DIGOXIN (LANOXIN) 0.2MG CAP</w:t>
      </w:r>
    </w:p>
    <w:p w:rsidR="00825A10" w:rsidRPr="0091005D" w:rsidRDefault="00825A10" w:rsidP="00145806">
      <w:pPr>
        <w:pStyle w:val="Screen"/>
      </w:pPr>
    </w:p>
    <w:p w:rsidR="0098286A" w:rsidRPr="0091005D" w:rsidRDefault="0098286A" w:rsidP="0098286A">
      <w:pPr>
        <w:pStyle w:val="Screen"/>
      </w:pPr>
      <w:r w:rsidRPr="0091005D">
        <w:t xml:space="preserve">Now doing remote order checks. Please wait... </w:t>
      </w:r>
    </w:p>
    <w:p w:rsidR="0098286A" w:rsidRPr="0091005D" w:rsidRDefault="0098286A" w:rsidP="0098286A">
      <w:pPr>
        <w:pStyle w:val="Screen"/>
      </w:pPr>
    </w:p>
    <w:p w:rsidR="0098286A" w:rsidRPr="0091005D" w:rsidRDefault="0098286A" w:rsidP="0098286A">
      <w:pPr>
        <w:pStyle w:val="Screen"/>
      </w:pPr>
      <w:r w:rsidRPr="0091005D">
        <w:t>Now doing allergy checks.  Please wait...</w:t>
      </w:r>
    </w:p>
    <w:p w:rsidR="0098286A" w:rsidRPr="0091005D" w:rsidRDefault="0098286A" w:rsidP="0098286A">
      <w:pPr>
        <w:pStyle w:val="Screen"/>
      </w:pPr>
    </w:p>
    <w:p w:rsidR="0098286A" w:rsidRPr="0091005D" w:rsidRDefault="0098286A" w:rsidP="0098286A">
      <w:pPr>
        <w:pStyle w:val="Screen"/>
      </w:pPr>
      <w:r w:rsidRPr="0091005D">
        <w:t>Now processing Clinical Reminder Order Checks. Please wait ...</w:t>
      </w:r>
    </w:p>
    <w:p w:rsidR="0098286A" w:rsidRPr="0091005D" w:rsidRDefault="0098286A" w:rsidP="0098286A">
      <w:pPr>
        <w:pStyle w:val="Screen"/>
      </w:pPr>
    </w:p>
    <w:p w:rsidR="0098286A" w:rsidRPr="0091005D" w:rsidRDefault="0098286A" w:rsidP="0098286A">
      <w:pPr>
        <w:pStyle w:val="Screen"/>
      </w:pPr>
      <w:r w:rsidRPr="0091005D">
        <w:t>Now Processing Enhanced Order Checks!  Please Wait...</w:t>
      </w:r>
    </w:p>
    <w:p w:rsidR="0098286A" w:rsidRPr="0091005D" w:rsidRDefault="0098286A" w:rsidP="0098286A">
      <w:pPr>
        <w:pStyle w:val="Screen"/>
      </w:pPr>
    </w:p>
    <w:p w:rsidR="00825A10" w:rsidRPr="0091005D" w:rsidRDefault="00645085" w:rsidP="00145806">
      <w:pPr>
        <w:pStyle w:val="Screen"/>
      </w:pPr>
      <w:r w:rsidRPr="0091005D">
        <w:t>503886A      DIGOXIN (LANOXIN) 0.2MG CAP       QTY: 60</w:t>
      </w:r>
    </w:p>
    <w:p w:rsidR="00825A10" w:rsidRPr="0091005D" w:rsidRDefault="00645085" w:rsidP="00145806">
      <w:pPr>
        <w:pStyle w:val="Screen"/>
      </w:pPr>
      <w:r w:rsidRPr="0091005D">
        <w:t># OF REFILLS: 5  ISSUED: 06-12-01</w:t>
      </w:r>
    </w:p>
    <w:p w:rsidR="00825A10" w:rsidRPr="0091005D" w:rsidRDefault="00645085" w:rsidP="00145806">
      <w:pPr>
        <w:pStyle w:val="Screen"/>
      </w:pPr>
      <w:r w:rsidRPr="0091005D">
        <w:t>SIG: TAKE ONE CAPSULE BY MOUTH EVERY 12 HOURS TAKE AFTER MEALS</w:t>
      </w:r>
    </w:p>
    <w:p w:rsidR="00825A10" w:rsidRPr="0091005D" w:rsidRDefault="00645085" w:rsidP="00145806">
      <w:pPr>
        <w:pStyle w:val="Screen"/>
      </w:pPr>
      <w:r w:rsidRPr="0091005D">
        <w:t>FILLED: 06-12-01</w:t>
      </w:r>
    </w:p>
    <w:p w:rsidR="00825A10" w:rsidRPr="0091005D" w:rsidRDefault="00645085" w:rsidP="00145806">
      <w:pPr>
        <w:pStyle w:val="Screen"/>
      </w:pPr>
      <w:r w:rsidRPr="0091005D">
        <w:t>ROUTING: WINDOW     PHYS: OPPROVIDER4,TWO</w:t>
      </w:r>
    </w:p>
    <w:p w:rsidR="00825A10" w:rsidRPr="0091005D" w:rsidRDefault="00825A10" w:rsidP="00145806">
      <w:pPr>
        <w:pStyle w:val="Screen"/>
      </w:pPr>
    </w:p>
    <w:p w:rsidR="00825A10" w:rsidRPr="0091005D" w:rsidRDefault="00645085" w:rsidP="00145806">
      <w:pPr>
        <w:pStyle w:val="Screen"/>
      </w:pPr>
      <w:r w:rsidRPr="0091005D">
        <w:t>Edit renewed Rx ? Y// &lt;</w:t>
      </w:r>
      <w:r w:rsidRPr="0091005D">
        <w:rPr>
          <w:b/>
        </w:rPr>
        <w:t>Enter</w:t>
      </w:r>
      <w:r w:rsidRPr="0091005D">
        <w:t>&gt;  ES</w:t>
      </w:r>
    </w:p>
    <w:p w:rsidR="00825A10" w:rsidRPr="0091005D" w:rsidRDefault="00825A10" w:rsidP="00B62C66">
      <w:pPr>
        <w:pStyle w:val="BodyText"/>
      </w:pPr>
    </w:p>
    <w:p w:rsidR="00825A10" w:rsidRPr="0091005D" w:rsidRDefault="00645085" w:rsidP="00B62C66">
      <w:pPr>
        <w:pStyle w:val="BodyText"/>
      </w:pPr>
      <w:r w:rsidRPr="0091005D">
        <w:t xml:space="preserve">At this point, the order can be edited as discussed in the Editing a New Order example. If the order is not edited, the order is renewed and the display returns to the Medication Profile screen. </w:t>
      </w:r>
    </w:p>
    <w:p w:rsidR="00825A10" w:rsidRPr="0091005D" w:rsidRDefault="00825A10" w:rsidP="00B62C66">
      <w:pPr>
        <w:pStyle w:val="BodyText"/>
      </w:pPr>
    </w:p>
    <w:p w:rsidR="00825A10" w:rsidRPr="0091005D" w:rsidRDefault="00645085" w:rsidP="00B62C66">
      <w:pPr>
        <w:pStyle w:val="BodyText"/>
      </w:pPr>
      <w:r w:rsidRPr="0091005D">
        <w:t>The user may renew more than one order on the same patient by typing the desired order numbers separated by a comma (for example: 1,3,</w:t>
      </w:r>
      <w:r w:rsidR="00326BBA" w:rsidRPr="0091005D">
        <w:t xml:space="preserve"> and </w:t>
      </w:r>
      <w:r w:rsidRPr="0091005D">
        <w:t>5).</w:t>
      </w:r>
    </w:p>
    <w:p w:rsidR="00825A10" w:rsidRPr="0091005D" w:rsidRDefault="00825A10" w:rsidP="00B62C66">
      <w:pPr>
        <w:pStyle w:val="BodyText"/>
      </w:pPr>
    </w:p>
    <w:p w:rsidR="00825A10" w:rsidRPr="0091005D" w:rsidRDefault="00645085" w:rsidP="00B62C66">
      <w:pPr>
        <w:pStyle w:val="BodyText"/>
      </w:pPr>
      <w:r w:rsidRPr="0091005D">
        <w:lastRenderedPageBreak/>
        <w:t>After the edits are made, the order is redisplayed and it can be re-edited or accepted.</w:t>
      </w:r>
    </w:p>
    <w:p w:rsidR="00825A10" w:rsidRPr="0091005D" w:rsidRDefault="00825A10" w:rsidP="00B62C66">
      <w:pPr>
        <w:pStyle w:val="BodyText"/>
      </w:pPr>
    </w:p>
    <w:p w:rsidR="00825A10" w:rsidRPr="0091005D" w:rsidRDefault="00645085" w:rsidP="00B62C66">
      <w:pPr>
        <w:pStyle w:val="BodyText"/>
      </w:pPr>
      <w:r w:rsidRPr="0091005D">
        <w:t>If an order was entered before patch PSO*7*46 update, the user will be prompted to fill in any missing dosing information needed as illustrated in this example.</w:t>
      </w:r>
    </w:p>
    <w:p w:rsidR="00825A10" w:rsidRPr="0091005D" w:rsidRDefault="00825A10" w:rsidP="00571E2C"/>
    <w:p w:rsidR="00825A10" w:rsidRPr="0091005D" w:rsidRDefault="00645085" w:rsidP="00A17F7F">
      <w:pPr>
        <w:pStyle w:val="Example"/>
      </w:pPr>
      <w:r w:rsidRPr="0091005D">
        <w:t>Example: Renewing a Prescription (continued)</w:t>
      </w:r>
    </w:p>
    <w:p w:rsidR="00825A10" w:rsidRPr="0091005D" w:rsidRDefault="00645085" w:rsidP="00A82C3F">
      <w:pPr>
        <w:pStyle w:val="Screen"/>
      </w:pPr>
      <w:r w:rsidRPr="0091005D">
        <w:t xml:space="preserve">Edit renewed Rx ? Y// </w:t>
      </w:r>
      <w:r w:rsidRPr="0091005D">
        <w:rPr>
          <w:b/>
          <w:bCs/>
        </w:rPr>
        <w:t>NO</w:t>
      </w:r>
    </w:p>
    <w:p w:rsidR="00825A10" w:rsidRPr="0091005D" w:rsidRDefault="00825A10" w:rsidP="00A82C3F">
      <w:pPr>
        <w:pStyle w:val="Screen"/>
      </w:pPr>
    </w:p>
    <w:p w:rsidR="00825A10" w:rsidRPr="0091005D" w:rsidRDefault="00645085" w:rsidP="00A82C3F">
      <w:pPr>
        <w:pStyle w:val="Screen"/>
      </w:pPr>
      <w:r w:rsidRPr="0091005D">
        <w:t>Dosing Instruction Missing!!</w:t>
      </w:r>
      <w:r w:rsidRPr="0091005D">
        <w:br/>
      </w:r>
      <w:r w:rsidRPr="0091005D">
        <w:br/>
        <w:t xml:space="preserve">Drug: CALCIUM CARBONATE 650MG TAB       </w:t>
      </w:r>
    </w:p>
    <w:p w:rsidR="00825A10" w:rsidRPr="0091005D" w:rsidRDefault="00645085" w:rsidP="00A82C3F">
      <w:pPr>
        <w:pStyle w:val="Screen"/>
      </w:pPr>
      <w:r w:rsidRPr="0091005D">
        <w:t xml:space="preserve">TAKE 1 TABLET(S) BY MOUTH THREE TIMES A DAY </w:t>
      </w:r>
    </w:p>
    <w:p w:rsidR="00825A10" w:rsidRPr="0091005D" w:rsidRDefault="00825A10" w:rsidP="00A82C3F">
      <w:pPr>
        <w:pStyle w:val="Screen"/>
      </w:pPr>
    </w:p>
    <w:p w:rsidR="00825A10" w:rsidRPr="0091005D" w:rsidRDefault="00645085" w:rsidP="00A82C3F">
      <w:pPr>
        <w:pStyle w:val="Screen"/>
      </w:pPr>
      <w:r w:rsidRPr="0091005D">
        <w:t>FILLED: 04-02-01</w:t>
      </w:r>
    </w:p>
    <w:p w:rsidR="00825A10" w:rsidRPr="0091005D" w:rsidRDefault="00645085" w:rsidP="00A82C3F">
      <w:pPr>
        <w:pStyle w:val="Screen"/>
      </w:pPr>
      <w:r w:rsidRPr="0091005D">
        <w:t>ROUTING: WINDOW     PHYS: OPPROVIDER29,TWO</w:t>
      </w:r>
    </w:p>
    <w:p w:rsidR="00825A10" w:rsidRPr="0091005D" w:rsidRDefault="00825A10" w:rsidP="00A82C3F">
      <w:pPr>
        <w:pStyle w:val="Screen"/>
      </w:pPr>
    </w:p>
    <w:p w:rsidR="00825A10" w:rsidRPr="0091005D" w:rsidRDefault="00645085" w:rsidP="00A82C3F">
      <w:pPr>
        <w:pStyle w:val="Screen"/>
      </w:pPr>
      <w:r w:rsidRPr="0091005D">
        <w:t>Edit renewed Rx ? Y// &lt;</w:t>
      </w:r>
      <w:r w:rsidRPr="0091005D">
        <w:rPr>
          <w:b/>
          <w:bCs/>
        </w:rPr>
        <w:t>Enter</w:t>
      </w:r>
      <w:r w:rsidRPr="0091005D">
        <w:t>&gt; ES</w:t>
      </w:r>
    </w:p>
    <w:p w:rsidR="00825A10" w:rsidRPr="0091005D" w:rsidRDefault="0046469C" w:rsidP="006D3E80">
      <w:pPr>
        <w:pStyle w:val="Screen"/>
        <w:keepNext/>
      </w:pPr>
      <w:r>
        <w:t xml:space="preserve">There are 2 </w:t>
      </w:r>
      <w:r w:rsidR="00645085" w:rsidRPr="0091005D">
        <w:t>Available Dosage(s)</w:t>
      </w:r>
      <w:r>
        <w:t>:</w:t>
      </w:r>
      <w:r w:rsidR="00645085" w:rsidRPr="0091005D">
        <w:t xml:space="preserve">           </w:t>
      </w:r>
    </w:p>
    <w:p w:rsidR="00825A10" w:rsidRPr="0091005D" w:rsidRDefault="00645085" w:rsidP="006D3E80">
      <w:pPr>
        <w:pStyle w:val="Screen"/>
        <w:keepNext/>
      </w:pPr>
      <w:r w:rsidRPr="0091005D">
        <w:t xml:space="preserve">       1. 650MG</w:t>
      </w:r>
    </w:p>
    <w:p w:rsidR="00825A10" w:rsidRDefault="00645085" w:rsidP="00A82C3F">
      <w:pPr>
        <w:pStyle w:val="Screen"/>
      </w:pPr>
      <w:r w:rsidRPr="0091005D">
        <w:t xml:space="preserve">       2. 1300MG</w:t>
      </w:r>
    </w:p>
    <w:p w:rsidR="0046469C" w:rsidRPr="0091005D" w:rsidRDefault="0046469C" w:rsidP="00A82C3F">
      <w:pPr>
        <w:pStyle w:val="Screen"/>
      </w:pPr>
    </w:p>
    <w:p w:rsidR="0046469C" w:rsidRDefault="0046469C" w:rsidP="0046469C">
      <w:pPr>
        <w:pStyle w:val="Screen"/>
      </w:pPr>
      <w:r w:rsidRPr="00FA5671">
        <w:t>Select from list of Available Dosages</w:t>
      </w:r>
      <w:r>
        <w:t xml:space="preserve"> (1-2)</w:t>
      </w:r>
      <w:r w:rsidRPr="00FA5671">
        <w:t>, Enter Free Text Dose</w:t>
      </w:r>
    </w:p>
    <w:p w:rsidR="0046469C" w:rsidRPr="00FA5671" w:rsidRDefault="0046469C" w:rsidP="0046469C">
      <w:pPr>
        <w:pStyle w:val="Screen"/>
      </w:pPr>
      <w:r w:rsidRPr="00FA5671">
        <w:rPr>
          <w:rFonts w:cs="Courier New"/>
        </w:rPr>
        <w:t>or Enter a Question Mark (?) to view list:</w:t>
      </w:r>
      <w:r>
        <w:rPr>
          <w:rFonts w:cs="Courier New"/>
        </w:rPr>
        <w:t xml:space="preserve"> </w:t>
      </w:r>
      <w:r w:rsidRPr="00782F45">
        <w:t xml:space="preserve">1 </w:t>
      </w:r>
      <w:r w:rsidRPr="00782F45">
        <w:rPr>
          <w:b/>
          <w:bCs/>
        </w:rPr>
        <w:t>650MG</w:t>
      </w:r>
    </w:p>
    <w:p w:rsidR="00825A10" w:rsidRPr="0091005D" w:rsidRDefault="00825A10" w:rsidP="00A82C3F">
      <w:pPr>
        <w:pStyle w:val="Screen"/>
      </w:pPr>
    </w:p>
    <w:p w:rsidR="00825A10" w:rsidRPr="0091005D" w:rsidRDefault="00645085" w:rsidP="00A82C3F">
      <w:pPr>
        <w:pStyle w:val="Screen"/>
      </w:pPr>
      <w:r w:rsidRPr="0091005D">
        <w:t>You entered 650MG is this correct? Yes// &lt;</w:t>
      </w:r>
      <w:r w:rsidRPr="0091005D">
        <w:rPr>
          <w:b/>
          <w:bCs/>
        </w:rPr>
        <w:t>Enter</w:t>
      </w:r>
      <w:r w:rsidRPr="0091005D">
        <w:t>&gt;  YES</w:t>
      </w:r>
    </w:p>
    <w:p w:rsidR="00825A10" w:rsidRPr="0091005D" w:rsidRDefault="00645085" w:rsidP="00A82C3F">
      <w:pPr>
        <w:pStyle w:val="Screen"/>
      </w:pPr>
      <w:r w:rsidRPr="0091005D">
        <w:t>DISPENSE UNITS PER DOSE(TAB): 1// &lt;</w:t>
      </w:r>
      <w:r w:rsidRPr="0091005D">
        <w:rPr>
          <w:b/>
          <w:bCs/>
        </w:rPr>
        <w:t>Enter</w:t>
      </w:r>
      <w:r w:rsidRPr="0091005D">
        <w:t>&gt; 1</w:t>
      </w:r>
    </w:p>
    <w:p w:rsidR="00825A10" w:rsidRPr="0091005D" w:rsidRDefault="00645085" w:rsidP="00A82C3F">
      <w:pPr>
        <w:pStyle w:val="Screen"/>
      </w:pPr>
      <w:r w:rsidRPr="0091005D">
        <w:t>Dosage Ordered: 650MG</w:t>
      </w:r>
    </w:p>
    <w:p w:rsidR="00825A10" w:rsidRPr="0091005D" w:rsidRDefault="00645085" w:rsidP="00A82C3F">
      <w:pPr>
        <w:pStyle w:val="Screen"/>
      </w:pPr>
      <w:r w:rsidRPr="0091005D">
        <w:t>ROUTE: PO// &lt;</w:t>
      </w:r>
      <w:r w:rsidRPr="0091005D">
        <w:rPr>
          <w:b/>
          <w:bCs/>
        </w:rPr>
        <w:t>Enter</w:t>
      </w:r>
      <w:r w:rsidRPr="0091005D">
        <w:t>&gt;  ORAL      PO  MOUTH</w:t>
      </w:r>
    </w:p>
    <w:p w:rsidR="0046469C" w:rsidRDefault="0046469C" w:rsidP="0046469C">
      <w:pPr>
        <w:pStyle w:val="Screen"/>
      </w:pPr>
      <w:r>
        <w:t xml:space="preserve">Schedule: </w:t>
      </w:r>
      <w:r w:rsidRPr="000841B4">
        <w:t>TID</w:t>
      </w:r>
    </w:p>
    <w:p w:rsidR="0046469C" w:rsidRDefault="0046469C" w:rsidP="0046469C">
      <w:pPr>
        <w:pStyle w:val="Screen"/>
        <w:rPr>
          <w:rFonts w:cs="Courier New"/>
        </w:rPr>
      </w:pPr>
      <w:r w:rsidRPr="000841B4">
        <w:rPr>
          <w:rFonts w:cs="Courier New"/>
        </w:rPr>
        <w:t>Now searching ADMINISTRATION SCHEDULE (#51.1) file...</w:t>
      </w:r>
    </w:p>
    <w:p w:rsidR="0046469C" w:rsidRDefault="0046469C" w:rsidP="0046469C">
      <w:pPr>
        <w:pStyle w:val="Screen"/>
        <w:rPr>
          <w:rFonts w:cs="Courier New"/>
        </w:rPr>
      </w:pPr>
      <w:r>
        <w:rPr>
          <w:rFonts w:cs="Courier New"/>
        </w:rPr>
        <w:t xml:space="preserve">  </w:t>
      </w:r>
      <w:r w:rsidRPr="000841B4">
        <w:rPr>
          <w:rFonts w:cs="Courier New"/>
        </w:rPr>
        <w:t>TID  TID  THREE TIMES A DAY</w:t>
      </w:r>
    </w:p>
    <w:p w:rsidR="0046469C" w:rsidRDefault="0046469C" w:rsidP="0046469C">
      <w:pPr>
        <w:pStyle w:val="Screen"/>
        <w:rPr>
          <w:rFonts w:cs="Courier New"/>
        </w:rPr>
      </w:pPr>
      <w:r>
        <w:rPr>
          <w:rFonts w:cs="Courier New"/>
        </w:rPr>
        <w:t xml:space="preserve">         </w:t>
      </w:r>
      <w:r w:rsidRPr="000841B4">
        <w:rPr>
          <w:rFonts w:cs="Courier New"/>
        </w:rPr>
        <w:t>...OK? Yes//   (Yes)</w:t>
      </w:r>
    </w:p>
    <w:p w:rsidR="0046469C" w:rsidRPr="00595089" w:rsidRDefault="0046469C" w:rsidP="0046469C">
      <w:pPr>
        <w:pStyle w:val="Screen"/>
      </w:pPr>
      <w:r>
        <w:rPr>
          <w:rFonts w:cs="Courier New"/>
        </w:rPr>
        <w:t xml:space="preserve"> </w:t>
      </w:r>
      <w:r w:rsidRPr="000841B4">
        <w:rPr>
          <w:rFonts w:cs="Courier New"/>
        </w:rPr>
        <w:t>(THREE TIMES A DAY)</w:t>
      </w:r>
    </w:p>
    <w:p w:rsidR="00825A10" w:rsidRPr="0091005D" w:rsidRDefault="00645085" w:rsidP="00A82C3F">
      <w:pPr>
        <w:pStyle w:val="Screen"/>
      </w:pPr>
      <w:r w:rsidRPr="0091005D">
        <w:t>LIMITED DURATION (IN DAYS, HOURS OR MINUTES): &lt;</w:t>
      </w:r>
      <w:r w:rsidRPr="0091005D">
        <w:rPr>
          <w:b/>
          <w:bCs/>
        </w:rPr>
        <w:t>Enter</w:t>
      </w:r>
      <w:r w:rsidRPr="0091005D">
        <w:t>&gt;</w:t>
      </w:r>
    </w:p>
    <w:p w:rsidR="00825A10" w:rsidRPr="0091005D" w:rsidRDefault="00645085" w:rsidP="00A82C3F">
      <w:pPr>
        <w:pStyle w:val="Screen"/>
      </w:pPr>
      <w:r w:rsidRPr="0091005D">
        <w:t>CONJUNCTION: &lt;</w:t>
      </w:r>
      <w:r w:rsidRPr="0091005D">
        <w:rPr>
          <w:b/>
          <w:bCs/>
        </w:rPr>
        <w:t>Enter</w:t>
      </w:r>
      <w:r w:rsidRPr="0091005D">
        <w:t>&gt;</w:t>
      </w:r>
      <w:r w:rsidRPr="0091005D">
        <w:tab/>
      </w:r>
    </w:p>
    <w:p w:rsidR="00825A10" w:rsidRPr="0091005D" w:rsidRDefault="00645085" w:rsidP="00A82C3F">
      <w:pPr>
        <w:pStyle w:val="Screen"/>
      </w:pPr>
      <w:r w:rsidRPr="0091005D">
        <w:t>PATIENT INSTRUCTIONS: &lt;</w:t>
      </w:r>
      <w:r w:rsidRPr="0091005D">
        <w:rPr>
          <w:b/>
          <w:bCs/>
        </w:rPr>
        <w:t>Enter</w:t>
      </w:r>
      <w:r w:rsidRPr="0091005D">
        <w:t>&gt;</w:t>
      </w:r>
    </w:p>
    <w:p w:rsidR="00825A10" w:rsidRPr="0091005D" w:rsidRDefault="00825A10" w:rsidP="00A82C3F">
      <w:pPr>
        <w:pStyle w:val="Screen"/>
      </w:pPr>
    </w:p>
    <w:p w:rsidR="00825A10" w:rsidRPr="0091005D" w:rsidRDefault="00645085" w:rsidP="00A82C3F">
      <w:pPr>
        <w:pStyle w:val="Screen"/>
      </w:pPr>
      <w:r w:rsidRPr="0091005D">
        <w:t>(TAKE ONE TAB BY MOUTH THREE TIMES A DAY)</w:t>
      </w:r>
    </w:p>
    <w:p w:rsidR="00825A10" w:rsidRPr="0091005D" w:rsidRDefault="00825A10" w:rsidP="00A82C3F">
      <w:pPr>
        <w:pStyle w:val="Screen"/>
      </w:pPr>
    </w:p>
    <w:p w:rsidR="00825A10" w:rsidRPr="0091005D" w:rsidRDefault="00825A10" w:rsidP="00A82C3F">
      <w:pPr>
        <w:pStyle w:val="Screen"/>
      </w:pPr>
    </w:p>
    <w:p w:rsidR="00825A10" w:rsidRPr="0091005D" w:rsidRDefault="00645085" w:rsidP="00A82C3F">
      <w:pPr>
        <w:pStyle w:val="Screen"/>
      </w:pPr>
      <w:r w:rsidRPr="0091005D">
        <w:t>1460971A     CALCIUM CARBONATE 650MG TAB       QTY: 100</w:t>
      </w:r>
    </w:p>
    <w:p w:rsidR="00825A10" w:rsidRPr="0091005D" w:rsidRDefault="00645085" w:rsidP="00A82C3F">
      <w:pPr>
        <w:pStyle w:val="Screen"/>
      </w:pPr>
      <w:r w:rsidRPr="0091005D">
        <w:t># OF REFILLS: 10  ISSUED: 04-02-01</w:t>
      </w:r>
    </w:p>
    <w:p w:rsidR="00825A10" w:rsidRPr="0091005D" w:rsidRDefault="00645085" w:rsidP="00A82C3F">
      <w:pPr>
        <w:pStyle w:val="Screen"/>
      </w:pPr>
      <w:r w:rsidRPr="0091005D">
        <w:t>SIG: TAKE ONE TAB BY MOUTH THREE TIMES A DAY</w:t>
      </w:r>
    </w:p>
    <w:p w:rsidR="00825A10" w:rsidRPr="0091005D" w:rsidRDefault="00952EFA" w:rsidP="00571E2C">
      <w:r>
        <w:rPr>
          <w:noProof/>
        </w:rPr>
        <w:drawing>
          <wp:anchor distT="0" distB="0" distL="114300" distR="114300" simplePos="0" relativeHeight="251680768" behindDoc="1" locked="0" layoutInCell="1" allowOverlap="1">
            <wp:simplePos x="0" y="0"/>
            <wp:positionH relativeFrom="column">
              <wp:posOffset>0</wp:posOffset>
            </wp:positionH>
            <wp:positionV relativeFrom="paragraph">
              <wp:posOffset>3175</wp:posOffset>
            </wp:positionV>
            <wp:extent cx="600075" cy="523875"/>
            <wp:effectExtent l="0" t="0" r="0" b="0"/>
            <wp:wrapTight wrapText="bothSides">
              <wp:wrapPolygon edited="0">
                <wp:start x="0" y="0"/>
                <wp:lineTo x="0" y="21207"/>
                <wp:lineTo x="21257" y="21207"/>
                <wp:lineTo x="21257" y="0"/>
                <wp:lineTo x="0" y="0"/>
              </wp:wrapPolygon>
            </wp:wrapTight>
            <wp:docPr id="23" name="Picture 353" descr="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3" descr="Note graphic"/>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00075" cy="523875"/>
                    </a:xfrm>
                    <a:prstGeom prst="rect">
                      <a:avLst/>
                    </a:prstGeom>
                    <a:noFill/>
                  </pic:spPr>
                </pic:pic>
              </a:graphicData>
            </a:graphic>
            <wp14:sizeRelH relativeFrom="page">
              <wp14:pctWidth>0</wp14:pctWidth>
            </wp14:sizeRelH>
            <wp14:sizeRelV relativeFrom="page">
              <wp14:pctHeight>0</wp14:pctHeight>
            </wp14:sizeRelV>
          </wp:anchor>
        </w:drawing>
      </w:r>
    </w:p>
    <w:p w:rsidR="00266BBE" w:rsidRPr="0091005D" w:rsidRDefault="00645085" w:rsidP="00571E2C">
      <w:r w:rsidRPr="0091005D">
        <w:t xml:space="preserve">Original </w:t>
      </w:r>
      <w:r w:rsidRPr="0091005D">
        <w:rPr>
          <w:rStyle w:val="BodyTextChar"/>
        </w:rPr>
        <w:t>Provider Comments are not carried over to any renewals in Outpatient Pharmacy.</w:t>
      </w:r>
    </w:p>
    <w:p w:rsidR="00825A10" w:rsidRPr="0091005D" w:rsidRDefault="00645085" w:rsidP="009518E5">
      <w:pPr>
        <w:pStyle w:val="Heading3"/>
      </w:pPr>
      <w:bookmarkStart w:id="567" w:name="_Toc428973215"/>
      <w:bookmarkStart w:id="568" w:name="_Toc4750945"/>
      <w:r w:rsidRPr="0091005D">
        <w:t>Renewing an ePharmacy Order</w:t>
      </w:r>
      <w:bookmarkEnd w:id="567"/>
      <w:bookmarkEnd w:id="568"/>
    </w:p>
    <w:p w:rsidR="00825A10" w:rsidRPr="0091005D" w:rsidRDefault="0086145C" w:rsidP="00B62C66">
      <w:pPr>
        <w:pStyle w:val="BodyText"/>
      </w:pPr>
      <w:r w:rsidRPr="0091005D">
        <w:t>When renewing an ePharmacy order, upon acceptance of the renewed order the original prescription will be discontinued and a new order created. If the latest fill of the original order has not been released and is E Payable, the claim for that fill will be reversed. A new claim is submitted for the new prescription.</w:t>
      </w:r>
    </w:p>
    <w:p w:rsidR="00825A10" w:rsidRPr="0091005D" w:rsidRDefault="00825A10" w:rsidP="00571E2C"/>
    <w:p w:rsidR="00825A10" w:rsidRPr="0091005D" w:rsidRDefault="0086145C" w:rsidP="00571E2C">
      <w:pPr>
        <w:rPr>
          <w:i/>
        </w:rPr>
      </w:pPr>
      <w:r w:rsidRPr="0091005D">
        <w:rPr>
          <w:i/>
        </w:rPr>
        <w:t>[This example begins after an order is selected from the Medication Profile screen.]</w:t>
      </w:r>
    </w:p>
    <w:p w:rsidR="000F179E" w:rsidRPr="0091005D" w:rsidRDefault="000F179E" w:rsidP="00571E2C">
      <w:pPr>
        <w:rPr>
          <w:i/>
          <w:sz w:val="16"/>
          <w:szCs w:val="16"/>
        </w:rPr>
      </w:pPr>
    </w:p>
    <w:p w:rsidR="00825A10" w:rsidRPr="0091005D" w:rsidRDefault="00645085" w:rsidP="00A82C3F">
      <w:pPr>
        <w:pStyle w:val="Screen"/>
      </w:pPr>
      <w:r w:rsidRPr="0091005D">
        <w:t xml:space="preserve">OP Medications (ACTIVE)       Nov 04, 2005@11:48:14          Page:    1 of    3 </w:t>
      </w:r>
    </w:p>
    <w:p w:rsidR="00825A10" w:rsidRPr="0091005D" w:rsidRDefault="00645085" w:rsidP="00A82C3F">
      <w:pPr>
        <w:pStyle w:val="Screen"/>
      </w:pPr>
      <w:r w:rsidRPr="0091005D">
        <w:t>OPPATIENT,FOUR</w:t>
      </w:r>
    </w:p>
    <w:p w:rsidR="00825A10" w:rsidRPr="0091005D" w:rsidRDefault="00645085" w:rsidP="00A82C3F">
      <w:pPr>
        <w:pStyle w:val="Screen"/>
      </w:pPr>
      <w:r w:rsidRPr="0091005D">
        <w:t xml:space="preserve">  PID: 000-01-1322P                                Ht(cm): _______ (______)   </w:t>
      </w:r>
    </w:p>
    <w:p w:rsidR="0046469C" w:rsidRDefault="00645085" w:rsidP="00A82C3F">
      <w:pPr>
        <w:pStyle w:val="Screen"/>
      </w:pPr>
      <w:r w:rsidRPr="0091005D">
        <w:lastRenderedPageBreak/>
        <w:t xml:space="preserve">  DOB: NOV 12,1975 (29)                            Wt(kg): _______ (______)</w:t>
      </w:r>
    </w:p>
    <w:p w:rsidR="0046469C" w:rsidRDefault="0046469C" w:rsidP="0046469C">
      <w:pPr>
        <w:pStyle w:val="Screen"/>
      </w:pPr>
      <w:r>
        <w:t xml:space="preserve">  SEX: </w:t>
      </w:r>
      <w:r w:rsidRPr="003168EC">
        <w:t xml:space="preserve">MALE                   </w:t>
      </w:r>
    </w:p>
    <w:p w:rsidR="0046469C" w:rsidRPr="0037669D" w:rsidRDefault="0046469C" w:rsidP="0046469C">
      <w:pPr>
        <w:pStyle w:val="Screen"/>
      </w:pPr>
      <w:r>
        <w:rPr>
          <w:rFonts w:cs="Courier New"/>
        </w:rPr>
        <w:t xml:space="preserve"> </w:t>
      </w:r>
      <w:r w:rsidRPr="00CD5A11">
        <w:rPr>
          <w:rFonts w:cs="Courier New"/>
        </w:rPr>
        <w:t>CrCL: &lt;Not Found&gt; (CREAT: Not Found)            BSA (m2): _______</w:t>
      </w:r>
    </w:p>
    <w:p w:rsidR="00825A10" w:rsidRPr="0091005D" w:rsidRDefault="0046469C" w:rsidP="00A82C3F">
      <w:pPr>
        <w:pStyle w:val="Screen"/>
      </w:pPr>
      <w:r w:rsidRPr="00782F45">
        <w:t xml:space="preserve">                                                                                </w:t>
      </w:r>
      <w:r w:rsidR="00645085" w:rsidRPr="0091005D">
        <w:t xml:space="preserve">   </w:t>
      </w:r>
    </w:p>
    <w:p w:rsidR="00825A10" w:rsidRPr="0091005D" w:rsidRDefault="00645085" w:rsidP="00A82C3F">
      <w:pPr>
        <w:pStyle w:val="Screen"/>
      </w:pPr>
      <w:r w:rsidRPr="0091005D">
        <w:t xml:space="preserve">                                                                                </w:t>
      </w:r>
    </w:p>
    <w:p w:rsidR="00825A10" w:rsidRPr="0091005D" w:rsidRDefault="00645085" w:rsidP="00A82C3F">
      <w:pPr>
        <w:pStyle w:val="Screen"/>
      </w:pPr>
      <w:r w:rsidRPr="0091005D">
        <w:t xml:space="preserve">               Rx #: 100003642$e                                               </w:t>
      </w:r>
    </w:p>
    <w:p w:rsidR="00825A10" w:rsidRPr="0091005D" w:rsidRDefault="00645085" w:rsidP="00A82C3F">
      <w:pPr>
        <w:pStyle w:val="Screen"/>
      </w:pPr>
      <w:bookmarkStart w:id="569" w:name="Page_139"/>
      <w:bookmarkStart w:id="570" w:name="Page_140"/>
      <w:bookmarkEnd w:id="569"/>
      <w:bookmarkEnd w:id="570"/>
      <w:r w:rsidRPr="0091005D">
        <w:t xml:space="preserve"> (1) *Orderable Item: SIMETHICONE TAB,CHEWABLE                                  </w:t>
      </w:r>
    </w:p>
    <w:p w:rsidR="00837EB3" w:rsidRPr="0091005D" w:rsidRDefault="00645085" w:rsidP="00A82C3F">
      <w:pPr>
        <w:pStyle w:val="Screen"/>
      </w:pPr>
      <w:r w:rsidRPr="0091005D">
        <w:t xml:space="preserve"> (2)            Drug: SIMETHICONE 40MG TAB </w:t>
      </w:r>
    </w:p>
    <w:p w:rsidR="00825A10" w:rsidRPr="0091005D" w:rsidRDefault="00837EB3" w:rsidP="00A82C3F">
      <w:pPr>
        <w:pStyle w:val="Screen"/>
      </w:pPr>
      <w:r w:rsidRPr="0091005D">
        <w:t xml:space="preserve">                 NDC: 00056-0176-75</w:t>
      </w:r>
      <w:r w:rsidR="00645085" w:rsidRPr="0091005D">
        <w:t xml:space="preserve">                                     </w:t>
      </w:r>
    </w:p>
    <w:p w:rsidR="00825A10" w:rsidRPr="0091005D" w:rsidRDefault="00645085" w:rsidP="00A82C3F">
      <w:pPr>
        <w:pStyle w:val="Screen"/>
      </w:pPr>
      <w:r w:rsidRPr="0091005D">
        <w:t xml:space="preserve"> (3)         *Dosage: 40 (MG)                                                   </w:t>
      </w:r>
    </w:p>
    <w:p w:rsidR="00825A10" w:rsidRPr="0091005D" w:rsidRDefault="00645085" w:rsidP="00A82C3F">
      <w:pPr>
        <w:pStyle w:val="Screen"/>
      </w:pPr>
      <w:r w:rsidRPr="0091005D">
        <w:t xml:space="preserve">                Verb: CHEW                                                      </w:t>
      </w:r>
    </w:p>
    <w:p w:rsidR="00825A10" w:rsidRPr="0091005D" w:rsidRDefault="00645085" w:rsidP="00A82C3F">
      <w:pPr>
        <w:pStyle w:val="Screen"/>
      </w:pPr>
      <w:r w:rsidRPr="0091005D">
        <w:t xml:space="preserve">      Dispense Units: 1                                                         </w:t>
      </w:r>
    </w:p>
    <w:p w:rsidR="00825A10" w:rsidRPr="0091005D" w:rsidRDefault="00645085" w:rsidP="00A82C3F">
      <w:pPr>
        <w:pStyle w:val="Screen"/>
      </w:pPr>
      <w:r w:rsidRPr="0091005D">
        <w:t xml:space="preserve">                Noun: TABLET                                                    </w:t>
      </w:r>
    </w:p>
    <w:p w:rsidR="00825A10" w:rsidRPr="0091005D" w:rsidRDefault="00645085" w:rsidP="00A82C3F">
      <w:pPr>
        <w:pStyle w:val="Screen"/>
      </w:pPr>
      <w:r w:rsidRPr="0091005D">
        <w:t xml:space="preserve">              *Route: ORAL                                                      </w:t>
      </w:r>
    </w:p>
    <w:p w:rsidR="00825A10" w:rsidRPr="0091005D" w:rsidRDefault="00645085" w:rsidP="00A82C3F">
      <w:pPr>
        <w:pStyle w:val="Screen"/>
      </w:pPr>
      <w:r w:rsidRPr="0091005D">
        <w:t xml:space="preserve">           *Schedule: TID                                                       </w:t>
      </w:r>
    </w:p>
    <w:p w:rsidR="00825A10" w:rsidRPr="0091005D" w:rsidRDefault="00645085" w:rsidP="00A82C3F">
      <w:pPr>
        <w:pStyle w:val="Screen"/>
      </w:pPr>
      <w:r w:rsidRPr="0091005D">
        <w:t xml:space="preserve"> (4)Pat Instructions:                                                           </w:t>
      </w:r>
    </w:p>
    <w:p w:rsidR="00825A10" w:rsidRPr="0091005D" w:rsidRDefault="00645085" w:rsidP="00A82C3F">
      <w:pPr>
        <w:pStyle w:val="Screen"/>
      </w:pPr>
      <w:r w:rsidRPr="0091005D">
        <w:t xml:space="preserve">                 SIG: CHEW ONE TABLET BY BY MOUTH THREE TIMES A DAY             </w:t>
      </w:r>
    </w:p>
    <w:p w:rsidR="00825A10" w:rsidRPr="0091005D" w:rsidRDefault="00645085" w:rsidP="00A82C3F">
      <w:pPr>
        <w:pStyle w:val="Screen"/>
      </w:pPr>
      <w:r w:rsidRPr="0091005D">
        <w:t xml:space="preserve"> (5)  Patient Status: OPT NSC                                                   </w:t>
      </w:r>
    </w:p>
    <w:p w:rsidR="00825A10" w:rsidRPr="0091005D" w:rsidRDefault="00645085" w:rsidP="00A82C3F">
      <w:pPr>
        <w:pStyle w:val="Screen"/>
      </w:pPr>
      <w:r w:rsidRPr="0091005D">
        <w:t xml:space="preserve"> (6)      Issue Date: 08/11/05               (7)  Fill Date: 08/11/05           </w:t>
      </w:r>
    </w:p>
    <w:p w:rsidR="00825A10" w:rsidRPr="0091005D" w:rsidRDefault="00645085" w:rsidP="00A82C3F">
      <w:pPr>
        <w:pStyle w:val="Screen"/>
      </w:pPr>
      <w:r w:rsidRPr="0091005D">
        <w:t xml:space="preserve">      Last Fill Date: 08/11/05 (Window)   </w:t>
      </w:r>
    </w:p>
    <w:p w:rsidR="00825A10" w:rsidRPr="0091005D" w:rsidRDefault="00645085" w:rsidP="00A82C3F">
      <w:pPr>
        <w:pStyle w:val="Screen"/>
      </w:pPr>
      <w:r w:rsidRPr="0091005D">
        <w:t xml:space="preserve">+         Enter ?? for more actions                                             </w:t>
      </w:r>
    </w:p>
    <w:p w:rsidR="00825A10" w:rsidRPr="0091005D" w:rsidRDefault="00645085" w:rsidP="00A82C3F">
      <w:pPr>
        <w:pStyle w:val="Screen"/>
      </w:pPr>
      <w:r w:rsidRPr="0091005D">
        <w:t>DC   Discontinue          PR   Partial              RL   Release</w:t>
      </w:r>
    </w:p>
    <w:p w:rsidR="00825A10" w:rsidRPr="0091005D" w:rsidRDefault="00645085" w:rsidP="00A82C3F">
      <w:pPr>
        <w:pStyle w:val="Screen"/>
      </w:pPr>
      <w:r w:rsidRPr="0091005D">
        <w:t>ED   Edit                 RF   Refill               RN   Renew</w:t>
      </w:r>
    </w:p>
    <w:p w:rsidR="00825A10" w:rsidRPr="0091005D" w:rsidRDefault="00645085" w:rsidP="00A82C3F">
      <w:pPr>
        <w:pStyle w:val="Screen"/>
      </w:pPr>
      <w:r w:rsidRPr="0091005D">
        <w:t xml:space="preserve">Select Action: Next Screen//  </w:t>
      </w:r>
      <w:r w:rsidRPr="0091005D">
        <w:rPr>
          <w:b/>
        </w:rPr>
        <w:t>RN</w:t>
      </w:r>
      <w:r w:rsidRPr="0091005D">
        <w:t xml:space="preserve">   Renew  </w:t>
      </w:r>
    </w:p>
    <w:p w:rsidR="00825A10" w:rsidRPr="0091005D" w:rsidRDefault="00645085" w:rsidP="00A82C3F">
      <w:pPr>
        <w:pStyle w:val="Screen"/>
      </w:pPr>
      <w:r w:rsidRPr="0091005D">
        <w:t>FILL DATE:  (11/4/2005 - 11/5/2006): TODAY// &lt;</w:t>
      </w:r>
      <w:r w:rsidRPr="0091005D">
        <w:rPr>
          <w:b/>
        </w:rPr>
        <w:t>Enter</w:t>
      </w:r>
      <w:r w:rsidRPr="0091005D">
        <w:t>&gt;  (NOV 04, 2005)</w:t>
      </w:r>
    </w:p>
    <w:p w:rsidR="00825A10" w:rsidRPr="0091005D" w:rsidRDefault="00645085" w:rsidP="00A82C3F">
      <w:pPr>
        <w:pStyle w:val="Screen"/>
      </w:pPr>
      <w:r w:rsidRPr="0091005D">
        <w:t>MAIL/WINDOW: WINDOW// &lt;</w:t>
      </w:r>
      <w:r w:rsidRPr="0091005D">
        <w:rPr>
          <w:b/>
        </w:rPr>
        <w:t>Enter</w:t>
      </w:r>
      <w:r w:rsidRPr="0091005D">
        <w:t>&gt;WINDOW</w:t>
      </w:r>
    </w:p>
    <w:p w:rsidR="00825A10" w:rsidRPr="0091005D" w:rsidRDefault="00645085" w:rsidP="00A82C3F">
      <w:pPr>
        <w:pStyle w:val="Screen"/>
      </w:pPr>
      <w:r w:rsidRPr="0091005D">
        <w:t>METHOD OF PICK-UP: &lt;</w:t>
      </w:r>
      <w:r w:rsidRPr="0091005D">
        <w:rPr>
          <w:b/>
        </w:rPr>
        <w:t>Enter</w:t>
      </w:r>
      <w:r w:rsidRPr="0091005D">
        <w:t xml:space="preserve">&gt; </w:t>
      </w:r>
    </w:p>
    <w:p w:rsidR="00825A10" w:rsidRPr="0091005D" w:rsidRDefault="00645085" w:rsidP="00A82C3F">
      <w:pPr>
        <w:pStyle w:val="Screen"/>
      </w:pPr>
      <w:r w:rsidRPr="0091005D">
        <w:t>Nature of Order: WRITTEN//    &lt;</w:t>
      </w:r>
      <w:r w:rsidRPr="0091005D">
        <w:rPr>
          <w:b/>
        </w:rPr>
        <w:t>Enter</w:t>
      </w:r>
      <w:r w:rsidRPr="0091005D">
        <w:t>&gt;    W</w:t>
      </w:r>
    </w:p>
    <w:p w:rsidR="00825A10" w:rsidRPr="0091005D" w:rsidRDefault="00645085" w:rsidP="00A82C3F">
      <w:pPr>
        <w:pStyle w:val="Screen"/>
      </w:pPr>
      <w:r w:rsidRPr="0091005D">
        <w:t>WAS THE PATIENT COUNSELED: NO//&lt;</w:t>
      </w:r>
      <w:r w:rsidRPr="0091005D">
        <w:rPr>
          <w:b/>
        </w:rPr>
        <w:t>Enter</w:t>
      </w:r>
      <w:r w:rsidRPr="0091005D">
        <w:t>&gt; NO</w:t>
      </w:r>
    </w:p>
    <w:p w:rsidR="00825A10" w:rsidRPr="0091005D" w:rsidRDefault="00825A10" w:rsidP="00A82C3F">
      <w:pPr>
        <w:pStyle w:val="Screen"/>
      </w:pPr>
    </w:p>
    <w:p w:rsidR="00825A10" w:rsidRPr="0091005D" w:rsidRDefault="00645085" w:rsidP="00A82C3F">
      <w:pPr>
        <w:pStyle w:val="Screen"/>
      </w:pPr>
      <w:r w:rsidRPr="0091005D">
        <w:t>Now Renewing Rx # 100003642   Drug: SIMETHICONE 40MG TAB</w:t>
      </w:r>
    </w:p>
    <w:p w:rsidR="00825A10" w:rsidRPr="0091005D" w:rsidRDefault="00825A10" w:rsidP="00A82C3F">
      <w:pPr>
        <w:pStyle w:val="Screen"/>
      </w:pPr>
    </w:p>
    <w:p w:rsidR="0098286A" w:rsidRPr="0091005D" w:rsidRDefault="0098286A" w:rsidP="0098286A">
      <w:pPr>
        <w:pStyle w:val="Screen"/>
      </w:pPr>
      <w:r w:rsidRPr="0091005D">
        <w:t xml:space="preserve">Now doing remote order checks. Please wait... </w:t>
      </w:r>
    </w:p>
    <w:p w:rsidR="0098286A" w:rsidRPr="0091005D" w:rsidRDefault="0098286A" w:rsidP="0098286A">
      <w:pPr>
        <w:pStyle w:val="Screen"/>
      </w:pPr>
    </w:p>
    <w:p w:rsidR="0098286A" w:rsidRPr="0091005D" w:rsidRDefault="0098286A" w:rsidP="0098286A">
      <w:pPr>
        <w:pStyle w:val="Screen"/>
      </w:pPr>
      <w:r w:rsidRPr="0091005D">
        <w:t>Now doing allergy checks.  Please wait...</w:t>
      </w:r>
    </w:p>
    <w:p w:rsidR="0098286A" w:rsidRPr="0091005D" w:rsidRDefault="0098286A" w:rsidP="0098286A">
      <w:pPr>
        <w:pStyle w:val="Screen"/>
      </w:pPr>
    </w:p>
    <w:p w:rsidR="0098286A" w:rsidRPr="0091005D" w:rsidRDefault="0098286A" w:rsidP="0098286A">
      <w:pPr>
        <w:pStyle w:val="Screen"/>
      </w:pPr>
      <w:r w:rsidRPr="0091005D">
        <w:t>Now processing Clinical Reminder Order Checks. Please wait ...</w:t>
      </w:r>
    </w:p>
    <w:p w:rsidR="0098286A" w:rsidRPr="0091005D" w:rsidRDefault="0098286A" w:rsidP="0098286A">
      <w:pPr>
        <w:pStyle w:val="Screen"/>
      </w:pPr>
    </w:p>
    <w:p w:rsidR="0098286A" w:rsidRPr="0091005D" w:rsidRDefault="0098286A" w:rsidP="0098286A">
      <w:pPr>
        <w:pStyle w:val="Screen"/>
      </w:pPr>
      <w:r w:rsidRPr="0091005D">
        <w:t>Now Processing Enhanced Order Checks!  Please Wait...</w:t>
      </w:r>
    </w:p>
    <w:p w:rsidR="00825A10" w:rsidRPr="0091005D" w:rsidRDefault="00825A10" w:rsidP="00A82C3F">
      <w:pPr>
        <w:pStyle w:val="Screen"/>
      </w:pPr>
    </w:p>
    <w:p w:rsidR="00825A10" w:rsidRPr="0091005D" w:rsidRDefault="00825A10" w:rsidP="00A82C3F">
      <w:pPr>
        <w:pStyle w:val="Screen"/>
      </w:pPr>
    </w:p>
    <w:p w:rsidR="00825A10" w:rsidRPr="0091005D" w:rsidRDefault="00645085" w:rsidP="00A82C3F">
      <w:pPr>
        <w:pStyle w:val="Screen"/>
      </w:pPr>
      <w:r w:rsidRPr="0091005D">
        <w:t>100003642A   SIMETHICONE 40MG TAB              QTY: 90</w:t>
      </w:r>
    </w:p>
    <w:p w:rsidR="00825A10" w:rsidRPr="0091005D" w:rsidRDefault="00645085" w:rsidP="00A82C3F">
      <w:pPr>
        <w:pStyle w:val="Screen"/>
      </w:pPr>
      <w:r w:rsidRPr="0091005D">
        <w:t># OF REFILLS: 5  ISSUED: 11-04-05</w:t>
      </w:r>
    </w:p>
    <w:p w:rsidR="00825A10" w:rsidRPr="0091005D" w:rsidRDefault="00645085" w:rsidP="00A82C3F">
      <w:pPr>
        <w:pStyle w:val="Screen"/>
      </w:pPr>
      <w:r w:rsidRPr="0091005D">
        <w:t>SIG: CHEW ONE TABLET BY BY MOUTH THREE TIMES A DAY</w:t>
      </w:r>
    </w:p>
    <w:p w:rsidR="00825A10" w:rsidRPr="0091005D" w:rsidRDefault="00645085" w:rsidP="00A82C3F">
      <w:pPr>
        <w:pStyle w:val="Screen"/>
      </w:pPr>
      <w:r w:rsidRPr="0091005D">
        <w:t>FILLED: 11-04-05</w:t>
      </w:r>
    </w:p>
    <w:p w:rsidR="00825A10" w:rsidRPr="0091005D" w:rsidRDefault="00645085" w:rsidP="00A82C3F">
      <w:pPr>
        <w:pStyle w:val="Screen"/>
      </w:pPr>
      <w:r w:rsidRPr="0091005D">
        <w:t>ROUTING: WINDOW     PHYS: OPPROVIDER4,TWO</w:t>
      </w:r>
    </w:p>
    <w:p w:rsidR="00825A10" w:rsidRPr="0091005D" w:rsidRDefault="00825A10" w:rsidP="00A82C3F">
      <w:pPr>
        <w:pStyle w:val="Screen"/>
      </w:pPr>
    </w:p>
    <w:p w:rsidR="00825A10" w:rsidRPr="0091005D" w:rsidRDefault="00645085" w:rsidP="00A82C3F">
      <w:pPr>
        <w:pStyle w:val="Screen"/>
      </w:pPr>
      <w:r w:rsidRPr="0091005D">
        <w:t xml:space="preserve">Edit renewed Rx ? Y// </w:t>
      </w:r>
      <w:r w:rsidRPr="0091005D">
        <w:rPr>
          <w:b/>
        </w:rPr>
        <w:t>&lt;Enter&gt;</w:t>
      </w:r>
      <w:r w:rsidRPr="0091005D">
        <w:t xml:space="preserve"> ES</w:t>
      </w:r>
    </w:p>
    <w:p w:rsidR="000F179E" w:rsidRPr="0091005D" w:rsidRDefault="000F179E" w:rsidP="006D3E80">
      <w:pPr>
        <w:pStyle w:val="Example"/>
        <w:keepNext w:val="0"/>
      </w:pPr>
    </w:p>
    <w:p w:rsidR="00825A10" w:rsidRPr="0091005D" w:rsidRDefault="0086145C" w:rsidP="004E2F4F">
      <w:pPr>
        <w:pStyle w:val="Example"/>
      </w:pPr>
      <w:r w:rsidRPr="0091005D">
        <w:t>Example: Renewing an ePharmacy Order (continued)</w:t>
      </w:r>
    </w:p>
    <w:p w:rsidR="00825A10" w:rsidRPr="0091005D" w:rsidRDefault="00CE0792" w:rsidP="00B62C66">
      <w:pPr>
        <w:pStyle w:val="BodyText"/>
      </w:pPr>
      <w:r w:rsidRPr="0091005D">
        <w:t>[</w:t>
      </w:r>
      <w:r w:rsidR="00645085" w:rsidRPr="0091005D">
        <w:t>To save space, only the second Prescription Renew screen is displayed in this example</w:t>
      </w:r>
      <w:r w:rsidRPr="0091005D">
        <w:t>.]</w:t>
      </w:r>
    </w:p>
    <w:p w:rsidR="00F163FB" w:rsidRPr="0091005D" w:rsidRDefault="00F163FB" w:rsidP="00B62C66">
      <w:pPr>
        <w:pStyle w:val="BodyText"/>
      </w:pPr>
    </w:p>
    <w:p w:rsidR="00825A10" w:rsidRPr="0091005D" w:rsidRDefault="00645085" w:rsidP="004E2F4F">
      <w:pPr>
        <w:pStyle w:val="Screen"/>
        <w:keepNext/>
      </w:pPr>
      <w:r w:rsidRPr="0091005D">
        <w:t xml:space="preserve">Prescription Renew            Jun 04, 2001 16:18:17          Page:    2 of    2 </w:t>
      </w:r>
    </w:p>
    <w:p w:rsidR="00825A10" w:rsidRPr="0091005D" w:rsidRDefault="00645085" w:rsidP="006D3E80">
      <w:pPr>
        <w:pStyle w:val="Screen"/>
        <w:keepNext/>
      </w:pPr>
      <w:r w:rsidRPr="0091005D">
        <w:t>OPPATIENT,FOUR</w:t>
      </w:r>
    </w:p>
    <w:p w:rsidR="00825A10" w:rsidRPr="0091005D" w:rsidRDefault="00645085" w:rsidP="006D3E80">
      <w:pPr>
        <w:pStyle w:val="Screen"/>
        <w:keepNext/>
      </w:pPr>
      <w:r w:rsidRPr="0091005D">
        <w:t xml:space="preserve">  PID: 000-01-1322P                                 Ht(cm): _______ (______)   </w:t>
      </w:r>
    </w:p>
    <w:p w:rsidR="00825A10" w:rsidRPr="0091005D" w:rsidRDefault="00645085" w:rsidP="00A82C3F">
      <w:pPr>
        <w:pStyle w:val="Screen"/>
      </w:pPr>
      <w:r w:rsidRPr="0091005D">
        <w:t xml:space="preserve">  DOB: NOV 12,1975 (29)                            Wt(kg): _______ (______)   </w:t>
      </w:r>
    </w:p>
    <w:p w:rsidR="00825A10" w:rsidRPr="0091005D" w:rsidRDefault="00645085" w:rsidP="00A82C3F">
      <w:pPr>
        <w:pStyle w:val="Screen"/>
      </w:pPr>
      <w:r w:rsidRPr="0091005D">
        <w:t xml:space="preserve">+                                                                               </w:t>
      </w:r>
    </w:p>
    <w:p w:rsidR="00825A10" w:rsidRPr="0091005D" w:rsidRDefault="00645085" w:rsidP="00A82C3F">
      <w:pPr>
        <w:pStyle w:val="Screen"/>
      </w:pPr>
      <w:r w:rsidRPr="0091005D">
        <w:t xml:space="preserve">         Days Supply: 30                                                        </w:t>
      </w:r>
    </w:p>
    <w:p w:rsidR="00825A10" w:rsidRPr="0091005D" w:rsidRDefault="00645085" w:rsidP="00A82C3F">
      <w:pPr>
        <w:pStyle w:val="Screen"/>
      </w:pPr>
      <w:r w:rsidRPr="0091005D">
        <w:t xml:space="preserve">                 QTY (  ): 90                                                   </w:t>
      </w:r>
    </w:p>
    <w:p w:rsidR="00825A10" w:rsidRPr="0091005D" w:rsidRDefault="00645085" w:rsidP="00A82C3F">
      <w:pPr>
        <w:pStyle w:val="Screen"/>
      </w:pPr>
      <w:r w:rsidRPr="0091005D">
        <w:t xml:space="preserve">  (3)   # of Refills: 5                                                         </w:t>
      </w:r>
    </w:p>
    <w:p w:rsidR="00825A10" w:rsidRPr="0091005D" w:rsidRDefault="00645085" w:rsidP="00A82C3F">
      <w:pPr>
        <w:pStyle w:val="Screen"/>
      </w:pPr>
      <w:r w:rsidRPr="0091005D">
        <w:t xml:space="preserve">  (4)        Routing: WINDOW                                                    </w:t>
      </w:r>
    </w:p>
    <w:p w:rsidR="00825A10" w:rsidRPr="0091005D" w:rsidRDefault="00645085" w:rsidP="00A82C3F">
      <w:pPr>
        <w:pStyle w:val="Screen"/>
      </w:pPr>
      <w:r w:rsidRPr="0091005D">
        <w:t xml:space="preserve">  (5)         Clinic:                                                           </w:t>
      </w:r>
    </w:p>
    <w:p w:rsidR="00825A10" w:rsidRPr="0091005D" w:rsidRDefault="00645085" w:rsidP="00A82C3F">
      <w:pPr>
        <w:pStyle w:val="Screen"/>
      </w:pPr>
      <w:r w:rsidRPr="0091005D">
        <w:t xml:space="preserve">  (6)       Provider: OPPROVIDER4,TWO                                            </w:t>
      </w:r>
    </w:p>
    <w:p w:rsidR="00825A10" w:rsidRPr="0091005D" w:rsidRDefault="00645085" w:rsidP="00A82C3F">
      <w:pPr>
        <w:pStyle w:val="Screen"/>
      </w:pPr>
      <w:r w:rsidRPr="0091005D">
        <w:t xml:space="preserve">  (7)         Copies: 1                                                         </w:t>
      </w:r>
    </w:p>
    <w:p w:rsidR="00825A10" w:rsidRPr="0091005D" w:rsidRDefault="00645085" w:rsidP="00A82C3F">
      <w:pPr>
        <w:pStyle w:val="Screen"/>
      </w:pPr>
      <w:r w:rsidRPr="0091005D">
        <w:t xml:space="preserve">  (8)        Remarks: RENEWED FROM RX # 100003642                               </w:t>
      </w:r>
    </w:p>
    <w:p w:rsidR="00825A10" w:rsidRPr="0091005D" w:rsidRDefault="00645085" w:rsidP="00A82C3F">
      <w:pPr>
        <w:pStyle w:val="Screen"/>
      </w:pPr>
      <w:r w:rsidRPr="0091005D">
        <w:t xml:space="preserve">   Entry By: OPPHARMACIST4,THREE                   Entry Date: NOV 4,2005 11:56:31 </w:t>
      </w:r>
    </w:p>
    <w:p w:rsidR="00825A10" w:rsidRPr="0091005D" w:rsidRDefault="00825A10" w:rsidP="00A82C3F">
      <w:pPr>
        <w:pStyle w:val="Screen"/>
      </w:pPr>
    </w:p>
    <w:p w:rsidR="00825A10" w:rsidRPr="0091005D" w:rsidRDefault="00645085" w:rsidP="00A82C3F">
      <w:pPr>
        <w:pStyle w:val="Screen"/>
      </w:pPr>
      <w:r w:rsidRPr="0091005D">
        <w:lastRenderedPageBreak/>
        <w:t xml:space="preserve">          Enter ?? for more actions                                             </w:t>
      </w:r>
    </w:p>
    <w:p w:rsidR="00825A10" w:rsidRPr="0091005D" w:rsidRDefault="00645085" w:rsidP="00A82C3F">
      <w:pPr>
        <w:pStyle w:val="Screen"/>
      </w:pPr>
      <w:r w:rsidRPr="0091005D">
        <w:t>AC   Accept                             DC   Discontinue</w:t>
      </w:r>
    </w:p>
    <w:p w:rsidR="00825A10" w:rsidRPr="0091005D" w:rsidRDefault="00645085" w:rsidP="00A82C3F">
      <w:pPr>
        <w:pStyle w:val="Screen"/>
      </w:pPr>
      <w:r w:rsidRPr="0091005D">
        <w:t>BY   Bypass                             ED   Edit</w:t>
      </w:r>
    </w:p>
    <w:p w:rsidR="00825A10" w:rsidRPr="0091005D" w:rsidRDefault="00645085" w:rsidP="00A82C3F">
      <w:pPr>
        <w:pStyle w:val="Screen"/>
      </w:pPr>
      <w:r w:rsidRPr="0091005D">
        <w:t xml:space="preserve">Select Item(s): Quit// </w:t>
      </w:r>
      <w:r w:rsidRPr="0091005D">
        <w:rPr>
          <w:b/>
        </w:rPr>
        <w:t>5</w:t>
      </w:r>
      <w:r w:rsidRPr="0091005D">
        <w:t xml:space="preserve"> </w:t>
      </w:r>
    </w:p>
    <w:p w:rsidR="00825A10" w:rsidRPr="0091005D" w:rsidRDefault="00825A10" w:rsidP="00A82C3F">
      <w:pPr>
        <w:pStyle w:val="Screen"/>
      </w:pPr>
    </w:p>
    <w:p w:rsidR="00825A10" w:rsidRPr="0091005D" w:rsidRDefault="00645085" w:rsidP="00A82C3F">
      <w:pPr>
        <w:pStyle w:val="Screen"/>
      </w:pPr>
      <w:r w:rsidRPr="0091005D">
        <w:t xml:space="preserve">CLINIC: </w:t>
      </w:r>
      <w:r w:rsidRPr="0091005D">
        <w:rPr>
          <w:b/>
        </w:rPr>
        <w:t>3EN</w:t>
      </w:r>
    </w:p>
    <w:p w:rsidR="00825A10" w:rsidRPr="0091005D" w:rsidRDefault="00645085" w:rsidP="006D3E80">
      <w:pPr>
        <w:pStyle w:val="Screen"/>
        <w:keepNext/>
      </w:pPr>
      <w:r w:rsidRPr="0091005D">
        <w:t xml:space="preserve">Prescription Renew            Jun 04, 2001 16:24:32          Page:    2 of    2 </w:t>
      </w:r>
    </w:p>
    <w:p w:rsidR="00825A10" w:rsidRPr="0091005D" w:rsidRDefault="00645085" w:rsidP="006D3E80">
      <w:pPr>
        <w:pStyle w:val="Screen"/>
        <w:keepNext/>
      </w:pPr>
      <w:r w:rsidRPr="0091005D">
        <w:t>OPPATIENT,FOUR</w:t>
      </w:r>
    </w:p>
    <w:p w:rsidR="00825A10" w:rsidRPr="0091005D" w:rsidRDefault="00645085" w:rsidP="006D3E80">
      <w:pPr>
        <w:pStyle w:val="Screen"/>
        <w:keepNext/>
      </w:pPr>
      <w:r w:rsidRPr="0091005D">
        <w:t xml:space="preserve">  PID: 000-01-1322P                                 Ht(cm): _______ (______)   </w:t>
      </w:r>
    </w:p>
    <w:p w:rsidR="00825A10" w:rsidRPr="0091005D" w:rsidRDefault="00645085" w:rsidP="00A82C3F">
      <w:pPr>
        <w:pStyle w:val="Screen"/>
      </w:pPr>
      <w:r w:rsidRPr="0091005D">
        <w:t xml:space="preserve">  DOB: NOV 12,1975 (29)                            Wt(kg): _______ (______)   </w:t>
      </w:r>
    </w:p>
    <w:p w:rsidR="00825A10" w:rsidRPr="0091005D" w:rsidRDefault="00645085" w:rsidP="00A82C3F">
      <w:pPr>
        <w:pStyle w:val="Screen"/>
      </w:pPr>
      <w:r w:rsidRPr="0091005D">
        <w:t xml:space="preserve">+                                                                               </w:t>
      </w:r>
    </w:p>
    <w:p w:rsidR="00825A10" w:rsidRPr="0091005D" w:rsidRDefault="00645085" w:rsidP="00A82C3F">
      <w:pPr>
        <w:pStyle w:val="Screen"/>
      </w:pPr>
      <w:r w:rsidRPr="0091005D">
        <w:t xml:space="preserve">         Days Supply: 30                                                        </w:t>
      </w:r>
    </w:p>
    <w:p w:rsidR="00825A10" w:rsidRPr="0091005D" w:rsidRDefault="00645085" w:rsidP="00A82C3F">
      <w:pPr>
        <w:pStyle w:val="Screen"/>
      </w:pPr>
      <w:r w:rsidRPr="0091005D">
        <w:t xml:space="preserve">                 QTY (  ): 90                                                   </w:t>
      </w:r>
    </w:p>
    <w:p w:rsidR="00825A10" w:rsidRPr="0091005D" w:rsidRDefault="00645085" w:rsidP="00A82C3F">
      <w:pPr>
        <w:pStyle w:val="Screen"/>
      </w:pPr>
      <w:r w:rsidRPr="0091005D">
        <w:t xml:space="preserve">  (3)   # of Refills: 5                                                         </w:t>
      </w:r>
    </w:p>
    <w:p w:rsidR="00825A10" w:rsidRPr="0091005D" w:rsidRDefault="00645085" w:rsidP="00A82C3F">
      <w:pPr>
        <w:pStyle w:val="Screen"/>
      </w:pPr>
      <w:r w:rsidRPr="0091005D">
        <w:t xml:space="preserve">  (4)        Routing: WINDOW                                                    </w:t>
      </w:r>
    </w:p>
    <w:p w:rsidR="00825A10" w:rsidRPr="0091005D" w:rsidRDefault="00645085" w:rsidP="00A82C3F">
      <w:pPr>
        <w:pStyle w:val="Screen"/>
      </w:pPr>
      <w:r w:rsidRPr="0091005D">
        <w:t xml:space="preserve">  (5)         Clinic:                                                           </w:t>
      </w:r>
    </w:p>
    <w:p w:rsidR="00825A10" w:rsidRPr="0091005D" w:rsidRDefault="00645085" w:rsidP="00A82C3F">
      <w:pPr>
        <w:pStyle w:val="Screen"/>
      </w:pPr>
      <w:r w:rsidRPr="0091005D">
        <w:t xml:space="preserve">  (6)       Provider: OPPROVIDER4,TWO                                             </w:t>
      </w:r>
    </w:p>
    <w:p w:rsidR="00825A10" w:rsidRPr="0091005D" w:rsidRDefault="00645085" w:rsidP="00A82C3F">
      <w:pPr>
        <w:pStyle w:val="Screen"/>
      </w:pPr>
      <w:r w:rsidRPr="0091005D">
        <w:t xml:space="preserve">  (7)         Copies: 1                                                         </w:t>
      </w:r>
    </w:p>
    <w:p w:rsidR="00825A10" w:rsidRPr="0091005D" w:rsidRDefault="00645085" w:rsidP="00A82C3F">
      <w:pPr>
        <w:pStyle w:val="Screen"/>
      </w:pPr>
      <w:r w:rsidRPr="0091005D">
        <w:t xml:space="preserve">  (8)        Remarks: RENEWED FROM RX # 100003642                               </w:t>
      </w:r>
    </w:p>
    <w:p w:rsidR="00825A10" w:rsidRPr="0091005D" w:rsidRDefault="00645085" w:rsidP="00A82C3F">
      <w:pPr>
        <w:pStyle w:val="Screen"/>
      </w:pPr>
      <w:r w:rsidRPr="0091005D">
        <w:t xml:space="preserve">   Entry By: OPPHARMACIST4,THREE                 Entry Date: NOV 4,2005 11:56:31 </w:t>
      </w:r>
    </w:p>
    <w:p w:rsidR="00825A10" w:rsidRPr="0091005D" w:rsidRDefault="00825A10" w:rsidP="00A82C3F">
      <w:pPr>
        <w:pStyle w:val="Screen"/>
      </w:pPr>
    </w:p>
    <w:p w:rsidR="00825A10" w:rsidRPr="0091005D" w:rsidRDefault="00645085" w:rsidP="00AF31B3">
      <w:pPr>
        <w:pStyle w:val="Screen"/>
      </w:pPr>
      <w:r w:rsidRPr="0091005D">
        <w:t xml:space="preserve">          Enter ?? for more actions                                             </w:t>
      </w:r>
    </w:p>
    <w:p w:rsidR="00825A10" w:rsidRPr="0091005D" w:rsidRDefault="00645085" w:rsidP="006D3E80">
      <w:pPr>
        <w:pStyle w:val="Screen"/>
        <w:keepNext/>
        <w:rPr>
          <w:rFonts w:cs="Courier New"/>
        </w:rPr>
      </w:pPr>
      <w:r w:rsidRPr="0091005D">
        <w:rPr>
          <w:rFonts w:cs="Courier New"/>
        </w:rPr>
        <w:t>AC   Accept                             DC   Discontinue</w:t>
      </w:r>
    </w:p>
    <w:p w:rsidR="00825A10" w:rsidRPr="0091005D" w:rsidRDefault="00645085" w:rsidP="00A82C3F">
      <w:pPr>
        <w:pStyle w:val="Screen"/>
        <w:rPr>
          <w:rFonts w:cs="Courier New"/>
        </w:rPr>
      </w:pPr>
      <w:r w:rsidRPr="0091005D">
        <w:rPr>
          <w:rFonts w:cs="Courier New"/>
        </w:rPr>
        <w:t>BY   Bypass                             ED   Edit</w:t>
      </w:r>
    </w:p>
    <w:p w:rsidR="00825A10" w:rsidRPr="0091005D" w:rsidRDefault="00645085" w:rsidP="00A82C3F">
      <w:pPr>
        <w:pStyle w:val="Screen"/>
        <w:rPr>
          <w:rFonts w:cs="Courier New"/>
        </w:rPr>
      </w:pPr>
      <w:r w:rsidRPr="0091005D">
        <w:rPr>
          <w:rFonts w:cs="Courier New"/>
        </w:rPr>
        <w:t xml:space="preserve">Select Item(s): Quit// </w:t>
      </w:r>
      <w:r w:rsidRPr="0091005D">
        <w:rPr>
          <w:rFonts w:cs="Courier New"/>
          <w:b/>
        </w:rPr>
        <w:t>AC</w:t>
      </w:r>
      <w:r w:rsidRPr="0091005D">
        <w:rPr>
          <w:rFonts w:cs="Courier New"/>
        </w:rPr>
        <w:t xml:space="preserve">  Accept  </w:t>
      </w:r>
    </w:p>
    <w:p w:rsidR="00825A10" w:rsidRPr="0091005D" w:rsidRDefault="00645085" w:rsidP="00A82C3F">
      <w:pPr>
        <w:pStyle w:val="Screen"/>
        <w:rPr>
          <w:rFonts w:cs="Courier New"/>
        </w:rPr>
      </w:pPr>
      <w:r w:rsidRPr="0091005D">
        <w:rPr>
          <w:rFonts w:cs="Courier New"/>
        </w:rPr>
        <w:t xml:space="preserve">       SC Percent: 40%</w:t>
      </w:r>
    </w:p>
    <w:p w:rsidR="00825A10" w:rsidRPr="0091005D" w:rsidRDefault="00645085" w:rsidP="00A82C3F">
      <w:pPr>
        <w:pStyle w:val="Screen"/>
        <w:rPr>
          <w:rFonts w:cs="Courier New"/>
        </w:rPr>
      </w:pPr>
      <w:r w:rsidRPr="0091005D">
        <w:rPr>
          <w:rFonts w:cs="Courier New"/>
        </w:rPr>
        <w:t xml:space="preserve">     Disabilities: NONE STATED</w:t>
      </w:r>
    </w:p>
    <w:p w:rsidR="00825A10" w:rsidRPr="0091005D" w:rsidRDefault="00825A10" w:rsidP="00A82C3F">
      <w:pPr>
        <w:pStyle w:val="Screen"/>
        <w:rPr>
          <w:rFonts w:cs="Courier New"/>
        </w:rPr>
      </w:pPr>
    </w:p>
    <w:p w:rsidR="00825A10" w:rsidRPr="0091005D" w:rsidRDefault="00645085" w:rsidP="00A82C3F">
      <w:pPr>
        <w:pStyle w:val="Screen"/>
        <w:rPr>
          <w:rFonts w:cs="Courier New"/>
        </w:rPr>
      </w:pPr>
      <w:r w:rsidRPr="0091005D">
        <w:rPr>
          <w:rFonts w:cs="Courier New"/>
        </w:rPr>
        <w:t xml:space="preserve">Was treatment for Service Connected condition? NO// </w:t>
      </w:r>
      <w:r w:rsidRPr="0091005D">
        <w:rPr>
          <w:rFonts w:cs="Courier New"/>
          <w:b/>
        </w:rPr>
        <w:t>&lt;Enter&gt;</w:t>
      </w:r>
    </w:p>
    <w:p w:rsidR="00825A10" w:rsidRPr="0091005D" w:rsidRDefault="00645085" w:rsidP="00A82C3F">
      <w:pPr>
        <w:pStyle w:val="Screen"/>
        <w:rPr>
          <w:rFonts w:cs="Courier New"/>
        </w:rPr>
      </w:pPr>
      <w:r w:rsidRPr="0091005D">
        <w:rPr>
          <w:rFonts w:cs="Courier New"/>
        </w:rPr>
        <w:t>Reversing prescription 100003642.</w:t>
      </w:r>
    </w:p>
    <w:p w:rsidR="00825A10" w:rsidRPr="0091005D" w:rsidRDefault="00825A10" w:rsidP="00A82C3F">
      <w:pPr>
        <w:pStyle w:val="Screen"/>
        <w:rPr>
          <w:rFonts w:cs="Courier New"/>
        </w:rPr>
      </w:pPr>
    </w:p>
    <w:p w:rsidR="00825A10" w:rsidRPr="0091005D" w:rsidRDefault="00645085" w:rsidP="00A82C3F">
      <w:pPr>
        <w:pStyle w:val="Screen"/>
        <w:rPr>
          <w:rFonts w:cs="Courier New"/>
        </w:rPr>
      </w:pPr>
      <w:r w:rsidRPr="0091005D">
        <w:rPr>
          <w:rFonts w:cs="Courier New"/>
        </w:rPr>
        <w:t xml:space="preserve">Claim Status: </w:t>
      </w:r>
    </w:p>
    <w:p w:rsidR="00825A10" w:rsidRPr="0091005D" w:rsidRDefault="00645085" w:rsidP="00A82C3F">
      <w:pPr>
        <w:pStyle w:val="Screen"/>
        <w:rPr>
          <w:rFonts w:cs="Courier New"/>
        </w:rPr>
      </w:pPr>
      <w:r w:rsidRPr="0091005D">
        <w:rPr>
          <w:rFonts w:cs="Courier New"/>
        </w:rPr>
        <w:t>Reversing and Rebilling a previously submitted claim...</w:t>
      </w:r>
    </w:p>
    <w:p w:rsidR="00825A10" w:rsidRPr="0091005D" w:rsidRDefault="00645085" w:rsidP="00A82C3F">
      <w:pPr>
        <w:pStyle w:val="Screen"/>
        <w:rPr>
          <w:rFonts w:cs="Courier New"/>
        </w:rPr>
      </w:pPr>
      <w:r w:rsidRPr="0091005D">
        <w:rPr>
          <w:rFonts w:cs="Courier New"/>
        </w:rPr>
        <w:t>Reversing...</w:t>
      </w:r>
    </w:p>
    <w:p w:rsidR="00825A10" w:rsidRPr="0091005D" w:rsidRDefault="00645085" w:rsidP="00A82C3F">
      <w:pPr>
        <w:pStyle w:val="Screen"/>
        <w:rPr>
          <w:rFonts w:cs="Courier New"/>
        </w:rPr>
      </w:pPr>
      <w:r w:rsidRPr="0091005D">
        <w:rPr>
          <w:rFonts w:cs="Courier New"/>
        </w:rPr>
        <w:t>IN PROGRESS-Waiting for transmit</w:t>
      </w:r>
    </w:p>
    <w:p w:rsidR="00825A10" w:rsidRPr="0091005D" w:rsidRDefault="00645085" w:rsidP="00A82C3F">
      <w:pPr>
        <w:pStyle w:val="Screen"/>
        <w:rPr>
          <w:rFonts w:cs="Courier New"/>
        </w:rPr>
      </w:pPr>
      <w:r w:rsidRPr="0091005D">
        <w:rPr>
          <w:rFonts w:cs="Courier New"/>
        </w:rPr>
        <w:t>IN PROGRESS-Transmitting</w:t>
      </w:r>
    </w:p>
    <w:p w:rsidR="00825A10" w:rsidRPr="0091005D" w:rsidRDefault="00645085" w:rsidP="00A82C3F">
      <w:pPr>
        <w:pStyle w:val="Screen"/>
        <w:rPr>
          <w:rFonts w:cs="Courier New"/>
        </w:rPr>
      </w:pPr>
      <w:r w:rsidRPr="0091005D">
        <w:rPr>
          <w:rFonts w:cs="Courier New"/>
        </w:rPr>
        <w:t>IN PROGRESS-Waiting to process response</w:t>
      </w:r>
    </w:p>
    <w:p w:rsidR="00825A10" w:rsidRPr="0091005D" w:rsidRDefault="00645085" w:rsidP="00A82C3F">
      <w:pPr>
        <w:pStyle w:val="Screen"/>
        <w:rPr>
          <w:rFonts w:cs="Courier New"/>
        </w:rPr>
      </w:pPr>
      <w:r w:rsidRPr="0091005D">
        <w:rPr>
          <w:rFonts w:cs="Courier New"/>
        </w:rPr>
        <w:t>E REVERSAL ACCEPTED</w:t>
      </w:r>
    </w:p>
    <w:p w:rsidR="00825A10" w:rsidRPr="0091005D" w:rsidRDefault="00825A10" w:rsidP="00A82C3F">
      <w:pPr>
        <w:pStyle w:val="Screen"/>
        <w:rPr>
          <w:rFonts w:cs="Courier New"/>
        </w:rPr>
      </w:pPr>
    </w:p>
    <w:p w:rsidR="00825A10" w:rsidRPr="0091005D" w:rsidRDefault="00645085" w:rsidP="00A82C3F">
      <w:pPr>
        <w:pStyle w:val="Screen"/>
        <w:rPr>
          <w:rFonts w:cs="Courier New"/>
        </w:rPr>
      </w:pPr>
      <w:r w:rsidRPr="0091005D">
        <w:rPr>
          <w:rFonts w:cs="Courier New"/>
        </w:rPr>
        <w:t xml:space="preserve"> -Rx 100003642 has been discontinued...</w:t>
      </w:r>
    </w:p>
    <w:p w:rsidR="00825A10" w:rsidRPr="0091005D" w:rsidRDefault="00825A10" w:rsidP="00A82C3F">
      <w:pPr>
        <w:pStyle w:val="Screen"/>
        <w:rPr>
          <w:rFonts w:cs="Courier New"/>
          <w:b/>
        </w:rPr>
      </w:pPr>
    </w:p>
    <w:p w:rsidR="00825A10" w:rsidRPr="0091005D" w:rsidRDefault="00C73894" w:rsidP="00A82C3F">
      <w:pPr>
        <w:pStyle w:val="Screen"/>
        <w:rPr>
          <w:rFonts w:cs="Courier New"/>
        </w:rPr>
      </w:pPr>
      <w:bookmarkStart w:id="571" w:name="AA124"/>
      <w:r w:rsidRPr="0091005D">
        <w:rPr>
          <w:rFonts w:cs="Courier New"/>
        </w:rPr>
        <w:t xml:space="preserve">Veteran </w:t>
      </w:r>
      <w:bookmarkEnd w:id="571"/>
      <w:r w:rsidR="00645085" w:rsidRPr="0091005D">
        <w:rPr>
          <w:rFonts w:cs="Courier New"/>
        </w:rPr>
        <w:t>Prescription 100003642A successfully submitted to ECME for claim generation.</w:t>
      </w:r>
    </w:p>
    <w:p w:rsidR="00825A10" w:rsidRPr="0091005D" w:rsidRDefault="00825A10" w:rsidP="00A82C3F">
      <w:pPr>
        <w:pStyle w:val="Screen"/>
        <w:rPr>
          <w:rFonts w:cs="Courier New"/>
        </w:rPr>
      </w:pPr>
    </w:p>
    <w:p w:rsidR="00825A10" w:rsidRPr="0091005D" w:rsidRDefault="00645085" w:rsidP="006D3E80">
      <w:pPr>
        <w:pStyle w:val="Screen"/>
        <w:rPr>
          <w:rFonts w:cs="Courier New"/>
        </w:rPr>
      </w:pPr>
      <w:r w:rsidRPr="0091005D">
        <w:rPr>
          <w:rFonts w:cs="Courier New"/>
        </w:rPr>
        <w:t xml:space="preserve">Claim Status: </w:t>
      </w:r>
    </w:p>
    <w:p w:rsidR="00825A10" w:rsidRPr="0091005D" w:rsidRDefault="00645085" w:rsidP="006D3E80">
      <w:pPr>
        <w:pStyle w:val="Screen"/>
        <w:rPr>
          <w:rFonts w:cs="Courier New"/>
        </w:rPr>
      </w:pPr>
      <w:r w:rsidRPr="0091005D">
        <w:rPr>
          <w:rFonts w:cs="Courier New"/>
        </w:rPr>
        <w:t>IN PROGRESS-Waiting to start</w:t>
      </w:r>
    </w:p>
    <w:p w:rsidR="00825A10" w:rsidRPr="0091005D" w:rsidRDefault="00645085" w:rsidP="006D3E80">
      <w:pPr>
        <w:pStyle w:val="Screen"/>
        <w:rPr>
          <w:rFonts w:cs="Courier New"/>
        </w:rPr>
      </w:pPr>
      <w:r w:rsidRPr="0091005D">
        <w:rPr>
          <w:rFonts w:cs="Courier New"/>
        </w:rPr>
        <w:t>IN PROGRESS-Waiting for packet build</w:t>
      </w:r>
    </w:p>
    <w:p w:rsidR="00825A10" w:rsidRPr="0091005D" w:rsidRDefault="00645085" w:rsidP="006D3E80">
      <w:pPr>
        <w:pStyle w:val="Screen"/>
        <w:rPr>
          <w:rFonts w:cs="Courier New"/>
        </w:rPr>
      </w:pPr>
      <w:r w:rsidRPr="0091005D">
        <w:rPr>
          <w:rFonts w:cs="Courier New"/>
        </w:rPr>
        <w:t>IN PROGRESS-Packet being built</w:t>
      </w:r>
    </w:p>
    <w:p w:rsidR="00825A10" w:rsidRPr="0091005D" w:rsidRDefault="00645085" w:rsidP="006D3E80">
      <w:pPr>
        <w:pStyle w:val="Screen"/>
        <w:rPr>
          <w:rFonts w:cs="Courier New"/>
        </w:rPr>
      </w:pPr>
      <w:r w:rsidRPr="0091005D">
        <w:rPr>
          <w:rFonts w:cs="Courier New"/>
        </w:rPr>
        <w:t>IN PROGRESS-Waiting for transmit</w:t>
      </w:r>
    </w:p>
    <w:p w:rsidR="00825A10" w:rsidRPr="0091005D" w:rsidRDefault="00645085" w:rsidP="004E2F4F">
      <w:pPr>
        <w:pStyle w:val="Screen"/>
        <w:keepNext/>
        <w:rPr>
          <w:rFonts w:cs="Courier New"/>
        </w:rPr>
      </w:pPr>
      <w:r w:rsidRPr="0091005D">
        <w:rPr>
          <w:rFonts w:cs="Courier New"/>
        </w:rPr>
        <w:t>IN PROGRESS-Transmitting</w:t>
      </w:r>
    </w:p>
    <w:p w:rsidR="00825A10" w:rsidRPr="0091005D" w:rsidRDefault="00645085" w:rsidP="004E2F4F">
      <w:pPr>
        <w:pStyle w:val="Screen"/>
        <w:keepNext/>
        <w:rPr>
          <w:rFonts w:cs="Courier New"/>
        </w:rPr>
      </w:pPr>
      <w:r w:rsidRPr="0091005D">
        <w:rPr>
          <w:rFonts w:cs="Courier New"/>
        </w:rPr>
        <w:t>IN PROGRESS-Receiving response</w:t>
      </w:r>
    </w:p>
    <w:p w:rsidR="00825A10" w:rsidRPr="0091005D" w:rsidRDefault="00645085" w:rsidP="006D3E80">
      <w:pPr>
        <w:pStyle w:val="Screen"/>
        <w:rPr>
          <w:rFonts w:cs="Courier New"/>
        </w:rPr>
      </w:pPr>
      <w:r w:rsidRPr="0091005D">
        <w:rPr>
          <w:rFonts w:cs="Courier New"/>
        </w:rPr>
        <w:t>E PAYABLE</w:t>
      </w:r>
    </w:p>
    <w:p w:rsidR="00825A10" w:rsidRPr="0091005D" w:rsidRDefault="00952EFA" w:rsidP="00571E2C">
      <w:bookmarkStart w:id="572" w:name="_Toc520273551"/>
      <w:bookmarkStart w:id="573" w:name="_Toc520299361"/>
      <w:bookmarkStart w:id="574" w:name="_Toc520304828"/>
      <w:bookmarkStart w:id="575" w:name="_Toc32837098"/>
      <w:bookmarkStart w:id="576" w:name="_Toc38424748"/>
      <w:bookmarkStart w:id="577" w:name="_Toc50535441"/>
      <w:r>
        <w:rPr>
          <w:noProof/>
        </w:rPr>
        <w:drawing>
          <wp:anchor distT="0" distB="0" distL="114300" distR="114300" simplePos="0" relativeHeight="251681792" behindDoc="1" locked="0" layoutInCell="1" allowOverlap="1">
            <wp:simplePos x="0" y="0"/>
            <wp:positionH relativeFrom="column">
              <wp:posOffset>-66675</wp:posOffset>
            </wp:positionH>
            <wp:positionV relativeFrom="paragraph">
              <wp:posOffset>26035</wp:posOffset>
            </wp:positionV>
            <wp:extent cx="600075" cy="523875"/>
            <wp:effectExtent l="0" t="0" r="0" b="0"/>
            <wp:wrapTight wrapText="bothSides">
              <wp:wrapPolygon edited="0">
                <wp:start x="0" y="0"/>
                <wp:lineTo x="0" y="21207"/>
                <wp:lineTo x="21257" y="21207"/>
                <wp:lineTo x="21257" y="0"/>
                <wp:lineTo x="0" y="0"/>
              </wp:wrapPolygon>
            </wp:wrapTight>
            <wp:docPr id="22" name="Picture 354" descr="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4" descr="Note graphic"/>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00075" cy="523875"/>
                    </a:xfrm>
                    <a:prstGeom prst="rect">
                      <a:avLst/>
                    </a:prstGeom>
                    <a:noFill/>
                  </pic:spPr>
                </pic:pic>
              </a:graphicData>
            </a:graphic>
            <wp14:sizeRelH relativeFrom="page">
              <wp14:pctWidth>0</wp14:pctWidth>
            </wp14:sizeRelH>
            <wp14:sizeRelV relativeFrom="page">
              <wp14:pctHeight>0</wp14:pctHeight>
            </wp14:sizeRelV>
          </wp:anchor>
        </w:drawing>
      </w:r>
    </w:p>
    <w:p w:rsidR="00294257" w:rsidRPr="0091005D" w:rsidRDefault="0086145C" w:rsidP="00571E2C">
      <w:pPr>
        <w:rPr>
          <w:rStyle w:val="BodyTextChar"/>
        </w:rPr>
      </w:pPr>
      <w:r w:rsidRPr="0091005D">
        <w:rPr>
          <w:rStyle w:val="BodyTextChar"/>
          <w:color w:val="auto"/>
        </w:rPr>
        <w:t xml:space="preserve">Original </w:t>
      </w:r>
      <w:r w:rsidRPr="0091005D">
        <w:rPr>
          <w:rStyle w:val="BodyTextChar"/>
        </w:rPr>
        <w:t>Provider Comments are not carried over to any renewals in Outpatient Pharmacy.</w:t>
      </w:r>
    </w:p>
    <w:p w:rsidR="00A45D57" w:rsidRPr="0091005D" w:rsidRDefault="00A45D57" w:rsidP="00294257">
      <w:pPr>
        <w:jc w:val="center"/>
        <w:rPr>
          <w:rStyle w:val="BodyTextChar"/>
        </w:rPr>
      </w:pPr>
    </w:p>
    <w:p w:rsidR="00DC0D31" w:rsidRPr="0091005D" w:rsidRDefault="00DC0D31" w:rsidP="00F54A23">
      <w:pPr>
        <w:rPr>
          <w:i/>
        </w:rPr>
      </w:pPr>
    </w:p>
    <w:p w:rsidR="00E83C4E" w:rsidRPr="0091005D" w:rsidRDefault="00E83C4E" w:rsidP="00571E2C">
      <w:pPr>
        <w:rPr>
          <w:rStyle w:val="BodyTextChar"/>
          <w:color w:val="auto"/>
        </w:rPr>
      </w:pPr>
    </w:p>
    <w:p w:rsidR="00563694" w:rsidRPr="0091005D" w:rsidRDefault="00355FD7" w:rsidP="00AF31B3">
      <w:pPr>
        <w:pStyle w:val="ChapterHeading"/>
      </w:pPr>
      <w:r w:rsidRPr="0091005D">
        <w:br w:type="page"/>
      </w:r>
      <w:bookmarkStart w:id="578" w:name="_Toc428973216"/>
      <w:bookmarkStart w:id="579" w:name="_Toc4750946"/>
      <w:r w:rsidR="00645085" w:rsidRPr="0091005D">
        <w:lastRenderedPageBreak/>
        <w:t xml:space="preserve">Chapter </w:t>
      </w:r>
      <w:r w:rsidR="00C142AA">
        <w:rPr>
          <w:noProof/>
        </w:rPr>
        <w:fldChar w:fldCharType="begin"/>
      </w:r>
      <w:r w:rsidR="00C142AA">
        <w:rPr>
          <w:noProof/>
        </w:rPr>
        <w:instrText xml:space="preserve"> SEQ CHPNUM\* Arabic \* MERGEFORMAT </w:instrText>
      </w:r>
      <w:r w:rsidR="00C142AA">
        <w:rPr>
          <w:noProof/>
        </w:rPr>
        <w:fldChar w:fldCharType="separate"/>
      </w:r>
      <w:r w:rsidR="00C136B8">
        <w:rPr>
          <w:noProof/>
        </w:rPr>
        <w:t>10</w:t>
      </w:r>
      <w:r w:rsidR="00C142AA">
        <w:rPr>
          <w:noProof/>
        </w:rPr>
        <w:fldChar w:fldCharType="end"/>
      </w:r>
      <w:r w:rsidR="00645085" w:rsidRPr="0091005D">
        <w:t>: Pull Early from Suspense</w:t>
      </w:r>
      <w:bookmarkEnd w:id="572"/>
      <w:bookmarkEnd w:id="573"/>
      <w:bookmarkEnd w:id="574"/>
      <w:bookmarkEnd w:id="575"/>
      <w:bookmarkEnd w:id="576"/>
      <w:bookmarkEnd w:id="577"/>
      <w:bookmarkEnd w:id="578"/>
      <w:bookmarkEnd w:id="579"/>
      <w:r w:rsidR="00302CC8" w:rsidRPr="0091005D">
        <w:fldChar w:fldCharType="begin"/>
      </w:r>
      <w:r w:rsidR="00645085" w:rsidRPr="0091005D">
        <w:instrText xml:space="preserve"> XE "Pull Early from Suspense" </w:instrText>
      </w:r>
      <w:r w:rsidR="00302CC8" w:rsidRPr="0091005D">
        <w:fldChar w:fldCharType="end"/>
      </w:r>
    </w:p>
    <w:p w:rsidR="00EB4DD8" w:rsidRPr="0091005D" w:rsidRDefault="00EB4DD8" w:rsidP="00571E2C"/>
    <w:p w:rsidR="00825A10" w:rsidRPr="0091005D" w:rsidRDefault="0086145C" w:rsidP="00B62C66">
      <w:pPr>
        <w:pStyle w:val="BodyText"/>
      </w:pPr>
      <w:r w:rsidRPr="0091005D">
        <w:t xml:space="preserve">This chapter describes the options used for handling suspended prescriptions. </w:t>
      </w:r>
    </w:p>
    <w:p w:rsidR="000D4344" w:rsidRPr="0091005D" w:rsidRDefault="00645085">
      <w:pPr>
        <w:pStyle w:val="Heading1"/>
      </w:pPr>
      <w:bookmarkStart w:id="580" w:name="_Toc174166007"/>
      <w:bookmarkStart w:id="581" w:name="_Toc428973217"/>
      <w:bookmarkStart w:id="582" w:name="_Toc4750947"/>
      <w:r w:rsidRPr="0091005D">
        <w:t>Pull Early from Suspense</w:t>
      </w:r>
      <w:bookmarkEnd w:id="580"/>
      <w:bookmarkEnd w:id="581"/>
      <w:bookmarkEnd w:id="582"/>
      <w:r w:rsidR="00302CC8" w:rsidRPr="0091005D">
        <w:fldChar w:fldCharType="begin"/>
      </w:r>
      <w:r w:rsidRPr="0091005D">
        <w:instrText xml:space="preserve"> XE "Pull Early from Suspense" </w:instrText>
      </w:r>
      <w:r w:rsidR="00302CC8" w:rsidRPr="0091005D">
        <w:fldChar w:fldCharType="end"/>
      </w:r>
    </w:p>
    <w:p w:rsidR="00825A10" w:rsidRPr="0091005D" w:rsidRDefault="00645085" w:rsidP="00571E2C">
      <w:pPr>
        <w:rPr>
          <w:b/>
        </w:rPr>
      </w:pPr>
      <w:r w:rsidRPr="0091005D">
        <w:rPr>
          <w:b/>
        </w:rPr>
        <w:t>[PSO PNDRX]</w:t>
      </w:r>
    </w:p>
    <w:p w:rsidR="00EB4DD8" w:rsidRPr="0091005D" w:rsidRDefault="00EB4DD8" w:rsidP="00571E2C"/>
    <w:p w:rsidR="00825A10" w:rsidRPr="0091005D" w:rsidRDefault="0086145C" w:rsidP="00B62C66">
      <w:pPr>
        <w:pStyle w:val="BodyText"/>
      </w:pPr>
      <w:r w:rsidRPr="0091005D">
        <w:t xml:space="preserve">This option is used to pull a specific prescription or all prescriptions for a patient early. If a prescription is pulled early using this option, it will not be associated with any printed batch, and the user will not be able to reprint a label with the </w:t>
      </w:r>
      <w:r w:rsidRPr="0091005D">
        <w:rPr>
          <w:i/>
        </w:rPr>
        <w:t>Reprint Batches from Suspense</w:t>
      </w:r>
      <w:r w:rsidRPr="0091005D">
        <w:t xml:space="preserve"> option. Since prescriptions that are pulled early from suspense do not belong to any printed batch and cannot be reprinted from suspense, there is no reason to leave them in suspense.</w:t>
      </w:r>
    </w:p>
    <w:p w:rsidR="00825A10" w:rsidRPr="0091005D" w:rsidRDefault="00825A10" w:rsidP="00B62C66">
      <w:pPr>
        <w:pStyle w:val="BodyText"/>
      </w:pPr>
    </w:p>
    <w:p w:rsidR="00825A10" w:rsidRPr="0091005D" w:rsidRDefault="0086145C" w:rsidP="00B62C66">
      <w:pPr>
        <w:pStyle w:val="BodyText"/>
      </w:pPr>
      <w:r w:rsidRPr="0091005D">
        <w:t xml:space="preserve">The user may also edit the “Method of Pickup”. For the prompt "Pull Rx(s) and delete from Suspense", the user should answer </w:t>
      </w:r>
      <w:r w:rsidRPr="0091005D">
        <w:rPr>
          <w:b/>
          <w:bCs/>
        </w:rPr>
        <w:t>YES</w:t>
      </w:r>
      <w:r w:rsidR="008B7ACB" w:rsidRPr="0091005D">
        <w:t xml:space="preserve"> to pull the prescriptions. </w:t>
      </w:r>
    </w:p>
    <w:p w:rsidR="008B7ACB" w:rsidRPr="0091005D" w:rsidRDefault="008B7ACB" w:rsidP="00B62C66">
      <w:pPr>
        <w:pStyle w:val="BodyText"/>
      </w:pPr>
    </w:p>
    <w:p w:rsidR="008B7ACB" w:rsidRPr="0091005D" w:rsidRDefault="008B7ACB" w:rsidP="00B62C66">
      <w:pPr>
        <w:pStyle w:val="BodyText"/>
      </w:pPr>
      <w:r w:rsidRPr="0091005D">
        <w:t>If the Label Long indicates that a Label has already printed for this prescription and fill,then the user is asked whether to continue. If the user chooses “No”, the label will not print. In addition, the prescription shall be removed from Suspense unless the suspense queue indicates that a user has previously requested a reprint of the suspended prescription. If the user chooses “Yes”, the prescription shall continue and will print the label. In the example below, the label will not print but the Prescription will be left on Suspense.</w:t>
      </w:r>
    </w:p>
    <w:p w:rsidR="008B7ACB" w:rsidRPr="0091005D" w:rsidRDefault="008B7ACB" w:rsidP="00B62C66">
      <w:pPr>
        <w:pStyle w:val="BodyText"/>
      </w:pPr>
      <w:r w:rsidRPr="0091005D">
        <w:t xml:space="preserve"> </w:t>
      </w:r>
    </w:p>
    <w:p w:rsidR="008B7ACB" w:rsidRPr="0091005D" w:rsidRDefault="008B7ACB" w:rsidP="00B62C66">
      <w:pPr>
        <w:pStyle w:val="BodyText"/>
      </w:pPr>
      <w:r w:rsidRPr="0091005D">
        <w:t xml:space="preserve">                Label for Rx#104872 Fill#0 has already been printed</w:t>
      </w:r>
    </w:p>
    <w:p w:rsidR="008B7ACB" w:rsidRPr="0091005D" w:rsidRDefault="008B7ACB" w:rsidP="00B62C66">
      <w:pPr>
        <w:pStyle w:val="BodyText"/>
      </w:pPr>
      <w:r w:rsidRPr="0091005D">
        <w:t xml:space="preserve">          Do you want to continue? No//   No</w:t>
      </w:r>
    </w:p>
    <w:p w:rsidR="008B7ACB" w:rsidRPr="0091005D" w:rsidRDefault="008B7ACB" w:rsidP="00B62C66">
      <w:pPr>
        <w:pStyle w:val="BodyText"/>
      </w:pPr>
      <w:r w:rsidRPr="0091005D">
        <w:t xml:space="preserve">          Reprint Flag is on. Prescription left on suspense. </w:t>
      </w:r>
    </w:p>
    <w:p w:rsidR="00825A10" w:rsidRPr="0091005D" w:rsidRDefault="00825A10" w:rsidP="00571E2C"/>
    <w:p w:rsidR="00825A10" w:rsidRPr="0091005D" w:rsidRDefault="00952EFA" w:rsidP="00571E2C">
      <w:r>
        <w:rPr>
          <w:noProof/>
        </w:rPr>
        <w:drawing>
          <wp:anchor distT="0" distB="0" distL="114300" distR="114300" simplePos="0" relativeHeight="251666432" behindDoc="0" locked="0" layoutInCell="1" allowOverlap="1">
            <wp:simplePos x="0" y="0"/>
            <wp:positionH relativeFrom="column">
              <wp:posOffset>0</wp:posOffset>
            </wp:positionH>
            <wp:positionV relativeFrom="paragraph">
              <wp:posOffset>85725</wp:posOffset>
            </wp:positionV>
            <wp:extent cx="457200" cy="371475"/>
            <wp:effectExtent l="0" t="0" r="0" b="0"/>
            <wp:wrapSquare wrapText="bothSides"/>
            <wp:docPr id="21" name="Picture 358" descr="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8" descr="Note graphic"/>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57200" cy="371475"/>
                    </a:xfrm>
                    <a:prstGeom prst="rect">
                      <a:avLst/>
                    </a:prstGeom>
                    <a:noFill/>
                  </pic:spPr>
                </pic:pic>
              </a:graphicData>
            </a:graphic>
            <wp14:sizeRelH relativeFrom="page">
              <wp14:pctWidth>0</wp14:pctWidth>
            </wp14:sizeRelH>
            <wp14:sizeRelV relativeFrom="page">
              <wp14:pctHeight>0</wp14:pctHeight>
            </wp14:sizeRelV>
          </wp:anchor>
        </w:drawing>
      </w:r>
      <w:r w:rsidR="0086145C" w:rsidRPr="0091005D">
        <w:t xml:space="preserve">If </w:t>
      </w:r>
      <w:r w:rsidR="0086145C" w:rsidRPr="0091005D">
        <w:rPr>
          <w:rStyle w:val="BodyTextChar"/>
        </w:rPr>
        <w:t>the patient has remote prescriptions, then the text “THIS PATIENT HAS PRESCRIPTIONS AT OTHER FACILITIES” will appear on the report as shown in the following example.</w:t>
      </w:r>
    </w:p>
    <w:p w:rsidR="00825A10" w:rsidRPr="0091005D" w:rsidRDefault="00825A10" w:rsidP="00B62C66">
      <w:pPr>
        <w:pStyle w:val="BodyText"/>
      </w:pPr>
    </w:p>
    <w:p w:rsidR="00825A10" w:rsidRPr="0091005D" w:rsidRDefault="00645085" w:rsidP="00A82C3F">
      <w:pPr>
        <w:pStyle w:val="Screen"/>
      </w:pPr>
      <w:r w:rsidRPr="0091005D">
        <w:t xml:space="preserve">                     PRESCRIPTION PROFILE AS OF 12/30/2008                      </w:t>
      </w:r>
    </w:p>
    <w:p w:rsidR="00825A10" w:rsidRPr="0091005D" w:rsidRDefault="00645085" w:rsidP="00A82C3F">
      <w:pPr>
        <w:pStyle w:val="Screen"/>
      </w:pPr>
      <w:r w:rsidRPr="0091005D">
        <w:t xml:space="preserve">                                                                                </w:t>
      </w:r>
    </w:p>
    <w:p w:rsidR="00825A10" w:rsidRPr="0091005D" w:rsidRDefault="00645085" w:rsidP="00A82C3F">
      <w:pPr>
        <w:pStyle w:val="Screen"/>
      </w:pPr>
      <w:r w:rsidRPr="0091005D">
        <w:t xml:space="preserve">                        NAME: PSOPATIENT,ONE                                    </w:t>
      </w:r>
    </w:p>
    <w:p w:rsidR="00825A10" w:rsidRPr="0091005D" w:rsidRDefault="00645085" w:rsidP="00A82C3F">
      <w:pPr>
        <w:pStyle w:val="Screen"/>
      </w:pPr>
      <w:r w:rsidRPr="0091005D">
        <w:t xml:space="preserve">                        ID# : 000-00-0000                                       </w:t>
      </w:r>
    </w:p>
    <w:p w:rsidR="00825A10" w:rsidRPr="0091005D" w:rsidRDefault="00645085" w:rsidP="00A82C3F">
      <w:pPr>
        <w:pStyle w:val="Screen"/>
      </w:pPr>
      <w:r w:rsidRPr="0091005D">
        <w:t xml:space="preserve">                                                                                </w:t>
      </w:r>
    </w:p>
    <w:p w:rsidR="00825A10" w:rsidRPr="0091005D" w:rsidRDefault="00645085" w:rsidP="00A82C3F">
      <w:pPr>
        <w:pStyle w:val="Screen"/>
      </w:pPr>
      <w:r w:rsidRPr="0091005D">
        <w:t xml:space="preserve">   THIS PATIENT HAS PRESCRIPTIONS AT OTHER FACILITIES                           </w:t>
      </w:r>
    </w:p>
    <w:p w:rsidR="00825A10" w:rsidRPr="0091005D" w:rsidRDefault="00645085" w:rsidP="00A82C3F">
      <w:pPr>
        <w:pStyle w:val="Screen"/>
      </w:pPr>
      <w:r w:rsidRPr="0091005D">
        <w:t xml:space="preserve">                                                                                </w:t>
      </w:r>
    </w:p>
    <w:p w:rsidR="00825A10" w:rsidRPr="0091005D" w:rsidRDefault="00645085" w:rsidP="00A82C3F">
      <w:pPr>
        <w:pStyle w:val="Screen"/>
      </w:pPr>
      <w:r w:rsidRPr="0091005D">
        <w:t xml:space="preserve">                        PHARMACIST: __________________  DATE: ________          </w:t>
      </w:r>
    </w:p>
    <w:p w:rsidR="00825A10" w:rsidRPr="0091005D" w:rsidRDefault="00825A10" w:rsidP="00820ED2"/>
    <w:p w:rsidR="0018718F" w:rsidRPr="0091005D" w:rsidRDefault="0086145C" w:rsidP="00B62C66">
      <w:pPr>
        <w:pStyle w:val="BodyText"/>
        <w:rPr>
          <w:rFonts w:eastAsia="Times New Roman"/>
        </w:rPr>
      </w:pPr>
      <w:r w:rsidRPr="0091005D">
        <w:t xml:space="preserve">If a prescription is determined to be an ePharmacy prescription (e.g., third party electronically billable), an electronic claim will be sent by ECME to the third party payer. The communication </w:t>
      </w:r>
      <w:r w:rsidRPr="0091005D">
        <w:lastRenderedPageBreak/>
        <w:t>events between Outpatient Pharmacy and ECME are recorded in the ECME Log section of each prescription. The ECME log can be viewed in the patient Medication Profile screen (Activity Log option - AL) and also from the View Prescriptions option. If the claim submission returns a Refill Too Soon (79</w:t>
      </w:r>
      <w:r w:rsidR="00F23B85" w:rsidRPr="0091005D">
        <w:t>),</w:t>
      </w:r>
      <w:bookmarkStart w:id="583" w:name="p111"/>
      <w:bookmarkEnd w:id="583"/>
      <w:r w:rsidR="00F23B85" w:rsidRPr="0091005D">
        <w:t xml:space="preserve"> Reject Resolution Required</w:t>
      </w:r>
      <w:r w:rsidRPr="0091005D">
        <w:t xml:space="preserve"> or Drug Utilization Review (88) reject, the label is not printed for the prescription and it is moved to the Refill Too Soon/DUR section of the patient Medication Profile screen until the user resolves the reject.</w:t>
      </w:r>
      <w:r w:rsidRPr="0091005D">
        <w:rPr>
          <w:rFonts w:eastAsia="MS Mincho" w:cs="Courier New"/>
        </w:rPr>
        <w:t xml:space="preserve"> </w:t>
      </w:r>
      <w:bookmarkStart w:id="584" w:name="OLE_LINK77"/>
      <w:bookmarkStart w:id="585" w:name="OLE_LINK78"/>
      <w:r w:rsidRPr="0091005D">
        <w:rPr>
          <w:rFonts w:eastAsia="MS Mincho" w:cs="Courier New"/>
        </w:rPr>
        <w:t xml:space="preserve">The prescription will also </w:t>
      </w:r>
      <w:r w:rsidRPr="0091005D">
        <w:t>display</w:t>
      </w:r>
      <w:r w:rsidRPr="0091005D">
        <w:rPr>
          <w:rFonts w:eastAsia="MS Mincho" w:cs="Courier New"/>
        </w:rPr>
        <w:t xml:space="preserve"> on the Third Party Payer Reject </w:t>
      </w:r>
      <w:r w:rsidR="00F23B85" w:rsidRPr="0091005D">
        <w:rPr>
          <w:rFonts w:eastAsia="Times New Roman"/>
        </w:rPr>
        <w:t>Worklist. If the claim submission returns a Reject Resolution Required reject, the label is not printed for the prescription and it is moved to the Reject Resolution Required section of the Third Party Payer Reject Worklist.</w:t>
      </w:r>
    </w:p>
    <w:p w:rsidR="00EA785C" w:rsidRPr="0091005D" w:rsidRDefault="0018718F" w:rsidP="00EA785C">
      <w:pPr>
        <w:jc w:val="center"/>
      </w:pPr>
      <w:r w:rsidRPr="0091005D">
        <w:rPr>
          <w:rFonts w:eastAsia="Times New Roman"/>
        </w:rPr>
        <w:br w:type="page"/>
      </w:r>
      <w:bookmarkStart w:id="586" w:name="_Toc177456150"/>
      <w:bookmarkStart w:id="587" w:name="_Toc177456382"/>
      <w:bookmarkStart w:id="588" w:name="_Toc428973218"/>
      <w:bookmarkStart w:id="589" w:name="OLE_LINK113"/>
      <w:bookmarkStart w:id="590" w:name="OLE_LINK114"/>
      <w:bookmarkEnd w:id="584"/>
      <w:bookmarkEnd w:id="585"/>
    </w:p>
    <w:p w:rsidR="00E5052F" w:rsidRPr="0091005D" w:rsidRDefault="00645085" w:rsidP="00BB6097">
      <w:pPr>
        <w:pStyle w:val="ChapterHeading"/>
      </w:pPr>
      <w:bookmarkStart w:id="591" w:name="_Toc4750948"/>
      <w:r w:rsidRPr="0091005D">
        <w:lastRenderedPageBreak/>
        <w:t xml:space="preserve">Chapter </w:t>
      </w:r>
      <w:r w:rsidR="00C142AA">
        <w:rPr>
          <w:noProof/>
        </w:rPr>
        <w:fldChar w:fldCharType="begin"/>
      </w:r>
      <w:r w:rsidR="00C142AA">
        <w:rPr>
          <w:noProof/>
        </w:rPr>
        <w:instrText xml:space="preserve"> SEQ CHPNUM \* Arabic \* MERGEFORMAT </w:instrText>
      </w:r>
      <w:r w:rsidR="00C142AA">
        <w:rPr>
          <w:noProof/>
        </w:rPr>
        <w:fldChar w:fldCharType="separate"/>
      </w:r>
      <w:r w:rsidR="00C136B8">
        <w:rPr>
          <w:noProof/>
        </w:rPr>
        <w:t>11</w:t>
      </w:r>
      <w:r w:rsidR="00C142AA">
        <w:rPr>
          <w:noProof/>
        </w:rPr>
        <w:fldChar w:fldCharType="end"/>
      </w:r>
      <w:r w:rsidRPr="0091005D">
        <w:t>: Queue CMOP Prescription</w:t>
      </w:r>
      <w:bookmarkEnd w:id="586"/>
      <w:bookmarkEnd w:id="587"/>
      <w:bookmarkEnd w:id="588"/>
      <w:bookmarkEnd w:id="591"/>
      <w:r w:rsidR="00302CC8" w:rsidRPr="0091005D">
        <w:fldChar w:fldCharType="begin"/>
      </w:r>
      <w:r w:rsidRPr="0091005D">
        <w:instrText xml:space="preserve"> XE "Pull Early from Suspense" </w:instrText>
      </w:r>
      <w:r w:rsidR="00302CC8" w:rsidRPr="0091005D">
        <w:fldChar w:fldCharType="end"/>
      </w:r>
    </w:p>
    <w:p w:rsidR="00110C1E" w:rsidRPr="0091005D" w:rsidRDefault="00110C1E" w:rsidP="00820ED2"/>
    <w:p w:rsidR="00825A10" w:rsidRPr="0091005D" w:rsidRDefault="0086145C" w:rsidP="00B62C66">
      <w:pPr>
        <w:pStyle w:val="BodyText"/>
      </w:pPr>
      <w:r w:rsidRPr="0091005D">
        <w:t>This chapter describes the option for suspending prescriptions for mail-routed CMOP drugs.</w:t>
      </w:r>
    </w:p>
    <w:p w:rsidR="000D4344" w:rsidRPr="0091005D" w:rsidRDefault="00645085">
      <w:pPr>
        <w:pStyle w:val="Heading1"/>
      </w:pPr>
      <w:bookmarkStart w:id="592" w:name="_Toc428973219"/>
      <w:bookmarkStart w:id="593" w:name="_Toc4750949"/>
      <w:r w:rsidRPr="0091005D">
        <w:t>Queue CMOP Prescription</w:t>
      </w:r>
      <w:bookmarkEnd w:id="592"/>
      <w:bookmarkEnd w:id="593"/>
      <w:r w:rsidR="00302CC8" w:rsidRPr="0091005D">
        <w:fldChar w:fldCharType="begin"/>
      </w:r>
      <w:r w:rsidRPr="0091005D">
        <w:instrText xml:space="preserve"> XE "Queue CMOP Prescription" </w:instrText>
      </w:r>
      <w:r w:rsidR="00302CC8" w:rsidRPr="0091005D">
        <w:fldChar w:fldCharType="end"/>
      </w:r>
    </w:p>
    <w:p w:rsidR="00825A10" w:rsidRPr="0091005D" w:rsidRDefault="00645085" w:rsidP="00820ED2">
      <w:pPr>
        <w:rPr>
          <w:b/>
        </w:rPr>
      </w:pPr>
      <w:r w:rsidRPr="0091005D">
        <w:rPr>
          <w:b/>
        </w:rPr>
        <w:t>[PSO RX QUEUE CMOP]</w:t>
      </w:r>
    </w:p>
    <w:p w:rsidR="00110C1E" w:rsidRPr="0091005D" w:rsidRDefault="00110C1E" w:rsidP="00820ED2"/>
    <w:p w:rsidR="00825A10" w:rsidRPr="0091005D" w:rsidRDefault="0086145C" w:rsidP="00820ED2">
      <w:r w:rsidRPr="0091005D">
        <w:rPr>
          <w:rStyle w:val="BodyTextChar"/>
        </w:rPr>
        <w:t>The</w:t>
      </w:r>
      <w:r w:rsidRPr="0091005D">
        <w:t xml:space="preserve"> </w:t>
      </w:r>
      <w:r w:rsidRPr="0091005D">
        <w:rPr>
          <w:rStyle w:val="BodyTextChar"/>
          <w:i/>
        </w:rPr>
        <w:t>Queue CMOP Prescription</w:t>
      </w:r>
      <w:r w:rsidRPr="0091005D">
        <w:t xml:space="preserve"> </w:t>
      </w:r>
      <w:r w:rsidRPr="0091005D">
        <w:rPr>
          <w:rStyle w:val="BodyTextChar"/>
        </w:rPr>
        <w:t>option allows the users (including pharmacy technicians) to put mail-routed prescription(s) for CMOP drugs on suspense for CMOP.</w:t>
      </w:r>
      <w:r w:rsidRPr="0091005D">
        <w:t xml:space="preserve"> </w:t>
      </w:r>
    </w:p>
    <w:p w:rsidR="00825A10" w:rsidRPr="0091005D" w:rsidRDefault="00825A10" w:rsidP="00820ED2"/>
    <w:p w:rsidR="00825A10" w:rsidRPr="0091005D" w:rsidRDefault="00D628C0" w:rsidP="00A17F7F">
      <w:pPr>
        <w:pStyle w:val="Example"/>
        <w:rPr>
          <w:color w:val="000000"/>
          <w:szCs w:val="24"/>
        </w:rPr>
      </w:pPr>
      <w:r w:rsidRPr="0091005D">
        <w:t xml:space="preserve">Example: </w:t>
      </w:r>
      <w:r w:rsidR="00645085" w:rsidRPr="0091005D">
        <w:t>Queue CMOP Prescription</w:t>
      </w:r>
    </w:p>
    <w:p w:rsidR="00825A10" w:rsidRPr="0091005D" w:rsidRDefault="00645085" w:rsidP="00A82C3F">
      <w:pPr>
        <w:pStyle w:val="Screen"/>
        <w:rPr>
          <w:bCs/>
        </w:rPr>
      </w:pPr>
      <w:r w:rsidRPr="0091005D">
        <w:t xml:space="preserve">Select Suspense Functions Option: </w:t>
      </w:r>
      <w:r w:rsidRPr="0091005D">
        <w:rPr>
          <w:b/>
          <w:bCs/>
        </w:rPr>
        <w:t xml:space="preserve">QUEUE </w:t>
      </w:r>
      <w:r w:rsidRPr="0091005D">
        <w:rPr>
          <w:bCs/>
        </w:rPr>
        <w:t>CMOP Prescription</w:t>
      </w:r>
    </w:p>
    <w:p w:rsidR="00825A10" w:rsidRPr="0091005D" w:rsidRDefault="00645085" w:rsidP="00A82C3F">
      <w:pPr>
        <w:pStyle w:val="Screen"/>
        <w:rPr>
          <w:b/>
          <w:bCs/>
        </w:rPr>
      </w:pPr>
      <w:r w:rsidRPr="0091005D">
        <w:rPr>
          <w:bCs/>
        </w:rPr>
        <w:t xml:space="preserve">Enter the Rx # to queue to CMOP: </w:t>
      </w:r>
      <w:r w:rsidRPr="0091005D">
        <w:rPr>
          <w:b/>
          <w:bCs/>
        </w:rPr>
        <w:t>300486</w:t>
      </w:r>
    </w:p>
    <w:p w:rsidR="00820ED2" w:rsidRPr="0091005D" w:rsidRDefault="00820ED2" w:rsidP="00820ED2"/>
    <w:p w:rsidR="00825A10" w:rsidRPr="0091005D" w:rsidRDefault="0086145C" w:rsidP="00B62C66">
      <w:pPr>
        <w:pStyle w:val="BodyText"/>
      </w:pPr>
      <w:r w:rsidRPr="0091005D">
        <w:t xml:space="preserve">If the prescription does not have a routing of </w:t>
      </w:r>
      <w:r w:rsidR="00512F8E" w:rsidRPr="0091005D">
        <w:t>M</w:t>
      </w:r>
      <w:r w:rsidRPr="0091005D">
        <w:t>ail, has already been released, or is not for a CMOP drug, and does not pass all the other normal checks for CMOP</w:t>
      </w:r>
      <w:r w:rsidR="00512F8E" w:rsidRPr="0091005D">
        <w:t>,</w:t>
      </w:r>
      <w:r w:rsidRPr="0091005D">
        <w:t xml:space="preserve"> it will not be put on suspense for CMOP.</w:t>
      </w:r>
      <w:bookmarkEnd w:id="589"/>
      <w:bookmarkEnd w:id="590"/>
    </w:p>
    <w:p w:rsidR="00825A10" w:rsidRPr="0091005D" w:rsidRDefault="00645085" w:rsidP="000F5577">
      <w:pPr>
        <w:rPr>
          <w:sz w:val="22"/>
          <w:szCs w:val="22"/>
        </w:rPr>
      </w:pPr>
      <w:bookmarkStart w:id="594" w:name="_Toc520273552"/>
      <w:bookmarkStart w:id="595" w:name="_Toc520299362"/>
      <w:bookmarkStart w:id="596" w:name="_Toc520304829"/>
      <w:bookmarkStart w:id="597" w:name="_Toc32837099"/>
      <w:bookmarkStart w:id="598" w:name="_Toc38424749"/>
      <w:bookmarkStart w:id="599" w:name="_Toc50535442"/>
      <w:r w:rsidRPr="0091005D">
        <w:br w:type="page"/>
      </w:r>
    </w:p>
    <w:p w:rsidR="00BB6097" w:rsidRPr="0091005D" w:rsidRDefault="00BB6097" w:rsidP="00BB6097">
      <w:pPr>
        <w:jc w:val="center"/>
        <w:rPr>
          <w:rFonts w:eastAsia="Times New Roman"/>
          <w:i/>
          <w:color w:val="auto"/>
          <w:szCs w:val="20"/>
        </w:rPr>
      </w:pPr>
      <w:r w:rsidRPr="0091005D">
        <w:rPr>
          <w:rFonts w:eastAsia="Times New Roman"/>
          <w:color w:val="auto"/>
          <w:szCs w:val="20"/>
        </w:rPr>
        <w:lastRenderedPageBreak/>
        <w:t>(</w:t>
      </w:r>
      <w:r w:rsidRPr="0091005D">
        <w:rPr>
          <w:rFonts w:eastAsia="Times New Roman"/>
          <w:i/>
          <w:color w:val="auto"/>
          <w:szCs w:val="20"/>
        </w:rPr>
        <w:t>This page included for two-sided copying.)</w:t>
      </w:r>
    </w:p>
    <w:p w:rsidR="00563694" w:rsidRPr="0091005D" w:rsidRDefault="00BB6097" w:rsidP="00BB6097">
      <w:pPr>
        <w:pStyle w:val="ChapterHeading"/>
      </w:pPr>
      <w:r w:rsidRPr="0091005D">
        <w:rPr>
          <w:rFonts w:ascii="Times New Roman" w:eastAsia="Times New Roman" w:hAnsi="Times New Roman"/>
          <w:b w:val="0"/>
          <w:color w:val="auto"/>
          <w:sz w:val="24"/>
          <w:szCs w:val="20"/>
        </w:rPr>
        <w:br w:type="page"/>
      </w:r>
      <w:bookmarkStart w:id="600" w:name="_Toc428973220"/>
      <w:bookmarkStart w:id="601" w:name="_Toc4750950"/>
      <w:r w:rsidR="00645085" w:rsidRPr="0091005D">
        <w:lastRenderedPageBreak/>
        <w:t xml:space="preserve">Chapter </w:t>
      </w:r>
      <w:r w:rsidR="00C142AA">
        <w:rPr>
          <w:rFonts w:eastAsia="MS Mincho"/>
          <w:noProof/>
        </w:rPr>
        <w:fldChar w:fldCharType="begin"/>
      </w:r>
      <w:r w:rsidR="00C142AA">
        <w:rPr>
          <w:rFonts w:eastAsia="MS Mincho"/>
          <w:noProof/>
        </w:rPr>
        <w:instrText xml:space="preserve"> SEQ CHPNUM\* Arabic \* MERGEFORMAT </w:instrText>
      </w:r>
      <w:r w:rsidR="00C142AA">
        <w:rPr>
          <w:rFonts w:eastAsia="MS Mincho"/>
          <w:noProof/>
        </w:rPr>
        <w:fldChar w:fldCharType="separate"/>
      </w:r>
      <w:r w:rsidR="00C136B8" w:rsidRPr="00C136B8">
        <w:rPr>
          <w:rFonts w:eastAsia="MS Mincho"/>
          <w:noProof/>
        </w:rPr>
        <w:t>12</w:t>
      </w:r>
      <w:r w:rsidR="00C142AA">
        <w:rPr>
          <w:rFonts w:eastAsia="MS Mincho"/>
          <w:noProof/>
        </w:rPr>
        <w:fldChar w:fldCharType="end"/>
      </w:r>
      <w:r w:rsidR="00645085" w:rsidRPr="0091005D">
        <w:rPr>
          <w:rFonts w:eastAsia="MS Mincho"/>
        </w:rPr>
        <w:t xml:space="preserve">: </w:t>
      </w:r>
      <w:r w:rsidR="00645085" w:rsidRPr="0091005D">
        <w:t>Releasing Medication</w:t>
      </w:r>
      <w:bookmarkEnd w:id="594"/>
      <w:bookmarkEnd w:id="595"/>
      <w:bookmarkEnd w:id="596"/>
      <w:bookmarkEnd w:id="597"/>
      <w:bookmarkEnd w:id="598"/>
      <w:bookmarkEnd w:id="599"/>
      <w:bookmarkEnd w:id="600"/>
      <w:bookmarkEnd w:id="601"/>
      <w:r w:rsidR="00302CC8" w:rsidRPr="0091005D">
        <w:fldChar w:fldCharType="begin"/>
      </w:r>
      <w:r w:rsidR="00645085" w:rsidRPr="0091005D">
        <w:instrText xml:space="preserve"> XE "Release Medication" </w:instrText>
      </w:r>
      <w:r w:rsidR="00302CC8" w:rsidRPr="0091005D">
        <w:fldChar w:fldCharType="end"/>
      </w:r>
    </w:p>
    <w:p w:rsidR="00110C1E" w:rsidRPr="0091005D" w:rsidRDefault="00110C1E" w:rsidP="00820ED2">
      <w:bookmarkStart w:id="602" w:name="_Toc513952666"/>
      <w:bookmarkStart w:id="603" w:name="_Toc520273553"/>
      <w:bookmarkStart w:id="604" w:name="_Toc520299363"/>
      <w:bookmarkStart w:id="605" w:name="_Toc520304830"/>
    </w:p>
    <w:p w:rsidR="00825A10" w:rsidRPr="0091005D" w:rsidRDefault="0086145C" w:rsidP="00B62C66">
      <w:pPr>
        <w:pStyle w:val="BodyText"/>
      </w:pPr>
      <w:r w:rsidRPr="0091005D">
        <w:t>This chapter describes the option used for releasing medications.</w:t>
      </w:r>
    </w:p>
    <w:p w:rsidR="000D4344" w:rsidRPr="0091005D" w:rsidRDefault="00645085">
      <w:pPr>
        <w:pStyle w:val="Heading1"/>
      </w:pPr>
      <w:bookmarkStart w:id="606" w:name="_Toc174165936"/>
      <w:bookmarkStart w:id="607" w:name="_Toc428973221"/>
      <w:bookmarkStart w:id="608" w:name="_Toc4750951"/>
      <w:r w:rsidRPr="0091005D">
        <w:t>Release Medication</w:t>
      </w:r>
      <w:bookmarkEnd w:id="602"/>
      <w:bookmarkEnd w:id="606"/>
      <w:bookmarkEnd w:id="607"/>
      <w:bookmarkEnd w:id="608"/>
    </w:p>
    <w:p w:rsidR="00825A10" w:rsidRPr="0091005D" w:rsidRDefault="00645085" w:rsidP="00820ED2">
      <w:pPr>
        <w:rPr>
          <w:b/>
        </w:rPr>
      </w:pPr>
      <w:r w:rsidRPr="0091005D">
        <w:rPr>
          <w:b/>
        </w:rPr>
        <w:t>[PSO RELEASE]</w:t>
      </w:r>
    </w:p>
    <w:p w:rsidR="00110C1E" w:rsidRPr="0091005D" w:rsidRDefault="00110C1E" w:rsidP="00820ED2"/>
    <w:p w:rsidR="00825A10" w:rsidRPr="0091005D" w:rsidRDefault="0086145C" w:rsidP="00B62C66">
      <w:pPr>
        <w:pStyle w:val="BodyText"/>
      </w:pPr>
      <w:r w:rsidRPr="0091005D">
        <w:t xml:space="preserve">The </w:t>
      </w:r>
      <w:r w:rsidRPr="0091005D">
        <w:rPr>
          <w:i/>
        </w:rPr>
        <w:t>Release Medication</w:t>
      </w:r>
      <w:r w:rsidRPr="0091005D">
        <w:t xml:space="preserve"> option is used at the time the prescription is filled and ready to be given to the patient. Inventory is decreased, certain fields in the file are updated, and a copay is generated if the action is applicable to the prescription. With this option, prescriptions can be batch processed. Communication is made with the Integrated Funds Control, Accounting and Procurement (IFCAP) and Integrated Billing (IB) software to generate copay charges. IFCAP and IB software handle patient billing, tracking of charges, and payment received.</w:t>
      </w:r>
    </w:p>
    <w:p w:rsidR="00825A10" w:rsidRPr="0091005D" w:rsidRDefault="00825A10" w:rsidP="00B62C66">
      <w:pPr>
        <w:pStyle w:val="BodyText"/>
      </w:pPr>
    </w:p>
    <w:p w:rsidR="00825A10" w:rsidRPr="0091005D" w:rsidRDefault="0086145C" w:rsidP="00B62C66">
      <w:pPr>
        <w:pStyle w:val="BodyText"/>
      </w:pPr>
      <w:r w:rsidRPr="0091005D">
        <w:t>The copay status of a prescription is re-evaluated whenever a fill is released. Various actions can occur based on changes to the criteria that determine the copay status of a prescription. The actions that may result at the time a fill is released are described below.</w:t>
      </w:r>
    </w:p>
    <w:p w:rsidR="00825A10" w:rsidRPr="0091005D" w:rsidRDefault="00825A10" w:rsidP="00820ED2">
      <w:pPr>
        <w:rPr>
          <w:rFonts w:eastAsia="MS Mincho" w:cs="Courier New"/>
          <w:color w:val="auto"/>
          <w:szCs w:val="20"/>
        </w:rPr>
      </w:pPr>
    </w:p>
    <w:p w:rsidR="00825A10" w:rsidRPr="0091005D" w:rsidRDefault="0086145C">
      <w:pPr>
        <w:numPr>
          <w:ilvl w:val="0"/>
          <w:numId w:val="8"/>
        </w:numPr>
        <w:tabs>
          <w:tab w:val="left" w:pos="1440"/>
          <w:tab w:val="left" w:pos="2160"/>
          <w:tab w:val="left" w:pos="2880"/>
          <w:tab w:val="left" w:pos="4680"/>
        </w:tabs>
        <w:autoSpaceDE w:val="0"/>
        <w:autoSpaceDN w:val="0"/>
        <w:adjustRightInd w:val="0"/>
        <w:rPr>
          <w:rFonts w:eastAsia="MS Mincho"/>
          <w:color w:val="auto"/>
        </w:rPr>
      </w:pPr>
      <w:r w:rsidRPr="0091005D">
        <w:rPr>
          <w:rFonts w:eastAsia="MS Mincho"/>
          <w:b/>
          <w:bCs/>
          <w:color w:val="auto"/>
        </w:rPr>
        <w:t>No action is taken.</w:t>
      </w:r>
      <w:r w:rsidRPr="0091005D">
        <w:rPr>
          <w:rFonts w:eastAsia="MS Mincho"/>
          <w:color w:val="auto"/>
        </w:rPr>
        <w:t xml:space="preserve"> No changes to the criteria that determine copay status of a prescription have occurred. </w:t>
      </w:r>
    </w:p>
    <w:p w:rsidR="00825A10" w:rsidRPr="0091005D" w:rsidRDefault="00825A10">
      <w:pPr>
        <w:tabs>
          <w:tab w:val="left" w:pos="1440"/>
          <w:tab w:val="left" w:pos="2160"/>
          <w:tab w:val="left" w:pos="2880"/>
          <w:tab w:val="left" w:pos="4680"/>
        </w:tabs>
        <w:autoSpaceDE w:val="0"/>
        <w:autoSpaceDN w:val="0"/>
        <w:adjustRightInd w:val="0"/>
        <w:ind w:left="360"/>
        <w:rPr>
          <w:rFonts w:eastAsia="MS Mincho"/>
          <w:color w:val="auto"/>
        </w:rPr>
      </w:pPr>
    </w:p>
    <w:p w:rsidR="00825A10" w:rsidRPr="0091005D" w:rsidRDefault="0086145C">
      <w:pPr>
        <w:numPr>
          <w:ilvl w:val="0"/>
          <w:numId w:val="8"/>
        </w:numPr>
        <w:tabs>
          <w:tab w:val="left" w:pos="1440"/>
          <w:tab w:val="left" w:pos="2160"/>
          <w:tab w:val="left" w:pos="2880"/>
          <w:tab w:val="left" w:pos="4680"/>
        </w:tabs>
        <w:autoSpaceDE w:val="0"/>
        <w:autoSpaceDN w:val="0"/>
        <w:adjustRightInd w:val="0"/>
        <w:rPr>
          <w:rFonts w:eastAsia="MS Mincho"/>
          <w:b/>
          <w:bCs/>
          <w:color w:val="auto"/>
        </w:rPr>
      </w:pPr>
      <w:r w:rsidRPr="0091005D">
        <w:rPr>
          <w:rFonts w:eastAsia="MS Mincho"/>
          <w:b/>
          <w:bCs/>
          <w:color w:val="auto"/>
        </w:rPr>
        <w:t>The copay status of the prescription is automatically reset and an entry is placed in the Copay activity log.</w:t>
      </w:r>
    </w:p>
    <w:p w:rsidR="00825A10" w:rsidRPr="0091005D" w:rsidRDefault="00825A10" w:rsidP="00B62C66">
      <w:pPr>
        <w:pStyle w:val="BodyText"/>
      </w:pPr>
    </w:p>
    <w:p w:rsidR="00825A10" w:rsidRPr="0091005D" w:rsidRDefault="0086145C" w:rsidP="00B62C66">
      <w:pPr>
        <w:pStyle w:val="BodyText"/>
      </w:pPr>
      <w:r w:rsidRPr="0091005D">
        <w:rPr>
          <w:b/>
        </w:rPr>
        <w:t xml:space="preserve">Example: </w:t>
      </w:r>
      <w:r w:rsidRPr="0091005D">
        <w:t xml:space="preserve">The drug for which the prescription is written is no longer marked for investigational use. The copay status of the prescription is reset from No Copayment to Copay. </w:t>
      </w:r>
    </w:p>
    <w:p w:rsidR="00825A10" w:rsidRPr="0091005D" w:rsidRDefault="00825A10" w:rsidP="00B62C66">
      <w:pPr>
        <w:pStyle w:val="BodyText"/>
      </w:pPr>
    </w:p>
    <w:p w:rsidR="00825A10" w:rsidRPr="0091005D" w:rsidRDefault="0086145C">
      <w:pPr>
        <w:tabs>
          <w:tab w:val="left" w:pos="720"/>
          <w:tab w:val="left" w:pos="1440"/>
          <w:tab w:val="left" w:pos="2160"/>
          <w:tab w:val="left" w:pos="2880"/>
          <w:tab w:val="left" w:pos="4680"/>
        </w:tabs>
        <w:autoSpaceDE w:val="0"/>
        <w:autoSpaceDN w:val="0"/>
        <w:adjustRightInd w:val="0"/>
        <w:ind w:left="720" w:hanging="360"/>
      </w:pPr>
      <w:r w:rsidRPr="0091005D">
        <w:rPr>
          <w:rFonts w:eastAsia="MS Mincho"/>
          <w:color w:val="auto"/>
        </w:rPr>
        <w:t>3.</w:t>
      </w:r>
      <w:r w:rsidRPr="0091005D">
        <w:rPr>
          <w:rFonts w:eastAsia="MS Mincho"/>
          <w:color w:val="auto"/>
        </w:rPr>
        <w:tab/>
      </w:r>
      <w:r w:rsidRPr="0091005D">
        <w:rPr>
          <w:b/>
          <w:bCs/>
        </w:rPr>
        <w:t>The copay status of the prescription is automatically reset, an entry is placed in the Copay activity log, and a MailMan message is generated detailing missing information required for user follow-up.</w:t>
      </w:r>
    </w:p>
    <w:p w:rsidR="00825A10" w:rsidRPr="0091005D" w:rsidRDefault="00825A10">
      <w:pPr>
        <w:ind w:left="374"/>
        <w:rPr>
          <w:color w:val="auto"/>
        </w:rPr>
      </w:pPr>
    </w:p>
    <w:p w:rsidR="00825A10" w:rsidRPr="0091005D" w:rsidRDefault="0086145C" w:rsidP="00B62C66">
      <w:pPr>
        <w:pStyle w:val="BodyText"/>
      </w:pPr>
      <w:r w:rsidRPr="0091005D">
        <w:rPr>
          <w:b/>
        </w:rPr>
        <w:t xml:space="preserve">Example: </w:t>
      </w:r>
      <w:r w:rsidRPr="0091005D">
        <w:t xml:space="preserve">The drug for which the prescription is written is no longer marked for investigational use. The copay status of the prescription is reset from No Copayment to Copay. The patient has been documented as being exposed to Southwest Asia Conditions (SWAC) during Persian Gulf War service since the last fill. A MailMan message will be generated informing the user that the ‘Is this Rx for treatment related to service in SW Asia?’ question must be addressed and documented using the </w:t>
      </w:r>
      <w:r w:rsidRPr="0091005D">
        <w:rPr>
          <w:i/>
          <w:iCs/>
        </w:rPr>
        <w:t>Reset Copay Status/Cancel Charges</w:t>
      </w:r>
      <w:r w:rsidRPr="0091005D">
        <w:t xml:space="preserve"> option.</w:t>
      </w:r>
    </w:p>
    <w:p w:rsidR="00825A10" w:rsidRPr="0091005D" w:rsidRDefault="00825A10" w:rsidP="00B62C66">
      <w:pPr>
        <w:pStyle w:val="BodyText"/>
      </w:pPr>
    </w:p>
    <w:p w:rsidR="00825A10" w:rsidRPr="0091005D" w:rsidRDefault="00645085" w:rsidP="00266BBE">
      <w:pPr>
        <w:keepNext/>
        <w:numPr>
          <w:ilvl w:val="0"/>
          <w:numId w:val="9"/>
        </w:numPr>
        <w:tabs>
          <w:tab w:val="left" w:pos="1440"/>
          <w:tab w:val="left" w:pos="2160"/>
          <w:tab w:val="left" w:pos="2880"/>
          <w:tab w:val="left" w:pos="4680"/>
        </w:tabs>
        <w:autoSpaceDE w:val="0"/>
        <w:autoSpaceDN w:val="0"/>
        <w:adjustRightInd w:val="0"/>
        <w:rPr>
          <w:rFonts w:eastAsia="MS Mincho"/>
          <w:color w:val="auto"/>
        </w:rPr>
      </w:pPr>
      <w:r w:rsidRPr="0091005D">
        <w:rPr>
          <w:rFonts w:eastAsia="MS Mincho"/>
          <w:b/>
          <w:bCs/>
          <w:color w:val="auto"/>
        </w:rPr>
        <w:lastRenderedPageBreak/>
        <w:t>A MailMan message is generated detailing missing information required for user follow-up.</w:t>
      </w:r>
    </w:p>
    <w:p w:rsidR="00825A10" w:rsidRPr="0091005D" w:rsidRDefault="00825A10" w:rsidP="00266BBE">
      <w:pPr>
        <w:keepNext/>
        <w:tabs>
          <w:tab w:val="left" w:pos="720"/>
          <w:tab w:val="left" w:pos="1440"/>
          <w:tab w:val="left" w:pos="2160"/>
          <w:tab w:val="left" w:pos="2880"/>
          <w:tab w:val="left" w:pos="4680"/>
        </w:tabs>
        <w:autoSpaceDE w:val="0"/>
        <w:autoSpaceDN w:val="0"/>
        <w:adjustRightInd w:val="0"/>
        <w:ind w:left="720" w:hanging="360"/>
        <w:rPr>
          <w:rFonts w:eastAsia="MS Mincho"/>
          <w:color w:val="auto"/>
        </w:rPr>
      </w:pPr>
    </w:p>
    <w:p w:rsidR="00825A10" w:rsidRPr="0091005D" w:rsidRDefault="0086145C" w:rsidP="00B62C66">
      <w:pPr>
        <w:pStyle w:val="BodyText"/>
      </w:pPr>
      <w:r w:rsidRPr="0091005D">
        <w:rPr>
          <w:b/>
        </w:rPr>
        <w:t xml:space="preserve">Example: </w:t>
      </w:r>
      <w:r w:rsidRPr="0091005D">
        <w:t xml:space="preserve">A </w:t>
      </w:r>
      <w:r w:rsidR="00D62C04">
        <w:t>Veteran</w:t>
      </w:r>
      <w:r w:rsidRPr="0091005D">
        <w:t xml:space="preserve"> is documented as having Agent Orange exposure. Refill #2 for a prescription entered into the system before the new medication copay exemptions took effect on January 1, 2002 is released. The prescription is copay eligible. A MailMan message will be generated informing recipients that the ‘Is this Rx for treatment of Vietnam-Era Herbicide (Agent Orange) exposure?’ question must be addressed. The copay status of the </w:t>
      </w:r>
      <w:r w:rsidR="00820E2F" w:rsidRPr="0091005D">
        <w:t xml:space="preserve">prescription </w:t>
      </w:r>
      <w:r w:rsidRPr="0091005D">
        <w:t xml:space="preserve">may change based on the response entered using the </w:t>
      </w:r>
      <w:r w:rsidRPr="0091005D">
        <w:rPr>
          <w:i/>
          <w:iCs/>
        </w:rPr>
        <w:t>Reset Copay Status/Cancel Charges</w:t>
      </w:r>
      <w:r w:rsidRPr="0091005D">
        <w:t xml:space="preserve"> option. </w:t>
      </w:r>
    </w:p>
    <w:p w:rsidR="00825A10" w:rsidRPr="0091005D" w:rsidRDefault="00825A10" w:rsidP="00B62C66">
      <w:pPr>
        <w:pStyle w:val="BodyText"/>
      </w:pPr>
    </w:p>
    <w:p w:rsidR="00825A10" w:rsidRPr="0091005D" w:rsidRDefault="0086145C" w:rsidP="00B62C66">
      <w:pPr>
        <w:pStyle w:val="BodyText"/>
      </w:pPr>
      <w:r w:rsidRPr="0091005D">
        <w:t xml:space="preserve">If a MailMan message is generated at the time a prescription fill is released, the recipients of the message will be the provider of record, the pharmacy user who finished the order, and holders of the PSO COPAY key. The message lists the patient name, prescription number, and medication ordered, current copay status, and applicable copay exemption questions that need addressing to determine the prescription’s copay status. The </w:t>
      </w:r>
      <w:r w:rsidRPr="0091005D">
        <w:rPr>
          <w:i/>
          <w:iCs/>
        </w:rPr>
        <w:t>Reset Copay Status/Cancel Charges</w:t>
      </w:r>
      <w:r w:rsidRPr="0091005D">
        <w:t xml:space="preserve"> option must be used to enter the responses to the medication copay exemption questions listed in the MailMan message. If responses are not entered for the applicable medication copay exemption questions, any subsequent refills when released for this prescription and possibly other prescriptions for this patient will continue to gene</w:t>
      </w:r>
      <w:r w:rsidR="00110C1E" w:rsidRPr="0091005D">
        <w:t>rate the same MailMan message.</w:t>
      </w:r>
    </w:p>
    <w:p w:rsidR="00825A10" w:rsidRPr="0091005D" w:rsidRDefault="00825A10" w:rsidP="00B62C66">
      <w:pPr>
        <w:pStyle w:val="BodyText"/>
      </w:pPr>
    </w:p>
    <w:p w:rsidR="00825A10" w:rsidRPr="0091005D" w:rsidRDefault="0086145C" w:rsidP="00A17F7F">
      <w:pPr>
        <w:pStyle w:val="Example"/>
      </w:pPr>
      <w:r w:rsidRPr="0091005D">
        <w:t>Example: MailMan Message</w:t>
      </w:r>
    </w:p>
    <w:p w:rsidR="00825A10" w:rsidRPr="0091005D" w:rsidRDefault="0086145C" w:rsidP="00A82C3F">
      <w:pPr>
        <w:pStyle w:val="Screen"/>
        <w:rPr>
          <w:rFonts w:eastAsia="MS Mincho"/>
        </w:rPr>
      </w:pPr>
      <w:r w:rsidRPr="0091005D">
        <w:rPr>
          <w:rFonts w:eastAsia="MS Mincho"/>
        </w:rPr>
        <w:t>Subj: PRESCRIPTION QUESTIONS REVIEW NEEDED (500)  [#30364] 10/11/05@19:56</w:t>
      </w:r>
    </w:p>
    <w:p w:rsidR="00825A10" w:rsidRPr="0091005D" w:rsidRDefault="0086145C" w:rsidP="00A82C3F">
      <w:pPr>
        <w:pStyle w:val="Screen"/>
        <w:rPr>
          <w:rFonts w:eastAsia="MS Mincho"/>
        </w:rPr>
      </w:pPr>
      <w:r w:rsidRPr="0091005D">
        <w:rPr>
          <w:rFonts w:eastAsia="MS Mincho"/>
        </w:rPr>
        <w:t>35 lines</w:t>
      </w:r>
    </w:p>
    <w:p w:rsidR="00825A10" w:rsidRPr="0091005D" w:rsidRDefault="0086145C" w:rsidP="00A82C3F">
      <w:pPr>
        <w:pStyle w:val="Screen"/>
        <w:rPr>
          <w:rFonts w:eastAsia="MS Mincho"/>
        </w:rPr>
      </w:pPr>
      <w:r w:rsidRPr="0091005D">
        <w:rPr>
          <w:rFonts w:eastAsia="MS Mincho"/>
        </w:rPr>
        <w:t>From: OUTPATIENT PHARMACY PACKAGE  In 'IN' basket. Page 1</w:t>
      </w:r>
    </w:p>
    <w:p w:rsidR="00825A10" w:rsidRPr="0091005D" w:rsidRDefault="00645085" w:rsidP="00A82C3F">
      <w:pPr>
        <w:pStyle w:val="Screen"/>
        <w:rPr>
          <w:rFonts w:eastAsia="MS Mincho"/>
        </w:rPr>
      </w:pPr>
      <w:r w:rsidRPr="0091005D">
        <w:rPr>
          <w:rFonts w:eastAsia="MS Mincho"/>
        </w:rPr>
        <w:t>-------------------------------------------------------------------------------</w:t>
      </w:r>
    </w:p>
    <w:p w:rsidR="00825A10" w:rsidRPr="0091005D" w:rsidRDefault="00645085" w:rsidP="00A82C3F">
      <w:pPr>
        <w:pStyle w:val="Screen"/>
        <w:rPr>
          <w:rFonts w:eastAsia="MS Mincho"/>
        </w:rPr>
      </w:pPr>
      <w:r w:rsidRPr="0091005D">
        <w:rPr>
          <w:rFonts w:eastAsia="MS Mincho"/>
        </w:rPr>
        <w:t xml:space="preserve"> </w:t>
      </w:r>
    </w:p>
    <w:p w:rsidR="00825A10" w:rsidRPr="0091005D" w:rsidRDefault="00645085" w:rsidP="00A82C3F">
      <w:pPr>
        <w:pStyle w:val="Screen"/>
        <w:rPr>
          <w:rFonts w:eastAsia="MS Mincho"/>
        </w:rPr>
      </w:pPr>
      <w:r w:rsidRPr="0091005D">
        <w:rPr>
          <w:rFonts w:eastAsia="MS Mincho"/>
        </w:rPr>
        <w:t>OPPATIENT29,ONE  (6543P)    CHEYENNE VAM&amp;ROC</w:t>
      </w:r>
    </w:p>
    <w:p w:rsidR="00825A10" w:rsidRPr="0091005D" w:rsidRDefault="0086145C" w:rsidP="00A82C3F">
      <w:pPr>
        <w:pStyle w:val="Screen"/>
        <w:rPr>
          <w:rFonts w:eastAsia="MS Mincho"/>
        </w:rPr>
      </w:pPr>
      <w:r w:rsidRPr="0091005D">
        <w:rPr>
          <w:rFonts w:eastAsia="MS Mincho"/>
        </w:rPr>
        <w:t>Eligibility: SC LESS THAN 50%     SC%: 20</w:t>
      </w:r>
    </w:p>
    <w:p w:rsidR="00825A10" w:rsidRPr="0091005D" w:rsidRDefault="0086145C" w:rsidP="00A82C3F">
      <w:pPr>
        <w:pStyle w:val="Screen"/>
        <w:rPr>
          <w:rFonts w:eastAsia="MS Mincho"/>
        </w:rPr>
      </w:pPr>
      <w:r w:rsidRPr="0091005D">
        <w:rPr>
          <w:rFonts w:eastAsia="MS Mincho"/>
        </w:rPr>
        <w:t xml:space="preserve">             REIMBURSABLE INSURANCE</w:t>
      </w:r>
    </w:p>
    <w:p w:rsidR="00825A10" w:rsidRPr="0091005D" w:rsidRDefault="0086145C" w:rsidP="00A82C3F">
      <w:pPr>
        <w:pStyle w:val="Screen"/>
        <w:rPr>
          <w:rFonts w:eastAsia="MS Mincho"/>
        </w:rPr>
      </w:pPr>
      <w:r w:rsidRPr="0091005D">
        <w:rPr>
          <w:rFonts w:eastAsia="MS Mincho"/>
        </w:rPr>
        <w:t xml:space="preserve"> </w:t>
      </w:r>
    </w:p>
    <w:p w:rsidR="00825A10" w:rsidRPr="0091005D" w:rsidRDefault="0086145C" w:rsidP="00A82C3F">
      <w:pPr>
        <w:pStyle w:val="Screen"/>
        <w:rPr>
          <w:rFonts w:eastAsia="MS Mincho"/>
        </w:rPr>
      </w:pPr>
      <w:r w:rsidRPr="0091005D">
        <w:rPr>
          <w:rFonts w:eastAsia="MS Mincho"/>
        </w:rPr>
        <w:t xml:space="preserve">Disabilities: ARTHRITIS-10%(SC), FOREARM CONDITION-5%(NSC), </w:t>
      </w:r>
    </w:p>
    <w:p w:rsidR="00825A10" w:rsidRPr="0091005D" w:rsidRDefault="0086145C" w:rsidP="00A82C3F">
      <w:pPr>
        <w:pStyle w:val="Screen"/>
        <w:rPr>
          <w:rFonts w:eastAsia="MS Mincho"/>
        </w:rPr>
      </w:pPr>
      <w:r w:rsidRPr="0091005D">
        <w:rPr>
          <w:rFonts w:eastAsia="MS Mincho"/>
        </w:rPr>
        <w:t xml:space="preserve">              FOREARM CONDITION-4%(NSC), BENIGN EYE GROWTH-0%(NSC), </w:t>
      </w:r>
    </w:p>
    <w:p w:rsidR="00825A10" w:rsidRPr="0091005D" w:rsidRDefault="0086145C" w:rsidP="00A82C3F">
      <w:pPr>
        <w:pStyle w:val="Screen"/>
        <w:rPr>
          <w:rFonts w:eastAsia="MS Mincho"/>
        </w:rPr>
      </w:pPr>
      <w:r w:rsidRPr="0091005D">
        <w:rPr>
          <w:rFonts w:eastAsia="MS Mincho"/>
        </w:rPr>
        <w:t xml:space="preserve">              LOSS OF FIELD OF VISION-20%(SC),</w:t>
      </w:r>
    </w:p>
    <w:p w:rsidR="00825A10" w:rsidRPr="0091005D" w:rsidRDefault="0086145C" w:rsidP="00A82C3F">
      <w:pPr>
        <w:pStyle w:val="Screen"/>
        <w:rPr>
          <w:rFonts w:eastAsia="MS Mincho"/>
        </w:rPr>
      </w:pPr>
      <w:r w:rsidRPr="0091005D">
        <w:rPr>
          <w:rFonts w:eastAsia="MS Mincho"/>
        </w:rPr>
        <w:t xml:space="preserve"> </w:t>
      </w:r>
    </w:p>
    <w:p w:rsidR="00825A10" w:rsidRPr="0091005D" w:rsidRDefault="0086145C" w:rsidP="00A82C3F">
      <w:pPr>
        <w:pStyle w:val="Screen"/>
        <w:rPr>
          <w:rFonts w:eastAsia="MS Mincho"/>
        </w:rPr>
      </w:pPr>
      <w:r w:rsidRPr="0091005D">
        <w:rPr>
          <w:rFonts w:eastAsia="MS Mincho"/>
        </w:rPr>
        <w:t>Rx# 101906 (1)    COPAY</w:t>
      </w:r>
    </w:p>
    <w:p w:rsidR="00825A10" w:rsidRPr="0091005D" w:rsidRDefault="0086145C" w:rsidP="00A82C3F">
      <w:pPr>
        <w:pStyle w:val="Screen"/>
        <w:rPr>
          <w:rFonts w:eastAsia="MS Mincho"/>
        </w:rPr>
      </w:pPr>
      <w:r w:rsidRPr="0091005D">
        <w:rPr>
          <w:rFonts w:eastAsia="MS Mincho"/>
        </w:rPr>
        <w:t>ALBUTEROL SO4 0.083% INHL 3ML</w:t>
      </w:r>
    </w:p>
    <w:p w:rsidR="00825A10" w:rsidRPr="0091005D" w:rsidRDefault="0086145C" w:rsidP="00A82C3F">
      <w:pPr>
        <w:pStyle w:val="Screen"/>
        <w:rPr>
          <w:rFonts w:eastAsia="MS Mincho"/>
        </w:rPr>
      </w:pPr>
      <w:r w:rsidRPr="0091005D">
        <w:rPr>
          <w:rFonts w:eastAsia="MS Mincho"/>
        </w:rPr>
        <w:t>Due to a change in criteria, additional information listed below is needed</w:t>
      </w:r>
    </w:p>
    <w:p w:rsidR="00825A10" w:rsidRPr="0091005D" w:rsidRDefault="0086145C" w:rsidP="00A82C3F">
      <w:pPr>
        <w:pStyle w:val="Screen"/>
        <w:rPr>
          <w:rFonts w:eastAsia="MS Mincho"/>
        </w:rPr>
      </w:pPr>
      <w:r w:rsidRPr="0091005D">
        <w:rPr>
          <w:rFonts w:eastAsia="MS Mincho"/>
        </w:rPr>
        <w:t>to determine the final VA copay and/or insurance billable status for this Rx</w:t>
      </w:r>
    </w:p>
    <w:p w:rsidR="00825A10" w:rsidRPr="0091005D" w:rsidRDefault="0086145C" w:rsidP="00A82C3F">
      <w:pPr>
        <w:pStyle w:val="Screen"/>
        <w:rPr>
          <w:rFonts w:eastAsia="MS Mincho"/>
        </w:rPr>
      </w:pPr>
      <w:r w:rsidRPr="0091005D">
        <w:rPr>
          <w:rFonts w:eastAsia="MS Mincho"/>
        </w:rPr>
        <w:t>so that appropriate action can be taken by pharmacy personnel.</w:t>
      </w:r>
    </w:p>
    <w:p w:rsidR="00825A10" w:rsidRPr="0091005D" w:rsidRDefault="0086145C" w:rsidP="00A82C3F">
      <w:pPr>
        <w:pStyle w:val="Screen"/>
        <w:rPr>
          <w:rFonts w:eastAsia="MS Mincho"/>
        </w:rPr>
      </w:pPr>
      <w:r w:rsidRPr="0091005D">
        <w:rPr>
          <w:rFonts w:eastAsia="MS Mincho"/>
        </w:rPr>
        <w:t xml:space="preserve"> </w:t>
      </w:r>
    </w:p>
    <w:p w:rsidR="00825A10" w:rsidRPr="0091005D" w:rsidRDefault="0086145C" w:rsidP="00A82C3F">
      <w:pPr>
        <w:pStyle w:val="Screen"/>
        <w:rPr>
          <w:rFonts w:eastAsia="MS Mincho"/>
        </w:rPr>
      </w:pPr>
      <w:r w:rsidRPr="0091005D">
        <w:rPr>
          <w:rFonts w:eastAsia="MS Mincho"/>
        </w:rPr>
        <w:t>Is this Rx for a Service Connected Condition?</w:t>
      </w:r>
    </w:p>
    <w:p w:rsidR="00825A10" w:rsidRPr="0091005D" w:rsidRDefault="00825A10" w:rsidP="00A82C3F">
      <w:pPr>
        <w:pStyle w:val="Screen"/>
        <w:rPr>
          <w:rFonts w:eastAsia="MS Mincho"/>
        </w:rPr>
      </w:pPr>
    </w:p>
    <w:p w:rsidR="00825A10" w:rsidRPr="0091005D" w:rsidRDefault="0086145C" w:rsidP="00A82C3F">
      <w:pPr>
        <w:pStyle w:val="Screen"/>
        <w:rPr>
          <w:rFonts w:eastAsia="MS Mincho"/>
        </w:rPr>
      </w:pPr>
      <w:r w:rsidRPr="0091005D">
        <w:rPr>
          <w:rFonts w:eastAsia="MS Mincho"/>
        </w:rPr>
        <w:t>Is this Rx for treatment related to service in SW Asia?</w:t>
      </w:r>
    </w:p>
    <w:p w:rsidR="00825A10" w:rsidRPr="0091005D" w:rsidRDefault="00825A10" w:rsidP="00A82C3F">
      <w:pPr>
        <w:pStyle w:val="Screen"/>
        <w:rPr>
          <w:rFonts w:eastAsia="MS Mincho"/>
        </w:rPr>
      </w:pPr>
    </w:p>
    <w:p w:rsidR="00825A10" w:rsidRPr="0091005D" w:rsidRDefault="0086145C" w:rsidP="00A82C3F">
      <w:pPr>
        <w:pStyle w:val="Screen"/>
        <w:rPr>
          <w:rFonts w:eastAsia="MS Mincho"/>
        </w:rPr>
      </w:pPr>
      <w:r w:rsidRPr="0091005D">
        <w:rPr>
          <w:rFonts w:eastAsia="MS Mincho"/>
        </w:rPr>
        <w:t>This message has been sent to the provider of record, the pharmacist who</w:t>
      </w:r>
    </w:p>
    <w:p w:rsidR="00825A10" w:rsidRPr="0091005D" w:rsidRDefault="0086145C" w:rsidP="00A82C3F">
      <w:pPr>
        <w:pStyle w:val="Screen"/>
        <w:rPr>
          <w:rFonts w:eastAsia="MS Mincho"/>
        </w:rPr>
      </w:pPr>
      <w:r w:rsidRPr="0091005D">
        <w:rPr>
          <w:rFonts w:eastAsia="MS Mincho"/>
        </w:rPr>
        <w:t>finished the prescription order, and all holders of the PSO COPAY key.</w:t>
      </w:r>
    </w:p>
    <w:p w:rsidR="00825A10" w:rsidRPr="0091005D" w:rsidRDefault="00825A10" w:rsidP="00A82C3F">
      <w:pPr>
        <w:pStyle w:val="Screen"/>
        <w:rPr>
          <w:rFonts w:eastAsia="MS Mincho"/>
        </w:rPr>
      </w:pPr>
    </w:p>
    <w:p w:rsidR="00825A10" w:rsidRPr="0091005D" w:rsidRDefault="0086145C" w:rsidP="00A82C3F">
      <w:pPr>
        <w:pStyle w:val="Screen"/>
        <w:rPr>
          <w:rFonts w:eastAsia="MS Mincho"/>
        </w:rPr>
      </w:pPr>
      <w:r w:rsidRPr="0091005D">
        <w:rPr>
          <w:rFonts w:eastAsia="MS Mincho"/>
        </w:rPr>
        <w:t xml:space="preserve">Enter RETURN to continue or '^' to exit: </w:t>
      </w:r>
      <w:r w:rsidRPr="0091005D">
        <w:rPr>
          <w:rFonts w:eastAsia="MS Mincho"/>
          <w:b/>
        </w:rPr>
        <w:t>&lt;Enter&gt;</w:t>
      </w:r>
    </w:p>
    <w:p w:rsidR="00825A10" w:rsidRPr="0091005D" w:rsidRDefault="00825A10" w:rsidP="00A82C3F">
      <w:pPr>
        <w:pStyle w:val="Screen"/>
        <w:rPr>
          <w:rFonts w:eastAsia="MS Mincho"/>
        </w:rPr>
      </w:pPr>
    </w:p>
    <w:p w:rsidR="00825A10" w:rsidRPr="0091005D" w:rsidRDefault="0086145C" w:rsidP="00A82C3F">
      <w:pPr>
        <w:pStyle w:val="Screen"/>
        <w:rPr>
          <w:rFonts w:eastAsia="MS Mincho"/>
        </w:rPr>
      </w:pPr>
      <w:r w:rsidRPr="0091005D">
        <w:rPr>
          <w:rFonts w:eastAsia="MS Mincho"/>
        </w:rPr>
        <w:t>Subj: PRESCRIPTION QUESTIONS REVIEW NEEDED (500)  [#30364]   Page 2</w:t>
      </w:r>
    </w:p>
    <w:p w:rsidR="00825A10" w:rsidRPr="0091005D" w:rsidRDefault="0086145C" w:rsidP="00A82C3F">
      <w:pPr>
        <w:pStyle w:val="Screen"/>
        <w:rPr>
          <w:rFonts w:eastAsia="MS Mincho"/>
        </w:rPr>
      </w:pPr>
      <w:r w:rsidRPr="0091005D">
        <w:rPr>
          <w:rFonts w:eastAsia="MS Mincho"/>
        </w:rPr>
        <w:t>-------------------------------------------------------------------------------</w:t>
      </w:r>
    </w:p>
    <w:p w:rsidR="00825A10" w:rsidRPr="0091005D" w:rsidRDefault="0086145C" w:rsidP="00A82C3F">
      <w:pPr>
        <w:pStyle w:val="Screen"/>
        <w:rPr>
          <w:rFonts w:eastAsia="MS Mincho"/>
        </w:rPr>
      </w:pPr>
      <w:r w:rsidRPr="0091005D">
        <w:rPr>
          <w:rFonts w:eastAsia="MS Mincho"/>
        </w:rPr>
        <w:t xml:space="preserve"> </w:t>
      </w:r>
    </w:p>
    <w:p w:rsidR="00825A10" w:rsidRPr="0091005D" w:rsidRDefault="0086145C" w:rsidP="00A82C3F">
      <w:pPr>
        <w:pStyle w:val="Screen"/>
        <w:rPr>
          <w:rFonts w:eastAsia="MS Mincho"/>
        </w:rPr>
      </w:pPr>
      <w:r w:rsidRPr="0091005D">
        <w:rPr>
          <w:rFonts w:eastAsia="MS Mincho"/>
        </w:rPr>
        <w:t>Providers:</w:t>
      </w:r>
    </w:p>
    <w:p w:rsidR="00825A10" w:rsidRPr="0091005D" w:rsidRDefault="0086145C" w:rsidP="00A82C3F">
      <w:pPr>
        <w:pStyle w:val="Screen"/>
        <w:rPr>
          <w:rFonts w:eastAsia="MS Mincho"/>
        </w:rPr>
      </w:pPr>
      <w:r w:rsidRPr="0091005D">
        <w:rPr>
          <w:rFonts w:eastAsia="MS Mincho"/>
        </w:rPr>
        <w:t>Please respond with your answer to the question(s) as a reply to this</w:t>
      </w:r>
    </w:p>
    <w:p w:rsidR="00825A10" w:rsidRPr="0091005D" w:rsidRDefault="0086145C" w:rsidP="00A82C3F">
      <w:pPr>
        <w:pStyle w:val="Screen"/>
        <w:rPr>
          <w:rFonts w:eastAsia="MS Mincho"/>
        </w:rPr>
      </w:pPr>
      <w:r w:rsidRPr="0091005D">
        <w:rPr>
          <w:rFonts w:eastAsia="MS Mincho"/>
        </w:rPr>
        <w:t>message. The prescription will be updated by the appropriate staff.</w:t>
      </w:r>
    </w:p>
    <w:p w:rsidR="00825A10" w:rsidRPr="0091005D" w:rsidRDefault="0086145C" w:rsidP="00A82C3F">
      <w:pPr>
        <w:pStyle w:val="Screen"/>
        <w:rPr>
          <w:rFonts w:eastAsia="MS Mincho"/>
        </w:rPr>
      </w:pPr>
      <w:r w:rsidRPr="0091005D">
        <w:rPr>
          <w:rFonts w:eastAsia="MS Mincho"/>
        </w:rPr>
        <w:t xml:space="preserve"> </w:t>
      </w:r>
    </w:p>
    <w:p w:rsidR="00825A10" w:rsidRPr="0091005D" w:rsidRDefault="0086145C" w:rsidP="00A82C3F">
      <w:pPr>
        <w:pStyle w:val="Screen"/>
        <w:rPr>
          <w:rFonts w:eastAsia="MS Mincho"/>
        </w:rPr>
      </w:pPr>
      <w:r w:rsidRPr="0091005D">
        <w:rPr>
          <w:rFonts w:eastAsia="MS Mincho"/>
        </w:rPr>
        <w:lastRenderedPageBreak/>
        <w:t>Staff assigned to update the Prescription responses:</w:t>
      </w:r>
    </w:p>
    <w:p w:rsidR="00825A10" w:rsidRPr="0091005D" w:rsidRDefault="0086145C" w:rsidP="00A82C3F">
      <w:pPr>
        <w:pStyle w:val="Screen"/>
        <w:rPr>
          <w:rFonts w:eastAsia="MS Mincho"/>
        </w:rPr>
      </w:pPr>
      <w:r w:rsidRPr="0091005D">
        <w:rPr>
          <w:rFonts w:eastAsia="MS Mincho"/>
        </w:rPr>
        <w:t>Please use the RESET COPAY STATUS/CANCEL CHARGES option to enter the responses</w:t>
      </w:r>
    </w:p>
    <w:p w:rsidR="00825A10" w:rsidRPr="0091005D" w:rsidRDefault="0086145C" w:rsidP="00A82C3F">
      <w:pPr>
        <w:pStyle w:val="Screen"/>
        <w:rPr>
          <w:rFonts w:eastAsia="MS Mincho"/>
        </w:rPr>
      </w:pPr>
      <w:r w:rsidRPr="0091005D">
        <w:rPr>
          <w:rFonts w:eastAsia="MS Mincho"/>
        </w:rPr>
        <w:t>to the questions above, which may result in a Rx copay status change and/or</w:t>
      </w:r>
    </w:p>
    <w:p w:rsidR="00825A10" w:rsidRPr="0091005D" w:rsidRDefault="0086145C" w:rsidP="00A82C3F">
      <w:pPr>
        <w:pStyle w:val="Screen"/>
        <w:rPr>
          <w:rFonts w:eastAsia="MS Mincho"/>
        </w:rPr>
      </w:pPr>
      <w:r w:rsidRPr="0091005D">
        <w:rPr>
          <w:rFonts w:eastAsia="MS Mincho"/>
        </w:rPr>
        <w:t>the need to remove VA copay charges or may result in a charge to the patient's</w:t>
      </w:r>
    </w:p>
    <w:p w:rsidR="00825A10" w:rsidRPr="0091005D" w:rsidRDefault="0086145C" w:rsidP="00A82C3F">
      <w:pPr>
        <w:pStyle w:val="Screen"/>
        <w:rPr>
          <w:rFonts w:eastAsia="MS Mincho"/>
        </w:rPr>
      </w:pPr>
      <w:r w:rsidRPr="0091005D">
        <w:rPr>
          <w:rFonts w:eastAsia="MS Mincho"/>
        </w:rPr>
        <w:t>insurance carrier.</w:t>
      </w:r>
    </w:p>
    <w:p w:rsidR="00825A10" w:rsidRPr="0091005D" w:rsidRDefault="0086145C" w:rsidP="00A82C3F">
      <w:pPr>
        <w:pStyle w:val="Screen"/>
        <w:rPr>
          <w:rFonts w:eastAsia="MS Mincho"/>
        </w:rPr>
      </w:pPr>
      <w:r w:rsidRPr="0091005D">
        <w:rPr>
          <w:rFonts w:eastAsia="MS Mincho"/>
        </w:rPr>
        <w:t xml:space="preserve"> </w:t>
      </w:r>
    </w:p>
    <w:p w:rsidR="00825A10" w:rsidRPr="0091005D" w:rsidRDefault="0086145C" w:rsidP="000F179E">
      <w:pPr>
        <w:pStyle w:val="Screen"/>
        <w:keepNext/>
        <w:rPr>
          <w:rFonts w:eastAsia="MS Mincho"/>
        </w:rPr>
      </w:pPr>
      <w:r w:rsidRPr="0091005D">
        <w:rPr>
          <w:rFonts w:eastAsia="MS Mincho"/>
        </w:rPr>
        <w:t>Note: The SC question is now asked for Veterans who are SC&gt;49% in order to</w:t>
      </w:r>
    </w:p>
    <w:p w:rsidR="00825A10" w:rsidRPr="0091005D" w:rsidRDefault="0086145C" w:rsidP="000F179E">
      <w:pPr>
        <w:pStyle w:val="Screen"/>
        <w:keepNext/>
        <w:rPr>
          <w:rFonts w:eastAsia="MS Mincho"/>
        </w:rPr>
      </w:pPr>
      <w:r w:rsidRPr="0091005D">
        <w:rPr>
          <w:rFonts w:eastAsia="MS Mincho"/>
        </w:rPr>
        <w:t>determine if the Rx can be billed to a third party insurance. These Veterans</w:t>
      </w:r>
    </w:p>
    <w:p w:rsidR="00825A10" w:rsidRPr="0091005D" w:rsidRDefault="0086145C" w:rsidP="000F179E">
      <w:pPr>
        <w:pStyle w:val="Screen"/>
        <w:keepNext/>
        <w:rPr>
          <w:rFonts w:eastAsia="MS Mincho"/>
        </w:rPr>
      </w:pPr>
      <w:r w:rsidRPr="0091005D">
        <w:rPr>
          <w:rFonts w:eastAsia="MS Mincho"/>
        </w:rPr>
        <w:t>will NOT be charged a VA copay.</w:t>
      </w:r>
    </w:p>
    <w:p w:rsidR="00825A10" w:rsidRPr="0091005D" w:rsidRDefault="0086145C" w:rsidP="000F179E">
      <w:pPr>
        <w:pStyle w:val="Screen"/>
        <w:keepNext/>
        <w:rPr>
          <w:rFonts w:eastAsia="MS Mincho"/>
        </w:rPr>
      </w:pPr>
      <w:r w:rsidRPr="0091005D">
        <w:rPr>
          <w:rFonts w:eastAsia="MS Mincho"/>
        </w:rPr>
        <w:t xml:space="preserve"> </w:t>
      </w:r>
    </w:p>
    <w:p w:rsidR="00825A10" w:rsidRPr="0091005D" w:rsidRDefault="0086145C" w:rsidP="000F179E">
      <w:pPr>
        <w:pStyle w:val="Screen"/>
        <w:keepNext/>
        <w:rPr>
          <w:rFonts w:eastAsia="MS Mincho"/>
        </w:rPr>
      </w:pPr>
      <w:r w:rsidRPr="0091005D">
        <w:rPr>
          <w:rFonts w:eastAsia="MS Mincho"/>
        </w:rPr>
        <w:t>Supply and investigational drugs are not charged a VA copay but could be</w:t>
      </w:r>
    </w:p>
    <w:p w:rsidR="00825A10" w:rsidRPr="0091005D" w:rsidRDefault="0086145C" w:rsidP="000F179E">
      <w:pPr>
        <w:pStyle w:val="Screen"/>
        <w:keepNext/>
        <w:rPr>
          <w:rFonts w:eastAsia="MS Mincho"/>
        </w:rPr>
      </w:pPr>
      <w:r w:rsidRPr="0091005D">
        <w:rPr>
          <w:rFonts w:eastAsia="MS Mincho"/>
        </w:rPr>
        <w:t>reimbursable by third party insurance.</w:t>
      </w:r>
    </w:p>
    <w:p w:rsidR="00825A10" w:rsidRPr="0091005D" w:rsidRDefault="00825A10" w:rsidP="000F179E">
      <w:pPr>
        <w:pStyle w:val="Screen"/>
        <w:keepNext/>
        <w:rPr>
          <w:rFonts w:eastAsia="MS Mincho"/>
        </w:rPr>
      </w:pPr>
    </w:p>
    <w:p w:rsidR="00825A10" w:rsidRPr="0091005D" w:rsidRDefault="0086145C" w:rsidP="000F179E">
      <w:pPr>
        <w:pStyle w:val="Screen"/>
        <w:keepNext/>
        <w:rPr>
          <w:rFonts w:eastAsia="MS Mincho"/>
        </w:rPr>
      </w:pPr>
      <w:r w:rsidRPr="0091005D">
        <w:rPr>
          <w:rFonts w:eastAsia="MS Mincho"/>
        </w:rPr>
        <w:t>Enter message action (in IN basket): Ignore//</w:t>
      </w:r>
    </w:p>
    <w:p w:rsidR="00825A10" w:rsidRPr="0091005D" w:rsidRDefault="00825A10" w:rsidP="00AA1F4F"/>
    <w:p w:rsidR="00825A10" w:rsidRPr="0091005D" w:rsidRDefault="0086145C" w:rsidP="00B62C66">
      <w:pPr>
        <w:pStyle w:val="BodyText"/>
      </w:pPr>
      <w:r w:rsidRPr="0091005D">
        <w:t xml:space="preserve">An annual copayment cap is applied to patients in specific priority enrollment groups. Once a patient reaches the annual copayment cap, no further medication copay charges will be billed for the calendar year. An entry to that effect is made to the Copay Activity Log. The ‘$’ indicator remains next to the prescription number to indicate that the prescription is still copay eligible. </w:t>
      </w:r>
    </w:p>
    <w:p w:rsidR="00825A10" w:rsidRPr="0091005D" w:rsidRDefault="00825A10" w:rsidP="00B62C66">
      <w:pPr>
        <w:pStyle w:val="BodyText"/>
      </w:pPr>
    </w:p>
    <w:p w:rsidR="00825A10" w:rsidRPr="0091005D" w:rsidRDefault="0086145C" w:rsidP="00B62C66">
      <w:pPr>
        <w:pStyle w:val="BodyText"/>
      </w:pPr>
      <w:r w:rsidRPr="0091005D">
        <w:t>Integrated Billing software keeps track of all prescription fills not billed due to the annual cap.</w:t>
      </w:r>
    </w:p>
    <w:p w:rsidR="00825A10" w:rsidRPr="0091005D" w:rsidRDefault="00825A10" w:rsidP="00AA1F4F"/>
    <w:p w:rsidR="00825A10" w:rsidRPr="0091005D" w:rsidRDefault="0086145C" w:rsidP="00A17F7F">
      <w:pPr>
        <w:pStyle w:val="Example"/>
      </w:pPr>
      <w:r w:rsidRPr="0091005D">
        <w:t>Example: Copay Activity Log When Annual Cap Reached</w:t>
      </w:r>
    </w:p>
    <w:p w:rsidR="00825A10" w:rsidRPr="0091005D" w:rsidRDefault="00645085" w:rsidP="00A82C3F">
      <w:pPr>
        <w:pStyle w:val="Screen"/>
      </w:pPr>
      <w:r w:rsidRPr="0091005D">
        <w:t xml:space="preserve">Copay Activity Log:                                                             </w:t>
      </w:r>
    </w:p>
    <w:p w:rsidR="00825A10" w:rsidRPr="0091005D" w:rsidRDefault="00645085" w:rsidP="00A82C3F">
      <w:pPr>
        <w:pStyle w:val="Screen"/>
      </w:pPr>
      <w:r w:rsidRPr="0091005D">
        <w:t xml:space="preserve">#   Date        Reason               Rx Ref         Initiator Of Activity       </w:t>
      </w:r>
    </w:p>
    <w:p w:rsidR="00825A10" w:rsidRPr="0091005D" w:rsidRDefault="00645085" w:rsidP="00A82C3F">
      <w:pPr>
        <w:pStyle w:val="Screen"/>
      </w:pPr>
      <w:r w:rsidRPr="0091005D">
        <w:t xml:space="preserve">=============================================================================== </w:t>
      </w:r>
    </w:p>
    <w:p w:rsidR="00825A10" w:rsidRPr="0091005D" w:rsidRDefault="00645085" w:rsidP="00A82C3F">
      <w:pPr>
        <w:pStyle w:val="Screen"/>
      </w:pPr>
      <w:r w:rsidRPr="0091005D">
        <w:t xml:space="preserve">1   10/23/01    ANNUAL CAP REACHED   ORIGINAL       OPPROVIDER11,TWO            </w:t>
      </w:r>
    </w:p>
    <w:p w:rsidR="00825A10" w:rsidRPr="0091005D" w:rsidRDefault="00645085" w:rsidP="00A82C3F">
      <w:pPr>
        <w:pStyle w:val="Screen"/>
      </w:pPr>
      <w:r w:rsidRPr="0091005D">
        <w:t xml:space="preserve">Comment:  NO BILLING FOR THIS FILL                                              </w:t>
      </w:r>
    </w:p>
    <w:p w:rsidR="00825A10" w:rsidRPr="0091005D" w:rsidRDefault="00825A10" w:rsidP="00AA1F4F"/>
    <w:p w:rsidR="00825A10" w:rsidRPr="0091005D" w:rsidRDefault="0086145C" w:rsidP="00B62C66">
      <w:pPr>
        <w:pStyle w:val="BodyText"/>
      </w:pPr>
      <w:r w:rsidRPr="0091005D">
        <w:t>If for whatever reason (e.g. prescription fill is returned to stock and copay charges cancelled), a patient falls below the annual copayment cap, the Integrated Billing package can initiate copay charges to bring the patient back up to the annual copayment cap. Integrated billing software will go back and bill a copay charge for those fills previously not charged due to the annual cap, bringing the patient’s total copayment up to the cap. Whenever this occurs an entry will be placed in the Copay activity log.</w:t>
      </w:r>
    </w:p>
    <w:p w:rsidR="00825A10" w:rsidRPr="0091005D" w:rsidRDefault="00825A10" w:rsidP="00AA1F4F"/>
    <w:p w:rsidR="00825A10" w:rsidRPr="0091005D" w:rsidRDefault="0086145C" w:rsidP="00A17F7F">
      <w:pPr>
        <w:pStyle w:val="Example"/>
      </w:pPr>
      <w:r w:rsidRPr="0091005D">
        <w:t xml:space="preserve">Example: Copay Activity Log </w:t>
      </w:r>
      <w:r w:rsidR="00C15D94" w:rsidRPr="0091005D">
        <w:t>w</w:t>
      </w:r>
      <w:r w:rsidRPr="0091005D">
        <w:t>ith IB-Initiated Charge</w:t>
      </w:r>
    </w:p>
    <w:p w:rsidR="00825A10" w:rsidRPr="0091005D" w:rsidRDefault="00645085" w:rsidP="00A82C3F">
      <w:pPr>
        <w:pStyle w:val="Screen"/>
      </w:pPr>
      <w:r w:rsidRPr="0091005D">
        <w:t xml:space="preserve">Copay Activity Log:                                                             </w:t>
      </w:r>
    </w:p>
    <w:p w:rsidR="00825A10" w:rsidRPr="0091005D" w:rsidRDefault="00645085" w:rsidP="00A82C3F">
      <w:pPr>
        <w:pStyle w:val="Screen"/>
      </w:pPr>
      <w:r w:rsidRPr="0091005D">
        <w:t xml:space="preserve">#   Date        Reason               Rx Ref         Initiator Of Activity       </w:t>
      </w:r>
    </w:p>
    <w:p w:rsidR="00825A10" w:rsidRPr="0091005D" w:rsidRDefault="00645085" w:rsidP="00A82C3F">
      <w:pPr>
        <w:pStyle w:val="Screen"/>
      </w:pPr>
      <w:r w:rsidRPr="0091005D">
        <w:t xml:space="preserve">=============================================================================== </w:t>
      </w:r>
    </w:p>
    <w:p w:rsidR="00825A10" w:rsidRPr="0091005D" w:rsidRDefault="00645085" w:rsidP="00A82C3F">
      <w:pPr>
        <w:pStyle w:val="Screen"/>
      </w:pPr>
      <w:r w:rsidRPr="0091005D">
        <w:t xml:space="preserve">1   10/23/01    ANNUAL CAP REACHED   ORIGINAL       OPPROVIDER11,TWO            </w:t>
      </w:r>
    </w:p>
    <w:p w:rsidR="00825A10" w:rsidRPr="0091005D" w:rsidRDefault="00645085" w:rsidP="00A82C3F">
      <w:pPr>
        <w:pStyle w:val="Screen"/>
      </w:pPr>
      <w:r w:rsidRPr="0091005D">
        <w:t xml:space="preserve">Comment:  NO BILLING FOR THIS FILL                                              </w:t>
      </w:r>
    </w:p>
    <w:p w:rsidR="006625A7" w:rsidRPr="0091005D" w:rsidRDefault="00645085" w:rsidP="00A82C3F">
      <w:pPr>
        <w:pStyle w:val="Screen"/>
      </w:pPr>
      <w:r w:rsidRPr="0091005D">
        <w:t>2   10/23/01    IB-INITIATED COPAY   ORIGINAL       OPROVIDER11,TWO</w:t>
      </w:r>
    </w:p>
    <w:p w:rsidR="00266BBE" w:rsidRPr="0091005D" w:rsidRDefault="00266BBE" w:rsidP="00A82C3F">
      <w:pPr>
        <w:pStyle w:val="Screen"/>
      </w:pPr>
    </w:p>
    <w:p w:rsidR="00825A10" w:rsidRPr="0091005D" w:rsidRDefault="00645085" w:rsidP="00A82C3F">
      <w:pPr>
        <w:pStyle w:val="Screen"/>
      </w:pPr>
      <w:r w:rsidRPr="0091005D">
        <w:t xml:space="preserve">  </w:t>
      </w:r>
    </w:p>
    <w:p w:rsidR="00825A10" w:rsidRPr="0091005D" w:rsidRDefault="00645085" w:rsidP="00A82C3F">
      <w:pPr>
        <w:pStyle w:val="Screen"/>
      </w:pPr>
      <w:r w:rsidRPr="0091005D">
        <w:t xml:space="preserve">Comment: PARTIAL CHARGE                                                         </w:t>
      </w:r>
    </w:p>
    <w:p w:rsidR="00825A10" w:rsidRPr="0091005D" w:rsidRDefault="00825A10" w:rsidP="00AA1F4F"/>
    <w:p w:rsidR="00825A10" w:rsidRPr="0091005D" w:rsidRDefault="0086145C" w:rsidP="00B62C66">
      <w:pPr>
        <w:pStyle w:val="BodyText"/>
      </w:pPr>
      <w:r w:rsidRPr="0091005D">
        <w:t xml:space="preserve">If a prescription is </w:t>
      </w:r>
      <w:r w:rsidRPr="0091005D">
        <w:rPr>
          <w:u w:val="single"/>
        </w:rPr>
        <w:t>not</w:t>
      </w:r>
      <w:r w:rsidRPr="0091005D">
        <w:t xml:space="preserve"> in a releasable status, the user will be given an error message, such as:</w:t>
      </w:r>
    </w:p>
    <w:p w:rsidR="00825A10" w:rsidRPr="0091005D" w:rsidRDefault="0086145C" w:rsidP="005B728E">
      <w:pPr>
        <w:pStyle w:val="BodyTextBullet1"/>
      </w:pPr>
      <w:r w:rsidRPr="0091005D">
        <w:t>Prescription has a status of (status) and is not eligible for release.</w:t>
      </w:r>
    </w:p>
    <w:p w:rsidR="00825A10" w:rsidRPr="0091005D" w:rsidRDefault="0086145C" w:rsidP="005B728E">
      <w:pPr>
        <w:pStyle w:val="BodyTextBullet1"/>
      </w:pPr>
      <w:r w:rsidRPr="0091005D">
        <w:t>Prescription was deleted.</w:t>
      </w:r>
    </w:p>
    <w:p w:rsidR="00825A10" w:rsidRPr="0091005D" w:rsidRDefault="0086145C" w:rsidP="005B728E">
      <w:pPr>
        <w:pStyle w:val="BodyTextBullet1"/>
      </w:pPr>
      <w:r w:rsidRPr="0091005D">
        <w:t>Improper barcode format.</w:t>
      </w:r>
    </w:p>
    <w:p w:rsidR="00825A10" w:rsidRPr="0091005D" w:rsidRDefault="0086145C" w:rsidP="005B728E">
      <w:pPr>
        <w:pStyle w:val="BodyTextBullet1"/>
      </w:pPr>
      <w:r w:rsidRPr="0091005D">
        <w:lastRenderedPageBreak/>
        <w:t>Non-existent prescription.</w:t>
      </w:r>
    </w:p>
    <w:p w:rsidR="00825A10" w:rsidRPr="0091005D" w:rsidRDefault="00825A10" w:rsidP="00AA1F4F"/>
    <w:p w:rsidR="00825A10" w:rsidRPr="0091005D" w:rsidRDefault="0086145C" w:rsidP="00B62C66">
      <w:pPr>
        <w:pStyle w:val="BodyText"/>
      </w:pPr>
      <w:r w:rsidRPr="0091005D">
        <w:t>Copay is not charged for a partial fill.</w:t>
      </w:r>
    </w:p>
    <w:p w:rsidR="00825A10" w:rsidRPr="0091005D" w:rsidRDefault="00952EFA" w:rsidP="00AA1F4F">
      <w:r>
        <w:rPr>
          <w:noProof/>
        </w:rPr>
        <w:drawing>
          <wp:inline distT="0" distB="0" distL="0" distR="0">
            <wp:extent cx="595630" cy="510540"/>
            <wp:effectExtent l="0" t="0" r="0" b="0"/>
            <wp:docPr id="18" name="Picture 353" descr="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3" descr="Note graphic"/>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95630" cy="510540"/>
                    </a:xfrm>
                    <a:prstGeom prst="rect">
                      <a:avLst/>
                    </a:prstGeom>
                    <a:noFill/>
                    <a:ln>
                      <a:noFill/>
                    </a:ln>
                  </pic:spPr>
                </pic:pic>
              </a:graphicData>
            </a:graphic>
          </wp:inline>
        </w:drawing>
      </w:r>
      <w:r w:rsidR="0086145C" w:rsidRPr="0091005D">
        <w:rPr>
          <w:b/>
        </w:rPr>
        <w:t>Important</w:t>
      </w:r>
      <w:r w:rsidR="00AA1F4F" w:rsidRPr="0091005D">
        <w:rPr>
          <w:b/>
        </w:rPr>
        <w:t xml:space="preserve">: </w:t>
      </w:r>
      <w:r w:rsidR="0086145C" w:rsidRPr="0091005D">
        <w:t>This is a mandatory function that the pharmacy must use.</w:t>
      </w:r>
    </w:p>
    <w:p w:rsidR="00853DE2" w:rsidRPr="0091005D" w:rsidRDefault="00853DE2" w:rsidP="00853DE2">
      <w:pPr>
        <w:pStyle w:val="Heading2"/>
      </w:pPr>
      <w:bookmarkStart w:id="609" w:name="_Toc464138561"/>
      <w:bookmarkStart w:id="610" w:name="_Toc464491539"/>
      <w:bookmarkStart w:id="611" w:name="_Toc428973222"/>
      <w:bookmarkStart w:id="612" w:name="_Toc4750952"/>
      <w:r w:rsidRPr="0091005D">
        <w:t>Fixed Medication Copayment Tiers (FMCT)</w:t>
      </w:r>
      <w:bookmarkEnd w:id="609"/>
      <w:bookmarkEnd w:id="610"/>
      <w:bookmarkEnd w:id="612"/>
    </w:p>
    <w:p w:rsidR="00853DE2" w:rsidRPr="0091005D" w:rsidRDefault="00853DE2" w:rsidP="00853DE2">
      <w:pPr>
        <w:rPr>
          <w:sz w:val="22"/>
          <w:szCs w:val="22"/>
        </w:rPr>
      </w:pPr>
      <w:r w:rsidRPr="0091005D">
        <w:t>Patch PSO*7*460 introduces copay tiers for drugs. The Chief Business Office (CBO) requests updating IT systems to conform with changes to qualified prescription medications within VistA and VA National and Local Drug Files, to establish fixed copayment amounts depending on the class of medication (Tier 1, Tier 2, or Tier 3) while still maintaining the utility of the $700 copayment cap per calendar year for PG 2-8, as applicable, on an individual Veteran basis. The PBM is requesting the addition of Tier 0 for excluded and exempt products with no copayment. Changes to Outpatient Pharmacy will be seen in the copay activity log.</w:t>
      </w:r>
    </w:p>
    <w:p w:rsidR="00853DE2" w:rsidRPr="0091005D" w:rsidRDefault="00853DE2" w:rsidP="00853DE2"/>
    <w:p w:rsidR="00853DE2" w:rsidRPr="0091005D" w:rsidRDefault="00853DE2" w:rsidP="00853DE2">
      <w:pPr>
        <w:pStyle w:val="ScreenCapture"/>
      </w:pPr>
      <w:r w:rsidRPr="0091005D">
        <w:t xml:space="preserve">Rx #: 100002266   Original Fill Released: 08/23/16                              </w:t>
      </w:r>
    </w:p>
    <w:p w:rsidR="00853DE2" w:rsidRPr="0091005D" w:rsidRDefault="00853DE2" w:rsidP="00853DE2">
      <w:pPr>
        <w:pStyle w:val="ScreenCapture"/>
      </w:pPr>
      <w:r w:rsidRPr="0091005D">
        <w:t xml:space="preserve">Routing: Window      Finished by: CROSSMAN,PAMELA                               </w:t>
      </w:r>
    </w:p>
    <w:p w:rsidR="00853DE2" w:rsidRPr="0091005D" w:rsidRDefault="00853DE2" w:rsidP="00853DE2">
      <w:pPr>
        <w:pStyle w:val="ScreenCapture"/>
      </w:pPr>
      <w:r w:rsidRPr="0091005D">
        <w:t>                                                                                </w:t>
      </w:r>
    </w:p>
    <w:p w:rsidR="00853DE2" w:rsidRPr="0091005D" w:rsidRDefault="00853DE2" w:rsidP="00853DE2">
      <w:pPr>
        <w:pStyle w:val="ScreenCapture"/>
      </w:pPr>
      <w:r w:rsidRPr="0091005D">
        <w:t xml:space="preserve">Copay Activity Log:                                                             </w:t>
      </w:r>
    </w:p>
    <w:p w:rsidR="00853DE2" w:rsidRPr="0091005D" w:rsidRDefault="00853DE2" w:rsidP="00853DE2">
      <w:pPr>
        <w:pStyle w:val="ScreenCapture"/>
      </w:pPr>
      <w:r w:rsidRPr="0091005D">
        <w:t xml:space="preserve">#   Date        Reason               Rx Ref         Initiator Of Activity       </w:t>
      </w:r>
    </w:p>
    <w:p w:rsidR="00853DE2" w:rsidRPr="0091005D" w:rsidRDefault="00853DE2" w:rsidP="00853DE2">
      <w:pPr>
        <w:pStyle w:val="ScreenCapture"/>
      </w:pPr>
      <w:r w:rsidRPr="0091005D">
        <w:t xml:space="preserve">=============================================================================== </w:t>
      </w:r>
    </w:p>
    <w:p w:rsidR="00853DE2" w:rsidRPr="0091005D" w:rsidRDefault="00853DE2" w:rsidP="00853DE2">
      <w:pPr>
        <w:pStyle w:val="ScreenCapture"/>
      </w:pPr>
      <w:r w:rsidRPr="0091005D">
        <w:t xml:space="preserve">1   08/23/16    COPAY RESET          ORIGINAL       CROSSMAN,PAMELA             </w:t>
      </w:r>
    </w:p>
    <w:p w:rsidR="00853DE2" w:rsidRPr="0091005D" w:rsidRDefault="00853DE2" w:rsidP="00853DE2">
      <w:pPr>
        <w:pStyle w:val="ScreenCapture"/>
        <w:rPr>
          <w:rFonts w:ascii="Century Gothic" w:hAnsi="Century Gothic"/>
          <w:color w:val="1F497D"/>
          <w:sz w:val="28"/>
          <w:szCs w:val="28"/>
          <w:lang w:val="en-US" w:eastAsia="en-US"/>
        </w:rPr>
      </w:pPr>
      <w:r w:rsidRPr="0091005D">
        <w:rPr>
          <w:rFonts w:ascii="Times New Roman" w:hAnsi="Times New Roman"/>
        </w:rPr>
        <w:t xml:space="preserve">Comment: Copay Tier 1  Old value=No Copay   New value=Copay                     </w:t>
      </w:r>
    </w:p>
    <w:p w:rsidR="00825A10" w:rsidRPr="0091005D" w:rsidRDefault="00645085" w:rsidP="00BB6097">
      <w:pPr>
        <w:pStyle w:val="Heading2"/>
      </w:pPr>
      <w:bookmarkStart w:id="613" w:name="_Toc4750953"/>
      <w:r w:rsidRPr="0091005D">
        <w:t>Changes to Releasing Orders Function - Digitally Signed Orders Only</w:t>
      </w:r>
      <w:bookmarkEnd w:id="611"/>
      <w:bookmarkEnd w:id="613"/>
    </w:p>
    <w:p w:rsidR="00825A10" w:rsidRPr="0091005D" w:rsidRDefault="0086145C" w:rsidP="00B62C66">
      <w:pPr>
        <w:pStyle w:val="BodyText"/>
      </w:pPr>
      <w:r w:rsidRPr="0091005D">
        <w:t xml:space="preserve">The release function in the </w:t>
      </w:r>
      <w:r w:rsidRPr="0091005D">
        <w:rPr>
          <w:i/>
          <w:iCs/>
        </w:rPr>
        <w:t xml:space="preserve">Patient Prescription Processing </w:t>
      </w:r>
      <w:r w:rsidRPr="0091005D">
        <w:t xml:space="preserve">option has been modified with patch PSO*7*131 to require that all digitally signed orders for Schedule II controlled substances (CSII orders) be released through the </w:t>
      </w:r>
      <w:r w:rsidRPr="0091005D">
        <w:rPr>
          <w:i/>
          <w:iCs/>
        </w:rPr>
        <w:t xml:space="preserve">Outpatient Rx’s </w:t>
      </w:r>
      <w:r w:rsidRPr="0091005D">
        <w:t xml:space="preserve">option in the </w:t>
      </w:r>
      <w:r w:rsidRPr="0091005D">
        <w:rPr>
          <w:i/>
          <w:iCs/>
        </w:rPr>
        <w:t>Controlled</w:t>
      </w:r>
      <w:r w:rsidRPr="0091005D">
        <w:t xml:space="preserve"> </w:t>
      </w:r>
      <w:r w:rsidRPr="0091005D">
        <w:rPr>
          <w:i/>
          <w:iCs/>
        </w:rPr>
        <w:t>Substances</w:t>
      </w:r>
      <w:r w:rsidRPr="0091005D">
        <w:t xml:space="preserve"> (CS) menu. If DEA/PKI is activated and an order is digitally signed, the user is advised that the order must be released through the </w:t>
      </w:r>
      <w:r w:rsidRPr="0091005D">
        <w:rPr>
          <w:i/>
          <w:iCs/>
        </w:rPr>
        <w:t xml:space="preserve">Outpatient Rx’s </w:t>
      </w:r>
      <w:r w:rsidRPr="0091005D">
        <w:t xml:space="preserve">option in the </w:t>
      </w:r>
      <w:r w:rsidRPr="0091005D">
        <w:rPr>
          <w:i/>
          <w:iCs/>
        </w:rPr>
        <w:t>Controlled</w:t>
      </w:r>
      <w:r w:rsidRPr="0091005D">
        <w:t xml:space="preserve"> </w:t>
      </w:r>
      <w:r w:rsidRPr="0091005D">
        <w:rPr>
          <w:i/>
          <w:iCs/>
        </w:rPr>
        <w:t>Substances</w:t>
      </w:r>
      <w:r w:rsidRPr="0091005D">
        <w:t xml:space="preserve"> (CS) menu. The same message displays if a user attempts to release a digitally signed CSII order during Speed Release or when using the </w:t>
      </w:r>
      <w:r w:rsidRPr="0091005D">
        <w:rPr>
          <w:i/>
          <w:iCs/>
        </w:rPr>
        <w:t xml:space="preserve">Release Medication </w:t>
      </w:r>
      <w:r w:rsidRPr="0091005D">
        <w:t>option.</w:t>
      </w:r>
    </w:p>
    <w:p w:rsidR="006625A7" w:rsidRPr="0091005D" w:rsidRDefault="006625A7" w:rsidP="00B62C66">
      <w:pPr>
        <w:pStyle w:val="BodyText"/>
      </w:pPr>
      <w:bookmarkStart w:id="614" w:name="PSO_391_68"/>
      <w:bookmarkEnd w:id="614"/>
      <w:r w:rsidRPr="0091005D">
        <w:t>A new security key named "PSDRPH", was introduced by the Cont</w:t>
      </w:r>
      <w:r w:rsidR="002662E1" w:rsidRPr="0091005D">
        <w:t>rolled Substances patch PSD*3*76</w:t>
      </w:r>
      <w:r w:rsidRPr="0091005D">
        <w:t xml:space="preserve"> that authorizes pharmacists to finish/verify digitally signed Schedule II-V CS orders placed via CPRS.</w:t>
      </w:r>
    </w:p>
    <w:p w:rsidR="006625A7" w:rsidRPr="0091005D" w:rsidRDefault="00FC03D1" w:rsidP="00B62C66">
      <w:pPr>
        <w:pStyle w:val="BodyText"/>
      </w:pPr>
      <w:bookmarkStart w:id="615" w:name="p156_545"/>
      <w:bookmarkEnd w:id="615"/>
      <w:ins w:id="616" w:author="Fred Perez" w:date="2019-03-07T13:40:00Z">
        <w:r>
          <w:t xml:space="preserve">Patch PSO*7*545 modifies the </w:t>
        </w:r>
        <w:r w:rsidRPr="000C7C22">
          <w:rPr>
            <w:i/>
          </w:rPr>
          <w:t>Patient Prescription Processing</w:t>
        </w:r>
        <w:r>
          <w:t xml:space="preserve"> [PSO LM BACKDOOR ORDERS] option to </w:t>
        </w:r>
        <w:r>
          <w:rPr>
            <w:lang w:val="en-US"/>
          </w:rPr>
          <w:t>require</w:t>
        </w:r>
        <w:r>
          <w:t xml:space="preserve"> the selection of a DEA number when placing an order for a Controlled Substance (CS) drug, and checks that the Provider is authorized to prescribe the specific CS drug.</w:t>
        </w:r>
        <w:r w:rsidRPr="0091005D">
          <w:t xml:space="preserve"> </w:t>
        </w:r>
      </w:ins>
      <w:r w:rsidR="006625A7" w:rsidRPr="0091005D">
        <w:t xml:space="preserve"> </w:t>
      </w:r>
    </w:p>
    <w:p w:rsidR="006625A7" w:rsidRPr="0091005D" w:rsidRDefault="006625A7" w:rsidP="00B62C66">
      <w:pPr>
        <w:pStyle w:val="BodyText"/>
      </w:pPr>
      <w:r w:rsidRPr="0091005D">
        <w:t xml:space="preserve">When processing a digitally signed pending order, the integrity of the original order placed in CPRS is </w:t>
      </w:r>
      <w:del w:id="617" w:author="Fred Perez" w:date="2019-03-07T13:40:00Z">
        <w:r w:rsidRPr="0091005D" w:rsidDel="00FC03D1">
          <w:delText xml:space="preserve">now being </w:delText>
        </w:r>
      </w:del>
      <w:r w:rsidRPr="0091005D">
        <w:t xml:space="preserve">checked to ensure that the data fields listed below are not altered from the time the order is signed in CPRS and later selected for processing in backdoor pharmacy. This is done by passing the data elements listed below to a Kernel Application Programming Interface (API), Integration Control Registration (ICR) #3539 along with the CPRS hash count provided </w:t>
      </w:r>
      <w:r w:rsidRPr="0091005D">
        <w:lastRenderedPageBreak/>
        <w:t>by ICR #5709. The Kernel API</w:t>
      </w:r>
      <w:r w:rsidR="006D0AEA" w:rsidRPr="0091005D">
        <w:t xml:space="preserve"> </w:t>
      </w:r>
      <w:r w:rsidRPr="0091005D">
        <w:t>compares these two hash values and returns an "OK" if the pending order is unaltered; otherwise, a "-1^error code^error message" is returned.</w:t>
      </w:r>
    </w:p>
    <w:p w:rsidR="006625A7" w:rsidRPr="0091005D" w:rsidRDefault="006625A7" w:rsidP="00B62C66">
      <w:pPr>
        <w:pStyle w:val="BodyText"/>
      </w:pPr>
      <w:r w:rsidRPr="0091005D">
        <w:t xml:space="preserve"> </w:t>
      </w:r>
    </w:p>
    <w:p w:rsidR="006625A7" w:rsidRPr="0091005D" w:rsidRDefault="006625A7" w:rsidP="00B62C66">
      <w:pPr>
        <w:pStyle w:val="BodyText"/>
      </w:pPr>
      <w:r w:rsidRPr="0091005D">
        <w:t>Example: "-1^89802016^Mismatched digital signature hash values."</w:t>
      </w:r>
    </w:p>
    <w:p w:rsidR="006625A7" w:rsidRPr="0091005D" w:rsidRDefault="006625A7" w:rsidP="00B62C66">
      <w:pPr>
        <w:pStyle w:val="BodyText"/>
      </w:pPr>
      <w:r w:rsidRPr="0091005D">
        <w:t xml:space="preserve"> </w:t>
      </w:r>
    </w:p>
    <w:p w:rsidR="006625A7" w:rsidRPr="0091005D" w:rsidRDefault="006625A7" w:rsidP="00B62C66">
      <w:pPr>
        <w:pStyle w:val="BodyText"/>
      </w:pPr>
      <w:r w:rsidRPr="0091005D">
        <w:t>The following fields are used in the hash check:</w:t>
      </w:r>
    </w:p>
    <w:p w:rsidR="006625A7" w:rsidRPr="0091005D" w:rsidRDefault="006625A7" w:rsidP="005B728E">
      <w:pPr>
        <w:pStyle w:val="BodyTextBullet1"/>
      </w:pPr>
      <w:r w:rsidRPr="0091005D">
        <w:t>Date of Issuance</w:t>
      </w:r>
    </w:p>
    <w:p w:rsidR="006625A7" w:rsidRPr="0091005D" w:rsidRDefault="006625A7" w:rsidP="005B728E">
      <w:pPr>
        <w:pStyle w:val="BodyTextBullet1"/>
      </w:pPr>
      <w:r w:rsidRPr="0091005D">
        <w:t>Full Name and Address of the Patient</w:t>
      </w:r>
    </w:p>
    <w:p w:rsidR="006625A7" w:rsidRPr="0091005D" w:rsidRDefault="006625A7" w:rsidP="000F5577">
      <w:pPr>
        <w:pStyle w:val="BodyTextBullet1"/>
      </w:pPr>
      <w:r w:rsidRPr="0091005D">
        <w:t>Drug Name</w:t>
      </w:r>
    </w:p>
    <w:p w:rsidR="006625A7" w:rsidRPr="0091005D" w:rsidRDefault="006625A7" w:rsidP="000F5577">
      <w:pPr>
        <w:pStyle w:val="BodyTextBullet1"/>
      </w:pPr>
      <w:r w:rsidRPr="0091005D">
        <w:t xml:space="preserve">Quantity Prescribed  </w:t>
      </w:r>
    </w:p>
    <w:p w:rsidR="006625A7" w:rsidRPr="0091005D" w:rsidRDefault="006625A7" w:rsidP="005B728E">
      <w:pPr>
        <w:pStyle w:val="BodyTextBullet1"/>
      </w:pPr>
      <w:r w:rsidRPr="0091005D">
        <w:t>Directions for Use</w:t>
      </w:r>
    </w:p>
    <w:p w:rsidR="006625A7" w:rsidRPr="0091005D" w:rsidRDefault="006625A7" w:rsidP="005B728E">
      <w:pPr>
        <w:pStyle w:val="BodyTextBullet1"/>
      </w:pPr>
      <w:r w:rsidRPr="0091005D">
        <w:t xml:space="preserve">Prescriber Name   </w:t>
      </w:r>
    </w:p>
    <w:p w:rsidR="006625A7" w:rsidRPr="0091005D" w:rsidRDefault="006625A7" w:rsidP="005B728E">
      <w:pPr>
        <w:pStyle w:val="BodyTextBullet1"/>
      </w:pPr>
      <w:r w:rsidRPr="0091005D">
        <w:t xml:space="preserve">Prescriber Address (site address) </w:t>
      </w:r>
    </w:p>
    <w:p w:rsidR="006625A7" w:rsidRPr="0091005D" w:rsidRDefault="006625A7" w:rsidP="000F5577">
      <w:pPr>
        <w:pStyle w:val="BodyTextBullet1"/>
      </w:pPr>
      <w:r w:rsidRPr="0091005D">
        <w:t>Prescriber DEA / VA Registration Number</w:t>
      </w:r>
    </w:p>
    <w:p w:rsidR="006625A7" w:rsidRPr="0091005D" w:rsidRDefault="006625A7" w:rsidP="000F5577">
      <w:pPr>
        <w:pStyle w:val="BodyTextBullet1"/>
      </w:pPr>
      <w:r w:rsidRPr="0091005D">
        <w:t>Order Number (CPRS)</w:t>
      </w:r>
    </w:p>
    <w:p w:rsidR="006625A7" w:rsidRPr="0091005D" w:rsidRDefault="006625A7" w:rsidP="00AA1F4F">
      <w:r w:rsidRPr="0091005D">
        <w:t xml:space="preserve"> </w:t>
      </w:r>
    </w:p>
    <w:p w:rsidR="006625A7" w:rsidRPr="0091005D" w:rsidRDefault="006625A7" w:rsidP="00B62C66">
      <w:pPr>
        <w:pStyle w:val="BodyText"/>
      </w:pPr>
      <w:r w:rsidRPr="0091005D">
        <w:t>The Kernel API will also check for the validity of the DEA certificate. If the certificate is revoked or expired, the API will return the appropriate error code. If the error code is related to hash mismatch, or the DEA certificate is revoked, the following events will be triggered during pending order</w:t>
      </w:r>
      <w:r w:rsidR="00AA1F4F" w:rsidRPr="0091005D">
        <w:t xml:space="preserve"> </w:t>
      </w:r>
      <w:r w:rsidRPr="0091005D">
        <w:t>processing:</w:t>
      </w:r>
    </w:p>
    <w:p w:rsidR="006625A7" w:rsidRPr="0091005D" w:rsidRDefault="006625A7" w:rsidP="006D3E80">
      <w:pPr>
        <w:pStyle w:val="BodyTextBullet1"/>
        <w:keepNext/>
      </w:pPr>
      <w:r w:rsidRPr="0091005D">
        <w:t>The order will be auto discontinued.</w:t>
      </w:r>
    </w:p>
    <w:p w:rsidR="006625A7" w:rsidRPr="0091005D" w:rsidRDefault="006625A7" w:rsidP="005B728E">
      <w:pPr>
        <w:pStyle w:val="BodyTextBullet1"/>
      </w:pPr>
      <w:r w:rsidRPr="0091005D">
        <w:t>First line of the pending order screen will have the message "Digital  Signature Failed: Corrupted (Hash mismatch)" or "Certificate revoked" concatenated with "Order Auto Discontinued", and the message will be highlighted.</w:t>
      </w:r>
    </w:p>
    <w:p w:rsidR="006625A7" w:rsidRPr="0091005D" w:rsidRDefault="006625A7" w:rsidP="005B728E">
      <w:pPr>
        <w:pStyle w:val="BodyTextBullet1"/>
      </w:pPr>
      <w:r w:rsidRPr="0091005D">
        <w:t>The status bar of the screen will have the message "Signature Failed: Corrupted (Hash mismatch)" or Certificate revoked."</w:t>
      </w:r>
    </w:p>
    <w:p w:rsidR="006625A7" w:rsidRPr="0091005D" w:rsidRDefault="006625A7" w:rsidP="00AA1F4F"/>
    <w:p w:rsidR="006625A7" w:rsidRPr="0091005D" w:rsidRDefault="006625A7" w:rsidP="00B62C66">
      <w:pPr>
        <w:pStyle w:val="BodyText"/>
      </w:pPr>
      <w:r w:rsidRPr="0091005D">
        <w:t>A mail message will be generated to the holders of the PSDMGR key noti</w:t>
      </w:r>
      <w:r w:rsidR="007C57CC" w:rsidRPr="0091005D">
        <w:t xml:space="preserve">fying that the order has been </w:t>
      </w:r>
      <w:r w:rsidRPr="0091005D">
        <w:t>auto-discontinued (similar to the example listed below). If the discontinuation is due to a hash mismatch as a result of altering one of the fields listed above, the mail message will show the altered fields with the discrepancies as shown in the following example.</w:t>
      </w:r>
    </w:p>
    <w:p w:rsidR="006625A7" w:rsidRPr="0091005D" w:rsidRDefault="006625A7" w:rsidP="00AA1F4F">
      <w:pPr>
        <w:rPr>
          <w:rFonts w:eastAsia="MS Mincho" w:cs="Courier New"/>
          <w:b/>
          <w:bCs/>
          <w:color w:val="auto"/>
          <w:sz w:val="20"/>
          <w:szCs w:val="20"/>
        </w:rPr>
      </w:pPr>
    </w:p>
    <w:p w:rsidR="006625A7" w:rsidRPr="0091005D" w:rsidRDefault="006625A7" w:rsidP="00A17F7F">
      <w:pPr>
        <w:pStyle w:val="Example"/>
        <w:rPr>
          <w:sz w:val="22"/>
          <w:szCs w:val="22"/>
        </w:rPr>
      </w:pPr>
      <w:r w:rsidRPr="0091005D">
        <w:t>Example: Mail Message of Discontinuation Due to Hash Mismatch</w:t>
      </w:r>
    </w:p>
    <w:p w:rsidR="006625A7" w:rsidRPr="0091005D" w:rsidRDefault="006625A7" w:rsidP="00A82C3F">
      <w:pPr>
        <w:pStyle w:val="Screen"/>
      </w:pPr>
      <w:r w:rsidRPr="0091005D">
        <w:t xml:space="preserve">  Subj: DIGITALLY SIGNED NEW ORDER AUTO DISCONTINUED  [#196353] </w:t>
      </w:r>
    </w:p>
    <w:p w:rsidR="006625A7" w:rsidRPr="0091005D" w:rsidRDefault="006625A7" w:rsidP="00A82C3F">
      <w:pPr>
        <w:pStyle w:val="Screen"/>
      </w:pPr>
      <w:r w:rsidRPr="0091005D">
        <w:t xml:space="preserve">        03/20/12@17:1024 lines</w:t>
      </w:r>
    </w:p>
    <w:p w:rsidR="006625A7" w:rsidRPr="0091005D" w:rsidRDefault="006625A7" w:rsidP="00A82C3F">
      <w:pPr>
        <w:pStyle w:val="Screen"/>
      </w:pPr>
      <w:r w:rsidRPr="0091005D">
        <w:t xml:space="preserve">  From: POSTMASTER  In 'IN' basket.   Page 1  *New*</w:t>
      </w:r>
    </w:p>
    <w:p w:rsidR="006625A7" w:rsidRPr="0091005D" w:rsidRDefault="006625A7" w:rsidP="00A82C3F">
      <w:pPr>
        <w:pStyle w:val="Screen"/>
      </w:pPr>
      <w:r w:rsidRPr="0091005D">
        <w:t xml:space="preserve">         </w:t>
      </w:r>
    </w:p>
    <w:p w:rsidR="006625A7" w:rsidRPr="0091005D" w:rsidRDefault="006625A7" w:rsidP="00A82C3F">
      <w:pPr>
        <w:pStyle w:val="Screen"/>
      </w:pPr>
      <w:r w:rsidRPr="0091005D">
        <w:t xml:space="preserve">  -----------------------------------------------------------------------</w:t>
      </w:r>
    </w:p>
    <w:p w:rsidR="006625A7" w:rsidRPr="0091005D" w:rsidRDefault="006625A7" w:rsidP="00A82C3F">
      <w:pPr>
        <w:pStyle w:val="Screen"/>
      </w:pPr>
      <w:r w:rsidRPr="0091005D">
        <w:t xml:space="preserve"> </w:t>
      </w:r>
    </w:p>
    <w:p w:rsidR="006625A7" w:rsidRPr="0091005D" w:rsidRDefault="006625A7" w:rsidP="00A82C3F">
      <w:pPr>
        <w:pStyle w:val="Screen"/>
      </w:pPr>
      <w:r w:rsidRPr="0091005D">
        <w:t xml:space="preserve">  Following order was auto discontinued when finishing a pending order   </w:t>
      </w:r>
    </w:p>
    <w:p w:rsidR="006625A7" w:rsidRPr="0091005D" w:rsidRDefault="006625A7" w:rsidP="00A82C3F">
      <w:pPr>
        <w:pStyle w:val="Screen"/>
      </w:pPr>
      <w:r w:rsidRPr="0091005D">
        <w:lastRenderedPageBreak/>
        <w:t xml:space="preserve">  due to Corrupted (Hash mismatch) - 89802016</w:t>
      </w:r>
    </w:p>
    <w:p w:rsidR="006625A7" w:rsidRPr="0091005D" w:rsidRDefault="006625A7" w:rsidP="00A82C3F">
      <w:pPr>
        <w:pStyle w:val="Screen"/>
      </w:pPr>
      <w:r w:rsidRPr="0091005D">
        <w:t xml:space="preserve"> </w:t>
      </w:r>
    </w:p>
    <w:p w:rsidR="006625A7" w:rsidRPr="0091005D" w:rsidRDefault="006625A7" w:rsidP="00A82C3F">
      <w:pPr>
        <w:pStyle w:val="Screen"/>
      </w:pPr>
      <w:r w:rsidRPr="0091005D">
        <w:t xml:space="preserve">  Division      : GREELEY CLINIC</w:t>
      </w:r>
    </w:p>
    <w:p w:rsidR="006625A7" w:rsidRPr="0091005D" w:rsidRDefault="006625A7" w:rsidP="00A82C3F">
      <w:pPr>
        <w:pStyle w:val="Screen"/>
      </w:pPr>
      <w:r w:rsidRPr="0091005D">
        <w:t xml:space="preserve">  CPRS Order #  : 5587651</w:t>
      </w:r>
    </w:p>
    <w:p w:rsidR="006625A7" w:rsidRPr="0091005D" w:rsidRDefault="006625A7" w:rsidP="00A82C3F">
      <w:pPr>
        <w:pStyle w:val="Screen"/>
      </w:pPr>
      <w:r w:rsidRPr="0091005D">
        <w:t xml:space="preserve">  Issue Date    : MAR 7,2012</w:t>
      </w:r>
    </w:p>
    <w:p w:rsidR="006625A7" w:rsidRPr="0091005D" w:rsidRDefault="006625A7" w:rsidP="00A82C3F">
      <w:pPr>
        <w:pStyle w:val="Screen"/>
      </w:pPr>
      <w:r w:rsidRPr="0091005D">
        <w:t xml:space="preserve">  Patient       : TEST,PATIENT (0908)</w:t>
      </w:r>
    </w:p>
    <w:p w:rsidR="006625A7" w:rsidRPr="0091005D" w:rsidRDefault="006625A7" w:rsidP="00A82C3F">
      <w:pPr>
        <w:pStyle w:val="Screen"/>
      </w:pPr>
      <w:r w:rsidRPr="0091005D">
        <w:t xml:space="preserve">  Address       : P.O. BOX 31</w:t>
      </w:r>
    </w:p>
    <w:p w:rsidR="006625A7" w:rsidRPr="0091005D" w:rsidRDefault="006625A7" w:rsidP="00A82C3F">
      <w:pPr>
        <w:pStyle w:val="Screen"/>
      </w:pPr>
      <w:r w:rsidRPr="0091005D">
        <w:t xml:space="preserve">                  LAPORTE, CA  95981</w:t>
      </w:r>
    </w:p>
    <w:p w:rsidR="006625A7" w:rsidRPr="0091005D" w:rsidRDefault="006625A7" w:rsidP="00A82C3F">
      <w:pPr>
        <w:pStyle w:val="Screen"/>
      </w:pPr>
      <w:r w:rsidRPr="0091005D">
        <w:t xml:space="preserve">  Drug          : CODEINE SULFATE 60MG TAB</w:t>
      </w:r>
    </w:p>
    <w:p w:rsidR="006625A7" w:rsidRPr="0091005D" w:rsidRDefault="006625A7" w:rsidP="00A82C3F">
      <w:pPr>
        <w:pStyle w:val="Screen"/>
      </w:pPr>
      <w:r w:rsidRPr="0091005D">
        <w:t xml:space="preserve">  Dosage Ordered: 120(MG)</w:t>
      </w:r>
    </w:p>
    <w:p w:rsidR="006625A7" w:rsidRPr="0091005D" w:rsidRDefault="006625A7" w:rsidP="00A82C3F">
      <w:pPr>
        <w:pStyle w:val="Screen"/>
      </w:pPr>
      <w:r w:rsidRPr="0091005D">
        <w:t xml:space="preserve">  Dosage Form   : TABLETS</w:t>
      </w:r>
    </w:p>
    <w:p w:rsidR="006625A7" w:rsidRPr="0091005D" w:rsidRDefault="006625A7" w:rsidP="00A82C3F">
      <w:pPr>
        <w:pStyle w:val="Screen"/>
      </w:pPr>
      <w:r w:rsidRPr="0091005D">
        <w:t xml:space="preserve">  Quantity      : 54</w:t>
      </w:r>
    </w:p>
    <w:p w:rsidR="006625A7" w:rsidRPr="0091005D" w:rsidRDefault="006625A7" w:rsidP="00A82C3F">
      <w:pPr>
        <w:pStyle w:val="Screen"/>
      </w:pPr>
      <w:r w:rsidRPr="0091005D">
        <w:t xml:space="preserve">  Provider      : TEST,PROVIDER</w:t>
      </w:r>
    </w:p>
    <w:p w:rsidR="006625A7" w:rsidRPr="0091005D" w:rsidRDefault="006625A7" w:rsidP="00A82C3F">
      <w:pPr>
        <w:pStyle w:val="Screen"/>
      </w:pPr>
      <w:r w:rsidRPr="0091005D">
        <w:t xml:space="preserve">  DEA#          : TA1234563</w:t>
      </w:r>
    </w:p>
    <w:p w:rsidR="006625A7" w:rsidRPr="0091005D" w:rsidRDefault="006625A7" w:rsidP="00A82C3F">
      <w:pPr>
        <w:pStyle w:val="Screen"/>
      </w:pPr>
      <w:r w:rsidRPr="0091005D">
        <w:t xml:space="preserve">  Site Address  : 2360 E PERSHING BLVD</w:t>
      </w:r>
    </w:p>
    <w:p w:rsidR="006625A7" w:rsidRPr="0091005D" w:rsidRDefault="006625A7" w:rsidP="00A82C3F">
      <w:pPr>
        <w:pStyle w:val="Screen"/>
      </w:pPr>
      <w:r w:rsidRPr="0091005D">
        <w:t xml:space="preserve">                  2360 East Pershing Boulevard</w:t>
      </w:r>
    </w:p>
    <w:p w:rsidR="006625A7" w:rsidRPr="0091005D" w:rsidRDefault="006625A7" w:rsidP="00A82C3F">
      <w:pPr>
        <w:pStyle w:val="Screen"/>
      </w:pPr>
      <w:r w:rsidRPr="0091005D">
        <w:t xml:space="preserve">                  CHEYENNE</w:t>
      </w:r>
    </w:p>
    <w:p w:rsidR="006625A7" w:rsidRPr="0091005D" w:rsidRDefault="006625A7" w:rsidP="00A82C3F">
      <w:pPr>
        <w:pStyle w:val="Screen"/>
      </w:pPr>
      <w:r w:rsidRPr="0091005D">
        <w:t xml:space="preserve"> </w:t>
      </w:r>
    </w:p>
    <w:p w:rsidR="006625A7" w:rsidRPr="0091005D" w:rsidRDefault="006625A7" w:rsidP="00A82C3F">
      <w:pPr>
        <w:pStyle w:val="Screen"/>
      </w:pPr>
      <w:r w:rsidRPr="0091005D">
        <w:t xml:space="preserve">  Differences in CPRS and Pharmacy Pending File</w:t>
      </w:r>
    </w:p>
    <w:p w:rsidR="006625A7" w:rsidRPr="0091005D" w:rsidRDefault="006625A7" w:rsidP="00A82C3F">
      <w:pPr>
        <w:pStyle w:val="Screen"/>
      </w:pPr>
      <w:r w:rsidRPr="0091005D">
        <w:t xml:space="preserve"> </w:t>
      </w:r>
    </w:p>
    <w:p w:rsidR="006625A7" w:rsidRPr="0091005D" w:rsidRDefault="006625A7" w:rsidP="00A82C3F">
      <w:pPr>
        <w:pStyle w:val="Screen"/>
      </w:pPr>
      <w:r w:rsidRPr="0091005D">
        <w:t xml:space="preserve">  Data Name           CPRS File         Pharmacy Pending File</w:t>
      </w:r>
    </w:p>
    <w:p w:rsidR="006625A7" w:rsidRPr="0091005D" w:rsidRDefault="006625A7" w:rsidP="00A82C3F">
      <w:pPr>
        <w:pStyle w:val="Screen"/>
      </w:pPr>
      <w:r w:rsidRPr="0091005D">
        <w:t xml:space="preserve">  ---------           ---------         ---------------------</w:t>
      </w:r>
    </w:p>
    <w:p w:rsidR="00266BBE" w:rsidRPr="0091005D" w:rsidRDefault="00266BBE" w:rsidP="00A82C3F">
      <w:pPr>
        <w:pStyle w:val="Screen"/>
      </w:pPr>
    </w:p>
    <w:p w:rsidR="006625A7" w:rsidRPr="0091005D" w:rsidRDefault="006625A7" w:rsidP="00A82C3F">
      <w:pPr>
        <w:pStyle w:val="Screen"/>
      </w:pPr>
    </w:p>
    <w:p w:rsidR="006625A7" w:rsidRPr="0091005D" w:rsidRDefault="006625A7" w:rsidP="00A82C3F">
      <w:pPr>
        <w:pStyle w:val="Screen"/>
      </w:pPr>
      <w:r w:rsidRPr="0091005D">
        <w:t xml:space="preserve">  QTY PRESCRIBED      15                30</w:t>
      </w:r>
    </w:p>
    <w:p w:rsidR="006625A7" w:rsidRPr="0091005D" w:rsidRDefault="006625A7" w:rsidP="007C57CC"/>
    <w:p w:rsidR="006625A7" w:rsidRPr="0091005D" w:rsidDel="00DE6C98" w:rsidRDefault="006625A7" w:rsidP="00B62C66">
      <w:pPr>
        <w:pStyle w:val="BodyText"/>
        <w:rPr>
          <w:del w:id="618" w:author="Fred Perez" w:date="2019-03-07T13:45:00Z"/>
        </w:rPr>
      </w:pPr>
      <w:bookmarkStart w:id="619" w:name="p158_545"/>
      <w:bookmarkEnd w:id="619"/>
      <w:r w:rsidRPr="0091005D">
        <w:t>If the error code is related to 'certificate expired', the pending order will be processed (will not be auto-discontinued), and a notification will be sent to the provider with the message</w:t>
      </w:r>
      <w:r w:rsidR="003E0BA2">
        <w:rPr>
          <w:lang w:val="en-US"/>
        </w:rPr>
        <w:t>,</w:t>
      </w:r>
      <w:r w:rsidRPr="0091005D">
        <w:t xml:space="preserve"> </w:t>
      </w:r>
      <w:ins w:id="620" w:author="Fred Perez" w:date="2019-03-07T13:45:00Z">
        <w:r w:rsidR="00DE6C98" w:rsidRPr="00550A5D">
          <w:t>"Rx processed:</w:t>
        </w:r>
      </w:ins>
      <w:r w:rsidR="003E0BA2">
        <w:rPr>
          <w:lang w:val="en-US"/>
        </w:rPr>
        <w:t xml:space="preserve"> </w:t>
      </w:r>
      <w:r w:rsidR="00DE6C98" w:rsidRPr="00550A5D">
        <w:t>PIV Card Cert Expired - NO ACTION REQ".</w:t>
      </w:r>
      <w:r w:rsidR="003E0BA2">
        <w:rPr>
          <w:lang w:val="en-US"/>
        </w:rPr>
        <w:t xml:space="preserve"> </w:t>
      </w:r>
      <w:del w:id="621" w:author="Fred Perez" w:date="2019-03-07T13:45:00Z">
        <w:r w:rsidRPr="0091005D" w:rsidDel="00DE6C98">
          <w:delText>"DEA certificate expired. Renew your certificate."</w:delText>
        </w:r>
      </w:del>
    </w:p>
    <w:p w:rsidR="00822C0F" w:rsidRDefault="00822C0F" w:rsidP="00822C0F">
      <w:pPr>
        <w:pStyle w:val="BodyText"/>
        <w:rPr>
          <w:ins w:id="622" w:author="Fred Perez" w:date="2019-03-15T14:43:00Z"/>
        </w:rPr>
      </w:pPr>
      <w:ins w:id="623" w:author="Fred Perez" w:date="2019-03-15T14:43:00Z">
        <w:r w:rsidRPr="00550A5D">
          <w:t xml:space="preserve">Patch PSO*7*545 </w:t>
        </w:r>
        <w:r>
          <w:rPr>
            <w:lang w:val="en-US"/>
          </w:rPr>
          <w:t xml:space="preserve">will </w:t>
        </w:r>
        <w:r w:rsidRPr="00550A5D">
          <w:t>change the PIV Card Certificate Expiration Alert message from "DEA certificate expired. Renew your certificate." to "Rx processed: PIV Card Cert Expired - NO ACTION REQ"</w:t>
        </w:r>
        <w:r>
          <w:rPr>
            <w:lang w:val="en-US"/>
          </w:rPr>
          <w:t xml:space="preserve"> and</w:t>
        </w:r>
        <w:r w:rsidRPr="00550A5D">
          <w:t xml:space="preserve"> Routine PSOPKIV1 was modified to address this change.</w:t>
        </w:r>
      </w:ins>
    </w:p>
    <w:p w:rsidR="00822C0F" w:rsidRPr="0091005D" w:rsidRDefault="00822C0F" w:rsidP="00822C0F">
      <w:pPr>
        <w:pStyle w:val="BodyText"/>
        <w:rPr>
          <w:ins w:id="624" w:author="Fred Perez" w:date="2019-03-15T14:44:00Z"/>
        </w:rPr>
      </w:pPr>
      <w:ins w:id="625" w:author="Fred Perez" w:date="2019-03-15T14:44:00Z">
        <w:r>
          <w:t>With PSO</w:t>
        </w:r>
        <w:r>
          <w:rPr>
            <w:lang w:val="en-US"/>
          </w:rPr>
          <w:t>*</w:t>
        </w:r>
        <w:r>
          <w:t>7*545, t</w:t>
        </w:r>
        <w:r w:rsidRPr="00B348A9">
          <w:t xml:space="preserve">he PIV Card Certificate Revoked Alert message </w:t>
        </w:r>
        <w:r>
          <w:t xml:space="preserve">was also changed </w:t>
        </w:r>
        <w:r w:rsidRPr="00B348A9">
          <w:t>from "Med orders(s) DCed. Cert revoked. Contact Pharm." to "Rx NOT processed: PIV Card Certificate Revoked"</w:t>
        </w:r>
        <w:r>
          <w:rPr>
            <w:lang w:val="en-US"/>
          </w:rPr>
          <w:t>, and</w:t>
        </w:r>
        <w:r w:rsidRPr="00B348A9">
          <w:t xml:space="preserve"> Routine PSOPKIV1 </w:t>
        </w:r>
        <w:r>
          <w:t>was</w:t>
        </w:r>
        <w:r w:rsidRPr="00B348A9">
          <w:t xml:space="preserve"> modified to address this change.</w:t>
        </w:r>
      </w:ins>
    </w:p>
    <w:p w:rsidR="006625A7" w:rsidRPr="0091005D" w:rsidRDefault="006625A7" w:rsidP="00B62C66">
      <w:pPr>
        <w:pStyle w:val="BodyText"/>
      </w:pPr>
      <w:r w:rsidRPr="0091005D">
        <w:t>The following changes have been made for finishing a CS order:</w:t>
      </w:r>
    </w:p>
    <w:p w:rsidR="006625A7" w:rsidRPr="0091005D" w:rsidRDefault="006625A7" w:rsidP="005B728E">
      <w:pPr>
        <w:pStyle w:val="BodyTextBullet1"/>
      </w:pPr>
      <w:r w:rsidRPr="0091005D">
        <w:t>When finishing a pending CS order, if the user does not hold the new PSDRPH security key, the order will be marked as 'Non-Verified'. To verify a 'Non-Verified' CS order, the PSDRPH security key is now required. To discontinue a pending CS order, the PSDRPH security key is now required.</w:t>
      </w:r>
    </w:p>
    <w:p w:rsidR="006625A7" w:rsidRPr="0091005D" w:rsidRDefault="006625A7" w:rsidP="005B728E">
      <w:pPr>
        <w:pStyle w:val="BodyTextBullet1"/>
      </w:pPr>
      <w:r w:rsidRPr="0091005D">
        <w:t>The pending order screen will now display the provider's DEA/VA #, the DETOX# (if available), and the site address.</w:t>
      </w:r>
    </w:p>
    <w:p w:rsidR="006625A7" w:rsidRPr="0091005D" w:rsidRDefault="006625A7" w:rsidP="005B728E">
      <w:pPr>
        <w:pStyle w:val="BodyTextBullet1"/>
      </w:pPr>
      <w:r w:rsidRPr="0091005D">
        <w:t>When finishing a new pending CS order, the dosage, provider name, or the number of refills will not be allowed editing; however, the user will be allowed to select other possible dosages for the same drug if available. If the changes to the dispense drug results in creating a new order, the user will be notified by the message "</w:t>
      </w:r>
      <w:r w:rsidRPr="0091005D">
        <w:rPr>
          <w:color w:val="008000"/>
        </w:rPr>
        <w:t xml:space="preserve"> </w:t>
      </w:r>
      <w:r w:rsidRPr="0091005D">
        <w:rPr>
          <w:color w:val="auto"/>
        </w:rPr>
        <w:t>Digitally Signed Order - No such changes allowed.</w:t>
      </w:r>
      <w:r w:rsidRPr="0091005D">
        <w:t xml:space="preserve">" </w:t>
      </w:r>
      <w:r w:rsidRPr="0091005D">
        <w:rPr>
          <w:color w:val="auto"/>
        </w:rPr>
        <w:t xml:space="preserve">If pharmacy wants to make such changes, then they have to </w:t>
      </w:r>
      <w:r w:rsidR="0033654B" w:rsidRPr="0091005D">
        <w:rPr>
          <w:color w:val="auto"/>
        </w:rPr>
        <w:t>discontinue (</w:t>
      </w:r>
      <w:r w:rsidRPr="0091005D">
        <w:rPr>
          <w:color w:val="auto"/>
        </w:rPr>
        <w:t>DC</w:t>
      </w:r>
      <w:r w:rsidR="0033654B" w:rsidRPr="0091005D">
        <w:rPr>
          <w:color w:val="auto"/>
        </w:rPr>
        <w:t>)</w:t>
      </w:r>
      <w:r w:rsidRPr="0091005D">
        <w:rPr>
          <w:color w:val="auto"/>
        </w:rPr>
        <w:t xml:space="preserve"> the pending order and start a new order. </w:t>
      </w:r>
      <w:r w:rsidRPr="0091005D">
        <w:t>However, the user will be allowed to select other possible dosages for the same drug that does not change the prescribed dosage.</w:t>
      </w:r>
    </w:p>
    <w:p w:rsidR="006625A7" w:rsidRPr="0091005D" w:rsidRDefault="006625A7" w:rsidP="005B728E">
      <w:pPr>
        <w:pStyle w:val="BodyTextBullet1"/>
      </w:pPr>
      <w:r w:rsidRPr="0091005D">
        <w:lastRenderedPageBreak/>
        <w:t>When finishing a new pending CS order, the day supply or the quantity will not be allowed to increase but can be decreased. If the day supply is decreased, the number of refills will also be adjusted accordingly depending on the drug setup (m</w:t>
      </w:r>
      <w:r w:rsidR="00326BBA" w:rsidRPr="0091005D">
        <w:t xml:space="preserve">aximum refills, not refillable, </w:t>
      </w:r>
      <w:r w:rsidRPr="0091005D">
        <w:t>etc</w:t>
      </w:r>
      <w:r w:rsidR="00326BBA" w:rsidRPr="0091005D">
        <w:t>.</w:t>
      </w:r>
      <w:r w:rsidRPr="0091005D">
        <w:t xml:space="preserve">). </w:t>
      </w:r>
      <w:r w:rsidR="00440BE9" w:rsidRPr="0091005D">
        <w:rPr>
          <w:color w:val="auto"/>
        </w:rPr>
        <w:t>The quantity may be auto-calculated to a higher quantity by the system only when the dosage remains the same, but the dispense drug strength is changed – i.e. 2mg tablets #30 is changed to 1mg tablets, the Sig is updated, and the system changes the quantity to 60. A manual change to a higher quantity is not allowed.</w:t>
      </w:r>
    </w:p>
    <w:p w:rsidR="006625A7" w:rsidRPr="0091005D" w:rsidRDefault="006625A7" w:rsidP="005B728E">
      <w:pPr>
        <w:pStyle w:val="BodyTextBullet1"/>
      </w:pPr>
      <w:r w:rsidRPr="0091005D">
        <w:t>When finishing a pending CS order or verifying a CS order by the PSDRPH key holder, any edit to some of the key fields, such as dispense drug, dosage, dispense units, issue date, day's supply, quantity or number of refills, will now be captured and stored in the activity log.</w:t>
      </w:r>
    </w:p>
    <w:p w:rsidR="006625A7" w:rsidRPr="0091005D" w:rsidRDefault="006625A7" w:rsidP="007C57CC"/>
    <w:p w:rsidR="006625A7" w:rsidRDefault="00952EFA" w:rsidP="007C57CC">
      <w:pPr>
        <w:rPr>
          <w:rStyle w:val="BodyTextChar"/>
        </w:rPr>
      </w:pPr>
      <w:r>
        <w:rPr>
          <w:noProof/>
        </w:rPr>
        <w:drawing>
          <wp:anchor distT="0" distB="0" distL="114300" distR="114300" simplePos="0" relativeHeight="251669504" behindDoc="0" locked="0" layoutInCell="1" allowOverlap="1">
            <wp:simplePos x="0" y="0"/>
            <wp:positionH relativeFrom="column">
              <wp:posOffset>0</wp:posOffset>
            </wp:positionH>
            <wp:positionV relativeFrom="paragraph">
              <wp:posOffset>8255</wp:posOffset>
            </wp:positionV>
            <wp:extent cx="600075" cy="523875"/>
            <wp:effectExtent l="0" t="0" r="0" b="0"/>
            <wp:wrapSquare wrapText="bothSides"/>
            <wp:docPr id="20" name="Picture 3" descr="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ote graphic"/>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00075" cy="523875"/>
                    </a:xfrm>
                    <a:prstGeom prst="rect">
                      <a:avLst/>
                    </a:prstGeom>
                    <a:noFill/>
                  </pic:spPr>
                </pic:pic>
              </a:graphicData>
            </a:graphic>
            <wp14:sizeRelH relativeFrom="page">
              <wp14:pctWidth>0</wp14:pctWidth>
            </wp14:sizeRelH>
            <wp14:sizeRelV relativeFrom="page">
              <wp14:pctHeight>0</wp14:pctHeight>
            </wp14:sizeRelV>
          </wp:anchor>
        </w:drawing>
      </w:r>
      <w:r w:rsidR="006625A7" w:rsidRPr="0091005D">
        <w:rPr>
          <w:b/>
        </w:rPr>
        <w:t>Note</w:t>
      </w:r>
      <w:r w:rsidR="006625A7" w:rsidRPr="0091005D">
        <w:t xml:space="preserve">: In </w:t>
      </w:r>
      <w:r w:rsidR="006625A7" w:rsidRPr="0091005D">
        <w:rPr>
          <w:rStyle w:val="BodyTextChar"/>
        </w:rPr>
        <w:t>patch PSO*7*99, a change was made for pending orders not to recalculate the quantity for CS drugs on selecting a different strength of the same drug and resulting in the same prescribed dosage. This change is removed in patch PSO*7*391.</w:t>
      </w:r>
    </w:p>
    <w:p w:rsidR="00825A10" w:rsidRPr="0091005D" w:rsidRDefault="00645085" w:rsidP="007C57CC">
      <w:pPr>
        <w:pStyle w:val="Heading2"/>
      </w:pPr>
      <w:bookmarkStart w:id="626" w:name="p159_529"/>
      <w:bookmarkStart w:id="627" w:name="_Toc428973223"/>
      <w:bookmarkStart w:id="628" w:name="_Toc4750954"/>
      <w:bookmarkEnd w:id="626"/>
      <w:r w:rsidRPr="0091005D">
        <w:t>Changes to Releasing Orders Function - ScripTalk</w:t>
      </w:r>
      <w:r w:rsidRPr="0091005D">
        <w:sym w:font="Symbol" w:char="F0D2"/>
      </w:r>
      <w:bookmarkEnd w:id="627"/>
      <w:bookmarkEnd w:id="628"/>
    </w:p>
    <w:p w:rsidR="00825A10" w:rsidRPr="0091005D" w:rsidRDefault="0086145C" w:rsidP="00B62C66">
      <w:pPr>
        <w:pStyle w:val="BodyText"/>
      </w:pPr>
      <w:r w:rsidRPr="0091005D">
        <w:t xml:space="preserve">The release function in the </w:t>
      </w:r>
      <w:r w:rsidRPr="0091005D">
        <w:rPr>
          <w:i/>
          <w:iCs/>
        </w:rPr>
        <w:t xml:space="preserve">Patient Prescription Processing </w:t>
      </w:r>
      <w:r w:rsidRPr="0091005D">
        <w:t>option has been modified to display a message to the user when the site is using a Bingo Board and when the patient is enrolled in ScripTalk</w:t>
      </w:r>
      <w:r w:rsidRPr="0091005D">
        <w:rPr>
          <w:szCs w:val="22"/>
        </w:rPr>
        <w:sym w:font="Symbol" w:char="F0D2"/>
      </w:r>
      <w:r w:rsidRPr="0091005D">
        <w:t>. This message will alert the user that the patient is enrolled in ScripTalk</w:t>
      </w:r>
      <w:r w:rsidRPr="0091005D">
        <w:rPr>
          <w:szCs w:val="22"/>
        </w:rPr>
        <w:sym w:font="Symbol" w:char="F0D2"/>
      </w:r>
      <w:r w:rsidRPr="0091005D">
        <w:t xml:space="preserve"> and may need to have a verbal announcement that the prescription(s) is ready, instead of a visual announcement.</w:t>
      </w:r>
    </w:p>
    <w:p w:rsidR="00825A10" w:rsidRPr="0091005D" w:rsidRDefault="00825A10" w:rsidP="00B62C66">
      <w:pPr>
        <w:pStyle w:val="BodyText"/>
      </w:pPr>
    </w:p>
    <w:p w:rsidR="00825A10" w:rsidRPr="0091005D" w:rsidRDefault="0086145C" w:rsidP="00A17F7F">
      <w:pPr>
        <w:pStyle w:val="Example"/>
      </w:pPr>
      <w:r w:rsidRPr="0091005D">
        <w:t>Example: Releasing Medication to a ScripTalk</w:t>
      </w:r>
      <w:r w:rsidRPr="0091005D">
        <w:sym w:font="Symbol" w:char="F0D2"/>
      </w:r>
      <w:r w:rsidRPr="0091005D">
        <w:t xml:space="preserve"> Patient</w:t>
      </w:r>
    </w:p>
    <w:p w:rsidR="00825A10" w:rsidRPr="0091005D" w:rsidRDefault="0086145C" w:rsidP="00A82C3F">
      <w:pPr>
        <w:pStyle w:val="Screen"/>
      </w:pPr>
      <w:r w:rsidRPr="0091005D">
        <w:t xml:space="preserve">       Prescription Number 400693 Released</w:t>
      </w:r>
    </w:p>
    <w:p w:rsidR="00825A10" w:rsidRPr="0091005D" w:rsidRDefault="0086145C" w:rsidP="00A82C3F">
      <w:pPr>
        <w:pStyle w:val="Screen"/>
      </w:pPr>
      <w:r w:rsidRPr="0091005D">
        <w:t xml:space="preserve">       No Refill(s) to be Released</w:t>
      </w:r>
    </w:p>
    <w:p w:rsidR="00825A10" w:rsidRPr="0091005D" w:rsidRDefault="0086145C" w:rsidP="00A82C3F">
      <w:pPr>
        <w:pStyle w:val="Screen"/>
      </w:pPr>
      <w:r w:rsidRPr="0091005D">
        <w:t xml:space="preserve">       No Partial(s) to be Released</w:t>
      </w:r>
    </w:p>
    <w:p w:rsidR="00825A10" w:rsidRPr="0091005D" w:rsidRDefault="0086145C" w:rsidP="00A82C3F">
      <w:pPr>
        <w:pStyle w:val="Screen"/>
      </w:pPr>
      <w:r w:rsidRPr="0091005D">
        <w:t xml:space="preserve"> </w:t>
      </w:r>
    </w:p>
    <w:p w:rsidR="00825A10" w:rsidRPr="0091005D" w:rsidRDefault="0086145C" w:rsidP="00A82C3F">
      <w:pPr>
        <w:pStyle w:val="Screen"/>
      </w:pPr>
      <w:r w:rsidRPr="0091005D">
        <w:t>OPPATIENT16,ONE added to the WAITING display.</w:t>
      </w:r>
    </w:p>
    <w:p w:rsidR="00825A10" w:rsidRPr="0091005D" w:rsidRDefault="0086145C" w:rsidP="00A82C3F">
      <w:pPr>
        <w:pStyle w:val="Screen"/>
      </w:pPr>
      <w:r w:rsidRPr="0091005D">
        <w:t>This patient is enrolled in ScripTalk and may benefit from</w:t>
      </w:r>
    </w:p>
    <w:p w:rsidR="00825A10" w:rsidRPr="0091005D" w:rsidRDefault="0086145C" w:rsidP="00A82C3F">
      <w:pPr>
        <w:pStyle w:val="Screen"/>
      </w:pPr>
      <w:r w:rsidRPr="0091005D">
        <w:t>a non-visual announcement that prescriptions are ready.</w:t>
      </w:r>
    </w:p>
    <w:p w:rsidR="00825A10" w:rsidRPr="0091005D" w:rsidRDefault="0086145C" w:rsidP="00A82C3F">
      <w:pPr>
        <w:pStyle w:val="Screen"/>
      </w:pPr>
      <w:r w:rsidRPr="0091005D">
        <w:t xml:space="preserve"> </w:t>
      </w:r>
    </w:p>
    <w:p w:rsidR="00825A10" w:rsidRPr="0091005D" w:rsidRDefault="00645085" w:rsidP="00A82C3F">
      <w:pPr>
        <w:pStyle w:val="Screen"/>
        <w:rPr>
          <w:bCs/>
        </w:rPr>
      </w:pPr>
      <w:r w:rsidRPr="0091005D">
        <w:t>Press Return to Continue:</w:t>
      </w:r>
    </w:p>
    <w:p w:rsidR="00443AD9" w:rsidRPr="0091005D" w:rsidRDefault="00443AD9" w:rsidP="007C57CC">
      <w:pPr>
        <w:pStyle w:val="Heading2"/>
      </w:pPr>
      <w:bookmarkStart w:id="629" w:name="_Toc428973224"/>
      <w:bookmarkStart w:id="630" w:name="_Toc4750955"/>
      <w:r w:rsidRPr="0091005D">
        <w:t>Changes to Releasing Orders Function – Signature Alert</w:t>
      </w:r>
      <w:bookmarkEnd w:id="629"/>
      <w:bookmarkEnd w:id="630"/>
    </w:p>
    <w:p w:rsidR="00443AD9" w:rsidRPr="0091005D" w:rsidRDefault="00443AD9" w:rsidP="00B62C66">
      <w:pPr>
        <w:pStyle w:val="BodyText"/>
      </w:pPr>
      <w:r w:rsidRPr="0091005D">
        <w:t xml:space="preserve">With Patch PSO*7*385, the release function in the </w:t>
      </w:r>
      <w:r w:rsidRPr="0091005D">
        <w:rPr>
          <w:i/>
          <w:iCs/>
        </w:rPr>
        <w:t xml:space="preserve">Patient Prescription Processing </w:t>
      </w:r>
      <w:r w:rsidRPr="0091005D">
        <w:t>option has been modified to display a message to the user when an ECME-billable prescription is being released as a window fill. This message will alert the user that the patient’s signature must be obtained.  The user is not required to press &lt;Enter&gt; to continue or respond to the alert in any other manner.</w:t>
      </w:r>
    </w:p>
    <w:p w:rsidR="00443AD9" w:rsidRPr="0091005D" w:rsidRDefault="00443AD9" w:rsidP="007C57CC"/>
    <w:p w:rsidR="00443AD9" w:rsidRPr="0091005D" w:rsidRDefault="00443AD9" w:rsidP="00A17F7F">
      <w:pPr>
        <w:pStyle w:val="Example"/>
      </w:pPr>
      <w:r w:rsidRPr="0091005D">
        <w:t>Example: Releasing an ePharmacy Window Fill</w:t>
      </w:r>
    </w:p>
    <w:p w:rsidR="00443AD9" w:rsidRPr="0091005D" w:rsidRDefault="00443AD9" w:rsidP="00A82C3F">
      <w:pPr>
        <w:pStyle w:val="Screen"/>
      </w:pPr>
      <w:r w:rsidRPr="0091005D">
        <w:t xml:space="preserve">       Prescription Number 100003853 Released</w:t>
      </w:r>
    </w:p>
    <w:p w:rsidR="00443AD9" w:rsidRPr="0091005D" w:rsidRDefault="00443AD9" w:rsidP="00A82C3F">
      <w:pPr>
        <w:pStyle w:val="Screen"/>
      </w:pPr>
      <w:r w:rsidRPr="0091005D">
        <w:t xml:space="preserve">       No Refill(s) to be Released</w:t>
      </w:r>
    </w:p>
    <w:p w:rsidR="00443AD9" w:rsidRPr="0091005D" w:rsidRDefault="00443AD9" w:rsidP="00A82C3F">
      <w:pPr>
        <w:pStyle w:val="Screen"/>
      </w:pPr>
      <w:r w:rsidRPr="0091005D">
        <w:t xml:space="preserve">       No Partial(s) to be Released</w:t>
      </w:r>
    </w:p>
    <w:p w:rsidR="00443AD9" w:rsidRPr="0091005D" w:rsidRDefault="00443AD9" w:rsidP="00A82C3F">
      <w:pPr>
        <w:pStyle w:val="Screen"/>
      </w:pPr>
      <w:r w:rsidRPr="0091005D">
        <w:tab/>
      </w:r>
    </w:p>
    <w:p w:rsidR="0067696E" w:rsidRPr="0091005D" w:rsidRDefault="00443AD9" w:rsidP="00A82C3F">
      <w:pPr>
        <w:pStyle w:val="Screen"/>
        <w:rPr>
          <w:rFonts w:cs="Courier New"/>
          <w:color w:val="FFFFFF"/>
        </w:rPr>
      </w:pPr>
      <w:r w:rsidRPr="0091005D">
        <w:rPr>
          <w:color w:val="FFFFFF"/>
        </w:rPr>
        <w:t>ePharmacy Rx – Obtain Signature</w:t>
      </w:r>
    </w:p>
    <w:p w:rsidR="00825A10" w:rsidRPr="0091005D" w:rsidRDefault="00645085" w:rsidP="007C57CC">
      <w:pPr>
        <w:pStyle w:val="Heading2"/>
      </w:pPr>
      <w:bookmarkStart w:id="631" w:name="_Toc428973225"/>
      <w:bookmarkStart w:id="632" w:name="_Toc4750956"/>
      <w:r w:rsidRPr="0091005D">
        <w:lastRenderedPageBreak/>
        <w:t>Changes to Releasing Orders function – HIPAA NCPDP Global</w:t>
      </w:r>
      <w:bookmarkEnd w:id="631"/>
      <w:bookmarkEnd w:id="632"/>
    </w:p>
    <w:p w:rsidR="00825A10" w:rsidRPr="0091005D" w:rsidRDefault="0086145C" w:rsidP="00B62C66">
      <w:pPr>
        <w:pStyle w:val="BodyText"/>
        <w:rPr>
          <w:bCs/>
        </w:rPr>
      </w:pPr>
      <w:bookmarkStart w:id="633" w:name="OLE_LINK73"/>
      <w:bookmarkStart w:id="634" w:name="OLE_LINK74"/>
      <w:r w:rsidRPr="0091005D">
        <w:t>The release function has been modified with patch PSO*7*148 to</w:t>
      </w:r>
      <w:r w:rsidRPr="0091005D">
        <w:rPr>
          <w:bCs/>
        </w:rPr>
        <w:t xml:space="preserve"> perform National Drug Code (NDC) validation for ePharmacy prescriptions. </w:t>
      </w:r>
      <w:r w:rsidRPr="0091005D">
        <w:t>These changes also affect the Controlled Substance prescription release, which is performed through the Controlled Substances package.</w:t>
      </w:r>
    </w:p>
    <w:p w:rsidR="00825A10" w:rsidRPr="0091005D" w:rsidRDefault="00825A10" w:rsidP="00B62C66">
      <w:pPr>
        <w:pStyle w:val="BodyText"/>
      </w:pPr>
    </w:p>
    <w:p w:rsidR="00825A10" w:rsidRPr="0091005D" w:rsidRDefault="0086145C" w:rsidP="00B62C66">
      <w:pPr>
        <w:pStyle w:val="BodyText"/>
      </w:pPr>
      <w:bookmarkStart w:id="635" w:name="OLE_LINK38"/>
      <w:bookmarkStart w:id="636" w:name="OLE_LINK39"/>
      <w:bookmarkStart w:id="637" w:name="OLE_LINK69"/>
      <w:bookmarkStart w:id="638" w:name="OLE_LINK70"/>
      <w:r w:rsidRPr="0091005D">
        <w:t xml:space="preserve">The user releasing the third-party electronically billable prescription will be prompted for the </w:t>
      </w:r>
      <w:bookmarkEnd w:id="635"/>
      <w:bookmarkEnd w:id="636"/>
      <w:r w:rsidRPr="0091005D">
        <w:t xml:space="preserve">NDC for the drug being dispensed to the patient. The NDC code previously retrieved when the prescription was finished will be presented as the current (default) NDC for the prescription. The other possible values that the user will be able to choose from are: </w:t>
      </w:r>
    </w:p>
    <w:bookmarkEnd w:id="637"/>
    <w:bookmarkEnd w:id="638"/>
    <w:p w:rsidR="00825A10" w:rsidRPr="0091005D" w:rsidRDefault="0086145C" w:rsidP="005B728E">
      <w:pPr>
        <w:pStyle w:val="BodyTextBullet1"/>
      </w:pPr>
      <w:r w:rsidRPr="0091005D">
        <w:t>NDC field value in the DRUG file, if valid and different than the current prescription NDC.</w:t>
      </w:r>
    </w:p>
    <w:p w:rsidR="00825A10" w:rsidRPr="0091005D" w:rsidRDefault="0086145C" w:rsidP="005B728E">
      <w:pPr>
        <w:pStyle w:val="BodyTextBullet1"/>
      </w:pPr>
      <w:r w:rsidRPr="0091005D">
        <w:t>LAST LOCAL NDC field value in NDC BY OUTPATIENT SITE sub-file in the DRUG file for the division filling the prescription, if valid and different that the current prescription NDC.</w:t>
      </w:r>
    </w:p>
    <w:p w:rsidR="00825A10" w:rsidRPr="0091005D" w:rsidRDefault="0086145C" w:rsidP="005B728E">
      <w:pPr>
        <w:pStyle w:val="BodyTextBullet1"/>
      </w:pPr>
      <w:r w:rsidRPr="0091005D">
        <w:t>NDC CODE field values in the SYNONYM sub-file in the DRUG file, if valid and different that the current prescription NDC.</w:t>
      </w:r>
    </w:p>
    <w:p w:rsidR="00825A10" w:rsidRPr="0091005D" w:rsidRDefault="00825A10" w:rsidP="007C57CC"/>
    <w:p w:rsidR="00825A10" w:rsidRPr="0091005D" w:rsidRDefault="0086145C" w:rsidP="00B62C66">
      <w:pPr>
        <w:pStyle w:val="BodyText"/>
      </w:pPr>
      <w:r w:rsidRPr="0091005D">
        <w:t>If the NDC dispensed is not on the list to select, the user must contact the ADPAC or other designated person to add the NDC in a synonym multiple for that drug in the DRUG file.</w:t>
      </w:r>
    </w:p>
    <w:p w:rsidR="00825A10" w:rsidRPr="0091005D" w:rsidRDefault="00825A10" w:rsidP="00B62C66">
      <w:pPr>
        <w:pStyle w:val="BodyText"/>
      </w:pPr>
    </w:p>
    <w:p w:rsidR="00825A10" w:rsidRPr="0091005D" w:rsidRDefault="0086145C" w:rsidP="00B62C66">
      <w:pPr>
        <w:pStyle w:val="BodyText"/>
      </w:pPr>
      <w:r w:rsidRPr="0091005D">
        <w:t>If the NDC code selected matches the current NDC in the prescription no further NDC processing is required.  However, if the user selects a different NDC, the following steps will occur:</w:t>
      </w:r>
    </w:p>
    <w:p w:rsidR="00825A10" w:rsidRPr="0091005D" w:rsidRDefault="0086145C" w:rsidP="005B728E">
      <w:pPr>
        <w:pStyle w:val="BodyTextBullet1"/>
        <w:numPr>
          <w:ilvl w:val="0"/>
          <w:numId w:val="94"/>
        </w:numPr>
      </w:pPr>
      <w:r w:rsidRPr="0091005D">
        <w:t>Outpatient Pharmacy V. 7.0 will instruct the Electronic Claims Management Engine (ECME) to reverse the previous claim for the previous NDC code and submit a new claim for the newly selected NDC code.</w:t>
      </w:r>
    </w:p>
    <w:p w:rsidR="00825A10" w:rsidRPr="0091005D" w:rsidRDefault="0086145C" w:rsidP="005B728E">
      <w:pPr>
        <w:pStyle w:val="BodyTextBullet1"/>
        <w:numPr>
          <w:ilvl w:val="0"/>
          <w:numId w:val="94"/>
        </w:numPr>
      </w:pPr>
      <w:r w:rsidRPr="0091005D">
        <w:t>The newly selected NDC code will be saved in the LAST LOCAL NDC field in NDC BY OUTPATIENT SITE sub-file in the DRUG file for the division filling the prescription.</w:t>
      </w:r>
    </w:p>
    <w:p w:rsidR="00E77237" w:rsidRPr="0091005D" w:rsidRDefault="00E77237" w:rsidP="007C57CC"/>
    <w:p w:rsidR="00825A10" w:rsidRPr="0091005D" w:rsidRDefault="0086145C" w:rsidP="00B62C66">
      <w:pPr>
        <w:pStyle w:val="BodyText"/>
      </w:pPr>
      <w:r w:rsidRPr="0091005D">
        <w:t>The following examples show the new prompt for NDC validation during the release process. For ePharmacy prescriptions, the releasing pharmacist will receive a notation as to whether the NDC was previously validated.  If prior validation of the NDC resulted in a third party claims rejection, the pharmacist will be presented with a Reject Processing screen at release.</w:t>
      </w:r>
    </w:p>
    <w:p w:rsidR="00825A10" w:rsidRPr="0091005D" w:rsidRDefault="00825A10" w:rsidP="007C57CC">
      <w:pPr>
        <w:rPr>
          <w:color w:val="auto"/>
        </w:rPr>
      </w:pPr>
    </w:p>
    <w:p w:rsidR="00825A10" w:rsidRPr="0091005D" w:rsidRDefault="0086145C" w:rsidP="00A17F7F">
      <w:pPr>
        <w:pStyle w:val="Example"/>
      </w:pPr>
      <w:r w:rsidRPr="0091005D">
        <w:t>Example: Releasing an ePharmacy Order – Selecting Default NDC</w:t>
      </w:r>
    </w:p>
    <w:p w:rsidR="00825A10" w:rsidRPr="0091005D" w:rsidRDefault="00645085" w:rsidP="00A82C3F">
      <w:pPr>
        <w:pStyle w:val="Screen"/>
      </w:pPr>
      <w:r w:rsidRPr="0091005D">
        <w:t xml:space="preserve">Select Outpatient Pharmacy Manager Option: </w:t>
      </w:r>
      <w:r w:rsidRPr="0091005D">
        <w:rPr>
          <w:b/>
        </w:rPr>
        <w:t>RELEASE</w:t>
      </w:r>
      <w:r w:rsidRPr="0091005D">
        <w:t xml:space="preserve"> Medication</w:t>
      </w:r>
    </w:p>
    <w:p w:rsidR="00825A10" w:rsidRPr="0091005D" w:rsidRDefault="00825A10" w:rsidP="00A82C3F">
      <w:pPr>
        <w:pStyle w:val="Screen"/>
      </w:pPr>
    </w:p>
    <w:p w:rsidR="00825A10" w:rsidRPr="0091005D" w:rsidRDefault="00645085" w:rsidP="00A82C3F">
      <w:pPr>
        <w:pStyle w:val="Screen"/>
        <w:rPr>
          <w:b/>
        </w:rPr>
      </w:pPr>
      <w:r w:rsidRPr="0091005D">
        <w:t xml:space="preserve">Enter PHARMACIST: </w:t>
      </w:r>
      <w:r w:rsidRPr="0091005D">
        <w:rPr>
          <w:b/>
        </w:rPr>
        <w:t>OPPHARMACIST4,THREE</w:t>
      </w:r>
    </w:p>
    <w:p w:rsidR="00825A10" w:rsidRPr="0091005D" w:rsidRDefault="00825A10" w:rsidP="00A82C3F">
      <w:pPr>
        <w:pStyle w:val="Screen"/>
        <w:rPr>
          <w:b/>
        </w:rPr>
      </w:pPr>
    </w:p>
    <w:p w:rsidR="00825A10" w:rsidRPr="0091005D" w:rsidRDefault="00645085" w:rsidP="00A82C3F">
      <w:pPr>
        <w:pStyle w:val="Screen"/>
        <w:rPr>
          <w:b/>
        </w:rPr>
      </w:pPr>
      <w:r w:rsidRPr="0091005D">
        <w:t xml:space="preserve">Enter/Wand PRESCRIPTION number: </w:t>
      </w:r>
      <w:r w:rsidRPr="0091005D">
        <w:rPr>
          <w:b/>
        </w:rPr>
        <w:t>100003853</w:t>
      </w:r>
    </w:p>
    <w:p w:rsidR="00825A10" w:rsidRPr="0091005D" w:rsidRDefault="00645085" w:rsidP="00A82C3F">
      <w:pPr>
        <w:pStyle w:val="Screen"/>
      </w:pPr>
      <w:r w:rsidRPr="0091005D">
        <w:t>** The following NDC was validated on SEP 19, 2008@16:21:23 by OPTECH,ONE.</w:t>
      </w:r>
    </w:p>
    <w:p w:rsidR="00825A10" w:rsidRPr="0091005D" w:rsidRDefault="00645085" w:rsidP="00A82C3F">
      <w:pPr>
        <w:pStyle w:val="Screen"/>
      </w:pPr>
      <w:r w:rsidRPr="0091005D">
        <w:t>NDC: 00580-0277-10//</w:t>
      </w:r>
      <w:r w:rsidRPr="0091005D">
        <w:rPr>
          <w:b/>
        </w:rPr>
        <w:t xml:space="preserve"> ?</w:t>
      </w:r>
    </w:p>
    <w:p w:rsidR="00825A10" w:rsidRPr="0091005D" w:rsidRDefault="00825A10" w:rsidP="00A82C3F">
      <w:pPr>
        <w:pStyle w:val="Screen"/>
      </w:pPr>
    </w:p>
    <w:p w:rsidR="00825A10" w:rsidRPr="0091005D" w:rsidRDefault="00645085" w:rsidP="00A82C3F">
      <w:pPr>
        <w:pStyle w:val="Screen"/>
      </w:pPr>
      <w:r w:rsidRPr="0091005D">
        <w:t xml:space="preserve">Select one of the following valid NDC code(s) below: </w:t>
      </w:r>
    </w:p>
    <w:p w:rsidR="00825A10" w:rsidRPr="0091005D" w:rsidRDefault="00825A10" w:rsidP="00A82C3F">
      <w:pPr>
        <w:pStyle w:val="Screen"/>
      </w:pPr>
    </w:p>
    <w:p w:rsidR="00825A10" w:rsidRPr="0091005D" w:rsidRDefault="00645085" w:rsidP="00A82C3F">
      <w:pPr>
        <w:pStyle w:val="Screen"/>
      </w:pPr>
      <w:r w:rsidRPr="0091005D">
        <w:t xml:space="preserve">           1 - 00580-0277-10</w:t>
      </w:r>
    </w:p>
    <w:p w:rsidR="00825A10" w:rsidRPr="0091005D" w:rsidRDefault="00825A10" w:rsidP="00A82C3F">
      <w:pPr>
        <w:pStyle w:val="Screen"/>
      </w:pPr>
    </w:p>
    <w:p w:rsidR="00825A10" w:rsidRPr="0091005D" w:rsidRDefault="00645085" w:rsidP="00A82C3F">
      <w:pPr>
        <w:pStyle w:val="Screen"/>
      </w:pPr>
      <w:r w:rsidRPr="0091005D">
        <w:t xml:space="preserve">NDC: 00580-0277-10// </w:t>
      </w:r>
      <w:r w:rsidRPr="0091005D">
        <w:rPr>
          <w:b/>
        </w:rPr>
        <w:t>&lt;Enter&gt;</w:t>
      </w:r>
      <w:r w:rsidRPr="0091005D">
        <w:t xml:space="preserve"> 00580-0277-10</w:t>
      </w:r>
    </w:p>
    <w:p w:rsidR="00825A10" w:rsidRPr="0091005D" w:rsidRDefault="00645085" w:rsidP="00A82C3F">
      <w:pPr>
        <w:pStyle w:val="Screen"/>
      </w:pPr>
      <w:r w:rsidRPr="0091005D">
        <w:t xml:space="preserve">       Prescription Number 100003853 Released</w:t>
      </w:r>
    </w:p>
    <w:p w:rsidR="00825A10" w:rsidRPr="0091005D" w:rsidRDefault="00645085" w:rsidP="00A82C3F">
      <w:pPr>
        <w:pStyle w:val="Screen"/>
      </w:pPr>
      <w:r w:rsidRPr="0091005D">
        <w:t xml:space="preserve">       No Refill(s) to be Released</w:t>
      </w:r>
    </w:p>
    <w:p w:rsidR="003E1170" w:rsidRPr="0091005D" w:rsidRDefault="00645085" w:rsidP="00A82C3F">
      <w:pPr>
        <w:pStyle w:val="Screen"/>
      </w:pPr>
      <w:r w:rsidRPr="0091005D">
        <w:t xml:space="preserve">       No Partial(s) to be Released</w:t>
      </w:r>
    </w:p>
    <w:p w:rsidR="003E1170" w:rsidRPr="0091005D" w:rsidRDefault="003E1170" w:rsidP="00A82C3F">
      <w:pPr>
        <w:pStyle w:val="Screen"/>
      </w:pPr>
      <w:r w:rsidRPr="0091005D">
        <w:tab/>
      </w:r>
    </w:p>
    <w:p w:rsidR="00825A10" w:rsidRPr="0091005D" w:rsidRDefault="003E1170" w:rsidP="00A82C3F">
      <w:pPr>
        <w:pStyle w:val="Screen"/>
        <w:rPr>
          <w:rFonts w:cs="Courier New"/>
        </w:rPr>
      </w:pPr>
      <w:r w:rsidRPr="0091005D">
        <w:rPr>
          <w:color w:val="FFFFFF"/>
        </w:rPr>
        <w:t>ePharmacy Rx – Obtain Signature</w:t>
      </w:r>
    </w:p>
    <w:p w:rsidR="00825A10" w:rsidRPr="0091005D" w:rsidRDefault="00825A10" w:rsidP="007C57CC"/>
    <w:p w:rsidR="00825A10" w:rsidRPr="0091005D" w:rsidRDefault="0086145C" w:rsidP="00A17F7F">
      <w:pPr>
        <w:pStyle w:val="Example"/>
      </w:pPr>
      <w:r w:rsidRPr="0091005D">
        <w:t>Example: Releasing an ePharmacy Order – Selecting Different  NDC</w:t>
      </w:r>
    </w:p>
    <w:p w:rsidR="00825A10" w:rsidRPr="0091005D" w:rsidRDefault="00645085" w:rsidP="00A82C3F">
      <w:pPr>
        <w:pStyle w:val="Screen"/>
      </w:pPr>
      <w:r w:rsidRPr="0091005D">
        <w:t xml:space="preserve">Select Outpatient Pharmacy Manager Option: </w:t>
      </w:r>
      <w:r w:rsidRPr="0091005D">
        <w:rPr>
          <w:b/>
        </w:rPr>
        <w:t>RELEASE</w:t>
      </w:r>
      <w:r w:rsidRPr="0091005D">
        <w:t xml:space="preserve"> Medication</w:t>
      </w:r>
    </w:p>
    <w:p w:rsidR="00825A10" w:rsidRPr="0091005D" w:rsidRDefault="00825A10" w:rsidP="00A82C3F">
      <w:pPr>
        <w:pStyle w:val="Screen"/>
      </w:pPr>
    </w:p>
    <w:p w:rsidR="00825A10" w:rsidRPr="0091005D" w:rsidRDefault="00645085" w:rsidP="00A82C3F">
      <w:pPr>
        <w:pStyle w:val="Screen"/>
        <w:rPr>
          <w:b/>
        </w:rPr>
      </w:pPr>
      <w:r w:rsidRPr="0091005D">
        <w:t xml:space="preserve">Enter PHARMACIST: </w:t>
      </w:r>
      <w:r w:rsidRPr="0091005D">
        <w:rPr>
          <w:b/>
        </w:rPr>
        <w:t>OPPHARMACIST4,THREE</w:t>
      </w:r>
    </w:p>
    <w:p w:rsidR="00825A10" w:rsidRPr="0091005D" w:rsidRDefault="00825A10" w:rsidP="00A82C3F">
      <w:pPr>
        <w:pStyle w:val="Screen"/>
        <w:rPr>
          <w:b/>
        </w:rPr>
      </w:pPr>
    </w:p>
    <w:p w:rsidR="00825A10" w:rsidRPr="0091005D" w:rsidRDefault="00645085" w:rsidP="00A82C3F">
      <w:pPr>
        <w:pStyle w:val="Screen"/>
      </w:pPr>
      <w:r w:rsidRPr="0091005D">
        <w:t xml:space="preserve">Enter/Wand PRESCRIPTION number: </w:t>
      </w:r>
      <w:r w:rsidRPr="0091005D">
        <w:rPr>
          <w:b/>
        </w:rPr>
        <w:t>100003853</w:t>
      </w:r>
    </w:p>
    <w:p w:rsidR="00825A10" w:rsidRPr="0091005D" w:rsidRDefault="00645085" w:rsidP="00A82C3F">
      <w:pPr>
        <w:pStyle w:val="Screen"/>
      </w:pPr>
      <w:r w:rsidRPr="0091005D">
        <w:t>NDC: 00580-0277-10//</w:t>
      </w:r>
      <w:r w:rsidRPr="0091005D">
        <w:rPr>
          <w:b/>
        </w:rPr>
        <w:t xml:space="preserve"> ?</w:t>
      </w:r>
    </w:p>
    <w:p w:rsidR="00825A10" w:rsidRPr="0091005D" w:rsidRDefault="00825A10" w:rsidP="00A82C3F">
      <w:pPr>
        <w:pStyle w:val="Screen"/>
      </w:pPr>
    </w:p>
    <w:p w:rsidR="00825A10" w:rsidRPr="0091005D" w:rsidRDefault="00645085" w:rsidP="00A82C3F">
      <w:pPr>
        <w:pStyle w:val="Screen"/>
      </w:pPr>
      <w:r w:rsidRPr="0091005D">
        <w:t xml:space="preserve">Select one of the following valid NDC code(s) below: </w:t>
      </w:r>
    </w:p>
    <w:p w:rsidR="00825A10" w:rsidRPr="0091005D" w:rsidRDefault="00825A10" w:rsidP="00A82C3F">
      <w:pPr>
        <w:pStyle w:val="Screen"/>
      </w:pPr>
    </w:p>
    <w:p w:rsidR="00825A10" w:rsidRPr="0091005D" w:rsidRDefault="00645085" w:rsidP="00A82C3F">
      <w:pPr>
        <w:pStyle w:val="Screen"/>
      </w:pPr>
      <w:r w:rsidRPr="0091005D">
        <w:t xml:space="preserve">           1 - 00580-0277-10</w:t>
      </w:r>
    </w:p>
    <w:p w:rsidR="00825A10" w:rsidRPr="0091005D" w:rsidRDefault="00645085" w:rsidP="00A82C3F">
      <w:pPr>
        <w:pStyle w:val="Screen"/>
      </w:pPr>
      <w:r w:rsidRPr="0091005D">
        <w:t xml:space="preserve">           2 - 00580-0277-14</w:t>
      </w:r>
    </w:p>
    <w:p w:rsidR="00825A10" w:rsidRPr="0091005D" w:rsidRDefault="00825A10" w:rsidP="00A82C3F">
      <w:pPr>
        <w:pStyle w:val="Screen"/>
      </w:pPr>
    </w:p>
    <w:p w:rsidR="00825A10" w:rsidRPr="0091005D" w:rsidRDefault="00645085" w:rsidP="00A82C3F">
      <w:pPr>
        <w:pStyle w:val="Screen"/>
      </w:pPr>
      <w:r w:rsidRPr="0091005D">
        <w:t xml:space="preserve">NDC: 00580-0277-10//  </w:t>
      </w:r>
      <w:r w:rsidRPr="0091005D">
        <w:rPr>
          <w:b/>
        </w:rPr>
        <w:t>2</w:t>
      </w:r>
      <w:r w:rsidRPr="0091005D">
        <w:t xml:space="preserve"> 00580-0277-14</w:t>
      </w:r>
    </w:p>
    <w:p w:rsidR="00825A10" w:rsidRPr="0091005D" w:rsidRDefault="00825A10" w:rsidP="00A82C3F">
      <w:pPr>
        <w:pStyle w:val="Screen"/>
      </w:pPr>
    </w:p>
    <w:p w:rsidR="00825A10" w:rsidRPr="0091005D" w:rsidRDefault="00C73894" w:rsidP="00A82C3F">
      <w:pPr>
        <w:pStyle w:val="Screen"/>
      </w:pPr>
      <w:bookmarkStart w:id="639" w:name="AA136"/>
      <w:r w:rsidRPr="0091005D">
        <w:t xml:space="preserve">Veteran </w:t>
      </w:r>
      <w:bookmarkEnd w:id="639"/>
      <w:r w:rsidR="00645085" w:rsidRPr="0091005D">
        <w:t>Prescription 100003853 successfully submitted to ECME for claim generation.</w:t>
      </w:r>
    </w:p>
    <w:p w:rsidR="0059735A" w:rsidRPr="0091005D" w:rsidRDefault="0059735A" w:rsidP="00A82C3F">
      <w:pPr>
        <w:pStyle w:val="Screen"/>
      </w:pPr>
    </w:p>
    <w:p w:rsidR="00825A10" w:rsidRPr="0091005D" w:rsidRDefault="00645085" w:rsidP="00A82C3F">
      <w:pPr>
        <w:pStyle w:val="Screen"/>
      </w:pPr>
      <w:r w:rsidRPr="0091005D">
        <w:t xml:space="preserve">Claim Status: </w:t>
      </w:r>
    </w:p>
    <w:p w:rsidR="00825A10" w:rsidRPr="0091005D" w:rsidRDefault="00645085" w:rsidP="00A82C3F">
      <w:pPr>
        <w:pStyle w:val="Screen"/>
      </w:pPr>
      <w:r w:rsidRPr="0091005D">
        <w:t>Reversing and Rebilling a previously submitted claim...</w:t>
      </w:r>
    </w:p>
    <w:p w:rsidR="00825A10" w:rsidRPr="0091005D" w:rsidRDefault="00645085" w:rsidP="00A82C3F">
      <w:pPr>
        <w:pStyle w:val="Screen"/>
      </w:pPr>
      <w:r w:rsidRPr="0091005D">
        <w:t>Reversing...</w:t>
      </w:r>
    </w:p>
    <w:p w:rsidR="00825A10" w:rsidRPr="0091005D" w:rsidRDefault="00645085" w:rsidP="00A82C3F">
      <w:pPr>
        <w:pStyle w:val="Screen"/>
      </w:pPr>
      <w:r w:rsidRPr="0091005D">
        <w:t>IN PROGRESS-Waiting to start</w:t>
      </w:r>
    </w:p>
    <w:p w:rsidR="00825A10" w:rsidRPr="0091005D" w:rsidRDefault="00645085" w:rsidP="00A82C3F">
      <w:pPr>
        <w:pStyle w:val="Screen"/>
      </w:pPr>
      <w:r w:rsidRPr="0091005D">
        <w:t>IN PROGRESS-Waiting for packet build</w:t>
      </w:r>
    </w:p>
    <w:p w:rsidR="00825A10" w:rsidRPr="0091005D" w:rsidRDefault="00645085" w:rsidP="00A82C3F">
      <w:pPr>
        <w:pStyle w:val="Screen"/>
      </w:pPr>
      <w:r w:rsidRPr="0091005D">
        <w:t>IN PROGRESS-Waiting for transmit</w:t>
      </w:r>
    </w:p>
    <w:p w:rsidR="00825A10" w:rsidRPr="0091005D" w:rsidRDefault="00645085" w:rsidP="00A82C3F">
      <w:pPr>
        <w:pStyle w:val="Screen"/>
      </w:pPr>
      <w:r w:rsidRPr="0091005D">
        <w:t>IN PROGRESS-Transmitting</w:t>
      </w:r>
    </w:p>
    <w:p w:rsidR="00825A10" w:rsidRPr="0091005D" w:rsidRDefault="00645085" w:rsidP="00A82C3F">
      <w:pPr>
        <w:pStyle w:val="Screen"/>
      </w:pPr>
      <w:r w:rsidRPr="0091005D">
        <w:t>Resubmitting...</w:t>
      </w:r>
    </w:p>
    <w:p w:rsidR="00825A10" w:rsidRPr="0091005D" w:rsidRDefault="00645085" w:rsidP="00A82C3F">
      <w:pPr>
        <w:pStyle w:val="Screen"/>
      </w:pPr>
      <w:r w:rsidRPr="0091005D">
        <w:t>IN PROGRESS-Waiting to start</w:t>
      </w:r>
    </w:p>
    <w:p w:rsidR="00825A10" w:rsidRPr="0091005D" w:rsidRDefault="00645085" w:rsidP="00A82C3F">
      <w:pPr>
        <w:pStyle w:val="Screen"/>
      </w:pPr>
      <w:r w:rsidRPr="0091005D">
        <w:t>IN PROGRESS-Waiting for packet build</w:t>
      </w:r>
    </w:p>
    <w:p w:rsidR="00825A10" w:rsidRPr="0091005D" w:rsidRDefault="00645085" w:rsidP="00A82C3F">
      <w:pPr>
        <w:pStyle w:val="Screen"/>
      </w:pPr>
      <w:r w:rsidRPr="0091005D">
        <w:t>IN PROGRESS-Waiting for transmit</w:t>
      </w:r>
    </w:p>
    <w:p w:rsidR="00825A10" w:rsidRPr="0091005D" w:rsidRDefault="00645085" w:rsidP="00A82C3F">
      <w:pPr>
        <w:pStyle w:val="Screen"/>
      </w:pPr>
      <w:r w:rsidRPr="0091005D">
        <w:t>IN PROGRESS-Transmitting</w:t>
      </w:r>
    </w:p>
    <w:p w:rsidR="00825A10" w:rsidRPr="0091005D" w:rsidRDefault="00645085" w:rsidP="00A82C3F">
      <w:pPr>
        <w:pStyle w:val="Screen"/>
      </w:pPr>
      <w:r w:rsidRPr="0091005D">
        <w:t>IN PROGRESS-Waiting to process response</w:t>
      </w:r>
    </w:p>
    <w:p w:rsidR="00825A10" w:rsidRPr="0091005D" w:rsidRDefault="00645085" w:rsidP="00A82C3F">
      <w:pPr>
        <w:pStyle w:val="Screen"/>
      </w:pPr>
      <w:r w:rsidRPr="0091005D">
        <w:t>E PAYABLE</w:t>
      </w:r>
    </w:p>
    <w:p w:rsidR="00825A10" w:rsidRPr="0091005D" w:rsidRDefault="00825A10" w:rsidP="00A82C3F">
      <w:pPr>
        <w:pStyle w:val="Screen"/>
      </w:pPr>
    </w:p>
    <w:p w:rsidR="00825A10" w:rsidRPr="0091005D" w:rsidRDefault="00645085" w:rsidP="00A82C3F">
      <w:pPr>
        <w:pStyle w:val="Screen"/>
      </w:pPr>
      <w:r w:rsidRPr="0091005D">
        <w:t xml:space="preserve">       Prescription Number 100003853 Released</w:t>
      </w:r>
    </w:p>
    <w:p w:rsidR="00825A10" w:rsidRPr="0091005D" w:rsidRDefault="00645085" w:rsidP="00A82C3F">
      <w:pPr>
        <w:pStyle w:val="Screen"/>
      </w:pPr>
      <w:r w:rsidRPr="0091005D">
        <w:t xml:space="preserve">       No Refill(s) to be Released</w:t>
      </w:r>
    </w:p>
    <w:p w:rsidR="00825A10" w:rsidRPr="0091005D" w:rsidRDefault="00645085" w:rsidP="00A82C3F">
      <w:pPr>
        <w:pStyle w:val="Screen"/>
      </w:pPr>
      <w:r w:rsidRPr="0091005D">
        <w:t xml:space="preserve">       No Partial(s) to be Released</w:t>
      </w:r>
    </w:p>
    <w:p w:rsidR="00825A10" w:rsidRPr="0091005D" w:rsidRDefault="00825A10" w:rsidP="00FE2B3E">
      <w:bookmarkStart w:id="640" w:name="_Toc32837100"/>
      <w:bookmarkStart w:id="641" w:name="_Toc38424750"/>
      <w:bookmarkStart w:id="642" w:name="_Toc50535443"/>
      <w:bookmarkEnd w:id="633"/>
      <w:bookmarkEnd w:id="634"/>
    </w:p>
    <w:p w:rsidR="00825A10" w:rsidRPr="0091005D" w:rsidRDefault="00825A10" w:rsidP="00EB2DA0"/>
    <w:p w:rsidR="00563694" w:rsidRPr="0091005D" w:rsidRDefault="00645085" w:rsidP="005B728E">
      <w:pPr>
        <w:pStyle w:val="ChapterHeading"/>
      </w:pPr>
      <w:r w:rsidRPr="0091005D">
        <w:br w:type="page"/>
      </w:r>
      <w:bookmarkStart w:id="643" w:name="_Toc428973226"/>
      <w:bookmarkStart w:id="644" w:name="_Toc4750957"/>
      <w:r w:rsidRPr="0091005D">
        <w:lastRenderedPageBreak/>
        <w:t xml:space="preserve">Chapter </w:t>
      </w:r>
      <w:r w:rsidR="00C142AA">
        <w:rPr>
          <w:noProof/>
        </w:rPr>
        <w:fldChar w:fldCharType="begin"/>
      </w:r>
      <w:r w:rsidR="00C142AA">
        <w:rPr>
          <w:noProof/>
        </w:rPr>
        <w:instrText xml:space="preserve"> SEQ CHPNUM\* Arabic \* MERGEFORMAT </w:instrText>
      </w:r>
      <w:r w:rsidR="00C142AA">
        <w:rPr>
          <w:noProof/>
        </w:rPr>
        <w:fldChar w:fldCharType="separate"/>
      </w:r>
      <w:r w:rsidR="00C136B8">
        <w:rPr>
          <w:noProof/>
        </w:rPr>
        <w:t>13</w:t>
      </w:r>
      <w:r w:rsidR="00C142AA">
        <w:rPr>
          <w:noProof/>
        </w:rPr>
        <w:fldChar w:fldCharType="end"/>
      </w:r>
      <w:r w:rsidRPr="0091005D">
        <w:t xml:space="preserve">: </w:t>
      </w:r>
      <w:bookmarkEnd w:id="603"/>
      <w:bookmarkEnd w:id="604"/>
      <w:bookmarkEnd w:id="605"/>
      <w:bookmarkEnd w:id="640"/>
      <w:bookmarkEnd w:id="641"/>
      <w:bookmarkEnd w:id="642"/>
      <w:r w:rsidRPr="0091005D">
        <w:t>Updating a Patient’s Record</w:t>
      </w:r>
      <w:bookmarkEnd w:id="643"/>
      <w:bookmarkEnd w:id="644"/>
      <w:r w:rsidR="00302CC8" w:rsidRPr="0091005D">
        <w:fldChar w:fldCharType="begin"/>
      </w:r>
      <w:r w:rsidRPr="0091005D">
        <w:instrText xml:space="preserve"> XE "Update Patient Record" </w:instrText>
      </w:r>
      <w:r w:rsidR="00302CC8" w:rsidRPr="0091005D">
        <w:fldChar w:fldCharType="end"/>
      </w:r>
    </w:p>
    <w:p w:rsidR="005B728E" w:rsidRPr="0091005D" w:rsidRDefault="005B728E" w:rsidP="00B62C66">
      <w:pPr>
        <w:pStyle w:val="BodyText"/>
      </w:pPr>
    </w:p>
    <w:p w:rsidR="00825A10" w:rsidRPr="0091005D" w:rsidRDefault="0086145C" w:rsidP="00B62C66">
      <w:pPr>
        <w:pStyle w:val="BodyText"/>
      </w:pPr>
      <w:r w:rsidRPr="0091005D">
        <w:t>This chapter describes the option used for updating a patient’s record.</w:t>
      </w:r>
    </w:p>
    <w:p w:rsidR="000D4344" w:rsidRPr="0091005D" w:rsidRDefault="00645085">
      <w:pPr>
        <w:pStyle w:val="Heading1"/>
        <w:rPr>
          <w:lang w:eastAsia="zh-CN"/>
        </w:rPr>
      </w:pPr>
      <w:bookmarkStart w:id="645" w:name="_Toc174166010"/>
      <w:bookmarkStart w:id="646" w:name="_Toc428973227"/>
      <w:bookmarkStart w:id="647" w:name="_Toc4750958"/>
      <w:r w:rsidRPr="0091005D">
        <w:t>Update Patient Record</w:t>
      </w:r>
      <w:bookmarkEnd w:id="645"/>
      <w:bookmarkEnd w:id="646"/>
      <w:bookmarkEnd w:id="647"/>
    </w:p>
    <w:p w:rsidR="00825A10" w:rsidRPr="0091005D" w:rsidRDefault="00645085" w:rsidP="007C57CC">
      <w:pPr>
        <w:rPr>
          <w:b/>
        </w:rPr>
      </w:pPr>
      <w:r w:rsidRPr="0091005D">
        <w:rPr>
          <w:b/>
        </w:rPr>
        <w:t>[PSO PAT]</w:t>
      </w:r>
    </w:p>
    <w:p w:rsidR="005B728E" w:rsidRPr="0091005D" w:rsidRDefault="005B728E" w:rsidP="007C57CC"/>
    <w:p w:rsidR="00825A10" w:rsidRPr="0091005D" w:rsidRDefault="0086145C" w:rsidP="00B62C66">
      <w:pPr>
        <w:pStyle w:val="BodyText"/>
      </w:pPr>
      <w:r w:rsidRPr="0091005D">
        <w:t xml:space="preserve">Use this option to update the patient information currently in the computer and to update patient records being viewed by using the </w:t>
      </w:r>
      <w:r w:rsidRPr="0091005D">
        <w:rPr>
          <w:i/>
          <w:iCs/>
        </w:rPr>
        <w:t>Patient Record Update</w:t>
      </w:r>
      <w:r w:rsidRPr="0091005D">
        <w:t xml:space="preserve"> screen action. If implementing Other Language Modifications, use either to set a patient’s other language preference.</w:t>
      </w:r>
    </w:p>
    <w:p w:rsidR="00825A10" w:rsidRPr="0091005D" w:rsidRDefault="00825A10" w:rsidP="00B62C66">
      <w:pPr>
        <w:pStyle w:val="BodyText"/>
      </w:pPr>
    </w:p>
    <w:p w:rsidR="00825A10" w:rsidRPr="0091005D" w:rsidRDefault="0086145C" w:rsidP="00B62C66">
      <w:pPr>
        <w:pStyle w:val="BodyText"/>
      </w:pPr>
      <w:r w:rsidRPr="0091005D">
        <w:t xml:space="preserve">In support of Registration patch DG*5.3*522, the Outpatient Pharmacy software provides for the automatic population of city, state, and county based on entry of a zip code. </w:t>
      </w:r>
    </w:p>
    <w:p w:rsidR="00825A10" w:rsidRPr="0091005D" w:rsidRDefault="00825A10" w:rsidP="007C57CC">
      <w:pPr>
        <w:rPr>
          <w:b/>
        </w:rPr>
      </w:pPr>
    </w:p>
    <w:p w:rsidR="00825A10" w:rsidRPr="0091005D" w:rsidRDefault="0086145C" w:rsidP="00A17F7F">
      <w:pPr>
        <w:pStyle w:val="Example"/>
      </w:pPr>
      <w:r w:rsidRPr="0091005D">
        <w:t>Example: Updating a patient record</w:t>
      </w:r>
    </w:p>
    <w:p w:rsidR="00825A10" w:rsidRPr="0091005D" w:rsidRDefault="00645085" w:rsidP="00A82C3F">
      <w:pPr>
        <w:pStyle w:val="Screen"/>
      </w:pPr>
      <w:r w:rsidRPr="0091005D">
        <w:t xml:space="preserve">Bingo Board Display: OUTPATIENT// </w:t>
      </w:r>
      <w:r w:rsidRPr="0091005D">
        <w:rPr>
          <w:b/>
        </w:rPr>
        <w:t>&lt;Enter&gt;</w:t>
      </w:r>
    </w:p>
    <w:p w:rsidR="00825A10" w:rsidRPr="0091005D" w:rsidRDefault="00645085" w:rsidP="00A82C3F">
      <w:pPr>
        <w:pStyle w:val="Screen"/>
      </w:pPr>
      <w:r w:rsidRPr="0091005D">
        <w:t>Update Patient Record</w:t>
      </w:r>
    </w:p>
    <w:p w:rsidR="00825A10" w:rsidRPr="0091005D" w:rsidRDefault="00645085" w:rsidP="00A82C3F">
      <w:pPr>
        <w:pStyle w:val="Screen"/>
      </w:pPr>
      <w:r w:rsidRPr="0091005D">
        <w:t xml:space="preserve"> </w:t>
      </w:r>
    </w:p>
    <w:p w:rsidR="00825A10" w:rsidRPr="0091005D" w:rsidRDefault="00645085" w:rsidP="00A82C3F">
      <w:pPr>
        <w:pStyle w:val="Screen"/>
      </w:pPr>
      <w:r w:rsidRPr="0091005D">
        <w:t xml:space="preserve">Select Patient:    </w:t>
      </w:r>
      <w:r w:rsidRPr="0091005D">
        <w:rPr>
          <w:b/>
        </w:rPr>
        <w:t>OPPATIENT,ONE</w:t>
      </w:r>
      <w:r w:rsidRPr="0091005D">
        <w:t xml:space="preserve">    12-4-53   000007890   YES     SC VETERAN</w:t>
      </w:r>
    </w:p>
    <w:p w:rsidR="00825A10" w:rsidRPr="0091005D" w:rsidRDefault="00645085" w:rsidP="00A82C3F">
      <w:pPr>
        <w:pStyle w:val="Screen"/>
      </w:pPr>
      <w:r w:rsidRPr="0091005D">
        <w:t xml:space="preserve"> </w:t>
      </w:r>
    </w:p>
    <w:p w:rsidR="00825A10" w:rsidRPr="0091005D" w:rsidRDefault="00645085" w:rsidP="00A82C3F">
      <w:pPr>
        <w:pStyle w:val="Screen"/>
      </w:pPr>
      <w:r w:rsidRPr="0091005D">
        <w:t>OPPATIENT, ONE                          ID#:   000-00-7890</w:t>
      </w:r>
    </w:p>
    <w:p w:rsidR="00825A10" w:rsidRPr="0091005D" w:rsidRDefault="00645085" w:rsidP="00A82C3F">
      <w:pPr>
        <w:pStyle w:val="Screen"/>
      </w:pPr>
      <w:r w:rsidRPr="0091005D">
        <w:t>4500 S MAIN ST                          DOB:   DEC 4,1953</w:t>
      </w:r>
    </w:p>
    <w:p w:rsidR="00825A10" w:rsidRPr="0091005D" w:rsidRDefault="00645085" w:rsidP="00A82C3F">
      <w:pPr>
        <w:pStyle w:val="Screen"/>
      </w:pPr>
      <w:r w:rsidRPr="0091005D">
        <w:t>ADDRESS LINE2</w:t>
      </w:r>
    </w:p>
    <w:p w:rsidR="00825A10" w:rsidRPr="0091005D" w:rsidRDefault="00645085" w:rsidP="00A82C3F">
      <w:pPr>
        <w:pStyle w:val="Screen"/>
      </w:pPr>
      <w:r w:rsidRPr="0091005D">
        <w:t>LINE 3 OF ADDRESS</w:t>
      </w:r>
    </w:p>
    <w:p w:rsidR="00825A10" w:rsidRPr="0091005D" w:rsidRDefault="00645085" w:rsidP="00A82C3F">
      <w:pPr>
        <w:pStyle w:val="Screen"/>
      </w:pPr>
      <w:r w:rsidRPr="0091005D">
        <w:t>MADISON                                 PHONE: 555-555-1653</w:t>
      </w:r>
    </w:p>
    <w:p w:rsidR="00825A10" w:rsidRPr="0091005D" w:rsidRDefault="00645085" w:rsidP="00A82C3F">
      <w:pPr>
        <w:pStyle w:val="Screen"/>
      </w:pPr>
      <w:r w:rsidRPr="0091005D">
        <w:t>WISCONSIN  53705                        ELIG:  SC LESS THAN 50%</w:t>
      </w:r>
    </w:p>
    <w:p w:rsidR="00825A10" w:rsidRPr="0091005D" w:rsidRDefault="00645085" w:rsidP="00A82C3F">
      <w:pPr>
        <w:pStyle w:val="Screen"/>
      </w:pPr>
      <w:r w:rsidRPr="0091005D">
        <w:t xml:space="preserve">                                        SC%:   10</w:t>
      </w:r>
    </w:p>
    <w:p w:rsidR="00825A10" w:rsidRPr="0091005D" w:rsidRDefault="00645085" w:rsidP="00A82C3F">
      <w:pPr>
        <w:pStyle w:val="Screen"/>
      </w:pPr>
      <w:r w:rsidRPr="0091005D">
        <w:t xml:space="preserve"> </w:t>
      </w:r>
    </w:p>
    <w:p w:rsidR="00825A10" w:rsidRDefault="00645085" w:rsidP="00A82C3F">
      <w:pPr>
        <w:pStyle w:val="Screen"/>
      </w:pPr>
      <w:r w:rsidRPr="0091005D">
        <w:t>WEIGHT(Kg):                              HEIGHT(cm):</w:t>
      </w:r>
    </w:p>
    <w:p w:rsidR="00982446" w:rsidRPr="00782F45" w:rsidRDefault="00982446" w:rsidP="00982446">
      <w:pPr>
        <w:pStyle w:val="Screen"/>
      </w:pPr>
      <w:r w:rsidRPr="00437F93">
        <w:t xml:space="preserve">CrCL: &lt;Not Found&gt; (CREAT: Not Found)      </w:t>
      </w:r>
      <w:r>
        <w:t xml:space="preserve"> </w:t>
      </w:r>
      <w:r w:rsidRPr="00437F93">
        <w:t>BSA (m2):</w:t>
      </w:r>
    </w:p>
    <w:p w:rsidR="00825A10" w:rsidRPr="0091005D" w:rsidRDefault="00645085" w:rsidP="00A82C3F">
      <w:pPr>
        <w:pStyle w:val="Screen"/>
      </w:pPr>
      <w:r w:rsidRPr="0091005D">
        <w:t>DISABILITIES: ARTHRITIS-10% (SC), FOREARM CONDITION-5% (NSC),</w:t>
      </w:r>
    </w:p>
    <w:p w:rsidR="00825A10" w:rsidRPr="0091005D" w:rsidRDefault="00645085" w:rsidP="00A82C3F">
      <w:pPr>
        <w:pStyle w:val="Screen"/>
      </w:pPr>
      <w:r w:rsidRPr="0091005D">
        <w:t xml:space="preserve">              FOREARM CONDITION-4% (NSC), BENIGN EYE GROWTH-0% (NSC),</w:t>
      </w:r>
    </w:p>
    <w:p w:rsidR="00825A10" w:rsidRPr="0091005D" w:rsidRDefault="00645085" w:rsidP="00A82C3F">
      <w:pPr>
        <w:pStyle w:val="Screen"/>
      </w:pPr>
      <w:r w:rsidRPr="0091005D">
        <w:t xml:space="preserve">              LOSS OF FIELD OF VISION-20% (SC),</w:t>
      </w:r>
    </w:p>
    <w:p w:rsidR="00825A10" w:rsidRPr="0091005D" w:rsidRDefault="00645085" w:rsidP="00A82C3F">
      <w:pPr>
        <w:pStyle w:val="Screen"/>
      </w:pPr>
      <w:r w:rsidRPr="0091005D">
        <w:t xml:space="preserve"> </w:t>
      </w:r>
    </w:p>
    <w:p w:rsidR="00825A10" w:rsidRPr="0091005D" w:rsidRDefault="00645085" w:rsidP="00A82C3F">
      <w:pPr>
        <w:pStyle w:val="Screen"/>
      </w:pPr>
      <w:r w:rsidRPr="0091005D">
        <w:t>ALLERGIES:</w:t>
      </w:r>
    </w:p>
    <w:p w:rsidR="00825A10" w:rsidRPr="0091005D" w:rsidRDefault="00645085" w:rsidP="00A82C3F">
      <w:pPr>
        <w:pStyle w:val="Screen"/>
      </w:pPr>
      <w:r w:rsidRPr="0091005D">
        <w:t xml:space="preserve"> </w:t>
      </w:r>
    </w:p>
    <w:p w:rsidR="00825A10" w:rsidRPr="0091005D" w:rsidRDefault="00645085" w:rsidP="00A82C3F">
      <w:pPr>
        <w:pStyle w:val="Screen"/>
      </w:pPr>
      <w:r w:rsidRPr="0091005D">
        <w:t>ADVERSE REACTIONS:</w:t>
      </w:r>
    </w:p>
    <w:p w:rsidR="00825A10" w:rsidRPr="0091005D" w:rsidRDefault="00825A10" w:rsidP="007C57CC"/>
    <w:p w:rsidR="00825A10" w:rsidRPr="0091005D" w:rsidRDefault="0086145C" w:rsidP="00B62C66">
      <w:pPr>
        <w:pStyle w:val="BodyText"/>
      </w:pPr>
      <w:r w:rsidRPr="0091005D">
        <w:t>If the PSO site parameter is set to allow editing of patient data, this prompt, “Do you want to update the Permanent address/phone? //N”, is displayed. If the user enters “NO”, then the software will not allow the user to update the permanent address and Bad Address Indicator fields.</w:t>
      </w:r>
    </w:p>
    <w:p w:rsidR="00825A10" w:rsidRPr="0091005D" w:rsidRDefault="00825A10" w:rsidP="007C57CC"/>
    <w:p w:rsidR="00825A10" w:rsidRPr="0091005D" w:rsidRDefault="00645085" w:rsidP="00A82C3F">
      <w:pPr>
        <w:pStyle w:val="Screen"/>
        <w:rPr>
          <w:b/>
        </w:rPr>
      </w:pPr>
      <w:r w:rsidRPr="0091005D">
        <w:t xml:space="preserve">Do you want to update the address/phone? NO// </w:t>
      </w:r>
      <w:r w:rsidRPr="0091005D">
        <w:rPr>
          <w:b/>
        </w:rPr>
        <w:t>YES</w:t>
      </w:r>
    </w:p>
    <w:p w:rsidR="00825A10" w:rsidRPr="0091005D" w:rsidRDefault="00645085" w:rsidP="00A82C3F">
      <w:pPr>
        <w:pStyle w:val="Screen"/>
      </w:pPr>
      <w:r w:rsidRPr="0091005D">
        <w:t xml:space="preserve">Update (P)ermanent address, (T)emporary, or (B)oth: BOTH// </w:t>
      </w:r>
      <w:r w:rsidRPr="0091005D">
        <w:rPr>
          <w:b/>
        </w:rPr>
        <w:t>PERMANENT</w:t>
      </w:r>
    </w:p>
    <w:p w:rsidR="00825A10" w:rsidRPr="0091005D" w:rsidRDefault="00645085" w:rsidP="00A82C3F">
      <w:pPr>
        <w:pStyle w:val="Screen"/>
      </w:pPr>
      <w:r w:rsidRPr="0091005D">
        <w:t xml:space="preserve">STREET ADDRESS [LINE 1]: 4500 S MAIN ST// </w:t>
      </w:r>
      <w:r w:rsidRPr="0091005D">
        <w:rPr>
          <w:b/>
        </w:rPr>
        <w:t>4800 S MAIN ST</w:t>
      </w:r>
    </w:p>
    <w:p w:rsidR="00825A10" w:rsidRPr="0091005D" w:rsidRDefault="00645085" w:rsidP="00A82C3F">
      <w:pPr>
        <w:pStyle w:val="Screen"/>
      </w:pPr>
      <w:r w:rsidRPr="0091005D">
        <w:t xml:space="preserve">STREET ADDRESS [LINE 2]: ADDRESS LINE2// </w:t>
      </w:r>
      <w:r w:rsidRPr="0091005D">
        <w:rPr>
          <w:b/>
        </w:rPr>
        <w:t xml:space="preserve">&lt;Enter&gt;  </w:t>
      </w:r>
      <w:r w:rsidRPr="0091005D">
        <w:t>ADDRESS LINE2</w:t>
      </w:r>
    </w:p>
    <w:p w:rsidR="00825A10" w:rsidRPr="0091005D" w:rsidRDefault="00645085" w:rsidP="00A82C3F">
      <w:pPr>
        <w:pStyle w:val="Screen"/>
      </w:pPr>
      <w:r w:rsidRPr="0091005D">
        <w:t xml:space="preserve">STREET ADDRESS [LINE 3]: LINE 3 OF ADDRESS// </w:t>
      </w:r>
      <w:r w:rsidRPr="0091005D">
        <w:rPr>
          <w:b/>
        </w:rPr>
        <w:t xml:space="preserve">&lt;Enter&gt;  </w:t>
      </w:r>
      <w:r w:rsidRPr="0091005D">
        <w:t>LINE 3 OF ADDRESS</w:t>
      </w:r>
    </w:p>
    <w:p w:rsidR="00825A10" w:rsidRPr="0091005D" w:rsidRDefault="00645085" w:rsidP="00A82C3F">
      <w:pPr>
        <w:pStyle w:val="Screen"/>
      </w:pPr>
      <w:r w:rsidRPr="0091005D">
        <w:t xml:space="preserve">ZIP+4: 53705// </w:t>
      </w:r>
      <w:r w:rsidRPr="0091005D">
        <w:rPr>
          <w:b/>
        </w:rPr>
        <w:t xml:space="preserve">&lt;Enter&gt; </w:t>
      </w:r>
      <w:r w:rsidRPr="0091005D">
        <w:t>53705</w:t>
      </w:r>
    </w:p>
    <w:p w:rsidR="00825A10" w:rsidRPr="0091005D" w:rsidRDefault="00645085" w:rsidP="00A82C3F">
      <w:pPr>
        <w:pStyle w:val="Screen"/>
      </w:pPr>
      <w:r w:rsidRPr="0091005D">
        <w:t xml:space="preserve"> </w:t>
      </w:r>
    </w:p>
    <w:p w:rsidR="00825A10" w:rsidRPr="0091005D" w:rsidRDefault="00645085" w:rsidP="00A82C3F">
      <w:pPr>
        <w:pStyle w:val="Screen"/>
      </w:pPr>
      <w:r w:rsidRPr="0091005D">
        <w:t xml:space="preserve">     Select one of the following:</w:t>
      </w:r>
    </w:p>
    <w:p w:rsidR="00825A10" w:rsidRPr="0091005D" w:rsidRDefault="00645085" w:rsidP="00A82C3F">
      <w:pPr>
        <w:pStyle w:val="Screen"/>
      </w:pPr>
      <w:r w:rsidRPr="0091005D">
        <w:t xml:space="preserve"> </w:t>
      </w:r>
    </w:p>
    <w:p w:rsidR="00825A10" w:rsidRPr="0091005D" w:rsidRDefault="00645085" w:rsidP="00A82C3F">
      <w:pPr>
        <w:pStyle w:val="Screen"/>
      </w:pPr>
      <w:r w:rsidRPr="0091005D">
        <w:lastRenderedPageBreak/>
        <w:t xml:space="preserve">          1         MADISON*</w:t>
      </w:r>
    </w:p>
    <w:p w:rsidR="00825A10" w:rsidRPr="0091005D" w:rsidRDefault="00645085" w:rsidP="00A82C3F">
      <w:pPr>
        <w:pStyle w:val="Screen"/>
      </w:pPr>
      <w:r w:rsidRPr="0091005D">
        <w:t xml:space="preserve">CITY: MADISON// </w:t>
      </w:r>
      <w:r w:rsidRPr="0091005D">
        <w:rPr>
          <w:b/>
        </w:rPr>
        <w:t xml:space="preserve">&lt;Enter&gt; </w:t>
      </w:r>
      <w:r w:rsidRPr="0091005D">
        <w:t>*</w:t>
      </w:r>
    </w:p>
    <w:p w:rsidR="00825A10" w:rsidRPr="0091005D" w:rsidRDefault="00645085" w:rsidP="00A82C3F">
      <w:pPr>
        <w:pStyle w:val="Screen"/>
      </w:pPr>
      <w:r w:rsidRPr="0091005D">
        <w:t xml:space="preserve">STATE: </w:t>
      </w:r>
      <w:r w:rsidRPr="0091005D">
        <w:rPr>
          <w:b/>
        </w:rPr>
        <w:t>WISCONSIN</w:t>
      </w:r>
    </w:p>
    <w:p w:rsidR="00825A10" w:rsidRPr="0091005D" w:rsidRDefault="00645085" w:rsidP="00A82C3F">
      <w:pPr>
        <w:pStyle w:val="Screen"/>
      </w:pPr>
      <w:r w:rsidRPr="0091005D">
        <w:t xml:space="preserve">COUNTY: </w:t>
      </w:r>
      <w:r w:rsidRPr="0091005D">
        <w:rPr>
          <w:b/>
        </w:rPr>
        <w:t>DANE</w:t>
      </w:r>
    </w:p>
    <w:p w:rsidR="00825A10" w:rsidRPr="0091005D" w:rsidRDefault="00645085" w:rsidP="00A82C3F">
      <w:pPr>
        <w:pStyle w:val="Screen"/>
      </w:pPr>
      <w:r w:rsidRPr="0091005D">
        <w:t xml:space="preserve">PHONE NUMBER [RESIDENCE]: 555-555-1653// </w:t>
      </w:r>
      <w:r w:rsidRPr="0091005D">
        <w:rPr>
          <w:b/>
        </w:rPr>
        <w:t>555-555-1653</w:t>
      </w:r>
    </w:p>
    <w:p w:rsidR="00825A10" w:rsidRPr="0091005D" w:rsidRDefault="00645085" w:rsidP="00A82C3F">
      <w:pPr>
        <w:pStyle w:val="Screen"/>
      </w:pPr>
      <w:r w:rsidRPr="0091005D">
        <w:t>PHONE NUMBER [WORK]:</w:t>
      </w:r>
    </w:p>
    <w:p w:rsidR="00825A10" w:rsidRPr="0091005D" w:rsidRDefault="00645085" w:rsidP="00A82C3F">
      <w:pPr>
        <w:pStyle w:val="Screen"/>
        <w:rPr>
          <w:rFonts w:ascii="Arial" w:hAnsi="Arial"/>
          <w:i/>
          <w:shd w:val="clear" w:color="auto" w:fill="FFFFFF"/>
        </w:rPr>
      </w:pPr>
      <w:bookmarkStart w:id="648" w:name="Page_155"/>
      <w:bookmarkStart w:id="649" w:name="Page_156"/>
      <w:bookmarkEnd w:id="648"/>
      <w:bookmarkEnd w:id="649"/>
      <w:r w:rsidRPr="0091005D">
        <w:t xml:space="preserve">    BAD ADDRESS INDICATOR: </w:t>
      </w:r>
      <w:r w:rsidRPr="0091005D">
        <w:rPr>
          <w:b/>
        </w:rPr>
        <w:t>?</w:t>
      </w:r>
    </w:p>
    <w:p w:rsidR="00825A10" w:rsidRPr="0091005D" w:rsidRDefault="00645085" w:rsidP="00A82C3F">
      <w:pPr>
        <w:pStyle w:val="Screen"/>
      </w:pPr>
      <w:r w:rsidRPr="0091005D">
        <w:t xml:space="preserve"> </w:t>
      </w:r>
    </w:p>
    <w:p w:rsidR="00825A10" w:rsidRPr="0091005D" w:rsidRDefault="00645085" w:rsidP="00A82C3F">
      <w:pPr>
        <w:pStyle w:val="Screen"/>
      </w:pPr>
      <w:r w:rsidRPr="0091005D">
        <w:t xml:space="preserve">    Please enter 1 if the address is 'UNDELIVERABLE', 2 if the patient</w:t>
      </w:r>
    </w:p>
    <w:p w:rsidR="00825A10" w:rsidRPr="0091005D" w:rsidRDefault="00645085" w:rsidP="00A82C3F">
      <w:pPr>
        <w:pStyle w:val="Screen"/>
      </w:pPr>
      <w:r w:rsidRPr="0091005D">
        <w:t xml:space="preserve">    is 'HOMELESS', or 3 for 'OTHER' bad address reasons.</w:t>
      </w:r>
    </w:p>
    <w:p w:rsidR="00825A10" w:rsidRPr="0091005D" w:rsidRDefault="00645085" w:rsidP="00A82C3F">
      <w:pPr>
        <w:pStyle w:val="Screen"/>
      </w:pPr>
      <w:r w:rsidRPr="0091005D">
        <w:t xml:space="preserve">    Choose from:</w:t>
      </w:r>
    </w:p>
    <w:p w:rsidR="00825A10" w:rsidRPr="0091005D" w:rsidRDefault="00645085" w:rsidP="00A82C3F">
      <w:pPr>
        <w:pStyle w:val="Screen"/>
      </w:pPr>
      <w:r w:rsidRPr="0091005D">
        <w:t xml:space="preserve">    1        UNDELIVERABLE</w:t>
      </w:r>
    </w:p>
    <w:p w:rsidR="00825A10" w:rsidRPr="0091005D" w:rsidRDefault="00645085" w:rsidP="00A82C3F">
      <w:pPr>
        <w:pStyle w:val="Screen"/>
      </w:pPr>
      <w:r w:rsidRPr="0091005D">
        <w:t xml:space="preserve">    2        HOMELESS</w:t>
      </w:r>
    </w:p>
    <w:p w:rsidR="00825A10" w:rsidRPr="0091005D" w:rsidRDefault="00645085" w:rsidP="00A82C3F">
      <w:pPr>
        <w:pStyle w:val="Screen"/>
      </w:pPr>
      <w:r w:rsidRPr="0091005D">
        <w:t xml:space="preserve">    3        OTHER</w:t>
      </w:r>
    </w:p>
    <w:p w:rsidR="00825A10" w:rsidRPr="0091005D" w:rsidRDefault="00645085" w:rsidP="00A82C3F">
      <w:pPr>
        <w:pStyle w:val="Screen"/>
      </w:pPr>
      <w:r w:rsidRPr="0091005D">
        <w:t xml:space="preserve">Are you sure that you want to save the above changes? </w:t>
      </w:r>
      <w:r w:rsidRPr="0091005D">
        <w:rPr>
          <w:b/>
        </w:rPr>
        <w:t>YES</w:t>
      </w:r>
    </w:p>
    <w:p w:rsidR="00825A10" w:rsidRPr="0091005D" w:rsidRDefault="00645085" w:rsidP="00A82C3F">
      <w:pPr>
        <w:pStyle w:val="Screen"/>
      </w:pPr>
      <w:r w:rsidRPr="0091005D">
        <w:t>Change saved.</w:t>
      </w:r>
    </w:p>
    <w:p w:rsidR="00825A10" w:rsidRPr="0091005D" w:rsidRDefault="00825A10" w:rsidP="007C57CC"/>
    <w:p w:rsidR="00825A10" w:rsidRPr="0091005D" w:rsidRDefault="0086145C" w:rsidP="00B62C66">
      <w:pPr>
        <w:pStyle w:val="BodyText"/>
      </w:pPr>
      <w:r w:rsidRPr="0091005D">
        <w:t>Changes to the permanent address/Bad Address Indicator will not be saved until the prompt “Are you sure that you want to save the above changes?” is answered YES.</w:t>
      </w:r>
    </w:p>
    <w:p w:rsidR="00825A10" w:rsidRPr="0091005D" w:rsidRDefault="00825A10" w:rsidP="007C57CC"/>
    <w:p w:rsidR="00825A10" w:rsidRPr="0091005D" w:rsidRDefault="00645085" w:rsidP="00A82C3F">
      <w:pPr>
        <w:pStyle w:val="Screen"/>
      </w:pPr>
      <w:r w:rsidRPr="0091005D">
        <w:t xml:space="preserve">Press ENTER to continue: </w:t>
      </w:r>
      <w:r w:rsidRPr="0091005D">
        <w:rPr>
          <w:b/>
        </w:rPr>
        <w:t>&lt;Enter&gt;</w:t>
      </w:r>
    </w:p>
    <w:p w:rsidR="00825A10" w:rsidRPr="0091005D" w:rsidRDefault="00645085" w:rsidP="00A82C3F">
      <w:pPr>
        <w:pStyle w:val="Screen"/>
      </w:pPr>
      <w:r w:rsidRPr="0091005D">
        <w:t xml:space="preserve"> </w:t>
      </w:r>
    </w:p>
    <w:p w:rsidR="00825A10" w:rsidRPr="0091005D" w:rsidRDefault="00645085" w:rsidP="00A82C3F">
      <w:pPr>
        <w:pStyle w:val="Screen"/>
      </w:pPr>
      <w:r w:rsidRPr="0091005D">
        <w:t xml:space="preserve">Temporary Address: </w:t>
      </w:r>
    </w:p>
    <w:p w:rsidR="00825A10" w:rsidRPr="0091005D" w:rsidRDefault="00825A10" w:rsidP="00A82C3F">
      <w:pPr>
        <w:pStyle w:val="Screen"/>
      </w:pPr>
    </w:p>
    <w:p w:rsidR="00825A10" w:rsidRPr="0091005D" w:rsidRDefault="00825A10" w:rsidP="00A82C3F">
      <w:pPr>
        <w:pStyle w:val="Screen"/>
      </w:pPr>
    </w:p>
    <w:p w:rsidR="00825A10" w:rsidRPr="0091005D" w:rsidRDefault="00645085" w:rsidP="00A82C3F">
      <w:pPr>
        <w:pStyle w:val="Screen"/>
      </w:pPr>
      <w:r w:rsidRPr="0091005D">
        <w:t xml:space="preserve">TEMPORARY ADDRESS ACTIVE?: NO//  </w:t>
      </w:r>
      <w:r w:rsidRPr="0091005D">
        <w:rPr>
          <w:b/>
        </w:rPr>
        <w:t>&lt;Enter&gt;</w:t>
      </w:r>
      <w:r w:rsidRPr="0091005D">
        <w:t xml:space="preserve"> NO</w:t>
      </w:r>
    </w:p>
    <w:p w:rsidR="00825A10" w:rsidRPr="0091005D" w:rsidRDefault="00825A10" w:rsidP="00A82C3F">
      <w:pPr>
        <w:pStyle w:val="Screen"/>
      </w:pPr>
    </w:p>
    <w:p w:rsidR="00825A10" w:rsidRPr="0091005D" w:rsidRDefault="00645085" w:rsidP="00A82C3F">
      <w:pPr>
        <w:pStyle w:val="Screen"/>
      </w:pPr>
      <w:r w:rsidRPr="0091005D">
        <w:t>Press Return to continue:</w:t>
      </w:r>
      <w:r w:rsidRPr="0091005D">
        <w:rPr>
          <w:b/>
        </w:rPr>
        <w:t xml:space="preserve"> &lt;Enter&gt; </w:t>
      </w:r>
    </w:p>
    <w:p w:rsidR="00825A10" w:rsidRPr="0091005D" w:rsidRDefault="00825A10" w:rsidP="00A82C3F">
      <w:pPr>
        <w:pStyle w:val="Screen"/>
      </w:pPr>
    </w:p>
    <w:p w:rsidR="00825A10" w:rsidRPr="0091005D" w:rsidRDefault="00645085" w:rsidP="00A82C3F">
      <w:pPr>
        <w:pStyle w:val="Screen"/>
      </w:pPr>
      <w:bookmarkStart w:id="650" w:name="OLE_LINK133"/>
      <w:r w:rsidRPr="0091005D">
        <w:t xml:space="preserve">PHONE NUMBER [CELLULAR]: </w:t>
      </w:r>
      <w:r w:rsidRPr="0091005D">
        <w:rPr>
          <w:b/>
        </w:rPr>
        <w:t>&lt;Enter&gt;</w:t>
      </w:r>
    </w:p>
    <w:p w:rsidR="00825A10" w:rsidRPr="0091005D" w:rsidRDefault="00645085" w:rsidP="00A82C3F">
      <w:pPr>
        <w:pStyle w:val="Screen"/>
      </w:pPr>
      <w:r w:rsidRPr="0091005D">
        <w:t>CNH CURRENT:</w:t>
      </w:r>
      <w:r w:rsidRPr="0091005D">
        <w:rPr>
          <w:b/>
        </w:rPr>
        <w:t xml:space="preserve"> &lt;Enter&gt;</w:t>
      </w:r>
    </w:p>
    <w:p w:rsidR="00825A10" w:rsidRPr="0091005D" w:rsidRDefault="00645085" w:rsidP="00A82C3F">
      <w:pPr>
        <w:pStyle w:val="Screen"/>
      </w:pPr>
      <w:r w:rsidRPr="0091005D">
        <w:t>FEE HOSPITAL I.D.:</w:t>
      </w:r>
      <w:r w:rsidRPr="0091005D">
        <w:rPr>
          <w:b/>
        </w:rPr>
        <w:t xml:space="preserve"> &lt;Enter&gt;</w:t>
      </w:r>
    </w:p>
    <w:p w:rsidR="00825A10" w:rsidRPr="0091005D" w:rsidRDefault="00645085" w:rsidP="00A82C3F">
      <w:pPr>
        <w:pStyle w:val="Screen"/>
      </w:pPr>
      <w:r w:rsidRPr="0091005D">
        <w:t>REMARKS:</w:t>
      </w:r>
      <w:r w:rsidRPr="0091005D">
        <w:rPr>
          <w:b/>
        </w:rPr>
        <w:t xml:space="preserve"> &lt;Enter&gt;</w:t>
      </w:r>
    </w:p>
    <w:p w:rsidR="00825A10" w:rsidRPr="0091005D" w:rsidRDefault="00825A10" w:rsidP="00A82C3F">
      <w:pPr>
        <w:pStyle w:val="Screen"/>
      </w:pPr>
    </w:p>
    <w:p w:rsidR="00825A10" w:rsidRPr="0091005D" w:rsidRDefault="00825A10" w:rsidP="00A82C3F">
      <w:pPr>
        <w:pStyle w:val="Screen"/>
      </w:pPr>
    </w:p>
    <w:p w:rsidR="00825A10" w:rsidRPr="0091005D" w:rsidRDefault="00645085" w:rsidP="00A82C3F">
      <w:pPr>
        <w:pStyle w:val="Screen"/>
      </w:pPr>
      <w:r w:rsidRPr="0091005D">
        <w:t xml:space="preserve">     &gt;&gt;PHARMACY PATIENT DATA&lt;&lt;</w:t>
      </w:r>
    </w:p>
    <w:p w:rsidR="00825A10" w:rsidRPr="0091005D" w:rsidRDefault="00825A10" w:rsidP="00A82C3F">
      <w:pPr>
        <w:pStyle w:val="Screen"/>
      </w:pPr>
    </w:p>
    <w:p w:rsidR="00825A10" w:rsidRPr="0091005D" w:rsidRDefault="00645085" w:rsidP="00A82C3F">
      <w:pPr>
        <w:pStyle w:val="Screen"/>
      </w:pPr>
      <w:r w:rsidRPr="0091005D">
        <w:t xml:space="preserve">CAP: </w:t>
      </w:r>
      <w:r w:rsidRPr="0091005D">
        <w:rPr>
          <w:b/>
        </w:rPr>
        <w:t>&lt;Enter&gt;</w:t>
      </w:r>
    </w:p>
    <w:p w:rsidR="00825A10" w:rsidRPr="0091005D" w:rsidRDefault="00645085" w:rsidP="00A82C3F">
      <w:pPr>
        <w:pStyle w:val="Screen"/>
      </w:pPr>
      <w:r w:rsidRPr="0091005D">
        <w:t xml:space="preserve">MAIL: </w:t>
      </w:r>
      <w:r w:rsidRPr="0091005D">
        <w:rPr>
          <w:b/>
        </w:rPr>
        <w:t>&lt;Enter&gt;</w:t>
      </w:r>
    </w:p>
    <w:p w:rsidR="00825A10" w:rsidRPr="0091005D" w:rsidRDefault="00645085" w:rsidP="00A82C3F">
      <w:pPr>
        <w:pStyle w:val="Screen"/>
      </w:pPr>
      <w:r w:rsidRPr="0091005D">
        <w:t xml:space="preserve">MAIL STATUS EXPIRATION DATE: </w:t>
      </w:r>
      <w:r w:rsidRPr="0091005D">
        <w:rPr>
          <w:b/>
        </w:rPr>
        <w:t>&lt;Enter&gt;</w:t>
      </w:r>
    </w:p>
    <w:p w:rsidR="00825A10" w:rsidRPr="0091005D" w:rsidRDefault="00645085" w:rsidP="00A82C3F">
      <w:pPr>
        <w:pStyle w:val="Screen"/>
      </w:pPr>
      <w:r w:rsidRPr="0091005D">
        <w:t xml:space="preserve">DIALYSIS PATIENT: </w:t>
      </w:r>
      <w:r w:rsidRPr="0091005D">
        <w:rPr>
          <w:b/>
        </w:rPr>
        <w:t>&lt;Enter&gt;</w:t>
      </w:r>
    </w:p>
    <w:p w:rsidR="00825A10" w:rsidRPr="0091005D" w:rsidRDefault="00645085" w:rsidP="00A82C3F">
      <w:pPr>
        <w:pStyle w:val="Screen"/>
      </w:pPr>
      <w:r w:rsidRPr="0091005D">
        <w:t xml:space="preserve">NARRATIVE: </w:t>
      </w:r>
      <w:r w:rsidRPr="0091005D">
        <w:rPr>
          <w:b/>
        </w:rPr>
        <w:t>&lt;Enter&gt;</w:t>
      </w:r>
    </w:p>
    <w:p w:rsidR="00825A10" w:rsidRPr="0091005D" w:rsidRDefault="00645085" w:rsidP="00A82C3F">
      <w:pPr>
        <w:pStyle w:val="Screen"/>
      </w:pPr>
      <w:r w:rsidRPr="0091005D">
        <w:t xml:space="preserve">Eligibility: COLLATERAL OF VET. </w:t>
      </w:r>
      <w:r w:rsidRPr="0091005D">
        <w:rPr>
          <w:b/>
        </w:rPr>
        <w:t>&lt;Enter&gt;</w:t>
      </w:r>
    </w:p>
    <w:p w:rsidR="00825A10" w:rsidRPr="0091005D" w:rsidRDefault="00645085" w:rsidP="00A82C3F">
      <w:pPr>
        <w:pStyle w:val="Screen"/>
      </w:pPr>
      <w:r w:rsidRPr="0091005D">
        <w:t xml:space="preserve">Disabilities: </w:t>
      </w:r>
      <w:r w:rsidRPr="0091005D">
        <w:rPr>
          <w:b/>
        </w:rPr>
        <w:t>&lt;Enter&gt;</w:t>
      </w:r>
    </w:p>
    <w:p w:rsidR="00825A10" w:rsidRPr="0091005D" w:rsidRDefault="00645085" w:rsidP="00A82C3F">
      <w:pPr>
        <w:pStyle w:val="Screen"/>
      </w:pPr>
      <w:r w:rsidRPr="0091005D">
        <w:t xml:space="preserve">PATIENT STATUS: SERVICE CONNECTED// </w:t>
      </w:r>
      <w:r w:rsidRPr="0091005D">
        <w:rPr>
          <w:b/>
        </w:rPr>
        <w:t>&lt;Enter&gt;</w:t>
      </w:r>
    </w:p>
    <w:p w:rsidR="00825A10" w:rsidRPr="0091005D" w:rsidRDefault="00645085" w:rsidP="00A82C3F">
      <w:pPr>
        <w:pStyle w:val="Screen"/>
      </w:pPr>
      <w:r w:rsidRPr="0091005D">
        <w:t xml:space="preserve">COMMUNITY NURSING HOME: </w:t>
      </w:r>
      <w:r w:rsidRPr="0091005D">
        <w:rPr>
          <w:b/>
        </w:rPr>
        <w:t>&lt;Enter&gt;</w:t>
      </w:r>
    </w:p>
    <w:p w:rsidR="00825A10" w:rsidRPr="0091005D" w:rsidRDefault="00645085" w:rsidP="00A82C3F">
      <w:pPr>
        <w:pStyle w:val="Screen"/>
      </w:pPr>
      <w:r w:rsidRPr="0091005D">
        <w:t xml:space="preserve">NURSING HOME CONTRACT: </w:t>
      </w:r>
      <w:r w:rsidRPr="0091005D">
        <w:rPr>
          <w:b/>
        </w:rPr>
        <w:t>&lt;Enter&gt;</w:t>
      </w:r>
    </w:p>
    <w:p w:rsidR="00825A10" w:rsidRPr="0091005D" w:rsidRDefault="00645085" w:rsidP="00A82C3F">
      <w:pPr>
        <w:pStyle w:val="Screen"/>
      </w:pPr>
      <w:r w:rsidRPr="0091005D">
        <w:t xml:space="preserve">LAST DATE OF CONTRACT: </w:t>
      </w:r>
      <w:r w:rsidRPr="0091005D">
        <w:rPr>
          <w:b/>
        </w:rPr>
        <w:t>&lt;Enter&gt;</w:t>
      </w:r>
    </w:p>
    <w:p w:rsidR="00825A10" w:rsidRPr="0091005D" w:rsidRDefault="00645085" w:rsidP="00A82C3F">
      <w:pPr>
        <w:pStyle w:val="Screen"/>
      </w:pPr>
      <w:r w:rsidRPr="0091005D">
        <w:t xml:space="preserve">RESPITE PATIENT START DATE: </w:t>
      </w:r>
      <w:r w:rsidRPr="0091005D">
        <w:rPr>
          <w:b/>
        </w:rPr>
        <w:t>&lt;Enter&gt;</w:t>
      </w:r>
    </w:p>
    <w:p w:rsidR="00825A10" w:rsidRPr="0091005D" w:rsidRDefault="00645085" w:rsidP="00A82C3F">
      <w:pPr>
        <w:pStyle w:val="Screen"/>
      </w:pPr>
      <w:r w:rsidRPr="0091005D">
        <w:t xml:space="preserve">RESPITE PATIENT END DATE: </w:t>
      </w:r>
      <w:r w:rsidRPr="0091005D">
        <w:rPr>
          <w:b/>
        </w:rPr>
        <w:t>&lt;Enter&gt;</w:t>
      </w:r>
    </w:p>
    <w:p w:rsidR="00825A10" w:rsidRPr="0091005D" w:rsidRDefault="00645085" w:rsidP="00A82C3F">
      <w:pPr>
        <w:pStyle w:val="Screen"/>
      </w:pPr>
      <w:r w:rsidRPr="0091005D">
        <w:t xml:space="preserve">OTHER LANGUAGE PREFERENCE: </w:t>
      </w:r>
      <w:r w:rsidRPr="0091005D">
        <w:rPr>
          <w:b/>
        </w:rPr>
        <w:t>&lt;Enter&gt;</w:t>
      </w:r>
    </w:p>
    <w:p w:rsidR="00825A10" w:rsidRPr="0091005D" w:rsidRDefault="00645085" w:rsidP="00A82C3F">
      <w:pPr>
        <w:pStyle w:val="Screen"/>
      </w:pPr>
      <w:r w:rsidRPr="0091005D">
        <w:t>PMI LANGUAGE PREFERENCE:</w:t>
      </w:r>
      <w:r w:rsidRPr="0091005D">
        <w:rPr>
          <w:b/>
        </w:rPr>
        <w:t xml:space="preserve"> &lt;Enter&gt;</w:t>
      </w:r>
    </w:p>
    <w:bookmarkEnd w:id="650"/>
    <w:p w:rsidR="00E5052F" w:rsidRPr="0091005D" w:rsidRDefault="007C57CC">
      <w:pPr>
        <w:pStyle w:val="ChapterHeading"/>
      </w:pPr>
      <w:r w:rsidRPr="0091005D">
        <w:rPr>
          <w:sz w:val="22"/>
          <w:szCs w:val="20"/>
        </w:rPr>
        <w:br w:type="page"/>
      </w:r>
      <w:bookmarkStart w:id="651" w:name="_Toc428973228"/>
      <w:bookmarkStart w:id="652" w:name="_Toc520273554"/>
      <w:bookmarkStart w:id="653" w:name="_Toc520299364"/>
      <w:bookmarkStart w:id="654" w:name="_Toc520304831"/>
      <w:bookmarkStart w:id="655" w:name="_Toc32837101"/>
      <w:bookmarkStart w:id="656" w:name="_Toc38424751"/>
      <w:bookmarkStart w:id="657" w:name="_Toc50535445"/>
      <w:bookmarkStart w:id="658" w:name="_Toc4750959"/>
      <w:r w:rsidR="00645085" w:rsidRPr="0091005D">
        <w:lastRenderedPageBreak/>
        <w:t xml:space="preserve">Chapter </w:t>
      </w:r>
      <w:r w:rsidR="00C142AA">
        <w:rPr>
          <w:rFonts w:eastAsia="MS Mincho"/>
          <w:noProof/>
        </w:rPr>
        <w:fldChar w:fldCharType="begin"/>
      </w:r>
      <w:r w:rsidR="00C142AA">
        <w:rPr>
          <w:rFonts w:eastAsia="MS Mincho"/>
          <w:noProof/>
        </w:rPr>
        <w:instrText xml:space="preserve"> SEQ CHPNUM\* Arabic \* MERGEFORMAT </w:instrText>
      </w:r>
      <w:r w:rsidR="00C142AA">
        <w:rPr>
          <w:rFonts w:eastAsia="MS Mincho"/>
          <w:noProof/>
        </w:rPr>
        <w:fldChar w:fldCharType="separate"/>
      </w:r>
      <w:r w:rsidR="00C136B8" w:rsidRPr="00C136B8">
        <w:rPr>
          <w:rFonts w:eastAsia="MS Mincho"/>
          <w:noProof/>
        </w:rPr>
        <w:t>14</w:t>
      </w:r>
      <w:r w:rsidR="00C142AA">
        <w:rPr>
          <w:rFonts w:eastAsia="MS Mincho"/>
          <w:noProof/>
        </w:rPr>
        <w:fldChar w:fldCharType="end"/>
      </w:r>
      <w:r w:rsidR="00645085" w:rsidRPr="0091005D">
        <w:rPr>
          <w:rFonts w:eastAsia="MS Mincho"/>
        </w:rPr>
        <w:t xml:space="preserve">: </w:t>
      </w:r>
      <w:r w:rsidR="00645085" w:rsidRPr="0091005D">
        <w:t>CPRS Order Checks: How They Work</w:t>
      </w:r>
      <w:bookmarkEnd w:id="651"/>
      <w:bookmarkEnd w:id="658"/>
      <w:r w:rsidR="00302CC8" w:rsidRPr="0091005D">
        <w:fldChar w:fldCharType="begin"/>
      </w:r>
      <w:r w:rsidR="00645085" w:rsidRPr="0091005D">
        <w:instrText xml:space="preserve"> XE "CPRS Order Checks\: How They Work" </w:instrText>
      </w:r>
      <w:r w:rsidR="00302CC8" w:rsidRPr="0091005D">
        <w:fldChar w:fldCharType="end"/>
      </w:r>
    </w:p>
    <w:p w:rsidR="00E5052F" w:rsidRPr="0091005D" w:rsidRDefault="00645085" w:rsidP="007C57CC">
      <w:pPr>
        <w:pStyle w:val="Heading2"/>
      </w:pPr>
      <w:bookmarkStart w:id="659" w:name="_Toc428973229"/>
      <w:bookmarkStart w:id="660" w:name="_Toc4750960"/>
      <w:r w:rsidRPr="0091005D">
        <w:t>Introduction</w:t>
      </w:r>
      <w:bookmarkEnd w:id="659"/>
      <w:bookmarkEnd w:id="660"/>
    </w:p>
    <w:p w:rsidR="00925E47" w:rsidRPr="0091005D" w:rsidRDefault="00645085" w:rsidP="00B62C66">
      <w:pPr>
        <w:pStyle w:val="BodyText"/>
      </w:pPr>
      <w:r w:rsidRPr="0091005D">
        <w:t>In CPRS, Order Checks occur by evaluating a requested order against existing patient data.  Most order checks are processed via the CPRS Expert System. A few are processed within the Pharmacy, Allergy Tracking System, and Order Entry packages. Order Checks are a real-time process that occurs during the ordering session and is driven by responses entered by the ordering provider. Order Check messages are displayed interactively in the ordering session.</w:t>
      </w:r>
    </w:p>
    <w:p w:rsidR="00925E47" w:rsidRPr="0091005D" w:rsidRDefault="00925E47" w:rsidP="00B62C66">
      <w:pPr>
        <w:pStyle w:val="BodyText"/>
      </w:pPr>
    </w:p>
    <w:p w:rsidR="00925E47" w:rsidRPr="0091005D" w:rsidRDefault="00645085" w:rsidP="00B62C66">
      <w:pPr>
        <w:pStyle w:val="BodyText"/>
      </w:pPr>
      <w:r w:rsidRPr="0091005D">
        <w:t xml:space="preserve">Order Checks review existing data and current events to produce a relevant message, which is presented to patient caregivers. Order Checks use the CPRS Expert System (OCX namespace), to define logical expressions for this evaluation and message creation. In addition to the expert system Order Checks have some hard-coded algorithms. For example, the drug-drug interaction order check is made via an entry point in the pharmacy package whereas Renal Functions for Patients </w:t>
      </w:r>
      <w:r w:rsidR="004B1619" w:rsidRPr="0091005D">
        <w:t xml:space="preserve">65 and </w:t>
      </w:r>
      <w:r w:rsidRPr="0091005D">
        <w:t>Over is defined as a rule in the CPRS Expert System.</w:t>
      </w:r>
    </w:p>
    <w:p w:rsidR="00E5052F" w:rsidRPr="0091005D" w:rsidRDefault="00645085" w:rsidP="007C57CC">
      <w:pPr>
        <w:pStyle w:val="Heading2"/>
      </w:pPr>
      <w:bookmarkStart w:id="661" w:name="PSO_391_75"/>
      <w:bookmarkStart w:id="662" w:name="_Toc428973230"/>
      <w:bookmarkStart w:id="663" w:name="_Toc4750961"/>
      <w:bookmarkEnd w:id="661"/>
      <w:r w:rsidRPr="0091005D">
        <w:t>Order Check Data Caching</w:t>
      </w:r>
      <w:bookmarkEnd w:id="662"/>
      <w:bookmarkEnd w:id="663"/>
      <w:r w:rsidR="00302CC8" w:rsidRPr="0091005D">
        <w:fldChar w:fldCharType="begin"/>
      </w:r>
      <w:r w:rsidRPr="0091005D">
        <w:instrText xml:space="preserve"> XE "Order Check Data Caching" </w:instrText>
      </w:r>
      <w:r w:rsidR="00302CC8" w:rsidRPr="0091005D">
        <w:fldChar w:fldCharType="end"/>
      </w:r>
    </w:p>
    <w:p w:rsidR="00925E47" w:rsidRPr="0091005D" w:rsidRDefault="00645085" w:rsidP="00B62C66">
      <w:pPr>
        <w:pStyle w:val="BodyText"/>
      </w:pPr>
      <w:r w:rsidRPr="0091005D">
        <w:t xml:space="preserve">Data caching was recently added to improve the speed of order checks. Before data caching, order checks could be slow because each order check retrieved data from the other VISTA packages—even if the order checks used the same data. With data caching, the first order check in an ordering session retrieves data from other VISTA packages, uses the data to evaluate whether it should display a warning, and then stores the retrieved data in the ^XTMP(“OCXCACHE” global for five minutes. The order checks that occur in the next five minutes can use the cached data, if it is the appropriate data, instead of retrieving data from the other packages. After five minutes, the cached data expires, and order checks must retrieve new data from the VISTA packages. </w:t>
      </w:r>
    </w:p>
    <w:p w:rsidR="00925E47" w:rsidRPr="0091005D" w:rsidRDefault="00925E47" w:rsidP="00B62C66">
      <w:pPr>
        <w:pStyle w:val="BodyText"/>
      </w:pPr>
    </w:p>
    <w:p w:rsidR="00925E47" w:rsidRPr="0091005D" w:rsidRDefault="00645085" w:rsidP="00B62C66">
      <w:pPr>
        <w:pStyle w:val="BodyText"/>
      </w:pPr>
      <w:r w:rsidRPr="0091005D">
        <w:t>For example, before data caching was implemented, if an order check took 3 seconds to retrieve data from other VISTA packages, and there were 12 order checks, clinicians might wait 36 seconds to sign orders. With data caching, the first order check might take 3 seconds to retrieve the data, but subsequent order checks could use the cache and might take only .03 seconds each. That would be 3.33 seconds compared to 36 seconds. The numbers in this example are for illustration only and do not reflect real system speed. However, data caching should speed up order checks.</w:t>
      </w:r>
    </w:p>
    <w:p w:rsidR="00925E47" w:rsidRPr="0091005D" w:rsidRDefault="00925E47" w:rsidP="00B62C66">
      <w:pPr>
        <w:pStyle w:val="BodyText"/>
      </w:pPr>
    </w:p>
    <w:p w:rsidR="00925E47" w:rsidRPr="0091005D" w:rsidRDefault="00645085" w:rsidP="00B62C66">
      <w:pPr>
        <w:pStyle w:val="BodyText"/>
      </w:pPr>
      <w:r w:rsidRPr="0091005D">
        <w:t>To avoid using all available disk space for storing data from order checks, there are several ways to clear the ^XTMP(“OCXCACHE” global. ORMTIME removes data from the global when it runs. The suggested frequency for running ORMTIME is every 30 minutes, but not every site runs it that frequently. Kernel clean up utilities also remove data from the cache when they run, which is usually every 24 hours. If needed, users that have access to the programmer’s prompt can manually clear the cache from that prompt by using PURGE^OCXCACHE</w:t>
      </w:r>
      <w:r w:rsidR="009E1CD4" w:rsidRPr="0091005D">
        <w:t>.</w:t>
      </w:r>
    </w:p>
    <w:p w:rsidR="00BF0F23" w:rsidRPr="0091005D" w:rsidRDefault="00BF0F23" w:rsidP="00B62C66">
      <w:pPr>
        <w:pStyle w:val="BodyText"/>
      </w:pPr>
    </w:p>
    <w:p w:rsidR="00BF0F23" w:rsidRPr="0091005D" w:rsidRDefault="00BF0F23" w:rsidP="00BF0F23">
      <w:pPr>
        <w:pStyle w:val="Heading2"/>
      </w:pPr>
      <w:bookmarkStart w:id="664" w:name="_Toc345400602"/>
      <w:bookmarkStart w:id="665" w:name="_Toc428973231"/>
      <w:bookmarkStart w:id="666" w:name="_Toc4750962"/>
      <w:r w:rsidRPr="0091005D">
        <w:lastRenderedPageBreak/>
        <w:t>Hash Counts</w:t>
      </w:r>
      <w:r w:rsidRPr="0091005D">
        <w:fldChar w:fldCharType="begin"/>
      </w:r>
      <w:r w:rsidRPr="0091005D">
        <w:instrText xml:space="preserve"> XE "Hash Counts" </w:instrText>
      </w:r>
      <w:r w:rsidRPr="0091005D">
        <w:fldChar w:fldCharType="end"/>
      </w:r>
      <w:r w:rsidRPr="0091005D">
        <w:t xml:space="preserve"> and DEA Certification</w:t>
      </w:r>
      <w:bookmarkEnd w:id="664"/>
      <w:bookmarkEnd w:id="665"/>
      <w:bookmarkEnd w:id="666"/>
      <w:r w:rsidRPr="0091005D">
        <w:fldChar w:fldCharType="begin"/>
      </w:r>
      <w:r w:rsidRPr="0091005D">
        <w:instrText xml:space="preserve"> XE "DEA Certification" </w:instrText>
      </w:r>
      <w:r w:rsidRPr="0091005D">
        <w:fldChar w:fldCharType="end"/>
      </w:r>
    </w:p>
    <w:p w:rsidR="00BF0F23" w:rsidRPr="0091005D" w:rsidRDefault="00BF0F23" w:rsidP="00B62C66">
      <w:pPr>
        <w:pStyle w:val="BodyText"/>
      </w:pPr>
      <w:r w:rsidRPr="0091005D">
        <w:t>When processing a digitally signed pending order, the integrity of the original order placed in CPRS is now being checked to ensure that the data fields listed below are not altered from the time the order is signed in CPRS and later selected for processing in backdoor pharmacy. This is done by passing the data elements listed below to a Kernel Application Programming Interface (API), Integration Control Registration (ICR) #3539 along with the CPRS hash count provided by ICR #5709. The Kernel API</w:t>
      </w:r>
      <w:r w:rsidR="00812C44" w:rsidRPr="0091005D">
        <w:t xml:space="preserve"> </w:t>
      </w:r>
      <w:r w:rsidRPr="0091005D">
        <w:t>compares these two hash values and returns an "OK" if the pending order is unaltered; otherwise, a "-1^error code^error message" is returned.</w:t>
      </w:r>
    </w:p>
    <w:p w:rsidR="00BF0F23" w:rsidRPr="0091005D" w:rsidRDefault="00BF0F23" w:rsidP="00B62C66">
      <w:pPr>
        <w:pStyle w:val="BodyText"/>
      </w:pPr>
      <w:r w:rsidRPr="0091005D">
        <w:t xml:space="preserve"> </w:t>
      </w:r>
    </w:p>
    <w:p w:rsidR="00BF0F23" w:rsidRPr="0091005D" w:rsidRDefault="00BF0F23" w:rsidP="00B62C66">
      <w:pPr>
        <w:pStyle w:val="BodyText"/>
      </w:pPr>
      <w:r w:rsidRPr="0091005D">
        <w:t>Example: "-1^89802016^Mismatched digital signature hash values."</w:t>
      </w:r>
    </w:p>
    <w:p w:rsidR="00BF0F23" w:rsidRPr="0091005D" w:rsidRDefault="00BF0F23" w:rsidP="00B62C66">
      <w:pPr>
        <w:pStyle w:val="BodyText"/>
      </w:pPr>
      <w:r w:rsidRPr="0091005D">
        <w:t xml:space="preserve"> </w:t>
      </w:r>
    </w:p>
    <w:p w:rsidR="00BF0F23" w:rsidRPr="0091005D" w:rsidRDefault="00BF0F23" w:rsidP="00B62C66">
      <w:pPr>
        <w:pStyle w:val="BodyText"/>
      </w:pPr>
      <w:r w:rsidRPr="0091005D">
        <w:t>The following fields are used in the hash check:</w:t>
      </w:r>
    </w:p>
    <w:p w:rsidR="00BF0F23" w:rsidRPr="0091005D" w:rsidRDefault="00BF0F23" w:rsidP="00BF0F23">
      <w:pPr>
        <w:pStyle w:val="BodyTextBullet1"/>
      </w:pPr>
      <w:r w:rsidRPr="0091005D">
        <w:t>Date of Issuance</w:t>
      </w:r>
    </w:p>
    <w:p w:rsidR="00BF0F23" w:rsidRPr="0091005D" w:rsidRDefault="00BF0F23" w:rsidP="00BF0F23">
      <w:pPr>
        <w:pStyle w:val="BodyTextBullet1"/>
      </w:pPr>
      <w:r w:rsidRPr="0091005D">
        <w:t>Full Name and Address of the Patient</w:t>
      </w:r>
    </w:p>
    <w:p w:rsidR="00BF0F23" w:rsidRPr="0091005D" w:rsidRDefault="00BF0F23" w:rsidP="00BF0F23">
      <w:pPr>
        <w:pStyle w:val="BodyTextBullet1"/>
      </w:pPr>
      <w:r w:rsidRPr="0091005D">
        <w:t>Drug Name</w:t>
      </w:r>
    </w:p>
    <w:p w:rsidR="00BF0F23" w:rsidRPr="0091005D" w:rsidRDefault="00BF0F23" w:rsidP="00BF0F23">
      <w:pPr>
        <w:pStyle w:val="BodyTextBullet1"/>
      </w:pPr>
      <w:r w:rsidRPr="0091005D">
        <w:t xml:space="preserve">Quantity Prescribed  </w:t>
      </w:r>
    </w:p>
    <w:p w:rsidR="00BF0F23" w:rsidRPr="0091005D" w:rsidRDefault="00BF0F23" w:rsidP="00BF0F23">
      <w:pPr>
        <w:pStyle w:val="BodyTextBullet1"/>
      </w:pPr>
      <w:r w:rsidRPr="0091005D">
        <w:t>Directions for Use</w:t>
      </w:r>
    </w:p>
    <w:p w:rsidR="00BF0F23" w:rsidRPr="0091005D" w:rsidRDefault="00BF0F23" w:rsidP="00BF0F23">
      <w:pPr>
        <w:pStyle w:val="BodyTextBullet1"/>
      </w:pPr>
      <w:r w:rsidRPr="0091005D">
        <w:t xml:space="preserve">Prescriber Name   </w:t>
      </w:r>
    </w:p>
    <w:p w:rsidR="00BF0F23" w:rsidRPr="0091005D" w:rsidRDefault="00BF0F23" w:rsidP="00BF0F23">
      <w:pPr>
        <w:pStyle w:val="BodyTextBullet1"/>
      </w:pPr>
      <w:r w:rsidRPr="0091005D">
        <w:t xml:space="preserve">Prescriber Address (site address) </w:t>
      </w:r>
    </w:p>
    <w:p w:rsidR="00BF0F23" w:rsidRPr="0091005D" w:rsidRDefault="00BF0F23" w:rsidP="00BF0F23">
      <w:pPr>
        <w:pStyle w:val="BodyTextBullet1"/>
      </w:pPr>
      <w:r w:rsidRPr="0091005D">
        <w:t>Prescriber DEA / VA Registration Number</w:t>
      </w:r>
    </w:p>
    <w:p w:rsidR="00BF0F23" w:rsidRPr="0091005D" w:rsidRDefault="00BF0F23" w:rsidP="00BF0F23">
      <w:pPr>
        <w:pStyle w:val="BodyTextBullet1"/>
      </w:pPr>
      <w:r w:rsidRPr="0091005D">
        <w:t>Order Number (CPRS)</w:t>
      </w:r>
    </w:p>
    <w:p w:rsidR="00BF0F23" w:rsidRPr="0091005D" w:rsidRDefault="00BF0F23" w:rsidP="00BF0F23"/>
    <w:p w:rsidR="00BF0F23" w:rsidRPr="0091005D" w:rsidRDefault="00BF0F23" w:rsidP="00B62C66">
      <w:pPr>
        <w:pStyle w:val="BodyText"/>
      </w:pPr>
      <w:r w:rsidRPr="0091005D">
        <w:t>The Kernel API will also check for the validity of the DEA certificate. If the certificate is revoked or expired, the API will return the appropriate error code. If the error code is related to hash mismatch, or the DEA certificate is revoked, the following events will be triggered during pending order processing:</w:t>
      </w:r>
    </w:p>
    <w:p w:rsidR="00BF0F23" w:rsidRPr="0091005D" w:rsidRDefault="00BF0F23" w:rsidP="000F5577">
      <w:pPr>
        <w:pStyle w:val="BodyTextBullet1"/>
      </w:pPr>
      <w:r w:rsidRPr="0091005D">
        <w:t>The order will be auto discontinued.</w:t>
      </w:r>
    </w:p>
    <w:p w:rsidR="00BF0F23" w:rsidRPr="0091005D" w:rsidRDefault="00BF0F23" w:rsidP="00BF0F23">
      <w:pPr>
        <w:pStyle w:val="BodyTextBullet1"/>
      </w:pPr>
      <w:r w:rsidRPr="0091005D">
        <w:t>First line of the pending order screen will have the message "Digital Signature Failed: Corrupted (Hash mismatch)" or "Certificate revoked" concatenated with "Order Auto Discontinued", and the message will be highlighted.</w:t>
      </w:r>
    </w:p>
    <w:p w:rsidR="00BF0F23" w:rsidRPr="0091005D" w:rsidRDefault="00BF0F23" w:rsidP="00BF0F23">
      <w:pPr>
        <w:pStyle w:val="BodyTextBullet1"/>
      </w:pPr>
      <w:r w:rsidRPr="0091005D">
        <w:t>The status bar of the screen will have the message "Signature Failed: Corrupted (Hash mismatch)" or Certificate revoked."</w:t>
      </w:r>
    </w:p>
    <w:p w:rsidR="00BF0F23" w:rsidRPr="0091005D" w:rsidRDefault="00BF0F23" w:rsidP="00BF0F23"/>
    <w:p w:rsidR="00BF0F23" w:rsidRPr="0091005D" w:rsidRDefault="00BF0F23" w:rsidP="00B62C66">
      <w:pPr>
        <w:pStyle w:val="BodyText"/>
      </w:pPr>
      <w:r w:rsidRPr="0091005D">
        <w:t>A mail message will be generated to the holders of the PSDMGR key notifying that the order has been</w:t>
      </w:r>
      <w:r w:rsidR="003218BB" w:rsidRPr="0091005D">
        <w:t xml:space="preserve"> </w:t>
      </w:r>
      <w:r w:rsidRPr="0091005D">
        <w:t>auto-discontinued (similar to the example listed below). If the discontinuation is due to a hash mismatch as a result of altering one of the fields listed above, the mail message will show the altered fields with the discrepancies as shown in the following example.</w:t>
      </w:r>
    </w:p>
    <w:p w:rsidR="00BF0F23" w:rsidRPr="0091005D" w:rsidRDefault="00BF0F23" w:rsidP="00BF0F23">
      <w:pPr>
        <w:rPr>
          <w:rFonts w:eastAsia="MS Mincho" w:cs="Courier New"/>
          <w:b/>
          <w:bCs/>
          <w:color w:val="auto"/>
        </w:rPr>
      </w:pPr>
    </w:p>
    <w:p w:rsidR="00BF0F23" w:rsidRPr="0091005D" w:rsidRDefault="00BF0F23" w:rsidP="00A118FD">
      <w:pPr>
        <w:pStyle w:val="Example"/>
        <w:rPr>
          <w:sz w:val="22"/>
          <w:szCs w:val="22"/>
        </w:rPr>
      </w:pPr>
      <w:r w:rsidRPr="0091005D">
        <w:t>Example: Mail Message of Discontinuation Due to Hash Mismatch</w:t>
      </w:r>
    </w:p>
    <w:p w:rsidR="00BF0F23" w:rsidRPr="0091005D" w:rsidRDefault="00BF0F23" w:rsidP="00A15E79">
      <w:pPr>
        <w:pStyle w:val="Screen"/>
        <w:keepNext/>
      </w:pPr>
      <w:r w:rsidRPr="0091005D">
        <w:t xml:space="preserve">  Subj: DIGITALLY SIGNED NEW ORDER AUTO DISCONTINUED  [#196353] </w:t>
      </w:r>
    </w:p>
    <w:p w:rsidR="00BF0F23" w:rsidRPr="0091005D" w:rsidRDefault="00BF0F23" w:rsidP="00A15E79">
      <w:pPr>
        <w:pStyle w:val="Screen"/>
        <w:keepNext/>
      </w:pPr>
      <w:r w:rsidRPr="0091005D">
        <w:t xml:space="preserve">        03/20/12@17:1024 lines</w:t>
      </w:r>
    </w:p>
    <w:p w:rsidR="00BF0F23" w:rsidRPr="0091005D" w:rsidRDefault="00BF0F23" w:rsidP="00A15E79">
      <w:pPr>
        <w:pStyle w:val="Screen"/>
        <w:keepNext/>
      </w:pPr>
      <w:r w:rsidRPr="0091005D">
        <w:t xml:space="preserve">  From: POSTMASTER  In 'IN' basket.   Page 1  *New*</w:t>
      </w:r>
    </w:p>
    <w:p w:rsidR="00BF0F23" w:rsidRPr="0091005D" w:rsidRDefault="00BF0F23" w:rsidP="00A82C3F">
      <w:pPr>
        <w:pStyle w:val="Screen"/>
      </w:pPr>
      <w:r w:rsidRPr="0091005D">
        <w:t xml:space="preserve">         </w:t>
      </w:r>
    </w:p>
    <w:p w:rsidR="00BF0F23" w:rsidRPr="0091005D" w:rsidRDefault="00BF0F23" w:rsidP="00A82C3F">
      <w:pPr>
        <w:pStyle w:val="Screen"/>
      </w:pPr>
      <w:r w:rsidRPr="0091005D">
        <w:t xml:space="preserve">  -----------------------------------------------------------------------</w:t>
      </w:r>
    </w:p>
    <w:p w:rsidR="00BF0F23" w:rsidRPr="0091005D" w:rsidRDefault="00BF0F23" w:rsidP="00A82C3F">
      <w:pPr>
        <w:pStyle w:val="Screen"/>
      </w:pPr>
      <w:r w:rsidRPr="0091005D">
        <w:t xml:space="preserve"> </w:t>
      </w:r>
    </w:p>
    <w:p w:rsidR="00BF0F23" w:rsidRPr="0091005D" w:rsidRDefault="00BF0F23" w:rsidP="00A82C3F">
      <w:pPr>
        <w:pStyle w:val="Screen"/>
      </w:pPr>
      <w:r w:rsidRPr="0091005D">
        <w:t xml:space="preserve">  Following order was auto discontinued when finishing a pending order   </w:t>
      </w:r>
    </w:p>
    <w:p w:rsidR="00BF0F23" w:rsidRPr="0091005D" w:rsidRDefault="00BF0F23" w:rsidP="00A82C3F">
      <w:pPr>
        <w:pStyle w:val="Screen"/>
      </w:pPr>
      <w:r w:rsidRPr="0091005D">
        <w:t xml:space="preserve">  due to Corrupted (Hash mismatch) - 89802016</w:t>
      </w:r>
    </w:p>
    <w:p w:rsidR="00BF0F23" w:rsidRPr="0091005D" w:rsidRDefault="00BF0F23" w:rsidP="00A82C3F">
      <w:pPr>
        <w:pStyle w:val="Screen"/>
      </w:pPr>
      <w:r w:rsidRPr="0091005D">
        <w:t xml:space="preserve"> </w:t>
      </w:r>
    </w:p>
    <w:p w:rsidR="00BF0F23" w:rsidRPr="0091005D" w:rsidRDefault="00BF0F23" w:rsidP="00A82C3F">
      <w:pPr>
        <w:pStyle w:val="Screen"/>
      </w:pPr>
      <w:r w:rsidRPr="0091005D">
        <w:t xml:space="preserve">  Division      : GREELEY CLINIC</w:t>
      </w:r>
    </w:p>
    <w:p w:rsidR="00BF0F23" w:rsidRPr="0091005D" w:rsidRDefault="00BF0F23" w:rsidP="00A82C3F">
      <w:pPr>
        <w:pStyle w:val="Screen"/>
      </w:pPr>
      <w:r w:rsidRPr="0091005D">
        <w:t xml:space="preserve">  CPRS Order #  : 5587651</w:t>
      </w:r>
    </w:p>
    <w:p w:rsidR="00BF0F23" w:rsidRPr="0091005D" w:rsidRDefault="00BF0F23" w:rsidP="00A82C3F">
      <w:pPr>
        <w:pStyle w:val="Screen"/>
      </w:pPr>
      <w:r w:rsidRPr="0091005D">
        <w:t xml:space="preserve">  Issue Date    : MAR 7,2012</w:t>
      </w:r>
    </w:p>
    <w:p w:rsidR="00BF0F23" w:rsidRPr="0091005D" w:rsidRDefault="00BF0F23" w:rsidP="00A82C3F">
      <w:pPr>
        <w:pStyle w:val="Screen"/>
      </w:pPr>
      <w:r w:rsidRPr="0091005D">
        <w:t xml:space="preserve">  Patient       : TEST,PATIENT (0908)</w:t>
      </w:r>
    </w:p>
    <w:p w:rsidR="00BF0F23" w:rsidRPr="0091005D" w:rsidRDefault="00BF0F23" w:rsidP="00A82C3F">
      <w:pPr>
        <w:pStyle w:val="Screen"/>
      </w:pPr>
      <w:r w:rsidRPr="0091005D">
        <w:t xml:space="preserve">  Address       : P.O. BOX 31</w:t>
      </w:r>
    </w:p>
    <w:p w:rsidR="00BF0F23" w:rsidRPr="0091005D" w:rsidRDefault="00BF0F23" w:rsidP="00A82C3F">
      <w:pPr>
        <w:pStyle w:val="Screen"/>
      </w:pPr>
      <w:r w:rsidRPr="0091005D">
        <w:t xml:space="preserve">                  LAPORTE, CA  95981</w:t>
      </w:r>
    </w:p>
    <w:p w:rsidR="00BF0F23" w:rsidRPr="0091005D" w:rsidRDefault="00BF0F23" w:rsidP="00A82C3F">
      <w:pPr>
        <w:pStyle w:val="Screen"/>
      </w:pPr>
      <w:r w:rsidRPr="0091005D">
        <w:t xml:space="preserve">  Drug          : CODEINE SULFATE 60MG TAB</w:t>
      </w:r>
    </w:p>
    <w:p w:rsidR="00BF0F23" w:rsidRPr="0091005D" w:rsidRDefault="00BF0F23" w:rsidP="00A82C3F">
      <w:pPr>
        <w:pStyle w:val="Screen"/>
      </w:pPr>
      <w:r w:rsidRPr="0091005D">
        <w:t xml:space="preserve">  Dosage Ordered: 120(MG)</w:t>
      </w:r>
    </w:p>
    <w:p w:rsidR="00BF0F23" w:rsidRPr="0091005D" w:rsidRDefault="00BF0F23" w:rsidP="00A82C3F">
      <w:pPr>
        <w:pStyle w:val="Screen"/>
      </w:pPr>
      <w:r w:rsidRPr="0091005D">
        <w:t xml:space="preserve">  Dosage Form   : TABLETS</w:t>
      </w:r>
    </w:p>
    <w:p w:rsidR="00BF0F23" w:rsidRPr="0091005D" w:rsidRDefault="00BF0F23" w:rsidP="00A82C3F">
      <w:pPr>
        <w:pStyle w:val="Screen"/>
      </w:pPr>
      <w:r w:rsidRPr="0091005D">
        <w:t xml:space="preserve">  Quantity      : 54</w:t>
      </w:r>
    </w:p>
    <w:p w:rsidR="00BF0F23" w:rsidRPr="0091005D" w:rsidRDefault="00BF0F23" w:rsidP="00A82C3F">
      <w:pPr>
        <w:pStyle w:val="Screen"/>
      </w:pPr>
      <w:r w:rsidRPr="0091005D">
        <w:t xml:space="preserve">  Provider      : TEST,PROVIDER</w:t>
      </w:r>
    </w:p>
    <w:p w:rsidR="00BF0F23" w:rsidRPr="0091005D" w:rsidRDefault="00BF0F23" w:rsidP="00A82C3F">
      <w:pPr>
        <w:pStyle w:val="Screen"/>
      </w:pPr>
      <w:r w:rsidRPr="0091005D">
        <w:t xml:space="preserve">  DEA#          : TA1234563</w:t>
      </w:r>
    </w:p>
    <w:p w:rsidR="00BF0F23" w:rsidRPr="0091005D" w:rsidRDefault="00BF0F23" w:rsidP="00A82C3F">
      <w:pPr>
        <w:pStyle w:val="Screen"/>
      </w:pPr>
      <w:r w:rsidRPr="0091005D">
        <w:t xml:space="preserve">  Site Address  : 2360 E PERSHING BLVD</w:t>
      </w:r>
    </w:p>
    <w:p w:rsidR="00BF0F23" w:rsidRPr="0091005D" w:rsidRDefault="00BF0F23" w:rsidP="00A82C3F">
      <w:pPr>
        <w:pStyle w:val="Screen"/>
      </w:pPr>
      <w:r w:rsidRPr="0091005D">
        <w:t xml:space="preserve">                  2360 East Pershing Boulevard</w:t>
      </w:r>
    </w:p>
    <w:p w:rsidR="00BF0F23" w:rsidRPr="0091005D" w:rsidRDefault="00BF0F23" w:rsidP="00A82C3F">
      <w:pPr>
        <w:pStyle w:val="Screen"/>
      </w:pPr>
      <w:r w:rsidRPr="0091005D">
        <w:t xml:space="preserve">                  CHEYENNE</w:t>
      </w:r>
    </w:p>
    <w:p w:rsidR="00BF0F23" w:rsidRPr="0091005D" w:rsidRDefault="00BF0F23" w:rsidP="00A82C3F">
      <w:pPr>
        <w:pStyle w:val="Screen"/>
      </w:pPr>
      <w:r w:rsidRPr="0091005D">
        <w:t xml:space="preserve"> </w:t>
      </w:r>
    </w:p>
    <w:p w:rsidR="00BF0F23" w:rsidRPr="0091005D" w:rsidRDefault="00BF0F23" w:rsidP="00A82C3F">
      <w:pPr>
        <w:pStyle w:val="Screen"/>
      </w:pPr>
      <w:r w:rsidRPr="0091005D">
        <w:t xml:space="preserve">  Differences in CPRS and Pharmacy Pending File</w:t>
      </w:r>
    </w:p>
    <w:p w:rsidR="00BF0F23" w:rsidRPr="0091005D" w:rsidRDefault="00BF0F23" w:rsidP="00A82C3F">
      <w:pPr>
        <w:pStyle w:val="Screen"/>
      </w:pPr>
      <w:r w:rsidRPr="0091005D">
        <w:t xml:space="preserve"> </w:t>
      </w:r>
    </w:p>
    <w:p w:rsidR="00BF0F23" w:rsidRPr="0091005D" w:rsidRDefault="00BF0F23" w:rsidP="00A82C3F">
      <w:pPr>
        <w:pStyle w:val="Screen"/>
      </w:pPr>
      <w:r w:rsidRPr="0091005D">
        <w:t xml:space="preserve">  Data Name           CPRS File         Pharmacy Pending File</w:t>
      </w:r>
    </w:p>
    <w:p w:rsidR="00BF0F23" w:rsidRPr="0091005D" w:rsidRDefault="00BF0F23" w:rsidP="00A82C3F">
      <w:pPr>
        <w:pStyle w:val="Screen"/>
      </w:pPr>
      <w:r w:rsidRPr="0091005D">
        <w:t xml:space="preserve">  ---------           ---------         ---------------------</w:t>
      </w:r>
    </w:p>
    <w:p w:rsidR="00BF0F23" w:rsidRPr="0091005D" w:rsidRDefault="00BF0F23" w:rsidP="00A82C3F">
      <w:pPr>
        <w:pStyle w:val="Screen"/>
      </w:pPr>
      <w:r w:rsidRPr="0091005D">
        <w:t xml:space="preserve">  QTY PRESCRIBED      15                30</w:t>
      </w:r>
    </w:p>
    <w:p w:rsidR="00BF0F23" w:rsidRPr="0091005D" w:rsidRDefault="00BF0F23" w:rsidP="00BF0F23"/>
    <w:p w:rsidR="00BF0F23" w:rsidRPr="0091005D" w:rsidDel="000E17A5" w:rsidRDefault="00BF0F23" w:rsidP="00B62C66">
      <w:pPr>
        <w:pStyle w:val="BodyText"/>
        <w:rPr>
          <w:del w:id="667" w:author="Fred Perez" w:date="2019-03-07T13:56:00Z"/>
        </w:rPr>
      </w:pPr>
      <w:r w:rsidRPr="0091005D">
        <w:t xml:space="preserve">If the error code is related to 'certificate expired', the pending order will be processed (will not be auto-discontinued), and a notification will be sent to the provider with the message, </w:t>
      </w:r>
      <w:bookmarkStart w:id="668" w:name="p167_545"/>
      <w:bookmarkEnd w:id="668"/>
      <w:ins w:id="669" w:author="Fred Perez" w:date="2019-03-07T13:56:00Z">
        <w:r w:rsidR="000E17A5" w:rsidRPr="00550A5D">
          <w:t>"Rx processed: PIV Card Cert Expired - NO ACTION REQ".</w:t>
        </w:r>
      </w:ins>
      <w:del w:id="670" w:author="Fred Perez" w:date="2019-03-07T13:56:00Z">
        <w:r w:rsidRPr="0091005D" w:rsidDel="000E17A5">
          <w:delText>"DEA certificate expired. Renew your certificate."</w:delText>
        </w:r>
      </w:del>
    </w:p>
    <w:p w:rsidR="00D05055" w:rsidRDefault="00D05055" w:rsidP="00D05055">
      <w:pPr>
        <w:pStyle w:val="BodyText"/>
        <w:rPr>
          <w:ins w:id="671" w:author="Fred Perez" w:date="2019-03-15T14:47:00Z"/>
        </w:rPr>
      </w:pPr>
      <w:ins w:id="672" w:author="Fred Perez" w:date="2019-03-15T14:47:00Z">
        <w:r w:rsidRPr="00550A5D">
          <w:t>Patch PSO*7*545 changed the PIV Card Certificate Expiration Alert message from "DEA certificate expired. Renew your certificate." to "Rx processed: PIV Card Cert Expired - NO ACTION REQ"</w:t>
        </w:r>
        <w:r>
          <w:rPr>
            <w:lang w:val="en-US"/>
          </w:rPr>
          <w:t>, and</w:t>
        </w:r>
        <w:r w:rsidRPr="00550A5D">
          <w:t xml:space="preserve"> Routine PSOPKIV1 was modified to address this change.</w:t>
        </w:r>
      </w:ins>
    </w:p>
    <w:p w:rsidR="00D05055" w:rsidRPr="0091005D" w:rsidRDefault="00D05055" w:rsidP="00D05055">
      <w:pPr>
        <w:pStyle w:val="BodyText"/>
        <w:rPr>
          <w:ins w:id="673" w:author="Fred Perez" w:date="2019-03-15T14:48:00Z"/>
        </w:rPr>
      </w:pPr>
      <w:ins w:id="674" w:author="Fred Perez" w:date="2019-03-15T14:48:00Z">
        <w:r>
          <w:t>With PSO7*545, t</w:t>
        </w:r>
        <w:r w:rsidRPr="00B348A9">
          <w:t xml:space="preserve">he PIV Card Certificate Revoked Alert message </w:t>
        </w:r>
        <w:r>
          <w:t xml:space="preserve">was also changed </w:t>
        </w:r>
        <w:r w:rsidRPr="00B348A9">
          <w:t>from "Med orders(s) DCed. Cert revoked. Contact Pharm." to "Rx NOT processed: PIV Card Certificate Revoked"</w:t>
        </w:r>
        <w:r>
          <w:rPr>
            <w:lang w:val="en-US"/>
          </w:rPr>
          <w:t xml:space="preserve">, and </w:t>
        </w:r>
        <w:r w:rsidRPr="00B348A9">
          <w:t xml:space="preserve">Routine PSOPKIV1 </w:t>
        </w:r>
        <w:r>
          <w:t>was</w:t>
        </w:r>
        <w:r w:rsidRPr="00B348A9">
          <w:t xml:space="preserve"> modified to address this change.</w:t>
        </w:r>
      </w:ins>
    </w:p>
    <w:p w:rsidR="00BF0F23" w:rsidRPr="0091005D" w:rsidRDefault="00BF0F23" w:rsidP="00B62C66">
      <w:pPr>
        <w:pStyle w:val="BodyText"/>
      </w:pPr>
      <w:r w:rsidRPr="0091005D">
        <w:t>The following changes have been made for finishing a CS order:</w:t>
      </w:r>
    </w:p>
    <w:p w:rsidR="00BF0F23" w:rsidRPr="0091005D" w:rsidRDefault="00BF0F23" w:rsidP="00BF0F23">
      <w:pPr>
        <w:pStyle w:val="BodyTextBullet1"/>
      </w:pPr>
      <w:r w:rsidRPr="0091005D">
        <w:t>When finishing a pending CS order, if the user does not hold the new PSDRPH security key, the order will be marked as 'Non-Verified'. To verify a 'Non-Verified' CS order, the PSDRPH security key is now required. To discontinue a pending CS order, the PSDRPH security key is now required.</w:t>
      </w:r>
    </w:p>
    <w:p w:rsidR="00BF0F23" w:rsidRPr="0091005D" w:rsidRDefault="00BF0F23" w:rsidP="00BF0F23">
      <w:pPr>
        <w:pStyle w:val="BodyTextBullet1"/>
      </w:pPr>
      <w:r w:rsidRPr="0091005D">
        <w:t>The pending order screen will now display the provider's DEA/VA #, the DETOX# (if available), and the site address.</w:t>
      </w:r>
    </w:p>
    <w:p w:rsidR="00BF0F23" w:rsidRPr="0091005D" w:rsidRDefault="00BF0F23" w:rsidP="00BF0F23">
      <w:pPr>
        <w:pStyle w:val="BodyTextBullet1"/>
      </w:pPr>
      <w:r w:rsidRPr="0091005D">
        <w:t xml:space="preserve">When finishing a new pending CS order, the dosage, provider name, or the number of refills will not be allowed editing; however, the user will be allowed to select other possible dosages for the same drug if available. If the changes to the dispense drug results </w:t>
      </w:r>
      <w:r w:rsidRPr="0091005D">
        <w:lastRenderedPageBreak/>
        <w:t>in creating a new order, the user will be notified by the message "</w:t>
      </w:r>
      <w:r w:rsidRPr="0091005D">
        <w:rPr>
          <w:color w:val="auto"/>
        </w:rPr>
        <w:t>Digitally Signed Order - No such changes allowed.</w:t>
      </w:r>
      <w:r w:rsidRPr="0091005D">
        <w:t xml:space="preserve">" </w:t>
      </w:r>
      <w:r w:rsidRPr="0091005D">
        <w:rPr>
          <w:color w:val="auto"/>
        </w:rPr>
        <w:t xml:space="preserve">If pharmacy wants to make such changes, then they have to discontinue (DC) the pending order and start a new order. </w:t>
      </w:r>
      <w:r w:rsidRPr="0091005D">
        <w:t>However, the user will be allowed to select other possible dosages for the same drug that does not change the prescribed dosage.</w:t>
      </w:r>
    </w:p>
    <w:p w:rsidR="00BF0F23" w:rsidRPr="0091005D" w:rsidRDefault="00BF0F23" w:rsidP="00BF0F23">
      <w:pPr>
        <w:pStyle w:val="BodyTextBullet1"/>
      </w:pPr>
      <w:r w:rsidRPr="0091005D">
        <w:t>When finishing a new pending CS order, the day supply or the quantity will not be allowed to increase but can be decreased. If the day supply is decreased, the number of refills will also be adjusted accordingly depending on the drug setup (maximum refills, not refillable, etc</w:t>
      </w:r>
      <w:r w:rsidR="00326BBA" w:rsidRPr="0091005D">
        <w:t>.</w:t>
      </w:r>
      <w:r w:rsidRPr="0091005D">
        <w:t xml:space="preserve">). </w:t>
      </w:r>
      <w:r w:rsidRPr="0091005D">
        <w:rPr>
          <w:color w:val="auto"/>
        </w:rPr>
        <w:t>The quantity may be auto-calculated to a higher quantity by the system only when the dosage remains the same, but the dispense drug strength is changed – i.e. 2mg tablets #30 is changed to 1mg tablets, the Sig is updated, and the system changes the quantity to 60. A manual change to a higher quantity is not allowed.</w:t>
      </w:r>
    </w:p>
    <w:p w:rsidR="00BF0F23" w:rsidRPr="0091005D" w:rsidRDefault="00BF0F23" w:rsidP="00BF0F23">
      <w:pPr>
        <w:pStyle w:val="BodyTextBullet1"/>
      </w:pPr>
      <w:r w:rsidRPr="0091005D">
        <w:t>When finishing a pending CS order or verifying a CS order by the PSDRPH key holder, any edit to some of the key fields, such as dispense drug, dosage, dispense units, issue date, day's supply, quantity or number of refills, will now be captured and stored in the activity log.</w:t>
      </w:r>
    </w:p>
    <w:p w:rsidR="00BF0F23" w:rsidRPr="0091005D" w:rsidRDefault="00BF0F23" w:rsidP="00BF0F23"/>
    <w:p w:rsidR="008D1ED2" w:rsidRPr="0091005D" w:rsidRDefault="00952EFA" w:rsidP="00BF0F23">
      <w:pPr>
        <w:rPr>
          <w:rStyle w:val="BodyTextChar"/>
        </w:rPr>
      </w:pPr>
      <w:r>
        <w:rPr>
          <w:noProof/>
        </w:rPr>
        <w:drawing>
          <wp:anchor distT="0" distB="0" distL="114300" distR="114300" simplePos="0" relativeHeight="251676672" behindDoc="0" locked="0" layoutInCell="1" allowOverlap="1">
            <wp:simplePos x="0" y="0"/>
            <wp:positionH relativeFrom="column">
              <wp:posOffset>66675</wp:posOffset>
            </wp:positionH>
            <wp:positionV relativeFrom="paragraph">
              <wp:posOffset>41275</wp:posOffset>
            </wp:positionV>
            <wp:extent cx="600075" cy="523875"/>
            <wp:effectExtent l="0" t="0" r="0" b="0"/>
            <wp:wrapSquare wrapText="bothSides"/>
            <wp:docPr id="19" name="Picture 2" descr="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ote graphic"/>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00075" cy="523875"/>
                    </a:xfrm>
                    <a:prstGeom prst="rect">
                      <a:avLst/>
                    </a:prstGeom>
                    <a:noFill/>
                  </pic:spPr>
                </pic:pic>
              </a:graphicData>
            </a:graphic>
            <wp14:sizeRelH relativeFrom="page">
              <wp14:pctWidth>0</wp14:pctWidth>
            </wp14:sizeRelH>
            <wp14:sizeRelV relativeFrom="page">
              <wp14:pctHeight>0</wp14:pctHeight>
            </wp14:sizeRelV>
          </wp:anchor>
        </w:drawing>
      </w:r>
      <w:r w:rsidR="00BF0F23" w:rsidRPr="0091005D">
        <w:rPr>
          <w:b/>
        </w:rPr>
        <w:t>Note</w:t>
      </w:r>
      <w:r w:rsidR="00BF0F23" w:rsidRPr="0091005D">
        <w:t xml:space="preserve">: </w:t>
      </w:r>
      <w:r w:rsidR="00BF0F23" w:rsidRPr="0091005D">
        <w:rPr>
          <w:rStyle w:val="BodyTextChar"/>
        </w:rPr>
        <w:t>In patch PSO*7*99, a change was made for pending orders not to recalculate the quantity for CS drugs on selecting a different strength of the same drug and resulting in the same prescribed dosage. This change is removed in patch PSO*7*391.</w:t>
      </w:r>
    </w:p>
    <w:p w:rsidR="00E5052F" w:rsidRPr="0091005D" w:rsidRDefault="008D1ED2">
      <w:pPr>
        <w:pStyle w:val="ChapterHeading"/>
      </w:pPr>
      <w:r w:rsidRPr="0091005D">
        <w:rPr>
          <w:rStyle w:val="BodyTextChar"/>
        </w:rPr>
        <w:br w:type="page"/>
      </w:r>
      <w:bookmarkStart w:id="675" w:name="_Toc428973232"/>
      <w:bookmarkStart w:id="676" w:name="_Toc4750963"/>
      <w:r w:rsidR="00645085" w:rsidRPr="0091005D">
        <w:lastRenderedPageBreak/>
        <w:t xml:space="preserve">Chapter </w:t>
      </w:r>
      <w:r w:rsidR="00C142AA">
        <w:rPr>
          <w:noProof/>
        </w:rPr>
        <w:fldChar w:fldCharType="begin"/>
      </w:r>
      <w:r w:rsidR="00C142AA">
        <w:rPr>
          <w:noProof/>
        </w:rPr>
        <w:instrText xml:space="preserve"> SEQ CHPNUM\* Arabic \* MERGEFORMAT </w:instrText>
      </w:r>
      <w:r w:rsidR="00C142AA">
        <w:rPr>
          <w:noProof/>
        </w:rPr>
        <w:fldChar w:fldCharType="separate"/>
      </w:r>
      <w:r w:rsidR="00C136B8">
        <w:rPr>
          <w:noProof/>
        </w:rPr>
        <w:t>15</w:t>
      </w:r>
      <w:r w:rsidR="00C142AA">
        <w:rPr>
          <w:noProof/>
        </w:rPr>
        <w:fldChar w:fldCharType="end"/>
      </w:r>
      <w:r w:rsidR="00645085" w:rsidRPr="0091005D">
        <w:t>: Error Messages</w:t>
      </w:r>
      <w:bookmarkEnd w:id="675"/>
      <w:bookmarkEnd w:id="676"/>
      <w:r w:rsidR="00302CC8" w:rsidRPr="0091005D">
        <w:fldChar w:fldCharType="begin"/>
      </w:r>
      <w:r w:rsidR="00645085" w:rsidRPr="0091005D">
        <w:instrText xml:space="preserve"> XE "Error Messages" </w:instrText>
      </w:r>
      <w:r w:rsidR="00302CC8" w:rsidRPr="0091005D">
        <w:fldChar w:fldCharType="end"/>
      </w:r>
    </w:p>
    <w:p w:rsidR="004B580F" w:rsidRPr="0091005D" w:rsidRDefault="004B580F" w:rsidP="004B580F">
      <w:pPr>
        <w:keepNext/>
        <w:spacing w:before="240" w:after="60"/>
        <w:outlineLvl w:val="1"/>
        <w:rPr>
          <w:rFonts w:ascii="Arial" w:hAnsi="Arial"/>
          <w:b/>
          <w:bCs/>
          <w:iCs/>
          <w:sz w:val="28"/>
          <w:szCs w:val="28"/>
          <w:lang w:val="x-none" w:eastAsia="x-none"/>
        </w:rPr>
      </w:pPr>
      <w:bookmarkStart w:id="677" w:name="_Toc354996478"/>
      <w:r w:rsidRPr="0091005D">
        <w:rPr>
          <w:rFonts w:ascii="Arial" w:hAnsi="Arial"/>
          <w:b/>
          <w:bCs/>
          <w:iCs/>
          <w:sz w:val="28"/>
          <w:szCs w:val="28"/>
          <w:lang w:val="x-none" w:eastAsia="x-none"/>
        </w:rPr>
        <w:t>Error Information</w:t>
      </w:r>
      <w:bookmarkEnd w:id="677"/>
      <w:r w:rsidRPr="0091005D">
        <w:rPr>
          <w:rFonts w:ascii="Arial" w:hAnsi="Arial"/>
          <w:b/>
          <w:bCs/>
          <w:iCs/>
          <w:sz w:val="28"/>
          <w:szCs w:val="28"/>
          <w:lang w:val="x-none" w:eastAsia="x-none"/>
        </w:rPr>
        <w:fldChar w:fldCharType="begin"/>
      </w:r>
      <w:r w:rsidRPr="0091005D">
        <w:rPr>
          <w:rFonts w:ascii="Arial" w:hAnsi="Arial"/>
          <w:b/>
          <w:bCs/>
          <w:iCs/>
          <w:sz w:val="28"/>
          <w:szCs w:val="28"/>
          <w:lang w:val="x-none" w:eastAsia="x-none"/>
        </w:rPr>
        <w:instrText xml:space="preserve"> XE "Error Information" </w:instrText>
      </w:r>
      <w:r w:rsidRPr="0091005D">
        <w:rPr>
          <w:rFonts w:ascii="Arial" w:hAnsi="Arial"/>
          <w:b/>
          <w:bCs/>
          <w:iCs/>
          <w:sz w:val="28"/>
          <w:szCs w:val="28"/>
          <w:lang w:val="x-none" w:eastAsia="x-none"/>
        </w:rPr>
        <w:fldChar w:fldCharType="end"/>
      </w:r>
    </w:p>
    <w:p w:rsidR="004B580F" w:rsidRPr="0091005D" w:rsidRDefault="004B580F" w:rsidP="00B62C66">
      <w:pPr>
        <w:pStyle w:val="BodyText"/>
      </w:pPr>
      <w:r w:rsidRPr="0091005D">
        <w:t xml:space="preserve">The text in the error message and reason column will be displayed to the user. The type of error is displayed in column 1. </w:t>
      </w:r>
    </w:p>
    <w:p w:rsidR="004B580F" w:rsidRPr="0091005D" w:rsidRDefault="004B580F" w:rsidP="004B580F">
      <w:pPr>
        <w:keepNext/>
        <w:spacing w:before="240" w:after="60"/>
        <w:outlineLvl w:val="1"/>
        <w:rPr>
          <w:rFonts w:ascii="Arial" w:hAnsi="Arial"/>
          <w:b/>
          <w:bCs/>
          <w:iCs/>
          <w:sz w:val="28"/>
          <w:szCs w:val="28"/>
          <w:lang w:val="x-none" w:eastAsia="x-none"/>
        </w:rPr>
      </w:pPr>
      <w:bookmarkStart w:id="678" w:name="_Toc354996479"/>
      <w:r w:rsidRPr="0091005D">
        <w:rPr>
          <w:rFonts w:ascii="Arial" w:hAnsi="Arial"/>
          <w:b/>
          <w:bCs/>
          <w:iCs/>
          <w:sz w:val="28"/>
          <w:szCs w:val="28"/>
          <w:lang w:val="x-none" w:eastAsia="x-none"/>
        </w:rPr>
        <w:t>Three Levels of Error Messages</w:t>
      </w:r>
      <w:bookmarkEnd w:id="678"/>
      <w:r w:rsidRPr="0091005D">
        <w:rPr>
          <w:rFonts w:ascii="Arial" w:hAnsi="Arial"/>
          <w:b/>
          <w:bCs/>
          <w:iCs/>
          <w:sz w:val="28"/>
          <w:szCs w:val="28"/>
          <w:lang w:val="x-none" w:eastAsia="x-none"/>
        </w:rPr>
        <w:fldChar w:fldCharType="begin"/>
      </w:r>
      <w:r w:rsidRPr="0091005D">
        <w:rPr>
          <w:rFonts w:ascii="Arial" w:hAnsi="Arial"/>
          <w:b/>
          <w:bCs/>
          <w:iCs/>
          <w:sz w:val="28"/>
          <w:szCs w:val="28"/>
          <w:lang w:val="x-none" w:eastAsia="x-none"/>
        </w:rPr>
        <w:instrText xml:space="preserve"> XE "Two Levels of Error Messages" </w:instrText>
      </w:r>
      <w:r w:rsidRPr="0091005D">
        <w:rPr>
          <w:rFonts w:ascii="Arial" w:hAnsi="Arial"/>
          <w:b/>
          <w:bCs/>
          <w:iCs/>
          <w:sz w:val="28"/>
          <w:szCs w:val="28"/>
          <w:lang w:val="x-none" w:eastAsia="x-none"/>
        </w:rPr>
        <w:fldChar w:fldCharType="end"/>
      </w:r>
    </w:p>
    <w:tbl>
      <w:tblPr>
        <w:tblW w:w="9540" w:type="dxa"/>
        <w:tblInd w:w="18" w:type="dxa"/>
        <w:tblLook w:val="04A0" w:firstRow="1" w:lastRow="0" w:firstColumn="1" w:lastColumn="0" w:noHBand="0" w:noVBand="1"/>
      </w:tblPr>
      <w:tblGrid>
        <w:gridCol w:w="1440"/>
        <w:gridCol w:w="8100"/>
      </w:tblGrid>
      <w:tr w:rsidR="00336BE2" w:rsidRPr="0091005D" w:rsidTr="004B580F">
        <w:tc>
          <w:tcPr>
            <w:tcW w:w="1440" w:type="dxa"/>
          </w:tcPr>
          <w:p w:rsidR="00336BE2" w:rsidRPr="0091005D" w:rsidRDefault="00336BE2" w:rsidP="004B580F">
            <w:pPr>
              <w:spacing w:before="180"/>
              <w:rPr>
                <w:b/>
              </w:rPr>
            </w:pPr>
            <w:r w:rsidRPr="0091005D">
              <w:rPr>
                <w:b/>
              </w:rPr>
              <w:t>System</w:t>
            </w:r>
          </w:p>
        </w:tc>
        <w:tc>
          <w:tcPr>
            <w:tcW w:w="8100" w:type="dxa"/>
          </w:tcPr>
          <w:p w:rsidR="00336BE2" w:rsidRPr="0091005D" w:rsidRDefault="00336BE2" w:rsidP="004B580F">
            <w:pPr>
              <w:spacing w:before="180"/>
            </w:pPr>
            <w:r w:rsidRPr="0091005D">
              <w:t>When such an error occurs, no Drug Interaction, Duplicate Therapy, or Dosing order checks will be performed. Other order checks that do not use the COTS database (FDB) will still be performed such as allergy/ADRs, duplicate drug (for outpatient only) and new CPRS order checks, etc.</w:t>
            </w:r>
          </w:p>
        </w:tc>
      </w:tr>
      <w:tr w:rsidR="00336BE2" w:rsidRPr="0091005D" w:rsidTr="004B580F">
        <w:tc>
          <w:tcPr>
            <w:tcW w:w="1440" w:type="dxa"/>
          </w:tcPr>
          <w:p w:rsidR="00336BE2" w:rsidRPr="0091005D" w:rsidRDefault="00336BE2" w:rsidP="004B580F">
            <w:pPr>
              <w:spacing w:before="180"/>
              <w:rPr>
                <w:b/>
              </w:rPr>
            </w:pPr>
            <w:r w:rsidRPr="0091005D">
              <w:rPr>
                <w:b/>
              </w:rPr>
              <w:t xml:space="preserve">Drug </w:t>
            </w:r>
          </w:p>
        </w:tc>
        <w:tc>
          <w:tcPr>
            <w:tcW w:w="8100" w:type="dxa"/>
          </w:tcPr>
          <w:p w:rsidR="00336BE2" w:rsidRPr="0091005D" w:rsidRDefault="00336BE2" w:rsidP="00400D31">
            <w:pPr>
              <w:spacing w:before="240"/>
            </w:pPr>
            <w:r w:rsidRPr="0091005D">
              <w:t xml:space="preserve">The second error level is for the drug and no Drug Interaction/Duplicate Therapy or Dosing order checks will be performed for a specific drug. </w:t>
            </w:r>
            <w:r w:rsidRPr="0091005D">
              <w:rPr>
                <w:rFonts w:eastAsia="Times New Roman"/>
              </w:rPr>
              <w:t>Drug level errors can occur for the prospective drug (drug being processed) or the profile drug. If a drug level error occurs on the prospective drug, no profile drug errors will be displayed. The only exception to this is when you are processing an IV order with multiple prospective drugs (i.e. multiple IV Additives). Profile drug level errors will only be shown once per patient session</w:t>
            </w:r>
            <w:r w:rsidRPr="0091005D">
              <w:t>.</w:t>
            </w:r>
          </w:p>
          <w:p w:rsidR="00336BE2" w:rsidRPr="0091005D" w:rsidRDefault="00336BE2" w:rsidP="004B580F">
            <w:pPr>
              <w:spacing w:before="180"/>
            </w:pPr>
            <w:r w:rsidRPr="0091005D">
              <w:rPr>
                <w:rFonts w:eastAsia="Times New Roman"/>
              </w:rPr>
              <w:t>There are two reasons that a drug level error is generated; the drug is not matched to NDF or the drug is matched to NDF, but the VA Product to which it is matched does not have a GCNSEQNO assigned or the GCNSEQNO assigned does not match up to the GCNSEQNO in the COTS database. The latter (GCNSE</w:t>
            </w:r>
            <w:r w:rsidR="008A7EC6" w:rsidRPr="0091005D">
              <w:rPr>
                <w:rFonts w:eastAsia="Times New Roman"/>
              </w:rPr>
              <w:t>Q</w:t>
            </w:r>
            <w:r w:rsidRPr="0091005D">
              <w:rPr>
                <w:rFonts w:eastAsia="Times New Roman"/>
              </w:rPr>
              <w:t>NO mismatch) is rare.</w:t>
            </w:r>
          </w:p>
        </w:tc>
      </w:tr>
      <w:tr w:rsidR="00336BE2" w:rsidRPr="0091005D" w:rsidTr="004B580F">
        <w:tc>
          <w:tcPr>
            <w:tcW w:w="1440" w:type="dxa"/>
          </w:tcPr>
          <w:p w:rsidR="00336BE2" w:rsidRPr="0091005D" w:rsidRDefault="00336BE2" w:rsidP="004B580F">
            <w:pPr>
              <w:spacing w:before="180"/>
              <w:rPr>
                <w:b/>
              </w:rPr>
            </w:pPr>
            <w:r w:rsidRPr="0091005D">
              <w:rPr>
                <w:b/>
              </w:rPr>
              <w:t>Order</w:t>
            </w:r>
          </w:p>
        </w:tc>
        <w:tc>
          <w:tcPr>
            <w:tcW w:w="8100" w:type="dxa"/>
          </w:tcPr>
          <w:p w:rsidR="00336BE2" w:rsidRPr="0091005D" w:rsidRDefault="00336BE2" w:rsidP="00B929BA">
            <w:pPr>
              <w:spacing w:before="180"/>
            </w:pPr>
            <w:r w:rsidRPr="0091005D">
              <w:rPr>
                <w:rFonts w:eastAsia="Times New Roman"/>
              </w:rPr>
              <w:t xml:space="preserve">The third error level is for the order. Order level errors will only occur with dosing order checks. Please see the </w:t>
            </w:r>
            <w:hyperlink r:id="rId34" w:history="1">
              <w:r w:rsidRPr="0091005D">
                <w:rPr>
                  <w:rFonts w:eastAsia="Times New Roman"/>
                  <w:i/>
                </w:rPr>
                <w:t>Dosing Order Check User Manual</w:t>
              </w:r>
            </w:hyperlink>
            <w:r w:rsidRPr="0091005D">
              <w:rPr>
                <w:rFonts w:eastAsia="Times New Roman"/>
              </w:rPr>
              <w:t xml:space="preserve"> for more information.</w:t>
            </w:r>
          </w:p>
        </w:tc>
      </w:tr>
    </w:tbl>
    <w:p w:rsidR="00216B72" w:rsidRPr="0091005D" w:rsidRDefault="00216B72" w:rsidP="002E37D1"/>
    <w:tbl>
      <w:tblPr>
        <w:tblW w:w="946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5"/>
        <w:gridCol w:w="2484"/>
        <w:gridCol w:w="1958"/>
        <w:gridCol w:w="3796"/>
      </w:tblGrid>
      <w:tr w:rsidR="00336BE2" w:rsidRPr="0091005D" w:rsidTr="006D3E80">
        <w:trPr>
          <w:trHeight w:val="422"/>
          <w:tblHeader/>
        </w:trPr>
        <w:tc>
          <w:tcPr>
            <w:tcW w:w="1225" w:type="dxa"/>
            <w:shd w:val="clear" w:color="auto" w:fill="E6E6E6"/>
            <w:vAlign w:val="center"/>
          </w:tcPr>
          <w:p w:rsidR="00336BE2" w:rsidRPr="0091005D" w:rsidRDefault="00336BE2" w:rsidP="00D345C0">
            <w:pPr>
              <w:autoSpaceDE w:val="0"/>
              <w:autoSpaceDN w:val="0"/>
              <w:adjustRightInd w:val="0"/>
              <w:spacing w:before="120" w:after="120"/>
              <w:rPr>
                <w:rFonts w:eastAsia="Times New Roman"/>
                <w:b/>
                <w:iCs/>
                <w:color w:val="auto"/>
              </w:rPr>
            </w:pPr>
            <w:r w:rsidRPr="0091005D">
              <w:rPr>
                <w:rFonts w:eastAsia="Times New Roman"/>
                <w:b/>
                <w:iCs/>
                <w:color w:val="auto"/>
              </w:rPr>
              <w:t>Error Level</w:t>
            </w:r>
          </w:p>
        </w:tc>
        <w:tc>
          <w:tcPr>
            <w:tcW w:w="2484" w:type="dxa"/>
            <w:shd w:val="clear" w:color="auto" w:fill="E6E6E6"/>
            <w:vAlign w:val="center"/>
          </w:tcPr>
          <w:p w:rsidR="00336BE2" w:rsidRPr="0091005D" w:rsidRDefault="00336BE2" w:rsidP="00364662">
            <w:pPr>
              <w:autoSpaceDE w:val="0"/>
              <w:autoSpaceDN w:val="0"/>
              <w:adjustRightInd w:val="0"/>
              <w:spacing w:before="120" w:after="120"/>
              <w:rPr>
                <w:rFonts w:eastAsia="Times New Roman"/>
                <w:b/>
                <w:iCs/>
                <w:color w:val="auto"/>
              </w:rPr>
            </w:pPr>
            <w:r w:rsidRPr="0091005D">
              <w:rPr>
                <w:rFonts w:eastAsia="Times New Roman"/>
                <w:b/>
                <w:iCs/>
                <w:color w:val="auto"/>
              </w:rPr>
              <w:t>Error Message</w:t>
            </w:r>
          </w:p>
        </w:tc>
        <w:tc>
          <w:tcPr>
            <w:tcW w:w="1958" w:type="dxa"/>
            <w:shd w:val="clear" w:color="auto" w:fill="E6E6E6"/>
            <w:vAlign w:val="center"/>
          </w:tcPr>
          <w:p w:rsidR="00336BE2" w:rsidRPr="0091005D" w:rsidRDefault="00336BE2" w:rsidP="00B00AC9">
            <w:pPr>
              <w:autoSpaceDE w:val="0"/>
              <w:autoSpaceDN w:val="0"/>
              <w:adjustRightInd w:val="0"/>
              <w:spacing w:before="120" w:after="120"/>
              <w:rPr>
                <w:rFonts w:eastAsia="Times New Roman"/>
                <w:b/>
                <w:iCs/>
                <w:color w:val="auto"/>
              </w:rPr>
            </w:pPr>
            <w:r w:rsidRPr="0091005D">
              <w:rPr>
                <w:rFonts w:eastAsia="Times New Roman"/>
                <w:b/>
                <w:iCs/>
                <w:color w:val="auto"/>
              </w:rPr>
              <w:t>Reason</w:t>
            </w:r>
          </w:p>
        </w:tc>
        <w:tc>
          <w:tcPr>
            <w:tcW w:w="3796" w:type="dxa"/>
            <w:shd w:val="clear" w:color="auto" w:fill="E6E6E6"/>
            <w:vAlign w:val="center"/>
          </w:tcPr>
          <w:p w:rsidR="00336BE2" w:rsidRPr="0091005D" w:rsidRDefault="00336BE2" w:rsidP="0016717F">
            <w:pPr>
              <w:autoSpaceDE w:val="0"/>
              <w:autoSpaceDN w:val="0"/>
              <w:adjustRightInd w:val="0"/>
              <w:spacing w:before="120" w:after="120"/>
              <w:rPr>
                <w:rFonts w:eastAsia="Times New Roman"/>
                <w:b/>
                <w:iCs/>
                <w:color w:val="auto"/>
              </w:rPr>
            </w:pPr>
            <w:r w:rsidRPr="0091005D">
              <w:rPr>
                <w:rFonts w:eastAsia="Times New Roman"/>
                <w:b/>
                <w:iCs/>
                <w:color w:val="auto"/>
              </w:rPr>
              <w:t>Why message is being displayed</w:t>
            </w:r>
          </w:p>
        </w:tc>
      </w:tr>
      <w:tr w:rsidR="00336BE2" w:rsidRPr="0091005D" w:rsidTr="00EE3ABF">
        <w:trPr>
          <w:trHeight w:val="458"/>
        </w:trPr>
        <w:tc>
          <w:tcPr>
            <w:tcW w:w="1225" w:type="dxa"/>
          </w:tcPr>
          <w:p w:rsidR="00336BE2" w:rsidRPr="0091005D" w:rsidRDefault="00336BE2" w:rsidP="00336BE2">
            <w:pPr>
              <w:autoSpaceDE w:val="0"/>
              <w:autoSpaceDN w:val="0"/>
              <w:adjustRightInd w:val="0"/>
              <w:spacing w:before="40" w:after="40"/>
              <w:rPr>
                <w:rFonts w:eastAsia="Times New Roman"/>
                <w:iCs/>
                <w:color w:val="auto"/>
              </w:rPr>
            </w:pPr>
            <w:r w:rsidRPr="0091005D">
              <w:rPr>
                <w:rFonts w:eastAsia="Times New Roman"/>
                <w:iCs/>
                <w:color w:val="auto"/>
              </w:rPr>
              <w:t>System</w:t>
            </w:r>
          </w:p>
        </w:tc>
        <w:tc>
          <w:tcPr>
            <w:tcW w:w="2484" w:type="dxa"/>
          </w:tcPr>
          <w:p w:rsidR="00336BE2" w:rsidRPr="0091005D" w:rsidRDefault="00336BE2" w:rsidP="00336BE2">
            <w:pPr>
              <w:spacing w:before="40" w:after="40"/>
              <w:rPr>
                <w:rFonts w:eastAsia="Times New Roman"/>
                <w:color w:val="auto"/>
              </w:rPr>
            </w:pPr>
            <w:r w:rsidRPr="0091005D">
              <w:rPr>
                <w:rFonts w:eastAsia="Times New Roman"/>
                <w:color w:val="auto"/>
              </w:rPr>
              <w:t>No Enhanced Order Checks can be performed.</w:t>
            </w:r>
          </w:p>
        </w:tc>
        <w:tc>
          <w:tcPr>
            <w:tcW w:w="1958" w:type="dxa"/>
          </w:tcPr>
          <w:p w:rsidR="00336BE2" w:rsidRPr="0091005D" w:rsidRDefault="00336BE2" w:rsidP="00336BE2">
            <w:pPr>
              <w:spacing w:before="40" w:after="40"/>
              <w:rPr>
                <w:rFonts w:eastAsia="Times New Roman"/>
                <w:color w:val="auto"/>
              </w:rPr>
            </w:pPr>
            <w:r w:rsidRPr="0091005D">
              <w:rPr>
                <w:rFonts w:eastAsia="Times New Roman"/>
                <w:color w:val="auto"/>
              </w:rPr>
              <w:t>Vendor Database cannot be reached.</w:t>
            </w:r>
          </w:p>
        </w:tc>
        <w:tc>
          <w:tcPr>
            <w:tcW w:w="3796" w:type="dxa"/>
          </w:tcPr>
          <w:p w:rsidR="00336BE2" w:rsidRPr="0091005D" w:rsidRDefault="00336BE2" w:rsidP="00336BE2">
            <w:pPr>
              <w:spacing w:before="40" w:after="40"/>
              <w:rPr>
                <w:rFonts w:eastAsia="Times New Roman"/>
                <w:color w:val="auto"/>
              </w:rPr>
            </w:pPr>
            <w:r w:rsidRPr="0091005D">
              <w:rPr>
                <w:rFonts w:eastAsia="Times New Roman"/>
                <w:color w:val="auto"/>
              </w:rPr>
              <w:t>The connectivity to the vendor database has gone down. A MailMan message is sent to the G. PSS ORDER CHECKS mail group when the link goes down and when it comes back up.</w:t>
            </w:r>
          </w:p>
        </w:tc>
      </w:tr>
      <w:tr w:rsidR="00336BE2" w:rsidRPr="0091005D" w:rsidTr="003218BB">
        <w:trPr>
          <w:cantSplit/>
        </w:trPr>
        <w:tc>
          <w:tcPr>
            <w:tcW w:w="1225" w:type="dxa"/>
          </w:tcPr>
          <w:p w:rsidR="00336BE2" w:rsidRPr="0091005D" w:rsidRDefault="00336BE2" w:rsidP="00336BE2">
            <w:pPr>
              <w:autoSpaceDE w:val="0"/>
              <w:autoSpaceDN w:val="0"/>
              <w:adjustRightInd w:val="0"/>
              <w:spacing w:before="40" w:after="40"/>
              <w:rPr>
                <w:rFonts w:eastAsia="Times New Roman"/>
                <w:iCs/>
                <w:color w:val="auto"/>
              </w:rPr>
            </w:pPr>
            <w:r w:rsidRPr="0091005D">
              <w:rPr>
                <w:rFonts w:eastAsia="Times New Roman"/>
                <w:iCs/>
                <w:color w:val="auto"/>
              </w:rPr>
              <w:t>System</w:t>
            </w:r>
          </w:p>
        </w:tc>
        <w:tc>
          <w:tcPr>
            <w:tcW w:w="2484" w:type="dxa"/>
          </w:tcPr>
          <w:p w:rsidR="00336BE2" w:rsidRPr="0091005D" w:rsidRDefault="00336BE2" w:rsidP="00336BE2">
            <w:pPr>
              <w:spacing w:before="40" w:after="40"/>
              <w:rPr>
                <w:rFonts w:eastAsia="Times New Roman"/>
                <w:color w:val="auto"/>
              </w:rPr>
            </w:pPr>
            <w:r w:rsidRPr="0091005D">
              <w:rPr>
                <w:rFonts w:eastAsia="Times New Roman"/>
                <w:color w:val="auto"/>
              </w:rPr>
              <w:t>No Enhanced Order Checks can be performed.</w:t>
            </w:r>
          </w:p>
        </w:tc>
        <w:tc>
          <w:tcPr>
            <w:tcW w:w="1958" w:type="dxa"/>
          </w:tcPr>
          <w:p w:rsidR="00336BE2" w:rsidRPr="0091005D" w:rsidRDefault="00336BE2" w:rsidP="00336BE2">
            <w:pPr>
              <w:spacing w:before="40" w:after="40"/>
              <w:rPr>
                <w:rFonts w:eastAsia="Times New Roman"/>
                <w:color w:val="auto"/>
              </w:rPr>
            </w:pPr>
            <w:r w:rsidRPr="0091005D">
              <w:rPr>
                <w:rFonts w:eastAsia="Times New Roman"/>
                <w:color w:val="auto"/>
              </w:rPr>
              <w:t>The connection to the vendor database has been disabled.</w:t>
            </w:r>
          </w:p>
        </w:tc>
        <w:tc>
          <w:tcPr>
            <w:tcW w:w="3796" w:type="dxa"/>
          </w:tcPr>
          <w:p w:rsidR="00336BE2" w:rsidRPr="0091005D" w:rsidRDefault="00336BE2" w:rsidP="00336BE2">
            <w:pPr>
              <w:spacing w:before="40" w:after="40"/>
              <w:rPr>
                <w:rFonts w:eastAsia="Times New Roman"/>
                <w:color w:val="auto"/>
              </w:rPr>
            </w:pPr>
            <w:r w:rsidRPr="0091005D">
              <w:rPr>
                <w:rFonts w:eastAsia="Times New Roman"/>
                <w:color w:val="auto"/>
              </w:rPr>
              <w:t>A user has executed the Enable/Disable Vendor Database Link [PSS ENABLE/DISABLE DB LINK] option and disabled the interface.</w:t>
            </w:r>
          </w:p>
        </w:tc>
      </w:tr>
      <w:tr w:rsidR="00336BE2" w:rsidRPr="0091005D" w:rsidTr="006D3E80">
        <w:trPr>
          <w:cantSplit/>
        </w:trPr>
        <w:tc>
          <w:tcPr>
            <w:tcW w:w="1225" w:type="dxa"/>
          </w:tcPr>
          <w:p w:rsidR="00336BE2" w:rsidRPr="0091005D" w:rsidRDefault="00336BE2" w:rsidP="00A82C3F">
            <w:pPr>
              <w:pStyle w:val="TableText"/>
            </w:pPr>
            <w:r w:rsidRPr="0091005D">
              <w:lastRenderedPageBreak/>
              <w:t>System</w:t>
            </w:r>
          </w:p>
        </w:tc>
        <w:tc>
          <w:tcPr>
            <w:tcW w:w="2484" w:type="dxa"/>
          </w:tcPr>
          <w:p w:rsidR="00336BE2" w:rsidRPr="0091005D" w:rsidRDefault="00336BE2" w:rsidP="00A82C3F">
            <w:pPr>
              <w:pStyle w:val="TableText"/>
            </w:pPr>
            <w:r w:rsidRPr="0091005D">
              <w:t>No Enhanced Order Checks can be performed</w:t>
            </w:r>
          </w:p>
        </w:tc>
        <w:tc>
          <w:tcPr>
            <w:tcW w:w="1958" w:type="dxa"/>
          </w:tcPr>
          <w:p w:rsidR="00336BE2" w:rsidRPr="0091005D" w:rsidRDefault="00336BE2" w:rsidP="00A82C3F">
            <w:pPr>
              <w:pStyle w:val="TableText"/>
            </w:pPr>
            <w:r w:rsidRPr="0091005D">
              <w:t>Vendor database updates are being processed</w:t>
            </w:r>
          </w:p>
        </w:tc>
        <w:tc>
          <w:tcPr>
            <w:tcW w:w="3796" w:type="dxa"/>
          </w:tcPr>
          <w:p w:rsidR="00336BE2" w:rsidRPr="0091005D" w:rsidRDefault="00336BE2" w:rsidP="00A82C3F">
            <w:pPr>
              <w:pStyle w:val="TableText"/>
            </w:pPr>
            <w:r w:rsidRPr="0091005D">
              <w:t>The vendor database (custom and standard data) is being updated using the DATUP (Data Update) process.</w:t>
            </w:r>
          </w:p>
        </w:tc>
      </w:tr>
      <w:tr w:rsidR="00336BE2" w:rsidRPr="0091005D" w:rsidTr="00EE3ABF">
        <w:tc>
          <w:tcPr>
            <w:tcW w:w="1225" w:type="dxa"/>
          </w:tcPr>
          <w:p w:rsidR="00336BE2" w:rsidRPr="0091005D" w:rsidRDefault="00336BE2" w:rsidP="00A82C3F">
            <w:pPr>
              <w:pStyle w:val="TableText"/>
            </w:pPr>
            <w:bookmarkStart w:id="679" w:name="PSO_391_292q"/>
            <w:bookmarkEnd w:id="679"/>
            <w:r w:rsidRPr="0091005D">
              <w:t>System</w:t>
            </w:r>
          </w:p>
        </w:tc>
        <w:tc>
          <w:tcPr>
            <w:tcW w:w="2484" w:type="dxa"/>
          </w:tcPr>
          <w:p w:rsidR="00336BE2" w:rsidRPr="0091005D" w:rsidRDefault="00326BBA" w:rsidP="00A82C3F">
            <w:pPr>
              <w:pStyle w:val="TableText"/>
            </w:pPr>
            <w:r w:rsidRPr="0091005D">
              <w:t>“Signature</w:t>
            </w:r>
            <w:r w:rsidR="00336BE2" w:rsidRPr="0091005D">
              <w:t xml:space="preserve"> Failed- Order Auto Discontinued”</w:t>
            </w:r>
          </w:p>
        </w:tc>
        <w:tc>
          <w:tcPr>
            <w:tcW w:w="1958" w:type="dxa"/>
          </w:tcPr>
          <w:p w:rsidR="00336BE2" w:rsidRPr="0091005D" w:rsidRDefault="00336BE2" w:rsidP="00A82C3F">
            <w:pPr>
              <w:pStyle w:val="TableText"/>
            </w:pPr>
            <w:r w:rsidRPr="0091005D">
              <w:t>Hash Mismatch</w:t>
            </w:r>
          </w:p>
        </w:tc>
        <w:tc>
          <w:tcPr>
            <w:tcW w:w="3796" w:type="dxa"/>
          </w:tcPr>
          <w:p w:rsidR="00336BE2" w:rsidRPr="0091005D" w:rsidRDefault="00336BE2" w:rsidP="00A82C3F">
            <w:pPr>
              <w:pStyle w:val="TableText"/>
            </w:pPr>
            <w:r w:rsidRPr="0091005D">
              <w:t xml:space="preserve">Original digitally signed CS order placed in CPRS is checked to ensure data fields are not altered from the time the order is signed in CPRS and later selected for processing in backdoor pharmacy. </w:t>
            </w:r>
          </w:p>
        </w:tc>
      </w:tr>
      <w:tr w:rsidR="00336BE2" w:rsidRPr="0091005D" w:rsidTr="00EE3ABF">
        <w:tc>
          <w:tcPr>
            <w:tcW w:w="1225" w:type="dxa"/>
          </w:tcPr>
          <w:p w:rsidR="00336BE2" w:rsidRPr="0091005D" w:rsidRDefault="00336BE2" w:rsidP="00A82C3F">
            <w:pPr>
              <w:pStyle w:val="TableText"/>
            </w:pPr>
            <w:r w:rsidRPr="0091005D">
              <w:t>System</w:t>
            </w:r>
          </w:p>
        </w:tc>
        <w:tc>
          <w:tcPr>
            <w:tcW w:w="2484" w:type="dxa"/>
          </w:tcPr>
          <w:p w:rsidR="00336BE2" w:rsidRPr="0091005D" w:rsidRDefault="003C0DA0" w:rsidP="00A82C3F">
            <w:pPr>
              <w:pStyle w:val="TableText"/>
            </w:pPr>
            <w:bookmarkStart w:id="680" w:name="p170_545"/>
            <w:bookmarkEnd w:id="680"/>
            <w:ins w:id="681" w:author="Fred Perez" w:date="2019-03-07T14:02:00Z">
              <w:r w:rsidRPr="00550A5D">
                <w:t>"Rx processed: PIV Card Cert Expired - NO ACTION REQ</w:t>
              </w:r>
              <w:r>
                <w:t>.</w:t>
              </w:r>
              <w:r w:rsidRPr="00550A5D">
                <w:t>"</w:t>
              </w:r>
            </w:ins>
            <w:del w:id="682" w:author="Fred Perez" w:date="2019-03-07T14:02:00Z">
              <w:r w:rsidR="00336BE2" w:rsidRPr="0091005D" w:rsidDel="003C0DA0">
                <w:delText>“DEA certificate expired. Renew your certificate.”</w:delText>
              </w:r>
            </w:del>
          </w:p>
        </w:tc>
        <w:tc>
          <w:tcPr>
            <w:tcW w:w="1958" w:type="dxa"/>
          </w:tcPr>
          <w:p w:rsidR="00336BE2" w:rsidRPr="0091005D" w:rsidRDefault="00336BE2" w:rsidP="00A82C3F">
            <w:pPr>
              <w:pStyle w:val="TableText"/>
            </w:pPr>
            <w:r w:rsidRPr="0091005D">
              <w:t>Validity of the DEA certificate.</w:t>
            </w:r>
          </w:p>
        </w:tc>
        <w:tc>
          <w:tcPr>
            <w:tcW w:w="3796" w:type="dxa"/>
          </w:tcPr>
          <w:p w:rsidR="00336BE2" w:rsidRPr="0091005D" w:rsidRDefault="00336BE2" w:rsidP="00A82C3F">
            <w:pPr>
              <w:pStyle w:val="TableText"/>
            </w:pPr>
            <w:r w:rsidRPr="0091005D">
              <w:t>Kernel API check for the validity of the DEA certificate. If certificate is revoked or expired, the API will return the appropriate error code.</w:t>
            </w:r>
          </w:p>
        </w:tc>
      </w:tr>
      <w:tr w:rsidR="00336BE2" w:rsidRPr="0091005D" w:rsidTr="00EE3ABF">
        <w:tc>
          <w:tcPr>
            <w:tcW w:w="1225" w:type="dxa"/>
          </w:tcPr>
          <w:p w:rsidR="00336BE2" w:rsidRPr="0091005D" w:rsidRDefault="00336BE2" w:rsidP="00A82C3F">
            <w:pPr>
              <w:pStyle w:val="TableText"/>
            </w:pPr>
            <w:r w:rsidRPr="0091005D">
              <w:t>System</w:t>
            </w:r>
          </w:p>
        </w:tc>
        <w:tc>
          <w:tcPr>
            <w:tcW w:w="2484" w:type="dxa"/>
          </w:tcPr>
          <w:p w:rsidR="00336BE2" w:rsidRPr="0091005D" w:rsidRDefault="00336BE2" w:rsidP="00A82C3F">
            <w:pPr>
              <w:pStyle w:val="TableText"/>
            </w:pPr>
            <w:r w:rsidRPr="0091005D">
              <w:t>No Enhanced Order Checks can be performed</w:t>
            </w:r>
          </w:p>
        </w:tc>
        <w:tc>
          <w:tcPr>
            <w:tcW w:w="1958" w:type="dxa"/>
          </w:tcPr>
          <w:p w:rsidR="00336BE2" w:rsidRPr="0091005D" w:rsidRDefault="00336BE2" w:rsidP="00A82C3F">
            <w:pPr>
              <w:pStyle w:val="TableText"/>
            </w:pPr>
            <w:r w:rsidRPr="0091005D">
              <w:t>An unexpected error has occurred</w:t>
            </w:r>
          </w:p>
        </w:tc>
        <w:tc>
          <w:tcPr>
            <w:tcW w:w="3796" w:type="dxa"/>
          </w:tcPr>
          <w:p w:rsidR="00336BE2" w:rsidRPr="0091005D" w:rsidRDefault="00336BE2" w:rsidP="00A82C3F">
            <w:pPr>
              <w:pStyle w:val="TableText"/>
            </w:pPr>
            <w:r w:rsidRPr="0091005D">
              <w:t>There is a system network problem and the vendor database cannot be reached or a software interface issue.</w:t>
            </w:r>
          </w:p>
        </w:tc>
      </w:tr>
      <w:tr w:rsidR="00982446" w:rsidRPr="0091005D" w:rsidTr="00EE3ABF">
        <w:tc>
          <w:tcPr>
            <w:tcW w:w="1225" w:type="dxa"/>
          </w:tcPr>
          <w:p w:rsidR="00982446" w:rsidRPr="0091005D" w:rsidRDefault="00982446" w:rsidP="00A82C3F">
            <w:pPr>
              <w:pStyle w:val="TableText"/>
            </w:pPr>
            <w:r>
              <w:t>System</w:t>
            </w:r>
          </w:p>
        </w:tc>
        <w:tc>
          <w:tcPr>
            <w:tcW w:w="2484" w:type="dxa"/>
          </w:tcPr>
          <w:p w:rsidR="00982446" w:rsidRPr="0091005D" w:rsidRDefault="00982446" w:rsidP="00A82C3F">
            <w:pPr>
              <w:pStyle w:val="TableText"/>
            </w:pPr>
            <w:r>
              <w:t>No Dosing Order Checks can be performed</w:t>
            </w:r>
          </w:p>
        </w:tc>
        <w:tc>
          <w:tcPr>
            <w:tcW w:w="1958" w:type="dxa"/>
          </w:tcPr>
          <w:p w:rsidR="00982446" w:rsidRPr="0091005D" w:rsidRDefault="00982446" w:rsidP="00A82C3F">
            <w:pPr>
              <w:pStyle w:val="TableText"/>
            </w:pPr>
            <w:r>
              <w:t>Dosing Order Checks are disabled</w:t>
            </w:r>
          </w:p>
        </w:tc>
        <w:tc>
          <w:tcPr>
            <w:tcW w:w="3796" w:type="dxa"/>
          </w:tcPr>
          <w:p w:rsidR="00982446" w:rsidRPr="0091005D" w:rsidRDefault="00982446" w:rsidP="00A82C3F">
            <w:pPr>
              <w:pStyle w:val="TableText"/>
            </w:pPr>
            <w:r>
              <w:t xml:space="preserve">A user has executed the </w:t>
            </w:r>
            <w:r w:rsidRPr="00A66434">
              <w:rPr>
                <w:i/>
              </w:rPr>
              <w:t>Enable/Disable Dosing Order Checks</w:t>
            </w:r>
            <w:r w:rsidRPr="00A66434">
              <w:t xml:space="preserve"> [PSS Dosing Order Checks] option</w:t>
            </w:r>
            <w:r>
              <w:t>.</w:t>
            </w:r>
          </w:p>
        </w:tc>
      </w:tr>
      <w:tr w:rsidR="00336BE2" w:rsidRPr="0091005D" w:rsidTr="00EE3ABF">
        <w:tc>
          <w:tcPr>
            <w:tcW w:w="1225" w:type="dxa"/>
          </w:tcPr>
          <w:p w:rsidR="00336BE2" w:rsidRPr="0091005D" w:rsidRDefault="00336BE2" w:rsidP="00A82C3F">
            <w:pPr>
              <w:pStyle w:val="TableText"/>
            </w:pPr>
            <w:r w:rsidRPr="0091005D">
              <w:t>Drug</w:t>
            </w:r>
          </w:p>
        </w:tc>
        <w:tc>
          <w:tcPr>
            <w:tcW w:w="2484" w:type="dxa"/>
          </w:tcPr>
          <w:p w:rsidR="00336BE2" w:rsidRPr="0091005D" w:rsidRDefault="00336BE2" w:rsidP="00A82C3F">
            <w:pPr>
              <w:pStyle w:val="TableText"/>
            </w:pPr>
            <w:r w:rsidRPr="0091005D">
              <w:t>Enhanced Order Checks cannot be performed for Local or Local Outpatient Drug: &lt;DRUG NAME&gt;</w:t>
            </w:r>
          </w:p>
        </w:tc>
        <w:tc>
          <w:tcPr>
            <w:tcW w:w="1958" w:type="dxa"/>
          </w:tcPr>
          <w:p w:rsidR="00336BE2" w:rsidRPr="0091005D" w:rsidRDefault="00336BE2" w:rsidP="00A82C3F">
            <w:pPr>
              <w:pStyle w:val="TableText"/>
            </w:pPr>
            <w:r w:rsidRPr="0091005D">
              <w:t>Drug not matched to NDF</w:t>
            </w:r>
          </w:p>
        </w:tc>
        <w:tc>
          <w:tcPr>
            <w:tcW w:w="3796" w:type="dxa"/>
          </w:tcPr>
          <w:p w:rsidR="00336BE2" w:rsidRPr="0091005D" w:rsidRDefault="00336BE2" w:rsidP="00A82C3F">
            <w:pPr>
              <w:pStyle w:val="TableText"/>
            </w:pPr>
            <w:r w:rsidRPr="0091005D">
              <w:t>The local drug being ordered/ or on profile has not been matched to NDF.  Matching the drug to a VA Product will eliminate this message.</w:t>
            </w:r>
          </w:p>
        </w:tc>
      </w:tr>
      <w:tr w:rsidR="00336BE2" w:rsidRPr="0091005D" w:rsidTr="00EE3ABF">
        <w:tc>
          <w:tcPr>
            <w:tcW w:w="1225" w:type="dxa"/>
          </w:tcPr>
          <w:p w:rsidR="00A82C3F" w:rsidRPr="0091005D" w:rsidRDefault="00336BE2" w:rsidP="00336BE2">
            <w:pPr>
              <w:autoSpaceDE w:val="0"/>
              <w:autoSpaceDN w:val="0"/>
              <w:adjustRightInd w:val="0"/>
              <w:spacing w:before="40" w:after="40"/>
              <w:rPr>
                <w:rFonts w:eastAsia="Times New Roman"/>
                <w:iCs/>
                <w:color w:val="auto"/>
              </w:rPr>
            </w:pPr>
            <w:r w:rsidRPr="0091005D">
              <w:rPr>
                <w:rFonts w:eastAsia="Times New Roman"/>
                <w:iCs/>
                <w:color w:val="auto"/>
              </w:rPr>
              <w:t>Drug</w:t>
            </w:r>
          </w:p>
          <w:p w:rsidR="00336BE2" w:rsidRPr="0091005D" w:rsidRDefault="00A82C3F" w:rsidP="00A82C3F">
            <w:pPr>
              <w:tabs>
                <w:tab w:val="left" w:pos="825"/>
              </w:tabs>
              <w:rPr>
                <w:rFonts w:eastAsia="Times New Roman"/>
              </w:rPr>
            </w:pPr>
            <w:r w:rsidRPr="0091005D">
              <w:rPr>
                <w:rFonts w:eastAsia="Times New Roman"/>
              </w:rPr>
              <w:tab/>
            </w:r>
          </w:p>
        </w:tc>
        <w:tc>
          <w:tcPr>
            <w:tcW w:w="2484" w:type="dxa"/>
          </w:tcPr>
          <w:p w:rsidR="00336BE2" w:rsidRPr="0091005D" w:rsidRDefault="00336BE2" w:rsidP="00336BE2">
            <w:pPr>
              <w:spacing w:before="40" w:after="120"/>
              <w:rPr>
                <w:rFonts w:eastAsia="Times New Roman"/>
                <w:color w:val="auto"/>
              </w:rPr>
            </w:pPr>
            <w:r w:rsidRPr="0091005D">
              <w:rPr>
                <w:rFonts w:eastAsia="Times New Roman"/>
                <w:color w:val="auto"/>
              </w:rPr>
              <w:t>Order Checks could not be done for Remote Drug: &lt;DRUG NAME&gt;, please complete a manual check for Drug Interactions and Duplicate Therapy.</w:t>
            </w:r>
          </w:p>
          <w:p w:rsidR="00336BE2" w:rsidRPr="0091005D" w:rsidRDefault="00336BE2" w:rsidP="00336BE2">
            <w:pPr>
              <w:spacing w:before="40" w:after="40"/>
              <w:rPr>
                <w:rFonts w:eastAsia="Times New Roman"/>
                <w:color w:val="auto"/>
              </w:rPr>
            </w:pPr>
            <w:r w:rsidRPr="0091005D">
              <w:rPr>
                <w:rFonts w:eastAsia="Times New Roman"/>
                <w:color w:val="auto"/>
              </w:rPr>
              <w:t>Remote order indicator</w:t>
            </w:r>
          </w:p>
        </w:tc>
        <w:tc>
          <w:tcPr>
            <w:tcW w:w="1958" w:type="dxa"/>
          </w:tcPr>
          <w:p w:rsidR="00336BE2" w:rsidRPr="0091005D" w:rsidRDefault="00336BE2" w:rsidP="00336BE2">
            <w:pPr>
              <w:spacing w:before="40" w:after="40"/>
              <w:rPr>
                <w:rFonts w:eastAsia="Times New Roman"/>
                <w:color w:val="auto"/>
              </w:rPr>
            </w:pPr>
          </w:p>
        </w:tc>
        <w:tc>
          <w:tcPr>
            <w:tcW w:w="3796" w:type="dxa"/>
          </w:tcPr>
          <w:p w:rsidR="00336BE2" w:rsidRPr="0091005D" w:rsidRDefault="00336BE2" w:rsidP="00336BE2">
            <w:pPr>
              <w:spacing w:before="40" w:after="40"/>
              <w:rPr>
                <w:rFonts w:eastAsia="Times New Roman"/>
                <w:color w:val="auto"/>
              </w:rPr>
            </w:pPr>
            <w:r w:rsidRPr="0091005D">
              <w:rPr>
                <w:rFonts w:eastAsia="Times New Roman"/>
                <w:color w:val="auto"/>
              </w:rPr>
              <w:t xml:space="preserve">If this error message is displayed, it means that the VA product that the local or remote drug being ordered/or on the local or remote profile does not have a GCNSEQNO or in rare cases, the GCNSEQNO assigned to the VA Product does not match up with a GCNSEQNO in the vendor database. </w:t>
            </w:r>
          </w:p>
        </w:tc>
      </w:tr>
      <w:tr w:rsidR="00336BE2" w:rsidRPr="0091005D" w:rsidTr="00EE3ABF">
        <w:tc>
          <w:tcPr>
            <w:tcW w:w="1225" w:type="dxa"/>
          </w:tcPr>
          <w:p w:rsidR="00336BE2" w:rsidRPr="0091005D" w:rsidRDefault="00336BE2" w:rsidP="00336BE2">
            <w:pPr>
              <w:autoSpaceDE w:val="0"/>
              <w:autoSpaceDN w:val="0"/>
              <w:adjustRightInd w:val="0"/>
              <w:spacing w:before="40" w:after="40"/>
              <w:rPr>
                <w:rFonts w:eastAsia="Times New Roman"/>
                <w:iCs/>
                <w:color w:val="auto"/>
              </w:rPr>
            </w:pPr>
            <w:r w:rsidRPr="0091005D">
              <w:rPr>
                <w:rFonts w:eastAsia="Times New Roman"/>
                <w:iCs/>
                <w:color w:val="auto"/>
              </w:rPr>
              <w:t>Drug</w:t>
            </w:r>
          </w:p>
        </w:tc>
        <w:tc>
          <w:tcPr>
            <w:tcW w:w="2484" w:type="dxa"/>
          </w:tcPr>
          <w:p w:rsidR="00336BE2" w:rsidRPr="0091005D" w:rsidRDefault="00336BE2" w:rsidP="00336BE2">
            <w:pPr>
              <w:spacing w:before="40" w:after="40"/>
              <w:rPr>
                <w:rFonts w:eastAsia="Times New Roman"/>
                <w:color w:val="auto"/>
              </w:rPr>
            </w:pPr>
            <w:r w:rsidRPr="0091005D">
              <w:rPr>
                <w:rFonts w:eastAsia="Times New Roman"/>
                <w:color w:val="auto"/>
              </w:rPr>
              <w:t>Enhanced Order Checks cannot be performed for Orderable Item: &lt;OI NAME&gt;</w:t>
            </w:r>
          </w:p>
        </w:tc>
        <w:tc>
          <w:tcPr>
            <w:tcW w:w="1958" w:type="dxa"/>
          </w:tcPr>
          <w:p w:rsidR="00336BE2" w:rsidRPr="0091005D" w:rsidRDefault="00336BE2" w:rsidP="00336BE2">
            <w:pPr>
              <w:spacing w:before="40" w:after="40"/>
              <w:rPr>
                <w:rFonts w:eastAsia="Times New Roman"/>
                <w:color w:val="auto"/>
              </w:rPr>
            </w:pPr>
            <w:r w:rsidRPr="0091005D">
              <w:rPr>
                <w:rFonts w:eastAsia="Times New Roman"/>
                <w:color w:val="auto"/>
              </w:rPr>
              <w:t>No active Dispense Drug found</w:t>
            </w:r>
          </w:p>
        </w:tc>
        <w:tc>
          <w:tcPr>
            <w:tcW w:w="3796" w:type="dxa"/>
          </w:tcPr>
          <w:p w:rsidR="00336BE2" w:rsidRPr="0091005D" w:rsidRDefault="00336BE2" w:rsidP="00336BE2">
            <w:pPr>
              <w:spacing w:before="40" w:after="40"/>
              <w:rPr>
                <w:rFonts w:eastAsia="Times New Roman"/>
                <w:color w:val="auto"/>
              </w:rPr>
            </w:pPr>
            <w:r w:rsidRPr="0091005D">
              <w:rPr>
                <w:rFonts w:eastAsia="Times New Roman"/>
                <w:color w:val="auto"/>
              </w:rPr>
              <w:t>Highly unlikely that this error would be seen. At the time the order check was being performed the orderable item did not have an active dispense drug associated.</w:t>
            </w:r>
          </w:p>
        </w:tc>
      </w:tr>
    </w:tbl>
    <w:p w:rsidR="00E5052F" w:rsidRPr="0091005D" w:rsidRDefault="00016E8A" w:rsidP="00DB1850">
      <w:pPr>
        <w:pStyle w:val="ChapterHeading"/>
      </w:pPr>
      <w:bookmarkStart w:id="683" w:name="PSO_391_77"/>
      <w:bookmarkEnd w:id="683"/>
      <w:r w:rsidRPr="0091005D">
        <w:br w:type="page"/>
      </w:r>
      <w:bookmarkStart w:id="684" w:name="Page_145"/>
      <w:bookmarkStart w:id="685" w:name="Page_162"/>
      <w:bookmarkStart w:id="686" w:name="Page_163"/>
      <w:bookmarkStart w:id="687" w:name="_Toc428973233"/>
      <w:bookmarkStart w:id="688" w:name="_Toc4750964"/>
      <w:bookmarkEnd w:id="684"/>
      <w:bookmarkEnd w:id="685"/>
      <w:bookmarkEnd w:id="686"/>
      <w:r w:rsidR="00645085" w:rsidRPr="0091005D">
        <w:lastRenderedPageBreak/>
        <w:t>Glossary</w:t>
      </w:r>
      <w:bookmarkStart w:id="689" w:name="Glossary"/>
      <w:bookmarkEnd w:id="652"/>
      <w:bookmarkEnd w:id="653"/>
      <w:bookmarkEnd w:id="654"/>
      <w:bookmarkEnd w:id="655"/>
      <w:bookmarkEnd w:id="656"/>
      <w:bookmarkEnd w:id="657"/>
      <w:bookmarkEnd w:id="687"/>
      <w:bookmarkEnd w:id="688"/>
      <w:bookmarkEnd w:id="689"/>
    </w:p>
    <w:p w:rsidR="00825A10" w:rsidRPr="0091005D" w:rsidRDefault="0086145C" w:rsidP="00B62C66">
      <w:pPr>
        <w:pStyle w:val="BodyText"/>
      </w:pPr>
      <w:r w:rsidRPr="0091005D">
        <w:t>The following table provides definitions for common acronyms and terms used in this manual.</w:t>
      </w:r>
    </w:p>
    <w:p w:rsidR="00825A10" w:rsidRPr="0091005D" w:rsidRDefault="00825A10" w:rsidP="00984F62">
      <w:pPr>
        <w:rPr>
          <w:b/>
        </w:rPr>
      </w:pPr>
    </w:p>
    <w:tbl>
      <w:tblPr>
        <w:tblW w:w="0" w:type="auto"/>
        <w:tblInd w:w="18" w:type="dxa"/>
        <w:tblLayout w:type="fixed"/>
        <w:tblCellMar>
          <w:top w:w="14" w:type="dxa"/>
          <w:left w:w="115" w:type="dxa"/>
          <w:bottom w:w="14" w:type="dxa"/>
          <w:right w:w="115" w:type="dxa"/>
        </w:tblCellMar>
        <w:tblLook w:val="01E0" w:firstRow="1" w:lastRow="1" w:firstColumn="1" w:lastColumn="1" w:noHBand="0" w:noVBand="0"/>
      </w:tblPr>
      <w:tblGrid>
        <w:gridCol w:w="2617"/>
        <w:gridCol w:w="6840"/>
      </w:tblGrid>
      <w:tr w:rsidR="00825A10" w:rsidRPr="0091005D" w:rsidTr="00D245FB">
        <w:trPr>
          <w:tblHeader/>
        </w:trPr>
        <w:tc>
          <w:tcPr>
            <w:tcW w:w="2617" w:type="dxa"/>
            <w:shd w:val="clear" w:color="auto" w:fill="auto"/>
          </w:tcPr>
          <w:p w:rsidR="00E5052F" w:rsidRPr="0091005D" w:rsidRDefault="0086145C" w:rsidP="00B62C66">
            <w:pPr>
              <w:pStyle w:val="BodyText"/>
            </w:pPr>
            <w:r w:rsidRPr="0091005D">
              <w:t>Acronym/Term</w:t>
            </w:r>
          </w:p>
        </w:tc>
        <w:tc>
          <w:tcPr>
            <w:tcW w:w="6840" w:type="dxa"/>
            <w:shd w:val="clear" w:color="auto" w:fill="auto"/>
          </w:tcPr>
          <w:p w:rsidR="00E5052F" w:rsidRPr="0091005D" w:rsidRDefault="0086145C" w:rsidP="00B62C66">
            <w:pPr>
              <w:pStyle w:val="BodyText"/>
            </w:pPr>
            <w:r w:rsidRPr="0091005D">
              <w:t>Definition</w:t>
            </w:r>
          </w:p>
        </w:tc>
      </w:tr>
      <w:tr w:rsidR="00825A10" w:rsidRPr="0091005D" w:rsidTr="00D245FB">
        <w:tc>
          <w:tcPr>
            <w:tcW w:w="2617" w:type="dxa"/>
            <w:shd w:val="clear" w:color="auto" w:fill="auto"/>
          </w:tcPr>
          <w:p w:rsidR="00E5052F" w:rsidRPr="0091005D" w:rsidRDefault="0086145C" w:rsidP="00B62C66">
            <w:pPr>
              <w:pStyle w:val="BodyText"/>
            </w:pPr>
            <w:r w:rsidRPr="0091005D">
              <w:t>Action Profile</w:t>
            </w:r>
          </w:p>
        </w:tc>
        <w:tc>
          <w:tcPr>
            <w:tcW w:w="6840" w:type="dxa"/>
            <w:shd w:val="clear" w:color="auto" w:fill="auto"/>
          </w:tcPr>
          <w:p w:rsidR="00E5052F" w:rsidRPr="0091005D" w:rsidRDefault="0086145C" w:rsidP="00B62C66">
            <w:pPr>
              <w:pStyle w:val="BodyText"/>
            </w:pPr>
            <w:r w:rsidRPr="0091005D">
              <w:t>A list of all active and recently canceled or expired prescriptions for a patient sorted by classification. This profile also includes a signature line for each prescription to allow the physician to cancel or renew it.</w:t>
            </w:r>
          </w:p>
        </w:tc>
      </w:tr>
      <w:tr w:rsidR="00825A10" w:rsidRPr="0091005D" w:rsidTr="00D245FB">
        <w:tc>
          <w:tcPr>
            <w:tcW w:w="2617" w:type="dxa"/>
            <w:shd w:val="clear" w:color="auto" w:fill="auto"/>
          </w:tcPr>
          <w:p w:rsidR="00E5052F" w:rsidRPr="0091005D" w:rsidRDefault="0086145C" w:rsidP="00B62C66">
            <w:pPr>
              <w:pStyle w:val="BodyText"/>
            </w:pPr>
            <w:r w:rsidRPr="0091005D">
              <w:t>Activity Log</w:t>
            </w:r>
          </w:p>
        </w:tc>
        <w:tc>
          <w:tcPr>
            <w:tcW w:w="6840" w:type="dxa"/>
            <w:shd w:val="clear" w:color="auto" w:fill="auto"/>
          </w:tcPr>
          <w:p w:rsidR="00E5052F" w:rsidRPr="0091005D" w:rsidRDefault="0086145C" w:rsidP="00B62C66">
            <w:pPr>
              <w:pStyle w:val="BodyText"/>
            </w:pPr>
            <w:r w:rsidRPr="0091005D">
              <w:t>A log, by date, of changes made to or actions taken on a prescription. An entry is made in this log each time the prescription is edited, canceled, reinstated after being canceled, or renewed. An entry will be made into this log each time a label is reprinted. A CMOP activity log will contain information related to CMOP dispensing activities.</w:t>
            </w:r>
          </w:p>
        </w:tc>
      </w:tr>
      <w:tr w:rsidR="00825A10" w:rsidRPr="0091005D" w:rsidTr="00D245FB">
        <w:tc>
          <w:tcPr>
            <w:tcW w:w="2617" w:type="dxa"/>
            <w:shd w:val="clear" w:color="auto" w:fill="auto"/>
          </w:tcPr>
          <w:p w:rsidR="00E5052F" w:rsidRPr="0091005D" w:rsidRDefault="0086145C" w:rsidP="00B62C66">
            <w:pPr>
              <w:pStyle w:val="BodyText"/>
            </w:pPr>
            <w:r w:rsidRPr="0091005D">
              <w:t>Allergy/ADR Information</w:t>
            </w:r>
          </w:p>
        </w:tc>
        <w:tc>
          <w:tcPr>
            <w:tcW w:w="6840" w:type="dxa"/>
            <w:shd w:val="clear" w:color="auto" w:fill="auto"/>
          </w:tcPr>
          <w:p w:rsidR="00E5052F" w:rsidRPr="0091005D" w:rsidRDefault="0086145C" w:rsidP="00B62C66">
            <w:pPr>
              <w:pStyle w:val="BodyText"/>
            </w:pPr>
            <w:r w:rsidRPr="0091005D">
              <w:t>Includes non-verified and verified allergy and/or adverse reaction information as defined in the Adverse Reaction Tracking (ART) package. The allergy data is sorted by type (DRUG, OTHER, FOOD). If no data is found for a category, the heading for that category is not displayed.</w:t>
            </w:r>
          </w:p>
        </w:tc>
      </w:tr>
      <w:tr w:rsidR="004F4A34" w:rsidRPr="0091005D" w:rsidTr="00D245FB">
        <w:tc>
          <w:tcPr>
            <w:tcW w:w="2617" w:type="dxa"/>
            <w:shd w:val="clear" w:color="auto" w:fill="auto"/>
          </w:tcPr>
          <w:p w:rsidR="004F4A34" w:rsidRPr="0091005D" w:rsidRDefault="004F4A34" w:rsidP="00B62C66">
            <w:pPr>
              <w:pStyle w:val="BodyText"/>
            </w:pPr>
            <w:r w:rsidRPr="0091005D">
              <w:t>Allergy Order Checks</w:t>
            </w:r>
          </w:p>
        </w:tc>
        <w:tc>
          <w:tcPr>
            <w:tcW w:w="6840" w:type="dxa"/>
            <w:shd w:val="clear" w:color="auto" w:fill="auto"/>
          </w:tcPr>
          <w:p w:rsidR="004F4A34" w:rsidRPr="0091005D" w:rsidRDefault="00AF31B3" w:rsidP="00B62C66">
            <w:pPr>
              <w:pStyle w:val="BodyText"/>
            </w:pPr>
            <w:r w:rsidRPr="0091005D">
              <w:t>The process that compares the drugs prescribed for a patient against that patient’s recorded allergies</w:t>
            </w:r>
          </w:p>
        </w:tc>
      </w:tr>
      <w:tr w:rsidR="00825A10" w:rsidRPr="0091005D" w:rsidTr="00D245FB">
        <w:tc>
          <w:tcPr>
            <w:tcW w:w="2617" w:type="dxa"/>
            <w:shd w:val="clear" w:color="auto" w:fill="auto"/>
          </w:tcPr>
          <w:p w:rsidR="00E5052F" w:rsidRPr="0091005D" w:rsidRDefault="0086145C" w:rsidP="00B62C66">
            <w:pPr>
              <w:pStyle w:val="BodyText"/>
            </w:pPr>
            <w:r w:rsidRPr="0091005D">
              <w:t>AMIS</w:t>
            </w:r>
          </w:p>
        </w:tc>
        <w:tc>
          <w:tcPr>
            <w:tcW w:w="6840" w:type="dxa"/>
            <w:shd w:val="clear" w:color="auto" w:fill="auto"/>
          </w:tcPr>
          <w:p w:rsidR="00E5052F" w:rsidRPr="0091005D" w:rsidRDefault="0086145C" w:rsidP="00B62C66">
            <w:pPr>
              <w:pStyle w:val="BodyText"/>
            </w:pPr>
            <w:r w:rsidRPr="0091005D">
              <w:t>Automated Management Information System</w:t>
            </w:r>
          </w:p>
        </w:tc>
      </w:tr>
      <w:tr w:rsidR="00825A10" w:rsidRPr="0091005D" w:rsidTr="00D245FB">
        <w:tc>
          <w:tcPr>
            <w:tcW w:w="2617" w:type="dxa"/>
            <w:shd w:val="clear" w:color="auto" w:fill="auto"/>
          </w:tcPr>
          <w:p w:rsidR="00E5052F" w:rsidRPr="0091005D" w:rsidRDefault="0086145C" w:rsidP="00B62C66">
            <w:pPr>
              <w:pStyle w:val="BodyText"/>
            </w:pPr>
            <w:r w:rsidRPr="0091005D">
              <w:t>Answer Sheet</w:t>
            </w:r>
          </w:p>
        </w:tc>
        <w:tc>
          <w:tcPr>
            <w:tcW w:w="6840" w:type="dxa"/>
            <w:shd w:val="clear" w:color="auto" w:fill="auto"/>
          </w:tcPr>
          <w:p w:rsidR="00E5052F" w:rsidRPr="0091005D" w:rsidRDefault="0086145C" w:rsidP="00B62C66">
            <w:pPr>
              <w:pStyle w:val="BodyText"/>
            </w:pPr>
            <w:r w:rsidRPr="0091005D">
              <w:t>An entry in the DUE ANSWER SHEET file. It contains the questions and answers of a DUE questionnaire. This term is also used to refer to the hard copy representation of a DUE ANSWER SHEET entry.</w:t>
            </w:r>
          </w:p>
        </w:tc>
      </w:tr>
      <w:tr w:rsidR="00D257F2" w:rsidRPr="0091005D" w:rsidTr="00D245FB">
        <w:tc>
          <w:tcPr>
            <w:tcW w:w="2617" w:type="dxa"/>
            <w:shd w:val="clear" w:color="auto" w:fill="auto"/>
          </w:tcPr>
          <w:p w:rsidR="00D257F2" w:rsidRPr="0091005D" w:rsidRDefault="00645085" w:rsidP="00B62C66">
            <w:pPr>
              <w:pStyle w:val="BodyText"/>
            </w:pPr>
            <w:r w:rsidRPr="0091005D">
              <w:t>API</w:t>
            </w:r>
          </w:p>
        </w:tc>
        <w:tc>
          <w:tcPr>
            <w:tcW w:w="6840" w:type="dxa"/>
            <w:shd w:val="clear" w:color="auto" w:fill="auto"/>
          </w:tcPr>
          <w:p w:rsidR="00D257F2" w:rsidRPr="0091005D" w:rsidRDefault="0032225E" w:rsidP="00B62C66">
            <w:pPr>
              <w:pStyle w:val="BodyText"/>
            </w:pPr>
            <w:r w:rsidRPr="0091005D">
              <w:t>Application Programming Interface</w:t>
            </w:r>
            <w:r w:rsidRPr="0091005D">
              <w:rPr>
                <w:b/>
              </w:rPr>
              <w:t>s</w:t>
            </w:r>
          </w:p>
        </w:tc>
      </w:tr>
      <w:tr w:rsidR="00825A10" w:rsidRPr="0091005D" w:rsidTr="00D245FB">
        <w:tc>
          <w:tcPr>
            <w:tcW w:w="2617" w:type="dxa"/>
            <w:shd w:val="clear" w:color="auto" w:fill="auto"/>
          </w:tcPr>
          <w:p w:rsidR="00E5052F" w:rsidRPr="0091005D" w:rsidRDefault="0086145C" w:rsidP="00B62C66">
            <w:pPr>
              <w:pStyle w:val="BodyText"/>
            </w:pPr>
            <w:r w:rsidRPr="0091005D">
              <w:t>APSP</w:t>
            </w:r>
          </w:p>
        </w:tc>
        <w:tc>
          <w:tcPr>
            <w:tcW w:w="6840" w:type="dxa"/>
            <w:shd w:val="clear" w:color="auto" w:fill="auto"/>
          </w:tcPr>
          <w:p w:rsidR="00E5052F" w:rsidRPr="0091005D" w:rsidRDefault="0086145C" w:rsidP="00B62C66">
            <w:pPr>
              <w:pStyle w:val="BodyText"/>
            </w:pPr>
            <w:r w:rsidRPr="0091005D">
              <w:t>Originally Indian Health Service Pharmacy's name space now owned by the Outpatient Pharmacy software.</w:t>
            </w:r>
          </w:p>
        </w:tc>
      </w:tr>
      <w:tr w:rsidR="005F0F29" w:rsidRPr="0091005D" w:rsidTr="00D245FB">
        <w:tc>
          <w:tcPr>
            <w:tcW w:w="2617" w:type="dxa"/>
            <w:shd w:val="clear" w:color="auto" w:fill="auto"/>
          </w:tcPr>
          <w:p w:rsidR="005F0F29" w:rsidRPr="0091005D" w:rsidRDefault="005F0F29" w:rsidP="00B62C66">
            <w:pPr>
              <w:pStyle w:val="BodyText"/>
            </w:pPr>
            <w:r w:rsidRPr="0091005D">
              <w:t>BSA</w:t>
            </w:r>
          </w:p>
        </w:tc>
        <w:tc>
          <w:tcPr>
            <w:tcW w:w="6840" w:type="dxa"/>
            <w:shd w:val="clear" w:color="auto" w:fill="auto"/>
          </w:tcPr>
          <w:p w:rsidR="005F0F29" w:rsidRPr="0091005D" w:rsidRDefault="005F0F29" w:rsidP="00B62C66">
            <w:pPr>
              <w:pStyle w:val="BodyText"/>
            </w:pPr>
            <w:r w:rsidRPr="0091005D">
              <w:t>Body Surface Area. The Dubois formula is used to calculate the Body Surface Area using the following formula:</w:t>
            </w:r>
          </w:p>
          <w:p w:rsidR="005F0F29" w:rsidRPr="0091005D" w:rsidRDefault="005F0F29" w:rsidP="00B62C66">
            <w:pPr>
              <w:pStyle w:val="BodyText"/>
            </w:pPr>
            <w:r w:rsidRPr="0091005D">
              <w:t>BSA (m²) = 0.20247 x Height (m)</w:t>
            </w:r>
            <w:r w:rsidRPr="0091005D">
              <w:rPr>
                <w:vertAlign w:val="superscript"/>
              </w:rPr>
              <w:t>0.725</w:t>
            </w:r>
            <w:r w:rsidRPr="0091005D">
              <w:t xml:space="preserve"> x Weight (kg)</w:t>
            </w:r>
            <w:r w:rsidRPr="0091005D">
              <w:rPr>
                <w:vertAlign w:val="superscript"/>
              </w:rPr>
              <w:t>0.425</w:t>
            </w:r>
          </w:p>
          <w:p w:rsidR="005F0F29" w:rsidRPr="0091005D" w:rsidRDefault="005F0F29" w:rsidP="00B62C66">
            <w:pPr>
              <w:pStyle w:val="BodyText"/>
            </w:pPr>
            <w:r w:rsidRPr="0091005D">
              <w:t>The equation is performed using the most recent patient height and weight values that are entered into the vitals package.</w:t>
            </w:r>
          </w:p>
          <w:p w:rsidR="005F0F29" w:rsidRPr="0091005D" w:rsidRDefault="005F0F29" w:rsidP="00B62C66">
            <w:pPr>
              <w:pStyle w:val="BodyText"/>
            </w:pPr>
            <w:r w:rsidRPr="0091005D">
              <w:lastRenderedPageBreak/>
              <w:t>The calculation is not intended to be a replacement for independent clinical judgment.</w:t>
            </w:r>
          </w:p>
        </w:tc>
      </w:tr>
      <w:tr w:rsidR="00795B29" w:rsidRPr="0091005D" w:rsidTr="00D245FB">
        <w:tc>
          <w:tcPr>
            <w:tcW w:w="2617" w:type="dxa"/>
            <w:shd w:val="clear" w:color="auto" w:fill="auto"/>
          </w:tcPr>
          <w:p w:rsidR="00795B29" w:rsidRPr="0091005D" w:rsidRDefault="00795B29" w:rsidP="00B62C66">
            <w:pPr>
              <w:pStyle w:val="BodyText"/>
            </w:pPr>
            <w:bookmarkStart w:id="690" w:name="Page_147"/>
            <w:bookmarkStart w:id="691" w:name="Page_146"/>
            <w:bookmarkEnd w:id="690"/>
            <w:bookmarkEnd w:id="691"/>
            <w:r w:rsidRPr="0091005D">
              <w:lastRenderedPageBreak/>
              <w:t>Bypass</w:t>
            </w:r>
          </w:p>
        </w:tc>
        <w:tc>
          <w:tcPr>
            <w:tcW w:w="6840" w:type="dxa"/>
            <w:shd w:val="clear" w:color="auto" w:fill="auto"/>
          </w:tcPr>
          <w:p w:rsidR="00795B29" w:rsidRPr="0091005D" w:rsidRDefault="00795B29" w:rsidP="00B62C66">
            <w:pPr>
              <w:pStyle w:val="BodyText"/>
            </w:pPr>
            <w:r w:rsidRPr="0091005D">
              <w:t>Take no action on a medication order.</w:t>
            </w:r>
          </w:p>
        </w:tc>
      </w:tr>
      <w:tr w:rsidR="00795B29" w:rsidRPr="0091005D" w:rsidTr="00D245FB">
        <w:trPr>
          <w:cantSplit/>
        </w:trPr>
        <w:tc>
          <w:tcPr>
            <w:tcW w:w="2617" w:type="dxa"/>
            <w:shd w:val="clear" w:color="auto" w:fill="auto"/>
          </w:tcPr>
          <w:p w:rsidR="00795B29" w:rsidRPr="0091005D" w:rsidRDefault="00795B29" w:rsidP="00B62C66">
            <w:pPr>
              <w:pStyle w:val="BodyText"/>
            </w:pPr>
            <w:r w:rsidRPr="0091005D">
              <w:t>CHAMPVA</w:t>
            </w:r>
          </w:p>
        </w:tc>
        <w:tc>
          <w:tcPr>
            <w:tcW w:w="6840" w:type="dxa"/>
            <w:shd w:val="clear" w:color="auto" w:fill="auto"/>
          </w:tcPr>
          <w:p w:rsidR="00FD47D9" w:rsidRPr="0091005D" w:rsidRDefault="00795B29" w:rsidP="006D3E80">
            <w:pPr>
              <w:keepNext/>
              <w:spacing w:after="160"/>
            </w:pPr>
            <w:r w:rsidRPr="0091005D">
              <w:t xml:space="preserve">CHAMPVA (Civilian Health and Medical Program of the Department of Veterans Affairs) is a cost-shared health benefits program </w:t>
            </w:r>
            <w:r w:rsidRPr="0091005D">
              <w:rPr>
                <w:rFonts w:eastAsia="Times New Roman"/>
                <w:sz w:val="22"/>
                <w:szCs w:val="20"/>
              </w:rPr>
              <w:t>established</w:t>
            </w:r>
            <w:r w:rsidRPr="0091005D">
              <w:t xml:space="preserve"> for the dependents and survivors of certain severely disabled and/or deceased </w:t>
            </w:r>
            <w:r w:rsidR="00D62C04">
              <w:t>Veteran</w:t>
            </w:r>
            <w:r w:rsidRPr="0091005D">
              <w:t>s.</w:t>
            </w:r>
          </w:p>
        </w:tc>
      </w:tr>
      <w:tr w:rsidR="00FD47D9" w:rsidRPr="0091005D" w:rsidTr="004F4A34">
        <w:tblPrEx>
          <w:tblLook w:val="04A0" w:firstRow="1" w:lastRow="0" w:firstColumn="1" w:lastColumn="0" w:noHBand="0" w:noVBand="1"/>
        </w:tblPrEx>
        <w:tc>
          <w:tcPr>
            <w:tcW w:w="2617" w:type="dxa"/>
            <w:shd w:val="clear" w:color="auto" w:fill="auto"/>
          </w:tcPr>
          <w:p w:rsidR="00FD47D9" w:rsidRPr="0091005D" w:rsidRDefault="00FD47D9" w:rsidP="00B62C66">
            <w:pPr>
              <w:pStyle w:val="BodyText"/>
            </w:pPr>
            <w:bookmarkStart w:id="692" w:name="p138"/>
            <w:bookmarkStart w:id="693" w:name="Page_137" w:colFirst="0" w:colLast="1"/>
            <w:bookmarkStart w:id="694" w:name="Page_138" w:colFirst="0" w:colLast="1"/>
            <w:bookmarkEnd w:id="692"/>
            <w:r w:rsidRPr="0091005D">
              <w:t>Clinical Reminder</w:t>
            </w:r>
            <w:r w:rsidR="00CE0792" w:rsidRPr="0091005D">
              <w:t xml:space="preserve"> </w:t>
            </w:r>
            <w:r w:rsidRPr="0091005D">
              <w:t>Order Checks</w:t>
            </w:r>
            <w:r w:rsidR="00CE0792" w:rsidRPr="0091005D">
              <w:t xml:space="preserve"> </w:t>
            </w:r>
            <w:r w:rsidRPr="0091005D">
              <w:t>(CROC)</w:t>
            </w:r>
          </w:p>
        </w:tc>
        <w:tc>
          <w:tcPr>
            <w:tcW w:w="6840" w:type="dxa"/>
            <w:shd w:val="clear" w:color="auto" w:fill="auto"/>
          </w:tcPr>
          <w:p w:rsidR="00FD47D9" w:rsidRPr="0091005D" w:rsidRDefault="00FD47D9" w:rsidP="006D3E80">
            <w:pPr>
              <w:keepNext/>
              <w:spacing w:after="160"/>
            </w:pPr>
            <w:r w:rsidRPr="0091005D">
              <w:t>CPRS Order Checks that use Clinical Reminder functionality, both reminder terms and reminder definitions, to perform checks for groups of orderable items.</w:t>
            </w:r>
          </w:p>
        </w:tc>
      </w:tr>
      <w:bookmarkEnd w:id="693"/>
      <w:bookmarkEnd w:id="694"/>
      <w:tr w:rsidR="00795B29" w:rsidRPr="0091005D" w:rsidTr="00D245FB">
        <w:tc>
          <w:tcPr>
            <w:tcW w:w="2617" w:type="dxa"/>
            <w:shd w:val="clear" w:color="auto" w:fill="auto"/>
          </w:tcPr>
          <w:p w:rsidR="00795B29" w:rsidRPr="0091005D" w:rsidRDefault="00795B29" w:rsidP="00B62C66">
            <w:pPr>
              <w:pStyle w:val="BodyText"/>
            </w:pPr>
            <w:r w:rsidRPr="0091005D">
              <w:t>CMOP</w:t>
            </w:r>
          </w:p>
        </w:tc>
        <w:tc>
          <w:tcPr>
            <w:tcW w:w="6840" w:type="dxa"/>
            <w:shd w:val="clear" w:color="auto" w:fill="auto"/>
          </w:tcPr>
          <w:p w:rsidR="00795B29" w:rsidRPr="0091005D" w:rsidRDefault="00795B29" w:rsidP="00B62C66">
            <w:pPr>
              <w:pStyle w:val="BodyText"/>
              <w:rPr>
                <w:b/>
                <w:bCs/>
              </w:rPr>
            </w:pPr>
            <w:r w:rsidRPr="0091005D">
              <w:t>Consolidated Mail Outpatient Pharmacy.</w:t>
            </w:r>
          </w:p>
        </w:tc>
      </w:tr>
      <w:tr w:rsidR="00795B29" w:rsidRPr="0091005D" w:rsidTr="00D245FB">
        <w:tc>
          <w:tcPr>
            <w:tcW w:w="2617" w:type="dxa"/>
            <w:shd w:val="clear" w:color="auto" w:fill="auto"/>
          </w:tcPr>
          <w:p w:rsidR="00795B29" w:rsidRPr="0091005D" w:rsidRDefault="00795B29" w:rsidP="00B62C66">
            <w:pPr>
              <w:pStyle w:val="BodyText"/>
            </w:pPr>
            <w:r w:rsidRPr="0091005D">
              <w:br w:type="page"/>
              <w:t>CPRS</w:t>
            </w:r>
          </w:p>
        </w:tc>
        <w:tc>
          <w:tcPr>
            <w:tcW w:w="6840" w:type="dxa"/>
            <w:shd w:val="clear" w:color="auto" w:fill="auto"/>
          </w:tcPr>
          <w:p w:rsidR="00795B29" w:rsidRPr="0091005D" w:rsidRDefault="00795B29" w:rsidP="006D3E80">
            <w:pPr>
              <w:keepNext/>
              <w:spacing w:after="160"/>
            </w:pPr>
            <w:r w:rsidRPr="0091005D">
              <w:t>Computerized Patient Record System. CPRS is an entry point in VistA that allows the user to enter all necessary orders for a patient in different packages (e.g., Outpatient Pharmacy, Inpatient Pharmacy, etc.) from a single entry point.</w:t>
            </w:r>
          </w:p>
        </w:tc>
      </w:tr>
      <w:tr w:rsidR="0035595F" w:rsidRPr="0091005D" w:rsidTr="00D245FB">
        <w:tc>
          <w:tcPr>
            <w:tcW w:w="2617" w:type="dxa"/>
            <w:shd w:val="clear" w:color="auto" w:fill="auto"/>
          </w:tcPr>
          <w:p w:rsidR="0035595F" w:rsidRPr="0091005D" w:rsidRDefault="0035595F" w:rsidP="00B62C66">
            <w:pPr>
              <w:pStyle w:val="BodyText"/>
            </w:pPr>
            <w:r w:rsidRPr="0091005D">
              <w:t>CrCL</w:t>
            </w:r>
          </w:p>
        </w:tc>
        <w:tc>
          <w:tcPr>
            <w:tcW w:w="6840" w:type="dxa"/>
            <w:shd w:val="clear" w:color="auto" w:fill="auto"/>
          </w:tcPr>
          <w:p w:rsidR="00552FC7" w:rsidRPr="0091005D" w:rsidRDefault="00552FC7" w:rsidP="006D3E80">
            <w:pPr>
              <w:keepNext/>
              <w:spacing w:after="160"/>
            </w:pPr>
            <w:r w:rsidRPr="0091005D">
              <w:t>Creatinine Clearance. The CrC</w:t>
            </w:r>
            <w:r w:rsidR="000C1D84" w:rsidRPr="0091005D">
              <w:t>L</w:t>
            </w:r>
            <w:r w:rsidRPr="0091005D">
              <w:t xml:space="preserve"> value which displays in the pharmacy header is identical to the CrC</w:t>
            </w:r>
            <w:r w:rsidR="000C1D84" w:rsidRPr="0091005D">
              <w:t>L</w:t>
            </w:r>
            <w:r w:rsidRPr="0091005D">
              <w:t xml:space="preserve"> value calculated in CPRS. The formula approved by the CPRS Clinical Workgroup is the following:</w:t>
            </w:r>
          </w:p>
          <w:p w:rsidR="00552FC7" w:rsidRPr="0091005D" w:rsidRDefault="00552FC7" w:rsidP="006D3E80">
            <w:pPr>
              <w:keepNext/>
              <w:spacing w:after="160"/>
              <w:jc w:val="center"/>
              <w:rPr>
                <w:rFonts w:eastAsia="Times New Roman"/>
                <w:sz w:val="22"/>
                <w:szCs w:val="20"/>
              </w:rPr>
            </w:pPr>
            <w:r w:rsidRPr="0091005D">
              <w:rPr>
                <w:rFonts w:eastAsia="Times New Roman"/>
                <w:sz w:val="22"/>
                <w:szCs w:val="20"/>
              </w:rPr>
              <w:t xml:space="preserve">Modified Cockcroft-Gault equation using </w:t>
            </w:r>
            <w:r w:rsidR="00CE0792" w:rsidRPr="0091005D">
              <w:rPr>
                <w:rFonts w:eastAsia="Times New Roman"/>
                <w:sz w:val="22"/>
                <w:szCs w:val="20"/>
              </w:rPr>
              <w:br/>
            </w:r>
            <w:r w:rsidRPr="0091005D">
              <w:rPr>
                <w:rFonts w:eastAsia="Times New Roman"/>
                <w:sz w:val="22"/>
                <w:szCs w:val="20"/>
              </w:rPr>
              <w:t>Adjusted Body Weight in kg (if ht &gt; 60in)</w:t>
            </w:r>
          </w:p>
          <w:p w:rsidR="0035595F" w:rsidRPr="0091005D" w:rsidRDefault="00552FC7" w:rsidP="006D3E80">
            <w:pPr>
              <w:keepNext/>
              <w:spacing w:after="160"/>
            </w:pPr>
            <w:r w:rsidRPr="0091005D">
              <w:t>This calculation is not intended to be a replacement for independent clinical judgment.</w:t>
            </w:r>
          </w:p>
        </w:tc>
      </w:tr>
      <w:tr w:rsidR="00795B29" w:rsidRPr="0091005D" w:rsidTr="00D245FB">
        <w:tc>
          <w:tcPr>
            <w:tcW w:w="2617" w:type="dxa"/>
            <w:shd w:val="clear" w:color="auto" w:fill="auto"/>
          </w:tcPr>
          <w:p w:rsidR="00795B29" w:rsidRPr="0091005D" w:rsidRDefault="00795B29" w:rsidP="00B62C66">
            <w:pPr>
              <w:pStyle w:val="BodyText"/>
            </w:pPr>
            <w:r w:rsidRPr="0091005D">
              <w:t>Critical</w:t>
            </w:r>
          </w:p>
        </w:tc>
        <w:tc>
          <w:tcPr>
            <w:tcW w:w="6840" w:type="dxa"/>
            <w:shd w:val="clear" w:color="auto" w:fill="auto"/>
          </w:tcPr>
          <w:p w:rsidR="00795B29" w:rsidRPr="0091005D" w:rsidRDefault="00795B29" w:rsidP="006D3E80">
            <w:pPr>
              <w:keepNext/>
              <w:spacing w:after="160"/>
            </w:pPr>
            <w:r w:rsidRPr="0091005D">
              <w:t>Interactions with severe consequences that require some type of action (finding facts, contacting prescribers) to prevent potential serious harm.</w:t>
            </w:r>
          </w:p>
        </w:tc>
      </w:tr>
      <w:tr w:rsidR="00795B29" w:rsidRPr="0091005D" w:rsidTr="00D245FB">
        <w:tc>
          <w:tcPr>
            <w:tcW w:w="2617" w:type="dxa"/>
            <w:shd w:val="clear" w:color="auto" w:fill="auto"/>
          </w:tcPr>
          <w:p w:rsidR="00795B29" w:rsidRPr="0091005D" w:rsidRDefault="00795B29" w:rsidP="00B62C66">
            <w:pPr>
              <w:pStyle w:val="BodyText"/>
            </w:pPr>
            <w:r w:rsidRPr="0091005D">
              <w:t>DATUP</w:t>
            </w:r>
          </w:p>
        </w:tc>
        <w:tc>
          <w:tcPr>
            <w:tcW w:w="6840" w:type="dxa"/>
            <w:shd w:val="clear" w:color="auto" w:fill="auto"/>
          </w:tcPr>
          <w:p w:rsidR="00795B29" w:rsidRPr="0091005D" w:rsidRDefault="003D1008" w:rsidP="00B62C66">
            <w:pPr>
              <w:pStyle w:val="BodyText"/>
            </w:pPr>
            <w:r w:rsidRPr="0091005D">
              <w:t>Data Update (DATUP). Functionality that allows the Pharmacy Enterprise Customization System (PECS) to send out VA custom and standard commercial-off-the-shelf (COTS) vendor database changes to update the production and pre-production centralized MOCHA databases at Austin and Philadelphia</w:t>
            </w:r>
            <w:r w:rsidR="00795B29" w:rsidRPr="0091005D">
              <w:t>.</w:t>
            </w:r>
          </w:p>
        </w:tc>
      </w:tr>
      <w:tr w:rsidR="00795B29" w:rsidRPr="0091005D" w:rsidTr="00D245FB">
        <w:tc>
          <w:tcPr>
            <w:tcW w:w="2617" w:type="dxa"/>
            <w:shd w:val="clear" w:color="auto" w:fill="auto"/>
          </w:tcPr>
          <w:p w:rsidR="00795B29" w:rsidRPr="0091005D" w:rsidRDefault="00795B29" w:rsidP="00B62C66">
            <w:pPr>
              <w:pStyle w:val="BodyText"/>
            </w:pPr>
            <w:r w:rsidRPr="0091005D">
              <w:t>DEA</w:t>
            </w:r>
          </w:p>
        </w:tc>
        <w:tc>
          <w:tcPr>
            <w:tcW w:w="6840" w:type="dxa"/>
            <w:shd w:val="clear" w:color="auto" w:fill="auto"/>
          </w:tcPr>
          <w:p w:rsidR="00795B29" w:rsidRPr="0091005D" w:rsidRDefault="00795B29" w:rsidP="006D3E80">
            <w:pPr>
              <w:keepNext/>
              <w:spacing w:after="160"/>
            </w:pPr>
            <w:r w:rsidRPr="0091005D">
              <w:t>Drug Enforcement Agency</w:t>
            </w:r>
          </w:p>
        </w:tc>
      </w:tr>
      <w:tr w:rsidR="00795B29" w:rsidRPr="0091005D" w:rsidTr="00D245FB">
        <w:tc>
          <w:tcPr>
            <w:tcW w:w="2617" w:type="dxa"/>
            <w:shd w:val="clear" w:color="auto" w:fill="auto"/>
          </w:tcPr>
          <w:p w:rsidR="00795B29" w:rsidRPr="0091005D" w:rsidRDefault="00795B29" w:rsidP="00B62C66">
            <w:pPr>
              <w:pStyle w:val="BodyText"/>
            </w:pPr>
            <w:r w:rsidRPr="0091005D">
              <w:t>DEA Special Handling</w:t>
            </w:r>
          </w:p>
        </w:tc>
        <w:tc>
          <w:tcPr>
            <w:tcW w:w="6840" w:type="dxa"/>
            <w:shd w:val="clear" w:color="auto" w:fill="auto"/>
          </w:tcPr>
          <w:p w:rsidR="00795B29" w:rsidRPr="0091005D" w:rsidRDefault="00795B29" w:rsidP="00B62C66">
            <w:pPr>
              <w:pStyle w:val="BodyText"/>
            </w:pPr>
            <w:r w:rsidRPr="0091005D">
              <w:t>The Drug Enforcement Agency special Handling code used for drugs to designate if they are over-the counter, narcotics, bulk compounds, supply items, etc.</w:t>
            </w:r>
          </w:p>
        </w:tc>
      </w:tr>
      <w:tr w:rsidR="00795B29" w:rsidRPr="0091005D" w:rsidTr="00D245FB">
        <w:tc>
          <w:tcPr>
            <w:tcW w:w="2617" w:type="dxa"/>
            <w:shd w:val="clear" w:color="auto" w:fill="auto"/>
          </w:tcPr>
          <w:p w:rsidR="00795B29" w:rsidRPr="0091005D" w:rsidRDefault="00795B29" w:rsidP="00B62C66">
            <w:pPr>
              <w:pStyle w:val="BodyText"/>
            </w:pPr>
            <w:r w:rsidRPr="0091005D">
              <w:lastRenderedPageBreak/>
              <w:t>DHCP</w:t>
            </w:r>
          </w:p>
        </w:tc>
        <w:tc>
          <w:tcPr>
            <w:tcW w:w="6840" w:type="dxa"/>
            <w:shd w:val="clear" w:color="auto" w:fill="auto"/>
          </w:tcPr>
          <w:p w:rsidR="00795B29" w:rsidRPr="0091005D" w:rsidRDefault="00795B29" w:rsidP="00B62C66">
            <w:pPr>
              <w:pStyle w:val="BodyText"/>
            </w:pPr>
            <w:r w:rsidRPr="0091005D">
              <w:t xml:space="preserve">See </w:t>
            </w:r>
            <w:r w:rsidRPr="0091005D">
              <w:rPr>
                <w:color w:val="auto"/>
              </w:rPr>
              <w:t>VistA</w:t>
            </w:r>
          </w:p>
        </w:tc>
      </w:tr>
      <w:tr w:rsidR="00795B29" w:rsidRPr="0091005D" w:rsidTr="00D245FB">
        <w:tc>
          <w:tcPr>
            <w:tcW w:w="2617" w:type="dxa"/>
            <w:shd w:val="clear" w:color="auto" w:fill="auto"/>
          </w:tcPr>
          <w:p w:rsidR="00795B29" w:rsidRPr="0091005D" w:rsidRDefault="00795B29" w:rsidP="00B62C66">
            <w:pPr>
              <w:pStyle w:val="BodyText"/>
            </w:pPr>
            <w:r w:rsidRPr="0091005D">
              <w:t>DIF</w:t>
            </w:r>
          </w:p>
        </w:tc>
        <w:tc>
          <w:tcPr>
            <w:tcW w:w="6840" w:type="dxa"/>
            <w:shd w:val="clear" w:color="auto" w:fill="auto"/>
          </w:tcPr>
          <w:p w:rsidR="00795B29" w:rsidRPr="0091005D" w:rsidRDefault="00795B29" w:rsidP="00B62C66">
            <w:pPr>
              <w:pStyle w:val="BodyText"/>
            </w:pPr>
            <w:r w:rsidRPr="0091005D">
              <w:t>Drug Information Framework</w:t>
            </w:r>
          </w:p>
        </w:tc>
      </w:tr>
      <w:tr w:rsidR="00795B29" w:rsidRPr="0091005D" w:rsidTr="00D245FB">
        <w:trPr>
          <w:cantSplit/>
        </w:trPr>
        <w:tc>
          <w:tcPr>
            <w:tcW w:w="2617" w:type="dxa"/>
            <w:shd w:val="clear" w:color="auto" w:fill="auto"/>
          </w:tcPr>
          <w:p w:rsidR="00795B29" w:rsidRPr="0091005D" w:rsidRDefault="00795B29" w:rsidP="00B62C66">
            <w:pPr>
              <w:pStyle w:val="BodyText"/>
            </w:pPr>
            <w:r w:rsidRPr="0091005D">
              <w:t>Dispense Drug</w:t>
            </w:r>
          </w:p>
        </w:tc>
        <w:tc>
          <w:tcPr>
            <w:tcW w:w="6840" w:type="dxa"/>
            <w:shd w:val="clear" w:color="auto" w:fill="auto"/>
          </w:tcPr>
          <w:p w:rsidR="00795B29" w:rsidRPr="0091005D" w:rsidRDefault="00795B29" w:rsidP="00B62C66">
            <w:pPr>
              <w:pStyle w:val="BodyText"/>
            </w:pPr>
            <w:r w:rsidRPr="0091005D">
              <w:t>The Dispense Drug name has the strength attached to it (e.g., Acetaminophen 325 mg). The name alone without a strength attached is the Orderable Item name.</w:t>
            </w:r>
          </w:p>
        </w:tc>
      </w:tr>
      <w:tr w:rsidR="00795B29" w:rsidRPr="0091005D" w:rsidTr="00D245FB">
        <w:tc>
          <w:tcPr>
            <w:tcW w:w="2617" w:type="dxa"/>
            <w:shd w:val="clear" w:color="auto" w:fill="auto"/>
          </w:tcPr>
          <w:p w:rsidR="00795B29" w:rsidRPr="0091005D" w:rsidRDefault="00795B29" w:rsidP="00B62C66">
            <w:pPr>
              <w:pStyle w:val="BodyText"/>
            </w:pPr>
            <w:r w:rsidRPr="0091005D">
              <w:t>DoD</w:t>
            </w:r>
          </w:p>
        </w:tc>
        <w:tc>
          <w:tcPr>
            <w:tcW w:w="6840" w:type="dxa"/>
            <w:shd w:val="clear" w:color="auto" w:fill="auto"/>
          </w:tcPr>
          <w:p w:rsidR="00795B29" w:rsidRPr="0091005D" w:rsidRDefault="00795B29" w:rsidP="00B62C66">
            <w:pPr>
              <w:pStyle w:val="BodyText"/>
            </w:pPr>
            <w:r w:rsidRPr="0091005D">
              <w:t>Department of Defense</w:t>
            </w:r>
          </w:p>
        </w:tc>
      </w:tr>
      <w:tr w:rsidR="00795B29" w:rsidRPr="0091005D" w:rsidTr="00D245FB">
        <w:tc>
          <w:tcPr>
            <w:tcW w:w="2617" w:type="dxa"/>
            <w:shd w:val="clear" w:color="auto" w:fill="auto"/>
          </w:tcPr>
          <w:p w:rsidR="00795B29" w:rsidRPr="0091005D" w:rsidRDefault="00795B29" w:rsidP="00B62C66">
            <w:pPr>
              <w:pStyle w:val="BodyText"/>
            </w:pPr>
            <w:r w:rsidRPr="0091005D">
              <w:t>Dosage Ordered</w:t>
            </w:r>
          </w:p>
        </w:tc>
        <w:tc>
          <w:tcPr>
            <w:tcW w:w="6840" w:type="dxa"/>
            <w:shd w:val="clear" w:color="auto" w:fill="auto"/>
          </w:tcPr>
          <w:p w:rsidR="00795B29" w:rsidRPr="0091005D" w:rsidRDefault="00795B29" w:rsidP="00B62C66">
            <w:pPr>
              <w:pStyle w:val="BodyText"/>
            </w:pPr>
            <w:r w:rsidRPr="0091005D">
              <w:t xml:space="preserve">After the user has selected the drug during order entry, the dosage ordered prompt is displayed. </w:t>
            </w:r>
          </w:p>
        </w:tc>
      </w:tr>
      <w:tr w:rsidR="00795B29" w:rsidRPr="0091005D" w:rsidTr="00D245FB">
        <w:tc>
          <w:tcPr>
            <w:tcW w:w="2617" w:type="dxa"/>
            <w:shd w:val="clear" w:color="auto" w:fill="auto"/>
          </w:tcPr>
          <w:p w:rsidR="00795B29" w:rsidRPr="0091005D" w:rsidRDefault="00795B29" w:rsidP="00B62C66">
            <w:pPr>
              <w:pStyle w:val="BodyText"/>
            </w:pPr>
            <w:r w:rsidRPr="0091005D">
              <w:t>Drug/Drug Interaction</w:t>
            </w:r>
          </w:p>
        </w:tc>
        <w:tc>
          <w:tcPr>
            <w:tcW w:w="6840" w:type="dxa"/>
            <w:shd w:val="clear" w:color="auto" w:fill="auto"/>
          </w:tcPr>
          <w:p w:rsidR="00795B29" w:rsidRPr="0091005D" w:rsidRDefault="00795B29" w:rsidP="00B62C66">
            <w:pPr>
              <w:pStyle w:val="BodyText"/>
            </w:pPr>
            <w:r w:rsidRPr="0091005D">
              <w:t>The pharmacological or clinical response to the administration of a drug combination different from that anticipated from the known effects of the two agents when given alone.</w:t>
            </w:r>
          </w:p>
        </w:tc>
      </w:tr>
      <w:tr w:rsidR="00795B29" w:rsidRPr="0091005D" w:rsidTr="00D245FB">
        <w:tc>
          <w:tcPr>
            <w:tcW w:w="2617" w:type="dxa"/>
            <w:shd w:val="clear" w:color="auto" w:fill="auto"/>
          </w:tcPr>
          <w:p w:rsidR="00795B29" w:rsidRPr="0091005D" w:rsidRDefault="00795B29" w:rsidP="00B62C66">
            <w:pPr>
              <w:pStyle w:val="BodyText"/>
            </w:pPr>
            <w:r w:rsidRPr="0091005D">
              <w:t>DUE</w:t>
            </w:r>
          </w:p>
        </w:tc>
        <w:tc>
          <w:tcPr>
            <w:tcW w:w="6840" w:type="dxa"/>
            <w:shd w:val="clear" w:color="auto" w:fill="auto"/>
          </w:tcPr>
          <w:p w:rsidR="00795B29" w:rsidRPr="0091005D" w:rsidRDefault="00795B29" w:rsidP="00B62C66">
            <w:pPr>
              <w:pStyle w:val="BodyText"/>
            </w:pPr>
            <w:r w:rsidRPr="0091005D">
              <w:t>Drug Usage Evaluation</w:t>
            </w:r>
          </w:p>
        </w:tc>
      </w:tr>
      <w:tr w:rsidR="00F5527B" w:rsidRPr="0091005D" w:rsidTr="00D245FB">
        <w:tc>
          <w:tcPr>
            <w:tcW w:w="2617" w:type="dxa"/>
            <w:shd w:val="clear" w:color="auto" w:fill="auto"/>
          </w:tcPr>
          <w:p w:rsidR="00F5527B" w:rsidRPr="0091005D" w:rsidRDefault="00F5527B" w:rsidP="00B62C66">
            <w:pPr>
              <w:pStyle w:val="BodyText"/>
            </w:pPr>
            <w:bookmarkStart w:id="695" w:name="P080"/>
            <w:bookmarkEnd w:id="695"/>
            <w:r w:rsidRPr="0091005D">
              <w:t>Enhanced Order Check</w:t>
            </w:r>
          </w:p>
        </w:tc>
        <w:tc>
          <w:tcPr>
            <w:tcW w:w="6840" w:type="dxa"/>
            <w:shd w:val="clear" w:color="auto" w:fill="auto"/>
          </w:tcPr>
          <w:p w:rsidR="00F5527B" w:rsidRPr="0091005D" w:rsidRDefault="00F5527B" w:rsidP="00B62C66">
            <w:pPr>
              <w:pStyle w:val="BodyText"/>
            </w:pPr>
            <w:r w:rsidRPr="0091005D">
              <w:t>Drug – Drug Interaction, Duplicate Therapy, and Dosing order checks that are executed utilizing FDB’s MedKnowledge Framework APIs and database.</w:t>
            </w:r>
          </w:p>
        </w:tc>
      </w:tr>
      <w:tr w:rsidR="00795B29" w:rsidRPr="0091005D" w:rsidTr="00D245FB">
        <w:tc>
          <w:tcPr>
            <w:tcW w:w="2617" w:type="dxa"/>
            <w:shd w:val="clear" w:color="auto" w:fill="auto"/>
          </w:tcPr>
          <w:p w:rsidR="00795B29" w:rsidRPr="0091005D" w:rsidRDefault="00795B29" w:rsidP="00B62C66">
            <w:pPr>
              <w:pStyle w:val="BodyText"/>
            </w:pPr>
            <w:r w:rsidRPr="0091005D">
              <w:t>ETC</w:t>
            </w:r>
          </w:p>
        </w:tc>
        <w:tc>
          <w:tcPr>
            <w:tcW w:w="6840" w:type="dxa"/>
            <w:shd w:val="clear" w:color="auto" w:fill="auto"/>
          </w:tcPr>
          <w:p w:rsidR="00795B29" w:rsidRPr="0091005D" w:rsidRDefault="00795B29" w:rsidP="00B62C66">
            <w:pPr>
              <w:pStyle w:val="BodyText"/>
            </w:pPr>
            <w:r w:rsidRPr="0091005D">
              <w:t>Enhanced Therapeutic Classification system</w:t>
            </w:r>
          </w:p>
        </w:tc>
      </w:tr>
      <w:tr w:rsidR="00795B29" w:rsidRPr="0091005D" w:rsidTr="00D245FB">
        <w:tc>
          <w:tcPr>
            <w:tcW w:w="2617" w:type="dxa"/>
            <w:shd w:val="clear" w:color="auto" w:fill="auto"/>
          </w:tcPr>
          <w:p w:rsidR="00795B29" w:rsidRPr="0091005D" w:rsidRDefault="00795B29" w:rsidP="00B62C66">
            <w:pPr>
              <w:pStyle w:val="BodyText"/>
            </w:pPr>
            <w:r w:rsidRPr="0091005D">
              <w:t>Expiration/Stop</w:t>
            </w:r>
          </w:p>
        </w:tc>
        <w:tc>
          <w:tcPr>
            <w:tcW w:w="6840" w:type="dxa"/>
            <w:shd w:val="clear" w:color="auto" w:fill="auto"/>
          </w:tcPr>
          <w:p w:rsidR="00795B29" w:rsidRPr="0091005D" w:rsidRDefault="00795B29" w:rsidP="00B62C66">
            <w:pPr>
              <w:pStyle w:val="BodyText"/>
            </w:pPr>
            <w:r w:rsidRPr="0091005D">
              <w:t>The date on which a prescription is no longer active. Typically, this date is 30 days after the issue date for narcotics, 365 days after the issue date for other medications and 365 days after the issue date for supplies.</w:t>
            </w:r>
          </w:p>
        </w:tc>
      </w:tr>
      <w:tr w:rsidR="00795B29" w:rsidRPr="0091005D" w:rsidTr="00D245FB">
        <w:tc>
          <w:tcPr>
            <w:tcW w:w="2617" w:type="dxa"/>
            <w:shd w:val="clear" w:color="auto" w:fill="auto"/>
          </w:tcPr>
          <w:p w:rsidR="00795B29" w:rsidRPr="0091005D" w:rsidRDefault="00795B29" w:rsidP="00B62C66">
            <w:pPr>
              <w:pStyle w:val="BodyText"/>
            </w:pPr>
            <w:r w:rsidRPr="0091005D">
              <w:t>FDB</w:t>
            </w:r>
          </w:p>
        </w:tc>
        <w:tc>
          <w:tcPr>
            <w:tcW w:w="6840" w:type="dxa"/>
            <w:shd w:val="clear" w:color="auto" w:fill="auto"/>
          </w:tcPr>
          <w:p w:rsidR="00795B29" w:rsidRPr="0091005D" w:rsidRDefault="00795B29" w:rsidP="00B62C66">
            <w:pPr>
              <w:pStyle w:val="BodyText"/>
            </w:pPr>
            <w:r w:rsidRPr="0091005D">
              <w:t>First DataBank</w:t>
            </w:r>
          </w:p>
        </w:tc>
      </w:tr>
      <w:tr w:rsidR="00795B29" w:rsidRPr="0091005D" w:rsidTr="00D245FB">
        <w:tc>
          <w:tcPr>
            <w:tcW w:w="2617" w:type="dxa"/>
            <w:shd w:val="clear" w:color="auto" w:fill="auto"/>
          </w:tcPr>
          <w:p w:rsidR="00795B29" w:rsidRPr="0091005D" w:rsidRDefault="00795B29" w:rsidP="00B62C66">
            <w:pPr>
              <w:pStyle w:val="BodyText"/>
            </w:pPr>
            <w:r w:rsidRPr="0091005D">
              <w:t>Finish</w:t>
            </w:r>
          </w:p>
        </w:tc>
        <w:tc>
          <w:tcPr>
            <w:tcW w:w="6840" w:type="dxa"/>
            <w:shd w:val="clear" w:color="auto" w:fill="auto"/>
          </w:tcPr>
          <w:p w:rsidR="00795B29" w:rsidRPr="0091005D" w:rsidRDefault="00795B29" w:rsidP="00B62C66">
            <w:pPr>
              <w:pStyle w:val="BodyText"/>
            </w:pPr>
            <w:r w:rsidRPr="0091005D">
              <w:t>Term used for completing orders from Order Entry/Results Reporting V. 3.0.</w:t>
            </w:r>
          </w:p>
        </w:tc>
      </w:tr>
      <w:tr w:rsidR="00795B29" w:rsidRPr="0091005D" w:rsidTr="00D245FB">
        <w:tc>
          <w:tcPr>
            <w:tcW w:w="2617" w:type="dxa"/>
            <w:shd w:val="clear" w:color="auto" w:fill="auto"/>
          </w:tcPr>
          <w:p w:rsidR="00795B29" w:rsidRPr="0091005D" w:rsidRDefault="00795B29" w:rsidP="00B62C66">
            <w:pPr>
              <w:pStyle w:val="BodyText"/>
            </w:pPr>
            <w:r w:rsidRPr="0091005D">
              <w:t>GUI</w:t>
            </w:r>
          </w:p>
        </w:tc>
        <w:tc>
          <w:tcPr>
            <w:tcW w:w="6840" w:type="dxa"/>
            <w:shd w:val="clear" w:color="auto" w:fill="auto"/>
          </w:tcPr>
          <w:p w:rsidR="00795B29" w:rsidRPr="0091005D" w:rsidRDefault="00795B29" w:rsidP="00B62C66">
            <w:pPr>
              <w:pStyle w:val="BodyText"/>
            </w:pPr>
            <w:r w:rsidRPr="0091005D">
              <w:t>Acronym for Graphical User Interface.</w:t>
            </w:r>
          </w:p>
        </w:tc>
      </w:tr>
      <w:tr w:rsidR="00795B29" w:rsidRPr="0091005D" w:rsidTr="00D245FB">
        <w:tc>
          <w:tcPr>
            <w:tcW w:w="2617" w:type="dxa"/>
            <w:shd w:val="clear" w:color="auto" w:fill="auto"/>
          </w:tcPr>
          <w:p w:rsidR="00795B29" w:rsidRPr="0091005D" w:rsidRDefault="00795B29" w:rsidP="00B62C66">
            <w:pPr>
              <w:pStyle w:val="BodyText"/>
            </w:pPr>
            <w:r w:rsidRPr="0091005D">
              <w:t>Issue Date</w:t>
            </w:r>
          </w:p>
        </w:tc>
        <w:tc>
          <w:tcPr>
            <w:tcW w:w="6840" w:type="dxa"/>
            <w:shd w:val="clear" w:color="auto" w:fill="auto"/>
          </w:tcPr>
          <w:p w:rsidR="00795B29" w:rsidRPr="0091005D" w:rsidRDefault="00795B29" w:rsidP="00B62C66">
            <w:pPr>
              <w:pStyle w:val="BodyText"/>
            </w:pPr>
            <w:r w:rsidRPr="0091005D">
              <w:t>The date on which the prescription was written. This date is usually, but not always, the same as the first fill date. This date cannot be later than the first fill date.</w:t>
            </w:r>
          </w:p>
        </w:tc>
      </w:tr>
      <w:tr w:rsidR="00D245FB" w:rsidRPr="0091005D" w:rsidTr="00D245FB">
        <w:tc>
          <w:tcPr>
            <w:tcW w:w="2617" w:type="dxa"/>
            <w:shd w:val="clear" w:color="auto" w:fill="auto"/>
          </w:tcPr>
          <w:p w:rsidR="00D245FB" w:rsidRPr="0091005D" w:rsidRDefault="00D245FB" w:rsidP="00E4544C">
            <w:pPr>
              <w:rPr>
                <w:b/>
                <w:bCs/>
              </w:rPr>
            </w:pPr>
            <w:r w:rsidRPr="0091005D">
              <w:rPr>
                <w:b/>
              </w:rPr>
              <w:t>HDR/CDS</w:t>
            </w:r>
          </w:p>
        </w:tc>
        <w:tc>
          <w:tcPr>
            <w:tcW w:w="6840" w:type="dxa"/>
            <w:shd w:val="clear" w:color="auto" w:fill="auto"/>
          </w:tcPr>
          <w:p w:rsidR="00D245FB" w:rsidRPr="0091005D" w:rsidRDefault="00D245FB" w:rsidP="00E4544C">
            <w:r w:rsidRPr="0091005D">
              <w:t>Health Data Repository/Clinical Data Services Repository</w:t>
            </w:r>
          </w:p>
        </w:tc>
      </w:tr>
      <w:tr w:rsidR="00D245FB" w:rsidRPr="0091005D" w:rsidTr="00D245FB">
        <w:tc>
          <w:tcPr>
            <w:tcW w:w="2617" w:type="dxa"/>
            <w:shd w:val="clear" w:color="auto" w:fill="auto"/>
          </w:tcPr>
          <w:p w:rsidR="00D245FB" w:rsidRPr="0091005D" w:rsidRDefault="00D245FB" w:rsidP="00B62C66">
            <w:pPr>
              <w:pStyle w:val="BodyText"/>
            </w:pPr>
            <w:r w:rsidRPr="0091005D">
              <w:t>HDR-Hx</w:t>
            </w:r>
          </w:p>
        </w:tc>
        <w:tc>
          <w:tcPr>
            <w:tcW w:w="6840" w:type="dxa"/>
            <w:shd w:val="clear" w:color="auto" w:fill="auto"/>
          </w:tcPr>
          <w:p w:rsidR="00D245FB" w:rsidRPr="0091005D" w:rsidRDefault="00D245FB" w:rsidP="00B62C66">
            <w:pPr>
              <w:pStyle w:val="BodyText"/>
            </w:pPr>
            <w:r w:rsidRPr="0091005D">
              <w:t>Health Data Repository Historical</w:t>
            </w:r>
          </w:p>
        </w:tc>
      </w:tr>
      <w:tr w:rsidR="00D245FB" w:rsidRPr="0091005D" w:rsidTr="00D245FB">
        <w:tc>
          <w:tcPr>
            <w:tcW w:w="2617" w:type="dxa"/>
            <w:shd w:val="clear" w:color="auto" w:fill="auto"/>
          </w:tcPr>
          <w:p w:rsidR="00D245FB" w:rsidRPr="0091005D" w:rsidRDefault="00D245FB" w:rsidP="00B62C66">
            <w:pPr>
              <w:pStyle w:val="BodyText"/>
            </w:pPr>
            <w:r w:rsidRPr="0091005D">
              <w:lastRenderedPageBreak/>
              <w:t>HDR-IMS</w:t>
            </w:r>
          </w:p>
        </w:tc>
        <w:tc>
          <w:tcPr>
            <w:tcW w:w="6840" w:type="dxa"/>
            <w:shd w:val="clear" w:color="auto" w:fill="auto"/>
          </w:tcPr>
          <w:p w:rsidR="00D245FB" w:rsidRPr="0091005D" w:rsidRDefault="00D245FB" w:rsidP="00B62C66">
            <w:pPr>
              <w:pStyle w:val="BodyText"/>
            </w:pPr>
            <w:r w:rsidRPr="0091005D">
              <w:t>Health Data Repository- Interim Messaging Solution</w:t>
            </w:r>
          </w:p>
        </w:tc>
      </w:tr>
      <w:tr w:rsidR="00D245FB" w:rsidRPr="0091005D" w:rsidTr="00D245FB">
        <w:tc>
          <w:tcPr>
            <w:tcW w:w="2617" w:type="dxa"/>
            <w:shd w:val="clear" w:color="auto" w:fill="auto"/>
          </w:tcPr>
          <w:p w:rsidR="00D245FB" w:rsidRPr="0091005D" w:rsidRDefault="00D245FB" w:rsidP="00B62C66">
            <w:pPr>
              <w:pStyle w:val="BodyText"/>
            </w:pPr>
            <w:r w:rsidRPr="0091005D">
              <w:t>HFS</w:t>
            </w:r>
          </w:p>
        </w:tc>
        <w:tc>
          <w:tcPr>
            <w:tcW w:w="6840" w:type="dxa"/>
            <w:shd w:val="clear" w:color="auto" w:fill="auto"/>
          </w:tcPr>
          <w:p w:rsidR="00D245FB" w:rsidRPr="0091005D" w:rsidRDefault="00D245FB" w:rsidP="00B62C66">
            <w:pPr>
              <w:pStyle w:val="BodyText"/>
              <w:rPr>
                <w:rFonts w:cs="Arial"/>
                <w:b/>
                <w:bCs/>
                <w:i/>
                <w:iCs/>
              </w:rPr>
            </w:pPr>
            <w:r w:rsidRPr="0091005D">
              <w:t>Host File Server.</w:t>
            </w:r>
          </w:p>
        </w:tc>
      </w:tr>
      <w:tr w:rsidR="00D245FB" w:rsidRPr="0091005D" w:rsidTr="00D245FB">
        <w:tc>
          <w:tcPr>
            <w:tcW w:w="2617" w:type="dxa"/>
            <w:shd w:val="clear" w:color="auto" w:fill="auto"/>
          </w:tcPr>
          <w:p w:rsidR="00D245FB" w:rsidRPr="0091005D" w:rsidRDefault="00D245FB" w:rsidP="00B62C66">
            <w:pPr>
              <w:pStyle w:val="BodyText"/>
              <w:rPr>
                <w:color w:val="auto"/>
                <w:sz w:val="22"/>
                <w:szCs w:val="22"/>
              </w:rPr>
            </w:pPr>
            <w:r w:rsidRPr="0091005D">
              <w:t>Health Insurance Portability and Accountability Act of 1996 (HIPAA)</w:t>
            </w:r>
          </w:p>
        </w:tc>
        <w:tc>
          <w:tcPr>
            <w:tcW w:w="6840" w:type="dxa"/>
            <w:shd w:val="clear" w:color="auto" w:fill="auto"/>
          </w:tcPr>
          <w:p w:rsidR="00D245FB" w:rsidRPr="0091005D" w:rsidRDefault="00D245FB" w:rsidP="006D3E80">
            <w:pPr>
              <w:spacing w:after="160"/>
              <w:rPr>
                <w:sz w:val="22"/>
                <w:szCs w:val="22"/>
              </w:rPr>
            </w:pPr>
            <w:r w:rsidRPr="0091005D">
              <w:rPr>
                <w:szCs w:val="20"/>
              </w:rPr>
              <w:t>A Federal law that makes a number of changes that have the goal of allowing persons to qualify immediately for comparable health</w:t>
            </w:r>
            <w:r w:rsidRPr="0091005D">
              <w:rPr>
                <w:sz w:val="22"/>
                <w:szCs w:val="22"/>
              </w:rPr>
              <w:t xml:space="preserve"> </w:t>
            </w:r>
            <w:r w:rsidRPr="0091005D">
              <w:rPr>
                <w:szCs w:val="20"/>
              </w:rPr>
              <w:t>insurance coverage when they change their employment relationships. Title II, Subtitle F, of HIPAA gives HHS the authority to mandate the use of standards for the electronic exchange of health care data; to specify what medical and administrative code sets should be used within those standards; to require the use of national identification systems for health care patients, providers, payers (or plans), and employers (or sponsors); and to specify the types of measures required to protect the security and privacy of personally identifiable health care information. Also known as the Kennedy-Kassebaum Bill, the Kassebaum-Kennedy Bill, K2, or Public Law 104-191.</w:t>
            </w:r>
          </w:p>
        </w:tc>
      </w:tr>
      <w:tr w:rsidR="00D245FB" w:rsidRPr="0091005D" w:rsidTr="00D245FB">
        <w:tc>
          <w:tcPr>
            <w:tcW w:w="2617" w:type="dxa"/>
            <w:shd w:val="clear" w:color="auto" w:fill="auto"/>
          </w:tcPr>
          <w:p w:rsidR="00D245FB" w:rsidRPr="0091005D" w:rsidRDefault="00D245FB" w:rsidP="00B62C66">
            <w:pPr>
              <w:pStyle w:val="BodyText"/>
            </w:pPr>
            <w:r w:rsidRPr="0091005D">
              <w:t>JCAHO</w:t>
            </w:r>
          </w:p>
        </w:tc>
        <w:tc>
          <w:tcPr>
            <w:tcW w:w="6840" w:type="dxa"/>
            <w:shd w:val="clear" w:color="auto" w:fill="auto"/>
          </w:tcPr>
          <w:p w:rsidR="00D245FB" w:rsidRPr="0091005D" w:rsidRDefault="00D245FB" w:rsidP="00B62C66">
            <w:pPr>
              <w:pStyle w:val="BodyText"/>
            </w:pPr>
            <w:r w:rsidRPr="0091005D">
              <w:t>Joint Commission on Accreditation of Healthcare Organizations</w:t>
            </w:r>
          </w:p>
        </w:tc>
      </w:tr>
      <w:tr w:rsidR="00D245FB" w:rsidRPr="0091005D" w:rsidTr="00D245FB">
        <w:tc>
          <w:tcPr>
            <w:tcW w:w="2617" w:type="dxa"/>
            <w:shd w:val="clear" w:color="auto" w:fill="auto"/>
          </w:tcPr>
          <w:p w:rsidR="00D245FB" w:rsidRPr="0091005D" w:rsidRDefault="00D245FB" w:rsidP="00B62C66">
            <w:pPr>
              <w:pStyle w:val="BodyText"/>
            </w:pPr>
            <w:r w:rsidRPr="0091005D">
              <w:t xml:space="preserve">Label/Profile Monitor </w:t>
            </w:r>
          </w:p>
        </w:tc>
        <w:tc>
          <w:tcPr>
            <w:tcW w:w="6840" w:type="dxa"/>
            <w:shd w:val="clear" w:color="auto" w:fill="auto"/>
          </w:tcPr>
          <w:p w:rsidR="00D245FB" w:rsidRPr="0091005D" w:rsidRDefault="00D245FB" w:rsidP="00B62C66">
            <w:pPr>
              <w:pStyle w:val="BodyText"/>
            </w:pPr>
            <w:r w:rsidRPr="0091005D">
              <w:t>A file for each printer which records, in the order in which they were printed, the last 1000 labels or profiles printed on that printer. This allows a rapid reprint of a series of labels or profiles that were damaged by a printer malfunction or other event.</w:t>
            </w:r>
          </w:p>
        </w:tc>
      </w:tr>
      <w:tr w:rsidR="00D245FB" w:rsidRPr="0091005D" w:rsidTr="00D245FB">
        <w:tc>
          <w:tcPr>
            <w:tcW w:w="2617" w:type="dxa"/>
            <w:shd w:val="clear" w:color="auto" w:fill="auto"/>
          </w:tcPr>
          <w:p w:rsidR="00D245FB" w:rsidRPr="0091005D" w:rsidRDefault="00D245FB" w:rsidP="00B62C66">
            <w:pPr>
              <w:pStyle w:val="BodyText"/>
              <w:rPr>
                <w:rFonts w:eastAsia="MS Mincho"/>
                <w:color w:val="auto"/>
              </w:rPr>
            </w:pPr>
            <w:r w:rsidRPr="0091005D">
              <w:t>Local Possible Dosages</w:t>
            </w:r>
          </w:p>
        </w:tc>
        <w:tc>
          <w:tcPr>
            <w:tcW w:w="6840" w:type="dxa"/>
            <w:shd w:val="clear" w:color="auto" w:fill="auto"/>
          </w:tcPr>
          <w:p w:rsidR="00D245FB" w:rsidRPr="0091005D" w:rsidRDefault="00D245FB" w:rsidP="00B62C66">
            <w:pPr>
              <w:pStyle w:val="BodyText"/>
              <w:rPr>
                <w:color w:val="auto"/>
              </w:rPr>
            </w:pPr>
            <w:r w:rsidRPr="0091005D">
              <w:t>Free text dosages that are associated with drugs that do not meet all of the criteria for Possible Dosages.</w:t>
            </w:r>
          </w:p>
        </w:tc>
      </w:tr>
      <w:tr w:rsidR="00D245FB" w:rsidRPr="0091005D" w:rsidTr="00D245FB">
        <w:tc>
          <w:tcPr>
            <w:tcW w:w="2617" w:type="dxa"/>
            <w:shd w:val="clear" w:color="auto" w:fill="auto"/>
          </w:tcPr>
          <w:p w:rsidR="00D245FB" w:rsidRPr="0091005D" w:rsidRDefault="00D245FB" w:rsidP="00B62C66">
            <w:pPr>
              <w:pStyle w:val="BodyText"/>
            </w:pPr>
            <w:r w:rsidRPr="0091005D">
              <w:t>Medication Instruction File</w:t>
            </w:r>
          </w:p>
        </w:tc>
        <w:tc>
          <w:tcPr>
            <w:tcW w:w="6840" w:type="dxa"/>
            <w:shd w:val="clear" w:color="auto" w:fill="auto"/>
          </w:tcPr>
          <w:p w:rsidR="00D245FB" w:rsidRPr="0091005D" w:rsidRDefault="00D245FB" w:rsidP="00B62C66">
            <w:pPr>
              <w:pStyle w:val="BodyText"/>
            </w:pPr>
            <w:r w:rsidRPr="0091005D">
              <w:t xml:space="preserve">The MEDICATION INSTRUCTION file is used by Unit Dose and Outpatient Pharmacy. It contains the medication instruction name, expansion and intended use. </w:t>
            </w:r>
          </w:p>
        </w:tc>
      </w:tr>
      <w:tr w:rsidR="00D245FB" w:rsidRPr="0091005D" w:rsidTr="00D245FB">
        <w:tc>
          <w:tcPr>
            <w:tcW w:w="2617" w:type="dxa"/>
            <w:shd w:val="clear" w:color="auto" w:fill="auto"/>
          </w:tcPr>
          <w:p w:rsidR="00D245FB" w:rsidRPr="0091005D" w:rsidRDefault="00D245FB" w:rsidP="00B62C66">
            <w:pPr>
              <w:pStyle w:val="BodyText"/>
            </w:pPr>
            <w:r w:rsidRPr="0091005D">
              <w:t>Medication Order</w:t>
            </w:r>
          </w:p>
        </w:tc>
        <w:tc>
          <w:tcPr>
            <w:tcW w:w="6840" w:type="dxa"/>
            <w:shd w:val="clear" w:color="auto" w:fill="auto"/>
          </w:tcPr>
          <w:p w:rsidR="00D245FB" w:rsidRPr="0091005D" w:rsidRDefault="00D245FB" w:rsidP="00B62C66">
            <w:pPr>
              <w:pStyle w:val="BodyText"/>
            </w:pPr>
            <w:r w:rsidRPr="0091005D">
              <w:t>A prescription</w:t>
            </w:r>
          </w:p>
        </w:tc>
      </w:tr>
      <w:tr w:rsidR="00D245FB" w:rsidRPr="0091005D" w:rsidTr="00D245FB">
        <w:tc>
          <w:tcPr>
            <w:tcW w:w="2617" w:type="dxa"/>
            <w:shd w:val="clear" w:color="auto" w:fill="auto"/>
          </w:tcPr>
          <w:p w:rsidR="00D245FB" w:rsidRPr="0091005D" w:rsidRDefault="00D245FB" w:rsidP="00B62C66">
            <w:pPr>
              <w:pStyle w:val="BodyText"/>
            </w:pPr>
            <w:r w:rsidRPr="0091005D">
              <w:t>Medication Profile</w:t>
            </w:r>
          </w:p>
        </w:tc>
        <w:tc>
          <w:tcPr>
            <w:tcW w:w="6840" w:type="dxa"/>
            <w:shd w:val="clear" w:color="auto" w:fill="auto"/>
          </w:tcPr>
          <w:p w:rsidR="00D245FB" w:rsidRPr="0091005D" w:rsidRDefault="00D245FB" w:rsidP="00B62C66">
            <w:pPr>
              <w:pStyle w:val="BodyText"/>
            </w:pPr>
            <w:r w:rsidRPr="0091005D">
              <w:t>A list of all active or recently canceled or expired prescriptions for a patient sorted either by date, drug, or classification. Unlike the action profile, this profile is for information only and does not provide a signature line for a physician to indicate action to be taken on the prescription.</w:t>
            </w:r>
          </w:p>
        </w:tc>
      </w:tr>
      <w:tr w:rsidR="00D245FB" w:rsidRPr="0091005D" w:rsidTr="00D245FB">
        <w:tc>
          <w:tcPr>
            <w:tcW w:w="2617" w:type="dxa"/>
            <w:shd w:val="clear" w:color="auto" w:fill="auto"/>
          </w:tcPr>
          <w:p w:rsidR="00D245FB" w:rsidRPr="0091005D" w:rsidRDefault="00D245FB" w:rsidP="00B62C66">
            <w:pPr>
              <w:pStyle w:val="BodyText"/>
            </w:pPr>
            <w:r w:rsidRPr="0091005D">
              <w:t>Medication Routes File</w:t>
            </w:r>
          </w:p>
        </w:tc>
        <w:tc>
          <w:tcPr>
            <w:tcW w:w="6840" w:type="dxa"/>
            <w:shd w:val="clear" w:color="auto" w:fill="auto"/>
          </w:tcPr>
          <w:p w:rsidR="00D245FB" w:rsidRPr="0091005D" w:rsidRDefault="00D245FB" w:rsidP="00B62C66">
            <w:pPr>
              <w:pStyle w:val="BodyText"/>
            </w:pPr>
            <w:r w:rsidRPr="0091005D">
              <w:t>The MEDICATION ROUTES file contains medication route names. The user can enter an abbreviation for each route to be used at the local site. The abbreviation will most likely be the Latin abbreviation for the term.</w:t>
            </w:r>
          </w:p>
        </w:tc>
      </w:tr>
      <w:tr w:rsidR="00D245FB" w:rsidRPr="0091005D" w:rsidTr="00D245FB">
        <w:tc>
          <w:tcPr>
            <w:tcW w:w="2617" w:type="dxa"/>
            <w:shd w:val="clear" w:color="auto" w:fill="auto"/>
          </w:tcPr>
          <w:p w:rsidR="00D245FB" w:rsidRPr="0091005D" w:rsidRDefault="00D245FB" w:rsidP="00B62C66">
            <w:pPr>
              <w:pStyle w:val="BodyText"/>
            </w:pPr>
            <w:r w:rsidRPr="0091005D">
              <w:lastRenderedPageBreak/>
              <w:t>Med Route</w:t>
            </w:r>
          </w:p>
        </w:tc>
        <w:tc>
          <w:tcPr>
            <w:tcW w:w="6840" w:type="dxa"/>
            <w:shd w:val="clear" w:color="auto" w:fill="auto"/>
          </w:tcPr>
          <w:p w:rsidR="00D245FB" w:rsidRPr="0091005D" w:rsidRDefault="00D245FB" w:rsidP="00B62C66">
            <w:pPr>
              <w:pStyle w:val="BodyText"/>
            </w:pPr>
            <w:r w:rsidRPr="0091005D">
              <w:t xml:space="preserve">The method in which the prescription is to be administered (e.g., oral, injection). </w:t>
            </w:r>
          </w:p>
        </w:tc>
      </w:tr>
      <w:tr w:rsidR="00D245FB" w:rsidRPr="0091005D" w:rsidTr="00D245FB">
        <w:tc>
          <w:tcPr>
            <w:tcW w:w="2617" w:type="dxa"/>
            <w:shd w:val="clear" w:color="auto" w:fill="auto"/>
          </w:tcPr>
          <w:p w:rsidR="00D245FB" w:rsidRPr="0091005D" w:rsidRDefault="00D245FB" w:rsidP="00B62C66">
            <w:pPr>
              <w:pStyle w:val="BodyText"/>
            </w:pPr>
            <w:r w:rsidRPr="0091005D">
              <w:t>NCCC</w:t>
            </w:r>
          </w:p>
        </w:tc>
        <w:tc>
          <w:tcPr>
            <w:tcW w:w="6840" w:type="dxa"/>
            <w:shd w:val="clear" w:color="auto" w:fill="auto"/>
          </w:tcPr>
          <w:p w:rsidR="00D245FB" w:rsidRPr="0091005D" w:rsidRDefault="00D245FB" w:rsidP="00B62C66">
            <w:pPr>
              <w:pStyle w:val="BodyText"/>
            </w:pPr>
            <w:r w:rsidRPr="0091005D">
              <w:t>National Clozapine Coordinating Center.</w:t>
            </w:r>
          </w:p>
        </w:tc>
      </w:tr>
      <w:tr w:rsidR="00D245FB" w:rsidRPr="0091005D" w:rsidTr="00D245FB">
        <w:tc>
          <w:tcPr>
            <w:tcW w:w="2617" w:type="dxa"/>
            <w:shd w:val="clear" w:color="auto" w:fill="auto"/>
          </w:tcPr>
          <w:p w:rsidR="00D245FB" w:rsidRPr="0091005D" w:rsidRDefault="00D245FB" w:rsidP="00B62C66">
            <w:pPr>
              <w:pStyle w:val="BodyText"/>
            </w:pPr>
            <w:r w:rsidRPr="0091005D">
              <w:t>Non-Formulary Drugs</w:t>
            </w:r>
          </w:p>
        </w:tc>
        <w:tc>
          <w:tcPr>
            <w:tcW w:w="6840" w:type="dxa"/>
            <w:shd w:val="clear" w:color="auto" w:fill="auto"/>
          </w:tcPr>
          <w:p w:rsidR="00D245FB" w:rsidRPr="0091005D" w:rsidRDefault="00D245FB" w:rsidP="00B62C66">
            <w:pPr>
              <w:pStyle w:val="BodyText"/>
            </w:pPr>
            <w:r w:rsidRPr="0091005D">
              <w:t>The medications, which are defined as commercially available drug products not included in the VA National Formulary.</w:t>
            </w:r>
          </w:p>
        </w:tc>
      </w:tr>
      <w:tr w:rsidR="00D245FB" w:rsidRPr="0091005D" w:rsidTr="00D245FB">
        <w:trPr>
          <w:cantSplit/>
        </w:trPr>
        <w:tc>
          <w:tcPr>
            <w:tcW w:w="2617" w:type="dxa"/>
            <w:shd w:val="clear" w:color="auto" w:fill="auto"/>
          </w:tcPr>
          <w:p w:rsidR="00D245FB" w:rsidRPr="0091005D" w:rsidRDefault="00D245FB" w:rsidP="00B62C66">
            <w:pPr>
              <w:pStyle w:val="BodyText"/>
            </w:pPr>
            <w:r w:rsidRPr="0091005D">
              <w:t>Non-VA Meds</w:t>
            </w:r>
          </w:p>
        </w:tc>
        <w:tc>
          <w:tcPr>
            <w:tcW w:w="6840" w:type="dxa"/>
            <w:shd w:val="clear" w:color="auto" w:fill="auto"/>
          </w:tcPr>
          <w:p w:rsidR="00D245FB" w:rsidRPr="0091005D" w:rsidRDefault="00D245FB" w:rsidP="00B62C66">
            <w:pPr>
              <w:pStyle w:val="BodyText"/>
            </w:pPr>
            <w:r w:rsidRPr="0091005D">
              <w:t>Term that encompasses any Over-the-Counter (OTC) medications, Herbal supplements, Veterans Health Administration (VHA) prescribed medications but purchased by the patient at an outside pharmacy, and medications prescribed by providers outside VHA. All Non-VA Meds must be documented in patients’ medical records.</w:t>
            </w:r>
          </w:p>
        </w:tc>
      </w:tr>
      <w:tr w:rsidR="00D245FB" w:rsidRPr="0091005D" w:rsidTr="00D245FB">
        <w:tc>
          <w:tcPr>
            <w:tcW w:w="2617" w:type="dxa"/>
            <w:shd w:val="clear" w:color="auto" w:fill="auto"/>
          </w:tcPr>
          <w:p w:rsidR="00D245FB" w:rsidRPr="0091005D" w:rsidRDefault="00D245FB" w:rsidP="00E4544C">
            <w:pPr>
              <w:rPr>
                <w:b/>
              </w:rPr>
            </w:pPr>
            <w:r w:rsidRPr="0091005D">
              <w:rPr>
                <w:b/>
              </w:rPr>
              <w:t>OneVA Pharmacy</w:t>
            </w:r>
          </w:p>
        </w:tc>
        <w:tc>
          <w:tcPr>
            <w:tcW w:w="6840" w:type="dxa"/>
            <w:shd w:val="clear" w:color="auto" w:fill="auto"/>
          </w:tcPr>
          <w:p w:rsidR="00D245FB" w:rsidRPr="0091005D" w:rsidRDefault="00D245FB" w:rsidP="00E4544C">
            <w:r w:rsidRPr="0091005D">
              <w:t>Prescriptions that originated from another VistA instance other than the site dispensing the prescription.</w:t>
            </w:r>
          </w:p>
        </w:tc>
      </w:tr>
      <w:tr w:rsidR="00D245FB" w:rsidRPr="0091005D" w:rsidTr="00D245FB">
        <w:tc>
          <w:tcPr>
            <w:tcW w:w="2617" w:type="dxa"/>
            <w:shd w:val="clear" w:color="auto" w:fill="auto"/>
          </w:tcPr>
          <w:p w:rsidR="00D245FB" w:rsidRPr="0091005D" w:rsidRDefault="00D245FB" w:rsidP="00B62C66">
            <w:pPr>
              <w:pStyle w:val="BodyText"/>
            </w:pPr>
            <w:r w:rsidRPr="0091005D">
              <w:t>Order</w:t>
            </w:r>
          </w:p>
        </w:tc>
        <w:tc>
          <w:tcPr>
            <w:tcW w:w="6840" w:type="dxa"/>
            <w:shd w:val="clear" w:color="auto" w:fill="auto"/>
          </w:tcPr>
          <w:p w:rsidR="00D245FB" w:rsidRPr="0091005D" w:rsidRDefault="00D245FB" w:rsidP="00B62C66">
            <w:pPr>
              <w:pStyle w:val="BodyText"/>
            </w:pPr>
            <w:r w:rsidRPr="0091005D">
              <w:t>Request for medication.</w:t>
            </w:r>
          </w:p>
        </w:tc>
      </w:tr>
      <w:tr w:rsidR="00D245FB" w:rsidRPr="0091005D" w:rsidTr="00D245FB">
        <w:tc>
          <w:tcPr>
            <w:tcW w:w="2617" w:type="dxa"/>
            <w:shd w:val="clear" w:color="auto" w:fill="auto"/>
          </w:tcPr>
          <w:p w:rsidR="00D245FB" w:rsidRPr="0091005D" w:rsidRDefault="00D245FB" w:rsidP="00B62C66">
            <w:pPr>
              <w:pStyle w:val="BodyText"/>
            </w:pPr>
            <w:bookmarkStart w:id="696" w:name="P082"/>
            <w:bookmarkEnd w:id="696"/>
            <w:r w:rsidRPr="0091005D">
              <w:t>Order Check</w:t>
            </w:r>
          </w:p>
        </w:tc>
        <w:tc>
          <w:tcPr>
            <w:tcW w:w="6840" w:type="dxa"/>
            <w:shd w:val="clear" w:color="auto" w:fill="auto"/>
          </w:tcPr>
          <w:p w:rsidR="00D245FB" w:rsidRPr="0091005D" w:rsidRDefault="00D245FB" w:rsidP="00B62C66">
            <w:pPr>
              <w:pStyle w:val="BodyText"/>
            </w:pPr>
            <w:r w:rsidRPr="0091005D">
              <w:t>Order checks (drug-allergy/ADR interactions, drug-drug, duplicate drug, duplicate therapy, and dosing) are performed when a new medication order is placed through either the CPRS or Outpatient Pharmacy applications. They are also performed when medication orders are renewed, when Orderable Items are edited, or during the finishing process in Outpatient Pharmacy. This functionality will ensure the user is alerted to possible adverse drug reactions and will reduce the possibility of a medication error.</w:t>
            </w:r>
          </w:p>
        </w:tc>
      </w:tr>
      <w:tr w:rsidR="00D245FB" w:rsidRPr="0091005D" w:rsidTr="00D245FB">
        <w:tc>
          <w:tcPr>
            <w:tcW w:w="2617" w:type="dxa"/>
            <w:shd w:val="clear" w:color="auto" w:fill="auto"/>
          </w:tcPr>
          <w:p w:rsidR="00D245FB" w:rsidRPr="0091005D" w:rsidRDefault="00D245FB" w:rsidP="00B62C66">
            <w:pPr>
              <w:pStyle w:val="BodyText"/>
            </w:pPr>
            <w:r w:rsidRPr="0091005D">
              <w:t>Orderable Item</w:t>
            </w:r>
          </w:p>
        </w:tc>
        <w:tc>
          <w:tcPr>
            <w:tcW w:w="6840" w:type="dxa"/>
            <w:shd w:val="clear" w:color="auto" w:fill="auto"/>
          </w:tcPr>
          <w:p w:rsidR="00D245FB" w:rsidRPr="0091005D" w:rsidRDefault="00D245FB" w:rsidP="00B62C66">
            <w:pPr>
              <w:pStyle w:val="BodyText"/>
            </w:pPr>
            <w:r w:rsidRPr="0091005D">
              <w:t xml:space="preserve">An Orderable Item name has no strength attached to it (e.g., Acetaminophen). The name with a strength attached to it is the Dispense drug name (e.g., Acetaminophen 325mg). </w:t>
            </w:r>
          </w:p>
        </w:tc>
      </w:tr>
      <w:tr w:rsidR="00D245FB" w:rsidRPr="0091005D" w:rsidTr="00D245FB">
        <w:tc>
          <w:tcPr>
            <w:tcW w:w="2617" w:type="dxa"/>
            <w:shd w:val="clear" w:color="auto" w:fill="auto"/>
          </w:tcPr>
          <w:p w:rsidR="00D245FB" w:rsidRPr="0091005D" w:rsidRDefault="00D245FB" w:rsidP="00B62C66">
            <w:pPr>
              <w:pStyle w:val="BodyText"/>
            </w:pPr>
            <w:r w:rsidRPr="0091005D">
              <w:t>Partial Prescription</w:t>
            </w:r>
          </w:p>
        </w:tc>
        <w:tc>
          <w:tcPr>
            <w:tcW w:w="6840" w:type="dxa"/>
            <w:shd w:val="clear" w:color="auto" w:fill="auto"/>
          </w:tcPr>
          <w:p w:rsidR="00D245FB" w:rsidRPr="0091005D" w:rsidRDefault="00D245FB" w:rsidP="00B62C66">
            <w:pPr>
              <w:pStyle w:val="BodyText"/>
            </w:pPr>
            <w:r w:rsidRPr="0091005D">
              <w:t>A prescription that has been filled for a quantity smaller than requested. A possible reason for a partial fill is that a patient is to return to the clinic in ten days but the prescription calls for a thirty-day supply. Partials do count as workload but do not count against the total number of refills for a prescription.</w:t>
            </w:r>
          </w:p>
        </w:tc>
      </w:tr>
      <w:tr w:rsidR="00D245FB" w:rsidRPr="0091005D" w:rsidTr="00D245FB">
        <w:tc>
          <w:tcPr>
            <w:tcW w:w="2617" w:type="dxa"/>
            <w:shd w:val="clear" w:color="auto" w:fill="auto"/>
          </w:tcPr>
          <w:p w:rsidR="00D245FB" w:rsidRPr="0091005D" w:rsidRDefault="00D245FB" w:rsidP="00B62C66">
            <w:pPr>
              <w:pStyle w:val="BodyText"/>
              <w:rPr>
                <w:sz w:val="22"/>
                <w:szCs w:val="22"/>
              </w:rPr>
            </w:pPr>
            <w:r w:rsidRPr="0091005D">
              <w:t>Payer</w:t>
            </w:r>
          </w:p>
        </w:tc>
        <w:tc>
          <w:tcPr>
            <w:tcW w:w="6840" w:type="dxa"/>
            <w:shd w:val="clear" w:color="auto" w:fill="auto"/>
          </w:tcPr>
          <w:p w:rsidR="00D245FB" w:rsidRPr="0091005D" w:rsidRDefault="00D245FB" w:rsidP="006D3E80">
            <w:pPr>
              <w:keepNext/>
              <w:spacing w:after="160"/>
              <w:rPr>
                <w:sz w:val="22"/>
                <w:szCs w:val="22"/>
              </w:rPr>
            </w:pPr>
            <w:r w:rsidRPr="0091005D">
              <w:rPr>
                <w:szCs w:val="20"/>
              </w:rPr>
              <w:t>In health care, an entity that assumes the risk of paying for medical treatments. This can be an uninsured patient, a self-insured employer, or a health care plan or Health Maintenance Organization (HMO).</w:t>
            </w:r>
          </w:p>
        </w:tc>
      </w:tr>
      <w:tr w:rsidR="00D245FB" w:rsidRPr="0091005D" w:rsidTr="00D245FB">
        <w:tc>
          <w:tcPr>
            <w:tcW w:w="2617" w:type="dxa"/>
            <w:shd w:val="clear" w:color="auto" w:fill="auto"/>
          </w:tcPr>
          <w:p w:rsidR="00D245FB" w:rsidRPr="0091005D" w:rsidRDefault="00D245FB" w:rsidP="00B62C66">
            <w:pPr>
              <w:pStyle w:val="BodyText"/>
            </w:pPr>
            <w:r w:rsidRPr="0091005D">
              <w:lastRenderedPageBreak/>
              <w:t>Pending Order</w:t>
            </w:r>
          </w:p>
        </w:tc>
        <w:tc>
          <w:tcPr>
            <w:tcW w:w="6840" w:type="dxa"/>
            <w:shd w:val="clear" w:color="auto" w:fill="auto"/>
          </w:tcPr>
          <w:p w:rsidR="00D245FB" w:rsidRPr="0091005D" w:rsidRDefault="00D245FB" w:rsidP="00B62C66">
            <w:pPr>
              <w:pStyle w:val="BodyText"/>
            </w:pPr>
            <w:r w:rsidRPr="0091005D">
              <w:t>A pending order is one that has been entered by a provider through CPRS without Pharmacy finishing the order. Once Pharmacy has finished the order, it will become active.</w:t>
            </w:r>
          </w:p>
        </w:tc>
      </w:tr>
      <w:tr w:rsidR="00D245FB" w:rsidRPr="0091005D" w:rsidTr="00D245FB">
        <w:tc>
          <w:tcPr>
            <w:tcW w:w="2617" w:type="dxa"/>
            <w:shd w:val="clear" w:color="auto" w:fill="auto"/>
          </w:tcPr>
          <w:p w:rsidR="00D245FB" w:rsidRPr="0091005D" w:rsidRDefault="00D245FB" w:rsidP="00B62C66">
            <w:pPr>
              <w:pStyle w:val="BodyText"/>
            </w:pPr>
            <w:r w:rsidRPr="0091005D">
              <w:t>Pharmacy Narrative</w:t>
            </w:r>
          </w:p>
        </w:tc>
        <w:tc>
          <w:tcPr>
            <w:tcW w:w="6840" w:type="dxa"/>
            <w:shd w:val="clear" w:color="auto" w:fill="auto"/>
          </w:tcPr>
          <w:p w:rsidR="00D245FB" w:rsidRPr="0091005D" w:rsidRDefault="00D245FB" w:rsidP="00B62C66">
            <w:pPr>
              <w:pStyle w:val="BodyText"/>
            </w:pPr>
            <w:r w:rsidRPr="0091005D">
              <w:t>OUTPATIENT NARRATIVE field that may be used by pharmacy staff to display information specific to the patient.</w:t>
            </w:r>
          </w:p>
        </w:tc>
      </w:tr>
      <w:tr w:rsidR="00D245FB" w:rsidRPr="0091005D" w:rsidTr="00D245FB">
        <w:tc>
          <w:tcPr>
            <w:tcW w:w="2617" w:type="dxa"/>
            <w:shd w:val="clear" w:color="auto" w:fill="auto"/>
          </w:tcPr>
          <w:p w:rsidR="00D245FB" w:rsidRPr="0091005D" w:rsidRDefault="00D245FB" w:rsidP="00B62C66">
            <w:pPr>
              <w:pStyle w:val="BodyText"/>
            </w:pPr>
            <w:r w:rsidRPr="0091005D">
              <w:t>Polypharmacy</w:t>
            </w:r>
          </w:p>
        </w:tc>
        <w:tc>
          <w:tcPr>
            <w:tcW w:w="6840" w:type="dxa"/>
            <w:shd w:val="clear" w:color="auto" w:fill="auto"/>
          </w:tcPr>
          <w:p w:rsidR="00D245FB" w:rsidRPr="0091005D" w:rsidRDefault="00D245FB" w:rsidP="00B62C66">
            <w:pPr>
              <w:pStyle w:val="BodyText"/>
            </w:pPr>
            <w:r w:rsidRPr="0091005D">
              <w:t>The administration of many drugs together.</w:t>
            </w:r>
          </w:p>
        </w:tc>
      </w:tr>
      <w:tr w:rsidR="00D245FB" w:rsidRPr="0091005D" w:rsidTr="00D245FB">
        <w:tc>
          <w:tcPr>
            <w:tcW w:w="2617" w:type="dxa"/>
            <w:shd w:val="clear" w:color="auto" w:fill="auto"/>
          </w:tcPr>
          <w:p w:rsidR="00D245FB" w:rsidRPr="0091005D" w:rsidRDefault="00D245FB" w:rsidP="00B62C66">
            <w:pPr>
              <w:pStyle w:val="BodyText"/>
            </w:pPr>
            <w:r w:rsidRPr="0091005D">
              <w:t>POE</w:t>
            </w:r>
          </w:p>
        </w:tc>
        <w:tc>
          <w:tcPr>
            <w:tcW w:w="6840" w:type="dxa"/>
            <w:shd w:val="clear" w:color="auto" w:fill="auto"/>
          </w:tcPr>
          <w:p w:rsidR="00D245FB" w:rsidRPr="0091005D" w:rsidRDefault="00D245FB" w:rsidP="00B62C66">
            <w:pPr>
              <w:pStyle w:val="BodyText"/>
            </w:pPr>
            <w:r w:rsidRPr="0091005D">
              <w:t xml:space="preserve">Pharmacy Ordering Enhancements (POE) project. </w:t>
            </w:r>
            <w:r w:rsidRPr="0091005D">
              <w:br/>
              <w:t>Patch PSO*7*46 contains all the related changes for Outpatient Pharmacy.</w:t>
            </w:r>
          </w:p>
        </w:tc>
      </w:tr>
      <w:tr w:rsidR="00D245FB" w:rsidRPr="0091005D" w:rsidTr="00D245FB">
        <w:tc>
          <w:tcPr>
            <w:tcW w:w="2617" w:type="dxa"/>
            <w:shd w:val="clear" w:color="auto" w:fill="auto"/>
          </w:tcPr>
          <w:p w:rsidR="00D245FB" w:rsidRPr="0091005D" w:rsidRDefault="00D245FB" w:rsidP="00B62C66">
            <w:pPr>
              <w:pStyle w:val="BodyText"/>
            </w:pPr>
            <w:r w:rsidRPr="0091005D">
              <w:t>Possible Dosages</w:t>
            </w:r>
          </w:p>
        </w:tc>
        <w:tc>
          <w:tcPr>
            <w:tcW w:w="6840" w:type="dxa"/>
            <w:shd w:val="clear" w:color="auto" w:fill="auto"/>
          </w:tcPr>
          <w:p w:rsidR="00D245FB" w:rsidRPr="0091005D" w:rsidRDefault="00D245FB" w:rsidP="00B62C66">
            <w:pPr>
              <w:pStyle w:val="BodyText"/>
            </w:pPr>
            <w:r w:rsidRPr="0091005D">
              <w:t>Dosages that have a numeric dosage and numeric dispense units per dose appropriate for administration. For a drug to have possible dosages, it must be a single ingredient product that is matched to the DRUG file. The DRUG file entry must have a numeric strength and the dosage form/unit combination must be such that a numeric strength combined with the unit can be an appropriate dosage selection.</w:t>
            </w:r>
          </w:p>
        </w:tc>
      </w:tr>
      <w:tr w:rsidR="00D245FB" w:rsidRPr="0091005D" w:rsidTr="00D245FB">
        <w:tc>
          <w:tcPr>
            <w:tcW w:w="2617" w:type="dxa"/>
            <w:shd w:val="clear" w:color="auto" w:fill="auto"/>
          </w:tcPr>
          <w:p w:rsidR="00D245FB" w:rsidRPr="0091005D" w:rsidRDefault="00D245FB" w:rsidP="00B62C66">
            <w:pPr>
              <w:pStyle w:val="BodyText"/>
            </w:pPr>
            <w:r w:rsidRPr="0091005D">
              <w:t>Prescription</w:t>
            </w:r>
          </w:p>
        </w:tc>
        <w:tc>
          <w:tcPr>
            <w:tcW w:w="6840" w:type="dxa"/>
            <w:shd w:val="clear" w:color="auto" w:fill="auto"/>
          </w:tcPr>
          <w:p w:rsidR="00D245FB" w:rsidRPr="0091005D" w:rsidRDefault="00D245FB" w:rsidP="00B62C66">
            <w:pPr>
              <w:pStyle w:val="BodyText"/>
            </w:pPr>
            <w:r w:rsidRPr="0091005D">
              <w:t>This term is now referred to throughout the software as medication orders.</w:t>
            </w:r>
          </w:p>
        </w:tc>
      </w:tr>
      <w:tr w:rsidR="00D245FB" w:rsidRPr="0091005D" w:rsidTr="00D245FB">
        <w:tc>
          <w:tcPr>
            <w:tcW w:w="2617" w:type="dxa"/>
            <w:shd w:val="clear" w:color="auto" w:fill="auto"/>
          </w:tcPr>
          <w:p w:rsidR="00D245FB" w:rsidRPr="0091005D" w:rsidRDefault="00D245FB" w:rsidP="00B62C66">
            <w:pPr>
              <w:pStyle w:val="BodyText"/>
            </w:pPr>
            <w:r w:rsidRPr="0091005D">
              <w:t>Prescription Status</w:t>
            </w:r>
          </w:p>
        </w:tc>
        <w:tc>
          <w:tcPr>
            <w:tcW w:w="6840" w:type="dxa"/>
            <w:shd w:val="clear" w:color="auto" w:fill="auto"/>
          </w:tcPr>
          <w:p w:rsidR="00D245FB" w:rsidRPr="0091005D" w:rsidRDefault="00D245FB" w:rsidP="00B62C66">
            <w:pPr>
              <w:pStyle w:val="BodyText"/>
            </w:pPr>
            <w:r w:rsidRPr="0091005D">
              <w:t>A prescription can have one of the following statuses.</w:t>
            </w:r>
          </w:p>
          <w:p w:rsidR="00D245FB" w:rsidRPr="0091005D" w:rsidRDefault="00D245FB" w:rsidP="00B62C66">
            <w:pPr>
              <w:pStyle w:val="BodyText"/>
            </w:pPr>
            <w:r w:rsidRPr="0091005D">
              <w:rPr>
                <w:b/>
              </w:rPr>
              <w:t xml:space="preserve">Active - </w:t>
            </w:r>
            <w:r w:rsidRPr="0091005D">
              <w:t>A prescription with this status can be filled or refilled.</w:t>
            </w:r>
          </w:p>
          <w:p w:rsidR="00D245FB" w:rsidRPr="0091005D" w:rsidRDefault="00D245FB" w:rsidP="00B62C66">
            <w:pPr>
              <w:pStyle w:val="BodyText"/>
            </w:pPr>
            <w:r w:rsidRPr="0091005D">
              <w:rPr>
                <w:b/>
              </w:rPr>
              <w:t>Canceled -</w:t>
            </w:r>
            <w:r w:rsidRPr="0091005D">
              <w:t xml:space="preserve"> This term is now referred to throughout the software as Discontinued. (See Discontinued.)</w:t>
            </w:r>
          </w:p>
          <w:p w:rsidR="00D245FB" w:rsidRPr="0091005D" w:rsidRDefault="00D245FB" w:rsidP="00B62C66">
            <w:pPr>
              <w:pStyle w:val="BodyText"/>
            </w:pPr>
            <w:r w:rsidRPr="0091005D">
              <w:rPr>
                <w:b/>
              </w:rPr>
              <w:t>Discontinued -</w:t>
            </w:r>
            <w:r w:rsidRPr="0091005D">
              <w:t xml:space="preserve"> This status is used when a prescription was made inactive either by a new prescription or by the request of a physician.</w:t>
            </w:r>
          </w:p>
          <w:p w:rsidR="00D245FB" w:rsidRPr="0091005D" w:rsidRDefault="00D245FB" w:rsidP="00B62C66">
            <w:pPr>
              <w:pStyle w:val="BodyText"/>
            </w:pPr>
            <w:r w:rsidRPr="0091005D">
              <w:rPr>
                <w:b/>
              </w:rPr>
              <w:t>Discontinued (Edit) -</w:t>
            </w:r>
            <w:r w:rsidRPr="0091005D">
              <w:t xml:space="preserve"> Discontinued (Edit) is the status used when a medication order has been edited and causes a new order to be created due to the editing of certain data elements.</w:t>
            </w:r>
          </w:p>
          <w:p w:rsidR="00D245FB" w:rsidRPr="0091005D" w:rsidRDefault="00D245FB" w:rsidP="00B62C66">
            <w:pPr>
              <w:pStyle w:val="BodyText"/>
            </w:pPr>
            <w:r w:rsidRPr="0091005D">
              <w:rPr>
                <w:b/>
              </w:rPr>
              <w:t>Deleted -</w:t>
            </w:r>
            <w:r w:rsidRPr="0091005D">
              <w:t xml:space="preserve"> This status is used when a prescription is deleted. Prescriptions are no longer physically deleted from the system, but marked as deleted. Once a prescription is marked deleted no access is allowed other than view.</w:t>
            </w:r>
          </w:p>
          <w:p w:rsidR="00D245FB" w:rsidRPr="0091005D" w:rsidRDefault="00D245FB" w:rsidP="00B62C66">
            <w:pPr>
              <w:pStyle w:val="BodyText"/>
            </w:pPr>
            <w:r w:rsidRPr="0091005D">
              <w:rPr>
                <w:b/>
              </w:rPr>
              <w:t>Expired -</w:t>
            </w:r>
            <w:r w:rsidRPr="0091005D">
              <w:t xml:space="preserve"> This status indicates the expiration date has passed.</w:t>
            </w:r>
          </w:p>
          <w:p w:rsidR="00D245FB" w:rsidRPr="0091005D" w:rsidRDefault="00D245FB" w:rsidP="00B62C66">
            <w:pPr>
              <w:pStyle w:val="BodyText"/>
            </w:pPr>
            <w:r w:rsidRPr="0091005D">
              <w:lastRenderedPageBreak/>
              <w:t xml:space="preserve">*Note: A prescription that was canceled or has expired more recently than the date specified by the cutoff date, typically 120 days in the past, can still be acted upon. </w:t>
            </w:r>
          </w:p>
          <w:p w:rsidR="00D245FB" w:rsidRPr="0091005D" w:rsidRDefault="00D245FB" w:rsidP="00B62C66">
            <w:pPr>
              <w:pStyle w:val="BodyText"/>
            </w:pPr>
            <w:r w:rsidRPr="0091005D">
              <w:rPr>
                <w:b/>
              </w:rPr>
              <w:t>Hold -</w:t>
            </w:r>
            <w:r w:rsidRPr="0091005D">
              <w:t xml:space="preserve"> A prescription that was placed on hold due to reasons determined by the pharmacist.</w:t>
            </w:r>
          </w:p>
          <w:p w:rsidR="00D245FB" w:rsidRPr="0091005D" w:rsidRDefault="00D245FB" w:rsidP="00B62C66">
            <w:pPr>
              <w:pStyle w:val="BodyText"/>
            </w:pPr>
            <w:r w:rsidRPr="0091005D">
              <w:rPr>
                <w:b/>
              </w:rPr>
              <w:t>Non-verified -</w:t>
            </w:r>
            <w:r w:rsidRPr="0091005D">
              <w:t xml:space="preserve"> There are two types of non-verified statuses. Depending on a site parameter, prescriptions entered by a technician do not become active until a pharmacist reviews them. Until such review, they remain non-verified and cannot be printed, canceled or edited except through the </w:t>
            </w:r>
            <w:r w:rsidRPr="0091005D">
              <w:rPr>
                <w:i/>
              </w:rPr>
              <w:t>Verification</w:t>
            </w:r>
            <w:r w:rsidRPr="0091005D">
              <w:t xml:space="preserve"> menu.</w:t>
            </w:r>
            <w:r w:rsidRPr="0091005D">
              <w:br/>
              <w:t xml:space="preserve">The second non-verified status is given to prescriptions when a drug/drug interaction is encountered during the new order entry or editing of a prescription. </w:t>
            </w:r>
          </w:p>
          <w:p w:rsidR="00D245FB" w:rsidRPr="0091005D" w:rsidRDefault="00D245FB" w:rsidP="00B62C66">
            <w:pPr>
              <w:pStyle w:val="BodyText"/>
            </w:pPr>
            <w:r w:rsidRPr="0091005D">
              <w:rPr>
                <w:b/>
              </w:rPr>
              <w:t>Pending -</w:t>
            </w:r>
            <w:r w:rsidRPr="0091005D">
              <w:t xml:space="preserve"> A prescription that has been entered through OERR.</w:t>
            </w:r>
          </w:p>
          <w:p w:rsidR="00D245FB" w:rsidRPr="0091005D" w:rsidRDefault="00D245FB" w:rsidP="00B62C66">
            <w:pPr>
              <w:pStyle w:val="BodyText"/>
            </w:pPr>
            <w:r w:rsidRPr="0091005D">
              <w:rPr>
                <w:b/>
              </w:rPr>
              <w:t>Refill -</w:t>
            </w:r>
            <w:r w:rsidRPr="0091005D">
              <w:t xml:space="preserve"> A second or subsequent filling authorized by the provider.</w:t>
            </w:r>
          </w:p>
          <w:p w:rsidR="00D245FB" w:rsidRPr="0091005D" w:rsidRDefault="00D245FB" w:rsidP="00B62C66">
            <w:pPr>
              <w:pStyle w:val="BodyText"/>
            </w:pPr>
            <w:r w:rsidRPr="0091005D">
              <w:rPr>
                <w:b/>
              </w:rPr>
              <w:t>Suspended -</w:t>
            </w:r>
            <w:r w:rsidRPr="0091005D">
              <w:t xml:space="preserve"> A prescription that will be filled at some future date.</w:t>
            </w:r>
          </w:p>
        </w:tc>
      </w:tr>
      <w:tr w:rsidR="00D245FB" w:rsidRPr="0091005D" w:rsidTr="00D245FB">
        <w:tc>
          <w:tcPr>
            <w:tcW w:w="2617" w:type="dxa"/>
            <w:shd w:val="clear" w:color="auto" w:fill="auto"/>
          </w:tcPr>
          <w:p w:rsidR="00D245FB" w:rsidRPr="0091005D" w:rsidRDefault="00D245FB" w:rsidP="00B62C66">
            <w:pPr>
              <w:pStyle w:val="BodyText"/>
            </w:pPr>
            <w:r w:rsidRPr="0091005D">
              <w:lastRenderedPageBreak/>
              <w:t>Progress Notes</w:t>
            </w:r>
          </w:p>
        </w:tc>
        <w:tc>
          <w:tcPr>
            <w:tcW w:w="6840" w:type="dxa"/>
            <w:shd w:val="clear" w:color="auto" w:fill="auto"/>
          </w:tcPr>
          <w:p w:rsidR="00D245FB" w:rsidRPr="0091005D" w:rsidRDefault="00D245FB" w:rsidP="00B62C66">
            <w:pPr>
              <w:pStyle w:val="BodyText"/>
            </w:pPr>
            <w:r w:rsidRPr="0091005D">
              <w:t>A component of Text Integration Utilities (TIU) that can function as part of CPRS.</w:t>
            </w:r>
          </w:p>
        </w:tc>
      </w:tr>
      <w:tr w:rsidR="00D245FB" w:rsidRPr="0091005D" w:rsidTr="00D245FB">
        <w:tc>
          <w:tcPr>
            <w:tcW w:w="2617" w:type="dxa"/>
            <w:shd w:val="clear" w:color="auto" w:fill="auto"/>
          </w:tcPr>
          <w:p w:rsidR="00D245FB" w:rsidRPr="0091005D" w:rsidRDefault="00D245FB" w:rsidP="00B62C66">
            <w:pPr>
              <w:pStyle w:val="BodyText"/>
            </w:pPr>
            <w:r w:rsidRPr="0091005D">
              <w:t>Provider</w:t>
            </w:r>
          </w:p>
        </w:tc>
        <w:tc>
          <w:tcPr>
            <w:tcW w:w="6840" w:type="dxa"/>
            <w:shd w:val="clear" w:color="auto" w:fill="auto"/>
          </w:tcPr>
          <w:p w:rsidR="00D245FB" w:rsidRPr="0091005D" w:rsidRDefault="00D245FB" w:rsidP="00B62C66">
            <w:pPr>
              <w:pStyle w:val="BodyText"/>
            </w:pPr>
            <w:r w:rsidRPr="0091005D">
              <w:t xml:space="preserve">The person who authorized an order. Only users identified as providers who are authorized to write medication orders may be selected. </w:t>
            </w:r>
          </w:p>
        </w:tc>
      </w:tr>
      <w:tr w:rsidR="00D245FB" w:rsidRPr="0091005D" w:rsidTr="00D245FB">
        <w:tc>
          <w:tcPr>
            <w:tcW w:w="2617" w:type="dxa"/>
            <w:shd w:val="clear" w:color="auto" w:fill="auto"/>
          </w:tcPr>
          <w:p w:rsidR="00D245FB" w:rsidRPr="0091005D" w:rsidRDefault="00D245FB" w:rsidP="00B62C66">
            <w:pPr>
              <w:pStyle w:val="BodyText"/>
            </w:pPr>
            <w:r w:rsidRPr="0091005D">
              <w:t>Reprinted Label</w:t>
            </w:r>
          </w:p>
        </w:tc>
        <w:tc>
          <w:tcPr>
            <w:tcW w:w="6840" w:type="dxa"/>
            <w:shd w:val="clear" w:color="auto" w:fill="auto"/>
          </w:tcPr>
          <w:p w:rsidR="00D245FB" w:rsidRPr="0091005D" w:rsidRDefault="00D245FB" w:rsidP="00B62C66">
            <w:pPr>
              <w:pStyle w:val="BodyText"/>
            </w:pPr>
            <w:r w:rsidRPr="0091005D">
              <w:t>Unlike a partial prescription, a reprint does not count as workload.</w:t>
            </w:r>
          </w:p>
        </w:tc>
      </w:tr>
      <w:tr w:rsidR="00D245FB" w:rsidRPr="0091005D" w:rsidTr="00D245FB">
        <w:tc>
          <w:tcPr>
            <w:tcW w:w="2617" w:type="dxa"/>
            <w:shd w:val="clear" w:color="auto" w:fill="auto"/>
          </w:tcPr>
          <w:p w:rsidR="00D245FB" w:rsidRPr="0091005D" w:rsidRDefault="00D245FB" w:rsidP="00B62C66">
            <w:pPr>
              <w:pStyle w:val="BodyText"/>
            </w:pPr>
            <w:r w:rsidRPr="0091005D">
              <w:t>Questionnaire</w:t>
            </w:r>
          </w:p>
        </w:tc>
        <w:tc>
          <w:tcPr>
            <w:tcW w:w="6840" w:type="dxa"/>
            <w:shd w:val="clear" w:color="auto" w:fill="auto"/>
          </w:tcPr>
          <w:p w:rsidR="00D245FB" w:rsidRPr="0091005D" w:rsidRDefault="00D245FB" w:rsidP="00B62C66">
            <w:pPr>
              <w:pStyle w:val="BodyText"/>
            </w:pPr>
            <w:r w:rsidRPr="0091005D">
              <w:t>An entry in the DUE QUESTIONNAIRE file. This file entry contains the set of questions related to a DUE as well as the drugs being evaluated.</w:t>
            </w:r>
          </w:p>
        </w:tc>
      </w:tr>
      <w:tr w:rsidR="00D245FB" w:rsidRPr="0091005D" w:rsidTr="00D245FB">
        <w:tc>
          <w:tcPr>
            <w:tcW w:w="2617" w:type="dxa"/>
            <w:shd w:val="clear" w:color="auto" w:fill="auto"/>
          </w:tcPr>
          <w:p w:rsidR="00D245FB" w:rsidRPr="0091005D" w:rsidRDefault="00D245FB" w:rsidP="00B62C66">
            <w:pPr>
              <w:pStyle w:val="BodyText"/>
            </w:pPr>
            <w:r w:rsidRPr="0091005D">
              <w:t>Schedule</w:t>
            </w:r>
          </w:p>
        </w:tc>
        <w:tc>
          <w:tcPr>
            <w:tcW w:w="6840" w:type="dxa"/>
            <w:shd w:val="clear" w:color="auto" w:fill="auto"/>
          </w:tcPr>
          <w:p w:rsidR="00D245FB" w:rsidRPr="0091005D" w:rsidRDefault="00D245FB" w:rsidP="00B62C66">
            <w:pPr>
              <w:pStyle w:val="BodyText"/>
            </w:pPr>
            <w:r w:rsidRPr="0091005D">
              <w:t xml:space="preserve">The frequency by which the doses are to be administered, such as Q8H, BID, NOW, etc. </w:t>
            </w:r>
          </w:p>
        </w:tc>
      </w:tr>
      <w:tr w:rsidR="00D245FB" w:rsidRPr="0091005D" w:rsidTr="00D245FB">
        <w:tc>
          <w:tcPr>
            <w:tcW w:w="2617" w:type="dxa"/>
            <w:shd w:val="clear" w:color="auto" w:fill="auto"/>
          </w:tcPr>
          <w:p w:rsidR="00D245FB" w:rsidRPr="0091005D" w:rsidRDefault="00D245FB" w:rsidP="00B62C66">
            <w:pPr>
              <w:pStyle w:val="BodyText"/>
            </w:pPr>
            <w:r w:rsidRPr="0091005D">
              <w:t>Sig</w:t>
            </w:r>
          </w:p>
        </w:tc>
        <w:tc>
          <w:tcPr>
            <w:tcW w:w="6840" w:type="dxa"/>
            <w:shd w:val="clear" w:color="auto" w:fill="auto"/>
          </w:tcPr>
          <w:p w:rsidR="00D245FB" w:rsidRPr="0091005D" w:rsidRDefault="00D245FB" w:rsidP="00B62C66">
            <w:pPr>
              <w:pStyle w:val="BodyText"/>
            </w:pPr>
            <w:r w:rsidRPr="0091005D">
              <w:t xml:space="preserve">The instructions printed on the label. </w:t>
            </w:r>
          </w:p>
        </w:tc>
      </w:tr>
      <w:tr w:rsidR="00D245FB" w:rsidRPr="0091005D" w:rsidTr="00D245FB">
        <w:tc>
          <w:tcPr>
            <w:tcW w:w="2617" w:type="dxa"/>
            <w:shd w:val="clear" w:color="auto" w:fill="auto"/>
          </w:tcPr>
          <w:p w:rsidR="00D245FB" w:rsidRPr="0091005D" w:rsidRDefault="00D245FB" w:rsidP="00B62C66">
            <w:pPr>
              <w:pStyle w:val="BodyText"/>
            </w:pPr>
            <w:r w:rsidRPr="0091005D">
              <w:t>Significant</w:t>
            </w:r>
          </w:p>
        </w:tc>
        <w:tc>
          <w:tcPr>
            <w:tcW w:w="6840" w:type="dxa"/>
            <w:shd w:val="clear" w:color="auto" w:fill="auto"/>
          </w:tcPr>
          <w:p w:rsidR="00D245FB" w:rsidRPr="0091005D" w:rsidRDefault="00D245FB" w:rsidP="00B62C66">
            <w:pPr>
              <w:pStyle w:val="BodyText"/>
            </w:pPr>
            <w:r w:rsidRPr="0091005D">
              <w:t>The potential for harm is either rare or generally known so that it is reasonable to expect that all prescribers have taken this information into account.</w:t>
            </w:r>
          </w:p>
        </w:tc>
      </w:tr>
      <w:tr w:rsidR="00D245FB" w:rsidRPr="0091005D" w:rsidTr="00D245FB">
        <w:tc>
          <w:tcPr>
            <w:tcW w:w="2617" w:type="dxa"/>
            <w:shd w:val="clear" w:color="auto" w:fill="auto"/>
          </w:tcPr>
          <w:p w:rsidR="00D245FB" w:rsidRPr="0091005D" w:rsidRDefault="00D245FB" w:rsidP="00B62C66">
            <w:pPr>
              <w:pStyle w:val="BodyText"/>
            </w:pPr>
            <w:r w:rsidRPr="0091005D">
              <w:t>Speed Actions</w:t>
            </w:r>
          </w:p>
        </w:tc>
        <w:tc>
          <w:tcPr>
            <w:tcW w:w="6840" w:type="dxa"/>
            <w:shd w:val="clear" w:color="auto" w:fill="auto"/>
          </w:tcPr>
          <w:p w:rsidR="00D245FB" w:rsidRPr="0091005D" w:rsidRDefault="00D245FB" w:rsidP="00B62C66">
            <w:pPr>
              <w:pStyle w:val="BodyText"/>
            </w:pPr>
            <w:r w:rsidRPr="0091005D">
              <w:t>See Actions</w:t>
            </w:r>
          </w:p>
        </w:tc>
      </w:tr>
      <w:tr w:rsidR="00D245FB" w:rsidRPr="0091005D" w:rsidTr="00D245FB">
        <w:tc>
          <w:tcPr>
            <w:tcW w:w="2617" w:type="dxa"/>
            <w:shd w:val="clear" w:color="auto" w:fill="auto"/>
          </w:tcPr>
          <w:p w:rsidR="00D245FB" w:rsidRPr="0091005D" w:rsidRDefault="00D245FB" w:rsidP="00B62C66">
            <w:pPr>
              <w:pStyle w:val="BodyText"/>
            </w:pPr>
            <w:r w:rsidRPr="0091005D">
              <w:lastRenderedPageBreak/>
              <w:t>Suspense</w:t>
            </w:r>
          </w:p>
        </w:tc>
        <w:tc>
          <w:tcPr>
            <w:tcW w:w="6840" w:type="dxa"/>
            <w:shd w:val="clear" w:color="auto" w:fill="auto"/>
          </w:tcPr>
          <w:p w:rsidR="00D245FB" w:rsidRPr="0091005D" w:rsidRDefault="00D245FB" w:rsidP="00B62C66">
            <w:pPr>
              <w:pStyle w:val="BodyText"/>
            </w:pPr>
            <w:r w:rsidRPr="0091005D">
              <w:t xml:space="preserve">A prescription may not be able to be filled on the day it was requested. When the prescription is entered, a label is not printed. Rather, the prescription is put in the RX SUSPENSE file to be printed at a later date. </w:t>
            </w:r>
          </w:p>
        </w:tc>
      </w:tr>
      <w:tr w:rsidR="00D245FB" w:rsidRPr="0091005D" w:rsidTr="00D245FB">
        <w:tc>
          <w:tcPr>
            <w:tcW w:w="2617" w:type="dxa"/>
            <w:shd w:val="clear" w:color="auto" w:fill="auto"/>
          </w:tcPr>
          <w:p w:rsidR="00D245FB" w:rsidRPr="0091005D" w:rsidRDefault="00D245FB" w:rsidP="006D3E80">
            <w:pPr>
              <w:spacing w:after="160"/>
            </w:pPr>
            <w:r w:rsidRPr="0091005D">
              <w:rPr>
                <w:b/>
                <w:bCs/>
              </w:rPr>
              <w:t>Third (3</w:t>
            </w:r>
            <w:r w:rsidRPr="0091005D">
              <w:rPr>
                <w:b/>
                <w:bCs/>
                <w:vertAlign w:val="superscript"/>
              </w:rPr>
              <w:t>rd</w:t>
            </w:r>
            <w:r w:rsidRPr="0091005D">
              <w:rPr>
                <w:b/>
                <w:bCs/>
              </w:rPr>
              <w:t>) Party Claims</w:t>
            </w:r>
          </w:p>
        </w:tc>
        <w:tc>
          <w:tcPr>
            <w:tcW w:w="6840" w:type="dxa"/>
            <w:shd w:val="clear" w:color="auto" w:fill="auto"/>
          </w:tcPr>
          <w:p w:rsidR="00D245FB" w:rsidRPr="0091005D" w:rsidRDefault="00D245FB" w:rsidP="006D3E80">
            <w:pPr>
              <w:spacing w:after="160"/>
            </w:pPr>
            <w:r w:rsidRPr="0091005D">
              <w:t>Health care insurance claims submitted to an entity for reimbursement of health care bills.</w:t>
            </w:r>
          </w:p>
        </w:tc>
      </w:tr>
      <w:tr w:rsidR="00D245FB" w:rsidRPr="0091005D" w:rsidTr="00D245FB">
        <w:tc>
          <w:tcPr>
            <w:tcW w:w="2617" w:type="dxa"/>
            <w:shd w:val="clear" w:color="auto" w:fill="auto"/>
          </w:tcPr>
          <w:p w:rsidR="00D245FB" w:rsidRPr="0091005D" w:rsidRDefault="00D245FB" w:rsidP="00B62C66">
            <w:pPr>
              <w:pStyle w:val="BodyText"/>
            </w:pPr>
            <w:r w:rsidRPr="0091005D">
              <w:t>Time In</w:t>
            </w:r>
          </w:p>
        </w:tc>
        <w:tc>
          <w:tcPr>
            <w:tcW w:w="6840" w:type="dxa"/>
            <w:shd w:val="clear" w:color="auto" w:fill="auto"/>
          </w:tcPr>
          <w:p w:rsidR="00D245FB" w:rsidRPr="0091005D" w:rsidRDefault="00D245FB" w:rsidP="00B62C66">
            <w:pPr>
              <w:pStyle w:val="BodyText"/>
            </w:pPr>
            <w:r w:rsidRPr="0091005D">
              <w:t>This is the time that the patient's name was entered in the computer.</w:t>
            </w:r>
          </w:p>
        </w:tc>
      </w:tr>
      <w:tr w:rsidR="00D245FB" w:rsidRPr="0091005D" w:rsidTr="00D245FB">
        <w:tc>
          <w:tcPr>
            <w:tcW w:w="2617" w:type="dxa"/>
            <w:shd w:val="clear" w:color="auto" w:fill="auto"/>
          </w:tcPr>
          <w:p w:rsidR="00D245FB" w:rsidRPr="0091005D" w:rsidRDefault="00D245FB" w:rsidP="00B62C66">
            <w:pPr>
              <w:pStyle w:val="BodyText"/>
            </w:pPr>
            <w:r w:rsidRPr="0091005D">
              <w:t>Time Out</w:t>
            </w:r>
          </w:p>
        </w:tc>
        <w:tc>
          <w:tcPr>
            <w:tcW w:w="6840" w:type="dxa"/>
            <w:shd w:val="clear" w:color="auto" w:fill="auto"/>
          </w:tcPr>
          <w:p w:rsidR="00D245FB" w:rsidRPr="0091005D" w:rsidRDefault="00D245FB" w:rsidP="00B62C66">
            <w:pPr>
              <w:pStyle w:val="BodyText"/>
            </w:pPr>
            <w:r w:rsidRPr="0091005D">
              <w:t>This is the time that the patient's name was entered on the bingo board monitor.</w:t>
            </w:r>
          </w:p>
        </w:tc>
      </w:tr>
      <w:tr w:rsidR="00D245FB" w:rsidRPr="0091005D" w:rsidTr="00D245FB">
        <w:tc>
          <w:tcPr>
            <w:tcW w:w="2617" w:type="dxa"/>
            <w:shd w:val="clear" w:color="auto" w:fill="auto"/>
          </w:tcPr>
          <w:p w:rsidR="00D245FB" w:rsidRPr="0091005D" w:rsidRDefault="00D245FB" w:rsidP="00B62C66">
            <w:pPr>
              <w:pStyle w:val="BodyText"/>
            </w:pPr>
            <w:r w:rsidRPr="0091005D">
              <w:t>TRICARE</w:t>
            </w:r>
          </w:p>
        </w:tc>
        <w:tc>
          <w:tcPr>
            <w:tcW w:w="6840" w:type="dxa"/>
            <w:shd w:val="clear" w:color="auto" w:fill="auto"/>
          </w:tcPr>
          <w:p w:rsidR="00D245FB" w:rsidRPr="0091005D" w:rsidRDefault="00D245FB" w:rsidP="00B62C66">
            <w:pPr>
              <w:pStyle w:val="BodyText"/>
            </w:pPr>
            <w:r w:rsidRPr="0091005D">
              <w:t>TRICARE is the uniformed service health care program for:</w:t>
            </w:r>
          </w:p>
          <w:p w:rsidR="00D245FB" w:rsidRPr="0091005D" w:rsidRDefault="00D245FB" w:rsidP="00B62C66">
            <w:pPr>
              <w:pStyle w:val="BodyText"/>
              <w:numPr>
                <w:ilvl w:val="0"/>
                <w:numId w:val="56"/>
              </w:numPr>
            </w:pPr>
            <w:r w:rsidRPr="0091005D">
              <w:t>active duty service members and their families</w:t>
            </w:r>
          </w:p>
          <w:p w:rsidR="00D245FB" w:rsidRPr="0091005D" w:rsidRDefault="00D245FB" w:rsidP="00B62C66">
            <w:pPr>
              <w:pStyle w:val="BodyText"/>
              <w:numPr>
                <w:ilvl w:val="0"/>
                <w:numId w:val="56"/>
              </w:numPr>
            </w:pPr>
            <w:r w:rsidRPr="0091005D">
              <w:t>retired service members and their families</w:t>
            </w:r>
          </w:p>
          <w:p w:rsidR="00D245FB" w:rsidRPr="0091005D" w:rsidRDefault="00D245FB" w:rsidP="00B62C66">
            <w:pPr>
              <w:pStyle w:val="BodyText"/>
              <w:numPr>
                <w:ilvl w:val="0"/>
                <w:numId w:val="56"/>
              </w:numPr>
            </w:pPr>
            <w:r w:rsidRPr="0091005D">
              <w:t>members of the National Guard and Reserves and their families</w:t>
            </w:r>
          </w:p>
          <w:p w:rsidR="00D245FB" w:rsidRPr="0091005D" w:rsidRDefault="00D245FB" w:rsidP="00B62C66">
            <w:pPr>
              <w:pStyle w:val="BodyText"/>
              <w:numPr>
                <w:ilvl w:val="0"/>
                <w:numId w:val="56"/>
              </w:numPr>
            </w:pPr>
            <w:r w:rsidRPr="0091005D">
              <w:t>survivors, and</w:t>
            </w:r>
          </w:p>
          <w:p w:rsidR="00D245FB" w:rsidRPr="0091005D" w:rsidRDefault="00D245FB" w:rsidP="00B62C66">
            <w:pPr>
              <w:pStyle w:val="BodyText"/>
              <w:numPr>
                <w:ilvl w:val="0"/>
                <w:numId w:val="56"/>
              </w:numPr>
            </w:pPr>
            <w:r w:rsidRPr="0091005D">
              <w:t>others who are eligible</w:t>
            </w:r>
          </w:p>
          <w:p w:rsidR="00D245FB" w:rsidRPr="0091005D" w:rsidRDefault="00D245FB" w:rsidP="00B62C66">
            <w:pPr>
              <w:pStyle w:val="BodyText"/>
            </w:pPr>
            <w:r w:rsidRPr="0091005D">
              <w:t xml:space="preserve">There are differences in how prescriptions for TRICARE beneficiaries are processed versus how prescriptions are processed for </w:t>
            </w:r>
            <w:r w:rsidR="00D62C04">
              <w:t>Veteran</w:t>
            </w:r>
            <w:r w:rsidRPr="0091005D">
              <w:t>s.</w:t>
            </w:r>
          </w:p>
        </w:tc>
      </w:tr>
      <w:tr w:rsidR="00D245FB" w:rsidRPr="0091005D" w:rsidTr="00D245FB">
        <w:tc>
          <w:tcPr>
            <w:tcW w:w="2617" w:type="dxa"/>
            <w:shd w:val="clear" w:color="auto" w:fill="auto"/>
          </w:tcPr>
          <w:p w:rsidR="00D245FB" w:rsidRPr="0091005D" w:rsidRDefault="00D245FB" w:rsidP="00B62C66">
            <w:pPr>
              <w:pStyle w:val="BodyText"/>
            </w:pPr>
            <w:r w:rsidRPr="0091005D">
              <w:t>TIU</w:t>
            </w:r>
          </w:p>
        </w:tc>
        <w:tc>
          <w:tcPr>
            <w:tcW w:w="6840" w:type="dxa"/>
            <w:shd w:val="clear" w:color="auto" w:fill="auto"/>
          </w:tcPr>
          <w:p w:rsidR="00D245FB" w:rsidRPr="0091005D" w:rsidRDefault="00D245FB" w:rsidP="00B62C66">
            <w:pPr>
              <w:pStyle w:val="BodyText"/>
            </w:pPr>
            <w:r w:rsidRPr="0091005D">
              <w:t>Text Integration Utilities; a package for document handling, that includes Consults, Discharge summary, and Progress Notes, and will later add other document types such as surgical pathology reports. TIU components can be accessed for individual patients through the CPRS, or for multiple patients through the TIU interface.</w:t>
            </w:r>
          </w:p>
        </w:tc>
      </w:tr>
      <w:tr w:rsidR="00D245FB" w:rsidRPr="0091005D" w:rsidTr="00D245FB">
        <w:tc>
          <w:tcPr>
            <w:tcW w:w="2617" w:type="dxa"/>
            <w:shd w:val="clear" w:color="auto" w:fill="auto"/>
          </w:tcPr>
          <w:p w:rsidR="00D245FB" w:rsidRPr="0091005D" w:rsidRDefault="00D245FB" w:rsidP="00B62C66">
            <w:pPr>
              <w:pStyle w:val="BodyText"/>
            </w:pPr>
            <w:bookmarkStart w:id="697" w:name="P318_139"/>
            <w:bookmarkEnd w:id="697"/>
            <w:r w:rsidRPr="0091005D">
              <w:t>Titration</w:t>
            </w:r>
          </w:p>
        </w:tc>
        <w:tc>
          <w:tcPr>
            <w:tcW w:w="6840" w:type="dxa"/>
            <w:shd w:val="clear" w:color="auto" w:fill="auto"/>
          </w:tcPr>
          <w:p w:rsidR="00D245FB" w:rsidRPr="0091005D" w:rsidRDefault="00D245FB" w:rsidP="00B62C66">
            <w:pPr>
              <w:pStyle w:val="BodyText"/>
              <w:rPr>
                <w:lang w:val="en-US"/>
              </w:rPr>
            </w:pPr>
            <w:r w:rsidRPr="0091005D">
              <w:t>Titration is the process of gradually adjusting the dose of a medication until optimal results are reached.</w:t>
            </w:r>
          </w:p>
        </w:tc>
      </w:tr>
      <w:tr w:rsidR="00D245FB" w:rsidRPr="0091005D" w:rsidTr="00D245FB">
        <w:tc>
          <w:tcPr>
            <w:tcW w:w="2617" w:type="dxa"/>
            <w:shd w:val="clear" w:color="auto" w:fill="auto"/>
          </w:tcPr>
          <w:p w:rsidR="00D245FB" w:rsidRPr="0091005D" w:rsidRDefault="00D245FB" w:rsidP="00B62C66">
            <w:pPr>
              <w:pStyle w:val="BodyText"/>
              <w:rPr>
                <w:color w:val="auto"/>
              </w:rPr>
            </w:pPr>
            <w:r w:rsidRPr="0091005D">
              <w:t>Units per Dose</w:t>
            </w:r>
          </w:p>
        </w:tc>
        <w:tc>
          <w:tcPr>
            <w:tcW w:w="6840" w:type="dxa"/>
            <w:shd w:val="clear" w:color="auto" w:fill="auto"/>
          </w:tcPr>
          <w:p w:rsidR="00D245FB" w:rsidRPr="0091005D" w:rsidRDefault="00D245FB" w:rsidP="00B62C66">
            <w:pPr>
              <w:pStyle w:val="BodyText"/>
            </w:pPr>
            <w:r w:rsidRPr="0091005D">
              <w:t>The number of Units (tablets, capsules, etc.) to be dispensed as a Dose for an order. Fractional numbers will be accepted for medications that can be split.</w:t>
            </w:r>
          </w:p>
        </w:tc>
      </w:tr>
      <w:tr w:rsidR="00D245FB" w:rsidRPr="0091005D" w:rsidTr="00D245FB">
        <w:tc>
          <w:tcPr>
            <w:tcW w:w="2617" w:type="dxa"/>
            <w:shd w:val="clear" w:color="auto" w:fill="auto"/>
          </w:tcPr>
          <w:p w:rsidR="00D245FB" w:rsidRPr="0091005D" w:rsidRDefault="00D245FB" w:rsidP="00B62C66">
            <w:pPr>
              <w:pStyle w:val="BodyText"/>
            </w:pPr>
            <w:r w:rsidRPr="0091005D">
              <w:t>VistA</w:t>
            </w:r>
          </w:p>
        </w:tc>
        <w:tc>
          <w:tcPr>
            <w:tcW w:w="6840" w:type="dxa"/>
            <w:shd w:val="clear" w:color="auto" w:fill="auto"/>
          </w:tcPr>
          <w:p w:rsidR="00D245FB" w:rsidRPr="0091005D" w:rsidRDefault="00D245FB" w:rsidP="00B62C66">
            <w:pPr>
              <w:pStyle w:val="BodyText"/>
            </w:pPr>
            <w:r w:rsidRPr="0091005D">
              <w:t>Acronym for Veterans Health Information Systems and Technology Architecture, the new name for Decentralized Hospital Computer Program (DHCP).</w:t>
            </w:r>
          </w:p>
        </w:tc>
      </w:tr>
      <w:tr w:rsidR="00D245FB" w:rsidRPr="0091005D" w:rsidTr="00D245FB">
        <w:tblPrEx>
          <w:tblCellMar>
            <w:top w:w="43" w:type="dxa"/>
            <w:bottom w:w="173" w:type="dxa"/>
          </w:tblCellMar>
        </w:tblPrEx>
        <w:tc>
          <w:tcPr>
            <w:tcW w:w="2617" w:type="dxa"/>
            <w:shd w:val="clear" w:color="auto" w:fill="auto"/>
          </w:tcPr>
          <w:p w:rsidR="00D245FB" w:rsidRPr="0091005D" w:rsidRDefault="00D245FB" w:rsidP="00B62C66">
            <w:pPr>
              <w:pStyle w:val="BodyText"/>
            </w:pPr>
            <w:r w:rsidRPr="0091005D">
              <w:lastRenderedPageBreak/>
              <w:t>Wait Time</w:t>
            </w:r>
          </w:p>
        </w:tc>
        <w:tc>
          <w:tcPr>
            <w:tcW w:w="6840" w:type="dxa"/>
            <w:shd w:val="clear" w:color="auto" w:fill="auto"/>
          </w:tcPr>
          <w:p w:rsidR="00D245FB" w:rsidRPr="0091005D" w:rsidRDefault="00D245FB" w:rsidP="00B62C66">
            <w:pPr>
              <w:pStyle w:val="BodyText"/>
            </w:pPr>
            <w:r w:rsidRPr="0091005D">
              <w:t>This is the amount of time it took to fill the prescription. It is the difference between Time In and Time Out. For orders with more than one prescription, the wait time is the same for each.</w:t>
            </w:r>
          </w:p>
        </w:tc>
      </w:tr>
    </w:tbl>
    <w:p w:rsidR="000D4344" w:rsidRPr="0091005D" w:rsidRDefault="00961276" w:rsidP="00DB1850">
      <w:pPr>
        <w:pStyle w:val="ChapterHeading"/>
      </w:pPr>
      <w:bookmarkStart w:id="698" w:name="P391_85"/>
      <w:bookmarkStart w:id="699" w:name="_Toc520273559"/>
      <w:bookmarkStart w:id="700" w:name="_Toc520299370"/>
      <w:bookmarkStart w:id="701" w:name="_Toc520304837"/>
      <w:bookmarkStart w:id="702" w:name="_Toc32837106"/>
      <w:bookmarkStart w:id="703" w:name="_Toc38424766"/>
      <w:bookmarkStart w:id="704" w:name="_Toc50535454"/>
      <w:bookmarkEnd w:id="698"/>
      <w:r w:rsidRPr="0091005D">
        <w:br w:type="page"/>
      </w:r>
      <w:bookmarkStart w:id="705" w:name="Page_153"/>
      <w:bookmarkStart w:id="706" w:name="_Toc428973234"/>
      <w:bookmarkStart w:id="707" w:name="_Toc4750965"/>
      <w:bookmarkEnd w:id="705"/>
      <w:r w:rsidR="00645085" w:rsidRPr="0091005D">
        <w:rPr>
          <w:rStyle w:val="ChapterHeadingChar"/>
          <w:b/>
        </w:rPr>
        <w:lastRenderedPageBreak/>
        <w:t>Index</w:t>
      </w:r>
      <w:bookmarkStart w:id="708" w:name="Index"/>
      <w:bookmarkEnd w:id="699"/>
      <w:bookmarkEnd w:id="700"/>
      <w:bookmarkEnd w:id="701"/>
      <w:bookmarkEnd w:id="702"/>
      <w:bookmarkEnd w:id="703"/>
      <w:bookmarkEnd w:id="704"/>
      <w:bookmarkEnd w:id="706"/>
      <w:bookmarkEnd w:id="707"/>
      <w:bookmarkEnd w:id="708"/>
    </w:p>
    <w:p w:rsidR="00825A10" w:rsidRPr="0091005D" w:rsidRDefault="00825A10">
      <w:pPr>
        <w:rPr>
          <w:rFonts w:eastAsia="MS Mincho" w:cs="Courier New"/>
          <w:szCs w:val="20"/>
        </w:rPr>
      </w:pPr>
    </w:p>
    <w:p w:rsidR="00767EB9" w:rsidRDefault="0059735A" w:rsidP="00B62C66">
      <w:pPr>
        <w:pStyle w:val="BodyText"/>
        <w:rPr>
          <w:noProof/>
        </w:rPr>
        <w:sectPr w:rsidR="00767EB9" w:rsidSect="00767EB9">
          <w:pgSz w:w="12240" w:h="15840" w:code="1"/>
          <w:pgMar w:top="1440" w:right="1440" w:bottom="1440" w:left="1440" w:header="720" w:footer="720" w:gutter="0"/>
          <w:cols w:space="720"/>
          <w:titlePg/>
          <w:docGrid w:linePitch="360"/>
        </w:sectPr>
      </w:pPr>
      <w:r w:rsidRPr="0091005D">
        <w:fldChar w:fldCharType="begin"/>
      </w:r>
      <w:r w:rsidRPr="0091005D">
        <w:instrText xml:space="preserve"> INDEX \h "A" \c "2" \z "1033" </w:instrText>
      </w:r>
      <w:r w:rsidRPr="0091005D">
        <w:fldChar w:fldCharType="separate"/>
      </w:r>
    </w:p>
    <w:p w:rsidR="00767EB9" w:rsidRDefault="00767EB9">
      <w:pPr>
        <w:pStyle w:val="IndexHeading"/>
        <w:keepNext/>
        <w:tabs>
          <w:tab w:val="right" w:leader="dot" w:pos="4310"/>
        </w:tabs>
        <w:rPr>
          <w:rFonts w:asciiTheme="minorHAnsi" w:eastAsiaTheme="minorEastAsia" w:hAnsiTheme="minorHAnsi" w:cstheme="minorBidi"/>
          <w:b w:val="0"/>
          <w:bCs w:val="0"/>
          <w:noProof/>
        </w:rPr>
      </w:pPr>
      <w:r>
        <w:rPr>
          <w:noProof/>
        </w:rPr>
        <w:t>A</w:t>
      </w:r>
    </w:p>
    <w:p w:rsidR="00767EB9" w:rsidRDefault="00767EB9">
      <w:pPr>
        <w:pStyle w:val="Index1"/>
        <w:tabs>
          <w:tab w:val="right" w:leader="dot" w:pos="4310"/>
        </w:tabs>
        <w:rPr>
          <w:noProof/>
        </w:rPr>
      </w:pPr>
      <w:r>
        <w:rPr>
          <w:noProof/>
        </w:rPr>
        <w:t>Allergy/ADR Order Check Display, 87</w:t>
      </w:r>
    </w:p>
    <w:p w:rsidR="00767EB9" w:rsidRDefault="00767EB9">
      <w:pPr>
        <w:pStyle w:val="IndexHeading"/>
        <w:keepNext/>
        <w:tabs>
          <w:tab w:val="right" w:leader="dot" w:pos="4310"/>
        </w:tabs>
        <w:rPr>
          <w:rFonts w:asciiTheme="minorHAnsi" w:eastAsiaTheme="minorEastAsia" w:hAnsiTheme="minorHAnsi" w:cstheme="minorBidi"/>
          <w:b w:val="0"/>
          <w:bCs w:val="0"/>
          <w:noProof/>
        </w:rPr>
      </w:pPr>
      <w:r>
        <w:rPr>
          <w:noProof/>
        </w:rPr>
        <w:t>B</w:t>
      </w:r>
    </w:p>
    <w:p w:rsidR="00767EB9" w:rsidRDefault="00767EB9">
      <w:pPr>
        <w:pStyle w:val="Index1"/>
        <w:tabs>
          <w:tab w:val="right" w:leader="dot" w:pos="4310"/>
        </w:tabs>
        <w:rPr>
          <w:noProof/>
        </w:rPr>
      </w:pPr>
      <w:r>
        <w:rPr>
          <w:noProof/>
        </w:rPr>
        <w:t>Batch Print Questionnaires, 28</w:t>
      </w:r>
    </w:p>
    <w:p w:rsidR="00767EB9" w:rsidRDefault="00767EB9">
      <w:pPr>
        <w:pStyle w:val="Index1"/>
        <w:tabs>
          <w:tab w:val="right" w:leader="dot" w:pos="4310"/>
        </w:tabs>
        <w:rPr>
          <w:noProof/>
        </w:rPr>
      </w:pPr>
      <w:r>
        <w:rPr>
          <w:noProof/>
        </w:rPr>
        <w:t>Bingo Board User, 20</w:t>
      </w:r>
    </w:p>
    <w:p w:rsidR="00767EB9" w:rsidRDefault="00767EB9">
      <w:pPr>
        <w:pStyle w:val="IndexHeading"/>
        <w:keepNext/>
        <w:tabs>
          <w:tab w:val="right" w:leader="dot" w:pos="4310"/>
        </w:tabs>
        <w:rPr>
          <w:rFonts w:asciiTheme="minorHAnsi" w:eastAsiaTheme="minorEastAsia" w:hAnsiTheme="minorHAnsi" w:cstheme="minorBidi"/>
          <w:b w:val="0"/>
          <w:bCs w:val="0"/>
          <w:noProof/>
        </w:rPr>
      </w:pPr>
      <w:r>
        <w:rPr>
          <w:noProof/>
        </w:rPr>
        <w:t>C</w:t>
      </w:r>
    </w:p>
    <w:p w:rsidR="00767EB9" w:rsidRDefault="00767EB9">
      <w:pPr>
        <w:pStyle w:val="Index1"/>
        <w:tabs>
          <w:tab w:val="right" w:leader="dot" w:pos="4310"/>
        </w:tabs>
        <w:rPr>
          <w:noProof/>
        </w:rPr>
      </w:pPr>
      <w:r>
        <w:rPr>
          <w:noProof/>
        </w:rPr>
        <w:t>Check Drug Interaction, 26</w:t>
      </w:r>
    </w:p>
    <w:p w:rsidR="00767EB9" w:rsidRDefault="00767EB9">
      <w:pPr>
        <w:pStyle w:val="Index1"/>
        <w:tabs>
          <w:tab w:val="right" w:leader="dot" w:pos="4310"/>
        </w:tabs>
        <w:rPr>
          <w:noProof/>
        </w:rPr>
      </w:pPr>
      <w:r>
        <w:rPr>
          <w:noProof/>
        </w:rPr>
        <w:t>Clinical Alerts, 6</w:t>
      </w:r>
    </w:p>
    <w:p w:rsidR="00767EB9" w:rsidRDefault="00767EB9">
      <w:pPr>
        <w:pStyle w:val="Index1"/>
        <w:tabs>
          <w:tab w:val="right" w:leader="dot" w:pos="4310"/>
        </w:tabs>
        <w:rPr>
          <w:noProof/>
        </w:rPr>
      </w:pPr>
      <w:r>
        <w:rPr>
          <w:noProof/>
        </w:rPr>
        <w:t>Clinical Reminder Order Checks, 59</w:t>
      </w:r>
    </w:p>
    <w:p w:rsidR="00767EB9" w:rsidRDefault="00767EB9">
      <w:pPr>
        <w:pStyle w:val="Index1"/>
        <w:tabs>
          <w:tab w:val="right" w:leader="dot" w:pos="4310"/>
        </w:tabs>
        <w:rPr>
          <w:noProof/>
        </w:rPr>
      </w:pPr>
      <w:r>
        <w:rPr>
          <w:noProof/>
        </w:rPr>
        <w:t>Clinical Reminders, 59</w:t>
      </w:r>
    </w:p>
    <w:p w:rsidR="00767EB9" w:rsidRDefault="00767EB9">
      <w:pPr>
        <w:pStyle w:val="Index1"/>
        <w:tabs>
          <w:tab w:val="right" w:leader="dot" w:pos="4310"/>
        </w:tabs>
        <w:rPr>
          <w:noProof/>
        </w:rPr>
      </w:pPr>
      <w:r w:rsidRPr="00610B52">
        <w:rPr>
          <w:rFonts w:eastAsia="Calibri"/>
          <w:noProof/>
          <w:lang w:eastAsia="zh-CN"/>
        </w:rPr>
        <w:t>CPRS Order Checks</w:t>
      </w:r>
      <w:r>
        <w:rPr>
          <w:noProof/>
        </w:rPr>
        <w:t>, 109</w:t>
      </w:r>
    </w:p>
    <w:p w:rsidR="00767EB9" w:rsidRDefault="00767EB9">
      <w:pPr>
        <w:pStyle w:val="Index1"/>
        <w:tabs>
          <w:tab w:val="right" w:leader="dot" w:pos="4310"/>
        </w:tabs>
        <w:rPr>
          <w:noProof/>
        </w:rPr>
      </w:pPr>
      <w:r>
        <w:rPr>
          <w:noProof/>
        </w:rPr>
        <w:t>CPRS Order Checks: How They Work, 164</w:t>
      </w:r>
    </w:p>
    <w:p w:rsidR="00767EB9" w:rsidRDefault="00767EB9">
      <w:pPr>
        <w:pStyle w:val="IndexHeading"/>
        <w:keepNext/>
        <w:tabs>
          <w:tab w:val="right" w:leader="dot" w:pos="4310"/>
        </w:tabs>
        <w:rPr>
          <w:rFonts w:asciiTheme="minorHAnsi" w:eastAsiaTheme="minorEastAsia" w:hAnsiTheme="minorHAnsi" w:cstheme="minorBidi"/>
          <w:b w:val="0"/>
          <w:bCs w:val="0"/>
          <w:noProof/>
        </w:rPr>
      </w:pPr>
      <w:r>
        <w:rPr>
          <w:noProof/>
        </w:rPr>
        <w:t>D</w:t>
      </w:r>
    </w:p>
    <w:p w:rsidR="00767EB9" w:rsidRDefault="00767EB9">
      <w:pPr>
        <w:pStyle w:val="Index1"/>
        <w:tabs>
          <w:tab w:val="right" w:leader="dot" w:pos="4310"/>
        </w:tabs>
        <w:rPr>
          <w:noProof/>
        </w:rPr>
      </w:pPr>
      <w:r>
        <w:rPr>
          <w:noProof/>
        </w:rPr>
        <w:t>DEA Certification, 165</w:t>
      </w:r>
    </w:p>
    <w:p w:rsidR="00767EB9" w:rsidRDefault="00767EB9">
      <w:pPr>
        <w:pStyle w:val="Index1"/>
        <w:tabs>
          <w:tab w:val="right" w:leader="dot" w:pos="4310"/>
        </w:tabs>
        <w:rPr>
          <w:noProof/>
        </w:rPr>
      </w:pPr>
      <w:r>
        <w:rPr>
          <w:noProof/>
        </w:rPr>
        <w:t>Display Patient's Name on Monitor, 21</w:t>
      </w:r>
    </w:p>
    <w:p w:rsidR="00767EB9" w:rsidRDefault="00767EB9">
      <w:pPr>
        <w:pStyle w:val="Index1"/>
        <w:tabs>
          <w:tab w:val="right" w:leader="dot" w:pos="4310"/>
        </w:tabs>
        <w:rPr>
          <w:noProof/>
        </w:rPr>
      </w:pPr>
      <w:r>
        <w:rPr>
          <w:noProof/>
        </w:rPr>
        <w:t>Dosing Order Checks, 109</w:t>
      </w:r>
    </w:p>
    <w:p w:rsidR="00767EB9" w:rsidRDefault="00767EB9">
      <w:pPr>
        <w:pStyle w:val="Index1"/>
        <w:tabs>
          <w:tab w:val="right" w:leader="dot" w:pos="4310"/>
        </w:tabs>
        <w:rPr>
          <w:noProof/>
        </w:rPr>
      </w:pPr>
      <w:r>
        <w:rPr>
          <w:noProof/>
        </w:rPr>
        <w:t>DUE User, 28</w:t>
      </w:r>
    </w:p>
    <w:p w:rsidR="00767EB9" w:rsidRDefault="00767EB9">
      <w:pPr>
        <w:pStyle w:val="Index1"/>
        <w:tabs>
          <w:tab w:val="right" w:leader="dot" w:pos="4310"/>
        </w:tabs>
        <w:rPr>
          <w:noProof/>
        </w:rPr>
      </w:pPr>
      <w:r>
        <w:rPr>
          <w:noProof/>
        </w:rPr>
        <w:t>Duplicate Drug Order Check, 64</w:t>
      </w:r>
    </w:p>
    <w:p w:rsidR="00767EB9" w:rsidRDefault="00767EB9">
      <w:pPr>
        <w:pStyle w:val="IndexHeading"/>
        <w:keepNext/>
        <w:tabs>
          <w:tab w:val="right" w:leader="dot" w:pos="4310"/>
        </w:tabs>
        <w:rPr>
          <w:rFonts w:asciiTheme="minorHAnsi" w:eastAsiaTheme="minorEastAsia" w:hAnsiTheme="minorHAnsi" w:cstheme="minorBidi"/>
          <w:b w:val="0"/>
          <w:bCs w:val="0"/>
          <w:noProof/>
        </w:rPr>
      </w:pPr>
      <w:r>
        <w:rPr>
          <w:noProof/>
        </w:rPr>
        <w:t>E</w:t>
      </w:r>
    </w:p>
    <w:p w:rsidR="00767EB9" w:rsidRDefault="00767EB9">
      <w:pPr>
        <w:pStyle w:val="Index1"/>
        <w:tabs>
          <w:tab w:val="right" w:leader="dot" w:pos="4310"/>
        </w:tabs>
        <w:rPr>
          <w:noProof/>
        </w:rPr>
      </w:pPr>
      <w:r>
        <w:rPr>
          <w:noProof/>
        </w:rPr>
        <w:t>Edit an Existing Answer Sheet, 28</w:t>
      </w:r>
    </w:p>
    <w:p w:rsidR="00767EB9" w:rsidRDefault="00767EB9">
      <w:pPr>
        <w:pStyle w:val="Index1"/>
        <w:tabs>
          <w:tab w:val="right" w:leader="dot" w:pos="4310"/>
        </w:tabs>
        <w:rPr>
          <w:noProof/>
        </w:rPr>
      </w:pPr>
      <w:r>
        <w:rPr>
          <w:noProof/>
        </w:rPr>
        <w:t>Enhanced Drug-Drug Interactions, 60</w:t>
      </w:r>
    </w:p>
    <w:p w:rsidR="00767EB9" w:rsidRDefault="00767EB9">
      <w:pPr>
        <w:pStyle w:val="Index1"/>
        <w:tabs>
          <w:tab w:val="right" w:leader="dot" w:pos="4310"/>
        </w:tabs>
        <w:rPr>
          <w:noProof/>
        </w:rPr>
      </w:pPr>
      <w:r>
        <w:rPr>
          <w:noProof/>
        </w:rPr>
        <w:t>Enter a New Answer Sheet, 28</w:t>
      </w:r>
    </w:p>
    <w:p w:rsidR="00767EB9" w:rsidRDefault="00767EB9">
      <w:pPr>
        <w:pStyle w:val="Index1"/>
        <w:tabs>
          <w:tab w:val="right" w:leader="dot" w:pos="4310"/>
        </w:tabs>
        <w:rPr>
          <w:noProof/>
        </w:rPr>
      </w:pPr>
      <w:r>
        <w:rPr>
          <w:noProof/>
        </w:rPr>
        <w:t>Enter New Patient, 20</w:t>
      </w:r>
    </w:p>
    <w:p w:rsidR="00767EB9" w:rsidRDefault="00767EB9">
      <w:pPr>
        <w:pStyle w:val="Index1"/>
        <w:tabs>
          <w:tab w:val="right" w:leader="dot" w:pos="4310"/>
        </w:tabs>
        <w:rPr>
          <w:noProof/>
        </w:rPr>
      </w:pPr>
      <w:r>
        <w:rPr>
          <w:noProof/>
        </w:rPr>
        <w:t>Entering a New Order, 80</w:t>
      </w:r>
    </w:p>
    <w:p w:rsidR="00767EB9" w:rsidRDefault="00767EB9">
      <w:pPr>
        <w:pStyle w:val="Index1"/>
        <w:tabs>
          <w:tab w:val="right" w:leader="dot" w:pos="4310"/>
        </w:tabs>
        <w:rPr>
          <w:noProof/>
        </w:rPr>
      </w:pPr>
      <w:r>
        <w:rPr>
          <w:noProof/>
        </w:rPr>
        <w:t>Entering Actions, 8</w:t>
      </w:r>
    </w:p>
    <w:p w:rsidR="00767EB9" w:rsidRDefault="00767EB9">
      <w:pPr>
        <w:pStyle w:val="Index1"/>
        <w:tabs>
          <w:tab w:val="right" w:leader="dot" w:pos="4310"/>
        </w:tabs>
        <w:rPr>
          <w:noProof/>
        </w:rPr>
      </w:pPr>
      <w:r w:rsidRPr="00610B52">
        <w:rPr>
          <w:rFonts w:ascii="Arial" w:hAnsi="Arial"/>
          <w:b/>
          <w:bCs/>
          <w:iCs/>
          <w:noProof/>
          <w:lang w:val="x-none" w:eastAsia="x-none"/>
        </w:rPr>
        <w:t>Error Information</w:t>
      </w:r>
      <w:r>
        <w:rPr>
          <w:noProof/>
        </w:rPr>
        <w:t>, 168</w:t>
      </w:r>
    </w:p>
    <w:p w:rsidR="00767EB9" w:rsidRDefault="00767EB9">
      <w:pPr>
        <w:pStyle w:val="Index1"/>
        <w:tabs>
          <w:tab w:val="right" w:leader="dot" w:pos="4310"/>
        </w:tabs>
        <w:rPr>
          <w:noProof/>
        </w:rPr>
      </w:pPr>
      <w:r>
        <w:rPr>
          <w:noProof/>
        </w:rPr>
        <w:t>Error Messages, 168</w:t>
      </w:r>
    </w:p>
    <w:p w:rsidR="00767EB9" w:rsidRDefault="00767EB9">
      <w:pPr>
        <w:pStyle w:val="IndexHeading"/>
        <w:keepNext/>
        <w:tabs>
          <w:tab w:val="right" w:leader="dot" w:pos="4310"/>
        </w:tabs>
        <w:rPr>
          <w:rFonts w:asciiTheme="minorHAnsi" w:eastAsiaTheme="minorEastAsia" w:hAnsiTheme="minorHAnsi" w:cstheme="minorBidi"/>
          <w:b w:val="0"/>
          <w:bCs w:val="0"/>
          <w:noProof/>
        </w:rPr>
      </w:pPr>
      <w:r>
        <w:rPr>
          <w:noProof/>
        </w:rPr>
        <w:t>H</w:t>
      </w:r>
    </w:p>
    <w:p w:rsidR="00767EB9" w:rsidRDefault="00767EB9">
      <w:pPr>
        <w:pStyle w:val="Index1"/>
        <w:tabs>
          <w:tab w:val="right" w:leader="dot" w:pos="4310"/>
        </w:tabs>
        <w:rPr>
          <w:noProof/>
        </w:rPr>
      </w:pPr>
      <w:r>
        <w:rPr>
          <w:noProof/>
        </w:rPr>
        <w:t>Hash Counts, 165</w:t>
      </w:r>
    </w:p>
    <w:p w:rsidR="00767EB9" w:rsidRDefault="00767EB9">
      <w:pPr>
        <w:pStyle w:val="IndexHeading"/>
        <w:keepNext/>
        <w:tabs>
          <w:tab w:val="right" w:leader="dot" w:pos="4310"/>
        </w:tabs>
        <w:rPr>
          <w:rFonts w:asciiTheme="minorHAnsi" w:eastAsiaTheme="minorEastAsia" w:hAnsiTheme="minorHAnsi" w:cstheme="minorBidi"/>
          <w:b w:val="0"/>
          <w:bCs w:val="0"/>
          <w:noProof/>
        </w:rPr>
      </w:pPr>
      <w:r>
        <w:rPr>
          <w:noProof/>
        </w:rPr>
        <w:t>I</w:t>
      </w:r>
    </w:p>
    <w:p w:rsidR="00767EB9" w:rsidRDefault="00767EB9">
      <w:pPr>
        <w:pStyle w:val="Index1"/>
        <w:tabs>
          <w:tab w:val="right" w:leader="dot" w:pos="4310"/>
        </w:tabs>
        <w:rPr>
          <w:noProof/>
        </w:rPr>
      </w:pPr>
      <w:r w:rsidRPr="00610B52">
        <w:rPr>
          <w:rFonts w:eastAsia="MS Mincho"/>
          <w:noProof/>
        </w:rPr>
        <w:t>Introduction</w:t>
      </w:r>
      <w:r>
        <w:rPr>
          <w:noProof/>
        </w:rPr>
        <w:t>, 1</w:t>
      </w:r>
    </w:p>
    <w:p w:rsidR="00767EB9" w:rsidRDefault="00767EB9">
      <w:pPr>
        <w:pStyle w:val="IndexHeading"/>
        <w:keepNext/>
        <w:tabs>
          <w:tab w:val="right" w:leader="dot" w:pos="4310"/>
        </w:tabs>
        <w:rPr>
          <w:rFonts w:asciiTheme="minorHAnsi" w:eastAsiaTheme="minorEastAsia" w:hAnsiTheme="minorHAnsi" w:cstheme="minorBidi"/>
          <w:b w:val="0"/>
          <w:bCs w:val="0"/>
          <w:noProof/>
        </w:rPr>
      </w:pPr>
      <w:r>
        <w:rPr>
          <w:noProof/>
        </w:rPr>
        <w:t>L</w:t>
      </w:r>
    </w:p>
    <w:p w:rsidR="00767EB9" w:rsidRDefault="00767EB9">
      <w:pPr>
        <w:pStyle w:val="Index1"/>
        <w:tabs>
          <w:tab w:val="right" w:leader="dot" w:pos="4310"/>
        </w:tabs>
        <w:rPr>
          <w:noProof/>
        </w:rPr>
      </w:pPr>
      <w:r w:rsidRPr="00610B52">
        <w:rPr>
          <w:rFonts w:eastAsia="MS Mincho"/>
          <w:noProof/>
        </w:rPr>
        <w:t>List Manager</w:t>
      </w:r>
      <w:r>
        <w:rPr>
          <w:noProof/>
        </w:rPr>
        <w:t>, 3</w:t>
      </w:r>
    </w:p>
    <w:p w:rsidR="00767EB9" w:rsidRDefault="00767EB9">
      <w:pPr>
        <w:pStyle w:val="IndexHeading"/>
        <w:keepNext/>
        <w:tabs>
          <w:tab w:val="right" w:leader="dot" w:pos="4310"/>
        </w:tabs>
        <w:rPr>
          <w:rFonts w:asciiTheme="minorHAnsi" w:eastAsiaTheme="minorEastAsia" w:hAnsiTheme="minorHAnsi" w:cstheme="minorBidi"/>
          <w:b w:val="0"/>
          <w:bCs w:val="0"/>
          <w:noProof/>
        </w:rPr>
      </w:pPr>
      <w:r>
        <w:rPr>
          <w:noProof/>
        </w:rPr>
        <w:t>M</w:t>
      </w:r>
    </w:p>
    <w:p w:rsidR="00767EB9" w:rsidRDefault="00767EB9">
      <w:pPr>
        <w:pStyle w:val="Index1"/>
        <w:tabs>
          <w:tab w:val="right" w:leader="dot" w:pos="4310"/>
        </w:tabs>
        <w:rPr>
          <w:noProof/>
        </w:rPr>
      </w:pPr>
      <w:r>
        <w:rPr>
          <w:noProof/>
        </w:rPr>
        <w:t>Medication Profile, 31</w:t>
      </w:r>
    </w:p>
    <w:p w:rsidR="00767EB9" w:rsidRDefault="00767EB9">
      <w:pPr>
        <w:pStyle w:val="IndexHeading"/>
        <w:keepNext/>
        <w:tabs>
          <w:tab w:val="right" w:leader="dot" w:pos="4310"/>
        </w:tabs>
        <w:rPr>
          <w:rFonts w:asciiTheme="minorHAnsi" w:eastAsiaTheme="minorEastAsia" w:hAnsiTheme="minorHAnsi" w:cstheme="minorBidi"/>
          <w:b w:val="0"/>
          <w:bCs w:val="0"/>
          <w:noProof/>
        </w:rPr>
      </w:pPr>
      <w:r>
        <w:rPr>
          <w:noProof/>
        </w:rPr>
        <w:t>N</w:t>
      </w:r>
    </w:p>
    <w:p w:rsidR="00767EB9" w:rsidRDefault="00767EB9">
      <w:pPr>
        <w:pStyle w:val="Index1"/>
        <w:tabs>
          <w:tab w:val="right" w:leader="dot" w:pos="4310"/>
        </w:tabs>
        <w:rPr>
          <w:noProof/>
        </w:rPr>
      </w:pPr>
      <w:r>
        <w:rPr>
          <w:noProof/>
        </w:rPr>
        <w:t>NDC Validation, 134</w:t>
      </w:r>
    </w:p>
    <w:p w:rsidR="00767EB9" w:rsidRDefault="00767EB9">
      <w:pPr>
        <w:pStyle w:val="Index1"/>
        <w:tabs>
          <w:tab w:val="right" w:leader="dot" w:pos="4310"/>
        </w:tabs>
        <w:rPr>
          <w:noProof/>
        </w:rPr>
      </w:pPr>
      <w:r>
        <w:rPr>
          <w:noProof/>
        </w:rPr>
        <w:t>Non-VA Meds Usage Report, 9</w:t>
      </w:r>
    </w:p>
    <w:p w:rsidR="00767EB9" w:rsidRDefault="00767EB9">
      <w:pPr>
        <w:pStyle w:val="IndexHeading"/>
        <w:keepNext/>
        <w:tabs>
          <w:tab w:val="right" w:leader="dot" w:pos="4310"/>
        </w:tabs>
        <w:rPr>
          <w:rFonts w:asciiTheme="minorHAnsi" w:eastAsiaTheme="minorEastAsia" w:hAnsiTheme="minorHAnsi" w:cstheme="minorBidi"/>
          <w:b w:val="0"/>
          <w:bCs w:val="0"/>
          <w:noProof/>
        </w:rPr>
      </w:pPr>
      <w:r>
        <w:rPr>
          <w:noProof/>
        </w:rPr>
        <w:t>O</w:t>
      </w:r>
    </w:p>
    <w:p w:rsidR="00767EB9" w:rsidRDefault="00767EB9">
      <w:pPr>
        <w:pStyle w:val="Index1"/>
        <w:tabs>
          <w:tab w:val="right" w:leader="dot" w:pos="4310"/>
        </w:tabs>
        <w:rPr>
          <w:noProof/>
        </w:rPr>
      </w:pPr>
      <w:r>
        <w:rPr>
          <w:noProof/>
        </w:rPr>
        <w:t>OneVA Pharmacy and the Medication Profile, 33</w:t>
      </w:r>
    </w:p>
    <w:p w:rsidR="00767EB9" w:rsidRDefault="00767EB9">
      <w:pPr>
        <w:pStyle w:val="Index1"/>
        <w:tabs>
          <w:tab w:val="right" w:leader="dot" w:pos="4310"/>
        </w:tabs>
        <w:rPr>
          <w:noProof/>
        </w:rPr>
      </w:pPr>
      <w:r>
        <w:rPr>
          <w:noProof/>
        </w:rPr>
        <w:t>OneVA Pharmacy Processing within Patient Prescription Processing, 47</w:t>
      </w:r>
    </w:p>
    <w:p w:rsidR="00767EB9" w:rsidRDefault="00767EB9">
      <w:pPr>
        <w:pStyle w:val="Index1"/>
        <w:tabs>
          <w:tab w:val="right" w:leader="dot" w:pos="4310"/>
        </w:tabs>
        <w:rPr>
          <w:noProof/>
        </w:rPr>
      </w:pPr>
      <w:r>
        <w:rPr>
          <w:noProof/>
        </w:rPr>
        <w:t>Order Check Data Caching, 164</w:t>
      </w:r>
    </w:p>
    <w:p w:rsidR="00767EB9" w:rsidRDefault="00767EB9">
      <w:pPr>
        <w:pStyle w:val="Index1"/>
        <w:tabs>
          <w:tab w:val="right" w:leader="dot" w:pos="4310"/>
        </w:tabs>
        <w:rPr>
          <w:noProof/>
        </w:rPr>
      </w:pPr>
      <w:r>
        <w:rPr>
          <w:noProof/>
        </w:rPr>
        <w:t>Other Outpatient Pharmacy ListMan Actions, 12</w:t>
      </w:r>
    </w:p>
    <w:p w:rsidR="00767EB9" w:rsidRDefault="00767EB9">
      <w:pPr>
        <w:pStyle w:val="Index1"/>
        <w:tabs>
          <w:tab w:val="right" w:leader="dot" w:pos="4310"/>
        </w:tabs>
        <w:rPr>
          <w:noProof/>
        </w:rPr>
      </w:pPr>
      <w:r>
        <w:rPr>
          <w:noProof/>
        </w:rPr>
        <w:t>Other Screen Actions, 13</w:t>
      </w:r>
    </w:p>
    <w:p w:rsidR="00767EB9" w:rsidRDefault="00767EB9">
      <w:pPr>
        <w:pStyle w:val="Index1"/>
        <w:tabs>
          <w:tab w:val="right" w:leader="dot" w:pos="4310"/>
        </w:tabs>
        <w:rPr>
          <w:noProof/>
        </w:rPr>
      </w:pPr>
      <w:r>
        <w:rPr>
          <w:noProof/>
        </w:rPr>
        <w:t>Outpatient Pharmacy Hidden Actions, 9</w:t>
      </w:r>
    </w:p>
    <w:p w:rsidR="00767EB9" w:rsidRDefault="00767EB9">
      <w:pPr>
        <w:pStyle w:val="IndexHeading"/>
        <w:keepNext/>
        <w:tabs>
          <w:tab w:val="right" w:leader="dot" w:pos="4310"/>
        </w:tabs>
        <w:rPr>
          <w:rFonts w:asciiTheme="minorHAnsi" w:eastAsiaTheme="minorEastAsia" w:hAnsiTheme="minorHAnsi" w:cstheme="minorBidi"/>
          <w:b w:val="0"/>
          <w:bCs w:val="0"/>
          <w:noProof/>
        </w:rPr>
      </w:pPr>
      <w:r>
        <w:rPr>
          <w:noProof/>
        </w:rPr>
        <w:t>P</w:t>
      </w:r>
    </w:p>
    <w:p w:rsidR="00767EB9" w:rsidRDefault="00767EB9">
      <w:pPr>
        <w:pStyle w:val="Index1"/>
        <w:tabs>
          <w:tab w:val="right" w:leader="dot" w:pos="4310"/>
        </w:tabs>
        <w:rPr>
          <w:noProof/>
        </w:rPr>
      </w:pPr>
      <w:r>
        <w:rPr>
          <w:noProof/>
        </w:rPr>
        <w:t>Patient Demographics, 6</w:t>
      </w:r>
    </w:p>
    <w:p w:rsidR="00767EB9" w:rsidRDefault="00767EB9">
      <w:pPr>
        <w:pStyle w:val="Index1"/>
        <w:tabs>
          <w:tab w:val="right" w:leader="dot" w:pos="4310"/>
        </w:tabs>
        <w:rPr>
          <w:noProof/>
        </w:rPr>
      </w:pPr>
      <w:r>
        <w:rPr>
          <w:noProof/>
        </w:rPr>
        <w:t>Patient Lookup, 17</w:t>
      </w:r>
    </w:p>
    <w:p w:rsidR="00767EB9" w:rsidRDefault="00767EB9">
      <w:pPr>
        <w:pStyle w:val="Index1"/>
        <w:tabs>
          <w:tab w:val="right" w:leader="dot" w:pos="4310"/>
        </w:tabs>
        <w:rPr>
          <w:noProof/>
        </w:rPr>
      </w:pPr>
      <w:r>
        <w:rPr>
          <w:noProof/>
        </w:rPr>
        <w:t>Patient Prescription Processing, 38</w:t>
      </w:r>
    </w:p>
    <w:p w:rsidR="00767EB9" w:rsidRDefault="00767EB9">
      <w:pPr>
        <w:pStyle w:val="Index1"/>
        <w:tabs>
          <w:tab w:val="right" w:leader="dot" w:pos="4310"/>
        </w:tabs>
        <w:rPr>
          <w:noProof/>
        </w:rPr>
      </w:pPr>
      <w:r>
        <w:rPr>
          <w:noProof/>
        </w:rPr>
        <w:t>Processing a Prescription, 38</w:t>
      </w:r>
    </w:p>
    <w:p w:rsidR="00767EB9" w:rsidRDefault="00767EB9">
      <w:pPr>
        <w:pStyle w:val="Index1"/>
        <w:tabs>
          <w:tab w:val="right" w:leader="dot" w:pos="4310"/>
        </w:tabs>
        <w:rPr>
          <w:noProof/>
        </w:rPr>
      </w:pPr>
      <w:r>
        <w:rPr>
          <w:noProof/>
        </w:rPr>
        <w:t>Pull Early from Suspense, 149, 151</w:t>
      </w:r>
    </w:p>
    <w:p w:rsidR="00767EB9" w:rsidRDefault="00767EB9">
      <w:pPr>
        <w:pStyle w:val="IndexHeading"/>
        <w:keepNext/>
        <w:tabs>
          <w:tab w:val="right" w:leader="dot" w:pos="4310"/>
        </w:tabs>
        <w:rPr>
          <w:rFonts w:asciiTheme="minorHAnsi" w:eastAsiaTheme="minorEastAsia" w:hAnsiTheme="minorHAnsi" w:cstheme="minorBidi"/>
          <w:b w:val="0"/>
          <w:bCs w:val="0"/>
          <w:noProof/>
        </w:rPr>
      </w:pPr>
      <w:r>
        <w:rPr>
          <w:noProof/>
        </w:rPr>
        <w:t>Q</w:t>
      </w:r>
    </w:p>
    <w:p w:rsidR="00767EB9" w:rsidRDefault="00767EB9">
      <w:pPr>
        <w:pStyle w:val="Index1"/>
        <w:tabs>
          <w:tab w:val="right" w:leader="dot" w:pos="4310"/>
        </w:tabs>
        <w:rPr>
          <w:noProof/>
        </w:rPr>
      </w:pPr>
      <w:r>
        <w:rPr>
          <w:noProof/>
        </w:rPr>
        <w:t>Queue CMOP Prescription, 151</w:t>
      </w:r>
    </w:p>
    <w:p w:rsidR="00767EB9" w:rsidRDefault="00767EB9">
      <w:pPr>
        <w:pStyle w:val="IndexHeading"/>
        <w:keepNext/>
        <w:tabs>
          <w:tab w:val="right" w:leader="dot" w:pos="4310"/>
        </w:tabs>
        <w:rPr>
          <w:rFonts w:asciiTheme="minorHAnsi" w:eastAsiaTheme="minorEastAsia" w:hAnsiTheme="minorHAnsi" w:cstheme="minorBidi"/>
          <w:b w:val="0"/>
          <w:bCs w:val="0"/>
          <w:noProof/>
        </w:rPr>
      </w:pPr>
      <w:r>
        <w:rPr>
          <w:noProof/>
        </w:rPr>
        <w:t>R</w:t>
      </w:r>
    </w:p>
    <w:p w:rsidR="00767EB9" w:rsidRDefault="00767EB9">
      <w:pPr>
        <w:pStyle w:val="Index1"/>
        <w:tabs>
          <w:tab w:val="right" w:leader="dot" w:pos="4310"/>
        </w:tabs>
        <w:rPr>
          <w:noProof/>
        </w:rPr>
      </w:pPr>
      <w:r>
        <w:rPr>
          <w:noProof/>
        </w:rPr>
        <w:t>Reject Resolution Required reject, 124</w:t>
      </w:r>
    </w:p>
    <w:p w:rsidR="00767EB9" w:rsidRDefault="00767EB9">
      <w:pPr>
        <w:pStyle w:val="Index1"/>
        <w:tabs>
          <w:tab w:val="right" w:leader="dot" w:pos="4310"/>
        </w:tabs>
        <w:rPr>
          <w:noProof/>
        </w:rPr>
      </w:pPr>
      <w:r>
        <w:rPr>
          <w:noProof/>
        </w:rPr>
        <w:t>Release Medication, 153</w:t>
      </w:r>
    </w:p>
    <w:p w:rsidR="00767EB9" w:rsidRDefault="00767EB9">
      <w:pPr>
        <w:pStyle w:val="Index1"/>
        <w:tabs>
          <w:tab w:val="right" w:leader="dot" w:pos="4310"/>
        </w:tabs>
        <w:rPr>
          <w:noProof/>
        </w:rPr>
      </w:pPr>
      <w:r>
        <w:rPr>
          <w:noProof/>
        </w:rPr>
        <w:t>Reminders, 59</w:t>
      </w:r>
    </w:p>
    <w:p w:rsidR="00767EB9" w:rsidRDefault="00767EB9">
      <w:pPr>
        <w:pStyle w:val="Index1"/>
        <w:tabs>
          <w:tab w:val="right" w:leader="dot" w:pos="4310"/>
        </w:tabs>
        <w:rPr>
          <w:noProof/>
        </w:rPr>
      </w:pPr>
      <w:r>
        <w:rPr>
          <w:noProof/>
        </w:rPr>
        <w:t>Remove Patient's Name from Monitor, 21</w:t>
      </w:r>
    </w:p>
    <w:p w:rsidR="00767EB9" w:rsidRDefault="00767EB9">
      <w:pPr>
        <w:pStyle w:val="IndexHeading"/>
        <w:keepNext/>
        <w:tabs>
          <w:tab w:val="right" w:leader="dot" w:pos="4310"/>
        </w:tabs>
        <w:rPr>
          <w:rFonts w:asciiTheme="minorHAnsi" w:eastAsiaTheme="minorEastAsia" w:hAnsiTheme="minorHAnsi" w:cstheme="minorBidi"/>
          <w:b w:val="0"/>
          <w:bCs w:val="0"/>
          <w:noProof/>
        </w:rPr>
      </w:pPr>
      <w:r>
        <w:rPr>
          <w:noProof/>
        </w:rPr>
        <w:t>S</w:t>
      </w:r>
    </w:p>
    <w:p w:rsidR="00767EB9" w:rsidRDefault="00767EB9">
      <w:pPr>
        <w:pStyle w:val="Index1"/>
        <w:tabs>
          <w:tab w:val="right" w:leader="dot" w:pos="4310"/>
        </w:tabs>
        <w:rPr>
          <w:noProof/>
        </w:rPr>
      </w:pPr>
      <w:r>
        <w:rPr>
          <w:noProof/>
        </w:rPr>
        <w:t>Speed Actions, 11</w:t>
      </w:r>
    </w:p>
    <w:p w:rsidR="00767EB9" w:rsidRDefault="00767EB9">
      <w:pPr>
        <w:pStyle w:val="Index1"/>
        <w:tabs>
          <w:tab w:val="right" w:leader="dot" w:pos="4310"/>
        </w:tabs>
        <w:rPr>
          <w:noProof/>
        </w:rPr>
      </w:pPr>
      <w:r>
        <w:rPr>
          <w:noProof/>
        </w:rPr>
        <w:t>Status of Patient's Order, 21</w:t>
      </w:r>
    </w:p>
    <w:p w:rsidR="00767EB9" w:rsidRDefault="00767EB9">
      <w:pPr>
        <w:pStyle w:val="IndexHeading"/>
        <w:keepNext/>
        <w:tabs>
          <w:tab w:val="right" w:leader="dot" w:pos="4310"/>
        </w:tabs>
        <w:rPr>
          <w:rFonts w:asciiTheme="minorHAnsi" w:eastAsiaTheme="minorEastAsia" w:hAnsiTheme="minorHAnsi" w:cstheme="minorBidi"/>
          <w:b w:val="0"/>
          <w:bCs w:val="0"/>
          <w:noProof/>
        </w:rPr>
      </w:pPr>
      <w:r>
        <w:rPr>
          <w:noProof/>
        </w:rPr>
        <w:t>T</w:t>
      </w:r>
    </w:p>
    <w:p w:rsidR="00767EB9" w:rsidRDefault="00767EB9">
      <w:pPr>
        <w:pStyle w:val="Index1"/>
        <w:tabs>
          <w:tab w:val="right" w:leader="dot" w:pos="4310"/>
        </w:tabs>
        <w:rPr>
          <w:noProof/>
        </w:rPr>
      </w:pPr>
      <w:r>
        <w:rPr>
          <w:noProof/>
        </w:rPr>
        <w:t>Therapeutic Duplication, 90</w:t>
      </w:r>
    </w:p>
    <w:p w:rsidR="00767EB9" w:rsidRDefault="00767EB9">
      <w:pPr>
        <w:pStyle w:val="Index1"/>
        <w:tabs>
          <w:tab w:val="right" w:leader="dot" w:pos="4310"/>
        </w:tabs>
        <w:rPr>
          <w:noProof/>
        </w:rPr>
      </w:pPr>
      <w:r>
        <w:rPr>
          <w:noProof/>
        </w:rPr>
        <w:t>Titration, 79</w:t>
      </w:r>
    </w:p>
    <w:p w:rsidR="00767EB9" w:rsidRDefault="00767EB9">
      <w:pPr>
        <w:pStyle w:val="Index1"/>
        <w:tabs>
          <w:tab w:val="right" w:leader="dot" w:pos="4310"/>
        </w:tabs>
        <w:rPr>
          <w:noProof/>
        </w:rPr>
      </w:pPr>
      <w:r w:rsidRPr="00610B52">
        <w:rPr>
          <w:rFonts w:ascii="Arial" w:hAnsi="Arial"/>
          <w:b/>
          <w:bCs/>
          <w:iCs/>
          <w:noProof/>
          <w:lang w:val="x-none" w:eastAsia="x-none"/>
        </w:rPr>
        <w:t>Two Levels of Error Messages</w:t>
      </w:r>
      <w:r>
        <w:rPr>
          <w:noProof/>
        </w:rPr>
        <w:t>, 168</w:t>
      </w:r>
    </w:p>
    <w:p w:rsidR="00767EB9" w:rsidRDefault="00767EB9">
      <w:pPr>
        <w:pStyle w:val="IndexHeading"/>
        <w:keepNext/>
        <w:tabs>
          <w:tab w:val="right" w:leader="dot" w:pos="4310"/>
        </w:tabs>
        <w:rPr>
          <w:rFonts w:asciiTheme="minorHAnsi" w:eastAsiaTheme="minorEastAsia" w:hAnsiTheme="minorHAnsi" w:cstheme="minorBidi"/>
          <w:b w:val="0"/>
          <w:bCs w:val="0"/>
          <w:noProof/>
        </w:rPr>
      </w:pPr>
      <w:r>
        <w:rPr>
          <w:noProof/>
        </w:rPr>
        <w:lastRenderedPageBreak/>
        <w:t>U</w:t>
      </w:r>
    </w:p>
    <w:p w:rsidR="00767EB9" w:rsidRDefault="00767EB9">
      <w:pPr>
        <w:pStyle w:val="Index1"/>
        <w:tabs>
          <w:tab w:val="right" w:leader="dot" w:pos="4310"/>
        </w:tabs>
        <w:rPr>
          <w:noProof/>
        </w:rPr>
      </w:pPr>
      <w:r>
        <w:rPr>
          <w:noProof/>
        </w:rPr>
        <w:t>Update Patient Record, 162</w:t>
      </w:r>
    </w:p>
    <w:p w:rsidR="00767EB9" w:rsidRDefault="00767EB9">
      <w:pPr>
        <w:pStyle w:val="Index1"/>
        <w:tabs>
          <w:tab w:val="right" w:leader="dot" w:pos="4310"/>
        </w:tabs>
        <w:rPr>
          <w:noProof/>
        </w:rPr>
      </w:pPr>
      <w:r>
        <w:rPr>
          <w:noProof/>
        </w:rPr>
        <w:t>Using List Manager with Outpatient Pharmacy, 7</w:t>
      </w:r>
    </w:p>
    <w:p w:rsidR="00767EB9" w:rsidRDefault="00767EB9">
      <w:pPr>
        <w:pStyle w:val="Index1"/>
        <w:tabs>
          <w:tab w:val="right" w:leader="dot" w:pos="4310"/>
        </w:tabs>
        <w:rPr>
          <w:noProof/>
        </w:rPr>
      </w:pPr>
      <w:r>
        <w:rPr>
          <w:noProof/>
        </w:rPr>
        <w:t>Using the Bingo Board, 20</w:t>
      </w:r>
    </w:p>
    <w:p w:rsidR="00767EB9" w:rsidRDefault="00767EB9" w:rsidP="00B62C66">
      <w:pPr>
        <w:pStyle w:val="BodyText"/>
        <w:rPr>
          <w:noProof/>
        </w:rPr>
        <w:sectPr w:rsidR="00767EB9" w:rsidSect="00767EB9">
          <w:type w:val="continuous"/>
          <w:pgSz w:w="12240" w:h="15840" w:code="1"/>
          <w:pgMar w:top="1440" w:right="1440" w:bottom="1440" w:left="1440" w:header="720" w:footer="720" w:gutter="0"/>
          <w:cols w:num="2" w:space="720"/>
          <w:titlePg/>
          <w:docGrid w:linePitch="360"/>
        </w:sectPr>
      </w:pPr>
    </w:p>
    <w:p w:rsidR="00E473DF" w:rsidRPr="00A248FC" w:rsidRDefault="0059735A" w:rsidP="00B62C66">
      <w:pPr>
        <w:pStyle w:val="BodyText"/>
        <w:rPr>
          <w:color w:val="auto"/>
        </w:rPr>
      </w:pPr>
      <w:r w:rsidRPr="0091005D">
        <w:fldChar w:fldCharType="end"/>
      </w:r>
      <w:bookmarkStart w:id="709" w:name="P326_51"/>
      <w:bookmarkEnd w:id="709"/>
    </w:p>
    <w:sectPr w:rsidR="00E473DF" w:rsidRPr="00A248FC" w:rsidSect="00767EB9">
      <w:type w:val="continuous"/>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36250" w:rsidRDefault="00936250">
      <w:r>
        <w:separator/>
      </w:r>
    </w:p>
  </w:endnote>
  <w:endnote w:type="continuationSeparator" w:id="0">
    <w:p w:rsidR="00936250" w:rsidRDefault="009362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imes New Roman Bold">
    <w:altName w:val="Times New Roman"/>
    <w:panose1 w:val="00000000000000000000"/>
    <w:charset w:val="00"/>
    <w:family w:val="roman"/>
    <w:notTrueType/>
    <w:pitch w:val="default"/>
  </w:font>
  <w:font w:name="Century Schoolbook">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 Helvetica Condensed">
    <w:panose1 w:val="00000000000000000000"/>
    <w:charset w:val="00"/>
    <w:family w:val="auto"/>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r_ansi">
    <w:altName w:val="Calibri"/>
    <w:charset w:val="00"/>
    <w:family w:val="modern"/>
    <w:pitch w:val="fixed"/>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17F68" w:rsidRDefault="00517F68" w:rsidP="00575FBD">
    <w:pPr>
      <w:pStyle w:val="Manual-HeaderFooter"/>
    </w:pPr>
    <w:del w:id="4" w:author="Fred Perez" w:date="2019-03-07T13:23:00Z">
      <w:r w:rsidDel="00841F4F">
        <w:rPr>
          <w:color w:val="auto"/>
        </w:rPr>
        <w:delText>February</w:delText>
      </w:r>
    </w:del>
    <w:ins w:id="5" w:author="Fred Perez" w:date="2019-03-07T13:23:00Z">
      <w:r>
        <w:rPr>
          <w:color w:val="auto"/>
        </w:rPr>
        <w:t>April</w:t>
      </w:r>
    </w:ins>
    <w:r>
      <w:rPr>
        <w:color w:val="auto"/>
      </w:rPr>
      <w:t xml:space="preserve"> 2019</w:t>
    </w:r>
    <w:r>
      <w:tab/>
      <w:t>Outpatient Pharmacy V. 7.0</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ix</w:t>
    </w:r>
    <w:r>
      <w:rPr>
        <w:rStyle w:val="PageNumber"/>
      </w:rPr>
      <w:fldChar w:fldCharType="end"/>
    </w:r>
  </w:p>
  <w:p w:rsidR="00517F68" w:rsidRDefault="00517F68" w:rsidP="00575FBD">
    <w:pPr>
      <w:pStyle w:val="Manual-HeaderFooter"/>
      <w:jc w:val="center"/>
    </w:pPr>
    <w:r>
      <w:t>Technician’s User Manual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17F68" w:rsidRDefault="00517F68" w:rsidP="00575FBD">
    <w:pPr>
      <w:pStyle w:val="Manual-HeaderFooter"/>
    </w:pPr>
    <w:r>
      <w:rPr>
        <w:rStyle w:val="PageNumber"/>
      </w:rPr>
      <w:fldChar w:fldCharType="begin"/>
    </w:r>
    <w:r>
      <w:rPr>
        <w:rStyle w:val="PageNumber"/>
      </w:rPr>
      <w:instrText xml:space="preserve"> PAGE </w:instrText>
    </w:r>
    <w:r>
      <w:rPr>
        <w:rStyle w:val="PageNumber"/>
      </w:rPr>
      <w:fldChar w:fldCharType="separate"/>
    </w:r>
    <w:r>
      <w:rPr>
        <w:rStyle w:val="PageNumber"/>
        <w:noProof/>
      </w:rPr>
      <w:t>x</w:t>
    </w:r>
    <w:r>
      <w:rPr>
        <w:rStyle w:val="PageNumber"/>
      </w:rPr>
      <w:fldChar w:fldCharType="end"/>
    </w:r>
    <w:r>
      <w:tab/>
      <w:t>Outpatient Pharmacy V. 7.0</w:t>
    </w:r>
    <w:r>
      <w:tab/>
    </w:r>
    <w:r>
      <w:rPr>
        <w:color w:val="auto"/>
      </w:rPr>
      <w:t xml:space="preserve">December 1997 </w:t>
    </w:r>
  </w:p>
  <w:p w:rsidR="00517F68" w:rsidRDefault="00517F68" w:rsidP="00575FBD">
    <w:pPr>
      <w:pStyle w:val="Manual-HeaderFooter"/>
      <w:jc w:val="center"/>
    </w:pPr>
    <w:r>
      <w:t>Technician’s User Manual</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17F68" w:rsidRPr="00836E99" w:rsidRDefault="00517F68" w:rsidP="004216B4">
    <w:pPr>
      <w:pStyle w:val="Manual-HeaderFooter"/>
      <w:tabs>
        <w:tab w:val="left" w:pos="9238"/>
      </w:tabs>
      <w:rPr>
        <w:color w:val="auto"/>
      </w:rPr>
    </w:pPr>
    <w:del w:id="47" w:author="Fred Perez" w:date="2019-03-07T13:23:00Z">
      <w:r w:rsidDel="00841F4F">
        <w:rPr>
          <w:color w:val="auto"/>
        </w:rPr>
        <w:delText>February</w:delText>
      </w:r>
    </w:del>
    <w:ins w:id="48" w:author="Fred Perez" w:date="2019-03-07T13:23:00Z">
      <w:r>
        <w:rPr>
          <w:color w:val="auto"/>
        </w:rPr>
        <w:t>April</w:t>
      </w:r>
    </w:ins>
    <w:r>
      <w:rPr>
        <w:color w:val="auto"/>
      </w:rPr>
      <w:t xml:space="preserve"> 2019 </w:t>
    </w:r>
    <w:r>
      <w:tab/>
      <w:t>Outpatient Pharmacy V. 7.0</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i</w:t>
    </w:r>
    <w:r>
      <w:rPr>
        <w:rStyle w:val="PageNumber"/>
      </w:rPr>
      <w:fldChar w:fldCharType="end"/>
    </w:r>
  </w:p>
  <w:p w:rsidR="00517F68" w:rsidRDefault="00517F68" w:rsidP="004216B4">
    <w:pPr>
      <w:pStyle w:val="Manual-HeaderFooter"/>
      <w:jc w:val="center"/>
    </w:pPr>
    <w:r>
      <w:t>Technician’s User Manual</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17F68" w:rsidRDefault="00517F68" w:rsidP="003F483C">
    <w:pPr>
      <w:pStyle w:val="Footer"/>
    </w:pPr>
    <w:r>
      <w:fldChar w:fldCharType="begin"/>
    </w:r>
    <w:r>
      <w:instrText xml:space="preserve"> PAGE   \* MERGEFORMAT </w:instrText>
    </w:r>
    <w:r>
      <w:fldChar w:fldCharType="separate"/>
    </w:r>
    <w:r>
      <w:rPr>
        <w:noProof/>
      </w:rPr>
      <w:t>170</w:t>
    </w:r>
    <w:r>
      <w:fldChar w:fldCharType="end"/>
    </w:r>
    <w:r>
      <w:tab/>
      <w:t>Outpatient Pharmacy V. 7.0</w:t>
    </w:r>
    <w:r>
      <w:tab/>
      <w:t>December 1997</w:t>
    </w:r>
  </w:p>
  <w:p w:rsidR="00517F68" w:rsidRDefault="00517F68" w:rsidP="003F483C">
    <w:pPr>
      <w:pStyle w:val="Footer"/>
    </w:pPr>
    <w:r>
      <w:t>Technician’s User Manual</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17F68" w:rsidRPr="003F483C" w:rsidRDefault="00517F68" w:rsidP="003F483C">
    <w:pPr>
      <w:pStyle w:val="Footer"/>
    </w:pPr>
    <w:del w:id="183" w:author="Fred Perez" w:date="2019-03-07T13:23:00Z">
      <w:r w:rsidDel="00841F4F">
        <w:delText>February</w:delText>
      </w:r>
    </w:del>
    <w:ins w:id="184" w:author="Fred Perez" w:date="2019-03-07T13:23:00Z">
      <w:r>
        <w:t>April</w:t>
      </w:r>
    </w:ins>
    <w:r>
      <w:t xml:space="preserve"> 2019</w:t>
    </w:r>
    <w:r w:rsidRPr="003F483C">
      <w:tab/>
      <w:t>Outpatient Pharmacy V. 7.0</w:t>
    </w:r>
    <w:r w:rsidRPr="003F483C">
      <w:tab/>
    </w:r>
    <w:r w:rsidRPr="003F483C">
      <w:fldChar w:fldCharType="begin"/>
    </w:r>
    <w:r w:rsidRPr="003F483C">
      <w:instrText xml:space="preserve"> PAGE   \* MERGEFORMAT </w:instrText>
    </w:r>
    <w:r w:rsidRPr="003F483C">
      <w:fldChar w:fldCharType="separate"/>
    </w:r>
    <w:r>
      <w:rPr>
        <w:noProof/>
      </w:rPr>
      <w:t>176</w:t>
    </w:r>
    <w:r w:rsidRPr="003F483C">
      <w:fldChar w:fldCharType="end"/>
    </w:r>
  </w:p>
  <w:p w:rsidR="00517F68" w:rsidRPr="003F483C" w:rsidRDefault="00517F68" w:rsidP="003F483C">
    <w:pPr>
      <w:pStyle w:val="Footer"/>
    </w:pPr>
    <w:r w:rsidRPr="003F483C">
      <w:t>Technician’s User Manual</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17F68" w:rsidRDefault="00517F68" w:rsidP="003F483C">
    <w:pPr>
      <w:pStyle w:val="Footer"/>
    </w:pPr>
    <w:r>
      <w:fldChar w:fldCharType="begin"/>
    </w:r>
    <w:r>
      <w:instrText xml:space="preserve"> PAGE   \* MERGEFORMAT </w:instrText>
    </w:r>
    <w:r>
      <w:fldChar w:fldCharType="separate"/>
    </w:r>
    <w:r>
      <w:rPr>
        <w:noProof/>
      </w:rPr>
      <w:t>14</w:t>
    </w:r>
    <w:r>
      <w:fldChar w:fldCharType="end"/>
    </w:r>
    <w:r>
      <w:tab/>
      <w:t>Outpatient Pharmacy V. 7.0</w:t>
    </w:r>
    <w:r>
      <w:tab/>
    </w:r>
    <w:del w:id="185" w:author="Fred Perez" w:date="2019-03-07T13:23:00Z">
      <w:r w:rsidDel="00841F4F">
        <w:rPr>
          <w:highlight w:val="yellow"/>
        </w:rPr>
        <w:delText>February</w:delText>
      </w:r>
    </w:del>
    <w:ins w:id="186" w:author="Fred Perez" w:date="2019-03-07T13:23:00Z">
      <w:r>
        <w:rPr>
          <w:highlight w:val="yellow"/>
        </w:rPr>
        <w:t>April</w:t>
      </w:r>
    </w:ins>
    <w:r>
      <w:rPr>
        <w:highlight w:val="yellow"/>
      </w:rPr>
      <w:t xml:space="preserve"> 2019</w:t>
    </w:r>
    <w:r>
      <w:t xml:space="preserve"> </w:t>
    </w:r>
  </w:p>
  <w:p w:rsidR="00517F68" w:rsidRDefault="00517F68" w:rsidP="003F483C">
    <w:pPr>
      <w:pStyle w:val="Footer"/>
    </w:pPr>
    <w:r>
      <w:t>Technician’s User Manual</w:t>
    </w:r>
  </w:p>
  <w:p w:rsidR="00517F68" w:rsidRDefault="00517F68" w:rsidP="003F48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36250" w:rsidRDefault="00936250">
      <w:r>
        <w:separator/>
      </w:r>
    </w:p>
  </w:footnote>
  <w:footnote w:type="continuationSeparator" w:id="0">
    <w:p w:rsidR="00936250" w:rsidRDefault="009362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17F68" w:rsidRDefault="00517F6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E102BF30"/>
    <w:lvl w:ilvl="0">
      <w:start w:val="1"/>
      <w:numFmt w:val="decimal"/>
      <w:pStyle w:val="ListNumber5"/>
      <w:lvlText w:val="%1."/>
      <w:lvlJc w:val="left"/>
      <w:pPr>
        <w:tabs>
          <w:tab w:val="num" w:pos="1800"/>
        </w:tabs>
        <w:ind w:left="1800" w:hanging="360"/>
      </w:pPr>
      <w:rPr>
        <w:rFonts w:cs="Times New Roman"/>
      </w:rPr>
    </w:lvl>
  </w:abstractNum>
  <w:abstractNum w:abstractNumId="1" w15:restartNumberingAfterBreak="0">
    <w:nsid w:val="FFFFFF7D"/>
    <w:multiLevelType w:val="singleLevel"/>
    <w:tmpl w:val="127A2D00"/>
    <w:lvl w:ilvl="0">
      <w:start w:val="1"/>
      <w:numFmt w:val="decimal"/>
      <w:pStyle w:val="ListNumber4"/>
      <w:lvlText w:val="%1."/>
      <w:lvlJc w:val="left"/>
      <w:pPr>
        <w:tabs>
          <w:tab w:val="num" w:pos="1440"/>
        </w:tabs>
        <w:ind w:left="1440" w:hanging="360"/>
      </w:pPr>
      <w:rPr>
        <w:rFonts w:cs="Times New Roman"/>
      </w:rPr>
    </w:lvl>
  </w:abstractNum>
  <w:abstractNum w:abstractNumId="2" w15:restartNumberingAfterBreak="0">
    <w:nsid w:val="FFFFFF7E"/>
    <w:multiLevelType w:val="singleLevel"/>
    <w:tmpl w:val="121887F4"/>
    <w:lvl w:ilvl="0">
      <w:start w:val="1"/>
      <w:numFmt w:val="decimal"/>
      <w:pStyle w:val="ListNumber3"/>
      <w:lvlText w:val="%1."/>
      <w:lvlJc w:val="left"/>
      <w:pPr>
        <w:tabs>
          <w:tab w:val="num" w:pos="1080"/>
        </w:tabs>
        <w:ind w:left="1080" w:hanging="360"/>
      </w:pPr>
      <w:rPr>
        <w:rFonts w:cs="Times New Roman"/>
      </w:rPr>
    </w:lvl>
  </w:abstractNum>
  <w:abstractNum w:abstractNumId="3" w15:restartNumberingAfterBreak="0">
    <w:nsid w:val="FFFFFF7F"/>
    <w:multiLevelType w:val="singleLevel"/>
    <w:tmpl w:val="B5589768"/>
    <w:lvl w:ilvl="0">
      <w:start w:val="1"/>
      <w:numFmt w:val="decimal"/>
      <w:pStyle w:val="ListNumber2"/>
      <w:lvlText w:val="%1."/>
      <w:lvlJc w:val="left"/>
      <w:pPr>
        <w:tabs>
          <w:tab w:val="num" w:pos="720"/>
        </w:tabs>
        <w:ind w:left="720" w:hanging="360"/>
      </w:pPr>
      <w:rPr>
        <w:rFonts w:cs="Times New Roman"/>
      </w:rPr>
    </w:lvl>
  </w:abstractNum>
  <w:abstractNum w:abstractNumId="4" w15:restartNumberingAfterBreak="0">
    <w:nsid w:val="FFFFFF80"/>
    <w:multiLevelType w:val="singleLevel"/>
    <w:tmpl w:val="56520752"/>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D28F0F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3FE024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8"/>
    <w:multiLevelType w:val="singleLevel"/>
    <w:tmpl w:val="1BC6DF4A"/>
    <w:lvl w:ilvl="0">
      <w:start w:val="1"/>
      <w:numFmt w:val="decimal"/>
      <w:pStyle w:val="ListNumber"/>
      <w:lvlText w:val="%1."/>
      <w:lvlJc w:val="left"/>
      <w:pPr>
        <w:tabs>
          <w:tab w:val="num" w:pos="360"/>
        </w:tabs>
        <w:ind w:left="360" w:hanging="360"/>
      </w:pPr>
      <w:rPr>
        <w:rFonts w:cs="Times New Roman"/>
      </w:rPr>
    </w:lvl>
  </w:abstractNum>
  <w:abstractNum w:abstractNumId="8" w15:restartNumberingAfterBreak="0">
    <w:nsid w:val="02867756"/>
    <w:multiLevelType w:val="hybridMultilevel"/>
    <w:tmpl w:val="7DF0D326"/>
    <w:lvl w:ilvl="0" w:tplc="04090001">
      <w:start w:val="1"/>
      <w:numFmt w:val="bullet"/>
      <w:lvlText w:val=""/>
      <w:lvlJc w:val="left"/>
      <w:pPr>
        <w:tabs>
          <w:tab w:val="num" w:pos="720"/>
        </w:tabs>
        <w:ind w:left="720" w:hanging="360"/>
      </w:pPr>
      <w:rPr>
        <w:rFonts w:ascii="Symbol" w:hAnsi="Symbol" w:hint="default"/>
      </w:rPr>
    </w:lvl>
    <w:lvl w:ilvl="1" w:tplc="04090003">
      <w:numFmt w:val="bullet"/>
      <w:lvlText w:val="•"/>
      <w:lvlJc w:val="left"/>
      <w:pPr>
        <w:ind w:left="1800" w:hanging="72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29E0F78"/>
    <w:multiLevelType w:val="hybridMultilevel"/>
    <w:tmpl w:val="BF48A54C"/>
    <w:lvl w:ilvl="0" w:tplc="D1204A0C">
      <w:start w:val="1"/>
      <w:numFmt w:val="bullet"/>
      <w:pStyle w:val="BodyText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34478BB"/>
    <w:multiLevelType w:val="hybridMultilevel"/>
    <w:tmpl w:val="F6AE1E6E"/>
    <w:lvl w:ilvl="0" w:tplc="64C432B8">
      <w:start w:val="1"/>
      <w:numFmt w:val="bullet"/>
      <w:lvlText w:val=""/>
      <w:lvlJc w:val="left"/>
      <w:pPr>
        <w:ind w:left="720" w:hanging="360"/>
      </w:pPr>
      <w:rPr>
        <w:rFonts w:ascii="Symbol" w:hAnsi="Symbol" w:hint="default"/>
      </w:rPr>
    </w:lvl>
    <w:lvl w:ilvl="1" w:tplc="22EAC5FC">
      <w:start w:val="1"/>
      <w:numFmt w:val="decimal"/>
      <w:lvlText w:val="%2."/>
      <w:lvlJc w:val="left"/>
      <w:pPr>
        <w:tabs>
          <w:tab w:val="num" w:pos="1440"/>
        </w:tabs>
        <w:ind w:left="1440" w:hanging="360"/>
      </w:pPr>
      <w:rPr>
        <w:rFonts w:cs="Times New Roman"/>
      </w:rPr>
    </w:lvl>
    <w:lvl w:ilvl="2" w:tplc="F7BC83E2">
      <w:start w:val="1"/>
      <w:numFmt w:val="decimal"/>
      <w:lvlText w:val="%3."/>
      <w:lvlJc w:val="left"/>
      <w:pPr>
        <w:tabs>
          <w:tab w:val="num" w:pos="2160"/>
        </w:tabs>
        <w:ind w:left="2160" w:hanging="360"/>
      </w:pPr>
      <w:rPr>
        <w:rFonts w:cs="Times New Roman"/>
      </w:rPr>
    </w:lvl>
    <w:lvl w:ilvl="3" w:tplc="09EE4BFE">
      <w:start w:val="1"/>
      <w:numFmt w:val="decimal"/>
      <w:lvlText w:val="%4."/>
      <w:lvlJc w:val="left"/>
      <w:pPr>
        <w:tabs>
          <w:tab w:val="num" w:pos="2880"/>
        </w:tabs>
        <w:ind w:left="2880" w:hanging="360"/>
      </w:pPr>
      <w:rPr>
        <w:rFonts w:cs="Times New Roman"/>
      </w:rPr>
    </w:lvl>
    <w:lvl w:ilvl="4" w:tplc="AFF4D52C">
      <w:start w:val="1"/>
      <w:numFmt w:val="decimal"/>
      <w:lvlText w:val="%5."/>
      <w:lvlJc w:val="left"/>
      <w:pPr>
        <w:tabs>
          <w:tab w:val="num" w:pos="3600"/>
        </w:tabs>
        <w:ind w:left="3600" w:hanging="360"/>
      </w:pPr>
      <w:rPr>
        <w:rFonts w:cs="Times New Roman"/>
      </w:rPr>
    </w:lvl>
    <w:lvl w:ilvl="5" w:tplc="9B628560">
      <w:start w:val="1"/>
      <w:numFmt w:val="decimal"/>
      <w:lvlText w:val="%6."/>
      <w:lvlJc w:val="left"/>
      <w:pPr>
        <w:tabs>
          <w:tab w:val="num" w:pos="4320"/>
        </w:tabs>
        <w:ind w:left="4320" w:hanging="360"/>
      </w:pPr>
      <w:rPr>
        <w:rFonts w:cs="Times New Roman"/>
      </w:rPr>
    </w:lvl>
    <w:lvl w:ilvl="6" w:tplc="3A9A9926">
      <w:start w:val="1"/>
      <w:numFmt w:val="decimal"/>
      <w:lvlText w:val="%7."/>
      <w:lvlJc w:val="left"/>
      <w:pPr>
        <w:tabs>
          <w:tab w:val="num" w:pos="5040"/>
        </w:tabs>
        <w:ind w:left="5040" w:hanging="360"/>
      </w:pPr>
      <w:rPr>
        <w:rFonts w:cs="Times New Roman"/>
      </w:rPr>
    </w:lvl>
    <w:lvl w:ilvl="7" w:tplc="B3E2541A">
      <w:start w:val="1"/>
      <w:numFmt w:val="decimal"/>
      <w:lvlText w:val="%8."/>
      <w:lvlJc w:val="left"/>
      <w:pPr>
        <w:tabs>
          <w:tab w:val="num" w:pos="5760"/>
        </w:tabs>
        <w:ind w:left="5760" w:hanging="360"/>
      </w:pPr>
      <w:rPr>
        <w:rFonts w:cs="Times New Roman"/>
      </w:rPr>
    </w:lvl>
    <w:lvl w:ilvl="8" w:tplc="EC8C664E">
      <w:start w:val="1"/>
      <w:numFmt w:val="decimal"/>
      <w:lvlText w:val="%9."/>
      <w:lvlJc w:val="left"/>
      <w:pPr>
        <w:tabs>
          <w:tab w:val="num" w:pos="6480"/>
        </w:tabs>
        <w:ind w:left="6480" w:hanging="360"/>
      </w:pPr>
      <w:rPr>
        <w:rFonts w:cs="Times New Roman"/>
      </w:rPr>
    </w:lvl>
  </w:abstractNum>
  <w:abstractNum w:abstractNumId="11" w15:restartNumberingAfterBreak="0">
    <w:nsid w:val="04AE44FC"/>
    <w:multiLevelType w:val="multilevel"/>
    <w:tmpl w:val="25A46D70"/>
    <w:lvl w:ilvl="0">
      <w:start w:val="1"/>
      <w:numFmt w:val="decimal"/>
      <w:lvlText w:val="%1."/>
      <w:lvlJc w:val="left"/>
      <w:pPr>
        <w:tabs>
          <w:tab w:val="num" w:pos="360"/>
        </w:tabs>
      </w:pPr>
      <w:rPr>
        <w:rFonts w:ascii="Arial" w:hAnsi="Arial" w:cs="Times New Roman" w:hint="default"/>
        <w:b/>
        <w:i w:val="0"/>
        <w:sz w:val="36"/>
      </w:rPr>
    </w:lvl>
    <w:lvl w:ilvl="1">
      <w:start w:val="1"/>
      <w:numFmt w:val="decimal"/>
      <w:lvlText w:val="%1.%2."/>
      <w:lvlJc w:val="left"/>
      <w:pPr>
        <w:tabs>
          <w:tab w:val="num" w:pos="792"/>
        </w:tabs>
        <w:ind w:left="792" w:hanging="432"/>
      </w:pPr>
      <w:rPr>
        <w:rFonts w:cs="Times New Roman" w:hint="default"/>
      </w:rPr>
    </w:lvl>
    <w:lvl w:ilvl="2">
      <w:start w:val="1"/>
      <w:numFmt w:val="decimal"/>
      <w:pStyle w:val="Manual-3Heading"/>
      <w:lvlText w:val="%1.%2.%3."/>
      <w:lvlJc w:val="left"/>
      <w:pPr>
        <w:tabs>
          <w:tab w:val="num" w:pos="1080"/>
        </w:tabs>
      </w:pPr>
      <w:rPr>
        <w:rFonts w:cs="Times New Roman" w:hint="default"/>
      </w:rPr>
    </w:lvl>
    <w:lvl w:ilvl="3">
      <w:start w:val="1"/>
      <w:numFmt w:val="decimal"/>
      <w:pStyle w:val="Manual-4Heading"/>
      <w:lvlText w:val="%1.%2.%3.%4."/>
      <w:lvlJc w:val="left"/>
      <w:pPr>
        <w:tabs>
          <w:tab w:val="num" w:pos="1080"/>
        </w:tabs>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2" w15:restartNumberingAfterBreak="0">
    <w:nsid w:val="064000CA"/>
    <w:multiLevelType w:val="hybridMultilevel"/>
    <w:tmpl w:val="06E016D8"/>
    <w:lvl w:ilvl="0" w:tplc="04090001">
      <w:start w:val="1"/>
      <w:numFmt w:val="bullet"/>
      <w:lvlText w:val=""/>
      <w:lvlJc w:val="left"/>
      <w:pPr>
        <w:tabs>
          <w:tab w:val="num" w:pos="1872"/>
        </w:tabs>
        <w:ind w:left="1872" w:hanging="360"/>
      </w:pPr>
      <w:rPr>
        <w:rFonts w:ascii="Symbol" w:hAnsi="Symbol" w:hint="default"/>
      </w:rPr>
    </w:lvl>
    <w:lvl w:ilvl="1" w:tplc="04090003" w:tentative="1">
      <w:start w:val="1"/>
      <w:numFmt w:val="bullet"/>
      <w:lvlText w:val="o"/>
      <w:lvlJc w:val="left"/>
      <w:pPr>
        <w:tabs>
          <w:tab w:val="num" w:pos="2592"/>
        </w:tabs>
        <w:ind w:left="2592" w:hanging="360"/>
      </w:pPr>
      <w:rPr>
        <w:rFonts w:ascii="Courier New" w:hAnsi="Courier New" w:cs="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04090001" w:tentative="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cs="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cs="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3" w15:restartNumberingAfterBreak="0">
    <w:nsid w:val="06D83084"/>
    <w:multiLevelType w:val="hybridMultilevel"/>
    <w:tmpl w:val="F37A1D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6F633F4"/>
    <w:multiLevelType w:val="hybridMultilevel"/>
    <w:tmpl w:val="95FC50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8670256"/>
    <w:multiLevelType w:val="hybridMultilevel"/>
    <w:tmpl w:val="9180683E"/>
    <w:lvl w:ilvl="0" w:tplc="04090001">
      <w:start w:val="1"/>
      <w:numFmt w:val="bullet"/>
      <w:pStyle w:val="Bullet"/>
      <w:lvlText w:val="o"/>
      <w:lvlJc w:val="left"/>
      <w:pPr>
        <w:tabs>
          <w:tab w:val="num" w:pos="360"/>
        </w:tabs>
        <w:ind w:left="360" w:hanging="360"/>
      </w:pPr>
      <w:rPr>
        <w:rFonts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96C3577"/>
    <w:multiLevelType w:val="hybridMultilevel"/>
    <w:tmpl w:val="A4644360"/>
    <w:lvl w:ilvl="0" w:tplc="8DD80EB8">
      <w:start w:val="1"/>
      <w:numFmt w:val="lowerLetter"/>
      <w:pStyle w:val="BodyTextLettered1"/>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0B0A29E8"/>
    <w:multiLevelType w:val="hybridMultilevel"/>
    <w:tmpl w:val="CBE6D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BDF1FDC"/>
    <w:multiLevelType w:val="hybridMultilevel"/>
    <w:tmpl w:val="DEE0C4DE"/>
    <w:lvl w:ilvl="0" w:tplc="5FCEBC94">
      <w:start w:val="1"/>
      <w:numFmt w:val="bullet"/>
      <w:lvlText w:val=""/>
      <w:lvlJc w:val="left"/>
      <w:pPr>
        <w:tabs>
          <w:tab w:val="num" w:pos="720"/>
        </w:tabs>
        <w:ind w:left="720" w:hanging="360"/>
      </w:pPr>
      <w:rPr>
        <w:rFonts w:ascii="Symbol" w:hAnsi="Symbol" w:hint="default"/>
      </w:rPr>
    </w:lvl>
    <w:lvl w:ilvl="1" w:tplc="EDDCBDF2" w:tentative="1">
      <w:start w:val="1"/>
      <w:numFmt w:val="bullet"/>
      <w:lvlText w:val="o"/>
      <w:lvlJc w:val="left"/>
      <w:pPr>
        <w:tabs>
          <w:tab w:val="num" w:pos="1440"/>
        </w:tabs>
        <w:ind w:left="1440" w:hanging="360"/>
      </w:pPr>
      <w:rPr>
        <w:rFonts w:ascii="Courier New" w:hAnsi="Courier New" w:hint="default"/>
      </w:rPr>
    </w:lvl>
    <w:lvl w:ilvl="2" w:tplc="72C8CFD6" w:tentative="1">
      <w:start w:val="1"/>
      <w:numFmt w:val="bullet"/>
      <w:lvlText w:val=""/>
      <w:lvlJc w:val="left"/>
      <w:pPr>
        <w:tabs>
          <w:tab w:val="num" w:pos="2160"/>
        </w:tabs>
        <w:ind w:left="2160" w:hanging="360"/>
      </w:pPr>
      <w:rPr>
        <w:rFonts w:ascii="Wingdings" w:hAnsi="Wingdings" w:hint="default"/>
      </w:rPr>
    </w:lvl>
    <w:lvl w:ilvl="3" w:tplc="EAF8AAF6" w:tentative="1">
      <w:start w:val="1"/>
      <w:numFmt w:val="bullet"/>
      <w:lvlText w:val=""/>
      <w:lvlJc w:val="left"/>
      <w:pPr>
        <w:tabs>
          <w:tab w:val="num" w:pos="2880"/>
        </w:tabs>
        <w:ind w:left="2880" w:hanging="360"/>
      </w:pPr>
      <w:rPr>
        <w:rFonts w:ascii="Symbol" w:hAnsi="Symbol" w:hint="default"/>
      </w:rPr>
    </w:lvl>
    <w:lvl w:ilvl="4" w:tplc="0E54F8BC" w:tentative="1">
      <w:start w:val="1"/>
      <w:numFmt w:val="bullet"/>
      <w:lvlText w:val="o"/>
      <w:lvlJc w:val="left"/>
      <w:pPr>
        <w:tabs>
          <w:tab w:val="num" w:pos="3600"/>
        </w:tabs>
        <w:ind w:left="3600" w:hanging="360"/>
      </w:pPr>
      <w:rPr>
        <w:rFonts w:ascii="Courier New" w:hAnsi="Courier New" w:hint="default"/>
      </w:rPr>
    </w:lvl>
    <w:lvl w:ilvl="5" w:tplc="DFC2CB4C" w:tentative="1">
      <w:start w:val="1"/>
      <w:numFmt w:val="bullet"/>
      <w:lvlText w:val=""/>
      <w:lvlJc w:val="left"/>
      <w:pPr>
        <w:tabs>
          <w:tab w:val="num" w:pos="4320"/>
        </w:tabs>
        <w:ind w:left="4320" w:hanging="360"/>
      </w:pPr>
      <w:rPr>
        <w:rFonts w:ascii="Wingdings" w:hAnsi="Wingdings" w:hint="default"/>
      </w:rPr>
    </w:lvl>
    <w:lvl w:ilvl="6" w:tplc="C62AAEFE" w:tentative="1">
      <w:start w:val="1"/>
      <w:numFmt w:val="bullet"/>
      <w:lvlText w:val=""/>
      <w:lvlJc w:val="left"/>
      <w:pPr>
        <w:tabs>
          <w:tab w:val="num" w:pos="5040"/>
        </w:tabs>
        <w:ind w:left="5040" w:hanging="360"/>
      </w:pPr>
      <w:rPr>
        <w:rFonts w:ascii="Symbol" w:hAnsi="Symbol" w:hint="default"/>
      </w:rPr>
    </w:lvl>
    <w:lvl w:ilvl="7" w:tplc="B4E8D03E" w:tentative="1">
      <w:start w:val="1"/>
      <w:numFmt w:val="bullet"/>
      <w:lvlText w:val="o"/>
      <w:lvlJc w:val="left"/>
      <w:pPr>
        <w:tabs>
          <w:tab w:val="num" w:pos="5760"/>
        </w:tabs>
        <w:ind w:left="5760" w:hanging="360"/>
      </w:pPr>
      <w:rPr>
        <w:rFonts w:ascii="Courier New" w:hAnsi="Courier New" w:hint="default"/>
      </w:rPr>
    </w:lvl>
    <w:lvl w:ilvl="8" w:tplc="707828BC"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0DAD4723"/>
    <w:multiLevelType w:val="hybridMultilevel"/>
    <w:tmpl w:val="B680FF0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07B77C4"/>
    <w:multiLevelType w:val="multilevel"/>
    <w:tmpl w:val="ACFE2796"/>
    <w:lvl w:ilvl="0">
      <w:start w:val="15"/>
      <w:numFmt w:val="decimal"/>
      <w:lvlText w:val="%1."/>
      <w:lvlJc w:val="left"/>
      <w:pPr>
        <w:tabs>
          <w:tab w:val="num" w:pos="360"/>
        </w:tabs>
        <w:ind w:left="360" w:hanging="360"/>
      </w:pPr>
      <w:rPr>
        <w:rFonts w:ascii="Arial" w:hAnsi="Arial" w:cs="Times New Roman" w:hint="default"/>
        <w:b/>
        <w:i w:val="0"/>
        <w:sz w:val="36"/>
      </w:rPr>
    </w:lvl>
    <w:lvl w:ilvl="1">
      <w:start w:val="1"/>
      <w:numFmt w:val="decimal"/>
      <w:lvlText w:val="%1.%2."/>
      <w:lvlJc w:val="left"/>
      <w:pPr>
        <w:tabs>
          <w:tab w:val="num" w:pos="360"/>
        </w:tabs>
      </w:pPr>
      <w:rPr>
        <w:rFonts w:cs="Times New Roman" w:hint="default"/>
      </w:rPr>
    </w:lvl>
    <w:lvl w:ilvl="2">
      <w:start w:val="1"/>
      <w:numFmt w:val="decimal"/>
      <w:pStyle w:val="Man-3Hdg-Num"/>
      <w:lvlText w:val="%1.%2.%3."/>
      <w:lvlJc w:val="left"/>
      <w:pPr>
        <w:tabs>
          <w:tab w:val="num" w:pos="1080"/>
        </w:tabs>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1" w15:restartNumberingAfterBreak="0">
    <w:nsid w:val="12377BFC"/>
    <w:multiLevelType w:val="hybridMultilevel"/>
    <w:tmpl w:val="11427BEE"/>
    <w:lvl w:ilvl="0" w:tplc="D6D08D30">
      <w:start w:val="2"/>
      <w:numFmt w:val="bullet"/>
      <w:lvlText w:val="-"/>
      <w:lvlJc w:val="left"/>
      <w:pPr>
        <w:tabs>
          <w:tab w:val="num" w:pos="360"/>
        </w:tabs>
        <w:ind w:left="360" w:hanging="360"/>
      </w:pPr>
      <w:rPr>
        <w:rFonts w:ascii="Courier New" w:eastAsia="Times New Roman" w:hAnsi="Courier New"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15156F9A"/>
    <w:multiLevelType w:val="hybridMultilevel"/>
    <w:tmpl w:val="554EF46A"/>
    <w:lvl w:ilvl="0" w:tplc="D6D08D3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151A4AE7"/>
    <w:multiLevelType w:val="hybridMultilevel"/>
    <w:tmpl w:val="85462D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6311BE3"/>
    <w:multiLevelType w:val="hybridMultilevel"/>
    <w:tmpl w:val="3A1A65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6916649"/>
    <w:multiLevelType w:val="hybridMultilevel"/>
    <w:tmpl w:val="7B303F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A89290F"/>
    <w:multiLevelType w:val="hybridMultilevel"/>
    <w:tmpl w:val="B46C21E4"/>
    <w:lvl w:ilvl="0" w:tplc="95F690D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1B1414CC"/>
    <w:multiLevelType w:val="multilevel"/>
    <w:tmpl w:val="C3AC22CE"/>
    <w:lvl w:ilvl="0">
      <w:start w:val="8"/>
      <w:numFmt w:val="decimal"/>
      <w:pStyle w:val="Man-3Hdg-Numx"/>
      <w:lvlText w:val="%1."/>
      <w:lvlJc w:val="left"/>
      <w:pPr>
        <w:tabs>
          <w:tab w:val="num" w:pos="360"/>
        </w:tabs>
        <w:ind w:left="360" w:hanging="360"/>
      </w:pPr>
      <w:rPr>
        <w:rFonts w:ascii="Arial" w:hAnsi="Arial" w:cs="Times New Roman" w:hint="default"/>
        <w:b/>
        <w:i w:val="0"/>
        <w:sz w:val="36"/>
      </w:rPr>
    </w:lvl>
    <w:lvl w:ilvl="1">
      <w:start w:val="5"/>
      <w:numFmt w:val="decimal"/>
      <w:lvlText w:val="%1.%2."/>
      <w:lvlJc w:val="left"/>
      <w:pPr>
        <w:tabs>
          <w:tab w:val="num" w:pos="360"/>
        </w:tabs>
      </w:pPr>
      <w:rPr>
        <w:rFonts w:cs="Times New Roman" w:hint="default"/>
      </w:rPr>
    </w:lvl>
    <w:lvl w:ilvl="2">
      <w:start w:val="1"/>
      <w:numFmt w:val="decimal"/>
      <w:pStyle w:val="Man-3Hdg-Numx"/>
      <w:lvlText w:val="%1.%2.%3."/>
      <w:lvlJc w:val="left"/>
      <w:pPr>
        <w:tabs>
          <w:tab w:val="num" w:pos="1080"/>
        </w:tabs>
      </w:pPr>
      <w:rPr>
        <w:rFonts w:cs="Times New Roman" w:hint="default"/>
      </w:rPr>
    </w:lvl>
    <w:lvl w:ilvl="3">
      <w:start w:val="1"/>
      <w:numFmt w:val="decimal"/>
      <w:lvlText w:val="%1.%2.%3.%4."/>
      <w:lvlJc w:val="left"/>
      <w:pPr>
        <w:tabs>
          <w:tab w:val="num" w:pos="648"/>
        </w:tabs>
        <w:ind w:hanging="72"/>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8" w15:restartNumberingAfterBreak="0">
    <w:nsid w:val="1B721AB1"/>
    <w:multiLevelType w:val="hybridMultilevel"/>
    <w:tmpl w:val="1E18C6B6"/>
    <w:lvl w:ilvl="0" w:tplc="D658ABF8">
      <w:start w:val="5"/>
      <w:numFmt w:val="bullet"/>
      <w:lvlText w:val="•"/>
      <w:lvlJc w:val="left"/>
      <w:pPr>
        <w:ind w:left="1440" w:hanging="720"/>
      </w:pPr>
      <w:rPr>
        <w:rFonts w:ascii="Times New Roman" w:eastAsia="SimSun" w:hAnsi="Times New Roman" w:cs="Times New Roman" w:hint="default"/>
      </w:rPr>
    </w:lvl>
    <w:lvl w:ilvl="1" w:tplc="A7EC7430">
      <w:numFmt w:val="bullet"/>
      <w:lvlText w:val="-"/>
      <w:lvlJc w:val="left"/>
      <w:pPr>
        <w:ind w:left="1800" w:hanging="360"/>
      </w:pPr>
      <w:rPr>
        <w:rFonts w:ascii="Times New Roman" w:eastAsia="SimSun" w:hAnsi="Times New Roman" w:cs="Times New Roman" w:hint="default"/>
        <w:sz w:val="22"/>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1C121A61"/>
    <w:multiLevelType w:val="hybridMultilevel"/>
    <w:tmpl w:val="0E2C2C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CB74BBF"/>
    <w:multiLevelType w:val="hybridMultilevel"/>
    <w:tmpl w:val="422AD25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1E6A7E18"/>
    <w:multiLevelType w:val="hybridMultilevel"/>
    <w:tmpl w:val="43DA67DC"/>
    <w:lvl w:ilvl="0" w:tplc="D6D08D3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1F4F5E47"/>
    <w:multiLevelType w:val="hybridMultilevel"/>
    <w:tmpl w:val="3D02D8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1FAD5DB6"/>
    <w:multiLevelType w:val="hybridMultilevel"/>
    <w:tmpl w:val="BD46D7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20F6393C"/>
    <w:multiLevelType w:val="multilevel"/>
    <w:tmpl w:val="0409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5" w15:restartNumberingAfterBreak="0">
    <w:nsid w:val="21A03649"/>
    <w:multiLevelType w:val="hybridMultilevel"/>
    <w:tmpl w:val="B40469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3897CF6"/>
    <w:multiLevelType w:val="multilevel"/>
    <w:tmpl w:val="6742C684"/>
    <w:lvl w:ilvl="0">
      <w:start w:val="1"/>
      <w:numFmt w:val="decimal"/>
      <w:lvlText w:val="%1."/>
      <w:lvlJc w:val="left"/>
      <w:pPr>
        <w:tabs>
          <w:tab w:val="num" w:pos="360"/>
        </w:tabs>
        <w:ind w:left="360" w:hanging="360"/>
      </w:pPr>
      <w:rPr>
        <w:rFonts w:ascii="Arial" w:hAnsi="Arial" w:cs="Times New Roman" w:hint="default"/>
        <w:b/>
        <w:i w:val="0"/>
        <w:sz w:val="36"/>
      </w:rPr>
    </w:lvl>
    <w:lvl w:ilvl="1">
      <w:start w:val="1"/>
      <w:numFmt w:val="decimal"/>
      <w:pStyle w:val="Manual-Headiing2"/>
      <w:lvlText w:val="%1.%2."/>
      <w:lvlJc w:val="left"/>
      <w:pPr>
        <w:tabs>
          <w:tab w:val="num" w:pos="720"/>
        </w:tabs>
      </w:pPr>
      <w:rPr>
        <w:rFonts w:cs="Times New Roman" w:hint="default"/>
      </w:rPr>
    </w:lvl>
    <w:lvl w:ilvl="2">
      <w:start w:val="4"/>
      <w:numFmt w:val="decimal"/>
      <w:lvlText w:val="%1.%2.%3."/>
      <w:lvlJc w:val="left"/>
      <w:pPr>
        <w:tabs>
          <w:tab w:val="num" w:pos="1080"/>
        </w:tabs>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7" w15:restartNumberingAfterBreak="0">
    <w:nsid w:val="27FE6962"/>
    <w:multiLevelType w:val="hybridMultilevel"/>
    <w:tmpl w:val="E7380CAC"/>
    <w:lvl w:ilvl="0" w:tplc="7ED40DD4">
      <w:start w:val="1"/>
      <w:numFmt w:val="decimal"/>
      <w:pStyle w:val="sub"/>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2A2875A6"/>
    <w:multiLevelType w:val="hybridMultilevel"/>
    <w:tmpl w:val="7676FE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2A7348D0"/>
    <w:multiLevelType w:val="hybridMultilevel"/>
    <w:tmpl w:val="1186AFC4"/>
    <w:lvl w:ilvl="0" w:tplc="D6D08D30">
      <w:start w:val="1"/>
      <w:numFmt w:val="bullet"/>
      <w:lvlText w:val=""/>
      <w:lvlJc w:val="left"/>
      <w:pPr>
        <w:tabs>
          <w:tab w:val="num" w:pos="1872"/>
        </w:tabs>
        <w:ind w:left="1872" w:hanging="360"/>
      </w:pPr>
      <w:rPr>
        <w:rFonts w:ascii="Symbol" w:hAnsi="Symbol" w:hint="default"/>
      </w:rPr>
    </w:lvl>
    <w:lvl w:ilvl="1" w:tplc="04090003" w:tentative="1">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04090001" w:tentative="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40" w15:restartNumberingAfterBreak="0">
    <w:nsid w:val="33A8676D"/>
    <w:multiLevelType w:val="hybridMultilevel"/>
    <w:tmpl w:val="22B6FF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35640E8E"/>
    <w:multiLevelType w:val="hybridMultilevel"/>
    <w:tmpl w:val="2ACAFFD4"/>
    <w:lvl w:ilvl="0" w:tplc="2CF8ADB2">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366175D7"/>
    <w:multiLevelType w:val="hybridMultilevel"/>
    <w:tmpl w:val="BBB6EB64"/>
    <w:lvl w:ilvl="0" w:tplc="2E5A97F2">
      <w:numFmt w:val="bullet"/>
      <w:lvlText w:val="-"/>
      <w:lvlJc w:val="left"/>
      <w:pPr>
        <w:ind w:left="630" w:hanging="360"/>
      </w:pPr>
      <w:rPr>
        <w:rFonts w:ascii="Times New Roman" w:eastAsia="SimSun" w:hAnsi="Times New Roman" w:cs="Times New Roman" w:hint="default"/>
        <w:sz w:val="22"/>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43" w15:restartNumberingAfterBreak="0">
    <w:nsid w:val="36A23341"/>
    <w:multiLevelType w:val="hybridMultilevel"/>
    <w:tmpl w:val="2636413C"/>
    <w:lvl w:ilvl="0" w:tplc="C5C8140C">
      <w:start w:val="1"/>
      <w:numFmt w:val="bullet"/>
      <w:lvlText w:val=""/>
      <w:lvlJc w:val="left"/>
      <w:pPr>
        <w:tabs>
          <w:tab w:val="num" w:pos="720"/>
        </w:tabs>
        <w:ind w:left="720" w:hanging="360"/>
      </w:pPr>
      <w:rPr>
        <w:rFonts w:ascii="Symbol" w:hAnsi="Symbol" w:hint="default"/>
      </w:rPr>
    </w:lvl>
    <w:lvl w:ilvl="1" w:tplc="5CC44254" w:tentative="1">
      <w:start w:val="1"/>
      <w:numFmt w:val="bullet"/>
      <w:lvlText w:val="o"/>
      <w:lvlJc w:val="left"/>
      <w:pPr>
        <w:tabs>
          <w:tab w:val="num" w:pos="1440"/>
        </w:tabs>
        <w:ind w:left="1440" w:hanging="360"/>
      </w:pPr>
      <w:rPr>
        <w:rFonts w:ascii="Courier New" w:hAnsi="Courier New" w:hint="default"/>
      </w:rPr>
    </w:lvl>
    <w:lvl w:ilvl="2" w:tplc="F17493B8" w:tentative="1">
      <w:start w:val="1"/>
      <w:numFmt w:val="bullet"/>
      <w:lvlText w:val=""/>
      <w:lvlJc w:val="left"/>
      <w:pPr>
        <w:tabs>
          <w:tab w:val="num" w:pos="2160"/>
        </w:tabs>
        <w:ind w:left="2160" w:hanging="360"/>
      </w:pPr>
      <w:rPr>
        <w:rFonts w:ascii="Wingdings" w:hAnsi="Wingdings" w:hint="default"/>
      </w:rPr>
    </w:lvl>
    <w:lvl w:ilvl="3" w:tplc="991079B0" w:tentative="1">
      <w:start w:val="1"/>
      <w:numFmt w:val="bullet"/>
      <w:lvlText w:val=""/>
      <w:lvlJc w:val="left"/>
      <w:pPr>
        <w:tabs>
          <w:tab w:val="num" w:pos="2880"/>
        </w:tabs>
        <w:ind w:left="2880" w:hanging="360"/>
      </w:pPr>
      <w:rPr>
        <w:rFonts w:ascii="Symbol" w:hAnsi="Symbol" w:hint="default"/>
      </w:rPr>
    </w:lvl>
    <w:lvl w:ilvl="4" w:tplc="E7C4CD70" w:tentative="1">
      <w:start w:val="1"/>
      <w:numFmt w:val="bullet"/>
      <w:lvlText w:val="o"/>
      <w:lvlJc w:val="left"/>
      <w:pPr>
        <w:tabs>
          <w:tab w:val="num" w:pos="3600"/>
        </w:tabs>
        <w:ind w:left="3600" w:hanging="360"/>
      </w:pPr>
      <w:rPr>
        <w:rFonts w:ascii="Courier New" w:hAnsi="Courier New" w:hint="default"/>
      </w:rPr>
    </w:lvl>
    <w:lvl w:ilvl="5" w:tplc="DAB03BFA" w:tentative="1">
      <w:start w:val="1"/>
      <w:numFmt w:val="bullet"/>
      <w:lvlText w:val=""/>
      <w:lvlJc w:val="left"/>
      <w:pPr>
        <w:tabs>
          <w:tab w:val="num" w:pos="4320"/>
        </w:tabs>
        <w:ind w:left="4320" w:hanging="360"/>
      </w:pPr>
      <w:rPr>
        <w:rFonts w:ascii="Wingdings" w:hAnsi="Wingdings" w:hint="default"/>
      </w:rPr>
    </w:lvl>
    <w:lvl w:ilvl="6" w:tplc="4C42D344" w:tentative="1">
      <w:start w:val="1"/>
      <w:numFmt w:val="bullet"/>
      <w:lvlText w:val=""/>
      <w:lvlJc w:val="left"/>
      <w:pPr>
        <w:tabs>
          <w:tab w:val="num" w:pos="5040"/>
        </w:tabs>
        <w:ind w:left="5040" w:hanging="360"/>
      </w:pPr>
      <w:rPr>
        <w:rFonts w:ascii="Symbol" w:hAnsi="Symbol" w:hint="default"/>
      </w:rPr>
    </w:lvl>
    <w:lvl w:ilvl="7" w:tplc="91FE6248" w:tentative="1">
      <w:start w:val="1"/>
      <w:numFmt w:val="bullet"/>
      <w:lvlText w:val="o"/>
      <w:lvlJc w:val="left"/>
      <w:pPr>
        <w:tabs>
          <w:tab w:val="num" w:pos="5760"/>
        </w:tabs>
        <w:ind w:left="5760" w:hanging="360"/>
      </w:pPr>
      <w:rPr>
        <w:rFonts w:ascii="Courier New" w:hAnsi="Courier New" w:hint="default"/>
      </w:rPr>
    </w:lvl>
    <w:lvl w:ilvl="8" w:tplc="C2B2C438"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37DA64D1"/>
    <w:multiLevelType w:val="hybridMultilevel"/>
    <w:tmpl w:val="9DFC621E"/>
    <w:lvl w:ilvl="0" w:tplc="86421F5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38E90A6D"/>
    <w:multiLevelType w:val="hybridMultilevel"/>
    <w:tmpl w:val="592082CC"/>
    <w:lvl w:ilvl="0" w:tplc="12AA684E">
      <w:start w:val="5"/>
      <w:numFmt w:val="bullet"/>
      <w:lvlText w:val="•"/>
      <w:lvlJc w:val="left"/>
      <w:pPr>
        <w:ind w:left="720" w:hanging="360"/>
      </w:pPr>
      <w:rPr>
        <w:rFonts w:ascii="Times New Roman" w:eastAsia="SimSun" w:hAnsi="Times New Roman" w:cs="Times New Roman"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3BB0037F"/>
    <w:multiLevelType w:val="hybridMultilevel"/>
    <w:tmpl w:val="963E3F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3BEC04D1"/>
    <w:multiLevelType w:val="hybridMultilevel"/>
    <w:tmpl w:val="F7CAB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3C542A40"/>
    <w:multiLevelType w:val="hybridMultilevel"/>
    <w:tmpl w:val="21DEB44A"/>
    <w:lvl w:ilvl="0" w:tplc="12AA684E">
      <w:start w:val="5"/>
      <w:numFmt w:val="bullet"/>
      <w:lvlText w:val="•"/>
      <w:lvlJc w:val="left"/>
      <w:pPr>
        <w:ind w:left="720" w:hanging="360"/>
      </w:pPr>
      <w:rPr>
        <w:rFonts w:ascii="Times New Roman" w:eastAsia="SimSun" w:hAnsi="Times New Roman" w:cs="Times New Roman"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3D261C4E"/>
    <w:multiLevelType w:val="hybridMultilevel"/>
    <w:tmpl w:val="49A472E0"/>
    <w:lvl w:ilvl="0" w:tplc="FAE84006">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3DA05918"/>
    <w:multiLevelType w:val="hybridMultilevel"/>
    <w:tmpl w:val="82543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3E940463"/>
    <w:multiLevelType w:val="hybridMultilevel"/>
    <w:tmpl w:val="D64C9D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2" w15:restartNumberingAfterBreak="0">
    <w:nsid w:val="3E9466B9"/>
    <w:multiLevelType w:val="hybridMultilevel"/>
    <w:tmpl w:val="B29E058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53" w15:restartNumberingAfterBreak="0">
    <w:nsid w:val="3F59709A"/>
    <w:multiLevelType w:val="hybridMultilevel"/>
    <w:tmpl w:val="28D0FC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4" w15:restartNumberingAfterBreak="0">
    <w:nsid w:val="410F2D12"/>
    <w:multiLevelType w:val="hybridMultilevel"/>
    <w:tmpl w:val="7BA023C0"/>
    <w:lvl w:ilvl="0" w:tplc="D658ABF8">
      <w:start w:val="5"/>
      <w:numFmt w:val="bullet"/>
      <w:lvlText w:val="•"/>
      <w:lvlJc w:val="left"/>
      <w:pPr>
        <w:ind w:left="1080" w:hanging="72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42C00A43"/>
    <w:multiLevelType w:val="hybridMultilevel"/>
    <w:tmpl w:val="C1DA411A"/>
    <w:lvl w:ilvl="0" w:tplc="B8C86A40">
      <w:start w:val="1"/>
      <w:numFmt w:val="bullet"/>
      <w:lvlText w:val=""/>
      <w:lvlJc w:val="left"/>
      <w:pPr>
        <w:tabs>
          <w:tab w:val="num" w:pos="720"/>
        </w:tabs>
        <w:ind w:left="720" w:hanging="360"/>
      </w:pPr>
      <w:rPr>
        <w:rFonts w:ascii="Symbol" w:hAnsi="Symbol" w:hint="default"/>
      </w:rPr>
    </w:lvl>
    <w:lvl w:ilvl="1" w:tplc="B78059EE" w:tentative="1">
      <w:start w:val="1"/>
      <w:numFmt w:val="bullet"/>
      <w:lvlText w:val="o"/>
      <w:lvlJc w:val="left"/>
      <w:pPr>
        <w:tabs>
          <w:tab w:val="num" w:pos="1440"/>
        </w:tabs>
        <w:ind w:left="1440" w:hanging="360"/>
      </w:pPr>
      <w:rPr>
        <w:rFonts w:ascii="Courier New" w:hAnsi="Courier New" w:hint="default"/>
      </w:rPr>
    </w:lvl>
    <w:lvl w:ilvl="2" w:tplc="64EE5DCE" w:tentative="1">
      <w:start w:val="1"/>
      <w:numFmt w:val="bullet"/>
      <w:lvlText w:val=""/>
      <w:lvlJc w:val="left"/>
      <w:pPr>
        <w:tabs>
          <w:tab w:val="num" w:pos="2160"/>
        </w:tabs>
        <w:ind w:left="2160" w:hanging="360"/>
      </w:pPr>
      <w:rPr>
        <w:rFonts w:ascii="Wingdings" w:hAnsi="Wingdings" w:hint="default"/>
      </w:rPr>
    </w:lvl>
    <w:lvl w:ilvl="3" w:tplc="1598AE2A" w:tentative="1">
      <w:start w:val="1"/>
      <w:numFmt w:val="bullet"/>
      <w:lvlText w:val=""/>
      <w:lvlJc w:val="left"/>
      <w:pPr>
        <w:tabs>
          <w:tab w:val="num" w:pos="2880"/>
        </w:tabs>
        <w:ind w:left="2880" w:hanging="360"/>
      </w:pPr>
      <w:rPr>
        <w:rFonts w:ascii="Symbol" w:hAnsi="Symbol" w:hint="default"/>
      </w:rPr>
    </w:lvl>
    <w:lvl w:ilvl="4" w:tplc="F21A59C4" w:tentative="1">
      <w:start w:val="1"/>
      <w:numFmt w:val="bullet"/>
      <w:lvlText w:val="o"/>
      <w:lvlJc w:val="left"/>
      <w:pPr>
        <w:tabs>
          <w:tab w:val="num" w:pos="3600"/>
        </w:tabs>
        <w:ind w:left="3600" w:hanging="360"/>
      </w:pPr>
      <w:rPr>
        <w:rFonts w:ascii="Courier New" w:hAnsi="Courier New" w:hint="default"/>
      </w:rPr>
    </w:lvl>
    <w:lvl w:ilvl="5" w:tplc="4716A6F0" w:tentative="1">
      <w:start w:val="1"/>
      <w:numFmt w:val="bullet"/>
      <w:lvlText w:val=""/>
      <w:lvlJc w:val="left"/>
      <w:pPr>
        <w:tabs>
          <w:tab w:val="num" w:pos="4320"/>
        </w:tabs>
        <w:ind w:left="4320" w:hanging="360"/>
      </w:pPr>
      <w:rPr>
        <w:rFonts w:ascii="Wingdings" w:hAnsi="Wingdings" w:hint="default"/>
      </w:rPr>
    </w:lvl>
    <w:lvl w:ilvl="6" w:tplc="AECA086A" w:tentative="1">
      <w:start w:val="1"/>
      <w:numFmt w:val="bullet"/>
      <w:lvlText w:val=""/>
      <w:lvlJc w:val="left"/>
      <w:pPr>
        <w:tabs>
          <w:tab w:val="num" w:pos="5040"/>
        </w:tabs>
        <w:ind w:left="5040" w:hanging="360"/>
      </w:pPr>
      <w:rPr>
        <w:rFonts w:ascii="Symbol" w:hAnsi="Symbol" w:hint="default"/>
      </w:rPr>
    </w:lvl>
    <w:lvl w:ilvl="7" w:tplc="322E7C42" w:tentative="1">
      <w:start w:val="1"/>
      <w:numFmt w:val="bullet"/>
      <w:lvlText w:val="o"/>
      <w:lvlJc w:val="left"/>
      <w:pPr>
        <w:tabs>
          <w:tab w:val="num" w:pos="5760"/>
        </w:tabs>
        <w:ind w:left="5760" w:hanging="360"/>
      </w:pPr>
      <w:rPr>
        <w:rFonts w:ascii="Courier New" w:hAnsi="Courier New" w:hint="default"/>
      </w:rPr>
    </w:lvl>
    <w:lvl w:ilvl="8" w:tplc="936AC3D8"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43607C42"/>
    <w:multiLevelType w:val="hybridMultilevel"/>
    <w:tmpl w:val="6180D112"/>
    <w:lvl w:ilvl="0" w:tplc="0409000F">
      <w:start w:val="1"/>
      <w:numFmt w:val="bullet"/>
      <w:lvlText w:val=""/>
      <w:lvlJc w:val="left"/>
      <w:pPr>
        <w:tabs>
          <w:tab w:val="num" w:pos="1872"/>
        </w:tabs>
        <w:ind w:left="1872" w:hanging="360"/>
      </w:pPr>
      <w:rPr>
        <w:rFonts w:ascii="Symbol" w:hAnsi="Symbol" w:hint="default"/>
      </w:rPr>
    </w:lvl>
    <w:lvl w:ilvl="1" w:tplc="04090019" w:tentative="1">
      <w:start w:val="1"/>
      <w:numFmt w:val="bullet"/>
      <w:lvlText w:val="o"/>
      <w:lvlJc w:val="left"/>
      <w:pPr>
        <w:tabs>
          <w:tab w:val="num" w:pos="2592"/>
        </w:tabs>
        <w:ind w:left="2592" w:hanging="360"/>
      </w:pPr>
      <w:rPr>
        <w:rFonts w:ascii="Courier New" w:hAnsi="Courier New" w:hint="default"/>
      </w:rPr>
    </w:lvl>
    <w:lvl w:ilvl="2" w:tplc="0409001B" w:tentative="1">
      <w:start w:val="1"/>
      <w:numFmt w:val="bullet"/>
      <w:lvlText w:val=""/>
      <w:lvlJc w:val="left"/>
      <w:pPr>
        <w:tabs>
          <w:tab w:val="num" w:pos="3312"/>
        </w:tabs>
        <w:ind w:left="3312" w:hanging="360"/>
      </w:pPr>
      <w:rPr>
        <w:rFonts w:ascii="Wingdings" w:hAnsi="Wingdings" w:hint="default"/>
      </w:rPr>
    </w:lvl>
    <w:lvl w:ilvl="3" w:tplc="0409000F" w:tentative="1">
      <w:start w:val="1"/>
      <w:numFmt w:val="bullet"/>
      <w:lvlText w:val=""/>
      <w:lvlJc w:val="left"/>
      <w:pPr>
        <w:tabs>
          <w:tab w:val="num" w:pos="4032"/>
        </w:tabs>
        <w:ind w:left="4032" w:hanging="360"/>
      </w:pPr>
      <w:rPr>
        <w:rFonts w:ascii="Symbol" w:hAnsi="Symbol" w:hint="default"/>
      </w:rPr>
    </w:lvl>
    <w:lvl w:ilvl="4" w:tplc="04090019" w:tentative="1">
      <w:start w:val="1"/>
      <w:numFmt w:val="bullet"/>
      <w:lvlText w:val="o"/>
      <w:lvlJc w:val="left"/>
      <w:pPr>
        <w:tabs>
          <w:tab w:val="num" w:pos="4752"/>
        </w:tabs>
        <w:ind w:left="4752" w:hanging="360"/>
      </w:pPr>
      <w:rPr>
        <w:rFonts w:ascii="Courier New" w:hAnsi="Courier New" w:hint="default"/>
      </w:rPr>
    </w:lvl>
    <w:lvl w:ilvl="5" w:tplc="0409001B" w:tentative="1">
      <w:start w:val="1"/>
      <w:numFmt w:val="bullet"/>
      <w:lvlText w:val=""/>
      <w:lvlJc w:val="left"/>
      <w:pPr>
        <w:tabs>
          <w:tab w:val="num" w:pos="5472"/>
        </w:tabs>
        <w:ind w:left="5472" w:hanging="360"/>
      </w:pPr>
      <w:rPr>
        <w:rFonts w:ascii="Wingdings" w:hAnsi="Wingdings" w:hint="default"/>
      </w:rPr>
    </w:lvl>
    <w:lvl w:ilvl="6" w:tplc="0409000F" w:tentative="1">
      <w:start w:val="1"/>
      <w:numFmt w:val="bullet"/>
      <w:lvlText w:val=""/>
      <w:lvlJc w:val="left"/>
      <w:pPr>
        <w:tabs>
          <w:tab w:val="num" w:pos="6192"/>
        </w:tabs>
        <w:ind w:left="6192" w:hanging="360"/>
      </w:pPr>
      <w:rPr>
        <w:rFonts w:ascii="Symbol" w:hAnsi="Symbol" w:hint="default"/>
      </w:rPr>
    </w:lvl>
    <w:lvl w:ilvl="7" w:tplc="04090019" w:tentative="1">
      <w:start w:val="1"/>
      <w:numFmt w:val="bullet"/>
      <w:lvlText w:val="o"/>
      <w:lvlJc w:val="left"/>
      <w:pPr>
        <w:tabs>
          <w:tab w:val="num" w:pos="6912"/>
        </w:tabs>
        <w:ind w:left="6912" w:hanging="360"/>
      </w:pPr>
      <w:rPr>
        <w:rFonts w:ascii="Courier New" w:hAnsi="Courier New" w:hint="default"/>
      </w:rPr>
    </w:lvl>
    <w:lvl w:ilvl="8" w:tplc="0409001B" w:tentative="1">
      <w:start w:val="1"/>
      <w:numFmt w:val="bullet"/>
      <w:lvlText w:val=""/>
      <w:lvlJc w:val="left"/>
      <w:pPr>
        <w:tabs>
          <w:tab w:val="num" w:pos="7632"/>
        </w:tabs>
        <w:ind w:left="7632" w:hanging="360"/>
      </w:pPr>
      <w:rPr>
        <w:rFonts w:ascii="Wingdings" w:hAnsi="Wingdings" w:hint="default"/>
      </w:rPr>
    </w:lvl>
  </w:abstractNum>
  <w:abstractNum w:abstractNumId="57" w15:restartNumberingAfterBreak="0">
    <w:nsid w:val="43C51367"/>
    <w:multiLevelType w:val="hybridMultilevel"/>
    <w:tmpl w:val="37841C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443B4397"/>
    <w:multiLevelType w:val="hybridMultilevel"/>
    <w:tmpl w:val="CEFC25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4599370A"/>
    <w:multiLevelType w:val="multilevel"/>
    <w:tmpl w:val="ED9E584A"/>
    <w:lvl w:ilvl="0">
      <w:start w:val="1"/>
      <w:numFmt w:val="upperLetter"/>
      <w:lvlText w:val="%1."/>
      <w:lvlJc w:val="left"/>
      <w:pPr>
        <w:tabs>
          <w:tab w:val="num" w:pos="0"/>
        </w:tabs>
      </w:pPr>
      <w:rPr>
        <w:rFonts w:cs="Times New Roman" w:hint="default"/>
      </w:rPr>
    </w:lvl>
    <w:lvl w:ilvl="1">
      <w:start w:val="1"/>
      <w:numFmt w:val="decimal"/>
      <w:lvlText w:val="%1.%2."/>
      <w:lvlJc w:val="left"/>
      <w:pPr>
        <w:tabs>
          <w:tab w:val="num" w:pos="1080"/>
        </w:tabs>
        <w:ind w:left="360"/>
      </w:pPr>
      <w:rPr>
        <w:rFonts w:cs="Times New Roman" w:hint="default"/>
      </w:rPr>
    </w:lvl>
    <w:lvl w:ilvl="2">
      <w:start w:val="1"/>
      <w:numFmt w:val="decimal"/>
      <w:pStyle w:val="Appendix111"/>
      <w:lvlText w:val="%1.%3.%2"/>
      <w:lvlJc w:val="left"/>
      <w:pPr>
        <w:tabs>
          <w:tab w:val="num" w:pos="1800"/>
        </w:tabs>
        <w:ind w:left="1440" w:hanging="720"/>
      </w:pPr>
      <w:rPr>
        <w:rFonts w:cs="Times New Roman" w:hint="default"/>
      </w:rPr>
    </w:lvl>
    <w:lvl w:ilvl="3">
      <w:start w:val="1"/>
      <w:numFmt w:val="decimal"/>
      <w:lvlText w:val="%1.%2.%3.%4."/>
      <w:lvlJc w:val="left"/>
      <w:pPr>
        <w:tabs>
          <w:tab w:val="num" w:pos="2160"/>
        </w:tabs>
        <w:ind w:left="2520" w:hanging="1440"/>
      </w:pPr>
      <w:rPr>
        <w:rFonts w:cs="Times New Roman" w:hint="default"/>
      </w:rPr>
    </w:lvl>
    <w:lvl w:ilvl="4">
      <w:start w:val="1"/>
      <w:numFmt w:val="decimal"/>
      <w:lvlText w:val="%1.%2.%3.%4.%5."/>
      <w:lvlJc w:val="left"/>
      <w:pPr>
        <w:tabs>
          <w:tab w:val="num" w:pos="4320"/>
        </w:tabs>
        <w:ind w:left="2232" w:hanging="792"/>
      </w:pPr>
      <w:rPr>
        <w:rFonts w:cs="Times New Roman" w:hint="default"/>
      </w:rPr>
    </w:lvl>
    <w:lvl w:ilvl="5">
      <w:start w:val="1"/>
      <w:numFmt w:val="decimal"/>
      <w:lvlText w:val="%1.%2.%3.%4.%5.%6."/>
      <w:lvlJc w:val="left"/>
      <w:pPr>
        <w:tabs>
          <w:tab w:val="num" w:pos="5400"/>
        </w:tabs>
        <w:ind w:left="2736" w:hanging="936"/>
      </w:pPr>
      <w:rPr>
        <w:rFonts w:cs="Times New Roman" w:hint="default"/>
      </w:rPr>
    </w:lvl>
    <w:lvl w:ilvl="6">
      <w:start w:val="1"/>
      <w:numFmt w:val="decimal"/>
      <w:lvlText w:val="%1.%2.%3.%4.%5.%6.%7."/>
      <w:lvlJc w:val="left"/>
      <w:pPr>
        <w:tabs>
          <w:tab w:val="num" w:pos="6480"/>
        </w:tabs>
        <w:ind w:left="3240" w:hanging="1080"/>
      </w:pPr>
      <w:rPr>
        <w:rFonts w:cs="Times New Roman" w:hint="default"/>
      </w:rPr>
    </w:lvl>
    <w:lvl w:ilvl="7">
      <w:start w:val="1"/>
      <w:numFmt w:val="decimal"/>
      <w:lvlText w:val="%1.%2.%3.%4.%5.%6.%7.%8."/>
      <w:lvlJc w:val="left"/>
      <w:pPr>
        <w:tabs>
          <w:tab w:val="num" w:pos="7200"/>
        </w:tabs>
        <w:ind w:left="3744" w:hanging="1224"/>
      </w:pPr>
      <w:rPr>
        <w:rFonts w:cs="Times New Roman" w:hint="default"/>
      </w:rPr>
    </w:lvl>
    <w:lvl w:ilvl="8">
      <w:start w:val="1"/>
      <w:numFmt w:val="decimal"/>
      <w:lvlText w:val="%1.%2.%3.%4.%5.%6.%7.%8.%9."/>
      <w:lvlJc w:val="left"/>
      <w:pPr>
        <w:tabs>
          <w:tab w:val="num" w:pos="8280"/>
        </w:tabs>
        <w:ind w:left="4320" w:hanging="1440"/>
      </w:pPr>
      <w:rPr>
        <w:rFonts w:cs="Times New Roman" w:hint="default"/>
      </w:rPr>
    </w:lvl>
  </w:abstractNum>
  <w:abstractNum w:abstractNumId="60" w15:restartNumberingAfterBreak="0">
    <w:nsid w:val="481A485B"/>
    <w:multiLevelType w:val="hybridMultilevel"/>
    <w:tmpl w:val="0914A2B6"/>
    <w:lvl w:ilvl="0" w:tplc="D658ABF8">
      <w:start w:val="5"/>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482B5569"/>
    <w:multiLevelType w:val="hybridMultilevel"/>
    <w:tmpl w:val="C0BC8B02"/>
    <w:lvl w:ilvl="0" w:tplc="D6D08D30">
      <w:start w:val="1"/>
      <w:numFmt w:val="decimal"/>
      <w:lvlText w:val="%1."/>
      <w:lvlJc w:val="left"/>
      <w:pPr>
        <w:tabs>
          <w:tab w:val="num" w:pos="720"/>
        </w:tabs>
        <w:ind w:left="720" w:hanging="360"/>
      </w:pPr>
      <w:rPr>
        <w:rFonts w:cs="Times New Roman" w:hint="default"/>
        <w:b w:val="0"/>
        <w:i w:val="0"/>
      </w:rPr>
    </w:lvl>
    <w:lvl w:ilvl="1" w:tplc="04090003" w:tentative="1">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62" w15:restartNumberingAfterBreak="0">
    <w:nsid w:val="49A75682"/>
    <w:multiLevelType w:val="hybridMultilevel"/>
    <w:tmpl w:val="FD309DCE"/>
    <w:lvl w:ilvl="0" w:tplc="D6D08D3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4A80468E"/>
    <w:multiLevelType w:val="hybridMultilevel"/>
    <w:tmpl w:val="00A879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4F582A37"/>
    <w:multiLevelType w:val="hybridMultilevel"/>
    <w:tmpl w:val="876016DE"/>
    <w:lvl w:ilvl="0" w:tplc="84BA4796">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4F664464"/>
    <w:multiLevelType w:val="multilevel"/>
    <w:tmpl w:val="B520110E"/>
    <w:lvl w:ilvl="0">
      <w:start w:val="1"/>
      <w:numFmt w:val="decimal"/>
      <w:pStyle w:val="Man-1Hdg-Num"/>
      <w:lvlText w:val="%1."/>
      <w:lvlJc w:val="left"/>
      <w:pPr>
        <w:tabs>
          <w:tab w:val="num" w:pos="360"/>
        </w:tabs>
        <w:ind w:left="360" w:hanging="360"/>
      </w:pPr>
      <w:rPr>
        <w:rFonts w:ascii="Arial" w:hAnsi="Arial" w:cs="Times New Roman" w:hint="default"/>
        <w:b/>
        <w:i w:val="0"/>
        <w:sz w:val="36"/>
      </w:rPr>
    </w:lvl>
    <w:lvl w:ilvl="1">
      <w:start w:val="1"/>
      <w:numFmt w:val="decimal"/>
      <w:pStyle w:val="Man-2Hdg-Num"/>
      <w:lvlText w:val="%1.%2."/>
      <w:lvlJc w:val="left"/>
      <w:pPr>
        <w:tabs>
          <w:tab w:val="num" w:pos="720"/>
        </w:tabs>
      </w:pPr>
      <w:rPr>
        <w:rFonts w:cs="Times New Roman" w:hint="default"/>
      </w:rPr>
    </w:lvl>
    <w:lvl w:ilvl="2">
      <w:start w:val="1"/>
      <w:numFmt w:val="decimal"/>
      <w:pStyle w:val="ManHead3"/>
      <w:lvlText w:val="%1.%2.%3."/>
      <w:lvlJc w:val="left"/>
      <w:pPr>
        <w:tabs>
          <w:tab w:val="num" w:pos="1080"/>
        </w:tabs>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6" w15:restartNumberingAfterBreak="0">
    <w:nsid w:val="51AE4755"/>
    <w:multiLevelType w:val="hybridMultilevel"/>
    <w:tmpl w:val="AFA85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52CC2797"/>
    <w:multiLevelType w:val="hybridMultilevel"/>
    <w:tmpl w:val="F1749242"/>
    <w:lvl w:ilvl="0" w:tplc="12AA684E">
      <w:start w:val="5"/>
      <w:numFmt w:val="bullet"/>
      <w:lvlText w:val="•"/>
      <w:lvlJc w:val="left"/>
      <w:pPr>
        <w:ind w:left="720" w:hanging="360"/>
      </w:pPr>
      <w:rPr>
        <w:rFonts w:ascii="Times New Roman" w:eastAsia="SimSun" w:hAnsi="Times New Roman" w:cs="Times New Roman"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541E54E5"/>
    <w:multiLevelType w:val="hybridMultilevel"/>
    <w:tmpl w:val="305CC334"/>
    <w:lvl w:ilvl="0" w:tplc="2CF8ADB2">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54981867"/>
    <w:multiLevelType w:val="multilevel"/>
    <w:tmpl w:val="D4A8B4CC"/>
    <w:lvl w:ilvl="0">
      <w:start w:val="13"/>
      <w:numFmt w:val="decimal"/>
      <w:lvlText w:val="%1."/>
      <w:lvlJc w:val="left"/>
      <w:pPr>
        <w:tabs>
          <w:tab w:val="num" w:pos="360"/>
        </w:tabs>
        <w:ind w:left="360" w:hanging="360"/>
      </w:pPr>
      <w:rPr>
        <w:rFonts w:ascii="Arial" w:hAnsi="Arial" w:cs="Times New Roman" w:hint="default"/>
        <w:b/>
        <w:i w:val="0"/>
        <w:sz w:val="36"/>
      </w:rPr>
    </w:lvl>
    <w:lvl w:ilvl="1">
      <w:start w:val="1"/>
      <w:numFmt w:val="decimal"/>
      <w:lvlText w:val="%1.%2."/>
      <w:lvlJc w:val="left"/>
      <w:pPr>
        <w:tabs>
          <w:tab w:val="num" w:pos="360"/>
        </w:tabs>
      </w:pPr>
      <w:rPr>
        <w:rFonts w:cs="Times New Roman" w:hint="default"/>
      </w:rPr>
    </w:lvl>
    <w:lvl w:ilvl="2">
      <w:start w:val="2"/>
      <w:numFmt w:val="decimal"/>
      <w:lvlText w:val="%1.%2.%3."/>
      <w:lvlJc w:val="left"/>
      <w:pPr>
        <w:tabs>
          <w:tab w:val="num" w:pos="720"/>
        </w:tabs>
      </w:pPr>
      <w:rPr>
        <w:rFonts w:cs="Times New Roman" w:hint="default"/>
      </w:rPr>
    </w:lvl>
    <w:lvl w:ilvl="3">
      <w:start w:val="1"/>
      <w:numFmt w:val="decimal"/>
      <w:pStyle w:val="Man-4Hdg-Num"/>
      <w:lvlText w:val="%1.%2.%3.%4."/>
      <w:lvlJc w:val="left"/>
      <w:pPr>
        <w:tabs>
          <w:tab w:val="num" w:pos="2160"/>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0" w15:restartNumberingAfterBreak="0">
    <w:nsid w:val="588F3799"/>
    <w:multiLevelType w:val="hybridMultilevel"/>
    <w:tmpl w:val="306AC7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5B127ABF"/>
    <w:multiLevelType w:val="hybridMultilevel"/>
    <w:tmpl w:val="88988ECE"/>
    <w:lvl w:ilvl="0" w:tplc="D6D08D3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5B3018FE"/>
    <w:multiLevelType w:val="hybridMultilevel"/>
    <w:tmpl w:val="E9506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5BA92B37"/>
    <w:multiLevelType w:val="hybridMultilevel"/>
    <w:tmpl w:val="4C18A89A"/>
    <w:lvl w:ilvl="0" w:tplc="7AB02D00">
      <w:start w:val="1"/>
      <w:numFmt w:val="bullet"/>
      <w:lvlText w:val=""/>
      <w:lvlJc w:val="left"/>
      <w:pPr>
        <w:tabs>
          <w:tab w:val="num" w:pos="720"/>
        </w:tabs>
        <w:ind w:left="720" w:hanging="360"/>
      </w:pPr>
      <w:rPr>
        <w:rFonts w:ascii="Symbol" w:hAnsi="Symbol" w:hint="default"/>
      </w:rPr>
    </w:lvl>
    <w:lvl w:ilvl="1" w:tplc="BBF2DB92" w:tentative="1">
      <w:start w:val="1"/>
      <w:numFmt w:val="bullet"/>
      <w:lvlText w:val="o"/>
      <w:lvlJc w:val="left"/>
      <w:pPr>
        <w:tabs>
          <w:tab w:val="num" w:pos="1440"/>
        </w:tabs>
        <w:ind w:left="1440" w:hanging="360"/>
      </w:pPr>
      <w:rPr>
        <w:rFonts w:ascii="Courier New" w:hAnsi="Courier New" w:hint="default"/>
      </w:rPr>
    </w:lvl>
    <w:lvl w:ilvl="2" w:tplc="28628D6E" w:tentative="1">
      <w:start w:val="1"/>
      <w:numFmt w:val="bullet"/>
      <w:lvlText w:val=""/>
      <w:lvlJc w:val="left"/>
      <w:pPr>
        <w:tabs>
          <w:tab w:val="num" w:pos="2160"/>
        </w:tabs>
        <w:ind w:left="2160" w:hanging="360"/>
      </w:pPr>
      <w:rPr>
        <w:rFonts w:ascii="Wingdings" w:hAnsi="Wingdings" w:hint="default"/>
      </w:rPr>
    </w:lvl>
    <w:lvl w:ilvl="3" w:tplc="5AD079D8" w:tentative="1">
      <w:start w:val="1"/>
      <w:numFmt w:val="bullet"/>
      <w:lvlText w:val=""/>
      <w:lvlJc w:val="left"/>
      <w:pPr>
        <w:tabs>
          <w:tab w:val="num" w:pos="2880"/>
        </w:tabs>
        <w:ind w:left="2880" w:hanging="360"/>
      </w:pPr>
      <w:rPr>
        <w:rFonts w:ascii="Symbol" w:hAnsi="Symbol" w:hint="default"/>
      </w:rPr>
    </w:lvl>
    <w:lvl w:ilvl="4" w:tplc="C71C0E3C" w:tentative="1">
      <w:start w:val="1"/>
      <w:numFmt w:val="bullet"/>
      <w:lvlText w:val="o"/>
      <w:lvlJc w:val="left"/>
      <w:pPr>
        <w:tabs>
          <w:tab w:val="num" w:pos="3600"/>
        </w:tabs>
        <w:ind w:left="3600" w:hanging="360"/>
      </w:pPr>
      <w:rPr>
        <w:rFonts w:ascii="Courier New" w:hAnsi="Courier New" w:hint="default"/>
      </w:rPr>
    </w:lvl>
    <w:lvl w:ilvl="5" w:tplc="8576A9C2" w:tentative="1">
      <w:start w:val="1"/>
      <w:numFmt w:val="bullet"/>
      <w:lvlText w:val=""/>
      <w:lvlJc w:val="left"/>
      <w:pPr>
        <w:tabs>
          <w:tab w:val="num" w:pos="4320"/>
        </w:tabs>
        <w:ind w:left="4320" w:hanging="360"/>
      </w:pPr>
      <w:rPr>
        <w:rFonts w:ascii="Wingdings" w:hAnsi="Wingdings" w:hint="default"/>
      </w:rPr>
    </w:lvl>
    <w:lvl w:ilvl="6" w:tplc="2BC2119A" w:tentative="1">
      <w:start w:val="1"/>
      <w:numFmt w:val="bullet"/>
      <w:lvlText w:val=""/>
      <w:lvlJc w:val="left"/>
      <w:pPr>
        <w:tabs>
          <w:tab w:val="num" w:pos="5040"/>
        </w:tabs>
        <w:ind w:left="5040" w:hanging="360"/>
      </w:pPr>
      <w:rPr>
        <w:rFonts w:ascii="Symbol" w:hAnsi="Symbol" w:hint="default"/>
      </w:rPr>
    </w:lvl>
    <w:lvl w:ilvl="7" w:tplc="9CCCCB42" w:tentative="1">
      <w:start w:val="1"/>
      <w:numFmt w:val="bullet"/>
      <w:lvlText w:val="o"/>
      <w:lvlJc w:val="left"/>
      <w:pPr>
        <w:tabs>
          <w:tab w:val="num" w:pos="5760"/>
        </w:tabs>
        <w:ind w:left="5760" w:hanging="360"/>
      </w:pPr>
      <w:rPr>
        <w:rFonts w:ascii="Courier New" w:hAnsi="Courier New" w:hint="default"/>
      </w:rPr>
    </w:lvl>
    <w:lvl w:ilvl="8" w:tplc="60E22F20"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5C5A36E3"/>
    <w:multiLevelType w:val="hybridMultilevel"/>
    <w:tmpl w:val="F1D87F8E"/>
    <w:lvl w:ilvl="0" w:tplc="2334DA44">
      <w:start w:val="1"/>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5C8D5734"/>
    <w:multiLevelType w:val="hybridMultilevel"/>
    <w:tmpl w:val="3708BEDE"/>
    <w:lvl w:ilvl="0" w:tplc="FFFFFFFF">
      <w:start w:val="1"/>
      <w:numFmt w:val="bullet"/>
      <w:lvlText w:val=""/>
      <w:lvlJc w:val="left"/>
      <w:pPr>
        <w:tabs>
          <w:tab w:val="num" w:pos="1872"/>
        </w:tabs>
        <w:ind w:left="1872" w:hanging="360"/>
      </w:pPr>
      <w:rPr>
        <w:rFonts w:ascii="Symbol" w:hAnsi="Symbol" w:hint="default"/>
      </w:rPr>
    </w:lvl>
    <w:lvl w:ilvl="1" w:tplc="FFFFFFFF">
      <w:start w:val="1"/>
      <w:numFmt w:val="bullet"/>
      <w:lvlText w:val="o"/>
      <w:lvlJc w:val="left"/>
      <w:pPr>
        <w:tabs>
          <w:tab w:val="num" w:pos="2592"/>
        </w:tabs>
        <w:ind w:left="2592" w:hanging="360"/>
      </w:pPr>
      <w:rPr>
        <w:rFonts w:ascii="Courier New" w:hAnsi="Courier New" w:cs="Courier New" w:hint="default"/>
      </w:rPr>
    </w:lvl>
    <w:lvl w:ilvl="2" w:tplc="FFFFFFFF" w:tentative="1">
      <w:start w:val="1"/>
      <w:numFmt w:val="bullet"/>
      <w:lvlText w:val=""/>
      <w:lvlJc w:val="left"/>
      <w:pPr>
        <w:tabs>
          <w:tab w:val="num" w:pos="3312"/>
        </w:tabs>
        <w:ind w:left="3312" w:hanging="360"/>
      </w:pPr>
      <w:rPr>
        <w:rFonts w:ascii="Wingdings" w:hAnsi="Wingdings" w:hint="default"/>
      </w:rPr>
    </w:lvl>
    <w:lvl w:ilvl="3" w:tplc="FFFFFFFF" w:tentative="1">
      <w:start w:val="1"/>
      <w:numFmt w:val="bullet"/>
      <w:lvlText w:val=""/>
      <w:lvlJc w:val="left"/>
      <w:pPr>
        <w:tabs>
          <w:tab w:val="num" w:pos="4032"/>
        </w:tabs>
        <w:ind w:left="4032" w:hanging="360"/>
      </w:pPr>
      <w:rPr>
        <w:rFonts w:ascii="Symbol" w:hAnsi="Symbol" w:hint="default"/>
      </w:rPr>
    </w:lvl>
    <w:lvl w:ilvl="4" w:tplc="FFFFFFFF" w:tentative="1">
      <w:start w:val="1"/>
      <w:numFmt w:val="bullet"/>
      <w:lvlText w:val="o"/>
      <w:lvlJc w:val="left"/>
      <w:pPr>
        <w:tabs>
          <w:tab w:val="num" w:pos="4752"/>
        </w:tabs>
        <w:ind w:left="4752" w:hanging="360"/>
      </w:pPr>
      <w:rPr>
        <w:rFonts w:ascii="Courier New" w:hAnsi="Courier New" w:cs="Courier New" w:hint="default"/>
      </w:rPr>
    </w:lvl>
    <w:lvl w:ilvl="5" w:tplc="FFFFFFFF" w:tentative="1">
      <w:start w:val="1"/>
      <w:numFmt w:val="bullet"/>
      <w:lvlText w:val=""/>
      <w:lvlJc w:val="left"/>
      <w:pPr>
        <w:tabs>
          <w:tab w:val="num" w:pos="5472"/>
        </w:tabs>
        <w:ind w:left="5472" w:hanging="360"/>
      </w:pPr>
      <w:rPr>
        <w:rFonts w:ascii="Wingdings" w:hAnsi="Wingdings" w:hint="default"/>
      </w:rPr>
    </w:lvl>
    <w:lvl w:ilvl="6" w:tplc="FFFFFFFF" w:tentative="1">
      <w:start w:val="1"/>
      <w:numFmt w:val="bullet"/>
      <w:lvlText w:val=""/>
      <w:lvlJc w:val="left"/>
      <w:pPr>
        <w:tabs>
          <w:tab w:val="num" w:pos="6192"/>
        </w:tabs>
        <w:ind w:left="6192" w:hanging="360"/>
      </w:pPr>
      <w:rPr>
        <w:rFonts w:ascii="Symbol" w:hAnsi="Symbol" w:hint="default"/>
      </w:rPr>
    </w:lvl>
    <w:lvl w:ilvl="7" w:tplc="FFFFFFFF" w:tentative="1">
      <w:start w:val="1"/>
      <w:numFmt w:val="bullet"/>
      <w:lvlText w:val="o"/>
      <w:lvlJc w:val="left"/>
      <w:pPr>
        <w:tabs>
          <w:tab w:val="num" w:pos="6912"/>
        </w:tabs>
        <w:ind w:left="6912" w:hanging="360"/>
      </w:pPr>
      <w:rPr>
        <w:rFonts w:ascii="Courier New" w:hAnsi="Courier New" w:cs="Courier New" w:hint="default"/>
      </w:rPr>
    </w:lvl>
    <w:lvl w:ilvl="8" w:tplc="FFFFFFFF" w:tentative="1">
      <w:start w:val="1"/>
      <w:numFmt w:val="bullet"/>
      <w:lvlText w:val=""/>
      <w:lvlJc w:val="left"/>
      <w:pPr>
        <w:tabs>
          <w:tab w:val="num" w:pos="7632"/>
        </w:tabs>
        <w:ind w:left="7632" w:hanging="360"/>
      </w:pPr>
      <w:rPr>
        <w:rFonts w:ascii="Wingdings" w:hAnsi="Wingdings" w:hint="default"/>
      </w:rPr>
    </w:lvl>
  </w:abstractNum>
  <w:abstractNum w:abstractNumId="76" w15:restartNumberingAfterBreak="0">
    <w:nsid w:val="5D77565B"/>
    <w:multiLevelType w:val="hybridMultilevel"/>
    <w:tmpl w:val="32624708"/>
    <w:lvl w:ilvl="0" w:tplc="04090001">
      <w:start w:val="1"/>
      <w:numFmt w:val="bullet"/>
      <w:lvlText w:val=""/>
      <w:lvlJc w:val="left"/>
      <w:pPr>
        <w:tabs>
          <w:tab w:val="num" w:pos="1872"/>
        </w:tabs>
        <w:ind w:left="1872" w:hanging="360"/>
      </w:pPr>
      <w:rPr>
        <w:rFonts w:ascii="Symbol" w:hAnsi="Symbol" w:hint="default"/>
      </w:rPr>
    </w:lvl>
    <w:lvl w:ilvl="1" w:tplc="04090003" w:tentative="1">
      <w:start w:val="1"/>
      <w:numFmt w:val="bullet"/>
      <w:lvlText w:val="o"/>
      <w:lvlJc w:val="left"/>
      <w:pPr>
        <w:tabs>
          <w:tab w:val="num" w:pos="2592"/>
        </w:tabs>
        <w:ind w:left="2592" w:hanging="360"/>
      </w:pPr>
      <w:rPr>
        <w:rFonts w:ascii="Courier New" w:hAnsi="Courier New" w:cs="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04090001" w:tentative="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cs="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cs="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77" w15:restartNumberingAfterBreak="0">
    <w:nsid w:val="5DAA1FEE"/>
    <w:multiLevelType w:val="hybridMultilevel"/>
    <w:tmpl w:val="465EE9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5EAB2291"/>
    <w:multiLevelType w:val="hybridMultilevel"/>
    <w:tmpl w:val="9CD8BADE"/>
    <w:lvl w:ilvl="0" w:tplc="D658ABF8">
      <w:start w:val="5"/>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5EE53811"/>
    <w:multiLevelType w:val="hybridMultilevel"/>
    <w:tmpl w:val="6B1A58FC"/>
    <w:lvl w:ilvl="0" w:tplc="0409000F">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606A0D49"/>
    <w:multiLevelType w:val="multilevel"/>
    <w:tmpl w:val="F9144198"/>
    <w:lvl w:ilvl="0">
      <w:start w:val="1"/>
      <w:numFmt w:val="upperLetter"/>
      <w:lvlText w:val="%1."/>
      <w:lvlJc w:val="left"/>
      <w:pPr>
        <w:tabs>
          <w:tab w:val="num" w:pos="0"/>
        </w:tabs>
      </w:pPr>
      <w:rPr>
        <w:rFonts w:cs="Times New Roman" w:hint="default"/>
      </w:rPr>
    </w:lvl>
    <w:lvl w:ilvl="1">
      <w:start w:val="1"/>
      <w:numFmt w:val="decimal"/>
      <w:pStyle w:val="Appendix11"/>
      <w:lvlText w:val="%1.%2."/>
      <w:lvlJc w:val="left"/>
      <w:pPr>
        <w:tabs>
          <w:tab w:val="num" w:pos="1080"/>
        </w:tabs>
        <w:ind w:left="360"/>
      </w:pPr>
      <w:rPr>
        <w:rFonts w:cs="Times New Roman" w:hint="default"/>
      </w:rPr>
    </w:lvl>
    <w:lvl w:ilvl="2">
      <w:start w:val="1"/>
      <w:numFmt w:val="decimal"/>
      <w:lvlText w:val="%1.%3.%2"/>
      <w:lvlJc w:val="left"/>
      <w:pPr>
        <w:tabs>
          <w:tab w:val="num" w:pos="1800"/>
        </w:tabs>
        <w:ind w:left="1440" w:hanging="720"/>
      </w:pPr>
      <w:rPr>
        <w:rFonts w:cs="Times New Roman" w:hint="default"/>
      </w:rPr>
    </w:lvl>
    <w:lvl w:ilvl="3">
      <w:start w:val="1"/>
      <w:numFmt w:val="decimal"/>
      <w:lvlText w:val="%1.%2.%3.%4."/>
      <w:lvlJc w:val="left"/>
      <w:pPr>
        <w:tabs>
          <w:tab w:val="num" w:pos="2160"/>
        </w:tabs>
        <w:ind w:left="2520" w:hanging="1440"/>
      </w:pPr>
      <w:rPr>
        <w:rFonts w:cs="Times New Roman" w:hint="default"/>
      </w:rPr>
    </w:lvl>
    <w:lvl w:ilvl="4">
      <w:start w:val="1"/>
      <w:numFmt w:val="decimal"/>
      <w:lvlText w:val="%1.%2.%3.%4.%5."/>
      <w:lvlJc w:val="left"/>
      <w:pPr>
        <w:tabs>
          <w:tab w:val="num" w:pos="4320"/>
        </w:tabs>
        <w:ind w:left="2232" w:hanging="792"/>
      </w:pPr>
      <w:rPr>
        <w:rFonts w:cs="Times New Roman" w:hint="default"/>
      </w:rPr>
    </w:lvl>
    <w:lvl w:ilvl="5">
      <w:start w:val="1"/>
      <w:numFmt w:val="decimal"/>
      <w:lvlText w:val="%1.%2.%3.%4.%5.%6."/>
      <w:lvlJc w:val="left"/>
      <w:pPr>
        <w:tabs>
          <w:tab w:val="num" w:pos="5400"/>
        </w:tabs>
        <w:ind w:left="2736" w:hanging="936"/>
      </w:pPr>
      <w:rPr>
        <w:rFonts w:cs="Times New Roman" w:hint="default"/>
      </w:rPr>
    </w:lvl>
    <w:lvl w:ilvl="6">
      <w:start w:val="1"/>
      <w:numFmt w:val="decimal"/>
      <w:lvlText w:val="%1.%2.%3.%4.%5.%6.%7."/>
      <w:lvlJc w:val="left"/>
      <w:pPr>
        <w:tabs>
          <w:tab w:val="num" w:pos="6480"/>
        </w:tabs>
        <w:ind w:left="3240" w:hanging="1080"/>
      </w:pPr>
      <w:rPr>
        <w:rFonts w:cs="Times New Roman" w:hint="default"/>
      </w:rPr>
    </w:lvl>
    <w:lvl w:ilvl="7">
      <w:start w:val="1"/>
      <w:numFmt w:val="decimal"/>
      <w:lvlText w:val="%1.%2.%3.%4.%5.%6.%7.%8."/>
      <w:lvlJc w:val="left"/>
      <w:pPr>
        <w:tabs>
          <w:tab w:val="num" w:pos="7200"/>
        </w:tabs>
        <w:ind w:left="3744" w:hanging="1224"/>
      </w:pPr>
      <w:rPr>
        <w:rFonts w:cs="Times New Roman" w:hint="default"/>
      </w:rPr>
    </w:lvl>
    <w:lvl w:ilvl="8">
      <w:start w:val="1"/>
      <w:numFmt w:val="decimal"/>
      <w:lvlText w:val="%1.%2.%3.%4.%5.%6.%7.%8.%9."/>
      <w:lvlJc w:val="left"/>
      <w:pPr>
        <w:tabs>
          <w:tab w:val="num" w:pos="8280"/>
        </w:tabs>
        <w:ind w:left="4320" w:hanging="1440"/>
      </w:pPr>
      <w:rPr>
        <w:rFonts w:cs="Times New Roman" w:hint="default"/>
      </w:rPr>
    </w:lvl>
  </w:abstractNum>
  <w:abstractNum w:abstractNumId="81" w15:restartNumberingAfterBreak="0">
    <w:nsid w:val="614429F4"/>
    <w:multiLevelType w:val="hybridMultilevel"/>
    <w:tmpl w:val="6D722152"/>
    <w:lvl w:ilvl="0" w:tplc="22FA4706">
      <w:start w:val="1"/>
      <w:numFmt w:val="bullet"/>
      <w:lvlText w:val=""/>
      <w:lvlJc w:val="left"/>
      <w:pPr>
        <w:tabs>
          <w:tab w:val="num" w:pos="720"/>
        </w:tabs>
        <w:ind w:left="720" w:hanging="360"/>
      </w:pPr>
      <w:rPr>
        <w:rFonts w:ascii="Symbol" w:hAnsi="Symbol" w:hint="default"/>
      </w:rPr>
    </w:lvl>
    <w:lvl w:ilvl="1" w:tplc="13CE27A4" w:tentative="1">
      <w:start w:val="1"/>
      <w:numFmt w:val="bullet"/>
      <w:lvlText w:val="o"/>
      <w:lvlJc w:val="left"/>
      <w:pPr>
        <w:tabs>
          <w:tab w:val="num" w:pos="1440"/>
        </w:tabs>
        <w:ind w:left="1440" w:hanging="360"/>
      </w:pPr>
      <w:rPr>
        <w:rFonts w:ascii="Courier New" w:hAnsi="Courier New" w:hint="default"/>
      </w:rPr>
    </w:lvl>
    <w:lvl w:ilvl="2" w:tplc="1F708960" w:tentative="1">
      <w:start w:val="1"/>
      <w:numFmt w:val="bullet"/>
      <w:lvlText w:val=""/>
      <w:lvlJc w:val="left"/>
      <w:pPr>
        <w:tabs>
          <w:tab w:val="num" w:pos="2160"/>
        </w:tabs>
        <w:ind w:left="2160" w:hanging="360"/>
      </w:pPr>
      <w:rPr>
        <w:rFonts w:ascii="Wingdings" w:hAnsi="Wingdings" w:hint="default"/>
      </w:rPr>
    </w:lvl>
    <w:lvl w:ilvl="3" w:tplc="97E6E9AC" w:tentative="1">
      <w:start w:val="1"/>
      <w:numFmt w:val="bullet"/>
      <w:lvlText w:val=""/>
      <w:lvlJc w:val="left"/>
      <w:pPr>
        <w:tabs>
          <w:tab w:val="num" w:pos="2880"/>
        </w:tabs>
        <w:ind w:left="2880" w:hanging="360"/>
      </w:pPr>
      <w:rPr>
        <w:rFonts w:ascii="Symbol" w:hAnsi="Symbol" w:hint="default"/>
      </w:rPr>
    </w:lvl>
    <w:lvl w:ilvl="4" w:tplc="29D68424" w:tentative="1">
      <w:start w:val="1"/>
      <w:numFmt w:val="bullet"/>
      <w:lvlText w:val="o"/>
      <w:lvlJc w:val="left"/>
      <w:pPr>
        <w:tabs>
          <w:tab w:val="num" w:pos="3600"/>
        </w:tabs>
        <w:ind w:left="3600" w:hanging="360"/>
      </w:pPr>
      <w:rPr>
        <w:rFonts w:ascii="Courier New" w:hAnsi="Courier New" w:hint="default"/>
      </w:rPr>
    </w:lvl>
    <w:lvl w:ilvl="5" w:tplc="D578F358" w:tentative="1">
      <w:start w:val="1"/>
      <w:numFmt w:val="bullet"/>
      <w:lvlText w:val=""/>
      <w:lvlJc w:val="left"/>
      <w:pPr>
        <w:tabs>
          <w:tab w:val="num" w:pos="4320"/>
        </w:tabs>
        <w:ind w:left="4320" w:hanging="360"/>
      </w:pPr>
      <w:rPr>
        <w:rFonts w:ascii="Wingdings" w:hAnsi="Wingdings" w:hint="default"/>
      </w:rPr>
    </w:lvl>
    <w:lvl w:ilvl="6" w:tplc="35EAAE30" w:tentative="1">
      <w:start w:val="1"/>
      <w:numFmt w:val="bullet"/>
      <w:lvlText w:val=""/>
      <w:lvlJc w:val="left"/>
      <w:pPr>
        <w:tabs>
          <w:tab w:val="num" w:pos="5040"/>
        </w:tabs>
        <w:ind w:left="5040" w:hanging="360"/>
      </w:pPr>
      <w:rPr>
        <w:rFonts w:ascii="Symbol" w:hAnsi="Symbol" w:hint="default"/>
      </w:rPr>
    </w:lvl>
    <w:lvl w:ilvl="7" w:tplc="F1B666AA" w:tentative="1">
      <w:start w:val="1"/>
      <w:numFmt w:val="bullet"/>
      <w:lvlText w:val="o"/>
      <w:lvlJc w:val="left"/>
      <w:pPr>
        <w:tabs>
          <w:tab w:val="num" w:pos="5760"/>
        </w:tabs>
        <w:ind w:left="5760" w:hanging="360"/>
      </w:pPr>
      <w:rPr>
        <w:rFonts w:ascii="Courier New" w:hAnsi="Courier New" w:hint="default"/>
      </w:rPr>
    </w:lvl>
    <w:lvl w:ilvl="8" w:tplc="1EB0A69C"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64085FDB"/>
    <w:multiLevelType w:val="hybridMultilevel"/>
    <w:tmpl w:val="4F3C1A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645E3554"/>
    <w:multiLevelType w:val="hybridMultilevel"/>
    <w:tmpl w:val="2EF600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64FA06E1"/>
    <w:multiLevelType w:val="multilevel"/>
    <w:tmpl w:val="04090023"/>
    <w:styleLink w:val="ArticleSection"/>
    <w:lvl w:ilvl="0">
      <w:start w:val="1"/>
      <w:numFmt w:val="upperRoman"/>
      <w:lvlText w:val="Article %1."/>
      <w:lvlJc w:val="left"/>
      <w:pPr>
        <w:tabs>
          <w:tab w:val="num" w:pos="1800"/>
        </w:tabs>
      </w:pPr>
      <w:rPr>
        <w:rFonts w:cs="Times New Roman"/>
      </w:rPr>
    </w:lvl>
    <w:lvl w:ilvl="1">
      <w:start w:val="1"/>
      <w:numFmt w:val="decimalZero"/>
      <w:isLgl/>
      <w:lvlText w:val="Section %1.%2"/>
      <w:lvlJc w:val="left"/>
      <w:pPr>
        <w:tabs>
          <w:tab w:val="num" w:pos="180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85" w15:restartNumberingAfterBreak="0">
    <w:nsid w:val="66603A8A"/>
    <w:multiLevelType w:val="hybridMultilevel"/>
    <w:tmpl w:val="E8F6B786"/>
    <w:lvl w:ilvl="0" w:tplc="12AA684E">
      <w:start w:val="5"/>
      <w:numFmt w:val="bullet"/>
      <w:lvlText w:val="•"/>
      <w:lvlJc w:val="left"/>
      <w:pPr>
        <w:ind w:left="720" w:hanging="360"/>
      </w:pPr>
      <w:rPr>
        <w:rFonts w:ascii="Times New Roman" w:eastAsia="SimSun" w:hAnsi="Times New Roman" w:cs="Times New Roman"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66FE6620"/>
    <w:multiLevelType w:val="hybridMultilevel"/>
    <w:tmpl w:val="E42CF588"/>
    <w:lvl w:ilvl="0" w:tplc="892AA008">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696100F5"/>
    <w:multiLevelType w:val="hybridMultilevel"/>
    <w:tmpl w:val="F9A8450C"/>
    <w:lvl w:ilvl="0" w:tplc="D658ABF8">
      <w:start w:val="5"/>
      <w:numFmt w:val="bullet"/>
      <w:lvlText w:val="•"/>
      <w:lvlJc w:val="left"/>
      <w:pPr>
        <w:ind w:left="1080" w:hanging="72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69745CC2"/>
    <w:multiLevelType w:val="hybridMultilevel"/>
    <w:tmpl w:val="9BD845FA"/>
    <w:lvl w:ilvl="0" w:tplc="D658ABF8">
      <w:start w:val="5"/>
      <w:numFmt w:val="bullet"/>
      <w:lvlText w:val="•"/>
      <w:lvlJc w:val="left"/>
      <w:pPr>
        <w:ind w:left="1080" w:hanging="72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6B532466"/>
    <w:multiLevelType w:val="hybridMultilevel"/>
    <w:tmpl w:val="E82EC2F6"/>
    <w:lvl w:ilvl="0" w:tplc="2B4A3518">
      <w:start w:val="1"/>
      <w:numFmt w:val="bullet"/>
      <w:pStyle w:val="BulletedBodyText"/>
      <w:lvlText w:val=""/>
      <w:lvlJc w:val="left"/>
      <w:pPr>
        <w:tabs>
          <w:tab w:val="num" w:pos="720"/>
        </w:tabs>
        <w:ind w:left="720" w:hanging="360"/>
      </w:pPr>
      <w:rPr>
        <w:rFonts w:ascii="Symbol" w:hAnsi="Symbol" w:hint="default"/>
      </w:rPr>
    </w:lvl>
    <w:lvl w:ilvl="1" w:tplc="66DA0F32" w:tentative="1">
      <w:start w:val="1"/>
      <w:numFmt w:val="bullet"/>
      <w:lvlText w:val="o"/>
      <w:lvlJc w:val="left"/>
      <w:pPr>
        <w:tabs>
          <w:tab w:val="num" w:pos="1080"/>
        </w:tabs>
        <w:ind w:left="1080" w:hanging="360"/>
      </w:pPr>
      <w:rPr>
        <w:rFonts w:ascii="Courier New" w:hAnsi="Courier New" w:hint="default"/>
      </w:rPr>
    </w:lvl>
    <w:lvl w:ilvl="2" w:tplc="7862C498" w:tentative="1">
      <w:start w:val="1"/>
      <w:numFmt w:val="bullet"/>
      <w:lvlText w:val=""/>
      <w:lvlJc w:val="left"/>
      <w:pPr>
        <w:tabs>
          <w:tab w:val="num" w:pos="1800"/>
        </w:tabs>
        <w:ind w:left="1800" w:hanging="360"/>
      </w:pPr>
      <w:rPr>
        <w:rFonts w:ascii="Wingdings" w:hAnsi="Wingdings" w:hint="default"/>
      </w:rPr>
    </w:lvl>
    <w:lvl w:ilvl="3" w:tplc="A50EAFA2" w:tentative="1">
      <w:start w:val="1"/>
      <w:numFmt w:val="bullet"/>
      <w:lvlText w:val=""/>
      <w:lvlJc w:val="left"/>
      <w:pPr>
        <w:tabs>
          <w:tab w:val="num" w:pos="2520"/>
        </w:tabs>
        <w:ind w:left="2520" w:hanging="360"/>
      </w:pPr>
      <w:rPr>
        <w:rFonts w:ascii="Symbol" w:hAnsi="Symbol" w:hint="default"/>
      </w:rPr>
    </w:lvl>
    <w:lvl w:ilvl="4" w:tplc="800CB3CA" w:tentative="1">
      <w:start w:val="1"/>
      <w:numFmt w:val="bullet"/>
      <w:lvlText w:val="o"/>
      <w:lvlJc w:val="left"/>
      <w:pPr>
        <w:tabs>
          <w:tab w:val="num" w:pos="3240"/>
        </w:tabs>
        <w:ind w:left="3240" w:hanging="360"/>
      </w:pPr>
      <w:rPr>
        <w:rFonts w:ascii="Courier New" w:hAnsi="Courier New" w:hint="default"/>
      </w:rPr>
    </w:lvl>
    <w:lvl w:ilvl="5" w:tplc="C93CBC38" w:tentative="1">
      <w:start w:val="1"/>
      <w:numFmt w:val="bullet"/>
      <w:lvlText w:val=""/>
      <w:lvlJc w:val="left"/>
      <w:pPr>
        <w:tabs>
          <w:tab w:val="num" w:pos="3960"/>
        </w:tabs>
        <w:ind w:left="3960" w:hanging="360"/>
      </w:pPr>
      <w:rPr>
        <w:rFonts w:ascii="Wingdings" w:hAnsi="Wingdings" w:hint="default"/>
      </w:rPr>
    </w:lvl>
    <w:lvl w:ilvl="6" w:tplc="23721E28" w:tentative="1">
      <w:start w:val="1"/>
      <w:numFmt w:val="bullet"/>
      <w:lvlText w:val=""/>
      <w:lvlJc w:val="left"/>
      <w:pPr>
        <w:tabs>
          <w:tab w:val="num" w:pos="4680"/>
        </w:tabs>
        <w:ind w:left="4680" w:hanging="360"/>
      </w:pPr>
      <w:rPr>
        <w:rFonts w:ascii="Symbol" w:hAnsi="Symbol" w:hint="default"/>
      </w:rPr>
    </w:lvl>
    <w:lvl w:ilvl="7" w:tplc="612E8442" w:tentative="1">
      <w:start w:val="1"/>
      <w:numFmt w:val="bullet"/>
      <w:lvlText w:val="o"/>
      <w:lvlJc w:val="left"/>
      <w:pPr>
        <w:tabs>
          <w:tab w:val="num" w:pos="5400"/>
        </w:tabs>
        <w:ind w:left="5400" w:hanging="360"/>
      </w:pPr>
      <w:rPr>
        <w:rFonts w:ascii="Courier New" w:hAnsi="Courier New" w:hint="default"/>
      </w:rPr>
    </w:lvl>
    <w:lvl w:ilvl="8" w:tplc="64663B62" w:tentative="1">
      <w:start w:val="1"/>
      <w:numFmt w:val="bullet"/>
      <w:lvlText w:val=""/>
      <w:lvlJc w:val="left"/>
      <w:pPr>
        <w:tabs>
          <w:tab w:val="num" w:pos="6120"/>
        </w:tabs>
        <w:ind w:left="6120" w:hanging="360"/>
      </w:pPr>
      <w:rPr>
        <w:rFonts w:ascii="Wingdings" w:hAnsi="Wingdings" w:hint="default"/>
      </w:rPr>
    </w:lvl>
  </w:abstractNum>
  <w:abstractNum w:abstractNumId="90" w15:restartNumberingAfterBreak="0">
    <w:nsid w:val="6E7F5215"/>
    <w:multiLevelType w:val="hybridMultilevel"/>
    <w:tmpl w:val="8A92748C"/>
    <w:lvl w:ilvl="0" w:tplc="D658ABF8">
      <w:start w:val="5"/>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6EF56E11"/>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92" w15:restartNumberingAfterBreak="0">
    <w:nsid w:val="6EF74937"/>
    <w:multiLevelType w:val="hybridMultilevel"/>
    <w:tmpl w:val="2098C4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6F2706FC"/>
    <w:multiLevelType w:val="hybridMultilevel"/>
    <w:tmpl w:val="3FA87F54"/>
    <w:lvl w:ilvl="0" w:tplc="8DEC3BDA">
      <w:start w:val="4"/>
      <w:numFmt w:val="decimal"/>
      <w:lvlText w:val="%1."/>
      <w:lvlJc w:val="left"/>
      <w:pPr>
        <w:tabs>
          <w:tab w:val="num" w:pos="720"/>
        </w:tabs>
        <w:ind w:left="720" w:hanging="360"/>
      </w:pPr>
      <w:rPr>
        <w:rFonts w:cs="Times New Roman" w:hint="default"/>
        <w:b w:val="0"/>
        <w:i w:val="0"/>
      </w:rPr>
    </w:lvl>
    <w:lvl w:ilvl="1" w:tplc="8422B004" w:tentative="1">
      <w:start w:val="1"/>
      <w:numFmt w:val="lowerLetter"/>
      <w:lvlText w:val="%2."/>
      <w:lvlJc w:val="left"/>
      <w:pPr>
        <w:tabs>
          <w:tab w:val="num" w:pos="1440"/>
        </w:tabs>
        <w:ind w:left="1440" w:hanging="360"/>
      </w:pPr>
      <w:rPr>
        <w:rFonts w:cs="Times New Roman"/>
      </w:rPr>
    </w:lvl>
    <w:lvl w:ilvl="2" w:tplc="3F9CA00A" w:tentative="1">
      <w:start w:val="1"/>
      <w:numFmt w:val="lowerRoman"/>
      <w:lvlText w:val="%3."/>
      <w:lvlJc w:val="right"/>
      <w:pPr>
        <w:tabs>
          <w:tab w:val="num" w:pos="2160"/>
        </w:tabs>
        <w:ind w:left="2160" w:hanging="180"/>
      </w:pPr>
      <w:rPr>
        <w:rFonts w:cs="Times New Roman"/>
      </w:rPr>
    </w:lvl>
    <w:lvl w:ilvl="3" w:tplc="32C63012" w:tentative="1">
      <w:start w:val="1"/>
      <w:numFmt w:val="decimal"/>
      <w:lvlText w:val="%4."/>
      <w:lvlJc w:val="left"/>
      <w:pPr>
        <w:tabs>
          <w:tab w:val="num" w:pos="2880"/>
        </w:tabs>
        <w:ind w:left="2880" w:hanging="360"/>
      </w:pPr>
      <w:rPr>
        <w:rFonts w:cs="Times New Roman"/>
      </w:rPr>
    </w:lvl>
    <w:lvl w:ilvl="4" w:tplc="9F84F128" w:tentative="1">
      <w:start w:val="1"/>
      <w:numFmt w:val="lowerLetter"/>
      <w:lvlText w:val="%5."/>
      <w:lvlJc w:val="left"/>
      <w:pPr>
        <w:tabs>
          <w:tab w:val="num" w:pos="3600"/>
        </w:tabs>
        <w:ind w:left="3600" w:hanging="360"/>
      </w:pPr>
      <w:rPr>
        <w:rFonts w:cs="Times New Roman"/>
      </w:rPr>
    </w:lvl>
    <w:lvl w:ilvl="5" w:tplc="12489B2A" w:tentative="1">
      <w:start w:val="1"/>
      <w:numFmt w:val="lowerRoman"/>
      <w:lvlText w:val="%6."/>
      <w:lvlJc w:val="right"/>
      <w:pPr>
        <w:tabs>
          <w:tab w:val="num" w:pos="4320"/>
        </w:tabs>
        <w:ind w:left="4320" w:hanging="180"/>
      </w:pPr>
      <w:rPr>
        <w:rFonts w:cs="Times New Roman"/>
      </w:rPr>
    </w:lvl>
    <w:lvl w:ilvl="6" w:tplc="32CC0CA6" w:tentative="1">
      <w:start w:val="1"/>
      <w:numFmt w:val="decimal"/>
      <w:lvlText w:val="%7."/>
      <w:lvlJc w:val="left"/>
      <w:pPr>
        <w:tabs>
          <w:tab w:val="num" w:pos="5040"/>
        </w:tabs>
        <w:ind w:left="5040" w:hanging="360"/>
      </w:pPr>
      <w:rPr>
        <w:rFonts w:cs="Times New Roman"/>
      </w:rPr>
    </w:lvl>
    <w:lvl w:ilvl="7" w:tplc="7A3CF2B8" w:tentative="1">
      <w:start w:val="1"/>
      <w:numFmt w:val="lowerLetter"/>
      <w:lvlText w:val="%8."/>
      <w:lvlJc w:val="left"/>
      <w:pPr>
        <w:tabs>
          <w:tab w:val="num" w:pos="5760"/>
        </w:tabs>
        <w:ind w:left="5760" w:hanging="360"/>
      </w:pPr>
      <w:rPr>
        <w:rFonts w:cs="Times New Roman"/>
      </w:rPr>
    </w:lvl>
    <w:lvl w:ilvl="8" w:tplc="06C2B6EA" w:tentative="1">
      <w:start w:val="1"/>
      <w:numFmt w:val="lowerRoman"/>
      <w:lvlText w:val="%9."/>
      <w:lvlJc w:val="right"/>
      <w:pPr>
        <w:tabs>
          <w:tab w:val="num" w:pos="6480"/>
        </w:tabs>
        <w:ind w:left="6480" w:hanging="180"/>
      </w:pPr>
      <w:rPr>
        <w:rFonts w:cs="Times New Roman"/>
      </w:rPr>
    </w:lvl>
  </w:abstractNum>
  <w:abstractNum w:abstractNumId="94" w15:restartNumberingAfterBreak="0">
    <w:nsid w:val="70ED7B2C"/>
    <w:multiLevelType w:val="hybridMultilevel"/>
    <w:tmpl w:val="90B04414"/>
    <w:lvl w:ilvl="0" w:tplc="D6D08D30">
      <w:start w:val="1"/>
      <w:numFmt w:val="bullet"/>
      <w:pStyle w:val="ListBullet2"/>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5" w15:restartNumberingAfterBreak="0">
    <w:nsid w:val="713F5FEB"/>
    <w:multiLevelType w:val="hybridMultilevel"/>
    <w:tmpl w:val="8AF2D2F4"/>
    <w:lvl w:ilvl="0" w:tplc="0409000F">
      <w:start w:val="1"/>
      <w:numFmt w:val="decimal"/>
      <w:lvlText w:val="%1."/>
      <w:lvlJc w:val="left"/>
      <w:pPr>
        <w:ind w:left="720" w:hanging="360"/>
      </w:pPr>
      <w:rPr>
        <w:rFonts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72835607"/>
    <w:multiLevelType w:val="hybridMultilevel"/>
    <w:tmpl w:val="2084CF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77195E26"/>
    <w:multiLevelType w:val="hybridMultilevel"/>
    <w:tmpl w:val="DD7EDBB8"/>
    <w:lvl w:ilvl="0" w:tplc="D658ABF8">
      <w:start w:val="5"/>
      <w:numFmt w:val="bullet"/>
      <w:lvlText w:val="•"/>
      <w:lvlJc w:val="left"/>
      <w:pPr>
        <w:ind w:left="1080" w:hanging="72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7858088F"/>
    <w:multiLevelType w:val="hybridMultilevel"/>
    <w:tmpl w:val="1E58810E"/>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9" w15:restartNumberingAfterBreak="0">
    <w:nsid w:val="7D777F65"/>
    <w:multiLevelType w:val="hybridMultilevel"/>
    <w:tmpl w:val="D44E5FFA"/>
    <w:lvl w:ilvl="0" w:tplc="56AA28AE">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15:restartNumberingAfterBreak="0">
    <w:nsid w:val="7E804726"/>
    <w:multiLevelType w:val="hybridMultilevel"/>
    <w:tmpl w:val="60AE79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7FDD0AA3"/>
    <w:multiLevelType w:val="hybridMultilevel"/>
    <w:tmpl w:val="A6D83B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36"/>
  </w:num>
  <w:num w:numId="3">
    <w:abstractNumId w:val="65"/>
  </w:num>
  <w:num w:numId="4">
    <w:abstractNumId w:val="27"/>
  </w:num>
  <w:num w:numId="5">
    <w:abstractNumId w:val="20"/>
  </w:num>
  <w:num w:numId="6">
    <w:abstractNumId w:val="69"/>
  </w:num>
  <w:num w:numId="7">
    <w:abstractNumId w:val="15"/>
  </w:num>
  <w:num w:numId="8">
    <w:abstractNumId w:val="61"/>
  </w:num>
  <w:num w:numId="9">
    <w:abstractNumId w:val="93"/>
  </w:num>
  <w:num w:numId="10">
    <w:abstractNumId w:val="6"/>
  </w:num>
  <w:num w:numId="11">
    <w:abstractNumId w:val="5"/>
  </w:num>
  <w:num w:numId="12">
    <w:abstractNumId w:val="4"/>
  </w:num>
  <w:num w:numId="13">
    <w:abstractNumId w:val="7"/>
  </w:num>
  <w:num w:numId="14">
    <w:abstractNumId w:val="3"/>
  </w:num>
  <w:num w:numId="15">
    <w:abstractNumId w:val="2"/>
  </w:num>
  <w:num w:numId="16">
    <w:abstractNumId w:val="1"/>
  </w:num>
  <w:num w:numId="17">
    <w:abstractNumId w:val="0"/>
  </w:num>
  <w:num w:numId="18">
    <w:abstractNumId w:val="94"/>
  </w:num>
  <w:num w:numId="19">
    <w:abstractNumId w:val="89"/>
  </w:num>
  <w:num w:numId="20">
    <w:abstractNumId w:val="18"/>
  </w:num>
  <w:num w:numId="21">
    <w:abstractNumId w:val="81"/>
  </w:num>
  <w:num w:numId="22">
    <w:abstractNumId w:val="55"/>
  </w:num>
  <w:num w:numId="23">
    <w:abstractNumId w:val="31"/>
  </w:num>
  <w:num w:numId="24">
    <w:abstractNumId w:val="62"/>
  </w:num>
  <w:num w:numId="25">
    <w:abstractNumId w:val="26"/>
  </w:num>
  <w:num w:numId="26">
    <w:abstractNumId w:val="73"/>
  </w:num>
  <w:num w:numId="27">
    <w:abstractNumId w:val="49"/>
  </w:num>
  <w:num w:numId="28">
    <w:abstractNumId w:val="41"/>
  </w:num>
  <w:num w:numId="29">
    <w:abstractNumId w:val="43"/>
  </w:num>
  <w:num w:numId="30">
    <w:abstractNumId w:val="68"/>
  </w:num>
  <w:num w:numId="3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6"/>
  </w:num>
  <w:num w:numId="33">
    <w:abstractNumId w:val="21"/>
  </w:num>
  <w:num w:numId="34">
    <w:abstractNumId w:val="39"/>
  </w:num>
  <w:num w:numId="35">
    <w:abstractNumId w:val="80"/>
  </w:num>
  <w:num w:numId="36">
    <w:abstractNumId w:val="91"/>
  </w:num>
  <w:num w:numId="37">
    <w:abstractNumId w:val="34"/>
  </w:num>
  <w:num w:numId="38">
    <w:abstractNumId w:val="84"/>
  </w:num>
  <w:num w:numId="39">
    <w:abstractNumId w:val="59"/>
  </w:num>
  <w:num w:numId="40">
    <w:abstractNumId w:val="56"/>
  </w:num>
  <w:num w:numId="41">
    <w:abstractNumId w:val="37"/>
  </w:num>
  <w:num w:numId="42">
    <w:abstractNumId w:val="16"/>
  </w:num>
  <w:num w:numId="43">
    <w:abstractNumId w:val="83"/>
  </w:num>
  <w:num w:numId="44">
    <w:abstractNumId w:val="44"/>
  </w:num>
  <w:num w:numId="45">
    <w:abstractNumId w:val="99"/>
  </w:num>
  <w:num w:numId="46">
    <w:abstractNumId w:val="76"/>
  </w:num>
  <w:num w:numId="47">
    <w:abstractNumId w:val="98"/>
  </w:num>
  <w:num w:numId="48">
    <w:abstractNumId w:val="79"/>
  </w:num>
  <w:num w:numId="49">
    <w:abstractNumId w:val="8"/>
  </w:num>
  <w:num w:numId="50">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71"/>
  </w:num>
  <w:num w:numId="52">
    <w:abstractNumId w:val="70"/>
  </w:num>
  <w:num w:numId="53">
    <w:abstractNumId w:val="35"/>
  </w:num>
  <w:num w:numId="54">
    <w:abstractNumId w:val="51"/>
  </w:num>
  <w:num w:numId="55">
    <w:abstractNumId w:val="30"/>
  </w:num>
  <w:num w:numId="56">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53"/>
  </w:num>
  <w:num w:numId="58">
    <w:abstractNumId w:val="86"/>
  </w:num>
  <w:num w:numId="59">
    <w:abstractNumId w:val="12"/>
  </w:num>
  <w:num w:numId="60">
    <w:abstractNumId w:val="75"/>
  </w:num>
  <w:num w:numId="61">
    <w:abstractNumId w:val="32"/>
  </w:num>
  <w:num w:numId="62">
    <w:abstractNumId w:val="58"/>
  </w:num>
  <w:num w:numId="63">
    <w:abstractNumId w:val="38"/>
  </w:num>
  <w:num w:numId="64">
    <w:abstractNumId w:val="24"/>
  </w:num>
  <w:num w:numId="65">
    <w:abstractNumId w:val="9"/>
  </w:num>
  <w:num w:numId="66">
    <w:abstractNumId w:val="100"/>
  </w:num>
  <w:num w:numId="67">
    <w:abstractNumId w:val="25"/>
  </w:num>
  <w:num w:numId="68">
    <w:abstractNumId w:val="46"/>
  </w:num>
  <w:num w:numId="69">
    <w:abstractNumId w:val="96"/>
  </w:num>
  <w:num w:numId="70">
    <w:abstractNumId w:val="92"/>
  </w:num>
  <w:num w:numId="71">
    <w:abstractNumId w:val="63"/>
  </w:num>
  <w:num w:numId="72">
    <w:abstractNumId w:val="40"/>
  </w:num>
  <w:num w:numId="73">
    <w:abstractNumId w:val="72"/>
  </w:num>
  <w:num w:numId="74">
    <w:abstractNumId w:val="17"/>
  </w:num>
  <w:num w:numId="75">
    <w:abstractNumId w:val="50"/>
  </w:num>
  <w:num w:numId="76">
    <w:abstractNumId w:val="47"/>
  </w:num>
  <w:num w:numId="77">
    <w:abstractNumId w:val="13"/>
  </w:num>
  <w:num w:numId="78">
    <w:abstractNumId w:val="33"/>
  </w:num>
  <w:num w:numId="79">
    <w:abstractNumId w:val="14"/>
  </w:num>
  <w:num w:numId="80">
    <w:abstractNumId w:val="23"/>
  </w:num>
  <w:num w:numId="81">
    <w:abstractNumId w:val="87"/>
  </w:num>
  <w:num w:numId="82">
    <w:abstractNumId w:val="28"/>
  </w:num>
  <w:num w:numId="83">
    <w:abstractNumId w:val="54"/>
  </w:num>
  <w:num w:numId="84">
    <w:abstractNumId w:val="97"/>
  </w:num>
  <w:num w:numId="85">
    <w:abstractNumId w:val="88"/>
  </w:num>
  <w:num w:numId="86">
    <w:abstractNumId w:val="60"/>
  </w:num>
  <w:num w:numId="87">
    <w:abstractNumId w:val="90"/>
  </w:num>
  <w:num w:numId="88">
    <w:abstractNumId w:val="78"/>
  </w:num>
  <w:num w:numId="89">
    <w:abstractNumId w:val="74"/>
  </w:num>
  <w:num w:numId="90">
    <w:abstractNumId w:val="85"/>
  </w:num>
  <w:num w:numId="91">
    <w:abstractNumId w:val="48"/>
  </w:num>
  <w:num w:numId="92">
    <w:abstractNumId w:val="67"/>
  </w:num>
  <w:num w:numId="93">
    <w:abstractNumId w:val="45"/>
  </w:num>
  <w:num w:numId="94">
    <w:abstractNumId w:val="95"/>
  </w:num>
  <w:num w:numId="95">
    <w:abstractNumId w:val="82"/>
  </w:num>
  <w:num w:numId="96">
    <w:abstractNumId w:val="52"/>
  </w:num>
  <w:num w:numId="97">
    <w:abstractNumId w:val="101"/>
  </w:num>
  <w:num w:numId="98">
    <w:abstractNumId w:val="42"/>
  </w:num>
  <w:num w:numId="99">
    <w:abstractNumId w:val="57"/>
  </w:num>
  <w:num w:numId="100">
    <w:abstractNumId w:val="19"/>
  </w:num>
  <w:num w:numId="101">
    <w:abstractNumId w:val="29"/>
  </w:num>
  <w:num w:numId="102">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64"/>
  </w:num>
  <w:num w:numId="104">
    <w:abstractNumId w:val="77"/>
  </w:num>
  <w:numIdMacAtCleanup w:val="9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Fred Perez">
    <w15:presenceInfo w15:providerId="AD" w15:userId="S::Fred.Perez@ablevets.com::1cbe4c3c-e2ba-4198-80f2-86845908f56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trackRevisions/>
  <w:defaultTabStop w:val="720"/>
  <w:drawingGridHorizontalSpacing w:val="120"/>
  <w:displayHorizontalDrawingGridEvery w:val="2"/>
  <w:noPunctuationKerning/>
  <w:characterSpacingControl w:val="doNotCompress"/>
  <w:hdrShapeDefaults>
    <o:shapedefaults v:ext="edit" spidmax="2049" style="mso-position-vertical-relative:line" fill="f" fillcolor="white" stroke="f">
      <v:fill color="white" on="f"/>
      <v:stroke on="f"/>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255B"/>
    <w:rsid w:val="000007D3"/>
    <w:rsid w:val="000008DF"/>
    <w:rsid w:val="000011E3"/>
    <w:rsid w:val="00001BB6"/>
    <w:rsid w:val="00002BF0"/>
    <w:rsid w:val="00002DEF"/>
    <w:rsid w:val="00003C63"/>
    <w:rsid w:val="000071F5"/>
    <w:rsid w:val="000075FB"/>
    <w:rsid w:val="0000797A"/>
    <w:rsid w:val="00007D28"/>
    <w:rsid w:val="00007D83"/>
    <w:rsid w:val="0001099A"/>
    <w:rsid w:val="00011100"/>
    <w:rsid w:val="0001218E"/>
    <w:rsid w:val="00012842"/>
    <w:rsid w:val="00013EA5"/>
    <w:rsid w:val="0001406B"/>
    <w:rsid w:val="000159D6"/>
    <w:rsid w:val="00016581"/>
    <w:rsid w:val="0001668B"/>
    <w:rsid w:val="00016D67"/>
    <w:rsid w:val="00016E8A"/>
    <w:rsid w:val="00017497"/>
    <w:rsid w:val="00020A83"/>
    <w:rsid w:val="00020B31"/>
    <w:rsid w:val="000220DE"/>
    <w:rsid w:val="0002280D"/>
    <w:rsid w:val="000239DC"/>
    <w:rsid w:val="00023CC6"/>
    <w:rsid w:val="00024BD4"/>
    <w:rsid w:val="00025173"/>
    <w:rsid w:val="00027986"/>
    <w:rsid w:val="000301EF"/>
    <w:rsid w:val="0003107C"/>
    <w:rsid w:val="000330C1"/>
    <w:rsid w:val="00033907"/>
    <w:rsid w:val="00033ECC"/>
    <w:rsid w:val="00033FE1"/>
    <w:rsid w:val="0003474B"/>
    <w:rsid w:val="00036C2E"/>
    <w:rsid w:val="000407EF"/>
    <w:rsid w:val="00040F79"/>
    <w:rsid w:val="000416B4"/>
    <w:rsid w:val="000429AE"/>
    <w:rsid w:val="00043147"/>
    <w:rsid w:val="00044168"/>
    <w:rsid w:val="00044A6F"/>
    <w:rsid w:val="00045A95"/>
    <w:rsid w:val="000508F8"/>
    <w:rsid w:val="00051B67"/>
    <w:rsid w:val="00051D86"/>
    <w:rsid w:val="00052E12"/>
    <w:rsid w:val="000541FE"/>
    <w:rsid w:val="00054E2F"/>
    <w:rsid w:val="00055181"/>
    <w:rsid w:val="00055546"/>
    <w:rsid w:val="000610AE"/>
    <w:rsid w:val="000616EF"/>
    <w:rsid w:val="00062624"/>
    <w:rsid w:val="00062C66"/>
    <w:rsid w:val="00062CE8"/>
    <w:rsid w:val="000638C6"/>
    <w:rsid w:val="00064525"/>
    <w:rsid w:val="00064C69"/>
    <w:rsid w:val="0006705C"/>
    <w:rsid w:val="00070BBA"/>
    <w:rsid w:val="00070DDC"/>
    <w:rsid w:val="00071371"/>
    <w:rsid w:val="000713F5"/>
    <w:rsid w:val="00071768"/>
    <w:rsid w:val="000736DC"/>
    <w:rsid w:val="00074E5E"/>
    <w:rsid w:val="00075EDC"/>
    <w:rsid w:val="00075F1E"/>
    <w:rsid w:val="00076AE2"/>
    <w:rsid w:val="00076E08"/>
    <w:rsid w:val="00081E0B"/>
    <w:rsid w:val="0008248C"/>
    <w:rsid w:val="000843E0"/>
    <w:rsid w:val="00084B61"/>
    <w:rsid w:val="00085470"/>
    <w:rsid w:val="0008646B"/>
    <w:rsid w:val="00086B82"/>
    <w:rsid w:val="000875A6"/>
    <w:rsid w:val="00087F62"/>
    <w:rsid w:val="000901AC"/>
    <w:rsid w:val="0009074F"/>
    <w:rsid w:val="00090B89"/>
    <w:rsid w:val="00090E26"/>
    <w:rsid w:val="0009205E"/>
    <w:rsid w:val="00093AE7"/>
    <w:rsid w:val="00093FC7"/>
    <w:rsid w:val="000942A9"/>
    <w:rsid w:val="000956C3"/>
    <w:rsid w:val="00095FBB"/>
    <w:rsid w:val="000974BA"/>
    <w:rsid w:val="000975F6"/>
    <w:rsid w:val="000A0096"/>
    <w:rsid w:val="000A055D"/>
    <w:rsid w:val="000A077E"/>
    <w:rsid w:val="000A09CE"/>
    <w:rsid w:val="000A19BF"/>
    <w:rsid w:val="000A2722"/>
    <w:rsid w:val="000A5A11"/>
    <w:rsid w:val="000A6000"/>
    <w:rsid w:val="000B01CA"/>
    <w:rsid w:val="000B0FB4"/>
    <w:rsid w:val="000B0FC8"/>
    <w:rsid w:val="000B14E4"/>
    <w:rsid w:val="000B1CCB"/>
    <w:rsid w:val="000B5609"/>
    <w:rsid w:val="000B58BE"/>
    <w:rsid w:val="000B63BA"/>
    <w:rsid w:val="000B6B3F"/>
    <w:rsid w:val="000B6FDB"/>
    <w:rsid w:val="000C0A31"/>
    <w:rsid w:val="000C0C7B"/>
    <w:rsid w:val="000C0E30"/>
    <w:rsid w:val="000C17D6"/>
    <w:rsid w:val="000C1D84"/>
    <w:rsid w:val="000C2861"/>
    <w:rsid w:val="000C2B60"/>
    <w:rsid w:val="000C3112"/>
    <w:rsid w:val="000C3285"/>
    <w:rsid w:val="000C33C4"/>
    <w:rsid w:val="000C3A92"/>
    <w:rsid w:val="000C3DA2"/>
    <w:rsid w:val="000C4533"/>
    <w:rsid w:val="000C58C2"/>
    <w:rsid w:val="000C7C10"/>
    <w:rsid w:val="000D05CE"/>
    <w:rsid w:val="000D0C1B"/>
    <w:rsid w:val="000D1127"/>
    <w:rsid w:val="000D26B7"/>
    <w:rsid w:val="000D2BF4"/>
    <w:rsid w:val="000D42B8"/>
    <w:rsid w:val="000D4344"/>
    <w:rsid w:val="000D44B8"/>
    <w:rsid w:val="000D48C5"/>
    <w:rsid w:val="000D66FF"/>
    <w:rsid w:val="000D7676"/>
    <w:rsid w:val="000D7A0D"/>
    <w:rsid w:val="000E0693"/>
    <w:rsid w:val="000E17A5"/>
    <w:rsid w:val="000E1C85"/>
    <w:rsid w:val="000E30D7"/>
    <w:rsid w:val="000E498C"/>
    <w:rsid w:val="000E4F06"/>
    <w:rsid w:val="000F005A"/>
    <w:rsid w:val="000F0396"/>
    <w:rsid w:val="000F0A86"/>
    <w:rsid w:val="000F179E"/>
    <w:rsid w:val="000F3DB0"/>
    <w:rsid w:val="000F407F"/>
    <w:rsid w:val="000F4352"/>
    <w:rsid w:val="000F4BB5"/>
    <w:rsid w:val="000F521F"/>
    <w:rsid w:val="000F53A7"/>
    <w:rsid w:val="000F5577"/>
    <w:rsid w:val="000F586D"/>
    <w:rsid w:val="000F5CCA"/>
    <w:rsid w:val="000F6566"/>
    <w:rsid w:val="000F79E7"/>
    <w:rsid w:val="000F7EE0"/>
    <w:rsid w:val="00100AC9"/>
    <w:rsid w:val="00100D99"/>
    <w:rsid w:val="00100E22"/>
    <w:rsid w:val="00100E23"/>
    <w:rsid w:val="00101191"/>
    <w:rsid w:val="00101A50"/>
    <w:rsid w:val="00102B82"/>
    <w:rsid w:val="00103104"/>
    <w:rsid w:val="001040E4"/>
    <w:rsid w:val="00104222"/>
    <w:rsid w:val="001049A5"/>
    <w:rsid w:val="0010521E"/>
    <w:rsid w:val="00105748"/>
    <w:rsid w:val="00105B0B"/>
    <w:rsid w:val="00107234"/>
    <w:rsid w:val="00107A53"/>
    <w:rsid w:val="00107C22"/>
    <w:rsid w:val="00107EEA"/>
    <w:rsid w:val="00110C1E"/>
    <w:rsid w:val="00110F89"/>
    <w:rsid w:val="00111E76"/>
    <w:rsid w:val="0011257D"/>
    <w:rsid w:val="0011270B"/>
    <w:rsid w:val="00112A63"/>
    <w:rsid w:val="00113B61"/>
    <w:rsid w:val="0011452D"/>
    <w:rsid w:val="00114C56"/>
    <w:rsid w:val="0011695D"/>
    <w:rsid w:val="0012014D"/>
    <w:rsid w:val="00121F09"/>
    <w:rsid w:val="00122D52"/>
    <w:rsid w:val="00122E26"/>
    <w:rsid w:val="00122FD9"/>
    <w:rsid w:val="001234CA"/>
    <w:rsid w:val="00124DEB"/>
    <w:rsid w:val="0012583E"/>
    <w:rsid w:val="00125E5C"/>
    <w:rsid w:val="00126DA6"/>
    <w:rsid w:val="00130208"/>
    <w:rsid w:val="00132B17"/>
    <w:rsid w:val="00132F18"/>
    <w:rsid w:val="001331B7"/>
    <w:rsid w:val="00133628"/>
    <w:rsid w:val="00135A31"/>
    <w:rsid w:val="001369EE"/>
    <w:rsid w:val="00136AF6"/>
    <w:rsid w:val="001373DC"/>
    <w:rsid w:val="001377CC"/>
    <w:rsid w:val="00137D12"/>
    <w:rsid w:val="00140419"/>
    <w:rsid w:val="0014077D"/>
    <w:rsid w:val="00141CA8"/>
    <w:rsid w:val="00143315"/>
    <w:rsid w:val="00143786"/>
    <w:rsid w:val="00144646"/>
    <w:rsid w:val="00145806"/>
    <w:rsid w:val="0014669D"/>
    <w:rsid w:val="001477ED"/>
    <w:rsid w:val="00147F0D"/>
    <w:rsid w:val="00150A89"/>
    <w:rsid w:val="00153D23"/>
    <w:rsid w:val="00154F80"/>
    <w:rsid w:val="001566C2"/>
    <w:rsid w:val="00160913"/>
    <w:rsid w:val="00161646"/>
    <w:rsid w:val="0016223E"/>
    <w:rsid w:val="00162322"/>
    <w:rsid w:val="00162338"/>
    <w:rsid w:val="00162FF9"/>
    <w:rsid w:val="00164831"/>
    <w:rsid w:val="00165927"/>
    <w:rsid w:val="001661FC"/>
    <w:rsid w:val="00166408"/>
    <w:rsid w:val="00166483"/>
    <w:rsid w:val="0016717F"/>
    <w:rsid w:val="0016780A"/>
    <w:rsid w:val="00171C8C"/>
    <w:rsid w:val="00171EC2"/>
    <w:rsid w:val="00172110"/>
    <w:rsid w:val="00172D08"/>
    <w:rsid w:val="001746CB"/>
    <w:rsid w:val="00174864"/>
    <w:rsid w:val="00175417"/>
    <w:rsid w:val="0017631A"/>
    <w:rsid w:val="001805AA"/>
    <w:rsid w:val="001807AE"/>
    <w:rsid w:val="001816EF"/>
    <w:rsid w:val="00181871"/>
    <w:rsid w:val="00182322"/>
    <w:rsid w:val="0018554F"/>
    <w:rsid w:val="001860DC"/>
    <w:rsid w:val="001868C9"/>
    <w:rsid w:val="00186D39"/>
    <w:rsid w:val="0018718F"/>
    <w:rsid w:val="00190CBC"/>
    <w:rsid w:val="00191999"/>
    <w:rsid w:val="00192085"/>
    <w:rsid w:val="001921CF"/>
    <w:rsid w:val="0019444E"/>
    <w:rsid w:val="00194A50"/>
    <w:rsid w:val="00194DC9"/>
    <w:rsid w:val="001956B2"/>
    <w:rsid w:val="00196ECB"/>
    <w:rsid w:val="001972FE"/>
    <w:rsid w:val="001A0214"/>
    <w:rsid w:val="001A2BC0"/>
    <w:rsid w:val="001A4DC8"/>
    <w:rsid w:val="001A5233"/>
    <w:rsid w:val="001A57DB"/>
    <w:rsid w:val="001A57EB"/>
    <w:rsid w:val="001A5D1F"/>
    <w:rsid w:val="001A6769"/>
    <w:rsid w:val="001A6A8B"/>
    <w:rsid w:val="001A6FC4"/>
    <w:rsid w:val="001B00B2"/>
    <w:rsid w:val="001B279C"/>
    <w:rsid w:val="001B3057"/>
    <w:rsid w:val="001B30C9"/>
    <w:rsid w:val="001B351A"/>
    <w:rsid w:val="001B4775"/>
    <w:rsid w:val="001C065F"/>
    <w:rsid w:val="001C0B21"/>
    <w:rsid w:val="001C0D7B"/>
    <w:rsid w:val="001C1E85"/>
    <w:rsid w:val="001C1FC1"/>
    <w:rsid w:val="001C2A62"/>
    <w:rsid w:val="001C4D90"/>
    <w:rsid w:val="001C596B"/>
    <w:rsid w:val="001C5BD4"/>
    <w:rsid w:val="001C66A5"/>
    <w:rsid w:val="001C7201"/>
    <w:rsid w:val="001C7536"/>
    <w:rsid w:val="001D0731"/>
    <w:rsid w:val="001D1B2B"/>
    <w:rsid w:val="001D2171"/>
    <w:rsid w:val="001D4024"/>
    <w:rsid w:val="001D42D5"/>
    <w:rsid w:val="001D4E8E"/>
    <w:rsid w:val="001D6230"/>
    <w:rsid w:val="001D6450"/>
    <w:rsid w:val="001D7623"/>
    <w:rsid w:val="001D7D60"/>
    <w:rsid w:val="001E1685"/>
    <w:rsid w:val="001E24DF"/>
    <w:rsid w:val="001E2713"/>
    <w:rsid w:val="001E3078"/>
    <w:rsid w:val="001E47BA"/>
    <w:rsid w:val="001E62B2"/>
    <w:rsid w:val="001E64C2"/>
    <w:rsid w:val="001E66A8"/>
    <w:rsid w:val="001E6EE5"/>
    <w:rsid w:val="001E7B31"/>
    <w:rsid w:val="001F0AC4"/>
    <w:rsid w:val="001F19D1"/>
    <w:rsid w:val="001F20C4"/>
    <w:rsid w:val="001F25D4"/>
    <w:rsid w:val="001F3087"/>
    <w:rsid w:val="001F3519"/>
    <w:rsid w:val="001F4E32"/>
    <w:rsid w:val="001F561D"/>
    <w:rsid w:val="001F5C93"/>
    <w:rsid w:val="001F6E7F"/>
    <w:rsid w:val="0020056A"/>
    <w:rsid w:val="002009EF"/>
    <w:rsid w:val="00200E49"/>
    <w:rsid w:val="002019DB"/>
    <w:rsid w:val="00202DBA"/>
    <w:rsid w:val="002039C4"/>
    <w:rsid w:val="00203C61"/>
    <w:rsid w:val="00204306"/>
    <w:rsid w:val="00204B12"/>
    <w:rsid w:val="002059C9"/>
    <w:rsid w:val="00205C1D"/>
    <w:rsid w:val="00207056"/>
    <w:rsid w:val="00207E90"/>
    <w:rsid w:val="00210FA2"/>
    <w:rsid w:val="00211FE5"/>
    <w:rsid w:val="00212584"/>
    <w:rsid w:val="002127FD"/>
    <w:rsid w:val="00212DEB"/>
    <w:rsid w:val="0021387C"/>
    <w:rsid w:val="00213ED6"/>
    <w:rsid w:val="00214804"/>
    <w:rsid w:val="002167CA"/>
    <w:rsid w:val="00216B72"/>
    <w:rsid w:val="002173C0"/>
    <w:rsid w:val="00217EA2"/>
    <w:rsid w:val="00221C88"/>
    <w:rsid w:val="0022283E"/>
    <w:rsid w:val="00222B52"/>
    <w:rsid w:val="00224F49"/>
    <w:rsid w:val="00225063"/>
    <w:rsid w:val="002256A4"/>
    <w:rsid w:val="0022612A"/>
    <w:rsid w:val="00231782"/>
    <w:rsid w:val="00231F91"/>
    <w:rsid w:val="002326B6"/>
    <w:rsid w:val="00232836"/>
    <w:rsid w:val="00232F56"/>
    <w:rsid w:val="00233281"/>
    <w:rsid w:val="002336AA"/>
    <w:rsid w:val="00233991"/>
    <w:rsid w:val="00233A62"/>
    <w:rsid w:val="00233E61"/>
    <w:rsid w:val="0023421B"/>
    <w:rsid w:val="00234724"/>
    <w:rsid w:val="00236725"/>
    <w:rsid w:val="00237837"/>
    <w:rsid w:val="00237AA8"/>
    <w:rsid w:val="00237D1F"/>
    <w:rsid w:val="00240D0C"/>
    <w:rsid w:val="00241168"/>
    <w:rsid w:val="002416FA"/>
    <w:rsid w:val="00241CBC"/>
    <w:rsid w:val="00242892"/>
    <w:rsid w:val="00243841"/>
    <w:rsid w:val="0024679E"/>
    <w:rsid w:val="00246EFF"/>
    <w:rsid w:val="002471B5"/>
    <w:rsid w:val="002479DF"/>
    <w:rsid w:val="00250065"/>
    <w:rsid w:val="00250708"/>
    <w:rsid w:val="00251138"/>
    <w:rsid w:val="00252531"/>
    <w:rsid w:val="002533DA"/>
    <w:rsid w:val="00253C9F"/>
    <w:rsid w:val="00254720"/>
    <w:rsid w:val="00254C05"/>
    <w:rsid w:val="00254E59"/>
    <w:rsid w:val="00255045"/>
    <w:rsid w:val="00256396"/>
    <w:rsid w:val="002606B1"/>
    <w:rsid w:val="00260BAB"/>
    <w:rsid w:val="002613F3"/>
    <w:rsid w:val="00262282"/>
    <w:rsid w:val="00262BC5"/>
    <w:rsid w:val="002641EB"/>
    <w:rsid w:val="0026421D"/>
    <w:rsid w:val="0026462D"/>
    <w:rsid w:val="00265076"/>
    <w:rsid w:val="002662E1"/>
    <w:rsid w:val="00266BBE"/>
    <w:rsid w:val="00270203"/>
    <w:rsid w:val="00270C69"/>
    <w:rsid w:val="00271B7F"/>
    <w:rsid w:val="00271BB3"/>
    <w:rsid w:val="00271BBC"/>
    <w:rsid w:val="00272E37"/>
    <w:rsid w:val="00273189"/>
    <w:rsid w:val="0027382C"/>
    <w:rsid w:val="0027386B"/>
    <w:rsid w:val="00274A7A"/>
    <w:rsid w:val="00275EF8"/>
    <w:rsid w:val="0027649F"/>
    <w:rsid w:val="002777D1"/>
    <w:rsid w:val="00280FE8"/>
    <w:rsid w:val="0028347B"/>
    <w:rsid w:val="00283553"/>
    <w:rsid w:val="002870EB"/>
    <w:rsid w:val="002904C4"/>
    <w:rsid w:val="00290528"/>
    <w:rsid w:val="002906B8"/>
    <w:rsid w:val="00290DE0"/>
    <w:rsid w:val="00290E5E"/>
    <w:rsid w:val="00291677"/>
    <w:rsid w:val="002935FB"/>
    <w:rsid w:val="002936C9"/>
    <w:rsid w:val="00294257"/>
    <w:rsid w:val="00294BCC"/>
    <w:rsid w:val="00294F65"/>
    <w:rsid w:val="00295A33"/>
    <w:rsid w:val="00295D93"/>
    <w:rsid w:val="00296158"/>
    <w:rsid w:val="00297A43"/>
    <w:rsid w:val="002A0265"/>
    <w:rsid w:val="002A039F"/>
    <w:rsid w:val="002A1022"/>
    <w:rsid w:val="002A1C3B"/>
    <w:rsid w:val="002A31FC"/>
    <w:rsid w:val="002A4F7C"/>
    <w:rsid w:val="002A605B"/>
    <w:rsid w:val="002A6E70"/>
    <w:rsid w:val="002A7EDD"/>
    <w:rsid w:val="002B019E"/>
    <w:rsid w:val="002B1E40"/>
    <w:rsid w:val="002B2413"/>
    <w:rsid w:val="002B27C1"/>
    <w:rsid w:val="002B3CCB"/>
    <w:rsid w:val="002B3E22"/>
    <w:rsid w:val="002B3F66"/>
    <w:rsid w:val="002B43AD"/>
    <w:rsid w:val="002B61E9"/>
    <w:rsid w:val="002B7CD3"/>
    <w:rsid w:val="002C0368"/>
    <w:rsid w:val="002C0E6B"/>
    <w:rsid w:val="002C1253"/>
    <w:rsid w:val="002C12E3"/>
    <w:rsid w:val="002C1FEE"/>
    <w:rsid w:val="002C376E"/>
    <w:rsid w:val="002C3772"/>
    <w:rsid w:val="002C5CE8"/>
    <w:rsid w:val="002C6248"/>
    <w:rsid w:val="002D1268"/>
    <w:rsid w:val="002D12F9"/>
    <w:rsid w:val="002D1D0F"/>
    <w:rsid w:val="002D3342"/>
    <w:rsid w:val="002D4F5D"/>
    <w:rsid w:val="002D5931"/>
    <w:rsid w:val="002D6A68"/>
    <w:rsid w:val="002E10B8"/>
    <w:rsid w:val="002E2617"/>
    <w:rsid w:val="002E35A9"/>
    <w:rsid w:val="002E37D1"/>
    <w:rsid w:val="002E4602"/>
    <w:rsid w:val="002F0919"/>
    <w:rsid w:val="002F1B98"/>
    <w:rsid w:val="002F1C1A"/>
    <w:rsid w:val="002F3EFD"/>
    <w:rsid w:val="002F44E2"/>
    <w:rsid w:val="002F4FE8"/>
    <w:rsid w:val="002F5770"/>
    <w:rsid w:val="002F6E47"/>
    <w:rsid w:val="002F6E93"/>
    <w:rsid w:val="003012F3"/>
    <w:rsid w:val="00301937"/>
    <w:rsid w:val="00301B5B"/>
    <w:rsid w:val="00301E97"/>
    <w:rsid w:val="00302CC8"/>
    <w:rsid w:val="00303F4D"/>
    <w:rsid w:val="003055EF"/>
    <w:rsid w:val="003059FA"/>
    <w:rsid w:val="0030635B"/>
    <w:rsid w:val="003067FE"/>
    <w:rsid w:val="00306F00"/>
    <w:rsid w:val="003072AD"/>
    <w:rsid w:val="00307636"/>
    <w:rsid w:val="00307B01"/>
    <w:rsid w:val="00310150"/>
    <w:rsid w:val="00311D5B"/>
    <w:rsid w:val="0031217F"/>
    <w:rsid w:val="00312655"/>
    <w:rsid w:val="00313041"/>
    <w:rsid w:val="00314AB9"/>
    <w:rsid w:val="00314EB4"/>
    <w:rsid w:val="00315762"/>
    <w:rsid w:val="00315C41"/>
    <w:rsid w:val="003165F5"/>
    <w:rsid w:val="00317D39"/>
    <w:rsid w:val="00320F82"/>
    <w:rsid w:val="003214C0"/>
    <w:rsid w:val="003218BB"/>
    <w:rsid w:val="0032225E"/>
    <w:rsid w:val="00322525"/>
    <w:rsid w:val="00322DBA"/>
    <w:rsid w:val="00323E05"/>
    <w:rsid w:val="003260B1"/>
    <w:rsid w:val="00326BBA"/>
    <w:rsid w:val="0033148C"/>
    <w:rsid w:val="003324F1"/>
    <w:rsid w:val="00332963"/>
    <w:rsid w:val="003337A5"/>
    <w:rsid w:val="00333CCD"/>
    <w:rsid w:val="00335431"/>
    <w:rsid w:val="00335579"/>
    <w:rsid w:val="003358E0"/>
    <w:rsid w:val="0033654B"/>
    <w:rsid w:val="00336BE2"/>
    <w:rsid w:val="00337143"/>
    <w:rsid w:val="00340861"/>
    <w:rsid w:val="00340BA3"/>
    <w:rsid w:val="00341213"/>
    <w:rsid w:val="00342400"/>
    <w:rsid w:val="003425F1"/>
    <w:rsid w:val="0034484B"/>
    <w:rsid w:val="00345764"/>
    <w:rsid w:val="00346093"/>
    <w:rsid w:val="00346571"/>
    <w:rsid w:val="00346D6C"/>
    <w:rsid w:val="003470CB"/>
    <w:rsid w:val="00347C65"/>
    <w:rsid w:val="00347FE2"/>
    <w:rsid w:val="00350383"/>
    <w:rsid w:val="00350FD4"/>
    <w:rsid w:val="00351D17"/>
    <w:rsid w:val="00351ED9"/>
    <w:rsid w:val="00352690"/>
    <w:rsid w:val="003553DF"/>
    <w:rsid w:val="0035595F"/>
    <w:rsid w:val="00355B9B"/>
    <w:rsid w:val="00355C3D"/>
    <w:rsid w:val="00355E13"/>
    <w:rsid w:val="00355F3D"/>
    <w:rsid w:val="00355FD7"/>
    <w:rsid w:val="00356EB4"/>
    <w:rsid w:val="00357153"/>
    <w:rsid w:val="00361674"/>
    <w:rsid w:val="00362875"/>
    <w:rsid w:val="00362AEA"/>
    <w:rsid w:val="00363631"/>
    <w:rsid w:val="00364662"/>
    <w:rsid w:val="003650B9"/>
    <w:rsid w:val="00365D79"/>
    <w:rsid w:val="0036664F"/>
    <w:rsid w:val="00366CB8"/>
    <w:rsid w:val="00367F4B"/>
    <w:rsid w:val="00370A5D"/>
    <w:rsid w:val="003720DA"/>
    <w:rsid w:val="0037446A"/>
    <w:rsid w:val="00374B34"/>
    <w:rsid w:val="00374E95"/>
    <w:rsid w:val="003750AA"/>
    <w:rsid w:val="0037602D"/>
    <w:rsid w:val="00376B08"/>
    <w:rsid w:val="003777BE"/>
    <w:rsid w:val="00377D2E"/>
    <w:rsid w:val="003806E8"/>
    <w:rsid w:val="003822F3"/>
    <w:rsid w:val="00385854"/>
    <w:rsid w:val="00385A44"/>
    <w:rsid w:val="00385B63"/>
    <w:rsid w:val="00386874"/>
    <w:rsid w:val="003874CC"/>
    <w:rsid w:val="00387866"/>
    <w:rsid w:val="00387E90"/>
    <w:rsid w:val="0039092A"/>
    <w:rsid w:val="0039160D"/>
    <w:rsid w:val="003923F3"/>
    <w:rsid w:val="0039320F"/>
    <w:rsid w:val="00395EE2"/>
    <w:rsid w:val="00396A6C"/>
    <w:rsid w:val="00397299"/>
    <w:rsid w:val="00397FB1"/>
    <w:rsid w:val="003A00EF"/>
    <w:rsid w:val="003A061E"/>
    <w:rsid w:val="003A0FB0"/>
    <w:rsid w:val="003A1490"/>
    <w:rsid w:val="003A16E4"/>
    <w:rsid w:val="003A1D6E"/>
    <w:rsid w:val="003A2561"/>
    <w:rsid w:val="003A3424"/>
    <w:rsid w:val="003A3492"/>
    <w:rsid w:val="003A4856"/>
    <w:rsid w:val="003A4E4A"/>
    <w:rsid w:val="003A50F4"/>
    <w:rsid w:val="003A55A1"/>
    <w:rsid w:val="003A753F"/>
    <w:rsid w:val="003B18CA"/>
    <w:rsid w:val="003B1A70"/>
    <w:rsid w:val="003B36AC"/>
    <w:rsid w:val="003B4503"/>
    <w:rsid w:val="003B5BA5"/>
    <w:rsid w:val="003B5C71"/>
    <w:rsid w:val="003C01A1"/>
    <w:rsid w:val="003C03A3"/>
    <w:rsid w:val="003C049D"/>
    <w:rsid w:val="003C0DA0"/>
    <w:rsid w:val="003C1B1B"/>
    <w:rsid w:val="003C1B89"/>
    <w:rsid w:val="003C2B0C"/>
    <w:rsid w:val="003C4646"/>
    <w:rsid w:val="003C6EDA"/>
    <w:rsid w:val="003D1008"/>
    <w:rsid w:val="003D385E"/>
    <w:rsid w:val="003D3961"/>
    <w:rsid w:val="003D3A2F"/>
    <w:rsid w:val="003D6165"/>
    <w:rsid w:val="003D65B3"/>
    <w:rsid w:val="003D665C"/>
    <w:rsid w:val="003D6A20"/>
    <w:rsid w:val="003E0BA2"/>
    <w:rsid w:val="003E0E18"/>
    <w:rsid w:val="003E0F5E"/>
    <w:rsid w:val="003E1170"/>
    <w:rsid w:val="003E1A80"/>
    <w:rsid w:val="003E1EA2"/>
    <w:rsid w:val="003E28E8"/>
    <w:rsid w:val="003E3553"/>
    <w:rsid w:val="003E4508"/>
    <w:rsid w:val="003E5276"/>
    <w:rsid w:val="003E53E6"/>
    <w:rsid w:val="003E67A1"/>
    <w:rsid w:val="003E79E9"/>
    <w:rsid w:val="003E7B6C"/>
    <w:rsid w:val="003F0158"/>
    <w:rsid w:val="003F05B4"/>
    <w:rsid w:val="003F31C6"/>
    <w:rsid w:val="003F3C20"/>
    <w:rsid w:val="003F43F5"/>
    <w:rsid w:val="003F483C"/>
    <w:rsid w:val="003F4E87"/>
    <w:rsid w:val="003F598C"/>
    <w:rsid w:val="003F5D38"/>
    <w:rsid w:val="003F5FF9"/>
    <w:rsid w:val="003F6D1F"/>
    <w:rsid w:val="00400D31"/>
    <w:rsid w:val="004019EC"/>
    <w:rsid w:val="00402624"/>
    <w:rsid w:val="00402878"/>
    <w:rsid w:val="00406121"/>
    <w:rsid w:val="004061A4"/>
    <w:rsid w:val="0040677A"/>
    <w:rsid w:val="00406910"/>
    <w:rsid w:val="00406948"/>
    <w:rsid w:val="0040703F"/>
    <w:rsid w:val="00407576"/>
    <w:rsid w:val="004102C9"/>
    <w:rsid w:val="00411296"/>
    <w:rsid w:val="00412465"/>
    <w:rsid w:val="00412789"/>
    <w:rsid w:val="00414E6C"/>
    <w:rsid w:val="00414F74"/>
    <w:rsid w:val="00414FEE"/>
    <w:rsid w:val="00416564"/>
    <w:rsid w:val="00416A31"/>
    <w:rsid w:val="00416D76"/>
    <w:rsid w:val="00420106"/>
    <w:rsid w:val="0042016E"/>
    <w:rsid w:val="0042119C"/>
    <w:rsid w:val="004216B4"/>
    <w:rsid w:val="00422360"/>
    <w:rsid w:val="0042304C"/>
    <w:rsid w:val="004241A0"/>
    <w:rsid w:val="004247FB"/>
    <w:rsid w:val="004258E2"/>
    <w:rsid w:val="00425F06"/>
    <w:rsid w:val="004261EA"/>
    <w:rsid w:val="00426649"/>
    <w:rsid w:val="00426AEB"/>
    <w:rsid w:val="00426F68"/>
    <w:rsid w:val="004305D0"/>
    <w:rsid w:val="00431428"/>
    <w:rsid w:val="00431583"/>
    <w:rsid w:val="004315F3"/>
    <w:rsid w:val="00431C03"/>
    <w:rsid w:val="00431EAF"/>
    <w:rsid w:val="004322AD"/>
    <w:rsid w:val="00432D93"/>
    <w:rsid w:val="00432DFA"/>
    <w:rsid w:val="00434782"/>
    <w:rsid w:val="004364D3"/>
    <w:rsid w:val="004374DE"/>
    <w:rsid w:val="00440BE9"/>
    <w:rsid w:val="0044235B"/>
    <w:rsid w:val="00442C5F"/>
    <w:rsid w:val="004430A7"/>
    <w:rsid w:val="00443AD9"/>
    <w:rsid w:val="0044525A"/>
    <w:rsid w:val="00446A46"/>
    <w:rsid w:val="00450A49"/>
    <w:rsid w:val="00454D78"/>
    <w:rsid w:val="00456420"/>
    <w:rsid w:val="00457E90"/>
    <w:rsid w:val="0046381D"/>
    <w:rsid w:val="0046469C"/>
    <w:rsid w:val="00464DFB"/>
    <w:rsid w:val="00465CBC"/>
    <w:rsid w:val="0046712C"/>
    <w:rsid w:val="004709AB"/>
    <w:rsid w:val="00471816"/>
    <w:rsid w:val="0047255B"/>
    <w:rsid w:val="0047408D"/>
    <w:rsid w:val="00475218"/>
    <w:rsid w:val="00475578"/>
    <w:rsid w:val="00481FAE"/>
    <w:rsid w:val="00483A52"/>
    <w:rsid w:val="00483B3B"/>
    <w:rsid w:val="004845DB"/>
    <w:rsid w:val="00484A62"/>
    <w:rsid w:val="00485165"/>
    <w:rsid w:val="00486159"/>
    <w:rsid w:val="00486D5F"/>
    <w:rsid w:val="0048715F"/>
    <w:rsid w:val="00487747"/>
    <w:rsid w:val="00491DD6"/>
    <w:rsid w:val="00494424"/>
    <w:rsid w:val="00494485"/>
    <w:rsid w:val="00494889"/>
    <w:rsid w:val="00495A69"/>
    <w:rsid w:val="00496E0A"/>
    <w:rsid w:val="004A00DE"/>
    <w:rsid w:val="004A1062"/>
    <w:rsid w:val="004A1AD1"/>
    <w:rsid w:val="004A2060"/>
    <w:rsid w:val="004A2A6D"/>
    <w:rsid w:val="004A3342"/>
    <w:rsid w:val="004A360B"/>
    <w:rsid w:val="004A5906"/>
    <w:rsid w:val="004A5970"/>
    <w:rsid w:val="004A5E06"/>
    <w:rsid w:val="004A5E1F"/>
    <w:rsid w:val="004A74F1"/>
    <w:rsid w:val="004A770A"/>
    <w:rsid w:val="004B1619"/>
    <w:rsid w:val="004B1CB5"/>
    <w:rsid w:val="004B212C"/>
    <w:rsid w:val="004B22C1"/>
    <w:rsid w:val="004B33A4"/>
    <w:rsid w:val="004B3598"/>
    <w:rsid w:val="004B45AF"/>
    <w:rsid w:val="004B580F"/>
    <w:rsid w:val="004B5DB3"/>
    <w:rsid w:val="004B605C"/>
    <w:rsid w:val="004B64D5"/>
    <w:rsid w:val="004B6C60"/>
    <w:rsid w:val="004C07D3"/>
    <w:rsid w:val="004C257A"/>
    <w:rsid w:val="004C39A7"/>
    <w:rsid w:val="004C3BBF"/>
    <w:rsid w:val="004C3C6D"/>
    <w:rsid w:val="004C4171"/>
    <w:rsid w:val="004C6500"/>
    <w:rsid w:val="004C6F5D"/>
    <w:rsid w:val="004C7789"/>
    <w:rsid w:val="004D2D48"/>
    <w:rsid w:val="004D34E7"/>
    <w:rsid w:val="004D3AD6"/>
    <w:rsid w:val="004D3D1A"/>
    <w:rsid w:val="004D3F82"/>
    <w:rsid w:val="004D3F87"/>
    <w:rsid w:val="004D40B2"/>
    <w:rsid w:val="004E0841"/>
    <w:rsid w:val="004E2F4F"/>
    <w:rsid w:val="004E46BD"/>
    <w:rsid w:val="004E55BC"/>
    <w:rsid w:val="004E57E3"/>
    <w:rsid w:val="004E5854"/>
    <w:rsid w:val="004E5F89"/>
    <w:rsid w:val="004E69FC"/>
    <w:rsid w:val="004E7CBF"/>
    <w:rsid w:val="004F10F9"/>
    <w:rsid w:val="004F4A34"/>
    <w:rsid w:val="004F4EB7"/>
    <w:rsid w:val="004F531F"/>
    <w:rsid w:val="004F5372"/>
    <w:rsid w:val="004F5C3F"/>
    <w:rsid w:val="004F7522"/>
    <w:rsid w:val="004F7E4B"/>
    <w:rsid w:val="00500C61"/>
    <w:rsid w:val="00503338"/>
    <w:rsid w:val="00503DCB"/>
    <w:rsid w:val="00504F9C"/>
    <w:rsid w:val="00507543"/>
    <w:rsid w:val="005075FE"/>
    <w:rsid w:val="005102D3"/>
    <w:rsid w:val="0051119F"/>
    <w:rsid w:val="005129F2"/>
    <w:rsid w:val="00512F8E"/>
    <w:rsid w:val="00514228"/>
    <w:rsid w:val="00517F68"/>
    <w:rsid w:val="00520B66"/>
    <w:rsid w:val="00520E46"/>
    <w:rsid w:val="0052165E"/>
    <w:rsid w:val="0052182F"/>
    <w:rsid w:val="00522094"/>
    <w:rsid w:val="005243D7"/>
    <w:rsid w:val="0052459D"/>
    <w:rsid w:val="00524774"/>
    <w:rsid w:val="00524FE2"/>
    <w:rsid w:val="00526F57"/>
    <w:rsid w:val="005278AA"/>
    <w:rsid w:val="00527DCA"/>
    <w:rsid w:val="00527E5C"/>
    <w:rsid w:val="0053214E"/>
    <w:rsid w:val="00535A52"/>
    <w:rsid w:val="005416BD"/>
    <w:rsid w:val="00542BDA"/>
    <w:rsid w:val="00542E1A"/>
    <w:rsid w:val="005430DE"/>
    <w:rsid w:val="0054481F"/>
    <w:rsid w:val="00544C4F"/>
    <w:rsid w:val="00545634"/>
    <w:rsid w:val="00546210"/>
    <w:rsid w:val="00546282"/>
    <w:rsid w:val="0054670F"/>
    <w:rsid w:val="00547B2E"/>
    <w:rsid w:val="005505D2"/>
    <w:rsid w:val="00551818"/>
    <w:rsid w:val="00552FC7"/>
    <w:rsid w:val="0055646C"/>
    <w:rsid w:val="00557C0C"/>
    <w:rsid w:val="00561446"/>
    <w:rsid w:val="00563541"/>
    <w:rsid w:val="00563694"/>
    <w:rsid w:val="00564284"/>
    <w:rsid w:val="00567750"/>
    <w:rsid w:val="00567927"/>
    <w:rsid w:val="00567D28"/>
    <w:rsid w:val="0057077D"/>
    <w:rsid w:val="005710B5"/>
    <w:rsid w:val="00571860"/>
    <w:rsid w:val="00571E2C"/>
    <w:rsid w:val="00572DFC"/>
    <w:rsid w:val="00573674"/>
    <w:rsid w:val="0057391B"/>
    <w:rsid w:val="0057420D"/>
    <w:rsid w:val="00574229"/>
    <w:rsid w:val="00574562"/>
    <w:rsid w:val="00574DC8"/>
    <w:rsid w:val="00575FBD"/>
    <w:rsid w:val="00580DFC"/>
    <w:rsid w:val="00581354"/>
    <w:rsid w:val="0058191C"/>
    <w:rsid w:val="005838A8"/>
    <w:rsid w:val="00585074"/>
    <w:rsid w:val="00585C4B"/>
    <w:rsid w:val="00585E3D"/>
    <w:rsid w:val="00591852"/>
    <w:rsid w:val="00592605"/>
    <w:rsid w:val="00593801"/>
    <w:rsid w:val="00594114"/>
    <w:rsid w:val="005941AF"/>
    <w:rsid w:val="005944D5"/>
    <w:rsid w:val="0059471B"/>
    <w:rsid w:val="00594F2F"/>
    <w:rsid w:val="00596357"/>
    <w:rsid w:val="0059735A"/>
    <w:rsid w:val="00597A66"/>
    <w:rsid w:val="005A07B1"/>
    <w:rsid w:val="005A087D"/>
    <w:rsid w:val="005A0C6A"/>
    <w:rsid w:val="005A0F9E"/>
    <w:rsid w:val="005A2466"/>
    <w:rsid w:val="005A5785"/>
    <w:rsid w:val="005A613E"/>
    <w:rsid w:val="005A61F0"/>
    <w:rsid w:val="005A693F"/>
    <w:rsid w:val="005A72DD"/>
    <w:rsid w:val="005B0964"/>
    <w:rsid w:val="005B1A12"/>
    <w:rsid w:val="005B1EFE"/>
    <w:rsid w:val="005B31D8"/>
    <w:rsid w:val="005B364A"/>
    <w:rsid w:val="005B47C4"/>
    <w:rsid w:val="005B5936"/>
    <w:rsid w:val="005B68D8"/>
    <w:rsid w:val="005B728E"/>
    <w:rsid w:val="005B76E2"/>
    <w:rsid w:val="005C072D"/>
    <w:rsid w:val="005C0ABE"/>
    <w:rsid w:val="005C0AD6"/>
    <w:rsid w:val="005C27C2"/>
    <w:rsid w:val="005C2E75"/>
    <w:rsid w:val="005C31C2"/>
    <w:rsid w:val="005C3BE9"/>
    <w:rsid w:val="005C41D9"/>
    <w:rsid w:val="005C4AA7"/>
    <w:rsid w:val="005C52A9"/>
    <w:rsid w:val="005C566B"/>
    <w:rsid w:val="005C6BF8"/>
    <w:rsid w:val="005C754F"/>
    <w:rsid w:val="005D164F"/>
    <w:rsid w:val="005D2298"/>
    <w:rsid w:val="005D2550"/>
    <w:rsid w:val="005D459F"/>
    <w:rsid w:val="005D4DE4"/>
    <w:rsid w:val="005D5467"/>
    <w:rsid w:val="005D6CD5"/>
    <w:rsid w:val="005D70E6"/>
    <w:rsid w:val="005E0335"/>
    <w:rsid w:val="005E03B0"/>
    <w:rsid w:val="005E135E"/>
    <w:rsid w:val="005E2864"/>
    <w:rsid w:val="005E2E2D"/>
    <w:rsid w:val="005E43F2"/>
    <w:rsid w:val="005E46DB"/>
    <w:rsid w:val="005E4B04"/>
    <w:rsid w:val="005E6B75"/>
    <w:rsid w:val="005E73B5"/>
    <w:rsid w:val="005E7F24"/>
    <w:rsid w:val="005F00CE"/>
    <w:rsid w:val="005F025B"/>
    <w:rsid w:val="005F0F29"/>
    <w:rsid w:val="005F1361"/>
    <w:rsid w:val="005F370F"/>
    <w:rsid w:val="005F3A51"/>
    <w:rsid w:val="006003DC"/>
    <w:rsid w:val="00602946"/>
    <w:rsid w:val="006034C5"/>
    <w:rsid w:val="00603705"/>
    <w:rsid w:val="006077D1"/>
    <w:rsid w:val="00611364"/>
    <w:rsid w:val="00611496"/>
    <w:rsid w:val="006119ED"/>
    <w:rsid w:val="00612CEE"/>
    <w:rsid w:val="00613794"/>
    <w:rsid w:val="006159BC"/>
    <w:rsid w:val="0061736B"/>
    <w:rsid w:val="00617515"/>
    <w:rsid w:val="00617BD7"/>
    <w:rsid w:val="00617F80"/>
    <w:rsid w:val="006221F2"/>
    <w:rsid w:val="00622E77"/>
    <w:rsid w:val="00623CB6"/>
    <w:rsid w:val="006269A0"/>
    <w:rsid w:val="006271BF"/>
    <w:rsid w:val="00627452"/>
    <w:rsid w:val="006320B7"/>
    <w:rsid w:val="006323C5"/>
    <w:rsid w:val="0063357F"/>
    <w:rsid w:val="00634034"/>
    <w:rsid w:val="00636802"/>
    <w:rsid w:val="00636E7B"/>
    <w:rsid w:val="00637C93"/>
    <w:rsid w:val="00637FC2"/>
    <w:rsid w:val="00637FCE"/>
    <w:rsid w:val="00642596"/>
    <w:rsid w:val="0064348F"/>
    <w:rsid w:val="006434BD"/>
    <w:rsid w:val="00643906"/>
    <w:rsid w:val="00645085"/>
    <w:rsid w:val="00646A58"/>
    <w:rsid w:val="006470D2"/>
    <w:rsid w:val="0064759C"/>
    <w:rsid w:val="00650672"/>
    <w:rsid w:val="00650875"/>
    <w:rsid w:val="00650EA7"/>
    <w:rsid w:val="00651A8A"/>
    <w:rsid w:val="0065210D"/>
    <w:rsid w:val="00652530"/>
    <w:rsid w:val="00653037"/>
    <w:rsid w:val="00654243"/>
    <w:rsid w:val="00655DB4"/>
    <w:rsid w:val="0065628A"/>
    <w:rsid w:val="00656537"/>
    <w:rsid w:val="00656F16"/>
    <w:rsid w:val="00657D00"/>
    <w:rsid w:val="00660714"/>
    <w:rsid w:val="00660879"/>
    <w:rsid w:val="006609DB"/>
    <w:rsid w:val="006611E3"/>
    <w:rsid w:val="006616BF"/>
    <w:rsid w:val="00662165"/>
    <w:rsid w:val="006625A7"/>
    <w:rsid w:val="00664980"/>
    <w:rsid w:val="00664A0C"/>
    <w:rsid w:val="0066613E"/>
    <w:rsid w:val="00670D0B"/>
    <w:rsid w:val="00670DA5"/>
    <w:rsid w:val="00672327"/>
    <w:rsid w:val="00672B40"/>
    <w:rsid w:val="006735C9"/>
    <w:rsid w:val="006741CF"/>
    <w:rsid w:val="006761B0"/>
    <w:rsid w:val="00676550"/>
    <w:rsid w:val="006766A0"/>
    <w:rsid w:val="0067696E"/>
    <w:rsid w:val="00676CE8"/>
    <w:rsid w:val="0067772C"/>
    <w:rsid w:val="00681D4A"/>
    <w:rsid w:val="006823D3"/>
    <w:rsid w:val="0068384D"/>
    <w:rsid w:val="006838F9"/>
    <w:rsid w:val="00685AD8"/>
    <w:rsid w:val="00685C8A"/>
    <w:rsid w:val="0068653D"/>
    <w:rsid w:val="00686DE5"/>
    <w:rsid w:val="00687441"/>
    <w:rsid w:val="00691312"/>
    <w:rsid w:val="006919A5"/>
    <w:rsid w:val="006919CB"/>
    <w:rsid w:val="00692B04"/>
    <w:rsid w:val="00693DEF"/>
    <w:rsid w:val="006953C5"/>
    <w:rsid w:val="006967D3"/>
    <w:rsid w:val="00696FCD"/>
    <w:rsid w:val="00697405"/>
    <w:rsid w:val="0069742F"/>
    <w:rsid w:val="006A03C0"/>
    <w:rsid w:val="006A260D"/>
    <w:rsid w:val="006A354E"/>
    <w:rsid w:val="006A3BC9"/>
    <w:rsid w:val="006A4C4D"/>
    <w:rsid w:val="006A4F16"/>
    <w:rsid w:val="006A53C4"/>
    <w:rsid w:val="006A5F1F"/>
    <w:rsid w:val="006A69DF"/>
    <w:rsid w:val="006A704F"/>
    <w:rsid w:val="006B0513"/>
    <w:rsid w:val="006B1096"/>
    <w:rsid w:val="006B1DE8"/>
    <w:rsid w:val="006B32E2"/>
    <w:rsid w:val="006B373B"/>
    <w:rsid w:val="006B6B47"/>
    <w:rsid w:val="006B7AF3"/>
    <w:rsid w:val="006C1159"/>
    <w:rsid w:val="006C2E6B"/>
    <w:rsid w:val="006C2EBE"/>
    <w:rsid w:val="006C30A9"/>
    <w:rsid w:val="006C31DD"/>
    <w:rsid w:val="006C33F9"/>
    <w:rsid w:val="006C65A6"/>
    <w:rsid w:val="006C66FE"/>
    <w:rsid w:val="006C690B"/>
    <w:rsid w:val="006C6C9D"/>
    <w:rsid w:val="006C6CC0"/>
    <w:rsid w:val="006C7E59"/>
    <w:rsid w:val="006C7E7E"/>
    <w:rsid w:val="006D0117"/>
    <w:rsid w:val="006D0AEA"/>
    <w:rsid w:val="006D10A7"/>
    <w:rsid w:val="006D1D48"/>
    <w:rsid w:val="006D20AB"/>
    <w:rsid w:val="006D270A"/>
    <w:rsid w:val="006D302B"/>
    <w:rsid w:val="006D3864"/>
    <w:rsid w:val="006D3E80"/>
    <w:rsid w:val="006D478D"/>
    <w:rsid w:val="006D49D3"/>
    <w:rsid w:val="006D6A1D"/>
    <w:rsid w:val="006D7501"/>
    <w:rsid w:val="006D7918"/>
    <w:rsid w:val="006E01CD"/>
    <w:rsid w:val="006E129A"/>
    <w:rsid w:val="006E1F27"/>
    <w:rsid w:val="006E2037"/>
    <w:rsid w:val="006E4CB5"/>
    <w:rsid w:val="006E507A"/>
    <w:rsid w:val="006E5731"/>
    <w:rsid w:val="006E5A2C"/>
    <w:rsid w:val="006E6F26"/>
    <w:rsid w:val="006E70E9"/>
    <w:rsid w:val="006E7F7D"/>
    <w:rsid w:val="006F0979"/>
    <w:rsid w:val="006F1426"/>
    <w:rsid w:val="006F18B6"/>
    <w:rsid w:val="006F1FD1"/>
    <w:rsid w:val="006F271C"/>
    <w:rsid w:val="006F2829"/>
    <w:rsid w:val="006F37A4"/>
    <w:rsid w:val="006F52F0"/>
    <w:rsid w:val="006F5D04"/>
    <w:rsid w:val="006F5EA3"/>
    <w:rsid w:val="006F7B08"/>
    <w:rsid w:val="00700CFE"/>
    <w:rsid w:val="007013EE"/>
    <w:rsid w:val="00701D0F"/>
    <w:rsid w:val="00702D8F"/>
    <w:rsid w:val="007046BC"/>
    <w:rsid w:val="00704792"/>
    <w:rsid w:val="00705268"/>
    <w:rsid w:val="00705AF8"/>
    <w:rsid w:val="00706C9E"/>
    <w:rsid w:val="007105A9"/>
    <w:rsid w:val="00710AF9"/>
    <w:rsid w:val="007124F9"/>
    <w:rsid w:val="00712B23"/>
    <w:rsid w:val="007138EA"/>
    <w:rsid w:val="00713989"/>
    <w:rsid w:val="00714C25"/>
    <w:rsid w:val="0071720D"/>
    <w:rsid w:val="00720318"/>
    <w:rsid w:val="0072082B"/>
    <w:rsid w:val="00720E9B"/>
    <w:rsid w:val="00721055"/>
    <w:rsid w:val="00721226"/>
    <w:rsid w:val="00723DE0"/>
    <w:rsid w:val="00725FEB"/>
    <w:rsid w:val="00726A4F"/>
    <w:rsid w:val="00726D8E"/>
    <w:rsid w:val="00726DB6"/>
    <w:rsid w:val="00727C98"/>
    <w:rsid w:val="00727FFB"/>
    <w:rsid w:val="007301FD"/>
    <w:rsid w:val="00731BE9"/>
    <w:rsid w:val="0073329C"/>
    <w:rsid w:val="00735A13"/>
    <w:rsid w:val="00735E21"/>
    <w:rsid w:val="00735E90"/>
    <w:rsid w:val="007377FE"/>
    <w:rsid w:val="00742065"/>
    <w:rsid w:val="00742BDB"/>
    <w:rsid w:val="00743174"/>
    <w:rsid w:val="00744839"/>
    <w:rsid w:val="007448AF"/>
    <w:rsid w:val="00746413"/>
    <w:rsid w:val="007472CC"/>
    <w:rsid w:val="00750018"/>
    <w:rsid w:val="007500C7"/>
    <w:rsid w:val="00752A49"/>
    <w:rsid w:val="00753C26"/>
    <w:rsid w:val="007557A2"/>
    <w:rsid w:val="007558CE"/>
    <w:rsid w:val="007573B1"/>
    <w:rsid w:val="00757B48"/>
    <w:rsid w:val="00760744"/>
    <w:rsid w:val="00760D65"/>
    <w:rsid w:val="00760FDA"/>
    <w:rsid w:val="0076171D"/>
    <w:rsid w:val="007617CF"/>
    <w:rsid w:val="007617FD"/>
    <w:rsid w:val="00762172"/>
    <w:rsid w:val="00763E6B"/>
    <w:rsid w:val="00764125"/>
    <w:rsid w:val="0076446C"/>
    <w:rsid w:val="00765480"/>
    <w:rsid w:val="00766ABB"/>
    <w:rsid w:val="00766D0D"/>
    <w:rsid w:val="00767EB9"/>
    <w:rsid w:val="0077007B"/>
    <w:rsid w:val="0077083D"/>
    <w:rsid w:val="0077086F"/>
    <w:rsid w:val="00770E00"/>
    <w:rsid w:val="00771088"/>
    <w:rsid w:val="00771F15"/>
    <w:rsid w:val="0077262E"/>
    <w:rsid w:val="00772773"/>
    <w:rsid w:val="0077487E"/>
    <w:rsid w:val="00776B1D"/>
    <w:rsid w:val="00776BCC"/>
    <w:rsid w:val="00776C0E"/>
    <w:rsid w:val="00776DBB"/>
    <w:rsid w:val="00782C02"/>
    <w:rsid w:val="00782CCB"/>
    <w:rsid w:val="00782DC1"/>
    <w:rsid w:val="00782F45"/>
    <w:rsid w:val="00783AAB"/>
    <w:rsid w:val="0078429E"/>
    <w:rsid w:val="00785105"/>
    <w:rsid w:val="00785DE4"/>
    <w:rsid w:val="00786759"/>
    <w:rsid w:val="00790232"/>
    <w:rsid w:val="0079145D"/>
    <w:rsid w:val="0079155D"/>
    <w:rsid w:val="00792CE0"/>
    <w:rsid w:val="00793AFE"/>
    <w:rsid w:val="00795B29"/>
    <w:rsid w:val="0079609F"/>
    <w:rsid w:val="00796140"/>
    <w:rsid w:val="00796A9E"/>
    <w:rsid w:val="007971A4"/>
    <w:rsid w:val="007A13C9"/>
    <w:rsid w:val="007A2F8B"/>
    <w:rsid w:val="007A358A"/>
    <w:rsid w:val="007A7234"/>
    <w:rsid w:val="007A7734"/>
    <w:rsid w:val="007A7A19"/>
    <w:rsid w:val="007B0269"/>
    <w:rsid w:val="007B07A0"/>
    <w:rsid w:val="007B0B0E"/>
    <w:rsid w:val="007B1169"/>
    <w:rsid w:val="007B2954"/>
    <w:rsid w:val="007B29C2"/>
    <w:rsid w:val="007B3501"/>
    <w:rsid w:val="007B409E"/>
    <w:rsid w:val="007B54D2"/>
    <w:rsid w:val="007C0E2F"/>
    <w:rsid w:val="007C1956"/>
    <w:rsid w:val="007C470C"/>
    <w:rsid w:val="007C5050"/>
    <w:rsid w:val="007C53B4"/>
    <w:rsid w:val="007C57CC"/>
    <w:rsid w:val="007D0255"/>
    <w:rsid w:val="007D0362"/>
    <w:rsid w:val="007D09C9"/>
    <w:rsid w:val="007D1B59"/>
    <w:rsid w:val="007D1F83"/>
    <w:rsid w:val="007D2623"/>
    <w:rsid w:val="007D374F"/>
    <w:rsid w:val="007D4E82"/>
    <w:rsid w:val="007D679A"/>
    <w:rsid w:val="007D6C5E"/>
    <w:rsid w:val="007D7BA5"/>
    <w:rsid w:val="007E002C"/>
    <w:rsid w:val="007E0495"/>
    <w:rsid w:val="007E0B2D"/>
    <w:rsid w:val="007E2763"/>
    <w:rsid w:val="007E2BB3"/>
    <w:rsid w:val="007E2C5E"/>
    <w:rsid w:val="007E333C"/>
    <w:rsid w:val="007E450C"/>
    <w:rsid w:val="007E45F6"/>
    <w:rsid w:val="007E56D6"/>
    <w:rsid w:val="007E6280"/>
    <w:rsid w:val="007F0D1D"/>
    <w:rsid w:val="007F2151"/>
    <w:rsid w:val="007F284C"/>
    <w:rsid w:val="007F2FBC"/>
    <w:rsid w:val="007F4F69"/>
    <w:rsid w:val="007F4FCB"/>
    <w:rsid w:val="007F5B3B"/>
    <w:rsid w:val="007F5C71"/>
    <w:rsid w:val="007F60C0"/>
    <w:rsid w:val="007F63B4"/>
    <w:rsid w:val="007F672A"/>
    <w:rsid w:val="00800136"/>
    <w:rsid w:val="00803F1B"/>
    <w:rsid w:val="00804CD6"/>
    <w:rsid w:val="00805076"/>
    <w:rsid w:val="008058B2"/>
    <w:rsid w:val="00806154"/>
    <w:rsid w:val="008062D4"/>
    <w:rsid w:val="00806FCF"/>
    <w:rsid w:val="00807A27"/>
    <w:rsid w:val="00810901"/>
    <w:rsid w:val="008123F3"/>
    <w:rsid w:val="00812C44"/>
    <w:rsid w:val="00815112"/>
    <w:rsid w:val="008170BA"/>
    <w:rsid w:val="00817166"/>
    <w:rsid w:val="0081794D"/>
    <w:rsid w:val="008179BA"/>
    <w:rsid w:val="00820224"/>
    <w:rsid w:val="008206B4"/>
    <w:rsid w:val="00820E2F"/>
    <w:rsid w:val="00820ED2"/>
    <w:rsid w:val="008218B8"/>
    <w:rsid w:val="008219F7"/>
    <w:rsid w:val="00822C0F"/>
    <w:rsid w:val="00823565"/>
    <w:rsid w:val="00824679"/>
    <w:rsid w:val="00824D88"/>
    <w:rsid w:val="00825A10"/>
    <w:rsid w:val="00825DFC"/>
    <w:rsid w:val="00826648"/>
    <w:rsid w:val="0082687A"/>
    <w:rsid w:val="00826BCF"/>
    <w:rsid w:val="00827B08"/>
    <w:rsid w:val="00827B8B"/>
    <w:rsid w:val="0083062F"/>
    <w:rsid w:val="00832962"/>
    <w:rsid w:val="00834B0A"/>
    <w:rsid w:val="00835D3F"/>
    <w:rsid w:val="00836526"/>
    <w:rsid w:val="00836846"/>
    <w:rsid w:val="00836E99"/>
    <w:rsid w:val="00837EB3"/>
    <w:rsid w:val="008405E0"/>
    <w:rsid w:val="00840A37"/>
    <w:rsid w:val="00841F4F"/>
    <w:rsid w:val="00843AE9"/>
    <w:rsid w:val="008455EF"/>
    <w:rsid w:val="0084599D"/>
    <w:rsid w:val="008504FE"/>
    <w:rsid w:val="008506C5"/>
    <w:rsid w:val="00851019"/>
    <w:rsid w:val="008513A3"/>
    <w:rsid w:val="00853854"/>
    <w:rsid w:val="00853D06"/>
    <w:rsid w:val="00853DE2"/>
    <w:rsid w:val="0085662D"/>
    <w:rsid w:val="008575CC"/>
    <w:rsid w:val="0086071E"/>
    <w:rsid w:val="00860C8B"/>
    <w:rsid w:val="0086145C"/>
    <w:rsid w:val="00862178"/>
    <w:rsid w:val="00862F6E"/>
    <w:rsid w:val="00867445"/>
    <w:rsid w:val="008679A8"/>
    <w:rsid w:val="00870309"/>
    <w:rsid w:val="00870F87"/>
    <w:rsid w:val="008729D5"/>
    <w:rsid w:val="00873EFE"/>
    <w:rsid w:val="00874B39"/>
    <w:rsid w:val="00876402"/>
    <w:rsid w:val="00876432"/>
    <w:rsid w:val="00876444"/>
    <w:rsid w:val="00876999"/>
    <w:rsid w:val="00877381"/>
    <w:rsid w:val="008778B6"/>
    <w:rsid w:val="00877E60"/>
    <w:rsid w:val="008815B0"/>
    <w:rsid w:val="008826AB"/>
    <w:rsid w:val="0088374F"/>
    <w:rsid w:val="0088452E"/>
    <w:rsid w:val="00884D0F"/>
    <w:rsid w:val="00884E29"/>
    <w:rsid w:val="00885349"/>
    <w:rsid w:val="00886B83"/>
    <w:rsid w:val="00890790"/>
    <w:rsid w:val="00891726"/>
    <w:rsid w:val="00891C9F"/>
    <w:rsid w:val="00892C96"/>
    <w:rsid w:val="00892E4D"/>
    <w:rsid w:val="00894071"/>
    <w:rsid w:val="0089488D"/>
    <w:rsid w:val="008948A1"/>
    <w:rsid w:val="00895581"/>
    <w:rsid w:val="00897385"/>
    <w:rsid w:val="008A0DC1"/>
    <w:rsid w:val="008A18F0"/>
    <w:rsid w:val="008A1BA0"/>
    <w:rsid w:val="008A38CF"/>
    <w:rsid w:val="008A5CE2"/>
    <w:rsid w:val="008A7CE7"/>
    <w:rsid w:val="008A7EC6"/>
    <w:rsid w:val="008B09B5"/>
    <w:rsid w:val="008B13E3"/>
    <w:rsid w:val="008B169F"/>
    <w:rsid w:val="008B205A"/>
    <w:rsid w:val="008B29AC"/>
    <w:rsid w:val="008B495B"/>
    <w:rsid w:val="008B4D67"/>
    <w:rsid w:val="008B4E43"/>
    <w:rsid w:val="008B5927"/>
    <w:rsid w:val="008B5BD8"/>
    <w:rsid w:val="008B6536"/>
    <w:rsid w:val="008B7ACB"/>
    <w:rsid w:val="008C180E"/>
    <w:rsid w:val="008C1C92"/>
    <w:rsid w:val="008C298D"/>
    <w:rsid w:val="008C379E"/>
    <w:rsid w:val="008C3BC1"/>
    <w:rsid w:val="008C687E"/>
    <w:rsid w:val="008C6A72"/>
    <w:rsid w:val="008C741D"/>
    <w:rsid w:val="008D0B2C"/>
    <w:rsid w:val="008D0BD0"/>
    <w:rsid w:val="008D1ED2"/>
    <w:rsid w:val="008D2FBA"/>
    <w:rsid w:val="008D6DDF"/>
    <w:rsid w:val="008D710E"/>
    <w:rsid w:val="008D729E"/>
    <w:rsid w:val="008E0349"/>
    <w:rsid w:val="008E329C"/>
    <w:rsid w:val="008E6135"/>
    <w:rsid w:val="008E62B6"/>
    <w:rsid w:val="008E7845"/>
    <w:rsid w:val="008F10B9"/>
    <w:rsid w:val="008F17E3"/>
    <w:rsid w:val="008F500B"/>
    <w:rsid w:val="008F5672"/>
    <w:rsid w:val="008F7452"/>
    <w:rsid w:val="008F7EB3"/>
    <w:rsid w:val="00901D57"/>
    <w:rsid w:val="00902EBD"/>
    <w:rsid w:val="0090447E"/>
    <w:rsid w:val="00904ABF"/>
    <w:rsid w:val="00905583"/>
    <w:rsid w:val="00905B9A"/>
    <w:rsid w:val="0091005D"/>
    <w:rsid w:val="00912B75"/>
    <w:rsid w:val="009130C3"/>
    <w:rsid w:val="00914264"/>
    <w:rsid w:val="00914F70"/>
    <w:rsid w:val="00915B5F"/>
    <w:rsid w:val="00915FD5"/>
    <w:rsid w:val="009174E3"/>
    <w:rsid w:val="0092069B"/>
    <w:rsid w:val="00920BBA"/>
    <w:rsid w:val="0092271F"/>
    <w:rsid w:val="0092429A"/>
    <w:rsid w:val="0092574E"/>
    <w:rsid w:val="00925E47"/>
    <w:rsid w:val="009264E2"/>
    <w:rsid w:val="0092707F"/>
    <w:rsid w:val="009277CE"/>
    <w:rsid w:val="00927F1C"/>
    <w:rsid w:val="009301FA"/>
    <w:rsid w:val="00930C4F"/>
    <w:rsid w:val="00930DF2"/>
    <w:rsid w:val="0093214A"/>
    <w:rsid w:val="00932D76"/>
    <w:rsid w:val="00933C64"/>
    <w:rsid w:val="0093443A"/>
    <w:rsid w:val="00934656"/>
    <w:rsid w:val="0093509B"/>
    <w:rsid w:val="009359C6"/>
    <w:rsid w:val="00935F96"/>
    <w:rsid w:val="00936250"/>
    <w:rsid w:val="00936935"/>
    <w:rsid w:val="00937821"/>
    <w:rsid w:val="00937B23"/>
    <w:rsid w:val="009414C5"/>
    <w:rsid w:val="00942A63"/>
    <w:rsid w:val="0094537A"/>
    <w:rsid w:val="00946931"/>
    <w:rsid w:val="00946DF5"/>
    <w:rsid w:val="00947554"/>
    <w:rsid w:val="00947A13"/>
    <w:rsid w:val="00950495"/>
    <w:rsid w:val="00951499"/>
    <w:rsid w:val="009516D6"/>
    <w:rsid w:val="009518E5"/>
    <w:rsid w:val="00952357"/>
    <w:rsid w:val="00952743"/>
    <w:rsid w:val="00952EFA"/>
    <w:rsid w:val="0095357F"/>
    <w:rsid w:val="0095381C"/>
    <w:rsid w:val="00953D2E"/>
    <w:rsid w:val="0095456B"/>
    <w:rsid w:val="00955490"/>
    <w:rsid w:val="00956DF9"/>
    <w:rsid w:val="009575E0"/>
    <w:rsid w:val="009603CC"/>
    <w:rsid w:val="00960EBE"/>
    <w:rsid w:val="00961276"/>
    <w:rsid w:val="009614B4"/>
    <w:rsid w:val="00961710"/>
    <w:rsid w:val="00961EC5"/>
    <w:rsid w:val="009637C6"/>
    <w:rsid w:val="00964BA7"/>
    <w:rsid w:val="00965214"/>
    <w:rsid w:val="00966613"/>
    <w:rsid w:val="0096709B"/>
    <w:rsid w:val="00967E3E"/>
    <w:rsid w:val="00970F50"/>
    <w:rsid w:val="00971785"/>
    <w:rsid w:val="0097299C"/>
    <w:rsid w:val="009732D6"/>
    <w:rsid w:val="009748D0"/>
    <w:rsid w:val="009748E8"/>
    <w:rsid w:val="0097537D"/>
    <w:rsid w:val="00975856"/>
    <w:rsid w:val="00975A4A"/>
    <w:rsid w:val="00977F6C"/>
    <w:rsid w:val="009806CE"/>
    <w:rsid w:val="00981AB1"/>
    <w:rsid w:val="00982446"/>
    <w:rsid w:val="0098286A"/>
    <w:rsid w:val="00984E3C"/>
    <w:rsid w:val="00984F62"/>
    <w:rsid w:val="00986AD6"/>
    <w:rsid w:val="00986B72"/>
    <w:rsid w:val="009871A7"/>
    <w:rsid w:val="00987973"/>
    <w:rsid w:val="009901CA"/>
    <w:rsid w:val="0099040C"/>
    <w:rsid w:val="009915CB"/>
    <w:rsid w:val="00991AA9"/>
    <w:rsid w:val="009930FE"/>
    <w:rsid w:val="009946FB"/>
    <w:rsid w:val="00994A1B"/>
    <w:rsid w:val="009A04A5"/>
    <w:rsid w:val="009A1611"/>
    <w:rsid w:val="009A17EB"/>
    <w:rsid w:val="009A1BA0"/>
    <w:rsid w:val="009A1C0C"/>
    <w:rsid w:val="009A22C4"/>
    <w:rsid w:val="009A3118"/>
    <w:rsid w:val="009A365E"/>
    <w:rsid w:val="009A3FF2"/>
    <w:rsid w:val="009A4768"/>
    <w:rsid w:val="009A651B"/>
    <w:rsid w:val="009B0146"/>
    <w:rsid w:val="009B1424"/>
    <w:rsid w:val="009B1557"/>
    <w:rsid w:val="009B3662"/>
    <w:rsid w:val="009B384C"/>
    <w:rsid w:val="009B461A"/>
    <w:rsid w:val="009B55E8"/>
    <w:rsid w:val="009B5D56"/>
    <w:rsid w:val="009B7DE1"/>
    <w:rsid w:val="009C1409"/>
    <w:rsid w:val="009C2092"/>
    <w:rsid w:val="009C2948"/>
    <w:rsid w:val="009C2F16"/>
    <w:rsid w:val="009C442D"/>
    <w:rsid w:val="009C4BB5"/>
    <w:rsid w:val="009C7A39"/>
    <w:rsid w:val="009C7DF9"/>
    <w:rsid w:val="009D1257"/>
    <w:rsid w:val="009D2BFB"/>
    <w:rsid w:val="009D2DA3"/>
    <w:rsid w:val="009D2EE7"/>
    <w:rsid w:val="009D3CF5"/>
    <w:rsid w:val="009D3DA7"/>
    <w:rsid w:val="009D45BB"/>
    <w:rsid w:val="009D46A5"/>
    <w:rsid w:val="009D49B1"/>
    <w:rsid w:val="009D51AB"/>
    <w:rsid w:val="009D5AB4"/>
    <w:rsid w:val="009D5ACF"/>
    <w:rsid w:val="009D5DE0"/>
    <w:rsid w:val="009D6C9B"/>
    <w:rsid w:val="009D77DB"/>
    <w:rsid w:val="009D78B9"/>
    <w:rsid w:val="009E0554"/>
    <w:rsid w:val="009E17AE"/>
    <w:rsid w:val="009E1911"/>
    <w:rsid w:val="009E1CB0"/>
    <w:rsid w:val="009E1CD4"/>
    <w:rsid w:val="009E29FA"/>
    <w:rsid w:val="009E3BAC"/>
    <w:rsid w:val="009E5A5F"/>
    <w:rsid w:val="009E76C2"/>
    <w:rsid w:val="009F0784"/>
    <w:rsid w:val="009F0C5A"/>
    <w:rsid w:val="009F128C"/>
    <w:rsid w:val="009F18A2"/>
    <w:rsid w:val="009F235F"/>
    <w:rsid w:val="009F301F"/>
    <w:rsid w:val="009F3422"/>
    <w:rsid w:val="009F43C9"/>
    <w:rsid w:val="009F4EFA"/>
    <w:rsid w:val="009F4F06"/>
    <w:rsid w:val="009F6F3A"/>
    <w:rsid w:val="009F6F5A"/>
    <w:rsid w:val="009F79A6"/>
    <w:rsid w:val="009F7E69"/>
    <w:rsid w:val="00A0055D"/>
    <w:rsid w:val="00A01FF3"/>
    <w:rsid w:val="00A02A5D"/>
    <w:rsid w:val="00A05B83"/>
    <w:rsid w:val="00A05F97"/>
    <w:rsid w:val="00A06E62"/>
    <w:rsid w:val="00A07707"/>
    <w:rsid w:val="00A07CEA"/>
    <w:rsid w:val="00A1049A"/>
    <w:rsid w:val="00A107B8"/>
    <w:rsid w:val="00A11256"/>
    <w:rsid w:val="00A118FD"/>
    <w:rsid w:val="00A11EB8"/>
    <w:rsid w:val="00A142CF"/>
    <w:rsid w:val="00A1456D"/>
    <w:rsid w:val="00A150BA"/>
    <w:rsid w:val="00A156DA"/>
    <w:rsid w:val="00A15E79"/>
    <w:rsid w:val="00A16C5D"/>
    <w:rsid w:val="00A17215"/>
    <w:rsid w:val="00A17F7F"/>
    <w:rsid w:val="00A20626"/>
    <w:rsid w:val="00A23D66"/>
    <w:rsid w:val="00A248FC"/>
    <w:rsid w:val="00A258CA"/>
    <w:rsid w:val="00A26626"/>
    <w:rsid w:val="00A2787A"/>
    <w:rsid w:val="00A304DF"/>
    <w:rsid w:val="00A3084E"/>
    <w:rsid w:val="00A30AD9"/>
    <w:rsid w:val="00A33E54"/>
    <w:rsid w:val="00A3483B"/>
    <w:rsid w:val="00A352F0"/>
    <w:rsid w:val="00A354A7"/>
    <w:rsid w:val="00A360F8"/>
    <w:rsid w:val="00A36392"/>
    <w:rsid w:val="00A36C92"/>
    <w:rsid w:val="00A36E94"/>
    <w:rsid w:val="00A37AB9"/>
    <w:rsid w:val="00A40B0E"/>
    <w:rsid w:val="00A41A24"/>
    <w:rsid w:val="00A439A6"/>
    <w:rsid w:val="00A44113"/>
    <w:rsid w:val="00A446FF"/>
    <w:rsid w:val="00A44F3D"/>
    <w:rsid w:val="00A45099"/>
    <w:rsid w:val="00A45D57"/>
    <w:rsid w:val="00A46DA0"/>
    <w:rsid w:val="00A46E09"/>
    <w:rsid w:val="00A513B5"/>
    <w:rsid w:val="00A52493"/>
    <w:rsid w:val="00A526C2"/>
    <w:rsid w:val="00A52851"/>
    <w:rsid w:val="00A53A60"/>
    <w:rsid w:val="00A542B0"/>
    <w:rsid w:val="00A54344"/>
    <w:rsid w:val="00A5439B"/>
    <w:rsid w:val="00A54944"/>
    <w:rsid w:val="00A562A1"/>
    <w:rsid w:val="00A569DE"/>
    <w:rsid w:val="00A5784F"/>
    <w:rsid w:val="00A579C7"/>
    <w:rsid w:val="00A60793"/>
    <w:rsid w:val="00A61820"/>
    <w:rsid w:val="00A61D2D"/>
    <w:rsid w:val="00A6513D"/>
    <w:rsid w:val="00A65CD9"/>
    <w:rsid w:val="00A67361"/>
    <w:rsid w:val="00A67BEA"/>
    <w:rsid w:val="00A67E04"/>
    <w:rsid w:val="00A67EC4"/>
    <w:rsid w:val="00A70083"/>
    <w:rsid w:val="00A7038E"/>
    <w:rsid w:val="00A70447"/>
    <w:rsid w:val="00A70760"/>
    <w:rsid w:val="00A72586"/>
    <w:rsid w:val="00A72658"/>
    <w:rsid w:val="00A729DD"/>
    <w:rsid w:val="00A72A19"/>
    <w:rsid w:val="00A733CB"/>
    <w:rsid w:val="00A7348F"/>
    <w:rsid w:val="00A73631"/>
    <w:rsid w:val="00A74382"/>
    <w:rsid w:val="00A76B28"/>
    <w:rsid w:val="00A80D67"/>
    <w:rsid w:val="00A829E6"/>
    <w:rsid w:val="00A82C3F"/>
    <w:rsid w:val="00A834AE"/>
    <w:rsid w:val="00A8381C"/>
    <w:rsid w:val="00A8393B"/>
    <w:rsid w:val="00A85B17"/>
    <w:rsid w:val="00A862C2"/>
    <w:rsid w:val="00A87C05"/>
    <w:rsid w:val="00A93C4D"/>
    <w:rsid w:val="00A94313"/>
    <w:rsid w:val="00A956A0"/>
    <w:rsid w:val="00A9624E"/>
    <w:rsid w:val="00A96310"/>
    <w:rsid w:val="00A96E6D"/>
    <w:rsid w:val="00AA1F4F"/>
    <w:rsid w:val="00AA2B43"/>
    <w:rsid w:val="00AA2C5E"/>
    <w:rsid w:val="00AB101A"/>
    <w:rsid w:val="00AB263B"/>
    <w:rsid w:val="00AB28CF"/>
    <w:rsid w:val="00AB471D"/>
    <w:rsid w:val="00AB49B6"/>
    <w:rsid w:val="00AB4C89"/>
    <w:rsid w:val="00AB4CAF"/>
    <w:rsid w:val="00AB7E40"/>
    <w:rsid w:val="00AB7E56"/>
    <w:rsid w:val="00AB7FE0"/>
    <w:rsid w:val="00AC0625"/>
    <w:rsid w:val="00AC09B7"/>
    <w:rsid w:val="00AC2E87"/>
    <w:rsid w:val="00AC3626"/>
    <w:rsid w:val="00AC40CF"/>
    <w:rsid w:val="00AC5E9F"/>
    <w:rsid w:val="00AC7545"/>
    <w:rsid w:val="00AD0DCD"/>
    <w:rsid w:val="00AD1476"/>
    <w:rsid w:val="00AD2CCF"/>
    <w:rsid w:val="00AD3878"/>
    <w:rsid w:val="00AD43A2"/>
    <w:rsid w:val="00AD52C4"/>
    <w:rsid w:val="00AD5506"/>
    <w:rsid w:val="00AD7B8A"/>
    <w:rsid w:val="00AE1C43"/>
    <w:rsid w:val="00AE25A8"/>
    <w:rsid w:val="00AE2651"/>
    <w:rsid w:val="00AE2B3B"/>
    <w:rsid w:val="00AE3A70"/>
    <w:rsid w:val="00AE596E"/>
    <w:rsid w:val="00AE6185"/>
    <w:rsid w:val="00AE6582"/>
    <w:rsid w:val="00AE717C"/>
    <w:rsid w:val="00AF0035"/>
    <w:rsid w:val="00AF0101"/>
    <w:rsid w:val="00AF033D"/>
    <w:rsid w:val="00AF07FC"/>
    <w:rsid w:val="00AF0BE0"/>
    <w:rsid w:val="00AF0F6C"/>
    <w:rsid w:val="00AF0FC9"/>
    <w:rsid w:val="00AF123E"/>
    <w:rsid w:val="00AF1E24"/>
    <w:rsid w:val="00AF20FC"/>
    <w:rsid w:val="00AF31B3"/>
    <w:rsid w:val="00AF5D41"/>
    <w:rsid w:val="00AF744E"/>
    <w:rsid w:val="00B004A8"/>
    <w:rsid w:val="00B00AC9"/>
    <w:rsid w:val="00B01ED0"/>
    <w:rsid w:val="00B050AE"/>
    <w:rsid w:val="00B05766"/>
    <w:rsid w:val="00B05871"/>
    <w:rsid w:val="00B077F0"/>
    <w:rsid w:val="00B10682"/>
    <w:rsid w:val="00B1091A"/>
    <w:rsid w:val="00B1208D"/>
    <w:rsid w:val="00B1346D"/>
    <w:rsid w:val="00B15A62"/>
    <w:rsid w:val="00B16469"/>
    <w:rsid w:val="00B16C3D"/>
    <w:rsid w:val="00B170FA"/>
    <w:rsid w:val="00B20396"/>
    <w:rsid w:val="00B20658"/>
    <w:rsid w:val="00B21FF1"/>
    <w:rsid w:val="00B22695"/>
    <w:rsid w:val="00B232CF"/>
    <w:rsid w:val="00B237F0"/>
    <w:rsid w:val="00B246D2"/>
    <w:rsid w:val="00B262C2"/>
    <w:rsid w:val="00B267A3"/>
    <w:rsid w:val="00B27067"/>
    <w:rsid w:val="00B270BD"/>
    <w:rsid w:val="00B34C20"/>
    <w:rsid w:val="00B35DC2"/>
    <w:rsid w:val="00B35F31"/>
    <w:rsid w:val="00B4013D"/>
    <w:rsid w:val="00B42633"/>
    <w:rsid w:val="00B4295B"/>
    <w:rsid w:val="00B42DBB"/>
    <w:rsid w:val="00B43DB2"/>
    <w:rsid w:val="00B45CCA"/>
    <w:rsid w:val="00B4616F"/>
    <w:rsid w:val="00B46A24"/>
    <w:rsid w:val="00B474FA"/>
    <w:rsid w:val="00B478FA"/>
    <w:rsid w:val="00B50358"/>
    <w:rsid w:val="00B51737"/>
    <w:rsid w:val="00B51B4F"/>
    <w:rsid w:val="00B51E7C"/>
    <w:rsid w:val="00B51E9A"/>
    <w:rsid w:val="00B52263"/>
    <w:rsid w:val="00B52896"/>
    <w:rsid w:val="00B52FB1"/>
    <w:rsid w:val="00B5379A"/>
    <w:rsid w:val="00B538F5"/>
    <w:rsid w:val="00B54DF8"/>
    <w:rsid w:val="00B556E8"/>
    <w:rsid w:val="00B570D9"/>
    <w:rsid w:val="00B57C41"/>
    <w:rsid w:val="00B6017B"/>
    <w:rsid w:val="00B60656"/>
    <w:rsid w:val="00B60A08"/>
    <w:rsid w:val="00B61A2E"/>
    <w:rsid w:val="00B62603"/>
    <w:rsid w:val="00B62BDB"/>
    <w:rsid w:val="00B62C66"/>
    <w:rsid w:val="00B631C5"/>
    <w:rsid w:val="00B631F4"/>
    <w:rsid w:val="00B636BD"/>
    <w:rsid w:val="00B64895"/>
    <w:rsid w:val="00B64D23"/>
    <w:rsid w:val="00B64E24"/>
    <w:rsid w:val="00B669CE"/>
    <w:rsid w:val="00B67D22"/>
    <w:rsid w:val="00B70AAD"/>
    <w:rsid w:val="00B71BF9"/>
    <w:rsid w:val="00B72CCC"/>
    <w:rsid w:val="00B72F15"/>
    <w:rsid w:val="00B73EED"/>
    <w:rsid w:val="00B74273"/>
    <w:rsid w:val="00B74473"/>
    <w:rsid w:val="00B77B9B"/>
    <w:rsid w:val="00B77E28"/>
    <w:rsid w:val="00B8080C"/>
    <w:rsid w:val="00B80DC1"/>
    <w:rsid w:val="00B8158A"/>
    <w:rsid w:val="00B81645"/>
    <w:rsid w:val="00B81796"/>
    <w:rsid w:val="00B81D39"/>
    <w:rsid w:val="00B827C7"/>
    <w:rsid w:val="00B8373E"/>
    <w:rsid w:val="00B8490E"/>
    <w:rsid w:val="00B85E8B"/>
    <w:rsid w:val="00B90E18"/>
    <w:rsid w:val="00B90EC4"/>
    <w:rsid w:val="00B91486"/>
    <w:rsid w:val="00B91532"/>
    <w:rsid w:val="00B929BA"/>
    <w:rsid w:val="00B939AD"/>
    <w:rsid w:val="00B943C2"/>
    <w:rsid w:val="00B96ECC"/>
    <w:rsid w:val="00BA0476"/>
    <w:rsid w:val="00BA05B9"/>
    <w:rsid w:val="00BA13D3"/>
    <w:rsid w:val="00BA266F"/>
    <w:rsid w:val="00BA2A23"/>
    <w:rsid w:val="00BA4984"/>
    <w:rsid w:val="00BA4C67"/>
    <w:rsid w:val="00BA70EA"/>
    <w:rsid w:val="00BA7BD8"/>
    <w:rsid w:val="00BB04C0"/>
    <w:rsid w:val="00BB0AB2"/>
    <w:rsid w:val="00BB166F"/>
    <w:rsid w:val="00BB1F6C"/>
    <w:rsid w:val="00BB2DCF"/>
    <w:rsid w:val="00BB3184"/>
    <w:rsid w:val="00BB35A4"/>
    <w:rsid w:val="00BB4BD2"/>
    <w:rsid w:val="00BB518E"/>
    <w:rsid w:val="00BB5F4E"/>
    <w:rsid w:val="00BB6097"/>
    <w:rsid w:val="00BB6370"/>
    <w:rsid w:val="00BB652B"/>
    <w:rsid w:val="00BC2C77"/>
    <w:rsid w:val="00BC3865"/>
    <w:rsid w:val="00BC3D76"/>
    <w:rsid w:val="00BC438F"/>
    <w:rsid w:val="00BC4739"/>
    <w:rsid w:val="00BC4965"/>
    <w:rsid w:val="00BC4FC0"/>
    <w:rsid w:val="00BD00B7"/>
    <w:rsid w:val="00BD14FC"/>
    <w:rsid w:val="00BD159C"/>
    <w:rsid w:val="00BD1950"/>
    <w:rsid w:val="00BD1BD5"/>
    <w:rsid w:val="00BD1C7F"/>
    <w:rsid w:val="00BD36A7"/>
    <w:rsid w:val="00BD4ACD"/>
    <w:rsid w:val="00BD4BA1"/>
    <w:rsid w:val="00BD56A6"/>
    <w:rsid w:val="00BD611A"/>
    <w:rsid w:val="00BD64AE"/>
    <w:rsid w:val="00BD65A5"/>
    <w:rsid w:val="00BE1C75"/>
    <w:rsid w:val="00BE21C4"/>
    <w:rsid w:val="00BE291B"/>
    <w:rsid w:val="00BE2C69"/>
    <w:rsid w:val="00BE2CAC"/>
    <w:rsid w:val="00BE395F"/>
    <w:rsid w:val="00BE3E47"/>
    <w:rsid w:val="00BE5CD9"/>
    <w:rsid w:val="00BE6F81"/>
    <w:rsid w:val="00BE7FD1"/>
    <w:rsid w:val="00BF0550"/>
    <w:rsid w:val="00BF084F"/>
    <w:rsid w:val="00BF0F23"/>
    <w:rsid w:val="00BF1B94"/>
    <w:rsid w:val="00BF2B24"/>
    <w:rsid w:val="00BF368E"/>
    <w:rsid w:val="00BF3AD3"/>
    <w:rsid w:val="00BF3D94"/>
    <w:rsid w:val="00BF5B24"/>
    <w:rsid w:val="00BF695C"/>
    <w:rsid w:val="00BF70E7"/>
    <w:rsid w:val="00C01121"/>
    <w:rsid w:val="00C01A92"/>
    <w:rsid w:val="00C02335"/>
    <w:rsid w:val="00C02375"/>
    <w:rsid w:val="00C02CB8"/>
    <w:rsid w:val="00C04584"/>
    <w:rsid w:val="00C07361"/>
    <w:rsid w:val="00C10302"/>
    <w:rsid w:val="00C104CF"/>
    <w:rsid w:val="00C1172D"/>
    <w:rsid w:val="00C119AA"/>
    <w:rsid w:val="00C124E3"/>
    <w:rsid w:val="00C136B8"/>
    <w:rsid w:val="00C13C0B"/>
    <w:rsid w:val="00C142AA"/>
    <w:rsid w:val="00C1520C"/>
    <w:rsid w:val="00C154D2"/>
    <w:rsid w:val="00C15BB1"/>
    <w:rsid w:val="00C15D94"/>
    <w:rsid w:val="00C16A58"/>
    <w:rsid w:val="00C17B35"/>
    <w:rsid w:val="00C2003F"/>
    <w:rsid w:val="00C20729"/>
    <w:rsid w:val="00C24945"/>
    <w:rsid w:val="00C24A97"/>
    <w:rsid w:val="00C27DF3"/>
    <w:rsid w:val="00C30A16"/>
    <w:rsid w:val="00C30FF0"/>
    <w:rsid w:val="00C3108E"/>
    <w:rsid w:val="00C31E09"/>
    <w:rsid w:val="00C34C3A"/>
    <w:rsid w:val="00C351AE"/>
    <w:rsid w:val="00C352B8"/>
    <w:rsid w:val="00C3575B"/>
    <w:rsid w:val="00C35C8B"/>
    <w:rsid w:val="00C40502"/>
    <w:rsid w:val="00C4134A"/>
    <w:rsid w:val="00C4204B"/>
    <w:rsid w:val="00C43812"/>
    <w:rsid w:val="00C4453C"/>
    <w:rsid w:val="00C445A1"/>
    <w:rsid w:val="00C4485B"/>
    <w:rsid w:val="00C4521A"/>
    <w:rsid w:val="00C45BBC"/>
    <w:rsid w:val="00C45D26"/>
    <w:rsid w:val="00C45FFF"/>
    <w:rsid w:val="00C47F5B"/>
    <w:rsid w:val="00C502C7"/>
    <w:rsid w:val="00C50C5B"/>
    <w:rsid w:val="00C51820"/>
    <w:rsid w:val="00C51A63"/>
    <w:rsid w:val="00C53943"/>
    <w:rsid w:val="00C55C52"/>
    <w:rsid w:val="00C564DA"/>
    <w:rsid w:val="00C57C78"/>
    <w:rsid w:val="00C603B9"/>
    <w:rsid w:val="00C60453"/>
    <w:rsid w:val="00C62A02"/>
    <w:rsid w:val="00C62C06"/>
    <w:rsid w:val="00C63884"/>
    <w:rsid w:val="00C63B87"/>
    <w:rsid w:val="00C63FF9"/>
    <w:rsid w:val="00C64B0A"/>
    <w:rsid w:val="00C650A6"/>
    <w:rsid w:val="00C65213"/>
    <w:rsid w:val="00C65B78"/>
    <w:rsid w:val="00C6656D"/>
    <w:rsid w:val="00C66BAC"/>
    <w:rsid w:val="00C66F0F"/>
    <w:rsid w:val="00C67DD1"/>
    <w:rsid w:val="00C70558"/>
    <w:rsid w:val="00C71ED7"/>
    <w:rsid w:val="00C723CF"/>
    <w:rsid w:val="00C73894"/>
    <w:rsid w:val="00C748A5"/>
    <w:rsid w:val="00C7550F"/>
    <w:rsid w:val="00C760C4"/>
    <w:rsid w:val="00C76F9E"/>
    <w:rsid w:val="00C77A7B"/>
    <w:rsid w:val="00C77AC9"/>
    <w:rsid w:val="00C80876"/>
    <w:rsid w:val="00C81DE1"/>
    <w:rsid w:val="00C824F4"/>
    <w:rsid w:val="00C83105"/>
    <w:rsid w:val="00C832EC"/>
    <w:rsid w:val="00C841C6"/>
    <w:rsid w:val="00C85631"/>
    <w:rsid w:val="00C856D1"/>
    <w:rsid w:val="00C8691C"/>
    <w:rsid w:val="00C86A10"/>
    <w:rsid w:val="00C86AF7"/>
    <w:rsid w:val="00C908FE"/>
    <w:rsid w:val="00C91215"/>
    <w:rsid w:val="00C91CDF"/>
    <w:rsid w:val="00C91EEF"/>
    <w:rsid w:val="00C91FFF"/>
    <w:rsid w:val="00C922E9"/>
    <w:rsid w:val="00C92724"/>
    <w:rsid w:val="00C93A17"/>
    <w:rsid w:val="00C93D07"/>
    <w:rsid w:val="00C948AB"/>
    <w:rsid w:val="00C94EE6"/>
    <w:rsid w:val="00C956D6"/>
    <w:rsid w:val="00C9576F"/>
    <w:rsid w:val="00C970C5"/>
    <w:rsid w:val="00C97B15"/>
    <w:rsid w:val="00CA0FB4"/>
    <w:rsid w:val="00CA14CC"/>
    <w:rsid w:val="00CA1F9E"/>
    <w:rsid w:val="00CA2397"/>
    <w:rsid w:val="00CA486D"/>
    <w:rsid w:val="00CA660A"/>
    <w:rsid w:val="00CA6671"/>
    <w:rsid w:val="00CA6C91"/>
    <w:rsid w:val="00CA71F3"/>
    <w:rsid w:val="00CB0A74"/>
    <w:rsid w:val="00CB1597"/>
    <w:rsid w:val="00CB1A88"/>
    <w:rsid w:val="00CB1E51"/>
    <w:rsid w:val="00CB2F16"/>
    <w:rsid w:val="00CB3135"/>
    <w:rsid w:val="00CB3C90"/>
    <w:rsid w:val="00CB3E98"/>
    <w:rsid w:val="00CB4EF8"/>
    <w:rsid w:val="00CB592E"/>
    <w:rsid w:val="00CB6CB2"/>
    <w:rsid w:val="00CB7B92"/>
    <w:rsid w:val="00CC18D7"/>
    <w:rsid w:val="00CC396B"/>
    <w:rsid w:val="00CC3FC6"/>
    <w:rsid w:val="00CC403E"/>
    <w:rsid w:val="00CC44BC"/>
    <w:rsid w:val="00CC5BC9"/>
    <w:rsid w:val="00CD0C0C"/>
    <w:rsid w:val="00CD0F1D"/>
    <w:rsid w:val="00CD2804"/>
    <w:rsid w:val="00CD4DCE"/>
    <w:rsid w:val="00CD5129"/>
    <w:rsid w:val="00CD57B0"/>
    <w:rsid w:val="00CD6610"/>
    <w:rsid w:val="00CD6DA0"/>
    <w:rsid w:val="00CD7D3C"/>
    <w:rsid w:val="00CE06D5"/>
    <w:rsid w:val="00CE0792"/>
    <w:rsid w:val="00CE17F2"/>
    <w:rsid w:val="00CE1CC1"/>
    <w:rsid w:val="00CE1CEF"/>
    <w:rsid w:val="00CE1F7B"/>
    <w:rsid w:val="00CE385A"/>
    <w:rsid w:val="00CE447D"/>
    <w:rsid w:val="00CE54BF"/>
    <w:rsid w:val="00CE5959"/>
    <w:rsid w:val="00CE612D"/>
    <w:rsid w:val="00CE6408"/>
    <w:rsid w:val="00CE6848"/>
    <w:rsid w:val="00CE6A43"/>
    <w:rsid w:val="00CF0151"/>
    <w:rsid w:val="00CF0BD4"/>
    <w:rsid w:val="00CF373B"/>
    <w:rsid w:val="00CF47ED"/>
    <w:rsid w:val="00CF4E1E"/>
    <w:rsid w:val="00CF4E3D"/>
    <w:rsid w:val="00CF4FAA"/>
    <w:rsid w:val="00CF6EE1"/>
    <w:rsid w:val="00CF6F3B"/>
    <w:rsid w:val="00CF7881"/>
    <w:rsid w:val="00CF7BA8"/>
    <w:rsid w:val="00D00D64"/>
    <w:rsid w:val="00D01085"/>
    <w:rsid w:val="00D01F71"/>
    <w:rsid w:val="00D049CF"/>
    <w:rsid w:val="00D05055"/>
    <w:rsid w:val="00D05617"/>
    <w:rsid w:val="00D06129"/>
    <w:rsid w:val="00D07E8B"/>
    <w:rsid w:val="00D07EAF"/>
    <w:rsid w:val="00D1150B"/>
    <w:rsid w:val="00D11668"/>
    <w:rsid w:val="00D1168A"/>
    <w:rsid w:val="00D11B87"/>
    <w:rsid w:val="00D124E5"/>
    <w:rsid w:val="00D1436C"/>
    <w:rsid w:val="00D147E7"/>
    <w:rsid w:val="00D149D3"/>
    <w:rsid w:val="00D157A0"/>
    <w:rsid w:val="00D15E04"/>
    <w:rsid w:val="00D16E35"/>
    <w:rsid w:val="00D1756B"/>
    <w:rsid w:val="00D17856"/>
    <w:rsid w:val="00D17A91"/>
    <w:rsid w:val="00D20129"/>
    <w:rsid w:val="00D20A2A"/>
    <w:rsid w:val="00D217CE"/>
    <w:rsid w:val="00D22A0E"/>
    <w:rsid w:val="00D22D4F"/>
    <w:rsid w:val="00D22EF8"/>
    <w:rsid w:val="00D23361"/>
    <w:rsid w:val="00D240FD"/>
    <w:rsid w:val="00D2426D"/>
    <w:rsid w:val="00D245FB"/>
    <w:rsid w:val="00D24D8B"/>
    <w:rsid w:val="00D257F2"/>
    <w:rsid w:val="00D25D9B"/>
    <w:rsid w:val="00D26394"/>
    <w:rsid w:val="00D27029"/>
    <w:rsid w:val="00D31707"/>
    <w:rsid w:val="00D31A66"/>
    <w:rsid w:val="00D32906"/>
    <w:rsid w:val="00D32D44"/>
    <w:rsid w:val="00D331C9"/>
    <w:rsid w:val="00D33D59"/>
    <w:rsid w:val="00D33FE4"/>
    <w:rsid w:val="00D345C0"/>
    <w:rsid w:val="00D347A9"/>
    <w:rsid w:val="00D34895"/>
    <w:rsid w:val="00D354FD"/>
    <w:rsid w:val="00D356CF"/>
    <w:rsid w:val="00D3579C"/>
    <w:rsid w:val="00D362F0"/>
    <w:rsid w:val="00D36D38"/>
    <w:rsid w:val="00D3713B"/>
    <w:rsid w:val="00D37B45"/>
    <w:rsid w:val="00D405AD"/>
    <w:rsid w:val="00D40FCA"/>
    <w:rsid w:val="00D430DC"/>
    <w:rsid w:val="00D45062"/>
    <w:rsid w:val="00D4674F"/>
    <w:rsid w:val="00D501FC"/>
    <w:rsid w:val="00D50320"/>
    <w:rsid w:val="00D510ED"/>
    <w:rsid w:val="00D5189E"/>
    <w:rsid w:val="00D51C69"/>
    <w:rsid w:val="00D51CD5"/>
    <w:rsid w:val="00D51CFD"/>
    <w:rsid w:val="00D548AA"/>
    <w:rsid w:val="00D54D69"/>
    <w:rsid w:val="00D55166"/>
    <w:rsid w:val="00D55A3A"/>
    <w:rsid w:val="00D55C0D"/>
    <w:rsid w:val="00D55D13"/>
    <w:rsid w:val="00D60124"/>
    <w:rsid w:val="00D6043E"/>
    <w:rsid w:val="00D61C32"/>
    <w:rsid w:val="00D62415"/>
    <w:rsid w:val="00D628C0"/>
    <w:rsid w:val="00D62C04"/>
    <w:rsid w:val="00D64727"/>
    <w:rsid w:val="00D64F0B"/>
    <w:rsid w:val="00D66466"/>
    <w:rsid w:val="00D6787D"/>
    <w:rsid w:val="00D67993"/>
    <w:rsid w:val="00D700C4"/>
    <w:rsid w:val="00D70399"/>
    <w:rsid w:val="00D71270"/>
    <w:rsid w:val="00D71401"/>
    <w:rsid w:val="00D7150C"/>
    <w:rsid w:val="00D71D89"/>
    <w:rsid w:val="00D7426D"/>
    <w:rsid w:val="00D749D0"/>
    <w:rsid w:val="00D74B72"/>
    <w:rsid w:val="00D7564B"/>
    <w:rsid w:val="00D75ECF"/>
    <w:rsid w:val="00D76963"/>
    <w:rsid w:val="00D7717E"/>
    <w:rsid w:val="00D81437"/>
    <w:rsid w:val="00D8177D"/>
    <w:rsid w:val="00D81BBA"/>
    <w:rsid w:val="00D83D56"/>
    <w:rsid w:val="00D84037"/>
    <w:rsid w:val="00D840C3"/>
    <w:rsid w:val="00D85EF6"/>
    <w:rsid w:val="00D86150"/>
    <w:rsid w:val="00D8678A"/>
    <w:rsid w:val="00D875B0"/>
    <w:rsid w:val="00D903CB"/>
    <w:rsid w:val="00D911FC"/>
    <w:rsid w:val="00D913F6"/>
    <w:rsid w:val="00D91AD9"/>
    <w:rsid w:val="00D92CFD"/>
    <w:rsid w:val="00D92D66"/>
    <w:rsid w:val="00D92F66"/>
    <w:rsid w:val="00D93988"/>
    <w:rsid w:val="00D945A7"/>
    <w:rsid w:val="00D9475D"/>
    <w:rsid w:val="00D947A3"/>
    <w:rsid w:val="00D94B2B"/>
    <w:rsid w:val="00D94BD9"/>
    <w:rsid w:val="00D9516A"/>
    <w:rsid w:val="00D9529D"/>
    <w:rsid w:val="00D962FF"/>
    <w:rsid w:val="00D96A00"/>
    <w:rsid w:val="00D9763D"/>
    <w:rsid w:val="00DA1BDE"/>
    <w:rsid w:val="00DA2506"/>
    <w:rsid w:val="00DA26B7"/>
    <w:rsid w:val="00DA3F77"/>
    <w:rsid w:val="00DA74AF"/>
    <w:rsid w:val="00DA7574"/>
    <w:rsid w:val="00DB12B4"/>
    <w:rsid w:val="00DB12C3"/>
    <w:rsid w:val="00DB1787"/>
    <w:rsid w:val="00DB1850"/>
    <w:rsid w:val="00DB635B"/>
    <w:rsid w:val="00DB6441"/>
    <w:rsid w:val="00DC0470"/>
    <w:rsid w:val="00DC0D31"/>
    <w:rsid w:val="00DC3613"/>
    <w:rsid w:val="00DC4404"/>
    <w:rsid w:val="00DC4BCC"/>
    <w:rsid w:val="00DC7A06"/>
    <w:rsid w:val="00DC7A80"/>
    <w:rsid w:val="00DC7BDF"/>
    <w:rsid w:val="00DC7FB5"/>
    <w:rsid w:val="00DD0C57"/>
    <w:rsid w:val="00DD1535"/>
    <w:rsid w:val="00DD315B"/>
    <w:rsid w:val="00DD491B"/>
    <w:rsid w:val="00DD54C0"/>
    <w:rsid w:val="00DD5517"/>
    <w:rsid w:val="00DD551C"/>
    <w:rsid w:val="00DD59A6"/>
    <w:rsid w:val="00DE1BFA"/>
    <w:rsid w:val="00DE2837"/>
    <w:rsid w:val="00DE3389"/>
    <w:rsid w:val="00DE4B49"/>
    <w:rsid w:val="00DE6C98"/>
    <w:rsid w:val="00DF028B"/>
    <w:rsid w:val="00DF1954"/>
    <w:rsid w:val="00DF2441"/>
    <w:rsid w:val="00DF27C4"/>
    <w:rsid w:val="00DF2F49"/>
    <w:rsid w:val="00DF4819"/>
    <w:rsid w:val="00DF557F"/>
    <w:rsid w:val="00DF60D2"/>
    <w:rsid w:val="00DF7069"/>
    <w:rsid w:val="00E0012B"/>
    <w:rsid w:val="00E0031B"/>
    <w:rsid w:val="00E01946"/>
    <w:rsid w:val="00E01BAC"/>
    <w:rsid w:val="00E03406"/>
    <w:rsid w:val="00E03C29"/>
    <w:rsid w:val="00E0486B"/>
    <w:rsid w:val="00E05999"/>
    <w:rsid w:val="00E06F1E"/>
    <w:rsid w:val="00E07BA9"/>
    <w:rsid w:val="00E10286"/>
    <w:rsid w:val="00E11A59"/>
    <w:rsid w:val="00E155E3"/>
    <w:rsid w:val="00E15EF6"/>
    <w:rsid w:val="00E16B1E"/>
    <w:rsid w:val="00E17814"/>
    <w:rsid w:val="00E2059A"/>
    <w:rsid w:val="00E2185E"/>
    <w:rsid w:val="00E229E4"/>
    <w:rsid w:val="00E22D58"/>
    <w:rsid w:val="00E23C09"/>
    <w:rsid w:val="00E24125"/>
    <w:rsid w:val="00E24AF4"/>
    <w:rsid w:val="00E24CFB"/>
    <w:rsid w:val="00E2595D"/>
    <w:rsid w:val="00E2677C"/>
    <w:rsid w:val="00E2763B"/>
    <w:rsid w:val="00E27990"/>
    <w:rsid w:val="00E27B17"/>
    <w:rsid w:val="00E30406"/>
    <w:rsid w:val="00E30E19"/>
    <w:rsid w:val="00E31B05"/>
    <w:rsid w:val="00E33AE1"/>
    <w:rsid w:val="00E344EE"/>
    <w:rsid w:val="00E35086"/>
    <w:rsid w:val="00E355A4"/>
    <w:rsid w:val="00E36EEC"/>
    <w:rsid w:val="00E412AC"/>
    <w:rsid w:val="00E42C3E"/>
    <w:rsid w:val="00E42F52"/>
    <w:rsid w:val="00E441D5"/>
    <w:rsid w:val="00E44C29"/>
    <w:rsid w:val="00E45346"/>
    <w:rsid w:val="00E4544C"/>
    <w:rsid w:val="00E45C93"/>
    <w:rsid w:val="00E473DF"/>
    <w:rsid w:val="00E47C00"/>
    <w:rsid w:val="00E5052F"/>
    <w:rsid w:val="00E506AC"/>
    <w:rsid w:val="00E5078B"/>
    <w:rsid w:val="00E52010"/>
    <w:rsid w:val="00E53B29"/>
    <w:rsid w:val="00E54056"/>
    <w:rsid w:val="00E547D2"/>
    <w:rsid w:val="00E54C96"/>
    <w:rsid w:val="00E5517E"/>
    <w:rsid w:val="00E5534E"/>
    <w:rsid w:val="00E55821"/>
    <w:rsid w:val="00E55D9B"/>
    <w:rsid w:val="00E560E2"/>
    <w:rsid w:val="00E562A7"/>
    <w:rsid w:val="00E60D99"/>
    <w:rsid w:val="00E60FE8"/>
    <w:rsid w:val="00E63884"/>
    <w:rsid w:val="00E64606"/>
    <w:rsid w:val="00E64614"/>
    <w:rsid w:val="00E650E7"/>
    <w:rsid w:val="00E65904"/>
    <w:rsid w:val="00E65EAC"/>
    <w:rsid w:val="00E7072E"/>
    <w:rsid w:val="00E70EF1"/>
    <w:rsid w:val="00E7264F"/>
    <w:rsid w:val="00E7378A"/>
    <w:rsid w:val="00E73C1E"/>
    <w:rsid w:val="00E74828"/>
    <w:rsid w:val="00E74BB9"/>
    <w:rsid w:val="00E76124"/>
    <w:rsid w:val="00E76E89"/>
    <w:rsid w:val="00E77237"/>
    <w:rsid w:val="00E779E7"/>
    <w:rsid w:val="00E801DE"/>
    <w:rsid w:val="00E81AB4"/>
    <w:rsid w:val="00E835F5"/>
    <w:rsid w:val="00E83669"/>
    <w:rsid w:val="00E83C4E"/>
    <w:rsid w:val="00E84495"/>
    <w:rsid w:val="00E854C5"/>
    <w:rsid w:val="00E8696A"/>
    <w:rsid w:val="00E90197"/>
    <w:rsid w:val="00E90890"/>
    <w:rsid w:val="00E91788"/>
    <w:rsid w:val="00E942A8"/>
    <w:rsid w:val="00E94877"/>
    <w:rsid w:val="00E94C20"/>
    <w:rsid w:val="00E95655"/>
    <w:rsid w:val="00E96045"/>
    <w:rsid w:val="00E9617E"/>
    <w:rsid w:val="00E96DB4"/>
    <w:rsid w:val="00E97F2A"/>
    <w:rsid w:val="00EA2555"/>
    <w:rsid w:val="00EA3592"/>
    <w:rsid w:val="00EA3E05"/>
    <w:rsid w:val="00EA45B5"/>
    <w:rsid w:val="00EA4B7F"/>
    <w:rsid w:val="00EA50EC"/>
    <w:rsid w:val="00EA5BF8"/>
    <w:rsid w:val="00EA5C9F"/>
    <w:rsid w:val="00EA7728"/>
    <w:rsid w:val="00EA785C"/>
    <w:rsid w:val="00EA78D8"/>
    <w:rsid w:val="00EA7F35"/>
    <w:rsid w:val="00EB1776"/>
    <w:rsid w:val="00EB29E1"/>
    <w:rsid w:val="00EB2DA0"/>
    <w:rsid w:val="00EB3AA7"/>
    <w:rsid w:val="00EB4DD8"/>
    <w:rsid w:val="00EB5625"/>
    <w:rsid w:val="00EB5914"/>
    <w:rsid w:val="00EB702F"/>
    <w:rsid w:val="00EB7232"/>
    <w:rsid w:val="00EB7750"/>
    <w:rsid w:val="00EC00EE"/>
    <w:rsid w:val="00EC0734"/>
    <w:rsid w:val="00EC44D3"/>
    <w:rsid w:val="00EC5D13"/>
    <w:rsid w:val="00EC62D0"/>
    <w:rsid w:val="00EC7E8E"/>
    <w:rsid w:val="00ED3B80"/>
    <w:rsid w:val="00ED3EFF"/>
    <w:rsid w:val="00ED4581"/>
    <w:rsid w:val="00ED46AE"/>
    <w:rsid w:val="00ED521A"/>
    <w:rsid w:val="00ED5446"/>
    <w:rsid w:val="00ED6CEF"/>
    <w:rsid w:val="00EE03F7"/>
    <w:rsid w:val="00EE157A"/>
    <w:rsid w:val="00EE2BDA"/>
    <w:rsid w:val="00EE3ABF"/>
    <w:rsid w:val="00EE4504"/>
    <w:rsid w:val="00EE5A64"/>
    <w:rsid w:val="00EE5DF9"/>
    <w:rsid w:val="00EE7012"/>
    <w:rsid w:val="00EE7512"/>
    <w:rsid w:val="00EE7DA9"/>
    <w:rsid w:val="00EF0094"/>
    <w:rsid w:val="00EF13EC"/>
    <w:rsid w:val="00EF1689"/>
    <w:rsid w:val="00EF51C0"/>
    <w:rsid w:val="00EF727F"/>
    <w:rsid w:val="00EF7527"/>
    <w:rsid w:val="00F0034C"/>
    <w:rsid w:val="00F00F86"/>
    <w:rsid w:val="00F01C15"/>
    <w:rsid w:val="00F030FF"/>
    <w:rsid w:val="00F050D1"/>
    <w:rsid w:val="00F062F3"/>
    <w:rsid w:val="00F06463"/>
    <w:rsid w:val="00F06592"/>
    <w:rsid w:val="00F06A5D"/>
    <w:rsid w:val="00F07A82"/>
    <w:rsid w:val="00F07D14"/>
    <w:rsid w:val="00F10010"/>
    <w:rsid w:val="00F103AF"/>
    <w:rsid w:val="00F112B3"/>
    <w:rsid w:val="00F12431"/>
    <w:rsid w:val="00F13C66"/>
    <w:rsid w:val="00F13E01"/>
    <w:rsid w:val="00F13FC8"/>
    <w:rsid w:val="00F15093"/>
    <w:rsid w:val="00F163FB"/>
    <w:rsid w:val="00F20409"/>
    <w:rsid w:val="00F21444"/>
    <w:rsid w:val="00F23B85"/>
    <w:rsid w:val="00F24EA1"/>
    <w:rsid w:val="00F24EC3"/>
    <w:rsid w:val="00F278BE"/>
    <w:rsid w:val="00F308B8"/>
    <w:rsid w:val="00F3102A"/>
    <w:rsid w:val="00F31032"/>
    <w:rsid w:val="00F32C0D"/>
    <w:rsid w:val="00F33F0C"/>
    <w:rsid w:val="00F346C6"/>
    <w:rsid w:val="00F3642F"/>
    <w:rsid w:val="00F37235"/>
    <w:rsid w:val="00F37CF8"/>
    <w:rsid w:val="00F37E1B"/>
    <w:rsid w:val="00F37ED2"/>
    <w:rsid w:val="00F40EF8"/>
    <w:rsid w:val="00F41B05"/>
    <w:rsid w:val="00F42A47"/>
    <w:rsid w:val="00F42E75"/>
    <w:rsid w:val="00F448D4"/>
    <w:rsid w:val="00F45494"/>
    <w:rsid w:val="00F45E62"/>
    <w:rsid w:val="00F45F5A"/>
    <w:rsid w:val="00F46705"/>
    <w:rsid w:val="00F4736D"/>
    <w:rsid w:val="00F5164E"/>
    <w:rsid w:val="00F521B5"/>
    <w:rsid w:val="00F53053"/>
    <w:rsid w:val="00F53EA1"/>
    <w:rsid w:val="00F53FB0"/>
    <w:rsid w:val="00F5412C"/>
    <w:rsid w:val="00F54A23"/>
    <w:rsid w:val="00F5527B"/>
    <w:rsid w:val="00F554CC"/>
    <w:rsid w:val="00F55E32"/>
    <w:rsid w:val="00F56542"/>
    <w:rsid w:val="00F56C05"/>
    <w:rsid w:val="00F60191"/>
    <w:rsid w:val="00F60C7B"/>
    <w:rsid w:val="00F615DC"/>
    <w:rsid w:val="00F62540"/>
    <w:rsid w:val="00F62F2D"/>
    <w:rsid w:val="00F636C4"/>
    <w:rsid w:val="00F6398B"/>
    <w:rsid w:val="00F65A34"/>
    <w:rsid w:val="00F701A3"/>
    <w:rsid w:val="00F701D7"/>
    <w:rsid w:val="00F70ACC"/>
    <w:rsid w:val="00F71369"/>
    <w:rsid w:val="00F718DD"/>
    <w:rsid w:val="00F7206E"/>
    <w:rsid w:val="00F72579"/>
    <w:rsid w:val="00F73ABE"/>
    <w:rsid w:val="00F751BF"/>
    <w:rsid w:val="00F7525A"/>
    <w:rsid w:val="00F7560F"/>
    <w:rsid w:val="00F76CC2"/>
    <w:rsid w:val="00F77FCB"/>
    <w:rsid w:val="00F8127E"/>
    <w:rsid w:val="00F83410"/>
    <w:rsid w:val="00F83643"/>
    <w:rsid w:val="00F84386"/>
    <w:rsid w:val="00F84ECA"/>
    <w:rsid w:val="00F8597D"/>
    <w:rsid w:val="00F86568"/>
    <w:rsid w:val="00F86CB6"/>
    <w:rsid w:val="00F87011"/>
    <w:rsid w:val="00F87BC7"/>
    <w:rsid w:val="00F87FD7"/>
    <w:rsid w:val="00F9038D"/>
    <w:rsid w:val="00F90B64"/>
    <w:rsid w:val="00F93925"/>
    <w:rsid w:val="00F946EF"/>
    <w:rsid w:val="00F94988"/>
    <w:rsid w:val="00F96093"/>
    <w:rsid w:val="00F96DCD"/>
    <w:rsid w:val="00F972F8"/>
    <w:rsid w:val="00F97353"/>
    <w:rsid w:val="00F97703"/>
    <w:rsid w:val="00F97819"/>
    <w:rsid w:val="00F97B11"/>
    <w:rsid w:val="00FA0137"/>
    <w:rsid w:val="00FA0579"/>
    <w:rsid w:val="00FA0E2B"/>
    <w:rsid w:val="00FA13DE"/>
    <w:rsid w:val="00FA1E22"/>
    <w:rsid w:val="00FA1F9A"/>
    <w:rsid w:val="00FA289B"/>
    <w:rsid w:val="00FA3C74"/>
    <w:rsid w:val="00FA450E"/>
    <w:rsid w:val="00FB2AA8"/>
    <w:rsid w:val="00FB370C"/>
    <w:rsid w:val="00FB4327"/>
    <w:rsid w:val="00FB477E"/>
    <w:rsid w:val="00FB56D4"/>
    <w:rsid w:val="00FB5E79"/>
    <w:rsid w:val="00FB614F"/>
    <w:rsid w:val="00FB722E"/>
    <w:rsid w:val="00FB78C9"/>
    <w:rsid w:val="00FC03D1"/>
    <w:rsid w:val="00FC0A14"/>
    <w:rsid w:val="00FC0B33"/>
    <w:rsid w:val="00FC1835"/>
    <w:rsid w:val="00FC1A9C"/>
    <w:rsid w:val="00FC1F04"/>
    <w:rsid w:val="00FC2706"/>
    <w:rsid w:val="00FC2FFF"/>
    <w:rsid w:val="00FC3AA9"/>
    <w:rsid w:val="00FC3D9E"/>
    <w:rsid w:val="00FC42DB"/>
    <w:rsid w:val="00FC4BF4"/>
    <w:rsid w:val="00FC6BDB"/>
    <w:rsid w:val="00FC712F"/>
    <w:rsid w:val="00FD026A"/>
    <w:rsid w:val="00FD0447"/>
    <w:rsid w:val="00FD0A54"/>
    <w:rsid w:val="00FD2326"/>
    <w:rsid w:val="00FD2A6E"/>
    <w:rsid w:val="00FD303B"/>
    <w:rsid w:val="00FD47D9"/>
    <w:rsid w:val="00FD6C53"/>
    <w:rsid w:val="00FD742E"/>
    <w:rsid w:val="00FD7A85"/>
    <w:rsid w:val="00FE04E7"/>
    <w:rsid w:val="00FE0756"/>
    <w:rsid w:val="00FE0FCE"/>
    <w:rsid w:val="00FE137B"/>
    <w:rsid w:val="00FE2087"/>
    <w:rsid w:val="00FE2B3E"/>
    <w:rsid w:val="00FE3161"/>
    <w:rsid w:val="00FE386B"/>
    <w:rsid w:val="00FE3E5F"/>
    <w:rsid w:val="00FE4A24"/>
    <w:rsid w:val="00FE5DAD"/>
    <w:rsid w:val="00FE6389"/>
    <w:rsid w:val="00FE7084"/>
    <w:rsid w:val="00FE7C06"/>
    <w:rsid w:val="00FF034F"/>
    <w:rsid w:val="00FF0F2B"/>
    <w:rsid w:val="00FF11B8"/>
    <w:rsid w:val="00FF151C"/>
    <w:rsid w:val="00FF1A8A"/>
    <w:rsid w:val="00FF355A"/>
    <w:rsid w:val="00FF4399"/>
    <w:rsid w:val="00FF67AE"/>
    <w:rsid w:val="00FF73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position-vertical-relative:line" fill="f" fillcolor="white" stroke="f">
      <v:fill color="white" on="f"/>
      <v:stroke on="f"/>
    </o:shapedefaults>
    <o:shapelayout v:ext="edit">
      <o:idmap v:ext="edit" data="1"/>
    </o:shapelayout>
  </w:shapeDefaults>
  <w:decimalSymbol w:val="."/>
  <w:listSeparator w:val=","/>
  <w15:chartTrackingRefBased/>
  <w15:docId w15:val="{2A1331AA-4F0A-4179-B0CE-F487F1D41C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uiPriority="99"/>
    <w:lsdException w:name="toc 1" w:locked="1" w:uiPriority="39"/>
    <w:lsdException w:name="toc 2" w:locked="1" w:uiPriority="39"/>
    <w:lsdException w:name="toc 3" w:locked="1" w:uiPriority="39"/>
    <w:lsdException w:name="toc 4" w:locked="1" w:uiPriority="39"/>
    <w:lsdException w:name="toc 5" w:locked="1"/>
    <w:lsdException w:name="toc 6" w:locked="1"/>
    <w:lsdException w:name="toc 7" w:locked="1"/>
    <w:lsdException w:name="toc 8" w:locked="1"/>
    <w:lsdException w:name="toc 9" w:locked="1"/>
    <w:lsdException w:name="header" w:locked="1" w:uiPriority="99"/>
    <w:lsdException w:name="footer" w:locked="1" w:uiPriority="99"/>
    <w:lsdException w:name="index heading" w:uiPriority="99"/>
    <w:lsdException w:name="caption" w:locked="1" w:qFormat="1"/>
    <w:lsdException w:name="page number" w:uiPriority="99"/>
    <w:lsdException w:name="Title" w:locked="1" w:qFormat="1"/>
    <w:lsdException w:name="Body Text" w:locked="1" w:uiPriority="99"/>
    <w:lsdException w:name="Subtitle" w:locked="1" w:qFormat="1"/>
    <w:lsdException w:name="Body Text 3" w:uiPriority="99"/>
    <w:lsdException w:name="Hyperlink" w:locked="1" w:uiPriority="99"/>
    <w:lsdException w:name="FollowedHyperlink" w:locked="1"/>
    <w:lsdException w:name="Strong" w:locked="1" w:qFormat="1"/>
    <w:lsdException w:name="Emphasis" w:locked="1" w:qFormat="1"/>
    <w:lsdException w:name="Plain Text" w:uiPriority="99"/>
    <w:lsdException w:name="Normal (Web)" w:uiPriority="99"/>
    <w:lsdException w:name="Normal Table" w:semiHidden="1" w:unhideWhenUsed="1"/>
    <w:lsdException w:name="No List" w:lock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9735A"/>
    <w:rPr>
      <w:color w:val="000000"/>
      <w:sz w:val="24"/>
      <w:szCs w:val="24"/>
    </w:rPr>
  </w:style>
  <w:style w:type="paragraph" w:styleId="Heading1">
    <w:name w:val="heading 1"/>
    <w:basedOn w:val="Normal"/>
    <w:next w:val="Normal"/>
    <w:link w:val="Heading1Char"/>
    <w:autoRedefine/>
    <w:qFormat/>
    <w:rsid w:val="00367F4B"/>
    <w:pPr>
      <w:keepNext/>
      <w:spacing w:before="240" w:after="60"/>
      <w:outlineLvl w:val="0"/>
    </w:pPr>
    <w:rPr>
      <w:rFonts w:ascii="Arial" w:hAnsi="Arial"/>
      <w:b/>
      <w:bCs/>
      <w:sz w:val="36"/>
      <w:szCs w:val="32"/>
      <w:lang w:val="x-none" w:eastAsia="x-none"/>
    </w:rPr>
  </w:style>
  <w:style w:type="paragraph" w:styleId="Heading2">
    <w:name w:val="heading 2"/>
    <w:aliases w:val="head 2"/>
    <w:basedOn w:val="Normal"/>
    <w:next w:val="Normal"/>
    <w:link w:val="Heading2Char"/>
    <w:autoRedefine/>
    <w:qFormat/>
    <w:rsid w:val="00BB6097"/>
    <w:pPr>
      <w:keepNext/>
      <w:spacing w:before="240" w:after="60"/>
      <w:outlineLvl w:val="1"/>
    </w:pPr>
    <w:rPr>
      <w:rFonts w:ascii="Arial" w:hAnsi="Arial"/>
      <w:b/>
      <w:bCs/>
      <w:iCs/>
      <w:sz w:val="28"/>
      <w:szCs w:val="28"/>
      <w:lang w:val="x-none" w:eastAsia="x-none"/>
    </w:rPr>
  </w:style>
  <w:style w:type="paragraph" w:styleId="Heading3">
    <w:name w:val="heading 3"/>
    <w:aliases w:val="head 3"/>
    <w:basedOn w:val="Normal"/>
    <w:next w:val="Normal"/>
    <w:link w:val="Heading3Char"/>
    <w:qFormat/>
    <w:rsid w:val="004E0841"/>
    <w:pPr>
      <w:keepNext/>
      <w:spacing w:before="240" w:after="60"/>
      <w:outlineLvl w:val="2"/>
    </w:pPr>
    <w:rPr>
      <w:rFonts w:ascii="Arial" w:hAnsi="Arial"/>
      <w:b/>
      <w:bCs/>
      <w:sz w:val="26"/>
      <w:szCs w:val="26"/>
      <w:lang w:val="x-none" w:eastAsia="x-none"/>
    </w:rPr>
  </w:style>
  <w:style w:type="paragraph" w:styleId="Heading4">
    <w:name w:val="heading 4"/>
    <w:basedOn w:val="Normal"/>
    <w:next w:val="Normal"/>
    <w:link w:val="Heading4Char"/>
    <w:qFormat/>
    <w:rsid w:val="006D20AB"/>
    <w:pPr>
      <w:keepNext/>
      <w:spacing w:before="240" w:after="60"/>
      <w:outlineLvl w:val="3"/>
    </w:pPr>
    <w:rPr>
      <w:rFonts w:ascii="Arial" w:hAnsi="Arial"/>
      <w:b/>
      <w:bCs/>
      <w:i/>
      <w:sz w:val="28"/>
      <w:szCs w:val="28"/>
      <w:u w:val="single"/>
      <w:lang w:val="x-none" w:eastAsia="x-none"/>
    </w:rPr>
  </w:style>
  <w:style w:type="paragraph" w:styleId="Heading5">
    <w:name w:val="heading 5"/>
    <w:basedOn w:val="Normal"/>
    <w:next w:val="Normal"/>
    <w:link w:val="Heading5Char"/>
    <w:qFormat/>
    <w:rsid w:val="004E0841"/>
    <w:pPr>
      <w:keepNext/>
      <w:outlineLvl w:val="4"/>
    </w:pPr>
    <w:rPr>
      <w:rFonts w:ascii="Arial" w:hAnsi="Arial"/>
      <w:b/>
      <w:bCs/>
      <w:lang w:val="x-none" w:eastAsia="x-none"/>
    </w:rPr>
  </w:style>
  <w:style w:type="paragraph" w:styleId="Heading6">
    <w:name w:val="heading 6"/>
    <w:aliases w:val="Italic"/>
    <w:basedOn w:val="Normal"/>
    <w:next w:val="Normal"/>
    <w:link w:val="Heading6Char"/>
    <w:qFormat/>
    <w:rsid w:val="004E0841"/>
    <w:pPr>
      <w:tabs>
        <w:tab w:val="num" w:pos="2736"/>
      </w:tabs>
      <w:spacing w:before="240" w:after="60"/>
      <w:ind w:left="2736" w:hanging="936"/>
      <w:outlineLvl w:val="5"/>
    </w:pPr>
    <w:rPr>
      <w:b/>
      <w:bCs/>
      <w:sz w:val="22"/>
      <w:szCs w:val="22"/>
      <w:lang w:val="x-none" w:eastAsia="x-none"/>
    </w:rPr>
  </w:style>
  <w:style w:type="paragraph" w:styleId="Heading7">
    <w:name w:val="heading 7"/>
    <w:basedOn w:val="Normal"/>
    <w:next w:val="Normal"/>
    <w:link w:val="Heading7Char"/>
    <w:qFormat/>
    <w:rsid w:val="004E0841"/>
    <w:pPr>
      <w:keepNext/>
      <w:jc w:val="center"/>
      <w:outlineLvl w:val="6"/>
    </w:pPr>
    <w:rPr>
      <w:b/>
      <w:bCs/>
      <w:lang w:val="x-none" w:eastAsia="x-none"/>
    </w:rPr>
  </w:style>
  <w:style w:type="paragraph" w:styleId="Heading8">
    <w:name w:val="heading 8"/>
    <w:basedOn w:val="Normal"/>
    <w:next w:val="Normal"/>
    <w:link w:val="Heading8Char"/>
    <w:qFormat/>
    <w:rsid w:val="004E0841"/>
    <w:pPr>
      <w:keepNext/>
      <w:outlineLvl w:val="7"/>
    </w:pPr>
    <w:rPr>
      <w:b/>
      <w:bCs/>
      <w:lang w:val="x-none" w:eastAsia="x-none"/>
    </w:rPr>
  </w:style>
  <w:style w:type="paragraph" w:styleId="Heading9">
    <w:name w:val="heading 9"/>
    <w:basedOn w:val="Normal"/>
    <w:next w:val="Normal"/>
    <w:link w:val="Heading9Char"/>
    <w:qFormat/>
    <w:rsid w:val="004E0841"/>
    <w:pPr>
      <w:pBdr>
        <w:top w:val="single" w:sz="4" w:space="1" w:color="auto"/>
        <w:left w:val="single" w:sz="4" w:space="4" w:color="auto"/>
        <w:bottom w:val="single" w:sz="4" w:space="1" w:color="auto"/>
        <w:right w:val="single" w:sz="4" w:space="4" w:color="auto"/>
      </w:pBdr>
      <w:shd w:val="clear" w:color="auto" w:fill="0C0C0C"/>
      <w:spacing w:before="240" w:after="60"/>
      <w:outlineLvl w:val="8"/>
    </w:pPr>
    <w:rPr>
      <w:rFonts w:ascii="Arial" w:hAnsi="Arial"/>
      <w:b/>
      <w:color w:val="FFFFFF"/>
      <w:sz w:val="22"/>
      <w:szCs w:val="2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anual-bodytext">
    <w:name w:val="Manual-body text"/>
    <w:basedOn w:val="PlainText"/>
    <w:link w:val="Manual-bodytextChar"/>
    <w:rsid w:val="004E0841"/>
    <w:pPr>
      <w:tabs>
        <w:tab w:val="left" w:pos="720"/>
        <w:tab w:val="left" w:pos="1440"/>
        <w:tab w:val="left" w:pos="2160"/>
        <w:tab w:val="left" w:pos="2880"/>
        <w:tab w:val="left" w:pos="4680"/>
      </w:tabs>
    </w:pPr>
    <w:rPr>
      <w:rFonts w:eastAsia="MS Mincho" w:cs="Courier New"/>
      <w:lang w:val="en-US" w:eastAsia="en-US"/>
    </w:rPr>
  </w:style>
  <w:style w:type="paragraph" w:styleId="PlainText">
    <w:name w:val="Plain Text"/>
    <w:basedOn w:val="Normal"/>
    <w:next w:val="Manual-bodytext"/>
    <w:link w:val="PlainTextChar"/>
    <w:uiPriority w:val="99"/>
    <w:rsid w:val="004E0841"/>
    <w:rPr>
      <w:szCs w:val="20"/>
      <w:lang w:val="x-none" w:eastAsia="x-none"/>
    </w:rPr>
  </w:style>
  <w:style w:type="paragraph" w:customStyle="1" w:styleId="Man-1Hdg-NoNum">
    <w:name w:val="Man-1Hdg-NoNum"/>
    <w:basedOn w:val="Heading1"/>
    <w:next w:val="Manual-bodytext"/>
    <w:rsid w:val="004E0841"/>
  </w:style>
  <w:style w:type="paragraph" w:customStyle="1" w:styleId="Man-2Heading">
    <w:name w:val="Man-2Heading"/>
    <w:basedOn w:val="Heading2"/>
    <w:next w:val="Manual-bodytext"/>
    <w:rsid w:val="004E0841"/>
    <w:rPr>
      <w:rFonts w:ascii="Times New Roman" w:hAnsi="Times New Roman"/>
      <w:i/>
      <w:color w:val="000080"/>
    </w:rPr>
  </w:style>
  <w:style w:type="paragraph" w:customStyle="1" w:styleId="Manual-3Heading">
    <w:name w:val="Manual-3Heading"/>
    <w:basedOn w:val="Heading3"/>
    <w:next w:val="Manual-bodytext"/>
    <w:rsid w:val="004E0841"/>
    <w:pPr>
      <w:numPr>
        <w:ilvl w:val="2"/>
        <w:numId w:val="1"/>
      </w:numPr>
      <w:tabs>
        <w:tab w:val="left" w:pos="720"/>
      </w:tabs>
    </w:pPr>
    <w:rPr>
      <w:rFonts w:ascii="Times New Roman" w:hAnsi="Times New Roman"/>
      <w:color w:val="000080"/>
    </w:rPr>
  </w:style>
  <w:style w:type="paragraph" w:customStyle="1" w:styleId="Manual-4Heading">
    <w:name w:val="Manual-4Heading"/>
    <w:basedOn w:val="Heading4"/>
    <w:next w:val="Manual-bodytext"/>
    <w:rsid w:val="004E0841"/>
    <w:pPr>
      <w:numPr>
        <w:ilvl w:val="3"/>
        <w:numId w:val="1"/>
      </w:numPr>
    </w:pPr>
    <w:rPr>
      <w:color w:val="000080"/>
      <w:sz w:val="24"/>
    </w:rPr>
  </w:style>
  <w:style w:type="paragraph" w:customStyle="1" w:styleId="Manual-screencaptures">
    <w:name w:val="Manual-screen captures"/>
    <w:basedOn w:val="NormalIndent"/>
    <w:rsid w:val="004E0841"/>
    <w:pPr>
      <w:shd w:val="clear" w:color="auto" w:fill="E6E6E6"/>
    </w:pPr>
    <w:rPr>
      <w:rFonts w:ascii="Courier New" w:eastAsia="MS Mincho" w:hAnsi="Courier New"/>
      <w:iCs/>
      <w:sz w:val="18"/>
    </w:rPr>
  </w:style>
  <w:style w:type="paragraph" w:styleId="NormalIndent">
    <w:name w:val="Normal Indent"/>
    <w:basedOn w:val="Normal"/>
    <w:rsid w:val="004E0841"/>
    <w:pPr>
      <w:ind w:left="720"/>
    </w:pPr>
  </w:style>
  <w:style w:type="character" w:styleId="Hyperlink">
    <w:name w:val="Hyperlink"/>
    <w:uiPriority w:val="99"/>
    <w:rsid w:val="004E0841"/>
    <w:rPr>
      <w:rFonts w:cs="Times New Roman"/>
      <w:color w:val="0000FF"/>
      <w:u w:val="single"/>
    </w:rPr>
  </w:style>
  <w:style w:type="paragraph" w:customStyle="1" w:styleId="Manual-TitlePagePkgName">
    <w:name w:val="Manual-Title Page Pkg Name"/>
    <w:basedOn w:val="Normal"/>
    <w:rsid w:val="004E0841"/>
    <w:pPr>
      <w:jc w:val="center"/>
    </w:pPr>
    <w:rPr>
      <w:rFonts w:ascii="Arial" w:hAnsi="Arial"/>
      <w:b/>
      <w:caps/>
      <w:color w:val="000080"/>
      <w:sz w:val="64"/>
    </w:rPr>
  </w:style>
  <w:style w:type="paragraph" w:customStyle="1" w:styleId="Manual-TitlePageDocType">
    <w:name w:val="Manual-Title Page Doc Type"/>
    <w:basedOn w:val="Normal"/>
    <w:rsid w:val="004E0841"/>
    <w:pPr>
      <w:jc w:val="center"/>
    </w:pPr>
    <w:rPr>
      <w:rFonts w:ascii="Arial" w:hAnsi="Arial"/>
      <w:b/>
      <w:color w:val="000080"/>
      <w:sz w:val="48"/>
    </w:rPr>
  </w:style>
  <w:style w:type="paragraph" w:customStyle="1" w:styleId="Manual-TitlePage1PkgName">
    <w:name w:val="Manual-Title Page 1 Pkg Name"/>
    <w:basedOn w:val="Normal"/>
    <w:rsid w:val="004E0841"/>
    <w:pPr>
      <w:jc w:val="center"/>
    </w:pPr>
    <w:rPr>
      <w:rFonts w:ascii="Arial" w:hAnsi="Arial"/>
      <w:b/>
      <w:caps/>
      <w:color w:val="000080"/>
      <w:sz w:val="64"/>
    </w:rPr>
  </w:style>
  <w:style w:type="paragraph" w:customStyle="1" w:styleId="Manual-TitlePage2DocType">
    <w:name w:val="Manual-Title Page 2 Doc Type"/>
    <w:basedOn w:val="Normal"/>
    <w:rsid w:val="004E0841"/>
    <w:pPr>
      <w:jc w:val="center"/>
    </w:pPr>
    <w:rPr>
      <w:rFonts w:ascii="Arial" w:hAnsi="Arial"/>
      <w:b/>
      <w:color w:val="000080"/>
      <w:sz w:val="48"/>
    </w:rPr>
  </w:style>
  <w:style w:type="paragraph" w:customStyle="1" w:styleId="Manual-screencap-unindent">
    <w:name w:val="Manual-screen cap-unindent"/>
    <w:basedOn w:val="Manual-bodytext"/>
    <w:rsid w:val="004E0841"/>
    <w:pPr>
      <w:shd w:val="clear" w:color="auto" w:fill="D9D9D9"/>
    </w:pPr>
    <w:rPr>
      <w:rFonts w:ascii="Courier New" w:hAnsi="Courier New"/>
      <w:color w:val="auto"/>
      <w:sz w:val="18"/>
    </w:rPr>
  </w:style>
  <w:style w:type="paragraph" w:customStyle="1" w:styleId="Manual-TitlePage4RevDate">
    <w:name w:val="Manual-Title Page 4 Rev Date"/>
    <w:basedOn w:val="Normal"/>
    <w:next w:val="Manual-TitlePage5PgBottom"/>
    <w:rsid w:val="004E0841"/>
    <w:pPr>
      <w:jc w:val="center"/>
    </w:pPr>
    <w:rPr>
      <w:rFonts w:ascii="Arial" w:hAnsi="Arial"/>
    </w:rPr>
  </w:style>
  <w:style w:type="paragraph" w:customStyle="1" w:styleId="Manual-TitlePage5PgBottom">
    <w:name w:val="Manual-Title Page 5 Pg Bottom"/>
    <w:basedOn w:val="Normal"/>
    <w:rsid w:val="004E0841"/>
    <w:pPr>
      <w:jc w:val="center"/>
    </w:pPr>
    <w:rPr>
      <w:rFonts w:ascii="Arial" w:hAnsi="Arial"/>
      <w:color w:val="000080"/>
    </w:rPr>
  </w:style>
  <w:style w:type="paragraph" w:customStyle="1" w:styleId="Manual-TitlePage3VerRelDate">
    <w:name w:val="Manual-Title Page 3 Ver Rel Date"/>
    <w:basedOn w:val="Normal"/>
    <w:rsid w:val="004E0841"/>
    <w:pPr>
      <w:jc w:val="center"/>
    </w:pPr>
    <w:rPr>
      <w:rFonts w:ascii="Arial" w:hAnsi="Arial"/>
      <w:color w:val="000080"/>
      <w:sz w:val="36"/>
    </w:rPr>
  </w:style>
  <w:style w:type="paragraph" w:customStyle="1" w:styleId="Manual-Footer">
    <w:name w:val="Manual-Footer"/>
    <w:basedOn w:val="Normal"/>
    <w:rsid w:val="004E0841"/>
    <w:rPr>
      <w:color w:val="000080"/>
      <w:sz w:val="20"/>
    </w:rPr>
  </w:style>
  <w:style w:type="paragraph" w:customStyle="1" w:styleId="Manual-HeaderFooter">
    <w:name w:val="Manual-Header Footer"/>
    <w:basedOn w:val="Normal"/>
    <w:uiPriority w:val="99"/>
    <w:rsid w:val="004E0841"/>
    <w:pPr>
      <w:tabs>
        <w:tab w:val="center" w:pos="4680"/>
        <w:tab w:val="right" w:pos="9360"/>
      </w:tabs>
    </w:pPr>
    <w:rPr>
      <w:sz w:val="20"/>
    </w:rPr>
  </w:style>
  <w:style w:type="paragraph" w:customStyle="1" w:styleId="Manual-ExampleHeading">
    <w:name w:val="Manual-Example Heading"/>
    <w:basedOn w:val="Normal"/>
    <w:next w:val="Manual-bodytext"/>
    <w:rsid w:val="004E0841"/>
    <w:rPr>
      <w:rFonts w:ascii="Times New Roman Bold" w:hAnsi="Times New Roman Bold"/>
      <w:b/>
      <w:sz w:val="20"/>
    </w:rPr>
  </w:style>
  <w:style w:type="paragraph" w:styleId="TOC8">
    <w:name w:val="toc 8"/>
    <w:basedOn w:val="Normal"/>
    <w:next w:val="Normal"/>
    <w:rsid w:val="004E0841"/>
    <w:pPr>
      <w:ind w:left="1440"/>
    </w:pPr>
    <w:rPr>
      <w:sz w:val="20"/>
      <w:szCs w:val="20"/>
    </w:rPr>
  </w:style>
  <w:style w:type="paragraph" w:customStyle="1" w:styleId="Helvetica">
    <w:name w:val="Helvetica"/>
    <w:basedOn w:val="Normal"/>
    <w:rsid w:val="004E0841"/>
    <w:pPr>
      <w:autoSpaceDE w:val="0"/>
      <w:autoSpaceDN w:val="0"/>
    </w:pPr>
    <w:rPr>
      <w:rFonts w:ascii="Century Schoolbook" w:hAnsi="Century Schoolbook"/>
      <w:sz w:val="20"/>
    </w:rPr>
  </w:style>
  <w:style w:type="paragraph" w:customStyle="1" w:styleId="Manual-SectionHeading">
    <w:name w:val="Manual-Section Heading"/>
    <w:basedOn w:val="Header"/>
    <w:next w:val="Manual-bodytext"/>
    <w:rsid w:val="004E0841"/>
    <w:pPr>
      <w:keepNext/>
      <w:keepLines/>
      <w:framePr w:hSpace="187" w:vSpace="187" w:wrap="around" w:vAnchor="text" w:hAnchor="text" w:y="1"/>
      <w:pBdr>
        <w:top w:val="single" w:sz="8" w:space="3" w:color="auto" w:shadow="1"/>
        <w:left w:val="single" w:sz="8" w:space="3" w:color="auto" w:shadow="1"/>
        <w:bottom w:val="single" w:sz="8" w:space="3" w:color="auto" w:shadow="1"/>
        <w:right w:val="single" w:sz="8" w:space="4" w:color="auto" w:shadow="1"/>
      </w:pBdr>
      <w:shd w:val="clear" w:color="auto" w:fill="E6E6E6"/>
      <w:tabs>
        <w:tab w:val="left" w:pos="360"/>
        <w:tab w:val="num" w:pos="720"/>
      </w:tabs>
      <w:spacing w:after="240" w:line="240" w:lineRule="atLeast"/>
      <w:ind w:left="720" w:hanging="360"/>
      <w:jc w:val="both"/>
    </w:pPr>
    <w:rPr>
      <w:rFonts w:ascii="Arial" w:hAnsi="Arial"/>
      <w:b/>
      <w:bCs/>
      <w:color w:val="000080"/>
      <w:spacing w:val="-10"/>
      <w:kern w:val="20"/>
      <w:position w:val="8"/>
      <w:sz w:val="36"/>
      <w:szCs w:val="20"/>
    </w:rPr>
  </w:style>
  <w:style w:type="paragraph" w:styleId="Header">
    <w:name w:val="header"/>
    <w:basedOn w:val="Normal"/>
    <w:link w:val="HeaderChar"/>
    <w:uiPriority w:val="99"/>
    <w:rsid w:val="004E0841"/>
    <w:pPr>
      <w:tabs>
        <w:tab w:val="center" w:pos="4320"/>
        <w:tab w:val="right" w:pos="8640"/>
      </w:tabs>
    </w:pPr>
    <w:rPr>
      <w:lang w:val="x-none" w:eastAsia="x-none"/>
    </w:rPr>
  </w:style>
  <w:style w:type="paragraph" w:customStyle="1" w:styleId="TableText">
    <w:name w:val="Table Text"/>
    <w:link w:val="TableTextChar"/>
    <w:qFormat/>
    <w:rsid w:val="00E07BA9"/>
    <w:pPr>
      <w:spacing w:before="40" w:after="40"/>
    </w:pPr>
    <w:rPr>
      <w:color w:val="000000"/>
      <w:sz w:val="22"/>
    </w:rPr>
  </w:style>
  <w:style w:type="paragraph" w:styleId="Footer">
    <w:name w:val="footer"/>
    <w:basedOn w:val="Normal"/>
    <w:link w:val="FooterChar"/>
    <w:uiPriority w:val="99"/>
    <w:rsid w:val="003F483C"/>
    <w:pPr>
      <w:tabs>
        <w:tab w:val="center" w:pos="4320"/>
        <w:tab w:val="right" w:pos="9360"/>
      </w:tabs>
      <w:jc w:val="center"/>
    </w:pPr>
    <w:rPr>
      <w:color w:val="auto"/>
      <w:sz w:val="20"/>
      <w:szCs w:val="20"/>
    </w:rPr>
  </w:style>
  <w:style w:type="character" w:styleId="PageNumber">
    <w:name w:val="page number"/>
    <w:uiPriority w:val="99"/>
    <w:rsid w:val="004E0841"/>
    <w:rPr>
      <w:rFonts w:ascii="Times New Roman" w:hAnsi="Times New Roman" w:cs="Times New Roman"/>
      <w:color w:val="000000"/>
      <w:sz w:val="20"/>
    </w:rPr>
  </w:style>
  <w:style w:type="character" w:styleId="FollowedHyperlink">
    <w:name w:val="FollowedHyperlink"/>
    <w:rsid w:val="004E0841"/>
    <w:rPr>
      <w:rFonts w:cs="Times New Roman"/>
      <w:color w:val="800080"/>
      <w:u w:val="single"/>
    </w:rPr>
  </w:style>
  <w:style w:type="paragraph" w:customStyle="1" w:styleId="Manual-LMscreen">
    <w:name w:val="Manual-LM screen"/>
    <w:basedOn w:val="Normal"/>
    <w:next w:val="Manual-bodytext"/>
    <w:rsid w:val="004E0841"/>
    <w:rPr>
      <w:rFonts w:ascii="Arial" w:hAnsi="Arial"/>
      <w:sz w:val="18"/>
    </w:rPr>
  </w:style>
  <w:style w:type="paragraph" w:customStyle="1" w:styleId="Manual-TOC2">
    <w:name w:val="Manual-TOC2"/>
    <w:basedOn w:val="Normal"/>
    <w:rsid w:val="004E0841"/>
    <w:pPr>
      <w:outlineLvl w:val="1"/>
    </w:pPr>
    <w:rPr>
      <w:sz w:val="28"/>
    </w:rPr>
  </w:style>
  <w:style w:type="paragraph" w:customStyle="1" w:styleId="Manual-TOC1">
    <w:name w:val="Manual-TOC1"/>
    <w:basedOn w:val="Normal"/>
    <w:rsid w:val="004E0841"/>
    <w:pPr>
      <w:tabs>
        <w:tab w:val="left" w:leader="dot" w:pos="475"/>
        <w:tab w:val="left" w:pos="9346"/>
      </w:tabs>
      <w:outlineLvl w:val="0"/>
    </w:pPr>
    <w:rPr>
      <w:rFonts w:ascii="Arial" w:hAnsi="Arial"/>
      <w:b/>
      <w:color w:val="000080"/>
    </w:rPr>
  </w:style>
  <w:style w:type="paragraph" w:customStyle="1" w:styleId="Manual-TOC3">
    <w:name w:val="Manual-TOC3"/>
    <w:basedOn w:val="Normal"/>
    <w:rsid w:val="004E0841"/>
    <w:pPr>
      <w:tabs>
        <w:tab w:val="left" w:pos="965"/>
        <w:tab w:val="left" w:leader="dot" w:pos="9346"/>
      </w:tabs>
      <w:ind w:left="475"/>
      <w:outlineLvl w:val="2"/>
    </w:pPr>
    <w:rPr>
      <w:rFonts w:ascii="Arial" w:hAnsi="Arial"/>
      <w:color w:val="000080"/>
    </w:rPr>
  </w:style>
  <w:style w:type="paragraph" w:customStyle="1" w:styleId="Manual-TOC4">
    <w:name w:val="Manual-TOC4"/>
    <w:basedOn w:val="Normal"/>
    <w:rsid w:val="004E0841"/>
    <w:pPr>
      <w:tabs>
        <w:tab w:val="left" w:pos="1498"/>
        <w:tab w:val="left" w:leader="dot" w:pos="9346"/>
      </w:tabs>
      <w:ind w:left="720"/>
      <w:outlineLvl w:val="3"/>
    </w:pPr>
  </w:style>
  <w:style w:type="paragraph" w:styleId="TableofFigures">
    <w:name w:val="table of figures"/>
    <w:basedOn w:val="Normal"/>
    <w:next w:val="Normal"/>
    <w:semiHidden/>
    <w:rsid w:val="004E0841"/>
    <w:pPr>
      <w:ind w:left="480" w:hanging="480"/>
    </w:pPr>
  </w:style>
  <w:style w:type="character" w:styleId="Strong">
    <w:name w:val="Strong"/>
    <w:qFormat/>
    <w:rsid w:val="004E0841"/>
    <w:rPr>
      <w:rFonts w:cs="Times New Roman"/>
      <w:b/>
      <w:bCs/>
    </w:rPr>
  </w:style>
  <w:style w:type="paragraph" w:customStyle="1" w:styleId="Manual-Menuname">
    <w:name w:val="Manual-Menu name"/>
    <w:basedOn w:val="Manual-bodytext"/>
    <w:next w:val="Manual-optionname"/>
    <w:autoRedefine/>
    <w:rsid w:val="004E0841"/>
    <w:rPr>
      <w:bCs/>
      <w:sz w:val="22"/>
    </w:rPr>
  </w:style>
  <w:style w:type="paragraph" w:customStyle="1" w:styleId="Manual-optionname">
    <w:name w:val="Manual-option name"/>
    <w:basedOn w:val="Manual-bodytext"/>
    <w:next w:val="Manual-bodytext"/>
    <w:link w:val="Manual-optionnameChar"/>
    <w:rsid w:val="004E0841"/>
    <w:rPr>
      <w:b/>
    </w:rPr>
  </w:style>
  <w:style w:type="paragraph" w:customStyle="1" w:styleId="Man-screennote">
    <w:name w:val="Man-screen note"/>
    <w:basedOn w:val="Manual-screencaptures"/>
    <w:rsid w:val="004E0841"/>
    <w:rPr>
      <w:rFonts w:ascii="Times New Roman" w:hAnsi="Times New Roman"/>
      <w:i/>
    </w:rPr>
  </w:style>
  <w:style w:type="paragraph" w:styleId="TOC1">
    <w:name w:val="toc 1"/>
    <w:basedOn w:val="Normal"/>
    <w:next w:val="Normal"/>
    <w:autoRedefine/>
    <w:uiPriority w:val="39"/>
    <w:rsid w:val="00517F68"/>
    <w:pPr>
      <w:tabs>
        <w:tab w:val="right" w:leader="dot" w:pos="9350"/>
      </w:tabs>
      <w:spacing w:before="120" w:after="120"/>
    </w:pPr>
    <w:rPr>
      <w:rFonts w:ascii="Arial" w:hAnsi="Arial"/>
      <w:b/>
      <w:bCs/>
    </w:rPr>
  </w:style>
  <w:style w:type="paragraph" w:styleId="TOC2">
    <w:name w:val="toc 2"/>
    <w:basedOn w:val="Normal"/>
    <w:next w:val="Normal"/>
    <w:autoRedefine/>
    <w:uiPriority w:val="39"/>
    <w:rsid w:val="006D20AB"/>
    <w:pPr>
      <w:ind w:left="240"/>
    </w:pPr>
    <w:rPr>
      <w:sz w:val="22"/>
    </w:rPr>
  </w:style>
  <w:style w:type="paragraph" w:styleId="TOC3">
    <w:name w:val="toc 3"/>
    <w:basedOn w:val="Normal"/>
    <w:next w:val="Normal"/>
    <w:autoRedefine/>
    <w:uiPriority w:val="39"/>
    <w:rsid w:val="006D20AB"/>
    <w:pPr>
      <w:ind w:left="480"/>
    </w:pPr>
    <w:rPr>
      <w:i/>
      <w:iCs/>
      <w:sz w:val="22"/>
    </w:rPr>
  </w:style>
  <w:style w:type="paragraph" w:styleId="TOC4">
    <w:name w:val="toc 4"/>
    <w:basedOn w:val="Normal"/>
    <w:next w:val="Normal"/>
    <w:autoRedefine/>
    <w:uiPriority w:val="39"/>
    <w:rsid w:val="00892E4D"/>
    <w:pPr>
      <w:keepNext/>
      <w:tabs>
        <w:tab w:val="right" w:leader="dot" w:pos="9350"/>
      </w:tabs>
      <w:ind w:left="720"/>
    </w:pPr>
    <w:rPr>
      <w:sz w:val="22"/>
      <w:szCs w:val="21"/>
    </w:rPr>
  </w:style>
  <w:style w:type="paragraph" w:styleId="TOC5">
    <w:name w:val="toc 5"/>
    <w:basedOn w:val="Normal"/>
    <w:next w:val="Normal"/>
    <w:autoRedefine/>
    <w:rsid w:val="004E0841"/>
    <w:pPr>
      <w:ind w:left="720"/>
    </w:pPr>
    <w:rPr>
      <w:sz w:val="20"/>
      <w:szCs w:val="20"/>
    </w:rPr>
  </w:style>
  <w:style w:type="paragraph" w:styleId="TOC6">
    <w:name w:val="toc 6"/>
    <w:basedOn w:val="Normal"/>
    <w:next w:val="Normal"/>
    <w:autoRedefine/>
    <w:rsid w:val="004E0841"/>
    <w:pPr>
      <w:ind w:left="960"/>
    </w:pPr>
    <w:rPr>
      <w:sz w:val="20"/>
      <w:szCs w:val="20"/>
    </w:rPr>
  </w:style>
  <w:style w:type="paragraph" w:styleId="TOC7">
    <w:name w:val="toc 7"/>
    <w:basedOn w:val="Normal"/>
    <w:next w:val="Normal"/>
    <w:autoRedefine/>
    <w:rsid w:val="004E0841"/>
    <w:pPr>
      <w:ind w:left="1200"/>
    </w:pPr>
    <w:rPr>
      <w:sz w:val="20"/>
      <w:szCs w:val="20"/>
    </w:rPr>
  </w:style>
  <w:style w:type="paragraph" w:styleId="TOC9">
    <w:name w:val="toc 9"/>
    <w:basedOn w:val="Normal"/>
    <w:next w:val="Normal"/>
    <w:autoRedefine/>
    <w:rsid w:val="004E0841"/>
    <w:pPr>
      <w:ind w:left="1680"/>
    </w:pPr>
    <w:rPr>
      <w:sz w:val="20"/>
      <w:szCs w:val="20"/>
    </w:rPr>
  </w:style>
  <w:style w:type="character" w:styleId="CommentReference">
    <w:name w:val="annotation reference"/>
    <w:semiHidden/>
    <w:rsid w:val="004E0841"/>
    <w:rPr>
      <w:rFonts w:cs="Times New Roman"/>
      <w:sz w:val="16"/>
      <w:szCs w:val="16"/>
    </w:rPr>
  </w:style>
  <w:style w:type="paragraph" w:customStyle="1" w:styleId="Man-2Hdg-NoNum">
    <w:name w:val="Man-2Hdg-NoNum"/>
    <w:basedOn w:val="Heading2"/>
    <w:next w:val="Manual-bodytext"/>
    <w:rsid w:val="004E0841"/>
    <w:rPr>
      <w:rFonts w:ascii="Times New Roman Bold" w:eastAsia="MS Mincho" w:hAnsi="Times New Roman Bold"/>
    </w:rPr>
  </w:style>
  <w:style w:type="paragraph" w:customStyle="1" w:styleId="Man-Hdg-NoTOC">
    <w:name w:val="Man-Hdg-NoTOC"/>
    <w:basedOn w:val="Man-1Hdg-NoNum"/>
    <w:next w:val="Manual-bodytext"/>
    <w:rsid w:val="004E0841"/>
    <w:pPr>
      <w:spacing w:before="0" w:after="0"/>
    </w:pPr>
    <w:rPr>
      <w:rFonts w:eastAsia="MS Mincho"/>
      <w:szCs w:val="24"/>
    </w:rPr>
  </w:style>
  <w:style w:type="paragraph" w:customStyle="1" w:styleId="Man-3Hdg-NoNum">
    <w:name w:val="Man-3Hdg-NoNum"/>
    <w:basedOn w:val="Heading3"/>
    <w:rsid w:val="004E0841"/>
    <w:rPr>
      <w:rFonts w:ascii="Times New Roman Bold" w:eastAsia="MS Mincho" w:hAnsi="Times New Roman Bold"/>
    </w:rPr>
  </w:style>
  <w:style w:type="paragraph" w:customStyle="1" w:styleId="Man-1Hdg-Num">
    <w:name w:val="Man-1Hdg-Num"/>
    <w:basedOn w:val="Heading1"/>
    <w:next w:val="Manual-bodytext"/>
    <w:rsid w:val="004E0841"/>
    <w:pPr>
      <w:numPr>
        <w:numId w:val="3"/>
      </w:numPr>
      <w:tabs>
        <w:tab w:val="left" w:pos="720"/>
      </w:tabs>
    </w:pPr>
    <w:rPr>
      <w:rFonts w:eastAsia="MS Mincho"/>
      <w:color w:val="000080"/>
    </w:rPr>
  </w:style>
  <w:style w:type="paragraph" w:customStyle="1" w:styleId="Manual-Headiing2">
    <w:name w:val="Manual-Headiing 2"/>
    <w:basedOn w:val="Normal"/>
    <w:rsid w:val="004E0841"/>
    <w:pPr>
      <w:numPr>
        <w:ilvl w:val="1"/>
        <w:numId w:val="2"/>
      </w:numPr>
    </w:pPr>
  </w:style>
  <w:style w:type="paragraph" w:customStyle="1" w:styleId="Man-3Hdg-Numx">
    <w:name w:val="Man-3Hdg-Numx"/>
    <w:basedOn w:val="Normal"/>
    <w:next w:val="Manual-bodytext"/>
    <w:rsid w:val="004E0841"/>
    <w:pPr>
      <w:numPr>
        <w:ilvl w:val="2"/>
        <w:numId w:val="4"/>
      </w:numPr>
      <w:tabs>
        <w:tab w:val="left" w:pos="907"/>
      </w:tabs>
    </w:pPr>
    <w:rPr>
      <w:b/>
      <w:color w:val="000080"/>
    </w:rPr>
  </w:style>
  <w:style w:type="paragraph" w:customStyle="1" w:styleId="Style1">
    <w:name w:val="Style1"/>
    <w:basedOn w:val="Man-2Hdg-NoNum"/>
    <w:next w:val="Manual-bodytext"/>
    <w:rsid w:val="004E0841"/>
  </w:style>
  <w:style w:type="paragraph" w:customStyle="1" w:styleId="Man-2Hdg-Num">
    <w:name w:val="Man-2Hdg-Num"/>
    <w:basedOn w:val="Heading2"/>
    <w:next w:val="Manual-bodytext"/>
    <w:rsid w:val="004E0841"/>
    <w:pPr>
      <w:numPr>
        <w:ilvl w:val="1"/>
        <w:numId w:val="3"/>
      </w:numPr>
      <w:tabs>
        <w:tab w:val="left" w:pos="1080"/>
      </w:tabs>
    </w:pPr>
    <w:rPr>
      <w:rFonts w:ascii="Times New Roman" w:hAnsi="Times New Roman"/>
      <w:i/>
      <w:color w:val="000080"/>
    </w:rPr>
  </w:style>
  <w:style w:type="paragraph" w:customStyle="1" w:styleId="ManHead3">
    <w:name w:val="ManHead3"/>
    <w:basedOn w:val="Normal"/>
    <w:rsid w:val="004E0841"/>
    <w:pPr>
      <w:numPr>
        <w:ilvl w:val="2"/>
        <w:numId w:val="3"/>
      </w:numPr>
    </w:pPr>
  </w:style>
  <w:style w:type="paragraph" w:customStyle="1" w:styleId="Man-4Hdg-NoNum">
    <w:name w:val="Man-4Hdg-NoNum"/>
    <w:basedOn w:val="Heading4"/>
    <w:next w:val="Manual-bodytext"/>
    <w:rsid w:val="004E0841"/>
    <w:rPr>
      <w:color w:val="000080"/>
      <w:sz w:val="24"/>
    </w:rPr>
  </w:style>
  <w:style w:type="paragraph" w:customStyle="1" w:styleId="IndexHeaders">
    <w:name w:val="Index Headers"/>
    <w:basedOn w:val="IndexHeading"/>
    <w:rsid w:val="004E0841"/>
    <w:pPr>
      <w:pBdr>
        <w:top w:val="single" w:sz="4" w:space="1" w:color="auto"/>
      </w:pBdr>
      <w:spacing w:after="240"/>
    </w:pPr>
    <w:rPr>
      <w:rFonts w:ascii="Times New Roman" w:eastAsia="MS Mincho" w:hAnsi="Times New Roman"/>
      <w:i/>
      <w:color w:val="000080"/>
    </w:rPr>
  </w:style>
  <w:style w:type="paragraph" w:styleId="Index1">
    <w:name w:val="index 1"/>
    <w:aliases w:val="index"/>
    <w:basedOn w:val="Normal"/>
    <w:next w:val="Normal"/>
    <w:autoRedefine/>
    <w:uiPriority w:val="99"/>
    <w:semiHidden/>
    <w:rsid w:val="00D7150C"/>
    <w:pPr>
      <w:ind w:left="240" w:hanging="240"/>
    </w:pPr>
    <w:rPr>
      <w:rFonts w:ascii="Calibri" w:hAnsi="Calibri"/>
      <w:sz w:val="18"/>
      <w:szCs w:val="18"/>
    </w:rPr>
  </w:style>
  <w:style w:type="paragraph" w:styleId="IndexHeading">
    <w:name w:val="index heading"/>
    <w:basedOn w:val="Normal"/>
    <w:next w:val="Index1"/>
    <w:uiPriority w:val="99"/>
    <w:semiHidden/>
    <w:rsid w:val="004E0841"/>
    <w:pPr>
      <w:spacing w:before="240" w:after="120"/>
      <w:ind w:left="140"/>
    </w:pPr>
    <w:rPr>
      <w:rFonts w:ascii="Cambria" w:hAnsi="Cambria"/>
      <w:b/>
      <w:bCs/>
      <w:sz w:val="28"/>
      <w:szCs w:val="28"/>
    </w:rPr>
  </w:style>
  <w:style w:type="paragraph" w:styleId="CommentText">
    <w:name w:val="annotation text"/>
    <w:basedOn w:val="Normal"/>
    <w:link w:val="CommentTextChar"/>
    <w:semiHidden/>
    <w:rsid w:val="004E0841"/>
    <w:rPr>
      <w:sz w:val="20"/>
      <w:szCs w:val="20"/>
      <w:lang w:val="x-none" w:eastAsia="x-none"/>
    </w:rPr>
  </w:style>
  <w:style w:type="paragraph" w:styleId="Index2">
    <w:name w:val="index 2"/>
    <w:basedOn w:val="Normal"/>
    <w:next w:val="Normal"/>
    <w:autoRedefine/>
    <w:semiHidden/>
    <w:rsid w:val="004E0841"/>
    <w:pPr>
      <w:ind w:left="480" w:hanging="240"/>
    </w:pPr>
    <w:rPr>
      <w:rFonts w:ascii="Calibri" w:hAnsi="Calibri"/>
      <w:sz w:val="18"/>
      <w:szCs w:val="18"/>
    </w:rPr>
  </w:style>
  <w:style w:type="paragraph" w:styleId="Index3">
    <w:name w:val="index 3"/>
    <w:basedOn w:val="Normal"/>
    <w:next w:val="Normal"/>
    <w:autoRedefine/>
    <w:semiHidden/>
    <w:rsid w:val="004E0841"/>
    <w:pPr>
      <w:ind w:left="720" w:hanging="240"/>
    </w:pPr>
    <w:rPr>
      <w:rFonts w:ascii="Calibri" w:hAnsi="Calibri"/>
      <w:sz w:val="18"/>
      <w:szCs w:val="18"/>
    </w:rPr>
  </w:style>
  <w:style w:type="paragraph" w:styleId="Index4">
    <w:name w:val="index 4"/>
    <w:basedOn w:val="Normal"/>
    <w:next w:val="Normal"/>
    <w:autoRedefine/>
    <w:semiHidden/>
    <w:rsid w:val="004E0841"/>
    <w:pPr>
      <w:ind w:left="960" w:hanging="240"/>
    </w:pPr>
    <w:rPr>
      <w:rFonts w:ascii="Calibri" w:hAnsi="Calibri"/>
      <w:sz w:val="18"/>
      <w:szCs w:val="18"/>
    </w:rPr>
  </w:style>
  <w:style w:type="paragraph" w:styleId="Index5">
    <w:name w:val="index 5"/>
    <w:basedOn w:val="Normal"/>
    <w:next w:val="Normal"/>
    <w:autoRedefine/>
    <w:semiHidden/>
    <w:rsid w:val="004E0841"/>
    <w:pPr>
      <w:ind w:left="1200" w:hanging="240"/>
    </w:pPr>
    <w:rPr>
      <w:rFonts w:ascii="Calibri" w:hAnsi="Calibri"/>
      <w:sz w:val="18"/>
      <w:szCs w:val="18"/>
    </w:rPr>
  </w:style>
  <w:style w:type="paragraph" w:styleId="Index6">
    <w:name w:val="index 6"/>
    <w:basedOn w:val="Normal"/>
    <w:next w:val="Normal"/>
    <w:autoRedefine/>
    <w:semiHidden/>
    <w:rsid w:val="004E0841"/>
    <w:pPr>
      <w:ind w:left="1440" w:hanging="240"/>
    </w:pPr>
    <w:rPr>
      <w:rFonts w:ascii="Calibri" w:hAnsi="Calibri"/>
      <w:sz w:val="18"/>
      <w:szCs w:val="18"/>
    </w:rPr>
  </w:style>
  <w:style w:type="paragraph" w:styleId="Index7">
    <w:name w:val="index 7"/>
    <w:basedOn w:val="Normal"/>
    <w:next w:val="Normal"/>
    <w:autoRedefine/>
    <w:semiHidden/>
    <w:rsid w:val="004E0841"/>
    <w:pPr>
      <w:ind w:left="1680" w:hanging="240"/>
    </w:pPr>
    <w:rPr>
      <w:rFonts w:ascii="Calibri" w:hAnsi="Calibri"/>
      <w:sz w:val="18"/>
      <w:szCs w:val="18"/>
    </w:rPr>
  </w:style>
  <w:style w:type="paragraph" w:styleId="Index8">
    <w:name w:val="index 8"/>
    <w:basedOn w:val="Normal"/>
    <w:next w:val="Normal"/>
    <w:autoRedefine/>
    <w:semiHidden/>
    <w:rsid w:val="004E0841"/>
    <w:pPr>
      <w:ind w:left="1920" w:hanging="240"/>
    </w:pPr>
    <w:rPr>
      <w:rFonts w:ascii="Calibri" w:hAnsi="Calibri"/>
      <w:sz w:val="18"/>
      <w:szCs w:val="18"/>
    </w:rPr>
  </w:style>
  <w:style w:type="paragraph" w:styleId="Index9">
    <w:name w:val="index 9"/>
    <w:basedOn w:val="Normal"/>
    <w:next w:val="Normal"/>
    <w:autoRedefine/>
    <w:semiHidden/>
    <w:rsid w:val="004E0841"/>
    <w:pPr>
      <w:ind w:left="2160" w:hanging="240"/>
    </w:pPr>
    <w:rPr>
      <w:rFonts w:ascii="Calibri" w:hAnsi="Calibri"/>
      <w:sz w:val="18"/>
      <w:szCs w:val="18"/>
    </w:rPr>
  </w:style>
  <w:style w:type="paragraph" w:styleId="Date">
    <w:name w:val="Date"/>
    <w:basedOn w:val="Normal"/>
    <w:next w:val="Normal"/>
    <w:link w:val="DateChar"/>
    <w:rsid w:val="004E0841"/>
    <w:pPr>
      <w:widowControl w:val="0"/>
      <w:spacing w:line="216" w:lineRule="auto"/>
    </w:pPr>
    <w:rPr>
      <w:szCs w:val="20"/>
      <w:lang w:val="x-none" w:eastAsia="x-none"/>
    </w:rPr>
  </w:style>
  <w:style w:type="paragraph" w:customStyle="1" w:styleId="Manual-optionnameindent1">
    <w:name w:val="Manual-option name indent1"/>
    <w:basedOn w:val="Manual-optionname"/>
    <w:rsid w:val="004E0841"/>
    <w:pPr>
      <w:tabs>
        <w:tab w:val="clear" w:pos="720"/>
        <w:tab w:val="clear" w:pos="1440"/>
        <w:tab w:val="clear" w:pos="2160"/>
        <w:tab w:val="clear" w:pos="2880"/>
        <w:tab w:val="clear" w:pos="4680"/>
        <w:tab w:val="left" w:pos="1080"/>
      </w:tabs>
      <w:ind w:left="1080"/>
    </w:pPr>
  </w:style>
  <w:style w:type="paragraph" w:customStyle="1" w:styleId="Man-3Hdg-Num">
    <w:name w:val="Man-3Hdg-Num"/>
    <w:basedOn w:val="Heading3"/>
    <w:next w:val="Manual-bodytext"/>
    <w:rsid w:val="004E0841"/>
    <w:pPr>
      <w:numPr>
        <w:ilvl w:val="2"/>
        <w:numId w:val="5"/>
      </w:numPr>
    </w:pPr>
    <w:rPr>
      <w:rFonts w:ascii="Times New Roman" w:hAnsi="Times New Roman"/>
      <w:color w:val="000080"/>
    </w:rPr>
  </w:style>
  <w:style w:type="paragraph" w:customStyle="1" w:styleId="Man-4Hdg-Num">
    <w:name w:val="Man-4Hdg-Num"/>
    <w:basedOn w:val="Heading4"/>
    <w:rsid w:val="004E0841"/>
    <w:pPr>
      <w:numPr>
        <w:ilvl w:val="3"/>
        <w:numId w:val="6"/>
      </w:numPr>
      <w:tabs>
        <w:tab w:val="left" w:pos="1080"/>
      </w:tabs>
      <w:spacing w:before="120"/>
    </w:pPr>
    <w:rPr>
      <w:color w:val="000080"/>
      <w:sz w:val="24"/>
    </w:rPr>
  </w:style>
  <w:style w:type="paragraph" w:styleId="BodyText">
    <w:name w:val="Body Text"/>
    <w:basedOn w:val="Normal"/>
    <w:link w:val="BodyTextChar"/>
    <w:uiPriority w:val="99"/>
    <w:rsid w:val="00B62C66"/>
    <w:pPr>
      <w:spacing w:before="120" w:after="120"/>
    </w:pPr>
    <w:rPr>
      <w:szCs w:val="20"/>
      <w:lang w:val="x-none" w:eastAsia="x-none"/>
    </w:rPr>
  </w:style>
  <w:style w:type="paragraph" w:customStyle="1" w:styleId="Bullet">
    <w:name w:val="Bullet"/>
    <w:basedOn w:val="Normal"/>
    <w:rsid w:val="004E0841"/>
    <w:pPr>
      <w:numPr>
        <w:numId w:val="7"/>
      </w:numPr>
    </w:pPr>
  </w:style>
  <w:style w:type="paragraph" w:styleId="BodyTextIndent">
    <w:name w:val="Body Text Indent"/>
    <w:basedOn w:val="Normal"/>
    <w:link w:val="BodyTextIndentChar"/>
    <w:rsid w:val="004E0841"/>
    <w:pPr>
      <w:tabs>
        <w:tab w:val="left" w:pos="720"/>
        <w:tab w:val="left" w:pos="1440"/>
        <w:tab w:val="left" w:pos="2160"/>
        <w:tab w:val="left" w:pos="2880"/>
        <w:tab w:val="left" w:pos="4680"/>
      </w:tabs>
      <w:autoSpaceDE w:val="0"/>
      <w:autoSpaceDN w:val="0"/>
      <w:adjustRightInd w:val="0"/>
      <w:ind w:left="360"/>
    </w:pPr>
    <w:rPr>
      <w:rFonts w:eastAsia="MS Mincho"/>
      <w:szCs w:val="20"/>
      <w:lang w:val="x-none" w:eastAsia="x-none"/>
    </w:rPr>
  </w:style>
  <w:style w:type="paragraph" w:customStyle="1" w:styleId="Paragraph5">
    <w:name w:val="Paragraph5"/>
    <w:basedOn w:val="Normal"/>
    <w:rsid w:val="004E0841"/>
    <w:pPr>
      <w:spacing w:before="80"/>
      <w:ind w:left="1080"/>
      <w:jc w:val="both"/>
    </w:pPr>
    <w:rPr>
      <w:sz w:val="20"/>
      <w:szCs w:val="20"/>
    </w:rPr>
  </w:style>
  <w:style w:type="paragraph" w:customStyle="1" w:styleId="Manual-body8ptline">
    <w:name w:val="Manual-body 8pt line"/>
    <w:basedOn w:val="Manual-bodytext"/>
    <w:rsid w:val="004E0841"/>
    <w:pPr>
      <w:tabs>
        <w:tab w:val="left" w:pos="907"/>
      </w:tabs>
    </w:pPr>
    <w:rPr>
      <w:sz w:val="16"/>
    </w:rPr>
  </w:style>
  <w:style w:type="paragraph" w:styleId="BodyTextIndent2">
    <w:name w:val="Body Text Indent 2"/>
    <w:basedOn w:val="Normal"/>
    <w:link w:val="BodyTextIndent2Char"/>
    <w:rsid w:val="004E0841"/>
    <w:pPr>
      <w:ind w:left="30"/>
    </w:pPr>
    <w:rPr>
      <w:color w:val="000080"/>
      <w:sz w:val="20"/>
      <w:szCs w:val="20"/>
      <w:lang w:val="x-none" w:eastAsia="x-none"/>
    </w:rPr>
  </w:style>
  <w:style w:type="paragraph" w:customStyle="1" w:styleId="Heading21">
    <w:name w:val="Heading 21"/>
    <w:basedOn w:val="Heading2"/>
    <w:rsid w:val="004E0841"/>
    <w:pPr>
      <w:tabs>
        <w:tab w:val="num" w:pos="360"/>
        <w:tab w:val="left" w:pos="720"/>
      </w:tabs>
      <w:spacing w:line="216" w:lineRule="auto"/>
      <w:outlineLvl w:val="9"/>
    </w:pPr>
    <w:rPr>
      <w:bCs w:val="0"/>
      <w:i/>
      <w:iCs w:val="0"/>
      <w:szCs w:val="20"/>
    </w:rPr>
  </w:style>
  <w:style w:type="paragraph" w:styleId="List2">
    <w:name w:val="List 2"/>
    <w:basedOn w:val="Normal"/>
    <w:rsid w:val="004E0841"/>
    <w:pPr>
      <w:ind w:left="720" w:hanging="360"/>
    </w:pPr>
    <w:rPr>
      <w:szCs w:val="20"/>
    </w:rPr>
  </w:style>
  <w:style w:type="paragraph" w:customStyle="1" w:styleId="Paragraph4">
    <w:name w:val="Paragraph4"/>
    <w:basedOn w:val="Normal"/>
    <w:autoRedefine/>
    <w:rsid w:val="004E0841"/>
    <w:pPr>
      <w:ind w:left="900" w:hanging="900"/>
    </w:pPr>
    <w:rPr>
      <w:rFonts w:eastAsia="MS Mincho" w:cs="Courier New"/>
      <w:b/>
      <w:bCs/>
      <w:color w:val="auto"/>
      <w:position w:val="-4"/>
      <w:szCs w:val="20"/>
    </w:rPr>
  </w:style>
  <w:style w:type="paragraph" w:styleId="ListBullet">
    <w:name w:val="List Bullet"/>
    <w:basedOn w:val="Normal"/>
    <w:autoRedefine/>
    <w:rsid w:val="004E0841"/>
    <w:pPr>
      <w:tabs>
        <w:tab w:val="left" w:pos="630"/>
      </w:tabs>
      <w:ind w:left="1080"/>
    </w:pPr>
    <w:rPr>
      <w:bCs/>
      <w:iCs/>
      <w:szCs w:val="20"/>
    </w:rPr>
  </w:style>
  <w:style w:type="paragraph" w:styleId="ListBullet2">
    <w:name w:val="List Bullet 2"/>
    <w:basedOn w:val="Normal"/>
    <w:autoRedefine/>
    <w:rsid w:val="004E0841"/>
    <w:pPr>
      <w:numPr>
        <w:numId w:val="18"/>
      </w:numPr>
      <w:tabs>
        <w:tab w:val="clear" w:pos="1080"/>
      </w:tabs>
      <w:spacing w:after="40"/>
      <w:ind w:left="720"/>
    </w:pPr>
    <w:rPr>
      <w:szCs w:val="20"/>
    </w:rPr>
  </w:style>
  <w:style w:type="paragraph" w:customStyle="1" w:styleId="heading10">
    <w:name w:val="heading1"/>
    <w:aliases w:val="head1"/>
    <w:basedOn w:val="Heading1"/>
    <w:rsid w:val="004E0841"/>
    <w:pPr>
      <w:widowControl w:val="0"/>
      <w:tabs>
        <w:tab w:val="num" w:pos="720"/>
      </w:tabs>
      <w:spacing w:before="280"/>
      <w:ind w:left="720" w:right="-540" w:hanging="360"/>
    </w:pPr>
    <w:rPr>
      <w:bCs w:val="0"/>
      <w:sz w:val="28"/>
      <w:szCs w:val="20"/>
    </w:rPr>
  </w:style>
  <w:style w:type="paragraph" w:customStyle="1" w:styleId="Paragraph3">
    <w:name w:val="Paragraph3"/>
    <w:basedOn w:val="Normal"/>
    <w:rsid w:val="004E0841"/>
    <w:pPr>
      <w:spacing w:before="80"/>
      <w:ind w:left="360"/>
      <w:jc w:val="both"/>
    </w:pPr>
    <w:rPr>
      <w:szCs w:val="20"/>
    </w:rPr>
  </w:style>
  <w:style w:type="paragraph" w:customStyle="1" w:styleId="Informal1">
    <w:name w:val="Informal1"/>
    <w:basedOn w:val="Normal"/>
    <w:rsid w:val="004E0841"/>
    <w:pPr>
      <w:spacing w:before="60" w:after="60"/>
    </w:pPr>
    <w:rPr>
      <w:sz w:val="22"/>
      <w:szCs w:val="20"/>
    </w:rPr>
  </w:style>
  <w:style w:type="paragraph" w:customStyle="1" w:styleId="Heading31">
    <w:name w:val="Heading 31"/>
    <w:basedOn w:val="Normal"/>
    <w:rsid w:val="004E0841"/>
    <w:rPr>
      <w:rFonts w:ascii="Arial" w:hAnsi="Arial"/>
      <w:b/>
      <w:szCs w:val="20"/>
    </w:rPr>
  </w:style>
  <w:style w:type="paragraph" w:styleId="BodyTextIndent3">
    <w:name w:val="Body Text Indent 3"/>
    <w:basedOn w:val="Normal"/>
    <w:link w:val="BodyTextIndent3Char"/>
    <w:rsid w:val="004E0841"/>
    <w:pPr>
      <w:pBdr>
        <w:top w:val="single" w:sz="4" w:space="1" w:color="auto"/>
        <w:left w:val="single" w:sz="4" w:space="24" w:color="auto"/>
        <w:bottom w:val="single" w:sz="4" w:space="1" w:color="auto"/>
        <w:right w:val="single" w:sz="4" w:space="3" w:color="auto"/>
      </w:pBdr>
      <w:ind w:left="2070"/>
    </w:pPr>
    <w:rPr>
      <w:rFonts w:ascii="Courier New" w:hAnsi="Courier New"/>
      <w:color w:val="000080"/>
      <w:lang w:val="x-none" w:eastAsia="x-none"/>
    </w:rPr>
  </w:style>
  <w:style w:type="paragraph" w:styleId="BodyText2">
    <w:name w:val="Body Text 2"/>
    <w:basedOn w:val="Normal"/>
    <w:link w:val="BodyText2Char"/>
    <w:rsid w:val="004E0841"/>
    <w:pPr>
      <w:ind w:right="-90"/>
    </w:pPr>
    <w:rPr>
      <w:lang w:val="x-none" w:eastAsia="x-none"/>
    </w:rPr>
  </w:style>
  <w:style w:type="paragraph" w:styleId="BlockText">
    <w:name w:val="Block Text"/>
    <w:basedOn w:val="Normal"/>
    <w:rsid w:val="004E0841"/>
    <w:pPr>
      <w:ind w:left="2160" w:right="360" w:hanging="90"/>
    </w:pPr>
    <w:rPr>
      <w:rFonts w:ascii="Courier New" w:hAnsi="Courier New" w:cs="Courier New"/>
      <w:color w:val="000080"/>
      <w:sz w:val="20"/>
    </w:rPr>
  </w:style>
  <w:style w:type="paragraph" w:styleId="Caption">
    <w:name w:val="caption"/>
    <w:basedOn w:val="Normal"/>
    <w:next w:val="Normal"/>
    <w:qFormat/>
    <w:rsid w:val="004E0841"/>
    <w:pPr>
      <w:spacing w:before="80"/>
      <w:ind w:left="7200" w:firstLine="720"/>
    </w:pPr>
    <w:rPr>
      <w:i/>
      <w:iCs/>
    </w:rPr>
  </w:style>
  <w:style w:type="paragraph" w:customStyle="1" w:styleId="ManualHeading2">
    <w:name w:val="Manual Heading 2"/>
    <w:basedOn w:val="Heading2"/>
    <w:rsid w:val="004E0841"/>
    <w:pPr>
      <w:keepNext w:val="0"/>
      <w:widowControl w:val="0"/>
      <w:tabs>
        <w:tab w:val="num" w:pos="720"/>
      </w:tabs>
      <w:spacing w:before="0" w:after="0"/>
    </w:pPr>
    <w:rPr>
      <w:rFonts w:ascii="Times New Roman Bold" w:hAnsi="Times New Roman Bold"/>
      <w:i/>
      <w:sz w:val="24"/>
      <w:szCs w:val="20"/>
    </w:rPr>
  </w:style>
  <w:style w:type="paragraph" w:styleId="BodyText3">
    <w:name w:val="Body Text 3"/>
    <w:basedOn w:val="Normal"/>
    <w:link w:val="BodyText3Char"/>
    <w:uiPriority w:val="99"/>
    <w:rsid w:val="004E0841"/>
    <w:pPr>
      <w:spacing w:after="120"/>
    </w:pPr>
    <w:rPr>
      <w:rFonts w:ascii="Courier New" w:hAnsi="Courier New"/>
      <w:b/>
      <w:sz w:val="16"/>
      <w:szCs w:val="20"/>
      <w:lang w:val="x-none" w:eastAsia="x-none"/>
    </w:rPr>
  </w:style>
  <w:style w:type="paragraph" w:styleId="BodyTextFirstIndent">
    <w:name w:val="Body Text First Indent"/>
    <w:basedOn w:val="BodyText"/>
    <w:link w:val="BodyTextFirstIndentChar"/>
    <w:rsid w:val="004E0841"/>
    <w:pPr>
      <w:ind w:firstLine="210"/>
    </w:pPr>
    <w:rPr>
      <w:szCs w:val="24"/>
      <w:lang w:val="en-US" w:eastAsia="en-US"/>
    </w:rPr>
  </w:style>
  <w:style w:type="paragraph" w:styleId="BodyTextFirstIndent2">
    <w:name w:val="Body Text First Indent 2"/>
    <w:basedOn w:val="BodyTextIndent"/>
    <w:link w:val="BodyTextFirstIndent2Char"/>
    <w:rsid w:val="004E0841"/>
    <w:pPr>
      <w:tabs>
        <w:tab w:val="clear" w:pos="720"/>
        <w:tab w:val="clear" w:pos="1440"/>
        <w:tab w:val="clear" w:pos="2160"/>
        <w:tab w:val="clear" w:pos="2880"/>
        <w:tab w:val="clear" w:pos="4680"/>
      </w:tabs>
      <w:autoSpaceDE/>
      <w:autoSpaceDN/>
      <w:adjustRightInd/>
      <w:spacing w:after="120"/>
      <w:ind w:firstLine="210"/>
    </w:pPr>
    <w:rPr>
      <w:szCs w:val="24"/>
    </w:rPr>
  </w:style>
  <w:style w:type="paragraph" w:styleId="Closing">
    <w:name w:val="Closing"/>
    <w:basedOn w:val="Normal"/>
    <w:link w:val="ClosingChar"/>
    <w:rsid w:val="004E0841"/>
    <w:pPr>
      <w:ind w:left="4320"/>
    </w:pPr>
    <w:rPr>
      <w:lang w:val="x-none" w:eastAsia="x-none"/>
    </w:rPr>
  </w:style>
  <w:style w:type="paragraph" w:styleId="DocumentMap">
    <w:name w:val="Document Map"/>
    <w:basedOn w:val="Normal"/>
    <w:link w:val="DocumentMapChar"/>
    <w:semiHidden/>
    <w:rsid w:val="004E0841"/>
    <w:pPr>
      <w:shd w:val="clear" w:color="auto" w:fill="000080"/>
    </w:pPr>
    <w:rPr>
      <w:rFonts w:ascii="Tahoma" w:hAnsi="Tahoma"/>
      <w:lang w:val="x-none" w:eastAsia="x-none"/>
    </w:rPr>
  </w:style>
  <w:style w:type="paragraph" w:styleId="E-mailSignature">
    <w:name w:val="E-mail Signature"/>
    <w:basedOn w:val="Normal"/>
    <w:link w:val="E-mailSignatureChar"/>
    <w:rsid w:val="004E0841"/>
    <w:rPr>
      <w:lang w:val="x-none" w:eastAsia="x-none"/>
    </w:rPr>
  </w:style>
  <w:style w:type="paragraph" w:styleId="EndnoteText">
    <w:name w:val="endnote text"/>
    <w:basedOn w:val="Normal"/>
    <w:semiHidden/>
    <w:rsid w:val="004E0841"/>
    <w:rPr>
      <w:sz w:val="20"/>
      <w:szCs w:val="20"/>
    </w:rPr>
  </w:style>
  <w:style w:type="paragraph" w:styleId="EnvelopeAddress">
    <w:name w:val="envelope address"/>
    <w:basedOn w:val="Normal"/>
    <w:rsid w:val="004E0841"/>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4E0841"/>
    <w:rPr>
      <w:rFonts w:ascii="Arial" w:hAnsi="Arial" w:cs="Arial"/>
      <w:sz w:val="20"/>
      <w:szCs w:val="20"/>
    </w:rPr>
  </w:style>
  <w:style w:type="paragraph" w:styleId="FootnoteText">
    <w:name w:val="footnote text"/>
    <w:basedOn w:val="Normal"/>
    <w:link w:val="FootnoteTextChar"/>
    <w:semiHidden/>
    <w:rsid w:val="004E0841"/>
    <w:rPr>
      <w:sz w:val="20"/>
      <w:szCs w:val="20"/>
      <w:lang w:val="x-none" w:eastAsia="x-none"/>
    </w:rPr>
  </w:style>
  <w:style w:type="paragraph" w:styleId="HTMLAddress">
    <w:name w:val="HTML Address"/>
    <w:basedOn w:val="Normal"/>
    <w:link w:val="HTMLAddressChar"/>
    <w:rsid w:val="004E0841"/>
    <w:rPr>
      <w:i/>
      <w:iCs/>
      <w:lang w:val="x-none" w:eastAsia="x-none"/>
    </w:rPr>
  </w:style>
  <w:style w:type="paragraph" w:styleId="HTMLPreformatted">
    <w:name w:val="HTML Preformatted"/>
    <w:basedOn w:val="Normal"/>
    <w:link w:val="HTMLPreformattedChar"/>
    <w:rsid w:val="004E0841"/>
    <w:rPr>
      <w:rFonts w:ascii="Courier New" w:hAnsi="Courier New"/>
      <w:sz w:val="20"/>
      <w:szCs w:val="20"/>
      <w:lang w:val="x-none" w:eastAsia="x-none"/>
    </w:rPr>
  </w:style>
  <w:style w:type="paragraph" w:styleId="List">
    <w:name w:val="List"/>
    <w:basedOn w:val="Normal"/>
    <w:rsid w:val="004E0841"/>
    <w:pPr>
      <w:ind w:left="360" w:hanging="360"/>
    </w:pPr>
  </w:style>
  <w:style w:type="paragraph" w:styleId="List3">
    <w:name w:val="List 3"/>
    <w:basedOn w:val="Normal"/>
    <w:rsid w:val="004E0841"/>
    <w:pPr>
      <w:ind w:left="1080" w:hanging="360"/>
    </w:pPr>
  </w:style>
  <w:style w:type="paragraph" w:styleId="List4">
    <w:name w:val="List 4"/>
    <w:basedOn w:val="Normal"/>
    <w:rsid w:val="004E0841"/>
    <w:pPr>
      <w:ind w:left="1440" w:hanging="360"/>
    </w:pPr>
  </w:style>
  <w:style w:type="paragraph" w:styleId="List5">
    <w:name w:val="List 5"/>
    <w:basedOn w:val="Normal"/>
    <w:rsid w:val="004E0841"/>
    <w:pPr>
      <w:ind w:left="1800" w:hanging="360"/>
    </w:pPr>
  </w:style>
  <w:style w:type="paragraph" w:styleId="ListBullet3">
    <w:name w:val="List Bullet 3"/>
    <w:basedOn w:val="Normal"/>
    <w:autoRedefine/>
    <w:rsid w:val="004E0841"/>
    <w:pPr>
      <w:numPr>
        <w:numId w:val="10"/>
      </w:numPr>
    </w:pPr>
  </w:style>
  <w:style w:type="paragraph" w:styleId="ListBullet4">
    <w:name w:val="List Bullet 4"/>
    <w:basedOn w:val="Normal"/>
    <w:autoRedefine/>
    <w:rsid w:val="004E0841"/>
    <w:pPr>
      <w:numPr>
        <w:numId w:val="11"/>
      </w:numPr>
    </w:pPr>
  </w:style>
  <w:style w:type="paragraph" w:styleId="ListBullet5">
    <w:name w:val="List Bullet 5"/>
    <w:basedOn w:val="Normal"/>
    <w:autoRedefine/>
    <w:rsid w:val="004E0841"/>
    <w:pPr>
      <w:numPr>
        <w:numId w:val="12"/>
      </w:numPr>
    </w:pPr>
  </w:style>
  <w:style w:type="paragraph" w:styleId="ListContinue">
    <w:name w:val="List Continue"/>
    <w:basedOn w:val="Normal"/>
    <w:rsid w:val="004E0841"/>
    <w:pPr>
      <w:spacing w:after="120"/>
      <w:ind w:left="360"/>
    </w:pPr>
  </w:style>
  <w:style w:type="paragraph" w:styleId="ListContinue2">
    <w:name w:val="List Continue 2"/>
    <w:basedOn w:val="Normal"/>
    <w:rsid w:val="004E0841"/>
    <w:pPr>
      <w:spacing w:after="120"/>
      <w:ind w:left="720"/>
    </w:pPr>
  </w:style>
  <w:style w:type="paragraph" w:styleId="ListContinue3">
    <w:name w:val="List Continue 3"/>
    <w:basedOn w:val="Normal"/>
    <w:rsid w:val="004E0841"/>
    <w:pPr>
      <w:spacing w:after="120"/>
      <w:ind w:left="1080"/>
    </w:pPr>
  </w:style>
  <w:style w:type="paragraph" w:styleId="ListContinue4">
    <w:name w:val="List Continue 4"/>
    <w:basedOn w:val="Normal"/>
    <w:rsid w:val="004E0841"/>
    <w:pPr>
      <w:spacing w:after="120"/>
      <w:ind w:left="1440"/>
    </w:pPr>
  </w:style>
  <w:style w:type="paragraph" w:styleId="ListContinue5">
    <w:name w:val="List Continue 5"/>
    <w:basedOn w:val="Normal"/>
    <w:rsid w:val="004E0841"/>
    <w:pPr>
      <w:spacing w:after="120"/>
      <w:ind w:left="1800"/>
    </w:pPr>
  </w:style>
  <w:style w:type="paragraph" w:styleId="ListNumber">
    <w:name w:val="List Number"/>
    <w:basedOn w:val="Normal"/>
    <w:rsid w:val="004E0841"/>
    <w:pPr>
      <w:numPr>
        <w:numId w:val="13"/>
      </w:numPr>
    </w:pPr>
  </w:style>
  <w:style w:type="paragraph" w:styleId="ListNumber2">
    <w:name w:val="List Number 2"/>
    <w:basedOn w:val="Normal"/>
    <w:rsid w:val="004E0841"/>
    <w:pPr>
      <w:numPr>
        <w:numId w:val="14"/>
      </w:numPr>
    </w:pPr>
  </w:style>
  <w:style w:type="paragraph" w:styleId="ListNumber3">
    <w:name w:val="List Number 3"/>
    <w:basedOn w:val="Normal"/>
    <w:rsid w:val="004E0841"/>
    <w:pPr>
      <w:numPr>
        <w:numId w:val="15"/>
      </w:numPr>
    </w:pPr>
  </w:style>
  <w:style w:type="paragraph" w:styleId="ListNumber4">
    <w:name w:val="List Number 4"/>
    <w:basedOn w:val="Normal"/>
    <w:rsid w:val="004E0841"/>
    <w:pPr>
      <w:numPr>
        <w:numId w:val="16"/>
      </w:numPr>
    </w:pPr>
  </w:style>
  <w:style w:type="paragraph" w:styleId="ListNumber5">
    <w:name w:val="List Number 5"/>
    <w:basedOn w:val="Normal"/>
    <w:rsid w:val="004E0841"/>
    <w:pPr>
      <w:numPr>
        <w:numId w:val="17"/>
      </w:numPr>
    </w:pPr>
  </w:style>
  <w:style w:type="paragraph" w:styleId="MacroText">
    <w:name w:val="macro"/>
    <w:link w:val="MacroTextChar"/>
    <w:semiHidden/>
    <w:rsid w:val="004E0841"/>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color w:val="000000"/>
    </w:rPr>
  </w:style>
  <w:style w:type="paragraph" w:styleId="MessageHeader">
    <w:name w:val="Message Header"/>
    <w:basedOn w:val="Normal"/>
    <w:link w:val="MessageHeaderChar"/>
    <w:rsid w:val="004E0841"/>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lang w:val="x-none" w:eastAsia="x-none"/>
    </w:rPr>
  </w:style>
  <w:style w:type="paragraph" w:styleId="NormalWeb">
    <w:name w:val="Normal (Web)"/>
    <w:basedOn w:val="Normal"/>
    <w:uiPriority w:val="99"/>
    <w:rsid w:val="004E0841"/>
  </w:style>
  <w:style w:type="paragraph" w:styleId="NoteHeading">
    <w:name w:val="Note Heading"/>
    <w:basedOn w:val="Normal"/>
    <w:next w:val="Normal"/>
    <w:rsid w:val="004E0841"/>
  </w:style>
  <w:style w:type="paragraph" w:styleId="Salutation">
    <w:name w:val="Salutation"/>
    <w:basedOn w:val="Normal"/>
    <w:next w:val="Normal"/>
    <w:link w:val="SalutationChar"/>
    <w:rsid w:val="004E0841"/>
    <w:rPr>
      <w:lang w:val="x-none" w:eastAsia="x-none"/>
    </w:rPr>
  </w:style>
  <w:style w:type="paragraph" w:styleId="Signature">
    <w:name w:val="Signature"/>
    <w:basedOn w:val="Normal"/>
    <w:link w:val="SignatureChar"/>
    <w:rsid w:val="004E0841"/>
    <w:pPr>
      <w:ind w:left="4320"/>
    </w:pPr>
    <w:rPr>
      <w:lang w:val="x-none" w:eastAsia="x-none"/>
    </w:rPr>
  </w:style>
  <w:style w:type="paragraph" w:styleId="Subtitle">
    <w:name w:val="Subtitle"/>
    <w:basedOn w:val="Normal"/>
    <w:link w:val="SubtitleChar"/>
    <w:qFormat/>
    <w:rsid w:val="004E0841"/>
    <w:pPr>
      <w:spacing w:after="60"/>
      <w:jc w:val="center"/>
      <w:outlineLvl w:val="1"/>
    </w:pPr>
    <w:rPr>
      <w:rFonts w:ascii="Arial" w:hAnsi="Arial"/>
      <w:lang w:val="x-none" w:eastAsia="x-none"/>
    </w:rPr>
  </w:style>
  <w:style w:type="paragraph" w:styleId="TableofAuthorities">
    <w:name w:val="table of authorities"/>
    <w:basedOn w:val="Normal"/>
    <w:next w:val="Normal"/>
    <w:semiHidden/>
    <w:rsid w:val="004E0841"/>
    <w:pPr>
      <w:ind w:left="240" w:hanging="240"/>
    </w:pPr>
  </w:style>
  <w:style w:type="paragraph" w:styleId="Title">
    <w:name w:val="Title"/>
    <w:basedOn w:val="Normal"/>
    <w:link w:val="TitleChar"/>
    <w:qFormat/>
    <w:rsid w:val="007D7BA5"/>
    <w:pPr>
      <w:spacing w:after="360"/>
      <w:jc w:val="center"/>
      <w:outlineLvl w:val="0"/>
    </w:pPr>
    <w:rPr>
      <w:rFonts w:ascii="Arial" w:hAnsi="Arial"/>
      <w:b/>
      <w:bCs/>
      <w:kern w:val="28"/>
      <w:sz w:val="36"/>
      <w:szCs w:val="36"/>
      <w:lang w:val="x-none" w:eastAsia="x-none"/>
    </w:rPr>
  </w:style>
  <w:style w:type="paragraph" w:styleId="TOAHeading">
    <w:name w:val="toa heading"/>
    <w:basedOn w:val="Normal"/>
    <w:next w:val="Normal"/>
    <w:semiHidden/>
    <w:rsid w:val="004E0841"/>
    <w:pPr>
      <w:spacing w:before="120"/>
    </w:pPr>
    <w:rPr>
      <w:rFonts w:ascii="Arial" w:hAnsi="Arial" w:cs="Arial"/>
      <w:b/>
      <w:bCs/>
    </w:rPr>
  </w:style>
  <w:style w:type="paragraph" w:styleId="BalloonText">
    <w:name w:val="Balloon Text"/>
    <w:basedOn w:val="Normal"/>
    <w:link w:val="BalloonTextChar"/>
    <w:semiHidden/>
    <w:rsid w:val="004E0841"/>
    <w:rPr>
      <w:rFonts w:ascii="Tahoma" w:hAnsi="Tahoma"/>
      <w:sz w:val="16"/>
      <w:szCs w:val="16"/>
      <w:lang w:val="x-none" w:eastAsia="x-none"/>
    </w:rPr>
  </w:style>
  <w:style w:type="paragraph" w:styleId="CommentSubject">
    <w:name w:val="annotation subject"/>
    <w:basedOn w:val="CommentText"/>
    <w:next w:val="CommentText"/>
    <w:link w:val="CommentSubjectChar"/>
    <w:semiHidden/>
    <w:rsid w:val="004E0841"/>
    <w:rPr>
      <w:b/>
      <w:bCs/>
    </w:rPr>
  </w:style>
  <w:style w:type="paragraph" w:customStyle="1" w:styleId="BulletedBodyText">
    <w:name w:val="Bulleted Body Text"/>
    <w:basedOn w:val="Normal"/>
    <w:rsid w:val="004E0841"/>
    <w:pPr>
      <w:numPr>
        <w:numId w:val="19"/>
      </w:numPr>
    </w:pPr>
    <w:rPr>
      <w:color w:val="auto"/>
    </w:rPr>
  </w:style>
  <w:style w:type="character" w:customStyle="1" w:styleId="Manual-bodytextChar">
    <w:name w:val="Manual-body text Char"/>
    <w:link w:val="Manual-bodytext"/>
    <w:locked/>
    <w:rsid w:val="004E0841"/>
    <w:rPr>
      <w:rFonts w:eastAsia="MS Mincho" w:cs="Courier New"/>
      <w:color w:val="000000"/>
      <w:sz w:val="24"/>
      <w:lang w:val="en-US" w:eastAsia="en-US" w:bidi="ar-SA"/>
    </w:rPr>
  </w:style>
  <w:style w:type="table" w:styleId="TableGrid">
    <w:name w:val="Table Grid"/>
    <w:basedOn w:val="TableNormal"/>
    <w:rsid w:val="004E0841"/>
    <w:pPr>
      <w:spacing w:before="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mputerscreen">
    <w:name w:val="computer screen"/>
    <w:basedOn w:val="Normal"/>
    <w:rsid w:val="004E0841"/>
    <w:pPr>
      <w:shd w:val="clear" w:color="auto" w:fill="E6E6E6"/>
    </w:pPr>
    <w:rPr>
      <w:rFonts w:ascii="Courier New" w:hAnsi="Courier New"/>
      <w:color w:val="auto"/>
      <w:sz w:val="16"/>
      <w:szCs w:val="16"/>
    </w:rPr>
  </w:style>
  <w:style w:type="paragraph" w:customStyle="1" w:styleId="StyleHeading1AsianMSMincho">
    <w:name w:val="Style Heading 1 + (Asian) MS Mincho"/>
    <w:basedOn w:val="Heading1"/>
    <w:rsid w:val="004E0841"/>
    <w:pPr>
      <w:tabs>
        <w:tab w:val="num" w:pos="360"/>
      </w:tabs>
      <w:ind w:left="360" w:hanging="360"/>
    </w:pPr>
    <w:rPr>
      <w:rFonts w:eastAsia="MS Mincho"/>
    </w:rPr>
  </w:style>
  <w:style w:type="table" w:customStyle="1" w:styleId="TableGrid1">
    <w:name w:val="Table Grid1"/>
    <w:rsid w:val="009F6F5A"/>
    <w:pPr>
      <w:spacing w:before="12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rsid w:val="00FF0F2B"/>
    <w:pPr>
      <w:spacing w:before="12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B72F15"/>
    <w:pPr>
      <w:autoSpaceDE w:val="0"/>
      <w:autoSpaceDN w:val="0"/>
      <w:adjustRightInd w:val="0"/>
    </w:pPr>
    <w:rPr>
      <w:color w:val="000000"/>
      <w:sz w:val="24"/>
      <w:szCs w:val="24"/>
    </w:rPr>
  </w:style>
  <w:style w:type="paragraph" w:customStyle="1" w:styleId="ChapterHeading">
    <w:name w:val="Chapter Heading"/>
    <w:basedOn w:val="Heading1"/>
    <w:next w:val="BodyText"/>
    <w:link w:val="ChapterHeadingChar"/>
    <w:rsid w:val="006D20AB"/>
    <w:pPr>
      <w:widowControl w:val="0"/>
      <w:pBdr>
        <w:bottom w:val="single" w:sz="18" w:space="1" w:color="auto"/>
      </w:pBdr>
      <w:autoSpaceDE w:val="0"/>
      <w:autoSpaceDN w:val="0"/>
      <w:adjustRightInd w:val="0"/>
      <w:spacing w:before="0" w:after="0"/>
    </w:pPr>
    <w:rPr>
      <w:bCs w:val="0"/>
      <w:szCs w:val="24"/>
    </w:rPr>
  </w:style>
  <w:style w:type="character" w:customStyle="1" w:styleId="BodyTextChar">
    <w:name w:val="Body Text Char"/>
    <w:link w:val="BodyText"/>
    <w:uiPriority w:val="99"/>
    <w:locked/>
    <w:rsid w:val="00B62C66"/>
    <w:rPr>
      <w:color w:val="000000"/>
      <w:sz w:val="24"/>
      <w:lang w:val="x-none" w:eastAsia="x-none"/>
    </w:rPr>
  </w:style>
  <w:style w:type="paragraph" w:customStyle="1" w:styleId="StyleManual-optionnameindent1Left05">
    <w:name w:val="Style Manual-option name indent1 + Left:  0.5&quot;"/>
    <w:basedOn w:val="Manual-optionnameindent1"/>
    <w:autoRedefine/>
    <w:rsid w:val="00542E1A"/>
    <w:pPr>
      <w:ind w:left="0"/>
    </w:pPr>
    <w:rPr>
      <w:rFonts w:eastAsia="Times New Roman" w:cs="Times New Roman"/>
      <w:bCs/>
    </w:rPr>
  </w:style>
  <w:style w:type="character" w:customStyle="1" w:styleId="Manual-optionnameChar">
    <w:name w:val="Manual-option name Char"/>
    <w:link w:val="Manual-optionname"/>
    <w:locked/>
    <w:rsid w:val="009D78B9"/>
    <w:rPr>
      <w:rFonts w:eastAsia="MS Mincho" w:cs="Courier New"/>
      <w:b/>
      <w:color w:val="000000"/>
      <w:sz w:val="24"/>
      <w:lang w:val="en-US" w:eastAsia="en-US" w:bidi="ar-SA"/>
    </w:rPr>
  </w:style>
  <w:style w:type="character" w:customStyle="1" w:styleId="CharChar">
    <w:name w:val="Char Char"/>
    <w:rsid w:val="00EF7527"/>
    <w:rPr>
      <w:rFonts w:cs="Times New Roman"/>
      <w:color w:val="000000"/>
      <w:sz w:val="22"/>
      <w:lang w:val="en-US" w:eastAsia="en-US" w:bidi="ar-SA"/>
    </w:rPr>
  </w:style>
  <w:style w:type="character" w:customStyle="1" w:styleId="FooterChar">
    <w:name w:val="Footer Char"/>
    <w:link w:val="Footer"/>
    <w:uiPriority w:val="99"/>
    <w:locked/>
    <w:rsid w:val="003F483C"/>
  </w:style>
  <w:style w:type="paragraph" w:styleId="ListParagraph">
    <w:name w:val="List Paragraph"/>
    <w:basedOn w:val="Normal"/>
    <w:uiPriority w:val="34"/>
    <w:qFormat/>
    <w:rsid w:val="00832962"/>
    <w:pPr>
      <w:ind w:left="720"/>
    </w:pPr>
    <w:rPr>
      <w:rFonts w:ascii="Calibri" w:hAnsi="Calibri"/>
      <w:color w:val="auto"/>
      <w:sz w:val="22"/>
      <w:szCs w:val="22"/>
    </w:rPr>
  </w:style>
  <w:style w:type="character" w:customStyle="1" w:styleId="Heading1Char">
    <w:name w:val="Heading 1 Char"/>
    <w:link w:val="Heading1"/>
    <w:locked/>
    <w:rsid w:val="00367F4B"/>
    <w:rPr>
      <w:rFonts w:ascii="Arial" w:hAnsi="Arial" w:cs="Arial"/>
      <w:b/>
      <w:bCs/>
      <w:color w:val="000000"/>
      <w:sz w:val="36"/>
      <w:szCs w:val="32"/>
    </w:rPr>
  </w:style>
  <w:style w:type="character" w:customStyle="1" w:styleId="Heading2Char">
    <w:name w:val="Heading 2 Char"/>
    <w:aliases w:val="head 2 Char"/>
    <w:link w:val="Heading2"/>
    <w:locked/>
    <w:rsid w:val="00BB6097"/>
    <w:rPr>
      <w:rFonts w:ascii="Arial" w:hAnsi="Arial" w:cs="Arial"/>
      <w:b/>
      <w:bCs/>
      <w:iCs/>
      <w:color w:val="000000"/>
      <w:sz w:val="28"/>
      <w:szCs w:val="28"/>
    </w:rPr>
  </w:style>
  <w:style w:type="character" w:customStyle="1" w:styleId="Heading3Char">
    <w:name w:val="Heading 3 Char"/>
    <w:aliases w:val="head 3 Char"/>
    <w:link w:val="Heading3"/>
    <w:locked/>
    <w:rsid w:val="003B1A70"/>
    <w:rPr>
      <w:rFonts w:ascii="Arial" w:hAnsi="Arial" w:cs="Arial"/>
      <w:b/>
      <w:bCs/>
      <w:color w:val="000000"/>
      <w:sz w:val="26"/>
      <w:szCs w:val="26"/>
    </w:rPr>
  </w:style>
  <w:style w:type="character" w:customStyle="1" w:styleId="Heading4Char">
    <w:name w:val="Heading 4 Char"/>
    <w:link w:val="Heading4"/>
    <w:locked/>
    <w:rsid w:val="003B1A70"/>
    <w:rPr>
      <w:rFonts w:ascii="Arial" w:hAnsi="Arial" w:cs="Times New Roman"/>
      <w:b/>
      <w:bCs/>
      <w:i/>
      <w:color w:val="000000"/>
      <w:sz w:val="28"/>
      <w:szCs w:val="28"/>
      <w:u w:val="single"/>
    </w:rPr>
  </w:style>
  <w:style w:type="character" w:customStyle="1" w:styleId="Heading5Char">
    <w:name w:val="Heading 5 Char"/>
    <w:link w:val="Heading5"/>
    <w:locked/>
    <w:rsid w:val="003B1A70"/>
    <w:rPr>
      <w:rFonts w:ascii="Arial" w:hAnsi="Arial" w:cs="Arial"/>
      <w:b/>
      <w:bCs/>
      <w:color w:val="000000"/>
      <w:sz w:val="24"/>
      <w:szCs w:val="24"/>
    </w:rPr>
  </w:style>
  <w:style w:type="character" w:customStyle="1" w:styleId="Heading6Char">
    <w:name w:val="Heading 6 Char"/>
    <w:aliases w:val="Italic Char"/>
    <w:link w:val="Heading6"/>
    <w:locked/>
    <w:rsid w:val="003B1A70"/>
    <w:rPr>
      <w:rFonts w:cs="Times New Roman"/>
      <w:b/>
      <w:bCs/>
      <w:color w:val="000000"/>
      <w:sz w:val="22"/>
      <w:szCs w:val="22"/>
    </w:rPr>
  </w:style>
  <w:style w:type="character" w:customStyle="1" w:styleId="Heading7Char">
    <w:name w:val="Heading 7 Char"/>
    <w:link w:val="Heading7"/>
    <w:locked/>
    <w:rsid w:val="003B1A70"/>
    <w:rPr>
      <w:rFonts w:cs="Times New Roman"/>
      <w:b/>
      <w:bCs/>
      <w:color w:val="000000"/>
      <w:sz w:val="24"/>
      <w:szCs w:val="24"/>
    </w:rPr>
  </w:style>
  <w:style w:type="character" w:customStyle="1" w:styleId="Heading8Char">
    <w:name w:val="Heading 8 Char"/>
    <w:link w:val="Heading8"/>
    <w:locked/>
    <w:rsid w:val="003B1A70"/>
    <w:rPr>
      <w:rFonts w:cs="Times New Roman"/>
      <w:b/>
      <w:bCs/>
      <w:color w:val="000000"/>
      <w:sz w:val="24"/>
      <w:szCs w:val="24"/>
    </w:rPr>
  </w:style>
  <w:style w:type="character" w:customStyle="1" w:styleId="Heading9Char">
    <w:name w:val="Heading 9 Char"/>
    <w:link w:val="Heading9"/>
    <w:locked/>
    <w:rsid w:val="003B1A70"/>
    <w:rPr>
      <w:rFonts w:ascii="Arial" w:hAnsi="Arial" w:cs="Arial"/>
      <w:b/>
      <w:color w:val="FFFFFF"/>
      <w:sz w:val="22"/>
      <w:szCs w:val="22"/>
      <w:shd w:val="clear" w:color="auto" w:fill="0C0C0C"/>
    </w:rPr>
  </w:style>
  <w:style w:type="paragraph" w:customStyle="1" w:styleId="BodyText4">
    <w:name w:val="Body Text 4"/>
    <w:basedOn w:val="BodyText3"/>
    <w:link w:val="BodyText4Char"/>
    <w:rsid w:val="003B1A70"/>
    <w:pPr>
      <w:keepNext/>
      <w:spacing w:after="0"/>
      <w:ind w:left="1152"/>
    </w:pPr>
    <w:rPr>
      <w:rFonts w:ascii="Times New Roman" w:hAnsi="Times New Roman"/>
      <w:b w:val="0"/>
      <w:color w:val="auto"/>
      <w:sz w:val="22"/>
      <w:szCs w:val="22"/>
    </w:rPr>
  </w:style>
  <w:style w:type="character" w:customStyle="1" w:styleId="BodyText4Char">
    <w:name w:val="Body Text 4 Char"/>
    <w:link w:val="BodyText4"/>
    <w:locked/>
    <w:rsid w:val="003B1A70"/>
    <w:rPr>
      <w:rFonts w:cs="Times New Roman"/>
      <w:sz w:val="22"/>
      <w:szCs w:val="22"/>
    </w:rPr>
  </w:style>
  <w:style w:type="character" w:customStyle="1" w:styleId="BodyText3Char">
    <w:name w:val="Body Text 3 Char"/>
    <w:link w:val="BodyText3"/>
    <w:uiPriority w:val="99"/>
    <w:locked/>
    <w:rsid w:val="003B1A70"/>
    <w:rPr>
      <w:rFonts w:ascii="Courier New" w:hAnsi="Courier New" w:cs="Times New Roman"/>
      <w:b/>
      <w:color w:val="000000"/>
      <w:sz w:val="16"/>
    </w:rPr>
  </w:style>
  <w:style w:type="paragraph" w:customStyle="1" w:styleId="InstructionalText4">
    <w:name w:val="Instructional Text 4"/>
    <w:basedOn w:val="Normal"/>
    <w:rsid w:val="003B1A70"/>
    <w:pPr>
      <w:keepLines/>
      <w:autoSpaceDE w:val="0"/>
      <w:autoSpaceDN w:val="0"/>
      <w:adjustRightInd w:val="0"/>
      <w:spacing w:before="120" w:after="120" w:line="240" w:lineRule="atLeast"/>
      <w:ind w:left="1620"/>
    </w:pPr>
    <w:rPr>
      <w:i/>
      <w:iCs/>
      <w:color w:val="0000FF"/>
      <w:sz w:val="22"/>
    </w:rPr>
  </w:style>
  <w:style w:type="character" w:customStyle="1" w:styleId="BodyBold">
    <w:name w:val="Body Bold"/>
    <w:rsid w:val="003B1A70"/>
    <w:rPr>
      <w:rFonts w:cs="Times New Roman"/>
      <w:b/>
    </w:rPr>
  </w:style>
  <w:style w:type="character" w:customStyle="1" w:styleId="BodyText2Char">
    <w:name w:val="Body Text 2 Char"/>
    <w:link w:val="BodyText2"/>
    <w:locked/>
    <w:rsid w:val="003B1A70"/>
    <w:rPr>
      <w:rFonts w:cs="Times New Roman"/>
      <w:color w:val="000000"/>
      <w:sz w:val="24"/>
      <w:szCs w:val="24"/>
    </w:rPr>
  </w:style>
  <w:style w:type="paragraph" w:customStyle="1" w:styleId="InstructionalText1">
    <w:name w:val="Instructional Text 1"/>
    <w:basedOn w:val="BodyText"/>
    <w:next w:val="BodyText"/>
    <w:rsid w:val="003B1A70"/>
    <w:pPr>
      <w:keepLines/>
      <w:autoSpaceDE w:val="0"/>
      <w:autoSpaceDN w:val="0"/>
      <w:adjustRightInd w:val="0"/>
      <w:spacing w:line="240" w:lineRule="atLeast"/>
    </w:pPr>
    <w:rPr>
      <w:i/>
      <w:iCs/>
      <w:color w:val="0000FF"/>
      <w:szCs w:val="24"/>
    </w:rPr>
  </w:style>
  <w:style w:type="character" w:customStyle="1" w:styleId="BodyItalic">
    <w:name w:val="Body Italic"/>
    <w:rsid w:val="003B1A70"/>
    <w:rPr>
      <w:rFonts w:cs="Times New Roman"/>
      <w:i/>
    </w:rPr>
  </w:style>
  <w:style w:type="paragraph" w:customStyle="1" w:styleId="Paragraph2">
    <w:name w:val="Paragraph2"/>
    <w:basedOn w:val="Normal"/>
    <w:rsid w:val="003B1A70"/>
    <w:pPr>
      <w:spacing w:before="80"/>
      <w:jc w:val="both"/>
    </w:pPr>
    <w:rPr>
      <w:color w:val="auto"/>
      <w:sz w:val="20"/>
      <w:szCs w:val="20"/>
    </w:rPr>
  </w:style>
  <w:style w:type="character" w:customStyle="1" w:styleId="CommentTextChar">
    <w:name w:val="Comment Text Char"/>
    <w:link w:val="CommentText"/>
    <w:semiHidden/>
    <w:locked/>
    <w:rsid w:val="003B1A70"/>
    <w:rPr>
      <w:rFonts w:cs="Times New Roman"/>
      <w:color w:val="000000"/>
    </w:rPr>
  </w:style>
  <w:style w:type="character" w:customStyle="1" w:styleId="CommentSubjectChar">
    <w:name w:val="Comment Subject Char"/>
    <w:link w:val="CommentSubject"/>
    <w:semiHidden/>
    <w:locked/>
    <w:rsid w:val="003B1A70"/>
    <w:rPr>
      <w:rFonts w:cs="Times New Roman"/>
      <w:b/>
      <w:bCs/>
      <w:color w:val="000000"/>
    </w:rPr>
  </w:style>
  <w:style w:type="character" w:customStyle="1" w:styleId="TitleChar">
    <w:name w:val="Title Char"/>
    <w:link w:val="Title"/>
    <w:locked/>
    <w:rsid w:val="007D7BA5"/>
    <w:rPr>
      <w:rFonts w:ascii="Arial" w:hAnsi="Arial"/>
      <w:b/>
      <w:bCs/>
      <w:color w:val="000000"/>
      <w:kern w:val="28"/>
      <w:sz w:val="36"/>
      <w:szCs w:val="36"/>
      <w:lang w:val="x-none" w:eastAsia="x-none"/>
    </w:rPr>
  </w:style>
  <w:style w:type="character" w:customStyle="1" w:styleId="SubtitleChar">
    <w:name w:val="Subtitle Char"/>
    <w:link w:val="Subtitle"/>
    <w:locked/>
    <w:rsid w:val="003B1A70"/>
    <w:rPr>
      <w:rFonts w:ascii="Arial" w:hAnsi="Arial" w:cs="Arial"/>
      <w:color w:val="000000"/>
      <w:sz w:val="24"/>
      <w:szCs w:val="24"/>
    </w:rPr>
  </w:style>
  <w:style w:type="paragraph" w:customStyle="1" w:styleId="RevHistory">
    <w:name w:val="RevHistory"/>
    <w:basedOn w:val="Normal"/>
    <w:autoRedefine/>
    <w:rsid w:val="003B1A70"/>
    <w:pPr>
      <w:keepNext/>
      <w:spacing w:before="100" w:beforeAutospacing="1" w:after="100" w:afterAutospacing="1"/>
      <w:jc w:val="center"/>
    </w:pPr>
    <w:rPr>
      <w:rFonts w:ascii="Arial" w:hAnsi="Arial"/>
      <w:b/>
      <w:bCs/>
      <w:color w:val="auto"/>
      <w:szCs w:val="20"/>
    </w:rPr>
  </w:style>
  <w:style w:type="character" w:customStyle="1" w:styleId="HeaderChar">
    <w:name w:val="Header Char"/>
    <w:link w:val="Header"/>
    <w:uiPriority w:val="99"/>
    <w:locked/>
    <w:rsid w:val="003B1A70"/>
    <w:rPr>
      <w:rFonts w:cs="Times New Roman"/>
      <w:color w:val="000000"/>
      <w:sz w:val="24"/>
      <w:szCs w:val="24"/>
    </w:rPr>
  </w:style>
  <w:style w:type="paragraph" w:customStyle="1" w:styleId="Appendix11">
    <w:name w:val="Appendix 1.1"/>
    <w:basedOn w:val="Heading2"/>
    <w:next w:val="BodyText"/>
    <w:rsid w:val="003B1A70"/>
    <w:pPr>
      <w:numPr>
        <w:ilvl w:val="1"/>
        <w:numId w:val="35"/>
      </w:numPr>
      <w:tabs>
        <w:tab w:val="clear" w:pos="1080"/>
        <w:tab w:val="left" w:pos="720"/>
      </w:tabs>
      <w:spacing w:after="120"/>
      <w:ind w:left="0"/>
    </w:pPr>
    <w:rPr>
      <w:rFonts w:eastAsia="Arial Unicode MS"/>
      <w:bCs w:val="0"/>
      <w:iCs w:val="0"/>
      <w:color w:val="auto"/>
      <w:sz w:val="20"/>
      <w:szCs w:val="29"/>
    </w:rPr>
  </w:style>
  <w:style w:type="paragraph" w:customStyle="1" w:styleId="Appendix">
    <w:name w:val="Appendix"/>
    <w:basedOn w:val="Heading1"/>
    <w:rsid w:val="003B1A70"/>
    <w:pPr>
      <w:keepNext w:val="0"/>
      <w:pageBreakBefore/>
      <w:pBdr>
        <w:top w:val="single" w:sz="12" w:space="4" w:color="auto" w:shadow="1"/>
        <w:left w:val="single" w:sz="12" w:space="4" w:color="auto" w:shadow="1"/>
        <w:bottom w:val="single" w:sz="12" w:space="4" w:color="auto" w:shadow="1"/>
        <w:right w:val="single" w:sz="12" w:space="4" w:color="auto" w:shadow="1"/>
      </w:pBdr>
      <w:tabs>
        <w:tab w:val="num" w:pos="0"/>
      </w:tabs>
    </w:pPr>
    <w:rPr>
      <w:rFonts w:eastAsia="Arial Unicode MS"/>
      <w:sz w:val="20"/>
      <w:szCs w:val="26"/>
    </w:rPr>
  </w:style>
  <w:style w:type="character" w:customStyle="1" w:styleId="DocumentMapChar">
    <w:name w:val="Document Map Char"/>
    <w:link w:val="DocumentMap"/>
    <w:semiHidden/>
    <w:locked/>
    <w:rsid w:val="003B1A70"/>
    <w:rPr>
      <w:rFonts w:ascii="Tahoma" w:hAnsi="Tahoma" w:cs="Tahoma"/>
      <w:color w:val="000000"/>
      <w:sz w:val="24"/>
      <w:szCs w:val="24"/>
      <w:shd w:val="clear" w:color="auto" w:fill="000080"/>
    </w:rPr>
  </w:style>
  <w:style w:type="paragraph" w:customStyle="1" w:styleId="InstructionalText3">
    <w:name w:val="Instructional Text 3"/>
    <w:basedOn w:val="InstructionalText1"/>
    <w:next w:val="BodyText3"/>
    <w:rsid w:val="003B1A70"/>
    <w:pPr>
      <w:ind w:left="1260"/>
    </w:pPr>
  </w:style>
  <w:style w:type="paragraph" w:customStyle="1" w:styleId="Contents">
    <w:name w:val="Contents"/>
    <w:basedOn w:val="Subtitle"/>
    <w:rsid w:val="003B1A70"/>
    <w:pPr>
      <w:keepNext/>
      <w:spacing w:before="240" w:after="120"/>
      <w:outlineLvl w:val="9"/>
    </w:pPr>
    <w:rPr>
      <w:rFonts w:eastAsia="Arial Unicode MS"/>
      <w:b/>
      <w:color w:val="auto"/>
      <w:sz w:val="22"/>
    </w:rPr>
  </w:style>
  <w:style w:type="paragraph" w:customStyle="1" w:styleId="NormalTableText">
    <w:name w:val="Normal Table Text"/>
    <w:basedOn w:val="Normal"/>
    <w:semiHidden/>
    <w:rsid w:val="003B1A70"/>
    <w:pPr>
      <w:keepNext/>
    </w:pPr>
    <w:rPr>
      <w:color w:val="auto"/>
      <w:sz w:val="20"/>
      <w:szCs w:val="20"/>
    </w:rPr>
  </w:style>
  <w:style w:type="paragraph" w:customStyle="1" w:styleId="Table">
    <w:name w:val="Table"/>
    <w:basedOn w:val="Normal"/>
    <w:semiHidden/>
    <w:rsid w:val="003B1A70"/>
    <w:pPr>
      <w:keepNext/>
      <w:tabs>
        <w:tab w:val="left" w:pos="-3420"/>
      </w:tabs>
      <w:spacing w:before="40" w:after="20"/>
    </w:pPr>
    <w:rPr>
      <w:rFonts w:ascii="C Helvetica Condensed" w:hAnsi="C Helvetica Condensed"/>
      <w:color w:val="auto"/>
      <w:sz w:val="20"/>
      <w:szCs w:val="20"/>
    </w:rPr>
  </w:style>
  <w:style w:type="paragraph" w:customStyle="1" w:styleId="Title2">
    <w:name w:val="Title 2"/>
    <w:basedOn w:val="Title"/>
    <w:rsid w:val="007D7BA5"/>
    <w:pPr>
      <w:keepNext/>
      <w:autoSpaceDE w:val="0"/>
      <w:autoSpaceDN w:val="0"/>
      <w:adjustRightInd w:val="0"/>
      <w:outlineLvl w:val="9"/>
    </w:pPr>
    <w:rPr>
      <w:color w:val="auto"/>
      <w:kern w:val="0"/>
      <w:sz w:val="28"/>
    </w:rPr>
  </w:style>
  <w:style w:type="character" w:customStyle="1" w:styleId="InstructionalTextBold">
    <w:name w:val="Instructional Text Bold"/>
    <w:rsid w:val="003B1A70"/>
    <w:rPr>
      <w:rFonts w:cs="Times New Roman"/>
      <w:b/>
      <w:bCs/>
      <w:color w:val="0000FF"/>
    </w:rPr>
  </w:style>
  <w:style w:type="paragraph" w:customStyle="1" w:styleId="CoverTitleInstructions">
    <w:name w:val="Cover Title Instructions"/>
    <w:basedOn w:val="InstructionalText1"/>
    <w:rsid w:val="003B1A70"/>
    <w:pPr>
      <w:jc w:val="center"/>
    </w:pPr>
    <w:rPr>
      <w:szCs w:val="28"/>
    </w:rPr>
  </w:style>
  <w:style w:type="paragraph" w:customStyle="1" w:styleId="Note1">
    <w:name w:val="Note 1"/>
    <w:basedOn w:val="BodyText"/>
    <w:rsid w:val="003B1A70"/>
    <w:pPr>
      <w:tabs>
        <w:tab w:val="num" w:pos="900"/>
      </w:tabs>
      <w:autoSpaceDE w:val="0"/>
      <w:autoSpaceDN w:val="0"/>
      <w:adjustRightInd w:val="0"/>
      <w:ind w:left="936" w:hanging="936"/>
    </w:pPr>
    <w:rPr>
      <w:i/>
      <w:iCs/>
      <w:color w:val="auto"/>
      <w:szCs w:val="22"/>
    </w:rPr>
  </w:style>
  <w:style w:type="paragraph" w:customStyle="1" w:styleId="InstructionalText2">
    <w:name w:val="Instructional Text 2"/>
    <w:basedOn w:val="InstructionalText1"/>
    <w:next w:val="BodyText2"/>
    <w:rsid w:val="003B1A70"/>
    <w:pPr>
      <w:ind w:left="720"/>
    </w:pPr>
  </w:style>
  <w:style w:type="paragraph" w:customStyle="1" w:styleId="CrossReference3">
    <w:name w:val="CrossReference3"/>
    <w:basedOn w:val="CrossReference2"/>
    <w:next w:val="BodyText3"/>
    <w:rsid w:val="003B1A70"/>
    <w:pPr>
      <w:ind w:left="720"/>
    </w:pPr>
  </w:style>
  <w:style w:type="paragraph" w:customStyle="1" w:styleId="InstructionalBullet1">
    <w:name w:val="Instructional Bullet 1"/>
    <w:basedOn w:val="Normal"/>
    <w:rsid w:val="003B1A70"/>
    <w:pPr>
      <w:keepNext/>
      <w:tabs>
        <w:tab w:val="num" w:pos="900"/>
      </w:tabs>
      <w:ind w:left="900" w:hanging="360"/>
    </w:pPr>
    <w:rPr>
      <w:i/>
      <w:color w:val="0000FF"/>
      <w:sz w:val="22"/>
      <w:szCs w:val="20"/>
    </w:rPr>
  </w:style>
  <w:style w:type="paragraph" w:customStyle="1" w:styleId="InstructionalBullet2">
    <w:name w:val="Instructional Bullet 2"/>
    <w:basedOn w:val="InstructionalBullet1"/>
    <w:rsid w:val="003B1A70"/>
    <w:pPr>
      <w:tabs>
        <w:tab w:val="clear" w:pos="900"/>
        <w:tab w:val="num" w:pos="1260"/>
      </w:tabs>
      <w:ind w:left="1260"/>
    </w:pPr>
  </w:style>
  <w:style w:type="paragraph" w:customStyle="1" w:styleId="InstructionalBullet3">
    <w:name w:val="Instructional Bullet 3"/>
    <w:basedOn w:val="InstructionalBullet1"/>
    <w:rsid w:val="003B1A70"/>
    <w:pPr>
      <w:tabs>
        <w:tab w:val="num" w:pos="1620"/>
      </w:tabs>
      <w:ind w:left="1620"/>
    </w:pPr>
  </w:style>
  <w:style w:type="paragraph" w:customStyle="1" w:styleId="BodyBullet1">
    <w:name w:val="Body Bullet 1"/>
    <w:basedOn w:val="BodyText"/>
    <w:rsid w:val="003B1A70"/>
    <w:pPr>
      <w:tabs>
        <w:tab w:val="num" w:pos="720"/>
      </w:tabs>
      <w:autoSpaceDE w:val="0"/>
      <w:autoSpaceDN w:val="0"/>
      <w:adjustRightInd w:val="0"/>
      <w:ind w:left="720" w:hanging="360"/>
    </w:pPr>
    <w:rPr>
      <w:iCs/>
      <w:color w:val="auto"/>
      <w:szCs w:val="22"/>
    </w:rPr>
  </w:style>
  <w:style w:type="paragraph" w:customStyle="1" w:styleId="BodyBullet2">
    <w:name w:val="Body Bullet 2"/>
    <w:basedOn w:val="BodyText"/>
    <w:rsid w:val="003B1A70"/>
    <w:pPr>
      <w:tabs>
        <w:tab w:val="num" w:pos="1260"/>
      </w:tabs>
      <w:autoSpaceDE w:val="0"/>
      <w:autoSpaceDN w:val="0"/>
      <w:adjustRightInd w:val="0"/>
      <w:ind w:left="1260" w:hanging="360"/>
    </w:pPr>
    <w:rPr>
      <w:iCs/>
      <w:color w:val="auto"/>
      <w:szCs w:val="22"/>
    </w:rPr>
  </w:style>
  <w:style w:type="paragraph" w:customStyle="1" w:styleId="BodyBullet3">
    <w:name w:val="Body Bullet 3"/>
    <w:basedOn w:val="BodyText"/>
    <w:rsid w:val="003B1A70"/>
    <w:pPr>
      <w:tabs>
        <w:tab w:val="num" w:pos="1620"/>
      </w:tabs>
      <w:autoSpaceDE w:val="0"/>
      <w:autoSpaceDN w:val="0"/>
      <w:adjustRightInd w:val="0"/>
      <w:ind w:left="1440" w:hanging="180"/>
    </w:pPr>
    <w:rPr>
      <w:iCs/>
      <w:color w:val="auto"/>
      <w:szCs w:val="22"/>
    </w:rPr>
  </w:style>
  <w:style w:type="paragraph" w:customStyle="1" w:styleId="BodyNumbered1">
    <w:name w:val="Body Numbered 1"/>
    <w:basedOn w:val="Normal"/>
    <w:rsid w:val="003B1A70"/>
    <w:pPr>
      <w:keepNext/>
      <w:keepLines/>
      <w:tabs>
        <w:tab w:val="num" w:pos="900"/>
      </w:tabs>
      <w:ind w:left="900" w:hanging="360"/>
    </w:pPr>
    <w:rPr>
      <w:rFonts w:eastAsia="Arial Unicode MS"/>
      <w:color w:val="auto"/>
      <w:sz w:val="22"/>
      <w:szCs w:val="20"/>
    </w:rPr>
  </w:style>
  <w:style w:type="paragraph" w:customStyle="1" w:styleId="BodyNumbered2">
    <w:name w:val="Body Numbered 2"/>
    <w:basedOn w:val="Normal"/>
    <w:rsid w:val="003B1A70"/>
    <w:pPr>
      <w:keepNext/>
      <w:keepLines/>
      <w:tabs>
        <w:tab w:val="num" w:pos="1260"/>
      </w:tabs>
      <w:ind w:left="1260" w:hanging="360"/>
    </w:pPr>
    <w:rPr>
      <w:rFonts w:eastAsia="Arial Unicode MS"/>
      <w:color w:val="auto"/>
      <w:sz w:val="22"/>
      <w:szCs w:val="20"/>
    </w:rPr>
  </w:style>
  <w:style w:type="paragraph" w:customStyle="1" w:styleId="BodyNumbered3">
    <w:name w:val="Body Numbered 3"/>
    <w:basedOn w:val="Normal"/>
    <w:rsid w:val="003B1A70"/>
    <w:pPr>
      <w:keepNext/>
      <w:keepLines/>
      <w:tabs>
        <w:tab w:val="num" w:pos="1620"/>
      </w:tabs>
      <w:ind w:left="1620" w:hanging="360"/>
    </w:pPr>
    <w:rPr>
      <w:rFonts w:eastAsia="Arial Unicode MS"/>
      <w:color w:val="auto"/>
      <w:sz w:val="22"/>
      <w:szCs w:val="20"/>
    </w:rPr>
  </w:style>
  <w:style w:type="paragraph" w:customStyle="1" w:styleId="BodyLettered1">
    <w:name w:val="Body Lettered 1"/>
    <w:basedOn w:val="Normal"/>
    <w:rsid w:val="003B1A70"/>
    <w:pPr>
      <w:keepNext/>
      <w:keepLines/>
      <w:tabs>
        <w:tab w:val="num" w:pos="1260"/>
      </w:tabs>
      <w:ind w:left="1260" w:hanging="360"/>
    </w:pPr>
    <w:rPr>
      <w:color w:val="auto"/>
      <w:sz w:val="22"/>
      <w:szCs w:val="20"/>
    </w:rPr>
  </w:style>
  <w:style w:type="paragraph" w:customStyle="1" w:styleId="BodyLettered2">
    <w:name w:val="Body Lettered 2"/>
    <w:basedOn w:val="Normal"/>
    <w:rsid w:val="003B1A70"/>
    <w:pPr>
      <w:keepNext/>
      <w:keepLines/>
      <w:tabs>
        <w:tab w:val="num" w:pos="1620"/>
      </w:tabs>
      <w:ind w:left="1620" w:hanging="360"/>
    </w:pPr>
    <w:rPr>
      <w:color w:val="auto"/>
      <w:sz w:val="22"/>
      <w:szCs w:val="20"/>
    </w:rPr>
  </w:style>
  <w:style w:type="paragraph" w:customStyle="1" w:styleId="BodyLettered3">
    <w:name w:val="Body Lettered 3"/>
    <w:basedOn w:val="Normal"/>
    <w:rsid w:val="003B1A70"/>
    <w:pPr>
      <w:keepNext/>
      <w:keepLines/>
      <w:tabs>
        <w:tab w:val="num" w:pos="1980"/>
      </w:tabs>
      <w:ind w:left="1980" w:hanging="360"/>
    </w:pPr>
    <w:rPr>
      <w:color w:val="auto"/>
      <w:sz w:val="22"/>
      <w:szCs w:val="20"/>
    </w:rPr>
  </w:style>
  <w:style w:type="character" w:customStyle="1" w:styleId="ClosingChar">
    <w:name w:val="Closing Char"/>
    <w:link w:val="Closing"/>
    <w:locked/>
    <w:rsid w:val="003B1A70"/>
    <w:rPr>
      <w:rFonts w:cs="Times New Roman"/>
      <w:color w:val="000000"/>
      <w:sz w:val="24"/>
      <w:szCs w:val="24"/>
    </w:rPr>
  </w:style>
  <w:style w:type="paragraph" w:customStyle="1" w:styleId="InstructionalTable">
    <w:name w:val="Instructional Table"/>
    <w:basedOn w:val="Normal"/>
    <w:rsid w:val="003B1A70"/>
    <w:pPr>
      <w:keepNext/>
    </w:pPr>
    <w:rPr>
      <w:i/>
      <w:color w:val="0000FF"/>
      <w:sz w:val="22"/>
      <w:szCs w:val="20"/>
    </w:rPr>
  </w:style>
  <w:style w:type="character" w:customStyle="1" w:styleId="FootnoteTextChar">
    <w:name w:val="Footnote Text Char"/>
    <w:link w:val="FootnoteText"/>
    <w:semiHidden/>
    <w:locked/>
    <w:rsid w:val="003B1A70"/>
    <w:rPr>
      <w:rFonts w:cs="Times New Roman"/>
      <w:color w:val="000000"/>
    </w:rPr>
  </w:style>
  <w:style w:type="character" w:styleId="FootnoteReference">
    <w:name w:val="footnote reference"/>
    <w:rsid w:val="003B1A70"/>
    <w:rPr>
      <w:rFonts w:cs="Times New Roman"/>
      <w:vertAlign w:val="superscript"/>
    </w:rPr>
  </w:style>
  <w:style w:type="paragraph" w:customStyle="1" w:styleId="Note2">
    <w:name w:val="Note 2"/>
    <w:basedOn w:val="Note1"/>
    <w:rsid w:val="003B1A70"/>
    <w:pPr>
      <w:tabs>
        <w:tab w:val="clear" w:pos="900"/>
        <w:tab w:val="num" w:pos="1620"/>
      </w:tabs>
      <w:ind w:left="720" w:firstLine="0"/>
    </w:pPr>
  </w:style>
  <w:style w:type="paragraph" w:customStyle="1" w:styleId="CrossReference2">
    <w:name w:val="CrossReference2"/>
    <w:basedOn w:val="BodyText2"/>
    <w:next w:val="BodyText2"/>
    <w:rsid w:val="003B1A70"/>
    <w:pPr>
      <w:autoSpaceDE w:val="0"/>
      <w:autoSpaceDN w:val="0"/>
      <w:adjustRightInd w:val="0"/>
      <w:spacing w:after="60"/>
      <w:ind w:left="360" w:right="0"/>
    </w:pPr>
    <w:rPr>
      <w:rFonts w:eastAsia="Arial Unicode MS"/>
      <w:iCs/>
      <w:color w:val="0000FF"/>
      <w:sz w:val="20"/>
      <w:szCs w:val="22"/>
      <w:u w:val="single"/>
    </w:rPr>
  </w:style>
  <w:style w:type="paragraph" w:customStyle="1" w:styleId="CrossReference">
    <w:name w:val="CrossReference"/>
    <w:basedOn w:val="BodyText"/>
    <w:next w:val="BodyText"/>
    <w:rsid w:val="003B1A70"/>
    <w:pPr>
      <w:autoSpaceDE w:val="0"/>
      <w:autoSpaceDN w:val="0"/>
      <w:adjustRightInd w:val="0"/>
      <w:spacing w:before="60" w:after="60"/>
    </w:pPr>
    <w:rPr>
      <w:iCs/>
      <w:color w:val="0000FF"/>
      <w:sz w:val="20"/>
      <w:szCs w:val="22"/>
      <w:u w:val="single"/>
    </w:rPr>
  </w:style>
  <w:style w:type="character" w:styleId="LineNumber">
    <w:name w:val="line number"/>
    <w:rsid w:val="003B1A70"/>
    <w:rPr>
      <w:rFonts w:cs="Times New Roman"/>
    </w:rPr>
  </w:style>
  <w:style w:type="character" w:customStyle="1" w:styleId="MessageHeaderChar">
    <w:name w:val="Message Header Char"/>
    <w:link w:val="MessageHeader"/>
    <w:locked/>
    <w:rsid w:val="003B1A70"/>
    <w:rPr>
      <w:rFonts w:ascii="Arial" w:hAnsi="Arial" w:cs="Arial"/>
      <w:color w:val="000000"/>
      <w:sz w:val="24"/>
      <w:szCs w:val="24"/>
      <w:shd w:val="pct20" w:color="auto" w:fill="auto"/>
    </w:rPr>
  </w:style>
  <w:style w:type="character" w:customStyle="1" w:styleId="PlainTextChar">
    <w:name w:val="Plain Text Char"/>
    <w:link w:val="PlainText"/>
    <w:uiPriority w:val="99"/>
    <w:locked/>
    <w:rsid w:val="003B1A70"/>
    <w:rPr>
      <w:rFonts w:cs="Courier New"/>
      <w:color w:val="000000"/>
      <w:sz w:val="24"/>
    </w:rPr>
  </w:style>
  <w:style w:type="character" w:customStyle="1" w:styleId="BodyTextFirstIndentChar">
    <w:name w:val="Body Text First Indent Char"/>
    <w:link w:val="BodyTextFirstIndent"/>
    <w:locked/>
    <w:rsid w:val="003B1A70"/>
    <w:rPr>
      <w:rFonts w:cs="Times New Roman"/>
      <w:color w:val="000000"/>
      <w:sz w:val="24"/>
      <w:szCs w:val="24"/>
      <w:lang w:val="en-US" w:eastAsia="en-US" w:bidi="ar-SA"/>
    </w:rPr>
  </w:style>
  <w:style w:type="character" w:customStyle="1" w:styleId="BodyTextIndentChar">
    <w:name w:val="Body Text Indent Char"/>
    <w:link w:val="BodyTextIndent"/>
    <w:locked/>
    <w:rsid w:val="003B1A70"/>
    <w:rPr>
      <w:rFonts w:eastAsia="MS Mincho" w:cs="Courier New"/>
      <w:color w:val="000000"/>
      <w:sz w:val="24"/>
    </w:rPr>
  </w:style>
  <w:style w:type="character" w:customStyle="1" w:styleId="BodyTextFirstIndent2Char">
    <w:name w:val="Body Text First Indent 2 Char"/>
    <w:link w:val="BodyTextFirstIndent2"/>
    <w:locked/>
    <w:rsid w:val="003B1A70"/>
    <w:rPr>
      <w:rFonts w:eastAsia="MS Mincho" w:cs="Courier New"/>
      <w:color w:val="000000"/>
      <w:sz w:val="24"/>
      <w:szCs w:val="24"/>
    </w:rPr>
  </w:style>
  <w:style w:type="character" w:customStyle="1" w:styleId="BodyTextIndent2Char">
    <w:name w:val="Body Text Indent 2 Char"/>
    <w:link w:val="BodyTextIndent2"/>
    <w:locked/>
    <w:rsid w:val="003B1A70"/>
    <w:rPr>
      <w:rFonts w:cs="Times New Roman"/>
      <w:color w:val="000080"/>
    </w:rPr>
  </w:style>
  <w:style w:type="character" w:customStyle="1" w:styleId="BodyTextIndent3Char">
    <w:name w:val="Body Text Indent 3 Char"/>
    <w:link w:val="BodyTextIndent3"/>
    <w:locked/>
    <w:rsid w:val="003B1A70"/>
    <w:rPr>
      <w:rFonts w:ascii="Courier New" w:hAnsi="Courier New" w:cs="Courier New"/>
      <w:color w:val="000080"/>
      <w:sz w:val="24"/>
      <w:szCs w:val="24"/>
    </w:rPr>
  </w:style>
  <w:style w:type="character" w:customStyle="1" w:styleId="DateChar">
    <w:name w:val="Date Char"/>
    <w:link w:val="Date"/>
    <w:locked/>
    <w:rsid w:val="003B1A70"/>
    <w:rPr>
      <w:rFonts w:cs="Times New Roman"/>
      <w:color w:val="000000"/>
      <w:sz w:val="24"/>
    </w:rPr>
  </w:style>
  <w:style w:type="character" w:customStyle="1" w:styleId="E-mailSignatureChar">
    <w:name w:val="E-mail Signature Char"/>
    <w:link w:val="E-mailSignature"/>
    <w:locked/>
    <w:rsid w:val="003B1A70"/>
    <w:rPr>
      <w:rFonts w:cs="Times New Roman"/>
      <w:color w:val="000000"/>
      <w:sz w:val="24"/>
      <w:szCs w:val="24"/>
    </w:rPr>
  </w:style>
  <w:style w:type="character" w:styleId="Emphasis">
    <w:name w:val="Emphasis"/>
    <w:qFormat/>
    <w:rsid w:val="003B1A70"/>
    <w:rPr>
      <w:rFonts w:cs="Times New Roman"/>
      <w:i/>
      <w:iCs/>
    </w:rPr>
  </w:style>
  <w:style w:type="character" w:styleId="HTMLAcronym">
    <w:name w:val="HTML Acronym"/>
    <w:rsid w:val="003B1A70"/>
    <w:rPr>
      <w:rFonts w:cs="Times New Roman"/>
    </w:rPr>
  </w:style>
  <w:style w:type="character" w:customStyle="1" w:styleId="HTMLAddressChar">
    <w:name w:val="HTML Address Char"/>
    <w:link w:val="HTMLAddress"/>
    <w:locked/>
    <w:rsid w:val="003B1A70"/>
    <w:rPr>
      <w:rFonts w:cs="Times New Roman"/>
      <w:i/>
      <w:iCs/>
      <w:color w:val="000000"/>
      <w:sz w:val="24"/>
      <w:szCs w:val="24"/>
    </w:rPr>
  </w:style>
  <w:style w:type="character" w:styleId="HTMLCite">
    <w:name w:val="HTML Cite"/>
    <w:rsid w:val="003B1A70"/>
    <w:rPr>
      <w:rFonts w:cs="Times New Roman"/>
      <w:i/>
      <w:iCs/>
    </w:rPr>
  </w:style>
  <w:style w:type="character" w:styleId="HTMLCode">
    <w:name w:val="HTML Code"/>
    <w:rsid w:val="003B1A70"/>
    <w:rPr>
      <w:rFonts w:ascii="Courier New" w:hAnsi="Courier New" w:cs="Courier New"/>
      <w:sz w:val="20"/>
      <w:szCs w:val="20"/>
    </w:rPr>
  </w:style>
  <w:style w:type="character" w:styleId="HTMLDefinition">
    <w:name w:val="HTML Definition"/>
    <w:rsid w:val="003B1A70"/>
    <w:rPr>
      <w:rFonts w:cs="Times New Roman"/>
      <w:i/>
      <w:iCs/>
    </w:rPr>
  </w:style>
  <w:style w:type="character" w:styleId="HTMLKeyboard">
    <w:name w:val="HTML Keyboard"/>
    <w:rsid w:val="003B1A70"/>
    <w:rPr>
      <w:rFonts w:ascii="Courier New" w:hAnsi="Courier New" w:cs="Courier New"/>
      <w:sz w:val="20"/>
      <w:szCs w:val="20"/>
    </w:rPr>
  </w:style>
  <w:style w:type="character" w:customStyle="1" w:styleId="HTMLPreformattedChar">
    <w:name w:val="HTML Preformatted Char"/>
    <w:link w:val="HTMLPreformatted"/>
    <w:locked/>
    <w:rsid w:val="003B1A70"/>
    <w:rPr>
      <w:rFonts w:ascii="Courier New" w:hAnsi="Courier New" w:cs="Courier New"/>
      <w:color w:val="000000"/>
    </w:rPr>
  </w:style>
  <w:style w:type="character" w:styleId="HTMLSample">
    <w:name w:val="HTML Sample"/>
    <w:rsid w:val="003B1A70"/>
    <w:rPr>
      <w:rFonts w:ascii="Courier New" w:hAnsi="Courier New" w:cs="Courier New"/>
    </w:rPr>
  </w:style>
  <w:style w:type="character" w:styleId="HTMLTypewriter">
    <w:name w:val="HTML Typewriter"/>
    <w:rsid w:val="003B1A70"/>
    <w:rPr>
      <w:rFonts w:ascii="Courier New" w:hAnsi="Courier New" w:cs="Courier New"/>
      <w:sz w:val="20"/>
      <w:szCs w:val="20"/>
    </w:rPr>
  </w:style>
  <w:style w:type="character" w:styleId="HTMLVariable">
    <w:name w:val="HTML Variable"/>
    <w:rsid w:val="003B1A70"/>
    <w:rPr>
      <w:rFonts w:cs="Times New Roman"/>
      <w:i/>
      <w:iCs/>
    </w:rPr>
  </w:style>
  <w:style w:type="character" w:customStyle="1" w:styleId="SalutationChar">
    <w:name w:val="Salutation Char"/>
    <w:link w:val="Salutation"/>
    <w:locked/>
    <w:rsid w:val="003B1A70"/>
    <w:rPr>
      <w:rFonts w:cs="Times New Roman"/>
      <w:color w:val="000000"/>
      <w:sz w:val="24"/>
      <w:szCs w:val="24"/>
    </w:rPr>
  </w:style>
  <w:style w:type="character" w:customStyle="1" w:styleId="SignatureChar">
    <w:name w:val="Signature Char"/>
    <w:link w:val="Signature"/>
    <w:locked/>
    <w:rsid w:val="003B1A70"/>
    <w:rPr>
      <w:rFonts w:cs="Times New Roman"/>
      <w:color w:val="000000"/>
      <w:sz w:val="24"/>
      <w:szCs w:val="24"/>
    </w:rPr>
  </w:style>
  <w:style w:type="table" w:styleId="Table3Deffects1">
    <w:name w:val="Table 3D effects 1"/>
    <w:basedOn w:val="TableNormal"/>
    <w:rsid w:val="003B1A70"/>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3B1A70"/>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3Deffects3">
    <w:name w:val="Table 3D effects 3"/>
    <w:basedOn w:val="TableNormal"/>
    <w:rsid w:val="003B1A70"/>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1">
    <w:name w:val="Table Classic 1"/>
    <w:basedOn w:val="TableNormal"/>
    <w:rsid w:val="003B1A70"/>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2">
    <w:name w:val="Table Classic 2"/>
    <w:basedOn w:val="TableNormal"/>
    <w:rsid w:val="003B1A70"/>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leClassic3">
    <w:name w:val="Table Classic 3"/>
    <w:basedOn w:val="TableNormal"/>
    <w:rsid w:val="003B1A70"/>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Classic4">
    <w:name w:val="Table Classic 4"/>
    <w:basedOn w:val="TableNormal"/>
    <w:rsid w:val="003B1A70"/>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leColorful1">
    <w:name w:val="Table Colorful 1"/>
    <w:basedOn w:val="TableNormal"/>
    <w:rsid w:val="003B1A70"/>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2">
    <w:name w:val="Table Colorful 2"/>
    <w:basedOn w:val="TableNormal"/>
    <w:rsid w:val="003B1A70"/>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3">
    <w:name w:val="Table Colorful 3"/>
    <w:basedOn w:val="TableNormal"/>
    <w:rsid w:val="003B1A70"/>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3B1A70"/>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2">
    <w:name w:val="Table Columns 2"/>
    <w:basedOn w:val="TableNormal"/>
    <w:rsid w:val="003B1A70"/>
    <w:rPr>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3">
    <w:name w:val="Table Columns 3"/>
    <w:basedOn w:val="TableNormal"/>
    <w:rsid w:val="003B1A70"/>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Columns4">
    <w:name w:val="Table Columns 4"/>
    <w:basedOn w:val="TableNormal"/>
    <w:rsid w:val="003B1A70"/>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leColumns5">
    <w:name w:val="Table Columns 5"/>
    <w:basedOn w:val="TableNormal"/>
    <w:rsid w:val="003B1A70"/>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leContemporary">
    <w:name w:val="Table Contemporary"/>
    <w:basedOn w:val="TableNormal"/>
    <w:rsid w:val="003B1A70"/>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3B1A70"/>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TableGrid10">
    <w:name w:val="Table Grid 1"/>
    <w:basedOn w:val="TableNormal"/>
    <w:rsid w:val="003B1A7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TableGrid20">
    <w:name w:val="Table Grid 2"/>
    <w:basedOn w:val="TableNormal"/>
    <w:rsid w:val="003B1A70"/>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3">
    <w:name w:val="Table Grid 3"/>
    <w:basedOn w:val="TableNormal"/>
    <w:rsid w:val="003B1A70"/>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4">
    <w:name w:val="Table Grid 4"/>
    <w:basedOn w:val="TableNormal"/>
    <w:rsid w:val="003B1A70"/>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leGrid5">
    <w:name w:val="Table Grid 5"/>
    <w:basedOn w:val="TableNormal"/>
    <w:rsid w:val="003B1A70"/>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6">
    <w:name w:val="Table Grid 6"/>
    <w:basedOn w:val="TableNormal"/>
    <w:rsid w:val="003B1A70"/>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7">
    <w:name w:val="Table Grid 7"/>
    <w:basedOn w:val="TableNormal"/>
    <w:rsid w:val="003B1A70"/>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8">
    <w:name w:val="Table Grid 8"/>
    <w:basedOn w:val="TableNormal"/>
    <w:rsid w:val="003B1A70"/>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leList1">
    <w:name w:val="Table List 1"/>
    <w:basedOn w:val="TableNormal"/>
    <w:rsid w:val="003B1A70"/>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2">
    <w:name w:val="Table List 2"/>
    <w:basedOn w:val="TableNormal"/>
    <w:rsid w:val="003B1A70"/>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3">
    <w:name w:val="Table List 3"/>
    <w:basedOn w:val="TableNormal"/>
    <w:rsid w:val="003B1A70"/>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TableList4">
    <w:name w:val="Table List 4"/>
    <w:basedOn w:val="TableNormal"/>
    <w:rsid w:val="003B1A70"/>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3B1A70"/>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leList6">
    <w:name w:val="Table List 6"/>
    <w:basedOn w:val="TableNormal"/>
    <w:rsid w:val="003B1A70"/>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leList7">
    <w:name w:val="Table List 7"/>
    <w:basedOn w:val="TableNormal"/>
    <w:rsid w:val="003B1A70"/>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List8">
    <w:name w:val="Table List 8"/>
    <w:basedOn w:val="TableNormal"/>
    <w:rsid w:val="003B1A70"/>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3B1A7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3B1A70"/>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B1A70"/>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3B1A70"/>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3B1A70"/>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ubtle2">
    <w:name w:val="Table Subtle 2"/>
    <w:basedOn w:val="TableNormal"/>
    <w:rsid w:val="003B1A70"/>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Theme">
    <w:name w:val="Table Theme"/>
    <w:basedOn w:val="TableNormal"/>
    <w:rsid w:val="003B1A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B1A70"/>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2">
    <w:name w:val="Table Web 2"/>
    <w:basedOn w:val="TableNormal"/>
    <w:rsid w:val="003B1A70"/>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3B1A70"/>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customStyle="1" w:styleId="TableSpacer">
    <w:name w:val="Table Spacer"/>
    <w:basedOn w:val="BodyText"/>
    <w:rsid w:val="003B1A70"/>
    <w:pPr>
      <w:keepNext/>
      <w:ind w:left="720"/>
    </w:pPr>
    <w:rPr>
      <w:color w:val="auto"/>
      <w:sz w:val="16"/>
      <w:szCs w:val="24"/>
    </w:rPr>
  </w:style>
  <w:style w:type="paragraph" w:customStyle="1" w:styleId="TableHeading">
    <w:name w:val="Table Heading"/>
    <w:basedOn w:val="BodyText"/>
    <w:rsid w:val="003B1A70"/>
    <w:pPr>
      <w:spacing w:before="60" w:after="60"/>
    </w:pPr>
    <w:rPr>
      <w:rFonts w:ascii="Arial" w:hAnsi="Arial"/>
      <w:b/>
      <w:color w:val="auto"/>
      <w:sz w:val="20"/>
      <w:szCs w:val="24"/>
    </w:rPr>
  </w:style>
  <w:style w:type="character" w:customStyle="1" w:styleId="TableTextChar">
    <w:name w:val="Table Text Char"/>
    <w:link w:val="TableText"/>
    <w:locked/>
    <w:rsid w:val="00E07BA9"/>
    <w:rPr>
      <w:color w:val="000000"/>
      <w:sz w:val="22"/>
      <w:lang w:bidi="ar-SA"/>
    </w:rPr>
  </w:style>
  <w:style w:type="character" w:customStyle="1" w:styleId="tx1">
    <w:name w:val="tx1"/>
    <w:rsid w:val="003B1A70"/>
    <w:rPr>
      <w:rFonts w:cs="Times New Roman"/>
      <w:b/>
      <w:bCs/>
    </w:rPr>
  </w:style>
  <w:style w:type="paragraph" w:customStyle="1" w:styleId="Logo">
    <w:name w:val="Logo"/>
    <w:basedOn w:val="Normal"/>
    <w:rsid w:val="003B1A70"/>
    <w:pPr>
      <w:widowControl w:val="0"/>
      <w:spacing w:after="3120"/>
      <w:jc w:val="center"/>
    </w:pPr>
    <w:rPr>
      <w:noProof/>
      <w:color w:val="auto"/>
      <w:szCs w:val="20"/>
    </w:rPr>
  </w:style>
  <w:style w:type="paragraph" w:customStyle="1" w:styleId="tabletext0">
    <w:name w:val="tabletext"/>
    <w:basedOn w:val="Normal"/>
    <w:rsid w:val="00E07BA9"/>
    <w:pPr>
      <w:spacing w:before="40" w:after="40"/>
      <w:ind w:left="72" w:right="144"/>
    </w:pPr>
    <w:rPr>
      <w:rFonts w:ascii="Arial" w:hAnsi="Arial" w:cs="Arial"/>
      <w:color w:val="auto"/>
      <w:szCs w:val="20"/>
    </w:rPr>
  </w:style>
  <w:style w:type="paragraph" w:customStyle="1" w:styleId="sub">
    <w:name w:val="sub"/>
    <w:basedOn w:val="Normal"/>
    <w:link w:val="subChar"/>
    <w:rsid w:val="003B1A70"/>
    <w:pPr>
      <w:numPr>
        <w:numId w:val="41"/>
      </w:numPr>
      <w:tabs>
        <w:tab w:val="clear" w:pos="720"/>
        <w:tab w:val="num" w:pos="1080"/>
      </w:tabs>
      <w:spacing w:after="240"/>
      <w:ind w:left="1080"/>
      <w:jc w:val="both"/>
    </w:pPr>
    <w:rPr>
      <w:b/>
      <w:color w:val="auto"/>
      <w:sz w:val="22"/>
    </w:rPr>
  </w:style>
  <w:style w:type="character" w:customStyle="1" w:styleId="subChar">
    <w:name w:val="sub Char"/>
    <w:link w:val="sub"/>
    <w:locked/>
    <w:rsid w:val="003B1A70"/>
    <w:rPr>
      <w:b/>
      <w:sz w:val="22"/>
      <w:szCs w:val="24"/>
      <w:lang w:val="en-US" w:eastAsia="en-US" w:bidi="ar-SA"/>
    </w:rPr>
  </w:style>
  <w:style w:type="paragraph" w:customStyle="1" w:styleId="xl64">
    <w:name w:val="xl64"/>
    <w:basedOn w:val="Normal"/>
    <w:rsid w:val="003B1A70"/>
    <w:pPr>
      <w:spacing w:before="100" w:beforeAutospacing="1" w:after="100" w:afterAutospacing="1"/>
    </w:pPr>
    <w:rPr>
      <w:rFonts w:ascii="Arial" w:hAnsi="Arial" w:cs="Arial"/>
      <w:b/>
      <w:bCs/>
      <w:color w:val="auto"/>
    </w:rPr>
  </w:style>
  <w:style w:type="paragraph" w:customStyle="1" w:styleId="xl65">
    <w:name w:val="xl65"/>
    <w:basedOn w:val="Normal"/>
    <w:rsid w:val="003B1A70"/>
    <w:pPr>
      <w:spacing w:before="100" w:beforeAutospacing="1" w:after="100" w:afterAutospacing="1"/>
    </w:pPr>
    <w:rPr>
      <w:rFonts w:ascii="Arial" w:hAnsi="Arial" w:cs="Arial"/>
      <w:b/>
      <w:bCs/>
      <w:color w:val="auto"/>
    </w:rPr>
  </w:style>
  <w:style w:type="paragraph" w:customStyle="1" w:styleId="xl66">
    <w:name w:val="xl66"/>
    <w:basedOn w:val="Normal"/>
    <w:rsid w:val="003B1A70"/>
    <w:pPr>
      <w:spacing w:before="100" w:beforeAutospacing="1" w:after="100" w:afterAutospacing="1"/>
    </w:pPr>
    <w:rPr>
      <w:color w:val="auto"/>
    </w:rPr>
  </w:style>
  <w:style w:type="paragraph" w:customStyle="1" w:styleId="xl67">
    <w:name w:val="xl67"/>
    <w:basedOn w:val="Normal"/>
    <w:rsid w:val="003B1A70"/>
    <w:pPr>
      <w:spacing w:before="100" w:beforeAutospacing="1" w:after="100" w:afterAutospacing="1"/>
    </w:pPr>
    <w:rPr>
      <w:rFonts w:ascii="Arial" w:hAnsi="Arial" w:cs="Arial"/>
      <w:color w:val="auto"/>
    </w:rPr>
  </w:style>
  <w:style w:type="paragraph" w:customStyle="1" w:styleId="xl68">
    <w:name w:val="xl68"/>
    <w:basedOn w:val="Normal"/>
    <w:rsid w:val="003B1A70"/>
    <w:pPr>
      <w:spacing w:before="100" w:beforeAutospacing="1" w:after="100" w:afterAutospacing="1"/>
    </w:pPr>
    <w:rPr>
      <w:rFonts w:ascii="Arial" w:hAnsi="Arial" w:cs="Arial"/>
      <w:color w:val="auto"/>
    </w:rPr>
  </w:style>
  <w:style w:type="table" w:customStyle="1" w:styleId="LightShading1">
    <w:name w:val="Light Shading1"/>
    <w:rsid w:val="003B1A70"/>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ColorfulList1">
    <w:name w:val="Colorful List1"/>
    <w:rsid w:val="003B1A70"/>
    <w:rPr>
      <w:color w:val="000000"/>
    </w:rPr>
    <w:tblPr>
      <w:tblStyleRowBandSize w:val="1"/>
      <w:tblStyleColBandSize w:val="1"/>
      <w:tblInd w:w="0" w:type="dxa"/>
      <w:tblCellMar>
        <w:top w:w="0" w:type="dxa"/>
        <w:left w:w="108" w:type="dxa"/>
        <w:bottom w:w="0" w:type="dxa"/>
        <w:right w:w="108" w:type="dxa"/>
      </w:tblCellMar>
    </w:tblPr>
    <w:tcPr>
      <w:shd w:val="clear" w:color="auto" w:fill="E6E6E6"/>
    </w:tcPr>
  </w:style>
  <w:style w:type="table" w:customStyle="1" w:styleId="LightList1">
    <w:name w:val="Light List1"/>
    <w:rsid w:val="003B1A70"/>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table" w:customStyle="1" w:styleId="MediumShading11">
    <w:name w:val="Medium Shading 11"/>
    <w:rsid w:val="003B1A70"/>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style>
  <w:style w:type="character" w:customStyle="1" w:styleId="MacroTextChar">
    <w:name w:val="Macro Text Char"/>
    <w:link w:val="MacroText"/>
    <w:semiHidden/>
    <w:locked/>
    <w:rsid w:val="003B1A70"/>
    <w:rPr>
      <w:rFonts w:ascii="Courier New" w:hAnsi="Courier New" w:cs="Courier New"/>
      <w:color w:val="000000"/>
      <w:lang w:val="en-US" w:eastAsia="en-US" w:bidi="ar-SA"/>
    </w:rPr>
  </w:style>
  <w:style w:type="paragraph" w:customStyle="1" w:styleId="BodyTextLettered1">
    <w:name w:val="Body Text Lettered 1"/>
    <w:basedOn w:val="BodyText"/>
    <w:rsid w:val="003B1A70"/>
    <w:pPr>
      <w:numPr>
        <w:numId w:val="42"/>
      </w:numPr>
    </w:pPr>
    <w:rPr>
      <w:color w:val="auto"/>
    </w:rPr>
  </w:style>
  <w:style w:type="character" w:customStyle="1" w:styleId="BalloonTextChar">
    <w:name w:val="Balloon Text Char"/>
    <w:link w:val="BalloonText"/>
    <w:semiHidden/>
    <w:locked/>
    <w:rsid w:val="003B1A70"/>
    <w:rPr>
      <w:rFonts w:ascii="Tahoma" w:hAnsi="Tahoma" w:cs="Tahoma"/>
      <w:color w:val="000000"/>
      <w:sz w:val="16"/>
      <w:szCs w:val="16"/>
    </w:rPr>
  </w:style>
  <w:style w:type="paragraph" w:customStyle="1" w:styleId="VistACapture">
    <w:name w:val="VistA Capture"/>
    <w:basedOn w:val="NoSpacing"/>
    <w:rsid w:val="003B1A70"/>
    <w:pPr>
      <w:keepNext w:val="0"/>
    </w:pPr>
    <w:rPr>
      <w:rFonts w:ascii="Courier New" w:hAnsi="Courier New"/>
    </w:rPr>
  </w:style>
  <w:style w:type="paragraph" w:styleId="NoSpacing">
    <w:name w:val="No Spacing"/>
    <w:qFormat/>
    <w:rsid w:val="003B1A70"/>
    <w:pPr>
      <w:keepNext/>
    </w:pPr>
  </w:style>
  <w:style w:type="paragraph" w:customStyle="1" w:styleId="Appendix111">
    <w:name w:val="Appendix 1.1.1"/>
    <w:basedOn w:val="Normal"/>
    <w:rsid w:val="003B1A70"/>
    <w:pPr>
      <w:keepNext/>
      <w:numPr>
        <w:ilvl w:val="2"/>
        <w:numId w:val="39"/>
      </w:numPr>
      <w:tabs>
        <w:tab w:val="clear" w:pos="1800"/>
        <w:tab w:val="num" w:pos="1170"/>
      </w:tabs>
      <w:spacing w:before="240" w:after="120"/>
      <w:ind w:left="1166"/>
    </w:pPr>
    <w:rPr>
      <w:rFonts w:ascii="Arial" w:hAnsi="Arial"/>
      <w:b/>
      <w:color w:val="auto"/>
      <w:sz w:val="20"/>
    </w:rPr>
  </w:style>
  <w:style w:type="numbering" w:styleId="1ai">
    <w:name w:val="Outline List 1"/>
    <w:basedOn w:val="NoList"/>
    <w:rsid w:val="001C5997"/>
    <w:pPr>
      <w:numPr>
        <w:numId w:val="37"/>
      </w:numPr>
    </w:pPr>
  </w:style>
  <w:style w:type="numbering" w:styleId="ArticleSection">
    <w:name w:val="Outline List 3"/>
    <w:basedOn w:val="NoList"/>
    <w:rsid w:val="001C5997"/>
    <w:pPr>
      <w:numPr>
        <w:numId w:val="38"/>
      </w:numPr>
    </w:pPr>
  </w:style>
  <w:style w:type="numbering" w:styleId="111111">
    <w:name w:val="Outline List 2"/>
    <w:basedOn w:val="NoList"/>
    <w:rsid w:val="001C5997"/>
    <w:pPr>
      <w:numPr>
        <w:numId w:val="36"/>
      </w:numPr>
    </w:pPr>
  </w:style>
  <w:style w:type="numbering" w:customStyle="1" w:styleId="NoList1">
    <w:name w:val="No List1"/>
    <w:next w:val="NoList"/>
    <w:uiPriority w:val="99"/>
    <w:semiHidden/>
    <w:unhideWhenUsed/>
    <w:rsid w:val="00594F2F"/>
  </w:style>
  <w:style w:type="paragraph" w:customStyle="1" w:styleId="JOComputerScreen">
    <w:name w:val="JO Computer Screen"/>
    <w:basedOn w:val="Normal"/>
    <w:uiPriority w:val="99"/>
    <w:qFormat/>
    <w:rsid w:val="00912B75"/>
    <w:pPr>
      <w:shd w:val="clear" w:color="auto" w:fill="EEECE1"/>
      <w:ind w:left="360" w:right="-360"/>
    </w:pPr>
    <w:rPr>
      <w:rFonts w:ascii="Courier New" w:eastAsia="Calibri" w:hAnsi="Courier New" w:cs="Courier New"/>
      <w:color w:val="auto"/>
      <w:sz w:val="18"/>
      <w:szCs w:val="18"/>
    </w:rPr>
  </w:style>
  <w:style w:type="paragraph" w:styleId="Revision">
    <w:name w:val="Revision"/>
    <w:hidden/>
    <w:uiPriority w:val="99"/>
    <w:semiHidden/>
    <w:rsid w:val="001F4E32"/>
    <w:rPr>
      <w:color w:val="000000"/>
      <w:sz w:val="24"/>
      <w:szCs w:val="24"/>
    </w:rPr>
  </w:style>
  <w:style w:type="paragraph" w:customStyle="1" w:styleId="Example">
    <w:name w:val="Example"/>
    <w:uiPriority w:val="99"/>
    <w:qFormat/>
    <w:rsid w:val="00A17F7F"/>
    <w:pPr>
      <w:keepNext/>
      <w:spacing w:after="120"/>
    </w:pPr>
    <w:rPr>
      <w:rFonts w:eastAsia="MS Mincho" w:cs="Courier New"/>
      <w:b/>
      <w:bCs/>
    </w:rPr>
  </w:style>
  <w:style w:type="table" w:customStyle="1" w:styleId="TableGrid30">
    <w:name w:val="Table Grid3"/>
    <w:basedOn w:val="TableNormal"/>
    <w:next w:val="TableGrid"/>
    <w:uiPriority w:val="99"/>
    <w:rsid w:val="00016E8A"/>
    <w:pPr>
      <w:spacing w:before="12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Bullet1">
    <w:name w:val="Body Text Bullet 1"/>
    <w:basedOn w:val="Normal"/>
    <w:qFormat/>
    <w:rsid w:val="00DF028B"/>
    <w:pPr>
      <w:numPr>
        <w:numId w:val="65"/>
      </w:numPr>
      <w:spacing w:before="120"/>
    </w:pPr>
  </w:style>
  <w:style w:type="paragraph" w:customStyle="1" w:styleId="TitlePg3">
    <w:name w:val="TitlePg3"/>
    <w:basedOn w:val="Normal"/>
    <w:rsid w:val="00BB6097"/>
    <w:pPr>
      <w:widowControl w:val="0"/>
      <w:jc w:val="center"/>
    </w:pPr>
    <w:rPr>
      <w:rFonts w:ascii="Arial" w:eastAsia="Times New Roman" w:hAnsi="Arial"/>
      <w:color w:val="auto"/>
      <w:sz w:val="36"/>
      <w:szCs w:val="20"/>
    </w:rPr>
  </w:style>
  <w:style w:type="paragraph" w:customStyle="1" w:styleId="Indexsubhead">
    <w:name w:val="Index subhead"/>
    <w:basedOn w:val="Normal"/>
    <w:rsid w:val="00BB6097"/>
    <w:pPr>
      <w:widowControl w:val="0"/>
      <w:spacing w:before="240" w:after="240"/>
      <w:ind w:right="-720"/>
    </w:pPr>
    <w:rPr>
      <w:rFonts w:eastAsia="Times New Roman"/>
      <w:b/>
      <w:noProof/>
      <w:color w:val="auto"/>
      <w:szCs w:val="20"/>
    </w:rPr>
  </w:style>
  <w:style w:type="character" w:customStyle="1" w:styleId="ChapterHeadingChar">
    <w:name w:val="Chapter Heading Char"/>
    <w:link w:val="ChapterHeading"/>
    <w:rsid w:val="00B74273"/>
    <w:rPr>
      <w:rFonts w:ascii="Arial" w:hAnsi="Arial"/>
      <w:b/>
      <w:color w:val="000000"/>
      <w:sz w:val="36"/>
      <w:szCs w:val="24"/>
    </w:rPr>
  </w:style>
  <w:style w:type="paragraph" w:customStyle="1" w:styleId="example0">
    <w:name w:val="example"/>
    <w:basedOn w:val="Normal"/>
    <w:rsid w:val="00C154D2"/>
    <w:pPr>
      <w:widowControl w:val="0"/>
      <w:tabs>
        <w:tab w:val="left" w:pos="1800"/>
        <w:tab w:val="left" w:pos="3960"/>
      </w:tabs>
    </w:pPr>
    <w:rPr>
      <w:rFonts w:eastAsia="Times New Roman"/>
      <w:snapToGrid w:val="0"/>
      <w:color w:val="auto"/>
      <w:sz w:val="20"/>
      <w:szCs w:val="20"/>
    </w:rPr>
  </w:style>
  <w:style w:type="paragraph" w:customStyle="1" w:styleId="Screen">
    <w:name w:val="Screen"/>
    <w:basedOn w:val="Normal"/>
    <w:link w:val="ScreenChar"/>
    <w:qFormat/>
    <w:rsid w:val="00A729DD"/>
    <w:pPr>
      <w:shd w:val="clear" w:color="auto" w:fill="D9D9D9"/>
      <w:ind w:left="360"/>
    </w:pPr>
    <w:rPr>
      <w:rFonts w:ascii="Courier New" w:eastAsia="Times New Roman" w:hAnsi="Courier New"/>
      <w:color w:val="auto"/>
      <w:sz w:val="16"/>
      <w:szCs w:val="16"/>
    </w:rPr>
  </w:style>
  <w:style w:type="paragraph" w:customStyle="1" w:styleId="ScreenCapture">
    <w:name w:val="Screen Capture"/>
    <w:basedOn w:val="Normal"/>
    <w:link w:val="ScreenCaptureChar"/>
    <w:qFormat/>
    <w:rsid w:val="00C62A02"/>
    <w:pPr>
      <w:shd w:val="clear" w:color="auto" w:fill="E6E6E6"/>
      <w:ind w:left="720"/>
    </w:pPr>
    <w:rPr>
      <w:rFonts w:ascii="Courier New" w:eastAsia="Times New Roman" w:hAnsi="Courier New"/>
      <w:color w:val="auto"/>
      <w:sz w:val="16"/>
      <w:szCs w:val="16"/>
      <w:lang w:val="x-none" w:eastAsia="x-none"/>
    </w:rPr>
  </w:style>
  <w:style w:type="character" w:customStyle="1" w:styleId="ScreenCaptureChar">
    <w:name w:val="Screen Capture Char"/>
    <w:link w:val="ScreenCapture"/>
    <w:rsid w:val="00AE596E"/>
    <w:rPr>
      <w:rFonts w:ascii="Courier New" w:eastAsia="Times New Roman" w:hAnsi="Courier New"/>
      <w:sz w:val="16"/>
      <w:szCs w:val="16"/>
      <w:shd w:val="clear" w:color="auto" w:fill="E6E6E6"/>
    </w:rPr>
  </w:style>
  <w:style w:type="paragraph" w:customStyle="1" w:styleId="ExampleHeading">
    <w:name w:val="Example Heading"/>
    <w:link w:val="ExampleHeadingChar"/>
    <w:qFormat/>
    <w:rsid w:val="00426F68"/>
    <w:pPr>
      <w:keepNext/>
      <w:spacing w:after="120"/>
    </w:pPr>
    <w:rPr>
      <w:rFonts w:eastAsia="Times New Roman"/>
      <w:b/>
      <w:szCs w:val="22"/>
    </w:rPr>
  </w:style>
  <w:style w:type="character" w:customStyle="1" w:styleId="ExampleHeadingChar">
    <w:name w:val="Example Heading Char"/>
    <w:link w:val="ExampleHeading"/>
    <w:rsid w:val="00426F68"/>
    <w:rPr>
      <w:rFonts w:eastAsia="Times New Roman"/>
      <w:b/>
      <w:szCs w:val="22"/>
      <w:lang w:bidi="ar-SA"/>
    </w:rPr>
  </w:style>
  <w:style w:type="character" w:customStyle="1" w:styleId="ChapterHeadingCharChar">
    <w:name w:val="Chapter Heading Char Char"/>
    <w:locked/>
    <w:rsid w:val="00426F68"/>
    <w:rPr>
      <w:rFonts w:ascii="Arial" w:eastAsia="Times New Roman" w:hAnsi="Arial"/>
      <w:b/>
      <w:snapToGrid w:val="0"/>
      <w:color w:val="000000"/>
      <w:sz w:val="36"/>
      <w:szCs w:val="24"/>
      <w:lang w:val="x-none" w:eastAsia="x-none"/>
    </w:rPr>
  </w:style>
  <w:style w:type="paragraph" w:customStyle="1" w:styleId="ProjectName">
    <w:name w:val="Project Name"/>
    <w:basedOn w:val="Normal"/>
    <w:rsid w:val="00BC2C77"/>
    <w:pPr>
      <w:spacing w:before="720"/>
      <w:jc w:val="center"/>
    </w:pPr>
    <w:rPr>
      <w:rFonts w:ascii="Arial" w:eastAsia="Calibri" w:hAnsi="Arial" w:cs="Arial"/>
      <w:b/>
      <w:bCs/>
      <w:sz w:val="40"/>
      <w:szCs w:val="40"/>
      <w:lang w:eastAsia="ko-KR"/>
    </w:rPr>
  </w:style>
  <w:style w:type="paragraph" w:customStyle="1" w:styleId="Boldunderline">
    <w:name w:val="Bold underline"/>
    <w:basedOn w:val="Normal"/>
    <w:qFormat/>
    <w:rsid w:val="00AB263B"/>
    <w:pPr>
      <w:spacing w:before="120" w:after="120"/>
    </w:pPr>
    <w:rPr>
      <w:rFonts w:eastAsia="Times New Roman"/>
      <w:b/>
      <w:u w:val="single"/>
    </w:rPr>
  </w:style>
  <w:style w:type="character" w:customStyle="1" w:styleId="BodyChar">
    <w:name w:val="Body Char"/>
    <w:link w:val="Body"/>
    <w:locked/>
    <w:rsid w:val="00AB263B"/>
    <w:rPr>
      <w:sz w:val="24"/>
      <w:szCs w:val="24"/>
    </w:rPr>
  </w:style>
  <w:style w:type="paragraph" w:customStyle="1" w:styleId="Body">
    <w:name w:val="Body"/>
    <w:basedOn w:val="Normal"/>
    <w:link w:val="BodyChar"/>
    <w:qFormat/>
    <w:rsid w:val="00AB263B"/>
    <w:pPr>
      <w:spacing w:before="120" w:after="120"/>
      <w:jc w:val="both"/>
    </w:pPr>
    <w:rPr>
      <w:color w:val="auto"/>
    </w:rPr>
  </w:style>
  <w:style w:type="character" w:styleId="UnresolvedMention">
    <w:name w:val="Unresolved Mention"/>
    <w:uiPriority w:val="99"/>
    <w:semiHidden/>
    <w:unhideWhenUsed/>
    <w:rsid w:val="00C30FF0"/>
    <w:rPr>
      <w:color w:val="808080"/>
      <w:shd w:val="clear" w:color="auto" w:fill="E6E6E6"/>
    </w:rPr>
  </w:style>
  <w:style w:type="character" w:customStyle="1" w:styleId="ScreenChar">
    <w:name w:val="Screen Char"/>
    <w:link w:val="Screen"/>
    <w:rsid w:val="00C142AA"/>
    <w:rPr>
      <w:rFonts w:ascii="Courier New" w:eastAsia="Times New Roman" w:hAnsi="Courier New"/>
      <w:sz w:val="16"/>
      <w:szCs w:val="16"/>
      <w:shd w:val="clear" w:color="auto" w:fill="D9D9D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30866">
      <w:bodyDiv w:val="1"/>
      <w:marLeft w:val="0"/>
      <w:marRight w:val="0"/>
      <w:marTop w:val="0"/>
      <w:marBottom w:val="0"/>
      <w:divBdr>
        <w:top w:val="none" w:sz="0" w:space="0" w:color="auto"/>
        <w:left w:val="none" w:sz="0" w:space="0" w:color="auto"/>
        <w:bottom w:val="none" w:sz="0" w:space="0" w:color="auto"/>
        <w:right w:val="none" w:sz="0" w:space="0" w:color="auto"/>
      </w:divBdr>
    </w:div>
    <w:div w:id="104885721">
      <w:bodyDiv w:val="1"/>
      <w:marLeft w:val="0"/>
      <w:marRight w:val="0"/>
      <w:marTop w:val="0"/>
      <w:marBottom w:val="0"/>
      <w:divBdr>
        <w:top w:val="none" w:sz="0" w:space="0" w:color="auto"/>
        <w:left w:val="none" w:sz="0" w:space="0" w:color="auto"/>
        <w:bottom w:val="none" w:sz="0" w:space="0" w:color="auto"/>
        <w:right w:val="none" w:sz="0" w:space="0" w:color="auto"/>
      </w:divBdr>
    </w:div>
    <w:div w:id="109250214">
      <w:bodyDiv w:val="1"/>
      <w:marLeft w:val="0"/>
      <w:marRight w:val="0"/>
      <w:marTop w:val="0"/>
      <w:marBottom w:val="0"/>
      <w:divBdr>
        <w:top w:val="none" w:sz="0" w:space="0" w:color="auto"/>
        <w:left w:val="none" w:sz="0" w:space="0" w:color="auto"/>
        <w:bottom w:val="none" w:sz="0" w:space="0" w:color="auto"/>
        <w:right w:val="none" w:sz="0" w:space="0" w:color="auto"/>
      </w:divBdr>
    </w:div>
    <w:div w:id="133256903">
      <w:bodyDiv w:val="1"/>
      <w:marLeft w:val="0"/>
      <w:marRight w:val="0"/>
      <w:marTop w:val="0"/>
      <w:marBottom w:val="0"/>
      <w:divBdr>
        <w:top w:val="none" w:sz="0" w:space="0" w:color="auto"/>
        <w:left w:val="none" w:sz="0" w:space="0" w:color="auto"/>
        <w:bottom w:val="none" w:sz="0" w:space="0" w:color="auto"/>
        <w:right w:val="none" w:sz="0" w:space="0" w:color="auto"/>
      </w:divBdr>
    </w:div>
    <w:div w:id="150826966">
      <w:bodyDiv w:val="1"/>
      <w:marLeft w:val="0"/>
      <w:marRight w:val="0"/>
      <w:marTop w:val="0"/>
      <w:marBottom w:val="0"/>
      <w:divBdr>
        <w:top w:val="none" w:sz="0" w:space="0" w:color="auto"/>
        <w:left w:val="none" w:sz="0" w:space="0" w:color="auto"/>
        <w:bottom w:val="none" w:sz="0" w:space="0" w:color="auto"/>
        <w:right w:val="none" w:sz="0" w:space="0" w:color="auto"/>
      </w:divBdr>
    </w:div>
    <w:div w:id="225342721">
      <w:bodyDiv w:val="1"/>
      <w:marLeft w:val="0"/>
      <w:marRight w:val="0"/>
      <w:marTop w:val="0"/>
      <w:marBottom w:val="0"/>
      <w:divBdr>
        <w:top w:val="none" w:sz="0" w:space="0" w:color="auto"/>
        <w:left w:val="none" w:sz="0" w:space="0" w:color="auto"/>
        <w:bottom w:val="none" w:sz="0" w:space="0" w:color="auto"/>
        <w:right w:val="none" w:sz="0" w:space="0" w:color="auto"/>
      </w:divBdr>
    </w:div>
    <w:div w:id="243953925">
      <w:bodyDiv w:val="1"/>
      <w:marLeft w:val="0"/>
      <w:marRight w:val="0"/>
      <w:marTop w:val="0"/>
      <w:marBottom w:val="0"/>
      <w:divBdr>
        <w:top w:val="none" w:sz="0" w:space="0" w:color="auto"/>
        <w:left w:val="none" w:sz="0" w:space="0" w:color="auto"/>
        <w:bottom w:val="none" w:sz="0" w:space="0" w:color="auto"/>
        <w:right w:val="none" w:sz="0" w:space="0" w:color="auto"/>
      </w:divBdr>
    </w:div>
    <w:div w:id="264652105">
      <w:bodyDiv w:val="1"/>
      <w:marLeft w:val="0"/>
      <w:marRight w:val="0"/>
      <w:marTop w:val="0"/>
      <w:marBottom w:val="0"/>
      <w:divBdr>
        <w:top w:val="none" w:sz="0" w:space="0" w:color="auto"/>
        <w:left w:val="none" w:sz="0" w:space="0" w:color="auto"/>
        <w:bottom w:val="none" w:sz="0" w:space="0" w:color="auto"/>
        <w:right w:val="none" w:sz="0" w:space="0" w:color="auto"/>
      </w:divBdr>
    </w:div>
    <w:div w:id="282351028">
      <w:bodyDiv w:val="1"/>
      <w:marLeft w:val="0"/>
      <w:marRight w:val="0"/>
      <w:marTop w:val="0"/>
      <w:marBottom w:val="0"/>
      <w:divBdr>
        <w:top w:val="none" w:sz="0" w:space="0" w:color="auto"/>
        <w:left w:val="none" w:sz="0" w:space="0" w:color="auto"/>
        <w:bottom w:val="none" w:sz="0" w:space="0" w:color="auto"/>
        <w:right w:val="none" w:sz="0" w:space="0" w:color="auto"/>
      </w:divBdr>
    </w:div>
    <w:div w:id="292566095">
      <w:bodyDiv w:val="1"/>
      <w:marLeft w:val="0"/>
      <w:marRight w:val="0"/>
      <w:marTop w:val="0"/>
      <w:marBottom w:val="0"/>
      <w:divBdr>
        <w:top w:val="none" w:sz="0" w:space="0" w:color="auto"/>
        <w:left w:val="none" w:sz="0" w:space="0" w:color="auto"/>
        <w:bottom w:val="none" w:sz="0" w:space="0" w:color="auto"/>
        <w:right w:val="none" w:sz="0" w:space="0" w:color="auto"/>
      </w:divBdr>
    </w:div>
    <w:div w:id="336465759">
      <w:bodyDiv w:val="1"/>
      <w:marLeft w:val="0"/>
      <w:marRight w:val="0"/>
      <w:marTop w:val="0"/>
      <w:marBottom w:val="0"/>
      <w:divBdr>
        <w:top w:val="none" w:sz="0" w:space="0" w:color="auto"/>
        <w:left w:val="none" w:sz="0" w:space="0" w:color="auto"/>
        <w:bottom w:val="none" w:sz="0" w:space="0" w:color="auto"/>
        <w:right w:val="none" w:sz="0" w:space="0" w:color="auto"/>
      </w:divBdr>
    </w:div>
    <w:div w:id="392773769">
      <w:bodyDiv w:val="1"/>
      <w:marLeft w:val="0"/>
      <w:marRight w:val="0"/>
      <w:marTop w:val="0"/>
      <w:marBottom w:val="0"/>
      <w:divBdr>
        <w:top w:val="none" w:sz="0" w:space="0" w:color="auto"/>
        <w:left w:val="none" w:sz="0" w:space="0" w:color="auto"/>
        <w:bottom w:val="none" w:sz="0" w:space="0" w:color="auto"/>
        <w:right w:val="none" w:sz="0" w:space="0" w:color="auto"/>
      </w:divBdr>
    </w:div>
    <w:div w:id="430857662">
      <w:bodyDiv w:val="1"/>
      <w:marLeft w:val="0"/>
      <w:marRight w:val="0"/>
      <w:marTop w:val="0"/>
      <w:marBottom w:val="0"/>
      <w:divBdr>
        <w:top w:val="none" w:sz="0" w:space="0" w:color="auto"/>
        <w:left w:val="none" w:sz="0" w:space="0" w:color="auto"/>
        <w:bottom w:val="none" w:sz="0" w:space="0" w:color="auto"/>
        <w:right w:val="none" w:sz="0" w:space="0" w:color="auto"/>
      </w:divBdr>
    </w:div>
    <w:div w:id="466708520">
      <w:bodyDiv w:val="1"/>
      <w:marLeft w:val="0"/>
      <w:marRight w:val="0"/>
      <w:marTop w:val="0"/>
      <w:marBottom w:val="0"/>
      <w:divBdr>
        <w:top w:val="none" w:sz="0" w:space="0" w:color="auto"/>
        <w:left w:val="none" w:sz="0" w:space="0" w:color="auto"/>
        <w:bottom w:val="none" w:sz="0" w:space="0" w:color="auto"/>
        <w:right w:val="none" w:sz="0" w:space="0" w:color="auto"/>
      </w:divBdr>
    </w:div>
    <w:div w:id="475682956">
      <w:bodyDiv w:val="1"/>
      <w:marLeft w:val="0"/>
      <w:marRight w:val="0"/>
      <w:marTop w:val="0"/>
      <w:marBottom w:val="0"/>
      <w:divBdr>
        <w:top w:val="none" w:sz="0" w:space="0" w:color="auto"/>
        <w:left w:val="none" w:sz="0" w:space="0" w:color="auto"/>
        <w:bottom w:val="none" w:sz="0" w:space="0" w:color="auto"/>
        <w:right w:val="none" w:sz="0" w:space="0" w:color="auto"/>
      </w:divBdr>
    </w:div>
    <w:div w:id="558244340">
      <w:bodyDiv w:val="1"/>
      <w:marLeft w:val="0"/>
      <w:marRight w:val="0"/>
      <w:marTop w:val="0"/>
      <w:marBottom w:val="0"/>
      <w:divBdr>
        <w:top w:val="none" w:sz="0" w:space="0" w:color="auto"/>
        <w:left w:val="none" w:sz="0" w:space="0" w:color="auto"/>
        <w:bottom w:val="none" w:sz="0" w:space="0" w:color="auto"/>
        <w:right w:val="none" w:sz="0" w:space="0" w:color="auto"/>
      </w:divBdr>
    </w:div>
    <w:div w:id="633096638">
      <w:bodyDiv w:val="1"/>
      <w:marLeft w:val="0"/>
      <w:marRight w:val="0"/>
      <w:marTop w:val="0"/>
      <w:marBottom w:val="0"/>
      <w:divBdr>
        <w:top w:val="none" w:sz="0" w:space="0" w:color="auto"/>
        <w:left w:val="none" w:sz="0" w:space="0" w:color="auto"/>
        <w:bottom w:val="none" w:sz="0" w:space="0" w:color="auto"/>
        <w:right w:val="none" w:sz="0" w:space="0" w:color="auto"/>
      </w:divBdr>
    </w:div>
    <w:div w:id="643312242">
      <w:bodyDiv w:val="1"/>
      <w:marLeft w:val="0"/>
      <w:marRight w:val="0"/>
      <w:marTop w:val="0"/>
      <w:marBottom w:val="0"/>
      <w:divBdr>
        <w:top w:val="none" w:sz="0" w:space="0" w:color="auto"/>
        <w:left w:val="none" w:sz="0" w:space="0" w:color="auto"/>
        <w:bottom w:val="none" w:sz="0" w:space="0" w:color="auto"/>
        <w:right w:val="none" w:sz="0" w:space="0" w:color="auto"/>
      </w:divBdr>
    </w:div>
    <w:div w:id="646516071">
      <w:bodyDiv w:val="1"/>
      <w:marLeft w:val="0"/>
      <w:marRight w:val="0"/>
      <w:marTop w:val="0"/>
      <w:marBottom w:val="0"/>
      <w:divBdr>
        <w:top w:val="none" w:sz="0" w:space="0" w:color="auto"/>
        <w:left w:val="none" w:sz="0" w:space="0" w:color="auto"/>
        <w:bottom w:val="none" w:sz="0" w:space="0" w:color="auto"/>
        <w:right w:val="none" w:sz="0" w:space="0" w:color="auto"/>
      </w:divBdr>
    </w:div>
    <w:div w:id="656541733">
      <w:bodyDiv w:val="1"/>
      <w:marLeft w:val="0"/>
      <w:marRight w:val="0"/>
      <w:marTop w:val="0"/>
      <w:marBottom w:val="0"/>
      <w:divBdr>
        <w:top w:val="none" w:sz="0" w:space="0" w:color="auto"/>
        <w:left w:val="none" w:sz="0" w:space="0" w:color="auto"/>
        <w:bottom w:val="none" w:sz="0" w:space="0" w:color="auto"/>
        <w:right w:val="none" w:sz="0" w:space="0" w:color="auto"/>
      </w:divBdr>
    </w:div>
    <w:div w:id="730808429">
      <w:bodyDiv w:val="1"/>
      <w:marLeft w:val="0"/>
      <w:marRight w:val="0"/>
      <w:marTop w:val="0"/>
      <w:marBottom w:val="0"/>
      <w:divBdr>
        <w:top w:val="none" w:sz="0" w:space="0" w:color="auto"/>
        <w:left w:val="none" w:sz="0" w:space="0" w:color="auto"/>
        <w:bottom w:val="none" w:sz="0" w:space="0" w:color="auto"/>
        <w:right w:val="none" w:sz="0" w:space="0" w:color="auto"/>
      </w:divBdr>
    </w:div>
    <w:div w:id="742995326">
      <w:bodyDiv w:val="1"/>
      <w:marLeft w:val="0"/>
      <w:marRight w:val="0"/>
      <w:marTop w:val="0"/>
      <w:marBottom w:val="0"/>
      <w:divBdr>
        <w:top w:val="none" w:sz="0" w:space="0" w:color="auto"/>
        <w:left w:val="none" w:sz="0" w:space="0" w:color="auto"/>
        <w:bottom w:val="none" w:sz="0" w:space="0" w:color="auto"/>
        <w:right w:val="none" w:sz="0" w:space="0" w:color="auto"/>
      </w:divBdr>
    </w:div>
    <w:div w:id="773404497">
      <w:bodyDiv w:val="1"/>
      <w:marLeft w:val="0"/>
      <w:marRight w:val="0"/>
      <w:marTop w:val="0"/>
      <w:marBottom w:val="0"/>
      <w:divBdr>
        <w:top w:val="none" w:sz="0" w:space="0" w:color="auto"/>
        <w:left w:val="none" w:sz="0" w:space="0" w:color="auto"/>
        <w:bottom w:val="none" w:sz="0" w:space="0" w:color="auto"/>
        <w:right w:val="none" w:sz="0" w:space="0" w:color="auto"/>
      </w:divBdr>
    </w:div>
    <w:div w:id="807161551">
      <w:bodyDiv w:val="1"/>
      <w:marLeft w:val="0"/>
      <w:marRight w:val="0"/>
      <w:marTop w:val="0"/>
      <w:marBottom w:val="0"/>
      <w:divBdr>
        <w:top w:val="none" w:sz="0" w:space="0" w:color="auto"/>
        <w:left w:val="none" w:sz="0" w:space="0" w:color="auto"/>
        <w:bottom w:val="none" w:sz="0" w:space="0" w:color="auto"/>
        <w:right w:val="none" w:sz="0" w:space="0" w:color="auto"/>
      </w:divBdr>
    </w:div>
    <w:div w:id="826945760">
      <w:bodyDiv w:val="1"/>
      <w:marLeft w:val="0"/>
      <w:marRight w:val="0"/>
      <w:marTop w:val="0"/>
      <w:marBottom w:val="0"/>
      <w:divBdr>
        <w:top w:val="none" w:sz="0" w:space="0" w:color="auto"/>
        <w:left w:val="none" w:sz="0" w:space="0" w:color="auto"/>
        <w:bottom w:val="none" w:sz="0" w:space="0" w:color="auto"/>
        <w:right w:val="none" w:sz="0" w:space="0" w:color="auto"/>
      </w:divBdr>
    </w:div>
    <w:div w:id="911623684">
      <w:bodyDiv w:val="1"/>
      <w:marLeft w:val="0"/>
      <w:marRight w:val="0"/>
      <w:marTop w:val="0"/>
      <w:marBottom w:val="0"/>
      <w:divBdr>
        <w:top w:val="none" w:sz="0" w:space="0" w:color="auto"/>
        <w:left w:val="none" w:sz="0" w:space="0" w:color="auto"/>
        <w:bottom w:val="none" w:sz="0" w:space="0" w:color="auto"/>
        <w:right w:val="none" w:sz="0" w:space="0" w:color="auto"/>
      </w:divBdr>
    </w:div>
    <w:div w:id="975715719">
      <w:bodyDiv w:val="1"/>
      <w:marLeft w:val="0"/>
      <w:marRight w:val="0"/>
      <w:marTop w:val="0"/>
      <w:marBottom w:val="0"/>
      <w:divBdr>
        <w:top w:val="none" w:sz="0" w:space="0" w:color="auto"/>
        <w:left w:val="none" w:sz="0" w:space="0" w:color="auto"/>
        <w:bottom w:val="none" w:sz="0" w:space="0" w:color="auto"/>
        <w:right w:val="none" w:sz="0" w:space="0" w:color="auto"/>
      </w:divBdr>
    </w:div>
    <w:div w:id="1083603206">
      <w:bodyDiv w:val="1"/>
      <w:marLeft w:val="0"/>
      <w:marRight w:val="0"/>
      <w:marTop w:val="0"/>
      <w:marBottom w:val="0"/>
      <w:divBdr>
        <w:top w:val="none" w:sz="0" w:space="0" w:color="auto"/>
        <w:left w:val="none" w:sz="0" w:space="0" w:color="auto"/>
        <w:bottom w:val="none" w:sz="0" w:space="0" w:color="auto"/>
        <w:right w:val="none" w:sz="0" w:space="0" w:color="auto"/>
      </w:divBdr>
    </w:div>
    <w:div w:id="1179808482">
      <w:bodyDiv w:val="1"/>
      <w:marLeft w:val="0"/>
      <w:marRight w:val="0"/>
      <w:marTop w:val="0"/>
      <w:marBottom w:val="0"/>
      <w:divBdr>
        <w:top w:val="none" w:sz="0" w:space="0" w:color="auto"/>
        <w:left w:val="none" w:sz="0" w:space="0" w:color="auto"/>
        <w:bottom w:val="none" w:sz="0" w:space="0" w:color="auto"/>
        <w:right w:val="none" w:sz="0" w:space="0" w:color="auto"/>
      </w:divBdr>
    </w:div>
    <w:div w:id="1270501628">
      <w:bodyDiv w:val="1"/>
      <w:marLeft w:val="0"/>
      <w:marRight w:val="0"/>
      <w:marTop w:val="0"/>
      <w:marBottom w:val="0"/>
      <w:divBdr>
        <w:top w:val="none" w:sz="0" w:space="0" w:color="auto"/>
        <w:left w:val="none" w:sz="0" w:space="0" w:color="auto"/>
        <w:bottom w:val="none" w:sz="0" w:space="0" w:color="auto"/>
        <w:right w:val="none" w:sz="0" w:space="0" w:color="auto"/>
      </w:divBdr>
    </w:div>
    <w:div w:id="1291129779">
      <w:bodyDiv w:val="1"/>
      <w:marLeft w:val="0"/>
      <w:marRight w:val="0"/>
      <w:marTop w:val="0"/>
      <w:marBottom w:val="0"/>
      <w:divBdr>
        <w:top w:val="none" w:sz="0" w:space="0" w:color="auto"/>
        <w:left w:val="none" w:sz="0" w:space="0" w:color="auto"/>
        <w:bottom w:val="none" w:sz="0" w:space="0" w:color="auto"/>
        <w:right w:val="none" w:sz="0" w:space="0" w:color="auto"/>
      </w:divBdr>
    </w:div>
    <w:div w:id="1324816597">
      <w:bodyDiv w:val="1"/>
      <w:marLeft w:val="0"/>
      <w:marRight w:val="0"/>
      <w:marTop w:val="0"/>
      <w:marBottom w:val="0"/>
      <w:divBdr>
        <w:top w:val="none" w:sz="0" w:space="0" w:color="auto"/>
        <w:left w:val="none" w:sz="0" w:space="0" w:color="auto"/>
        <w:bottom w:val="none" w:sz="0" w:space="0" w:color="auto"/>
        <w:right w:val="none" w:sz="0" w:space="0" w:color="auto"/>
      </w:divBdr>
    </w:div>
    <w:div w:id="1343437596">
      <w:bodyDiv w:val="1"/>
      <w:marLeft w:val="0"/>
      <w:marRight w:val="0"/>
      <w:marTop w:val="0"/>
      <w:marBottom w:val="0"/>
      <w:divBdr>
        <w:top w:val="none" w:sz="0" w:space="0" w:color="auto"/>
        <w:left w:val="none" w:sz="0" w:space="0" w:color="auto"/>
        <w:bottom w:val="none" w:sz="0" w:space="0" w:color="auto"/>
        <w:right w:val="none" w:sz="0" w:space="0" w:color="auto"/>
      </w:divBdr>
    </w:div>
    <w:div w:id="1364673441">
      <w:bodyDiv w:val="1"/>
      <w:marLeft w:val="0"/>
      <w:marRight w:val="0"/>
      <w:marTop w:val="0"/>
      <w:marBottom w:val="0"/>
      <w:divBdr>
        <w:top w:val="none" w:sz="0" w:space="0" w:color="auto"/>
        <w:left w:val="none" w:sz="0" w:space="0" w:color="auto"/>
        <w:bottom w:val="none" w:sz="0" w:space="0" w:color="auto"/>
        <w:right w:val="none" w:sz="0" w:space="0" w:color="auto"/>
      </w:divBdr>
    </w:div>
    <w:div w:id="1382170372">
      <w:bodyDiv w:val="1"/>
      <w:marLeft w:val="0"/>
      <w:marRight w:val="0"/>
      <w:marTop w:val="0"/>
      <w:marBottom w:val="0"/>
      <w:divBdr>
        <w:top w:val="none" w:sz="0" w:space="0" w:color="auto"/>
        <w:left w:val="none" w:sz="0" w:space="0" w:color="auto"/>
        <w:bottom w:val="none" w:sz="0" w:space="0" w:color="auto"/>
        <w:right w:val="none" w:sz="0" w:space="0" w:color="auto"/>
      </w:divBdr>
    </w:div>
    <w:div w:id="1587760015">
      <w:bodyDiv w:val="1"/>
      <w:marLeft w:val="30"/>
      <w:marRight w:val="30"/>
      <w:marTop w:val="0"/>
      <w:marBottom w:val="0"/>
      <w:divBdr>
        <w:top w:val="none" w:sz="0" w:space="0" w:color="auto"/>
        <w:left w:val="none" w:sz="0" w:space="0" w:color="auto"/>
        <w:bottom w:val="none" w:sz="0" w:space="0" w:color="auto"/>
        <w:right w:val="none" w:sz="0" w:space="0" w:color="auto"/>
      </w:divBdr>
      <w:divsChild>
        <w:div w:id="223176176">
          <w:marLeft w:val="0"/>
          <w:marRight w:val="0"/>
          <w:marTop w:val="0"/>
          <w:marBottom w:val="0"/>
          <w:divBdr>
            <w:top w:val="none" w:sz="0" w:space="0" w:color="auto"/>
            <w:left w:val="none" w:sz="0" w:space="0" w:color="auto"/>
            <w:bottom w:val="none" w:sz="0" w:space="0" w:color="auto"/>
            <w:right w:val="none" w:sz="0" w:space="0" w:color="auto"/>
          </w:divBdr>
          <w:divsChild>
            <w:div w:id="265040399">
              <w:marLeft w:val="0"/>
              <w:marRight w:val="0"/>
              <w:marTop w:val="0"/>
              <w:marBottom w:val="0"/>
              <w:divBdr>
                <w:top w:val="none" w:sz="0" w:space="0" w:color="auto"/>
                <w:left w:val="none" w:sz="0" w:space="0" w:color="auto"/>
                <w:bottom w:val="none" w:sz="0" w:space="0" w:color="auto"/>
                <w:right w:val="none" w:sz="0" w:space="0" w:color="auto"/>
              </w:divBdr>
              <w:divsChild>
                <w:div w:id="1689287272">
                  <w:marLeft w:val="180"/>
                  <w:marRight w:val="0"/>
                  <w:marTop w:val="0"/>
                  <w:marBottom w:val="0"/>
                  <w:divBdr>
                    <w:top w:val="none" w:sz="0" w:space="0" w:color="auto"/>
                    <w:left w:val="none" w:sz="0" w:space="0" w:color="auto"/>
                    <w:bottom w:val="none" w:sz="0" w:space="0" w:color="auto"/>
                    <w:right w:val="none" w:sz="0" w:space="0" w:color="auto"/>
                  </w:divBdr>
                  <w:divsChild>
                    <w:div w:id="1324160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3169691">
      <w:bodyDiv w:val="1"/>
      <w:marLeft w:val="0"/>
      <w:marRight w:val="0"/>
      <w:marTop w:val="0"/>
      <w:marBottom w:val="0"/>
      <w:divBdr>
        <w:top w:val="none" w:sz="0" w:space="0" w:color="auto"/>
        <w:left w:val="none" w:sz="0" w:space="0" w:color="auto"/>
        <w:bottom w:val="none" w:sz="0" w:space="0" w:color="auto"/>
        <w:right w:val="none" w:sz="0" w:space="0" w:color="auto"/>
      </w:divBdr>
    </w:div>
    <w:div w:id="1824811383">
      <w:bodyDiv w:val="1"/>
      <w:marLeft w:val="0"/>
      <w:marRight w:val="0"/>
      <w:marTop w:val="0"/>
      <w:marBottom w:val="0"/>
      <w:divBdr>
        <w:top w:val="none" w:sz="0" w:space="0" w:color="auto"/>
        <w:left w:val="none" w:sz="0" w:space="0" w:color="auto"/>
        <w:bottom w:val="none" w:sz="0" w:space="0" w:color="auto"/>
        <w:right w:val="none" w:sz="0" w:space="0" w:color="auto"/>
      </w:divBdr>
    </w:div>
    <w:div w:id="1827360554">
      <w:bodyDiv w:val="1"/>
      <w:marLeft w:val="0"/>
      <w:marRight w:val="0"/>
      <w:marTop w:val="0"/>
      <w:marBottom w:val="0"/>
      <w:divBdr>
        <w:top w:val="none" w:sz="0" w:space="0" w:color="auto"/>
        <w:left w:val="none" w:sz="0" w:space="0" w:color="auto"/>
        <w:bottom w:val="none" w:sz="0" w:space="0" w:color="auto"/>
        <w:right w:val="none" w:sz="0" w:space="0" w:color="auto"/>
      </w:divBdr>
    </w:div>
    <w:div w:id="1861697298">
      <w:bodyDiv w:val="1"/>
      <w:marLeft w:val="0"/>
      <w:marRight w:val="0"/>
      <w:marTop w:val="0"/>
      <w:marBottom w:val="0"/>
      <w:divBdr>
        <w:top w:val="none" w:sz="0" w:space="0" w:color="auto"/>
        <w:left w:val="none" w:sz="0" w:space="0" w:color="auto"/>
        <w:bottom w:val="none" w:sz="0" w:space="0" w:color="auto"/>
        <w:right w:val="none" w:sz="0" w:space="0" w:color="auto"/>
      </w:divBdr>
    </w:div>
    <w:div w:id="1887445646">
      <w:bodyDiv w:val="1"/>
      <w:marLeft w:val="0"/>
      <w:marRight w:val="0"/>
      <w:marTop w:val="0"/>
      <w:marBottom w:val="0"/>
      <w:divBdr>
        <w:top w:val="none" w:sz="0" w:space="0" w:color="auto"/>
        <w:left w:val="none" w:sz="0" w:space="0" w:color="auto"/>
        <w:bottom w:val="none" w:sz="0" w:space="0" w:color="auto"/>
        <w:right w:val="none" w:sz="0" w:space="0" w:color="auto"/>
      </w:divBdr>
    </w:div>
    <w:div w:id="2062318217">
      <w:bodyDiv w:val="1"/>
      <w:marLeft w:val="0"/>
      <w:marRight w:val="0"/>
      <w:marTop w:val="0"/>
      <w:marBottom w:val="0"/>
      <w:divBdr>
        <w:top w:val="none" w:sz="0" w:space="0" w:color="auto"/>
        <w:left w:val="none" w:sz="0" w:space="0" w:color="auto"/>
        <w:bottom w:val="none" w:sz="0" w:space="0" w:color="auto"/>
        <w:right w:val="none" w:sz="0" w:space="0" w:color="auto"/>
      </w:divBdr>
    </w:div>
    <w:div w:id="2069765049">
      <w:bodyDiv w:val="1"/>
      <w:marLeft w:val="0"/>
      <w:marRight w:val="0"/>
      <w:marTop w:val="0"/>
      <w:marBottom w:val="0"/>
      <w:divBdr>
        <w:top w:val="none" w:sz="0" w:space="0" w:color="auto"/>
        <w:left w:val="none" w:sz="0" w:space="0" w:color="auto"/>
        <w:bottom w:val="none" w:sz="0" w:space="0" w:color="auto"/>
        <w:right w:val="none" w:sz="0" w:space="0" w:color="auto"/>
      </w:divBdr>
    </w:div>
    <w:div w:id="2114980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image" Target="media/image2.wmf"/><Relationship Id="rId26" Type="http://schemas.openxmlformats.org/officeDocument/2006/relationships/footer" Target="footer6.xml"/><Relationship Id="rId21" Type="http://schemas.openxmlformats.org/officeDocument/2006/relationships/image" Target="media/image4.png"/><Relationship Id="rId34" Type="http://schemas.openxmlformats.org/officeDocument/2006/relationships/hyperlink" Target="http://vaww.oed.portal.va.gov/projects/pre/PRE_TW/MOCHA%20v2x%20PDFs/Assignments%20and%20Schedule/Kiley's%20Assignments/Dosing_Order_Check_User_Manual.doc" TargetMode="Externa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3.xml"/><Relationship Id="rId25" Type="http://schemas.openxmlformats.org/officeDocument/2006/relationships/header" Target="header1.xml"/><Relationship Id="rId33" Type="http://schemas.openxmlformats.org/officeDocument/2006/relationships/image" Target="media/image12.wmf"/><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www.va.gov/vdl" TargetMode="External"/><Relationship Id="rId29"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footer" Target="footer5.xml"/><Relationship Id="rId32" Type="http://schemas.openxmlformats.org/officeDocument/2006/relationships/image" Target="media/image11.png"/><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oter" Target="footer4.xml"/><Relationship Id="rId28" Type="http://schemas.openxmlformats.org/officeDocument/2006/relationships/image" Target="media/image7.png"/><Relationship Id="rId36" Type="http://schemas.microsoft.com/office/2011/relationships/people" Target="people.xml"/><Relationship Id="rId10" Type="http://schemas.openxmlformats.org/officeDocument/2006/relationships/settings" Target="settings.xml"/><Relationship Id="rId19" Type="http://schemas.openxmlformats.org/officeDocument/2006/relationships/image" Target="media/image3.wmf"/><Relationship Id="rId31" Type="http://schemas.openxmlformats.org/officeDocument/2006/relationships/image" Target="media/image10.png"/><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jpeg"/><Relationship Id="rId22" Type="http://schemas.openxmlformats.org/officeDocument/2006/relationships/image" Target="media/image5.png"/><Relationship Id="rId27" Type="http://schemas.openxmlformats.org/officeDocument/2006/relationships/image" Target="media/image6.png"/><Relationship Id="rId30" Type="http://schemas.openxmlformats.org/officeDocument/2006/relationships/image" Target="media/image9.png"/><Relationship Id="rId35" Type="http://schemas.openxmlformats.org/officeDocument/2006/relationships/fontTable" Target="fontTable.xml"/><Relationship Id="rId8" Type="http://schemas.openxmlformats.org/officeDocument/2006/relationships/numbering" Target="numbering.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FFFFFF"/>
      </a:dk1>
      <a:lt1>
        <a:sysClr val="window" lastClr="000000"/>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WrappedLabelHistory xmlns:xsi="http://www.w3.org/2001/XMLSchema-instance" xmlns:xsd="http://www.w3.org/2001/XMLSchema" xmlns="http://www.boldonjames.com/2016/02/Classifier/internal/wrappedLabelHistory">
  <Value>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</Value>
</WrappedLabelHistory>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sisl xmlns:xsi="http://www.w3.org/2001/XMLSchema-instance" xmlns:xsd="http://www.w3.org/2001/XMLSchema" xmlns="http://www.boldonjames.com/2008/01/sie/internal/label" sislVersion="0" policy="c8d5760e-638a-47e8-9e2e-1226c2cb268d" origin="userSelected">
  <element uid="42834bfb-1ec1-4beb-bd64-eb83fb3cb3f3" value=""/>
</sisl>
</file>

<file path=customXml/item5.xml><?xml version="1.0" encoding="utf-8"?>
<LongProperties xmlns="http://schemas.microsoft.com/office/2006/metadata/longProperties"/>
</file>

<file path=customXml/item6.xml><?xml version="1.0" encoding="utf-8"?>
<ct:contentTypeSchema xmlns:ct="http://schemas.microsoft.com/office/2006/metadata/contentType" xmlns:ma="http://schemas.microsoft.com/office/2006/metadata/properties/metaAttributes" ct:_="" ma:_="" ma:contentTypeName="Document" ma:contentTypeID="0x0101003CDB0DEA2A44E04AB342E24FC6CB1EB2" ma:contentTypeVersion="0" ma:contentTypeDescription="Create a new document." ma:contentTypeScope="" ma:versionID="b268fb629492b0dccb3453a49c6ee51e">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00B4B16-5A7D-4CBF-A7FD-5A3F374B08EE}">
  <ds:schemaRefs>
    <ds:schemaRef ds:uri="http://schemas.microsoft.com/sharepoint/v3/contenttype/forms"/>
  </ds:schemaRefs>
</ds:datastoreItem>
</file>

<file path=customXml/itemProps2.xml><?xml version="1.0" encoding="utf-8"?>
<ds:datastoreItem xmlns:ds="http://schemas.openxmlformats.org/officeDocument/2006/customXml" ds:itemID="{438D1773-042C-4BA5-AABF-3EB50B04C9BF}">
  <ds:schemaRefs>
    <ds:schemaRef ds:uri="http://www.w3.org/2001/XMLSchema"/>
    <ds:schemaRef ds:uri="http://www.boldonjames.com/2016/02/Classifier/internal/wrappedLabelHistory"/>
  </ds:schemaRefs>
</ds:datastoreItem>
</file>

<file path=customXml/itemProps3.xml><?xml version="1.0" encoding="utf-8"?>
<ds:datastoreItem xmlns:ds="http://schemas.openxmlformats.org/officeDocument/2006/customXml" ds:itemID="{2CE6245E-311E-4CC8-BDDA-B8A050FBFC3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EE32CB0-8740-4A0D-83E7-DE641D381839}">
  <ds:schemaRefs>
    <ds:schemaRef ds:uri="http://www.w3.org/2001/XMLSchema"/>
    <ds:schemaRef ds:uri="http://www.boldonjames.com/2008/01/sie/internal/label"/>
  </ds:schemaRefs>
</ds:datastoreItem>
</file>

<file path=customXml/itemProps5.xml><?xml version="1.0" encoding="utf-8"?>
<ds:datastoreItem xmlns:ds="http://schemas.openxmlformats.org/officeDocument/2006/customXml" ds:itemID="{A7DAC24B-7E51-4DEF-8407-F7A024C370DF}">
  <ds:schemaRefs>
    <ds:schemaRef ds:uri="http://schemas.microsoft.com/office/2006/metadata/longProperties"/>
  </ds:schemaRefs>
</ds:datastoreItem>
</file>

<file path=customXml/itemProps6.xml><?xml version="1.0" encoding="utf-8"?>
<ds:datastoreItem xmlns:ds="http://schemas.openxmlformats.org/officeDocument/2006/customXml" ds:itemID="{B9223A29-D806-43F5-A74B-B055CAA1E0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7.xml><?xml version="1.0" encoding="utf-8"?>
<ds:datastoreItem xmlns:ds="http://schemas.openxmlformats.org/officeDocument/2006/customXml" ds:itemID="{4C92B5EC-BA53-4081-8ED0-6B7BDAFA4C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190</Pages>
  <Words>62811</Words>
  <Characters>358029</Characters>
  <Application>Microsoft Office Word</Application>
  <DocSecurity>0</DocSecurity>
  <Lines>2983</Lines>
  <Paragraphs>839</Paragraphs>
  <ScaleCrop>false</ScaleCrop>
  <HeadingPairs>
    <vt:vector size="2" baseType="variant">
      <vt:variant>
        <vt:lpstr>Title</vt:lpstr>
      </vt:variant>
      <vt:variant>
        <vt:i4>1</vt:i4>
      </vt:variant>
    </vt:vector>
  </HeadingPairs>
  <TitlesOfParts>
    <vt:vector size="1" baseType="lpstr">
      <vt:lpstr>Department of Veterans Affairs Outpatient Pharmacy Technician's User Manual v. 7.0</vt:lpstr>
    </vt:vector>
  </TitlesOfParts>
  <Company>PD</Company>
  <LinksUpToDate>false</LinksUpToDate>
  <CharactersWithSpaces>420001</CharactersWithSpaces>
  <SharedDoc>false</SharedDoc>
  <HLinks>
    <vt:vector size="540" baseType="variant">
      <vt:variant>
        <vt:i4>6881370</vt:i4>
      </vt:variant>
      <vt:variant>
        <vt:i4>557</vt:i4>
      </vt:variant>
      <vt:variant>
        <vt:i4>0</vt:i4>
      </vt:variant>
      <vt:variant>
        <vt:i4>5</vt:i4>
      </vt:variant>
      <vt:variant>
        <vt:lpwstr>http://vaww.oed.portal.va.gov/projects/pre/PRE_TW/MOCHA v2x PDFs/Assignments and Schedule/Kiley's Assignments/Dosing_Order_Check_User_Manual.doc</vt:lpwstr>
      </vt:variant>
      <vt:variant>
        <vt:lpwstr/>
      </vt:variant>
      <vt:variant>
        <vt:i4>3342364</vt:i4>
      </vt:variant>
      <vt:variant>
        <vt:i4>533</vt:i4>
      </vt:variant>
      <vt:variant>
        <vt:i4>0</vt:i4>
      </vt:variant>
      <vt:variant>
        <vt:i4>5</vt:i4>
      </vt:variant>
      <vt:variant>
        <vt:lpwstr/>
      </vt:variant>
      <vt:variant>
        <vt:lpwstr>PT_DEMO_CLIN_ALRT</vt:lpwstr>
      </vt:variant>
      <vt:variant>
        <vt:i4>3342364</vt:i4>
      </vt:variant>
      <vt:variant>
        <vt:i4>527</vt:i4>
      </vt:variant>
      <vt:variant>
        <vt:i4>0</vt:i4>
      </vt:variant>
      <vt:variant>
        <vt:i4>5</vt:i4>
      </vt:variant>
      <vt:variant>
        <vt:lpwstr/>
      </vt:variant>
      <vt:variant>
        <vt:lpwstr>PT_DEMO_CLIN_ALRT</vt:lpwstr>
      </vt:variant>
      <vt:variant>
        <vt:i4>5701718</vt:i4>
      </vt:variant>
      <vt:variant>
        <vt:i4>503</vt:i4>
      </vt:variant>
      <vt:variant>
        <vt:i4>0</vt:i4>
      </vt:variant>
      <vt:variant>
        <vt:i4>5</vt:i4>
      </vt:variant>
      <vt:variant>
        <vt:lpwstr>http://www.va.gov/vdl</vt:lpwstr>
      </vt:variant>
      <vt:variant>
        <vt:lpwstr/>
      </vt:variant>
      <vt:variant>
        <vt:i4>1441845</vt:i4>
      </vt:variant>
      <vt:variant>
        <vt:i4>491</vt:i4>
      </vt:variant>
      <vt:variant>
        <vt:i4>0</vt:i4>
      </vt:variant>
      <vt:variant>
        <vt:i4>5</vt:i4>
      </vt:variant>
      <vt:variant>
        <vt:lpwstr/>
      </vt:variant>
      <vt:variant>
        <vt:lpwstr>_Toc529993094</vt:lpwstr>
      </vt:variant>
      <vt:variant>
        <vt:i4>1441845</vt:i4>
      </vt:variant>
      <vt:variant>
        <vt:i4>485</vt:i4>
      </vt:variant>
      <vt:variant>
        <vt:i4>0</vt:i4>
      </vt:variant>
      <vt:variant>
        <vt:i4>5</vt:i4>
      </vt:variant>
      <vt:variant>
        <vt:lpwstr/>
      </vt:variant>
      <vt:variant>
        <vt:lpwstr>_Toc529993093</vt:lpwstr>
      </vt:variant>
      <vt:variant>
        <vt:i4>1441845</vt:i4>
      </vt:variant>
      <vt:variant>
        <vt:i4>479</vt:i4>
      </vt:variant>
      <vt:variant>
        <vt:i4>0</vt:i4>
      </vt:variant>
      <vt:variant>
        <vt:i4>5</vt:i4>
      </vt:variant>
      <vt:variant>
        <vt:lpwstr/>
      </vt:variant>
      <vt:variant>
        <vt:lpwstr>_Toc529993092</vt:lpwstr>
      </vt:variant>
      <vt:variant>
        <vt:i4>1441845</vt:i4>
      </vt:variant>
      <vt:variant>
        <vt:i4>473</vt:i4>
      </vt:variant>
      <vt:variant>
        <vt:i4>0</vt:i4>
      </vt:variant>
      <vt:variant>
        <vt:i4>5</vt:i4>
      </vt:variant>
      <vt:variant>
        <vt:lpwstr/>
      </vt:variant>
      <vt:variant>
        <vt:lpwstr>_Toc529993091</vt:lpwstr>
      </vt:variant>
      <vt:variant>
        <vt:i4>1441845</vt:i4>
      </vt:variant>
      <vt:variant>
        <vt:i4>467</vt:i4>
      </vt:variant>
      <vt:variant>
        <vt:i4>0</vt:i4>
      </vt:variant>
      <vt:variant>
        <vt:i4>5</vt:i4>
      </vt:variant>
      <vt:variant>
        <vt:lpwstr/>
      </vt:variant>
      <vt:variant>
        <vt:lpwstr>_Toc529993090</vt:lpwstr>
      </vt:variant>
      <vt:variant>
        <vt:i4>1507381</vt:i4>
      </vt:variant>
      <vt:variant>
        <vt:i4>461</vt:i4>
      </vt:variant>
      <vt:variant>
        <vt:i4>0</vt:i4>
      </vt:variant>
      <vt:variant>
        <vt:i4>5</vt:i4>
      </vt:variant>
      <vt:variant>
        <vt:lpwstr/>
      </vt:variant>
      <vt:variant>
        <vt:lpwstr>_Toc529993089</vt:lpwstr>
      </vt:variant>
      <vt:variant>
        <vt:i4>1507381</vt:i4>
      </vt:variant>
      <vt:variant>
        <vt:i4>455</vt:i4>
      </vt:variant>
      <vt:variant>
        <vt:i4>0</vt:i4>
      </vt:variant>
      <vt:variant>
        <vt:i4>5</vt:i4>
      </vt:variant>
      <vt:variant>
        <vt:lpwstr/>
      </vt:variant>
      <vt:variant>
        <vt:lpwstr>_Toc529993088</vt:lpwstr>
      </vt:variant>
      <vt:variant>
        <vt:i4>1507381</vt:i4>
      </vt:variant>
      <vt:variant>
        <vt:i4>449</vt:i4>
      </vt:variant>
      <vt:variant>
        <vt:i4>0</vt:i4>
      </vt:variant>
      <vt:variant>
        <vt:i4>5</vt:i4>
      </vt:variant>
      <vt:variant>
        <vt:lpwstr/>
      </vt:variant>
      <vt:variant>
        <vt:lpwstr>_Toc529993087</vt:lpwstr>
      </vt:variant>
      <vt:variant>
        <vt:i4>1507381</vt:i4>
      </vt:variant>
      <vt:variant>
        <vt:i4>443</vt:i4>
      </vt:variant>
      <vt:variant>
        <vt:i4>0</vt:i4>
      </vt:variant>
      <vt:variant>
        <vt:i4>5</vt:i4>
      </vt:variant>
      <vt:variant>
        <vt:lpwstr/>
      </vt:variant>
      <vt:variant>
        <vt:lpwstr>_Toc529993086</vt:lpwstr>
      </vt:variant>
      <vt:variant>
        <vt:i4>1507381</vt:i4>
      </vt:variant>
      <vt:variant>
        <vt:i4>437</vt:i4>
      </vt:variant>
      <vt:variant>
        <vt:i4>0</vt:i4>
      </vt:variant>
      <vt:variant>
        <vt:i4>5</vt:i4>
      </vt:variant>
      <vt:variant>
        <vt:lpwstr/>
      </vt:variant>
      <vt:variant>
        <vt:lpwstr>_Toc529993085</vt:lpwstr>
      </vt:variant>
      <vt:variant>
        <vt:i4>1507381</vt:i4>
      </vt:variant>
      <vt:variant>
        <vt:i4>431</vt:i4>
      </vt:variant>
      <vt:variant>
        <vt:i4>0</vt:i4>
      </vt:variant>
      <vt:variant>
        <vt:i4>5</vt:i4>
      </vt:variant>
      <vt:variant>
        <vt:lpwstr/>
      </vt:variant>
      <vt:variant>
        <vt:lpwstr>_Toc529993084</vt:lpwstr>
      </vt:variant>
      <vt:variant>
        <vt:i4>1507381</vt:i4>
      </vt:variant>
      <vt:variant>
        <vt:i4>425</vt:i4>
      </vt:variant>
      <vt:variant>
        <vt:i4>0</vt:i4>
      </vt:variant>
      <vt:variant>
        <vt:i4>5</vt:i4>
      </vt:variant>
      <vt:variant>
        <vt:lpwstr/>
      </vt:variant>
      <vt:variant>
        <vt:lpwstr>_Toc529993083</vt:lpwstr>
      </vt:variant>
      <vt:variant>
        <vt:i4>1507381</vt:i4>
      </vt:variant>
      <vt:variant>
        <vt:i4>419</vt:i4>
      </vt:variant>
      <vt:variant>
        <vt:i4>0</vt:i4>
      </vt:variant>
      <vt:variant>
        <vt:i4>5</vt:i4>
      </vt:variant>
      <vt:variant>
        <vt:lpwstr/>
      </vt:variant>
      <vt:variant>
        <vt:lpwstr>_Toc529993082</vt:lpwstr>
      </vt:variant>
      <vt:variant>
        <vt:i4>1507381</vt:i4>
      </vt:variant>
      <vt:variant>
        <vt:i4>413</vt:i4>
      </vt:variant>
      <vt:variant>
        <vt:i4>0</vt:i4>
      </vt:variant>
      <vt:variant>
        <vt:i4>5</vt:i4>
      </vt:variant>
      <vt:variant>
        <vt:lpwstr/>
      </vt:variant>
      <vt:variant>
        <vt:lpwstr>_Toc529993081</vt:lpwstr>
      </vt:variant>
      <vt:variant>
        <vt:i4>1507381</vt:i4>
      </vt:variant>
      <vt:variant>
        <vt:i4>407</vt:i4>
      </vt:variant>
      <vt:variant>
        <vt:i4>0</vt:i4>
      </vt:variant>
      <vt:variant>
        <vt:i4>5</vt:i4>
      </vt:variant>
      <vt:variant>
        <vt:lpwstr/>
      </vt:variant>
      <vt:variant>
        <vt:lpwstr>_Toc529993080</vt:lpwstr>
      </vt:variant>
      <vt:variant>
        <vt:i4>1572917</vt:i4>
      </vt:variant>
      <vt:variant>
        <vt:i4>401</vt:i4>
      </vt:variant>
      <vt:variant>
        <vt:i4>0</vt:i4>
      </vt:variant>
      <vt:variant>
        <vt:i4>5</vt:i4>
      </vt:variant>
      <vt:variant>
        <vt:lpwstr/>
      </vt:variant>
      <vt:variant>
        <vt:lpwstr>_Toc529993079</vt:lpwstr>
      </vt:variant>
      <vt:variant>
        <vt:i4>1572917</vt:i4>
      </vt:variant>
      <vt:variant>
        <vt:i4>395</vt:i4>
      </vt:variant>
      <vt:variant>
        <vt:i4>0</vt:i4>
      </vt:variant>
      <vt:variant>
        <vt:i4>5</vt:i4>
      </vt:variant>
      <vt:variant>
        <vt:lpwstr/>
      </vt:variant>
      <vt:variant>
        <vt:lpwstr>_Toc529993078</vt:lpwstr>
      </vt:variant>
      <vt:variant>
        <vt:i4>1572917</vt:i4>
      </vt:variant>
      <vt:variant>
        <vt:i4>389</vt:i4>
      </vt:variant>
      <vt:variant>
        <vt:i4>0</vt:i4>
      </vt:variant>
      <vt:variant>
        <vt:i4>5</vt:i4>
      </vt:variant>
      <vt:variant>
        <vt:lpwstr/>
      </vt:variant>
      <vt:variant>
        <vt:lpwstr>_Toc529993077</vt:lpwstr>
      </vt:variant>
      <vt:variant>
        <vt:i4>1572917</vt:i4>
      </vt:variant>
      <vt:variant>
        <vt:i4>383</vt:i4>
      </vt:variant>
      <vt:variant>
        <vt:i4>0</vt:i4>
      </vt:variant>
      <vt:variant>
        <vt:i4>5</vt:i4>
      </vt:variant>
      <vt:variant>
        <vt:lpwstr/>
      </vt:variant>
      <vt:variant>
        <vt:lpwstr>_Toc529993076</vt:lpwstr>
      </vt:variant>
      <vt:variant>
        <vt:i4>1572917</vt:i4>
      </vt:variant>
      <vt:variant>
        <vt:i4>377</vt:i4>
      </vt:variant>
      <vt:variant>
        <vt:i4>0</vt:i4>
      </vt:variant>
      <vt:variant>
        <vt:i4>5</vt:i4>
      </vt:variant>
      <vt:variant>
        <vt:lpwstr/>
      </vt:variant>
      <vt:variant>
        <vt:lpwstr>_Toc529993075</vt:lpwstr>
      </vt:variant>
      <vt:variant>
        <vt:i4>1572917</vt:i4>
      </vt:variant>
      <vt:variant>
        <vt:i4>371</vt:i4>
      </vt:variant>
      <vt:variant>
        <vt:i4>0</vt:i4>
      </vt:variant>
      <vt:variant>
        <vt:i4>5</vt:i4>
      </vt:variant>
      <vt:variant>
        <vt:lpwstr/>
      </vt:variant>
      <vt:variant>
        <vt:lpwstr>_Toc529993074</vt:lpwstr>
      </vt:variant>
      <vt:variant>
        <vt:i4>1572917</vt:i4>
      </vt:variant>
      <vt:variant>
        <vt:i4>365</vt:i4>
      </vt:variant>
      <vt:variant>
        <vt:i4>0</vt:i4>
      </vt:variant>
      <vt:variant>
        <vt:i4>5</vt:i4>
      </vt:variant>
      <vt:variant>
        <vt:lpwstr/>
      </vt:variant>
      <vt:variant>
        <vt:lpwstr>_Toc529993073</vt:lpwstr>
      </vt:variant>
      <vt:variant>
        <vt:i4>1572917</vt:i4>
      </vt:variant>
      <vt:variant>
        <vt:i4>359</vt:i4>
      </vt:variant>
      <vt:variant>
        <vt:i4>0</vt:i4>
      </vt:variant>
      <vt:variant>
        <vt:i4>5</vt:i4>
      </vt:variant>
      <vt:variant>
        <vt:lpwstr/>
      </vt:variant>
      <vt:variant>
        <vt:lpwstr>_Toc529993072</vt:lpwstr>
      </vt:variant>
      <vt:variant>
        <vt:i4>1572917</vt:i4>
      </vt:variant>
      <vt:variant>
        <vt:i4>353</vt:i4>
      </vt:variant>
      <vt:variant>
        <vt:i4>0</vt:i4>
      </vt:variant>
      <vt:variant>
        <vt:i4>5</vt:i4>
      </vt:variant>
      <vt:variant>
        <vt:lpwstr/>
      </vt:variant>
      <vt:variant>
        <vt:lpwstr>_Toc529993071</vt:lpwstr>
      </vt:variant>
      <vt:variant>
        <vt:i4>1572917</vt:i4>
      </vt:variant>
      <vt:variant>
        <vt:i4>347</vt:i4>
      </vt:variant>
      <vt:variant>
        <vt:i4>0</vt:i4>
      </vt:variant>
      <vt:variant>
        <vt:i4>5</vt:i4>
      </vt:variant>
      <vt:variant>
        <vt:lpwstr/>
      </vt:variant>
      <vt:variant>
        <vt:lpwstr>_Toc529993070</vt:lpwstr>
      </vt:variant>
      <vt:variant>
        <vt:i4>1638453</vt:i4>
      </vt:variant>
      <vt:variant>
        <vt:i4>341</vt:i4>
      </vt:variant>
      <vt:variant>
        <vt:i4>0</vt:i4>
      </vt:variant>
      <vt:variant>
        <vt:i4>5</vt:i4>
      </vt:variant>
      <vt:variant>
        <vt:lpwstr/>
      </vt:variant>
      <vt:variant>
        <vt:lpwstr>_Toc529993069</vt:lpwstr>
      </vt:variant>
      <vt:variant>
        <vt:i4>1638453</vt:i4>
      </vt:variant>
      <vt:variant>
        <vt:i4>335</vt:i4>
      </vt:variant>
      <vt:variant>
        <vt:i4>0</vt:i4>
      </vt:variant>
      <vt:variant>
        <vt:i4>5</vt:i4>
      </vt:variant>
      <vt:variant>
        <vt:lpwstr/>
      </vt:variant>
      <vt:variant>
        <vt:lpwstr>_Toc529993068</vt:lpwstr>
      </vt:variant>
      <vt:variant>
        <vt:i4>1638453</vt:i4>
      </vt:variant>
      <vt:variant>
        <vt:i4>329</vt:i4>
      </vt:variant>
      <vt:variant>
        <vt:i4>0</vt:i4>
      </vt:variant>
      <vt:variant>
        <vt:i4>5</vt:i4>
      </vt:variant>
      <vt:variant>
        <vt:lpwstr/>
      </vt:variant>
      <vt:variant>
        <vt:lpwstr>_Toc529993067</vt:lpwstr>
      </vt:variant>
      <vt:variant>
        <vt:i4>1638453</vt:i4>
      </vt:variant>
      <vt:variant>
        <vt:i4>323</vt:i4>
      </vt:variant>
      <vt:variant>
        <vt:i4>0</vt:i4>
      </vt:variant>
      <vt:variant>
        <vt:i4>5</vt:i4>
      </vt:variant>
      <vt:variant>
        <vt:lpwstr/>
      </vt:variant>
      <vt:variant>
        <vt:lpwstr>_Toc529993066</vt:lpwstr>
      </vt:variant>
      <vt:variant>
        <vt:i4>1638453</vt:i4>
      </vt:variant>
      <vt:variant>
        <vt:i4>317</vt:i4>
      </vt:variant>
      <vt:variant>
        <vt:i4>0</vt:i4>
      </vt:variant>
      <vt:variant>
        <vt:i4>5</vt:i4>
      </vt:variant>
      <vt:variant>
        <vt:lpwstr/>
      </vt:variant>
      <vt:variant>
        <vt:lpwstr>_Toc529993065</vt:lpwstr>
      </vt:variant>
      <vt:variant>
        <vt:i4>1638453</vt:i4>
      </vt:variant>
      <vt:variant>
        <vt:i4>311</vt:i4>
      </vt:variant>
      <vt:variant>
        <vt:i4>0</vt:i4>
      </vt:variant>
      <vt:variant>
        <vt:i4>5</vt:i4>
      </vt:variant>
      <vt:variant>
        <vt:lpwstr/>
      </vt:variant>
      <vt:variant>
        <vt:lpwstr>_Toc529993064</vt:lpwstr>
      </vt:variant>
      <vt:variant>
        <vt:i4>1638453</vt:i4>
      </vt:variant>
      <vt:variant>
        <vt:i4>305</vt:i4>
      </vt:variant>
      <vt:variant>
        <vt:i4>0</vt:i4>
      </vt:variant>
      <vt:variant>
        <vt:i4>5</vt:i4>
      </vt:variant>
      <vt:variant>
        <vt:lpwstr/>
      </vt:variant>
      <vt:variant>
        <vt:lpwstr>_Toc529993063</vt:lpwstr>
      </vt:variant>
      <vt:variant>
        <vt:i4>1638453</vt:i4>
      </vt:variant>
      <vt:variant>
        <vt:i4>299</vt:i4>
      </vt:variant>
      <vt:variant>
        <vt:i4>0</vt:i4>
      </vt:variant>
      <vt:variant>
        <vt:i4>5</vt:i4>
      </vt:variant>
      <vt:variant>
        <vt:lpwstr/>
      </vt:variant>
      <vt:variant>
        <vt:lpwstr>_Toc529993062</vt:lpwstr>
      </vt:variant>
      <vt:variant>
        <vt:i4>1638453</vt:i4>
      </vt:variant>
      <vt:variant>
        <vt:i4>293</vt:i4>
      </vt:variant>
      <vt:variant>
        <vt:i4>0</vt:i4>
      </vt:variant>
      <vt:variant>
        <vt:i4>5</vt:i4>
      </vt:variant>
      <vt:variant>
        <vt:lpwstr/>
      </vt:variant>
      <vt:variant>
        <vt:lpwstr>_Toc529993061</vt:lpwstr>
      </vt:variant>
      <vt:variant>
        <vt:i4>1638453</vt:i4>
      </vt:variant>
      <vt:variant>
        <vt:i4>287</vt:i4>
      </vt:variant>
      <vt:variant>
        <vt:i4>0</vt:i4>
      </vt:variant>
      <vt:variant>
        <vt:i4>5</vt:i4>
      </vt:variant>
      <vt:variant>
        <vt:lpwstr/>
      </vt:variant>
      <vt:variant>
        <vt:lpwstr>_Toc529993060</vt:lpwstr>
      </vt:variant>
      <vt:variant>
        <vt:i4>1703989</vt:i4>
      </vt:variant>
      <vt:variant>
        <vt:i4>281</vt:i4>
      </vt:variant>
      <vt:variant>
        <vt:i4>0</vt:i4>
      </vt:variant>
      <vt:variant>
        <vt:i4>5</vt:i4>
      </vt:variant>
      <vt:variant>
        <vt:lpwstr/>
      </vt:variant>
      <vt:variant>
        <vt:lpwstr>_Toc529993059</vt:lpwstr>
      </vt:variant>
      <vt:variant>
        <vt:i4>1703989</vt:i4>
      </vt:variant>
      <vt:variant>
        <vt:i4>275</vt:i4>
      </vt:variant>
      <vt:variant>
        <vt:i4>0</vt:i4>
      </vt:variant>
      <vt:variant>
        <vt:i4>5</vt:i4>
      </vt:variant>
      <vt:variant>
        <vt:lpwstr/>
      </vt:variant>
      <vt:variant>
        <vt:lpwstr>_Toc529993058</vt:lpwstr>
      </vt:variant>
      <vt:variant>
        <vt:i4>1703989</vt:i4>
      </vt:variant>
      <vt:variant>
        <vt:i4>269</vt:i4>
      </vt:variant>
      <vt:variant>
        <vt:i4>0</vt:i4>
      </vt:variant>
      <vt:variant>
        <vt:i4>5</vt:i4>
      </vt:variant>
      <vt:variant>
        <vt:lpwstr/>
      </vt:variant>
      <vt:variant>
        <vt:lpwstr>_Toc529993057</vt:lpwstr>
      </vt:variant>
      <vt:variant>
        <vt:i4>1703989</vt:i4>
      </vt:variant>
      <vt:variant>
        <vt:i4>263</vt:i4>
      </vt:variant>
      <vt:variant>
        <vt:i4>0</vt:i4>
      </vt:variant>
      <vt:variant>
        <vt:i4>5</vt:i4>
      </vt:variant>
      <vt:variant>
        <vt:lpwstr/>
      </vt:variant>
      <vt:variant>
        <vt:lpwstr>_Toc529993056</vt:lpwstr>
      </vt:variant>
      <vt:variant>
        <vt:i4>1703989</vt:i4>
      </vt:variant>
      <vt:variant>
        <vt:i4>257</vt:i4>
      </vt:variant>
      <vt:variant>
        <vt:i4>0</vt:i4>
      </vt:variant>
      <vt:variant>
        <vt:i4>5</vt:i4>
      </vt:variant>
      <vt:variant>
        <vt:lpwstr/>
      </vt:variant>
      <vt:variant>
        <vt:lpwstr>_Toc529993055</vt:lpwstr>
      </vt:variant>
      <vt:variant>
        <vt:i4>1703989</vt:i4>
      </vt:variant>
      <vt:variant>
        <vt:i4>251</vt:i4>
      </vt:variant>
      <vt:variant>
        <vt:i4>0</vt:i4>
      </vt:variant>
      <vt:variant>
        <vt:i4>5</vt:i4>
      </vt:variant>
      <vt:variant>
        <vt:lpwstr/>
      </vt:variant>
      <vt:variant>
        <vt:lpwstr>_Toc529993054</vt:lpwstr>
      </vt:variant>
      <vt:variant>
        <vt:i4>1703989</vt:i4>
      </vt:variant>
      <vt:variant>
        <vt:i4>245</vt:i4>
      </vt:variant>
      <vt:variant>
        <vt:i4>0</vt:i4>
      </vt:variant>
      <vt:variant>
        <vt:i4>5</vt:i4>
      </vt:variant>
      <vt:variant>
        <vt:lpwstr/>
      </vt:variant>
      <vt:variant>
        <vt:lpwstr>_Toc529993053</vt:lpwstr>
      </vt:variant>
      <vt:variant>
        <vt:i4>1703989</vt:i4>
      </vt:variant>
      <vt:variant>
        <vt:i4>239</vt:i4>
      </vt:variant>
      <vt:variant>
        <vt:i4>0</vt:i4>
      </vt:variant>
      <vt:variant>
        <vt:i4>5</vt:i4>
      </vt:variant>
      <vt:variant>
        <vt:lpwstr/>
      </vt:variant>
      <vt:variant>
        <vt:lpwstr>_Toc529993052</vt:lpwstr>
      </vt:variant>
      <vt:variant>
        <vt:i4>1703989</vt:i4>
      </vt:variant>
      <vt:variant>
        <vt:i4>233</vt:i4>
      </vt:variant>
      <vt:variant>
        <vt:i4>0</vt:i4>
      </vt:variant>
      <vt:variant>
        <vt:i4>5</vt:i4>
      </vt:variant>
      <vt:variant>
        <vt:lpwstr/>
      </vt:variant>
      <vt:variant>
        <vt:lpwstr>_Toc529993051</vt:lpwstr>
      </vt:variant>
      <vt:variant>
        <vt:i4>1703989</vt:i4>
      </vt:variant>
      <vt:variant>
        <vt:i4>227</vt:i4>
      </vt:variant>
      <vt:variant>
        <vt:i4>0</vt:i4>
      </vt:variant>
      <vt:variant>
        <vt:i4>5</vt:i4>
      </vt:variant>
      <vt:variant>
        <vt:lpwstr/>
      </vt:variant>
      <vt:variant>
        <vt:lpwstr>_Toc529993050</vt:lpwstr>
      </vt:variant>
      <vt:variant>
        <vt:i4>1769525</vt:i4>
      </vt:variant>
      <vt:variant>
        <vt:i4>221</vt:i4>
      </vt:variant>
      <vt:variant>
        <vt:i4>0</vt:i4>
      </vt:variant>
      <vt:variant>
        <vt:i4>5</vt:i4>
      </vt:variant>
      <vt:variant>
        <vt:lpwstr/>
      </vt:variant>
      <vt:variant>
        <vt:lpwstr>_Toc529993049</vt:lpwstr>
      </vt:variant>
      <vt:variant>
        <vt:i4>1769525</vt:i4>
      </vt:variant>
      <vt:variant>
        <vt:i4>215</vt:i4>
      </vt:variant>
      <vt:variant>
        <vt:i4>0</vt:i4>
      </vt:variant>
      <vt:variant>
        <vt:i4>5</vt:i4>
      </vt:variant>
      <vt:variant>
        <vt:lpwstr/>
      </vt:variant>
      <vt:variant>
        <vt:lpwstr>_Toc529993048</vt:lpwstr>
      </vt:variant>
      <vt:variant>
        <vt:i4>1769525</vt:i4>
      </vt:variant>
      <vt:variant>
        <vt:i4>209</vt:i4>
      </vt:variant>
      <vt:variant>
        <vt:i4>0</vt:i4>
      </vt:variant>
      <vt:variant>
        <vt:i4>5</vt:i4>
      </vt:variant>
      <vt:variant>
        <vt:lpwstr/>
      </vt:variant>
      <vt:variant>
        <vt:lpwstr>_Toc529993047</vt:lpwstr>
      </vt:variant>
      <vt:variant>
        <vt:i4>1769525</vt:i4>
      </vt:variant>
      <vt:variant>
        <vt:i4>203</vt:i4>
      </vt:variant>
      <vt:variant>
        <vt:i4>0</vt:i4>
      </vt:variant>
      <vt:variant>
        <vt:i4>5</vt:i4>
      </vt:variant>
      <vt:variant>
        <vt:lpwstr/>
      </vt:variant>
      <vt:variant>
        <vt:lpwstr>_Toc529993046</vt:lpwstr>
      </vt:variant>
      <vt:variant>
        <vt:i4>1769525</vt:i4>
      </vt:variant>
      <vt:variant>
        <vt:i4>197</vt:i4>
      </vt:variant>
      <vt:variant>
        <vt:i4>0</vt:i4>
      </vt:variant>
      <vt:variant>
        <vt:i4>5</vt:i4>
      </vt:variant>
      <vt:variant>
        <vt:lpwstr/>
      </vt:variant>
      <vt:variant>
        <vt:lpwstr>_Toc529993045</vt:lpwstr>
      </vt:variant>
      <vt:variant>
        <vt:i4>1769525</vt:i4>
      </vt:variant>
      <vt:variant>
        <vt:i4>191</vt:i4>
      </vt:variant>
      <vt:variant>
        <vt:i4>0</vt:i4>
      </vt:variant>
      <vt:variant>
        <vt:i4>5</vt:i4>
      </vt:variant>
      <vt:variant>
        <vt:lpwstr/>
      </vt:variant>
      <vt:variant>
        <vt:lpwstr>_Toc529993044</vt:lpwstr>
      </vt:variant>
      <vt:variant>
        <vt:i4>1769525</vt:i4>
      </vt:variant>
      <vt:variant>
        <vt:i4>185</vt:i4>
      </vt:variant>
      <vt:variant>
        <vt:i4>0</vt:i4>
      </vt:variant>
      <vt:variant>
        <vt:i4>5</vt:i4>
      </vt:variant>
      <vt:variant>
        <vt:lpwstr/>
      </vt:variant>
      <vt:variant>
        <vt:lpwstr>_Toc529993043</vt:lpwstr>
      </vt:variant>
      <vt:variant>
        <vt:i4>1769525</vt:i4>
      </vt:variant>
      <vt:variant>
        <vt:i4>179</vt:i4>
      </vt:variant>
      <vt:variant>
        <vt:i4>0</vt:i4>
      </vt:variant>
      <vt:variant>
        <vt:i4>5</vt:i4>
      </vt:variant>
      <vt:variant>
        <vt:lpwstr/>
      </vt:variant>
      <vt:variant>
        <vt:lpwstr>_Toc529993042</vt:lpwstr>
      </vt:variant>
      <vt:variant>
        <vt:i4>1769525</vt:i4>
      </vt:variant>
      <vt:variant>
        <vt:i4>173</vt:i4>
      </vt:variant>
      <vt:variant>
        <vt:i4>0</vt:i4>
      </vt:variant>
      <vt:variant>
        <vt:i4>5</vt:i4>
      </vt:variant>
      <vt:variant>
        <vt:lpwstr/>
      </vt:variant>
      <vt:variant>
        <vt:lpwstr>_Toc529993041</vt:lpwstr>
      </vt:variant>
      <vt:variant>
        <vt:i4>1769525</vt:i4>
      </vt:variant>
      <vt:variant>
        <vt:i4>167</vt:i4>
      </vt:variant>
      <vt:variant>
        <vt:i4>0</vt:i4>
      </vt:variant>
      <vt:variant>
        <vt:i4>5</vt:i4>
      </vt:variant>
      <vt:variant>
        <vt:lpwstr/>
      </vt:variant>
      <vt:variant>
        <vt:lpwstr>_Toc529993040</vt:lpwstr>
      </vt:variant>
      <vt:variant>
        <vt:i4>1835061</vt:i4>
      </vt:variant>
      <vt:variant>
        <vt:i4>161</vt:i4>
      </vt:variant>
      <vt:variant>
        <vt:i4>0</vt:i4>
      </vt:variant>
      <vt:variant>
        <vt:i4>5</vt:i4>
      </vt:variant>
      <vt:variant>
        <vt:lpwstr/>
      </vt:variant>
      <vt:variant>
        <vt:lpwstr>_Toc529993039</vt:lpwstr>
      </vt:variant>
      <vt:variant>
        <vt:i4>1835061</vt:i4>
      </vt:variant>
      <vt:variant>
        <vt:i4>155</vt:i4>
      </vt:variant>
      <vt:variant>
        <vt:i4>0</vt:i4>
      </vt:variant>
      <vt:variant>
        <vt:i4>5</vt:i4>
      </vt:variant>
      <vt:variant>
        <vt:lpwstr/>
      </vt:variant>
      <vt:variant>
        <vt:lpwstr>_Toc529993038</vt:lpwstr>
      </vt:variant>
      <vt:variant>
        <vt:i4>1835061</vt:i4>
      </vt:variant>
      <vt:variant>
        <vt:i4>149</vt:i4>
      </vt:variant>
      <vt:variant>
        <vt:i4>0</vt:i4>
      </vt:variant>
      <vt:variant>
        <vt:i4>5</vt:i4>
      </vt:variant>
      <vt:variant>
        <vt:lpwstr/>
      </vt:variant>
      <vt:variant>
        <vt:lpwstr>_Toc529993037</vt:lpwstr>
      </vt:variant>
      <vt:variant>
        <vt:i4>1835061</vt:i4>
      </vt:variant>
      <vt:variant>
        <vt:i4>143</vt:i4>
      </vt:variant>
      <vt:variant>
        <vt:i4>0</vt:i4>
      </vt:variant>
      <vt:variant>
        <vt:i4>5</vt:i4>
      </vt:variant>
      <vt:variant>
        <vt:lpwstr/>
      </vt:variant>
      <vt:variant>
        <vt:lpwstr>_Toc529993036</vt:lpwstr>
      </vt:variant>
      <vt:variant>
        <vt:i4>1835061</vt:i4>
      </vt:variant>
      <vt:variant>
        <vt:i4>137</vt:i4>
      </vt:variant>
      <vt:variant>
        <vt:i4>0</vt:i4>
      </vt:variant>
      <vt:variant>
        <vt:i4>5</vt:i4>
      </vt:variant>
      <vt:variant>
        <vt:lpwstr/>
      </vt:variant>
      <vt:variant>
        <vt:lpwstr>_Toc529993035</vt:lpwstr>
      </vt:variant>
      <vt:variant>
        <vt:i4>1835061</vt:i4>
      </vt:variant>
      <vt:variant>
        <vt:i4>131</vt:i4>
      </vt:variant>
      <vt:variant>
        <vt:i4>0</vt:i4>
      </vt:variant>
      <vt:variant>
        <vt:i4>5</vt:i4>
      </vt:variant>
      <vt:variant>
        <vt:lpwstr/>
      </vt:variant>
      <vt:variant>
        <vt:lpwstr>_Toc529993034</vt:lpwstr>
      </vt:variant>
      <vt:variant>
        <vt:i4>1835061</vt:i4>
      </vt:variant>
      <vt:variant>
        <vt:i4>125</vt:i4>
      </vt:variant>
      <vt:variant>
        <vt:i4>0</vt:i4>
      </vt:variant>
      <vt:variant>
        <vt:i4>5</vt:i4>
      </vt:variant>
      <vt:variant>
        <vt:lpwstr/>
      </vt:variant>
      <vt:variant>
        <vt:lpwstr>_Toc529993033</vt:lpwstr>
      </vt:variant>
      <vt:variant>
        <vt:i4>1835061</vt:i4>
      </vt:variant>
      <vt:variant>
        <vt:i4>119</vt:i4>
      </vt:variant>
      <vt:variant>
        <vt:i4>0</vt:i4>
      </vt:variant>
      <vt:variant>
        <vt:i4>5</vt:i4>
      </vt:variant>
      <vt:variant>
        <vt:lpwstr/>
      </vt:variant>
      <vt:variant>
        <vt:lpwstr>_Toc529993032</vt:lpwstr>
      </vt:variant>
      <vt:variant>
        <vt:i4>1835061</vt:i4>
      </vt:variant>
      <vt:variant>
        <vt:i4>113</vt:i4>
      </vt:variant>
      <vt:variant>
        <vt:i4>0</vt:i4>
      </vt:variant>
      <vt:variant>
        <vt:i4>5</vt:i4>
      </vt:variant>
      <vt:variant>
        <vt:lpwstr/>
      </vt:variant>
      <vt:variant>
        <vt:lpwstr>_Toc529993031</vt:lpwstr>
      </vt:variant>
      <vt:variant>
        <vt:i4>1835061</vt:i4>
      </vt:variant>
      <vt:variant>
        <vt:i4>107</vt:i4>
      </vt:variant>
      <vt:variant>
        <vt:i4>0</vt:i4>
      </vt:variant>
      <vt:variant>
        <vt:i4>5</vt:i4>
      </vt:variant>
      <vt:variant>
        <vt:lpwstr/>
      </vt:variant>
      <vt:variant>
        <vt:lpwstr>_Toc529993030</vt:lpwstr>
      </vt:variant>
      <vt:variant>
        <vt:i4>1900597</vt:i4>
      </vt:variant>
      <vt:variant>
        <vt:i4>101</vt:i4>
      </vt:variant>
      <vt:variant>
        <vt:i4>0</vt:i4>
      </vt:variant>
      <vt:variant>
        <vt:i4>5</vt:i4>
      </vt:variant>
      <vt:variant>
        <vt:lpwstr/>
      </vt:variant>
      <vt:variant>
        <vt:lpwstr>_Toc529993029</vt:lpwstr>
      </vt:variant>
      <vt:variant>
        <vt:i4>1900597</vt:i4>
      </vt:variant>
      <vt:variant>
        <vt:i4>95</vt:i4>
      </vt:variant>
      <vt:variant>
        <vt:i4>0</vt:i4>
      </vt:variant>
      <vt:variant>
        <vt:i4>5</vt:i4>
      </vt:variant>
      <vt:variant>
        <vt:lpwstr/>
      </vt:variant>
      <vt:variant>
        <vt:lpwstr>_Toc529993028</vt:lpwstr>
      </vt:variant>
      <vt:variant>
        <vt:i4>1900597</vt:i4>
      </vt:variant>
      <vt:variant>
        <vt:i4>89</vt:i4>
      </vt:variant>
      <vt:variant>
        <vt:i4>0</vt:i4>
      </vt:variant>
      <vt:variant>
        <vt:i4>5</vt:i4>
      </vt:variant>
      <vt:variant>
        <vt:lpwstr/>
      </vt:variant>
      <vt:variant>
        <vt:lpwstr>_Toc529993027</vt:lpwstr>
      </vt:variant>
      <vt:variant>
        <vt:i4>1900597</vt:i4>
      </vt:variant>
      <vt:variant>
        <vt:i4>83</vt:i4>
      </vt:variant>
      <vt:variant>
        <vt:i4>0</vt:i4>
      </vt:variant>
      <vt:variant>
        <vt:i4>5</vt:i4>
      </vt:variant>
      <vt:variant>
        <vt:lpwstr/>
      </vt:variant>
      <vt:variant>
        <vt:lpwstr>_Toc529993026</vt:lpwstr>
      </vt:variant>
      <vt:variant>
        <vt:i4>1900597</vt:i4>
      </vt:variant>
      <vt:variant>
        <vt:i4>77</vt:i4>
      </vt:variant>
      <vt:variant>
        <vt:i4>0</vt:i4>
      </vt:variant>
      <vt:variant>
        <vt:i4>5</vt:i4>
      </vt:variant>
      <vt:variant>
        <vt:lpwstr/>
      </vt:variant>
      <vt:variant>
        <vt:lpwstr>_Toc529993025</vt:lpwstr>
      </vt:variant>
      <vt:variant>
        <vt:i4>1900597</vt:i4>
      </vt:variant>
      <vt:variant>
        <vt:i4>71</vt:i4>
      </vt:variant>
      <vt:variant>
        <vt:i4>0</vt:i4>
      </vt:variant>
      <vt:variant>
        <vt:i4>5</vt:i4>
      </vt:variant>
      <vt:variant>
        <vt:lpwstr/>
      </vt:variant>
      <vt:variant>
        <vt:lpwstr>_Toc529993024</vt:lpwstr>
      </vt:variant>
      <vt:variant>
        <vt:i4>1900597</vt:i4>
      </vt:variant>
      <vt:variant>
        <vt:i4>65</vt:i4>
      </vt:variant>
      <vt:variant>
        <vt:i4>0</vt:i4>
      </vt:variant>
      <vt:variant>
        <vt:i4>5</vt:i4>
      </vt:variant>
      <vt:variant>
        <vt:lpwstr/>
      </vt:variant>
      <vt:variant>
        <vt:lpwstr>_Toc529993023</vt:lpwstr>
      </vt:variant>
      <vt:variant>
        <vt:i4>1900597</vt:i4>
      </vt:variant>
      <vt:variant>
        <vt:i4>59</vt:i4>
      </vt:variant>
      <vt:variant>
        <vt:i4>0</vt:i4>
      </vt:variant>
      <vt:variant>
        <vt:i4>5</vt:i4>
      </vt:variant>
      <vt:variant>
        <vt:lpwstr/>
      </vt:variant>
      <vt:variant>
        <vt:lpwstr>_Toc529993022</vt:lpwstr>
      </vt:variant>
      <vt:variant>
        <vt:i4>1900597</vt:i4>
      </vt:variant>
      <vt:variant>
        <vt:i4>53</vt:i4>
      </vt:variant>
      <vt:variant>
        <vt:i4>0</vt:i4>
      </vt:variant>
      <vt:variant>
        <vt:i4>5</vt:i4>
      </vt:variant>
      <vt:variant>
        <vt:lpwstr/>
      </vt:variant>
      <vt:variant>
        <vt:lpwstr>_Toc529993021</vt:lpwstr>
      </vt:variant>
      <vt:variant>
        <vt:i4>1900597</vt:i4>
      </vt:variant>
      <vt:variant>
        <vt:i4>47</vt:i4>
      </vt:variant>
      <vt:variant>
        <vt:i4>0</vt:i4>
      </vt:variant>
      <vt:variant>
        <vt:i4>5</vt:i4>
      </vt:variant>
      <vt:variant>
        <vt:lpwstr/>
      </vt:variant>
      <vt:variant>
        <vt:lpwstr>_Toc529993020</vt:lpwstr>
      </vt:variant>
      <vt:variant>
        <vt:i4>1966133</vt:i4>
      </vt:variant>
      <vt:variant>
        <vt:i4>41</vt:i4>
      </vt:variant>
      <vt:variant>
        <vt:i4>0</vt:i4>
      </vt:variant>
      <vt:variant>
        <vt:i4>5</vt:i4>
      </vt:variant>
      <vt:variant>
        <vt:lpwstr/>
      </vt:variant>
      <vt:variant>
        <vt:lpwstr>_Toc529993019</vt:lpwstr>
      </vt:variant>
      <vt:variant>
        <vt:i4>1966133</vt:i4>
      </vt:variant>
      <vt:variant>
        <vt:i4>35</vt:i4>
      </vt:variant>
      <vt:variant>
        <vt:i4>0</vt:i4>
      </vt:variant>
      <vt:variant>
        <vt:i4>5</vt:i4>
      </vt:variant>
      <vt:variant>
        <vt:lpwstr/>
      </vt:variant>
      <vt:variant>
        <vt:lpwstr>_Toc529993018</vt:lpwstr>
      </vt:variant>
      <vt:variant>
        <vt:i4>1966133</vt:i4>
      </vt:variant>
      <vt:variant>
        <vt:i4>29</vt:i4>
      </vt:variant>
      <vt:variant>
        <vt:i4>0</vt:i4>
      </vt:variant>
      <vt:variant>
        <vt:i4>5</vt:i4>
      </vt:variant>
      <vt:variant>
        <vt:lpwstr/>
      </vt:variant>
      <vt:variant>
        <vt:lpwstr>_Toc529993017</vt:lpwstr>
      </vt:variant>
      <vt:variant>
        <vt:i4>65656</vt:i4>
      </vt:variant>
      <vt:variant>
        <vt:i4>24</vt:i4>
      </vt:variant>
      <vt:variant>
        <vt:i4>0</vt:i4>
      </vt:variant>
      <vt:variant>
        <vt:i4>5</vt:i4>
      </vt:variant>
      <vt:variant>
        <vt:lpwstr/>
      </vt:variant>
      <vt:variant>
        <vt:lpwstr>Page_104</vt:lpwstr>
      </vt:variant>
      <vt:variant>
        <vt:i4>458873</vt:i4>
      </vt:variant>
      <vt:variant>
        <vt:i4>21</vt:i4>
      </vt:variant>
      <vt:variant>
        <vt:i4>0</vt:i4>
      </vt:variant>
      <vt:variant>
        <vt:i4>5</vt:i4>
      </vt:variant>
      <vt:variant>
        <vt:lpwstr/>
      </vt:variant>
      <vt:variant>
        <vt:lpwstr>Page_112</vt:lpwstr>
      </vt:variant>
      <vt:variant>
        <vt:i4>786552</vt:i4>
      </vt:variant>
      <vt:variant>
        <vt:i4>18</vt:i4>
      </vt:variant>
      <vt:variant>
        <vt:i4>0</vt:i4>
      </vt:variant>
      <vt:variant>
        <vt:i4>5</vt:i4>
      </vt:variant>
      <vt:variant>
        <vt:lpwstr/>
      </vt:variant>
      <vt:variant>
        <vt:lpwstr>Page_109</vt:lpwstr>
      </vt:variant>
      <vt:variant>
        <vt:i4>7340125</vt:i4>
      </vt:variant>
      <vt:variant>
        <vt:i4>15</vt:i4>
      </vt:variant>
      <vt:variant>
        <vt:i4>0</vt:i4>
      </vt:variant>
      <vt:variant>
        <vt:i4>5</vt:i4>
      </vt:variant>
      <vt:variant>
        <vt:lpwstr/>
      </vt:variant>
      <vt:variant>
        <vt:lpwstr>PSO_7_502_ErrMess</vt:lpwstr>
      </vt:variant>
      <vt:variant>
        <vt:i4>4915273</vt:i4>
      </vt:variant>
      <vt:variant>
        <vt:i4>12</vt:i4>
      </vt:variant>
      <vt:variant>
        <vt:i4>0</vt:i4>
      </vt:variant>
      <vt:variant>
        <vt:i4>5</vt:i4>
      </vt:variant>
      <vt:variant>
        <vt:lpwstr/>
      </vt:variant>
      <vt:variant>
        <vt:lpwstr>PSO_LM_BACKDOOR</vt:lpwstr>
      </vt:variant>
      <vt:variant>
        <vt:i4>2883615</vt:i4>
      </vt:variant>
      <vt:variant>
        <vt:i4>9</vt:i4>
      </vt:variant>
      <vt:variant>
        <vt:i4>0</vt:i4>
      </vt:variant>
      <vt:variant>
        <vt:i4>5</vt:i4>
      </vt:variant>
      <vt:variant>
        <vt:lpwstr/>
      </vt:variant>
      <vt:variant>
        <vt:lpwstr>PSO_P</vt:lpwstr>
      </vt:variant>
      <vt:variant>
        <vt:i4>2031667</vt:i4>
      </vt:variant>
      <vt:variant>
        <vt:i4>6</vt:i4>
      </vt:variant>
      <vt:variant>
        <vt:i4>0</vt:i4>
      </vt:variant>
      <vt:variant>
        <vt:i4>5</vt:i4>
      </vt:variant>
      <vt:variant>
        <vt:lpwstr/>
      </vt:variant>
      <vt:variant>
        <vt:lpwstr>HEADER_LM</vt:lpwstr>
      </vt:variant>
      <vt:variant>
        <vt:i4>3342364</vt:i4>
      </vt:variant>
      <vt:variant>
        <vt:i4>3</vt:i4>
      </vt:variant>
      <vt:variant>
        <vt:i4>0</vt:i4>
      </vt:variant>
      <vt:variant>
        <vt:i4>5</vt:i4>
      </vt:variant>
      <vt:variant>
        <vt:lpwstr/>
      </vt:variant>
      <vt:variant>
        <vt:lpwstr>PT_DEMO_CLIN_ALRT</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Department of Veterans Affairs Outpatient Pharmacy Technician's User Manual v. 7.0</dc:title>
  <dc:subject>Outpatient Pharmacy User Manual for Technicians</dc:subject>
  <dc:creator>Department of Veterans Affairs;Veterans Health Administration;Office of Information;Veterans Health Information Technology;Product Development</dc:creator>
  <cp:keywords>Outpatient Pharmacy; User Manual; PSO; OP; Technician; UM</cp:keywords>
  <dc:description>This user manual describes the functional characteristics of Outpatient Pharmacy V. 7.0. It is intended for pharmacists and technicians who are familiar with the functioning of Outpatient Pharmacy in a VA Medical Center.</dc:description>
  <cp:lastModifiedBy>Fred Perez</cp:lastModifiedBy>
  <cp:revision>5</cp:revision>
  <cp:lastPrinted>2019-01-28T18:01:00Z</cp:lastPrinted>
  <dcterms:created xsi:type="dcterms:W3CDTF">2019-03-15T19:05:00Z</dcterms:created>
  <dcterms:modified xsi:type="dcterms:W3CDTF">2019-03-29T15:21:00Z</dcterms:modified>
  <cp:category>User Documentation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ooter text">
    <vt:lpwstr>October 2007</vt:lpwstr>
  </property>
  <property fmtid="{D5CDD505-2E9C-101B-9397-08002B2CF9AE}" pid="3" name="_NewReviewCycle">
    <vt:lpwstr/>
  </property>
  <property fmtid="{D5CDD505-2E9C-101B-9397-08002B2CF9AE}" pid="4" name="ContentTypeId">
    <vt:lpwstr>0x01010017171E2BD55DDE4C8F09B7F9EBEF6A20</vt:lpwstr>
  </property>
  <property fmtid="{D5CDD505-2E9C-101B-9397-08002B2CF9AE}" pid="5" name="Creator">
    <vt:lpwstr>Department of Veterans Affairs</vt:lpwstr>
  </property>
  <property fmtid="{D5CDD505-2E9C-101B-9397-08002B2CF9AE}" pid="6" name="DateCreated">
    <vt:lpwstr>20090801</vt:lpwstr>
  </property>
  <property fmtid="{D5CDD505-2E9C-101B-9397-08002B2CF9AE}" pid="7" name="DateReviewed">
    <vt:lpwstr>20120202</vt:lpwstr>
  </property>
  <property fmtid="{D5CDD505-2E9C-101B-9397-08002B2CF9AE}" pid="8" name="Language">
    <vt:lpwstr>en</vt:lpwstr>
  </property>
  <property fmtid="{D5CDD505-2E9C-101B-9397-08002B2CF9AE}" pid="9" name="Version">
    <vt:lpwstr>7.0</vt:lpwstr>
  </property>
  <property fmtid="{D5CDD505-2E9C-101B-9397-08002B2CF9AE}" pid="10" name="Type">
    <vt:lpwstr>Manual</vt:lpwstr>
  </property>
  <property fmtid="{D5CDD505-2E9C-101B-9397-08002B2CF9AE}" pid="11" name="_dlc_DocId">
    <vt:lpwstr>657KNE7CTRDA-5575-50</vt:lpwstr>
  </property>
  <property fmtid="{D5CDD505-2E9C-101B-9397-08002B2CF9AE}" pid="12" name="_dlc_DocIdItemGuid">
    <vt:lpwstr>02ee6830-3233-49f2-80d4-49539118a17f</vt:lpwstr>
  </property>
  <property fmtid="{D5CDD505-2E9C-101B-9397-08002B2CF9AE}" pid="13" name="_dlc_DocIdUrl">
    <vt:lpwstr>http://vaww.oed.portal.va.gov/projects/pre/PRE_TW/_layouts/DocIdRedir.aspx?ID=657KNE7CTRDA-5575-50, 657KNE7CTRDA-5575-50</vt:lpwstr>
  </property>
  <property fmtid="{D5CDD505-2E9C-101B-9397-08002B2CF9AE}" pid="14" name="docIndexRef">
    <vt:lpwstr>0c135883-8221-4089-9974-4a0382b7bfc1</vt:lpwstr>
  </property>
  <property fmtid="{D5CDD505-2E9C-101B-9397-08002B2CF9AE}" pid="15" name="bjSaver">
    <vt:lpwstr>Nt5yThBtSOIlQwMxYGVv641lUJCqRV5i</vt:lpwstr>
  </property>
  <property fmtid="{D5CDD505-2E9C-101B-9397-08002B2CF9AE}" pid="16" name="bjDocumentLabelXML">
    <vt:lpwstr>&lt;?xml version="1.0" encoding="us-ascii"?&gt;&lt;sisl xmlns:xsi="http://www.w3.org/2001/XMLSchema-instance" xmlns:xsd="http://www.w3.org/2001/XMLSchema" sislVersion="0" policy="c8d5760e-638a-47e8-9e2e-1226c2cb268d" origin="userSelected" xmlns="http://www.boldonj</vt:lpwstr>
  </property>
  <property fmtid="{D5CDD505-2E9C-101B-9397-08002B2CF9AE}" pid="17" name="bjDocumentLabelXML-0">
    <vt:lpwstr>ames.com/2008/01/sie/internal/label"&gt;&lt;element uid="42834bfb-1ec1-4beb-bd64-eb83fb3cb3f3" value="" /&gt;&lt;/sisl&gt;</vt:lpwstr>
  </property>
  <property fmtid="{D5CDD505-2E9C-101B-9397-08002B2CF9AE}" pid="18" name="bjDocumentSecurityLabel">
    <vt:lpwstr>Unrestricted</vt:lpwstr>
  </property>
  <property fmtid="{D5CDD505-2E9C-101B-9397-08002B2CF9AE}" pid="19" name="bjLabelHistoryID">
    <vt:lpwstr>{438D1773-042C-4BA5-AABF-3EB50B04C9BF}</vt:lpwstr>
  </property>
</Properties>
</file>