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VistA Patch Display                                                   Page: 1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Run Date: MAR 26, 2019                      Designation: PSJ*5*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372  TEST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v3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Package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INPATIENT MEDICATIONS             Priority   : MANDATORY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Version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5                                 Status     : UNDER DEVELOPMENT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Associated patches: (v)PSJ*5*281   &lt;&lt;= must be installed BEFORE `PSJ*5*372'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(u)XU*8*689    &lt;&lt;= must be installed BEFORE `PSJ*5*372'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(v)PSJ*5*366   &lt;&lt;= must be installed BEFORE `PSJ*5*372'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Subject:  CAS MPDU - MULTIPLE DEA# ENHANCEMENTS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Category:  ROUTINE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ENHANCEMENT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Description: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Clinical Ancillary Services (CAS) - Medication Permission/Dispensing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Updates (MPDU) project provides the ability to support multiple DEA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Numbers for a user.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patch PSJ*5*372 is part of a group of patches for this enhancement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and must be installed after completion of installation of patches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XU*8*688 and PSO*7*529. The following other patches for this enhancement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will be released in the future and includes: OR*3*506, XU*8*689,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PSO*7*545, OR*3*488 and OR*3*499.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patch PSJ*5*372 has the following enhancements: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1. When entering an Inpatient order for Controlled Substances (CS) in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backdoor pharmacy, the software will now check if the selected provider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has a valid DEA # and authorized to write that particular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schedule.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If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the provider is not authorized to write that CS schedule, it will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display, "Provider not authorized to prescribe medications in Federal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Schedule XX. Please contact the provider."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Note: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Routine PSGOER0 has been modified to use the new API call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$$PRDEA^XUSER that was provided by the Kernel patch XU*8*689 wherever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the DEA# fields (#53.2) were referenced.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Components: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Files &amp; Fields Associated: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Forms Associated: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Mail Groups Associated: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Options Associated: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Protocols Associated: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Security Keys Associated: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Templates Associated: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Additional Information: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New Service Requests (NSRs):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---------------------------- 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N/A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Patient Safety Issues (PSIs):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N/A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Defect Tracking System Ticket(s) &amp; Overview: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--------------------------------------------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Item 1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Problem: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Currently, there is no check in backdoor pharmacy whether the selected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provider has a valid DEA # and is authorized to write that particular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schedule.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Resolution: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Routines PSGOE42, PSGOE82 and PSGOE92 were modified to check if the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selected provider has a valid DEA # and is authorized to write that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particular schedule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. If not authorized then it will display,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"Provider not authorized to prescribe medications in Federal Schedule XX.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Please contact the provider".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Test Sites: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TENNESSEE VALLEY HCS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VA HEARTLAND - WEST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Documentation Retrieval Instructions: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-------------------------------------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Updated documentation describing the new functionality introduced by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patch is available.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preferred method is to FTP the files from download.vista.med.va.gov.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transmits the files from the first available FTP server. Sites may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also elect to retrieve documentation directly from a specific server as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follows: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Albany         ftp.fo-albany.med.va.gov &lt;ftp://ftp.fo-albany.med.va.gov&gt;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Hines         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ftp.fo-hines.med.va.gov  &lt;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ftp://ftp.fo-hines.med.va.gov&gt;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Salt Lake City ftp.fo-slc.med.va.gov    &lt;ftp://ftp.fo-slc.med.va.gov&gt;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Documentation can also be found on the VA Software Document Library at: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http://www.va.gov/vdl/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Title                               File Name                FTP Mode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---------------------------------------------------------------------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Inpatient Medications Nurse's      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PSJ_5_</w:t>
      </w:r>
      <w:ins w:id="0" w:author="Tran, Dan P. (Technatomy)" w:date="2019-03-26T11:35:00Z">
        <w:r w:rsidR="00422ED9">
          <w:rPr>
            <w:rFonts w:ascii="Lucida Console" w:hAnsi="Lucida Console" w:cs="Lucida Console"/>
            <w:b/>
            <w:bCs/>
            <w:sz w:val="20"/>
            <w:szCs w:val="20"/>
          </w:rPr>
          <w:t>0_</w:t>
        </w:r>
      </w:ins>
      <w:r>
        <w:rPr>
          <w:rFonts w:ascii="Lucida Console" w:hAnsi="Lucida Console" w:cs="Lucida Console"/>
          <w:b/>
          <w:bCs/>
          <w:sz w:val="20"/>
          <w:szCs w:val="20"/>
        </w:rPr>
        <w:t>P372_NURSE_UM.PDF  Binary</w:t>
      </w:r>
      <w:proofErr w:type="gramEnd"/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User Manual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Inpatient Medications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Pharmacist's  PSJ_5_</w:t>
      </w:r>
      <w:ins w:id="1" w:author="Tran, Dan P. (Technatomy)" w:date="2019-03-26T11:35:00Z">
        <w:r w:rsidR="00422ED9">
          <w:rPr>
            <w:rFonts w:ascii="Lucida Console" w:hAnsi="Lucida Console" w:cs="Lucida Console"/>
            <w:b/>
            <w:bCs/>
            <w:sz w:val="20"/>
            <w:szCs w:val="20"/>
          </w:rPr>
          <w:t>0_</w:t>
        </w:r>
      </w:ins>
      <w:r>
        <w:rPr>
          <w:rFonts w:ascii="Lucida Console" w:hAnsi="Lucida Console" w:cs="Lucida Console"/>
          <w:b/>
          <w:bCs/>
          <w:sz w:val="20"/>
          <w:szCs w:val="20"/>
        </w:rPr>
        <w:t>P372_PHAR_UM.PDF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Binary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User Manual</w:t>
      </w:r>
      <w:bookmarkStart w:id="2" w:name="_GoBack"/>
      <w:bookmarkEnd w:id="2"/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Inpatient Medications Technical     PSJ_5_</w:t>
      </w:r>
      <w:ins w:id="3" w:author="Tran, Dan P. (Technatomy)" w:date="2019-03-26T11:35:00Z">
        <w:r w:rsidR="00422ED9">
          <w:rPr>
            <w:rFonts w:ascii="Lucida Console" w:hAnsi="Lucida Console" w:cs="Lucida Console"/>
            <w:b/>
            <w:bCs/>
            <w:sz w:val="20"/>
            <w:szCs w:val="20"/>
          </w:rPr>
          <w:t>0_</w:t>
        </w:r>
      </w:ins>
      <w:r>
        <w:rPr>
          <w:rFonts w:ascii="Lucida Console" w:hAnsi="Lucida Console" w:cs="Lucida Console"/>
          <w:b/>
          <w:bCs/>
          <w:sz w:val="20"/>
          <w:szCs w:val="20"/>
        </w:rPr>
        <w:t>P372_TM.PDF        Binary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Manual/ Security Guide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Installation: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Pre/Post Installation Overview: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Pre-Installation Instructions: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Installation Instructions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This patch may be installed with users on the system although it is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recommended that it be installed during non-peak hours to minimize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potential disruption to users. This patch should take less than 5 minutes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to install.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1.  Choose the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PackMan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message containing this patch.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2.  Choose the INSTALL/CHECK MESSAGE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PackMan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option. 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3.  From the Kernel Installation and Distribution System Menu, select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the Installation Menu.  From this menu, you may elect to use the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following options. When prompted for the INSTALL NAME enter the patch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PSJ*5*372.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a.  Compare Transport Global to Current System - This option will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allow you to view all changes that will be made when this patch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is installed.  It compares all components of this patch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(routines, DDs, templates, etc.).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b.  Verify Checksums in Transport Global - This option will allow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you to ensure the integrity of the routines that are in the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transport global.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4.  Select the installation option Backup a Transport Global. This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option will create a backup message of any routines exported with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this patch in case you need to backout this patch. It will not backup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any other changes such as Data Dictionaries (DD's) or templates. It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is important this step be followed, because if backout of this patch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is necessary, having the backup will make the process much easier.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5.  From the Installation Menu, select the Install Package(s) option and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choose the patch to install.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6.  When prompted 'Want KIDS to Rebuild Menu Trees Upon Completion of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Install? NO//', answer 'NO'. 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7.  When prompted 'Want KIDS to INHIBIT LOGONs during the install?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NO//', answer 'NO'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8.  When prompted 'Want to DISABLE Scheduled Options, Menu Options,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and Protocols? NO//', answer 'NO'.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9.  If prompted 'Delay Install (Minutes)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:  (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0 - 60): 0//', respond 0.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Post-Installation Instructions: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Successful installation can be verified by reviewing the first 2 lines of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routines contained in the patch. The second line will contain the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number in the [PATCH LIST] section.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;;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5.0;INPATIENT MEDICATIONS;**[PATCH LIST]**;16 DEC 97;[BUILD #]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option Calculate and Show Checksum Values [XTSUMBLD-CHECK] can be run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to compare the routine checksums to what is documented in the patch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description.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Back-out Procedures: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Back-out Procedures are only needed if there are major problems (examples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include the KIDS notice of incompletion or hard errors) resulting from the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installation of this patch. You must have concurrence from Health Product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Support before a rollback can occur. Enter a ServiceNow helpdesk ticket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to obtain this concurrence.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Prior to installing a patch, the site/region should have saved a backup of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routines in a mail message using the Backup a Transport Global [XPD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BACKUP] menu option (this is done at time of install). The message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containing the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backed up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routines can be loaded with the "Xtract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PackMan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>"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function at the Message Action prompt. The Packman function "INSTALL/CHECK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MESSAGE" is then used to install the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backed up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routines onto the VistA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System.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Validation of Roll Back Procedure: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---------------------------------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Roll Back Procedure can be verified by printing the first 2 lines of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PSG Routines contained in this patch using the option First Line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Print [XU FIRST LINE PRINT]. Once the routines contained in the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PSJ*5.0*372 patch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have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been rolled back, the first two lines of the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Routines will no longer contain the designation of patch PSJ*5.0*372 in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patch list section on line 2.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Information: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second line of each of these routines now looks like: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;;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5.0;INPATIENT MEDICATIONS ;**[Patch List]**;16 DEC 97;Build 6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checksums below are new checksums, and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can be checked with CHECK1^XTSUMBLD.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PSGOE42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B10268792   After: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12550858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*366,372**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PSGOE82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B34233969   After: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38981839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*2,35,50,67,58,81,127,168,181,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             276,317,366,372**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PSGOE92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B43075516   After: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47448247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*2,35,50,58,81,110,215,237,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             276,316,317,366,372**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PSGOER0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B23514547   After: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23894567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*11,45,47,50,63,64,70,69,58,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             80,110,127,136,181,281,372**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list of preceding patches: 281, 366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User Information: 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Entered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By 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ANWER,MOHAMED        Date Entered  :   JUN 25,2018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Completed By:                        Date Completed:  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Released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By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Date Released :   </w:t>
      </w:r>
    </w:p>
    <w:p w:rsidR="000D0CE7" w:rsidRDefault="000D0CE7" w:rsidP="000D0CE7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F11434" w:rsidRDefault="00422ED9"/>
    <w:sectPr w:rsidR="00F11434" w:rsidSect="007D0473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ran, Dan P. (Technatomy)">
    <w15:presenceInfo w15:providerId="AD" w15:userId="S-1-5-21-1814438218-152777602-930774774-4833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CE7"/>
    <w:rsid w:val="000D0CE7"/>
    <w:rsid w:val="00422ED9"/>
    <w:rsid w:val="00B90366"/>
    <w:rsid w:val="00C26432"/>
    <w:rsid w:val="00E62DC4"/>
    <w:rsid w:val="00E9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12B38"/>
  <w15:chartTrackingRefBased/>
  <w15:docId w15:val="{1BE53E0E-D6D5-44A0-8AE4-E7853F406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230955101B04284A1BB0B7D1A5E58" ma:contentTypeVersion="0" ma:contentTypeDescription="Create a new document." ma:contentTypeScope="" ma:versionID="6fdd5b4a74c7fe6bcb10d454424b05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63F419-EFE6-41B0-AE1C-E59185DDF1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9D71EC-7EE4-42E6-877A-485E2DEC4F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67F62D-7B97-40A5-9FEA-A27850EEE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1408</Words>
  <Characters>8029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Anwer, Mohamed  (AbleVets, LLC)</dc:creator>
  <cp:keywords/>
  <dc:description/>
  <cp:lastModifiedBy>Tran, Dan P. (Technatomy)</cp:lastModifiedBy>
  <cp:revision>2</cp:revision>
  <dcterms:created xsi:type="dcterms:W3CDTF">2019-03-26T16:07:00Z</dcterms:created>
  <dcterms:modified xsi:type="dcterms:W3CDTF">2019-03-26T16:36:00Z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0x0101005B8230955101B04284A1BB0B7D1A5E58</vt:lpwstr>
  </property>
</Properties>
</file>