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69F7E" w14:textId="77777777" w:rsidR="008A5A68" w:rsidRDefault="008A5A68">
      <w:pPr>
        <w:rPr>
          <w:rFonts w:ascii="Arial" w:hAnsi="Arial" w:cs="Arial"/>
          <w:b/>
          <w:bCs/>
          <w:sz w:val="28"/>
          <w:szCs w:val="32"/>
        </w:rPr>
      </w:pPr>
      <w:bookmarkStart w:id="0" w:name="_Toc205632711"/>
    </w:p>
    <w:p w14:paraId="1A969F7F" w14:textId="77777777" w:rsidR="004F3A80" w:rsidRPr="00272776" w:rsidRDefault="00702FE4" w:rsidP="00284F29">
      <w:pPr>
        <w:jc w:val="center"/>
        <w:rPr>
          <w:rFonts w:ascii="Arial" w:hAnsi="Arial" w:cs="Arial"/>
          <w:b/>
          <w:bCs/>
          <w:sz w:val="36"/>
          <w:szCs w:val="36"/>
        </w:rPr>
      </w:pPr>
      <w:r w:rsidRPr="00272776">
        <w:rPr>
          <w:rFonts w:ascii="Arial" w:hAnsi="Arial" w:cs="Arial"/>
          <w:b/>
          <w:bCs/>
          <w:sz w:val="36"/>
          <w:szCs w:val="36"/>
        </w:rPr>
        <w:t>Inbound ePrescribing</w:t>
      </w:r>
    </w:p>
    <w:p w14:paraId="70633C4B" w14:textId="69054233" w:rsidR="00272776" w:rsidRPr="00272776" w:rsidRDefault="00272776" w:rsidP="004F3A80">
      <w:pPr>
        <w:pStyle w:val="Title2"/>
        <w:rPr>
          <w:sz w:val="36"/>
          <w:szCs w:val="36"/>
        </w:rPr>
      </w:pPr>
      <w:r w:rsidRPr="00272776">
        <w:rPr>
          <w:sz w:val="36"/>
          <w:szCs w:val="36"/>
        </w:rPr>
        <w:t xml:space="preserve">Version </w:t>
      </w:r>
      <w:r w:rsidR="00931EFD">
        <w:rPr>
          <w:sz w:val="36"/>
          <w:szCs w:val="36"/>
        </w:rPr>
        <w:t>1.0</w:t>
      </w:r>
    </w:p>
    <w:p w14:paraId="18014452" w14:textId="77777777" w:rsidR="00272776" w:rsidRDefault="00272776" w:rsidP="004F3A80">
      <w:pPr>
        <w:pStyle w:val="Title2"/>
      </w:pPr>
    </w:p>
    <w:p w14:paraId="1A969F80" w14:textId="77777777" w:rsidR="004F3A80" w:rsidRDefault="00720AC0" w:rsidP="004F3A80">
      <w:pPr>
        <w:pStyle w:val="Title2"/>
        <w:rPr>
          <w:sz w:val="36"/>
          <w:szCs w:val="36"/>
        </w:rPr>
      </w:pPr>
      <w:r w:rsidRPr="00272776">
        <w:rPr>
          <w:sz w:val="36"/>
          <w:szCs w:val="36"/>
        </w:rPr>
        <w:t>Requirements Specification Document</w:t>
      </w:r>
    </w:p>
    <w:p w14:paraId="1A969F82" w14:textId="77777777" w:rsidR="004F3A80" w:rsidRDefault="00B859DB" w:rsidP="004101E9">
      <w:pPr>
        <w:pStyle w:val="CoverTitleInstructions"/>
        <w:spacing w:before="960" w:after="960"/>
      </w:pPr>
      <w:r>
        <w:rPr>
          <w:noProof/>
        </w:rPr>
        <w:drawing>
          <wp:inline distT="0" distB="0" distL="0" distR="0" wp14:anchorId="1A96A99A" wp14:editId="2A184DF0">
            <wp:extent cx="22479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7900" cy="2171700"/>
                    </a:xfrm>
                    <a:prstGeom prst="rect">
                      <a:avLst/>
                    </a:prstGeom>
                    <a:noFill/>
                    <a:ln>
                      <a:noFill/>
                    </a:ln>
                  </pic:spPr>
                </pic:pic>
              </a:graphicData>
            </a:graphic>
          </wp:inline>
        </w:drawing>
      </w:r>
    </w:p>
    <w:p w14:paraId="77688FD7" w14:textId="1ABDD5B5" w:rsidR="00272776" w:rsidRPr="00272776" w:rsidRDefault="002F431E" w:rsidP="00272776">
      <w:pPr>
        <w:pStyle w:val="Title"/>
        <w:rPr>
          <w:i/>
          <w:sz w:val="28"/>
          <w:szCs w:val="28"/>
        </w:rPr>
      </w:pPr>
      <w:ins w:id="1" w:author="Author">
        <w:r>
          <w:rPr>
            <w:sz w:val="28"/>
            <w:szCs w:val="28"/>
          </w:rPr>
          <w:t>August</w:t>
        </w:r>
        <w:r w:rsidR="007F6A74" w:rsidRPr="00272776">
          <w:rPr>
            <w:sz w:val="28"/>
            <w:szCs w:val="28"/>
          </w:rPr>
          <w:t xml:space="preserve"> </w:t>
        </w:r>
      </w:ins>
      <w:r w:rsidR="00272776" w:rsidRPr="00272776">
        <w:rPr>
          <w:sz w:val="28"/>
          <w:szCs w:val="28"/>
        </w:rPr>
        <w:t>2016</w:t>
      </w:r>
    </w:p>
    <w:p w14:paraId="2571BF54" w14:textId="422C9A58" w:rsidR="00272776" w:rsidRDefault="009328A8" w:rsidP="00D71230">
      <w:pPr>
        <w:pStyle w:val="Title"/>
        <w:rPr>
          <w:sz w:val="28"/>
          <w:szCs w:val="28"/>
        </w:rPr>
      </w:pPr>
      <w:r>
        <w:rPr>
          <w:sz w:val="28"/>
          <w:szCs w:val="28"/>
        </w:rPr>
        <w:t xml:space="preserve">Document </w:t>
      </w:r>
      <w:r w:rsidR="00931EFD">
        <w:rPr>
          <w:sz w:val="28"/>
          <w:szCs w:val="28"/>
        </w:rPr>
        <w:t>Version 2.</w:t>
      </w:r>
      <w:ins w:id="2" w:author="Author">
        <w:r w:rsidR="002F431E">
          <w:rPr>
            <w:sz w:val="28"/>
            <w:szCs w:val="28"/>
          </w:rPr>
          <w:t>5</w:t>
        </w:r>
      </w:ins>
    </w:p>
    <w:p w14:paraId="1A969F84" w14:textId="77777777" w:rsidR="00D71230" w:rsidRDefault="00D71230" w:rsidP="00272776">
      <w:pPr>
        <w:pStyle w:val="Title"/>
        <w:spacing w:after="120"/>
        <w:rPr>
          <w:sz w:val="28"/>
          <w:szCs w:val="28"/>
        </w:rPr>
      </w:pPr>
      <w:r w:rsidRPr="00272776">
        <w:rPr>
          <w:sz w:val="28"/>
          <w:szCs w:val="28"/>
        </w:rPr>
        <w:t>Department of Veterans Affairs</w:t>
      </w:r>
    </w:p>
    <w:p w14:paraId="1A969F86" w14:textId="7F7845C8" w:rsidR="00F7216E" w:rsidRDefault="00272776" w:rsidP="00272776">
      <w:pPr>
        <w:pStyle w:val="Title"/>
      </w:pPr>
      <w:r>
        <w:rPr>
          <w:sz w:val="28"/>
          <w:szCs w:val="28"/>
        </w:rPr>
        <w:t>Office of Information and Technology (OI&amp;T)</w:t>
      </w:r>
    </w:p>
    <w:p w14:paraId="1A969F87" w14:textId="77777777" w:rsidR="004F3A80" w:rsidRDefault="004F3A80" w:rsidP="004F3A80">
      <w:pPr>
        <w:pStyle w:val="Title2"/>
      </w:pPr>
    </w:p>
    <w:p w14:paraId="1A969F88" w14:textId="77777777" w:rsidR="004F3A80" w:rsidRDefault="004F3A80" w:rsidP="004F3A80">
      <w:pPr>
        <w:pStyle w:val="Title2"/>
      </w:pPr>
    </w:p>
    <w:p w14:paraId="1A969F89" w14:textId="6A9B6838" w:rsidR="004F3A80" w:rsidRDefault="006244C7" w:rsidP="004F3A80">
      <w:pPr>
        <w:pStyle w:val="InstructionalText1"/>
        <w:sectPr w:rsidR="004F3A80" w:rsidSect="006E0C00">
          <w:footerReference w:type="even" r:id="rId14"/>
          <w:footerReference w:type="first" r:id="rId15"/>
          <w:pgSz w:w="12240" w:h="15840" w:code="1"/>
          <w:pgMar w:top="1440" w:right="1440" w:bottom="1440" w:left="1440" w:header="720" w:footer="720" w:gutter="0"/>
          <w:pgNumType w:start="1"/>
          <w:cols w:space="720"/>
          <w:vAlign w:val="center"/>
          <w:docGrid w:linePitch="360"/>
        </w:sectPr>
      </w:pPr>
      <w:r w:rsidRPr="00257C88">
        <w:rPr>
          <w:sz w:val="22"/>
        </w:rPr>
        <w:t>.</w:t>
      </w:r>
    </w:p>
    <w:p w14:paraId="1A969F8A" w14:textId="77777777" w:rsidR="004F3A80" w:rsidRDefault="004F3A80" w:rsidP="004F3A80">
      <w:pPr>
        <w:pStyle w:val="Title2"/>
      </w:pPr>
      <w:r>
        <w:lastRenderedPageBreak/>
        <w:t>Revision History</w:t>
      </w:r>
    </w:p>
    <w:p w14:paraId="1A969F8B" w14:textId="3069A75E" w:rsidR="00065F74" w:rsidRDefault="00065F74" w:rsidP="00065F74">
      <w:pPr>
        <w:pStyle w:val="BodyText"/>
      </w:pPr>
      <w:r w:rsidRPr="00065F74">
        <w:t xml:space="preserve">Note: The revision history cycle begins once changes or enhancements are requested after the Requirements Specification Document has been </w:t>
      </w:r>
      <w:r w:rsidR="00146460">
        <w:t>baselined</w:t>
      </w:r>
      <w:r w:rsidRPr="00065F74">
        <w:t>.</w:t>
      </w:r>
    </w:p>
    <w:tbl>
      <w:tblPr>
        <w:tblW w:w="94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80" w:firstRow="0" w:lastRow="0" w:firstColumn="1" w:lastColumn="0" w:noHBand="0" w:noVBand="1"/>
      </w:tblPr>
      <w:tblGrid>
        <w:gridCol w:w="1608"/>
        <w:gridCol w:w="1080"/>
        <w:gridCol w:w="4392"/>
        <w:gridCol w:w="2329"/>
      </w:tblGrid>
      <w:tr w:rsidR="004F3A80" w:rsidRPr="005068FD" w14:paraId="1A969F90" w14:textId="77777777" w:rsidTr="009328A8">
        <w:trPr>
          <w:tblHeader/>
        </w:trPr>
        <w:tc>
          <w:tcPr>
            <w:tcW w:w="1608" w:type="dxa"/>
            <w:shd w:val="clear" w:color="auto" w:fill="F2F2F2"/>
          </w:tcPr>
          <w:p w14:paraId="1A969F8C" w14:textId="77777777" w:rsidR="004F3A80" w:rsidRPr="005068FD" w:rsidRDefault="004F3A80" w:rsidP="0004636C">
            <w:pPr>
              <w:pStyle w:val="TableHeading"/>
            </w:pPr>
            <w:bookmarkStart w:id="3" w:name="ColumnTitle_01"/>
            <w:bookmarkEnd w:id="3"/>
            <w:r w:rsidRPr="005068FD">
              <w:t>Date</w:t>
            </w:r>
          </w:p>
        </w:tc>
        <w:tc>
          <w:tcPr>
            <w:tcW w:w="1080" w:type="dxa"/>
            <w:shd w:val="clear" w:color="auto" w:fill="F2F2F2"/>
          </w:tcPr>
          <w:p w14:paraId="1A969F8D" w14:textId="77777777" w:rsidR="004F3A80" w:rsidRPr="005068FD" w:rsidRDefault="004F3A80" w:rsidP="009328A8">
            <w:pPr>
              <w:pStyle w:val="TableHeading"/>
              <w:jc w:val="center"/>
            </w:pPr>
            <w:r w:rsidRPr="005068FD">
              <w:t>Version</w:t>
            </w:r>
          </w:p>
        </w:tc>
        <w:tc>
          <w:tcPr>
            <w:tcW w:w="4392" w:type="dxa"/>
            <w:shd w:val="clear" w:color="auto" w:fill="F2F2F2"/>
          </w:tcPr>
          <w:p w14:paraId="1A969F8E" w14:textId="77777777" w:rsidR="004F3A80" w:rsidRPr="005068FD" w:rsidRDefault="004F3A80" w:rsidP="0004636C">
            <w:pPr>
              <w:pStyle w:val="TableHeading"/>
            </w:pPr>
            <w:r w:rsidRPr="005068FD">
              <w:t>Description</w:t>
            </w:r>
          </w:p>
        </w:tc>
        <w:tc>
          <w:tcPr>
            <w:tcW w:w="2329" w:type="dxa"/>
            <w:shd w:val="clear" w:color="auto" w:fill="F2F2F2"/>
          </w:tcPr>
          <w:p w14:paraId="1A969F8F" w14:textId="77777777" w:rsidR="004F3A80" w:rsidRPr="005068FD" w:rsidRDefault="004F3A80" w:rsidP="0004636C">
            <w:pPr>
              <w:pStyle w:val="TableHeading"/>
            </w:pPr>
            <w:r w:rsidRPr="005068FD">
              <w:t>Author</w:t>
            </w:r>
          </w:p>
        </w:tc>
      </w:tr>
      <w:tr w:rsidR="000738B8" w:rsidRPr="00F72DA1" w14:paraId="672082F7" w14:textId="77777777" w:rsidTr="009328A8">
        <w:trPr>
          <w:cantSplit/>
        </w:trPr>
        <w:tc>
          <w:tcPr>
            <w:tcW w:w="1608" w:type="dxa"/>
          </w:tcPr>
          <w:p w14:paraId="04BAAEBA" w14:textId="77777777" w:rsidR="000738B8" w:rsidRDefault="000738B8" w:rsidP="0004636C">
            <w:pPr>
              <w:pStyle w:val="TableText"/>
              <w:rPr>
                <w:szCs w:val="22"/>
              </w:rPr>
            </w:pPr>
            <w:r>
              <w:rPr>
                <w:szCs w:val="22"/>
              </w:rPr>
              <w:t>8/23/16</w:t>
            </w:r>
          </w:p>
          <w:p w14:paraId="02663507" w14:textId="5B7E0DD2" w:rsidR="0010147F" w:rsidRDefault="0010147F" w:rsidP="0004636C">
            <w:pPr>
              <w:pStyle w:val="TableText"/>
              <w:rPr>
                <w:szCs w:val="22"/>
              </w:rPr>
            </w:pPr>
            <w:r>
              <w:rPr>
                <w:szCs w:val="22"/>
              </w:rPr>
              <w:t>9/08/16</w:t>
            </w:r>
          </w:p>
        </w:tc>
        <w:tc>
          <w:tcPr>
            <w:tcW w:w="1080" w:type="dxa"/>
          </w:tcPr>
          <w:p w14:paraId="260CF003" w14:textId="0F8DB48D" w:rsidR="000738B8" w:rsidRDefault="000738B8" w:rsidP="00D12BAD">
            <w:pPr>
              <w:pStyle w:val="TableText"/>
              <w:jc w:val="center"/>
              <w:rPr>
                <w:szCs w:val="22"/>
              </w:rPr>
            </w:pPr>
            <w:r>
              <w:rPr>
                <w:szCs w:val="22"/>
              </w:rPr>
              <w:t>2.5</w:t>
            </w:r>
          </w:p>
        </w:tc>
        <w:tc>
          <w:tcPr>
            <w:tcW w:w="4392" w:type="dxa"/>
          </w:tcPr>
          <w:p w14:paraId="1A5DBABB" w14:textId="7A1C20E4" w:rsidR="000738B8" w:rsidRDefault="000738B8" w:rsidP="004627C8">
            <w:pPr>
              <w:pStyle w:val="TableText"/>
              <w:rPr>
                <w:szCs w:val="22"/>
              </w:rPr>
            </w:pPr>
            <w:r>
              <w:rPr>
                <w:szCs w:val="22"/>
              </w:rPr>
              <w:t>Epic 22: GCNSEQ# is not going to be used</w:t>
            </w:r>
            <w:r w:rsidR="00B71C95">
              <w:rPr>
                <w:szCs w:val="22"/>
              </w:rPr>
              <w:t xml:space="preserve"> in </w:t>
            </w:r>
            <w:r w:rsidR="006E73F0">
              <w:rPr>
                <w:szCs w:val="22"/>
              </w:rPr>
              <w:t>Release 1.0</w:t>
            </w:r>
            <w:r>
              <w:rPr>
                <w:szCs w:val="22"/>
              </w:rPr>
              <w:t>, remove</w:t>
            </w:r>
            <w:r w:rsidR="00D12BAD">
              <w:rPr>
                <w:szCs w:val="22"/>
              </w:rPr>
              <w:t>d</w:t>
            </w:r>
            <w:r>
              <w:rPr>
                <w:szCs w:val="22"/>
              </w:rPr>
              <w:t xml:space="preserve"> references to this</w:t>
            </w:r>
            <w:r w:rsidR="00D12BAD">
              <w:rPr>
                <w:szCs w:val="22"/>
              </w:rPr>
              <w:t xml:space="preserve"> data element</w:t>
            </w:r>
            <w:r>
              <w:rPr>
                <w:szCs w:val="22"/>
              </w:rPr>
              <w:t xml:space="preserve"> in the algorithm</w:t>
            </w:r>
            <w:proofErr w:type="gramStart"/>
            <w:r>
              <w:rPr>
                <w:szCs w:val="22"/>
              </w:rPr>
              <w:t>.</w:t>
            </w:r>
            <w:r w:rsidR="0010147F">
              <w:rPr>
                <w:szCs w:val="22"/>
              </w:rPr>
              <w:t>.</w:t>
            </w:r>
            <w:proofErr w:type="gramEnd"/>
            <w:r w:rsidR="0010147F">
              <w:rPr>
                <w:szCs w:val="22"/>
              </w:rPr>
              <w:t xml:space="preserve"> GCNSEQ may be used in a future version of the algorithm. </w:t>
            </w:r>
            <w:del w:id="4" w:author="Author">
              <w:r w:rsidDel="0010147F">
                <w:rPr>
                  <w:szCs w:val="22"/>
                </w:rPr>
                <w:delText xml:space="preserve"> </w:delText>
              </w:r>
            </w:del>
          </w:p>
          <w:p w14:paraId="12F9BCEB" w14:textId="77777777" w:rsidR="00A5199A" w:rsidRDefault="00A5199A" w:rsidP="004627C8">
            <w:pPr>
              <w:pStyle w:val="TableText"/>
              <w:rPr>
                <w:szCs w:val="22"/>
              </w:rPr>
            </w:pPr>
            <w:r>
              <w:rPr>
                <w:szCs w:val="22"/>
              </w:rPr>
              <w:t>Epic 21: Cannot check License/State of Provider as State is not passed in the eRx; Cannot check that the Provider is authorized to treat a “specified patient”</w:t>
            </w:r>
          </w:p>
          <w:p w14:paraId="59606BD9" w14:textId="50F63923" w:rsidR="00A5199A" w:rsidRDefault="000B4BA0" w:rsidP="004627C8">
            <w:pPr>
              <w:pStyle w:val="TableText"/>
              <w:rPr>
                <w:szCs w:val="22"/>
              </w:rPr>
            </w:pPr>
            <w:r>
              <w:rPr>
                <w:szCs w:val="22"/>
              </w:rPr>
              <w:t xml:space="preserve">Epic 22: Removed logic for GCNSEQ#, the algorithm being used is described in the elaboration document (a new index was created to make it easier to retrieve matching local drug file records (#50). </w:t>
            </w:r>
          </w:p>
        </w:tc>
        <w:tc>
          <w:tcPr>
            <w:tcW w:w="2329" w:type="dxa"/>
          </w:tcPr>
          <w:p w14:paraId="63163C9F" w14:textId="4AEA8AB4" w:rsidR="000738B8" w:rsidRDefault="00D12BAD" w:rsidP="0004636C">
            <w:pPr>
              <w:pStyle w:val="TableText"/>
              <w:rPr>
                <w:szCs w:val="22"/>
              </w:rPr>
            </w:pPr>
            <w:r>
              <w:rPr>
                <w:szCs w:val="22"/>
              </w:rPr>
              <w:t>Amara Welling</w:t>
            </w:r>
          </w:p>
        </w:tc>
      </w:tr>
      <w:tr w:rsidR="007F6A74" w:rsidRPr="004627C8" w14:paraId="74001091" w14:textId="77777777" w:rsidTr="009328A8">
        <w:trPr>
          <w:cantSplit/>
        </w:trPr>
        <w:tc>
          <w:tcPr>
            <w:tcW w:w="1608" w:type="dxa"/>
          </w:tcPr>
          <w:p w14:paraId="4C4C0E7D" w14:textId="3A9FCF93" w:rsidR="007F6A74" w:rsidRDefault="007F6A74" w:rsidP="0004636C">
            <w:pPr>
              <w:pStyle w:val="TableText"/>
              <w:rPr>
                <w:szCs w:val="22"/>
              </w:rPr>
            </w:pPr>
            <w:r>
              <w:rPr>
                <w:szCs w:val="22"/>
              </w:rPr>
              <w:t>6/2/16</w:t>
            </w:r>
          </w:p>
        </w:tc>
        <w:tc>
          <w:tcPr>
            <w:tcW w:w="1080" w:type="dxa"/>
          </w:tcPr>
          <w:p w14:paraId="1CD49E37" w14:textId="1FEB0BED" w:rsidR="007F6A74" w:rsidRDefault="007F6A74" w:rsidP="009328A8">
            <w:pPr>
              <w:pStyle w:val="TableText"/>
              <w:jc w:val="center"/>
              <w:rPr>
                <w:szCs w:val="22"/>
              </w:rPr>
            </w:pPr>
            <w:r>
              <w:rPr>
                <w:szCs w:val="22"/>
              </w:rPr>
              <w:t>2.4</w:t>
            </w:r>
          </w:p>
        </w:tc>
        <w:tc>
          <w:tcPr>
            <w:tcW w:w="4392" w:type="dxa"/>
          </w:tcPr>
          <w:p w14:paraId="41887BBE" w14:textId="7BC6F2CE" w:rsidR="007F6A74" w:rsidRDefault="007F6A74" w:rsidP="004627C8">
            <w:pPr>
              <w:pStyle w:val="TableText"/>
              <w:rPr>
                <w:szCs w:val="22"/>
              </w:rPr>
            </w:pPr>
            <w:proofErr w:type="gramStart"/>
            <w:r>
              <w:rPr>
                <w:szCs w:val="22"/>
              </w:rPr>
              <w:t>ePA</w:t>
            </w:r>
            <w:proofErr w:type="gramEnd"/>
            <w:r>
              <w:rPr>
                <w:szCs w:val="22"/>
              </w:rPr>
              <w:t xml:space="preserve"> (Epic 9) is out of scope</w:t>
            </w:r>
            <w:r w:rsidR="00A5199A">
              <w:rPr>
                <w:szCs w:val="22"/>
              </w:rPr>
              <w:t xml:space="preserve">; added Epic 9 new for the limited scope of Prior Authorization. </w:t>
            </w:r>
          </w:p>
          <w:p w14:paraId="0D012237" w14:textId="7C262161" w:rsidR="007F6A74" w:rsidRDefault="0017354B" w:rsidP="004627C8">
            <w:pPr>
              <w:pStyle w:val="TableText"/>
              <w:rPr>
                <w:szCs w:val="22"/>
              </w:rPr>
            </w:pPr>
            <w:r>
              <w:rPr>
                <w:szCs w:val="22"/>
              </w:rPr>
              <w:t xml:space="preserve">Epic 22: </w:t>
            </w:r>
            <w:r w:rsidR="007F6A74">
              <w:rPr>
                <w:szCs w:val="22"/>
              </w:rPr>
              <w:t>Allergy matching during auto-match</w:t>
            </w:r>
            <w:r>
              <w:rPr>
                <w:szCs w:val="22"/>
              </w:rPr>
              <w:t xml:space="preserve"> is out of scope as allergies do not come in with NewRx</w:t>
            </w:r>
          </w:p>
          <w:p w14:paraId="23C65E6D" w14:textId="320BBE3D" w:rsidR="0017354B" w:rsidRDefault="0017354B" w:rsidP="004627C8">
            <w:pPr>
              <w:pStyle w:val="TableText"/>
              <w:rPr>
                <w:szCs w:val="22"/>
              </w:rPr>
            </w:pPr>
            <w:r>
              <w:rPr>
                <w:szCs w:val="22"/>
              </w:rPr>
              <w:t>Epic 13 (13416) is out of scope as it is not supported by NCPDP</w:t>
            </w:r>
          </w:p>
        </w:tc>
        <w:tc>
          <w:tcPr>
            <w:tcW w:w="2329" w:type="dxa"/>
          </w:tcPr>
          <w:p w14:paraId="0C214927" w14:textId="3DB0970E" w:rsidR="007F6A74" w:rsidRDefault="007F6A74" w:rsidP="0004636C">
            <w:pPr>
              <w:pStyle w:val="TableText"/>
              <w:rPr>
                <w:szCs w:val="22"/>
              </w:rPr>
            </w:pPr>
            <w:r>
              <w:rPr>
                <w:szCs w:val="22"/>
              </w:rPr>
              <w:t>Amara D. Welling</w:t>
            </w:r>
          </w:p>
        </w:tc>
      </w:tr>
      <w:tr w:rsidR="00FB3194" w:rsidRPr="004627C8" w14:paraId="01AFD13F" w14:textId="77777777" w:rsidTr="009328A8">
        <w:trPr>
          <w:cantSplit/>
        </w:trPr>
        <w:tc>
          <w:tcPr>
            <w:tcW w:w="1608" w:type="dxa"/>
          </w:tcPr>
          <w:p w14:paraId="14D20B3B" w14:textId="2C00059C" w:rsidR="00FB3194" w:rsidRPr="004627C8" w:rsidRDefault="009328A8" w:rsidP="0004636C">
            <w:pPr>
              <w:pStyle w:val="TableText"/>
              <w:rPr>
                <w:szCs w:val="22"/>
              </w:rPr>
            </w:pPr>
            <w:r>
              <w:rPr>
                <w:szCs w:val="22"/>
              </w:rPr>
              <w:t>0</w:t>
            </w:r>
            <w:r w:rsidR="00FF6153">
              <w:rPr>
                <w:szCs w:val="22"/>
              </w:rPr>
              <w:t>2/</w:t>
            </w:r>
            <w:r w:rsidR="00CD4751">
              <w:rPr>
                <w:szCs w:val="22"/>
              </w:rPr>
              <w:t>10</w:t>
            </w:r>
            <w:r w:rsidR="00FF6153">
              <w:rPr>
                <w:szCs w:val="22"/>
              </w:rPr>
              <w:t>/</w:t>
            </w:r>
            <w:r>
              <w:rPr>
                <w:szCs w:val="22"/>
              </w:rPr>
              <w:t>20</w:t>
            </w:r>
            <w:r w:rsidR="00FF6153">
              <w:rPr>
                <w:szCs w:val="22"/>
              </w:rPr>
              <w:t>16</w:t>
            </w:r>
          </w:p>
        </w:tc>
        <w:tc>
          <w:tcPr>
            <w:tcW w:w="1080" w:type="dxa"/>
          </w:tcPr>
          <w:p w14:paraId="59058B72" w14:textId="39CDE174" w:rsidR="00FB3194" w:rsidRPr="004627C8" w:rsidRDefault="00FF6153" w:rsidP="009328A8">
            <w:pPr>
              <w:pStyle w:val="TableText"/>
              <w:jc w:val="center"/>
              <w:rPr>
                <w:szCs w:val="22"/>
              </w:rPr>
            </w:pPr>
            <w:r>
              <w:rPr>
                <w:szCs w:val="22"/>
              </w:rPr>
              <w:t>2.3</w:t>
            </w:r>
          </w:p>
        </w:tc>
        <w:tc>
          <w:tcPr>
            <w:tcW w:w="4392" w:type="dxa"/>
          </w:tcPr>
          <w:p w14:paraId="44C36EAA" w14:textId="4AFE1E3B" w:rsidR="00FB3194" w:rsidRPr="004627C8" w:rsidRDefault="00CD4751" w:rsidP="004627C8">
            <w:pPr>
              <w:pStyle w:val="TableText"/>
              <w:rPr>
                <w:szCs w:val="22"/>
              </w:rPr>
            </w:pPr>
            <w:r>
              <w:rPr>
                <w:szCs w:val="22"/>
              </w:rPr>
              <w:t xml:space="preserve">Added </w:t>
            </w:r>
            <w:r w:rsidR="005401D2">
              <w:rPr>
                <w:szCs w:val="22"/>
              </w:rPr>
              <w:t xml:space="preserve">Detailed </w:t>
            </w:r>
            <w:r>
              <w:rPr>
                <w:szCs w:val="22"/>
              </w:rPr>
              <w:t xml:space="preserve">Performance Requirements from SDD. </w:t>
            </w:r>
          </w:p>
        </w:tc>
        <w:tc>
          <w:tcPr>
            <w:tcW w:w="2329" w:type="dxa"/>
          </w:tcPr>
          <w:p w14:paraId="1879549D" w14:textId="2A4EE74C" w:rsidR="00FB3194" w:rsidRPr="004627C8" w:rsidRDefault="00FF6153" w:rsidP="0004636C">
            <w:pPr>
              <w:pStyle w:val="TableText"/>
              <w:rPr>
                <w:szCs w:val="22"/>
              </w:rPr>
            </w:pPr>
            <w:r>
              <w:rPr>
                <w:szCs w:val="22"/>
              </w:rPr>
              <w:t>Amara D. Welling</w:t>
            </w:r>
          </w:p>
        </w:tc>
      </w:tr>
      <w:tr w:rsidR="00FF6153" w:rsidRPr="004627C8" w14:paraId="653E27B6" w14:textId="77777777" w:rsidTr="009328A8">
        <w:trPr>
          <w:cantSplit/>
        </w:trPr>
        <w:tc>
          <w:tcPr>
            <w:tcW w:w="1608" w:type="dxa"/>
          </w:tcPr>
          <w:p w14:paraId="1EF64579" w14:textId="0974352C" w:rsidR="00FF6153" w:rsidRDefault="00FF6153" w:rsidP="00FF6153">
            <w:pPr>
              <w:pStyle w:val="TableText"/>
              <w:rPr>
                <w:szCs w:val="22"/>
              </w:rPr>
            </w:pPr>
            <w:r>
              <w:rPr>
                <w:szCs w:val="22"/>
              </w:rPr>
              <w:t>0</w:t>
            </w:r>
            <w:r w:rsidRPr="004627C8">
              <w:rPr>
                <w:szCs w:val="22"/>
              </w:rPr>
              <w:t>1/29/2016</w:t>
            </w:r>
          </w:p>
        </w:tc>
        <w:tc>
          <w:tcPr>
            <w:tcW w:w="1080" w:type="dxa"/>
          </w:tcPr>
          <w:p w14:paraId="68D40573" w14:textId="4A28887D" w:rsidR="00FF6153" w:rsidRPr="004627C8" w:rsidRDefault="00FF6153" w:rsidP="009328A8">
            <w:pPr>
              <w:pStyle w:val="TableText"/>
              <w:jc w:val="center"/>
              <w:rPr>
                <w:szCs w:val="22"/>
              </w:rPr>
            </w:pPr>
            <w:r w:rsidRPr="004627C8">
              <w:rPr>
                <w:szCs w:val="22"/>
              </w:rPr>
              <w:t>2.2</w:t>
            </w:r>
          </w:p>
        </w:tc>
        <w:tc>
          <w:tcPr>
            <w:tcW w:w="4392" w:type="dxa"/>
          </w:tcPr>
          <w:p w14:paraId="28E20C75" w14:textId="10090366" w:rsidR="00FF6153" w:rsidRPr="004627C8" w:rsidRDefault="00FF6153" w:rsidP="00FF6153">
            <w:pPr>
              <w:pStyle w:val="TableText"/>
              <w:rPr>
                <w:szCs w:val="22"/>
              </w:rPr>
            </w:pPr>
            <w:r w:rsidRPr="004627C8">
              <w:rPr>
                <w:szCs w:val="22"/>
              </w:rPr>
              <w:t xml:space="preserve">Updates to requirements for Version/Increment 1. Stories and Tasks </w:t>
            </w:r>
            <w:r>
              <w:rPr>
                <w:szCs w:val="22"/>
              </w:rPr>
              <w:t>are</w:t>
            </w:r>
            <w:r w:rsidRPr="004627C8">
              <w:rPr>
                <w:szCs w:val="22"/>
              </w:rPr>
              <w:t xml:space="preserve"> not updated in this document</w:t>
            </w:r>
            <w:r>
              <w:rPr>
                <w:szCs w:val="22"/>
              </w:rPr>
              <w:t>; t</w:t>
            </w:r>
            <w:r w:rsidRPr="004627C8">
              <w:rPr>
                <w:szCs w:val="22"/>
              </w:rPr>
              <w:t xml:space="preserve">hey will be tracked and maintained in RTC. </w:t>
            </w:r>
            <w:r>
              <w:rPr>
                <w:szCs w:val="22"/>
              </w:rPr>
              <w:t>TW edits.</w:t>
            </w:r>
          </w:p>
        </w:tc>
        <w:tc>
          <w:tcPr>
            <w:tcW w:w="2329" w:type="dxa"/>
          </w:tcPr>
          <w:p w14:paraId="0304ABC4" w14:textId="44D40751" w:rsidR="00FF6153" w:rsidRPr="004627C8" w:rsidRDefault="00FF6153" w:rsidP="00FF6153">
            <w:pPr>
              <w:pStyle w:val="TableText"/>
              <w:rPr>
                <w:szCs w:val="22"/>
              </w:rPr>
            </w:pPr>
            <w:r w:rsidRPr="004627C8">
              <w:rPr>
                <w:szCs w:val="22"/>
              </w:rPr>
              <w:t>Amara D. Welling</w:t>
            </w:r>
            <w:r>
              <w:rPr>
                <w:szCs w:val="22"/>
              </w:rPr>
              <w:t xml:space="preserve"> / L. Morahan</w:t>
            </w:r>
          </w:p>
        </w:tc>
      </w:tr>
      <w:tr w:rsidR="00FF6153" w:rsidRPr="004627C8" w14:paraId="09D02D14" w14:textId="77777777" w:rsidTr="009328A8">
        <w:trPr>
          <w:cantSplit/>
        </w:trPr>
        <w:tc>
          <w:tcPr>
            <w:tcW w:w="1608" w:type="dxa"/>
          </w:tcPr>
          <w:p w14:paraId="1FC5D4AE" w14:textId="02304D25" w:rsidR="00FF6153" w:rsidRPr="004627C8" w:rsidRDefault="00FF6153" w:rsidP="00FF6153">
            <w:pPr>
              <w:pStyle w:val="TableText"/>
              <w:rPr>
                <w:szCs w:val="22"/>
              </w:rPr>
            </w:pPr>
            <w:r w:rsidRPr="004627C8">
              <w:rPr>
                <w:szCs w:val="22"/>
              </w:rPr>
              <w:t>11/</w:t>
            </w:r>
            <w:r w:rsidR="009328A8">
              <w:rPr>
                <w:szCs w:val="22"/>
              </w:rPr>
              <w:t>0</w:t>
            </w:r>
            <w:r w:rsidRPr="004627C8">
              <w:rPr>
                <w:szCs w:val="22"/>
              </w:rPr>
              <w:t>4/2015</w:t>
            </w:r>
          </w:p>
        </w:tc>
        <w:tc>
          <w:tcPr>
            <w:tcW w:w="1080" w:type="dxa"/>
          </w:tcPr>
          <w:p w14:paraId="037CE6CA" w14:textId="1AFA8349" w:rsidR="00FF6153" w:rsidRPr="004627C8" w:rsidRDefault="00FF6153" w:rsidP="009328A8">
            <w:pPr>
              <w:pStyle w:val="TableText"/>
              <w:jc w:val="center"/>
              <w:rPr>
                <w:szCs w:val="22"/>
              </w:rPr>
            </w:pPr>
            <w:r w:rsidRPr="004627C8">
              <w:rPr>
                <w:szCs w:val="22"/>
              </w:rPr>
              <w:t>2.1</w:t>
            </w:r>
          </w:p>
        </w:tc>
        <w:tc>
          <w:tcPr>
            <w:tcW w:w="4392" w:type="dxa"/>
          </w:tcPr>
          <w:p w14:paraId="69AE831C" w14:textId="178B5752" w:rsidR="00FF6153" w:rsidRPr="004627C8" w:rsidRDefault="00FF6153" w:rsidP="00FF6153">
            <w:pPr>
              <w:pStyle w:val="TableText"/>
              <w:rPr>
                <w:szCs w:val="22"/>
              </w:rPr>
            </w:pPr>
            <w:r w:rsidRPr="004627C8">
              <w:rPr>
                <w:szCs w:val="22"/>
              </w:rPr>
              <w:t>Updates after first set of reviews between Team Technatomy and VA stakeholders</w:t>
            </w:r>
          </w:p>
        </w:tc>
        <w:tc>
          <w:tcPr>
            <w:tcW w:w="2329" w:type="dxa"/>
          </w:tcPr>
          <w:p w14:paraId="66E8BE0F" w14:textId="57A1A96C" w:rsidR="00FF6153" w:rsidRPr="004627C8" w:rsidRDefault="00FF6153" w:rsidP="00FF6153">
            <w:pPr>
              <w:pStyle w:val="TableText"/>
              <w:rPr>
                <w:szCs w:val="22"/>
              </w:rPr>
            </w:pPr>
            <w:r w:rsidRPr="004627C8">
              <w:rPr>
                <w:szCs w:val="22"/>
              </w:rPr>
              <w:t>Amara D. Welling</w:t>
            </w:r>
          </w:p>
        </w:tc>
      </w:tr>
      <w:tr w:rsidR="00FF6153" w:rsidRPr="004627C8" w14:paraId="174BDA04" w14:textId="77777777" w:rsidTr="009328A8">
        <w:trPr>
          <w:cantSplit/>
        </w:trPr>
        <w:tc>
          <w:tcPr>
            <w:tcW w:w="1608" w:type="dxa"/>
            <w:shd w:val="clear" w:color="auto" w:fill="auto"/>
          </w:tcPr>
          <w:p w14:paraId="624AC45E" w14:textId="53F77FFA" w:rsidR="00FF6153" w:rsidRPr="004627C8" w:rsidRDefault="00FF6153" w:rsidP="00FF6153">
            <w:pPr>
              <w:pStyle w:val="TableText"/>
              <w:rPr>
                <w:szCs w:val="22"/>
              </w:rPr>
            </w:pPr>
            <w:r w:rsidRPr="004627C8">
              <w:rPr>
                <w:szCs w:val="22"/>
              </w:rPr>
              <w:t>01/29/2015</w:t>
            </w:r>
          </w:p>
        </w:tc>
        <w:tc>
          <w:tcPr>
            <w:tcW w:w="1080" w:type="dxa"/>
            <w:shd w:val="clear" w:color="auto" w:fill="auto"/>
          </w:tcPr>
          <w:p w14:paraId="695C30B9" w14:textId="4D447DDA" w:rsidR="00FF6153" w:rsidRPr="004627C8" w:rsidRDefault="00FF6153" w:rsidP="009328A8">
            <w:pPr>
              <w:pStyle w:val="TableText"/>
              <w:jc w:val="center"/>
              <w:rPr>
                <w:szCs w:val="22"/>
              </w:rPr>
            </w:pPr>
            <w:r w:rsidRPr="004627C8">
              <w:rPr>
                <w:szCs w:val="22"/>
              </w:rPr>
              <w:t>2.0</w:t>
            </w:r>
          </w:p>
        </w:tc>
        <w:tc>
          <w:tcPr>
            <w:tcW w:w="4392" w:type="dxa"/>
            <w:shd w:val="clear" w:color="auto" w:fill="auto"/>
          </w:tcPr>
          <w:p w14:paraId="10C61C9A" w14:textId="5D48B635" w:rsidR="00FF6153" w:rsidRPr="004627C8" w:rsidRDefault="00FF6153" w:rsidP="00FF6153">
            <w:pPr>
              <w:pStyle w:val="TableText"/>
              <w:rPr>
                <w:szCs w:val="22"/>
              </w:rPr>
            </w:pPr>
            <w:r w:rsidRPr="004627C8">
              <w:rPr>
                <w:szCs w:val="22"/>
              </w:rPr>
              <w:t>Final version ready for VA final review and approval</w:t>
            </w:r>
          </w:p>
        </w:tc>
        <w:tc>
          <w:tcPr>
            <w:tcW w:w="2329" w:type="dxa"/>
            <w:shd w:val="clear" w:color="auto" w:fill="auto"/>
          </w:tcPr>
          <w:p w14:paraId="1B43E8EF" w14:textId="49830916" w:rsidR="00FF6153" w:rsidRPr="004627C8" w:rsidRDefault="00FF6153" w:rsidP="00FF6153">
            <w:pPr>
              <w:pStyle w:val="TableText"/>
              <w:rPr>
                <w:szCs w:val="22"/>
              </w:rPr>
            </w:pPr>
            <w:r w:rsidRPr="004627C8">
              <w:rPr>
                <w:szCs w:val="22"/>
              </w:rPr>
              <w:t>Rhys Carter</w:t>
            </w:r>
          </w:p>
        </w:tc>
      </w:tr>
      <w:tr w:rsidR="00FF6153" w:rsidRPr="004627C8" w14:paraId="537B83F3" w14:textId="77777777" w:rsidTr="009328A8">
        <w:trPr>
          <w:cantSplit/>
        </w:trPr>
        <w:tc>
          <w:tcPr>
            <w:tcW w:w="1608" w:type="dxa"/>
          </w:tcPr>
          <w:p w14:paraId="3B9599F1" w14:textId="5C7E455B" w:rsidR="00FF6153" w:rsidRPr="004627C8" w:rsidRDefault="00FF6153" w:rsidP="00FF6153">
            <w:pPr>
              <w:pStyle w:val="TableText"/>
              <w:rPr>
                <w:szCs w:val="22"/>
              </w:rPr>
            </w:pPr>
            <w:r w:rsidRPr="004627C8">
              <w:rPr>
                <w:szCs w:val="22"/>
              </w:rPr>
              <w:t>01/24/2015</w:t>
            </w:r>
          </w:p>
        </w:tc>
        <w:tc>
          <w:tcPr>
            <w:tcW w:w="1080" w:type="dxa"/>
          </w:tcPr>
          <w:p w14:paraId="753F8A5D" w14:textId="38BA5F87" w:rsidR="00FF6153" w:rsidRPr="004627C8" w:rsidRDefault="00FF6153" w:rsidP="009328A8">
            <w:pPr>
              <w:pStyle w:val="TableText"/>
              <w:jc w:val="center"/>
              <w:rPr>
                <w:szCs w:val="22"/>
              </w:rPr>
            </w:pPr>
            <w:r w:rsidRPr="004627C8">
              <w:rPr>
                <w:szCs w:val="22"/>
              </w:rPr>
              <w:t>1.14</w:t>
            </w:r>
          </w:p>
        </w:tc>
        <w:tc>
          <w:tcPr>
            <w:tcW w:w="4392" w:type="dxa"/>
          </w:tcPr>
          <w:p w14:paraId="21AC0D7E" w14:textId="3353DD9A" w:rsidR="00FF6153" w:rsidRPr="004627C8" w:rsidRDefault="00FF6153" w:rsidP="00FF6153">
            <w:pPr>
              <w:pStyle w:val="TableText"/>
              <w:rPr>
                <w:szCs w:val="22"/>
              </w:rPr>
            </w:pPr>
            <w:r w:rsidRPr="004627C8">
              <w:rPr>
                <w:szCs w:val="22"/>
              </w:rPr>
              <w:t xml:space="preserve">Reflects immediate feedback from Requirements Meeting 13 and formatting revisions. </w:t>
            </w:r>
          </w:p>
        </w:tc>
        <w:tc>
          <w:tcPr>
            <w:tcW w:w="2329" w:type="dxa"/>
          </w:tcPr>
          <w:p w14:paraId="608E706A" w14:textId="336931C4" w:rsidR="00FF6153" w:rsidRPr="004627C8" w:rsidRDefault="00FF6153" w:rsidP="00FF6153">
            <w:pPr>
              <w:pStyle w:val="TableText"/>
              <w:rPr>
                <w:szCs w:val="22"/>
              </w:rPr>
            </w:pPr>
            <w:r w:rsidRPr="004627C8">
              <w:rPr>
                <w:szCs w:val="22"/>
              </w:rPr>
              <w:t>Rhys Carter</w:t>
            </w:r>
          </w:p>
        </w:tc>
      </w:tr>
      <w:tr w:rsidR="00FF6153" w:rsidRPr="004627C8" w14:paraId="1A969F95" w14:textId="77777777" w:rsidTr="009328A8">
        <w:trPr>
          <w:cantSplit/>
        </w:trPr>
        <w:tc>
          <w:tcPr>
            <w:tcW w:w="1608" w:type="dxa"/>
          </w:tcPr>
          <w:p w14:paraId="1A969F91" w14:textId="77777777" w:rsidR="00FF6153" w:rsidRPr="004627C8" w:rsidRDefault="00FF6153" w:rsidP="00FF6153">
            <w:pPr>
              <w:pStyle w:val="TableText"/>
              <w:rPr>
                <w:szCs w:val="22"/>
              </w:rPr>
            </w:pPr>
            <w:r w:rsidRPr="004627C8">
              <w:rPr>
                <w:szCs w:val="22"/>
              </w:rPr>
              <w:t>01/20/2015</w:t>
            </w:r>
          </w:p>
        </w:tc>
        <w:tc>
          <w:tcPr>
            <w:tcW w:w="1080" w:type="dxa"/>
          </w:tcPr>
          <w:p w14:paraId="1A969F92" w14:textId="77777777" w:rsidR="00FF6153" w:rsidRPr="004627C8" w:rsidRDefault="00FF6153" w:rsidP="009328A8">
            <w:pPr>
              <w:pStyle w:val="TableText"/>
              <w:jc w:val="center"/>
              <w:rPr>
                <w:szCs w:val="22"/>
              </w:rPr>
            </w:pPr>
            <w:r w:rsidRPr="004627C8">
              <w:rPr>
                <w:szCs w:val="22"/>
              </w:rPr>
              <w:t>1.13</w:t>
            </w:r>
          </w:p>
        </w:tc>
        <w:tc>
          <w:tcPr>
            <w:tcW w:w="4392" w:type="dxa"/>
          </w:tcPr>
          <w:p w14:paraId="1A969F93" w14:textId="77777777" w:rsidR="00FF6153" w:rsidRPr="004627C8" w:rsidRDefault="00FF6153" w:rsidP="00FF6153">
            <w:pPr>
              <w:pStyle w:val="TableText"/>
              <w:rPr>
                <w:szCs w:val="22"/>
              </w:rPr>
            </w:pPr>
            <w:r w:rsidRPr="004627C8">
              <w:rPr>
                <w:szCs w:val="22"/>
              </w:rPr>
              <w:t>Reflects immediate feedback from Requirements Meeting 12.</w:t>
            </w:r>
          </w:p>
        </w:tc>
        <w:tc>
          <w:tcPr>
            <w:tcW w:w="2329" w:type="dxa"/>
          </w:tcPr>
          <w:p w14:paraId="1A969F94" w14:textId="77777777" w:rsidR="00FF6153" w:rsidRPr="004627C8" w:rsidRDefault="00FF6153" w:rsidP="00FF6153">
            <w:pPr>
              <w:pStyle w:val="TableText"/>
              <w:rPr>
                <w:szCs w:val="22"/>
              </w:rPr>
            </w:pPr>
            <w:r w:rsidRPr="004627C8">
              <w:rPr>
                <w:szCs w:val="22"/>
              </w:rPr>
              <w:t>Rhys Carter</w:t>
            </w:r>
          </w:p>
        </w:tc>
      </w:tr>
      <w:tr w:rsidR="00FF6153" w:rsidRPr="004627C8" w14:paraId="1A969F9A" w14:textId="77777777" w:rsidTr="009328A8">
        <w:trPr>
          <w:cantSplit/>
        </w:trPr>
        <w:tc>
          <w:tcPr>
            <w:tcW w:w="1608" w:type="dxa"/>
          </w:tcPr>
          <w:p w14:paraId="1A969F96" w14:textId="77777777" w:rsidR="00FF6153" w:rsidRPr="004627C8" w:rsidRDefault="00FF6153" w:rsidP="00FF6153">
            <w:pPr>
              <w:pStyle w:val="TableText"/>
              <w:rPr>
                <w:szCs w:val="22"/>
              </w:rPr>
            </w:pPr>
            <w:r w:rsidRPr="004627C8">
              <w:rPr>
                <w:szCs w:val="22"/>
              </w:rPr>
              <w:lastRenderedPageBreak/>
              <w:t>01/20/2015</w:t>
            </w:r>
          </w:p>
        </w:tc>
        <w:tc>
          <w:tcPr>
            <w:tcW w:w="1080" w:type="dxa"/>
          </w:tcPr>
          <w:p w14:paraId="1A969F97" w14:textId="77777777" w:rsidR="00FF6153" w:rsidRPr="004627C8" w:rsidRDefault="00FF6153" w:rsidP="009328A8">
            <w:pPr>
              <w:pStyle w:val="TableText"/>
              <w:jc w:val="center"/>
              <w:rPr>
                <w:szCs w:val="22"/>
              </w:rPr>
            </w:pPr>
            <w:r w:rsidRPr="004627C8">
              <w:rPr>
                <w:szCs w:val="22"/>
              </w:rPr>
              <w:t>1.12</w:t>
            </w:r>
          </w:p>
        </w:tc>
        <w:tc>
          <w:tcPr>
            <w:tcW w:w="4392" w:type="dxa"/>
          </w:tcPr>
          <w:p w14:paraId="1A969F98" w14:textId="77777777" w:rsidR="00FF6153" w:rsidRPr="004627C8" w:rsidRDefault="00FF6153" w:rsidP="00FF6153">
            <w:pPr>
              <w:pStyle w:val="TableText"/>
              <w:rPr>
                <w:szCs w:val="22"/>
              </w:rPr>
            </w:pPr>
            <w:r w:rsidRPr="004627C8">
              <w:rPr>
                <w:szCs w:val="22"/>
              </w:rPr>
              <w:t>Reflects additional internal team feedback and latest comments</w:t>
            </w:r>
          </w:p>
        </w:tc>
        <w:tc>
          <w:tcPr>
            <w:tcW w:w="2329" w:type="dxa"/>
          </w:tcPr>
          <w:p w14:paraId="1A969F99" w14:textId="77777777" w:rsidR="00FF6153" w:rsidRPr="004627C8" w:rsidRDefault="00FF6153" w:rsidP="00FF6153">
            <w:pPr>
              <w:pStyle w:val="TableText"/>
              <w:rPr>
                <w:szCs w:val="22"/>
              </w:rPr>
            </w:pPr>
            <w:r w:rsidRPr="004627C8">
              <w:rPr>
                <w:szCs w:val="22"/>
              </w:rPr>
              <w:t>Paula Smith</w:t>
            </w:r>
          </w:p>
        </w:tc>
      </w:tr>
      <w:tr w:rsidR="00FF6153" w:rsidRPr="004627C8" w14:paraId="1A969F9F" w14:textId="77777777" w:rsidTr="009328A8">
        <w:trPr>
          <w:cantSplit/>
        </w:trPr>
        <w:tc>
          <w:tcPr>
            <w:tcW w:w="1608" w:type="dxa"/>
          </w:tcPr>
          <w:p w14:paraId="1A969F9B" w14:textId="77777777" w:rsidR="00FF6153" w:rsidRPr="004627C8" w:rsidRDefault="00FF6153" w:rsidP="00FF6153">
            <w:pPr>
              <w:pStyle w:val="TableText"/>
              <w:rPr>
                <w:szCs w:val="22"/>
              </w:rPr>
            </w:pPr>
            <w:r w:rsidRPr="004627C8">
              <w:rPr>
                <w:szCs w:val="22"/>
              </w:rPr>
              <w:t>01/16/2015</w:t>
            </w:r>
          </w:p>
        </w:tc>
        <w:tc>
          <w:tcPr>
            <w:tcW w:w="1080" w:type="dxa"/>
          </w:tcPr>
          <w:p w14:paraId="1A969F9C" w14:textId="77777777" w:rsidR="00FF6153" w:rsidRPr="004627C8" w:rsidRDefault="00FF6153" w:rsidP="009328A8">
            <w:pPr>
              <w:pStyle w:val="TableText"/>
              <w:jc w:val="center"/>
              <w:rPr>
                <w:szCs w:val="22"/>
              </w:rPr>
            </w:pPr>
            <w:r w:rsidRPr="004627C8">
              <w:rPr>
                <w:szCs w:val="22"/>
              </w:rPr>
              <w:t>1.11</w:t>
            </w:r>
          </w:p>
        </w:tc>
        <w:tc>
          <w:tcPr>
            <w:tcW w:w="4392" w:type="dxa"/>
          </w:tcPr>
          <w:p w14:paraId="1A969F9D" w14:textId="77777777" w:rsidR="00FF6153" w:rsidRPr="004627C8" w:rsidRDefault="00FF6153" w:rsidP="00FF6153">
            <w:pPr>
              <w:pStyle w:val="TableText"/>
              <w:rPr>
                <w:szCs w:val="22"/>
              </w:rPr>
            </w:pPr>
            <w:r w:rsidRPr="004627C8">
              <w:rPr>
                <w:szCs w:val="22"/>
              </w:rPr>
              <w:t>Reflects additional edits from Requirements Gathering Meeting 11</w:t>
            </w:r>
          </w:p>
        </w:tc>
        <w:tc>
          <w:tcPr>
            <w:tcW w:w="2329" w:type="dxa"/>
          </w:tcPr>
          <w:p w14:paraId="1A969F9E" w14:textId="77777777" w:rsidR="00FF6153" w:rsidRPr="004627C8" w:rsidRDefault="00FF6153" w:rsidP="00FF6153">
            <w:pPr>
              <w:pStyle w:val="TableText"/>
              <w:rPr>
                <w:szCs w:val="22"/>
              </w:rPr>
            </w:pPr>
            <w:r w:rsidRPr="004627C8">
              <w:rPr>
                <w:szCs w:val="22"/>
              </w:rPr>
              <w:t>Rhys Carter</w:t>
            </w:r>
          </w:p>
        </w:tc>
      </w:tr>
      <w:tr w:rsidR="00FF6153" w:rsidRPr="004627C8" w14:paraId="1A969FA4" w14:textId="77777777" w:rsidTr="009328A8">
        <w:trPr>
          <w:cantSplit/>
        </w:trPr>
        <w:tc>
          <w:tcPr>
            <w:tcW w:w="1608" w:type="dxa"/>
          </w:tcPr>
          <w:p w14:paraId="1A969FA0" w14:textId="77777777" w:rsidR="00FF6153" w:rsidRPr="004627C8" w:rsidRDefault="00FF6153" w:rsidP="00FF6153">
            <w:pPr>
              <w:pStyle w:val="TableText"/>
              <w:rPr>
                <w:szCs w:val="22"/>
              </w:rPr>
            </w:pPr>
            <w:r w:rsidRPr="004627C8">
              <w:rPr>
                <w:szCs w:val="22"/>
              </w:rPr>
              <w:t>01/15/2015</w:t>
            </w:r>
          </w:p>
        </w:tc>
        <w:tc>
          <w:tcPr>
            <w:tcW w:w="1080" w:type="dxa"/>
          </w:tcPr>
          <w:p w14:paraId="1A969FA1" w14:textId="77777777" w:rsidR="00FF6153" w:rsidRPr="004627C8" w:rsidRDefault="00FF6153" w:rsidP="009328A8">
            <w:pPr>
              <w:pStyle w:val="TableText"/>
              <w:jc w:val="center"/>
              <w:rPr>
                <w:szCs w:val="22"/>
              </w:rPr>
            </w:pPr>
            <w:r w:rsidRPr="004627C8">
              <w:rPr>
                <w:szCs w:val="22"/>
              </w:rPr>
              <w:t>1.10</w:t>
            </w:r>
          </w:p>
        </w:tc>
        <w:tc>
          <w:tcPr>
            <w:tcW w:w="4392" w:type="dxa"/>
          </w:tcPr>
          <w:p w14:paraId="1A969FA2" w14:textId="77777777" w:rsidR="00FF6153" w:rsidRPr="004627C8" w:rsidRDefault="00FF6153" w:rsidP="00FF6153">
            <w:pPr>
              <w:pStyle w:val="TableText"/>
              <w:rPr>
                <w:szCs w:val="22"/>
              </w:rPr>
            </w:pPr>
            <w:r w:rsidRPr="004627C8">
              <w:rPr>
                <w:szCs w:val="22"/>
              </w:rPr>
              <w:t>Reflects additional internal team feedback and latest comments</w:t>
            </w:r>
          </w:p>
        </w:tc>
        <w:tc>
          <w:tcPr>
            <w:tcW w:w="2329" w:type="dxa"/>
          </w:tcPr>
          <w:p w14:paraId="1A969FA3" w14:textId="77777777" w:rsidR="00FF6153" w:rsidRPr="004627C8" w:rsidRDefault="00FF6153" w:rsidP="00FF6153">
            <w:pPr>
              <w:pStyle w:val="TableText"/>
              <w:rPr>
                <w:szCs w:val="22"/>
              </w:rPr>
            </w:pPr>
            <w:r w:rsidRPr="004627C8">
              <w:rPr>
                <w:szCs w:val="22"/>
              </w:rPr>
              <w:t>Paula Smith</w:t>
            </w:r>
          </w:p>
        </w:tc>
      </w:tr>
      <w:tr w:rsidR="00FF6153" w:rsidRPr="004627C8" w14:paraId="1A969FA9" w14:textId="77777777" w:rsidTr="009328A8">
        <w:trPr>
          <w:cantSplit/>
        </w:trPr>
        <w:tc>
          <w:tcPr>
            <w:tcW w:w="1608" w:type="dxa"/>
          </w:tcPr>
          <w:p w14:paraId="1A969FA5" w14:textId="77777777" w:rsidR="00FF6153" w:rsidRPr="004627C8" w:rsidRDefault="00FF6153" w:rsidP="00FF6153">
            <w:pPr>
              <w:pStyle w:val="TableText"/>
              <w:rPr>
                <w:szCs w:val="22"/>
              </w:rPr>
            </w:pPr>
            <w:r w:rsidRPr="004627C8">
              <w:rPr>
                <w:szCs w:val="22"/>
              </w:rPr>
              <w:t>01/13/2015</w:t>
            </w:r>
          </w:p>
        </w:tc>
        <w:tc>
          <w:tcPr>
            <w:tcW w:w="1080" w:type="dxa"/>
          </w:tcPr>
          <w:p w14:paraId="1A969FA6" w14:textId="77777777" w:rsidR="00FF6153" w:rsidRPr="004627C8" w:rsidRDefault="00FF6153" w:rsidP="009328A8">
            <w:pPr>
              <w:pStyle w:val="TableText"/>
              <w:jc w:val="center"/>
              <w:rPr>
                <w:szCs w:val="22"/>
              </w:rPr>
            </w:pPr>
            <w:r w:rsidRPr="004627C8">
              <w:rPr>
                <w:szCs w:val="22"/>
              </w:rPr>
              <w:t>1.9</w:t>
            </w:r>
          </w:p>
        </w:tc>
        <w:tc>
          <w:tcPr>
            <w:tcW w:w="4392" w:type="dxa"/>
          </w:tcPr>
          <w:p w14:paraId="1A969FA7" w14:textId="77777777" w:rsidR="00FF6153" w:rsidRPr="004627C8" w:rsidRDefault="00FF6153" w:rsidP="00FF6153">
            <w:pPr>
              <w:pStyle w:val="TableText"/>
              <w:rPr>
                <w:szCs w:val="22"/>
              </w:rPr>
            </w:pPr>
            <w:r w:rsidRPr="004627C8">
              <w:rPr>
                <w:szCs w:val="22"/>
              </w:rPr>
              <w:t>Reflects Working Group Feedback/Comments from Requirements Gathering Meeting 10</w:t>
            </w:r>
          </w:p>
        </w:tc>
        <w:tc>
          <w:tcPr>
            <w:tcW w:w="2329" w:type="dxa"/>
          </w:tcPr>
          <w:p w14:paraId="1A969FA8" w14:textId="77777777" w:rsidR="00FF6153" w:rsidRPr="004627C8" w:rsidRDefault="00FF6153" w:rsidP="00FF6153">
            <w:pPr>
              <w:pStyle w:val="TableText"/>
              <w:rPr>
                <w:szCs w:val="22"/>
              </w:rPr>
            </w:pPr>
            <w:r w:rsidRPr="004627C8">
              <w:rPr>
                <w:szCs w:val="22"/>
              </w:rPr>
              <w:t>Rhys Carter</w:t>
            </w:r>
          </w:p>
        </w:tc>
      </w:tr>
      <w:tr w:rsidR="00FF6153" w:rsidRPr="004627C8" w14:paraId="1A969FAE" w14:textId="77777777" w:rsidTr="009328A8">
        <w:trPr>
          <w:cantSplit/>
        </w:trPr>
        <w:tc>
          <w:tcPr>
            <w:tcW w:w="1608" w:type="dxa"/>
          </w:tcPr>
          <w:p w14:paraId="1A969FAA" w14:textId="77777777" w:rsidR="00FF6153" w:rsidRPr="004627C8" w:rsidRDefault="00FF6153" w:rsidP="00FF6153">
            <w:pPr>
              <w:pStyle w:val="TableText"/>
              <w:rPr>
                <w:szCs w:val="22"/>
              </w:rPr>
            </w:pPr>
            <w:r w:rsidRPr="004627C8">
              <w:rPr>
                <w:szCs w:val="22"/>
              </w:rPr>
              <w:t>01/12/2015</w:t>
            </w:r>
          </w:p>
        </w:tc>
        <w:tc>
          <w:tcPr>
            <w:tcW w:w="1080" w:type="dxa"/>
          </w:tcPr>
          <w:p w14:paraId="1A969FAB" w14:textId="77777777" w:rsidR="00FF6153" w:rsidRPr="004627C8" w:rsidRDefault="00FF6153" w:rsidP="009328A8">
            <w:pPr>
              <w:pStyle w:val="TableText"/>
              <w:jc w:val="center"/>
              <w:rPr>
                <w:szCs w:val="22"/>
              </w:rPr>
            </w:pPr>
            <w:r w:rsidRPr="004627C8">
              <w:rPr>
                <w:szCs w:val="22"/>
              </w:rPr>
              <w:t>1.8</w:t>
            </w:r>
          </w:p>
        </w:tc>
        <w:tc>
          <w:tcPr>
            <w:tcW w:w="4392" w:type="dxa"/>
          </w:tcPr>
          <w:p w14:paraId="1A969FAC" w14:textId="77777777" w:rsidR="00FF6153" w:rsidRPr="004627C8" w:rsidRDefault="00FF6153" w:rsidP="00FF6153">
            <w:pPr>
              <w:pStyle w:val="TableText"/>
              <w:rPr>
                <w:szCs w:val="22"/>
              </w:rPr>
            </w:pPr>
            <w:r w:rsidRPr="004627C8">
              <w:rPr>
                <w:szCs w:val="22"/>
              </w:rPr>
              <w:t>Reflects additional Functional Requirement Internal Team Feedback</w:t>
            </w:r>
          </w:p>
        </w:tc>
        <w:tc>
          <w:tcPr>
            <w:tcW w:w="2329" w:type="dxa"/>
          </w:tcPr>
          <w:p w14:paraId="1A969FAD" w14:textId="77777777" w:rsidR="00FF6153" w:rsidRPr="004627C8" w:rsidRDefault="00FF6153" w:rsidP="00FF6153">
            <w:pPr>
              <w:pStyle w:val="TableText"/>
              <w:rPr>
                <w:szCs w:val="22"/>
              </w:rPr>
            </w:pPr>
            <w:r w:rsidRPr="004627C8">
              <w:rPr>
                <w:szCs w:val="22"/>
              </w:rPr>
              <w:t>Paula Smith</w:t>
            </w:r>
          </w:p>
        </w:tc>
      </w:tr>
      <w:tr w:rsidR="00FF6153" w:rsidRPr="004627C8" w14:paraId="1A969FB3" w14:textId="77777777" w:rsidTr="009328A8">
        <w:trPr>
          <w:cantSplit/>
        </w:trPr>
        <w:tc>
          <w:tcPr>
            <w:tcW w:w="1608" w:type="dxa"/>
          </w:tcPr>
          <w:p w14:paraId="1A969FAF" w14:textId="77777777" w:rsidR="00FF6153" w:rsidRPr="004627C8" w:rsidRDefault="00FF6153" w:rsidP="00FF6153">
            <w:pPr>
              <w:pStyle w:val="TableText"/>
              <w:rPr>
                <w:szCs w:val="22"/>
              </w:rPr>
            </w:pPr>
            <w:r w:rsidRPr="004627C8">
              <w:rPr>
                <w:szCs w:val="22"/>
              </w:rPr>
              <w:t>01/09/2015</w:t>
            </w:r>
          </w:p>
        </w:tc>
        <w:tc>
          <w:tcPr>
            <w:tcW w:w="1080" w:type="dxa"/>
          </w:tcPr>
          <w:p w14:paraId="1A969FB0" w14:textId="77777777" w:rsidR="00FF6153" w:rsidRPr="004627C8" w:rsidRDefault="00FF6153" w:rsidP="009328A8">
            <w:pPr>
              <w:pStyle w:val="TableText"/>
              <w:jc w:val="center"/>
              <w:rPr>
                <w:szCs w:val="22"/>
              </w:rPr>
            </w:pPr>
            <w:r w:rsidRPr="004627C8">
              <w:rPr>
                <w:szCs w:val="22"/>
              </w:rPr>
              <w:t>1.7</w:t>
            </w:r>
          </w:p>
        </w:tc>
        <w:tc>
          <w:tcPr>
            <w:tcW w:w="4392" w:type="dxa"/>
          </w:tcPr>
          <w:p w14:paraId="1A969FB1" w14:textId="77777777" w:rsidR="00FF6153" w:rsidRPr="004627C8" w:rsidRDefault="00FF6153" w:rsidP="00FF6153">
            <w:pPr>
              <w:pStyle w:val="TableText"/>
              <w:rPr>
                <w:szCs w:val="22"/>
              </w:rPr>
            </w:pPr>
            <w:r w:rsidRPr="004627C8">
              <w:rPr>
                <w:szCs w:val="22"/>
              </w:rPr>
              <w:t>Reflects Team Feedback Following Latest Requirements Gathering Meetings</w:t>
            </w:r>
          </w:p>
        </w:tc>
        <w:tc>
          <w:tcPr>
            <w:tcW w:w="2329" w:type="dxa"/>
          </w:tcPr>
          <w:p w14:paraId="1A969FB2" w14:textId="77777777" w:rsidR="00FF6153" w:rsidRPr="004627C8" w:rsidRDefault="00FF6153" w:rsidP="00FF6153">
            <w:pPr>
              <w:pStyle w:val="TableText"/>
              <w:rPr>
                <w:szCs w:val="22"/>
              </w:rPr>
            </w:pPr>
            <w:r w:rsidRPr="004627C8">
              <w:rPr>
                <w:szCs w:val="22"/>
              </w:rPr>
              <w:t>Rhys Carter</w:t>
            </w:r>
          </w:p>
        </w:tc>
      </w:tr>
      <w:tr w:rsidR="00FF6153" w:rsidRPr="004627C8" w14:paraId="1A969FB8" w14:textId="77777777" w:rsidTr="009328A8">
        <w:trPr>
          <w:cantSplit/>
        </w:trPr>
        <w:tc>
          <w:tcPr>
            <w:tcW w:w="1608" w:type="dxa"/>
          </w:tcPr>
          <w:p w14:paraId="1A969FB4" w14:textId="77777777" w:rsidR="00FF6153" w:rsidRPr="004627C8" w:rsidRDefault="00FF6153" w:rsidP="00FF6153">
            <w:pPr>
              <w:pStyle w:val="TableText"/>
              <w:rPr>
                <w:szCs w:val="22"/>
              </w:rPr>
            </w:pPr>
            <w:r w:rsidRPr="004627C8">
              <w:rPr>
                <w:szCs w:val="22"/>
              </w:rPr>
              <w:t>01/09/2015</w:t>
            </w:r>
          </w:p>
        </w:tc>
        <w:tc>
          <w:tcPr>
            <w:tcW w:w="1080" w:type="dxa"/>
          </w:tcPr>
          <w:p w14:paraId="1A969FB5" w14:textId="77777777" w:rsidR="00FF6153" w:rsidRPr="004627C8" w:rsidRDefault="00FF6153" w:rsidP="009328A8">
            <w:pPr>
              <w:pStyle w:val="TableText"/>
              <w:jc w:val="center"/>
              <w:rPr>
                <w:szCs w:val="22"/>
              </w:rPr>
            </w:pPr>
            <w:r w:rsidRPr="004627C8">
              <w:rPr>
                <w:szCs w:val="22"/>
              </w:rPr>
              <w:t>1.6</w:t>
            </w:r>
          </w:p>
        </w:tc>
        <w:tc>
          <w:tcPr>
            <w:tcW w:w="4392" w:type="dxa"/>
          </w:tcPr>
          <w:p w14:paraId="1A969FB6" w14:textId="77777777" w:rsidR="00FF6153" w:rsidRPr="004627C8" w:rsidRDefault="00FF6153" w:rsidP="00FF6153">
            <w:pPr>
              <w:pStyle w:val="TableText"/>
              <w:rPr>
                <w:szCs w:val="22"/>
              </w:rPr>
            </w:pPr>
            <w:r w:rsidRPr="004627C8">
              <w:rPr>
                <w:szCs w:val="22"/>
              </w:rPr>
              <w:t>Reflects edits from Requirements Gathering Meeting 9</w:t>
            </w:r>
          </w:p>
        </w:tc>
        <w:tc>
          <w:tcPr>
            <w:tcW w:w="2329" w:type="dxa"/>
          </w:tcPr>
          <w:p w14:paraId="1A969FB7" w14:textId="77777777" w:rsidR="00FF6153" w:rsidRPr="004627C8" w:rsidRDefault="00FF6153" w:rsidP="00FF6153">
            <w:pPr>
              <w:pStyle w:val="TableText"/>
              <w:rPr>
                <w:szCs w:val="22"/>
              </w:rPr>
            </w:pPr>
            <w:r w:rsidRPr="004627C8">
              <w:rPr>
                <w:szCs w:val="22"/>
              </w:rPr>
              <w:t>Paula Smith</w:t>
            </w:r>
          </w:p>
        </w:tc>
      </w:tr>
      <w:tr w:rsidR="00FF6153" w:rsidRPr="004627C8" w14:paraId="1A969FBD" w14:textId="77777777" w:rsidTr="009328A8">
        <w:trPr>
          <w:cantSplit/>
        </w:trPr>
        <w:tc>
          <w:tcPr>
            <w:tcW w:w="1608" w:type="dxa"/>
          </w:tcPr>
          <w:p w14:paraId="1A969FB9" w14:textId="77777777" w:rsidR="00FF6153" w:rsidRPr="004627C8" w:rsidRDefault="00FF6153" w:rsidP="00FF6153">
            <w:pPr>
              <w:pStyle w:val="TableText"/>
              <w:rPr>
                <w:szCs w:val="22"/>
              </w:rPr>
            </w:pPr>
            <w:r w:rsidRPr="004627C8">
              <w:rPr>
                <w:szCs w:val="22"/>
              </w:rPr>
              <w:t>01/08/2015</w:t>
            </w:r>
          </w:p>
        </w:tc>
        <w:tc>
          <w:tcPr>
            <w:tcW w:w="1080" w:type="dxa"/>
          </w:tcPr>
          <w:p w14:paraId="1A969FBA" w14:textId="77777777" w:rsidR="00FF6153" w:rsidRPr="004627C8" w:rsidRDefault="00FF6153" w:rsidP="009328A8">
            <w:pPr>
              <w:pStyle w:val="TableText"/>
              <w:jc w:val="center"/>
              <w:rPr>
                <w:szCs w:val="22"/>
              </w:rPr>
            </w:pPr>
            <w:r w:rsidRPr="004627C8">
              <w:rPr>
                <w:szCs w:val="22"/>
              </w:rPr>
              <w:t>1.5</w:t>
            </w:r>
          </w:p>
        </w:tc>
        <w:tc>
          <w:tcPr>
            <w:tcW w:w="4392" w:type="dxa"/>
          </w:tcPr>
          <w:p w14:paraId="1A969FBB" w14:textId="77777777" w:rsidR="00FF6153" w:rsidRPr="004627C8" w:rsidRDefault="00FF6153" w:rsidP="00FF6153">
            <w:pPr>
              <w:pStyle w:val="TableText"/>
              <w:rPr>
                <w:szCs w:val="22"/>
              </w:rPr>
            </w:pPr>
            <w:r w:rsidRPr="004627C8">
              <w:rPr>
                <w:szCs w:val="22"/>
              </w:rPr>
              <w:t>Reflects edits from Requirements Gathering Meeting 8.</w:t>
            </w:r>
          </w:p>
        </w:tc>
        <w:tc>
          <w:tcPr>
            <w:tcW w:w="2329" w:type="dxa"/>
          </w:tcPr>
          <w:p w14:paraId="1A969FBC" w14:textId="77777777" w:rsidR="00FF6153" w:rsidRPr="004627C8" w:rsidRDefault="00FF6153" w:rsidP="00FF6153">
            <w:pPr>
              <w:pStyle w:val="TableText"/>
              <w:rPr>
                <w:szCs w:val="22"/>
              </w:rPr>
            </w:pPr>
            <w:r w:rsidRPr="004627C8">
              <w:rPr>
                <w:szCs w:val="22"/>
              </w:rPr>
              <w:t>Rhys Carter</w:t>
            </w:r>
          </w:p>
        </w:tc>
      </w:tr>
      <w:tr w:rsidR="00FF6153" w:rsidRPr="004627C8" w14:paraId="1A969FC2" w14:textId="77777777" w:rsidTr="009328A8">
        <w:trPr>
          <w:cantSplit/>
        </w:trPr>
        <w:tc>
          <w:tcPr>
            <w:tcW w:w="1608" w:type="dxa"/>
          </w:tcPr>
          <w:p w14:paraId="1A969FBE" w14:textId="77777777" w:rsidR="00FF6153" w:rsidRPr="004627C8" w:rsidRDefault="00FF6153" w:rsidP="00FF6153">
            <w:pPr>
              <w:pStyle w:val="TableText"/>
              <w:rPr>
                <w:szCs w:val="22"/>
              </w:rPr>
            </w:pPr>
            <w:r w:rsidRPr="004627C8">
              <w:rPr>
                <w:szCs w:val="22"/>
              </w:rPr>
              <w:t>01/07/2015</w:t>
            </w:r>
          </w:p>
        </w:tc>
        <w:tc>
          <w:tcPr>
            <w:tcW w:w="1080" w:type="dxa"/>
          </w:tcPr>
          <w:p w14:paraId="1A969FBF" w14:textId="77777777" w:rsidR="00FF6153" w:rsidRPr="004627C8" w:rsidRDefault="00FF6153" w:rsidP="009328A8">
            <w:pPr>
              <w:pStyle w:val="TableText"/>
              <w:jc w:val="center"/>
              <w:rPr>
                <w:szCs w:val="22"/>
              </w:rPr>
            </w:pPr>
            <w:r w:rsidRPr="004627C8">
              <w:rPr>
                <w:szCs w:val="22"/>
              </w:rPr>
              <w:t>1.4</w:t>
            </w:r>
          </w:p>
        </w:tc>
        <w:tc>
          <w:tcPr>
            <w:tcW w:w="4392" w:type="dxa"/>
          </w:tcPr>
          <w:p w14:paraId="1A969FC0" w14:textId="77777777" w:rsidR="00FF6153" w:rsidRPr="004627C8" w:rsidRDefault="00FF6153" w:rsidP="00FF6153">
            <w:pPr>
              <w:pStyle w:val="TableText"/>
              <w:rPr>
                <w:szCs w:val="22"/>
              </w:rPr>
            </w:pPr>
            <w:r w:rsidRPr="004627C8">
              <w:rPr>
                <w:szCs w:val="22"/>
              </w:rPr>
              <w:t>Updated User Tasks for the non-functional requirements.</w:t>
            </w:r>
          </w:p>
        </w:tc>
        <w:tc>
          <w:tcPr>
            <w:tcW w:w="2329" w:type="dxa"/>
          </w:tcPr>
          <w:p w14:paraId="1A969FC1" w14:textId="77777777" w:rsidR="00FF6153" w:rsidRPr="004627C8" w:rsidRDefault="00FF6153" w:rsidP="00FF6153">
            <w:pPr>
              <w:pStyle w:val="TableText"/>
              <w:rPr>
                <w:szCs w:val="22"/>
              </w:rPr>
            </w:pPr>
            <w:r w:rsidRPr="004627C8">
              <w:rPr>
                <w:szCs w:val="22"/>
              </w:rPr>
              <w:t>Cassie Lewis</w:t>
            </w:r>
          </w:p>
        </w:tc>
      </w:tr>
      <w:tr w:rsidR="00FF6153" w:rsidRPr="004627C8" w14:paraId="1A969FC7" w14:textId="77777777" w:rsidTr="009328A8">
        <w:trPr>
          <w:cantSplit/>
        </w:trPr>
        <w:tc>
          <w:tcPr>
            <w:tcW w:w="1608" w:type="dxa"/>
          </w:tcPr>
          <w:p w14:paraId="1A969FC3" w14:textId="77777777" w:rsidR="00FF6153" w:rsidRPr="004627C8" w:rsidRDefault="00FF6153" w:rsidP="00FF6153">
            <w:pPr>
              <w:pStyle w:val="TableText"/>
              <w:rPr>
                <w:szCs w:val="22"/>
              </w:rPr>
            </w:pPr>
            <w:r w:rsidRPr="004627C8">
              <w:rPr>
                <w:szCs w:val="22"/>
              </w:rPr>
              <w:t>01/06/2015</w:t>
            </w:r>
          </w:p>
        </w:tc>
        <w:tc>
          <w:tcPr>
            <w:tcW w:w="1080" w:type="dxa"/>
          </w:tcPr>
          <w:p w14:paraId="1A969FC4" w14:textId="77777777" w:rsidR="00FF6153" w:rsidRPr="004627C8" w:rsidRDefault="00FF6153" w:rsidP="009328A8">
            <w:pPr>
              <w:pStyle w:val="TableText"/>
              <w:jc w:val="center"/>
              <w:rPr>
                <w:szCs w:val="22"/>
              </w:rPr>
            </w:pPr>
            <w:r w:rsidRPr="004627C8">
              <w:rPr>
                <w:szCs w:val="22"/>
              </w:rPr>
              <w:t>1.3</w:t>
            </w:r>
          </w:p>
        </w:tc>
        <w:tc>
          <w:tcPr>
            <w:tcW w:w="4392" w:type="dxa"/>
          </w:tcPr>
          <w:p w14:paraId="1A969FC5" w14:textId="77777777" w:rsidR="00FF6153" w:rsidRPr="004627C8" w:rsidRDefault="00FF6153" w:rsidP="00FF6153">
            <w:pPr>
              <w:pStyle w:val="TableText"/>
              <w:rPr>
                <w:szCs w:val="22"/>
              </w:rPr>
            </w:pPr>
            <w:r w:rsidRPr="004627C8">
              <w:rPr>
                <w:szCs w:val="22"/>
              </w:rPr>
              <w:t>Compile all work to date</w:t>
            </w:r>
          </w:p>
        </w:tc>
        <w:tc>
          <w:tcPr>
            <w:tcW w:w="2329" w:type="dxa"/>
          </w:tcPr>
          <w:p w14:paraId="0E98880B" w14:textId="70961435" w:rsidR="00FF6153" w:rsidRPr="009D0177" w:rsidRDefault="00FF6153" w:rsidP="006E0C00">
            <w:pPr>
              <w:pStyle w:val="TableText"/>
              <w:rPr>
                <w:szCs w:val="22"/>
              </w:rPr>
            </w:pPr>
            <w:r w:rsidRPr="004627C8">
              <w:rPr>
                <w:szCs w:val="22"/>
              </w:rPr>
              <w:t>Rhys Carter</w:t>
            </w:r>
          </w:p>
        </w:tc>
      </w:tr>
      <w:tr w:rsidR="00FF6153" w:rsidRPr="004627C8" w14:paraId="1A969FCC" w14:textId="77777777" w:rsidTr="009328A8">
        <w:trPr>
          <w:cantSplit/>
        </w:trPr>
        <w:tc>
          <w:tcPr>
            <w:tcW w:w="1608" w:type="dxa"/>
          </w:tcPr>
          <w:p w14:paraId="1A969FC8" w14:textId="77777777" w:rsidR="00FF6153" w:rsidRPr="004627C8" w:rsidRDefault="00FF6153" w:rsidP="00FF6153">
            <w:pPr>
              <w:pStyle w:val="TableText"/>
              <w:rPr>
                <w:szCs w:val="22"/>
              </w:rPr>
            </w:pPr>
            <w:r w:rsidRPr="004627C8">
              <w:rPr>
                <w:szCs w:val="22"/>
              </w:rPr>
              <w:t>01/02/2015</w:t>
            </w:r>
          </w:p>
        </w:tc>
        <w:tc>
          <w:tcPr>
            <w:tcW w:w="1080" w:type="dxa"/>
          </w:tcPr>
          <w:p w14:paraId="1A969FC9" w14:textId="77777777" w:rsidR="00FF6153" w:rsidRPr="004627C8" w:rsidRDefault="00FF6153" w:rsidP="009328A8">
            <w:pPr>
              <w:pStyle w:val="TableText"/>
              <w:jc w:val="center"/>
              <w:rPr>
                <w:szCs w:val="22"/>
              </w:rPr>
            </w:pPr>
            <w:r w:rsidRPr="004627C8">
              <w:rPr>
                <w:szCs w:val="22"/>
              </w:rPr>
              <w:t>1.2</w:t>
            </w:r>
          </w:p>
        </w:tc>
        <w:tc>
          <w:tcPr>
            <w:tcW w:w="4392" w:type="dxa"/>
          </w:tcPr>
          <w:p w14:paraId="1A969FCA" w14:textId="77777777" w:rsidR="00FF6153" w:rsidRPr="004627C8" w:rsidRDefault="00FF6153" w:rsidP="00FF6153">
            <w:pPr>
              <w:pStyle w:val="TableText"/>
              <w:rPr>
                <w:szCs w:val="22"/>
              </w:rPr>
            </w:pPr>
            <w:r w:rsidRPr="004627C8">
              <w:rPr>
                <w:szCs w:val="22"/>
              </w:rPr>
              <w:t>Update the user stories for the nonfunctional requirements.</w:t>
            </w:r>
          </w:p>
        </w:tc>
        <w:tc>
          <w:tcPr>
            <w:tcW w:w="2329" w:type="dxa"/>
          </w:tcPr>
          <w:p w14:paraId="1A969FCB" w14:textId="77777777" w:rsidR="00FF6153" w:rsidRPr="004627C8" w:rsidRDefault="00FF6153" w:rsidP="00FF6153">
            <w:pPr>
              <w:pStyle w:val="TableText"/>
              <w:rPr>
                <w:szCs w:val="22"/>
              </w:rPr>
            </w:pPr>
            <w:r w:rsidRPr="004627C8">
              <w:rPr>
                <w:szCs w:val="22"/>
              </w:rPr>
              <w:t>Elizabeth Alexander</w:t>
            </w:r>
          </w:p>
        </w:tc>
      </w:tr>
      <w:tr w:rsidR="00FF6153" w:rsidRPr="004627C8" w14:paraId="1A969FD1" w14:textId="77777777" w:rsidTr="009328A8">
        <w:trPr>
          <w:cantSplit/>
        </w:trPr>
        <w:tc>
          <w:tcPr>
            <w:tcW w:w="1608" w:type="dxa"/>
          </w:tcPr>
          <w:p w14:paraId="1A969FCD" w14:textId="77777777" w:rsidR="00FF6153" w:rsidRPr="004627C8" w:rsidRDefault="00FF6153" w:rsidP="00FF6153">
            <w:pPr>
              <w:pStyle w:val="TableText"/>
              <w:rPr>
                <w:szCs w:val="22"/>
              </w:rPr>
            </w:pPr>
            <w:r w:rsidRPr="004627C8">
              <w:rPr>
                <w:szCs w:val="22"/>
              </w:rPr>
              <w:t>12/24/2014</w:t>
            </w:r>
          </w:p>
        </w:tc>
        <w:tc>
          <w:tcPr>
            <w:tcW w:w="1080" w:type="dxa"/>
          </w:tcPr>
          <w:p w14:paraId="1A969FCE" w14:textId="77777777" w:rsidR="00FF6153" w:rsidRPr="004627C8" w:rsidRDefault="00FF6153" w:rsidP="009328A8">
            <w:pPr>
              <w:pStyle w:val="TableText"/>
              <w:jc w:val="center"/>
              <w:rPr>
                <w:szCs w:val="22"/>
              </w:rPr>
            </w:pPr>
            <w:r w:rsidRPr="004627C8">
              <w:rPr>
                <w:szCs w:val="22"/>
              </w:rPr>
              <w:t>1.1</w:t>
            </w:r>
          </w:p>
        </w:tc>
        <w:tc>
          <w:tcPr>
            <w:tcW w:w="4392" w:type="dxa"/>
          </w:tcPr>
          <w:p w14:paraId="1A969FCF" w14:textId="77777777" w:rsidR="00FF6153" w:rsidRPr="004627C8" w:rsidRDefault="00FF6153" w:rsidP="00FF6153">
            <w:pPr>
              <w:pStyle w:val="TableText"/>
              <w:rPr>
                <w:szCs w:val="22"/>
              </w:rPr>
            </w:pPr>
            <w:r w:rsidRPr="004627C8">
              <w:rPr>
                <w:szCs w:val="22"/>
              </w:rPr>
              <w:t>Incorporated non-functional and initial security requirements, as well as process flow materials.</w:t>
            </w:r>
          </w:p>
        </w:tc>
        <w:tc>
          <w:tcPr>
            <w:tcW w:w="2329" w:type="dxa"/>
          </w:tcPr>
          <w:p w14:paraId="1A969FD0" w14:textId="77777777" w:rsidR="00FF6153" w:rsidRPr="004627C8" w:rsidRDefault="00FF6153" w:rsidP="00FF6153">
            <w:pPr>
              <w:pStyle w:val="TableText"/>
              <w:rPr>
                <w:szCs w:val="22"/>
              </w:rPr>
            </w:pPr>
            <w:r w:rsidRPr="004627C8">
              <w:rPr>
                <w:szCs w:val="22"/>
              </w:rPr>
              <w:t>Rhys Carter</w:t>
            </w:r>
          </w:p>
        </w:tc>
      </w:tr>
      <w:tr w:rsidR="00FF6153" w:rsidRPr="004627C8" w14:paraId="1A969FD6" w14:textId="77777777" w:rsidTr="009328A8">
        <w:trPr>
          <w:cantSplit/>
        </w:trPr>
        <w:tc>
          <w:tcPr>
            <w:tcW w:w="1608" w:type="dxa"/>
          </w:tcPr>
          <w:p w14:paraId="1A969FD2" w14:textId="77777777" w:rsidR="00FF6153" w:rsidRPr="004627C8" w:rsidRDefault="00FF6153" w:rsidP="00FF6153">
            <w:pPr>
              <w:pStyle w:val="TableText"/>
              <w:rPr>
                <w:szCs w:val="22"/>
              </w:rPr>
            </w:pPr>
            <w:r w:rsidRPr="004627C8">
              <w:rPr>
                <w:szCs w:val="22"/>
              </w:rPr>
              <w:t>12/19/2014</w:t>
            </w:r>
          </w:p>
        </w:tc>
        <w:tc>
          <w:tcPr>
            <w:tcW w:w="1080" w:type="dxa"/>
          </w:tcPr>
          <w:p w14:paraId="1A969FD3" w14:textId="77777777" w:rsidR="00FF6153" w:rsidRPr="004627C8" w:rsidRDefault="00FF6153" w:rsidP="009328A8">
            <w:pPr>
              <w:pStyle w:val="TableText"/>
              <w:jc w:val="center"/>
              <w:rPr>
                <w:szCs w:val="22"/>
              </w:rPr>
            </w:pPr>
            <w:r w:rsidRPr="004627C8">
              <w:rPr>
                <w:szCs w:val="22"/>
              </w:rPr>
              <w:t>1</w:t>
            </w:r>
          </w:p>
        </w:tc>
        <w:tc>
          <w:tcPr>
            <w:tcW w:w="4392" w:type="dxa"/>
          </w:tcPr>
          <w:p w14:paraId="1A969FD4" w14:textId="77777777" w:rsidR="00FF6153" w:rsidRPr="004627C8" w:rsidRDefault="00FF6153" w:rsidP="00FF6153">
            <w:pPr>
              <w:pStyle w:val="TableText"/>
              <w:rPr>
                <w:szCs w:val="22"/>
              </w:rPr>
            </w:pPr>
            <w:r w:rsidRPr="004627C8">
              <w:rPr>
                <w:szCs w:val="22"/>
              </w:rPr>
              <w:t>Partial completion of requirements for Pre-Inbound, NCPDP compliance, Auto, and Manual Validation Requirements.</w:t>
            </w:r>
          </w:p>
        </w:tc>
        <w:tc>
          <w:tcPr>
            <w:tcW w:w="2329" w:type="dxa"/>
          </w:tcPr>
          <w:p w14:paraId="1A969FD5" w14:textId="77777777" w:rsidR="00FF6153" w:rsidRPr="004627C8" w:rsidRDefault="00FF6153" w:rsidP="00FF6153">
            <w:pPr>
              <w:pStyle w:val="TableText"/>
              <w:rPr>
                <w:szCs w:val="22"/>
              </w:rPr>
            </w:pPr>
            <w:r w:rsidRPr="004627C8">
              <w:rPr>
                <w:szCs w:val="22"/>
              </w:rPr>
              <w:t>Paula Smith</w:t>
            </w:r>
          </w:p>
        </w:tc>
      </w:tr>
    </w:tbl>
    <w:p w14:paraId="1A969FD7" w14:textId="42570A22" w:rsidR="00700EC0" w:rsidRPr="007C4FC3" w:rsidRDefault="007C4FC3" w:rsidP="007C4FC3">
      <w:pPr>
        <w:pStyle w:val="Title2"/>
        <w:jc w:val="left"/>
        <w:rPr>
          <w:rFonts w:ascii="Times New Roman" w:hAnsi="Times New Roman" w:cs="Times New Roman"/>
          <w:b w:val="0"/>
          <w:sz w:val="24"/>
          <w:szCs w:val="24"/>
        </w:rPr>
      </w:pPr>
      <w:r w:rsidRPr="007C4FC3">
        <w:rPr>
          <w:rFonts w:ascii="Times New Roman" w:hAnsi="Times New Roman" w:cs="Times New Roman"/>
          <w:b w:val="0"/>
          <w:sz w:val="24"/>
          <w:szCs w:val="24"/>
        </w:rPr>
        <w:t>ProPath Template v1.</w:t>
      </w:r>
      <w:r>
        <w:rPr>
          <w:rFonts w:ascii="Times New Roman" w:hAnsi="Times New Roman" w:cs="Times New Roman"/>
          <w:b w:val="0"/>
          <w:sz w:val="24"/>
          <w:szCs w:val="24"/>
        </w:rPr>
        <w:t>3</w:t>
      </w:r>
      <w:r w:rsidRPr="007C4FC3">
        <w:rPr>
          <w:rFonts w:ascii="Times New Roman" w:hAnsi="Times New Roman" w:cs="Times New Roman"/>
          <w:b w:val="0"/>
          <w:sz w:val="24"/>
          <w:szCs w:val="24"/>
        </w:rPr>
        <w:t xml:space="preserve">, updated </w:t>
      </w:r>
      <w:r w:rsidR="009328A8" w:rsidRPr="009328A8">
        <w:rPr>
          <w:rFonts w:ascii="Times New Roman" w:hAnsi="Times New Roman" w:cs="Times New Roman"/>
          <w:b w:val="0"/>
          <w:sz w:val="24"/>
          <w:szCs w:val="24"/>
        </w:rPr>
        <w:t>May 2014</w:t>
      </w:r>
    </w:p>
    <w:p w14:paraId="186E3516" w14:textId="77777777" w:rsidR="00272776" w:rsidRDefault="00272776" w:rsidP="00065F74">
      <w:pPr>
        <w:pStyle w:val="Title2"/>
      </w:pPr>
    </w:p>
    <w:p w14:paraId="6CAD79FD" w14:textId="77777777" w:rsidR="006E0C00" w:rsidRDefault="006E0C00" w:rsidP="00065F74">
      <w:pPr>
        <w:pStyle w:val="Title2"/>
      </w:pPr>
    </w:p>
    <w:p w14:paraId="1A969FD8" w14:textId="77777777" w:rsidR="00065F74" w:rsidRDefault="00065F74" w:rsidP="00065F74">
      <w:pPr>
        <w:pStyle w:val="Title2"/>
      </w:pPr>
      <w:r>
        <w:t>Artifact Rationale</w:t>
      </w:r>
    </w:p>
    <w:p w14:paraId="1A969FD9" w14:textId="39A17DE2" w:rsidR="00065F74" w:rsidRDefault="00065F74" w:rsidP="00065F74">
      <w:pPr>
        <w:pStyle w:val="BodyText"/>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w:t>
      </w:r>
      <w:r w:rsidR="00A56BC0">
        <w:t xml:space="preserve">. </w:t>
      </w:r>
      <w:r>
        <w:t>It should be updated for each increment.</w:t>
      </w:r>
    </w:p>
    <w:p w14:paraId="562DE2C8" w14:textId="77777777" w:rsidR="006E0C00" w:rsidRDefault="00065F74" w:rsidP="008A5A68">
      <w:pPr>
        <w:pStyle w:val="BodyText"/>
      </w:pPr>
      <w:r>
        <w:t xml:space="preserve">The level of detail contained in this RSD should be consistent with the size and scope of the project. It is not necessary to fill out any sections of this document that do not apply to the </w:t>
      </w:r>
      <w:r>
        <w:lastRenderedPageBreak/>
        <w:t>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14:paraId="1A969FDA" w14:textId="396206DF" w:rsidR="00065F74" w:rsidRPr="008A5A68" w:rsidRDefault="008A5A68" w:rsidP="008A5A68">
      <w:pPr>
        <w:pStyle w:val="BodyText"/>
      </w:pPr>
      <w:r>
        <w:br w:type="page"/>
      </w:r>
    </w:p>
    <w:p w14:paraId="1A969FF1" w14:textId="546718F9" w:rsidR="004F3A80" w:rsidRDefault="004F3A80" w:rsidP="00065F74">
      <w:pPr>
        <w:pStyle w:val="Title2"/>
      </w:pPr>
      <w:bookmarkStart w:id="5" w:name="ColumnTitle_02"/>
      <w:bookmarkEnd w:id="5"/>
      <w:r>
        <w:lastRenderedPageBreak/>
        <w:t>Table of Contents</w:t>
      </w:r>
    </w:p>
    <w:p w14:paraId="4D715290" w14:textId="77777777" w:rsidR="009328A8" w:rsidRDefault="00C64116" w:rsidP="009328A8">
      <w:pPr>
        <w:pStyle w:val="TOC1"/>
        <w:rPr>
          <w:rFonts w:asciiTheme="minorHAnsi" w:eastAsiaTheme="minorEastAsia" w:hAnsiTheme="minorHAnsi" w:cstheme="minorBidi"/>
          <w:noProof/>
          <w:sz w:val="22"/>
          <w:szCs w:val="22"/>
        </w:rPr>
      </w:pPr>
      <w:r>
        <w:rPr>
          <w:sz w:val="24"/>
          <w:szCs w:val="24"/>
        </w:rPr>
        <w:fldChar w:fldCharType="begin"/>
      </w:r>
      <w:r>
        <w:rPr>
          <w:sz w:val="24"/>
          <w:szCs w:val="24"/>
        </w:rPr>
        <w:instrText xml:space="preserve"> TOC \o "1-3" \h \z \u </w:instrText>
      </w:r>
      <w:r>
        <w:rPr>
          <w:sz w:val="24"/>
          <w:szCs w:val="24"/>
        </w:rPr>
        <w:fldChar w:fldCharType="separate"/>
      </w:r>
      <w:hyperlink w:anchor="_Toc443575539" w:history="1">
        <w:r w:rsidR="009328A8" w:rsidRPr="0060662D">
          <w:rPr>
            <w:rStyle w:val="Hyperlink"/>
            <w:noProof/>
          </w:rPr>
          <w:t>1.</w:t>
        </w:r>
        <w:r w:rsidR="009328A8">
          <w:rPr>
            <w:rFonts w:asciiTheme="minorHAnsi" w:eastAsiaTheme="minorEastAsia" w:hAnsiTheme="minorHAnsi" w:cstheme="minorBidi"/>
            <w:noProof/>
            <w:sz w:val="22"/>
            <w:szCs w:val="22"/>
          </w:rPr>
          <w:tab/>
        </w:r>
        <w:r w:rsidR="009328A8" w:rsidRPr="0060662D">
          <w:rPr>
            <w:rStyle w:val="Hyperlink"/>
            <w:noProof/>
          </w:rPr>
          <w:t>Introduction</w:t>
        </w:r>
        <w:r w:rsidR="009328A8">
          <w:rPr>
            <w:noProof/>
            <w:webHidden/>
          </w:rPr>
          <w:tab/>
        </w:r>
        <w:r w:rsidR="009328A8">
          <w:rPr>
            <w:noProof/>
            <w:webHidden/>
          </w:rPr>
          <w:fldChar w:fldCharType="begin"/>
        </w:r>
        <w:r w:rsidR="009328A8">
          <w:rPr>
            <w:noProof/>
            <w:webHidden/>
          </w:rPr>
          <w:instrText xml:space="preserve"> PAGEREF _Toc443575539 \h </w:instrText>
        </w:r>
        <w:r w:rsidR="009328A8">
          <w:rPr>
            <w:noProof/>
            <w:webHidden/>
          </w:rPr>
        </w:r>
        <w:r w:rsidR="009328A8">
          <w:rPr>
            <w:noProof/>
            <w:webHidden/>
          </w:rPr>
          <w:fldChar w:fldCharType="separate"/>
        </w:r>
        <w:r w:rsidR="009328A8">
          <w:rPr>
            <w:noProof/>
            <w:webHidden/>
          </w:rPr>
          <w:t>1</w:t>
        </w:r>
        <w:r w:rsidR="009328A8">
          <w:rPr>
            <w:noProof/>
            <w:webHidden/>
          </w:rPr>
          <w:fldChar w:fldCharType="end"/>
        </w:r>
      </w:hyperlink>
    </w:p>
    <w:p w14:paraId="0F793E73" w14:textId="77777777" w:rsidR="009328A8" w:rsidRDefault="00090A45" w:rsidP="009328A8">
      <w:pPr>
        <w:pStyle w:val="TOC2"/>
        <w:rPr>
          <w:rFonts w:asciiTheme="minorHAnsi" w:eastAsiaTheme="minorEastAsia" w:hAnsiTheme="minorHAnsi" w:cstheme="minorBidi"/>
          <w:noProof/>
          <w:sz w:val="22"/>
          <w:szCs w:val="22"/>
        </w:rPr>
      </w:pPr>
      <w:hyperlink w:anchor="_Toc443575540" w:history="1">
        <w:r w:rsidR="009328A8" w:rsidRPr="0060662D">
          <w:rPr>
            <w:rStyle w:val="Hyperlink"/>
            <w:noProof/>
          </w:rPr>
          <w:t>1.1.</w:t>
        </w:r>
        <w:r w:rsidR="009328A8">
          <w:rPr>
            <w:rFonts w:asciiTheme="minorHAnsi" w:eastAsiaTheme="minorEastAsia" w:hAnsiTheme="minorHAnsi" w:cstheme="minorBidi"/>
            <w:noProof/>
            <w:sz w:val="22"/>
            <w:szCs w:val="22"/>
          </w:rPr>
          <w:tab/>
        </w:r>
        <w:r w:rsidR="009328A8" w:rsidRPr="0060662D">
          <w:rPr>
            <w:rStyle w:val="Hyperlink"/>
            <w:noProof/>
          </w:rPr>
          <w:t>Purpose</w:t>
        </w:r>
        <w:r w:rsidR="009328A8">
          <w:rPr>
            <w:noProof/>
            <w:webHidden/>
          </w:rPr>
          <w:tab/>
        </w:r>
        <w:r w:rsidR="009328A8">
          <w:rPr>
            <w:noProof/>
            <w:webHidden/>
          </w:rPr>
          <w:fldChar w:fldCharType="begin"/>
        </w:r>
        <w:r w:rsidR="009328A8">
          <w:rPr>
            <w:noProof/>
            <w:webHidden/>
          </w:rPr>
          <w:instrText xml:space="preserve"> PAGEREF _Toc443575540 \h </w:instrText>
        </w:r>
        <w:r w:rsidR="009328A8">
          <w:rPr>
            <w:noProof/>
            <w:webHidden/>
          </w:rPr>
        </w:r>
        <w:r w:rsidR="009328A8">
          <w:rPr>
            <w:noProof/>
            <w:webHidden/>
          </w:rPr>
          <w:fldChar w:fldCharType="separate"/>
        </w:r>
        <w:r w:rsidR="009328A8">
          <w:rPr>
            <w:noProof/>
            <w:webHidden/>
          </w:rPr>
          <w:t>1</w:t>
        </w:r>
        <w:r w:rsidR="009328A8">
          <w:rPr>
            <w:noProof/>
            <w:webHidden/>
          </w:rPr>
          <w:fldChar w:fldCharType="end"/>
        </w:r>
      </w:hyperlink>
    </w:p>
    <w:p w14:paraId="395D76FA" w14:textId="77777777" w:rsidR="009328A8" w:rsidRDefault="00090A45" w:rsidP="009328A8">
      <w:pPr>
        <w:pStyle w:val="TOC2"/>
        <w:rPr>
          <w:rFonts w:asciiTheme="minorHAnsi" w:eastAsiaTheme="minorEastAsia" w:hAnsiTheme="minorHAnsi" w:cstheme="minorBidi"/>
          <w:noProof/>
          <w:sz w:val="22"/>
          <w:szCs w:val="22"/>
        </w:rPr>
      </w:pPr>
      <w:hyperlink w:anchor="_Toc443575541" w:history="1">
        <w:r w:rsidR="009328A8" w:rsidRPr="0060662D">
          <w:rPr>
            <w:rStyle w:val="Hyperlink"/>
            <w:noProof/>
          </w:rPr>
          <w:t>1.2.</w:t>
        </w:r>
        <w:r w:rsidR="009328A8">
          <w:rPr>
            <w:rFonts w:asciiTheme="minorHAnsi" w:eastAsiaTheme="minorEastAsia" w:hAnsiTheme="minorHAnsi" w:cstheme="minorBidi"/>
            <w:noProof/>
            <w:sz w:val="22"/>
            <w:szCs w:val="22"/>
          </w:rPr>
          <w:tab/>
        </w:r>
        <w:r w:rsidR="009328A8" w:rsidRPr="0060662D">
          <w:rPr>
            <w:rStyle w:val="Hyperlink"/>
            <w:noProof/>
          </w:rPr>
          <w:t>Scope</w:t>
        </w:r>
        <w:r w:rsidR="009328A8">
          <w:rPr>
            <w:noProof/>
            <w:webHidden/>
          </w:rPr>
          <w:tab/>
        </w:r>
        <w:r w:rsidR="009328A8">
          <w:rPr>
            <w:noProof/>
            <w:webHidden/>
          </w:rPr>
          <w:fldChar w:fldCharType="begin"/>
        </w:r>
        <w:r w:rsidR="009328A8">
          <w:rPr>
            <w:noProof/>
            <w:webHidden/>
          </w:rPr>
          <w:instrText xml:space="preserve"> PAGEREF _Toc443575541 \h </w:instrText>
        </w:r>
        <w:r w:rsidR="009328A8">
          <w:rPr>
            <w:noProof/>
            <w:webHidden/>
          </w:rPr>
        </w:r>
        <w:r w:rsidR="009328A8">
          <w:rPr>
            <w:noProof/>
            <w:webHidden/>
          </w:rPr>
          <w:fldChar w:fldCharType="separate"/>
        </w:r>
        <w:r w:rsidR="009328A8">
          <w:rPr>
            <w:noProof/>
            <w:webHidden/>
          </w:rPr>
          <w:t>1</w:t>
        </w:r>
        <w:r w:rsidR="009328A8">
          <w:rPr>
            <w:noProof/>
            <w:webHidden/>
          </w:rPr>
          <w:fldChar w:fldCharType="end"/>
        </w:r>
      </w:hyperlink>
    </w:p>
    <w:p w14:paraId="51AA2D4F" w14:textId="77777777" w:rsidR="009328A8" w:rsidRDefault="00090A45" w:rsidP="009328A8">
      <w:pPr>
        <w:pStyle w:val="TOC2"/>
        <w:rPr>
          <w:rFonts w:asciiTheme="minorHAnsi" w:eastAsiaTheme="minorEastAsia" w:hAnsiTheme="minorHAnsi" w:cstheme="minorBidi"/>
          <w:noProof/>
          <w:sz w:val="22"/>
          <w:szCs w:val="22"/>
        </w:rPr>
      </w:pPr>
      <w:hyperlink w:anchor="_Toc443575542" w:history="1">
        <w:r w:rsidR="009328A8" w:rsidRPr="0060662D">
          <w:rPr>
            <w:rStyle w:val="Hyperlink"/>
            <w:noProof/>
          </w:rPr>
          <w:t>1.3.</w:t>
        </w:r>
        <w:r w:rsidR="009328A8">
          <w:rPr>
            <w:rFonts w:asciiTheme="minorHAnsi" w:eastAsiaTheme="minorEastAsia" w:hAnsiTheme="minorHAnsi" w:cstheme="minorBidi"/>
            <w:noProof/>
            <w:sz w:val="22"/>
            <w:szCs w:val="22"/>
          </w:rPr>
          <w:tab/>
        </w:r>
        <w:r w:rsidR="009328A8" w:rsidRPr="0060662D">
          <w:rPr>
            <w:rStyle w:val="Hyperlink"/>
            <w:noProof/>
          </w:rPr>
          <w:t>References</w:t>
        </w:r>
        <w:r w:rsidR="009328A8">
          <w:rPr>
            <w:noProof/>
            <w:webHidden/>
          </w:rPr>
          <w:tab/>
        </w:r>
        <w:r w:rsidR="009328A8">
          <w:rPr>
            <w:noProof/>
            <w:webHidden/>
          </w:rPr>
          <w:fldChar w:fldCharType="begin"/>
        </w:r>
        <w:r w:rsidR="009328A8">
          <w:rPr>
            <w:noProof/>
            <w:webHidden/>
          </w:rPr>
          <w:instrText xml:space="preserve"> PAGEREF _Toc443575542 \h </w:instrText>
        </w:r>
        <w:r w:rsidR="009328A8">
          <w:rPr>
            <w:noProof/>
            <w:webHidden/>
          </w:rPr>
        </w:r>
        <w:r w:rsidR="009328A8">
          <w:rPr>
            <w:noProof/>
            <w:webHidden/>
          </w:rPr>
          <w:fldChar w:fldCharType="separate"/>
        </w:r>
        <w:r w:rsidR="009328A8">
          <w:rPr>
            <w:noProof/>
            <w:webHidden/>
          </w:rPr>
          <w:t>3</w:t>
        </w:r>
        <w:r w:rsidR="009328A8">
          <w:rPr>
            <w:noProof/>
            <w:webHidden/>
          </w:rPr>
          <w:fldChar w:fldCharType="end"/>
        </w:r>
      </w:hyperlink>
    </w:p>
    <w:p w14:paraId="08991D66" w14:textId="77777777" w:rsidR="009328A8" w:rsidRDefault="00090A45" w:rsidP="009328A8">
      <w:pPr>
        <w:pStyle w:val="TOC1"/>
        <w:rPr>
          <w:rFonts w:asciiTheme="minorHAnsi" w:eastAsiaTheme="minorEastAsia" w:hAnsiTheme="minorHAnsi" w:cstheme="minorBidi"/>
          <w:noProof/>
          <w:sz w:val="22"/>
          <w:szCs w:val="22"/>
        </w:rPr>
      </w:pPr>
      <w:hyperlink w:anchor="_Toc443575543" w:history="1">
        <w:r w:rsidR="009328A8" w:rsidRPr="0060662D">
          <w:rPr>
            <w:rStyle w:val="Hyperlink"/>
            <w:noProof/>
          </w:rPr>
          <w:t>2.</w:t>
        </w:r>
        <w:r w:rsidR="009328A8">
          <w:rPr>
            <w:rFonts w:asciiTheme="minorHAnsi" w:eastAsiaTheme="minorEastAsia" w:hAnsiTheme="minorHAnsi" w:cstheme="minorBidi"/>
            <w:noProof/>
            <w:sz w:val="22"/>
            <w:szCs w:val="22"/>
          </w:rPr>
          <w:tab/>
        </w:r>
        <w:r w:rsidR="009328A8" w:rsidRPr="0060662D">
          <w:rPr>
            <w:rStyle w:val="Hyperlink"/>
            <w:noProof/>
          </w:rPr>
          <w:t>Overall Description</w:t>
        </w:r>
        <w:r w:rsidR="009328A8">
          <w:rPr>
            <w:noProof/>
            <w:webHidden/>
          </w:rPr>
          <w:tab/>
        </w:r>
        <w:r w:rsidR="009328A8">
          <w:rPr>
            <w:noProof/>
            <w:webHidden/>
          </w:rPr>
          <w:fldChar w:fldCharType="begin"/>
        </w:r>
        <w:r w:rsidR="009328A8">
          <w:rPr>
            <w:noProof/>
            <w:webHidden/>
          </w:rPr>
          <w:instrText xml:space="preserve"> PAGEREF _Toc443575543 \h </w:instrText>
        </w:r>
        <w:r w:rsidR="009328A8">
          <w:rPr>
            <w:noProof/>
            <w:webHidden/>
          </w:rPr>
        </w:r>
        <w:r w:rsidR="009328A8">
          <w:rPr>
            <w:noProof/>
            <w:webHidden/>
          </w:rPr>
          <w:fldChar w:fldCharType="separate"/>
        </w:r>
        <w:r w:rsidR="009328A8">
          <w:rPr>
            <w:noProof/>
            <w:webHidden/>
          </w:rPr>
          <w:t>4</w:t>
        </w:r>
        <w:r w:rsidR="009328A8">
          <w:rPr>
            <w:noProof/>
            <w:webHidden/>
          </w:rPr>
          <w:fldChar w:fldCharType="end"/>
        </w:r>
      </w:hyperlink>
    </w:p>
    <w:p w14:paraId="75098288" w14:textId="77777777" w:rsidR="009328A8" w:rsidRDefault="00090A45" w:rsidP="009328A8">
      <w:pPr>
        <w:pStyle w:val="TOC2"/>
        <w:rPr>
          <w:rFonts w:asciiTheme="minorHAnsi" w:eastAsiaTheme="minorEastAsia" w:hAnsiTheme="minorHAnsi" w:cstheme="minorBidi"/>
          <w:noProof/>
          <w:sz w:val="22"/>
          <w:szCs w:val="22"/>
        </w:rPr>
      </w:pPr>
      <w:hyperlink w:anchor="_Toc443575544" w:history="1">
        <w:r w:rsidR="009328A8" w:rsidRPr="0060662D">
          <w:rPr>
            <w:rStyle w:val="Hyperlink"/>
            <w:noProof/>
          </w:rPr>
          <w:t>2.1.</w:t>
        </w:r>
        <w:r w:rsidR="009328A8">
          <w:rPr>
            <w:rFonts w:asciiTheme="minorHAnsi" w:eastAsiaTheme="minorEastAsia" w:hAnsiTheme="minorHAnsi" w:cstheme="minorBidi"/>
            <w:noProof/>
            <w:sz w:val="22"/>
            <w:szCs w:val="22"/>
          </w:rPr>
          <w:tab/>
        </w:r>
        <w:r w:rsidR="009328A8" w:rsidRPr="0060662D">
          <w:rPr>
            <w:rStyle w:val="Hyperlink"/>
            <w:noProof/>
          </w:rPr>
          <w:t>Accessibility Specifications</w:t>
        </w:r>
        <w:r w:rsidR="009328A8">
          <w:rPr>
            <w:noProof/>
            <w:webHidden/>
          </w:rPr>
          <w:tab/>
        </w:r>
        <w:r w:rsidR="009328A8">
          <w:rPr>
            <w:noProof/>
            <w:webHidden/>
          </w:rPr>
          <w:fldChar w:fldCharType="begin"/>
        </w:r>
        <w:r w:rsidR="009328A8">
          <w:rPr>
            <w:noProof/>
            <w:webHidden/>
          </w:rPr>
          <w:instrText xml:space="preserve"> PAGEREF _Toc443575544 \h </w:instrText>
        </w:r>
        <w:r w:rsidR="009328A8">
          <w:rPr>
            <w:noProof/>
            <w:webHidden/>
          </w:rPr>
        </w:r>
        <w:r w:rsidR="009328A8">
          <w:rPr>
            <w:noProof/>
            <w:webHidden/>
          </w:rPr>
          <w:fldChar w:fldCharType="separate"/>
        </w:r>
        <w:r w:rsidR="009328A8">
          <w:rPr>
            <w:noProof/>
            <w:webHidden/>
          </w:rPr>
          <w:t>4</w:t>
        </w:r>
        <w:r w:rsidR="009328A8">
          <w:rPr>
            <w:noProof/>
            <w:webHidden/>
          </w:rPr>
          <w:fldChar w:fldCharType="end"/>
        </w:r>
      </w:hyperlink>
    </w:p>
    <w:p w14:paraId="08E18941" w14:textId="77777777" w:rsidR="009328A8" w:rsidRDefault="00090A45" w:rsidP="009328A8">
      <w:pPr>
        <w:pStyle w:val="TOC2"/>
        <w:rPr>
          <w:rFonts w:asciiTheme="minorHAnsi" w:eastAsiaTheme="minorEastAsia" w:hAnsiTheme="minorHAnsi" w:cstheme="minorBidi"/>
          <w:noProof/>
          <w:sz w:val="22"/>
          <w:szCs w:val="22"/>
        </w:rPr>
      </w:pPr>
      <w:hyperlink w:anchor="_Toc443575545" w:history="1">
        <w:r w:rsidR="009328A8" w:rsidRPr="0060662D">
          <w:rPr>
            <w:rStyle w:val="Hyperlink"/>
            <w:noProof/>
          </w:rPr>
          <w:t>2.2.</w:t>
        </w:r>
        <w:r w:rsidR="009328A8">
          <w:rPr>
            <w:rFonts w:asciiTheme="minorHAnsi" w:eastAsiaTheme="minorEastAsia" w:hAnsiTheme="minorHAnsi" w:cstheme="minorBidi"/>
            <w:noProof/>
            <w:sz w:val="22"/>
            <w:szCs w:val="22"/>
          </w:rPr>
          <w:tab/>
        </w:r>
        <w:r w:rsidR="009328A8" w:rsidRPr="0060662D">
          <w:rPr>
            <w:rStyle w:val="Hyperlink"/>
            <w:noProof/>
          </w:rPr>
          <w:t>Business Rules Specification</w:t>
        </w:r>
        <w:r w:rsidR="009328A8">
          <w:rPr>
            <w:noProof/>
            <w:webHidden/>
          </w:rPr>
          <w:tab/>
        </w:r>
        <w:r w:rsidR="009328A8">
          <w:rPr>
            <w:noProof/>
            <w:webHidden/>
          </w:rPr>
          <w:fldChar w:fldCharType="begin"/>
        </w:r>
        <w:r w:rsidR="009328A8">
          <w:rPr>
            <w:noProof/>
            <w:webHidden/>
          </w:rPr>
          <w:instrText xml:space="preserve"> PAGEREF _Toc443575545 \h </w:instrText>
        </w:r>
        <w:r w:rsidR="009328A8">
          <w:rPr>
            <w:noProof/>
            <w:webHidden/>
          </w:rPr>
        </w:r>
        <w:r w:rsidR="009328A8">
          <w:rPr>
            <w:noProof/>
            <w:webHidden/>
          </w:rPr>
          <w:fldChar w:fldCharType="separate"/>
        </w:r>
        <w:r w:rsidR="009328A8">
          <w:rPr>
            <w:noProof/>
            <w:webHidden/>
          </w:rPr>
          <w:t>4</w:t>
        </w:r>
        <w:r w:rsidR="009328A8">
          <w:rPr>
            <w:noProof/>
            <w:webHidden/>
          </w:rPr>
          <w:fldChar w:fldCharType="end"/>
        </w:r>
      </w:hyperlink>
    </w:p>
    <w:p w14:paraId="4F5B4107" w14:textId="77777777" w:rsidR="009328A8" w:rsidRDefault="00090A45" w:rsidP="009328A8">
      <w:pPr>
        <w:pStyle w:val="TOC2"/>
        <w:rPr>
          <w:rFonts w:asciiTheme="minorHAnsi" w:eastAsiaTheme="minorEastAsia" w:hAnsiTheme="minorHAnsi" w:cstheme="minorBidi"/>
          <w:noProof/>
          <w:sz w:val="22"/>
          <w:szCs w:val="22"/>
        </w:rPr>
      </w:pPr>
      <w:hyperlink w:anchor="_Toc443575546" w:history="1">
        <w:r w:rsidR="009328A8" w:rsidRPr="0060662D">
          <w:rPr>
            <w:rStyle w:val="Hyperlink"/>
            <w:noProof/>
          </w:rPr>
          <w:t>2.3.</w:t>
        </w:r>
        <w:r w:rsidR="009328A8">
          <w:rPr>
            <w:rFonts w:asciiTheme="minorHAnsi" w:eastAsiaTheme="minorEastAsia" w:hAnsiTheme="minorHAnsi" w:cstheme="minorBidi"/>
            <w:noProof/>
            <w:sz w:val="22"/>
            <w:szCs w:val="22"/>
          </w:rPr>
          <w:tab/>
        </w:r>
        <w:r w:rsidR="009328A8" w:rsidRPr="0060662D">
          <w:rPr>
            <w:rStyle w:val="Hyperlink"/>
            <w:noProof/>
          </w:rPr>
          <w:t>Design Constraints Specification</w:t>
        </w:r>
        <w:r w:rsidR="009328A8">
          <w:rPr>
            <w:noProof/>
            <w:webHidden/>
          </w:rPr>
          <w:tab/>
        </w:r>
        <w:r w:rsidR="009328A8">
          <w:rPr>
            <w:noProof/>
            <w:webHidden/>
          </w:rPr>
          <w:fldChar w:fldCharType="begin"/>
        </w:r>
        <w:r w:rsidR="009328A8">
          <w:rPr>
            <w:noProof/>
            <w:webHidden/>
          </w:rPr>
          <w:instrText xml:space="preserve"> PAGEREF _Toc443575546 \h </w:instrText>
        </w:r>
        <w:r w:rsidR="009328A8">
          <w:rPr>
            <w:noProof/>
            <w:webHidden/>
          </w:rPr>
        </w:r>
        <w:r w:rsidR="009328A8">
          <w:rPr>
            <w:noProof/>
            <w:webHidden/>
          </w:rPr>
          <w:fldChar w:fldCharType="separate"/>
        </w:r>
        <w:r w:rsidR="009328A8">
          <w:rPr>
            <w:noProof/>
            <w:webHidden/>
          </w:rPr>
          <w:t>4</w:t>
        </w:r>
        <w:r w:rsidR="009328A8">
          <w:rPr>
            <w:noProof/>
            <w:webHidden/>
          </w:rPr>
          <w:fldChar w:fldCharType="end"/>
        </w:r>
      </w:hyperlink>
    </w:p>
    <w:p w14:paraId="7ADA8F24" w14:textId="77777777" w:rsidR="009328A8" w:rsidRDefault="00090A45" w:rsidP="009328A8">
      <w:pPr>
        <w:pStyle w:val="TOC2"/>
        <w:rPr>
          <w:rFonts w:asciiTheme="minorHAnsi" w:eastAsiaTheme="minorEastAsia" w:hAnsiTheme="minorHAnsi" w:cstheme="minorBidi"/>
          <w:noProof/>
          <w:sz w:val="22"/>
          <w:szCs w:val="22"/>
        </w:rPr>
      </w:pPr>
      <w:hyperlink w:anchor="_Toc443575547" w:history="1">
        <w:r w:rsidR="009328A8" w:rsidRPr="0060662D">
          <w:rPr>
            <w:rStyle w:val="Hyperlink"/>
            <w:noProof/>
          </w:rPr>
          <w:t>2.4.</w:t>
        </w:r>
        <w:r w:rsidR="009328A8">
          <w:rPr>
            <w:rFonts w:asciiTheme="minorHAnsi" w:eastAsiaTheme="minorEastAsia" w:hAnsiTheme="minorHAnsi" w:cstheme="minorBidi"/>
            <w:noProof/>
            <w:sz w:val="22"/>
            <w:szCs w:val="22"/>
          </w:rPr>
          <w:tab/>
        </w:r>
        <w:r w:rsidR="009328A8" w:rsidRPr="0060662D">
          <w:rPr>
            <w:rStyle w:val="Hyperlink"/>
            <w:noProof/>
          </w:rPr>
          <w:t>Disaster Recovery Specifications</w:t>
        </w:r>
        <w:r w:rsidR="009328A8">
          <w:rPr>
            <w:noProof/>
            <w:webHidden/>
          </w:rPr>
          <w:tab/>
        </w:r>
        <w:r w:rsidR="009328A8">
          <w:rPr>
            <w:noProof/>
            <w:webHidden/>
          </w:rPr>
          <w:fldChar w:fldCharType="begin"/>
        </w:r>
        <w:r w:rsidR="009328A8">
          <w:rPr>
            <w:noProof/>
            <w:webHidden/>
          </w:rPr>
          <w:instrText xml:space="preserve"> PAGEREF _Toc443575547 \h </w:instrText>
        </w:r>
        <w:r w:rsidR="009328A8">
          <w:rPr>
            <w:noProof/>
            <w:webHidden/>
          </w:rPr>
        </w:r>
        <w:r w:rsidR="009328A8">
          <w:rPr>
            <w:noProof/>
            <w:webHidden/>
          </w:rPr>
          <w:fldChar w:fldCharType="separate"/>
        </w:r>
        <w:r w:rsidR="009328A8">
          <w:rPr>
            <w:noProof/>
            <w:webHidden/>
          </w:rPr>
          <w:t>5</w:t>
        </w:r>
        <w:r w:rsidR="009328A8">
          <w:rPr>
            <w:noProof/>
            <w:webHidden/>
          </w:rPr>
          <w:fldChar w:fldCharType="end"/>
        </w:r>
      </w:hyperlink>
    </w:p>
    <w:p w14:paraId="2DB263F8" w14:textId="77777777" w:rsidR="009328A8" w:rsidRDefault="00090A45" w:rsidP="009328A8">
      <w:pPr>
        <w:pStyle w:val="TOC2"/>
        <w:rPr>
          <w:rFonts w:asciiTheme="minorHAnsi" w:eastAsiaTheme="minorEastAsia" w:hAnsiTheme="minorHAnsi" w:cstheme="minorBidi"/>
          <w:noProof/>
          <w:sz w:val="22"/>
          <w:szCs w:val="22"/>
        </w:rPr>
      </w:pPr>
      <w:hyperlink w:anchor="_Toc443575548" w:history="1">
        <w:r w:rsidR="009328A8" w:rsidRPr="0060662D">
          <w:rPr>
            <w:rStyle w:val="Hyperlink"/>
            <w:noProof/>
          </w:rPr>
          <w:t>2.5.</w:t>
        </w:r>
        <w:r w:rsidR="009328A8">
          <w:rPr>
            <w:rFonts w:asciiTheme="minorHAnsi" w:eastAsiaTheme="minorEastAsia" w:hAnsiTheme="minorHAnsi" w:cstheme="minorBidi"/>
            <w:noProof/>
            <w:sz w:val="22"/>
            <w:szCs w:val="22"/>
          </w:rPr>
          <w:tab/>
        </w:r>
        <w:r w:rsidR="009328A8" w:rsidRPr="0060662D">
          <w:rPr>
            <w:rStyle w:val="Hyperlink"/>
            <w:noProof/>
          </w:rPr>
          <w:t>Documentation Specifications</w:t>
        </w:r>
        <w:r w:rsidR="009328A8">
          <w:rPr>
            <w:noProof/>
            <w:webHidden/>
          </w:rPr>
          <w:tab/>
        </w:r>
        <w:r w:rsidR="009328A8">
          <w:rPr>
            <w:noProof/>
            <w:webHidden/>
          </w:rPr>
          <w:fldChar w:fldCharType="begin"/>
        </w:r>
        <w:r w:rsidR="009328A8">
          <w:rPr>
            <w:noProof/>
            <w:webHidden/>
          </w:rPr>
          <w:instrText xml:space="preserve"> PAGEREF _Toc443575548 \h </w:instrText>
        </w:r>
        <w:r w:rsidR="009328A8">
          <w:rPr>
            <w:noProof/>
            <w:webHidden/>
          </w:rPr>
        </w:r>
        <w:r w:rsidR="009328A8">
          <w:rPr>
            <w:noProof/>
            <w:webHidden/>
          </w:rPr>
          <w:fldChar w:fldCharType="separate"/>
        </w:r>
        <w:r w:rsidR="009328A8">
          <w:rPr>
            <w:noProof/>
            <w:webHidden/>
          </w:rPr>
          <w:t>7</w:t>
        </w:r>
        <w:r w:rsidR="009328A8">
          <w:rPr>
            <w:noProof/>
            <w:webHidden/>
          </w:rPr>
          <w:fldChar w:fldCharType="end"/>
        </w:r>
      </w:hyperlink>
    </w:p>
    <w:p w14:paraId="2FB1FFBB" w14:textId="77777777" w:rsidR="009328A8" w:rsidRDefault="00090A45" w:rsidP="009328A8">
      <w:pPr>
        <w:pStyle w:val="TOC1"/>
        <w:rPr>
          <w:rFonts w:asciiTheme="minorHAnsi" w:eastAsiaTheme="minorEastAsia" w:hAnsiTheme="minorHAnsi" w:cstheme="minorBidi"/>
          <w:noProof/>
          <w:sz w:val="22"/>
          <w:szCs w:val="22"/>
        </w:rPr>
      </w:pPr>
      <w:hyperlink w:anchor="_Toc443575549" w:history="1">
        <w:r w:rsidR="009328A8" w:rsidRPr="0060662D">
          <w:rPr>
            <w:rStyle w:val="Hyperlink"/>
            <w:noProof/>
          </w:rPr>
          <w:t>3.</w:t>
        </w:r>
        <w:r w:rsidR="009328A8">
          <w:rPr>
            <w:rFonts w:asciiTheme="minorHAnsi" w:eastAsiaTheme="minorEastAsia" w:hAnsiTheme="minorHAnsi" w:cstheme="minorBidi"/>
            <w:noProof/>
            <w:sz w:val="22"/>
            <w:szCs w:val="22"/>
          </w:rPr>
          <w:tab/>
        </w:r>
        <w:r w:rsidR="009328A8" w:rsidRPr="0060662D">
          <w:rPr>
            <w:rStyle w:val="Hyperlink"/>
            <w:noProof/>
          </w:rPr>
          <w:t>Functional Business Requirements</w:t>
        </w:r>
        <w:r w:rsidR="009328A8">
          <w:rPr>
            <w:noProof/>
            <w:webHidden/>
          </w:rPr>
          <w:tab/>
        </w:r>
        <w:r w:rsidR="009328A8">
          <w:rPr>
            <w:noProof/>
            <w:webHidden/>
          </w:rPr>
          <w:fldChar w:fldCharType="begin"/>
        </w:r>
        <w:r w:rsidR="009328A8">
          <w:rPr>
            <w:noProof/>
            <w:webHidden/>
          </w:rPr>
          <w:instrText xml:space="preserve"> PAGEREF _Toc443575549 \h </w:instrText>
        </w:r>
        <w:r w:rsidR="009328A8">
          <w:rPr>
            <w:noProof/>
            <w:webHidden/>
          </w:rPr>
        </w:r>
        <w:r w:rsidR="009328A8">
          <w:rPr>
            <w:noProof/>
            <w:webHidden/>
          </w:rPr>
          <w:fldChar w:fldCharType="separate"/>
        </w:r>
        <w:r w:rsidR="009328A8">
          <w:rPr>
            <w:noProof/>
            <w:webHidden/>
          </w:rPr>
          <w:t>9</w:t>
        </w:r>
        <w:r w:rsidR="009328A8">
          <w:rPr>
            <w:noProof/>
            <w:webHidden/>
          </w:rPr>
          <w:fldChar w:fldCharType="end"/>
        </w:r>
      </w:hyperlink>
    </w:p>
    <w:p w14:paraId="5AAC6C38" w14:textId="77777777" w:rsidR="009328A8" w:rsidRDefault="00090A45" w:rsidP="009328A8">
      <w:pPr>
        <w:pStyle w:val="TOC2"/>
        <w:rPr>
          <w:rFonts w:asciiTheme="minorHAnsi" w:eastAsiaTheme="minorEastAsia" w:hAnsiTheme="minorHAnsi" w:cstheme="minorBidi"/>
          <w:noProof/>
          <w:sz w:val="22"/>
          <w:szCs w:val="22"/>
        </w:rPr>
      </w:pPr>
      <w:hyperlink w:anchor="_Toc443575550" w:history="1">
        <w:r w:rsidR="009328A8" w:rsidRPr="0060662D">
          <w:rPr>
            <w:rStyle w:val="Hyperlink"/>
            <w:noProof/>
          </w:rPr>
          <w:t>3.1.</w:t>
        </w:r>
        <w:r w:rsidR="009328A8">
          <w:rPr>
            <w:rFonts w:asciiTheme="minorHAnsi" w:eastAsiaTheme="minorEastAsia" w:hAnsiTheme="minorHAnsi" w:cstheme="minorBidi"/>
            <w:noProof/>
            <w:sz w:val="22"/>
            <w:szCs w:val="22"/>
          </w:rPr>
          <w:tab/>
        </w:r>
        <w:r w:rsidR="009328A8" w:rsidRPr="0060662D">
          <w:rPr>
            <w:rStyle w:val="Hyperlink"/>
            <w:noProof/>
          </w:rPr>
          <w:t>Functional Specifications</w:t>
        </w:r>
        <w:r w:rsidR="009328A8">
          <w:rPr>
            <w:noProof/>
            <w:webHidden/>
          </w:rPr>
          <w:tab/>
        </w:r>
        <w:r w:rsidR="009328A8">
          <w:rPr>
            <w:noProof/>
            <w:webHidden/>
          </w:rPr>
          <w:fldChar w:fldCharType="begin"/>
        </w:r>
        <w:r w:rsidR="009328A8">
          <w:rPr>
            <w:noProof/>
            <w:webHidden/>
          </w:rPr>
          <w:instrText xml:space="preserve"> PAGEREF _Toc443575550 \h </w:instrText>
        </w:r>
        <w:r w:rsidR="009328A8">
          <w:rPr>
            <w:noProof/>
            <w:webHidden/>
          </w:rPr>
        </w:r>
        <w:r w:rsidR="009328A8">
          <w:rPr>
            <w:noProof/>
            <w:webHidden/>
          </w:rPr>
          <w:fldChar w:fldCharType="separate"/>
        </w:r>
        <w:r w:rsidR="009328A8">
          <w:rPr>
            <w:noProof/>
            <w:webHidden/>
          </w:rPr>
          <w:t>9</w:t>
        </w:r>
        <w:r w:rsidR="009328A8">
          <w:rPr>
            <w:noProof/>
            <w:webHidden/>
          </w:rPr>
          <w:fldChar w:fldCharType="end"/>
        </w:r>
      </w:hyperlink>
    </w:p>
    <w:p w14:paraId="23C07E88" w14:textId="77777777" w:rsidR="009328A8" w:rsidRDefault="00090A45">
      <w:pPr>
        <w:pStyle w:val="TOC3"/>
        <w:rPr>
          <w:rFonts w:asciiTheme="minorHAnsi" w:eastAsiaTheme="minorEastAsia" w:hAnsiTheme="minorHAnsi" w:cstheme="minorBidi"/>
          <w:noProof/>
          <w:color w:val="auto"/>
        </w:rPr>
      </w:pPr>
      <w:hyperlink w:anchor="_Toc443575551" w:history="1">
        <w:r w:rsidR="009328A8" w:rsidRPr="0060662D">
          <w:rPr>
            <w:rStyle w:val="Hyperlink"/>
            <w:noProof/>
          </w:rPr>
          <w:t>3.1.1.</w:t>
        </w:r>
        <w:r w:rsidR="009328A8">
          <w:rPr>
            <w:rFonts w:asciiTheme="minorHAnsi" w:eastAsiaTheme="minorEastAsia" w:hAnsiTheme="minorHAnsi" w:cstheme="minorBidi"/>
            <w:noProof/>
            <w:color w:val="auto"/>
          </w:rPr>
          <w:tab/>
        </w:r>
        <w:r w:rsidR="009328A8" w:rsidRPr="0060662D">
          <w:rPr>
            <w:rStyle w:val="Hyperlink"/>
            <w:noProof/>
          </w:rPr>
          <w:t>Adhere to Enterprise-Level Requirements</w:t>
        </w:r>
        <w:r w:rsidR="009328A8">
          <w:rPr>
            <w:noProof/>
            <w:webHidden/>
          </w:rPr>
          <w:tab/>
        </w:r>
        <w:r w:rsidR="009328A8">
          <w:rPr>
            <w:noProof/>
            <w:webHidden/>
          </w:rPr>
          <w:fldChar w:fldCharType="begin"/>
        </w:r>
        <w:r w:rsidR="009328A8">
          <w:rPr>
            <w:noProof/>
            <w:webHidden/>
          </w:rPr>
          <w:instrText xml:space="preserve"> PAGEREF _Toc443575551 \h </w:instrText>
        </w:r>
        <w:r w:rsidR="009328A8">
          <w:rPr>
            <w:noProof/>
            <w:webHidden/>
          </w:rPr>
        </w:r>
        <w:r w:rsidR="009328A8">
          <w:rPr>
            <w:noProof/>
            <w:webHidden/>
          </w:rPr>
          <w:fldChar w:fldCharType="separate"/>
        </w:r>
        <w:r w:rsidR="009328A8">
          <w:rPr>
            <w:noProof/>
            <w:webHidden/>
          </w:rPr>
          <w:t>10</w:t>
        </w:r>
        <w:r w:rsidR="009328A8">
          <w:rPr>
            <w:noProof/>
            <w:webHidden/>
          </w:rPr>
          <w:fldChar w:fldCharType="end"/>
        </w:r>
      </w:hyperlink>
    </w:p>
    <w:p w14:paraId="2AC2E73F" w14:textId="77777777" w:rsidR="009328A8" w:rsidRDefault="00090A45">
      <w:pPr>
        <w:pStyle w:val="TOC3"/>
        <w:rPr>
          <w:rFonts w:asciiTheme="minorHAnsi" w:eastAsiaTheme="minorEastAsia" w:hAnsiTheme="minorHAnsi" w:cstheme="minorBidi"/>
          <w:noProof/>
          <w:color w:val="auto"/>
        </w:rPr>
      </w:pPr>
      <w:hyperlink w:anchor="_Toc443575552" w:history="1">
        <w:r w:rsidR="009328A8" w:rsidRPr="0060662D">
          <w:rPr>
            <w:rStyle w:val="Hyperlink"/>
            <w:noProof/>
          </w:rPr>
          <w:t>3.1.2.</w:t>
        </w:r>
        <w:r w:rsidR="009328A8">
          <w:rPr>
            <w:rFonts w:asciiTheme="minorHAnsi" w:eastAsiaTheme="minorEastAsia" w:hAnsiTheme="minorHAnsi" w:cstheme="minorBidi"/>
            <w:noProof/>
            <w:color w:val="auto"/>
          </w:rPr>
          <w:tab/>
        </w:r>
        <w:r w:rsidR="009328A8" w:rsidRPr="0060662D">
          <w:rPr>
            <w:rStyle w:val="Hyperlink"/>
            <w:noProof/>
          </w:rPr>
          <w:t>Comply with Nationally Recognized Terminology for Inbound ePrescriptions</w:t>
        </w:r>
        <w:r w:rsidR="009328A8">
          <w:rPr>
            <w:noProof/>
            <w:webHidden/>
          </w:rPr>
          <w:tab/>
        </w:r>
        <w:r w:rsidR="009328A8">
          <w:rPr>
            <w:noProof/>
            <w:webHidden/>
          </w:rPr>
          <w:fldChar w:fldCharType="begin"/>
        </w:r>
        <w:r w:rsidR="009328A8">
          <w:rPr>
            <w:noProof/>
            <w:webHidden/>
          </w:rPr>
          <w:instrText xml:space="preserve"> PAGEREF _Toc443575552 \h </w:instrText>
        </w:r>
        <w:r w:rsidR="009328A8">
          <w:rPr>
            <w:noProof/>
            <w:webHidden/>
          </w:rPr>
        </w:r>
        <w:r w:rsidR="009328A8">
          <w:rPr>
            <w:noProof/>
            <w:webHidden/>
          </w:rPr>
          <w:fldChar w:fldCharType="separate"/>
        </w:r>
        <w:r w:rsidR="009328A8">
          <w:rPr>
            <w:noProof/>
            <w:webHidden/>
          </w:rPr>
          <w:t>10</w:t>
        </w:r>
        <w:r w:rsidR="009328A8">
          <w:rPr>
            <w:noProof/>
            <w:webHidden/>
          </w:rPr>
          <w:fldChar w:fldCharType="end"/>
        </w:r>
      </w:hyperlink>
    </w:p>
    <w:p w14:paraId="122E2C70" w14:textId="77777777" w:rsidR="009328A8" w:rsidRDefault="00090A45">
      <w:pPr>
        <w:pStyle w:val="TOC3"/>
        <w:rPr>
          <w:rFonts w:asciiTheme="minorHAnsi" w:eastAsiaTheme="minorEastAsia" w:hAnsiTheme="minorHAnsi" w:cstheme="minorBidi"/>
          <w:noProof/>
          <w:color w:val="auto"/>
        </w:rPr>
      </w:pPr>
      <w:hyperlink w:anchor="_Toc443575553" w:history="1">
        <w:r w:rsidR="009328A8" w:rsidRPr="0060662D">
          <w:rPr>
            <w:rStyle w:val="Hyperlink"/>
            <w:noProof/>
          </w:rPr>
          <w:t>3.1.3.</w:t>
        </w:r>
        <w:r w:rsidR="009328A8">
          <w:rPr>
            <w:rFonts w:asciiTheme="minorHAnsi" w:eastAsiaTheme="minorEastAsia" w:hAnsiTheme="minorHAnsi" w:cstheme="minorBidi"/>
            <w:noProof/>
            <w:color w:val="auto"/>
          </w:rPr>
          <w:tab/>
        </w:r>
        <w:r w:rsidR="009328A8" w:rsidRPr="0060662D">
          <w:rPr>
            <w:rStyle w:val="Hyperlink"/>
            <w:noProof/>
          </w:rPr>
          <w:t>Pre-Transmission of Inbound ePrescriptions</w:t>
        </w:r>
        <w:r w:rsidR="009328A8">
          <w:rPr>
            <w:noProof/>
            <w:webHidden/>
          </w:rPr>
          <w:tab/>
        </w:r>
        <w:r w:rsidR="009328A8">
          <w:rPr>
            <w:noProof/>
            <w:webHidden/>
          </w:rPr>
          <w:fldChar w:fldCharType="begin"/>
        </w:r>
        <w:r w:rsidR="009328A8">
          <w:rPr>
            <w:noProof/>
            <w:webHidden/>
          </w:rPr>
          <w:instrText xml:space="preserve"> PAGEREF _Toc443575553 \h </w:instrText>
        </w:r>
        <w:r w:rsidR="009328A8">
          <w:rPr>
            <w:noProof/>
            <w:webHidden/>
          </w:rPr>
        </w:r>
        <w:r w:rsidR="009328A8">
          <w:rPr>
            <w:noProof/>
            <w:webHidden/>
          </w:rPr>
          <w:fldChar w:fldCharType="separate"/>
        </w:r>
        <w:r w:rsidR="009328A8">
          <w:rPr>
            <w:noProof/>
            <w:webHidden/>
          </w:rPr>
          <w:t>12</w:t>
        </w:r>
        <w:r w:rsidR="009328A8">
          <w:rPr>
            <w:noProof/>
            <w:webHidden/>
          </w:rPr>
          <w:fldChar w:fldCharType="end"/>
        </w:r>
      </w:hyperlink>
    </w:p>
    <w:p w14:paraId="106B8248" w14:textId="77777777" w:rsidR="009328A8" w:rsidRDefault="00090A45">
      <w:pPr>
        <w:pStyle w:val="TOC3"/>
        <w:rPr>
          <w:rFonts w:asciiTheme="minorHAnsi" w:eastAsiaTheme="minorEastAsia" w:hAnsiTheme="minorHAnsi" w:cstheme="minorBidi"/>
          <w:noProof/>
          <w:color w:val="auto"/>
        </w:rPr>
      </w:pPr>
      <w:hyperlink w:anchor="_Toc443575554" w:history="1">
        <w:r w:rsidR="009328A8" w:rsidRPr="0060662D">
          <w:rPr>
            <w:rStyle w:val="Hyperlink"/>
            <w:noProof/>
          </w:rPr>
          <w:t>3.1.4.</w:t>
        </w:r>
        <w:r w:rsidR="009328A8">
          <w:rPr>
            <w:rFonts w:asciiTheme="minorHAnsi" w:eastAsiaTheme="minorEastAsia" w:hAnsiTheme="minorHAnsi" w:cstheme="minorBidi"/>
            <w:noProof/>
            <w:color w:val="auto"/>
          </w:rPr>
          <w:tab/>
        </w:r>
        <w:r w:rsidR="009328A8" w:rsidRPr="0060662D">
          <w:rPr>
            <w:rStyle w:val="Hyperlink"/>
            <w:noProof/>
          </w:rPr>
          <w:t>Receive and Hold Inbound ePrescriptions in a Storage area</w:t>
        </w:r>
        <w:r w:rsidR="009328A8">
          <w:rPr>
            <w:noProof/>
            <w:webHidden/>
          </w:rPr>
          <w:tab/>
        </w:r>
        <w:r w:rsidR="009328A8">
          <w:rPr>
            <w:noProof/>
            <w:webHidden/>
          </w:rPr>
          <w:fldChar w:fldCharType="begin"/>
        </w:r>
        <w:r w:rsidR="009328A8">
          <w:rPr>
            <w:noProof/>
            <w:webHidden/>
          </w:rPr>
          <w:instrText xml:space="preserve"> PAGEREF _Toc443575554 \h </w:instrText>
        </w:r>
        <w:r w:rsidR="009328A8">
          <w:rPr>
            <w:noProof/>
            <w:webHidden/>
          </w:rPr>
        </w:r>
        <w:r w:rsidR="009328A8">
          <w:rPr>
            <w:noProof/>
            <w:webHidden/>
          </w:rPr>
          <w:fldChar w:fldCharType="separate"/>
        </w:r>
        <w:r w:rsidR="009328A8">
          <w:rPr>
            <w:noProof/>
            <w:webHidden/>
          </w:rPr>
          <w:t>13</w:t>
        </w:r>
        <w:r w:rsidR="009328A8">
          <w:rPr>
            <w:noProof/>
            <w:webHidden/>
          </w:rPr>
          <w:fldChar w:fldCharType="end"/>
        </w:r>
      </w:hyperlink>
    </w:p>
    <w:p w14:paraId="0771C379" w14:textId="77777777" w:rsidR="009328A8" w:rsidRDefault="00090A45">
      <w:pPr>
        <w:pStyle w:val="TOC3"/>
        <w:rPr>
          <w:rFonts w:asciiTheme="minorHAnsi" w:eastAsiaTheme="minorEastAsia" w:hAnsiTheme="minorHAnsi" w:cstheme="minorBidi"/>
          <w:noProof/>
          <w:color w:val="auto"/>
        </w:rPr>
      </w:pPr>
      <w:hyperlink w:anchor="_Toc443575555" w:history="1">
        <w:r w:rsidR="009328A8" w:rsidRPr="0060662D">
          <w:rPr>
            <w:rStyle w:val="Hyperlink"/>
            <w:noProof/>
          </w:rPr>
          <w:t>3.1.5.</w:t>
        </w:r>
        <w:r w:rsidR="009328A8">
          <w:rPr>
            <w:rFonts w:asciiTheme="minorHAnsi" w:eastAsiaTheme="minorEastAsia" w:hAnsiTheme="minorHAnsi" w:cstheme="minorBidi"/>
            <w:noProof/>
            <w:color w:val="auto"/>
          </w:rPr>
          <w:tab/>
        </w:r>
        <w:r w:rsidR="009328A8" w:rsidRPr="0060662D">
          <w:rPr>
            <w:rStyle w:val="Hyperlink"/>
            <w:noProof/>
          </w:rPr>
          <w:t>Enable/Disable Inbound ePrescriptions</w:t>
        </w:r>
        <w:r w:rsidR="009328A8">
          <w:rPr>
            <w:noProof/>
            <w:webHidden/>
          </w:rPr>
          <w:tab/>
        </w:r>
        <w:r w:rsidR="009328A8">
          <w:rPr>
            <w:noProof/>
            <w:webHidden/>
          </w:rPr>
          <w:fldChar w:fldCharType="begin"/>
        </w:r>
        <w:r w:rsidR="009328A8">
          <w:rPr>
            <w:noProof/>
            <w:webHidden/>
          </w:rPr>
          <w:instrText xml:space="preserve"> PAGEREF _Toc443575555 \h </w:instrText>
        </w:r>
        <w:r w:rsidR="009328A8">
          <w:rPr>
            <w:noProof/>
            <w:webHidden/>
          </w:rPr>
        </w:r>
        <w:r w:rsidR="009328A8">
          <w:rPr>
            <w:noProof/>
            <w:webHidden/>
          </w:rPr>
          <w:fldChar w:fldCharType="separate"/>
        </w:r>
        <w:r w:rsidR="009328A8">
          <w:rPr>
            <w:noProof/>
            <w:webHidden/>
          </w:rPr>
          <w:t>14</w:t>
        </w:r>
        <w:r w:rsidR="009328A8">
          <w:rPr>
            <w:noProof/>
            <w:webHidden/>
          </w:rPr>
          <w:fldChar w:fldCharType="end"/>
        </w:r>
      </w:hyperlink>
    </w:p>
    <w:p w14:paraId="3264BF17" w14:textId="77777777" w:rsidR="009328A8" w:rsidRDefault="00090A45">
      <w:pPr>
        <w:pStyle w:val="TOC3"/>
        <w:rPr>
          <w:rFonts w:asciiTheme="minorHAnsi" w:eastAsiaTheme="minorEastAsia" w:hAnsiTheme="minorHAnsi" w:cstheme="minorBidi"/>
          <w:noProof/>
          <w:color w:val="auto"/>
        </w:rPr>
      </w:pPr>
      <w:hyperlink w:anchor="_Toc443575556" w:history="1">
        <w:r w:rsidR="009328A8" w:rsidRPr="0060662D">
          <w:rPr>
            <w:rStyle w:val="Hyperlink"/>
            <w:rFonts w:eastAsia="Calibri"/>
            <w:noProof/>
          </w:rPr>
          <w:t>3.1.6.</w:t>
        </w:r>
        <w:r w:rsidR="009328A8">
          <w:rPr>
            <w:rFonts w:asciiTheme="minorHAnsi" w:eastAsiaTheme="minorEastAsia" w:hAnsiTheme="minorHAnsi" w:cstheme="minorBidi"/>
            <w:noProof/>
            <w:color w:val="auto"/>
          </w:rPr>
          <w:tab/>
        </w:r>
        <w:r w:rsidR="009328A8" w:rsidRPr="0060662D">
          <w:rPr>
            <w:rStyle w:val="Hyperlink"/>
            <w:rFonts w:eastAsia="Calibri"/>
            <w:noProof/>
          </w:rPr>
          <w:t>Comply with NCPDP SCRIPT 10.6 Standards for Electronic Prior Authorization (ePA)</w:t>
        </w:r>
        <w:r w:rsidR="009328A8">
          <w:rPr>
            <w:noProof/>
            <w:webHidden/>
          </w:rPr>
          <w:tab/>
        </w:r>
        <w:r w:rsidR="009328A8">
          <w:rPr>
            <w:noProof/>
            <w:webHidden/>
          </w:rPr>
          <w:fldChar w:fldCharType="begin"/>
        </w:r>
        <w:r w:rsidR="009328A8">
          <w:rPr>
            <w:noProof/>
            <w:webHidden/>
          </w:rPr>
          <w:instrText xml:space="preserve"> PAGEREF _Toc443575556 \h </w:instrText>
        </w:r>
        <w:r w:rsidR="009328A8">
          <w:rPr>
            <w:noProof/>
            <w:webHidden/>
          </w:rPr>
        </w:r>
        <w:r w:rsidR="009328A8">
          <w:rPr>
            <w:noProof/>
            <w:webHidden/>
          </w:rPr>
          <w:fldChar w:fldCharType="separate"/>
        </w:r>
        <w:r w:rsidR="009328A8">
          <w:rPr>
            <w:noProof/>
            <w:webHidden/>
          </w:rPr>
          <w:t>17</w:t>
        </w:r>
        <w:r w:rsidR="009328A8">
          <w:rPr>
            <w:noProof/>
            <w:webHidden/>
          </w:rPr>
          <w:fldChar w:fldCharType="end"/>
        </w:r>
      </w:hyperlink>
    </w:p>
    <w:p w14:paraId="5E03AFCB" w14:textId="77777777" w:rsidR="009328A8" w:rsidRDefault="00090A45">
      <w:pPr>
        <w:pStyle w:val="TOC3"/>
        <w:rPr>
          <w:rFonts w:asciiTheme="minorHAnsi" w:eastAsiaTheme="minorEastAsia" w:hAnsiTheme="minorHAnsi" w:cstheme="minorBidi"/>
          <w:noProof/>
          <w:color w:val="auto"/>
        </w:rPr>
      </w:pPr>
      <w:hyperlink w:anchor="_Toc443575557" w:history="1">
        <w:r w:rsidR="009328A8" w:rsidRPr="0060662D">
          <w:rPr>
            <w:rStyle w:val="Hyperlink"/>
            <w:noProof/>
          </w:rPr>
          <w:t>3.1.7.</w:t>
        </w:r>
        <w:r w:rsidR="009328A8">
          <w:rPr>
            <w:rFonts w:asciiTheme="minorHAnsi" w:eastAsiaTheme="minorEastAsia" w:hAnsiTheme="minorHAnsi" w:cstheme="minorBidi"/>
            <w:noProof/>
            <w:color w:val="auto"/>
          </w:rPr>
          <w:tab/>
        </w:r>
        <w:r w:rsidR="009328A8" w:rsidRPr="0060662D">
          <w:rPr>
            <w:rStyle w:val="Hyperlink"/>
            <w:noProof/>
          </w:rPr>
          <w:t>Comply with NCPDP SCRIPT 10.6 Standard for Messages to and from External Provider</w:t>
        </w:r>
        <w:r w:rsidR="009328A8">
          <w:rPr>
            <w:noProof/>
            <w:webHidden/>
          </w:rPr>
          <w:tab/>
        </w:r>
        <w:r w:rsidR="009328A8">
          <w:rPr>
            <w:noProof/>
            <w:webHidden/>
          </w:rPr>
          <w:fldChar w:fldCharType="begin"/>
        </w:r>
        <w:r w:rsidR="009328A8">
          <w:rPr>
            <w:noProof/>
            <w:webHidden/>
          </w:rPr>
          <w:instrText xml:space="preserve"> PAGEREF _Toc443575557 \h </w:instrText>
        </w:r>
        <w:r w:rsidR="009328A8">
          <w:rPr>
            <w:noProof/>
            <w:webHidden/>
          </w:rPr>
        </w:r>
        <w:r w:rsidR="009328A8">
          <w:rPr>
            <w:noProof/>
            <w:webHidden/>
          </w:rPr>
          <w:fldChar w:fldCharType="separate"/>
        </w:r>
        <w:r w:rsidR="009328A8">
          <w:rPr>
            <w:noProof/>
            <w:webHidden/>
          </w:rPr>
          <w:t>19</w:t>
        </w:r>
        <w:r w:rsidR="009328A8">
          <w:rPr>
            <w:noProof/>
            <w:webHidden/>
          </w:rPr>
          <w:fldChar w:fldCharType="end"/>
        </w:r>
      </w:hyperlink>
    </w:p>
    <w:p w14:paraId="4E7BE1CD" w14:textId="77777777" w:rsidR="009328A8" w:rsidRDefault="00090A45">
      <w:pPr>
        <w:pStyle w:val="TOC3"/>
        <w:rPr>
          <w:rFonts w:asciiTheme="minorHAnsi" w:eastAsiaTheme="minorEastAsia" w:hAnsiTheme="minorHAnsi" w:cstheme="minorBidi"/>
          <w:noProof/>
          <w:color w:val="auto"/>
        </w:rPr>
      </w:pPr>
      <w:hyperlink w:anchor="_Toc443575558" w:history="1">
        <w:r w:rsidR="009328A8" w:rsidRPr="0060662D">
          <w:rPr>
            <w:rStyle w:val="Hyperlink"/>
            <w:noProof/>
          </w:rPr>
          <w:t>3.1.8.</w:t>
        </w:r>
        <w:r w:rsidR="009328A8">
          <w:rPr>
            <w:rFonts w:asciiTheme="minorHAnsi" w:eastAsiaTheme="minorEastAsia" w:hAnsiTheme="minorHAnsi" w:cstheme="minorBidi"/>
            <w:noProof/>
            <w:color w:val="auto"/>
          </w:rPr>
          <w:tab/>
        </w:r>
        <w:r w:rsidR="009328A8" w:rsidRPr="0060662D">
          <w:rPr>
            <w:rStyle w:val="Hyperlink"/>
            <w:noProof/>
          </w:rPr>
          <w:t>Comply with NCPDP SCRIPT 10.6 Standards for Alternative eRx Requirements</w:t>
        </w:r>
        <w:r w:rsidR="009328A8">
          <w:rPr>
            <w:noProof/>
            <w:webHidden/>
          </w:rPr>
          <w:tab/>
        </w:r>
        <w:r w:rsidR="009328A8">
          <w:rPr>
            <w:noProof/>
            <w:webHidden/>
          </w:rPr>
          <w:fldChar w:fldCharType="begin"/>
        </w:r>
        <w:r w:rsidR="009328A8">
          <w:rPr>
            <w:noProof/>
            <w:webHidden/>
          </w:rPr>
          <w:instrText xml:space="preserve"> PAGEREF _Toc443575558 \h </w:instrText>
        </w:r>
        <w:r w:rsidR="009328A8">
          <w:rPr>
            <w:noProof/>
            <w:webHidden/>
          </w:rPr>
        </w:r>
        <w:r w:rsidR="009328A8">
          <w:rPr>
            <w:noProof/>
            <w:webHidden/>
          </w:rPr>
          <w:fldChar w:fldCharType="separate"/>
        </w:r>
        <w:r w:rsidR="009328A8">
          <w:rPr>
            <w:noProof/>
            <w:webHidden/>
          </w:rPr>
          <w:t>20</w:t>
        </w:r>
        <w:r w:rsidR="009328A8">
          <w:rPr>
            <w:noProof/>
            <w:webHidden/>
          </w:rPr>
          <w:fldChar w:fldCharType="end"/>
        </w:r>
      </w:hyperlink>
    </w:p>
    <w:p w14:paraId="01925443" w14:textId="77777777" w:rsidR="009328A8" w:rsidRDefault="00090A45">
      <w:pPr>
        <w:pStyle w:val="TOC3"/>
        <w:rPr>
          <w:rFonts w:asciiTheme="minorHAnsi" w:eastAsiaTheme="minorEastAsia" w:hAnsiTheme="minorHAnsi" w:cstheme="minorBidi"/>
          <w:noProof/>
          <w:color w:val="auto"/>
        </w:rPr>
      </w:pPr>
      <w:hyperlink w:anchor="_Toc443575559" w:history="1">
        <w:r w:rsidR="009328A8" w:rsidRPr="0060662D">
          <w:rPr>
            <w:rStyle w:val="Hyperlink"/>
            <w:noProof/>
          </w:rPr>
          <w:t>3.1.9.</w:t>
        </w:r>
        <w:r w:rsidR="009328A8">
          <w:rPr>
            <w:rFonts w:asciiTheme="minorHAnsi" w:eastAsiaTheme="minorEastAsia" w:hAnsiTheme="minorHAnsi" w:cstheme="minorBidi"/>
            <w:noProof/>
            <w:color w:val="auto"/>
          </w:rPr>
          <w:tab/>
        </w:r>
        <w:r w:rsidR="009328A8" w:rsidRPr="0060662D">
          <w:rPr>
            <w:rStyle w:val="Hyperlink"/>
            <w:noProof/>
          </w:rPr>
          <w:t>Process Inbound eRxs from External Providers Separately from eRxs from within VA</w:t>
        </w:r>
        <w:r w:rsidR="009328A8">
          <w:rPr>
            <w:noProof/>
            <w:webHidden/>
          </w:rPr>
          <w:tab/>
        </w:r>
        <w:r w:rsidR="009328A8">
          <w:rPr>
            <w:noProof/>
            <w:webHidden/>
          </w:rPr>
          <w:fldChar w:fldCharType="begin"/>
        </w:r>
        <w:r w:rsidR="009328A8">
          <w:rPr>
            <w:noProof/>
            <w:webHidden/>
          </w:rPr>
          <w:instrText xml:space="preserve"> PAGEREF _Toc443575559 \h </w:instrText>
        </w:r>
        <w:r w:rsidR="009328A8">
          <w:rPr>
            <w:noProof/>
            <w:webHidden/>
          </w:rPr>
        </w:r>
        <w:r w:rsidR="009328A8">
          <w:rPr>
            <w:noProof/>
            <w:webHidden/>
          </w:rPr>
          <w:fldChar w:fldCharType="separate"/>
        </w:r>
        <w:r w:rsidR="009328A8">
          <w:rPr>
            <w:noProof/>
            <w:webHidden/>
          </w:rPr>
          <w:t>27</w:t>
        </w:r>
        <w:r w:rsidR="009328A8">
          <w:rPr>
            <w:noProof/>
            <w:webHidden/>
          </w:rPr>
          <w:fldChar w:fldCharType="end"/>
        </w:r>
      </w:hyperlink>
    </w:p>
    <w:p w14:paraId="65B73932" w14:textId="77777777" w:rsidR="009328A8" w:rsidRDefault="00090A45">
      <w:pPr>
        <w:pStyle w:val="TOC3"/>
        <w:rPr>
          <w:rFonts w:asciiTheme="minorHAnsi" w:eastAsiaTheme="minorEastAsia" w:hAnsiTheme="minorHAnsi" w:cstheme="minorBidi"/>
          <w:noProof/>
          <w:color w:val="auto"/>
        </w:rPr>
      </w:pPr>
      <w:hyperlink w:anchor="_Toc443575560" w:history="1">
        <w:r w:rsidR="009328A8" w:rsidRPr="0060662D">
          <w:rPr>
            <w:rStyle w:val="Hyperlink"/>
            <w:noProof/>
          </w:rPr>
          <w:t>3.1.10.</w:t>
        </w:r>
        <w:r w:rsidR="009328A8">
          <w:rPr>
            <w:rFonts w:asciiTheme="minorHAnsi" w:eastAsiaTheme="minorEastAsia" w:hAnsiTheme="minorHAnsi" w:cstheme="minorBidi"/>
            <w:noProof/>
            <w:color w:val="auto"/>
          </w:rPr>
          <w:tab/>
        </w:r>
        <w:r w:rsidR="009328A8" w:rsidRPr="0060662D">
          <w:rPr>
            <w:rStyle w:val="Hyperlink"/>
            <w:noProof/>
          </w:rPr>
          <w:t>Update eRx Status at Pre-Defined Intervals for External Providers</w:t>
        </w:r>
        <w:r w:rsidR="009328A8">
          <w:rPr>
            <w:noProof/>
            <w:webHidden/>
          </w:rPr>
          <w:tab/>
        </w:r>
        <w:r w:rsidR="009328A8">
          <w:rPr>
            <w:noProof/>
            <w:webHidden/>
          </w:rPr>
          <w:fldChar w:fldCharType="begin"/>
        </w:r>
        <w:r w:rsidR="009328A8">
          <w:rPr>
            <w:noProof/>
            <w:webHidden/>
          </w:rPr>
          <w:instrText xml:space="preserve"> PAGEREF _Toc443575560 \h </w:instrText>
        </w:r>
        <w:r w:rsidR="009328A8">
          <w:rPr>
            <w:noProof/>
            <w:webHidden/>
          </w:rPr>
        </w:r>
        <w:r w:rsidR="009328A8">
          <w:rPr>
            <w:noProof/>
            <w:webHidden/>
          </w:rPr>
          <w:fldChar w:fldCharType="separate"/>
        </w:r>
        <w:r w:rsidR="009328A8">
          <w:rPr>
            <w:noProof/>
            <w:webHidden/>
          </w:rPr>
          <w:t>27</w:t>
        </w:r>
        <w:r w:rsidR="009328A8">
          <w:rPr>
            <w:noProof/>
            <w:webHidden/>
          </w:rPr>
          <w:fldChar w:fldCharType="end"/>
        </w:r>
      </w:hyperlink>
    </w:p>
    <w:p w14:paraId="411A2F79" w14:textId="77777777" w:rsidR="009328A8" w:rsidRDefault="00090A45">
      <w:pPr>
        <w:pStyle w:val="TOC3"/>
        <w:rPr>
          <w:rFonts w:asciiTheme="minorHAnsi" w:eastAsiaTheme="minorEastAsia" w:hAnsiTheme="minorHAnsi" w:cstheme="minorBidi"/>
          <w:noProof/>
          <w:color w:val="auto"/>
        </w:rPr>
      </w:pPr>
      <w:hyperlink w:anchor="_Toc443575561" w:history="1">
        <w:r w:rsidR="009328A8" w:rsidRPr="0060662D">
          <w:rPr>
            <w:rStyle w:val="Hyperlink"/>
            <w:noProof/>
          </w:rPr>
          <w:t>3.1.11.</w:t>
        </w:r>
        <w:r w:rsidR="009328A8">
          <w:rPr>
            <w:rFonts w:asciiTheme="minorHAnsi" w:eastAsiaTheme="minorEastAsia" w:hAnsiTheme="minorHAnsi" w:cstheme="minorBidi"/>
            <w:noProof/>
            <w:color w:val="auto"/>
          </w:rPr>
          <w:tab/>
        </w:r>
        <w:r w:rsidR="009328A8" w:rsidRPr="0060662D">
          <w:rPr>
            <w:rStyle w:val="Hyperlink"/>
            <w:noProof/>
          </w:rPr>
          <w:t>Auto-Notify External Provider of eRx Errors</w:t>
        </w:r>
        <w:r w:rsidR="009328A8">
          <w:rPr>
            <w:noProof/>
            <w:webHidden/>
          </w:rPr>
          <w:tab/>
        </w:r>
        <w:r w:rsidR="009328A8">
          <w:rPr>
            <w:noProof/>
            <w:webHidden/>
          </w:rPr>
          <w:fldChar w:fldCharType="begin"/>
        </w:r>
        <w:r w:rsidR="009328A8">
          <w:rPr>
            <w:noProof/>
            <w:webHidden/>
          </w:rPr>
          <w:instrText xml:space="preserve"> PAGEREF _Toc443575561 \h </w:instrText>
        </w:r>
        <w:r w:rsidR="009328A8">
          <w:rPr>
            <w:noProof/>
            <w:webHidden/>
          </w:rPr>
        </w:r>
        <w:r w:rsidR="009328A8">
          <w:rPr>
            <w:noProof/>
            <w:webHidden/>
          </w:rPr>
          <w:fldChar w:fldCharType="separate"/>
        </w:r>
        <w:r w:rsidR="009328A8">
          <w:rPr>
            <w:noProof/>
            <w:webHidden/>
          </w:rPr>
          <w:t>28</w:t>
        </w:r>
        <w:r w:rsidR="009328A8">
          <w:rPr>
            <w:noProof/>
            <w:webHidden/>
          </w:rPr>
          <w:fldChar w:fldCharType="end"/>
        </w:r>
      </w:hyperlink>
    </w:p>
    <w:p w14:paraId="249C0103" w14:textId="77777777" w:rsidR="009328A8" w:rsidRDefault="00090A45">
      <w:pPr>
        <w:pStyle w:val="TOC3"/>
        <w:rPr>
          <w:rFonts w:asciiTheme="minorHAnsi" w:eastAsiaTheme="minorEastAsia" w:hAnsiTheme="minorHAnsi" w:cstheme="minorBidi"/>
          <w:noProof/>
          <w:color w:val="auto"/>
        </w:rPr>
      </w:pPr>
      <w:hyperlink w:anchor="_Toc443575562" w:history="1">
        <w:r w:rsidR="009328A8" w:rsidRPr="0060662D">
          <w:rPr>
            <w:rStyle w:val="Hyperlink"/>
            <w:noProof/>
          </w:rPr>
          <w:t>3.1.12.</w:t>
        </w:r>
        <w:r w:rsidR="009328A8">
          <w:rPr>
            <w:rFonts w:asciiTheme="minorHAnsi" w:eastAsiaTheme="minorEastAsia" w:hAnsiTheme="minorHAnsi" w:cstheme="minorBidi"/>
            <w:noProof/>
            <w:color w:val="auto"/>
          </w:rPr>
          <w:tab/>
        </w:r>
        <w:r w:rsidR="009328A8" w:rsidRPr="0060662D">
          <w:rPr>
            <w:rStyle w:val="Hyperlink"/>
            <w:noProof/>
          </w:rPr>
          <w:t>Auto-Matching – System Checks for Patient, Provider, and Drug</w:t>
        </w:r>
        <w:r w:rsidR="009328A8">
          <w:rPr>
            <w:noProof/>
            <w:webHidden/>
          </w:rPr>
          <w:tab/>
        </w:r>
        <w:r w:rsidR="009328A8">
          <w:rPr>
            <w:noProof/>
            <w:webHidden/>
          </w:rPr>
          <w:fldChar w:fldCharType="begin"/>
        </w:r>
        <w:r w:rsidR="009328A8">
          <w:rPr>
            <w:noProof/>
            <w:webHidden/>
          </w:rPr>
          <w:instrText xml:space="preserve"> PAGEREF _Toc443575562 \h </w:instrText>
        </w:r>
        <w:r w:rsidR="009328A8">
          <w:rPr>
            <w:noProof/>
            <w:webHidden/>
          </w:rPr>
        </w:r>
        <w:r w:rsidR="009328A8">
          <w:rPr>
            <w:noProof/>
            <w:webHidden/>
          </w:rPr>
          <w:fldChar w:fldCharType="separate"/>
        </w:r>
        <w:r w:rsidR="009328A8">
          <w:rPr>
            <w:noProof/>
            <w:webHidden/>
          </w:rPr>
          <w:t>29</w:t>
        </w:r>
        <w:r w:rsidR="009328A8">
          <w:rPr>
            <w:noProof/>
            <w:webHidden/>
          </w:rPr>
          <w:fldChar w:fldCharType="end"/>
        </w:r>
      </w:hyperlink>
    </w:p>
    <w:p w14:paraId="0FDF9195" w14:textId="77777777" w:rsidR="009328A8" w:rsidRDefault="00090A45">
      <w:pPr>
        <w:pStyle w:val="TOC3"/>
        <w:rPr>
          <w:rFonts w:asciiTheme="minorHAnsi" w:eastAsiaTheme="minorEastAsia" w:hAnsiTheme="minorHAnsi" w:cstheme="minorBidi"/>
          <w:noProof/>
          <w:color w:val="auto"/>
        </w:rPr>
      </w:pPr>
      <w:hyperlink w:anchor="_Toc443575563" w:history="1">
        <w:r w:rsidR="009328A8" w:rsidRPr="0060662D">
          <w:rPr>
            <w:rStyle w:val="Hyperlink"/>
            <w:noProof/>
          </w:rPr>
          <w:t>3.1.13.</w:t>
        </w:r>
        <w:r w:rsidR="009328A8">
          <w:rPr>
            <w:rFonts w:asciiTheme="minorHAnsi" w:eastAsiaTheme="minorEastAsia" w:hAnsiTheme="minorHAnsi" w:cstheme="minorBidi"/>
            <w:noProof/>
            <w:color w:val="auto"/>
          </w:rPr>
          <w:tab/>
        </w:r>
        <w:r w:rsidR="009328A8" w:rsidRPr="0060662D">
          <w:rPr>
            <w:rStyle w:val="Hyperlink"/>
            <w:noProof/>
          </w:rPr>
          <w:t>Manually Confirming - Moving eRxs to VistA OP Holding Queue – Pending for Processing</w:t>
        </w:r>
        <w:r w:rsidR="009328A8">
          <w:rPr>
            <w:noProof/>
            <w:webHidden/>
          </w:rPr>
          <w:tab/>
        </w:r>
        <w:r w:rsidR="009328A8">
          <w:rPr>
            <w:noProof/>
            <w:webHidden/>
          </w:rPr>
          <w:fldChar w:fldCharType="begin"/>
        </w:r>
        <w:r w:rsidR="009328A8">
          <w:rPr>
            <w:noProof/>
            <w:webHidden/>
          </w:rPr>
          <w:instrText xml:space="preserve"> PAGEREF _Toc443575563 \h </w:instrText>
        </w:r>
        <w:r w:rsidR="009328A8">
          <w:rPr>
            <w:noProof/>
            <w:webHidden/>
          </w:rPr>
        </w:r>
        <w:r w:rsidR="009328A8">
          <w:rPr>
            <w:noProof/>
            <w:webHidden/>
          </w:rPr>
          <w:fldChar w:fldCharType="separate"/>
        </w:r>
        <w:r w:rsidR="009328A8">
          <w:rPr>
            <w:noProof/>
            <w:webHidden/>
          </w:rPr>
          <w:t>36</w:t>
        </w:r>
        <w:r w:rsidR="009328A8">
          <w:rPr>
            <w:noProof/>
            <w:webHidden/>
          </w:rPr>
          <w:fldChar w:fldCharType="end"/>
        </w:r>
      </w:hyperlink>
    </w:p>
    <w:p w14:paraId="0EE0AB2B" w14:textId="77777777" w:rsidR="009328A8" w:rsidRDefault="00090A45">
      <w:pPr>
        <w:pStyle w:val="TOC3"/>
        <w:rPr>
          <w:rFonts w:asciiTheme="minorHAnsi" w:eastAsiaTheme="minorEastAsia" w:hAnsiTheme="minorHAnsi" w:cstheme="minorBidi"/>
          <w:noProof/>
          <w:color w:val="auto"/>
        </w:rPr>
      </w:pPr>
      <w:hyperlink w:anchor="_Toc443575564" w:history="1">
        <w:r w:rsidR="009328A8" w:rsidRPr="0060662D">
          <w:rPr>
            <w:rStyle w:val="Hyperlink"/>
            <w:noProof/>
          </w:rPr>
          <w:t>3.1.14.</w:t>
        </w:r>
        <w:r w:rsidR="009328A8">
          <w:rPr>
            <w:rFonts w:asciiTheme="minorHAnsi" w:eastAsiaTheme="minorEastAsia" w:hAnsiTheme="minorHAnsi" w:cstheme="minorBidi"/>
            <w:noProof/>
            <w:color w:val="auto"/>
          </w:rPr>
          <w:tab/>
        </w:r>
        <w:r w:rsidR="009328A8" w:rsidRPr="0060662D">
          <w:rPr>
            <w:rStyle w:val="Hyperlink"/>
            <w:noProof/>
          </w:rPr>
          <w:t>Manual Validation -- Resolving eRxs in VistA OP Error Holding Queue</w:t>
        </w:r>
        <w:r w:rsidR="009328A8">
          <w:rPr>
            <w:noProof/>
            <w:webHidden/>
          </w:rPr>
          <w:tab/>
        </w:r>
        <w:r w:rsidR="009328A8">
          <w:rPr>
            <w:noProof/>
            <w:webHidden/>
          </w:rPr>
          <w:fldChar w:fldCharType="begin"/>
        </w:r>
        <w:r w:rsidR="009328A8">
          <w:rPr>
            <w:noProof/>
            <w:webHidden/>
          </w:rPr>
          <w:instrText xml:space="preserve"> PAGEREF _Toc443575564 \h </w:instrText>
        </w:r>
        <w:r w:rsidR="009328A8">
          <w:rPr>
            <w:noProof/>
            <w:webHidden/>
          </w:rPr>
        </w:r>
        <w:r w:rsidR="009328A8">
          <w:rPr>
            <w:noProof/>
            <w:webHidden/>
          </w:rPr>
          <w:fldChar w:fldCharType="separate"/>
        </w:r>
        <w:r w:rsidR="009328A8">
          <w:rPr>
            <w:noProof/>
            <w:webHidden/>
          </w:rPr>
          <w:t>39</w:t>
        </w:r>
        <w:r w:rsidR="009328A8">
          <w:rPr>
            <w:noProof/>
            <w:webHidden/>
          </w:rPr>
          <w:fldChar w:fldCharType="end"/>
        </w:r>
      </w:hyperlink>
    </w:p>
    <w:p w14:paraId="5C134046" w14:textId="77777777" w:rsidR="009328A8" w:rsidRDefault="00090A45">
      <w:pPr>
        <w:pStyle w:val="TOC3"/>
        <w:rPr>
          <w:rFonts w:asciiTheme="minorHAnsi" w:eastAsiaTheme="minorEastAsia" w:hAnsiTheme="minorHAnsi" w:cstheme="minorBidi"/>
          <w:noProof/>
          <w:color w:val="auto"/>
        </w:rPr>
      </w:pPr>
      <w:hyperlink w:anchor="_Toc443575565" w:history="1">
        <w:r w:rsidR="009328A8" w:rsidRPr="0060662D">
          <w:rPr>
            <w:rStyle w:val="Hyperlink"/>
            <w:noProof/>
          </w:rPr>
          <w:t>3.1.15.</w:t>
        </w:r>
        <w:r w:rsidR="009328A8">
          <w:rPr>
            <w:rFonts w:asciiTheme="minorHAnsi" w:eastAsiaTheme="minorEastAsia" w:hAnsiTheme="minorHAnsi" w:cstheme="minorBidi"/>
            <w:noProof/>
            <w:color w:val="auto"/>
          </w:rPr>
          <w:tab/>
        </w:r>
        <w:r w:rsidR="009328A8" w:rsidRPr="0060662D">
          <w:rPr>
            <w:rStyle w:val="Hyperlink"/>
            <w:noProof/>
          </w:rPr>
          <w:t>VistA OP Holding Queue Functionality</w:t>
        </w:r>
        <w:r w:rsidR="009328A8">
          <w:rPr>
            <w:noProof/>
            <w:webHidden/>
          </w:rPr>
          <w:tab/>
        </w:r>
        <w:r w:rsidR="009328A8">
          <w:rPr>
            <w:noProof/>
            <w:webHidden/>
          </w:rPr>
          <w:fldChar w:fldCharType="begin"/>
        </w:r>
        <w:r w:rsidR="009328A8">
          <w:rPr>
            <w:noProof/>
            <w:webHidden/>
          </w:rPr>
          <w:instrText xml:space="preserve"> PAGEREF _Toc443575565 \h </w:instrText>
        </w:r>
        <w:r w:rsidR="009328A8">
          <w:rPr>
            <w:noProof/>
            <w:webHidden/>
          </w:rPr>
        </w:r>
        <w:r w:rsidR="009328A8">
          <w:rPr>
            <w:noProof/>
            <w:webHidden/>
          </w:rPr>
          <w:fldChar w:fldCharType="separate"/>
        </w:r>
        <w:r w:rsidR="009328A8">
          <w:rPr>
            <w:noProof/>
            <w:webHidden/>
          </w:rPr>
          <w:t>47</w:t>
        </w:r>
        <w:r w:rsidR="009328A8">
          <w:rPr>
            <w:noProof/>
            <w:webHidden/>
          </w:rPr>
          <w:fldChar w:fldCharType="end"/>
        </w:r>
      </w:hyperlink>
    </w:p>
    <w:p w14:paraId="6995AB59" w14:textId="77777777" w:rsidR="009328A8" w:rsidRDefault="00090A45">
      <w:pPr>
        <w:pStyle w:val="TOC3"/>
        <w:rPr>
          <w:rFonts w:asciiTheme="minorHAnsi" w:eastAsiaTheme="minorEastAsia" w:hAnsiTheme="minorHAnsi" w:cstheme="minorBidi"/>
          <w:noProof/>
          <w:color w:val="auto"/>
        </w:rPr>
      </w:pPr>
      <w:hyperlink w:anchor="_Toc443575566" w:history="1">
        <w:r w:rsidR="009328A8" w:rsidRPr="0060662D">
          <w:rPr>
            <w:rStyle w:val="Hyperlink"/>
            <w:noProof/>
          </w:rPr>
          <w:t>3.1.16.</w:t>
        </w:r>
        <w:r w:rsidR="009328A8">
          <w:rPr>
            <w:rFonts w:asciiTheme="minorHAnsi" w:eastAsiaTheme="minorEastAsia" w:hAnsiTheme="minorHAnsi" w:cstheme="minorBidi"/>
            <w:noProof/>
            <w:color w:val="auto"/>
          </w:rPr>
          <w:tab/>
        </w:r>
        <w:r w:rsidR="009328A8" w:rsidRPr="0060662D">
          <w:rPr>
            <w:rStyle w:val="Hyperlink"/>
            <w:noProof/>
          </w:rPr>
          <w:t>Processing eRxs from VistA OP Pending or Error Holding Queue and Advancing to Ready to Dispense Status</w:t>
        </w:r>
        <w:r w:rsidR="009328A8">
          <w:rPr>
            <w:noProof/>
            <w:webHidden/>
          </w:rPr>
          <w:tab/>
        </w:r>
        <w:r w:rsidR="009328A8">
          <w:rPr>
            <w:noProof/>
            <w:webHidden/>
          </w:rPr>
          <w:fldChar w:fldCharType="begin"/>
        </w:r>
        <w:r w:rsidR="009328A8">
          <w:rPr>
            <w:noProof/>
            <w:webHidden/>
          </w:rPr>
          <w:instrText xml:space="preserve"> PAGEREF _Toc443575566 \h </w:instrText>
        </w:r>
        <w:r w:rsidR="009328A8">
          <w:rPr>
            <w:noProof/>
            <w:webHidden/>
          </w:rPr>
        </w:r>
        <w:r w:rsidR="009328A8">
          <w:rPr>
            <w:noProof/>
            <w:webHidden/>
          </w:rPr>
          <w:fldChar w:fldCharType="separate"/>
        </w:r>
        <w:r w:rsidR="009328A8">
          <w:rPr>
            <w:noProof/>
            <w:webHidden/>
          </w:rPr>
          <w:t>51</w:t>
        </w:r>
        <w:r w:rsidR="009328A8">
          <w:rPr>
            <w:noProof/>
            <w:webHidden/>
          </w:rPr>
          <w:fldChar w:fldCharType="end"/>
        </w:r>
      </w:hyperlink>
    </w:p>
    <w:p w14:paraId="2DDB6115" w14:textId="77777777" w:rsidR="009328A8" w:rsidRDefault="00090A45">
      <w:pPr>
        <w:pStyle w:val="TOC3"/>
        <w:rPr>
          <w:rFonts w:asciiTheme="minorHAnsi" w:eastAsiaTheme="minorEastAsia" w:hAnsiTheme="minorHAnsi" w:cstheme="minorBidi"/>
          <w:noProof/>
          <w:color w:val="auto"/>
        </w:rPr>
      </w:pPr>
      <w:hyperlink w:anchor="_Toc443575567" w:history="1">
        <w:r w:rsidR="009328A8" w:rsidRPr="0060662D">
          <w:rPr>
            <w:rStyle w:val="Hyperlink"/>
            <w:noProof/>
          </w:rPr>
          <w:t>3.1.17.</w:t>
        </w:r>
        <w:r w:rsidR="009328A8">
          <w:rPr>
            <w:rFonts w:asciiTheme="minorHAnsi" w:eastAsiaTheme="minorEastAsia" w:hAnsiTheme="minorHAnsi" w:cstheme="minorBidi"/>
            <w:noProof/>
            <w:color w:val="auto"/>
          </w:rPr>
          <w:tab/>
        </w:r>
        <w:r w:rsidR="009328A8" w:rsidRPr="0060662D">
          <w:rPr>
            <w:rStyle w:val="Hyperlink"/>
            <w:noProof/>
          </w:rPr>
          <w:t>Provide the ability to Track and Audit inbound eRxs from External Providers</w:t>
        </w:r>
        <w:r w:rsidR="009328A8">
          <w:rPr>
            <w:noProof/>
            <w:webHidden/>
          </w:rPr>
          <w:tab/>
        </w:r>
        <w:r w:rsidR="009328A8">
          <w:rPr>
            <w:noProof/>
            <w:webHidden/>
          </w:rPr>
          <w:fldChar w:fldCharType="begin"/>
        </w:r>
        <w:r w:rsidR="009328A8">
          <w:rPr>
            <w:noProof/>
            <w:webHidden/>
          </w:rPr>
          <w:instrText xml:space="preserve"> PAGEREF _Toc443575567 \h </w:instrText>
        </w:r>
        <w:r w:rsidR="009328A8">
          <w:rPr>
            <w:noProof/>
            <w:webHidden/>
          </w:rPr>
        </w:r>
        <w:r w:rsidR="009328A8">
          <w:rPr>
            <w:noProof/>
            <w:webHidden/>
          </w:rPr>
          <w:fldChar w:fldCharType="separate"/>
        </w:r>
        <w:r w:rsidR="009328A8">
          <w:rPr>
            <w:noProof/>
            <w:webHidden/>
          </w:rPr>
          <w:t>53</w:t>
        </w:r>
        <w:r w:rsidR="009328A8">
          <w:rPr>
            <w:noProof/>
            <w:webHidden/>
          </w:rPr>
          <w:fldChar w:fldCharType="end"/>
        </w:r>
      </w:hyperlink>
    </w:p>
    <w:p w14:paraId="54281DBF" w14:textId="77777777" w:rsidR="009328A8" w:rsidRDefault="00090A45" w:rsidP="009328A8">
      <w:pPr>
        <w:pStyle w:val="TOC2"/>
        <w:rPr>
          <w:rFonts w:asciiTheme="minorHAnsi" w:eastAsiaTheme="minorEastAsia" w:hAnsiTheme="minorHAnsi" w:cstheme="minorBidi"/>
          <w:noProof/>
          <w:sz w:val="22"/>
          <w:szCs w:val="22"/>
        </w:rPr>
      </w:pPr>
      <w:hyperlink w:anchor="_Toc443575568" w:history="1">
        <w:r w:rsidR="009328A8" w:rsidRPr="0060662D">
          <w:rPr>
            <w:rStyle w:val="Hyperlink"/>
            <w:noProof/>
          </w:rPr>
          <w:t>3.2.</w:t>
        </w:r>
        <w:r w:rsidR="009328A8">
          <w:rPr>
            <w:rFonts w:asciiTheme="minorHAnsi" w:eastAsiaTheme="minorEastAsia" w:hAnsiTheme="minorHAnsi" w:cstheme="minorBidi"/>
            <w:noProof/>
            <w:sz w:val="22"/>
            <w:szCs w:val="22"/>
          </w:rPr>
          <w:tab/>
        </w:r>
        <w:r w:rsidR="009328A8" w:rsidRPr="0060662D">
          <w:rPr>
            <w:rStyle w:val="Hyperlink"/>
            <w:noProof/>
          </w:rPr>
          <w:t>Graphical User Interface (GUI) Specifications</w:t>
        </w:r>
        <w:r w:rsidR="009328A8">
          <w:rPr>
            <w:noProof/>
            <w:webHidden/>
          </w:rPr>
          <w:tab/>
        </w:r>
        <w:r w:rsidR="009328A8">
          <w:rPr>
            <w:noProof/>
            <w:webHidden/>
          </w:rPr>
          <w:fldChar w:fldCharType="begin"/>
        </w:r>
        <w:r w:rsidR="009328A8">
          <w:rPr>
            <w:noProof/>
            <w:webHidden/>
          </w:rPr>
          <w:instrText xml:space="preserve"> PAGEREF _Toc443575568 \h </w:instrText>
        </w:r>
        <w:r w:rsidR="009328A8">
          <w:rPr>
            <w:noProof/>
            <w:webHidden/>
          </w:rPr>
        </w:r>
        <w:r w:rsidR="009328A8">
          <w:rPr>
            <w:noProof/>
            <w:webHidden/>
          </w:rPr>
          <w:fldChar w:fldCharType="separate"/>
        </w:r>
        <w:r w:rsidR="009328A8">
          <w:rPr>
            <w:noProof/>
            <w:webHidden/>
          </w:rPr>
          <w:t>55</w:t>
        </w:r>
        <w:r w:rsidR="009328A8">
          <w:rPr>
            <w:noProof/>
            <w:webHidden/>
          </w:rPr>
          <w:fldChar w:fldCharType="end"/>
        </w:r>
      </w:hyperlink>
    </w:p>
    <w:p w14:paraId="220A0E4B" w14:textId="77777777" w:rsidR="009328A8" w:rsidRDefault="00090A45" w:rsidP="009328A8">
      <w:pPr>
        <w:pStyle w:val="TOC2"/>
        <w:rPr>
          <w:rFonts w:asciiTheme="minorHAnsi" w:eastAsiaTheme="minorEastAsia" w:hAnsiTheme="minorHAnsi" w:cstheme="minorBidi"/>
          <w:noProof/>
          <w:sz w:val="22"/>
          <w:szCs w:val="22"/>
        </w:rPr>
      </w:pPr>
      <w:hyperlink w:anchor="_Toc443575569" w:history="1">
        <w:r w:rsidR="009328A8" w:rsidRPr="0060662D">
          <w:rPr>
            <w:rStyle w:val="Hyperlink"/>
            <w:noProof/>
          </w:rPr>
          <w:t>3.3.</w:t>
        </w:r>
        <w:r w:rsidR="009328A8">
          <w:rPr>
            <w:rFonts w:asciiTheme="minorHAnsi" w:eastAsiaTheme="minorEastAsia" w:hAnsiTheme="minorHAnsi" w:cstheme="minorBidi"/>
            <w:noProof/>
            <w:sz w:val="22"/>
            <w:szCs w:val="22"/>
          </w:rPr>
          <w:tab/>
        </w:r>
        <w:r w:rsidR="009328A8" w:rsidRPr="0060662D">
          <w:rPr>
            <w:rStyle w:val="Hyperlink"/>
            <w:noProof/>
          </w:rPr>
          <w:t>Multi-divisional Specifications</w:t>
        </w:r>
        <w:r w:rsidR="009328A8">
          <w:rPr>
            <w:noProof/>
            <w:webHidden/>
          </w:rPr>
          <w:tab/>
        </w:r>
        <w:r w:rsidR="009328A8">
          <w:rPr>
            <w:noProof/>
            <w:webHidden/>
          </w:rPr>
          <w:fldChar w:fldCharType="begin"/>
        </w:r>
        <w:r w:rsidR="009328A8">
          <w:rPr>
            <w:noProof/>
            <w:webHidden/>
          </w:rPr>
          <w:instrText xml:space="preserve"> PAGEREF _Toc443575569 \h </w:instrText>
        </w:r>
        <w:r w:rsidR="009328A8">
          <w:rPr>
            <w:noProof/>
            <w:webHidden/>
          </w:rPr>
        </w:r>
        <w:r w:rsidR="009328A8">
          <w:rPr>
            <w:noProof/>
            <w:webHidden/>
          </w:rPr>
          <w:fldChar w:fldCharType="separate"/>
        </w:r>
        <w:r w:rsidR="009328A8">
          <w:rPr>
            <w:noProof/>
            <w:webHidden/>
          </w:rPr>
          <w:t>56</w:t>
        </w:r>
        <w:r w:rsidR="009328A8">
          <w:rPr>
            <w:noProof/>
            <w:webHidden/>
          </w:rPr>
          <w:fldChar w:fldCharType="end"/>
        </w:r>
      </w:hyperlink>
    </w:p>
    <w:p w14:paraId="76D307EB" w14:textId="77777777" w:rsidR="009328A8" w:rsidRDefault="00090A45" w:rsidP="009328A8">
      <w:pPr>
        <w:pStyle w:val="TOC2"/>
        <w:rPr>
          <w:rFonts w:asciiTheme="minorHAnsi" w:eastAsiaTheme="minorEastAsia" w:hAnsiTheme="minorHAnsi" w:cstheme="minorBidi"/>
          <w:noProof/>
          <w:sz w:val="22"/>
          <w:szCs w:val="22"/>
        </w:rPr>
      </w:pPr>
      <w:hyperlink w:anchor="_Toc443575570" w:history="1">
        <w:r w:rsidR="009328A8" w:rsidRPr="0060662D">
          <w:rPr>
            <w:rStyle w:val="Hyperlink"/>
            <w:noProof/>
          </w:rPr>
          <w:t>3.4.</w:t>
        </w:r>
        <w:r w:rsidR="009328A8">
          <w:rPr>
            <w:rFonts w:asciiTheme="minorHAnsi" w:eastAsiaTheme="minorEastAsia" w:hAnsiTheme="minorHAnsi" w:cstheme="minorBidi"/>
            <w:noProof/>
            <w:sz w:val="22"/>
            <w:szCs w:val="22"/>
          </w:rPr>
          <w:tab/>
        </w:r>
        <w:r w:rsidR="009328A8" w:rsidRPr="0060662D">
          <w:rPr>
            <w:rStyle w:val="Hyperlink"/>
            <w:noProof/>
          </w:rPr>
          <w:t>Performance Specifications</w:t>
        </w:r>
        <w:r w:rsidR="009328A8">
          <w:rPr>
            <w:noProof/>
            <w:webHidden/>
          </w:rPr>
          <w:tab/>
        </w:r>
        <w:r w:rsidR="009328A8">
          <w:rPr>
            <w:noProof/>
            <w:webHidden/>
          </w:rPr>
          <w:fldChar w:fldCharType="begin"/>
        </w:r>
        <w:r w:rsidR="009328A8">
          <w:rPr>
            <w:noProof/>
            <w:webHidden/>
          </w:rPr>
          <w:instrText xml:space="preserve"> PAGEREF _Toc443575570 \h </w:instrText>
        </w:r>
        <w:r w:rsidR="009328A8">
          <w:rPr>
            <w:noProof/>
            <w:webHidden/>
          </w:rPr>
        </w:r>
        <w:r w:rsidR="009328A8">
          <w:rPr>
            <w:noProof/>
            <w:webHidden/>
          </w:rPr>
          <w:fldChar w:fldCharType="separate"/>
        </w:r>
        <w:r w:rsidR="009328A8">
          <w:rPr>
            <w:noProof/>
            <w:webHidden/>
          </w:rPr>
          <w:t>57</w:t>
        </w:r>
        <w:r w:rsidR="009328A8">
          <w:rPr>
            <w:noProof/>
            <w:webHidden/>
          </w:rPr>
          <w:fldChar w:fldCharType="end"/>
        </w:r>
      </w:hyperlink>
    </w:p>
    <w:p w14:paraId="18E3B6D0" w14:textId="77777777" w:rsidR="009328A8" w:rsidRDefault="00090A45" w:rsidP="009328A8">
      <w:pPr>
        <w:pStyle w:val="TOC2"/>
        <w:rPr>
          <w:rFonts w:asciiTheme="minorHAnsi" w:eastAsiaTheme="minorEastAsia" w:hAnsiTheme="minorHAnsi" w:cstheme="minorBidi"/>
          <w:noProof/>
          <w:sz w:val="22"/>
          <w:szCs w:val="22"/>
        </w:rPr>
      </w:pPr>
      <w:hyperlink w:anchor="_Toc443575571" w:history="1">
        <w:r w:rsidR="009328A8" w:rsidRPr="0060662D">
          <w:rPr>
            <w:rStyle w:val="Hyperlink"/>
            <w:noProof/>
          </w:rPr>
          <w:t>3.5.</w:t>
        </w:r>
        <w:r w:rsidR="009328A8">
          <w:rPr>
            <w:rFonts w:asciiTheme="minorHAnsi" w:eastAsiaTheme="minorEastAsia" w:hAnsiTheme="minorHAnsi" w:cstheme="minorBidi"/>
            <w:noProof/>
            <w:sz w:val="22"/>
            <w:szCs w:val="22"/>
          </w:rPr>
          <w:tab/>
        </w:r>
        <w:r w:rsidR="009328A8" w:rsidRPr="0060662D">
          <w:rPr>
            <w:rStyle w:val="Hyperlink"/>
            <w:noProof/>
          </w:rPr>
          <w:t>Quality Attributes Specifications</w:t>
        </w:r>
        <w:r w:rsidR="009328A8">
          <w:rPr>
            <w:noProof/>
            <w:webHidden/>
          </w:rPr>
          <w:tab/>
        </w:r>
        <w:r w:rsidR="009328A8">
          <w:rPr>
            <w:noProof/>
            <w:webHidden/>
          </w:rPr>
          <w:fldChar w:fldCharType="begin"/>
        </w:r>
        <w:r w:rsidR="009328A8">
          <w:rPr>
            <w:noProof/>
            <w:webHidden/>
          </w:rPr>
          <w:instrText xml:space="preserve"> PAGEREF _Toc443575571 \h </w:instrText>
        </w:r>
        <w:r w:rsidR="009328A8">
          <w:rPr>
            <w:noProof/>
            <w:webHidden/>
          </w:rPr>
        </w:r>
        <w:r w:rsidR="009328A8">
          <w:rPr>
            <w:noProof/>
            <w:webHidden/>
          </w:rPr>
          <w:fldChar w:fldCharType="separate"/>
        </w:r>
        <w:r w:rsidR="009328A8">
          <w:rPr>
            <w:noProof/>
            <w:webHidden/>
          </w:rPr>
          <w:t>61</w:t>
        </w:r>
        <w:r w:rsidR="009328A8">
          <w:rPr>
            <w:noProof/>
            <w:webHidden/>
          </w:rPr>
          <w:fldChar w:fldCharType="end"/>
        </w:r>
      </w:hyperlink>
    </w:p>
    <w:p w14:paraId="72E90760" w14:textId="77777777" w:rsidR="009328A8" w:rsidRDefault="00090A45" w:rsidP="009328A8">
      <w:pPr>
        <w:pStyle w:val="TOC2"/>
        <w:rPr>
          <w:rFonts w:asciiTheme="minorHAnsi" w:eastAsiaTheme="minorEastAsia" w:hAnsiTheme="minorHAnsi" w:cstheme="minorBidi"/>
          <w:noProof/>
          <w:sz w:val="22"/>
          <w:szCs w:val="22"/>
        </w:rPr>
      </w:pPr>
      <w:hyperlink w:anchor="_Toc443575572" w:history="1">
        <w:r w:rsidR="009328A8" w:rsidRPr="0060662D">
          <w:rPr>
            <w:rStyle w:val="Hyperlink"/>
            <w:noProof/>
          </w:rPr>
          <w:t>3.6.</w:t>
        </w:r>
        <w:r w:rsidR="009328A8">
          <w:rPr>
            <w:rFonts w:asciiTheme="minorHAnsi" w:eastAsiaTheme="minorEastAsia" w:hAnsiTheme="minorHAnsi" w:cstheme="minorBidi"/>
            <w:noProof/>
            <w:sz w:val="22"/>
            <w:szCs w:val="22"/>
          </w:rPr>
          <w:tab/>
        </w:r>
        <w:r w:rsidR="009328A8" w:rsidRPr="0060662D">
          <w:rPr>
            <w:rStyle w:val="Hyperlink"/>
            <w:noProof/>
          </w:rPr>
          <w:t>Reliability Specifications</w:t>
        </w:r>
        <w:r w:rsidR="009328A8">
          <w:rPr>
            <w:noProof/>
            <w:webHidden/>
          </w:rPr>
          <w:tab/>
        </w:r>
        <w:r w:rsidR="009328A8">
          <w:rPr>
            <w:noProof/>
            <w:webHidden/>
          </w:rPr>
          <w:fldChar w:fldCharType="begin"/>
        </w:r>
        <w:r w:rsidR="009328A8">
          <w:rPr>
            <w:noProof/>
            <w:webHidden/>
          </w:rPr>
          <w:instrText xml:space="preserve"> PAGEREF _Toc443575572 \h </w:instrText>
        </w:r>
        <w:r w:rsidR="009328A8">
          <w:rPr>
            <w:noProof/>
            <w:webHidden/>
          </w:rPr>
        </w:r>
        <w:r w:rsidR="009328A8">
          <w:rPr>
            <w:noProof/>
            <w:webHidden/>
          </w:rPr>
          <w:fldChar w:fldCharType="separate"/>
        </w:r>
        <w:r w:rsidR="009328A8">
          <w:rPr>
            <w:noProof/>
            <w:webHidden/>
          </w:rPr>
          <w:t>62</w:t>
        </w:r>
        <w:r w:rsidR="009328A8">
          <w:rPr>
            <w:noProof/>
            <w:webHidden/>
          </w:rPr>
          <w:fldChar w:fldCharType="end"/>
        </w:r>
      </w:hyperlink>
    </w:p>
    <w:p w14:paraId="70CCE874" w14:textId="77777777" w:rsidR="009328A8" w:rsidRDefault="00090A45" w:rsidP="009328A8">
      <w:pPr>
        <w:pStyle w:val="TOC2"/>
        <w:rPr>
          <w:rFonts w:asciiTheme="minorHAnsi" w:eastAsiaTheme="minorEastAsia" w:hAnsiTheme="minorHAnsi" w:cstheme="minorBidi"/>
          <w:noProof/>
          <w:sz w:val="22"/>
          <w:szCs w:val="22"/>
        </w:rPr>
      </w:pPr>
      <w:hyperlink w:anchor="_Toc443575573" w:history="1">
        <w:r w:rsidR="009328A8" w:rsidRPr="0060662D">
          <w:rPr>
            <w:rStyle w:val="Hyperlink"/>
            <w:noProof/>
          </w:rPr>
          <w:t>3.7.</w:t>
        </w:r>
        <w:r w:rsidR="009328A8">
          <w:rPr>
            <w:rFonts w:asciiTheme="minorHAnsi" w:eastAsiaTheme="minorEastAsia" w:hAnsiTheme="minorHAnsi" w:cstheme="minorBidi"/>
            <w:noProof/>
            <w:sz w:val="22"/>
            <w:szCs w:val="22"/>
          </w:rPr>
          <w:tab/>
        </w:r>
        <w:r w:rsidR="009328A8" w:rsidRPr="0060662D">
          <w:rPr>
            <w:rStyle w:val="Hyperlink"/>
            <w:noProof/>
          </w:rPr>
          <w:t>Scope Integration</w:t>
        </w:r>
        <w:r w:rsidR="009328A8">
          <w:rPr>
            <w:noProof/>
            <w:webHidden/>
          </w:rPr>
          <w:tab/>
        </w:r>
        <w:r w:rsidR="009328A8">
          <w:rPr>
            <w:noProof/>
            <w:webHidden/>
          </w:rPr>
          <w:fldChar w:fldCharType="begin"/>
        </w:r>
        <w:r w:rsidR="009328A8">
          <w:rPr>
            <w:noProof/>
            <w:webHidden/>
          </w:rPr>
          <w:instrText xml:space="preserve"> PAGEREF _Toc443575573 \h </w:instrText>
        </w:r>
        <w:r w:rsidR="009328A8">
          <w:rPr>
            <w:noProof/>
            <w:webHidden/>
          </w:rPr>
        </w:r>
        <w:r w:rsidR="009328A8">
          <w:rPr>
            <w:noProof/>
            <w:webHidden/>
          </w:rPr>
          <w:fldChar w:fldCharType="separate"/>
        </w:r>
        <w:r w:rsidR="009328A8">
          <w:rPr>
            <w:noProof/>
            <w:webHidden/>
          </w:rPr>
          <w:t>65</w:t>
        </w:r>
        <w:r w:rsidR="009328A8">
          <w:rPr>
            <w:noProof/>
            <w:webHidden/>
          </w:rPr>
          <w:fldChar w:fldCharType="end"/>
        </w:r>
      </w:hyperlink>
    </w:p>
    <w:p w14:paraId="7FFEB0A2" w14:textId="77777777" w:rsidR="009328A8" w:rsidRDefault="00090A45" w:rsidP="009328A8">
      <w:pPr>
        <w:pStyle w:val="TOC2"/>
        <w:rPr>
          <w:rFonts w:asciiTheme="minorHAnsi" w:eastAsiaTheme="minorEastAsia" w:hAnsiTheme="minorHAnsi" w:cstheme="minorBidi"/>
          <w:noProof/>
          <w:sz w:val="22"/>
          <w:szCs w:val="22"/>
        </w:rPr>
      </w:pPr>
      <w:hyperlink w:anchor="_Toc443575574" w:history="1">
        <w:r w:rsidR="009328A8" w:rsidRPr="0060662D">
          <w:rPr>
            <w:rStyle w:val="Hyperlink"/>
            <w:noProof/>
          </w:rPr>
          <w:t>3.8.</w:t>
        </w:r>
        <w:r w:rsidR="009328A8">
          <w:rPr>
            <w:rFonts w:asciiTheme="minorHAnsi" w:eastAsiaTheme="minorEastAsia" w:hAnsiTheme="minorHAnsi" w:cstheme="minorBidi"/>
            <w:noProof/>
            <w:sz w:val="22"/>
            <w:szCs w:val="22"/>
          </w:rPr>
          <w:tab/>
        </w:r>
        <w:r w:rsidR="009328A8" w:rsidRPr="0060662D">
          <w:rPr>
            <w:rStyle w:val="Hyperlink"/>
            <w:noProof/>
          </w:rPr>
          <w:t>Security Specifications</w:t>
        </w:r>
        <w:r w:rsidR="009328A8">
          <w:rPr>
            <w:noProof/>
            <w:webHidden/>
          </w:rPr>
          <w:tab/>
        </w:r>
        <w:r w:rsidR="009328A8">
          <w:rPr>
            <w:noProof/>
            <w:webHidden/>
          </w:rPr>
          <w:fldChar w:fldCharType="begin"/>
        </w:r>
        <w:r w:rsidR="009328A8">
          <w:rPr>
            <w:noProof/>
            <w:webHidden/>
          </w:rPr>
          <w:instrText xml:space="preserve"> PAGEREF _Toc443575574 \h </w:instrText>
        </w:r>
        <w:r w:rsidR="009328A8">
          <w:rPr>
            <w:noProof/>
            <w:webHidden/>
          </w:rPr>
        </w:r>
        <w:r w:rsidR="009328A8">
          <w:rPr>
            <w:noProof/>
            <w:webHidden/>
          </w:rPr>
          <w:fldChar w:fldCharType="separate"/>
        </w:r>
        <w:r w:rsidR="009328A8">
          <w:rPr>
            <w:noProof/>
            <w:webHidden/>
          </w:rPr>
          <w:t>65</w:t>
        </w:r>
        <w:r w:rsidR="009328A8">
          <w:rPr>
            <w:noProof/>
            <w:webHidden/>
          </w:rPr>
          <w:fldChar w:fldCharType="end"/>
        </w:r>
      </w:hyperlink>
    </w:p>
    <w:p w14:paraId="68CB38DA" w14:textId="77777777" w:rsidR="009328A8" w:rsidRDefault="00090A45" w:rsidP="009328A8">
      <w:pPr>
        <w:pStyle w:val="TOC2"/>
        <w:rPr>
          <w:rFonts w:asciiTheme="minorHAnsi" w:eastAsiaTheme="minorEastAsia" w:hAnsiTheme="minorHAnsi" w:cstheme="minorBidi"/>
          <w:noProof/>
          <w:sz w:val="22"/>
          <w:szCs w:val="22"/>
        </w:rPr>
      </w:pPr>
      <w:hyperlink w:anchor="_Toc443575575" w:history="1">
        <w:r w:rsidR="009328A8" w:rsidRPr="0060662D">
          <w:rPr>
            <w:rStyle w:val="Hyperlink"/>
            <w:noProof/>
          </w:rPr>
          <w:t>3.9.</w:t>
        </w:r>
        <w:r w:rsidR="009328A8">
          <w:rPr>
            <w:rFonts w:asciiTheme="minorHAnsi" w:eastAsiaTheme="minorEastAsia" w:hAnsiTheme="minorHAnsi" w:cstheme="minorBidi"/>
            <w:noProof/>
            <w:sz w:val="22"/>
            <w:szCs w:val="22"/>
          </w:rPr>
          <w:tab/>
        </w:r>
        <w:r w:rsidR="009328A8" w:rsidRPr="0060662D">
          <w:rPr>
            <w:rStyle w:val="Hyperlink"/>
            <w:noProof/>
          </w:rPr>
          <w:t>System Features</w:t>
        </w:r>
        <w:r w:rsidR="009328A8">
          <w:rPr>
            <w:noProof/>
            <w:webHidden/>
          </w:rPr>
          <w:tab/>
        </w:r>
        <w:r w:rsidR="009328A8">
          <w:rPr>
            <w:noProof/>
            <w:webHidden/>
          </w:rPr>
          <w:fldChar w:fldCharType="begin"/>
        </w:r>
        <w:r w:rsidR="009328A8">
          <w:rPr>
            <w:noProof/>
            <w:webHidden/>
          </w:rPr>
          <w:instrText xml:space="preserve"> PAGEREF _Toc443575575 \h </w:instrText>
        </w:r>
        <w:r w:rsidR="009328A8">
          <w:rPr>
            <w:noProof/>
            <w:webHidden/>
          </w:rPr>
        </w:r>
        <w:r w:rsidR="009328A8">
          <w:rPr>
            <w:noProof/>
            <w:webHidden/>
          </w:rPr>
          <w:fldChar w:fldCharType="separate"/>
        </w:r>
        <w:r w:rsidR="009328A8">
          <w:rPr>
            <w:noProof/>
            <w:webHidden/>
          </w:rPr>
          <w:t>95</w:t>
        </w:r>
        <w:r w:rsidR="009328A8">
          <w:rPr>
            <w:noProof/>
            <w:webHidden/>
          </w:rPr>
          <w:fldChar w:fldCharType="end"/>
        </w:r>
      </w:hyperlink>
    </w:p>
    <w:p w14:paraId="5750E2BA" w14:textId="77777777" w:rsidR="009328A8" w:rsidRDefault="00090A45" w:rsidP="009328A8">
      <w:pPr>
        <w:pStyle w:val="TOC2"/>
        <w:rPr>
          <w:rFonts w:asciiTheme="minorHAnsi" w:eastAsiaTheme="minorEastAsia" w:hAnsiTheme="minorHAnsi" w:cstheme="minorBidi"/>
          <w:noProof/>
          <w:sz w:val="22"/>
          <w:szCs w:val="22"/>
        </w:rPr>
      </w:pPr>
      <w:hyperlink w:anchor="_Toc443575576" w:history="1">
        <w:r w:rsidR="009328A8" w:rsidRPr="0060662D">
          <w:rPr>
            <w:rStyle w:val="Hyperlink"/>
            <w:noProof/>
          </w:rPr>
          <w:t>3.10.</w:t>
        </w:r>
        <w:r w:rsidR="009328A8">
          <w:rPr>
            <w:rFonts w:asciiTheme="minorHAnsi" w:eastAsiaTheme="minorEastAsia" w:hAnsiTheme="minorHAnsi" w:cstheme="minorBidi"/>
            <w:noProof/>
            <w:sz w:val="22"/>
            <w:szCs w:val="22"/>
          </w:rPr>
          <w:tab/>
        </w:r>
        <w:r w:rsidR="009328A8" w:rsidRPr="0060662D">
          <w:rPr>
            <w:rStyle w:val="Hyperlink"/>
            <w:noProof/>
          </w:rPr>
          <w:t>Usability Specifications</w:t>
        </w:r>
        <w:r w:rsidR="009328A8">
          <w:rPr>
            <w:noProof/>
            <w:webHidden/>
          </w:rPr>
          <w:tab/>
        </w:r>
        <w:r w:rsidR="009328A8">
          <w:rPr>
            <w:noProof/>
            <w:webHidden/>
          </w:rPr>
          <w:fldChar w:fldCharType="begin"/>
        </w:r>
        <w:r w:rsidR="009328A8">
          <w:rPr>
            <w:noProof/>
            <w:webHidden/>
          </w:rPr>
          <w:instrText xml:space="preserve"> PAGEREF _Toc443575576 \h </w:instrText>
        </w:r>
        <w:r w:rsidR="009328A8">
          <w:rPr>
            <w:noProof/>
            <w:webHidden/>
          </w:rPr>
        </w:r>
        <w:r w:rsidR="009328A8">
          <w:rPr>
            <w:noProof/>
            <w:webHidden/>
          </w:rPr>
          <w:fldChar w:fldCharType="separate"/>
        </w:r>
        <w:r w:rsidR="009328A8">
          <w:rPr>
            <w:noProof/>
            <w:webHidden/>
          </w:rPr>
          <w:t>95</w:t>
        </w:r>
        <w:r w:rsidR="009328A8">
          <w:rPr>
            <w:noProof/>
            <w:webHidden/>
          </w:rPr>
          <w:fldChar w:fldCharType="end"/>
        </w:r>
      </w:hyperlink>
    </w:p>
    <w:p w14:paraId="5516EA1D" w14:textId="77777777" w:rsidR="009328A8" w:rsidRDefault="00090A45" w:rsidP="009328A8">
      <w:pPr>
        <w:pStyle w:val="TOC1"/>
        <w:rPr>
          <w:rFonts w:asciiTheme="minorHAnsi" w:eastAsiaTheme="minorEastAsia" w:hAnsiTheme="minorHAnsi" w:cstheme="minorBidi"/>
          <w:noProof/>
          <w:sz w:val="22"/>
          <w:szCs w:val="22"/>
        </w:rPr>
      </w:pPr>
      <w:hyperlink w:anchor="_Toc443575577" w:history="1">
        <w:r w:rsidR="009328A8" w:rsidRPr="0060662D">
          <w:rPr>
            <w:rStyle w:val="Hyperlink"/>
            <w:noProof/>
          </w:rPr>
          <w:t>4.</w:t>
        </w:r>
        <w:r w:rsidR="009328A8">
          <w:rPr>
            <w:rFonts w:asciiTheme="minorHAnsi" w:eastAsiaTheme="minorEastAsia" w:hAnsiTheme="minorHAnsi" w:cstheme="minorBidi"/>
            <w:noProof/>
            <w:sz w:val="22"/>
            <w:szCs w:val="22"/>
          </w:rPr>
          <w:tab/>
        </w:r>
        <w:r w:rsidR="009328A8" w:rsidRPr="0060662D">
          <w:rPr>
            <w:rStyle w:val="Hyperlink"/>
            <w:noProof/>
          </w:rPr>
          <w:t>Applicable Standards</w:t>
        </w:r>
        <w:r w:rsidR="009328A8">
          <w:rPr>
            <w:noProof/>
            <w:webHidden/>
          </w:rPr>
          <w:tab/>
        </w:r>
        <w:r w:rsidR="009328A8">
          <w:rPr>
            <w:noProof/>
            <w:webHidden/>
          </w:rPr>
          <w:fldChar w:fldCharType="begin"/>
        </w:r>
        <w:r w:rsidR="009328A8">
          <w:rPr>
            <w:noProof/>
            <w:webHidden/>
          </w:rPr>
          <w:instrText xml:space="preserve"> PAGEREF _Toc443575577 \h </w:instrText>
        </w:r>
        <w:r w:rsidR="009328A8">
          <w:rPr>
            <w:noProof/>
            <w:webHidden/>
          </w:rPr>
        </w:r>
        <w:r w:rsidR="009328A8">
          <w:rPr>
            <w:noProof/>
            <w:webHidden/>
          </w:rPr>
          <w:fldChar w:fldCharType="separate"/>
        </w:r>
        <w:r w:rsidR="009328A8">
          <w:rPr>
            <w:noProof/>
            <w:webHidden/>
          </w:rPr>
          <w:t>97</w:t>
        </w:r>
        <w:r w:rsidR="009328A8">
          <w:rPr>
            <w:noProof/>
            <w:webHidden/>
          </w:rPr>
          <w:fldChar w:fldCharType="end"/>
        </w:r>
      </w:hyperlink>
    </w:p>
    <w:p w14:paraId="6B202DA1" w14:textId="77777777" w:rsidR="009328A8" w:rsidRDefault="00090A45" w:rsidP="009328A8">
      <w:pPr>
        <w:pStyle w:val="TOC1"/>
        <w:rPr>
          <w:rFonts w:asciiTheme="minorHAnsi" w:eastAsiaTheme="minorEastAsia" w:hAnsiTheme="minorHAnsi" w:cstheme="minorBidi"/>
          <w:noProof/>
          <w:sz w:val="22"/>
          <w:szCs w:val="22"/>
        </w:rPr>
      </w:pPr>
      <w:hyperlink w:anchor="_Toc443575578" w:history="1">
        <w:r w:rsidR="009328A8" w:rsidRPr="0060662D">
          <w:rPr>
            <w:rStyle w:val="Hyperlink"/>
            <w:noProof/>
          </w:rPr>
          <w:t>5.</w:t>
        </w:r>
        <w:r w:rsidR="009328A8">
          <w:rPr>
            <w:rFonts w:asciiTheme="minorHAnsi" w:eastAsiaTheme="minorEastAsia" w:hAnsiTheme="minorHAnsi" w:cstheme="minorBidi"/>
            <w:noProof/>
            <w:sz w:val="22"/>
            <w:szCs w:val="22"/>
          </w:rPr>
          <w:tab/>
        </w:r>
        <w:r w:rsidR="009328A8" w:rsidRPr="0060662D">
          <w:rPr>
            <w:rStyle w:val="Hyperlink"/>
            <w:noProof/>
          </w:rPr>
          <w:t>Interfaces</w:t>
        </w:r>
        <w:r w:rsidR="009328A8">
          <w:rPr>
            <w:noProof/>
            <w:webHidden/>
          </w:rPr>
          <w:tab/>
        </w:r>
        <w:r w:rsidR="009328A8">
          <w:rPr>
            <w:noProof/>
            <w:webHidden/>
          </w:rPr>
          <w:fldChar w:fldCharType="begin"/>
        </w:r>
        <w:r w:rsidR="009328A8">
          <w:rPr>
            <w:noProof/>
            <w:webHidden/>
          </w:rPr>
          <w:instrText xml:space="preserve"> PAGEREF _Toc443575578 \h </w:instrText>
        </w:r>
        <w:r w:rsidR="009328A8">
          <w:rPr>
            <w:noProof/>
            <w:webHidden/>
          </w:rPr>
        </w:r>
        <w:r w:rsidR="009328A8">
          <w:rPr>
            <w:noProof/>
            <w:webHidden/>
          </w:rPr>
          <w:fldChar w:fldCharType="separate"/>
        </w:r>
        <w:r w:rsidR="009328A8">
          <w:rPr>
            <w:noProof/>
            <w:webHidden/>
          </w:rPr>
          <w:t>99</w:t>
        </w:r>
        <w:r w:rsidR="009328A8">
          <w:rPr>
            <w:noProof/>
            <w:webHidden/>
          </w:rPr>
          <w:fldChar w:fldCharType="end"/>
        </w:r>
      </w:hyperlink>
    </w:p>
    <w:p w14:paraId="4C836430" w14:textId="77777777" w:rsidR="009328A8" w:rsidRDefault="00090A45" w:rsidP="009328A8">
      <w:pPr>
        <w:pStyle w:val="TOC1"/>
        <w:rPr>
          <w:rFonts w:asciiTheme="minorHAnsi" w:eastAsiaTheme="minorEastAsia" w:hAnsiTheme="minorHAnsi" w:cstheme="minorBidi"/>
          <w:noProof/>
          <w:sz w:val="22"/>
          <w:szCs w:val="22"/>
        </w:rPr>
      </w:pPr>
      <w:hyperlink w:anchor="_Toc443575579" w:history="1">
        <w:r w:rsidR="009328A8" w:rsidRPr="0060662D">
          <w:rPr>
            <w:rStyle w:val="Hyperlink"/>
            <w:noProof/>
          </w:rPr>
          <w:t>6.</w:t>
        </w:r>
        <w:r w:rsidR="009328A8">
          <w:rPr>
            <w:rFonts w:asciiTheme="minorHAnsi" w:eastAsiaTheme="minorEastAsia" w:hAnsiTheme="minorHAnsi" w:cstheme="minorBidi"/>
            <w:noProof/>
            <w:sz w:val="22"/>
            <w:szCs w:val="22"/>
          </w:rPr>
          <w:tab/>
        </w:r>
        <w:r w:rsidR="009328A8" w:rsidRPr="0060662D">
          <w:rPr>
            <w:rStyle w:val="Hyperlink"/>
            <w:noProof/>
          </w:rPr>
          <w:t>Legal, Copyright, and Other Notices</w:t>
        </w:r>
        <w:r w:rsidR="009328A8">
          <w:rPr>
            <w:noProof/>
            <w:webHidden/>
          </w:rPr>
          <w:tab/>
        </w:r>
        <w:r w:rsidR="009328A8">
          <w:rPr>
            <w:noProof/>
            <w:webHidden/>
          </w:rPr>
          <w:fldChar w:fldCharType="begin"/>
        </w:r>
        <w:r w:rsidR="009328A8">
          <w:rPr>
            <w:noProof/>
            <w:webHidden/>
          </w:rPr>
          <w:instrText xml:space="preserve"> PAGEREF _Toc443575579 \h </w:instrText>
        </w:r>
        <w:r w:rsidR="009328A8">
          <w:rPr>
            <w:noProof/>
            <w:webHidden/>
          </w:rPr>
        </w:r>
        <w:r w:rsidR="009328A8">
          <w:rPr>
            <w:noProof/>
            <w:webHidden/>
          </w:rPr>
          <w:fldChar w:fldCharType="separate"/>
        </w:r>
        <w:r w:rsidR="009328A8">
          <w:rPr>
            <w:noProof/>
            <w:webHidden/>
          </w:rPr>
          <w:t>99</w:t>
        </w:r>
        <w:r w:rsidR="009328A8">
          <w:rPr>
            <w:noProof/>
            <w:webHidden/>
          </w:rPr>
          <w:fldChar w:fldCharType="end"/>
        </w:r>
      </w:hyperlink>
    </w:p>
    <w:p w14:paraId="67A75216" w14:textId="77777777" w:rsidR="009328A8" w:rsidRDefault="00090A45" w:rsidP="009328A8">
      <w:pPr>
        <w:pStyle w:val="TOC1"/>
        <w:rPr>
          <w:rFonts w:asciiTheme="minorHAnsi" w:eastAsiaTheme="minorEastAsia" w:hAnsiTheme="minorHAnsi" w:cstheme="minorBidi"/>
          <w:noProof/>
          <w:sz w:val="22"/>
          <w:szCs w:val="22"/>
        </w:rPr>
      </w:pPr>
      <w:hyperlink w:anchor="_Toc443575580" w:history="1">
        <w:r w:rsidR="009328A8" w:rsidRPr="0060662D">
          <w:rPr>
            <w:rStyle w:val="Hyperlink"/>
            <w:noProof/>
          </w:rPr>
          <w:t>7.</w:t>
        </w:r>
        <w:r w:rsidR="009328A8">
          <w:rPr>
            <w:rFonts w:asciiTheme="minorHAnsi" w:eastAsiaTheme="minorEastAsia" w:hAnsiTheme="minorHAnsi" w:cstheme="minorBidi"/>
            <w:noProof/>
            <w:sz w:val="22"/>
            <w:szCs w:val="22"/>
          </w:rPr>
          <w:tab/>
        </w:r>
        <w:r w:rsidR="009328A8" w:rsidRPr="0060662D">
          <w:rPr>
            <w:rStyle w:val="Hyperlink"/>
            <w:noProof/>
          </w:rPr>
          <w:t>Purchased Components</w:t>
        </w:r>
        <w:r w:rsidR="009328A8">
          <w:rPr>
            <w:noProof/>
            <w:webHidden/>
          </w:rPr>
          <w:tab/>
        </w:r>
        <w:r w:rsidR="009328A8">
          <w:rPr>
            <w:noProof/>
            <w:webHidden/>
          </w:rPr>
          <w:fldChar w:fldCharType="begin"/>
        </w:r>
        <w:r w:rsidR="009328A8">
          <w:rPr>
            <w:noProof/>
            <w:webHidden/>
          </w:rPr>
          <w:instrText xml:space="preserve"> PAGEREF _Toc443575580 \h </w:instrText>
        </w:r>
        <w:r w:rsidR="009328A8">
          <w:rPr>
            <w:noProof/>
            <w:webHidden/>
          </w:rPr>
        </w:r>
        <w:r w:rsidR="009328A8">
          <w:rPr>
            <w:noProof/>
            <w:webHidden/>
          </w:rPr>
          <w:fldChar w:fldCharType="separate"/>
        </w:r>
        <w:r w:rsidR="009328A8">
          <w:rPr>
            <w:noProof/>
            <w:webHidden/>
          </w:rPr>
          <w:t>99</w:t>
        </w:r>
        <w:r w:rsidR="009328A8">
          <w:rPr>
            <w:noProof/>
            <w:webHidden/>
          </w:rPr>
          <w:fldChar w:fldCharType="end"/>
        </w:r>
      </w:hyperlink>
    </w:p>
    <w:p w14:paraId="19050F3B" w14:textId="77777777" w:rsidR="009328A8" w:rsidRDefault="00090A45" w:rsidP="009328A8">
      <w:pPr>
        <w:pStyle w:val="TOC1"/>
        <w:rPr>
          <w:rFonts w:asciiTheme="minorHAnsi" w:eastAsiaTheme="minorEastAsia" w:hAnsiTheme="minorHAnsi" w:cstheme="minorBidi"/>
          <w:noProof/>
          <w:sz w:val="22"/>
          <w:szCs w:val="22"/>
        </w:rPr>
      </w:pPr>
      <w:hyperlink w:anchor="_Toc443575581" w:history="1">
        <w:r w:rsidR="009328A8" w:rsidRPr="0060662D">
          <w:rPr>
            <w:rStyle w:val="Hyperlink"/>
            <w:noProof/>
          </w:rPr>
          <w:t>8.</w:t>
        </w:r>
        <w:r w:rsidR="009328A8">
          <w:rPr>
            <w:rFonts w:asciiTheme="minorHAnsi" w:eastAsiaTheme="minorEastAsia" w:hAnsiTheme="minorHAnsi" w:cstheme="minorBidi"/>
            <w:noProof/>
            <w:sz w:val="22"/>
            <w:szCs w:val="22"/>
          </w:rPr>
          <w:tab/>
        </w:r>
        <w:r w:rsidR="009328A8" w:rsidRPr="0060662D">
          <w:rPr>
            <w:rStyle w:val="Hyperlink"/>
            <w:noProof/>
          </w:rPr>
          <w:t>User Class Characteristics</w:t>
        </w:r>
        <w:r w:rsidR="009328A8">
          <w:rPr>
            <w:noProof/>
            <w:webHidden/>
          </w:rPr>
          <w:tab/>
        </w:r>
        <w:r w:rsidR="009328A8">
          <w:rPr>
            <w:noProof/>
            <w:webHidden/>
          </w:rPr>
          <w:fldChar w:fldCharType="begin"/>
        </w:r>
        <w:r w:rsidR="009328A8">
          <w:rPr>
            <w:noProof/>
            <w:webHidden/>
          </w:rPr>
          <w:instrText xml:space="preserve"> PAGEREF _Toc443575581 \h </w:instrText>
        </w:r>
        <w:r w:rsidR="009328A8">
          <w:rPr>
            <w:noProof/>
            <w:webHidden/>
          </w:rPr>
        </w:r>
        <w:r w:rsidR="009328A8">
          <w:rPr>
            <w:noProof/>
            <w:webHidden/>
          </w:rPr>
          <w:fldChar w:fldCharType="separate"/>
        </w:r>
        <w:r w:rsidR="009328A8">
          <w:rPr>
            <w:noProof/>
            <w:webHidden/>
          </w:rPr>
          <w:t>99</w:t>
        </w:r>
        <w:r w:rsidR="009328A8">
          <w:rPr>
            <w:noProof/>
            <w:webHidden/>
          </w:rPr>
          <w:fldChar w:fldCharType="end"/>
        </w:r>
      </w:hyperlink>
    </w:p>
    <w:p w14:paraId="7225F9DC" w14:textId="77777777" w:rsidR="009328A8" w:rsidRDefault="00090A45" w:rsidP="009328A8">
      <w:pPr>
        <w:pStyle w:val="TOC1"/>
        <w:rPr>
          <w:rFonts w:asciiTheme="minorHAnsi" w:eastAsiaTheme="minorEastAsia" w:hAnsiTheme="minorHAnsi" w:cstheme="minorBidi"/>
          <w:noProof/>
          <w:sz w:val="22"/>
          <w:szCs w:val="22"/>
        </w:rPr>
      </w:pPr>
      <w:hyperlink w:anchor="_Toc443575582" w:history="1">
        <w:r w:rsidR="009328A8" w:rsidRPr="0060662D">
          <w:rPr>
            <w:rStyle w:val="Hyperlink"/>
            <w:noProof/>
          </w:rPr>
          <w:t>9.</w:t>
        </w:r>
        <w:r w:rsidR="009328A8">
          <w:rPr>
            <w:rFonts w:asciiTheme="minorHAnsi" w:eastAsiaTheme="minorEastAsia" w:hAnsiTheme="minorHAnsi" w:cstheme="minorBidi"/>
            <w:noProof/>
            <w:sz w:val="22"/>
            <w:szCs w:val="22"/>
          </w:rPr>
          <w:tab/>
        </w:r>
        <w:r w:rsidR="009328A8" w:rsidRPr="0060662D">
          <w:rPr>
            <w:rStyle w:val="Hyperlink"/>
            <w:noProof/>
          </w:rPr>
          <w:t>Estimation</w:t>
        </w:r>
        <w:r w:rsidR="009328A8">
          <w:rPr>
            <w:noProof/>
            <w:webHidden/>
          </w:rPr>
          <w:tab/>
        </w:r>
        <w:r w:rsidR="009328A8">
          <w:rPr>
            <w:noProof/>
            <w:webHidden/>
          </w:rPr>
          <w:fldChar w:fldCharType="begin"/>
        </w:r>
        <w:r w:rsidR="009328A8">
          <w:rPr>
            <w:noProof/>
            <w:webHidden/>
          </w:rPr>
          <w:instrText xml:space="preserve"> PAGEREF _Toc443575582 \h </w:instrText>
        </w:r>
        <w:r w:rsidR="009328A8">
          <w:rPr>
            <w:noProof/>
            <w:webHidden/>
          </w:rPr>
        </w:r>
        <w:r w:rsidR="009328A8">
          <w:rPr>
            <w:noProof/>
            <w:webHidden/>
          </w:rPr>
          <w:fldChar w:fldCharType="separate"/>
        </w:r>
        <w:r w:rsidR="009328A8">
          <w:rPr>
            <w:noProof/>
            <w:webHidden/>
          </w:rPr>
          <w:t>100</w:t>
        </w:r>
        <w:r w:rsidR="009328A8">
          <w:rPr>
            <w:noProof/>
            <w:webHidden/>
          </w:rPr>
          <w:fldChar w:fldCharType="end"/>
        </w:r>
      </w:hyperlink>
    </w:p>
    <w:p w14:paraId="35EF6C4D" w14:textId="77777777" w:rsidR="009328A8" w:rsidRDefault="00090A45" w:rsidP="009328A8">
      <w:pPr>
        <w:pStyle w:val="TOC1"/>
        <w:rPr>
          <w:rFonts w:asciiTheme="minorHAnsi" w:eastAsiaTheme="minorEastAsia" w:hAnsiTheme="minorHAnsi" w:cstheme="minorBidi"/>
          <w:noProof/>
          <w:sz w:val="22"/>
          <w:szCs w:val="22"/>
        </w:rPr>
      </w:pPr>
      <w:hyperlink w:anchor="_Toc443575583" w:history="1">
        <w:r w:rsidR="009328A8" w:rsidRPr="0060662D">
          <w:rPr>
            <w:rStyle w:val="Hyperlink"/>
            <w:noProof/>
          </w:rPr>
          <w:t>10.</w:t>
        </w:r>
        <w:r w:rsidR="009328A8">
          <w:rPr>
            <w:rFonts w:asciiTheme="minorHAnsi" w:eastAsiaTheme="minorEastAsia" w:hAnsiTheme="minorHAnsi" w:cstheme="minorBidi"/>
            <w:noProof/>
            <w:sz w:val="22"/>
            <w:szCs w:val="22"/>
          </w:rPr>
          <w:tab/>
        </w:r>
        <w:r w:rsidR="009328A8" w:rsidRPr="0060662D">
          <w:rPr>
            <w:rStyle w:val="Hyperlink"/>
            <w:noProof/>
          </w:rPr>
          <w:t>Approval Signatures</w:t>
        </w:r>
        <w:r w:rsidR="009328A8">
          <w:rPr>
            <w:noProof/>
            <w:webHidden/>
          </w:rPr>
          <w:tab/>
        </w:r>
        <w:r w:rsidR="009328A8">
          <w:rPr>
            <w:noProof/>
            <w:webHidden/>
          </w:rPr>
          <w:fldChar w:fldCharType="begin"/>
        </w:r>
        <w:r w:rsidR="009328A8">
          <w:rPr>
            <w:noProof/>
            <w:webHidden/>
          </w:rPr>
          <w:instrText xml:space="preserve"> PAGEREF _Toc443575583 \h </w:instrText>
        </w:r>
        <w:r w:rsidR="009328A8">
          <w:rPr>
            <w:noProof/>
            <w:webHidden/>
          </w:rPr>
        </w:r>
        <w:r w:rsidR="009328A8">
          <w:rPr>
            <w:noProof/>
            <w:webHidden/>
          </w:rPr>
          <w:fldChar w:fldCharType="separate"/>
        </w:r>
        <w:r w:rsidR="009328A8">
          <w:rPr>
            <w:noProof/>
            <w:webHidden/>
          </w:rPr>
          <w:t>102</w:t>
        </w:r>
        <w:r w:rsidR="009328A8">
          <w:rPr>
            <w:noProof/>
            <w:webHidden/>
          </w:rPr>
          <w:fldChar w:fldCharType="end"/>
        </w:r>
      </w:hyperlink>
    </w:p>
    <w:p w14:paraId="1A96A023" w14:textId="77777777" w:rsidR="004F3A80" w:rsidRDefault="00C64116" w:rsidP="009328A8">
      <w:pPr>
        <w:pStyle w:val="TOC1"/>
      </w:pPr>
      <w:r>
        <w:fldChar w:fldCharType="end"/>
      </w:r>
    </w:p>
    <w:p w14:paraId="6773D601" w14:textId="77777777" w:rsidR="00E92CDF" w:rsidRDefault="00E92CDF" w:rsidP="00E92CDF"/>
    <w:p w14:paraId="1A31ED3F" w14:textId="53A5F3D4" w:rsidR="00E92CDF" w:rsidRPr="00E92CDF" w:rsidRDefault="00E92CDF" w:rsidP="00E92CDF">
      <w:pPr>
        <w:jc w:val="center"/>
        <w:rPr>
          <w:rFonts w:ascii="Arial" w:hAnsi="Arial" w:cs="Arial"/>
          <w:b/>
          <w:sz w:val="28"/>
          <w:szCs w:val="28"/>
        </w:rPr>
      </w:pPr>
      <w:r w:rsidRPr="00E92CDF">
        <w:rPr>
          <w:rFonts w:ascii="Arial" w:hAnsi="Arial" w:cs="Arial"/>
          <w:b/>
          <w:sz w:val="28"/>
          <w:szCs w:val="28"/>
        </w:rPr>
        <w:t>List of Tables</w:t>
      </w:r>
    </w:p>
    <w:p w14:paraId="7C8786F9" w14:textId="77777777" w:rsidR="00E92CDF" w:rsidRDefault="00E92CDF" w:rsidP="00E92CDF"/>
    <w:p w14:paraId="48845F99" w14:textId="77777777" w:rsidR="009328A8" w:rsidRDefault="00E92CDF">
      <w:pPr>
        <w:pStyle w:val="TableofFigures"/>
        <w:rPr>
          <w:rFonts w:asciiTheme="minorHAnsi" w:eastAsiaTheme="minorEastAsia" w:hAnsiTheme="minorHAnsi" w:cstheme="minorBidi"/>
          <w:b/>
          <w:noProof/>
          <w:sz w:val="22"/>
          <w:szCs w:val="22"/>
        </w:rPr>
      </w:pPr>
      <w:r>
        <w:fldChar w:fldCharType="begin"/>
      </w:r>
      <w:r>
        <w:instrText xml:space="preserve"> TOC \h \z \c "Table" </w:instrText>
      </w:r>
      <w:r>
        <w:fldChar w:fldCharType="separate"/>
      </w:r>
      <w:hyperlink w:anchor="_Toc443575476" w:history="1">
        <w:r w:rsidR="009328A8" w:rsidRPr="00012A30">
          <w:rPr>
            <w:rStyle w:val="Hyperlink"/>
            <w:noProof/>
          </w:rPr>
          <w:t>Table 1: EPIC 1: Inbound ePrescribing is a mission-critical system; a contingency plan and data back-up and restore procedures are written to ensure data integrity.</w:t>
        </w:r>
        <w:r w:rsidR="009328A8">
          <w:rPr>
            <w:noProof/>
            <w:webHidden/>
          </w:rPr>
          <w:tab/>
        </w:r>
        <w:r w:rsidR="009328A8">
          <w:rPr>
            <w:noProof/>
            <w:webHidden/>
          </w:rPr>
          <w:fldChar w:fldCharType="begin"/>
        </w:r>
        <w:r w:rsidR="009328A8">
          <w:rPr>
            <w:noProof/>
            <w:webHidden/>
          </w:rPr>
          <w:instrText xml:space="preserve"> PAGEREF _Toc443575476 \h </w:instrText>
        </w:r>
        <w:r w:rsidR="009328A8">
          <w:rPr>
            <w:noProof/>
            <w:webHidden/>
          </w:rPr>
        </w:r>
        <w:r w:rsidR="009328A8">
          <w:rPr>
            <w:noProof/>
            <w:webHidden/>
          </w:rPr>
          <w:fldChar w:fldCharType="separate"/>
        </w:r>
        <w:r w:rsidR="009328A8">
          <w:rPr>
            <w:noProof/>
            <w:webHidden/>
          </w:rPr>
          <w:t>5</w:t>
        </w:r>
        <w:r w:rsidR="009328A8">
          <w:rPr>
            <w:noProof/>
            <w:webHidden/>
          </w:rPr>
          <w:fldChar w:fldCharType="end"/>
        </w:r>
      </w:hyperlink>
    </w:p>
    <w:p w14:paraId="19544780" w14:textId="77777777" w:rsidR="009328A8" w:rsidRDefault="00090A45">
      <w:pPr>
        <w:pStyle w:val="TableofFigures"/>
        <w:rPr>
          <w:rFonts w:asciiTheme="minorHAnsi" w:eastAsiaTheme="minorEastAsia" w:hAnsiTheme="minorHAnsi" w:cstheme="minorBidi"/>
          <w:b/>
          <w:noProof/>
          <w:sz w:val="22"/>
          <w:szCs w:val="22"/>
        </w:rPr>
      </w:pPr>
      <w:hyperlink w:anchor="_Toc443575477" w:history="1">
        <w:r w:rsidR="009328A8" w:rsidRPr="00012A30">
          <w:rPr>
            <w:rStyle w:val="Hyperlink"/>
            <w:noProof/>
          </w:rPr>
          <w:t>Table 2: EPIC 2: The technical training curricula, user manuals, and other required documentation are written for all levels of VA users.</w:t>
        </w:r>
        <w:r w:rsidR="009328A8">
          <w:rPr>
            <w:noProof/>
            <w:webHidden/>
          </w:rPr>
          <w:tab/>
        </w:r>
        <w:r w:rsidR="009328A8">
          <w:rPr>
            <w:noProof/>
            <w:webHidden/>
          </w:rPr>
          <w:fldChar w:fldCharType="begin"/>
        </w:r>
        <w:r w:rsidR="009328A8">
          <w:rPr>
            <w:noProof/>
            <w:webHidden/>
          </w:rPr>
          <w:instrText xml:space="preserve"> PAGEREF _Toc443575477 \h </w:instrText>
        </w:r>
        <w:r w:rsidR="009328A8">
          <w:rPr>
            <w:noProof/>
            <w:webHidden/>
          </w:rPr>
        </w:r>
        <w:r w:rsidR="009328A8">
          <w:rPr>
            <w:noProof/>
            <w:webHidden/>
          </w:rPr>
          <w:fldChar w:fldCharType="separate"/>
        </w:r>
        <w:r w:rsidR="009328A8">
          <w:rPr>
            <w:noProof/>
            <w:webHidden/>
          </w:rPr>
          <w:t>7</w:t>
        </w:r>
        <w:r w:rsidR="009328A8">
          <w:rPr>
            <w:noProof/>
            <w:webHidden/>
          </w:rPr>
          <w:fldChar w:fldCharType="end"/>
        </w:r>
      </w:hyperlink>
    </w:p>
    <w:p w14:paraId="5147C7F3" w14:textId="77777777" w:rsidR="009328A8" w:rsidRDefault="00090A45">
      <w:pPr>
        <w:pStyle w:val="TableofFigures"/>
        <w:rPr>
          <w:rFonts w:asciiTheme="minorHAnsi" w:eastAsiaTheme="minorEastAsia" w:hAnsiTheme="minorHAnsi" w:cstheme="minorBidi"/>
          <w:b/>
          <w:noProof/>
          <w:sz w:val="22"/>
          <w:szCs w:val="22"/>
        </w:rPr>
      </w:pPr>
      <w:hyperlink w:anchor="_Toc443575478" w:history="1">
        <w:r w:rsidR="009328A8" w:rsidRPr="00012A30">
          <w:rPr>
            <w:rStyle w:val="Hyperlink"/>
            <w:noProof/>
          </w:rPr>
          <w:t>Table 3: EPIC 3: Ensure compliance to enterprise-level requirements with the VA Pharmacy inbound ePrescribing system.</w:t>
        </w:r>
        <w:r w:rsidR="009328A8">
          <w:rPr>
            <w:noProof/>
            <w:webHidden/>
          </w:rPr>
          <w:tab/>
        </w:r>
        <w:r w:rsidR="009328A8">
          <w:rPr>
            <w:noProof/>
            <w:webHidden/>
          </w:rPr>
          <w:fldChar w:fldCharType="begin"/>
        </w:r>
        <w:r w:rsidR="009328A8">
          <w:rPr>
            <w:noProof/>
            <w:webHidden/>
          </w:rPr>
          <w:instrText xml:space="preserve"> PAGEREF _Toc443575478 \h </w:instrText>
        </w:r>
        <w:r w:rsidR="009328A8">
          <w:rPr>
            <w:noProof/>
            <w:webHidden/>
          </w:rPr>
        </w:r>
        <w:r w:rsidR="009328A8">
          <w:rPr>
            <w:noProof/>
            <w:webHidden/>
          </w:rPr>
          <w:fldChar w:fldCharType="separate"/>
        </w:r>
        <w:r w:rsidR="009328A8">
          <w:rPr>
            <w:noProof/>
            <w:webHidden/>
          </w:rPr>
          <w:t>10</w:t>
        </w:r>
        <w:r w:rsidR="009328A8">
          <w:rPr>
            <w:noProof/>
            <w:webHidden/>
          </w:rPr>
          <w:fldChar w:fldCharType="end"/>
        </w:r>
      </w:hyperlink>
    </w:p>
    <w:p w14:paraId="49CE95EF" w14:textId="77777777" w:rsidR="009328A8" w:rsidRDefault="00090A45">
      <w:pPr>
        <w:pStyle w:val="TableofFigures"/>
        <w:rPr>
          <w:rFonts w:asciiTheme="minorHAnsi" w:eastAsiaTheme="minorEastAsia" w:hAnsiTheme="minorHAnsi" w:cstheme="minorBidi"/>
          <w:b/>
          <w:noProof/>
          <w:sz w:val="22"/>
          <w:szCs w:val="22"/>
        </w:rPr>
      </w:pPr>
      <w:hyperlink w:anchor="_Toc443575479" w:history="1">
        <w:r w:rsidR="009328A8" w:rsidRPr="00012A30">
          <w:rPr>
            <w:rStyle w:val="Hyperlink"/>
            <w:noProof/>
          </w:rPr>
          <w:t>Table 4: EPIC 4: Inbound ePrescriptions received from external providers must be expressed using nationally recognized reference and authoritative terminology standards.</w:t>
        </w:r>
        <w:r w:rsidR="009328A8">
          <w:rPr>
            <w:noProof/>
            <w:webHidden/>
          </w:rPr>
          <w:tab/>
        </w:r>
        <w:r w:rsidR="009328A8">
          <w:rPr>
            <w:noProof/>
            <w:webHidden/>
          </w:rPr>
          <w:fldChar w:fldCharType="begin"/>
        </w:r>
        <w:r w:rsidR="009328A8">
          <w:rPr>
            <w:noProof/>
            <w:webHidden/>
          </w:rPr>
          <w:instrText xml:space="preserve"> PAGEREF _Toc443575479 \h </w:instrText>
        </w:r>
        <w:r w:rsidR="009328A8">
          <w:rPr>
            <w:noProof/>
            <w:webHidden/>
          </w:rPr>
        </w:r>
        <w:r w:rsidR="009328A8">
          <w:rPr>
            <w:noProof/>
            <w:webHidden/>
          </w:rPr>
          <w:fldChar w:fldCharType="separate"/>
        </w:r>
        <w:r w:rsidR="009328A8">
          <w:rPr>
            <w:noProof/>
            <w:webHidden/>
          </w:rPr>
          <w:t>10</w:t>
        </w:r>
        <w:r w:rsidR="009328A8">
          <w:rPr>
            <w:noProof/>
            <w:webHidden/>
          </w:rPr>
          <w:fldChar w:fldCharType="end"/>
        </w:r>
      </w:hyperlink>
    </w:p>
    <w:p w14:paraId="155AD7CE" w14:textId="77777777" w:rsidR="009328A8" w:rsidRDefault="00090A45">
      <w:pPr>
        <w:pStyle w:val="TableofFigures"/>
        <w:rPr>
          <w:rFonts w:asciiTheme="minorHAnsi" w:eastAsiaTheme="minorEastAsia" w:hAnsiTheme="minorHAnsi" w:cstheme="minorBidi"/>
          <w:b/>
          <w:noProof/>
          <w:sz w:val="22"/>
          <w:szCs w:val="22"/>
        </w:rPr>
      </w:pPr>
      <w:hyperlink w:anchor="_Toc443575480" w:history="1">
        <w:r w:rsidR="009328A8" w:rsidRPr="00012A30">
          <w:rPr>
            <w:rStyle w:val="Hyperlink"/>
            <w:noProof/>
          </w:rPr>
          <w:t>Table 5: EPIC 5: Search for and identify the VA Pharmacy to send a Veteran patient’s ePrescription to (would be performed by an external provider/non-VA physician). Traces to BRD NEED 3352 and OWNR 13409.</w:t>
        </w:r>
        <w:r w:rsidR="009328A8">
          <w:rPr>
            <w:noProof/>
            <w:webHidden/>
          </w:rPr>
          <w:tab/>
        </w:r>
        <w:r w:rsidR="009328A8">
          <w:rPr>
            <w:noProof/>
            <w:webHidden/>
          </w:rPr>
          <w:fldChar w:fldCharType="begin"/>
        </w:r>
        <w:r w:rsidR="009328A8">
          <w:rPr>
            <w:noProof/>
            <w:webHidden/>
          </w:rPr>
          <w:instrText xml:space="preserve"> PAGEREF _Toc443575480 \h </w:instrText>
        </w:r>
        <w:r w:rsidR="009328A8">
          <w:rPr>
            <w:noProof/>
            <w:webHidden/>
          </w:rPr>
        </w:r>
        <w:r w:rsidR="009328A8">
          <w:rPr>
            <w:noProof/>
            <w:webHidden/>
          </w:rPr>
          <w:fldChar w:fldCharType="separate"/>
        </w:r>
        <w:r w:rsidR="009328A8">
          <w:rPr>
            <w:noProof/>
            <w:webHidden/>
          </w:rPr>
          <w:t>12</w:t>
        </w:r>
        <w:r w:rsidR="009328A8">
          <w:rPr>
            <w:noProof/>
            <w:webHidden/>
          </w:rPr>
          <w:fldChar w:fldCharType="end"/>
        </w:r>
      </w:hyperlink>
    </w:p>
    <w:p w14:paraId="5915B57A" w14:textId="77777777" w:rsidR="009328A8" w:rsidRDefault="00090A45">
      <w:pPr>
        <w:pStyle w:val="TableofFigures"/>
        <w:rPr>
          <w:rFonts w:asciiTheme="minorHAnsi" w:eastAsiaTheme="minorEastAsia" w:hAnsiTheme="minorHAnsi" w:cstheme="minorBidi"/>
          <w:b/>
          <w:noProof/>
          <w:sz w:val="22"/>
          <w:szCs w:val="22"/>
        </w:rPr>
      </w:pPr>
      <w:hyperlink w:anchor="_Toc443575481" w:history="1">
        <w:r w:rsidR="009328A8" w:rsidRPr="00012A30">
          <w:rPr>
            <w:rStyle w:val="Hyperlink"/>
            <w:noProof/>
          </w:rPr>
          <w:t>Table 6: EPIC 6: The system needs to be able to receive and hold (store) inbound eRxs before they are auto-checked.</w:t>
        </w:r>
        <w:r w:rsidR="009328A8">
          <w:rPr>
            <w:noProof/>
            <w:webHidden/>
          </w:rPr>
          <w:tab/>
        </w:r>
        <w:r w:rsidR="009328A8">
          <w:rPr>
            <w:noProof/>
            <w:webHidden/>
          </w:rPr>
          <w:fldChar w:fldCharType="begin"/>
        </w:r>
        <w:r w:rsidR="009328A8">
          <w:rPr>
            <w:noProof/>
            <w:webHidden/>
          </w:rPr>
          <w:instrText xml:space="preserve"> PAGEREF _Toc443575481 \h </w:instrText>
        </w:r>
        <w:r w:rsidR="009328A8">
          <w:rPr>
            <w:noProof/>
            <w:webHidden/>
          </w:rPr>
        </w:r>
        <w:r w:rsidR="009328A8">
          <w:rPr>
            <w:noProof/>
            <w:webHidden/>
          </w:rPr>
          <w:fldChar w:fldCharType="separate"/>
        </w:r>
        <w:r w:rsidR="009328A8">
          <w:rPr>
            <w:noProof/>
            <w:webHidden/>
          </w:rPr>
          <w:t>13</w:t>
        </w:r>
        <w:r w:rsidR="009328A8">
          <w:rPr>
            <w:noProof/>
            <w:webHidden/>
          </w:rPr>
          <w:fldChar w:fldCharType="end"/>
        </w:r>
      </w:hyperlink>
    </w:p>
    <w:p w14:paraId="30DFF9A4" w14:textId="77777777" w:rsidR="009328A8" w:rsidRDefault="00090A45">
      <w:pPr>
        <w:pStyle w:val="TableofFigures"/>
        <w:rPr>
          <w:rFonts w:asciiTheme="minorHAnsi" w:eastAsiaTheme="minorEastAsia" w:hAnsiTheme="minorHAnsi" w:cstheme="minorBidi"/>
          <w:b/>
          <w:noProof/>
          <w:sz w:val="22"/>
          <w:szCs w:val="22"/>
        </w:rPr>
      </w:pPr>
      <w:hyperlink w:anchor="_Toc443575482" w:history="1">
        <w:r w:rsidR="009328A8" w:rsidRPr="00012A30">
          <w:rPr>
            <w:rStyle w:val="Hyperlink"/>
            <w:noProof/>
          </w:rPr>
          <w:t>Table 7: EPIC 7: The VA Pharmacy system must be able to “enable” or “disable” receipt of inbound ePrescriptions from external providers. Maps to OWNR 13410.</w:t>
        </w:r>
        <w:r w:rsidR="009328A8">
          <w:rPr>
            <w:noProof/>
            <w:webHidden/>
          </w:rPr>
          <w:tab/>
        </w:r>
        <w:r w:rsidR="009328A8">
          <w:rPr>
            <w:noProof/>
            <w:webHidden/>
          </w:rPr>
          <w:fldChar w:fldCharType="begin"/>
        </w:r>
        <w:r w:rsidR="009328A8">
          <w:rPr>
            <w:noProof/>
            <w:webHidden/>
          </w:rPr>
          <w:instrText xml:space="preserve"> PAGEREF _Toc443575482 \h </w:instrText>
        </w:r>
        <w:r w:rsidR="009328A8">
          <w:rPr>
            <w:noProof/>
            <w:webHidden/>
          </w:rPr>
        </w:r>
        <w:r w:rsidR="009328A8">
          <w:rPr>
            <w:noProof/>
            <w:webHidden/>
          </w:rPr>
          <w:fldChar w:fldCharType="separate"/>
        </w:r>
        <w:r w:rsidR="009328A8">
          <w:rPr>
            <w:noProof/>
            <w:webHidden/>
          </w:rPr>
          <w:t>14</w:t>
        </w:r>
        <w:r w:rsidR="009328A8">
          <w:rPr>
            <w:noProof/>
            <w:webHidden/>
          </w:rPr>
          <w:fldChar w:fldCharType="end"/>
        </w:r>
      </w:hyperlink>
    </w:p>
    <w:p w14:paraId="1B78C6C5" w14:textId="77777777" w:rsidR="009328A8" w:rsidRDefault="00090A45">
      <w:pPr>
        <w:pStyle w:val="TableofFigures"/>
        <w:rPr>
          <w:rFonts w:asciiTheme="minorHAnsi" w:eastAsiaTheme="minorEastAsia" w:hAnsiTheme="minorHAnsi" w:cstheme="minorBidi"/>
          <w:b/>
          <w:noProof/>
          <w:sz w:val="22"/>
          <w:szCs w:val="22"/>
        </w:rPr>
      </w:pPr>
      <w:hyperlink w:anchor="_Toc443575483" w:history="1">
        <w:r w:rsidR="009328A8" w:rsidRPr="00012A30">
          <w:rPr>
            <w:rStyle w:val="Hyperlink"/>
            <w:noProof/>
          </w:rPr>
          <w:t>Table 8: EPIC 8: All inbound ePrescription orders to VA Pharmacies for medication or expendable medical supplies must comply with NCPDP SCRIPT 10.6 standards.</w:t>
        </w:r>
        <w:r w:rsidR="009328A8">
          <w:rPr>
            <w:noProof/>
            <w:webHidden/>
          </w:rPr>
          <w:tab/>
        </w:r>
        <w:r w:rsidR="009328A8">
          <w:rPr>
            <w:noProof/>
            <w:webHidden/>
          </w:rPr>
          <w:fldChar w:fldCharType="begin"/>
        </w:r>
        <w:r w:rsidR="009328A8">
          <w:rPr>
            <w:noProof/>
            <w:webHidden/>
          </w:rPr>
          <w:instrText xml:space="preserve"> PAGEREF _Toc443575483 \h </w:instrText>
        </w:r>
        <w:r w:rsidR="009328A8">
          <w:rPr>
            <w:noProof/>
            <w:webHidden/>
          </w:rPr>
        </w:r>
        <w:r w:rsidR="009328A8">
          <w:rPr>
            <w:noProof/>
            <w:webHidden/>
          </w:rPr>
          <w:fldChar w:fldCharType="separate"/>
        </w:r>
        <w:r w:rsidR="009328A8">
          <w:rPr>
            <w:noProof/>
            <w:webHidden/>
          </w:rPr>
          <w:t>15</w:t>
        </w:r>
        <w:r w:rsidR="009328A8">
          <w:rPr>
            <w:noProof/>
            <w:webHidden/>
          </w:rPr>
          <w:fldChar w:fldCharType="end"/>
        </w:r>
      </w:hyperlink>
    </w:p>
    <w:p w14:paraId="036E4445" w14:textId="77777777" w:rsidR="009328A8" w:rsidRDefault="00090A45">
      <w:pPr>
        <w:pStyle w:val="TableofFigures"/>
        <w:rPr>
          <w:rFonts w:asciiTheme="minorHAnsi" w:eastAsiaTheme="minorEastAsia" w:hAnsiTheme="minorHAnsi" w:cstheme="minorBidi"/>
          <w:b/>
          <w:noProof/>
          <w:sz w:val="22"/>
          <w:szCs w:val="22"/>
        </w:rPr>
      </w:pPr>
      <w:hyperlink w:anchor="_Toc443575484" w:history="1">
        <w:r w:rsidR="009328A8" w:rsidRPr="00012A30">
          <w:rPr>
            <w:rStyle w:val="Hyperlink"/>
            <w:noProof/>
          </w:rPr>
          <w:t>Table 9: EPIC 9: The system needs to be able to receive and notify VA pharmacists that prior authorization has been approved or not approved by the payer for eRxs prescribed for non-formulary or restricted drugs. This requirement assumes compliance with NCPDP S</w:t>
        </w:r>
        <w:r w:rsidR="009328A8">
          <w:rPr>
            <w:noProof/>
            <w:webHidden/>
          </w:rPr>
          <w:tab/>
        </w:r>
        <w:r w:rsidR="009328A8">
          <w:rPr>
            <w:noProof/>
            <w:webHidden/>
          </w:rPr>
          <w:fldChar w:fldCharType="begin"/>
        </w:r>
        <w:r w:rsidR="009328A8">
          <w:rPr>
            <w:noProof/>
            <w:webHidden/>
          </w:rPr>
          <w:instrText xml:space="preserve"> PAGEREF _Toc443575484 \h </w:instrText>
        </w:r>
        <w:r w:rsidR="009328A8">
          <w:rPr>
            <w:noProof/>
            <w:webHidden/>
          </w:rPr>
        </w:r>
        <w:r w:rsidR="009328A8">
          <w:rPr>
            <w:noProof/>
            <w:webHidden/>
          </w:rPr>
          <w:fldChar w:fldCharType="separate"/>
        </w:r>
        <w:r w:rsidR="009328A8">
          <w:rPr>
            <w:noProof/>
            <w:webHidden/>
          </w:rPr>
          <w:t>17</w:t>
        </w:r>
        <w:r w:rsidR="009328A8">
          <w:rPr>
            <w:noProof/>
            <w:webHidden/>
          </w:rPr>
          <w:fldChar w:fldCharType="end"/>
        </w:r>
      </w:hyperlink>
    </w:p>
    <w:p w14:paraId="383DB03B" w14:textId="77777777" w:rsidR="009328A8" w:rsidRDefault="00090A45">
      <w:pPr>
        <w:pStyle w:val="TableofFigures"/>
        <w:rPr>
          <w:rFonts w:asciiTheme="minorHAnsi" w:eastAsiaTheme="minorEastAsia" w:hAnsiTheme="minorHAnsi" w:cstheme="minorBidi"/>
          <w:b/>
          <w:noProof/>
          <w:sz w:val="22"/>
          <w:szCs w:val="22"/>
        </w:rPr>
      </w:pPr>
      <w:hyperlink w:anchor="_Toc443575485" w:history="1">
        <w:r w:rsidR="009328A8" w:rsidRPr="00012A30">
          <w:rPr>
            <w:rStyle w:val="Hyperlink"/>
            <w:noProof/>
          </w:rPr>
          <w:t>Table 10: EPIC 10: All messages sent out from VA Pharmacies to external providers or received into VA Pharmacies from external providers must comply with NCPDP SCRIPT 10.6 standards.</w:t>
        </w:r>
        <w:r w:rsidR="009328A8">
          <w:rPr>
            <w:noProof/>
            <w:webHidden/>
          </w:rPr>
          <w:tab/>
        </w:r>
        <w:r w:rsidR="009328A8">
          <w:rPr>
            <w:noProof/>
            <w:webHidden/>
          </w:rPr>
          <w:fldChar w:fldCharType="begin"/>
        </w:r>
        <w:r w:rsidR="009328A8">
          <w:rPr>
            <w:noProof/>
            <w:webHidden/>
          </w:rPr>
          <w:instrText xml:space="preserve"> PAGEREF _Toc443575485 \h </w:instrText>
        </w:r>
        <w:r w:rsidR="009328A8">
          <w:rPr>
            <w:noProof/>
            <w:webHidden/>
          </w:rPr>
        </w:r>
        <w:r w:rsidR="009328A8">
          <w:rPr>
            <w:noProof/>
            <w:webHidden/>
          </w:rPr>
          <w:fldChar w:fldCharType="separate"/>
        </w:r>
        <w:r w:rsidR="009328A8">
          <w:rPr>
            <w:noProof/>
            <w:webHidden/>
          </w:rPr>
          <w:t>19</w:t>
        </w:r>
        <w:r w:rsidR="009328A8">
          <w:rPr>
            <w:noProof/>
            <w:webHidden/>
          </w:rPr>
          <w:fldChar w:fldCharType="end"/>
        </w:r>
      </w:hyperlink>
    </w:p>
    <w:p w14:paraId="319EA4DF" w14:textId="77777777" w:rsidR="009328A8" w:rsidRDefault="00090A45">
      <w:pPr>
        <w:pStyle w:val="TableofFigures"/>
        <w:rPr>
          <w:rFonts w:asciiTheme="minorHAnsi" w:eastAsiaTheme="minorEastAsia" w:hAnsiTheme="minorHAnsi" w:cstheme="minorBidi"/>
          <w:b/>
          <w:noProof/>
          <w:sz w:val="22"/>
          <w:szCs w:val="22"/>
        </w:rPr>
      </w:pPr>
      <w:hyperlink w:anchor="_Toc443575486" w:history="1">
        <w:r w:rsidR="009328A8" w:rsidRPr="00012A30">
          <w:rPr>
            <w:rStyle w:val="Hyperlink"/>
            <w:noProof/>
          </w:rPr>
          <w:t>Table 11: EPIC 11: The system needs to electronically receive and send change requests to external providers based on a previously received eRx from that external provider.</w:t>
        </w:r>
        <w:r w:rsidR="009328A8">
          <w:rPr>
            <w:noProof/>
            <w:webHidden/>
          </w:rPr>
          <w:tab/>
        </w:r>
        <w:r w:rsidR="009328A8">
          <w:rPr>
            <w:noProof/>
            <w:webHidden/>
          </w:rPr>
          <w:fldChar w:fldCharType="begin"/>
        </w:r>
        <w:r w:rsidR="009328A8">
          <w:rPr>
            <w:noProof/>
            <w:webHidden/>
          </w:rPr>
          <w:instrText xml:space="preserve"> PAGEREF _Toc443575486 \h </w:instrText>
        </w:r>
        <w:r w:rsidR="009328A8">
          <w:rPr>
            <w:noProof/>
            <w:webHidden/>
          </w:rPr>
        </w:r>
        <w:r w:rsidR="009328A8">
          <w:rPr>
            <w:noProof/>
            <w:webHidden/>
          </w:rPr>
          <w:fldChar w:fldCharType="separate"/>
        </w:r>
        <w:r w:rsidR="009328A8">
          <w:rPr>
            <w:noProof/>
            <w:webHidden/>
          </w:rPr>
          <w:t>20</w:t>
        </w:r>
        <w:r w:rsidR="009328A8">
          <w:rPr>
            <w:noProof/>
            <w:webHidden/>
          </w:rPr>
          <w:fldChar w:fldCharType="end"/>
        </w:r>
      </w:hyperlink>
    </w:p>
    <w:p w14:paraId="2E27C5E5" w14:textId="77777777" w:rsidR="009328A8" w:rsidRDefault="00090A45">
      <w:pPr>
        <w:pStyle w:val="TableofFigures"/>
        <w:rPr>
          <w:rFonts w:asciiTheme="minorHAnsi" w:eastAsiaTheme="minorEastAsia" w:hAnsiTheme="minorHAnsi" w:cstheme="minorBidi"/>
          <w:b/>
          <w:noProof/>
          <w:sz w:val="22"/>
          <w:szCs w:val="22"/>
        </w:rPr>
      </w:pPr>
      <w:hyperlink w:anchor="_Toc443575487" w:history="1">
        <w:r w:rsidR="009328A8" w:rsidRPr="00012A30">
          <w:rPr>
            <w:rStyle w:val="Hyperlink"/>
            <w:noProof/>
          </w:rPr>
          <w:t>Table 12: EPIC 12: The system needs to be capable of electronically receiving and responding to cancellation requests for previously received eRxs from external providers.</w:t>
        </w:r>
        <w:r w:rsidR="009328A8">
          <w:rPr>
            <w:noProof/>
            <w:webHidden/>
          </w:rPr>
          <w:tab/>
        </w:r>
        <w:r w:rsidR="009328A8">
          <w:rPr>
            <w:noProof/>
            <w:webHidden/>
          </w:rPr>
          <w:fldChar w:fldCharType="begin"/>
        </w:r>
        <w:r w:rsidR="009328A8">
          <w:rPr>
            <w:noProof/>
            <w:webHidden/>
          </w:rPr>
          <w:instrText xml:space="preserve"> PAGEREF _Toc443575487 \h </w:instrText>
        </w:r>
        <w:r w:rsidR="009328A8">
          <w:rPr>
            <w:noProof/>
            <w:webHidden/>
          </w:rPr>
        </w:r>
        <w:r w:rsidR="009328A8">
          <w:rPr>
            <w:noProof/>
            <w:webHidden/>
          </w:rPr>
          <w:fldChar w:fldCharType="separate"/>
        </w:r>
        <w:r w:rsidR="009328A8">
          <w:rPr>
            <w:noProof/>
            <w:webHidden/>
          </w:rPr>
          <w:t>21</w:t>
        </w:r>
        <w:r w:rsidR="009328A8">
          <w:rPr>
            <w:noProof/>
            <w:webHidden/>
          </w:rPr>
          <w:fldChar w:fldCharType="end"/>
        </w:r>
      </w:hyperlink>
    </w:p>
    <w:p w14:paraId="46DFB596" w14:textId="77777777" w:rsidR="009328A8" w:rsidRDefault="00090A45">
      <w:pPr>
        <w:pStyle w:val="TableofFigures"/>
        <w:rPr>
          <w:rFonts w:asciiTheme="minorHAnsi" w:eastAsiaTheme="minorEastAsia" w:hAnsiTheme="minorHAnsi" w:cstheme="minorBidi"/>
          <w:b/>
          <w:noProof/>
          <w:sz w:val="22"/>
          <w:szCs w:val="22"/>
        </w:rPr>
      </w:pPr>
      <w:hyperlink w:anchor="_Toc443575488" w:history="1">
        <w:r w:rsidR="009328A8" w:rsidRPr="00012A30">
          <w:rPr>
            <w:rStyle w:val="Hyperlink"/>
            <w:noProof/>
          </w:rPr>
          <w:t>Table 13: EPIC 13: The system needs to be able to electronically send and receive refill requests to and from external providers, and to receive responses based on the refill request.</w:t>
        </w:r>
        <w:r w:rsidR="009328A8">
          <w:rPr>
            <w:noProof/>
            <w:webHidden/>
          </w:rPr>
          <w:tab/>
        </w:r>
        <w:r w:rsidR="009328A8">
          <w:rPr>
            <w:noProof/>
            <w:webHidden/>
          </w:rPr>
          <w:fldChar w:fldCharType="begin"/>
        </w:r>
        <w:r w:rsidR="009328A8">
          <w:rPr>
            <w:noProof/>
            <w:webHidden/>
          </w:rPr>
          <w:instrText xml:space="preserve"> PAGEREF _Toc443575488 \h </w:instrText>
        </w:r>
        <w:r w:rsidR="009328A8">
          <w:rPr>
            <w:noProof/>
            <w:webHidden/>
          </w:rPr>
        </w:r>
        <w:r w:rsidR="009328A8">
          <w:rPr>
            <w:noProof/>
            <w:webHidden/>
          </w:rPr>
          <w:fldChar w:fldCharType="separate"/>
        </w:r>
        <w:r w:rsidR="009328A8">
          <w:rPr>
            <w:noProof/>
            <w:webHidden/>
          </w:rPr>
          <w:t>22</w:t>
        </w:r>
        <w:r w:rsidR="009328A8">
          <w:rPr>
            <w:noProof/>
            <w:webHidden/>
          </w:rPr>
          <w:fldChar w:fldCharType="end"/>
        </w:r>
      </w:hyperlink>
    </w:p>
    <w:p w14:paraId="0F461BB4" w14:textId="77777777" w:rsidR="009328A8" w:rsidRDefault="00090A45">
      <w:pPr>
        <w:pStyle w:val="TableofFigures"/>
        <w:rPr>
          <w:rFonts w:asciiTheme="minorHAnsi" w:eastAsiaTheme="minorEastAsia" w:hAnsiTheme="minorHAnsi" w:cstheme="minorBidi"/>
          <w:b/>
          <w:noProof/>
          <w:sz w:val="22"/>
          <w:szCs w:val="22"/>
        </w:rPr>
      </w:pPr>
      <w:hyperlink w:anchor="_Toc443575489" w:history="1">
        <w:r w:rsidR="009328A8" w:rsidRPr="00012A30">
          <w:rPr>
            <w:rStyle w:val="Hyperlink"/>
            <w:noProof/>
          </w:rPr>
          <w:t>Table 14: EPIC 14: The system needs to send or receive medication history requests to and from external providers.</w:t>
        </w:r>
        <w:r w:rsidR="009328A8">
          <w:rPr>
            <w:noProof/>
            <w:webHidden/>
          </w:rPr>
          <w:tab/>
        </w:r>
        <w:r w:rsidR="009328A8">
          <w:rPr>
            <w:noProof/>
            <w:webHidden/>
          </w:rPr>
          <w:fldChar w:fldCharType="begin"/>
        </w:r>
        <w:r w:rsidR="009328A8">
          <w:rPr>
            <w:noProof/>
            <w:webHidden/>
          </w:rPr>
          <w:instrText xml:space="preserve"> PAGEREF _Toc443575489 \h </w:instrText>
        </w:r>
        <w:r w:rsidR="009328A8">
          <w:rPr>
            <w:noProof/>
            <w:webHidden/>
          </w:rPr>
        </w:r>
        <w:r w:rsidR="009328A8">
          <w:rPr>
            <w:noProof/>
            <w:webHidden/>
          </w:rPr>
          <w:fldChar w:fldCharType="separate"/>
        </w:r>
        <w:r w:rsidR="009328A8">
          <w:rPr>
            <w:noProof/>
            <w:webHidden/>
          </w:rPr>
          <w:t>23</w:t>
        </w:r>
        <w:r w:rsidR="009328A8">
          <w:rPr>
            <w:noProof/>
            <w:webHidden/>
          </w:rPr>
          <w:fldChar w:fldCharType="end"/>
        </w:r>
      </w:hyperlink>
    </w:p>
    <w:p w14:paraId="0FA18490" w14:textId="77777777" w:rsidR="009328A8" w:rsidRDefault="00090A45">
      <w:pPr>
        <w:pStyle w:val="TableofFigures"/>
        <w:rPr>
          <w:rFonts w:asciiTheme="minorHAnsi" w:eastAsiaTheme="minorEastAsia" w:hAnsiTheme="minorHAnsi" w:cstheme="minorBidi"/>
          <w:b/>
          <w:noProof/>
          <w:sz w:val="22"/>
          <w:szCs w:val="22"/>
        </w:rPr>
      </w:pPr>
      <w:hyperlink w:anchor="_Toc443575490" w:history="1">
        <w:r w:rsidR="009328A8" w:rsidRPr="00012A30">
          <w:rPr>
            <w:rStyle w:val="Hyperlink"/>
            <w:noProof/>
          </w:rPr>
          <w:t>Table 15: EPIC 15: The system needs to send and receive internal transfer requests out from or into VA pharmacies.</w:t>
        </w:r>
        <w:r w:rsidR="009328A8">
          <w:rPr>
            <w:noProof/>
            <w:webHidden/>
          </w:rPr>
          <w:tab/>
        </w:r>
        <w:r w:rsidR="009328A8">
          <w:rPr>
            <w:noProof/>
            <w:webHidden/>
          </w:rPr>
          <w:fldChar w:fldCharType="begin"/>
        </w:r>
        <w:r w:rsidR="009328A8">
          <w:rPr>
            <w:noProof/>
            <w:webHidden/>
          </w:rPr>
          <w:instrText xml:space="preserve"> PAGEREF _Toc443575490 \h </w:instrText>
        </w:r>
        <w:r w:rsidR="009328A8">
          <w:rPr>
            <w:noProof/>
            <w:webHidden/>
          </w:rPr>
        </w:r>
        <w:r w:rsidR="009328A8">
          <w:rPr>
            <w:noProof/>
            <w:webHidden/>
          </w:rPr>
          <w:fldChar w:fldCharType="separate"/>
        </w:r>
        <w:r w:rsidR="009328A8">
          <w:rPr>
            <w:noProof/>
            <w:webHidden/>
          </w:rPr>
          <w:t>24</w:t>
        </w:r>
        <w:r w:rsidR="009328A8">
          <w:rPr>
            <w:noProof/>
            <w:webHidden/>
          </w:rPr>
          <w:fldChar w:fldCharType="end"/>
        </w:r>
      </w:hyperlink>
    </w:p>
    <w:p w14:paraId="42673652" w14:textId="77777777" w:rsidR="009328A8" w:rsidRDefault="00090A45">
      <w:pPr>
        <w:pStyle w:val="TableofFigures"/>
        <w:rPr>
          <w:rFonts w:asciiTheme="minorHAnsi" w:eastAsiaTheme="minorEastAsia" w:hAnsiTheme="minorHAnsi" w:cstheme="minorBidi"/>
          <w:b/>
          <w:noProof/>
          <w:sz w:val="22"/>
          <w:szCs w:val="22"/>
        </w:rPr>
      </w:pPr>
      <w:hyperlink w:anchor="_Toc443575491" w:history="1">
        <w:r w:rsidR="009328A8" w:rsidRPr="00012A30">
          <w:rPr>
            <w:rStyle w:val="Hyperlink"/>
            <w:noProof/>
          </w:rPr>
          <w:t>Table 16: EPIC 16: The system needs to send and receive transfer requests from external pharmacies or to and from DoD medical facilities.</w:t>
        </w:r>
        <w:r w:rsidR="009328A8">
          <w:rPr>
            <w:noProof/>
            <w:webHidden/>
          </w:rPr>
          <w:tab/>
        </w:r>
        <w:r w:rsidR="009328A8">
          <w:rPr>
            <w:noProof/>
            <w:webHidden/>
          </w:rPr>
          <w:fldChar w:fldCharType="begin"/>
        </w:r>
        <w:r w:rsidR="009328A8">
          <w:rPr>
            <w:noProof/>
            <w:webHidden/>
          </w:rPr>
          <w:instrText xml:space="preserve"> PAGEREF _Toc443575491 \h </w:instrText>
        </w:r>
        <w:r w:rsidR="009328A8">
          <w:rPr>
            <w:noProof/>
            <w:webHidden/>
          </w:rPr>
        </w:r>
        <w:r w:rsidR="009328A8">
          <w:rPr>
            <w:noProof/>
            <w:webHidden/>
          </w:rPr>
          <w:fldChar w:fldCharType="separate"/>
        </w:r>
        <w:r w:rsidR="009328A8">
          <w:rPr>
            <w:noProof/>
            <w:webHidden/>
          </w:rPr>
          <w:t>25</w:t>
        </w:r>
        <w:r w:rsidR="009328A8">
          <w:rPr>
            <w:noProof/>
            <w:webHidden/>
          </w:rPr>
          <w:fldChar w:fldCharType="end"/>
        </w:r>
      </w:hyperlink>
    </w:p>
    <w:p w14:paraId="0C9BAF80" w14:textId="77777777" w:rsidR="009328A8" w:rsidRDefault="00090A45">
      <w:pPr>
        <w:pStyle w:val="TableofFigures"/>
        <w:rPr>
          <w:rFonts w:asciiTheme="minorHAnsi" w:eastAsiaTheme="minorEastAsia" w:hAnsiTheme="minorHAnsi" w:cstheme="minorBidi"/>
          <w:b/>
          <w:noProof/>
          <w:sz w:val="22"/>
          <w:szCs w:val="22"/>
        </w:rPr>
      </w:pPr>
      <w:hyperlink w:anchor="_Toc443575492" w:history="1">
        <w:r w:rsidR="009328A8" w:rsidRPr="00012A30">
          <w:rPr>
            <w:rStyle w:val="Hyperlink"/>
            <w:noProof/>
          </w:rPr>
          <w:t>Table 17: EPIC 17: The system needs to process inbound eRxs received from external providers separately from eRxs received from within VA pharmacy systems.</w:t>
        </w:r>
        <w:r w:rsidR="009328A8">
          <w:rPr>
            <w:noProof/>
            <w:webHidden/>
          </w:rPr>
          <w:tab/>
        </w:r>
        <w:r w:rsidR="009328A8">
          <w:rPr>
            <w:noProof/>
            <w:webHidden/>
          </w:rPr>
          <w:fldChar w:fldCharType="begin"/>
        </w:r>
        <w:r w:rsidR="009328A8">
          <w:rPr>
            <w:noProof/>
            <w:webHidden/>
          </w:rPr>
          <w:instrText xml:space="preserve"> PAGEREF _Toc443575492 \h </w:instrText>
        </w:r>
        <w:r w:rsidR="009328A8">
          <w:rPr>
            <w:noProof/>
            <w:webHidden/>
          </w:rPr>
        </w:r>
        <w:r w:rsidR="009328A8">
          <w:rPr>
            <w:noProof/>
            <w:webHidden/>
          </w:rPr>
          <w:fldChar w:fldCharType="separate"/>
        </w:r>
        <w:r w:rsidR="009328A8">
          <w:rPr>
            <w:noProof/>
            <w:webHidden/>
          </w:rPr>
          <w:t>27</w:t>
        </w:r>
        <w:r w:rsidR="009328A8">
          <w:rPr>
            <w:noProof/>
            <w:webHidden/>
          </w:rPr>
          <w:fldChar w:fldCharType="end"/>
        </w:r>
      </w:hyperlink>
    </w:p>
    <w:p w14:paraId="4BA86E75" w14:textId="77777777" w:rsidR="009328A8" w:rsidRDefault="00090A45">
      <w:pPr>
        <w:pStyle w:val="TableofFigures"/>
        <w:rPr>
          <w:rFonts w:asciiTheme="minorHAnsi" w:eastAsiaTheme="minorEastAsia" w:hAnsiTheme="minorHAnsi" w:cstheme="minorBidi"/>
          <w:b/>
          <w:noProof/>
          <w:sz w:val="22"/>
          <w:szCs w:val="22"/>
        </w:rPr>
      </w:pPr>
      <w:hyperlink w:anchor="_Toc443575493" w:history="1">
        <w:r w:rsidR="009328A8" w:rsidRPr="00012A30">
          <w:rPr>
            <w:rStyle w:val="Hyperlink"/>
            <w:noProof/>
          </w:rPr>
          <w:t>Table 18: EPIC 18: VA pharmacy staff must determine that external providers were notified of status on their inbound eRxs at various intervals, from receipt to dispense.</w:t>
        </w:r>
        <w:r w:rsidR="009328A8">
          <w:rPr>
            <w:noProof/>
            <w:webHidden/>
          </w:rPr>
          <w:tab/>
        </w:r>
        <w:r w:rsidR="009328A8">
          <w:rPr>
            <w:noProof/>
            <w:webHidden/>
          </w:rPr>
          <w:fldChar w:fldCharType="begin"/>
        </w:r>
        <w:r w:rsidR="009328A8">
          <w:rPr>
            <w:noProof/>
            <w:webHidden/>
          </w:rPr>
          <w:instrText xml:space="preserve"> PAGEREF _Toc443575493 \h </w:instrText>
        </w:r>
        <w:r w:rsidR="009328A8">
          <w:rPr>
            <w:noProof/>
            <w:webHidden/>
          </w:rPr>
        </w:r>
        <w:r w:rsidR="009328A8">
          <w:rPr>
            <w:noProof/>
            <w:webHidden/>
          </w:rPr>
          <w:fldChar w:fldCharType="separate"/>
        </w:r>
        <w:r w:rsidR="009328A8">
          <w:rPr>
            <w:noProof/>
            <w:webHidden/>
          </w:rPr>
          <w:t>27</w:t>
        </w:r>
        <w:r w:rsidR="009328A8">
          <w:rPr>
            <w:noProof/>
            <w:webHidden/>
          </w:rPr>
          <w:fldChar w:fldCharType="end"/>
        </w:r>
      </w:hyperlink>
    </w:p>
    <w:p w14:paraId="17A257BF" w14:textId="77777777" w:rsidR="009328A8" w:rsidRDefault="00090A45">
      <w:pPr>
        <w:pStyle w:val="TableofFigures"/>
        <w:rPr>
          <w:rFonts w:asciiTheme="minorHAnsi" w:eastAsiaTheme="minorEastAsia" w:hAnsiTheme="minorHAnsi" w:cstheme="minorBidi"/>
          <w:b/>
          <w:noProof/>
          <w:sz w:val="22"/>
          <w:szCs w:val="22"/>
        </w:rPr>
      </w:pPr>
      <w:hyperlink w:anchor="_Toc443575494" w:history="1">
        <w:r w:rsidR="009328A8" w:rsidRPr="00012A30">
          <w:rPr>
            <w:rStyle w:val="Hyperlink"/>
            <w:noProof/>
          </w:rPr>
          <w:t>Table 19: EPIC19: The system needs to notify the VA Pharmacist when an auto-transmission was sent to the external provider that their eRx could not be filled due to a patient, provider, or drug validation error.</w:t>
        </w:r>
        <w:r w:rsidR="009328A8">
          <w:rPr>
            <w:noProof/>
            <w:webHidden/>
          </w:rPr>
          <w:tab/>
        </w:r>
        <w:r w:rsidR="009328A8">
          <w:rPr>
            <w:noProof/>
            <w:webHidden/>
          </w:rPr>
          <w:fldChar w:fldCharType="begin"/>
        </w:r>
        <w:r w:rsidR="009328A8">
          <w:rPr>
            <w:noProof/>
            <w:webHidden/>
          </w:rPr>
          <w:instrText xml:space="preserve"> PAGEREF _Toc443575494 \h </w:instrText>
        </w:r>
        <w:r w:rsidR="009328A8">
          <w:rPr>
            <w:noProof/>
            <w:webHidden/>
          </w:rPr>
        </w:r>
        <w:r w:rsidR="009328A8">
          <w:rPr>
            <w:noProof/>
            <w:webHidden/>
          </w:rPr>
          <w:fldChar w:fldCharType="separate"/>
        </w:r>
        <w:r w:rsidR="009328A8">
          <w:rPr>
            <w:noProof/>
            <w:webHidden/>
          </w:rPr>
          <w:t>28</w:t>
        </w:r>
        <w:r w:rsidR="009328A8">
          <w:rPr>
            <w:noProof/>
            <w:webHidden/>
          </w:rPr>
          <w:fldChar w:fldCharType="end"/>
        </w:r>
      </w:hyperlink>
    </w:p>
    <w:p w14:paraId="4A0CFAAD" w14:textId="77777777" w:rsidR="009328A8" w:rsidRDefault="00090A45">
      <w:pPr>
        <w:pStyle w:val="TableofFigures"/>
        <w:rPr>
          <w:rFonts w:asciiTheme="minorHAnsi" w:eastAsiaTheme="minorEastAsia" w:hAnsiTheme="minorHAnsi" w:cstheme="minorBidi"/>
          <w:b/>
          <w:noProof/>
          <w:sz w:val="22"/>
          <w:szCs w:val="22"/>
        </w:rPr>
      </w:pPr>
      <w:hyperlink w:anchor="_Toc443575495" w:history="1">
        <w:r w:rsidR="009328A8" w:rsidRPr="00012A30">
          <w:rPr>
            <w:rStyle w:val="Hyperlink"/>
            <w:noProof/>
          </w:rPr>
          <w:t>Table 20: EPIC 20: Upon receipt of the ePrescription, the VA’s inbound ePrescription system must auto-match patient specified on the eRx to a known/identifiable individual in VA who is confirmed to be eligible for VA pharmacy benefits.</w:t>
        </w:r>
        <w:r w:rsidR="009328A8">
          <w:rPr>
            <w:noProof/>
            <w:webHidden/>
          </w:rPr>
          <w:tab/>
        </w:r>
        <w:r w:rsidR="009328A8">
          <w:rPr>
            <w:noProof/>
            <w:webHidden/>
          </w:rPr>
          <w:fldChar w:fldCharType="begin"/>
        </w:r>
        <w:r w:rsidR="009328A8">
          <w:rPr>
            <w:noProof/>
            <w:webHidden/>
          </w:rPr>
          <w:instrText xml:space="preserve"> PAGEREF _Toc443575495 \h </w:instrText>
        </w:r>
        <w:r w:rsidR="009328A8">
          <w:rPr>
            <w:noProof/>
            <w:webHidden/>
          </w:rPr>
        </w:r>
        <w:r w:rsidR="009328A8">
          <w:rPr>
            <w:noProof/>
            <w:webHidden/>
          </w:rPr>
          <w:fldChar w:fldCharType="separate"/>
        </w:r>
        <w:r w:rsidR="009328A8">
          <w:rPr>
            <w:noProof/>
            <w:webHidden/>
          </w:rPr>
          <w:t>30</w:t>
        </w:r>
        <w:r w:rsidR="009328A8">
          <w:rPr>
            <w:noProof/>
            <w:webHidden/>
          </w:rPr>
          <w:fldChar w:fldCharType="end"/>
        </w:r>
      </w:hyperlink>
    </w:p>
    <w:p w14:paraId="6EF992D7" w14:textId="77777777" w:rsidR="009328A8" w:rsidRDefault="00090A45">
      <w:pPr>
        <w:pStyle w:val="TableofFigures"/>
        <w:rPr>
          <w:rFonts w:asciiTheme="minorHAnsi" w:eastAsiaTheme="minorEastAsia" w:hAnsiTheme="minorHAnsi" w:cstheme="minorBidi"/>
          <w:b/>
          <w:noProof/>
          <w:sz w:val="22"/>
          <w:szCs w:val="22"/>
        </w:rPr>
      </w:pPr>
      <w:hyperlink w:anchor="_Toc443575496" w:history="1">
        <w:r w:rsidR="009328A8" w:rsidRPr="00012A30">
          <w:rPr>
            <w:rStyle w:val="Hyperlink"/>
            <w:noProof/>
          </w:rPr>
          <w:t>Table 21: EPIC 21: Upon receipt of the inbound ePrescription, the VA’s Pharmacy system auto-checks to verify external provider that sent the eRx is a valid provider authorized to write prescriptions and/or provide services to the specified VA patient. If provide</w:t>
        </w:r>
        <w:r w:rsidR="009328A8">
          <w:rPr>
            <w:noProof/>
            <w:webHidden/>
          </w:rPr>
          <w:tab/>
        </w:r>
        <w:r w:rsidR="009328A8">
          <w:rPr>
            <w:noProof/>
            <w:webHidden/>
          </w:rPr>
          <w:fldChar w:fldCharType="begin"/>
        </w:r>
        <w:r w:rsidR="009328A8">
          <w:rPr>
            <w:noProof/>
            <w:webHidden/>
          </w:rPr>
          <w:instrText xml:space="preserve"> PAGEREF _Toc443575496 \h </w:instrText>
        </w:r>
        <w:r w:rsidR="009328A8">
          <w:rPr>
            <w:noProof/>
            <w:webHidden/>
          </w:rPr>
        </w:r>
        <w:r w:rsidR="009328A8">
          <w:rPr>
            <w:noProof/>
            <w:webHidden/>
          </w:rPr>
          <w:fldChar w:fldCharType="separate"/>
        </w:r>
        <w:r w:rsidR="009328A8">
          <w:rPr>
            <w:noProof/>
            <w:webHidden/>
          </w:rPr>
          <w:t>32</w:t>
        </w:r>
        <w:r w:rsidR="009328A8">
          <w:rPr>
            <w:noProof/>
            <w:webHidden/>
          </w:rPr>
          <w:fldChar w:fldCharType="end"/>
        </w:r>
      </w:hyperlink>
    </w:p>
    <w:p w14:paraId="778333B2" w14:textId="77777777" w:rsidR="009328A8" w:rsidRDefault="00090A45">
      <w:pPr>
        <w:pStyle w:val="TableofFigures"/>
        <w:rPr>
          <w:rFonts w:asciiTheme="minorHAnsi" w:eastAsiaTheme="minorEastAsia" w:hAnsiTheme="minorHAnsi" w:cstheme="minorBidi"/>
          <w:b/>
          <w:noProof/>
          <w:sz w:val="22"/>
          <w:szCs w:val="22"/>
        </w:rPr>
      </w:pPr>
      <w:hyperlink w:anchor="_Toc443575497" w:history="1">
        <w:r w:rsidR="009328A8" w:rsidRPr="00012A30">
          <w:rPr>
            <w:rStyle w:val="Hyperlink"/>
            <w:noProof/>
          </w:rPr>
          <w:t>Table 22: EPIC 22: Upon receipt of the inbound ePrescription, the VA’s Pharmacy system auto-checks to verify medication or medical supply specified on the eRx is recognized by VA and allowed to be prescribed to a VA patient. If drug auto-matches required criteri</w:t>
        </w:r>
        <w:r w:rsidR="009328A8">
          <w:rPr>
            <w:noProof/>
            <w:webHidden/>
          </w:rPr>
          <w:tab/>
        </w:r>
        <w:r w:rsidR="009328A8">
          <w:rPr>
            <w:noProof/>
            <w:webHidden/>
          </w:rPr>
          <w:fldChar w:fldCharType="begin"/>
        </w:r>
        <w:r w:rsidR="009328A8">
          <w:rPr>
            <w:noProof/>
            <w:webHidden/>
          </w:rPr>
          <w:instrText xml:space="preserve"> PAGEREF _Toc443575497 \h </w:instrText>
        </w:r>
        <w:r w:rsidR="009328A8">
          <w:rPr>
            <w:noProof/>
            <w:webHidden/>
          </w:rPr>
        </w:r>
        <w:r w:rsidR="009328A8">
          <w:rPr>
            <w:noProof/>
            <w:webHidden/>
          </w:rPr>
          <w:fldChar w:fldCharType="separate"/>
        </w:r>
        <w:r w:rsidR="009328A8">
          <w:rPr>
            <w:noProof/>
            <w:webHidden/>
          </w:rPr>
          <w:t>33</w:t>
        </w:r>
        <w:r w:rsidR="009328A8">
          <w:rPr>
            <w:noProof/>
            <w:webHidden/>
          </w:rPr>
          <w:fldChar w:fldCharType="end"/>
        </w:r>
      </w:hyperlink>
    </w:p>
    <w:p w14:paraId="7F631B96" w14:textId="77777777" w:rsidR="009328A8" w:rsidRDefault="00090A45">
      <w:pPr>
        <w:pStyle w:val="TableofFigures"/>
        <w:rPr>
          <w:rFonts w:asciiTheme="minorHAnsi" w:eastAsiaTheme="minorEastAsia" w:hAnsiTheme="minorHAnsi" w:cstheme="minorBidi"/>
          <w:b/>
          <w:noProof/>
          <w:sz w:val="22"/>
          <w:szCs w:val="22"/>
        </w:rPr>
      </w:pPr>
      <w:hyperlink w:anchor="_Toc443575498" w:history="1">
        <w:r w:rsidR="009328A8" w:rsidRPr="00012A30">
          <w:rPr>
            <w:rStyle w:val="Hyperlink"/>
            <w:noProof/>
          </w:rPr>
          <w:t>Table 23: EPIC 23:  After eRx automatically validates, pharmacist needs to be able to perform additional verification of eRx in VistA OP Holding Queue – Pending to confirm patient, provider, and drug. Once reviewed, start processing the eRx to dispense to Vetera</w:t>
        </w:r>
        <w:r w:rsidR="009328A8">
          <w:rPr>
            <w:noProof/>
            <w:webHidden/>
          </w:rPr>
          <w:tab/>
        </w:r>
        <w:r w:rsidR="009328A8">
          <w:rPr>
            <w:noProof/>
            <w:webHidden/>
          </w:rPr>
          <w:fldChar w:fldCharType="begin"/>
        </w:r>
        <w:r w:rsidR="009328A8">
          <w:rPr>
            <w:noProof/>
            <w:webHidden/>
          </w:rPr>
          <w:instrText xml:space="preserve"> PAGEREF _Toc443575498 \h </w:instrText>
        </w:r>
        <w:r w:rsidR="009328A8">
          <w:rPr>
            <w:noProof/>
            <w:webHidden/>
          </w:rPr>
        </w:r>
        <w:r w:rsidR="009328A8">
          <w:rPr>
            <w:noProof/>
            <w:webHidden/>
          </w:rPr>
          <w:fldChar w:fldCharType="separate"/>
        </w:r>
        <w:r w:rsidR="009328A8">
          <w:rPr>
            <w:noProof/>
            <w:webHidden/>
          </w:rPr>
          <w:t>36</w:t>
        </w:r>
        <w:r w:rsidR="009328A8">
          <w:rPr>
            <w:noProof/>
            <w:webHidden/>
          </w:rPr>
          <w:fldChar w:fldCharType="end"/>
        </w:r>
      </w:hyperlink>
    </w:p>
    <w:p w14:paraId="1826474D" w14:textId="77777777" w:rsidR="009328A8" w:rsidRDefault="00090A45">
      <w:pPr>
        <w:pStyle w:val="TableofFigures"/>
        <w:rPr>
          <w:rFonts w:asciiTheme="minorHAnsi" w:eastAsiaTheme="minorEastAsia" w:hAnsiTheme="minorHAnsi" w:cstheme="minorBidi"/>
          <w:b/>
          <w:noProof/>
          <w:sz w:val="22"/>
          <w:szCs w:val="22"/>
        </w:rPr>
      </w:pPr>
      <w:hyperlink w:anchor="_Toc443575499" w:history="1">
        <w:r w:rsidR="009328A8" w:rsidRPr="00012A30">
          <w:rPr>
            <w:rStyle w:val="Hyperlink"/>
            <w:noProof/>
          </w:rPr>
          <w:t>Table 24: EPIC 24:  The pharmacist needs to manually confirm the patient information before the eRx is moved to the VistA OP Holding Queue – Pending for processing.</w:t>
        </w:r>
        <w:r w:rsidR="009328A8">
          <w:rPr>
            <w:noProof/>
            <w:webHidden/>
          </w:rPr>
          <w:tab/>
        </w:r>
        <w:r w:rsidR="009328A8">
          <w:rPr>
            <w:noProof/>
            <w:webHidden/>
          </w:rPr>
          <w:fldChar w:fldCharType="begin"/>
        </w:r>
        <w:r w:rsidR="009328A8">
          <w:rPr>
            <w:noProof/>
            <w:webHidden/>
          </w:rPr>
          <w:instrText xml:space="preserve"> PAGEREF _Toc443575499 \h </w:instrText>
        </w:r>
        <w:r w:rsidR="009328A8">
          <w:rPr>
            <w:noProof/>
            <w:webHidden/>
          </w:rPr>
        </w:r>
        <w:r w:rsidR="009328A8">
          <w:rPr>
            <w:noProof/>
            <w:webHidden/>
          </w:rPr>
          <w:fldChar w:fldCharType="separate"/>
        </w:r>
        <w:r w:rsidR="009328A8">
          <w:rPr>
            <w:noProof/>
            <w:webHidden/>
          </w:rPr>
          <w:t>37</w:t>
        </w:r>
        <w:r w:rsidR="009328A8">
          <w:rPr>
            <w:noProof/>
            <w:webHidden/>
          </w:rPr>
          <w:fldChar w:fldCharType="end"/>
        </w:r>
      </w:hyperlink>
    </w:p>
    <w:p w14:paraId="0F8A078D" w14:textId="77777777" w:rsidR="009328A8" w:rsidRDefault="00090A45">
      <w:pPr>
        <w:pStyle w:val="TableofFigures"/>
        <w:rPr>
          <w:rFonts w:asciiTheme="minorHAnsi" w:eastAsiaTheme="minorEastAsia" w:hAnsiTheme="minorHAnsi" w:cstheme="minorBidi"/>
          <w:b/>
          <w:noProof/>
          <w:sz w:val="22"/>
          <w:szCs w:val="22"/>
        </w:rPr>
      </w:pPr>
      <w:hyperlink w:anchor="_Toc443575500" w:history="1">
        <w:r w:rsidR="009328A8" w:rsidRPr="00012A30">
          <w:rPr>
            <w:rStyle w:val="Hyperlink"/>
            <w:noProof/>
          </w:rPr>
          <w:t>Table 25: EPIC 25:  The pharmacist needs to manually confirm the external provider information before the eRx is moved to the VistA OP Holding Queue – Pending for processing.</w:t>
        </w:r>
        <w:r w:rsidR="009328A8">
          <w:rPr>
            <w:noProof/>
            <w:webHidden/>
          </w:rPr>
          <w:tab/>
        </w:r>
        <w:r w:rsidR="009328A8">
          <w:rPr>
            <w:noProof/>
            <w:webHidden/>
          </w:rPr>
          <w:fldChar w:fldCharType="begin"/>
        </w:r>
        <w:r w:rsidR="009328A8">
          <w:rPr>
            <w:noProof/>
            <w:webHidden/>
          </w:rPr>
          <w:instrText xml:space="preserve"> PAGEREF _Toc443575500 \h </w:instrText>
        </w:r>
        <w:r w:rsidR="009328A8">
          <w:rPr>
            <w:noProof/>
            <w:webHidden/>
          </w:rPr>
        </w:r>
        <w:r w:rsidR="009328A8">
          <w:rPr>
            <w:noProof/>
            <w:webHidden/>
          </w:rPr>
          <w:fldChar w:fldCharType="separate"/>
        </w:r>
        <w:r w:rsidR="009328A8">
          <w:rPr>
            <w:noProof/>
            <w:webHidden/>
          </w:rPr>
          <w:t>38</w:t>
        </w:r>
        <w:r w:rsidR="009328A8">
          <w:rPr>
            <w:noProof/>
            <w:webHidden/>
          </w:rPr>
          <w:fldChar w:fldCharType="end"/>
        </w:r>
      </w:hyperlink>
    </w:p>
    <w:p w14:paraId="3D507700" w14:textId="77777777" w:rsidR="009328A8" w:rsidRDefault="00090A45">
      <w:pPr>
        <w:pStyle w:val="TableofFigures"/>
        <w:rPr>
          <w:rFonts w:asciiTheme="minorHAnsi" w:eastAsiaTheme="minorEastAsia" w:hAnsiTheme="minorHAnsi" w:cstheme="minorBidi"/>
          <w:b/>
          <w:noProof/>
          <w:sz w:val="22"/>
          <w:szCs w:val="22"/>
        </w:rPr>
      </w:pPr>
      <w:hyperlink w:anchor="_Toc443575501" w:history="1">
        <w:r w:rsidR="009328A8" w:rsidRPr="00012A30">
          <w:rPr>
            <w:rStyle w:val="Hyperlink"/>
            <w:noProof/>
          </w:rPr>
          <w:t>Table 26: EPIC 26:  The pharmacist needs to manually confirm the drug information before the eRx is moved to the VistA OP Holding Queue – Pending for processing.</w:t>
        </w:r>
        <w:r w:rsidR="009328A8">
          <w:rPr>
            <w:noProof/>
            <w:webHidden/>
          </w:rPr>
          <w:tab/>
        </w:r>
        <w:r w:rsidR="009328A8">
          <w:rPr>
            <w:noProof/>
            <w:webHidden/>
          </w:rPr>
          <w:fldChar w:fldCharType="begin"/>
        </w:r>
        <w:r w:rsidR="009328A8">
          <w:rPr>
            <w:noProof/>
            <w:webHidden/>
          </w:rPr>
          <w:instrText xml:space="preserve"> PAGEREF _Toc443575501 \h </w:instrText>
        </w:r>
        <w:r w:rsidR="009328A8">
          <w:rPr>
            <w:noProof/>
            <w:webHidden/>
          </w:rPr>
        </w:r>
        <w:r w:rsidR="009328A8">
          <w:rPr>
            <w:noProof/>
            <w:webHidden/>
          </w:rPr>
          <w:fldChar w:fldCharType="separate"/>
        </w:r>
        <w:r w:rsidR="009328A8">
          <w:rPr>
            <w:noProof/>
            <w:webHidden/>
          </w:rPr>
          <w:t>38</w:t>
        </w:r>
        <w:r w:rsidR="009328A8">
          <w:rPr>
            <w:noProof/>
            <w:webHidden/>
          </w:rPr>
          <w:fldChar w:fldCharType="end"/>
        </w:r>
      </w:hyperlink>
    </w:p>
    <w:p w14:paraId="52F21F7A" w14:textId="77777777" w:rsidR="009328A8" w:rsidRDefault="00090A45">
      <w:pPr>
        <w:pStyle w:val="TableofFigures"/>
        <w:rPr>
          <w:rFonts w:asciiTheme="minorHAnsi" w:eastAsiaTheme="minorEastAsia" w:hAnsiTheme="minorHAnsi" w:cstheme="minorBidi"/>
          <w:b/>
          <w:noProof/>
          <w:sz w:val="22"/>
          <w:szCs w:val="22"/>
        </w:rPr>
      </w:pPr>
      <w:hyperlink w:anchor="_Toc443575502" w:history="1">
        <w:r w:rsidR="009328A8" w:rsidRPr="00012A30">
          <w:rPr>
            <w:rStyle w:val="Hyperlink"/>
            <w:noProof/>
          </w:rPr>
          <w:t>Table 27: EPIC 27:  VA pharmacist manually handles patient, provider, and drug errors in the Error Queue, and if resolved, moves the eRx to the Holding Queue – Pending for eRxs ready to process.  If eRx cannot be resolved, the eRx is rejected.</w:t>
        </w:r>
        <w:r w:rsidR="009328A8">
          <w:rPr>
            <w:noProof/>
            <w:webHidden/>
          </w:rPr>
          <w:tab/>
        </w:r>
        <w:r w:rsidR="009328A8">
          <w:rPr>
            <w:noProof/>
            <w:webHidden/>
          </w:rPr>
          <w:fldChar w:fldCharType="begin"/>
        </w:r>
        <w:r w:rsidR="009328A8">
          <w:rPr>
            <w:noProof/>
            <w:webHidden/>
          </w:rPr>
          <w:instrText xml:space="preserve"> PAGEREF _Toc443575502 \h </w:instrText>
        </w:r>
        <w:r w:rsidR="009328A8">
          <w:rPr>
            <w:noProof/>
            <w:webHidden/>
          </w:rPr>
        </w:r>
        <w:r w:rsidR="009328A8">
          <w:rPr>
            <w:noProof/>
            <w:webHidden/>
          </w:rPr>
          <w:fldChar w:fldCharType="separate"/>
        </w:r>
        <w:r w:rsidR="009328A8">
          <w:rPr>
            <w:noProof/>
            <w:webHidden/>
          </w:rPr>
          <w:t>40</w:t>
        </w:r>
        <w:r w:rsidR="009328A8">
          <w:rPr>
            <w:noProof/>
            <w:webHidden/>
          </w:rPr>
          <w:fldChar w:fldCharType="end"/>
        </w:r>
      </w:hyperlink>
    </w:p>
    <w:p w14:paraId="2DAE7B6A" w14:textId="77777777" w:rsidR="009328A8" w:rsidRDefault="00090A45">
      <w:pPr>
        <w:pStyle w:val="TableofFigures"/>
        <w:rPr>
          <w:rFonts w:asciiTheme="minorHAnsi" w:eastAsiaTheme="minorEastAsia" w:hAnsiTheme="minorHAnsi" w:cstheme="minorBidi"/>
          <w:b/>
          <w:noProof/>
          <w:sz w:val="22"/>
          <w:szCs w:val="22"/>
        </w:rPr>
      </w:pPr>
      <w:hyperlink w:anchor="_Toc443575503" w:history="1">
        <w:r w:rsidR="009328A8" w:rsidRPr="00012A30">
          <w:rPr>
            <w:rStyle w:val="Hyperlink"/>
            <w:noProof/>
          </w:rPr>
          <w:t>Table 28: EPIC 28: VA pharmacy staff must manually interact with patient errors in the VistA Error Queue to resolve or reject if error cannot be resolved. If patient error is resolved, eRx is moved to VistA OP Holding Queue – Pending for eRxs ready to process. Traces to OWNR 13426 -- Provide the ability for VA pharmacy staff to manually validate an inbound eRx (to include identifying valid patient, provider, and medication or medical supply) before the eRx can be further processed for dispensing.</w:t>
        </w:r>
        <w:r w:rsidR="009328A8">
          <w:rPr>
            <w:noProof/>
            <w:webHidden/>
          </w:rPr>
          <w:tab/>
        </w:r>
        <w:r w:rsidR="009328A8">
          <w:rPr>
            <w:noProof/>
            <w:webHidden/>
          </w:rPr>
          <w:fldChar w:fldCharType="begin"/>
        </w:r>
        <w:r w:rsidR="009328A8">
          <w:rPr>
            <w:noProof/>
            <w:webHidden/>
          </w:rPr>
          <w:instrText xml:space="preserve"> PAGEREF _Toc443575503 \h </w:instrText>
        </w:r>
        <w:r w:rsidR="009328A8">
          <w:rPr>
            <w:noProof/>
            <w:webHidden/>
          </w:rPr>
        </w:r>
        <w:r w:rsidR="009328A8">
          <w:rPr>
            <w:noProof/>
            <w:webHidden/>
          </w:rPr>
          <w:fldChar w:fldCharType="separate"/>
        </w:r>
        <w:r w:rsidR="009328A8">
          <w:rPr>
            <w:noProof/>
            <w:webHidden/>
          </w:rPr>
          <w:t>41</w:t>
        </w:r>
        <w:r w:rsidR="009328A8">
          <w:rPr>
            <w:noProof/>
            <w:webHidden/>
          </w:rPr>
          <w:fldChar w:fldCharType="end"/>
        </w:r>
      </w:hyperlink>
    </w:p>
    <w:p w14:paraId="19C16129" w14:textId="77777777" w:rsidR="009328A8" w:rsidRDefault="00090A45">
      <w:pPr>
        <w:pStyle w:val="TableofFigures"/>
        <w:rPr>
          <w:rFonts w:asciiTheme="minorHAnsi" w:eastAsiaTheme="minorEastAsia" w:hAnsiTheme="minorHAnsi" w:cstheme="minorBidi"/>
          <w:b/>
          <w:noProof/>
          <w:sz w:val="22"/>
          <w:szCs w:val="22"/>
        </w:rPr>
      </w:pPr>
      <w:hyperlink w:anchor="_Toc443575504" w:history="1">
        <w:r w:rsidR="009328A8" w:rsidRPr="00012A30">
          <w:rPr>
            <w:rStyle w:val="Hyperlink"/>
            <w:noProof/>
          </w:rPr>
          <w:t>Table 29: EPIC 29: VA pharmacy staff must manually interact with external provider errors in the VistA Error Queue to resolve or reject if error cannot be resolved. If external provider error is resolved, eRx is moved to VistA OP Holding Queue – Pending for eRxs. Traces to OWNR 13426 -- Provide the ability for VA pharmacy staff to manually validate an inbound eRx (to include identifying valid patient, provider, and medication or medical supply) before the eRx can be further processed for dispensing</w:t>
        </w:r>
        <w:r w:rsidR="009328A8">
          <w:rPr>
            <w:noProof/>
            <w:webHidden/>
          </w:rPr>
          <w:tab/>
        </w:r>
        <w:r w:rsidR="009328A8">
          <w:rPr>
            <w:noProof/>
            <w:webHidden/>
          </w:rPr>
          <w:fldChar w:fldCharType="begin"/>
        </w:r>
        <w:r w:rsidR="009328A8">
          <w:rPr>
            <w:noProof/>
            <w:webHidden/>
          </w:rPr>
          <w:instrText xml:space="preserve"> PAGEREF _Toc443575504 \h </w:instrText>
        </w:r>
        <w:r w:rsidR="009328A8">
          <w:rPr>
            <w:noProof/>
            <w:webHidden/>
          </w:rPr>
        </w:r>
        <w:r w:rsidR="009328A8">
          <w:rPr>
            <w:noProof/>
            <w:webHidden/>
          </w:rPr>
          <w:fldChar w:fldCharType="separate"/>
        </w:r>
        <w:r w:rsidR="009328A8">
          <w:rPr>
            <w:noProof/>
            <w:webHidden/>
          </w:rPr>
          <w:t>42</w:t>
        </w:r>
        <w:r w:rsidR="009328A8">
          <w:rPr>
            <w:noProof/>
            <w:webHidden/>
          </w:rPr>
          <w:fldChar w:fldCharType="end"/>
        </w:r>
      </w:hyperlink>
    </w:p>
    <w:p w14:paraId="2AB91898" w14:textId="77777777" w:rsidR="009328A8" w:rsidRDefault="00090A45">
      <w:pPr>
        <w:pStyle w:val="TableofFigures"/>
        <w:rPr>
          <w:rFonts w:asciiTheme="minorHAnsi" w:eastAsiaTheme="minorEastAsia" w:hAnsiTheme="minorHAnsi" w:cstheme="minorBidi"/>
          <w:b/>
          <w:noProof/>
          <w:sz w:val="22"/>
          <w:szCs w:val="22"/>
        </w:rPr>
      </w:pPr>
      <w:hyperlink w:anchor="_Toc443575505" w:history="1">
        <w:r w:rsidR="009328A8" w:rsidRPr="00012A30">
          <w:rPr>
            <w:rStyle w:val="Hyperlink"/>
            <w:noProof/>
          </w:rPr>
          <w:t>Table 30: EPIC 30: VA pharmacy staff must manually interact with drug errors in the VistA Error Queue to resolve or reject if error cannot be resolved. If drug error is resolved, eRx is moved to VistA OP Holding Queue – Pending for eRxs ready to process. Traces to OWNR 13426 -- Provide the ability for VA pharmacy staff to manually validate an inbound eRx (to include identifying valid patient, provider, and medication or medical supply) before the eRx can be further processed for dispensing.</w:t>
        </w:r>
        <w:r w:rsidR="009328A8">
          <w:rPr>
            <w:noProof/>
            <w:webHidden/>
          </w:rPr>
          <w:tab/>
        </w:r>
        <w:r w:rsidR="009328A8">
          <w:rPr>
            <w:noProof/>
            <w:webHidden/>
          </w:rPr>
          <w:fldChar w:fldCharType="begin"/>
        </w:r>
        <w:r w:rsidR="009328A8">
          <w:rPr>
            <w:noProof/>
            <w:webHidden/>
          </w:rPr>
          <w:instrText xml:space="preserve"> PAGEREF _Toc443575505 \h </w:instrText>
        </w:r>
        <w:r w:rsidR="009328A8">
          <w:rPr>
            <w:noProof/>
            <w:webHidden/>
          </w:rPr>
        </w:r>
        <w:r w:rsidR="009328A8">
          <w:rPr>
            <w:noProof/>
            <w:webHidden/>
          </w:rPr>
          <w:fldChar w:fldCharType="separate"/>
        </w:r>
        <w:r w:rsidR="009328A8">
          <w:rPr>
            <w:noProof/>
            <w:webHidden/>
          </w:rPr>
          <w:t>44</w:t>
        </w:r>
        <w:r w:rsidR="009328A8">
          <w:rPr>
            <w:noProof/>
            <w:webHidden/>
          </w:rPr>
          <w:fldChar w:fldCharType="end"/>
        </w:r>
      </w:hyperlink>
    </w:p>
    <w:p w14:paraId="19F149A0" w14:textId="77777777" w:rsidR="009328A8" w:rsidRDefault="00090A45">
      <w:pPr>
        <w:pStyle w:val="TableofFigures"/>
        <w:rPr>
          <w:rFonts w:asciiTheme="minorHAnsi" w:eastAsiaTheme="minorEastAsia" w:hAnsiTheme="minorHAnsi" w:cstheme="minorBidi"/>
          <w:b/>
          <w:noProof/>
          <w:sz w:val="22"/>
          <w:szCs w:val="22"/>
        </w:rPr>
      </w:pPr>
      <w:hyperlink w:anchor="_Toc443575506" w:history="1">
        <w:r w:rsidR="009328A8" w:rsidRPr="00012A30">
          <w:rPr>
            <w:rStyle w:val="Hyperlink"/>
            <w:noProof/>
          </w:rPr>
          <w:t>Table 31: EPIC 31:  The VistA OP holding queue needs support the ability to validate, edit, inquire, search, sort, remove or reject, toggle between eRxs pending and eRxs with errors, and exit from the holding queue functionality.</w:t>
        </w:r>
        <w:r w:rsidR="009328A8">
          <w:rPr>
            <w:noProof/>
            <w:webHidden/>
          </w:rPr>
          <w:tab/>
        </w:r>
        <w:r w:rsidR="009328A8">
          <w:rPr>
            <w:noProof/>
            <w:webHidden/>
          </w:rPr>
          <w:fldChar w:fldCharType="begin"/>
        </w:r>
        <w:r w:rsidR="009328A8">
          <w:rPr>
            <w:noProof/>
            <w:webHidden/>
          </w:rPr>
          <w:instrText xml:space="preserve"> PAGEREF _Toc443575506 \h </w:instrText>
        </w:r>
        <w:r w:rsidR="009328A8">
          <w:rPr>
            <w:noProof/>
            <w:webHidden/>
          </w:rPr>
        </w:r>
        <w:r w:rsidR="009328A8">
          <w:rPr>
            <w:noProof/>
            <w:webHidden/>
          </w:rPr>
          <w:fldChar w:fldCharType="separate"/>
        </w:r>
        <w:r w:rsidR="009328A8">
          <w:rPr>
            <w:noProof/>
            <w:webHidden/>
          </w:rPr>
          <w:t>48</w:t>
        </w:r>
        <w:r w:rsidR="009328A8">
          <w:rPr>
            <w:noProof/>
            <w:webHidden/>
          </w:rPr>
          <w:fldChar w:fldCharType="end"/>
        </w:r>
      </w:hyperlink>
    </w:p>
    <w:p w14:paraId="58A240C3" w14:textId="77777777" w:rsidR="009328A8" w:rsidRDefault="00090A45">
      <w:pPr>
        <w:pStyle w:val="TableofFigures"/>
        <w:rPr>
          <w:rFonts w:asciiTheme="minorHAnsi" w:eastAsiaTheme="minorEastAsia" w:hAnsiTheme="minorHAnsi" w:cstheme="minorBidi"/>
          <w:b/>
          <w:noProof/>
          <w:sz w:val="22"/>
          <w:szCs w:val="22"/>
        </w:rPr>
      </w:pPr>
      <w:hyperlink w:anchor="_Toc443575507" w:history="1">
        <w:r w:rsidR="009328A8" w:rsidRPr="00012A30">
          <w:rPr>
            <w:rStyle w:val="Hyperlink"/>
            <w:noProof/>
          </w:rPr>
          <w:t>Table 32: EPIC 32: The pharmacist needs to be able to sort on one or a set of eRxs for priority processing, and also to advance resolved error-status eRxs to the pending queue so they can be successfully processed.</w:t>
        </w:r>
        <w:r w:rsidR="009328A8">
          <w:rPr>
            <w:noProof/>
            <w:webHidden/>
          </w:rPr>
          <w:tab/>
        </w:r>
        <w:r w:rsidR="009328A8">
          <w:rPr>
            <w:noProof/>
            <w:webHidden/>
          </w:rPr>
          <w:fldChar w:fldCharType="begin"/>
        </w:r>
        <w:r w:rsidR="009328A8">
          <w:rPr>
            <w:noProof/>
            <w:webHidden/>
          </w:rPr>
          <w:instrText xml:space="preserve"> PAGEREF _Toc443575507 \h </w:instrText>
        </w:r>
        <w:r w:rsidR="009328A8">
          <w:rPr>
            <w:noProof/>
            <w:webHidden/>
          </w:rPr>
        </w:r>
        <w:r w:rsidR="009328A8">
          <w:rPr>
            <w:noProof/>
            <w:webHidden/>
          </w:rPr>
          <w:fldChar w:fldCharType="separate"/>
        </w:r>
        <w:r w:rsidR="009328A8">
          <w:rPr>
            <w:noProof/>
            <w:webHidden/>
          </w:rPr>
          <w:t>51</w:t>
        </w:r>
        <w:r w:rsidR="009328A8">
          <w:rPr>
            <w:noProof/>
            <w:webHidden/>
          </w:rPr>
          <w:fldChar w:fldCharType="end"/>
        </w:r>
      </w:hyperlink>
    </w:p>
    <w:p w14:paraId="639B572C" w14:textId="77777777" w:rsidR="009328A8" w:rsidRDefault="00090A45">
      <w:pPr>
        <w:pStyle w:val="TableofFigures"/>
        <w:rPr>
          <w:rFonts w:asciiTheme="minorHAnsi" w:eastAsiaTheme="minorEastAsia" w:hAnsiTheme="minorHAnsi" w:cstheme="minorBidi"/>
          <w:b/>
          <w:noProof/>
          <w:sz w:val="22"/>
          <w:szCs w:val="22"/>
        </w:rPr>
      </w:pPr>
      <w:hyperlink w:anchor="_Toc443575508" w:history="1">
        <w:r w:rsidR="009328A8" w:rsidRPr="00012A30">
          <w:rPr>
            <w:rStyle w:val="Hyperlink"/>
            <w:noProof/>
          </w:rPr>
          <w:t>Table 33: EPIC 33: The system needs to track and audit inbound eRxs from external providers.</w:t>
        </w:r>
        <w:r w:rsidR="009328A8">
          <w:rPr>
            <w:noProof/>
            <w:webHidden/>
          </w:rPr>
          <w:tab/>
        </w:r>
        <w:r w:rsidR="009328A8">
          <w:rPr>
            <w:noProof/>
            <w:webHidden/>
          </w:rPr>
          <w:fldChar w:fldCharType="begin"/>
        </w:r>
        <w:r w:rsidR="009328A8">
          <w:rPr>
            <w:noProof/>
            <w:webHidden/>
          </w:rPr>
          <w:instrText xml:space="preserve"> PAGEREF _Toc443575508 \h </w:instrText>
        </w:r>
        <w:r w:rsidR="009328A8">
          <w:rPr>
            <w:noProof/>
            <w:webHidden/>
          </w:rPr>
        </w:r>
        <w:r w:rsidR="009328A8">
          <w:rPr>
            <w:noProof/>
            <w:webHidden/>
          </w:rPr>
          <w:fldChar w:fldCharType="separate"/>
        </w:r>
        <w:r w:rsidR="009328A8">
          <w:rPr>
            <w:noProof/>
            <w:webHidden/>
          </w:rPr>
          <w:t>53</w:t>
        </w:r>
        <w:r w:rsidR="009328A8">
          <w:rPr>
            <w:noProof/>
            <w:webHidden/>
          </w:rPr>
          <w:fldChar w:fldCharType="end"/>
        </w:r>
      </w:hyperlink>
    </w:p>
    <w:p w14:paraId="596C271F" w14:textId="77777777" w:rsidR="009328A8" w:rsidRDefault="00090A45">
      <w:pPr>
        <w:pStyle w:val="TableofFigures"/>
        <w:tabs>
          <w:tab w:val="left" w:pos="2301"/>
        </w:tabs>
        <w:rPr>
          <w:rFonts w:asciiTheme="minorHAnsi" w:eastAsiaTheme="minorEastAsia" w:hAnsiTheme="minorHAnsi" w:cstheme="minorBidi"/>
          <w:b/>
          <w:noProof/>
          <w:sz w:val="22"/>
          <w:szCs w:val="22"/>
        </w:rPr>
      </w:pPr>
      <w:hyperlink w:anchor="_Toc443575509" w:history="1">
        <w:r w:rsidR="009328A8" w:rsidRPr="00012A30">
          <w:rPr>
            <w:rStyle w:val="Hyperlink"/>
            <w:noProof/>
          </w:rPr>
          <w:t>Table 34: EPIC 34:</w:t>
        </w:r>
        <w:r w:rsidR="009328A8">
          <w:rPr>
            <w:rFonts w:asciiTheme="minorHAnsi" w:eastAsiaTheme="minorEastAsia" w:hAnsiTheme="minorHAnsi" w:cstheme="minorBidi"/>
            <w:b/>
            <w:noProof/>
            <w:sz w:val="22"/>
            <w:szCs w:val="22"/>
          </w:rPr>
          <w:tab/>
        </w:r>
        <w:r w:rsidR="009328A8" w:rsidRPr="00012A30">
          <w:rPr>
            <w:rStyle w:val="Hyperlink"/>
            <w:noProof/>
          </w:rPr>
          <w:t>The Inbound ePrescribing GUI shall adhere to the usability requirements.</w:t>
        </w:r>
        <w:r w:rsidR="009328A8">
          <w:rPr>
            <w:noProof/>
            <w:webHidden/>
          </w:rPr>
          <w:tab/>
        </w:r>
        <w:r w:rsidR="009328A8">
          <w:rPr>
            <w:noProof/>
            <w:webHidden/>
          </w:rPr>
          <w:fldChar w:fldCharType="begin"/>
        </w:r>
        <w:r w:rsidR="009328A8">
          <w:rPr>
            <w:noProof/>
            <w:webHidden/>
          </w:rPr>
          <w:instrText xml:space="preserve"> PAGEREF _Toc443575509 \h </w:instrText>
        </w:r>
        <w:r w:rsidR="009328A8">
          <w:rPr>
            <w:noProof/>
            <w:webHidden/>
          </w:rPr>
        </w:r>
        <w:r w:rsidR="009328A8">
          <w:rPr>
            <w:noProof/>
            <w:webHidden/>
          </w:rPr>
          <w:fldChar w:fldCharType="separate"/>
        </w:r>
        <w:r w:rsidR="009328A8">
          <w:rPr>
            <w:noProof/>
            <w:webHidden/>
          </w:rPr>
          <w:t>55</w:t>
        </w:r>
        <w:r w:rsidR="009328A8">
          <w:rPr>
            <w:noProof/>
            <w:webHidden/>
          </w:rPr>
          <w:fldChar w:fldCharType="end"/>
        </w:r>
      </w:hyperlink>
    </w:p>
    <w:p w14:paraId="2525BEEF" w14:textId="77777777" w:rsidR="009328A8" w:rsidRDefault="00090A45">
      <w:pPr>
        <w:pStyle w:val="TableofFigures"/>
        <w:rPr>
          <w:rFonts w:asciiTheme="minorHAnsi" w:eastAsiaTheme="minorEastAsia" w:hAnsiTheme="minorHAnsi" w:cstheme="minorBidi"/>
          <w:b/>
          <w:noProof/>
          <w:sz w:val="22"/>
          <w:szCs w:val="22"/>
        </w:rPr>
      </w:pPr>
      <w:hyperlink w:anchor="_Toc443575510" w:history="1">
        <w:r w:rsidR="009328A8" w:rsidRPr="00012A30">
          <w:rPr>
            <w:rStyle w:val="Hyperlink"/>
            <w:noProof/>
          </w:rPr>
          <w:t>Table 35: EPIC 35: The ePrescribing solution must be scaled to handle multiple error and pending queues across multiple VA pharmacy locations via one VistA instance.</w:t>
        </w:r>
        <w:r w:rsidR="009328A8">
          <w:rPr>
            <w:noProof/>
            <w:webHidden/>
          </w:rPr>
          <w:tab/>
        </w:r>
        <w:r w:rsidR="009328A8">
          <w:rPr>
            <w:noProof/>
            <w:webHidden/>
          </w:rPr>
          <w:fldChar w:fldCharType="begin"/>
        </w:r>
        <w:r w:rsidR="009328A8">
          <w:rPr>
            <w:noProof/>
            <w:webHidden/>
          </w:rPr>
          <w:instrText xml:space="preserve"> PAGEREF _Toc443575510 \h </w:instrText>
        </w:r>
        <w:r w:rsidR="009328A8">
          <w:rPr>
            <w:noProof/>
            <w:webHidden/>
          </w:rPr>
        </w:r>
        <w:r w:rsidR="009328A8">
          <w:rPr>
            <w:noProof/>
            <w:webHidden/>
          </w:rPr>
          <w:fldChar w:fldCharType="separate"/>
        </w:r>
        <w:r w:rsidR="009328A8">
          <w:rPr>
            <w:noProof/>
            <w:webHidden/>
          </w:rPr>
          <w:t>56</w:t>
        </w:r>
        <w:r w:rsidR="009328A8">
          <w:rPr>
            <w:noProof/>
            <w:webHidden/>
          </w:rPr>
          <w:fldChar w:fldCharType="end"/>
        </w:r>
      </w:hyperlink>
    </w:p>
    <w:p w14:paraId="341A952A" w14:textId="77777777" w:rsidR="009328A8" w:rsidRDefault="00090A45">
      <w:pPr>
        <w:pStyle w:val="TableofFigures"/>
        <w:rPr>
          <w:rFonts w:asciiTheme="minorHAnsi" w:eastAsiaTheme="minorEastAsia" w:hAnsiTheme="minorHAnsi" w:cstheme="minorBidi"/>
          <w:b/>
          <w:noProof/>
          <w:sz w:val="22"/>
          <w:szCs w:val="22"/>
        </w:rPr>
      </w:pPr>
      <w:hyperlink w:anchor="_Toc443575511" w:history="1">
        <w:r w:rsidR="009328A8" w:rsidRPr="00012A30">
          <w:rPr>
            <w:rStyle w:val="Hyperlink"/>
            <w:noProof/>
          </w:rPr>
          <w:t>Table 36: EPIC 36: Inbound ePrescribing solution shall satisfy the Enterprise-level capacity and performance.</w:t>
        </w:r>
        <w:r w:rsidR="009328A8">
          <w:rPr>
            <w:noProof/>
            <w:webHidden/>
          </w:rPr>
          <w:tab/>
        </w:r>
        <w:r w:rsidR="009328A8">
          <w:rPr>
            <w:noProof/>
            <w:webHidden/>
          </w:rPr>
          <w:fldChar w:fldCharType="begin"/>
        </w:r>
        <w:r w:rsidR="009328A8">
          <w:rPr>
            <w:noProof/>
            <w:webHidden/>
          </w:rPr>
          <w:instrText xml:space="preserve"> PAGEREF _Toc443575511 \h </w:instrText>
        </w:r>
        <w:r w:rsidR="009328A8">
          <w:rPr>
            <w:noProof/>
            <w:webHidden/>
          </w:rPr>
        </w:r>
        <w:r w:rsidR="009328A8">
          <w:rPr>
            <w:noProof/>
            <w:webHidden/>
          </w:rPr>
          <w:fldChar w:fldCharType="separate"/>
        </w:r>
        <w:r w:rsidR="009328A8">
          <w:rPr>
            <w:noProof/>
            <w:webHidden/>
          </w:rPr>
          <w:t>57</w:t>
        </w:r>
        <w:r w:rsidR="009328A8">
          <w:rPr>
            <w:noProof/>
            <w:webHidden/>
          </w:rPr>
          <w:fldChar w:fldCharType="end"/>
        </w:r>
      </w:hyperlink>
    </w:p>
    <w:p w14:paraId="7AD94AE4" w14:textId="77777777" w:rsidR="009328A8" w:rsidRDefault="00090A45">
      <w:pPr>
        <w:pStyle w:val="TableofFigures"/>
        <w:rPr>
          <w:rFonts w:asciiTheme="minorHAnsi" w:eastAsiaTheme="minorEastAsia" w:hAnsiTheme="minorHAnsi" w:cstheme="minorBidi"/>
          <w:b/>
          <w:noProof/>
          <w:sz w:val="22"/>
          <w:szCs w:val="22"/>
        </w:rPr>
      </w:pPr>
      <w:hyperlink w:anchor="_Toc443575512" w:history="1">
        <w:r w:rsidR="009328A8" w:rsidRPr="00012A30">
          <w:rPr>
            <w:rStyle w:val="Hyperlink"/>
            <w:noProof/>
          </w:rPr>
          <w:t>Table 37: EPIC 37: The Inbound ePrescribing solution must provide quality results.</w:t>
        </w:r>
        <w:r w:rsidR="009328A8">
          <w:rPr>
            <w:noProof/>
            <w:webHidden/>
          </w:rPr>
          <w:tab/>
        </w:r>
        <w:r w:rsidR="009328A8">
          <w:rPr>
            <w:noProof/>
            <w:webHidden/>
          </w:rPr>
          <w:fldChar w:fldCharType="begin"/>
        </w:r>
        <w:r w:rsidR="009328A8">
          <w:rPr>
            <w:noProof/>
            <w:webHidden/>
          </w:rPr>
          <w:instrText xml:space="preserve"> PAGEREF _Toc443575512 \h </w:instrText>
        </w:r>
        <w:r w:rsidR="009328A8">
          <w:rPr>
            <w:noProof/>
            <w:webHidden/>
          </w:rPr>
        </w:r>
        <w:r w:rsidR="009328A8">
          <w:rPr>
            <w:noProof/>
            <w:webHidden/>
          </w:rPr>
          <w:fldChar w:fldCharType="separate"/>
        </w:r>
        <w:r w:rsidR="009328A8">
          <w:rPr>
            <w:noProof/>
            <w:webHidden/>
          </w:rPr>
          <w:t>62</w:t>
        </w:r>
        <w:r w:rsidR="009328A8">
          <w:rPr>
            <w:noProof/>
            <w:webHidden/>
          </w:rPr>
          <w:fldChar w:fldCharType="end"/>
        </w:r>
      </w:hyperlink>
    </w:p>
    <w:p w14:paraId="7D1AF679" w14:textId="77777777" w:rsidR="009328A8" w:rsidRDefault="00090A45">
      <w:pPr>
        <w:pStyle w:val="TableofFigures"/>
        <w:rPr>
          <w:rFonts w:asciiTheme="minorHAnsi" w:eastAsiaTheme="minorEastAsia" w:hAnsiTheme="minorHAnsi" w:cstheme="minorBidi"/>
          <w:b/>
          <w:noProof/>
          <w:sz w:val="22"/>
          <w:szCs w:val="22"/>
        </w:rPr>
      </w:pPr>
      <w:hyperlink w:anchor="_Toc443575513" w:history="1">
        <w:r w:rsidR="009328A8" w:rsidRPr="00012A30">
          <w:rPr>
            <w:rStyle w:val="Hyperlink"/>
            <w:noProof/>
          </w:rPr>
          <w:t>Table 38: EPIC 38: The Inbound ePrescribing reliability specifications shall meet the requirements below.</w:t>
        </w:r>
        <w:r w:rsidR="009328A8">
          <w:rPr>
            <w:noProof/>
            <w:webHidden/>
          </w:rPr>
          <w:tab/>
        </w:r>
        <w:r w:rsidR="009328A8">
          <w:rPr>
            <w:noProof/>
            <w:webHidden/>
          </w:rPr>
          <w:fldChar w:fldCharType="begin"/>
        </w:r>
        <w:r w:rsidR="009328A8">
          <w:rPr>
            <w:noProof/>
            <w:webHidden/>
          </w:rPr>
          <w:instrText xml:space="preserve"> PAGEREF _Toc443575513 \h </w:instrText>
        </w:r>
        <w:r w:rsidR="009328A8">
          <w:rPr>
            <w:noProof/>
            <w:webHidden/>
          </w:rPr>
        </w:r>
        <w:r w:rsidR="009328A8">
          <w:rPr>
            <w:noProof/>
            <w:webHidden/>
          </w:rPr>
          <w:fldChar w:fldCharType="separate"/>
        </w:r>
        <w:r w:rsidR="009328A8">
          <w:rPr>
            <w:noProof/>
            <w:webHidden/>
          </w:rPr>
          <w:t>62</w:t>
        </w:r>
        <w:r w:rsidR="009328A8">
          <w:rPr>
            <w:noProof/>
            <w:webHidden/>
          </w:rPr>
          <w:fldChar w:fldCharType="end"/>
        </w:r>
      </w:hyperlink>
    </w:p>
    <w:p w14:paraId="0E6E8482" w14:textId="77777777" w:rsidR="009328A8" w:rsidRDefault="00090A45">
      <w:pPr>
        <w:pStyle w:val="TableofFigures"/>
        <w:rPr>
          <w:rFonts w:asciiTheme="minorHAnsi" w:eastAsiaTheme="minorEastAsia" w:hAnsiTheme="minorHAnsi" w:cstheme="minorBidi"/>
          <w:b/>
          <w:noProof/>
          <w:sz w:val="22"/>
          <w:szCs w:val="22"/>
        </w:rPr>
      </w:pPr>
      <w:hyperlink w:anchor="_Toc443575514" w:history="1">
        <w:r w:rsidR="009328A8" w:rsidRPr="00012A30">
          <w:rPr>
            <w:rStyle w:val="Hyperlink"/>
            <w:noProof/>
          </w:rPr>
          <w:t>Table 39: EPIC 39: The Inbound ePrescribing system will provide a full range of services.</w:t>
        </w:r>
        <w:r w:rsidR="009328A8">
          <w:rPr>
            <w:noProof/>
            <w:webHidden/>
          </w:rPr>
          <w:tab/>
        </w:r>
        <w:r w:rsidR="009328A8">
          <w:rPr>
            <w:noProof/>
            <w:webHidden/>
          </w:rPr>
          <w:fldChar w:fldCharType="begin"/>
        </w:r>
        <w:r w:rsidR="009328A8">
          <w:rPr>
            <w:noProof/>
            <w:webHidden/>
          </w:rPr>
          <w:instrText xml:space="preserve"> PAGEREF _Toc443575514 \h </w:instrText>
        </w:r>
        <w:r w:rsidR="009328A8">
          <w:rPr>
            <w:noProof/>
            <w:webHidden/>
          </w:rPr>
        </w:r>
        <w:r w:rsidR="009328A8">
          <w:rPr>
            <w:noProof/>
            <w:webHidden/>
          </w:rPr>
          <w:fldChar w:fldCharType="separate"/>
        </w:r>
        <w:r w:rsidR="009328A8">
          <w:rPr>
            <w:noProof/>
            <w:webHidden/>
          </w:rPr>
          <w:t>65</w:t>
        </w:r>
        <w:r w:rsidR="009328A8">
          <w:rPr>
            <w:noProof/>
            <w:webHidden/>
          </w:rPr>
          <w:fldChar w:fldCharType="end"/>
        </w:r>
      </w:hyperlink>
    </w:p>
    <w:p w14:paraId="40DE2F24" w14:textId="77777777" w:rsidR="009328A8" w:rsidRDefault="00090A45">
      <w:pPr>
        <w:pStyle w:val="TableofFigures"/>
        <w:rPr>
          <w:rFonts w:asciiTheme="minorHAnsi" w:eastAsiaTheme="minorEastAsia" w:hAnsiTheme="minorHAnsi" w:cstheme="minorBidi"/>
          <w:b/>
          <w:noProof/>
          <w:sz w:val="22"/>
          <w:szCs w:val="22"/>
        </w:rPr>
      </w:pPr>
      <w:hyperlink w:anchor="_Toc443575515" w:history="1">
        <w:r w:rsidR="009328A8" w:rsidRPr="00012A30">
          <w:rPr>
            <w:rStyle w:val="Hyperlink"/>
            <w:noProof/>
          </w:rPr>
          <w:t>Table 40: Security Specifications - Management Controls</w:t>
        </w:r>
        <w:r w:rsidR="009328A8">
          <w:rPr>
            <w:noProof/>
            <w:webHidden/>
          </w:rPr>
          <w:tab/>
        </w:r>
        <w:r w:rsidR="009328A8">
          <w:rPr>
            <w:noProof/>
            <w:webHidden/>
          </w:rPr>
          <w:fldChar w:fldCharType="begin"/>
        </w:r>
        <w:r w:rsidR="009328A8">
          <w:rPr>
            <w:noProof/>
            <w:webHidden/>
          </w:rPr>
          <w:instrText xml:space="preserve"> PAGEREF _Toc443575515 \h </w:instrText>
        </w:r>
        <w:r w:rsidR="009328A8">
          <w:rPr>
            <w:noProof/>
            <w:webHidden/>
          </w:rPr>
        </w:r>
        <w:r w:rsidR="009328A8">
          <w:rPr>
            <w:noProof/>
            <w:webHidden/>
          </w:rPr>
          <w:fldChar w:fldCharType="separate"/>
        </w:r>
        <w:r w:rsidR="009328A8">
          <w:rPr>
            <w:noProof/>
            <w:webHidden/>
          </w:rPr>
          <w:t>65</w:t>
        </w:r>
        <w:r w:rsidR="009328A8">
          <w:rPr>
            <w:noProof/>
            <w:webHidden/>
          </w:rPr>
          <w:fldChar w:fldCharType="end"/>
        </w:r>
      </w:hyperlink>
    </w:p>
    <w:p w14:paraId="26C34F99" w14:textId="77777777" w:rsidR="009328A8" w:rsidRDefault="00090A45">
      <w:pPr>
        <w:pStyle w:val="TableofFigures"/>
        <w:rPr>
          <w:rFonts w:asciiTheme="minorHAnsi" w:eastAsiaTheme="minorEastAsia" w:hAnsiTheme="minorHAnsi" w:cstheme="minorBidi"/>
          <w:b/>
          <w:noProof/>
          <w:sz w:val="22"/>
          <w:szCs w:val="22"/>
        </w:rPr>
      </w:pPr>
      <w:hyperlink w:anchor="_Toc443575516" w:history="1">
        <w:r w:rsidR="009328A8" w:rsidRPr="00012A30">
          <w:rPr>
            <w:rStyle w:val="Hyperlink"/>
            <w:noProof/>
          </w:rPr>
          <w:t>Table 41: Security Specifications - Operational Controls</w:t>
        </w:r>
        <w:r w:rsidR="009328A8">
          <w:rPr>
            <w:noProof/>
            <w:webHidden/>
          </w:rPr>
          <w:tab/>
        </w:r>
        <w:r w:rsidR="009328A8">
          <w:rPr>
            <w:noProof/>
            <w:webHidden/>
          </w:rPr>
          <w:fldChar w:fldCharType="begin"/>
        </w:r>
        <w:r w:rsidR="009328A8">
          <w:rPr>
            <w:noProof/>
            <w:webHidden/>
          </w:rPr>
          <w:instrText xml:space="preserve"> PAGEREF _Toc443575516 \h </w:instrText>
        </w:r>
        <w:r w:rsidR="009328A8">
          <w:rPr>
            <w:noProof/>
            <w:webHidden/>
          </w:rPr>
        </w:r>
        <w:r w:rsidR="009328A8">
          <w:rPr>
            <w:noProof/>
            <w:webHidden/>
          </w:rPr>
          <w:fldChar w:fldCharType="separate"/>
        </w:r>
        <w:r w:rsidR="009328A8">
          <w:rPr>
            <w:noProof/>
            <w:webHidden/>
          </w:rPr>
          <w:t>69</w:t>
        </w:r>
        <w:r w:rsidR="009328A8">
          <w:rPr>
            <w:noProof/>
            <w:webHidden/>
          </w:rPr>
          <w:fldChar w:fldCharType="end"/>
        </w:r>
      </w:hyperlink>
    </w:p>
    <w:p w14:paraId="2DD15A0E" w14:textId="77777777" w:rsidR="009328A8" w:rsidRDefault="00090A45">
      <w:pPr>
        <w:pStyle w:val="TableofFigures"/>
        <w:rPr>
          <w:rFonts w:asciiTheme="minorHAnsi" w:eastAsiaTheme="minorEastAsia" w:hAnsiTheme="minorHAnsi" w:cstheme="minorBidi"/>
          <w:b/>
          <w:noProof/>
          <w:sz w:val="22"/>
          <w:szCs w:val="22"/>
        </w:rPr>
      </w:pPr>
      <w:hyperlink w:anchor="_Toc443575517" w:history="1">
        <w:r w:rsidR="009328A8" w:rsidRPr="00012A30">
          <w:rPr>
            <w:rStyle w:val="Hyperlink"/>
            <w:noProof/>
          </w:rPr>
          <w:t>Table 42: Security Specifications - Technical Controls</w:t>
        </w:r>
        <w:r w:rsidR="009328A8">
          <w:rPr>
            <w:noProof/>
            <w:webHidden/>
          </w:rPr>
          <w:tab/>
        </w:r>
        <w:r w:rsidR="009328A8">
          <w:rPr>
            <w:noProof/>
            <w:webHidden/>
          </w:rPr>
          <w:fldChar w:fldCharType="begin"/>
        </w:r>
        <w:r w:rsidR="009328A8">
          <w:rPr>
            <w:noProof/>
            <w:webHidden/>
          </w:rPr>
          <w:instrText xml:space="preserve"> PAGEREF _Toc443575517 \h </w:instrText>
        </w:r>
        <w:r w:rsidR="009328A8">
          <w:rPr>
            <w:noProof/>
            <w:webHidden/>
          </w:rPr>
        </w:r>
        <w:r w:rsidR="009328A8">
          <w:rPr>
            <w:noProof/>
            <w:webHidden/>
          </w:rPr>
          <w:fldChar w:fldCharType="separate"/>
        </w:r>
        <w:r w:rsidR="009328A8">
          <w:rPr>
            <w:noProof/>
            <w:webHidden/>
          </w:rPr>
          <w:t>84</w:t>
        </w:r>
        <w:r w:rsidR="009328A8">
          <w:rPr>
            <w:noProof/>
            <w:webHidden/>
          </w:rPr>
          <w:fldChar w:fldCharType="end"/>
        </w:r>
      </w:hyperlink>
    </w:p>
    <w:p w14:paraId="53788AC6" w14:textId="77777777" w:rsidR="009328A8" w:rsidRDefault="00090A45">
      <w:pPr>
        <w:pStyle w:val="TableofFigures"/>
        <w:rPr>
          <w:rFonts w:asciiTheme="minorHAnsi" w:eastAsiaTheme="minorEastAsia" w:hAnsiTheme="minorHAnsi" w:cstheme="minorBidi"/>
          <w:b/>
          <w:noProof/>
          <w:sz w:val="22"/>
          <w:szCs w:val="22"/>
        </w:rPr>
      </w:pPr>
      <w:hyperlink w:anchor="_Toc443575518" w:history="1">
        <w:r w:rsidR="009328A8" w:rsidRPr="00012A30">
          <w:rPr>
            <w:rStyle w:val="Hyperlink"/>
            <w:noProof/>
          </w:rPr>
          <w:t>Table 43: Security Specifications - Privacy Controls</w:t>
        </w:r>
        <w:r w:rsidR="009328A8">
          <w:rPr>
            <w:noProof/>
            <w:webHidden/>
          </w:rPr>
          <w:tab/>
        </w:r>
        <w:r w:rsidR="009328A8">
          <w:rPr>
            <w:noProof/>
            <w:webHidden/>
          </w:rPr>
          <w:fldChar w:fldCharType="begin"/>
        </w:r>
        <w:r w:rsidR="009328A8">
          <w:rPr>
            <w:noProof/>
            <w:webHidden/>
          </w:rPr>
          <w:instrText xml:space="preserve"> PAGEREF _Toc443575518 \h </w:instrText>
        </w:r>
        <w:r w:rsidR="009328A8">
          <w:rPr>
            <w:noProof/>
            <w:webHidden/>
          </w:rPr>
        </w:r>
        <w:r w:rsidR="009328A8">
          <w:rPr>
            <w:noProof/>
            <w:webHidden/>
          </w:rPr>
          <w:fldChar w:fldCharType="separate"/>
        </w:r>
        <w:r w:rsidR="009328A8">
          <w:rPr>
            <w:noProof/>
            <w:webHidden/>
          </w:rPr>
          <w:t>93</w:t>
        </w:r>
        <w:r w:rsidR="009328A8">
          <w:rPr>
            <w:noProof/>
            <w:webHidden/>
          </w:rPr>
          <w:fldChar w:fldCharType="end"/>
        </w:r>
      </w:hyperlink>
    </w:p>
    <w:p w14:paraId="5270B6E7" w14:textId="77777777" w:rsidR="009328A8" w:rsidRDefault="00090A45">
      <w:pPr>
        <w:pStyle w:val="TableofFigures"/>
        <w:rPr>
          <w:rFonts w:asciiTheme="minorHAnsi" w:eastAsiaTheme="minorEastAsia" w:hAnsiTheme="minorHAnsi" w:cstheme="minorBidi"/>
          <w:b/>
          <w:noProof/>
          <w:sz w:val="22"/>
          <w:szCs w:val="22"/>
        </w:rPr>
      </w:pPr>
      <w:hyperlink w:anchor="_Toc443575519" w:history="1">
        <w:r w:rsidR="009328A8" w:rsidRPr="00012A30">
          <w:rPr>
            <w:rStyle w:val="Hyperlink"/>
            <w:noProof/>
          </w:rPr>
          <w:t>Table 44: EPIC 38: This system adheres to all VHA security, privacy and identity management requirements.</w:t>
        </w:r>
        <w:r w:rsidR="009328A8">
          <w:rPr>
            <w:noProof/>
            <w:webHidden/>
          </w:rPr>
          <w:tab/>
        </w:r>
        <w:r w:rsidR="009328A8">
          <w:rPr>
            <w:noProof/>
            <w:webHidden/>
          </w:rPr>
          <w:fldChar w:fldCharType="begin"/>
        </w:r>
        <w:r w:rsidR="009328A8">
          <w:rPr>
            <w:noProof/>
            <w:webHidden/>
          </w:rPr>
          <w:instrText xml:space="preserve"> PAGEREF _Toc443575519 \h </w:instrText>
        </w:r>
        <w:r w:rsidR="009328A8">
          <w:rPr>
            <w:noProof/>
            <w:webHidden/>
          </w:rPr>
        </w:r>
        <w:r w:rsidR="009328A8">
          <w:rPr>
            <w:noProof/>
            <w:webHidden/>
          </w:rPr>
          <w:fldChar w:fldCharType="separate"/>
        </w:r>
        <w:r w:rsidR="009328A8">
          <w:rPr>
            <w:noProof/>
            <w:webHidden/>
          </w:rPr>
          <w:t>94</w:t>
        </w:r>
        <w:r w:rsidR="009328A8">
          <w:rPr>
            <w:noProof/>
            <w:webHidden/>
          </w:rPr>
          <w:fldChar w:fldCharType="end"/>
        </w:r>
      </w:hyperlink>
    </w:p>
    <w:p w14:paraId="4925A81D" w14:textId="77777777" w:rsidR="009328A8" w:rsidRDefault="00090A45">
      <w:pPr>
        <w:pStyle w:val="TableofFigures"/>
        <w:rPr>
          <w:rFonts w:asciiTheme="minorHAnsi" w:eastAsiaTheme="minorEastAsia" w:hAnsiTheme="minorHAnsi" w:cstheme="minorBidi"/>
          <w:b/>
          <w:noProof/>
          <w:sz w:val="22"/>
          <w:szCs w:val="22"/>
        </w:rPr>
      </w:pPr>
      <w:hyperlink w:anchor="_Toc443575520" w:history="1">
        <w:r w:rsidR="009328A8" w:rsidRPr="00012A30">
          <w:rPr>
            <w:rStyle w:val="Hyperlink"/>
            <w:noProof/>
          </w:rPr>
          <w:t>Table 45: Usability Specifications</w:t>
        </w:r>
        <w:r w:rsidR="009328A8">
          <w:rPr>
            <w:noProof/>
            <w:webHidden/>
          </w:rPr>
          <w:tab/>
        </w:r>
        <w:r w:rsidR="009328A8">
          <w:rPr>
            <w:noProof/>
            <w:webHidden/>
          </w:rPr>
          <w:fldChar w:fldCharType="begin"/>
        </w:r>
        <w:r w:rsidR="009328A8">
          <w:rPr>
            <w:noProof/>
            <w:webHidden/>
          </w:rPr>
          <w:instrText xml:space="preserve"> PAGEREF _Toc443575520 \h </w:instrText>
        </w:r>
        <w:r w:rsidR="009328A8">
          <w:rPr>
            <w:noProof/>
            <w:webHidden/>
          </w:rPr>
        </w:r>
        <w:r w:rsidR="009328A8">
          <w:rPr>
            <w:noProof/>
            <w:webHidden/>
          </w:rPr>
          <w:fldChar w:fldCharType="separate"/>
        </w:r>
        <w:r w:rsidR="009328A8">
          <w:rPr>
            <w:noProof/>
            <w:webHidden/>
          </w:rPr>
          <w:t>95</w:t>
        </w:r>
        <w:r w:rsidR="009328A8">
          <w:rPr>
            <w:noProof/>
            <w:webHidden/>
          </w:rPr>
          <w:fldChar w:fldCharType="end"/>
        </w:r>
      </w:hyperlink>
    </w:p>
    <w:p w14:paraId="44AF4577" w14:textId="77777777" w:rsidR="009328A8" w:rsidRDefault="00090A45">
      <w:pPr>
        <w:pStyle w:val="TableofFigures"/>
        <w:rPr>
          <w:rFonts w:asciiTheme="minorHAnsi" w:eastAsiaTheme="minorEastAsia" w:hAnsiTheme="minorHAnsi" w:cstheme="minorBidi"/>
          <w:b/>
          <w:noProof/>
          <w:sz w:val="22"/>
          <w:szCs w:val="22"/>
        </w:rPr>
      </w:pPr>
      <w:hyperlink w:anchor="_Toc443575521" w:history="1">
        <w:r w:rsidR="009328A8" w:rsidRPr="00012A30">
          <w:rPr>
            <w:rStyle w:val="Hyperlink"/>
            <w:noProof/>
          </w:rPr>
          <w:t>Table 46: User Class Characteristics</w:t>
        </w:r>
        <w:r w:rsidR="009328A8">
          <w:rPr>
            <w:noProof/>
            <w:webHidden/>
          </w:rPr>
          <w:tab/>
        </w:r>
        <w:r w:rsidR="009328A8">
          <w:rPr>
            <w:noProof/>
            <w:webHidden/>
          </w:rPr>
          <w:fldChar w:fldCharType="begin"/>
        </w:r>
        <w:r w:rsidR="009328A8">
          <w:rPr>
            <w:noProof/>
            <w:webHidden/>
          </w:rPr>
          <w:instrText xml:space="preserve"> PAGEREF _Toc443575521 \h </w:instrText>
        </w:r>
        <w:r w:rsidR="009328A8">
          <w:rPr>
            <w:noProof/>
            <w:webHidden/>
          </w:rPr>
        </w:r>
        <w:r w:rsidR="009328A8">
          <w:rPr>
            <w:noProof/>
            <w:webHidden/>
          </w:rPr>
          <w:fldChar w:fldCharType="separate"/>
        </w:r>
        <w:r w:rsidR="009328A8">
          <w:rPr>
            <w:noProof/>
            <w:webHidden/>
          </w:rPr>
          <w:t>99</w:t>
        </w:r>
        <w:r w:rsidR="009328A8">
          <w:rPr>
            <w:noProof/>
            <w:webHidden/>
          </w:rPr>
          <w:fldChar w:fldCharType="end"/>
        </w:r>
      </w:hyperlink>
    </w:p>
    <w:p w14:paraId="1A4F02FB" w14:textId="77777777" w:rsidR="00E92CDF" w:rsidRDefault="00E92CDF" w:rsidP="00E92CDF">
      <w:r>
        <w:fldChar w:fldCharType="end"/>
      </w:r>
    </w:p>
    <w:p w14:paraId="609A6EAB" w14:textId="77777777" w:rsidR="009328A8" w:rsidRDefault="009328A8" w:rsidP="00E92CDF"/>
    <w:p w14:paraId="3BFD5BDA" w14:textId="77777777" w:rsidR="00E92CDF" w:rsidRPr="00E92CDF" w:rsidRDefault="00E92CDF" w:rsidP="00E92CDF">
      <w:pPr>
        <w:sectPr w:rsidR="00E92CDF" w:rsidRPr="00E92CDF" w:rsidSect="006E0C00">
          <w:footerReference w:type="default" r:id="rId16"/>
          <w:pgSz w:w="12240" w:h="15840" w:code="1"/>
          <w:pgMar w:top="1440" w:right="1440" w:bottom="1440" w:left="1440" w:header="720" w:footer="720" w:gutter="0"/>
          <w:pgNumType w:fmt="lowerRoman" w:start="1"/>
          <w:cols w:space="720"/>
          <w:docGrid w:linePitch="360"/>
        </w:sectPr>
      </w:pPr>
    </w:p>
    <w:p w14:paraId="59830F03" w14:textId="77777777" w:rsidR="00B947CB" w:rsidRDefault="00B947CB" w:rsidP="00D253F7">
      <w:pPr>
        <w:pStyle w:val="Heading1"/>
      </w:pPr>
      <w:bookmarkStart w:id="6" w:name="_Toc409508294"/>
      <w:bookmarkStart w:id="7" w:name="_Toc443575539"/>
      <w:bookmarkEnd w:id="0"/>
      <w:r w:rsidRPr="00FF2309">
        <w:lastRenderedPageBreak/>
        <w:t>Introduction</w:t>
      </w:r>
      <w:bookmarkEnd w:id="6"/>
      <w:bookmarkEnd w:id="7"/>
    </w:p>
    <w:p w14:paraId="13E3BCDC" w14:textId="0A694D39" w:rsidR="00B947CB" w:rsidRDefault="00B947CB" w:rsidP="00B947CB">
      <w:pPr>
        <w:pStyle w:val="BodyText"/>
      </w:pPr>
      <w:r>
        <w:t xml:space="preserve">In order to improve on its ability to deliver Veterans their medications as quickly and efficiently as possible, the </w:t>
      </w:r>
      <w:r w:rsidRPr="00455B96">
        <w:t xml:space="preserve">Veterans Health Administration (VHA), Patient Care Services (PCS), Pharmacy Benefits Management (PBM) is requesting a new capability </w:t>
      </w:r>
      <w:r>
        <w:t xml:space="preserve">as part of the Pharmacy Reengineering (PRE) program </w:t>
      </w:r>
      <w:r w:rsidRPr="00455B96">
        <w:t>to receive inbound electronic prescriptions (e-prescription</w:t>
      </w:r>
      <w:r>
        <w:t>s</w:t>
      </w:r>
      <w:r w:rsidRPr="00455B96">
        <w:t xml:space="preserve"> or </w:t>
      </w:r>
      <w:r>
        <w:t>eRxs) from an external</w:t>
      </w:r>
      <w:r w:rsidRPr="00455B96">
        <w:t xml:space="preserve"> </w:t>
      </w:r>
      <w:r>
        <w:t>provider</w:t>
      </w:r>
      <w:r w:rsidRPr="00455B96">
        <w:t xml:space="preserve"> </w:t>
      </w:r>
      <w:r>
        <w:t>(e.g.</w:t>
      </w:r>
      <w:r w:rsidR="004627C8">
        <w:t>,</w:t>
      </w:r>
      <w:r>
        <w:t xml:space="preserve"> a doctor not associated with the Department of Veterans Affairs [VA], medical st</w:t>
      </w:r>
      <w:r w:rsidR="006663FA">
        <w:t>aff at a Department of Defense (DoD)</w:t>
      </w:r>
      <w:r>
        <w:t xml:space="preserve"> military treatment facility, etc.). They are also requesting the capabilities to electronically transfer a prescription from one VA pharmacy to another, as well as electronically </w:t>
      </w:r>
      <w:r w:rsidR="00162587">
        <w:t xml:space="preserve">to </w:t>
      </w:r>
      <w:r>
        <w:t>receive a transferred prescription from an external pharmacy. Once received, these prescriptions will be fed into</w:t>
      </w:r>
      <w:r w:rsidRPr="00455B96">
        <w:t xml:space="preserve"> the </w:t>
      </w:r>
      <w:r>
        <w:t xml:space="preserve">existing </w:t>
      </w:r>
      <w:r w:rsidRPr="00455B96">
        <w:t xml:space="preserve">Veterans Health Information Systems and Technology Architecture (VistA) Outpatient Pharmacy (OP) </w:t>
      </w:r>
      <w:r>
        <w:t>for processing a</w:t>
      </w:r>
      <w:bookmarkStart w:id="8" w:name="_Toc409508295"/>
      <w:r w:rsidR="00CB60A5">
        <w:t>nd dispensing.</w:t>
      </w:r>
    </w:p>
    <w:p w14:paraId="22D10470" w14:textId="6F70289C" w:rsidR="00B947CB" w:rsidRDefault="00B947CB" w:rsidP="00B947CB">
      <w:pPr>
        <w:pStyle w:val="BodyText"/>
      </w:pPr>
      <w:r>
        <w:rPr>
          <w:color w:val="000000"/>
          <w:szCs w:val="24"/>
        </w:rPr>
        <w:t>Adding this</w:t>
      </w:r>
      <w:r w:rsidRPr="00FA2FBA">
        <w:rPr>
          <w:color w:val="000000"/>
          <w:szCs w:val="24"/>
        </w:rPr>
        <w:t xml:space="preserve"> functionality supports VA’s requirement to meet legislation described in Medicare Part D, </w:t>
      </w:r>
      <w:r>
        <w:rPr>
          <w:color w:val="000000"/>
          <w:szCs w:val="24"/>
        </w:rPr>
        <w:t>which calls for adoption of ePrescribing standards in order to “</w:t>
      </w:r>
      <w:r w:rsidRPr="00FA2FBA">
        <w:rPr>
          <w:color w:val="000000"/>
          <w:szCs w:val="24"/>
          <w:lang w:val="en"/>
        </w:rPr>
        <w:t>expedite the adoption of electronic medical records and build a national electronic health information infrastructure in the United States”.</w:t>
      </w:r>
      <w:r>
        <w:rPr>
          <w:rStyle w:val="FootnoteReference"/>
        </w:rPr>
        <w:footnoteReference w:id="1"/>
      </w:r>
      <w:r>
        <w:rPr>
          <w:color w:val="000000"/>
          <w:szCs w:val="24"/>
          <w:lang w:val="en"/>
        </w:rPr>
        <w:t xml:space="preserve"> </w:t>
      </w:r>
      <w:r>
        <w:t xml:space="preserve">It is also a critical </w:t>
      </w:r>
      <w:r w:rsidR="004F7845">
        <w:t>component for</w:t>
      </w:r>
      <w:r>
        <w:t xml:space="preserve"> the VA to be able to provide </w:t>
      </w:r>
      <w:r w:rsidRPr="00455B96">
        <w:t xml:space="preserve">capabilities on-par with </w:t>
      </w:r>
      <w:r>
        <w:t>retail</w:t>
      </w:r>
      <w:r w:rsidRPr="00455B96">
        <w:t xml:space="preserve"> pharmacies and therefore fulfill its goal </w:t>
      </w:r>
      <w:r w:rsidR="00B944DA">
        <w:t>of delivering</w:t>
      </w:r>
      <w:r w:rsidRPr="00455B96">
        <w:t xml:space="preserve"> world-class, excellent health</w:t>
      </w:r>
      <w:r>
        <w:t xml:space="preserve"> </w:t>
      </w:r>
      <w:r w:rsidRPr="00455B96">
        <w:t>care to its beneficiaries</w:t>
      </w:r>
      <w:r>
        <w:t xml:space="preserve">.  </w:t>
      </w:r>
    </w:p>
    <w:p w14:paraId="47A3FF39" w14:textId="77777777" w:rsidR="00B947CB" w:rsidRDefault="00B947CB" w:rsidP="00D253F7">
      <w:pPr>
        <w:pStyle w:val="Heading2"/>
      </w:pPr>
      <w:bookmarkStart w:id="9" w:name="_Toc443575540"/>
      <w:r w:rsidRPr="00D253F7">
        <w:t>Purpose</w:t>
      </w:r>
      <w:bookmarkEnd w:id="8"/>
      <w:bookmarkEnd w:id="9"/>
    </w:p>
    <w:p w14:paraId="798312EF" w14:textId="77777777" w:rsidR="00B947CB" w:rsidRDefault="00B947CB" w:rsidP="00B947CB">
      <w:pPr>
        <w:pStyle w:val="BodyText"/>
      </w:pPr>
      <w:r>
        <w:t xml:space="preserve">The purpose of the Requirements Specification Document (RSD) is to record and capture the initial set of user stories that will be used to begin development of the new </w:t>
      </w:r>
      <w:proofErr w:type="gramStart"/>
      <w:r>
        <w:t>Inbound</w:t>
      </w:r>
      <w:proofErr w:type="gramEnd"/>
      <w:r>
        <w:t xml:space="preserve"> ePrescribing functionality. </w:t>
      </w:r>
    </w:p>
    <w:p w14:paraId="347A43E0" w14:textId="4CFDA07A" w:rsidR="00B947CB" w:rsidRDefault="00B947CB" w:rsidP="00B947CB">
      <w:pPr>
        <w:pStyle w:val="BodyText"/>
      </w:pPr>
      <w:r>
        <w:t xml:space="preserve">The audience for this document is the </w:t>
      </w:r>
      <w:proofErr w:type="gramStart"/>
      <w:r>
        <w:t>Inbound</w:t>
      </w:r>
      <w:proofErr w:type="gramEnd"/>
      <w:r>
        <w:t xml:space="preserve"> ePrescribing development team, stakeholders, business </w:t>
      </w:r>
      <w:r w:rsidR="00A56BC0">
        <w:t>owners,</w:t>
      </w:r>
      <w:r>
        <w:t xml:space="preserve"> and managerial authorities for the effort.</w:t>
      </w:r>
    </w:p>
    <w:p w14:paraId="518AB52D" w14:textId="239FEB14" w:rsidR="00B947CB" w:rsidRPr="00D253F7" w:rsidRDefault="00B947CB" w:rsidP="00D253F7">
      <w:pPr>
        <w:pStyle w:val="Heading2"/>
      </w:pPr>
      <w:bookmarkStart w:id="10" w:name="_Toc409508296"/>
      <w:bookmarkStart w:id="11" w:name="_Toc443575541"/>
      <w:r w:rsidRPr="00D253F7">
        <w:t>Scope</w:t>
      </w:r>
      <w:bookmarkEnd w:id="10"/>
      <w:bookmarkEnd w:id="11"/>
    </w:p>
    <w:p w14:paraId="51556027" w14:textId="77777777" w:rsidR="00B947CB" w:rsidRPr="00CB4E39" w:rsidRDefault="00B947CB" w:rsidP="00B947CB">
      <w:pPr>
        <w:pStyle w:val="BodyText"/>
        <w:rPr>
          <w:szCs w:val="24"/>
        </w:rPr>
      </w:pPr>
      <w:r>
        <w:t xml:space="preserve">As </w:t>
      </w:r>
      <w:r w:rsidRPr="00CB4E39">
        <w:rPr>
          <w:szCs w:val="24"/>
        </w:rPr>
        <w:t>indicated, the high-level scope of this effort includes the adoption of functionality that will enable the VA to receive and subsequently process ePrescriptions from outside the VA, as well as transfer them between VA pharmacies as needed. More specific elements of what is included in the scope (as well as what’s excluded) are indicated below:</w:t>
      </w:r>
    </w:p>
    <w:p w14:paraId="5356AC15" w14:textId="04C42B6C" w:rsidR="00B947CB" w:rsidRPr="00CB4E39" w:rsidRDefault="00B947CB" w:rsidP="00B947CB">
      <w:pPr>
        <w:pStyle w:val="BodyTextBullet1"/>
        <w:rPr>
          <w:sz w:val="24"/>
          <w:szCs w:val="24"/>
        </w:rPr>
      </w:pPr>
      <w:r w:rsidRPr="00CB4E39">
        <w:rPr>
          <w:sz w:val="24"/>
          <w:szCs w:val="24"/>
        </w:rPr>
        <w:t>Receiving and processing inbound eRxs, where “inbound” refers to the ordering of medication or medical related supplies for a VA patient by a non-VA provider to be filled at a VA pharmacy. Medical related supplies are defined as follows:</w:t>
      </w:r>
    </w:p>
    <w:p w14:paraId="3F147B65" w14:textId="2615B78D" w:rsidR="00B947CB" w:rsidRPr="00CB4E39" w:rsidRDefault="00B947CB" w:rsidP="00B947CB">
      <w:pPr>
        <w:pStyle w:val="BodyTextBullet1"/>
        <w:numPr>
          <w:ilvl w:val="0"/>
          <w:numId w:val="0"/>
        </w:numPr>
        <w:ind w:left="1440"/>
        <w:rPr>
          <w:sz w:val="24"/>
          <w:szCs w:val="24"/>
        </w:rPr>
      </w:pPr>
      <w:r w:rsidRPr="00CB4E39">
        <w:rPr>
          <w:sz w:val="24"/>
          <w:szCs w:val="24"/>
        </w:rPr>
        <w:t>General and prosthetic medical supplies, determined to be expendable stock items required for outpatient care and treatment, must be dispensed on prescription (CPRS or VA Form 10-257F)</w:t>
      </w:r>
      <w:r w:rsidR="00A56BC0" w:rsidRPr="00CB4E39">
        <w:rPr>
          <w:sz w:val="24"/>
          <w:szCs w:val="24"/>
        </w:rPr>
        <w:t xml:space="preserve">. </w:t>
      </w:r>
      <w:r w:rsidRPr="00CB4E39">
        <w:rPr>
          <w:sz w:val="24"/>
          <w:szCs w:val="24"/>
        </w:rPr>
        <w:t xml:space="preserve">Pharmacy Service is not responsible for filling prescriptions for non-expendable medical equipment. Pharmacy Service may dispense refills for expendable supplies upon receipt of requests from patients </w:t>
      </w:r>
      <w:r w:rsidRPr="00CB4E39">
        <w:rPr>
          <w:sz w:val="24"/>
          <w:szCs w:val="24"/>
        </w:rPr>
        <w:lastRenderedPageBreak/>
        <w:t xml:space="preserve">with continuing eligibility for a period not to exceed </w:t>
      </w:r>
      <w:r w:rsidR="00162587">
        <w:rPr>
          <w:sz w:val="24"/>
          <w:szCs w:val="24"/>
        </w:rPr>
        <w:t>one</w:t>
      </w:r>
      <w:r w:rsidRPr="00CB4E39">
        <w:rPr>
          <w:sz w:val="24"/>
          <w:szCs w:val="24"/>
        </w:rPr>
        <w:t xml:space="preserve"> year from the date of the last signed order. Expendable stock items may include: catheters, colostomy sets, ileostomy sets and/or supplies, plastic and rubber gloves, skin preparations and powders, urinal bags and drainage supplies, incontinence supplies, etc.</w:t>
      </w:r>
      <w:r w:rsidRPr="00CB4E39">
        <w:rPr>
          <w:rStyle w:val="FootnoteReference"/>
          <w:color w:val="000000"/>
          <w:sz w:val="24"/>
          <w:szCs w:val="24"/>
        </w:rPr>
        <w:footnoteReference w:id="2"/>
      </w:r>
    </w:p>
    <w:p w14:paraId="0FCE9C66" w14:textId="77777777" w:rsidR="00B947CB" w:rsidRPr="00CB4E39" w:rsidRDefault="00B947CB" w:rsidP="00B947CB">
      <w:pPr>
        <w:pStyle w:val="BodyTextBullet1"/>
        <w:rPr>
          <w:sz w:val="24"/>
          <w:szCs w:val="24"/>
        </w:rPr>
      </w:pPr>
      <w:r w:rsidRPr="00CB4E39">
        <w:rPr>
          <w:sz w:val="24"/>
          <w:szCs w:val="24"/>
        </w:rPr>
        <w:t>Electronically receiving and processing outpatient prescriptions only (includes prescriptions created for a VA patient upon discharge from a non-VA hospital to be filled on an outpatient basis by a VA pharmacy).</w:t>
      </w:r>
    </w:p>
    <w:p w14:paraId="0452AC35" w14:textId="77777777" w:rsidR="00B947CB" w:rsidRPr="00CB4E39" w:rsidRDefault="00B947CB" w:rsidP="00B947CB">
      <w:pPr>
        <w:pStyle w:val="BodyTextBullet1"/>
        <w:rPr>
          <w:sz w:val="24"/>
          <w:szCs w:val="24"/>
        </w:rPr>
      </w:pPr>
      <w:r w:rsidRPr="00CB4E39">
        <w:rPr>
          <w:sz w:val="24"/>
          <w:szCs w:val="24"/>
        </w:rPr>
        <w:t>Receiving and processing inbound eRxs from non-VA providers for controlled substances.</w:t>
      </w:r>
    </w:p>
    <w:p w14:paraId="72A514BD" w14:textId="77777777" w:rsidR="00B947CB" w:rsidRPr="00CB4E39" w:rsidRDefault="00B947CB" w:rsidP="00B947CB">
      <w:pPr>
        <w:pStyle w:val="BodyTextBullet1"/>
        <w:rPr>
          <w:sz w:val="24"/>
          <w:szCs w:val="24"/>
        </w:rPr>
      </w:pPr>
      <w:r w:rsidRPr="00CB4E39">
        <w:rPr>
          <w:sz w:val="24"/>
          <w:szCs w:val="24"/>
        </w:rPr>
        <w:t>Receiving and processing inbound eRxs from non-VA providers that currently prescribe medications and medical related supplies for Civilian Health and Medical Program of the VA (CHAMPVA) beneficiaries and which are currently handled by the Medications by Mail (MbM)</w:t>
      </w:r>
      <w:r w:rsidRPr="00CB4E39">
        <w:rPr>
          <w:rStyle w:val="FootnoteReference"/>
          <w:sz w:val="24"/>
          <w:szCs w:val="24"/>
        </w:rPr>
        <w:footnoteReference w:id="3"/>
      </w:r>
      <w:r w:rsidRPr="00CB4E39">
        <w:rPr>
          <w:sz w:val="24"/>
          <w:szCs w:val="24"/>
        </w:rPr>
        <w:t xml:space="preserve"> program.</w:t>
      </w:r>
    </w:p>
    <w:p w14:paraId="42198C4C" w14:textId="77777777" w:rsidR="00B947CB" w:rsidRPr="00CB4E39" w:rsidRDefault="00B947CB" w:rsidP="00B947CB">
      <w:pPr>
        <w:pStyle w:val="BodyTextBullet1"/>
        <w:rPr>
          <w:sz w:val="24"/>
          <w:szCs w:val="24"/>
        </w:rPr>
      </w:pPr>
      <w:r w:rsidRPr="00CB4E39">
        <w:rPr>
          <w:sz w:val="24"/>
          <w:szCs w:val="24"/>
        </w:rPr>
        <w:t>Electronically receiving and processing cancellations and changes for previously received eRxs from non-VA providers.</w:t>
      </w:r>
    </w:p>
    <w:p w14:paraId="69282031" w14:textId="77777777" w:rsidR="00B947CB" w:rsidRPr="00CB4E39" w:rsidRDefault="00B947CB" w:rsidP="00B947CB">
      <w:pPr>
        <w:pStyle w:val="BodyTextBullet1"/>
        <w:rPr>
          <w:sz w:val="24"/>
          <w:szCs w:val="24"/>
        </w:rPr>
      </w:pPr>
      <w:r w:rsidRPr="00CB4E39">
        <w:rPr>
          <w:sz w:val="24"/>
          <w:szCs w:val="24"/>
        </w:rPr>
        <w:t>Electronically sending refill requests to non-VA providers who previously sent eRxs to VA pharmacies, receiving responses from the non-VA providers, and processing those responses (i.e., eRx refill requests initiated from VA Pharmacy to a non-VA provider).</w:t>
      </w:r>
    </w:p>
    <w:p w14:paraId="4367D6CF" w14:textId="77777777" w:rsidR="00B947CB" w:rsidRPr="00CB4E39" w:rsidRDefault="00B947CB" w:rsidP="00B947CB">
      <w:pPr>
        <w:pStyle w:val="BodyTextBullet1"/>
        <w:rPr>
          <w:sz w:val="24"/>
          <w:szCs w:val="24"/>
        </w:rPr>
      </w:pPr>
      <w:r w:rsidRPr="00CB4E39">
        <w:rPr>
          <w:sz w:val="24"/>
          <w:szCs w:val="24"/>
        </w:rPr>
        <w:t>Electronically receiving and processing refill requests from non-VA providers who previously sent eRxs to VA pharmacies.</w:t>
      </w:r>
    </w:p>
    <w:p w14:paraId="01A8A955" w14:textId="77777777" w:rsidR="00B947CB" w:rsidRPr="00CB4E39" w:rsidRDefault="00B947CB" w:rsidP="00B947CB">
      <w:pPr>
        <w:pStyle w:val="BodyTextBullet1"/>
        <w:rPr>
          <w:sz w:val="24"/>
          <w:szCs w:val="24"/>
        </w:rPr>
      </w:pPr>
      <w:r w:rsidRPr="00CB4E39">
        <w:rPr>
          <w:sz w:val="24"/>
          <w:szCs w:val="24"/>
        </w:rPr>
        <w:t>Electronically receiving and processing medication history</w:t>
      </w:r>
      <w:r w:rsidRPr="00CB4E39">
        <w:rPr>
          <w:rStyle w:val="FootnoteReference"/>
          <w:sz w:val="24"/>
          <w:szCs w:val="24"/>
        </w:rPr>
        <w:footnoteReference w:id="4"/>
      </w:r>
      <w:r w:rsidRPr="00CB4E39">
        <w:rPr>
          <w:sz w:val="24"/>
          <w:szCs w:val="24"/>
        </w:rPr>
        <w:t xml:space="preserve"> requests initiated by any entity (e.g., non-VA provider or VA provider, Personal Health Record [PHR] system, or Electronic Medical Record [EMR] system, etc.) to a VA Pharmacy, as well as electronically sending medication history requests from a VA Pharmacy to any entity that supports receiving and processing medication history requests.</w:t>
      </w:r>
    </w:p>
    <w:p w14:paraId="3E74C518" w14:textId="77777777" w:rsidR="00B947CB" w:rsidRPr="00CB4E39" w:rsidRDefault="00B947CB" w:rsidP="00B947CB">
      <w:pPr>
        <w:pStyle w:val="BodyTextBullet1"/>
        <w:rPr>
          <w:sz w:val="24"/>
          <w:szCs w:val="24"/>
        </w:rPr>
      </w:pPr>
      <w:r w:rsidRPr="00CB4E39">
        <w:rPr>
          <w:sz w:val="24"/>
          <w:szCs w:val="24"/>
        </w:rPr>
        <w:t>Sending outbound electronic notifications from a VA pharmacy (that received an inbound eRx) to the non-VA provider that originally sent the eRx.</w:t>
      </w:r>
    </w:p>
    <w:p w14:paraId="292D4E98" w14:textId="77777777" w:rsidR="00B947CB" w:rsidRPr="00CB4E39" w:rsidRDefault="00B947CB" w:rsidP="00525C32">
      <w:pPr>
        <w:pStyle w:val="BodyTextBullet1"/>
        <w:rPr>
          <w:sz w:val="24"/>
          <w:szCs w:val="24"/>
        </w:rPr>
      </w:pPr>
      <w:r w:rsidRPr="00CB4E39">
        <w:rPr>
          <w:sz w:val="24"/>
          <w:szCs w:val="24"/>
        </w:rPr>
        <w:t>Electronic transfers of prescriptions from one VA pharmacy location to a different VA pharmacy location.</w:t>
      </w:r>
    </w:p>
    <w:p w14:paraId="34FB8694" w14:textId="77777777" w:rsidR="00B947CB" w:rsidRPr="00CB4E39" w:rsidRDefault="00B947CB" w:rsidP="00B947CB">
      <w:pPr>
        <w:pStyle w:val="BodyText"/>
        <w:rPr>
          <w:szCs w:val="24"/>
        </w:rPr>
      </w:pPr>
      <w:r w:rsidRPr="00CB4E39">
        <w:rPr>
          <w:szCs w:val="24"/>
        </w:rPr>
        <w:t>The following areas are not included in the scope of this project effort:</w:t>
      </w:r>
    </w:p>
    <w:p w14:paraId="3066A413" w14:textId="77777777" w:rsidR="00B947CB" w:rsidRPr="00CB4E39" w:rsidRDefault="00B947CB" w:rsidP="00B947CB">
      <w:pPr>
        <w:pStyle w:val="BodyTextBullet1"/>
        <w:rPr>
          <w:sz w:val="24"/>
          <w:szCs w:val="24"/>
        </w:rPr>
      </w:pPr>
      <w:r w:rsidRPr="00CB4E39">
        <w:rPr>
          <w:sz w:val="24"/>
          <w:szCs w:val="24"/>
        </w:rPr>
        <w:t>VA providers generating eRxs at one VAMC location to be electronically transmitted to and processed by (filled, dispensed, etc.) a different VAMC location’s pharmacy.</w:t>
      </w:r>
    </w:p>
    <w:p w14:paraId="6CB12B3E" w14:textId="77777777" w:rsidR="00B947CB" w:rsidRPr="00CB4E39" w:rsidRDefault="00B947CB" w:rsidP="00B947CB">
      <w:pPr>
        <w:pStyle w:val="BodyTextBullet1"/>
        <w:rPr>
          <w:sz w:val="24"/>
          <w:szCs w:val="24"/>
        </w:rPr>
      </w:pPr>
      <w:r w:rsidRPr="00CB4E39">
        <w:rPr>
          <w:sz w:val="24"/>
          <w:szCs w:val="24"/>
        </w:rPr>
        <w:t>Initiating outbound eRxs (generation of an eRx by a VA provider to be filled at a non-VA pharmacy).</w:t>
      </w:r>
    </w:p>
    <w:p w14:paraId="63D4C828" w14:textId="77777777" w:rsidR="00B947CB" w:rsidRPr="00CB4E39" w:rsidRDefault="00B947CB" w:rsidP="00B947CB">
      <w:pPr>
        <w:pStyle w:val="BodyTextBullet1"/>
        <w:rPr>
          <w:sz w:val="24"/>
          <w:szCs w:val="24"/>
        </w:rPr>
      </w:pPr>
      <w:r w:rsidRPr="00CB4E39">
        <w:rPr>
          <w:sz w:val="24"/>
          <w:szCs w:val="24"/>
        </w:rPr>
        <w:t>Electronic receipt and processing of any VA and non-VA inpatient medication orders.</w:t>
      </w:r>
    </w:p>
    <w:p w14:paraId="750F9041" w14:textId="77777777" w:rsidR="00B947CB" w:rsidRPr="00CB4E39" w:rsidRDefault="00B947CB" w:rsidP="00B947CB">
      <w:pPr>
        <w:pStyle w:val="BodyTextBullet1"/>
        <w:rPr>
          <w:sz w:val="24"/>
          <w:szCs w:val="24"/>
        </w:rPr>
      </w:pPr>
      <w:r w:rsidRPr="00CB4E39">
        <w:rPr>
          <w:sz w:val="24"/>
          <w:szCs w:val="24"/>
        </w:rPr>
        <w:t>Electronic receipt and processing of any VA and non-VA orders for Durable Medical Equipment (DME), such as wheel chairs.</w:t>
      </w:r>
    </w:p>
    <w:p w14:paraId="711DF2C4" w14:textId="77777777" w:rsidR="00B947CB" w:rsidRDefault="00B947CB" w:rsidP="00B947CB">
      <w:pPr>
        <w:pStyle w:val="BodyTextBullet1"/>
        <w:rPr>
          <w:sz w:val="24"/>
          <w:szCs w:val="24"/>
        </w:rPr>
      </w:pPr>
      <w:r w:rsidRPr="00CB4E39">
        <w:rPr>
          <w:sz w:val="24"/>
          <w:szCs w:val="24"/>
        </w:rPr>
        <w:lastRenderedPageBreak/>
        <w:t>Electronic receipt and processing of Rx refill requests from a VA patient’s non-VA PHR system.</w:t>
      </w:r>
    </w:p>
    <w:p w14:paraId="27A8CEEB" w14:textId="77777777" w:rsidR="00525C32" w:rsidRPr="00CB4E39" w:rsidRDefault="00525C32" w:rsidP="00525C32">
      <w:pPr>
        <w:pStyle w:val="BodyTextBullet1"/>
        <w:rPr>
          <w:sz w:val="24"/>
          <w:szCs w:val="24"/>
        </w:rPr>
      </w:pPr>
      <w:r w:rsidRPr="00CB4E39">
        <w:rPr>
          <w:sz w:val="24"/>
          <w:szCs w:val="24"/>
        </w:rPr>
        <w:t>Electronic transfers of prescriptions from any non-VA pharmacy to a VA pharmacy.</w:t>
      </w:r>
    </w:p>
    <w:p w14:paraId="302F9823" w14:textId="77777777" w:rsidR="00525C32" w:rsidRDefault="00525C32" w:rsidP="00525C32">
      <w:pPr>
        <w:pStyle w:val="BodyTextBullet1"/>
        <w:rPr>
          <w:ins w:id="12" w:author="Author"/>
          <w:sz w:val="24"/>
          <w:szCs w:val="24"/>
        </w:rPr>
      </w:pPr>
      <w:r w:rsidRPr="00CB4E39">
        <w:rPr>
          <w:sz w:val="24"/>
          <w:szCs w:val="24"/>
        </w:rPr>
        <w:t>Electronic transfers of prescriptions from a VA pharmacy to a non-VA pharmacy.</w:t>
      </w:r>
    </w:p>
    <w:p w14:paraId="46984A4E" w14:textId="77777777" w:rsidR="007F6A74" w:rsidRPr="00CB4E39" w:rsidRDefault="007F6A74" w:rsidP="007F6A74">
      <w:pPr>
        <w:pStyle w:val="BodyTextBullet1"/>
        <w:rPr>
          <w:ins w:id="13" w:author="Author"/>
          <w:sz w:val="24"/>
          <w:szCs w:val="24"/>
        </w:rPr>
      </w:pPr>
      <w:ins w:id="14" w:author="Author">
        <w:r>
          <w:rPr>
            <w:sz w:val="24"/>
            <w:szCs w:val="24"/>
          </w:rPr>
          <w:t>The ability for the VA to request an electronic prior authorization form and authorization from a Provider (ePA)</w:t>
        </w:r>
      </w:ins>
    </w:p>
    <w:p w14:paraId="73134DB0" w14:textId="77777777" w:rsidR="007F6A74" w:rsidRPr="00CB4E39" w:rsidRDefault="007F6A74" w:rsidP="007F6A74">
      <w:pPr>
        <w:pStyle w:val="BodyTextBullet1"/>
        <w:numPr>
          <w:ilvl w:val="0"/>
          <w:numId w:val="0"/>
        </w:numPr>
        <w:ind w:left="720"/>
        <w:rPr>
          <w:sz w:val="24"/>
          <w:szCs w:val="24"/>
        </w:rPr>
      </w:pPr>
    </w:p>
    <w:p w14:paraId="39446085" w14:textId="19BBCBA7" w:rsidR="00B947CB" w:rsidRDefault="00B947CB" w:rsidP="00D253F7">
      <w:pPr>
        <w:pStyle w:val="Heading2"/>
      </w:pPr>
      <w:bookmarkStart w:id="15" w:name="_Toc409508297"/>
      <w:bookmarkStart w:id="16" w:name="_Toc443575542"/>
      <w:r>
        <w:t>References</w:t>
      </w:r>
      <w:bookmarkEnd w:id="15"/>
      <w:bookmarkEnd w:id="16"/>
    </w:p>
    <w:p w14:paraId="0F378F5C" w14:textId="77777777" w:rsidR="00B947CB" w:rsidRDefault="00B947CB" w:rsidP="00B947CB">
      <w:pPr>
        <w:pStyle w:val="BodyText"/>
      </w:pPr>
      <w:bookmarkStart w:id="17" w:name="_Toc409508298"/>
      <w:r>
        <w:t xml:space="preserve">Documentation used to develop this RSD included the relevant VistA OP documentation found on the </w:t>
      </w:r>
      <w:hyperlink r:id="rId17" w:history="1">
        <w:r w:rsidRPr="00EA2547">
          <w:rPr>
            <w:rStyle w:val="Hyperlink"/>
          </w:rPr>
          <w:t>VA Software Document Library</w:t>
        </w:r>
      </w:hyperlink>
      <w:r>
        <w:t xml:space="preserve"> web site; information from the </w:t>
      </w:r>
      <w:r w:rsidRPr="00EA2547">
        <w:t>National Council for Prescription Drug Programs</w:t>
      </w:r>
      <w:r>
        <w:t xml:space="preserve"> (NCPDP) Script Standard 10.6, available at </w:t>
      </w:r>
      <w:hyperlink r:id="rId18" w:history="1">
        <w:r w:rsidRPr="007F2317">
          <w:rPr>
            <w:rStyle w:val="Hyperlink"/>
          </w:rPr>
          <w:t>NCPDP.org</w:t>
        </w:r>
      </w:hyperlink>
      <w:r>
        <w:t xml:space="preserve">; and relevant user guides and other documentation from the Defense Health Agency’s (DHA) ePrescribing software solution. </w:t>
      </w:r>
    </w:p>
    <w:p w14:paraId="75BA3D86" w14:textId="77777777" w:rsidR="004628B6" w:rsidRPr="009328A8" w:rsidRDefault="004628B6" w:rsidP="00D253F7">
      <w:r w:rsidRPr="00D253F7">
        <w:br w:type="page"/>
      </w:r>
    </w:p>
    <w:p w14:paraId="087A3279" w14:textId="74C647B7" w:rsidR="00B947CB" w:rsidRDefault="00B947CB" w:rsidP="00D253F7">
      <w:pPr>
        <w:pStyle w:val="Heading1"/>
      </w:pPr>
      <w:bookmarkStart w:id="18" w:name="_Toc443575543"/>
      <w:r>
        <w:lastRenderedPageBreak/>
        <w:t xml:space="preserve">Overall </w:t>
      </w:r>
      <w:r w:rsidRPr="00D253F7">
        <w:t>Description</w:t>
      </w:r>
      <w:bookmarkEnd w:id="17"/>
      <w:bookmarkEnd w:id="18"/>
    </w:p>
    <w:p w14:paraId="52EF1144" w14:textId="77777777" w:rsidR="00B947CB" w:rsidRDefault="00B947CB" w:rsidP="00B947CB">
      <w:pPr>
        <w:pStyle w:val="BodyText"/>
      </w:pPr>
      <w:r>
        <w:t xml:space="preserve">The functionality that will be added addresses a longstanding need for the VA to be able to receive and process prescriptions from external providers, as well as easily move prescriptions from one VA Pharmacy to another. Leveraging the extensive body of work done by the NCPDP (as well as other Federal Agencies with similar charters), this enhancement moves the VA towards increased efficiency and improved customer satisfaction. </w:t>
      </w:r>
    </w:p>
    <w:p w14:paraId="38763838" w14:textId="77777777" w:rsidR="00B947CB" w:rsidRDefault="00B947CB" w:rsidP="00D253F7">
      <w:pPr>
        <w:pStyle w:val="Heading2"/>
      </w:pPr>
      <w:bookmarkStart w:id="19" w:name="_Toc409508299"/>
      <w:bookmarkStart w:id="20" w:name="_Toc443575544"/>
      <w:r>
        <w:t>Accessibility Specifications</w:t>
      </w:r>
      <w:bookmarkEnd w:id="19"/>
      <w:bookmarkEnd w:id="20"/>
    </w:p>
    <w:p w14:paraId="2A578001" w14:textId="56A42F15" w:rsidR="00B947CB" w:rsidRDefault="00B947CB" w:rsidP="00B947CB">
      <w:pPr>
        <w:pStyle w:val="BodyText"/>
      </w:pPr>
      <w:r>
        <w:t xml:space="preserve">Graphical User Interface (GUI) development </w:t>
      </w:r>
      <w:r w:rsidR="007C7E16">
        <w:t>will be part of this effort;</w:t>
      </w:r>
      <w:r>
        <w:t xml:space="preserve"> therefore</w:t>
      </w:r>
      <w:r w:rsidR="007C7E16">
        <w:t>,</w:t>
      </w:r>
      <w:r>
        <w:t xml:space="preserve"> </w:t>
      </w:r>
      <w:proofErr w:type="gramStart"/>
      <w:r>
        <w:t>508 compliance</w:t>
      </w:r>
      <w:proofErr w:type="gramEnd"/>
      <w:r>
        <w:t xml:space="preserve"> must be considered. Refer to the </w:t>
      </w:r>
      <w:hyperlink r:id="rId19" w:history="1">
        <w:r w:rsidRPr="00E4247A">
          <w:rPr>
            <w:rStyle w:val="Hyperlink"/>
          </w:rPr>
          <w:t>VA’s 508 Background and Standards page</w:t>
        </w:r>
      </w:hyperlink>
      <w:r>
        <w:t xml:space="preserve"> for more details.</w:t>
      </w:r>
    </w:p>
    <w:p w14:paraId="79D68106" w14:textId="77777777" w:rsidR="00B947CB" w:rsidRDefault="00B947CB" w:rsidP="00D253F7">
      <w:pPr>
        <w:pStyle w:val="Heading2"/>
      </w:pPr>
      <w:r>
        <w:t xml:space="preserve"> </w:t>
      </w:r>
      <w:bookmarkStart w:id="21" w:name="_Toc409508300"/>
      <w:bookmarkStart w:id="22" w:name="_Toc443575545"/>
      <w:r>
        <w:t>Business Rules Specification</w:t>
      </w:r>
      <w:bookmarkEnd w:id="21"/>
      <w:bookmarkEnd w:id="22"/>
    </w:p>
    <w:p w14:paraId="3520BB24" w14:textId="58B81E3E" w:rsidR="00B947CB" w:rsidRDefault="00B947CB" w:rsidP="00FF4A97">
      <w:pPr>
        <w:rPr>
          <w:sz w:val="24"/>
        </w:rPr>
      </w:pPr>
      <w:r w:rsidRPr="00FF4A97">
        <w:rPr>
          <w:sz w:val="24"/>
        </w:rPr>
        <w:t xml:space="preserve">High-level acceptance criteria are documented in the relevant sections below. Additional details and more specific business rules and acceptance criteria will be further recorded in the </w:t>
      </w:r>
      <w:r w:rsidR="00DD078B">
        <w:rPr>
          <w:sz w:val="24"/>
        </w:rPr>
        <w:t>System</w:t>
      </w:r>
      <w:r w:rsidRPr="00FF4A97">
        <w:rPr>
          <w:sz w:val="24"/>
        </w:rPr>
        <w:t xml:space="preserve"> Design Document (SDD).</w:t>
      </w:r>
    </w:p>
    <w:p w14:paraId="43B82693" w14:textId="77777777" w:rsidR="00B947CB" w:rsidRDefault="00B947CB" w:rsidP="00D253F7">
      <w:pPr>
        <w:pStyle w:val="Heading2"/>
      </w:pPr>
      <w:r>
        <w:t xml:space="preserve"> </w:t>
      </w:r>
      <w:bookmarkStart w:id="23" w:name="_Toc409508301"/>
      <w:bookmarkStart w:id="24" w:name="_Toc443575546"/>
      <w:r>
        <w:t>Design Constraints Specification</w:t>
      </w:r>
      <w:bookmarkEnd w:id="23"/>
      <w:bookmarkEnd w:id="24"/>
    </w:p>
    <w:p w14:paraId="0AACAEB8" w14:textId="77777777" w:rsidR="00B947CB" w:rsidRDefault="00B947CB" w:rsidP="00B947CB">
      <w:pPr>
        <w:pStyle w:val="BodyText"/>
      </w:pPr>
      <w:r>
        <w:t xml:space="preserve">All software development by </w:t>
      </w:r>
      <w:proofErr w:type="gramStart"/>
      <w:r>
        <w:t>Inbound</w:t>
      </w:r>
      <w:proofErr w:type="gramEnd"/>
      <w:r>
        <w:t xml:space="preserve"> ePrescribing Developers shall conform to technology standards as defined in the VA Technical Reference Model (TRM).</w:t>
      </w:r>
    </w:p>
    <w:p w14:paraId="1DB7901A" w14:textId="77777777" w:rsidR="00B947CB" w:rsidRDefault="00B947CB" w:rsidP="00B947CB">
      <w:pPr>
        <w:pStyle w:val="BodyText"/>
      </w:pPr>
      <w:r>
        <w:t>Inbound ePrescribing will be developed and maintained using industry standard technologies. This project will add functionality that complements the existing VistA OP package. All necessary security protocols and requirements necessary for interacting with this package as well as others are outlined later in this document.</w:t>
      </w:r>
    </w:p>
    <w:p w14:paraId="4E442324" w14:textId="77777777" w:rsidR="00D253F7" w:rsidRPr="001A1172" w:rsidRDefault="00D253F7" w:rsidP="00B947CB">
      <w:pPr>
        <w:pStyle w:val="BodyText"/>
      </w:pPr>
    </w:p>
    <w:p w14:paraId="676429D7" w14:textId="77777777" w:rsidR="004628B6" w:rsidRDefault="004628B6" w:rsidP="001A1172">
      <w:pPr>
        <w:sectPr w:rsidR="004628B6" w:rsidSect="006E0C00">
          <w:footerReference w:type="default" r:id="rId20"/>
          <w:pgSz w:w="12240" w:h="15840" w:code="1"/>
          <w:pgMar w:top="1440" w:right="1440" w:bottom="1440" w:left="1440" w:header="720" w:footer="720" w:gutter="0"/>
          <w:pgNumType w:start="1"/>
          <w:cols w:space="720"/>
          <w:docGrid w:linePitch="360"/>
        </w:sectPr>
      </w:pPr>
    </w:p>
    <w:p w14:paraId="52125A31" w14:textId="73CF3E54" w:rsidR="00183381" w:rsidRDefault="00183381" w:rsidP="00D253F7">
      <w:pPr>
        <w:pStyle w:val="Heading2"/>
      </w:pPr>
      <w:bookmarkStart w:id="25" w:name="_Toc408850398"/>
      <w:bookmarkStart w:id="26" w:name="_Toc443575547"/>
      <w:r w:rsidRPr="00183381">
        <w:lastRenderedPageBreak/>
        <w:t>Disaster</w:t>
      </w:r>
      <w:r>
        <w:t xml:space="preserve"> Recovery Specificatio</w:t>
      </w:r>
      <w:r w:rsidR="00A81D0B">
        <w:t>ns</w:t>
      </w:r>
      <w:bookmarkEnd w:id="25"/>
      <w:bookmarkEnd w:id="26"/>
    </w:p>
    <w:p w14:paraId="1A7CE282" w14:textId="789AA373" w:rsidR="00DD078B" w:rsidRDefault="00CB60A5" w:rsidP="00DD078B">
      <w:pPr>
        <w:pStyle w:val="BodyText"/>
        <w:keepNext/>
        <w:rPr>
          <w:color w:val="000000"/>
        </w:rPr>
      </w:pPr>
      <w:r>
        <w:t>T</w:t>
      </w:r>
      <w:r w:rsidR="00DD078B">
        <w:t xml:space="preserve">he Inbound ePrescribing is a mission critical </w:t>
      </w:r>
      <w:r w:rsidR="00A56BC0">
        <w:t>system;</w:t>
      </w:r>
      <w:r w:rsidR="00DD078B">
        <w:t xml:space="preserve"> </w:t>
      </w:r>
      <w:r>
        <w:t xml:space="preserve">therefore </w:t>
      </w:r>
      <w:r w:rsidR="00DD078B">
        <w:t>disaster recovery is an important aspect of the system’s design. The</w:t>
      </w:r>
      <w:r w:rsidR="00DD078B">
        <w:rPr>
          <w:rStyle w:val="InstructionalText1Char"/>
          <w:color w:val="000000"/>
        </w:rPr>
        <w:t xml:space="preserve"> </w:t>
      </w:r>
      <w:r w:rsidR="00DD078B">
        <w:rPr>
          <w:color w:val="000000"/>
        </w:rPr>
        <w:t xml:space="preserve">back-up and data recovery process provides the business community with disaster recovery procedures when the </w:t>
      </w:r>
      <w:proofErr w:type="gramStart"/>
      <w:r w:rsidR="00DD078B">
        <w:rPr>
          <w:color w:val="000000"/>
        </w:rPr>
        <w:t>Inbound</w:t>
      </w:r>
      <w:proofErr w:type="gramEnd"/>
      <w:r w:rsidR="00DD078B">
        <w:rPr>
          <w:color w:val="000000"/>
        </w:rPr>
        <w:t xml:space="preserve"> ePrescribing system is brought off-line for planned maintenance or unplanned technical issues, while </w:t>
      </w:r>
      <w:r w:rsidR="00DD078B">
        <w:t>the contingency plan includes procedures for a VA Pharmacy staff member to disable or enable the receiving inbound electronic prescriptions process as needed</w:t>
      </w:r>
      <w:r w:rsidR="00DD078B">
        <w:rPr>
          <w:color w:val="000000"/>
        </w:rPr>
        <w:t xml:space="preserve">. </w:t>
      </w:r>
    </w:p>
    <w:p w14:paraId="440A5EBB" w14:textId="77777777" w:rsidR="00DD078B" w:rsidRDefault="00DD078B" w:rsidP="00DD078B">
      <w:pPr>
        <w:pStyle w:val="BodyText"/>
        <w:keepNext/>
      </w:pPr>
      <w:r>
        <w:rPr>
          <w:color w:val="000000"/>
        </w:rPr>
        <w:t xml:space="preserve">As part of preparing for circumstances like those described, the </w:t>
      </w:r>
      <w:proofErr w:type="gramStart"/>
      <w:r>
        <w:rPr>
          <w:color w:val="000000"/>
        </w:rPr>
        <w:t>Inbound</w:t>
      </w:r>
      <w:proofErr w:type="gramEnd"/>
      <w:r>
        <w:rPr>
          <w:color w:val="000000"/>
        </w:rPr>
        <w:t xml:space="preserve"> ePrescribing system will follow </w:t>
      </w:r>
      <w:r>
        <w:t>VA Enterprise application backup, protection and restore procedures for:</w:t>
      </w:r>
    </w:p>
    <w:p w14:paraId="5CE10D0A" w14:textId="77777777" w:rsidR="00DD078B" w:rsidRDefault="00DD078B" w:rsidP="00DD078B">
      <w:pPr>
        <w:pStyle w:val="ListBullet"/>
        <w:keepNext/>
        <w:spacing w:before="120"/>
        <w:ind w:left="720"/>
        <w:rPr>
          <w:sz w:val="24"/>
        </w:rPr>
      </w:pPr>
      <w:r>
        <w:rPr>
          <w:sz w:val="24"/>
        </w:rPr>
        <w:t>The Inbound ePrescribing application servers</w:t>
      </w:r>
    </w:p>
    <w:p w14:paraId="40BE220F" w14:textId="77777777" w:rsidR="00DD078B" w:rsidRDefault="00DD078B" w:rsidP="00DD078B">
      <w:pPr>
        <w:pStyle w:val="ListBullet"/>
        <w:keepNext/>
        <w:spacing w:before="120"/>
        <w:ind w:left="720"/>
        <w:rPr>
          <w:sz w:val="24"/>
        </w:rPr>
      </w:pPr>
      <w:r>
        <w:rPr>
          <w:sz w:val="24"/>
        </w:rPr>
        <w:t>Inbound electronic prescription data</w:t>
      </w:r>
    </w:p>
    <w:p w14:paraId="592D62BA" w14:textId="77777777" w:rsidR="00DD078B" w:rsidRDefault="00DD078B" w:rsidP="00DD078B">
      <w:pPr>
        <w:pStyle w:val="ListBullet"/>
        <w:keepNext/>
        <w:spacing w:before="120"/>
        <w:ind w:left="720"/>
        <w:rPr>
          <w:sz w:val="24"/>
        </w:rPr>
      </w:pPr>
      <w:r>
        <w:rPr>
          <w:sz w:val="24"/>
        </w:rPr>
        <w:t>Electronic notification receipt data</w:t>
      </w:r>
    </w:p>
    <w:p w14:paraId="3D316C23" w14:textId="77777777" w:rsidR="00DD078B" w:rsidRDefault="00DD078B" w:rsidP="00DD078B">
      <w:pPr>
        <w:pStyle w:val="BodyText"/>
        <w:spacing w:before="240"/>
        <w:rPr>
          <w:szCs w:val="24"/>
        </w:rPr>
      </w:pPr>
      <w:r>
        <w:t xml:space="preserve">The Inbound ePrescribing system shall also inherit the Disaster Recovery (DR) procedures of the VA hosting environment supporting the application, with additional DR specifications defined at a later date. Also note that the recovery strategies for all </w:t>
      </w:r>
      <w:proofErr w:type="gramStart"/>
      <w:r>
        <w:t>Inbound</w:t>
      </w:r>
      <w:proofErr w:type="gramEnd"/>
      <w:r>
        <w:t xml:space="preserve"> ePrescribing interfaced software solutions include the sequence of activities as well as detailed procedures for the technical recovery of operations until all interfaced systems can be reconstituted. </w:t>
      </w:r>
    </w:p>
    <w:p w14:paraId="2C0E4A24" w14:textId="77777777" w:rsidR="00DD078B" w:rsidRPr="00C263BB" w:rsidRDefault="00DD078B" w:rsidP="00DD078B">
      <w:pPr>
        <w:pStyle w:val="BodyText"/>
        <w:spacing w:before="240"/>
        <w:rPr>
          <w:szCs w:val="24"/>
        </w:rPr>
      </w:pPr>
      <w:r w:rsidRPr="00C263BB">
        <w:rPr>
          <w:szCs w:val="24"/>
        </w:rPr>
        <w:t>Relevant nonfunctional requirements from the Business Requirement</w:t>
      </w:r>
      <w:r>
        <w:rPr>
          <w:szCs w:val="24"/>
        </w:rPr>
        <w:t>s</w:t>
      </w:r>
      <w:r w:rsidRPr="00C263BB">
        <w:rPr>
          <w:szCs w:val="24"/>
        </w:rPr>
        <w:t xml:space="preserve"> Document (BRD) are traced to and expanded upon below:</w:t>
      </w:r>
    </w:p>
    <w:p w14:paraId="4F3815DB" w14:textId="755BBAFD" w:rsidR="00D253F7" w:rsidRPr="009328A8" w:rsidRDefault="00D253F7" w:rsidP="009328A8">
      <w:pPr>
        <w:pStyle w:val="Caption"/>
      </w:pPr>
      <w:bookmarkStart w:id="27" w:name="_Toc443575476"/>
      <w:r w:rsidRPr="00D253F7">
        <w:t xml:space="preserve">Table </w:t>
      </w:r>
      <w:r w:rsidRPr="00D253F7">
        <w:fldChar w:fldCharType="begin"/>
      </w:r>
      <w:r w:rsidRPr="009328A8">
        <w:instrText xml:space="preserve"> SEQ Table \* ARABIC </w:instrText>
      </w:r>
      <w:r w:rsidRPr="00D253F7">
        <w:fldChar w:fldCharType="separate"/>
      </w:r>
      <w:r w:rsidR="00DF255A">
        <w:rPr>
          <w:noProof/>
        </w:rPr>
        <w:t>1</w:t>
      </w:r>
      <w:r w:rsidRPr="00D253F7">
        <w:fldChar w:fldCharType="end"/>
      </w:r>
      <w:r w:rsidRPr="009328A8">
        <w:t>: EPIC 1: Inbound ePrescribing is a mission-critical system; a contingency plan and data back-up and restore procedures are written to ensure data integrity.</w:t>
      </w:r>
      <w:bookmarkEnd w:id="27"/>
    </w:p>
    <w:tbl>
      <w:tblPr>
        <w:tblStyle w:val="TableGrid"/>
        <w:tblW w:w="13014" w:type="dxa"/>
        <w:tblInd w:w="144" w:type="dxa"/>
        <w:tblLayout w:type="fixed"/>
        <w:tblLook w:val="04A0" w:firstRow="1" w:lastRow="0" w:firstColumn="1" w:lastColumn="0" w:noHBand="0" w:noVBand="1"/>
        <w:tblCaption w:val="EPIC 1: Inbound ePrescribing is a mission-critical system; a contingency plan and data back-up and restore procedures are written to ensure data integrity."/>
        <w:tblDescription w:val="EPIC 1: Inbound ePrescribing is a mission-critical system; a contingency plan and data back-up and restore procedures are written to ensure data integrity."/>
      </w:tblPr>
      <w:tblGrid>
        <w:gridCol w:w="414"/>
        <w:gridCol w:w="990"/>
        <w:gridCol w:w="3294"/>
        <w:gridCol w:w="2880"/>
        <w:gridCol w:w="1620"/>
        <w:gridCol w:w="3816"/>
      </w:tblGrid>
      <w:tr w:rsidR="00DD078B" w:rsidRPr="00C863C6" w14:paraId="14A2B252" w14:textId="77777777" w:rsidTr="009328A8">
        <w:trPr>
          <w:trHeight w:val="458"/>
          <w:tblHeader/>
        </w:trPr>
        <w:tc>
          <w:tcPr>
            <w:tcW w:w="414" w:type="dxa"/>
            <w:tcBorders>
              <w:bottom w:val="single" w:sz="4" w:space="0" w:color="auto"/>
            </w:tcBorders>
            <w:shd w:val="clear" w:color="auto" w:fill="D9D9D9" w:themeFill="background1" w:themeFillShade="D9"/>
            <w:vAlign w:val="center"/>
          </w:tcPr>
          <w:p w14:paraId="731E4630" w14:textId="77777777" w:rsidR="00DD078B" w:rsidRPr="00C863C6" w:rsidRDefault="00DD078B" w:rsidP="00D253F7">
            <w:pPr>
              <w:pStyle w:val="BodyText"/>
              <w:spacing w:before="0" w:after="0"/>
              <w:jc w:val="center"/>
              <w:rPr>
                <w:rFonts w:asciiTheme="minorHAnsi" w:hAnsiTheme="minorHAnsi" w:cs="Arial"/>
                <w:b/>
                <w:sz w:val="18"/>
                <w:szCs w:val="18"/>
              </w:rPr>
            </w:pPr>
            <w:r w:rsidRPr="00C863C6">
              <w:rPr>
                <w:rFonts w:asciiTheme="minorHAnsi" w:hAnsiTheme="minorHAnsi" w:cs="Arial"/>
                <w:b/>
                <w:sz w:val="18"/>
                <w:szCs w:val="18"/>
              </w:rPr>
              <w:t>ID#</w:t>
            </w:r>
          </w:p>
        </w:tc>
        <w:tc>
          <w:tcPr>
            <w:tcW w:w="990" w:type="dxa"/>
            <w:tcBorders>
              <w:bottom w:val="single" w:sz="4" w:space="0" w:color="auto"/>
            </w:tcBorders>
            <w:shd w:val="clear" w:color="auto" w:fill="D9D9D9" w:themeFill="background1" w:themeFillShade="D9"/>
            <w:vAlign w:val="center"/>
          </w:tcPr>
          <w:p w14:paraId="6B778869" w14:textId="77777777" w:rsidR="00DD078B" w:rsidRPr="00C863C6" w:rsidRDefault="00DD078B" w:rsidP="00D253F7">
            <w:pPr>
              <w:pStyle w:val="BodyText"/>
              <w:spacing w:before="0" w:after="0"/>
              <w:jc w:val="center"/>
              <w:rPr>
                <w:rFonts w:asciiTheme="minorHAnsi" w:hAnsiTheme="minorHAnsi" w:cs="Arial"/>
                <w:b/>
                <w:sz w:val="18"/>
                <w:szCs w:val="18"/>
              </w:rPr>
            </w:pPr>
            <w:r w:rsidRPr="00C863C6">
              <w:rPr>
                <w:rFonts w:asciiTheme="minorHAnsi" w:hAnsiTheme="minorHAnsi" w:cs="Arial"/>
                <w:b/>
                <w:sz w:val="18"/>
                <w:szCs w:val="18"/>
              </w:rPr>
              <w:t>NEED/</w:t>
            </w:r>
          </w:p>
          <w:p w14:paraId="63B9106A" w14:textId="77777777" w:rsidR="00DD078B" w:rsidRPr="00C863C6" w:rsidRDefault="00DD078B" w:rsidP="00D253F7">
            <w:pPr>
              <w:pStyle w:val="BodyText"/>
              <w:spacing w:before="0" w:after="0"/>
              <w:jc w:val="center"/>
              <w:rPr>
                <w:rFonts w:asciiTheme="minorHAnsi" w:hAnsiTheme="minorHAnsi" w:cs="Arial"/>
                <w:b/>
                <w:sz w:val="18"/>
                <w:szCs w:val="18"/>
              </w:rPr>
            </w:pPr>
            <w:r w:rsidRPr="00C863C6">
              <w:rPr>
                <w:rFonts w:asciiTheme="minorHAnsi" w:hAnsiTheme="minorHAnsi" w:cs="Arial"/>
                <w:b/>
                <w:sz w:val="18"/>
                <w:szCs w:val="18"/>
              </w:rPr>
              <w:t>OWNR #</w:t>
            </w:r>
          </w:p>
        </w:tc>
        <w:tc>
          <w:tcPr>
            <w:tcW w:w="3294" w:type="dxa"/>
            <w:tcBorders>
              <w:bottom w:val="single" w:sz="4" w:space="0" w:color="auto"/>
            </w:tcBorders>
            <w:shd w:val="clear" w:color="auto" w:fill="D9D9D9" w:themeFill="background1" w:themeFillShade="D9"/>
            <w:vAlign w:val="center"/>
          </w:tcPr>
          <w:p w14:paraId="1847A4B6" w14:textId="54808415" w:rsidR="00DD078B" w:rsidRPr="00C863C6" w:rsidRDefault="00DD078B" w:rsidP="00D253F7">
            <w:pPr>
              <w:jc w:val="center"/>
              <w:rPr>
                <w:rFonts w:asciiTheme="minorHAnsi" w:hAnsiTheme="minorHAnsi" w:cs="Arial"/>
                <w:b/>
                <w:sz w:val="18"/>
                <w:szCs w:val="18"/>
              </w:rPr>
            </w:pPr>
            <w:r w:rsidRPr="00C863C6">
              <w:rPr>
                <w:rFonts w:asciiTheme="minorHAnsi" w:hAnsiTheme="minorHAnsi" w:cs="Arial"/>
                <w:b/>
                <w:sz w:val="18"/>
                <w:szCs w:val="18"/>
              </w:rPr>
              <w:t>BRD Trace</w:t>
            </w:r>
          </w:p>
        </w:tc>
        <w:tc>
          <w:tcPr>
            <w:tcW w:w="2880" w:type="dxa"/>
            <w:tcBorders>
              <w:bottom w:val="single" w:sz="4" w:space="0" w:color="auto"/>
            </w:tcBorders>
            <w:shd w:val="clear" w:color="auto" w:fill="D9D9D9" w:themeFill="background1" w:themeFillShade="D9"/>
            <w:vAlign w:val="center"/>
          </w:tcPr>
          <w:p w14:paraId="0F868D4C" w14:textId="77777777" w:rsidR="00DD078B" w:rsidRPr="00C863C6" w:rsidRDefault="00DD078B" w:rsidP="0072304D">
            <w:pPr>
              <w:pStyle w:val="BodyText"/>
              <w:spacing w:before="0" w:after="0"/>
              <w:jc w:val="center"/>
              <w:rPr>
                <w:rFonts w:asciiTheme="minorHAnsi" w:hAnsiTheme="minorHAnsi" w:cs="Arial"/>
                <w:b/>
                <w:sz w:val="18"/>
                <w:szCs w:val="18"/>
              </w:rPr>
            </w:pPr>
            <w:r w:rsidRPr="00C863C6">
              <w:rPr>
                <w:rFonts w:asciiTheme="minorHAnsi" w:hAnsiTheme="minorHAnsi" w:cs="Arial"/>
                <w:b/>
                <w:sz w:val="18"/>
                <w:szCs w:val="18"/>
              </w:rPr>
              <w:t>User Stories (Narratives)</w:t>
            </w:r>
          </w:p>
        </w:tc>
        <w:tc>
          <w:tcPr>
            <w:tcW w:w="1620" w:type="dxa"/>
            <w:tcBorders>
              <w:bottom w:val="single" w:sz="4" w:space="0" w:color="auto"/>
            </w:tcBorders>
            <w:shd w:val="clear" w:color="auto" w:fill="D9D9D9" w:themeFill="background1" w:themeFillShade="D9"/>
            <w:vAlign w:val="center"/>
          </w:tcPr>
          <w:p w14:paraId="37E75269" w14:textId="77777777" w:rsidR="00DD078B" w:rsidRPr="00C863C6" w:rsidRDefault="00DD078B" w:rsidP="001E2F2E">
            <w:pPr>
              <w:pStyle w:val="BodyText"/>
              <w:spacing w:before="0" w:after="0"/>
              <w:jc w:val="center"/>
              <w:rPr>
                <w:rFonts w:asciiTheme="minorHAnsi" w:hAnsiTheme="minorHAnsi" w:cs="Arial"/>
                <w:b/>
                <w:sz w:val="18"/>
                <w:szCs w:val="18"/>
              </w:rPr>
            </w:pPr>
            <w:r w:rsidRPr="00C863C6">
              <w:rPr>
                <w:rFonts w:asciiTheme="minorHAnsi" w:hAnsiTheme="minorHAnsi" w:cs="Arial"/>
                <w:b/>
                <w:sz w:val="18"/>
                <w:szCs w:val="18"/>
              </w:rPr>
              <w:t>User Tasks</w:t>
            </w:r>
          </w:p>
        </w:tc>
        <w:tc>
          <w:tcPr>
            <w:tcW w:w="3816" w:type="dxa"/>
            <w:tcBorders>
              <w:bottom w:val="single" w:sz="4" w:space="0" w:color="auto"/>
            </w:tcBorders>
            <w:shd w:val="clear" w:color="auto" w:fill="D9D9D9" w:themeFill="background1" w:themeFillShade="D9"/>
            <w:vAlign w:val="center"/>
          </w:tcPr>
          <w:p w14:paraId="405149A8" w14:textId="77777777" w:rsidR="00DD078B" w:rsidRPr="00C863C6" w:rsidRDefault="00DD078B" w:rsidP="001E2F2E">
            <w:pPr>
              <w:pStyle w:val="BodyText"/>
              <w:spacing w:before="0" w:after="0"/>
              <w:jc w:val="center"/>
              <w:rPr>
                <w:rFonts w:asciiTheme="minorHAnsi" w:hAnsiTheme="minorHAnsi" w:cs="Arial"/>
                <w:b/>
                <w:sz w:val="18"/>
                <w:szCs w:val="18"/>
              </w:rPr>
            </w:pPr>
            <w:r w:rsidRPr="00C863C6">
              <w:rPr>
                <w:rFonts w:asciiTheme="minorHAnsi" w:hAnsiTheme="minorHAnsi" w:cs="Arial"/>
                <w:b/>
                <w:sz w:val="18"/>
                <w:szCs w:val="18"/>
              </w:rPr>
              <w:t>Business Acceptance Criteria</w:t>
            </w:r>
          </w:p>
          <w:p w14:paraId="09837EC3" w14:textId="77777777" w:rsidR="00DD078B" w:rsidRPr="00C863C6" w:rsidRDefault="00DD078B" w:rsidP="0020107B">
            <w:pPr>
              <w:pStyle w:val="BodyText"/>
              <w:spacing w:before="0" w:after="0"/>
              <w:jc w:val="center"/>
              <w:rPr>
                <w:rFonts w:asciiTheme="minorHAnsi" w:hAnsiTheme="minorHAnsi" w:cs="Arial"/>
                <w:b/>
                <w:sz w:val="18"/>
                <w:szCs w:val="18"/>
              </w:rPr>
            </w:pPr>
            <w:r w:rsidRPr="00C863C6">
              <w:rPr>
                <w:rFonts w:asciiTheme="minorHAnsi" w:hAnsiTheme="minorHAnsi" w:cs="Arial"/>
                <w:b/>
                <w:sz w:val="18"/>
                <w:szCs w:val="18"/>
              </w:rPr>
              <w:t>(Requirements)</w:t>
            </w:r>
          </w:p>
        </w:tc>
      </w:tr>
      <w:tr w:rsidR="00DD078B" w:rsidRPr="00C863C6" w14:paraId="09B95110" w14:textId="77777777" w:rsidTr="009328A8">
        <w:tc>
          <w:tcPr>
            <w:tcW w:w="414" w:type="dxa"/>
            <w:shd w:val="clear" w:color="auto" w:fill="F2F2F2" w:themeFill="background1" w:themeFillShade="F2"/>
          </w:tcPr>
          <w:p w14:paraId="409F9F19" w14:textId="0DF518E3" w:rsidR="00DD078B" w:rsidRPr="00C863C6" w:rsidRDefault="004E08E3" w:rsidP="004E08E3">
            <w:pPr>
              <w:pStyle w:val="BodyText"/>
              <w:spacing w:before="0" w:after="0"/>
              <w:rPr>
                <w:rFonts w:asciiTheme="minorHAnsi" w:hAnsiTheme="minorHAnsi" w:cs="Arial"/>
                <w:b/>
                <w:sz w:val="18"/>
                <w:szCs w:val="18"/>
              </w:rPr>
            </w:pPr>
            <w:r>
              <w:rPr>
                <w:rFonts w:asciiTheme="minorHAnsi" w:hAnsiTheme="minorHAnsi" w:cs="Arial"/>
                <w:b/>
                <w:sz w:val="18"/>
                <w:szCs w:val="18"/>
              </w:rPr>
              <w:t>1</w:t>
            </w:r>
          </w:p>
        </w:tc>
        <w:tc>
          <w:tcPr>
            <w:tcW w:w="990" w:type="dxa"/>
            <w:shd w:val="clear" w:color="auto" w:fill="F2F2F2" w:themeFill="background1" w:themeFillShade="F2"/>
          </w:tcPr>
          <w:p w14:paraId="46A75B79" w14:textId="77777777" w:rsidR="00DD078B" w:rsidRPr="00C863C6" w:rsidRDefault="00DD078B" w:rsidP="004E08E3">
            <w:pPr>
              <w:rPr>
                <w:rFonts w:asciiTheme="minorHAnsi" w:hAnsiTheme="minorHAnsi" w:cs="Arial"/>
                <w:b/>
                <w:bCs/>
                <w:color w:val="000000"/>
                <w:sz w:val="18"/>
                <w:szCs w:val="18"/>
              </w:rPr>
            </w:pPr>
            <w:r w:rsidRPr="00C863C6">
              <w:rPr>
                <w:rFonts w:asciiTheme="minorHAnsi" w:hAnsiTheme="minorHAnsi" w:cs="Arial"/>
                <w:b/>
                <w:bCs/>
                <w:color w:val="000000"/>
                <w:sz w:val="18"/>
                <w:szCs w:val="18"/>
              </w:rPr>
              <w:t>NONF</w:t>
            </w:r>
          </w:p>
          <w:p w14:paraId="1D6CFF2F" w14:textId="77777777" w:rsidR="00DD078B" w:rsidRPr="00C863C6" w:rsidRDefault="00DD078B" w:rsidP="004E08E3">
            <w:pPr>
              <w:rPr>
                <w:rFonts w:asciiTheme="minorHAnsi" w:hAnsiTheme="minorHAnsi" w:cs="Arial"/>
                <w:b/>
                <w:bCs/>
                <w:color w:val="000000"/>
                <w:sz w:val="18"/>
                <w:szCs w:val="18"/>
              </w:rPr>
            </w:pPr>
            <w:r w:rsidRPr="00C863C6">
              <w:rPr>
                <w:rFonts w:asciiTheme="minorHAnsi" w:hAnsiTheme="minorHAnsi" w:cs="Arial"/>
                <w:b/>
                <w:bCs/>
                <w:color w:val="000000"/>
                <w:sz w:val="18"/>
                <w:szCs w:val="18"/>
              </w:rPr>
              <w:t>3314</w:t>
            </w:r>
          </w:p>
        </w:tc>
        <w:tc>
          <w:tcPr>
            <w:tcW w:w="3294" w:type="dxa"/>
            <w:shd w:val="clear" w:color="auto" w:fill="F2F2F2" w:themeFill="background1" w:themeFillShade="F2"/>
          </w:tcPr>
          <w:p w14:paraId="798679D3" w14:textId="77777777" w:rsidR="00DD078B" w:rsidRPr="00C863C6" w:rsidRDefault="00DD078B" w:rsidP="004E08E3">
            <w:pPr>
              <w:rPr>
                <w:rFonts w:asciiTheme="minorHAnsi" w:hAnsiTheme="minorHAnsi" w:cs="Arial"/>
                <w:color w:val="000000"/>
                <w:sz w:val="18"/>
                <w:szCs w:val="18"/>
              </w:rPr>
            </w:pPr>
            <w:r w:rsidRPr="00C863C6">
              <w:rPr>
                <w:rFonts w:asciiTheme="minorHAnsi" w:hAnsiTheme="minorHAnsi" w:cs="Arial"/>
                <w:color w:val="000000"/>
                <w:sz w:val="18"/>
                <w:szCs w:val="18"/>
              </w:rPr>
              <w:t>The system will provide a contingency plan that includes procedures to disable and enable receiving inbound electronic prescriptions.</w:t>
            </w:r>
          </w:p>
        </w:tc>
        <w:tc>
          <w:tcPr>
            <w:tcW w:w="2880" w:type="dxa"/>
            <w:shd w:val="clear" w:color="auto" w:fill="F2F2F2" w:themeFill="background1" w:themeFillShade="F2"/>
          </w:tcPr>
          <w:p w14:paraId="36FC85FE" w14:textId="63BE3C09" w:rsidR="00DD078B" w:rsidRPr="00C863C6" w:rsidRDefault="00493104" w:rsidP="004E08E3">
            <w:pPr>
              <w:rPr>
                <w:rFonts w:asciiTheme="minorHAnsi" w:hAnsiTheme="minorHAnsi" w:cs="Arial"/>
                <w:color w:val="000000"/>
                <w:sz w:val="18"/>
                <w:szCs w:val="18"/>
              </w:rPr>
            </w:pPr>
            <w:r>
              <w:rPr>
                <w:rFonts w:asciiTheme="minorHAnsi" w:hAnsiTheme="minorHAnsi" w:cs="Arial"/>
                <w:color w:val="000000"/>
                <w:sz w:val="18"/>
                <w:szCs w:val="18"/>
              </w:rPr>
              <w:t>1</w:t>
            </w:r>
            <w:r w:rsidR="00DD078B" w:rsidRPr="00C863C6">
              <w:rPr>
                <w:rFonts w:asciiTheme="minorHAnsi" w:hAnsiTheme="minorHAnsi" w:cs="Arial"/>
                <w:color w:val="000000"/>
                <w:sz w:val="18"/>
                <w:szCs w:val="18"/>
              </w:rPr>
              <w:t>.1</w:t>
            </w:r>
            <w:r w:rsidR="002D65CA">
              <w:rPr>
                <w:rFonts w:asciiTheme="minorHAnsi" w:hAnsiTheme="minorHAnsi" w:cs="Arial"/>
                <w:color w:val="000000"/>
                <w:sz w:val="18"/>
                <w:szCs w:val="18"/>
              </w:rPr>
              <w:t>:</w:t>
            </w:r>
            <w:r w:rsidR="00DD078B" w:rsidRPr="00C863C6">
              <w:rPr>
                <w:rFonts w:asciiTheme="minorHAnsi" w:hAnsiTheme="minorHAnsi" w:cs="Arial"/>
                <w:color w:val="000000"/>
                <w:sz w:val="18"/>
                <w:szCs w:val="18"/>
              </w:rPr>
              <w:t xml:space="preserve"> As an Information Technology (IT) staff or user, I want a contingency plan that provides detailed procedures to enable and disable the inbound receiving electronic prescriptions process so that I can follow the instructions when needs arise to disable or enable the system. </w:t>
            </w:r>
          </w:p>
        </w:tc>
        <w:tc>
          <w:tcPr>
            <w:tcW w:w="1620" w:type="dxa"/>
            <w:shd w:val="clear" w:color="auto" w:fill="F2F2F2" w:themeFill="background1" w:themeFillShade="F2"/>
          </w:tcPr>
          <w:p w14:paraId="10AD4229" w14:textId="141210A5" w:rsidR="00DD078B" w:rsidRPr="00C863C6" w:rsidRDefault="00493104" w:rsidP="004E08E3">
            <w:pPr>
              <w:rPr>
                <w:rFonts w:asciiTheme="minorHAnsi" w:hAnsiTheme="minorHAnsi" w:cs="Arial"/>
                <w:color w:val="000000"/>
                <w:sz w:val="18"/>
                <w:szCs w:val="18"/>
              </w:rPr>
            </w:pPr>
            <w:r>
              <w:rPr>
                <w:rFonts w:asciiTheme="minorHAnsi" w:hAnsiTheme="minorHAnsi" w:cs="Arial"/>
                <w:color w:val="000000"/>
                <w:sz w:val="18"/>
                <w:szCs w:val="18"/>
              </w:rPr>
              <w:t>1</w:t>
            </w:r>
            <w:r w:rsidR="00DD078B" w:rsidRPr="00C863C6">
              <w:rPr>
                <w:rFonts w:asciiTheme="minorHAnsi" w:hAnsiTheme="minorHAnsi" w:cs="Arial"/>
                <w:color w:val="000000"/>
                <w:sz w:val="18"/>
                <w:szCs w:val="18"/>
              </w:rPr>
              <w:t>.1.1</w:t>
            </w:r>
            <w:r w:rsidR="002D65CA">
              <w:rPr>
                <w:rFonts w:asciiTheme="minorHAnsi" w:hAnsiTheme="minorHAnsi" w:cs="Arial"/>
                <w:color w:val="000000"/>
                <w:sz w:val="18"/>
                <w:szCs w:val="18"/>
              </w:rPr>
              <w:t>:</w:t>
            </w:r>
            <w:r w:rsidR="00DD078B" w:rsidRPr="00C863C6">
              <w:rPr>
                <w:rFonts w:asciiTheme="minorHAnsi" w:hAnsiTheme="minorHAnsi" w:cs="Arial"/>
                <w:color w:val="000000"/>
                <w:sz w:val="18"/>
                <w:szCs w:val="18"/>
              </w:rPr>
              <w:t xml:space="preserve"> Develop and store a baseline approved version of the contingency plan in the document repository. </w:t>
            </w:r>
          </w:p>
        </w:tc>
        <w:tc>
          <w:tcPr>
            <w:tcW w:w="3816" w:type="dxa"/>
            <w:shd w:val="clear" w:color="auto" w:fill="F2F2F2" w:themeFill="background1" w:themeFillShade="F2"/>
          </w:tcPr>
          <w:p w14:paraId="61CFCD0C" w14:textId="77777777" w:rsidR="00DD078B" w:rsidRPr="00C863C6" w:rsidRDefault="00DD078B" w:rsidP="004E08E3">
            <w:pPr>
              <w:rPr>
                <w:rFonts w:asciiTheme="minorHAnsi" w:hAnsiTheme="minorHAnsi" w:cs="Arial"/>
                <w:color w:val="000000"/>
                <w:sz w:val="18"/>
                <w:szCs w:val="18"/>
              </w:rPr>
            </w:pPr>
            <w:r w:rsidRPr="00C863C6">
              <w:rPr>
                <w:rFonts w:asciiTheme="minorHAnsi" w:hAnsiTheme="minorHAnsi" w:cs="Arial"/>
                <w:color w:val="000000"/>
                <w:sz w:val="18"/>
                <w:szCs w:val="18"/>
              </w:rPr>
              <w:t>The contingency plan includes procedures to disable and enable receiving inbound electronic prescriptions.</w:t>
            </w:r>
          </w:p>
          <w:p w14:paraId="7BFA415D" w14:textId="77777777" w:rsidR="00DD078B" w:rsidRPr="00C863C6" w:rsidRDefault="00DD078B" w:rsidP="004E08E3">
            <w:pPr>
              <w:rPr>
                <w:rFonts w:asciiTheme="minorHAnsi" w:hAnsiTheme="minorHAnsi" w:cs="Arial"/>
                <w:color w:val="000000"/>
                <w:sz w:val="18"/>
                <w:szCs w:val="18"/>
              </w:rPr>
            </w:pPr>
          </w:p>
          <w:p w14:paraId="4AAA7E3A" w14:textId="77777777" w:rsidR="00DD078B" w:rsidRPr="00C863C6" w:rsidRDefault="00DD078B" w:rsidP="004E08E3">
            <w:pPr>
              <w:rPr>
                <w:rFonts w:asciiTheme="minorHAnsi" w:hAnsiTheme="minorHAnsi" w:cs="Arial"/>
                <w:color w:val="000000"/>
                <w:sz w:val="18"/>
                <w:szCs w:val="18"/>
              </w:rPr>
            </w:pPr>
            <w:r w:rsidRPr="00C863C6">
              <w:rPr>
                <w:rFonts w:asciiTheme="minorHAnsi" w:hAnsiTheme="minorHAnsi" w:cs="Arial"/>
                <w:color w:val="000000"/>
                <w:sz w:val="18"/>
                <w:szCs w:val="18"/>
              </w:rPr>
              <w:t>All support documentation for the VA Inbound ePrescribing system shall be stored in a document repository containing the most current officially approved document versions.</w:t>
            </w:r>
          </w:p>
        </w:tc>
      </w:tr>
      <w:tr w:rsidR="00DD078B" w:rsidRPr="00C863C6" w14:paraId="71979A65" w14:textId="77777777" w:rsidTr="009328A8">
        <w:tc>
          <w:tcPr>
            <w:tcW w:w="414" w:type="dxa"/>
            <w:shd w:val="clear" w:color="auto" w:fill="F2F2F2" w:themeFill="background1" w:themeFillShade="F2"/>
          </w:tcPr>
          <w:p w14:paraId="25678C0F" w14:textId="03015635" w:rsidR="00DD078B" w:rsidRPr="00C863C6" w:rsidRDefault="004E08E3" w:rsidP="004E08E3">
            <w:pPr>
              <w:pStyle w:val="BodyText"/>
              <w:spacing w:before="0" w:after="0"/>
              <w:rPr>
                <w:rFonts w:asciiTheme="minorHAnsi" w:hAnsiTheme="minorHAnsi" w:cs="Arial"/>
                <w:b/>
                <w:sz w:val="18"/>
                <w:szCs w:val="18"/>
              </w:rPr>
            </w:pPr>
            <w:r>
              <w:rPr>
                <w:rFonts w:asciiTheme="minorHAnsi" w:hAnsiTheme="minorHAnsi" w:cs="Arial"/>
                <w:b/>
                <w:sz w:val="18"/>
                <w:szCs w:val="18"/>
              </w:rPr>
              <w:t>2</w:t>
            </w:r>
          </w:p>
        </w:tc>
        <w:tc>
          <w:tcPr>
            <w:tcW w:w="990" w:type="dxa"/>
            <w:shd w:val="clear" w:color="auto" w:fill="F2F2F2" w:themeFill="background1" w:themeFillShade="F2"/>
          </w:tcPr>
          <w:p w14:paraId="1074EC9A" w14:textId="77777777" w:rsidR="00DD078B" w:rsidRPr="00C863C6" w:rsidRDefault="00DD078B" w:rsidP="004E08E3">
            <w:pPr>
              <w:rPr>
                <w:rFonts w:asciiTheme="minorHAnsi" w:hAnsiTheme="minorHAnsi" w:cs="Arial"/>
                <w:b/>
                <w:bCs/>
                <w:color w:val="000000"/>
                <w:sz w:val="18"/>
                <w:szCs w:val="18"/>
              </w:rPr>
            </w:pPr>
            <w:r w:rsidRPr="00C863C6">
              <w:rPr>
                <w:rFonts w:asciiTheme="minorHAnsi" w:hAnsiTheme="minorHAnsi" w:cs="Arial"/>
                <w:b/>
                <w:bCs/>
                <w:color w:val="000000"/>
                <w:sz w:val="18"/>
                <w:szCs w:val="18"/>
              </w:rPr>
              <w:t>NONF</w:t>
            </w:r>
          </w:p>
          <w:p w14:paraId="70A5788E" w14:textId="77777777" w:rsidR="00DD078B" w:rsidRPr="00C863C6" w:rsidRDefault="00DD078B" w:rsidP="004E08E3">
            <w:pPr>
              <w:rPr>
                <w:rFonts w:asciiTheme="minorHAnsi" w:hAnsiTheme="minorHAnsi" w:cs="Arial"/>
                <w:b/>
                <w:bCs/>
                <w:color w:val="000000"/>
                <w:sz w:val="18"/>
                <w:szCs w:val="18"/>
              </w:rPr>
            </w:pPr>
            <w:r w:rsidRPr="00C863C6">
              <w:rPr>
                <w:rFonts w:asciiTheme="minorHAnsi" w:hAnsiTheme="minorHAnsi" w:cs="Arial"/>
                <w:b/>
                <w:bCs/>
                <w:color w:val="000000"/>
                <w:sz w:val="18"/>
                <w:szCs w:val="18"/>
              </w:rPr>
              <w:t>1615</w:t>
            </w:r>
          </w:p>
        </w:tc>
        <w:tc>
          <w:tcPr>
            <w:tcW w:w="3294" w:type="dxa"/>
            <w:shd w:val="clear" w:color="auto" w:fill="F2F2F2" w:themeFill="background1" w:themeFillShade="F2"/>
          </w:tcPr>
          <w:p w14:paraId="170ECAA9" w14:textId="77777777" w:rsidR="00DD078B" w:rsidRPr="00C863C6" w:rsidRDefault="00DD078B" w:rsidP="004E08E3">
            <w:pPr>
              <w:rPr>
                <w:rFonts w:asciiTheme="minorHAnsi" w:hAnsiTheme="minorHAnsi" w:cs="Arial"/>
                <w:color w:val="000000"/>
                <w:sz w:val="18"/>
                <w:szCs w:val="18"/>
              </w:rPr>
            </w:pPr>
            <w:r w:rsidRPr="00C863C6">
              <w:rPr>
                <w:rFonts w:asciiTheme="minorHAnsi" w:hAnsiTheme="minorHAnsi" w:cs="Arial"/>
                <w:color w:val="000000"/>
                <w:sz w:val="18"/>
                <w:szCs w:val="18"/>
              </w:rPr>
              <w:t xml:space="preserve">The system shall provide a back-up and data recovery process during times when the system is brought off-line for maintenance or technical </w:t>
            </w:r>
            <w:r w:rsidRPr="00C863C6">
              <w:rPr>
                <w:rFonts w:asciiTheme="minorHAnsi" w:hAnsiTheme="minorHAnsi" w:cs="Arial"/>
                <w:color w:val="000000"/>
                <w:sz w:val="18"/>
                <w:szCs w:val="18"/>
              </w:rPr>
              <w:lastRenderedPageBreak/>
              <w:t>issues/problems.</w:t>
            </w:r>
          </w:p>
        </w:tc>
        <w:tc>
          <w:tcPr>
            <w:tcW w:w="2880" w:type="dxa"/>
            <w:shd w:val="clear" w:color="auto" w:fill="F2F2F2" w:themeFill="background1" w:themeFillShade="F2"/>
          </w:tcPr>
          <w:p w14:paraId="2D817E9A" w14:textId="14154896" w:rsidR="00DD078B" w:rsidRPr="00C863C6" w:rsidRDefault="00493104" w:rsidP="004E08E3">
            <w:pPr>
              <w:rPr>
                <w:rFonts w:asciiTheme="minorHAnsi" w:hAnsiTheme="minorHAnsi" w:cs="Arial"/>
                <w:color w:val="000000"/>
                <w:sz w:val="18"/>
                <w:szCs w:val="18"/>
              </w:rPr>
            </w:pPr>
            <w:r>
              <w:rPr>
                <w:rFonts w:asciiTheme="minorHAnsi" w:hAnsiTheme="minorHAnsi" w:cs="Arial"/>
                <w:color w:val="000000"/>
                <w:sz w:val="18"/>
                <w:szCs w:val="18"/>
              </w:rPr>
              <w:lastRenderedPageBreak/>
              <w:t>1.2</w:t>
            </w:r>
            <w:r w:rsidR="002D65CA">
              <w:rPr>
                <w:rFonts w:asciiTheme="minorHAnsi" w:hAnsiTheme="minorHAnsi" w:cs="Arial"/>
                <w:color w:val="000000"/>
                <w:sz w:val="18"/>
                <w:szCs w:val="18"/>
              </w:rPr>
              <w:t>:</w:t>
            </w:r>
            <w:r>
              <w:rPr>
                <w:rFonts w:asciiTheme="minorHAnsi" w:hAnsiTheme="minorHAnsi" w:cs="Arial"/>
                <w:color w:val="000000"/>
                <w:sz w:val="18"/>
                <w:szCs w:val="18"/>
              </w:rPr>
              <w:t xml:space="preserve"> </w:t>
            </w:r>
            <w:r w:rsidR="00DD078B" w:rsidRPr="00C863C6">
              <w:rPr>
                <w:rFonts w:asciiTheme="minorHAnsi" w:hAnsiTheme="minorHAnsi" w:cs="Arial"/>
                <w:color w:val="000000"/>
                <w:sz w:val="18"/>
                <w:szCs w:val="18"/>
              </w:rPr>
              <w:t xml:space="preserve">As an IT staff or user, I want a back-up and data recovery process so that I can ensure data recovery and back-up procedures are </w:t>
            </w:r>
            <w:r w:rsidR="00DD078B" w:rsidRPr="00C863C6">
              <w:rPr>
                <w:rFonts w:asciiTheme="minorHAnsi" w:hAnsiTheme="minorHAnsi" w:cs="Arial"/>
                <w:color w:val="000000"/>
                <w:sz w:val="18"/>
                <w:szCs w:val="18"/>
              </w:rPr>
              <w:lastRenderedPageBreak/>
              <w:t xml:space="preserve">properly executed during maintenance or when the system experience unexpected technical issues or “down-time.” </w:t>
            </w:r>
          </w:p>
        </w:tc>
        <w:tc>
          <w:tcPr>
            <w:tcW w:w="1620" w:type="dxa"/>
            <w:shd w:val="clear" w:color="auto" w:fill="F2F2F2" w:themeFill="background1" w:themeFillShade="F2"/>
          </w:tcPr>
          <w:p w14:paraId="5BE29F2D" w14:textId="0F8E5047" w:rsidR="00DD078B" w:rsidRPr="00C863C6" w:rsidRDefault="00493104" w:rsidP="004E08E3">
            <w:pPr>
              <w:rPr>
                <w:rFonts w:asciiTheme="minorHAnsi" w:hAnsiTheme="minorHAnsi" w:cs="Arial"/>
                <w:color w:val="000000"/>
                <w:sz w:val="18"/>
                <w:szCs w:val="18"/>
              </w:rPr>
            </w:pPr>
            <w:r>
              <w:rPr>
                <w:rFonts w:asciiTheme="minorHAnsi" w:hAnsiTheme="minorHAnsi" w:cs="Arial"/>
                <w:color w:val="000000"/>
                <w:sz w:val="18"/>
                <w:szCs w:val="18"/>
              </w:rPr>
              <w:lastRenderedPageBreak/>
              <w:t>1.2</w:t>
            </w:r>
            <w:r w:rsidR="00C863C6">
              <w:rPr>
                <w:rFonts w:asciiTheme="minorHAnsi" w:hAnsiTheme="minorHAnsi" w:cs="Arial"/>
                <w:color w:val="000000"/>
                <w:sz w:val="18"/>
                <w:szCs w:val="18"/>
              </w:rPr>
              <w:t>.1</w:t>
            </w:r>
            <w:r w:rsidR="002D65CA">
              <w:rPr>
                <w:rFonts w:asciiTheme="minorHAnsi" w:hAnsiTheme="minorHAnsi" w:cs="Arial"/>
                <w:color w:val="000000"/>
                <w:sz w:val="18"/>
                <w:szCs w:val="18"/>
              </w:rPr>
              <w:t>:</w:t>
            </w:r>
            <w:r w:rsidR="00DD078B" w:rsidRPr="00C863C6">
              <w:rPr>
                <w:rFonts w:asciiTheme="minorHAnsi" w:hAnsiTheme="minorHAnsi" w:cs="Arial"/>
                <w:color w:val="000000"/>
                <w:sz w:val="18"/>
                <w:szCs w:val="18"/>
              </w:rPr>
              <w:t xml:space="preserve"> Implement the back-up and data recovery procedures when </w:t>
            </w:r>
            <w:r w:rsidR="00DD078B" w:rsidRPr="00C863C6">
              <w:rPr>
                <w:rFonts w:asciiTheme="minorHAnsi" w:hAnsiTheme="minorHAnsi" w:cs="Arial"/>
                <w:color w:val="000000"/>
                <w:sz w:val="18"/>
                <w:szCs w:val="18"/>
              </w:rPr>
              <w:lastRenderedPageBreak/>
              <w:t>warranted by technical or maintenance issues.</w:t>
            </w:r>
          </w:p>
        </w:tc>
        <w:tc>
          <w:tcPr>
            <w:tcW w:w="3816" w:type="dxa"/>
            <w:shd w:val="clear" w:color="auto" w:fill="F2F2F2" w:themeFill="background1" w:themeFillShade="F2"/>
          </w:tcPr>
          <w:p w14:paraId="20017B42" w14:textId="77777777" w:rsidR="00DD078B" w:rsidRPr="00C863C6" w:rsidRDefault="00DD078B" w:rsidP="004E08E3">
            <w:pPr>
              <w:rPr>
                <w:rFonts w:asciiTheme="minorHAnsi" w:hAnsiTheme="minorHAnsi" w:cs="Arial"/>
                <w:color w:val="000000"/>
                <w:sz w:val="18"/>
                <w:szCs w:val="18"/>
              </w:rPr>
            </w:pPr>
            <w:r w:rsidRPr="00C863C6">
              <w:rPr>
                <w:rFonts w:asciiTheme="minorHAnsi" w:hAnsiTheme="minorHAnsi" w:cs="Arial"/>
                <w:color w:val="000000"/>
                <w:sz w:val="18"/>
                <w:szCs w:val="18"/>
              </w:rPr>
              <w:lastRenderedPageBreak/>
              <w:t xml:space="preserve">The back-up and data recovery process is documented in the required maintenance and operations manual or the VA standard back-up and recovery manual. </w:t>
            </w:r>
          </w:p>
          <w:p w14:paraId="73E25AC1" w14:textId="77777777" w:rsidR="00DD078B" w:rsidRPr="00C863C6" w:rsidRDefault="00DD078B" w:rsidP="004E08E3">
            <w:pPr>
              <w:rPr>
                <w:rFonts w:asciiTheme="minorHAnsi" w:hAnsiTheme="minorHAnsi" w:cs="Arial"/>
                <w:color w:val="000000"/>
                <w:sz w:val="18"/>
                <w:szCs w:val="18"/>
              </w:rPr>
            </w:pPr>
          </w:p>
          <w:p w14:paraId="4DC09EC4" w14:textId="77777777" w:rsidR="00DD078B" w:rsidRPr="00C863C6" w:rsidRDefault="00DD078B" w:rsidP="004E08E3">
            <w:pPr>
              <w:rPr>
                <w:rFonts w:asciiTheme="minorHAnsi" w:hAnsiTheme="minorHAnsi" w:cs="Arial"/>
                <w:color w:val="000000"/>
                <w:sz w:val="18"/>
                <w:szCs w:val="18"/>
              </w:rPr>
            </w:pPr>
            <w:r w:rsidRPr="00C863C6">
              <w:rPr>
                <w:rFonts w:asciiTheme="minorHAnsi" w:hAnsiTheme="minorHAnsi" w:cs="Arial"/>
                <w:color w:val="000000"/>
                <w:sz w:val="18"/>
                <w:szCs w:val="18"/>
              </w:rPr>
              <w:t>All support documentation for the VA Inbound ePrescribing system shall be stored in a document repository containing the most current officially approved document versions.</w:t>
            </w:r>
          </w:p>
        </w:tc>
      </w:tr>
      <w:tr w:rsidR="00DD078B" w:rsidRPr="00C863C6" w14:paraId="05EA6AE1" w14:textId="77777777" w:rsidTr="009328A8">
        <w:tc>
          <w:tcPr>
            <w:tcW w:w="414" w:type="dxa"/>
            <w:shd w:val="clear" w:color="auto" w:fill="F2F2F2" w:themeFill="background1" w:themeFillShade="F2"/>
          </w:tcPr>
          <w:p w14:paraId="600B02AF" w14:textId="5030C03E" w:rsidR="00DD078B" w:rsidRPr="00C863C6" w:rsidRDefault="00B0465B" w:rsidP="004E08E3">
            <w:pPr>
              <w:pStyle w:val="BodyText"/>
              <w:spacing w:before="0" w:after="0"/>
              <w:rPr>
                <w:rFonts w:asciiTheme="minorHAnsi" w:hAnsiTheme="minorHAnsi" w:cs="Arial"/>
                <w:b/>
                <w:sz w:val="18"/>
                <w:szCs w:val="18"/>
              </w:rPr>
            </w:pPr>
            <w:r>
              <w:rPr>
                <w:rFonts w:asciiTheme="minorHAnsi" w:hAnsiTheme="minorHAnsi" w:cs="Arial"/>
                <w:b/>
                <w:sz w:val="18"/>
                <w:szCs w:val="18"/>
              </w:rPr>
              <w:lastRenderedPageBreak/>
              <w:t>3</w:t>
            </w:r>
          </w:p>
        </w:tc>
        <w:tc>
          <w:tcPr>
            <w:tcW w:w="990" w:type="dxa"/>
            <w:shd w:val="clear" w:color="auto" w:fill="F2F2F2" w:themeFill="background1" w:themeFillShade="F2"/>
          </w:tcPr>
          <w:p w14:paraId="2172E64B" w14:textId="77777777" w:rsidR="00DD078B" w:rsidRPr="00C863C6" w:rsidRDefault="00DD078B" w:rsidP="004E08E3">
            <w:pPr>
              <w:rPr>
                <w:rFonts w:asciiTheme="minorHAnsi" w:hAnsiTheme="minorHAnsi" w:cs="Arial"/>
                <w:b/>
                <w:bCs/>
                <w:color w:val="000000"/>
                <w:sz w:val="18"/>
                <w:szCs w:val="18"/>
              </w:rPr>
            </w:pPr>
            <w:r w:rsidRPr="00C863C6">
              <w:rPr>
                <w:rFonts w:asciiTheme="minorHAnsi" w:hAnsiTheme="minorHAnsi" w:cs="Arial"/>
                <w:b/>
                <w:bCs/>
                <w:color w:val="000000"/>
                <w:sz w:val="18"/>
                <w:szCs w:val="18"/>
              </w:rPr>
              <w:t>NONF</w:t>
            </w:r>
          </w:p>
          <w:p w14:paraId="4FF9823E" w14:textId="77777777" w:rsidR="00DD078B" w:rsidRPr="00C863C6" w:rsidRDefault="00DD078B" w:rsidP="004E08E3">
            <w:pPr>
              <w:rPr>
                <w:rFonts w:asciiTheme="minorHAnsi" w:hAnsiTheme="minorHAnsi" w:cs="Arial"/>
                <w:b/>
                <w:bCs/>
                <w:color w:val="000000"/>
                <w:sz w:val="18"/>
                <w:szCs w:val="18"/>
              </w:rPr>
            </w:pPr>
            <w:r w:rsidRPr="00C863C6">
              <w:rPr>
                <w:rFonts w:asciiTheme="minorHAnsi" w:hAnsiTheme="minorHAnsi" w:cs="Arial"/>
                <w:b/>
                <w:bCs/>
                <w:color w:val="000000"/>
                <w:sz w:val="18"/>
                <w:szCs w:val="18"/>
              </w:rPr>
              <w:t>3213</w:t>
            </w:r>
          </w:p>
        </w:tc>
        <w:tc>
          <w:tcPr>
            <w:tcW w:w="3294" w:type="dxa"/>
            <w:shd w:val="clear" w:color="auto" w:fill="F2F2F2" w:themeFill="background1" w:themeFillShade="F2"/>
          </w:tcPr>
          <w:p w14:paraId="32066ACD" w14:textId="77777777" w:rsidR="00DD078B" w:rsidRPr="00C863C6" w:rsidRDefault="00DD078B" w:rsidP="004E08E3">
            <w:pPr>
              <w:rPr>
                <w:rFonts w:asciiTheme="minorHAnsi" w:hAnsiTheme="minorHAnsi" w:cs="Arial"/>
                <w:color w:val="000000"/>
                <w:sz w:val="18"/>
                <w:szCs w:val="18"/>
              </w:rPr>
            </w:pPr>
            <w:r w:rsidRPr="00C863C6">
              <w:rPr>
                <w:rFonts w:asciiTheme="minorHAnsi" w:hAnsiTheme="minorHAnsi" w:cs="Arial"/>
                <w:color w:val="000000"/>
                <w:sz w:val="18"/>
                <w:szCs w:val="18"/>
              </w:rPr>
              <w:t>The system shall provide data protection measures, such as back-up intervals and redundancy shall be consistent with systems categorized as mission critical (12 hour restoration, 2 hour recover point objective).</w:t>
            </w:r>
          </w:p>
        </w:tc>
        <w:tc>
          <w:tcPr>
            <w:tcW w:w="2880" w:type="dxa"/>
            <w:shd w:val="clear" w:color="auto" w:fill="F2F2F2" w:themeFill="background1" w:themeFillShade="F2"/>
          </w:tcPr>
          <w:p w14:paraId="3B3C11FD" w14:textId="61AA6698" w:rsidR="00DD078B" w:rsidRPr="00C863C6" w:rsidRDefault="00493104" w:rsidP="004E08E3">
            <w:pPr>
              <w:rPr>
                <w:rFonts w:asciiTheme="minorHAnsi" w:hAnsiTheme="minorHAnsi" w:cs="Arial"/>
                <w:color w:val="000000"/>
                <w:sz w:val="18"/>
                <w:szCs w:val="18"/>
              </w:rPr>
            </w:pPr>
            <w:r>
              <w:rPr>
                <w:rFonts w:asciiTheme="minorHAnsi" w:hAnsiTheme="minorHAnsi" w:cs="Arial"/>
                <w:color w:val="000000"/>
                <w:sz w:val="18"/>
                <w:szCs w:val="18"/>
              </w:rPr>
              <w:t>1.3</w:t>
            </w:r>
            <w:r w:rsidR="002D65CA">
              <w:rPr>
                <w:rFonts w:asciiTheme="minorHAnsi" w:hAnsiTheme="minorHAnsi" w:cs="Arial"/>
                <w:color w:val="000000"/>
                <w:sz w:val="18"/>
                <w:szCs w:val="18"/>
              </w:rPr>
              <w:t>:</w:t>
            </w:r>
            <w:r>
              <w:rPr>
                <w:rFonts w:asciiTheme="minorHAnsi" w:hAnsiTheme="minorHAnsi" w:cs="Arial"/>
                <w:color w:val="000000"/>
                <w:sz w:val="18"/>
                <w:szCs w:val="18"/>
              </w:rPr>
              <w:t xml:space="preserve"> </w:t>
            </w:r>
            <w:r w:rsidR="00DD078B" w:rsidRPr="00C863C6">
              <w:rPr>
                <w:rFonts w:asciiTheme="minorHAnsi" w:hAnsiTheme="minorHAnsi" w:cs="Arial"/>
                <w:color w:val="000000"/>
                <w:sz w:val="18"/>
                <w:szCs w:val="18"/>
              </w:rPr>
              <w:t>As an IT staff or user, I want to ensure measures are taken to protect the data/information so that I can request timely data restores in the future.</w:t>
            </w:r>
          </w:p>
        </w:tc>
        <w:tc>
          <w:tcPr>
            <w:tcW w:w="1620" w:type="dxa"/>
            <w:shd w:val="clear" w:color="auto" w:fill="F2F2F2" w:themeFill="background1" w:themeFillShade="F2"/>
          </w:tcPr>
          <w:p w14:paraId="0A8AF6BF" w14:textId="77777777" w:rsidR="00DD078B" w:rsidRPr="00C863C6" w:rsidRDefault="00DD078B" w:rsidP="004E08E3">
            <w:pPr>
              <w:rPr>
                <w:rFonts w:asciiTheme="minorHAnsi" w:hAnsiTheme="minorHAnsi" w:cs="Arial"/>
                <w:color w:val="000000"/>
                <w:sz w:val="18"/>
                <w:szCs w:val="18"/>
              </w:rPr>
            </w:pPr>
          </w:p>
        </w:tc>
        <w:tc>
          <w:tcPr>
            <w:tcW w:w="3816" w:type="dxa"/>
            <w:shd w:val="clear" w:color="auto" w:fill="F2F2F2" w:themeFill="background1" w:themeFillShade="F2"/>
          </w:tcPr>
          <w:p w14:paraId="1028BD14" w14:textId="77777777" w:rsidR="00DD078B" w:rsidRPr="00C863C6" w:rsidRDefault="00DD078B" w:rsidP="0046782A">
            <w:pPr>
              <w:keepNext/>
              <w:rPr>
                <w:rFonts w:asciiTheme="minorHAnsi" w:hAnsiTheme="minorHAnsi" w:cs="Arial"/>
                <w:color w:val="000000"/>
                <w:sz w:val="18"/>
                <w:szCs w:val="18"/>
              </w:rPr>
            </w:pPr>
            <w:r w:rsidRPr="00C863C6">
              <w:rPr>
                <w:rFonts w:asciiTheme="minorHAnsi" w:hAnsiTheme="minorHAnsi" w:cs="Arial"/>
                <w:color w:val="000000"/>
                <w:sz w:val="18"/>
                <w:szCs w:val="18"/>
              </w:rPr>
              <w:t xml:space="preserve">The data protection measures are scheduled and implemented for a mission critical system. </w:t>
            </w:r>
          </w:p>
        </w:tc>
      </w:tr>
    </w:tbl>
    <w:p w14:paraId="6B8EAEB7" w14:textId="77777777" w:rsidR="00EC0EA6" w:rsidRDefault="00EC0EA6" w:rsidP="00D253F7">
      <w:pPr>
        <w:pStyle w:val="Heading2"/>
      </w:pPr>
      <w:bookmarkStart w:id="28" w:name="_Toc408850399"/>
      <w:bookmarkStart w:id="29" w:name="_Toc443575548"/>
      <w:r w:rsidRPr="00A81D0B">
        <w:t>Documentation</w:t>
      </w:r>
      <w:r>
        <w:t xml:space="preserve"> Specifications</w:t>
      </w:r>
      <w:bookmarkEnd w:id="28"/>
      <w:bookmarkEnd w:id="29"/>
    </w:p>
    <w:p w14:paraId="2B073B80" w14:textId="77777777" w:rsidR="00DD078B" w:rsidRPr="00C263BB" w:rsidRDefault="00DD078B" w:rsidP="00DD078B">
      <w:pPr>
        <w:pStyle w:val="BodyText"/>
        <w:rPr>
          <w:szCs w:val="24"/>
          <w:lang w:eastAsia="zh-CN"/>
        </w:rPr>
      </w:pPr>
      <w:bookmarkStart w:id="30" w:name="_Toc408386740"/>
      <w:r w:rsidRPr="00C263BB">
        <w:rPr>
          <w:szCs w:val="24"/>
          <w:lang w:eastAsia="zh-CN"/>
        </w:rPr>
        <w:t xml:space="preserve">The documentation includes technical training curricula, user guides, training tools, and manuals that are required to comply with the VA and </w:t>
      </w:r>
      <w:r w:rsidRPr="00770335">
        <w:rPr>
          <w:szCs w:val="24"/>
          <w:lang w:eastAsia="zh-CN"/>
        </w:rPr>
        <w:t>Product Development</w:t>
      </w:r>
      <w:r w:rsidRPr="00C263BB">
        <w:rPr>
          <w:szCs w:val="24"/>
          <w:lang w:eastAsia="zh-CN"/>
        </w:rPr>
        <w:t xml:space="preserve"> (PD) documentation standards and/or Pro Path requirements.</w:t>
      </w:r>
    </w:p>
    <w:p w14:paraId="4F826761" w14:textId="77777777" w:rsidR="00DD078B" w:rsidRPr="00C263BB" w:rsidRDefault="00DD078B" w:rsidP="00DD078B">
      <w:pPr>
        <w:pStyle w:val="BodyText"/>
        <w:spacing w:before="240"/>
        <w:rPr>
          <w:szCs w:val="24"/>
        </w:rPr>
      </w:pPr>
      <w:r w:rsidRPr="00C263BB">
        <w:rPr>
          <w:szCs w:val="24"/>
        </w:rPr>
        <w:t>Relevant nonfunctional requirements from the BRD are traced to and expanded upon below:</w:t>
      </w:r>
    </w:p>
    <w:p w14:paraId="6FD19E73" w14:textId="5D6E9644" w:rsidR="00D253F7" w:rsidRDefault="00D253F7" w:rsidP="009328A8">
      <w:pPr>
        <w:pStyle w:val="Caption"/>
      </w:pPr>
      <w:bookmarkStart w:id="31" w:name="_Toc443575477"/>
      <w:r>
        <w:t xml:space="preserve">Table </w:t>
      </w:r>
      <w:fldSimple w:instr=" SEQ Table \* ARABIC ">
        <w:r w:rsidR="00DF255A">
          <w:rPr>
            <w:noProof/>
          </w:rPr>
          <w:t>2</w:t>
        </w:r>
      </w:fldSimple>
      <w:r>
        <w:t xml:space="preserve">: </w:t>
      </w:r>
      <w:r w:rsidRPr="00457481">
        <w:t>EPIC 2: The technical training curricula, user manuals, and other required documentation are written for all levels of VA users.</w:t>
      </w:r>
      <w:bookmarkEnd w:id="31"/>
    </w:p>
    <w:tbl>
      <w:tblPr>
        <w:tblStyle w:val="TableGrid"/>
        <w:tblW w:w="13014" w:type="dxa"/>
        <w:tblInd w:w="144" w:type="dxa"/>
        <w:tblLayout w:type="fixed"/>
        <w:tblLook w:val="04A0" w:firstRow="1" w:lastRow="0" w:firstColumn="1" w:lastColumn="0" w:noHBand="0" w:noVBand="1"/>
        <w:tblCaption w:val="EPIC 2: The technical training curricula, user manuals, and other required documentation are written for all levels of VA users. "/>
        <w:tblDescription w:val="EPIC 2: The technical training curricula, user manuals, and other required documentation are written for all levels of VA users. "/>
      </w:tblPr>
      <w:tblGrid>
        <w:gridCol w:w="378"/>
        <w:gridCol w:w="1026"/>
        <w:gridCol w:w="3294"/>
        <w:gridCol w:w="2880"/>
        <w:gridCol w:w="1620"/>
        <w:gridCol w:w="3816"/>
      </w:tblGrid>
      <w:tr w:rsidR="00DD078B" w:rsidRPr="004E08E3" w14:paraId="24DA21D2" w14:textId="77777777" w:rsidTr="009328A8">
        <w:trPr>
          <w:tblHeader/>
        </w:trPr>
        <w:tc>
          <w:tcPr>
            <w:tcW w:w="378" w:type="dxa"/>
            <w:tcBorders>
              <w:bottom w:val="single" w:sz="4" w:space="0" w:color="auto"/>
            </w:tcBorders>
            <w:shd w:val="clear" w:color="auto" w:fill="D9D9D9" w:themeFill="background1" w:themeFillShade="D9"/>
            <w:vAlign w:val="center"/>
          </w:tcPr>
          <w:p w14:paraId="032BCD1D" w14:textId="77777777" w:rsidR="00DD078B" w:rsidRPr="004E08E3" w:rsidRDefault="00DD078B" w:rsidP="00D253F7">
            <w:pPr>
              <w:pStyle w:val="BodyText"/>
              <w:spacing w:before="0" w:after="0"/>
              <w:jc w:val="center"/>
              <w:rPr>
                <w:rFonts w:asciiTheme="minorHAnsi" w:hAnsiTheme="minorHAnsi" w:cs="Arial"/>
                <w:b/>
                <w:sz w:val="18"/>
                <w:szCs w:val="18"/>
              </w:rPr>
            </w:pPr>
            <w:r w:rsidRPr="004E08E3">
              <w:rPr>
                <w:rFonts w:asciiTheme="minorHAnsi" w:hAnsiTheme="minorHAnsi" w:cs="Arial"/>
                <w:b/>
                <w:sz w:val="18"/>
                <w:szCs w:val="18"/>
              </w:rPr>
              <w:t>ID#</w:t>
            </w:r>
          </w:p>
        </w:tc>
        <w:tc>
          <w:tcPr>
            <w:tcW w:w="1026" w:type="dxa"/>
            <w:tcBorders>
              <w:bottom w:val="single" w:sz="4" w:space="0" w:color="auto"/>
            </w:tcBorders>
            <w:shd w:val="clear" w:color="auto" w:fill="D9D9D9" w:themeFill="background1" w:themeFillShade="D9"/>
            <w:vAlign w:val="center"/>
          </w:tcPr>
          <w:p w14:paraId="42688C21" w14:textId="77777777" w:rsidR="00DD078B" w:rsidRPr="004E08E3" w:rsidRDefault="00DD078B" w:rsidP="00D253F7">
            <w:pPr>
              <w:pStyle w:val="BodyText"/>
              <w:spacing w:before="0" w:after="0"/>
              <w:jc w:val="center"/>
              <w:rPr>
                <w:rFonts w:asciiTheme="minorHAnsi" w:hAnsiTheme="minorHAnsi" w:cs="Arial"/>
                <w:b/>
                <w:sz w:val="18"/>
                <w:szCs w:val="18"/>
              </w:rPr>
            </w:pPr>
            <w:r w:rsidRPr="004E08E3">
              <w:rPr>
                <w:rFonts w:asciiTheme="minorHAnsi" w:hAnsiTheme="minorHAnsi" w:cs="Arial"/>
                <w:b/>
                <w:sz w:val="18"/>
                <w:szCs w:val="18"/>
              </w:rPr>
              <w:t>NEED/</w:t>
            </w:r>
          </w:p>
          <w:p w14:paraId="3FD4A97A" w14:textId="77777777" w:rsidR="00DD078B" w:rsidRPr="004E08E3" w:rsidRDefault="00DD078B" w:rsidP="00D253F7">
            <w:pPr>
              <w:pStyle w:val="BodyText"/>
              <w:spacing w:before="0" w:after="0"/>
              <w:jc w:val="center"/>
              <w:rPr>
                <w:rFonts w:asciiTheme="minorHAnsi" w:hAnsiTheme="minorHAnsi" w:cs="Arial"/>
                <w:b/>
                <w:sz w:val="18"/>
                <w:szCs w:val="18"/>
              </w:rPr>
            </w:pPr>
            <w:r w:rsidRPr="004E08E3">
              <w:rPr>
                <w:rFonts w:asciiTheme="minorHAnsi" w:hAnsiTheme="minorHAnsi" w:cs="Arial"/>
                <w:b/>
                <w:sz w:val="18"/>
                <w:szCs w:val="18"/>
              </w:rPr>
              <w:t>OWNR #</w:t>
            </w:r>
          </w:p>
        </w:tc>
        <w:tc>
          <w:tcPr>
            <w:tcW w:w="3294" w:type="dxa"/>
            <w:tcBorders>
              <w:bottom w:val="single" w:sz="4" w:space="0" w:color="auto"/>
            </w:tcBorders>
            <w:shd w:val="clear" w:color="auto" w:fill="D9D9D9" w:themeFill="background1" w:themeFillShade="D9"/>
            <w:vAlign w:val="center"/>
          </w:tcPr>
          <w:p w14:paraId="4C5F6838" w14:textId="52593EED" w:rsidR="00DD078B" w:rsidRPr="004E08E3" w:rsidRDefault="00DD078B" w:rsidP="001E2F2E">
            <w:pPr>
              <w:jc w:val="center"/>
              <w:rPr>
                <w:rFonts w:asciiTheme="minorHAnsi" w:hAnsiTheme="minorHAnsi" w:cs="Arial"/>
                <w:b/>
                <w:sz w:val="18"/>
                <w:szCs w:val="18"/>
              </w:rPr>
            </w:pPr>
            <w:r w:rsidRPr="004E08E3">
              <w:rPr>
                <w:rFonts w:asciiTheme="minorHAnsi" w:hAnsiTheme="minorHAnsi" w:cs="Arial"/>
                <w:b/>
                <w:sz w:val="18"/>
                <w:szCs w:val="18"/>
              </w:rPr>
              <w:t>BRD Trace</w:t>
            </w:r>
          </w:p>
        </w:tc>
        <w:tc>
          <w:tcPr>
            <w:tcW w:w="2880" w:type="dxa"/>
            <w:tcBorders>
              <w:bottom w:val="single" w:sz="4" w:space="0" w:color="auto"/>
            </w:tcBorders>
            <w:shd w:val="clear" w:color="auto" w:fill="D9D9D9" w:themeFill="background1" w:themeFillShade="D9"/>
            <w:vAlign w:val="center"/>
          </w:tcPr>
          <w:p w14:paraId="032E03A4" w14:textId="77777777" w:rsidR="00DD078B" w:rsidRPr="004E08E3" w:rsidRDefault="00DD078B" w:rsidP="001E2F2E">
            <w:pPr>
              <w:pStyle w:val="BodyText"/>
              <w:spacing w:before="0" w:after="0"/>
              <w:jc w:val="center"/>
              <w:rPr>
                <w:rFonts w:asciiTheme="minorHAnsi" w:hAnsiTheme="minorHAnsi" w:cs="Arial"/>
                <w:b/>
                <w:sz w:val="18"/>
                <w:szCs w:val="18"/>
              </w:rPr>
            </w:pPr>
            <w:r w:rsidRPr="004E08E3">
              <w:rPr>
                <w:rFonts w:asciiTheme="minorHAnsi" w:hAnsiTheme="minorHAnsi" w:cs="Arial"/>
                <w:b/>
                <w:sz w:val="18"/>
                <w:szCs w:val="18"/>
              </w:rPr>
              <w:t>User Stories (Narratives)</w:t>
            </w:r>
          </w:p>
        </w:tc>
        <w:tc>
          <w:tcPr>
            <w:tcW w:w="1620" w:type="dxa"/>
            <w:tcBorders>
              <w:bottom w:val="single" w:sz="4" w:space="0" w:color="auto"/>
            </w:tcBorders>
            <w:shd w:val="clear" w:color="auto" w:fill="D9D9D9" w:themeFill="background1" w:themeFillShade="D9"/>
            <w:vAlign w:val="center"/>
          </w:tcPr>
          <w:p w14:paraId="174E4F25" w14:textId="77777777" w:rsidR="00DD078B" w:rsidRPr="004E08E3" w:rsidRDefault="00DD078B" w:rsidP="0020107B">
            <w:pPr>
              <w:pStyle w:val="BodyText"/>
              <w:spacing w:before="0" w:after="0"/>
              <w:jc w:val="center"/>
              <w:rPr>
                <w:rFonts w:asciiTheme="minorHAnsi" w:hAnsiTheme="minorHAnsi" w:cs="Arial"/>
                <w:b/>
                <w:sz w:val="18"/>
                <w:szCs w:val="18"/>
              </w:rPr>
            </w:pPr>
            <w:r w:rsidRPr="004E08E3">
              <w:rPr>
                <w:rFonts w:asciiTheme="minorHAnsi" w:hAnsiTheme="minorHAnsi" w:cs="Arial"/>
                <w:b/>
                <w:sz w:val="18"/>
                <w:szCs w:val="18"/>
              </w:rPr>
              <w:t>User Tasks</w:t>
            </w:r>
          </w:p>
        </w:tc>
        <w:tc>
          <w:tcPr>
            <w:tcW w:w="3816" w:type="dxa"/>
            <w:tcBorders>
              <w:bottom w:val="single" w:sz="4" w:space="0" w:color="auto"/>
            </w:tcBorders>
            <w:shd w:val="clear" w:color="auto" w:fill="D9D9D9" w:themeFill="background1" w:themeFillShade="D9"/>
            <w:vAlign w:val="center"/>
          </w:tcPr>
          <w:p w14:paraId="323F0A7F" w14:textId="77777777" w:rsidR="00DD078B" w:rsidRPr="004E08E3" w:rsidRDefault="00DD078B" w:rsidP="0020107B">
            <w:pPr>
              <w:pStyle w:val="BodyText"/>
              <w:spacing w:before="0" w:after="0"/>
              <w:jc w:val="center"/>
              <w:rPr>
                <w:rFonts w:asciiTheme="minorHAnsi" w:hAnsiTheme="minorHAnsi" w:cs="Arial"/>
                <w:b/>
                <w:sz w:val="18"/>
                <w:szCs w:val="18"/>
              </w:rPr>
            </w:pPr>
            <w:r w:rsidRPr="004E08E3">
              <w:rPr>
                <w:rFonts w:asciiTheme="minorHAnsi" w:hAnsiTheme="minorHAnsi" w:cs="Arial"/>
                <w:b/>
                <w:sz w:val="18"/>
                <w:szCs w:val="18"/>
              </w:rPr>
              <w:t>Business Acceptance Criteria</w:t>
            </w:r>
          </w:p>
          <w:p w14:paraId="378282A1" w14:textId="77777777" w:rsidR="00DD078B" w:rsidRPr="004E08E3" w:rsidRDefault="00DD078B" w:rsidP="0020107B">
            <w:pPr>
              <w:pStyle w:val="BodyText"/>
              <w:spacing w:before="0" w:after="0"/>
              <w:jc w:val="center"/>
              <w:rPr>
                <w:rFonts w:asciiTheme="minorHAnsi" w:hAnsiTheme="minorHAnsi" w:cs="Arial"/>
                <w:b/>
                <w:sz w:val="18"/>
                <w:szCs w:val="18"/>
              </w:rPr>
            </w:pPr>
            <w:r w:rsidRPr="004E08E3">
              <w:rPr>
                <w:rFonts w:asciiTheme="minorHAnsi" w:hAnsiTheme="minorHAnsi" w:cs="Arial"/>
                <w:b/>
                <w:sz w:val="18"/>
                <w:szCs w:val="18"/>
              </w:rPr>
              <w:t>(Requirements)</w:t>
            </w:r>
          </w:p>
        </w:tc>
      </w:tr>
      <w:tr w:rsidR="00DD078B" w:rsidRPr="004E08E3" w14:paraId="55485822" w14:textId="77777777" w:rsidTr="009328A8">
        <w:tc>
          <w:tcPr>
            <w:tcW w:w="378" w:type="dxa"/>
            <w:shd w:val="clear" w:color="auto" w:fill="F2F2F2" w:themeFill="background1" w:themeFillShade="F2"/>
          </w:tcPr>
          <w:p w14:paraId="5F504C21" w14:textId="1D89498F" w:rsidR="00DD078B" w:rsidRPr="004E08E3" w:rsidRDefault="00B0465B" w:rsidP="00B0465B">
            <w:pPr>
              <w:pStyle w:val="BodyText"/>
              <w:spacing w:before="0" w:after="0"/>
              <w:rPr>
                <w:rFonts w:asciiTheme="minorHAnsi" w:hAnsiTheme="minorHAnsi" w:cs="Arial"/>
                <w:b/>
                <w:sz w:val="18"/>
                <w:szCs w:val="18"/>
              </w:rPr>
            </w:pPr>
            <w:r>
              <w:rPr>
                <w:rFonts w:asciiTheme="minorHAnsi" w:hAnsiTheme="minorHAnsi" w:cs="Arial"/>
                <w:b/>
                <w:sz w:val="18"/>
                <w:szCs w:val="18"/>
              </w:rPr>
              <w:t>4</w:t>
            </w:r>
          </w:p>
        </w:tc>
        <w:tc>
          <w:tcPr>
            <w:tcW w:w="1026" w:type="dxa"/>
            <w:shd w:val="clear" w:color="auto" w:fill="F2F2F2" w:themeFill="background1" w:themeFillShade="F2"/>
          </w:tcPr>
          <w:p w14:paraId="4AC20CC1" w14:textId="77777777" w:rsidR="005C7CBD"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NONF</w:t>
            </w:r>
          </w:p>
          <w:p w14:paraId="26857BD6" w14:textId="11701EE2" w:rsidR="00DD078B" w:rsidRPr="004E08E3"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1612</w:t>
            </w:r>
          </w:p>
        </w:tc>
        <w:tc>
          <w:tcPr>
            <w:tcW w:w="3294" w:type="dxa"/>
            <w:shd w:val="clear" w:color="auto" w:fill="F2F2F2" w:themeFill="background1" w:themeFillShade="F2"/>
          </w:tcPr>
          <w:p w14:paraId="69EC7F28"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A technical training curriculum shall be developed and delivered to all levels of VA users.</w:t>
            </w:r>
          </w:p>
        </w:tc>
        <w:tc>
          <w:tcPr>
            <w:tcW w:w="2880" w:type="dxa"/>
            <w:shd w:val="clear" w:color="auto" w:fill="F2F2F2" w:themeFill="background1" w:themeFillShade="F2"/>
          </w:tcPr>
          <w:p w14:paraId="30D70723" w14:textId="27BC25C8" w:rsidR="00DD078B" w:rsidRPr="004E08E3" w:rsidRDefault="00493104" w:rsidP="00B0465B">
            <w:pPr>
              <w:rPr>
                <w:rFonts w:asciiTheme="minorHAnsi" w:hAnsiTheme="minorHAnsi" w:cs="Arial"/>
                <w:color w:val="000000"/>
                <w:sz w:val="18"/>
                <w:szCs w:val="18"/>
              </w:rPr>
            </w:pPr>
            <w:r>
              <w:rPr>
                <w:rFonts w:asciiTheme="minorHAnsi" w:hAnsiTheme="minorHAnsi" w:cs="Arial"/>
                <w:color w:val="000000"/>
                <w:sz w:val="18"/>
                <w:szCs w:val="18"/>
              </w:rPr>
              <w:t>2</w:t>
            </w:r>
            <w:r w:rsidR="00DD078B" w:rsidRPr="004E08E3">
              <w:rPr>
                <w:rFonts w:asciiTheme="minorHAnsi" w:hAnsiTheme="minorHAnsi" w:cs="Arial"/>
                <w:color w:val="000000"/>
                <w:sz w:val="18"/>
                <w:szCs w:val="18"/>
              </w:rPr>
              <w:t>.1</w:t>
            </w:r>
            <w:r w:rsidR="002D65CA">
              <w:rPr>
                <w:rFonts w:asciiTheme="minorHAnsi" w:hAnsiTheme="minorHAnsi" w:cs="Arial"/>
                <w:color w:val="000000"/>
                <w:sz w:val="18"/>
                <w:szCs w:val="18"/>
              </w:rPr>
              <w:t>:</w:t>
            </w:r>
            <w:r w:rsidR="00DD078B" w:rsidRPr="004E08E3">
              <w:rPr>
                <w:rFonts w:asciiTheme="minorHAnsi" w:hAnsiTheme="minorHAnsi" w:cs="Arial"/>
                <w:color w:val="000000"/>
                <w:sz w:val="18"/>
                <w:szCs w:val="18"/>
              </w:rPr>
              <w:t xml:space="preserve"> As a training instructor, IT </w:t>
            </w:r>
            <w:r w:rsidR="00A56BC0" w:rsidRPr="004E08E3">
              <w:rPr>
                <w:rFonts w:asciiTheme="minorHAnsi" w:hAnsiTheme="minorHAnsi" w:cs="Arial"/>
                <w:color w:val="000000"/>
                <w:sz w:val="18"/>
                <w:szCs w:val="18"/>
              </w:rPr>
              <w:t>staff,</w:t>
            </w:r>
            <w:r w:rsidR="00DD078B" w:rsidRPr="004E08E3">
              <w:rPr>
                <w:rFonts w:asciiTheme="minorHAnsi" w:hAnsiTheme="minorHAnsi" w:cs="Arial"/>
                <w:color w:val="000000"/>
                <w:sz w:val="18"/>
                <w:szCs w:val="18"/>
              </w:rPr>
              <w:t xml:space="preserve"> or user, I want a technical training curriculum so that I can assess and develop detailed training plans that support the learning needs of all levels of VA users.</w:t>
            </w:r>
          </w:p>
        </w:tc>
        <w:tc>
          <w:tcPr>
            <w:tcW w:w="1620" w:type="dxa"/>
            <w:shd w:val="clear" w:color="auto" w:fill="F2F2F2" w:themeFill="background1" w:themeFillShade="F2"/>
          </w:tcPr>
          <w:p w14:paraId="443988E1" w14:textId="77777777" w:rsidR="00DD078B" w:rsidRPr="004E08E3" w:rsidRDefault="00DD078B" w:rsidP="00B0465B">
            <w:pPr>
              <w:rPr>
                <w:rFonts w:asciiTheme="minorHAnsi" w:hAnsiTheme="minorHAnsi" w:cs="Arial"/>
                <w:color w:val="000000"/>
                <w:sz w:val="18"/>
                <w:szCs w:val="18"/>
              </w:rPr>
            </w:pPr>
          </w:p>
        </w:tc>
        <w:tc>
          <w:tcPr>
            <w:tcW w:w="3816" w:type="dxa"/>
            <w:shd w:val="clear" w:color="auto" w:fill="F2F2F2" w:themeFill="background1" w:themeFillShade="F2"/>
          </w:tcPr>
          <w:p w14:paraId="6E44FE4C"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The technical training curriculum should be written at a level that shall support all levels of VA users, both primary and secondary users</w:t>
            </w:r>
          </w:p>
          <w:p w14:paraId="67DC8C4A" w14:textId="77777777" w:rsidR="00DD078B" w:rsidRPr="004E08E3" w:rsidRDefault="00DD078B" w:rsidP="00B0465B">
            <w:pPr>
              <w:rPr>
                <w:rFonts w:asciiTheme="minorHAnsi" w:hAnsiTheme="minorHAnsi" w:cs="Arial"/>
                <w:color w:val="000000"/>
                <w:sz w:val="18"/>
                <w:szCs w:val="18"/>
              </w:rPr>
            </w:pPr>
          </w:p>
          <w:p w14:paraId="12FED544"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All support documentation for the VA Inbound ePrescribing system shall be stored in a document repository containing the most current officially approved document versions.</w:t>
            </w:r>
          </w:p>
        </w:tc>
      </w:tr>
      <w:tr w:rsidR="00DD078B" w:rsidRPr="004E08E3" w14:paraId="49B7D198" w14:textId="77777777" w:rsidTr="009328A8">
        <w:tc>
          <w:tcPr>
            <w:tcW w:w="378" w:type="dxa"/>
            <w:shd w:val="clear" w:color="auto" w:fill="F2F2F2" w:themeFill="background1" w:themeFillShade="F2"/>
          </w:tcPr>
          <w:p w14:paraId="536A06AA" w14:textId="57CBCEA9" w:rsidR="00DD078B" w:rsidRPr="004E08E3" w:rsidRDefault="00B0465B" w:rsidP="00B0465B">
            <w:pPr>
              <w:pStyle w:val="BodyText"/>
              <w:spacing w:before="0" w:after="0"/>
              <w:rPr>
                <w:rFonts w:asciiTheme="minorHAnsi" w:hAnsiTheme="minorHAnsi" w:cs="Arial"/>
                <w:b/>
                <w:sz w:val="18"/>
                <w:szCs w:val="18"/>
              </w:rPr>
            </w:pPr>
            <w:r>
              <w:rPr>
                <w:rFonts w:asciiTheme="minorHAnsi" w:hAnsiTheme="minorHAnsi" w:cs="Arial"/>
                <w:b/>
                <w:sz w:val="18"/>
                <w:szCs w:val="18"/>
              </w:rPr>
              <w:t>5</w:t>
            </w:r>
          </w:p>
        </w:tc>
        <w:tc>
          <w:tcPr>
            <w:tcW w:w="1026" w:type="dxa"/>
            <w:shd w:val="clear" w:color="auto" w:fill="F2F2F2" w:themeFill="background1" w:themeFillShade="F2"/>
          </w:tcPr>
          <w:p w14:paraId="3FB563EF" w14:textId="77777777" w:rsidR="005C7CBD"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NONF</w:t>
            </w:r>
          </w:p>
          <w:p w14:paraId="258E7A55" w14:textId="2CC7AD0E" w:rsidR="00DD078B" w:rsidRPr="004E08E3"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3193</w:t>
            </w:r>
          </w:p>
        </w:tc>
        <w:tc>
          <w:tcPr>
            <w:tcW w:w="3294" w:type="dxa"/>
            <w:shd w:val="clear" w:color="auto" w:fill="F2F2F2" w:themeFill="background1" w:themeFillShade="F2"/>
          </w:tcPr>
          <w:p w14:paraId="65F7C8CC"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The training curriculum developed by Veterans Health Administration (VHA)’s Employee Education System (EES) group shall state the expected task completion time for primary and secondary users.</w:t>
            </w:r>
          </w:p>
        </w:tc>
        <w:tc>
          <w:tcPr>
            <w:tcW w:w="2880" w:type="dxa"/>
            <w:shd w:val="clear" w:color="auto" w:fill="F2F2F2" w:themeFill="background1" w:themeFillShade="F2"/>
          </w:tcPr>
          <w:p w14:paraId="6DDF239B" w14:textId="57DEDA08" w:rsidR="00DD078B" w:rsidRPr="004E08E3" w:rsidRDefault="00493104" w:rsidP="00B0465B">
            <w:pPr>
              <w:rPr>
                <w:rFonts w:asciiTheme="minorHAnsi" w:hAnsiTheme="minorHAnsi" w:cs="Arial"/>
                <w:color w:val="000000"/>
                <w:sz w:val="18"/>
                <w:szCs w:val="18"/>
              </w:rPr>
            </w:pPr>
            <w:r>
              <w:rPr>
                <w:rFonts w:asciiTheme="minorHAnsi" w:hAnsiTheme="minorHAnsi" w:cs="Arial"/>
                <w:color w:val="000000"/>
                <w:sz w:val="18"/>
                <w:szCs w:val="18"/>
              </w:rPr>
              <w:t>2.2</w:t>
            </w:r>
            <w:r w:rsidR="002D65CA">
              <w:rPr>
                <w:rFonts w:asciiTheme="minorHAnsi" w:hAnsiTheme="minorHAnsi" w:cs="Arial"/>
                <w:color w:val="000000"/>
                <w:sz w:val="18"/>
                <w:szCs w:val="18"/>
              </w:rPr>
              <w:t>:</w:t>
            </w:r>
            <w:r w:rsidR="00DD078B" w:rsidRPr="004E08E3">
              <w:rPr>
                <w:rFonts w:asciiTheme="minorHAnsi" w:hAnsiTheme="minorHAnsi" w:cs="Arial"/>
                <w:color w:val="000000"/>
                <w:sz w:val="18"/>
                <w:szCs w:val="18"/>
              </w:rPr>
              <w:t xml:space="preserve"> As a training instructor, IT staff or user, I want to know the expected task completion time so that I can inform the primary and secondary users the duration of the technical training period(s).</w:t>
            </w:r>
          </w:p>
        </w:tc>
        <w:tc>
          <w:tcPr>
            <w:tcW w:w="1620" w:type="dxa"/>
            <w:shd w:val="clear" w:color="auto" w:fill="F2F2F2" w:themeFill="background1" w:themeFillShade="F2"/>
          </w:tcPr>
          <w:p w14:paraId="2465E7EC" w14:textId="77777777" w:rsidR="00DD078B" w:rsidRPr="004E08E3" w:rsidRDefault="00DD078B" w:rsidP="00B0465B">
            <w:pPr>
              <w:rPr>
                <w:rFonts w:asciiTheme="minorHAnsi" w:hAnsiTheme="minorHAnsi" w:cs="Arial"/>
                <w:color w:val="000000"/>
                <w:sz w:val="18"/>
                <w:szCs w:val="18"/>
              </w:rPr>
            </w:pPr>
          </w:p>
        </w:tc>
        <w:tc>
          <w:tcPr>
            <w:tcW w:w="3816" w:type="dxa"/>
            <w:shd w:val="clear" w:color="auto" w:fill="F2F2F2" w:themeFill="background1" w:themeFillShade="F2"/>
          </w:tcPr>
          <w:p w14:paraId="747F10E3"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The technical training curriculum includes the task completion time.</w:t>
            </w:r>
          </w:p>
        </w:tc>
      </w:tr>
      <w:tr w:rsidR="00493104" w:rsidRPr="004E08E3" w14:paraId="6FF44B0E" w14:textId="77777777" w:rsidTr="009328A8">
        <w:trPr>
          <w:trHeight w:val="1538"/>
        </w:trPr>
        <w:tc>
          <w:tcPr>
            <w:tcW w:w="378" w:type="dxa"/>
            <w:vMerge w:val="restart"/>
            <w:shd w:val="clear" w:color="auto" w:fill="F2F2F2" w:themeFill="background1" w:themeFillShade="F2"/>
          </w:tcPr>
          <w:p w14:paraId="2BF09B19" w14:textId="3CF49445" w:rsidR="00493104" w:rsidRPr="004E08E3" w:rsidRDefault="00493104" w:rsidP="00B0465B">
            <w:pPr>
              <w:pStyle w:val="BodyText"/>
              <w:spacing w:before="0" w:after="0"/>
              <w:rPr>
                <w:rFonts w:asciiTheme="minorHAnsi" w:hAnsiTheme="minorHAnsi" w:cs="Arial"/>
                <w:b/>
                <w:sz w:val="18"/>
                <w:szCs w:val="18"/>
              </w:rPr>
            </w:pPr>
            <w:r>
              <w:rPr>
                <w:rFonts w:asciiTheme="minorHAnsi" w:hAnsiTheme="minorHAnsi" w:cs="Arial"/>
                <w:b/>
                <w:sz w:val="18"/>
                <w:szCs w:val="18"/>
              </w:rPr>
              <w:lastRenderedPageBreak/>
              <w:t>6</w:t>
            </w:r>
          </w:p>
        </w:tc>
        <w:tc>
          <w:tcPr>
            <w:tcW w:w="1026" w:type="dxa"/>
            <w:vMerge w:val="restart"/>
            <w:shd w:val="clear" w:color="auto" w:fill="F2F2F2" w:themeFill="background1" w:themeFillShade="F2"/>
          </w:tcPr>
          <w:p w14:paraId="4A91DCBB" w14:textId="77777777" w:rsidR="005C7CBD" w:rsidRDefault="00493104"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NONF</w:t>
            </w:r>
          </w:p>
          <w:p w14:paraId="487AD09E" w14:textId="58CDD2BE" w:rsidR="00493104" w:rsidRPr="004E08E3" w:rsidRDefault="00493104"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3301</w:t>
            </w:r>
          </w:p>
        </w:tc>
        <w:tc>
          <w:tcPr>
            <w:tcW w:w="3294" w:type="dxa"/>
            <w:vMerge w:val="restart"/>
            <w:shd w:val="clear" w:color="auto" w:fill="F2F2F2" w:themeFill="background1" w:themeFillShade="F2"/>
          </w:tcPr>
          <w:p w14:paraId="2AA222A1" w14:textId="77777777" w:rsidR="00493104" w:rsidRPr="004E08E3" w:rsidRDefault="00493104" w:rsidP="00B0465B">
            <w:pPr>
              <w:rPr>
                <w:rFonts w:asciiTheme="minorHAnsi" w:hAnsiTheme="minorHAnsi" w:cs="Arial"/>
                <w:color w:val="000000"/>
                <w:sz w:val="18"/>
                <w:szCs w:val="18"/>
              </w:rPr>
            </w:pPr>
            <w:r w:rsidRPr="004E08E3">
              <w:rPr>
                <w:rFonts w:asciiTheme="minorHAnsi" w:hAnsiTheme="minorHAnsi" w:cs="Arial"/>
                <w:color w:val="000000"/>
                <w:sz w:val="18"/>
                <w:szCs w:val="18"/>
              </w:rPr>
              <w:t>The required documentation shall support the system and maintain operations and continuity, and it shall be defined by VA standards in ProPath and as required by the VA Enterprise System Engineering Lifecycle and Release Management.</w:t>
            </w:r>
          </w:p>
        </w:tc>
        <w:tc>
          <w:tcPr>
            <w:tcW w:w="2880" w:type="dxa"/>
            <w:shd w:val="clear" w:color="auto" w:fill="F2F2F2" w:themeFill="background1" w:themeFillShade="F2"/>
          </w:tcPr>
          <w:p w14:paraId="4615F69D" w14:textId="1B5F5620" w:rsidR="00493104" w:rsidRPr="004E08E3" w:rsidRDefault="00493104" w:rsidP="00B0465B">
            <w:pPr>
              <w:rPr>
                <w:rFonts w:asciiTheme="minorHAnsi" w:hAnsiTheme="minorHAnsi" w:cs="Arial"/>
                <w:color w:val="000000"/>
                <w:sz w:val="18"/>
                <w:szCs w:val="18"/>
              </w:rPr>
            </w:pPr>
            <w:r>
              <w:rPr>
                <w:rFonts w:asciiTheme="minorHAnsi" w:hAnsiTheme="minorHAnsi" w:cs="Arial"/>
                <w:color w:val="000000"/>
                <w:sz w:val="18"/>
                <w:szCs w:val="18"/>
              </w:rPr>
              <w:t>2.3</w:t>
            </w:r>
            <w:r w:rsidR="002D65CA">
              <w:rPr>
                <w:rFonts w:asciiTheme="minorHAnsi" w:hAnsiTheme="minorHAnsi" w:cs="Arial"/>
                <w:color w:val="000000"/>
                <w:sz w:val="18"/>
                <w:szCs w:val="18"/>
              </w:rPr>
              <w:t>:</w:t>
            </w:r>
            <w:r w:rsidRPr="004E08E3">
              <w:rPr>
                <w:rFonts w:asciiTheme="minorHAnsi" w:hAnsiTheme="minorHAnsi" w:cs="Arial"/>
                <w:color w:val="000000"/>
                <w:sz w:val="18"/>
                <w:szCs w:val="18"/>
              </w:rPr>
              <w:t xml:space="preserve"> As a training instructor, IT staff, user, or curricula developer, I need to develop a full suite of training documentation that complies with VA Enterprise System Engineering and Release Ma</w:t>
            </w:r>
            <w:r>
              <w:rPr>
                <w:rFonts w:asciiTheme="minorHAnsi" w:hAnsiTheme="minorHAnsi" w:cs="Arial"/>
                <w:color w:val="000000"/>
                <w:sz w:val="18"/>
                <w:szCs w:val="18"/>
              </w:rPr>
              <w:t>nagement and ProPath templates.</w:t>
            </w:r>
          </w:p>
        </w:tc>
        <w:tc>
          <w:tcPr>
            <w:tcW w:w="1620" w:type="dxa"/>
            <w:vMerge w:val="restart"/>
            <w:shd w:val="clear" w:color="auto" w:fill="F2F2F2" w:themeFill="background1" w:themeFillShade="F2"/>
          </w:tcPr>
          <w:p w14:paraId="53A2B296" w14:textId="77777777" w:rsidR="00493104" w:rsidRPr="004E08E3" w:rsidRDefault="00493104" w:rsidP="00B0465B">
            <w:pPr>
              <w:rPr>
                <w:rFonts w:asciiTheme="minorHAnsi" w:hAnsiTheme="minorHAnsi" w:cs="Arial"/>
                <w:color w:val="000000"/>
                <w:sz w:val="18"/>
                <w:szCs w:val="18"/>
              </w:rPr>
            </w:pPr>
          </w:p>
        </w:tc>
        <w:tc>
          <w:tcPr>
            <w:tcW w:w="3816" w:type="dxa"/>
            <w:vMerge w:val="restart"/>
            <w:shd w:val="clear" w:color="auto" w:fill="F2F2F2" w:themeFill="background1" w:themeFillShade="F2"/>
          </w:tcPr>
          <w:p w14:paraId="23A9FE42" w14:textId="77777777" w:rsidR="00493104" w:rsidRPr="004E08E3" w:rsidRDefault="00493104" w:rsidP="00B0465B">
            <w:pPr>
              <w:rPr>
                <w:rFonts w:asciiTheme="minorHAnsi" w:hAnsiTheme="minorHAnsi" w:cs="Arial"/>
                <w:color w:val="000000"/>
                <w:sz w:val="18"/>
                <w:szCs w:val="18"/>
              </w:rPr>
            </w:pPr>
            <w:r w:rsidRPr="004E08E3">
              <w:rPr>
                <w:rFonts w:asciiTheme="minorHAnsi" w:hAnsiTheme="minorHAnsi" w:cs="Arial"/>
                <w:color w:val="000000"/>
                <w:sz w:val="18"/>
                <w:szCs w:val="18"/>
              </w:rPr>
              <w:t>The required documentation to support the operations and maintenance of the system shall comply with ProPath standard templates and processes, as well as VA</w:t>
            </w:r>
            <w:r w:rsidRPr="004E08E3">
              <w:rPr>
                <w:rFonts w:asciiTheme="minorHAnsi" w:hAnsiTheme="minorHAnsi"/>
                <w:sz w:val="18"/>
                <w:szCs w:val="18"/>
              </w:rPr>
              <w:t xml:space="preserve"> </w:t>
            </w:r>
            <w:r w:rsidRPr="004E08E3">
              <w:rPr>
                <w:rFonts w:asciiTheme="minorHAnsi" w:hAnsiTheme="minorHAnsi" w:cs="Arial"/>
                <w:color w:val="000000"/>
                <w:sz w:val="18"/>
                <w:szCs w:val="18"/>
              </w:rPr>
              <w:t>Enterprise System Engineering Lifecycle and Release Management processes.</w:t>
            </w:r>
          </w:p>
          <w:p w14:paraId="4B8BF4AE" w14:textId="77777777" w:rsidR="00493104" w:rsidRPr="004E08E3" w:rsidRDefault="00493104" w:rsidP="00B0465B">
            <w:pPr>
              <w:rPr>
                <w:rFonts w:asciiTheme="minorHAnsi" w:hAnsiTheme="minorHAnsi" w:cs="Arial"/>
                <w:color w:val="000000"/>
                <w:sz w:val="18"/>
                <w:szCs w:val="18"/>
              </w:rPr>
            </w:pPr>
          </w:p>
          <w:p w14:paraId="533694B8" w14:textId="77777777" w:rsidR="00493104" w:rsidRPr="004E08E3" w:rsidRDefault="00493104" w:rsidP="00B0465B">
            <w:pPr>
              <w:rPr>
                <w:rFonts w:asciiTheme="minorHAnsi" w:hAnsiTheme="minorHAnsi" w:cs="Arial"/>
                <w:color w:val="000000"/>
                <w:sz w:val="18"/>
                <w:szCs w:val="18"/>
              </w:rPr>
            </w:pPr>
            <w:r w:rsidRPr="004E08E3">
              <w:rPr>
                <w:rFonts w:asciiTheme="minorHAnsi" w:hAnsiTheme="minorHAnsi" w:cs="Arial"/>
                <w:color w:val="000000"/>
                <w:sz w:val="18"/>
                <w:szCs w:val="18"/>
              </w:rPr>
              <w:t>All support documentation for the VA Inbound ePrescribing system shall be stored in a document repository containing the most current officially approved document versions.</w:t>
            </w:r>
          </w:p>
        </w:tc>
      </w:tr>
      <w:tr w:rsidR="00493104" w:rsidRPr="004E08E3" w14:paraId="18848B6D" w14:textId="77777777" w:rsidTr="009328A8">
        <w:trPr>
          <w:trHeight w:val="1412"/>
        </w:trPr>
        <w:tc>
          <w:tcPr>
            <w:tcW w:w="378" w:type="dxa"/>
            <w:vMerge/>
            <w:shd w:val="clear" w:color="auto" w:fill="F2F2F2" w:themeFill="background1" w:themeFillShade="F2"/>
          </w:tcPr>
          <w:p w14:paraId="2771F532" w14:textId="77777777" w:rsidR="00493104" w:rsidRDefault="00493104" w:rsidP="00B0465B">
            <w:pPr>
              <w:pStyle w:val="BodyText"/>
              <w:spacing w:before="0" w:after="0"/>
              <w:rPr>
                <w:rFonts w:asciiTheme="minorHAnsi" w:hAnsiTheme="minorHAnsi" w:cs="Arial"/>
                <w:b/>
                <w:sz w:val="18"/>
                <w:szCs w:val="18"/>
              </w:rPr>
            </w:pPr>
          </w:p>
        </w:tc>
        <w:tc>
          <w:tcPr>
            <w:tcW w:w="1026" w:type="dxa"/>
            <w:vMerge/>
            <w:shd w:val="clear" w:color="auto" w:fill="F2F2F2" w:themeFill="background1" w:themeFillShade="F2"/>
          </w:tcPr>
          <w:p w14:paraId="59D85568" w14:textId="77777777" w:rsidR="00493104" w:rsidRPr="004E08E3" w:rsidRDefault="00493104" w:rsidP="00B0465B">
            <w:pPr>
              <w:rPr>
                <w:rFonts w:asciiTheme="minorHAnsi" w:hAnsiTheme="minorHAnsi" w:cs="Arial"/>
                <w:b/>
                <w:bCs/>
                <w:color w:val="000000"/>
                <w:sz w:val="18"/>
                <w:szCs w:val="18"/>
              </w:rPr>
            </w:pPr>
          </w:p>
        </w:tc>
        <w:tc>
          <w:tcPr>
            <w:tcW w:w="3294" w:type="dxa"/>
            <w:vMerge/>
            <w:shd w:val="clear" w:color="auto" w:fill="F2F2F2" w:themeFill="background1" w:themeFillShade="F2"/>
          </w:tcPr>
          <w:p w14:paraId="5B51533E" w14:textId="77777777" w:rsidR="00493104" w:rsidRPr="004E08E3" w:rsidRDefault="00493104" w:rsidP="00B0465B">
            <w:pPr>
              <w:rPr>
                <w:rFonts w:asciiTheme="minorHAnsi" w:hAnsiTheme="minorHAnsi" w:cs="Arial"/>
                <w:color w:val="000000"/>
                <w:sz w:val="18"/>
                <w:szCs w:val="18"/>
              </w:rPr>
            </w:pPr>
          </w:p>
        </w:tc>
        <w:tc>
          <w:tcPr>
            <w:tcW w:w="2880" w:type="dxa"/>
            <w:shd w:val="clear" w:color="auto" w:fill="F2F2F2" w:themeFill="background1" w:themeFillShade="F2"/>
          </w:tcPr>
          <w:p w14:paraId="59F350E8" w14:textId="3377CEB6" w:rsidR="00493104" w:rsidRDefault="00493104" w:rsidP="00B0465B">
            <w:pPr>
              <w:rPr>
                <w:rFonts w:asciiTheme="minorHAnsi" w:hAnsiTheme="minorHAnsi" w:cs="Arial"/>
                <w:color w:val="000000"/>
                <w:sz w:val="18"/>
                <w:szCs w:val="18"/>
              </w:rPr>
            </w:pPr>
            <w:r>
              <w:rPr>
                <w:rFonts w:asciiTheme="minorHAnsi" w:hAnsiTheme="minorHAnsi" w:cs="Arial"/>
                <w:color w:val="000000"/>
                <w:sz w:val="18"/>
                <w:szCs w:val="18"/>
              </w:rPr>
              <w:t>2.4</w:t>
            </w:r>
            <w:r w:rsidR="002D65CA">
              <w:rPr>
                <w:rFonts w:asciiTheme="minorHAnsi" w:hAnsiTheme="minorHAnsi" w:cs="Arial"/>
                <w:color w:val="000000"/>
                <w:sz w:val="18"/>
                <w:szCs w:val="18"/>
              </w:rPr>
              <w:t>:</w:t>
            </w:r>
            <w:r>
              <w:rPr>
                <w:rFonts w:asciiTheme="minorHAnsi" w:hAnsiTheme="minorHAnsi" w:cs="Arial"/>
                <w:color w:val="000000"/>
                <w:sz w:val="18"/>
                <w:szCs w:val="18"/>
              </w:rPr>
              <w:t xml:space="preserve"> </w:t>
            </w:r>
            <w:r w:rsidRPr="004E08E3">
              <w:rPr>
                <w:rFonts w:asciiTheme="minorHAnsi" w:hAnsiTheme="minorHAnsi" w:cs="Arial"/>
                <w:color w:val="000000"/>
                <w:sz w:val="18"/>
                <w:szCs w:val="18"/>
              </w:rPr>
              <w:t>As a training curricula developer, I need to support the inbound ePrescribing system with documentation to support user, administrative, and operations support functions.</w:t>
            </w:r>
          </w:p>
        </w:tc>
        <w:tc>
          <w:tcPr>
            <w:tcW w:w="1620" w:type="dxa"/>
            <w:vMerge/>
            <w:shd w:val="clear" w:color="auto" w:fill="F2F2F2" w:themeFill="background1" w:themeFillShade="F2"/>
          </w:tcPr>
          <w:p w14:paraId="6673B6E3" w14:textId="77777777" w:rsidR="00493104" w:rsidRPr="004E08E3" w:rsidRDefault="00493104" w:rsidP="00B0465B">
            <w:pPr>
              <w:rPr>
                <w:rFonts w:asciiTheme="minorHAnsi" w:hAnsiTheme="minorHAnsi" w:cs="Arial"/>
                <w:color w:val="000000"/>
                <w:sz w:val="18"/>
                <w:szCs w:val="18"/>
              </w:rPr>
            </w:pPr>
          </w:p>
        </w:tc>
        <w:tc>
          <w:tcPr>
            <w:tcW w:w="3816" w:type="dxa"/>
            <w:vMerge/>
            <w:shd w:val="clear" w:color="auto" w:fill="F2F2F2" w:themeFill="background1" w:themeFillShade="F2"/>
          </w:tcPr>
          <w:p w14:paraId="003BFDCF" w14:textId="77777777" w:rsidR="00493104" w:rsidRPr="004E08E3" w:rsidRDefault="00493104" w:rsidP="00B0465B">
            <w:pPr>
              <w:rPr>
                <w:rFonts w:asciiTheme="minorHAnsi" w:hAnsiTheme="minorHAnsi" w:cs="Arial"/>
                <w:color w:val="000000"/>
                <w:sz w:val="18"/>
                <w:szCs w:val="18"/>
              </w:rPr>
            </w:pPr>
          </w:p>
        </w:tc>
      </w:tr>
      <w:tr w:rsidR="00DD078B" w:rsidRPr="004E08E3" w14:paraId="3540298C" w14:textId="77777777" w:rsidTr="009328A8">
        <w:tc>
          <w:tcPr>
            <w:tcW w:w="378" w:type="dxa"/>
            <w:shd w:val="clear" w:color="auto" w:fill="F2F2F2" w:themeFill="background1" w:themeFillShade="F2"/>
          </w:tcPr>
          <w:p w14:paraId="09F04DBA" w14:textId="6A7A36B6" w:rsidR="00DD078B" w:rsidRPr="004E08E3" w:rsidRDefault="00B0465B" w:rsidP="00B0465B">
            <w:pPr>
              <w:pStyle w:val="BodyText"/>
              <w:spacing w:before="0" w:after="0"/>
              <w:rPr>
                <w:rFonts w:asciiTheme="minorHAnsi" w:hAnsiTheme="minorHAnsi" w:cs="Arial"/>
                <w:b/>
                <w:sz w:val="18"/>
                <w:szCs w:val="18"/>
              </w:rPr>
            </w:pPr>
            <w:r>
              <w:rPr>
                <w:rFonts w:asciiTheme="minorHAnsi" w:hAnsiTheme="minorHAnsi" w:cs="Arial"/>
                <w:b/>
                <w:sz w:val="18"/>
                <w:szCs w:val="18"/>
              </w:rPr>
              <w:t>7</w:t>
            </w:r>
          </w:p>
        </w:tc>
        <w:tc>
          <w:tcPr>
            <w:tcW w:w="1026" w:type="dxa"/>
            <w:shd w:val="clear" w:color="auto" w:fill="F2F2F2" w:themeFill="background1" w:themeFillShade="F2"/>
          </w:tcPr>
          <w:p w14:paraId="789BA976" w14:textId="77777777" w:rsidR="005C7CBD"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NONF</w:t>
            </w:r>
          </w:p>
          <w:p w14:paraId="62E292CA" w14:textId="06C105D6" w:rsidR="00DD078B" w:rsidRPr="004E08E3"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3311</w:t>
            </w:r>
          </w:p>
        </w:tc>
        <w:tc>
          <w:tcPr>
            <w:tcW w:w="3294" w:type="dxa"/>
            <w:shd w:val="clear" w:color="auto" w:fill="F2F2F2" w:themeFill="background1" w:themeFillShade="F2"/>
          </w:tcPr>
          <w:p w14:paraId="29262E65"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The training curriculum shall state the expected training time for primary users and secondary users to become proficient at using the Inbound ePrescribing application.</w:t>
            </w:r>
          </w:p>
        </w:tc>
        <w:tc>
          <w:tcPr>
            <w:tcW w:w="2880" w:type="dxa"/>
            <w:shd w:val="clear" w:color="auto" w:fill="F2F2F2" w:themeFill="background1" w:themeFillShade="F2"/>
          </w:tcPr>
          <w:p w14:paraId="38CE9875" w14:textId="1641E1BA" w:rsidR="00DD078B" w:rsidRPr="004E08E3" w:rsidRDefault="00493104" w:rsidP="00B0465B">
            <w:pPr>
              <w:rPr>
                <w:rFonts w:asciiTheme="minorHAnsi" w:hAnsiTheme="minorHAnsi" w:cs="Arial"/>
                <w:color w:val="000000"/>
                <w:sz w:val="18"/>
                <w:szCs w:val="18"/>
              </w:rPr>
            </w:pPr>
            <w:r>
              <w:rPr>
                <w:rFonts w:asciiTheme="minorHAnsi" w:hAnsiTheme="minorHAnsi" w:cs="Arial"/>
                <w:color w:val="000000"/>
                <w:sz w:val="18"/>
                <w:szCs w:val="18"/>
              </w:rPr>
              <w:t>2.5</w:t>
            </w:r>
            <w:r w:rsidR="002D65CA">
              <w:rPr>
                <w:rFonts w:asciiTheme="minorHAnsi" w:hAnsiTheme="minorHAnsi" w:cs="Arial"/>
                <w:color w:val="000000"/>
                <w:sz w:val="18"/>
                <w:szCs w:val="18"/>
              </w:rPr>
              <w:t>:</w:t>
            </w:r>
            <w:r w:rsidR="00DD078B" w:rsidRPr="004E08E3">
              <w:rPr>
                <w:rFonts w:asciiTheme="minorHAnsi" w:hAnsiTheme="minorHAnsi" w:cs="Arial"/>
                <w:color w:val="000000"/>
                <w:sz w:val="18"/>
                <w:szCs w:val="18"/>
              </w:rPr>
              <w:t xml:space="preserve"> As a training instructor, IT staff or user, I want the training curriculum to project the expected training time for the primary users and secondary users so that I schedule all training classes based on the users' availability dates. </w:t>
            </w:r>
          </w:p>
        </w:tc>
        <w:tc>
          <w:tcPr>
            <w:tcW w:w="1620" w:type="dxa"/>
            <w:shd w:val="clear" w:color="auto" w:fill="F2F2F2" w:themeFill="background1" w:themeFillShade="F2"/>
          </w:tcPr>
          <w:p w14:paraId="68BB8A15" w14:textId="77777777" w:rsidR="00DD078B" w:rsidRPr="004E08E3" w:rsidRDefault="00DD078B" w:rsidP="00B0465B">
            <w:pPr>
              <w:rPr>
                <w:rFonts w:asciiTheme="minorHAnsi" w:hAnsiTheme="minorHAnsi" w:cs="Arial"/>
                <w:color w:val="000000"/>
                <w:sz w:val="18"/>
                <w:szCs w:val="18"/>
              </w:rPr>
            </w:pPr>
          </w:p>
        </w:tc>
        <w:tc>
          <w:tcPr>
            <w:tcW w:w="3816" w:type="dxa"/>
            <w:shd w:val="clear" w:color="auto" w:fill="F2F2F2" w:themeFill="background1" w:themeFillShade="F2"/>
          </w:tcPr>
          <w:p w14:paraId="7DAD2FB3"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A technical training curriculum is provided with expected training time for primary and secondary users.</w:t>
            </w:r>
          </w:p>
          <w:p w14:paraId="780BF1B1" w14:textId="77777777" w:rsidR="00DD078B" w:rsidRPr="004E08E3" w:rsidRDefault="00DD078B" w:rsidP="00B0465B">
            <w:pPr>
              <w:rPr>
                <w:rFonts w:asciiTheme="minorHAnsi" w:hAnsiTheme="minorHAnsi" w:cs="Arial"/>
                <w:color w:val="000000"/>
                <w:sz w:val="18"/>
                <w:szCs w:val="18"/>
              </w:rPr>
            </w:pPr>
          </w:p>
          <w:p w14:paraId="7D440351"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The training plans should project expectations about the time required for both primary and secondary users to learn the new Inbound ePrescribing system functionality.</w:t>
            </w:r>
          </w:p>
        </w:tc>
      </w:tr>
      <w:tr w:rsidR="00DD078B" w:rsidRPr="004E08E3" w14:paraId="50933690" w14:textId="77777777" w:rsidTr="009328A8">
        <w:tc>
          <w:tcPr>
            <w:tcW w:w="378" w:type="dxa"/>
            <w:shd w:val="clear" w:color="auto" w:fill="F2F2F2" w:themeFill="background1" w:themeFillShade="F2"/>
          </w:tcPr>
          <w:p w14:paraId="7986A1B8" w14:textId="6D91DB40" w:rsidR="00DD078B" w:rsidRPr="004E08E3" w:rsidRDefault="00B0465B" w:rsidP="00B0465B">
            <w:pPr>
              <w:pStyle w:val="BodyText"/>
              <w:spacing w:before="0" w:after="0"/>
              <w:rPr>
                <w:rFonts w:asciiTheme="minorHAnsi" w:hAnsiTheme="minorHAnsi" w:cs="Arial"/>
                <w:b/>
                <w:sz w:val="18"/>
                <w:szCs w:val="18"/>
              </w:rPr>
            </w:pPr>
            <w:r>
              <w:rPr>
                <w:rFonts w:asciiTheme="minorHAnsi" w:hAnsiTheme="minorHAnsi" w:cs="Arial"/>
                <w:b/>
                <w:sz w:val="18"/>
                <w:szCs w:val="18"/>
              </w:rPr>
              <w:t>8</w:t>
            </w:r>
          </w:p>
        </w:tc>
        <w:tc>
          <w:tcPr>
            <w:tcW w:w="1026" w:type="dxa"/>
            <w:shd w:val="clear" w:color="auto" w:fill="F2F2F2" w:themeFill="background1" w:themeFillShade="F2"/>
          </w:tcPr>
          <w:p w14:paraId="2A6CE1A7" w14:textId="77777777" w:rsidR="005C7CBD"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NONF</w:t>
            </w:r>
          </w:p>
          <w:p w14:paraId="3CF70315" w14:textId="2E199351" w:rsidR="00DD078B" w:rsidRPr="004E08E3"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3312</w:t>
            </w:r>
          </w:p>
        </w:tc>
        <w:tc>
          <w:tcPr>
            <w:tcW w:w="3294" w:type="dxa"/>
            <w:shd w:val="clear" w:color="auto" w:fill="F2F2F2" w:themeFill="background1" w:themeFillShade="F2"/>
          </w:tcPr>
          <w:p w14:paraId="6B3E2467"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The curricula shall include all aspects of the enhanced or new application(s) that support the receiving and processing inbound electronic prescriptions process.</w:t>
            </w:r>
          </w:p>
        </w:tc>
        <w:tc>
          <w:tcPr>
            <w:tcW w:w="2880" w:type="dxa"/>
            <w:shd w:val="clear" w:color="auto" w:fill="F2F2F2" w:themeFill="background1" w:themeFillShade="F2"/>
          </w:tcPr>
          <w:p w14:paraId="4A077336" w14:textId="787D6C97" w:rsidR="00DD078B" w:rsidRPr="004E08E3" w:rsidRDefault="005054AE" w:rsidP="00B0465B">
            <w:pPr>
              <w:rPr>
                <w:rFonts w:asciiTheme="minorHAnsi" w:hAnsiTheme="minorHAnsi" w:cs="Arial"/>
                <w:color w:val="000000"/>
                <w:sz w:val="18"/>
                <w:szCs w:val="18"/>
              </w:rPr>
            </w:pPr>
            <w:r>
              <w:rPr>
                <w:rFonts w:asciiTheme="minorHAnsi" w:hAnsiTheme="minorHAnsi" w:cs="Arial"/>
                <w:color w:val="000000"/>
                <w:sz w:val="18"/>
                <w:szCs w:val="18"/>
              </w:rPr>
              <w:t>2.6</w:t>
            </w:r>
            <w:r w:rsidR="002D65CA">
              <w:rPr>
                <w:rFonts w:asciiTheme="minorHAnsi" w:hAnsiTheme="minorHAnsi" w:cs="Arial"/>
                <w:color w:val="000000"/>
                <w:sz w:val="18"/>
                <w:szCs w:val="18"/>
              </w:rPr>
              <w:t>:</w:t>
            </w:r>
            <w:r w:rsidR="00DD078B" w:rsidRPr="004E08E3">
              <w:rPr>
                <w:rFonts w:asciiTheme="minorHAnsi" w:hAnsiTheme="minorHAnsi" w:cs="Arial"/>
                <w:color w:val="000000"/>
                <w:sz w:val="18"/>
                <w:szCs w:val="18"/>
              </w:rPr>
              <w:t xml:space="preserve"> As a training instructor, IT staff or user, I want to ensure the curricula include all aspects of the enhanced or new application(s) that support the receiving and processing inbound electronic prescriptions process so that I can impart the knowledge needed to teach users to proficiently learn and use the system. </w:t>
            </w:r>
          </w:p>
        </w:tc>
        <w:tc>
          <w:tcPr>
            <w:tcW w:w="1620" w:type="dxa"/>
            <w:shd w:val="clear" w:color="auto" w:fill="F2F2F2" w:themeFill="background1" w:themeFillShade="F2"/>
          </w:tcPr>
          <w:p w14:paraId="1ADBB8C2" w14:textId="77777777" w:rsidR="00DD078B" w:rsidRPr="004E08E3" w:rsidRDefault="00DD078B" w:rsidP="00B0465B">
            <w:pPr>
              <w:rPr>
                <w:rFonts w:asciiTheme="minorHAnsi" w:hAnsiTheme="minorHAnsi" w:cs="Arial"/>
                <w:color w:val="000000"/>
                <w:sz w:val="18"/>
                <w:szCs w:val="18"/>
              </w:rPr>
            </w:pPr>
          </w:p>
        </w:tc>
        <w:tc>
          <w:tcPr>
            <w:tcW w:w="3816" w:type="dxa"/>
            <w:shd w:val="clear" w:color="auto" w:fill="F2F2F2" w:themeFill="background1" w:themeFillShade="F2"/>
          </w:tcPr>
          <w:p w14:paraId="7A4BB1A8"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The curricula developed shall incorporate all aspects of the receiving and processing inbound electronic prescriptions process.</w:t>
            </w:r>
          </w:p>
          <w:p w14:paraId="44EB694D" w14:textId="77777777" w:rsidR="00DD078B" w:rsidRPr="004E08E3" w:rsidRDefault="00DD078B" w:rsidP="00B0465B">
            <w:pPr>
              <w:rPr>
                <w:rFonts w:asciiTheme="minorHAnsi" w:hAnsiTheme="minorHAnsi" w:cs="Arial"/>
                <w:color w:val="000000"/>
                <w:sz w:val="18"/>
                <w:szCs w:val="18"/>
              </w:rPr>
            </w:pPr>
          </w:p>
          <w:p w14:paraId="16337EC6"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The curricula shall support the ability for new or experienced users to gain the knowledge and expertise to become proficient users of the new application.</w:t>
            </w:r>
          </w:p>
        </w:tc>
      </w:tr>
      <w:tr w:rsidR="00DD078B" w:rsidRPr="004E08E3" w14:paraId="4AC7BA4F" w14:textId="77777777" w:rsidTr="009328A8">
        <w:tc>
          <w:tcPr>
            <w:tcW w:w="378" w:type="dxa"/>
            <w:shd w:val="clear" w:color="auto" w:fill="F2F2F2" w:themeFill="background1" w:themeFillShade="F2"/>
          </w:tcPr>
          <w:p w14:paraId="3AA11AD7" w14:textId="5802B4CC" w:rsidR="00DD078B" w:rsidRPr="004E08E3" w:rsidRDefault="00B0465B" w:rsidP="00B0465B">
            <w:pPr>
              <w:pStyle w:val="BodyText"/>
              <w:spacing w:before="0" w:after="0"/>
              <w:rPr>
                <w:rFonts w:asciiTheme="minorHAnsi" w:hAnsiTheme="minorHAnsi" w:cs="Arial"/>
                <w:b/>
                <w:sz w:val="18"/>
                <w:szCs w:val="18"/>
              </w:rPr>
            </w:pPr>
            <w:r>
              <w:rPr>
                <w:rFonts w:asciiTheme="minorHAnsi" w:hAnsiTheme="minorHAnsi" w:cs="Arial"/>
                <w:b/>
                <w:sz w:val="18"/>
                <w:szCs w:val="18"/>
              </w:rPr>
              <w:t>9</w:t>
            </w:r>
          </w:p>
        </w:tc>
        <w:tc>
          <w:tcPr>
            <w:tcW w:w="1026" w:type="dxa"/>
            <w:shd w:val="clear" w:color="auto" w:fill="F2F2F2" w:themeFill="background1" w:themeFillShade="F2"/>
          </w:tcPr>
          <w:p w14:paraId="2635677D" w14:textId="77777777" w:rsidR="005C7CBD"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NONF</w:t>
            </w:r>
          </w:p>
          <w:p w14:paraId="518F6C7E" w14:textId="69CFF0D0" w:rsidR="00DD078B" w:rsidRPr="004E08E3" w:rsidRDefault="00DD078B" w:rsidP="00B0465B">
            <w:pPr>
              <w:rPr>
                <w:rFonts w:asciiTheme="minorHAnsi" w:hAnsiTheme="minorHAnsi" w:cs="Arial"/>
                <w:b/>
                <w:bCs/>
                <w:color w:val="000000"/>
                <w:sz w:val="18"/>
                <w:szCs w:val="18"/>
              </w:rPr>
            </w:pPr>
            <w:r w:rsidRPr="004E08E3">
              <w:rPr>
                <w:rFonts w:asciiTheme="minorHAnsi" w:hAnsiTheme="minorHAnsi" w:cs="Arial"/>
                <w:b/>
                <w:bCs/>
                <w:color w:val="000000"/>
                <w:sz w:val="18"/>
                <w:szCs w:val="18"/>
              </w:rPr>
              <w:t>3313</w:t>
            </w:r>
          </w:p>
        </w:tc>
        <w:tc>
          <w:tcPr>
            <w:tcW w:w="3294" w:type="dxa"/>
            <w:shd w:val="clear" w:color="auto" w:fill="F2F2F2" w:themeFill="background1" w:themeFillShade="F2"/>
          </w:tcPr>
          <w:p w14:paraId="0641F512" w14:textId="073DCF55"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User manuals and training tools shall be written</w:t>
            </w:r>
            <w:r w:rsidR="00A56BC0" w:rsidRPr="004E08E3">
              <w:rPr>
                <w:rFonts w:asciiTheme="minorHAnsi" w:hAnsiTheme="minorHAnsi" w:cs="Arial"/>
                <w:color w:val="000000"/>
                <w:sz w:val="18"/>
                <w:szCs w:val="18"/>
              </w:rPr>
              <w:t xml:space="preserve">. </w:t>
            </w:r>
            <w:r w:rsidRPr="004E08E3">
              <w:rPr>
                <w:rFonts w:asciiTheme="minorHAnsi" w:hAnsiTheme="minorHAnsi" w:cs="Arial"/>
                <w:color w:val="000000"/>
                <w:sz w:val="18"/>
                <w:szCs w:val="18"/>
              </w:rPr>
              <w:t>If the user manuals and training tools already exist, updates shall be made, as necessary, and they shall be delivered to all levels of VA users.</w:t>
            </w:r>
          </w:p>
        </w:tc>
        <w:tc>
          <w:tcPr>
            <w:tcW w:w="2880" w:type="dxa"/>
            <w:shd w:val="clear" w:color="auto" w:fill="F2F2F2" w:themeFill="background1" w:themeFillShade="F2"/>
          </w:tcPr>
          <w:p w14:paraId="2B63581B" w14:textId="7E46D539" w:rsidR="00DD078B" w:rsidRPr="004E08E3" w:rsidRDefault="005054AE" w:rsidP="00B0465B">
            <w:pPr>
              <w:rPr>
                <w:rFonts w:asciiTheme="minorHAnsi" w:hAnsiTheme="minorHAnsi" w:cs="Arial"/>
                <w:color w:val="000000"/>
                <w:sz w:val="18"/>
                <w:szCs w:val="18"/>
              </w:rPr>
            </w:pPr>
            <w:r>
              <w:rPr>
                <w:rFonts w:asciiTheme="minorHAnsi" w:hAnsiTheme="minorHAnsi" w:cs="Arial"/>
                <w:color w:val="000000"/>
                <w:sz w:val="18"/>
                <w:szCs w:val="18"/>
              </w:rPr>
              <w:t>2.7</w:t>
            </w:r>
            <w:r w:rsidR="002D65CA">
              <w:rPr>
                <w:rFonts w:asciiTheme="minorHAnsi" w:hAnsiTheme="minorHAnsi" w:cs="Arial"/>
                <w:color w:val="000000"/>
                <w:sz w:val="18"/>
                <w:szCs w:val="18"/>
              </w:rPr>
              <w:t>:</w:t>
            </w:r>
            <w:r w:rsidR="00DD078B" w:rsidRPr="004E08E3">
              <w:rPr>
                <w:rFonts w:asciiTheme="minorHAnsi" w:hAnsiTheme="minorHAnsi" w:cs="Arial"/>
                <w:color w:val="000000"/>
                <w:sz w:val="18"/>
                <w:szCs w:val="18"/>
              </w:rPr>
              <w:t xml:space="preserve"> As a training instructor, IT staff or user, I want to identify areas or topics in the current user manuals that need to be revised, and areas that need to be added to completely update the user manuals to the current state of the newly implemented inbound </w:t>
            </w:r>
            <w:r w:rsidR="00DD078B" w:rsidRPr="004E08E3">
              <w:rPr>
                <w:rFonts w:asciiTheme="minorHAnsi" w:hAnsiTheme="minorHAnsi" w:cs="Arial"/>
                <w:color w:val="000000"/>
                <w:sz w:val="18"/>
                <w:szCs w:val="18"/>
              </w:rPr>
              <w:lastRenderedPageBreak/>
              <w:t>ePrescribing system</w:t>
            </w:r>
            <w:r w:rsidR="00A56BC0" w:rsidRPr="004E08E3">
              <w:rPr>
                <w:rFonts w:asciiTheme="minorHAnsi" w:hAnsiTheme="minorHAnsi" w:cs="Arial"/>
                <w:color w:val="000000"/>
                <w:sz w:val="18"/>
                <w:szCs w:val="18"/>
              </w:rPr>
              <w:t xml:space="preserve">. </w:t>
            </w:r>
          </w:p>
        </w:tc>
        <w:tc>
          <w:tcPr>
            <w:tcW w:w="1620" w:type="dxa"/>
            <w:shd w:val="clear" w:color="auto" w:fill="F2F2F2" w:themeFill="background1" w:themeFillShade="F2"/>
          </w:tcPr>
          <w:p w14:paraId="1D37CFDD" w14:textId="77777777" w:rsidR="00DD078B" w:rsidRPr="004E08E3" w:rsidRDefault="00DD078B" w:rsidP="00B0465B">
            <w:pPr>
              <w:rPr>
                <w:rFonts w:asciiTheme="minorHAnsi" w:hAnsiTheme="minorHAnsi" w:cs="Arial"/>
                <w:color w:val="000000"/>
                <w:sz w:val="18"/>
                <w:szCs w:val="18"/>
              </w:rPr>
            </w:pPr>
          </w:p>
        </w:tc>
        <w:tc>
          <w:tcPr>
            <w:tcW w:w="3816" w:type="dxa"/>
            <w:shd w:val="clear" w:color="auto" w:fill="F2F2F2" w:themeFill="background1" w:themeFillShade="F2"/>
          </w:tcPr>
          <w:p w14:paraId="012E12C7" w14:textId="77777777" w:rsidR="00DD078B" w:rsidRPr="004E08E3" w:rsidRDefault="00DD078B" w:rsidP="00B0465B">
            <w:pPr>
              <w:rPr>
                <w:rFonts w:asciiTheme="minorHAnsi" w:hAnsiTheme="minorHAnsi"/>
                <w:sz w:val="18"/>
                <w:szCs w:val="18"/>
              </w:rPr>
            </w:pPr>
            <w:r w:rsidRPr="004E08E3">
              <w:rPr>
                <w:rFonts w:asciiTheme="minorHAnsi" w:hAnsiTheme="minorHAnsi" w:cs="Arial"/>
                <w:color w:val="000000"/>
                <w:sz w:val="18"/>
                <w:szCs w:val="18"/>
              </w:rPr>
              <w:t>The user manuals and training tools are written, and developed to support the user needs for all levels of VA users.</w:t>
            </w:r>
            <w:r w:rsidRPr="004E08E3">
              <w:rPr>
                <w:rFonts w:asciiTheme="minorHAnsi" w:hAnsiTheme="minorHAnsi" w:cs="Arial"/>
                <w:b/>
                <w:sz w:val="18"/>
                <w:szCs w:val="18"/>
              </w:rPr>
              <w:tab/>
            </w:r>
          </w:p>
          <w:p w14:paraId="5F930653" w14:textId="77777777" w:rsidR="00DD078B" w:rsidRPr="004E08E3" w:rsidRDefault="00DD078B" w:rsidP="00B0465B">
            <w:pPr>
              <w:rPr>
                <w:rFonts w:asciiTheme="minorHAnsi" w:hAnsiTheme="minorHAnsi" w:cs="Arial"/>
                <w:color w:val="000000"/>
                <w:sz w:val="18"/>
                <w:szCs w:val="18"/>
              </w:rPr>
            </w:pPr>
          </w:p>
          <w:p w14:paraId="26669A89" w14:textId="77777777" w:rsidR="00DD078B" w:rsidRPr="004E08E3" w:rsidRDefault="00DD078B" w:rsidP="00B0465B">
            <w:pPr>
              <w:rPr>
                <w:rFonts w:asciiTheme="minorHAnsi" w:hAnsiTheme="minorHAnsi" w:cs="Arial"/>
                <w:color w:val="000000"/>
                <w:sz w:val="18"/>
                <w:szCs w:val="18"/>
              </w:rPr>
            </w:pPr>
            <w:r w:rsidRPr="004E08E3">
              <w:rPr>
                <w:rFonts w:asciiTheme="minorHAnsi" w:hAnsiTheme="minorHAnsi" w:cs="Arial"/>
                <w:color w:val="000000"/>
                <w:sz w:val="18"/>
                <w:szCs w:val="18"/>
              </w:rPr>
              <w:t>User manuals shall contain user information and training addressing the most up-to-date current enhancements and functionality implemented in the new inbound ePrescribing system.</w:t>
            </w:r>
          </w:p>
          <w:p w14:paraId="49434CCA" w14:textId="77777777" w:rsidR="00DD078B" w:rsidRPr="004E08E3" w:rsidRDefault="00DD078B" w:rsidP="00B0465B">
            <w:pPr>
              <w:rPr>
                <w:rFonts w:asciiTheme="minorHAnsi" w:hAnsiTheme="minorHAnsi" w:cs="Arial"/>
                <w:color w:val="000000"/>
                <w:sz w:val="18"/>
                <w:szCs w:val="18"/>
              </w:rPr>
            </w:pPr>
          </w:p>
          <w:p w14:paraId="35E5C51D" w14:textId="77777777" w:rsidR="00DD078B" w:rsidRPr="004E08E3" w:rsidRDefault="00DD078B" w:rsidP="0046782A">
            <w:pPr>
              <w:keepNext/>
              <w:rPr>
                <w:rFonts w:asciiTheme="minorHAnsi" w:hAnsiTheme="minorHAnsi" w:cs="Arial"/>
                <w:color w:val="000000"/>
                <w:sz w:val="18"/>
                <w:szCs w:val="18"/>
              </w:rPr>
            </w:pPr>
            <w:r w:rsidRPr="004E08E3">
              <w:rPr>
                <w:rFonts w:asciiTheme="minorHAnsi" w:hAnsiTheme="minorHAnsi" w:cs="Arial"/>
                <w:color w:val="000000"/>
                <w:sz w:val="18"/>
                <w:szCs w:val="18"/>
              </w:rPr>
              <w:t>All support documentation for the VA Inbound ePrescribing system shall be stored in a document repository containing the most current officially approved document versions.</w:t>
            </w:r>
          </w:p>
        </w:tc>
      </w:tr>
    </w:tbl>
    <w:p w14:paraId="1A58B4FB" w14:textId="77777777" w:rsidR="00AC1F0F" w:rsidRPr="009328A8" w:rsidRDefault="00AC1F0F" w:rsidP="00D253F7">
      <w:r w:rsidRPr="00D253F7">
        <w:lastRenderedPageBreak/>
        <w:br w:type="page"/>
      </w:r>
    </w:p>
    <w:p w14:paraId="4C8920C3" w14:textId="152728E6" w:rsidR="000F5F46" w:rsidRDefault="000F5F46" w:rsidP="00D253F7">
      <w:pPr>
        <w:pStyle w:val="Heading1"/>
      </w:pPr>
      <w:bookmarkStart w:id="32" w:name="_Toc443575549"/>
      <w:r>
        <w:lastRenderedPageBreak/>
        <w:t>Functional Business Requirements</w:t>
      </w:r>
      <w:bookmarkEnd w:id="30"/>
      <w:bookmarkEnd w:id="32"/>
    </w:p>
    <w:p w14:paraId="43BABCA5" w14:textId="77777777" w:rsidR="000F5F46" w:rsidRPr="004E73FE" w:rsidRDefault="000F5F46" w:rsidP="00D253F7">
      <w:pPr>
        <w:pStyle w:val="Heading2"/>
      </w:pPr>
      <w:bookmarkStart w:id="33" w:name="_Toc408386741"/>
      <w:bookmarkStart w:id="34" w:name="_Toc443575550"/>
      <w:r>
        <w:t>Functional Specifications</w:t>
      </w:r>
      <w:bookmarkEnd w:id="33"/>
      <w:bookmarkEnd w:id="34"/>
    </w:p>
    <w:p w14:paraId="6DE3DDAE" w14:textId="5EB70F81" w:rsidR="000F5F46" w:rsidRDefault="000F5F46" w:rsidP="000F5F46">
      <w:pPr>
        <w:pStyle w:val="BodyText"/>
      </w:pPr>
      <w:r>
        <w:t>The functional business requirements identified here correspond to the</w:t>
      </w:r>
      <w:r w:rsidR="00B0465B">
        <w:t xml:space="preserve"> original business requirements</w:t>
      </w:r>
      <w:r>
        <w:t xml:space="preserve"> as documented in </w:t>
      </w:r>
      <w:r w:rsidRPr="00EB1412">
        <w:rPr>
          <w:i/>
        </w:rPr>
        <w:t>Pharmacy Reengineering Inbound ePrescribing, Work Effort Unique Identifying #20140401</w:t>
      </w:r>
      <w:r>
        <w:t>.</w:t>
      </w:r>
    </w:p>
    <w:p w14:paraId="59BC50F3" w14:textId="77777777" w:rsidR="000F5F46" w:rsidRDefault="000F5F46" w:rsidP="000F5F46">
      <w:pPr>
        <w:pStyle w:val="BodyText"/>
      </w:pPr>
      <w:r>
        <w:t xml:space="preserve">For purposes of design and architecture, this set of requirements expands and elaborates upon the original requirements, and provides sequential detail: </w:t>
      </w:r>
    </w:p>
    <w:p w14:paraId="287A53F8" w14:textId="77777777" w:rsidR="000F5F46" w:rsidRDefault="000F5F46" w:rsidP="000F5F46">
      <w:pPr>
        <w:pStyle w:val="BodyText"/>
        <w:numPr>
          <w:ilvl w:val="0"/>
          <w:numId w:val="21"/>
        </w:numPr>
        <w:spacing w:before="0" w:after="0"/>
      </w:pPr>
      <w:r>
        <w:t>From t</w:t>
      </w:r>
      <w:r w:rsidRPr="00BA5C98">
        <w:t xml:space="preserve">he </w:t>
      </w:r>
      <w:r>
        <w:t xml:space="preserve">initiation of an ePrescription transmitted inbound to a VA Pharmacy </w:t>
      </w:r>
    </w:p>
    <w:p w14:paraId="77F414D3" w14:textId="77777777" w:rsidR="000F5F46" w:rsidRDefault="000F5F46" w:rsidP="000F5F46">
      <w:pPr>
        <w:pStyle w:val="BodyText"/>
        <w:numPr>
          <w:ilvl w:val="0"/>
          <w:numId w:val="21"/>
        </w:numPr>
        <w:spacing w:before="0" w:after="0"/>
      </w:pPr>
      <w:r>
        <w:t>To the receipt of the ePrescription within the VA Pharmacy</w:t>
      </w:r>
    </w:p>
    <w:p w14:paraId="69CFEAA5" w14:textId="77777777" w:rsidR="000F5F46" w:rsidRDefault="000F5F46" w:rsidP="000F5F46">
      <w:pPr>
        <w:pStyle w:val="BodyText"/>
        <w:numPr>
          <w:ilvl w:val="0"/>
          <w:numId w:val="21"/>
        </w:numPr>
        <w:spacing w:before="0" w:after="0"/>
      </w:pPr>
      <w:r>
        <w:t>To the validation and processing of the ePrescription within the VA Pharmacy</w:t>
      </w:r>
    </w:p>
    <w:p w14:paraId="6869AFDA" w14:textId="77777777" w:rsidR="000F5F46" w:rsidRDefault="000F5F46" w:rsidP="000F5F46">
      <w:pPr>
        <w:pStyle w:val="BodyText"/>
        <w:numPr>
          <w:ilvl w:val="0"/>
          <w:numId w:val="21"/>
        </w:numPr>
        <w:spacing w:before="0" w:after="0"/>
      </w:pPr>
      <w:r>
        <w:t>T</w:t>
      </w:r>
      <w:r w:rsidRPr="00BA5C98">
        <w:t xml:space="preserve">o the dispensing of the eRx to the Veteran </w:t>
      </w:r>
      <w:r>
        <w:t>p</w:t>
      </w:r>
      <w:r w:rsidRPr="00BA5C98">
        <w:t xml:space="preserve">atient. </w:t>
      </w:r>
    </w:p>
    <w:p w14:paraId="398C3E53" w14:textId="3117B179" w:rsidR="000F5F46" w:rsidRDefault="000F5F46" w:rsidP="000F5F46">
      <w:pPr>
        <w:pStyle w:val="BodyText"/>
      </w:pPr>
      <w:r>
        <w:t xml:space="preserve">In support of this, </w:t>
      </w:r>
      <w:r w:rsidR="000C2708">
        <w:t>additional</w:t>
      </w:r>
      <w:r>
        <w:t xml:space="preserve"> requirements have been </w:t>
      </w:r>
      <w:r w:rsidR="000C2708">
        <w:t>identified</w:t>
      </w:r>
      <w:r>
        <w:t xml:space="preserve"> to fill gaps where new functionality is needed for inbound ePrescribing.</w:t>
      </w:r>
    </w:p>
    <w:p w14:paraId="543FC0DB" w14:textId="058E721A" w:rsidR="000F5F46" w:rsidRDefault="000C2708" w:rsidP="000F5F46">
      <w:pPr>
        <w:pStyle w:val="BodyText"/>
      </w:pPr>
      <w:r>
        <w:t>A</w:t>
      </w:r>
      <w:r w:rsidR="00CB60A5">
        <w:t>s seen earlier in this document</w:t>
      </w:r>
      <w:r>
        <w:t xml:space="preserve"> e</w:t>
      </w:r>
      <w:r w:rsidR="000F5F46">
        <w:t xml:space="preserve">ach requirement </w:t>
      </w:r>
      <w:r>
        <w:t>can be broken down into a hierarchy</w:t>
      </w:r>
      <w:r w:rsidR="000F5F46">
        <w:t>, starting at the top with:</w:t>
      </w:r>
    </w:p>
    <w:p w14:paraId="2CD66F12" w14:textId="77777777" w:rsidR="000F5F46" w:rsidRDefault="000F5F46" w:rsidP="000F5F46">
      <w:pPr>
        <w:pStyle w:val="BodyText"/>
        <w:numPr>
          <w:ilvl w:val="0"/>
          <w:numId w:val="14"/>
        </w:numPr>
      </w:pPr>
      <w:r>
        <w:t xml:space="preserve">An </w:t>
      </w:r>
      <w:r w:rsidRPr="00075FB6">
        <w:rPr>
          <w:b/>
        </w:rPr>
        <w:t>EPIC</w:t>
      </w:r>
      <w:r>
        <w:t xml:space="preserve"> overarching major requirement </w:t>
      </w:r>
    </w:p>
    <w:p w14:paraId="396FD364" w14:textId="77777777" w:rsidR="000F5F46" w:rsidRDefault="000F5F46" w:rsidP="000F5F46">
      <w:pPr>
        <w:pStyle w:val="BodyText"/>
        <w:numPr>
          <w:ilvl w:val="1"/>
          <w:numId w:val="14"/>
        </w:numPr>
      </w:pPr>
      <w:r>
        <w:t xml:space="preserve">To a </w:t>
      </w:r>
      <w:r w:rsidRPr="00075FB6">
        <w:rPr>
          <w:b/>
        </w:rPr>
        <w:t>User Story</w:t>
      </w:r>
      <w:r>
        <w:t xml:space="preserve"> who, what, and why requirement</w:t>
      </w:r>
    </w:p>
    <w:p w14:paraId="120D729B" w14:textId="77777777" w:rsidR="000F5F46" w:rsidRDefault="000F5F46" w:rsidP="000F5F46">
      <w:pPr>
        <w:pStyle w:val="BodyText"/>
        <w:numPr>
          <w:ilvl w:val="2"/>
          <w:numId w:val="14"/>
        </w:numPr>
      </w:pPr>
      <w:r>
        <w:t xml:space="preserve">To the </w:t>
      </w:r>
      <w:r w:rsidRPr="00075FB6">
        <w:rPr>
          <w:b/>
        </w:rPr>
        <w:t>Tasks</w:t>
      </w:r>
      <w:r>
        <w:t xml:space="preserve"> that describe the actions needed to support that user story requirement.</w:t>
      </w:r>
    </w:p>
    <w:p w14:paraId="28F25E88" w14:textId="77777777" w:rsidR="000F5F46" w:rsidRDefault="000F5F46" w:rsidP="000F5F46">
      <w:pPr>
        <w:pStyle w:val="BodyText"/>
        <w:numPr>
          <w:ilvl w:val="3"/>
          <w:numId w:val="14"/>
        </w:numPr>
      </w:pPr>
      <w:r w:rsidRPr="0055703D">
        <w:t>To the</w:t>
      </w:r>
      <w:r>
        <w:rPr>
          <w:b/>
        </w:rPr>
        <w:t xml:space="preserve"> </w:t>
      </w:r>
      <w:r w:rsidRPr="00907ED0">
        <w:rPr>
          <w:b/>
        </w:rPr>
        <w:t>Business Acceptance Criteria</w:t>
      </w:r>
      <w:r>
        <w:t xml:space="preserve"> needed to support that requirement</w:t>
      </w:r>
    </w:p>
    <w:p w14:paraId="7521400D" w14:textId="77777777" w:rsidR="000F5F46" w:rsidRPr="00432D97" w:rsidRDefault="000F5F46" w:rsidP="000F5F46">
      <w:pPr>
        <w:pStyle w:val="BodyText"/>
        <w:rPr>
          <w:szCs w:val="24"/>
        </w:rPr>
      </w:pPr>
      <w:r w:rsidRPr="00432D97">
        <w:rPr>
          <w:szCs w:val="24"/>
        </w:rPr>
        <w:t>Note that for the purposes of these requirements:</w:t>
      </w:r>
    </w:p>
    <w:p w14:paraId="17A318DA" w14:textId="77777777" w:rsidR="000F5F46" w:rsidRPr="00432D97" w:rsidRDefault="000F5F46" w:rsidP="00432D97">
      <w:pPr>
        <w:pStyle w:val="BodyText"/>
        <w:numPr>
          <w:ilvl w:val="0"/>
          <w:numId w:val="78"/>
        </w:numPr>
        <w:rPr>
          <w:szCs w:val="24"/>
        </w:rPr>
      </w:pPr>
      <w:r w:rsidRPr="00432D97">
        <w:rPr>
          <w:szCs w:val="24"/>
        </w:rPr>
        <w:t xml:space="preserve">References to “Veteran patients” also include Civilian Health and Medical Program of the VA (CHAMPVA) beneficiaries. </w:t>
      </w:r>
    </w:p>
    <w:p w14:paraId="66FD2CD9" w14:textId="77777777" w:rsidR="000F5F46" w:rsidRPr="00432D97" w:rsidRDefault="000F5F46" w:rsidP="00432D97">
      <w:pPr>
        <w:pStyle w:val="BodyText"/>
        <w:numPr>
          <w:ilvl w:val="0"/>
          <w:numId w:val="78"/>
        </w:numPr>
        <w:rPr>
          <w:szCs w:val="24"/>
        </w:rPr>
      </w:pPr>
      <w:r w:rsidRPr="00432D97">
        <w:rPr>
          <w:szCs w:val="24"/>
        </w:rPr>
        <w:t xml:space="preserve">An </w:t>
      </w:r>
      <w:r w:rsidRPr="00432D97">
        <w:rPr>
          <w:b/>
          <w:szCs w:val="24"/>
        </w:rPr>
        <w:t>External Provider</w:t>
      </w:r>
      <w:r w:rsidRPr="00432D97">
        <w:rPr>
          <w:szCs w:val="24"/>
        </w:rPr>
        <w:t xml:space="preserve"> represents:</w:t>
      </w:r>
    </w:p>
    <w:p w14:paraId="19AE6FE1" w14:textId="77777777" w:rsidR="000F5F46" w:rsidRPr="00432D97" w:rsidRDefault="000F5F46" w:rsidP="00432D97">
      <w:pPr>
        <w:pStyle w:val="ListParagraph"/>
        <w:numPr>
          <w:ilvl w:val="1"/>
          <w:numId w:val="78"/>
        </w:numPr>
        <w:rPr>
          <w:sz w:val="24"/>
        </w:rPr>
      </w:pPr>
      <w:r w:rsidRPr="00432D97">
        <w:rPr>
          <w:sz w:val="24"/>
        </w:rPr>
        <w:t>Non-VA medical provider (i.e. civilian, private practice, any non-VA medical provider in private sector)</w:t>
      </w:r>
    </w:p>
    <w:p w14:paraId="22D5C8FB" w14:textId="3D09420B" w:rsidR="000F5F46" w:rsidRPr="00432D97" w:rsidRDefault="000F5F46" w:rsidP="00432D97">
      <w:pPr>
        <w:pStyle w:val="ListParagraph"/>
        <w:numPr>
          <w:ilvl w:val="1"/>
          <w:numId w:val="78"/>
        </w:numPr>
        <w:rPr>
          <w:sz w:val="24"/>
        </w:rPr>
      </w:pPr>
      <w:r w:rsidRPr="00432D97">
        <w:rPr>
          <w:sz w:val="24"/>
        </w:rPr>
        <w:t>Medical Staff at DoD Military Treatment Facility (MTF) with the ability to generate eRxs into VistA Outpatient Pharmacy (OP) system for processing and dispensing.</w:t>
      </w:r>
    </w:p>
    <w:p w14:paraId="7E8C0A57" w14:textId="77777777" w:rsidR="000F5F46" w:rsidRDefault="000F5F46" w:rsidP="00432D97">
      <w:pPr>
        <w:pStyle w:val="ListParagraph"/>
        <w:numPr>
          <w:ilvl w:val="0"/>
          <w:numId w:val="78"/>
        </w:numPr>
      </w:pPr>
      <w:r w:rsidRPr="00432D97">
        <w:rPr>
          <w:sz w:val="24"/>
        </w:rPr>
        <w:t xml:space="preserve">The </w:t>
      </w:r>
      <w:r w:rsidRPr="00432D97">
        <w:rPr>
          <w:b/>
          <w:sz w:val="24"/>
        </w:rPr>
        <w:t>Transaction Hub</w:t>
      </w:r>
      <w:r w:rsidRPr="00432D97">
        <w:rPr>
          <w:sz w:val="24"/>
        </w:rPr>
        <w:t xml:space="preserve"> represents an intermediary for the inbound eRxs and related messages between external provider and VA Pharmacy (vendor yet to be identified).</w:t>
      </w:r>
      <w:r>
        <w:br w:type="page"/>
      </w:r>
    </w:p>
    <w:p w14:paraId="5D759E8B" w14:textId="77777777" w:rsidR="000F5F46" w:rsidRPr="00C5728A" w:rsidRDefault="000F5F46" w:rsidP="00664AE8">
      <w:pPr>
        <w:pStyle w:val="Heading3"/>
      </w:pPr>
      <w:bookmarkStart w:id="35" w:name="_Toc408386742"/>
      <w:bookmarkStart w:id="36" w:name="_Toc443575551"/>
      <w:r w:rsidRPr="00C5728A">
        <w:lastRenderedPageBreak/>
        <w:t xml:space="preserve">Adhere to </w:t>
      </w:r>
      <w:r w:rsidRPr="00D253F7">
        <w:t>Enterprise</w:t>
      </w:r>
      <w:r w:rsidRPr="00C5728A">
        <w:t>-Level Requirements</w:t>
      </w:r>
      <w:bookmarkEnd w:id="35"/>
      <w:bookmarkEnd w:id="36"/>
    </w:p>
    <w:p w14:paraId="04502CC4" w14:textId="776EC802" w:rsidR="000F5F46" w:rsidRPr="00F958FB" w:rsidRDefault="000F5F46" w:rsidP="000F5F46">
      <w:pPr>
        <w:pStyle w:val="BodyText"/>
      </w:pPr>
      <w:r>
        <w:t xml:space="preserve">Adherence to enterprise-level requirements is a requirement of the new VA Pharmacy </w:t>
      </w:r>
      <w:r w:rsidR="00432D97">
        <w:t xml:space="preserve">Inbound </w:t>
      </w:r>
      <w:r>
        <w:t xml:space="preserve">ePrescribing system. </w:t>
      </w:r>
      <w:r w:rsidR="00432D97">
        <w:t>This section t</w:t>
      </w:r>
      <w:r>
        <w:t>races to BRD NEED 1555.</w:t>
      </w:r>
    </w:p>
    <w:p w14:paraId="6B3BB000" w14:textId="5FF37C3E" w:rsidR="00D253F7" w:rsidRDefault="00D253F7" w:rsidP="009328A8">
      <w:pPr>
        <w:pStyle w:val="Caption"/>
      </w:pPr>
      <w:bookmarkStart w:id="37" w:name="_Toc443575478"/>
      <w:r>
        <w:t xml:space="preserve">Table </w:t>
      </w:r>
      <w:fldSimple w:instr=" SEQ Table \* ARABIC ">
        <w:r w:rsidR="00DF255A">
          <w:rPr>
            <w:noProof/>
          </w:rPr>
          <w:t>3</w:t>
        </w:r>
      </w:fldSimple>
      <w:r>
        <w:t xml:space="preserve">: </w:t>
      </w:r>
      <w:r w:rsidRPr="003160F4">
        <w:t>EPIC 3: Ensure compliance to enterprise-level requirements with the VA Pharmacy inbound ePrescribing system.</w:t>
      </w:r>
      <w:bookmarkEnd w:id="37"/>
    </w:p>
    <w:tbl>
      <w:tblPr>
        <w:tblStyle w:val="TableGrid"/>
        <w:tblW w:w="13068" w:type="dxa"/>
        <w:tblInd w:w="108" w:type="dxa"/>
        <w:tblLayout w:type="fixed"/>
        <w:tblLook w:val="04A0" w:firstRow="1" w:lastRow="0" w:firstColumn="1" w:lastColumn="0" w:noHBand="0" w:noVBand="1"/>
        <w:tblCaption w:val="EPIC 3: Ensure compliance to enterprise-level requirements with the VA Pharmacy inbound ePrescribing system. "/>
        <w:tblDescription w:val="EPIC 3: Ensure compliance to enterprise-level requirements with the VA Pharmacy inbound ePrescribing system. "/>
      </w:tblPr>
      <w:tblGrid>
        <w:gridCol w:w="468"/>
        <w:gridCol w:w="810"/>
        <w:gridCol w:w="2250"/>
        <w:gridCol w:w="2250"/>
        <w:gridCol w:w="3060"/>
        <w:gridCol w:w="4230"/>
      </w:tblGrid>
      <w:tr w:rsidR="000F5F46" w:rsidRPr="009A4CA8" w14:paraId="53E948E9" w14:textId="77777777" w:rsidTr="009328A8">
        <w:trPr>
          <w:tblHeader/>
        </w:trPr>
        <w:tc>
          <w:tcPr>
            <w:tcW w:w="468" w:type="dxa"/>
            <w:tcBorders>
              <w:bottom w:val="single" w:sz="4" w:space="0" w:color="auto"/>
            </w:tcBorders>
            <w:shd w:val="clear" w:color="auto" w:fill="D9D9D9" w:themeFill="background1" w:themeFillShade="D9"/>
            <w:vAlign w:val="center"/>
          </w:tcPr>
          <w:p w14:paraId="79B0F361" w14:textId="77777777" w:rsidR="000F5F46" w:rsidRPr="009A4CA8" w:rsidRDefault="000F5F46" w:rsidP="00D253F7">
            <w:pPr>
              <w:pStyle w:val="BodyText"/>
              <w:spacing w:before="0" w:after="0"/>
              <w:jc w:val="center"/>
              <w:rPr>
                <w:rFonts w:asciiTheme="minorHAnsi" w:hAnsiTheme="minorHAnsi"/>
                <w:b/>
                <w:sz w:val="18"/>
                <w:szCs w:val="18"/>
              </w:rPr>
            </w:pPr>
            <w:r w:rsidRPr="009A4CA8">
              <w:rPr>
                <w:rFonts w:asciiTheme="minorHAnsi" w:hAnsiTheme="minorHAnsi"/>
                <w:b/>
                <w:sz w:val="18"/>
                <w:szCs w:val="18"/>
              </w:rPr>
              <w:t>ID#</w:t>
            </w:r>
          </w:p>
        </w:tc>
        <w:tc>
          <w:tcPr>
            <w:tcW w:w="810" w:type="dxa"/>
            <w:tcBorders>
              <w:bottom w:val="single" w:sz="4" w:space="0" w:color="auto"/>
            </w:tcBorders>
            <w:shd w:val="clear" w:color="auto" w:fill="D9D9D9" w:themeFill="background1" w:themeFillShade="D9"/>
            <w:vAlign w:val="center"/>
          </w:tcPr>
          <w:p w14:paraId="1475C534" w14:textId="77777777" w:rsidR="000F5F46" w:rsidRPr="009A4CA8" w:rsidRDefault="000F5F46" w:rsidP="0072304D">
            <w:pPr>
              <w:pStyle w:val="BodyText"/>
              <w:spacing w:before="0" w:after="0"/>
              <w:jc w:val="center"/>
              <w:rPr>
                <w:rFonts w:asciiTheme="minorHAnsi" w:hAnsiTheme="minorHAnsi"/>
                <w:b/>
                <w:sz w:val="18"/>
                <w:szCs w:val="18"/>
              </w:rPr>
            </w:pPr>
            <w:r w:rsidRPr="009A4CA8">
              <w:rPr>
                <w:rFonts w:asciiTheme="minorHAnsi" w:hAnsiTheme="minorHAnsi"/>
                <w:b/>
                <w:sz w:val="18"/>
                <w:szCs w:val="18"/>
              </w:rPr>
              <w:t>NEED/</w:t>
            </w:r>
            <w:r w:rsidRPr="009A4CA8">
              <w:rPr>
                <w:rFonts w:asciiTheme="minorHAnsi" w:hAnsiTheme="minorHAnsi"/>
                <w:b/>
                <w:sz w:val="18"/>
                <w:szCs w:val="18"/>
              </w:rPr>
              <w:br/>
              <w:t>OWNR #</w:t>
            </w:r>
          </w:p>
        </w:tc>
        <w:tc>
          <w:tcPr>
            <w:tcW w:w="2250" w:type="dxa"/>
            <w:tcBorders>
              <w:bottom w:val="single" w:sz="4" w:space="0" w:color="auto"/>
            </w:tcBorders>
            <w:shd w:val="clear" w:color="auto" w:fill="D9D9D9" w:themeFill="background1" w:themeFillShade="D9"/>
            <w:vAlign w:val="center"/>
          </w:tcPr>
          <w:p w14:paraId="7D4876DD" w14:textId="77777777" w:rsidR="000F5F46" w:rsidRPr="009A4CA8" w:rsidRDefault="000F5F46" w:rsidP="001E2F2E">
            <w:pPr>
              <w:jc w:val="center"/>
              <w:rPr>
                <w:rFonts w:asciiTheme="minorHAnsi" w:hAnsiTheme="minorHAnsi"/>
                <w:b/>
                <w:sz w:val="18"/>
                <w:szCs w:val="18"/>
              </w:rPr>
            </w:pPr>
            <w:r w:rsidRPr="009A4CA8">
              <w:rPr>
                <w:rFonts w:asciiTheme="minorHAnsi" w:hAnsiTheme="minorHAnsi"/>
                <w:b/>
                <w:sz w:val="18"/>
                <w:szCs w:val="18"/>
              </w:rPr>
              <w:t>BRD Trace</w:t>
            </w:r>
          </w:p>
        </w:tc>
        <w:tc>
          <w:tcPr>
            <w:tcW w:w="2250" w:type="dxa"/>
            <w:tcBorders>
              <w:bottom w:val="single" w:sz="4" w:space="0" w:color="auto"/>
            </w:tcBorders>
            <w:shd w:val="clear" w:color="auto" w:fill="D9D9D9" w:themeFill="background1" w:themeFillShade="D9"/>
            <w:vAlign w:val="center"/>
          </w:tcPr>
          <w:p w14:paraId="60050148" w14:textId="77777777" w:rsidR="000F5F46" w:rsidRPr="009A4CA8" w:rsidRDefault="000F5F46" w:rsidP="001E2F2E">
            <w:pPr>
              <w:pStyle w:val="BodyText"/>
              <w:spacing w:before="0" w:after="0"/>
              <w:jc w:val="center"/>
              <w:rPr>
                <w:rFonts w:asciiTheme="minorHAnsi" w:hAnsiTheme="minorHAnsi"/>
                <w:b/>
                <w:sz w:val="18"/>
                <w:szCs w:val="18"/>
              </w:rPr>
            </w:pPr>
            <w:r w:rsidRPr="009A4CA8">
              <w:rPr>
                <w:rFonts w:asciiTheme="minorHAnsi" w:hAnsiTheme="minorHAnsi"/>
                <w:b/>
                <w:sz w:val="18"/>
                <w:szCs w:val="18"/>
              </w:rPr>
              <w:t>User Stories (Narratives)</w:t>
            </w:r>
          </w:p>
        </w:tc>
        <w:tc>
          <w:tcPr>
            <w:tcW w:w="3060" w:type="dxa"/>
            <w:tcBorders>
              <w:bottom w:val="single" w:sz="4" w:space="0" w:color="auto"/>
            </w:tcBorders>
            <w:shd w:val="clear" w:color="auto" w:fill="D9D9D9" w:themeFill="background1" w:themeFillShade="D9"/>
            <w:vAlign w:val="center"/>
          </w:tcPr>
          <w:p w14:paraId="3B0F10E1" w14:textId="77777777" w:rsidR="000F5F46" w:rsidRPr="009A4CA8" w:rsidRDefault="000F5F46" w:rsidP="0020107B">
            <w:pPr>
              <w:pStyle w:val="BodyText"/>
              <w:spacing w:before="0" w:after="0"/>
              <w:jc w:val="center"/>
              <w:rPr>
                <w:rFonts w:asciiTheme="minorHAnsi" w:hAnsiTheme="minorHAnsi"/>
                <w:b/>
                <w:sz w:val="18"/>
                <w:szCs w:val="18"/>
              </w:rPr>
            </w:pPr>
            <w:r w:rsidRPr="009A4CA8">
              <w:rPr>
                <w:rFonts w:asciiTheme="minorHAnsi" w:hAnsiTheme="minorHAnsi"/>
                <w:b/>
                <w:sz w:val="18"/>
                <w:szCs w:val="18"/>
              </w:rPr>
              <w:t>User Tasks</w:t>
            </w:r>
          </w:p>
        </w:tc>
        <w:tc>
          <w:tcPr>
            <w:tcW w:w="4230" w:type="dxa"/>
            <w:tcBorders>
              <w:bottom w:val="single" w:sz="4" w:space="0" w:color="auto"/>
            </w:tcBorders>
            <w:shd w:val="clear" w:color="auto" w:fill="D9D9D9" w:themeFill="background1" w:themeFillShade="D9"/>
            <w:vAlign w:val="center"/>
          </w:tcPr>
          <w:p w14:paraId="4C076CE4" w14:textId="77777777" w:rsidR="000F5F46" w:rsidRPr="009A4CA8" w:rsidRDefault="000F5F46" w:rsidP="0020107B">
            <w:pPr>
              <w:pStyle w:val="BodyText"/>
              <w:spacing w:before="0" w:after="0"/>
              <w:jc w:val="center"/>
              <w:rPr>
                <w:rFonts w:asciiTheme="minorHAnsi" w:hAnsiTheme="minorHAnsi"/>
                <w:b/>
                <w:sz w:val="18"/>
                <w:szCs w:val="18"/>
              </w:rPr>
            </w:pPr>
            <w:r w:rsidRPr="009A4CA8">
              <w:rPr>
                <w:rFonts w:asciiTheme="minorHAnsi" w:hAnsiTheme="minorHAnsi"/>
                <w:b/>
                <w:sz w:val="18"/>
                <w:szCs w:val="18"/>
              </w:rPr>
              <w:t>Business Acceptance Criteria (Requirements)</w:t>
            </w:r>
          </w:p>
        </w:tc>
      </w:tr>
      <w:tr w:rsidR="000F5F46" w:rsidRPr="009A4CA8" w14:paraId="7251C304" w14:textId="77777777" w:rsidTr="009328A8">
        <w:tc>
          <w:tcPr>
            <w:tcW w:w="468" w:type="dxa"/>
            <w:shd w:val="clear" w:color="auto" w:fill="F2F2F2" w:themeFill="background1" w:themeFillShade="F2"/>
          </w:tcPr>
          <w:p w14:paraId="379EE391" w14:textId="50039065" w:rsidR="000F5F46" w:rsidRPr="009A4CA8" w:rsidRDefault="009A4CA8" w:rsidP="009A4CA8">
            <w:pPr>
              <w:pStyle w:val="BodyText"/>
              <w:spacing w:before="0" w:after="0"/>
              <w:rPr>
                <w:rFonts w:asciiTheme="minorHAnsi" w:hAnsiTheme="minorHAnsi"/>
                <w:b/>
                <w:sz w:val="18"/>
                <w:szCs w:val="18"/>
              </w:rPr>
            </w:pPr>
            <w:r>
              <w:rPr>
                <w:rFonts w:asciiTheme="minorHAnsi" w:hAnsiTheme="minorHAnsi"/>
                <w:b/>
                <w:sz w:val="18"/>
                <w:szCs w:val="18"/>
              </w:rPr>
              <w:t>10</w:t>
            </w:r>
          </w:p>
        </w:tc>
        <w:tc>
          <w:tcPr>
            <w:tcW w:w="810" w:type="dxa"/>
            <w:shd w:val="clear" w:color="auto" w:fill="F2F2F2" w:themeFill="background1" w:themeFillShade="F2"/>
          </w:tcPr>
          <w:p w14:paraId="658D121B" w14:textId="77777777" w:rsidR="000F5F46" w:rsidRPr="009A4CA8" w:rsidRDefault="000F5F46" w:rsidP="009A4CA8">
            <w:pPr>
              <w:pStyle w:val="BodyText"/>
              <w:spacing w:before="0" w:after="0"/>
              <w:rPr>
                <w:rFonts w:asciiTheme="minorHAnsi" w:hAnsiTheme="minorHAnsi"/>
                <w:sz w:val="18"/>
                <w:szCs w:val="18"/>
              </w:rPr>
            </w:pPr>
            <w:r w:rsidRPr="009A4CA8">
              <w:rPr>
                <w:rFonts w:asciiTheme="minorHAnsi" w:hAnsiTheme="minorHAnsi"/>
                <w:sz w:val="18"/>
                <w:szCs w:val="18"/>
              </w:rPr>
              <w:t>NEED 1555</w:t>
            </w:r>
          </w:p>
        </w:tc>
        <w:tc>
          <w:tcPr>
            <w:tcW w:w="2250" w:type="dxa"/>
            <w:shd w:val="clear" w:color="auto" w:fill="F2F2F2" w:themeFill="background1" w:themeFillShade="F2"/>
          </w:tcPr>
          <w:p w14:paraId="6FFC8D3E" w14:textId="77777777" w:rsidR="000F5F46" w:rsidRPr="009A4CA8" w:rsidRDefault="000F5F46" w:rsidP="009A4CA8">
            <w:pPr>
              <w:pStyle w:val="BodyText"/>
              <w:spacing w:before="0" w:after="0"/>
              <w:rPr>
                <w:rFonts w:asciiTheme="minorHAnsi" w:hAnsiTheme="minorHAnsi"/>
                <w:sz w:val="18"/>
                <w:szCs w:val="18"/>
              </w:rPr>
            </w:pPr>
            <w:r w:rsidRPr="009A4CA8">
              <w:rPr>
                <w:rFonts w:asciiTheme="minorHAnsi" w:hAnsiTheme="minorHAnsi"/>
                <w:sz w:val="18"/>
                <w:szCs w:val="18"/>
              </w:rPr>
              <w:t xml:space="preserve">Adhere to Enterprise Level requirements as specifically addressed in Appendix E of </w:t>
            </w:r>
            <w:r w:rsidRPr="009A4CA8">
              <w:rPr>
                <w:rFonts w:asciiTheme="minorHAnsi" w:hAnsiTheme="minorHAnsi"/>
                <w:i/>
                <w:sz w:val="18"/>
                <w:szCs w:val="18"/>
              </w:rPr>
              <w:t>Pharmacy Reengineering Inbound ePrescribing, Work Effort Unique Identifying #20140401</w:t>
            </w:r>
            <w:r w:rsidRPr="009A4CA8">
              <w:rPr>
                <w:rFonts w:asciiTheme="minorHAnsi" w:hAnsiTheme="minorHAnsi"/>
                <w:sz w:val="18"/>
                <w:szCs w:val="18"/>
              </w:rPr>
              <w:t>.</w:t>
            </w:r>
          </w:p>
        </w:tc>
        <w:tc>
          <w:tcPr>
            <w:tcW w:w="2250" w:type="dxa"/>
            <w:shd w:val="clear" w:color="auto" w:fill="F2F2F2" w:themeFill="background1" w:themeFillShade="F2"/>
          </w:tcPr>
          <w:p w14:paraId="46C371E5" w14:textId="6E12218B" w:rsidR="000F5F46" w:rsidRPr="009A4CA8" w:rsidRDefault="009A4CA8" w:rsidP="009A4CA8">
            <w:pPr>
              <w:rPr>
                <w:rFonts w:asciiTheme="minorHAnsi" w:hAnsiTheme="minorHAnsi"/>
                <w:sz w:val="18"/>
                <w:szCs w:val="18"/>
              </w:rPr>
            </w:pPr>
            <w:r>
              <w:rPr>
                <w:rFonts w:asciiTheme="minorHAnsi" w:hAnsiTheme="minorHAnsi"/>
                <w:sz w:val="18"/>
                <w:szCs w:val="18"/>
              </w:rPr>
              <w:t>3</w:t>
            </w:r>
            <w:r w:rsidR="000F5F46" w:rsidRPr="009A4CA8">
              <w:rPr>
                <w:rFonts w:asciiTheme="minorHAnsi" w:hAnsiTheme="minorHAnsi"/>
                <w:sz w:val="18"/>
                <w:szCs w:val="18"/>
              </w:rPr>
              <w:t>.1: As the VA Pharmacy ePrescribing system, adhere to enterprise-level requirements, so that the VA pharmacy systems engineering complies with security, privacy, 508 Compliance, Executive Order, Identity Management and Terminology Services Requirements.</w:t>
            </w:r>
          </w:p>
        </w:tc>
        <w:tc>
          <w:tcPr>
            <w:tcW w:w="3060" w:type="dxa"/>
            <w:shd w:val="clear" w:color="auto" w:fill="F2F2F2" w:themeFill="background1" w:themeFillShade="F2"/>
          </w:tcPr>
          <w:p w14:paraId="52F52719" w14:textId="68ADDB58" w:rsidR="000F5F46" w:rsidRPr="009A4CA8" w:rsidRDefault="009A4CA8" w:rsidP="009A4CA8">
            <w:pPr>
              <w:rPr>
                <w:rFonts w:asciiTheme="minorHAnsi" w:hAnsiTheme="minorHAnsi"/>
                <w:sz w:val="18"/>
                <w:szCs w:val="18"/>
              </w:rPr>
            </w:pPr>
            <w:r>
              <w:rPr>
                <w:rFonts w:asciiTheme="minorHAnsi" w:hAnsiTheme="minorHAnsi"/>
                <w:sz w:val="18"/>
                <w:szCs w:val="18"/>
              </w:rPr>
              <w:t>3</w:t>
            </w:r>
            <w:r w:rsidR="000F5F46" w:rsidRPr="009A4CA8">
              <w:rPr>
                <w:rFonts w:asciiTheme="minorHAnsi" w:hAnsiTheme="minorHAnsi"/>
                <w:sz w:val="18"/>
                <w:szCs w:val="18"/>
              </w:rPr>
              <w:t>.1.1: In design of the VA Pharmacy inbound ePrescribing system, engineer must meet VA requirements for:</w:t>
            </w:r>
          </w:p>
          <w:p w14:paraId="21E9B9CF" w14:textId="77777777" w:rsidR="000F5F46" w:rsidRPr="009A4CA8" w:rsidRDefault="000F5F46" w:rsidP="009A4CA8">
            <w:pPr>
              <w:pStyle w:val="ListParagraph"/>
              <w:numPr>
                <w:ilvl w:val="0"/>
                <w:numId w:val="22"/>
              </w:numPr>
              <w:rPr>
                <w:rFonts w:asciiTheme="minorHAnsi" w:hAnsiTheme="minorHAnsi"/>
                <w:sz w:val="18"/>
                <w:szCs w:val="18"/>
              </w:rPr>
            </w:pPr>
            <w:r w:rsidRPr="009A4CA8">
              <w:rPr>
                <w:rFonts w:asciiTheme="minorHAnsi" w:hAnsiTheme="minorHAnsi"/>
                <w:sz w:val="18"/>
                <w:szCs w:val="18"/>
              </w:rPr>
              <w:t>Security</w:t>
            </w:r>
          </w:p>
          <w:p w14:paraId="1E89F7DE" w14:textId="77777777" w:rsidR="000F5F46" w:rsidRPr="009A4CA8" w:rsidRDefault="000F5F46" w:rsidP="009A4CA8">
            <w:pPr>
              <w:pStyle w:val="ListParagraph"/>
              <w:numPr>
                <w:ilvl w:val="0"/>
                <w:numId w:val="22"/>
              </w:numPr>
              <w:rPr>
                <w:rFonts w:asciiTheme="minorHAnsi" w:hAnsiTheme="minorHAnsi"/>
                <w:sz w:val="18"/>
                <w:szCs w:val="18"/>
              </w:rPr>
            </w:pPr>
            <w:r w:rsidRPr="009A4CA8">
              <w:rPr>
                <w:rFonts w:asciiTheme="minorHAnsi" w:hAnsiTheme="minorHAnsi"/>
                <w:sz w:val="18"/>
                <w:szCs w:val="18"/>
              </w:rPr>
              <w:t>Privacy</w:t>
            </w:r>
          </w:p>
          <w:p w14:paraId="2DF6C5EF" w14:textId="77777777" w:rsidR="000F5F46" w:rsidRPr="009A4CA8" w:rsidRDefault="000F5F46" w:rsidP="009A4CA8">
            <w:pPr>
              <w:pStyle w:val="ListParagraph"/>
              <w:numPr>
                <w:ilvl w:val="0"/>
                <w:numId w:val="22"/>
              </w:numPr>
              <w:rPr>
                <w:rFonts w:asciiTheme="minorHAnsi" w:hAnsiTheme="minorHAnsi"/>
                <w:sz w:val="18"/>
                <w:szCs w:val="18"/>
              </w:rPr>
            </w:pPr>
            <w:r w:rsidRPr="009A4CA8">
              <w:rPr>
                <w:rFonts w:asciiTheme="minorHAnsi" w:hAnsiTheme="minorHAnsi"/>
                <w:sz w:val="18"/>
                <w:szCs w:val="18"/>
              </w:rPr>
              <w:t>508 Compliance</w:t>
            </w:r>
          </w:p>
          <w:p w14:paraId="6F1423D5" w14:textId="77777777" w:rsidR="000F5F46" w:rsidRPr="009A4CA8" w:rsidRDefault="000F5F46" w:rsidP="009A4CA8">
            <w:pPr>
              <w:pStyle w:val="ListParagraph"/>
              <w:numPr>
                <w:ilvl w:val="0"/>
                <w:numId w:val="22"/>
              </w:numPr>
              <w:rPr>
                <w:rFonts w:asciiTheme="minorHAnsi" w:hAnsiTheme="minorHAnsi"/>
                <w:sz w:val="18"/>
                <w:szCs w:val="18"/>
              </w:rPr>
            </w:pPr>
            <w:r w:rsidRPr="009A4CA8">
              <w:rPr>
                <w:rFonts w:asciiTheme="minorHAnsi" w:hAnsiTheme="minorHAnsi"/>
                <w:sz w:val="18"/>
                <w:szCs w:val="18"/>
              </w:rPr>
              <w:t>Executive Orders</w:t>
            </w:r>
          </w:p>
          <w:p w14:paraId="72AFA38D" w14:textId="77777777" w:rsidR="000F5F46" w:rsidRPr="009A4CA8" w:rsidRDefault="000F5F46" w:rsidP="009A4CA8">
            <w:pPr>
              <w:pStyle w:val="ListParagraph"/>
              <w:numPr>
                <w:ilvl w:val="0"/>
                <w:numId w:val="22"/>
              </w:numPr>
              <w:rPr>
                <w:rFonts w:asciiTheme="minorHAnsi" w:hAnsiTheme="minorHAnsi"/>
                <w:sz w:val="18"/>
                <w:szCs w:val="18"/>
              </w:rPr>
            </w:pPr>
            <w:r w:rsidRPr="009A4CA8">
              <w:rPr>
                <w:rFonts w:asciiTheme="minorHAnsi" w:hAnsiTheme="minorHAnsi"/>
                <w:sz w:val="18"/>
                <w:szCs w:val="18"/>
              </w:rPr>
              <w:t>Identity Management</w:t>
            </w:r>
          </w:p>
          <w:p w14:paraId="57225E1E" w14:textId="77777777" w:rsidR="000F5F46" w:rsidRPr="009A4CA8" w:rsidRDefault="000F5F46" w:rsidP="009A4CA8">
            <w:pPr>
              <w:pStyle w:val="ListParagraph"/>
              <w:numPr>
                <w:ilvl w:val="0"/>
                <w:numId w:val="22"/>
              </w:numPr>
              <w:rPr>
                <w:rFonts w:asciiTheme="minorHAnsi" w:hAnsiTheme="minorHAnsi"/>
                <w:sz w:val="18"/>
                <w:szCs w:val="18"/>
              </w:rPr>
            </w:pPr>
            <w:r w:rsidRPr="009A4CA8">
              <w:rPr>
                <w:rFonts w:asciiTheme="minorHAnsi" w:hAnsiTheme="minorHAnsi"/>
                <w:sz w:val="18"/>
                <w:szCs w:val="18"/>
              </w:rPr>
              <w:t>Terminology Services Requirements</w:t>
            </w:r>
          </w:p>
        </w:tc>
        <w:tc>
          <w:tcPr>
            <w:tcW w:w="4230" w:type="dxa"/>
            <w:shd w:val="clear" w:color="auto" w:fill="F2F2F2" w:themeFill="background1" w:themeFillShade="F2"/>
          </w:tcPr>
          <w:p w14:paraId="5C819584" w14:textId="77777777" w:rsidR="000F5F46" w:rsidRPr="009A4CA8" w:rsidRDefault="000F5F46" w:rsidP="000B00E3">
            <w:pPr>
              <w:keepNext/>
              <w:rPr>
                <w:rFonts w:asciiTheme="minorHAnsi" w:hAnsiTheme="minorHAnsi"/>
                <w:sz w:val="18"/>
                <w:szCs w:val="18"/>
              </w:rPr>
            </w:pPr>
            <w:r w:rsidRPr="009A4CA8">
              <w:rPr>
                <w:rFonts w:asciiTheme="minorHAnsi" w:hAnsiTheme="minorHAnsi"/>
                <w:sz w:val="18"/>
                <w:szCs w:val="18"/>
              </w:rPr>
              <w:t xml:space="preserve">All system functionality in the new inbound ePrescribing system must be engineered to adhere to enterprise-level requirements. </w:t>
            </w:r>
          </w:p>
        </w:tc>
      </w:tr>
    </w:tbl>
    <w:p w14:paraId="0C1E9B03" w14:textId="77777777" w:rsidR="000F5F46" w:rsidRDefault="000F5F46" w:rsidP="00664AE8">
      <w:pPr>
        <w:pStyle w:val="Heading3"/>
      </w:pPr>
      <w:bookmarkStart w:id="38" w:name="_Toc408386743"/>
      <w:bookmarkStart w:id="39" w:name="_Toc443575552"/>
      <w:r>
        <w:t xml:space="preserve">Comply with </w:t>
      </w:r>
      <w:r w:rsidRPr="00664AE8">
        <w:t>Nationally</w:t>
      </w:r>
      <w:r>
        <w:t xml:space="preserve"> Recognized Terminology for Inbound ePrescriptions</w:t>
      </w:r>
      <w:bookmarkEnd w:id="38"/>
      <w:bookmarkEnd w:id="39"/>
      <w:r>
        <w:t xml:space="preserve"> </w:t>
      </w:r>
    </w:p>
    <w:p w14:paraId="0D2D720C" w14:textId="77777777" w:rsidR="000F5F46" w:rsidRDefault="000F5F46" w:rsidP="000F5F46">
      <w:pPr>
        <w:pStyle w:val="BodyText"/>
      </w:pPr>
      <w:r>
        <w:t>Compliance to nationally recognized terminology standards and NCPDP SCRIPT 10.6 standard (at a minimum) is a pre-requisite condition for receiving inbound ePrescriptions from external providers. The following trace to the original BRD NEED 3351 and OWNR 170 and OWNR 170 (a) and (b) NEW requirements.</w:t>
      </w:r>
    </w:p>
    <w:p w14:paraId="1305DF72" w14:textId="4263B30E" w:rsidR="00D253F7" w:rsidRDefault="00D253F7" w:rsidP="009328A8">
      <w:pPr>
        <w:pStyle w:val="Caption"/>
      </w:pPr>
      <w:bookmarkStart w:id="40" w:name="_Toc443575479"/>
      <w:r>
        <w:t xml:space="preserve">Table </w:t>
      </w:r>
      <w:fldSimple w:instr=" SEQ Table \* ARABIC ">
        <w:r w:rsidR="00DF255A">
          <w:rPr>
            <w:noProof/>
          </w:rPr>
          <w:t>4</w:t>
        </w:r>
      </w:fldSimple>
      <w:r>
        <w:t xml:space="preserve">: </w:t>
      </w:r>
      <w:r w:rsidRPr="0022269C">
        <w:t>EPIC 4: Inbound ePrescriptions received from external providers must be expressed using nationally recognized reference and authoritative terminology standards.</w:t>
      </w:r>
      <w:bookmarkEnd w:id="40"/>
    </w:p>
    <w:tbl>
      <w:tblPr>
        <w:tblStyle w:val="TableGrid"/>
        <w:tblW w:w="13068" w:type="dxa"/>
        <w:tblInd w:w="108" w:type="dxa"/>
        <w:tblLayout w:type="fixed"/>
        <w:tblLook w:val="04A0" w:firstRow="1" w:lastRow="0" w:firstColumn="1" w:lastColumn="0" w:noHBand="0" w:noVBand="1"/>
        <w:tblCaption w:val="EPIC 4: Inbound ePrescriptions received from external providers must be expressed using nationally recognized reference and authoritative terminology standards."/>
        <w:tblDescription w:val="EPIC 4: Inbound ePrescriptions received from external providers must be expressed using nationally recognized reference and authoritative terminology standards."/>
      </w:tblPr>
      <w:tblGrid>
        <w:gridCol w:w="468"/>
        <w:gridCol w:w="810"/>
        <w:gridCol w:w="2430"/>
        <w:gridCol w:w="2700"/>
        <w:gridCol w:w="2970"/>
        <w:gridCol w:w="3690"/>
      </w:tblGrid>
      <w:tr w:rsidR="000F5F46" w:rsidRPr="009A4CA8" w14:paraId="1BD238EA" w14:textId="77777777" w:rsidTr="009328A8">
        <w:trPr>
          <w:tblHeader/>
        </w:trPr>
        <w:tc>
          <w:tcPr>
            <w:tcW w:w="468" w:type="dxa"/>
            <w:tcBorders>
              <w:bottom w:val="single" w:sz="4" w:space="0" w:color="auto"/>
            </w:tcBorders>
            <w:shd w:val="clear" w:color="auto" w:fill="D9D9D9" w:themeFill="background1" w:themeFillShade="D9"/>
            <w:vAlign w:val="center"/>
          </w:tcPr>
          <w:p w14:paraId="336A15E7" w14:textId="77777777" w:rsidR="000F5F46" w:rsidRPr="009A4CA8" w:rsidRDefault="000F5F46" w:rsidP="00D253F7">
            <w:pPr>
              <w:pStyle w:val="BodyText"/>
              <w:spacing w:before="0" w:after="0"/>
              <w:jc w:val="center"/>
              <w:rPr>
                <w:rFonts w:asciiTheme="minorHAnsi" w:hAnsiTheme="minorHAnsi"/>
                <w:b/>
                <w:sz w:val="18"/>
                <w:szCs w:val="18"/>
              </w:rPr>
            </w:pPr>
            <w:r w:rsidRPr="009A4CA8">
              <w:rPr>
                <w:rFonts w:asciiTheme="minorHAnsi" w:hAnsiTheme="minorHAnsi"/>
                <w:b/>
                <w:sz w:val="18"/>
                <w:szCs w:val="18"/>
              </w:rPr>
              <w:t>ID#</w:t>
            </w:r>
          </w:p>
        </w:tc>
        <w:tc>
          <w:tcPr>
            <w:tcW w:w="810" w:type="dxa"/>
            <w:tcBorders>
              <w:bottom w:val="single" w:sz="4" w:space="0" w:color="auto"/>
            </w:tcBorders>
            <w:shd w:val="clear" w:color="auto" w:fill="D9D9D9" w:themeFill="background1" w:themeFillShade="D9"/>
            <w:vAlign w:val="center"/>
          </w:tcPr>
          <w:p w14:paraId="07D716BD" w14:textId="77777777" w:rsidR="000F5F46" w:rsidRPr="009A4CA8" w:rsidRDefault="000F5F46" w:rsidP="00D253F7">
            <w:pPr>
              <w:pStyle w:val="BodyText"/>
              <w:spacing w:before="0" w:after="0"/>
              <w:jc w:val="center"/>
              <w:rPr>
                <w:rFonts w:asciiTheme="minorHAnsi" w:hAnsiTheme="minorHAnsi"/>
                <w:b/>
                <w:sz w:val="18"/>
                <w:szCs w:val="18"/>
              </w:rPr>
            </w:pPr>
            <w:r w:rsidRPr="009A4CA8">
              <w:rPr>
                <w:rFonts w:asciiTheme="minorHAnsi" w:hAnsiTheme="minorHAnsi"/>
                <w:b/>
                <w:sz w:val="18"/>
                <w:szCs w:val="18"/>
              </w:rPr>
              <w:t>NEED/</w:t>
            </w:r>
            <w:r w:rsidRPr="009A4CA8">
              <w:rPr>
                <w:rFonts w:asciiTheme="minorHAnsi" w:hAnsiTheme="minorHAnsi"/>
                <w:b/>
                <w:sz w:val="18"/>
                <w:szCs w:val="18"/>
              </w:rPr>
              <w:br/>
              <w:t>OWNR #</w:t>
            </w:r>
          </w:p>
        </w:tc>
        <w:tc>
          <w:tcPr>
            <w:tcW w:w="2430" w:type="dxa"/>
            <w:tcBorders>
              <w:bottom w:val="single" w:sz="4" w:space="0" w:color="auto"/>
            </w:tcBorders>
            <w:shd w:val="clear" w:color="auto" w:fill="D9D9D9" w:themeFill="background1" w:themeFillShade="D9"/>
            <w:vAlign w:val="center"/>
          </w:tcPr>
          <w:p w14:paraId="6C4F0C25" w14:textId="77777777" w:rsidR="000F5F46" w:rsidRPr="009A4CA8" w:rsidRDefault="000F5F46" w:rsidP="0072304D">
            <w:pPr>
              <w:jc w:val="center"/>
              <w:rPr>
                <w:rFonts w:asciiTheme="minorHAnsi" w:hAnsiTheme="minorHAnsi"/>
                <w:b/>
                <w:sz w:val="18"/>
                <w:szCs w:val="18"/>
              </w:rPr>
            </w:pPr>
            <w:r w:rsidRPr="009A4CA8">
              <w:rPr>
                <w:rFonts w:asciiTheme="minorHAnsi" w:hAnsiTheme="minorHAnsi"/>
                <w:b/>
                <w:sz w:val="18"/>
                <w:szCs w:val="18"/>
              </w:rPr>
              <w:t>BRD Trace</w:t>
            </w:r>
          </w:p>
        </w:tc>
        <w:tc>
          <w:tcPr>
            <w:tcW w:w="2700" w:type="dxa"/>
            <w:tcBorders>
              <w:bottom w:val="single" w:sz="4" w:space="0" w:color="auto"/>
            </w:tcBorders>
            <w:shd w:val="clear" w:color="auto" w:fill="D9D9D9" w:themeFill="background1" w:themeFillShade="D9"/>
            <w:vAlign w:val="center"/>
          </w:tcPr>
          <w:p w14:paraId="2F91D1EA" w14:textId="77777777" w:rsidR="000F5F46" w:rsidRPr="009A4CA8" w:rsidRDefault="000F5F46" w:rsidP="001E2F2E">
            <w:pPr>
              <w:pStyle w:val="BodyText"/>
              <w:spacing w:before="0" w:after="0"/>
              <w:jc w:val="center"/>
              <w:rPr>
                <w:rFonts w:asciiTheme="minorHAnsi" w:hAnsiTheme="minorHAnsi"/>
                <w:b/>
                <w:sz w:val="18"/>
                <w:szCs w:val="18"/>
              </w:rPr>
            </w:pPr>
            <w:r w:rsidRPr="009A4CA8">
              <w:rPr>
                <w:rFonts w:asciiTheme="minorHAnsi" w:hAnsiTheme="minorHAnsi"/>
                <w:b/>
                <w:sz w:val="18"/>
                <w:szCs w:val="18"/>
              </w:rPr>
              <w:t>User Stories (Narratives)</w:t>
            </w:r>
          </w:p>
        </w:tc>
        <w:tc>
          <w:tcPr>
            <w:tcW w:w="2970" w:type="dxa"/>
            <w:tcBorders>
              <w:bottom w:val="single" w:sz="4" w:space="0" w:color="auto"/>
            </w:tcBorders>
            <w:shd w:val="clear" w:color="auto" w:fill="D9D9D9" w:themeFill="background1" w:themeFillShade="D9"/>
            <w:vAlign w:val="center"/>
          </w:tcPr>
          <w:p w14:paraId="082EDC32" w14:textId="77777777" w:rsidR="000F5F46" w:rsidRPr="009A4CA8" w:rsidRDefault="000F5F46" w:rsidP="001E2F2E">
            <w:pPr>
              <w:pStyle w:val="BodyText"/>
              <w:spacing w:before="0" w:after="0"/>
              <w:jc w:val="center"/>
              <w:rPr>
                <w:rFonts w:asciiTheme="minorHAnsi" w:hAnsiTheme="minorHAnsi"/>
                <w:b/>
                <w:sz w:val="18"/>
                <w:szCs w:val="18"/>
              </w:rPr>
            </w:pPr>
            <w:r w:rsidRPr="009A4CA8">
              <w:rPr>
                <w:rFonts w:asciiTheme="minorHAnsi" w:hAnsiTheme="minorHAnsi"/>
                <w:b/>
                <w:sz w:val="18"/>
                <w:szCs w:val="18"/>
              </w:rPr>
              <w:t>User Tasks</w:t>
            </w:r>
          </w:p>
        </w:tc>
        <w:tc>
          <w:tcPr>
            <w:tcW w:w="3690" w:type="dxa"/>
            <w:tcBorders>
              <w:bottom w:val="single" w:sz="4" w:space="0" w:color="auto"/>
            </w:tcBorders>
            <w:shd w:val="clear" w:color="auto" w:fill="D9D9D9" w:themeFill="background1" w:themeFillShade="D9"/>
            <w:vAlign w:val="center"/>
          </w:tcPr>
          <w:p w14:paraId="08C22A02" w14:textId="77777777" w:rsidR="000F5F46" w:rsidRPr="009A4CA8" w:rsidRDefault="000F5F46" w:rsidP="0020107B">
            <w:pPr>
              <w:pStyle w:val="BodyText"/>
              <w:spacing w:before="0" w:after="0"/>
              <w:jc w:val="center"/>
              <w:rPr>
                <w:rFonts w:asciiTheme="minorHAnsi" w:hAnsiTheme="minorHAnsi"/>
                <w:b/>
                <w:sz w:val="18"/>
                <w:szCs w:val="18"/>
              </w:rPr>
            </w:pPr>
            <w:r w:rsidRPr="009A4CA8">
              <w:rPr>
                <w:rFonts w:asciiTheme="minorHAnsi" w:hAnsiTheme="minorHAnsi"/>
                <w:b/>
                <w:sz w:val="18"/>
                <w:szCs w:val="18"/>
              </w:rPr>
              <w:t>Business Acceptance Criteria (Requirements)</w:t>
            </w:r>
          </w:p>
        </w:tc>
      </w:tr>
      <w:tr w:rsidR="000F5F46" w:rsidRPr="009A4CA8" w14:paraId="59EA93BB" w14:textId="77777777" w:rsidTr="009328A8">
        <w:tc>
          <w:tcPr>
            <w:tcW w:w="468" w:type="dxa"/>
            <w:shd w:val="clear" w:color="auto" w:fill="F2F2F2" w:themeFill="background1" w:themeFillShade="F2"/>
          </w:tcPr>
          <w:p w14:paraId="6ADE2699" w14:textId="5099A659" w:rsidR="000F5F46" w:rsidRPr="009A4CA8" w:rsidRDefault="00614622" w:rsidP="009A4CA8">
            <w:pPr>
              <w:pStyle w:val="BodyText"/>
              <w:spacing w:before="0" w:after="0"/>
              <w:rPr>
                <w:rFonts w:asciiTheme="minorHAnsi" w:hAnsiTheme="minorHAnsi"/>
                <w:b/>
                <w:sz w:val="18"/>
                <w:szCs w:val="18"/>
              </w:rPr>
            </w:pPr>
            <w:r>
              <w:rPr>
                <w:rFonts w:asciiTheme="minorHAnsi" w:hAnsiTheme="minorHAnsi"/>
                <w:b/>
                <w:sz w:val="18"/>
                <w:szCs w:val="18"/>
              </w:rPr>
              <w:t>11</w:t>
            </w:r>
          </w:p>
        </w:tc>
        <w:tc>
          <w:tcPr>
            <w:tcW w:w="810" w:type="dxa"/>
            <w:shd w:val="clear" w:color="auto" w:fill="F2F2F2" w:themeFill="background1" w:themeFillShade="F2"/>
          </w:tcPr>
          <w:p w14:paraId="677BA142" w14:textId="77777777" w:rsidR="000F5F46" w:rsidRPr="009A4CA8" w:rsidRDefault="000F5F46" w:rsidP="009A4CA8">
            <w:pPr>
              <w:pStyle w:val="BodyText"/>
              <w:spacing w:before="0" w:after="0"/>
              <w:rPr>
                <w:rFonts w:asciiTheme="minorHAnsi" w:hAnsiTheme="minorHAnsi"/>
                <w:sz w:val="18"/>
                <w:szCs w:val="18"/>
              </w:rPr>
            </w:pPr>
            <w:r w:rsidRPr="009A4CA8">
              <w:rPr>
                <w:rFonts w:asciiTheme="minorHAnsi" w:hAnsiTheme="minorHAnsi"/>
                <w:sz w:val="18"/>
                <w:szCs w:val="18"/>
              </w:rPr>
              <w:t>NEED</w:t>
            </w:r>
          </w:p>
          <w:p w14:paraId="0CE64D8D" w14:textId="77777777" w:rsidR="000F5F46" w:rsidRPr="009A4CA8" w:rsidRDefault="000F5F46" w:rsidP="009A4CA8">
            <w:pPr>
              <w:pStyle w:val="BodyText"/>
              <w:spacing w:before="0" w:after="0"/>
              <w:rPr>
                <w:rFonts w:asciiTheme="minorHAnsi" w:hAnsiTheme="minorHAnsi"/>
                <w:sz w:val="18"/>
                <w:szCs w:val="18"/>
              </w:rPr>
            </w:pPr>
            <w:r w:rsidRPr="009A4CA8">
              <w:rPr>
                <w:rFonts w:asciiTheme="minorHAnsi" w:hAnsiTheme="minorHAnsi"/>
                <w:sz w:val="18"/>
                <w:szCs w:val="18"/>
              </w:rPr>
              <w:t>3351</w:t>
            </w:r>
          </w:p>
        </w:tc>
        <w:tc>
          <w:tcPr>
            <w:tcW w:w="2430" w:type="dxa"/>
            <w:shd w:val="clear" w:color="auto" w:fill="F2F2F2" w:themeFill="background1" w:themeFillShade="F2"/>
          </w:tcPr>
          <w:p w14:paraId="7A39D543" w14:textId="77777777" w:rsidR="000F5F46" w:rsidRPr="009A4CA8" w:rsidRDefault="000F5F46" w:rsidP="009A4CA8">
            <w:pPr>
              <w:pStyle w:val="BodyText"/>
              <w:spacing w:before="0" w:after="0"/>
              <w:rPr>
                <w:rFonts w:asciiTheme="minorHAnsi" w:hAnsiTheme="minorHAnsi"/>
                <w:sz w:val="18"/>
                <w:szCs w:val="18"/>
              </w:rPr>
            </w:pPr>
            <w:r w:rsidRPr="009A4CA8">
              <w:rPr>
                <w:rFonts w:asciiTheme="minorHAnsi" w:hAnsiTheme="minorHAnsi"/>
                <w:sz w:val="18"/>
                <w:szCs w:val="18"/>
              </w:rPr>
              <w:t>Utilize nationally standardized terminology for all medications.</w:t>
            </w:r>
          </w:p>
        </w:tc>
        <w:tc>
          <w:tcPr>
            <w:tcW w:w="2700" w:type="dxa"/>
            <w:shd w:val="clear" w:color="auto" w:fill="F2F2F2" w:themeFill="background1" w:themeFillShade="F2"/>
          </w:tcPr>
          <w:p w14:paraId="17B770A4" w14:textId="1E65686B" w:rsidR="000F5F46" w:rsidRPr="009A4CA8" w:rsidRDefault="00614622" w:rsidP="009A4CA8">
            <w:pPr>
              <w:rPr>
                <w:rFonts w:asciiTheme="minorHAnsi" w:hAnsiTheme="minorHAnsi"/>
                <w:sz w:val="18"/>
                <w:szCs w:val="18"/>
              </w:rPr>
            </w:pPr>
            <w:r>
              <w:rPr>
                <w:rFonts w:asciiTheme="minorHAnsi" w:hAnsiTheme="minorHAnsi"/>
                <w:sz w:val="18"/>
                <w:szCs w:val="18"/>
              </w:rPr>
              <w:t>4</w:t>
            </w:r>
            <w:r w:rsidR="000F5F46" w:rsidRPr="009A4CA8">
              <w:rPr>
                <w:rFonts w:asciiTheme="minorHAnsi" w:hAnsiTheme="minorHAnsi"/>
                <w:sz w:val="18"/>
                <w:szCs w:val="18"/>
              </w:rPr>
              <w:t xml:space="preserve">.1: As VA Pharmacy, establish minimum reference and terminology standards for acceptance of inbound ePrescriptions.  </w:t>
            </w:r>
          </w:p>
          <w:p w14:paraId="1DA99C73" w14:textId="77777777" w:rsidR="000F5F46" w:rsidRPr="009A4CA8" w:rsidRDefault="000F5F46" w:rsidP="00664AE8">
            <w:pPr>
              <w:spacing w:before="60"/>
              <w:rPr>
                <w:rFonts w:asciiTheme="minorHAnsi" w:hAnsiTheme="minorHAnsi"/>
                <w:sz w:val="18"/>
                <w:szCs w:val="18"/>
              </w:rPr>
            </w:pPr>
            <w:r w:rsidRPr="009A4CA8">
              <w:rPr>
                <w:rFonts w:asciiTheme="minorHAnsi" w:hAnsiTheme="minorHAnsi"/>
                <w:sz w:val="18"/>
                <w:szCs w:val="18"/>
              </w:rPr>
              <w:t xml:space="preserve">Note: Assumption is that external providers will input orders for </w:t>
            </w:r>
            <w:r w:rsidRPr="009A4CA8">
              <w:rPr>
                <w:rFonts w:asciiTheme="minorHAnsi" w:hAnsiTheme="minorHAnsi"/>
                <w:sz w:val="18"/>
                <w:szCs w:val="18"/>
              </w:rPr>
              <w:lastRenderedPageBreak/>
              <w:t>medication or medical supplies using ePrescribing software that complies with nationally recognized reference and authoritative terminology standards.</w:t>
            </w:r>
          </w:p>
        </w:tc>
        <w:tc>
          <w:tcPr>
            <w:tcW w:w="2970" w:type="dxa"/>
            <w:shd w:val="clear" w:color="auto" w:fill="F2F2F2" w:themeFill="background1" w:themeFillShade="F2"/>
          </w:tcPr>
          <w:p w14:paraId="0EE3A4FF" w14:textId="3749C7BC" w:rsidR="000F5F46" w:rsidRPr="009A4CA8" w:rsidRDefault="00614622" w:rsidP="009A4CA8">
            <w:pPr>
              <w:rPr>
                <w:rFonts w:asciiTheme="minorHAnsi" w:hAnsiTheme="minorHAnsi"/>
                <w:sz w:val="18"/>
                <w:szCs w:val="18"/>
              </w:rPr>
            </w:pPr>
            <w:r>
              <w:rPr>
                <w:rFonts w:asciiTheme="minorHAnsi" w:hAnsiTheme="minorHAnsi"/>
                <w:sz w:val="18"/>
                <w:szCs w:val="18"/>
              </w:rPr>
              <w:lastRenderedPageBreak/>
              <w:t>4</w:t>
            </w:r>
            <w:r w:rsidR="000F5F46" w:rsidRPr="009A4CA8">
              <w:rPr>
                <w:rFonts w:asciiTheme="minorHAnsi" w:hAnsiTheme="minorHAnsi"/>
                <w:sz w:val="18"/>
                <w:szCs w:val="18"/>
              </w:rPr>
              <w:t xml:space="preserve">.1.1: Identify and build in data elements in the VA’s ePrescribing </w:t>
            </w:r>
            <w:r w:rsidR="00A56BC0" w:rsidRPr="009A4CA8">
              <w:rPr>
                <w:rFonts w:asciiTheme="minorHAnsi" w:hAnsiTheme="minorHAnsi"/>
                <w:sz w:val="18"/>
                <w:szCs w:val="18"/>
              </w:rPr>
              <w:t>system that complies</w:t>
            </w:r>
            <w:r w:rsidR="000F5F46" w:rsidRPr="009A4CA8">
              <w:rPr>
                <w:rFonts w:asciiTheme="minorHAnsi" w:hAnsiTheme="minorHAnsi"/>
                <w:sz w:val="18"/>
                <w:szCs w:val="18"/>
              </w:rPr>
              <w:t xml:space="preserve"> with nationally recognized standards for writing ePrescriptions.</w:t>
            </w:r>
          </w:p>
        </w:tc>
        <w:tc>
          <w:tcPr>
            <w:tcW w:w="3690" w:type="dxa"/>
            <w:vMerge w:val="restart"/>
            <w:shd w:val="clear" w:color="auto" w:fill="F2F2F2" w:themeFill="background1" w:themeFillShade="F2"/>
          </w:tcPr>
          <w:p w14:paraId="4E3D8D79" w14:textId="77777777" w:rsidR="000F5F46" w:rsidRPr="009A4CA8" w:rsidRDefault="000F5F46" w:rsidP="009A4CA8">
            <w:pPr>
              <w:rPr>
                <w:rFonts w:asciiTheme="minorHAnsi" w:hAnsiTheme="minorHAnsi"/>
                <w:sz w:val="18"/>
                <w:szCs w:val="18"/>
              </w:rPr>
            </w:pPr>
            <w:r w:rsidRPr="009A4CA8">
              <w:rPr>
                <w:rFonts w:asciiTheme="minorHAnsi" w:hAnsiTheme="minorHAnsi"/>
                <w:sz w:val="18"/>
                <w:szCs w:val="18"/>
              </w:rPr>
              <w:t>To accurately identify and dispense inbound ePrescriptions, VA Pharmacies may only process ePrescriptions that comply with nationally recognized reference and authoritative terminology standards (i.e. NCPDP).</w:t>
            </w:r>
          </w:p>
          <w:p w14:paraId="213DC63B" w14:textId="77777777" w:rsidR="000F5F46" w:rsidRPr="009A4CA8" w:rsidRDefault="000F5F46" w:rsidP="00664AE8">
            <w:pPr>
              <w:spacing w:before="60"/>
              <w:rPr>
                <w:rFonts w:asciiTheme="minorHAnsi" w:hAnsiTheme="minorHAnsi"/>
                <w:b/>
                <w:sz w:val="18"/>
                <w:szCs w:val="18"/>
              </w:rPr>
            </w:pPr>
            <w:r w:rsidRPr="009A4CA8">
              <w:rPr>
                <w:rFonts w:asciiTheme="minorHAnsi" w:hAnsiTheme="minorHAnsi"/>
                <w:b/>
                <w:sz w:val="18"/>
                <w:szCs w:val="18"/>
              </w:rPr>
              <w:t xml:space="preserve">Assumption: The content of the inbound </w:t>
            </w:r>
            <w:r w:rsidRPr="009A4CA8">
              <w:rPr>
                <w:rFonts w:asciiTheme="minorHAnsi" w:hAnsiTheme="minorHAnsi"/>
                <w:b/>
                <w:sz w:val="18"/>
                <w:szCs w:val="18"/>
              </w:rPr>
              <w:lastRenderedPageBreak/>
              <w:t xml:space="preserve">electronic ePrescription information must comply with nationally recognized terminology standards. </w:t>
            </w:r>
          </w:p>
        </w:tc>
      </w:tr>
      <w:tr w:rsidR="000F5F46" w:rsidRPr="009A4CA8" w14:paraId="25BC12C9" w14:textId="77777777" w:rsidTr="009328A8">
        <w:tc>
          <w:tcPr>
            <w:tcW w:w="468" w:type="dxa"/>
            <w:shd w:val="clear" w:color="auto" w:fill="F2F2F2" w:themeFill="background1" w:themeFillShade="F2"/>
          </w:tcPr>
          <w:p w14:paraId="17326605" w14:textId="4D662272" w:rsidR="000F5F46" w:rsidRPr="009A4CA8" w:rsidRDefault="00614622" w:rsidP="009A4CA8">
            <w:pPr>
              <w:pStyle w:val="BodyText"/>
              <w:spacing w:before="0" w:after="0"/>
              <w:rPr>
                <w:rFonts w:asciiTheme="minorHAnsi" w:hAnsiTheme="minorHAnsi"/>
                <w:b/>
                <w:sz w:val="18"/>
                <w:szCs w:val="18"/>
              </w:rPr>
            </w:pPr>
            <w:r>
              <w:rPr>
                <w:rFonts w:asciiTheme="minorHAnsi" w:hAnsiTheme="minorHAnsi"/>
                <w:b/>
                <w:sz w:val="18"/>
                <w:szCs w:val="18"/>
              </w:rPr>
              <w:lastRenderedPageBreak/>
              <w:t>12</w:t>
            </w:r>
          </w:p>
        </w:tc>
        <w:tc>
          <w:tcPr>
            <w:tcW w:w="810" w:type="dxa"/>
            <w:shd w:val="clear" w:color="auto" w:fill="F2F2F2" w:themeFill="background1" w:themeFillShade="F2"/>
          </w:tcPr>
          <w:p w14:paraId="038095AD" w14:textId="77777777" w:rsidR="000F5F46" w:rsidRPr="009A4CA8" w:rsidRDefault="000F5F46" w:rsidP="009A4CA8">
            <w:pPr>
              <w:rPr>
                <w:rFonts w:asciiTheme="minorHAnsi" w:hAnsiTheme="minorHAnsi"/>
                <w:sz w:val="18"/>
                <w:szCs w:val="18"/>
              </w:rPr>
            </w:pPr>
            <w:r w:rsidRPr="009A4CA8">
              <w:rPr>
                <w:rFonts w:asciiTheme="minorHAnsi" w:hAnsiTheme="minorHAnsi"/>
                <w:sz w:val="18"/>
                <w:szCs w:val="18"/>
              </w:rPr>
              <w:t>OWNR</w:t>
            </w:r>
          </w:p>
          <w:p w14:paraId="76FAC8BD" w14:textId="77777777" w:rsidR="000F5F46" w:rsidRPr="009A4CA8" w:rsidRDefault="000F5F46" w:rsidP="009A4CA8">
            <w:pPr>
              <w:rPr>
                <w:rFonts w:asciiTheme="minorHAnsi" w:hAnsiTheme="minorHAnsi"/>
                <w:sz w:val="18"/>
                <w:szCs w:val="18"/>
              </w:rPr>
            </w:pPr>
            <w:r w:rsidRPr="009A4CA8">
              <w:rPr>
                <w:rFonts w:asciiTheme="minorHAnsi" w:hAnsiTheme="minorHAnsi"/>
                <w:sz w:val="18"/>
                <w:szCs w:val="18"/>
              </w:rPr>
              <w:t>170</w:t>
            </w:r>
          </w:p>
        </w:tc>
        <w:tc>
          <w:tcPr>
            <w:tcW w:w="2430" w:type="dxa"/>
            <w:shd w:val="clear" w:color="auto" w:fill="F2F2F2" w:themeFill="background1" w:themeFillShade="F2"/>
          </w:tcPr>
          <w:p w14:paraId="0DF3F206" w14:textId="77777777" w:rsidR="000F5F46" w:rsidRPr="009A4CA8" w:rsidRDefault="000F5F46" w:rsidP="009A4CA8">
            <w:pPr>
              <w:rPr>
                <w:rFonts w:asciiTheme="minorHAnsi" w:hAnsiTheme="minorHAnsi"/>
                <w:sz w:val="18"/>
                <w:szCs w:val="18"/>
              </w:rPr>
            </w:pPr>
            <w:r w:rsidRPr="009A4CA8">
              <w:rPr>
                <w:rFonts w:asciiTheme="minorHAnsi" w:hAnsiTheme="minorHAnsi"/>
                <w:sz w:val="18"/>
                <w:szCs w:val="18"/>
              </w:rPr>
              <w:t>Provide the ability to express all content using nationally recognized reference and authoritative terminology standards (e.g., Logical Observation Identifiers, Names, and Codes [LOINC], Systematized Nomenclature of Medicine Clinical Terms [SNOMED CT], RxNORM, etc.).</w:t>
            </w:r>
          </w:p>
        </w:tc>
        <w:tc>
          <w:tcPr>
            <w:tcW w:w="2700" w:type="dxa"/>
            <w:shd w:val="clear" w:color="auto" w:fill="F2F2F2" w:themeFill="background1" w:themeFillShade="F2"/>
          </w:tcPr>
          <w:p w14:paraId="6298914A" w14:textId="05404B9C" w:rsidR="000F5F46" w:rsidRPr="009A4CA8" w:rsidRDefault="00614622" w:rsidP="009A4CA8">
            <w:pPr>
              <w:rPr>
                <w:rFonts w:asciiTheme="minorHAnsi" w:hAnsiTheme="minorHAnsi"/>
                <w:sz w:val="18"/>
                <w:szCs w:val="18"/>
              </w:rPr>
            </w:pPr>
            <w:r>
              <w:rPr>
                <w:rFonts w:asciiTheme="minorHAnsi" w:hAnsiTheme="minorHAnsi"/>
                <w:sz w:val="18"/>
                <w:szCs w:val="18"/>
              </w:rPr>
              <w:t>4</w:t>
            </w:r>
            <w:r w:rsidR="000F5F46" w:rsidRPr="009A4CA8">
              <w:rPr>
                <w:rFonts w:asciiTheme="minorHAnsi" w:hAnsiTheme="minorHAnsi"/>
                <w:sz w:val="18"/>
                <w:szCs w:val="18"/>
              </w:rPr>
              <w:t>.2: As VA’s inbound ePrescribing System, ensure data elements in the receiving system comply with nationally recognized terminology for medications so that the receiving VA Pharmacy can correctly identify and dispense the medication to the VA patient.</w:t>
            </w:r>
          </w:p>
        </w:tc>
        <w:tc>
          <w:tcPr>
            <w:tcW w:w="2970" w:type="dxa"/>
            <w:shd w:val="clear" w:color="auto" w:fill="F2F2F2" w:themeFill="background1" w:themeFillShade="F2"/>
          </w:tcPr>
          <w:p w14:paraId="120ABE2B" w14:textId="5EB1E275" w:rsidR="000F5F46" w:rsidRPr="009A4CA8" w:rsidRDefault="00614622" w:rsidP="009A4CA8">
            <w:pPr>
              <w:rPr>
                <w:rFonts w:asciiTheme="minorHAnsi" w:hAnsiTheme="minorHAnsi"/>
                <w:sz w:val="18"/>
                <w:szCs w:val="18"/>
              </w:rPr>
            </w:pPr>
            <w:r>
              <w:rPr>
                <w:rFonts w:asciiTheme="minorHAnsi" w:hAnsiTheme="minorHAnsi"/>
                <w:sz w:val="18"/>
                <w:szCs w:val="18"/>
              </w:rPr>
              <w:t>4</w:t>
            </w:r>
            <w:r w:rsidR="000F5F46" w:rsidRPr="009A4CA8">
              <w:rPr>
                <w:rFonts w:asciiTheme="minorHAnsi" w:hAnsiTheme="minorHAnsi"/>
                <w:sz w:val="18"/>
                <w:szCs w:val="18"/>
              </w:rPr>
              <w:t>.2.1: Build compliance checking criteria (related to nationally recognized reference and terminology standards) into the auto-checking function for patient, provider, and drug.</w:t>
            </w:r>
          </w:p>
        </w:tc>
        <w:tc>
          <w:tcPr>
            <w:tcW w:w="3690" w:type="dxa"/>
            <w:vMerge/>
            <w:shd w:val="clear" w:color="auto" w:fill="F2F2F2" w:themeFill="background1" w:themeFillShade="F2"/>
          </w:tcPr>
          <w:p w14:paraId="412E3BE2" w14:textId="77777777" w:rsidR="000F5F46" w:rsidRPr="009A4CA8" w:rsidRDefault="000F5F46" w:rsidP="009A4CA8">
            <w:pPr>
              <w:rPr>
                <w:rFonts w:asciiTheme="minorHAnsi" w:hAnsiTheme="minorHAnsi"/>
                <w:sz w:val="18"/>
                <w:szCs w:val="18"/>
              </w:rPr>
            </w:pPr>
          </w:p>
        </w:tc>
      </w:tr>
      <w:tr w:rsidR="000F5F46" w:rsidRPr="009A4CA8" w14:paraId="2E419478" w14:textId="77777777" w:rsidTr="009328A8">
        <w:tc>
          <w:tcPr>
            <w:tcW w:w="468" w:type="dxa"/>
            <w:shd w:val="clear" w:color="auto" w:fill="F2F2F2" w:themeFill="background1" w:themeFillShade="F2"/>
          </w:tcPr>
          <w:p w14:paraId="3B298003" w14:textId="797EF35B" w:rsidR="000F5F46" w:rsidRPr="009A4CA8" w:rsidRDefault="00614622" w:rsidP="009A4CA8">
            <w:pPr>
              <w:pStyle w:val="BodyText"/>
              <w:spacing w:before="0" w:after="0"/>
              <w:rPr>
                <w:rFonts w:asciiTheme="minorHAnsi" w:hAnsiTheme="minorHAnsi"/>
                <w:b/>
                <w:sz w:val="18"/>
                <w:szCs w:val="18"/>
              </w:rPr>
            </w:pPr>
            <w:r>
              <w:rPr>
                <w:rFonts w:asciiTheme="minorHAnsi" w:hAnsiTheme="minorHAnsi"/>
                <w:b/>
                <w:sz w:val="18"/>
                <w:szCs w:val="18"/>
              </w:rPr>
              <w:t>13</w:t>
            </w:r>
          </w:p>
        </w:tc>
        <w:tc>
          <w:tcPr>
            <w:tcW w:w="810" w:type="dxa"/>
            <w:shd w:val="clear" w:color="auto" w:fill="F2F2F2" w:themeFill="background1" w:themeFillShade="F2"/>
          </w:tcPr>
          <w:p w14:paraId="4220C882" w14:textId="77777777" w:rsidR="000F5F46" w:rsidRPr="009A4CA8" w:rsidRDefault="000F5F46" w:rsidP="009A4CA8">
            <w:pPr>
              <w:rPr>
                <w:rFonts w:asciiTheme="minorHAnsi" w:hAnsiTheme="minorHAnsi"/>
                <w:sz w:val="18"/>
                <w:szCs w:val="18"/>
              </w:rPr>
            </w:pPr>
            <w:r w:rsidRPr="009A4CA8">
              <w:rPr>
                <w:rFonts w:asciiTheme="minorHAnsi" w:hAnsiTheme="minorHAnsi"/>
                <w:sz w:val="18"/>
                <w:szCs w:val="18"/>
              </w:rPr>
              <w:t>OWNR 170 (a) NEW</w:t>
            </w:r>
          </w:p>
        </w:tc>
        <w:tc>
          <w:tcPr>
            <w:tcW w:w="2430" w:type="dxa"/>
            <w:shd w:val="clear" w:color="auto" w:fill="F2F2F2" w:themeFill="background1" w:themeFillShade="F2"/>
          </w:tcPr>
          <w:p w14:paraId="7EB8FFC2" w14:textId="77777777" w:rsidR="000F5F46" w:rsidRPr="009A4CA8" w:rsidRDefault="000F5F46" w:rsidP="009A4CA8">
            <w:pPr>
              <w:rPr>
                <w:rFonts w:asciiTheme="minorHAnsi" w:hAnsiTheme="minorHAnsi"/>
                <w:sz w:val="18"/>
                <w:szCs w:val="18"/>
              </w:rPr>
            </w:pPr>
            <w:r w:rsidRPr="009A4CA8">
              <w:rPr>
                <w:rFonts w:asciiTheme="minorHAnsi" w:hAnsiTheme="minorHAnsi"/>
                <w:sz w:val="18"/>
                <w:szCs w:val="18"/>
              </w:rPr>
              <w:t>Provide the ability to reject inbound eRxs that fail to comply with nationally recognized reference and terminology standards.</w:t>
            </w:r>
          </w:p>
        </w:tc>
        <w:tc>
          <w:tcPr>
            <w:tcW w:w="2700" w:type="dxa"/>
            <w:shd w:val="clear" w:color="auto" w:fill="F2F2F2" w:themeFill="background1" w:themeFillShade="F2"/>
          </w:tcPr>
          <w:p w14:paraId="1A38C232" w14:textId="4516F7EA" w:rsidR="000F5F46" w:rsidRPr="009A4CA8" w:rsidRDefault="00614622" w:rsidP="009A4CA8">
            <w:pPr>
              <w:rPr>
                <w:rFonts w:asciiTheme="minorHAnsi" w:hAnsiTheme="minorHAnsi"/>
                <w:sz w:val="18"/>
                <w:szCs w:val="18"/>
              </w:rPr>
            </w:pPr>
            <w:r>
              <w:rPr>
                <w:rFonts w:asciiTheme="minorHAnsi" w:hAnsiTheme="minorHAnsi"/>
                <w:sz w:val="18"/>
                <w:szCs w:val="18"/>
              </w:rPr>
              <w:t>4</w:t>
            </w:r>
            <w:r w:rsidR="000F5F46" w:rsidRPr="009A4CA8">
              <w:rPr>
                <w:rFonts w:asciiTheme="minorHAnsi" w:hAnsiTheme="minorHAnsi"/>
                <w:sz w:val="18"/>
                <w:szCs w:val="18"/>
              </w:rPr>
              <w:t>.3: As VA’s inbound ePrescribing pharmacy system, reject inbound eRxs that do not comply with nationally recognized terminology standards, so that VA pharmacy can process and dispense only those eRxs that are in compliance.</w:t>
            </w:r>
          </w:p>
        </w:tc>
        <w:tc>
          <w:tcPr>
            <w:tcW w:w="2970" w:type="dxa"/>
            <w:shd w:val="clear" w:color="auto" w:fill="F2F2F2" w:themeFill="background1" w:themeFillShade="F2"/>
          </w:tcPr>
          <w:p w14:paraId="0E7EB04A" w14:textId="145E0B63" w:rsidR="000F5F46" w:rsidRPr="009A4CA8" w:rsidRDefault="00614622" w:rsidP="009A4CA8">
            <w:pPr>
              <w:rPr>
                <w:rFonts w:asciiTheme="minorHAnsi" w:hAnsiTheme="minorHAnsi"/>
                <w:sz w:val="18"/>
                <w:szCs w:val="18"/>
              </w:rPr>
            </w:pPr>
            <w:r>
              <w:rPr>
                <w:rFonts w:asciiTheme="minorHAnsi" w:hAnsiTheme="minorHAnsi"/>
                <w:sz w:val="18"/>
                <w:szCs w:val="18"/>
              </w:rPr>
              <w:t>4</w:t>
            </w:r>
            <w:r w:rsidR="000F5F46" w:rsidRPr="009A4CA8">
              <w:rPr>
                <w:rFonts w:asciiTheme="minorHAnsi" w:hAnsiTheme="minorHAnsi"/>
                <w:sz w:val="18"/>
                <w:szCs w:val="18"/>
              </w:rPr>
              <w:t>.3.1: Build compliance checking criteria (related to nationally recognized reference and terminology standards) into the auto-checking function for patient, provider, and drug that will fail any eRxs that do not match checking criteria.</w:t>
            </w:r>
          </w:p>
          <w:p w14:paraId="346B09DD" w14:textId="77777777" w:rsidR="000F5F46" w:rsidRPr="009A4CA8" w:rsidRDefault="000F5F46" w:rsidP="00664AE8">
            <w:pPr>
              <w:spacing w:before="60"/>
              <w:rPr>
                <w:rFonts w:asciiTheme="minorHAnsi" w:hAnsiTheme="minorHAnsi"/>
                <w:sz w:val="18"/>
                <w:szCs w:val="18"/>
              </w:rPr>
            </w:pPr>
            <w:r w:rsidRPr="009A4CA8">
              <w:rPr>
                <w:rFonts w:asciiTheme="minorHAnsi" w:hAnsiTheme="minorHAnsi"/>
                <w:sz w:val="18"/>
                <w:szCs w:val="18"/>
              </w:rPr>
              <w:t>Note: See auto-checking in later sections, where compliance requirements are identified.</w:t>
            </w:r>
          </w:p>
        </w:tc>
        <w:tc>
          <w:tcPr>
            <w:tcW w:w="3690" w:type="dxa"/>
            <w:shd w:val="clear" w:color="auto" w:fill="F2F2F2" w:themeFill="background1" w:themeFillShade="F2"/>
          </w:tcPr>
          <w:p w14:paraId="09662261" w14:textId="77777777" w:rsidR="000F5F46" w:rsidRPr="009A4CA8" w:rsidRDefault="000F5F46" w:rsidP="009A4CA8">
            <w:pPr>
              <w:rPr>
                <w:rFonts w:asciiTheme="minorHAnsi" w:hAnsiTheme="minorHAnsi"/>
                <w:sz w:val="18"/>
                <w:szCs w:val="18"/>
              </w:rPr>
            </w:pPr>
            <w:r w:rsidRPr="009A4CA8">
              <w:rPr>
                <w:rFonts w:asciiTheme="minorHAnsi" w:hAnsiTheme="minorHAnsi"/>
                <w:sz w:val="18"/>
                <w:szCs w:val="18"/>
              </w:rPr>
              <w:t xml:space="preserve">Inbound eRxs that fail to comply with nationally recognized terminology standards will be rejected by VA’s inbound ePrescribing system. </w:t>
            </w:r>
          </w:p>
        </w:tc>
      </w:tr>
      <w:tr w:rsidR="000F5F46" w:rsidRPr="009A4CA8" w14:paraId="417DBFBA" w14:textId="77777777" w:rsidTr="009328A8">
        <w:tc>
          <w:tcPr>
            <w:tcW w:w="468" w:type="dxa"/>
            <w:shd w:val="clear" w:color="auto" w:fill="F2F2F2" w:themeFill="background1" w:themeFillShade="F2"/>
          </w:tcPr>
          <w:p w14:paraId="24E98009" w14:textId="164ACFE4" w:rsidR="000F5F46" w:rsidRPr="009A4CA8" w:rsidRDefault="00614622" w:rsidP="009A4CA8">
            <w:pPr>
              <w:pStyle w:val="BodyText"/>
              <w:spacing w:before="0" w:after="0"/>
              <w:rPr>
                <w:rFonts w:asciiTheme="minorHAnsi" w:hAnsiTheme="minorHAnsi"/>
                <w:b/>
                <w:sz w:val="18"/>
                <w:szCs w:val="18"/>
              </w:rPr>
            </w:pPr>
            <w:r>
              <w:rPr>
                <w:rFonts w:asciiTheme="minorHAnsi" w:hAnsiTheme="minorHAnsi"/>
                <w:b/>
                <w:sz w:val="18"/>
                <w:szCs w:val="18"/>
              </w:rPr>
              <w:t>14</w:t>
            </w:r>
          </w:p>
        </w:tc>
        <w:tc>
          <w:tcPr>
            <w:tcW w:w="810" w:type="dxa"/>
            <w:shd w:val="clear" w:color="auto" w:fill="F2F2F2" w:themeFill="background1" w:themeFillShade="F2"/>
          </w:tcPr>
          <w:p w14:paraId="2CE194D7" w14:textId="77777777" w:rsidR="000F5F46" w:rsidRPr="009A4CA8" w:rsidRDefault="000F5F46" w:rsidP="009A4CA8">
            <w:pPr>
              <w:rPr>
                <w:rFonts w:asciiTheme="minorHAnsi" w:hAnsiTheme="minorHAnsi"/>
                <w:sz w:val="18"/>
                <w:szCs w:val="18"/>
              </w:rPr>
            </w:pPr>
            <w:r w:rsidRPr="009A4CA8">
              <w:rPr>
                <w:rFonts w:asciiTheme="minorHAnsi" w:hAnsiTheme="minorHAnsi"/>
                <w:sz w:val="18"/>
                <w:szCs w:val="18"/>
              </w:rPr>
              <w:t>OWNR 170 (b) NEW</w:t>
            </w:r>
          </w:p>
        </w:tc>
        <w:tc>
          <w:tcPr>
            <w:tcW w:w="2430" w:type="dxa"/>
            <w:shd w:val="clear" w:color="auto" w:fill="F2F2F2" w:themeFill="background1" w:themeFillShade="F2"/>
          </w:tcPr>
          <w:p w14:paraId="6517BF17" w14:textId="77777777" w:rsidR="000F5F46" w:rsidRPr="009A4CA8" w:rsidRDefault="000F5F46" w:rsidP="009A4CA8">
            <w:pPr>
              <w:rPr>
                <w:rFonts w:asciiTheme="minorHAnsi" w:hAnsiTheme="minorHAnsi"/>
                <w:sz w:val="18"/>
                <w:szCs w:val="18"/>
              </w:rPr>
            </w:pPr>
            <w:r w:rsidRPr="009A4CA8">
              <w:rPr>
                <w:rFonts w:asciiTheme="minorHAnsi" w:hAnsiTheme="minorHAnsi"/>
                <w:sz w:val="18"/>
                <w:szCs w:val="18"/>
              </w:rPr>
              <w:t>Provide the ability to transmit meaningful rejection messages back to external providers whose eRxs fail to comply with nationally recognized terminology standards</w:t>
            </w:r>
          </w:p>
        </w:tc>
        <w:tc>
          <w:tcPr>
            <w:tcW w:w="2700" w:type="dxa"/>
            <w:shd w:val="clear" w:color="auto" w:fill="F2F2F2" w:themeFill="background1" w:themeFillShade="F2"/>
          </w:tcPr>
          <w:p w14:paraId="5B0ABE07" w14:textId="2CA09AC2" w:rsidR="000F5F46" w:rsidRPr="009A4CA8" w:rsidRDefault="00614622" w:rsidP="009A4CA8">
            <w:pPr>
              <w:rPr>
                <w:rFonts w:asciiTheme="minorHAnsi" w:hAnsiTheme="minorHAnsi"/>
                <w:sz w:val="18"/>
                <w:szCs w:val="18"/>
              </w:rPr>
            </w:pPr>
            <w:r>
              <w:rPr>
                <w:rFonts w:asciiTheme="minorHAnsi" w:hAnsiTheme="minorHAnsi"/>
                <w:sz w:val="18"/>
                <w:szCs w:val="18"/>
              </w:rPr>
              <w:t>4</w:t>
            </w:r>
            <w:r w:rsidR="000F5F46" w:rsidRPr="009A4CA8">
              <w:rPr>
                <w:rFonts w:asciiTheme="minorHAnsi" w:hAnsiTheme="minorHAnsi"/>
                <w:sz w:val="18"/>
                <w:szCs w:val="18"/>
              </w:rPr>
              <w:t xml:space="preserve">.4: As VA’s inbound ePrescribing pharmacy system, and to assist external providers who fail auto-checking due to non-compliance with nationally recognized terminology standards, transmit applicable rejection reasons, along with examples of inbound electronic prescriptions, so that those external providers can re-transmit eRxs that successfully comply with requirements. </w:t>
            </w:r>
          </w:p>
        </w:tc>
        <w:tc>
          <w:tcPr>
            <w:tcW w:w="2970" w:type="dxa"/>
            <w:shd w:val="clear" w:color="auto" w:fill="F2F2F2" w:themeFill="background1" w:themeFillShade="F2"/>
          </w:tcPr>
          <w:p w14:paraId="4629093B" w14:textId="30A003B5" w:rsidR="000F5F46" w:rsidRPr="009A4CA8" w:rsidRDefault="00614622" w:rsidP="009A4CA8">
            <w:pPr>
              <w:rPr>
                <w:rFonts w:asciiTheme="minorHAnsi" w:hAnsiTheme="minorHAnsi"/>
                <w:sz w:val="18"/>
                <w:szCs w:val="18"/>
              </w:rPr>
            </w:pPr>
            <w:r>
              <w:rPr>
                <w:rFonts w:asciiTheme="minorHAnsi" w:hAnsiTheme="minorHAnsi"/>
                <w:sz w:val="18"/>
                <w:szCs w:val="18"/>
              </w:rPr>
              <w:t>4</w:t>
            </w:r>
            <w:r w:rsidR="000F5F46" w:rsidRPr="009A4CA8">
              <w:rPr>
                <w:rFonts w:asciiTheme="minorHAnsi" w:hAnsiTheme="minorHAnsi"/>
                <w:sz w:val="18"/>
                <w:szCs w:val="18"/>
              </w:rPr>
              <w:t>.4.1: Build standard templates containing meaningful rejection reasons, along with examples, to be sent to external providers whose eRxs fail to comply with nationally recognized terminology standards.</w:t>
            </w:r>
          </w:p>
        </w:tc>
        <w:tc>
          <w:tcPr>
            <w:tcW w:w="3690" w:type="dxa"/>
            <w:shd w:val="clear" w:color="auto" w:fill="F2F2F2" w:themeFill="background1" w:themeFillShade="F2"/>
          </w:tcPr>
          <w:p w14:paraId="2F53EB7C" w14:textId="77777777" w:rsidR="000F5F46" w:rsidRPr="009A4CA8" w:rsidRDefault="000F5F46" w:rsidP="00614622">
            <w:pPr>
              <w:keepNext/>
              <w:rPr>
                <w:rFonts w:asciiTheme="minorHAnsi" w:hAnsiTheme="minorHAnsi"/>
                <w:sz w:val="18"/>
                <w:szCs w:val="18"/>
              </w:rPr>
            </w:pPr>
            <w:r w:rsidRPr="009A4CA8">
              <w:rPr>
                <w:rFonts w:asciiTheme="minorHAnsi" w:hAnsiTheme="minorHAnsi"/>
                <w:sz w:val="18"/>
                <w:szCs w:val="18"/>
              </w:rPr>
              <w:t>VA’s inbound ePrescribing system must assist in helping external providers understand and correct rejected eRxs by transmitting back to the external providers’ meaningful rejection reasons, along with acceptable examples, in standard VA template formats.</w:t>
            </w:r>
          </w:p>
        </w:tc>
      </w:tr>
    </w:tbl>
    <w:p w14:paraId="4D3D62B6" w14:textId="77777777" w:rsidR="000F5F46" w:rsidRDefault="000F5F46" w:rsidP="00664AE8">
      <w:pPr>
        <w:pStyle w:val="Heading3"/>
      </w:pPr>
      <w:bookmarkStart w:id="41" w:name="_Toc408386744"/>
      <w:bookmarkStart w:id="42" w:name="_Toc443575553"/>
      <w:r>
        <w:lastRenderedPageBreak/>
        <w:t>Pre-Transmission of Inbound ePrescription</w:t>
      </w:r>
      <w:bookmarkEnd w:id="41"/>
      <w:r>
        <w:t>s</w:t>
      </w:r>
      <w:bookmarkEnd w:id="42"/>
    </w:p>
    <w:p w14:paraId="4700B948" w14:textId="69C48734" w:rsidR="000F5F46" w:rsidRPr="00DD60B9" w:rsidRDefault="000F5F46" w:rsidP="000F5F46">
      <w:pPr>
        <w:pStyle w:val="BodyText"/>
      </w:pPr>
      <w:r>
        <w:t>The following pre-requisite conditions are required before external providers (i.e.</w:t>
      </w:r>
      <w:r w:rsidR="00162587">
        <w:t>,</w:t>
      </w:r>
      <w:r>
        <w:t xml:space="preserve"> Non-VA physicians, civilian medical providers, </w:t>
      </w:r>
      <w:proofErr w:type="gramStart"/>
      <w:r>
        <w:t>DoD</w:t>
      </w:r>
      <w:proofErr w:type="gramEnd"/>
      <w:r>
        <w:t xml:space="preserve"> providers, etc.) can transmit ePrescriptions to VA Pharmacies. The following trace to the original NEED 33452 and OWNR 13409 BRD requirements.</w:t>
      </w:r>
    </w:p>
    <w:p w14:paraId="7FBA64EA" w14:textId="0ED8E4AE" w:rsidR="00D253F7" w:rsidRDefault="00D253F7" w:rsidP="009328A8">
      <w:pPr>
        <w:pStyle w:val="Caption"/>
      </w:pPr>
      <w:bookmarkStart w:id="43" w:name="_Toc443575480"/>
      <w:r>
        <w:t xml:space="preserve">Table </w:t>
      </w:r>
      <w:fldSimple w:instr=" SEQ Table \* ARABIC ">
        <w:r w:rsidR="00DF255A">
          <w:rPr>
            <w:noProof/>
          </w:rPr>
          <w:t>5</w:t>
        </w:r>
      </w:fldSimple>
      <w:r>
        <w:t xml:space="preserve">: </w:t>
      </w:r>
      <w:r w:rsidRPr="004A01B0">
        <w:t xml:space="preserve">EPIC 5: Search for and identify the VA Pharmacy to send a Veteran patient’s ePrescription to (would be performed by an external provider/non-VA physician). </w:t>
      </w:r>
      <w:proofErr w:type="gramStart"/>
      <w:r w:rsidRPr="004A01B0">
        <w:t>Traces to BRD NEED 3352 and OWNR 13409.</w:t>
      </w:r>
      <w:bookmarkEnd w:id="43"/>
      <w:proofErr w:type="gramEnd"/>
    </w:p>
    <w:tbl>
      <w:tblPr>
        <w:tblStyle w:val="TableGrid"/>
        <w:tblW w:w="13068" w:type="dxa"/>
        <w:tblInd w:w="108" w:type="dxa"/>
        <w:tblLayout w:type="fixed"/>
        <w:tblLook w:val="04A0" w:firstRow="1" w:lastRow="0" w:firstColumn="1" w:lastColumn="0" w:noHBand="0" w:noVBand="1"/>
        <w:tblCaption w:val="EPIC 5: Search for and identify the VA Pharmacy to send a Veteran patient’s ePrescription to (would be performed by an external provider/non-VA physician). Traces to BRD NEED 3352 and OWNR 13409."/>
        <w:tblDescription w:val="EPIC 5: Search for and identify the VA Pharmacy to send a Veteran patient’s ePrescription to (would be performed by an external provider/non-VA physician). Traces to BRD NEED 3352 and OWNR 13409."/>
      </w:tblPr>
      <w:tblGrid>
        <w:gridCol w:w="468"/>
        <w:gridCol w:w="720"/>
        <w:gridCol w:w="2610"/>
        <w:gridCol w:w="2520"/>
        <w:gridCol w:w="2520"/>
        <w:gridCol w:w="4230"/>
      </w:tblGrid>
      <w:tr w:rsidR="000F5F46" w:rsidRPr="00666378" w14:paraId="28AC1A7D" w14:textId="77777777" w:rsidTr="009328A8">
        <w:trPr>
          <w:tblHeader/>
        </w:trPr>
        <w:tc>
          <w:tcPr>
            <w:tcW w:w="468" w:type="dxa"/>
            <w:tcBorders>
              <w:bottom w:val="single" w:sz="4" w:space="0" w:color="auto"/>
            </w:tcBorders>
            <w:shd w:val="clear" w:color="auto" w:fill="D9D9D9" w:themeFill="background1" w:themeFillShade="D9"/>
            <w:vAlign w:val="center"/>
          </w:tcPr>
          <w:p w14:paraId="6DB8738F" w14:textId="77777777" w:rsidR="000F5F46" w:rsidRPr="00E911CC" w:rsidRDefault="000F5F46" w:rsidP="00D253F7">
            <w:pPr>
              <w:pStyle w:val="BodyText"/>
              <w:spacing w:before="0" w:after="0"/>
              <w:jc w:val="center"/>
              <w:rPr>
                <w:rFonts w:asciiTheme="minorHAnsi" w:hAnsiTheme="minorHAnsi"/>
                <w:b/>
                <w:sz w:val="18"/>
                <w:szCs w:val="18"/>
              </w:rPr>
            </w:pPr>
            <w:r w:rsidRPr="00E911CC">
              <w:rPr>
                <w:rFonts w:asciiTheme="minorHAnsi" w:hAnsiTheme="minorHAnsi"/>
                <w:b/>
                <w:sz w:val="18"/>
                <w:szCs w:val="18"/>
              </w:rPr>
              <w:t>ID#</w:t>
            </w:r>
          </w:p>
        </w:tc>
        <w:tc>
          <w:tcPr>
            <w:tcW w:w="720" w:type="dxa"/>
            <w:tcBorders>
              <w:bottom w:val="single" w:sz="4" w:space="0" w:color="auto"/>
            </w:tcBorders>
            <w:shd w:val="clear" w:color="auto" w:fill="D9D9D9" w:themeFill="background1" w:themeFillShade="D9"/>
            <w:vAlign w:val="center"/>
          </w:tcPr>
          <w:p w14:paraId="58363766" w14:textId="77777777" w:rsidR="000F5F46" w:rsidRPr="007B277E" w:rsidRDefault="000F5F46" w:rsidP="00D253F7">
            <w:pPr>
              <w:pStyle w:val="BodyText"/>
              <w:spacing w:before="0" w:after="0"/>
              <w:jc w:val="center"/>
              <w:rPr>
                <w:rFonts w:asciiTheme="minorHAnsi" w:hAnsiTheme="minorHAnsi"/>
                <w:b/>
                <w:sz w:val="18"/>
                <w:szCs w:val="18"/>
              </w:rPr>
            </w:pPr>
            <w:r w:rsidRPr="00E911CC">
              <w:rPr>
                <w:rFonts w:asciiTheme="minorHAnsi" w:hAnsiTheme="minorHAnsi"/>
                <w:b/>
                <w:sz w:val="18"/>
                <w:szCs w:val="18"/>
              </w:rPr>
              <w:t>NEED/</w:t>
            </w:r>
            <w:r>
              <w:rPr>
                <w:rFonts w:asciiTheme="minorHAnsi" w:hAnsiTheme="minorHAnsi"/>
                <w:b/>
                <w:sz w:val="18"/>
                <w:szCs w:val="18"/>
              </w:rPr>
              <w:br/>
            </w:r>
            <w:r w:rsidRPr="00E911CC">
              <w:rPr>
                <w:rFonts w:asciiTheme="minorHAnsi" w:hAnsiTheme="minorHAnsi"/>
                <w:b/>
                <w:sz w:val="16"/>
                <w:szCs w:val="16"/>
              </w:rPr>
              <w:t>OWNR</w:t>
            </w:r>
            <w:r>
              <w:rPr>
                <w:rFonts w:asciiTheme="minorHAnsi" w:hAnsiTheme="minorHAnsi"/>
                <w:b/>
                <w:sz w:val="16"/>
                <w:szCs w:val="16"/>
              </w:rPr>
              <w:t xml:space="preserve"> </w:t>
            </w:r>
            <w:r w:rsidRPr="00E911CC">
              <w:rPr>
                <w:rFonts w:asciiTheme="minorHAnsi" w:hAnsiTheme="minorHAnsi"/>
                <w:b/>
                <w:sz w:val="16"/>
                <w:szCs w:val="16"/>
              </w:rPr>
              <w:t>#</w:t>
            </w:r>
          </w:p>
        </w:tc>
        <w:tc>
          <w:tcPr>
            <w:tcW w:w="2610" w:type="dxa"/>
            <w:tcBorders>
              <w:bottom w:val="single" w:sz="4" w:space="0" w:color="auto"/>
            </w:tcBorders>
            <w:shd w:val="clear" w:color="auto" w:fill="D9D9D9" w:themeFill="background1" w:themeFillShade="D9"/>
            <w:vAlign w:val="center"/>
          </w:tcPr>
          <w:p w14:paraId="74FE5C15" w14:textId="77777777" w:rsidR="000F5F46" w:rsidRPr="00E911CC" w:rsidRDefault="000F5F46" w:rsidP="0072304D">
            <w:pPr>
              <w:jc w:val="center"/>
              <w:rPr>
                <w:rFonts w:asciiTheme="minorHAnsi" w:hAnsiTheme="minorHAnsi"/>
                <w:b/>
                <w:sz w:val="18"/>
                <w:szCs w:val="18"/>
              </w:rPr>
            </w:pPr>
            <w:r w:rsidRPr="00E911CC">
              <w:rPr>
                <w:rFonts w:asciiTheme="minorHAnsi" w:hAnsiTheme="minorHAnsi"/>
                <w:b/>
                <w:sz w:val="18"/>
                <w:szCs w:val="18"/>
              </w:rPr>
              <w:t xml:space="preserve">BRD </w:t>
            </w:r>
            <w:r>
              <w:rPr>
                <w:rFonts w:asciiTheme="minorHAnsi" w:hAnsiTheme="minorHAnsi"/>
                <w:b/>
                <w:sz w:val="18"/>
                <w:szCs w:val="18"/>
              </w:rPr>
              <w:t>Trace</w:t>
            </w:r>
          </w:p>
        </w:tc>
        <w:tc>
          <w:tcPr>
            <w:tcW w:w="2520" w:type="dxa"/>
            <w:tcBorders>
              <w:bottom w:val="single" w:sz="4" w:space="0" w:color="auto"/>
            </w:tcBorders>
            <w:shd w:val="clear" w:color="auto" w:fill="D9D9D9" w:themeFill="background1" w:themeFillShade="D9"/>
            <w:vAlign w:val="center"/>
          </w:tcPr>
          <w:p w14:paraId="5D1F8D56" w14:textId="77777777" w:rsidR="000F5F46" w:rsidRPr="00E911CC" w:rsidRDefault="000F5F46" w:rsidP="001E2F2E">
            <w:pPr>
              <w:pStyle w:val="BodyText"/>
              <w:spacing w:before="0" w:after="0"/>
              <w:jc w:val="center"/>
              <w:rPr>
                <w:rFonts w:asciiTheme="minorHAnsi" w:hAnsiTheme="minorHAnsi"/>
                <w:b/>
                <w:sz w:val="18"/>
                <w:szCs w:val="18"/>
              </w:rPr>
            </w:pPr>
            <w:r w:rsidRPr="00E911CC">
              <w:rPr>
                <w:rFonts w:asciiTheme="minorHAnsi" w:hAnsiTheme="minorHAnsi"/>
                <w:b/>
                <w:sz w:val="18"/>
                <w:szCs w:val="18"/>
              </w:rPr>
              <w:t>User Stories (Narratives)</w:t>
            </w:r>
          </w:p>
        </w:tc>
        <w:tc>
          <w:tcPr>
            <w:tcW w:w="2520" w:type="dxa"/>
            <w:tcBorders>
              <w:bottom w:val="single" w:sz="4" w:space="0" w:color="auto"/>
            </w:tcBorders>
            <w:shd w:val="clear" w:color="auto" w:fill="D9D9D9" w:themeFill="background1" w:themeFillShade="D9"/>
            <w:vAlign w:val="center"/>
          </w:tcPr>
          <w:p w14:paraId="1E7DF1E3" w14:textId="77777777" w:rsidR="000F5F46" w:rsidRPr="00E911CC" w:rsidRDefault="000F5F46" w:rsidP="001E2F2E">
            <w:pPr>
              <w:pStyle w:val="BodyText"/>
              <w:spacing w:before="0" w:after="0"/>
              <w:jc w:val="center"/>
              <w:rPr>
                <w:rFonts w:asciiTheme="minorHAnsi" w:hAnsiTheme="minorHAnsi"/>
                <w:b/>
                <w:sz w:val="18"/>
                <w:szCs w:val="18"/>
              </w:rPr>
            </w:pPr>
            <w:r w:rsidRPr="00E911CC">
              <w:rPr>
                <w:rFonts w:asciiTheme="minorHAnsi" w:hAnsiTheme="minorHAnsi"/>
                <w:b/>
                <w:sz w:val="18"/>
                <w:szCs w:val="18"/>
              </w:rPr>
              <w:t>User Tasks</w:t>
            </w:r>
          </w:p>
        </w:tc>
        <w:tc>
          <w:tcPr>
            <w:tcW w:w="4230" w:type="dxa"/>
            <w:tcBorders>
              <w:bottom w:val="single" w:sz="4" w:space="0" w:color="auto"/>
            </w:tcBorders>
            <w:shd w:val="clear" w:color="auto" w:fill="D9D9D9" w:themeFill="background1" w:themeFillShade="D9"/>
            <w:vAlign w:val="center"/>
          </w:tcPr>
          <w:p w14:paraId="3807E6BA" w14:textId="542366B2" w:rsidR="00E87DD5" w:rsidRDefault="000F5F46" w:rsidP="0020107B">
            <w:pPr>
              <w:pStyle w:val="BodyText"/>
              <w:spacing w:before="0" w:after="0"/>
              <w:jc w:val="center"/>
              <w:rPr>
                <w:rFonts w:asciiTheme="minorHAnsi" w:hAnsiTheme="minorHAnsi"/>
                <w:b/>
                <w:sz w:val="18"/>
                <w:szCs w:val="18"/>
              </w:rPr>
            </w:pPr>
            <w:r w:rsidRPr="00E911CC">
              <w:rPr>
                <w:rFonts w:asciiTheme="minorHAnsi" w:hAnsiTheme="minorHAnsi"/>
                <w:b/>
                <w:sz w:val="18"/>
                <w:szCs w:val="18"/>
              </w:rPr>
              <w:t>Business Acceptance Criteria</w:t>
            </w:r>
          </w:p>
          <w:p w14:paraId="60B55C8B" w14:textId="222B2F49" w:rsidR="000F5F46" w:rsidRPr="00E911CC" w:rsidRDefault="000F5F46" w:rsidP="0020107B">
            <w:pPr>
              <w:pStyle w:val="BodyText"/>
              <w:spacing w:before="0" w:after="0"/>
              <w:jc w:val="center"/>
              <w:rPr>
                <w:rFonts w:asciiTheme="minorHAnsi" w:hAnsiTheme="minorHAnsi"/>
                <w:b/>
                <w:sz w:val="18"/>
                <w:szCs w:val="18"/>
              </w:rPr>
            </w:pPr>
            <w:r>
              <w:rPr>
                <w:rFonts w:asciiTheme="minorHAnsi" w:hAnsiTheme="minorHAnsi"/>
                <w:b/>
                <w:sz w:val="18"/>
                <w:szCs w:val="18"/>
              </w:rPr>
              <w:t>(Requirements)</w:t>
            </w:r>
          </w:p>
        </w:tc>
      </w:tr>
      <w:tr w:rsidR="000F5F46" w:rsidRPr="00666378" w14:paraId="055B74CA" w14:textId="77777777" w:rsidTr="009328A8">
        <w:tc>
          <w:tcPr>
            <w:tcW w:w="468" w:type="dxa"/>
            <w:vMerge w:val="restart"/>
            <w:shd w:val="clear" w:color="auto" w:fill="F2F2F2" w:themeFill="background1" w:themeFillShade="F2"/>
          </w:tcPr>
          <w:p w14:paraId="6D80E6A7" w14:textId="39228A72" w:rsidR="000F5F46" w:rsidRPr="00666378" w:rsidRDefault="00E82941" w:rsidP="00614622">
            <w:pPr>
              <w:pStyle w:val="BodyText"/>
              <w:spacing w:before="0" w:after="0"/>
              <w:rPr>
                <w:rFonts w:asciiTheme="minorHAnsi" w:hAnsiTheme="minorHAnsi"/>
                <w:b/>
                <w:sz w:val="18"/>
                <w:szCs w:val="18"/>
              </w:rPr>
            </w:pPr>
            <w:r>
              <w:rPr>
                <w:rFonts w:asciiTheme="minorHAnsi" w:hAnsiTheme="minorHAnsi"/>
                <w:b/>
                <w:sz w:val="18"/>
                <w:szCs w:val="18"/>
              </w:rPr>
              <w:t>15</w:t>
            </w:r>
          </w:p>
        </w:tc>
        <w:tc>
          <w:tcPr>
            <w:tcW w:w="720" w:type="dxa"/>
            <w:vMerge w:val="restart"/>
            <w:shd w:val="clear" w:color="auto" w:fill="F2F2F2" w:themeFill="background1" w:themeFillShade="F2"/>
          </w:tcPr>
          <w:p w14:paraId="051D8C2F" w14:textId="77777777" w:rsidR="000F5F46" w:rsidRPr="00666378" w:rsidRDefault="000F5F46" w:rsidP="00614622">
            <w:pPr>
              <w:pStyle w:val="BodyText"/>
              <w:spacing w:before="0" w:after="0"/>
              <w:rPr>
                <w:rFonts w:asciiTheme="minorHAnsi" w:hAnsiTheme="minorHAnsi"/>
                <w:sz w:val="18"/>
                <w:szCs w:val="18"/>
              </w:rPr>
            </w:pPr>
            <w:r w:rsidRPr="00666378">
              <w:rPr>
                <w:rFonts w:asciiTheme="minorHAnsi" w:hAnsiTheme="minorHAnsi"/>
                <w:sz w:val="18"/>
                <w:szCs w:val="18"/>
              </w:rPr>
              <w:t>NEED 3352</w:t>
            </w:r>
          </w:p>
        </w:tc>
        <w:tc>
          <w:tcPr>
            <w:tcW w:w="2610" w:type="dxa"/>
            <w:vMerge w:val="restart"/>
            <w:shd w:val="clear" w:color="auto" w:fill="F2F2F2" w:themeFill="background1" w:themeFillShade="F2"/>
          </w:tcPr>
          <w:p w14:paraId="59978FC2" w14:textId="77777777" w:rsidR="000F5F46" w:rsidRPr="00666378" w:rsidRDefault="000F5F46" w:rsidP="00614622">
            <w:pPr>
              <w:pStyle w:val="BodyText"/>
              <w:spacing w:before="0" w:after="0"/>
              <w:rPr>
                <w:rFonts w:asciiTheme="minorHAnsi" w:hAnsiTheme="minorHAnsi"/>
                <w:sz w:val="18"/>
                <w:szCs w:val="18"/>
              </w:rPr>
            </w:pPr>
            <w:r w:rsidRPr="00666378">
              <w:rPr>
                <w:rFonts w:asciiTheme="minorHAnsi" w:hAnsiTheme="minorHAnsi"/>
                <w:sz w:val="18"/>
                <w:szCs w:val="18"/>
              </w:rPr>
              <w:t>Provide the ability for external providers to determine which VA pharmacies support inbound electronic prescriptions</w:t>
            </w:r>
          </w:p>
        </w:tc>
        <w:tc>
          <w:tcPr>
            <w:tcW w:w="2520" w:type="dxa"/>
            <w:vMerge w:val="restart"/>
            <w:shd w:val="clear" w:color="auto" w:fill="F2F2F2" w:themeFill="background1" w:themeFillShade="F2"/>
          </w:tcPr>
          <w:p w14:paraId="2672F785" w14:textId="6D7BA46D" w:rsidR="000F5F46" w:rsidRDefault="00614622" w:rsidP="00614622">
            <w:pPr>
              <w:rPr>
                <w:rFonts w:asciiTheme="minorHAnsi" w:hAnsiTheme="minorHAnsi"/>
                <w:sz w:val="18"/>
                <w:szCs w:val="18"/>
              </w:rPr>
            </w:pPr>
            <w:r>
              <w:rPr>
                <w:rFonts w:asciiTheme="minorHAnsi" w:hAnsiTheme="minorHAnsi"/>
                <w:sz w:val="18"/>
                <w:szCs w:val="18"/>
              </w:rPr>
              <w:t>5</w:t>
            </w:r>
            <w:r w:rsidR="000F5F46">
              <w:rPr>
                <w:rFonts w:asciiTheme="minorHAnsi" w:hAnsiTheme="minorHAnsi"/>
                <w:sz w:val="18"/>
                <w:szCs w:val="18"/>
              </w:rPr>
              <w:t xml:space="preserve">.1: As the VA Pharmacy, provide the complete list of VA Pharmacies to the Transaction Hub vendor, so that external providers will be able to determine the VA Pharmacies accepting inbound ePrescriptions. </w:t>
            </w:r>
          </w:p>
          <w:p w14:paraId="2A2B4B28" w14:textId="77777777" w:rsidR="000F5F46" w:rsidRPr="00666378" w:rsidRDefault="000F5F46" w:rsidP="00664AE8">
            <w:pPr>
              <w:spacing w:before="60"/>
              <w:rPr>
                <w:rFonts w:asciiTheme="minorHAnsi" w:hAnsiTheme="minorHAnsi"/>
                <w:sz w:val="18"/>
                <w:szCs w:val="18"/>
              </w:rPr>
            </w:pPr>
            <w:r>
              <w:rPr>
                <w:rFonts w:asciiTheme="minorHAnsi" w:hAnsiTheme="minorHAnsi"/>
                <w:sz w:val="18"/>
                <w:szCs w:val="18"/>
              </w:rPr>
              <w:t>Note: The assumption is that Transaction Hub will transmit the most current list of VA Pharmacies receiving inbound ePrescriptions to external providers. The second assumption is that the external providers will “upload” this list into their ePrescribing software so that they</w:t>
            </w:r>
            <w:r>
              <w:t xml:space="preserve"> </w:t>
            </w:r>
            <w:r w:rsidRPr="00BC0273">
              <w:rPr>
                <w:rFonts w:asciiTheme="minorHAnsi" w:hAnsiTheme="minorHAnsi"/>
                <w:sz w:val="18"/>
                <w:szCs w:val="18"/>
              </w:rPr>
              <w:t>can search for VA Pharmacies accepting</w:t>
            </w:r>
            <w:r>
              <w:rPr>
                <w:rFonts w:asciiTheme="minorHAnsi" w:hAnsiTheme="minorHAnsi"/>
                <w:sz w:val="18"/>
                <w:szCs w:val="18"/>
              </w:rPr>
              <w:t xml:space="preserve"> inbound</w:t>
            </w:r>
            <w:r w:rsidRPr="00BC0273">
              <w:rPr>
                <w:rFonts w:asciiTheme="minorHAnsi" w:hAnsiTheme="minorHAnsi"/>
                <w:sz w:val="18"/>
                <w:szCs w:val="18"/>
              </w:rPr>
              <w:t xml:space="preserve"> ePrescriptions</w:t>
            </w:r>
            <w:r>
              <w:rPr>
                <w:rFonts w:asciiTheme="minorHAnsi" w:hAnsiTheme="minorHAnsi"/>
                <w:sz w:val="18"/>
                <w:szCs w:val="18"/>
              </w:rPr>
              <w:t>.</w:t>
            </w:r>
          </w:p>
        </w:tc>
        <w:tc>
          <w:tcPr>
            <w:tcW w:w="2520" w:type="dxa"/>
            <w:shd w:val="clear" w:color="auto" w:fill="F2F2F2" w:themeFill="background1" w:themeFillShade="F2"/>
          </w:tcPr>
          <w:p w14:paraId="4385F303" w14:textId="7564A4C7" w:rsidR="000F5F46" w:rsidRPr="006904BB" w:rsidRDefault="00614622" w:rsidP="00614622">
            <w:pPr>
              <w:rPr>
                <w:rFonts w:asciiTheme="minorHAnsi" w:hAnsiTheme="minorHAnsi"/>
                <w:sz w:val="18"/>
                <w:szCs w:val="18"/>
              </w:rPr>
            </w:pPr>
            <w:r>
              <w:rPr>
                <w:rFonts w:asciiTheme="minorHAnsi" w:hAnsiTheme="minorHAnsi"/>
                <w:sz w:val="18"/>
                <w:szCs w:val="18"/>
              </w:rPr>
              <w:t>5</w:t>
            </w:r>
            <w:r w:rsidR="000F5F46">
              <w:rPr>
                <w:rFonts w:asciiTheme="minorHAnsi" w:hAnsiTheme="minorHAnsi"/>
                <w:sz w:val="18"/>
                <w:szCs w:val="18"/>
              </w:rPr>
              <w:t>.1.1: Compile complete list of VA Pharmacies accepting inbound ePrescriptions.</w:t>
            </w:r>
          </w:p>
        </w:tc>
        <w:tc>
          <w:tcPr>
            <w:tcW w:w="4230" w:type="dxa"/>
            <w:shd w:val="clear" w:color="auto" w:fill="F2F2F2" w:themeFill="background1" w:themeFillShade="F2"/>
          </w:tcPr>
          <w:p w14:paraId="04C899C7" w14:textId="77777777" w:rsidR="000F5F46" w:rsidRDefault="000F5F46" w:rsidP="00614622">
            <w:pPr>
              <w:rPr>
                <w:rFonts w:asciiTheme="minorHAnsi" w:hAnsiTheme="minorHAnsi"/>
                <w:sz w:val="18"/>
                <w:szCs w:val="18"/>
              </w:rPr>
            </w:pPr>
            <w:r>
              <w:rPr>
                <w:rFonts w:asciiTheme="minorHAnsi" w:hAnsiTheme="minorHAnsi"/>
                <w:sz w:val="18"/>
                <w:szCs w:val="18"/>
              </w:rPr>
              <w:t xml:space="preserve">VA Pharmacy naming and location information must provide external providers the ability to select the VA Pharmacy in closest proximity to the Veteran patient. </w:t>
            </w:r>
          </w:p>
          <w:p w14:paraId="1EC0190C" w14:textId="77777777" w:rsidR="000F5F46" w:rsidRDefault="000F5F46" w:rsidP="00614622">
            <w:pPr>
              <w:rPr>
                <w:rFonts w:asciiTheme="minorHAnsi" w:hAnsiTheme="minorHAnsi"/>
                <w:sz w:val="18"/>
                <w:szCs w:val="18"/>
              </w:rPr>
            </w:pPr>
          </w:p>
          <w:p w14:paraId="38147F11" w14:textId="31126406" w:rsidR="000F5F46" w:rsidRPr="006904BB" w:rsidRDefault="000F5F46" w:rsidP="00614622">
            <w:pPr>
              <w:rPr>
                <w:rFonts w:asciiTheme="minorHAnsi" w:hAnsiTheme="minorHAnsi"/>
                <w:sz w:val="18"/>
                <w:szCs w:val="18"/>
              </w:rPr>
            </w:pPr>
            <w:r>
              <w:rPr>
                <w:rFonts w:asciiTheme="minorHAnsi" w:hAnsiTheme="minorHAnsi"/>
                <w:sz w:val="18"/>
                <w:szCs w:val="18"/>
              </w:rPr>
              <w:t xml:space="preserve">Note: Assumption is that the Veteran patient will instruct the provider to select the VA pharmacy location where the patient is registered. If not, the inbound eRx will fail to auto-check patient against patients registered at the receiving VA pharmacy. </w:t>
            </w:r>
          </w:p>
        </w:tc>
      </w:tr>
      <w:tr w:rsidR="000F5F46" w:rsidRPr="00666378" w14:paraId="43696944" w14:textId="77777777" w:rsidTr="009328A8">
        <w:tc>
          <w:tcPr>
            <w:tcW w:w="468" w:type="dxa"/>
            <w:vMerge/>
            <w:shd w:val="clear" w:color="auto" w:fill="F2F2F2" w:themeFill="background1" w:themeFillShade="F2"/>
          </w:tcPr>
          <w:p w14:paraId="209C130C" w14:textId="77777777" w:rsidR="000F5F46" w:rsidRDefault="000F5F46" w:rsidP="00614622">
            <w:pPr>
              <w:pStyle w:val="BodyText"/>
              <w:spacing w:before="0" w:after="0"/>
              <w:rPr>
                <w:rFonts w:asciiTheme="minorHAnsi" w:hAnsiTheme="minorHAnsi"/>
                <w:b/>
                <w:sz w:val="18"/>
                <w:szCs w:val="18"/>
              </w:rPr>
            </w:pPr>
          </w:p>
        </w:tc>
        <w:tc>
          <w:tcPr>
            <w:tcW w:w="720" w:type="dxa"/>
            <w:vMerge/>
            <w:shd w:val="clear" w:color="auto" w:fill="F2F2F2" w:themeFill="background1" w:themeFillShade="F2"/>
          </w:tcPr>
          <w:p w14:paraId="1E93668A" w14:textId="77777777" w:rsidR="000F5F46" w:rsidRPr="00666378" w:rsidRDefault="000F5F46" w:rsidP="00614622">
            <w:pPr>
              <w:rPr>
                <w:rFonts w:asciiTheme="minorHAnsi" w:hAnsiTheme="minorHAnsi"/>
                <w:sz w:val="18"/>
                <w:szCs w:val="18"/>
              </w:rPr>
            </w:pPr>
          </w:p>
        </w:tc>
        <w:tc>
          <w:tcPr>
            <w:tcW w:w="2610" w:type="dxa"/>
            <w:vMerge/>
            <w:shd w:val="clear" w:color="auto" w:fill="F2F2F2" w:themeFill="background1" w:themeFillShade="F2"/>
          </w:tcPr>
          <w:p w14:paraId="17D171EF" w14:textId="77777777" w:rsidR="000F5F46" w:rsidRPr="00666378" w:rsidRDefault="000F5F46" w:rsidP="00614622">
            <w:pPr>
              <w:rPr>
                <w:rFonts w:asciiTheme="minorHAnsi" w:hAnsiTheme="minorHAnsi"/>
                <w:sz w:val="18"/>
                <w:szCs w:val="18"/>
              </w:rPr>
            </w:pPr>
          </w:p>
        </w:tc>
        <w:tc>
          <w:tcPr>
            <w:tcW w:w="2520" w:type="dxa"/>
            <w:vMerge/>
            <w:shd w:val="clear" w:color="auto" w:fill="F2F2F2" w:themeFill="background1" w:themeFillShade="F2"/>
          </w:tcPr>
          <w:p w14:paraId="590CA155" w14:textId="77777777" w:rsidR="000F5F46" w:rsidRDefault="000F5F46" w:rsidP="00614622">
            <w:pPr>
              <w:rPr>
                <w:rFonts w:asciiTheme="minorHAnsi" w:hAnsiTheme="minorHAnsi"/>
                <w:sz w:val="18"/>
                <w:szCs w:val="18"/>
              </w:rPr>
            </w:pPr>
          </w:p>
        </w:tc>
        <w:tc>
          <w:tcPr>
            <w:tcW w:w="2520" w:type="dxa"/>
            <w:shd w:val="clear" w:color="auto" w:fill="F2F2F2" w:themeFill="background1" w:themeFillShade="F2"/>
          </w:tcPr>
          <w:p w14:paraId="05324580" w14:textId="2FA02333" w:rsidR="000F5F46" w:rsidRPr="00263D49" w:rsidRDefault="00614622" w:rsidP="00614622">
            <w:pPr>
              <w:rPr>
                <w:rFonts w:asciiTheme="minorHAnsi" w:hAnsiTheme="minorHAnsi"/>
                <w:sz w:val="18"/>
                <w:szCs w:val="18"/>
              </w:rPr>
            </w:pPr>
            <w:r>
              <w:rPr>
                <w:rFonts w:asciiTheme="minorHAnsi" w:hAnsiTheme="minorHAnsi"/>
                <w:sz w:val="18"/>
                <w:szCs w:val="18"/>
              </w:rPr>
              <w:t>5</w:t>
            </w:r>
            <w:r w:rsidR="000F5F46">
              <w:rPr>
                <w:rFonts w:asciiTheme="minorHAnsi" w:hAnsiTheme="minorHAnsi"/>
                <w:sz w:val="18"/>
                <w:szCs w:val="18"/>
              </w:rPr>
              <w:t>.1.2: Transmit the complete list (or file) containing both naming and location identifying information to the Transaction Hub, so that external providers can identify the VA Pharmacy they wish to transmit an eRx to</w:t>
            </w:r>
            <w:r w:rsidR="000F5F46" w:rsidRPr="00263D49">
              <w:rPr>
                <w:rFonts w:asciiTheme="minorHAnsi" w:hAnsiTheme="minorHAnsi"/>
                <w:sz w:val="18"/>
                <w:szCs w:val="18"/>
              </w:rPr>
              <w:t>.</w:t>
            </w:r>
          </w:p>
        </w:tc>
        <w:tc>
          <w:tcPr>
            <w:tcW w:w="4230" w:type="dxa"/>
            <w:shd w:val="clear" w:color="auto" w:fill="F2F2F2" w:themeFill="background1" w:themeFillShade="F2"/>
          </w:tcPr>
          <w:p w14:paraId="507569D1" w14:textId="343B5235" w:rsidR="000F5F46" w:rsidRPr="00795DB7" w:rsidRDefault="000F5F46" w:rsidP="00614622">
            <w:pPr>
              <w:rPr>
                <w:rFonts w:asciiTheme="minorHAnsi" w:hAnsiTheme="minorHAnsi"/>
                <w:sz w:val="18"/>
                <w:szCs w:val="18"/>
              </w:rPr>
            </w:pPr>
            <w:r w:rsidRPr="00873D5E">
              <w:rPr>
                <w:rFonts w:asciiTheme="minorHAnsi" w:hAnsiTheme="minorHAnsi"/>
                <w:sz w:val="18"/>
                <w:szCs w:val="18"/>
              </w:rPr>
              <w:t>VA Pharmacies can only accept inbound ePrescriptions through a transaction hub that interfaces to external providers capable of transmitting ePrescriptions.</w:t>
            </w:r>
          </w:p>
        </w:tc>
      </w:tr>
      <w:tr w:rsidR="000F5F46" w:rsidRPr="00666378" w14:paraId="661396BE" w14:textId="77777777" w:rsidTr="009328A8">
        <w:trPr>
          <w:trHeight w:val="990"/>
        </w:trPr>
        <w:tc>
          <w:tcPr>
            <w:tcW w:w="468" w:type="dxa"/>
            <w:vMerge w:val="restart"/>
            <w:shd w:val="clear" w:color="auto" w:fill="F2F2F2" w:themeFill="background1" w:themeFillShade="F2"/>
          </w:tcPr>
          <w:p w14:paraId="3DF83696" w14:textId="699B4DF1" w:rsidR="000F5F46" w:rsidRDefault="00E82941" w:rsidP="00614622">
            <w:pPr>
              <w:pStyle w:val="BodyText"/>
              <w:spacing w:before="0" w:after="0"/>
              <w:rPr>
                <w:rFonts w:asciiTheme="minorHAnsi" w:hAnsiTheme="minorHAnsi"/>
                <w:b/>
                <w:sz w:val="18"/>
                <w:szCs w:val="18"/>
              </w:rPr>
            </w:pPr>
            <w:r>
              <w:rPr>
                <w:rFonts w:asciiTheme="minorHAnsi" w:hAnsiTheme="minorHAnsi"/>
                <w:b/>
                <w:sz w:val="18"/>
                <w:szCs w:val="18"/>
              </w:rPr>
              <w:t>16</w:t>
            </w:r>
          </w:p>
        </w:tc>
        <w:tc>
          <w:tcPr>
            <w:tcW w:w="720" w:type="dxa"/>
            <w:vMerge w:val="restart"/>
            <w:shd w:val="clear" w:color="auto" w:fill="F2F2F2" w:themeFill="background1" w:themeFillShade="F2"/>
          </w:tcPr>
          <w:p w14:paraId="7652ED02" w14:textId="77777777" w:rsidR="000F5F46" w:rsidRPr="000410BC" w:rsidRDefault="000F5F46" w:rsidP="00614622">
            <w:pPr>
              <w:rPr>
                <w:rFonts w:asciiTheme="minorHAnsi" w:hAnsiTheme="minorHAnsi"/>
                <w:sz w:val="18"/>
                <w:szCs w:val="18"/>
              </w:rPr>
            </w:pPr>
            <w:r w:rsidRPr="000410BC">
              <w:rPr>
                <w:rFonts w:asciiTheme="minorHAnsi" w:hAnsiTheme="minorHAnsi"/>
                <w:sz w:val="18"/>
                <w:szCs w:val="18"/>
              </w:rPr>
              <w:t>OWNR</w:t>
            </w:r>
          </w:p>
          <w:p w14:paraId="665B61BB" w14:textId="77777777" w:rsidR="000F5F46" w:rsidRPr="00666378" w:rsidRDefault="000F5F46" w:rsidP="00614622">
            <w:pPr>
              <w:rPr>
                <w:rFonts w:asciiTheme="minorHAnsi" w:hAnsiTheme="minorHAnsi"/>
                <w:sz w:val="18"/>
                <w:szCs w:val="18"/>
              </w:rPr>
            </w:pPr>
            <w:r w:rsidRPr="000410BC">
              <w:rPr>
                <w:rFonts w:asciiTheme="minorHAnsi" w:hAnsiTheme="minorHAnsi"/>
                <w:sz w:val="18"/>
                <w:szCs w:val="18"/>
              </w:rPr>
              <w:t>13409</w:t>
            </w:r>
          </w:p>
        </w:tc>
        <w:tc>
          <w:tcPr>
            <w:tcW w:w="2610" w:type="dxa"/>
            <w:vMerge w:val="restart"/>
            <w:shd w:val="clear" w:color="auto" w:fill="F2F2F2" w:themeFill="background1" w:themeFillShade="F2"/>
          </w:tcPr>
          <w:p w14:paraId="5AC13473" w14:textId="77777777" w:rsidR="000F5F46" w:rsidRPr="00666378" w:rsidRDefault="000F5F46" w:rsidP="00614622">
            <w:pPr>
              <w:rPr>
                <w:rFonts w:asciiTheme="minorHAnsi" w:hAnsiTheme="minorHAnsi"/>
                <w:sz w:val="18"/>
                <w:szCs w:val="18"/>
              </w:rPr>
            </w:pPr>
            <w:r w:rsidRPr="000410BC">
              <w:rPr>
                <w:rFonts w:asciiTheme="minorHAnsi" w:hAnsiTheme="minorHAnsi"/>
                <w:sz w:val="18"/>
                <w:szCs w:val="18"/>
              </w:rPr>
              <w:t>Provide the ability for external providers to specify the VA pharmacy to which they can send an electronic prescription.</w:t>
            </w:r>
          </w:p>
        </w:tc>
        <w:tc>
          <w:tcPr>
            <w:tcW w:w="2520" w:type="dxa"/>
            <w:vMerge w:val="restart"/>
            <w:shd w:val="clear" w:color="auto" w:fill="F2F2F2" w:themeFill="background1" w:themeFillShade="F2"/>
          </w:tcPr>
          <w:p w14:paraId="410600BC" w14:textId="136F6288" w:rsidR="000F5F46" w:rsidRDefault="00614622" w:rsidP="00614622">
            <w:pPr>
              <w:rPr>
                <w:rFonts w:asciiTheme="minorHAnsi" w:hAnsiTheme="minorHAnsi"/>
                <w:sz w:val="18"/>
                <w:szCs w:val="18"/>
              </w:rPr>
            </w:pPr>
            <w:r>
              <w:rPr>
                <w:rFonts w:asciiTheme="minorHAnsi" w:hAnsiTheme="minorHAnsi"/>
                <w:sz w:val="18"/>
                <w:szCs w:val="18"/>
              </w:rPr>
              <w:t>5</w:t>
            </w:r>
            <w:r w:rsidR="000F5F46">
              <w:rPr>
                <w:rFonts w:asciiTheme="minorHAnsi" w:hAnsiTheme="minorHAnsi"/>
                <w:sz w:val="18"/>
                <w:szCs w:val="18"/>
              </w:rPr>
              <w:t xml:space="preserve">.2: </w:t>
            </w:r>
            <w:r w:rsidR="000F5F46" w:rsidRPr="000410BC">
              <w:rPr>
                <w:rFonts w:asciiTheme="minorHAnsi" w:hAnsiTheme="minorHAnsi"/>
                <w:sz w:val="18"/>
                <w:szCs w:val="18"/>
              </w:rPr>
              <w:t>As the VA Pharmacy, establish a standard naming convention for all VA Pharmacies, so</w:t>
            </w:r>
            <w:r w:rsidR="000F5F46">
              <w:rPr>
                <w:rFonts w:asciiTheme="minorHAnsi" w:hAnsiTheme="minorHAnsi"/>
                <w:sz w:val="18"/>
                <w:szCs w:val="18"/>
              </w:rPr>
              <w:t xml:space="preserve"> external providers can easily identify and select the most convenient </w:t>
            </w:r>
            <w:r w:rsidR="000F5F46">
              <w:rPr>
                <w:rFonts w:asciiTheme="minorHAnsi" w:hAnsiTheme="minorHAnsi"/>
                <w:sz w:val="18"/>
                <w:szCs w:val="18"/>
              </w:rPr>
              <w:lastRenderedPageBreak/>
              <w:t>VA Pharmacy for the Veteran patient.</w:t>
            </w:r>
          </w:p>
        </w:tc>
        <w:tc>
          <w:tcPr>
            <w:tcW w:w="2520" w:type="dxa"/>
            <w:shd w:val="clear" w:color="auto" w:fill="F2F2F2" w:themeFill="background1" w:themeFillShade="F2"/>
          </w:tcPr>
          <w:p w14:paraId="1E5707C9" w14:textId="7A550D24" w:rsidR="000F5F46" w:rsidRPr="00263D49" w:rsidRDefault="00614622" w:rsidP="00614622">
            <w:pPr>
              <w:rPr>
                <w:rFonts w:asciiTheme="minorHAnsi" w:hAnsiTheme="minorHAnsi"/>
                <w:sz w:val="18"/>
                <w:szCs w:val="18"/>
              </w:rPr>
            </w:pPr>
            <w:r>
              <w:rPr>
                <w:rFonts w:asciiTheme="minorHAnsi" w:hAnsiTheme="minorHAnsi"/>
                <w:sz w:val="18"/>
                <w:szCs w:val="18"/>
              </w:rPr>
              <w:lastRenderedPageBreak/>
              <w:t>5</w:t>
            </w:r>
            <w:r w:rsidR="000F5F46">
              <w:rPr>
                <w:rFonts w:asciiTheme="minorHAnsi" w:hAnsiTheme="minorHAnsi"/>
                <w:sz w:val="18"/>
                <w:szCs w:val="18"/>
              </w:rPr>
              <w:t>.2.1: Establish a standard naming convention so that external providers can easily identify the VA Pharmacy they wish to send the ePrescription to.</w:t>
            </w:r>
          </w:p>
        </w:tc>
        <w:tc>
          <w:tcPr>
            <w:tcW w:w="4230" w:type="dxa"/>
            <w:vMerge w:val="restart"/>
            <w:shd w:val="clear" w:color="auto" w:fill="F2F2F2" w:themeFill="background1" w:themeFillShade="F2"/>
          </w:tcPr>
          <w:p w14:paraId="24DA4EF3" w14:textId="62CD7CAA" w:rsidR="000F5F46" w:rsidRPr="00263D49" w:rsidRDefault="000F5F46" w:rsidP="00614622">
            <w:pPr>
              <w:pStyle w:val="BodyText"/>
              <w:spacing w:before="0" w:after="0"/>
              <w:rPr>
                <w:rFonts w:asciiTheme="minorHAnsi" w:hAnsiTheme="minorHAnsi"/>
                <w:sz w:val="18"/>
                <w:szCs w:val="18"/>
              </w:rPr>
            </w:pPr>
            <w:r>
              <w:rPr>
                <w:rFonts w:asciiTheme="minorHAnsi" w:hAnsiTheme="minorHAnsi"/>
                <w:sz w:val="18"/>
                <w:szCs w:val="18"/>
              </w:rPr>
              <w:t xml:space="preserve">Naming for VA Pharmacies must comply </w:t>
            </w:r>
            <w:proofErr w:type="gramStart"/>
            <w:r>
              <w:rPr>
                <w:rFonts w:asciiTheme="minorHAnsi" w:hAnsiTheme="minorHAnsi"/>
                <w:sz w:val="18"/>
                <w:szCs w:val="18"/>
              </w:rPr>
              <w:t>to</w:t>
            </w:r>
            <w:proofErr w:type="gramEnd"/>
            <w:r>
              <w:rPr>
                <w:rFonts w:asciiTheme="minorHAnsi" w:hAnsiTheme="minorHAnsi"/>
                <w:sz w:val="18"/>
                <w:szCs w:val="18"/>
              </w:rPr>
              <w:t xml:space="preserve"> a standard naming convention.</w:t>
            </w:r>
          </w:p>
        </w:tc>
      </w:tr>
      <w:tr w:rsidR="000F5F46" w:rsidRPr="00666378" w14:paraId="7159AE53" w14:textId="77777777" w:rsidTr="009328A8">
        <w:trPr>
          <w:trHeight w:val="990"/>
        </w:trPr>
        <w:tc>
          <w:tcPr>
            <w:tcW w:w="468" w:type="dxa"/>
            <w:vMerge/>
            <w:shd w:val="clear" w:color="auto" w:fill="F2F2F2" w:themeFill="background1" w:themeFillShade="F2"/>
          </w:tcPr>
          <w:p w14:paraId="188AE865" w14:textId="77777777" w:rsidR="000F5F46" w:rsidRDefault="000F5F46" w:rsidP="00614622">
            <w:pPr>
              <w:pStyle w:val="BodyText"/>
              <w:spacing w:before="0" w:after="0"/>
              <w:rPr>
                <w:rFonts w:asciiTheme="minorHAnsi" w:hAnsiTheme="minorHAnsi"/>
                <w:b/>
                <w:sz w:val="18"/>
                <w:szCs w:val="18"/>
              </w:rPr>
            </w:pPr>
          </w:p>
        </w:tc>
        <w:tc>
          <w:tcPr>
            <w:tcW w:w="720" w:type="dxa"/>
            <w:vMerge/>
            <w:shd w:val="clear" w:color="auto" w:fill="F2F2F2" w:themeFill="background1" w:themeFillShade="F2"/>
          </w:tcPr>
          <w:p w14:paraId="2402175A" w14:textId="77777777" w:rsidR="000F5F46" w:rsidRPr="000410BC" w:rsidRDefault="000F5F46" w:rsidP="00614622">
            <w:pPr>
              <w:rPr>
                <w:rFonts w:asciiTheme="minorHAnsi" w:hAnsiTheme="minorHAnsi"/>
                <w:sz w:val="18"/>
                <w:szCs w:val="18"/>
              </w:rPr>
            </w:pPr>
          </w:p>
        </w:tc>
        <w:tc>
          <w:tcPr>
            <w:tcW w:w="2610" w:type="dxa"/>
            <w:vMerge/>
            <w:shd w:val="clear" w:color="auto" w:fill="F2F2F2" w:themeFill="background1" w:themeFillShade="F2"/>
          </w:tcPr>
          <w:p w14:paraId="7F46950F" w14:textId="77777777" w:rsidR="000F5F46" w:rsidRPr="000410BC" w:rsidRDefault="000F5F46" w:rsidP="00614622">
            <w:pPr>
              <w:rPr>
                <w:rFonts w:asciiTheme="minorHAnsi" w:hAnsiTheme="minorHAnsi"/>
                <w:sz w:val="18"/>
                <w:szCs w:val="18"/>
              </w:rPr>
            </w:pPr>
          </w:p>
        </w:tc>
        <w:tc>
          <w:tcPr>
            <w:tcW w:w="2520" w:type="dxa"/>
            <w:vMerge/>
            <w:shd w:val="clear" w:color="auto" w:fill="F2F2F2" w:themeFill="background1" w:themeFillShade="F2"/>
          </w:tcPr>
          <w:p w14:paraId="51D15796" w14:textId="77777777" w:rsidR="000F5F46" w:rsidRDefault="000F5F46" w:rsidP="00614622">
            <w:pPr>
              <w:rPr>
                <w:rFonts w:asciiTheme="minorHAnsi" w:hAnsiTheme="minorHAnsi"/>
                <w:sz w:val="18"/>
                <w:szCs w:val="18"/>
              </w:rPr>
            </w:pPr>
          </w:p>
        </w:tc>
        <w:tc>
          <w:tcPr>
            <w:tcW w:w="2520" w:type="dxa"/>
            <w:shd w:val="clear" w:color="auto" w:fill="F2F2F2" w:themeFill="background1" w:themeFillShade="F2"/>
          </w:tcPr>
          <w:p w14:paraId="6719E7FC" w14:textId="36C85A75" w:rsidR="000F5F46" w:rsidRDefault="00614622" w:rsidP="00614622">
            <w:pPr>
              <w:rPr>
                <w:rFonts w:asciiTheme="minorHAnsi" w:hAnsiTheme="minorHAnsi"/>
                <w:sz w:val="18"/>
                <w:szCs w:val="18"/>
              </w:rPr>
            </w:pPr>
            <w:r>
              <w:rPr>
                <w:rFonts w:asciiTheme="minorHAnsi" w:hAnsiTheme="minorHAnsi"/>
                <w:sz w:val="18"/>
                <w:szCs w:val="18"/>
              </w:rPr>
              <w:t>5</w:t>
            </w:r>
            <w:r w:rsidR="000F5F46">
              <w:rPr>
                <w:rFonts w:asciiTheme="minorHAnsi" w:hAnsiTheme="minorHAnsi"/>
                <w:sz w:val="18"/>
                <w:szCs w:val="18"/>
              </w:rPr>
              <w:t>.2.2: Transmit the list of VA Pharmacies in their standard naming convention format to the Transaction Hub.</w:t>
            </w:r>
          </w:p>
        </w:tc>
        <w:tc>
          <w:tcPr>
            <w:tcW w:w="4230" w:type="dxa"/>
            <w:vMerge/>
            <w:shd w:val="clear" w:color="auto" w:fill="F2F2F2" w:themeFill="background1" w:themeFillShade="F2"/>
          </w:tcPr>
          <w:p w14:paraId="67E5AE39" w14:textId="77777777" w:rsidR="000F5F46" w:rsidRDefault="000F5F46" w:rsidP="00614622">
            <w:pPr>
              <w:pStyle w:val="BodyText"/>
              <w:spacing w:before="0" w:after="0"/>
              <w:rPr>
                <w:rFonts w:asciiTheme="minorHAnsi" w:hAnsiTheme="minorHAnsi"/>
                <w:sz w:val="18"/>
                <w:szCs w:val="18"/>
              </w:rPr>
            </w:pPr>
          </w:p>
        </w:tc>
      </w:tr>
      <w:tr w:rsidR="000F5F46" w:rsidRPr="00666378" w14:paraId="3153BA79" w14:textId="77777777" w:rsidTr="009328A8">
        <w:tc>
          <w:tcPr>
            <w:tcW w:w="468" w:type="dxa"/>
            <w:vMerge/>
            <w:shd w:val="clear" w:color="auto" w:fill="F2F2F2" w:themeFill="background1" w:themeFillShade="F2"/>
          </w:tcPr>
          <w:p w14:paraId="18819C64" w14:textId="77777777" w:rsidR="000F5F46" w:rsidRPr="00666378" w:rsidRDefault="000F5F46" w:rsidP="00614622">
            <w:pPr>
              <w:pStyle w:val="BodyText"/>
              <w:spacing w:before="0" w:after="0"/>
              <w:rPr>
                <w:rFonts w:asciiTheme="minorHAnsi" w:hAnsiTheme="minorHAnsi"/>
                <w:b/>
                <w:sz w:val="18"/>
                <w:szCs w:val="18"/>
              </w:rPr>
            </w:pPr>
          </w:p>
        </w:tc>
        <w:tc>
          <w:tcPr>
            <w:tcW w:w="720" w:type="dxa"/>
            <w:vMerge/>
            <w:shd w:val="clear" w:color="auto" w:fill="F2F2F2" w:themeFill="background1" w:themeFillShade="F2"/>
          </w:tcPr>
          <w:p w14:paraId="3F5973EE" w14:textId="77777777" w:rsidR="000F5F46" w:rsidRPr="00666378" w:rsidRDefault="000F5F46" w:rsidP="00614622">
            <w:pPr>
              <w:rPr>
                <w:rFonts w:asciiTheme="minorHAnsi" w:hAnsiTheme="minorHAnsi"/>
                <w:sz w:val="18"/>
                <w:szCs w:val="18"/>
              </w:rPr>
            </w:pPr>
          </w:p>
        </w:tc>
        <w:tc>
          <w:tcPr>
            <w:tcW w:w="2610" w:type="dxa"/>
            <w:vMerge/>
            <w:shd w:val="clear" w:color="auto" w:fill="F2F2F2" w:themeFill="background1" w:themeFillShade="F2"/>
          </w:tcPr>
          <w:p w14:paraId="65C155DD" w14:textId="77777777" w:rsidR="000F5F46" w:rsidRPr="00666378" w:rsidRDefault="000F5F46" w:rsidP="00614622">
            <w:pPr>
              <w:rPr>
                <w:rFonts w:asciiTheme="minorHAnsi" w:hAnsiTheme="minorHAnsi"/>
                <w:sz w:val="18"/>
                <w:szCs w:val="18"/>
              </w:rPr>
            </w:pPr>
          </w:p>
        </w:tc>
        <w:tc>
          <w:tcPr>
            <w:tcW w:w="2520" w:type="dxa"/>
            <w:shd w:val="clear" w:color="auto" w:fill="F2F2F2" w:themeFill="background1" w:themeFillShade="F2"/>
          </w:tcPr>
          <w:p w14:paraId="4507E869" w14:textId="0AA9EE91" w:rsidR="000F5F46" w:rsidRDefault="00614622" w:rsidP="00614622">
            <w:pPr>
              <w:rPr>
                <w:rFonts w:asciiTheme="minorHAnsi" w:hAnsiTheme="minorHAnsi"/>
                <w:sz w:val="18"/>
                <w:szCs w:val="18"/>
              </w:rPr>
            </w:pPr>
            <w:r>
              <w:rPr>
                <w:rFonts w:asciiTheme="minorHAnsi" w:hAnsiTheme="minorHAnsi"/>
                <w:sz w:val="18"/>
                <w:szCs w:val="18"/>
              </w:rPr>
              <w:t>5</w:t>
            </w:r>
            <w:r w:rsidR="000F5F46">
              <w:rPr>
                <w:rFonts w:asciiTheme="minorHAnsi" w:hAnsiTheme="minorHAnsi"/>
                <w:sz w:val="18"/>
                <w:szCs w:val="18"/>
              </w:rPr>
              <w:t>.3:</w:t>
            </w:r>
            <w:r w:rsidR="000F5F46" w:rsidRPr="006904BB">
              <w:rPr>
                <w:rFonts w:asciiTheme="minorHAnsi" w:hAnsiTheme="minorHAnsi"/>
                <w:sz w:val="18"/>
                <w:szCs w:val="18"/>
              </w:rPr>
              <w:t xml:space="preserve"> As </w:t>
            </w:r>
            <w:r w:rsidR="000F5F46">
              <w:rPr>
                <w:rFonts w:asciiTheme="minorHAnsi" w:hAnsiTheme="minorHAnsi"/>
                <w:sz w:val="18"/>
                <w:szCs w:val="18"/>
              </w:rPr>
              <w:t>the VA Pharmacy</w:t>
            </w:r>
            <w:r w:rsidR="000F5F46" w:rsidRPr="006904BB">
              <w:rPr>
                <w:rFonts w:asciiTheme="minorHAnsi" w:hAnsiTheme="minorHAnsi"/>
                <w:sz w:val="18"/>
                <w:szCs w:val="18"/>
              </w:rPr>
              <w:t xml:space="preserve">, </w:t>
            </w:r>
            <w:r w:rsidR="000F5F46">
              <w:rPr>
                <w:rFonts w:asciiTheme="minorHAnsi" w:hAnsiTheme="minorHAnsi"/>
                <w:sz w:val="18"/>
                <w:szCs w:val="18"/>
              </w:rPr>
              <w:t>include all location information in the file sent to the Transaction Hub, so that external providers can search and select VA Pharmacies at the location where the Veteran patient is registered.</w:t>
            </w:r>
          </w:p>
          <w:p w14:paraId="5B6BD7EA" w14:textId="77777777" w:rsidR="000F5F46" w:rsidRPr="00666378" w:rsidRDefault="000F5F46" w:rsidP="00614622">
            <w:pPr>
              <w:rPr>
                <w:rFonts w:asciiTheme="minorHAnsi" w:hAnsiTheme="minorHAnsi"/>
                <w:sz w:val="18"/>
                <w:szCs w:val="18"/>
              </w:rPr>
            </w:pPr>
          </w:p>
        </w:tc>
        <w:tc>
          <w:tcPr>
            <w:tcW w:w="2520" w:type="dxa"/>
            <w:shd w:val="clear" w:color="auto" w:fill="F2F2F2" w:themeFill="background1" w:themeFillShade="F2"/>
          </w:tcPr>
          <w:p w14:paraId="534708B1" w14:textId="7B57C353" w:rsidR="000F5F46" w:rsidRDefault="00614622" w:rsidP="00614622">
            <w:pPr>
              <w:rPr>
                <w:rFonts w:asciiTheme="minorHAnsi" w:hAnsiTheme="minorHAnsi"/>
                <w:sz w:val="18"/>
                <w:szCs w:val="18"/>
              </w:rPr>
            </w:pPr>
            <w:r>
              <w:rPr>
                <w:rFonts w:asciiTheme="minorHAnsi" w:hAnsiTheme="minorHAnsi"/>
                <w:sz w:val="18"/>
                <w:szCs w:val="18"/>
              </w:rPr>
              <w:t>5</w:t>
            </w:r>
            <w:r w:rsidR="000F5F46">
              <w:rPr>
                <w:rFonts w:asciiTheme="minorHAnsi" w:hAnsiTheme="minorHAnsi"/>
                <w:sz w:val="18"/>
                <w:szCs w:val="18"/>
              </w:rPr>
              <w:t>.3</w:t>
            </w:r>
            <w:r w:rsidR="000F5F46" w:rsidRPr="00263D49">
              <w:rPr>
                <w:rFonts w:asciiTheme="minorHAnsi" w:hAnsiTheme="minorHAnsi"/>
                <w:sz w:val="18"/>
                <w:szCs w:val="18"/>
              </w:rPr>
              <w:t>.1</w:t>
            </w:r>
            <w:r w:rsidR="000F5F46">
              <w:rPr>
                <w:rFonts w:asciiTheme="minorHAnsi" w:hAnsiTheme="minorHAnsi"/>
                <w:sz w:val="18"/>
                <w:szCs w:val="18"/>
              </w:rPr>
              <w:t>: Make sure all pertinent VA Pharmacy location information is contained in the file sent to the Transaction Hub.</w:t>
            </w:r>
          </w:p>
          <w:p w14:paraId="67256296" w14:textId="77777777" w:rsidR="000F5F46" w:rsidRDefault="000F5F46" w:rsidP="00614622">
            <w:pPr>
              <w:rPr>
                <w:rFonts w:asciiTheme="minorHAnsi" w:hAnsiTheme="minorHAnsi"/>
                <w:sz w:val="18"/>
                <w:szCs w:val="18"/>
              </w:rPr>
            </w:pPr>
          </w:p>
          <w:p w14:paraId="6E50C88B" w14:textId="202E8709" w:rsidR="000F5F46" w:rsidRPr="00666378" w:rsidRDefault="00614622" w:rsidP="00614622">
            <w:pPr>
              <w:rPr>
                <w:rFonts w:asciiTheme="minorHAnsi" w:hAnsiTheme="minorHAnsi"/>
                <w:sz w:val="18"/>
                <w:szCs w:val="18"/>
              </w:rPr>
            </w:pPr>
            <w:r>
              <w:rPr>
                <w:rFonts w:asciiTheme="minorHAnsi" w:hAnsiTheme="minorHAnsi"/>
                <w:sz w:val="18"/>
                <w:szCs w:val="18"/>
              </w:rPr>
              <w:t>5</w:t>
            </w:r>
            <w:r w:rsidR="000F5F46">
              <w:rPr>
                <w:rFonts w:asciiTheme="minorHAnsi" w:hAnsiTheme="minorHAnsi"/>
                <w:sz w:val="18"/>
                <w:szCs w:val="18"/>
              </w:rPr>
              <w:t>.3.2 Coordinate with Transaction Hub vendor to ensure all VA Pharmacy naming and location data has been transmi</w:t>
            </w:r>
            <w:r w:rsidR="005C7CBD">
              <w:rPr>
                <w:rFonts w:asciiTheme="minorHAnsi" w:hAnsiTheme="minorHAnsi"/>
                <w:sz w:val="18"/>
                <w:szCs w:val="18"/>
              </w:rPr>
              <w:t>tted to the external providers.</w:t>
            </w:r>
          </w:p>
        </w:tc>
        <w:tc>
          <w:tcPr>
            <w:tcW w:w="4230" w:type="dxa"/>
            <w:shd w:val="clear" w:color="auto" w:fill="F2F2F2" w:themeFill="background1" w:themeFillShade="F2"/>
          </w:tcPr>
          <w:p w14:paraId="2C2A5BE2" w14:textId="77777777" w:rsidR="000F5F46" w:rsidRDefault="000F5F46" w:rsidP="00614622">
            <w:pPr>
              <w:pStyle w:val="BodyText"/>
              <w:spacing w:before="0" w:after="0"/>
              <w:rPr>
                <w:rFonts w:asciiTheme="minorHAnsi" w:hAnsiTheme="minorHAnsi"/>
                <w:sz w:val="18"/>
                <w:szCs w:val="18"/>
              </w:rPr>
            </w:pPr>
            <w:r w:rsidRPr="00263D49">
              <w:rPr>
                <w:rFonts w:asciiTheme="minorHAnsi" w:hAnsiTheme="minorHAnsi"/>
                <w:sz w:val="18"/>
                <w:szCs w:val="18"/>
              </w:rPr>
              <w:t xml:space="preserve">VA Pharmacy </w:t>
            </w:r>
            <w:r>
              <w:rPr>
                <w:rFonts w:asciiTheme="minorHAnsi" w:hAnsiTheme="minorHAnsi"/>
                <w:sz w:val="18"/>
                <w:szCs w:val="18"/>
              </w:rPr>
              <w:t xml:space="preserve">naming and </w:t>
            </w:r>
            <w:r w:rsidRPr="00263D49">
              <w:rPr>
                <w:rFonts w:asciiTheme="minorHAnsi" w:hAnsiTheme="minorHAnsi"/>
                <w:sz w:val="18"/>
                <w:szCs w:val="18"/>
              </w:rPr>
              <w:t>profile information must</w:t>
            </w:r>
            <w:r>
              <w:rPr>
                <w:rFonts w:asciiTheme="minorHAnsi" w:hAnsiTheme="minorHAnsi"/>
                <w:sz w:val="18"/>
                <w:szCs w:val="18"/>
              </w:rPr>
              <w:t xml:space="preserve"> contain pertinent location information to allow external providers to search and select a VA Pharmacy in closest proximity to the Veteran patient.</w:t>
            </w:r>
          </w:p>
          <w:p w14:paraId="7013A96B" w14:textId="77777777" w:rsidR="000F5F46" w:rsidRPr="00263D49" w:rsidRDefault="000F5F46" w:rsidP="00614622">
            <w:pPr>
              <w:pStyle w:val="BodyText"/>
              <w:spacing w:before="0" w:after="0"/>
              <w:rPr>
                <w:rFonts w:asciiTheme="minorHAnsi" w:hAnsiTheme="minorHAnsi"/>
                <w:sz w:val="18"/>
                <w:szCs w:val="18"/>
              </w:rPr>
            </w:pPr>
            <w:r>
              <w:rPr>
                <w:rFonts w:asciiTheme="minorHAnsi" w:hAnsiTheme="minorHAnsi"/>
                <w:sz w:val="18"/>
                <w:szCs w:val="18"/>
              </w:rPr>
              <w:t>VA Pharmacy profile information must contain:</w:t>
            </w:r>
          </w:p>
          <w:p w14:paraId="3D57502D" w14:textId="77777777" w:rsidR="000F5F46" w:rsidRPr="00B43759" w:rsidRDefault="000F5F46" w:rsidP="00614622">
            <w:pPr>
              <w:pStyle w:val="ListParagraph"/>
              <w:numPr>
                <w:ilvl w:val="0"/>
                <w:numId w:val="16"/>
              </w:numPr>
              <w:rPr>
                <w:rFonts w:asciiTheme="minorHAnsi" w:hAnsiTheme="minorHAnsi"/>
                <w:sz w:val="18"/>
                <w:szCs w:val="18"/>
              </w:rPr>
            </w:pPr>
            <w:r w:rsidRPr="00B43759">
              <w:rPr>
                <w:rFonts w:asciiTheme="minorHAnsi" w:hAnsiTheme="minorHAnsi"/>
                <w:sz w:val="18"/>
                <w:szCs w:val="18"/>
              </w:rPr>
              <w:t>Pharmacy name (</w:t>
            </w:r>
            <w:r>
              <w:rPr>
                <w:rFonts w:asciiTheme="minorHAnsi" w:hAnsiTheme="minorHAnsi"/>
                <w:sz w:val="18"/>
                <w:szCs w:val="18"/>
              </w:rPr>
              <w:t>applying a</w:t>
            </w:r>
            <w:r w:rsidRPr="00B43759">
              <w:rPr>
                <w:rFonts w:asciiTheme="minorHAnsi" w:hAnsiTheme="minorHAnsi"/>
                <w:sz w:val="18"/>
                <w:szCs w:val="18"/>
              </w:rPr>
              <w:t xml:space="preserve"> consistent, standard VA naming convention)</w:t>
            </w:r>
          </w:p>
          <w:p w14:paraId="59ABB42D" w14:textId="77777777" w:rsidR="000F5F46" w:rsidRDefault="000F5F46" w:rsidP="00614622">
            <w:pPr>
              <w:pStyle w:val="ListParagraph"/>
              <w:numPr>
                <w:ilvl w:val="0"/>
                <w:numId w:val="16"/>
              </w:numPr>
              <w:rPr>
                <w:rFonts w:asciiTheme="minorHAnsi" w:hAnsiTheme="minorHAnsi"/>
                <w:sz w:val="18"/>
                <w:szCs w:val="18"/>
              </w:rPr>
            </w:pPr>
            <w:r>
              <w:rPr>
                <w:rFonts w:asciiTheme="minorHAnsi" w:hAnsiTheme="minorHAnsi"/>
                <w:sz w:val="18"/>
                <w:szCs w:val="18"/>
              </w:rPr>
              <w:t>City, State, &amp; Zip Code</w:t>
            </w:r>
          </w:p>
          <w:p w14:paraId="2B2BF66B" w14:textId="77777777" w:rsidR="000F5F46" w:rsidRPr="00B43759" w:rsidRDefault="000F5F46" w:rsidP="00614622">
            <w:pPr>
              <w:pStyle w:val="ListParagraph"/>
              <w:numPr>
                <w:ilvl w:val="0"/>
                <w:numId w:val="16"/>
              </w:numPr>
              <w:rPr>
                <w:rFonts w:asciiTheme="minorHAnsi" w:hAnsiTheme="minorHAnsi"/>
                <w:sz w:val="18"/>
                <w:szCs w:val="18"/>
              </w:rPr>
            </w:pPr>
            <w:r>
              <w:rPr>
                <w:rFonts w:asciiTheme="minorHAnsi" w:hAnsiTheme="minorHAnsi"/>
                <w:sz w:val="18"/>
                <w:szCs w:val="18"/>
              </w:rPr>
              <w:t>Outpatient Pharmacy Phone and Fax #s</w:t>
            </w:r>
          </w:p>
          <w:p w14:paraId="50993911" w14:textId="77777777" w:rsidR="000F5F46" w:rsidRPr="00B43759" w:rsidRDefault="000F5F46" w:rsidP="00614622">
            <w:pPr>
              <w:pStyle w:val="ListParagraph"/>
              <w:numPr>
                <w:ilvl w:val="0"/>
                <w:numId w:val="16"/>
              </w:numPr>
              <w:rPr>
                <w:rFonts w:asciiTheme="minorHAnsi" w:hAnsiTheme="minorHAnsi"/>
                <w:sz w:val="18"/>
                <w:szCs w:val="18"/>
              </w:rPr>
            </w:pPr>
            <w:r w:rsidRPr="00B43759">
              <w:rPr>
                <w:rFonts w:asciiTheme="minorHAnsi" w:hAnsiTheme="minorHAnsi"/>
                <w:sz w:val="18"/>
                <w:szCs w:val="18"/>
              </w:rPr>
              <w:t>Unique National Provider Identifier (NPI)</w:t>
            </w:r>
          </w:p>
          <w:p w14:paraId="212F24FC" w14:textId="77777777" w:rsidR="000F5F46" w:rsidRDefault="000F5F46" w:rsidP="00614622">
            <w:pPr>
              <w:pStyle w:val="ListParagraph"/>
              <w:numPr>
                <w:ilvl w:val="0"/>
                <w:numId w:val="17"/>
              </w:numPr>
              <w:rPr>
                <w:rFonts w:asciiTheme="minorHAnsi" w:hAnsiTheme="minorHAnsi"/>
                <w:sz w:val="18"/>
                <w:szCs w:val="18"/>
              </w:rPr>
            </w:pPr>
            <w:r w:rsidRPr="00B43759">
              <w:rPr>
                <w:rFonts w:asciiTheme="minorHAnsi" w:hAnsiTheme="minorHAnsi"/>
                <w:sz w:val="18"/>
                <w:szCs w:val="18"/>
              </w:rPr>
              <w:t>NCPDP # unique to the VA Pharmacy</w:t>
            </w:r>
          </w:p>
          <w:p w14:paraId="28AA88ED" w14:textId="77777777" w:rsidR="000F5F46" w:rsidRPr="00B43759" w:rsidRDefault="000F5F46" w:rsidP="00614622">
            <w:pPr>
              <w:pStyle w:val="ListParagraph"/>
              <w:keepNext/>
              <w:ind w:left="360"/>
              <w:rPr>
                <w:rFonts w:asciiTheme="minorHAnsi" w:hAnsiTheme="minorHAnsi"/>
                <w:sz w:val="18"/>
                <w:szCs w:val="18"/>
              </w:rPr>
            </w:pPr>
          </w:p>
        </w:tc>
      </w:tr>
    </w:tbl>
    <w:p w14:paraId="2BA7AA44" w14:textId="77777777" w:rsidR="000F5F46" w:rsidRDefault="000F5F46" w:rsidP="00664AE8">
      <w:pPr>
        <w:pStyle w:val="Heading3"/>
      </w:pPr>
      <w:bookmarkStart w:id="44" w:name="_Toc408939478"/>
      <w:bookmarkStart w:id="45" w:name="_Toc409022288"/>
      <w:bookmarkStart w:id="46" w:name="_Toc443575554"/>
      <w:bookmarkEnd w:id="44"/>
      <w:bookmarkEnd w:id="45"/>
      <w:r>
        <w:t>Receive and Hold Inbound ePrescriptions in a Storage area</w:t>
      </w:r>
      <w:bookmarkEnd w:id="46"/>
    </w:p>
    <w:p w14:paraId="5A3BC02D" w14:textId="77777777" w:rsidR="000F5F46" w:rsidRPr="001756E4" w:rsidRDefault="000F5F46" w:rsidP="000F5F46">
      <w:pPr>
        <w:pStyle w:val="BodyText"/>
      </w:pPr>
      <w:r>
        <w:t>This is a new requirement for receiving inbound eRxs into a holding queue before they are auto-checked. Note that this is not the holding queue for pending or error status eRxs.</w:t>
      </w:r>
    </w:p>
    <w:p w14:paraId="20736135" w14:textId="538584D7" w:rsidR="00D253F7" w:rsidRDefault="00D253F7" w:rsidP="009328A8">
      <w:pPr>
        <w:pStyle w:val="Caption"/>
      </w:pPr>
      <w:bookmarkStart w:id="47" w:name="_Toc443575481"/>
      <w:r>
        <w:t xml:space="preserve">Table </w:t>
      </w:r>
      <w:fldSimple w:instr=" SEQ Table \* ARABIC ">
        <w:r w:rsidR="00DF255A">
          <w:rPr>
            <w:noProof/>
          </w:rPr>
          <w:t>6</w:t>
        </w:r>
      </w:fldSimple>
      <w:r>
        <w:t xml:space="preserve">: </w:t>
      </w:r>
      <w:r w:rsidRPr="00A436E5">
        <w:t>EPIC 6: The system needs to be able to receive and hold (store) inbound eRxs before they are auto-checked.</w:t>
      </w:r>
      <w:bookmarkEnd w:id="47"/>
    </w:p>
    <w:tbl>
      <w:tblPr>
        <w:tblStyle w:val="TableGrid"/>
        <w:tblW w:w="13050" w:type="dxa"/>
        <w:tblInd w:w="108" w:type="dxa"/>
        <w:shd w:val="clear" w:color="auto" w:fill="DEFDCF"/>
        <w:tblLayout w:type="fixed"/>
        <w:tblLook w:val="04A0" w:firstRow="1" w:lastRow="0" w:firstColumn="1" w:lastColumn="0" w:noHBand="0" w:noVBand="1"/>
        <w:tblCaption w:val="EPIC 6: The system needs to be able to receive and hold (store) inbound eRxs before they are auto-checked. "/>
        <w:tblDescription w:val="EPIC 6: The system needs to be able to receive and hold (store) inbound eRxs before they are auto-checked. "/>
      </w:tblPr>
      <w:tblGrid>
        <w:gridCol w:w="468"/>
        <w:gridCol w:w="1080"/>
        <w:gridCol w:w="2790"/>
        <w:gridCol w:w="2520"/>
        <w:gridCol w:w="1800"/>
        <w:gridCol w:w="4392"/>
      </w:tblGrid>
      <w:tr w:rsidR="00E87DD5" w:rsidRPr="00E82941" w14:paraId="38E4AC33" w14:textId="77777777" w:rsidTr="009328A8">
        <w:tc>
          <w:tcPr>
            <w:tcW w:w="468" w:type="dxa"/>
            <w:shd w:val="clear" w:color="auto" w:fill="D9D9D9" w:themeFill="background1" w:themeFillShade="D9"/>
            <w:vAlign w:val="center"/>
          </w:tcPr>
          <w:p w14:paraId="4B8620DC" w14:textId="77777777" w:rsidR="00E87DD5" w:rsidRPr="00E82941" w:rsidRDefault="00E87DD5" w:rsidP="009328A8">
            <w:pPr>
              <w:pStyle w:val="BodyText"/>
              <w:keepNext/>
              <w:spacing w:before="0" w:after="0"/>
              <w:jc w:val="center"/>
              <w:rPr>
                <w:rFonts w:asciiTheme="minorHAnsi" w:hAnsiTheme="minorHAnsi"/>
                <w:b/>
                <w:sz w:val="18"/>
                <w:szCs w:val="18"/>
              </w:rPr>
            </w:pPr>
            <w:r w:rsidRPr="00E82941">
              <w:rPr>
                <w:rFonts w:asciiTheme="minorHAnsi" w:hAnsiTheme="minorHAnsi"/>
                <w:b/>
                <w:sz w:val="18"/>
                <w:szCs w:val="18"/>
              </w:rPr>
              <w:t>ID#</w:t>
            </w:r>
          </w:p>
        </w:tc>
        <w:tc>
          <w:tcPr>
            <w:tcW w:w="1080" w:type="dxa"/>
            <w:shd w:val="clear" w:color="auto" w:fill="D9D9D9" w:themeFill="background1" w:themeFillShade="D9"/>
            <w:vAlign w:val="center"/>
          </w:tcPr>
          <w:p w14:paraId="73A7694B" w14:textId="77777777" w:rsidR="00E87DD5" w:rsidRPr="00E82941" w:rsidRDefault="00E87DD5" w:rsidP="009328A8">
            <w:pPr>
              <w:pStyle w:val="BodyText"/>
              <w:keepNext/>
              <w:spacing w:before="0" w:after="0"/>
              <w:jc w:val="center"/>
              <w:rPr>
                <w:rFonts w:asciiTheme="minorHAnsi" w:hAnsiTheme="minorHAnsi"/>
                <w:sz w:val="18"/>
                <w:szCs w:val="18"/>
              </w:rPr>
            </w:pPr>
            <w:r w:rsidRPr="00E82941">
              <w:rPr>
                <w:rFonts w:asciiTheme="minorHAnsi" w:hAnsiTheme="minorHAnsi"/>
                <w:b/>
                <w:sz w:val="18"/>
                <w:szCs w:val="18"/>
              </w:rPr>
              <w:t>NEED/</w:t>
            </w:r>
            <w:r w:rsidRPr="00E82941">
              <w:rPr>
                <w:rFonts w:asciiTheme="minorHAnsi" w:hAnsiTheme="minorHAnsi"/>
                <w:b/>
                <w:sz w:val="18"/>
                <w:szCs w:val="18"/>
              </w:rPr>
              <w:br/>
              <w:t>OWNR #</w:t>
            </w:r>
          </w:p>
        </w:tc>
        <w:tc>
          <w:tcPr>
            <w:tcW w:w="2790" w:type="dxa"/>
            <w:shd w:val="clear" w:color="auto" w:fill="D9D9D9" w:themeFill="background1" w:themeFillShade="D9"/>
            <w:vAlign w:val="center"/>
          </w:tcPr>
          <w:p w14:paraId="787F461F" w14:textId="5607C0CA" w:rsidR="00E87DD5" w:rsidRPr="00E82941" w:rsidRDefault="00E87DD5" w:rsidP="009328A8">
            <w:pPr>
              <w:keepNext/>
              <w:jc w:val="center"/>
              <w:rPr>
                <w:rFonts w:asciiTheme="minorHAnsi" w:hAnsiTheme="minorHAnsi"/>
                <w:sz w:val="18"/>
                <w:szCs w:val="18"/>
              </w:rPr>
            </w:pPr>
            <w:r w:rsidRPr="00E82941">
              <w:rPr>
                <w:rFonts w:asciiTheme="minorHAnsi" w:hAnsiTheme="minorHAnsi"/>
                <w:b/>
                <w:sz w:val="18"/>
                <w:szCs w:val="18"/>
              </w:rPr>
              <w:t>BRD Trace</w:t>
            </w:r>
          </w:p>
        </w:tc>
        <w:tc>
          <w:tcPr>
            <w:tcW w:w="2520" w:type="dxa"/>
            <w:shd w:val="clear" w:color="auto" w:fill="D9D9D9" w:themeFill="background1" w:themeFillShade="D9"/>
            <w:vAlign w:val="center"/>
          </w:tcPr>
          <w:p w14:paraId="45B21869" w14:textId="68D9E530" w:rsidR="00E87DD5" w:rsidRPr="00E82941" w:rsidRDefault="00E87DD5" w:rsidP="009328A8">
            <w:pPr>
              <w:keepNext/>
              <w:jc w:val="center"/>
              <w:rPr>
                <w:rFonts w:asciiTheme="minorHAnsi" w:hAnsiTheme="minorHAnsi"/>
                <w:sz w:val="18"/>
                <w:szCs w:val="18"/>
              </w:rPr>
            </w:pPr>
            <w:r w:rsidRPr="00E82941">
              <w:rPr>
                <w:rFonts w:asciiTheme="minorHAnsi" w:hAnsiTheme="minorHAnsi"/>
                <w:b/>
                <w:sz w:val="18"/>
                <w:szCs w:val="18"/>
              </w:rPr>
              <w:t>User Stories (Narratives)</w:t>
            </w:r>
          </w:p>
        </w:tc>
        <w:tc>
          <w:tcPr>
            <w:tcW w:w="1800" w:type="dxa"/>
            <w:shd w:val="clear" w:color="auto" w:fill="D9D9D9" w:themeFill="background1" w:themeFillShade="D9"/>
            <w:vAlign w:val="center"/>
          </w:tcPr>
          <w:p w14:paraId="5C5F4571" w14:textId="7CEFB5DD" w:rsidR="00E87DD5" w:rsidRPr="00E82941" w:rsidRDefault="00E87DD5" w:rsidP="009328A8">
            <w:pPr>
              <w:keepNext/>
              <w:jc w:val="center"/>
              <w:rPr>
                <w:rFonts w:asciiTheme="minorHAnsi" w:hAnsiTheme="minorHAnsi"/>
                <w:sz w:val="18"/>
                <w:szCs w:val="18"/>
              </w:rPr>
            </w:pPr>
            <w:r w:rsidRPr="00E82941">
              <w:rPr>
                <w:rFonts w:asciiTheme="minorHAnsi" w:hAnsiTheme="minorHAnsi"/>
                <w:b/>
                <w:sz w:val="18"/>
                <w:szCs w:val="18"/>
              </w:rPr>
              <w:t>User Tasks</w:t>
            </w:r>
          </w:p>
        </w:tc>
        <w:tc>
          <w:tcPr>
            <w:tcW w:w="4392" w:type="dxa"/>
            <w:shd w:val="clear" w:color="auto" w:fill="D9D9D9" w:themeFill="background1" w:themeFillShade="D9"/>
            <w:vAlign w:val="center"/>
          </w:tcPr>
          <w:p w14:paraId="6BE335EB" w14:textId="4F9DDC0D" w:rsidR="00E87DD5" w:rsidRPr="00E82941" w:rsidRDefault="00E87DD5" w:rsidP="009328A8">
            <w:pPr>
              <w:pStyle w:val="BodyText"/>
              <w:keepNext/>
              <w:spacing w:before="0" w:after="0"/>
              <w:jc w:val="center"/>
              <w:rPr>
                <w:rFonts w:asciiTheme="minorHAnsi" w:hAnsiTheme="minorHAnsi"/>
                <w:b/>
                <w:sz w:val="18"/>
                <w:szCs w:val="18"/>
              </w:rPr>
            </w:pPr>
            <w:r w:rsidRPr="00E82941">
              <w:rPr>
                <w:rFonts w:asciiTheme="minorHAnsi" w:hAnsiTheme="minorHAnsi"/>
                <w:b/>
                <w:sz w:val="18"/>
                <w:szCs w:val="18"/>
              </w:rPr>
              <w:t>Business Acceptance Criteria</w:t>
            </w:r>
          </w:p>
          <w:p w14:paraId="4DF7DCF6" w14:textId="069866D2" w:rsidR="00E87DD5" w:rsidRPr="00E82941" w:rsidRDefault="00E87DD5" w:rsidP="009328A8">
            <w:pPr>
              <w:keepNext/>
              <w:jc w:val="center"/>
              <w:rPr>
                <w:rFonts w:asciiTheme="minorHAnsi" w:hAnsiTheme="minorHAnsi"/>
                <w:sz w:val="18"/>
                <w:szCs w:val="18"/>
              </w:rPr>
            </w:pPr>
            <w:r w:rsidRPr="00E82941">
              <w:rPr>
                <w:rFonts w:asciiTheme="minorHAnsi" w:hAnsiTheme="minorHAnsi"/>
                <w:b/>
                <w:sz w:val="18"/>
                <w:szCs w:val="18"/>
              </w:rPr>
              <w:t>(Requirements)</w:t>
            </w:r>
          </w:p>
        </w:tc>
      </w:tr>
      <w:tr w:rsidR="000F5F46" w:rsidRPr="00E82941" w14:paraId="23124F60" w14:textId="77777777" w:rsidTr="009328A8">
        <w:trPr>
          <w:trHeight w:val="2033"/>
        </w:trPr>
        <w:tc>
          <w:tcPr>
            <w:tcW w:w="468" w:type="dxa"/>
            <w:shd w:val="clear" w:color="auto" w:fill="F2F2F2" w:themeFill="background1" w:themeFillShade="F2"/>
          </w:tcPr>
          <w:p w14:paraId="37AEEA68" w14:textId="07655F2F" w:rsidR="000F5F46" w:rsidRPr="00E82941" w:rsidRDefault="00E82941" w:rsidP="00E82941">
            <w:pPr>
              <w:pStyle w:val="BodyText"/>
              <w:spacing w:before="0" w:after="0"/>
              <w:rPr>
                <w:rFonts w:asciiTheme="minorHAnsi" w:hAnsiTheme="minorHAnsi"/>
                <w:b/>
                <w:sz w:val="18"/>
                <w:szCs w:val="18"/>
              </w:rPr>
            </w:pPr>
            <w:r>
              <w:rPr>
                <w:rFonts w:asciiTheme="minorHAnsi" w:hAnsiTheme="minorHAnsi"/>
                <w:b/>
                <w:sz w:val="18"/>
                <w:szCs w:val="18"/>
              </w:rPr>
              <w:t>17</w:t>
            </w:r>
          </w:p>
        </w:tc>
        <w:tc>
          <w:tcPr>
            <w:tcW w:w="1080" w:type="dxa"/>
            <w:shd w:val="clear" w:color="auto" w:fill="F2F2F2" w:themeFill="background1" w:themeFillShade="F2"/>
          </w:tcPr>
          <w:p w14:paraId="4C63755E" w14:textId="77777777" w:rsidR="000F5F46" w:rsidRPr="00E82941" w:rsidRDefault="000F5F46" w:rsidP="00E82941">
            <w:pPr>
              <w:pStyle w:val="BodyText"/>
              <w:spacing w:before="0" w:after="0"/>
              <w:rPr>
                <w:rFonts w:asciiTheme="minorHAnsi" w:hAnsiTheme="minorHAnsi"/>
                <w:sz w:val="18"/>
                <w:szCs w:val="18"/>
              </w:rPr>
            </w:pPr>
            <w:r w:rsidRPr="00E82941">
              <w:rPr>
                <w:rFonts w:asciiTheme="minorHAnsi" w:hAnsiTheme="minorHAnsi"/>
                <w:sz w:val="18"/>
                <w:szCs w:val="18"/>
              </w:rPr>
              <w:t>OWNR</w:t>
            </w:r>
          </w:p>
          <w:p w14:paraId="1E9A6BF8" w14:textId="77777777" w:rsidR="000F5F46" w:rsidRPr="00E82941" w:rsidRDefault="000F5F46" w:rsidP="00E82941">
            <w:pPr>
              <w:pStyle w:val="BodyText"/>
              <w:spacing w:before="0" w:after="0"/>
              <w:rPr>
                <w:rFonts w:asciiTheme="minorHAnsi" w:hAnsiTheme="minorHAnsi"/>
                <w:sz w:val="18"/>
                <w:szCs w:val="18"/>
              </w:rPr>
            </w:pPr>
            <w:r w:rsidRPr="00E82941">
              <w:rPr>
                <w:rFonts w:asciiTheme="minorHAnsi" w:hAnsiTheme="minorHAnsi"/>
                <w:sz w:val="18"/>
                <w:szCs w:val="18"/>
              </w:rPr>
              <w:t>Receive &amp; Hold inbound eRxs</w:t>
            </w:r>
          </w:p>
        </w:tc>
        <w:tc>
          <w:tcPr>
            <w:tcW w:w="2790" w:type="dxa"/>
            <w:shd w:val="clear" w:color="auto" w:fill="F2F2F2" w:themeFill="background1" w:themeFillShade="F2"/>
          </w:tcPr>
          <w:p w14:paraId="252CD440" w14:textId="77777777" w:rsidR="000F5F46" w:rsidRPr="00E82941" w:rsidRDefault="000F5F46" w:rsidP="00E82941">
            <w:pPr>
              <w:rPr>
                <w:rFonts w:asciiTheme="minorHAnsi" w:hAnsiTheme="minorHAnsi"/>
                <w:sz w:val="18"/>
                <w:szCs w:val="18"/>
              </w:rPr>
            </w:pPr>
            <w:r w:rsidRPr="00E82941">
              <w:rPr>
                <w:rFonts w:asciiTheme="minorHAnsi" w:hAnsiTheme="minorHAnsi"/>
                <w:sz w:val="18"/>
                <w:szCs w:val="18"/>
              </w:rPr>
              <w:t>Provide the ability for a VA ePrescribing system to receive and hold inbound ePrescriptions in a storage queue before auto-checking.</w:t>
            </w:r>
          </w:p>
          <w:p w14:paraId="43D755D8" w14:textId="77777777" w:rsidR="000F5F46" w:rsidRPr="00E82941" w:rsidRDefault="000F5F46" w:rsidP="00E82941">
            <w:pPr>
              <w:rPr>
                <w:rFonts w:asciiTheme="minorHAnsi" w:hAnsiTheme="minorHAnsi"/>
                <w:sz w:val="18"/>
                <w:szCs w:val="18"/>
              </w:rPr>
            </w:pPr>
          </w:p>
          <w:p w14:paraId="37051AF5" w14:textId="77777777" w:rsidR="000F5F46" w:rsidRPr="00E82941" w:rsidRDefault="000F5F46" w:rsidP="00E82941">
            <w:pPr>
              <w:rPr>
                <w:rFonts w:asciiTheme="minorHAnsi" w:hAnsiTheme="minorHAnsi"/>
                <w:sz w:val="18"/>
                <w:szCs w:val="18"/>
              </w:rPr>
            </w:pPr>
            <w:r w:rsidRPr="00E82941">
              <w:rPr>
                <w:rFonts w:asciiTheme="minorHAnsi" w:hAnsiTheme="minorHAnsi"/>
                <w:sz w:val="18"/>
                <w:szCs w:val="18"/>
              </w:rPr>
              <w:t>(Note: This is not the holding queue for processing pending or error status eRxs.)</w:t>
            </w:r>
          </w:p>
        </w:tc>
        <w:tc>
          <w:tcPr>
            <w:tcW w:w="2520" w:type="dxa"/>
            <w:shd w:val="clear" w:color="auto" w:fill="F2F2F2" w:themeFill="background1" w:themeFillShade="F2"/>
          </w:tcPr>
          <w:p w14:paraId="3DB8569B" w14:textId="0D6B4FE6" w:rsidR="000F5F46" w:rsidRPr="00E82941" w:rsidRDefault="00614622" w:rsidP="00E82941">
            <w:pPr>
              <w:rPr>
                <w:rFonts w:asciiTheme="minorHAnsi" w:hAnsiTheme="minorHAnsi"/>
                <w:sz w:val="18"/>
                <w:szCs w:val="18"/>
              </w:rPr>
            </w:pPr>
            <w:r w:rsidRPr="00E82941">
              <w:rPr>
                <w:rFonts w:asciiTheme="minorHAnsi" w:hAnsiTheme="minorHAnsi"/>
                <w:sz w:val="18"/>
                <w:szCs w:val="18"/>
              </w:rPr>
              <w:t>6.1</w:t>
            </w:r>
            <w:r w:rsidR="000F5F46" w:rsidRPr="00E82941">
              <w:rPr>
                <w:rFonts w:asciiTheme="minorHAnsi" w:hAnsiTheme="minorHAnsi"/>
                <w:sz w:val="18"/>
                <w:szCs w:val="18"/>
              </w:rPr>
              <w:t xml:space="preserve"> As the inbound ePrescribing system, I need to be able to receive and hold inbound eRxs, so they can be stored before advancing to the auto-checking processes.</w:t>
            </w:r>
          </w:p>
        </w:tc>
        <w:tc>
          <w:tcPr>
            <w:tcW w:w="1800" w:type="dxa"/>
            <w:shd w:val="clear" w:color="auto" w:fill="F2F2F2" w:themeFill="background1" w:themeFillShade="F2"/>
          </w:tcPr>
          <w:p w14:paraId="5DB6345B" w14:textId="2D15C260" w:rsidR="000F5F46" w:rsidRPr="00E82941" w:rsidRDefault="00614622" w:rsidP="00E82941">
            <w:pPr>
              <w:rPr>
                <w:rFonts w:asciiTheme="minorHAnsi" w:hAnsiTheme="minorHAnsi"/>
                <w:sz w:val="18"/>
                <w:szCs w:val="18"/>
              </w:rPr>
            </w:pPr>
            <w:r w:rsidRPr="00E82941">
              <w:rPr>
                <w:rFonts w:asciiTheme="minorHAnsi" w:hAnsiTheme="minorHAnsi"/>
                <w:sz w:val="18"/>
                <w:szCs w:val="18"/>
              </w:rPr>
              <w:t>6.1.1</w:t>
            </w:r>
            <w:r w:rsidR="000F5F46" w:rsidRPr="00E82941">
              <w:rPr>
                <w:rFonts w:asciiTheme="minorHAnsi" w:hAnsiTheme="minorHAnsi"/>
                <w:sz w:val="18"/>
                <w:szCs w:val="18"/>
              </w:rPr>
              <w:t xml:space="preserve"> Build a queue area to receive new inbound ePrescriptions.</w:t>
            </w:r>
          </w:p>
        </w:tc>
        <w:tc>
          <w:tcPr>
            <w:tcW w:w="4392" w:type="dxa"/>
            <w:shd w:val="clear" w:color="auto" w:fill="F2F2F2" w:themeFill="background1" w:themeFillShade="F2"/>
          </w:tcPr>
          <w:p w14:paraId="502B2AB5" w14:textId="31DA2C73" w:rsidR="000F5F46" w:rsidRPr="00E82941" w:rsidRDefault="000F5F46" w:rsidP="00E82941">
            <w:pPr>
              <w:keepNext/>
              <w:rPr>
                <w:rFonts w:asciiTheme="minorHAnsi" w:hAnsiTheme="minorHAnsi"/>
                <w:sz w:val="18"/>
                <w:szCs w:val="18"/>
              </w:rPr>
            </w:pPr>
            <w:r w:rsidRPr="00E82941">
              <w:rPr>
                <w:rFonts w:asciiTheme="minorHAnsi" w:hAnsiTheme="minorHAnsi"/>
                <w:sz w:val="18"/>
                <w:szCs w:val="18"/>
              </w:rPr>
              <w:t>When initially received, inbound eRxs must be staged in a holding queue before advancing to auto-checking.</w:t>
            </w:r>
          </w:p>
        </w:tc>
      </w:tr>
    </w:tbl>
    <w:p w14:paraId="7C29C259" w14:textId="77777777" w:rsidR="000F5F46" w:rsidRDefault="000F5F46" w:rsidP="00664AE8">
      <w:pPr>
        <w:pStyle w:val="Heading3"/>
      </w:pPr>
      <w:bookmarkStart w:id="48" w:name="_Toc408386745"/>
      <w:bookmarkStart w:id="49" w:name="_Toc443575555"/>
      <w:r>
        <w:lastRenderedPageBreak/>
        <w:t>Enable/Disable Inbound ePrescriptions</w:t>
      </w:r>
      <w:bookmarkEnd w:id="48"/>
      <w:bookmarkEnd w:id="49"/>
    </w:p>
    <w:p w14:paraId="6911DB19" w14:textId="77777777" w:rsidR="000F5F46" w:rsidRPr="00F545D5" w:rsidRDefault="000F5F46" w:rsidP="00664AE8">
      <w:pPr>
        <w:pStyle w:val="BodyText"/>
      </w:pPr>
      <w:r>
        <w:t xml:space="preserve">This requirement supports the ability to turn on or turn off inbound eRxs in a given VA Pharmacy. </w:t>
      </w:r>
      <w:proofErr w:type="gramStart"/>
      <w:r>
        <w:t xml:space="preserve">Traces to </w:t>
      </w:r>
      <w:r w:rsidRPr="00664AE8">
        <w:t>OWNR</w:t>
      </w:r>
      <w:r>
        <w:t xml:space="preserve"> 13410 and OWNR 13410 (a) and (b) NEW.</w:t>
      </w:r>
      <w:proofErr w:type="gramEnd"/>
    </w:p>
    <w:p w14:paraId="53DEFE33" w14:textId="15AF5A86" w:rsidR="00D253F7" w:rsidRDefault="00D253F7" w:rsidP="009328A8">
      <w:pPr>
        <w:pStyle w:val="Caption"/>
      </w:pPr>
      <w:bookmarkStart w:id="50" w:name="_Toc443575482"/>
      <w:r>
        <w:t xml:space="preserve">Table </w:t>
      </w:r>
      <w:fldSimple w:instr=" SEQ Table \* ARABIC ">
        <w:r w:rsidR="00DF255A">
          <w:rPr>
            <w:noProof/>
          </w:rPr>
          <w:t>7</w:t>
        </w:r>
      </w:fldSimple>
      <w:r>
        <w:t xml:space="preserve">: </w:t>
      </w:r>
      <w:r w:rsidRPr="00467ED0">
        <w:t xml:space="preserve">EPIC 7: The VA Pharmacy system must be able to “enable” or “disable” receipt of inbound ePrescriptions from external providers. </w:t>
      </w:r>
      <w:proofErr w:type="gramStart"/>
      <w:r w:rsidRPr="00467ED0">
        <w:t>Maps to OWNR 13410.</w:t>
      </w:r>
      <w:bookmarkEnd w:id="50"/>
      <w:proofErr w:type="gramEnd"/>
    </w:p>
    <w:tbl>
      <w:tblPr>
        <w:tblStyle w:val="TableGrid"/>
        <w:tblW w:w="13068" w:type="dxa"/>
        <w:tblInd w:w="108" w:type="dxa"/>
        <w:tblLayout w:type="fixed"/>
        <w:tblLook w:val="04A0" w:firstRow="1" w:lastRow="0" w:firstColumn="1" w:lastColumn="0" w:noHBand="0" w:noVBand="1"/>
      </w:tblPr>
      <w:tblGrid>
        <w:gridCol w:w="468"/>
        <w:gridCol w:w="810"/>
        <w:gridCol w:w="2160"/>
        <w:gridCol w:w="2880"/>
        <w:gridCol w:w="2430"/>
        <w:gridCol w:w="4320"/>
      </w:tblGrid>
      <w:tr w:rsidR="00E87DD5" w:rsidRPr="00614622" w14:paraId="78FEE6F4" w14:textId="77777777" w:rsidTr="009328A8">
        <w:trPr>
          <w:tblHeader/>
        </w:trPr>
        <w:tc>
          <w:tcPr>
            <w:tcW w:w="468" w:type="dxa"/>
            <w:tcBorders>
              <w:bottom w:val="single" w:sz="4" w:space="0" w:color="auto"/>
            </w:tcBorders>
            <w:shd w:val="clear" w:color="auto" w:fill="D9D9D9" w:themeFill="background1" w:themeFillShade="D9"/>
            <w:vAlign w:val="center"/>
          </w:tcPr>
          <w:p w14:paraId="6C6482DD" w14:textId="77777777" w:rsidR="00E87DD5" w:rsidRPr="00614622" w:rsidRDefault="00E87DD5" w:rsidP="00D253F7">
            <w:pPr>
              <w:pStyle w:val="BodyText"/>
              <w:spacing w:before="0" w:after="0"/>
              <w:jc w:val="center"/>
              <w:rPr>
                <w:rFonts w:asciiTheme="minorHAnsi" w:hAnsiTheme="minorHAnsi"/>
                <w:b/>
                <w:sz w:val="18"/>
                <w:szCs w:val="18"/>
              </w:rPr>
            </w:pPr>
            <w:r w:rsidRPr="00614622">
              <w:rPr>
                <w:rFonts w:asciiTheme="minorHAnsi" w:hAnsiTheme="minorHAnsi"/>
                <w:b/>
                <w:sz w:val="18"/>
                <w:szCs w:val="18"/>
              </w:rPr>
              <w:t>ID#</w:t>
            </w:r>
          </w:p>
        </w:tc>
        <w:tc>
          <w:tcPr>
            <w:tcW w:w="810" w:type="dxa"/>
            <w:tcBorders>
              <w:bottom w:val="single" w:sz="4" w:space="0" w:color="auto"/>
            </w:tcBorders>
            <w:shd w:val="clear" w:color="auto" w:fill="D9D9D9" w:themeFill="background1" w:themeFillShade="D9"/>
            <w:vAlign w:val="center"/>
          </w:tcPr>
          <w:p w14:paraId="66FD4CA6" w14:textId="77777777" w:rsidR="00E87DD5" w:rsidRPr="00614622" w:rsidRDefault="00E87DD5" w:rsidP="0072304D">
            <w:pPr>
              <w:pStyle w:val="BodyText"/>
              <w:spacing w:before="0" w:after="0"/>
              <w:jc w:val="center"/>
              <w:rPr>
                <w:rFonts w:asciiTheme="minorHAnsi" w:hAnsiTheme="minorHAnsi"/>
                <w:b/>
                <w:sz w:val="18"/>
                <w:szCs w:val="18"/>
              </w:rPr>
            </w:pPr>
            <w:r w:rsidRPr="00614622">
              <w:rPr>
                <w:rFonts w:asciiTheme="minorHAnsi" w:hAnsiTheme="minorHAnsi"/>
                <w:b/>
                <w:sz w:val="18"/>
                <w:szCs w:val="18"/>
              </w:rPr>
              <w:t>NEED/</w:t>
            </w:r>
            <w:r w:rsidRPr="00614622">
              <w:rPr>
                <w:rFonts w:asciiTheme="minorHAnsi" w:hAnsiTheme="minorHAnsi"/>
                <w:b/>
                <w:sz w:val="18"/>
                <w:szCs w:val="18"/>
              </w:rPr>
              <w:br/>
              <w:t>OWNR #</w:t>
            </w:r>
          </w:p>
        </w:tc>
        <w:tc>
          <w:tcPr>
            <w:tcW w:w="2160" w:type="dxa"/>
            <w:tcBorders>
              <w:bottom w:val="single" w:sz="4" w:space="0" w:color="auto"/>
            </w:tcBorders>
            <w:shd w:val="clear" w:color="auto" w:fill="D9D9D9" w:themeFill="background1" w:themeFillShade="D9"/>
            <w:vAlign w:val="center"/>
          </w:tcPr>
          <w:p w14:paraId="23E3D52B" w14:textId="5977C563" w:rsidR="00E87DD5" w:rsidRPr="00614622" w:rsidRDefault="00E87DD5" w:rsidP="001E2F2E">
            <w:pPr>
              <w:jc w:val="center"/>
              <w:rPr>
                <w:rFonts w:asciiTheme="minorHAnsi" w:hAnsiTheme="minorHAnsi"/>
                <w:b/>
                <w:sz w:val="18"/>
                <w:szCs w:val="18"/>
              </w:rPr>
            </w:pPr>
            <w:r w:rsidRPr="00614622">
              <w:rPr>
                <w:rFonts w:asciiTheme="minorHAnsi" w:hAnsiTheme="minorHAnsi"/>
                <w:b/>
                <w:sz w:val="18"/>
                <w:szCs w:val="18"/>
              </w:rPr>
              <w:t>BRD Trace</w:t>
            </w:r>
          </w:p>
        </w:tc>
        <w:tc>
          <w:tcPr>
            <w:tcW w:w="2880" w:type="dxa"/>
            <w:tcBorders>
              <w:bottom w:val="single" w:sz="4" w:space="0" w:color="auto"/>
            </w:tcBorders>
            <w:shd w:val="clear" w:color="auto" w:fill="D9D9D9" w:themeFill="background1" w:themeFillShade="D9"/>
            <w:vAlign w:val="center"/>
          </w:tcPr>
          <w:p w14:paraId="767587E4" w14:textId="3A974381" w:rsidR="00E87DD5" w:rsidRPr="00614622" w:rsidRDefault="00E87DD5" w:rsidP="001E2F2E">
            <w:pPr>
              <w:pStyle w:val="BodyText"/>
              <w:spacing w:before="0" w:after="0"/>
              <w:jc w:val="center"/>
              <w:rPr>
                <w:rFonts w:asciiTheme="minorHAnsi" w:hAnsiTheme="minorHAnsi"/>
                <w:b/>
                <w:sz w:val="18"/>
                <w:szCs w:val="18"/>
              </w:rPr>
            </w:pPr>
            <w:r w:rsidRPr="00614622">
              <w:rPr>
                <w:rFonts w:asciiTheme="minorHAnsi" w:hAnsiTheme="minorHAnsi"/>
                <w:b/>
                <w:sz w:val="18"/>
                <w:szCs w:val="18"/>
              </w:rPr>
              <w:t>User Stories (Narratives)</w:t>
            </w:r>
          </w:p>
        </w:tc>
        <w:tc>
          <w:tcPr>
            <w:tcW w:w="2430" w:type="dxa"/>
            <w:tcBorders>
              <w:bottom w:val="single" w:sz="4" w:space="0" w:color="auto"/>
            </w:tcBorders>
            <w:shd w:val="clear" w:color="auto" w:fill="D9D9D9" w:themeFill="background1" w:themeFillShade="D9"/>
            <w:vAlign w:val="center"/>
          </w:tcPr>
          <w:p w14:paraId="15EB3BA7" w14:textId="64A2762F" w:rsidR="00E87DD5" w:rsidRPr="00614622" w:rsidRDefault="00E87DD5" w:rsidP="0020107B">
            <w:pPr>
              <w:pStyle w:val="BodyText"/>
              <w:spacing w:before="0" w:after="0"/>
              <w:jc w:val="center"/>
              <w:rPr>
                <w:rFonts w:asciiTheme="minorHAnsi" w:hAnsiTheme="minorHAnsi"/>
                <w:b/>
                <w:sz w:val="18"/>
                <w:szCs w:val="18"/>
              </w:rPr>
            </w:pPr>
            <w:r w:rsidRPr="00614622">
              <w:rPr>
                <w:rFonts w:asciiTheme="minorHAnsi" w:hAnsiTheme="minorHAnsi"/>
                <w:b/>
                <w:sz w:val="18"/>
                <w:szCs w:val="18"/>
              </w:rPr>
              <w:t>User Tasks</w:t>
            </w:r>
          </w:p>
        </w:tc>
        <w:tc>
          <w:tcPr>
            <w:tcW w:w="4320" w:type="dxa"/>
            <w:tcBorders>
              <w:bottom w:val="single" w:sz="4" w:space="0" w:color="auto"/>
            </w:tcBorders>
            <w:shd w:val="clear" w:color="auto" w:fill="D9D9D9" w:themeFill="background1" w:themeFillShade="D9"/>
            <w:vAlign w:val="center"/>
          </w:tcPr>
          <w:p w14:paraId="67E22F28" w14:textId="62E8492F" w:rsidR="00E87DD5" w:rsidRPr="00614622" w:rsidRDefault="00E87DD5" w:rsidP="0020107B">
            <w:pPr>
              <w:pStyle w:val="BodyText"/>
              <w:spacing w:before="0" w:after="0"/>
              <w:jc w:val="center"/>
              <w:rPr>
                <w:rFonts w:asciiTheme="minorHAnsi" w:hAnsiTheme="minorHAnsi"/>
                <w:b/>
                <w:sz w:val="18"/>
                <w:szCs w:val="18"/>
              </w:rPr>
            </w:pPr>
            <w:r w:rsidRPr="00614622">
              <w:rPr>
                <w:rFonts w:asciiTheme="minorHAnsi" w:hAnsiTheme="minorHAnsi"/>
                <w:b/>
                <w:sz w:val="18"/>
                <w:szCs w:val="18"/>
              </w:rPr>
              <w:t>Business Acceptance Criteria</w:t>
            </w:r>
          </w:p>
          <w:p w14:paraId="7C5C38E0" w14:textId="6B37F21D" w:rsidR="00E87DD5" w:rsidRPr="00614622" w:rsidRDefault="00E87DD5" w:rsidP="0020107B">
            <w:pPr>
              <w:pStyle w:val="BodyText"/>
              <w:spacing w:before="0" w:after="0"/>
              <w:jc w:val="center"/>
              <w:rPr>
                <w:rFonts w:asciiTheme="minorHAnsi" w:hAnsiTheme="minorHAnsi"/>
                <w:b/>
                <w:sz w:val="18"/>
                <w:szCs w:val="18"/>
              </w:rPr>
            </w:pPr>
            <w:r w:rsidRPr="00614622">
              <w:rPr>
                <w:rFonts w:asciiTheme="minorHAnsi" w:hAnsiTheme="minorHAnsi"/>
                <w:b/>
                <w:sz w:val="18"/>
                <w:szCs w:val="18"/>
              </w:rPr>
              <w:t>(Requirements)</w:t>
            </w:r>
          </w:p>
        </w:tc>
      </w:tr>
      <w:tr w:rsidR="000F5F46" w:rsidRPr="00614622" w14:paraId="2DA4FA4D" w14:textId="77777777" w:rsidTr="009328A8">
        <w:tc>
          <w:tcPr>
            <w:tcW w:w="468" w:type="dxa"/>
            <w:vMerge w:val="restart"/>
            <w:shd w:val="clear" w:color="auto" w:fill="F2F2F2" w:themeFill="background1" w:themeFillShade="F2"/>
          </w:tcPr>
          <w:p w14:paraId="65EF08F6" w14:textId="708675A4" w:rsidR="000F5F46" w:rsidRPr="00614622" w:rsidRDefault="00E82941" w:rsidP="00614622">
            <w:pPr>
              <w:pStyle w:val="BodyText"/>
              <w:spacing w:before="0" w:after="0"/>
              <w:rPr>
                <w:rFonts w:asciiTheme="minorHAnsi" w:hAnsiTheme="minorHAnsi"/>
                <w:b/>
                <w:sz w:val="18"/>
                <w:szCs w:val="18"/>
              </w:rPr>
            </w:pPr>
            <w:r>
              <w:rPr>
                <w:rFonts w:asciiTheme="minorHAnsi" w:hAnsiTheme="minorHAnsi"/>
                <w:b/>
                <w:sz w:val="18"/>
                <w:szCs w:val="18"/>
              </w:rPr>
              <w:t>18</w:t>
            </w:r>
          </w:p>
        </w:tc>
        <w:tc>
          <w:tcPr>
            <w:tcW w:w="810" w:type="dxa"/>
            <w:vMerge w:val="restart"/>
            <w:shd w:val="clear" w:color="auto" w:fill="F2F2F2" w:themeFill="background1" w:themeFillShade="F2"/>
          </w:tcPr>
          <w:p w14:paraId="1E37BBFB" w14:textId="77777777" w:rsidR="000F5F46" w:rsidRPr="00614622" w:rsidRDefault="000F5F46" w:rsidP="00614622">
            <w:pPr>
              <w:pStyle w:val="BodyText"/>
              <w:spacing w:before="0" w:after="0"/>
              <w:rPr>
                <w:rFonts w:asciiTheme="minorHAnsi" w:hAnsiTheme="minorHAnsi"/>
                <w:sz w:val="18"/>
                <w:szCs w:val="18"/>
              </w:rPr>
            </w:pPr>
            <w:r w:rsidRPr="00614622">
              <w:rPr>
                <w:rFonts w:asciiTheme="minorHAnsi" w:hAnsiTheme="minorHAnsi"/>
                <w:sz w:val="18"/>
                <w:szCs w:val="18"/>
              </w:rPr>
              <w:t>OWNR</w:t>
            </w:r>
            <w:r w:rsidRPr="00614622">
              <w:rPr>
                <w:rFonts w:asciiTheme="minorHAnsi" w:hAnsiTheme="minorHAnsi"/>
                <w:sz w:val="18"/>
                <w:szCs w:val="18"/>
              </w:rPr>
              <w:br/>
              <w:t>13410</w:t>
            </w:r>
          </w:p>
        </w:tc>
        <w:tc>
          <w:tcPr>
            <w:tcW w:w="2160" w:type="dxa"/>
            <w:vMerge w:val="restart"/>
            <w:shd w:val="clear" w:color="auto" w:fill="F2F2F2" w:themeFill="background1" w:themeFillShade="F2"/>
          </w:tcPr>
          <w:p w14:paraId="5B335443" w14:textId="77777777" w:rsidR="000F5F46" w:rsidRPr="00614622" w:rsidRDefault="000F5F46" w:rsidP="00614622">
            <w:pPr>
              <w:pStyle w:val="BodyText"/>
              <w:spacing w:before="0" w:after="0"/>
              <w:rPr>
                <w:rFonts w:asciiTheme="minorHAnsi" w:hAnsiTheme="minorHAnsi"/>
                <w:sz w:val="18"/>
                <w:szCs w:val="18"/>
              </w:rPr>
            </w:pPr>
            <w:r w:rsidRPr="00614622">
              <w:rPr>
                <w:rFonts w:asciiTheme="minorHAnsi" w:hAnsiTheme="minorHAnsi"/>
                <w:sz w:val="18"/>
                <w:szCs w:val="18"/>
              </w:rPr>
              <w:t>Provide the ability for a VA Pharmacy to initiate receiving inbound electronic prescriptions (i.e., turn “on”) and the ability to stop receiving inbound electronic prescriptions (i.e. turn “off”).</w:t>
            </w:r>
          </w:p>
        </w:tc>
        <w:tc>
          <w:tcPr>
            <w:tcW w:w="2880" w:type="dxa"/>
            <w:shd w:val="clear" w:color="auto" w:fill="F2F2F2" w:themeFill="background1" w:themeFillShade="F2"/>
          </w:tcPr>
          <w:p w14:paraId="08CC0D80" w14:textId="5E0D30A6" w:rsidR="000F5F46" w:rsidRPr="00614622" w:rsidRDefault="00E82941" w:rsidP="00614622">
            <w:pPr>
              <w:rPr>
                <w:rFonts w:asciiTheme="minorHAnsi" w:hAnsiTheme="minorHAnsi"/>
                <w:sz w:val="18"/>
                <w:szCs w:val="18"/>
              </w:rPr>
            </w:pPr>
            <w:r>
              <w:rPr>
                <w:rFonts w:asciiTheme="minorHAnsi" w:hAnsiTheme="minorHAnsi"/>
                <w:sz w:val="18"/>
                <w:szCs w:val="18"/>
              </w:rPr>
              <w:t>7</w:t>
            </w:r>
            <w:r w:rsidR="000F5F46" w:rsidRPr="00614622">
              <w:rPr>
                <w:rFonts w:asciiTheme="minorHAnsi" w:hAnsiTheme="minorHAnsi"/>
                <w:sz w:val="18"/>
                <w:szCs w:val="18"/>
              </w:rPr>
              <w:t xml:space="preserve">.1: As the VA inbound ePrescribing pharmacy </w:t>
            </w:r>
            <w:proofErr w:type="gramStart"/>
            <w:r w:rsidR="000F5F46" w:rsidRPr="00614622">
              <w:rPr>
                <w:rFonts w:asciiTheme="minorHAnsi" w:hAnsiTheme="minorHAnsi"/>
                <w:sz w:val="18"/>
                <w:szCs w:val="18"/>
              </w:rPr>
              <w:t>system,</w:t>
            </w:r>
            <w:proofErr w:type="gramEnd"/>
            <w:r w:rsidR="000F5F46" w:rsidRPr="00614622">
              <w:rPr>
                <w:rFonts w:asciiTheme="minorHAnsi" w:hAnsiTheme="minorHAnsi"/>
                <w:sz w:val="18"/>
                <w:szCs w:val="18"/>
              </w:rPr>
              <w:t xml:space="preserve"> I need to be able to enable receipt of inbound ePrescriptions so that external providers can tran</w:t>
            </w:r>
            <w:r>
              <w:rPr>
                <w:rFonts w:asciiTheme="minorHAnsi" w:hAnsiTheme="minorHAnsi"/>
                <w:sz w:val="18"/>
                <w:szCs w:val="18"/>
              </w:rPr>
              <w:t>smit eRxs for Veteran patients.</w:t>
            </w:r>
          </w:p>
        </w:tc>
        <w:tc>
          <w:tcPr>
            <w:tcW w:w="2430" w:type="dxa"/>
            <w:shd w:val="clear" w:color="auto" w:fill="F2F2F2" w:themeFill="background1" w:themeFillShade="F2"/>
          </w:tcPr>
          <w:p w14:paraId="172EA9AA" w14:textId="70074190" w:rsidR="000F5F46" w:rsidRPr="00614622" w:rsidRDefault="00E82941" w:rsidP="00614622">
            <w:pPr>
              <w:rPr>
                <w:rFonts w:asciiTheme="minorHAnsi" w:hAnsiTheme="minorHAnsi"/>
                <w:sz w:val="18"/>
                <w:szCs w:val="18"/>
              </w:rPr>
            </w:pPr>
            <w:r>
              <w:rPr>
                <w:rFonts w:asciiTheme="minorHAnsi" w:hAnsiTheme="minorHAnsi"/>
                <w:sz w:val="18"/>
                <w:szCs w:val="18"/>
              </w:rPr>
              <w:t>7.</w:t>
            </w:r>
            <w:r w:rsidR="000F5F46" w:rsidRPr="00614622">
              <w:rPr>
                <w:rFonts w:asciiTheme="minorHAnsi" w:hAnsiTheme="minorHAnsi"/>
                <w:sz w:val="18"/>
                <w:szCs w:val="18"/>
              </w:rPr>
              <w:t>1.1: Switch receipt for inbound ePrescriptions to “on.”</w:t>
            </w:r>
          </w:p>
        </w:tc>
        <w:tc>
          <w:tcPr>
            <w:tcW w:w="4320" w:type="dxa"/>
            <w:shd w:val="clear" w:color="auto" w:fill="F2F2F2" w:themeFill="background1" w:themeFillShade="F2"/>
          </w:tcPr>
          <w:p w14:paraId="742FA124" w14:textId="77777777" w:rsidR="000F5F46" w:rsidRPr="00614622" w:rsidRDefault="000F5F46" w:rsidP="00614622">
            <w:pPr>
              <w:rPr>
                <w:rFonts w:asciiTheme="minorHAnsi" w:hAnsiTheme="minorHAnsi"/>
                <w:sz w:val="18"/>
                <w:szCs w:val="18"/>
              </w:rPr>
            </w:pPr>
            <w:r w:rsidRPr="00614622">
              <w:rPr>
                <w:rFonts w:asciiTheme="minorHAnsi" w:hAnsiTheme="minorHAnsi"/>
                <w:sz w:val="18"/>
                <w:szCs w:val="18"/>
              </w:rPr>
              <w:t>VA Pharmacies “enabled” to receive (i.e. the inbound capability is “on”) and can accept inbound ePrescriptions.</w:t>
            </w:r>
          </w:p>
          <w:p w14:paraId="7BD99068" w14:textId="77777777" w:rsidR="000F5F46" w:rsidRDefault="000F5F46" w:rsidP="00614622">
            <w:pPr>
              <w:rPr>
                <w:rFonts w:asciiTheme="minorHAnsi" w:hAnsiTheme="minorHAnsi"/>
                <w:sz w:val="18"/>
                <w:szCs w:val="18"/>
              </w:rPr>
            </w:pPr>
          </w:p>
          <w:p w14:paraId="6245DFBB" w14:textId="6DF69249" w:rsidR="009520BD" w:rsidRPr="00614622" w:rsidRDefault="009520BD" w:rsidP="00614622">
            <w:pPr>
              <w:rPr>
                <w:rFonts w:asciiTheme="minorHAnsi" w:hAnsiTheme="minorHAnsi"/>
                <w:sz w:val="18"/>
                <w:szCs w:val="18"/>
              </w:rPr>
            </w:pPr>
            <w:r>
              <w:rPr>
                <w:rFonts w:asciiTheme="minorHAnsi" w:hAnsiTheme="minorHAnsi"/>
                <w:sz w:val="18"/>
                <w:szCs w:val="18"/>
              </w:rPr>
              <w:t xml:space="preserve">This will be an Administrator Function available via a UI that interfaces with the VA inbound ePrescribing Pharmacy system. </w:t>
            </w:r>
          </w:p>
        </w:tc>
      </w:tr>
      <w:tr w:rsidR="000F5F46" w:rsidRPr="00614622" w14:paraId="3127D687" w14:textId="77777777" w:rsidTr="009328A8">
        <w:tc>
          <w:tcPr>
            <w:tcW w:w="468" w:type="dxa"/>
            <w:vMerge/>
            <w:shd w:val="clear" w:color="auto" w:fill="F2F2F2" w:themeFill="background1" w:themeFillShade="F2"/>
          </w:tcPr>
          <w:p w14:paraId="2D232EFF" w14:textId="77777777" w:rsidR="000F5F46" w:rsidRPr="00614622" w:rsidRDefault="000F5F46" w:rsidP="00614622">
            <w:pPr>
              <w:pStyle w:val="BodyText"/>
              <w:spacing w:before="0" w:after="0"/>
              <w:rPr>
                <w:rFonts w:asciiTheme="minorHAnsi" w:hAnsiTheme="minorHAnsi"/>
                <w:b/>
                <w:sz w:val="18"/>
                <w:szCs w:val="18"/>
              </w:rPr>
            </w:pPr>
          </w:p>
        </w:tc>
        <w:tc>
          <w:tcPr>
            <w:tcW w:w="810" w:type="dxa"/>
            <w:vMerge/>
            <w:shd w:val="clear" w:color="auto" w:fill="F2F2F2" w:themeFill="background1" w:themeFillShade="F2"/>
          </w:tcPr>
          <w:p w14:paraId="39CEAA01" w14:textId="77777777" w:rsidR="000F5F46" w:rsidRPr="00614622" w:rsidRDefault="000F5F46" w:rsidP="00614622">
            <w:pPr>
              <w:rPr>
                <w:rFonts w:asciiTheme="minorHAnsi" w:hAnsiTheme="minorHAnsi"/>
                <w:sz w:val="18"/>
                <w:szCs w:val="18"/>
              </w:rPr>
            </w:pPr>
          </w:p>
        </w:tc>
        <w:tc>
          <w:tcPr>
            <w:tcW w:w="2160" w:type="dxa"/>
            <w:vMerge/>
            <w:shd w:val="clear" w:color="auto" w:fill="F2F2F2" w:themeFill="background1" w:themeFillShade="F2"/>
          </w:tcPr>
          <w:p w14:paraId="485CB923" w14:textId="77777777" w:rsidR="000F5F46" w:rsidRPr="00614622" w:rsidRDefault="000F5F46" w:rsidP="00614622">
            <w:pPr>
              <w:rPr>
                <w:rFonts w:asciiTheme="minorHAnsi" w:hAnsiTheme="minorHAnsi"/>
                <w:sz w:val="18"/>
                <w:szCs w:val="18"/>
              </w:rPr>
            </w:pPr>
          </w:p>
        </w:tc>
        <w:tc>
          <w:tcPr>
            <w:tcW w:w="2880" w:type="dxa"/>
            <w:shd w:val="clear" w:color="auto" w:fill="F2F2F2" w:themeFill="background1" w:themeFillShade="F2"/>
          </w:tcPr>
          <w:p w14:paraId="28374636" w14:textId="07062D42" w:rsidR="000F5F46" w:rsidRPr="00614622" w:rsidRDefault="00E82941" w:rsidP="00614622">
            <w:pPr>
              <w:rPr>
                <w:rFonts w:asciiTheme="minorHAnsi" w:hAnsiTheme="minorHAnsi"/>
                <w:sz w:val="18"/>
                <w:szCs w:val="18"/>
              </w:rPr>
            </w:pPr>
            <w:r>
              <w:rPr>
                <w:rFonts w:asciiTheme="minorHAnsi" w:hAnsiTheme="minorHAnsi"/>
                <w:sz w:val="18"/>
                <w:szCs w:val="18"/>
              </w:rPr>
              <w:t>7</w:t>
            </w:r>
            <w:r w:rsidR="000F5F46" w:rsidRPr="00614622">
              <w:rPr>
                <w:rFonts w:asciiTheme="minorHAnsi" w:hAnsiTheme="minorHAnsi"/>
                <w:sz w:val="18"/>
                <w:szCs w:val="18"/>
              </w:rPr>
              <w:t>.2: As the VA inbound ePrescribing pharmacy system, I need to be able to disable receipt of ePrescriptions in the event of a natural or facility disaster, or for any other reason where a VA pharmacy is unable to receive inbound ePrescriptions from external providers.</w:t>
            </w:r>
          </w:p>
        </w:tc>
        <w:tc>
          <w:tcPr>
            <w:tcW w:w="2430" w:type="dxa"/>
            <w:shd w:val="clear" w:color="auto" w:fill="F2F2F2" w:themeFill="background1" w:themeFillShade="F2"/>
          </w:tcPr>
          <w:p w14:paraId="6B8D5EEE" w14:textId="732E3F8B" w:rsidR="000F5F46" w:rsidRPr="00614622" w:rsidRDefault="00E82941" w:rsidP="00614622">
            <w:pPr>
              <w:rPr>
                <w:rFonts w:asciiTheme="minorHAnsi" w:hAnsiTheme="minorHAnsi"/>
                <w:sz w:val="18"/>
                <w:szCs w:val="18"/>
              </w:rPr>
            </w:pPr>
            <w:r>
              <w:rPr>
                <w:rFonts w:asciiTheme="minorHAnsi" w:hAnsiTheme="minorHAnsi"/>
                <w:sz w:val="18"/>
                <w:szCs w:val="18"/>
              </w:rPr>
              <w:t>7</w:t>
            </w:r>
            <w:r w:rsidR="000F5F46" w:rsidRPr="00614622">
              <w:rPr>
                <w:rFonts w:asciiTheme="minorHAnsi" w:hAnsiTheme="minorHAnsi"/>
                <w:sz w:val="18"/>
                <w:szCs w:val="18"/>
              </w:rPr>
              <w:t>.2.1: Switch receipt for inbound ePrescriptions to “off.”</w:t>
            </w:r>
          </w:p>
        </w:tc>
        <w:tc>
          <w:tcPr>
            <w:tcW w:w="4320" w:type="dxa"/>
            <w:shd w:val="clear" w:color="auto" w:fill="F2F2F2" w:themeFill="background1" w:themeFillShade="F2"/>
          </w:tcPr>
          <w:p w14:paraId="297FBE15" w14:textId="77777777" w:rsidR="000F5F46" w:rsidRPr="00614622" w:rsidRDefault="000F5F46" w:rsidP="00614622">
            <w:pPr>
              <w:rPr>
                <w:rFonts w:asciiTheme="minorHAnsi" w:hAnsiTheme="minorHAnsi"/>
                <w:sz w:val="18"/>
                <w:szCs w:val="18"/>
              </w:rPr>
            </w:pPr>
            <w:r w:rsidRPr="00614622">
              <w:rPr>
                <w:rFonts w:asciiTheme="minorHAnsi" w:hAnsiTheme="minorHAnsi"/>
                <w:sz w:val="18"/>
                <w:szCs w:val="18"/>
              </w:rPr>
              <w:t>VA Pharmacies “disabled” from receiving (i.e. the inbound capability is “off”) and cannot accept inbound ePrescriptions.</w:t>
            </w:r>
          </w:p>
          <w:p w14:paraId="24ABFB94" w14:textId="77777777" w:rsidR="000F5F46" w:rsidRPr="00614622" w:rsidRDefault="000F5F46" w:rsidP="00614622">
            <w:pPr>
              <w:rPr>
                <w:rFonts w:asciiTheme="minorHAnsi" w:hAnsiTheme="minorHAnsi"/>
                <w:sz w:val="18"/>
                <w:szCs w:val="18"/>
              </w:rPr>
            </w:pPr>
          </w:p>
          <w:p w14:paraId="74DF2F55" w14:textId="2756DC87" w:rsidR="000F5F46" w:rsidRPr="00614622" w:rsidRDefault="009520BD" w:rsidP="00614622">
            <w:pPr>
              <w:rPr>
                <w:rFonts w:asciiTheme="minorHAnsi" w:hAnsiTheme="minorHAnsi"/>
                <w:sz w:val="18"/>
                <w:szCs w:val="18"/>
              </w:rPr>
            </w:pPr>
            <w:r>
              <w:rPr>
                <w:rFonts w:asciiTheme="minorHAnsi" w:hAnsiTheme="minorHAnsi"/>
                <w:sz w:val="18"/>
                <w:szCs w:val="18"/>
              </w:rPr>
              <w:t xml:space="preserve">This will be an Administrator Function available via a UI that interfaces with the VA inbound ePrescribing Pharmacy system. </w:t>
            </w:r>
          </w:p>
        </w:tc>
      </w:tr>
      <w:tr w:rsidR="000F5F46" w:rsidRPr="00614622" w14:paraId="2F0F4574" w14:textId="77777777" w:rsidTr="00664AE8">
        <w:trPr>
          <w:cantSplit/>
        </w:trPr>
        <w:tc>
          <w:tcPr>
            <w:tcW w:w="468" w:type="dxa"/>
            <w:shd w:val="clear" w:color="auto" w:fill="F2F2F2" w:themeFill="background1" w:themeFillShade="F2"/>
          </w:tcPr>
          <w:p w14:paraId="605DBC41" w14:textId="0333FE95" w:rsidR="000F5F46" w:rsidRPr="00614622" w:rsidRDefault="00E82941" w:rsidP="00614622">
            <w:pPr>
              <w:pStyle w:val="BodyText"/>
              <w:spacing w:before="0" w:after="0"/>
              <w:rPr>
                <w:rFonts w:asciiTheme="minorHAnsi" w:hAnsiTheme="minorHAnsi"/>
                <w:b/>
                <w:sz w:val="18"/>
                <w:szCs w:val="18"/>
              </w:rPr>
            </w:pPr>
            <w:r>
              <w:rPr>
                <w:rFonts w:asciiTheme="minorHAnsi" w:hAnsiTheme="minorHAnsi"/>
                <w:b/>
                <w:sz w:val="18"/>
                <w:szCs w:val="18"/>
              </w:rPr>
              <w:t>19</w:t>
            </w:r>
          </w:p>
        </w:tc>
        <w:tc>
          <w:tcPr>
            <w:tcW w:w="810" w:type="dxa"/>
            <w:shd w:val="clear" w:color="auto" w:fill="F2F2F2" w:themeFill="background1" w:themeFillShade="F2"/>
          </w:tcPr>
          <w:p w14:paraId="070BE0D5" w14:textId="77777777" w:rsidR="000F5F46" w:rsidRPr="00614622" w:rsidRDefault="000F5F46" w:rsidP="00614622">
            <w:pPr>
              <w:rPr>
                <w:rFonts w:asciiTheme="minorHAnsi" w:hAnsiTheme="minorHAnsi"/>
                <w:sz w:val="18"/>
                <w:szCs w:val="18"/>
              </w:rPr>
            </w:pPr>
            <w:r w:rsidRPr="00614622">
              <w:rPr>
                <w:rFonts w:asciiTheme="minorHAnsi" w:hAnsiTheme="minorHAnsi"/>
                <w:sz w:val="18"/>
                <w:szCs w:val="18"/>
              </w:rPr>
              <w:t>OWNR 13410 (a) NEW</w:t>
            </w:r>
          </w:p>
        </w:tc>
        <w:tc>
          <w:tcPr>
            <w:tcW w:w="2160" w:type="dxa"/>
            <w:shd w:val="clear" w:color="auto" w:fill="F2F2F2" w:themeFill="background1" w:themeFillShade="F2"/>
          </w:tcPr>
          <w:p w14:paraId="6DBD0F56" w14:textId="77777777" w:rsidR="000F5F46" w:rsidRPr="00614622" w:rsidRDefault="000F5F46" w:rsidP="00614622">
            <w:pPr>
              <w:rPr>
                <w:rFonts w:asciiTheme="minorHAnsi" w:hAnsiTheme="minorHAnsi"/>
                <w:sz w:val="18"/>
                <w:szCs w:val="18"/>
              </w:rPr>
            </w:pPr>
            <w:r w:rsidRPr="00614622">
              <w:rPr>
                <w:rFonts w:asciiTheme="minorHAnsi" w:hAnsiTheme="minorHAnsi"/>
                <w:sz w:val="18"/>
                <w:szCs w:val="18"/>
              </w:rPr>
              <w:t>Provide the ability to send a “failed transmission” notification to an external provider that attempts to transmit to a VA pharmacy system that is turned “off” or disabled.</w:t>
            </w:r>
          </w:p>
        </w:tc>
        <w:tc>
          <w:tcPr>
            <w:tcW w:w="2880" w:type="dxa"/>
            <w:shd w:val="clear" w:color="auto" w:fill="F2F2F2" w:themeFill="background1" w:themeFillShade="F2"/>
          </w:tcPr>
          <w:p w14:paraId="09024CC8" w14:textId="2744D9E7" w:rsidR="000F5F46" w:rsidRPr="00614622" w:rsidRDefault="00E82941" w:rsidP="00614622">
            <w:pPr>
              <w:rPr>
                <w:rFonts w:asciiTheme="minorHAnsi" w:hAnsiTheme="minorHAnsi"/>
                <w:sz w:val="18"/>
                <w:szCs w:val="18"/>
              </w:rPr>
            </w:pPr>
            <w:r>
              <w:rPr>
                <w:rFonts w:asciiTheme="minorHAnsi" w:hAnsiTheme="minorHAnsi"/>
                <w:sz w:val="18"/>
                <w:szCs w:val="18"/>
              </w:rPr>
              <w:t>7</w:t>
            </w:r>
            <w:r w:rsidR="000F5F46" w:rsidRPr="00614622">
              <w:rPr>
                <w:rFonts w:asciiTheme="minorHAnsi" w:hAnsiTheme="minorHAnsi"/>
                <w:sz w:val="18"/>
                <w:szCs w:val="18"/>
              </w:rPr>
              <w:t xml:space="preserve">.3 As the VA inbound ePrescribing pharmacy system, I need to send a message back through the transaction hub to an external provider for any transmission failure due to my VA pharmacy </w:t>
            </w:r>
            <w:r w:rsidR="006663FA" w:rsidRPr="00614622">
              <w:rPr>
                <w:rFonts w:asciiTheme="minorHAnsi" w:hAnsiTheme="minorHAnsi"/>
                <w:sz w:val="18"/>
                <w:szCs w:val="18"/>
              </w:rPr>
              <w:t>being “</w:t>
            </w:r>
            <w:r w:rsidR="000F5F46" w:rsidRPr="00614622">
              <w:rPr>
                <w:rFonts w:asciiTheme="minorHAnsi" w:hAnsiTheme="minorHAnsi"/>
                <w:sz w:val="18"/>
                <w:szCs w:val="18"/>
              </w:rPr>
              <w:t xml:space="preserve">disabled” or “turned off.” </w:t>
            </w:r>
          </w:p>
        </w:tc>
        <w:tc>
          <w:tcPr>
            <w:tcW w:w="2430" w:type="dxa"/>
            <w:shd w:val="clear" w:color="auto" w:fill="F2F2F2" w:themeFill="background1" w:themeFillShade="F2"/>
          </w:tcPr>
          <w:p w14:paraId="384855C5" w14:textId="57B0604F" w:rsidR="000F5F46" w:rsidRPr="00614622" w:rsidRDefault="00E82941" w:rsidP="00614622">
            <w:pPr>
              <w:rPr>
                <w:rFonts w:asciiTheme="minorHAnsi" w:hAnsiTheme="minorHAnsi"/>
                <w:sz w:val="18"/>
                <w:szCs w:val="18"/>
              </w:rPr>
            </w:pPr>
            <w:r>
              <w:rPr>
                <w:rFonts w:asciiTheme="minorHAnsi" w:hAnsiTheme="minorHAnsi"/>
                <w:sz w:val="18"/>
                <w:szCs w:val="18"/>
              </w:rPr>
              <w:t>7</w:t>
            </w:r>
            <w:r w:rsidR="000F5F46" w:rsidRPr="00614622">
              <w:rPr>
                <w:rFonts w:asciiTheme="minorHAnsi" w:hAnsiTheme="minorHAnsi"/>
                <w:sz w:val="18"/>
                <w:szCs w:val="18"/>
              </w:rPr>
              <w:t>.3.1 Send a message response back to the external provider (through transaction hub) with notification that the VA inbound ePrescribing system they attempted to send eRx to is disabled or cannot accept inbound eRxs.</w:t>
            </w:r>
          </w:p>
        </w:tc>
        <w:tc>
          <w:tcPr>
            <w:tcW w:w="4320" w:type="dxa"/>
            <w:shd w:val="clear" w:color="auto" w:fill="F2F2F2" w:themeFill="background1" w:themeFillShade="F2"/>
          </w:tcPr>
          <w:p w14:paraId="4A0F3A7C" w14:textId="77777777" w:rsidR="000F5F46" w:rsidRPr="00614622" w:rsidRDefault="000F5F46" w:rsidP="00614622">
            <w:pPr>
              <w:rPr>
                <w:rFonts w:asciiTheme="minorHAnsi" w:hAnsiTheme="minorHAnsi"/>
                <w:sz w:val="18"/>
                <w:szCs w:val="18"/>
              </w:rPr>
            </w:pPr>
            <w:r w:rsidRPr="00614622">
              <w:rPr>
                <w:rFonts w:asciiTheme="minorHAnsi" w:hAnsiTheme="minorHAnsi"/>
                <w:sz w:val="18"/>
                <w:szCs w:val="18"/>
              </w:rPr>
              <w:t>Notification must be sent to external providers whose inbound eRxs are cannot be transmitted due to the VA Pharmacy system being turned off.</w:t>
            </w:r>
          </w:p>
          <w:p w14:paraId="454391AB" w14:textId="77777777" w:rsidR="000F5F46" w:rsidRPr="00614622" w:rsidRDefault="000F5F46" w:rsidP="00614622">
            <w:pPr>
              <w:rPr>
                <w:rFonts w:asciiTheme="minorHAnsi" w:hAnsiTheme="minorHAnsi"/>
                <w:sz w:val="18"/>
                <w:szCs w:val="18"/>
              </w:rPr>
            </w:pPr>
          </w:p>
          <w:p w14:paraId="4C38392B" w14:textId="77777777" w:rsidR="000F5F46" w:rsidRPr="00614622" w:rsidRDefault="000F5F46" w:rsidP="00614622">
            <w:pPr>
              <w:rPr>
                <w:rFonts w:asciiTheme="minorHAnsi" w:hAnsiTheme="minorHAnsi"/>
                <w:sz w:val="18"/>
                <w:szCs w:val="18"/>
              </w:rPr>
            </w:pPr>
            <w:r w:rsidRPr="00614622">
              <w:rPr>
                <w:rFonts w:asciiTheme="minorHAnsi" w:hAnsiTheme="minorHAnsi"/>
                <w:sz w:val="18"/>
                <w:szCs w:val="18"/>
              </w:rPr>
              <w:t>Rejection messages must contain explanatory reason for failed transmission such as:</w:t>
            </w:r>
          </w:p>
          <w:p w14:paraId="23F5FD9D" w14:textId="134C4FF4" w:rsidR="000F5F46" w:rsidRPr="00614622" w:rsidRDefault="000F5F46" w:rsidP="009520BD">
            <w:pPr>
              <w:rPr>
                <w:rFonts w:asciiTheme="minorHAnsi" w:hAnsiTheme="minorHAnsi"/>
                <w:sz w:val="18"/>
                <w:szCs w:val="18"/>
              </w:rPr>
            </w:pPr>
            <w:r w:rsidRPr="00614622">
              <w:rPr>
                <w:rFonts w:asciiTheme="minorHAnsi" w:hAnsiTheme="minorHAnsi"/>
                <w:sz w:val="18"/>
                <w:szCs w:val="18"/>
              </w:rPr>
              <w:t xml:space="preserve">“This VA Pharmacy is no longer receiving ePrescriptions due to &lt;reason&gt;; </w:t>
            </w:r>
            <w:r w:rsidR="009520BD">
              <w:rPr>
                <w:rFonts w:asciiTheme="minorHAnsi" w:hAnsiTheme="minorHAnsi"/>
                <w:sz w:val="18"/>
                <w:szCs w:val="18"/>
              </w:rPr>
              <w:t xml:space="preserve"> </w:t>
            </w:r>
            <w:r w:rsidR="00483D5A">
              <w:rPr>
                <w:rFonts w:asciiTheme="minorHAnsi" w:hAnsiTheme="minorHAnsi"/>
                <w:sz w:val="18"/>
                <w:szCs w:val="18"/>
              </w:rPr>
              <w:t>removed “this location is an alternative” as t</w:t>
            </w:r>
            <w:r w:rsidR="009520BD">
              <w:rPr>
                <w:rFonts w:asciiTheme="minorHAnsi" w:hAnsiTheme="minorHAnsi"/>
                <w:sz w:val="18"/>
                <w:szCs w:val="18"/>
              </w:rPr>
              <w:t xml:space="preserve">here is no way to figure out the alternative location systematically at this time. </w:t>
            </w:r>
          </w:p>
        </w:tc>
      </w:tr>
      <w:tr w:rsidR="000F5F46" w:rsidRPr="00614622" w14:paraId="71608251" w14:textId="77777777" w:rsidTr="009328A8">
        <w:tc>
          <w:tcPr>
            <w:tcW w:w="468" w:type="dxa"/>
            <w:shd w:val="clear" w:color="auto" w:fill="F2F2F2" w:themeFill="background1" w:themeFillShade="F2"/>
          </w:tcPr>
          <w:p w14:paraId="77E84FAD" w14:textId="4267E990" w:rsidR="000F5F46" w:rsidRPr="00614622" w:rsidRDefault="00E82941" w:rsidP="00614622">
            <w:pPr>
              <w:pStyle w:val="BodyText"/>
              <w:spacing w:before="0" w:after="0"/>
              <w:rPr>
                <w:rFonts w:asciiTheme="minorHAnsi" w:hAnsiTheme="minorHAnsi"/>
                <w:b/>
                <w:sz w:val="18"/>
                <w:szCs w:val="18"/>
              </w:rPr>
            </w:pPr>
            <w:r>
              <w:rPr>
                <w:rFonts w:asciiTheme="minorHAnsi" w:hAnsiTheme="minorHAnsi"/>
                <w:b/>
                <w:sz w:val="18"/>
                <w:szCs w:val="18"/>
              </w:rPr>
              <w:t>20</w:t>
            </w:r>
          </w:p>
        </w:tc>
        <w:tc>
          <w:tcPr>
            <w:tcW w:w="810" w:type="dxa"/>
            <w:shd w:val="clear" w:color="auto" w:fill="F2F2F2" w:themeFill="background1" w:themeFillShade="F2"/>
          </w:tcPr>
          <w:p w14:paraId="26458634" w14:textId="77777777" w:rsidR="000F5F46" w:rsidRPr="00614622" w:rsidRDefault="000F5F46" w:rsidP="00614622">
            <w:pPr>
              <w:rPr>
                <w:rFonts w:asciiTheme="minorHAnsi" w:hAnsiTheme="minorHAnsi"/>
                <w:sz w:val="18"/>
                <w:szCs w:val="18"/>
              </w:rPr>
            </w:pPr>
            <w:r w:rsidRPr="00614622">
              <w:rPr>
                <w:rFonts w:asciiTheme="minorHAnsi" w:hAnsiTheme="minorHAnsi"/>
                <w:sz w:val="18"/>
                <w:szCs w:val="18"/>
              </w:rPr>
              <w:t>OWNR 13410 (b) NEW</w:t>
            </w:r>
          </w:p>
        </w:tc>
        <w:tc>
          <w:tcPr>
            <w:tcW w:w="2160" w:type="dxa"/>
            <w:shd w:val="clear" w:color="auto" w:fill="F2F2F2" w:themeFill="background1" w:themeFillShade="F2"/>
          </w:tcPr>
          <w:p w14:paraId="543A3103" w14:textId="77777777" w:rsidR="000F5F46" w:rsidRPr="00614622" w:rsidRDefault="000F5F46" w:rsidP="00614622">
            <w:pPr>
              <w:rPr>
                <w:rFonts w:asciiTheme="minorHAnsi" w:hAnsiTheme="minorHAnsi"/>
                <w:sz w:val="18"/>
                <w:szCs w:val="18"/>
              </w:rPr>
            </w:pPr>
            <w:r w:rsidRPr="00614622">
              <w:rPr>
                <w:rFonts w:asciiTheme="minorHAnsi" w:hAnsiTheme="minorHAnsi"/>
                <w:sz w:val="18"/>
                <w:szCs w:val="18"/>
              </w:rPr>
              <w:t>Provide the ability to process eRxs already received and waiting in a holding queue after the ePrescribing system is turned “off.”</w:t>
            </w:r>
          </w:p>
        </w:tc>
        <w:tc>
          <w:tcPr>
            <w:tcW w:w="2880" w:type="dxa"/>
            <w:shd w:val="clear" w:color="auto" w:fill="F2F2F2" w:themeFill="background1" w:themeFillShade="F2"/>
          </w:tcPr>
          <w:p w14:paraId="57771BCD" w14:textId="08E05A69" w:rsidR="000F5F46" w:rsidRPr="00614622" w:rsidRDefault="00E82941" w:rsidP="00483D5A">
            <w:pPr>
              <w:rPr>
                <w:rFonts w:asciiTheme="minorHAnsi" w:hAnsiTheme="minorHAnsi"/>
                <w:sz w:val="18"/>
                <w:szCs w:val="18"/>
              </w:rPr>
            </w:pPr>
            <w:r>
              <w:rPr>
                <w:rFonts w:asciiTheme="minorHAnsi" w:hAnsiTheme="minorHAnsi"/>
                <w:sz w:val="18"/>
                <w:szCs w:val="18"/>
              </w:rPr>
              <w:t>7</w:t>
            </w:r>
            <w:r w:rsidR="000F5F46" w:rsidRPr="00614622">
              <w:rPr>
                <w:rFonts w:asciiTheme="minorHAnsi" w:hAnsiTheme="minorHAnsi"/>
                <w:sz w:val="18"/>
                <w:szCs w:val="18"/>
              </w:rPr>
              <w:t xml:space="preserve">.4 As the VA inbound ePrescribing pharmacy system, process any eRxs sitting in a holding queue if they have already been </w:t>
            </w:r>
            <w:r w:rsidR="00A56BC0" w:rsidRPr="00614622">
              <w:rPr>
                <w:rFonts w:asciiTheme="minorHAnsi" w:hAnsiTheme="minorHAnsi"/>
                <w:sz w:val="18"/>
                <w:szCs w:val="18"/>
              </w:rPr>
              <w:t>received after</w:t>
            </w:r>
            <w:r w:rsidR="006D6AAB">
              <w:rPr>
                <w:rFonts w:asciiTheme="minorHAnsi" w:hAnsiTheme="minorHAnsi"/>
                <w:sz w:val="18"/>
                <w:szCs w:val="18"/>
              </w:rPr>
              <w:t xml:space="preserve"> </w:t>
            </w:r>
            <w:r w:rsidR="000F5F46" w:rsidRPr="00614622">
              <w:rPr>
                <w:rFonts w:asciiTheme="minorHAnsi" w:hAnsiTheme="minorHAnsi"/>
                <w:sz w:val="18"/>
                <w:szCs w:val="18"/>
              </w:rPr>
              <w:t>my VA pharmacy system is disabled.</w:t>
            </w:r>
          </w:p>
        </w:tc>
        <w:tc>
          <w:tcPr>
            <w:tcW w:w="2430" w:type="dxa"/>
            <w:shd w:val="clear" w:color="auto" w:fill="F2F2F2" w:themeFill="background1" w:themeFillShade="F2"/>
          </w:tcPr>
          <w:p w14:paraId="0F726DE7" w14:textId="7E7506BA" w:rsidR="000F5F46" w:rsidRPr="00614622" w:rsidRDefault="00E82941" w:rsidP="00483D5A">
            <w:pPr>
              <w:rPr>
                <w:rFonts w:asciiTheme="minorHAnsi" w:hAnsiTheme="minorHAnsi"/>
                <w:sz w:val="18"/>
                <w:szCs w:val="18"/>
              </w:rPr>
            </w:pPr>
            <w:r>
              <w:rPr>
                <w:rFonts w:asciiTheme="minorHAnsi" w:hAnsiTheme="minorHAnsi"/>
                <w:sz w:val="18"/>
                <w:szCs w:val="18"/>
              </w:rPr>
              <w:t>7</w:t>
            </w:r>
            <w:r w:rsidR="000F5F46" w:rsidRPr="00614622">
              <w:rPr>
                <w:rFonts w:asciiTheme="minorHAnsi" w:hAnsiTheme="minorHAnsi"/>
                <w:sz w:val="18"/>
                <w:szCs w:val="18"/>
              </w:rPr>
              <w:t xml:space="preserve">.4.1 Process any eRxs received and waiting in a holding </w:t>
            </w:r>
            <w:r w:rsidR="00A56BC0" w:rsidRPr="00614622">
              <w:rPr>
                <w:rFonts w:asciiTheme="minorHAnsi" w:hAnsiTheme="minorHAnsi"/>
                <w:sz w:val="18"/>
                <w:szCs w:val="18"/>
              </w:rPr>
              <w:t xml:space="preserve">queue </w:t>
            </w:r>
            <w:r w:rsidR="00A56BC0">
              <w:rPr>
                <w:rFonts w:asciiTheme="minorHAnsi" w:hAnsiTheme="minorHAnsi"/>
                <w:sz w:val="18"/>
                <w:szCs w:val="18"/>
              </w:rPr>
              <w:t>after</w:t>
            </w:r>
            <w:r w:rsidR="006D6AAB" w:rsidRPr="00614622">
              <w:rPr>
                <w:rFonts w:asciiTheme="minorHAnsi" w:hAnsiTheme="minorHAnsi"/>
                <w:sz w:val="18"/>
                <w:szCs w:val="18"/>
              </w:rPr>
              <w:t xml:space="preserve"> </w:t>
            </w:r>
            <w:r w:rsidR="000F5F46" w:rsidRPr="00614622">
              <w:rPr>
                <w:rFonts w:asciiTheme="minorHAnsi" w:hAnsiTheme="minorHAnsi"/>
                <w:sz w:val="18"/>
                <w:szCs w:val="18"/>
              </w:rPr>
              <w:t>the ePrescribing system has been turned “off.”</w:t>
            </w:r>
          </w:p>
        </w:tc>
        <w:tc>
          <w:tcPr>
            <w:tcW w:w="4320" w:type="dxa"/>
            <w:shd w:val="clear" w:color="auto" w:fill="F2F2F2" w:themeFill="background1" w:themeFillShade="F2"/>
          </w:tcPr>
          <w:p w14:paraId="33EEF602" w14:textId="77777777" w:rsidR="000F5F46" w:rsidRPr="00614622" w:rsidRDefault="000F5F46" w:rsidP="00E82941">
            <w:pPr>
              <w:keepNext/>
              <w:rPr>
                <w:rFonts w:asciiTheme="minorHAnsi" w:hAnsiTheme="minorHAnsi"/>
                <w:sz w:val="18"/>
                <w:szCs w:val="18"/>
              </w:rPr>
            </w:pPr>
            <w:r w:rsidRPr="00614622">
              <w:rPr>
                <w:rFonts w:asciiTheme="minorHAnsi" w:hAnsiTheme="minorHAnsi"/>
                <w:sz w:val="18"/>
                <w:szCs w:val="18"/>
              </w:rPr>
              <w:t>eRxs that have been received and are waiting in a holding queue after the ePrescribing system has been turned off or “disabled” must still be processed through to completion (dispensed, resolved, rejected).</w:t>
            </w:r>
          </w:p>
        </w:tc>
      </w:tr>
    </w:tbl>
    <w:p w14:paraId="1E74443B" w14:textId="30196780" w:rsidR="000F5F46" w:rsidRDefault="000F5F46" w:rsidP="00664AE8">
      <w:pPr>
        <w:pStyle w:val="BodyText"/>
      </w:pPr>
      <w:bookmarkStart w:id="51" w:name="_Toc408939481"/>
      <w:bookmarkStart w:id="52" w:name="_Toc409022291"/>
      <w:bookmarkStart w:id="53" w:name="_Toc408386746"/>
      <w:bookmarkEnd w:id="51"/>
      <w:bookmarkEnd w:id="52"/>
      <w:r>
        <w:lastRenderedPageBreak/>
        <w:t>Comply with NCPDP SCRIPT 10.6 Standards for Inbound ePrescriptions for Medications and Expendable Medical Supplies</w:t>
      </w:r>
      <w:bookmarkEnd w:id="53"/>
      <w:r>
        <w:t xml:space="preserve"> </w:t>
      </w:r>
    </w:p>
    <w:p w14:paraId="6D6A4700" w14:textId="77777777" w:rsidR="000F5F46" w:rsidRDefault="000F5F46" w:rsidP="00664AE8">
      <w:pPr>
        <w:pStyle w:val="BodyText"/>
      </w:pPr>
      <w:r>
        <w:t>Compliance to NCPDP SCRIPT 10.6 standard (at a minimum) is a pre-requisite condition for receiving inbound ePrescriptions from external providers. The following trace to the original NEED 3353 and BRD OWNR 13411 and 13412 requirements.</w:t>
      </w:r>
    </w:p>
    <w:p w14:paraId="1DDCE3A4" w14:textId="4C733476" w:rsidR="00D253F7" w:rsidRDefault="00D253F7" w:rsidP="009328A8">
      <w:pPr>
        <w:pStyle w:val="Caption"/>
      </w:pPr>
      <w:bookmarkStart w:id="54" w:name="_Toc443575483"/>
      <w:r>
        <w:t xml:space="preserve">Table </w:t>
      </w:r>
      <w:fldSimple w:instr=" SEQ Table \* ARABIC ">
        <w:r w:rsidR="00DF255A">
          <w:rPr>
            <w:noProof/>
          </w:rPr>
          <w:t>8</w:t>
        </w:r>
      </w:fldSimple>
      <w:r>
        <w:rPr>
          <w:noProof/>
        </w:rPr>
        <w:t xml:space="preserve">: </w:t>
      </w:r>
      <w:r w:rsidRPr="00256CB9">
        <w:rPr>
          <w:noProof/>
        </w:rPr>
        <w:t>EPIC 8: All inbound ePrescription orders to VA Pharmacies for medication or expendable medical supplies must comply with NCPDP SCRIPT 10.6 standards.</w:t>
      </w:r>
      <w:bookmarkEnd w:id="54"/>
    </w:p>
    <w:tbl>
      <w:tblPr>
        <w:tblStyle w:val="TableGrid"/>
        <w:tblW w:w="13068" w:type="dxa"/>
        <w:tblInd w:w="108" w:type="dxa"/>
        <w:tblLayout w:type="fixed"/>
        <w:tblLook w:val="04A0" w:firstRow="1" w:lastRow="0" w:firstColumn="1" w:lastColumn="0" w:noHBand="0" w:noVBand="1"/>
        <w:tblCaption w:val="EPIC 8: All inbound ePrescription orders to VA Pharmacies for medication or expendable medical supplies must comply with NCPDP SCRIPT 10.6 standards."/>
        <w:tblDescription w:val="EPIC 8: All inbound ePrescription orders to VA Pharmacies for medication or expendable medical supplies must comply with NCPDP SCRIPT 10.6 standards."/>
      </w:tblPr>
      <w:tblGrid>
        <w:gridCol w:w="468"/>
        <w:gridCol w:w="810"/>
        <w:gridCol w:w="2160"/>
        <w:gridCol w:w="2880"/>
        <w:gridCol w:w="2430"/>
        <w:gridCol w:w="4320"/>
      </w:tblGrid>
      <w:tr w:rsidR="00E87DD5" w:rsidRPr="005C7CBD" w14:paraId="09EFD012" w14:textId="77777777" w:rsidTr="009328A8">
        <w:trPr>
          <w:tblHeader/>
        </w:trPr>
        <w:tc>
          <w:tcPr>
            <w:tcW w:w="468" w:type="dxa"/>
            <w:tcBorders>
              <w:bottom w:val="single" w:sz="4" w:space="0" w:color="auto"/>
            </w:tcBorders>
            <w:shd w:val="clear" w:color="auto" w:fill="D9D9D9" w:themeFill="background1" w:themeFillShade="D9"/>
            <w:vAlign w:val="center"/>
          </w:tcPr>
          <w:p w14:paraId="24A3540D" w14:textId="77777777" w:rsidR="00E87DD5" w:rsidRPr="005C7CBD" w:rsidRDefault="00E87DD5" w:rsidP="00D253F7">
            <w:pPr>
              <w:pStyle w:val="BodyText"/>
              <w:spacing w:before="0" w:after="0"/>
              <w:jc w:val="center"/>
              <w:rPr>
                <w:rFonts w:asciiTheme="minorHAnsi" w:hAnsiTheme="minorHAnsi"/>
                <w:b/>
                <w:sz w:val="18"/>
                <w:szCs w:val="18"/>
              </w:rPr>
            </w:pPr>
            <w:r w:rsidRPr="005C7CBD">
              <w:rPr>
                <w:rFonts w:asciiTheme="minorHAnsi" w:hAnsiTheme="minorHAnsi"/>
                <w:b/>
                <w:sz w:val="18"/>
                <w:szCs w:val="18"/>
              </w:rPr>
              <w:t>ID#</w:t>
            </w:r>
          </w:p>
        </w:tc>
        <w:tc>
          <w:tcPr>
            <w:tcW w:w="810" w:type="dxa"/>
            <w:tcBorders>
              <w:bottom w:val="single" w:sz="4" w:space="0" w:color="auto"/>
            </w:tcBorders>
            <w:shd w:val="clear" w:color="auto" w:fill="D9D9D9" w:themeFill="background1" w:themeFillShade="D9"/>
            <w:vAlign w:val="center"/>
          </w:tcPr>
          <w:p w14:paraId="28DC45C6" w14:textId="77777777" w:rsidR="00E87DD5" w:rsidRPr="005C7CBD" w:rsidRDefault="00E87DD5" w:rsidP="00D253F7">
            <w:pPr>
              <w:pStyle w:val="BodyText"/>
              <w:spacing w:before="0" w:after="0"/>
              <w:jc w:val="center"/>
              <w:rPr>
                <w:rFonts w:asciiTheme="minorHAnsi" w:hAnsiTheme="minorHAnsi"/>
                <w:b/>
                <w:sz w:val="18"/>
                <w:szCs w:val="18"/>
              </w:rPr>
            </w:pPr>
            <w:r w:rsidRPr="005C7CBD">
              <w:rPr>
                <w:rFonts w:asciiTheme="minorHAnsi" w:hAnsiTheme="minorHAnsi"/>
                <w:b/>
                <w:sz w:val="18"/>
                <w:szCs w:val="18"/>
              </w:rPr>
              <w:t>NEED/</w:t>
            </w:r>
            <w:r w:rsidRPr="005C7CBD">
              <w:rPr>
                <w:rFonts w:asciiTheme="minorHAnsi" w:hAnsiTheme="minorHAnsi"/>
                <w:b/>
                <w:sz w:val="18"/>
                <w:szCs w:val="18"/>
              </w:rPr>
              <w:br/>
              <w:t>OWNR #</w:t>
            </w:r>
          </w:p>
        </w:tc>
        <w:tc>
          <w:tcPr>
            <w:tcW w:w="2160" w:type="dxa"/>
            <w:tcBorders>
              <w:bottom w:val="single" w:sz="4" w:space="0" w:color="auto"/>
            </w:tcBorders>
            <w:shd w:val="clear" w:color="auto" w:fill="D9D9D9" w:themeFill="background1" w:themeFillShade="D9"/>
            <w:vAlign w:val="center"/>
          </w:tcPr>
          <w:p w14:paraId="761E8DAE" w14:textId="039386C6" w:rsidR="00E87DD5" w:rsidRPr="005C7CBD" w:rsidRDefault="00E87DD5" w:rsidP="0072304D">
            <w:pPr>
              <w:jc w:val="center"/>
              <w:rPr>
                <w:rFonts w:asciiTheme="minorHAnsi" w:hAnsiTheme="minorHAnsi"/>
                <w:b/>
                <w:sz w:val="18"/>
                <w:szCs w:val="18"/>
              </w:rPr>
            </w:pPr>
            <w:r w:rsidRPr="005C7CBD">
              <w:rPr>
                <w:rFonts w:asciiTheme="minorHAnsi" w:hAnsiTheme="minorHAnsi"/>
                <w:b/>
                <w:sz w:val="18"/>
                <w:szCs w:val="18"/>
              </w:rPr>
              <w:t>BRD Trace</w:t>
            </w:r>
          </w:p>
        </w:tc>
        <w:tc>
          <w:tcPr>
            <w:tcW w:w="2880" w:type="dxa"/>
            <w:tcBorders>
              <w:bottom w:val="single" w:sz="4" w:space="0" w:color="auto"/>
            </w:tcBorders>
            <w:shd w:val="clear" w:color="auto" w:fill="D9D9D9" w:themeFill="background1" w:themeFillShade="D9"/>
            <w:vAlign w:val="center"/>
          </w:tcPr>
          <w:p w14:paraId="0D2E3138" w14:textId="78120CCB" w:rsidR="00E87DD5" w:rsidRPr="005C7CBD" w:rsidRDefault="00E87DD5" w:rsidP="001E2F2E">
            <w:pPr>
              <w:pStyle w:val="BodyText"/>
              <w:spacing w:before="0" w:after="0"/>
              <w:jc w:val="center"/>
              <w:rPr>
                <w:rFonts w:asciiTheme="minorHAnsi" w:hAnsiTheme="minorHAnsi"/>
                <w:b/>
                <w:sz w:val="18"/>
                <w:szCs w:val="18"/>
              </w:rPr>
            </w:pPr>
            <w:r w:rsidRPr="005C7CBD">
              <w:rPr>
                <w:rFonts w:asciiTheme="minorHAnsi" w:hAnsiTheme="minorHAnsi"/>
                <w:b/>
                <w:sz w:val="18"/>
                <w:szCs w:val="18"/>
              </w:rPr>
              <w:t>User Stories (Narratives)</w:t>
            </w:r>
          </w:p>
        </w:tc>
        <w:tc>
          <w:tcPr>
            <w:tcW w:w="2430" w:type="dxa"/>
            <w:tcBorders>
              <w:bottom w:val="single" w:sz="4" w:space="0" w:color="auto"/>
            </w:tcBorders>
            <w:shd w:val="clear" w:color="auto" w:fill="D9D9D9" w:themeFill="background1" w:themeFillShade="D9"/>
            <w:vAlign w:val="center"/>
          </w:tcPr>
          <w:p w14:paraId="4022DF20" w14:textId="76EC5D86" w:rsidR="00E87DD5" w:rsidRPr="005C7CBD" w:rsidRDefault="00E87DD5" w:rsidP="001E2F2E">
            <w:pPr>
              <w:pStyle w:val="BodyText"/>
              <w:spacing w:before="0" w:after="0"/>
              <w:jc w:val="center"/>
              <w:rPr>
                <w:rFonts w:asciiTheme="minorHAnsi" w:hAnsiTheme="minorHAnsi"/>
                <w:b/>
                <w:sz w:val="18"/>
                <w:szCs w:val="18"/>
              </w:rPr>
            </w:pPr>
            <w:r w:rsidRPr="005C7CBD">
              <w:rPr>
                <w:rFonts w:asciiTheme="minorHAnsi" w:hAnsiTheme="minorHAnsi"/>
                <w:b/>
                <w:sz w:val="18"/>
                <w:szCs w:val="18"/>
              </w:rPr>
              <w:t>User Tasks</w:t>
            </w:r>
          </w:p>
        </w:tc>
        <w:tc>
          <w:tcPr>
            <w:tcW w:w="4320" w:type="dxa"/>
            <w:tcBorders>
              <w:bottom w:val="single" w:sz="4" w:space="0" w:color="auto"/>
            </w:tcBorders>
            <w:shd w:val="clear" w:color="auto" w:fill="D9D9D9" w:themeFill="background1" w:themeFillShade="D9"/>
            <w:vAlign w:val="center"/>
          </w:tcPr>
          <w:p w14:paraId="219CE1F5" w14:textId="0219E1D4" w:rsidR="00E87DD5" w:rsidRPr="005C7CBD" w:rsidRDefault="00E87DD5" w:rsidP="0020107B">
            <w:pPr>
              <w:pStyle w:val="BodyText"/>
              <w:spacing w:before="0" w:after="0"/>
              <w:jc w:val="center"/>
              <w:rPr>
                <w:rFonts w:asciiTheme="minorHAnsi" w:hAnsiTheme="minorHAnsi"/>
                <w:b/>
                <w:sz w:val="18"/>
                <w:szCs w:val="18"/>
              </w:rPr>
            </w:pPr>
            <w:r w:rsidRPr="005C7CBD">
              <w:rPr>
                <w:rFonts w:asciiTheme="minorHAnsi" w:hAnsiTheme="minorHAnsi"/>
                <w:b/>
                <w:sz w:val="18"/>
                <w:szCs w:val="18"/>
              </w:rPr>
              <w:t>Business Acceptance Criteria</w:t>
            </w:r>
          </w:p>
          <w:p w14:paraId="14D6A7CB" w14:textId="1A953F16" w:rsidR="00E87DD5" w:rsidRPr="005C7CBD" w:rsidRDefault="00E87DD5" w:rsidP="0020107B">
            <w:pPr>
              <w:pStyle w:val="BodyText"/>
              <w:spacing w:before="0" w:after="0"/>
              <w:jc w:val="center"/>
              <w:rPr>
                <w:rFonts w:asciiTheme="minorHAnsi" w:hAnsiTheme="minorHAnsi"/>
                <w:b/>
                <w:sz w:val="18"/>
                <w:szCs w:val="18"/>
              </w:rPr>
            </w:pPr>
            <w:r w:rsidRPr="005C7CBD">
              <w:rPr>
                <w:rFonts w:asciiTheme="minorHAnsi" w:hAnsiTheme="minorHAnsi"/>
                <w:b/>
                <w:sz w:val="18"/>
                <w:szCs w:val="18"/>
              </w:rPr>
              <w:t>(Requirements)</w:t>
            </w:r>
          </w:p>
        </w:tc>
      </w:tr>
      <w:tr w:rsidR="000F5F46" w:rsidRPr="005C7CBD" w14:paraId="4F51C302" w14:textId="77777777" w:rsidTr="009328A8">
        <w:trPr>
          <w:trHeight w:val="1868"/>
        </w:trPr>
        <w:tc>
          <w:tcPr>
            <w:tcW w:w="468" w:type="dxa"/>
            <w:vMerge w:val="restart"/>
            <w:shd w:val="clear" w:color="auto" w:fill="F2F2F2" w:themeFill="background1" w:themeFillShade="F2"/>
          </w:tcPr>
          <w:p w14:paraId="500DF44A" w14:textId="1B646DD2" w:rsidR="000F5F46" w:rsidRPr="005C7CBD" w:rsidRDefault="005C7CBD" w:rsidP="005C7CBD">
            <w:pPr>
              <w:pStyle w:val="BodyText"/>
              <w:spacing w:before="0" w:after="0"/>
              <w:rPr>
                <w:rFonts w:asciiTheme="minorHAnsi" w:hAnsiTheme="minorHAnsi"/>
                <w:b/>
                <w:sz w:val="18"/>
                <w:szCs w:val="18"/>
              </w:rPr>
            </w:pPr>
            <w:r w:rsidRPr="005C7CBD">
              <w:rPr>
                <w:rFonts w:asciiTheme="minorHAnsi" w:hAnsiTheme="minorHAnsi"/>
                <w:b/>
                <w:sz w:val="18"/>
                <w:szCs w:val="18"/>
              </w:rPr>
              <w:t>21</w:t>
            </w:r>
          </w:p>
        </w:tc>
        <w:tc>
          <w:tcPr>
            <w:tcW w:w="810" w:type="dxa"/>
            <w:vMerge w:val="restart"/>
            <w:shd w:val="clear" w:color="auto" w:fill="F2F2F2" w:themeFill="background1" w:themeFillShade="F2"/>
          </w:tcPr>
          <w:p w14:paraId="4261AC1A" w14:textId="77777777" w:rsidR="000F5F46" w:rsidRPr="005C7CBD" w:rsidRDefault="000F5F46" w:rsidP="005C7CBD">
            <w:pPr>
              <w:pStyle w:val="BodyText"/>
              <w:spacing w:before="0" w:after="0"/>
              <w:rPr>
                <w:rFonts w:asciiTheme="minorHAnsi" w:hAnsiTheme="minorHAnsi"/>
                <w:sz w:val="18"/>
                <w:szCs w:val="18"/>
              </w:rPr>
            </w:pPr>
            <w:r w:rsidRPr="005C7CBD">
              <w:rPr>
                <w:rFonts w:asciiTheme="minorHAnsi" w:hAnsiTheme="minorHAnsi"/>
                <w:sz w:val="18"/>
                <w:szCs w:val="18"/>
              </w:rPr>
              <w:t>NEED</w:t>
            </w:r>
            <w:r w:rsidRPr="005C7CBD">
              <w:rPr>
                <w:rFonts w:asciiTheme="minorHAnsi" w:hAnsiTheme="minorHAnsi"/>
                <w:sz w:val="18"/>
                <w:szCs w:val="18"/>
              </w:rPr>
              <w:br/>
              <w:t>3353</w:t>
            </w:r>
          </w:p>
          <w:p w14:paraId="38142688" w14:textId="77777777" w:rsidR="000F5F46" w:rsidRPr="005C7CBD" w:rsidRDefault="000F5F46" w:rsidP="005C7CBD">
            <w:pPr>
              <w:pStyle w:val="BodyText"/>
              <w:spacing w:before="0" w:after="0"/>
              <w:rPr>
                <w:rFonts w:asciiTheme="minorHAnsi" w:hAnsiTheme="minorHAnsi"/>
                <w:sz w:val="18"/>
                <w:szCs w:val="18"/>
              </w:rPr>
            </w:pPr>
          </w:p>
        </w:tc>
        <w:tc>
          <w:tcPr>
            <w:tcW w:w="2160" w:type="dxa"/>
            <w:vMerge w:val="restart"/>
            <w:shd w:val="clear" w:color="auto" w:fill="F2F2F2" w:themeFill="background1" w:themeFillShade="F2"/>
          </w:tcPr>
          <w:p w14:paraId="7816F503" w14:textId="77777777" w:rsidR="000F5F46" w:rsidRPr="005C7CBD" w:rsidRDefault="000F5F46" w:rsidP="005C7CBD">
            <w:pPr>
              <w:pStyle w:val="BodyText"/>
              <w:spacing w:before="0" w:after="0"/>
              <w:rPr>
                <w:rFonts w:asciiTheme="minorHAnsi" w:hAnsiTheme="minorHAnsi"/>
                <w:sz w:val="18"/>
                <w:szCs w:val="18"/>
              </w:rPr>
            </w:pPr>
            <w:r w:rsidRPr="005C7CBD">
              <w:rPr>
                <w:rFonts w:asciiTheme="minorHAnsi" w:hAnsiTheme="minorHAnsi"/>
                <w:sz w:val="18"/>
                <w:szCs w:val="18"/>
              </w:rPr>
              <w:t>Provide the ability for VA pharmacies to receive and respond to inbound eRxs that comply with the most current version supported of the NCPDP SCRIPT Standard (10.6 at minimum) and were sent by external providers, so that they may be filled and dispensed by VA pharmacies.</w:t>
            </w:r>
          </w:p>
        </w:tc>
        <w:tc>
          <w:tcPr>
            <w:tcW w:w="2880" w:type="dxa"/>
            <w:vMerge w:val="restart"/>
            <w:shd w:val="clear" w:color="auto" w:fill="F2F2F2" w:themeFill="background1" w:themeFillShade="F2"/>
          </w:tcPr>
          <w:p w14:paraId="23C26A7B" w14:textId="424D6182" w:rsidR="000F5F46" w:rsidRPr="005C7CBD" w:rsidRDefault="005C7CBD" w:rsidP="005C7CBD">
            <w:pPr>
              <w:rPr>
                <w:rFonts w:asciiTheme="minorHAnsi" w:hAnsiTheme="minorHAnsi"/>
                <w:sz w:val="18"/>
                <w:szCs w:val="18"/>
              </w:rPr>
            </w:pPr>
            <w:r>
              <w:rPr>
                <w:rFonts w:asciiTheme="minorHAnsi" w:hAnsiTheme="minorHAnsi"/>
                <w:sz w:val="18"/>
                <w:szCs w:val="18"/>
              </w:rPr>
              <w:t>8</w:t>
            </w:r>
            <w:r w:rsidR="000F5F46" w:rsidRPr="005C7CBD">
              <w:rPr>
                <w:rFonts w:asciiTheme="minorHAnsi" w:hAnsiTheme="minorHAnsi"/>
                <w:sz w:val="18"/>
                <w:szCs w:val="18"/>
              </w:rPr>
              <w:t xml:space="preserve">.1: As VA’s inbound ePrescribing pharmacy system, verify all inbound ePrescription requests comply with NCPDP </w:t>
            </w:r>
            <w:bookmarkStart w:id="55" w:name="Epic8"/>
            <w:bookmarkEnd w:id="55"/>
            <w:r w:rsidR="000F5F46" w:rsidRPr="005C7CBD">
              <w:rPr>
                <w:rFonts w:asciiTheme="minorHAnsi" w:hAnsiTheme="minorHAnsi"/>
                <w:sz w:val="18"/>
                <w:szCs w:val="18"/>
              </w:rPr>
              <w:t>SCRIPT 10.6 standards.</w:t>
            </w:r>
          </w:p>
        </w:tc>
        <w:tc>
          <w:tcPr>
            <w:tcW w:w="2430" w:type="dxa"/>
            <w:shd w:val="clear" w:color="auto" w:fill="F2F2F2" w:themeFill="background1" w:themeFillShade="F2"/>
          </w:tcPr>
          <w:p w14:paraId="747BA3DB" w14:textId="5103E543" w:rsidR="000F5F46" w:rsidRPr="005C7CBD" w:rsidRDefault="005C7CBD" w:rsidP="005C7CBD">
            <w:pPr>
              <w:rPr>
                <w:rFonts w:asciiTheme="minorHAnsi" w:hAnsiTheme="minorHAnsi"/>
                <w:sz w:val="18"/>
                <w:szCs w:val="18"/>
              </w:rPr>
            </w:pPr>
            <w:r>
              <w:rPr>
                <w:rFonts w:asciiTheme="minorHAnsi" w:hAnsiTheme="minorHAnsi"/>
                <w:sz w:val="18"/>
                <w:szCs w:val="18"/>
              </w:rPr>
              <w:t>8</w:t>
            </w:r>
            <w:r w:rsidR="000F5F46" w:rsidRPr="005C7CBD">
              <w:rPr>
                <w:rFonts w:asciiTheme="minorHAnsi" w:hAnsiTheme="minorHAnsi"/>
                <w:sz w:val="18"/>
                <w:szCs w:val="18"/>
              </w:rPr>
              <w:t>.1.1: Check to verify inbound eRxs comply with NCPDP SCRIPT 10.6 standards per the VA’s business acceptance criteria requirements.</w:t>
            </w:r>
          </w:p>
          <w:p w14:paraId="464A0B15" w14:textId="77777777" w:rsidR="000F5F46" w:rsidRPr="005C7CBD" w:rsidRDefault="000F5F46" w:rsidP="005C7CBD">
            <w:pPr>
              <w:rPr>
                <w:rFonts w:asciiTheme="minorHAnsi" w:hAnsiTheme="minorHAnsi"/>
                <w:sz w:val="18"/>
                <w:szCs w:val="18"/>
              </w:rPr>
            </w:pPr>
          </w:p>
          <w:p w14:paraId="21980E81" w14:textId="77777777" w:rsidR="000F5F46" w:rsidRPr="005C7CBD" w:rsidRDefault="000F5F46" w:rsidP="005C7CBD">
            <w:pPr>
              <w:rPr>
                <w:rFonts w:asciiTheme="minorHAnsi" w:hAnsiTheme="minorHAnsi"/>
                <w:sz w:val="18"/>
                <w:szCs w:val="18"/>
              </w:rPr>
            </w:pPr>
          </w:p>
        </w:tc>
        <w:tc>
          <w:tcPr>
            <w:tcW w:w="4320" w:type="dxa"/>
            <w:shd w:val="clear" w:color="auto" w:fill="F2F2F2" w:themeFill="background1" w:themeFillShade="F2"/>
          </w:tcPr>
          <w:p w14:paraId="61713797" w14:textId="77777777" w:rsidR="000F5F46" w:rsidRPr="005C7CBD" w:rsidRDefault="000F5F46" w:rsidP="005C7CBD">
            <w:pPr>
              <w:rPr>
                <w:rFonts w:asciiTheme="minorHAnsi" w:hAnsiTheme="minorHAnsi"/>
                <w:sz w:val="18"/>
                <w:szCs w:val="18"/>
              </w:rPr>
            </w:pPr>
            <w:r w:rsidRPr="005C7CBD">
              <w:rPr>
                <w:rFonts w:asciiTheme="minorHAnsi" w:hAnsiTheme="minorHAnsi"/>
                <w:sz w:val="18"/>
                <w:szCs w:val="18"/>
              </w:rPr>
              <w:t>VA pharmacies may only accept inbound ePrescriptions that are NCPDP SCRIPT 10.6 standard compliant for format and completeness.</w:t>
            </w:r>
          </w:p>
          <w:p w14:paraId="4F6E75B2" w14:textId="77777777" w:rsidR="000F5F46" w:rsidRPr="005C7CBD" w:rsidRDefault="000F5F46" w:rsidP="005C7CBD">
            <w:pPr>
              <w:rPr>
                <w:rFonts w:asciiTheme="minorHAnsi" w:hAnsiTheme="minorHAnsi"/>
                <w:sz w:val="18"/>
                <w:szCs w:val="18"/>
              </w:rPr>
            </w:pPr>
          </w:p>
          <w:p w14:paraId="5BA5FF56" w14:textId="77777777" w:rsidR="000F5F46" w:rsidRPr="005C7CBD" w:rsidRDefault="000F5F46" w:rsidP="005C7CBD">
            <w:pPr>
              <w:rPr>
                <w:rFonts w:asciiTheme="minorHAnsi" w:hAnsiTheme="minorHAnsi"/>
                <w:sz w:val="18"/>
                <w:szCs w:val="18"/>
              </w:rPr>
            </w:pPr>
            <w:r w:rsidRPr="005C7CBD">
              <w:rPr>
                <w:rFonts w:asciiTheme="minorHAnsi" w:hAnsiTheme="minorHAnsi"/>
                <w:sz w:val="18"/>
                <w:szCs w:val="18"/>
              </w:rPr>
              <w:t>VA pharmacies may only accept inbound ePrescriptions that include all required data elements in the ePrescription order request.</w:t>
            </w:r>
          </w:p>
          <w:p w14:paraId="0A415FA3" w14:textId="77777777" w:rsidR="000F5F46" w:rsidRPr="005C7CBD" w:rsidRDefault="000F5F46" w:rsidP="005C7CBD">
            <w:pPr>
              <w:rPr>
                <w:rFonts w:asciiTheme="minorHAnsi" w:hAnsiTheme="minorHAnsi"/>
                <w:sz w:val="18"/>
                <w:szCs w:val="18"/>
              </w:rPr>
            </w:pPr>
          </w:p>
          <w:p w14:paraId="08FE9815" w14:textId="77777777" w:rsidR="000F5F46" w:rsidRPr="005C7CBD" w:rsidRDefault="000F5F46" w:rsidP="005C7CBD">
            <w:pPr>
              <w:rPr>
                <w:rFonts w:asciiTheme="minorHAnsi" w:hAnsiTheme="minorHAnsi"/>
                <w:sz w:val="18"/>
                <w:szCs w:val="18"/>
              </w:rPr>
            </w:pPr>
            <w:r w:rsidRPr="005C7CBD">
              <w:rPr>
                <w:rFonts w:asciiTheme="minorHAnsi" w:hAnsiTheme="minorHAnsi"/>
                <w:sz w:val="18"/>
                <w:szCs w:val="18"/>
              </w:rPr>
              <w:t>VA pharmacies may accept inbound ePrescriptions that include optional data elements in the request, but these optional data fields must be NCPDP SCRIPT 10.6 standard compliant.</w:t>
            </w:r>
          </w:p>
          <w:p w14:paraId="2A1D0305" w14:textId="77777777" w:rsidR="000F5F46" w:rsidRPr="005C7CBD" w:rsidRDefault="000F5F46" w:rsidP="005C7CBD">
            <w:pPr>
              <w:rPr>
                <w:rFonts w:asciiTheme="minorHAnsi" w:hAnsiTheme="minorHAnsi"/>
                <w:sz w:val="18"/>
                <w:szCs w:val="18"/>
              </w:rPr>
            </w:pPr>
          </w:p>
          <w:p w14:paraId="2AB726A1" w14:textId="0ACEC04E" w:rsidR="000F5F46" w:rsidRPr="005C7CBD" w:rsidRDefault="000F5F46" w:rsidP="005C7CBD">
            <w:pPr>
              <w:rPr>
                <w:rFonts w:asciiTheme="minorHAnsi" w:hAnsiTheme="minorHAnsi"/>
                <w:sz w:val="18"/>
                <w:szCs w:val="18"/>
              </w:rPr>
            </w:pPr>
            <w:r w:rsidRPr="005C7CBD">
              <w:rPr>
                <w:rFonts w:asciiTheme="minorHAnsi" w:hAnsiTheme="minorHAnsi"/>
                <w:b/>
                <w:sz w:val="18"/>
                <w:szCs w:val="18"/>
              </w:rPr>
              <w:t>Note:</w:t>
            </w:r>
            <w:r w:rsidRPr="005C7CBD">
              <w:rPr>
                <w:rFonts w:asciiTheme="minorHAnsi" w:hAnsiTheme="minorHAnsi"/>
                <w:sz w:val="18"/>
                <w:szCs w:val="18"/>
              </w:rPr>
              <w:t xml:space="preserve"> Assumption is external providers input prescriptions transmitted to VA pharmacies with NCPDP SCRIPT 10.6 standard-compliant ePrescribing software.</w:t>
            </w:r>
          </w:p>
        </w:tc>
      </w:tr>
      <w:tr w:rsidR="000F5F46" w:rsidRPr="005C7CBD" w14:paraId="07879639" w14:textId="77777777" w:rsidTr="009328A8">
        <w:trPr>
          <w:trHeight w:val="1867"/>
        </w:trPr>
        <w:tc>
          <w:tcPr>
            <w:tcW w:w="468" w:type="dxa"/>
            <w:vMerge/>
            <w:shd w:val="clear" w:color="auto" w:fill="F2F2F2" w:themeFill="background1" w:themeFillShade="F2"/>
          </w:tcPr>
          <w:p w14:paraId="0EB2F95F" w14:textId="77777777" w:rsidR="000F5F46" w:rsidRPr="005C7CBD" w:rsidRDefault="000F5F46" w:rsidP="005C7CBD">
            <w:pPr>
              <w:pStyle w:val="BodyText"/>
              <w:spacing w:before="0" w:after="0"/>
              <w:rPr>
                <w:rFonts w:asciiTheme="minorHAnsi" w:hAnsiTheme="minorHAnsi"/>
                <w:b/>
                <w:sz w:val="18"/>
                <w:szCs w:val="18"/>
              </w:rPr>
            </w:pPr>
          </w:p>
        </w:tc>
        <w:tc>
          <w:tcPr>
            <w:tcW w:w="810" w:type="dxa"/>
            <w:vMerge/>
            <w:shd w:val="clear" w:color="auto" w:fill="F2F2F2" w:themeFill="background1" w:themeFillShade="F2"/>
          </w:tcPr>
          <w:p w14:paraId="03157C98" w14:textId="77777777" w:rsidR="000F5F46" w:rsidRPr="005C7CBD" w:rsidRDefault="000F5F46" w:rsidP="005C7CBD">
            <w:pPr>
              <w:pStyle w:val="BodyText"/>
              <w:spacing w:before="0" w:after="0"/>
              <w:rPr>
                <w:rFonts w:asciiTheme="minorHAnsi" w:hAnsiTheme="minorHAnsi"/>
                <w:sz w:val="18"/>
                <w:szCs w:val="18"/>
              </w:rPr>
            </w:pPr>
          </w:p>
        </w:tc>
        <w:tc>
          <w:tcPr>
            <w:tcW w:w="2160" w:type="dxa"/>
            <w:vMerge/>
            <w:shd w:val="clear" w:color="auto" w:fill="F2F2F2" w:themeFill="background1" w:themeFillShade="F2"/>
          </w:tcPr>
          <w:p w14:paraId="6A5986D8" w14:textId="77777777" w:rsidR="000F5F46" w:rsidRPr="005C7CBD" w:rsidRDefault="000F5F46" w:rsidP="005C7CBD">
            <w:pPr>
              <w:pStyle w:val="BodyText"/>
              <w:spacing w:before="0" w:after="0"/>
              <w:rPr>
                <w:rFonts w:asciiTheme="minorHAnsi" w:hAnsiTheme="minorHAnsi"/>
                <w:sz w:val="18"/>
                <w:szCs w:val="18"/>
              </w:rPr>
            </w:pPr>
          </w:p>
        </w:tc>
        <w:tc>
          <w:tcPr>
            <w:tcW w:w="2880" w:type="dxa"/>
            <w:vMerge/>
            <w:shd w:val="clear" w:color="auto" w:fill="F2F2F2" w:themeFill="background1" w:themeFillShade="F2"/>
          </w:tcPr>
          <w:p w14:paraId="0796EC15" w14:textId="77777777" w:rsidR="000F5F46" w:rsidRPr="005C7CBD" w:rsidRDefault="000F5F46" w:rsidP="005C7CBD">
            <w:pPr>
              <w:rPr>
                <w:rFonts w:asciiTheme="minorHAnsi" w:hAnsiTheme="minorHAnsi"/>
                <w:sz w:val="18"/>
                <w:szCs w:val="18"/>
              </w:rPr>
            </w:pPr>
          </w:p>
        </w:tc>
        <w:tc>
          <w:tcPr>
            <w:tcW w:w="2430" w:type="dxa"/>
            <w:shd w:val="clear" w:color="auto" w:fill="F2F2F2" w:themeFill="background1" w:themeFillShade="F2"/>
          </w:tcPr>
          <w:p w14:paraId="43EBA36B" w14:textId="2E70A1FD" w:rsidR="000F5F46" w:rsidRPr="005C7CBD" w:rsidRDefault="005C7CBD" w:rsidP="005C7CBD">
            <w:pPr>
              <w:rPr>
                <w:rFonts w:asciiTheme="minorHAnsi" w:hAnsiTheme="minorHAnsi"/>
                <w:sz w:val="18"/>
                <w:szCs w:val="18"/>
              </w:rPr>
            </w:pPr>
            <w:r>
              <w:rPr>
                <w:rFonts w:asciiTheme="minorHAnsi" w:hAnsiTheme="minorHAnsi"/>
                <w:sz w:val="18"/>
                <w:szCs w:val="18"/>
              </w:rPr>
              <w:t>8</w:t>
            </w:r>
            <w:r w:rsidR="000F5F46" w:rsidRPr="005C7CBD">
              <w:rPr>
                <w:rFonts w:asciiTheme="minorHAnsi" w:hAnsiTheme="minorHAnsi"/>
                <w:sz w:val="18"/>
                <w:szCs w:val="18"/>
              </w:rPr>
              <w:t>.1.2: Auto-fail inbound eRxs that do not comply in format or completeness with NCPCP SCRIPT 10.6 standards.</w:t>
            </w:r>
          </w:p>
        </w:tc>
        <w:tc>
          <w:tcPr>
            <w:tcW w:w="4320" w:type="dxa"/>
            <w:shd w:val="clear" w:color="auto" w:fill="F2F2F2" w:themeFill="background1" w:themeFillShade="F2"/>
          </w:tcPr>
          <w:p w14:paraId="41E905C8" w14:textId="77777777" w:rsidR="000F5F46" w:rsidRPr="005C7CBD" w:rsidRDefault="000F5F46" w:rsidP="005C7CBD">
            <w:pPr>
              <w:rPr>
                <w:rFonts w:asciiTheme="minorHAnsi" w:hAnsiTheme="minorHAnsi"/>
                <w:sz w:val="18"/>
                <w:szCs w:val="18"/>
              </w:rPr>
            </w:pPr>
            <w:r w:rsidRPr="005C7CBD">
              <w:rPr>
                <w:rFonts w:asciiTheme="minorHAnsi" w:hAnsiTheme="minorHAnsi"/>
                <w:sz w:val="18"/>
                <w:szCs w:val="18"/>
              </w:rPr>
              <w:t xml:space="preserve">VA’s Inbound ePrescribing </w:t>
            </w:r>
            <w:proofErr w:type="gramStart"/>
            <w:r w:rsidRPr="005C7CBD">
              <w:rPr>
                <w:rFonts w:asciiTheme="minorHAnsi" w:hAnsiTheme="minorHAnsi"/>
                <w:sz w:val="18"/>
                <w:szCs w:val="18"/>
              </w:rPr>
              <w:t>system can</w:t>
            </w:r>
            <w:proofErr w:type="gramEnd"/>
            <w:r w:rsidRPr="005C7CBD">
              <w:rPr>
                <w:rFonts w:asciiTheme="minorHAnsi" w:hAnsiTheme="minorHAnsi"/>
                <w:sz w:val="18"/>
                <w:szCs w:val="18"/>
              </w:rPr>
              <w:t xml:space="preserve"> auto-fail eRxs that do not comply with NCPCP SCRIPT 10.6 standards.</w:t>
            </w:r>
          </w:p>
          <w:p w14:paraId="238F8F31" w14:textId="77777777" w:rsidR="000F5F46" w:rsidRPr="005C7CBD" w:rsidRDefault="000F5F46" w:rsidP="005C7CBD">
            <w:pPr>
              <w:rPr>
                <w:rFonts w:asciiTheme="minorHAnsi" w:hAnsiTheme="minorHAnsi"/>
                <w:sz w:val="18"/>
                <w:szCs w:val="18"/>
              </w:rPr>
            </w:pPr>
          </w:p>
          <w:p w14:paraId="0DD82032" w14:textId="77777777" w:rsidR="000F5F46" w:rsidRDefault="000F5F46" w:rsidP="005C7CBD">
            <w:pPr>
              <w:rPr>
                <w:rFonts w:asciiTheme="minorHAnsi" w:hAnsiTheme="minorHAnsi"/>
                <w:sz w:val="18"/>
                <w:szCs w:val="18"/>
              </w:rPr>
            </w:pPr>
            <w:r w:rsidRPr="005C7CBD">
              <w:rPr>
                <w:rFonts w:asciiTheme="minorHAnsi" w:hAnsiTheme="minorHAnsi"/>
                <w:sz w:val="18"/>
                <w:szCs w:val="18"/>
              </w:rPr>
              <w:t>Assumption: Out-of-compliance eRxs should be rejected at the Transaction Hub, but any that are not should be rejected during the auto-checking processes for patient, provider, or drug. See those requirements in later sections.</w:t>
            </w:r>
          </w:p>
          <w:p w14:paraId="557513DB" w14:textId="31382CCF" w:rsidR="0062623D" w:rsidRPr="005C7CBD" w:rsidRDefault="0062623D" w:rsidP="00525C32">
            <w:pPr>
              <w:rPr>
                <w:rFonts w:asciiTheme="minorHAnsi" w:hAnsiTheme="minorHAnsi"/>
                <w:sz w:val="18"/>
                <w:szCs w:val="18"/>
              </w:rPr>
            </w:pPr>
            <w:r>
              <w:rPr>
                <w:rFonts w:asciiTheme="minorHAnsi" w:hAnsiTheme="minorHAnsi"/>
                <w:sz w:val="18"/>
                <w:szCs w:val="18"/>
              </w:rPr>
              <w:t>The eRxs will not go through to the next set of validations (auto-checking processes) if it fails the NCPCP SCRIPT 10.6 standards validation in the Clearing House</w:t>
            </w:r>
            <w:r w:rsidR="00917B23">
              <w:rPr>
                <w:rFonts w:asciiTheme="minorHAnsi" w:hAnsiTheme="minorHAnsi"/>
                <w:sz w:val="18"/>
                <w:szCs w:val="18"/>
              </w:rPr>
              <w:t xml:space="preserve"> (</w:t>
            </w:r>
            <w:r w:rsidR="00525C32">
              <w:rPr>
                <w:rFonts w:asciiTheme="minorHAnsi" w:hAnsiTheme="minorHAnsi"/>
                <w:sz w:val="18"/>
                <w:szCs w:val="18"/>
              </w:rPr>
              <w:t>Change Healthcare</w:t>
            </w:r>
            <w:r w:rsidR="00917B23">
              <w:rPr>
                <w:rFonts w:asciiTheme="minorHAnsi" w:hAnsiTheme="minorHAnsi"/>
                <w:sz w:val="18"/>
                <w:szCs w:val="18"/>
              </w:rPr>
              <w:t>)</w:t>
            </w:r>
          </w:p>
        </w:tc>
      </w:tr>
      <w:tr w:rsidR="000F5F46" w:rsidRPr="005C7CBD" w14:paraId="685FABA8" w14:textId="77777777" w:rsidTr="009328A8">
        <w:tc>
          <w:tcPr>
            <w:tcW w:w="468" w:type="dxa"/>
            <w:shd w:val="clear" w:color="auto" w:fill="F2F2F2" w:themeFill="background1" w:themeFillShade="F2"/>
          </w:tcPr>
          <w:p w14:paraId="779ABE21" w14:textId="69CA520F" w:rsidR="000F5F46" w:rsidRPr="005C7CBD" w:rsidRDefault="002B6A55" w:rsidP="005C7CBD">
            <w:pPr>
              <w:pStyle w:val="BodyText"/>
              <w:spacing w:before="0" w:after="0"/>
              <w:rPr>
                <w:rFonts w:asciiTheme="minorHAnsi" w:hAnsiTheme="minorHAnsi"/>
                <w:b/>
                <w:sz w:val="18"/>
                <w:szCs w:val="18"/>
              </w:rPr>
            </w:pPr>
            <w:r>
              <w:rPr>
                <w:rFonts w:asciiTheme="minorHAnsi" w:hAnsiTheme="minorHAnsi"/>
                <w:b/>
                <w:sz w:val="18"/>
                <w:szCs w:val="18"/>
              </w:rPr>
              <w:t>22</w:t>
            </w:r>
          </w:p>
        </w:tc>
        <w:tc>
          <w:tcPr>
            <w:tcW w:w="810" w:type="dxa"/>
            <w:shd w:val="clear" w:color="auto" w:fill="F2F2F2" w:themeFill="background1" w:themeFillShade="F2"/>
          </w:tcPr>
          <w:p w14:paraId="067CE563" w14:textId="77777777" w:rsidR="000F5F46" w:rsidRPr="005C7CBD" w:rsidRDefault="000F5F46" w:rsidP="005C7CBD">
            <w:pPr>
              <w:rPr>
                <w:rFonts w:asciiTheme="minorHAnsi" w:hAnsiTheme="minorHAnsi"/>
                <w:sz w:val="18"/>
                <w:szCs w:val="18"/>
              </w:rPr>
            </w:pPr>
            <w:r w:rsidRPr="005C7CBD">
              <w:rPr>
                <w:rFonts w:asciiTheme="minorHAnsi" w:hAnsiTheme="minorHAnsi"/>
                <w:sz w:val="18"/>
                <w:szCs w:val="18"/>
              </w:rPr>
              <w:t>OWNR</w:t>
            </w:r>
            <w:r w:rsidRPr="005C7CBD">
              <w:rPr>
                <w:rFonts w:asciiTheme="minorHAnsi" w:hAnsiTheme="minorHAnsi"/>
                <w:sz w:val="18"/>
                <w:szCs w:val="18"/>
              </w:rPr>
              <w:br/>
              <w:t>13411</w:t>
            </w:r>
          </w:p>
        </w:tc>
        <w:tc>
          <w:tcPr>
            <w:tcW w:w="2160" w:type="dxa"/>
            <w:shd w:val="clear" w:color="auto" w:fill="F2F2F2" w:themeFill="background1" w:themeFillShade="F2"/>
          </w:tcPr>
          <w:p w14:paraId="0078C1F0" w14:textId="77777777" w:rsidR="000F5F46" w:rsidRPr="005C7CBD" w:rsidRDefault="000F5F46" w:rsidP="005C7CBD">
            <w:pPr>
              <w:rPr>
                <w:rFonts w:asciiTheme="minorHAnsi" w:hAnsiTheme="minorHAnsi"/>
                <w:sz w:val="18"/>
                <w:szCs w:val="18"/>
              </w:rPr>
            </w:pPr>
            <w:r w:rsidRPr="005C7CBD">
              <w:rPr>
                <w:rFonts w:asciiTheme="minorHAnsi" w:hAnsiTheme="minorHAnsi"/>
                <w:sz w:val="18"/>
                <w:szCs w:val="18"/>
              </w:rPr>
              <w:t xml:space="preserve">Provide the ability for a VA Pharmacy to receive and respond to an </w:t>
            </w:r>
            <w:r w:rsidRPr="005C7CBD">
              <w:rPr>
                <w:rFonts w:asciiTheme="minorHAnsi" w:hAnsiTheme="minorHAnsi"/>
                <w:sz w:val="18"/>
                <w:szCs w:val="18"/>
              </w:rPr>
              <w:lastRenderedPageBreak/>
              <w:t>electronically transmitted new prescription for medication (including controlled substances) in accordance with the most current version supported of the NCPDP SCRIPT Standard (10.6 at minimum) from an external provider.</w:t>
            </w:r>
          </w:p>
        </w:tc>
        <w:tc>
          <w:tcPr>
            <w:tcW w:w="2880" w:type="dxa"/>
            <w:shd w:val="clear" w:color="auto" w:fill="F2F2F2" w:themeFill="background1" w:themeFillShade="F2"/>
          </w:tcPr>
          <w:p w14:paraId="33B4C5CB" w14:textId="40ACE4DF" w:rsidR="000F5F46" w:rsidRPr="005C7CBD" w:rsidRDefault="005C7CBD" w:rsidP="005C7CBD">
            <w:pPr>
              <w:rPr>
                <w:rFonts w:asciiTheme="minorHAnsi" w:hAnsiTheme="minorHAnsi"/>
                <w:sz w:val="18"/>
                <w:szCs w:val="18"/>
              </w:rPr>
            </w:pPr>
            <w:r>
              <w:rPr>
                <w:rFonts w:asciiTheme="minorHAnsi" w:hAnsiTheme="minorHAnsi"/>
                <w:sz w:val="18"/>
                <w:szCs w:val="18"/>
              </w:rPr>
              <w:lastRenderedPageBreak/>
              <w:t>8</w:t>
            </w:r>
            <w:r w:rsidR="000F5F46" w:rsidRPr="005C7CBD">
              <w:rPr>
                <w:rFonts w:asciiTheme="minorHAnsi" w:hAnsiTheme="minorHAnsi"/>
                <w:sz w:val="18"/>
                <w:szCs w:val="18"/>
              </w:rPr>
              <w:t xml:space="preserve">.2: As VA’s inbound ePrescribing pharmacy system, verify all inbound ePrescriptions for </w:t>
            </w:r>
            <w:r w:rsidR="000F5F46" w:rsidRPr="005C7CBD">
              <w:rPr>
                <w:rFonts w:asciiTheme="minorHAnsi" w:hAnsiTheme="minorHAnsi"/>
                <w:b/>
                <w:sz w:val="18"/>
                <w:szCs w:val="18"/>
              </w:rPr>
              <w:t xml:space="preserve">medication </w:t>
            </w:r>
            <w:r w:rsidR="000F5F46" w:rsidRPr="005C7CBD">
              <w:rPr>
                <w:rFonts w:asciiTheme="minorHAnsi" w:hAnsiTheme="minorHAnsi"/>
                <w:sz w:val="18"/>
                <w:szCs w:val="18"/>
              </w:rPr>
              <w:lastRenderedPageBreak/>
              <w:t>comply with NCPDP SCRIPT 10.6 standards.</w:t>
            </w:r>
          </w:p>
        </w:tc>
        <w:tc>
          <w:tcPr>
            <w:tcW w:w="2430" w:type="dxa"/>
            <w:shd w:val="clear" w:color="auto" w:fill="F2F2F2" w:themeFill="background1" w:themeFillShade="F2"/>
          </w:tcPr>
          <w:p w14:paraId="3914B9AA" w14:textId="6212EA43" w:rsidR="000F5F46" w:rsidRPr="005C7CBD" w:rsidRDefault="005C7CBD" w:rsidP="005C7CBD">
            <w:pPr>
              <w:rPr>
                <w:rFonts w:asciiTheme="minorHAnsi" w:hAnsiTheme="minorHAnsi"/>
                <w:sz w:val="18"/>
                <w:szCs w:val="18"/>
              </w:rPr>
            </w:pPr>
            <w:r>
              <w:rPr>
                <w:rFonts w:asciiTheme="minorHAnsi" w:hAnsiTheme="minorHAnsi"/>
                <w:sz w:val="18"/>
                <w:szCs w:val="18"/>
              </w:rPr>
              <w:lastRenderedPageBreak/>
              <w:t>8</w:t>
            </w:r>
            <w:r w:rsidR="000F5F46" w:rsidRPr="005C7CBD">
              <w:rPr>
                <w:rFonts w:asciiTheme="minorHAnsi" w:hAnsiTheme="minorHAnsi"/>
                <w:sz w:val="18"/>
                <w:szCs w:val="18"/>
              </w:rPr>
              <w:t xml:space="preserve">.2.1: Check to verify eRxs for </w:t>
            </w:r>
            <w:r w:rsidR="000F5F46" w:rsidRPr="005C7CBD">
              <w:rPr>
                <w:rFonts w:asciiTheme="minorHAnsi" w:hAnsiTheme="minorHAnsi"/>
                <w:b/>
                <w:sz w:val="18"/>
                <w:szCs w:val="18"/>
              </w:rPr>
              <w:t>medication</w:t>
            </w:r>
            <w:r w:rsidR="000F5F46" w:rsidRPr="005C7CBD">
              <w:rPr>
                <w:rFonts w:asciiTheme="minorHAnsi" w:hAnsiTheme="minorHAnsi"/>
                <w:sz w:val="18"/>
                <w:szCs w:val="18"/>
              </w:rPr>
              <w:t xml:space="preserve"> comply with NCPDP SCRIPT 10.6 standards </w:t>
            </w:r>
            <w:r w:rsidR="000F5F46" w:rsidRPr="005C7CBD">
              <w:rPr>
                <w:rFonts w:asciiTheme="minorHAnsi" w:hAnsiTheme="minorHAnsi"/>
                <w:sz w:val="18"/>
                <w:szCs w:val="18"/>
              </w:rPr>
              <w:lastRenderedPageBreak/>
              <w:t>per the VA’s business acceptance criteria requirements.</w:t>
            </w:r>
          </w:p>
        </w:tc>
        <w:tc>
          <w:tcPr>
            <w:tcW w:w="4320" w:type="dxa"/>
            <w:shd w:val="clear" w:color="auto" w:fill="F2F2F2" w:themeFill="background1" w:themeFillShade="F2"/>
          </w:tcPr>
          <w:p w14:paraId="6B238795" w14:textId="77777777" w:rsidR="000F5F46" w:rsidRPr="005C7CBD" w:rsidRDefault="000F5F46" w:rsidP="005C7CBD">
            <w:pPr>
              <w:pStyle w:val="ListParagraph"/>
              <w:ind w:left="0"/>
              <w:rPr>
                <w:rFonts w:asciiTheme="minorHAnsi" w:hAnsiTheme="minorHAnsi"/>
                <w:sz w:val="18"/>
                <w:szCs w:val="18"/>
              </w:rPr>
            </w:pPr>
            <w:r w:rsidRPr="005C7CBD">
              <w:rPr>
                <w:rFonts w:asciiTheme="minorHAnsi" w:hAnsiTheme="minorHAnsi"/>
                <w:sz w:val="18"/>
                <w:szCs w:val="18"/>
              </w:rPr>
              <w:lastRenderedPageBreak/>
              <w:t xml:space="preserve">VA pharmacies may only accept inbound ePrescriptions from external providers for medication (including controlled substances) with all required fields for </w:t>
            </w:r>
            <w:r w:rsidRPr="005C7CBD">
              <w:rPr>
                <w:rFonts w:asciiTheme="minorHAnsi" w:hAnsiTheme="minorHAnsi"/>
                <w:sz w:val="18"/>
                <w:szCs w:val="18"/>
              </w:rPr>
              <w:lastRenderedPageBreak/>
              <w:t xml:space="preserve">medication completed for a compliant NCPDP SCRIPT ePrescription order. </w:t>
            </w:r>
          </w:p>
          <w:p w14:paraId="4D155909" w14:textId="77777777" w:rsidR="000F5F46" w:rsidRPr="005C7CBD" w:rsidRDefault="000F5F46" w:rsidP="005C7CBD">
            <w:pPr>
              <w:pStyle w:val="ListParagraph"/>
              <w:ind w:left="0"/>
              <w:rPr>
                <w:rFonts w:asciiTheme="minorHAnsi" w:hAnsiTheme="minorHAnsi"/>
                <w:color w:val="FF0000"/>
                <w:sz w:val="18"/>
                <w:szCs w:val="18"/>
              </w:rPr>
            </w:pPr>
          </w:p>
          <w:p w14:paraId="47059C7D" w14:textId="77777777" w:rsidR="000F5F46" w:rsidRPr="005C7CBD" w:rsidRDefault="000F5F46" w:rsidP="005C7CBD">
            <w:pPr>
              <w:pStyle w:val="ListParagraph"/>
              <w:ind w:left="0"/>
              <w:rPr>
                <w:rFonts w:asciiTheme="minorHAnsi" w:hAnsiTheme="minorHAnsi"/>
                <w:sz w:val="18"/>
                <w:szCs w:val="18"/>
              </w:rPr>
            </w:pPr>
            <w:r w:rsidRPr="005C7CBD">
              <w:rPr>
                <w:rFonts w:asciiTheme="minorHAnsi" w:hAnsiTheme="minorHAnsi"/>
                <w:sz w:val="18"/>
                <w:szCs w:val="18"/>
              </w:rPr>
              <w:t xml:space="preserve">The main field differences for </w:t>
            </w:r>
            <w:r w:rsidRPr="004B3AC1">
              <w:rPr>
                <w:rFonts w:asciiTheme="minorHAnsi" w:hAnsiTheme="minorHAnsi"/>
                <w:b/>
                <w:sz w:val="18"/>
                <w:szCs w:val="18"/>
              </w:rPr>
              <w:t xml:space="preserve">Medications </w:t>
            </w:r>
            <w:r w:rsidRPr="005C7CBD">
              <w:rPr>
                <w:rFonts w:asciiTheme="minorHAnsi" w:hAnsiTheme="minorHAnsi"/>
                <w:sz w:val="18"/>
                <w:szCs w:val="18"/>
              </w:rPr>
              <w:t>(from expendable medical supplies) are the following:</w:t>
            </w:r>
          </w:p>
          <w:p w14:paraId="3D5148AB" w14:textId="77777777" w:rsidR="000F5F46" w:rsidRPr="005C7CBD" w:rsidRDefault="000F5F46" w:rsidP="005C7CBD">
            <w:pPr>
              <w:pStyle w:val="ListParagraph"/>
              <w:numPr>
                <w:ilvl w:val="0"/>
                <w:numId w:val="29"/>
              </w:numPr>
              <w:rPr>
                <w:rFonts w:asciiTheme="minorHAnsi" w:hAnsiTheme="minorHAnsi"/>
                <w:sz w:val="18"/>
                <w:szCs w:val="18"/>
              </w:rPr>
            </w:pPr>
            <w:r w:rsidRPr="005C7CBD">
              <w:rPr>
                <w:rFonts w:asciiTheme="minorHAnsi" w:hAnsiTheme="minorHAnsi"/>
                <w:sz w:val="18"/>
                <w:szCs w:val="18"/>
              </w:rPr>
              <w:t>Name of Medication</w:t>
            </w:r>
          </w:p>
          <w:p w14:paraId="725D991E" w14:textId="77777777" w:rsidR="000F5F46" w:rsidRPr="005C7CBD" w:rsidRDefault="000F5F46" w:rsidP="005C7CBD">
            <w:pPr>
              <w:pStyle w:val="ListParagraph"/>
              <w:numPr>
                <w:ilvl w:val="0"/>
                <w:numId w:val="29"/>
              </w:numPr>
              <w:rPr>
                <w:rFonts w:asciiTheme="minorHAnsi" w:hAnsiTheme="minorHAnsi"/>
                <w:sz w:val="18"/>
                <w:szCs w:val="18"/>
              </w:rPr>
            </w:pPr>
            <w:r w:rsidRPr="005C7CBD">
              <w:rPr>
                <w:rFonts w:asciiTheme="minorHAnsi" w:hAnsiTheme="minorHAnsi"/>
                <w:sz w:val="18"/>
                <w:szCs w:val="18"/>
              </w:rPr>
              <w:t>Strength of Medication</w:t>
            </w:r>
          </w:p>
          <w:p w14:paraId="0BC7FB4E" w14:textId="77777777" w:rsidR="000F5F46" w:rsidRPr="005C7CBD" w:rsidRDefault="000F5F46" w:rsidP="005C7CBD">
            <w:pPr>
              <w:pStyle w:val="ListParagraph"/>
              <w:numPr>
                <w:ilvl w:val="0"/>
                <w:numId w:val="29"/>
              </w:numPr>
              <w:rPr>
                <w:rFonts w:asciiTheme="minorHAnsi" w:hAnsiTheme="minorHAnsi"/>
                <w:sz w:val="18"/>
                <w:szCs w:val="18"/>
              </w:rPr>
            </w:pPr>
            <w:r w:rsidRPr="005C7CBD">
              <w:rPr>
                <w:rFonts w:asciiTheme="minorHAnsi" w:hAnsiTheme="minorHAnsi"/>
                <w:sz w:val="18"/>
                <w:szCs w:val="18"/>
              </w:rPr>
              <w:t>Dosage Form of Medication</w:t>
            </w:r>
          </w:p>
          <w:p w14:paraId="120085ED" w14:textId="77777777" w:rsidR="000F5F46" w:rsidRPr="005C7CBD" w:rsidRDefault="000F5F46" w:rsidP="005C7CBD">
            <w:pPr>
              <w:pStyle w:val="ListParagraph"/>
              <w:numPr>
                <w:ilvl w:val="0"/>
                <w:numId w:val="29"/>
              </w:numPr>
              <w:rPr>
                <w:rFonts w:asciiTheme="minorHAnsi" w:hAnsiTheme="minorHAnsi"/>
                <w:sz w:val="18"/>
                <w:szCs w:val="18"/>
              </w:rPr>
            </w:pPr>
            <w:r w:rsidRPr="005C7CBD">
              <w:rPr>
                <w:rFonts w:asciiTheme="minorHAnsi" w:hAnsiTheme="minorHAnsi"/>
                <w:sz w:val="18"/>
                <w:szCs w:val="18"/>
              </w:rPr>
              <w:t>Quantity of Medications</w:t>
            </w:r>
          </w:p>
          <w:p w14:paraId="391E9D7B" w14:textId="77777777" w:rsidR="000F5F46" w:rsidRPr="005C7CBD" w:rsidRDefault="000F5F46" w:rsidP="005C7CBD">
            <w:pPr>
              <w:pStyle w:val="ListParagraph"/>
              <w:numPr>
                <w:ilvl w:val="0"/>
                <w:numId w:val="29"/>
              </w:numPr>
              <w:rPr>
                <w:rFonts w:asciiTheme="minorHAnsi" w:hAnsiTheme="minorHAnsi"/>
                <w:sz w:val="18"/>
                <w:szCs w:val="18"/>
              </w:rPr>
            </w:pPr>
            <w:r w:rsidRPr="005C7CBD">
              <w:rPr>
                <w:rFonts w:asciiTheme="minorHAnsi" w:hAnsiTheme="minorHAnsi"/>
                <w:sz w:val="18"/>
                <w:szCs w:val="18"/>
              </w:rPr>
              <w:t>Directions for Use of Medication</w:t>
            </w:r>
          </w:p>
          <w:p w14:paraId="668C3CFE" w14:textId="77777777" w:rsidR="000F5F46" w:rsidRPr="005C7CBD" w:rsidRDefault="000F5F46" w:rsidP="005C7CBD">
            <w:pPr>
              <w:pStyle w:val="ListParagraph"/>
              <w:numPr>
                <w:ilvl w:val="0"/>
                <w:numId w:val="29"/>
              </w:numPr>
              <w:rPr>
                <w:rFonts w:asciiTheme="minorHAnsi" w:hAnsiTheme="minorHAnsi"/>
                <w:sz w:val="18"/>
                <w:szCs w:val="18"/>
              </w:rPr>
            </w:pPr>
            <w:r w:rsidRPr="005C7CBD">
              <w:rPr>
                <w:rFonts w:asciiTheme="minorHAnsi" w:hAnsiTheme="minorHAnsi"/>
                <w:sz w:val="18"/>
                <w:szCs w:val="18"/>
              </w:rPr>
              <w:t>Refills Authorized</w:t>
            </w:r>
          </w:p>
          <w:p w14:paraId="2D0CB6CA" w14:textId="77777777" w:rsidR="000F5F46" w:rsidRPr="005C7CBD" w:rsidRDefault="000F5F46" w:rsidP="005C7CBD">
            <w:pPr>
              <w:pStyle w:val="ListParagraph"/>
              <w:numPr>
                <w:ilvl w:val="0"/>
                <w:numId w:val="29"/>
              </w:numPr>
              <w:rPr>
                <w:rFonts w:asciiTheme="minorHAnsi" w:hAnsiTheme="minorHAnsi"/>
                <w:sz w:val="18"/>
                <w:szCs w:val="18"/>
              </w:rPr>
            </w:pPr>
            <w:r w:rsidRPr="005C7CBD">
              <w:rPr>
                <w:rFonts w:asciiTheme="minorHAnsi" w:hAnsiTheme="minorHAnsi"/>
                <w:sz w:val="18"/>
                <w:szCs w:val="18"/>
              </w:rPr>
              <w:t>Date of Issuance</w:t>
            </w:r>
          </w:p>
          <w:p w14:paraId="5BCD270B" w14:textId="198F188C" w:rsidR="000F5F46" w:rsidRPr="002B6A55" w:rsidRDefault="00AE42BF" w:rsidP="002B6A55">
            <w:pPr>
              <w:pStyle w:val="ListParagraph"/>
              <w:numPr>
                <w:ilvl w:val="0"/>
                <w:numId w:val="29"/>
              </w:numPr>
              <w:rPr>
                <w:rFonts w:asciiTheme="minorHAnsi" w:hAnsiTheme="minorHAnsi"/>
                <w:sz w:val="18"/>
                <w:szCs w:val="18"/>
              </w:rPr>
            </w:pPr>
            <w:r w:rsidRPr="005C7CBD">
              <w:rPr>
                <w:rFonts w:asciiTheme="minorHAnsi" w:hAnsiTheme="minorHAnsi"/>
                <w:sz w:val="18"/>
                <w:szCs w:val="18"/>
              </w:rPr>
              <w:t>Indication</w:t>
            </w:r>
            <w:r w:rsidR="00226639" w:rsidRPr="005C7CBD">
              <w:rPr>
                <w:rFonts w:asciiTheme="minorHAnsi" w:hAnsiTheme="minorHAnsi"/>
                <w:sz w:val="18"/>
                <w:szCs w:val="18"/>
              </w:rPr>
              <w:t>/Diagnosis</w:t>
            </w:r>
          </w:p>
        </w:tc>
      </w:tr>
      <w:tr w:rsidR="000F5F46" w:rsidRPr="005C7CBD" w14:paraId="49DC0E0E" w14:textId="77777777" w:rsidTr="009328A8">
        <w:tc>
          <w:tcPr>
            <w:tcW w:w="468" w:type="dxa"/>
            <w:shd w:val="clear" w:color="auto" w:fill="F2F2F2" w:themeFill="background1" w:themeFillShade="F2"/>
          </w:tcPr>
          <w:p w14:paraId="394943FE" w14:textId="2CBA6C44" w:rsidR="000F5F46" w:rsidRPr="005C7CBD" w:rsidRDefault="002B6A55" w:rsidP="005C7CBD">
            <w:pPr>
              <w:pStyle w:val="BodyText"/>
              <w:spacing w:before="0" w:after="0"/>
              <w:rPr>
                <w:rFonts w:asciiTheme="minorHAnsi" w:hAnsiTheme="minorHAnsi"/>
                <w:b/>
                <w:sz w:val="18"/>
                <w:szCs w:val="18"/>
              </w:rPr>
            </w:pPr>
            <w:r>
              <w:rPr>
                <w:rFonts w:asciiTheme="minorHAnsi" w:hAnsiTheme="minorHAnsi"/>
                <w:b/>
                <w:sz w:val="18"/>
                <w:szCs w:val="18"/>
              </w:rPr>
              <w:lastRenderedPageBreak/>
              <w:t>23</w:t>
            </w:r>
          </w:p>
        </w:tc>
        <w:tc>
          <w:tcPr>
            <w:tcW w:w="810" w:type="dxa"/>
            <w:shd w:val="clear" w:color="auto" w:fill="F2F2F2" w:themeFill="background1" w:themeFillShade="F2"/>
          </w:tcPr>
          <w:p w14:paraId="4AC239B2" w14:textId="77777777" w:rsidR="000F5F46" w:rsidRPr="005C7CBD" w:rsidRDefault="000F5F46" w:rsidP="005C7CBD">
            <w:pPr>
              <w:rPr>
                <w:rFonts w:asciiTheme="minorHAnsi" w:hAnsiTheme="minorHAnsi"/>
                <w:sz w:val="18"/>
                <w:szCs w:val="18"/>
              </w:rPr>
            </w:pPr>
            <w:r w:rsidRPr="005C7CBD">
              <w:rPr>
                <w:rFonts w:asciiTheme="minorHAnsi" w:hAnsiTheme="minorHAnsi"/>
                <w:sz w:val="18"/>
                <w:szCs w:val="18"/>
              </w:rPr>
              <w:t>OWNR</w:t>
            </w:r>
            <w:r w:rsidRPr="005C7CBD">
              <w:rPr>
                <w:rFonts w:asciiTheme="minorHAnsi" w:hAnsiTheme="minorHAnsi"/>
                <w:sz w:val="18"/>
                <w:szCs w:val="18"/>
              </w:rPr>
              <w:br/>
              <w:t>13412</w:t>
            </w:r>
          </w:p>
        </w:tc>
        <w:tc>
          <w:tcPr>
            <w:tcW w:w="2160" w:type="dxa"/>
            <w:shd w:val="clear" w:color="auto" w:fill="F2F2F2" w:themeFill="background1" w:themeFillShade="F2"/>
          </w:tcPr>
          <w:p w14:paraId="182C3403" w14:textId="77777777" w:rsidR="000F5F46" w:rsidRPr="005C7CBD" w:rsidRDefault="000F5F46" w:rsidP="005C7CBD">
            <w:pPr>
              <w:rPr>
                <w:rFonts w:asciiTheme="minorHAnsi" w:hAnsiTheme="minorHAnsi"/>
                <w:sz w:val="18"/>
                <w:szCs w:val="18"/>
              </w:rPr>
            </w:pPr>
            <w:r w:rsidRPr="005C7CBD">
              <w:rPr>
                <w:rFonts w:asciiTheme="minorHAnsi" w:hAnsiTheme="minorHAnsi"/>
                <w:sz w:val="18"/>
                <w:szCs w:val="18"/>
              </w:rPr>
              <w:t>Provide the ability for a VA Pharmacy to receive and respond to an electronically transmitted new prescription for expendable medical supplies (other than durable medical equipment) in accordance with the most current version supported of the NCPDP SCRIPT Standard (10.6 at minimum) from an external provider.</w:t>
            </w:r>
          </w:p>
        </w:tc>
        <w:tc>
          <w:tcPr>
            <w:tcW w:w="2880" w:type="dxa"/>
            <w:shd w:val="clear" w:color="auto" w:fill="F2F2F2" w:themeFill="background1" w:themeFillShade="F2"/>
          </w:tcPr>
          <w:p w14:paraId="72D42277" w14:textId="66E0B87C" w:rsidR="000F5F46" w:rsidRPr="005C7CBD" w:rsidRDefault="005C7CBD" w:rsidP="005C7CBD">
            <w:pPr>
              <w:rPr>
                <w:rFonts w:asciiTheme="minorHAnsi" w:hAnsiTheme="minorHAnsi"/>
                <w:sz w:val="18"/>
                <w:szCs w:val="18"/>
              </w:rPr>
            </w:pPr>
            <w:r>
              <w:rPr>
                <w:rFonts w:asciiTheme="minorHAnsi" w:hAnsiTheme="minorHAnsi"/>
                <w:sz w:val="18"/>
                <w:szCs w:val="18"/>
              </w:rPr>
              <w:t>8</w:t>
            </w:r>
            <w:r w:rsidR="000F5F46" w:rsidRPr="005C7CBD">
              <w:rPr>
                <w:rFonts w:asciiTheme="minorHAnsi" w:hAnsiTheme="minorHAnsi"/>
                <w:sz w:val="18"/>
                <w:szCs w:val="18"/>
              </w:rPr>
              <w:t xml:space="preserve">.3: As VA’s inbound ePrescribing pharmacy system, verify all inbound ePrescriptions for </w:t>
            </w:r>
            <w:r w:rsidR="000F5F46" w:rsidRPr="005C7CBD">
              <w:rPr>
                <w:rFonts w:asciiTheme="minorHAnsi" w:hAnsiTheme="minorHAnsi"/>
                <w:b/>
                <w:sz w:val="18"/>
                <w:szCs w:val="18"/>
              </w:rPr>
              <w:t xml:space="preserve">expendable medical supplies </w:t>
            </w:r>
            <w:r w:rsidR="000F5F46" w:rsidRPr="005C7CBD">
              <w:rPr>
                <w:rFonts w:asciiTheme="minorHAnsi" w:hAnsiTheme="minorHAnsi"/>
                <w:sz w:val="18"/>
                <w:szCs w:val="18"/>
              </w:rPr>
              <w:t>comply with NCPDP SCRIPT 10.6 standards.</w:t>
            </w:r>
          </w:p>
        </w:tc>
        <w:tc>
          <w:tcPr>
            <w:tcW w:w="2430" w:type="dxa"/>
            <w:shd w:val="clear" w:color="auto" w:fill="F2F2F2" w:themeFill="background1" w:themeFillShade="F2"/>
          </w:tcPr>
          <w:p w14:paraId="4F3B2518" w14:textId="16D17D28" w:rsidR="000F5F46" w:rsidRPr="005C7CBD" w:rsidRDefault="005C7CBD" w:rsidP="005C7CBD">
            <w:pPr>
              <w:rPr>
                <w:rFonts w:asciiTheme="minorHAnsi" w:hAnsiTheme="minorHAnsi"/>
                <w:sz w:val="18"/>
                <w:szCs w:val="18"/>
              </w:rPr>
            </w:pPr>
            <w:r>
              <w:rPr>
                <w:rFonts w:asciiTheme="minorHAnsi" w:hAnsiTheme="minorHAnsi"/>
                <w:sz w:val="18"/>
                <w:szCs w:val="18"/>
              </w:rPr>
              <w:t>8</w:t>
            </w:r>
            <w:r w:rsidR="000F5F46" w:rsidRPr="005C7CBD">
              <w:rPr>
                <w:rFonts w:asciiTheme="minorHAnsi" w:hAnsiTheme="minorHAnsi"/>
                <w:sz w:val="18"/>
                <w:szCs w:val="18"/>
              </w:rPr>
              <w:t xml:space="preserve">.3.1: Check to verify all inbound eRxs for </w:t>
            </w:r>
            <w:r w:rsidR="000F5F46" w:rsidRPr="005C7CBD">
              <w:rPr>
                <w:rFonts w:asciiTheme="minorHAnsi" w:hAnsiTheme="minorHAnsi"/>
                <w:b/>
                <w:sz w:val="18"/>
                <w:szCs w:val="18"/>
              </w:rPr>
              <w:t>expendable medical supplies</w:t>
            </w:r>
            <w:r w:rsidR="000F5F46" w:rsidRPr="005C7CBD">
              <w:rPr>
                <w:rFonts w:asciiTheme="minorHAnsi" w:hAnsiTheme="minorHAnsi"/>
                <w:sz w:val="18"/>
                <w:szCs w:val="18"/>
              </w:rPr>
              <w:t xml:space="preserve"> comply with NCPDP SCRIPT 10.6 standards per the VA’s business acceptance criteria requirements.</w:t>
            </w:r>
          </w:p>
        </w:tc>
        <w:tc>
          <w:tcPr>
            <w:tcW w:w="4320" w:type="dxa"/>
            <w:shd w:val="clear" w:color="auto" w:fill="F2F2F2" w:themeFill="background1" w:themeFillShade="F2"/>
          </w:tcPr>
          <w:p w14:paraId="2B0AD8EB" w14:textId="77777777" w:rsidR="000F5F46" w:rsidRPr="005C7CBD" w:rsidRDefault="000F5F46" w:rsidP="005C7CBD">
            <w:pPr>
              <w:pStyle w:val="ListParagraph"/>
              <w:ind w:left="0"/>
              <w:rPr>
                <w:rFonts w:asciiTheme="minorHAnsi" w:hAnsiTheme="minorHAnsi"/>
                <w:sz w:val="18"/>
                <w:szCs w:val="18"/>
              </w:rPr>
            </w:pPr>
            <w:r w:rsidRPr="005C7CBD">
              <w:rPr>
                <w:rFonts w:asciiTheme="minorHAnsi" w:hAnsiTheme="minorHAnsi"/>
                <w:sz w:val="18"/>
                <w:szCs w:val="18"/>
              </w:rPr>
              <w:t xml:space="preserve">VA pharmacies may only accept inbound ePrescriptions from external providers for </w:t>
            </w:r>
            <w:r w:rsidRPr="004B3AC1">
              <w:rPr>
                <w:rFonts w:asciiTheme="minorHAnsi" w:hAnsiTheme="minorHAnsi"/>
                <w:b/>
                <w:sz w:val="18"/>
                <w:szCs w:val="18"/>
              </w:rPr>
              <w:t xml:space="preserve">expendable medical supplies </w:t>
            </w:r>
            <w:r w:rsidRPr="005C7CBD">
              <w:rPr>
                <w:rFonts w:asciiTheme="minorHAnsi" w:hAnsiTheme="minorHAnsi"/>
                <w:sz w:val="18"/>
                <w:szCs w:val="18"/>
              </w:rPr>
              <w:t>with the all required fields for expendable medical supplies completed for a compliant NCPDP SCRIPT ePrescription order.</w:t>
            </w:r>
          </w:p>
          <w:p w14:paraId="5A3088FC" w14:textId="77777777" w:rsidR="000F5F46" w:rsidRPr="005C7CBD" w:rsidRDefault="000F5F46" w:rsidP="005C7CBD">
            <w:pPr>
              <w:pStyle w:val="ListParagraph"/>
              <w:ind w:left="0"/>
              <w:rPr>
                <w:rFonts w:asciiTheme="minorHAnsi" w:hAnsiTheme="minorHAnsi"/>
                <w:sz w:val="18"/>
                <w:szCs w:val="18"/>
              </w:rPr>
            </w:pPr>
          </w:p>
          <w:p w14:paraId="13040EAE" w14:textId="77777777" w:rsidR="000F5F46" w:rsidRPr="005C7CBD" w:rsidRDefault="000F5F46" w:rsidP="005C7CBD">
            <w:pPr>
              <w:rPr>
                <w:rFonts w:asciiTheme="minorHAnsi" w:hAnsiTheme="minorHAnsi"/>
                <w:sz w:val="18"/>
                <w:szCs w:val="18"/>
              </w:rPr>
            </w:pPr>
            <w:r w:rsidRPr="005C7CBD">
              <w:rPr>
                <w:rFonts w:asciiTheme="minorHAnsi" w:hAnsiTheme="minorHAnsi"/>
                <w:sz w:val="18"/>
                <w:szCs w:val="18"/>
              </w:rPr>
              <w:t>The main field differences for Expendable Medical Supplies (from medications) are the following:</w:t>
            </w:r>
          </w:p>
          <w:p w14:paraId="1DB3E89A" w14:textId="77777777" w:rsidR="000F5F46" w:rsidRPr="005C7CBD" w:rsidRDefault="000F5F46" w:rsidP="005C7CBD">
            <w:pPr>
              <w:pStyle w:val="ListParagraph"/>
              <w:numPr>
                <w:ilvl w:val="0"/>
                <w:numId w:val="30"/>
              </w:numPr>
              <w:rPr>
                <w:rFonts w:asciiTheme="minorHAnsi" w:hAnsiTheme="minorHAnsi"/>
                <w:sz w:val="18"/>
                <w:szCs w:val="18"/>
              </w:rPr>
            </w:pPr>
            <w:r w:rsidRPr="005C7CBD">
              <w:rPr>
                <w:rFonts w:asciiTheme="minorHAnsi" w:hAnsiTheme="minorHAnsi"/>
                <w:sz w:val="18"/>
                <w:szCs w:val="18"/>
              </w:rPr>
              <w:t>Name of Medical Supply</w:t>
            </w:r>
          </w:p>
          <w:p w14:paraId="19EF290D" w14:textId="77777777" w:rsidR="000F5F46" w:rsidRPr="005C7CBD" w:rsidRDefault="000F5F46" w:rsidP="005C7CBD">
            <w:pPr>
              <w:pStyle w:val="ListParagraph"/>
              <w:numPr>
                <w:ilvl w:val="0"/>
                <w:numId w:val="30"/>
              </w:numPr>
              <w:rPr>
                <w:rFonts w:asciiTheme="minorHAnsi" w:hAnsiTheme="minorHAnsi"/>
                <w:sz w:val="18"/>
                <w:szCs w:val="18"/>
              </w:rPr>
            </w:pPr>
            <w:r w:rsidRPr="005C7CBD">
              <w:rPr>
                <w:rFonts w:asciiTheme="minorHAnsi" w:hAnsiTheme="minorHAnsi"/>
                <w:sz w:val="18"/>
                <w:szCs w:val="18"/>
              </w:rPr>
              <w:t>Number of Medical Supplies</w:t>
            </w:r>
          </w:p>
          <w:p w14:paraId="070687AE" w14:textId="77777777" w:rsidR="000F5F46" w:rsidRPr="005C7CBD" w:rsidRDefault="000F5F46" w:rsidP="005C7CBD">
            <w:pPr>
              <w:pStyle w:val="ListParagraph"/>
              <w:numPr>
                <w:ilvl w:val="0"/>
                <w:numId w:val="30"/>
              </w:numPr>
              <w:rPr>
                <w:rFonts w:asciiTheme="minorHAnsi" w:hAnsiTheme="minorHAnsi"/>
                <w:sz w:val="18"/>
                <w:szCs w:val="18"/>
              </w:rPr>
            </w:pPr>
            <w:r w:rsidRPr="005C7CBD">
              <w:rPr>
                <w:rFonts w:asciiTheme="minorHAnsi" w:hAnsiTheme="minorHAnsi"/>
                <w:sz w:val="18"/>
                <w:szCs w:val="18"/>
              </w:rPr>
              <w:t>Directions for Use of Medical Supply</w:t>
            </w:r>
          </w:p>
          <w:p w14:paraId="64988186" w14:textId="77777777" w:rsidR="000F5F46" w:rsidRPr="005C7CBD" w:rsidRDefault="000F5F46" w:rsidP="005C7CBD">
            <w:pPr>
              <w:pStyle w:val="ListParagraph"/>
              <w:numPr>
                <w:ilvl w:val="0"/>
                <w:numId w:val="30"/>
              </w:numPr>
              <w:rPr>
                <w:rFonts w:asciiTheme="minorHAnsi" w:hAnsiTheme="minorHAnsi"/>
                <w:sz w:val="18"/>
                <w:szCs w:val="18"/>
              </w:rPr>
            </w:pPr>
            <w:r w:rsidRPr="005C7CBD">
              <w:rPr>
                <w:rFonts w:asciiTheme="minorHAnsi" w:hAnsiTheme="minorHAnsi"/>
                <w:sz w:val="18"/>
                <w:szCs w:val="18"/>
              </w:rPr>
              <w:t>Date of Issuance</w:t>
            </w:r>
          </w:p>
          <w:p w14:paraId="208FDB48" w14:textId="789644BC" w:rsidR="00AE42BF" w:rsidRPr="005C7CBD" w:rsidRDefault="00AE42BF" w:rsidP="005C7CBD">
            <w:pPr>
              <w:pStyle w:val="ListParagraph"/>
              <w:keepNext/>
              <w:numPr>
                <w:ilvl w:val="0"/>
                <w:numId w:val="30"/>
              </w:numPr>
              <w:rPr>
                <w:rFonts w:asciiTheme="minorHAnsi" w:hAnsiTheme="minorHAnsi"/>
                <w:sz w:val="18"/>
                <w:szCs w:val="18"/>
              </w:rPr>
            </w:pPr>
            <w:r w:rsidRPr="005C7CBD">
              <w:rPr>
                <w:rFonts w:asciiTheme="minorHAnsi" w:hAnsiTheme="minorHAnsi"/>
                <w:sz w:val="18"/>
                <w:szCs w:val="18"/>
              </w:rPr>
              <w:t xml:space="preserve">Refills Authorized for the Expendable Medical Supply </w:t>
            </w:r>
          </w:p>
        </w:tc>
      </w:tr>
    </w:tbl>
    <w:p w14:paraId="7B11A9A4" w14:textId="79045518" w:rsidR="004A344D" w:rsidRDefault="00110FBD" w:rsidP="00664AE8">
      <w:pPr>
        <w:pStyle w:val="Heading3"/>
        <w:rPr>
          <w:rFonts w:eastAsia="Calibri"/>
        </w:rPr>
      </w:pPr>
      <w:bookmarkStart w:id="56" w:name="_Toc443575556"/>
      <w:ins w:id="57" w:author="Author">
        <w:r>
          <w:rPr>
            <w:rFonts w:eastAsia="Calibri"/>
          </w:rPr>
          <w:t xml:space="preserve">Out-of-scope: </w:t>
        </w:r>
      </w:ins>
      <w:r w:rsidR="004A344D" w:rsidRPr="004A344D">
        <w:rPr>
          <w:rFonts w:eastAsia="Calibri"/>
        </w:rPr>
        <w:t xml:space="preserve">Comply with NCPDP SCRIPT 10.6 Standards for </w:t>
      </w:r>
      <w:r w:rsidR="009B5554">
        <w:rPr>
          <w:rFonts w:eastAsia="Calibri"/>
        </w:rPr>
        <w:t>Electronic Prior Authorization</w:t>
      </w:r>
      <w:r w:rsidR="009B5554" w:rsidRPr="004A344D">
        <w:rPr>
          <w:rFonts w:eastAsia="Calibri"/>
        </w:rPr>
        <w:t xml:space="preserve"> </w:t>
      </w:r>
      <w:r w:rsidR="009B5554">
        <w:rPr>
          <w:rFonts w:eastAsia="Calibri"/>
        </w:rPr>
        <w:t>(</w:t>
      </w:r>
      <w:proofErr w:type="gramStart"/>
      <w:r w:rsidR="004A344D" w:rsidRPr="004A344D">
        <w:rPr>
          <w:rFonts w:eastAsia="Calibri"/>
        </w:rPr>
        <w:t>ePA</w:t>
      </w:r>
      <w:proofErr w:type="gramEnd"/>
      <w:r w:rsidR="009B5554">
        <w:rPr>
          <w:rFonts w:eastAsia="Calibri"/>
        </w:rPr>
        <w:t>)</w:t>
      </w:r>
      <w:bookmarkEnd w:id="56"/>
      <w:r w:rsidR="004A344D" w:rsidRPr="004A344D">
        <w:rPr>
          <w:rFonts w:eastAsia="Calibri"/>
        </w:rPr>
        <w:t xml:space="preserve"> </w:t>
      </w:r>
    </w:p>
    <w:p w14:paraId="6AE69ABD" w14:textId="6C1EDE06" w:rsidR="007F6A74" w:rsidRPr="00D12BAD" w:rsidRDefault="007F6A74" w:rsidP="007F6A74">
      <w:pPr>
        <w:pStyle w:val="BodyText"/>
        <w:rPr>
          <w:rFonts w:eastAsia="Calibri"/>
          <w:b/>
          <w:color w:val="FF0000"/>
        </w:rPr>
      </w:pPr>
      <w:r w:rsidRPr="00D12BAD">
        <w:rPr>
          <w:rFonts w:eastAsia="Calibri"/>
          <w:b/>
          <w:color w:val="FF0000"/>
        </w:rPr>
        <w:t xml:space="preserve">This Requirement is out of scope. Epic 9 will be rephrased to include limited functionality for Prior Authorization information being displayed to the Pharmacist in </w:t>
      </w:r>
      <w:r w:rsidR="00CA4374">
        <w:rPr>
          <w:rFonts w:eastAsia="Calibri"/>
          <w:b/>
          <w:color w:val="FF0000"/>
        </w:rPr>
        <w:t>Section 3.1.7</w:t>
      </w:r>
      <w:r w:rsidRPr="00D12BAD">
        <w:rPr>
          <w:rFonts w:eastAsia="Calibri"/>
          <w:b/>
          <w:color w:val="FF0000"/>
        </w:rPr>
        <w:t xml:space="preserve">. </w:t>
      </w:r>
    </w:p>
    <w:p w14:paraId="0269FD33" w14:textId="0739A8E0" w:rsidR="001C62D5" w:rsidRPr="00110FBD" w:rsidRDefault="004A344D" w:rsidP="00664AE8">
      <w:pPr>
        <w:pStyle w:val="BodyText"/>
        <w:rPr>
          <w14:textFill>
            <w14:solidFill>
              <w14:schemeClr w14:val="tx1">
                <w14:alpha w14:val="52000"/>
              </w14:schemeClr>
            </w14:solidFill>
          </w14:textFill>
        </w:rPr>
      </w:pPr>
      <w:r w:rsidRPr="00110FBD">
        <w:rPr>
          <w:rFonts w:eastAsia="Calibri"/>
          <w14:textFill>
            <w14:solidFill>
              <w14:schemeClr w14:val="tx1">
                <w14:alpha w14:val="52000"/>
              </w14:schemeClr>
            </w14:solidFill>
          </w14:textFill>
        </w:rPr>
        <w:t>This requirement allows VA pharmacists to receive prior authorization for eRxs prescribed for non-formulary or restricted drugs. The requirement assumes compliance with the NCPDP SCRIPT standard for electronic prior authorization (</w:t>
      </w:r>
      <w:proofErr w:type="gramStart"/>
      <w:r w:rsidRPr="00110FBD">
        <w:rPr>
          <w:rFonts w:eastAsia="Calibri"/>
          <w14:textFill>
            <w14:solidFill>
              <w14:schemeClr w14:val="tx1">
                <w14:alpha w14:val="52000"/>
              </w14:schemeClr>
            </w14:solidFill>
          </w14:textFill>
        </w:rPr>
        <w:t>ePA</w:t>
      </w:r>
      <w:proofErr w:type="gramEnd"/>
      <w:r w:rsidRPr="00110FBD">
        <w:rPr>
          <w:rFonts w:eastAsia="Calibri"/>
          <w14:textFill>
            <w14:solidFill>
              <w14:schemeClr w14:val="tx1">
                <w14:alpha w14:val="52000"/>
              </w14:schemeClr>
            </w14:solidFill>
          </w14:textFill>
        </w:rPr>
        <w:t xml:space="preserve">) transactions as a pre-requisite, thus requiring the prior authorization to take place between prescriber and payer before the eRx is transmitted. In doing so, </w:t>
      </w:r>
      <w:r w:rsidRPr="00110FBD">
        <w:rPr>
          <w:rFonts w:eastAsia="Calibri"/>
          <w14:textFill>
            <w14:solidFill>
              <w14:schemeClr w14:val="tx1">
                <w14:alpha w14:val="52000"/>
              </w14:schemeClr>
            </w14:solidFill>
          </w14:textFill>
        </w:rPr>
        <w:lastRenderedPageBreak/>
        <w:t>the pharmacist (whether VA or otherwise) is not involved in a claim adjudication to obtain the prior authorization; it is assumed this has already been handled between prescriber and payer.</w:t>
      </w:r>
    </w:p>
    <w:p w14:paraId="7746E180" w14:textId="4EF29735" w:rsidR="00D253F7" w:rsidRPr="00110FBD" w:rsidRDefault="00D253F7" w:rsidP="009328A8">
      <w:pPr>
        <w:pStyle w:val="Caption"/>
        <w:rPr>
          <w:color w:val="000000" w:themeColor="text1"/>
          <w14:textFill>
            <w14:solidFill>
              <w14:schemeClr w14:val="tx1">
                <w14:alpha w14:val="52000"/>
              </w14:schemeClr>
            </w14:solidFill>
          </w14:textFill>
        </w:rPr>
      </w:pPr>
      <w:bookmarkStart w:id="58" w:name="_Toc443575484"/>
      <w:r w:rsidRPr="00110FBD">
        <w:rPr>
          <w:color w:val="000000" w:themeColor="text1"/>
          <w14:textFill>
            <w14:solidFill>
              <w14:schemeClr w14:val="tx1">
                <w14:alpha w14:val="52000"/>
              </w14:schemeClr>
            </w14:solidFill>
          </w14:textFill>
        </w:rPr>
        <w:t xml:space="preserve">Table </w:t>
      </w:r>
      <w:r w:rsidR="007F6A74" w:rsidRPr="00110FBD">
        <w:rPr>
          <w:color w:val="000000" w:themeColor="text1"/>
          <w14:textFill>
            <w14:solidFill>
              <w14:schemeClr w14:val="tx1">
                <w14:alpha w14:val="52000"/>
              </w14:schemeClr>
            </w14:solidFill>
          </w14:textFill>
        </w:rPr>
        <w:fldChar w:fldCharType="begin"/>
      </w:r>
      <w:r w:rsidR="007F6A74" w:rsidRPr="00110FBD">
        <w:rPr>
          <w:color w:val="000000" w:themeColor="text1"/>
          <w14:textFill>
            <w14:solidFill>
              <w14:schemeClr w14:val="tx1">
                <w14:alpha w14:val="52000"/>
              </w14:schemeClr>
            </w14:solidFill>
          </w14:textFill>
        </w:rPr>
        <w:instrText xml:space="preserve"> SEQ Table \* ARABIC </w:instrText>
      </w:r>
      <w:r w:rsidR="007F6A74" w:rsidRPr="00110FBD">
        <w:rPr>
          <w:color w:val="000000" w:themeColor="text1"/>
          <w14:textFill>
            <w14:solidFill>
              <w14:schemeClr w14:val="tx1">
                <w14:alpha w14:val="52000"/>
              </w14:schemeClr>
            </w14:solidFill>
          </w14:textFill>
        </w:rPr>
        <w:fldChar w:fldCharType="separate"/>
      </w:r>
      <w:r w:rsidR="00DF255A" w:rsidRPr="00110FBD">
        <w:rPr>
          <w:noProof/>
          <w:color w:val="000000" w:themeColor="text1"/>
          <w14:textFill>
            <w14:solidFill>
              <w14:schemeClr w14:val="tx1">
                <w14:alpha w14:val="52000"/>
              </w14:schemeClr>
            </w14:solidFill>
          </w14:textFill>
        </w:rPr>
        <w:t>9</w:t>
      </w:r>
      <w:r w:rsidR="007F6A74" w:rsidRPr="00110FBD">
        <w:rPr>
          <w:noProof/>
          <w:color w:val="000000" w:themeColor="text1"/>
          <w14:textFill>
            <w14:solidFill>
              <w14:schemeClr w14:val="tx1">
                <w14:alpha w14:val="52000"/>
              </w14:schemeClr>
            </w14:solidFill>
          </w14:textFill>
        </w:rPr>
        <w:fldChar w:fldCharType="end"/>
      </w:r>
      <w:r w:rsidRPr="00110FBD">
        <w:rPr>
          <w:color w:val="000000" w:themeColor="text1"/>
          <w14:textFill>
            <w14:solidFill>
              <w14:schemeClr w14:val="tx1">
                <w14:alpha w14:val="52000"/>
              </w14:schemeClr>
            </w14:solidFill>
          </w14:textFill>
        </w:rPr>
        <w:t xml:space="preserve">: EPIC 9: The system needs to be able to receive and notify VA pharmacists that prior authorization has been approved or not approved by the payer for eRxs prescribed for non-formulary or restricted drugs. </w:t>
      </w:r>
      <w:r w:rsidR="00110FBD" w:rsidRPr="00110FBD">
        <w:rPr>
          <w:color w:val="000000" w:themeColor="text1"/>
          <w14:textFill>
            <w14:solidFill>
              <w14:schemeClr w14:val="tx1">
                <w14:alpha w14:val="52000"/>
              </w14:schemeClr>
            </w14:solidFill>
          </w14:textFill>
        </w:rPr>
        <w:t xml:space="preserve">This requirement assumes compliance with NCPDP SCRIPT Standard for </w:t>
      </w:r>
      <w:proofErr w:type="gramStart"/>
      <w:r w:rsidR="00110FBD" w:rsidRPr="00110FBD">
        <w:rPr>
          <w:color w:val="000000" w:themeColor="text1"/>
          <w14:textFill>
            <w14:solidFill>
              <w14:schemeClr w14:val="tx1">
                <w14:alpha w14:val="52000"/>
              </w14:schemeClr>
            </w14:solidFill>
          </w14:textFill>
        </w:rPr>
        <w:t>ePA</w:t>
      </w:r>
      <w:proofErr w:type="gramEnd"/>
      <w:r w:rsidR="00110FBD" w:rsidRPr="00110FBD">
        <w:rPr>
          <w:color w:val="000000" w:themeColor="text1"/>
          <w14:textFill>
            <w14:solidFill>
              <w14:schemeClr w14:val="tx1">
                <w14:alpha w14:val="52000"/>
              </w14:schemeClr>
            </w14:solidFill>
          </w14:textFill>
        </w:rPr>
        <w:t xml:space="preserve"> transactions by external providers, payers, and VA pharmacies</w:t>
      </w:r>
      <w:bookmarkEnd w:id="58"/>
      <w:ins w:id="59" w:author="Author">
        <w:r w:rsidR="00110FBD" w:rsidRPr="00110FBD">
          <w:rPr>
            <w:color w:val="000000" w:themeColor="text1"/>
            <w14:textFill>
              <w14:solidFill>
                <w14:schemeClr w14:val="tx1">
                  <w14:alpha w14:val="52000"/>
                </w14:schemeClr>
              </w14:solidFill>
            </w14:textFill>
          </w:rPr>
          <w:t>.</w:t>
        </w:r>
      </w:ins>
    </w:p>
    <w:tbl>
      <w:tblPr>
        <w:tblW w:w="1305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EFDCF"/>
        <w:tblLayout w:type="fixed"/>
        <w:tblCellMar>
          <w:left w:w="0" w:type="dxa"/>
          <w:right w:w="0" w:type="dxa"/>
        </w:tblCellMar>
        <w:tblLook w:val="04A0" w:firstRow="1" w:lastRow="0" w:firstColumn="1" w:lastColumn="0" w:noHBand="0" w:noVBand="1"/>
      </w:tblPr>
      <w:tblGrid>
        <w:gridCol w:w="468"/>
        <w:gridCol w:w="990"/>
        <w:gridCol w:w="2414"/>
        <w:gridCol w:w="2712"/>
        <w:gridCol w:w="2357"/>
        <w:gridCol w:w="4109"/>
      </w:tblGrid>
      <w:tr w:rsidR="00110FBD" w:rsidRPr="00110FBD" w14:paraId="7F133EE8" w14:textId="77777777" w:rsidTr="00664AE8">
        <w:trPr>
          <w:tblHeader/>
        </w:trPr>
        <w:tc>
          <w:tcPr>
            <w:tcW w:w="468" w:type="dxa"/>
            <w:shd w:val="clear" w:color="auto" w:fill="D9D9D9"/>
            <w:tcMar>
              <w:top w:w="0" w:type="dxa"/>
              <w:left w:w="108" w:type="dxa"/>
              <w:bottom w:w="0" w:type="dxa"/>
              <w:right w:w="108" w:type="dxa"/>
            </w:tcMar>
            <w:vAlign w:val="center"/>
            <w:hideMark/>
          </w:tcPr>
          <w:p w14:paraId="47C67148" w14:textId="77777777" w:rsidR="001C62D5" w:rsidRPr="00110FBD" w:rsidRDefault="001C62D5" w:rsidP="00D253F7">
            <w:pPr>
              <w:jc w:val="center"/>
              <w:rPr>
                <w:rFonts w:asciiTheme="minorHAnsi" w:eastAsiaTheme="minorHAnsi" w:hAnsiTheme="minorHAnsi"/>
                <w:b/>
                <w:bCs/>
                <w:color w:val="000000" w:themeColor="text1"/>
                <w:sz w:val="18"/>
                <w:szCs w:val="18"/>
                <w14:textFill>
                  <w14:solidFill>
                    <w14:schemeClr w14:val="tx1">
                      <w14:alpha w14:val="52000"/>
                    </w14:schemeClr>
                  </w14:solidFill>
                </w14:textFill>
              </w:rPr>
            </w:pPr>
            <w:r w:rsidRPr="00110FBD">
              <w:rPr>
                <w:rFonts w:asciiTheme="minorHAnsi" w:hAnsiTheme="minorHAnsi"/>
                <w:b/>
                <w:bCs/>
                <w:color w:val="000000" w:themeColor="text1"/>
                <w:sz w:val="18"/>
                <w:szCs w:val="18"/>
                <w14:textFill>
                  <w14:solidFill>
                    <w14:schemeClr w14:val="tx1">
                      <w14:alpha w14:val="52000"/>
                    </w14:schemeClr>
                  </w14:solidFill>
                </w14:textFill>
              </w:rPr>
              <w:t>ID#</w:t>
            </w:r>
          </w:p>
        </w:tc>
        <w:tc>
          <w:tcPr>
            <w:tcW w:w="990" w:type="dxa"/>
            <w:shd w:val="clear" w:color="auto" w:fill="D9D9D9"/>
            <w:tcMar>
              <w:top w:w="0" w:type="dxa"/>
              <w:left w:w="108" w:type="dxa"/>
              <w:bottom w:w="0" w:type="dxa"/>
              <w:right w:w="108" w:type="dxa"/>
            </w:tcMar>
            <w:vAlign w:val="center"/>
            <w:hideMark/>
          </w:tcPr>
          <w:p w14:paraId="22F4B3EB" w14:textId="77777777" w:rsidR="001C62D5" w:rsidRPr="00110FBD" w:rsidRDefault="001C62D5" w:rsidP="00A27FAC">
            <w:pPr>
              <w:jc w:val="cente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b/>
                <w:bCs/>
                <w:color w:val="000000" w:themeColor="text1"/>
                <w:sz w:val="18"/>
                <w:szCs w:val="18"/>
                <w14:textFill>
                  <w14:solidFill>
                    <w14:schemeClr w14:val="tx1">
                      <w14:alpha w14:val="52000"/>
                    </w14:schemeClr>
                  </w14:solidFill>
                </w14:textFill>
              </w:rPr>
              <w:t>NEED/</w:t>
            </w:r>
            <w:r w:rsidRPr="00110FBD">
              <w:rPr>
                <w:rFonts w:asciiTheme="minorHAnsi" w:hAnsiTheme="minorHAnsi"/>
                <w:b/>
                <w:bCs/>
                <w:color w:val="000000" w:themeColor="text1"/>
                <w:sz w:val="18"/>
                <w:szCs w:val="18"/>
                <w14:textFill>
                  <w14:solidFill>
                    <w14:schemeClr w14:val="tx1">
                      <w14:alpha w14:val="52000"/>
                    </w14:schemeClr>
                  </w14:solidFill>
                </w14:textFill>
              </w:rPr>
              <w:br/>
              <w:t>OWNR #</w:t>
            </w:r>
          </w:p>
        </w:tc>
        <w:tc>
          <w:tcPr>
            <w:tcW w:w="2414" w:type="dxa"/>
            <w:shd w:val="clear" w:color="auto" w:fill="D9D9D9"/>
            <w:tcMar>
              <w:top w:w="0" w:type="dxa"/>
              <w:left w:w="108" w:type="dxa"/>
              <w:bottom w:w="0" w:type="dxa"/>
              <w:right w:w="108" w:type="dxa"/>
            </w:tcMar>
            <w:vAlign w:val="center"/>
            <w:hideMark/>
          </w:tcPr>
          <w:p w14:paraId="20A71344" w14:textId="77777777" w:rsidR="001C62D5" w:rsidRPr="00110FBD" w:rsidRDefault="001C62D5" w:rsidP="00A27FAC">
            <w:pPr>
              <w:jc w:val="cente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b/>
                <w:bCs/>
                <w:color w:val="000000" w:themeColor="text1"/>
                <w:sz w:val="18"/>
                <w:szCs w:val="18"/>
                <w14:textFill>
                  <w14:solidFill>
                    <w14:schemeClr w14:val="tx1">
                      <w14:alpha w14:val="52000"/>
                    </w14:schemeClr>
                  </w14:solidFill>
                </w14:textFill>
              </w:rPr>
              <w:t>BRD Trace</w:t>
            </w:r>
          </w:p>
        </w:tc>
        <w:tc>
          <w:tcPr>
            <w:tcW w:w="2712" w:type="dxa"/>
            <w:shd w:val="clear" w:color="auto" w:fill="D9D9D9"/>
            <w:tcMar>
              <w:top w:w="0" w:type="dxa"/>
              <w:left w:w="108" w:type="dxa"/>
              <w:bottom w:w="0" w:type="dxa"/>
              <w:right w:w="108" w:type="dxa"/>
            </w:tcMar>
            <w:vAlign w:val="center"/>
          </w:tcPr>
          <w:p w14:paraId="27303746" w14:textId="141F30C5" w:rsidR="001C62D5" w:rsidRPr="00110FBD" w:rsidRDefault="006F2104" w:rsidP="00664AE8">
            <w:pPr>
              <w:jc w:val="cente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b/>
                <w:bCs/>
                <w:color w:val="000000" w:themeColor="text1"/>
                <w:sz w:val="18"/>
                <w:szCs w:val="18"/>
                <w14:textFill>
                  <w14:solidFill>
                    <w14:schemeClr w14:val="tx1">
                      <w14:alpha w14:val="52000"/>
                    </w14:schemeClr>
                  </w14:solidFill>
                </w14:textFill>
              </w:rPr>
              <w:t>User Stories (Narratives)</w:t>
            </w:r>
          </w:p>
        </w:tc>
        <w:tc>
          <w:tcPr>
            <w:tcW w:w="2357" w:type="dxa"/>
            <w:shd w:val="clear" w:color="auto" w:fill="D9D9D9"/>
            <w:tcMar>
              <w:top w:w="0" w:type="dxa"/>
              <w:left w:w="108" w:type="dxa"/>
              <w:bottom w:w="0" w:type="dxa"/>
              <w:right w:w="108" w:type="dxa"/>
            </w:tcMar>
            <w:vAlign w:val="center"/>
            <w:hideMark/>
          </w:tcPr>
          <w:p w14:paraId="7FC5466D" w14:textId="77777777" w:rsidR="001C62D5" w:rsidRPr="00110FBD" w:rsidRDefault="001C62D5" w:rsidP="001E2F2E">
            <w:pPr>
              <w:jc w:val="cente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b/>
                <w:bCs/>
                <w:color w:val="000000" w:themeColor="text1"/>
                <w:sz w:val="18"/>
                <w:szCs w:val="18"/>
                <w14:textFill>
                  <w14:solidFill>
                    <w14:schemeClr w14:val="tx1">
                      <w14:alpha w14:val="52000"/>
                    </w14:schemeClr>
                  </w14:solidFill>
                </w14:textFill>
              </w:rPr>
              <w:t>User Tasks</w:t>
            </w:r>
          </w:p>
        </w:tc>
        <w:tc>
          <w:tcPr>
            <w:tcW w:w="4109" w:type="dxa"/>
            <w:shd w:val="clear" w:color="auto" w:fill="D9D9D9"/>
            <w:tcMar>
              <w:top w:w="0" w:type="dxa"/>
              <w:left w:w="108" w:type="dxa"/>
              <w:bottom w:w="0" w:type="dxa"/>
              <w:right w:w="108" w:type="dxa"/>
            </w:tcMar>
            <w:vAlign w:val="center"/>
            <w:hideMark/>
          </w:tcPr>
          <w:p w14:paraId="4E2BC72C" w14:textId="5248FF94" w:rsidR="001C62D5" w:rsidRPr="00110FBD" w:rsidRDefault="001C62D5" w:rsidP="0020107B">
            <w:pPr>
              <w:jc w:val="center"/>
              <w:rPr>
                <w:rFonts w:asciiTheme="minorHAnsi" w:eastAsiaTheme="minorHAnsi" w:hAnsiTheme="minorHAnsi"/>
                <w:b/>
                <w:bCs/>
                <w:color w:val="000000" w:themeColor="text1"/>
                <w:sz w:val="18"/>
                <w:szCs w:val="18"/>
                <w14:textFill>
                  <w14:solidFill>
                    <w14:schemeClr w14:val="tx1">
                      <w14:alpha w14:val="52000"/>
                    </w14:schemeClr>
                  </w14:solidFill>
                </w14:textFill>
              </w:rPr>
            </w:pPr>
            <w:r w:rsidRPr="00110FBD">
              <w:rPr>
                <w:rFonts w:asciiTheme="minorHAnsi" w:hAnsiTheme="minorHAnsi"/>
                <w:b/>
                <w:bCs/>
                <w:color w:val="000000" w:themeColor="text1"/>
                <w:sz w:val="18"/>
                <w:szCs w:val="18"/>
                <w14:textFill>
                  <w14:solidFill>
                    <w14:schemeClr w14:val="tx1">
                      <w14:alpha w14:val="52000"/>
                    </w14:schemeClr>
                  </w14:solidFill>
                </w14:textFill>
              </w:rPr>
              <w:t>Business Acceptance Criteria</w:t>
            </w:r>
          </w:p>
          <w:p w14:paraId="0084BB54" w14:textId="77777777" w:rsidR="001C62D5" w:rsidRPr="00110FBD" w:rsidRDefault="001C62D5" w:rsidP="0020107B">
            <w:pPr>
              <w:jc w:val="cente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b/>
                <w:bCs/>
                <w:color w:val="000000" w:themeColor="text1"/>
                <w:sz w:val="18"/>
                <w:szCs w:val="18"/>
                <w14:textFill>
                  <w14:solidFill>
                    <w14:schemeClr w14:val="tx1">
                      <w14:alpha w14:val="52000"/>
                    </w14:schemeClr>
                  </w14:solidFill>
                </w14:textFill>
              </w:rPr>
              <w:t>(Requirements)</w:t>
            </w:r>
          </w:p>
        </w:tc>
      </w:tr>
      <w:tr w:rsidR="00110FBD" w:rsidRPr="00110FBD" w14:paraId="50F46B7E" w14:textId="77777777" w:rsidTr="00664AE8">
        <w:trPr>
          <w:trHeight w:val="457"/>
        </w:trPr>
        <w:tc>
          <w:tcPr>
            <w:tcW w:w="468" w:type="dxa"/>
            <w:shd w:val="clear" w:color="auto" w:fill="F2F2F2"/>
            <w:tcMar>
              <w:top w:w="0" w:type="dxa"/>
              <w:left w:w="108" w:type="dxa"/>
              <w:bottom w:w="0" w:type="dxa"/>
              <w:right w:w="108" w:type="dxa"/>
            </w:tcMar>
          </w:tcPr>
          <w:p w14:paraId="20614FBB" w14:textId="4A17CCEF" w:rsidR="001C62D5" w:rsidRPr="00110FBD" w:rsidRDefault="001C62D5">
            <w:pPr>
              <w:spacing w:before="120" w:after="120"/>
              <w:rPr>
                <w:rFonts w:asciiTheme="minorHAnsi" w:eastAsiaTheme="minorHAnsi" w:hAnsiTheme="minorHAnsi"/>
                <w:b/>
                <w:bCs/>
                <w:color w:val="000000" w:themeColor="text1"/>
                <w:sz w:val="18"/>
                <w:szCs w:val="18"/>
                <w14:textFill>
                  <w14:solidFill>
                    <w14:schemeClr w14:val="tx1">
                      <w14:alpha w14:val="52000"/>
                    </w14:schemeClr>
                  </w14:solidFill>
                </w14:textFill>
              </w:rPr>
            </w:pPr>
          </w:p>
        </w:tc>
        <w:tc>
          <w:tcPr>
            <w:tcW w:w="990" w:type="dxa"/>
            <w:shd w:val="clear" w:color="auto" w:fill="F2F2F2"/>
            <w:tcMar>
              <w:top w:w="0" w:type="dxa"/>
              <w:left w:w="108" w:type="dxa"/>
              <w:bottom w:w="0" w:type="dxa"/>
              <w:right w:w="108" w:type="dxa"/>
            </w:tcMar>
          </w:tcPr>
          <w:p w14:paraId="503C8B21" w14:textId="0E1DD461" w:rsidR="001C62D5" w:rsidRPr="00110FBD" w:rsidRDefault="001C62D5">
            <w:pPr>
              <w:rPr>
                <w:rFonts w:asciiTheme="minorHAnsi" w:eastAsiaTheme="minorHAnsi" w:hAnsiTheme="minorHAnsi"/>
                <w:color w:val="000000" w:themeColor="text1"/>
                <w:sz w:val="18"/>
                <w:szCs w:val="18"/>
                <w14:textFill>
                  <w14:solidFill>
                    <w14:schemeClr w14:val="tx1">
                      <w14:alpha w14:val="52000"/>
                    </w14:schemeClr>
                  </w14:solidFill>
                </w14:textFill>
              </w:rPr>
            </w:pPr>
          </w:p>
        </w:tc>
        <w:tc>
          <w:tcPr>
            <w:tcW w:w="2414" w:type="dxa"/>
            <w:shd w:val="clear" w:color="auto" w:fill="F2F2F2"/>
            <w:tcMar>
              <w:top w:w="0" w:type="dxa"/>
              <w:left w:w="108" w:type="dxa"/>
              <w:bottom w:w="0" w:type="dxa"/>
              <w:right w:w="108" w:type="dxa"/>
            </w:tcMar>
          </w:tcPr>
          <w:p w14:paraId="3DB254CB" w14:textId="460CBC57" w:rsidR="001C62D5" w:rsidRPr="00110FBD" w:rsidRDefault="001C62D5">
            <w:pPr>
              <w:rPr>
                <w:rFonts w:asciiTheme="minorHAnsi" w:eastAsiaTheme="minorHAnsi" w:hAnsiTheme="minorHAnsi"/>
                <w:color w:val="000000" w:themeColor="text1"/>
                <w:sz w:val="18"/>
                <w:szCs w:val="18"/>
                <w14:textFill>
                  <w14:solidFill>
                    <w14:schemeClr w14:val="tx1">
                      <w14:alpha w14:val="52000"/>
                    </w14:schemeClr>
                  </w14:solidFill>
                </w14:textFill>
              </w:rPr>
            </w:pPr>
          </w:p>
        </w:tc>
        <w:tc>
          <w:tcPr>
            <w:tcW w:w="2712" w:type="dxa"/>
            <w:shd w:val="clear" w:color="auto" w:fill="F2F2F2"/>
            <w:tcMar>
              <w:top w:w="0" w:type="dxa"/>
              <w:left w:w="108" w:type="dxa"/>
              <w:bottom w:w="0" w:type="dxa"/>
              <w:right w:w="108" w:type="dxa"/>
            </w:tcMar>
          </w:tcPr>
          <w:p w14:paraId="287FFCB6" w14:textId="77777777" w:rsidR="001C62D5" w:rsidRPr="00110FBD" w:rsidRDefault="001C62D5">
            <w:pPr>
              <w:rPr>
                <w:rFonts w:asciiTheme="minorHAnsi" w:eastAsiaTheme="minorHAnsi" w:hAnsiTheme="minorHAnsi"/>
                <w:color w:val="000000" w:themeColor="text1"/>
                <w:sz w:val="18"/>
                <w:szCs w:val="18"/>
                <w14:textFill>
                  <w14:solidFill>
                    <w14:schemeClr w14:val="tx1">
                      <w14:alpha w14:val="52000"/>
                    </w14:schemeClr>
                  </w14:solidFill>
                </w14:textFill>
              </w:rPr>
            </w:pPr>
          </w:p>
        </w:tc>
        <w:tc>
          <w:tcPr>
            <w:tcW w:w="2357" w:type="dxa"/>
            <w:shd w:val="clear" w:color="auto" w:fill="F2F2F2"/>
            <w:tcMar>
              <w:top w:w="0" w:type="dxa"/>
              <w:left w:w="108" w:type="dxa"/>
              <w:bottom w:w="0" w:type="dxa"/>
              <w:right w:w="108" w:type="dxa"/>
            </w:tcMar>
          </w:tcPr>
          <w:p w14:paraId="510E95DA" w14:textId="3F778C6B" w:rsidR="001C62D5" w:rsidRPr="00110FBD" w:rsidRDefault="001C62D5">
            <w:pPr>
              <w:rPr>
                <w:rFonts w:asciiTheme="minorHAnsi" w:eastAsiaTheme="minorHAnsi" w:hAnsiTheme="minorHAnsi"/>
                <w:color w:val="000000" w:themeColor="text1"/>
                <w:sz w:val="18"/>
                <w:szCs w:val="18"/>
                <w14:textFill>
                  <w14:solidFill>
                    <w14:schemeClr w14:val="tx1">
                      <w14:alpha w14:val="52000"/>
                    </w14:schemeClr>
                  </w14:solidFill>
                </w14:textFill>
              </w:rPr>
            </w:pPr>
          </w:p>
        </w:tc>
        <w:tc>
          <w:tcPr>
            <w:tcW w:w="4109" w:type="dxa"/>
            <w:shd w:val="clear" w:color="auto" w:fill="F2F2F2"/>
            <w:tcMar>
              <w:top w:w="0" w:type="dxa"/>
              <w:left w:w="108" w:type="dxa"/>
              <w:bottom w:w="0" w:type="dxa"/>
              <w:right w:w="108" w:type="dxa"/>
            </w:tcMar>
          </w:tcPr>
          <w:p w14:paraId="3797ADD4" w14:textId="4A4066A3" w:rsidR="009520BD" w:rsidRPr="00110FBD" w:rsidRDefault="009520BD">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This requirement was removed as it is duplicated in the requirements below. </w:t>
            </w:r>
          </w:p>
        </w:tc>
      </w:tr>
      <w:tr w:rsidR="00110FBD" w:rsidRPr="00110FBD" w14:paraId="758974F8" w14:textId="77777777" w:rsidTr="00664AE8">
        <w:trPr>
          <w:trHeight w:val="70"/>
        </w:trPr>
        <w:tc>
          <w:tcPr>
            <w:tcW w:w="468" w:type="dxa"/>
            <w:shd w:val="clear" w:color="auto" w:fill="F2F2F2"/>
            <w:tcMar>
              <w:top w:w="0" w:type="dxa"/>
              <w:left w:w="108" w:type="dxa"/>
              <w:bottom w:w="0" w:type="dxa"/>
              <w:right w:w="108" w:type="dxa"/>
            </w:tcMar>
          </w:tcPr>
          <w:p w14:paraId="4BCC9392" w14:textId="244C833D" w:rsidR="001C62D5" w:rsidRPr="00110FBD" w:rsidRDefault="006F2104">
            <w:pPr>
              <w:spacing w:before="120" w:after="120"/>
              <w:rPr>
                <w:rFonts w:asciiTheme="minorHAnsi" w:eastAsiaTheme="minorHAnsi" w:hAnsiTheme="minorHAnsi"/>
                <w:b/>
                <w:bCs/>
                <w:color w:val="000000" w:themeColor="text1"/>
                <w:sz w:val="18"/>
                <w:szCs w:val="18"/>
                <w14:textFill>
                  <w14:solidFill>
                    <w14:schemeClr w14:val="tx1">
                      <w14:alpha w14:val="52000"/>
                    </w14:schemeClr>
                  </w14:solidFill>
                </w14:textFill>
              </w:rPr>
            </w:pPr>
            <w:r w:rsidRPr="00110FBD">
              <w:rPr>
                <w:rFonts w:asciiTheme="minorHAnsi" w:eastAsiaTheme="minorHAnsi" w:hAnsiTheme="minorHAnsi"/>
                <w:b/>
                <w:bCs/>
                <w:color w:val="000000" w:themeColor="text1"/>
                <w:sz w:val="18"/>
                <w:szCs w:val="18"/>
                <w14:textFill>
                  <w14:solidFill>
                    <w14:schemeClr w14:val="tx1">
                      <w14:alpha w14:val="52000"/>
                    </w14:schemeClr>
                  </w14:solidFill>
                </w14:textFill>
              </w:rPr>
              <w:t>25</w:t>
            </w:r>
          </w:p>
        </w:tc>
        <w:tc>
          <w:tcPr>
            <w:tcW w:w="990" w:type="dxa"/>
            <w:shd w:val="clear" w:color="auto" w:fill="F2F2F2"/>
            <w:tcMar>
              <w:top w:w="0" w:type="dxa"/>
              <w:left w:w="108" w:type="dxa"/>
              <w:bottom w:w="0" w:type="dxa"/>
              <w:right w:w="108" w:type="dxa"/>
            </w:tcMar>
            <w:hideMark/>
          </w:tcPr>
          <w:p w14:paraId="024616DE" w14:textId="77777777" w:rsidR="001C62D5" w:rsidRPr="00110FBD" w:rsidRDefault="001C62D5">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New</w:t>
            </w:r>
          </w:p>
          <w:p w14:paraId="55E7F96C" w14:textId="143C23D8" w:rsidR="001C62D5" w:rsidRPr="00110FBD" w:rsidRDefault="001C62D5">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Prior </w:t>
            </w:r>
            <w:r w:rsidR="006663FA" w:rsidRPr="00110FBD">
              <w:rPr>
                <w:rFonts w:asciiTheme="minorHAnsi" w:hAnsiTheme="minorHAnsi"/>
                <w:color w:val="000000" w:themeColor="text1"/>
                <w:sz w:val="18"/>
                <w:szCs w:val="18"/>
                <w14:textFill>
                  <w14:solidFill>
                    <w14:schemeClr w14:val="tx1">
                      <w14:alpha w14:val="52000"/>
                    </w14:schemeClr>
                  </w14:solidFill>
                </w14:textFill>
              </w:rPr>
              <w:t>Authorization</w:t>
            </w:r>
            <w:r w:rsidRPr="00110FBD">
              <w:rPr>
                <w:rFonts w:asciiTheme="minorHAnsi" w:hAnsiTheme="minorHAnsi"/>
                <w:color w:val="000000" w:themeColor="text1"/>
                <w:sz w:val="18"/>
                <w:szCs w:val="18"/>
                <w14:textFill>
                  <w14:solidFill>
                    <w14:schemeClr w14:val="tx1">
                      <w14:alpha w14:val="52000"/>
                    </w14:schemeClr>
                  </w14:solidFill>
                </w14:textFill>
              </w:rPr>
              <w:t xml:space="preserve"> 1</w:t>
            </w:r>
          </w:p>
        </w:tc>
        <w:tc>
          <w:tcPr>
            <w:tcW w:w="2414" w:type="dxa"/>
            <w:shd w:val="clear" w:color="auto" w:fill="F2F2F2"/>
            <w:tcMar>
              <w:top w:w="0" w:type="dxa"/>
              <w:left w:w="108" w:type="dxa"/>
              <w:bottom w:w="0" w:type="dxa"/>
              <w:right w:w="108" w:type="dxa"/>
            </w:tcMar>
          </w:tcPr>
          <w:p w14:paraId="3FA4B631" w14:textId="0B9EC153" w:rsidR="001C62D5" w:rsidRPr="00110FBD" w:rsidRDefault="001C62D5" w:rsidP="00664AE8">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In compliance with the NCPDP SCRIPT 10.6 standardized transaction framework for electronic prior authorization (ePA), provide the ability for the VA inbound ePrescribing system to indicate if an eRx requires prior authorization, and if the required prior authorization has been approved or not approved by the payer (i.e. insurance company) on the inbound eRx. </w:t>
            </w:r>
          </w:p>
        </w:tc>
        <w:tc>
          <w:tcPr>
            <w:tcW w:w="2712" w:type="dxa"/>
            <w:shd w:val="clear" w:color="auto" w:fill="F2F2F2"/>
            <w:tcMar>
              <w:top w:w="0" w:type="dxa"/>
              <w:left w:w="108" w:type="dxa"/>
              <w:bottom w:w="0" w:type="dxa"/>
              <w:right w:w="108" w:type="dxa"/>
            </w:tcMar>
          </w:tcPr>
          <w:p w14:paraId="2CEE4B72" w14:textId="7957EBB6" w:rsidR="001C62D5" w:rsidRPr="00110FBD" w:rsidRDefault="002B6A55">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9</w:t>
            </w:r>
            <w:r w:rsidR="001C62D5" w:rsidRPr="00110FBD">
              <w:rPr>
                <w:rFonts w:asciiTheme="minorHAnsi" w:hAnsiTheme="minorHAnsi"/>
                <w:color w:val="000000" w:themeColor="text1"/>
                <w:sz w:val="18"/>
                <w:szCs w:val="18"/>
                <w14:textFill>
                  <w14:solidFill>
                    <w14:schemeClr w14:val="tx1">
                      <w14:alpha w14:val="52000"/>
                    </w14:schemeClr>
                  </w14:solidFill>
                </w14:textFill>
              </w:rPr>
              <w:t xml:space="preserve">.1: As a VA pharmacist, I need to know if: </w:t>
            </w:r>
          </w:p>
          <w:p w14:paraId="4CD11F7E" w14:textId="77777777" w:rsidR="001C62D5" w:rsidRPr="00110FBD" w:rsidRDefault="001C62D5" w:rsidP="001C62D5">
            <w:pPr>
              <w:numPr>
                <w:ilvl w:val="0"/>
                <w:numId w:val="75"/>
              </w:numPr>
              <w:contextualSpacing/>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An inbound eRX requires prior authorization</w:t>
            </w:r>
          </w:p>
          <w:p w14:paraId="0DB1FEC4" w14:textId="77777777" w:rsidR="001C62D5" w:rsidRPr="00110FBD" w:rsidRDefault="001C62D5" w:rsidP="001C62D5">
            <w:pPr>
              <w:numPr>
                <w:ilvl w:val="0"/>
                <w:numId w:val="75"/>
              </w:numPr>
              <w:contextualSpacing/>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An inbound eRx for a non-formulary or restricted drug requiring prior authorization has been approved or not approved by the payer, </w:t>
            </w:r>
          </w:p>
          <w:p w14:paraId="00875E74" w14:textId="77777777" w:rsidR="001C62D5" w:rsidRPr="00110FBD" w:rsidRDefault="001C62D5">
            <w:pPr>
              <w:rPr>
                <w:rFonts w:asciiTheme="minorHAnsi" w:hAnsiTheme="minorHAnsi"/>
                <w:color w:val="000000" w:themeColor="text1"/>
                <w:sz w:val="18"/>
                <w:szCs w:val="18"/>
                <w14:textFill>
                  <w14:solidFill>
                    <w14:schemeClr w14:val="tx1">
                      <w14:alpha w14:val="52000"/>
                    </w14:schemeClr>
                  </w14:solidFill>
                </w14:textFill>
              </w:rPr>
            </w:pPr>
          </w:p>
          <w:p w14:paraId="643F32EC" w14:textId="634F2A4E" w:rsidR="001C62D5" w:rsidRPr="00110FBD" w:rsidRDefault="001C62D5" w:rsidP="00162587">
            <w:pPr>
              <w:rPr>
                <w:rFonts w:asciiTheme="minorHAnsi" w:eastAsiaTheme="minorHAnsi" w:hAnsiTheme="minorHAnsi"/>
                <w:color w:val="000000" w:themeColor="text1"/>
                <w:sz w:val="18"/>
                <w:szCs w:val="18"/>
                <w14:textFill>
                  <w14:solidFill>
                    <w14:schemeClr w14:val="tx1">
                      <w14:alpha w14:val="52000"/>
                    </w14:schemeClr>
                  </w14:solidFill>
                </w14:textFill>
              </w:rPr>
            </w:pPr>
            <w:proofErr w:type="gramStart"/>
            <w:r w:rsidRPr="00110FBD">
              <w:rPr>
                <w:rFonts w:asciiTheme="minorHAnsi" w:hAnsiTheme="minorHAnsi"/>
                <w:color w:val="000000" w:themeColor="text1"/>
                <w:sz w:val="18"/>
                <w:szCs w:val="18"/>
                <w14:textFill>
                  <w14:solidFill>
                    <w14:schemeClr w14:val="tx1">
                      <w14:alpha w14:val="52000"/>
                    </w14:schemeClr>
                  </w14:solidFill>
                </w14:textFill>
              </w:rPr>
              <w:t>so</w:t>
            </w:r>
            <w:proofErr w:type="gramEnd"/>
            <w:r w:rsidRPr="00110FBD">
              <w:rPr>
                <w:rFonts w:asciiTheme="minorHAnsi" w:hAnsiTheme="minorHAnsi"/>
                <w:color w:val="000000" w:themeColor="text1"/>
                <w:sz w:val="18"/>
                <w:szCs w:val="18"/>
                <w14:textFill>
                  <w14:solidFill>
                    <w14:schemeClr w14:val="tx1">
                      <w14:alpha w14:val="52000"/>
                    </w14:schemeClr>
                  </w14:solidFill>
                </w14:textFill>
              </w:rPr>
              <w:t xml:space="preserve"> that I can reject the eRx, or process and dispense the eRx with confirmation that the payer has granted the required prior authorization from the external</w:t>
            </w:r>
            <w:r w:rsidR="00162587" w:rsidRPr="00110FBD">
              <w:rPr>
                <w:rFonts w:asciiTheme="minorHAnsi" w:hAnsiTheme="minorHAnsi"/>
                <w:color w:val="000000" w:themeColor="text1"/>
                <w:sz w:val="18"/>
                <w:szCs w:val="18"/>
                <w14:textFill>
                  <w14:solidFill>
                    <w14:schemeClr w14:val="tx1">
                      <w14:alpha w14:val="52000"/>
                    </w14:schemeClr>
                  </w14:solidFill>
                </w14:textFill>
              </w:rPr>
              <w:t xml:space="preserve"> </w:t>
            </w:r>
            <w:r w:rsidR="006663FA" w:rsidRPr="00110FBD">
              <w:rPr>
                <w:rFonts w:asciiTheme="minorHAnsi" w:hAnsiTheme="minorHAnsi"/>
                <w:color w:val="000000" w:themeColor="text1"/>
                <w:sz w:val="18"/>
                <w:szCs w:val="18"/>
                <w14:textFill>
                  <w14:solidFill>
                    <w14:schemeClr w14:val="tx1">
                      <w14:alpha w14:val="52000"/>
                    </w14:schemeClr>
                  </w14:solidFill>
                </w14:textFill>
              </w:rPr>
              <w:t>provider</w:t>
            </w:r>
            <w:r w:rsidRPr="00110FBD">
              <w:rPr>
                <w:rFonts w:asciiTheme="minorHAnsi" w:hAnsiTheme="minorHAnsi"/>
                <w:color w:val="000000" w:themeColor="text1"/>
                <w:sz w:val="18"/>
                <w:szCs w:val="18"/>
                <w14:textFill>
                  <w14:solidFill>
                    <w14:schemeClr w14:val="tx1">
                      <w14:alpha w14:val="52000"/>
                    </w14:schemeClr>
                  </w14:solidFill>
                </w14:textFill>
              </w:rPr>
              <w:t xml:space="preserve"> (i.e. prescriber) prior to our pharmacy receiving the eRx.</w:t>
            </w:r>
          </w:p>
        </w:tc>
        <w:tc>
          <w:tcPr>
            <w:tcW w:w="2357" w:type="dxa"/>
            <w:shd w:val="clear" w:color="auto" w:fill="F2F2F2"/>
            <w:tcMar>
              <w:top w:w="0" w:type="dxa"/>
              <w:left w:w="108" w:type="dxa"/>
              <w:bottom w:w="0" w:type="dxa"/>
              <w:right w:w="108" w:type="dxa"/>
            </w:tcMar>
          </w:tcPr>
          <w:p w14:paraId="67917D12" w14:textId="74C574A2" w:rsidR="001C62D5" w:rsidRPr="00110FBD" w:rsidRDefault="0076256E">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9</w:t>
            </w:r>
            <w:r w:rsidR="009B5554" w:rsidRPr="00110FBD">
              <w:rPr>
                <w:rFonts w:asciiTheme="minorHAnsi" w:hAnsiTheme="minorHAnsi"/>
                <w:color w:val="000000" w:themeColor="text1"/>
                <w:sz w:val="18"/>
                <w:szCs w:val="18"/>
                <w14:textFill>
                  <w14:solidFill>
                    <w14:schemeClr w14:val="tx1">
                      <w14:alpha w14:val="52000"/>
                    </w14:schemeClr>
                  </w14:solidFill>
                </w14:textFill>
              </w:rPr>
              <w:t xml:space="preserve">.1.1: </w:t>
            </w:r>
            <w:r w:rsidR="001C62D5" w:rsidRPr="00110FBD">
              <w:rPr>
                <w:rFonts w:asciiTheme="minorHAnsi" w:hAnsiTheme="minorHAnsi"/>
                <w:color w:val="000000" w:themeColor="text1"/>
                <w:sz w:val="18"/>
                <w:szCs w:val="18"/>
                <w14:textFill>
                  <w14:solidFill>
                    <w14:schemeClr w14:val="tx1">
                      <w14:alpha w14:val="52000"/>
                    </w14:schemeClr>
                  </w14:solidFill>
                </w14:textFill>
              </w:rPr>
              <w:t>Indicate:</w:t>
            </w:r>
          </w:p>
          <w:p w14:paraId="53781213" w14:textId="77777777" w:rsidR="001C62D5" w:rsidRPr="00110FBD" w:rsidRDefault="001C62D5" w:rsidP="001C62D5">
            <w:pPr>
              <w:numPr>
                <w:ilvl w:val="0"/>
                <w:numId w:val="76"/>
              </w:numPr>
              <w:contextualSpacing/>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If prior authorization is required on an inbound eRx.</w:t>
            </w:r>
          </w:p>
          <w:p w14:paraId="405A4A61" w14:textId="77777777" w:rsidR="001C62D5" w:rsidRPr="00110FBD" w:rsidRDefault="001C62D5" w:rsidP="001C62D5">
            <w:pPr>
              <w:numPr>
                <w:ilvl w:val="0"/>
                <w:numId w:val="76"/>
              </w:numPr>
              <w:contextualSpacing/>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If prior authorization has been approved or not approved on a non-formulary or restricted drug requiring prior authorization.</w:t>
            </w:r>
          </w:p>
          <w:p w14:paraId="6957CC27" w14:textId="56186FA0" w:rsidR="001C62D5" w:rsidRPr="00110FBD" w:rsidRDefault="0076256E">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9</w:t>
            </w:r>
            <w:r w:rsidR="001C62D5" w:rsidRPr="00110FBD">
              <w:rPr>
                <w:rFonts w:asciiTheme="minorHAnsi" w:hAnsiTheme="minorHAnsi"/>
                <w:color w:val="000000" w:themeColor="text1"/>
                <w:sz w:val="18"/>
                <w:szCs w:val="18"/>
                <w14:textFill>
                  <w14:solidFill>
                    <w14:schemeClr w14:val="tx1">
                      <w14:alpha w14:val="52000"/>
                    </w14:schemeClr>
                  </w14:solidFill>
                </w14:textFill>
              </w:rPr>
              <w:t>.1.2: If prior authorization is not approved, reject the eRx, and send message back to external provider with rejection message</w:t>
            </w:r>
            <w:r w:rsidR="006663FA" w:rsidRPr="00110FBD">
              <w:rPr>
                <w:rFonts w:asciiTheme="minorHAnsi" w:hAnsiTheme="minorHAnsi"/>
                <w:color w:val="000000" w:themeColor="text1"/>
                <w:sz w:val="18"/>
                <w:szCs w:val="18"/>
                <w14:textFill>
                  <w14:solidFill>
                    <w14:schemeClr w14:val="tx1">
                      <w14:alpha w14:val="52000"/>
                    </w14:schemeClr>
                  </w14:solidFill>
                </w14:textFill>
              </w:rPr>
              <w:t xml:space="preserve">: </w:t>
            </w:r>
            <w:r w:rsidR="001C62D5" w:rsidRPr="00110FBD">
              <w:rPr>
                <w:rFonts w:asciiTheme="minorHAnsi" w:hAnsiTheme="minorHAnsi"/>
                <w:color w:val="000000" w:themeColor="text1"/>
                <w:sz w:val="18"/>
                <w:szCs w:val="18"/>
                <w14:textFill>
                  <w14:solidFill>
                    <w14:schemeClr w14:val="tx1">
                      <w14:alpha w14:val="52000"/>
                    </w14:schemeClr>
                  </w14:solidFill>
                </w14:textFill>
              </w:rPr>
              <w:br/>
              <w:t>“Prior Authorization Required.”</w:t>
            </w:r>
          </w:p>
        </w:tc>
        <w:tc>
          <w:tcPr>
            <w:tcW w:w="4109" w:type="dxa"/>
            <w:shd w:val="clear" w:color="auto" w:fill="F2F2F2"/>
            <w:tcMar>
              <w:top w:w="0" w:type="dxa"/>
              <w:left w:w="108" w:type="dxa"/>
              <w:bottom w:w="0" w:type="dxa"/>
              <w:right w:w="108" w:type="dxa"/>
            </w:tcMar>
            <w:hideMark/>
          </w:tcPr>
          <w:p w14:paraId="1279FDB7" w14:textId="77777777" w:rsidR="001C62D5" w:rsidRPr="00110FBD" w:rsidRDefault="001C62D5">
            <w:pPr>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VA pharmacies cannot process and dispense non-formulary or restricted drugs requiring prior authorization without verifying that prior authorization from the payer (i.e. the insurance company paying for the eRx.)</w:t>
            </w:r>
          </w:p>
          <w:p w14:paraId="566BABB6" w14:textId="77777777" w:rsidR="00DE2164" w:rsidRPr="00110FBD" w:rsidRDefault="00DE2164">
            <w:pPr>
              <w:rPr>
                <w:rFonts w:asciiTheme="minorHAnsi" w:hAnsiTheme="minorHAnsi"/>
                <w:color w:val="000000" w:themeColor="text1"/>
                <w:sz w:val="18"/>
                <w:szCs w:val="18"/>
                <w14:textFill>
                  <w14:solidFill>
                    <w14:schemeClr w14:val="tx1">
                      <w14:alpha w14:val="52000"/>
                    </w14:schemeClr>
                  </w14:solidFill>
                </w14:textFill>
              </w:rPr>
            </w:pPr>
          </w:p>
          <w:p w14:paraId="36A25ABD" w14:textId="77777777" w:rsidR="00DE2164" w:rsidRPr="00110FBD" w:rsidRDefault="00DE2164" w:rsidP="00DE2164">
            <w:pPr>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Note: This is a new NEED/OWNR which needs to be added to the BRD for complete traceability. </w:t>
            </w:r>
          </w:p>
          <w:p w14:paraId="0D7FD1B1" w14:textId="77777777" w:rsidR="00FA4E57" w:rsidRPr="00110FBD" w:rsidRDefault="00FA4E57" w:rsidP="00DE2164">
            <w:pPr>
              <w:rPr>
                <w:rFonts w:asciiTheme="minorHAnsi" w:hAnsiTheme="minorHAnsi"/>
                <w:color w:val="000000" w:themeColor="text1"/>
                <w:sz w:val="18"/>
                <w:szCs w:val="18"/>
                <w14:textFill>
                  <w14:solidFill>
                    <w14:schemeClr w14:val="tx1">
                      <w14:alpha w14:val="52000"/>
                    </w14:schemeClr>
                  </w14:solidFill>
                </w14:textFill>
              </w:rPr>
            </w:pPr>
          </w:p>
          <w:p w14:paraId="683FE036" w14:textId="3F449D92" w:rsidR="00FA4E57" w:rsidRPr="00110FBD" w:rsidRDefault="00FA4E57" w:rsidP="003F2FA9">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Note: A “Payer” can be the VA or a contracted Insurance Company. </w:t>
            </w:r>
          </w:p>
        </w:tc>
      </w:tr>
      <w:tr w:rsidR="00110FBD" w:rsidRPr="00110FBD" w14:paraId="1712680B" w14:textId="77777777" w:rsidTr="00664AE8">
        <w:trPr>
          <w:trHeight w:val="70"/>
        </w:trPr>
        <w:tc>
          <w:tcPr>
            <w:tcW w:w="468" w:type="dxa"/>
            <w:shd w:val="clear" w:color="auto" w:fill="F2F2F2"/>
            <w:tcMar>
              <w:top w:w="0" w:type="dxa"/>
              <w:left w:w="108" w:type="dxa"/>
              <w:bottom w:w="0" w:type="dxa"/>
              <w:right w:w="108" w:type="dxa"/>
            </w:tcMar>
          </w:tcPr>
          <w:p w14:paraId="355949E0" w14:textId="7470B94E" w:rsidR="001C62D5" w:rsidRPr="00110FBD" w:rsidRDefault="006F2104" w:rsidP="006F2104">
            <w:pPr>
              <w:rPr>
                <w:rFonts w:asciiTheme="minorHAnsi" w:eastAsiaTheme="minorHAnsi" w:hAnsiTheme="minorHAnsi"/>
                <w:b/>
                <w:bCs/>
                <w:color w:val="000000" w:themeColor="text1"/>
                <w:sz w:val="18"/>
                <w:szCs w:val="18"/>
                <w14:textFill>
                  <w14:solidFill>
                    <w14:schemeClr w14:val="tx1">
                      <w14:alpha w14:val="52000"/>
                    </w14:schemeClr>
                  </w14:solidFill>
                </w14:textFill>
              </w:rPr>
            </w:pPr>
            <w:r w:rsidRPr="00110FBD">
              <w:rPr>
                <w:rFonts w:asciiTheme="minorHAnsi" w:eastAsiaTheme="minorHAnsi" w:hAnsiTheme="minorHAnsi"/>
                <w:b/>
                <w:bCs/>
                <w:color w:val="000000" w:themeColor="text1"/>
                <w:sz w:val="18"/>
                <w:szCs w:val="18"/>
                <w14:textFill>
                  <w14:solidFill>
                    <w14:schemeClr w14:val="tx1">
                      <w14:alpha w14:val="52000"/>
                    </w14:schemeClr>
                  </w14:solidFill>
                </w14:textFill>
              </w:rPr>
              <w:t>26</w:t>
            </w:r>
          </w:p>
        </w:tc>
        <w:tc>
          <w:tcPr>
            <w:tcW w:w="990" w:type="dxa"/>
            <w:shd w:val="clear" w:color="auto" w:fill="F2F2F2"/>
            <w:tcMar>
              <w:top w:w="0" w:type="dxa"/>
              <w:left w:w="108" w:type="dxa"/>
              <w:bottom w:w="0" w:type="dxa"/>
              <w:right w:w="108" w:type="dxa"/>
            </w:tcMar>
            <w:hideMark/>
          </w:tcPr>
          <w:p w14:paraId="3D73F2E9" w14:textId="77777777" w:rsidR="001C62D5" w:rsidRPr="00110FBD" w:rsidRDefault="001C62D5"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New</w:t>
            </w:r>
          </w:p>
          <w:p w14:paraId="243ABB00" w14:textId="329B600B" w:rsidR="001C62D5" w:rsidRPr="00110FBD" w:rsidRDefault="001C62D5" w:rsidP="00A56BC0">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Prior Authorization 2</w:t>
            </w:r>
          </w:p>
        </w:tc>
        <w:tc>
          <w:tcPr>
            <w:tcW w:w="2414" w:type="dxa"/>
            <w:shd w:val="clear" w:color="auto" w:fill="F2F2F2"/>
            <w:tcMar>
              <w:top w:w="0" w:type="dxa"/>
              <w:left w:w="108" w:type="dxa"/>
              <w:bottom w:w="0" w:type="dxa"/>
              <w:right w:w="108" w:type="dxa"/>
            </w:tcMar>
            <w:hideMark/>
          </w:tcPr>
          <w:p w14:paraId="7C24A71E" w14:textId="77777777" w:rsidR="001C62D5" w:rsidRPr="00110FBD" w:rsidRDefault="001C62D5"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In compliance with the NCPDP SCRIPT 10.6 standardized transaction framework for electronic prior authorization (ePA), provide the ability for the VA inbound ePrescribing system to notify the VA pharmacist when prior authorization is approved or not approved for an eRx that has already been received and is sitting in a VistA holding queue waiting for confirmation that eRx is </w:t>
            </w:r>
            <w:r w:rsidRPr="00110FBD">
              <w:rPr>
                <w:rFonts w:asciiTheme="minorHAnsi" w:hAnsiTheme="minorHAnsi"/>
                <w:color w:val="000000" w:themeColor="text1"/>
                <w:sz w:val="18"/>
                <w:szCs w:val="18"/>
                <w14:textFill>
                  <w14:solidFill>
                    <w14:schemeClr w14:val="tx1">
                      <w14:alpha w14:val="52000"/>
                    </w14:schemeClr>
                  </w14:solidFill>
                </w14:textFill>
              </w:rPr>
              <w:lastRenderedPageBreak/>
              <w:t>approved or not approved.</w:t>
            </w:r>
          </w:p>
        </w:tc>
        <w:tc>
          <w:tcPr>
            <w:tcW w:w="2712" w:type="dxa"/>
            <w:shd w:val="clear" w:color="auto" w:fill="F2F2F2"/>
            <w:tcMar>
              <w:top w:w="0" w:type="dxa"/>
              <w:left w:w="108" w:type="dxa"/>
              <w:bottom w:w="0" w:type="dxa"/>
              <w:right w:w="108" w:type="dxa"/>
            </w:tcMar>
          </w:tcPr>
          <w:p w14:paraId="252C2BFA" w14:textId="77FAC10E" w:rsidR="001C62D5" w:rsidRPr="00110FBD" w:rsidRDefault="002B6A55"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lastRenderedPageBreak/>
              <w:t>9</w:t>
            </w:r>
            <w:r w:rsidR="001C62D5" w:rsidRPr="00110FBD">
              <w:rPr>
                <w:rFonts w:asciiTheme="minorHAnsi" w:hAnsiTheme="minorHAnsi"/>
                <w:color w:val="000000" w:themeColor="text1"/>
                <w:sz w:val="18"/>
                <w:szCs w:val="18"/>
                <w14:textFill>
                  <w14:solidFill>
                    <w14:schemeClr w14:val="tx1">
                      <w14:alpha w14:val="52000"/>
                    </w14:schemeClr>
                  </w14:solidFill>
                </w14:textFill>
              </w:rPr>
              <w:t>.2: As a VA Pharmacist, if I am waiting for prior authorization on a non-formulary or restricted drug that has already been received into the VA pharmacy, and the eRx is sitting in the VistA error holding queue, I need to be notified when that eRx is approved or not approved so that I can:</w:t>
            </w:r>
          </w:p>
          <w:p w14:paraId="2A9FD5E3" w14:textId="77777777" w:rsidR="001C62D5" w:rsidRPr="00110FBD" w:rsidRDefault="001C62D5" w:rsidP="006F2104">
            <w:pPr>
              <w:numPr>
                <w:ilvl w:val="0"/>
                <w:numId w:val="77"/>
              </w:numPr>
              <w:contextualSpacing/>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Reject the eRx, with confirmation that the payer has denied the authorization </w:t>
            </w:r>
          </w:p>
          <w:p w14:paraId="50DD248E" w14:textId="77777777" w:rsidR="001C62D5" w:rsidRPr="00110FBD" w:rsidRDefault="001C62D5" w:rsidP="006F2104">
            <w:pPr>
              <w:numPr>
                <w:ilvl w:val="0"/>
                <w:numId w:val="77"/>
              </w:numPr>
              <w:contextualSpacing/>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Process and dispense the </w:t>
            </w:r>
            <w:r w:rsidRPr="00110FBD">
              <w:rPr>
                <w:rFonts w:asciiTheme="minorHAnsi" w:hAnsiTheme="minorHAnsi"/>
                <w:color w:val="000000" w:themeColor="text1"/>
                <w:sz w:val="18"/>
                <w:szCs w:val="18"/>
                <w14:textFill>
                  <w14:solidFill>
                    <w14:schemeClr w14:val="tx1">
                      <w14:alpha w14:val="52000"/>
                    </w14:schemeClr>
                  </w14:solidFill>
                </w14:textFill>
              </w:rPr>
              <w:lastRenderedPageBreak/>
              <w:t>eRx with confirmation that the payer has granted the required prior authorization.</w:t>
            </w:r>
          </w:p>
          <w:p w14:paraId="4ED0332D" w14:textId="77777777" w:rsidR="001C62D5" w:rsidRPr="00110FBD" w:rsidRDefault="001C62D5"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p>
        </w:tc>
        <w:tc>
          <w:tcPr>
            <w:tcW w:w="2357" w:type="dxa"/>
            <w:shd w:val="clear" w:color="auto" w:fill="F2F2F2"/>
            <w:tcMar>
              <w:top w:w="0" w:type="dxa"/>
              <w:left w:w="108" w:type="dxa"/>
              <w:bottom w:w="0" w:type="dxa"/>
              <w:right w:w="108" w:type="dxa"/>
            </w:tcMar>
          </w:tcPr>
          <w:p w14:paraId="24482C27" w14:textId="7B47E88B" w:rsidR="001C62D5" w:rsidRPr="00110FBD" w:rsidRDefault="002B6A55"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lastRenderedPageBreak/>
              <w:t>9</w:t>
            </w:r>
            <w:r w:rsidR="001C62D5" w:rsidRPr="00110FBD">
              <w:rPr>
                <w:rFonts w:asciiTheme="minorHAnsi" w:hAnsiTheme="minorHAnsi"/>
                <w:color w:val="000000" w:themeColor="text1"/>
                <w:sz w:val="18"/>
                <w:szCs w:val="18"/>
                <w14:textFill>
                  <w14:solidFill>
                    <w14:schemeClr w14:val="tx1">
                      <w14:alpha w14:val="52000"/>
                    </w14:schemeClr>
                  </w14:solidFill>
                </w14:textFill>
              </w:rPr>
              <w:t xml:space="preserve">.2.1: Per the NCPDP SCRIPT standard for ePA, build in ability to notify the VA pharmacist when prior authorization is approved or not approved for an eRx waiting in a VistA holding error queue.  </w:t>
            </w:r>
          </w:p>
          <w:p w14:paraId="7FD28FBB" w14:textId="77777777" w:rsidR="001C62D5" w:rsidRPr="00110FBD" w:rsidRDefault="001C62D5" w:rsidP="006F2104">
            <w:pPr>
              <w:rPr>
                <w:rFonts w:asciiTheme="minorHAnsi" w:hAnsiTheme="minorHAnsi"/>
                <w:color w:val="000000" w:themeColor="text1"/>
                <w:sz w:val="18"/>
                <w:szCs w:val="18"/>
                <w14:textFill>
                  <w14:solidFill>
                    <w14:schemeClr w14:val="tx1">
                      <w14:alpha w14:val="52000"/>
                    </w14:schemeClr>
                  </w14:solidFill>
                </w14:textFill>
              </w:rPr>
            </w:pPr>
          </w:p>
          <w:p w14:paraId="4BE108A5" w14:textId="6E8B3AA8" w:rsidR="001C62D5" w:rsidRPr="00110FBD" w:rsidRDefault="002B6A55" w:rsidP="006F2104">
            <w:pPr>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9</w:t>
            </w:r>
            <w:r w:rsidR="001C62D5" w:rsidRPr="00110FBD">
              <w:rPr>
                <w:rFonts w:asciiTheme="minorHAnsi" w:hAnsiTheme="minorHAnsi"/>
                <w:color w:val="000000" w:themeColor="text1"/>
                <w:sz w:val="18"/>
                <w:szCs w:val="18"/>
                <w14:textFill>
                  <w14:solidFill>
                    <w14:schemeClr w14:val="tx1">
                      <w14:alpha w14:val="52000"/>
                    </w14:schemeClr>
                  </w14:solidFill>
                </w14:textFill>
              </w:rPr>
              <w:t xml:space="preserve">.2.2: Move eRx from the VistA Error Holding queue to the VistA Queue – Pending for Processing when prior authorization approval is </w:t>
            </w:r>
            <w:r w:rsidR="001C62D5" w:rsidRPr="00110FBD">
              <w:rPr>
                <w:rFonts w:asciiTheme="minorHAnsi" w:hAnsiTheme="minorHAnsi"/>
                <w:color w:val="000000" w:themeColor="text1"/>
                <w:sz w:val="18"/>
                <w:szCs w:val="18"/>
                <w14:textFill>
                  <w14:solidFill>
                    <w14:schemeClr w14:val="tx1">
                      <w14:alpha w14:val="52000"/>
                    </w14:schemeClr>
                  </w14:solidFill>
                </w14:textFill>
              </w:rPr>
              <w:lastRenderedPageBreak/>
              <w:t xml:space="preserve">received by VA. </w:t>
            </w:r>
          </w:p>
          <w:p w14:paraId="13158A9F" w14:textId="77777777" w:rsidR="001C62D5" w:rsidRPr="00110FBD" w:rsidRDefault="001C62D5" w:rsidP="006F2104">
            <w:pPr>
              <w:rPr>
                <w:rFonts w:asciiTheme="minorHAnsi" w:hAnsiTheme="minorHAnsi"/>
                <w:color w:val="000000" w:themeColor="text1"/>
                <w:sz w:val="18"/>
                <w:szCs w:val="18"/>
                <w14:textFill>
                  <w14:solidFill>
                    <w14:schemeClr w14:val="tx1">
                      <w14:alpha w14:val="52000"/>
                    </w14:schemeClr>
                  </w14:solidFill>
                </w14:textFill>
              </w:rPr>
            </w:pPr>
          </w:p>
          <w:p w14:paraId="3AC34B42" w14:textId="465DCA3F" w:rsidR="001C62D5" w:rsidRPr="00110FBD" w:rsidRDefault="002B6A55"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9</w:t>
            </w:r>
            <w:r w:rsidR="001C62D5" w:rsidRPr="00110FBD">
              <w:rPr>
                <w:rFonts w:asciiTheme="minorHAnsi" w:hAnsiTheme="minorHAnsi"/>
                <w:color w:val="000000" w:themeColor="text1"/>
                <w:sz w:val="18"/>
                <w:szCs w:val="18"/>
                <w14:textFill>
                  <w14:solidFill>
                    <w14:schemeClr w14:val="tx1">
                      <w14:alpha w14:val="52000"/>
                    </w14:schemeClr>
                  </w14:solidFill>
                </w14:textFill>
              </w:rPr>
              <w:t>.2.3 When notice is received that prior authorization is not approved, reject that eRx.</w:t>
            </w:r>
          </w:p>
        </w:tc>
        <w:tc>
          <w:tcPr>
            <w:tcW w:w="4109" w:type="dxa"/>
            <w:shd w:val="clear" w:color="auto" w:fill="F2F2F2"/>
            <w:tcMar>
              <w:top w:w="0" w:type="dxa"/>
              <w:left w:w="108" w:type="dxa"/>
              <w:bottom w:w="0" w:type="dxa"/>
              <w:right w:w="108" w:type="dxa"/>
            </w:tcMar>
            <w:hideMark/>
          </w:tcPr>
          <w:p w14:paraId="5EB14D89" w14:textId="77777777" w:rsidR="001C62D5" w:rsidRPr="00110FBD" w:rsidRDefault="001C62D5" w:rsidP="006F2104">
            <w:pPr>
              <w:rPr>
                <w:rFonts w:ascii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lastRenderedPageBreak/>
              <w:t>VA pharmacists need to be timely notified when prior authorization is approved or not approved for an eRx sitting in an error holding queue waiting for a decision on prior authorization.</w:t>
            </w:r>
          </w:p>
          <w:p w14:paraId="52F865EC" w14:textId="77777777" w:rsidR="00FA4E57" w:rsidRPr="00110FBD" w:rsidRDefault="00FA4E57" w:rsidP="006F2104">
            <w:pPr>
              <w:rPr>
                <w:rFonts w:asciiTheme="minorHAnsi" w:hAnsiTheme="minorHAnsi"/>
                <w:color w:val="000000" w:themeColor="text1"/>
                <w:sz w:val="18"/>
                <w:szCs w:val="18"/>
                <w14:textFill>
                  <w14:solidFill>
                    <w14:schemeClr w14:val="tx1">
                      <w14:alpha w14:val="52000"/>
                    </w14:schemeClr>
                  </w14:solidFill>
                </w14:textFill>
              </w:rPr>
            </w:pPr>
          </w:p>
          <w:p w14:paraId="712AEEA7" w14:textId="1E6AF0D1" w:rsidR="00FA4E57" w:rsidRPr="00110FBD" w:rsidRDefault="00FA4E57"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VA Pharmacists should be notified in real-time when an approval or rejection is applied to the eRx. </w:t>
            </w:r>
          </w:p>
        </w:tc>
      </w:tr>
      <w:tr w:rsidR="00110FBD" w:rsidRPr="00110FBD" w14:paraId="0E7F3A82" w14:textId="77777777" w:rsidTr="00664AE8">
        <w:trPr>
          <w:trHeight w:val="2635"/>
        </w:trPr>
        <w:tc>
          <w:tcPr>
            <w:tcW w:w="468" w:type="dxa"/>
            <w:shd w:val="clear" w:color="auto" w:fill="F2F2F2"/>
            <w:tcMar>
              <w:top w:w="0" w:type="dxa"/>
              <w:left w:w="108" w:type="dxa"/>
              <w:bottom w:w="0" w:type="dxa"/>
              <w:right w:w="108" w:type="dxa"/>
            </w:tcMar>
          </w:tcPr>
          <w:p w14:paraId="382E2CB6" w14:textId="444B40CD" w:rsidR="001C62D5" w:rsidRPr="00110FBD" w:rsidRDefault="006F2104" w:rsidP="006F2104">
            <w:pPr>
              <w:rPr>
                <w:rFonts w:asciiTheme="minorHAnsi" w:eastAsiaTheme="minorHAnsi" w:hAnsiTheme="minorHAnsi"/>
                <w:b/>
                <w:bCs/>
                <w:color w:val="000000" w:themeColor="text1"/>
                <w:sz w:val="18"/>
                <w:szCs w:val="18"/>
                <w14:textFill>
                  <w14:solidFill>
                    <w14:schemeClr w14:val="tx1">
                      <w14:alpha w14:val="52000"/>
                    </w14:schemeClr>
                  </w14:solidFill>
                </w14:textFill>
              </w:rPr>
            </w:pPr>
            <w:r w:rsidRPr="00110FBD">
              <w:rPr>
                <w:rFonts w:asciiTheme="minorHAnsi" w:eastAsiaTheme="minorHAnsi" w:hAnsiTheme="minorHAnsi"/>
                <w:b/>
                <w:bCs/>
                <w:color w:val="000000" w:themeColor="text1"/>
                <w:sz w:val="18"/>
                <w:szCs w:val="18"/>
                <w14:textFill>
                  <w14:solidFill>
                    <w14:schemeClr w14:val="tx1">
                      <w14:alpha w14:val="52000"/>
                    </w14:schemeClr>
                  </w14:solidFill>
                </w14:textFill>
              </w:rPr>
              <w:lastRenderedPageBreak/>
              <w:t>27</w:t>
            </w:r>
          </w:p>
        </w:tc>
        <w:tc>
          <w:tcPr>
            <w:tcW w:w="990" w:type="dxa"/>
            <w:shd w:val="clear" w:color="auto" w:fill="F2F2F2"/>
            <w:tcMar>
              <w:top w:w="0" w:type="dxa"/>
              <w:left w:w="108" w:type="dxa"/>
              <w:bottom w:w="0" w:type="dxa"/>
              <w:right w:w="108" w:type="dxa"/>
            </w:tcMar>
            <w:hideMark/>
          </w:tcPr>
          <w:p w14:paraId="5E761D3A" w14:textId="77777777" w:rsidR="001C62D5" w:rsidRPr="00110FBD" w:rsidRDefault="001C62D5"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New</w:t>
            </w:r>
          </w:p>
          <w:p w14:paraId="744C3579" w14:textId="0DC05952" w:rsidR="001C62D5" w:rsidRPr="00110FBD" w:rsidRDefault="001C62D5" w:rsidP="00A56BC0">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Prior Authorization 3</w:t>
            </w:r>
          </w:p>
        </w:tc>
        <w:tc>
          <w:tcPr>
            <w:tcW w:w="2414" w:type="dxa"/>
            <w:shd w:val="clear" w:color="auto" w:fill="F2F2F2"/>
            <w:tcMar>
              <w:top w:w="0" w:type="dxa"/>
              <w:left w:w="108" w:type="dxa"/>
              <w:bottom w:w="0" w:type="dxa"/>
              <w:right w:w="108" w:type="dxa"/>
            </w:tcMar>
          </w:tcPr>
          <w:p w14:paraId="335382D5" w14:textId="2DB0472B" w:rsidR="001C62D5" w:rsidRPr="00110FBD" w:rsidRDefault="001C62D5"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 xml:space="preserve">In compliance with the NCPDP SCRIPT 10.6 standardized transaction framework for electronic prior authorization (ePA), provide the ability for VA Pharmacy’s inbound ePrescribing system to send a “Prior Authorization Required” message back to a prescriber (i.e. external provider) who transmits an eRxs for a non-formulary or restricted drug if prior authorization is required, yet has not yet been received by the VA pharmacy. </w:t>
            </w:r>
          </w:p>
        </w:tc>
        <w:tc>
          <w:tcPr>
            <w:tcW w:w="2712" w:type="dxa"/>
            <w:shd w:val="clear" w:color="auto" w:fill="F2F2F2"/>
            <w:tcMar>
              <w:top w:w="0" w:type="dxa"/>
              <w:left w:w="108" w:type="dxa"/>
              <w:bottom w:w="0" w:type="dxa"/>
              <w:right w:w="108" w:type="dxa"/>
            </w:tcMar>
          </w:tcPr>
          <w:p w14:paraId="3FCB8F32" w14:textId="7EC9DB0E" w:rsidR="001C62D5" w:rsidRPr="00110FBD" w:rsidRDefault="002B6A55" w:rsidP="00162587">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9</w:t>
            </w:r>
            <w:r w:rsidR="001C62D5" w:rsidRPr="00110FBD">
              <w:rPr>
                <w:rFonts w:asciiTheme="minorHAnsi" w:hAnsiTheme="minorHAnsi"/>
                <w:color w:val="000000" w:themeColor="text1"/>
                <w:sz w:val="18"/>
                <w:szCs w:val="18"/>
                <w14:textFill>
                  <w14:solidFill>
                    <w14:schemeClr w14:val="tx1">
                      <w14:alpha w14:val="52000"/>
                    </w14:schemeClr>
                  </w14:solidFill>
                </w14:textFill>
              </w:rPr>
              <w:t>.3: As the VA’s inbound ePrescribing system, I need to send a “Prior Authorization Required” message back to an external provider that transmits an eRx for a non-formulary or restricted drug that has not yet received prior authorization.</w:t>
            </w:r>
          </w:p>
        </w:tc>
        <w:tc>
          <w:tcPr>
            <w:tcW w:w="2357" w:type="dxa"/>
            <w:shd w:val="clear" w:color="auto" w:fill="F2F2F2"/>
            <w:tcMar>
              <w:top w:w="0" w:type="dxa"/>
              <w:left w:w="108" w:type="dxa"/>
              <w:bottom w:w="0" w:type="dxa"/>
              <w:right w:w="108" w:type="dxa"/>
            </w:tcMar>
            <w:hideMark/>
          </w:tcPr>
          <w:p w14:paraId="7F415411" w14:textId="5D8C8B55" w:rsidR="001C62D5" w:rsidRPr="00110FBD" w:rsidRDefault="002B6A55" w:rsidP="006F2104">
            <w:pPr>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9</w:t>
            </w:r>
            <w:r w:rsidR="001C62D5" w:rsidRPr="00110FBD">
              <w:rPr>
                <w:rFonts w:asciiTheme="minorHAnsi" w:hAnsiTheme="minorHAnsi"/>
                <w:color w:val="000000" w:themeColor="text1"/>
                <w:sz w:val="18"/>
                <w:szCs w:val="18"/>
                <w14:textFill>
                  <w14:solidFill>
                    <w14:schemeClr w14:val="tx1">
                      <w14:alpha w14:val="52000"/>
                    </w14:schemeClr>
                  </w14:solidFill>
                </w14:textFill>
              </w:rPr>
              <w:t xml:space="preserve">.3.1 Send “Prior Authorization Required” message back to prescriber if prior authorization is required, yet has not been received by VA, for an eRx request for a non-formulary or restricted drug. </w:t>
            </w:r>
          </w:p>
        </w:tc>
        <w:tc>
          <w:tcPr>
            <w:tcW w:w="4109" w:type="dxa"/>
            <w:shd w:val="clear" w:color="auto" w:fill="F2F2F2"/>
            <w:tcMar>
              <w:top w:w="0" w:type="dxa"/>
              <w:left w:w="108" w:type="dxa"/>
              <w:bottom w:w="0" w:type="dxa"/>
              <w:right w:w="108" w:type="dxa"/>
            </w:tcMar>
            <w:hideMark/>
          </w:tcPr>
          <w:p w14:paraId="08430764" w14:textId="77777777" w:rsidR="001C62D5" w:rsidRPr="00110FBD" w:rsidRDefault="001C62D5" w:rsidP="006F2104">
            <w:pPr>
              <w:keepNext/>
              <w:rPr>
                <w:rFonts w:asciiTheme="minorHAnsi" w:eastAsiaTheme="minorHAnsi" w:hAnsiTheme="minorHAnsi"/>
                <w:color w:val="000000" w:themeColor="text1"/>
                <w:sz w:val="18"/>
                <w:szCs w:val="18"/>
                <w14:textFill>
                  <w14:solidFill>
                    <w14:schemeClr w14:val="tx1">
                      <w14:alpha w14:val="52000"/>
                    </w14:schemeClr>
                  </w14:solidFill>
                </w14:textFill>
              </w:rPr>
            </w:pPr>
            <w:r w:rsidRPr="00110FBD">
              <w:rPr>
                <w:rFonts w:asciiTheme="minorHAnsi" w:hAnsiTheme="minorHAnsi"/>
                <w:color w:val="000000" w:themeColor="text1"/>
                <w:sz w:val="18"/>
                <w:szCs w:val="18"/>
                <w14:textFill>
                  <w14:solidFill>
                    <w14:schemeClr w14:val="tx1">
                      <w14:alpha w14:val="52000"/>
                    </w14:schemeClr>
                  </w14:solidFill>
                </w14:textFill>
              </w:rPr>
              <w:t>VA pharmacies must notify prescribers when prior authorization is required, yet has not been received, on an eRx request for a non-formulary or restricted drug.</w:t>
            </w:r>
          </w:p>
        </w:tc>
      </w:tr>
    </w:tbl>
    <w:p w14:paraId="246F460F" w14:textId="77777777" w:rsidR="007F6A74" w:rsidRPr="00110FBD" w:rsidRDefault="007F6A74" w:rsidP="007F6A74">
      <w:pPr>
        <w:pStyle w:val="Heading3"/>
        <w:numPr>
          <w:ilvl w:val="0"/>
          <w:numId w:val="0"/>
        </w:numPr>
        <w:ind w:left="1080"/>
        <w:rPr>
          <w:rFonts w:eastAsia="Calibri"/>
          <w:color w:val="000000" w:themeColor="text1"/>
          <w14:textFill>
            <w14:solidFill>
              <w14:schemeClr w14:val="tx1">
                <w14:alpha w14:val="52000"/>
              </w14:schemeClr>
            </w14:solidFill>
          </w14:textFill>
        </w:rPr>
      </w:pPr>
      <w:bookmarkStart w:id="60" w:name="_Toc408386747"/>
      <w:bookmarkStart w:id="61" w:name="_Toc443575557"/>
    </w:p>
    <w:p w14:paraId="35F022E6" w14:textId="53043D4D" w:rsidR="007F6A74" w:rsidRDefault="00D12BAD" w:rsidP="007F6A74">
      <w:pPr>
        <w:pStyle w:val="Heading3"/>
        <w:rPr>
          <w:rFonts w:eastAsia="Calibri"/>
        </w:rPr>
      </w:pPr>
      <w:ins w:id="62" w:author="Author">
        <w:r>
          <w:rPr>
            <w:rFonts w:eastAsia="Calibri"/>
          </w:rPr>
          <w:t xml:space="preserve">Epic 9 new: </w:t>
        </w:r>
      </w:ins>
      <w:r w:rsidR="007F6A74">
        <w:rPr>
          <w:rFonts w:eastAsia="Calibri"/>
        </w:rPr>
        <w:t xml:space="preserve">Limited Prior Authorization </w:t>
      </w:r>
      <w:ins w:id="63" w:author="Author">
        <w:r w:rsidR="00110FBD">
          <w:rPr>
            <w:rFonts w:eastAsia="Calibri"/>
          </w:rPr>
          <w:t xml:space="preserve">(PA) </w:t>
        </w:r>
      </w:ins>
      <w:r w:rsidR="007F6A74">
        <w:rPr>
          <w:rFonts w:eastAsia="Calibri"/>
        </w:rPr>
        <w:t>Display functionality</w:t>
      </w:r>
      <w:r w:rsidR="007F6A74" w:rsidRPr="004A344D">
        <w:rPr>
          <w:rFonts w:eastAsia="Calibri"/>
        </w:rPr>
        <w:t xml:space="preserve"> </w:t>
      </w:r>
      <w:r w:rsidR="00BD3023">
        <w:rPr>
          <w:rFonts w:eastAsia="Calibri"/>
        </w:rPr>
        <w:t>(NEW)</w:t>
      </w:r>
    </w:p>
    <w:p w14:paraId="7E0620C1" w14:textId="08D545B9" w:rsidR="007F6A74" w:rsidRDefault="007F6A74" w:rsidP="007F6A74">
      <w:pPr>
        <w:pStyle w:val="BodyText"/>
      </w:pPr>
      <w:r w:rsidRPr="004A344D">
        <w:rPr>
          <w:rFonts w:eastAsia="Calibri"/>
        </w:rPr>
        <w:t xml:space="preserve">This requirement allows VA pharmacists to receive prior authorization </w:t>
      </w:r>
      <w:r w:rsidR="00110FBD">
        <w:rPr>
          <w:rFonts w:eastAsia="Calibri"/>
        </w:rPr>
        <w:t xml:space="preserve">status </w:t>
      </w:r>
      <w:r>
        <w:rPr>
          <w:rFonts w:eastAsia="Calibri"/>
        </w:rPr>
        <w:t xml:space="preserve">information </w:t>
      </w:r>
      <w:r w:rsidRPr="004A344D">
        <w:rPr>
          <w:rFonts w:eastAsia="Calibri"/>
        </w:rPr>
        <w:t>for eRxs prescribed for non</w:t>
      </w:r>
      <w:r>
        <w:rPr>
          <w:rFonts w:eastAsia="Calibri"/>
        </w:rPr>
        <w:t xml:space="preserve">-formulary or restricted drugs. Inbound eRx will pass the PA information through to the Pharmacist. In the case where the VA is the payer, the Pharmacist will have the ability to verify if a PA is needed or not, for the prescription. If a PA is required and not provided, </w:t>
      </w:r>
      <w:r w:rsidR="007D60AB">
        <w:rPr>
          <w:rFonts w:eastAsia="Calibri"/>
        </w:rPr>
        <w:t>a separate process will be followed to acquire the PA, outside the scope of this system</w:t>
      </w:r>
      <w:r>
        <w:rPr>
          <w:rFonts w:eastAsia="Calibri"/>
        </w:rPr>
        <w:t xml:space="preserve">. </w:t>
      </w:r>
    </w:p>
    <w:p w14:paraId="4C23808D" w14:textId="621CC8C2" w:rsidR="007F6A74" w:rsidRDefault="007F6A74" w:rsidP="007F6A74">
      <w:pPr>
        <w:pStyle w:val="Caption"/>
      </w:pPr>
      <w:r>
        <w:t xml:space="preserve">Table </w:t>
      </w:r>
      <w:fldSimple w:instr=" SEQ Table \* ARABIC ">
        <w:r>
          <w:rPr>
            <w:noProof/>
          </w:rPr>
          <w:t>9</w:t>
        </w:r>
      </w:fldSimple>
      <w:r>
        <w:t xml:space="preserve">: </w:t>
      </w:r>
      <w:r w:rsidRPr="003F6FB0">
        <w:t xml:space="preserve">EPIC 9: The system needs to be able to receive and notify VA pharmacists that prior authorization has been approved or not approved by the payer for eRxs prescribed for non-formulary or restricted drugs. </w:t>
      </w:r>
    </w:p>
    <w:tbl>
      <w:tblPr>
        <w:tblW w:w="1305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EFDCF"/>
        <w:tblLayout w:type="fixed"/>
        <w:tblCellMar>
          <w:left w:w="0" w:type="dxa"/>
          <w:right w:w="0" w:type="dxa"/>
        </w:tblCellMar>
        <w:tblLook w:val="04A0" w:firstRow="1" w:lastRow="0" w:firstColumn="1" w:lastColumn="0" w:noHBand="0" w:noVBand="1"/>
      </w:tblPr>
      <w:tblGrid>
        <w:gridCol w:w="468"/>
        <w:gridCol w:w="990"/>
        <w:gridCol w:w="2414"/>
        <w:gridCol w:w="2712"/>
        <w:gridCol w:w="2357"/>
        <w:gridCol w:w="4109"/>
      </w:tblGrid>
      <w:tr w:rsidR="007F6A74" w:rsidRPr="002B6A55" w14:paraId="03B5B5FB" w14:textId="77777777" w:rsidTr="007F6A74">
        <w:trPr>
          <w:tblHeader/>
        </w:trPr>
        <w:tc>
          <w:tcPr>
            <w:tcW w:w="468" w:type="dxa"/>
            <w:shd w:val="clear" w:color="auto" w:fill="D9D9D9"/>
            <w:tcMar>
              <w:top w:w="0" w:type="dxa"/>
              <w:left w:w="108" w:type="dxa"/>
              <w:bottom w:w="0" w:type="dxa"/>
              <w:right w:w="108" w:type="dxa"/>
            </w:tcMar>
            <w:vAlign w:val="center"/>
            <w:hideMark/>
          </w:tcPr>
          <w:p w14:paraId="0907858E" w14:textId="77777777" w:rsidR="007F6A74" w:rsidRPr="002B6A55" w:rsidRDefault="007F6A74" w:rsidP="007F6A74">
            <w:pPr>
              <w:jc w:val="center"/>
              <w:rPr>
                <w:rFonts w:asciiTheme="minorHAnsi" w:eastAsiaTheme="minorHAnsi" w:hAnsiTheme="minorHAnsi"/>
                <w:b/>
                <w:bCs/>
                <w:sz w:val="18"/>
                <w:szCs w:val="18"/>
              </w:rPr>
            </w:pPr>
            <w:r w:rsidRPr="002B6A55">
              <w:rPr>
                <w:rFonts w:asciiTheme="minorHAnsi" w:hAnsiTheme="minorHAnsi"/>
                <w:b/>
                <w:bCs/>
                <w:sz w:val="18"/>
                <w:szCs w:val="18"/>
              </w:rPr>
              <w:t>ID#</w:t>
            </w:r>
          </w:p>
        </w:tc>
        <w:tc>
          <w:tcPr>
            <w:tcW w:w="990" w:type="dxa"/>
            <w:shd w:val="clear" w:color="auto" w:fill="D9D9D9"/>
            <w:tcMar>
              <w:top w:w="0" w:type="dxa"/>
              <w:left w:w="108" w:type="dxa"/>
              <w:bottom w:w="0" w:type="dxa"/>
              <w:right w:w="108" w:type="dxa"/>
            </w:tcMar>
            <w:vAlign w:val="center"/>
            <w:hideMark/>
          </w:tcPr>
          <w:p w14:paraId="009B5462" w14:textId="77777777" w:rsidR="007F6A74" w:rsidRPr="002B6A55" w:rsidRDefault="007F6A74" w:rsidP="007F6A74">
            <w:pPr>
              <w:jc w:val="center"/>
              <w:rPr>
                <w:rFonts w:asciiTheme="minorHAnsi" w:eastAsiaTheme="minorHAnsi" w:hAnsiTheme="minorHAnsi"/>
                <w:sz w:val="18"/>
                <w:szCs w:val="18"/>
              </w:rPr>
            </w:pPr>
            <w:r w:rsidRPr="002B6A55">
              <w:rPr>
                <w:rFonts w:asciiTheme="minorHAnsi" w:hAnsiTheme="minorHAnsi"/>
                <w:b/>
                <w:bCs/>
                <w:sz w:val="18"/>
                <w:szCs w:val="18"/>
              </w:rPr>
              <w:t>NEED/</w:t>
            </w:r>
            <w:r w:rsidRPr="002B6A55">
              <w:rPr>
                <w:rFonts w:asciiTheme="minorHAnsi" w:hAnsiTheme="minorHAnsi"/>
                <w:b/>
                <w:bCs/>
                <w:sz w:val="18"/>
                <w:szCs w:val="18"/>
              </w:rPr>
              <w:br/>
              <w:t>OWNR #</w:t>
            </w:r>
          </w:p>
        </w:tc>
        <w:tc>
          <w:tcPr>
            <w:tcW w:w="2414" w:type="dxa"/>
            <w:shd w:val="clear" w:color="auto" w:fill="D9D9D9"/>
            <w:tcMar>
              <w:top w:w="0" w:type="dxa"/>
              <w:left w:w="108" w:type="dxa"/>
              <w:bottom w:w="0" w:type="dxa"/>
              <w:right w:w="108" w:type="dxa"/>
            </w:tcMar>
            <w:vAlign w:val="center"/>
            <w:hideMark/>
          </w:tcPr>
          <w:p w14:paraId="6200E521" w14:textId="77777777" w:rsidR="007F6A74" w:rsidRPr="002B6A55" w:rsidRDefault="007F6A74" w:rsidP="007F6A74">
            <w:pPr>
              <w:jc w:val="center"/>
              <w:rPr>
                <w:rFonts w:asciiTheme="minorHAnsi" w:eastAsiaTheme="minorHAnsi" w:hAnsiTheme="minorHAnsi"/>
                <w:sz w:val="18"/>
                <w:szCs w:val="18"/>
              </w:rPr>
            </w:pPr>
            <w:r w:rsidRPr="002B6A55">
              <w:rPr>
                <w:rFonts w:asciiTheme="minorHAnsi" w:hAnsiTheme="minorHAnsi"/>
                <w:b/>
                <w:bCs/>
                <w:sz w:val="18"/>
                <w:szCs w:val="18"/>
              </w:rPr>
              <w:t>BRD Trace</w:t>
            </w:r>
          </w:p>
        </w:tc>
        <w:tc>
          <w:tcPr>
            <w:tcW w:w="2712" w:type="dxa"/>
            <w:shd w:val="clear" w:color="auto" w:fill="D9D9D9"/>
            <w:tcMar>
              <w:top w:w="0" w:type="dxa"/>
              <w:left w:w="108" w:type="dxa"/>
              <w:bottom w:w="0" w:type="dxa"/>
              <w:right w:w="108" w:type="dxa"/>
            </w:tcMar>
            <w:vAlign w:val="center"/>
          </w:tcPr>
          <w:p w14:paraId="5762FF4D" w14:textId="77777777" w:rsidR="007F6A74" w:rsidRPr="002B6A55" w:rsidRDefault="007F6A74" w:rsidP="007F6A74">
            <w:pPr>
              <w:jc w:val="center"/>
              <w:rPr>
                <w:rFonts w:asciiTheme="minorHAnsi" w:eastAsiaTheme="minorHAnsi" w:hAnsiTheme="minorHAnsi"/>
                <w:sz w:val="18"/>
                <w:szCs w:val="18"/>
              </w:rPr>
            </w:pPr>
            <w:r>
              <w:rPr>
                <w:rFonts w:asciiTheme="minorHAnsi" w:hAnsiTheme="minorHAnsi"/>
                <w:b/>
                <w:bCs/>
                <w:sz w:val="18"/>
                <w:szCs w:val="18"/>
              </w:rPr>
              <w:t>User Stories (Narratives)</w:t>
            </w:r>
          </w:p>
        </w:tc>
        <w:tc>
          <w:tcPr>
            <w:tcW w:w="2357" w:type="dxa"/>
            <w:shd w:val="clear" w:color="auto" w:fill="D9D9D9"/>
            <w:tcMar>
              <w:top w:w="0" w:type="dxa"/>
              <w:left w:w="108" w:type="dxa"/>
              <w:bottom w:w="0" w:type="dxa"/>
              <w:right w:w="108" w:type="dxa"/>
            </w:tcMar>
            <w:vAlign w:val="center"/>
            <w:hideMark/>
          </w:tcPr>
          <w:p w14:paraId="0BE909E3" w14:textId="77777777" w:rsidR="007F6A74" w:rsidRPr="002B6A55" w:rsidRDefault="007F6A74" w:rsidP="007F6A74">
            <w:pPr>
              <w:jc w:val="center"/>
              <w:rPr>
                <w:rFonts w:asciiTheme="minorHAnsi" w:eastAsiaTheme="minorHAnsi" w:hAnsiTheme="minorHAnsi"/>
                <w:sz w:val="18"/>
                <w:szCs w:val="18"/>
              </w:rPr>
            </w:pPr>
            <w:r w:rsidRPr="002B6A55">
              <w:rPr>
                <w:rFonts w:asciiTheme="minorHAnsi" w:hAnsiTheme="minorHAnsi"/>
                <w:b/>
                <w:bCs/>
                <w:sz w:val="18"/>
                <w:szCs w:val="18"/>
              </w:rPr>
              <w:t>User Tasks</w:t>
            </w:r>
          </w:p>
        </w:tc>
        <w:tc>
          <w:tcPr>
            <w:tcW w:w="4109" w:type="dxa"/>
            <w:shd w:val="clear" w:color="auto" w:fill="D9D9D9"/>
            <w:tcMar>
              <w:top w:w="0" w:type="dxa"/>
              <w:left w:w="108" w:type="dxa"/>
              <w:bottom w:w="0" w:type="dxa"/>
              <w:right w:w="108" w:type="dxa"/>
            </w:tcMar>
            <w:vAlign w:val="center"/>
            <w:hideMark/>
          </w:tcPr>
          <w:p w14:paraId="062D05F0" w14:textId="77777777" w:rsidR="007F6A74" w:rsidRPr="002B6A55" w:rsidRDefault="007F6A74" w:rsidP="007F6A74">
            <w:pPr>
              <w:jc w:val="center"/>
              <w:rPr>
                <w:rFonts w:asciiTheme="minorHAnsi" w:eastAsiaTheme="minorHAnsi" w:hAnsiTheme="minorHAnsi"/>
                <w:b/>
                <w:bCs/>
                <w:sz w:val="18"/>
                <w:szCs w:val="18"/>
              </w:rPr>
            </w:pPr>
            <w:r w:rsidRPr="002B6A55">
              <w:rPr>
                <w:rFonts w:asciiTheme="minorHAnsi" w:hAnsiTheme="minorHAnsi"/>
                <w:b/>
                <w:bCs/>
                <w:sz w:val="18"/>
                <w:szCs w:val="18"/>
              </w:rPr>
              <w:t>Business Acceptance Criteria</w:t>
            </w:r>
          </w:p>
          <w:p w14:paraId="08496BB5" w14:textId="77777777" w:rsidR="007F6A74" w:rsidRPr="002B6A55" w:rsidRDefault="007F6A74" w:rsidP="007F6A74">
            <w:pPr>
              <w:jc w:val="center"/>
              <w:rPr>
                <w:rFonts w:asciiTheme="minorHAnsi" w:eastAsiaTheme="minorHAnsi" w:hAnsiTheme="minorHAnsi"/>
                <w:sz w:val="18"/>
                <w:szCs w:val="18"/>
              </w:rPr>
            </w:pPr>
            <w:r w:rsidRPr="002B6A55">
              <w:rPr>
                <w:rFonts w:asciiTheme="minorHAnsi" w:hAnsiTheme="minorHAnsi"/>
                <w:b/>
                <w:bCs/>
                <w:sz w:val="18"/>
                <w:szCs w:val="18"/>
              </w:rPr>
              <w:t>(Requirements)</w:t>
            </w:r>
          </w:p>
        </w:tc>
      </w:tr>
      <w:tr w:rsidR="00BD3023" w:rsidRPr="002B6A55" w14:paraId="7A0B7EB6" w14:textId="77777777" w:rsidTr="007F6A74">
        <w:trPr>
          <w:trHeight w:val="457"/>
        </w:trPr>
        <w:tc>
          <w:tcPr>
            <w:tcW w:w="468" w:type="dxa"/>
            <w:shd w:val="clear" w:color="auto" w:fill="F2F2F2"/>
            <w:tcMar>
              <w:top w:w="0" w:type="dxa"/>
              <w:left w:w="108" w:type="dxa"/>
              <w:bottom w:w="0" w:type="dxa"/>
              <w:right w:w="108" w:type="dxa"/>
            </w:tcMar>
          </w:tcPr>
          <w:p w14:paraId="6D130CA3" w14:textId="7BAE2713" w:rsidR="00BD3023" w:rsidRPr="002B6A55" w:rsidRDefault="00BD3023" w:rsidP="007F6A74">
            <w:pPr>
              <w:spacing w:before="120" w:after="120"/>
              <w:rPr>
                <w:rFonts w:asciiTheme="minorHAnsi" w:eastAsiaTheme="minorHAnsi" w:hAnsiTheme="minorHAnsi"/>
                <w:b/>
                <w:bCs/>
                <w:sz w:val="18"/>
                <w:szCs w:val="18"/>
              </w:rPr>
            </w:pPr>
            <w:r>
              <w:rPr>
                <w:rFonts w:asciiTheme="minorHAnsi" w:eastAsiaTheme="minorHAnsi" w:hAnsiTheme="minorHAnsi"/>
                <w:b/>
                <w:bCs/>
                <w:sz w:val="18"/>
                <w:szCs w:val="18"/>
              </w:rPr>
              <w:lastRenderedPageBreak/>
              <w:t>25</w:t>
            </w:r>
          </w:p>
        </w:tc>
        <w:tc>
          <w:tcPr>
            <w:tcW w:w="990" w:type="dxa"/>
            <w:shd w:val="clear" w:color="auto" w:fill="F2F2F2"/>
            <w:tcMar>
              <w:top w:w="0" w:type="dxa"/>
              <w:left w:w="108" w:type="dxa"/>
              <w:bottom w:w="0" w:type="dxa"/>
              <w:right w:w="108" w:type="dxa"/>
            </w:tcMar>
          </w:tcPr>
          <w:p w14:paraId="0ED8BABC" w14:textId="2A124A95" w:rsidR="00BD3023" w:rsidRPr="002B6A55" w:rsidRDefault="00BD3023" w:rsidP="007F6A74">
            <w:pPr>
              <w:rPr>
                <w:rFonts w:asciiTheme="minorHAnsi" w:eastAsiaTheme="minorHAnsi" w:hAnsiTheme="minorHAnsi"/>
                <w:sz w:val="18"/>
                <w:szCs w:val="18"/>
              </w:rPr>
            </w:pPr>
            <w:r>
              <w:rPr>
                <w:rFonts w:asciiTheme="minorHAnsi" w:eastAsiaTheme="minorHAnsi" w:hAnsiTheme="minorHAnsi"/>
                <w:sz w:val="18"/>
                <w:szCs w:val="18"/>
              </w:rPr>
              <w:t>None</w:t>
            </w:r>
          </w:p>
        </w:tc>
        <w:tc>
          <w:tcPr>
            <w:tcW w:w="2414" w:type="dxa"/>
            <w:shd w:val="clear" w:color="auto" w:fill="F2F2F2"/>
            <w:tcMar>
              <w:top w:w="0" w:type="dxa"/>
              <w:left w:w="108" w:type="dxa"/>
              <w:bottom w:w="0" w:type="dxa"/>
              <w:right w:w="108" w:type="dxa"/>
            </w:tcMar>
          </w:tcPr>
          <w:p w14:paraId="2B8078F8" w14:textId="497F0C93" w:rsidR="00BD3023" w:rsidRPr="002B6A55" w:rsidRDefault="00BD3023" w:rsidP="007F6A74">
            <w:pPr>
              <w:rPr>
                <w:rFonts w:asciiTheme="minorHAnsi" w:eastAsiaTheme="minorHAnsi" w:hAnsiTheme="minorHAnsi"/>
                <w:sz w:val="18"/>
                <w:szCs w:val="18"/>
              </w:rPr>
            </w:pPr>
            <w:r>
              <w:rPr>
                <w:rFonts w:asciiTheme="minorHAnsi" w:eastAsiaTheme="minorHAnsi" w:hAnsiTheme="minorHAnsi"/>
                <w:sz w:val="18"/>
                <w:szCs w:val="18"/>
              </w:rPr>
              <w:t>None</w:t>
            </w:r>
          </w:p>
        </w:tc>
        <w:tc>
          <w:tcPr>
            <w:tcW w:w="2712" w:type="dxa"/>
            <w:shd w:val="clear" w:color="auto" w:fill="F2F2F2"/>
            <w:tcMar>
              <w:top w:w="0" w:type="dxa"/>
              <w:left w:w="108" w:type="dxa"/>
              <w:bottom w:w="0" w:type="dxa"/>
              <w:right w:w="108" w:type="dxa"/>
            </w:tcMar>
          </w:tcPr>
          <w:p w14:paraId="043407C0" w14:textId="77777777" w:rsidR="00BD3023" w:rsidRPr="002B6A55" w:rsidRDefault="00BD3023" w:rsidP="000738B8">
            <w:pPr>
              <w:rPr>
                <w:rFonts w:asciiTheme="minorHAnsi" w:eastAsiaTheme="minorHAnsi" w:hAnsiTheme="minorHAnsi"/>
                <w:sz w:val="18"/>
                <w:szCs w:val="18"/>
              </w:rPr>
            </w:pPr>
            <w:r>
              <w:rPr>
                <w:rFonts w:asciiTheme="minorHAnsi" w:hAnsiTheme="minorHAnsi"/>
                <w:sz w:val="18"/>
                <w:szCs w:val="18"/>
              </w:rPr>
              <w:t>9</w:t>
            </w:r>
            <w:r w:rsidRPr="002B6A55">
              <w:rPr>
                <w:rFonts w:asciiTheme="minorHAnsi" w:hAnsiTheme="minorHAnsi"/>
                <w:sz w:val="18"/>
                <w:szCs w:val="18"/>
              </w:rPr>
              <w:t xml:space="preserve">.1: As a VA pharmacist, I need to know if: </w:t>
            </w:r>
          </w:p>
          <w:p w14:paraId="5B1A11F0" w14:textId="7EF24828" w:rsidR="00BD3023" w:rsidRPr="002B6A55" w:rsidRDefault="00BD3023" w:rsidP="000738B8">
            <w:pPr>
              <w:numPr>
                <w:ilvl w:val="0"/>
                <w:numId w:val="75"/>
              </w:numPr>
              <w:contextualSpacing/>
              <w:rPr>
                <w:rFonts w:asciiTheme="minorHAnsi" w:hAnsiTheme="minorHAnsi"/>
                <w:sz w:val="18"/>
                <w:szCs w:val="18"/>
              </w:rPr>
            </w:pPr>
            <w:r w:rsidRPr="002B6A55">
              <w:rPr>
                <w:rFonts w:asciiTheme="minorHAnsi" w:hAnsiTheme="minorHAnsi"/>
                <w:sz w:val="18"/>
                <w:szCs w:val="18"/>
              </w:rPr>
              <w:t xml:space="preserve">An inbound eRX requires </w:t>
            </w:r>
            <w:r w:rsidR="00110FBD">
              <w:rPr>
                <w:rFonts w:asciiTheme="minorHAnsi" w:hAnsiTheme="minorHAnsi"/>
                <w:sz w:val="18"/>
                <w:szCs w:val="18"/>
              </w:rPr>
              <w:t xml:space="preserve">VA </w:t>
            </w:r>
            <w:r w:rsidRPr="002B6A55">
              <w:rPr>
                <w:rFonts w:asciiTheme="minorHAnsi" w:hAnsiTheme="minorHAnsi"/>
                <w:sz w:val="18"/>
                <w:szCs w:val="18"/>
              </w:rPr>
              <w:t>prior authorization</w:t>
            </w:r>
            <w:r w:rsidR="00C805DF">
              <w:rPr>
                <w:rFonts w:asciiTheme="minorHAnsi" w:hAnsiTheme="minorHAnsi"/>
                <w:sz w:val="18"/>
                <w:szCs w:val="18"/>
              </w:rPr>
              <w:t xml:space="preserve"> </w:t>
            </w:r>
          </w:p>
          <w:p w14:paraId="2FFC6268" w14:textId="116F88F9" w:rsidR="00BD3023" w:rsidRDefault="00BD3023" w:rsidP="00110FBD">
            <w:pPr>
              <w:numPr>
                <w:ilvl w:val="0"/>
                <w:numId w:val="75"/>
              </w:numPr>
              <w:contextualSpacing/>
              <w:rPr>
                <w:ins w:id="64" w:author="Author"/>
                <w:rFonts w:asciiTheme="minorHAnsi" w:hAnsiTheme="minorHAnsi"/>
                <w:sz w:val="18"/>
                <w:szCs w:val="18"/>
              </w:rPr>
            </w:pPr>
            <w:r w:rsidRPr="008E6A47">
              <w:rPr>
                <w:rFonts w:asciiTheme="minorHAnsi" w:hAnsiTheme="minorHAnsi"/>
                <w:sz w:val="18"/>
                <w:szCs w:val="18"/>
              </w:rPr>
              <w:t>An inbound eRx for a non-formulary or restricted drug requiring prior authorization</w:t>
            </w:r>
            <w:r w:rsidR="008E6A47" w:rsidRPr="008E6A47">
              <w:rPr>
                <w:rFonts w:asciiTheme="minorHAnsi" w:hAnsiTheme="minorHAnsi"/>
                <w:sz w:val="18"/>
                <w:szCs w:val="18"/>
              </w:rPr>
              <w:t xml:space="preserve"> by the VA</w:t>
            </w:r>
            <w:r w:rsidRPr="008E6A47">
              <w:rPr>
                <w:rFonts w:asciiTheme="minorHAnsi" w:hAnsiTheme="minorHAnsi"/>
                <w:sz w:val="18"/>
                <w:szCs w:val="18"/>
              </w:rPr>
              <w:t xml:space="preserve"> has been approved or not approved </w:t>
            </w:r>
          </w:p>
          <w:p w14:paraId="7EE6834F" w14:textId="77777777" w:rsidR="008E6A47" w:rsidRPr="008E6A47" w:rsidRDefault="008E6A47" w:rsidP="00110FBD">
            <w:pPr>
              <w:ind w:left="360"/>
              <w:contextualSpacing/>
              <w:rPr>
                <w:rFonts w:asciiTheme="minorHAnsi" w:hAnsiTheme="minorHAnsi"/>
                <w:sz w:val="18"/>
                <w:szCs w:val="18"/>
              </w:rPr>
            </w:pPr>
          </w:p>
          <w:p w14:paraId="7AAD7E2F" w14:textId="0057F5D8" w:rsidR="00BD3023" w:rsidRPr="002B6A55" w:rsidRDefault="00BD3023" w:rsidP="007F6A74">
            <w:pPr>
              <w:rPr>
                <w:rFonts w:asciiTheme="minorHAnsi" w:eastAsiaTheme="minorHAnsi" w:hAnsiTheme="minorHAnsi"/>
                <w:sz w:val="18"/>
                <w:szCs w:val="18"/>
              </w:rPr>
            </w:pPr>
            <w:proofErr w:type="gramStart"/>
            <w:r w:rsidRPr="002B6A55">
              <w:rPr>
                <w:rFonts w:asciiTheme="minorHAnsi" w:hAnsiTheme="minorHAnsi"/>
                <w:sz w:val="18"/>
                <w:szCs w:val="18"/>
              </w:rPr>
              <w:t>so</w:t>
            </w:r>
            <w:proofErr w:type="gramEnd"/>
            <w:r w:rsidRPr="002B6A55">
              <w:rPr>
                <w:rFonts w:asciiTheme="minorHAnsi" w:hAnsiTheme="minorHAnsi"/>
                <w:sz w:val="18"/>
                <w:szCs w:val="18"/>
              </w:rPr>
              <w:t xml:space="preserve"> that I can reject the eRx, or process and dispense the eRx with confirmation that the payer has granted the required prior authorization from the external</w:t>
            </w:r>
            <w:r>
              <w:rPr>
                <w:rFonts w:asciiTheme="minorHAnsi" w:hAnsiTheme="minorHAnsi"/>
                <w:sz w:val="18"/>
                <w:szCs w:val="18"/>
              </w:rPr>
              <w:t xml:space="preserve"> </w:t>
            </w:r>
            <w:r w:rsidRPr="002B6A55">
              <w:rPr>
                <w:rFonts w:asciiTheme="minorHAnsi" w:hAnsiTheme="minorHAnsi"/>
                <w:sz w:val="18"/>
                <w:szCs w:val="18"/>
              </w:rPr>
              <w:t>provider (i.e. prescriber</w:t>
            </w:r>
            <w:r w:rsidRPr="002B6A55">
              <w:rPr>
                <w:rFonts w:asciiTheme="minorHAnsi" w:hAnsiTheme="minorHAnsi"/>
                <w:color w:val="1F497D"/>
                <w:sz w:val="18"/>
                <w:szCs w:val="18"/>
              </w:rPr>
              <w:t>)</w:t>
            </w:r>
            <w:r w:rsidRPr="002B6A55">
              <w:rPr>
                <w:rFonts w:asciiTheme="minorHAnsi" w:hAnsiTheme="minorHAnsi"/>
                <w:sz w:val="18"/>
                <w:szCs w:val="18"/>
              </w:rPr>
              <w:t xml:space="preserve"> prior to our pharmacy receiving the eRx.</w:t>
            </w:r>
          </w:p>
        </w:tc>
        <w:tc>
          <w:tcPr>
            <w:tcW w:w="2357" w:type="dxa"/>
            <w:shd w:val="clear" w:color="auto" w:fill="F2F2F2"/>
            <w:tcMar>
              <w:top w:w="0" w:type="dxa"/>
              <w:left w:w="108" w:type="dxa"/>
              <w:bottom w:w="0" w:type="dxa"/>
              <w:right w:w="108" w:type="dxa"/>
            </w:tcMar>
          </w:tcPr>
          <w:p w14:paraId="3772B7FA" w14:textId="77777777" w:rsidR="00BD3023" w:rsidRPr="002B6A55" w:rsidRDefault="00BD3023" w:rsidP="00BD3023">
            <w:pPr>
              <w:rPr>
                <w:rFonts w:asciiTheme="minorHAnsi" w:eastAsiaTheme="minorHAnsi" w:hAnsiTheme="minorHAnsi"/>
                <w:sz w:val="18"/>
                <w:szCs w:val="18"/>
              </w:rPr>
            </w:pPr>
            <w:r>
              <w:rPr>
                <w:rFonts w:asciiTheme="minorHAnsi" w:hAnsiTheme="minorHAnsi"/>
                <w:sz w:val="18"/>
                <w:szCs w:val="18"/>
              </w:rPr>
              <w:t>9</w:t>
            </w:r>
            <w:r w:rsidRPr="002B6A55">
              <w:rPr>
                <w:rFonts w:asciiTheme="minorHAnsi" w:hAnsiTheme="minorHAnsi"/>
                <w:sz w:val="18"/>
                <w:szCs w:val="18"/>
              </w:rPr>
              <w:t>.1.1: Indicate:</w:t>
            </w:r>
          </w:p>
          <w:p w14:paraId="4708C7B0" w14:textId="6EC2C26B" w:rsidR="00BD3023" w:rsidRPr="002B6A55" w:rsidRDefault="00BD3023" w:rsidP="00BD3023">
            <w:pPr>
              <w:numPr>
                <w:ilvl w:val="0"/>
                <w:numId w:val="76"/>
              </w:numPr>
              <w:contextualSpacing/>
              <w:rPr>
                <w:rFonts w:asciiTheme="minorHAnsi" w:hAnsiTheme="minorHAnsi"/>
                <w:sz w:val="18"/>
                <w:szCs w:val="18"/>
              </w:rPr>
            </w:pPr>
            <w:r w:rsidRPr="002B6A55">
              <w:rPr>
                <w:rFonts w:asciiTheme="minorHAnsi" w:hAnsiTheme="minorHAnsi"/>
                <w:sz w:val="18"/>
                <w:szCs w:val="18"/>
              </w:rPr>
              <w:t>If prior authorizatio</w:t>
            </w:r>
            <w:r>
              <w:rPr>
                <w:rFonts w:asciiTheme="minorHAnsi" w:hAnsiTheme="minorHAnsi"/>
                <w:sz w:val="18"/>
                <w:szCs w:val="18"/>
              </w:rPr>
              <w:t xml:space="preserve">n is required on an inbound eRx, if it is provided in the eRx. </w:t>
            </w:r>
          </w:p>
          <w:p w14:paraId="36E18AEC" w14:textId="77777777" w:rsidR="00BD3023" w:rsidRPr="002B6A55" w:rsidRDefault="00BD3023" w:rsidP="00BD3023">
            <w:pPr>
              <w:numPr>
                <w:ilvl w:val="0"/>
                <w:numId w:val="76"/>
              </w:numPr>
              <w:contextualSpacing/>
              <w:rPr>
                <w:rFonts w:asciiTheme="minorHAnsi" w:hAnsiTheme="minorHAnsi"/>
                <w:sz w:val="18"/>
                <w:szCs w:val="18"/>
              </w:rPr>
            </w:pPr>
            <w:r w:rsidRPr="002B6A55">
              <w:rPr>
                <w:rFonts w:asciiTheme="minorHAnsi" w:hAnsiTheme="minorHAnsi"/>
                <w:sz w:val="18"/>
                <w:szCs w:val="18"/>
              </w:rPr>
              <w:t>If prior authorization has been approved or not approved on a non-formulary or restricted drug requiring prior authorization.</w:t>
            </w:r>
          </w:p>
          <w:p w14:paraId="6CCEC4D6" w14:textId="059B4D5D" w:rsidR="00BD3023" w:rsidRPr="002B6A55" w:rsidRDefault="00BD3023" w:rsidP="00BD3023">
            <w:pPr>
              <w:rPr>
                <w:rFonts w:asciiTheme="minorHAnsi" w:eastAsiaTheme="minorHAnsi" w:hAnsiTheme="minorHAnsi"/>
                <w:sz w:val="18"/>
                <w:szCs w:val="18"/>
              </w:rPr>
            </w:pPr>
            <w:r>
              <w:rPr>
                <w:rFonts w:asciiTheme="minorHAnsi" w:hAnsiTheme="minorHAnsi"/>
                <w:sz w:val="18"/>
                <w:szCs w:val="18"/>
              </w:rPr>
              <w:t>9</w:t>
            </w:r>
            <w:r w:rsidRPr="002B6A55">
              <w:rPr>
                <w:rFonts w:asciiTheme="minorHAnsi" w:hAnsiTheme="minorHAnsi"/>
                <w:sz w:val="18"/>
                <w:szCs w:val="18"/>
              </w:rPr>
              <w:t xml:space="preserve">.1.2: If prior authorization is not approved, reject the eRx, and send message back to external provider with rejection message: </w:t>
            </w:r>
            <w:r w:rsidRPr="002B6A55">
              <w:rPr>
                <w:rFonts w:asciiTheme="minorHAnsi" w:hAnsiTheme="minorHAnsi"/>
                <w:color w:val="1F497D"/>
                <w:sz w:val="18"/>
                <w:szCs w:val="18"/>
              </w:rPr>
              <w:br/>
            </w:r>
            <w:r w:rsidRPr="002B6A55">
              <w:rPr>
                <w:rFonts w:asciiTheme="minorHAnsi" w:hAnsiTheme="minorHAnsi"/>
                <w:sz w:val="18"/>
                <w:szCs w:val="18"/>
              </w:rPr>
              <w:t>“Prior Authorization Required.”</w:t>
            </w:r>
          </w:p>
        </w:tc>
        <w:tc>
          <w:tcPr>
            <w:tcW w:w="4109" w:type="dxa"/>
            <w:shd w:val="clear" w:color="auto" w:fill="F2F2F2"/>
            <w:tcMar>
              <w:top w:w="0" w:type="dxa"/>
              <w:left w:w="108" w:type="dxa"/>
              <w:bottom w:w="0" w:type="dxa"/>
              <w:right w:w="108" w:type="dxa"/>
            </w:tcMar>
          </w:tcPr>
          <w:p w14:paraId="0033F867" w14:textId="77777777" w:rsidR="00BD3023" w:rsidRDefault="00BD3023" w:rsidP="007F6A74">
            <w:pPr>
              <w:rPr>
                <w:rFonts w:asciiTheme="minorHAnsi" w:hAnsiTheme="minorHAnsi"/>
                <w:sz w:val="18"/>
                <w:szCs w:val="18"/>
              </w:rPr>
            </w:pPr>
            <w:r>
              <w:rPr>
                <w:rFonts w:asciiTheme="minorHAnsi" w:hAnsiTheme="minorHAnsi"/>
                <w:sz w:val="18"/>
                <w:szCs w:val="18"/>
              </w:rPr>
              <w:t>VA Pharmacists will be able to view the status of prior authorization for the eRx, if it is provided</w:t>
            </w:r>
          </w:p>
          <w:p w14:paraId="64CD423C" w14:textId="77777777" w:rsidR="00BD3023" w:rsidRDefault="00BD3023" w:rsidP="007F6A74">
            <w:pPr>
              <w:rPr>
                <w:rFonts w:asciiTheme="minorHAnsi" w:hAnsiTheme="minorHAnsi"/>
                <w:sz w:val="18"/>
                <w:szCs w:val="18"/>
              </w:rPr>
            </w:pPr>
          </w:p>
          <w:p w14:paraId="20427359" w14:textId="77777777" w:rsidR="00BD3023" w:rsidRDefault="00BD3023" w:rsidP="00BD3023">
            <w:pPr>
              <w:rPr>
                <w:rFonts w:asciiTheme="minorHAnsi" w:hAnsiTheme="minorHAnsi"/>
                <w:sz w:val="18"/>
                <w:szCs w:val="18"/>
              </w:rPr>
            </w:pPr>
            <w:commentRangeStart w:id="65"/>
            <w:r>
              <w:rPr>
                <w:rFonts w:asciiTheme="minorHAnsi" w:hAnsiTheme="minorHAnsi"/>
                <w:sz w:val="18"/>
                <w:szCs w:val="18"/>
              </w:rPr>
              <w:t xml:space="preserve">Note: This is a new NEED/OWNR which needs to be added to the BRD for complete traceability. </w:t>
            </w:r>
            <w:commentRangeEnd w:id="65"/>
            <w:r>
              <w:rPr>
                <w:rStyle w:val="CommentReference"/>
              </w:rPr>
              <w:commentReference w:id="65"/>
            </w:r>
          </w:p>
          <w:p w14:paraId="6F43EE97" w14:textId="77777777" w:rsidR="00BD3023" w:rsidRDefault="00BD3023" w:rsidP="007F6A74">
            <w:pPr>
              <w:rPr>
                <w:rFonts w:asciiTheme="minorHAnsi" w:eastAsiaTheme="minorHAnsi" w:hAnsiTheme="minorHAnsi"/>
                <w:sz w:val="18"/>
                <w:szCs w:val="18"/>
              </w:rPr>
            </w:pPr>
          </w:p>
          <w:p w14:paraId="693539B2" w14:textId="12FFE38A" w:rsidR="00BD3023" w:rsidRDefault="00BD3023" w:rsidP="007F6A74">
            <w:pPr>
              <w:rPr>
                <w:ins w:id="66" w:author="Author"/>
                <w:rFonts w:asciiTheme="minorHAnsi" w:hAnsiTheme="minorHAnsi"/>
                <w:b/>
                <w:sz w:val="18"/>
                <w:szCs w:val="18"/>
              </w:rPr>
            </w:pPr>
            <w:r>
              <w:rPr>
                <w:rFonts w:asciiTheme="minorHAnsi" w:hAnsiTheme="minorHAnsi"/>
                <w:sz w:val="18"/>
                <w:szCs w:val="18"/>
              </w:rPr>
              <w:t>Note: A “Payer” can be the VA or a contracted Insurance Company</w:t>
            </w:r>
            <w:r w:rsidRPr="00BD3023">
              <w:rPr>
                <w:rFonts w:asciiTheme="minorHAnsi" w:hAnsiTheme="minorHAnsi"/>
                <w:b/>
                <w:sz w:val="18"/>
                <w:szCs w:val="18"/>
              </w:rPr>
              <w:t>. If the Payer is the VA, the Pharmacist will have the ability to check if the PA is needed or not. If the Payer is a</w:t>
            </w:r>
            <w:ins w:id="67" w:author="Author">
              <w:r w:rsidR="008E6A47">
                <w:rPr>
                  <w:rFonts w:asciiTheme="minorHAnsi" w:hAnsiTheme="minorHAnsi"/>
                  <w:b/>
                  <w:sz w:val="18"/>
                  <w:szCs w:val="18"/>
                </w:rPr>
                <w:t xml:space="preserve"> 3</w:t>
              </w:r>
              <w:r w:rsidR="008E6A47" w:rsidRPr="008E6A47">
                <w:rPr>
                  <w:rFonts w:asciiTheme="minorHAnsi" w:hAnsiTheme="minorHAnsi"/>
                  <w:b/>
                  <w:sz w:val="18"/>
                  <w:szCs w:val="18"/>
                  <w:vertAlign w:val="superscript"/>
                </w:rPr>
                <w:t>rd</w:t>
              </w:r>
              <w:r w:rsidR="008E6A47">
                <w:rPr>
                  <w:rFonts w:asciiTheme="minorHAnsi" w:hAnsiTheme="minorHAnsi"/>
                  <w:b/>
                  <w:sz w:val="18"/>
                  <w:szCs w:val="18"/>
                </w:rPr>
                <w:t xml:space="preserve"> </w:t>
              </w:r>
              <w:proofErr w:type="gramStart"/>
              <w:r w:rsidR="008E6A47">
                <w:rPr>
                  <w:rFonts w:asciiTheme="minorHAnsi" w:hAnsiTheme="minorHAnsi"/>
                  <w:b/>
                  <w:sz w:val="18"/>
                  <w:szCs w:val="18"/>
                </w:rPr>
                <w:t xml:space="preserve">party </w:t>
              </w:r>
            </w:ins>
            <w:r w:rsidRPr="00BD3023">
              <w:rPr>
                <w:rFonts w:asciiTheme="minorHAnsi" w:hAnsiTheme="minorHAnsi"/>
                <w:b/>
                <w:sz w:val="18"/>
                <w:szCs w:val="18"/>
              </w:rPr>
              <w:t xml:space="preserve"> insurance</w:t>
            </w:r>
            <w:proofErr w:type="gramEnd"/>
            <w:r w:rsidRPr="00BD3023">
              <w:rPr>
                <w:rFonts w:asciiTheme="minorHAnsi" w:hAnsiTheme="minorHAnsi"/>
                <w:b/>
                <w:sz w:val="18"/>
                <w:szCs w:val="18"/>
              </w:rPr>
              <w:t xml:space="preserve"> company, the Pharmacis</w:t>
            </w:r>
            <w:r>
              <w:rPr>
                <w:rFonts w:asciiTheme="minorHAnsi" w:hAnsiTheme="minorHAnsi"/>
                <w:b/>
                <w:sz w:val="18"/>
                <w:szCs w:val="18"/>
              </w:rPr>
              <w:t xml:space="preserve">t will not have this ability at this </w:t>
            </w:r>
            <w:commentRangeStart w:id="68"/>
            <w:r>
              <w:rPr>
                <w:rFonts w:asciiTheme="minorHAnsi" w:hAnsiTheme="minorHAnsi"/>
                <w:b/>
                <w:sz w:val="18"/>
                <w:szCs w:val="18"/>
              </w:rPr>
              <w:t>time</w:t>
            </w:r>
            <w:commentRangeEnd w:id="68"/>
            <w:r w:rsidR="008E6A47">
              <w:rPr>
                <w:rStyle w:val="CommentReference"/>
              </w:rPr>
              <w:commentReference w:id="68"/>
            </w:r>
            <w:r>
              <w:rPr>
                <w:rFonts w:asciiTheme="minorHAnsi" w:hAnsiTheme="minorHAnsi"/>
                <w:b/>
                <w:sz w:val="18"/>
                <w:szCs w:val="18"/>
              </w:rPr>
              <w:t xml:space="preserve">. </w:t>
            </w:r>
          </w:p>
          <w:p w14:paraId="53623802" w14:textId="52911154" w:rsidR="008E6A47" w:rsidRPr="002B6A55" w:rsidRDefault="008E6A47" w:rsidP="007F6A74">
            <w:pPr>
              <w:rPr>
                <w:rFonts w:asciiTheme="minorHAnsi" w:eastAsiaTheme="minorHAnsi" w:hAnsiTheme="minorHAnsi"/>
                <w:sz w:val="18"/>
                <w:szCs w:val="18"/>
              </w:rPr>
            </w:pPr>
          </w:p>
        </w:tc>
      </w:tr>
      <w:tr w:rsidR="007F6A74" w:rsidRPr="002B6A55" w14:paraId="58286696" w14:textId="77777777" w:rsidTr="00BD3023">
        <w:trPr>
          <w:trHeight w:val="70"/>
        </w:trPr>
        <w:tc>
          <w:tcPr>
            <w:tcW w:w="468" w:type="dxa"/>
            <w:shd w:val="clear" w:color="auto" w:fill="F2F2F2"/>
            <w:tcMar>
              <w:top w:w="0" w:type="dxa"/>
              <w:left w:w="108" w:type="dxa"/>
              <w:bottom w:w="0" w:type="dxa"/>
              <w:right w:w="108" w:type="dxa"/>
            </w:tcMar>
          </w:tcPr>
          <w:p w14:paraId="26091217" w14:textId="43D0BFCC" w:rsidR="007F6A74" w:rsidRPr="002B6A55" w:rsidRDefault="00BD3023" w:rsidP="007F6A74">
            <w:pPr>
              <w:spacing w:before="120" w:after="120"/>
              <w:rPr>
                <w:rFonts w:asciiTheme="minorHAnsi" w:eastAsiaTheme="minorHAnsi" w:hAnsiTheme="minorHAnsi"/>
                <w:b/>
                <w:bCs/>
                <w:sz w:val="18"/>
                <w:szCs w:val="18"/>
              </w:rPr>
            </w:pPr>
            <w:r>
              <w:rPr>
                <w:rFonts w:asciiTheme="minorHAnsi" w:eastAsiaTheme="minorHAnsi" w:hAnsiTheme="minorHAnsi"/>
                <w:b/>
                <w:bCs/>
                <w:sz w:val="18"/>
                <w:szCs w:val="18"/>
              </w:rPr>
              <w:t>27</w:t>
            </w:r>
          </w:p>
        </w:tc>
        <w:tc>
          <w:tcPr>
            <w:tcW w:w="990" w:type="dxa"/>
            <w:shd w:val="clear" w:color="auto" w:fill="F2F2F2"/>
            <w:tcMar>
              <w:top w:w="0" w:type="dxa"/>
              <w:left w:w="108" w:type="dxa"/>
              <w:bottom w:w="0" w:type="dxa"/>
              <w:right w:w="108" w:type="dxa"/>
            </w:tcMar>
          </w:tcPr>
          <w:p w14:paraId="57639CD6" w14:textId="3A5AC150" w:rsidR="007F6A74" w:rsidRPr="002B6A55" w:rsidRDefault="00BD3023" w:rsidP="007F6A74">
            <w:pPr>
              <w:rPr>
                <w:rFonts w:asciiTheme="minorHAnsi" w:eastAsiaTheme="minorHAnsi" w:hAnsiTheme="minorHAnsi"/>
                <w:sz w:val="18"/>
                <w:szCs w:val="18"/>
              </w:rPr>
            </w:pPr>
            <w:r>
              <w:rPr>
                <w:rFonts w:asciiTheme="minorHAnsi" w:eastAsiaTheme="minorHAnsi" w:hAnsiTheme="minorHAnsi"/>
                <w:sz w:val="18"/>
                <w:szCs w:val="18"/>
              </w:rPr>
              <w:t>None</w:t>
            </w:r>
          </w:p>
        </w:tc>
        <w:tc>
          <w:tcPr>
            <w:tcW w:w="2414" w:type="dxa"/>
            <w:shd w:val="clear" w:color="auto" w:fill="F2F2F2"/>
            <w:tcMar>
              <w:top w:w="0" w:type="dxa"/>
              <w:left w:w="108" w:type="dxa"/>
              <w:bottom w:w="0" w:type="dxa"/>
              <w:right w:w="108" w:type="dxa"/>
            </w:tcMar>
          </w:tcPr>
          <w:p w14:paraId="2384A8D1" w14:textId="46B6E97D" w:rsidR="007F6A74" w:rsidRPr="002B6A55" w:rsidRDefault="00BD3023" w:rsidP="007F6A74">
            <w:pPr>
              <w:rPr>
                <w:rFonts w:asciiTheme="minorHAnsi" w:eastAsiaTheme="minorHAnsi" w:hAnsiTheme="minorHAnsi"/>
                <w:sz w:val="18"/>
                <w:szCs w:val="18"/>
              </w:rPr>
            </w:pPr>
            <w:r>
              <w:rPr>
                <w:rFonts w:asciiTheme="minorHAnsi" w:eastAsiaTheme="minorHAnsi" w:hAnsiTheme="minorHAnsi"/>
                <w:sz w:val="18"/>
                <w:szCs w:val="18"/>
              </w:rPr>
              <w:t>None</w:t>
            </w:r>
          </w:p>
        </w:tc>
        <w:tc>
          <w:tcPr>
            <w:tcW w:w="2712" w:type="dxa"/>
            <w:shd w:val="clear" w:color="auto" w:fill="F2F2F2"/>
            <w:tcMar>
              <w:top w:w="0" w:type="dxa"/>
              <w:left w:w="108" w:type="dxa"/>
              <w:bottom w:w="0" w:type="dxa"/>
              <w:right w:w="108" w:type="dxa"/>
            </w:tcMar>
          </w:tcPr>
          <w:p w14:paraId="0693D26F" w14:textId="6C485925" w:rsidR="007F6A74" w:rsidRPr="002B6A55" w:rsidRDefault="00077B60" w:rsidP="00BD3023">
            <w:pPr>
              <w:rPr>
                <w:rFonts w:asciiTheme="minorHAnsi" w:eastAsiaTheme="minorHAnsi" w:hAnsiTheme="minorHAnsi"/>
                <w:sz w:val="18"/>
                <w:szCs w:val="18"/>
              </w:rPr>
            </w:pPr>
            <w:r>
              <w:rPr>
                <w:rFonts w:asciiTheme="minorHAnsi" w:eastAsiaTheme="minorHAnsi" w:hAnsiTheme="minorHAnsi"/>
                <w:sz w:val="18"/>
                <w:szCs w:val="18"/>
              </w:rPr>
              <w:t xml:space="preserve">9.3: </w:t>
            </w:r>
            <w:r w:rsidR="00BD3023">
              <w:rPr>
                <w:rFonts w:asciiTheme="minorHAnsi" w:eastAsiaTheme="minorHAnsi" w:hAnsiTheme="minorHAnsi"/>
                <w:sz w:val="18"/>
                <w:szCs w:val="18"/>
              </w:rPr>
              <w:t xml:space="preserve">As a VA Pharmacist, I need to notify the external provider that a </w:t>
            </w:r>
            <w:ins w:id="69" w:author="Author">
              <w:r w:rsidR="008E6A47">
                <w:rPr>
                  <w:rFonts w:asciiTheme="minorHAnsi" w:eastAsiaTheme="minorHAnsi" w:hAnsiTheme="minorHAnsi"/>
                  <w:sz w:val="18"/>
                  <w:szCs w:val="18"/>
                </w:rPr>
                <w:t xml:space="preserve">VA </w:t>
              </w:r>
            </w:ins>
            <w:r w:rsidR="00BD3023">
              <w:rPr>
                <w:rFonts w:asciiTheme="minorHAnsi" w:eastAsiaTheme="minorHAnsi" w:hAnsiTheme="minorHAnsi"/>
                <w:sz w:val="18"/>
                <w:szCs w:val="18"/>
              </w:rPr>
              <w:t xml:space="preserve">Prior Authorization is required for an eRx that has a non-formulary or restricted drug. </w:t>
            </w:r>
          </w:p>
        </w:tc>
        <w:tc>
          <w:tcPr>
            <w:tcW w:w="2357" w:type="dxa"/>
            <w:shd w:val="clear" w:color="auto" w:fill="F2F2F2"/>
            <w:tcMar>
              <w:top w:w="0" w:type="dxa"/>
              <w:left w:w="108" w:type="dxa"/>
              <w:bottom w:w="0" w:type="dxa"/>
              <w:right w:w="108" w:type="dxa"/>
            </w:tcMar>
          </w:tcPr>
          <w:p w14:paraId="11C10CD6" w14:textId="4DD63A82" w:rsidR="007F6A74" w:rsidRPr="002B6A55" w:rsidRDefault="00BD3023" w:rsidP="007F6A74">
            <w:pPr>
              <w:rPr>
                <w:rFonts w:asciiTheme="minorHAnsi" w:eastAsiaTheme="minorHAnsi" w:hAnsiTheme="minorHAnsi"/>
                <w:sz w:val="18"/>
                <w:szCs w:val="18"/>
              </w:rPr>
            </w:pPr>
            <w:r>
              <w:rPr>
                <w:rFonts w:asciiTheme="minorHAnsi" w:hAnsiTheme="minorHAnsi"/>
                <w:sz w:val="18"/>
                <w:szCs w:val="18"/>
              </w:rPr>
              <w:t>9</w:t>
            </w:r>
            <w:r w:rsidRPr="002B6A55">
              <w:rPr>
                <w:rFonts w:asciiTheme="minorHAnsi" w:hAnsiTheme="minorHAnsi"/>
                <w:sz w:val="18"/>
                <w:szCs w:val="18"/>
              </w:rPr>
              <w:t>.3.1 Send “Prior Authorization Required” message back to prescriber if prior authorization is required, yet has not been received by VA, for an eRx request for a non-formulary or restricted drug.</w:t>
            </w:r>
          </w:p>
        </w:tc>
        <w:tc>
          <w:tcPr>
            <w:tcW w:w="4109" w:type="dxa"/>
            <w:shd w:val="clear" w:color="auto" w:fill="F2F2F2"/>
            <w:tcMar>
              <w:top w:w="0" w:type="dxa"/>
              <w:left w:w="108" w:type="dxa"/>
              <w:bottom w:w="0" w:type="dxa"/>
              <w:right w:w="108" w:type="dxa"/>
            </w:tcMar>
          </w:tcPr>
          <w:p w14:paraId="6ACE79B4" w14:textId="2FC71367" w:rsidR="007F6A74" w:rsidRDefault="00077B60" w:rsidP="007F6A74">
            <w:pPr>
              <w:rPr>
                <w:ins w:id="70" w:author="Author"/>
                <w:rFonts w:asciiTheme="minorHAnsi" w:hAnsiTheme="minorHAnsi"/>
                <w:sz w:val="18"/>
                <w:szCs w:val="18"/>
              </w:rPr>
            </w:pPr>
            <w:r w:rsidRPr="002B6A55">
              <w:rPr>
                <w:rFonts w:asciiTheme="minorHAnsi" w:hAnsiTheme="minorHAnsi"/>
                <w:sz w:val="18"/>
                <w:szCs w:val="18"/>
              </w:rPr>
              <w:t xml:space="preserve">VA pharmacies must notify prescribers when </w:t>
            </w:r>
            <w:r w:rsidR="00110FBD">
              <w:rPr>
                <w:rFonts w:asciiTheme="minorHAnsi" w:hAnsiTheme="minorHAnsi"/>
                <w:sz w:val="18"/>
                <w:szCs w:val="18"/>
              </w:rPr>
              <w:t xml:space="preserve">VA </w:t>
            </w:r>
            <w:r w:rsidRPr="002B6A55">
              <w:rPr>
                <w:rFonts w:asciiTheme="minorHAnsi" w:hAnsiTheme="minorHAnsi"/>
                <w:sz w:val="18"/>
                <w:szCs w:val="18"/>
              </w:rPr>
              <w:t>prior authorization is required, yet has not been received, on an eRx request for a non-formulary or restricted drug.</w:t>
            </w:r>
          </w:p>
          <w:p w14:paraId="756544C3" w14:textId="77777777" w:rsidR="00C805DF" w:rsidRDefault="00C805DF" w:rsidP="007F6A74">
            <w:pPr>
              <w:rPr>
                <w:ins w:id="71" w:author="Author"/>
                <w:rFonts w:asciiTheme="minorHAnsi" w:hAnsiTheme="minorHAnsi"/>
                <w:sz w:val="18"/>
                <w:szCs w:val="18"/>
              </w:rPr>
            </w:pPr>
          </w:p>
          <w:p w14:paraId="490BE792" w14:textId="680B9FB3" w:rsidR="00C805DF" w:rsidRDefault="009B2A7A" w:rsidP="007F6A74">
            <w:pPr>
              <w:rPr>
                <w:ins w:id="72" w:author="Author"/>
                <w:rFonts w:asciiTheme="minorHAnsi" w:hAnsiTheme="minorHAnsi"/>
                <w:sz w:val="18"/>
                <w:szCs w:val="18"/>
              </w:rPr>
            </w:pPr>
            <w:ins w:id="73" w:author="Author">
              <w:r>
                <w:rPr>
                  <w:rFonts w:asciiTheme="minorHAnsi" w:hAnsiTheme="minorHAnsi"/>
                  <w:sz w:val="18"/>
                  <w:szCs w:val="18"/>
                </w:rPr>
                <w:t>The notification will be sent to the Provider using a STATUS, ERROR or ChangeRequest message (TBD)</w:t>
              </w:r>
            </w:ins>
          </w:p>
          <w:p w14:paraId="0E1FCF6D" w14:textId="77777777" w:rsidR="00C805DF" w:rsidRDefault="00C805DF" w:rsidP="007F6A74">
            <w:pPr>
              <w:rPr>
                <w:ins w:id="74" w:author="Author"/>
                <w:rFonts w:asciiTheme="minorHAnsi" w:hAnsiTheme="minorHAnsi"/>
                <w:sz w:val="18"/>
                <w:szCs w:val="18"/>
              </w:rPr>
            </w:pPr>
          </w:p>
          <w:p w14:paraId="30661B0C" w14:textId="4874CD9E" w:rsidR="00C805DF" w:rsidRPr="002B6A55" w:rsidRDefault="00C805DF" w:rsidP="007F6A74">
            <w:pPr>
              <w:rPr>
                <w:rFonts w:asciiTheme="minorHAnsi" w:eastAsiaTheme="minorHAnsi" w:hAnsiTheme="minorHAnsi"/>
                <w:sz w:val="18"/>
                <w:szCs w:val="18"/>
              </w:rPr>
            </w:pPr>
          </w:p>
        </w:tc>
      </w:tr>
    </w:tbl>
    <w:p w14:paraId="47201C72" w14:textId="77777777" w:rsidR="007F6A74" w:rsidRDefault="007F6A74" w:rsidP="007F6A74">
      <w:pPr>
        <w:pStyle w:val="Heading3"/>
        <w:numPr>
          <w:ilvl w:val="0"/>
          <w:numId w:val="0"/>
        </w:numPr>
        <w:ind w:left="1080"/>
      </w:pPr>
    </w:p>
    <w:p w14:paraId="093FC8F8" w14:textId="63E9F439" w:rsidR="000F5F46" w:rsidRDefault="000F5F46" w:rsidP="00664AE8">
      <w:pPr>
        <w:pStyle w:val="Heading3"/>
      </w:pPr>
      <w:r>
        <w:t>Comply with NCPDP SCRIPT 10.6 Standard for Messages to and from External Provider</w:t>
      </w:r>
      <w:bookmarkEnd w:id="60"/>
      <w:bookmarkEnd w:id="61"/>
    </w:p>
    <w:p w14:paraId="6F0D9633" w14:textId="77777777" w:rsidR="000F5F46" w:rsidRDefault="000F5F46" w:rsidP="00664AE8">
      <w:pPr>
        <w:pStyle w:val="BodyText"/>
      </w:pPr>
      <w:r>
        <w:t xml:space="preserve">Messages sent out by VA Pharmacies to external providers or received into VA Pharmacies from external providers must comply with NCPDP SCRIPT 10.6 standard (at a minimum). The following trace to OWNR 13419, 13419 (a) NEW </w:t>
      </w:r>
      <w:r w:rsidRPr="00664AE8">
        <w:t>and</w:t>
      </w:r>
      <w:r>
        <w:t xml:space="preserve"> 13420 requirements.</w:t>
      </w:r>
    </w:p>
    <w:p w14:paraId="71608019" w14:textId="7B9313D6" w:rsidR="00A27FAC" w:rsidRDefault="00A27FAC" w:rsidP="009328A8">
      <w:pPr>
        <w:pStyle w:val="Caption"/>
      </w:pPr>
      <w:bookmarkStart w:id="75" w:name="_Toc443575485"/>
      <w:r>
        <w:t xml:space="preserve">Table </w:t>
      </w:r>
      <w:fldSimple w:instr=" SEQ Table \* ARABIC ">
        <w:r w:rsidR="00DF255A">
          <w:rPr>
            <w:noProof/>
          </w:rPr>
          <w:t>10</w:t>
        </w:r>
      </w:fldSimple>
      <w:r>
        <w:t xml:space="preserve">: </w:t>
      </w:r>
      <w:r w:rsidRPr="007C0B74">
        <w:t>EPIC 10: All messages sent out from VA Pharmacies to external providers or received into VA Pharmacies from external providers must comply with NCPDP SCRIPT 10.6 standards.</w:t>
      </w:r>
      <w:bookmarkEnd w:id="75"/>
    </w:p>
    <w:tbl>
      <w:tblPr>
        <w:tblStyle w:val="TableGrid"/>
        <w:tblW w:w="13068" w:type="dxa"/>
        <w:tblInd w:w="108" w:type="dxa"/>
        <w:tblLayout w:type="fixed"/>
        <w:tblLook w:val="04A0" w:firstRow="1" w:lastRow="0" w:firstColumn="1" w:lastColumn="0" w:noHBand="0" w:noVBand="1"/>
        <w:tblCaption w:val="EPIC 10: All messages sent out from VA Pharmacies to external providers or received into VA Pharmacies from external providers must comply with NCPDP SCRIPT 10.6 standards."/>
        <w:tblDescription w:val="EPIC 10: All messages sent out from VA Pharmacies to external providers or received into VA Pharmacies from external providers must comply with NCPDP SCRIPT 10.6 standards."/>
      </w:tblPr>
      <w:tblGrid>
        <w:gridCol w:w="468"/>
        <w:gridCol w:w="900"/>
        <w:gridCol w:w="2160"/>
        <w:gridCol w:w="2790"/>
        <w:gridCol w:w="2430"/>
        <w:gridCol w:w="4320"/>
      </w:tblGrid>
      <w:tr w:rsidR="000F5F46" w:rsidRPr="002B6A55" w14:paraId="2388CFC5" w14:textId="77777777" w:rsidTr="009328A8">
        <w:trPr>
          <w:tblHeader/>
        </w:trPr>
        <w:tc>
          <w:tcPr>
            <w:tcW w:w="468" w:type="dxa"/>
            <w:tcBorders>
              <w:bottom w:val="single" w:sz="4" w:space="0" w:color="auto"/>
            </w:tcBorders>
            <w:shd w:val="clear" w:color="auto" w:fill="D9D9D9" w:themeFill="background1" w:themeFillShade="D9"/>
            <w:vAlign w:val="center"/>
          </w:tcPr>
          <w:p w14:paraId="5D4E748A" w14:textId="77777777" w:rsidR="000F5F46" w:rsidRPr="002B6A55" w:rsidRDefault="000F5F46" w:rsidP="006F2104">
            <w:pPr>
              <w:pStyle w:val="BodyText"/>
              <w:spacing w:before="0" w:after="0"/>
              <w:jc w:val="center"/>
              <w:rPr>
                <w:rFonts w:asciiTheme="minorHAnsi" w:hAnsiTheme="minorHAnsi"/>
                <w:b/>
                <w:sz w:val="18"/>
                <w:szCs w:val="18"/>
              </w:rPr>
            </w:pPr>
            <w:r w:rsidRPr="002B6A55">
              <w:rPr>
                <w:rFonts w:asciiTheme="minorHAnsi" w:hAnsiTheme="minorHAnsi"/>
                <w:b/>
                <w:sz w:val="18"/>
                <w:szCs w:val="18"/>
              </w:rPr>
              <w:t>ID#</w:t>
            </w:r>
          </w:p>
        </w:tc>
        <w:tc>
          <w:tcPr>
            <w:tcW w:w="900" w:type="dxa"/>
            <w:tcBorders>
              <w:bottom w:val="single" w:sz="4" w:space="0" w:color="auto"/>
            </w:tcBorders>
            <w:shd w:val="clear" w:color="auto" w:fill="D9D9D9" w:themeFill="background1" w:themeFillShade="D9"/>
            <w:vAlign w:val="center"/>
          </w:tcPr>
          <w:p w14:paraId="25D9BCAF" w14:textId="77777777" w:rsidR="000F5F46" w:rsidRPr="002B6A55" w:rsidRDefault="000F5F46" w:rsidP="006F2104">
            <w:pPr>
              <w:pStyle w:val="BodyText"/>
              <w:spacing w:before="0" w:after="0"/>
              <w:jc w:val="center"/>
              <w:rPr>
                <w:rFonts w:asciiTheme="minorHAnsi" w:hAnsiTheme="minorHAnsi"/>
                <w:b/>
                <w:sz w:val="18"/>
                <w:szCs w:val="18"/>
              </w:rPr>
            </w:pPr>
            <w:r w:rsidRPr="002B6A55">
              <w:rPr>
                <w:rFonts w:asciiTheme="minorHAnsi" w:hAnsiTheme="minorHAnsi"/>
                <w:b/>
                <w:sz w:val="18"/>
                <w:szCs w:val="18"/>
              </w:rPr>
              <w:t>NEED/</w:t>
            </w:r>
            <w:r w:rsidRPr="002B6A55">
              <w:rPr>
                <w:rFonts w:asciiTheme="minorHAnsi" w:hAnsiTheme="minorHAnsi"/>
                <w:b/>
                <w:sz w:val="18"/>
                <w:szCs w:val="18"/>
              </w:rPr>
              <w:br/>
              <w:t>OWNR #</w:t>
            </w:r>
          </w:p>
        </w:tc>
        <w:tc>
          <w:tcPr>
            <w:tcW w:w="2160" w:type="dxa"/>
            <w:tcBorders>
              <w:bottom w:val="single" w:sz="4" w:space="0" w:color="auto"/>
            </w:tcBorders>
            <w:shd w:val="clear" w:color="auto" w:fill="D9D9D9" w:themeFill="background1" w:themeFillShade="D9"/>
            <w:vAlign w:val="center"/>
          </w:tcPr>
          <w:p w14:paraId="7CD0A5FE" w14:textId="77777777" w:rsidR="000F5F46" w:rsidRPr="002B6A55" w:rsidRDefault="000F5F46" w:rsidP="006F2104">
            <w:pPr>
              <w:jc w:val="center"/>
              <w:rPr>
                <w:rFonts w:asciiTheme="minorHAnsi" w:hAnsiTheme="minorHAnsi"/>
                <w:b/>
                <w:sz w:val="18"/>
                <w:szCs w:val="18"/>
              </w:rPr>
            </w:pPr>
            <w:r w:rsidRPr="002B6A55">
              <w:rPr>
                <w:rFonts w:asciiTheme="minorHAnsi" w:hAnsiTheme="minorHAnsi"/>
                <w:b/>
                <w:sz w:val="18"/>
                <w:szCs w:val="18"/>
              </w:rPr>
              <w:t>BRD Trace</w:t>
            </w:r>
          </w:p>
        </w:tc>
        <w:tc>
          <w:tcPr>
            <w:tcW w:w="2790" w:type="dxa"/>
            <w:tcBorders>
              <w:bottom w:val="single" w:sz="4" w:space="0" w:color="auto"/>
            </w:tcBorders>
            <w:shd w:val="clear" w:color="auto" w:fill="D9D9D9" w:themeFill="background1" w:themeFillShade="D9"/>
            <w:vAlign w:val="center"/>
          </w:tcPr>
          <w:p w14:paraId="6B7CFCAE" w14:textId="77777777" w:rsidR="000F5F46" w:rsidRPr="002B6A55" w:rsidRDefault="000F5F46" w:rsidP="006F2104">
            <w:pPr>
              <w:pStyle w:val="BodyText"/>
              <w:spacing w:before="0" w:after="0"/>
              <w:jc w:val="center"/>
              <w:rPr>
                <w:rFonts w:asciiTheme="minorHAnsi" w:hAnsiTheme="minorHAnsi"/>
                <w:b/>
                <w:sz w:val="18"/>
                <w:szCs w:val="18"/>
              </w:rPr>
            </w:pPr>
            <w:r w:rsidRPr="002B6A55">
              <w:rPr>
                <w:rFonts w:asciiTheme="minorHAnsi" w:hAnsiTheme="minorHAnsi"/>
                <w:b/>
                <w:sz w:val="18"/>
                <w:szCs w:val="18"/>
              </w:rPr>
              <w:t>User Stories (Narratives)</w:t>
            </w:r>
          </w:p>
        </w:tc>
        <w:tc>
          <w:tcPr>
            <w:tcW w:w="2430" w:type="dxa"/>
            <w:tcBorders>
              <w:bottom w:val="single" w:sz="4" w:space="0" w:color="auto"/>
            </w:tcBorders>
            <w:shd w:val="clear" w:color="auto" w:fill="D9D9D9" w:themeFill="background1" w:themeFillShade="D9"/>
            <w:vAlign w:val="center"/>
          </w:tcPr>
          <w:p w14:paraId="34F67F58" w14:textId="77777777" w:rsidR="000F5F46" w:rsidRPr="002B6A55" w:rsidRDefault="000F5F46" w:rsidP="006F2104">
            <w:pPr>
              <w:pStyle w:val="BodyText"/>
              <w:spacing w:before="0" w:after="0"/>
              <w:jc w:val="center"/>
              <w:rPr>
                <w:rFonts w:asciiTheme="minorHAnsi" w:hAnsiTheme="minorHAnsi"/>
                <w:b/>
                <w:sz w:val="18"/>
                <w:szCs w:val="18"/>
              </w:rPr>
            </w:pPr>
            <w:r w:rsidRPr="002B6A55">
              <w:rPr>
                <w:rFonts w:asciiTheme="minorHAnsi" w:hAnsiTheme="minorHAnsi"/>
                <w:b/>
                <w:sz w:val="18"/>
                <w:szCs w:val="18"/>
              </w:rPr>
              <w:t>User Tasks</w:t>
            </w:r>
          </w:p>
        </w:tc>
        <w:tc>
          <w:tcPr>
            <w:tcW w:w="4320" w:type="dxa"/>
            <w:tcBorders>
              <w:bottom w:val="single" w:sz="4" w:space="0" w:color="auto"/>
            </w:tcBorders>
            <w:shd w:val="clear" w:color="auto" w:fill="D9D9D9" w:themeFill="background1" w:themeFillShade="D9"/>
            <w:vAlign w:val="center"/>
          </w:tcPr>
          <w:p w14:paraId="6F802E9A" w14:textId="77777777" w:rsidR="000F5F46" w:rsidRPr="002B6A55" w:rsidRDefault="000F5F46" w:rsidP="006F2104">
            <w:pPr>
              <w:pStyle w:val="BodyText"/>
              <w:spacing w:before="0" w:after="0"/>
              <w:jc w:val="center"/>
              <w:rPr>
                <w:rFonts w:asciiTheme="minorHAnsi" w:hAnsiTheme="minorHAnsi"/>
                <w:b/>
                <w:sz w:val="18"/>
                <w:szCs w:val="18"/>
              </w:rPr>
            </w:pPr>
            <w:r w:rsidRPr="002B6A55">
              <w:rPr>
                <w:rFonts w:asciiTheme="minorHAnsi" w:hAnsiTheme="minorHAnsi"/>
                <w:b/>
                <w:sz w:val="18"/>
                <w:szCs w:val="18"/>
              </w:rPr>
              <w:t>Business Acceptance Criteria (Requirements)</w:t>
            </w:r>
          </w:p>
        </w:tc>
      </w:tr>
      <w:tr w:rsidR="000F5F46" w:rsidRPr="002B6A55" w14:paraId="360F4929" w14:textId="77777777" w:rsidTr="009328A8">
        <w:tc>
          <w:tcPr>
            <w:tcW w:w="468" w:type="dxa"/>
            <w:shd w:val="clear" w:color="auto" w:fill="F2F2F2" w:themeFill="background1" w:themeFillShade="F2"/>
          </w:tcPr>
          <w:p w14:paraId="52977BC7" w14:textId="2D55BCF5" w:rsidR="000F5F46" w:rsidRPr="002B6A55" w:rsidRDefault="006F2104" w:rsidP="002B6A55">
            <w:pPr>
              <w:pStyle w:val="BodyText"/>
              <w:spacing w:before="0" w:after="0"/>
              <w:rPr>
                <w:rFonts w:asciiTheme="minorHAnsi" w:hAnsiTheme="minorHAnsi"/>
                <w:b/>
                <w:sz w:val="18"/>
                <w:szCs w:val="18"/>
              </w:rPr>
            </w:pPr>
            <w:r>
              <w:rPr>
                <w:rFonts w:asciiTheme="minorHAnsi" w:hAnsiTheme="minorHAnsi"/>
                <w:b/>
                <w:sz w:val="18"/>
                <w:szCs w:val="18"/>
              </w:rPr>
              <w:lastRenderedPageBreak/>
              <w:t>28</w:t>
            </w:r>
          </w:p>
        </w:tc>
        <w:tc>
          <w:tcPr>
            <w:tcW w:w="900" w:type="dxa"/>
            <w:shd w:val="clear" w:color="auto" w:fill="F2F2F2" w:themeFill="background1" w:themeFillShade="F2"/>
          </w:tcPr>
          <w:p w14:paraId="18745883"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OWNR 13419</w:t>
            </w:r>
          </w:p>
        </w:tc>
        <w:tc>
          <w:tcPr>
            <w:tcW w:w="2160" w:type="dxa"/>
            <w:shd w:val="clear" w:color="auto" w:fill="F2F2F2" w:themeFill="background1" w:themeFillShade="F2"/>
          </w:tcPr>
          <w:p w14:paraId="42745D8D"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Provide the ability for a VA Pharmacy to send electronic notifications in accordance with the most current version supported of the NCPDP SCRIPT Standard (10.6 at minimum) to an external provider that inbound eRx requests and responses received from it by VA were successfully received or resulted in error.</w:t>
            </w:r>
          </w:p>
        </w:tc>
        <w:tc>
          <w:tcPr>
            <w:tcW w:w="2790" w:type="dxa"/>
            <w:shd w:val="clear" w:color="auto" w:fill="F2F2F2" w:themeFill="background1" w:themeFillShade="F2"/>
          </w:tcPr>
          <w:p w14:paraId="793C9C2A" w14:textId="0DD3783C" w:rsidR="000F5F46" w:rsidRPr="002B6A55" w:rsidRDefault="002B6A55" w:rsidP="002B6A55">
            <w:pPr>
              <w:rPr>
                <w:rFonts w:asciiTheme="minorHAnsi" w:hAnsiTheme="minorHAnsi"/>
                <w:sz w:val="18"/>
                <w:szCs w:val="18"/>
              </w:rPr>
            </w:pPr>
            <w:r>
              <w:rPr>
                <w:rFonts w:asciiTheme="minorHAnsi" w:hAnsiTheme="minorHAnsi"/>
                <w:sz w:val="18"/>
                <w:szCs w:val="18"/>
              </w:rPr>
              <w:t>10</w:t>
            </w:r>
            <w:r w:rsidR="000F5F46" w:rsidRPr="002B6A55">
              <w:rPr>
                <w:rFonts w:asciiTheme="minorHAnsi" w:hAnsiTheme="minorHAnsi"/>
                <w:sz w:val="18"/>
                <w:szCs w:val="18"/>
              </w:rPr>
              <w:t>.1: As VA’s ePrescribing pharmacy system, messages sent to the external provider must comply with NCPDP standards, so the external provider is notified we received their eRx request.</w:t>
            </w:r>
          </w:p>
        </w:tc>
        <w:tc>
          <w:tcPr>
            <w:tcW w:w="2430" w:type="dxa"/>
            <w:shd w:val="clear" w:color="auto" w:fill="F2F2F2" w:themeFill="background1" w:themeFillShade="F2"/>
          </w:tcPr>
          <w:p w14:paraId="253FF18B" w14:textId="2F0DC1E7" w:rsidR="000F5F46" w:rsidRPr="002B6A55" w:rsidRDefault="002B6A55" w:rsidP="002B6A55">
            <w:pPr>
              <w:rPr>
                <w:rFonts w:asciiTheme="minorHAnsi" w:hAnsiTheme="minorHAnsi"/>
                <w:sz w:val="18"/>
                <w:szCs w:val="18"/>
              </w:rPr>
            </w:pPr>
            <w:r>
              <w:rPr>
                <w:rFonts w:asciiTheme="minorHAnsi" w:hAnsiTheme="minorHAnsi"/>
                <w:sz w:val="18"/>
                <w:szCs w:val="18"/>
              </w:rPr>
              <w:t>10</w:t>
            </w:r>
            <w:r w:rsidR="000F5F46" w:rsidRPr="002B6A55">
              <w:rPr>
                <w:rFonts w:asciiTheme="minorHAnsi" w:hAnsiTheme="minorHAnsi"/>
                <w:sz w:val="18"/>
                <w:szCs w:val="18"/>
              </w:rPr>
              <w:t>.1.1: Build outbound message templates and standard content that comply with NCPCP SCRIPT 10.6 standards.</w:t>
            </w:r>
          </w:p>
        </w:tc>
        <w:tc>
          <w:tcPr>
            <w:tcW w:w="4320" w:type="dxa"/>
            <w:shd w:val="clear" w:color="auto" w:fill="F2F2F2" w:themeFill="background1" w:themeFillShade="F2"/>
          </w:tcPr>
          <w:p w14:paraId="212225C2" w14:textId="77777777" w:rsidR="000F5F46" w:rsidRPr="002B6A55" w:rsidRDefault="000F5F46" w:rsidP="002B6A55">
            <w:pPr>
              <w:pStyle w:val="ListParagraph"/>
              <w:ind w:left="0"/>
              <w:rPr>
                <w:rFonts w:asciiTheme="minorHAnsi" w:hAnsiTheme="minorHAnsi"/>
                <w:sz w:val="18"/>
                <w:szCs w:val="18"/>
              </w:rPr>
            </w:pPr>
            <w:r w:rsidRPr="002B6A55">
              <w:rPr>
                <w:rFonts w:asciiTheme="minorHAnsi" w:hAnsiTheme="minorHAnsi"/>
                <w:sz w:val="18"/>
                <w:szCs w:val="18"/>
              </w:rPr>
              <w:t>Must be in NCPDP SCRIPT 10.6 Standard format (E.g. XML, EDIFACT, etc.).</w:t>
            </w:r>
          </w:p>
        </w:tc>
      </w:tr>
      <w:tr w:rsidR="000F5F46" w:rsidRPr="002B6A55" w14:paraId="55B2643F" w14:textId="77777777" w:rsidTr="009328A8">
        <w:tc>
          <w:tcPr>
            <w:tcW w:w="468" w:type="dxa"/>
            <w:shd w:val="clear" w:color="auto" w:fill="F2F2F2" w:themeFill="background1" w:themeFillShade="F2"/>
          </w:tcPr>
          <w:p w14:paraId="037680E4" w14:textId="03C14A5C" w:rsidR="000F5F46" w:rsidRPr="002B6A55" w:rsidRDefault="006F2104" w:rsidP="002B6A55">
            <w:pPr>
              <w:pStyle w:val="BodyText"/>
              <w:spacing w:before="0" w:after="0"/>
              <w:rPr>
                <w:rFonts w:asciiTheme="minorHAnsi" w:hAnsiTheme="minorHAnsi"/>
                <w:b/>
                <w:sz w:val="18"/>
                <w:szCs w:val="18"/>
              </w:rPr>
            </w:pPr>
            <w:r>
              <w:rPr>
                <w:rFonts w:asciiTheme="minorHAnsi" w:hAnsiTheme="minorHAnsi"/>
                <w:b/>
                <w:sz w:val="18"/>
                <w:szCs w:val="18"/>
              </w:rPr>
              <w:t>29</w:t>
            </w:r>
          </w:p>
        </w:tc>
        <w:tc>
          <w:tcPr>
            <w:tcW w:w="900" w:type="dxa"/>
            <w:shd w:val="clear" w:color="auto" w:fill="F2F2F2" w:themeFill="background1" w:themeFillShade="F2"/>
          </w:tcPr>
          <w:p w14:paraId="743B59E1"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OWNR 13419</w:t>
            </w:r>
          </w:p>
          <w:p w14:paraId="23F40FA4"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(a) NEW</w:t>
            </w:r>
          </w:p>
        </w:tc>
        <w:tc>
          <w:tcPr>
            <w:tcW w:w="2160" w:type="dxa"/>
            <w:shd w:val="clear" w:color="auto" w:fill="F2F2F2" w:themeFill="background1" w:themeFillShade="F2"/>
          </w:tcPr>
          <w:p w14:paraId="6508C6A4"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Provide the ability for VA Pharmacy to send electronic messages using standard templates and message content that comply with NCPDP SCRIPT standards 10.6 at a minimum.</w:t>
            </w:r>
          </w:p>
        </w:tc>
        <w:tc>
          <w:tcPr>
            <w:tcW w:w="2790" w:type="dxa"/>
            <w:shd w:val="clear" w:color="auto" w:fill="F2F2F2" w:themeFill="background1" w:themeFillShade="F2"/>
          </w:tcPr>
          <w:p w14:paraId="1CB96709" w14:textId="1CD4E540" w:rsidR="000F5F46" w:rsidRPr="002B6A55" w:rsidRDefault="002B6A55" w:rsidP="002B6A55">
            <w:pPr>
              <w:rPr>
                <w:rFonts w:asciiTheme="minorHAnsi" w:hAnsiTheme="minorHAnsi"/>
                <w:sz w:val="18"/>
                <w:szCs w:val="18"/>
              </w:rPr>
            </w:pPr>
            <w:r>
              <w:rPr>
                <w:rFonts w:asciiTheme="minorHAnsi" w:hAnsiTheme="minorHAnsi"/>
                <w:sz w:val="18"/>
                <w:szCs w:val="18"/>
              </w:rPr>
              <w:t>10</w:t>
            </w:r>
            <w:r w:rsidR="000F5F46" w:rsidRPr="002B6A55">
              <w:rPr>
                <w:rFonts w:asciiTheme="minorHAnsi" w:hAnsiTheme="minorHAnsi"/>
                <w:sz w:val="18"/>
                <w:szCs w:val="18"/>
              </w:rPr>
              <w:t>.2: As VA’s ePrescribing pharmacy system, package electronic messages outbound to External Providers in standard templates using consistent message content, so that external providers can easily recognize the source and authenticity of incoming messages from VA pharmacies.</w:t>
            </w:r>
          </w:p>
        </w:tc>
        <w:tc>
          <w:tcPr>
            <w:tcW w:w="2430" w:type="dxa"/>
            <w:shd w:val="clear" w:color="auto" w:fill="F2F2F2" w:themeFill="background1" w:themeFillShade="F2"/>
          </w:tcPr>
          <w:p w14:paraId="0FB27580" w14:textId="6D5F35C4" w:rsidR="000F5F46" w:rsidRPr="002B6A55" w:rsidRDefault="002B6A55" w:rsidP="002B6A55">
            <w:pPr>
              <w:rPr>
                <w:rFonts w:asciiTheme="minorHAnsi" w:hAnsiTheme="minorHAnsi"/>
                <w:sz w:val="18"/>
                <w:szCs w:val="18"/>
              </w:rPr>
            </w:pPr>
            <w:r>
              <w:rPr>
                <w:rFonts w:asciiTheme="minorHAnsi" w:hAnsiTheme="minorHAnsi"/>
                <w:sz w:val="18"/>
                <w:szCs w:val="18"/>
              </w:rPr>
              <w:t>10</w:t>
            </w:r>
            <w:r w:rsidR="000F5F46" w:rsidRPr="002B6A55">
              <w:rPr>
                <w:rFonts w:asciiTheme="minorHAnsi" w:hAnsiTheme="minorHAnsi"/>
                <w:sz w:val="18"/>
                <w:szCs w:val="18"/>
              </w:rPr>
              <w:t>. 2.1: Build standard templates and message content that comply with NCPCP SCRIPT standards 10.6 for outbound electronic messages to external providers.</w:t>
            </w:r>
          </w:p>
        </w:tc>
        <w:tc>
          <w:tcPr>
            <w:tcW w:w="4320" w:type="dxa"/>
            <w:shd w:val="clear" w:color="auto" w:fill="F2F2F2" w:themeFill="background1" w:themeFillShade="F2"/>
          </w:tcPr>
          <w:p w14:paraId="4C526FF0" w14:textId="77777777" w:rsidR="000F5F46" w:rsidRPr="002B6A55" w:rsidRDefault="000F5F46" w:rsidP="002B6A55">
            <w:pPr>
              <w:pStyle w:val="ListParagraph"/>
              <w:ind w:left="0"/>
              <w:rPr>
                <w:rFonts w:asciiTheme="minorHAnsi" w:hAnsiTheme="minorHAnsi"/>
                <w:sz w:val="18"/>
                <w:szCs w:val="18"/>
              </w:rPr>
            </w:pPr>
            <w:r w:rsidRPr="002B6A55">
              <w:rPr>
                <w:rFonts w:asciiTheme="minorHAnsi" w:hAnsiTheme="minorHAnsi"/>
                <w:sz w:val="18"/>
                <w:szCs w:val="18"/>
              </w:rPr>
              <w:t xml:space="preserve">VA’s ePrescribing solution </w:t>
            </w:r>
          </w:p>
          <w:p w14:paraId="119D2C1F" w14:textId="77777777" w:rsidR="000F5F46" w:rsidRPr="002B6A55" w:rsidRDefault="000F5F46" w:rsidP="002B6A55">
            <w:pPr>
              <w:pStyle w:val="ListParagraph"/>
              <w:ind w:left="0"/>
              <w:rPr>
                <w:rFonts w:asciiTheme="minorHAnsi" w:hAnsiTheme="minorHAnsi"/>
                <w:sz w:val="18"/>
                <w:szCs w:val="18"/>
              </w:rPr>
            </w:pPr>
            <w:proofErr w:type="gramStart"/>
            <w:r w:rsidRPr="002B6A55">
              <w:rPr>
                <w:rFonts w:asciiTheme="minorHAnsi" w:hAnsiTheme="minorHAnsi"/>
                <w:sz w:val="18"/>
                <w:szCs w:val="18"/>
              </w:rPr>
              <w:t>will</w:t>
            </w:r>
            <w:proofErr w:type="gramEnd"/>
            <w:r w:rsidRPr="002B6A55">
              <w:rPr>
                <w:rFonts w:asciiTheme="minorHAnsi" w:hAnsiTheme="minorHAnsi"/>
                <w:sz w:val="18"/>
                <w:szCs w:val="18"/>
              </w:rPr>
              <w:t xml:space="preserve"> provide VA templates and standard message content to populate for outgoing notification responses and the outgoing notification responses will comply with requirements for nationally recognized language terminology and NCPCP SCRIPT 10.6 standards.</w:t>
            </w:r>
          </w:p>
        </w:tc>
      </w:tr>
      <w:tr w:rsidR="000F5F46" w:rsidRPr="002B6A55" w14:paraId="3EE446FE" w14:textId="77777777" w:rsidTr="009328A8">
        <w:tc>
          <w:tcPr>
            <w:tcW w:w="468" w:type="dxa"/>
            <w:shd w:val="clear" w:color="auto" w:fill="F2F2F2" w:themeFill="background1" w:themeFillShade="F2"/>
          </w:tcPr>
          <w:p w14:paraId="37BCAD90" w14:textId="45A43F82" w:rsidR="000F5F46" w:rsidRPr="002B6A55" w:rsidRDefault="006F2104" w:rsidP="002B6A55">
            <w:pPr>
              <w:pStyle w:val="BodyText"/>
              <w:spacing w:before="0" w:after="0"/>
              <w:rPr>
                <w:rFonts w:asciiTheme="minorHAnsi" w:hAnsiTheme="minorHAnsi"/>
                <w:b/>
                <w:sz w:val="18"/>
                <w:szCs w:val="18"/>
              </w:rPr>
            </w:pPr>
            <w:r>
              <w:rPr>
                <w:rFonts w:asciiTheme="minorHAnsi" w:hAnsiTheme="minorHAnsi"/>
                <w:b/>
                <w:sz w:val="18"/>
                <w:szCs w:val="18"/>
              </w:rPr>
              <w:t>30</w:t>
            </w:r>
          </w:p>
        </w:tc>
        <w:tc>
          <w:tcPr>
            <w:tcW w:w="900" w:type="dxa"/>
            <w:shd w:val="clear" w:color="auto" w:fill="F2F2F2" w:themeFill="background1" w:themeFillShade="F2"/>
          </w:tcPr>
          <w:p w14:paraId="5C5B3DA2"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OWNR</w:t>
            </w:r>
            <w:r w:rsidRPr="002B6A55">
              <w:rPr>
                <w:rFonts w:asciiTheme="minorHAnsi" w:hAnsiTheme="minorHAnsi"/>
                <w:sz w:val="18"/>
                <w:szCs w:val="18"/>
              </w:rPr>
              <w:br/>
              <w:t>13420</w:t>
            </w:r>
          </w:p>
        </w:tc>
        <w:tc>
          <w:tcPr>
            <w:tcW w:w="2160" w:type="dxa"/>
            <w:shd w:val="clear" w:color="auto" w:fill="F2F2F2" w:themeFill="background1" w:themeFillShade="F2"/>
          </w:tcPr>
          <w:p w14:paraId="33586544"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Provide the ability for a VA Pharmacy to receive electronic notifications in accordance with the most current version supported of the NCPDP SCRIPT Standard (10.6 at minimum) from an external provider indicating that inbound eRx requests and responses sent to it from VA were successfully received or resulted in error.</w:t>
            </w:r>
          </w:p>
        </w:tc>
        <w:tc>
          <w:tcPr>
            <w:tcW w:w="2790" w:type="dxa"/>
            <w:shd w:val="clear" w:color="auto" w:fill="F2F2F2" w:themeFill="background1" w:themeFillShade="F2"/>
          </w:tcPr>
          <w:p w14:paraId="6131AD61" w14:textId="746356A7" w:rsidR="000F5F46" w:rsidRPr="002B6A55" w:rsidRDefault="002B6A55" w:rsidP="002B6A55">
            <w:pPr>
              <w:rPr>
                <w:rFonts w:asciiTheme="minorHAnsi" w:hAnsiTheme="minorHAnsi"/>
                <w:sz w:val="18"/>
                <w:szCs w:val="18"/>
              </w:rPr>
            </w:pPr>
            <w:r>
              <w:rPr>
                <w:rFonts w:asciiTheme="minorHAnsi" w:hAnsiTheme="minorHAnsi"/>
                <w:sz w:val="18"/>
                <w:szCs w:val="18"/>
              </w:rPr>
              <w:t>10</w:t>
            </w:r>
            <w:r w:rsidR="000F5F46" w:rsidRPr="002B6A55">
              <w:rPr>
                <w:rFonts w:asciiTheme="minorHAnsi" w:hAnsiTheme="minorHAnsi"/>
                <w:sz w:val="18"/>
                <w:szCs w:val="18"/>
              </w:rPr>
              <w:t>.3: VA’s ePrescribing pharmacy system, we need to be able to receive requests from external provider and respond back to them, so that they are notified we received their requests or their message resulted in error.</w:t>
            </w:r>
          </w:p>
        </w:tc>
        <w:tc>
          <w:tcPr>
            <w:tcW w:w="2430" w:type="dxa"/>
            <w:shd w:val="clear" w:color="auto" w:fill="F2F2F2" w:themeFill="background1" w:themeFillShade="F2"/>
          </w:tcPr>
          <w:p w14:paraId="49D54D9C" w14:textId="00842392" w:rsidR="000F5F46" w:rsidRPr="002B6A55" w:rsidRDefault="002B6A55" w:rsidP="002B6A55">
            <w:pPr>
              <w:rPr>
                <w:rFonts w:asciiTheme="minorHAnsi" w:hAnsiTheme="minorHAnsi"/>
                <w:sz w:val="18"/>
                <w:szCs w:val="18"/>
              </w:rPr>
            </w:pPr>
            <w:r>
              <w:rPr>
                <w:rFonts w:asciiTheme="minorHAnsi" w:hAnsiTheme="minorHAnsi"/>
                <w:sz w:val="18"/>
                <w:szCs w:val="18"/>
              </w:rPr>
              <w:t>10</w:t>
            </w:r>
            <w:r w:rsidR="000F5F46" w:rsidRPr="002B6A55">
              <w:rPr>
                <w:rFonts w:asciiTheme="minorHAnsi" w:hAnsiTheme="minorHAnsi"/>
                <w:sz w:val="18"/>
                <w:szCs w:val="18"/>
              </w:rPr>
              <w:t>.3.1: Build receiving filters to verify received messages comply with NCPCP SCRIPT 10.6 standards.</w:t>
            </w:r>
          </w:p>
        </w:tc>
        <w:tc>
          <w:tcPr>
            <w:tcW w:w="4320" w:type="dxa"/>
            <w:shd w:val="clear" w:color="auto" w:fill="F2F2F2" w:themeFill="background1" w:themeFillShade="F2"/>
          </w:tcPr>
          <w:p w14:paraId="170F3EAE" w14:textId="77777777" w:rsidR="000F5F46" w:rsidRPr="002B6A55" w:rsidRDefault="000F5F46" w:rsidP="002B6A55">
            <w:pPr>
              <w:pStyle w:val="ListParagraph"/>
              <w:keepNext/>
              <w:ind w:left="0"/>
              <w:rPr>
                <w:rFonts w:asciiTheme="minorHAnsi" w:hAnsiTheme="minorHAnsi"/>
                <w:sz w:val="18"/>
                <w:szCs w:val="18"/>
              </w:rPr>
            </w:pPr>
            <w:r w:rsidRPr="002B6A55">
              <w:rPr>
                <w:rFonts w:asciiTheme="minorHAnsi" w:hAnsiTheme="minorHAnsi"/>
                <w:sz w:val="18"/>
                <w:szCs w:val="18"/>
              </w:rPr>
              <w:t>Received messages from external providers must be in NCPDP SCRIPT 10.6 Standard format (E.g. XML, EDIFACT, etc.).</w:t>
            </w:r>
          </w:p>
        </w:tc>
      </w:tr>
    </w:tbl>
    <w:p w14:paraId="2E1B435F" w14:textId="45839139" w:rsidR="000F5F46" w:rsidRDefault="000F5F46" w:rsidP="00664AE8">
      <w:pPr>
        <w:pStyle w:val="Heading3"/>
      </w:pPr>
      <w:bookmarkStart w:id="76" w:name="_Toc408333043"/>
      <w:bookmarkStart w:id="77" w:name="_Toc408939484"/>
      <w:bookmarkStart w:id="78" w:name="_Toc409022294"/>
      <w:bookmarkStart w:id="79" w:name="_Toc408939485"/>
      <w:bookmarkStart w:id="80" w:name="_Toc409022295"/>
      <w:bookmarkStart w:id="81" w:name="_Toc408386748"/>
      <w:bookmarkStart w:id="82" w:name="_Toc443575558"/>
      <w:bookmarkEnd w:id="76"/>
      <w:bookmarkEnd w:id="77"/>
      <w:bookmarkEnd w:id="78"/>
      <w:bookmarkEnd w:id="79"/>
      <w:bookmarkEnd w:id="80"/>
      <w:r>
        <w:lastRenderedPageBreak/>
        <w:t>Comply with NCPDP SCRIPT 10.6 Standards for Alternative eRx Requirements</w:t>
      </w:r>
      <w:bookmarkEnd w:id="81"/>
      <w:bookmarkEnd w:id="82"/>
    </w:p>
    <w:p w14:paraId="66F46BA0" w14:textId="77777777" w:rsidR="000F5F46" w:rsidRPr="00865ACD" w:rsidRDefault="000F5F46" w:rsidP="00664AE8">
      <w:pPr>
        <w:pStyle w:val="BodyText"/>
      </w:pPr>
      <w:r w:rsidRPr="00865ACD">
        <w:t>The following include detailed requirements for alternative flow requirements, which include: Change Requests, Cancellation Requests, Refill (i.e. Renewal) Requests, Medication History Requests, and</w:t>
      </w:r>
      <w:r>
        <w:t xml:space="preserve"> Transfer Requests. </w:t>
      </w:r>
      <w:r w:rsidRPr="00865ACD">
        <w:t>These vary slightly from new inbound eRx requests, and therefore are addressed here as separate requirements.</w:t>
      </w:r>
    </w:p>
    <w:p w14:paraId="104C570E" w14:textId="77777777" w:rsidR="000F5F46" w:rsidRPr="0081650F" w:rsidRDefault="000F5F46" w:rsidP="00664AE8">
      <w:pPr>
        <w:pStyle w:val="Style4v3"/>
        <w:keepNext/>
      </w:pPr>
      <w:r w:rsidRPr="0081650F">
        <w:t>Send or Receive Change Requests to and from External Provider Based on Previous eRx</w:t>
      </w:r>
    </w:p>
    <w:p w14:paraId="5BB479B1" w14:textId="77777777" w:rsidR="000F5F46" w:rsidRDefault="000F5F46" w:rsidP="000F5F46">
      <w:pPr>
        <w:pStyle w:val="BodyText"/>
      </w:pPr>
      <w:bookmarkStart w:id="83" w:name="_Toc407635871"/>
      <w:bookmarkStart w:id="84" w:name="_Toc407635878"/>
      <w:bookmarkStart w:id="85" w:name="_Toc407635885"/>
      <w:bookmarkStart w:id="86" w:name="_Toc407635892"/>
      <w:bookmarkEnd w:id="83"/>
      <w:bookmarkEnd w:id="84"/>
      <w:bookmarkEnd w:id="85"/>
      <w:bookmarkEnd w:id="86"/>
      <w:r>
        <w:t xml:space="preserve">The following requirements supports the need for VA pharmacies to electronically send and/or receive a change request to or from an external provider based on a previously received eRx from that external provider. In BRD, traces to OWNR requirement 13413 and 13413 (a) NEW. </w:t>
      </w:r>
    </w:p>
    <w:p w14:paraId="751BBB94" w14:textId="19ABCD5C" w:rsidR="00A27FAC" w:rsidRDefault="00A27FAC" w:rsidP="009328A8">
      <w:pPr>
        <w:pStyle w:val="Caption"/>
      </w:pPr>
      <w:bookmarkStart w:id="87" w:name="_Toc443575486"/>
      <w:r>
        <w:t xml:space="preserve">Table </w:t>
      </w:r>
      <w:fldSimple w:instr=" SEQ Table \* ARABIC ">
        <w:r w:rsidR="00DF255A">
          <w:rPr>
            <w:noProof/>
          </w:rPr>
          <w:t>11</w:t>
        </w:r>
      </w:fldSimple>
      <w:r>
        <w:t xml:space="preserve">: </w:t>
      </w:r>
      <w:r w:rsidRPr="002B57B4">
        <w:t>EPIC 11: The system needs to electronically receive and send change requests to external providers based on a previously received eRx from that external provider.</w:t>
      </w:r>
      <w:bookmarkEnd w:id="87"/>
    </w:p>
    <w:tbl>
      <w:tblPr>
        <w:tblStyle w:val="TableGrid"/>
        <w:tblW w:w="13050" w:type="dxa"/>
        <w:tblInd w:w="108" w:type="dxa"/>
        <w:shd w:val="clear" w:color="auto" w:fill="DEFDCF"/>
        <w:tblLayout w:type="fixed"/>
        <w:tblLook w:val="04A0" w:firstRow="1" w:lastRow="0" w:firstColumn="1" w:lastColumn="0" w:noHBand="0" w:noVBand="1"/>
        <w:tblCaption w:val="EPIC 11: The system needs to electronically receive and send change requests to external providers based on a previously received eRx from that external provider. "/>
        <w:tblDescription w:val="EPIC 11: The system needs to electronically receive and send change requests to external providers based on a previously received eRx from that external provider. "/>
      </w:tblPr>
      <w:tblGrid>
        <w:gridCol w:w="468"/>
        <w:gridCol w:w="810"/>
        <w:gridCol w:w="2160"/>
        <w:gridCol w:w="2880"/>
        <w:gridCol w:w="2430"/>
        <w:gridCol w:w="4302"/>
      </w:tblGrid>
      <w:tr w:rsidR="000F5F46" w:rsidRPr="002B6A55" w14:paraId="27A9B10A" w14:textId="77777777" w:rsidTr="009328A8">
        <w:trPr>
          <w:tblHeader/>
        </w:trPr>
        <w:tc>
          <w:tcPr>
            <w:tcW w:w="468" w:type="dxa"/>
            <w:shd w:val="clear" w:color="auto" w:fill="D9D9D9" w:themeFill="background1" w:themeFillShade="D9"/>
            <w:vAlign w:val="center"/>
          </w:tcPr>
          <w:p w14:paraId="4B6F927B" w14:textId="77777777" w:rsidR="000F5F46" w:rsidRPr="002B6A55" w:rsidRDefault="000F5F46" w:rsidP="006F1A24">
            <w:pPr>
              <w:pStyle w:val="BodyText"/>
              <w:spacing w:before="0" w:after="0"/>
              <w:jc w:val="center"/>
              <w:rPr>
                <w:rFonts w:asciiTheme="minorHAnsi" w:hAnsiTheme="minorHAnsi"/>
                <w:b/>
                <w:sz w:val="18"/>
                <w:szCs w:val="18"/>
              </w:rPr>
            </w:pPr>
            <w:r w:rsidRPr="002B6A55">
              <w:rPr>
                <w:rFonts w:asciiTheme="minorHAnsi" w:hAnsiTheme="minorHAnsi"/>
                <w:b/>
                <w:sz w:val="18"/>
                <w:szCs w:val="18"/>
              </w:rPr>
              <w:t>ID#</w:t>
            </w:r>
          </w:p>
        </w:tc>
        <w:tc>
          <w:tcPr>
            <w:tcW w:w="810" w:type="dxa"/>
            <w:shd w:val="clear" w:color="auto" w:fill="D9D9D9" w:themeFill="background1" w:themeFillShade="D9"/>
            <w:vAlign w:val="center"/>
          </w:tcPr>
          <w:p w14:paraId="1253628F" w14:textId="77777777" w:rsidR="000F5F46" w:rsidRPr="002B6A55" w:rsidRDefault="000F5F46" w:rsidP="006F1A24">
            <w:pPr>
              <w:pStyle w:val="BodyText"/>
              <w:spacing w:before="0" w:after="0"/>
              <w:jc w:val="center"/>
              <w:rPr>
                <w:rFonts w:asciiTheme="minorHAnsi" w:hAnsiTheme="minorHAnsi"/>
                <w:sz w:val="18"/>
                <w:szCs w:val="18"/>
              </w:rPr>
            </w:pPr>
            <w:r w:rsidRPr="002B6A55">
              <w:rPr>
                <w:rFonts w:asciiTheme="minorHAnsi" w:hAnsiTheme="minorHAnsi"/>
                <w:b/>
                <w:sz w:val="18"/>
                <w:szCs w:val="18"/>
              </w:rPr>
              <w:t>NEED/</w:t>
            </w:r>
            <w:r w:rsidRPr="002B6A55">
              <w:rPr>
                <w:rFonts w:asciiTheme="minorHAnsi" w:hAnsiTheme="minorHAnsi"/>
                <w:b/>
                <w:sz w:val="18"/>
                <w:szCs w:val="18"/>
              </w:rPr>
              <w:br/>
              <w:t>OWNR #</w:t>
            </w:r>
          </w:p>
        </w:tc>
        <w:tc>
          <w:tcPr>
            <w:tcW w:w="2160" w:type="dxa"/>
            <w:shd w:val="clear" w:color="auto" w:fill="D9D9D9" w:themeFill="background1" w:themeFillShade="D9"/>
            <w:vAlign w:val="center"/>
          </w:tcPr>
          <w:p w14:paraId="23F8D4AE" w14:textId="77777777" w:rsidR="000F5F46" w:rsidRPr="002B6A55" w:rsidRDefault="000F5F46" w:rsidP="006F1A24">
            <w:pPr>
              <w:jc w:val="center"/>
              <w:rPr>
                <w:rFonts w:asciiTheme="minorHAnsi" w:hAnsiTheme="minorHAnsi"/>
                <w:sz w:val="18"/>
                <w:szCs w:val="18"/>
              </w:rPr>
            </w:pPr>
            <w:r w:rsidRPr="002B6A55">
              <w:rPr>
                <w:rFonts w:asciiTheme="minorHAnsi" w:hAnsiTheme="minorHAnsi"/>
                <w:b/>
                <w:sz w:val="18"/>
                <w:szCs w:val="18"/>
              </w:rPr>
              <w:t>BRD Theme</w:t>
            </w:r>
          </w:p>
        </w:tc>
        <w:tc>
          <w:tcPr>
            <w:tcW w:w="2880" w:type="dxa"/>
            <w:shd w:val="clear" w:color="auto" w:fill="D9D9D9" w:themeFill="background1" w:themeFillShade="D9"/>
            <w:vAlign w:val="center"/>
          </w:tcPr>
          <w:p w14:paraId="1C03CAB0" w14:textId="77777777" w:rsidR="000F5F46" w:rsidRPr="002B6A55" w:rsidRDefault="000F5F46" w:rsidP="006F1A24">
            <w:pPr>
              <w:jc w:val="center"/>
              <w:rPr>
                <w:rFonts w:asciiTheme="minorHAnsi" w:hAnsiTheme="minorHAnsi"/>
                <w:sz w:val="18"/>
                <w:szCs w:val="18"/>
              </w:rPr>
            </w:pPr>
            <w:r w:rsidRPr="002B6A55">
              <w:rPr>
                <w:rFonts w:asciiTheme="minorHAnsi" w:hAnsiTheme="minorHAnsi"/>
                <w:b/>
                <w:sz w:val="18"/>
                <w:szCs w:val="18"/>
              </w:rPr>
              <w:t>User Stories (Narratives)</w:t>
            </w:r>
          </w:p>
        </w:tc>
        <w:tc>
          <w:tcPr>
            <w:tcW w:w="2430" w:type="dxa"/>
            <w:shd w:val="clear" w:color="auto" w:fill="D9D9D9" w:themeFill="background1" w:themeFillShade="D9"/>
            <w:vAlign w:val="center"/>
          </w:tcPr>
          <w:p w14:paraId="5883939C" w14:textId="77777777" w:rsidR="000F5F46" w:rsidRPr="002B6A55" w:rsidRDefault="000F5F46" w:rsidP="006F1A24">
            <w:pPr>
              <w:jc w:val="center"/>
              <w:rPr>
                <w:rFonts w:asciiTheme="minorHAnsi" w:hAnsiTheme="minorHAnsi"/>
                <w:sz w:val="18"/>
                <w:szCs w:val="18"/>
              </w:rPr>
            </w:pPr>
            <w:r w:rsidRPr="002B6A55">
              <w:rPr>
                <w:rFonts w:asciiTheme="minorHAnsi" w:hAnsiTheme="minorHAnsi"/>
                <w:b/>
                <w:sz w:val="18"/>
                <w:szCs w:val="18"/>
              </w:rPr>
              <w:t>User Tasks</w:t>
            </w:r>
          </w:p>
        </w:tc>
        <w:tc>
          <w:tcPr>
            <w:tcW w:w="4302" w:type="dxa"/>
            <w:shd w:val="clear" w:color="auto" w:fill="D9D9D9" w:themeFill="background1" w:themeFillShade="D9"/>
            <w:vAlign w:val="center"/>
          </w:tcPr>
          <w:p w14:paraId="4AC2A110" w14:textId="77777777" w:rsidR="000F5F46" w:rsidRPr="002B6A55" w:rsidRDefault="000F5F46" w:rsidP="006F1A24">
            <w:pPr>
              <w:jc w:val="center"/>
              <w:rPr>
                <w:rFonts w:asciiTheme="minorHAnsi" w:hAnsiTheme="minorHAnsi"/>
                <w:sz w:val="18"/>
                <w:szCs w:val="18"/>
              </w:rPr>
            </w:pPr>
            <w:r w:rsidRPr="002B6A55">
              <w:rPr>
                <w:rFonts w:asciiTheme="minorHAnsi" w:hAnsiTheme="minorHAnsi"/>
                <w:b/>
                <w:sz w:val="18"/>
                <w:szCs w:val="18"/>
              </w:rPr>
              <w:t>Business Acceptance Criteria</w:t>
            </w:r>
            <w:r w:rsidRPr="002B6A55">
              <w:rPr>
                <w:rFonts w:asciiTheme="minorHAnsi" w:hAnsiTheme="minorHAnsi"/>
                <w:b/>
                <w:sz w:val="18"/>
                <w:szCs w:val="18"/>
              </w:rPr>
              <w:br/>
              <w:t>(Requirements)</w:t>
            </w:r>
          </w:p>
        </w:tc>
      </w:tr>
      <w:tr w:rsidR="000F5F46" w:rsidRPr="002B6A55" w14:paraId="67654C61" w14:textId="77777777" w:rsidTr="009328A8">
        <w:tc>
          <w:tcPr>
            <w:tcW w:w="468" w:type="dxa"/>
            <w:vMerge w:val="restart"/>
            <w:shd w:val="clear" w:color="auto" w:fill="F2F2F2" w:themeFill="background1" w:themeFillShade="F2"/>
          </w:tcPr>
          <w:p w14:paraId="33F99863" w14:textId="20DEBED1" w:rsidR="000F5F46" w:rsidRPr="002B6A55" w:rsidRDefault="006F1A24" w:rsidP="002B6A55">
            <w:pPr>
              <w:pStyle w:val="BodyText"/>
              <w:spacing w:before="0" w:after="0"/>
              <w:rPr>
                <w:rFonts w:asciiTheme="minorHAnsi" w:hAnsiTheme="minorHAnsi"/>
                <w:b/>
                <w:sz w:val="18"/>
                <w:szCs w:val="18"/>
              </w:rPr>
            </w:pPr>
            <w:r>
              <w:rPr>
                <w:rFonts w:asciiTheme="minorHAnsi" w:hAnsiTheme="minorHAnsi"/>
                <w:b/>
                <w:sz w:val="18"/>
                <w:szCs w:val="18"/>
              </w:rPr>
              <w:t>31</w:t>
            </w:r>
          </w:p>
        </w:tc>
        <w:tc>
          <w:tcPr>
            <w:tcW w:w="810" w:type="dxa"/>
            <w:vMerge w:val="restart"/>
            <w:shd w:val="clear" w:color="auto" w:fill="F2F2F2" w:themeFill="background1" w:themeFillShade="F2"/>
          </w:tcPr>
          <w:p w14:paraId="0957D9F2" w14:textId="77777777" w:rsidR="000F5F46" w:rsidRPr="002B6A55" w:rsidRDefault="000F5F46" w:rsidP="002B6A55">
            <w:pPr>
              <w:pStyle w:val="BodyText"/>
              <w:spacing w:before="0" w:after="0"/>
              <w:rPr>
                <w:rFonts w:asciiTheme="minorHAnsi" w:hAnsiTheme="minorHAnsi"/>
                <w:sz w:val="18"/>
                <w:szCs w:val="18"/>
              </w:rPr>
            </w:pPr>
            <w:r w:rsidRPr="002B6A55">
              <w:rPr>
                <w:rFonts w:asciiTheme="minorHAnsi" w:hAnsiTheme="minorHAnsi"/>
                <w:sz w:val="18"/>
                <w:szCs w:val="18"/>
              </w:rPr>
              <w:t>OWNR</w:t>
            </w:r>
            <w:r w:rsidRPr="002B6A55">
              <w:rPr>
                <w:rFonts w:asciiTheme="minorHAnsi" w:hAnsiTheme="minorHAnsi"/>
                <w:sz w:val="18"/>
                <w:szCs w:val="18"/>
              </w:rPr>
              <w:br/>
              <w:t>13413</w:t>
            </w:r>
          </w:p>
        </w:tc>
        <w:tc>
          <w:tcPr>
            <w:tcW w:w="2160" w:type="dxa"/>
            <w:vMerge w:val="restart"/>
            <w:shd w:val="clear" w:color="auto" w:fill="F2F2F2" w:themeFill="background1" w:themeFillShade="F2"/>
          </w:tcPr>
          <w:p w14:paraId="0A50D370"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Provide the ability for a VA Pharmacy to send an electronically transmitted prescription change request in accordance with the most current version supported of the NCPDP SCRIPT Standard (10.6 at minimum) to an external provider and receive an associated response in relation to a previously received eRx from this provider.</w:t>
            </w:r>
          </w:p>
        </w:tc>
        <w:tc>
          <w:tcPr>
            <w:tcW w:w="2880" w:type="dxa"/>
            <w:shd w:val="clear" w:color="auto" w:fill="F2F2F2" w:themeFill="background1" w:themeFillShade="F2"/>
          </w:tcPr>
          <w:p w14:paraId="06A1BD1E" w14:textId="78146887" w:rsidR="000F5F46" w:rsidRPr="002B6A55" w:rsidRDefault="002B6A55" w:rsidP="002B6A55">
            <w:pPr>
              <w:rPr>
                <w:rFonts w:asciiTheme="minorHAnsi" w:hAnsiTheme="minorHAnsi"/>
                <w:sz w:val="18"/>
                <w:szCs w:val="18"/>
              </w:rPr>
            </w:pPr>
            <w:r w:rsidRPr="002B6A55">
              <w:rPr>
                <w:rFonts w:asciiTheme="minorHAnsi" w:hAnsiTheme="minorHAnsi"/>
                <w:sz w:val="18"/>
                <w:szCs w:val="18"/>
              </w:rPr>
              <w:t>11</w:t>
            </w:r>
            <w:r w:rsidR="000F5F46" w:rsidRPr="002B6A55">
              <w:rPr>
                <w:rFonts w:asciiTheme="minorHAnsi" w:hAnsiTheme="minorHAnsi"/>
                <w:sz w:val="18"/>
                <w:szCs w:val="18"/>
              </w:rPr>
              <w:t>.1: As a VA Pharmacist, I need to be able to send a change request to the external provider that originally transmitted the eRx, so that I can notify the external provider of the request to approve a change to the previously transmitted eRx.</w:t>
            </w:r>
          </w:p>
        </w:tc>
        <w:tc>
          <w:tcPr>
            <w:tcW w:w="2430" w:type="dxa"/>
            <w:shd w:val="clear" w:color="auto" w:fill="F2F2F2" w:themeFill="background1" w:themeFillShade="F2"/>
          </w:tcPr>
          <w:p w14:paraId="25C72ECA" w14:textId="5300B8EE" w:rsidR="000F5F46" w:rsidRPr="002B6A55" w:rsidRDefault="002B6A55" w:rsidP="002B6A55">
            <w:pPr>
              <w:rPr>
                <w:rFonts w:asciiTheme="minorHAnsi" w:hAnsiTheme="minorHAnsi"/>
                <w:sz w:val="18"/>
                <w:szCs w:val="18"/>
              </w:rPr>
            </w:pPr>
            <w:r w:rsidRPr="002B6A55">
              <w:rPr>
                <w:rFonts w:asciiTheme="minorHAnsi" w:hAnsiTheme="minorHAnsi"/>
                <w:sz w:val="18"/>
                <w:szCs w:val="18"/>
              </w:rPr>
              <w:t>11</w:t>
            </w:r>
            <w:r w:rsidR="000F5F46" w:rsidRPr="002B6A55">
              <w:rPr>
                <w:rFonts w:asciiTheme="minorHAnsi" w:hAnsiTheme="minorHAnsi"/>
                <w:sz w:val="18"/>
                <w:szCs w:val="18"/>
              </w:rPr>
              <w:t>.1.1: Enable the ability to send a change request regarding the original eRx to the external provider.</w:t>
            </w:r>
          </w:p>
        </w:tc>
        <w:tc>
          <w:tcPr>
            <w:tcW w:w="4302" w:type="dxa"/>
            <w:shd w:val="clear" w:color="auto" w:fill="F2F2F2" w:themeFill="background1" w:themeFillShade="F2"/>
          </w:tcPr>
          <w:p w14:paraId="655ACC87"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VA Pharmacy cannot change an inbound eRx without a proper approval (or denial) response from the external provider that originally sent the eRx to the VA Pharmacy ePrescription system.</w:t>
            </w:r>
          </w:p>
        </w:tc>
      </w:tr>
      <w:tr w:rsidR="000F5F46" w:rsidRPr="002B6A55" w14:paraId="1FF84E28" w14:textId="77777777" w:rsidTr="009328A8">
        <w:tc>
          <w:tcPr>
            <w:tcW w:w="468" w:type="dxa"/>
            <w:vMerge/>
            <w:shd w:val="clear" w:color="auto" w:fill="F2F2F2" w:themeFill="background1" w:themeFillShade="F2"/>
          </w:tcPr>
          <w:p w14:paraId="34301050" w14:textId="77777777" w:rsidR="000F5F46" w:rsidRPr="002B6A55" w:rsidRDefault="000F5F46" w:rsidP="002B6A55">
            <w:pPr>
              <w:pStyle w:val="BodyText"/>
              <w:spacing w:before="0" w:after="0"/>
              <w:rPr>
                <w:rFonts w:asciiTheme="minorHAnsi" w:hAnsiTheme="minorHAnsi"/>
                <w:b/>
                <w:sz w:val="18"/>
                <w:szCs w:val="18"/>
              </w:rPr>
            </w:pPr>
          </w:p>
        </w:tc>
        <w:tc>
          <w:tcPr>
            <w:tcW w:w="810" w:type="dxa"/>
            <w:vMerge/>
            <w:shd w:val="clear" w:color="auto" w:fill="F2F2F2" w:themeFill="background1" w:themeFillShade="F2"/>
          </w:tcPr>
          <w:p w14:paraId="32EE9632" w14:textId="77777777" w:rsidR="000F5F46" w:rsidRPr="002B6A55" w:rsidRDefault="000F5F46" w:rsidP="002B6A55">
            <w:pPr>
              <w:pStyle w:val="BodyText"/>
              <w:spacing w:before="0" w:after="0"/>
              <w:rPr>
                <w:rFonts w:asciiTheme="minorHAnsi" w:hAnsiTheme="minorHAnsi"/>
                <w:sz w:val="18"/>
                <w:szCs w:val="18"/>
              </w:rPr>
            </w:pPr>
          </w:p>
        </w:tc>
        <w:tc>
          <w:tcPr>
            <w:tcW w:w="2160" w:type="dxa"/>
            <w:vMerge/>
            <w:shd w:val="clear" w:color="auto" w:fill="F2F2F2" w:themeFill="background1" w:themeFillShade="F2"/>
          </w:tcPr>
          <w:p w14:paraId="0604BA6F" w14:textId="77777777" w:rsidR="000F5F46" w:rsidRPr="002B6A55" w:rsidRDefault="000F5F46" w:rsidP="002B6A55">
            <w:pPr>
              <w:rPr>
                <w:rFonts w:asciiTheme="minorHAnsi" w:hAnsiTheme="minorHAnsi"/>
                <w:sz w:val="18"/>
                <w:szCs w:val="18"/>
              </w:rPr>
            </w:pPr>
          </w:p>
        </w:tc>
        <w:tc>
          <w:tcPr>
            <w:tcW w:w="2880" w:type="dxa"/>
            <w:shd w:val="clear" w:color="auto" w:fill="F2F2F2" w:themeFill="background1" w:themeFillShade="F2"/>
          </w:tcPr>
          <w:p w14:paraId="4C2618E5" w14:textId="29BA7DE7" w:rsidR="000F5F46" w:rsidRPr="002B6A55" w:rsidRDefault="002B6A55" w:rsidP="002B6A55">
            <w:pPr>
              <w:rPr>
                <w:rFonts w:asciiTheme="minorHAnsi" w:hAnsiTheme="minorHAnsi"/>
                <w:sz w:val="18"/>
                <w:szCs w:val="18"/>
              </w:rPr>
            </w:pPr>
            <w:r w:rsidRPr="002B6A55">
              <w:rPr>
                <w:rFonts w:asciiTheme="minorHAnsi" w:hAnsiTheme="minorHAnsi"/>
                <w:sz w:val="18"/>
                <w:szCs w:val="18"/>
              </w:rPr>
              <w:t>11</w:t>
            </w:r>
            <w:r w:rsidR="000F5F46" w:rsidRPr="002B6A55">
              <w:rPr>
                <w:rFonts w:asciiTheme="minorHAnsi" w:hAnsiTheme="minorHAnsi"/>
                <w:sz w:val="18"/>
                <w:szCs w:val="18"/>
              </w:rPr>
              <w:t>.2: As a VA Pharmacist, I need to be able to receive a response to my change request to the external provider, so that I know I have the proper approvals (or denial) to change the eRx di</w:t>
            </w:r>
            <w:r w:rsidR="00A7170A">
              <w:rPr>
                <w:rFonts w:asciiTheme="minorHAnsi" w:hAnsiTheme="minorHAnsi"/>
                <w:sz w:val="18"/>
                <w:szCs w:val="18"/>
              </w:rPr>
              <w:t>spensed to the Veteran patient.</w:t>
            </w:r>
          </w:p>
        </w:tc>
        <w:tc>
          <w:tcPr>
            <w:tcW w:w="2430" w:type="dxa"/>
            <w:shd w:val="clear" w:color="auto" w:fill="F2F2F2" w:themeFill="background1" w:themeFillShade="F2"/>
          </w:tcPr>
          <w:p w14:paraId="6C95E713" w14:textId="376170C9" w:rsidR="000F5F46" w:rsidRPr="002B6A55" w:rsidRDefault="002B6A55" w:rsidP="002B6A55">
            <w:pPr>
              <w:rPr>
                <w:rFonts w:asciiTheme="minorHAnsi" w:hAnsiTheme="minorHAnsi"/>
                <w:sz w:val="18"/>
                <w:szCs w:val="18"/>
              </w:rPr>
            </w:pPr>
            <w:r w:rsidRPr="002B6A55">
              <w:rPr>
                <w:rFonts w:asciiTheme="minorHAnsi" w:hAnsiTheme="minorHAnsi"/>
                <w:sz w:val="18"/>
                <w:szCs w:val="18"/>
              </w:rPr>
              <w:t>11</w:t>
            </w:r>
            <w:r w:rsidR="000F5F46" w:rsidRPr="002B6A55">
              <w:rPr>
                <w:rFonts w:asciiTheme="minorHAnsi" w:hAnsiTheme="minorHAnsi"/>
                <w:sz w:val="18"/>
                <w:szCs w:val="18"/>
              </w:rPr>
              <w:t>.2.1: Enable receipt of a response (approval or denial) to my change request.</w:t>
            </w:r>
          </w:p>
        </w:tc>
        <w:tc>
          <w:tcPr>
            <w:tcW w:w="4302" w:type="dxa"/>
            <w:shd w:val="clear" w:color="auto" w:fill="F2F2F2" w:themeFill="background1" w:themeFillShade="F2"/>
          </w:tcPr>
          <w:p w14:paraId="4029D5B5" w14:textId="2BAD1CA7" w:rsidR="000F5F46" w:rsidRPr="002B6A55" w:rsidRDefault="000F5F46" w:rsidP="002B6A55">
            <w:pPr>
              <w:rPr>
                <w:rFonts w:asciiTheme="minorHAnsi" w:hAnsiTheme="minorHAnsi"/>
                <w:sz w:val="18"/>
                <w:szCs w:val="18"/>
              </w:rPr>
            </w:pPr>
            <w:r w:rsidRPr="002B6A55">
              <w:rPr>
                <w:rFonts w:asciiTheme="minorHAnsi" w:hAnsiTheme="minorHAnsi"/>
                <w:sz w:val="18"/>
                <w:szCs w:val="18"/>
              </w:rPr>
              <w:t>VA Pharmacy must receive a response (approval or denial) from an external provider on a request to change a previously received eRx.</w:t>
            </w:r>
          </w:p>
        </w:tc>
      </w:tr>
      <w:tr w:rsidR="000F5F46" w:rsidRPr="002B6A55" w14:paraId="3046FB94" w14:textId="77777777" w:rsidTr="009328A8">
        <w:tc>
          <w:tcPr>
            <w:tcW w:w="468" w:type="dxa"/>
            <w:vMerge w:val="restart"/>
            <w:shd w:val="clear" w:color="auto" w:fill="F2F2F2" w:themeFill="background1" w:themeFillShade="F2"/>
          </w:tcPr>
          <w:p w14:paraId="13DB205D" w14:textId="217E8561" w:rsidR="000F5F46" w:rsidRPr="002B6A55" w:rsidRDefault="006F1A24" w:rsidP="002B6A55">
            <w:pPr>
              <w:pStyle w:val="BodyText"/>
              <w:spacing w:before="0" w:after="0"/>
              <w:rPr>
                <w:rFonts w:asciiTheme="minorHAnsi" w:hAnsiTheme="minorHAnsi"/>
                <w:b/>
                <w:sz w:val="18"/>
                <w:szCs w:val="18"/>
              </w:rPr>
            </w:pPr>
            <w:r>
              <w:rPr>
                <w:rFonts w:asciiTheme="minorHAnsi" w:hAnsiTheme="minorHAnsi"/>
                <w:b/>
                <w:sz w:val="18"/>
                <w:szCs w:val="18"/>
              </w:rPr>
              <w:t>32</w:t>
            </w:r>
          </w:p>
        </w:tc>
        <w:tc>
          <w:tcPr>
            <w:tcW w:w="810" w:type="dxa"/>
            <w:vMerge w:val="restart"/>
            <w:shd w:val="clear" w:color="auto" w:fill="F2F2F2" w:themeFill="background1" w:themeFillShade="F2"/>
          </w:tcPr>
          <w:p w14:paraId="58753C5E" w14:textId="77777777" w:rsidR="000F5F46" w:rsidRPr="002B6A55" w:rsidRDefault="000F5F46" w:rsidP="002B6A55">
            <w:pPr>
              <w:pStyle w:val="BodyText"/>
              <w:spacing w:before="0" w:after="0"/>
              <w:rPr>
                <w:rFonts w:asciiTheme="minorHAnsi" w:hAnsiTheme="minorHAnsi"/>
                <w:sz w:val="18"/>
                <w:szCs w:val="18"/>
              </w:rPr>
            </w:pPr>
            <w:r w:rsidRPr="002B6A55">
              <w:rPr>
                <w:rFonts w:asciiTheme="minorHAnsi" w:hAnsiTheme="minorHAnsi"/>
                <w:sz w:val="18"/>
                <w:szCs w:val="18"/>
              </w:rPr>
              <w:t>OWNR 13413(a)</w:t>
            </w:r>
            <w:r w:rsidRPr="002B6A55">
              <w:rPr>
                <w:rFonts w:asciiTheme="minorHAnsi" w:hAnsiTheme="minorHAnsi"/>
                <w:sz w:val="18"/>
                <w:szCs w:val="18"/>
              </w:rPr>
              <w:br/>
              <w:t>NEW</w:t>
            </w:r>
          </w:p>
        </w:tc>
        <w:tc>
          <w:tcPr>
            <w:tcW w:w="2160" w:type="dxa"/>
            <w:vMerge w:val="restart"/>
            <w:shd w:val="clear" w:color="auto" w:fill="F2F2F2" w:themeFill="background1" w:themeFillShade="F2"/>
          </w:tcPr>
          <w:p w14:paraId="2499BEE9"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 xml:space="preserve">Provide the ability for a VA Pharmacy to receive an electronically transmitted prescription change request in accordance with the most current version supported of the NCPDP SCRIPT Standard (10.6 at minimum) from an </w:t>
            </w:r>
            <w:r w:rsidRPr="002B6A55">
              <w:rPr>
                <w:rFonts w:asciiTheme="minorHAnsi" w:hAnsiTheme="minorHAnsi"/>
                <w:sz w:val="18"/>
                <w:szCs w:val="18"/>
              </w:rPr>
              <w:lastRenderedPageBreak/>
              <w:t>external provider and send an associated response in relation to a previously received eRx from this provider.</w:t>
            </w:r>
          </w:p>
        </w:tc>
        <w:tc>
          <w:tcPr>
            <w:tcW w:w="2880" w:type="dxa"/>
            <w:shd w:val="clear" w:color="auto" w:fill="F2F2F2" w:themeFill="background1" w:themeFillShade="F2"/>
          </w:tcPr>
          <w:p w14:paraId="11D01142" w14:textId="2B31070A" w:rsidR="000F5F46" w:rsidRPr="002B6A55" w:rsidRDefault="002B6A55" w:rsidP="002B6A55">
            <w:pPr>
              <w:rPr>
                <w:rFonts w:asciiTheme="minorHAnsi" w:hAnsiTheme="minorHAnsi"/>
                <w:sz w:val="18"/>
                <w:szCs w:val="18"/>
              </w:rPr>
            </w:pPr>
            <w:r w:rsidRPr="002B6A55">
              <w:rPr>
                <w:rFonts w:asciiTheme="minorHAnsi" w:hAnsiTheme="minorHAnsi"/>
                <w:sz w:val="18"/>
                <w:szCs w:val="18"/>
              </w:rPr>
              <w:lastRenderedPageBreak/>
              <w:t>11</w:t>
            </w:r>
            <w:r w:rsidR="000F5F46" w:rsidRPr="002B6A55">
              <w:rPr>
                <w:rFonts w:asciiTheme="minorHAnsi" w:hAnsiTheme="minorHAnsi"/>
                <w:sz w:val="18"/>
                <w:szCs w:val="18"/>
              </w:rPr>
              <w:t xml:space="preserve">.3: As a VA Pharmacist, I need to be able to receive a change request from the external provider that originally transmitted the eRx, so I can comply with the request to change the previously received eRx. </w:t>
            </w:r>
          </w:p>
        </w:tc>
        <w:tc>
          <w:tcPr>
            <w:tcW w:w="2430" w:type="dxa"/>
            <w:shd w:val="clear" w:color="auto" w:fill="F2F2F2" w:themeFill="background1" w:themeFillShade="F2"/>
          </w:tcPr>
          <w:p w14:paraId="7632C772" w14:textId="6157410A" w:rsidR="000F5F46" w:rsidRPr="002B6A55" w:rsidRDefault="002B6A55" w:rsidP="002B6A55">
            <w:pPr>
              <w:rPr>
                <w:rFonts w:asciiTheme="minorHAnsi" w:hAnsiTheme="minorHAnsi"/>
                <w:sz w:val="18"/>
                <w:szCs w:val="18"/>
              </w:rPr>
            </w:pPr>
            <w:r w:rsidRPr="002B6A55">
              <w:rPr>
                <w:rFonts w:asciiTheme="minorHAnsi" w:hAnsiTheme="minorHAnsi"/>
                <w:sz w:val="18"/>
                <w:szCs w:val="18"/>
              </w:rPr>
              <w:t>11</w:t>
            </w:r>
            <w:r w:rsidR="000F5F46" w:rsidRPr="002B6A55">
              <w:rPr>
                <w:rFonts w:asciiTheme="minorHAnsi" w:hAnsiTheme="minorHAnsi"/>
                <w:sz w:val="18"/>
                <w:szCs w:val="18"/>
              </w:rPr>
              <w:t>.3.1: Enable receipt of a change request from the external provider based on a previously received eRx.</w:t>
            </w:r>
          </w:p>
        </w:tc>
        <w:tc>
          <w:tcPr>
            <w:tcW w:w="4302" w:type="dxa"/>
            <w:shd w:val="clear" w:color="auto" w:fill="F2F2F2" w:themeFill="background1" w:themeFillShade="F2"/>
          </w:tcPr>
          <w:p w14:paraId="151A62A4" w14:textId="77777777" w:rsidR="000F5F46" w:rsidRPr="002B6A55" w:rsidRDefault="000F5F46" w:rsidP="002B6A55">
            <w:pPr>
              <w:rPr>
                <w:rFonts w:asciiTheme="minorHAnsi" w:hAnsiTheme="minorHAnsi"/>
                <w:sz w:val="18"/>
                <w:szCs w:val="18"/>
              </w:rPr>
            </w:pPr>
            <w:r w:rsidRPr="002B6A55">
              <w:rPr>
                <w:rFonts w:asciiTheme="minorHAnsi" w:hAnsiTheme="minorHAnsi"/>
                <w:sz w:val="18"/>
                <w:szCs w:val="18"/>
              </w:rPr>
              <w:t>VA Pharmacy must be able to receive a request to change a previously received eRx from an external provider.</w:t>
            </w:r>
          </w:p>
        </w:tc>
      </w:tr>
      <w:tr w:rsidR="000F5F46" w:rsidRPr="002B6A55" w14:paraId="38D5E2A9" w14:textId="77777777" w:rsidTr="009328A8">
        <w:tc>
          <w:tcPr>
            <w:tcW w:w="468" w:type="dxa"/>
            <w:vMerge/>
            <w:shd w:val="clear" w:color="auto" w:fill="F2F2F2" w:themeFill="background1" w:themeFillShade="F2"/>
          </w:tcPr>
          <w:p w14:paraId="2E2E39FA" w14:textId="77777777" w:rsidR="000F5F46" w:rsidRPr="002B6A55" w:rsidRDefault="000F5F46" w:rsidP="002B6A55">
            <w:pPr>
              <w:pStyle w:val="BodyText"/>
              <w:spacing w:before="0" w:after="0"/>
              <w:rPr>
                <w:rFonts w:asciiTheme="minorHAnsi" w:hAnsiTheme="minorHAnsi"/>
                <w:b/>
                <w:sz w:val="18"/>
                <w:szCs w:val="18"/>
              </w:rPr>
            </w:pPr>
          </w:p>
        </w:tc>
        <w:tc>
          <w:tcPr>
            <w:tcW w:w="810" w:type="dxa"/>
            <w:vMerge/>
            <w:shd w:val="clear" w:color="auto" w:fill="F2F2F2" w:themeFill="background1" w:themeFillShade="F2"/>
          </w:tcPr>
          <w:p w14:paraId="3E730429" w14:textId="77777777" w:rsidR="000F5F46" w:rsidRPr="002B6A55" w:rsidRDefault="000F5F46" w:rsidP="002B6A55">
            <w:pPr>
              <w:pStyle w:val="BodyText"/>
              <w:spacing w:before="0" w:after="0"/>
              <w:rPr>
                <w:rFonts w:asciiTheme="minorHAnsi" w:hAnsiTheme="minorHAnsi"/>
                <w:sz w:val="18"/>
                <w:szCs w:val="18"/>
              </w:rPr>
            </w:pPr>
          </w:p>
        </w:tc>
        <w:tc>
          <w:tcPr>
            <w:tcW w:w="2160" w:type="dxa"/>
            <w:vMerge/>
            <w:shd w:val="clear" w:color="auto" w:fill="F2F2F2" w:themeFill="background1" w:themeFillShade="F2"/>
          </w:tcPr>
          <w:p w14:paraId="5D7378A7" w14:textId="77777777" w:rsidR="000F5F46" w:rsidRPr="002B6A55" w:rsidRDefault="000F5F46" w:rsidP="002B6A55">
            <w:pPr>
              <w:rPr>
                <w:rFonts w:asciiTheme="minorHAnsi" w:hAnsiTheme="minorHAnsi"/>
                <w:sz w:val="18"/>
                <w:szCs w:val="18"/>
              </w:rPr>
            </w:pPr>
          </w:p>
        </w:tc>
        <w:tc>
          <w:tcPr>
            <w:tcW w:w="2880" w:type="dxa"/>
            <w:shd w:val="clear" w:color="auto" w:fill="F2F2F2" w:themeFill="background1" w:themeFillShade="F2"/>
          </w:tcPr>
          <w:p w14:paraId="31E87DC1" w14:textId="697A4113" w:rsidR="000F5F46" w:rsidRPr="002B6A55" w:rsidRDefault="002B6A55" w:rsidP="002B6A55">
            <w:pPr>
              <w:rPr>
                <w:rFonts w:asciiTheme="minorHAnsi" w:hAnsiTheme="minorHAnsi"/>
                <w:sz w:val="18"/>
                <w:szCs w:val="18"/>
              </w:rPr>
            </w:pPr>
            <w:r w:rsidRPr="002B6A55">
              <w:rPr>
                <w:rFonts w:asciiTheme="minorHAnsi" w:hAnsiTheme="minorHAnsi"/>
                <w:sz w:val="18"/>
                <w:szCs w:val="18"/>
              </w:rPr>
              <w:t>11</w:t>
            </w:r>
            <w:r w:rsidR="000F5F46" w:rsidRPr="002B6A55">
              <w:rPr>
                <w:rFonts w:asciiTheme="minorHAnsi" w:hAnsiTheme="minorHAnsi"/>
                <w:sz w:val="18"/>
                <w:szCs w:val="18"/>
              </w:rPr>
              <w:t xml:space="preserve">.4: As a VA Pharmacist, I need to be able to respond back to the external provider, so that the external provider is notified in a </w:t>
            </w:r>
            <w:r w:rsidR="000F5F46" w:rsidRPr="002B6A55">
              <w:rPr>
                <w:rFonts w:asciiTheme="minorHAnsi" w:hAnsiTheme="minorHAnsi"/>
                <w:sz w:val="18"/>
                <w:szCs w:val="18"/>
              </w:rPr>
              <w:lastRenderedPageBreak/>
              <w:t xml:space="preserve">timely manner that the request to change a previously received eRx was received. </w:t>
            </w:r>
          </w:p>
        </w:tc>
        <w:tc>
          <w:tcPr>
            <w:tcW w:w="2430" w:type="dxa"/>
            <w:shd w:val="clear" w:color="auto" w:fill="F2F2F2" w:themeFill="background1" w:themeFillShade="F2"/>
          </w:tcPr>
          <w:p w14:paraId="4092194A" w14:textId="12E7D258" w:rsidR="000F5F46" w:rsidRPr="002B6A55" w:rsidRDefault="002B6A55" w:rsidP="002B6A55">
            <w:pPr>
              <w:rPr>
                <w:rFonts w:asciiTheme="minorHAnsi" w:hAnsiTheme="minorHAnsi"/>
                <w:sz w:val="18"/>
                <w:szCs w:val="18"/>
              </w:rPr>
            </w:pPr>
            <w:r w:rsidRPr="002B6A55">
              <w:rPr>
                <w:rFonts w:asciiTheme="minorHAnsi" w:hAnsiTheme="minorHAnsi"/>
                <w:sz w:val="18"/>
                <w:szCs w:val="18"/>
              </w:rPr>
              <w:lastRenderedPageBreak/>
              <w:t>11</w:t>
            </w:r>
            <w:r w:rsidR="000F5F46" w:rsidRPr="002B6A55">
              <w:rPr>
                <w:rFonts w:asciiTheme="minorHAnsi" w:hAnsiTheme="minorHAnsi"/>
                <w:sz w:val="18"/>
                <w:szCs w:val="18"/>
              </w:rPr>
              <w:t xml:space="preserve">.4.1: Enable response by VA Pharmacy to notify external provider that we received their request to change a </w:t>
            </w:r>
            <w:r w:rsidR="000F5F46" w:rsidRPr="002B6A55">
              <w:rPr>
                <w:rFonts w:asciiTheme="minorHAnsi" w:hAnsiTheme="minorHAnsi"/>
                <w:sz w:val="18"/>
                <w:szCs w:val="18"/>
              </w:rPr>
              <w:lastRenderedPageBreak/>
              <w:t>previously received eRx.</w:t>
            </w:r>
          </w:p>
        </w:tc>
        <w:tc>
          <w:tcPr>
            <w:tcW w:w="4302" w:type="dxa"/>
            <w:shd w:val="clear" w:color="auto" w:fill="F2F2F2" w:themeFill="background1" w:themeFillShade="F2"/>
          </w:tcPr>
          <w:p w14:paraId="3FE11455" w14:textId="77777777" w:rsidR="000F5F46" w:rsidRPr="002B6A55" w:rsidRDefault="000F5F46" w:rsidP="002B6A55">
            <w:pPr>
              <w:keepNext/>
              <w:rPr>
                <w:rFonts w:asciiTheme="minorHAnsi" w:hAnsiTheme="minorHAnsi"/>
                <w:sz w:val="18"/>
                <w:szCs w:val="18"/>
              </w:rPr>
            </w:pPr>
            <w:r w:rsidRPr="002B6A55">
              <w:rPr>
                <w:rFonts w:asciiTheme="minorHAnsi" w:hAnsiTheme="minorHAnsi"/>
                <w:sz w:val="18"/>
                <w:szCs w:val="18"/>
              </w:rPr>
              <w:lastRenderedPageBreak/>
              <w:t>VA Pharmacy must be able to notify the external provider that it received the request to change a previously received eRx.</w:t>
            </w:r>
          </w:p>
        </w:tc>
      </w:tr>
    </w:tbl>
    <w:p w14:paraId="48A6F7C1" w14:textId="37350947" w:rsidR="000F5F46" w:rsidRPr="0081650F" w:rsidRDefault="000F5F46" w:rsidP="000F5F46">
      <w:pPr>
        <w:pStyle w:val="Style4v3"/>
      </w:pPr>
      <w:r w:rsidRPr="0081650F">
        <w:lastRenderedPageBreak/>
        <w:t>Receive a Cancellation Request from an External Provider for an eRx</w:t>
      </w:r>
    </w:p>
    <w:p w14:paraId="487B76B0" w14:textId="77777777" w:rsidR="000F5F46" w:rsidRDefault="000F5F46" w:rsidP="000F5F46">
      <w:pPr>
        <w:pStyle w:val="BodyText"/>
      </w:pPr>
      <w:bookmarkStart w:id="88" w:name="_Toc408333045"/>
      <w:bookmarkEnd w:id="88"/>
      <w:r>
        <w:t xml:space="preserve">The following requirement supports the need for VA Pharmacists to receive cancellation requests from an external provider based on a previously received eRx from that external provider. </w:t>
      </w:r>
      <w:proofErr w:type="gramStart"/>
      <w:r>
        <w:t>Traces to OWNR requirement 13414.</w:t>
      </w:r>
      <w:proofErr w:type="gramEnd"/>
      <w:r>
        <w:t xml:space="preserve"> </w:t>
      </w:r>
    </w:p>
    <w:p w14:paraId="75E98E0E" w14:textId="727B7F7E" w:rsidR="00A27FAC" w:rsidRDefault="00A27FAC" w:rsidP="009328A8">
      <w:pPr>
        <w:pStyle w:val="Caption"/>
      </w:pPr>
      <w:bookmarkStart w:id="89" w:name="_Toc443575487"/>
      <w:r>
        <w:t xml:space="preserve">Table </w:t>
      </w:r>
      <w:fldSimple w:instr=" SEQ Table \* ARABIC ">
        <w:r w:rsidR="00DF255A">
          <w:rPr>
            <w:noProof/>
          </w:rPr>
          <w:t>12</w:t>
        </w:r>
      </w:fldSimple>
      <w:r>
        <w:t xml:space="preserve">: </w:t>
      </w:r>
      <w:r w:rsidRPr="005C6C0B">
        <w:t>EPIC 12: The system needs to be capable of electronically receiving and responding to cancellation requests for previously received eRxs from external providers.</w:t>
      </w:r>
      <w:bookmarkEnd w:id="89"/>
    </w:p>
    <w:tbl>
      <w:tblPr>
        <w:tblStyle w:val="TableGrid"/>
        <w:tblW w:w="13050" w:type="dxa"/>
        <w:tblInd w:w="108" w:type="dxa"/>
        <w:shd w:val="clear" w:color="auto" w:fill="DEFDCF"/>
        <w:tblLayout w:type="fixed"/>
        <w:tblLook w:val="04A0" w:firstRow="1" w:lastRow="0" w:firstColumn="1" w:lastColumn="0" w:noHBand="0" w:noVBand="1"/>
        <w:tblCaption w:val="EPIC 12: The system needs to be capable of electronically receiving and responding to cancellation requests for previously received eRxs from external providers."/>
        <w:tblDescription w:val="EPIC 12: The system needs to be capable of electronically receiving and responding to cancellation requests for previously received eRxs from external providers."/>
      </w:tblPr>
      <w:tblGrid>
        <w:gridCol w:w="468"/>
        <w:gridCol w:w="810"/>
        <w:gridCol w:w="2160"/>
        <w:gridCol w:w="2880"/>
        <w:gridCol w:w="2430"/>
        <w:gridCol w:w="4302"/>
      </w:tblGrid>
      <w:tr w:rsidR="000F5F46" w:rsidRPr="002B6A55" w14:paraId="1187F7BE" w14:textId="77777777" w:rsidTr="009328A8">
        <w:trPr>
          <w:trHeight w:val="665"/>
          <w:tblHeader/>
        </w:trPr>
        <w:tc>
          <w:tcPr>
            <w:tcW w:w="468" w:type="dxa"/>
            <w:shd w:val="clear" w:color="auto" w:fill="D9D9D9" w:themeFill="background1" w:themeFillShade="D9"/>
            <w:vAlign w:val="center"/>
          </w:tcPr>
          <w:p w14:paraId="6769DF98" w14:textId="77777777" w:rsidR="000F5F46" w:rsidRPr="002B6A55" w:rsidRDefault="000F5F46" w:rsidP="009328A8">
            <w:pPr>
              <w:pStyle w:val="BodyText"/>
              <w:spacing w:before="0" w:after="100" w:afterAutospacing="1"/>
              <w:jc w:val="center"/>
              <w:rPr>
                <w:rFonts w:asciiTheme="minorHAnsi" w:hAnsiTheme="minorHAnsi"/>
                <w:b/>
                <w:sz w:val="18"/>
                <w:szCs w:val="18"/>
              </w:rPr>
            </w:pPr>
            <w:r w:rsidRPr="002B6A55">
              <w:rPr>
                <w:rFonts w:asciiTheme="minorHAnsi" w:hAnsiTheme="minorHAnsi"/>
                <w:b/>
                <w:sz w:val="18"/>
                <w:szCs w:val="18"/>
              </w:rPr>
              <w:t>ID#</w:t>
            </w:r>
          </w:p>
        </w:tc>
        <w:tc>
          <w:tcPr>
            <w:tcW w:w="810" w:type="dxa"/>
            <w:shd w:val="clear" w:color="auto" w:fill="D9D9D9" w:themeFill="background1" w:themeFillShade="D9"/>
            <w:vAlign w:val="center"/>
          </w:tcPr>
          <w:p w14:paraId="63B3A747" w14:textId="77777777" w:rsidR="000F5F46" w:rsidRPr="002B6A55" w:rsidRDefault="000F5F46" w:rsidP="009328A8">
            <w:pPr>
              <w:pStyle w:val="BodyText"/>
              <w:spacing w:before="0" w:after="100" w:afterAutospacing="1"/>
              <w:jc w:val="center"/>
              <w:rPr>
                <w:rFonts w:asciiTheme="minorHAnsi" w:hAnsiTheme="minorHAnsi"/>
                <w:sz w:val="18"/>
                <w:szCs w:val="18"/>
              </w:rPr>
            </w:pPr>
            <w:r w:rsidRPr="002B6A55">
              <w:rPr>
                <w:rFonts w:asciiTheme="minorHAnsi" w:hAnsiTheme="minorHAnsi"/>
                <w:b/>
                <w:sz w:val="18"/>
                <w:szCs w:val="18"/>
              </w:rPr>
              <w:t>NEED/</w:t>
            </w:r>
            <w:r w:rsidRPr="002B6A55">
              <w:rPr>
                <w:rFonts w:asciiTheme="minorHAnsi" w:hAnsiTheme="minorHAnsi"/>
                <w:b/>
                <w:sz w:val="18"/>
                <w:szCs w:val="18"/>
              </w:rPr>
              <w:br/>
              <w:t>OWNR #</w:t>
            </w:r>
          </w:p>
        </w:tc>
        <w:tc>
          <w:tcPr>
            <w:tcW w:w="2160" w:type="dxa"/>
            <w:shd w:val="clear" w:color="auto" w:fill="D9D9D9" w:themeFill="background1" w:themeFillShade="D9"/>
            <w:vAlign w:val="center"/>
          </w:tcPr>
          <w:p w14:paraId="7E253F8E" w14:textId="2C42B56D" w:rsidR="000F5F46" w:rsidRPr="002B6A55" w:rsidRDefault="000F5F46" w:rsidP="009328A8">
            <w:pPr>
              <w:spacing w:after="100" w:afterAutospacing="1"/>
              <w:jc w:val="center"/>
              <w:rPr>
                <w:rFonts w:asciiTheme="minorHAnsi" w:hAnsiTheme="minorHAnsi"/>
                <w:sz w:val="18"/>
                <w:szCs w:val="18"/>
              </w:rPr>
            </w:pPr>
            <w:r w:rsidRPr="002B6A55">
              <w:rPr>
                <w:rFonts w:asciiTheme="minorHAnsi" w:hAnsiTheme="minorHAnsi"/>
                <w:b/>
                <w:sz w:val="18"/>
                <w:szCs w:val="18"/>
              </w:rPr>
              <w:t>BRD Theme</w:t>
            </w:r>
          </w:p>
        </w:tc>
        <w:tc>
          <w:tcPr>
            <w:tcW w:w="2880" w:type="dxa"/>
            <w:shd w:val="clear" w:color="auto" w:fill="D9D9D9" w:themeFill="background1" w:themeFillShade="D9"/>
            <w:vAlign w:val="center"/>
          </w:tcPr>
          <w:p w14:paraId="760438F2" w14:textId="77777777" w:rsidR="000F5F46" w:rsidRPr="002B6A55" w:rsidRDefault="000F5F46" w:rsidP="009328A8">
            <w:pPr>
              <w:spacing w:after="100" w:afterAutospacing="1"/>
              <w:jc w:val="center"/>
              <w:rPr>
                <w:rFonts w:asciiTheme="minorHAnsi" w:hAnsiTheme="minorHAnsi"/>
                <w:sz w:val="18"/>
                <w:szCs w:val="18"/>
              </w:rPr>
            </w:pPr>
            <w:r w:rsidRPr="002B6A55">
              <w:rPr>
                <w:rFonts w:asciiTheme="minorHAnsi" w:hAnsiTheme="minorHAnsi"/>
                <w:b/>
                <w:sz w:val="18"/>
                <w:szCs w:val="18"/>
              </w:rPr>
              <w:t>User Stories (Narratives)</w:t>
            </w:r>
          </w:p>
        </w:tc>
        <w:tc>
          <w:tcPr>
            <w:tcW w:w="2430" w:type="dxa"/>
            <w:shd w:val="clear" w:color="auto" w:fill="D9D9D9" w:themeFill="background1" w:themeFillShade="D9"/>
            <w:vAlign w:val="center"/>
          </w:tcPr>
          <w:p w14:paraId="1B09A09D" w14:textId="77777777" w:rsidR="000F5F46" w:rsidRPr="002B6A55" w:rsidRDefault="000F5F46" w:rsidP="009328A8">
            <w:pPr>
              <w:spacing w:after="100" w:afterAutospacing="1"/>
              <w:jc w:val="center"/>
              <w:rPr>
                <w:rFonts w:asciiTheme="minorHAnsi" w:hAnsiTheme="minorHAnsi"/>
                <w:sz w:val="18"/>
                <w:szCs w:val="18"/>
              </w:rPr>
            </w:pPr>
            <w:r w:rsidRPr="002B6A55">
              <w:rPr>
                <w:rFonts w:asciiTheme="minorHAnsi" w:hAnsiTheme="minorHAnsi"/>
                <w:b/>
                <w:sz w:val="18"/>
                <w:szCs w:val="18"/>
              </w:rPr>
              <w:t>User Tasks</w:t>
            </w:r>
          </w:p>
        </w:tc>
        <w:tc>
          <w:tcPr>
            <w:tcW w:w="4302" w:type="dxa"/>
            <w:shd w:val="clear" w:color="auto" w:fill="D9D9D9" w:themeFill="background1" w:themeFillShade="D9"/>
            <w:vAlign w:val="center"/>
          </w:tcPr>
          <w:p w14:paraId="5B6374E2" w14:textId="77777777" w:rsidR="000F5F46" w:rsidRPr="002B6A55" w:rsidRDefault="000F5F46" w:rsidP="009328A8">
            <w:pPr>
              <w:spacing w:after="100" w:afterAutospacing="1"/>
              <w:jc w:val="center"/>
              <w:rPr>
                <w:rFonts w:asciiTheme="minorHAnsi" w:hAnsiTheme="minorHAnsi"/>
                <w:sz w:val="18"/>
                <w:szCs w:val="18"/>
              </w:rPr>
            </w:pPr>
            <w:r w:rsidRPr="002B6A55">
              <w:rPr>
                <w:rFonts w:asciiTheme="minorHAnsi" w:hAnsiTheme="minorHAnsi"/>
                <w:b/>
                <w:sz w:val="18"/>
                <w:szCs w:val="18"/>
              </w:rPr>
              <w:t>Business Acceptance Criteria (Requirements)</w:t>
            </w:r>
          </w:p>
        </w:tc>
      </w:tr>
      <w:tr w:rsidR="000F5F46" w:rsidRPr="002B6A55" w14:paraId="0276117C" w14:textId="77777777" w:rsidTr="009328A8">
        <w:trPr>
          <w:trHeight w:val="1070"/>
        </w:trPr>
        <w:tc>
          <w:tcPr>
            <w:tcW w:w="468" w:type="dxa"/>
            <w:shd w:val="clear" w:color="auto" w:fill="F2F2F2" w:themeFill="background1" w:themeFillShade="F2"/>
          </w:tcPr>
          <w:p w14:paraId="2837EE3F" w14:textId="01029414" w:rsidR="000F5F46" w:rsidRPr="002B6A55" w:rsidRDefault="006F1A24" w:rsidP="003D0335">
            <w:pPr>
              <w:pStyle w:val="BodyText"/>
              <w:rPr>
                <w:rFonts w:asciiTheme="minorHAnsi" w:hAnsiTheme="minorHAnsi"/>
                <w:b/>
                <w:sz w:val="18"/>
                <w:szCs w:val="18"/>
              </w:rPr>
            </w:pPr>
            <w:r>
              <w:rPr>
                <w:rFonts w:asciiTheme="minorHAnsi" w:hAnsiTheme="minorHAnsi"/>
                <w:b/>
                <w:sz w:val="18"/>
                <w:szCs w:val="18"/>
              </w:rPr>
              <w:t>33</w:t>
            </w:r>
          </w:p>
        </w:tc>
        <w:tc>
          <w:tcPr>
            <w:tcW w:w="810" w:type="dxa"/>
            <w:shd w:val="clear" w:color="auto" w:fill="F2F2F2" w:themeFill="background1" w:themeFillShade="F2"/>
          </w:tcPr>
          <w:p w14:paraId="04BB9F89" w14:textId="77777777" w:rsidR="000F5F46" w:rsidRPr="002B6A55" w:rsidRDefault="000F5F46" w:rsidP="003D0335">
            <w:pPr>
              <w:pStyle w:val="BodyText"/>
              <w:spacing w:before="0" w:after="0"/>
              <w:rPr>
                <w:rFonts w:asciiTheme="minorHAnsi" w:hAnsiTheme="minorHAnsi"/>
                <w:sz w:val="18"/>
                <w:szCs w:val="18"/>
              </w:rPr>
            </w:pPr>
            <w:r w:rsidRPr="002B6A55">
              <w:rPr>
                <w:rFonts w:asciiTheme="minorHAnsi" w:hAnsiTheme="minorHAnsi"/>
                <w:sz w:val="18"/>
                <w:szCs w:val="18"/>
              </w:rPr>
              <w:t>OWNR</w:t>
            </w:r>
            <w:r w:rsidRPr="002B6A55">
              <w:rPr>
                <w:rFonts w:asciiTheme="minorHAnsi" w:hAnsiTheme="minorHAnsi"/>
                <w:sz w:val="18"/>
                <w:szCs w:val="18"/>
              </w:rPr>
              <w:br/>
              <w:t>13414</w:t>
            </w:r>
          </w:p>
        </w:tc>
        <w:tc>
          <w:tcPr>
            <w:tcW w:w="2160" w:type="dxa"/>
            <w:shd w:val="clear" w:color="auto" w:fill="F2F2F2" w:themeFill="background1" w:themeFillShade="F2"/>
          </w:tcPr>
          <w:p w14:paraId="2CE40A89" w14:textId="77777777" w:rsidR="000F5F46" w:rsidRPr="002B6A55" w:rsidRDefault="000F5F46" w:rsidP="003D0335">
            <w:pPr>
              <w:rPr>
                <w:rFonts w:asciiTheme="minorHAnsi" w:hAnsiTheme="minorHAnsi"/>
                <w:sz w:val="18"/>
                <w:szCs w:val="18"/>
              </w:rPr>
            </w:pPr>
            <w:r w:rsidRPr="002B6A55">
              <w:rPr>
                <w:rFonts w:asciiTheme="minorHAnsi" w:hAnsiTheme="minorHAnsi"/>
                <w:sz w:val="18"/>
                <w:szCs w:val="18"/>
              </w:rPr>
              <w:t>Provide the ability for a VA Pharmacy to receive and respond to an electronically transmitted prescription cancellation request in accordance with the most current version supported of the NCPDP SCRIPT Standard (10.6 at minimum) from an external provider in relation to a previously received eRx from this provider.</w:t>
            </w:r>
          </w:p>
        </w:tc>
        <w:tc>
          <w:tcPr>
            <w:tcW w:w="2880" w:type="dxa"/>
            <w:shd w:val="clear" w:color="auto" w:fill="F2F2F2" w:themeFill="background1" w:themeFillShade="F2"/>
          </w:tcPr>
          <w:p w14:paraId="78A88567" w14:textId="16FD078B" w:rsidR="000F5F46" w:rsidRPr="002B6A55" w:rsidRDefault="002B6A55" w:rsidP="00664AE8">
            <w:pPr>
              <w:rPr>
                <w:rFonts w:asciiTheme="minorHAnsi" w:hAnsiTheme="minorHAnsi"/>
                <w:sz w:val="18"/>
                <w:szCs w:val="18"/>
              </w:rPr>
            </w:pPr>
            <w:r w:rsidRPr="002B6A55">
              <w:rPr>
                <w:rFonts w:asciiTheme="minorHAnsi" w:hAnsiTheme="minorHAnsi"/>
                <w:sz w:val="18"/>
                <w:szCs w:val="18"/>
              </w:rPr>
              <w:t>12</w:t>
            </w:r>
            <w:r w:rsidR="000F5F46" w:rsidRPr="002B6A55">
              <w:rPr>
                <w:rFonts w:asciiTheme="minorHAnsi" w:hAnsiTheme="minorHAnsi"/>
                <w:sz w:val="18"/>
                <w:szCs w:val="18"/>
              </w:rPr>
              <w:t>.1: As a VA Pharmacist, I need to be able to receive a cancellation request from the external provider that originally transmitted the eRx, so that the external provider can be notified that the VA received and complied with the request to cancel the previously transmitted eRx.</w:t>
            </w:r>
          </w:p>
        </w:tc>
        <w:tc>
          <w:tcPr>
            <w:tcW w:w="2430" w:type="dxa"/>
            <w:shd w:val="clear" w:color="auto" w:fill="F2F2F2" w:themeFill="background1" w:themeFillShade="F2"/>
          </w:tcPr>
          <w:p w14:paraId="0A797610" w14:textId="5E239AF8" w:rsidR="000F5F46" w:rsidRPr="002B6A55" w:rsidRDefault="002B6A55" w:rsidP="00664AE8">
            <w:pPr>
              <w:rPr>
                <w:rFonts w:asciiTheme="minorHAnsi" w:hAnsiTheme="minorHAnsi"/>
                <w:sz w:val="18"/>
                <w:szCs w:val="18"/>
              </w:rPr>
            </w:pPr>
            <w:r w:rsidRPr="002B6A55">
              <w:rPr>
                <w:rFonts w:asciiTheme="minorHAnsi" w:hAnsiTheme="minorHAnsi"/>
                <w:sz w:val="18"/>
                <w:szCs w:val="18"/>
              </w:rPr>
              <w:t>12</w:t>
            </w:r>
            <w:r w:rsidR="000F5F46" w:rsidRPr="002B6A55">
              <w:rPr>
                <w:rFonts w:asciiTheme="minorHAnsi" w:hAnsiTheme="minorHAnsi"/>
                <w:sz w:val="18"/>
                <w:szCs w:val="18"/>
              </w:rPr>
              <w:t xml:space="preserve">.1.1: Transmit the cancellation confirmation to the external provider with relation to the original eRx. </w:t>
            </w:r>
          </w:p>
        </w:tc>
        <w:tc>
          <w:tcPr>
            <w:tcW w:w="4302" w:type="dxa"/>
            <w:shd w:val="clear" w:color="auto" w:fill="F2F2F2" w:themeFill="background1" w:themeFillShade="F2"/>
          </w:tcPr>
          <w:p w14:paraId="70B30599" w14:textId="77777777" w:rsidR="000F5F46" w:rsidRDefault="000F5F46" w:rsidP="003D0335">
            <w:pPr>
              <w:rPr>
                <w:rFonts w:asciiTheme="minorHAnsi" w:hAnsiTheme="minorHAnsi"/>
                <w:sz w:val="18"/>
                <w:szCs w:val="18"/>
              </w:rPr>
            </w:pPr>
            <w:r w:rsidRPr="002B6A55">
              <w:rPr>
                <w:rFonts w:asciiTheme="minorHAnsi" w:hAnsiTheme="minorHAnsi"/>
                <w:sz w:val="18"/>
                <w:szCs w:val="18"/>
              </w:rPr>
              <w:t>VA Pharmacy must notify external providers that it received and complied with a request to cancel the previously received eRx.</w:t>
            </w:r>
          </w:p>
          <w:p w14:paraId="781F2143" w14:textId="77777777" w:rsidR="0088722C" w:rsidRDefault="0088722C" w:rsidP="003D0335">
            <w:pPr>
              <w:rPr>
                <w:rFonts w:asciiTheme="minorHAnsi" w:hAnsiTheme="minorHAnsi"/>
                <w:sz w:val="18"/>
                <w:szCs w:val="18"/>
              </w:rPr>
            </w:pPr>
          </w:p>
          <w:p w14:paraId="1ACE96A6" w14:textId="0C754B79" w:rsidR="000F5F46" w:rsidRPr="002B6A55" w:rsidRDefault="0088722C" w:rsidP="00664AE8">
            <w:pPr>
              <w:rPr>
                <w:rFonts w:asciiTheme="minorHAnsi" w:hAnsiTheme="minorHAnsi"/>
                <w:sz w:val="18"/>
                <w:szCs w:val="18"/>
              </w:rPr>
            </w:pPr>
            <w:r>
              <w:rPr>
                <w:rFonts w:asciiTheme="minorHAnsi" w:hAnsiTheme="minorHAnsi"/>
                <w:sz w:val="18"/>
                <w:szCs w:val="18"/>
              </w:rPr>
              <w:t xml:space="preserve">Note: Cancellation requests are always initiated by the external provider. </w:t>
            </w:r>
          </w:p>
        </w:tc>
      </w:tr>
    </w:tbl>
    <w:p w14:paraId="1B06AAB2" w14:textId="3C6615AB" w:rsidR="000F5F46" w:rsidRPr="0081650F" w:rsidRDefault="000F5F46" w:rsidP="00664AE8">
      <w:pPr>
        <w:pStyle w:val="BodyText"/>
      </w:pPr>
      <w:r w:rsidRPr="0081650F">
        <w:t xml:space="preserve">Send or Receive a Prescription Renewal (Refill) Request to or From an External Provider Based on a </w:t>
      </w:r>
      <w:proofErr w:type="gramStart"/>
      <w:r w:rsidRPr="0081650F">
        <w:t>Previous</w:t>
      </w:r>
      <w:proofErr w:type="gramEnd"/>
      <w:r w:rsidRPr="0081650F">
        <w:t xml:space="preserve"> eRx</w:t>
      </w:r>
    </w:p>
    <w:p w14:paraId="69CF37CB" w14:textId="5D5CCD68" w:rsidR="000F5F46" w:rsidRDefault="000F5F46" w:rsidP="00664AE8">
      <w:pPr>
        <w:pStyle w:val="BodyText"/>
      </w:pPr>
      <w:r>
        <w:t>To clarify, this requirement implies a renewal, where the patient is asking for a renewal of a previously filled eRx, and where there are no more refills specified</w:t>
      </w:r>
      <w:r w:rsidR="00A56BC0">
        <w:t xml:space="preserve">. </w:t>
      </w:r>
      <w:r>
        <w:t xml:space="preserve">VA defines this type of request as a renewal of a previous eRx, while NCPDP defines this as a refill. </w:t>
      </w:r>
    </w:p>
    <w:p w14:paraId="4D9C4B60" w14:textId="77777777" w:rsidR="000F5F46" w:rsidRDefault="000F5F46" w:rsidP="00664AE8">
      <w:pPr>
        <w:pStyle w:val="BodyText"/>
      </w:pPr>
      <w:r>
        <w:t>The following requirements support the need for VA Pharmacies to electronically send or receive renewal (refill) requests to and from external providers as follows:</w:t>
      </w:r>
    </w:p>
    <w:p w14:paraId="0004798C" w14:textId="77777777" w:rsidR="000F5F46" w:rsidRDefault="000F5F46" w:rsidP="000F5F46">
      <w:pPr>
        <w:pStyle w:val="BodyText"/>
        <w:numPr>
          <w:ilvl w:val="0"/>
          <w:numId w:val="27"/>
        </w:numPr>
      </w:pPr>
      <w:r>
        <w:rPr>
          <w:b/>
        </w:rPr>
        <w:lastRenderedPageBreak/>
        <w:t>Send</w:t>
      </w:r>
      <w:r>
        <w:t xml:space="preserve"> a renewal (refill) request to an external provider based on a previously received eRx from that external provider, and then receive a response from the external provider regarding that renewal request. </w:t>
      </w:r>
      <w:r w:rsidRPr="002B7230">
        <w:t>Traces to OWNR requirement 13415</w:t>
      </w:r>
      <w:r>
        <w:t>.</w:t>
      </w:r>
    </w:p>
    <w:p w14:paraId="46B790E7" w14:textId="77777777" w:rsidR="000F5F46" w:rsidRDefault="000F5F46" w:rsidP="000F5F46">
      <w:pPr>
        <w:pStyle w:val="BodyText"/>
        <w:numPr>
          <w:ilvl w:val="0"/>
          <w:numId w:val="27"/>
        </w:numPr>
      </w:pPr>
      <w:r>
        <w:rPr>
          <w:b/>
        </w:rPr>
        <w:t>Receive</w:t>
      </w:r>
      <w:r>
        <w:t xml:space="preserve"> a renewal (refill) request from an external provider based on a previously received eRx from that external provider, and then send a response to that external provider regarding the renewal request. Traces to OWNR requirement </w:t>
      </w:r>
      <w:r w:rsidRPr="002B7230">
        <w:t>13416</w:t>
      </w:r>
    </w:p>
    <w:p w14:paraId="1FAC1A9D" w14:textId="490C2251" w:rsidR="00A27FAC" w:rsidRDefault="00A27FAC" w:rsidP="009328A8">
      <w:pPr>
        <w:pStyle w:val="Caption"/>
      </w:pPr>
      <w:bookmarkStart w:id="90" w:name="_Toc443575488"/>
      <w:r>
        <w:t xml:space="preserve">Table </w:t>
      </w:r>
      <w:fldSimple w:instr=" SEQ Table \* ARABIC ">
        <w:r w:rsidR="00DF255A">
          <w:rPr>
            <w:noProof/>
          </w:rPr>
          <w:t>13</w:t>
        </w:r>
      </w:fldSimple>
      <w:r>
        <w:t xml:space="preserve">: </w:t>
      </w:r>
      <w:r w:rsidRPr="0053445B">
        <w:t>EPIC 13: The system needs to be able to electronically send and receive refill requests to and from external providers, and to receive responses based on the refill request.</w:t>
      </w:r>
      <w:bookmarkEnd w:id="90"/>
    </w:p>
    <w:tbl>
      <w:tblPr>
        <w:tblStyle w:val="TableGrid"/>
        <w:tblW w:w="13050" w:type="dxa"/>
        <w:tblInd w:w="108" w:type="dxa"/>
        <w:shd w:val="clear" w:color="auto" w:fill="DEFDCF"/>
        <w:tblLayout w:type="fixed"/>
        <w:tblLook w:val="04A0" w:firstRow="1" w:lastRow="0" w:firstColumn="1" w:lastColumn="0" w:noHBand="0" w:noVBand="1"/>
      </w:tblPr>
      <w:tblGrid>
        <w:gridCol w:w="468"/>
        <w:gridCol w:w="810"/>
        <w:gridCol w:w="2160"/>
        <w:gridCol w:w="2880"/>
        <w:gridCol w:w="2430"/>
        <w:gridCol w:w="4302"/>
      </w:tblGrid>
      <w:tr w:rsidR="000F5F46" w:rsidRPr="00A7170A" w14:paraId="657CB079" w14:textId="77777777" w:rsidTr="009328A8">
        <w:trPr>
          <w:tblHeader/>
        </w:trPr>
        <w:tc>
          <w:tcPr>
            <w:tcW w:w="468" w:type="dxa"/>
            <w:shd w:val="clear" w:color="auto" w:fill="D9D9D9" w:themeFill="background1" w:themeFillShade="D9"/>
            <w:vAlign w:val="center"/>
          </w:tcPr>
          <w:p w14:paraId="2DFF527A" w14:textId="77777777" w:rsidR="000F5F46" w:rsidRPr="00A7170A" w:rsidRDefault="000F5F46" w:rsidP="006F1A24">
            <w:pPr>
              <w:pStyle w:val="BodyText"/>
              <w:spacing w:before="0" w:after="0"/>
              <w:jc w:val="center"/>
              <w:rPr>
                <w:rFonts w:asciiTheme="minorHAnsi" w:hAnsiTheme="minorHAnsi"/>
                <w:b/>
                <w:sz w:val="18"/>
                <w:szCs w:val="18"/>
              </w:rPr>
            </w:pPr>
            <w:r w:rsidRPr="00A7170A">
              <w:rPr>
                <w:rFonts w:asciiTheme="minorHAnsi" w:hAnsiTheme="minorHAnsi"/>
                <w:b/>
                <w:sz w:val="18"/>
                <w:szCs w:val="18"/>
              </w:rPr>
              <w:t>ID#</w:t>
            </w:r>
          </w:p>
        </w:tc>
        <w:tc>
          <w:tcPr>
            <w:tcW w:w="810" w:type="dxa"/>
            <w:shd w:val="clear" w:color="auto" w:fill="D9D9D9" w:themeFill="background1" w:themeFillShade="D9"/>
            <w:vAlign w:val="center"/>
          </w:tcPr>
          <w:p w14:paraId="370BD2E9" w14:textId="77777777" w:rsidR="000F5F46" w:rsidRPr="00A7170A" w:rsidRDefault="000F5F46" w:rsidP="006F1A24">
            <w:pPr>
              <w:pStyle w:val="BodyText"/>
              <w:spacing w:before="0" w:after="0"/>
              <w:jc w:val="center"/>
              <w:rPr>
                <w:rFonts w:asciiTheme="minorHAnsi" w:hAnsiTheme="minorHAnsi"/>
                <w:sz w:val="18"/>
                <w:szCs w:val="18"/>
              </w:rPr>
            </w:pPr>
            <w:r w:rsidRPr="00A7170A">
              <w:rPr>
                <w:rFonts w:asciiTheme="minorHAnsi" w:hAnsiTheme="minorHAnsi"/>
                <w:b/>
                <w:sz w:val="18"/>
                <w:szCs w:val="18"/>
              </w:rPr>
              <w:t>NEED/</w:t>
            </w:r>
            <w:r w:rsidRPr="00A7170A">
              <w:rPr>
                <w:rFonts w:asciiTheme="minorHAnsi" w:hAnsiTheme="minorHAnsi"/>
                <w:b/>
                <w:sz w:val="18"/>
                <w:szCs w:val="18"/>
              </w:rPr>
              <w:br/>
              <w:t>OWNR #</w:t>
            </w:r>
          </w:p>
        </w:tc>
        <w:tc>
          <w:tcPr>
            <w:tcW w:w="2160" w:type="dxa"/>
            <w:shd w:val="clear" w:color="auto" w:fill="D9D9D9" w:themeFill="background1" w:themeFillShade="D9"/>
            <w:vAlign w:val="center"/>
          </w:tcPr>
          <w:p w14:paraId="33E35136" w14:textId="77777777" w:rsidR="000F5F46" w:rsidRPr="00A7170A" w:rsidRDefault="000F5F46" w:rsidP="006F1A24">
            <w:pPr>
              <w:jc w:val="center"/>
              <w:rPr>
                <w:rFonts w:asciiTheme="minorHAnsi" w:hAnsiTheme="minorHAnsi"/>
                <w:sz w:val="18"/>
                <w:szCs w:val="18"/>
              </w:rPr>
            </w:pPr>
            <w:r w:rsidRPr="00A7170A">
              <w:rPr>
                <w:rFonts w:asciiTheme="minorHAnsi" w:hAnsiTheme="minorHAnsi"/>
                <w:b/>
                <w:sz w:val="18"/>
                <w:szCs w:val="18"/>
              </w:rPr>
              <w:t>BRD Theme</w:t>
            </w:r>
          </w:p>
        </w:tc>
        <w:tc>
          <w:tcPr>
            <w:tcW w:w="2880" w:type="dxa"/>
            <w:shd w:val="clear" w:color="auto" w:fill="D9D9D9" w:themeFill="background1" w:themeFillShade="D9"/>
            <w:vAlign w:val="center"/>
          </w:tcPr>
          <w:p w14:paraId="32AF4881" w14:textId="77777777" w:rsidR="000F5F46" w:rsidRPr="00A7170A" w:rsidRDefault="000F5F46" w:rsidP="006F1A24">
            <w:pPr>
              <w:jc w:val="center"/>
              <w:rPr>
                <w:rFonts w:asciiTheme="minorHAnsi" w:hAnsiTheme="minorHAnsi"/>
                <w:sz w:val="18"/>
                <w:szCs w:val="18"/>
              </w:rPr>
            </w:pPr>
            <w:r w:rsidRPr="00A7170A">
              <w:rPr>
                <w:rFonts w:asciiTheme="minorHAnsi" w:hAnsiTheme="minorHAnsi"/>
                <w:b/>
                <w:sz w:val="18"/>
                <w:szCs w:val="18"/>
              </w:rPr>
              <w:t>User Stories (Narratives)</w:t>
            </w:r>
          </w:p>
        </w:tc>
        <w:tc>
          <w:tcPr>
            <w:tcW w:w="2430" w:type="dxa"/>
            <w:shd w:val="clear" w:color="auto" w:fill="D9D9D9" w:themeFill="background1" w:themeFillShade="D9"/>
            <w:vAlign w:val="center"/>
          </w:tcPr>
          <w:p w14:paraId="097D4612" w14:textId="77777777" w:rsidR="000F5F46" w:rsidRPr="00A7170A" w:rsidRDefault="000F5F46" w:rsidP="006F1A24">
            <w:pPr>
              <w:jc w:val="center"/>
              <w:rPr>
                <w:rFonts w:asciiTheme="minorHAnsi" w:hAnsiTheme="minorHAnsi"/>
                <w:sz w:val="18"/>
                <w:szCs w:val="18"/>
              </w:rPr>
            </w:pPr>
            <w:r w:rsidRPr="00A7170A">
              <w:rPr>
                <w:rFonts w:asciiTheme="minorHAnsi" w:hAnsiTheme="minorHAnsi"/>
                <w:b/>
                <w:sz w:val="18"/>
                <w:szCs w:val="18"/>
              </w:rPr>
              <w:t>User Tasks</w:t>
            </w:r>
          </w:p>
        </w:tc>
        <w:tc>
          <w:tcPr>
            <w:tcW w:w="4302" w:type="dxa"/>
            <w:shd w:val="clear" w:color="auto" w:fill="D9D9D9" w:themeFill="background1" w:themeFillShade="D9"/>
            <w:vAlign w:val="center"/>
          </w:tcPr>
          <w:p w14:paraId="25F5E5C6" w14:textId="77777777" w:rsidR="000F5F46" w:rsidRPr="00A7170A" w:rsidRDefault="000F5F46" w:rsidP="006F1A24">
            <w:pPr>
              <w:jc w:val="center"/>
              <w:rPr>
                <w:rFonts w:asciiTheme="minorHAnsi" w:hAnsiTheme="minorHAnsi"/>
                <w:sz w:val="18"/>
                <w:szCs w:val="18"/>
              </w:rPr>
            </w:pPr>
            <w:r w:rsidRPr="00A7170A">
              <w:rPr>
                <w:rFonts w:asciiTheme="minorHAnsi" w:hAnsiTheme="minorHAnsi"/>
                <w:b/>
                <w:sz w:val="18"/>
                <w:szCs w:val="18"/>
              </w:rPr>
              <w:t>Business Acceptance Criteria</w:t>
            </w:r>
            <w:r w:rsidRPr="00A7170A">
              <w:rPr>
                <w:rFonts w:asciiTheme="minorHAnsi" w:hAnsiTheme="minorHAnsi"/>
                <w:b/>
                <w:sz w:val="18"/>
                <w:szCs w:val="18"/>
              </w:rPr>
              <w:br/>
              <w:t>(Requirements)</w:t>
            </w:r>
          </w:p>
        </w:tc>
      </w:tr>
      <w:tr w:rsidR="000F5F46" w:rsidRPr="00A7170A" w14:paraId="338014DD" w14:textId="77777777" w:rsidTr="009328A8">
        <w:trPr>
          <w:trHeight w:val="2303"/>
        </w:trPr>
        <w:tc>
          <w:tcPr>
            <w:tcW w:w="468" w:type="dxa"/>
            <w:shd w:val="clear" w:color="auto" w:fill="F2F2F2" w:themeFill="background1" w:themeFillShade="F2"/>
          </w:tcPr>
          <w:p w14:paraId="7B8B0019" w14:textId="7C03CACD" w:rsidR="000F5F46" w:rsidRPr="00A7170A" w:rsidRDefault="006F1A24" w:rsidP="00A7170A">
            <w:pPr>
              <w:pStyle w:val="BodyText"/>
              <w:spacing w:before="0" w:after="0"/>
              <w:rPr>
                <w:rFonts w:asciiTheme="minorHAnsi" w:hAnsiTheme="minorHAnsi"/>
                <w:b/>
                <w:sz w:val="18"/>
                <w:szCs w:val="18"/>
              </w:rPr>
            </w:pPr>
            <w:r>
              <w:rPr>
                <w:rFonts w:asciiTheme="minorHAnsi" w:hAnsiTheme="minorHAnsi"/>
                <w:b/>
                <w:sz w:val="18"/>
                <w:szCs w:val="18"/>
              </w:rPr>
              <w:t>34</w:t>
            </w:r>
          </w:p>
        </w:tc>
        <w:tc>
          <w:tcPr>
            <w:tcW w:w="810" w:type="dxa"/>
            <w:shd w:val="clear" w:color="auto" w:fill="F2F2F2" w:themeFill="background1" w:themeFillShade="F2"/>
          </w:tcPr>
          <w:p w14:paraId="1E8FBFBC" w14:textId="77777777" w:rsidR="000F5F46" w:rsidRPr="00A7170A" w:rsidRDefault="000F5F46" w:rsidP="00A7170A">
            <w:pPr>
              <w:pStyle w:val="BodyText"/>
              <w:spacing w:before="0" w:after="0"/>
              <w:rPr>
                <w:rFonts w:asciiTheme="minorHAnsi" w:hAnsiTheme="minorHAnsi"/>
                <w:sz w:val="18"/>
                <w:szCs w:val="18"/>
              </w:rPr>
            </w:pPr>
            <w:r w:rsidRPr="00A7170A">
              <w:rPr>
                <w:rFonts w:asciiTheme="minorHAnsi" w:hAnsiTheme="minorHAnsi"/>
                <w:sz w:val="18"/>
                <w:szCs w:val="18"/>
              </w:rPr>
              <w:t>OWNR</w:t>
            </w:r>
            <w:r w:rsidRPr="00A7170A">
              <w:rPr>
                <w:rFonts w:asciiTheme="minorHAnsi" w:hAnsiTheme="minorHAnsi"/>
                <w:sz w:val="18"/>
                <w:szCs w:val="18"/>
              </w:rPr>
              <w:br/>
              <w:t>13415</w:t>
            </w:r>
          </w:p>
        </w:tc>
        <w:tc>
          <w:tcPr>
            <w:tcW w:w="2160" w:type="dxa"/>
            <w:shd w:val="clear" w:color="auto" w:fill="F2F2F2" w:themeFill="background1" w:themeFillShade="F2"/>
          </w:tcPr>
          <w:p w14:paraId="0BBB647E" w14:textId="77777777" w:rsidR="000F5F46" w:rsidRPr="00A7170A" w:rsidRDefault="000F5F46" w:rsidP="00A7170A">
            <w:pPr>
              <w:rPr>
                <w:rFonts w:asciiTheme="minorHAnsi" w:hAnsiTheme="minorHAnsi"/>
                <w:sz w:val="18"/>
                <w:szCs w:val="18"/>
              </w:rPr>
            </w:pPr>
            <w:r w:rsidRPr="00A7170A">
              <w:rPr>
                <w:rFonts w:asciiTheme="minorHAnsi" w:hAnsiTheme="minorHAnsi"/>
                <w:sz w:val="18"/>
                <w:szCs w:val="18"/>
              </w:rPr>
              <w:t>Provide the ability for a VA Pharmacy to send an electronically transmitted prescription renewal (refill) request in accordance with the most current version supported of the NCPDP SCRIPT Standard (10.6 at minimum) to an external provider and receive an associated response for a previously received eRx from this provider.</w:t>
            </w:r>
          </w:p>
        </w:tc>
        <w:tc>
          <w:tcPr>
            <w:tcW w:w="2880" w:type="dxa"/>
            <w:shd w:val="clear" w:color="auto" w:fill="F2F2F2" w:themeFill="background1" w:themeFillShade="F2"/>
          </w:tcPr>
          <w:p w14:paraId="2F0AFD68" w14:textId="4EA3585F" w:rsidR="000F5F46" w:rsidRPr="00A7170A" w:rsidRDefault="00A7170A" w:rsidP="00A7170A">
            <w:pPr>
              <w:rPr>
                <w:rFonts w:asciiTheme="minorHAnsi" w:hAnsiTheme="minorHAnsi"/>
                <w:color w:val="F79646" w:themeColor="accent6"/>
                <w:sz w:val="18"/>
                <w:szCs w:val="18"/>
              </w:rPr>
            </w:pPr>
            <w:r>
              <w:rPr>
                <w:rFonts w:asciiTheme="minorHAnsi" w:hAnsiTheme="minorHAnsi"/>
                <w:sz w:val="18"/>
                <w:szCs w:val="18"/>
              </w:rPr>
              <w:t>13</w:t>
            </w:r>
            <w:r w:rsidR="000F5F46" w:rsidRPr="00A7170A">
              <w:rPr>
                <w:rFonts w:asciiTheme="minorHAnsi" w:hAnsiTheme="minorHAnsi"/>
                <w:sz w:val="18"/>
                <w:szCs w:val="18"/>
              </w:rPr>
              <w:t>.1: As a VA Pharmacist, I need to be able to electronically transmit a request to the external provider for a renewal of a previous eRx, and to receive a response back from the external provider regarding the renewal request, so the Veteran patient can receive a renewal of their previous medication at a VA pharmacy.</w:t>
            </w:r>
          </w:p>
        </w:tc>
        <w:tc>
          <w:tcPr>
            <w:tcW w:w="2430" w:type="dxa"/>
            <w:shd w:val="clear" w:color="auto" w:fill="F2F2F2" w:themeFill="background1" w:themeFillShade="F2"/>
          </w:tcPr>
          <w:p w14:paraId="53A84B22" w14:textId="7A61625A" w:rsidR="000F5F46" w:rsidRPr="00A7170A" w:rsidRDefault="00A7170A" w:rsidP="00A7170A">
            <w:pPr>
              <w:rPr>
                <w:rFonts w:asciiTheme="minorHAnsi" w:hAnsiTheme="minorHAnsi"/>
                <w:sz w:val="18"/>
                <w:szCs w:val="18"/>
              </w:rPr>
            </w:pPr>
            <w:r>
              <w:rPr>
                <w:rFonts w:asciiTheme="minorHAnsi" w:hAnsiTheme="minorHAnsi"/>
                <w:sz w:val="18"/>
                <w:szCs w:val="18"/>
              </w:rPr>
              <w:t>13</w:t>
            </w:r>
            <w:r w:rsidR="000F5F46" w:rsidRPr="00A7170A">
              <w:rPr>
                <w:rFonts w:asciiTheme="minorHAnsi" w:hAnsiTheme="minorHAnsi"/>
                <w:sz w:val="18"/>
                <w:szCs w:val="18"/>
              </w:rPr>
              <w:t>.1.1: Transmit the renewal request regarding the original eRx from the external provider.</w:t>
            </w:r>
          </w:p>
          <w:p w14:paraId="7A5734B5" w14:textId="77777777" w:rsidR="000F5F46" w:rsidRPr="00A7170A" w:rsidRDefault="000F5F46" w:rsidP="00A7170A">
            <w:pPr>
              <w:rPr>
                <w:rFonts w:asciiTheme="minorHAnsi" w:hAnsiTheme="minorHAnsi"/>
                <w:sz w:val="18"/>
                <w:szCs w:val="18"/>
              </w:rPr>
            </w:pPr>
          </w:p>
          <w:p w14:paraId="7E8E1064" w14:textId="7A8518A1" w:rsidR="000F5F46" w:rsidRPr="00A7170A" w:rsidRDefault="00A7170A" w:rsidP="00A7170A">
            <w:pPr>
              <w:rPr>
                <w:rFonts w:asciiTheme="minorHAnsi" w:hAnsiTheme="minorHAnsi"/>
                <w:sz w:val="18"/>
                <w:szCs w:val="18"/>
              </w:rPr>
            </w:pPr>
            <w:r>
              <w:rPr>
                <w:rFonts w:asciiTheme="minorHAnsi" w:hAnsiTheme="minorHAnsi"/>
                <w:sz w:val="18"/>
                <w:szCs w:val="18"/>
              </w:rPr>
              <w:t>13</w:t>
            </w:r>
            <w:r w:rsidR="000F5F46" w:rsidRPr="00A7170A">
              <w:rPr>
                <w:rFonts w:asciiTheme="minorHAnsi" w:hAnsiTheme="minorHAnsi"/>
                <w:sz w:val="18"/>
                <w:szCs w:val="18"/>
              </w:rPr>
              <w:t>.1.2: Receive a response from the external provider based on the renewal request.</w:t>
            </w:r>
          </w:p>
        </w:tc>
        <w:tc>
          <w:tcPr>
            <w:tcW w:w="4302" w:type="dxa"/>
            <w:shd w:val="clear" w:color="auto" w:fill="F2F2F2" w:themeFill="background1" w:themeFillShade="F2"/>
          </w:tcPr>
          <w:p w14:paraId="44DB7E10" w14:textId="335A02AF" w:rsidR="000F5F46" w:rsidRPr="00A7170A" w:rsidRDefault="000F5F46" w:rsidP="00A7170A">
            <w:pPr>
              <w:rPr>
                <w:rFonts w:asciiTheme="minorHAnsi" w:hAnsiTheme="minorHAnsi"/>
                <w:color w:val="F79646" w:themeColor="accent6"/>
                <w:sz w:val="18"/>
                <w:szCs w:val="18"/>
              </w:rPr>
            </w:pPr>
            <w:r w:rsidRPr="00A7170A">
              <w:rPr>
                <w:rFonts w:asciiTheme="minorHAnsi" w:hAnsiTheme="minorHAnsi"/>
                <w:sz w:val="18"/>
                <w:szCs w:val="18"/>
              </w:rPr>
              <w:t>The VA Pharmacy must</w:t>
            </w:r>
            <w:r w:rsidRPr="00A7170A">
              <w:rPr>
                <w:rFonts w:asciiTheme="minorHAnsi" w:hAnsiTheme="minorHAnsi"/>
                <w:b/>
                <w:sz w:val="18"/>
                <w:szCs w:val="18"/>
              </w:rPr>
              <w:t xml:space="preserve"> receive</w:t>
            </w:r>
            <w:r w:rsidRPr="00A7170A">
              <w:rPr>
                <w:rFonts w:asciiTheme="minorHAnsi" w:hAnsiTheme="minorHAnsi"/>
                <w:sz w:val="18"/>
                <w:szCs w:val="18"/>
              </w:rPr>
              <w:t xml:space="preserve"> an approval or denial response regarding any request to renew a previously filled eRxs from that external provider.</w:t>
            </w:r>
          </w:p>
        </w:tc>
      </w:tr>
      <w:tr w:rsidR="000F5F46" w:rsidRPr="00A7170A" w14:paraId="0EE01EC6" w14:textId="77777777" w:rsidTr="009328A8">
        <w:tc>
          <w:tcPr>
            <w:tcW w:w="468" w:type="dxa"/>
            <w:shd w:val="clear" w:color="auto" w:fill="F2F2F2" w:themeFill="background1" w:themeFillShade="F2"/>
          </w:tcPr>
          <w:p w14:paraId="53AD2F16" w14:textId="2D0227D5" w:rsidR="000F5F46" w:rsidRPr="00A7170A" w:rsidRDefault="006F1A24" w:rsidP="00A7170A">
            <w:pPr>
              <w:pStyle w:val="BodyText"/>
              <w:spacing w:before="0" w:after="0"/>
              <w:rPr>
                <w:rFonts w:asciiTheme="minorHAnsi" w:hAnsiTheme="minorHAnsi"/>
                <w:b/>
                <w:sz w:val="18"/>
                <w:szCs w:val="18"/>
              </w:rPr>
            </w:pPr>
            <w:r>
              <w:rPr>
                <w:rFonts w:asciiTheme="minorHAnsi" w:hAnsiTheme="minorHAnsi"/>
                <w:b/>
                <w:sz w:val="18"/>
                <w:szCs w:val="18"/>
              </w:rPr>
              <w:t>35</w:t>
            </w:r>
          </w:p>
        </w:tc>
        <w:tc>
          <w:tcPr>
            <w:tcW w:w="810" w:type="dxa"/>
            <w:shd w:val="clear" w:color="auto" w:fill="F2F2F2" w:themeFill="background1" w:themeFillShade="F2"/>
          </w:tcPr>
          <w:p w14:paraId="35F43FCD" w14:textId="77777777" w:rsidR="000F5F46" w:rsidRPr="00A7170A" w:rsidRDefault="000F5F46" w:rsidP="00A7170A">
            <w:pPr>
              <w:pStyle w:val="BodyText"/>
              <w:spacing w:before="0" w:after="0"/>
              <w:rPr>
                <w:rFonts w:asciiTheme="minorHAnsi" w:hAnsiTheme="minorHAnsi"/>
                <w:sz w:val="18"/>
                <w:szCs w:val="18"/>
              </w:rPr>
            </w:pPr>
            <w:r w:rsidRPr="00A7170A">
              <w:rPr>
                <w:rFonts w:asciiTheme="minorHAnsi" w:hAnsiTheme="minorHAnsi"/>
                <w:sz w:val="18"/>
                <w:szCs w:val="18"/>
              </w:rPr>
              <w:t>OWNR</w:t>
            </w:r>
            <w:r w:rsidRPr="00A7170A">
              <w:rPr>
                <w:rFonts w:asciiTheme="minorHAnsi" w:hAnsiTheme="minorHAnsi"/>
                <w:sz w:val="18"/>
                <w:szCs w:val="18"/>
              </w:rPr>
              <w:br/>
              <w:t>13416</w:t>
            </w:r>
          </w:p>
        </w:tc>
        <w:tc>
          <w:tcPr>
            <w:tcW w:w="2160" w:type="dxa"/>
            <w:shd w:val="clear" w:color="auto" w:fill="F2F2F2" w:themeFill="background1" w:themeFillShade="F2"/>
          </w:tcPr>
          <w:p w14:paraId="76406905" w14:textId="77777777" w:rsidR="000F5F46" w:rsidRPr="0017354B" w:rsidRDefault="000F5F46" w:rsidP="00A7170A">
            <w:pPr>
              <w:rPr>
                <w:rFonts w:asciiTheme="minorHAnsi" w:hAnsiTheme="minorHAnsi"/>
                <w:strike/>
                <w:sz w:val="18"/>
                <w:szCs w:val="18"/>
              </w:rPr>
            </w:pPr>
            <w:r w:rsidRPr="0017354B">
              <w:rPr>
                <w:rFonts w:asciiTheme="minorHAnsi" w:hAnsiTheme="minorHAnsi"/>
                <w:strike/>
                <w:sz w:val="18"/>
                <w:szCs w:val="18"/>
              </w:rPr>
              <w:t>Provide the ability for a VA Pharmacy to receive and respond to an electronically transmitted prescription renewal (refill) request in accordance with the most current version supported of the NCPDP SCRIPT Standard (10.6 at minimum) from an external provider in relation to a previously received eRx from this provider.</w:t>
            </w:r>
          </w:p>
        </w:tc>
        <w:tc>
          <w:tcPr>
            <w:tcW w:w="2880" w:type="dxa"/>
            <w:shd w:val="clear" w:color="auto" w:fill="F2F2F2" w:themeFill="background1" w:themeFillShade="F2"/>
          </w:tcPr>
          <w:p w14:paraId="4EB406E3" w14:textId="77777777" w:rsidR="000F5F46" w:rsidRDefault="00A7170A" w:rsidP="00A7170A">
            <w:pPr>
              <w:rPr>
                <w:rFonts w:asciiTheme="minorHAnsi" w:hAnsiTheme="minorHAnsi"/>
                <w:strike/>
                <w:sz w:val="18"/>
                <w:szCs w:val="18"/>
              </w:rPr>
            </w:pPr>
            <w:r w:rsidRPr="0017354B">
              <w:rPr>
                <w:rFonts w:asciiTheme="minorHAnsi" w:hAnsiTheme="minorHAnsi"/>
                <w:strike/>
                <w:sz w:val="18"/>
                <w:szCs w:val="18"/>
              </w:rPr>
              <w:t>13</w:t>
            </w:r>
            <w:r w:rsidR="000F5F46" w:rsidRPr="0017354B">
              <w:rPr>
                <w:rFonts w:asciiTheme="minorHAnsi" w:hAnsiTheme="minorHAnsi"/>
                <w:strike/>
                <w:sz w:val="18"/>
                <w:szCs w:val="18"/>
              </w:rPr>
              <w:t xml:space="preserve">.2: As a VA Pharmacist, I need to be able to electronically receive a renewal request from the external provider of a previously filled eRx, and to respond back to that external provider. </w:t>
            </w:r>
          </w:p>
          <w:p w14:paraId="6B791059" w14:textId="77777777" w:rsidR="0017354B" w:rsidRDefault="0017354B" w:rsidP="00A7170A">
            <w:pPr>
              <w:rPr>
                <w:rFonts w:asciiTheme="minorHAnsi" w:hAnsiTheme="minorHAnsi"/>
                <w:strike/>
                <w:sz w:val="18"/>
                <w:szCs w:val="18"/>
              </w:rPr>
            </w:pPr>
          </w:p>
          <w:p w14:paraId="2009E4F2" w14:textId="1E751707" w:rsidR="0017354B" w:rsidRPr="0017354B" w:rsidRDefault="0017354B" w:rsidP="00A7170A">
            <w:pPr>
              <w:rPr>
                <w:rFonts w:asciiTheme="minorHAnsi" w:hAnsiTheme="minorHAnsi"/>
                <w:color w:val="F79646" w:themeColor="accent6"/>
                <w:sz w:val="18"/>
                <w:szCs w:val="18"/>
              </w:rPr>
            </w:pPr>
            <w:ins w:id="91" w:author="Author">
              <w:r>
                <w:rPr>
                  <w:rFonts w:asciiTheme="minorHAnsi" w:hAnsiTheme="minorHAnsi"/>
                  <w:color w:val="F79646" w:themeColor="accent6"/>
                  <w:sz w:val="18"/>
                  <w:szCs w:val="18"/>
                </w:rPr>
                <w:t xml:space="preserve">Out of Scope: A Refill/Renewal request from the Prescriber to the Pharmacy is not supported by NCPDP. </w:t>
              </w:r>
            </w:ins>
          </w:p>
        </w:tc>
        <w:tc>
          <w:tcPr>
            <w:tcW w:w="2430" w:type="dxa"/>
            <w:shd w:val="clear" w:color="auto" w:fill="F2F2F2" w:themeFill="background1" w:themeFillShade="F2"/>
          </w:tcPr>
          <w:p w14:paraId="36A0E29E" w14:textId="512AE1D7" w:rsidR="000F5F46" w:rsidRPr="0017354B" w:rsidRDefault="00A7170A" w:rsidP="00A7170A">
            <w:pPr>
              <w:rPr>
                <w:rFonts w:asciiTheme="minorHAnsi" w:hAnsiTheme="minorHAnsi"/>
                <w:strike/>
                <w:sz w:val="18"/>
                <w:szCs w:val="18"/>
              </w:rPr>
            </w:pPr>
            <w:r w:rsidRPr="0017354B">
              <w:rPr>
                <w:rFonts w:asciiTheme="minorHAnsi" w:hAnsiTheme="minorHAnsi"/>
                <w:strike/>
                <w:sz w:val="18"/>
                <w:szCs w:val="18"/>
              </w:rPr>
              <w:t>13</w:t>
            </w:r>
            <w:r w:rsidR="000F5F46" w:rsidRPr="0017354B">
              <w:rPr>
                <w:rFonts w:asciiTheme="minorHAnsi" w:hAnsiTheme="minorHAnsi"/>
                <w:strike/>
                <w:sz w:val="18"/>
                <w:szCs w:val="18"/>
              </w:rPr>
              <w:t>.2.1:  Enable receipt of a renewal request from the external provider.</w:t>
            </w:r>
          </w:p>
          <w:p w14:paraId="5522A4E8" w14:textId="77777777" w:rsidR="000F5F46" w:rsidRPr="0017354B" w:rsidRDefault="000F5F46" w:rsidP="00A7170A">
            <w:pPr>
              <w:rPr>
                <w:rFonts w:asciiTheme="minorHAnsi" w:hAnsiTheme="minorHAnsi"/>
                <w:strike/>
                <w:sz w:val="18"/>
                <w:szCs w:val="18"/>
              </w:rPr>
            </w:pPr>
          </w:p>
          <w:p w14:paraId="2D1D4C7F" w14:textId="6D76531E" w:rsidR="000F5F46" w:rsidRPr="0017354B" w:rsidRDefault="00A7170A" w:rsidP="00A7170A">
            <w:pPr>
              <w:rPr>
                <w:rFonts w:asciiTheme="minorHAnsi" w:hAnsiTheme="minorHAnsi"/>
                <w:strike/>
                <w:sz w:val="18"/>
                <w:szCs w:val="18"/>
              </w:rPr>
            </w:pPr>
            <w:r w:rsidRPr="0017354B">
              <w:rPr>
                <w:rFonts w:asciiTheme="minorHAnsi" w:hAnsiTheme="minorHAnsi"/>
                <w:strike/>
                <w:sz w:val="18"/>
                <w:szCs w:val="18"/>
              </w:rPr>
              <w:t>13</w:t>
            </w:r>
            <w:r w:rsidR="000F5F46" w:rsidRPr="0017354B">
              <w:rPr>
                <w:rFonts w:asciiTheme="minorHAnsi" w:hAnsiTheme="minorHAnsi"/>
                <w:strike/>
                <w:sz w:val="18"/>
                <w:szCs w:val="18"/>
              </w:rPr>
              <w:t>.2.2: Relate or match that renewal request to the previously received eRx.</w:t>
            </w:r>
          </w:p>
          <w:p w14:paraId="580C7369" w14:textId="694CDE80" w:rsidR="000F5F46" w:rsidRPr="0017354B" w:rsidRDefault="000F5F46" w:rsidP="00A7170A">
            <w:pPr>
              <w:pStyle w:val="ListParagraph"/>
              <w:rPr>
                <w:rFonts w:asciiTheme="minorHAnsi" w:hAnsiTheme="minorHAnsi"/>
                <w:strike/>
                <w:sz w:val="18"/>
                <w:szCs w:val="18"/>
              </w:rPr>
            </w:pPr>
          </w:p>
          <w:p w14:paraId="5362B594" w14:textId="3EB13C07" w:rsidR="000F5F46" w:rsidRPr="0017354B" w:rsidRDefault="00A7170A" w:rsidP="00A7170A">
            <w:pPr>
              <w:rPr>
                <w:rFonts w:asciiTheme="minorHAnsi" w:hAnsiTheme="minorHAnsi"/>
                <w:strike/>
                <w:sz w:val="18"/>
                <w:szCs w:val="18"/>
              </w:rPr>
            </w:pPr>
            <w:r w:rsidRPr="0017354B">
              <w:rPr>
                <w:rFonts w:asciiTheme="minorHAnsi" w:hAnsiTheme="minorHAnsi"/>
                <w:strike/>
                <w:sz w:val="18"/>
                <w:szCs w:val="18"/>
              </w:rPr>
              <w:t>13</w:t>
            </w:r>
            <w:r w:rsidR="000F5F46" w:rsidRPr="0017354B">
              <w:rPr>
                <w:rFonts w:asciiTheme="minorHAnsi" w:hAnsiTheme="minorHAnsi"/>
                <w:strike/>
                <w:sz w:val="18"/>
                <w:szCs w:val="18"/>
              </w:rPr>
              <w:t xml:space="preserve">.2.3: Respond back to external provider with request </w:t>
            </w:r>
            <w:r w:rsidR="00E87DD5" w:rsidRPr="0017354B">
              <w:rPr>
                <w:rFonts w:asciiTheme="minorHAnsi" w:hAnsiTheme="minorHAnsi"/>
                <w:strike/>
                <w:sz w:val="18"/>
                <w:szCs w:val="18"/>
              </w:rPr>
              <w:t>receipt of the renewal request.</w:t>
            </w:r>
          </w:p>
        </w:tc>
        <w:tc>
          <w:tcPr>
            <w:tcW w:w="4302" w:type="dxa"/>
            <w:shd w:val="clear" w:color="auto" w:fill="F2F2F2" w:themeFill="background1" w:themeFillShade="F2"/>
          </w:tcPr>
          <w:p w14:paraId="15A6A10E" w14:textId="77777777" w:rsidR="000F5F46" w:rsidRPr="0017354B" w:rsidRDefault="000F5F46" w:rsidP="00A7170A">
            <w:pPr>
              <w:keepNext/>
              <w:rPr>
                <w:rFonts w:asciiTheme="minorHAnsi" w:hAnsiTheme="minorHAnsi"/>
                <w:strike/>
                <w:sz w:val="18"/>
                <w:szCs w:val="18"/>
              </w:rPr>
            </w:pPr>
            <w:r w:rsidRPr="0017354B">
              <w:rPr>
                <w:rFonts w:asciiTheme="minorHAnsi" w:hAnsiTheme="minorHAnsi"/>
                <w:strike/>
                <w:sz w:val="18"/>
                <w:szCs w:val="18"/>
              </w:rPr>
              <w:t>VA Pharmacy must respond back to external providers with request receipt that VA received renewal request of a previously filled eRx for the Veteran patients.</w:t>
            </w:r>
          </w:p>
          <w:p w14:paraId="3431F067" w14:textId="77777777" w:rsidR="0088722C" w:rsidRPr="0017354B" w:rsidRDefault="0088722C" w:rsidP="00A7170A">
            <w:pPr>
              <w:keepNext/>
              <w:rPr>
                <w:rFonts w:asciiTheme="minorHAnsi" w:hAnsiTheme="minorHAnsi"/>
                <w:strike/>
                <w:sz w:val="18"/>
                <w:szCs w:val="18"/>
              </w:rPr>
            </w:pPr>
          </w:p>
          <w:p w14:paraId="0CDCD4E5" w14:textId="027F21DF" w:rsidR="0088722C" w:rsidRPr="0017354B" w:rsidRDefault="0088722C" w:rsidP="00A7170A">
            <w:pPr>
              <w:keepNext/>
              <w:rPr>
                <w:rFonts w:asciiTheme="minorHAnsi" w:hAnsiTheme="minorHAnsi"/>
                <w:strike/>
                <w:color w:val="F79646" w:themeColor="accent6"/>
                <w:sz w:val="18"/>
                <w:szCs w:val="18"/>
              </w:rPr>
            </w:pPr>
            <w:r w:rsidRPr="0017354B">
              <w:rPr>
                <w:rFonts w:asciiTheme="minorHAnsi" w:hAnsiTheme="minorHAnsi"/>
                <w:strike/>
                <w:sz w:val="18"/>
                <w:szCs w:val="18"/>
              </w:rPr>
              <w:t>Note: The VA Pharmacy must be enabled (“on” for receipt of eRxs) in order to receive renewal requests from external providers.</w:t>
            </w:r>
          </w:p>
        </w:tc>
      </w:tr>
    </w:tbl>
    <w:p w14:paraId="4BDA9FE1" w14:textId="77777777" w:rsidR="000F5F46" w:rsidRPr="0090022E" w:rsidRDefault="000F5F46" w:rsidP="000F5F46">
      <w:pPr>
        <w:pStyle w:val="Style4v3"/>
      </w:pPr>
      <w:bookmarkStart w:id="92" w:name="_Toc407635896"/>
      <w:bookmarkStart w:id="93" w:name="_Toc407635897"/>
      <w:bookmarkStart w:id="94" w:name="_Toc407635898"/>
      <w:bookmarkStart w:id="95" w:name="_Toc407635899"/>
      <w:bookmarkStart w:id="96" w:name="_Toc407635900"/>
      <w:bookmarkStart w:id="97" w:name="_Toc407635901"/>
      <w:bookmarkEnd w:id="92"/>
      <w:bookmarkEnd w:id="93"/>
      <w:bookmarkEnd w:id="94"/>
      <w:bookmarkEnd w:id="95"/>
      <w:bookmarkEnd w:id="96"/>
      <w:bookmarkEnd w:id="97"/>
      <w:r w:rsidRPr="0090022E">
        <w:lastRenderedPageBreak/>
        <w:t>Send or Receive a Medication History Request to or from an External Provider</w:t>
      </w:r>
    </w:p>
    <w:p w14:paraId="1D346AC2" w14:textId="77777777" w:rsidR="000F5F46" w:rsidRDefault="000F5F46" w:rsidP="000F5F46">
      <w:pPr>
        <w:pStyle w:val="BodyText"/>
      </w:pPr>
      <w:r>
        <w:t xml:space="preserve">The following requirement supports the need for VA Pharmacists to send or receive a medication history request to or from an external provider. </w:t>
      </w:r>
      <w:proofErr w:type="gramStart"/>
      <w:r>
        <w:t>Traces to OWNR requirement 13417 and 13418.</w:t>
      </w:r>
      <w:proofErr w:type="gramEnd"/>
      <w:r>
        <w:t xml:space="preserve"> </w:t>
      </w:r>
    </w:p>
    <w:p w14:paraId="03021228" w14:textId="1566B3D5" w:rsidR="00A27FAC" w:rsidRDefault="00A27FAC" w:rsidP="009328A8">
      <w:pPr>
        <w:pStyle w:val="Caption"/>
      </w:pPr>
      <w:bookmarkStart w:id="98" w:name="_Toc443575489"/>
      <w:r>
        <w:t xml:space="preserve">Table </w:t>
      </w:r>
      <w:fldSimple w:instr=" SEQ Table \* ARABIC ">
        <w:r w:rsidR="00DF255A">
          <w:rPr>
            <w:noProof/>
          </w:rPr>
          <w:t>14</w:t>
        </w:r>
      </w:fldSimple>
      <w:r>
        <w:t xml:space="preserve">: </w:t>
      </w:r>
      <w:r w:rsidRPr="00831430">
        <w:t>EPIC 14: The system needs to send or receive medication history requests to and from external providers.</w:t>
      </w:r>
      <w:bookmarkEnd w:id="98"/>
    </w:p>
    <w:tbl>
      <w:tblPr>
        <w:tblStyle w:val="TableGrid"/>
        <w:tblW w:w="13050" w:type="dxa"/>
        <w:tblInd w:w="108" w:type="dxa"/>
        <w:shd w:val="clear" w:color="auto" w:fill="DEFDCF"/>
        <w:tblLayout w:type="fixed"/>
        <w:tblLook w:val="04A0" w:firstRow="1" w:lastRow="0" w:firstColumn="1" w:lastColumn="0" w:noHBand="0" w:noVBand="1"/>
        <w:tblCaption w:val="EPIC 14: The system needs to send or receive medication history requests to and from external providers. "/>
        <w:tblDescription w:val="EPIC 14: The system needs to send or receive medication history requests to and from external providers. "/>
      </w:tblPr>
      <w:tblGrid>
        <w:gridCol w:w="468"/>
        <w:gridCol w:w="810"/>
        <w:gridCol w:w="2160"/>
        <w:gridCol w:w="2880"/>
        <w:gridCol w:w="2430"/>
        <w:gridCol w:w="4302"/>
      </w:tblGrid>
      <w:tr w:rsidR="000F5F46" w:rsidRPr="00A7170A" w14:paraId="7CC4FE04" w14:textId="77777777" w:rsidTr="009328A8">
        <w:trPr>
          <w:tblHeader/>
        </w:trPr>
        <w:tc>
          <w:tcPr>
            <w:tcW w:w="468" w:type="dxa"/>
            <w:shd w:val="clear" w:color="auto" w:fill="D9D9D9" w:themeFill="background1" w:themeFillShade="D9"/>
            <w:vAlign w:val="center"/>
          </w:tcPr>
          <w:p w14:paraId="407F3E96" w14:textId="77777777" w:rsidR="000F5F46" w:rsidRPr="00A7170A" w:rsidRDefault="000F5F46" w:rsidP="006F1A24">
            <w:pPr>
              <w:pStyle w:val="BodyText"/>
              <w:spacing w:before="0" w:after="0"/>
              <w:jc w:val="center"/>
              <w:rPr>
                <w:rFonts w:asciiTheme="minorHAnsi" w:hAnsiTheme="minorHAnsi"/>
                <w:b/>
                <w:sz w:val="18"/>
                <w:szCs w:val="18"/>
              </w:rPr>
            </w:pPr>
            <w:r w:rsidRPr="00A7170A">
              <w:rPr>
                <w:rFonts w:asciiTheme="minorHAnsi" w:hAnsiTheme="minorHAnsi"/>
                <w:b/>
                <w:sz w:val="18"/>
                <w:szCs w:val="18"/>
              </w:rPr>
              <w:t>ID#</w:t>
            </w:r>
          </w:p>
        </w:tc>
        <w:tc>
          <w:tcPr>
            <w:tcW w:w="810" w:type="dxa"/>
            <w:shd w:val="clear" w:color="auto" w:fill="D9D9D9" w:themeFill="background1" w:themeFillShade="D9"/>
            <w:vAlign w:val="center"/>
          </w:tcPr>
          <w:p w14:paraId="6C90CC9E" w14:textId="77777777" w:rsidR="000F5F46" w:rsidRPr="00A7170A" w:rsidRDefault="000F5F46" w:rsidP="006F1A24">
            <w:pPr>
              <w:pStyle w:val="BodyText"/>
              <w:spacing w:before="0" w:after="0"/>
              <w:jc w:val="center"/>
              <w:rPr>
                <w:rFonts w:asciiTheme="minorHAnsi" w:hAnsiTheme="minorHAnsi"/>
                <w:sz w:val="18"/>
                <w:szCs w:val="18"/>
              </w:rPr>
            </w:pPr>
            <w:r w:rsidRPr="00A7170A">
              <w:rPr>
                <w:rFonts w:asciiTheme="minorHAnsi" w:hAnsiTheme="minorHAnsi"/>
                <w:b/>
                <w:sz w:val="18"/>
                <w:szCs w:val="18"/>
              </w:rPr>
              <w:t>NEED/</w:t>
            </w:r>
            <w:r w:rsidRPr="00A7170A">
              <w:rPr>
                <w:rFonts w:asciiTheme="minorHAnsi" w:hAnsiTheme="minorHAnsi"/>
                <w:b/>
                <w:sz w:val="18"/>
                <w:szCs w:val="18"/>
              </w:rPr>
              <w:br/>
              <w:t>OWNR #</w:t>
            </w:r>
          </w:p>
        </w:tc>
        <w:tc>
          <w:tcPr>
            <w:tcW w:w="2160" w:type="dxa"/>
            <w:shd w:val="clear" w:color="auto" w:fill="D9D9D9" w:themeFill="background1" w:themeFillShade="D9"/>
            <w:vAlign w:val="center"/>
          </w:tcPr>
          <w:p w14:paraId="0A06B839" w14:textId="77777777" w:rsidR="000F5F46" w:rsidRPr="00A7170A" w:rsidRDefault="000F5F46" w:rsidP="006F1A24">
            <w:pPr>
              <w:jc w:val="center"/>
              <w:rPr>
                <w:rFonts w:asciiTheme="minorHAnsi" w:hAnsiTheme="minorHAnsi"/>
                <w:sz w:val="18"/>
                <w:szCs w:val="18"/>
              </w:rPr>
            </w:pPr>
            <w:r w:rsidRPr="00A7170A">
              <w:rPr>
                <w:rFonts w:asciiTheme="minorHAnsi" w:hAnsiTheme="minorHAnsi"/>
                <w:b/>
                <w:sz w:val="18"/>
                <w:szCs w:val="18"/>
              </w:rPr>
              <w:t>BRD Theme</w:t>
            </w:r>
          </w:p>
        </w:tc>
        <w:tc>
          <w:tcPr>
            <w:tcW w:w="2880" w:type="dxa"/>
            <w:shd w:val="clear" w:color="auto" w:fill="D9D9D9" w:themeFill="background1" w:themeFillShade="D9"/>
            <w:vAlign w:val="center"/>
          </w:tcPr>
          <w:p w14:paraId="3ED608B2" w14:textId="77777777" w:rsidR="000F5F46" w:rsidRPr="00A7170A" w:rsidRDefault="000F5F46" w:rsidP="006F1A24">
            <w:pPr>
              <w:jc w:val="center"/>
              <w:rPr>
                <w:rFonts w:asciiTheme="minorHAnsi" w:hAnsiTheme="minorHAnsi"/>
                <w:sz w:val="18"/>
                <w:szCs w:val="18"/>
              </w:rPr>
            </w:pPr>
            <w:r w:rsidRPr="00A7170A">
              <w:rPr>
                <w:rFonts w:asciiTheme="minorHAnsi" w:hAnsiTheme="minorHAnsi"/>
                <w:b/>
                <w:sz w:val="18"/>
                <w:szCs w:val="18"/>
              </w:rPr>
              <w:t>User Stories (Narratives)</w:t>
            </w:r>
          </w:p>
        </w:tc>
        <w:tc>
          <w:tcPr>
            <w:tcW w:w="2430" w:type="dxa"/>
            <w:shd w:val="clear" w:color="auto" w:fill="D9D9D9" w:themeFill="background1" w:themeFillShade="D9"/>
            <w:vAlign w:val="center"/>
          </w:tcPr>
          <w:p w14:paraId="34187207" w14:textId="77777777" w:rsidR="000F5F46" w:rsidRPr="00A7170A" w:rsidRDefault="000F5F46" w:rsidP="006F1A24">
            <w:pPr>
              <w:jc w:val="center"/>
              <w:rPr>
                <w:rFonts w:asciiTheme="minorHAnsi" w:hAnsiTheme="minorHAnsi"/>
                <w:sz w:val="18"/>
                <w:szCs w:val="18"/>
              </w:rPr>
            </w:pPr>
            <w:r w:rsidRPr="00A7170A">
              <w:rPr>
                <w:rFonts w:asciiTheme="minorHAnsi" w:hAnsiTheme="minorHAnsi"/>
                <w:b/>
                <w:sz w:val="18"/>
                <w:szCs w:val="18"/>
              </w:rPr>
              <w:t>User Tasks</w:t>
            </w:r>
          </w:p>
        </w:tc>
        <w:tc>
          <w:tcPr>
            <w:tcW w:w="4302" w:type="dxa"/>
            <w:shd w:val="clear" w:color="auto" w:fill="D9D9D9" w:themeFill="background1" w:themeFillShade="D9"/>
            <w:vAlign w:val="center"/>
          </w:tcPr>
          <w:p w14:paraId="28DB3675" w14:textId="77777777" w:rsidR="000F5F46" w:rsidRPr="00A7170A" w:rsidRDefault="000F5F46" w:rsidP="006F1A24">
            <w:pPr>
              <w:jc w:val="center"/>
              <w:rPr>
                <w:rFonts w:asciiTheme="minorHAnsi" w:hAnsiTheme="minorHAnsi"/>
                <w:sz w:val="18"/>
                <w:szCs w:val="18"/>
              </w:rPr>
            </w:pPr>
            <w:r w:rsidRPr="00A7170A">
              <w:rPr>
                <w:rFonts w:asciiTheme="minorHAnsi" w:hAnsiTheme="minorHAnsi"/>
                <w:b/>
                <w:sz w:val="18"/>
                <w:szCs w:val="18"/>
              </w:rPr>
              <w:t>Business Acceptance Criteria</w:t>
            </w:r>
            <w:r w:rsidRPr="00A7170A">
              <w:rPr>
                <w:rFonts w:asciiTheme="minorHAnsi" w:hAnsiTheme="minorHAnsi"/>
                <w:b/>
                <w:sz w:val="18"/>
                <w:szCs w:val="18"/>
              </w:rPr>
              <w:br/>
              <w:t>(Requirements)</w:t>
            </w:r>
          </w:p>
        </w:tc>
      </w:tr>
      <w:tr w:rsidR="000F5F46" w:rsidRPr="00A7170A" w14:paraId="7E291589" w14:textId="77777777" w:rsidTr="009328A8">
        <w:trPr>
          <w:trHeight w:val="1758"/>
        </w:trPr>
        <w:tc>
          <w:tcPr>
            <w:tcW w:w="468" w:type="dxa"/>
            <w:shd w:val="clear" w:color="auto" w:fill="F2F2F2" w:themeFill="background1" w:themeFillShade="F2"/>
          </w:tcPr>
          <w:p w14:paraId="2C51E5A7" w14:textId="31660802" w:rsidR="000F5F46" w:rsidRPr="00A7170A" w:rsidRDefault="006F1A24" w:rsidP="003D0335">
            <w:pPr>
              <w:pStyle w:val="BodyText"/>
              <w:spacing w:before="0" w:after="0"/>
              <w:rPr>
                <w:rFonts w:asciiTheme="minorHAnsi" w:hAnsiTheme="minorHAnsi"/>
                <w:b/>
                <w:sz w:val="18"/>
                <w:szCs w:val="18"/>
              </w:rPr>
            </w:pPr>
            <w:r>
              <w:rPr>
                <w:rFonts w:asciiTheme="minorHAnsi" w:hAnsiTheme="minorHAnsi"/>
                <w:b/>
                <w:sz w:val="18"/>
                <w:szCs w:val="18"/>
              </w:rPr>
              <w:t>36</w:t>
            </w:r>
          </w:p>
        </w:tc>
        <w:tc>
          <w:tcPr>
            <w:tcW w:w="810" w:type="dxa"/>
            <w:shd w:val="clear" w:color="auto" w:fill="F2F2F2" w:themeFill="background1" w:themeFillShade="F2"/>
          </w:tcPr>
          <w:p w14:paraId="5CE3F76E" w14:textId="77777777" w:rsidR="000F5F46" w:rsidRPr="00A7170A" w:rsidRDefault="000F5F46" w:rsidP="003D0335">
            <w:pPr>
              <w:pStyle w:val="BodyText"/>
              <w:spacing w:before="0" w:after="0"/>
              <w:rPr>
                <w:rFonts w:asciiTheme="minorHAnsi" w:hAnsiTheme="minorHAnsi"/>
                <w:sz w:val="18"/>
                <w:szCs w:val="18"/>
              </w:rPr>
            </w:pPr>
            <w:r w:rsidRPr="00A7170A">
              <w:rPr>
                <w:rFonts w:asciiTheme="minorHAnsi" w:hAnsiTheme="minorHAnsi"/>
                <w:sz w:val="18"/>
                <w:szCs w:val="18"/>
              </w:rPr>
              <w:t>OWNR</w:t>
            </w:r>
            <w:r w:rsidRPr="00A7170A">
              <w:rPr>
                <w:rFonts w:asciiTheme="minorHAnsi" w:hAnsiTheme="minorHAnsi"/>
                <w:sz w:val="18"/>
                <w:szCs w:val="18"/>
              </w:rPr>
              <w:br/>
              <w:t>13417</w:t>
            </w:r>
          </w:p>
        </w:tc>
        <w:tc>
          <w:tcPr>
            <w:tcW w:w="2160" w:type="dxa"/>
            <w:shd w:val="clear" w:color="auto" w:fill="F2F2F2" w:themeFill="background1" w:themeFillShade="F2"/>
          </w:tcPr>
          <w:p w14:paraId="309826E8" w14:textId="77777777" w:rsidR="000F5F46" w:rsidRPr="00A7170A" w:rsidRDefault="000F5F46" w:rsidP="003D0335">
            <w:pPr>
              <w:rPr>
                <w:rFonts w:asciiTheme="minorHAnsi" w:hAnsiTheme="minorHAnsi"/>
                <w:sz w:val="18"/>
                <w:szCs w:val="18"/>
              </w:rPr>
            </w:pPr>
            <w:r w:rsidRPr="00A7170A">
              <w:rPr>
                <w:rFonts w:asciiTheme="minorHAnsi" w:hAnsiTheme="minorHAnsi"/>
                <w:sz w:val="18"/>
                <w:szCs w:val="18"/>
              </w:rPr>
              <w:t>Provide the ability for a VA Pharmacy to receive and respond to an electronically transmitted medication history request from an external provider, in accordance with the most current version supported of the NCPDP SCRIPT Standard (10.6 at minimum) from an external entity.</w:t>
            </w:r>
          </w:p>
        </w:tc>
        <w:tc>
          <w:tcPr>
            <w:tcW w:w="2880" w:type="dxa"/>
            <w:shd w:val="clear" w:color="auto" w:fill="F2F2F2" w:themeFill="background1" w:themeFillShade="F2"/>
          </w:tcPr>
          <w:p w14:paraId="5EB81C93" w14:textId="7608754E" w:rsidR="000F5F46" w:rsidRPr="00A7170A" w:rsidRDefault="00A7170A" w:rsidP="00A56BC0">
            <w:pPr>
              <w:rPr>
                <w:rFonts w:asciiTheme="minorHAnsi" w:hAnsiTheme="minorHAnsi"/>
                <w:sz w:val="18"/>
                <w:szCs w:val="18"/>
              </w:rPr>
            </w:pPr>
            <w:r>
              <w:rPr>
                <w:rFonts w:asciiTheme="minorHAnsi" w:hAnsiTheme="minorHAnsi"/>
                <w:sz w:val="18"/>
                <w:szCs w:val="18"/>
              </w:rPr>
              <w:t>14</w:t>
            </w:r>
            <w:r w:rsidR="000F5F46" w:rsidRPr="00A7170A">
              <w:rPr>
                <w:rFonts w:asciiTheme="minorHAnsi" w:hAnsiTheme="minorHAnsi"/>
                <w:sz w:val="18"/>
                <w:szCs w:val="18"/>
              </w:rPr>
              <w:t>.1: As a VA Pharmacist, I need to be able to receive a request for a medication history request, and timely respond by providing the requested medication history to the external provider</w:t>
            </w:r>
            <w:r w:rsidR="00A56BC0" w:rsidRPr="00A7170A">
              <w:rPr>
                <w:rFonts w:asciiTheme="minorHAnsi" w:hAnsiTheme="minorHAnsi"/>
                <w:sz w:val="18"/>
                <w:szCs w:val="18"/>
              </w:rPr>
              <w:t xml:space="preserve">. </w:t>
            </w:r>
          </w:p>
        </w:tc>
        <w:tc>
          <w:tcPr>
            <w:tcW w:w="2430" w:type="dxa"/>
            <w:shd w:val="clear" w:color="auto" w:fill="F2F2F2" w:themeFill="background1" w:themeFillShade="F2"/>
          </w:tcPr>
          <w:p w14:paraId="582D236B" w14:textId="000D2E32" w:rsidR="000F5F46" w:rsidRPr="00A7170A" w:rsidRDefault="00A7170A" w:rsidP="003D0335">
            <w:pPr>
              <w:rPr>
                <w:rFonts w:asciiTheme="minorHAnsi" w:hAnsiTheme="minorHAnsi"/>
                <w:sz w:val="18"/>
                <w:szCs w:val="18"/>
              </w:rPr>
            </w:pPr>
            <w:r>
              <w:rPr>
                <w:rFonts w:asciiTheme="minorHAnsi" w:hAnsiTheme="minorHAnsi"/>
                <w:sz w:val="18"/>
                <w:szCs w:val="18"/>
              </w:rPr>
              <w:t>14</w:t>
            </w:r>
            <w:r w:rsidR="000F5F46" w:rsidRPr="00A7170A">
              <w:rPr>
                <w:rFonts w:asciiTheme="minorHAnsi" w:hAnsiTheme="minorHAnsi"/>
                <w:sz w:val="18"/>
                <w:szCs w:val="18"/>
              </w:rPr>
              <w:t>.1.1: Receive medication history request from external provider.</w:t>
            </w:r>
          </w:p>
          <w:p w14:paraId="56B4AEEA" w14:textId="77777777" w:rsidR="000F5F46" w:rsidRPr="00A7170A" w:rsidRDefault="000F5F46" w:rsidP="003D0335">
            <w:pPr>
              <w:rPr>
                <w:rFonts w:asciiTheme="minorHAnsi" w:hAnsiTheme="minorHAnsi"/>
                <w:sz w:val="18"/>
                <w:szCs w:val="18"/>
              </w:rPr>
            </w:pPr>
          </w:p>
          <w:p w14:paraId="6CA72830" w14:textId="05B4AB6A" w:rsidR="000F5F46" w:rsidRPr="00A7170A" w:rsidRDefault="00A7170A" w:rsidP="003D0335">
            <w:pPr>
              <w:rPr>
                <w:rFonts w:asciiTheme="minorHAnsi" w:hAnsiTheme="minorHAnsi"/>
                <w:sz w:val="18"/>
                <w:szCs w:val="18"/>
              </w:rPr>
            </w:pPr>
            <w:r>
              <w:rPr>
                <w:rFonts w:asciiTheme="minorHAnsi" w:hAnsiTheme="minorHAnsi"/>
                <w:sz w:val="18"/>
                <w:szCs w:val="18"/>
              </w:rPr>
              <w:t>14</w:t>
            </w:r>
            <w:r w:rsidR="000F5F46" w:rsidRPr="00A7170A">
              <w:rPr>
                <w:rFonts w:asciiTheme="minorHAnsi" w:hAnsiTheme="minorHAnsi"/>
                <w:sz w:val="18"/>
                <w:szCs w:val="18"/>
              </w:rPr>
              <w:t>.1.2: Transmit the medication history to the requesting external provider.</w:t>
            </w:r>
          </w:p>
        </w:tc>
        <w:tc>
          <w:tcPr>
            <w:tcW w:w="4302" w:type="dxa"/>
            <w:shd w:val="clear" w:color="auto" w:fill="F2F2F2" w:themeFill="background1" w:themeFillShade="F2"/>
          </w:tcPr>
          <w:p w14:paraId="7D907E57" w14:textId="77777777" w:rsidR="000F5F46" w:rsidRDefault="000F5F46" w:rsidP="003D0335">
            <w:pPr>
              <w:rPr>
                <w:rFonts w:asciiTheme="minorHAnsi" w:hAnsiTheme="minorHAnsi"/>
                <w:sz w:val="18"/>
                <w:szCs w:val="18"/>
              </w:rPr>
            </w:pPr>
            <w:r w:rsidRPr="00A7170A">
              <w:rPr>
                <w:rFonts w:asciiTheme="minorHAnsi" w:hAnsiTheme="minorHAnsi"/>
                <w:sz w:val="18"/>
                <w:szCs w:val="18"/>
              </w:rPr>
              <w:t>VA Pharmacy must respond in a timely manner to medication history requests from external providers.</w:t>
            </w:r>
          </w:p>
          <w:p w14:paraId="2B4BDAC0" w14:textId="77777777" w:rsidR="00AD5C27" w:rsidRDefault="00AD5C27" w:rsidP="003D0335">
            <w:pPr>
              <w:rPr>
                <w:rFonts w:asciiTheme="minorHAnsi" w:hAnsiTheme="minorHAnsi"/>
                <w:sz w:val="18"/>
                <w:szCs w:val="18"/>
              </w:rPr>
            </w:pPr>
          </w:p>
          <w:p w14:paraId="63BDA9D4" w14:textId="0E3C63C6" w:rsidR="00AD5C27" w:rsidRPr="00A7170A" w:rsidRDefault="00AD5C27" w:rsidP="003D0335">
            <w:pPr>
              <w:rPr>
                <w:rFonts w:asciiTheme="minorHAnsi" w:hAnsiTheme="minorHAnsi"/>
                <w:sz w:val="18"/>
                <w:szCs w:val="18"/>
              </w:rPr>
            </w:pPr>
            <w:r>
              <w:rPr>
                <w:rFonts w:asciiTheme="minorHAnsi" w:hAnsiTheme="minorHAnsi"/>
                <w:sz w:val="18"/>
                <w:szCs w:val="18"/>
              </w:rPr>
              <w:t>Note: A patient may opt out of allowing their medication history to be shared (future requirement)</w:t>
            </w:r>
          </w:p>
        </w:tc>
      </w:tr>
      <w:tr w:rsidR="000F5F46" w:rsidRPr="00A7170A" w14:paraId="5548482E" w14:textId="77777777" w:rsidTr="009328A8">
        <w:tc>
          <w:tcPr>
            <w:tcW w:w="468" w:type="dxa"/>
            <w:shd w:val="clear" w:color="auto" w:fill="F2F2F2" w:themeFill="background1" w:themeFillShade="F2"/>
          </w:tcPr>
          <w:p w14:paraId="092C1BB7" w14:textId="771BC7A6" w:rsidR="000F5F46" w:rsidRPr="00A7170A" w:rsidRDefault="006F1A24" w:rsidP="003D0335">
            <w:pPr>
              <w:pStyle w:val="BodyText"/>
              <w:spacing w:before="0" w:after="0"/>
              <w:rPr>
                <w:rFonts w:asciiTheme="minorHAnsi" w:hAnsiTheme="minorHAnsi"/>
                <w:b/>
                <w:sz w:val="18"/>
                <w:szCs w:val="18"/>
              </w:rPr>
            </w:pPr>
            <w:r>
              <w:rPr>
                <w:rFonts w:asciiTheme="minorHAnsi" w:hAnsiTheme="minorHAnsi"/>
                <w:b/>
                <w:sz w:val="18"/>
                <w:szCs w:val="18"/>
              </w:rPr>
              <w:t>37</w:t>
            </w:r>
          </w:p>
        </w:tc>
        <w:tc>
          <w:tcPr>
            <w:tcW w:w="810" w:type="dxa"/>
            <w:shd w:val="clear" w:color="auto" w:fill="F2F2F2" w:themeFill="background1" w:themeFillShade="F2"/>
          </w:tcPr>
          <w:p w14:paraId="7C2FE104" w14:textId="77777777" w:rsidR="000F5F46" w:rsidRPr="00A7170A" w:rsidRDefault="000F5F46" w:rsidP="003D0335">
            <w:pPr>
              <w:pStyle w:val="BodyText"/>
              <w:spacing w:before="0" w:after="0"/>
              <w:rPr>
                <w:rFonts w:asciiTheme="minorHAnsi" w:hAnsiTheme="minorHAnsi"/>
                <w:sz w:val="18"/>
                <w:szCs w:val="18"/>
              </w:rPr>
            </w:pPr>
            <w:r w:rsidRPr="00A7170A">
              <w:rPr>
                <w:rFonts w:asciiTheme="minorHAnsi" w:hAnsiTheme="minorHAnsi"/>
                <w:sz w:val="18"/>
                <w:szCs w:val="18"/>
              </w:rPr>
              <w:t>OWNR</w:t>
            </w:r>
            <w:r w:rsidRPr="00A7170A">
              <w:rPr>
                <w:rFonts w:asciiTheme="minorHAnsi" w:hAnsiTheme="minorHAnsi"/>
                <w:sz w:val="18"/>
                <w:szCs w:val="18"/>
              </w:rPr>
              <w:br/>
              <w:t>13418</w:t>
            </w:r>
          </w:p>
        </w:tc>
        <w:tc>
          <w:tcPr>
            <w:tcW w:w="2160" w:type="dxa"/>
            <w:shd w:val="clear" w:color="auto" w:fill="F2F2F2" w:themeFill="background1" w:themeFillShade="F2"/>
          </w:tcPr>
          <w:p w14:paraId="53D856BB" w14:textId="77777777" w:rsidR="000F5F46" w:rsidRPr="00A7170A" w:rsidRDefault="000F5F46" w:rsidP="003D0335">
            <w:pPr>
              <w:rPr>
                <w:rFonts w:asciiTheme="minorHAnsi" w:hAnsiTheme="minorHAnsi"/>
                <w:sz w:val="18"/>
                <w:szCs w:val="18"/>
              </w:rPr>
            </w:pPr>
            <w:r w:rsidRPr="00A7170A">
              <w:rPr>
                <w:rFonts w:asciiTheme="minorHAnsi" w:hAnsiTheme="minorHAnsi"/>
                <w:sz w:val="18"/>
                <w:szCs w:val="18"/>
              </w:rPr>
              <w:t>Provide the ability for a VA Pharmacy to send an electronically transmitted medication history request in accordance with the most current version supported of the NCPDP SCRIPT Standard (10.6 at minimum) to an external entity and receive an associated response.</w:t>
            </w:r>
          </w:p>
        </w:tc>
        <w:tc>
          <w:tcPr>
            <w:tcW w:w="2880" w:type="dxa"/>
            <w:shd w:val="clear" w:color="auto" w:fill="F2F2F2" w:themeFill="background1" w:themeFillShade="F2"/>
          </w:tcPr>
          <w:p w14:paraId="2D841C93" w14:textId="243CF7A8" w:rsidR="000F5F46" w:rsidRPr="00A7170A" w:rsidRDefault="00A7170A" w:rsidP="003D0335">
            <w:pPr>
              <w:rPr>
                <w:rFonts w:asciiTheme="minorHAnsi" w:hAnsiTheme="minorHAnsi"/>
                <w:sz w:val="18"/>
                <w:szCs w:val="18"/>
              </w:rPr>
            </w:pPr>
            <w:r>
              <w:rPr>
                <w:rFonts w:asciiTheme="minorHAnsi" w:hAnsiTheme="minorHAnsi"/>
                <w:sz w:val="18"/>
                <w:szCs w:val="18"/>
              </w:rPr>
              <w:t>14</w:t>
            </w:r>
            <w:r w:rsidR="000F5F46" w:rsidRPr="00A7170A">
              <w:rPr>
                <w:rFonts w:asciiTheme="minorHAnsi" w:hAnsiTheme="minorHAnsi"/>
                <w:sz w:val="18"/>
                <w:szCs w:val="18"/>
              </w:rPr>
              <w:t>.2: As a VA Pharmacist, I need to be able to send a request for a medication history request to an external provider, so that I can further inspect the prescribed drug for allergies, interactions, duplicate therapy, etc.</w:t>
            </w:r>
          </w:p>
        </w:tc>
        <w:tc>
          <w:tcPr>
            <w:tcW w:w="2430" w:type="dxa"/>
            <w:shd w:val="clear" w:color="auto" w:fill="F2F2F2" w:themeFill="background1" w:themeFillShade="F2"/>
          </w:tcPr>
          <w:p w14:paraId="404908AC" w14:textId="56D45677" w:rsidR="000F5F46" w:rsidRPr="00A7170A" w:rsidRDefault="00A7170A" w:rsidP="003D0335">
            <w:pPr>
              <w:rPr>
                <w:rFonts w:asciiTheme="minorHAnsi" w:hAnsiTheme="minorHAnsi"/>
                <w:sz w:val="18"/>
                <w:szCs w:val="18"/>
              </w:rPr>
            </w:pPr>
            <w:r>
              <w:rPr>
                <w:rFonts w:asciiTheme="minorHAnsi" w:hAnsiTheme="minorHAnsi"/>
                <w:sz w:val="18"/>
                <w:szCs w:val="18"/>
              </w:rPr>
              <w:t>14</w:t>
            </w:r>
            <w:r w:rsidR="000F5F46" w:rsidRPr="00A7170A">
              <w:rPr>
                <w:rFonts w:asciiTheme="minorHAnsi" w:hAnsiTheme="minorHAnsi"/>
                <w:sz w:val="18"/>
                <w:szCs w:val="18"/>
              </w:rPr>
              <w:t>.2.1: Transmit the medication history request to the external provider.</w:t>
            </w:r>
          </w:p>
          <w:p w14:paraId="4CDE7D15" w14:textId="77777777" w:rsidR="000F5F46" w:rsidRPr="00A7170A" w:rsidRDefault="000F5F46" w:rsidP="003D0335">
            <w:pPr>
              <w:rPr>
                <w:rFonts w:asciiTheme="minorHAnsi" w:hAnsiTheme="minorHAnsi"/>
                <w:sz w:val="18"/>
                <w:szCs w:val="18"/>
              </w:rPr>
            </w:pPr>
          </w:p>
          <w:p w14:paraId="32DDD172" w14:textId="2021FDA8" w:rsidR="000F5F46" w:rsidRPr="00A7170A" w:rsidRDefault="00A7170A" w:rsidP="003D0335">
            <w:pPr>
              <w:rPr>
                <w:rFonts w:asciiTheme="minorHAnsi" w:hAnsiTheme="minorHAnsi"/>
                <w:sz w:val="18"/>
                <w:szCs w:val="18"/>
              </w:rPr>
            </w:pPr>
            <w:r>
              <w:rPr>
                <w:rFonts w:asciiTheme="minorHAnsi" w:hAnsiTheme="minorHAnsi"/>
                <w:sz w:val="18"/>
                <w:szCs w:val="18"/>
              </w:rPr>
              <w:t>14</w:t>
            </w:r>
            <w:r w:rsidR="000F5F46" w:rsidRPr="00A7170A">
              <w:rPr>
                <w:rFonts w:asciiTheme="minorHAnsi" w:hAnsiTheme="minorHAnsi"/>
                <w:sz w:val="18"/>
                <w:szCs w:val="18"/>
              </w:rPr>
              <w:t>.2.2: Receive medication history respo</w:t>
            </w:r>
            <w:r>
              <w:rPr>
                <w:rFonts w:asciiTheme="minorHAnsi" w:hAnsiTheme="minorHAnsi"/>
                <w:sz w:val="18"/>
                <w:szCs w:val="18"/>
              </w:rPr>
              <w:t>nse from the external provider.</w:t>
            </w:r>
          </w:p>
        </w:tc>
        <w:tc>
          <w:tcPr>
            <w:tcW w:w="4302" w:type="dxa"/>
            <w:shd w:val="clear" w:color="auto" w:fill="F2F2F2" w:themeFill="background1" w:themeFillShade="F2"/>
          </w:tcPr>
          <w:p w14:paraId="02B8BECF" w14:textId="77777777" w:rsidR="000F5F46" w:rsidRPr="00A7170A" w:rsidRDefault="000F5F46" w:rsidP="003D0335">
            <w:pPr>
              <w:rPr>
                <w:rFonts w:asciiTheme="minorHAnsi" w:hAnsiTheme="minorHAnsi"/>
                <w:sz w:val="18"/>
                <w:szCs w:val="18"/>
              </w:rPr>
            </w:pPr>
            <w:r w:rsidRPr="00A7170A">
              <w:rPr>
                <w:rFonts w:asciiTheme="minorHAnsi" w:hAnsiTheme="minorHAnsi"/>
                <w:sz w:val="18"/>
                <w:szCs w:val="18"/>
              </w:rPr>
              <w:t>VA Pharmacy must request medication history if further analysis is needed to inspect for allergies, interactions, duplicate therapy, etc.</w:t>
            </w:r>
          </w:p>
          <w:p w14:paraId="047CCE1D" w14:textId="77777777" w:rsidR="000F5F46" w:rsidRPr="00A7170A" w:rsidRDefault="000F5F46" w:rsidP="003D0335">
            <w:pPr>
              <w:rPr>
                <w:rFonts w:asciiTheme="minorHAnsi" w:hAnsiTheme="minorHAnsi"/>
                <w:sz w:val="18"/>
                <w:szCs w:val="18"/>
              </w:rPr>
            </w:pPr>
          </w:p>
          <w:p w14:paraId="42FBE9E1" w14:textId="63D95CEA" w:rsidR="000F5F46" w:rsidRPr="00A7170A" w:rsidRDefault="00AD5C27" w:rsidP="00A7170A">
            <w:pPr>
              <w:keepNext/>
              <w:rPr>
                <w:rFonts w:asciiTheme="minorHAnsi" w:hAnsiTheme="minorHAnsi"/>
                <w:sz w:val="18"/>
                <w:szCs w:val="18"/>
              </w:rPr>
            </w:pPr>
            <w:r>
              <w:rPr>
                <w:rFonts w:asciiTheme="minorHAnsi" w:hAnsiTheme="minorHAnsi"/>
                <w:sz w:val="18"/>
                <w:szCs w:val="18"/>
              </w:rPr>
              <w:t>Note: A patient may opt out of allowing their medication history to be shared (future requirement)</w:t>
            </w:r>
          </w:p>
        </w:tc>
      </w:tr>
    </w:tbl>
    <w:p w14:paraId="1D8C8783" w14:textId="3AB08FFE" w:rsidR="006F57A9" w:rsidRPr="0090022E" w:rsidRDefault="006F57A9" w:rsidP="006F57A9">
      <w:pPr>
        <w:pStyle w:val="Style4v3"/>
      </w:pPr>
      <w:r w:rsidRPr="0090022E">
        <w:t xml:space="preserve">Send or Receive eRx Transfer Requests </w:t>
      </w:r>
      <w:r>
        <w:t>to or from other VA Pharmacies</w:t>
      </w:r>
      <w:bookmarkStart w:id="99" w:name="Epic_15"/>
      <w:bookmarkEnd w:id="99"/>
    </w:p>
    <w:p w14:paraId="33377C8A" w14:textId="77D2DC4C" w:rsidR="006F57A9" w:rsidRDefault="006F57A9" w:rsidP="006F57A9">
      <w:pPr>
        <w:pStyle w:val="BodyText"/>
      </w:pPr>
      <w:r>
        <w:t>The following requirement</w:t>
      </w:r>
      <w:r w:rsidR="00341BA2">
        <w:t>s support</w:t>
      </w:r>
      <w:r>
        <w:t xml:space="preserve"> the need for internal </w:t>
      </w:r>
      <w:r w:rsidR="009B5554">
        <w:t>VA p</w:t>
      </w:r>
      <w:r>
        <w:t xml:space="preserve">harmacy transfers. This requires the ability to </w:t>
      </w:r>
      <w:r w:rsidRPr="006F57A9">
        <w:t>transfer</w:t>
      </w:r>
      <w:r>
        <w:t xml:space="preserve"> an eRx</w:t>
      </w:r>
      <w:r w:rsidRPr="006F57A9">
        <w:t xml:space="preserve"> into a VA pharmacy from </w:t>
      </w:r>
      <w:r w:rsidR="00702BD7">
        <w:t>another VA pharmacy, or to</w:t>
      </w:r>
      <w:r w:rsidRPr="006F57A9">
        <w:t xml:space="preserve"> transfer</w:t>
      </w:r>
      <w:r w:rsidR="00702BD7">
        <w:t xml:space="preserve"> an eRx out from a</w:t>
      </w:r>
      <w:r w:rsidRPr="006F57A9">
        <w:t xml:space="preserve"> VA pharmacy to another VA pharmacy.</w:t>
      </w:r>
    </w:p>
    <w:p w14:paraId="7CCBBAD0" w14:textId="5517F8CD" w:rsidR="00A27FAC" w:rsidRDefault="00A27FAC" w:rsidP="009328A8">
      <w:pPr>
        <w:pStyle w:val="Caption"/>
      </w:pPr>
      <w:bookmarkStart w:id="100" w:name="_Toc443575490"/>
      <w:r>
        <w:lastRenderedPageBreak/>
        <w:t xml:space="preserve">Table </w:t>
      </w:r>
      <w:fldSimple w:instr=" SEQ Table \* ARABIC ">
        <w:r w:rsidR="00DF255A">
          <w:rPr>
            <w:noProof/>
          </w:rPr>
          <w:t>15</w:t>
        </w:r>
      </w:fldSimple>
      <w:r>
        <w:t xml:space="preserve">: </w:t>
      </w:r>
      <w:r w:rsidRPr="007364EF">
        <w:t>EPIC 15: The system needs to send and receive internal transfer requests out from or into VA pharmacies.</w:t>
      </w:r>
      <w:bookmarkEnd w:id="100"/>
    </w:p>
    <w:tbl>
      <w:tblPr>
        <w:tblStyle w:val="TableGrid"/>
        <w:tblW w:w="13050" w:type="dxa"/>
        <w:tblInd w:w="108" w:type="dxa"/>
        <w:shd w:val="clear" w:color="auto" w:fill="DEFDCF"/>
        <w:tblLayout w:type="fixed"/>
        <w:tblLook w:val="04A0" w:firstRow="1" w:lastRow="0" w:firstColumn="1" w:lastColumn="0" w:noHBand="0" w:noVBand="1"/>
        <w:tblCaption w:val="EPIC 15: The system needs to send and receive internal transfer requests out from or into VA pharmacies. "/>
        <w:tblDescription w:val="EPIC 15: The system needs to send and receive internal transfer requests out from or into VA pharmacies. "/>
      </w:tblPr>
      <w:tblGrid>
        <w:gridCol w:w="468"/>
        <w:gridCol w:w="810"/>
        <w:gridCol w:w="2160"/>
        <w:gridCol w:w="2880"/>
        <w:gridCol w:w="2430"/>
        <w:gridCol w:w="4302"/>
      </w:tblGrid>
      <w:tr w:rsidR="006F57A9" w:rsidRPr="00A7170A" w14:paraId="3D0599CA" w14:textId="77777777" w:rsidTr="009328A8">
        <w:trPr>
          <w:tblHeader/>
        </w:trPr>
        <w:tc>
          <w:tcPr>
            <w:tcW w:w="468" w:type="dxa"/>
            <w:shd w:val="clear" w:color="auto" w:fill="D9D9D9" w:themeFill="background1" w:themeFillShade="D9"/>
            <w:vAlign w:val="center"/>
          </w:tcPr>
          <w:p w14:paraId="7899710E" w14:textId="77777777" w:rsidR="006F57A9" w:rsidRPr="00A7170A" w:rsidRDefault="006F57A9" w:rsidP="00A7170A">
            <w:pPr>
              <w:pStyle w:val="BodyText"/>
              <w:spacing w:before="0" w:after="0"/>
              <w:jc w:val="center"/>
              <w:rPr>
                <w:rFonts w:asciiTheme="minorHAnsi" w:hAnsiTheme="minorHAnsi"/>
                <w:b/>
                <w:sz w:val="18"/>
                <w:szCs w:val="18"/>
              </w:rPr>
            </w:pPr>
            <w:r w:rsidRPr="00A7170A">
              <w:rPr>
                <w:rFonts w:asciiTheme="minorHAnsi" w:hAnsiTheme="minorHAnsi"/>
                <w:b/>
                <w:sz w:val="18"/>
                <w:szCs w:val="18"/>
              </w:rPr>
              <w:t>ID#</w:t>
            </w:r>
          </w:p>
        </w:tc>
        <w:tc>
          <w:tcPr>
            <w:tcW w:w="810" w:type="dxa"/>
            <w:shd w:val="clear" w:color="auto" w:fill="D9D9D9" w:themeFill="background1" w:themeFillShade="D9"/>
            <w:vAlign w:val="center"/>
          </w:tcPr>
          <w:p w14:paraId="319323AB" w14:textId="77777777" w:rsidR="006F57A9" w:rsidRPr="00A7170A" w:rsidRDefault="006F57A9" w:rsidP="00A7170A">
            <w:pPr>
              <w:pStyle w:val="BodyText"/>
              <w:spacing w:before="0" w:after="0"/>
              <w:jc w:val="center"/>
              <w:rPr>
                <w:rFonts w:asciiTheme="minorHAnsi" w:hAnsiTheme="minorHAnsi"/>
                <w:sz w:val="18"/>
                <w:szCs w:val="18"/>
              </w:rPr>
            </w:pPr>
            <w:r w:rsidRPr="00A7170A">
              <w:rPr>
                <w:rFonts w:asciiTheme="minorHAnsi" w:hAnsiTheme="minorHAnsi"/>
                <w:b/>
                <w:sz w:val="18"/>
                <w:szCs w:val="18"/>
              </w:rPr>
              <w:t>NEED/</w:t>
            </w:r>
            <w:r w:rsidRPr="00A7170A">
              <w:rPr>
                <w:rFonts w:asciiTheme="minorHAnsi" w:hAnsiTheme="minorHAnsi"/>
                <w:b/>
                <w:sz w:val="18"/>
                <w:szCs w:val="18"/>
              </w:rPr>
              <w:br/>
              <w:t>OWNR #</w:t>
            </w:r>
          </w:p>
        </w:tc>
        <w:tc>
          <w:tcPr>
            <w:tcW w:w="2160" w:type="dxa"/>
            <w:shd w:val="clear" w:color="auto" w:fill="D9D9D9" w:themeFill="background1" w:themeFillShade="D9"/>
            <w:vAlign w:val="center"/>
          </w:tcPr>
          <w:p w14:paraId="74CC1B14" w14:textId="77777777" w:rsidR="006F57A9" w:rsidRPr="00A7170A" w:rsidRDefault="006F57A9" w:rsidP="00A7170A">
            <w:pPr>
              <w:jc w:val="center"/>
              <w:rPr>
                <w:rFonts w:asciiTheme="minorHAnsi" w:hAnsiTheme="minorHAnsi"/>
                <w:sz w:val="18"/>
                <w:szCs w:val="18"/>
              </w:rPr>
            </w:pPr>
            <w:r w:rsidRPr="00A7170A">
              <w:rPr>
                <w:rFonts w:asciiTheme="minorHAnsi" w:hAnsiTheme="minorHAnsi"/>
                <w:b/>
                <w:sz w:val="18"/>
                <w:szCs w:val="18"/>
              </w:rPr>
              <w:t>BRD Theme</w:t>
            </w:r>
          </w:p>
        </w:tc>
        <w:tc>
          <w:tcPr>
            <w:tcW w:w="2880" w:type="dxa"/>
            <w:shd w:val="clear" w:color="auto" w:fill="D9D9D9" w:themeFill="background1" w:themeFillShade="D9"/>
            <w:vAlign w:val="center"/>
          </w:tcPr>
          <w:p w14:paraId="5537C4CD" w14:textId="77777777" w:rsidR="006F57A9" w:rsidRPr="00A7170A" w:rsidRDefault="006F57A9" w:rsidP="00A7170A">
            <w:pPr>
              <w:jc w:val="center"/>
              <w:rPr>
                <w:rFonts w:asciiTheme="minorHAnsi" w:hAnsiTheme="minorHAnsi"/>
                <w:sz w:val="18"/>
                <w:szCs w:val="18"/>
              </w:rPr>
            </w:pPr>
            <w:r w:rsidRPr="00A7170A">
              <w:rPr>
                <w:rFonts w:asciiTheme="minorHAnsi" w:hAnsiTheme="minorHAnsi"/>
                <w:b/>
                <w:sz w:val="18"/>
                <w:szCs w:val="18"/>
              </w:rPr>
              <w:t>User Stories (Narratives)</w:t>
            </w:r>
          </w:p>
        </w:tc>
        <w:tc>
          <w:tcPr>
            <w:tcW w:w="2430" w:type="dxa"/>
            <w:shd w:val="clear" w:color="auto" w:fill="D9D9D9" w:themeFill="background1" w:themeFillShade="D9"/>
            <w:vAlign w:val="center"/>
          </w:tcPr>
          <w:p w14:paraId="5785D3F3" w14:textId="77777777" w:rsidR="006F57A9" w:rsidRPr="00A7170A" w:rsidRDefault="006F57A9" w:rsidP="00A7170A">
            <w:pPr>
              <w:jc w:val="center"/>
              <w:rPr>
                <w:rFonts w:asciiTheme="minorHAnsi" w:hAnsiTheme="minorHAnsi"/>
                <w:sz w:val="18"/>
                <w:szCs w:val="18"/>
              </w:rPr>
            </w:pPr>
            <w:r w:rsidRPr="00A7170A">
              <w:rPr>
                <w:rFonts w:asciiTheme="minorHAnsi" w:hAnsiTheme="minorHAnsi"/>
                <w:b/>
                <w:sz w:val="18"/>
                <w:szCs w:val="18"/>
              </w:rPr>
              <w:t>User Tasks</w:t>
            </w:r>
          </w:p>
        </w:tc>
        <w:tc>
          <w:tcPr>
            <w:tcW w:w="4302" w:type="dxa"/>
            <w:shd w:val="clear" w:color="auto" w:fill="D9D9D9" w:themeFill="background1" w:themeFillShade="D9"/>
            <w:vAlign w:val="center"/>
          </w:tcPr>
          <w:p w14:paraId="4420E532" w14:textId="77777777" w:rsidR="006F57A9" w:rsidRPr="00A7170A" w:rsidRDefault="006F57A9" w:rsidP="00A7170A">
            <w:pPr>
              <w:jc w:val="center"/>
              <w:rPr>
                <w:rFonts w:asciiTheme="minorHAnsi" w:hAnsiTheme="minorHAnsi"/>
                <w:sz w:val="18"/>
                <w:szCs w:val="18"/>
              </w:rPr>
            </w:pPr>
            <w:r w:rsidRPr="00A7170A">
              <w:rPr>
                <w:rFonts w:asciiTheme="minorHAnsi" w:hAnsiTheme="minorHAnsi"/>
                <w:b/>
                <w:sz w:val="18"/>
                <w:szCs w:val="18"/>
              </w:rPr>
              <w:t>Business Acceptance Criteria</w:t>
            </w:r>
            <w:r w:rsidRPr="00A7170A">
              <w:rPr>
                <w:rFonts w:asciiTheme="minorHAnsi" w:hAnsiTheme="minorHAnsi"/>
                <w:b/>
                <w:sz w:val="18"/>
                <w:szCs w:val="18"/>
              </w:rPr>
              <w:br/>
              <w:t>(Requirements)</w:t>
            </w:r>
          </w:p>
        </w:tc>
      </w:tr>
      <w:tr w:rsidR="006F57A9" w:rsidRPr="00A7170A" w14:paraId="67E30843" w14:textId="77777777" w:rsidTr="009328A8">
        <w:tc>
          <w:tcPr>
            <w:tcW w:w="468" w:type="dxa"/>
            <w:shd w:val="clear" w:color="auto" w:fill="F2F2F2" w:themeFill="background1" w:themeFillShade="F2"/>
          </w:tcPr>
          <w:p w14:paraId="1AE9A012" w14:textId="7631B405" w:rsidR="006F57A9" w:rsidRPr="00A7170A" w:rsidRDefault="006F1A24" w:rsidP="00A7170A">
            <w:pPr>
              <w:pStyle w:val="BodyText"/>
              <w:spacing w:before="0" w:after="0"/>
              <w:rPr>
                <w:rFonts w:asciiTheme="minorHAnsi" w:hAnsiTheme="minorHAnsi"/>
                <w:b/>
                <w:sz w:val="18"/>
                <w:szCs w:val="18"/>
              </w:rPr>
            </w:pPr>
            <w:r>
              <w:rPr>
                <w:rFonts w:asciiTheme="minorHAnsi" w:hAnsiTheme="minorHAnsi"/>
                <w:b/>
                <w:sz w:val="18"/>
                <w:szCs w:val="18"/>
              </w:rPr>
              <w:t>38</w:t>
            </w:r>
          </w:p>
        </w:tc>
        <w:tc>
          <w:tcPr>
            <w:tcW w:w="810" w:type="dxa"/>
            <w:shd w:val="clear" w:color="auto" w:fill="F2F2F2" w:themeFill="background1" w:themeFillShade="F2"/>
          </w:tcPr>
          <w:p w14:paraId="0FAE832C" w14:textId="77777777" w:rsidR="006F57A9" w:rsidRPr="00A7170A" w:rsidRDefault="006F57A9" w:rsidP="00A7170A">
            <w:pPr>
              <w:pStyle w:val="BodyText"/>
              <w:spacing w:before="0" w:after="0"/>
              <w:rPr>
                <w:rFonts w:asciiTheme="minorHAnsi" w:hAnsiTheme="minorHAnsi"/>
                <w:sz w:val="18"/>
                <w:szCs w:val="18"/>
              </w:rPr>
            </w:pPr>
            <w:r w:rsidRPr="00A7170A">
              <w:rPr>
                <w:rFonts w:asciiTheme="minorHAnsi" w:hAnsiTheme="minorHAnsi"/>
                <w:sz w:val="18"/>
                <w:szCs w:val="18"/>
              </w:rPr>
              <w:t>NEED 3358</w:t>
            </w:r>
          </w:p>
        </w:tc>
        <w:tc>
          <w:tcPr>
            <w:tcW w:w="2160" w:type="dxa"/>
            <w:shd w:val="clear" w:color="auto" w:fill="F2F2F2" w:themeFill="background1" w:themeFillShade="F2"/>
          </w:tcPr>
          <w:p w14:paraId="34EADE0A" w14:textId="77777777" w:rsidR="006F57A9" w:rsidRPr="00A7170A" w:rsidRDefault="006F57A9" w:rsidP="00A7170A">
            <w:pPr>
              <w:rPr>
                <w:rFonts w:asciiTheme="minorHAnsi" w:hAnsiTheme="minorHAnsi"/>
                <w:sz w:val="18"/>
                <w:szCs w:val="18"/>
              </w:rPr>
            </w:pPr>
            <w:r w:rsidRPr="00A7170A">
              <w:rPr>
                <w:rFonts w:asciiTheme="minorHAnsi" w:hAnsiTheme="minorHAnsi"/>
                <w:sz w:val="18"/>
                <w:szCs w:val="18"/>
              </w:rPr>
              <w:t>Provide VA pharmacies with an eRx transfer capability.</w:t>
            </w:r>
          </w:p>
        </w:tc>
        <w:tc>
          <w:tcPr>
            <w:tcW w:w="2880" w:type="dxa"/>
            <w:shd w:val="clear" w:color="auto" w:fill="F2F2F2" w:themeFill="background1" w:themeFillShade="F2"/>
          </w:tcPr>
          <w:p w14:paraId="3155022C" w14:textId="77777777" w:rsidR="006F57A9" w:rsidRPr="00A7170A" w:rsidRDefault="006F57A9" w:rsidP="00A7170A">
            <w:pPr>
              <w:rPr>
                <w:rFonts w:asciiTheme="minorHAnsi" w:hAnsiTheme="minorHAnsi"/>
                <w:b/>
                <w:color w:val="FF0000"/>
                <w:sz w:val="18"/>
                <w:szCs w:val="18"/>
              </w:rPr>
            </w:pPr>
          </w:p>
        </w:tc>
        <w:tc>
          <w:tcPr>
            <w:tcW w:w="2430" w:type="dxa"/>
            <w:shd w:val="clear" w:color="auto" w:fill="F2F2F2" w:themeFill="background1" w:themeFillShade="F2"/>
          </w:tcPr>
          <w:p w14:paraId="254111FA" w14:textId="77777777" w:rsidR="006F57A9" w:rsidRPr="00A7170A" w:rsidRDefault="006F57A9" w:rsidP="00A7170A">
            <w:pPr>
              <w:rPr>
                <w:rFonts w:asciiTheme="minorHAnsi" w:hAnsiTheme="minorHAnsi"/>
                <w:color w:val="F79646" w:themeColor="accent6"/>
                <w:sz w:val="18"/>
                <w:szCs w:val="18"/>
              </w:rPr>
            </w:pPr>
          </w:p>
        </w:tc>
        <w:tc>
          <w:tcPr>
            <w:tcW w:w="4302" w:type="dxa"/>
            <w:shd w:val="clear" w:color="auto" w:fill="F2F2F2" w:themeFill="background1" w:themeFillShade="F2"/>
          </w:tcPr>
          <w:p w14:paraId="4C5B5BF1" w14:textId="77777777" w:rsidR="006F57A9" w:rsidRPr="00A7170A" w:rsidRDefault="006F57A9" w:rsidP="00A7170A">
            <w:pPr>
              <w:rPr>
                <w:rFonts w:asciiTheme="minorHAnsi" w:hAnsiTheme="minorHAnsi"/>
                <w:color w:val="F79646" w:themeColor="accent6"/>
                <w:sz w:val="18"/>
                <w:szCs w:val="18"/>
              </w:rPr>
            </w:pPr>
          </w:p>
        </w:tc>
      </w:tr>
      <w:tr w:rsidR="006F57A9" w:rsidRPr="00A7170A" w14:paraId="2B5B9E2E" w14:textId="77777777" w:rsidTr="009328A8">
        <w:trPr>
          <w:trHeight w:val="530"/>
        </w:trPr>
        <w:tc>
          <w:tcPr>
            <w:tcW w:w="468" w:type="dxa"/>
            <w:shd w:val="clear" w:color="auto" w:fill="F2F2F2" w:themeFill="background1" w:themeFillShade="F2"/>
          </w:tcPr>
          <w:p w14:paraId="0BC0D8C5" w14:textId="42392F54" w:rsidR="006F57A9" w:rsidRPr="00A7170A" w:rsidRDefault="006F1A24" w:rsidP="00A7170A">
            <w:pPr>
              <w:pStyle w:val="BodyText"/>
              <w:spacing w:before="0" w:after="0"/>
              <w:rPr>
                <w:rFonts w:asciiTheme="minorHAnsi" w:hAnsiTheme="minorHAnsi"/>
                <w:b/>
                <w:sz w:val="18"/>
                <w:szCs w:val="18"/>
              </w:rPr>
            </w:pPr>
            <w:r>
              <w:rPr>
                <w:rFonts w:asciiTheme="minorHAnsi" w:hAnsiTheme="minorHAnsi"/>
                <w:b/>
                <w:sz w:val="18"/>
                <w:szCs w:val="18"/>
              </w:rPr>
              <w:t>39</w:t>
            </w:r>
          </w:p>
        </w:tc>
        <w:tc>
          <w:tcPr>
            <w:tcW w:w="810" w:type="dxa"/>
            <w:shd w:val="clear" w:color="auto" w:fill="F2F2F2" w:themeFill="background1" w:themeFillShade="F2"/>
          </w:tcPr>
          <w:p w14:paraId="0048BCA9" w14:textId="2912583A" w:rsidR="00702BD7" w:rsidRPr="00A7170A" w:rsidRDefault="006F57A9" w:rsidP="00A7170A">
            <w:pPr>
              <w:pStyle w:val="BodyText"/>
              <w:spacing w:before="0" w:after="0"/>
              <w:rPr>
                <w:rFonts w:asciiTheme="minorHAnsi" w:hAnsiTheme="minorHAnsi"/>
                <w:sz w:val="18"/>
                <w:szCs w:val="18"/>
              </w:rPr>
            </w:pPr>
            <w:r w:rsidRPr="00A7170A">
              <w:rPr>
                <w:rFonts w:asciiTheme="minorHAnsi" w:hAnsiTheme="minorHAnsi"/>
                <w:sz w:val="18"/>
                <w:szCs w:val="18"/>
              </w:rPr>
              <w:t>OWNR</w:t>
            </w:r>
            <w:r w:rsidRPr="00A7170A">
              <w:rPr>
                <w:rFonts w:asciiTheme="minorHAnsi" w:hAnsiTheme="minorHAnsi"/>
                <w:sz w:val="18"/>
                <w:szCs w:val="18"/>
              </w:rPr>
              <w:br/>
              <w:t>13432</w:t>
            </w:r>
            <w:r w:rsidR="000D5A7B" w:rsidRPr="00A7170A">
              <w:rPr>
                <w:rFonts w:asciiTheme="minorHAnsi" w:hAnsiTheme="minorHAnsi"/>
                <w:sz w:val="18"/>
                <w:szCs w:val="18"/>
              </w:rPr>
              <w:t xml:space="preserve"> – </w:t>
            </w:r>
            <w:r w:rsidR="000D5A7B" w:rsidRPr="00A7170A">
              <w:rPr>
                <w:rFonts w:asciiTheme="minorHAnsi" w:hAnsiTheme="minorHAnsi"/>
                <w:sz w:val="18"/>
                <w:szCs w:val="18"/>
              </w:rPr>
              <w:br/>
              <w:t>Send transfers internal to VA</w:t>
            </w:r>
          </w:p>
        </w:tc>
        <w:tc>
          <w:tcPr>
            <w:tcW w:w="2160" w:type="dxa"/>
            <w:shd w:val="clear" w:color="auto" w:fill="F2F2F2" w:themeFill="background1" w:themeFillShade="F2"/>
          </w:tcPr>
          <w:p w14:paraId="017A50A0" w14:textId="11E68E83" w:rsidR="006F57A9" w:rsidRPr="00A7170A" w:rsidRDefault="006F57A9" w:rsidP="00A7170A">
            <w:pPr>
              <w:rPr>
                <w:rFonts w:asciiTheme="minorHAnsi" w:hAnsiTheme="minorHAnsi"/>
                <w:sz w:val="18"/>
                <w:szCs w:val="18"/>
              </w:rPr>
            </w:pPr>
            <w:r w:rsidRPr="00A7170A">
              <w:rPr>
                <w:rFonts w:asciiTheme="minorHAnsi" w:hAnsiTheme="minorHAnsi"/>
                <w:sz w:val="18"/>
                <w:szCs w:val="18"/>
              </w:rPr>
              <w:t xml:space="preserve">Provide the ability to electronically transfer (send) an existing Rx for medication (including controlled substances) or medical supplies in accordance with the most current, appropriate NCPDP Standard(s) to </w:t>
            </w:r>
            <w:r w:rsidR="000D5A7B" w:rsidRPr="00A7170A">
              <w:rPr>
                <w:rFonts w:asciiTheme="minorHAnsi" w:hAnsiTheme="minorHAnsi"/>
                <w:sz w:val="18"/>
                <w:szCs w:val="18"/>
              </w:rPr>
              <w:t xml:space="preserve">another VA pharmacy </w:t>
            </w:r>
            <w:r w:rsidRPr="00A7170A">
              <w:rPr>
                <w:rFonts w:asciiTheme="minorHAnsi" w:hAnsiTheme="minorHAnsi"/>
                <w:sz w:val="18"/>
                <w:szCs w:val="18"/>
              </w:rPr>
              <w:t xml:space="preserve">so that </w:t>
            </w:r>
            <w:r w:rsidR="002114D9" w:rsidRPr="00A7170A">
              <w:rPr>
                <w:rFonts w:asciiTheme="minorHAnsi" w:hAnsiTheme="minorHAnsi"/>
                <w:sz w:val="18"/>
                <w:szCs w:val="18"/>
              </w:rPr>
              <w:t>the receiving</w:t>
            </w:r>
            <w:r w:rsidR="000D5A7B" w:rsidRPr="00A7170A">
              <w:rPr>
                <w:rFonts w:asciiTheme="minorHAnsi" w:hAnsiTheme="minorHAnsi"/>
                <w:sz w:val="18"/>
                <w:szCs w:val="18"/>
              </w:rPr>
              <w:t xml:space="preserve"> VA pharmacy</w:t>
            </w:r>
            <w:r w:rsidRPr="00A7170A">
              <w:rPr>
                <w:rFonts w:asciiTheme="minorHAnsi" w:hAnsiTheme="minorHAnsi"/>
                <w:sz w:val="18"/>
                <w:szCs w:val="18"/>
              </w:rPr>
              <w:t xml:space="preserve"> may dispense the prescription.</w:t>
            </w:r>
          </w:p>
        </w:tc>
        <w:tc>
          <w:tcPr>
            <w:tcW w:w="2880" w:type="dxa"/>
            <w:shd w:val="clear" w:color="auto" w:fill="F2F2F2" w:themeFill="background1" w:themeFillShade="F2"/>
          </w:tcPr>
          <w:p w14:paraId="112EE69F" w14:textId="3FCF7280" w:rsidR="006F57A9" w:rsidRPr="00A7170A" w:rsidRDefault="00A7170A" w:rsidP="00A7170A">
            <w:pPr>
              <w:rPr>
                <w:rFonts w:asciiTheme="minorHAnsi" w:hAnsiTheme="minorHAnsi"/>
                <w:sz w:val="18"/>
                <w:szCs w:val="18"/>
              </w:rPr>
            </w:pPr>
            <w:r w:rsidRPr="00A7170A">
              <w:rPr>
                <w:rFonts w:asciiTheme="minorHAnsi" w:hAnsiTheme="minorHAnsi"/>
                <w:sz w:val="18"/>
                <w:szCs w:val="18"/>
              </w:rPr>
              <w:t>15</w:t>
            </w:r>
            <w:r w:rsidR="006F57A9" w:rsidRPr="00A7170A">
              <w:rPr>
                <w:rFonts w:asciiTheme="minorHAnsi" w:hAnsiTheme="minorHAnsi"/>
                <w:sz w:val="18"/>
                <w:szCs w:val="18"/>
              </w:rPr>
              <w:t xml:space="preserve">.1: As a VA Pharmacist, I need to be able to </w:t>
            </w:r>
            <w:r w:rsidR="00CC0F12" w:rsidRPr="00A7170A">
              <w:rPr>
                <w:rFonts w:asciiTheme="minorHAnsi" w:hAnsiTheme="minorHAnsi"/>
                <w:sz w:val="18"/>
                <w:szCs w:val="18"/>
              </w:rPr>
              <w:t xml:space="preserve">transfer an existing eRx from my pharmacy to </w:t>
            </w:r>
            <w:r w:rsidR="000D5A7B" w:rsidRPr="00A7170A">
              <w:rPr>
                <w:rFonts w:asciiTheme="minorHAnsi" w:hAnsiTheme="minorHAnsi"/>
                <w:sz w:val="18"/>
                <w:szCs w:val="18"/>
              </w:rPr>
              <w:t xml:space="preserve">another VA pharmacy, </w:t>
            </w:r>
            <w:r w:rsidR="006F57A9" w:rsidRPr="00A7170A">
              <w:rPr>
                <w:rFonts w:asciiTheme="minorHAnsi" w:hAnsiTheme="minorHAnsi"/>
                <w:sz w:val="18"/>
                <w:szCs w:val="18"/>
              </w:rPr>
              <w:t xml:space="preserve">so that the other VA </w:t>
            </w:r>
            <w:r w:rsidR="000D5A7B" w:rsidRPr="00A7170A">
              <w:rPr>
                <w:rFonts w:asciiTheme="minorHAnsi" w:hAnsiTheme="minorHAnsi"/>
                <w:sz w:val="18"/>
                <w:szCs w:val="18"/>
              </w:rPr>
              <w:t>pharmacy</w:t>
            </w:r>
            <w:r w:rsidR="006F57A9" w:rsidRPr="00A7170A">
              <w:rPr>
                <w:rFonts w:asciiTheme="minorHAnsi" w:hAnsiTheme="minorHAnsi"/>
                <w:sz w:val="18"/>
                <w:szCs w:val="18"/>
              </w:rPr>
              <w:t xml:space="preserve"> may dispense the prescription.</w:t>
            </w:r>
          </w:p>
        </w:tc>
        <w:tc>
          <w:tcPr>
            <w:tcW w:w="2430" w:type="dxa"/>
            <w:shd w:val="clear" w:color="auto" w:fill="F2F2F2" w:themeFill="background1" w:themeFillShade="F2"/>
          </w:tcPr>
          <w:p w14:paraId="4F521490" w14:textId="307EDA26" w:rsidR="006F57A9" w:rsidRPr="00A7170A" w:rsidRDefault="00A7170A" w:rsidP="00A7170A">
            <w:pPr>
              <w:rPr>
                <w:rFonts w:asciiTheme="minorHAnsi" w:hAnsiTheme="minorHAnsi"/>
                <w:sz w:val="18"/>
                <w:szCs w:val="18"/>
              </w:rPr>
            </w:pPr>
            <w:r w:rsidRPr="00A7170A">
              <w:rPr>
                <w:rFonts w:asciiTheme="minorHAnsi" w:hAnsiTheme="minorHAnsi"/>
                <w:sz w:val="18"/>
                <w:szCs w:val="18"/>
              </w:rPr>
              <w:t>15</w:t>
            </w:r>
            <w:r w:rsidR="006F57A9" w:rsidRPr="00A7170A">
              <w:rPr>
                <w:rFonts w:asciiTheme="minorHAnsi" w:hAnsiTheme="minorHAnsi"/>
                <w:sz w:val="18"/>
                <w:szCs w:val="18"/>
              </w:rPr>
              <w:t xml:space="preserve">.1.1: Enable </w:t>
            </w:r>
            <w:r w:rsidR="000D5A7B" w:rsidRPr="00A7170A">
              <w:rPr>
                <w:rFonts w:asciiTheme="minorHAnsi" w:hAnsiTheme="minorHAnsi"/>
                <w:sz w:val="18"/>
                <w:szCs w:val="18"/>
              </w:rPr>
              <w:t>transfer of an</w:t>
            </w:r>
            <w:r w:rsidR="006F57A9" w:rsidRPr="00A7170A">
              <w:rPr>
                <w:rFonts w:asciiTheme="minorHAnsi" w:hAnsiTheme="minorHAnsi"/>
                <w:sz w:val="18"/>
                <w:szCs w:val="18"/>
              </w:rPr>
              <w:t xml:space="preserve"> eRx </w:t>
            </w:r>
            <w:r w:rsidR="000D5A7B" w:rsidRPr="00A7170A">
              <w:rPr>
                <w:rFonts w:asciiTheme="minorHAnsi" w:hAnsiTheme="minorHAnsi"/>
                <w:sz w:val="18"/>
                <w:szCs w:val="18"/>
              </w:rPr>
              <w:t>from one VA pharmacy t</w:t>
            </w:r>
            <w:r w:rsidR="00341BA2" w:rsidRPr="00A7170A">
              <w:rPr>
                <w:rFonts w:asciiTheme="minorHAnsi" w:hAnsiTheme="minorHAnsi"/>
                <w:sz w:val="18"/>
                <w:szCs w:val="18"/>
              </w:rPr>
              <w:t xml:space="preserve">o another VA </w:t>
            </w:r>
            <w:r w:rsidR="002D65CA">
              <w:rPr>
                <w:rFonts w:asciiTheme="minorHAnsi" w:hAnsiTheme="minorHAnsi"/>
                <w:sz w:val="18"/>
                <w:szCs w:val="18"/>
              </w:rPr>
              <w:t>p</w:t>
            </w:r>
            <w:r w:rsidR="006F57A9" w:rsidRPr="00A7170A">
              <w:rPr>
                <w:rFonts w:asciiTheme="minorHAnsi" w:hAnsiTheme="minorHAnsi"/>
                <w:sz w:val="18"/>
                <w:szCs w:val="18"/>
              </w:rPr>
              <w:t>harmacy.</w:t>
            </w:r>
          </w:p>
        </w:tc>
        <w:tc>
          <w:tcPr>
            <w:tcW w:w="4302" w:type="dxa"/>
            <w:shd w:val="clear" w:color="auto" w:fill="F2F2F2" w:themeFill="background1" w:themeFillShade="F2"/>
          </w:tcPr>
          <w:p w14:paraId="42F77BF7" w14:textId="0602C4C4" w:rsidR="006F57A9" w:rsidRPr="00A7170A" w:rsidRDefault="00341BA2" w:rsidP="00A7170A">
            <w:pPr>
              <w:rPr>
                <w:rFonts w:asciiTheme="minorHAnsi" w:hAnsiTheme="minorHAnsi"/>
                <w:sz w:val="18"/>
                <w:szCs w:val="18"/>
              </w:rPr>
            </w:pPr>
            <w:r w:rsidRPr="00A7170A">
              <w:rPr>
                <w:rFonts w:asciiTheme="minorHAnsi" w:hAnsiTheme="minorHAnsi"/>
                <w:sz w:val="18"/>
                <w:szCs w:val="18"/>
              </w:rPr>
              <w:t>Requests to transfer eRxs</w:t>
            </w:r>
            <w:r w:rsidR="000D5A7B" w:rsidRPr="00A7170A">
              <w:rPr>
                <w:rFonts w:asciiTheme="minorHAnsi" w:hAnsiTheme="minorHAnsi"/>
                <w:sz w:val="18"/>
                <w:szCs w:val="18"/>
              </w:rPr>
              <w:t xml:space="preserve"> from one VA pharmacy to another VA pharmacy must comply with</w:t>
            </w:r>
            <w:r w:rsidR="006F57A9" w:rsidRPr="00A7170A">
              <w:rPr>
                <w:rFonts w:asciiTheme="minorHAnsi" w:hAnsiTheme="minorHAnsi"/>
                <w:sz w:val="18"/>
                <w:szCs w:val="18"/>
              </w:rPr>
              <w:t xml:space="preserve"> </w:t>
            </w:r>
            <w:r w:rsidR="009B5554" w:rsidRPr="00A7170A">
              <w:rPr>
                <w:rFonts w:asciiTheme="minorHAnsi" w:hAnsiTheme="minorHAnsi"/>
                <w:sz w:val="18"/>
                <w:szCs w:val="18"/>
              </w:rPr>
              <w:t>federal</w:t>
            </w:r>
            <w:r w:rsidR="000D5A7B" w:rsidRPr="00A7170A">
              <w:rPr>
                <w:rFonts w:asciiTheme="minorHAnsi" w:hAnsiTheme="minorHAnsi"/>
                <w:sz w:val="18"/>
                <w:szCs w:val="18"/>
              </w:rPr>
              <w:t xml:space="preserve"> laws and </w:t>
            </w:r>
            <w:r w:rsidR="006F57A9" w:rsidRPr="00A7170A">
              <w:rPr>
                <w:rFonts w:asciiTheme="minorHAnsi" w:hAnsiTheme="minorHAnsi"/>
                <w:sz w:val="18"/>
                <w:szCs w:val="18"/>
              </w:rPr>
              <w:t>regulations</w:t>
            </w:r>
            <w:r w:rsidR="000D5A7B" w:rsidRPr="00A7170A">
              <w:rPr>
                <w:rFonts w:asciiTheme="minorHAnsi" w:hAnsiTheme="minorHAnsi"/>
                <w:sz w:val="18"/>
                <w:szCs w:val="18"/>
              </w:rPr>
              <w:t>.</w:t>
            </w:r>
          </w:p>
        </w:tc>
      </w:tr>
      <w:tr w:rsidR="006F57A9" w:rsidRPr="00A7170A" w14:paraId="34CEBF74" w14:textId="77777777" w:rsidTr="009328A8">
        <w:tc>
          <w:tcPr>
            <w:tcW w:w="468" w:type="dxa"/>
            <w:shd w:val="clear" w:color="auto" w:fill="F2F2F2" w:themeFill="background1" w:themeFillShade="F2"/>
          </w:tcPr>
          <w:p w14:paraId="74D01051" w14:textId="7EC26C0F" w:rsidR="006F57A9" w:rsidRPr="00A7170A" w:rsidRDefault="006F1A24" w:rsidP="00A7170A">
            <w:pPr>
              <w:pStyle w:val="BodyText"/>
              <w:spacing w:before="0" w:after="0"/>
              <w:rPr>
                <w:rFonts w:asciiTheme="minorHAnsi" w:hAnsiTheme="minorHAnsi"/>
                <w:b/>
                <w:sz w:val="18"/>
                <w:szCs w:val="18"/>
              </w:rPr>
            </w:pPr>
            <w:r>
              <w:rPr>
                <w:rFonts w:asciiTheme="minorHAnsi" w:hAnsiTheme="minorHAnsi"/>
                <w:b/>
                <w:sz w:val="18"/>
                <w:szCs w:val="18"/>
              </w:rPr>
              <w:t>40</w:t>
            </w:r>
          </w:p>
        </w:tc>
        <w:tc>
          <w:tcPr>
            <w:tcW w:w="810" w:type="dxa"/>
            <w:shd w:val="clear" w:color="auto" w:fill="F2F2F2" w:themeFill="background1" w:themeFillShade="F2"/>
          </w:tcPr>
          <w:p w14:paraId="6D0EE9CF" w14:textId="28DAD2FA" w:rsidR="006F57A9" w:rsidRPr="00A7170A" w:rsidRDefault="006F57A9" w:rsidP="00A7170A">
            <w:pPr>
              <w:pStyle w:val="BodyText"/>
              <w:spacing w:before="0" w:after="0"/>
              <w:rPr>
                <w:rFonts w:asciiTheme="minorHAnsi" w:hAnsiTheme="minorHAnsi"/>
                <w:sz w:val="18"/>
                <w:szCs w:val="18"/>
              </w:rPr>
            </w:pPr>
            <w:r w:rsidRPr="00A7170A">
              <w:rPr>
                <w:rFonts w:asciiTheme="minorHAnsi" w:hAnsiTheme="minorHAnsi"/>
                <w:sz w:val="18"/>
                <w:szCs w:val="18"/>
              </w:rPr>
              <w:t>OWNR</w:t>
            </w:r>
            <w:r w:rsidRPr="00A7170A">
              <w:rPr>
                <w:rFonts w:asciiTheme="minorHAnsi" w:hAnsiTheme="minorHAnsi"/>
                <w:sz w:val="18"/>
                <w:szCs w:val="18"/>
              </w:rPr>
              <w:br/>
              <w:t>13433</w:t>
            </w:r>
            <w:r w:rsidR="000D5A7B" w:rsidRPr="00A7170A">
              <w:rPr>
                <w:rFonts w:asciiTheme="minorHAnsi" w:hAnsiTheme="minorHAnsi"/>
                <w:sz w:val="18"/>
                <w:szCs w:val="18"/>
              </w:rPr>
              <w:t xml:space="preserve"> – Receive transfers internal to VA</w:t>
            </w:r>
          </w:p>
        </w:tc>
        <w:tc>
          <w:tcPr>
            <w:tcW w:w="2160" w:type="dxa"/>
            <w:shd w:val="clear" w:color="auto" w:fill="F2F2F2" w:themeFill="background1" w:themeFillShade="F2"/>
          </w:tcPr>
          <w:p w14:paraId="702CAA19" w14:textId="668D526D" w:rsidR="006F57A9" w:rsidRPr="00A7170A" w:rsidRDefault="006F57A9" w:rsidP="00A7170A">
            <w:pPr>
              <w:rPr>
                <w:rFonts w:asciiTheme="minorHAnsi" w:hAnsiTheme="minorHAnsi"/>
                <w:sz w:val="18"/>
                <w:szCs w:val="18"/>
              </w:rPr>
            </w:pPr>
            <w:r w:rsidRPr="00A7170A">
              <w:rPr>
                <w:rFonts w:asciiTheme="minorHAnsi" w:hAnsiTheme="minorHAnsi"/>
                <w:sz w:val="18"/>
                <w:szCs w:val="18"/>
              </w:rPr>
              <w:t xml:space="preserve">Provide the ability to electronically receive a transferred Rx for medication (including controlled substances) or medical supplies </w:t>
            </w:r>
            <w:r w:rsidR="009B5554" w:rsidRPr="00A7170A">
              <w:rPr>
                <w:rFonts w:asciiTheme="minorHAnsi" w:hAnsiTheme="minorHAnsi"/>
                <w:sz w:val="18"/>
                <w:szCs w:val="18"/>
              </w:rPr>
              <w:t xml:space="preserve">from another VA pharmacy </w:t>
            </w:r>
            <w:r w:rsidRPr="00A7170A">
              <w:rPr>
                <w:rFonts w:asciiTheme="minorHAnsi" w:hAnsiTheme="minorHAnsi"/>
                <w:sz w:val="18"/>
                <w:szCs w:val="18"/>
              </w:rPr>
              <w:t>in accordance with the most current</w:t>
            </w:r>
            <w:r w:rsidR="002114D9" w:rsidRPr="00A7170A">
              <w:rPr>
                <w:rFonts w:asciiTheme="minorHAnsi" w:hAnsiTheme="minorHAnsi"/>
                <w:sz w:val="18"/>
                <w:szCs w:val="18"/>
              </w:rPr>
              <w:t xml:space="preserve">, appropriate NCPDP Standard(s), so that the receiving </w:t>
            </w:r>
            <w:r w:rsidRPr="00A7170A">
              <w:rPr>
                <w:rFonts w:asciiTheme="minorHAnsi" w:hAnsiTheme="minorHAnsi"/>
                <w:sz w:val="18"/>
                <w:szCs w:val="18"/>
              </w:rPr>
              <w:t>VA pharmacy may dispense the prescription.</w:t>
            </w:r>
          </w:p>
        </w:tc>
        <w:tc>
          <w:tcPr>
            <w:tcW w:w="2880" w:type="dxa"/>
            <w:shd w:val="clear" w:color="auto" w:fill="F2F2F2" w:themeFill="background1" w:themeFillShade="F2"/>
          </w:tcPr>
          <w:p w14:paraId="6C26C62A" w14:textId="6A2CB392" w:rsidR="006F57A9" w:rsidRPr="00A7170A" w:rsidRDefault="00A7170A" w:rsidP="00A7170A">
            <w:pPr>
              <w:rPr>
                <w:rFonts w:asciiTheme="minorHAnsi" w:hAnsiTheme="minorHAnsi"/>
                <w:sz w:val="18"/>
                <w:szCs w:val="18"/>
              </w:rPr>
            </w:pPr>
            <w:r w:rsidRPr="00A7170A">
              <w:rPr>
                <w:rFonts w:asciiTheme="minorHAnsi" w:hAnsiTheme="minorHAnsi"/>
                <w:sz w:val="18"/>
                <w:szCs w:val="18"/>
              </w:rPr>
              <w:t>15</w:t>
            </w:r>
            <w:r w:rsidR="006F57A9" w:rsidRPr="00A7170A">
              <w:rPr>
                <w:rFonts w:asciiTheme="minorHAnsi" w:hAnsiTheme="minorHAnsi"/>
                <w:sz w:val="18"/>
                <w:szCs w:val="18"/>
              </w:rPr>
              <w:t>.2: As a VA Pharmacist, I need to be able to r</w:t>
            </w:r>
            <w:r w:rsidR="000D5A7B" w:rsidRPr="00A7170A">
              <w:rPr>
                <w:rFonts w:asciiTheme="minorHAnsi" w:hAnsiTheme="minorHAnsi"/>
                <w:sz w:val="18"/>
                <w:szCs w:val="18"/>
              </w:rPr>
              <w:t>eceive a transferred eRx from another</w:t>
            </w:r>
            <w:r w:rsidR="006F57A9" w:rsidRPr="00A7170A">
              <w:rPr>
                <w:rFonts w:asciiTheme="minorHAnsi" w:hAnsiTheme="minorHAnsi"/>
                <w:sz w:val="18"/>
                <w:szCs w:val="18"/>
              </w:rPr>
              <w:t xml:space="preserve"> VA Pharmacy</w:t>
            </w:r>
            <w:r w:rsidR="00CC0F12" w:rsidRPr="00A7170A">
              <w:rPr>
                <w:rFonts w:asciiTheme="minorHAnsi" w:hAnsiTheme="minorHAnsi"/>
                <w:sz w:val="18"/>
                <w:szCs w:val="18"/>
              </w:rPr>
              <w:t>,</w:t>
            </w:r>
            <w:r w:rsidR="000D5A7B" w:rsidRPr="00A7170A">
              <w:rPr>
                <w:rFonts w:asciiTheme="minorHAnsi" w:hAnsiTheme="minorHAnsi"/>
                <w:sz w:val="18"/>
                <w:szCs w:val="18"/>
              </w:rPr>
              <w:t xml:space="preserve"> </w:t>
            </w:r>
            <w:r w:rsidR="006F57A9" w:rsidRPr="00A7170A">
              <w:rPr>
                <w:rFonts w:asciiTheme="minorHAnsi" w:hAnsiTheme="minorHAnsi"/>
                <w:sz w:val="18"/>
                <w:szCs w:val="18"/>
              </w:rPr>
              <w:t xml:space="preserve">so that I </w:t>
            </w:r>
            <w:r w:rsidR="000D5A7B" w:rsidRPr="00A7170A">
              <w:rPr>
                <w:rFonts w:asciiTheme="minorHAnsi" w:hAnsiTheme="minorHAnsi"/>
                <w:sz w:val="18"/>
                <w:szCs w:val="18"/>
              </w:rPr>
              <w:t>may dispense the prescription</w:t>
            </w:r>
            <w:r w:rsidR="00CC0F12" w:rsidRPr="00A7170A">
              <w:rPr>
                <w:rFonts w:asciiTheme="minorHAnsi" w:hAnsiTheme="minorHAnsi"/>
                <w:sz w:val="18"/>
                <w:szCs w:val="18"/>
              </w:rPr>
              <w:t xml:space="preserve"> in my VA pharmacy</w:t>
            </w:r>
            <w:r w:rsidR="000D5A7B" w:rsidRPr="00A7170A">
              <w:rPr>
                <w:rFonts w:asciiTheme="minorHAnsi" w:hAnsiTheme="minorHAnsi"/>
                <w:sz w:val="18"/>
                <w:szCs w:val="18"/>
              </w:rPr>
              <w:t>.</w:t>
            </w:r>
          </w:p>
        </w:tc>
        <w:tc>
          <w:tcPr>
            <w:tcW w:w="2430" w:type="dxa"/>
            <w:shd w:val="clear" w:color="auto" w:fill="F2F2F2" w:themeFill="background1" w:themeFillShade="F2"/>
          </w:tcPr>
          <w:p w14:paraId="268D1798" w14:textId="4B7989BF" w:rsidR="006F57A9" w:rsidRPr="00A7170A" w:rsidRDefault="00A7170A" w:rsidP="00A7170A">
            <w:pPr>
              <w:rPr>
                <w:rFonts w:asciiTheme="minorHAnsi" w:hAnsiTheme="minorHAnsi"/>
                <w:sz w:val="18"/>
                <w:szCs w:val="18"/>
              </w:rPr>
            </w:pPr>
            <w:r w:rsidRPr="00A7170A">
              <w:rPr>
                <w:rFonts w:asciiTheme="minorHAnsi" w:hAnsiTheme="minorHAnsi"/>
                <w:sz w:val="18"/>
                <w:szCs w:val="18"/>
              </w:rPr>
              <w:t>15</w:t>
            </w:r>
            <w:r w:rsidR="006F57A9" w:rsidRPr="00A7170A">
              <w:rPr>
                <w:rFonts w:asciiTheme="minorHAnsi" w:hAnsiTheme="minorHAnsi"/>
                <w:sz w:val="18"/>
                <w:szCs w:val="18"/>
              </w:rPr>
              <w:t xml:space="preserve">.2.1: Enable receipt of </w:t>
            </w:r>
            <w:r w:rsidR="000D5A7B" w:rsidRPr="00A7170A">
              <w:rPr>
                <w:rFonts w:asciiTheme="minorHAnsi" w:hAnsiTheme="minorHAnsi"/>
                <w:sz w:val="18"/>
                <w:szCs w:val="18"/>
              </w:rPr>
              <w:t>a transferred eRx</w:t>
            </w:r>
            <w:r w:rsidR="00341BA2" w:rsidRPr="00A7170A">
              <w:rPr>
                <w:rFonts w:asciiTheme="minorHAnsi" w:hAnsiTheme="minorHAnsi"/>
                <w:sz w:val="18"/>
                <w:szCs w:val="18"/>
              </w:rPr>
              <w:t xml:space="preserve"> into one</w:t>
            </w:r>
            <w:r w:rsidR="006F57A9" w:rsidRPr="00A7170A">
              <w:rPr>
                <w:rFonts w:asciiTheme="minorHAnsi" w:hAnsiTheme="minorHAnsi"/>
                <w:sz w:val="18"/>
                <w:szCs w:val="18"/>
              </w:rPr>
              <w:t xml:space="preserve"> VA Pharmacy</w:t>
            </w:r>
            <w:r w:rsidR="00341BA2" w:rsidRPr="00A7170A">
              <w:rPr>
                <w:rFonts w:asciiTheme="minorHAnsi" w:hAnsiTheme="minorHAnsi"/>
                <w:sz w:val="18"/>
                <w:szCs w:val="18"/>
              </w:rPr>
              <w:t xml:space="preserve"> from </w:t>
            </w:r>
            <w:r w:rsidR="006663FA" w:rsidRPr="00A7170A">
              <w:rPr>
                <w:rFonts w:asciiTheme="minorHAnsi" w:hAnsiTheme="minorHAnsi"/>
                <w:sz w:val="18"/>
                <w:szCs w:val="18"/>
              </w:rPr>
              <w:t>another</w:t>
            </w:r>
            <w:r w:rsidR="00341BA2" w:rsidRPr="00A7170A">
              <w:rPr>
                <w:rFonts w:asciiTheme="minorHAnsi" w:hAnsiTheme="minorHAnsi"/>
                <w:sz w:val="18"/>
                <w:szCs w:val="18"/>
              </w:rPr>
              <w:t xml:space="preserve"> VA pharmacy. </w:t>
            </w:r>
          </w:p>
        </w:tc>
        <w:tc>
          <w:tcPr>
            <w:tcW w:w="4302" w:type="dxa"/>
            <w:shd w:val="clear" w:color="auto" w:fill="F2F2F2" w:themeFill="background1" w:themeFillShade="F2"/>
          </w:tcPr>
          <w:p w14:paraId="6B9E5925" w14:textId="3471B01D" w:rsidR="006F57A9" w:rsidRPr="00A7170A" w:rsidRDefault="00341BA2" w:rsidP="00A7170A">
            <w:pPr>
              <w:rPr>
                <w:rFonts w:asciiTheme="minorHAnsi" w:hAnsiTheme="minorHAnsi"/>
                <w:sz w:val="18"/>
                <w:szCs w:val="18"/>
              </w:rPr>
            </w:pPr>
            <w:r w:rsidRPr="00A7170A">
              <w:rPr>
                <w:rFonts w:asciiTheme="minorHAnsi" w:hAnsiTheme="minorHAnsi"/>
                <w:sz w:val="18"/>
                <w:szCs w:val="18"/>
              </w:rPr>
              <w:t xml:space="preserve">Requests to receive eRxs transferred from one VA </w:t>
            </w:r>
            <w:r w:rsidR="00CC0F12" w:rsidRPr="00A7170A">
              <w:rPr>
                <w:rFonts w:asciiTheme="minorHAnsi" w:hAnsiTheme="minorHAnsi"/>
                <w:sz w:val="18"/>
                <w:szCs w:val="18"/>
              </w:rPr>
              <w:t>pharmacy into</w:t>
            </w:r>
            <w:r w:rsidRPr="00A7170A">
              <w:rPr>
                <w:rFonts w:asciiTheme="minorHAnsi" w:hAnsiTheme="minorHAnsi"/>
                <w:sz w:val="18"/>
                <w:szCs w:val="18"/>
              </w:rPr>
              <w:t xml:space="preserve"> an</w:t>
            </w:r>
            <w:r w:rsidR="006F57A9" w:rsidRPr="00A7170A">
              <w:rPr>
                <w:rFonts w:asciiTheme="minorHAnsi" w:hAnsiTheme="minorHAnsi"/>
                <w:sz w:val="18"/>
                <w:szCs w:val="18"/>
              </w:rPr>
              <w:t xml:space="preserve">other VA </w:t>
            </w:r>
            <w:r w:rsidRPr="00A7170A">
              <w:rPr>
                <w:rFonts w:asciiTheme="minorHAnsi" w:hAnsiTheme="minorHAnsi"/>
                <w:sz w:val="18"/>
                <w:szCs w:val="18"/>
              </w:rPr>
              <w:t xml:space="preserve">pharmacy </w:t>
            </w:r>
            <w:r w:rsidR="00CC0F12" w:rsidRPr="00A7170A">
              <w:rPr>
                <w:rFonts w:asciiTheme="minorHAnsi" w:hAnsiTheme="minorHAnsi"/>
                <w:sz w:val="18"/>
                <w:szCs w:val="18"/>
              </w:rPr>
              <w:t>must comply with federal laws and regulations.</w:t>
            </w:r>
          </w:p>
        </w:tc>
      </w:tr>
      <w:tr w:rsidR="006F57A9" w:rsidRPr="00A7170A" w14:paraId="619B4901" w14:textId="77777777" w:rsidTr="009328A8">
        <w:tc>
          <w:tcPr>
            <w:tcW w:w="468" w:type="dxa"/>
            <w:shd w:val="clear" w:color="auto" w:fill="F2F2F2" w:themeFill="background1" w:themeFillShade="F2"/>
          </w:tcPr>
          <w:p w14:paraId="7A9384E7" w14:textId="7EBC28A1" w:rsidR="006F57A9" w:rsidRPr="00A7170A" w:rsidRDefault="006F1A24" w:rsidP="00A7170A">
            <w:pPr>
              <w:pStyle w:val="BodyText"/>
              <w:spacing w:before="0" w:after="0"/>
              <w:rPr>
                <w:rFonts w:asciiTheme="minorHAnsi" w:hAnsiTheme="minorHAnsi"/>
                <w:b/>
                <w:sz w:val="18"/>
                <w:szCs w:val="18"/>
              </w:rPr>
            </w:pPr>
            <w:r>
              <w:rPr>
                <w:rFonts w:asciiTheme="minorHAnsi" w:hAnsiTheme="minorHAnsi"/>
                <w:b/>
                <w:sz w:val="18"/>
                <w:szCs w:val="18"/>
              </w:rPr>
              <w:t>41</w:t>
            </w:r>
          </w:p>
        </w:tc>
        <w:tc>
          <w:tcPr>
            <w:tcW w:w="810" w:type="dxa"/>
            <w:shd w:val="clear" w:color="auto" w:fill="F2F2F2" w:themeFill="background1" w:themeFillShade="F2"/>
          </w:tcPr>
          <w:p w14:paraId="085E81DD" w14:textId="77777777" w:rsidR="006F57A9" w:rsidRPr="00A7170A" w:rsidRDefault="006F57A9" w:rsidP="00A7170A">
            <w:pPr>
              <w:pStyle w:val="BodyText"/>
              <w:spacing w:before="0" w:after="0"/>
              <w:rPr>
                <w:rFonts w:asciiTheme="minorHAnsi" w:hAnsiTheme="minorHAnsi"/>
                <w:sz w:val="18"/>
                <w:szCs w:val="18"/>
              </w:rPr>
            </w:pPr>
            <w:r w:rsidRPr="00A7170A">
              <w:rPr>
                <w:rFonts w:asciiTheme="minorHAnsi" w:hAnsiTheme="minorHAnsi"/>
                <w:sz w:val="18"/>
                <w:szCs w:val="18"/>
              </w:rPr>
              <w:t xml:space="preserve">OWNR </w:t>
            </w:r>
            <w:r w:rsidRPr="00A7170A">
              <w:rPr>
                <w:rFonts w:asciiTheme="minorHAnsi" w:hAnsiTheme="minorHAnsi"/>
                <w:sz w:val="18"/>
                <w:szCs w:val="18"/>
              </w:rPr>
              <w:br/>
              <w:t xml:space="preserve">Auto-Check Transfers for Compliance to Fed &amp; </w:t>
            </w:r>
            <w:r w:rsidRPr="00A7170A">
              <w:rPr>
                <w:rFonts w:asciiTheme="minorHAnsi" w:hAnsiTheme="minorHAnsi"/>
                <w:sz w:val="18"/>
                <w:szCs w:val="18"/>
              </w:rPr>
              <w:lastRenderedPageBreak/>
              <w:t>State Regulations</w:t>
            </w:r>
          </w:p>
        </w:tc>
        <w:tc>
          <w:tcPr>
            <w:tcW w:w="2160" w:type="dxa"/>
            <w:shd w:val="clear" w:color="auto" w:fill="F2F2F2" w:themeFill="background1" w:themeFillShade="F2"/>
          </w:tcPr>
          <w:p w14:paraId="2CA8BD00" w14:textId="33CB698D" w:rsidR="006F57A9" w:rsidRPr="00A7170A" w:rsidRDefault="006F57A9" w:rsidP="00A7170A">
            <w:pPr>
              <w:rPr>
                <w:rFonts w:asciiTheme="minorHAnsi" w:hAnsiTheme="minorHAnsi"/>
                <w:sz w:val="18"/>
                <w:szCs w:val="18"/>
              </w:rPr>
            </w:pPr>
            <w:r w:rsidRPr="00A7170A">
              <w:rPr>
                <w:rFonts w:asciiTheme="minorHAnsi" w:hAnsiTheme="minorHAnsi"/>
                <w:sz w:val="18"/>
                <w:szCs w:val="18"/>
              </w:rPr>
              <w:lastRenderedPageBreak/>
              <w:t xml:space="preserve">Provide the ability to auto-check </w:t>
            </w:r>
            <w:r w:rsidR="00CC0F12" w:rsidRPr="00A7170A">
              <w:rPr>
                <w:rFonts w:asciiTheme="minorHAnsi" w:hAnsiTheme="minorHAnsi"/>
                <w:sz w:val="18"/>
                <w:szCs w:val="18"/>
              </w:rPr>
              <w:t xml:space="preserve">send or receive transfer requests </w:t>
            </w:r>
            <w:r w:rsidRPr="00A7170A">
              <w:rPr>
                <w:rFonts w:asciiTheme="minorHAnsi" w:hAnsiTheme="minorHAnsi"/>
                <w:sz w:val="18"/>
                <w:szCs w:val="18"/>
              </w:rPr>
              <w:t xml:space="preserve">for compliance to federal and state regulations and laws. </w:t>
            </w:r>
          </w:p>
        </w:tc>
        <w:tc>
          <w:tcPr>
            <w:tcW w:w="2880" w:type="dxa"/>
            <w:shd w:val="clear" w:color="auto" w:fill="F2F2F2" w:themeFill="background1" w:themeFillShade="F2"/>
          </w:tcPr>
          <w:p w14:paraId="606767F0" w14:textId="4F9AF6C8" w:rsidR="006F57A9" w:rsidRPr="00A7170A" w:rsidRDefault="00A7170A" w:rsidP="00A7170A">
            <w:pPr>
              <w:rPr>
                <w:rFonts w:asciiTheme="minorHAnsi" w:hAnsiTheme="minorHAnsi"/>
                <w:sz w:val="18"/>
                <w:szCs w:val="18"/>
              </w:rPr>
            </w:pPr>
            <w:r w:rsidRPr="00A7170A">
              <w:rPr>
                <w:rFonts w:asciiTheme="minorHAnsi" w:hAnsiTheme="minorHAnsi"/>
                <w:sz w:val="18"/>
                <w:szCs w:val="18"/>
              </w:rPr>
              <w:t>15</w:t>
            </w:r>
            <w:r w:rsidR="006F57A9" w:rsidRPr="00A7170A">
              <w:rPr>
                <w:rFonts w:asciiTheme="minorHAnsi" w:hAnsiTheme="minorHAnsi"/>
                <w:sz w:val="18"/>
                <w:szCs w:val="18"/>
              </w:rPr>
              <w:t xml:space="preserve">.3: As the VA ePrescribing system, I need to build in auto-checking criteria to prevent illegal or prohibited drugs (at both the federal and state level) from being </w:t>
            </w:r>
            <w:r w:rsidR="006663FA" w:rsidRPr="00A7170A">
              <w:rPr>
                <w:rFonts w:asciiTheme="minorHAnsi" w:hAnsiTheme="minorHAnsi"/>
                <w:sz w:val="18"/>
                <w:szCs w:val="18"/>
              </w:rPr>
              <w:t>transferred into</w:t>
            </w:r>
            <w:r w:rsidR="006F57A9" w:rsidRPr="00A7170A">
              <w:rPr>
                <w:rFonts w:asciiTheme="minorHAnsi" w:hAnsiTheme="minorHAnsi"/>
                <w:sz w:val="18"/>
                <w:szCs w:val="18"/>
              </w:rPr>
              <w:t xml:space="preserve"> or </w:t>
            </w:r>
            <w:r w:rsidR="00CC0F12" w:rsidRPr="00A7170A">
              <w:rPr>
                <w:rFonts w:asciiTheme="minorHAnsi" w:hAnsiTheme="minorHAnsi"/>
                <w:sz w:val="18"/>
                <w:szCs w:val="18"/>
              </w:rPr>
              <w:t>sent out from one VA p</w:t>
            </w:r>
            <w:r w:rsidR="006F57A9" w:rsidRPr="00A7170A">
              <w:rPr>
                <w:rFonts w:asciiTheme="minorHAnsi" w:hAnsiTheme="minorHAnsi"/>
                <w:sz w:val="18"/>
                <w:szCs w:val="18"/>
              </w:rPr>
              <w:t>harmacy</w:t>
            </w:r>
            <w:r w:rsidR="00CC0F12" w:rsidRPr="00A7170A">
              <w:rPr>
                <w:rFonts w:asciiTheme="minorHAnsi" w:hAnsiTheme="minorHAnsi"/>
                <w:sz w:val="18"/>
                <w:szCs w:val="18"/>
              </w:rPr>
              <w:t xml:space="preserve"> to another VA pharmacy</w:t>
            </w:r>
            <w:r w:rsidR="00A56BC0" w:rsidRPr="00A7170A">
              <w:rPr>
                <w:rFonts w:asciiTheme="minorHAnsi" w:hAnsiTheme="minorHAnsi"/>
                <w:sz w:val="18"/>
                <w:szCs w:val="18"/>
              </w:rPr>
              <w:t xml:space="preserve">. </w:t>
            </w:r>
          </w:p>
        </w:tc>
        <w:tc>
          <w:tcPr>
            <w:tcW w:w="2430" w:type="dxa"/>
            <w:shd w:val="clear" w:color="auto" w:fill="F2F2F2" w:themeFill="background1" w:themeFillShade="F2"/>
          </w:tcPr>
          <w:p w14:paraId="7A0B5234" w14:textId="0254DC1D" w:rsidR="006F57A9" w:rsidRPr="00A7170A" w:rsidRDefault="00A7170A" w:rsidP="00A7170A">
            <w:pPr>
              <w:rPr>
                <w:rFonts w:asciiTheme="minorHAnsi" w:hAnsiTheme="minorHAnsi"/>
                <w:sz w:val="18"/>
                <w:szCs w:val="18"/>
              </w:rPr>
            </w:pPr>
            <w:r w:rsidRPr="00A7170A">
              <w:rPr>
                <w:rFonts w:asciiTheme="minorHAnsi" w:hAnsiTheme="minorHAnsi"/>
                <w:sz w:val="18"/>
                <w:szCs w:val="18"/>
              </w:rPr>
              <w:t>15</w:t>
            </w:r>
            <w:r w:rsidR="006F57A9" w:rsidRPr="00A7170A">
              <w:rPr>
                <w:rFonts w:asciiTheme="minorHAnsi" w:hAnsiTheme="minorHAnsi"/>
                <w:sz w:val="18"/>
                <w:szCs w:val="18"/>
              </w:rPr>
              <w:t>.3.1: Build in compliance checking criteria for federal and state drug laws</w:t>
            </w:r>
            <w:r w:rsidR="002114D9" w:rsidRPr="00A7170A">
              <w:rPr>
                <w:rFonts w:asciiTheme="minorHAnsi" w:hAnsiTheme="minorHAnsi"/>
                <w:sz w:val="18"/>
                <w:szCs w:val="18"/>
              </w:rPr>
              <w:t xml:space="preserve"> for eRxs transfer requests internal to VA pharmacies</w:t>
            </w:r>
            <w:r w:rsidR="006F57A9" w:rsidRPr="00A7170A">
              <w:rPr>
                <w:rFonts w:asciiTheme="minorHAnsi" w:hAnsiTheme="minorHAnsi"/>
                <w:sz w:val="18"/>
                <w:szCs w:val="18"/>
              </w:rPr>
              <w:t>.</w:t>
            </w:r>
          </w:p>
        </w:tc>
        <w:tc>
          <w:tcPr>
            <w:tcW w:w="4302" w:type="dxa"/>
            <w:shd w:val="clear" w:color="auto" w:fill="F2F2F2" w:themeFill="background1" w:themeFillShade="F2"/>
          </w:tcPr>
          <w:p w14:paraId="1F5D83F0" w14:textId="5E92FEE8" w:rsidR="006F57A9" w:rsidRPr="00A7170A" w:rsidRDefault="006F57A9" w:rsidP="00A7170A">
            <w:pPr>
              <w:keepNext/>
              <w:rPr>
                <w:rFonts w:asciiTheme="minorHAnsi" w:hAnsiTheme="minorHAnsi"/>
                <w:sz w:val="18"/>
                <w:szCs w:val="18"/>
              </w:rPr>
            </w:pPr>
            <w:r w:rsidRPr="00A7170A">
              <w:rPr>
                <w:rFonts w:asciiTheme="minorHAnsi" w:hAnsiTheme="minorHAnsi"/>
                <w:sz w:val="18"/>
                <w:szCs w:val="18"/>
              </w:rPr>
              <w:t>VA pharmacy transfers</w:t>
            </w:r>
            <w:r w:rsidR="00CC0F12" w:rsidRPr="00A7170A">
              <w:rPr>
                <w:rFonts w:asciiTheme="minorHAnsi" w:hAnsiTheme="minorHAnsi"/>
                <w:sz w:val="18"/>
                <w:szCs w:val="18"/>
              </w:rPr>
              <w:t xml:space="preserve"> sent to or received from other VA pharmacies</w:t>
            </w:r>
            <w:r w:rsidRPr="00A7170A">
              <w:rPr>
                <w:rFonts w:asciiTheme="minorHAnsi" w:hAnsiTheme="minorHAnsi"/>
                <w:sz w:val="18"/>
                <w:szCs w:val="18"/>
              </w:rPr>
              <w:t xml:space="preserve"> must comply with federal laws</w:t>
            </w:r>
            <w:r w:rsidR="009B5554" w:rsidRPr="00A7170A">
              <w:rPr>
                <w:rFonts w:asciiTheme="minorHAnsi" w:hAnsiTheme="minorHAnsi"/>
                <w:sz w:val="18"/>
                <w:szCs w:val="18"/>
              </w:rPr>
              <w:t xml:space="preserve"> and regulations</w:t>
            </w:r>
            <w:r w:rsidRPr="00A7170A">
              <w:rPr>
                <w:rFonts w:asciiTheme="minorHAnsi" w:hAnsiTheme="minorHAnsi"/>
                <w:sz w:val="18"/>
                <w:szCs w:val="18"/>
              </w:rPr>
              <w:t>.</w:t>
            </w:r>
          </w:p>
        </w:tc>
      </w:tr>
    </w:tbl>
    <w:p w14:paraId="61619346" w14:textId="7AD58D3F" w:rsidR="000F5F46" w:rsidRPr="0090022E" w:rsidRDefault="000F5F46" w:rsidP="000F5F46">
      <w:pPr>
        <w:pStyle w:val="Style4v3"/>
      </w:pPr>
      <w:r w:rsidRPr="0090022E">
        <w:lastRenderedPageBreak/>
        <w:t xml:space="preserve">Send or Receive eRx Transfer Requests </w:t>
      </w:r>
      <w:r w:rsidR="006F57A9">
        <w:t>to or from External Providers</w:t>
      </w:r>
      <w:r w:rsidR="003F2FA9">
        <w:t xml:space="preserve"> – Note: This is out of scope per Stakeholder meeting on 1/21/2016. Only VA to VA transfers are in scope. </w:t>
      </w:r>
    </w:p>
    <w:p w14:paraId="775BC0D0" w14:textId="37DF30AD" w:rsidR="000F5F46" w:rsidRDefault="000F5F46" w:rsidP="000F5F46">
      <w:pPr>
        <w:pStyle w:val="BodyText"/>
      </w:pPr>
      <w:r>
        <w:t xml:space="preserve">The following requirement supports the need for </w:t>
      </w:r>
      <w:r w:rsidR="00F77FFD">
        <w:t>VA pharmacies</w:t>
      </w:r>
      <w:r>
        <w:t xml:space="preserve"> to send or receive eRx transfer requests. </w:t>
      </w:r>
      <w:proofErr w:type="gramStart"/>
      <w:r>
        <w:t>Traces to NEED 3358 and OWNR requirements 13432 and 13433.</w:t>
      </w:r>
      <w:proofErr w:type="gramEnd"/>
      <w:r>
        <w:t xml:space="preserve"> </w:t>
      </w:r>
    </w:p>
    <w:p w14:paraId="3A211FDF" w14:textId="5BAA60CB" w:rsidR="00A27FAC" w:rsidRDefault="00A27FAC" w:rsidP="009328A8">
      <w:pPr>
        <w:pStyle w:val="Caption"/>
      </w:pPr>
      <w:bookmarkStart w:id="101" w:name="_Toc443575491"/>
      <w:r>
        <w:t xml:space="preserve">Table </w:t>
      </w:r>
      <w:fldSimple w:instr=" SEQ Table \* ARABIC ">
        <w:r w:rsidR="00DF255A">
          <w:rPr>
            <w:noProof/>
          </w:rPr>
          <w:t>16</w:t>
        </w:r>
      </w:fldSimple>
      <w:r>
        <w:t xml:space="preserve">: </w:t>
      </w:r>
      <w:r w:rsidRPr="009120DB">
        <w:t xml:space="preserve">EPIC 16: The system needs to send and receive transfer requests from external pharmacies or to and from </w:t>
      </w:r>
      <w:proofErr w:type="gramStart"/>
      <w:r w:rsidRPr="009120DB">
        <w:t>DoD</w:t>
      </w:r>
      <w:proofErr w:type="gramEnd"/>
      <w:r w:rsidRPr="009120DB">
        <w:t xml:space="preserve"> medical facilities.</w:t>
      </w:r>
      <w:bookmarkEnd w:id="101"/>
    </w:p>
    <w:tbl>
      <w:tblPr>
        <w:tblStyle w:val="TableGrid"/>
        <w:tblW w:w="13050" w:type="dxa"/>
        <w:tblInd w:w="108" w:type="dxa"/>
        <w:shd w:val="clear" w:color="auto" w:fill="DEFDCF"/>
        <w:tblLayout w:type="fixed"/>
        <w:tblLook w:val="04A0" w:firstRow="1" w:lastRow="0" w:firstColumn="1" w:lastColumn="0" w:noHBand="0" w:noVBand="1"/>
        <w:tblCaption w:val="EPIC 16: The system needs to send and receive transfer requests from external pharmacies or to and from DoD medical facilities."/>
        <w:tblDescription w:val="EPIC 16: The system needs to send and receive transfer requests from external pharmacies or to and from DoD medical facilities."/>
      </w:tblPr>
      <w:tblGrid>
        <w:gridCol w:w="468"/>
        <w:gridCol w:w="810"/>
        <w:gridCol w:w="2160"/>
        <w:gridCol w:w="2880"/>
        <w:gridCol w:w="2430"/>
        <w:gridCol w:w="4302"/>
      </w:tblGrid>
      <w:tr w:rsidR="000F5F46" w:rsidRPr="006D4D63" w14:paraId="6FCB5C87" w14:textId="77777777" w:rsidTr="009328A8">
        <w:trPr>
          <w:tblHeader/>
        </w:trPr>
        <w:tc>
          <w:tcPr>
            <w:tcW w:w="468" w:type="dxa"/>
            <w:shd w:val="clear" w:color="auto" w:fill="D9D9D9" w:themeFill="background1" w:themeFillShade="D9"/>
            <w:vAlign w:val="center"/>
          </w:tcPr>
          <w:p w14:paraId="569F81D7" w14:textId="77777777" w:rsidR="000F5F46" w:rsidRPr="006D4D63" w:rsidRDefault="000F5F46" w:rsidP="006D4D63">
            <w:pPr>
              <w:pStyle w:val="BodyText"/>
              <w:spacing w:before="0" w:after="0"/>
              <w:jc w:val="center"/>
              <w:rPr>
                <w:rFonts w:asciiTheme="minorHAnsi" w:hAnsiTheme="minorHAnsi"/>
                <w:b/>
                <w:sz w:val="18"/>
                <w:szCs w:val="18"/>
              </w:rPr>
            </w:pPr>
            <w:r w:rsidRPr="006D4D63">
              <w:rPr>
                <w:rFonts w:asciiTheme="minorHAnsi" w:hAnsiTheme="minorHAnsi"/>
                <w:b/>
                <w:sz w:val="18"/>
                <w:szCs w:val="18"/>
              </w:rPr>
              <w:t>ID#</w:t>
            </w:r>
          </w:p>
        </w:tc>
        <w:tc>
          <w:tcPr>
            <w:tcW w:w="810" w:type="dxa"/>
            <w:shd w:val="clear" w:color="auto" w:fill="D9D9D9" w:themeFill="background1" w:themeFillShade="D9"/>
            <w:vAlign w:val="center"/>
          </w:tcPr>
          <w:p w14:paraId="40450293" w14:textId="77777777" w:rsidR="000F5F46" w:rsidRPr="006D4D63" w:rsidRDefault="000F5F46" w:rsidP="006D4D63">
            <w:pPr>
              <w:pStyle w:val="BodyText"/>
              <w:spacing w:before="0" w:after="0"/>
              <w:jc w:val="center"/>
              <w:rPr>
                <w:rFonts w:asciiTheme="minorHAnsi" w:hAnsiTheme="minorHAnsi"/>
                <w:sz w:val="18"/>
                <w:szCs w:val="18"/>
              </w:rPr>
            </w:pPr>
            <w:r w:rsidRPr="006D4D63">
              <w:rPr>
                <w:rFonts w:asciiTheme="minorHAnsi" w:hAnsiTheme="minorHAnsi"/>
                <w:b/>
                <w:sz w:val="18"/>
                <w:szCs w:val="18"/>
              </w:rPr>
              <w:t>NEED/</w:t>
            </w:r>
            <w:r w:rsidRPr="006D4D63">
              <w:rPr>
                <w:rFonts w:asciiTheme="minorHAnsi" w:hAnsiTheme="minorHAnsi"/>
                <w:b/>
                <w:sz w:val="18"/>
                <w:szCs w:val="18"/>
              </w:rPr>
              <w:br/>
              <w:t>OWNR #</w:t>
            </w:r>
          </w:p>
        </w:tc>
        <w:tc>
          <w:tcPr>
            <w:tcW w:w="2160" w:type="dxa"/>
            <w:shd w:val="clear" w:color="auto" w:fill="D9D9D9" w:themeFill="background1" w:themeFillShade="D9"/>
            <w:vAlign w:val="center"/>
          </w:tcPr>
          <w:p w14:paraId="3280A9B4" w14:textId="77777777" w:rsidR="000F5F46" w:rsidRPr="006D4D63" w:rsidRDefault="000F5F46" w:rsidP="006D4D63">
            <w:pPr>
              <w:jc w:val="center"/>
              <w:rPr>
                <w:rFonts w:asciiTheme="minorHAnsi" w:hAnsiTheme="minorHAnsi"/>
                <w:sz w:val="18"/>
                <w:szCs w:val="18"/>
              </w:rPr>
            </w:pPr>
            <w:r w:rsidRPr="006D4D63">
              <w:rPr>
                <w:rFonts w:asciiTheme="minorHAnsi" w:hAnsiTheme="minorHAnsi"/>
                <w:b/>
                <w:sz w:val="18"/>
                <w:szCs w:val="18"/>
              </w:rPr>
              <w:t>BRD Theme</w:t>
            </w:r>
          </w:p>
        </w:tc>
        <w:tc>
          <w:tcPr>
            <w:tcW w:w="2880" w:type="dxa"/>
            <w:shd w:val="clear" w:color="auto" w:fill="D9D9D9" w:themeFill="background1" w:themeFillShade="D9"/>
            <w:vAlign w:val="center"/>
          </w:tcPr>
          <w:p w14:paraId="0CFB323D" w14:textId="77777777" w:rsidR="000F5F46" w:rsidRPr="006D4D63" w:rsidRDefault="000F5F46" w:rsidP="006D4D63">
            <w:pPr>
              <w:jc w:val="center"/>
              <w:rPr>
                <w:rFonts w:asciiTheme="minorHAnsi" w:hAnsiTheme="minorHAnsi"/>
                <w:sz w:val="18"/>
                <w:szCs w:val="18"/>
              </w:rPr>
            </w:pPr>
            <w:r w:rsidRPr="006D4D63">
              <w:rPr>
                <w:rFonts w:asciiTheme="minorHAnsi" w:hAnsiTheme="minorHAnsi"/>
                <w:b/>
                <w:sz w:val="18"/>
                <w:szCs w:val="18"/>
              </w:rPr>
              <w:t>User Stories (Narratives)</w:t>
            </w:r>
          </w:p>
        </w:tc>
        <w:tc>
          <w:tcPr>
            <w:tcW w:w="2430" w:type="dxa"/>
            <w:shd w:val="clear" w:color="auto" w:fill="D9D9D9" w:themeFill="background1" w:themeFillShade="D9"/>
            <w:vAlign w:val="center"/>
          </w:tcPr>
          <w:p w14:paraId="1BC30B74" w14:textId="77777777" w:rsidR="000F5F46" w:rsidRPr="006D4D63" w:rsidRDefault="000F5F46" w:rsidP="006D4D63">
            <w:pPr>
              <w:jc w:val="center"/>
              <w:rPr>
                <w:rFonts w:asciiTheme="minorHAnsi" w:hAnsiTheme="minorHAnsi"/>
                <w:sz w:val="18"/>
                <w:szCs w:val="18"/>
              </w:rPr>
            </w:pPr>
            <w:r w:rsidRPr="006D4D63">
              <w:rPr>
                <w:rFonts w:asciiTheme="minorHAnsi" w:hAnsiTheme="minorHAnsi"/>
                <w:b/>
                <w:sz w:val="18"/>
                <w:szCs w:val="18"/>
              </w:rPr>
              <w:t>User Tasks</w:t>
            </w:r>
          </w:p>
        </w:tc>
        <w:tc>
          <w:tcPr>
            <w:tcW w:w="4302" w:type="dxa"/>
            <w:shd w:val="clear" w:color="auto" w:fill="D9D9D9" w:themeFill="background1" w:themeFillShade="D9"/>
            <w:vAlign w:val="center"/>
          </w:tcPr>
          <w:p w14:paraId="249B2AF2" w14:textId="77777777" w:rsidR="000F5F46" w:rsidRPr="006D4D63" w:rsidRDefault="000F5F46" w:rsidP="006D4D63">
            <w:pPr>
              <w:jc w:val="center"/>
              <w:rPr>
                <w:rFonts w:asciiTheme="minorHAnsi" w:hAnsiTheme="minorHAnsi"/>
                <w:sz w:val="18"/>
                <w:szCs w:val="18"/>
              </w:rPr>
            </w:pPr>
            <w:r w:rsidRPr="006D4D63">
              <w:rPr>
                <w:rFonts w:asciiTheme="minorHAnsi" w:hAnsiTheme="minorHAnsi"/>
                <w:b/>
                <w:sz w:val="18"/>
                <w:szCs w:val="18"/>
              </w:rPr>
              <w:t>Business Acceptance Criteria</w:t>
            </w:r>
            <w:r w:rsidRPr="006D4D63">
              <w:rPr>
                <w:rFonts w:asciiTheme="minorHAnsi" w:hAnsiTheme="minorHAnsi"/>
                <w:b/>
                <w:sz w:val="18"/>
                <w:szCs w:val="18"/>
              </w:rPr>
              <w:br/>
              <w:t>(Requirements)</w:t>
            </w:r>
          </w:p>
        </w:tc>
      </w:tr>
      <w:tr w:rsidR="000F5F46" w:rsidRPr="006D4D63" w14:paraId="3E6FCE74" w14:textId="77777777" w:rsidTr="009328A8">
        <w:tc>
          <w:tcPr>
            <w:tcW w:w="468" w:type="dxa"/>
            <w:shd w:val="clear" w:color="auto" w:fill="F2F2F2" w:themeFill="background1" w:themeFillShade="F2"/>
          </w:tcPr>
          <w:p w14:paraId="67A9A658" w14:textId="57251FDE" w:rsidR="000F5F46" w:rsidRPr="006D4D63" w:rsidRDefault="006F1A24" w:rsidP="006D4D63">
            <w:pPr>
              <w:pStyle w:val="BodyText"/>
              <w:spacing w:before="0" w:after="0"/>
              <w:rPr>
                <w:rFonts w:asciiTheme="minorHAnsi" w:hAnsiTheme="minorHAnsi"/>
                <w:b/>
                <w:sz w:val="18"/>
                <w:szCs w:val="18"/>
              </w:rPr>
            </w:pPr>
            <w:r>
              <w:rPr>
                <w:rFonts w:asciiTheme="minorHAnsi" w:hAnsiTheme="minorHAnsi"/>
                <w:b/>
                <w:sz w:val="18"/>
                <w:szCs w:val="18"/>
              </w:rPr>
              <w:t>42</w:t>
            </w:r>
          </w:p>
        </w:tc>
        <w:tc>
          <w:tcPr>
            <w:tcW w:w="810" w:type="dxa"/>
            <w:shd w:val="clear" w:color="auto" w:fill="F2F2F2" w:themeFill="background1" w:themeFillShade="F2"/>
          </w:tcPr>
          <w:p w14:paraId="725F6F2F" w14:textId="77777777" w:rsidR="000F5F46" w:rsidRPr="006D4D63" w:rsidRDefault="000F5F46" w:rsidP="006D4D63">
            <w:pPr>
              <w:pStyle w:val="BodyText"/>
              <w:spacing w:before="0" w:after="0"/>
              <w:rPr>
                <w:rFonts w:asciiTheme="minorHAnsi" w:hAnsiTheme="minorHAnsi"/>
                <w:sz w:val="18"/>
                <w:szCs w:val="18"/>
              </w:rPr>
            </w:pPr>
            <w:r w:rsidRPr="006D4D63">
              <w:rPr>
                <w:rFonts w:asciiTheme="minorHAnsi" w:hAnsiTheme="minorHAnsi"/>
                <w:sz w:val="18"/>
                <w:szCs w:val="18"/>
              </w:rPr>
              <w:t>NEED 3358</w:t>
            </w:r>
          </w:p>
        </w:tc>
        <w:tc>
          <w:tcPr>
            <w:tcW w:w="2160" w:type="dxa"/>
            <w:shd w:val="clear" w:color="auto" w:fill="F2F2F2" w:themeFill="background1" w:themeFillShade="F2"/>
          </w:tcPr>
          <w:p w14:paraId="52394985" w14:textId="77777777" w:rsidR="000F5F46" w:rsidRPr="006D4D63" w:rsidRDefault="000F5F46" w:rsidP="006D4D63">
            <w:pPr>
              <w:rPr>
                <w:rFonts w:asciiTheme="minorHAnsi" w:hAnsiTheme="minorHAnsi"/>
                <w:sz w:val="18"/>
                <w:szCs w:val="18"/>
              </w:rPr>
            </w:pPr>
            <w:r w:rsidRPr="006D4D63">
              <w:rPr>
                <w:rFonts w:asciiTheme="minorHAnsi" w:hAnsiTheme="minorHAnsi"/>
                <w:sz w:val="18"/>
                <w:szCs w:val="18"/>
              </w:rPr>
              <w:t>Provide VA pharmacies with an eRx transfer capability.</w:t>
            </w:r>
          </w:p>
        </w:tc>
        <w:tc>
          <w:tcPr>
            <w:tcW w:w="2880" w:type="dxa"/>
            <w:shd w:val="clear" w:color="auto" w:fill="F2F2F2" w:themeFill="background1" w:themeFillShade="F2"/>
          </w:tcPr>
          <w:p w14:paraId="7AC65F49" w14:textId="77777777" w:rsidR="000F5F46" w:rsidRPr="006D4D63" w:rsidRDefault="000F5F46" w:rsidP="006D4D63">
            <w:pPr>
              <w:rPr>
                <w:rFonts w:asciiTheme="minorHAnsi" w:hAnsiTheme="minorHAnsi"/>
                <w:b/>
                <w:color w:val="FF0000"/>
                <w:sz w:val="18"/>
                <w:szCs w:val="18"/>
              </w:rPr>
            </w:pPr>
          </w:p>
        </w:tc>
        <w:tc>
          <w:tcPr>
            <w:tcW w:w="2430" w:type="dxa"/>
            <w:shd w:val="clear" w:color="auto" w:fill="F2F2F2" w:themeFill="background1" w:themeFillShade="F2"/>
          </w:tcPr>
          <w:p w14:paraId="274269E8" w14:textId="77777777" w:rsidR="000F5F46" w:rsidRPr="006D4D63" w:rsidRDefault="000F5F46" w:rsidP="006D4D63">
            <w:pPr>
              <w:rPr>
                <w:rFonts w:asciiTheme="minorHAnsi" w:hAnsiTheme="minorHAnsi"/>
                <w:color w:val="F79646" w:themeColor="accent6"/>
                <w:sz w:val="18"/>
                <w:szCs w:val="18"/>
              </w:rPr>
            </w:pPr>
          </w:p>
        </w:tc>
        <w:tc>
          <w:tcPr>
            <w:tcW w:w="4302" w:type="dxa"/>
            <w:shd w:val="clear" w:color="auto" w:fill="F2F2F2" w:themeFill="background1" w:themeFillShade="F2"/>
          </w:tcPr>
          <w:p w14:paraId="39E5C2D2" w14:textId="77777777" w:rsidR="000F5F46" w:rsidRPr="006D4D63" w:rsidRDefault="000F5F46" w:rsidP="006D4D63">
            <w:pPr>
              <w:rPr>
                <w:rFonts w:asciiTheme="minorHAnsi" w:hAnsiTheme="minorHAnsi"/>
                <w:color w:val="F79646" w:themeColor="accent6"/>
                <w:sz w:val="18"/>
                <w:szCs w:val="18"/>
              </w:rPr>
            </w:pPr>
          </w:p>
        </w:tc>
      </w:tr>
      <w:tr w:rsidR="000F5F46" w:rsidRPr="006D4D63" w14:paraId="21111EA4" w14:textId="77777777" w:rsidTr="009328A8">
        <w:trPr>
          <w:trHeight w:val="2197"/>
        </w:trPr>
        <w:tc>
          <w:tcPr>
            <w:tcW w:w="468" w:type="dxa"/>
            <w:shd w:val="clear" w:color="auto" w:fill="F2F2F2" w:themeFill="background1" w:themeFillShade="F2"/>
          </w:tcPr>
          <w:p w14:paraId="624FFBA6" w14:textId="3708B06C" w:rsidR="000F5F46" w:rsidRPr="006D4D63" w:rsidRDefault="006F1A24" w:rsidP="006D4D63">
            <w:pPr>
              <w:pStyle w:val="BodyText"/>
              <w:spacing w:before="0" w:after="0"/>
              <w:rPr>
                <w:rFonts w:asciiTheme="minorHAnsi" w:hAnsiTheme="minorHAnsi"/>
                <w:b/>
                <w:sz w:val="18"/>
                <w:szCs w:val="18"/>
              </w:rPr>
            </w:pPr>
            <w:r>
              <w:rPr>
                <w:rFonts w:asciiTheme="minorHAnsi" w:hAnsiTheme="minorHAnsi"/>
                <w:b/>
                <w:sz w:val="18"/>
                <w:szCs w:val="18"/>
              </w:rPr>
              <w:t>43</w:t>
            </w:r>
          </w:p>
        </w:tc>
        <w:tc>
          <w:tcPr>
            <w:tcW w:w="810" w:type="dxa"/>
            <w:shd w:val="clear" w:color="auto" w:fill="F2F2F2" w:themeFill="background1" w:themeFillShade="F2"/>
          </w:tcPr>
          <w:p w14:paraId="31760265" w14:textId="77777777" w:rsidR="000F5F46" w:rsidRPr="006D4D63" w:rsidRDefault="000F5F46" w:rsidP="006D4D63">
            <w:pPr>
              <w:pStyle w:val="BodyText"/>
              <w:spacing w:before="0" w:after="0"/>
              <w:rPr>
                <w:rFonts w:asciiTheme="minorHAnsi" w:hAnsiTheme="minorHAnsi"/>
                <w:sz w:val="18"/>
                <w:szCs w:val="18"/>
              </w:rPr>
            </w:pPr>
            <w:r w:rsidRPr="006D4D63">
              <w:rPr>
                <w:rFonts w:asciiTheme="minorHAnsi" w:hAnsiTheme="minorHAnsi"/>
                <w:sz w:val="18"/>
                <w:szCs w:val="18"/>
              </w:rPr>
              <w:t>OWNR</w:t>
            </w:r>
            <w:r w:rsidRPr="006D4D63">
              <w:rPr>
                <w:rFonts w:asciiTheme="minorHAnsi" w:hAnsiTheme="minorHAnsi"/>
                <w:sz w:val="18"/>
                <w:szCs w:val="18"/>
              </w:rPr>
              <w:br/>
              <w:t>13432</w:t>
            </w:r>
          </w:p>
        </w:tc>
        <w:tc>
          <w:tcPr>
            <w:tcW w:w="2160" w:type="dxa"/>
            <w:shd w:val="clear" w:color="auto" w:fill="F2F2F2" w:themeFill="background1" w:themeFillShade="F2"/>
          </w:tcPr>
          <w:p w14:paraId="1746B689" w14:textId="77777777" w:rsidR="000F5F46" w:rsidRPr="006D4D63" w:rsidRDefault="000F5F46" w:rsidP="006D4D63">
            <w:pPr>
              <w:rPr>
                <w:rFonts w:asciiTheme="minorHAnsi" w:hAnsiTheme="minorHAnsi"/>
                <w:sz w:val="18"/>
                <w:szCs w:val="18"/>
              </w:rPr>
            </w:pPr>
            <w:r w:rsidRPr="006D4D63">
              <w:rPr>
                <w:rFonts w:asciiTheme="minorHAnsi" w:hAnsiTheme="minorHAnsi"/>
                <w:sz w:val="18"/>
                <w:szCs w:val="18"/>
              </w:rPr>
              <w:t>Provide the ability to electronically transfer (send) an existing Rx for medication (including controlled substances) or medical supplies in accordance with the most current, appropriate NCPDP Standard(s) to an external pharmacy so that the external pharmacy may dispense the prescription.</w:t>
            </w:r>
          </w:p>
        </w:tc>
        <w:tc>
          <w:tcPr>
            <w:tcW w:w="2880" w:type="dxa"/>
            <w:shd w:val="clear" w:color="auto" w:fill="F2F2F2" w:themeFill="background1" w:themeFillShade="F2"/>
          </w:tcPr>
          <w:p w14:paraId="0ED55115" w14:textId="25BE6367" w:rsidR="000F5F46" w:rsidRPr="006D4D63" w:rsidRDefault="006D4D63" w:rsidP="006D4D63">
            <w:pPr>
              <w:rPr>
                <w:rFonts w:asciiTheme="minorHAnsi" w:hAnsiTheme="minorHAnsi"/>
                <w:sz w:val="18"/>
                <w:szCs w:val="18"/>
              </w:rPr>
            </w:pPr>
            <w:r w:rsidRPr="006D4D63">
              <w:rPr>
                <w:rFonts w:asciiTheme="minorHAnsi" w:hAnsiTheme="minorHAnsi"/>
                <w:sz w:val="18"/>
                <w:szCs w:val="18"/>
              </w:rPr>
              <w:t>16</w:t>
            </w:r>
            <w:r w:rsidR="000F5F46" w:rsidRPr="006D4D63">
              <w:rPr>
                <w:rFonts w:asciiTheme="minorHAnsi" w:hAnsiTheme="minorHAnsi"/>
                <w:sz w:val="18"/>
                <w:szCs w:val="18"/>
              </w:rPr>
              <w:t xml:space="preserve">.1: As a VA Pharmacist, I need to be able to transfer an existing </w:t>
            </w:r>
            <w:r w:rsidR="007C1C15" w:rsidRPr="006D4D63">
              <w:rPr>
                <w:rFonts w:asciiTheme="minorHAnsi" w:hAnsiTheme="minorHAnsi"/>
                <w:sz w:val="18"/>
                <w:szCs w:val="18"/>
              </w:rPr>
              <w:t xml:space="preserve">eRx to an external pharmacy </w:t>
            </w:r>
            <w:r w:rsidR="000F5F46" w:rsidRPr="006D4D63">
              <w:rPr>
                <w:rFonts w:asciiTheme="minorHAnsi" w:hAnsiTheme="minorHAnsi"/>
                <w:sz w:val="18"/>
                <w:szCs w:val="18"/>
              </w:rPr>
              <w:t>or</w:t>
            </w:r>
            <w:r w:rsidR="007C1C15" w:rsidRPr="006D4D63">
              <w:rPr>
                <w:rFonts w:asciiTheme="minorHAnsi" w:hAnsiTheme="minorHAnsi"/>
                <w:sz w:val="18"/>
                <w:szCs w:val="18"/>
              </w:rPr>
              <w:t xml:space="preserve"> to a</w:t>
            </w:r>
            <w:r w:rsidR="000F5F46" w:rsidRPr="006D4D63">
              <w:rPr>
                <w:rFonts w:asciiTheme="minorHAnsi" w:hAnsiTheme="minorHAnsi"/>
                <w:sz w:val="18"/>
                <w:szCs w:val="18"/>
              </w:rPr>
              <w:t xml:space="preserve"> DoD pharmacy, </w:t>
            </w:r>
            <w:r w:rsidR="007C1C15" w:rsidRPr="006D4D63">
              <w:rPr>
                <w:rFonts w:asciiTheme="minorHAnsi" w:hAnsiTheme="minorHAnsi"/>
                <w:sz w:val="18"/>
                <w:szCs w:val="18"/>
              </w:rPr>
              <w:t xml:space="preserve">so that the external pharmacy </w:t>
            </w:r>
            <w:r w:rsidR="000F5F46" w:rsidRPr="006D4D63">
              <w:rPr>
                <w:rFonts w:asciiTheme="minorHAnsi" w:hAnsiTheme="minorHAnsi"/>
                <w:sz w:val="18"/>
                <w:szCs w:val="18"/>
              </w:rPr>
              <w:t xml:space="preserve">or </w:t>
            </w:r>
            <w:r w:rsidR="007C1C15" w:rsidRPr="006D4D63">
              <w:rPr>
                <w:rFonts w:asciiTheme="minorHAnsi" w:hAnsiTheme="minorHAnsi"/>
                <w:sz w:val="18"/>
                <w:szCs w:val="18"/>
              </w:rPr>
              <w:t>DoD pharmacy</w:t>
            </w:r>
            <w:r w:rsidR="000F5F46" w:rsidRPr="006D4D63">
              <w:rPr>
                <w:rFonts w:asciiTheme="minorHAnsi" w:hAnsiTheme="minorHAnsi"/>
                <w:sz w:val="18"/>
                <w:szCs w:val="18"/>
              </w:rPr>
              <w:t xml:space="preserve"> may dispense the prescription.</w:t>
            </w:r>
          </w:p>
          <w:p w14:paraId="289445A8" w14:textId="77777777" w:rsidR="000F5F46" w:rsidRPr="006D4D63" w:rsidRDefault="000F5F46" w:rsidP="006D4D63">
            <w:pPr>
              <w:rPr>
                <w:rFonts w:asciiTheme="minorHAnsi" w:hAnsiTheme="minorHAnsi"/>
                <w:sz w:val="18"/>
                <w:szCs w:val="18"/>
              </w:rPr>
            </w:pPr>
          </w:p>
        </w:tc>
        <w:tc>
          <w:tcPr>
            <w:tcW w:w="2430" w:type="dxa"/>
            <w:shd w:val="clear" w:color="auto" w:fill="F2F2F2" w:themeFill="background1" w:themeFillShade="F2"/>
          </w:tcPr>
          <w:p w14:paraId="5B410C41" w14:textId="317EC6EC" w:rsidR="000F5F46" w:rsidRPr="006D4D63" w:rsidRDefault="006D4D63" w:rsidP="006D4D63">
            <w:pPr>
              <w:rPr>
                <w:rFonts w:asciiTheme="minorHAnsi" w:hAnsiTheme="minorHAnsi"/>
                <w:sz w:val="18"/>
                <w:szCs w:val="18"/>
              </w:rPr>
            </w:pPr>
            <w:r w:rsidRPr="006D4D63">
              <w:rPr>
                <w:rFonts w:asciiTheme="minorHAnsi" w:hAnsiTheme="minorHAnsi"/>
                <w:sz w:val="18"/>
                <w:szCs w:val="18"/>
              </w:rPr>
              <w:t>16</w:t>
            </w:r>
            <w:r w:rsidR="000F5F46" w:rsidRPr="006D4D63">
              <w:rPr>
                <w:rFonts w:asciiTheme="minorHAnsi" w:hAnsiTheme="minorHAnsi"/>
                <w:sz w:val="18"/>
                <w:szCs w:val="18"/>
              </w:rPr>
              <w:t>.1.1: Enable eRx transf</w:t>
            </w:r>
            <w:r w:rsidR="007C1C15" w:rsidRPr="006D4D63">
              <w:rPr>
                <w:rFonts w:asciiTheme="minorHAnsi" w:hAnsiTheme="minorHAnsi"/>
                <w:sz w:val="18"/>
                <w:szCs w:val="18"/>
              </w:rPr>
              <w:t>er requests to external pharmacies or to DoD pharmacies from VA Pharmacies.</w:t>
            </w:r>
          </w:p>
        </w:tc>
        <w:tc>
          <w:tcPr>
            <w:tcW w:w="4302" w:type="dxa"/>
            <w:shd w:val="clear" w:color="auto" w:fill="F2F2F2" w:themeFill="background1" w:themeFillShade="F2"/>
          </w:tcPr>
          <w:p w14:paraId="69800BBA" w14:textId="0AF7A5A4" w:rsidR="000F5F46" w:rsidRPr="006D4D63" w:rsidRDefault="000F5F46" w:rsidP="006D4D63">
            <w:pPr>
              <w:rPr>
                <w:rFonts w:asciiTheme="minorHAnsi" w:hAnsiTheme="minorHAnsi"/>
                <w:sz w:val="18"/>
                <w:szCs w:val="18"/>
              </w:rPr>
            </w:pPr>
            <w:r w:rsidRPr="006D4D63">
              <w:rPr>
                <w:rFonts w:asciiTheme="minorHAnsi" w:hAnsiTheme="minorHAnsi"/>
                <w:sz w:val="18"/>
                <w:szCs w:val="18"/>
              </w:rPr>
              <w:t>Outbound requests to transfer eRxs from VA Pharmacies to external pharmacies</w:t>
            </w:r>
            <w:r w:rsidR="007C1C15" w:rsidRPr="006D4D63">
              <w:rPr>
                <w:rFonts w:asciiTheme="minorHAnsi" w:hAnsiTheme="minorHAnsi"/>
                <w:sz w:val="18"/>
                <w:szCs w:val="18"/>
              </w:rPr>
              <w:t xml:space="preserve"> </w:t>
            </w:r>
            <w:r w:rsidRPr="006D4D63">
              <w:rPr>
                <w:rFonts w:asciiTheme="minorHAnsi" w:hAnsiTheme="minorHAnsi"/>
                <w:sz w:val="18"/>
                <w:szCs w:val="18"/>
              </w:rPr>
              <w:t>or to DoD pharmacies</w:t>
            </w:r>
            <w:r w:rsidR="007C1C15" w:rsidRPr="006D4D63">
              <w:rPr>
                <w:rFonts w:asciiTheme="minorHAnsi" w:hAnsiTheme="minorHAnsi"/>
                <w:sz w:val="18"/>
                <w:szCs w:val="18"/>
              </w:rPr>
              <w:t xml:space="preserve"> </w:t>
            </w:r>
            <w:r w:rsidRPr="006D4D63">
              <w:rPr>
                <w:rFonts w:asciiTheme="minorHAnsi" w:hAnsiTheme="minorHAnsi"/>
                <w:sz w:val="18"/>
                <w:szCs w:val="18"/>
              </w:rPr>
              <w:t xml:space="preserve">must </w:t>
            </w:r>
            <w:r w:rsidR="00CC0F12" w:rsidRPr="006D4D63">
              <w:rPr>
                <w:rFonts w:asciiTheme="minorHAnsi" w:hAnsiTheme="minorHAnsi"/>
                <w:sz w:val="18"/>
                <w:szCs w:val="18"/>
              </w:rPr>
              <w:t>comply with</w:t>
            </w:r>
            <w:r w:rsidRPr="006D4D63">
              <w:rPr>
                <w:rFonts w:asciiTheme="minorHAnsi" w:hAnsiTheme="minorHAnsi"/>
                <w:sz w:val="18"/>
                <w:szCs w:val="18"/>
              </w:rPr>
              <w:t xml:space="preserve"> </w:t>
            </w:r>
            <w:r w:rsidR="00CC0F12" w:rsidRPr="006D4D63">
              <w:rPr>
                <w:rFonts w:asciiTheme="minorHAnsi" w:hAnsiTheme="minorHAnsi"/>
                <w:sz w:val="18"/>
                <w:szCs w:val="18"/>
              </w:rPr>
              <w:t>federal and</w:t>
            </w:r>
            <w:r w:rsidRPr="006D4D63">
              <w:rPr>
                <w:rFonts w:asciiTheme="minorHAnsi" w:hAnsiTheme="minorHAnsi"/>
                <w:sz w:val="18"/>
                <w:szCs w:val="18"/>
              </w:rPr>
              <w:t xml:space="preserve"> </w:t>
            </w:r>
            <w:r w:rsidR="00CC0F12" w:rsidRPr="006D4D63">
              <w:rPr>
                <w:rFonts w:asciiTheme="minorHAnsi" w:hAnsiTheme="minorHAnsi"/>
                <w:sz w:val="18"/>
                <w:szCs w:val="18"/>
              </w:rPr>
              <w:t>state laws and</w:t>
            </w:r>
            <w:r w:rsidRPr="006D4D63">
              <w:rPr>
                <w:rFonts w:asciiTheme="minorHAnsi" w:hAnsiTheme="minorHAnsi"/>
                <w:sz w:val="18"/>
                <w:szCs w:val="18"/>
              </w:rPr>
              <w:t xml:space="preserve"> regulations, especially when such transfer requests cross state boundaries.</w:t>
            </w:r>
          </w:p>
          <w:p w14:paraId="704ED0E9" w14:textId="77777777" w:rsidR="000F5F46" w:rsidRPr="006D4D63" w:rsidRDefault="000F5F46" w:rsidP="006D4D63">
            <w:pPr>
              <w:rPr>
                <w:rFonts w:asciiTheme="minorHAnsi" w:hAnsiTheme="minorHAnsi"/>
                <w:sz w:val="18"/>
                <w:szCs w:val="18"/>
              </w:rPr>
            </w:pPr>
          </w:p>
          <w:p w14:paraId="7F26A0A1" w14:textId="77777777" w:rsidR="000F5F46" w:rsidRDefault="00093F73" w:rsidP="006D4D63">
            <w:pPr>
              <w:rPr>
                <w:rFonts w:asciiTheme="minorHAnsi" w:hAnsiTheme="minorHAnsi"/>
                <w:sz w:val="18"/>
                <w:szCs w:val="18"/>
              </w:rPr>
            </w:pPr>
            <w:r>
              <w:rPr>
                <w:rFonts w:asciiTheme="minorHAnsi" w:hAnsiTheme="minorHAnsi"/>
                <w:sz w:val="18"/>
                <w:szCs w:val="18"/>
              </w:rPr>
              <w:t xml:space="preserve">In order for a transfer to be made, a request needs to be made and approved by the receiving Pharmacy. </w:t>
            </w:r>
          </w:p>
          <w:p w14:paraId="31FD4D76" w14:textId="77777777" w:rsidR="00093F73" w:rsidRDefault="00093F73" w:rsidP="006D4D63">
            <w:pPr>
              <w:rPr>
                <w:rFonts w:asciiTheme="minorHAnsi" w:hAnsiTheme="minorHAnsi"/>
                <w:sz w:val="18"/>
                <w:szCs w:val="18"/>
              </w:rPr>
            </w:pPr>
          </w:p>
          <w:p w14:paraId="6440F04D" w14:textId="77777777" w:rsidR="00093F73" w:rsidRDefault="00093F73" w:rsidP="006D4D63">
            <w:pPr>
              <w:rPr>
                <w:rFonts w:asciiTheme="minorHAnsi" w:hAnsiTheme="minorHAnsi"/>
                <w:sz w:val="18"/>
                <w:szCs w:val="18"/>
              </w:rPr>
            </w:pPr>
            <w:r>
              <w:rPr>
                <w:rFonts w:asciiTheme="minorHAnsi" w:hAnsiTheme="minorHAnsi"/>
                <w:sz w:val="18"/>
                <w:szCs w:val="18"/>
              </w:rPr>
              <w:t xml:space="preserve">The Pharmacy making the transfer must “own” the prescription that is being transferred. </w:t>
            </w:r>
          </w:p>
          <w:p w14:paraId="599E80D3" w14:textId="77777777" w:rsidR="00093F73" w:rsidRDefault="00093F73" w:rsidP="006D4D63">
            <w:pPr>
              <w:rPr>
                <w:rFonts w:asciiTheme="minorHAnsi" w:hAnsiTheme="minorHAnsi"/>
                <w:sz w:val="18"/>
                <w:szCs w:val="18"/>
              </w:rPr>
            </w:pPr>
          </w:p>
          <w:p w14:paraId="1AB15B88" w14:textId="08891B3D" w:rsidR="00093F73" w:rsidRPr="006D4D63" w:rsidRDefault="00093F73" w:rsidP="00093F73">
            <w:pPr>
              <w:rPr>
                <w:rFonts w:asciiTheme="minorHAnsi" w:hAnsiTheme="minorHAnsi"/>
                <w:sz w:val="18"/>
                <w:szCs w:val="18"/>
              </w:rPr>
            </w:pPr>
            <w:r>
              <w:rPr>
                <w:rFonts w:asciiTheme="minorHAnsi" w:hAnsiTheme="minorHAnsi"/>
                <w:sz w:val="18"/>
                <w:szCs w:val="18"/>
              </w:rPr>
              <w:t>The Prescription must have been processed before it can be transferred (not necessarily dispensed)</w:t>
            </w:r>
          </w:p>
        </w:tc>
      </w:tr>
      <w:tr w:rsidR="000F5F46" w:rsidRPr="006D4D63" w14:paraId="7BACE576" w14:textId="77777777" w:rsidTr="009328A8">
        <w:tc>
          <w:tcPr>
            <w:tcW w:w="468" w:type="dxa"/>
            <w:shd w:val="clear" w:color="auto" w:fill="F2F2F2" w:themeFill="background1" w:themeFillShade="F2"/>
          </w:tcPr>
          <w:p w14:paraId="28D12FD4" w14:textId="07ED3455" w:rsidR="000F5F46" w:rsidRPr="006D4D63" w:rsidRDefault="006F1A24" w:rsidP="006D4D63">
            <w:pPr>
              <w:pStyle w:val="BodyText"/>
              <w:spacing w:before="0" w:after="0"/>
              <w:rPr>
                <w:rFonts w:asciiTheme="minorHAnsi" w:hAnsiTheme="minorHAnsi"/>
                <w:b/>
                <w:sz w:val="18"/>
                <w:szCs w:val="18"/>
              </w:rPr>
            </w:pPr>
            <w:r>
              <w:rPr>
                <w:rFonts w:asciiTheme="minorHAnsi" w:hAnsiTheme="minorHAnsi"/>
                <w:b/>
                <w:sz w:val="18"/>
                <w:szCs w:val="18"/>
              </w:rPr>
              <w:t>44</w:t>
            </w:r>
          </w:p>
        </w:tc>
        <w:tc>
          <w:tcPr>
            <w:tcW w:w="810" w:type="dxa"/>
            <w:shd w:val="clear" w:color="auto" w:fill="F2F2F2" w:themeFill="background1" w:themeFillShade="F2"/>
          </w:tcPr>
          <w:p w14:paraId="7C249EF8" w14:textId="77777777" w:rsidR="000F5F46" w:rsidRPr="006D4D63" w:rsidRDefault="000F5F46" w:rsidP="006D4D63">
            <w:pPr>
              <w:pStyle w:val="BodyText"/>
              <w:spacing w:before="0" w:after="0"/>
              <w:rPr>
                <w:rFonts w:asciiTheme="minorHAnsi" w:hAnsiTheme="minorHAnsi"/>
                <w:sz w:val="18"/>
                <w:szCs w:val="18"/>
              </w:rPr>
            </w:pPr>
            <w:r w:rsidRPr="006D4D63">
              <w:rPr>
                <w:rFonts w:asciiTheme="minorHAnsi" w:hAnsiTheme="minorHAnsi"/>
                <w:sz w:val="18"/>
                <w:szCs w:val="18"/>
              </w:rPr>
              <w:t>OWNR</w:t>
            </w:r>
            <w:r w:rsidRPr="006D4D63">
              <w:rPr>
                <w:rFonts w:asciiTheme="minorHAnsi" w:hAnsiTheme="minorHAnsi"/>
                <w:sz w:val="18"/>
                <w:szCs w:val="18"/>
              </w:rPr>
              <w:br/>
              <w:t>13433</w:t>
            </w:r>
          </w:p>
        </w:tc>
        <w:tc>
          <w:tcPr>
            <w:tcW w:w="2160" w:type="dxa"/>
            <w:shd w:val="clear" w:color="auto" w:fill="F2F2F2" w:themeFill="background1" w:themeFillShade="F2"/>
          </w:tcPr>
          <w:p w14:paraId="23F390D3" w14:textId="77777777" w:rsidR="000F5F46" w:rsidRPr="006D4D63" w:rsidRDefault="000F5F46" w:rsidP="006D4D63">
            <w:pPr>
              <w:rPr>
                <w:rFonts w:asciiTheme="minorHAnsi" w:hAnsiTheme="minorHAnsi"/>
                <w:sz w:val="18"/>
                <w:szCs w:val="18"/>
              </w:rPr>
            </w:pPr>
            <w:r w:rsidRPr="006D4D63">
              <w:rPr>
                <w:rFonts w:asciiTheme="minorHAnsi" w:hAnsiTheme="minorHAnsi"/>
                <w:sz w:val="18"/>
                <w:szCs w:val="18"/>
              </w:rPr>
              <w:t xml:space="preserve">Provide the ability to electronically receive a transferred Rx for medication (including controlled substances) or medical supplies in </w:t>
            </w:r>
            <w:r w:rsidRPr="006D4D63">
              <w:rPr>
                <w:rFonts w:asciiTheme="minorHAnsi" w:hAnsiTheme="minorHAnsi"/>
                <w:sz w:val="18"/>
                <w:szCs w:val="18"/>
              </w:rPr>
              <w:lastRenderedPageBreak/>
              <w:t>accordance with the most current, appropriate NCPDP Standard(s) from an external pharmacy so that the VA pharmacy may dispense the prescription.</w:t>
            </w:r>
          </w:p>
        </w:tc>
        <w:tc>
          <w:tcPr>
            <w:tcW w:w="2880" w:type="dxa"/>
            <w:shd w:val="clear" w:color="auto" w:fill="F2F2F2" w:themeFill="background1" w:themeFillShade="F2"/>
          </w:tcPr>
          <w:p w14:paraId="5207A460" w14:textId="520CAFA2" w:rsidR="000F5F46" w:rsidRPr="006D4D63" w:rsidRDefault="006D4D63" w:rsidP="006D4D63">
            <w:pPr>
              <w:rPr>
                <w:rFonts w:asciiTheme="minorHAnsi" w:hAnsiTheme="minorHAnsi"/>
                <w:sz w:val="18"/>
                <w:szCs w:val="18"/>
              </w:rPr>
            </w:pPr>
            <w:r w:rsidRPr="006D4D63">
              <w:rPr>
                <w:rFonts w:asciiTheme="minorHAnsi" w:hAnsiTheme="minorHAnsi"/>
                <w:sz w:val="18"/>
                <w:szCs w:val="18"/>
              </w:rPr>
              <w:lastRenderedPageBreak/>
              <w:t>16</w:t>
            </w:r>
            <w:r w:rsidR="000F5F46" w:rsidRPr="006D4D63">
              <w:rPr>
                <w:rFonts w:asciiTheme="minorHAnsi" w:hAnsiTheme="minorHAnsi"/>
                <w:sz w:val="18"/>
                <w:szCs w:val="18"/>
              </w:rPr>
              <w:t>.2: As a VA Pharmacist, I need to be able to receive a transferred eRx from any of the following:</w:t>
            </w:r>
            <w:r w:rsidR="000F5F46" w:rsidRPr="006D4D63">
              <w:rPr>
                <w:rFonts w:asciiTheme="minorHAnsi" w:hAnsiTheme="minorHAnsi"/>
                <w:sz w:val="18"/>
                <w:szCs w:val="18"/>
              </w:rPr>
              <w:br/>
            </w:r>
          </w:p>
          <w:p w14:paraId="0A39D9C9" w14:textId="77777777" w:rsidR="000F5F46" w:rsidRPr="006D4D63" w:rsidRDefault="000F5F46" w:rsidP="006D4D63">
            <w:pPr>
              <w:pStyle w:val="ListParagraph"/>
              <w:numPr>
                <w:ilvl w:val="0"/>
                <w:numId w:val="31"/>
              </w:numPr>
              <w:rPr>
                <w:rFonts w:asciiTheme="minorHAnsi" w:hAnsiTheme="minorHAnsi"/>
                <w:sz w:val="18"/>
                <w:szCs w:val="18"/>
              </w:rPr>
            </w:pPr>
            <w:r w:rsidRPr="006D4D63">
              <w:rPr>
                <w:rFonts w:asciiTheme="minorHAnsi" w:hAnsiTheme="minorHAnsi"/>
                <w:sz w:val="18"/>
                <w:szCs w:val="18"/>
              </w:rPr>
              <w:t>External Pharmacy</w:t>
            </w:r>
          </w:p>
          <w:p w14:paraId="68649E80" w14:textId="77777777" w:rsidR="000F5F46" w:rsidRPr="006D4D63" w:rsidRDefault="000F5F46" w:rsidP="006D4D63">
            <w:pPr>
              <w:pStyle w:val="ListParagraph"/>
              <w:numPr>
                <w:ilvl w:val="0"/>
                <w:numId w:val="31"/>
              </w:numPr>
              <w:rPr>
                <w:rFonts w:asciiTheme="minorHAnsi" w:hAnsiTheme="minorHAnsi"/>
                <w:sz w:val="18"/>
                <w:szCs w:val="18"/>
              </w:rPr>
            </w:pPr>
            <w:r w:rsidRPr="006D4D63">
              <w:rPr>
                <w:rFonts w:asciiTheme="minorHAnsi" w:hAnsiTheme="minorHAnsi"/>
                <w:sz w:val="18"/>
                <w:szCs w:val="18"/>
              </w:rPr>
              <w:t>DoD Pharmacy</w:t>
            </w:r>
          </w:p>
          <w:p w14:paraId="5E442FB5" w14:textId="77777777" w:rsidR="000F5F46" w:rsidRPr="006D4D63" w:rsidRDefault="000F5F46" w:rsidP="006D4D63">
            <w:pPr>
              <w:rPr>
                <w:rFonts w:asciiTheme="minorHAnsi" w:hAnsiTheme="minorHAnsi"/>
                <w:sz w:val="18"/>
                <w:szCs w:val="18"/>
              </w:rPr>
            </w:pPr>
          </w:p>
          <w:p w14:paraId="78E720D2" w14:textId="46FDEB7D" w:rsidR="000F5F46" w:rsidRPr="006D4D63" w:rsidRDefault="000F5F46" w:rsidP="006D4D63">
            <w:pPr>
              <w:rPr>
                <w:rFonts w:asciiTheme="minorHAnsi" w:hAnsiTheme="minorHAnsi"/>
                <w:color w:val="F79646" w:themeColor="accent6"/>
                <w:sz w:val="18"/>
                <w:szCs w:val="18"/>
              </w:rPr>
            </w:pPr>
            <w:proofErr w:type="gramStart"/>
            <w:r w:rsidRPr="006D4D63">
              <w:rPr>
                <w:rFonts w:asciiTheme="minorHAnsi" w:hAnsiTheme="minorHAnsi"/>
                <w:sz w:val="18"/>
                <w:szCs w:val="18"/>
              </w:rPr>
              <w:t>so</w:t>
            </w:r>
            <w:proofErr w:type="gramEnd"/>
            <w:r w:rsidRPr="006D4D63">
              <w:rPr>
                <w:rFonts w:asciiTheme="minorHAnsi" w:hAnsiTheme="minorHAnsi"/>
                <w:sz w:val="18"/>
                <w:szCs w:val="18"/>
              </w:rPr>
              <w:t xml:space="preserve"> that as a VA pharmacist, I may dispense the prescription in accordance with the most current, appropriate NCPDP standards</w:t>
            </w:r>
            <w:r w:rsidR="00A56BC0" w:rsidRPr="006D4D63">
              <w:rPr>
                <w:rFonts w:asciiTheme="minorHAnsi" w:hAnsiTheme="minorHAnsi"/>
                <w:sz w:val="18"/>
                <w:szCs w:val="18"/>
              </w:rPr>
              <w:t xml:space="preserve">. </w:t>
            </w:r>
          </w:p>
        </w:tc>
        <w:tc>
          <w:tcPr>
            <w:tcW w:w="2430" w:type="dxa"/>
            <w:shd w:val="clear" w:color="auto" w:fill="F2F2F2" w:themeFill="background1" w:themeFillShade="F2"/>
          </w:tcPr>
          <w:p w14:paraId="55E311F9" w14:textId="580A56C0" w:rsidR="000F5F46" w:rsidRPr="006D4D63" w:rsidRDefault="006D4D63" w:rsidP="006D4D63">
            <w:pPr>
              <w:rPr>
                <w:rFonts w:asciiTheme="minorHAnsi" w:hAnsiTheme="minorHAnsi"/>
                <w:sz w:val="18"/>
                <w:szCs w:val="18"/>
              </w:rPr>
            </w:pPr>
            <w:r w:rsidRPr="006D4D63">
              <w:rPr>
                <w:rFonts w:asciiTheme="minorHAnsi" w:hAnsiTheme="minorHAnsi"/>
                <w:sz w:val="18"/>
                <w:szCs w:val="18"/>
              </w:rPr>
              <w:lastRenderedPageBreak/>
              <w:t>16</w:t>
            </w:r>
            <w:r w:rsidR="000F5F46" w:rsidRPr="006D4D63">
              <w:rPr>
                <w:rFonts w:asciiTheme="minorHAnsi" w:hAnsiTheme="minorHAnsi"/>
                <w:sz w:val="18"/>
                <w:szCs w:val="18"/>
              </w:rPr>
              <w:t>.2.1: Enable receipt of transferred eRxs into the</w:t>
            </w:r>
            <w:r w:rsidR="007C1C15" w:rsidRPr="006D4D63">
              <w:rPr>
                <w:rFonts w:asciiTheme="minorHAnsi" w:hAnsiTheme="minorHAnsi"/>
                <w:sz w:val="18"/>
                <w:szCs w:val="18"/>
              </w:rPr>
              <w:t xml:space="preserve"> VA Pharmacy from external pharmacies or DoD pharmacies for dispensing at the VA pharmacy.</w:t>
            </w:r>
          </w:p>
        </w:tc>
        <w:tc>
          <w:tcPr>
            <w:tcW w:w="4302" w:type="dxa"/>
            <w:shd w:val="clear" w:color="auto" w:fill="F2F2F2" w:themeFill="background1" w:themeFillShade="F2"/>
          </w:tcPr>
          <w:p w14:paraId="033556B3" w14:textId="29132F44" w:rsidR="000F5F46" w:rsidRPr="006D4D63" w:rsidRDefault="000F5F46" w:rsidP="006D4D63">
            <w:pPr>
              <w:rPr>
                <w:rFonts w:asciiTheme="minorHAnsi" w:hAnsiTheme="minorHAnsi"/>
                <w:sz w:val="18"/>
                <w:szCs w:val="18"/>
              </w:rPr>
            </w:pPr>
            <w:r w:rsidRPr="006D4D63">
              <w:rPr>
                <w:rFonts w:asciiTheme="minorHAnsi" w:hAnsiTheme="minorHAnsi"/>
                <w:sz w:val="18"/>
                <w:szCs w:val="18"/>
              </w:rPr>
              <w:t xml:space="preserve">Inbound requests to transfer eRxs into VA Pharmacies </w:t>
            </w:r>
            <w:r w:rsidR="007C1C15" w:rsidRPr="006D4D63">
              <w:rPr>
                <w:rFonts w:asciiTheme="minorHAnsi" w:hAnsiTheme="minorHAnsi"/>
                <w:sz w:val="18"/>
                <w:szCs w:val="18"/>
              </w:rPr>
              <w:t xml:space="preserve">from external pharmacies </w:t>
            </w:r>
            <w:r w:rsidRPr="006D4D63">
              <w:rPr>
                <w:rFonts w:asciiTheme="minorHAnsi" w:hAnsiTheme="minorHAnsi"/>
                <w:sz w:val="18"/>
                <w:szCs w:val="18"/>
              </w:rPr>
              <w:t xml:space="preserve">or from </w:t>
            </w:r>
            <w:r w:rsidR="007C1C15" w:rsidRPr="006D4D63">
              <w:rPr>
                <w:rFonts w:asciiTheme="minorHAnsi" w:hAnsiTheme="minorHAnsi"/>
                <w:sz w:val="18"/>
                <w:szCs w:val="18"/>
              </w:rPr>
              <w:t>DoD pharmacies</w:t>
            </w:r>
            <w:r w:rsidRPr="006D4D63">
              <w:rPr>
                <w:rFonts w:asciiTheme="minorHAnsi" w:hAnsiTheme="minorHAnsi"/>
                <w:sz w:val="18"/>
                <w:szCs w:val="18"/>
              </w:rPr>
              <w:t xml:space="preserve"> </w:t>
            </w:r>
            <w:r w:rsidR="00CC0F12" w:rsidRPr="006D4D63">
              <w:rPr>
                <w:rFonts w:asciiTheme="minorHAnsi" w:hAnsiTheme="minorHAnsi"/>
                <w:sz w:val="18"/>
                <w:szCs w:val="18"/>
              </w:rPr>
              <w:t xml:space="preserve">must comply with federal and state laws and regulations, </w:t>
            </w:r>
            <w:r w:rsidRPr="006D4D63">
              <w:rPr>
                <w:rFonts w:asciiTheme="minorHAnsi" w:hAnsiTheme="minorHAnsi"/>
                <w:sz w:val="18"/>
                <w:szCs w:val="18"/>
              </w:rPr>
              <w:t>especially when such transfer requests cross state boundaries.</w:t>
            </w:r>
          </w:p>
          <w:p w14:paraId="304BD151" w14:textId="77777777" w:rsidR="000F5F46" w:rsidRPr="006D4D63" w:rsidRDefault="000F5F46" w:rsidP="006D4D63">
            <w:pPr>
              <w:rPr>
                <w:rFonts w:asciiTheme="minorHAnsi" w:hAnsiTheme="minorHAnsi"/>
                <w:sz w:val="18"/>
                <w:szCs w:val="18"/>
              </w:rPr>
            </w:pPr>
          </w:p>
          <w:p w14:paraId="67A9E46C" w14:textId="0DA26F80" w:rsidR="00093F73" w:rsidRPr="006D4D63" w:rsidRDefault="00093F73" w:rsidP="006D4D63">
            <w:pPr>
              <w:rPr>
                <w:rFonts w:asciiTheme="minorHAnsi" w:hAnsiTheme="minorHAnsi"/>
                <w:sz w:val="18"/>
                <w:szCs w:val="18"/>
              </w:rPr>
            </w:pPr>
            <w:r>
              <w:rPr>
                <w:rFonts w:asciiTheme="minorHAnsi" w:hAnsiTheme="minorHAnsi"/>
                <w:sz w:val="18"/>
                <w:szCs w:val="18"/>
              </w:rPr>
              <w:lastRenderedPageBreak/>
              <w:t>An eRx cannot be transferred outside the State.</w:t>
            </w:r>
          </w:p>
        </w:tc>
      </w:tr>
      <w:tr w:rsidR="000F5F46" w:rsidRPr="006D4D63" w14:paraId="42B2D45A" w14:textId="77777777" w:rsidTr="009328A8">
        <w:tc>
          <w:tcPr>
            <w:tcW w:w="468" w:type="dxa"/>
            <w:shd w:val="clear" w:color="auto" w:fill="F2F2F2" w:themeFill="background1" w:themeFillShade="F2"/>
          </w:tcPr>
          <w:p w14:paraId="32EBE517" w14:textId="7DEF24A8" w:rsidR="000F5F46" w:rsidRPr="006D4D63" w:rsidRDefault="006F1A24" w:rsidP="006D4D63">
            <w:pPr>
              <w:pStyle w:val="BodyText"/>
              <w:spacing w:before="0" w:after="0"/>
              <w:rPr>
                <w:rFonts w:asciiTheme="minorHAnsi" w:hAnsiTheme="minorHAnsi"/>
                <w:b/>
                <w:sz w:val="18"/>
                <w:szCs w:val="18"/>
              </w:rPr>
            </w:pPr>
            <w:r>
              <w:rPr>
                <w:rFonts w:asciiTheme="minorHAnsi" w:hAnsiTheme="minorHAnsi"/>
                <w:b/>
                <w:sz w:val="18"/>
                <w:szCs w:val="18"/>
              </w:rPr>
              <w:lastRenderedPageBreak/>
              <w:t>45</w:t>
            </w:r>
          </w:p>
        </w:tc>
        <w:tc>
          <w:tcPr>
            <w:tcW w:w="810" w:type="dxa"/>
            <w:shd w:val="clear" w:color="auto" w:fill="F2F2F2" w:themeFill="background1" w:themeFillShade="F2"/>
          </w:tcPr>
          <w:p w14:paraId="1EC07B8C" w14:textId="42293FA5" w:rsidR="000F5F46" w:rsidRPr="006D4D63" w:rsidRDefault="000F5F46" w:rsidP="006D4D63">
            <w:pPr>
              <w:pStyle w:val="BodyText"/>
              <w:spacing w:before="0" w:after="0"/>
              <w:rPr>
                <w:rFonts w:asciiTheme="minorHAnsi" w:hAnsiTheme="minorHAnsi"/>
                <w:sz w:val="18"/>
                <w:szCs w:val="18"/>
              </w:rPr>
            </w:pPr>
            <w:r w:rsidRPr="006D4D63">
              <w:rPr>
                <w:rFonts w:asciiTheme="minorHAnsi" w:hAnsiTheme="minorHAnsi"/>
                <w:sz w:val="18"/>
                <w:szCs w:val="18"/>
              </w:rPr>
              <w:t xml:space="preserve">OWNR </w:t>
            </w:r>
            <w:r w:rsidRPr="006D4D63">
              <w:rPr>
                <w:rFonts w:asciiTheme="minorHAnsi" w:hAnsiTheme="minorHAnsi"/>
                <w:sz w:val="18"/>
                <w:szCs w:val="18"/>
              </w:rPr>
              <w:br/>
              <w:t xml:space="preserve">Auto-Check Transfers for Compliance to Fed &amp; State </w:t>
            </w:r>
            <w:r w:rsidR="007C1C15" w:rsidRPr="006D4D63">
              <w:rPr>
                <w:rFonts w:asciiTheme="minorHAnsi" w:hAnsiTheme="minorHAnsi"/>
                <w:sz w:val="18"/>
                <w:szCs w:val="18"/>
              </w:rPr>
              <w:t xml:space="preserve">Laws &amp; </w:t>
            </w:r>
            <w:r w:rsidRPr="006D4D63">
              <w:rPr>
                <w:rFonts w:asciiTheme="minorHAnsi" w:hAnsiTheme="minorHAnsi"/>
                <w:sz w:val="18"/>
                <w:szCs w:val="18"/>
              </w:rPr>
              <w:t>Regulations</w:t>
            </w:r>
          </w:p>
        </w:tc>
        <w:tc>
          <w:tcPr>
            <w:tcW w:w="2160" w:type="dxa"/>
            <w:shd w:val="clear" w:color="auto" w:fill="F2F2F2" w:themeFill="background1" w:themeFillShade="F2"/>
          </w:tcPr>
          <w:p w14:paraId="59507BAE" w14:textId="77777777" w:rsidR="000F5F46" w:rsidRPr="006D4D63" w:rsidRDefault="000F5F46" w:rsidP="006D4D63">
            <w:pPr>
              <w:rPr>
                <w:rFonts w:asciiTheme="minorHAnsi" w:hAnsiTheme="minorHAnsi"/>
                <w:sz w:val="18"/>
                <w:szCs w:val="18"/>
              </w:rPr>
            </w:pPr>
            <w:r w:rsidRPr="006D4D63">
              <w:rPr>
                <w:rFonts w:asciiTheme="minorHAnsi" w:hAnsiTheme="minorHAnsi"/>
                <w:sz w:val="18"/>
                <w:szCs w:val="18"/>
              </w:rPr>
              <w:t xml:space="preserve">Provide the ability to auto-check inbound or outbound eRx transfers for compliance to federal and state regulations and laws. </w:t>
            </w:r>
          </w:p>
        </w:tc>
        <w:tc>
          <w:tcPr>
            <w:tcW w:w="2880" w:type="dxa"/>
            <w:shd w:val="clear" w:color="auto" w:fill="F2F2F2" w:themeFill="background1" w:themeFillShade="F2"/>
          </w:tcPr>
          <w:p w14:paraId="7FA5A989" w14:textId="30C05372" w:rsidR="000F5F46" w:rsidRPr="006D4D63" w:rsidRDefault="006D4D63" w:rsidP="006D4D63">
            <w:pPr>
              <w:rPr>
                <w:rFonts w:asciiTheme="minorHAnsi" w:hAnsiTheme="minorHAnsi"/>
                <w:sz w:val="18"/>
                <w:szCs w:val="18"/>
              </w:rPr>
            </w:pPr>
            <w:r w:rsidRPr="006D4D63">
              <w:rPr>
                <w:rFonts w:asciiTheme="minorHAnsi" w:hAnsiTheme="minorHAnsi"/>
                <w:sz w:val="18"/>
                <w:szCs w:val="18"/>
              </w:rPr>
              <w:t>16</w:t>
            </w:r>
            <w:r w:rsidR="000F5F46" w:rsidRPr="006D4D63">
              <w:rPr>
                <w:rFonts w:asciiTheme="minorHAnsi" w:hAnsiTheme="minorHAnsi"/>
                <w:sz w:val="18"/>
                <w:szCs w:val="18"/>
              </w:rPr>
              <w:t>.3: As the VA ePrescribing system, I need to build in auto-checking criteria to prevent illegal or prohibited drugs (at both the federal and state level) from being transferred into or out of a VA Pharmacy</w:t>
            </w:r>
            <w:r w:rsidR="00A56BC0" w:rsidRPr="006D4D63">
              <w:rPr>
                <w:rFonts w:asciiTheme="minorHAnsi" w:hAnsiTheme="minorHAnsi"/>
                <w:sz w:val="18"/>
                <w:szCs w:val="18"/>
              </w:rPr>
              <w:t xml:space="preserve">. </w:t>
            </w:r>
          </w:p>
        </w:tc>
        <w:tc>
          <w:tcPr>
            <w:tcW w:w="2430" w:type="dxa"/>
            <w:shd w:val="clear" w:color="auto" w:fill="F2F2F2" w:themeFill="background1" w:themeFillShade="F2"/>
          </w:tcPr>
          <w:p w14:paraId="1165D91E" w14:textId="1CB393C6" w:rsidR="000F5F46" w:rsidRPr="006D4D63" w:rsidRDefault="006D4D63" w:rsidP="006D4D63">
            <w:pPr>
              <w:rPr>
                <w:rFonts w:asciiTheme="minorHAnsi" w:hAnsiTheme="minorHAnsi"/>
                <w:sz w:val="18"/>
                <w:szCs w:val="18"/>
              </w:rPr>
            </w:pPr>
            <w:r w:rsidRPr="006D4D63">
              <w:rPr>
                <w:rFonts w:asciiTheme="minorHAnsi" w:hAnsiTheme="minorHAnsi"/>
                <w:sz w:val="18"/>
                <w:szCs w:val="18"/>
              </w:rPr>
              <w:t>16</w:t>
            </w:r>
            <w:r w:rsidR="000F5F46" w:rsidRPr="006D4D63">
              <w:rPr>
                <w:rFonts w:asciiTheme="minorHAnsi" w:hAnsiTheme="minorHAnsi"/>
                <w:sz w:val="18"/>
                <w:szCs w:val="18"/>
              </w:rPr>
              <w:t>.3.1: Build in compliance checking criteria for federal and state drug laws.</w:t>
            </w:r>
          </w:p>
        </w:tc>
        <w:tc>
          <w:tcPr>
            <w:tcW w:w="4302" w:type="dxa"/>
            <w:shd w:val="clear" w:color="auto" w:fill="F2F2F2" w:themeFill="background1" w:themeFillShade="F2"/>
          </w:tcPr>
          <w:p w14:paraId="0B472067" w14:textId="7A6725AB" w:rsidR="000F5F46" w:rsidRPr="006D4D63" w:rsidRDefault="000F5F46" w:rsidP="006D4D63">
            <w:pPr>
              <w:keepNext/>
              <w:rPr>
                <w:rFonts w:asciiTheme="minorHAnsi" w:hAnsiTheme="minorHAnsi"/>
                <w:sz w:val="18"/>
                <w:szCs w:val="18"/>
              </w:rPr>
            </w:pPr>
            <w:r w:rsidRPr="006D4D63">
              <w:rPr>
                <w:rFonts w:asciiTheme="minorHAnsi" w:hAnsiTheme="minorHAnsi"/>
                <w:sz w:val="18"/>
                <w:szCs w:val="18"/>
              </w:rPr>
              <w:t>Inbound or outbound eRx VA pharmacy transfers must co</w:t>
            </w:r>
            <w:r w:rsidR="009B5554" w:rsidRPr="006D4D63">
              <w:rPr>
                <w:rFonts w:asciiTheme="minorHAnsi" w:hAnsiTheme="minorHAnsi"/>
                <w:sz w:val="18"/>
                <w:szCs w:val="18"/>
              </w:rPr>
              <w:t>mply with federal and state</w:t>
            </w:r>
            <w:r w:rsidRPr="006D4D63">
              <w:rPr>
                <w:rFonts w:asciiTheme="minorHAnsi" w:hAnsiTheme="minorHAnsi"/>
                <w:sz w:val="18"/>
                <w:szCs w:val="18"/>
              </w:rPr>
              <w:t xml:space="preserve"> laws.</w:t>
            </w:r>
          </w:p>
        </w:tc>
      </w:tr>
    </w:tbl>
    <w:p w14:paraId="61895EBB" w14:textId="090509FD" w:rsidR="000F5F46" w:rsidRDefault="000F5F46" w:rsidP="00664AE8">
      <w:pPr>
        <w:pStyle w:val="Heading3"/>
      </w:pPr>
      <w:bookmarkStart w:id="102" w:name="_Toc408939487"/>
      <w:bookmarkStart w:id="103" w:name="_Toc409022297"/>
      <w:bookmarkStart w:id="104" w:name="_Toc407635904"/>
      <w:bookmarkStart w:id="105" w:name="_Toc443575559"/>
      <w:bookmarkStart w:id="106" w:name="_Toc408386750"/>
      <w:bookmarkStart w:id="107" w:name="_Toc408386749"/>
      <w:bookmarkEnd w:id="102"/>
      <w:bookmarkEnd w:id="103"/>
      <w:bookmarkEnd w:id="104"/>
      <w:r>
        <w:t xml:space="preserve">Process </w:t>
      </w:r>
      <w:proofErr w:type="gramStart"/>
      <w:r>
        <w:t>Inbound</w:t>
      </w:r>
      <w:proofErr w:type="gramEnd"/>
      <w:r>
        <w:t xml:space="preserve"> eRxs from External Providers </w:t>
      </w:r>
      <w:r w:rsidRPr="00251A4E">
        <w:t>Separately from eRxs from within VA</w:t>
      </w:r>
      <w:bookmarkEnd w:id="105"/>
      <w:r>
        <w:t xml:space="preserve"> </w:t>
      </w:r>
      <w:bookmarkEnd w:id="106"/>
    </w:p>
    <w:p w14:paraId="6E040432" w14:textId="77777777" w:rsidR="000F5F46" w:rsidRDefault="000F5F46" w:rsidP="000F5F46">
      <w:pPr>
        <w:pStyle w:val="BodyText"/>
      </w:pPr>
      <w:r>
        <w:t xml:space="preserve">The following requirement supports the need for VA Pharmacists to determine that an Rx in VistA OP was received from an external provider. </w:t>
      </w:r>
      <w:proofErr w:type="gramStart"/>
      <w:r>
        <w:t>Traces to OWNR requirement 13428.</w:t>
      </w:r>
      <w:proofErr w:type="gramEnd"/>
      <w:r>
        <w:t xml:space="preserve"> </w:t>
      </w:r>
    </w:p>
    <w:p w14:paraId="370D2F7B" w14:textId="78A8C2B4" w:rsidR="00A27FAC" w:rsidRDefault="00A27FAC" w:rsidP="009328A8">
      <w:pPr>
        <w:pStyle w:val="Caption"/>
      </w:pPr>
      <w:bookmarkStart w:id="108" w:name="_Toc443575492"/>
      <w:r>
        <w:t xml:space="preserve">Table </w:t>
      </w:r>
      <w:fldSimple w:instr=" SEQ Table \* ARABIC ">
        <w:r w:rsidR="00DF255A">
          <w:rPr>
            <w:noProof/>
          </w:rPr>
          <w:t>17</w:t>
        </w:r>
      </w:fldSimple>
      <w:r>
        <w:t xml:space="preserve">: </w:t>
      </w:r>
      <w:r w:rsidRPr="00E35957">
        <w:t>EPIC 17: The system needs to process inbound eRxs received from external providers separately from eRxs received from within VA pharmacy systems.</w:t>
      </w:r>
      <w:bookmarkEnd w:id="108"/>
    </w:p>
    <w:tbl>
      <w:tblPr>
        <w:tblStyle w:val="TableGrid"/>
        <w:tblW w:w="13050" w:type="dxa"/>
        <w:tblInd w:w="108" w:type="dxa"/>
        <w:shd w:val="clear" w:color="auto" w:fill="DEFDCF"/>
        <w:tblLayout w:type="fixed"/>
        <w:tblLook w:val="04A0" w:firstRow="1" w:lastRow="0" w:firstColumn="1" w:lastColumn="0" w:noHBand="0" w:noVBand="1"/>
        <w:tblCaption w:val="EPIC 17: The system needs to process inbound eRxs received from external providers separately from eRxs received from within VA pharmacy systems. "/>
        <w:tblDescription w:val="EPIC 17: The system needs to process inbound eRxs received from external providers separately from eRxs received from within VA pharmacy systems. "/>
      </w:tblPr>
      <w:tblGrid>
        <w:gridCol w:w="468"/>
        <w:gridCol w:w="810"/>
        <w:gridCol w:w="2160"/>
        <w:gridCol w:w="2880"/>
        <w:gridCol w:w="2430"/>
        <w:gridCol w:w="4302"/>
      </w:tblGrid>
      <w:tr w:rsidR="000F5F46" w:rsidRPr="006D4D63" w14:paraId="29C783FF" w14:textId="77777777" w:rsidTr="009328A8">
        <w:trPr>
          <w:tblHeader/>
        </w:trPr>
        <w:tc>
          <w:tcPr>
            <w:tcW w:w="468" w:type="dxa"/>
            <w:shd w:val="clear" w:color="auto" w:fill="D9D9D9" w:themeFill="background1" w:themeFillShade="D9"/>
            <w:vAlign w:val="center"/>
          </w:tcPr>
          <w:p w14:paraId="65B65414" w14:textId="77777777" w:rsidR="000F5F46" w:rsidRPr="006D4D63" w:rsidRDefault="000F5F46" w:rsidP="00A27FAC">
            <w:pPr>
              <w:pStyle w:val="BodyText"/>
              <w:spacing w:before="0" w:after="0"/>
              <w:jc w:val="center"/>
              <w:rPr>
                <w:rFonts w:asciiTheme="minorHAnsi" w:hAnsiTheme="minorHAnsi"/>
                <w:b/>
                <w:sz w:val="18"/>
                <w:szCs w:val="18"/>
              </w:rPr>
            </w:pPr>
            <w:r w:rsidRPr="006D4D63">
              <w:rPr>
                <w:rFonts w:asciiTheme="minorHAnsi" w:hAnsiTheme="minorHAnsi"/>
                <w:b/>
                <w:sz w:val="18"/>
                <w:szCs w:val="18"/>
              </w:rPr>
              <w:t>ID#</w:t>
            </w:r>
          </w:p>
        </w:tc>
        <w:tc>
          <w:tcPr>
            <w:tcW w:w="810" w:type="dxa"/>
            <w:shd w:val="clear" w:color="auto" w:fill="D9D9D9" w:themeFill="background1" w:themeFillShade="D9"/>
            <w:vAlign w:val="center"/>
          </w:tcPr>
          <w:p w14:paraId="1EC46E7E" w14:textId="77777777" w:rsidR="000F5F46" w:rsidRPr="006D4D63" w:rsidRDefault="000F5F46" w:rsidP="00A27FAC">
            <w:pPr>
              <w:pStyle w:val="BodyText"/>
              <w:spacing w:before="0" w:after="0"/>
              <w:jc w:val="center"/>
              <w:rPr>
                <w:rFonts w:asciiTheme="minorHAnsi" w:hAnsiTheme="minorHAnsi"/>
                <w:sz w:val="18"/>
                <w:szCs w:val="18"/>
              </w:rPr>
            </w:pPr>
            <w:r w:rsidRPr="006D4D63">
              <w:rPr>
                <w:rFonts w:asciiTheme="minorHAnsi" w:hAnsiTheme="minorHAnsi"/>
                <w:b/>
                <w:sz w:val="18"/>
                <w:szCs w:val="18"/>
              </w:rPr>
              <w:t>NEED/</w:t>
            </w:r>
            <w:r w:rsidRPr="006D4D63">
              <w:rPr>
                <w:rFonts w:asciiTheme="minorHAnsi" w:hAnsiTheme="minorHAnsi"/>
                <w:b/>
                <w:sz w:val="18"/>
                <w:szCs w:val="18"/>
              </w:rPr>
              <w:br/>
              <w:t>OWNR #</w:t>
            </w:r>
          </w:p>
        </w:tc>
        <w:tc>
          <w:tcPr>
            <w:tcW w:w="2160" w:type="dxa"/>
            <w:shd w:val="clear" w:color="auto" w:fill="D9D9D9" w:themeFill="background1" w:themeFillShade="D9"/>
            <w:vAlign w:val="center"/>
          </w:tcPr>
          <w:p w14:paraId="64B38CB4" w14:textId="77777777" w:rsidR="000F5F46" w:rsidRPr="006D4D63" w:rsidRDefault="000F5F46" w:rsidP="00A27FAC">
            <w:pPr>
              <w:jc w:val="center"/>
              <w:rPr>
                <w:rFonts w:asciiTheme="minorHAnsi" w:hAnsiTheme="minorHAnsi"/>
                <w:sz w:val="18"/>
                <w:szCs w:val="18"/>
              </w:rPr>
            </w:pPr>
            <w:r w:rsidRPr="006D4D63">
              <w:rPr>
                <w:rFonts w:asciiTheme="minorHAnsi" w:hAnsiTheme="minorHAnsi"/>
                <w:b/>
                <w:sz w:val="18"/>
                <w:szCs w:val="18"/>
              </w:rPr>
              <w:t>BRD Theme</w:t>
            </w:r>
          </w:p>
        </w:tc>
        <w:tc>
          <w:tcPr>
            <w:tcW w:w="2880" w:type="dxa"/>
            <w:shd w:val="clear" w:color="auto" w:fill="D9D9D9" w:themeFill="background1" w:themeFillShade="D9"/>
            <w:vAlign w:val="center"/>
          </w:tcPr>
          <w:p w14:paraId="5729D43E" w14:textId="77777777" w:rsidR="000F5F46" w:rsidRPr="006D4D63" w:rsidRDefault="000F5F46" w:rsidP="0072304D">
            <w:pPr>
              <w:jc w:val="center"/>
              <w:rPr>
                <w:rFonts w:asciiTheme="minorHAnsi" w:hAnsiTheme="minorHAnsi"/>
                <w:sz w:val="18"/>
                <w:szCs w:val="18"/>
              </w:rPr>
            </w:pPr>
            <w:r w:rsidRPr="006D4D63">
              <w:rPr>
                <w:rFonts w:asciiTheme="minorHAnsi" w:hAnsiTheme="minorHAnsi"/>
                <w:b/>
                <w:sz w:val="18"/>
                <w:szCs w:val="18"/>
              </w:rPr>
              <w:t>User Stories (Narratives)</w:t>
            </w:r>
          </w:p>
        </w:tc>
        <w:tc>
          <w:tcPr>
            <w:tcW w:w="2430" w:type="dxa"/>
            <w:shd w:val="clear" w:color="auto" w:fill="D9D9D9" w:themeFill="background1" w:themeFillShade="D9"/>
            <w:vAlign w:val="center"/>
          </w:tcPr>
          <w:p w14:paraId="7AC03C37" w14:textId="77777777" w:rsidR="000F5F46" w:rsidRPr="006D4D63" w:rsidRDefault="000F5F46" w:rsidP="001E2F2E">
            <w:pPr>
              <w:jc w:val="center"/>
              <w:rPr>
                <w:rFonts w:asciiTheme="minorHAnsi" w:hAnsiTheme="minorHAnsi"/>
                <w:sz w:val="18"/>
                <w:szCs w:val="18"/>
              </w:rPr>
            </w:pPr>
            <w:r w:rsidRPr="006D4D63">
              <w:rPr>
                <w:rFonts w:asciiTheme="minorHAnsi" w:hAnsiTheme="minorHAnsi"/>
                <w:b/>
                <w:sz w:val="18"/>
                <w:szCs w:val="18"/>
              </w:rPr>
              <w:t>User Tasks</w:t>
            </w:r>
          </w:p>
        </w:tc>
        <w:tc>
          <w:tcPr>
            <w:tcW w:w="4302" w:type="dxa"/>
            <w:shd w:val="clear" w:color="auto" w:fill="D9D9D9" w:themeFill="background1" w:themeFillShade="D9"/>
            <w:vAlign w:val="center"/>
          </w:tcPr>
          <w:p w14:paraId="3BD30730" w14:textId="77777777" w:rsidR="000F5F46" w:rsidRPr="006D4D63" w:rsidRDefault="000F5F46" w:rsidP="001E2F2E">
            <w:pPr>
              <w:jc w:val="center"/>
              <w:rPr>
                <w:rFonts w:asciiTheme="minorHAnsi" w:hAnsiTheme="minorHAnsi"/>
                <w:sz w:val="18"/>
                <w:szCs w:val="18"/>
              </w:rPr>
            </w:pPr>
            <w:r w:rsidRPr="006D4D63">
              <w:rPr>
                <w:rFonts w:asciiTheme="minorHAnsi" w:hAnsiTheme="minorHAnsi"/>
                <w:b/>
                <w:sz w:val="18"/>
                <w:szCs w:val="18"/>
              </w:rPr>
              <w:t>Business Acceptance Criteria</w:t>
            </w:r>
            <w:r w:rsidRPr="006D4D63">
              <w:rPr>
                <w:rFonts w:asciiTheme="minorHAnsi" w:hAnsiTheme="minorHAnsi"/>
                <w:b/>
                <w:sz w:val="18"/>
                <w:szCs w:val="18"/>
              </w:rPr>
              <w:br/>
              <w:t>(Requirements)</w:t>
            </w:r>
          </w:p>
        </w:tc>
      </w:tr>
      <w:tr w:rsidR="000F5F46" w:rsidRPr="006D4D63" w14:paraId="2445DF33" w14:textId="77777777" w:rsidTr="009328A8">
        <w:tc>
          <w:tcPr>
            <w:tcW w:w="468" w:type="dxa"/>
            <w:shd w:val="clear" w:color="auto" w:fill="F2F2F2" w:themeFill="background1" w:themeFillShade="F2"/>
          </w:tcPr>
          <w:p w14:paraId="661F9305" w14:textId="43276FB0" w:rsidR="000F5F46" w:rsidRPr="006D4D63" w:rsidRDefault="006F1A24" w:rsidP="003D0335">
            <w:pPr>
              <w:pStyle w:val="BodyText"/>
              <w:spacing w:before="0" w:after="0"/>
              <w:rPr>
                <w:rFonts w:asciiTheme="minorHAnsi" w:hAnsiTheme="minorHAnsi"/>
                <w:b/>
                <w:sz w:val="18"/>
                <w:szCs w:val="18"/>
              </w:rPr>
            </w:pPr>
            <w:r>
              <w:rPr>
                <w:rFonts w:asciiTheme="minorHAnsi" w:hAnsiTheme="minorHAnsi"/>
                <w:b/>
                <w:sz w:val="18"/>
                <w:szCs w:val="18"/>
              </w:rPr>
              <w:t>46</w:t>
            </w:r>
          </w:p>
        </w:tc>
        <w:tc>
          <w:tcPr>
            <w:tcW w:w="810" w:type="dxa"/>
            <w:shd w:val="clear" w:color="auto" w:fill="F2F2F2" w:themeFill="background1" w:themeFillShade="F2"/>
          </w:tcPr>
          <w:p w14:paraId="6458084C" w14:textId="77777777" w:rsidR="000F5F46" w:rsidRPr="006D4D63" w:rsidRDefault="000F5F46" w:rsidP="003D0335">
            <w:pPr>
              <w:pStyle w:val="BodyText"/>
              <w:spacing w:before="0" w:after="0"/>
              <w:rPr>
                <w:rFonts w:asciiTheme="minorHAnsi" w:hAnsiTheme="minorHAnsi"/>
                <w:sz w:val="18"/>
                <w:szCs w:val="18"/>
              </w:rPr>
            </w:pPr>
            <w:r w:rsidRPr="006D4D63">
              <w:rPr>
                <w:rFonts w:asciiTheme="minorHAnsi" w:hAnsiTheme="minorHAnsi"/>
                <w:sz w:val="18"/>
                <w:szCs w:val="18"/>
              </w:rPr>
              <w:t>OWNR 13428</w:t>
            </w:r>
          </w:p>
        </w:tc>
        <w:tc>
          <w:tcPr>
            <w:tcW w:w="2160" w:type="dxa"/>
            <w:shd w:val="clear" w:color="auto" w:fill="F2F2F2" w:themeFill="background1" w:themeFillShade="F2"/>
          </w:tcPr>
          <w:p w14:paraId="20433184" w14:textId="77777777" w:rsidR="000F5F46" w:rsidRPr="006D4D63" w:rsidRDefault="000F5F46" w:rsidP="003D0335">
            <w:pPr>
              <w:rPr>
                <w:rFonts w:asciiTheme="minorHAnsi" w:hAnsiTheme="minorHAnsi"/>
                <w:sz w:val="18"/>
                <w:szCs w:val="18"/>
              </w:rPr>
            </w:pPr>
            <w:r w:rsidRPr="006D4D63">
              <w:rPr>
                <w:rFonts w:asciiTheme="minorHAnsi" w:hAnsiTheme="minorHAnsi"/>
                <w:sz w:val="18"/>
                <w:szCs w:val="18"/>
              </w:rPr>
              <w:t>Provide the ability for VA pharmacy staff to process inbound eRxs from external providers separately from eRxs from within VA.</w:t>
            </w:r>
          </w:p>
        </w:tc>
        <w:tc>
          <w:tcPr>
            <w:tcW w:w="2880" w:type="dxa"/>
            <w:shd w:val="clear" w:color="auto" w:fill="F2F2F2" w:themeFill="background1" w:themeFillShade="F2"/>
          </w:tcPr>
          <w:p w14:paraId="4CCF49A1" w14:textId="1866548D" w:rsidR="000F5F46" w:rsidRPr="006D4D63" w:rsidRDefault="00377287" w:rsidP="003D0335">
            <w:pPr>
              <w:rPr>
                <w:rFonts w:asciiTheme="minorHAnsi" w:hAnsiTheme="minorHAnsi"/>
                <w:sz w:val="18"/>
                <w:szCs w:val="18"/>
              </w:rPr>
            </w:pPr>
            <w:r>
              <w:rPr>
                <w:rFonts w:asciiTheme="minorHAnsi" w:hAnsiTheme="minorHAnsi"/>
                <w:sz w:val="18"/>
                <w:szCs w:val="18"/>
              </w:rPr>
              <w:t>17</w:t>
            </w:r>
            <w:r w:rsidR="000F5F46" w:rsidRPr="006D4D63">
              <w:rPr>
                <w:rFonts w:asciiTheme="minorHAnsi" w:hAnsiTheme="minorHAnsi"/>
                <w:sz w:val="18"/>
                <w:szCs w:val="18"/>
              </w:rPr>
              <w:t>.1: As VA’s inbound ePrescribing system, support the need to process inbound eRxs separately from internal eRxs from within VA so that additional screening and validation can be performed on eRxs from external providers.</w:t>
            </w:r>
          </w:p>
        </w:tc>
        <w:tc>
          <w:tcPr>
            <w:tcW w:w="2430" w:type="dxa"/>
            <w:shd w:val="clear" w:color="auto" w:fill="F2F2F2" w:themeFill="background1" w:themeFillShade="F2"/>
          </w:tcPr>
          <w:p w14:paraId="47487390" w14:textId="5B9EE433" w:rsidR="000F5F46" w:rsidRPr="006D4D63" w:rsidRDefault="00377287" w:rsidP="003D0335">
            <w:pPr>
              <w:rPr>
                <w:rFonts w:asciiTheme="minorHAnsi" w:hAnsiTheme="minorHAnsi"/>
                <w:sz w:val="18"/>
                <w:szCs w:val="18"/>
              </w:rPr>
            </w:pPr>
            <w:r>
              <w:rPr>
                <w:rFonts w:asciiTheme="minorHAnsi" w:hAnsiTheme="minorHAnsi"/>
                <w:sz w:val="18"/>
                <w:szCs w:val="18"/>
              </w:rPr>
              <w:t>17</w:t>
            </w:r>
            <w:r w:rsidR="000F5F46" w:rsidRPr="006D4D63">
              <w:rPr>
                <w:rFonts w:asciiTheme="minorHAnsi" w:hAnsiTheme="minorHAnsi"/>
                <w:sz w:val="18"/>
                <w:szCs w:val="18"/>
              </w:rPr>
              <w:t>.1.1: Support ability to process inbound eRxs from external providers separately from eRxs internal to VA.</w:t>
            </w:r>
          </w:p>
        </w:tc>
        <w:tc>
          <w:tcPr>
            <w:tcW w:w="4302" w:type="dxa"/>
            <w:shd w:val="clear" w:color="auto" w:fill="F2F2F2" w:themeFill="background1" w:themeFillShade="F2"/>
          </w:tcPr>
          <w:p w14:paraId="41863F7E" w14:textId="77777777" w:rsidR="000F5F46" w:rsidRPr="006D4D63" w:rsidRDefault="000F5F46" w:rsidP="003D0335">
            <w:pPr>
              <w:rPr>
                <w:rFonts w:asciiTheme="minorHAnsi" w:hAnsiTheme="minorHAnsi"/>
                <w:sz w:val="18"/>
                <w:szCs w:val="18"/>
              </w:rPr>
            </w:pPr>
            <w:r w:rsidRPr="006D4D63">
              <w:rPr>
                <w:rFonts w:asciiTheme="minorHAnsi" w:hAnsiTheme="minorHAnsi"/>
                <w:sz w:val="18"/>
                <w:szCs w:val="18"/>
              </w:rPr>
              <w:t xml:space="preserve">VA pharmacy staff must be able to process inbound eRxs from external providers separately from internal eRxs from within VA.  </w:t>
            </w:r>
          </w:p>
          <w:p w14:paraId="563E98FE" w14:textId="77777777" w:rsidR="000F5F46" w:rsidRPr="006D4D63" w:rsidRDefault="000F5F46" w:rsidP="003D0335">
            <w:pPr>
              <w:rPr>
                <w:rFonts w:asciiTheme="minorHAnsi" w:hAnsiTheme="minorHAnsi"/>
                <w:sz w:val="18"/>
                <w:szCs w:val="18"/>
              </w:rPr>
            </w:pPr>
          </w:p>
          <w:p w14:paraId="115C7D76" w14:textId="7D4DDED0" w:rsidR="000F5F46" w:rsidRPr="006D4D63" w:rsidRDefault="000F5F46" w:rsidP="00377287">
            <w:pPr>
              <w:keepNext/>
              <w:rPr>
                <w:rFonts w:asciiTheme="minorHAnsi" w:hAnsiTheme="minorHAnsi"/>
                <w:sz w:val="18"/>
                <w:szCs w:val="18"/>
              </w:rPr>
            </w:pPr>
            <w:r w:rsidRPr="006D4D63">
              <w:rPr>
                <w:rFonts w:asciiTheme="minorHAnsi" w:hAnsiTheme="minorHAnsi"/>
                <w:sz w:val="18"/>
                <w:szCs w:val="18"/>
              </w:rPr>
              <w:t>On inbound eRxs from external providers, VA pharmacy staff must perform additional verification on patient, provider, and drug that are not required on internally transmitted VA eRxs.</w:t>
            </w:r>
          </w:p>
        </w:tc>
      </w:tr>
    </w:tbl>
    <w:p w14:paraId="6D4CC9FE" w14:textId="77777777" w:rsidR="000F5F46" w:rsidRDefault="000F5F46" w:rsidP="00664AE8">
      <w:pPr>
        <w:pStyle w:val="Heading3"/>
      </w:pPr>
      <w:bookmarkStart w:id="109" w:name="_Toc408386751"/>
      <w:bookmarkStart w:id="110" w:name="_Toc443575560"/>
      <w:r>
        <w:lastRenderedPageBreak/>
        <w:t>Update eRx Status at Pre-Defined Intervals for External Providers</w:t>
      </w:r>
      <w:bookmarkEnd w:id="109"/>
      <w:bookmarkEnd w:id="110"/>
      <w:r>
        <w:t xml:space="preserve"> </w:t>
      </w:r>
    </w:p>
    <w:p w14:paraId="308073FF" w14:textId="77777777" w:rsidR="002D65CA" w:rsidRDefault="002D65CA" w:rsidP="002D65CA">
      <w:pPr>
        <w:spacing w:before="120" w:after="120"/>
        <w:rPr>
          <w:sz w:val="24"/>
        </w:rPr>
      </w:pPr>
      <w:r>
        <w:rPr>
          <w:sz w:val="24"/>
        </w:rPr>
        <w:t xml:space="preserve">The following requirement supports the need for VA Pharmacy staff to confirm that external providers have received notice of the status of an inbound eRx at various intervals, from receipt to dispense. </w:t>
      </w:r>
      <w:proofErr w:type="gramStart"/>
      <w:r>
        <w:rPr>
          <w:sz w:val="24"/>
        </w:rPr>
        <w:t>Traces to OWNR requirement 13429.</w:t>
      </w:r>
      <w:proofErr w:type="gramEnd"/>
      <w:r>
        <w:rPr>
          <w:sz w:val="24"/>
        </w:rPr>
        <w:t xml:space="preserve"> </w:t>
      </w:r>
    </w:p>
    <w:p w14:paraId="4CEF5041" w14:textId="07CF0DE1" w:rsidR="00A27FAC" w:rsidRDefault="00A27FAC" w:rsidP="009328A8">
      <w:pPr>
        <w:pStyle w:val="Caption"/>
      </w:pPr>
      <w:bookmarkStart w:id="111" w:name="_Toc443575493"/>
      <w:r>
        <w:t xml:space="preserve">Table </w:t>
      </w:r>
      <w:fldSimple w:instr=" SEQ Table \* ARABIC ">
        <w:r w:rsidR="00DF255A">
          <w:rPr>
            <w:noProof/>
          </w:rPr>
          <w:t>18</w:t>
        </w:r>
      </w:fldSimple>
      <w:r>
        <w:t xml:space="preserve">: </w:t>
      </w:r>
      <w:r w:rsidRPr="005F3C2F">
        <w:t>EPIC 18: VA pharmacy staff must determine that external providers were notified of status on their inbound eRxs at various intervals, from receipt to dispense.</w:t>
      </w:r>
      <w:bookmarkEnd w:id="111"/>
    </w:p>
    <w:tbl>
      <w:tblPr>
        <w:tblStyle w:val="TableGrid"/>
        <w:tblW w:w="13050" w:type="dxa"/>
        <w:tblInd w:w="108" w:type="dxa"/>
        <w:shd w:val="clear" w:color="auto" w:fill="DEFDCF"/>
        <w:tblLayout w:type="fixed"/>
        <w:tblLook w:val="04A0" w:firstRow="1" w:lastRow="0" w:firstColumn="1" w:lastColumn="0" w:noHBand="0" w:noVBand="1"/>
        <w:tblCaption w:val="EPIC 18: VA pharmacy staff must determine that external providers were notified of status on their inbound eRxs at various intervals, from receipt to dispense. "/>
        <w:tblDescription w:val="EPIC 18: VA pharmacy staff must determine that external providers were notified of status on their inbound eRxs at various intervals, from receipt to dispense. "/>
      </w:tblPr>
      <w:tblGrid>
        <w:gridCol w:w="468"/>
        <w:gridCol w:w="810"/>
        <w:gridCol w:w="2160"/>
        <w:gridCol w:w="2880"/>
        <w:gridCol w:w="2430"/>
        <w:gridCol w:w="4302"/>
      </w:tblGrid>
      <w:tr w:rsidR="000F5F46" w:rsidRPr="00377287" w14:paraId="65FBD10B" w14:textId="77777777" w:rsidTr="009328A8">
        <w:tc>
          <w:tcPr>
            <w:tcW w:w="468" w:type="dxa"/>
            <w:shd w:val="clear" w:color="auto" w:fill="D9D9D9" w:themeFill="background1" w:themeFillShade="D9"/>
            <w:vAlign w:val="center"/>
          </w:tcPr>
          <w:p w14:paraId="0754B6AA" w14:textId="77777777" w:rsidR="000F5F46" w:rsidRPr="00377287" w:rsidRDefault="000F5F46" w:rsidP="003D0335">
            <w:pPr>
              <w:pStyle w:val="BodyText"/>
              <w:spacing w:before="0" w:after="0"/>
              <w:jc w:val="center"/>
              <w:rPr>
                <w:rFonts w:asciiTheme="minorHAnsi" w:hAnsiTheme="minorHAnsi"/>
                <w:b/>
                <w:sz w:val="18"/>
                <w:szCs w:val="18"/>
              </w:rPr>
            </w:pPr>
            <w:r w:rsidRPr="00377287">
              <w:rPr>
                <w:rFonts w:asciiTheme="minorHAnsi" w:hAnsiTheme="minorHAnsi"/>
                <w:b/>
                <w:sz w:val="18"/>
                <w:szCs w:val="18"/>
              </w:rPr>
              <w:t>ID#</w:t>
            </w:r>
          </w:p>
        </w:tc>
        <w:tc>
          <w:tcPr>
            <w:tcW w:w="810" w:type="dxa"/>
            <w:shd w:val="clear" w:color="auto" w:fill="D9D9D9" w:themeFill="background1" w:themeFillShade="D9"/>
            <w:vAlign w:val="center"/>
          </w:tcPr>
          <w:p w14:paraId="57F05473" w14:textId="77777777" w:rsidR="000F5F46" w:rsidRPr="00377287" w:rsidRDefault="000F5F46" w:rsidP="003D0335">
            <w:pPr>
              <w:pStyle w:val="BodyText"/>
              <w:spacing w:before="0" w:after="0"/>
              <w:jc w:val="center"/>
              <w:rPr>
                <w:rFonts w:asciiTheme="minorHAnsi" w:hAnsiTheme="minorHAnsi"/>
                <w:sz w:val="18"/>
                <w:szCs w:val="18"/>
              </w:rPr>
            </w:pPr>
            <w:r w:rsidRPr="00377287">
              <w:rPr>
                <w:rFonts w:asciiTheme="minorHAnsi" w:hAnsiTheme="minorHAnsi"/>
                <w:b/>
                <w:sz w:val="18"/>
                <w:szCs w:val="18"/>
              </w:rPr>
              <w:t>NEED/</w:t>
            </w:r>
            <w:r w:rsidRPr="00377287">
              <w:rPr>
                <w:rFonts w:asciiTheme="minorHAnsi" w:hAnsiTheme="minorHAnsi"/>
                <w:b/>
                <w:sz w:val="18"/>
                <w:szCs w:val="18"/>
              </w:rPr>
              <w:br/>
              <w:t>OWNR #</w:t>
            </w:r>
          </w:p>
        </w:tc>
        <w:tc>
          <w:tcPr>
            <w:tcW w:w="2160" w:type="dxa"/>
            <w:shd w:val="clear" w:color="auto" w:fill="D9D9D9" w:themeFill="background1" w:themeFillShade="D9"/>
            <w:vAlign w:val="center"/>
          </w:tcPr>
          <w:p w14:paraId="39E49E90" w14:textId="77777777" w:rsidR="000F5F46" w:rsidRPr="00377287" w:rsidRDefault="000F5F46" w:rsidP="003D0335">
            <w:pPr>
              <w:jc w:val="center"/>
              <w:rPr>
                <w:rFonts w:asciiTheme="minorHAnsi" w:hAnsiTheme="minorHAnsi"/>
                <w:sz w:val="18"/>
                <w:szCs w:val="18"/>
              </w:rPr>
            </w:pPr>
            <w:r w:rsidRPr="00377287">
              <w:rPr>
                <w:rFonts w:asciiTheme="minorHAnsi" w:hAnsiTheme="minorHAnsi"/>
                <w:b/>
                <w:sz w:val="18"/>
                <w:szCs w:val="18"/>
              </w:rPr>
              <w:t>BRD Theme</w:t>
            </w:r>
          </w:p>
        </w:tc>
        <w:tc>
          <w:tcPr>
            <w:tcW w:w="2880" w:type="dxa"/>
            <w:shd w:val="clear" w:color="auto" w:fill="D9D9D9" w:themeFill="background1" w:themeFillShade="D9"/>
            <w:vAlign w:val="center"/>
          </w:tcPr>
          <w:p w14:paraId="12A3CB8A" w14:textId="77777777" w:rsidR="000F5F46" w:rsidRPr="00377287" w:rsidRDefault="000F5F46" w:rsidP="003D0335">
            <w:pPr>
              <w:jc w:val="center"/>
              <w:rPr>
                <w:rFonts w:asciiTheme="minorHAnsi" w:hAnsiTheme="minorHAnsi"/>
                <w:sz w:val="18"/>
                <w:szCs w:val="18"/>
              </w:rPr>
            </w:pPr>
            <w:r w:rsidRPr="00377287">
              <w:rPr>
                <w:rFonts w:asciiTheme="minorHAnsi" w:hAnsiTheme="minorHAnsi"/>
                <w:b/>
                <w:sz w:val="18"/>
                <w:szCs w:val="18"/>
              </w:rPr>
              <w:t>User Stories (Narratives)</w:t>
            </w:r>
          </w:p>
        </w:tc>
        <w:tc>
          <w:tcPr>
            <w:tcW w:w="2430" w:type="dxa"/>
            <w:shd w:val="clear" w:color="auto" w:fill="D9D9D9" w:themeFill="background1" w:themeFillShade="D9"/>
            <w:vAlign w:val="center"/>
          </w:tcPr>
          <w:p w14:paraId="30C41CB7" w14:textId="77777777" w:rsidR="000F5F46" w:rsidRPr="00377287" w:rsidRDefault="000F5F46" w:rsidP="003D0335">
            <w:pPr>
              <w:jc w:val="center"/>
              <w:rPr>
                <w:rFonts w:asciiTheme="minorHAnsi" w:hAnsiTheme="minorHAnsi"/>
                <w:sz w:val="18"/>
                <w:szCs w:val="18"/>
              </w:rPr>
            </w:pPr>
            <w:r w:rsidRPr="00377287">
              <w:rPr>
                <w:rFonts w:asciiTheme="minorHAnsi" w:hAnsiTheme="minorHAnsi"/>
                <w:b/>
                <w:sz w:val="18"/>
                <w:szCs w:val="18"/>
              </w:rPr>
              <w:t>User Tasks</w:t>
            </w:r>
          </w:p>
        </w:tc>
        <w:tc>
          <w:tcPr>
            <w:tcW w:w="4302" w:type="dxa"/>
            <w:shd w:val="clear" w:color="auto" w:fill="D9D9D9" w:themeFill="background1" w:themeFillShade="D9"/>
            <w:vAlign w:val="center"/>
          </w:tcPr>
          <w:p w14:paraId="6E8E5911" w14:textId="77777777" w:rsidR="000F5F46" w:rsidRPr="00377287" w:rsidRDefault="000F5F46" w:rsidP="003D0335">
            <w:pPr>
              <w:jc w:val="center"/>
              <w:rPr>
                <w:rFonts w:asciiTheme="minorHAnsi" w:hAnsiTheme="minorHAnsi"/>
                <w:sz w:val="18"/>
                <w:szCs w:val="18"/>
              </w:rPr>
            </w:pPr>
            <w:r w:rsidRPr="00377287">
              <w:rPr>
                <w:rFonts w:asciiTheme="minorHAnsi" w:hAnsiTheme="minorHAnsi"/>
                <w:b/>
                <w:sz w:val="18"/>
                <w:szCs w:val="18"/>
              </w:rPr>
              <w:t>Business Acceptance Criteria</w:t>
            </w:r>
            <w:r w:rsidRPr="00377287">
              <w:rPr>
                <w:rFonts w:asciiTheme="minorHAnsi" w:hAnsiTheme="minorHAnsi"/>
                <w:b/>
                <w:sz w:val="18"/>
                <w:szCs w:val="18"/>
              </w:rPr>
              <w:br/>
              <w:t>(Requirements)</w:t>
            </w:r>
          </w:p>
        </w:tc>
      </w:tr>
      <w:tr w:rsidR="000F5F46" w:rsidRPr="00377287" w14:paraId="12EBBACD" w14:textId="77777777" w:rsidTr="009328A8">
        <w:tc>
          <w:tcPr>
            <w:tcW w:w="468" w:type="dxa"/>
            <w:vMerge w:val="restart"/>
            <w:shd w:val="clear" w:color="auto" w:fill="F2F2F2" w:themeFill="background1" w:themeFillShade="F2"/>
          </w:tcPr>
          <w:p w14:paraId="088F742F" w14:textId="6FE6EFA1" w:rsidR="000F5F46" w:rsidRPr="00377287" w:rsidRDefault="006F1A24" w:rsidP="003D0335">
            <w:pPr>
              <w:pStyle w:val="BodyText"/>
              <w:spacing w:before="0" w:after="0"/>
              <w:rPr>
                <w:rFonts w:asciiTheme="minorHAnsi" w:hAnsiTheme="minorHAnsi"/>
                <w:b/>
                <w:sz w:val="18"/>
                <w:szCs w:val="18"/>
              </w:rPr>
            </w:pPr>
            <w:r>
              <w:rPr>
                <w:rFonts w:asciiTheme="minorHAnsi" w:hAnsiTheme="minorHAnsi"/>
                <w:b/>
                <w:sz w:val="18"/>
                <w:szCs w:val="18"/>
              </w:rPr>
              <w:t>47</w:t>
            </w:r>
          </w:p>
        </w:tc>
        <w:tc>
          <w:tcPr>
            <w:tcW w:w="810" w:type="dxa"/>
            <w:vMerge w:val="restart"/>
            <w:shd w:val="clear" w:color="auto" w:fill="F2F2F2" w:themeFill="background1" w:themeFillShade="F2"/>
          </w:tcPr>
          <w:p w14:paraId="0268D2BF" w14:textId="77777777" w:rsidR="000F5F46" w:rsidRPr="00377287" w:rsidRDefault="000F5F46" w:rsidP="003D0335">
            <w:pPr>
              <w:pStyle w:val="BodyText"/>
              <w:spacing w:before="0" w:after="0"/>
              <w:rPr>
                <w:rFonts w:asciiTheme="minorHAnsi" w:hAnsiTheme="minorHAnsi"/>
                <w:sz w:val="18"/>
                <w:szCs w:val="18"/>
              </w:rPr>
            </w:pPr>
            <w:r w:rsidRPr="00377287">
              <w:rPr>
                <w:rFonts w:asciiTheme="minorHAnsi" w:hAnsiTheme="minorHAnsi"/>
                <w:sz w:val="18"/>
                <w:szCs w:val="18"/>
              </w:rPr>
              <w:t>OWNR 13429</w:t>
            </w:r>
          </w:p>
        </w:tc>
        <w:tc>
          <w:tcPr>
            <w:tcW w:w="2160" w:type="dxa"/>
            <w:vMerge w:val="restart"/>
            <w:shd w:val="clear" w:color="auto" w:fill="F2F2F2" w:themeFill="background1" w:themeFillShade="F2"/>
          </w:tcPr>
          <w:p w14:paraId="0A698830" w14:textId="77777777" w:rsidR="000F5F46" w:rsidRPr="00377287" w:rsidRDefault="000F5F46" w:rsidP="003D0335">
            <w:pPr>
              <w:rPr>
                <w:rFonts w:asciiTheme="minorHAnsi" w:hAnsiTheme="minorHAnsi"/>
                <w:sz w:val="18"/>
                <w:szCs w:val="18"/>
              </w:rPr>
            </w:pPr>
            <w:r w:rsidRPr="00377287">
              <w:rPr>
                <w:rFonts w:asciiTheme="minorHAnsi" w:hAnsiTheme="minorHAnsi"/>
                <w:sz w:val="18"/>
                <w:szCs w:val="18"/>
              </w:rPr>
              <w:t>Provide the ability for VA pharmacy staff to determine that an external provider was automatically notified of the inbound eRxs status (from receipt to dispense) at pre-defined intervals.</w:t>
            </w:r>
          </w:p>
        </w:tc>
        <w:tc>
          <w:tcPr>
            <w:tcW w:w="2880" w:type="dxa"/>
            <w:shd w:val="clear" w:color="auto" w:fill="F2F2F2" w:themeFill="background1" w:themeFillShade="F2"/>
          </w:tcPr>
          <w:p w14:paraId="0D9A3FA8" w14:textId="1AE5BB74" w:rsidR="000F5F46" w:rsidRPr="00377287" w:rsidRDefault="00377287" w:rsidP="003D0335">
            <w:pPr>
              <w:rPr>
                <w:rFonts w:asciiTheme="minorHAnsi" w:hAnsiTheme="minorHAnsi"/>
                <w:sz w:val="18"/>
                <w:szCs w:val="18"/>
              </w:rPr>
            </w:pPr>
            <w:r w:rsidRPr="00377287">
              <w:rPr>
                <w:rFonts w:asciiTheme="minorHAnsi" w:hAnsiTheme="minorHAnsi"/>
                <w:sz w:val="18"/>
                <w:szCs w:val="18"/>
              </w:rPr>
              <w:t>18</w:t>
            </w:r>
            <w:r w:rsidR="000F5F46" w:rsidRPr="00377287">
              <w:rPr>
                <w:rFonts w:asciiTheme="minorHAnsi" w:hAnsiTheme="minorHAnsi"/>
                <w:sz w:val="18"/>
                <w:szCs w:val="18"/>
              </w:rPr>
              <w:t>.1: As VA’s inbound ePrescribing system, provide status indicator updates on the inbound eRx at the following points:</w:t>
            </w:r>
          </w:p>
          <w:p w14:paraId="7188CC90"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received</w:t>
            </w:r>
          </w:p>
          <w:p w14:paraId="281C9847"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successfully validated</w:t>
            </w:r>
          </w:p>
          <w:p w14:paraId="6C0AA37F"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unsuccessfully validated – suspended in Holding Queue – Error</w:t>
            </w:r>
          </w:p>
          <w:p w14:paraId="6F2F38D1"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rejected for validation error</w:t>
            </w:r>
          </w:p>
          <w:p w14:paraId="01A3A988"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processing</w:t>
            </w:r>
          </w:p>
          <w:p w14:paraId="7EAB86C4"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ready to dispense</w:t>
            </w:r>
          </w:p>
        </w:tc>
        <w:tc>
          <w:tcPr>
            <w:tcW w:w="2430" w:type="dxa"/>
            <w:shd w:val="clear" w:color="auto" w:fill="F2F2F2" w:themeFill="background1" w:themeFillShade="F2"/>
          </w:tcPr>
          <w:p w14:paraId="26DD1EBD" w14:textId="77777777" w:rsidR="000F5F46" w:rsidRDefault="00377287" w:rsidP="003D0335">
            <w:pPr>
              <w:rPr>
                <w:rFonts w:asciiTheme="minorHAnsi" w:hAnsiTheme="minorHAnsi"/>
                <w:sz w:val="18"/>
                <w:szCs w:val="18"/>
              </w:rPr>
            </w:pPr>
            <w:r w:rsidRPr="00377287">
              <w:rPr>
                <w:rFonts w:asciiTheme="minorHAnsi" w:hAnsiTheme="minorHAnsi"/>
                <w:sz w:val="18"/>
                <w:szCs w:val="18"/>
              </w:rPr>
              <w:t>18</w:t>
            </w:r>
            <w:r w:rsidR="000F5F46" w:rsidRPr="00377287">
              <w:rPr>
                <w:rFonts w:asciiTheme="minorHAnsi" w:hAnsiTheme="minorHAnsi"/>
                <w:sz w:val="18"/>
                <w:szCs w:val="18"/>
              </w:rPr>
              <w:t>.1.1: Provide system status indicators to update eRx from receipt to dispense.</w:t>
            </w:r>
          </w:p>
          <w:p w14:paraId="155E0E89" w14:textId="51CB6743" w:rsidR="00421F92" w:rsidRPr="00377287" w:rsidRDefault="00421F92" w:rsidP="003D0335">
            <w:pPr>
              <w:rPr>
                <w:rFonts w:asciiTheme="minorHAnsi" w:hAnsiTheme="minorHAnsi"/>
                <w:sz w:val="18"/>
                <w:szCs w:val="18"/>
              </w:rPr>
            </w:pPr>
            <w:r>
              <w:rPr>
                <w:rFonts w:asciiTheme="minorHAnsi" w:hAnsiTheme="minorHAnsi"/>
                <w:sz w:val="18"/>
                <w:szCs w:val="18"/>
              </w:rPr>
              <w:t xml:space="preserve">18.1.2: The status updates should be viewable by the VA Pharmacist. </w:t>
            </w:r>
          </w:p>
        </w:tc>
        <w:tc>
          <w:tcPr>
            <w:tcW w:w="4302" w:type="dxa"/>
            <w:shd w:val="clear" w:color="auto" w:fill="F2F2F2" w:themeFill="background1" w:themeFillShade="F2"/>
          </w:tcPr>
          <w:p w14:paraId="54604A0D" w14:textId="77777777" w:rsidR="000F5F46" w:rsidRPr="00377287" w:rsidRDefault="000F5F46" w:rsidP="003D0335">
            <w:pPr>
              <w:rPr>
                <w:rFonts w:asciiTheme="minorHAnsi" w:hAnsiTheme="minorHAnsi"/>
                <w:sz w:val="18"/>
                <w:szCs w:val="18"/>
              </w:rPr>
            </w:pPr>
            <w:r w:rsidRPr="00377287">
              <w:rPr>
                <w:rFonts w:asciiTheme="minorHAnsi" w:hAnsiTheme="minorHAnsi"/>
                <w:sz w:val="18"/>
                <w:szCs w:val="18"/>
              </w:rPr>
              <w:t>VA pharmacy system must be able to provide status updates on inbound eRx at the following pre-defined intervals:</w:t>
            </w:r>
          </w:p>
          <w:p w14:paraId="0D05BBFA" w14:textId="77777777" w:rsidR="000F5F46" w:rsidRPr="00377287" w:rsidRDefault="000F5F46" w:rsidP="003D0335">
            <w:pPr>
              <w:rPr>
                <w:rFonts w:asciiTheme="minorHAnsi" w:hAnsiTheme="minorHAnsi"/>
                <w:sz w:val="18"/>
                <w:szCs w:val="18"/>
              </w:rPr>
            </w:pPr>
          </w:p>
          <w:p w14:paraId="300924D6"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received</w:t>
            </w:r>
          </w:p>
          <w:p w14:paraId="69D6F65D"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successfully validated</w:t>
            </w:r>
          </w:p>
          <w:p w14:paraId="76B638B4"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unsuccessfully validated – suspended in Holding Queue – Error</w:t>
            </w:r>
          </w:p>
          <w:p w14:paraId="47AA594F"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rejected for validation error</w:t>
            </w:r>
          </w:p>
          <w:p w14:paraId="6D311891"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processing</w:t>
            </w:r>
          </w:p>
          <w:p w14:paraId="0F886FF6"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ready to dispense</w:t>
            </w:r>
          </w:p>
          <w:p w14:paraId="003BD875" w14:textId="77777777" w:rsidR="000F5F46" w:rsidRPr="00377287" w:rsidRDefault="000F5F46" w:rsidP="003D0335">
            <w:pPr>
              <w:rPr>
                <w:rFonts w:asciiTheme="minorHAnsi" w:hAnsiTheme="minorHAnsi"/>
                <w:sz w:val="18"/>
                <w:szCs w:val="18"/>
              </w:rPr>
            </w:pPr>
          </w:p>
        </w:tc>
      </w:tr>
      <w:tr w:rsidR="000F5F46" w:rsidRPr="00377287" w14:paraId="7DF789F9" w14:textId="77777777" w:rsidTr="009328A8">
        <w:tc>
          <w:tcPr>
            <w:tcW w:w="468" w:type="dxa"/>
            <w:vMerge/>
            <w:shd w:val="clear" w:color="auto" w:fill="F2F2F2" w:themeFill="background1" w:themeFillShade="F2"/>
          </w:tcPr>
          <w:p w14:paraId="786A0A16" w14:textId="77777777" w:rsidR="000F5F46" w:rsidRPr="00377287" w:rsidRDefault="000F5F46" w:rsidP="003D0335">
            <w:pPr>
              <w:pStyle w:val="BodyText"/>
              <w:spacing w:before="0" w:after="0"/>
              <w:rPr>
                <w:rFonts w:asciiTheme="minorHAnsi" w:hAnsiTheme="minorHAnsi"/>
                <w:b/>
                <w:sz w:val="18"/>
                <w:szCs w:val="18"/>
              </w:rPr>
            </w:pPr>
          </w:p>
        </w:tc>
        <w:tc>
          <w:tcPr>
            <w:tcW w:w="810" w:type="dxa"/>
            <w:vMerge/>
            <w:shd w:val="clear" w:color="auto" w:fill="F2F2F2" w:themeFill="background1" w:themeFillShade="F2"/>
          </w:tcPr>
          <w:p w14:paraId="1711DE5E" w14:textId="77777777" w:rsidR="000F5F46" w:rsidRPr="00377287" w:rsidRDefault="000F5F46" w:rsidP="003D0335">
            <w:pPr>
              <w:pStyle w:val="BodyText"/>
              <w:spacing w:before="0" w:after="0"/>
              <w:rPr>
                <w:rFonts w:asciiTheme="minorHAnsi" w:hAnsiTheme="minorHAnsi"/>
                <w:sz w:val="18"/>
                <w:szCs w:val="18"/>
              </w:rPr>
            </w:pPr>
          </w:p>
        </w:tc>
        <w:tc>
          <w:tcPr>
            <w:tcW w:w="2160" w:type="dxa"/>
            <w:vMerge/>
            <w:shd w:val="clear" w:color="auto" w:fill="F2F2F2" w:themeFill="background1" w:themeFillShade="F2"/>
          </w:tcPr>
          <w:p w14:paraId="238C891A" w14:textId="77777777" w:rsidR="000F5F46" w:rsidRPr="00377287" w:rsidRDefault="000F5F46" w:rsidP="003D0335">
            <w:pPr>
              <w:rPr>
                <w:rFonts w:asciiTheme="minorHAnsi" w:hAnsiTheme="minorHAnsi"/>
                <w:sz w:val="18"/>
                <w:szCs w:val="18"/>
              </w:rPr>
            </w:pPr>
          </w:p>
        </w:tc>
        <w:tc>
          <w:tcPr>
            <w:tcW w:w="2880" w:type="dxa"/>
            <w:shd w:val="clear" w:color="auto" w:fill="F2F2F2" w:themeFill="background1" w:themeFillShade="F2"/>
          </w:tcPr>
          <w:p w14:paraId="617472D3" w14:textId="39E80FF5" w:rsidR="000F5F46" w:rsidRPr="00377287" w:rsidRDefault="00377287" w:rsidP="003D0335">
            <w:pPr>
              <w:rPr>
                <w:rFonts w:asciiTheme="minorHAnsi" w:hAnsiTheme="minorHAnsi"/>
                <w:sz w:val="18"/>
                <w:szCs w:val="18"/>
              </w:rPr>
            </w:pPr>
            <w:r w:rsidRPr="00377287">
              <w:rPr>
                <w:rFonts w:asciiTheme="minorHAnsi" w:hAnsiTheme="minorHAnsi"/>
                <w:sz w:val="18"/>
                <w:szCs w:val="18"/>
              </w:rPr>
              <w:t>18</w:t>
            </w:r>
            <w:r w:rsidR="000F5F46" w:rsidRPr="00377287">
              <w:rPr>
                <w:rFonts w:asciiTheme="minorHAnsi" w:hAnsiTheme="minorHAnsi"/>
                <w:sz w:val="18"/>
                <w:szCs w:val="18"/>
              </w:rPr>
              <w:t>.2: As VA’s inbound ePrescribing system, transmit status updates at pre-defined intervals to the external providers, so that they can check on the progress of their ePrescription to the VA Pharmacy.</w:t>
            </w:r>
          </w:p>
        </w:tc>
        <w:tc>
          <w:tcPr>
            <w:tcW w:w="2430" w:type="dxa"/>
            <w:shd w:val="clear" w:color="auto" w:fill="F2F2F2" w:themeFill="background1" w:themeFillShade="F2"/>
          </w:tcPr>
          <w:p w14:paraId="4B65F453" w14:textId="541178EA" w:rsidR="000F5F46" w:rsidRPr="00377287" w:rsidRDefault="00377287" w:rsidP="003D0335">
            <w:pPr>
              <w:rPr>
                <w:rFonts w:asciiTheme="minorHAnsi" w:hAnsiTheme="minorHAnsi"/>
                <w:sz w:val="18"/>
                <w:szCs w:val="18"/>
              </w:rPr>
            </w:pPr>
            <w:r w:rsidRPr="00377287">
              <w:rPr>
                <w:rFonts w:asciiTheme="minorHAnsi" w:hAnsiTheme="minorHAnsi"/>
                <w:sz w:val="18"/>
                <w:szCs w:val="18"/>
              </w:rPr>
              <w:t>18</w:t>
            </w:r>
            <w:r w:rsidR="000F5F46" w:rsidRPr="00377287">
              <w:rPr>
                <w:rFonts w:asciiTheme="minorHAnsi" w:hAnsiTheme="minorHAnsi"/>
                <w:sz w:val="18"/>
                <w:szCs w:val="18"/>
              </w:rPr>
              <w:t>.2.1: Provide a mechanism to transmit the status update to the external provider each time the inbound eRx changes status.</w:t>
            </w:r>
          </w:p>
        </w:tc>
        <w:tc>
          <w:tcPr>
            <w:tcW w:w="4302" w:type="dxa"/>
            <w:shd w:val="clear" w:color="auto" w:fill="F2F2F2" w:themeFill="background1" w:themeFillShade="F2"/>
          </w:tcPr>
          <w:p w14:paraId="215AEEAB" w14:textId="29629DF3" w:rsidR="000F5F46" w:rsidRPr="00377287" w:rsidRDefault="000F5F46" w:rsidP="003D0335">
            <w:pPr>
              <w:rPr>
                <w:rFonts w:asciiTheme="minorHAnsi" w:hAnsiTheme="minorHAnsi"/>
                <w:sz w:val="18"/>
                <w:szCs w:val="18"/>
              </w:rPr>
            </w:pPr>
            <w:r w:rsidRPr="00377287">
              <w:rPr>
                <w:rFonts w:asciiTheme="minorHAnsi" w:hAnsiTheme="minorHAnsi"/>
                <w:sz w:val="18"/>
                <w:szCs w:val="18"/>
              </w:rPr>
              <w:t>VA Pharmacy system must notify the external provider of updates when the eRx changes status at the following pre-defined intervals:</w:t>
            </w:r>
            <w:r w:rsidR="00867B29">
              <w:rPr>
                <w:rFonts w:asciiTheme="minorHAnsi" w:hAnsiTheme="minorHAnsi"/>
                <w:sz w:val="18"/>
                <w:szCs w:val="18"/>
              </w:rPr>
              <w:t xml:space="preserve"> These status updates will be sent when the eRx changes status in VistA OP rather than at the eRx Processing Hub. </w:t>
            </w:r>
            <w:r w:rsidR="00E36291" w:rsidRPr="00E36291">
              <w:rPr>
                <w:rFonts w:asciiTheme="minorHAnsi" w:hAnsiTheme="minorHAnsi"/>
                <w:sz w:val="18"/>
                <w:szCs w:val="18"/>
                <w:u w:val="single"/>
              </w:rPr>
              <w:t xml:space="preserve">Need confirmation. </w:t>
            </w:r>
          </w:p>
          <w:p w14:paraId="3882D9C8" w14:textId="77777777" w:rsidR="000F5F46" w:rsidRPr="00377287" w:rsidRDefault="000F5F46" w:rsidP="003D0335">
            <w:pPr>
              <w:rPr>
                <w:rFonts w:asciiTheme="minorHAnsi" w:hAnsiTheme="minorHAnsi"/>
                <w:sz w:val="18"/>
                <w:szCs w:val="18"/>
              </w:rPr>
            </w:pPr>
          </w:p>
          <w:p w14:paraId="0EE9A853"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received</w:t>
            </w:r>
          </w:p>
          <w:p w14:paraId="34EB2363"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successfully validated</w:t>
            </w:r>
          </w:p>
          <w:p w14:paraId="3BB95F63"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unsuccessfully validated – suspended in Holding Queue – Error</w:t>
            </w:r>
          </w:p>
          <w:p w14:paraId="518D2B4F"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rejected for validation error</w:t>
            </w:r>
          </w:p>
          <w:p w14:paraId="2FC36771" w14:textId="77777777" w:rsidR="000F5F46" w:rsidRPr="00377287" w:rsidRDefault="000F5F46" w:rsidP="003D0335">
            <w:pPr>
              <w:pStyle w:val="ListParagraph"/>
              <w:numPr>
                <w:ilvl w:val="0"/>
                <w:numId w:val="26"/>
              </w:numPr>
              <w:rPr>
                <w:rFonts w:asciiTheme="minorHAnsi" w:hAnsiTheme="minorHAnsi"/>
                <w:sz w:val="18"/>
                <w:szCs w:val="18"/>
              </w:rPr>
            </w:pPr>
            <w:r w:rsidRPr="00377287">
              <w:rPr>
                <w:rFonts w:asciiTheme="minorHAnsi" w:hAnsiTheme="minorHAnsi"/>
                <w:sz w:val="18"/>
                <w:szCs w:val="18"/>
              </w:rPr>
              <w:t>eRx processing</w:t>
            </w:r>
          </w:p>
          <w:p w14:paraId="7B9AD558" w14:textId="2F0D8659" w:rsidR="000F5F46" w:rsidRPr="006F1A24" w:rsidRDefault="000F5F46" w:rsidP="006F1A24">
            <w:pPr>
              <w:pStyle w:val="ListParagraph"/>
              <w:numPr>
                <w:ilvl w:val="0"/>
                <w:numId w:val="26"/>
              </w:numPr>
              <w:rPr>
                <w:rFonts w:asciiTheme="minorHAnsi" w:hAnsiTheme="minorHAnsi"/>
                <w:sz w:val="18"/>
                <w:szCs w:val="18"/>
              </w:rPr>
            </w:pPr>
            <w:r w:rsidRPr="00377287">
              <w:rPr>
                <w:rFonts w:asciiTheme="minorHAnsi" w:hAnsiTheme="minorHAnsi"/>
                <w:sz w:val="18"/>
                <w:szCs w:val="18"/>
              </w:rPr>
              <w:t>eRx ready to dispense</w:t>
            </w:r>
          </w:p>
        </w:tc>
      </w:tr>
    </w:tbl>
    <w:p w14:paraId="1E5CA7C2" w14:textId="77777777" w:rsidR="000F5F46" w:rsidRDefault="000F5F46" w:rsidP="00664AE8">
      <w:pPr>
        <w:pStyle w:val="Heading3"/>
      </w:pPr>
      <w:bookmarkStart w:id="112" w:name="_Toc408386752"/>
      <w:bookmarkStart w:id="113" w:name="_Toc443575561"/>
      <w:r>
        <w:lastRenderedPageBreak/>
        <w:t>Auto-Notify External Provider of eRx Error</w:t>
      </w:r>
      <w:bookmarkEnd w:id="112"/>
      <w:r>
        <w:t>s</w:t>
      </w:r>
      <w:bookmarkEnd w:id="113"/>
    </w:p>
    <w:p w14:paraId="639C7E4A" w14:textId="77777777" w:rsidR="000F5F46" w:rsidRDefault="000F5F46" w:rsidP="000F5F46">
      <w:pPr>
        <w:pStyle w:val="BodyText"/>
      </w:pPr>
      <w:r>
        <w:t xml:space="preserve">The following requirement supports the need for VA Pharmacists to know when the system has automatically notified an external provider that an eRx cannot be filled due to a patient, provider, or drug validation error. </w:t>
      </w:r>
      <w:proofErr w:type="gramStart"/>
      <w:r>
        <w:t>Traces to OWNR requirement 13423 and 13423 (a) NEW.</w:t>
      </w:r>
      <w:proofErr w:type="gramEnd"/>
      <w:r>
        <w:t xml:space="preserve"> </w:t>
      </w:r>
    </w:p>
    <w:p w14:paraId="7DCB8BC6" w14:textId="66442496" w:rsidR="00A27FAC" w:rsidRDefault="00A27FAC" w:rsidP="009328A8">
      <w:pPr>
        <w:pStyle w:val="Caption"/>
      </w:pPr>
      <w:bookmarkStart w:id="114" w:name="_Toc443575494"/>
      <w:r>
        <w:t xml:space="preserve">Table </w:t>
      </w:r>
      <w:fldSimple w:instr=" SEQ Table \* ARABIC ">
        <w:r w:rsidR="00DF255A">
          <w:rPr>
            <w:noProof/>
          </w:rPr>
          <w:t>19</w:t>
        </w:r>
      </w:fldSimple>
      <w:r>
        <w:t xml:space="preserve">: </w:t>
      </w:r>
      <w:r w:rsidRPr="00A57084">
        <w:t>EPIC19: The system needs to notify the VA Pharmacist when an auto-transmission was sent to the external provider that their eRx could not be filled due to a patient, provider, or drug validation error.</w:t>
      </w:r>
      <w:bookmarkEnd w:id="114"/>
    </w:p>
    <w:tbl>
      <w:tblPr>
        <w:tblStyle w:val="TableGrid"/>
        <w:tblW w:w="13050" w:type="dxa"/>
        <w:tblInd w:w="108" w:type="dxa"/>
        <w:shd w:val="clear" w:color="auto" w:fill="DEFDCF"/>
        <w:tblLayout w:type="fixed"/>
        <w:tblLook w:val="04A0" w:firstRow="1" w:lastRow="0" w:firstColumn="1" w:lastColumn="0" w:noHBand="0" w:noVBand="1"/>
        <w:tblCaption w:val="EPIC19: The system needs to notify the VA Pharmacist when an auto-transmission was sent to the external provider that their eRx could not be filled due to a patient, provider, or drug validation error."/>
        <w:tblDescription w:val="EPIC19: The system needs to notify the VA Pharmacist when an auto-transmission was sent to the external provider that their eRx could not be filled due to a patient, provider, or drug validation error."/>
      </w:tblPr>
      <w:tblGrid>
        <w:gridCol w:w="468"/>
        <w:gridCol w:w="810"/>
        <w:gridCol w:w="2160"/>
        <w:gridCol w:w="2880"/>
        <w:gridCol w:w="2430"/>
        <w:gridCol w:w="4302"/>
      </w:tblGrid>
      <w:tr w:rsidR="000F5F46" w:rsidRPr="00943E2F" w14:paraId="75991E01" w14:textId="77777777" w:rsidTr="009328A8">
        <w:trPr>
          <w:tblHeader/>
        </w:trPr>
        <w:tc>
          <w:tcPr>
            <w:tcW w:w="468" w:type="dxa"/>
            <w:shd w:val="clear" w:color="auto" w:fill="D9D9D9" w:themeFill="background1" w:themeFillShade="D9"/>
            <w:vAlign w:val="center"/>
          </w:tcPr>
          <w:p w14:paraId="54A5D475" w14:textId="77777777" w:rsidR="000F5F46" w:rsidRPr="00943E2F" w:rsidRDefault="000F5F46" w:rsidP="006F1A24">
            <w:pPr>
              <w:pStyle w:val="BodyText"/>
              <w:spacing w:before="0" w:after="0"/>
              <w:jc w:val="center"/>
              <w:rPr>
                <w:rFonts w:asciiTheme="minorHAnsi" w:hAnsiTheme="minorHAnsi"/>
                <w:b/>
                <w:sz w:val="18"/>
                <w:szCs w:val="18"/>
              </w:rPr>
            </w:pPr>
            <w:r w:rsidRPr="00943E2F">
              <w:rPr>
                <w:rFonts w:asciiTheme="minorHAnsi" w:hAnsiTheme="minorHAnsi"/>
                <w:b/>
                <w:sz w:val="18"/>
                <w:szCs w:val="18"/>
              </w:rPr>
              <w:t>ID#</w:t>
            </w:r>
          </w:p>
        </w:tc>
        <w:tc>
          <w:tcPr>
            <w:tcW w:w="810" w:type="dxa"/>
            <w:shd w:val="clear" w:color="auto" w:fill="D9D9D9" w:themeFill="background1" w:themeFillShade="D9"/>
            <w:vAlign w:val="center"/>
          </w:tcPr>
          <w:p w14:paraId="78D47194" w14:textId="77777777" w:rsidR="000F5F46" w:rsidRPr="00943E2F" w:rsidRDefault="000F5F46" w:rsidP="006F1A24">
            <w:pPr>
              <w:pStyle w:val="BodyText"/>
              <w:spacing w:before="0" w:after="0"/>
              <w:jc w:val="center"/>
              <w:rPr>
                <w:rFonts w:asciiTheme="minorHAnsi" w:hAnsiTheme="minorHAnsi"/>
                <w:sz w:val="18"/>
                <w:szCs w:val="18"/>
              </w:rPr>
            </w:pPr>
            <w:r w:rsidRPr="00943E2F">
              <w:rPr>
                <w:rFonts w:asciiTheme="minorHAnsi" w:hAnsiTheme="minorHAnsi"/>
                <w:b/>
                <w:sz w:val="18"/>
                <w:szCs w:val="18"/>
              </w:rPr>
              <w:t>NEED/</w:t>
            </w:r>
            <w:r w:rsidRPr="00943E2F">
              <w:rPr>
                <w:rFonts w:asciiTheme="minorHAnsi" w:hAnsiTheme="minorHAnsi"/>
                <w:b/>
                <w:sz w:val="18"/>
                <w:szCs w:val="18"/>
              </w:rPr>
              <w:br/>
              <w:t>OWNR #</w:t>
            </w:r>
          </w:p>
        </w:tc>
        <w:tc>
          <w:tcPr>
            <w:tcW w:w="2160" w:type="dxa"/>
            <w:shd w:val="clear" w:color="auto" w:fill="D9D9D9" w:themeFill="background1" w:themeFillShade="D9"/>
            <w:vAlign w:val="center"/>
          </w:tcPr>
          <w:p w14:paraId="3511EB91" w14:textId="77777777" w:rsidR="000F5F46" w:rsidRPr="00943E2F" w:rsidRDefault="000F5F46" w:rsidP="006F1A24">
            <w:pPr>
              <w:jc w:val="center"/>
              <w:rPr>
                <w:rFonts w:asciiTheme="minorHAnsi" w:hAnsiTheme="minorHAnsi"/>
                <w:sz w:val="18"/>
                <w:szCs w:val="18"/>
              </w:rPr>
            </w:pPr>
            <w:r w:rsidRPr="00943E2F">
              <w:rPr>
                <w:rFonts w:asciiTheme="minorHAnsi" w:hAnsiTheme="minorHAnsi"/>
                <w:b/>
                <w:sz w:val="18"/>
                <w:szCs w:val="18"/>
              </w:rPr>
              <w:t>BRD Theme</w:t>
            </w:r>
          </w:p>
        </w:tc>
        <w:tc>
          <w:tcPr>
            <w:tcW w:w="2880" w:type="dxa"/>
            <w:shd w:val="clear" w:color="auto" w:fill="D9D9D9" w:themeFill="background1" w:themeFillShade="D9"/>
            <w:vAlign w:val="center"/>
          </w:tcPr>
          <w:p w14:paraId="0B86F9BD" w14:textId="77777777" w:rsidR="000F5F46" w:rsidRPr="00943E2F" w:rsidRDefault="000F5F46" w:rsidP="006F1A24">
            <w:pPr>
              <w:jc w:val="center"/>
              <w:rPr>
                <w:rFonts w:asciiTheme="minorHAnsi" w:hAnsiTheme="minorHAnsi"/>
                <w:sz w:val="18"/>
                <w:szCs w:val="18"/>
              </w:rPr>
            </w:pPr>
            <w:r w:rsidRPr="00943E2F">
              <w:rPr>
                <w:rFonts w:asciiTheme="minorHAnsi" w:hAnsiTheme="minorHAnsi"/>
                <w:b/>
                <w:sz w:val="18"/>
                <w:szCs w:val="18"/>
              </w:rPr>
              <w:t>User Stories (Narratives)</w:t>
            </w:r>
          </w:p>
        </w:tc>
        <w:tc>
          <w:tcPr>
            <w:tcW w:w="2430" w:type="dxa"/>
            <w:shd w:val="clear" w:color="auto" w:fill="D9D9D9" w:themeFill="background1" w:themeFillShade="D9"/>
            <w:vAlign w:val="center"/>
          </w:tcPr>
          <w:p w14:paraId="542775E4" w14:textId="77777777" w:rsidR="000F5F46" w:rsidRPr="00943E2F" w:rsidRDefault="000F5F46" w:rsidP="006F1A24">
            <w:pPr>
              <w:jc w:val="center"/>
              <w:rPr>
                <w:rFonts w:asciiTheme="minorHAnsi" w:hAnsiTheme="minorHAnsi"/>
                <w:sz w:val="18"/>
                <w:szCs w:val="18"/>
              </w:rPr>
            </w:pPr>
            <w:r w:rsidRPr="00943E2F">
              <w:rPr>
                <w:rFonts w:asciiTheme="minorHAnsi" w:hAnsiTheme="minorHAnsi"/>
                <w:b/>
                <w:sz w:val="18"/>
                <w:szCs w:val="18"/>
              </w:rPr>
              <w:t>User Tasks</w:t>
            </w:r>
          </w:p>
        </w:tc>
        <w:tc>
          <w:tcPr>
            <w:tcW w:w="4302" w:type="dxa"/>
            <w:shd w:val="clear" w:color="auto" w:fill="D9D9D9" w:themeFill="background1" w:themeFillShade="D9"/>
            <w:vAlign w:val="center"/>
          </w:tcPr>
          <w:p w14:paraId="08E28871" w14:textId="77777777" w:rsidR="000F5F46" w:rsidRPr="00943E2F" w:rsidRDefault="000F5F46" w:rsidP="006F1A24">
            <w:pPr>
              <w:jc w:val="center"/>
              <w:rPr>
                <w:rFonts w:asciiTheme="minorHAnsi" w:hAnsiTheme="minorHAnsi"/>
                <w:sz w:val="18"/>
                <w:szCs w:val="18"/>
              </w:rPr>
            </w:pPr>
            <w:r w:rsidRPr="00943E2F">
              <w:rPr>
                <w:rFonts w:asciiTheme="minorHAnsi" w:hAnsiTheme="minorHAnsi"/>
                <w:b/>
                <w:sz w:val="18"/>
                <w:szCs w:val="18"/>
              </w:rPr>
              <w:t>Business Acceptance Criteria</w:t>
            </w:r>
            <w:r w:rsidRPr="00943E2F">
              <w:rPr>
                <w:rFonts w:asciiTheme="minorHAnsi" w:hAnsiTheme="minorHAnsi"/>
                <w:b/>
                <w:sz w:val="18"/>
                <w:szCs w:val="18"/>
              </w:rPr>
              <w:br/>
              <w:t>(Requirements)</w:t>
            </w:r>
          </w:p>
        </w:tc>
      </w:tr>
      <w:tr w:rsidR="000F5F46" w:rsidRPr="00943E2F" w14:paraId="351AABFB" w14:textId="77777777" w:rsidTr="009328A8">
        <w:trPr>
          <w:trHeight w:val="3941"/>
        </w:trPr>
        <w:tc>
          <w:tcPr>
            <w:tcW w:w="468" w:type="dxa"/>
            <w:shd w:val="clear" w:color="auto" w:fill="F2F2F2" w:themeFill="background1" w:themeFillShade="F2"/>
          </w:tcPr>
          <w:p w14:paraId="0E210D18" w14:textId="0A0EB05E" w:rsidR="000F5F46" w:rsidRPr="00943E2F" w:rsidRDefault="006F1A24" w:rsidP="00943E2F">
            <w:pPr>
              <w:pStyle w:val="BodyText"/>
              <w:spacing w:before="0" w:after="0"/>
              <w:rPr>
                <w:rFonts w:asciiTheme="minorHAnsi" w:hAnsiTheme="minorHAnsi"/>
                <w:b/>
                <w:sz w:val="18"/>
                <w:szCs w:val="18"/>
              </w:rPr>
            </w:pPr>
            <w:r>
              <w:rPr>
                <w:rFonts w:asciiTheme="minorHAnsi" w:hAnsiTheme="minorHAnsi"/>
                <w:b/>
                <w:sz w:val="18"/>
                <w:szCs w:val="18"/>
              </w:rPr>
              <w:t>48</w:t>
            </w:r>
          </w:p>
        </w:tc>
        <w:tc>
          <w:tcPr>
            <w:tcW w:w="810" w:type="dxa"/>
            <w:shd w:val="clear" w:color="auto" w:fill="F2F2F2" w:themeFill="background1" w:themeFillShade="F2"/>
          </w:tcPr>
          <w:p w14:paraId="25000772" w14:textId="77777777" w:rsidR="000F5F46" w:rsidRPr="00943E2F" w:rsidRDefault="000F5F46" w:rsidP="00943E2F">
            <w:pPr>
              <w:pStyle w:val="BodyText"/>
              <w:spacing w:before="0" w:after="0"/>
              <w:rPr>
                <w:rFonts w:asciiTheme="minorHAnsi" w:hAnsiTheme="minorHAnsi"/>
                <w:sz w:val="18"/>
                <w:szCs w:val="18"/>
              </w:rPr>
            </w:pPr>
            <w:r w:rsidRPr="00943E2F">
              <w:rPr>
                <w:rFonts w:asciiTheme="minorHAnsi" w:hAnsiTheme="minorHAnsi"/>
                <w:sz w:val="18"/>
                <w:szCs w:val="18"/>
              </w:rPr>
              <w:t>OWNR 13424</w:t>
            </w:r>
          </w:p>
        </w:tc>
        <w:tc>
          <w:tcPr>
            <w:tcW w:w="2160" w:type="dxa"/>
            <w:shd w:val="clear" w:color="auto" w:fill="F2F2F2" w:themeFill="background1" w:themeFillShade="F2"/>
          </w:tcPr>
          <w:p w14:paraId="0D2A5CF6" w14:textId="77777777" w:rsidR="000F5F46" w:rsidRPr="00943E2F" w:rsidRDefault="000F5F46" w:rsidP="00943E2F">
            <w:pPr>
              <w:rPr>
                <w:rFonts w:asciiTheme="minorHAnsi" w:hAnsiTheme="minorHAnsi"/>
                <w:sz w:val="18"/>
                <w:szCs w:val="18"/>
              </w:rPr>
            </w:pPr>
            <w:r w:rsidRPr="00943E2F">
              <w:rPr>
                <w:rFonts w:asciiTheme="minorHAnsi" w:hAnsiTheme="minorHAnsi"/>
                <w:sz w:val="18"/>
                <w:szCs w:val="18"/>
              </w:rPr>
              <w:t>Provide the ability for VA pharmacy staff to know when the system has automatically notified the external provider than an inbound eRx will not be processed by VA due to specific VA patient, provider, and medication or medical supply validation errors on the inbound eRx.</w:t>
            </w:r>
          </w:p>
        </w:tc>
        <w:tc>
          <w:tcPr>
            <w:tcW w:w="2880" w:type="dxa"/>
            <w:shd w:val="clear" w:color="auto" w:fill="F2F2F2" w:themeFill="background1" w:themeFillShade="F2"/>
          </w:tcPr>
          <w:p w14:paraId="2D3CF3DA" w14:textId="271072D3" w:rsidR="000F5F46" w:rsidRPr="00943E2F" w:rsidRDefault="00377287" w:rsidP="00943E2F">
            <w:pPr>
              <w:rPr>
                <w:rFonts w:asciiTheme="minorHAnsi" w:hAnsiTheme="minorHAnsi"/>
                <w:sz w:val="18"/>
                <w:szCs w:val="18"/>
              </w:rPr>
            </w:pPr>
            <w:r w:rsidRPr="00943E2F">
              <w:rPr>
                <w:rFonts w:asciiTheme="minorHAnsi" w:hAnsiTheme="minorHAnsi"/>
                <w:sz w:val="18"/>
                <w:szCs w:val="18"/>
              </w:rPr>
              <w:t>19</w:t>
            </w:r>
            <w:r w:rsidR="000F5F46" w:rsidRPr="00943E2F">
              <w:rPr>
                <w:rFonts w:asciiTheme="minorHAnsi" w:hAnsiTheme="minorHAnsi"/>
                <w:sz w:val="18"/>
                <w:szCs w:val="18"/>
              </w:rPr>
              <w:t>.1:As VA’s inbound ePrescribing system, I need to specify the date and time that an auto-transmission was sent to external provider:</w:t>
            </w:r>
          </w:p>
          <w:p w14:paraId="1663CBAA" w14:textId="25840EA9" w:rsidR="000F5F46" w:rsidRPr="00943E2F" w:rsidRDefault="000F5F46" w:rsidP="00943E2F">
            <w:pPr>
              <w:pStyle w:val="ListParagraph"/>
              <w:numPr>
                <w:ilvl w:val="0"/>
                <w:numId w:val="67"/>
              </w:numPr>
              <w:rPr>
                <w:rFonts w:asciiTheme="minorHAnsi" w:hAnsiTheme="minorHAnsi"/>
                <w:sz w:val="18"/>
                <w:szCs w:val="18"/>
              </w:rPr>
            </w:pPr>
            <w:r w:rsidRPr="00943E2F">
              <w:rPr>
                <w:rFonts w:asciiTheme="minorHAnsi" w:hAnsiTheme="minorHAnsi"/>
                <w:sz w:val="18"/>
                <w:szCs w:val="18"/>
              </w:rPr>
              <w:t xml:space="preserve">So that </w:t>
            </w:r>
            <w:r w:rsidR="00504CD0">
              <w:rPr>
                <w:rFonts w:asciiTheme="minorHAnsi" w:hAnsiTheme="minorHAnsi"/>
                <w:sz w:val="18"/>
                <w:szCs w:val="18"/>
              </w:rPr>
              <w:t xml:space="preserve">the VA Pharmacy Staff can confirm </w:t>
            </w:r>
            <w:r w:rsidR="00E36291">
              <w:rPr>
                <w:rFonts w:asciiTheme="minorHAnsi" w:hAnsiTheme="minorHAnsi"/>
                <w:sz w:val="18"/>
                <w:szCs w:val="18"/>
              </w:rPr>
              <w:t xml:space="preserve">that a </w:t>
            </w:r>
            <w:r w:rsidRPr="00943E2F">
              <w:rPr>
                <w:rFonts w:asciiTheme="minorHAnsi" w:hAnsiTheme="minorHAnsi"/>
                <w:sz w:val="18"/>
                <w:szCs w:val="18"/>
              </w:rPr>
              <w:t xml:space="preserve">timely </w:t>
            </w:r>
            <w:r w:rsidR="00504CD0">
              <w:rPr>
                <w:rFonts w:asciiTheme="minorHAnsi" w:hAnsiTheme="minorHAnsi"/>
                <w:sz w:val="18"/>
                <w:szCs w:val="18"/>
              </w:rPr>
              <w:t xml:space="preserve">notification </w:t>
            </w:r>
            <w:r w:rsidR="00E36291">
              <w:rPr>
                <w:rFonts w:asciiTheme="minorHAnsi" w:hAnsiTheme="minorHAnsi"/>
                <w:sz w:val="18"/>
                <w:szCs w:val="18"/>
              </w:rPr>
              <w:t xml:space="preserve">has been sent </w:t>
            </w:r>
            <w:r w:rsidR="00504CD0">
              <w:rPr>
                <w:rFonts w:asciiTheme="minorHAnsi" w:hAnsiTheme="minorHAnsi"/>
                <w:sz w:val="18"/>
                <w:szCs w:val="18"/>
              </w:rPr>
              <w:t>to the external provider</w:t>
            </w:r>
            <w:r w:rsidR="00504CD0" w:rsidRPr="00943E2F">
              <w:rPr>
                <w:rFonts w:asciiTheme="minorHAnsi" w:hAnsiTheme="minorHAnsi"/>
                <w:sz w:val="18"/>
                <w:szCs w:val="18"/>
              </w:rPr>
              <w:t xml:space="preserve"> </w:t>
            </w:r>
            <w:r w:rsidRPr="00943E2F">
              <w:rPr>
                <w:rFonts w:asciiTheme="minorHAnsi" w:hAnsiTheme="minorHAnsi"/>
                <w:sz w:val="18"/>
                <w:szCs w:val="18"/>
              </w:rPr>
              <w:t xml:space="preserve">that their inbound eRx cannot be processed (i.e. was rejected) due to a patient, provider, or drug checking error, </w:t>
            </w:r>
          </w:p>
          <w:p w14:paraId="0D88E797" w14:textId="77777777" w:rsidR="000F5F46" w:rsidRPr="00943E2F" w:rsidRDefault="000F5F46" w:rsidP="00943E2F">
            <w:pPr>
              <w:rPr>
                <w:rFonts w:asciiTheme="minorHAnsi" w:hAnsiTheme="minorHAnsi"/>
                <w:sz w:val="18"/>
                <w:szCs w:val="18"/>
              </w:rPr>
            </w:pPr>
          </w:p>
          <w:p w14:paraId="5829537C" w14:textId="77777777" w:rsidR="000F5F46" w:rsidRPr="00943E2F" w:rsidRDefault="000F5F46" w:rsidP="00943E2F">
            <w:pPr>
              <w:rPr>
                <w:rFonts w:asciiTheme="minorHAnsi" w:hAnsiTheme="minorHAnsi"/>
                <w:sz w:val="18"/>
                <w:szCs w:val="18"/>
              </w:rPr>
            </w:pPr>
            <w:r w:rsidRPr="00943E2F">
              <w:rPr>
                <w:rFonts w:asciiTheme="minorHAnsi" w:hAnsiTheme="minorHAnsi"/>
                <w:sz w:val="18"/>
                <w:szCs w:val="18"/>
              </w:rPr>
              <w:t>And also</w:t>
            </w:r>
          </w:p>
          <w:p w14:paraId="4474AEC3" w14:textId="77777777" w:rsidR="000F5F46" w:rsidRPr="00943E2F" w:rsidRDefault="000F5F46" w:rsidP="00943E2F">
            <w:pPr>
              <w:rPr>
                <w:rFonts w:asciiTheme="minorHAnsi" w:hAnsiTheme="minorHAnsi"/>
                <w:sz w:val="18"/>
                <w:szCs w:val="18"/>
              </w:rPr>
            </w:pPr>
          </w:p>
          <w:p w14:paraId="4B614C33" w14:textId="77777777" w:rsidR="000F5F46" w:rsidRPr="00943E2F" w:rsidRDefault="000F5F46" w:rsidP="00943E2F">
            <w:pPr>
              <w:pStyle w:val="ListParagraph"/>
              <w:numPr>
                <w:ilvl w:val="0"/>
                <w:numId w:val="67"/>
              </w:numPr>
              <w:rPr>
                <w:rFonts w:asciiTheme="minorHAnsi" w:hAnsiTheme="minorHAnsi"/>
                <w:sz w:val="18"/>
                <w:szCs w:val="18"/>
              </w:rPr>
            </w:pPr>
            <w:r w:rsidRPr="00943E2F">
              <w:rPr>
                <w:rFonts w:asciiTheme="minorHAnsi" w:hAnsiTheme="minorHAnsi"/>
                <w:sz w:val="18"/>
                <w:szCs w:val="18"/>
              </w:rPr>
              <w:t>So that VA pharmacy staff can track date and time external provider was notified that their eRx was rejected due to a patient, provider, or drug error on their eRx.</w:t>
            </w:r>
          </w:p>
        </w:tc>
        <w:tc>
          <w:tcPr>
            <w:tcW w:w="2430" w:type="dxa"/>
            <w:shd w:val="clear" w:color="auto" w:fill="F2F2F2" w:themeFill="background1" w:themeFillShade="F2"/>
          </w:tcPr>
          <w:p w14:paraId="6EB526CD" w14:textId="7064A1E0" w:rsidR="000F5F46" w:rsidRPr="00943E2F" w:rsidRDefault="00377287" w:rsidP="00943E2F">
            <w:pPr>
              <w:rPr>
                <w:rFonts w:asciiTheme="minorHAnsi" w:hAnsiTheme="minorHAnsi"/>
                <w:sz w:val="18"/>
                <w:szCs w:val="18"/>
              </w:rPr>
            </w:pPr>
            <w:r w:rsidRPr="00943E2F">
              <w:rPr>
                <w:rFonts w:asciiTheme="minorHAnsi" w:hAnsiTheme="minorHAnsi"/>
                <w:sz w:val="18"/>
                <w:szCs w:val="18"/>
              </w:rPr>
              <w:t>19</w:t>
            </w:r>
            <w:r w:rsidR="000F5F46" w:rsidRPr="00943E2F">
              <w:rPr>
                <w:rFonts w:asciiTheme="minorHAnsi" w:hAnsiTheme="minorHAnsi"/>
                <w:sz w:val="18"/>
                <w:szCs w:val="18"/>
              </w:rPr>
              <w:t>.1.1: Place a date and time “transmission to external provider” indicator on eRxs that move to Rejected Holding Queue.</w:t>
            </w:r>
          </w:p>
          <w:p w14:paraId="369E845A" w14:textId="77777777" w:rsidR="000F5F46" w:rsidRPr="00943E2F" w:rsidRDefault="000F5F46" w:rsidP="00943E2F">
            <w:pPr>
              <w:rPr>
                <w:rFonts w:asciiTheme="minorHAnsi" w:hAnsiTheme="minorHAnsi"/>
                <w:sz w:val="18"/>
                <w:szCs w:val="18"/>
              </w:rPr>
            </w:pPr>
          </w:p>
          <w:p w14:paraId="7A485086" w14:textId="0D39981A" w:rsidR="000F5F46" w:rsidRPr="00943E2F" w:rsidRDefault="00377287" w:rsidP="00943E2F">
            <w:pPr>
              <w:rPr>
                <w:rFonts w:asciiTheme="minorHAnsi" w:hAnsiTheme="minorHAnsi"/>
                <w:sz w:val="18"/>
                <w:szCs w:val="18"/>
              </w:rPr>
            </w:pPr>
            <w:r w:rsidRPr="00943E2F">
              <w:rPr>
                <w:rFonts w:asciiTheme="minorHAnsi" w:hAnsiTheme="minorHAnsi"/>
                <w:sz w:val="18"/>
                <w:szCs w:val="18"/>
              </w:rPr>
              <w:t>19</w:t>
            </w:r>
            <w:r w:rsidR="000F5F46" w:rsidRPr="00943E2F">
              <w:rPr>
                <w:rFonts w:asciiTheme="minorHAnsi" w:hAnsiTheme="minorHAnsi"/>
                <w:sz w:val="18"/>
                <w:szCs w:val="18"/>
              </w:rPr>
              <w:t>.1.2: If rejected, move rejected eRxs to a Rejected Holding Queue, out of the Error Holding Queue, awaiting further response from the external provider that originally sent that eRx.</w:t>
            </w:r>
          </w:p>
        </w:tc>
        <w:tc>
          <w:tcPr>
            <w:tcW w:w="4302" w:type="dxa"/>
            <w:shd w:val="clear" w:color="auto" w:fill="F2F2F2" w:themeFill="background1" w:themeFillShade="F2"/>
          </w:tcPr>
          <w:p w14:paraId="43463118" w14:textId="77777777" w:rsidR="000F5F46" w:rsidRPr="00943E2F" w:rsidRDefault="000F5F46" w:rsidP="00943E2F">
            <w:pPr>
              <w:rPr>
                <w:rFonts w:asciiTheme="minorHAnsi" w:hAnsiTheme="minorHAnsi"/>
                <w:sz w:val="18"/>
                <w:szCs w:val="18"/>
              </w:rPr>
            </w:pPr>
            <w:r w:rsidRPr="00943E2F">
              <w:rPr>
                <w:rFonts w:asciiTheme="minorHAnsi" w:hAnsiTheme="minorHAnsi"/>
                <w:sz w:val="18"/>
                <w:szCs w:val="18"/>
              </w:rPr>
              <w:t>VA pharmacy staff must confirm timely notification to external providers if inbound eRxs cannot be dispensed due to a patient, provider, or drug checking error.</w:t>
            </w:r>
          </w:p>
          <w:p w14:paraId="76D64EB1" w14:textId="77777777" w:rsidR="000F5F46" w:rsidRPr="00943E2F" w:rsidRDefault="000F5F46" w:rsidP="00943E2F">
            <w:pPr>
              <w:rPr>
                <w:rFonts w:asciiTheme="minorHAnsi" w:hAnsiTheme="minorHAnsi"/>
                <w:sz w:val="18"/>
                <w:szCs w:val="18"/>
              </w:rPr>
            </w:pPr>
          </w:p>
          <w:p w14:paraId="1695C880" w14:textId="77777777" w:rsidR="000F5F46" w:rsidRPr="00943E2F" w:rsidRDefault="000F5F46" w:rsidP="00943E2F">
            <w:pPr>
              <w:rPr>
                <w:rFonts w:asciiTheme="minorHAnsi" w:hAnsiTheme="minorHAnsi"/>
                <w:sz w:val="18"/>
                <w:szCs w:val="18"/>
              </w:rPr>
            </w:pPr>
            <w:r w:rsidRPr="00943E2F">
              <w:rPr>
                <w:rFonts w:asciiTheme="minorHAnsi" w:hAnsiTheme="minorHAnsi"/>
                <w:sz w:val="18"/>
                <w:szCs w:val="18"/>
              </w:rPr>
              <w:t>VA pharmacy staff must be able to track date and time external provider was notified of their rejected eRx due to a patient, provider, or drug checking error.</w:t>
            </w:r>
          </w:p>
          <w:p w14:paraId="0B399512" w14:textId="77777777" w:rsidR="000F5F46" w:rsidRPr="00943E2F" w:rsidRDefault="000F5F46" w:rsidP="00943E2F">
            <w:pPr>
              <w:rPr>
                <w:rFonts w:asciiTheme="minorHAnsi" w:hAnsiTheme="minorHAnsi"/>
                <w:sz w:val="18"/>
                <w:szCs w:val="18"/>
              </w:rPr>
            </w:pPr>
          </w:p>
          <w:p w14:paraId="3B187A5A" w14:textId="77777777" w:rsidR="000F5F46" w:rsidRPr="00943E2F" w:rsidRDefault="000F5F46" w:rsidP="00943E2F">
            <w:pPr>
              <w:rPr>
                <w:rFonts w:asciiTheme="minorHAnsi" w:hAnsiTheme="minorHAnsi"/>
                <w:sz w:val="18"/>
                <w:szCs w:val="18"/>
              </w:rPr>
            </w:pPr>
            <w:r w:rsidRPr="00943E2F">
              <w:rPr>
                <w:rFonts w:asciiTheme="minorHAnsi" w:hAnsiTheme="minorHAnsi"/>
                <w:sz w:val="18"/>
                <w:szCs w:val="18"/>
              </w:rPr>
              <w:t>Rejected eRxs are staged in a “Rejected” Holding Queue to allow time for an external provider to reconcile an error or revise the eRx so that it can be processed. (Note: Time allowed in the “Rejected” Holding Queue still to be determined.)</w:t>
            </w:r>
          </w:p>
        </w:tc>
      </w:tr>
      <w:tr w:rsidR="000F5F46" w:rsidRPr="00943E2F" w14:paraId="61578527" w14:textId="77777777" w:rsidTr="009328A8">
        <w:tc>
          <w:tcPr>
            <w:tcW w:w="468" w:type="dxa"/>
            <w:shd w:val="clear" w:color="auto" w:fill="F2F2F2" w:themeFill="background1" w:themeFillShade="F2"/>
          </w:tcPr>
          <w:p w14:paraId="5B449B7E" w14:textId="7A7BBC4C" w:rsidR="000F5F46" w:rsidRPr="00943E2F" w:rsidRDefault="006F1A24" w:rsidP="00943E2F">
            <w:pPr>
              <w:pStyle w:val="BodyText"/>
              <w:spacing w:before="0" w:after="0"/>
              <w:rPr>
                <w:rFonts w:asciiTheme="minorHAnsi" w:hAnsiTheme="minorHAnsi"/>
                <w:b/>
                <w:sz w:val="18"/>
                <w:szCs w:val="18"/>
              </w:rPr>
            </w:pPr>
            <w:r>
              <w:rPr>
                <w:rFonts w:asciiTheme="minorHAnsi" w:hAnsiTheme="minorHAnsi"/>
                <w:b/>
                <w:sz w:val="18"/>
                <w:szCs w:val="18"/>
              </w:rPr>
              <w:t>49</w:t>
            </w:r>
          </w:p>
        </w:tc>
        <w:tc>
          <w:tcPr>
            <w:tcW w:w="810" w:type="dxa"/>
            <w:shd w:val="clear" w:color="auto" w:fill="F2F2F2" w:themeFill="background1" w:themeFillShade="F2"/>
          </w:tcPr>
          <w:p w14:paraId="720E0C68" w14:textId="77777777" w:rsidR="000F5F46" w:rsidRPr="00943E2F" w:rsidRDefault="000F5F46" w:rsidP="00943E2F">
            <w:pPr>
              <w:rPr>
                <w:rFonts w:asciiTheme="minorHAnsi" w:hAnsiTheme="minorHAnsi"/>
                <w:sz w:val="18"/>
                <w:szCs w:val="18"/>
              </w:rPr>
            </w:pPr>
            <w:r w:rsidRPr="00943E2F">
              <w:rPr>
                <w:rFonts w:asciiTheme="minorHAnsi" w:hAnsiTheme="minorHAnsi"/>
                <w:sz w:val="18"/>
                <w:szCs w:val="18"/>
              </w:rPr>
              <w:t>13424 (a) NEW</w:t>
            </w:r>
          </w:p>
        </w:tc>
        <w:tc>
          <w:tcPr>
            <w:tcW w:w="2160" w:type="dxa"/>
            <w:shd w:val="clear" w:color="auto" w:fill="F2F2F2" w:themeFill="background1" w:themeFillShade="F2"/>
          </w:tcPr>
          <w:p w14:paraId="1FFEF79B" w14:textId="77777777" w:rsidR="000F5F46" w:rsidRPr="00943E2F" w:rsidRDefault="000F5F46" w:rsidP="00943E2F">
            <w:pPr>
              <w:rPr>
                <w:rFonts w:asciiTheme="minorHAnsi" w:hAnsiTheme="minorHAnsi"/>
                <w:sz w:val="18"/>
                <w:szCs w:val="18"/>
              </w:rPr>
            </w:pPr>
            <w:r w:rsidRPr="00943E2F">
              <w:rPr>
                <w:rFonts w:asciiTheme="minorHAnsi" w:hAnsiTheme="minorHAnsi"/>
                <w:sz w:val="18"/>
                <w:szCs w:val="18"/>
              </w:rPr>
              <w:t xml:space="preserve">Provide the ability for VA Pharmacy to send electronic rejection messages to external providers using standard templates and message content (that comply with NCPDP SCRIPT standards 10.6 at a minimum) for </w:t>
            </w:r>
            <w:r w:rsidRPr="00943E2F">
              <w:rPr>
                <w:rFonts w:asciiTheme="minorHAnsi" w:hAnsiTheme="minorHAnsi"/>
                <w:sz w:val="18"/>
                <w:szCs w:val="18"/>
              </w:rPr>
              <w:lastRenderedPageBreak/>
              <w:t>eRxs that were rejected due to patient, provider, or medication or medical supply errors.</w:t>
            </w:r>
          </w:p>
        </w:tc>
        <w:tc>
          <w:tcPr>
            <w:tcW w:w="2880" w:type="dxa"/>
            <w:shd w:val="clear" w:color="auto" w:fill="F2F2F2" w:themeFill="background1" w:themeFillShade="F2"/>
          </w:tcPr>
          <w:p w14:paraId="136DB886" w14:textId="479632A4" w:rsidR="000F5F46" w:rsidRPr="00943E2F" w:rsidRDefault="00377287" w:rsidP="00943E2F">
            <w:pPr>
              <w:rPr>
                <w:rFonts w:asciiTheme="minorHAnsi" w:hAnsiTheme="minorHAnsi"/>
                <w:sz w:val="18"/>
                <w:szCs w:val="18"/>
              </w:rPr>
            </w:pPr>
            <w:r w:rsidRPr="00943E2F">
              <w:rPr>
                <w:rFonts w:asciiTheme="minorHAnsi" w:hAnsiTheme="minorHAnsi"/>
                <w:sz w:val="18"/>
                <w:szCs w:val="18"/>
              </w:rPr>
              <w:lastRenderedPageBreak/>
              <w:t>19</w:t>
            </w:r>
            <w:r w:rsidR="000F5F46" w:rsidRPr="00943E2F">
              <w:rPr>
                <w:rFonts w:asciiTheme="minorHAnsi" w:hAnsiTheme="minorHAnsi"/>
                <w:sz w:val="18"/>
                <w:szCs w:val="18"/>
              </w:rPr>
              <w:t xml:space="preserve">.2: As VA’s ePrescribing pharmacy system, send standard template and meaningful content rejection responses back to external providers whose eRxs will not be processed, so that those external providers may understand how to correct the eRx and retransmit another inbound eRx to the VA </w:t>
            </w:r>
            <w:r w:rsidR="000F5F46" w:rsidRPr="00943E2F">
              <w:rPr>
                <w:rFonts w:asciiTheme="minorHAnsi" w:hAnsiTheme="minorHAnsi"/>
                <w:sz w:val="18"/>
                <w:szCs w:val="18"/>
              </w:rPr>
              <w:lastRenderedPageBreak/>
              <w:t>Pharmacy system</w:t>
            </w:r>
            <w:r w:rsidR="00A56BC0" w:rsidRPr="00943E2F">
              <w:rPr>
                <w:rFonts w:asciiTheme="minorHAnsi" w:hAnsiTheme="minorHAnsi"/>
                <w:sz w:val="18"/>
                <w:szCs w:val="18"/>
              </w:rPr>
              <w:t xml:space="preserve">. </w:t>
            </w:r>
          </w:p>
        </w:tc>
        <w:tc>
          <w:tcPr>
            <w:tcW w:w="2430" w:type="dxa"/>
            <w:shd w:val="clear" w:color="auto" w:fill="F2F2F2" w:themeFill="background1" w:themeFillShade="F2"/>
          </w:tcPr>
          <w:p w14:paraId="734C9D88" w14:textId="6C6B9419" w:rsidR="000F5F46" w:rsidRPr="00943E2F" w:rsidRDefault="00377287" w:rsidP="00943E2F">
            <w:pPr>
              <w:rPr>
                <w:rFonts w:asciiTheme="minorHAnsi" w:hAnsiTheme="minorHAnsi"/>
                <w:sz w:val="18"/>
                <w:szCs w:val="18"/>
              </w:rPr>
            </w:pPr>
            <w:r w:rsidRPr="00943E2F">
              <w:rPr>
                <w:rFonts w:asciiTheme="minorHAnsi" w:hAnsiTheme="minorHAnsi"/>
                <w:sz w:val="18"/>
                <w:szCs w:val="18"/>
              </w:rPr>
              <w:lastRenderedPageBreak/>
              <w:t>19</w:t>
            </w:r>
            <w:r w:rsidR="000F5F46" w:rsidRPr="00943E2F">
              <w:rPr>
                <w:rFonts w:asciiTheme="minorHAnsi" w:hAnsiTheme="minorHAnsi"/>
                <w:sz w:val="18"/>
                <w:szCs w:val="18"/>
              </w:rPr>
              <w:t>.2.1: Build standard templates and meaningful rejection message content that is compliant with NCP</w:t>
            </w:r>
            <w:r w:rsidR="007F3F4E">
              <w:rPr>
                <w:rFonts w:asciiTheme="minorHAnsi" w:hAnsiTheme="minorHAnsi"/>
                <w:sz w:val="18"/>
                <w:szCs w:val="18"/>
              </w:rPr>
              <w:t>DP</w:t>
            </w:r>
            <w:r w:rsidR="000F5F46" w:rsidRPr="00943E2F">
              <w:rPr>
                <w:rFonts w:asciiTheme="minorHAnsi" w:hAnsiTheme="minorHAnsi"/>
                <w:sz w:val="18"/>
                <w:szCs w:val="18"/>
              </w:rPr>
              <w:t xml:space="preserve"> SCRIPT </w:t>
            </w:r>
            <w:r w:rsidR="00E36291">
              <w:rPr>
                <w:rFonts w:asciiTheme="minorHAnsi" w:hAnsiTheme="minorHAnsi"/>
                <w:sz w:val="18"/>
                <w:szCs w:val="18"/>
              </w:rPr>
              <w:t xml:space="preserve">10.6 standards </w:t>
            </w:r>
            <w:r w:rsidR="000F5F46" w:rsidRPr="00943E2F">
              <w:rPr>
                <w:rFonts w:asciiTheme="minorHAnsi" w:hAnsiTheme="minorHAnsi"/>
                <w:sz w:val="18"/>
                <w:szCs w:val="18"/>
              </w:rPr>
              <w:t>for outbound electronic messages to external providers.</w:t>
            </w:r>
          </w:p>
        </w:tc>
        <w:tc>
          <w:tcPr>
            <w:tcW w:w="4302" w:type="dxa"/>
            <w:shd w:val="clear" w:color="auto" w:fill="F2F2F2" w:themeFill="background1" w:themeFillShade="F2"/>
          </w:tcPr>
          <w:p w14:paraId="5D4454BA" w14:textId="77777777" w:rsidR="000F5F46" w:rsidRPr="00943E2F" w:rsidRDefault="000F5F46" w:rsidP="00943E2F">
            <w:pPr>
              <w:pStyle w:val="ListParagraph"/>
              <w:ind w:left="0"/>
              <w:rPr>
                <w:rFonts w:asciiTheme="minorHAnsi" w:hAnsiTheme="minorHAnsi"/>
                <w:sz w:val="18"/>
                <w:szCs w:val="18"/>
              </w:rPr>
            </w:pPr>
            <w:r w:rsidRPr="00943E2F">
              <w:rPr>
                <w:rFonts w:asciiTheme="minorHAnsi" w:hAnsiTheme="minorHAnsi"/>
                <w:sz w:val="18"/>
                <w:szCs w:val="18"/>
              </w:rPr>
              <w:t xml:space="preserve">VA’s ePrescribing pharmacy system solution </w:t>
            </w:r>
          </w:p>
          <w:p w14:paraId="21735A2F" w14:textId="15E9C28F" w:rsidR="000F5F46" w:rsidRPr="00943E2F" w:rsidRDefault="000F5F46" w:rsidP="00943E2F">
            <w:pPr>
              <w:keepNext/>
              <w:rPr>
                <w:rFonts w:asciiTheme="minorHAnsi" w:hAnsiTheme="minorHAnsi"/>
                <w:sz w:val="18"/>
                <w:szCs w:val="18"/>
              </w:rPr>
            </w:pPr>
            <w:proofErr w:type="gramStart"/>
            <w:r w:rsidRPr="00943E2F">
              <w:rPr>
                <w:rFonts w:asciiTheme="minorHAnsi" w:hAnsiTheme="minorHAnsi"/>
                <w:sz w:val="18"/>
                <w:szCs w:val="18"/>
              </w:rPr>
              <w:t>will</w:t>
            </w:r>
            <w:proofErr w:type="gramEnd"/>
            <w:r w:rsidRPr="00943E2F">
              <w:rPr>
                <w:rFonts w:asciiTheme="minorHAnsi" w:hAnsiTheme="minorHAnsi"/>
                <w:sz w:val="18"/>
                <w:szCs w:val="18"/>
              </w:rPr>
              <w:t xml:space="preserve"> provide VA templates and meaningful rejection message content for population in outgoing rejection responses and the outgoing responses will comply with NCP</w:t>
            </w:r>
            <w:r w:rsidR="00AC5DE8">
              <w:rPr>
                <w:rFonts w:asciiTheme="minorHAnsi" w:hAnsiTheme="minorHAnsi"/>
                <w:sz w:val="18"/>
                <w:szCs w:val="18"/>
              </w:rPr>
              <w:t>DP</w:t>
            </w:r>
            <w:r w:rsidRPr="00943E2F">
              <w:rPr>
                <w:rFonts w:asciiTheme="minorHAnsi" w:hAnsiTheme="minorHAnsi"/>
                <w:sz w:val="18"/>
                <w:szCs w:val="18"/>
              </w:rPr>
              <w:t xml:space="preserve"> SCRIPT 10.6 message formats and content.</w:t>
            </w:r>
          </w:p>
        </w:tc>
      </w:tr>
    </w:tbl>
    <w:p w14:paraId="759C1F54" w14:textId="6D073166" w:rsidR="000F5F46" w:rsidRDefault="000F5F46" w:rsidP="00664AE8">
      <w:pPr>
        <w:pStyle w:val="Heading3"/>
      </w:pPr>
      <w:bookmarkStart w:id="115" w:name="_Toc443575562"/>
      <w:r>
        <w:lastRenderedPageBreak/>
        <w:t>Auto-Matching – System Checks for Patient, Provider, and Drug</w:t>
      </w:r>
      <w:bookmarkEnd w:id="107"/>
      <w:bookmarkEnd w:id="115"/>
    </w:p>
    <w:p w14:paraId="016AC484" w14:textId="0C9F0883" w:rsidR="000F5F46" w:rsidRDefault="000F5F46" w:rsidP="000F5F46">
      <w:pPr>
        <w:pStyle w:val="BodyText"/>
      </w:pPr>
      <w:r>
        <w:t xml:space="preserve">The following requirements specify auto-matching requirements for patient, drug, and provider. All requirements criteria must successfully match to advance the eRx to a Holding Queue – Pending to ready the eRx for processing to be dispensed by the pharmacist. If any </w:t>
      </w:r>
      <w:r w:rsidRPr="00172328">
        <w:rPr>
          <w:b/>
          <w:i/>
        </w:rPr>
        <w:t>one</w:t>
      </w:r>
      <w:r>
        <w:t xml:space="preserve"> of the required criteria for patient, drug, or provider fails to auto-match, the eRx suspends in a holding queue for error handling and resolution by the pharmacist.</w:t>
      </w:r>
      <w:r w:rsidR="00D26872">
        <w:t xml:space="preserve"> All Patient, </w:t>
      </w:r>
      <w:r w:rsidR="00A56BC0">
        <w:t>Provider,</w:t>
      </w:r>
      <w:r w:rsidR="00D26872">
        <w:t xml:space="preserve"> and Drug checks will be performed to set applicable error codes as needed.</w:t>
      </w:r>
    </w:p>
    <w:p w14:paraId="7801BE1D" w14:textId="77777777" w:rsidR="000F5F46" w:rsidRPr="0090022E" w:rsidRDefault="000F5F46" w:rsidP="000F5F46">
      <w:pPr>
        <w:pStyle w:val="Style4v3"/>
        <w:spacing w:before="240"/>
      </w:pPr>
      <w:r w:rsidRPr="0090022E">
        <w:t>Auto-Matching - Patient</w:t>
      </w:r>
    </w:p>
    <w:p w14:paraId="75E74748" w14:textId="370E02E7" w:rsidR="000F5F46" w:rsidRDefault="00F77FFD" w:rsidP="000F5F46">
      <w:pPr>
        <w:pStyle w:val="BodyText"/>
      </w:pPr>
      <w:r w:rsidRPr="00F77FFD">
        <w:t>If all patient criteria successfully auto-pass required matching</w:t>
      </w:r>
      <w:r w:rsidR="00CC0F12">
        <w:t xml:space="preserve"> criteria</w:t>
      </w:r>
      <w:r w:rsidRPr="00F77FFD">
        <w:t xml:space="preserve"> </w:t>
      </w:r>
      <w:r w:rsidR="000F5F46">
        <w:t>(i.e.</w:t>
      </w:r>
      <w:r w:rsidR="00A520ED">
        <w:t>,</w:t>
      </w:r>
      <w:r w:rsidR="000F5F46">
        <w:t xml:space="preserve"> matches are found for the patient in patient registration file</w:t>
      </w:r>
      <w:r w:rsidR="000F5F46" w:rsidRPr="007B277E">
        <w:t xml:space="preserve">, along with </w:t>
      </w:r>
      <w:r w:rsidR="000F5F46">
        <w:t xml:space="preserve">the provider and </w:t>
      </w:r>
      <w:r w:rsidR="000F5F46" w:rsidRPr="007B277E">
        <w:t>drug</w:t>
      </w:r>
      <w:r w:rsidR="000F5F46">
        <w:t>)</w:t>
      </w:r>
      <w:r w:rsidR="000F5F46" w:rsidRPr="007B277E">
        <w:t xml:space="preserve">, </w:t>
      </w:r>
      <w:r w:rsidR="000F5F46" w:rsidRPr="00267978">
        <w:t>then promote the eRx to the Holding Queue – Pending for processing and dispense.</w:t>
      </w:r>
      <w:r w:rsidR="000F5F46" w:rsidRPr="00154125">
        <w:t xml:space="preserve"> If any required criteria for</w:t>
      </w:r>
      <w:r w:rsidR="000F5F46">
        <w:t xml:space="preserve"> patient</w:t>
      </w:r>
      <w:r w:rsidR="000F5F46" w:rsidRPr="00154125">
        <w:t xml:space="preserve"> fails to pass auto-</w:t>
      </w:r>
      <w:r w:rsidR="000F5F46">
        <w:t>pass</w:t>
      </w:r>
      <w:r w:rsidR="000F5F46" w:rsidRPr="00154125">
        <w:t xml:space="preserve">, </w:t>
      </w:r>
      <w:r w:rsidR="000F5F46">
        <w:t xml:space="preserve">move </w:t>
      </w:r>
      <w:r w:rsidR="000F5F46" w:rsidRPr="00154125">
        <w:t xml:space="preserve">eRx to Holding Queue – Error for error handling by the pharmacist. </w:t>
      </w:r>
      <w:r w:rsidR="000F5F46">
        <w:t>Traces to New Auto-Check</w:t>
      </w:r>
      <w:r w:rsidR="000F5F46" w:rsidRPr="00B61388">
        <w:t>/Patient</w:t>
      </w:r>
      <w:r w:rsidR="000F5F46">
        <w:t xml:space="preserve"> requirements 1, 2 &amp; 3, 4, 5, &amp; 6 listed below.</w:t>
      </w:r>
      <w:r w:rsidR="00867B29">
        <w:t xml:space="preserve"> </w:t>
      </w:r>
    </w:p>
    <w:p w14:paraId="2406E6F3" w14:textId="58C34C1F" w:rsidR="00A27FAC" w:rsidRDefault="00A27FAC" w:rsidP="009328A8">
      <w:pPr>
        <w:pStyle w:val="Caption"/>
      </w:pPr>
      <w:bookmarkStart w:id="116" w:name="_Toc443575495"/>
      <w:r>
        <w:t xml:space="preserve">Table </w:t>
      </w:r>
      <w:fldSimple w:instr=" SEQ Table \* ARABIC ">
        <w:r w:rsidR="00DF255A">
          <w:rPr>
            <w:noProof/>
          </w:rPr>
          <w:t>20</w:t>
        </w:r>
      </w:fldSimple>
      <w:r>
        <w:t xml:space="preserve">: </w:t>
      </w:r>
      <w:r w:rsidRPr="009354DF">
        <w:t>EPIC 20: Upon receipt of the ePrescription, the VA’s inbound ePrescription system must auto-match patient specified on the eRx to a known/identifiable individual in VA who is confirmed to be eligible for VA pharmacy benefits.</w:t>
      </w:r>
      <w:bookmarkEnd w:id="116"/>
    </w:p>
    <w:tbl>
      <w:tblPr>
        <w:tblStyle w:val="TableGrid"/>
        <w:tblW w:w="13050" w:type="dxa"/>
        <w:tblInd w:w="108" w:type="dxa"/>
        <w:shd w:val="clear" w:color="auto" w:fill="DEFDCF"/>
        <w:tblLayout w:type="fixed"/>
        <w:tblLook w:val="04A0" w:firstRow="1" w:lastRow="0" w:firstColumn="1" w:lastColumn="0" w:noHBand="0" w:noVBand="1"/>
        <w:tblCaption w:val="EPIC 20: Upon receipt of the ePrescription, the VA’s inbound ePrescription system must auto-match patient specified on the eRx to a known/identifiable individual in VA who is confirmed to be eligible for VA pharmacy benefits."/>
        <w:tblDescription w:val="EPIC 20: Upon receipt of the ePrescription, the VA’s inbound ePrescription system must auto-match patient specified on the eRx to a known/identifiable individual in VA who is confirmed to be eligible for VA pharmacy benefits."/>
      </w:tblPr>
      <w:tblGrid>
        <w:gridCol w:w="468"/>
        <w:gridCol w:w="810"/>
        <w:gridCol w:w="2160"/>
        <w:gridCol w:w="2880"/>
        <w:gridCol w:w="2430"/>
        <w:gridCol w:w="4302"/>
      </w:tblGrid>
      <w:tr w:rsidR="000F5F46" w:rsidRPr="00CD71FB" w14:paraId="6F7CA171" w14:textId="77777777" w:rsidTr="009328A8">
        <w:trPr>
          <w:tblHeader/>
        </w:trPr>
        <w:tc>
          <w:tcPr>
            <w:tcW w:w="468" w:type="dxa"/>
            <w:tcBorders>
              <w:bottom w:val="single" w:sz="4" w:space="0" w:color="auto"/>
            </w:tcBorders>
            <w:shd w:val="clear" w:color="auto" w:fill="D9D9D9" w:themeFill="background1" w:themeFillShade="D9"/>
            <w:vAlign w:val="center"/>
          </w:tcPr>
          <w:p w14:paraId="258D40DC" w14:textId="77777777" w:rsidR="000F5F46" w:rsidRPr="00CD71FB" w:rsidRDefault="000F5F46" w:rsidP="006F1A24">
            <w:pPr>
              <w:pStyle w:val="BodyText"/>
              <w:spacing w:before="0" w:after="0"/>
              <w:jc w:val="center"/>
              <w:rPr>
                <w:rFonts w:asciiTheme="minorHAnsi" w:hAnsiTheme="minorHAnsi"/>
                <w:b/>
                <w:sz w:val="18"/>
                <w:szCs w:val="18"/>
              </w:rPr>
            </w:pPr>
            <w:r w:rsidRPr="00CD71FB">
              <w:rPr>
                <w:rFonts w:asciiTheme="minorHAnsi" w:hAnsiTheme="minorHAnsi"/>
                <w:b/>
                <w:sz w:val="18"/>
                <w:szCs w:val="18"/>
              </w:rPr>
              <w:t>ID#</w:t>
            </w:r>
          </w:p>
        </w:tc>
        <w:tc>
          <w:tcPr>
            <w:tcW w:w="810" w:type="dxa"/>
            <w:tcBorders>
              <w:bottom w:val="single" w:sz="4" w:space="0" w:color="auto"/>
            </w:tcBorders>
            <w:shd w:val="clear" w:color="auto" w:fill="D9D9D9" w:themeFill="background1" w:themeFillShade="D9"/>
            <w:vAlign w:val="center"/>
          </w:tcPr>
          <w:p w14:paraId="36FE089F" w14:textId="77777777" w:rsidR="000F5F46" w:rsidRPr="00CD71FB" w:rsidRDefault="000F5F46" w:rsidP="006F1A24">
            <w:pPr>
              <w:pStyle w:val="BodyText"/>
              <w:spacing w:before="0" w:after="0"/>
              <w:jc w:val="center"/>
              <w:rPr>
                <w:rFonts w:asciiTheme="minorHAnsi" w:hAnsiTheme="minorHAnsi"/>
                <w:b/>
                <w:sz w:val="18"/>
                <w:szCs w:val="18"/>
              </w:rPr>
            </w:pPr>
            <w:r w:rsidRPr="00CD71FB">
              <w:rPr>
                <w:rFonts w:asciiTheme="minorHAnsi" w:hAnsiTheme="minorHAnsi"/>
                <w:b/>
                <w:sz w:val="18"/>
                <w:szCs w:val="18"/>
              </w:rPr>
              <w:t>NEED/</w:t>
            </w:r>
          </w:p>
          <w:p w14:paraId="4A9D874A" w14:textId="77777777" w:rsidR="000F5F46" w:rsidRPr="00CD71FB" w:rsidRDefault="000F5F46" w:rsidP="006F1A24">
            <w:pPr>
              <w:pStyle w:val="BodyText"/>
              <w:spacing w:before="0" w:after="0"/>
              <w:jc w:val="center"/>
              <w:rPr>
                <w:rFonts w:asciiTheme="minorHAnsi" w:hAnsiTheme="minorHAnsi"/>
                <w:b/>
                <w:sz w:val="18"/>
                <w:szCs w:val="18"/>
              </w:rPr>
            </w:pPr>
            <w:r w:rsidRPr="00CD71FB">
              <w:rPr>
                <w:rFonts w:asciiTheme="minorHAnsi" w:hAnsiTheme="minorHAnsi"/>
                <w:b/>
                <w:sz w:val="18"/>
                <w:szCs w:val="18"/>
              </w:rPr>
              <w:t>OWNR #</w:t>
            </w:r>
          </w:p>
        </w:tc>
        <w:tc>
          <w:tcPr>
            <w:tcW w:w="2160" w:type="dxa"/>
            <w:tcBorders>
              <w:bottom w:val="single" w:sz="4" w:space="0" w:color="auto"/>
            </w:tcBorders>
            <w:shd w:val="clear" w:color="auto" w:fill="D9D9D9" w:themeFill="background1" w:themeFillShade="D9"/>
            <w:vAlign w:val="center"/>
          </w:tcPr>
          <w:p w14:paraId="185BFF52" w14:textId="77777777" w:rsidR="000F5F46" w:rsidRPr="00CD71FB" w:rsidRDefault="000F5F46" w:rsidP="006F1A24">
            <w:pPr>
              <w:jc w:val="center"/>
              <w:rPr>
                <w:rFonts w:asciiTheme="minorHAnsi" w:hAnsiTheme="minorHAnsi"/>
                <w:b/>
                <w:sz w:val="18"/>
                <w:szCs w:val="18"/>
              </w:rPr>
            </w:pPr>
            <w:r w:rsidRPr="00CD71FB">
              <w:rPr>
                <w:rFonts w:asciiTheme="minorHAnsi" w:hAnsiTheme="minorHAnsi"/>
                <w:b/>
                <w:sz w:val="18"/>
                <w:szCs w:val="18"/>
              </w:rPr>
              <w:t>BRD Theme</w:t>
            </w:r>
          </w:p>
        </w:tc>
        <w:tc>
          <w:tcPr>
            <w:tcW w:w="2880" w:type="dxa"/>
            <w:tcBorders>
              <w:bottom w:val="single" w:sz="4" w:space="0" w:color="auto"/>
            </w:tcBorders>
            <w:shd w:val="clear" w:color="auto" w:fill="D9D9D9" w:themeFill="background1" w:themeFillShade="D9"/>
            <w:vAlign w:val="center"/>
          </w:tcPr>
          <w:p w14:paraId="1C5EB3AC" w14:textId="77777777" w:rsidR="000F5F46" w:rsidRPr="00CD71FB" w:rsidRDefault="000F5F46" w:rsidP="006F1A24">
            <w:pPr>
              <w:pStyle w:val="BodyText"/>
              <w:spacing w:before="0" w:after="0"/>
              <w:jc w:val="center"/>
              <w:rPr>
                <w:rFonts w:asciiTheme="minorHAnsi" w:hAnsiTheme="minorHAnsi"/>
                <w:b/>
                <w:sz w:val="18"/>
                <w:szCs w:val="18"/>
              </w:rPr>
            </w:pPr>
            <w:r w:rsidRPr="00CD71FB">
              <w:rPr>
                <w:rFonts w:asciiTheme="minorHAnsi" w:hAnsiTheme="minorHAnsi"/>
                <w:b/>
                <w:sz w:val="18"/>
                <w:szCs w:val="18"/>
              </w:rPr>
              <w:t>User Stories (Narratives)</w:t>
            </w:r>
          </w:p>
        </w:tc>
        <w:tc>
          <w:tcPr>
            <w:tcW w:w="2430" w:type="dxa"/>
            <w:tcBorders>
              <w:bottom w:val="single" w:sz="4" w:space="0" w:color="auto"/>
            </w:tcBorders>
            <w:shd w:val="clear" w:color="auto" w:fill="D9D9D9" w:themeFill="background1" w:themeFillShade="D9"/>
            <w:vAlign w:val="center"/>
          </w:tcPr>
          <w:p w14:paraId="781FA0E0" w14:textId="77777777" w:rsidR="000F5F46" w:rsidRPr="00CD71FB" w:rsidRDefault="000F5F46" w:rsidP="006F1A24">
            <w:pPr>
              <w:pStyle w:val="BodyText"/>
              <w:spacing w:before="0" w:after="0"/>
              <w:jc w:val="center"/>
              <w:rPr>
                <w:rFonts w:asciiTheme="minorHAnsi" w:hAnsiTheme="minorHAnsi"/>
                <w:b/>
                <w:sz w:val="18"/>
                <w:szCs w:val="18"/>
              </w:rPr>
            </w:pPr>
            <w:r w:rsidRPr="00CD71FB">
              <w:rPr>
                <w:rFonts w:asciiTheme="minorHAnsi" w:hAnsiTheme="minorHAnsi"/>
                <w:b/>
                <w:sz w:val="18"/>
                <w:szCs w:val="18"/>
              </w:rPr>
              <w:t>User Tasks</w:t>
            </w:r>
          </w:p>
        </w:tc>
        <w:tc>
          <w:tcPr>
            <w:tcW w:w="4302" w:type="dxa"/>
            <w:tcBorders>
              <w:bottom w:val="single" w:sz="4" w:space="0" w:color="auto"/>
            </w:tcBorders>
            <w:shd w:val="clear" w:color="auto" w:fill="D9D9D9" w:themeFill="background1" w:themeFillShade="D9"/>
            <w:vAlign w:val="center"/>
          </w:tcPr>
          <w:p w14:paraId="706BB7F2" w14:textId="77777777" w:rsidR="000F5F46" w:rsidRPr="00CD71FB" w:rsidRDefault="000F5F46" w:rsidP="006F1A24">
            <w:pPr>
              <w:pStyle w:val="BodyText"/>
              <w:spacing w:before="0" w:after="0"/>
              <w:jc w:val="center"/>
              <w:rPr>
                <w:rFonts w:asciiTheme="minorHAnsi" w:hAnsiTheme="minorHAnsi"/>
                <w:b/>
                <w:sz w:val="18"/>
                <w:szCs w:val="18"/>
              </w:rPr>
            </w:pPr>
            <w:r w:rsidRPr="00CD71FB">
              <w:rPr>
                <w:rFonts w:asciiTheme="minorHAnsi" w:hAnsiTheme="minorHAnsi"/>
                <w:b/>
                <w:sz w:val="18"/>
                <w:szCs w:val="18"/>
              </w:rPr>
              <w:t>Business Acceptance Criteria</w:t>
            </w:r>
            <w:r w:rsidRPr="00CD71FB">
              <w:rPr>
                <w:rFonts w:asciiTheme="minorHAnsi" w:hAnsiTheme="minorHAnsi"/>
                <w:b/>
                <w:sz w:val="18"/>
                <w:szCs w:val="18"/>
              </w:rPr>
              <w:br/>
              <w:t>(Requirements)</w:t>
            </w:r>
          </w:p>
        </w:tc>
      </w:tr>
      <w:tr w:rsidR="000F5F46" w:rsidRPr="00CD71FB" w14:paraId="26DD2AB7" w14:textId="77777777" w:rsidTr="009328A8">
        <w:tc>
          <w:tcPr>
            <w:tcW w:w="468" w:type="dxa"/>
            <w:shd w:val="clear" w:color="auto" w:fill="F2F2F2" w:themeFill="background1" w:themeFillShade="F2"/>
          </w:tcPr>
          <w:p w14:paraId="1B4A66DC" w14:textId="37FEFD39" w:rsidR="000F5F46" w:rsidRPr="00CD71FB" w:rsidRDefault="006F1A24" w:rsidP="00CD71FB">
            <w:pPr>
              <w:pStyle w:val="BodyText"/>
              <w:spacing w:before="0" w:after="0"/>
              <w:rPr>
                <w:rFonts w:asciiTheme="minorHAnsi" w:hAnsiTheme="minorHAnsi"/>
                <w:b/>
                <w:sz w:val="18"/>
                <w:szCs w:val="18"/>
              </w:rPr>
            </w:pPr>
            <w:r>
              <w:rPr>
                <w:rFonts w:asciiTheme="minorHAnsi" w:hAnsiTheme="minorHAnsi"/>
                <w:b/>
                <w:sz w:val="18"/>
                <w:szCs w:val="18"/>
              </w:rPr>
              <w:t>50</w:t>
            </w:r>
          </w:p>
        </w:tc>
        <w:tc>
          <w:tcPr>
            <w:tcW w:w="810" w:type="dxa"/>
            <w:shd w:val="clear" w:color="auto" w:fill="F2F2F2" w:themeFill="background1" w:themeFillShade="F2"/>
          </w:tcPr>
          <w:p w14:paraId="1058D4AD"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Auto-Match/</w:t>
            </w:r>
            <w:r w:rsidRPr="00CD71FB">
              <w:rPr>
                <w:rFonts w:asciiTheme="minorHAnsi" w:hAnsiTheme="minorHAnsi"/>
                <w:sz w:val="18"/>
                <w:szCs w:val="18"/>
              </w:rPr>
              <w:br/>
              <w:t>Patient 1</w:t>
            </w:r>
          </w:p>
        </w:tc>
        <w:tc>
          <w:tcPr>
            <w:tcW w:w="2160" w:type="dxa"/>
            <w:shd w:val="clear" w:color="auto" w:fill="F2F2F2" w:themeFill="background1" w:themeFillShade="F2"/>
          </w:tcPr>
          <w:p w14:paraId="3AE3A0A7"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Provide the ability for the system to automatically match inbound eRx patient data against required patient data to confirm all required patient data is included on inbound ePrescription.</w:t>
            </w:r>
          </w:p>
        </w:tc>
        <w:tc>
          <w:tcPr>
            <w:tcW w:w="2880" w:type="dxa"/>
            <w:shd w:val="clear" w:color="auto" w:fill="F2F2F2" w:themeFill="background1" w:themeFillShade="F2"/>
          </w:tcPr>
          <w:p w14:paraId="07CDEF4A" w14:textId="68C1945E" w:rsidR="000F5F46" w:rsidRPr="00CD71FB" w:rsidRDefault="006F1A24"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1: As VA’s inbound ePrescribing system, auto-check patient data to verify all required fields are included and complete on eRx to confirm patient identify.</w:t>
            </w:r>
          </w:p>
        </w:tc>
        <w:tc>
          <w:tcPr>
            <w:tcW w:w="2430" w:type="dxa"/>
            <w:shd w:val="clear" w:color="auto" w:fill="F2F2F2" w:themeFill="background1" w:themeFillShade="F2"/>
          </w:tcPr>
          <w:p w14:paraId="0261A262" w14:textId="4918F6B4" w:rsidR="000F5F46" w:rsidRPr="00CD71FB" w:rsidRDefault="00CD71FB"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.1.1: Auto-match to confirm all required identity criteria reside on inbound eR</w:t>
            </w:r>
            <w:r w:rsidR="00AC5DE8">
              <w:rPr>
                <w:rFonts w:asciiTheme="minorHAnsi" w:hAnsiTheme="minorHAnsi"/>
                <w:sz w:val="18"/>
                <w:szCs w:val="18"/>
              </w:rPr>
              <w:t>x</w:t>
            </w:r>
            <w:r w:rsidR="006F1A24">
              <w:rPr>
                <w:rFonts w:asciiTheme="minorHAnsi" w:hAnsiTheme="minorHAnsi"/>
                <w:sz w:val="18"/>
                <w:szCs w:val="18"/>
              </w:rPr>
              <w:t>.</w:t>
            </w:r>
          </w:p>
        </w:tc>
        <w:tc>
          <w:tcPr>
            <w:tcW w:w="4302" w:type="dxa"/>
            <w:shd w:val="clear" w:color="auto" w:fill="F2F2F2" w:themeFill="background1" w:themeFillShade="F2"/>
          </w:tcPr>
          <w:p w14:paraId="769F3B6D" w14:textId="702B231F" w:rsidR="000F5F46" w:rsidRPr="00CD71FB" w:rsidRDefault="00D60036" w:rsidP="00CD71FB">
            <w:pPr>
              <w:rPr>
                <w:rFonts w:asciiTheme="minorHAnsi" w:hAnsiTheme="minorHAnsi"/>
                <w:b/>
                <w:sz w:val="18"/>
                <w:szCs w:val="18"/>
              </w:rPr>
            </w:pPr>
            <w:r>
              <w:rPr>
                <w:rFonts w:asciiTheme="minorHAnsi" w:hAnsiTheme="minorHAnsi"/>
                <w:sz w:val="18"/>
                <w:szCs w:val="18"/>
              </w:rPr>
              <w:t>At a minimum, p</w:t>
            </w:r>
            <w:r w:rsidR="000F5F46" w:rsidRPr="00CD71FB">
              <w:rPr>
                <w:rFonts w:asciiTheme="minorHAnsi" w:hAnsiTheme="minorHAnsi"/>
                <w:sz w:val="18"/>
                <w:szCs w:val="18"/>
              </w:rPr>
              <w:t>atient data on eRx must include</w:t>
            </w:r>
            <w:r w:rsidR="000F5F46" w:rsidRPr="00CD71FB">
              <w:rPr>
                <w:rFonts w:asciiTheme="minorHAnsi" w:hAnsiTheme="minorHAnsi"/>
                <w:b/>
                <w:sz w:val="18"/>
                <w:szCs w:val="18"/>
              </w:rPr>
              <w:t xml:space="preserve"> all criteria </w:t>
            </w:r>
            <w:r w:rsidR="000F5F46" w:rsidRPr="00CD71FB">
              <w:rPr>
                <w:rFonts w:asciiTheme="minorHAnsi" w:hAnsiTheme="minorHAnsi"/>
                <w:sz w:val="18"/>
                <w:szCs w:val="18"/>
              </w:rPr>
              <w:t xml:space="preserve">below: </w:t>
            </w:r>
          </w:p>
          <w:p w14:paraId="55B7BCC9" w14:textId="77777777" w:rsidR="000F5F46" w:rsidRPr="00CD71FB" w:rsidRDefault="000F5F46" w:rsidP="00CD71FB">
            <w:pPr>
              <w:pStyle w:val="ListParagraph"/>
              <w:numPr>
                <w:ilvl w:val="0"/>
                <w:numId w:val="17"/>
              </w:numPr>
              <w:rPr>
                <w:rFonts w:asciiTheme="minorHAnsi" w:hAnsiTheme="minorHAnsi"/>
                <w:sz w:val="18"/>
                <w:szCs w:val="18"/>
              </w:rPr>
            </w:pPr>
            <w:r w:rsidRPr="00CD71FB">
              <w:rPr>
                <w:rFonts w:asciiTheme="minorHAnsi" w:hAnsiTheme="minorHAnsi"/>
                <w:sz w:val="18"/>
                <w:szCs w:val="18"/>
              </w:rPr>
              <w:t>First name</w:t>
            </w:r>
          </w:p>
          <w:p w14:paraId="04D242EA" w14:textId="77777777" w:rsidR="000F5F46" w:rsidRPr="00CD71FB" w:rsidRDefault="000F5F46" w:rsidP="00CD71FB">
            <w:pPr>
              <w:pStyle w:val="ListParagraph"/>
              <w:numPr>
                <w:ilvl w:val="0"/>
                <w:numId w:val="17"/>
              </w:numPr>
              <w:rPr>
                <w:rFonts w:asciiTheme="minorHAnsi" w:hAnsiTheme="minorHAnsi"/>
                <w:sz w:val="18"/>
                <w:szCs w:val="18"/>
              </w:rPr>
            </w:pPr>
            <w:r w:rsidRPr="00CD71FB">
              <w:rPr>
                <w:rFonts w:asciiTheme="minorHAnsi" w:hAnsiTheme="minorHAnsi"/>
                <w:sz w:val="18"/>
                <w:szCs w:val="18"/>
              </w:rPr>
              <w:t>Last name</w:t>
            </w:r>
          </w:p>
          <w:p w14:paraId="115DC0F6" w14:textId="77777777" w:rsidR="000F5F46" w:rsidRPr="00CD71FB" w:rsidRDefault="000F5F46" w:rsidP="00CD71FB">
            <w:pPr>
              <w:pStyle w:val="ListParagraph"/>
              <w:numPr>
                <w:ilvl w:val="0"/>
                <w:numId w:val="17"/>
              </w:numPr>
              <w:rPr>
                <w:rFonts w:asciiTheme="minorHAnsi" w:hAnsiTheme="minorHAnsi"/>
                <w:sz w:val="18"/>
                <w:szCs w:val="18"/>
              </w:rPr>
            </w:pPr>
            <w:r w:rsidRPr="00CD71FB">
              <w:rPr>
                <w:rFonts w:asciiTheme="minorHAnsi" w:hAnsiTheme="minorHAnsi"/>
                <w:sz w:val="18"/>
                <w:szCs w:val="18"/>
              </w:rPr>
              <w:t>Date of Birth (DOB)</w:t>
            </w:r>
          </w:p>
          <w:p w14:paraId="54C04873" w14:textId="77777777" w:rsidR="000F5F46" w:rsidRPr="00CD71FB" w:rsidRDefault="000F5F46" w:rsidP="00CD71FB">
            <w:pPr>
              <w:pStyle w:val="ListParagraph"/>
              <w:numPr>
                <w:ilvl w:val="0"/>
                <w:numId w:val="17"/>
              </w:numPr>
              <w:rPr>
                <w:rFonts w:asciiTheme="minorHAnsi" w:hAnsiTheme="minorHAnsi"/>
                <w:sz w:val="18"/>
                <w:szCs w:val="18"/>
              </w:rPr>
            </w:pPr>
            <w:r w:rsidRPr="00CD71FB">
              <w:rPr>
                <w:rFonts w:asciiTheme="minorHAnsi" w:hAnsiTheme="minorHAnsi"/>
                <w:sz w:val="18"/>
                <w:szCs w:val="18"/>
              </w:rPr>
              <w:t>Gender</w:t>
            </w:r>
          </w:p>
          <w:p w14:paraId="6FA84E9F" w14:textId="5DBD3A25" w:rsidR="00867B29" w:rsidRPr="004B3AC1" w:rsidRDefault="00867B29" w:rsidP="004B3AC1">
            <w:pPr>
              <w:rPr>
                <w:rFonts w:asciiTheme="minorHAnsi" w:hAnsiTheme="minorHAnsi"/>
                <w:sz w:val="18"/>
                <w:szCs w:val="18"/>
              </w:rPr>
            </w:pPr>
            <w:r>
              <w:rPr>
                <w:rFonts w:asciiTheme="minorHAnsi" w:hAnsiTheme="minorHAnsi"/>
                <w:sz w:val="18"/>
                <w:szCs w:val="18"/>
              </w:rPr>
              <w:t>Note: MVI does not require all the above fields, it will use a combination of Last name (which is required) and any other fields provided in the eRx (address, DOB, Gender, etc.)</w:t>
            </w:r>
          </w:p>
        </w:tc>
      </w:tr>
      <w:tr w:rsidR="000F5F46" w:rsidRPr="00CD71FB" w14:paraId="23E990D8" w14:textId="77777777" w:rsidTr="009328A8">
        <w:tc>
          <w:tcPr>
            <w:tcW w:w="468" w:type="dxa"/>
            <w:shd w:val="clear" w:color="auto" w:fill="F2F2F2" w:themeFill="background1" w:themeFillShade="F2"/>
          </w:tcPr>
          <w:p w14:paraId="0DBC7930" w14:textId="44CB83A8" w:rsidR="000F5F46" w:rsidRPr="00CD71FB" w:rsidRDefault="006F1A24" w:rsidP="00CD71FB">
            <w:pPr>
              <w:pStyle w:val="BodyText"/>
              <w:spacing w:before="0" w:after="0"/>
              <w:rPr>
                <w:rFonts w:asciiTheme="minorHAnsi" w:hAnsiTheme="minorHAnsi"/>
                <w:b/>
                <w:sz w:val="18"/>
                <w:szCs w:val="18"/>
              </w:rPr>
            </w:pPr>
            <w:r>
              <w:rPr>
                <w:rFonts w:asciiTheme="minorHAnsi" w:hAnsiTheme="minorHAnsi"/>
                <w:b/>
                <w:sz w:val="18"/>
                <w:szCs w:val="18"/>
              </w:rPr>
              <w:t>51</w:t>
            </w:r>
          </w:p>
        </w:tc>
        <w:tc>
          <w:tcPr>
            <w:tcW w:w="810" w:type="dxa"/>
            <w:shd w:val="clear" w:color="auto" w:fill="F2F2F2" w:themeFill="background1" w:themeFillShade="F2"/>
          </w:tcPr>
          <w:p w14:paraId="1281DD96"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 xml:space="preserve">New </w:t>
            </w:r>
            <w:r w:rsidRPr="00CD71FB">
              <w:rPr>
                <w:rFonts w:asciiTheme="minorHAnsi" w:hAnsiTheme="minorHAnsi"/>
                <w:sz w:val="18"/>
                <w:szCs w:val="18"/>
              </w:rPr>
              <w:lastRenderedPageBreak/>
              <w:t>Auto-Match</w:t>
            </w:r>
          </w:p>
          <w:p w14:paraId="1B1E9158"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Patient 2</w:t>
            </w:r>
          </w:p>
          <w:p w14:paraId="7EBAAC3D"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(Is patient on eRx registered?)</w:t>
            </w:r>
          </w:p>
        </w:tc>
        <w:tc>
          <w:tcPr>
            <w:tcW w:w="2160" w:type="dxa"/>
            <w:shd w:val="clear" w:color="auto" w:fill="F2F2F2" w:themeFill="background1" w:themeFillShade="F2"/>
          </w:tcPr>
          <w:p w14:paraId="5A6EA71B"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lastRenderedPageBreak/>
              <w:t xml:space="preserve">Provide the ability for the </w:t>
            </w:r>
            <w:r w:rsidRPr="00CD71FB">
              <w:rPr>
                <w:rFonts w:asciiTheme="minorHAnsi" w:hAnsiTheme="minorHAnsi"/>
                <w:sz w:val="18"/>
                <w:szCs w:val="18"/>
              </w:rPr>
              <w:lastRenderedPageBreak/>
              <w:t>system to automatically match the patient on the inbound eRx against a patient in the patient registration file at the dispensing VA pharmacy to confirm patient is eligible for VA pharmacy benefits.</w:t>
            </w:r>
          </w:p>
        </w:tc>
        <w:tc>
          <w:tcPr>
            <w:tcW w:w="2880" w:type="dxa"/>
            <w:shd w:val="clear" w:color="auto" w:fill="F2F2F2" w:themeFill="background1" w:themeFillShade="F2"/>
          </w:tcPr>
          <w:p w14:paraId="620D95E4" w14:textId="3781B519" w:rsidR="000F5F46" w:rsidRPr="00CD71FB" w:rsidDel="0097397C" w:rsidRDefault="006F1A24" w:rsidP="00CD71FB">
            <w:pPr>
              <w:rPr>
                <w:rFonts w:asciiTheme="minorHAnsi" w:hAnsiTheme="minorHAnsi"/>
                <w:sz w:val="18"/>
                <w:szCs w:val="18"/>
              </w:rPr>
            </w:pPr>
            <w:r>
              <w:rPr>
                <w:rFonts w:asciiTheme="minorHAnsi" w:hAnsiTheme="minorHAnsi"/>
                <w:sz w:val="18"/>
                <w:szCs w:val="18"/>
              </w:rPr>
              <w:lastRenderedPageBreak/>
              <w:t>20.</w:t>
            </w:r>
            <w:r w:rsidR="000F5F46" w:rsidRPr="00CD71FB">
              <w:rPr>
                <w:rFonts w:asciiTheme="minorHAnsi" w:hAnsiTheme="minorHAnsi"/>
                <w:sz w:val="18"/>
                <w:szCs w:val="18"/>
              </w:rPr>
              <w:t xml:space="preserve">2: As VA’s inbound ePrescribing </w:t>
            </w:r>
            <w:r w:rsidR="000F5F46" w:rsidRPr="00CD71FB">
              <w:rPr>
                <w:rFonts w:asciiTheme="minorHAnsi" w:hAnsiTheme="minorHAnsi"/>
                <w:sz w:val="18"/>
                <w:szCs w:val="18"/>
              </w:rPr>
              <w:lastRenderedPageBreak/>
              <w:t>system, auto- match patient on eRx against patient registrations in receiving VA Pharmacy to confirm patient exists in the patient registration file and is eligible for VA pharmacy benefits at the dispensing pharmacy.</w:t>
            </w:r>
          </w:p>
        </w:tc>
        <w:tc>
          <w:tcPr>
            <w:tcW w:w="2430" w:type="dxa"/>
            <w:shd w:val="clear" w:color="auto" w:fill="F2F2F2" w:themeFill="background1" w:themeFillShade="F2"/>
          </w:tcPr>
          <w:p w14:paraId="3E3C38ED" w14:textId="0459C267" w:rsidR="000F5F46" w:rsidRPr="00CD71FB" w:rsidRDefault="00CD71FB" w:rsidP="00CD71FB">
            <w:pPr>
              <w:rPr>
                <w:rFonts w:asciiTheme="minorHAnsi" w:hAnsiTheme="minorHAnsi"/>
                <w:sz w:val="18"/>
                <w:szCs w:val="18"/>
              </w:rPr>
            </w:pPr>
            <w:r>
              <w:rPr>
                <w:rFonts w:asciiTheme="minorHAnsi" w:hAnsiTheme="minorHAnsi"/>
                <w:sz w:val="18"/>
                <w:szCs w:val="18"/>
              </w:rPr>
              <w:lastRenderedPageBreak/>
              <w:t>20</w:t>
            </w:r>
            <w:r w:rsidR="000F5F46" w:rsidRPr="00CD71FB">
              <w:rPr>
                <w:rFonts w:asciiTheme="minorHAnsi" w:hAnsiTheme="minorHAnsi"/>
                <w:sz w:val="18"/>
                <w:szCs w:val="18"/>
              </w:rPr>
              <w:t xml:space="preserve">.2.1: Auto- match patient </w:t>
            </w:r>
            <w:r w:rsidR="000F5F46" w:rsidRPr="00CD71FB">
              <w:rPr>
                <w:rFonts w:asciiTheme="minorHAnsi" w:hAnsiTheme="minorHAnsi"/>
                <w:sz w:val="18"/>
                <w:szCs w:val="18"/>
              </w:rPr>
              <w:lastRenderedPageBreak/>
              <w:t>on eRx against patient registration file at receiving VA pharmacy.</w:t>
            </w:r>
          </w:p>
          <w:p w14:paraId="2760A18F" w14:textId="77777777" w:rsidR="000F5F46" w:rsidRPr="00CD71FB" w:rsidRDefault="000F5F46" w:rsidP="00CD71FB">
            <w:pPr>
              <w:rPr>
                <w:rFonts w:asciiTheme="minorHAnsi" w:hAnsiTheme="minorHAnsi"/>
                <w:sz w:val="18"/>
                <w:szCs w:val="18"/>
              </w:rPr>
            </w:pPr>
          </w:p>
          <w:p w14:paraId="4122AD09" w14:textId="0B5DEEF1" w:rsidR="000F5F46" w:rsidRPr="00CD71FB" w:rsidRDefault="00CD71FB"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.2.2: Auto-pass patient if patient on eRx matches patient in patient registration file.</w:t>
            </w:r>
          </w:p>
          <w:p w14:paraId="6A55140C" w14:textId="77777777" w:rsidR="000F5F46" w:rsidRPr="00CD71FB" w:rsidRDefault="000F5F46" w:rsidP="00CD71FB">
            <w:pPr>
              <w:rPr>
                <w:rFonts w:asciiTheme="minorHAnsi" w:hAnsiTheme="minorHAnsi"/>
                <w:sz w:val="18"/>
                <w:szCs w:val="18"/>
              </w:rPr>
            </w:pPr>
          </w:p>
          <w:p w14:paraId="5CEF1222" w14:textId="7D3B461F" w:rsidR="000F5F46" w:rsidRPr="00CD71FB" w:rsidDel="0097397C" w:rsidRDefault="00CD71FB" w:rsidP="0050709D">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 xml:space="preserve">.2.3: If patient on eRx is not registered at the receiving VA pharmacy, auto-fail the </w:t>
            </w:r>
            <w:r w:rsidR="0050709D">
              <w:rPr>
                <w:rFonts w:asciiTheme="minorHAnsi" w:hAnsiTheme="minorHAnsi"/>
                <w:sz w:val="18"/>
                <w:szCs w:val="18"/>
              </w:rPr>
              <w:t>eRx</w:t>
            </w:r>
            <w:r w:rsidR="006F1A24">
              <w:rPr>
                <w:rFonts w:asciiTheme="minorHAnsi" w:hAnsiTheme="minorHAnsi"/>
                <w:sz w:val="18"/>
                <w:szCs w:val="18"/>
              </w:rPr>
              <w:t>.</w:t>
            </w:r>
            <w:r w:rsidR="000F5F46" w:rsidRPr="00CD71FB">
              <w:rPr>
                <w:rFonts w:asciiTheme="minorHAnsi" w:hAnsiTheme="minorHAnsi"/>
                <w:sz w:val="18"/>
                <w:szCs w:val="18"/>
              </w:rPr>
              <w:t xml:space="preserve"> </w:t>
            </w:r>
          </w:p>
        </w:tc>
        <w:tc>
          <w:tcPr>
            <w:tcW w:w="4302" w:type="dxa"/>
            <w:shd w:val="clear" w:color="auto" w:fill="F2F2F2" w:themeFill="background1" w:themeFillShade="F2"/>
          </w:tcPr>
          <w:p w14:paraId="5A979344"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lastRenderedPageBreak/>
              <w:t>To successfully auto-pass, patients must:</w:t>
            </w:r>
          </w:p>
          <w:p w14:paraId="03F98DA5" w14:textId="77777777" w:rsidR="000F5F46" w:rsidRPr="00CD71FB" w:rsidRDefault="000F5F46" w:rsidP="00CD71FB">
            <w:pPr>
              <w:pStyle w:val="ListParagraph"/>
              <w:numPr>
                <w:ilvl w:val="0"/>
                <w:numId w:val="42"/>
              </w:numPr>
              <w:rPr>
                <w:rFonts w:asciiTheme="minorHAnsi" w:hAnsiTheme="minorHAnsi"/>
                <w:sz w:val="18"/>
                <w:szCs w:val="18"/>
              </w:rPr>
            </w:pPr>
            <w:r w:rsidRPr="00CD71FB">
              <w:rPr>
                <w:rFonts w:asciiTheme="minorHAnsi" w:hAnsiTheme="minorHAnsi"/>
                <w:sz w:val="18"/>
                <w:szCs w:val="18"/>
              </w:rPr>
              <w:lastRenderedPageBreak/>
              <w:t xml:space="preserve">Match identity of patient on eRx, and </w:t>
            </w:r>
          </w:p>
          <w:p w14:paraId="17BBA2AC" w14:textId="77777777" w:rsidR="000F5F46" w:rsidRPr="00CD71FB" w:rsidRDefault="000F5F46" w:rsidP="00CD71FB">
            <w:pPr>
              <w:pStyle w:val="ListParagraph"/>
              <w:numPr>
                <w:ilvl w:val="0"/>
                <w:numId w:val="42"/>
              </w:numPr>
              <w:rPr>
                <w:rFonts w:asciiTheme="minorHAnsi" w:hAnsiTheme="minorHAnsi"/>
                <w:sz w:val="18"/>
                <w:szCs w:val="18"/>
              </w:rPr>
            </w:pPr>
            <w:r w:rsidRPr="00CD71FB">
              <w:rPr>
                <w:rFonts w:asciiTheme="minorHAnsi" w:hAnsiTheme="minorHAnsi"/>
                <w:sz w:val="18"/>
                <w:szCs w:val="18"/>
              </w:rPr>
              <w:t>Be registered at the VA pharmacy location dispensing the eRx</w:t>
            </w:r>
          </w:p>
          <w:p w14:paraId="145C6F03" w14:textId="77777777" w:rsidR="000F5F46" w:rsidRPr="00CD71FB" w:rsidRDefault="000F5F46" w:rsidP="00CD71FB">
            <w:pPr>
              <w:rPr>
                <w:rFonts w:asciiTheme="minorHAnsi" w:hAnsiTheme="minorHAnsi"/>
                <w:sz w:val="18"/>
                <w:szCs w:val="18"/>
              </w:rPr>
            </w:pPr>
          </w:p>
          <w:p w14:paraId="391B875A"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Patients who fail auto-match must be verified during a manual check, and then registered at the VA pharmacy location where their eRx was transmitted.</w:t>
            </w:r>
          </w:p>
          <w:p w14:paraId="7024698D" w14:textId="77777777" w:rsidR="000F5F46" w:rsidRPr="00CD71FB" w:rsidRDefault="000F5F46" w:rsidP="00CD71FB">
            <w:pPr>
              <w:rPr>
                <w:rFonts w:asciiTheme="minorHAnsi" w:hAnsiTheme="minorHAnsi"/>
                <w:sz w:val="18"/>
                <w:szCs w:val="18"/>
              </w:rPr>
            </w:pPr>
          </w:p>
          <w:p w14:paraId="480C88D1" w14:textId="6565C73E" w:rsidR="000F5F46" w:rsidRPr="00CD71FB" w:rsidRDefault="000F5F46" w:rsidP="00CD71FB">
            <w:pPr>
              <w:rPr>
                <w:rFonts w:asciiTheme="minorHAnsi" w:hAnsiTheme="minorHAnsi"/>
                <w:sz w:val="18"/>
                <w:szCs w:val="18"/>
              </w:rPr>
            </w:pPr>
            <w:r w:rsidRPr="00CD71FB">
              <w:rPr>
                <w:rFonts w:asciiTheme="minorHAnsi" w:hAnsiTheme="minorHAnsi"/>
                <w:sz w:val="18"/>
                <w:szCs w:val="18"/>
              </w:rPr>
              <w:t>Note: One VistA installation may support multiple divisions (that support multiple VA pharmacy locations) that all share the same patient registration file.</w:t>
            </w:r>
          </w:p>
        </w:tc>
      </w:tr>
      <w:tr w:rsidR="000F5F46" w:rsidRPr="00CD71FB" w14:paraId="7D9B1092" w14:textId="77777777" w:rsidTr="009328A8">
        <w:tc>
          <w:tcPr>
            <w:tcW w:w="468" w:type="dxa"/>
            <w:shd w:val="clear" w:color="auto" w:fill="F2F2F2" w:themeFill="background1" w:themeFillShade="F2"/>
          </w:tcPr>
          <w:p w14:paraId="52667CEB" w14:textId="6BA3DEFB" w:rsidR="000F5F46" w:rsidRPr="00CD71FB" w:rsidRDefault="006F1A24" w:rsidP="00CD71FB">
            <w:pPr>
              <w:pStyle w:val="BodyText"/>
              <w:spacing w:before="0" w:after="0"/>
              <w:rPr>
                <w:rFonts w:asciiTheme="minorHAnsi" w:hAnsiTheme="minorHAnsi"/>
                <w:b/>
                <w:sz w:val="18"/>
                <w:szCs w:val="18"/>
              </w:rPr>
            </w:pPr>
            <w:r>
              <w:rPr>
                <w:rFonts w:asciiTheme="minorHAnsi" w:hAnsiTheme="minorHAnsi"/>
                <w:b/>
                <w:sz w:val="18"/>
                <w:szCs w:val="18"/>
              </w:rPr>
              <w:lastRenderedPageBreak/>
              <w:t>52</w:t>
            </w:r>
          </w:p>
        </w:tc>
        <w:tc>
          <w:tcPr>
            <w:tcW w:w="810" w:type="dxa"/>
            <w:shd w:val="clear" w:color="auto" w:fill="F2F2F2" w:themeFill="background1" w:themeFillShade="F2"/>
          </w:tcPr>
          <w:p w14:paraId="40D32407"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Auto-Match</w:t>
            </w:r>
          </w:p>
          <w:p w14:paraId="7F1A0684"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Patient 3</w:t>
            </w:r>
          </w:p>
        </w:tc>
        <w:tc>
          <w:tcPr>
            <w:tcW w:w="2160" w:type="dxa"/>
            <w:shd w:val="clear" w:color="auto" w:fill="F2F2F2" w:themeFill="background1" w:themeFillShade="F2"/>
          </w:tcPr>
          <w:p w14:paraId="2478FE53"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Provide the ability to auto-match “like” names or alias’s when matching name on eRx against name in patient registration file.</w:t>
            </w:r>
          </w:p>
        </w:tc>
        <w:tc>
          <w:tcPr>
            <w:tcW w:w="2880" w:type="dxa"/>
            <w:shd w:val="clear" w:color="auto" w:fill="F2F2F2" w:themeFill="background1" w:themeFillShade="F2"/>
          </w:tcPr>
          <w:p w14:paraId="50C1801B" w14:textId="6CE39436" w:rsidR="000F5F46" w:rsidRPr="00CD71FB" w:rsidRDefault="006F1A24"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3: As VA’s inbound ePrescribing system, build in the ability to auto-match alias’s or “like” names if there is not an exact name match between the eRx and the patient registration name. This is to allow for flexibility, especially in first name matching (i.e. Don vs. Donald). System should not reject, and should accept these variations in first name.</w:t>
            </w:r>
          </w:p>
        </w:tc>
        <w:tc>
          <w:tcPr>
            <w:tcW w:w="2430" w:type="dxa"/>
            <w:shd w:val="clear" w:color="auto" w:fill="F2F2F2" w:themeFill="background1" w:themeFillShade="F2"/>
          </w:tcPr>
          <w:p w14:paraId="2A5C705D" w14:textId="2EAA1B65" w:rsidR="000F5F46" w:rsidRPr="00CD71FB" w:rsidRDefault="00CD71FB"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.3.1: Match “remembered” or “like” names, especially on first name, between eRx and patient registration name. Also allow for hyphenated last names (allow for acceptance of either of the hyphenated last names).</w:t>
            </w:r>
          </w:p>
        </w:tc>
        <w:tc>
          <w:tcPr>
            <w:tcW w:w="4302" w:type="dxa"/>
            <w:shd w:val="clear" w:color="auto" w:fill="F2F2F2" w:themeFill="background1" w:themeFillShade="F2"/>
          </w:tcPr>
          <w:p w14:paraId="47CDDCA7" w14:textId="77777777" w:rsidR="000F5F46" w:rsidRDefault="000F5F46" w:rsidP="00CD71FB">
            <w:pPr>
              <w:rPr>
                <w:rFonts w:asciiTheme="minorHAnsi" w:hAnsiTheme="minorHAnsi"/>
                <w:sz w:val="18"/>
                <w:szCs w:val="18"/>
              </w:rPr>
            </w:pPr>
            <w:r w:rsidRPr="00CD71FB">
              <w:rPr>
                <w:rFonts w:asciiTheme="minorHAnsi" w:hAnsiTheme="minorHAnsi"/>
                <w:sz w:val="18"/>
                <w:szCs w:val="18"/>
              </w:rPr>
              <w:t>Auto-checking on name should allow for some flexibility for name variations, especially when there is a match on date of birth, gender, and last name.</w:t>
            </w:r>
          </w:p>
          <w:p w14:paraId="440FB96B" w14:textId="77777777" w:rsidR="0050655C" w:rsidRDefault="0050655C" w:rsidP="00CD71FB">
            <w:pPr>
              <w:rPr>
                <w:rFonts w:asciiTheme="minorHAnsi" w:hAnsiTheme="minorHAnsi"/>
                <w:sz w:val="18"/>
                <w:szCs w:val="18"/>
              </w:rPr>
            </w:pPr>
          </w:p>
          <w:p w14:paraId="374F707C" w14:textId="2AAABB71" w:rsidR="0050655C" w:rsidRPr="00CD71FB" w:rsidRDefault="0050709D" w:rsidP="008423E9">
            <w:pPr>
              <w:rPr>
                <w:rFonts w:asciiTheme="minorHAnsi" w:hAnsiTheme="minorHAnsi"/>
                <w:sz w:val="18"/>
                <w:szCs w:val="18"/>
              </w:rPr>
            </w:pPr>
            <w:r>
              <w:rPr>
                <w:rFonts w:asciiTheme="minorHAnsi" w:hAnsiTheme="minorHAnsi"/>
                <w:sz w:val="18"/>
                <w:szCs w:val="18"/>
              </w:rPr>
              <w:t xml:space="preserve">Note: The auto-name checking capability will </w:t>
            </w:r>
            <w:r w:rsidR="008423E9">
              <w:rPr>
                <w:rFonts w:asciiTheme="minorHAnsi" w:hAnsiTheme="minorHAnsi"/>
                <w:sz w:val="18"/>
                <w:szCs w:val="18"/>
              </w:rPr>
              <w:t>be an</w:t>
            </w:r>
            <w:r>
              <w:rPr>
                <w:rFonts w:asciiTheme="minorHAnsi" w:hAnsiTheme="minorHAnsi"/>
                <w:sz w:val="18"/>
                <w:szCs w:val="18"/>
              </w:rPr>
              <w:t xml:space="preserve"> </w:t>
            </w:r>
            <w:r w:rsidR="0050655C">
              <w:rPr>
                <w:rFonts w:asciiTheme="minorHAnsi" w:hAnsiTheme="minorHAnsi"/>
                <w:sz w:val="18"/>
                <w:szCs w:val="18"/>
              </w:rPr>
              <w:t>MVI responsibility/algorithm</w:t>
            </w:r>
            <w:r>
              <w:rPr>
                <w:rFonts w:asciiTheme="minorHAnsi" w:hAnsiTheme="minorHAnsi"/>
                <w:sz w:val="18"/>
                <w:szCs w:val="18"/>
              </w:rPr>
              <w:t xml:space="preserve">. </w:t>
            </w:r>
          </w:p>
        </w:tc>
      </w:tr>
      <w:tr w:rsidR="000F5F46" w:rsidRPr="00CD71FB" w14:paraId="1469EC92" w14:textId="77777777" w:rsidTr="009328A8">
        <w:tc>
          <w:tcPr>
            <w:tcW w:w="468" w:type="dxa"/>
            <w:shd w:val="clear" w:color="auto" w:fill="F2F2F2" w:themeFill="background1" w:themeFillShade="F2"/>
          </w:tcPr>
          <w:p w14:paraId="40D7B4D7" w14:textId="1BF81135" w:rsidR="000F5F46" w:rsidRPr="00CD71FB" w:rsidRDefault="006F1A24" w:rsidP="00CD71FB">
            <w:pPr>
              <w:pStyle w:val="BodyText"/>
              <w:spacing w:before="0" w:after="0"/>
              <w:rPr>
                <w:rFonts w:asciiTheme="minorHAnsi" w:hAnsiTheme="minorHAnsi"/>
                <w:b/>
                <w:sz w:val="18"/>
                <w:szCs w:val="18"/>
              </w:rPr>
            </w:pPr>
            <w:r>
              <w:rPr>
                <w:rFonts w:asciiTheme="minorHAnsi" w:hAnsiTheme="minorHAnsi"/>
                <w:b/>
                <w:sz w:val="18"/>
                <w:szCs w:val="18"/>
              </w:rPr>
              <w:t>53</w:t>
            </w:r>
          </w:p>
        </w:tc>
        <w:tc>
          <w:tcPr>
            <w:tcW w:w="810" w:type="dxa"/>
            <w:shd w:val="clear" w:color="auto" w:fill="F2F2F2" w:themeFill="background1" w:themeFillShade="F2"/>
          </w:tcPr>
          <w:p w14:paraId="2E416310"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 Match /</w:t>
            </w:r>
            <w:r w:rsidRPr="00CD71FB">
              <w:rPr>
                <w:rFonts w:asciiTheme="minorHAnsi" w:hAnsiTheme="minorHAnsi"/>
                <w:sz w:val="18"/>
                <w:szCs w:val="18"/>
              </w:rPr>
              <w:br/>
              <w:t>Patient 4</w:t>
            </w:r>
          </w:p>
        </w:tc>
        <w:tc>
          <w:tcPr>
            <w:tcW w:w="2160" w:type="dxa"/>
            <w:shd w:val="clear" w:color="auto" w:fill="F2F2F2" w:themeFill="background1" w:themeFillShade="F2"/>
          </w:tcPr>
          <w:p w14:paraId="1D82372E"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Provide the ability for the system to advance the eRx to auto-passed status for patient if patient data matches identity of patient on eRx, and patient is eligible (because they are registered) to receive VA pharmacy benefits. </w:t>
            </w:r>
          </w:p>
        </w:tc>
        <w:tc>
          <w:tcPr>
            <w:tcW w:w="2880" w:type="dxa"/>
            <w:shd w:val="clear" w:color="auto" w:fill="F2F2F2" w:themeFill="background1" w:themeFillShade="F2"/>
          </w:tcPr>
          <w:p w14:paraId="278B9570" w14:textId="005B6E40" w:rsidR="000F5F46" w:rsidRPr="00CD71FB" w:rsidRDefault="006F1A24"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 xml:space="preserve">4: As VA’s inbound ePrescribing system, </w:t>
            </w:r>
            <w:r w:rsidR="000F5F46" w:rsidRPr="00CD71FB">
              <w:rPr>
                <w:rFonts w:asciiTheme="minorHAnsi" w:hAnsiTheme="minorHAnsi"/>
                <w:b/>
                <w:sz w:val="18"/>
                <w:szCs w:val="18"/>
              </w:rPr>
              <w:t>advance</w:t>
            </w:r>
            <w:r w:rsidR="000F5F46" w:rsidRPr="00CD71FB">
              <w:rPr>
                <w:rFonts w:asciiTheme="minorHAnsi" w:hAnsiTheme="minorHAnsi"/>
                <w:sz w:val="18"/>
                <w:szCs w:val="18"/>
              </w:rPr>
              <w:t xml:space="preserve"> eRx to auto-passed status for patient if all patient data meets criteria.</w:t>
            </w:r>
          </w:p>
          <w:p w14:paraId="30F0A63B" w14:textId="77777777" w:rsidR="000F5F46" w:rsidRPr="00CD71FB" w:rsidRDefault="000F5F46" w:rsidP="00CD71FB">
            <w:pPr>
              <w:rPr>
                <w:rFonts w:asciiTheme="minorHAnsi" w:hAnsiTheme="minorHAnsi"/>
                <w:sz w:val="18"/>
                <w:szCs w:val="18"/>
              </w:rPr>
            </w:pPr>
          </w:p>
        </w:tc>
        <w:tc>
          <w:tcPr>
            <w:tcW w:w="2430" w:type="dxa"/>
            <w:shd w:val="clear" w:color="auto" w:fill="F2F2F2" w:themeFill="background1" w:themeFillShade="F2"/>
          </w:tcPr>
          <w:p w14:paraId="1B25F649" w14:textId="76F05794" w:rsidR="000F5F46" w:rsidRPr="00CD71FB" w:rsidRDefault="00CD71FB"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.4.1: Advance patient to auto-passed status if patient matches auto-matching criteria (patient identity is a match to eRx and patient is registered and eligible).</w:t>
            </w:r>
          </w:p>
        </w:tc>
        <w:tc>
          <w:tcPr>
            <w:tcW w:w="4302" w:type="dxa"/>
            <w:shd w:val="clear" w:color="auto" w:fill="F2F2F2" w:themeFill="background1" w:themeFillShade="F2"/>
          </w:tcPr>
          <w:p w14:paraId="1A6601A0"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VA’s inbound ePrescribing system can hold patient in auto-passed status, </w:t>
            </w:r>
            <w:r w:rsidRPr="00CD71FB">
              <w:rPr>
                <w:rFonts w:asciiTheme="minorHAnsi" w:hAnsiTheme="minorHAnsi"/>
                <w:b/>
                <w:i/>
                <w:sz w:val="18"/>
                <w:szCs w:val="18"/>
              </w:rPr>
              <w:t>but cannot auto-pass the eRx if only patient data meets acceptance criteria</w:t>
            </w:r>
            <w:r w:rsidRPr="00CD71FB">
              <w:rPr>
                <w:rFonts w:asciiTheme="minorHAnsi" w:hAnsiTheme="minorHAnsi"/>
                <w:sz w:val="18"/>
                <w:szCs w:val="18"/>
              </w:rPr>
              <w:t>.</w:t>
            </w:r>
          </w:p>
          <w:p w14:paraId="565905F4" w14:textId="77777777" w:rsidR="000F5F46" w:rsidRPr="00CD71FB" w:rsidRDefault="000F5F46" w:rsidP="00CD71FB">
            <w:pPr>
              <w:rPr>
                <w:rFonts w:asciiTheme="minorHAnsi" w:hAnsiTheme="minorHAnsi"/>
                <w:sz w:val="18"/>
                <w:szCs w:val="18"/>
              </w:rPr>
            </w:pPr>
          </w:p>
          <w:p w14:paraId="30464FA3"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Patient must match identity of patient on inbound eRx and must be eligible for VA pharmacy benefits for eRx to successfully auto-pass.</w:t>
            </w:r>
          </w:p>
        </w:tc>
      </w:tr>
      <w:tr w:rsidR="000F5F46" w:rsidRPr="00CD71FB" w14:paraId="4984CF4E" w14:textId="77777777" w:rsidTr="009328A8">
        <w:tc>
          <w:tcPr>
            <w:tcW w:w="468" w:type="dxa"/>
            <w:shd w:val="clear" w:color="auto" w:fill="F2F2F2" w:themeFill="background1" w:themeFillShade="F2"/>
          </w:tcPr>
          <w:p w14:paraId="3EA55409" w14:textId="7942B852"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t>54</w:t>
            </w:r>
          </w:p>
        </w:tc>
        <w:tc>
          <w:tcPr>
            <w:tcW w:w="810" w:type="dxa"/>
            <w:shd w:val="clear" w:color="auto" w:fill="F2F2F2" w:themeFill="background1" w:themeFillShade="F2"/>
          </w:tcPr>
          <w:p w14:paraId="6795C38B"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 Match /</w:t>
            </w:r>
            <w:r w:rsidRPr="00CD71FB">
              <w:rPr>
                <w:rFonts w:asciiTheme="minorHAnsi" w:hAnsiTheme="minorHAnsi"/>
                <w:sz w:val="18"/>
                <w:szCs w:val="18"/>
              </w:rPr>
              <w:br/>
              <w:t>Patient 5</w:t>
            </w:r>
          </w:p>
        </w:tc>
        <w:tc>
          <w:tcPr>
            <w:tcW w:w="2160" w:type="dxa"/>
            <w:shd w:val="clear" w:color="auto" w:fill="F2F2F2" w:themeFill="background1" w:themeFillShade="F2"/>
          </w:tcPr>
          <w:p w14:paraId="777BA95F"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Provide the ability for the system to advance the eRx to a</w:t>
            </w:r>
            <w:r w:rsidRPr="00CD71FB">
              <w:rPr>
                <w:rFonts w:asciiTheme="minorHAnsi" w:hAnsiTheme="minorHAnsi"/>
                <w:b/>
                <w:sz w:val="18"/>
                <w:szCs w:val="18"/>
              </w:rPr>
              <w:t xml:space="preserve"> Holding Queue - Pending </w:t>
            </w:r>
            <w:r w:rsidRPr="00CD71FB">
              <w:rPr>
                <w:rFonts w:asciiTheme="minorHAnsi" w:hAnsiTheme="minorHAnsi"/>
                <w:sz w:val="18"/>
                <w:szCs w:val="18"/>
              </w:rPr>
              <w:t xml:space="preserve">if patient, along with provider and drug, successfully match against </w:t>
            </w:r>
            <w:r w:rsidRPr="00CD71FB">
              <w:rPr>
                <w:rFonts w:asciiTheme="minorHAnsi" w:hAnsiTheme="minorHAnsi"/>
                <w:sz w:val="18"/>
                <w:szCs w:val="18"/>
              </w:rPr>
              <w:lastRenderedPageBreak/>
              <w:t>all required criteria.</w:t>
            </w:r>
          </w:p>
        </w:tc>
        <w:tc>
          <w:tcPr>
            <w:tcW w:w="2880" w:type="dxa"/>
            <w:shd w:val="clear" w:color="auto" w:fill="F2F2F2" w:themeFill="background1" w:themeFillShade="F2"/>
          </w:tcPr>
          <w:p w14:paraId="5E1DA7B5" w14:textId="1A067F37" w:rsidR="000F5F46" w:rsidRPr="00CD71FB" w:rsidRDefault="006F1A24" w:rsidP="00CD71FB">
            <w:pPr>
              <w:rPr>
                <w:rFonts w:asciiTheme="minorHAnsi" w:hAnsiTheme="minorHAnsi"/>
                <w:sz w:val="18"/>
                <w:szCs w:val="18"/>
              </w:rPr>
            </w:pPr>
            <w:r>
              <w:rPr>
                <w:rFonts w:asciiTheme="minorHAnsi" w:hAnsiTheme="minorHAnsi"/>
                <w:sz w:val="18"/>
                <w:szCs w:val="18"/>
              </w:rPr>
              <w:lastRenderedPageBreak/>
              <w:t>20.</w:t>
            </w:r>
            <w:r w:rsidR="000F5F46" w:rsidRPr="00CD71FB">
              <w:rPr>
                <w:rFonts w:asciiTheme="minorHAnsi" w:hAnsiTheme="minorHAnsi"/>
                <w:sz w:val="18"/>
                <w:szCs w:val="18"/>
              </w:rPr>
              <w:t xml:space="preserve">5: As VA’s inbound ePrescribing system, advance eRx to </w:t>
            </w:r>
            <w:r w:rsidR="000F5F46" w:rsidRPr="00CD71FB">
              <w:rPr>
                <w:rFonts w:asciiTheme="minorHAnsi" w:hAnsiTheme="minorHAnsi"/>
                <w:b/>
                <w:sz w:val="18"/>
                <w:szCs w:val="18"/>
              </w:rPr>
              <w:t xml:space="preserve">Holding Queue - Pending </w:t>
            </w:r>
            <w:r w:rsidR="000F5F46" w:rsidRPr="00CD71FB">
              <w:rPr>
                <w:rFonts w:asciiTheme="minorHAnsi" w:hAnsiTheme="minorHAnsi"/>
                <w:sz w:val="18"/>
                <w:szCs w:val="18"/>
              </w:rPr>
              <w:t>if all patient, drug, and provider successfully match required criteria.</w:t>
            </w:r>
          </w:p>
        </w:tc>
        <w:tc>
          <w:tcPr>
            <w:tcW w:w="2430" w:type="dxa"/>
            <w:shd w:val="clear" w:color="auto" w:fill="F2F2F2" w:themeFill="background1" w:themeFillShade="F2"/>
          </w:tcPr>
          <w:p w14:paraId="32B7B0E2" w14:textId="6C659A87" w:rsidR="000F5F46" w:rsidRPr="00CD71FB" w:rsidRDefault="00CD71FB"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.5.1: Hold eRx with patient in auto-passed status until both provider and drug also successfully auto-pass.</w:t>
            </w:r>
          </w:p>
          <w:p w14:paraId="4C0997AE" w14:textId="77777777" w:rsidR="000F5F46" w:rsidRPr="00CD71FB" w:rsidRDefault="000F5F46" w:rsidP="00CD71FB">
            <w:pPr>
              <w:rPr>
                <w:rFonts w:asciiTheme="minorHAnsi" w:hAnsiTheme="minorHAnsi"/>
                <w:sz w:val="18"/>
                <w:szCs w:val="18"/>
              </w:rPr>
            </w:pPr>
          </w:p>
          <w:p w14:paraId="270CD64A" w14:textId="6626C0E1" w:rsidR="000F5F46" w:rsidRPr="00CD71FB" w:rsidRDefault="00CD71FB"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 xml:space="preserve">.5.2: Advance entire eRx to </w:t>
            </w:r>
            <w:r w:rsidR="000F5F46" w:rsidRPr="00CD71FB">
              <w:rPr>
                <w:rFonts w:asciiTheme="minorHAnsi" w:hAnsiTheme="minorHAnsi"/>
                <w:b/>
                <w:sz w:val="18"/>
                <w:szCs w:val="18"/>
              </w:rPr>
              <w:lastRenderedPageBreak/>
              <w:t>Holding Queue – Pending</w:t>
            </w:r>
            <w:r w:rsidR="000F5F46" w:rsidRPr="00CD71FB">
              <w:rPr>
                <w:rFonts w:asciiTheme="minorHAnsi" w:hAnsiTheme="minorHAnsi"/>
                <w:sz w:val="18"/>
                <w:szCs w:val="18"/>
              </w:rPr>
              <w:t xml:space="preserve"> once both provider and drug also auto-pass.</w:t>
            </w:r>
          </w:p>
        </w:tc>
        <w:tc>
          <w:tcPr>
            <w:tcW w:w="4302" w:type="dxa"/>
            <w:shd w:val="clear" w:color="auto" w:fill="F2F2F2" w:themeFill="background1" w:themeFillShade="F2"/>
          </w:tcPr>
          <w:p w14:paraId="328593D3" w14:textId="77777777" w:rsidR="000F5F46" w:rsidRPr="00CD71FB" w:rsidRDefault="000F5F46" w:rsidP="00CD71FB">
            <w:pPr>
              <w:rPr>
                <w:rFonts w:asciiTheme="minorHAnsi" w:hAnsiTheme="minorHAnsi"/>
                <w:sz w:val="18"/>
                <w:szCs w:val="18"/>
              </w:rPr>
            </w:pPr>
            <w:r w:rsidRPr="00CD71FB">
              <w:rPr>
                <w:rFonts w:asciiTheme="minorHAnsi" w:hAnsiTheme="minorHAnsi"/>
                <w:b/>
                <w:sz w:val="18"/>
                <w:szCs w:val="18"/>
              </w:rPr>
              <w:lastRenderedPageBreak/>
              <w:t>Holding Queue – Pending</w:t>
            </w:r>
            <w:r w:rsidRPr="00CD71FB">
              <w:rPr>
                <w:rFonts w:asciiTheme="minorHAnsi" w:hAnsiTheme="minorHAnsi"/>
                <w:sz w:val="18"/>
                <w:szCs w:val="18"/>
              </w:rPr>
              <w:br/>
              <w:t xml:space="preserve">VA’s inbound ePrescribing system advances eRx to </w:t>
            </w:r>
            <w:r w:rsidRPr="00CD71FB">
              <w:rPr>
                <w:rFonts w:asciiTheme="minorHAnsi" w:hAnsiTheme="minorHAnsi"/>
                <w:b/>
                <w:sz w:val="18"/>
                <w:szCs w:val="18"/>
              </w:rPr>
              <w:t>Holding Queue – Pending</w:t>
            </w:r>
            <w:r w:rsidRPr="00CD71FB">
              <w:rPr>
                <w:rFonts w:asciiTheme="minorHAnsi" w:hAnsiTheme="minorHAnsi"/>
                <w:sz w:val="18"/>
                <w:szCs w:val="18"/>
              </w:rPr>
              <w:t xml:space="preserve"> only</w:t>
            </w:r>
            <w:r w:rsidRPr="00CD71FB">
              <w:rPr>
                <w:rFonts w:asciiTheme="minorHAnsi" w:hAnsiTheme="minorHAnsi"/>
                <w:b/>
                <w:i/>
                <w:sz w:val="18"/>
                <w:szCs w:val="18"/>
              </w:rPr>
              <w:t xml:space="preserve"> if all</w:t>
            </w:r>
            <w:r w:rsidRPr="00CD71FB">
              <w:rPr>
                <w:rFonts w:asciiTheme="minorHAnsi" w:hAnsiTheme="minorHAnsi"/>
                <w:sz w:val="18"/>
                <w:szCs w:val="18"/>
              </w:rPr>
              <w:t xml:space="preserve"> patient, provider, and drug required criteria auto-pass.</w:t>
            </w:r>
          </w:p>
        </w:tc>
      </w:tr>
      <w:tr w:rsidR="000F5F46" w:rsidRPr="00CD71FB" w14:paraId="3C9B9AE4" w14:textId="77777777" w:rsidTr="009328A8">
        <w:tc>
          <w:tcPr>
            <w:tcW w:w="468" w:type="dxa"/>
            <w:shd w:val="clear" w:color="auto" w:fill="F2F2F2" w:themeFill="background1" w:themeFillShade="F2"/>
          </w:tcPr>
          <w:p w14:paraId="0711D262" w14:textId="0FA609DE" w:rsidR="000F5F46" w:rsidRPr="00CD71FB" w:rsidRDefault="003847BC" w:rsidP="00CD71FB">
            <w:pPr>
              <w:pStyle w:val="BodyText"/>
              <w:spacing w:before="0" w:after="0"/>
              <w:rPr>
                <w:rFonts w:asciiTheme="minorHAnsi" w:hAnsiTheme="minorHAnsi"/>
                <w:sz w:val="18"/>
                <w:szCs w:val="18"/>
              </w:rPr>
            </w:pPr>
            <w:r>
              <w:rPr>
                <w:rFonts w:asciiTheme="minorHAnsi" w:hAnsiTheme="minorHAnsi"/>
                <w:sz w:val="18"/>
                <w:szCs w:val="18"/>
              </w:rPr>
              <w:lastRenderedPageBreak/>
              <w:t>55</w:t>
            </w:r>
          </w:p>
        </w:tc>
        <w:tc>
          <w:tcPr>
            <w:tcW w:w="810" w:type="dxa"/>
            <w:shd w:val="clear" w:color="auto" w:fill="F2F2F2" w:themeFill="background1" w:themeFillShade="F2"/>
          </w:tcPr>
          <w:p w14:paraId="51C0B46B"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 Match /</w:t>
            </w:r>
            <w:r w:rsidRPr="00CD71FB">
              <w:rPr>
                <w:rFonts w:asciiTheme="minorHAnsi" w:hAnsiTheme="minorHAnsi"/>
                <w:sz w:val="18"/>
                <w:szCs w:val="18"/>
              </w:rPr>
              <w:br/>
              <w:t>Patient 6</w:t>
            </w:r>
          </w:p>
        </w:tc>
        <w:tc>
          <w:tcPr>
            <w:tcW w:w="2160" w:type="dxa"/>
            <w:shd w:val="clear" w:color="auto" w:fill="F2F2F2" w:themeFill="background1" w:themeFillShade="F2"/>
          </w:tcPr>
          <w:p w14:paraId="68D65D43"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Provide the ability for the system to suspend the eRx in a </w:t>
            </w:r>
            <w:r w:rsidRPr="00CD71FB">
              <w:rPr>
                <w:rFonts w:asciiTheme="minorHAnsi" w:hAnsiTheme="minorHAnsi"/>
                <w:b/>
                <w:sz w:val="18"/>
                <w:szCs w:val="18"/>
              </w:rPr>
              <w:t xml:space="preserve">Holding Queue – Error </w:t>
            </w:r>
            <w:r w:rsidRPr="00CD71FB">
              <w:rPr>
                <w:rFonts w:asciiTheme="minorHAnsi" w:hAnsiTheme="minorHAnsi"/>
                <w:sz w:val="18"/>
                <w:szCs w:val="18"/>
              </w:rPr>
              <w:t>if patient fails to match any one required criteria, even if both provider and drug pass auto-checking.</w:t>
            </w:r>
          </w:p>
        </w:tc>
        <w:tc>
          <w:tcPr>
            <w:tcW w:w="2880" w:type="dxa"/>
            <w:shd w:val="clear" w:color="auto" w:fill="F2F2F2" w:themeFill="background1" w:themeFillShade="F2"/>
          </w:tcPr>
          <w:p w14:paraId="02C4BEDE" w14:textId="0928E082" w:rsidR="000F5F46" w:rsidRPr="00CD71FB" w:rsidRDefault="006F1A24"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 xml:space="preserve">6: As VA’s inbound ePrescribing system, move eRx to a </w:t>
            </w:r>
            <w:r w:rsidR="000F5F46" w:rsidRPr="00CD71FB">
              <w:rPr>
                <w:rFonts w:asciiTheme="minorHAnsi" w:hAnsiTheme="minorHAnsi"/>
                <w:b/>
                <w:sz w:val="18"/>
                <w:szCs w:val="18"/>
              </w:rPr>
              <w:t xml:space="preserve">Holding Queue – Error </w:t>
            </w:r>
            <w:r w:rsidR="000F5F46" w:rsidRPr="00CD71FB">
              <w:rPr>
                <w:rFonts w:asciiTheme="minorHAnsi" w:hAnsiTheme="minorHAnsi"/>
                <w:sz w:val="18"/>
                <w:szCs w:val="18"/>
              </w:rPr>
              <w:t>if any one criterion for patient, provider, or drug fails to match required criteria.</w:t>
            </w:r>
          </w:p>
        </w:tc>
        <w:tc>
          <w:tcPr>
            <w:tcW w:w="2430" w:type="dxa"/>
            <w:shd w:val="clear" w:color="auto" w:fill="F2F2F2" w:themeFill="background1" w:themeFillShade="F2"/>
          </w:tcPr>
          <w:p w14:paraId="50DAF0DC" w14:textId="755E8552" w:rsidR="000F5F46" w:rsidRPr="00CD71FB" w:rsidRDefault="00CD71FB" w:rsidP="00CD71FB">
            <w:pPr>
              <w:rPr>
                <w:rFonts w:asciiTheme="minorHAnsi" w:hAnsiTheme="minorHAnsi"/>
                <w:sz w:val="18"/>
                <w:szCs w:val="18"/>
              </w:rPr>
            </w:pPr>
            <w:r>
              <w:rPr>
                <w:rFonts w:asciiTheme="minorHAnsi" w:hAnsiTheme="minorHAnsi"/>
                <w:sz w:val="18"/>
                <w:szCs w:val="18"/>
              </w:rPr>
              <w:t>20</w:t>
            </w:r>
            <w:r w:rsidR="000F5F46" w:rsidRPr="00CD71FB">
              <w:rPr>
                <w:rFonts w:asciiTheme="minorHAnsi" w:hAnsiTheme="minorHAnsi"/>
                <w:sz w:val="18"/>
                <w:szCs w:val="18"/>
              </w:rPr>
              <w:t>.6.1: If patient fails to match any one required criteria, move eRx to Holding Queue – Error for manual intervention and error handling.</w:t>
            </w:r>
          </w:p>
        </w:tc>
        <w:tc>
          <w:tcPr>
            <w:tcW w:w="4302" w:type="dxa"/>
            <w:shd w:val="clear" w:color="auto" w:fill="F2F2F2" w:themeFill="background1" w:themeFillShade="F2"/>
          </w:tcPr>
          <w:p w14:paraId="7A571A30" w14:textId="77777777" w:rsidR="000F5F46" w:rsidRPr="00CD71FB" w:rsidRDefault="000F5F46" w:rsidP="00CD71FB">
            <w:pPr>
              <w:rPr>
                <w:rFonts w:asciiTheme="minorHAnsi" w:hAnsiTheme="minorHAnsi"/>
                <w:b/>
                <w:sz w:val="18"/>
                <w:szCs w:val="18"/>
              </w:rPr>
            </w:pPr>
            <w:r w:rsidRPr="00CD71FB">
              <w:rPr>
                <w:rFonts w:asciiTheme="minorHAnsi" w:hAnsiTheme="minorHAnsi"/>
                <w:b/>
                <w:sz w:val="18"/>
                <w:szCs w:val="18"/>
              </w:rPr>
              <w:t>Holding Queue – Error</w:t>
            </w:r>
          </w:p>
          <w:p w14:paraId="7A94945A"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VA’s inbound ePrescribing system moves eRx to a </w:t>
            </w:r>
            <w:r w:rsidRPr="00CD71FB">
              <w:rPr>
                <w:rFonts w:asciiTheme="minorHAnsi" w:hAnsiTheme="minorHAnsi"/>
                <w:b/>
                <w:sz w:val="18"/>
                <w:szCs w:val="18"/>
              </w:rPr>
              <w:t xml:space="preserve">Holding Queue </w:t>
            </w:r>
            <w:r w:rsidRPr="00CD71FB">
              <w:rPr>
                <w:rFonts w:asciiTheme="minorHAnsi" w:hAnsiTheme="minorHAnsi"/>
                <w:sz w:val="18"/>
                <w:szCs w:val="18"/>
              </w:rPr>
              <w:t xml:space="preserve">for </w:t>
            </w:r>
            <w:r w:rsidRPr="00CD71FB">
              <w:rPr>
                <w:rFonts w:asciiTheme="minorHAnsi" w:hAnsiTheme="minorHAnsi"/>
                <w:b/>
                <w:sz w:val="18"/>
                <w:szCs w:val="18"/>
              </w:rPr>
              <w:t>Error</w:t>
            </w:r>
            <w:r w:rsidRPr="00CD71FB">
              <w:rPr>
                <w:rFonts w:asciiTheme="minorHAnsi" w:hAnsiTheme="minorHAnsi"/>
                <w:sz w:val="18"/>
                <w:szCs w:val="18"/>
              </w:rPr>
              <w:t xml:space="preserve"> handling if any one required patient criteria fails to auto-pass,</w:t>
            </w:r>
          </w:p>
          <w:p w14:paraId="310C36B5" w14:textId="77777777" w:rsidR="000F5F46" w:rsidRPr="00CD71FB" w:rsidRDefault="000F5F46" w:rsidP="00CD71FB">
            <w:pPr>
              <w:keepNext/>
              <w:rPr>
                <w:rFonts w:asciiTheme="minorHAnsi" w:hAnsiTheme="minorHAnsi"/>
                <w:sz w:val="18"/>
                <w:szCs w:val="18"/>
              </w:rPr>
            </w:pPr>
            <w:proofErr w:type="gramStart"/>
            <w:r w:rsidRPr="00CD71FB">
              <w:rPr>
                <w:rFonts w:asciiTheme="minorHAnsi" w:hAnsiTheme="minorHAnsi"/>
                <w:sz w:val="18"/>
                <w:szCs w:val="18"/>
              </w:rPr>
              <w:t>even</w:t>
            </w:r>
            <w:proofErr w:type="gramEnd"/>
            <w:r w:rsidRPr="00CD71FB">
              <w:rPr>
                <w:rFonts w:asciiTheme="minorHAnsi" w:hAnsiTheme="minorHAnsi"/>
                <w:sz w:val="18"/>
                <w:szCs w:val="18"/>
              </w:rPr>
              <w:t xml:space="preserve"> if provider and drug auto-pass.</w:t>
            </w:r>
          </w:p>
        </w:tc>
      </w:tr>
    </w:tbl>
    <w:p w14:paraId="516BFE68" w14:textId="77777777" w:rsidR="000F5F46" w:rsidRDefault="000F5F46" w:rsidP="000F5F46">
      <w:pPr>
        <w:pStyle w:val="Style4v3"/>
      </w:pPr>
      <w:r w:rsidRPr="0090022E">
        <w:t>Auto-Matching – External Provider</w:t>
      </w:r>
    </w:p>
    <w:p w14:paraId="0B999B84" w14:textId="296FC0C9" w:rsidR="009C2206" w:rsidRPr="009C2206" w:rsidRDefault="009C2206" w:rsidP="009C2206">
      <w:pPr>
        <w:pStyle w:val="BodyText"/>
      </w:pPr>
      <w:r w:rsidRPr="009C2206">
        <w:t xml:space="preserve">If external provider successfully auto-passes required matching criteria, along with patient and drug, then promote the eRx to the Holding Queue – Pending for processing and dispense. If any required criteria for provider fails to pass auto-match, move eRx to Holding Queue – Error for error handling by the pharmacist. </w:t>
      </w:r>
      <w:proofErr w:type="gramStart"/>
      <w:r w:rsidRPr="009C2206">
        <w:t>Traces to New Auto-Check /Provider 1, 2, 3, &amp; 4.</w:t>
      </w:r>
      <w:proofErr w:type="gramEnd"/>
    </w:p>
    <w:p w14:paraId="289B3E8A" w14:textId="40A550D2" w:rsidR="00A27FAC" w:rsidRDefault="00A27FAC" w:rsidP="009328A8">
      <w:pPr>
        <w:pStyle w:val="Caption"/>
      </w:pPr>
      <w:bookmarkStart w:id="117" w:name="_Toc443575496"/>
      <w:r>
        <w:t xml:space="preserve">Table </w:t>
      </w:r>
      <w:fldSimple w:instr=" SEQ Table \* ARABIC ">
        <w:r w:rsidR="00DF255A">
          <w:rPr>
            <w:noProof/>
          </w:rPr>
          <w:t>21</w:t>
        </w:r>
      </w:fldSimple>
      <w:r>
        <w:t xml:space="preserve">: </w:t>
      </w:r>
      <w:r w:rsidRPr="00F47FC1">
        <w:t xml:space="preserve">EPIC 21: Upon receipt of the inbound ePrescription, the VA’s Pharmacy system auto-checks to verify external provider that sent the eRx is a valid provider authorized to write prescriptions and/or provide services </w:t>
      </w:r>
      <w:r w:rsidRPr="00A470A9">
        <w:rPr>
          <w:strike/>
        </w:rPr>
        <w:t xml:space="preserve">to the specified VA </w:t>
      </w:r>
      <w:commentRangeStart w:id="118"/>
      <w:r w:rsidRPr="00A470A9">
        <w:rPr>
          <w:strike/>
        </w:rPr>
        <w:t>patient</w:t>
      </w:r>
      <w:commentRangeEnd w:id="118"/>
      <w:r w:rsidR="00A470A9">
        <w:rPr>
          <w:rStyle w:val="CommentReference"/>
          <w:b w:val="0"/>
          <w:bCs w:val="0"/>
        </w:rPr>
        <w:commentReference w:id="118"/>
      </w:r>
      <w:r w:rsidRPr="00F47FC1">
        <w:t xml:space="preserve">. </w:t>
      </w:r>
      <w:bookmarkEnd w:id="117"/>
    </w:p>
    <w:tbl>
      <w:tblPr>
        <w:tblStyle w:val="TableGrid"/>
        <w:tblW w:w="13050" w:type="dxa"/>
        <w:tblInd w:w="108" w:type="dxa"/>
        <w:shd w:val="clear" w:color="auto" w:fill="DEFDCF"/>
        <w:tblLayout w:type="fixed"/>
        <w:tblLook w:val="04A0" w:firstRow="1" w:lastRow="0" w:firstColumn="1" w:lastColumn="0" w:noHBand="0" w:noVBand="1"/>
        <w:tblCaption w:val="EPIC 21"/>
        <w:tblDescription w:val="EPIC 21: Upon receipt of the inbound ePrescription, the VA’s Pharmacy system auto-checks to verify external provider that sent the eRx is a valid provider authorized to write prescriptions and/or provide services to the specified VA patient. If provider auto-matches required criteria, system advances eRx to Holding Queue – Pending for processing and dispensing. If any one required criteria for provider, patient, or drug fails auto-checking, system suspends eRx in an Error Holding Queue for manual intervention by the pharmacist for resolution or rejection. "/>
      </w:tblPr>
      <w:tblGrid>
        <w:gridCol w:w="468"/>
        <w:gridCol w:w="900"/>
        <w:gridCol w:w="2160"/>
        <w:gridCol w:w="2790"/>
        <w:gridCol w:w="2430"/>
        <w:gridCol w:w="4302"/>
      </w:tblGrid>
      <w:tr w:rsidR="000F5F46" w:rsidRPr="00CD71FB" w14:paraId="09905638" w14:textId="77777777" w:rsidTr="009328A8">
        <w:trPr>
          <w:tblHeader/>
        </w:trPr>
        <w:tc>
          <w:tcPr>
            <w:tcW w:w="468" w:type="dxa"/>
            <w:tcBorders>
              <w:bottom w:val="single" w:sz="4" w:space="0" w:color="auto"/>
            </w:tcBorders>
            <w:shd w:val="clear" w:color="auto" w:fill="D9D9D9" w:themeFill="background1" w:themeFillShade="D9"/>
            <w:vAlign w:val="center"/>
          </w:tcPr>
          <w:p w14:paraId="0BB95CE4" w14:textId="77777777" w:rsidR="000F5F46" w:rsidRPr="00CD71FB" w:rsidRDefault="000F5F46" w:rsidP="00D60036">
            <w:pPr>
              <w:pStyle w:val="BodyText"/>
              <w:spacing w:before="0" w:after="0"/>
              <w:jc w:val="center"/>
              <w:rPr>
                <w:rFonts w:asciiTheme="minorHAnsi" w:hAnsiTheme="minorHAnsi"/>
                <w:b/>
                <w:sz w:val="18"/>
                <w:szCs w:val="18"/>
              </w:rPr>
            </w:pPr>
            <w:bookmarkStart w:id="119" w:name="ColumnTitle_07"/>
            <w:bookmarkStart w:id="120" w:name="Start_here_Nov_8"/>
            <w:bookmarkEnd w:id="119"/>
            <w:bookmarkEnd w:id="120"/>
            <w:r w:rsidRPr="00CD71FB">
              <w:rPr>
                <w:rFonts w:asciiTheme="minorHAnsi" w:hAnsiTheme="minorHAnsi"/>
                <w:b/>
                <w:sz w:val="18"/>
                <w:szCs w:val="18"/>
              </w:rPr>
              <w:t>ID</w:t>
            </w:r>
          </w:p>
        </w:tc>
        <w:tc>
          <w:tcPr>
            <w:tcW w:w="900" w:type="dxa"/>
            <w:tcBorders>
              <w:bottom w:val="single" w:sz="4" w:space="0" w:color="auto"/>
            </w:tcBorders>
            <w:shd w:val="clear" w:color="auto" w:fill="D9D9D9" w:themeFill="background1" w:themeFillShade="D9"/>
            <w:vAlign w:val="center"/>
          </w:tcPr>
          <w:p w14:paraId="612D3D7D" w14:textId="77777777" w:rsidR="000F5F46" w:rsidRPr="00CD71FB" w:rsidRDefault="000F5F46" w:rsidP="00D60036">
            <w:pPr>
              <w:pStyle w:val="BodyText"/>
              <w:spacing w:before="0" w:after="0"/>
              <w:jc w:val="center"/>
              <w:rPr>
                <w:rFonts w:asciiTheme="minorHAnsi" w:hAnsiTheme="minorHAnsi"/>
                <w:b/>
                <w:sz w:val="18"/>
                <w:szCs w:val="18"/>
              </w:rPr>
            </w:pPr>
            <w:r w:rsidRPr="00CD71FB">
              <w:rPr>
                <w:rFonts w:asciiTheme="minorHAnsi" w:hAnsiTheme="minorHAnsi"/>
                <w:b/>
                <w:sz w:val="18"/>
                <w:szCs w:val="18"/>
              </w:rPr>
              <w:t>NEED/</w:t>
            </w:r>
            <w:r w:rsidRPr="00CD71FB">
              <w:rPr>
                <w:rFonts w:asciiTheme="minorHAnsi" w:hAnsiTheme="minorHAnsi"/>
                <w:b/>
                <w:sz w:val="18"/>
                <w:szCs w:val="18"/>
              </w:rPr>
              <w:br/>
              <w:t>OWNR #</w:t>
            </w:r>
          </w:p>
        </w:tc>
        <w:tc>
          <w:tcPr>
            <w:tcW w:w="2160" w:type="dxa"/>
            <w:tcBorders>
              <w:bottom w:val="single" w:sz="4" w:space="0" w:color="auto"/>
            </w:tcBorders>
            <w:shd w:val="clear" w:color="auto" w:fill="D9D9D9" w:themeFill="background1" w:themeFillShade="D9"/>
            <w:vAlign w:val="center"/>
          </w:tcPr>
          <w:p w14:paraId="1F9CDA20" w14:textId="77777777" w:rsidR="000F5F46" w:rsidRPr="00CD71FB" w:rsidRDefault="000F5F46" w:rsidP="00D60036">
            <w:pPr>
              <w:jc w:val="center"/>
              <w:rPr>
                <w:rFonts w:asciiTheme="minorHAnsi" w:hAnsiTheme="minorHAnsi"/>
                <w:b/>
                <w:sz w:val="18"/>
                <w:szCs w:val="18"/>
              </w:rPr>
            </w:pPr>
            <w:r w:rsidRPr="00CD71FB">
              <w:rPr>
                <w:rFonts w:asciiTheme="minorHAnsi" w:hAnsiTheme="minorHAnsi"/>
                <w:b/>
                <w:sz w:val="18"/>
                <w:szCs w:val="18"/>
              </w:rPr>
              <w:t>BRD Theme</w:t>
            </w:r>
          </w:p>
        </w:tc>
        <w:tc>
          <w:tcPr>
            <w:tcW w:w="2790" w:type="dxa"/>
            <w:tcBorders>
              <w:bottom w:val="single" w:sz="4" w:space="0" w:color="auto"/>
            </w:tcBorders>
            <w:shd w:val="clear" w:color="auto" w:fill="D9D9D9" w:themeFill="background1" w:themeFillShade="D9"/>
            <w:vAlign w:val="center"/>
          </w:tcPr>
          <w:p w14:paraId="5F68BED0" w14:textId="77777777" w:rsidR="000F5F46" w:rsidRPr="00CD71FB" w:rsidRDefault="000F5F46" w:rsidP="00D60036">
            <w:pPr>
              <w:pStyle w:val="BodyText"/>
              <w:spacing w:before="0" w:after="0"/>
              <w:jc w:val="center"/>
              <w:rPr>
                <w:rFonts w:asciiTheme="minorHAnsi" w:hAnsiTheme="minorHAnsi"/>
                <w:b/>
                <w:sz w:val="18"/>
                <w:szCs w:val="18"/>
              </w:rPr>
            </w:pPr>
            <w:r w:rsidRPr="00CD71FB">
              <w:rPr>
                <w:rFonts w:asciiTheme="minorHAnsi" w:hAnsiTheme="minorHAnsi"/>
                <w:b/>
                <w:sz w:val="18"/>
                <w:szCs w:val="18"/>
              </w:rPr>
              <w:t>User Stories (Narratives)</w:t>
            </w:r>
          </w:p>
        </w:tc>
        <w:tc>
          <w:tcPr>
            <w:tcW w:w="2430" w:type="dxa"/>
            <w:tcBorders>
              <w:bottom w:val="single" w:sz="4" w:space="0" w:color="auto"/>
            </w:tcBorders>
            <w:shd w:val="clear" w:color="auto" w:fill="D9D9D9" w:themeFill="background1" w:themeFillShade="D9"/>
            <w:vAlign w:val="center"/>
          </w:tcPr>
          <w:p w14:paraId="506D0C73" w14:textId="77777777" w:rsidR="000F5F46" w:rsidRPr="00CD71FB" w:rsidRDefault="000F5F46" w:rsidP="00D60036">
            <w:pPr>
              <w:pStyle w:val="BodyText"/>
              <w:spacing w:before="0" w:after="0"/>
              <w:jc w:val="center"/>
              <w:rPr>
                <w:rFonts w:asciiTheme="minorHAnsi" w:hAnsiTheme="minorHAnsi"/>
                <w:b/>
                <w:sz w:val="18"/>
                <w:szCs w:val="18"/>
              </w:rPr>
            </w:pPr>
            <w:r w:rsidRPr="00CD71FB">
              <w:rPr>
                <w:rFonts w:asciiTheme="minorHAnsi" w:hAnsiTheme="minorHAnsi"/>
                <w:b/>
                <w:sz w:val="18"/>
                <w:szCs w:val="18"/>
              </w:rPr>
              <w:t>User Tasks</w:t>
            </w:r>
          </w:p>
        </w:tc>
        <w:tc>
          <w:tcPr>
            <w:tcW w:w="4302" w:type="dxa"/>
            <w:tcBorders>
              <w:bottom w:val="single" w:sz="4" w:space="0" w:color="auto"/>
            </w:tcBorders>
            <w:shd w:val="clear" w:color="auto" w:fill="D9D9D9" w:themeFill="background1" w:themeFillShade="D9"/>
            <w:vAlign w:val="center"/>
          </w:tcPr>
          <w:p w14:paraId="02837E49" w14:textId="77777777" w:rsidR="000F5F46" w:rsidRPr="00CD71FB" w:rsidRDefault="000F5F46" w:rsidP="00D60036">
            <w:pPr>
              <w:pStyle w:val="BodyText"/>
              <w:spacing w:before="0" w:after="0"/>
              <w:jc w:val="center"/>
              <w:rPr>
                <w:rFonts w:asciiTheme="minorHAnsi" w:hAnsiTheme="minorHAnsi"/>
                <w:b/>
                <w:sz w:val="18"/>
                <w:szCs w:val="18"/>
              </w:rPr>
            </w:pPr>
            <w:r w:rsidRPr="00CD71FB">
              <w:rPr>
                <w:rFonts w:asciiTheme="minorHAnsi" w:hAnsiTheme="minorHAnsi"/>
                <w:b/>
                <w:sz w:val="18"/>
                <w:szCs w:val="18"/>
              </w:rPr>
              <w:t>Business Acceptance Criteria</w:t>
            </w:r>
            <w:r w:rsidRPr="00CD71FB">
              <w:rPr>
                <w:rFonts w:asciiTheme="minorHAnsi" w:hAnsiTheme="minorHAnsi"/>
                <w:b/>
                <w:sz w:val="18"/>
                <w:szCs w:val="18"/>
              </w:rPr>
              <w:br/>
              <w:t>(Requirements)</w:t>
            </w:r>
          </w:p>
        </w:tc>
      </w:tr>
      <w:tr w:rsidR="000F5F46" w:rsidRPr="00CD71FB" w14:paraId="717E1496" w14:textId="77777777" w:rsidTr="009328A8">
        <w:trPr>
          <w:trHeight w:val="782"/>
        </w:trPr>
        <w:tc>
          <w:tcPr>
            <w:tcW w:w="468" w:type="dxa"/>
            <w:shd w:val="clear" w:color="auto" w:fill="F2F2F2" w:themeFill="background1" w:themeFillShade="F2"/>
          </w:tcPr>
          <w:p w14:paraId="01484F75" w14:textId="7A60AC73"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t>56</w:t>
            </w:r>
          </w:p>
        </w:tc>
        <w:tc>
          <w:tcPr>
            <w:tcW w:w="900" w:type="dxa"/>
            <w:shd w:val="clear" w:color="auto" w:fill="F2F2F2" w:themeFill="background1" w:themeFillShade="F2"/>
          </w:tcPr>
          <w:p w14:paraId="4E1CECF2"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 Match /</w:t>
            </w:r>
          </w:p>
          <w:p w14:paraId="46BAEC5D"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Provider 1</w:t>
            </w:r>
          </w:p>
        </w:tc>
        <w:tc>
          <w:tcPr>
            <w:tcW w:w="2160" w:type="dxa"/>
            <w:shd w:val="clear" w:color="auto" w:fill="F2F2F2" w:themeFill="background1" w:themeFillShade="F2"/>
          </w:tcPr>
          <w:p w14:paraId="0C0A9224"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Provide the ability for the system to automatically match external provider data indicated on the inbound eRx against the external provider data in the VistA New Person file to confirm the external provider is authorized to write prescriptions and/or provide services to the Veteran patient.</w:t>
            </w:r>
          </w:p>
        </w:tc>
        <w:tc>
          <w:tcPr>
            <w:tcW w:w="2790" w:type="dxa"/>
            <w:shd w:val="clear" w:color="auto" w:fill="F2F2F2" w:themeFill="background1" w:themeFillShade="F2"/>
          </w:tcPr>
          <w:p w14:paraId="0C952734" w14:textId="4C7C3BDE" w:rsidR="000F5F46" w:rsidRPr="00CD71FB" w:rsidRDefault="00CD71FB" w:rsidP="00CD71FB">
            <w:pPr>
              <w:rPr>
                <w:rFonts w:asciiTheme="minorHAnsi" w:hAnsiTheme="minorHAnsi"/>
                <w:sz w:val="18"/>
                <w:szCs w:val="18"/>
              </w:rPr>
            </w:pPr>
            <w:r>
              <w:rPr>
                <w:rFonts w:asciiTheme="minorHAnsi" w:hAnsiTheme="minorHAnsi"/>
                <w:sz w:val="18"/>
                <w:szCs w:val="18"/>
              </w:rPr>
              <w:t>21</w:t>
            </w:r>
            <w:r w:rsidR="000F5F46" w:rsidRPr="00CD71FB">
              <w:rPr>
                <w:rFonts w:asciiTheme="minorHAnsi" w:hAnsiTheme="minorHAnsi"/>
                <w:sz w:val="18"/>
                <w:szCs w:val="18"/>
              </w:rPr>
              <w:t>.1: As VA’s inbound ePrescribing system, automatically match external provider on eRx to external provider in New Person File to verify it matches:</w:t>
            </w:r>
          </w:p>
          <w:p w14:paraId="510DAB3D" w14:textId="77777777" w:rsidR="000F5F46" w:rsidRPr="00CD71FB" w:rsidRDefault="000F5F46" w:rsidP="00CD71FB">
            <w:pPr>
              <w:rPr>
                <w:rFonts w:asciiTheme="minorHAnsi" w:hAnsiTheme="minorHAnsi"/>
                <w:sz w:val="18"/>
                <w:szCs w:val="18"/>
              </w:rPr>
            </w:pPr>
          </w:p>
          <w:p w14:paraId="146F2997" w14:textId="77777777" w:rsidR="000F5F46" w:rsidRPr="00CD71FB" w:rsidRDefault="000F5F46" w:rsidP="00CD71FB">
            <w:pPr>
              <w:pStyle w:val="ListParagraph"/>
              <w:numPr>
                <w:ilvl w:val="0"/>
                <w:numId w:val="69"/>
              </w:numPr>
              <w:rPr>
                <w:rFonts w:asciiTheme="minorHAnsi" w:hAnsiTheme="minorHAnsi"/>
                <w:sz w:val="18"/>
                <w:szCs w:val="18"/>
              </w:rPr>
            </w:pPr>
            <w:r w:rsidRPr="00CD71FB">
              <w:rPr>
                <w:rFonts w:asciiTheme="minorHAnsi" w:hAnsiTheme="minorHAnsi"/>
                <w:sz w:val="18"/>
                <w:szCs w:val="18"/>
              </w:rPr>
              <w:t>NPI# or License# (and State) of external provider in the VistA New Person file.</w:t>
            </w:r>
          </w:p>
          <w:p w14:paraId="079B44F3"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        -- AND  --</w:t>
            </w:r>
          </w:p>
          <w:p w14:paraId="7D4351B0" w14:textId="315F4128" w:rsidR="000F5F46" w:rsidRPr="00CD71FB" w:rsidRDefault="000F5F46" w:rsidP="00CD71FB">
            <w:pPr>
              <w:rPr>
                <w:rFonts w:asciiTheme="minorHAnsi" w:hAnsiTheme="minorHAnsi"/>
                <w:sz w:val="18"/>
                <w:szCs w:val="18"/>
              </w:rPr>
            </w:pPr>
            <w:r w:rsidRPr="00A27FAC">
              <w:rPr>
                <w:rFonts w:asciiTheme="minorHAnsi" w:hAnsiTheme="minorHAnsi"/>
                <w:sz w:val="18"/>
                <w:szCs w:val="18"/>
              </w:rPr>
              <w:t>If an eRx order is for a controlled substance, also auto-match DEA# for that external provider to verify a match to the DEA# of the same external provider in the New Person File.</w:t>
            </w:r>
          </w:p>
        </w:tc>
        <w:tc>
          <w:tcPr>
            <w:tcW w:w="2430" w:type="dxa"/>
            <w:shd w:val="clear" w:color="auto" w:fill="F2F2F2" w:themeFill="background1" w:themeFillShade="F2"/>
          </w:tcPr>
          <w:p w14:paraId="1AA1B64A" w14:textId="1C8210B0" w:rsidR="000F5F46" w:rsidRPr="00CD71FB" w:rsidRDefault="00CD71FB" w:rsidP="00CD71FB">
            <w:pPr>
              <w:rPr>
                <w:rFonts w:asciiTheme="minorHAnsi" w:hAnsiTheme="minorHAnsi"/>
                <w:sz w:val="18"/>
                <w:szCs w:val="18"/>
              </w:rPr>
            </w:pPr>
            <w:r>
              <w:rPr>
                <w:rFonts w:asciiTheme="minorHAnsi" w:hAnsiTheme="minorHAnsi"/>
                <w:sz w:val="18"/>
                <w:szCs w:val="18"/>
              </w:rPr>
              <w:t>21</w:t>
            </w:r>
            <w:r w:rsidR="000F5F46" w:rsidRPr="00CD71FB">
              <w:rPr>
                <w:rFonts w:asciiTheme="minorHAnsi" w:hAnsiTheme="minorHAnsi"/>
                <w:sz w:val="18"/>
                <w:szCs w:val="18"/>
              </w:rPr>
              <w:t xml:space="preserve">.1.1: Auto-match the NPI# </w:t>
            </w:r>
            <w:r w:rsidR="000F5F46" w:rsidRPr="00D12BAD">
              <w:rPr>
                <w:rFonts w:asciiTheme="minorHAnsi" w:hAnsiTheme="minorHAnsi"/>
                <w:strike/>
                <w:sz w:val="18"/>
                <w:szCs w:val="18"/>
              </w:rPr>
              <w:t>or License# (and State)</w:t>
            </w:r>
            <w:r w:rsidR="000F5F46" w:rsidRPr="00CD71FB">
              <w:rPr>
                <w:rFonts w:asciiTheme="minorHAnsi" w:hAnsiTheme="minorHAnsi"/>
                <w:sz w:val="18"/>
                <w:szCs w:val="18"/>
              </w:rPr>
              <w:t xml:space="preserve"> of the external provider transmitting the eRx against:</w:t>
            </w:r>
          </w:p>
          <w:p w14:paraId="48DAF732" w14:textId="77777777" w:rsidR="000F5F46" w:rsidRPr="00CD71FB" w:rsidRDefault="000F5F46" w:rsidP="00CD71FB">
            <w:pPr>
              <w:pStyle w:val="ListParagraph"/>
              <w:numPr>
                <w:ilvl w:val="0"/>
                <w:numId w:val="68"/>
              </w:numPr>
              <w:ind w:left="360"/>
              <w:rPr>
                <w:rFonts w:asciiTheme="minorHAnsi" w:hAnsiTheme="minorHAnsi"/>
                <w:sz w:val="18"/>
                <w:szCs w:val="18"/>
              </w:rPr>
            </w:pPr>
            <w:r w:rsidRPr="00CD71FB">
              <w:rPr>
                <w:rFonts w:asciiTheme="minorHAnsi" w:hAnsiTheme="minorHAnsi"/>
                <w:sz w:val="18"/>
                <w:szCs w:val="18"/>
              </w:rPr>
              <w:t xml:space="preserve">NPI# </w:t>
            </w:r>
          </w:p>
          <w:p w14:paraId="134A097E" w14:textId="77777777" w:rsidR="000F5F46" w:rsidRPr="00D12BAD" w:rsidRDefault="000F5F46" w:rsidP="00CD71FB">
            <w:pPr>
              <w:rPr>
                <w:rFonts w:asciiTheme="minorHAnsi" w:hAnsiTheme="minorHAnsi"/>
                <w:strike/>
                <w:sz w:val="18"/>
                <w:szCs w:val="18"/>
              </w:rPr>
            </w:pPr>
            <w:r w:rsidRPr="00CD71FB">
              <w:rPr>
                <w:rFonts w:asciiTheme="minorHAnsi" w:hAnsiTheme="minorHAnsi"/>
                <w:sz w:val="18"/>
                <w:szCs w:val="18"/>
              </w:rPr>
              <w:t xml:space="preserve">        </w:t>
            </w:r>
            <w:r w:rsidRPr="00D12BAD">
              <w:rPr>
                <w:rFonts w:asciiTheme="minorHAnsi" w:hAnsiTheme="minorHAnsi"/>
                <w:strike/>
                <w:sz w:val="18"/>
                <w:szCs w:val="18"/>
              </w:rPr>
              <w:t xml:space="preserve">-- OR  -- </w:t>
            </w:r>
          </w:p>
          <w:p w14:paraId="1A5ACF76" w14:textId="77777777" w:rsidR="000F5F46" w:rsidRPr="00D12BAD" w:rsidRDefault="000F5F46" w:rsidP="00CD71FB">
            <w:pPr>
              <w:pStyle w:val="ListParagraph"/>
              <w:numPr>
                <w:ilvl w:val="0"/>
                <w:numId w:val="68"/>
              </w:numPr>
              <w:ind w:left="360"/>
              <w:rPr>
                <w:rFonts w:asciiTheme="minorHAnsi" w:hAnsiTheme="minorHAnsi"/>
                <w:strike/>
                <w:sz w:val="18"/>
                <w:szCs w:val="18"/>
              </w:rPr>
            </w:pPr>
            <w:r w:rsidRPr="00D12BAD">
              <w:rPr>
                <w:rFonts w:asciiTheme="minorHAnsi" w:hAnsiTheme="minorHAnsi"/>
                <w:strike/>
                <w:sz w:val="18"/>
                <w:szCs w:val="18"/>
              </w:rPr>
              <w:t xml:space="preserve">License# (and State) </w:t>
            </w:r>
          </w:p>
          <w:p w14:paraId="28D5AD8C" w14:textId="77777777" w:rsidR="000F5F46" w:rsidRPr="00CD71FB" w:rsidRDefault="000F5F46" w:rsidP="00CD71FB">
            <w:pPr>
              <w:rPr>
                <w:rFonts w:asciiTheme="minorHAnsi" w:hAnsiTheme="minorHAnsi"/>
                <w:sz w:val="18"/>
                <w:szCs w:val="18"/>
              </w:rPr>
            </w:pPr>
          </w:p>
          <w:p w14:paraId="286F98DF" w14:textId="77777777" w:rsidR="000F5F46" w:rsidRPr="00CD71FB" w:rsidRDefault="000F5F46" w:rsidP="00CD71FB">
            <w:pPr>
              <w:rPr>
                <w:rFonts w:asciiTheme="minorHAnsi" w:hAnsiTheme="minorHAnsi"/>
                <w:sz w:val="18"/>
                <w:szCs w:val="18"/>
              </w:rPr>
            </w:pPr>
            <w:proofErr w:type="gramStart"/>
            <w:r w:rsidRPr="00CD71FB">
              <w:rPr>
                <w:rFonts w:asciiTheme="minorHAnsi" w:hAnsiTheme="minorHAnsi"/>
                <w:sz w:val="18"/>
                <w:szCs w:val="18"/>
              </w:rPr>
              <w:t>of</w:t>
            </w:r>
            <w:proofErr w:type="gramEnd"/>
            <w:r w:rsidRPr="00CD71FB">
              <w:rPr>
                <w:rFonts w:asciiTheme="minorHAnsi" w:hAnsiTheme="minorHAnsi"/>
                <w:sz w:val="18"/>
                <w:szCs w:val="18"/>
              </w:rPr>
              <w:t xml:space="preserve"> an external provider in the VistA New Person file.</w:t>
            </w:r>
          </w:p>
          <w:p w14:paraId="5C4861A6" w14:textId="77777777" w:rsidR="000F5F46" w:rsidRPr="00CD71FB" w:rsidRDefault="000F5F46" w:rsidP="00CD71FB">
            <w:pPr>
              <w:rPr>
                <w:rFonts w:asciiTheme="minorHAnsi" w:hAnsiTheme="minorHAnsi"/>
                <w:sz w:val="18"/>
                <w:szCs w:val="18"/>
              </w:rPr>
            </w:pPr>
          </w:p>
          <w:p w14:paraId="33EC8FBB" w14:textId="6F5BED99" w:rsidR="000F5F46" w:rsidRPr="00CD71FB" w:rsidRDefault="00CD71FB" w:rsidP="00CD71FB">
            <w:pPr>
              <w:rPr>
                <w:rFonts w:asciiTheme="minorHAnsi" w:hAnsiTheme="minorHAnsi"/>
                <w:sz w:val="18"/>
                <w:szCs w:val="18"/>
              </w:rPr>
            </w:pPr>
            <w:r>
              <w:rPr>
                <w:rFonts w:asciiTheme="minorHAnsi" w:hAnsiTheme="minorHAnsi"/>
                <w:sz w:val="18"/>
                <w:szCs w:val="18"/>
              </w:rPr>
              <w:t>21</w:t>
            </w:r>
            <w:r w:rsidR="000F5F46" w:rsidRPr="00CD71FB">
              <w:rPr>
                <w:rFonts w:asciiTheme="minorHAnsi" w:hAnsiTheme="minorHAnsi"/>
                <w:sz w:val="18"/>
                <w:szCs w:val="18"/>
              </w:rPr>
              <w:t xml:space="preserve">.1.2: Check if eRx order is for a controlled substance, and if yes, auto-match the DEA# of the external provider transmitting the eRx against </w:t>
            </w:r>
            <w:r w:rsidR="000F5F46" w:rsidRPr="00CD71FB">
              <w:rPr>
                <w:rFonts w:asciiTheme="minorHAnsi" w:hAnsiTheme="minorHAnsi"/>
                <w:sz w:val="18"/>
                <w:szCs w:val="18"/>
              </w:rPr>
              <w:lastRenderedPageBreak/>
              <w:t>the DEA# of that same external provider in the VistA New Person file.</w:t>
            </w:r>
          </w:p>
        </w:tc>
        <w:tc>
          <w:tcPr>
            <w:tcW w:w="4302" w:type="dxa"/>
            <w:shd w:val="clear" w:color="auto" w:fill="F2F2F2" w:themeFill="background1" w:themeFillShade="F2"/>
          </w:tcPr>
          <w:p w14:paraId="1552C3CA"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lastRenderedPageBreak/>
              <w:t>In order for VA pharmacies to dispense eRxs from external providers, those external providers must be authenticated as authorized to write prescriptions and/or provide services to Veteran patients.</w:t>
            </w:r>
          </w:p>
          <w:p w14:paraId="232DE178" w14:textId="77777777" w:rsidR="000F5F46" w:rsidRPr="00CD71FB" w:rsidRDefault="000F5F46" w:rsidP="00CD71FB">
            <w:pPr>
              <w:rPr>
                <w:rFonts w:asciiTheme="minorHAnsi" w:hAnsiTheme="minorHAnsi"/>
                <w:sz w:val="18"/>
                <w:szCs w:val="18"/>
              </w:rPr>
            </w:pPr>
          </w:p>
          <w:p w14:paraId="322F7E34"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External providers residing in the VistA New Person file must meet required VA criteria as external providers who can transmit inbound eRxs to VA Pharmacies.</w:t>
            </w:r>
          </w:p>
          <w:p w14:paraId="630960EA" w14:textId="77777777" w:rsidR="000F5F46" w:rsidRPr="00CD71FB" w:rsidRDefault="000F5F46" w:rsidP="00CD71FB">
            <w:pPr>
              <w:rPr>
                <w:rFonts w:asciiTheme="minorHAnsi" w:hAnsiTheme="minorHAnsi"/>
                <w:sz w:val="18"/>
                <w:szCs w:val="18"/>
              </w:rPr>
            </w:pPr>
          </w:p>
          <w:p w14:paraId="79D7CA8B"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External Providers must meet </w:t>
            </w:r>
            <w:r w:rsidRPr="00CD71FB">
              <w:rPr>
                <w:rFonts w:asciiTheme="minorHAnsi" w:hAnsiTheme="minorHAnsi"/>
                <w:b/>
                <w:i/>
                <w:sz w:val="18"/>
                <w:szCs w:val="18"/>
              </w:rPr>
              <w:t>only</w:t>
            </w:r>
            <w:r w:rsidRPr="00CD71FB">
              <w:rPr>
                <w:rFonts w:asciiTheme="minorHAnsi" w:hAnsiTheme="minorHAnsi"/>
                <w:sz w:val="18"/>
                <w:szCs w:val="18"/>
              </w:rPr>
              <w:t xml:space="preserve"> one of the following criteria:</w:t>
            </w:r>
          </w:p>
          <w:p w14:paraId="66823905"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 The NPI# of the external provider is unique and matches the NPI# of a provider in VA’s New Person File. </w:t>
            </w:r>
          </w:p>
          <w:p w14:paraId="2CD25EB1" w14:textId="77777777" w:rsidR="000F5F46" w:rsidRPr="00D12BAD" w:rsidRDefault="000F5F46" w:rsidP="00CD71FB">
            <w:pPr>
              <w:rPr>
                <w:rFonts w:asciiTheme="minorHAnsi" w:hAnsiTheme="minorHAnsi"/>
                <w:sz w:val="18"/>
                <w:szCs w:val="18"/>
                <w:u w:val="single"/>
              </w:rPr>
            </w:pPr>
            <w:commentRangeStart w:id="121"/>
            <w:r w:rsidRPr="00D12BAD">
              <w:rPr>
                <w:rFonts w:asciiTheme="minorHAnsi" w:hAnsiTheme="minorHAnsi"/>
                <w:sz w:val="18"/>
                <w:szCs w:val="18"/>
                <w:u w:val="single"/>
              </w:rPr>
              <w:t>--  OR --</w:t>
            </w:r>
          </w:p>
          <w:p w14:paraId="1D877908" w14:textId="77777777" w:rsidR="000F5F46" w:rsidRPr="00D12BAD" w:rsidRDefault="000F5F46" w:rsidP="00CD71FB">
            <w:pPr>
              <w:rPr>
                <w:rFonts w:asciiTheme="minorHAnsi" w:hAnsiTheme="minorHAnsi"/>
                <w:sz w:val="18"/>
                <w:szCs w:val="18"/>
                <w:u w:val="single"/>
              </w:rPr>
            </w:pPr>
            <w:r w:rsidRPr="00D12BAD">
              <w:rPr>
                <w:rFonts w:asciiTheme="minorHAnsi" w:hAnsiTheme="minorHAnsi"/>
                <w:sz w:val="18"/>
                <w:szCs w:val="18"/>
                <w:u w:val="single"/>
              </w:rPr>
              <w:t>• The License# (and State) of the external provider is unique and matches License# (and State) of a provider in VA’s New Person File.</w:t>
            </w:r>
            <w:commentRangeEnd w:id="121"/>
            <w:r w:rsidR="00D12BAD">
              <w:rPr>
                <w:rStyle w:val="CommentReference"/>
              </w:rPr>
              <w:commentReference w:id="121"/>
            </w:r>
          </w:p>
          <w:p w14:paraId="713ADB61"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lastRenderedPageBreak/>
              <w:t xml:space="preserve"> </w:t>
            </w:r>
          </w:p>
          <w:p w14:paraId="79FF1045" w14:textId="77777777" w:rsidR="000F5F46" w:rsidRPr="00CD71FB" w:rsidRDefault="000F5F46" w:rsidP="00CD71FB">
            <w:pPr>
              <w:rPr>
                <w:rFonts w:asciiTheme="minorHAnsi" w:hAnsiTheme="minorHAnsi"/>
                <w:b/>
                <w:sz w:val="18"/>
                <w:szCs w:val="18"/>
              </w:rPr>
            </w:pPr>
            <w:r w:rsidRPr="00CD71FB">
              <w:rPr>
                <w:rFonts w:asciiTheme="minorHAnsi" w:hAnsiTheme="minorHAnsi"/>
                <w:b/>
                <w:sz w:val="18"/>
                <w:szCs w:val="18"/>
              </w:rPr>
              <w:t>If eRx is for a controlled substance:</w:t>
            </w:r>
          </w:p>
          <w:p w14:paraId="492026D2" w14:textId="77777777" w:rsidR="000F5F46" w:rsidRPr="00CD71FB" w:rsidRDefault="000F5F46" w:rsidP="00CD71FB">
            <w:pPr>
              <w:pStyle w:val="ListParagraph"/>
              <w:numPr>
                <w:ilvl w:val="0"/>
                <w:numId w:val="40"/>
              </w:numPr>
              <w:rPr>
                <w:rFonts w:asciiTheme="minorHAnsi" w:hAnsiTheme="minorHAnsi"/>
                <w:sz w:val="18"/>
                <w:szCs w:val="18"/>
              </w:rPr>
            </w:pPr>
            <w:r w:rsidRPr="00CD71FB">
              <w:rPr>
                <w:rFonts w:asciiTheme="minorHAnsi" w:hAnsiTheme="minorHAnsi"/>
                <w:sz w:val="18"/>
                <w:szCs w:val="18"/>
              </w:rPr>
              <w:t>The external provider must have a unique DEA# that matches to that same external provider’s unique DEA# in the New Person file.</w:t>
            </w:r>
          </w:p>
        </w:tc>
      </w:tr>
      <w:tr w:rsidR="000F5F46" w:rsidRPr="00CD71FB" w14:paraId="4B45D658" w14:textId="77777777" w:rsidTr="009328A8">
        <w:trPr>
          <w:trHeight w:val="70"/>
        </w:trPr>
        <w:tc>
          <w:tcPr>
            <w:tcW w:w="468" w:type="dxa"/>
            <w:shd w:val="clear" w:color="auto" w:fill="F2F2F2" w:themeFill="background1" w:themeFillShade="F2"/>
          </w:tcPr>
          <w:p w14:paraId="0CE8B794" w14:textId="538C92BC"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lastRenderedPageBreak/>
              <w:t>57</w:t>
            </w:r>
          </w:p>
        </w:tc>
        <w:tc>
          <w:tcPr>
            <w:tcW w:w="900" w:type="dxa"/>
            <w:shd w:val="clear" w:color="auto" w:fill="F2F2F2" w:themeFill="background1" w:themeFillShade="F2"/>
          </w:tcPr>
          <w:p w14:paraId="56D7709F"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 Match /</w:t>
            </w:r>
            <w:r w:rsidRPr="00CD71FB">
              <w:rPr>
                <w:rFonts w:asciiTheme="minorHAnsi" w:hAnsiTheme="minorHAnsi"/>
                <w:sz w:val="18"/>
                <w:szCs w:val="18"/>
              </w:rPr>
              <w:br/>
              <w:t>Provider 2</w:t>
            </w:r>
          </w:p>
        </w:tc>
        <w:tc>
          <w:tcPr>
            <w:tcW w:w="2160" w:type="dxa"/>
            <w:shd w:val="clear" w:color="auto" w:fill="F2F2F2" w:themeFill="background1" w:themeFillShade="F2"/>
          </w:tcPr>
          <w:p w14:paraId="22086505"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Provide the ability for the system to advance the eRx to auto-passed status for </w:t>
            </w:r>
            <w:r w:rsidRPr="00CD71FB">
              <w:rPr>
                <w:rFonts w:asciiTheme="minorHAnsi" w:hAnsiTheme="minorHAnsi"/>
                <w:b/>
                <w:i/>
                <w:sz w:val="18"/>
                <w:szCs w:val="18"/>
              </w:rPr>
              <w:t>provider only</w:t>
            </w:r>
            <w:r w:rsidRPr="00CD71FB">
              <w:rPr>
                <w:rFonts w:asciiTheme="minorHAnsi" w:hAnsiTheme="minorHAnsi"/>
                <w:sz w:val="18"/>
                <w:szCs w:val="18"/>
              </w:rPr>
              <w:t xml:space="preserve"> if provider data successfully matches against all required provider criteria.</w:t>
            </w:r>
          </w:p>
        </w:tc>
        <w:tc>
          <w:tcPr>
            <w:tcW w:w="2790" w:type="dxa"/>
            <w:shd w:val="clear" w:color="auto" w:fill="F2F2F2" w:themeFill="background1" w:themeFillShade="F2"/>
          </w:tcPr>
          <w:p w14:paraId="371841D1" w14:textId="39B84F66" w:rsidR="000F5F46" w:rsidRPr="00CD71FB" w:rsidRDefault="00CD71FB" w:rsidP="00CD71FB">
            <w:pPr>
              <w:rPr>
                <w:rFonts w:asciiTheme="minorHAnsi" w:hAnsiTheme="minorHAnsi"/>
                <w:sz w:val="18"/>
                <w:szCs w:val="18"/>
              </w:rPr>
            </w:pPr>
            <w:r>
              <w:rPr>
                <w:rFonts w:asciiTheme="minorHAnsi" w:hAnsiTheme="minorHAnsi"/>
                <w:sz w:val="18"/>
                <w:szCs w:val="18"/>
              </w:rPr>
              <w:t>21</w:t>
            </w:r>
            <w:r w:rsidR="000F5F46" w:rsidRPr="00CD71FB">
              <w:rPr>
                <w:rFonts w:asciiTheme="minorHAnsi" w:hAnsiTheme="minorHAnsi"/>
                <w:sz w:val="18"/>
                <w:szCs w:val="18"/>
              </w:rPr>
              <w:t xml:space="preserve">.2: As VA’s inbound ePrescribing system, </w:t>
            </w:r>
            <w:r w:rsidR="000F5F46" w:rsidRPr="00CD71FB">
              <w:rPr>
                <w:rFonts w:asciiTheme="minorHAnsi" w:hAnsiTheme="minorHAnsi"/>
                <w:b/>
                <w:sz w:val="18"/>
                <w:szCs w:val="18"/>
              </w:rPr>
              <w:t>advance</w:t>
            </w:r>
            <w:r w:rsidR="000F5F46" w:rsidRPr="00CD71FB">
              <w:rPr>
                <w:rFonts w:asciiTheme="minorHAnsi" w:hAnsiTheme="minorHAnsi"/>
                <w:sz w:val="18"/>
                <w:szCs w:val="18"/>
              </w:rPr>
              <w:t xml:space="preserve"> eRx to auto-passed status for provider if all provider data meets required criteria.</w:t>
            </w:r>
          </w:p>
        </w:tc>
        <w:tc>
          <w:tcPr>
            <w:tcW w:w="2430" w:type="dxa"/>
            <w:shd w:val="clear" w:color="auto" w:fill="F2F2F2" w:themeFill="background1" w:themeFillShade="F2"/>
          </w:tcPr>
          <w:p w14:paraId="38A1AFF7" w14:textId="7784F7F6" w:rsidR="000F5F46" w:rsidRPr="00CD71FB" w:rsidRDefault="00CD71FB" w:rsidP="00CD71FB">
            <w:pPr>
              <w:rPr>
                <w:rFonts w:asciiTheme="minorHAnsi" w:hAnsiTheme="minorHAnsi"/>
                <w:sz w:val="18"/>
                <w:szCs w:val="18"/>
              </w:rPr>
            </w:pPr>
            <w:r>
              <w:rPr>
                <w:rFonts w:asciiTheme="minorHAnsi" w:hAnsiTheme="minorHAnsi"/>
                <w:sz w:val="18"/>
                <w:szCs w:val="18"/>
              </w:rPr>
              <w:t>21</w:t>
            </w:r>
            <w:r w:rsidR="000F5F46" w:rsidRPr="00CD71FB">
              <w:rPr>
                <w:rFonts w:asciiTheme="minorHAnsi" w:hAnsiTheme="minorHAnsi"/>
                <w:sz w:val="18"/>
                <w:szCs w:val="18"/>
              </w:rPr>
              <w:t xml:space="preserve">.2.1: Auto-pass external provider on the eRx if an external provider in  the VistA New Person File  matches: </w:t>
            </w:r>
          </w:p>
          <w:p w14:paraId="2DE863AF" w14:textId="77777777" w:rsidR="000F5F46" w:rsidRPr="00CD71FB" w:rsidRDefault="000F5F46" w:rsidP="00CD71FB">
            <w:pPr>
              <w:rPr>
                <w:rFonts w:asciiTheme="minorHAnsi" w:hAnsiTheme="minorHAnsi"/>
                <w:sz w:val="18"/>
                <w:szCs w:val="18"/>
              </w:rPr>
            </w:pPr>
          </w:p>
          <w:p w14:paraId="4744F8F4" w14:textId="77777777" w:rsidR="000F5F46" w:rsidRPr="00CD71FB" w:rsidRDefault="000F5F46" w:rsidP="00CD71FB">
            <w:pPr>
              <w:pStyle w:val="ListParagraph"/>
              <w:numPr>
                <w:ilvl w:val="0"/>
                <w:numId w:val="41"/>
              </w:numPr>
              <w:rPr>
                <w:rFonts w:asciiTheme="minorHAnsi" w:hAnsiTheme="minorHAnsi"/>
                <w:sz w:val="18"/>
                <w:szCs w:val="18"/>
              </w:rPr>
            </w:pPr>
            <w:r w:rsidRPr="00CD71FB">
              <w:rPr>
                <w:rFonts w:asciiTheme="minorHAnsi" w:hAnsiTheme="minorHAnsi"/>
                <w:sz w:val="18"/>
                <w:szCs w:val="18"/>
              </w:rPr>
              <w:t xml:space="preserve">NPI# </w:t>
            </w:r>
          </w:p>
          <w:p w14:paraId="3C0F9450" w14:textId="77777777" w:rsidR="000F5F46" w:rsidRPr="00A470A9" w:rsidRDefault="000F5F46" w:rsidP="00CD71FB">
            <w:pPr>
              <w:rPr>
                <w:rFonts w:asciiTheme="minorHAnsi" w:hAnsiTheme="minorHAnsi"/>
                <w:strike/>
                <w:sz w:val="18"/>
                <w:szCs w:val="18"/>
              </w:rPr>
            </w:pPr>
            <w:r w:rsidRPr="00CD71FB">
              <w:rPr>
                <w:rFonts w:asciiTheme="minorHAnsi" w:hAnsiTheme="minorHAnsi"/>
                <w:sz w:val="18"/>
                <w:szCs w:val="18"/>
              </w:rPr>
              <w:t xml:space="preserve">        </w:t>
            </w:r>
            <w:r w:rsidRPr="00A470A9">
              <w:rPr>
                <w:rFonts w:asciiTheme="minorHAnsi" w:hAnsiTheme="minorHAnsi"/>
                <w:strike/>
                <w:sz w:val="18"/>
                <w:szCs w:val="18"/>
              </w:rPr>
              <w:t>-- OR --</w:t>
            </w:r>
          </w:p>
          <w:p w14:paraId="3CB99B94" w14:textId="651D5E8F" w:rsidR="000F5F46" w:rsidRPr="00A470A9" w:rsidRDefault="00CD71FB" w:rsidP="00CD71FB">
            <w:pPr>
              <w:pStyle w:val="ListParagraph"/>
              <w:numPr>
                <w:ilvl w:val="0"/>
                <w:numId w:val="41"/>
              </w:numPr>
              <w:rPr>
                <w:rFonts w:asciiTheme="minorHAnsi" w:hAnsiTheme="minorHAnsi"/>
                <w:strike/>
                <w:sz w:val="18"/>
                <w:szCs w:val="18"/>
              </w:rPr>
            </w:pPr>
            <w:r w:rsidRPr="00A470A9">
              <w:rPr>
                <w:rFonts w:asciiTheme="minorHAnsi" w:hAnsiTheme="minorHAnsi"/>
                <w:strike/>
                <w:sz w:val="18"/>
                <w:szCs w:val="18"/>
              </w:rPr>
              <w:t>License# (and State)</w:t>
            </w:r>
          </w:p>
          <w:p w14:paraId="24E58BF0" w14:textId="32C16E3D" w:rsidR="000F5F46" w:rsidRPr="00CD71FB" w:rsidRDefault="000F5F46" w:rsidP="00CD71FB">
            <w:pPr>
              <w:ind w:left="360"/>
              <w:rPr>
                <w:rFonts w:asciiTheme="minorHAnsi" w:hAnsiTheme="minorHAnsi"/>
                <w:sz w:val="18"/>
                <w:szCs w:val="18"/>
              </w:rPr>
            </w:pPr>
            <w:r w:rsidRPr="00CD71FB">
              <w:rPr>
                <w:rFonts w:asciiTheme="minorHAnsi" w:hAnsiTheme="minorHAnsi"/>
                <w:sz w:val="18"/>
                <w:szCs w:val="18"/>
              </w:rPr>
              <w:t>-- AND--</w:t>
            </w:r>
            <w:r w:rsidRPr="00CD71FB">
              <w:rPr>
                <w:rFonts w:asciiTheme="minorHAnsi" w:hAnsiTheme="minorHAnsi"/>
                <w:sz w:val="18"/>
                <w:szCs w:val="18"/>
              </w:rPr>
              <w:br/>
              <w:t xml:space="preserve">DEA# </w:t>
            </w:r>
            <w:r w:rsidRPr="00CD71FB">
              <w:rPr>
                <w:rFonts w:asciiTheme="minorHAnsi" w:hAnsiTheme="minorHAnsi"/>
                <w:b/>
                <w:i/>
                <w:sz w:val="18"/>
                <w:szCs w:val="18"/>
              </w:rPr>
              <w:t>only</w:t>
            </w:r>
            <w:r w:rsidRPr="00CD71FB">
              <w:rPr>
                <w:rFonts w:asciiTheme="minorHAnsi" w:hAnsiTheme="minorHAnsi"/>
                <w:sz w:val="18"/>
                <w:szCs w:val="18"/>
              </w:rPr>
              <w:t xml:space="preserve"> if eRx order is for a controlled substance</w:t>
            </w:r>
          </w:p>
        </w:tc>
        <w:tc>
          <w:tcPr>
            <w:tcW w:w="4302" w:type="dxa"/>
            <w:shd w:val="clear" w:color="auto" w:fill="F2F2F2" w:themeFill="background1" w:themeFillShade="F2"/>
          </w:tcPr>
          <w:p w14:paraId="5E8C6685" w14:textId="34B6F7F3" w:rsidR="000F5F46" w:rsidRPr="00CD71FB" w:rsidRDefault="000F5F46" w:rsidP="00CD71FB">
            <w:pPr>
              <w:rPr>
                <w:rFonts w:asciiTheme="minorHAnsi" w:hAnsiTheme="minorHAnsi"/>
                <w:sz w:val="18"/>
                <w:szCs w:val="18"/>
              </w:rPr>
            </w:pPr>
            <w:r w:rsidRPr="00CD71FB">
              <w:rPr>
                <w:rFonts w:asciiTheme="minorHAnsi" w:hAnsiTheme="minorHAnsi"/>
                <w:sz w:val="18"/>
                <w:szCs w:val="18"/>
              </w:rPr>
              <w:t>VA’s inbound ePrescribing system can hold external provider in auto-passed status, but cannot auto-pass the eRx</w:t>
            </w:r>
            <w:r w:rsidRPr="00CD71FB">
              <w:rPr>
                <w:rFonts w:asciiTheme="minorHAnsi" w:hAnsiTheme="minorHAnsi"/>
                <w:i/>
                <w:sz w:val="18"/>
                <w:szCs w:val="18"/>
              </w:rPr>
              <w:t xml:space="preserve"> if</w:t>
            </w:r>
            <w:r w:rsidRPr="00CD71FB">
              <w:rPr>
                <w:rFonts w:asciiTheme="minorHAnsi" w:hAnsiTheme="minorHAnsi"/>
                <w:sz w:val="18"/>
                <w:szCs w:val="18"/>
              </w:rPr>
              <w:t xml:space="preserve"> </w:t>
            </w:r>
            <w:r w:rsidRPr="00CD71FB">
              <w:rPr>
                <w:rFonts w:asciiTheme="minorHAnsi" w:hAnsiTheme="minorHAnsi"/>
                <w:b/>
                <w:i/>
                <w:sz w:val="18"/>
                <w:szCs w:val="18"/>
              </w:rPr>
              <w:t>only provider</w:t>
            </w:r>
            <w:r w:rsidRPr="00CD71FB">
              <w:rPr>
                <w:rFonts w:asciiTheme="minorHAnsi" w:hAnsiTheme="minorHAnsi"/>
                <w:sz w:val="18"/>
                <w:szCs w:val="18"/>
              </w:rPr>
              <w:t xml:space="preserve"> data meets required auto-matching criteria.</w:t>
            </w:r>
          </w:p>
        </w:tc>
      </w:tr>
      <w:tr w:rsidR="000F5F46" w:rsidRPr="00CD71FB" w14:paraId="48F2A712" w14:textId="77777777" w:rsidTr="009328A8">
        <w:trPr>
          <w:trHeight w:val="377"/>
        </w:trPr>
        <w:tc>
          <w:tcPr>
            <w:tcW w:w="468" w:type="dxa"/>
            <w:shd w:val="clear" w:color="auto" w:fill="F2F2F2" w:themeFill="background1" w:themeFillShade="F2"/>
          </w:tcPr>
          <w:p w14:paraId="513CBDEB" w14:textId="5ED222B7"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t>58</w:t>
            </w:r>
          </w:p>
        </w:tc>
        <w:tc>
          <w:tcPr>
            <w:tcW w:w="900" w:type="dxa"/>
            <w:shd w:val="clear" w:color="auto" w:fill="F2F2F2" w:themeFill="background1" w:themeFillShade="F2"/>
          </w:tcPr>
          <w:p w14:paraId="224EB2F2"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 Match /</w:t>
            </w:r>
            <w:r w:rsidRPr="00CD71FB">
              <w:rPr>
                <w:rFonts w:asciiTheme="minorHAnsi" w:hAnsiTheme="minorHAnsi"/>
                <w:sz w:val="18"/>
                <w:szCs w:val="18"/>
              </w:rPr>
              <w:br/>
              <w:t xml:space="preserve">Provider 3 </w:t>
            </w:r>
          </w:p>
        </w:tc>
        <w:tc>
          <w:tcPr>
            <w:tcW w:w="2160" w:type="dxa"/>
            <w:shd w:val="clear" w:color="auto" w:fill="F2F2F2" w:themeFill="background1" w:themeFillShade="F2"/>
          </w:tcPr>
          <w:p w14:paraId="4033A7D5"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Provide the ability for the system to advance the eRx to a </w:t>
            </w:r>
            <w:r w:rsidRPr="00CD71FB">
              <w:rPr>
                <w:rFonts w:asciiTheme="minorHAnsi" w:hAnsiTheme="minorHAnsi"/>
                <w:b/>
                <w:sz w:val="18"/>
                <w:szCs w:val="18"/>
              </w:rPr>
              <w:t>Holding Queue – Pending</w:t>
            </w:r>
            <w:r w:rsidRPr="00CD71FB">
              <w:rPr>
                <w:rFonts w:asciiTheme="minorHAnsi" w:hAnsiTheme="minorHAnsi"/>
                <w:sz w:val="18"/>
                <w:szCs w:val="18"/>
              </w:rPr>
              <w:t xml:space="preserve"> if provider, along with patient and drug data, successfully matches against all required criteria.</w:t>
            </w:r>
          </w:p>
        </w:tc>
        <w:tc>
          <w:tcPr>
            <w:tcW w:w="2790" w:type="dxa"/>
            <w:shd w:val="clear" w:color="auto" w:fill="F2F2F2" w:themeFill="background1" w:themeFillShade="F2"/>
          </w:tcPr>
          <w:p w14:paraId="18BA7FE1" w14:textId="2E6A23CE" w:rsidR="000F5F46" w:rsidRPr="00CD71FB" w:rsidRDefault="00CD71FB" w:rsidP="00CD71FB">
            <w:pPr>
              <w:rPr>
                <w:rFonts w:asciiTheme="minorHAnsi" w:hAnsiTheme="minorHAnsi"/>
                <w:sz w:val="18"/>
                <w:szCs w:val="18"/>
              </w:rPr>
            </w:pPr>
            <w:r>
              <w:rPr>
                <w:rFonts w:asciiTheme="minorHAnsi" w:hAnsiTheme="minorHAnsi"/>
                <w:sz w:val="18"/>
                <w:szCs w:val="18"/>
              </w:rPr>
              <w:t>21</w:t>
            </w:r>
            <w:r w:rsidR="000F5F46" w:rsidRPr="00CD71FB">
              <w:rPr>
                <w:rFonts w:asciiTheme="minorHAnsi" w:hAnsiTheme="minorHAnsi"/>
                <w:sz w:val="18"/>
                <w:szCs w:val="18"/>
              </w:rPr>
              <w:t xml:space="preserve">.3: As VA’s inbound ePrescribing system, advance eRx to </w:t>
            </w:r>
            <w:r w:rsidR="000F5F46" w:rsidRPr="00CD71FB">
              <w:rPr>
                <w:rFonts w:asciiTheme="minorHAnsi" w:hAnsiTheme="minorHAnsi"/>
                <w:b/>
                <w:sz w:val="18"/>
                <w:szCs w:val="18"/>
              </w:rPr>
              <w:t xml:space="preserve">Holding Queue-Pending </w:t>
            </w:r>
            <w:r w:rsidR="000F5F46" w:rsidRPr="00CD71FB">
              <w:rPr>
                <w:rFonts w:asciiTheme="minorHAnsi" w:hAnsiTheme="minorHAnsi"/>
                <w:sz w:val="18"/>
                <w:szCs w:val="18"/>
              </w:rPr>
              <w:t>if all provider, patient, and drug successfully match required criteria.</w:t>
            </w:r>
          </w:p>
        </w:tc>
        <w:tc>
          <w:tcPr>
            <w:tcW w:w="2430" w:type="dxa"/>
            <w:shd w:val="clear" w:color="auto" w:fill="F2F2F2" w:themeFill="background1" w:themeFillShade="F2"/>
          </w:tcPr>
          <w:p w14:paraId="45C8AAFD" w14:textId="5DE49B4A" w:rsidR="000F5F46" w:rsidRPr="00CD71FB" w:rsidRDefault="00CD71FB" w:rsidP="00CD71FB">
            <w:pPr>
              <w:rPr>
                <w:rFonts w:asciiTheme="minorHAnsi" w:hAnsiTheme="minorHAnsi"/>
                <w:sz w:val="18"/>
                <w:szCs w:val="18"/>
              </w:rPr>
            </w:pPr>
            <w:r>
              <w:rPr>
                <w:rFonts w:asciiTheme="minorHAnsi" w:hAnsiTheme="minorHAnsi"/>
                <w:sz w:val="18"/>
                <w:szCs w:val="18"/>
              </w:rPr>
              <w:t>21</w:t>
            </w:r>
            <w:r w:rsidR="000F5F46" w:rsidRPr="00CD71FB">
              <w:rPr>
                <w:rFonts w:asciiTheme="minorHAnsi" w:hAnsiTheme="minorHAnsi"/>
                <w:sz w:val="18"/>
                <w:szCs w:val="18"/>
              </w:rPr>
              <w:t xml:space="preserve">.3.1: Upon successful match against all required criteria for provider, patient, and drug, advance eRx to </w:t>
            </w:r>
            <w:r w:rsidR="000F5F46" w:rsidRPr="00CD71FB">
              <w:rPr>
                <w:rFonts w:asciiTheme="minorHAnsi" w:hAnsiTheme="minorHAnsi"/>
                <w:b/>
                <w:sz w:val="18"/>
                <w:szCs w:val="18"/>
              </w:rPr>
              <w:t>Holding Queue – Pending</w:t>
            </w:r>
            <w:r w:rsidR="000F5F46" w:rsidRPr="00CD71FB">
              <w:rPr>
                <w:rFonts w:asciiTheme="minorHAnsi" w:hAnsiTheme="minorHAnsi"/>
                <w:sz w:val="18"/>
                <w:szCs w:val="18"/>
              </w:rPr>
              <w:t xml:space="preserve"> for processing and dispense. </w:t>
            </w:r>
          </w:p>
        </w:tc>
        <w:tc>
          <w:tcPr>
            <w:tcW w:w="4302" w:type="dxa"/>
            <w:shd w:val="clear" w:color="auto" w:fill="F2F2F2" w:themeFill="background1" w:themeFillShade="F2"/>
          </w:tcPr>
          <w:p w14:paraId="3E5473FE" w14:textId="77777777" w:rsidR="000F5F46" w:rsidRPr="00CD71FB" w:rsidRDefault="000F5F46" w:rsidP="00CD71FB">
            <w:pPr>
              <w:rPr>
                <w:rFonts w:asciiTheme="minorHAnsi" w:hAnsiTheme="minorHAnsi"/>
                <w:sz w:val="18"/>
                <w:szCs w:val="18"/>
              </w:rPr>
            </w:pPr>
            <w:r w:rsidRPr="00CD71FB">
              <w:rPr>
                <w:rFonts w:asciiTheme="minorHAnsi" w:hAnsiTheme="minorHAnsi"/>
                <w:b/>
                <w:sz w:val="18"/>
                <w:szCs w:val="18"/>
              </w:rPr>
              <w:t>Holding Queue – Pending</w:t>
            </w:r>
            <w:r w:rsidRPr="00CD71FB">
              <w:rPr>
                <w:rFonts w:asciiTheme="minorHAnsi" w:hAnsiTheme="minorHAnsi"/>
                <w:sz w:val="18"/>
                <w:szCs w:val="18"/>
              </w:rPr>
              <w:br/>
              <w:t xml:space="preserve">VA’s inbound ePrescribing system advances eRx to </w:t>
            </w:r>
            <w:r w:rsidRPr="00CD71FB">
              <w:rPr>
                <w:rFonts w:asciiTheme="minorHAnsi" w:hAnsiTheme="minorHAnsi"/>
                <w:b/>
                <w:sz w:val="18"/>
                <w:szCs w:val="18"/>
              </w:rPr>
              <w:t>Holding Queue – Pending</w:t>
            </w:r>
            <w:r w:rsidRPr="00CD71FB">
              <w:rPr>
                <w:rFonts w:asciiTheme="minorHAnsi" w:hAnsiTheme="minorHAnsi"/>
                <w:sz w:val="18"/>
                <w:szCs w:val="18"/>
              </w:rPr>
              <w:t xml:space="preserve"> only</w:t>
            </w:r>
            <w:r w:rsidRPr="00CD71FB">
              <w:rPr>
                <w:rFonts w:asciiTheme="minorHAnsi" w:hAnsiTheme="minorHAnsi"/>
                <w:b/>
                <w:i/>
                <w:sz w:val="18"/>
                <w:szCs w:val="18"/>
              </w:rPr>
              <w:t xml:space="preserve"> if all</w:t>
            </w:r>
            <w:r w:rsidRPr="00CD71FB">
              <w:rPr>
                <w:rFonts w:asciiTheme="minorHAnsi" w:hAnsiTheme="minorHAnsi"/>
                <w:sz w:val="18"/>
                <w:szCs w:val="18"/>
              </w:rPr>
              <w:t xml:space="preserve"> patient, provider, and drug required criteria auto-pass. </w:t>
            </w:r>
          </w:p>
        </w:tc>
      </w:tr>
      <w:tr w:rsidR="000F5F46" w:rsidRPr="00CD71FB" w14:paraId="12128DFC" w14:textId="77777777" w:rsidTr="009328A8">
        <w:trPr>
          <w:trHeight w:val="1628"/>
        </w:trPr>
        <w:tc>
          <w:tcPr>
            <w:tcW w:w="468" w:type="dxa"/>
            <w:shd w:val="clear" w:color="auto" w:fill="F2F2F2" w:themeFill="background1" w:themeFillShade="F2"/>
          </w:tcPr>
          <w:p w14:paraId="2000488A" w14:textId="66C240A2"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t>59</w:t>
            </w:r>
          </w:p>
        </w:tc>
        <w:tc>
          <w:tcPr>
            <w:tcW w:w="900" w:type="dxa"/>
            <w:shd w:val="clear" w:color="auto" w:fill="F2F2F2" w:themeFill="background1" w:themeFillShade="F2"/>
          </w:tcPr>
          <w:p w14:paraId="45EB984B"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Auto-Match/</w:t>
            </w:r>
            <w:r w:rsidRPr="00CD71FB">
              <w:rPr>
                <w:rFonts w:asciiTheme="minorHAnsi" w:hAnsiTheme="minorHAnsi"/>
                <w:sz w:val="18"/>
                <w:szCs w:val="18"/>
              </w:rPr>
              <w:br/>
              <w:t>Provider 4</w:t>
            </w:r>
          </w:p>
        </w:tc>
        <w:tc>
          <w:tcPr>
            <w:tcW w:w="2160" w:type="dxa"/>
            <w:shd w:val="clear" w:color="auto" w:fill="F2F2F2" w:themeFill="background1" w:themeFillShade="F2"/>
          </w:tcPr>
          <w:p w14:paraId="7A3E5DFE" w14:textId="16819591" w:rsidR="000F5F46" w:rsidRPr="00CD71FB" w:rsidRDefault="000F5F46" w:rsidP="00D60036">
            <w:pPr>
              <w:rPr>
                <w:rFonts w:asciiTheme="minorHAnsi" w:hAnsiTheme="minorHAnsi"/>
                <w:sz w:val="18"/>
                <w:szCs w:val="18"/>
              </w:rPr>
            </w:pPr>
            <w:r w:rsidRPr="00CD71FB">
              <w:rPr>
                <w:rFonts w:asciiTheme="minorHAnsi" w:hAnsiTheme="minorHAnsi"/>
                <w:sz w:val="18"/>
                <w:szCs w:val="18"/>
              </w:rPr>
              <w:t xml:space="preserve">Provide the ability for the system to move the eRx to a </w:t>
            </w:r>
            <w:r w:rsidRPr="00CD71FB">
              <w:rPr>
                <w:rFonts w:asciiTheme="minorHAnsi" w:hAnsiTheme="minorHAnsi"/>
                <w:b/>
                <w:sz w:val="18"/>
                <w:szCs w:val="18"/>
              </w:rPr>
              <w:t xml:space="preserve">Holding Queue – Error </w:t>
            </w:r>
            <w:r w:rsidRPr="00CD71FB">
              <w:rPr>
                <w:rFonts w:asciiTheme="minorHAnsi" w:hAnsiTheme="minorHAnsi"/>
                <w:sz w:val="18"/>
                <w:szCs w:val="18"/>
              </w:rPr>
              <w:t xml:space="preserve">if provider fails to match any one required criteria, even if both patient </w:t>
            </w:r>
            <w:r w:rsidR="00D60036">
              <w:rPr>
                <w:rFonts w:asciiTheme="minorHAnsi" w:hAnsiTheme="minorHAnsi"/>
                <w:sz w:val="18"/>
                <w:szCs w:val="18"/>
              </w:rPr>
              <w:t>&amp;</w:t>
            </w:r>
            <w:r w:rsidRPr="00CD71FB">
              <w:rPr>
                <w:rFonts w:asciiTheme="minorHAnsi" w:hAnsiTheme="minorHAnsi"/>
                <w:sz w:val="18"/>
                <w:szCs w:val="18"/>
              </w:rPr>
              <w:t xml:space="preserve"> drug auto-pass. </w:t>
            </w:r>
          </w:p>
        </w:tc>
        <w:tc>
          <w:tcPr>
            <w:tcW w:w="2790" w:type="dxa"/>
            <w:shd w:val="clear" w:color="auto" w:fill="F2F2F2" w:themeFill="background1" w:themeFillShade="F2"/>
          </w:tcPr>
          <w:p w14:paraId="45A8D6EE" w14:textId="2858607D" w:rsidR="000F5F46" w:rsidRPr="00CD71FB" w:rsidRDefault="00CD71FB" w:rsidP="00CD71FB">
            <w:pPr>
              <w:rPr>
                <w:rFonts w:asciiTheme="minorHAnsi" w:hAnsiTheme="minorHAnsi"/>
                <w:sz w:val="18"/>
                <w:szCs w:val="18"/>
              </w:rPr>
            </w:pPr>
            <w:r>
              <w:rPr>
                <w:rFonts w:asciiTheme="minorHAnsi" w:hAnsiTheme="minorHAnsi"/>
                <w:sz w:val="18"/>
                <w:szCs w:val="18"/>
              </w:rPr>
              <w:t>21</w:t>
            </w:r>
            <w:r w:rsidR="000F5F46" w:rsidRPr="00CD71FB">
              <w:rPr>
                <w:rFonts w:asciiTheme="minorHAnsi" w:hAnsiTheme="minorHAnsi"/>
                <w:sz w:val="18"/>
                <w:szCs w:val="18"/>
              </w:rPr>
              <w:t>.4: As VA’s inbound ePrescribing system, move eRx to a</w:t>
            </w:r>
            <w:r w:rsidR="000F5F46" w:rsidRPr="00CD71FB">
              <w:rPr>
                <w:rFonts w:asciiTheme="minorHAnsi" w:hAnsiTheme="minorHAnsi"/>
                <w:b/>
                <w:sz w:val="18"/>
                <w:szCs w:val="18"/>
              </w:rPr>
              <w:t xml:space="preserve"> Holding Queue </w:t>
            </w:r>
            <w:r w:rsidR="000F5F46" w:rsidRPr="00CD71FB">
              <w:rPr>
                <w:rFonts w:asciiTheme="minorHAnsi" w:hAnsiTheme="minorHAnsi"/>
                <w:sz w:val="18"/>
                <w:szCs w:val="18"/>
              </w:rPr>
              <w:t xml:space="preserve">for </w:t>
            </w:r>
            <w:r w:rsidR="000F5F46" w:rsidRPr="00CD71FB">
              <w:rPr>
                <w:rFonts w:asciiTheme="minorHAnsi" w:hAnsiTheme="minorHAnsi"/>
                <w:b/>
                <w:sz w:val="18"/>
                <w:szCs w:val="18"/>
              </w:rPr>
              <w:t>Error</w:t>
            </w:r>
            <w:r w:rsidR="000F5F46" w:rsidRPr="00CD71FB">
              <w:rPr>
                <w:rFonts w:asciiTheme="minorHAnsi" w:hAnsiTheme="minorHAnsi"/>
                <w:sz w:val="18"/>
                <w:szCs w:val="18"/>
              </w:rPr>
              <w:t xml:space="preserve"> handling if any one criteria for provider, patient, or drug fail to match required criteria.</w:t>
            </w:r>
          </w:p>
        </w:tc>
        <w:tc>
          <w:tcPr>
            <w:tcW w:w="2430" w:type="dxa"/>
            <w:shd w:val="clear" w:color="auto" w:fill="F2F2F2" w:themeFill="background1" w:themeFillShade="F2"/>
          </w:tcPr>
          <w:p w14:paraId="794A3376" w14:textId="2DD1F963" w:rsidR="000F5F46" w:rsidRPr="00CD71FB" w:rsidRDefault="00CD71FB" w:rsidP="00CD71FB">
            <w:pPr>
              <w:rPr>
                <w:rFonts w:asciiTheme="minorHAnsi" w:hAnsiTheme="minorHAnsi"/>
                <w:sz w:val="18"/>
                <w:szCs w:val="18"/>
              </w:rPr>
            </w:pPr>
            <w:r>
              <w:rPr>
                <w:rFonts w:asciiTheme="minorHAnsi" w:hAnsiTheme="minorHAnsi"/>
                <w:sz w:val="18"/>
                <w:szCs w:val="18"/>
              </w:rPr>
              <w:t>21</w:t>
            </w:r>
            <w:r w:rsidR="000F5F46" w:rsidRPr="00CD71FB">
              <w:rPr>
                <w:rFonts w:asciiTheme="minorHAnsi" w:hAnsiTheme="minorHAnsi"/>
                <w:sz w:val="18"/>
                <w:szCs w:val="18"/>
              </w:rPr>
              <w:t xml:space="preserve">.4.1: Auto-fail external provider on eRx if required data does not match to an external provider’s data in New Person file, and move eRx to </w:t>
            </w:r>
            <w:r w:rsidR="000F5F46" w:rsidRPr="00CD71FB">
              <w:rPr>
                <w:rFonts w:asciiTheme="minorHAnsi" w:hAnsiTheme="minorHAnsi"/>
                <w:b/>
                <w:sz w:val="18"/>
                <w:szCs w:val="18"/>
              </w:rPr>
              <w:t>Error Holding Queue – Provider Error</w:t>
            </w:r>
            <w:r w:rsidR="000F5F46" w:rsidRPr="00CD71FB">
              <w:rPr>
                <w:rFonts w:asciiTheme="minorHAnsi" w:hAnsiTheme="minorHAnsi"/>
                <w:sz w:val="18"/>
                <w:szCs w:val="18"/>
              </w:rPr>
              <w:t>.</w:t>
            </w:r>
          </w:p>
        </w:tc>
        <w:tc>
          <w:tcPr>
            <w:tcW w:w="4302" w:type="dxa"/>
            <w:shd w:val="clear" w:color="auto" w:fill="F2F2F2" w:themeFill="background1" w:themeFillShade="F2"/>
          </w:tcPr>
          <w:p w14:paraId="2EA52F41" w14:textId="77777777" w:rsidR="000F5F46" w:rsidRPr="00CD71FB" w:rsidRDefault="000F5F46" w:rsidP="00CD71FB">
            <w:pPr>
              <w:keepNext/>
              <w:rPr>
                <w:rFonts w:asciiTheme="minorHAnsi" w:hAnsiTheme="minorHAnsi"/>
                <w:sz w:val="18"/>
                <w:szCs w:val="18"/>
              </w:rPr>
            </w:pPr>
            <w:r w:rsidRPr="00CD71FB">
              <w:rPr>
                <w:rFonts w:asciiTheme="minorHAnsi" w:hAnsiTheme="minorHAnsi"/>
                <w:b/>
                <w:sz w:val="18"/>
                <w:szCs w:val="18"/>
              </w:rPr>
              <w:t>Holding Queue – Error</w:t>
            </w:r>
            <w:r w:rsidRPr="00CD71FB">
              <w:rPr>
                <w:rFonts w:asciiTheme="minorHAnsi" w:hAnsiTheme="minorHAnsi"/>
                <w:sz w:val="18"/>
                <w:szCs w:val="18"/>
              </w:rPr>
              <w:br/>
              <w:t xml:space="preserve">VA’s inbound ePrescribing system suspends eRx in </w:t>
            </w:r>
            <w:r w:rsidRPr="00CD71FB">
              <w:rPr>
                <w:rFonts w:asciiTheme="minorHAnsi" w:hAnsiTheme="minorHAnsi"/>
                <w:b/>
                <w:sz w:val="18"/>
                <w:szCs w:val="18"/>
              </w:rPr>
              <w:t>Holding Queue</w:t>
            </w:r>
            <w:r w:rsidRPr="00CD71FB">
              <w:rPr>
                <w:rFonts w:asciiTheme="minorHAnsi" w:hAnsiTheme="minorHAnsi"/>
                <w:sz w:val="18"/>
                <w:szCs w:val="18"/>
              </w:rPr>
              <w:t xml:space="preserve"> for </w:t>
            </w:r>
            <w:r w:rsidRPr="00CD71FB">
              <w:rPr>
                <w:rFonts w:asciiTheme="minorHAnsi" w:hAnsiTheme="minorHAnsi"/>
                <w:b/>
                <w:sz w:val="18"/>
                <w:szCs w:val="18"/>
              </w:rPr>
              <w:t>Error</w:t>
            </w:r>
            <w:r w:rsidRPr="00CD71FB">
              <w:rPr>
                <w:rFonts w:asciiTheme="minorHAnsi" w:hAnsiTheme="minorHAnsi"/>
                <w:sz w:val="18"/>
                <w:szCs w:val="18"/>
              </w:rPr>
              <w:t xml:space="preserve"> handling if </w:t>
            </w:r>
            <w:r w:rsidRPr="00CD71FB">
              <w:rPr>
                <w:rFonts w:asciiTheme="minorHAnsi" w:hAnsiTheme="minorHAnsi"/>
                <w:b/>
                <w:i/>
                <w:sz w:val="18"/>
                <w:szCs w:val="18"/>
              </w:rPr>
              <w:t>any one</w:t>
            </w:r>
            <w:r w:rsidRPr="00CD71FB">
              <w:rPr>
                <w:rFonts w:asciiTheme="minorHAnsi" w:hAnsiTheme="minorHAnsi"/>
                <w:sz w:val="18"/>
                <w:szCs w:val="18"/>
              </w:rPr>
              <w:t xml:space="preserve"> required external provider criteria fails to auto-pass, even if both patient and drug auto-pass.</w:t>
            </w:r>
          </w:p>
        </w:tc>
      </w:tr>
    </w:tbl>
    <w:p w14:paraId="4E0A22E4" w14:textId="77777777" w:rsidR="000F5F46" w:rsidRPr="0090022E" w:rsidRDefault="000F5F46" w:rsidP="000F5F46">
      <w:pPr>
        <w:pStyle w:val="Style4v3"/>
      </w:pPr>
      <w:r w:rsidRPr="0090022E">
        <w:t>Auto-Matching - Drug</w:t>
      </w:r>
    </w:p>
    <w:p w14:paraId="75E9530D" w14:textId="77777777" w:rsidR="000F5F46" w:rsidRDefault="000F5F46" w:rsidP="000F5F46">
      <w:pPr>
        <w:pStyle w:val="BodyText"/>
      </w:pPr>
      <w:r w:rsidRPr="000B2206">
        <w:t xml:space="preserve">If </w:t>
      </w:r>
      <w:r>
        <w:t>drug</w:t>
      </w:r>
      <w:r w:rsidRPr="000B2206">
        <w:t xml:space="preserve"> successfully</w:t>
      </w:r>
      <w:r>
        <w:t xml:space="preserve"> auto-passes required matching criteria, along with patient and external provider</w:t>
      </w:r>
      <w:r w:rsidRPr="000B2206">
        <w:t xml:space="preserve">, then </w:t>
      </w:r>
      <w:r>
        <w:t xml:space="preserve">advance eRx </w:t>
      </w:r>
      <w:r w:rsidRPr="000B2206">
        <w:t xml:space="preserve">to </w:t>
      </w:r>
      <w:r>
        <w:t>the Holding Queue – Pending for processing and dispense</w:t>
      </w:r>
      <w:r w:rsidRPr="000B2206">
        <w:t xml:space="preserve">. </w:t>
      </w:r>
      <w:r w:rsidRPr="00154125">
        <w:t xml:space="preserve">If any required criteria for </w:t>
      </w:r>
      <w:r>
        <w:t>drug</w:t>
      </w:r>
      <w:r w:rsidRPr="00154125">
        <w:t xml:space="preserve"> fails to pass auto-</w:t>
      </w:r>
      <w:r>
        <w:t>match</w:t>
      </w:r>
      <w:r w:rsidRPr="00154125">
        <w:t xml:space="preserve">, </w:t>
      </w:r>
      <w:r>
        <w:t xml:space="preserve">move eRx </w:t>
      </w:r>
      <w:r w:rsidRPr="00154125">
        <w:t xml:space="preserve">to Holding Queue – Error for error handling by the pharmacist. </w:t>
      </w:r>
      <w:proofErr w:type="gramStart"/>
      <w:r w:rsidRPr="000B2206">
        <w:t>Traces to</w:t>
      </w:r>
      <w:r w:rsidRPr="00E3399F">
        <w:t xml:space="preserve"> New Auto-</w:t>
      </w:r>
      <w:r>
        <w:t>Check</w:t>
      </w:r>
      <w:r w:rsidRPr="00E3399F">
        <w:t xml:space="preserve">/ </w:t>
      </w:r>
      <w:r>
        <w:t>Drug 1, 2, 3, 4, &amp; 5 requirements below.</w:t>
      </w:r>
      <w:proofErr w:type="gramEnd"/>
    </w:p>
    <w:p w14:paraId="1DC5E374" w14:textId="5030D0CC" w:rsidR="00A27FAC" w:rsidRDefault="00A27FAC" w:rsidP="009328A8">
      <w:pPr>
        <w:pStyle w:val="Caption"/>
      </w:pPr>
      <w:bookmarkStart w:id="122" w:name="_Toc443575497"/>
      <w:r>
        <w:lastRenderedPageBreak/>
        <w:t xml:space="preserve">Table </w:t>
      </w:r>
      <w:fldSimple w:instr=" SEQ Table \* ARABIC ">
        <w:r w:rsidR="00DF255A">
          <w:rPr>
            <w:noProof/>
          </w:rPr>
          <w:t>22</w:t>
        </w:r>
      </w:fldSimple>
      <w:r>
        <w:t xml:space="preserve">: </w:t>
      </w:r>
      <w:r w:rsidRPr="004A3CF1">
        <w:t xml:space="preserve">EPIC 22: Upon receipt of the inbound ePrescription, the VA’s Pharmacy system auto-checks to verify medication or medical supply specified on the eRx is recognized by VA and allowed to be prescribed to a VA patient. </w:t>
      </w:r>
      <w:bookmarkEnd w:id="122"/>
    </w:p>
    <w:tbl>
      <w:tblPr>
        <w:tblStyle w:val="TableGrid"/>
        <w:tblW w:w="13050" w:type="dxa"/>
        <w:tblInd w:w="108" w:type="dxa"/>
        <w:shd w:val="clear" w:color="auto" w:fill="DEFDCF"/>
        <w:tblLayout w:type="fixed"/>
        <w:tblLook w:val="04A0" w:firstRow="1" w:lastRow="0" w:firstColumn="1" w:lastColumn="0" w:noHBand="0" w:noVBand="1"/>
        <w:tblCaption w:val="EPIC 22: Auto-Matching - Drug"/>
        <w:tblDescription w:val="EPIC 22: Upon receipt of the inbound ePrescription, the VA’s Pharmacy system auto-checks to verify medication or medical supply specified on the eRx is recognized by VA and allowed to be prescribed to a VA patient. If drug auto-matches required criteria, system advances eRx to Holding Queue – Pending for processing and filling. If any one required criteria for provider, patient, or drug fails auto-checking, system suspends eRx in an Error Holding Queue for manual intervention by the pharmacist for resolution or rejection."/>
      </w:tblPr>
      <w:tblGrid>
        <w:gridCol w:w="468"/>
        <w:gridCol w:w="1080"/>
        <w:gridCol w:w="1890"/>
        <w:gridCol w:w="2880"/>
        <w:gridCol w:w="2430"/>
        <w:gridCol w:w="4302"/>
      </w:tblGrid>
      <w:tr w:rsidR="000F5F46" w:rsidRPr="00CD71FB" w14:paraId="03262948" w14:textId="77777777" w:rsidTr="009328A8">
        <w:trPr>
          <w:tblHeader/>
        </w:trPr>
        <w:tc>
          <w:tcPr>
            <w:tcW w:w="468" w:type="dxa"/>
            <w:tcBorders>
              <w:bottom w:val="single" w:sz="4" w:space="0" w:color="auto"/>
            </w:tcBorders>
            <w:shd w:val="clear" w:color="auto" w:fill="D9D9D9" w:themeFill="background1" w:themeFillShade="D9"/>
          </w:tcPr>
          <w:p w14:paraId="0170FD63" w14:textId="77777777" w:rsidR="000F5F46" w:rsidRPr="00CD71FB" w:rsidRDefault="000F5F46" w:rsidP="00CD71FB">
            <w:pPr>
              <w:pStyle w:val="BodyText"/>
              <w:spacing w:before="0" w:after="0"/>
              <w:jc w:val="center"/>
              <w:rPr>
                <w:rFonts w:asciiTheme="minorHAnsi" w:hAnsiTheme="minorHAnsi"/>
                <w:b/>
                <w:sz w:val="18"/>
                <w:szCs w:val="18"/>
              </w:rPr>
            </w:pPr>
            <w:r w:rsidRPr="00CD71FB">
              <w:rPr>
                <w:rFonts w:asciiTheme="minorHAnsi" w:hAnsiTheme="minorHAnsi"/>
                <w:b/>
                <w:sz w:val="18"/>
                <w:szCs w:val="18"/>
              </w:rPr>
              <w:t>ID#</w:t>
            </w:r>
          </w:p>
        </w:tc>
        <w:tc>
          <w:tcPr>
            <w:tcW w:w="1080" w:type="dxa"/>
            <w:tcBorders>
              <w:bottom w:val="single" w:sz="4" w:space="0" w:color="auto"/>
            </w:tcBorders>
            <w:shd w:val="clear" w:color="auto" w:fill="D9D9D9" w:themeFill="background1" w:themeFillShade="D9"/>
          </w:tcPr>
          <w:p w14:paraId="66B568FF" w14:textId="77777777" w:rsidR="000F5F46" w:rsidRPr="00CD71FB" w:rsidRDefault="000F5F46" w:rsidP="00CD71FB">
            <w:pPr>
              <w:pStyle w:val="BodyText"/>
              <w:spacing w:before="0" w:after="0"/>
              <w:jc w:val="center"/>
              <w:rPr>
                <w:rFonts w:asciiTheme="minorHAnsi" w:hAnsiTheme="minorHAnsi"/>
                <w:b/>
                <w:sz w:val="18"/>
                <w:szCs w:val="18"/>
              </w:rPr>
            </w:pPr>
            <w:r w:rsidRPr="00CD71FB">
              <w:rPr>
                <w:rFonts w:asciiTheme="minorHAnsi" w:hAnsiTheme="minorHAnsi"/>
                <w:b/>
                <w:sz w:val="18"/>
                <w:szCs w:val="18"/>
              </w:rPr>
              <w:t>NEED/</w:t>
            </w:r>
            <w:r w:rsidRPr="00CD71FB">
              <w:rPr>
                <w:rFonts w:asciiTheme="minorHAnsi" w:hAnsiTheme="minorHAnsi"/>
                <w:b/>
                <w:sz w:val="18"/>
                <w:szCs w:val="18"/>
              </w:rPr>
              <w:br/>
              <w:t>OWNR #</w:t>
            </w:r>
          </w:p>
        </w:tc>
        <w:tc>
          <w:tcPr>
            <w:tcW w:w="1890" w:type="dxa"/>
            <w:tcBorders>
              <w:bottom w:val="single" w:sz="4" w:space="0" w:color="auto"/>
            </w:tcBorders>
            <w:shd w:val="clear" w:color="auto" w:fill="D9D9D9" w:themeFill="background1" w:themeFillShade="D9"/>
          </w:tcPr>
          <w:p w14:paraId="406FC1D6" w14:textId="77777777" w:rsidR="000F5F46" w:rsidRPr="00CD71FB" w:rsidRDefault="000F5F46" w:rsidP="00CD71FB">
            <w:pPr>
              <w:jc w:val="center"/>
              <w:rPr>
                <w:rFonts w:asciiTheme="minorHAnsi" w:hAnsiTheme="minorHAnsi"/>
                <w:b/>
                <w:sz w:val="18"/>
                <w:szCs w:val="18"/>
              </w:rPr>
            </w:pPr>
            <w:r w:rsidRPr="00CD71FB">
              <w:rPr>
                <w:rFonts w:asciiTheme="minorHAnsi" w:hAnsiTheme="minorHAnsi"/>
                <w:b/>
                <w:sz w:val="18"/>
                <w:szCs w:val="18"/>
              </w:rPr>
              <w:t>BRD Theme</w:t>
            </w:r>
          </w:p>
        </w:tc>
        <w:tc>
          <w:tcPr>
            <w:tcW w:w="2880" w:type="dxa"/>
            <w:tcBorders>
              <w:bottom w:val="single" w:sz="4" w:space="0" w:color="auto"/>
            </w:tcBorders>
            <w:shd w:val="clear" w:color="auto" w:fill="D9D9D9" w:themeFill="background1" w:themeFillShade="D9"/>
          </w:tcPr>
          <w:p w14:paraId="1A6C1279" w14:textId="77777777" w:rsidR="000F5F46" w:rsidRPr="00CD71FB" w:rsidRDefault="000F5F46" w:rsidP="00CD71FB">
            <w:pPr>
              <w:pStyle w:val="BodyText"/>
              <w:spacing w:before="0" w:after="0"/>
              <w:jc w:val="center"/>
              <w:rPr>
                <w:rFonts w:asciiTheme="minorHAnsi" w:hAnsiTheme="minorHAnsi"/>
                <w:b/>
                <w:sz w:val="18"/>
                <w:szCs w:val="18"/>
              </w:rPr>
            </w:pPr>
            <w:r w:rsidRPr="00CD71FB">
              <w:rPr>
                <w:rFonts w:asciiTheme="minorHAnsi" w:hAnsiTheme="minorHAnsi"/>
                <w:b/>
                <w:sz w:val="18"/>
                <w:szCs w:val="18"/>
              </w:rPr>
              <w:t>User Stories (Narratives)</w:t>
            </w:r>
          </w:p>
        </w:tc>
        <w:tc>
          <w:tcPr>
            <w:tcW w:w="2430" w:type="dxa"/>
            <w:tcBorders>
              <w:bottom w:val="single" w:sz="4" w:space="0" w:color="auto"/>
            </w:tcBorders>
            <w:shd w:val="clear" w:color="auto" w:fill="D9D9D9" w:themeFill="background1" w:themeFillShade="D9"/>
          </w:tcPr>
          <w:p w14:paraId="3F0D7CBB" w14:textId="77777777" w:rsidR="000F5F46" w:rsidRPr="00CD71FB" w:rsidRDefault="000F5F46" w:rsidP="00CD71FB">
            <w:pPr>
              <w:pStyle w:val="BodyText"/>
              <w:spacing w:before="0" w:after="0"/>
              <w:jc w:val="center"/>
              <w:rPr>
                <w:rFonts w:asciiTheme="minorHAnsi" w:hAnsiTheme="minorHAnsi"/>
                <w:b/>
                <w:sz w:val="18"/>
                <w:szCs w:val="18"/>
              </w:rPr>
            </w:pPr>
            <w:r w:rsidRPr="00CD71FB">
              <w:rPr>
                <w:rFonts w:asciiTheme="minorHAnsi" w:hAnsiTheme="minorHAnsi"/>
                <w:b/>
                <w:sz w:val="18"/>
                <w:szCs w:val="18"/>
              </w:rPr>
              <w:t>User Tasks</w:t>
            </w:r>
          </w:p>
        </w:tc>
        <w:tc>
          <w:tcPr>
            <w:tcW w:w="4302" w:type="dxa"/>
            <w:tcBorders>
              <w:bottom w:val="single" w:sz="4" w:space="0" w:color="auto"/>
            </w:tcBorders>
            <w:shd w:val="clear" w:color="auto" w:fill="D9D9D9" w:themeFill="background1" w:themeFillShade="D9"/>
          </w:tcPr>
          <w:p w14:paraId="0376E46F" w14:textId="77777777" w:rsidR="000F5F46" w:rsidRPr="00CD71FB" w:rsidRDefault="000F5F46" w:rsidP="00CD71FB">
            <w:pPr>
              <w:pStyle w:val="BodyText"/>
              <w:spacing w:before="0" w:after="0"/>
              <w:jc w:val="center"/>
              <w:rPr>
                <w:rFonts w:asciiTheme="minorHAnsi" w:hAnsiTheme="minorHAnsi"/>
                <w:b/>
                <w:sz w:val="18"/>
                <w:szCs w:val="18"/>
              </w:rPr>
            </w:pPr>
            <w:r w:rsidRPr="00CD71FB">
              <w:rPr>
                <w:rFonts w:asciiTheme="minorHAnsi" w:hAnsiTheme="minorHAnsi"/>
                <w:b/>
                <w:sz w:val="18"/>
                <w:szCs w:val="18"/>
              </w:rPr>
              <w:t>Business Acceptance Criteria</w:t>
            </w:r>
            <w:r w:rsidRPr="00CD71FB">
              <w:rPr>
                <w:rFonts w:asciiTheme="minorHAnsi" w:hAnsiTheme="minorHAnsi"/>
                <w:b/>
                <w:sz w:val="18"/>
                <w:szCs w:val="18"/>
              </w:rPr>
              <w:br/>
              <w:t>(Requirements)</w:t>
            </w:r>
          </w:p>
        </w:tc>
      </w:tr>
      <w:tr w:rsidR="000F5F46" w:rsidRPr="00CD71FB" w14:paraId="6B4A9048" w14:textId="77777777" w:rsidTr="009328A8">
        <w:trPr>
          <w:trHeight w:val="70"/>
        </w:trPr>
        <w:tc>
          <w:tcPr>
            <w:tcW w:w="468" w:type="dxa"/>
            <w:shd w:val="clear" w:color="auto" w:fill="F2F2F2" w:themeFill="background1" w:themeFillShade="F2"/>
          </w:tcPr>
          <w:p w14:paraId="6A0A500C" w14:textId="4BCA4083"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t>60</w:t>
            </w:r>
          </w:p>
        </w:tc>
        <w:tc>
          <w:tcPr>
            <w:tcW w:w="1080" w:type="dxa"/>
            <w:shd w:val="clear" w:color="auto" w:fill="F2F2F2" w:themeFill="background1" w:themeFillShade="F2"/>
          </w:tcPr>
          <w:p w14:paraId="28ADD29A"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Auto-Match/ Drug 1</w:t>
            </w:r>
          </w:p>
        </w:tc>
        <w:tc>
          <w:tcPr>
            <w:tcW w:w="1890" w:type="dxa"/>
            <w:shd w:val="clear" w:color="auto" w:fill="F2F2F2" w:themeFill="background1" w:themeFillShade="F2"/>
          </w:tcPr>
          <w:p w14:paraId="2F751A30"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Provide the ability for the system to automatically match drug (i.e. medication or medical supply) data indicated on the inbound eRx against required criteria for drug.</w:t>
            </w:r>
          </w:p>
        </w:tc>
        <w:tc>
          <w:tcPr>
            <w:tcW w:w="2880" w:type="dxa"/>
            <w:shd w:val="clear" w:color="auto" w:fill="F2F2F2" w:themeFill="background1" w:themeFillShade="F2"/>
          </w:tcPr>
          <w:p w14:paraId="3A7A7EC7" w14:textId="1360E0D0"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.1: As VA’s inbound ePrescribing system, automatically match drug to all required criteria for VA Pharmacy.</w:t>
            </w:r>
          </w:p>
        </w:tc>
        <w:tc>
          <w:tcPr>
            <w:tcW w:w="2430" w:type="dxa"/>
            <w:shd w:val="clear" w:color="auto" w:fill="F2F2F2" w:themeFill="background1" w:themeFillShade="F2"/>
          </w:tcPr>
          <w:p w14:paraId="26F79A6F" w14:textId="460174F0"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.1.1: Auto-match the drug data in the eRx against the VA Pharmacy system’s set of required criteria for drug.</w:t>
            </w:r>
          </w:p>
        </w:tc>
        <w:tc>
          <w:tcPr>
            <w:tcW w:w="4302" w:type="dxa"/>
            <w:shd w:val="clear" w:color="auto" w:fill="F2F2F2" w:themeFill="background1" w:themeFillShade="F2"/>
          </w:tcPr>
          <w:p w14:paraId="03EC6A0C"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The medication or medical supply ePrescribed on the inbound eRx order must </w:t>
            </w:r>
            <w:r w:rsidRPr="00CD71FB">
              <w:rPr>
                <w:rFonts w:asciiTheme="minorHAnsi" w:hAnsiTheme="minorHAnsi"/>
                <w:b/>
                <w:sz w:val="18"/>
                <w:szCs w:val="18"/>
              </w:rPr>
              <w:t>meet the following required criteria</w:t>
            </w:r>
            <w:r w:rsidRPr="00CD71FB">
              <w:rPr>
                <w:rFonts w:asciiTheme="minorHAnsi" w:hAnsiTheme="minorHAnsi"/>
                <w:sz w:val="18"/>
                <w:szCs w:val="18"/>
              </w:rPr>
              <w:t xml:space="preserve">: </w:t>
            </w:r>
          </w:p>
          <w:p w14:paraId="1FACFA0B" w14:textId="77777777" w:rsidR="000F5F46" w:rsidRPr="00CD71FB" w:rsidRDefault="000F5F46" w:rsidP="00CD71FB">
            <w:pPr>
              <w:pStyle w:val="ListParagraph"/>
              <w:numPr>
                <w:ilvl w:val="0"/>
                <w:numId w:val="25"/>
              </w:numPr>
              <w:rPr>
                <w:rFonts w:asciiTheme="minorHAnsi" w:hAnsiTheme="minorHAnsi"/>
                <w:sz w:val="18"/>
                <w:szCs w:val="18"/>
              </w:rPr>
            </w:pPr>
            <w:r w:rsidRPr="00CD71FB">
              <w:rPr>
                <w:rFonts w:asciiTheme="minorHAnsi" w:hAnsiTheme="minorHAnsi"/>
                <w:sz w:val="18"/>
                <w:szCs w:val="18"/>
              </w:rPr>
              <w:t xml:space="preserve">The incoming medication must have a National Drug Code (NDC) number, unless the eRx is for a non-drug product identified by the NCPDP SCRIPT standard: </w:t>
            </w:r>
          </w:p>
          <w:p w14:paraId="4A014DDD" w14:textId="77777777" w:rsidR="000F5F46" w:rsidRPr="00CD71FB" w:rsidRDefault="000F5F46" w:rsidP="00CD71FB">
            <w:pPr>
              <w:pStyle w:val="ListParagraph"/>
              <w:numPr>
                <w:ilvl w:val="1"/>
                <w:numId w:val="25"/>
              </w:numPr>
              <w:contextualSpacing w:val="0"/>
              <w:rPr>
                <w:rFonts w:asciiTheme="minorHAnsi" w:hAnsiTheme="minorHAnsi"/>
                <w:sz w:val="18"/>
                <w:szCs w:val="18"/>
              </w:rPr>
            </w:pPr>
            <w:r w:rsidRPr="00CD71FB">
              <w:rPr>
                <w:rFonts w:asciiTheme="minorHAnsi" w:hAnsiTheme="minorHAnsi"/>
                <w:sz w:val="18"/>
                <w:szCs w:val="18"/>
              </w:rPr>
              <w:t xml:space="preserve">Product/Service ID - 4Ø7-D7, or </w:t>
            </w:r>
          </w:p>
          <w:p w14:paraId="2F14F745" w14:textId="77777777" w:rsidR="000F5F46" w:rsidRPr="00CD71FB" w:rsidRDefault="000F5F46" w:rsidP="00CD71FB">
            <w:pPr>
              <w:pStyle w:val="ListParagraph"/>
              <w:numPr>
                <w:ilvl w:val="1"/>
                <w:numId w:val="25"/>
              </w:numPr>
              <w:contextualSpacing w:val="0"/>
              <w:rPr>
                <w:rFonts w:asciiTheme="minorHAnsi" w:hAnsiTheme="minorHAnsi"/>
                <w:color w:val="1F497D"/>
                <w:sz w:val="18"/>
                <w:szCs w:val="18"/>
              </w:rPr>
            </w:pPr>
            <w:r w:rsidRPr="00CD71FB">
              <w:rPr>
                <w:rFonts w:asciiTheme="minorHAnsi" w:hAnsiTheme="minorHAnsi"/>
                <w:sz w:val="18"/>
                <w:szCs w:val="18"/>
              </w:rPr>
              <w:t>Product/Service ID Qualifier - 436-E</w:t>
            </w:r>
          </w:p>
          <w:p w14:paraId="525EDFB1" w14:textId="77777777" w:rsidR="000F5F46" w:rsidRDefault="000F5F46" w:rsidP="00CD71FB">
            <w:pPr>
              <w:pStyle w:val="ListParagraph"/>
              <w:ind w:left="360"/>
              <w:contextualSpacing w:val="0"/>
              <w:rPr>
                <w:ins w:id="123" w:author="Author"/>
                <w:rFonts w:asciiTheme="minorHAnsi" w:hAnsiTheme="minorHAnsi"/>
                <w:color w:val="1F497D"/>
                <w:sz w:val="18"/>
                <w:szCs w:val="18"/>
              </w:rPr>
            </w:pPr>
            <w:r w:rsidRPr="00CD71FB">
              <w:rPr>
                <w:rFonts w:asciiTheme="minorHAnsi" w:hAnsiTheme="minorHAnsi"/>
                <w:sz w:val="18"/>
                <w:szCs w:val="18"/>
              </w:rPr>
              <w:t>Note: If eRx is for a non-drug product without an NDC, VA wants to receive whatever product code is associated, so that the eRx can be manually matched if needed. For example some non-drug products use an NDC, but others use a UPC</w:t>
            </w:r>
            <w:r w:rsidRPr="00CD71FB">
              <w:rPr>
                <w:rFonts w:asciiTheme="minorHAnsi" w:hAnsiTheme="minorHAnsi"/>
                <w:color w:val="1F497D"/>
                <w:sz w:val="18"/>
                <w:szCs w:val="18"/>
              </w:rPr>
              <w:t xml:space="preserve">.  </w:t>
            </w:r>
          </w:p>
          <w:p w14:paraId="084BBE3A" w14:textId="2B1C1C51" w:rsidR="00B71C95" w:rsidRPr="00B71C95" w:rsidRDefault="00B71C95" w:rsidP="00B71C95">
            <w:pPr>
              <w:rPr>
                <w:rFonts w:asciiTheme="minorHAnsi" w:hAnsiTheme="minorHAnsi"/>
                <w:i/>
                <w:color w:val="1F497D"/>
                <w:sz w:val="18"/>
                <w:szCs w:val="18"/>
              </w:rPr>
            </w:pPr>
            <w:ins w:id="124" w:author="Author">
              <w:r w:rsidRPr="00B71C95">
                <w:rPr>
                  <w:rFonts w:asciiTheme="minorHAnsi" w:hAnsiTheme="minorHAnsi"/>
                  <w:i/>
                  <w:color w:val="1F497D"/>
                  <w:sz w:val="18"/>
                  <w:szCs w:val="18"/>
                </w:rPr>
                <w:t xml:space="preserve">NOTE: GCNSEQNO validation will not take place in </w:t>
              </w:r>
            </w:ins>
            <w:r w:rsidR="00AC3C77">
              <w:rPr>
                <w:rFonts w:asciiTheme="minorHAnsi" w:hAnsiTheme="minorHAnsi"/>
                <w:i/>
                <w:color w:val="1F497D"/>
                <w:sz w:val="18"/>
                <w:szCs w:val="18"/>
              </w:rPr>
              <w:t xml:space="preserve">Release </w:t>
            </w:r>
            <w:proofErr w:type="gramStart"/>
            <w:r w:rsidR="00AC3C77">
              <w:rPr>
                <w:rFonts w:asciiTheme="minorHAnsi" w:hAnsiTheme="minorHAnsi"/>
                <w:i/>
                <w:color w:val="1F497D"/>
                <w:sz w:val="18"/>
                <w:szCs w:val="18"/>
              </w:rPr>
              <w:t>1</w:t>
            </w:r>
            <w:ins w:id="125" w:author="Author">
              <w:r w:rsidRPr="00B71C95">
                <w:rPr>
                  <w:rFonts w:asciiTheme="minorHAnsi" w:hAnsiTheme="minorHAnsi"/>
                  <w:i/>
                  <w:color w:val="1F497D"/>
                  <w:sz w:val="18"/>
                  <w:szCs w:val="18"/>
                </w:rPr>
                <w:t>,</w:t>
              </w:r>
              <w:proofErr w:type="gramEnd"/>
              <w:r w:rsidRPr="00B71C95">
                <w:rPr>
                  <w:rFonts w:asciiTheme="minorHAnsi" w:hAnsiTheme="minorHAnsi"/>
                  <w:i/>
                  <w:color w:val="1F497D"/>
                  <w:sz w:val="18"/>
                  <w:szCs w:val="18"/>
                </w:rPr>
                <w:t xml:space="preserve"> there is a different algorithm in place to validate the drug as described in the elaboration document. GCNSEQ validation may occur in a later </w:t>
              </w:r>
            </w:ins>
            <w:r w:rsidR="00AC3C77">
              <w:rPr>
                <w:rFonts w:asciiTheme="minorHAnsi" w:hAnsiTheme="minorHAnsi"/>
                <w:i/>
                <w:color w:val="1F497D"/>
                <w:sz w:val="18"/>
                <w:szCs w:val="18"/>
              </w:rPr>
              <w:t>release</w:t>
            </w:r>
            <w:ins w:id="126" w:author="Author">
              <w:r w:rsidRPr="00B71C95">
                <w:rPr>
                  <w:rFonts w:asciiTheme="minorHAnsi" w:hAnsiTheme="minorHAnsi"/>
                  <w:i/>
                  <w:color w:val="1F497D"/>
                  <w:sz w:val="18"/>
                  <w:szCs w:val="18"/>
                </w:rPr>
                <w:t xml:space="preserve">. </w:t>
              </w:r>
            </w:ins>
          </w:p>
          <w:p w14:paraId="1CB86A09" w14:textId="4D882CF3" w:rsidR="000F5F46" w:rsidRPr="00B71C95" w:rsidRDefault="000F5F46" w:rsidP="00CD71FB">
            <w:pPr>
              <w:pStyle w:val="ListParagraph"/>
              <w:numPr>
                <w:ilvl w:val="0"/>
                <w:numId w:val="25"/>
              </w:numPr>
              <w:rPr>
                <w:rFonts w:asciiTheme="minorHAnsi" w:hAnsiTheme="minorHAnsi"/>
                <w:color w:val="FF0000"/>
                <w:sz w:val="18"/>
                <w:szCs w:val="18"/>
              </w:rPr>
            </w:pPr>
            <w:r w:rsidRPr="00B71C95">
              <w:rPr>
                <w:rFonts w:asciiTheme="minorHAnsi" w:hAnsiTheme="minorHAnsi"/>
                <w:color w:val="FF0000"/>
                <w:sz w:val="18"/>
                <w:szCs w:val="18"/>
              </w:rPr>
              <w:t xml:space="preserve">The NDC must be valid and be associated with a First </w:t>
            </w:r>
            <w:r w:rsidR="00A56BC0" w:rsidRPr="00B71C95">
              <w:rPr>
                <w:rFonts w:asciiTheme="minorHAnsi" w:hAnsiTheme="minorHAnsi"/>
                <w:color w:val="FF0000"/>
                <w:sz w:val="18"/>
                <w:szCs w:val="18"/>
              </w:rPr>
              <w:t>Databank</w:t>
            </w:r>
            <w:r w:rsidRPr="00B71C95">
              <w:rPr>
                <w:rFonts w:asciiTheme="minorHAnsi" w:hAnsiTheme="minorHAnsi"/>
                <w:color w:val="FF0000"/>
                <w:sz w:val="18"/>
                <w:szCs w:val="18"/>
              </w:rPr>
              <w:t xml:space="preserve"> GCNSEQNO.</w:t>
            </w:r>
          </w:p>
          <w:p w14:paraId="69C8A1DA" w14:textId="77777777" w:rsidR="000F5F46" w:rsidRPr="00CD71FB" w:rsidRDefault="000F5F46" w:rsidP="00CD71FB">
            <w:pPr>
              <w:pStyle w:val="ListParagraph"/>
              <w:numPr>
                <w:ilvl w:val="0"/>
                <w:numId w:val="25"/>
              </w:numPr>
              <w:rPr>
                <w:rFonts w:asciiTheme="minorHAnsi" w:hAnsiTheme="minorHAnsi"/>
                <w:sz w:val="18"/>
                <w:szCs w:val="18"/>
              </w:rPr>
            </w:pPr>
            <w:r w:rsidRPr="00B71C95">
              <w:rPr>
                <w:rFonts w:asciiTheme="minorHAnsi" w:hAnsiTheme="minorHAnsi"/>
                <w:color w:val="FF0000"/>
                <w:sz w:val="18"/>
                <w:szCs w:val="18"/>
              </w:rPr>
              <w:t>The GCNSEQNO from the drug’s NDC number in the eRx must match a GCNSEQNO for an associated NDC in the VistA dru</w:t>
            </w:r>
            <w:bookmarkStart w:id="127" w:name="_GoBack"/>
            <w:bookmarkEnd w:id="127"/>
            <w:r w:rsidRPr="00B71C95">
              <w:rPr>
                <w:rFonts w:asciiTheme="minorHAnsi" w:hAnsiTheme="minorHAnsi"/>
                <w:color w:val="FF0000"/>
                <w:sz w:val="18"/>
                <w:szCs w:val="18"/>
              </w:rPr>
              <w:t>g file</w:t>
            </w:r>
            <w:r w:rsidRPr="00B71C95">
              <w:rPr>
                <w:rFonts w:asciiTheme="minorHAnsi" w:hAnsiTheme="minorHAnsi"/>
                <w:sz w:val="18"/>
                <w:szCs w:val="18"/>
              </w:rPr>
              <w:t xml:space="preserve"> and must</w:t>
            </w:r>
            <w:r w:rsidRPr="00CD71FB">
              <w:rPr>
                <w:rFonts w:asciiTheme="minorHAnsi" w:hAnsiTheme="minorHAnsi"/>
                <w:sz w:val="18"/>
                <w:szCs w:val="18"/>
              </w:rPr>
              <w:t xml:space="preserve"> meet the following business rules:</w:t>
            </w:r>
          </w:p>
          <w:p w14:paraId="50F60614" w14:textId="77777777" w:rsidR="000F5F46" w:rsidRPr="00CD71FB" w:rsidRDefault="000F5F46" w:rsidP="00CD71FB">
            <w:pPr>
              <w:pStyle w:val="ListParagraph"/>
              <w:numPr>
                <w:ilvl w:val="1"/>
                <w:numId w:val="25"/>
              </w:numPr>
              <w:rPr>
                <w:rFonts w:asciiTheme="minorHAnsi" w:hAnsiTheme="minorHAnsi"/>
                <w:sz w:val="18"/>
                <w:szCs w:val="18"/>
              </w:rPr>
            </w:pPr>
            <w:r w:rsidRPr="00CD71FB">
              <w:rPr>
                <w:rFonts w:asciiTheme="minorHAnsi" w:hAnsiTheme="minorHAnsi"/>
                <w:sz w:val="18"/>
                <w:szCs w:val="18"/>
              </w:rPr>
              <w:t>Must not be designated as inpatient use only within the outpatient site’s formulary group</w:t>
            </w:r>
          </w:p>
          <w:p w14:paraId="09541DF6" w14:textId="77777777" w:rsidR="000F5F46" w:rsidRPr="00CD71FB" w:rsidRDefault="000F5F46" w:rsidP="00CD71FB">
            <w:pPr>
              <w:pStyle w:val="ListParagraph"/>
              <w:numPr>
                <w:ilvl w:val="1"/>
                <w:numId w:val="25"/>
              </w:numPr>
              <w:rPr>
                <w:rFonts w:asciiTheme="minorHAnsi" w:hAnsiTheme="minorHAnsi"/>
                <w:sz w:val="18"/>
                <w:szCs w:val="18"/>
              </w:rPr>
            </w:pPr>
            <w:r w:rsidRPr="00CD71FB">
              <w:rPr>
                <w:rFonts w:asciiTheme="minorHAnsi" w:hAnsiTheme="minorHAnsi"/>
                <w:sz w:val="18"/>
                <w:szCs w:val="18"/>
              </w:rPr>
              <w:t>Must not be designated as a compound medication (manufactured in pharmacy)</w:t>
            </w:r>
          </w:p>
          <w:p w14:paraId="7B0E2108" w14:textId="77777777" w:rsidR="000F5F46" w:rsidRPr="00CD71FB" w:rsidRDefault="000F5F46" w:rsidP="00CD71FB">
            <w:pPr>
              <w:pStyle w:val="ListParagraph"/>
              <w:numPr>
                <w:ilvl w:val="1"/>
                <w:numId w:val="25"/>
              </w:numPr>
              <w:rPr>
                <w:rFonts w:asciiTheme="minorHAnsi" w:hAnsiTheme="minorHAnsi"/>
                <w:sz w:val="18"/>
                <w:szCs w:val="18"/>
              </w:rPr>
            </w:pPr>
            <w:r w:rsidRPr="00CD71FB">
              <w:rPr>
                <w:rFonts w:asciiTheme="minorHAnsi" w:hAnsiTheme="minorHAnsi"/>
                <w:sz w:val="18"/>
                <w:szCs w:val="18"/>
              </w:rPr>
              <w:t>Must not be designated as an investigational drug</w:t>
            </w:r>
          </w:p>
          <w:p w14:paraId="681638B9" w14:textId="77777777" w:rsidR="000F5F46" w:rsidRPr="00CD71FB" w:rsidRDefault="000F5F46" w:rsidP="00CD71FB">
            <w:pPr>
              <w:pStyle w:val="ListParagraph"/>
              <w:numPr>
                <w:ilvl w:val="1"/>
                <w:numId w:val="25"/>
              </w:numPr>
              <w:rPr>
                <w:rFonts w:asciiTheme="minorHAnsi" w:hAnsiTheme="minorHAnsi"/>
                <w:sz w:val="18"/>
                <w:szCs w:val="18"/>
              </w:rPr>
            </w:pPr>
            <w:r w:rsidRPr="00CD71FB">
              <w:rPr>
                <w:rFonts w:asciiTheme="minorHAnsi" w:hAnsiTheme="minorHAnsi"/>
                <w:sz w:val="18"/>
                <w:szCs w:val="18"/>
              </w:rPr>
              <w:t>If designated as a controlled drug (DEA schedule 1-5), external provider must have a unique DEA number.</w:t>
            </w:r>
          </w:p>
          <w:p w14:paraId="378B04F9" w14:textId="77777777" w:rsidR="000F5F46" w:rsidRPr="00CD71FB" w:rsidRDefault="000F5F46" w:rsidP="00CD71FB">
            <w:pPr>
              <w:pStyle w:val="ListParagraph"/>
              <w:numPr>
                <w:ilvl w:val="1"/>
                <w:numId w:val="25"/>
              </w:numPr>
              <w:rPr>
                <w:rFonts w:asciiTheme="minorHAnsi" w:hAnsiTheme="minorHAnsi"/>
                <w:sz w:val="18"/>
                <w:szCs w:val="18"/>
              </w:rPr>
            </w:pPr>
            <w:r w:rsidRPr="00CD71FB">
              <w:rPr>
                <w:rFonts w:asciiTheme="minorHAnsi" w:hAnsiTheme="minorHAnsi"/>
                <w:sz w:val="18"/>
                <w:szCs w:val="18"/>
              </w:rPr>
              <w:t>Prescription number range must be defined for the medication class.</w:t>
            </w:r>
          </w:p>
        </w:tc>
      </w:tr>
      <w:tr w:rsidR="000F5F46" w:rsidRPr="00CD71FB" w14:paraId="132C70ED" w14:textId="77777777" w:rsidTr="009328A8">
        <w:trPr>
          <w:trHeight w:val="1367"/>
        </w:trPr>
        <w:tc>
          <w:tcPr>
            <w:tcW w:w="468" w:type="dxa"/>
            <w:shd w:val="clear" w:color="auto" w:fill="F2F2F2" w:themeFill="background1" w:themeFillShade="F2"/>
          </w:tcPr>
          <w:p w14:paraId="268E1378" w14:textId="3767F076"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lastRenderedPageBreak/>
              <w:t>61</w:t>
            </w:r>
          </w:p>
        </w:tc>
        <w:tc>
          <w:tcPr>
            <w:tcW w:w="1080" w:type="dxa"/>
            <w:shd w:val="clear" w:color="auto" w:fill="F2F2F2" w:themeFill="background1" w:themeFillShade="F2"/>
          </w:tcPr>
          <w:p w14:paraId="338D9911"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 Match / Drug 2</w:t>
            </w:r>
          </w:p>
        </w:tc>
        <w:tc>
          <w:tcPr>
            <w:tcW w:w="1890" w:type="dxa"/>
            <w:shd w:val="clear" w:color="auto" w:fill="F2F2F2" w:themeFill="background1" w:themeFillShade="F2"/>
          </w:tcPr>
          <w:p w14:paraId="5A35FD09"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Provide the ability for the system to automatically match drug (i.e. medication or medical supply) data indicated on the inbound eRx against NCPDP SCRIPT standard required fields for drug.</w:t>
            </w:r>
          </w:p>
        </w:tc>
        <w:tc>
          <w:tcPr>
            <w:tcW w:w="2880" w:type="dxa"/>
            <w:shd w:val="clear" w:color="auto" w:fill="F2F2F2" w:themeFill="background1" w:themeFillShade="F2"/>
          </w:tcPr>
          <w:p w14:paraId="643936A2" w14:textId="6B5864B1" w:rsidR="000F5F46" w:rsidRPr="00CD71FB" w:rsidRDefault="000471DF"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 xml:space="preserve">2: As the VA’s inbound ePrescription system, confirm all required data fields are included on the inbound eRx, so that VA pharmacist has all data required to process and dispense the prescription for the Veteran patient, and to confirm drug meets all required NCPDP SCRIPT standards for drug information on the </w:t>
            </w:r>
            <w:r w:rsidR="000F5F46" w:rsidRPr="00664AE8">
              <w:rPr>
                <w:rFonts w:asciiTheme="minorHAnsi" w:hAnsiTheme="minorHAnsi"/>
                <w:color w:val="000000" w:themeColor="text1"/>
                <w:sz w:val="18"/>
                <w:szCs w:val="18"/>
              </w:rPr>
              <w:t>e</w:t>
            </w:r>
            <w:r w:rsidR="00962C72" w:rsidRPr="00664AE8">
              <w:rPr>
                <w:rFonts w:asciiTheme="minorHAnsi" w:hAnsiTheme="minorHAnsi"/>
                <w:color w:val="000000" w:themeColor="text1"/>
                <w:sz w:val="18"/>
                <w:szCs w:val="18"/>
              </w:rPr>
              <w:t>Rx</w:t>
            </w:r>
            <w:r>
              <w:rPr>
                <w:rFonts w:asciiTheme="minorHAnsi" w:hAnsiTheme="minorHAnsi"/>
                <w:sz w:val="18"/>
                <w:szCs w:val="18"/>
              </w:rPr>
              <w:t>.</w:t>
            </w:r>
          </w:p>
        </w:tc>
        <w:tc>
          <w:tcPr>
            <w:tcW w:w="2430" w:type="dxa"/>
            <w:shd w:val="clear" w:color="auto" w:fill="F2F2F2" w:themeFill="background1" w:themeFillShade="F2"/>
          </w:tcPr>
          <w:p w14:paraId="01F1C211" w14:textId="1F9C86B9"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.2.1: Auto-match drug to all required data fields on the inbound eR</w:t>
            </w:r>
            <w:r w:rsidR="000471DF">
              <w:rPr>
                <w:rFonts w:asciiTheme="minorHAnsi" w:hAnsiTheme="minorHAnsi"/>
                <w:sz w:val="18"/>
                <w:szCs w:val="18"/>
              </w:rPr>
              <w:t>22.</w:t>
            </w:r>
            <w:r w:rsidR="000F5F46" w:rsidRPr="00CD71FB">
              <w:rPr>
                <w:rFonts w:asciiTheme="minorHAnsi" w:hAnsiTheme="minorHAnsi"/>
                <w:sz w:val="18"/>
                <w:szCs w:val="18"/>
              </w:rPr>
              <w:t xml:space="preserve"> </w:t>
            </w:r>
          </w:p>
        </w:tc>
        <w:tc>
          <w:tcPr>
            <w:tcW w:w="4302" w:type="dxa"/>
            <w:shd w:val="clear" w:color="auto" w:fill="F2F2F2" w:themeFill="background1" w:themeFillShade="F2"/>
          </w:tcPr>
          <w:p w14:paraId="32AEB827" w14:textId="748652D9"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Per NCPDP SCRIPT standards for ePrescriptions, the medication or medical supply on the inbound eRx order </w:t>
            </w:r>
            <w:r w:rsidRPr="00CD71FB">
              <w:rPr>
                <w:rFonts w:asciiTheme="minorHAnsi" w:hAnsiTheme="minorHAnsi"/>
                <w:b/>
                <w:sz w:val="18"/>
                <w:szCs w:val="18"/>
              </w:rPr>
              <w:t>must include</w:t>
            </w:r>
            <w:r w:rsidRPr="00CD71FB">
              <w:rPr>
                <w:rFonts w:asciiTheme="minorHAnsi" w:hAnsiTheme="minorHAnsi"/>
                <w:sz w:val="18"/>
                <w:szCs w:val="18"/>
              </w:rPr>
              <w:t xml:space="preserve"> the following data</w:t>
            </w:r>
            <w:r w:rsidR="00FB7C4D">
              <w:rPr>
                <w:rFonts w:asciiTheme="minorHAnsi" w:hAnsiTheme="minorHAnsi"/>
                <w:sz w:val="18"/>
                <w:szCs w:val="18"/>
              </w:rPr>
              <w:t xml:space="preserve"> (at a minimum)</w:t>
            </w:r>
            <w:r w:rsidRPr="00CD71FB">
              <w:rPr>
                <w:rFonts w:asciiTheme="minorHAnsi" w:hAnsiTheme="minorHAnsi"/>
                <w:sz w:val="18"/>
                <w:szCs w:val="18"/>
              </w:rPr>
              <w:t xml:space="preserve">: </w:t>
            </w:r>
          </w:p>
          <w:p w14:paraId="73DB8FED"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Drug Name</w:t>
            </w:r>
          </w:p>
          <w:p w14:paraId="492D6D2F"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Available Dosage(s)</w:t>
            </w:r>
          </w:p>
          <w:p w14:paraId="6EC2881A"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Schedule (e.g. Take 3 times per day)</w:t>
            </w:r>
          </w:p>
          <w:p w14:paraId="37EC3A18"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Directions for Use</w:t>
            </w:r>
          </w:p>
          <w:p w14:paraId="7C7D6CBA"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Quantity (tab) of Drug</w:t>
            </w:r>
          </w:p>
          <w:p w14:paraId="72C11CBE"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 of Refills  -- or  -- PRN (must be a numeric value)</w:t>
            </w:r>
          </w:p>
          <w:p w14:paraId="7578AAEB"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Issue Date – date it was written</w:t>
            </w:r>
          </w:p>
          <w:p w14:paraId="3141E9FD"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Name of ordering provider (i.e. non-VA physician)</w:t>
            </w:r>
          </w:p>
          <w:p w14:paraId="48BA690C"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Name of clinic, medical office, or outpatient facility from which order is prescribed</w:t>
            </w:r>
          </w:p>
          <w:p w14:paraId="325CDEE8" w14:textId="77777777" w:rsidR="000F5F46" w:rsidRPr="00CD71FB" w:rsidRDefault="000F5F46" w:rsidP="00CD71FB">
            <w:pPr>
              <w:pStyle w:val="ListParagraph"/>
              <w:numPr>
                <w:ilvl w:val="0"/>
                <w:numId w:val="23"/>
              </w:numPr>
              <w:rPr>
                <w:rFonts w:asciiTheme="minorHAnsi" w:hAnsiTheme="minorHAnsi"/>
                <w:sz w:val="18"/>
                <w:szCs w:val="18"/>
              </w:rPr>
            </w:pPr>
            <w:r w:rsidRPr="00CD71FB">
              <w:rPr>
                <w:rFonts w:asciiTheme="minorHAnsi" w:hAnsiTheme="minorHAnsi"/>
                <w:sz w:val="18"/>
                <w:szCs w:val="18"/>
              </w:rPr>
              <w:t>Address of clinic, office, or outpatient facility from which order is prescribed</w:t>
            </w:r>
          </w:p>
          <w:p w14:paraId="2FE03330" w14:textId="77777777" w:rsidR="000F5F46" w:rsidRPr="00CD71FB" w:rsidRDefault="000F5F46" w:rsidP="00CD71FB">
            <w:pPr>
              <w:rPr>
                <w:rFonts w:asciiTheme="minorHAnsi" w:hAnsiTheme="minorHAnsi"/>
                <w:sz w:val="18"/>
                <w:szCs w:val="18"/>
              </w:rPr>
            </w:pPr>
          </w:p>
          <w:p w14:paraId="47188829" w14:textId="09B7821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Note: Per NCPDP SCRIPT standard, auto-matching only checks for </w:t>
            </w:r>
            <w:r w:rsidRPr="00CD71FB">
              <w:rPr>
                <w:rFonts w:asciiTheme="minorHAnsi" w:hAnsiTheme="minorHAnsi"/>
                <w:b/>
                <w:i/>
                <w:sz w:val="18"/>
                <w:szCs w:val="18"/>
              </w:rPr>
              <w:t xml:space="preserve">required </w:t>
            </w:r>
            <w:r w:rsidRPr="00CD71FB">
              <w:rPr>
                <w:rFonts w:asciiTheme="minorHAnsi" w:hAnsiTheme="minorHAnsi"/>
                <w:sz w:val="18"/>
                <w:szCs w:val="18"/>
              </w:rPr>
              <w:t>fields</w:t>
            </w:r>
            <w:r w:rsidR="00A56BC0" w:rsidRPr="00CD71FB">
              <w:rPr>
                <w:rFonts w:asciiTheme="minorHAnsi" w:hAnsiTheme="minorHAnsi"/>
                <w:sz w:val="18"/>
                <w:szCs w:val="18"/>
              </w:rPr>
              <w:t xml:space="preserve">. </w:t>
            </w:r>
          </w:p>
        </w:tc>
      </w:tr>
      <w:tr w:rsidR="000F5F46" w:rsidRPr="00CD71FB" w14:paraId="1C5F86C7" w14:textId="77777777" w:rsidTr="009328A8">
        <w:tc>
          <w:tcPr>
            <w:tcW w:w="468" w:type="dxa"/>
            <w:shd w:val="clear" w:color="auto" w:fill="F2F2F2" w:themeFill="background1" w:themeFillShade="F2"/>
          </w:tcPr>
          <w:p w14:paraId="2AF4FA62" w14:textId="2980B1AA" w:rsidR="000F5F46" w:rsidRPr="00CD71FB" w:rsidRDefault="003847BC" w:rsidP="00CD71FB">
            <w:pPr>
              <w:rPr>
                <w:rFonts w:asciiTheme="minorHAnsi" w:hAnsiTheme="minorHAnsi"/>
                <w:b/>
                <w:sz w:val="18"/>
                <w:szCs w:val="18"/>
              </w:rPr>
            </w:pPr>
            <w:r>
              <w:rPr>
                <w:rFonts w:asciiTheme="minorHAnsi" w:hAnsiTheme="minorHAnsi"/>
                <w:b/>
                <w:sz w:val="18"/>
                <w:szCs w:val="18"/>
              </w:rPr>
              <w:t>62</w:t>
            </w:r>
          </w:p>
        </w:tc>
        <w:tc>
          <w:tcPr>
            <w:tcW w:w="1080" w:type="dxa"/>
            <w:shd w:val="clear" w:color="auto" w:fill="F2F2F2" w:themeFill="background1" w:themeFillShade="F2"/>
          </w:tcPr>
          <w:p w14:paraId="1336439E" w14:textId="77777777" w:rsidR="000F5F46" w:rsidRPr="00876A51" w:rsidRDefault="000F5F46" w:rsidP="00CD71FB">
            <w:pPr>
              <w:rPr>
                <w:rFonts w:asciiTheme="minorHAnsi" w:hAnsiTheme="minorHAnsi"/>
                <w:sz w:val="18"/>
                <w:szCs w:val="18"/>
              </w:rPr>
            </w:pPr>
            <w:r w:rsidRPr="00876A51">
              <w:rPr>
                <w:rFonts w:asciiTheme="minorHAnsi" w:hAnsiTheme="minorHAnsi"/>
                <w:sz w:val="18"/>
                <w:szCs w:val="18"/>
              </w:rPr>
              <w:t>New Auto- Match / Drug 3</w:t>
            </w:r>
          </w:p>
          <w:p w14:paraId="23CCB8DA" w14:textId="77777777" w:rsidR="000F5F46" w:rsidRPr="009328A8" w:rsidRDefault="000F5F46" w:rsidP="00CD71FB">
            <w:pPr>
              <w:rPr>
                <w:rFonts w:asciiTheme="minorHAnsi" w:hAnsiTheme="minorHAnsi"/>
                <w:sz w:val="18"/>
                <w:szCs w:val="18"/>
              </w:rPr>
            </w:pPr>
            <w:r w:rsidRPr="009328A8">
              <w:rPr>
                <w:rFonts w:asciiTheme="minorHAnsi" w:hAnsiTheme="minorHAnsi"/>
                <w:b/>
                <w:sz w:val="18"/>
                <w:szCs w:val="18"/>
              </w:rPr>
              <w:t>*</w:t>
            </w:r>
            <w:r w:rsidRPr="009328A8">
              <w:rPr>
                <w:rFonts w:asciiTheme="minorHAnsi" w:hAnsiTheme="minorHAnsi"/>
                <w:sz w:val="18"/>
                <w:szCs w:val="18"/>
              </w:rPr>
              <w:t>Flag eRxs indicated for Allergies</w:t>
            </w:r>
          </w:p>
          <w:p w14:paraId="7FDC3C5D" w14:textId="77777777" w:rsidR="000F5F46" w:rsidRPr="009328A8" w:rsidRDefault="000F5F46" w:rsidP="00CD71FB">
            <w:pPr>
              <w:rPr>
                <w:rFonts w:asciiTheme="minorHAnsi" w:hAnsiTheme="minorHAnsi"/>
                <w:sz w:val="18"/>
                <w:szCs w:val="18"/>
              </w:rPr>
            </w:pPr>
          </w:p>
          <w:p w14:paraId="3F04AC54" w14:textId="77777777" w:rsidR="000F5F46" w:rsidRPr="00876A51" w:rsidRDefault="000F5F46" w:rsidP="00CD71FB">
            <w:pPr>
              <w:rPr>
                <w:rFonts w:asciiTheme="minorHAnsi" w:hAnsiTheme="minorHAnsi"/>
                <w:sz w:val="14"/>
                <w:szCs w:val="14"/>
              </w:rPr>
            </w:pPr>
            <w:r w:rsidRPr="009328A8">
              <w:rPr>
                <w:rFonts w:asciiTheme="minorHAnsi" w:hAnsiTheme="minorHAnsi"/>
                <w:sz w:val="18"/>
                <w:szCs w:val="18"/>
              </w:rPr>
              <w:t>*: Reference to “flag,” in this instance, means to mark or set apart the eRx to transmit the allergy conflict warning.</w:t>
            </w:r>
          </w:p>
        </w:tc>
        <w:tc>
          <w:tcPr>
            <w:tcW w:w="1890" w:type="dxa"/>
            <w:shd w:val="clear" w:color="auto" w:fill="F2F2F2" w:themeFill="background1" w:themeFillShade="F2"/>
          </w:tcPr>
          <w:p w14:paraId="605C1529" w14:textId="5C06F6DA" w:rsidR="000F5F46" w:rsidRPr="00CD71FB" w:rsidRDefault="000F5F46" w:rsidP="00CD71FB">
            <w:pPr>
              <w:rPr>
                <w:rFonts w:asciiTheme="minorHAnsi" w:hAnsiTheme="minorHAnsi"/>
                <w:sz w:val="18"/>
                <w:szCs w:val="18"/>
              </w:rPr>
            </w:pPr>
            <w:r w:rsidRPr="00CD71FB">
              <w:rPr>
                <w:rFonts w:asciiTheme="minorHAnsi" w:hAnsiTheme="minorHAnsi"/>
                <w:sz w:val="18"/>
                <w:szCs w:val="18"/>
              </w:rPr>
              <w:t>Provide the ability for the system to auto-match allergy indicated on the inbound eRx against allergy indicated in the VistA patient allergies file, and to “flag” those eRxs when allergy indicated on the eRx conflicts with allergy indicated</w:t>
            </w:r>
            <w:r w:rsidR="00C82C0B">
              <w:rPr>
                <w:rFonts w:asciiTheme="minorHAnsi" w:hAnsiTheme="minorHAnsi"/>
                <w:sz w:val="18"/>
                <w:szCs w:val="18"/>
              </w:rPr>
              <w:t xml:space="preserve"> in the patient allergies file.</w:t>
            </w:r>
          </w:p>
        </w:tc>
        <w:tc>
          <w:tcPr>
            <w:tcW w:w="2880" w:type="dxa"/>
            <w:shd w:val="clear" w:color="auto" w:fill="F2F2F2" w:themeFill="background1" w:themeFillShade="F2"/>
          </w:tcPr>
          <w:p w14:paraId="5DDB7894" w14:textId="77777777" w:rsidR="000F5F46" w:rsidRDefault="00CD71FB" w:rsidP="00CD71FB">
            <w:pPr>
              <w:rPr>
                <w:ins w:id="128" w:author="Autho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.3</w:t>
            </w:r>
            <w:r w:rsidR="000F5F46" w:rsidRPr="00A5199A">
              <w:rPr>
                <w:rFonts w:asciiTheme="minorHAnsi" w:hAnsiTheme="minorHAnsi"/>
                <w:strike/>
                <w:sz w:val="18"/>
                <w:szCs w:val="18"/>
              </w:rPr>
              <w:t>: As VA’s inbound ePrescribing system, I need to flag an inbound eRx when there is a conflict between the allergy indicated on the eRx and the allergy indicated in the patient allergies file, to warn pharmacists that additional allergy review is required for the patient</w:t>
            </w:r>
            <w:r w:rsidR="000F5F46" w:rsidRPr="00CD71FB">
              <w:rPr>
                <w:rFonts w:asciiTheme="minorHAnsi" w:hAnsiTheme="minorHAnsi"/>
                <w:sz w:val="18"/>
                <w:szCs w:val="18"/>
              </w:rPr>
              <w:t xml:space="preserve">. </w:t>
            </w:r>
          </w:p>
          <w:p w14:paraId="47ADA6CC" w14:textId="77777777" w:rsidR="0017354B" w:rsidRDefault="0017354B" w:rsidP="00CD71FB">
            <w:pPr>
              <w:rPr>
                <w:ins w:id="129" w:author="Author"/>
                <w:rFonts w:asciiTheme="minorHAnsi" w:hAnsiTheme="minorHAnsi"/>
                <w:sz w:val="18"/>
                <w:szCs w:val="18"/>
              </w:rPr>
            </w:pPr>
          </w:p>
          <w:p w14:paraId="64CD7D8F" w14:textId="6EA1852A" w:rsidR="0017354B" w:rsidRPr="00CD71FB" w:rsidRDefault="0017354B" w:rsidP="00CD71FB">
            <w:pPr>
              <w:rPr>
                <w:rFonts w:asciiTheme="minorHAnsi" w:hAnsiTheme="minorHAnsi"/>
                <w:sz w:val="18"/>
                <w:szCs w:val="18"/>
              </w:rPr>
            </w:pPr>
            <w:ins w:id="130" w:author="Author">
              <w:r w:rsidRPr="00A5199A">
                <w:rPr>
                  <w:rFonts w:asciiTheme="minorHAnsi" w:hAnsiTheme="minorHAnsi"/>
                  <w:b/>
                  <w:sz w:val="18"/>
                  <w:szCs w:val="18"/>
                  <w:u w:val="single"/>
                </w:rPr>
                <w:t>Out of Scope:</w:t>
              </w:r>
              <w:r>
                <w:rPr>
                  <w:rFonts w:asciiTheme="minorHAnsi" w:hAnsiTheme="minorHAnsi"/>
                  <w:sz w:val="18"/>
                  <w:szCs w:val="18"/>
                </w:rPr>
                <w:t xml:space="preserve"> Allergy information is not being passed in a NewRx. The Allergy check will be done on VistA. </w:t>
              </w:r>
            </w:ins>
          </w:p>
        </w:tc>
        <w:tc>
          <w:tcPr>
            <w:tcW w:w="2430" w:type="dxa"/>
            <w:shd w:val="clear" w:color="auto" w:fill="F2F2F2" w:themeFill="background1" w:themeFillShade="F2"/>
          </w:tcPr>
          <w:p w14:paraId="3A56CF6F" w14:textId="2E7500DB"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.3.1: During auto-match for drug, “flag” eRx to transmit the following warning when there is a conflict between allergy indicated on inbound eRx and allergy indicated in patient allergies file.</w:t>
            </w:r>
          </w:p>
          <w:p w14:paraId="2766A27B" w14:textId="28F691CA" w:rsidR="000F5F46" w:rsidRPr="00CD71FB" w:rsidRDefault="000F5F46" w:rsidP="00CD71FB">
            <w:pPr>
              <w:rPr>
                <w:rFonts w:asciiTheme="minorHAnsi" w:hAnsiTheme="minorHAnsi"/>
                <w:sz w:val="18"/>
                <w:szCs w:val="18"/>
              </w:rPr>
            </w:pPr>
            <w:r w:rsidRPr="00CD71FB">
              <w:rPr>
                <w:rFonts w:asciiTheme="minorHAnsi" w:hAnsiTheme="minorHAnsi"/>
                <w:b/>
                <w:i/>
                <w:sz w:val="18"/>
                <w:szCs w:val="18"/>
              </w:rPr>
              <w:t xml:space="preserve"> “Warning: Allergy Conflict. Check for conflict between allergy indicated on eRx and patient allergies file.”</w:t>
            </w:r>
          </w:p>
        </w:tc>
        <w:tc>
          <w:tcPr>
            <w:tcW w:w="4302" w:type="dxa"/>
            <w:shd w:val="clear" w:color="auto" w:fill="F2F2F2" w:themeFill="background1" w:themeFillShade="F2"/>
          </w:tcPr>
          <w:p w14:paraId="0EA64987" w14:textId="649A1D96" w:rsidR="000F5F46" w:rsidRPr="00CD71FB" w:rsidRDefault="000F5F46" w:rsidP="00CD71FB">
            <w:pPr>
              <w:rPr>
                <w:rFonts w:asciiTheme="minorHAnsi" w:hAnsiTheme="minorHAnsi"/>
                <w:sz w:val="18"/>
                <w:szCs w:val="18"/>
              </w:rPr>
            </w:pPr>
            <w:r w:rsidRPr="00CD71FB">
              <w:rPr>
                <w:rFonts w:asciiTheme="minorHAnsi" w:hAnsiTheme="minorHAnsi"/>
                <w:sz w:val="18"/>
                <w:szCs w:val="18"/>
              </w:rPr>
              <w:t>When allergy indicated on eRx conflicts with allergy indicated in patient allergies file, VA pharmacist must be alerted to further cross-check allergy conflict indicated on eRx against allergy conflict indicated in the patient allergies file.</w:t>
            </w:r>
          </w:p>
        </w:tc>
      </w:tr>
      <w:tr w:rsidR="000F5F46" w:rsidRPr="00CD71FB" w14:paraId="090A551D" w14:textId="77777777" w:rsidTr="009328A8">
        <w:tc>
          <w:tcPr>
            <w:tcW w:w="468" w:type="dxa"/>
            <w:shd w:val="clear" w:color="auto" w:fill="F2F2F2" w:themeFill="background1" w:themeFillShade="F2"/>
          </w:tcPr>
          <w:p w14:paraId="17C245C1" w14:textId="73BE48C2"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lastRenderedPageBreak/>
              <w:t>63</w:t>
            </w:r>
          </w:p>
        </w:tc>
        <w:tc>
          <w:tcPr>
            <w:tcW w:w="1080" w:type="dxa"/>
            <w:shd w:val="clear" w:color="auto" w:fill="F2F2F2" w:themeFill="background1" w:themeFillShade="F2"/>
          </w:tcPr>
          <w:p w14:paraId="12FABF34" w14:textId="2006C41D" w:rsidR="000F5F46" w:rsidRPr="00CD71FB" w:rsidRDefault="000F5F46" w:rsidP="00CD71FB">
            <w:pPr>
              <w:rPr>
                <w:rFonts w:asciiTheme="minorHAnsi" w:hAnsiTheme="minorHAnsi"/>
                <w:sz w:val="18"/>
                <w:szCs w:val="18"/>
              </w:rPr>
            </w:pPr>
            <w:r w:rsidRPr="00CD71FB">
              <w:rPr>
                <w:rFonts w:asciiTheme="minorHAnsi" w:hAnsiTheme="minorHAnsi"/>
                <w:sz w:val="18"/>
                <w:szCs w:val="18"/>
              </w:rPr>
              <w:t>New Auto-</w:t>
            </w:r>
            <w:r w:rsidR="00C82C0B">
              <w:rPr>
                <w:rFonts w:asciiTheme="minorHAnsi" w:hAnsiTheme="minorHAnsi"/>
                <w:sz w:val="18"/>
                <w:szCs w:val="18"/>
              </w:rPr>
              <w:t>Match/ Drug 4</w:t>
            </w:r>
          </w:p>
        </w:tc>
        <w:tc>
          <w:tcPr>
            <w:tcW w:w="1890" w:type="dxa"/>
            <w:shd w:val="clear" w:color="auto" w:fill="F2F2F2" w:themeFill="background1" w:themeFillShade="F2"/>
          </w:tcPr>
          <w:p w14:paraId="3885E94F"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Provide the ability for the system to advance the eRx to auto-passed status for </w:t>
            </w:r>
            <w:r w:rsidRPr="00CD71FB">
              <w:rPr>
                <w:rFonts w:asciiTheme="minorHAnsi" w:hAnsiTheme="minorHAnsi"/>
                <w:b/>
                <w:i/>
                <w:sz w:val="18"/>
                <w:szCs w:val="18"/>
              </w:rPr>
              <w:t>drug only</w:t>
            </w:r>
            <w:r w:rsidRPr="00CD71FB">
              <w:rPr>
                <w:rFonts w:asciiTheme="minorHAnsi" w:hAnsiTheme="minorHAnsi"/>
                <w:sz w:val="18"/>
                <w:szCs w:val="18"/>
              </w:rPr>
              <w:t xml:space="preserve"> if drug data successfully matches against all required drug criteria.</w:t>
            </w:r>
          </w:p>
        </w:tc>
        <w:tc>
          <w:tcPr>
            <w:tcW w:w="2880" w:type="dxa"/>
            <w:shd w:val="clear" w:color="auto" w:fill="F2F2F2" w:themeFill="background1" w:themeFillShade="F2"/>
          </w:tcPr>
          <w:p w14:paraId="0454571E" w14:textId="1A2679EE"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.4: As VA’s inbound ePrescribing system, auto-pass drug if all required criteria are met.</w:t>
            </w:r>
          </w:p>
        </w:tc>
        <w:tc>
          <w:tcPr>
            <w:tcW w:w="2430" w:type="dxa"/>
            <w:shd w:val="clear" w:color="auto" w:fill="F2F2F2" w:themeFill="background1" w:themeFillShade="F2"/>
          </w:tcPr>
          <w:p w14:paraId="329EBE17" w14:textId="6F5802E5"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.4.1: Advance drug to auto-passed status if drug meets all required criteria</w:t>
            </w:r>
            <w:r w:rsidR="00A56BC0" w:rsidRPr="00CD71FB">
              <w:rPr>
                <w:rFonts w:asciiTheme="minorHAnsi" w:hAnsiTheme="minorHAnsi"/>
                <w:sz w:val="18"/>
                <w:szCs w:val="18"/>
              </w:rPr>
              <w:t xml:space="preserve">. </w:t>
            </w:r>
          </w:p>
        </w:tc>
        <w:tc>
          <w:tcPr>
            <w:tcW w:w="4302" w:type="dxa"/>
            <w:shd w:val="clear" w:color="auto" w:fill="F2F2F2" w:themeFill="background1" w:themeFillShade="F2"/>
          </w:tcPr>
          <w:p w14:paraId="0CA74B8F" w14:textId="076DF623" w:rsidR="000F5F46" w:rsidRPr="00CD71FB" w:rsidRDefault="000F5F46" w:rsidP="00CD71FB">
            <w:pPr>
              <w:rPr>
                <w:rFonts w:asciiTheme="minorHAnsi" w:hAnsiTheme="minorHAnsi"/>
                <w:sz w:val="18"/>
                <w:szCs w:val="18"/>
              </w:rPr>
            </w:pPr>
            <w:r w:rsidRPr="00CD71FB">
              <w:rPr>
                <w:rFonts w:asciiTheme="minorHAnsi" w:hAnsiTheme="minorHAnsi"/>
                <w:sz w:val="18"/>
                <w:szCs w:val="18"/>
              </w:rPr>
              <w:t>VA’s inbound ePrescribing system can hold drug in auto-passed status, but cannot auto-pass the eRx</w:t>
            </w:r>
            <w:r w:rsidRPr="00CD71FB">
              <w:rPr>
                <w:rFonts w:asciiTheme="minorHAnsi" w:hAnsiTheme="minorHAnsi"/>
                <w:i/>
                <w:sz w:val="18"/>
                <w:szCs w:val="18"/>
              </w:rPr>
              <w:t xml:space="preserve"> if</w:t>
            </w:r>
            <w:r w:rsidRPr="00CD71FB">
              <w:rPr>
                <w:rFonts w:asciiTheme="minorHAnsi" w:hAnsiTheme="minorHAnsi"/>
                <w:sz w:val="18"/>
                <w:szCs w:val="18"/>
              </w:rPr>
              <w:t xml:space="preserve"> </w:t>
            </w:r>
            <w:r w:rsidRPr="00CD71FB">
              <w:rPr>
                <w:rFonts w:asciiTheme="minorHAnsi" w:hAnsiTheme="minorHAnsi"/>
                <w:b/>
                <w:i/>
                <w:sz w:val="18"/>
                <w:szCs w:val="18"/>
              </w:rPr>
              <w:t xml:space="preserve">only drug </w:t>
            </w:r>
            <w:r w:rsidRPr="00CD71FB">
              <w:rPr>
                <w:rFonts w:asciiTheme="minorHAnsi" w:hAnsiTheme="minorHAnsi"/>
                <w:sz w:val="18"/>
                <w:szCs w:val="18"/>
              </w:rPr>
              <w:t>data meets acceptance criteria.</w:t>
            </w:r>
          </w:p>
        </w:tc>
      </w:tr>
      <w:tr w:rsidR="000F5F46" w:rsidRPr="00CD71FB" w14:paraId="30CCB9F6" w14:textId="77777777" w:rsidTr="009328A8">
        <w:tc>
          <w:tcPr>
            <w:tcW w:w="468" w:type="dxa"/>
            <w:shd w:val="clear" w:color="auto" w:fill="F2F2F2" w:themeFill="background1" w:themeFillShade="F2"/>
          </w:tcPr>
          <w:p w14:paraId="6C6FFACC" w14:textId="4CDD890B"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t>64</w:t>
            </w:r>
          </w:p>
        </w:tc>
        <w:tc>
          <w:tcPr>
            <w:tcW w:w="1080" w:type="dxa"/>
            <w:shd w:val="clear" w:color="auto" w:fill="F2F2F2" w:themeFill="background1" w:themeFillShade="F2"/>
          </w:tcPr>
          <w:p w14:paraId="1EF545F8"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New Auto-Match/ Drug 5</w:t>
            </w:r>
          </w:p>
        </w:tc>
        <w:tc>
          <w:tcPr>
            <w:tcW w:w="1890" w:type="dxa"/>
            <w:shd w:val="clear" w:color="auto" w:fill="F2F2F2" w:themeFill="background1" w:themeFillShade="F2"/>
          </w:tcPr>
          <w:p w14:paraId="4289F71D"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Provide the ability for the system to advance the eRx to a </w:t>
            </w:r>
            <w:r w:rsidRPr="00CD71FB">
              <w:rPr>
                <w:rFonts w:asciiTheme="minorHAnsi" w:hAnsiTheme="minorHAnsi"/>
                <w:b/>
                <w:sz w:val="18"/>
                <w:szCs w:val="18"/>
              </w:rPr>
              <w:t>Holding Queue – Pending</w:t>
            </w:r>
            <w:r w:rsidRPr="00CD71FB">
              <w:rPr>
                <w:rFonts w:asciiTheme="minorHAnsi" w:hAnsiTheme="minorHAnsi"/>
                <w:sz w:val="18"/>
                <w:szCs w:val="18"/>
              </w:rPr>
              <w:t xml:space="preserve"> if drug, along with patient and provider data, successfully match all required criteria.</w:t>
            </w:r>
          </w:p>
        </w:tc>
        <w:tc>
          <w:tcPr>
            <w:tcW w:w="2880" w:type="dxa"/>
            <w:shd w:val="clear" w:color="auto" w:fill="F2F2F2" w:themeFill="background1" w:themeFillShade="F2"/>
          </w:tcPr>
          <w:p w14:paraId="41D9D9F8" w14:textId="23CC76BC"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 xml:space="preserve">.5: As VA’s inbound ePrescribing system, advance eRx to </w:t>
            </w:r>
            <w:r w:rsidR="000F5F46" w:rsidRPr="00CD71FB">
              <w:rPr>
                <w:rFonts w:asciiTheme="minorHAnsi" w:hAnsiTheme="minorHAnsi"/>
                <w:b/>
                <w:sz w:val="18"/>
                <w:szCs w:val="18"/>
              </w:rPr>
              <w:t xml:space="preserve">Holding Queue-Pending </w:t>
            </w:r>
            <w:r w:rsidR="000F5F46" w:rsidRPr="00CD71FB">
              <w:rPr>
                <w:rFonts w:asciiTheme="minorHAnsi" w:hAnsiTheme="minorHAnsi"/>
                <w:sz w:val="18"/>
                <w:szCs w:val="18"/>
              </w:rPr>
              <w:t>if all drug, patient, and provider successfully match required criteria.</w:t>
            </w:r>
          </w:p>
        </w:tc>
        <w:tc>
          <w:tcPr>
            <w:tcW w:w="2430" w:type="dxa"/>
            <w:shd w:val="clear" w:color="auto" w:fill="F2F2F2" w:themeFill="background1" w:themeFillShade="F2"/>
          </w:tcPr>
          <w:p w14:paraId="5D8BCF0A" w14:textId="22E984EC"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 xml:space="preserve">.5.1: Upon successful match against all required criteria for drug, provider, and patient, advance eRx to </w:t>
            </w:r>
            <w:r w:rsidR="000F5F46" w:rsidRPr="00CD71FB">
              <w:rPr>
                <w:rFonts w:asciiTheme="minorHAnsi" w:hAnsiTheme="minorHAnsi"/>
                <w:b/>
                <w:sz w:val="18"/>
                <w:szCs w:val="18"/>
              </w:rPr>
              <w:t>Holding Queue – Pending</w:t>
            </w:r>
            <w:r w:rsidR="000F5F46" w:rsidRPr="00CD71FB">
              <w:rPr>
                <w:rFonts w:asciiTheme="minorHAnsi" w:hAnsiTheme="minorHAnsi"/>
                <w:sz w:val="18"/>
                <w:szCs w:val="18"/>
              </w:rPr>
              <w:t xml:space="preserve"> for processing and dispense. </w:t>
            </w:r>
          </w:p>
        </w:tc>
        <w:tc>
          <w:tcPr>
            <w:tcW w:w="4302" w:type="dxa"/>
            <w:shd w:val="clear" w:color="auto" w:fill="F2F2F2" w:themeFill="background1" w:themeFillShade="F2"/>
          </w:tcPr>
          <w:p w14:paraId="5792AB91" w14:textId="77777777" w:rsidR="000F5F46" w:rsidRPr="00CD71FB" w:rsidRDefault="000F5F46" w:rsidP="00CD71FB">
            <w:pPr>
              <w:rPr>
                <w:rFonts w:asciiTheme="minorHAnsi" w:hAnsiTheme="minorHAnsi"/>
                <w:sz w:val="18"/>
                <w:szCs w:val="18"/>
              </w:rPr>
            </w:pPr>
            <w:r w:rsidRPr="00CD71FB">
              <w:rPr>
                <w:rFonts w:asciiTheme="minorHAnsi" w:hAnsiTheme="minorHAnsi"/>
                <w:b/>
                <w:sz w:val="18"/>
                <w:szCs w:val="18"/>
              </w:rPr>
              <w:t>Holding Queue – Pending</w:t>
            </w:r>
            <w:r w:rsidRPr="00CD71FB">
              <w:rPr>
                <w:rFonts w:asciiTheme="minorHAnsi" w:hAnsiTheme="minorHAnsi"/>
                <w:sz w:val="18"/>
                <w:szCs w:val="18"/>
              </w:rPr>
              <w:br/>
              <w:t xml:space="preserve">VA’s inbound ePrescribing system advances eRx to </w:t>
            </w:r>
            <w:r w:rsidRPr="00CD71FB">
              <w:rPr>
                <w:rFonts w:asciiTheme="minorHAnsi" w:hAnsiTheme="minorHAnsi"/>
                <w:b/>
                <w:sz w:val="18"/>
                <w:szCs w:val="18"/>
              </w:rPr>
              <w:t>Holding Queue – Pending</w:t>
            </w:r>
            <w:r w:rsidRPr="00CD71FB">
              <w:rPr>
                <w:rFonts w:asciiTheme="minorHAnsi" w:hAnsiTheme="minorHAnsi"/>
                <w:sz w:val="18"/>
                <w:szCs w:val="18"/>
              </w:rPr>
              <w:t xml:space="preserve"> only</w:t>
            </w:r>
            <w:r w:rsidRPr="00CD71FB">
              <w:rPr>
                <w:rFonts w:asciiTheme="minorHAnsi" w:hAnsiTheme="minorHAnsi"/>
                <w:b/>
                <w:i/>
                <w:sz w:val="18"/>
                <w:szCs w:val="18"/>
              </w:rPr>
              <w:t xml:space="preserve"> if all</w:t>
            </w:r>
            <w:r w:rsidRPr="00CD71FB">
              <w:rPr>
                <w:rFonts w:asciiTheme="minorHAnsi" w:hAnsiTheme="minorHAnsi"/>
                <w:sz w:val="18"/>
                <w:szCs w:val="18"/>
              </w:rPr>
              <w:t xml:space="preserve"> drug, patient, and provider required criteria auto-pass. </w:t>
            </w:r>
          </w:p>
        </w:tc>
      </w:tr>
      <w:tr w:rsidR="000F5F46" w:rsidRPr="00CD71FB" w14:paraId="5CCBE462" w14:textId="77777777" w:rsidTr="009328A8">
        <w:tc>
          <w:tcPr>
            <w:tcW w:w="468" w:type="dxa"/>
            <w:shd w:val="clear" w:color="auto" w:fill="F2F2F2" w:themeFill="background1" w:themeFillShade="F2"/>
          </w:tcPr>
          <w:p w14:paraId="3906D581" w14:textId="51343D3C" w:rsidR="000F5F46" w:rsidRPr="00CD71FB" w:rsidRDefault="003847BC" w:rsidP="00CD71FB">
            <w:pPr>
              <w:pStyle w:val="BodyText"/>
              <w:spacing w:before="0" w:after="0"/>
              <w:rPr>
                <w:rFonts w:asciiTheme="minorHAnsi" w:hAnsiTheme="minorHAnsi"/>
                <w:b/>
                <w:sz w:val="18"/>
                <w:szCs w:val="18"/>
              </w:rPr>
            </w:pPr>
            <w:r>
              <w:rPr>
                <w:rFonts w:asciiTheme="minorHAnsi" w:hAnsiTheme="minorHAnsi"/>
                <w:b/>
                <w:sz w:val="18"/>
                <w:szCs w:val="18"/>
              </w:rPr>
              <w:t>65</w:t>
            </w:r>
          </w:p>
        </w:tc>
        <w:tc>
          <w:tcPr>
            <w:tcW w:w="1080" w:type="dxa"/>
            <w:shd w:val="clear" w:color="auto" w:fill="F2F2F2" w:themeFill="background1" w:themeFillShade="F2"/>
          </w:tcPr>
          <w:p w14:paraId="5639861C" w14:textId="77777777" w:rsidR="000F5F46" w:rsidRPr="00CD71FB" w:rsidRDefault="000F5F46" w:rsidP="00CD71FB">
            <w:pPr>
              <w:pStyle w:val="BodyText"/>
              <w:spacing w:before="0" w:after="0"/>
              <w:rPr>
                <w:rFonts w:asciiTheme="minorHAnsi" w:hAnsiTheme="minorHAnsi"/>
                <w:sz w:val="18"/>
                <w:szCs w:val="18"/>
              </w:rPr>
            </w:pPr>
            <w:r w:rsidRPr="00CD71FB">
              <w:rPr>
                <w:rFonts w:asciiTheme="minorHAnsi" w:hAnsiTheme="minorHAnsi"/>
                <w:sz w:val="18"/>
                <w:szCs w:val="18"/>
              </w:rPr>
              <w:t>New Auto-Match/</w:t>
            </w:r>
            <w:r w:rsidRPr="00CD71FB">
              <w:rPr>
                <w:rFonts w:asciiTheme="minorHAnsi" w:hAnsiTheme="minorHAnsi"/>
                <w:sz w:val="18"/>
                <w:szCs w:val="18"/>
              </w:rPr>
              <w:br/>
              <w:t>Drug 6</w:t>
            </w:r>
          </w:p>
        </w:tc>
        <w:tc>
          <w:tcPr>
            <w:tcW w:w="1890" w:type="dxa"/>
            <w:shd w:val="clear" w:color="auto" w:fill="F2F2F2" w:themeFill="background1" w:themeFillShade="F2"/>
          </w:tcPr>
          <w:p w14:paraId="77DACE9D" w14:textId="77777777" w:rsidR="000F5F46" w:rsidRPr="00CD71FB" w:rsidRDefault="000F5F46" w:rsidP="00CD71FB">
            <w:pPr>
              <w:rPr>
                <w:rFonts w:asciiTheme="minorHAnsi" w:hAnsiTheme="minorHAnsi"/>
                <w:sz w:val="18"/>
                <w:szCs w:val="18"/>
              </w:rPr>
            </w:pPr>
            <w:r w:rsidRPr="00CD71FB">
              <w:rPr>
                <w:rFonts w:asciiTheme="minorHAnsi" w:hAnsiTheme="minorHAnsi"/>
                <w:sz w:val="18"/>
                <w:szCs w:val="18"/>
              </w:rPr>
              <w:t xml:space="preserve">Provide the ability for the system to move the eRx to a </w:t>
            </w:r>
            <w:r w:rsidRPr="00CD71FB">
              <w:rPr>
                <w:rFonts w:asciiTheme="minorHAnsi" w:hAnsiTheme="minorHAnsi"/>
                <w:b/>
                <w:sz w:val="18"/>
                <w:szCs w:val="18"/>
              </w:rPr>
              <w:t xml:space="preserve">Holding Queue – Error </w:t>
            </w:r>
            <w:r w:rsidRPr="00CD71FB">
              <w:rPr>
                <w:rFonts w:asciiTheme="minorHAnsi" w:hAnsiTheme="minorHAnsi"/>
                <w:sz w:val="18"/>
                <w:szCs w:val="18"/>
              </w:rPr>
              <w:t xml:space="preserve">if drug fails to match any one required criteria, even if both patient and provider auto-pass. </w:t>
            </w:r>
          </w:p>
        </w:tc>
        <w:tc>
          <w:tcPr>
            <w:tcW w:w="2880" w:type="dxa"/>
            <w:shd w:val="clear" w:color="auto" w:fill="F2F2F2" w:themeFill="background1" w:themeFillShade="F2"/>
          </w:tcPr>
          <w:p w14:paraId="20355333" w14:textId="6D4792F9"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.6: As VA’s inbound ePrescribing system, move the eRx to a</w:t>
            </w:r>
            <w:r w:rsidR="000F5F46" w:rsidRPr="00CD71FB">
              <w:rPr>
                <w:rFonts w:asciiTheme="minorHAnsi" w:hAnsiTheme="minorHAnsi"/>
                <w:b/>
                <w:sz w:val="18"/>
                <w:szCs w:val="18"/>
              </w:rPr>
              <w:t xml:space="preserve"> Holding Queue </w:t>
            </w:r>
            <w:r w:rsidR="000F5F46" w:rsidRPr="00CD71FB">
              <w:rPr>
                <w:rFonts w:asciiTheme="minorHAnsi" w:hAnsiTheme="minorHAnsi"/>
                <w:sz w:val="18"/>
                <w:szCs w:val="18"/>
              </w:rPr>
              <w:t xml:space="preserve">for </w:t>
            </w:r>
            <w:r w:rsidR="000F5F46" w:rsidRPr="00CD71FB">
              <w:rPr>
                <w:rFonts w:asciiTheme="minorHAnsi" w:hAnsiTheme="minorHAnsi"/>
                <w:b/>
                <w:sz w:val="18"/>
                <w:szCs w:val="18"/>
              </w:rPr>
              <w:t>Error</w:t>
            </w:r>
            <w:r w:rsidR="000F5F46" w:rsidRPr="00CD71FB">
              <w:rPr>
                <w:rFonts w:asciiTheme="minorHAnsi" w:hAnsiTheme="minorHAnsi"/>
                <w:sz w:val="18"/>
                <w:szCs w:val="18"/>
              </w:rPr>
              <w:t xml:space="preserve"> handling if any one criteria for drug, patient, or provider fail to match required criteria.</w:t>
            </w:r>
          </w:p>
        </w:tc>
        <w:tc>
          <w:tcPr>
            <w:tcW w:w="2430" w:type="dxa"/>
            <w:shd w:val="clear" w:color="auto" w:fill="F2F2F2" w:themeFill="background1" w:themeFillShade="F2"/>
          </w:tcPr>
          <w:p w14:paraId="38C5903D" w14:textId="0271C360" w:rsidR="000F5F46" w:rsidRPr="00CD71FB" w:rsidRDefault="00CD71FB" w:rsidP="00CD71FB">
            <w:pPr>
              <w:rPr>
                <w:rFonts w:asciiTheme="minorHAnsi" w:hAnsiTheme="minorHAnsi"/>
                <w:sz w:val="18"/>
                <w:szCs w:val="18"/>
              </w:rPr>
            </w:pPr>
            <w:r>
              <w:rPr>
                <w:rFonts w:asciiTheme="minorHAnsi" w:hAnsiTheme="minorHAnsi"/>
                <w:sz w:val="18"/>
                <w:szCs w:val="18"/>
              </w:rPr>
              <w:t>22</w:t>
            </w:r>
            <w:r w:rsidR="000F5F46" w:rsidRPr="00CD71FB">
              <w:rPr>
                <w:rFonts w:asciiTheme="minorHAnsi" w:hAnsiTheme="minorHAnsi"/>
                <w:sz w:val="18"/>
                <w:szCs w:val="18"/>
              </w:rPr>
              <w:t xml:space="preserve">.6.1: If drug fails to match any one required criteria, move eRx to </w:t>
            </w:r>
            <w:r w:rsidR="000F5F46" w:rsidRPr="00CD71FB">
              <w:rPr>
                <w:rFonts w:asciiTheme="minorHAnsi" w:hAnsiTheme="minorHAnsi"/>
                <w:b/>
                <w:sz w:val="18"/>
                <w:szCs w:val="18"/>
              </w:rPr>
              <w:t>Error Holding Queue – Drug Error</w:t>
            </w:r>
            <w:r w:rsidR="000F5F46" w:rsidRPr="00CD71FB">
              <w:rPr>
                <w:rFonts w:asciiTheme="minorHAnsi" w:hAnsiTheme="minorHAnsi"/>
                <w:sz w:val="18"/>
                <w:szCs w:val="18"/>
              </w:rPr>
              <w:t>.</w:t>
            </w:r>
          </w:p>
        </w:tc>
        <w:tc>
          <w:tcPr>
            <w:tcW w:w="4302" w:type="dxa"/>
            <w:shd w:val="clear" w:color="auto" w:fill="F2F2F2" w:themeFill="background1" w:themeFillShade="F2"/>
          </w:tcPr>
          <w:p w14:paraId="0E3B3D4B" w14:textId="77777777" w:rsidR="000F5F46" w:rsidRPr="00CD71FB" w:rsidRDefault="000F5F46" w:rsidP="00CD71FB">
            <w:pPr>
              <w:rPr>
                <w:rFonts w:asciiTheme="minorHAnsi" w:hAnsiTheme="minorHAnsi"/>
                <w:sz w:val="18"/>
                <w:szCs w:val="18"/>
              </w:rPr>
            </w:pPr>
            <w:r w:rsidRPr="00CD71FB">
              <w:rPr>
                <w:rFonts w:asciiTheme="minorHAnsi" w:hAnsiTheme="minorHAnsi"/>
                <w:b/>
                <w:sz w:val="18"/>
                <w:szCs w:val="18"/>
              </w:rPr>
              <w:t>Holding Queue – Error</w:t>
            </w:r>
            <w:r w:rsidRPr="00CD71FB">
              <w:rPr>
                <w:rFonts w:asciiTheme="minorHAnsi" w:hAnsiTheme="minorHAnsi"/>
                <w:sz w:val="18"/>
                <w:szCs w:val="18"/>
              </w:rPr>
              <w:br/>
              <w:t xml:space="preserve">VA’s inbound ePrescribing system moves the eRx to a </w:t>
            </w:r>
            <w:r w:rsidRPr="00CD71FB">
              <w:rPr>
                <w:rFonts w:asciiTheme="minorHAnsi" w:hAnsiTheme="minorHAnsi"/>
                <w:b/>
                <w:sz w:val="18"/>
                <w:szCs w:val="18"/>
              </w:rPr>
              <w:t>Holding Queue</w:t>
            </w:r>
            <w:r w:rsidRPr="00CD71FB">
              <w:rPr>
                <w:rFonts w:asciiTheme="minorHAnsi" w:hAnsiTheme="minorHAnsi"/>
                <w:sz w:val="18"/>
                <w:szCs w:val="18"/>
              </w:rPr>
              <w:t xml:space="preserve"> for </w:t>
            </w:r>
            <w:r w:rsidRPr="00CD71FB">
              <w:rPr>
                <w:rFonts w:asciiTheme="minorHAnsi" w:hAnsiTheme="minorHAnsi"/>
                <w:b/>
                <w:sz w:val="18"/>
                <w:szCs w:val="18"/>
              </w:rPr>
              <w:t>Error</w:t>
            </w:r>
            <w:r w:rsidRPr="00CD71FB">
              <w:rPr>
                <w:rFonts w:asciiTheme="minorHAnsi" w:hAnsiTheme="minorHAnsi"/>
                <w:sz w:val="18"/>
                <w:szCs w:val="18"/>
              </w:rPr>
              <w:t xml:space="preserve"> handling if </w:t>
            </w:r>
            <w:r w:rsidRPr="00CD71FB">
              <w:rPr>
                <w:rFonts w:asciiTheme="minorHAnsi" w:hAnsiTheme="minorHAnsi"/>
                <w:b/>
                <w:i/>
                <w:sz w:val="18"/>
                <w:szCs w:val="18"/>
              </w:rPr>
              <w:t>any one</w:t>
            </w:r>
            <w:r w:rsidRPr="00CD71FB">
              <w:rPr>
                <w:rFonts w:asciiTheme="minorHAnsi" w:hAnsiTheme="minorHAnsi"/>
                <w:sz w:val="18"/>
                <w:szCs w:val="18"/>
              </w:rPr>
              <w:t xml:space="preserve"> required drug criteria fails to auto-pass.</w:t>
            </w:r>
          </w:p>
          <w:p w14:paraId="11AB2484" w14:textId="77777777" w:rsidR="000F5F46" w:rsidRPr="00CD71FB" w:rsidRDefault="000F5F46" w:rsidP="00CD71FB">
            <w:pPr>
              <w:rPr>
                <w:rFonts w:asciiTheme="minorHAnsi" w:hAnsiTheme="minorHAnsi"/>
                <w:sz w:val="18"/>
                <w:szCs w:val="18"/>
              </w:rPr>
            </w:pPr>
          </w:p>
          <w:p w14:paraId="6DA48D41" w14:textId="77777777" w:rsidR="000F5F46" w:rsidRPr="00CD71FB" w:rsidRDefault="000F5F46" w:rsidP="00876A51">
            <w:pPr>
              <w:keepNext/>
              <w:rPr>
                <w:rFonts w:asciiTheme="minorHAnsi" w:hAnsiTheme="minorHAnsi"/>
                <w:sz w:val="18"/>
                <w:szCs w:val="18"/>
              </w:rPr>
            </w:pPr>
            <w:r w:rsidRPr="00CD71FB">
              <w:rPr>
                <w:rFonts w:asciiTheme="minorHAnsi" w:hAnsiTheme="minorHAnsi"/>
                <w:sz w:val="18"/>
                <w:szCs w:val="18"/>
              </w:rPr>
              <w:t xml:space="preserve">VA’s inbound ePrescribing system moves the eRx to a </w:t>
            </w:r>
            <w:r w:rsidRPr="00CD71FB">
              <w:rPr>
                <w:rFonts w:asciiTheme="minorHAnsi" w:hAnsiTheme="minorHAnsi"/>
                <w:b/>
                <w:sz w:val="18"/>
                <w:szCs w:val="18"/>
              </w:rPr>
              <w:t>Holding Queue</w:t>
            </w:r>
            <w:r w:rsidRPr="00CD71FB">
              <w:rPr>
                <w:rFonts w:asciiTheme="minorHAnsi" w:hAnsiTheme="minorHAnsi"/>
                <w:sz w:val="18"/>
                <w:szCs w:val="18"/>
              </w:rPr>
              <w:t xml:space="preserve"> for</w:t>
            </w:r>
            <w:r w:rsidRPr="00CD71FB">
              <w:rPr>
                <w:rFonts w:asciiTheme="minorHAnsi" w:hAnsiTheme="minorHAnsi"/>
                <w:b/>
                <w:sz w:val="18"/>
                <w:szCs w:val="18"/>
              </w:rPr>
              <w:t xml:space="preserve"> Error</w:t>
            </w:r>
            <w:r w:rsidRPr="00CD71FB">
              <w:rPr>
                <w:rFonts w:asciiTheme="minorHAnsi" w:hAnsiTheme="minorHAnsi"/>
                <w:sz w:val="18"/>
                <w:szCs w:val="18"/>
              </w:rPr>
              <w:t xml:space="preserve"> handling if drug fails auto-pass, even if both patient and external provider auto-pass.</w:t>
            </w:r>
          </w:p>
        </w:tc>
      </w:tr>
    </w:tbl>
    <w:p w14:paraId="7C30ADB0" w14:textId="7AB90F6E" w:rsidR="000F5F46" w:rsidRDefault="00F45DF6" w:rsidP="00664AE8">
      <w:pPr>
        <w:pStyle w:val="Heading3"/>
      </w:pPr>
      <w:bookmarkStart w:id="131" w:name="_Toc443575563"/>
      <w:bookmarkStart w:id="132" w:name="_Toc408386753"/>
      <w:r>
        <w:t>Manually Confirming</w:t>
      </w:r>
      <w:r w:rsidR="000F5F46">
        <w:t xml:space="preserve"> - Moving eRxs to VistA OP Holding Queue – Pending for Processing</w:t>
      </w:r>
      <w:bookmarkEnd w:id="131"/>
    </w:p>
    <w:p w14:paraId="728441C1" w14:textId="6394C49D" w:rsidR="000F5F46" w:rsidRPr="00664AE8" w:rsidRDefault="000F5F46" w:rsidP="00664AE8">
      <w:pPr>
        <w:pStyle w:val="BodyText"/>
      </w:pPr>
      <w:r>
        <w:t>After an auto-matched (i.e. validated) eRx advances to the VistA Holding Queue – Pending for processing, the VA pharmacist may still need to manually confirm patient, provider, or drug data on the eRx befo</w:t>
      </w:r>
      <w:r w:rsidR="00F45DF6">
        <w:t xml:space="preserve">re dispensing the </w:t>
      </w:r>
      <w:r w:rsidR="00F45DF6" w:rsidRPr="00664AE8">
        <w:t>prescription.</w:t>
      </w:r>
      <w:r w:rsidRPr="00664AE8">
        <w:t xml:space="preserve"> </w:t>
      </w:r>
      <w:proofErr w:type="gramStart"/>
      <w:r w:rsidRPr="00664AE8">
        <w:t>eRxs</w:t>
      </w:r>
      <w:proofErr w:type="gramEnd"/>
      <w:r w:rsidRPr="00664AE8">
        <w:t xml:space="preserve"> in the VistA OP Holding Queue are ready to process and dispense. The following address those requirements. </w:t>
      </w:r>
    </w:p>
    <w:p w14:paraId="56DB7CE0" w14:textId="77777777" w:rsidR="000F5F46" w:rsidRPr="00664AE8" w:rsidRDefault="000F5F46" w:rsidP="00664AE8">
      <w:pPr>
        <w:pStyle w:val="BodyText"/>
      </w:pPr>
      <w:r w:rsidRPr="00664AE8">
        <w:t>Additional detail for VistA Holding Queue functionality for both Pending and Error Queues are detailed</w:t>
      </w:r>
      <w:r>
        <w:t xml:space="preserve"> in paragraphs: </w:t>
      </w:r>
      <w:r w:rsidRPr="00664AE8">
        <w:fldChar w:fldCharType="begin"/>
      </w:r>
      <w:r w:rsidRPr="00664AE8">
        <w:instrText xml:space="preserve"> REF _Ref409605952 \w \h  \* MERGEFORMAT </w:instrText>
      </w:r>
      <w:r w:rsidRPr="00664AE8">
        <w:fldChar w:fldCharType="separate"/>
      </w:r>
      <w:r w:rsidR="00DF255A">
        <w:t>3.1.15</w:t>
      </w:r>
      <w:r w:rsidRPr="00664AE8">
        <w:fldChar w:fldCharType="end"/>
      </w:r>
      <w:r w:rsidRPr="00664AE8">
        <w:t xml:space="preserve">, </w:t>
      </w:r>
      <w:r w:rsidRPr="00664AE8">
        <w:fldChar w:fldCharType="begin"/>
      </w:r>
      <w:r w:rsidRPr="00664AE8">
        <w:instrText xml:space="preserve"> REF _Ref409605968 \h  \* MERGEFORMAT </w:instrText>
      </w:r>
      <w:r w:rsidRPr="00664AE8">
        <w:fldChar w:fldCharType="separate"/>
      </w:r>
      <w:r w:rsidR="00DF255A">
        <w:t>VistA OP Holding Queue Functionality</w:t>
      </w:r>
      <w:r w:rsidRPr="00664AE8">
        <w:fldChar w:fldCharType="end"/>
      </w:r>
      <w:r w:rsidRPr="00664AE8">
        <w:t xml:space="preserve">, and </w:t>
      </w:r>
      <w:r w:rsidRPr="00664AE8">
        <w:fldChar w:fldCharType="begin"/>
      </w:r>
      <w:r w:rsidRPr="00664AE8">
        <w:instrText xml:space="preserve"> REF _Ref409606038 \r \h  \* MERGEFORMAT </w:instrText>
      </w:r>
      <w:r w:rsidRPr="00664AE8">
        <w:fldChar w:fldCharType="separate"/>
      </w:r>
      <w:r w:rsidR="00DF255A">
        <w:t>3.1.16</w:t>
      </w:r>
      <w:r w:rsidRPr="00664AE8">
        <w:fldChar w:fldCharType="end"/>
      </w:r>
      <w:r w:rsidRPr="00664AE8">
        <w:t xml:space="preserve">, </w:t>
      </w:r>
      <w:r w:rsidRPr="00664AE8">
        <w:fldChar w:fldCharType="begin"/>
      </w:r>
      <w:r w:rsidRPr="00664AE8">
        <w:instrText xml:space="preserve"> REF _Ref409606050 \h  \* MERGEFORMAT </w:instrText>
      </w:r>
      <w:r w:rsidRPr="00664AE8">
        <w:fldChar w:fldCharType="separate"/>
      </w:r>
      <w:proofErr w:type="gramStart"/>
      <w:r w:rsidR="00DF255A">
        <w:t>Processing</w:t>
      </w:r>
      <w:proofErr w:type="gramEnd"/>
      <w:r w:rsidR="00DF255A">
        <w:t xml:space="preserve"> eRxs from VistA OP Pending or Error Holding Queue and Advancing to Ready to Dispense Status</w:t>
      </w:r>
      <w:r w:rsidRPr="00664AE8">
        <w:fldChar w:fldCharType="end"/>
      </w:r>
      <w:r w:rsidRPr="00664AE8">
        <w:t>.</w:t>
      </w:r>
    </w:p>
    <w:p w14:paraId="3D528FA4" w14:textId="11D392B2" w:rsidR="000F5F46" w:rsidRPr="00FB45B7" w:rsidRDefault="000F5F46" w:rsidP="000F5F46">
      <w:pPr>
        <w:pStyle w:val="Style4v3"/>
        <w:spacing w:before="240" w:after="120"/>
      </w:pPr>
      <w:r w:rsidRPr="00FB45B7">
        <w:lastRenderedPageBreak/>
        <w:t>High-Level Ma</w:t>
      </w:r>
      <w:r w:rsidR="00F45DF6">
        <w:t>nual Confirmation</w:t>
      </w:r>
    </w:p>
    <w:p w14:paraId="235D607F" w14:textId="3A34B34A" w:rsidR="000F5F46" w:rsidRPr="001F3DA8" w:rsidRDefault="000F5F46" w:rsidP="00664AE8">
      <w:pPr>
        <w:pStyle w:val="BodyText"/>
      </w:pPr>
      <w:r w:rsidRPr="001F3DA8">
        <w:t xml:space="preserve">The following high-level requirements address manually confirming patient, provider, and drug </w:t>
      </w:r>
      <w:r w:rsidRPr="00962C72">
        <w:t xml:space="preserve">before </w:t>
      </w:r>
      <w:r w:rsidRPr="001F3DA8">
        <w:t>the eRx is moved to the VistA OP Holding Queue – Pending for processing. These trace to NEED 3354 and OWNR 13425.</w:t>
      </w:r>
    </w:p>
    <w:p w14:paraId="072B2BA8" w14:textId="61679C58" w:rsidR="00A27FAC" w:rsidRDefault="00A27FAC" w:rsidP="009328A8">
      <w:pPr>
        <w:pStyle w:val="Caption"/>
      </w:pPr>
      <w:bookmarkStart w:id="133" w:name="_Toc443575498"/>
      <w:r>
        <w:t xml:space="preserve">Table </w:t>
      </w:r>
      <w:fldSimple w:instr=" SEQ Table \* ARABIC ">
        <w:r w:rsidR="00DF255A">
          <w:rPr>
            <w:noProof/>
          </w:rPr>
          <w:t>23</w:t>
        </w:r>
      </w:fldSimple>
      <w:r>
        <w:t xml:space="preserve">: </w:t>
      </w:r>
      <w:r w:rsidRPr="00452751">
        <w:t xml:space="preserve">EPIC 23:  After eRx automatically validates, pharmacist needs to be able to perform additional verification of eRx in VistA OP Holding Queue – Pending to confirm patient, provider, and drug. Once reviewed, start processing the eRx to dispense to </w:t>
      </w:r>
      <w:bookmarkEnd w:id="133"/>
      <w:r w:rsidR="00A56BC0" w:rsidRPr="00452751">
        <w:t>Veteran</w:t>
      </w:r>
    </w:p>
    <w:tbl>
      <w:tblPr>
        <w:tblStyle w:val="TableGrid"/>
        <w:tblW w:w="13050" w:type="dxa"/>
        <w:tblInd w:w="108" w:type="dxa"/>
        <w:tblLayout w:type="fixed"/>
        <w:tblLook w:val="04A0" w:firstRow="1" w:lastRow="0" w:firstColumn="1" w:lastColumn="0" w:noHBand="0" w:noVBand="1"/>
        <w:tblCaption w:val="EPIC 23:  High-Level Manual Confirmation"/>
        <w:tblDescription w:val="EPIC 23:  After eRx automatically validates, pharmacist needs to be able to perform additional verification of eRx in VistA OP Holding Queue – Pending to confirm patient, provider, and drug. Once reviewed, start processing the eRx to dispense to Veteran patient.  "/>
      </w:tblPr>
      <w:tblGrid>
        <w:gridCol w:w="468"/>
        <w:gridCol w:w="1080"/>
        <w:gridCol w:w="1890"/>
        <w:gridCol w:w="2880"/>
        <w:gridCol w:w="2430"/>
        <w:gridCol w:w="4302"/>
      </w:tblGrid>
      <w:tr w:rsidR="000F5F46" w:rsidRPr="00876A51" w14:paraId="04F92323" w14:textId="77777777" w:rsidTr="009328A8">
        <w:trPr>
          <w:tblHeader/>
        </w:trPr>
        <w:tc>
          <w:tcPr>
            <w:tcW w:w="468" w:type="dxa"/>
            <w:shd w:val="clear" w:color="auto" w:fill="D9D9D9" w:themeFill="background1" w:themeFillShade="D9"/>
            <w:vAlign w:val="center"/>
          </w:tcPr>
          <w:p w14:paraId="62DBEA7F" w14:textId="77777777" w:rsidR="000F5F46" w:rsidRPr="00876A51" w:rsidRDefault="000F5F46" w:rsidP="00664AE8">
            <w:pPr>
              <w:pStyle w:val="BodyText"/>
              <w:keepNext/>
              <w:spacing w:before="0" w:after="0"/>
              <w:jc w:val="center"/>
              <w:rPr>
                <w:rFonts w:asciiTheme="minorHAnsi" w:hAnsiTheme="minorHAnsi"/>
                <w:sz w:val="18"/>
                <w:szCs w:val="18"/>
              </w:rPr>
            </w:pPr>
            <w:r w:rsidRPr="00876A51">
              <w:rPr>
                <w:rFonts w:asciiTheme="minorHAnsi" w:hAnsiTheme="minorHAnsi"/>
                <w:b/>
                <w:sz w:val="18"/>
                <w:szCs w:val="18"/>
              </w:rPr>
              <w:t>ID #</w:t>
            </w:r>
          </w:p>
        </w:tc>
        <w:tc>
          <w:tcPr>
            <w:tcW w:w="1080" w:type="dxa"/>
            <w:shd w:val="clear" w:color="auto" w:fill="D9D9D9" w:themeFill="background1" w:themeFillShade="D9"/>
            <w:vAlign w:val="center"/>
          </w:tcPr>
          <w:p w14:paraId="29BFEEEB" w14:textId="77777777" w:rsidR="000F5F46" w:rsidRPr="00876A51" w:rsidRDefault="000F5F46" w:rsidP="00664AE8">
            <w:pPr>
              <w:keepNext/>
              <w:jc w:val="center"/>
              <w:rPr>
                <w:rFonts w:asciiTheme="minorHAnsi" w:hAnsiTheme="minorHAnsi"/>
                <w:b/>
                <w:sz w:val="18"/>
                <w:szCs w:val="18"/>
              </w:rPr>
            </w:pPr>
            <w:r w:rsidRPr="00876A51">
              <w:rPr>
                <w:rFonts w:asciiTheme="minorHAnsi" w:hAnsiTheme="minorHAnsi"/>
                <w:b/>
                <w:sz w:val="18"/>
                <w:szCs w:val="18"/>
              </w:rPr>
              <w:t>NEED/</w:t>
            </w:r>
          </w:p>
          <w:p w14:paraId="433D6C9C" w14:textId="77777777" w:rsidR="000F5F46" w:rsidRPr="00876A51" w:rsidRDefault="000F5F46" w:rsidP="00664AE8">
            <w:pPr>
              <w:keepNext/>
              <w:jc w:val="center"/>
              <w:rPr>
                <w:rFonts w:asciiTheme="minorHAnsi" w:hAnsiTheme="minorHAnsi"/>
                <w:sz w:val="18"/>
                <w:szCs w:val="18"/>
              </w:rPr>
            </w:pPr>
            <w:r w:rsidRPr="00876A51">
              <w:rPr>
                <w:rFonts w:asciiTheme="minorHAnsi" w:hAnsiTheme="minorHAnsi"/>
                <w:b/>
                <w:sz w:val="18"/>
                <w:szCs w:val="18"/>
              </w:rPr>
              <w:t>OWNR #</w:t>
            </w:r>
          </w:p>
        </w:tc>
        <w:tc>
          <w:tcPr>
            <w:tcW w:w="1890" w:type="dxa"/>
            <w:shd w:val="clear" w:color="auto" w:fill="D9D9D9" w:themeFill="background1" w:themeFillShade="D9"/>
            <w:vAlign w:val="center"/>
          </w:tcPr>
          <w:p w14:paraId="119BBD17" w14:textId="77777777" w:rsidR="000F5F46" w:rsidRPr="00876A51" w:rsidRDefault="000F5F46" w:rsidP="00664AE8">
            <w:pPr>
              <w:keepNext/>
              <w:jc w:val="center"/>
              <w:rPr>
                <w:rFonts w:asciiTheme="minorHAnsi" w:hAnsiTheme="minorHAnsi"/>
                <w:sz w:val="18"/>
                <w:szCs w:val="18"/>
              </w:rPr>
            </w:pPr>
            <w:r w:rsidRPr="00876A51">
              <w:rPr>
                <w:rFonts w:asciiTheme="minorHAnsi" w:hAnsiTheme="minorHAnsi"/>
                <w:b/>
                <w:sz w:val="18"/>
                <w:szCs w:val="18"/>
              </w:rPr>
              <w:t>BRD Theme</w:t>
            </w:r>
          </w:p>
        </w:tc>
        <w:tc>
          <w:tcPr>
            <w:tcW w:w="2880" w:type="dxa"/>
            <w:shd w:val="clear" w:color="auto" w:fill="D9D9D9" w:themeFill="background1" w:themeFillShade="D9"/>
            <w:vAlign w:val="center"/>
          </w:tcPr>
          <w:p w14:paraId="1EB1D7AD" w14:textId="77777777" w:rsidR="000F5F46" w:rsidRPr="00876A51" w:rsidRDefault="000F5F46" w:rsidP="00664AE8">
            <w:pPr>
              <w:keepNext/>
              <w:jc w:val="center"/>
              <w:rPr>
                <w:rFonts w:asciiTheme="minorHAnsi" w:hAnsiTheme="minorHAnsi"/>
                <w:sz w:val="18"/>
                <w:szCs w:val="18"/>
              </w:rPr>
            </w:pPr>
            <w:r w:rsidRPr="00876A51">
              <w:rPr>
                <w:rFonts w:asciiTheme="minorHAnsi" w:hAnsiTheme="minorHAnsi"/>
                <w:b/>
                <w:sz w:val="18"/>
                <w:szCs w:val="18"/>
              </w:rPr>
              <w:t>User Stories (Narratives)</w:t>
            </w:r>
          </w:p>
        </w:tc>
        <w:tc>
          <w:tcPr>
            <w:tcW w:w="2430" w:type="dxa"/>
            <w:shd w:val="clear" w:color="auto" w:fill="D9D9D9" w:themeFill="background1" w:themeFillShade="D9"/>
            <w:vAlign w:val="center"/>
          </w:tcPr>
          <w:p w14:paraId="27ABC3CB" w14:textId="77777777" w:rsidR="000F5F46" w:rsidRPr="00876A51" w:rsidRDefault="000F5F46" w:rsidP="00664AE8">
            <w:pPr>
              <w:pStyle w:val="BodyText"/>
              <w:keepNext/>
              <w:spacing w:before="0" w:after="0"/>
              <w:jc w:val="center"/>
              <w:rPr>
                <w:rFonts w:asciiTheme="minorHAnsi" w:hAnsiTheme="minorHAnsi"/>
                <w:sz w:val="18"/>
                <w:szCs w:val="18"/>
              </w:rPr>
            </w:pPr>
            <w:r w:rsidRPr="00876A51">
              <w:rPr>
                <w:rFonts w:asciiTheme="minorHAnsi" w:hAnsiTheme="minorHAnsi"/>
                <w:b/>
                <w:sz w:val="18"/>
                <w:szCs w:val="18"/>
              </w:rPr>
              <w:t>User Tasks</w:t>
            </w:r>
          </w:p>
        </w:tc>
        <w:tc>
          <w:tcPr>
            <w:tcW w:w="4302" w:type="dxa"/>
            <w:shd w:val="clear" w:color="auto" w:fill="D9D9D9" w:themeFill="background1" w:themeFillShade="D9"/>
            <w:vAlign w:val="center"/>
          </w:tcPr>
          <w:p w14:paraId="03830237" w14:textId="77777777" w:rsidR="000F5F46" w:rsidRPr="00876A51" w:rsidRDefault="000F5F46" w:rsidP="00664AE8">
            <w:pPr>
              <w:keepNext/>
              <w:jc w:val="center"/>
              <w:rPr>
                <w:rFonts w:asciiTheme="minorHAnsi" w:hAnsiTheme="minorHAnsi"/>
                <w:b/>
                <w:sz w:val="18"/>
                <w:szCs w:val="18"/>
              </w:rPr>
            </w:pPr>
            <w:r w:rsidRPr="00876A51">
              <w:rPr>
                <w:rFonts w:asciiTheme="minorHAnsi" w:hAnsiTheme="minorHAnsi"/>
                <w:b/>
                <w:sz w:val="18"/>
                <w:szCs w:val="18"/>
              </w:rPr>
              <w:t>Business Acceptance Criteria</w:t>
            </w:r>
          </w:p>
          <w:p w14:paraId="53F8A5B0" w14:textId="77777777" w:rsidR="000F5F46" w:rsidRPr="00876A51" w:rsidRDefault="000F5F46" w:rsidP="00664AE8">
            <w:pPr>
              <w:keepNext/>
              <w:jc w:val="center"/>
              <w:rPr>
                <w:rFonts w:asciiTheme="minorHAnsi" w:hAnsiTheme="minorHAnsi"/>
                <w:sz w:val="18"/>
                <w:szCs w:val="18"/>
              </w:rPr>
            </w:pPr>
            <w:r w:rsidRPr="00876A51">
              <w:rPr>
                <w:rFonts w:asciiTheme="minorHAnsi" w:hAnsiTheme="minorHAnsi"/>
                <w:b/>
                <w:sz w:val="18"/>
                <w:szCs w:val="18"/>
              </w:rPr>
              <w:t>(Requirements)</w:t>
            </w:r>
          </w:p>
        </w:tc>
      </w:tr>
      <w:tr w:rsidR="000F5F46" w:rsidRPr="00876A51" w14:paraId="2CCDACDD" w14:textId="77777777" w:rsidTr="009328A8">
        <w:tc>
          <w:tcPr>
            <w:tcW w:w="468" w:type="dxa"/>
            <w:shd w:val="clear" w:color="auto" w:fill="F2F2F2" w:themeFill="background1" w:themeFillShade="F2"/>
          </w:tcPr>
          <w:p w14:paraId="64C5B327" w14:textId="0E9AD211" w:rsidR="000F5F46" w:rsidRPr="00876A51" w:rsidRDefault="003847BC" w:rsidP="003D0335">
            <w:pPr>
              <w:pStyle w:val="BodyText"/>
              <w:spacing w:before="0" w:after="0"/>
              <w:rPr>
                <w:rFonts w:asciiTheme="minorHAnsi" w:hAnsiTheme="minorHAnsi"/>
                <w:sz w:val="18"/>
                <w:szCs w:val="18"/>
              </w:rPr>
            </w:pPr>
            <w:r>
              <w:rPr>
                <w:rFonts w:asciiTheme="minorHAnsi" w:hAnsiTheme="minorHAnsi"/>
                <w:sz w:val="18"/>
                <w:szCs w:val="18"/>
              </w:rPr>
              <w:t>66</w:t>
            </w:r>
          </w:p>
        </w:tc>
        <w:tc>
          <w:tcPr>
            <w:tcW w:w="1080" w:type="dxa"/>
            <w:shd w:val="clear" w:color="auto" w:fill="F2F2F2" w:themeFill="background1" w:themeFillShade="F2"/>
          </w:tcPr>
          <w:p w14:paraId="0F76DD47"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NEED 3354</w:t>
            </w:r>
          </w:p>
        </w:tc>
        <w:tc>
          <w:tcPr>
            <w:tcW w:w="1890" w:type="dxa"/>
            <w:shd w:val="clear" w:color="auto" w:fill="F2F2F2" w:themeFill="background1" w:themeFillShade="F2"/>
          </w:tcPr>
          <w:p w14:paraId="5E1394CE"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Provide the ability for a VA Pharmacy to interact with received inbound eRxs after they have gone through an automatic validation process by the system.</w:t>
            </w:r>
          </w:p>
        </w:tc>
        <w:tc>
          <w:tcPr>
            <w:tcW w:w="2880" w:type="dxa"/>
            <w:shd w:val="clear" w:color="auto" w:fill="F2F2F2" w:themeFill="background1" w:themeFillShade="F2"/>
          </w:tcPr>
          <w:p w14:paraId="30407C87" w14:textId="2973F175" w:rsidR="000F5F46" w:rsidRPr="00876A51" w:rsidRDefault="00876A51" w:rsidP="003D0335">
            <w:pPr>
              <w:rPr>
                <w:rFonts w:asciiTheme="minorHAnsi" w:hAnsiTheme="minorHAnsi"/>
                <w:sz w:val="18"/>
                <w:szCs w:val="18"/>
              </w:rPr>
            </w:pPr>
            <w:r>
              <w:rPr>
                <w:rFonts w:asciiTheme="minorHAnsi" w:hAnsiTheme="minorHAnsi"/>
                <w:sz w:val="18"/>
                <w:szCs w:val="18"/>
              </w:rPr>
              <w:t>23</w:t>
            </w:r>
            <w:r w:rsidR="000F5F46" w:rsidRPr="00876A51">
              <w:rPr>
                <w:rFonts w:asciiTheme="minorHAnsi" w:hAnsiTheme="minorHAnsi"/>
                <w:sz w:val="18"/>
                <w:szCs w:val="18"/>
              </w:rPr>
              <w:t>.1: As a VA pharmacist, I need to be able to confirm patient, provider, and drug information on the eRx in the VistA OP Holding Queue, so I am assured the eRx has been confirmed for accuracy and compliance to required criteria before it can be processed and dispensed to the Veteran patient.</w:t>
            </w:r>
          </w:p>
        </w:tc>
        <w:tc>
          <w:tcPr>
            <w:tcW w:w="2430" w:type="dxa"/>
            <w:shd w:val="clear" w:color="auto" w:fill="F2F2F2" w:themeFill="background1" w:themeFillShade="F2"/>
          </w:tcPr>
          <w:p w14:paraId="34F60AC7" w14:textId="69157220" w:rsidR="000F5F46" w:rsidRPr="00876A51" w:rsidRDefault="00876A51" w:rsidP="003D0335">
            <w:pPr>
              <w:pStyle w:val="BodyText"/>
              <w:spacing w:before="0" w:after="0"/>
              <w:rPr>
                <w:rFonts w:asciiTheme="minorHAnsi" w:hAnsiTheme="minorHAnsi"/>
                <w:sz w:val="18"/>
                <w:szCs w:val="18"/>
              </w:rPr>
            </w:pPr>
            <w:r>
              <w:rPr>
                <w:rFonts w:asciiTheme="minorHAnsi" w:hAnsiTheme="minorHAnsi"/>
                <w:sz w:val="18"/>
                <w:szCs w:val="18"/>
              </w:rPr>
              <w:t>23</w:t>
            </w:r>
            <w:r w:rsidR="000F5F46" w:rsidRPr="00876A51">
              <w:rPr>
                <w:rFonts w:asciiTheme="minorHAnsi" w:hAnsiTheme="minorHAnsi"/>
                <w:sz w:val="18"/>
                <w:szCs w:val="18"/>
              </w:rPr>
              <w:t>.1.1: View and verify patient, provider, and drug information on inbound eRx.</w:t>
            </w:r>
          </w:p>
          <w:p w14:paraId="5E0855EC" w14:textId="77777777" w:rsidR="000F5F46" w:rsidRPr="00876A51" w:rsidRDefault="000F5F46" w:rsidP="003D0335">
            <w:pPr>
              <w:pStyle w:val="BodyText"/>
              <w:spacing w:before="0" w:after="0"/>
              <w:rPr>
                <w:rFonts w:asciiTheme="minorHAnsi" w:hAnsiTheme="minorHAnsi"/>
                <w:sz w:val="18"/>
                <w:szCs w:val="18"/>
              </w:rPr>
            </w:pPr>
          </w:p>
          <w:p w14:paraId="00D53294" w14:textId="76C93A16" w:rsidR="000F5F46" w:rsidRPr="00876A51" w:rsidRDefault="00876A51" w:rsidP="003D0335">
            <w:pPr>
              <w:pStyle w:val="BodyText"/>
              <w:spacing w:before="0" w:after="0"/>
              <w:rPr>
                <w:rFonts w:asciiTheme="minorHAnsi" w:hAnsiTheme="minorHAnsi"/>
                <w:sz w:val="18"/>
                <w:szCs w:val="18"/>
              </w:rPr>
            </w:pPr>
            <w:r>
              <w:rPr>
                <w:rFonts w:asciiTheme="minorHAnsi" w:hAnsiTheme="minorHAnsi"/>
                <w:sz w:val="18"/>
                <w:szCs w:val="18"/>
              </w:rPr>
              <w:t>23</w:t>
            </w:r>
            <w:r w:rsidR="000F5F46" w:rsidRPr="00876A51">
              <w:rPr>
                <w:rFonts w:asciiTheme="minorHAnsi" w:hAnsiTheme="minorHAnsi"/>
                <w:sz w:val="18"/>
                <w:szCs w:val="18"/>
              </w:rPr>
              <w:t>.1.2: Once patient, provider, and drug eRx data is confirmed, start processing to dispense the eRx</w:t>
            </w:r>
            <w:r w:rsidR="000F5F46" w:rsidRPr="00876A51">
              <w:rPr>
                <w:rFonts w:asciiTheme="minorHAnsi" w:hAnsiTheme="minorHAnsi"/>
                <w:b/>
                <w:sz w:val="18"/>
                <w:szCs w:val="18"/>
              </w:rPr>
              <w:t>.</w:t>
            </w:r>
          </w:p>
        </w:tc>
        <w:tc>
          <w:tcPr>
            <w:tcW w:w="4302" w:type="dxa"/>
            <w:shd w:val="clear" w:color="auto" w:fill="F2F2F2" w:themeFill="background1" w:themeFillShade="F2"/>
          </w:tcPr>
          <w:p w14:paraId="0E020434"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VA Pharmacists should be able to view, confirm, and verify that patient, provider, and drug information on the inbound eRx is a match to the information in VA’s databases, and meets all required VA criteria for an eRx dispensed to a Veteran patient.</w:t>
            </w:r>
          </w:p>
          <w:p w14:paraId="7E67E759" w14:textId="77777777" w:rsidR="000F5F46" w:rsidRPr="00876A51" w:rsidRDefault="000F5F46" w:rsidP="003D0335">
            <w:pPr>
              <w:rPr>
                <w:rFonts w:asciiTheme="minorHAnsi" w:hAnsiTheme="minorHAnsi"/>
                <w:sz w:val="18"/>
                <w:szCs w:val="18"/>
              </w:rPr>
            </w:pPr>
          </w:p>
          <w:p w14:paraId="73235054"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Once all eRx data has been verified (i.e. has been either matched to existing info, or missing information has been added), move this prescription along the process to be further worked on and interact with other elements of VistA (such as the Medication Order Check Healthcare Application (MOCHA)) and eventually dispensed to the Veteran.</w:t>
            </w:r>
          </w:p>
        </w:tc>
      </w:tr>
      <w:tr w:rsidR="000F5F46" w:rsidRPr="00876A51" w14:paraId="76D5267C" w14:textId="77777777" w:rsidTr="009328A8">
        <w:tc>
          <w:tcPr>
            <w:tcW w:w="468" w:type="dxa"/>
            <w:shd w:val="clear" w:color="auto" w:fill="F2F2F2" w:themeFill="background1" w:themeFillShade="F2"/>
          </w:tcPr>
          <w:p w14:paraId="696D67FC" w14:textId="727F7363" w:rsidR="000F5F46" w:rsidRPr="00876A51" w:rsidRDefault="003847BC" w:rsidP="003D0335">
            <w:pPr>
              <w:pStyle w:val="BodyText"/>
              <w:spacing w:before="0" w:after="0"/>
              <w:rPr>
                <w:rFonts w:asciiTheme="minorHAnsi" w:hAnsiTheme="minorHAnsi"/>
                <w:sz w:val="18"/>
                <w:szCs w:val="18"/>
              </w:rPr>
            </w:pPr>
            <w:r>
              <w:rPr>
                <w:rFonts w:asciiTheme="minorHAnsi" w:hAnsiTheme="minorHAnsi"/>
                <w:sz w:val="18"/>
                <w:szCs w:val="18"/>
              </w:rPr>
              <w:t>67</w:t>
            </w:r>
          </w:p>
        </w:tc>
        <w:tc>
          <w:tcPr>
            <w:tcW w:w="1080" w:type="dxa"/>
            <w:shd w:val="clear" w:color="auto" w:fill="F2F2F2" w:themeFill="background1" w:themeFillShade="F2"/>
          </w:tcPr>
          <w:p w14:paraId="253B1640"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OWNR</w:t>
            </w:r>
          </w:p>
          <w:p w14:paraId="66D157B6"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13425</w:t>
            </w:r>
          </w:p>
        </w:tc>
        <w:tc>
          <w:tcPr>
            <w:tcW w:w="1890" w:type="dxa"/>
            <w:shd w:val="clear" w:color="auto" w:fill="F2F2F2" w:themeFill="background1" w:themeFillShade="F2"/>
          </w:tcPr>
          <w:p w14:paraId="081EBF61"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Provide the ability for VA pharmacy staff to view an eRx’ s information after it has been received by VA so that it can be manually validated before further processing to be dispensed.</w:t>
            </w:r>
          </w:p>
        </w:tc>
        <w:tc>
          <w:tcPr>
            <w:tcW w:w="2880" w:type="dxa"/>
            <w:shd w:val="clear" w:color="auto" w:fill="F2F2F2" w:themeFill="background1" w:themeFillShade="F2"/>
          </w:tcPr>
          <w:p w14:paraId="1EA0B30C" w14:textId="729492E1" w:rsidR="000F5F46" w:rsidRPr="00876A51" w:rsidRDefault="00876A51" w:rsidP="003D0335">
            <w:pPr>
              <w:rPr>
                <w:rFonts w:asciiTheme="minorHAnsi" w:hAnsiTheme="minorHAnsi"/>
                <w:sz w:val="18"/>
                <w:szCs w:val="18"/>
              </w:rPr>
            </w:pPr>
            <w:r>
              <w:rPr>
                <w:rFonts w:asciiTheme="minorHAnsi" w:hAnsiTheme="minorHAnsi"/>
                <w:sz w:val="18"/>
                <w:szCs w:val="18"/>
              </w:rPr>
              <w:t>23</w:t>
            </w:r>
            <w:r w:rsidR="000F5F46" w:rsidRPr="00876A51">
              <w:rPr>
                <w:rFonts w:asciiTheme="minorHAnsi" w:hAnsiTheme="minorHAnsi"/>
                <w:sz w:val="18"/>
                <w:szCs w:val="18"/>
              </w:rPr>
              <w:t>.2: As a VA pharmacist, I need to be able to open and view the ePrescription to manually confirm the patient, provider, and drug on the eRx order.</w:t>
            </w:r>
          </w:p>
        </w:tc>
        <w:tc>
          <w:tcPr>
            <w:tcW w:w="2430" w:type="dxa"/>
            <w:shd w:val="clear" w:color="auto" w:fill="F2F2F2" w:themeFill="background1" w:themeFillShade="F2"/>
          </w:tcPr>
          <w:p w14:paraId="16019FCA" w14:textId="7A5A5F0B" w:rsidR="000F5F46" w:rsidRPr="00876A51" w:rsidRDefault="00876A51" w:rsidP="003D0335">
            <w:pPr>
              <w:pStyle w:val="BodyText"/>
              <w:spacing w:before="0" w:after="0"/>
              <w:rPr>
                <w:rFonts w:asciiTheme="minorHAnsi" w:hAnsiTheme="minorHAnsi"/>
                <w:sz w:val="18"/>
                <w:szCs w:val="18"/>
              </w:rPr>
            </w:pPr>
            <w:r>
              <w:rPr>
                <w:rFonts w:asciiTheme="minorHAnsi" w:hAnsiTheme="minorHAnsi"/>
                <w:sz w:val="18"/>
                <w:szCs w:val="18"/>
              </w:rPr>
              <w:t>23</w:t>
            </w:r>
            <w:r w:rsidR="000F5F46" w:rsidRPr="00876A51">
              <w:rPr>
                <w:rFonts w:asciiTheme="minorHAnsi" w:hAnsiTheme="minorHAnsi"/>
                <w:sz w:val="18"/>
                <w:szCs w:val="18"/>
              </w:rPr>
              <w:t>.2.1: Open and view an eRx from the VistA OP Holding Queue.</w:t>
            </w:r>
          </w:p>
        </w:tc>
        <w:tc>
          <w:tcPr>
            <w:tcW w:w="4302" w:type="dxa"/>
            <w:shd w:val="clear" w:color="auto" w:fill="F2F2F2" w:themeFill="background1" w:themeFillShade="F2"/>
          </w:tcPr>
          <w:p w14:paraId="575BC659" w14:textId="77777777" w:rsidR="000F5F46" w:rsidRPr="00876A51" w:rsidRDefault="000F5F46" w:rsidP="00876A51">
            <w:pPr>
              <w:keepNext/>
              <w:rPr>
                <w:rFonts w:asciiTheme="minorHAnsi" w:hAnsiTheme="minorHAnsi"/>
                <w:sz w:val="18"/>
                <w:szCs w:val="18"/>
              </w:rPr>
            </w:pPr>
            <w:r w:rsidRPr="00876A51">
              <w:rPr>
                <w:rFonts w:asciiTheme="minorHAnsi" w:hAnsiTheme="minorHAnsi"/>
                <w:sz w:val="18"/>
                <w:szCs w:val="18"/>
              </w:rPr>
              <w:t xml:space="preserve">The ability to view all data on an inbound eRx must be enabled for the VA Pharmacist from the VistA OP Holding Queue for both Pending and Error status eRxs. </w:t>
            </w:r>
          </w:p>
        </w:tc>
      </w:tr>
    </w:tbl>
    <w:p w14:paraId="6A32614C" w14:textId="77777777" w:rsidR="000F5F46" w:rsidRPr="00FB45B7" w:rsidRDefault="000F5F46" w:rsidP="000F5F46">
      <w:pPr>
        <w:pStyle w:val="Style4v3"/>
      </w:pPr>
      <w:r w:rsidRPr="00FB45B7">
        <w:t>Manually Confirming - Patient</w:t>
      </w:r>
    </w:p>
    <w:p w14:paraId="29CBA35C" w14:textId="77777777" w:rsidR="000F5F46" w:rsidRPr="00E130A9" w:rsidRDefault="000F5F46" w:rsidP="000F5F46">
      <w:pPr>
        <w:pStyle w:val="BodyText"/>
        <w:rPr>
          <w:szCs w:val="24"/>
        </w:rPr>
      </w:pPr>
      <w:r w:rsidRPr="00E130A9">
        <w:rPr>
          <w:szCs w:val="24"/>
        </w:rPr>
        <w:t>This requirement addresses the need to manually confirm the patient information before the eRx can move to the VistA OP Holding Queue – Pending for eRxs waiting to process.</w:t>
      </w:r>
    </w:p>
    <w:p w14:paraId="3F45308D" w14:textId="4B3D7CD7" w:rsidR="0072304D" w:rsidRDefault="0072304D" w:rsidP="009328A8">
      <w:pPr>
        <w:pStyle w:val="Caption"/>
      </w:pPr>
      <w:bookmarkStart w:id="134" w:name="_Toc443575499"/>
      <w:r>
        <w:lastRenderedPageBreak/>
        <w:t xml:space="preserve">Table </w:t>
      </w:r>
      <w:fldSimple w:instr=" SEQ Table \* ARABIC ">
        <w:r w:rsidR="00DF255A">
          <w:rPr>
            <w:noProof/>
          </w:rPr>
          <w:t>24</w:t>
        </w:r>
      </w:fldSimple>
      <w:r>
        <w:t xml:space="preserve">: </w:t>
      </w:r>
      <w:r w:rsidRPr="001F61DA">
        <w:t>EPIC 24:  The pharmacist needs to manually confirm the patient information before the eRx is moved to the VistA OP Holding Queue – Pending for processing.</w:t>
      </w:r>
      <w:bookmarkEnd w:id="134"/>
    </w:p>
    <w:tbl>
      <w:tblPr>
        <w:tblStyle w:val="TableGrid"/>
        <w:tblW w:w="13050" w:type="dxa"/>
        <w:tblInd w:w="108" w:type="dxa"/>
        <w:tblLayout w:type="fixed"/>
        <w:tblLook w:val="04A0" w:firstRow="1" w:lastRow="0" w:firstColumn="1" w:lastColumn="0" w:noHBand="0" w:noVBand="1"/>
        <w:tblCaption w:val="EPIC 24:  Manually Confirming - Patient"/>
        <w:tblDescription w:val="EPIC 24:  The pharmacist needs to manually confirm the patient information before the eRx is moved to the VistA OP Holding Queue – Pending for processing.  "/>
      </w:tblPr>
      <w:tblGrid>
        <w:gridCol w:w="558"/>
        <w:gridCol w:w="990"/>
        <w:gridCol w:w="1890"/>
        <w:gridCol w:w="2880"/>
        <w:gridCol w:w="2430"/>
        <w:gridCol w:w="4302"/>
      </w:tblGrid>
      <w:tr w:rsidR="000F5F46" w:rsidRPr="00876A51" w14:paraId="1CC959C6" w14:textId="77777777" w:rsidTr="009328A8">
        <w:trPr>
          <w:tblHeader/>
        </w:trPr>
        <w:tc>
          <w:tcPr>
            <w:tcW w:w="558" w:type="dxa"/>
            <w:shd w:val="clear" w:color="auto" w:fill="D9D9D9" w:themeFill="background1" w:themeFillShade="D9"/>
            <w:vAlign w:val="center"/>
          </w:tcPr>
          <w:p w14:paraId="785C868E"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ID #</w:t>
            </w:r>
          </w:p>
        </w:tc>
        <w:tc>
          <w:tcPr>
            <w:tcW w:w="990" w:type="dxa"/>
            <w:shd w:val="clear" w:color="auto" w:fill="D9D9D9" w:themeFill="background1" w:themeFillShade="D9"/>
            <w:vAlign w:val="center"/>
          </w:tcPr>
          <w:p w14:paraId="10A2E30F"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NEED/OWNR#</w:t>
            </w:r>
          </w:p>
        </w:tc>
        <w:tc>
          <w:tcPr>
            <w:tcW w:w="1890" w:type="dxa"/>
            <w:shd w:val="clear" w:color="auto" w:fill="D9D9D9" w:themeFill="background1" w:themeFillShade="D9"/>
            <w:vAlign w:val="center"/>
          </w:tcPr>
          <w:p w14:paraId="53ED7876"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BRD Theme</w:t>
            </w:r>
          </w:p>
        </w:tc>
        <w:tc>
          <w:tcPr>
            <w:tcW w:w="2880" w:type="dxa"/>
            <w:shd w:val="clear" w:color="auto" w:fill="D9D9D9" w:themeFill="background1" w:themeFillShade="D9"/>
            <w:vAlign w:val="center"/>
          </w:tcPr>
          <w:p w14:paraId="583321AE"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User Stories (Narratives)</w:t>
            </w:r>
          </w:p>
        </w:tc>
        <w:tc>
          <w:tcPr>
            <w:tcW w:w="2430" w:type="dxa"/>
            <w:shd w:val="clear" w:color="auto" w:fill="D9D9D9" w:themeFill="background1" w:themeFillShade="D9"/>
            <w:vAlign w:val="center"/>
          </w:tcPr>
          <w:p w14:paraId="3C9FEFBF" w14:textId="77777777" w:rsidR="000F5F46" w:rsidRPr="00876A51" w:rsidRDefault="000F5F46" w:rsidP="003847BC">
            <w:pPr>
              <w:pStyle w:val="BodyText"/>
              <w:spacing w:before="0" w:after="0"/>
              <w:jc w:val="center"/>
              <w:rPr>
                <w:rFonts w:asciiTheme="minorHAnsi" w:hAnsiTheme="minorHAnsi"/>
                <w:sz w:val="18"/>
                <w:szCs w:val="18"/>
              </w:rPr>
            </w:pPr>
            <w:r w:rsidRPr="00876A51">
              <w:rPr>
                <w:rFonts w:asciiTheme="minorHAnsi" w:hAnsiTheme="minorHAnsi"/>
                <w:b/>
                <w:sz w:val="18"/>
                <w:szCs w:val="18"/>
              </w:rPr>
              <w:t>User Tasks</w:t>
            </w:r>
          </w:p>
        </w:tc>
        <w:tc>
          <w:tcPr>
            <w:tcW w:w="4302" w:type="dxa"/>
            <w:shd w:val="clear" w:color="auto" w:fill="D9D9D9" w:themeFill="background1" w:themeFillShade="D9"/>
            <w:vAlign w:val="center"/>
          </w:tcPr>
          <w:p w14:paraId="5EBD3C90"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Business Acceptance Criteria</w:t>
            </w:r>
            <w:r w:rsidRPr="00876A51">
              <w:rPr>
                <w:rFonts w:asciiTheme="minorHAnsi" w:hAnsiTheme="minorHAnsi"/>
                <w:b/>
                <w:sz w:val="18"/>
                <w:szCs w:val="18"/>
              </w:rPr>
              <w:br/>
              <w:t>(Requirements)</w:t>
            </w:r>
          </w:p>
        </w:tc>
      </w:tr>
      <w:tr w:rsidR="000F5F46" w:rsidRPr="00876A51" w14:paraId="2028FC0D" w14:textId="77777777" w:rsidTr="009328A8">
        <w:tc>
          <w:tcPr>
            <w:tcW w:w="558" w:type="dxa"/>
            <w:vMerge w:val="restart"/>
            <w:shd w:val="clear" w:color="auto" w:fill="F2F2F2" w:themeFill="background1" w:themeFillShade="F2"/>
          </w:tcPr>
          <w:p w14:paraId="4D7B0C01" w14:textId="7750761A" w:rsidR="000F5F46" w:rsidRPr="00876A51" w:rsidRDefault="003847BC" w:rsidP="003D0335">
            <w:pPr>
              <w:rPr>
                <w:rFonts w:asciiTheme="minorHAnsi" w:hAnsiTheme="minorHAnsi"/>
                <w:sz w:val="18"/>
                <w:szCs w:val="18"/>
              </w:rPr>
            </w:pPr>
            <w:r>
              <w:rPr>
                <w:rFonts w:asciiTheme="minorHAnsi" w:hAnsiTheme="minorHAnsi"/>
                <w:sz w:val="18"/>
                <w:szCs w:val="18"/>
              </w:rPr>
              <w:t>68</w:t>
            </w:r>
          </w:p>
        </w:tc>
        <w:tc>
          <w:tcPr>
            <w:tcW w:w="990" w:type="dxa"/>
            <w:vMerge w:val="restart"/>
            <w:shd w:val="clear" w:color="auto" w:fill="F2F2F2" w:themeFill="background1" w:themeFillShade="F2"/>
          </w:tcPr>
          <w:p w14:paraId="04885F34"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OWNR 13421</w:t>
            </w:r>
          </w:p>
        </w:tc>
        <w:tc>
          <w:tcPr>
            <w:tcW w:w="1890" w:type="dxa"/>
            <w:vMerge w:val="restart"/>
            <w:shd w:val="clear" w:color="auto" w:fill="F2F2F2" w:themeFill="background1" w:themeFillShade="F2"/>
          </w:tcPr>
          <w:p w14:paraId="7EB90363"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 xml:space="preserve">Provide the ability for VA pharmacy staff to interact with received inbound eRxs after the system has </w:t>
            </w:r>
            <w:r w:rsidRPr="00876A51">
              <w:rPr>
                <w:rFonts w:asciiTheme="minorHAnsi" w:hAnsiTheme="minorHAnsi"/>
                <w:b/>
                <w:sz w:val="18"/>
                <w:szCs w:val="18"/>
              </w:rPr>
              <w:t>automatically validated the patient</w:t>
            </w:r>
            <w:r w:rsidRPr="00876A51">
              <w:rPr>
                <w:rFonts w:asciiTheme="minorHAnsi" w:hAnsiTheme="minorHAnsi"/>
                <w:sz w:val="18"/>
                <w:szCs w:val="18"/>
              </w:rPr>
              <w:t xml:space="preserve"> specified on the eRx is a known/identifiable individual to VA and the individual is able to receive pharmacy benefits rendered by VA.</w:t>
            </w:r>
          </w:p>
        </w:tc>
        <w:tc>
          <w:tcPr>
            <w:tcW w:w="2880" w:type="dxa"/>
            <w:vMerge w:val="restart"/>
            <w:shd w:val="clear" w:color="auto" w:fill="F2F2F2" w:themeFill="background1" w:themeFillShade="F2"/>
          </w:tcPr>
          <w:p w14:paraId="3A6507C8" w14:textId="320525ED" w:rsidR="000F5F46" w:rsidRPr="00876A51" w:rsidRDefault="00876A51" w:rsidP="003D0335">
            <w:pPr>
              <w:pStyle w:val="BodyText"/>
              <w:spacing w:before="0" w:after="0"/>
              <w:rPr>
                <w:rFonts w:asciiTheme="minorHAnsi" w:hAnsiTheme="minorHAnsi"/>
                <w:b/>
                <w:sz w:val="18"/>
                <w:szCs w:val="18"/>
              </w:rPr>
            </w:pPr>
            <w:r>
              <w:rPr>
                <w:rFonts w:asciiTheme="minorHAnsi" w:hAnsiTheme="minorHAnsi"/>
                <w:sz w:val="18"/>
                <w:szCs w:val="18"/>
              </w:rPr>
              <w:t>24</w:t>
            </w:r>
            <w:r w:rsidR="000F5F46" w:rsidRPr="00876A51">
              <w:rPr>
                <w:rFonts w:asciiTheme="minorHAnsi" w:hAnsiTheme="minorHAnsi"/>
                <w:sz w:val="18"/>
                <w:szCs w:val="18"/>
              </w:rPr>
              <w:t>.1: As a VA pharmacist, I need to be able to open and view an eRx in the VistA Holding Queue to manually verify patient identity on the eRx is a known individual to the VA, and is eligible for VA pharmacy benefits.</w:t>
            </w:r>
          </w:p>
        </w:tc>
        <w:tc>
          <w:tcPr>
            <w:tcW w:w="2430" w:type="dxa"/>
            <w:shd w:val="clear" w:color="auto" w:fill="F2F2F2" w:themeFill="background1" w:themeFillShade="F2"/>
          </w:tcPr>
          <w:p w14:paraId="50E85F4B" w14:textId="3D7D32FA" w:rsidR="000F5F46" w:rsidRPr="00876A51" w:rsidRDefault="00876A51" w:rsidP="003D0335">
            <w:pPr>
              <w:pStyle w:val="BodyText"/>
              <w:spacing w:before="0" w:after="0"/>
              <w:rPr>
                <w:rFonts w:asciiTheme="minorHAnsi" w:hAnsiTheme="minorHAnsi"/>
                <w:b/>
                <w:sz w:val="18"/>
                <w:szCs w:val="18"/>
              </w:rPr>
            </w:pPr>
            <w:r>
              <w:rPr>
                <w:rFonts w:asciiTheme="minorHAnsi" w:hAnsiTheme="minorHAnsi"/>
                <w:sz w:val="18"/>
                <w:szCs w:val="18"/>
              </w:rPr>
              <w:t>24</w:t>
            </w:r>
            <w:r w:rsidR="000F5F46" w:rsidRPr="00876A51">
              <w:rPr>
                <w:rFonts w:asciiTheme="minorHAnsi" w:hAnsiTheme="minorHAnsi"/>
                <w:sz w:val="18"/>
                <w:szCs w:val="18"/>
              </w:rPr>
              <w:t>.1.1: Verify patient identity on the inbound eRx.</w:t>
            </w:r>
          </w:p>
        </w:tc>
        <w:tc>
          <w:tcPr>
            <w:tcW w:w="4302" w:type="dxa"/>
            <w:shd w:val="clear" w:color="auto" w:fill="F2F2F2" w:themeFill="background1" w:themeFillShade="F2"/>
          </w:tcPr>
          <w:p w14:paraId="7D9C9FB4"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Patients receiving VA Pharmacy benefits must be confirmed as known, identifiable individuals matching required patient criteria.</w:t>
            </w:r>
          </w:p>
          <w:p w14:paraId="4696CC06" w14:textId="77777777" w:rsidR="000F5F46" w:rsidRPr="00876A51" w:rsidRDefault="000F5F46" w:rsidP="003D0335">
            <w:pPr>
              <w:rPr>
                <w:rFonts w:asciiTheme="minorHAnsi" w:hAnsiTheme="minorHAnsi"/>
                <w:b/>
                <w:sz w:val="18"/>
                <w:szCs w:val="18"/>
              </w:rPr>
            </w:pPr>
            <w:r w:rsidRPr="00876A51">
              <w:rPr>
                <w:rFonts w:asciiTheme="minorHAnsi" w:hAnsiTheme="minorHAnsi"/>
                <w:sz w:val="18"/>
                <w:szCs w:val="18"/>
              </w:rPr>
              <w:t>Patient identified on eRx  must match all</w:t>
            </w:r>
            <w:r w:rsidRPr="00876A51">
              <w:rPr>
                <w:rFonts w:asciiTheme="minorHAnsi" w:hAnsiTheme="minorHAnsi"/>
                <w:b/>
                <w:sz w:val="18"/>
                <w:szCs w:val="18"/>
              </w:rPr>
              <w:t xml:space="preserve"> </w:t>
            </w:r>
            <w:r w:rsidRPr="00876A51">
              <w:rPr>
                <w:rFonts w:asciiTheme="minorHAnsi" w:hAnsiTheme="minorHAnsi"/>
                <w:sz w:val="18"/>
                <w:szCs w:val="18"/>
              </w:rPr>
              <w:t xml:space="preserve">below: </w:t>
            </w:r>
          </w:p>
          <w:p w14:paraId="221DCD2F" w14:textId="77777777" w:rsidR="000F5F46" w:rsidRPr="00876A51" w:rsidRDefault="000F5F46" w:rsidP="003D0335">
            <w:pPr>
              <w:pStyle w:val="ListParagraph"/>
              <w:numPr>
                <w:ilvl w:val="0"/>
                <w:numId w:val="17"/>
              </w:numPr>
              <w:rPr>
                <w:rFonts w:asciiTheme="minorHAnsi" w:hAnsiTheme="minorHAnsi"/>
                <w:sz w:val="18"/>
                <w:szCs w:val="18"/>
              </w:rPr>
            </w:pPr>
            <w:r w:rsidRPr="00876A51">
              <w:rPr>
                <w:rFonts w:asciiTheme="minorHAnsi" w:hAnsiTheme="minorHAnsi"/>
                <w:sz w:val="18"/>
                <w:szCs w:val="18"/>
              </w:rPr>
              <w:t>First name (could match alias or “like” name – i.e. Donald vs Don, Liz vs. Elizabeth)</w:t>
            </w:r>
          </w:p>
          <w:p w14:paraId="6C555718" w14:textId="77777777" w:rsidR="000F5F46" w:rsidRPr="00876A51" w:rsidRDefault="000F5F46" w:rsidP="003D0335">
            <w:pPr>
              <w:pStyle w:val="ListParagraph"/>
              <w:numPr>
                <w:ilvl w:val="0"/>
                <w:numId w:val="17"/>
              </w:numPr>
              <w:rPr>
                <w:rFonts w:asciiTheme="minorHAnsi" w:hAnsiTheme="minorHAnsi"/>
                <w:sz w:val="18"/>
                <w:szCs w:val="18"/>
              </w:rPr>
            </w:pPr>
            <w:r w:rsidRPr="00876A51">
              <w:rPr>
                <w:rFonts w:asciiTheme="minorHAnsi" w:hAnsiTheme="minorHAnsi"/>
                <w:sz w:val="18"/>
                <w:szCs w:val="18"/>
              </w:rPr>
              <w:t>Last name</w:t>
            </w:r>
          </w:p>
          <w:p w14:paraId="20FB1773" w14:textId="77777777" w:rsidR="000F5F46" w:rsidRPr="00876A51" w:rsidRDefault="000F5F46" w:rsidP="003D0335">
            <w:pPr>
              <w:pStyle w:val="ListParagraph"/>
              <w:numPr>
                <w:ilvl w:val="0"/>
                <w:numId w:val="17"/>
              </w:numPr>
              <w:rPr>
                <w:rFonts w:asciiTheme="minorHAnsi" w:hAnsiTheme="minorHAnsi"/>
                <w:sz w:val="18"/>
                <w:szCs w:val="18"/>
              </w:rPr>
            </w:pPr>
            <w:r w:rsidRPr="00876A51">
              <w:rPr>
                <w:rFonts w:asciiTheme="minorHAnsi" w:hAnsiTheme="minorHAnsi"/>
                <w:sz w:val="18"/>
                <w:szCs w:val="18"/>
              </w:rPr>
              <w:t>Date of Birth (DOB)</w:t>
            </w:r>
          </w:p>
          <w:p w14:paraId="58F73E97" w14:textId="437CE332" w:rsidR="000F5F46" w:rsidRPr="00F8503E" w:rsidRDefault="000F5F46" w:rsidP="00F8503E">
            <w:pPr>
              <w:pStyle w:val="ListParagraph"/>
              <w:numPr>
                <w:ilvl w:val="0"/>
                <w:numId w:val="17"/>
              </w:numPr>
              <w:rPr>
                <w:rFonts w:asciiTheme="minorHAnsi" w:hAnsiTheme="minorHAnsi"/>
                <w:sz w:val="18"/>
                <w:szCs w:val="18"/>
              </w:rPr>
            </w:pPr>
            <w:r w:rsidRPr="00876A51">
              <w:rPr>
                <w:rFonts w:asciiTheme="minorHAnsi" w:hAnsiTheme="minorHAnsi"/>
                <w:sz w:val="18"/>
                <w:szCs w:val="18"/>
              </w:rPr>
              <w:t>Gender</w:t>
            </w:r>
          </w:p>
        </w:tc>
      </w:tr>
      <w:tr w:rsidR="000F5F46" w:rsidRPr="00876A51" w14:paraId="51B848C6" w14:textId="77777777" w:rsidTr="009328A8">
        <w:tc>
          <w:tcPr>
            <w:tcW w:w="558" w:type="dxa"/>
            <w:vMerge/>
            <w:shd w:val="clear" w:color="auto" w:fill="F2F2F2" w:themeFill="background1" w:themeFillShade="F2"/>
          </w:tcPr>
          <w:p w14:paraId="5F5A465A" w14:textId="77777777" w:rsidR="000F5F46" w:rsidRPr="00876A51" w:rsidRDefault="000F5F46" w:rsidP="003D0335">
            <w:pPr>
              <w:rPr>
                <w:rFonts w:asciiTheme="minorHAnsi" w:hAnsiTheme="minorHAnsi"/>
                <w:sz w:val="18"/>
                <w:szCs w:val="18"/>
              </w:rPr>
            </w:pPr>
          </w:p>
        </w:tc>
        <w:tc>
          <w:tcPr>
            <w:tcW w:w="990" w:type="dxa"/>
            <w:vMerge/>
            <w:shd w:val="clear" w:color="auto" w:fill="F2F2F2" w:themeFill="background1" w:themeFillShade="F2"/>
          </w:tcPr>
          <w:p w14:paraId="2549DD6A" w14:textId="77777777" w:rsidR="000F5F46" w:rsidRPr="00876A51" w:rsidRDefault="000F5F46" w:rsidP="003D0335">
            <w:pPr>
              <w:rPr>
                <w:rFonts w:asciiTheme="minorHAnsi" w:hAnsiTheme="minorHAnsi"/>
                <w:sz w:val="18"/>
                <w:szCs w:val="18"/>
              </w:rPr>
            </w:pPr>
          </w:p>
        </w:tc>
        <w:tc>
          <w:tcPr>
            <w:tcW w:w="1890" w:type="dxa"/>
            <w:vMerge/>
            <w:shd w:val="clear" w:color="auto" w:fill="F2F2F2" w:themeFill="background1" w:themeFillShade="F2"/>
          </w:tcPr>
          <w:p w14:paraId="1DBFE282" w14:textId="77777777" w:rsidR="000F5F46" w:rsidRPr="00876A51" w:rsidRDefault="000F5F46" w:rsidP="003D0335">
            <w:pPr>
              <w:rPr>
                <w:rFonts w:asciiTheme="minorHAnsi" w:hAnsiTheme="minorHAnsi"/>
                <w:sz w:val="18"/>
                <w:szCs w:val="18"/>
              </w:rPr>
            </w:pPr>
          </w:p>
        </w:tc>
        <w:tc>
          <w:tcPr>
            <w:tcW w:w="2880" w:type="dxa"/>
            <w:vMerge/>
            <w:shd w:val="clear" w:color="auto" w:fill="F2F2F2" w:themeFill="background1" w:themeFillShade="F2"/>
          </w:tcPr>
          <w:p w14:paraId="65615523" w14:textId="77777777" w:rsidR="000F5F46" w:rsidRPr="00876A51" w:rsidRDefault="000F5F46" w:rsidP="003D0335">
            <w:pPr>
              <w:rPr>
                <w:rFonts w:asciiTheme="minorHAnsi" w:hAnsiTheme="minorHAnsi"/>
                <w:sz w:val="18"/>
                <w:szCs w:val="18"/>
              </w:rPr>
            </w:pPr>
          </w:p>
        </w:tc>
        <w:tc>
          <w:tcPr>
            <w:tcW w:w="2430" w:type="dxa"/>
            <w:shd w:val="clear" w:color="auto" w:fill="F2F2F2" w:themeFill="background1" w:themeFillShade="F2"/>
          </w:tcPr>
          <w:p w14:paraId="620C1D98" w14:textId="79A2BE9F" w:rsidR="000F5F46" w:rsidRPr="00876A51" w:rsidRDefault="00876A51" w:rsidP="003D0335">
            <w:pPr>
              <w:pStyle w:val="BodyText"/>
              <w:spacing w:before="0" w:after="0"/>
              <w:rPr>
                <w:rFonts w:asciiTheme="minorHAnsi" w:hAnsiTheme="minorHAnsi"/>
                <w:sz w:val="18"/>
                <w:szCs w:val="18"/>
              </w:rPr>
            </w:pPr>
            <w:r>
              <w:rPr>
                <w:rFonts w:asciiTheme="minorHAnsi" w:hAnsiTheme="minorHAnsi"/>
                <w:sz w:val="18"/>
                <w:szCs w:val="18"/>
              </w:rPr>
              <w:t>24</w:t>
            </w:r>
            <w:r w:rsidR="000F5F46" w:rsidRPr="00876A51">
              <w:rPr>
                <w:rFonts w:asciiTheme="minorHAnsi" w:hAnsiTheme="minorHAnsi"/>
                <w:sz w:val="18"/>
                <w:szCs w:val="18"/>
              </w:rPr>
              <w:t>.1.2: Verify patient on inbound eRx exists in the patient registration file for the dispensing pharmacy.</w:t>
            </w:r>
          </w:p>
        </w:tc>
        <w:tc>
          <w:tcPr>
            <w:tcW w:w="4302" w:type="dxa"/>
            <w:shd w:val="clear" w:color="auto" w:fill="F2F2F2" w:themeFill="background1" w:themeFillShade="F2"/>
          </w:tcPr>
          <w:p w14:paraId="05D8300E" w14:textId="77777777" w:rsidR="000F5F46" w:rsidRPr="00876A51" w:rsidRDefault="000F5F46" w:rsidP="00876A51">
            <w:pPr>
              <w:keepNext/>
              <w:rPr>
                <w:rFonts w:asciiTheme="minorHAnsi" w:hAnsiTheme="minorHAnsi"/>
                <w:sz w:val="18"/>
                <w:szCs w:val="18"/>
              </w:rPr>
            </w:pPr>
            <w:r w:rsidRPr="00876A51">
              <w:rPr>
                <w:rFonts w:asciiTheme="minorHAnsi" w:hAnsiTheme="minorHAnsi"/>
                <w:sz w:val="18"/>
                <w:szCs w:val="18"/>
              </w:rPr>
              <w:t>Patients receiving VA pharmacy benefits must be registered in the patient registration file at the VA pharmacy dispensing the eRx.</w:t>
            </w:r>
          </w:p>
        </w:tc>
      </w:tr>
    </w:tbl>
    <w:p w14:paraId="225DFB77" w14:textId="77777777" w:rsidR="000F5F46" w:rsidRPr="00FB45B7" w:rsidRDefault="000F5F46" w:rsidP="000F5F46">
      <w:pPr>
        <w:pStyle w:val="Style4v3"/>
      </w:pPr>
      <w:r w:rsidRPr="00FB45B7">
        <w:t>Manually Confirming – External Provider</w:t>
      </w:r>
      <w:bookmarkStart w:id="135" w:name="October_29"/>
      <w:bookmarkEnd w:id="135"/>
    </w:p>
    <w:p w14:paraId="0A84D169" w14:textId="77777777" w:rsidR="000F5F46" w:rsidRPr="00E130A9" w:rsidRDefault="000F5F46" w:rsidP="000F5F46">
      <w:pPr>
        <w:pStyle w:val="BodyText"/>
        <w:rPr>
          <w:szCs w:val="24"/>
        </w:rPr>
      </w:pPr>
      <w:r w:rsidRPr="00E130A9">
        <w:rPr>
          <w:szCs w:val="24"/>
        </w:rPr>
        <w:t>This requirement addresses the need to manually confirm the external provider information before the eRx can move to the VistA OP Holding Queue – Pending for eRxs waiting to process.</w:t>
      </w:r>
    </w:p>
    <w:p w14:paraId="0E60103C" w14:textId="49C2B84E" w:rsidR="0072304D" w:rsidRDefault="0072304D" w:rsidP="009328A8">
      <w:pPr>
        <w:pStyle w:val="Caption"/>
      </w:pPr>
      <w:bookmarkStart w:id="136" w:name="_Toc443575500"/>
      <w:r>
        <w:t xml:space="preserve">Table </w:t>
      </w:r>
      <w:fldSimple w:instr=" SEQ Table \* ARABIC ">
        <w:r w:rsidR="00DF255A">
          <w:rPr>
            <w:noProof/>
          </w:rPr>
          <w:t>25</w:t>
        </w:r>
      </w:fldSimple>
      <w:r>
        <w:t xml:space="preserve">: </w:t>
      </w:r>
      <w:r w:rsidRPr="004C5A4F">
        <w:t>EPIC 25:  The pharmacist needs to manually confirm the external provider information before the eRx is moved to the VistA OP Holding Queue – Pending for processing.</w:t>
      </w:r>
      <w:bookmarkEnd w:id="136"/>
    </w:p>
    <w:tbl>
      <w:tblPr>
        <w:tblStyle w:val="TableGrid"/>
        <w:tblW w:w="13050" w:type="dxa"/>
        <w:tblInd w:w="108" w:type="dxa"/>
        <w:tblLayout w:type="fixed"/>
        <w:tblLook w:val="04A0" w:firstRow="1" w:lastRow="0" w:firstColumn="1" w:lastColumn="0" w:noHBand="0" w:noVBand="1"/>
        <w:tblCaption w:val="EPIC 25:  Manually Confirming – External Provider"/>
        <w:tblDescription w:val="EPIC 25:  The pharmacist needs to manually confirm the external provider information before the eRx is moved to the VistA OP Holding Queue – Pending for processing.  "/>
      </w:tblPr>
      <w:tblGrid>
        <w:gridCol w:w="558"/>
        <w:gridCol w:w="990"/>
        <w:gridCol w:w="1890"/>
        <w:gridCol w:w="2610"/>
        <w:gridCol w:w="2700"/>
        <w:gridCol w:w="4302"/>
      </w:tblGrid>
      <w:tr w:rsidR="000F5F46" w:rsidRPr="00876A51" w14:paraId="1ECC7457" w14:textId="77777777" w:rsidTr="009328A8">
        <w:trPr>
          <w:tblHeader/>
        </w:trPr>
        <w:tc>
          <w:tcPr>
            <w:tcW w:w="558" w:type="dxa"/>
            <w:shd w:val="clear" w:color="auto" w:fill="D9D9D9" w:themeFill="background1" w:themeFillShade="D9"/>
            <w:vAlign w:val="center"/>
          </w:tcPr>
          <w:p w14:paraId="0BB8AFB0"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ID #</w:t>
            </w:r>
          </w:p>
        </w:tc>
        <w:tc>
          <w:tcPr>
            <w:tcW w:w="990" w:type="dxa"/>
            <w:shd w:val="clear" w:color="auto" w:fill="D9D9D9" w:themeFill="background1" w:themeFillShade="D9"/>
            <w:vAlign w:val="center"/>
          </w:tcPr>
          <w:p w14:paraId="4738AC1C" w14:textId="77777777" w:rsidR="000F5F46" w:rsidRPr="00876A51" w:rsidRDefault="000F5F46" w:rsidP="003847BC">
            <w:pPr>
              <w:jc w:val="center"/>
              <w:rPr>
                <w:rFonts w:asciiTheme="minorHAnsi" w:hAnsiTheme="minorHAnsi"/>
                <w:b/>
                <w:sz w:val="18"/>
                <w:szCs w:val="18"/>
              </w:rPr>
            </w:pPr>
            <w:r w:rsidRPr="00876A51">
              <w:rPr>
                <w:rFonts w:asciiTheme="minorHAnsi" w:hAnsiTheme="minorHAnsi"/>
                <w:b/>
                <w:sz w:val="18"/>
                <w:szCs w:val="18"/>
              </w:rPr>
              <w:t>NEED/</w:t>
            </w:r>
          </w:p>
          <w:p w14:paraId="642F7859"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OWNR#</w:t>
            </w:r>
          </w:p>
        </w:tc>
        <w:tc>
          <w:tcPr>
            <w:tcW w:w="1890" w:type="dxa"/>
            <w:shd w:val="clear" w:color="auto" w:fill="D9D9D9" w:themeFill="background1" w:themeFillShade="D9"/>
            <w:vAlign w:val="center"/>
          </w:tcPr>
          <w:p w14:paraId="0C28E7CB"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BRD Theme</w:t>
            </w:r>
          </w:p>
        </w:tc>
        <w:tc>
          <w:tcPr>
            <w:tcW w:w="2610" w:type="dxa"/>
            <w:shd w:val="clear" w:color="auto" w:fill="D9D9D9" w:themeFill="background1" w:themeFillShade="D9"/>
            <w:vAlign w:val="center"/>
          </w:tcPr>
          <w:p w14:paraId="18511B15"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User Stories (Narratives)</w:t>
            </w:r>
          </w:p>
        </w:tc>
        <w:tc>
          <w:tcPr>
            <w:tcW w:w="2700" w:type="dxa"/>
            <w:shd w:val="clear" w:color="auto" w:fill="D9D9D9" w:themeFill="background1" w:themeFillShade="D9"/>
            <w:vAlign w:val="center"/>
          </w:tcPr>
          <w:p w14:paraId="7A88C147" w14:textId="77777777" w:rsidR="000F5F46" w:rsidRPr="00876A51" w:rsidRDefault="000F5F46" w:rsidP="003847BC">
            <w:pPr>
              <w:pStyle w:val="BodyText"/>
              <w:spacing w:before="0" w:after="0"/>
              <w:jc w:val="center"/>
              <w:rPr>
                <w:rFonts w:asciiTheme="minorHAnsi" w:hAnsiTheme="minorHAnsi"/>
                <w:sz w:val="18"/>
                <w:szCs w:val="18"/>
              </w:rPr>
            </w:pPr>
            <w:r w:rsidRPr="00876A51">
              <w:rPr>
                <w:rFonts w:asciiTheme="minorHAnsi" w:hAnsiTheme="minorHAnsi"/>
                <w:b/>
                <w:sz w:val="18"/>
                <w:szCs w:val="18"/>
              </w:rPr>
              <w:t>User Tasks</w:t>
            </w:r>
          </w:p>
        </w:tc>
        <w:tc>
          <w:tcPr>
            <w:tcW w:w="4302" w:type="dxa"/>
            <w:shd w:val="clear" w:color="auto" w:fill="D9D9D9" w:themeFill="background1" w:themeFillShade="D9"/>
            <w:vAlign w:val="center"/>
          </w:tcPr>
          <w:p w14:paraId="6B6BBA06"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Business Acceptance Criteria</w:t>
            </w:r>
            <w:r w:rsidRPr="00876A51">
              <w:rPr>
                <w:rFonts w:asciiTheme="minorHAnsi" w:hAnsiTheme="minorHAnsi"/>
                <w:b/>
                <w:sz w:val="18"/>
                <w:szCs w:val="18"/>
              </w:rPr>
              <w:br/>
              <w:t>(Requirements)</w:t>
            </w:r>
          </w:p>
        </w:tc>
      </w:tr>
      <w:tr w:rsidR="000F5F46" w:rsidRPr="00876A51" w14:paraId="30A2C96B" w14:textId="77777777" w:rsidTr="009328A8">
        <w:trPr>
          <w:tblHeader/>
        </w:trPr>
        <w:tc>
          <w:tcPr>
            <w:tcW w:w="558" w:type="dxa"/>
            <w:vMerge w:val="restart"/>
            <w:shd w:val="clear" w:color="auto" w:fill="F2F2F2" w:themeFill="background1" w:themeFillShade="F2"/>
          </w:tcPr>
          <w:p w14:paraId="3B2BA475" w14:textId="0E48763D" w:rsidR="000F5F46" w:rsidRPr="00876A51" w:rsidRDefault="003847BC" w:rsidP="00876A51">
            <w:pPr>
              <w:rPr>
                <w:rFonts w:asciiTheme="minorHAnsi" w:hAnsiTheme="minorHAnsi"/>
                <w:b/>
                <w:sz w:val="18"/>
                <w:szCs w:val="18"/>
              </w:rPr>
            </w:pPr>
            <w:r>
              <w:rPr>
                <w:rFonts w:asciiTheme="minorHAnsi" w:hAnsiTheme="minorHAnsi"/>
                <w:b/>
                <w:sz w:val="18"/>
                <w:szCs w:val="18"/>
              </w:rPr>
              <w:lastRenderedPageBreak/>
              <w:t>69</w:t>
            </w:r>
          </w:p>
        </w:tc>
        <w:tc>
          <w:tcPr>
            <w:tcW w:w="990" w:type="dxa"/>
            <w:vMerge w:val="restart"/>
            <w:shd w:val="clear" w:color="auto" w:fill="F2F2F2" w:themeFill="background1" w:themeFillShade="F2"/>
          </w:tcPr>
          <w:p w14:paraId="1450E710" w14:textId="77777777" w:rsidR="000F5F46" w:rsidRPr="00876A51" w:rsidRDefault="000F5F46" w:rsidP="00876A51">
            <w:pPr>
              <w:rPr>
                <w:rFonts w:asciiTheme="minorHAnsi" w:hAnsiTheme="minorHAnsi"/>
                <w:b/>
                <w:sz w:val="18"/>
                <w:szCs w:val="18"/>
              </w:rPr>
            </w:pPr>
            <w:r w:rsidRPr="00876A51">
              <w:rPr>
                <w:rFonts w:asciiTheme="minorHAnsi" w:hAnsiTheme="minorHAnsi"/>
                <w:sz w:val="18"/>
                <w:szCs w:val="18"/>
              </w:rPr>
              <w:t>OWNR 13422</w:t>
            </w:r>
          </w:p>
        </w:tc>
        <w:tc>
          <w:tcPr>
            <w:tcW w:w="1890" w:type="dxa"/>
            <w:vMerge w:val="restart"/>
            <w:shd w:val="clear" w:color="auto" w:fill="F2F2F2" w:themeFill="background1" w:themeFillShade="F2"/>
          </w:tcPr>
          <w:p w14:paraId="7EBCFA05" w14:textId="77777777" w:rsidR="000F5F46" w:rsidRPr="00876A51" w:rsidRDefault="000F5F46" w:rsidP="00876A51">
            <w:pPr>
              <w:rPr>
                <w:rFonts w:asciiTheme="minorHAnsi" w:hAnsiTheme="minorHAnsi"/>
                <w:b/>
                <w:sz w:val="18"/>
                <w:szCs w:val="18"/>
              </w:rPr>
            </w:pPr>
            <w:r w:rsidRPr="00876A51">
              <w:rPr>
                <w:rFonts w:asciiTheme="minorHAnsi" w:hAnsiTheme="minorHAnsi"/>
                <w:sz w:val="18"/>
                <w:szCs w:val="18"/>
              </w:rPr>
              <w:t xml:space="preserve">Provide the ability for VA pharmacy staff to interact with received inbound eRxs after the system has </w:t>
            </w:r>
            <w:r w:rsidRPr="00876A51">
              <w:rPr>
                <w:rFonts w:asciiTheme="minorHAnsi" w:hAnsiTheme="minorHAnsi"/>
                <w:b/>
                <w:sz w:val="18"/>
                <w:szCs w:val="18"/>
              </w:rPr>
              <w:t>automatically validated the external provider</w:t>
            </w:r>
            <w:r w:rsidRPr="00876A51">
              <w:rPr>
                <w:rFonts w:asciiTheme="minorHAnsi" w:hAnsiTheme="minorHAnsi"/>
                <w:sz w:val="18"/>
                <w:szCs w:val="18"/>
              </w:rPr>
              <w:t xml:space="preserve"> that sent the eRx is a valid provider authorized to write prescriptions and/or provide services to the specified VA patient.</w:t>
            </w:r>
          </w:p>
        </w:tc>
        <w:tc>
          <w:tcPr>
            <w:tcW w:w="2610" w:type="dxa"/>
            <w:vMerge w:val="restart"/>
            <w:shd w:val="clear" w:color="auto" w:fill="F2F2F2" w:themeFill="background1" w:themeFillShade="F2"/>
          </w:tcPr>
          <w:p w14:paraId="05EEE209" w14:textId="3188B3A7" w:rsidR="000F5F46" w:rsidRPr="00876A51" w:rsidRDefault="00876A51" w:rsidP="00876A51">
            <w:pPr>
              <w:jc w:val="center"/>
              <w:rPr>
                <w:rFonts w:asciiTheme="minorHAnsi" w:hAnsiTheme="minorHAnsi"/>
                <w:b/>
                <w:sz w:val="18"/>
                <w:szCs w:val="18"/>
              </w:rPr>
            </w:pPr>
            <w:r w:rsidRPr="00876A51">
              <w:rPr>
                <w:rFonts w:asciiTheme="minorHAnsi" w:hAnsiTheme="minorHAnsi"/>
                <w:sz w:val="18"/>
                <w:szCs w:val="18"/>
              </w:rPr>
              <w:t>25</w:t>
            </w:r>
            <w:r w:rsidR="000F5F46" w:rsidRPr="00876A51">
              <w:rPr>
                <w:rFonts w:asciiTheme="minorHAnsi" w:hAnsiTheme="minorHAnsi"/>
                <w:sz w:val="18"/>
                <w:szCs w:val="18"/>
              </w:rPr>
              <w:t>.1: As a VA pharmacist, I need to be able to open and view an eRx in the VistA Holding Queue to manually confirm provider is a valid provider authorized to write prescriptions and/or provide services to the specified VA patient.</w:t>
            </w:r>
          </w:p>
        </w:tc>
        <w:tc>
          <w:tcPr>
            <w:tcW w:w="2700" w:type="dxa"/>
            <w:shd w:val="clear" w:color="auto" w:fill="F2F2F2" w:themeFill="background1" w:themeFillShade="F2"/>
          </w:tcPr>
          <w:p w14:paraId="7A5DC788" w14:textId="739E6368" w:rsidR="000F5F46" w:rsidRPr="00876A51" w:rsidRDefault="00876A51" w:rsidP="00876A51">
            <w:pPr>
              <w:pStyle w:val="BodyText"/>
              <w:spacing w:before="0" w:after="0"/>
              <w:rPr>
                <w:rFonts w:asciiTheme="minorHAnsi" w:hAnsiTheme="minorHAnsi"/>
                <w:b/>
                <w:sz w:val="18"/>
                <w:szCs w:val="18"/>
              </w:rPr>
            </w:pPr>
            <w:r w:rsidRPr="00876A51">
              <w:rPr>
                <w:rFonts w:asciiTheme="minorHAnsi" w:hAnsiTheme="minorHAnsi"/>
                <w:sz w:val="18"/>
                <w:szCs w:val="18"/>
              </w:rPr>
              <w:t>25</w:t>
            </w:r>
            <w:r w:rsidR="000F5F46" w:rsidRPr="00876A51">
              <w:rPr>
                <w:rFonts w:asciiTheme="minorHAnsi" w:hAnsiTheme="minorHAnsi"/>
                <w:sz w:val="18"/>
                <w:szCs w:val="18"/>
              </w:rPr>
              <w:t>.1.1: Confirm provider data on the inbound eRx.</w:t>
            </w:r>
          </w:p>
        </w:tc>
        <w:tc>
          <w:tcPr>
            <w:tcW w:w="4302" w:type="dxa"/>
            <w:shd w:val="clear" w:color="auto" w:fill="F2F2F2" w:themeFill="background1" w:themeFillShade="F2"/>
          </w:tcPr>
          <w:p w14:paraId="7ABC95AD" w14:textId="77777777" w:rsidR="000F5F46" w:rsidRPr="00876A51" w:rsidRDefault="000F5F46" w:rsidP="00876A51">
            <w:pPr>
              <w:rPr>
                <w:rFonts w:asciiTheme="minorHAnsi" w:hAnsiTheme="minorHAnsi"/>
                <w:sz w:val="18"/>
                <w:szCs w:val="18"/>
              </w:rPr>
            </w:pPr>
            <w:r w:rsidRPr="00876A51">
              <w:rPr>
                <w:rFonts w:asciiTheme="minorHAnsi" w:hAnsiTheme="minorHAnsi"/>
                <w:sz w:val="18"/>
                <w:szCs w:val="18"/>
              </w:rPr>
              <w:t xml:space="preserve">The inbound eRx must include the following external provider data: </w:t>
            </w:r>
          </w:p>
          <w:p w14:paraId="2FC715FE" w14:textId="77777777" w:rsidR="000F5F46" w:rsidRPr="00876A51" w:rsidRDefault="000F5F46" w:rsidP="00876A51">
            <w:pPr>
              <w:pStyle w:val="ListParagraph"/>
              <w:numPr>
                <w:ilvl w:val="0"/>
                <w:numId w:val="19"/>
              </w:numPr>
              <w:rPr>
                <w:rFonts w:asciiTheme="minorHAnsi" w:hAnsiTheme="minorHAnsi"/>
                <w:sz w:val="18"/>
                <w:szCs w:val="18"/>
              </w:rPr>
            </w:pPr>
            <w:r w:rsidRPr="00876A51">
              <w:rPr>
                <w:rFonts w:asciiTheme="minorHAnsi" w:hAnsiTheme="minorHAnsi"/>
                <w:sz w:val="18"/>
                <w:szCs w:val="18"/>
              </w:rPr>
              <w:t>Name</w:t>
            </w:r>
          </w:p>
          <w:p w14:paraId="03A38CC4" w14:textId="77777777" w:rsidR="000F5F46" w:rsidRPr="00876A51" w:rsidRDefault="000F5F46" w:rsidP="00876A51">
            <w:pPr>
              <w:pStyle w:val="ListParagraph"/>
              <w:numPr>
                <w:ilvl w:val="0"/>
                <w:numId w:val="19"/>
              </w:numPr>
              <w:rPr>
                <w:rFonts w:asciiTheme="minorHAnsi" w:hAnsiTheme="minorHAnsi"/>
                <w:sz w:val="18"/>
                <w:szCs w:val="18"/>
              </w:rPr>
            </w:pPr>
            <w:r w:rsidRPr="00876A51">
              <w:rPr>
                <w:rFonts w:asciiTheme="minorHAnsi" w:hAnsiTheme="minorHAnsi"/>
                <w:sz w:val="18"/>
                <w:szCs w:val="18"/>
              </w:rPr>
              <w:t>Address</w:t>
            </w:r>
          </w:p>
          <w:p w14:paraId="345BE65D" w14:textId="77777777" w:rsidR="000F5F46" w:rsidRPr="00876A51" w:rsidRDefault="000F5F46" w:rsidP="00876A51">
            <w:pPr>
              <w:pStyle w:val="ListParagraph"/>
              <w:numPr>
                <w:ilvl w:val="0"/>
                <w:numId w:val="19"/>
              </w:numPr>
              <w:rPr>
                <w:rFonts w:asciiTheme="minorHAnsi" w:hAnsiTheme="minorHAnsi"/>
                <w:sz w:val="18"/>
                <w:szCs w:val="18"/>
              </w:rPr>
            </w:pPr>
            <w:r w:rsidRPr="00876A51">
              <w:rPr>
                <w:rFonts w:asciiTheme="minorHAnsi" w:hAnsiTheme="minorHAnsi"/>
                <w:sz w:val="18"/>
                <w:szCs w:val="18"/>
              </w:rPr>
              <w:t>Phone Number</w:t>
            </w:r>
          </w:p>
          <w:p w14:paraId="44A1493D" w14:textId="77777777" w:rsidR="000F5F46" w:rsidRPr="00876A51" w:rsidRDefault="000F5F46" w:rsidP="00876A51">
            <w:pPr>
              <w:pStyle w:val="ListParagraph"/>
              <w:numPr>
                <w:ilvl w:val="0"/>
                <w:numId w:val="19"/>
              </w:numPr>
              <w:rPr>
                <w:rFonts w:asciiTheme="minorHAnsi" w:hAnsiTheme="minorHAnsi"/>
                <w:sz w:val="18"/>
                <w:szCs w:val="18"/>
              </w:rPr>
            </w:pPr>
            <w:r w:rsidRPr="00876A51">
              <w:rPr>
                <w:rFonts w:asciiTheme="minorHAnsi" w:hAnsiTheme="minorHAnsi"/>
                <w:sz w:val="18"/>
                <w:szCs w:val="18"/>
              </w:rPr>
              <w:t>Signature</w:t>
            </w:r>
          </w:p>
          <w:p w14:paraId="7A837FA0" w14:textId="77777777" w:rsidR="000F5F46" w:rsidRPr="00876A51" w:rsidRDefault="000F5F46" w:rsidP="00876A51">
            <w:pPr>
              <w:pStyle w:val="ListParagraph"/>
              <w:numPr>
                <w:ilvl w:val="0"/>
                <w:numId w:val="19"/>
              </w:numPr>
              <w:rPr>
                <w:rFonts w:asciiTheme="minorHAnsi" w:hAnsiTheme="minorHAnsi"/>
                <w:sz w:val="18"/>
                <w:szCs w:val="18"/>
              </w:rPr>
            </w:pPr>
            <w:r w:rsidRPr="00876A51">
              <w:rPr>
                <w:rFonts w:asciiTheme="minorHAnsi" w:hAnsiTheme="minorHAnsi"/>
                <w:sz w:val="18"/>
                <w:szCs w:val="18"/>
              </w:rPr>
              <w:t>Unique NPI Number</w:t>
            </w:r>
            <w:r w:rsidRPr="00876A51">
              <w:rPr>
                <w:rFonts w:asciiTheme="minorHAnsi" w:hAnsiTheme="minorHAnsi"/>
                <w:b/>
                <w:sz w:val="18"/>
                <w:szCs w:val="18"/>
              </w:rPr>
              <w:br/>
              <w:t>-- OR --</w:t>
            </w:r>
          </w:p>
          <w:p w14:paraId="21C40E7E" w14:textId="14F6E1C1" w:rsidR="000F5F46" w:rsidRPr="00876A51" w:rsidRDefault="000F5F46" w:rsidP="00876A51">
            <w:pPr>
              <w:pStyle w:val="ListParagraph"/>
              <w:ind w:left="360"/>
              <w:rPr>
                <w:rFonts w:asciiTheme="minorHAnsi" w:hAnsiTheme="minorHAnsi"/>
                <w:sz w:val="18"/>
                <w:szCs w:val="18"/>
              </w:rPr>
            </w:pPr>
            <w:r w:rsidRPr="00876A51">
              <w:rPr>
                <w:rFonts w:asciiTheme="minorHAnsi" w:hAnsiTheme="minorHAnsi"/>
                <w:sz w:val="18"/>
                <w:szCs w:val="18"/>
              </w:rPr>
              <w:t>Unique License Number</w:t>
            </w:r>
            <w:r w:rsidR="001C62D5" w:rsidRPr="00876A51">
              <w:rPr>
                <w:rFonts w:asciiTheme="minorHAnsi" w:hAnsiTheme="minorHAnsi"/>
                <w:sz w:val="18"/>
                <w:szCs w:val="18"/>
              </w:rPr>
              <w:t xml:space="preserve"> and State</w:t>
            </w:r>
          </w:p>
          <w:p w14:paraId="796CCADE" w14:textId="77777777" w:rsidR="000F5F46" w:rsidRPr="00876A51" w:rsidRDefault="000F5F46" w:rsidP="00876A51">
            <w:pPr>
              <w:rPr>
                <w:rFonts w:asciiTheme="minorHAnsi" w:hAnsiTheme="minorHAnsi"/>
                <w:sz w:val="18"/>
                <w:szCs w:val="18"/>
              </w:rPr>
            </w:pPr>
          </w:p>
          <w:p w14:paraId="3367CFFC" w14:textId="7C1309AC" w:rsidR="000F5F46" w:rsidRPr="00876A51" w:rsidRDefault="000F5F46" w:rsidP="00876A51">
            <w:pPr>
              <w:rPr>
                <w:rFonts w:asciiTheme="minorHAnsi" w:hAnsiTheme="minorHAnsi"/>
                <w:sz w:val="18"/>
                <w:szCs w:val="18"/>
              </w:rPr>
            </w:pPr>
            <w:r w:rsidRPr="00876A51">
              <w:rPr>
                <w:rFonts w:asciiTheme="minorHAnsi" w:hAnsiTheme="minorHAnsi"/>
                <w:sz w:val="18"/>
                <w:szCs w:val="18"/>
              </w:rPr>
              <w:t>If the eRx is for a controlled substance, the external provider must have a unique DEA number that matches to that same external provider’s DEA# in the VistA New Person file.</w:t>
            </w:r>
          </w:p>
        </w:tc>
      </w:tr>
      <w:tr w:rsidR="000F5F46" w:rsidRPr="00876A51" w14:paraId="5D6AE09F" w14:textId="77777777" w:rsidTr="009328A8">
        <w:trPr>
          <w:tblHeader/>
        </w:trPr>
        <w:tc>
          <w:tcPr>
            <w:tcW w:w="558" w:type="dxa"/>
            <w:vMerge/>
            <w:shd w:val="clear" w:color="auto" w:fill="F2F2F2" w:themeFill="background1" w:themeFillShade="F2"/>
          </w:tcPr>
          <w:p w14:paraId="7015E3A9" w14:textId="77777777" w:rsidR="000F5F46" w:rsidRPr="00876A51" w:rsidRDefault="000F5F46" w:rsidP="00876A51">
            <w:pPr>
              <w:rPr>
                <w:rFonts w:asciiTheme="minorHAnsi" w:hAnsiTheme="minorHAnsi"/>
                <w:b/>
                <w:sz w:val="18"/>
                <w:szCs w:val="18"/>
              </w:rPr>
            </w:pPr>
          </w:p>
        </w:tc>
        <w:tc>
          <w:tcPr>
            <w:tcW w:w="990" w:type="dxa"/>
            <w:vMerge/>
            <w:shd w:val="clear" w:color="auto" w:fill="F2F2F2" w:themeFill="background1" w:themeFillShade="F2"/>
          </w:tcPr>
          <w:p w14:paraId="12CBC9C7" w14:textId="77777777" w:rsidR="000F5F46" w:rsidRPr="00876A51" w:rsidRDefault="000F5F46" w:rsidP="00876A51">
            <w:pPr>
              <w:rPr>
                <w:rFonts w:asciiTheme="minorHAnsi" w:hAnsiTheme="minorHAnsi"/>
                <w:b/>
                <w:sz w:val="18"/>
                <w:szCs w:val="18"/>
              </w:rPr>
            </w:pPr>
          </w:p>
        </w:tc>
        <w:tc>
          <w:tcPr>
            <w:tcW w:w="1890" w:type="dxa"/>
            <w:vMerge/>
            <w:shd w:val="clear" w:color="auto" w:fill="F2F2F2" w:themeFill="background1" w:themeFillShade="F2"/>
          </w:tcPr>
          <w:p w14:paraId="2F0882AE" w14:textId="77777777" w:rsidR="000F5F46" w:rsidRPr="00876A51" w:rsidRDefault="000F5F46" w:rsidP="00876A51">
            <w:pPr>
              <w:jc w:val="center"/>
              <w:rPr>
                <w:rFonts w:asciiTheme="minorHAnsi" w:hAnsiTheme="minorHAnsi"/>
                <w:b/>
                <w:sz w:val="18"/>
                <w:szCs w:val="18"/>
              </w:rPr>
            </w:pPr>
          </w:p>
        </w:tc>
        <w:tc>
          <w:tcPr>
            <w:tcW w:w="2610" w:type="dxa"/>
            <w:vMerge/>
            <w:shd w:val="clear" w:color="auto" w:fill="F2F2F2" w:themeFill="background1" w:themeFillShade="F2"/>
          </w:tcPr>
          <w:p w14:paraId="748A0734" w14:textId="77777777" w:rsidR="000F5F46" w:rsidRPr="00876A51" w:rsidRDefault="000F5F46" w:rsidP="00876A51">
            <w:pPr>
              <w:jc w:val="center"/>
              <w:rPr>
                <w:rFonts w:asciiTheme="minorHAnsi" w:hAnsiTheme="minorHAnsi"/>
                <w:b/>
                <w:sz w:val="18"/>
                <w:szCs w:val="18"/>
              </w:rPr>
            </w:pPr>
          </w:p>
        </w:tc>
        <w:tc>
          <w:tcPr>
            <w:tcW w:w="2700" w:type="dxa"/>
            <w:shd w:val="clear" w:color="auto" w:fill="F2F2F2" w:themeFill="background1" w:themeFillShade="F2"/>
          </w:tcPr>
          <w:p w14:paraId="6E43465B" w14:textId="76F8A84A" w:rsidR="000F5F46" w:rsidRPr="00876A51" w:rsidRDefault="00876A51" w:rsidP="00876A51">
            <w:pPr>
              <w:pStyle w:val="BodyText"/>
              <w:spacing w:before="0" w:after="0"/>
              <w:rPr>
                <w:rFonts w:asciiTheme="minorHAnsi" w:hAnsiTheme="minorHAnsi"/>
                <w:b/>
                <w:sz w:val="18"/>
                <w:szCs w:val="18"/>
              </w:rPr>
            </w:pPr>
            <w:r w:rsidRPr="00876A51">
              <w:rPr>
                <w:rFonts w:asciiTheme="minorHAnsi" w:hAnsiTheme="minorHAnsi"/>
                <w:sz w:val="18"/>
                <w:szCs w:val="18"/>
              </w:rPr>
              <w:t>25</w:t>
            </w:r>
            <w:r w:rsidR="000F5F46" w:rsidRPr="00876A51">
              <w:rPr>
                <w:rFonts w:asciiTheme="minorHAnsi" w:hAnsiTheme="minorHAnsi"/>
                <w:sz w:val="18"/>
                <w:szCs w:val="18"/>
              </w:rPr>
              <w:t>.1.2: Confirm external provider is in the VistA New Person File.</w:t>
            </w:r>
          </w:p>
        </w:tc>
        <w:tc>
          <w:tcPr>
            <w:tcW w:w="4302" w:type="dxa"/>
            <w:shd w:val="clear" w:color="auto" w:fill="F2F2F2" w:themeFill="background1" w:themeFillShade="F2"/>
          </w:tcPr>
          <w:p w14:paraId="25EF03A0" w14:textId="77777777" w:rsidR="000F5F46" w:rsidRPr="00876A51" w:rsidRDefault="000F5F46" w:rsidP="00876A51">
            <w:pPr>
              <w:keepNext/>
              <w:rPr>
                <w:rFonts w:asciiTheme="minorHAnsi" w:hAnsiTheme="minorHAnsi"/>
                <w:b/>
                <w:sz w:val="18"/>
                <w:szCs w:val="18"/>
              </w:rPr>
            </w:pPr>
            <w:r w:rsidRPr="00876A51">
              <w:rPr>
                <w:rFonts w:asciiTheme="minorHAnsi" w:hAnsiTheme="minorHAnsi"/>
                <w:sz w:val="18"/>
                <w:szCs w:val="18"/>
              </w:rPr>
              <w:t>External Providers in the VistA New Person File are valid providers authorized to write prescriptions and/or provide services to the specified VA patient.</w:t>
            </w:r>
          </w:p>
        </w:tc>
      </w:tr>
    </w:tbl>
    <w:p w14:paraId="27468E72" w14:textId="77777777" w:rsidR="000F5F46" w:rsidRPr="00FB45B7" w:rsidRDefault="000F5F46" w:rsidP="000F5F46">
      <w:pPr>
        <w:pStyle w:val="Style4v3"/>
      </w:pPr>
      <w:r w:rsidRPr="00FB45B7">
        <w:t xml:space="preserve">Manually Confirming – Drug </w:t>
      </w:r>
    </w:p>
    <w:p w14:paraId="58D36A6D" w14:textId="77777777" w:rsidR="000F5F46" w:rsidRPr="00E130A9" w:rsidRDefault="000F5F46" w:rsidP="000F5F46">
      <w:pPr>
        <w:pStyle w:val="BodyText"/>
        <w:rPr>
          <w:szCs w:val="24"/>
        </w:rPr>
      </w:pPr>
      <w:r w:rsidRPr="00E130A9">
        <w:rPr>
          <w:szCs w:val="24"/>
        </w:rPr>
        <w:t>This requirement addresses the need to manually confirm the medication or medical supply information before the eRx can move to the VistA OP Holding Queue – Pending for eRxs waiting to process.</w:t>
      </w:r>
    </w:p>
    <w:p w14:paraId="1F00BBE3" w14:textId="04D0D6A4" w:rsidR="0072304D" w:rsidRDefault="0072304D" w:rsidP="009328A8">
      <w:pPr>
        <w:pStyle w:val="Caption"/>
      </w:pPr>
      <w:bookmarkStart w:id="137" w:name="_Toc443575501"/>
      <w:r>
        <w:t xml:space="preserve">Table </w:t>
      </w:r>
      <w:fldSimple w:instr=" SEQ Table \* ARABIC ">
        <w:r w:rsidR="00DF255A">
          <w:rPr>
            <w:noProof/>
          </w:rPr>
          <w:t>26</w:t>
        </w:r>
      </w:fldSimple>
      <w:r>
        <w:t xml:space="preserve">: </w:t>
      </w:r>
      <w:r w:rsidRPr="0020561A">
        <w:t>EPIC 26:  The pharmacist needs to manually confirm the drug information before the eRx is moved to the VistA OP Holding Queue – Pending for processing.</w:t>
      </w:r>
      <w:bookmarkEnd w:id="137"/>
    </w:p>
    <w:tbl>
      <w:tblPr>
        <w:tblStyle w:val="TableGrid"/>
        <w:tblW w:w="13050" w:type="dxa"/>
        <w:tblInd w:w="108" w:type="dxa"/>
        <w:tblLayout w:type="fixed"/>
        <w:tblLook w:val="04A0" w:firstRow="1" w:lastRow="0" w:firstColumn="1" w:lastColumn="0" w:noHBand="0" w:noVBand="1"/>
        <w:tblCaption w:val="EPIC 26:  Manually Confirming – Drug "/>
        <w:tblDescription w:val="EPIC 26:  The pharmacist needs to manually confirm the drug information before the eRx is moved to the VistA OP Holding Queue – Pending for processing.  "/>
      </w:tblPr>
      <w:tblGrid>
        <w:gridCol w:w="558"/>
        <w:gridCol w:w="990"/>
        <w:gridCol w:w="1890"/>
        <w:gridCol w:w="40"/>
        <w:gridCol w:w="2570"/>
        <w:gridCol w:w="2700"/>
        <w:gridCol w:w="4302"/>
      </w:tblGrid>
      <w:tr w:rsidR="000F5F46" w:rsidRPr="00876A51" w14:paraId="1080E929" w14:textId="77777777" w:rsidTr="009328A8">
        <w:trPr>
          <w:tblHeader/>
        </w:trPr>
        <w:tc>
          <w:tcPr>
            <w:tcW w:w="558" w:type="dxa"/>
            <w:shd w:val="clear" w:color="auto" w:fill="D9D9D9" w:themeFill="background1" w:themeFillShade="D9"/>
            <w:vAlign w:val="center"/>
          </w:tcPr>
          <w:p w14:paraId="16447548" w14:textId="77777777" w:rsidR="000F5F46" w:rsidRPr="00876A51" w:rsidRDefault="000F5F46" w:rsidP="003847BC">
            <w:pPr>
              <w:pStyle w:val="BodyText"/>
              <w:spacing w:before="0" w:after="0"/>
              <w:jc w:val="center"/>
              <w:rPr>
                <w:rFonts w:asciiTheme="minorHAnsi" w:hAnsiTheme="minorHAnsi"/>
                <w:sz w:val="18"/>
                <w:szCs w:val="18"/>
              </w:rPr>
            </w:pPr>
            <w:r w:rsidRPr="00876A51">
              <w:rPr>
                <w:rFonts w:asciiTheme="minorHAnsi" w:hAnsiTheme="minorHAnsi"/>
                <w:b/>
                <w:sz w:val="18"/>
                <w:szCs w:val="18"/>
              </w:rPr>
              <w:t>ID #</w:t>
            </w:r>
          </w:p>
        </w:tc>
        <w:tc>
          <w:tcPr>
            <w:tcW w:w="990" w:type="dxa"/>
            <w:shd w:val="clear" w:color="auto" w:fill="D9D9D9" w:themeFill="background1" w:themeFillShade="D9"/>
            <w:vAlign w:val="center"/>
          </w:tcPr>
          <w:p w14:paraId="5B5411AA" w14:textId="77777777" w:rsidR="000F5F46" w:rsidRPr="00876A51" w:rsidRDefault="000F5F46" w:rsidP="003847BC">
            <w:pPr>
              <w:jc w:val="center"/>
              <w:rPr>
                <w:rFonts w:asciiTheme="minorHAnsi" w:hAnsiTheme="minorHAnsi"/>
                <w:b/>
                <w:sz w:val="18"/>
                <w:szCs w:val="18"/>
              </w:rPr>
            </w:pPr>
            <w:r w:rsidRPr="00876A51">
              <w:rPr>
                <w:rFonts w:asciiTheme="minorHAnsi" w:hAnsiTheme="minorHAnsi"/>
                <w:b/>
                <w:sz w:val="18"/>
                <w:szCs w:val="18"/>
              </w:rPr>
              <w:t>NEED/</w:t>
            </w:r>
          </w:p>
          <w:p w14:paraId="43367DAD"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OWNR #</w:t>
            </w:r>
          </w:p>
        </w:tc>
        <w:tc>
          <w:tcPr>
            <w:tcW w:w="1930" w:type="dxa"/>
            <w:gridSpan w:val="2"/>
            <w:shd w:val="clear" w:color="auto" w:fill="D9D9D9" w:themeFill="background1" w:themeFillShade="D9"/>
            <w:vAlign w:val="center"/>
          </w:tcPr>
          <w:p w14:paraId="7AFD5843"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BRD Theme</w:t>
            </w:r>
          </w:p>
        </w:tc>
        <w:tc>
          <w:tcPr>
            <w:tcW w:w="2570" w:type="dxa"/>
            <w:shd w:val="clear" w:color="auto" w:fill="D9D9D9" w:themeFill="background1" w:themeFillShade="D9"/>
            <w:vAlign w:val="center"/>
          </w:tcPr>
          <w:p w14:paraId="64300EAE"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User Stories (Narratives)</w:t>
            </w:r>
          </w:p>
        </w:tc>
        <w:tc>
          <w:tcPr>
            <w:tcW w:w="2700" w:type="dxa"/>
            <w:shd w:val="clear" w:color="auto" w:fill="D9D9D9" w:themeFill="background1" w:themeFillShade="D9"/>
            <w:vAlign w:val="center"/>
          </w:tcPr>
          <w:p w14:paraId="22B00B4B" w14:textId="77777777" w:rsidR="000F5F46" w:rsidRPr="00876A51" w:rsidRDefault="000F5F46" w:rsidP="003847BC">
            <w:pPr>
              <w:pStyle w:val="BodyText"/>
              <w:spacing w:before="0" w:after="0"/>
              <w:jc w:val="center"/>
              <w:rPr>
                <w:rFonts w:asciiTheme="minorHAnsi" w:hAnsiTheme="minorHAnsi"/>
                <w:sz w:val="18"/>
                <w:szCs w:val="18"/>
              </w:rPr>
            </w:pPr>
            <w:r w:rsidRPr="00876A51">
              <w:rPr>
                <w:rFonts w:asciiTheme="minorHAnsi" w:hAnsiTheme="minorHAnsi"/>
                <w:b/>
                <w:sz w:val="18"/>
                <w:szCs w:val="18"/>
              </w:rPr>
              <w:t>User Tasks</w:t>
            </w:r>
          </w:p>
        </w:tc>
        <w:tc>
          <w:tcPr>
            <w:tcW w:w="4302" w:type="dxa"/>
            <w:shd w:val="clear" w:color="auto" w:fill="D9D9D9" w:themeFill="background1" w:themeFillShade="D9"/>
            <w:vAlign w:val="center"/>
          </w:tcPr>
          <w:p w14:paraId="56AE0D2B" w14:textId="77777777" w:rsidR="000F5F46" w:rsidRPr="00876A51" w:rsidRDefault="000F5F46" w:rsidP="003847BC">
            <w:pPr>
              <w:jc w:val="center"/>
              <w:rPr>
                <w:rFonts w:asciiTheme="minorHAnsi" w:hAnsiTheme="minorHAnsi"/>
                <w:b/>
                <w:sz w:val="18"/>
                <w:szCs w:val="18"/>
              </w:rPr>
            </w:pPr>
            <w:r w:rsidRPr="00876A51">
              <w:rPr>
                <w:rFonts w:asciiTheme="minorHAnsi" w:hAnsiTheme="minorHAnsi"/>
                <w:b/>
                <w:sz w:val="18"/>
                <w:szCs w:val="18"/>
              </w:rPr>
              <w:t>Business Acceptance Criteria</w:t>
            </w:r>
          </w:p>
          <w:p w14:paraId="6E3C0B0D" w14:textId="77777777" w:rsidR="000F5F46" w:rsidRPr="00876A51" w:rsidRDefault="000F5F46" w:rsidP="003847BC">
            <w:pPr>
              <w:jc w:val="center"/>
              <w:rPr>
                <w:rFonts w:asciiTheme="minorHAnsi" w:hAnsiTheme="minorHAnsi"/>
                <w:sz w:val="18"/>
                <w:szCs w:val="18"/>
              </w:rPr>
            </w:pPr>
            <w:r w:rsidRPr="00876A51">
              <w:rPr>
                <w:rFonts w:asciiTheme="minorHAnsi" w:hAnsiTheme="minorHAnsi"/>
                <w:b/>
                <w:sz w:val="18"/>
                <w:szCs w:val="18"/>
              </w:rPr>
              <w:t>(Requirements)</w:t>
            </w:r>
          </w:p>
        </w:tc>
      </w:tr>
      <w:tr w:rsidR="000F5F46" w:rsidRPr="00876A51" w14:paraId="0A8359BB" w14:textId="77777777" w:rsidTr="009328A8">
        <w:trPr>
          <w:trHeight w:val="314"/>
        </w:trPr>
        <w:tc>
          <w:tcPr>
            <w:tcW w:w="558" w:type="dxa"/>
            <w:vMerge w:val="restart"/>
            <w:shd w:val="clear" w:color="auto" w:fill="F2F2F2" w:themeFill="background1" w:themeFillShade="F2"/>
          </w:tcPr>
          <w:p w14:paraId="66297581" w14:textId="3248AE61" w:rsidR="000F5F46" w:rsidRPr="00876A51" w:rsidRDefault="003847BC" w:rsidP="003D0335">
            <w:pPr>
              <w:rPr>
                <w:rFonts w:asciiTheme="minorHAnsi" w:hAnsiTheme="minorHAnsi"/>
                <w:sz w:val="18"/>
                <w:szCs w:val="18"/>
              </w:rPr>
            </w:pPr>
            <w:r>
              <w:rPr>
                <w:rFonts w:asciiTheme="minorHAnsi" w:hAnsiTheme="minorHAnsi"/>
                <w:sz w:val="18"/>
                <w:szCs w:val="18"/>
              </w:rPr>
              <w:t>70</w:t>
            </w:r>
          </w:p>
        </w:tc>
        <w:tc>
          <w:tcPr>
            <w:tcW w:w="990" w:type="dxa"/>
            <w:vMerge w:val="restart"/>
            <w:shd w:val="clear" w:color="auto" w:fill="F2F2F2" w:themeFill="background1" w:themeFillShade="F2"/>
          </w:tcPr>
          <w:p w14:paraId="5F8DBE03"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OWNR</w:t>
            </w:r>
            <w:r w:rsidRPr="00876A51">
              <w:rPr>
                <w:rFonts w:asciiTheme="minorHAnsi" w:hAnsiTheme="minorHAnsi"/>
                <w:sz w:val="18"/>
                <w:szCs w:val="18"/>
              </w:rPr>
              <w:br/>
              <w:t>13423</w:t>
            </w:r>
          </w:p>
        </w:tc>
        <w:tc>
          <w:tcPr>
            <w:tcW w:w="1890" w:type="dxa"/>
            <w:vMerge w:val="restart"/>
            <w:shd w:val="clear" w:color="auto" w:fill="F2F2F2" w:themeFill="background1" w:themeFillShade="F2"/>
          </w:tcPr>
          <w:p w14:paraId="5BBF655C"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 xml:space="preserve">Provide the ability for VA pharmacy staff to interact with received inbound eRxs after the system has automatically </w:t>
            </w:r>
            <w:r w:rsidRPr="00876A51">
              <w:rPr>
                <w:rFonts w:asciiTheme="minorHAnsi" w:hAnsiTheme="minorHAnsi"/>
                <w:b/>
                <w:sz w:val="18"/>
                <w:szCs w:val="18"/>
              </w:rPr>
              <w:t xml:space="preserve">validated the medication or medical supply </w:t>
            </w:r>
            <w:r w:rsidRPr="00876A51">
              <w:rPr>
                <w:rFonts w:asciiTheme="minorHAnsi" w:hAnsiTheme="minorHAnsi"/>
                <w:sz w:val="18"/>
                <w:szCs w:val="18"/>
              </w:rPr>
              <w:t>specified on the eRx is recognized by VA and allowed to be prescribed to a VA patient.</w:t>
            </w:r>
          </w:p>
        </w:tc>
        <w:tc>
          <w:tcPr>
            <w:tcW w:w="2610" w:type="dxa"/>
            <w:gridSpan w:val="2"/>
            <w:vMerge w:val="restart"/>
            <w:shd w:val="clear" w:color="auto" w:fill="F2F2F2" w:themeFill="background1" w:themeFillShade="F2"/>
          </w:tcPr>
          <w:p w14:paraId="58A06651" w14:textId="41825405" w:rsidR="000F5F46" w:rsidRPr="00876A51" w:rsidRDefault="00876A51" w:rsidP="003D0335">
            <w:pPr>
              <w:rPr>
                <w:rFonts w:asciiTheme="minorHAnsi" w:hAnsiTheme="minorHAnsi"/>
                <w:sz w:val="18"/>
                <w:szCs w:val="18"/>
              </w:rPr>
            </w:pPr>
            <w:r w:rsidRPr="00876A51">
              <w:rPr>
                <w:rFonts w:asciiTheme="minorHAnsi" w:hAnsiTheme="minorHAnsi"/>
                <w:sz w:val="18"/>
                <w:szCs w:val="18"/>
              </w:rPr>
              <w:t>26</w:t>
            </w:r>
            <w:r w:rsidR="000F5F46" w:rsidRPr="00876A51">
              <w:rPr>
                <w:rFonts w:asciiTheme="minorHAnsi" w:hAnsiTheme="minorHAnsi"/>
                <w:sz w:val="18"/>
                <w:szCs w:val="18"/>
              </w:rPr>
              <w:t>.1 As a VA pharmacist, I need to be able to open and view the eRx in the VistA Holding Queue to manually check and verify the drug prescribed for the patient matches required criteria, and is allowed to be prescribed to a VA patient.</w:t>
            </w:r>
          </w:p>
        </w:tc>
        <w:tc>
          <w:tcPr>
            <w:tcW w:w="2700" w:type="dxa"/>
            <w:shd w:val="clear" w:color="auto" w:fill="F2F2F2" w:themeFill="background1" w:themeFillShade="F2"/>
          </w:tcPr>
          <w:p w14:paraId="1C8220D9" w14:textId="491B9112" w:rsidR="000F5F46" w:rsidRPr="00876A51" w:rsidRDefault="00876A51" w:rsidP="003D0335">
            <w:pPr>
              <w:pStyle w:val="BodyText"/>
              <w:spacing w:before="0" w:after="0"/>
              <w:rPr>
                <w:rFonts w:asciiTheme="minorHAnsi" w:hAnsiTheme="minorHAnsi"/>
                <w:sz w:val="18"/>
                <w:szCs w:val="18"/>
              </w:rPr>
            </w:pPr>
            <w:r w:rsidRPr="00876A51">
              <w:rPr>
                <w:rFonts w:asciiTheme="minorHAnsi" w:hAnsiTheme="minorHAnsi"/>
                <w:sz w:val="18"/>
                <w:szCs w:val="18"/>
              </w:rPr>
              <w:t>26</w:t>
            </w:r>
            <w:r w:rsidR="000F5F46" w:rsidRPr="00876A51">
              <w:rPr>
                <w:rFonts w:asciiTheme="minorHAnsi" w:hAnsiTheme="minorHAnsi"/>
                <w:sz w:val="18"/>
                <w:szCs w:val="18"/>
              </w:rPr>
              <w:t>.1.1: Confirm drug information is complete, includes required criteria, and is allowed to be prescribed to a VA patient.</w:t>
            </w:r>
          </w:p>
        </w:tc>
        <w:tc>
          <w:tcPr>
            <w:tcW w:w="4302" w:type="dxa"/>
            <w:shd w:val="clear" w:color="auto" w:fill="F2F2F2" w:themeFill="background1" w:themeFillShade="F2"/>
          </w:tcPr>
          <w:p w14:paraId="4732DC21" w14:textId="62738C6F" w:rsidR="000F5F46" w:rsidRPr="00876A51" w:rsidRDefault="000F5F46" w:rsidP="003D0335">
            <w:pPr>
              <w:rPr>
                <w:rFonts w:asciiTheme="minorHAnsi" w:hAnsiTheme="minorHAnsi"/>
                <w:sz w:val="18"/>
                <w:szCs w:val="18"/>
              </w:rPr>
            </w:pPr>
            <w:r w:rsidRPr="00876A51">
              <w:rPr>
                <w:rFonts w:asciiTheme="minorHAnsi" w:hAnsiTheme="minorHAnsi"/>
                <w:sz w:val="18"/>
                <w:szCs w:val="18"/>
              </w:rPr>
              <w:t xml:space="preserve">The medication or medical supply ePrescribed on inbound eRx order must include the following </w:t>
            </w:r>
            <w:r w:rsidR="004A14E0">
              <w:rPr>
                <w:rFonts w:asciiTheme="minorHAnsi" w:hAnsiTheme="minorHAnsi"/>
                <w:sz w:val="18"/>
                <w:szCs w:val="18"/>
              </w:rPr>
              <w:t>fields:</w:t>
            </w:r>
            <w:r w:rsidR="00F8503E">
              <w:rPr>
                <w:rFonts w:asciiTheme="minorHAnsi" w:hAnsiTheme="minorHAnsi"/>
                <w:sz w:val="18"/>
                <w:szCs w:val="18"/>
              </w:rPr>
              <w:t xml:space="preserve"> </w:t>
            </w:r>
          </w:p>
          <w:p w14:paraId="0533B9C8" w14:textId="77777777" w:rsidR="000F5F46" w:rsidRPr="00876A51" w:rsidRDefault="000F5F46" w:rsidP="003D0335">
            <w:pPr>
              <w:rPr>
                <w:rFonts w:asciiTheme="minorHAnsi" w:hAnsiTheme="minorHAnsi"/>
                <w:sz w:val="18"/>
                <w:szCs w:val="18"/>
              </w:rPr>
            </w:pPr>
          </w:p>
          <w:p w14:paraId="2C6ACE54"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Drug Name</w:t>
            </w:r>
          </w:p>
          <w:p w14:paraId="187A277D"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Available Dosage(s)</w:t>
            </w:r>
          </w:p>
          <w:p w14:paraId="21499804"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Schedule (e.g. Take 3 times per day)</w:t>
            </w:r>
          </w:p>
          <w:p w14:paraId="1F598E5F"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Directions for Use</w:t>
            </w:r>
          </w:p>
          <w:p w14:paraId="49B79FD6"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 xml:space="preserve">Day’s Supply – </w:t>
            </w:r>
            <w:r w:rsidRPr="00876A51">
              <w:rPr>
                <w:rFonts w:asciiTheme="minorHAnsi" w:hAnsiTheme="minorHAnsi"/>
                <w:i/>
                <w:sz w:val="18"/>
                <w:szCs w:val="18"/>
              </w:rPr>
              <w:t>optional field</w:t>
            </w:r>
          </w:p>
          <w:p w14:paraId="247BBFF7"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Quantity (tab) of Drug</w:t>
            </w:r>
          </w:p>
          <w:p w14:paraId="3A803DCC"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 of Refills  -- or – PRN (must be numeric value)</w:t>
            </w:r>
          </w:p>
          <w:p w14:paraId="64CF977E"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Issue Date – date it was written</w:t>
            </w:r>
          </w:p>
          <w:p w14:paraId="0AF3BB8E"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 xml:space="preserve">Dispense As Written (DAW) – </w:t>
            </w:r>
            <w:r w:rsidRPr="00876A51">
              <w:rPr>
                <w:rFonts w:asciiTheme="minorHAnsi" w:hAnsiTheme="minorHAnsi"/>
                <w:i/>
                <w:sz w:val="18"/>
                <w:szCs w:val="18"/>
              </w:rPr>
              <w:t>optional field</w:t>
            </w:r>
          </w:p>
          <w:p w14:paraId="436EF6F3"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Name of ordering provider (i.e. non-VA physician)</w:t>
            </w:r>
          </w:p>
          <w:p w14:paraId="1304A33E"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 xml:space="preserve">Name of clinic, medical office, or outpatient </w:t>
            </w:r>
            <w:r w:rsidRPr="00876A51">
              <w:rPr>
                <w:rFonts w:asciiTheme="minorHAnsi" w:hAnsiTheme="minorHAnsi"/>
                <w:sz w:val="18"/>
                <w:szCs w:val="18"/>
              </w:rPr>
              <w:lastRenderedPageBreak/>
              <w:t>facility from which order is prescribed</w:t>
            </w:r>
          </w:p>
          <w:p w14:paraId="33F748A2" w14:textId="77777777" w:rsidR="000F5F46" w:rsidRPr="00876A51" w:rsidRDefault="000F5F46" w:rsidP="003D0335">
            <w:pPr>
              <w:pStyle w:val="ListParagraph"/>
              <w:numPr>
                <w:ilvl w:val="0"/>
                <w:numId w:val="23"/>
              </w:numPr>
              <w:rPr>
                <w:rFonts w:asciiTheme="minorHAnsi" w:hAnsiTheme="minorHAnsi"/>
                <w:sz w:val="18"/>
                <w:szCs w:val="18"/>
              </w:rPr>
            </w:pPr>
            <w:r w:rsidRPr="00876A51">
              <w:rPr>
                <w:rFonts w:asciiTheme="minorHAnsi" w:hAnsiTheme="minorHAnsi"/>
                <w:sz w:val="18"/>
                <w:szCs w:val="18"/>
              </w:rPr>
              <w:t xml:space="preserve">Address of clinic, office, or outpatient facility from which order is prescribed. </w:t>
            </w:r>
          </w:p>
          <w:p w14:paraId="30AA30CA" w14:textId="77777777" w:rsidR="000F5F46" w:rsidRPr="00876A51" w:rsidRDefault="000F5F46" w:rsidP="003D0335">
            <w:pPr>
              <w:pStyle w:val="ListParagraph"/>
              <w:ind w:left="360"/>
              <w:rPr>
                <w:rFonts w:asciiTheme="minorHAnsi" w:hAnsiTheme="minorHAnsi"/>
                <w:sz w:val="18"/>
                <w:szCs w:val="18"/>
              </w:rPr>
            </w:pPr>
          </w:p>
          <w:p w14:paraId="0C1E893B"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Note: Some of the fields above are optional, as noted.</w:t>
            </w:r>
          </w:p>
        </w:tc>
      </w:tr>
      <w:tr w:rsidR="000F5F46" w:rsidRPr="00876A51" w14:paraId="1AA0A9A2" w14:textId="77777777" w:rsidTr="009328A8">
        <w:tc>
          <w:tcPr>
            <w:tcW w:w="558" w:type="dxa"/>
            <w:vMerge/>
            <w:tcBorders>
              <w:bottom w:val="single" w:sz="4" w:space="0" w:color="auto"/>
            </w:tcBorders>
            <w:shd w:val="clear" w:color="auto" w:fill="F2F2F2" w:themeFill="background1" w:themeFillShade="F2"/>
          </w:tcPr>
          <w:p w14:paraId="6C15FE5F" w14:textId="77777777" w:rsidR="000F5F46" w:rsidRPr="00876A51" w:rsidRDefault="000F5F46" w:rsidP="003D0335">
            <w:pPr>
              <w:rPr>
                <w:rFonts w:asciiTheme="minorHAnsi" w:hAnsiTheme="minorHAnsi"/>
                <w:sz w:val="18"/>
                <w:szCs w:val="18"/>
              </w:rPr>
            </w:pPr>
          </w:p>
        </w:tc>
        <w:tc>
          <w:tcPr>
            <w:tcW w:w="990" w:type="dxa"/>
            <w:vMerge/>
            <w:tcBorders>
              <w:bottom w:val="single" w:sz="4" w:space="0" w:color="auto"/>
            </w:tcBorders>
            <w:shd w:val="clear" w:color="auto" w:fill="F2F2F2" w:themeFill="background1" w:themeFillShade="F2"/>
          </w:tcPr>
          <w:p w14:paraId="22CC7F7F" w14:textId="77777777" w:rsidR="000F5F46" w:rsidRPr="00876A51" w:rsidRDefault="000F5F46" w:rsidP="003D0335">
            <w:pPr>
              <w:rPr>
                <w:rFonts w:asciiTheme="minorHAnsi" w:hAnsiTheme="minorHAnsi"/>
                <w:sz w:val="18"/>
                <w:szCs w:val="18"/>
              </w:rPr>
            </w:pPr>
          </w:p>
        </w:tc>
        <w:tc>
          <w:tcPr>
            <w:tcW w:w="1890" w:type="dxa"/>
            <w:vMerge/>
            <w:tcBorders>
              <w:bottom w:val="single" w:sz="4" w:space="0" w:color="auto"/>
            </w:tcBorders>
            <w:shd w:val="clear" w:color="auto" w:fill="F2F2F2" w:themeFill="background1" w:themeFillShade="F2"/>
          </w:tcPr>
          <w:p w14:paraId="1A43DDB7" w14:textId="77777777" w:rsidR="000F5F46" w:rsidRPr="00876A51" w:rsidRDefault="000F5F46" w:rsidP="003D0335">
            <w:pPr>
              <w:rPr>
                <w:rFonts w:asciiTheme="minorHAnsi" w:hAnsiTheme="minorHAnsi"/>
                <w:sz w:val="18"/>
                <w:szCs w:val="18"/>
              </w:rPr>
            </w:pPr>
          </w:p>
        </w:tc>
        <w:tc>
          <w:tcPr>
            <w:tcW w:w="2610" w:type="dxa"/>
            <w:gridSpan w:val="2"/>
            <w:vMerge/>
            <w:tcBorders>
              <w:bottom w:val="single" w:sz="4" w:space="0" w:color="auto"/>
            </w:tcBorders>
            <w:shd w:val="clear" w:color="auto" w:fill="F2F2F2" w:themeFill="background1" w:themeFillShade="F2"/>
          </w:tcPr>
          <w:p w14:paraId="389D8042" w14:textId="77777777" w:rsidR="000F5F46" w:rsidRPr="00876A51" w:rsidRDefault="000F5F46" w:rsidP="003D0335">
            <w:pPr>
              <w:rPr>
                <w:rFonts w:asciiTheme="minorHAnsi" w:hAnsiTheme="minorHAnsi"/>
                <w:sz w:val="18"/>
                <w:szCs w:val="18"/>
              </w:rPr>
            </w:pPr>
          </w:p>
        </w:tc>
        <w:tc>
          <w:tcPr>
            <w:tcW w:w="2700" w:type="dxa"/>
            <w:tcBorders>
              <w:bottom w:val="single" w:sz="4" w:space="0" w:color="auto"/>
            </w:tcBorders>
            <w:shd w:val="clear" w:color="auto" w:fill="F2F2F2" w:themeFill="background1" w:themeFillShade="F2"/>
          </w:tcPr>
          <w:p w14:paraId="0D4E4875" w14:textId="2F51E35E" w:rsidR="000F5F46" w:rsidRPr="00876A51" w:rsidRDefault="00876A51" w:rsidP="003D0335">
            <w:pPr>
              <w:pStyle w:val="BodyText"/>
              <w:spacing w:before="0" w:after="0"/>
              <w:rPr>
                <w:rFonts w:asciiTheme="minorHAnsi" w:hAnsiTheme="minorHAnsi"/>
                <w:sz w:val="18"/>
                <w:szCs w:val="18"/>
              </w:rPr>
            </w:pPr>
            <w:r w:rsidRPr="00876A51">
              <w:rPr>
                <w:rFonts w:asciiTheme="minorHAnsi" w:hAnsiTheme="minorHAnsi"/>
                <w:sz w:val="18"/>
                <w:szCs w:val="18"/>
              </w:rPr>
              <w:t>26</w:t>
            </w:r>
            <w:r w:rsidR="000F5F46" w:rsidRPr="00876A51">
              <w:rPr>
                <w:rFonts w:asciiTheme="minorHAnsi" w:hAnsiTheme="minorHAnsi"/>
                <w:sz w:val="18"/>
                <w:szCs w:val="18"/>
              </w:rPr>
              <w:t>.1.2: Manually check the eRx to determine if drug allergy or allergic reaction is indicated on the eRx order or in the patient allergies file.</w:t>
            </w:r>
          </w:p>
          <w:p w14:paraId="0F3E7A3D" w14:textId="77777777" w:rsidR="000F5F46" w:rsidRPr="00876A51" w:rsidRDefault="000F5F46" w:rsidP="003D0335">
            <w:pPr>
              <w:pStyle w:val="BodyText"/>
              <w:spacing w:before="0" w:after="0"/>
              <w:rPr>
                <w:rFonts w:asciiTheme="minorHAnsi" w:hAnsiTheme="minorHAnsi"/>
                <w:sz w:val="18"/>
                <w:szCs w:val="18"/>
              </w:rPr>
            </w:pPr>
          </w:p>
          <w:p w14:paraId="6AE41F71" w14:textId="69DC8629" w:rsidR="000F5F46" w:rsidRPr="00876A51" w:rsidRDefault="00876A51" w:rsidP="003D0335">
            <w:pPr>
              <w:pStyle w:val="BodyText"/>
              <w:spacing w:before="0" w:after="0"/>
              <w:rPr>
                <w:rFonts w:asciiTheme="minorHAnsi" w:hAnsiTheme="minorHAnsi"/>
                <w:sz w:val="18"/>
                <w:szCs w:val="18"/>
              </w:rPr>
            </w:pPr>
            <w:r w:rsidRPr="00876A51">
              <w:rPr>
                <w:rFonts w:asciiTheme="minorHAnsi" w:hAnsiTheme="minorHAnsi"/>
                <w:sz w:val="18"/>
                <w:szCs w:val="18"/>
              </w:rPr>
              <w:t>26</w:t>
            </w:r>
            <w:r w:rsidR="000F5F46" w:rsidRPr="00876A51">
              <w:rPr>
                <w:rFonts w:asciiTheme="minorHAnsi" w:hAnsiTheme="minorHAnsi"/>
                <w:sz w:val="18"/>
                <w:szCs w:val="18"/>
              </w:rPr>
              <w:t xml:space="preserve">.1.3: If an allergy or allergic reaction to the eRx is indicated, update the patient allergies file to indicate that allergy or allergic reaction to the specific drug. </w:t>
            </w:r>
          </w:p>
        </w:tc>
        <w:tc>
          <w:tcPr>
            <w:tcW w:w="4302" w:type="dxa"/>
            <w:tcBorders>
              <w:bottom w:val="single" w:sz="4" w:space="0" w:color="auto"/>
            </w:tcBorders>
            <w:shd w:val="clear" w:color="auto" w:fill="F2F2F2" w:themeFill="background1" w:themeFillShade="F2"/>
          </w:tcPr>
          <w:p w14:paraId="4C973579" w14:textId="77777777" w:rsidR="000F5F46" w:rsidRPr="00876A51" w:rsidRDefault="000F5F46" w:rsidP="003D0335">
            <w:pPr>
              <w:rPr>
                <w:rFonts w:asciiTheme="minorHAnsi" w:hAnsiTheme="minorHAnsi"/>
                <w:sz w:val="18"/>
                <w:szCs w:val="18"/>
              </w:rPr>
            </w:pPr>
            <w:r w:rsidRPr="00876A51">
              <w:rPr>
                <w:rFonts w:asciiTheme="minorHAnsi" w:hAnsiTheme="minorHAnsi"/>
                <w:sz w:val="18"/>
                <w:szCs w:val="18"/>
              </w:rPr>
              <w:t>When checking the eRx order, do not dispense an eRx if an allergy or allergic reaction is indicated either on the eRx or in the patient allergies file.</w:t>
            </w:r>
          </w:p>
          <w:p w14:paraId="61F7C835" w14:textId="77777777" w:rsidR="000F5F46" w:rsidRPr="00876A51" w:rsidRDefault="000F5F46" w:rsidP="003D0335">
            <w:pPr>
              <w:rPr>
                <w:rFonts w:asciiTheme="minorHAnsi" w:hAnsiTheme="minorHAnsi"/>
                <w:sz w:val="18"/>
                <w:szCs w:val="18"/>
              </w:rPr>
            </w:pPr>
          </w:p>
          <w:p w14:paraId="79C87796" w14:textId="77777777" w:rsidR="000F5F46" w:rsidRPr="00876A51" w:rsidRDefault="000F5F46" w:rsidP="00F8503E">
            <w:pPr>
              <w:keepNext/>
              <w:rPr>
                <w:rFonts w:asciiTheme="minorHAnsi" w:hAnsiTheme="minorHAnsi"/>
                <w:sz w:val="18"/>
                <w:szCs w:val="18"/>
              </w:rPr>
            </w:pPr>
            <w:r w:rsidRPr="00876A51">
              <w:rPr>
                <w:rFonts w:asciiTheme="minorHAnsi" w:hAnsiTheme="minorHAnsi"/>
                <w:sz w:val="18"/>
                <w:szCs w:val="18"/>
              </w:rPr>
              <w:t>When an allergy or allergic reaction is indicated on eRx order, and this information is not in the patient allergies file, update that patient’s allergies file to indicate the allergy or allergic reaction to that specific drug.</w:t>
            </w:r>
          </w:p>
        </w:tc>
      </w:tr>
    </w:tbl>
    <w:p w14:paraId="13AD073D" w14:textId="760BBCB3" w:rsidR="000F5F46" w:rsidRDefault="000F5F46" w:rsidP="00664AE8">
      <w:pPr>
        <w:pStyle w:val="Heading3"/>
      </w:pPr>
      <w:bookmarkStart w:id="138" w:name="_Toc443575564"/>
      <w:r>
        <w:t>Manual Validation -- Resolving eRxs in VistA OP Error Holding Queue</w:t>
      </w:r>
      <w:bookmarkEnd w:id="138"/>
      <w:r>
        <w:t xml:space="preserve"> </w:t>
      </w:r>
    </w:p>
    <w:bookmarkEnd w:id="132"/>
    <w:p w14:paraId="6FFB676E" w14:textId="20777678" w:rsidR="000F5F46" w:rsidRDefault="000F5F46" w:rsidP="000F5F46">
      <w:pPr>
        <w:pStyle w:val="BodyText"/>
      </w:pPr>
      <w:r>
        <w:t>The following requirements support the need to manually interact with and resolve eRx patient, provider, or drug errors if for any reason there was not a match to required criteria during auto-validation. These eRxs sit in the VistA OP Error queue for manual intervention and either resolution or rejection by the VA pharmacist. When manual error validation and resolution is performed, note that VA business acceptance criteria (i.e.</w:t>
      </w:r>
      <w:r w:rsidR="00A520ED">
        <w:t>,</w:t>
      </w:r>
      <w:r>
        <w:t xml:space="preserve"> business rules) are applied to resolve the eRx error. </w:t>
      </w:r>
    </w:p>
    <w:p w14:paraId="1ABBD09D" w14:textId="77777777" w:rsidR="000F5F46" w:rsidRPr="00664AE8" w:rsidRDefault="000F5F46" w:rsidP="000F5F46">
      <w:pPr>
        <w:pStyle w:val="BodyText"/>
        <w:rPr>
          <w:b/>
        </w:rPr>
      </w:pPr>
      <w:r>
        <w:t xml:space="preserve">Additional detail for VistA Holding Queue functionality for both Pending and Error Queues </w:t>
      </w:r>
      <w:r w:rsidRPr="00664AE8">
        <w:t xml:space="preserve">are detailed in both paragraphs: </w:t>
      </w:r>
      <w:r w:rsidRPr="00664AE8">
        <w:fldChar w:fldCharType="begin"/>
      </w:r>
      <w:r w:rsidRPr="00664AE8">
        <w:instrText xml:space="preserve"> REF _Ref409605952 \w \h  \* MERGEFORMAT </w:instrText>
      </w:r>
      <w:r w:rsidRPr="00664AE8">
        <w:fldChar w:fldCharType="separate"/>
      </w:r>
      <w:r w:rsidR="00DF255A">
        <w:t>3.1.15</w:t>
      </w:r>
      <w:r w:rsidRPr="00664AE8">
        <w:fldChar w:fldCharType="end"/>
      </w:r>
      <w:r w:rsidRPr="00664AE8">
        <w:t xml:space="preserve">, </w:t>
      </w:r>
      <w:r w:rsidRPr="00664AE8">
        <w:fldChar w:fldCharType="begin"/>
      </w:r>
      <w:r w:rsidRPr="00664AE8">
        <w:instrText xml:space="preserve"> REF _Ref409605968 \h  \* MERGEFORMAT </w:instrText>
      </w:r>
      <w:r w:rsidRPr="00664AE8">
        <w:fldChar w:fldCharType="separate"/>
      </w:r>
      <w:r w:rsidR="00DF255A">
        <w:t>VistA OP Holding Queue Functionality</w:t>
      </w:r>
      <w:r w:rsidRPr="00664AE8">
        <w:fldChar w:fldCharType="end"/>
      </w:r>
      <w:r w:rsidRPr="00664AE8">
        <w:t xml:space="preserve">, and </w:t>
      </w:r>
      <w:r w:rsidRPr="00664AE8">
        <w:fldChar w:fldCharType="begin"/>
      </w:r>
      <w:r w:rsidRPr="00664AE8">
        <w:instrText xml:space="preserve"> REF _Ref409606038 \r \h  \* MERGEFORMAT </w:instrText>
      </w:r>
      <w:r w:rsidRPr="00664AE8">
        <w:fldChar w:fldCharType="separate"/>
      </w:r>
      <w:r w:rsidR="00DF255A">
        <w:t>3.1.16</w:t>
      </w:r>
      <w:r w:rsidRPr="00664AE8">
        <w:fldChar w:fldCharType="end"/>
      </w:r>
      <w:r w:rsidRPr="00664AE8">
        <w:t xml:space="preserve">, </w:t>
      </w:r>
      <w:r w:rsidRPr="00664AE8">
        <w:fldChar w:fldCharType="begin"/>
      </w:r>
      <w:r w:rsidRPr="00664AE8">
        <w:instrText xml:space="preserve"> REF _Ref409606050 \h  \* MERGEFORMAT </w:instrText>
      </w:r>
      <w:r w:rsidRPr="00664AE8">
        <w:fldChar w:fldCharType="separate"/>
      </w:r>
      <w:proofErr w:type="gramStart"/>
      <w:r w:rsidR="00DF255A">
        <w:t>Processing</w:t>
      </w:r>
      <w:proofErr w:type="gramEnd"/>
      <w:r w:rsidR="00DF255A">
        <w:t xml:space="preserve"> eRxs from VistA OP Pending or Error Holding Queue and Advancing to Ready to Dispense Status</w:t>
      </w:r>
      <w:r w:rsidRPr="00664AE8">
        <w:fldChar w:fldCharType="end"/>
      </w:r>
      <w:r w:rsidRPr="00664AE8">
        <w:rPr>
          <w:b/>
        </w:rPr>
        <w:t>.</w:t>
      </w:r>
    </w:p>
    <w:p w14:paraId="323ECEDC" w14:textId="77777777" w:rsidR="000F5F46" w:rsidRPr="00254AE7" w:rsidRDefault="000F5F46" w:rsidP="000F5F46">
      <w:pPr>
        <w:pStyle w:val="Style4v3"/>
        <w:spacing w:before="240" w:after="120"/>
      </w:pPr>
      <w:r w:rsidRPr="00254AE7">
        <w:t>High-Level Need and OWNR Requirements for Handling VistA OP Error Holding Queue</w:t>
      </w:r>
    </w:p>
    <w:p w14:paraId="2E928DC3" w14:textId="77777777" w:rsidR="000F5F46" w:rsidRPr="00E130A9" w:rsidRDefault="000F5F46" w:rsidP="00664AE8">
      <w:pPr>
        <w:pStyle w:val="BodyText"/>
      </w:pPr>
      <w:r w:rsidRPr="00E130A9">
        <w:t>The following provide high-level requirements for resolving and/or rejecting eRxs with errors in the VistA Error Queue. These requirements trace to NEED 3354 and OWNR 13425.</w:t>
      </w:r>
    </w:p>
    <w:p w14:paraId="54F00D89" w14:textId="2F7C40DA" w:rsidR="0072304D" w:rsidRDefault="0072304D" w:rsidP="009328A8">
      <w:pPr>
        <w:pStyle w:val="Caption"/>
      </w:pPr>
      <w:bookmarkStart w:id="139" w:name="_Toc443575502"/>
      <w:r>
        <w:t xml:space="preserve">Table </w:t>
      </w:r>
      <w:fldSimple w:instr=" SEQ Table \* ARABIC ">
        <w:r w:rsidR="00DF255A">
          <w:rPr>
            <w:noProof/>
          </w:rPr>
          <w:t>27</w:t>
        </w:r>
      </w:fldSimple>
      <w:r>
        <w:t xml:space="preserve">: </w:t>
      </w:r>
      <w:r w:rsidRPr="006E7D2D">
        <w:t>EPIC 27:  VA pharmacist manually handles patient, provider, and drug errors in the Error Queue, and if resolved, moves the eRx to the Holding Queue – Pending for eRxs ready to process</w:t>
      </w:r>
      <w:r w:rsidR="00A56BC0" w:rsidRPr="006E7D2D">
        <w:t xml:space="preserve">. </w:t>
      </w:r>
      <w:r w:rsidRPr="006E7D2D">
        <w:t>If eRx cannot be resolved, the eRx is rejected.</w:t>
      </w:r>
      <w:bookmarkEnd w:id="139"/>
    </w:p>
    <w:tbl>
      <w:tblPr>
        <w:tblStyle w:val="TableGrid"/>
        <w:tblW w:w="13050" w:type="dxa"/>
        <w:tblInd w:w="108" w:type="dxa"/>
        <w:tblLayout w:type="fixed"/>
        <w:tblLook w:val="04A0" w:firstRow="1" w:lastRow="0" w:firstColumn="1" w:lastColumn="0" w:noHBand="0" w:noVBand="1"/>
        <w:tblCaption w:val="EPIC 27: High-Level Need and OWNR Requirements for Handling VistA OP Error Holding Queue"/>
        <w:tblDescription w:val="EPIC 27:  VA pharmacist manually handles patient, provider, and drug errors in the Error Queue, and if resolved, moves the eRx to the Holding Queue – Pending for eRxs ready to process.  If eRx cannot be resolved, the eRx is rejected."/>
      </w:tblPr>
      <w:tblGrid>
        <w:gridCol w:w="558"/>
        <w:gridCol w:w="990"/>
        <w:gridCol w:w="2070"/>
        <w:gridCol w:w="2700"/>
        <w:gridCol w:w="2610"/>
        <w:gridCol w:w="4122"/>
      </w:tblGrid>
      <w:tr w:rsidR="000F5F46" w:rsidRPr="004A14E0" w14:paraId="465B6A28" w14:textId="77777777" w:rsidTr="009328A8">
        <w:trPr>
          <w:tblHeader/>
        </w:trPr>
        <w:tc>
          <w:tcPr>
            <w:tcW w:w="558" w:type="dxa"/>
            <w:shd w:val="clear" w:color="auto" w:fill="D9D9D9" w:themeFill="background1" w:themeFillShade="D9"/>
            <w:vAlign w:val="center"/>
          </w:tcPr>
          <w:p w14:paraId="4363240D" w14:textId="77777777" w:rsidR="000F5F46" w:rsidRPr="004A14E0" w:rsidRDefault="000F5F46" w:rsidP="003847BC">
            <w:pPr>
              <w:pStyle w:val="BodyText"/>
              <w:spacing w:before="0" w:after="0"/>
              <w:jc w:val="center"/>
              <w:rPr>
                <w:rFonts w:asciiTheme="minorHAnsi" w:hAnsiTheme="minorHAnsi"/>
                <w:sz w:val="18"/>
                <w:szCs w:val="18"/>
              </w:rPr>
            </w:pPr>
            <w:r w:rsidRPr="004A14E0">
              <w:rPr>
                <w:rFonts w:asciiTheme="minorHAnsi" w:hAnsiTheme="minorHAnsi"/>
                <w:b/>
                <w:sz w:val="18"/>
                <w:szCs w:val="18"/>
              </w:rPr>
              <w:t>ID #</w:t>
            </w:r>
          </w:p>
        </w:tc>
        <w:tc>
          <w:tcPr>
            <w:tcW w:w="990" w:type="dxa"/>
            <w:shd w:val="clear" w:color="auto" w:fill="D9D9D9" w:themeFill="background1" w:themeFillShade="D9"/>
            <w:vAlign w:val="center"/>
          </w:tcPr>
          <w:p w14:paraId="4D6ACCDB" w14:textId="77777777" w:rsidR="000F5F46" w:rsidRPr="004A14E0" w:rsidRDefault="000F5F46" w:rsidP="003847BC">
            <w:pPr>
              <w:jc w:val="center"/>
              <w:rPr>
                <w:rFonts w:asciiTheme="minorHAnsi" w:hAnsiTheme="minorHAnsi"/>
                <w:b/>
                <w:sz w:val="18"/>
                <w:szCs w:val="18"/>
              </w:rPr>
            </w:pPr>
            <w:r w:rsidRPr="004A14E0">
              <w:rPr>
                <w:rFonts w:asciiTheme="minorHAnsi" w:hAnsiTheme="minorHAnsi"/>
                <w:b/>
                <w:sz w:val="18"/>
                <w:szCs w:val="18"/>
              </w:rPr>
              <w:t>NEED/</w:t>
            </w:r>
          </w:p>
          <w:p w14:paraId="1541C800" w14:textId="77777777" w:rsidR="000F5F46" w:rsidRPr="004A14E0" w:rsidRDefault="000F5F46" w:rsidP="003847BC">
            <w:pPr>
              <w:jc w:val="center"/>
              <w:rPr>
                <w:rFonts w:asciiTheme="minorHAnsi" w:hAnsiTheme="minorHAnsi"/>
                <w:sz w:val="18"/>
                <w:szCs w:val="18"/>
              </w:rPr>
            </w:pPr>
            <w:r w:rsidRPr="004A14E0">
              <w:rPr>
                <w:rFonts w:asciiTheme="minorHAnsi" w:hAnsiTheme="minorHAnsi"/>
                <w:b/>
                <w:sz w:val="18"/>
                <w:szCs w:val="18"/>
              </w:rPr>
              <w:t>OWNR #</w:t>
            </w:r>
          </w:p>
        </w:tc>
        <w:tc>
          <w:tcPr>
            <w:tcW w:w="2070" w:type="dxa"/>
            <w:shd w:val="clear" w:color="auto" w:fill="D9D9D9" w:themeFill="background1" w:themeFillShade="D9"/>
            <w:vAlign w:val="center"/>
          </w:tcPr>
          <w:p w14:paraId="4BFDB916" w14:textId="77777777" w:rsidR="000F5F46" w:rsidRPr="004A14E0" w:rsidRDefault="000F5F46" w:rsidP="003847BC">
            <w:pPr>
              <w:jc w:val="center"/>
              <w:rPr>
                <w:rFonts w:asciiTheme="minorHAnsi" w:hAnsiTheme="minorHAnsi"/>
                <w:sz w:val="18"/>
                <w:szCs w:val="18"/>
              </w:rPr>
            </w:pPr>
            <w:r w:rsidRPr="004A14E0">
              <w:rPr>
                <w:rFonts w:asciiTheme="minorHAnsi" w:hAnsiTheme="minorHAnsi"/>
                <w:b/>
                <w:sz w:val="18"/>
                <w:szCs w:val="18"/>
              </w:rPr>
              <w:t>BRD Theme</w:t>
            </w:r>
          </w:p>
        </w:tc>
        <w:tc>
          <w:tcPr>
            <w:tcW w:w="2700" w:type="dxa"/>
            <w:shd w:val="clear" w:color="auto" w:fill="D9D9D9" w:themeFill="background1" w:themeFillShade="D9"/>
            <w:vAlign w:val="center"/>
          </w:tcPr>
          <w:p w14:paraId="5FB25236" w14:textId="77777777" w:rsidR="000F5F46" w:rsidRPr="004A14E0" w:rsidRDefault="000F5F46" w:rsidP="003847BC">
            <w:pPr>
              <w:jc w:val="center"/>
              <w:rPr>
                <w:rFonts w:asciiTheme="minorHAnsi" w:hAnsiTheme="minorHAnsi"/>
                <w:sz w:val="18"/>
                <w:szCs w:val="18"/>
              </w:rPr>
            </w:pPr>
            <w:r w:rsidRPr="004A14E0">
              <w:rPr>
                <w:rFonts w:asciiTheme="minorHAnsi" w:hAnsiTheme="minorHAnsi"/>
                <w:b/>
                <w:sz w:val="18"/>
                <w:szCs w:val="18"/>
              </w:rPr>
              <w:t>User Stories (Narratives)</w:t>
            </w:r>
          </w:p>
        </w:tc>
        <w:tc>
          <w:tcPr>
            <w:tcW w:w="2610" w:type="dxa"/>
            <w:shd w:val="clear" w:color="auto" w:fill="D9D9D9" w:themeFill="background1" w:themeFillShade="D9"/>
            <w:vAlign w:val="center"/>
          </w:tcPr>
          <w:p w14:paraId="5708DDEC" w14:textId="77777777" w:rsidR="000F5F46" w:rsidRPr="004A14E0" w:rsidRDefault="000F5F46" w:rsidP="003847BC">
            <w:pPr>
              <w:pStyle w:val="BodyText"/>
              <w:spacing w:before="0" w:after="0"/>
              <w:jc w:val="center"/>
              <w:rPr>
                <w:rFonts w:asciiTheme="minorHAnsi" w:hAnsiTheme="minorHAnsi"/>
                <w:sz w:val="18"/>
                <w:szCs w:val="18"/>
              </w:rPr>
            </w:pPr>
            <w:r w:rsidRPr="004A14E0">
              <w:rPr>
                <w:rFonts w:asciiTheme="minorHAnsi" w:hAnsiTheme="minorHAnsi"/>
                <w:b/>
                <w:sz w:val="18"/>
                <w:szCs w:val="18"/>
              </w:rPr>
              <w:t>User Tasks</w:t>
            </w:r>
          </w:p>
        </w:tc>
        <w:tc>
          <w:tcPr>
            <w:tcW w:w="4122" w:type="dxa"/>
            <w:shd w:val="clear" w:color="auto" w:fill="D9D9D9" w:themeFill="background1" w:themeFillShade="D9"/>
            <w:vAlign w:val="center"/>
          </w:tcPr>
          <w:p w14:paraId="0A368DB1" w14:textId="77777777" w:rsidR="000F5F46" w:rsidRPr="004A14E0" w:rsidRDefault="000F5F46" w:rsidP="003847BC">
            <w:pPr>
              <w:jc w:val="center"/>
              <w:rPr>
                <w:rFonts w:asciiTheme="minorHAnsi" w:hAnsiTheme="minorHAnsi"/>
                <w:b/>
                <w:sz w:val="18"/>
                <w:szCs w:val="18"/>
              </w:rPr>
            </w:pPr>
            <w:r w:rsidRPr="004A14E0">
              <w:rPr>
                <w:rFonts w:asciiTheme="minorHAnsi" w:hAnsiTheme="minorHAnsi"/>
                <w:b/>
                <w:sz w:val="18"/>
                <w:szCs w:val="18"/>
              </w:rPr>
              <w:t>Business Acceptance Criteria</w:t>
            </w:r>
          </w:p>
          <w:p w14:paraId="69E66271" w14:textId="77777777" w:rsidR="000F5F46" w:rsidRPr="004A14E0" w:rsidRDefault="000F5F46" w:rsidP="003847BC">
            <w:pPr>
              <w:jc w:val="center"/>
              <w:rPr>
                <w:rFonts w:asciiTheme="minorHAnsi" w:hAnsiTheme="minorHAnsi"/>
                <w:sz w:val="18"/>
                <w:szCs w:val="18"/>
              </w:rPr>
            </w:pPr>
            <w:r w:rsidRPr="004A14E0">
              <w:rPr>
                <w:rFonts w:asciiTheme="minorHAnsi" w:hAnsiTheme="minorHAnsi"/>
                <w:b/>
                <w:sz w:val="18"/>
                <w:szCs w:val="18"/>
              </w:rPr>
              <w:t>(Requirements)</w:t>
            </w:r>
          </w:p>
        </w:tc>
      </w:tr>
      <w:tr w:rsidR="000F5F46" w:rsidRPr="004A14E0" w14:paraId="77D46F36" w14:textId="77777777" w:rsidTr="009328A8">
        <w:trPr>
          <w:trHeight w:val="3788"/>
        </w:trPr>
        <w:tc>
          <w:tcPr>
            <w:tcW w:w="558" w:type="dxa"/>
            <w:shd w:val="clear" w:color="auto" w:fill="F2F2F2" w:themeFill="background1" w:themeFillShade="F2"/>
          </w:tcPr>
          <w:p w14:paraId="3C0469F5" w14:textId="3CE0D649" w:rsidR="000F5F46" w:rsidRPr="004A14E0" w:rsidRDefault="003847BC" w:rsidP="003D0335">
            <w:pPr>
              <w:pStyle w:val="BodyText"/>
              <w:spacing w:before="0" w:after="0"/>
              <w:rPr>
                <w:rFonts w:asciiTheme="minorHAnsi" w:hAnsiTheme="minorHAnsi"/>
                <w:sz w:val="18"/>
                <w:szCs w:val="18"/>
              </w:rPr>
            </w:pPr>
            <w:r>
              <w:rPr>
                <w:rFonts w:asciiTheme="minorHAnsi" w:hAnsiTheme="minorHAnsi"/>
                <w:sz w:val="18"/>
                <w:szCs w:val="18"/>
              </w:rPr>
              <w:lastRenderedPageBreak/>
              <w:t>71</w:t>
            </w:r>
          </w:p>
        </w:tc>
        <w:tc>
          <w:tcPr>
            <w:tcW w:w="990" w:type="dxa"/>
            <w:shd w:val="clear" w:color="auto" w:fill="F2F2F2" w:themeFill="background1" w:themeFillShade="F2"/>
          </w:tcPr>
          <w:p w14:paraId="1061A549" w14:textId="77777777" w:rsidR="000F5F46" w:rsidRPr="004A14E0" w:rsidRDefault="000F5F46" w:rsidP="003D0335">
            <w:pPr>
              <w:rPr>
                <w:rFonts w:asciiTheme="minorHAnsi" w:hAnsiTheme="minorHAnsi"/>
                <w:sz w:val="18"/>
                <w:szCs w:val="18"/>
              </w:rPr>
            </w:pPr>
            <w:r w:rsidRPr="004A14E0">
              <w:rPr>
                <w:rFonts w:asciiTheme="minorHAnsi" w:hAnsiTheme="minorHAnsi"/>
                <w:sz w:val="18"/>
                <w:szCs w:val="18"/>
              </w:rPr>
              <w:t>NEED 3354</w:t>
            </w:r>
          </w:p>
        </w:tc>
        <w:tc>
          <w:tcPr>
            <w:tcW w:w="2070" w:type="dxa"/>
            <w:shd w:val="clear" w:color="auto" w:fill="F2F2F2" w:themeFill="background1" w:themeFillShade="F2"/>
          </w:tcPr>
          <w:p w14:paraId="0D0EADBA" w14:textId="77777777" w:rsidR="000F5F46" w:rsidRPr="004A14E0" w:rsidRDefault="000F5F46" w:rsidP="003D0335">
            <w:pPr>
              <w:rPr>
                <w:rFonts w:asciiTheme="minorHAnsi" w:hAnsiTheme="minorHAnsi"/>
                <w:sz w:val="18"/>
                <w:szCs w:val="18"/>
              </w:rPr>
            </w:pPr>
            <w:r w:rsidRPr="004A14E0">
              <w:rPr>
                <w:rFonts w:asciiTheme="minorHAnsi" w:hAnsiTheme="minorHAnsi"/>
                <w:sz w:val="18"/>
                <w:szCs w:val="18"/>
              </w:rPr>
              <w:t>Provide the ability for a VA Pharmacy to interact with received inbound eRxs after they have gone through an automatic validation process by the system.</w:t>
            </w:r>
          </w:p>
        </w:tc>
        <w:tc>
          <w:tcPr>
            <w:tcW w:w="2700" w:type="dxa"/>
            <w:shd w:val="clear" w:color="auto" w:fill="F2F2F2" w:themeFill="background1" w:themeFillShade="F2"/>
          </w:tcPr>
          <w:p w14:paraId="072B61A3" w14:textId="2264C3BE" w:rsidR="000F5F46" w:rsidRPr="004A14E0" w:rsidRDefault="004A14E0" w:rsidP="003D0335">
            <w:pPr>
              <w:rPr>
                <w:rFonts w:asciiTheme="minorHAnsi" w:hAnsiTheme="minorHAnsi"/>
                <w:sz w:val="18"/>
                <w:szCs w:val="18"/>
              </w:rPr>
            </w:pPr>
            <w:r>
              <w:rPr>
                <w:rFonts w:asciiTheme="minorHAnsi" w:hAnsiTheme="minorHAnsi"/>
                <w:sz w:val="18"/>
                <w:szCs w:val="18"/>
              </w:rPr>
              <w:t>27</w:t>
            </w:r>
            <w:r w:rsidR="000F5F46" w:rsidRPr="004A14E0">
              <w:rPr>
                <w:rFonts w:asciiTheme="minorHAnsi" w:hAnsiTheme="minorHAnsi"/>
                <w:sz w:val="18"/>
                <w:szCs w:val="18"/>
              </w:rPr>
              <w:t>.1: As a VA pharmacist, I need to interact with eRxs that failed to auto-match during the auto-validation process, and to investigate the patient, provider, and drug error on the eRx in the VistA OP Error Queue, so I can:</w:t>
            </w:r>
          </w:p>
          <w:p w14:paraId="264D4C02" w14:textId="77777777" w:rsidR="000F5F46" w:rsidRPr="004A14E0" w:rsidRDefault="000F5F46" w:rsidP="00FE6D5D">
            <w:pPr>
              <w:pStyle w:val="ListParagraph"/>
              <w:numPr>
                <w:ilvl w:val="0"/>
                <w:numId w:val="43"/>
              </w:numPr>
              <w:rPr>
                <w:rFonts w:asciiTheme="minorHAnsi" w:hAnsiTheme="minorHAnsi"/>
                <w:sz w:val="18"/>
                <w:szCs w:val="18"/>
              </w:rPr>
            </w:pPr>
            <w:r w:rsidRPr="004A14E0">
              <w:rPr>
                <w:rFonts w:asciiTheme="minorHAnsi" w:hAnsiTheme="minorHAnsi"/>
                <w:sz w:val="18"/>
                <w:szCs w:val="18"/>
              </w:rPr>
              <w:t>Resolve errors by checking the error against VA required criteria for inbound eRxs.</w:t>
            </w:r>
          </w:p>
          <w:p w14:paraId="7E69BF7D" w14:textId="77777777" w:rsidR="000F5F46" w:rsidRPr="004A14E0" w:rsidRDefault="000F5F46" w:rsidP="00FE6D5D">
            <w:pPr>
              <w:pStyle w:val="ListParagraph"/>
              <w:numPr>
                <w:ilvl w:val="0"/>
                <w:numId w:val="43"/>
              </w:numPr>
              <w:rPr>
                <w:rFonts w:asciiTheme="minorHAnsi" w:hAnsiTheme="minorHAnsi"/>
                <w:sz w:val="18"/>
                <w:szCs w:val="18"/>
              </w:rPr>
            </w:pPr>
            <w:r w:rsidRPr="004A14E0">
              <w:rPr>
                <w:rFonts w:asciiTheme="minorHAnsi" w:hAnsiTheme="minorHAnsi"/>
                <w:sz w:val="18"/>
                <w:szCs w:val="18"/>
              </w:rPr>
              <w:t>Correct the eRx error so the eRx can move to the Holding Queue – Pending for processing, or</w:t>
            </w:r>
          </w:p>
          <w:p w14:paraId="39E42BA7" w14:textId="77777777" w:rsidR="000F5F46" w:rsidRPr="004A14E0" w:rsidRDefault="000F5F46" w:rsidP="00FE6D5D">
            <w:pPr>
              <w:pStyle w:val="ListParagraph"/>
              <w:numPr>
                <w:ilvl w:val="0"/>
                <w:numId w:val="43"/>
              </w:numPr>
              <w:rPr>
                <w:rFonts w:asciiTheme="minorHAnsi" w:hAnsiTheme="minorHAnsi"/>
                <w:sz w:val="18"/>
                <w:szCs w:val="18"/>
              </w:rPr>
            </w:pPr>
            <w:r w:rsidRPr="004A14E0">
              <w:rPr>
                <w:rFonts w:asciiTheme="minorHAnsi" w:hAnsiTheme="minorHAnsi"/>
                <w:sz w:val="18"/>
                <w:szCs w:val="18"/>
              </w:rPr>
              <w:t xml:space="preserve">Reject the eRx if it the error cannot be resolved. </w:t>
            </w:r>
          </w:p>
        </w:tc>
        <w:tc>
          <w:tcPr>
            <w:tcW w:w="2610" w:type="dxa"/>
            <w:shd w:val="clear" w:color="auto" w:fill="F2F2F2" w:themeFill="background1" w:themeFillShade="F2"/>
          </w:tcPr>
          <w:p w14:paraId="016B6849" w14:textId="7788D8FB" w:rsidR="000F5F46" w:rsidRPr="004A14E0" w:rsidRDefault="004A14E0" w:rsidP="003D0335">
            <w:pPr>
              <w:pStyle w:val="BodyText"/>
              <w:spacing w:before="0" w:after="0"/>
              <w:rPr>
                <w:rFonts w:asciiTheme="minorHAnsi" w:hAnsiTheme="minorHAnsi"/>
                <w:sz w:val="18"/>
                <w:szCs w:val="18"/>
              </w:rPr>
            </w:pPr>
            <w:r>
              <w:rPr>
                <w:rFonts w:asciiTheme="minorHAnsi" w:hAnsiTheme="minorHAnsi"/>
                <w:sz w:val="18"/>
                <w:szCs w:val="18"/>
              </w:rPr>
              <w:t>27</w:t>
            </w:r>
            <w:r w:rsidR="000F5F46" w:rsidRPr="004A14E0">
              <w:rPr>
                <w:rFonts w:asciiTheme="minorHAnsi" w:hAnsiTheme="minorHAnsi"/>
                <w:sz w:val="18"/>
                <w:szCs w:val="18"/>
              </w:rPr>
              <w:t>.1.1: View eRx in the Error Holding Queue to analyze patient, provider, or drug error on the inbound eRx.</w:t>
            </w:r>
          </w:p>
          <w:p w14:paraId="108C57FE" w14:textId="77777777" w:rsidR="000F5F46" w:rsidRPr="004A14E0" w:rsidRDefault="000F5F46" w:rsidP="003D0335">
            <w:pPr>
              <w:pStyle w:val="BodyText"/>
              <w:spacing w:before="0" w:after="0"/>
              <w:rPr>
                <w:rFonts w:asciiTheme="minorHAnsi" w:hAnsiTheme="minorHAnsi"/>
                <w:sz w:val="18"/>
                <w:szCs w:val="18"/>
              </w:rPr>
            </w:pPr>
          </w:p>
          <w:p w14:paraId="731869D6" w14:textId="06CAEA57" w:rsidR="000F5F46" w:rsidRPr="004A14E0" w:rsidRDefault="004A14E0" w:rsidP="003D0335">
            <w:pPr>
              <w:pStyle w:val="BodyText"/>
              <w:spacing w:before="0" w:after="0"/>
              <w:rPr>
                <w:rFonts w:asciiTheme="minorHAnsi" w:hAnsiTheme="minorHAnsi"/>
                <w:sz w:val="18"/>
                <w:szCs w:val="18"/>
              </w:rPr>
            </w:pPr>
            <w:r>
              <w:rPr>
                <w:rFonts w:asciiTheme="minorHAnsi" w:hAnsiTheme="minorHAnsi"/>
                <w:sz w:val="18"/>
                <w:szCs w:val="18"/>
              </w:rPr>
              <w:t>27</w:t>
            </w:r>
            <w:r w:rsidR="000F5F46" w:rsidRPr="004A14E0">
              <w:rPr>
                <w:rFonts w:asciiTheme="minorHAnsi" w:hAnsiTheme="minorHAnsi"/>
                <w:sz w:val="18"/>
                <w:szCs w:val="18"/>
              </w:rPr>
              <w:t>.1.2: Analyze error against VA required criteria for inbound eRxs.</w:t>
            </w:r>
          </w:p>
          <w:p w14:paraId="0AA135C9" w14:textId="77777777" w:rsidR="000F5F46" w:rsidRPr="004A14E0" w:rsidRDefault="000F5F46" w:rsidP="003D0335">
            <w:pPr>
              <w:pStyle w:val="BodyText"/>
              <w:spacing w:before="0" w:after="0"/>
              <w:rPr>
                <w:rFonts w:asciiTheme="minorHAnsi" w:hAnsiTheme="minorHAnsi"/>
                <w:sz w:val="18"/>
                <w:szCs w:val="18"/>
              </w:rPr>
            </w:pPr>
          </w:p>
          <w:p w14:paraId="659925A0" w14:textId="001DF3B6" w:rsidR="000F5F46" w:rsidRPr="004A14E0" w:rsidRDefault="004A14E0" w:rsidP="003D0335">
            <w:pPr>
              <w:pStyle w:val="BodyText"/>
              <w:spacing w:before="0" w:after="0"/>
              <w:rPr>
                <w:rFonts w:asciiTheme="minorHAnsi" w:hAnsiTheme="minorHAnsi"/>
                <w:sz w:val="18"/>
                <w:szCs w:val="18"/>
              </w:rPr>
            </w:pPr>
            <w:r>
              <w:rPr>
                <w:rFonts w:asciiTheme="minorHAnsi" w:hAnsiTheme="minorHAnsi"/>
                <w:sz w:val="18"/>
                <w:szCs w:val="18"/>
              </w:rPr>
              <w:t>27</w:t>
            </w:r>
            <w:r w:rsidR="000F5F46" w:rsidRPr="004A14E0">
              <w:rPr>
                <w:rFonts w:asciiTheme="minorHAnsi" w:hAnsiTheme="minorHAnsi"/>
                <w:sz w:val="18"/>
                <w:szCs w:val="18"/>
              </w:rPr>
              <w:t>. 1.3: Correct error if it can be resolved, and then move this eRx to the VistA OP Holding Queue for Pending eRxs.</w:t>
            </w:r>
          </w:p>
          <w:p w14:paraId="3F456183" w14:textId="77777777" w:rsidR="000F5F46" w:rsidRPr="004A14E0" w:rsidRDefault="000F5F46" w:rsidP="003D0335">
            <w:pPr>
              <w:pStyle w:val="BodyText"/>
              <w:spacing w:before="0" w:after="0"/>
              <w:rPr>
                <w:rFonts w:asciiTheme="minorHAnsi" w:hAnsiTheme="minorHAnsi"/>
                <w:sz w:val="18"/>
                <w:szCs w:val="18"/>
              </w:rPr>
            </w:pPr>
          </w:p>
          <w:p w14:paraId="63BAB821" w14:textId="65B8595A" w:rsidR="000F5F46" w:rsidRPr="004A14E0" w:rsidRDefault="004A14E0" w:rsidP="003D0335">
            <w:pPr>
              <w:pStyle w:val="BodyText"/>
              <w:spacing w:before="0" w:after="0"/>
              <w:rPr>
                <w:rFonts w:asciiTheme="minorHAnsi" w:hAnsiTheme="minorHAnsi"/>
                <w:sz w:val="18"/>
                <w:szCs w:val="18"/>
              </w:rPr>
            </w:pPr>
            <w:r>
              <w:rPr>
                <w:rFonts w:asciiTheme="minorHAnsi" w:hAnsiTheme="minorHAnsi"/>
                <w:sz w:val="18"/>
                <w:szCs w:val="18"/>
              </w:rPr>
              <w:t>27</w:t>
            </w:r>
            <w:r w:rsidR="000F5F46" w:rsidRPr="004A14E0">
              <w:rPr>
                <w:rFonts w:asciiTheme="minorHAnsi" w:hAnsiTheme="minorHAnsi"/>
                <w:sz w:val="18"/>
                <w:szCs w:val="18"/>
              </w:rPr>
              <w:t>.1.4: Reject eRx if the error cannot be resolved.</w:t>
            </w:r>
          </w:p>
          <w:p w14:paraId="0D36A627" w14:textId="77777777" w:rsidR="000F5F46" w:rsidRPr="004A14E0" w:rsidRDefault="000F5F46" w:rsidP="003D0335">
            <w:pPr>
              <w:pStyle w:val="BodyText"/>
              <w:spacing w:before="0" w:after="0"/>
              <w:rPr>
                <w:rFonts w:asciiTheme="minorHAnsi" w:hAnsiTheme="minorHAnsi"/>
                <w:sz w:val="18"/>
                <w:szCs w:val="18"/>
              </w:rPr>
            </w:pPr>
          </w:p>
        </w:tc>
        <w:tc>
          <w:tcPr>
            <w:tcW w:w="4122" w:type="dxa"/>
            <w:shd w:val="clear" w:color="auto" w:fill="F2F2F2" w:themeFill="background1" w:themeFillShade="F2"/>
          </w:tcPr>
          <w:p w14:paraId="0490E9AF" w14:textId="77777777" w:rsidR="000F5F46" w:rsidRPr="004A14E0" w:rsidRDefault="000F5F46" w:rsidP="003D0335">
            <w:pPr>
              <w:rPr>
                <w:rFonts w:asciiTheme="minorHAnsi" w:hAnsiTheme="minorHAnsi"/>
                <w:sz w:val="18"/>
                <w:szCs w:val="18"/>
              </w:rPr>
            </w:pPr>
            <w:r w:rsidRPr="004A14E0">
              <w:rPr>
                <w:rFonts w:asciiTheme="minorHAnsi" w:hAnsiTheme="minorHAnsi"/>
                <w:sz w:val="18"/>
                <w:szCs w:val="18"/>
              </w:rPr>
              <w:t>Once an error on an eRx has been resolved (i.e. has been either matched to existing info, or missing information has been added), move this ePrescription along the process to be further worked on and interact with other elements of VistA (such as the Medication Order Check Healthcare Application (MOCHA)) and eventually dispensed to the Veteran</w:t>
            </w:r>
          </w:p>
          <w:p w14:paraId="466184F0" w14:textId="77777777" w:rsidR="000F5F46" w:rsidRPr="004A14E0" w:rsidRDefault="000F5F46" w:rsidP="003D0335">
            <w:pPr>
              <w:rPr>
                <w:rFonts w:asciiTheme="minorHAnsi" w:hAnsiTheme="minorHAnsi"/>
                <w:sz w:val="18"/>
                <w:szCs w:val="18"/>
              </w:rPr>
            </w:pPr>
            <w:r w:rsidRPr="004A14E0">
              <w:rPr>
                <w:rFonts w:asciiTheme="minorHAnsi" w:hAnsiTheme="minorHAnsi"/>
                <w:sz w:val="18"/>
                <w:szCs w:val="18"/>
              </w:rPr>
              <w:t>.</w:t>
            </w:r>
          </w:p>
          <w:p w14:paraId="2635C507" w14:textId="77777777" w:rsidR="000F5F46" w:rsidRPr="004A14E0" w:rsidRDefault="000F5F46" w:rsidP="003D0335">
            <w:pPr>
              <w:rPr>
                <w:rFonts w:asciiTheme="minorHAnsi" w:hAnsiTheme="minorHAnsi"/>
                <w:sz w:val="18"/>
                <w:szCs w:val="18"/>
              </w:rPr>
            </w:pPr>
            <w:r w:rsidRPr="004A14E0">
              <w:rPr>
                <w:rFonts w:asciiTheme="minorHAnsi" w:hAnsiTheme="minorHAnsi"/>
                <w:sz w:val="18"/>
                <w:szCs w:val="18"/>
              </w:rPr>
              <w:t>Reject eRxs when error cannot be resolved, and notify external provider that the eRx cannot be processed due to the specific error.</w:t>
            </w:r>
          </w:p>
        </w:tc>
      </w:tr>
      <w:tr w:rsidR="000F5F46" w:rsidRPr="004A14E0" w14:paraId="5AEE6CB4" w14:textId="77777777" w:rsidTr="009328A8">
        <w:tc>
          <w:tcPr>
            <w:tcW w:w="558" w:type="dxa"/>
            <w:shd w:val="clear" w:color="auto" w:fill="F2F2F2" w:themeFill="background1" w:themeFillShade="F2"/>
          </w:tcPr>
          <w:p w14:paraId="2BBB6A5F" w14:textId="2A8B07BC" w:rsidR="000F5F46" w:rsidRPr="004A14E0" w:rsidRDefault="003847BC" w:rsidP="003D0335">
            <w:pPr>
              <w:pStyle w:val="BodyText"/>
              <w:spacing w:before="0" w:after="0"/>
              <w:rPr>
                <w:rFonts w:asciiTheme="minorHAnsi" w:hAnsiTheme="minorHAnsi"/>
                <w:sz w:val="18"/>
                <w:szCs w:val="18"/>
              </w:rPr>
            </w:pPr>
            <w:r>
              <w:rPr>
                <w:rFonts w:asciiTheme="minorHAnsi" w:hAnsiTheme="minorHAnsi"/>
                <w:sz w:val="18"/>
                <w:szCs w:val="18"/>
              </w:rPr>
              <w:t>72</w:t>
            </w:r>
          </w:p>
        </w:tc>
        <w:tc>
          <w:tcPr>
            <w:tcW w:w="990" w:type="dxa"/>
            <w:shd w:val="clear" w:color="auto" w:fill="F2F2F2" w:themeFill="background1" w:themeFillShade="F2"/>
          </w:tcPr>
          <w:p w14:paraId="4FEC8CD0" w14:textId="77777777" w:rsidR="000F5F46" w:rsidRPr="004A14E0" w:rsidRDefault="000F5F46" w:rsidP="003D0335">
            <w:pPr>
              <w:rPr>
                <w:rFonts w:asciiTheme="minorHAnsi" w:hAnsiTheme="minorHAnsi"/>
                <w:sz w:val="18"/>
                <w:szCs w:val="18"/>
              </w:rPr>
            </w:pPr>
            <w:r w:rsidRPr="004A14E0">
              <w:rPr>
                <w:rFonts w:asciiTheme="minorHAnsi" w:hAnsiTheme="minorHAnsi"/>
                <w:sz w:val="18"/>
                <w:szCs w:val="18"/>
              </w:rPr>
              <w:t>OWNR</w:t>
            </w:r>
          </w:p>
          <w:p w14:paraId="40E2DA49" w14:textId="77777777" w:rsidR="000F5F46" w:rsidRPr="004A14E0" w:rsidRDefault="000F5F46" w:rsidP="003D0335">
            <w:pPr>
              <w:rPr>
                <w:rFonts w:asciiTheme="minorHAnsi" w:hAnsiTheme="minorHAnsi"/>
                <w:sz w:val="18"/>
                <w:szCs w:val="18"/>
              </w:rPr>
            </w:pPr>
            <w:r w:rsidRPr="004A14E0">
              <w:rPr>
                <w:rFonts w:asciiTheme="minorHAnsi" w:hAnsiTheme="minorHAnsi"/>
                <w:sz w:val="18"/>
                <w:szCs w:val="18"/>
              </w:rPr>
              <w:t>13425</w:t>
            </w:r>
          </w:p>
        </w:tc>
        <w:tc>
          <w:tcPr>
            <w:tcW w:w="2070" w:type="dxa"/>
            <w:shd w:val="clear" w:color="auto" w:fill="F2F2F2" w:themeFill="background1" w:themeFillShade="F2"/>
          </w:tcPr>
          <w:p w14:paraId="59DCEA60" w14:textId="77777777" w:rsidR="000F5F46" w:rsidRPr="004A14E0" w:rsidRDefault="000F5F46" w:rsidP="003D0335">
            <w:pPr>
              <w:rPr>
                <w:rFonts w:asciiTheme="minorHAnsi" w:hAnsiTheme="minorHAnsi"/>
                <w:sz w:val="18"/>
                <w:szCs w:val="18"/>
              </w:rPr>
            </w:pPr>
            <w:r w:rsidRPr="004A14E0">
              <w:rPr>
                <w:rFonts w:asciiTheme="minorHAnsi" w:hAnsiTheme="minorHAnsi"/>
                <w:sz w:val="18"/>
                <w:szCs w:val="18"/>
              </w:rPr>
              <w:t>Provide the ability for VA pharmacy staff to view an eRx’ s information after it has been received by VA so that it can be manually validated before further processing to be dispensed.</w:t>
            </w:r>
          </w:p>
        </w:tc>
        <w:tc>
          <w:tcPr>
            <w:tcW w:w="2700" w:type="dxa"/>
            <w:shd w:val="clear" w:color="auto" w:fill="F2F2F2" w:themeFill="background1" w:themeFillShade="F2"/>
          </w:tcPr>
          <w:p w14:paraId="0B184623" w14:textId="3CC8CAE5" w:rsidR="000F5F46" w:rsidRPr="004A14E0" w:rsidRDefault="004A14E0" w:rsidP="003D0335">
            <w:pPr>
              <w:rPr>
                <w:rFonts w:asciiTheme="minorHAnsi" w:hAnsiTheme="minorHAnsi"/>
                <w:sz w:val="18"/>
                <w:szCs w:val="18"/>
              </w:rPr>
            </w:pPr>
            <w:r>
              <w:rPr>
                <w:rFonts w:asciiTheme="minorHAnsi" w:hAnsiTheme="minorHAnsi"/>
                <w:sz w:val="18"/>
                <w:szCs w:val="18"/>
              </w:rPr>
              <w:t>27</w:t>
            </w:r>
            <w:r w:rsidR="000F5F46" w:rsidRPr="004A14E0">
              <w:rPr>
                <w:rFonts w:asciiTheme="minorHAnsi" w:hAnsiTheme="minorHAnsi"/>
                <w:sz w:val="18"/>
                <w:szCs w:val="18"/>
              </w:rPr>
              <w:t xml:space="preserve">.2: As a VA pharmacist, I need to be able to open and view the eRx in the Error Queue to manually investigate and attempt to resolve the patient, provider, or drug error. </w:t>
            </w:r>
          </w:p>
        </w:tc>
        <w:tc>
          <w:tcPr>
            <w:tcW w:w="2610" w:type="dxa"/>
            <w:shd w:val="clear" w:color="auto" w:fill="F2F2F2" w:themeFill="background1" w:themeFillShade="F2"/>
          </w:tcPr>
          <w:p w14:paraId="3D475759" w14:textId="290D7590" w:rsidR="000F5F46" w:rsidRPr="004A14E0" w:rsidRDefault="004A14E0" w:rsidP="003D0335">
            <w:pPr>
              <w:pStyle w:val="BodyText"/>
              <w:spacing w:before="0" w:after="0"/>
              <w:rPr>
                <w:rFonts w:asciiTheme="minorHAnsi" w:hAnsiTheme="minorHAnsi"/>
                <w:sz w:val="18"/>
                <w:szCs w:val="18"/>
              </w:rPr>
            </w:pPr>
            <w:r>
              <w:rPr>
                <w:rFonts w:asciiTheme="minorHAnsi" w:hAnsiTheme="minorHAnsi"/>
                <w:sz w:val="18"/>
                <w:szCs w:val="18"/>
              </w:rPr>
              <w:t>27</w:t>
            </w:r>
            <w:r w:rsidR="000F5F46" w:rsidRPr="004A14E0">
              <w:rPr>
                <w:rFonts w:asciiTheme="minorHAnsi" w:hAnsiTheme="minorHAnsi"/>
                <w:sz w:val="18"/>
                <w:szCs w:val="18"/>
              </w:rPr>
              <w:t>.2.1: Open and view an eRx from the VistA OP Error Queue to analyze the error.</w:t>
            </w:r>
          </w:p>
        </w:tc>
        <w:tc>
          <w:tcPr>
            <w:tcW w:w="4122" w:type="dxa"/>
            <w:shd w:val="clear" w:color="auto" w:fill="F2F2F2" w:themeFill="background1" w:themeFillShade="F2"/>
          </w:tcPr>
          <w:p w14:paraId="74EED8BB" w14:textId="77777777" w:rsidR="000F5F46" w:rsidRPr="004A14E0" w:rsidRDefault="000F5F46" w:rsidP="003D0335">
            <w:pPr>
              <w:rPr>
                <w:rFonts w:asciiTheme="minorHAnsi" w:hAnsiTheme="minorHAnsi"/>
                <w:sz w:val="18"/>
                <w:szCs w:val="18"/>
              </w:rPr>
            </w:pPr>
            <w:r w:rsidRPr="004A14E0">
              <w:rPr>
                <w:rFonts w:asciiTheme="minorHAnsi" w:hAnsiTheme="minorHAnsi"/>
                <w:sz w:val="18"/>
                <w:szCs w:val="18"/>
              </w:rPr>
              <w:t xml:space="preserve">The ability to view all data on an inbound eRx must be enabled for the VA Pharmacist from the VistA OP Error Queue so that pharmacists can attempt to resolve problems on error-status eRxs. </w:t>
            </w:r>
          </w:p>
          <w:p w14:paraId="09FD7140" w14:textId="77777777" w:rsidR="000F5F46" w:rsidRPr="004A14E0" w:rsidRDefault="000F5F46" w:rsidP="004A14E0">
            <w:pPr>
              <w:keepNext/>
              <w:rPr>
                <w:rFonts w:asciiTheme="minorHAnsi" w:hAnsiTheme="minorHAnsi"/>
                <w:sz w:val="18"/>
                <w:szCs w:val="18"/>
              </w:rPr>
            </w:pPr>
          </w:p>
        </w:tc>
      </w:tr>
    </w:tbl>
    <w:p w14:paraId="6485914C" w14:textId="77777777" w:rsidR="000F5F46" w:rsidRPr="00254AE7" w:rsidRDefault="000F5F46" w:rsidP="000F5F46">
      <w:pPr>
        <w:pStyle w:val="Style4v3"/>
        <w:spacing w:before="240" w:after="120"/>
      </w:pPr>
      <w:r w:rsidRPr="00254AE7">
        <w:t>Resolve Patient Errors in VistA OP Error Holding Queue</w:t>
      </w:r>
    </w:p>
    <w:p w14:paraId="7323FB01" w14:textId="77777777" w:rsidR="000F5F46" w:rsidRPr="00E130A9" w:rsidRDefault="000F5F46" w:rsidP="004A14E0">
      <w:pPr>
        <w:spacing w:after="120"/>
        <w:rPr>
          <w:sz w:val="24"/>
        </w:rPr>
      </w:pPr>
      <w:r w:rsidRPr="00E130A9">
        <w:rPr>
          <w:sz w:val="24"/>
        </w:rPr>
        <w:t>The following requirements address resolving patient errors</w:t>
      </w:r>
      <w:r>
        <w:rPr>
          <w:sz w:val="24"/>
        </w:rPr>
        <w:t xml:space="preserve"> for eRxs</w:t>
      </w:r>
      <w:r w:rsidRPr="00E130A9">
        <w:rPr>
          <w:sz w:val="24"/>
        </w:rPr>
        <w:t xml:space="preserve"> in the VistA OP Error Holding Queue and moving these eRxs to the VistA OP Holding Queue – Pending for eRxs ready to process if resolved, or rejecting these eRxs if unresolved.</w:t>
      </w:r>
      <w:r>
        <w:rPr>
          <w:sz w:val="24"/>
        </w:rPr>
        <w:t xml:space="preserve"> Traces to OWNR 13426 and NEW requirements to: resolve patient errors if found, and update patient registration file.</w:t>
      </w:r>
    </w:p>
    <w:p w14:paraId="1852968A" w14:textId="30474963" w:rsidR="0072304D" w:rsidRDefault="0072304D" w:rsidP="009328A8">
      <w:pPr>
        <w:pStyle w:val="Caption"/>
      </w:pPr>
      <w:bookmarkStart w:id="140" w:name="_Toc443575503"/>
      <w:r>
        <w:lastRenderedPageBreak/>
        <w:t xml:space="preserve">Table </w:t>
      </w:r>
      <w:fldSimple w:instr=" SEQ Table \* ARABIC ">
        <w:r w:rsidR="00DF255A">
          <w:rPr>
            <w:noProof/>
          </w:rPr>
          <w:t>28</w:t>
        </w:r>
      </w:fldSimple>
      <w:r>
        <w:t>: EPIC 28: VA pharmacy staff must manually interact with patient errors in the VistA Error Queue to resolve or reject if error cannot be resolved. If patient error is resolved, eRx is moved to VistA OP Holding Queue – Pending for eRxs ready to process.</w:t>
      </w:r>
      <w:r w:rsidR="001E2F2E">
        <w:t xml:space="preserve"> </w:t>
      </w:r>
      <w:r w:rsidR="001E2F2E" w:rsidRPr="001E2F2E">
        <w:t>Traces to OWNR 13426 -- Provide the ability for VA pharmacy staff to manually validate an inbound eRx (to include identifying valid patient, provider, and medication or medical supply) before the eRx can be further processed for dispensing.</w:t>
      </w:r>
      <w:bookmarkEnd w:id="140"/>
    </w:p>
    <w:tbl>
      <w:tblPr>
        <w:tblStyle w:val="TableGrid"/>
        <w:tblW w:w="13050" w:type="dxa"/>
        <w:tblInd w:w="108" w:type="dxa"/>
        <w:tblLayout w:type="fixed"/>
        <w:tblLook w:val="04A0" w:firstRow="1" w:lastRow="0" w:firstColumn="1" w:lastColumn="0" w:noHBand="0" w:noVBand="1"/>
        <w:tblCaption w:val="EPIC 28: Resolve Patient Errors in VistA OP Error Holding Queue"/>
        <w:tblDescription w:val="EPIC 28: VA pharmacy staff must manually interact with patient errors in the VistA Error Queue to resolve or reject if error cannot be resolved. If patient error is resolved, eRx is moved to VistA OP Holding Queue – Pending for eRxs ready to process.&#10;&#10;Traces to OWNR 13426 -- Provide the ability for VA pharmacy staff to manually validate an inbound eRx (to include identifying valid patient, provider, and medication or medical supply) before the eRx can be further processed for dispensing. "/>
      </w:tblPr>
      <w:tblGrid>
        <w:gridCol w:w="558"/>
        <w:gridCol w:w="990"/>
        <w:gridCol w:w="2070"/>
        <w:gridCol w:w="2700"/>
        <w:gridCol w:w="2610"/>
        <w:gridCol w:w="4122"/>
      </w:tblGrid>
      <w:tr w:rsidR="000F5F46" w:rsidRPr="008904B7" w14:paraId="09031A18" w14:textId="77777777" w:rsidTr="009328A8">
        <w:trPr>
          <w:tblHeader/>
        </w:trPr>
        <w:tc>
          <w:tcPr>
            <w:tcW w:w="558" w:type="dxa"/>
            <w:shd w:val="clear" w:color="auto" w:fill="D9D9D9" w:themeFill="background1" w:themeFillShade="D9"/>
            <w:vAlign w:val="center"/>
          </w:tcPr>
          <w:p w14:paraId="521C16FB"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ID #</w:t>
            </w:r>
          </w:p>
        </w:tc>
        <w:tc>
          <w:tcPr>
            <w:tcW w:w="990" w:type="dxa"/>
            <w:shd w:val="clear" w:color="auto" w:fill="D9D9D9" w:themeFill="background1" w:themeFillShade="D9"/>
            <w:vAlign w:val="center"/>
          </w:tcPr>
          <w:p w14:paraId="1AAA70C1" w14:textId="77777777" w:rsidR="000F5F46" w:rsidRPr="008904B7" w:rsidRDefault="000F5F46" w:rsidP="003847BC">
            <w:pPr>
              <w:jc w:val="center"/>
              <w:rPr>
                <w:rFonts w:asciiTheme="minorHAnsi" w:hAnsiTheme="minorHAnsi"/>
                <w:b/>
                <w:sz w:val="18"/>
                <w:szCs w:val="18"/>
              </w:rPr>
            </w:pPr>
            <w:r w:rsidRPr="008904B7">
              <w:rPr>
                <w:rFonts w:asciiTheme="minorHAnsi" w:hAnsiTheme="minorHAnsi"/>
                <w:b/>
                <w:sz w:val="18"/>
                <w:szCs w:val="18"/>
              </w:rPr>
              <w:t>NEED/</w:t>
            </w:r>
          </w:p>
          <w:p w14:paraId="17B4603A"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OWNR #</w:t>
            </w:r>
          </w:p>
        </w:tc>
        <w:tc>
          <w:tcPr>
            <w:tcW w:w="2070" w:type="dxa"/>
            <w:shd w:val="clear" w:color="auto" w:fill="D9D9D9" w:themeFill="background1" w:themeFillShade="D9"/>
            <w:vAlign w:val="center"/>
          </w:tcPr>
          <w:p w14:paraId="06E2592A"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BRD Theme</w:t>
            </w:r>
          </w:p>
        </w:tc>
        <w:tc>
          <w:tcPr>
            <w:tcW w:w="2700" w:type="dxa"/>
            <w:shd w:val="clear" w:color="auto" w:fill="D9D9D9" w:themeFill="background1" w:themeFillShade="D9"/>
            <w:vAlign w:val="center"/>
          </w:tcPr>
          <w:p w14:paraId="34834EA4"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User Stories (Narratives)</w:t>
            </w:r>
          </w:p>
        </w:tc>
        <w:tc>
          <w:tcPr>
            <w:tcW w:w="2610" w:type="dxa"/>
            <w:shd w:val="clear" w:color="auto" w:fill="D9D9D9" w:themeFill="background1" w:themeFillShade="D9"/>
            <w:vAlign w:val="center"/>
          </w:tcPr>
          <w:p w14:paraId="2C6CADC4" w14:textId="77777777" w:rsidR="000F5F46" w:rsidRPr="008904B7" w:rsidRDefault="000F5F46" w:rsidP="003847BC">
            <w:pPr>
              <w:pStyle w:val="BodyText"/>
              <w:spacing w:before="0" w:after="0"/>
              <w:jc w:val="center"/>
              <w:rPr>
                <w:rFonts w:asciiTheme="minorHAnsi" w:hAnsiTheme="minorHAnsi"/>
                <w:sz w:val="18"/>
                <w:szCs w:val="18"/>
              </w:rPr>
            </w:pPr>
            <w:r w:rsidRPr="008904B7">
              <w:rPr>
                <w:rFonts w:asciiTheme="minorHAnsi" w:hAnsiTheme="minorHAnsi"/>
                <w:b/>
                <w:sz w:val="18"/>
                <w:szCs w:val="18"/>
              </w:rPr>
              <w:t>User Tasks</w:t>
            </w:r>
          </w:p>
        </w:tc>
        <w:tc>
          <w:tcPr>
            <w:tcW w:w="4122" w:type="dxa"/>
            <w:shd w:val="clear" w:color="auto" w:fill="D9D9D9" w:themeFill="background1" w:themeFillShade="D9"/>
            <w:vAlign w:val="center"/>
          </w:tcPr>
          <w:p w14:paraId="6052F6EB" w14:textId="77777777" w:rsidR="000F5F46" w:rsidRPr="008904B7" w:rsidRDefault="000F5F46" w:rsidP="003847BC">
            <w:pPr>
              <w:jc w:val="center"/>
              <w:rPr>
                <w:rFonts w:asciiTheme="minorHAnsi" w:hAnsiTheme="minorHAnsi"/>
                <w:b/>
                <w:sz w:val="18"/>
                <w:szCs w:val="18"/>
              </w:rPr>
            </w:pPr>
            <w:r w:rsidRPr="008904B7">
              <w:rPr>
                <w:rFonts w:asciiTheme="minorHAnsi" w:hAnsiTheme="minorHAnsi"/>
                <w:b/>
                <w:sz w:val="18"/>
                <w:szCs w:val="18"/>
              </w:rPr>
              <w:t>Business Acceptance Criteria</w:t>
            </w:r>
          </w:p>
          <w:p w14:paraId="69D7707B"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(Requirements)</w:t>
            </w:r>
          </w:p>
        </w:tc>
      </w:tr>
      <w:tr w:rsidR="000F5F46" w:rsidRPr="008904B7" w14:paraId="1C4CCAAE" w14:textId="77777777" w:rsidTr="009328A8">
        <w:trPr>
          <w:trHeight w:val="1719"/>
        </w:trPr>
        <w:tc>
          <w:tcPr>
            <w:tcW w:w="558" w:type="dxa"/>
            <w:vMerge w:val="restart"/>
            <w:shd w:val="clear" w:color="auto" w:fill="F2F2F2" w:themeFill="background1" w:themeFillShade="F2"/>
          </w:tcPr>
          <w:p w14:paraId="570CC46A" w14:textId="22FBC401" w:rsidR="000F5F46" w:rsidRPr="008904B7" w:rsidRDefault="003847BC" w:rsidP="004A14E0">
            <w:pPr>
              <w:rPr>
                <w:rFonts w:asciiTheme="minorHAnsi" w:hAnsiTheme="minorHAnsi"/>
                <w:sz w:val="18"/>
                <w:szCs w:val="18"/>
              </w:rPr>
            </w:pPr>
            <w:r>
              <w:rPr>
                <w:rFonts w:asciiTheme="minorHAnsi" w:hAnsiTheme="minorHAnsi"/>
                <w:sz w:val="18"/>
                <w:szCs w:val="18"/>
              </w:rPr>
              <w:t>73</w:t>
            </w:r>
          </w:p>
        </w:tc>
        <w:tc>
          <w:tcPr>
            <w:tcW w:w="990" w:type="dxa"/>
            <w:vMerge w:val="restart"/>
            <w:shd w:val="clear" w:color="auto" w:fill="F2F2F2" w:themeFill="background1" w:themeFillShade="F2"/>
          </w:tcPr>
          <w:p w14:paraId="1FD7EB1B" w14:textId="77777777" w:rsidR="000F5F46" w:rsidRPr="008904B7" w:rsidRDefault="000F5F46" w:rsidP="004A14E0">
            <w:pPr>
              <w:rPr>
                <w:rFonts w:asciiTheme="minorHAnsi" w:hAnsiTheme="minorHAnsi"/>
                <w:sz w:val="18"/>
                <w:szCs w:val="18"/>
              </w:rPr>
            </w:pPr>
            <w:r w:rsidRPr="008904B7">
              <w:rPr>
                <w:rFonts w:asciiTheme="minorHAnsi" w:hAnsiTheme="minorHAnsi"/>
                <w:sz w:val="18"/>
                <w:szCs w:val="18"/>
              </w:rPr>
              <w:t>OWNR</w:t>
            </w:r>
          </w:p>
          <w:p w14:paraId="3963210F" w14:textId="77777777" w:rsidR="000F5F46" w:rsidRPr="008904B7" w:rsidRDefault="000F5F46" w:rsidP="004A14E0">
            <w:pPr>
              <w:rPr>
                <w:rFonts w:asciiTheme="minorHAnsi" w:hAnsiTheme="minorHAnsi"/>
                <w:sz w:val="18"/>
                <w:szCs w:val="18"/>
              </w:rPr>
            </w:pPr>
            <w:r w:rsidRPr="008904B7">
              <w:rPr>
                <w:rFonts w:asciiTheme="minorHAnsi" w:hAnsiTheme="minorHAnsi"/>
                <w:sz w:val="18"/>
                <w:szCs w:val="18"/>
              </w:rPr>
              <w:t>NEW</w:t>
            </w:r>
          </w:p>
          <w:p w14:paraId="2AF80368" w14:textId="77777777" w:rsidR="000F5F46" w:rsidRPr="008904B7" w:rsidRDefault="000F5F46" w:rsidP="004A14E0">
            <w:pPr>
              <w:rPr>
                <w:rFonts w:asciiTheme="minorHAnsi" w:hAnsiTheme="minorHAnsi"/>
                <w:sz w:val="18"/>
                <w:szCs w:val="18"/>
              </w:rPr>
            </w:pPr>
            <w:r w:rsidRPr="008904B7">
              <w:rPr>
                <w:rFonts w:asciiTheme="minorHAnsi" w:hAnsiTheme="minorHAnsi"/>
                <w:sz w:val="18"/>
                <w:szCs w:val="18"/>
              </w:rPr>
              <w:t>Manually resolve patient error &amp; move to Holding Queue – Pending if resolved</w:t>
            </w:r>
          </w:p>
        </w:tc>
        <w:tc>
          <w:tcPr>
            <w:tcW w:w="2070" w:type="dxa"/>
            <w:vMerge w:val="restart"/>
            <w:shd w:val="clear" w:color="auto" w:fill="F2F2F2" w:themeFill="background1" w:themeFillShade="F2"/>
          </w:tcPr>
          <w:p w14:paraId="40F87287" w14:textId="4678B39C" w:rsidR="000F5F46" w:rsidRPr="008904B7" w:rsidRDefault="000F5F46" w:rsidP="004A14E0">
            <w:pPr>
              <w:rPr>
                <w:rFonts w:asciiTheme="minorHAnsi" w:hAnsiTheme="minorHAnsi"/>
                <w:sz w:val="18"/>
                <w:szCs w:val="18"/>
              </w:rPr>
            </w:pPr>
            <w:r w:rsidRPr="008904B7">
              <w:rPr>
                <w:rFonts w:asciiTheme="minorHAnsi" w:hAnsiTheme="minorHAnsi"/>
                <w:sz w:val="18"/>
                <w:szCs w:val="18"/>
              </w:rPr>
              <w:t>Provide the ability for VA pharmacy staff to manually resolve a patient error on the inbound eRx, and to move the eRx to the Holding Queue – Pending if the patient error is resolved, or reject the eRx if the error is not resolved.</w:t>
            </w:r>
          </w:p>
        </w:tc>
        <w:tc>
          <w:tcPr>
            <w:tcW w:w="2700" w:type="dxa"/>
            <w:shd w:val="clear" w:color="auto" w:fill="F2F2F2" w:themeFill="background1" w:themeFillShade="F2"/>
          </w:tcPr>
          <w:p w14:paraId="542E2E8C" w14:textId="0F38077D" w:rsidR="000F5F46" w:rsidRPr="008904B7" w:rsidRDefault="004A14E0" w:rsidP="004A14E0">
            <w:pPr>
              <w:rPr>
                <w:rFonts w:asciiTheme="minorHAnsi" w:hAnsiTheme="minorHAnsi"/>
                <w:b/>
                <w:sz w:val="18"/>
                <w:szCs w:val="18"/>
              </w:rPr>
            </w:pPr>
            <w:r w:rsidRPr="008904B7">
              <w:rPr>
                <w:rFonts w:asciiTheme="minorHAnsi" w:hAnsiTheme="minorHAnsi"/>
                <w:sz w:val="18"/>
                <w:szCs w:val="18"/>
              </w:rPr>
              <w:t>28</w:t>
            </w:r>
            <w:r w:rsidR="000F5F46" w:rsidRPr="008904B7">
              <w:rPr>
                <w:rFonts w:asciiTheme="minorHAnsi" w:hAnsiTheme="minorHAnsi"/>
                <w:sz w:val="18"/>
                <w:szCs w:val="18"/>
              </w:rPr>
              <w:t xml:space="preserve">.1: As a VA pharmacist, I need to be able resolve a patient error on the inbound eRx if I can verify the patient matches a known, identifiable individual eligible for VA pharmacy benefits. </w:t>
            </w:r>
          </w:p>
        </w:tc>
        <w:tc>
          <w:tcPr>
            <w:tcW w:w="2610" w:type="dxa"/>
            <w:shd w:val="clear" w:color="auto" w:fill="F2F2F2" w:themeFill="background1" w:themeFillShade="F2"/>
          </w:tcPr>
          <w:p w14:paraId="0ABC9EDC" w14:textId="30C05F37" w:rsidR="000F5F46" w:rsidRPr="008904B7" w:rsidRDefault="004A14E0" w:rsidP="004A14E0">
            <w:pPr>
              <w:pStyle w:val="BodyText"/>
              <w:spacing w:before="0" w:after="0"/>
              <w:rPr>
                <w:rFonts w:asciiTheme="minorHAnsi" w:hAnsiTheme="minorHAnsi"/>
                <w:sz w:val="18"/>
                <w:szCs w:val="18"/>
              </w:rPr>
            </w:pPr>
            <w:r w:rsidRPr="008904B7">
              <w:rPr>
                <w:rFonts w:asciiTheme="minorHAnsi" w:hAnsiTheme="minorHAnsi"/>
                <w:sz w:val="18"/>
                <w:szCs w:val="18"/>
              </w:rPr>
              <w:t>28</w:t>
            </w:r>
            <w:r w:rsidR="000F5F46" w:rsidRPr="008904B7">
              <w:rPr>
                <w:rFonts w:asciiTheme="minorHAnsi" w:hAnsiTheme="minorHAnsi"/>
                <w:sz w:val="18"/>
                <w:szCs w:val="18"/>
              </w:rPr>
              <w:t>.1.1 Review patient error and determine if:</w:t>
            </w:r>
          </w:p>
          <w:p w14:paraId="01270F61" w14:textId="77777777" w:rsidR="000F5F46" w:rsidRPr="008904B7" w:rsidRDefault="000F5F46" w:rsidP="004A14E0">
            <w:pPr>
              <w:pStyle w:val="BodyText"/>
              <w:numPr>
                <w:ilvl w:val="0"/>
                <w:numId w:val="45"/>
              </w:numPr>
              <w:spacing w:before="0" w:after="0"/>
              <w:rPr>
                <w:rFonts w:asciiTheme="minorHAnsi" w:hAnsiTheme="minorHAnsi"/>
                <w:sz w:val="18"/>
                <w:szCs w:val="18"/>
              </w:rPr>
            </w:pPr>
            <w:r w:rsidRPr="008904B7">
              <w:rPr>
                <w:rFonts w:asciiTheme="minorHAnsi" w:hAnsiTheme="minorHAnsi"/>
                <w:sz w:val="18"/>
                <w:szCs w:val="18"/>
              </w:rPr>
              <w:t xml:space="preserve">Required patient identity data is not present, </w:t>
            </w:r>
          </w:p>
          <w:p w14:paraId="5285AB38" w14:textId="77777777" w:rsidR="000F5F46" w:rsidRPr="008904B7" w:rsidRDefault="000F5F46" w:rsidP="004A14E0">
            <w:pPr>
              <w:pStyle w:val="BodyText"/>
              <w:numPr>
                <w:ilvl w:val="0"/>
                <w:numId w:val="45"/>
              </w:numPr>
              <w:spacing w:before="0" w:after="0"/>
              <w:rPr>
                <w:rFonts w:asciiTheme="minorHAnsi" w:hAnsiTheme="minorHAnsi"/>
                <w:sz w:val="18"/>
                <w:szCs w:val="18"/>
              </w:rPr>
            </w:pPr>
            <w:r w:rsidRPr="008904B7">
              <w:rPr>
                <w:rFonts w:asciiTheme="minorHAnsi" w:hAnsiTheme="minorHAnsi"/>
                <w:sz w:val="18"/>
                <w:szCs w:val="18"/>
              </w:rPr>
              <w:t>Patient does not match to a patient in the patient registration file, or,</w:t>
            </w:r>
          </w:p>
          <w:p w14:paraId="5C36C432" w14:textId="77777777" w:rsidR="00D73550" w:rsidRDefault="000F5F46" w:rsidP="00D73550">
            <w:pPr>
              <w:pStyle w:val="BodyText"/>
              <w:numPr>
                <w:ilvl w:val="0"/>
                <w:numId w:val="45"/>
              </w:numPr>
              <w:spacing w:before="0" w:after="0"/>
              <w:rPr>
                <w:rFonts w:asciiTheme="minorHAnsi" w:hAnsiTheme="minorHAnsi"/>
                <w:sz w:val="18"/>
                <w:szCs w:val="18"/>
              </w:rPr>
            </w:pPr>
            <w:r w:rsidRPr="008904B7">
              <w:rPr>
                <w:rFonts w:asciiTheme="minorHAnsi" w:hAnsiTheme="minorHAnsi"/>
                <w:sz w:val="18"/>
                <w:szCs w:val="18"/>
              </w:rPr>
              <w:t>Patient is ineligible for VA pharmacy benefits.</w:t>
            </w:r>
          </w:p>
          <w:p w14:paraId="01CFE23A" w14:textId="77777777" w:rsidR="00D73550" w:rsidRDefault="00D73550" w:rsidP="00D73550">
            <w:pPr>
              <w:pStyle w:val="BodyText"/>
              <w:spacing w:before="0" w:after="0"/>
              <w:rPr>
                <w:rFonts w:asciiTheme="minorHAnsi" w:hAnsiTheme="minorHAnsi"/>
                <w:sz w:val="18"/>
                <w:szCs w:val="18"/>
              </w:rPr>
            </w:pPr>
          </w:p>
          <w:p w14:paraId="1DEE333C" w14:textId="3CF63EC3" w:rsidR="000F5F46" w:rsidRPr="004B3AC1" w:rsidRDefault="00D73550" w:rsidP="00A520ED">
            <w:pPr>
              <w:pStyle w:val="BodyText"/>
              <w:spacing w:before="0" w:after="0"/>
              <w:rPr>
                <w:rFonts w:asciiTheme="minorHAnsi" w:hAnsiTheme="minorHAnsi"/>
                <w:sz w:val="18"/>
                <w:szCs w:val="18"/>
              </w:rPr>
            </w:pPr>
            <w:r>
              <w:rPr>
                <w:rFonts w:asciiTheme="minorHAnsi" w:hAnsiTheme="minorHAnsi"/>
                <w:sz w:val="18"/>
                <w:szCs w:val="18"/>
              </w:rPr>
              <w:t xml:space="preserve">28.1.2 The system should show the user the best possible matches and flag fields that are incorrect in the case where an exact match was not found during auto-match of the patient. </w:t>
            </w:r>
          </w:p>
        </w:tc>
        <w:tc>
          <w:tcPr>
            <w:tcW w:w="4122" w:type="dxa"/>
            <w:vMerge w:val="restart"/>
            <w:shd w:val="clear" w:color="auto" w:fill="F2F2F2" w:themeFill="background1" w:themeFillShade="F2"/>
          </w:tcPr>
          <w:p w14:paraId="5630460F" w14:textId="77777777" w:rsidR="000F5F46" w:rsidRPr="008904B7" w:rsidRDefault="000F5F46" w:rsidP="004A14E0">
            <w:pPr>
              <w:rPr>
                <w:rFonts w:asciiTheme="minorHAnsi" w:hAnsiTheme="minorHAnsi"/>
                <w:b/>
                <w:sz w:val="18"/>
                <w:szCs w:val="18"/>
              </w:rPr>
            </w:pPr>
            <w:r w:rsidRPr="008904B7">
              <w:rPr>
                <w:rFonts w:asciiTheme="minorHAnsi" w:hAnsiTheme="minorHAnsi"/>
                <w:sz w:val="18"/>
                <w:szCs w:val="18"/>
              </w:rPr>
              <w:t xml:space="preserve">Inbound eRx must contain all identity information listed below:: </w:t>
            </w:r>
          </w:p>
          <w:p w14:paraId="14FC8F4F" w14:textId="77777777" w:rsidR="000F5F46" w:rsidRPr="008904B7" w:rsidRDefault="000F5F46" w:rsidP="004A14E0">
            <w:pPr>
              <w:pStyle w:val="ListParagraph"/>
              <w:numPr>
                <w:ilvl w:val="0"/>
                <w:numId w:val="17"/>
              </w:numPr>
              <w:rPr>
                <w:rFonts w:asciiTheme="minorHAnsi" w:hAnsiTheme="minorHAnsi"/>
                <w:sz w:val="18"/>
                <w:szCs w:val="18"/>
              </w:rPr>
            </w:pPr>
            <w:r w:rsidRPr="008904B7">
              <w:rPr>
                <w:rFonts w:asciiTheme="minorHAnsi" w:hAnsiTheme="minorHAnsi"/>
                <w:sz w:val="18"/>
                <w:szCs w:val="18"/>
              </w:rPr>
              <w:t>First name (could match alias or “like” name – i.e. Donald vs Don, Liz vs. Elizabeth)</w:t>
            </w:r>
          </w:p>
          <w:p w14:paraId="381285B8" w14:textId="77777777" w:rsidR="000F5F46" w:rsidRPr="008904B7" w:rsidRDefault="000F5F46" w:rsidP="004A14E0">
            <w:pPr>
              <w:pStyle w:val="ListParagraph"/>
              <w:numPr>
                <w:ilvl w:val="0"/>
                <w:numId w:val="17"/>
              </w:numPr>
              <w:rPr>
                <w:rFonts w:asciiTheme="minorHAnsi" w:hAnsiTheme="minorHAnsi"/>
                <w:sz w:val="18"/>
                <w:szCs w:val="18"/>
              </w:rPr>
            </w:pPr>
            <w:r w:rsidRPr="008904B7">
              <w:rPr>
                <w:rFonts w:asciiTheme="minorHAnsi" w:hAnsiTheme="minorHAnsi"/>
                <w:sz w:val="18"/>
                <w:szCs w:val="18"/>
              </w:rPr>
              <w:t>Last name</w:t>
            </w:r>
          </w:p>
          <w:p w14:paraId="39A0AA47" w14:textId="77777777" w:rsidR="000F5F46" w:rsidRPr="008904B7" w:rsidRDefault="000F5F46" w:rsidP="004A14E0">
            <w:pPr>
              <w:pStyle w:val="ListParagraph"/>
              <w:numPr>
                <w:ilvl w:val="0"/>
                <w:numId w:val="17"/>
              </w:numPr>
              <w:rPr>
                <w:rFonts w:asciiTheme="minorHAnsi" w:hAnsiTheme="minorHAnsi"/>
                <w:sz w:val="18"/>
                <w:szCs w:val="18"/>
              </w:rPr>
            </w:pPr>
            <w:r w:rsidRPr="008904B7">
              <w:rPr>
                <w:rFonts w:asciiTheme="minorHAnsi" w:hAnsiTheme="minorHAnsi"/>
                <w:sz w:val="18"/>
                <w:szCs w:val="18"/>
              </w:rPr>
              <w:t>Date of Birth (DOB)</w:t>
            </w:r>
          </w:p>
          <w:p w14:paraId="63B135BD" w14:textId="1ED81AF2" w:rsidR="000F5F46" w:rsidRPr="008904B7" w:rsidRDefault="000F5F46" w:rsidP="004A14E0">
            <w:pPr>
              <w:pStyle w:val="ListParagraph"/>
              <w:numPr>
                <w:ilvl w:val="0"/>
                <w:numId w:val="17"/>
              </w:numPr>
              <w:rPr>
                <w:rFonts w:asciiTheme="minorHAnsi" w:hAnsiTheme="minorHAnsi"/>
                <w:sz w:val="18"/>
                <w:szCs w:val="18"/>
              </w:rPr>
            </w:pPr>
            <w:r w:rsidRPr="008904B7">
              <w:rPr>
                <w:rFonts w:asciiTheme="minorHAnsi" w:hAnsiTheme="minorHAnsi"/>
                <w:sz w:val="18"/>
                <w:szCs w:val="18"/>
              </w:rPr>
              <w:t>Gender</w:t>
            </w:r>
          </w:p>
          <w:p w14:paraId="20678C99" w14:textId="77777777" w:rsidR="000F5F46" w:rsidRPr="008904B7" w:rsidRDefault="000F5F46" w:rsidP="004A14E0">
            <w:pPr>
              <w:rPr>
                <w:rFonts w:asciiTheme="minorHAnsi" w:hAnsiTheme="minorHAnsi"/>
                <w:sz w:val="18"/>
                <w:szCs w:val="18"/>
              </w:rPr>
            </w:pPr>
          </w:p>
          <w:p w14:paraId="60905654" w14:textId="3FDF14E1" w:rsidR="000F5F46" w:rsidRPr="008904B7" w:rsidRDefault="000F5F46" w:rsidP="004A14E0">
            <w:pPr>
              <w:pStyle w:val="BodyText"/>
              <w:spacing w:before="0" w:after="0"/>
              <w:rPr>
                <w:rFonts w:asciiTheme="minorHAnsi" w:hAnsiTheme="minorHAnsi"/>
                <w:b/>
                <w:sz w:val="18"/>
                <w:szCs w:val="18"/>
              </w:rPr>
            </w:pPr>
            <w:r w:rsidRPr="008904B7">
              <w:rPr>
                <w:rFonts w:asciiTheme="minorHAnsi" w:hAnsiTheme="minorHAnsi"/>
                <w:sz w:val="18"/>
                <w:szCs w:val="18"/>
              </w:rPr>
              <w:t xml:space="preserve">Patient identified on the inbound eRx must be matched to a registered in the VA Pharmacy patient registration file. </w:t>
            </w:r>
          </w:p>
        </w:tc>
      </w:tr>
      <w:tr w:rsidR="000F5F46" w:rsidRPr="008904B7" w14:paraId="092F833D" w14:textId="77777777" w:rsidTr="009328A8">
        <w:trPr>
          <w:trHeight w:val="377"/>
        </w:trPr>
        <w:tc>
          <w:tcPr>
            <w:tcW w:w="558" w:type="dxa"/>
            <w:vMerge/>
            <w:shd w:val="clear" w:color="auto" w:fill="F2F2F2" w:themeFill="background1" w:themeFillShade="F2"/>
          </w:tcPr>
          <w:p w14:paraId="490839D8" w14:textId="77777777" w:rsidR="000F5F46" w:rsidRPr="008904B7" w:rsidRDefault="000F5F46" w:rsidP="004A14E0">
            <w:pPr>
              <w:rPr>
                <w:rFonts w:asciiTheme="minorHAnsi" w:hAnsiTheme="minorHAnsi"/>
                <w:sz w:val="18"/>
                <w:szCs w:val="18"/>
              </w:rPr>
            </w:pPr>
          </w:p>
        </w:tc>
        <w:tc>
          <w:tcPr>
            <w:tcW w:w="990" w:type="dxa"/>
            <w:vMerge/>
            <w:shd w:val="clear" w:color="auto" w:fill="F2F2F2" w:themeFill="background1" w:themeFillShade="F2"/>
          </w:tcPr>
          <w:p w14:paraId="5B9FFBFE" w14:textId="77777777" w:rsidR="000F5F46" w:rsidRPr="008904B7" w:rsidRDefault="000F5F46" w:rsidP="004A14E0">
            <w:pPr>
              <w:rPr>
                <w:rFonts w:asciiTheme="minorHAnsi" w:hAnsiTheme="minorHAnsi"/>
                <w:sz w:val="18"/>
                <w:szCs w:val="18"/>
              </w:rPr>
            </w:pPr>
          </w:p>
        </w:tc>
        <w:tc>
          <w:tcPr>
            <w:tcW w:w="2070" w:type="dxa"/>
            <w:vMerge/>
            <w:shd w:val="clear" w:color="auto" w:fill="F2F2F2" w:themeFill="background1" w:themeFillShade="F2"/>
          </w:tcPr>
          <w:p w14:paraId="23932806" w14:textId="77777777" w:rsidR="000F5F46" w:rsidRPr="008904B7" w:rsidRDefault="000F5F46" w:rsidP="004A14E0">
            <w:pPr>
              <w:rPr>
                <w:rFonts w:asciiTheme="minorHAnsi" w:hAnsiTheme="minorHAnsi"/>
                <w:sz w:val="18"/>
                <w:szCs w:val="18"/>
              </w:rPr>
            </w:pPr>
          </w:p>
        </w:tc>
        <w:tc>
          <w:tcPr>
            <w:tcW w:w="2700" w:type="dxa"/>
            <w:shd w:val="clear" w:color="auto" w:fill="F2F2F2" w:themeFill="background1" w:themeFillShade="F2"/>
          </w:tcPr>
          <w:p w14:paraId="643CFDE2" w14:textId="525B6AC8" w:rsidR="000F5F46" w:rsidRPr="008904B7" w:rsidRDefault="004A14E0" w:rsidP="004A14E0">
            <w:pPr>
              <w:rPr>
                <w:rFonts w:asciiTheme="minorHAnsi" w:hAnsiTheme="minorHAnsi"/>
                <w:sz w:val="18"/>
                <w:szCs w:val="18"/>
              </w:rPr>
            </w:pPr>
            <w:r w:rsidRPr="008904B7">
              <w:rPr>
                <w:rFonts w:asciiTheme="minorHAnsi" w:hAnsiTheme="minorHAnsi"/>
                <w:sz w:val="18"/>
                <w:szCs w:val="18"/>
              </w:rPr>
              <w:t>28</w:t>
            </w:r>
            <w:r w:rsidR="000F5F46" w:rsidRPr="008904B7">
              <w:rPr>
                <w:rFonts w:asciiTheme="minorHAnsi" w:hAnsiTheme="minorHAnsi"/>
                <w:sz w:val="18"/>
                <w:szCs w:val="18"/>
              </w:rPr>
              <w:t>.2: As a VA pharmacist, once the patient error is resolved and the eRx revised appropriately, I need to promote the eRx to the Holding Queue – Pending for eRxs ready to process.</w:t>
            </w:r>
          </w:p>
        </w:tc>
        <w:tc>
          <w:tcPr>
            <w:tcW w:w="2610" w:type="dxa"/>
            <w:shd w:val="clear" w:color="auto" w:fill="F2F2F2" w:themeFill="background1" w:themeFillShade="F2"/>
          </w:tcPr>
          <w:p w14:paraId="12E4B985" w14:textId="1D56DE92" w:rsidR="000F5F46" w:rsidRPr="008904B7" w:rsidRDefault="004A14E0" w:rsidP="004A14E0">
            <w:pPr>
              <w:pStyle w:val="BodyText"/>
              <w:spacing w:before="0" w:after="0"/>
              <w:rPr>
                <w:rFonts w:asciiTheme="minorHAnsi" w:hAnsiTheme="minorHAnsi"/>
                <w:sz w:val="18"/>
                <w:szCs w:val="18"/>
              </w:rPr>
            </w:pPr>
            <w:r w:rsidRPr="008904B7">
              <w:rPr>
                <w:rFonts w:asciiTheme="minorHAnsi" w:hAnsiTheme="minorHAnsi"/>
                <w:sz w:val="18"/>
                <w:szCs w:val="18"/>
              </w:rPr>
              <w:t>28</w:t>
            </w:r>
            <w:r w:rsidR="000F5F46" w:rsidRPr="008904B7">
              <w:rPr>
                <w:rFonts w:asciiTheme="minorHAnsi" w:hAnsiTheme="minorHAnsi"/>
                <w:sz w:val="18"/>
                <w:szCs w:val="18"/>
              </w:rPr>
              <w:t>.2.1: If patient error is resolved, move eRx to Holding Queue – Pending for eRxs ready to process.</w:t>
            </w:r>
          </w:p>
        </w:tc>
        <w:tc>
          <w:tcPr>
            <w:tcW w:w="4122" w:type="dxa"/>
            <w:vMerge/>
            <w:shd w:val="clear" w:color="auto" w:fill="F2F2F2" w:themeFill="background1" w:themeFillShade="F2"/>
          </w:tcPr>
          <w:p w14:paraId="6BADE4CD" w14:textId="77777777" w:rsidR="000F5F46" w:rsidRPr="008904B7" w:rsidRDefault="000F5F46" w:rsidP="004A14E0">
            <w:pPr>
              <w:rPr>
                <w:rFonts w:asciiTheme="minorHAnsi" w:hAnsiTheme="minorHAnsi"/>
                <w:sz w:val="18"/>
                <w:szCs w:val="18"/>
              </w:rPr>
            </w:pPr>
          </w:p>
        </w:tc>
      </w:tr>
      <w:tr w:rsidR="000F5F46" w:rsidRPr="008904B7" w14:paraId="7C1FC79E" w14:textId="77777777" w:rsidTr="009328A8">
        <w:trPr>
          <w:trHeight w:val="1719"/>
        </w:trPr>
        <w:tc>
          <w:tcPr>
            <w:tcW w:w="558" w:type="dxa"/>
            <w:vMerge/>
            <w:shd w:val="clear" w:color="auto" w:fill="F2F2F2" w:themeFill="background1" w:themeFillShade="F2"/>
          </w:tcPr>
          <w:p w14:paraId="7ECA6AE3" w14:textId="77777777" w:rsidR="000F5F46" w:rsidRPr="008904B7" w:rsidRDefault="000F5F46" w:rsidP="004A14E0">
            <w:pPr>
              <w:rPr>
                <w:rFonts w:asciiTheme="minorHAnsi" w:hAnsiTheme="minorHAnsi"/>
                <w:sz w:val="18"/>
                <w:szCs w:val="18"/>
              </w:rPr>
            </w:pPr>
          </w:p>
        </w:tc>
        <w:tc>
          <w:tcPr>
            <w:tcW w:w="990" w:type="dxa"/>
            <w:vMerge/>
            <w:shd w:val="clear" w:color="auto" w:fill="F2F2F2" w:themeFill="background1" w:themeFillShade="F2"/>
          </w:tcPr>
          <w:p w14:paraId="36737B5B" w14:textId="77777777" w:rsidR="000F5F46" w:rsidRPr="008904B7" w:rsidRDefault="000F5F46" w:rsidP="004A14E0">
            <w:pPr>
              <w:rPr>
                <w:rFonts w:asciiTheme="minorHAnsi" w:hAnsiTheme="minorHAnsi"/>
                <w:sz w:val="18"/>
                <w:szCs w:val="18"/>
              </w:rPr>
            </w:pPr>
          </w:p>
        </w:tc>
        <w:tc>
          <w:tcPr>
            <w:tcW w:w="2070" w:type="dxa"/>
            <w:vMerge/>
            <w:shd w:val="clear" w:color="auto" w:fill="F2F2F2" w:themeFill="background1" w:themeFillShade="F2"/>
          </w:tcPr>
          <w:p w14:paraId="07501353" w14:textId="77777777" w:rsidR="000F5F46" w:rsidRPr="008904B7" w:rsidRDefault="000F5F46" w:rsidP="004A14E0">
            <w:pPr>
              <w:rPr>
                <w:rFonts w:asciiTheme="minorHAnsi" w:hAnsiTheme="minorHAnsi"/>
                <w:sz w:val="18"/>
                <w:szCs w:val="18"/>
              </w:rPr>
            </w:pPr>
          </w:p>
        </w:tc>
        <w:tc>
          <w:tcPr>
            <w:tcW w:w="2700" w:type="dxa"/>
            <w:shd w:val="clear" w:color="auto" w:fill="F2F2F2" w:themeFill="background1" w:themeFillShade="F2"/>
          </w:tcPr>
          <w:p w14:paraId="38922653" w14:textId="6C30CF35" w:rsidR="000F5F46" w:rsidRPr="008904B7" w:rsidRDefault="004A14E0" w:rsidP="004A14E0">
            <w:pPr>
              <w:rPr>
                <w:rFonts w:asciiTheme="minorHAnsi" w:hAnsiTheme="minorHAnsi"/>
                <w:sz w:val="18"/>
                <w:szCs w:val="18"/>
              </w:rPr>
            </w:pPr>
            <w:r w:rsidRPr="008904B7">
              <w:rPr>
                <w:rFonts w:asciiTheme="minorHAnsi" w:hAnsiTheme="minorHAnsi"/>
                <w:sz w:val="18"/>
                <w:szCs w:val="18"/>
              </w:rPr>
              <w:t>28</w:t>
            </w:r>
            <w:r w:rsidR="000F5F46" w:rsidRPr="008904B7">
              <w:rPr>
                <w:rFonts w:asciiTheme="minorHAnsi" w:hAnsiTheme="minorHAnsi"/>
                <w:sz w:val="18"/>
                <w:szCs w:val="18"/>
              </w:rPr>
              <w:t>.3: As a VA pharmacist, I need to reject an eRx if I cannot resolve the patient error ((i.e. patient identity cannot be verified or matched, or patient is ineligible).</w:t>
            </w:r>
          </w:p>
        </w:tc>
        <w:tc>
          <w:tcPr>
            <w:tcW w:w="2610" w:type="dxa"/>
            <w:shd w:val="clear" w:color="auto" w:fill="F2F2F2" w:themeFill="background1" w:themeFillShade="F2"/>
          </w:tcPr>
          <w:p w14:paraId="59D50495" w14:textId="690DBC28" w:rsidR="000F5F46" w:rsidRPr="008904B7" w:rsidRDefault="004A14E0" w:rsidP="004A14E0">
            <w:pPr>
              <w:pStyle w:val="BodyText"/>
              <w:spacing w:before="0" w:after="0"/>
              <w:rPr>
                <w:rFonts w:asciiTheme="minorHAnsi" w:hAnsiTheme="minorHAnsi"/>
                <w:sz w:val="18"/>
                <w:szCs w:val="18"/>
              </w:rPr>
            </w:pPr>
            <w:r w:rsidRPr="008904B7">
              <w:rPr>
                <w:rFonts w:asciiTheme="minorHAnsi" w:hAnsiTheme="minorHAnsi"/>
                <w:sz w:val="18"/>
                <w:szCs w:val="18"/>
              </w:rPr>
              <w:t>28</w:t>
            </w:r>
            <w:r w:rsidR="000F5F46" w:rsidRPr="008904B7">
              <w:rPr>
                <w:rFonts w:asciiTheme="minorHAnsi" w:hAnsiTheme="minorHAnsi"/>
                <w:sz w:val="18"/>
                <w:szCs w:val="18"/>
              </w:rPr>
              <w:t>.3.1: If patient error is not resolved, reject eRx for patient error.</w:t>
            </w:r>
          </w:p>
        </w:tc>
        <w:tc>
          <w:tcPr>
            <w:tcW w:w="4122" w:type="dxa"/>
            <w:vMerge/>
            <w:shd w:val="clear" w:color="auto" w:fill="F2F2F2" w:themeFill="background1" w:themeFillShade="F2"/>
          </w:tcPr>
          <w:p w14:paraId="5C1DBE70" w14:textId="77777777" w:rsidR="000F5F46" w:rsidRPr="008904B7" w:rsidRDefault="000F5F46" w:rsidP="004A14E0">
            <w:pPr>
              <w:rPr>
                <w:rFonts w:asciiTheme="minorHAnsi" w:hAnsiTheme="minorHAnsi"/>
                <w:sz w:val="18"/>
                <w:szCs w:val="18"/>
              </w:rPr>
            </w:pPr>
          </w:p>
        </w:tc>
      </w:tr>
      <w:tr w:rsidR="000F5F46" w:rsidRPr="008904B7" w14:paraId="14CF4FFC" w14:textId="77777777" w:rsidTr="009328A8">
        <w:tc>
          <w:tcPr>
            <w:tcW w:w="558" w:type="dxa"/>
            <w:shd w:val="clear" w:color="auto" w:fill="F2F2F2" w:themeFill="background1" w:themeFillShade="F2"/>
          </w:tcPr>
          <w:p w14:paraId="6A39FF0B" w14:textId="17712E6F" w:rsidR="000F5F46" w:rsidRPr="008904B7" w:rsidRDefault="003847BC" w:rsidP="004A14E0">
            <w:pPr>
              <w:rPr>
                <w:rFonts w:asciiTheme="minorHAnsi" w:hAnsiTheme="minorHAnsi"/>
                <w:sz w:val="18"/>
                <w:szCs w:val="18"/>
              </w:rPr>
            </w:pPr>
            <w:r>
              <w:rPr>
                <w:rFonts w:asciiTheme="minorHAnsi" w:hAnsiTheme="minorHAnsi"/>
                <w:sz w:val="18"/>
                <w:szCs w:val="18"/>
              </w:rPr>
              <w:t>74</w:t>
            </w:r>
          </w:p>
        </w:tc>
        <w:tc>
          <w:tcPr>
            <w:tcW w:w="990" w:type="dxa"/>
            <w:shd w:val="clear" w:color="auto" w:fill="F2F2F2" w:themeFill="background1" w:themeFillShade="F2"/>
          </w:tcPr>
          <w:p w14:paraId="4DFA3292" w14:textId="77777777" w:rsidR="000F5F46" w:rsidRPr="008904B7" w:rsidRDefault="000F5F46" w:rsidP="004A14E0">
            <w:pPr>
              <w:rPr>
                <w:rFonts w:asciiTheme="minorHAnsi" w:hAnsiTheme="minorHAnsi"/>
                <w:sz w:val="18"/>
                <w:szCs w:val="18"/>
              </w:rPr>
            </w:pPr>
            <w:r w:rsidRPr="008904B7">
              <w:rPr>
                <w:rFonts w:asciiTheme="minorHAnsi" w:hAnsiTheme="minorHAnsi"/>
                <w:sz w:val="18"/>
                <w:szCs w:val="18"/>
              </w:rPr>
              <w:t>OWNR</w:t>
            </w:r>
          </w:p>
          <w:p w14:paraId="1272E242" w14:textId="77777777" w:rsidR="000F5F46" w:rsidRPr="008904B7" w:rsidRDefault="000F5F46" w:rsidP="004A14E0">
            <w:pPr>
              <w:rPr>
                <w:rFonts w:asciiTheme="minorHAnsi" w:hAnsiTheme="minorHAnsi"/>
                <w:sz w:val="18"/>
                <w:szCs w:val="18"/>
              </w:rPr>
            </w:pPr>
            <w:r w:rsidRPr="008904B7">
              <w:rPr>
                <w:rFonts w:asciiTheme="minorHAnsi" w:hAnsiTheme="minorHAnsi"/>
                <w:sz w:val="18"/>
                <w:szCs w:val="18"/>
              </w:rPr>
              <w:t>NEW</w:t>
            </w:r>
          </w:p>
          <w:p w14:paraId="5C5EC1EF" w14:textId="77777777" w:rsidR="000F5F46" w:rsidRPr="008904B7" w:rsidRDefault="000F5F46" w:rsidP="004A14E0">
            <w:pPr>
              <w:rPr>
                <w:rFonts w:asciiTheme="minorHAnsi" w:hAnsiTheme="minorHAnsi"/>
                <w:sz w:val="18"/>
                <w:szCs w:val="18"/>
              </w:rPr>
            </w:pPr>
            <w:r w:rsidRPr="008904B7">
              <w:rPr>
                <w:rFonts w:asciiTheme="minorHAnsi" w:hAnsiTheme="minorHAnsi"/>
                <w:sz w:val="18"/>
                <w:szCs w:val="18"/>
              </w:rPr>
              <w:t xml:space="preserve">Update Patient </w:t>
            </w:r>
            <w:r w:rsidRPr="008904B7">
              <w:rPr>
                <w:rFonts w:asciiTheme="minorHAnsi" w:hAnsiTheme="minorHAnsi"/>
                <w:sz w:val="18"/>
                <w:szCs w:val="18"/>
              </w:rPr>
              <w:lastRenderedPageBreak/>
              <w:t>Registration File</w:t>
            </w:r>
          </w:p>
        </w:tc>
        <w:tc>
          <w:tcPr>
            <w:tcW w:w="2070" w:type="dxa"/>
            <w:shd w:val="clear" w:color="auto" w:fill="F2F2F2" w:themeFill="background1" w:themeFillShade="F2"/>
          </w:tcPr>
          <w:p w14:paraId="3A42E45D" w14:textId="77777777" w:rsidR="000F5F46" w:rsidRPr="008904B7" w:rsidRDefault="000F5F46" w:rsidP="004A14E0">
            <w:pPr>
              <w:rPr>
                <w:rFonts w:asciiTheme="minorHAnsi" w:hAnsiTheme="minorHAnsi"/>
                <w:sz w:val="18"/>
                <w:szCs w:val="18"/>
              </w:rPr>
            </w:pPr>
            <w:r w:rsidRPr="008904B7">
              <w:rPr>
                <w:rFonts w:asciiTheme="minorHAnsi" w:hAnsiTheme="minorHAnsi"/>
                <w:sz w:val="18"/>
                <w:szCs w:val="18"/>
              </w:rPr>
              <w:lastRenderedPageBreak/>
              <w:t xml:space="preserve">Provide the ability for VA pharmacy staff to manually update the patient registration file if </w:t>
            </w:r>
            <w:r w:rsidRPr="008904B7">
              <w:rPr>
                <w:rFonts w:asciiTheme="minorHAnsi" w:hAnsiTheme="minorHAnsi"/>
                <w:sz w:val="18"/>
                <w:szCs w:val="18"/>
              </w:rPr>
              <w:lastRenderedPageBreak/>
              <w:t>the patient meets required VA criteria for eligibility.</w:t>
            </w:r>
          </w:p>
        </w:tc>
        <w:tc>
          <w:tcPr>
            <w:tcW w:w="2700" w:type="dxa"/>
            <w:shd w:val="clear" w:color="auto" w:fill="F2F2F2" w:themeFill="background1" w:themeFillShade="F2"/>
          </w:tcPr>
          <w:p w14:paraId="333F84E6" w14:textId="2624224C" w:rsidR="000F5F46" w:rsidRPr="008904B7" w:rsidRDefault="004A14E0" w:rsidP="004A14E0">
            <w:pPr>
              <w:rPr>
                <w:rFonts w:asciiTheme="minorHAnsi" w:hAnsiTheme="minorHAnsi"/>
                <w:sz w:val="18"/>
                <w:szCs w:val="18"/>
              </w:rPr>
            </w:pPr>
            <w:r w:rsidRPr="008904B7">
              <w:rPr>
                <w:rFonts w:asciiTheme="minorHAnsi" w:hAnsiTheme="minorHAnsi"/>
                <w:sz w:val="18"/>
                <w:szCs w:val="18"/>
              </w:rPr>
              <w:lastRenderedPageBreak/>
              <w:t>28</w:t>
            </w:r>
            <w:r w:rsidR="000F5F46" w:rsidRPr="008904B7">
              <w:rPr>
                <w:rFonts w:asciiTheme="minorHAnsi" w:hAnsiTheme="minorHAnsi"/>
                <w:sz w:val="18"/>
                <w:szCs w:val="18"/>
              </w:rPr>
              <w:t xml:space="preserve">.4: As a VA pharmacist, if patient is deemed eligible by matching required criteria for VA pharmacy benefits, I need to add </w:t>
            </w:r>
            <w:r w:rsidR="000F5F46" w:rsidRPr="008904B7">
              <w:rPr>
                <w:rFonts w:asciiTheme="minorHAnsi" w:hAnsiTheme="minorHAnsi"/>
                <w:sz w:val="18"/>
                <w:szCs w:val="18"/>
              </w:rPr>
              <w:lastRenderedPageBreak/>
              <w:t>this patient to the patient registration file.</w:t>
            </w:r>
          </w:p>
        </w:tc>
        <w:tc>
          <w:tcPr>
            <w:tcW w:w="2610" w:type="dxa"/>
            <w:shd w:val="clear" w:color="auto" w:fill="F2F2F2" w:themeFill="background1" w:themeFillShade="F2"/>
          </w:tcPr>
          <w:p w14:paraId="26DA3F7A" w14:textId="08FFEDA0" w:rsidR="000F5F46" w:rsidRPr="008904B7" w:rsidRDefault="004A14E0" w:rsidP="004A14E0">
            <w:pPr>
              <w:pStyle w:val="BodyText"/>
              <w:spacing w:before="0" w:after="0"/>
              <w:rPr>
                <w:rFonts w:asciiTheme="minorHAnsi" w:hAnsiTheme="minorHAnsi"/>
                <w:sz w:val="18"/>
                <w:szCs w:val="18"/>
              </w:rPr>
            </w:pPr>
            <w:r w:rsidRPr="008904B7">
              <w:rPr>
                <w:rFonts w:asciiTheme="minorHAnsi" w:hAnsiTheme="minorHAnsi"/>
                <w:sz w:val="18"/>
                <w:szCs w:val="18"/>
              </w:rPr>
              <w:lastRenderedPageBreak/>
              <w:t>28</w:t>
            </w:r>
            <w:r w:rsidR="000F5F46" w:rsidRPr="008904B7">
              <w:rPr>
                <w:rFonts w:asciiTheme="minorHAnsi" w:hAnsiTheme="minorHAnsi"/>
                <w:sz w:val="18"/>
                <w:szCs w:val="18"/>
              </w:rPr>
              <w:t>.4.1: Verify patient information to determine if patient meets required criteria for eligibility.</w:t>
            </w:r>
          </w:p>
          <w:p w14:paraId="1DC1EF95" w14:textId="77777777" w:rsidR="000F5F46" w:rsidRPr="008904B7" w:rsidRDefault="000F5F46" w:rsidP="004A14E0">
            <w:pPr>
              <w:pStyle w:val="BodyText"/>
              <w:spacing w:before="0" w:after="0"/>
              <w:rPr>
                <w:rFonts w:asciiTheme="minorHAnsi" w:hAnsiTheme="minorHAnsi"/>
                <w:sz w:val="18"/>
                <w:szCs w:val="18"/>
              </w:rPr>
            </w:pPr>
          </w:p>
          <w:p w14:paraId="0859BE8F" w14:textId="278A0B6F" w:rsidR="000F5F46" w:rsidRPr="008904B7" w:rsidRDefault="004A14E0" w:rsidP="004A14E0">
            <w:pPr>
              <w:pStyle w:val="BodyText"/>
              <w:spacing w:before="0" w:after="0"/>
              <w:rPr>
                <w:rFonts w:asciiTheme="minorHAnsi" w:hAnsiTheme="minorHAnsi"/>
                <w:sz w:val="18"/>
                <w:szCs w:val="18"/>
              </w:rPr>
            </w:pPr>
            <w:r w:rsidRPr="008904B7">
              <w:rPr>
                <w:rFonts w:asciiTheme="minorHAnsi" w:hAnsiTheme="minorHAnsi"/>
                <w:sz w:val="18"/>
                <w:szCs w:val="18"/>
              </w:rPr>
              <w:t>28</w:t>
            </w:r>
            <w:r w:rsidR="000F5F46" w:rsidRPr="008904B7">
              <w:rPr>
                <w:rFonts w:asciiTheme="minorHAnsi" w:hAnsiTheme="minorHAnsi"/>
                <w:sz w:val="18"/>
                <w:szCs w:val="18"/>
              </w:rPr>
              <w:t>.4.2: If patient matches required criteria for eligibility, update the patient registration file with the patient information.</w:t>
            </w:r>
          </w:p>
        </w:tc>
        <w:tc>
          <w:tcPr>
            <w:tcW w:w="4122" w:type="dxa"/>
            <w:shd w:val="clear" w:color="auto" w:fill="F2F2F2" w:themeFill="background1" w:themeFillShade="F2"/>
          </w:tcPr>
          <w:p w14:paraId="75F02300" w14:textId="77777777" w:rsidR="000F5F46" w:rsidRPr="008904B7" w:rsidRDefault="000F5F46" w:rsidP="004A14E0">
            <w:pPr>
              <w:rPr>
                <w:rFonts w:asciiTheme="minorHAnsi" w:hAnsiTheme="minorHAnsi"/>
                <w:sz w:val="18"/>
                <w:szCs w:val="18"/>
              </w:rPr>
            </w:pPr>
            <w:r w:rsidRPr="008904B7">
              <w:rPr>
                <w:rFonts w:asciiTheme="minorHAnsi" w:hAnsiTheme="minorHAnsi"/>
                <w:sz w:val="18"/>
                <w:szCs w:val="18"/>
              </w:rPr>
              <w:lastRenderedPageBreak/>
              <w:t xml:space="preserve">Patient is eligible for VA pharmacy benefits by meeting </w:t>
            </w:r>
            <w:r w:rsidRPr="008904B7">
              <w:rPr>
                <w:rFonts w:asciiTheme="minorHAnsi" w:hAnsiTheme="minorHAnsi"/>
                <w:b/>
                <w:sz w:val="18"/>
                <w:szCs w:val="18"/>
              </w:rPr>
              <w:t>any one</w:t>
            </w:r>
            <w:r w:rsidRPr="008904B7">
              <w:rPr>
                <w:rFonts w:asciiTheme="minorHAnsi" w:hAnsiTheme="minorHAnsi"/>
                <w:sz w:val="18"/>
                <w:szCs w:val="18"/>
              </w:rPr>
              <w:t xml:space="preserve"> of the following required criteria:</w:t>
            </w:r>
          </w:p>
          <w:p w14:paraId="187BB9E7" w14:textId="77777777" w:rsidR="000F5F46" w:rsidRPr="008904B7" w:rsidRDefault="000F5F46" w:rsidP="004A14E0">
            <w:pPr>
              <w:rPr>
                <w:rFonts w:asciiTheme="minorHAnsi" w:hAnsiTheme="minorHAnsi"/>
                <w:sz w:val="18"/>
                <w:szCs w:val="18"/>
              </w:rPr>
            </w:pPr>
          </w:p>
          <w:p w14:paraId="5D9792FB" w14:textId="77777777" w:rsidR="000F5F46" w:rsidRPr="008904B7" w:rsidRDefault="000F5F46" w:rsidP="004A14E0">
            <w:pPr>
              <w:pStyle w:val="ListParagraph"/>
              <w:numPr>
                <w:ilvl w:val="0"/>
                <w:numId w:val="18"/>
              </w:numPr>
              <w:rPr>
                <w:rFonts w:asciiTheme="minorHAnsi" w:hAnsiTheme="minorHAnsi"/>
                <w:sz w:val="18"/>
                <w:szCs w:val="18"/>
              </w:rPr>
            </w:pPr>
            <w:r w:rsidRPr="008904B7">
              <w:rPr>
                <w:rFonts w:asciiTheme="minorHAnsi" w:hAnsiTheme="minorHAnsi"/>
                <w:sz w:val="18"/>
                <w:szCs w:val="18"/>
              </w:rPr>
              <w:t xml:space="preserve">Patient matches to a Veteran in Master Veteran </w:t>
            </w:r>
            <w:r w:rsidRPr="008904B7">
              <w:rPr>
                <w:rFonts w:asciiTheme="minorHAnsi" w:hAnsiTheme="minorHAnsi"/>
                <w:sz w:val="18"/>
                <w:szCs w:val="18"/>
              </w:rPr>
              <w:lastRenderedPageBreak/>
              <w:t xml:space="preserve">Index (MVI) </w:t>
            </w:r>
          </w:p>
          <w:p w14:paraId="1AEE8CA4" w14:textId="77777777" w:rsidR="000F5F46" w:rsidRPr="008904B7" w:rsidRDefault="000F5F46" w:rsidP="004A14E0">
            <w:pPr>
              <w:pStyle w:val="ListParagraph"/>
              <w:numPr>
                <w:ilvl w:val="0"/>
                <w:numId w:val="18"/>
              </w:numPr>
              <w:rPr>
                <w:rFonts w:asciiTheme="minorHAnsi" w:hAnsiTheme="minorHAnsi"/>
                <w:sz w:val="18"/>
                <w:szCs w:val="18"/>
              </w:rPr>
            </w:pPr>
            <w:r w:rsidRPr="008904B7">
              <w:rPr>
                <w:rFonts w:asciiTheme="minorHAnsi" w:hAnsiTheme="minorHAnsi"/>
                <w:sz w:val="18"/>
                <w:szCs w:val="18"/>
              </w:rPr>
              <w:t>Patient matches number on EDIPDI Veteran Common Access Card</w:t>
            </w:r>
          </w:p>
          <w:p w14:paraId="4C9620CE" w14:textId="77777777" w:rsidR="000F5F46" w:rsidRPr="008904B7" w:rsidRDefault="000F5F46" w:rsidP="004A14E0">
            <w:pPr>
              <w:pStyle w:val="ListParagraph"/>
              <w:numPr>
                <w:ilvl w:val="0"/>
                <w:numId w:val="18"/>
              </w:numPr>
              <w:rPr>
                <w:rFonts w:asciiTheme="minorHAnsi" w:hAnsiTheme="minorHAnsi"/>
                <w:sz w:val="18"/>
                <w:szCs w:val="18"/>
              </w:rPr>
            </w:pPr>
            <w:r w:rsidRPr="008904B7">
              <w:rPr>
                <w:rFonts w:asciiTheme="minorHAnsi" w:hAnsiTheme="minorHAnsi"/>
                <w:sz w:val="18"/>
                <w:szCs w:val="18"/>
              </w:rPr>
              <w:t xml:space="preserve">Patient matches a CHAMPVA beneficiary enrolled in VHA </w:t>
            </w:r>
            <w:r w:rsidRPr="008904B7">
              <w:rPr>
                <w:rFonts w:asciiTheme="minorHAnsi" w:hAnsiTheme="minorHAnsi"/>
                <w:sz w:val="18"/>
                <w:szCs w:val="18"/>
              </w:rPr>
              <w:br/>
              <w:t xml:space="preserve">(i.e. VHA is the source of CHAMPVA beneficiaries) </w:t>
            </w:r>
          </w:p>
          <w:p w14:paraId="367565A3" w14:textId="77777777" w:rsidR="000F5F46" w:rsidRPr="008904B7" w:rsidRDefault="000F5F46" w:rsidP="004A14E0">
            <w:pPr>
              <w:pStyle w:val="ListParagraph"/>
              <w:numPr>
                <w:ilvl w:val="0"/>
                <w:numId w:val="18"/>
              </w:numPr>
              <w:rPr>
                <w:rFonts w:asciiTheme="minorHAnsi" w:hAnsiTheme="minorHAnsi"/>
                <w:sz w:val="18"/>
                <w:szCs w:val="18"/>
              </w:rPr>
            </w:pPr>
            <w:r w:rsidRPr="008904B7">
              <w:rPr>
                <w:rFonts w:asciiTheme="minorHAnsi" w:hAnsiTheme="minorHAnsi"/>
                <w:sz w:val="18"/>
                <w:szCs w:val="18"/>
              </w:rPr>
              <w:t>Patient matches a TRICARE beneficiary enrolled in VHA system</w:t>
            </w:r>
          </w:p>
          <w:p w14:paraId="50C90025" w14:textId="77777777" w:rsidR="000F5F46" w:rsidRPr="008904B7" w:rsidRDefault="000F5F46" w:rsidP="004A14E0">
            <w:pPr>
              <w:pStyle w:val="ListParagraph"/>
              <w:numPr>
                <w:ilvl w:val="0"/>
                <w:numId w:val="18"/>
              </w:numPr>
              <w:rPr>
                <w:rFonts w:asciiTheme="minorHAnsi" w:hAnsiTheme="minorHAnsi"/>
                <w:sz w:val="18"/>
                <w:szCs w:val="18"/>
              </w:rPr>
            </w:pPr>
            <w:r w:rsidRPr="008904B7">
              <w:rPr>
                <w:rFonts w:asciiTheme="minorHAnsi" w:hAnsiTheme="minorHAnsi"/>
                <w:sz w:val="18"/>
                <w:szCs w:val="18"/>
              </w:rPr>
              <w:t>Patient SSN matches a known Veteran</w:t>
            </w:r>
          </w:p>
          <w:p w14:paraId="4A1774CA" w14:textId="77777777" w:rsidR="000F5F46" w:rsidRPr="008904B7" w:rsidRDefault="000F5F46" w:rsidP="004A14E0">
            <w:pPr>
              <w:pStyle w:val="ListParagraph"/>
              <w:numPr>
                <w:ilvl w:val="0"/>
                <w:numId w:val="18"/>
              </w:numPr>
              <w:rPr>
                <w:rFonts w:asciiTheme="minorHAnsi" w:hAnsiTheme="minorHAnsi"/>
                <w:sz w:val="18"/>
                <w:szCs w:val="18"/>
              </w:rPr>
            </w:pPr>
            <w:r w:rsidRPr="008904B7">
              <w:rPr>
                <w:rFonts w:asciiTheme="minorHAnsi" w:hAnsiTheme="minorHAnsi"/>
                <w:sz w:val="18"/>
                <w:szCs w:val="18"/>
              </w:rPr>
              <w:t>Patient SSN matches a beneficiary in CHAMPVA database</w:t>
            </w:r>
          </w:p>
          <w:p w14:paraId="00E85210" w14:textId="77777777" w:rsidR="000F5F46" w:rsidRPr="008904B7" w:rsidRDefault="000F5F46" w:rsidP="004A14E0">
            <w:pPr>
              <w:rPr>
                <w:rFonts w:asciiTheme="minorHAnsi" w:hAnsiTheme="minorHAnsi"/>
                <w:sz w:val="18"/>
                <w:szCs w:val="18"/>
              </w:rPr>
            </w:pPr>
          </w:p>
          <w:p w14:paraId="6BA0D9C5" w14:textId="77777777" w:rsidR="000F5F46" w:rsidRPr="008904B7" w:rsidRDefault="000F5F46" w:rsidP="004A14E0">
            <w:pPr>
              <w:keepNext/>
              <w:rPr>
                <w:rFonts w:asciiTheme="minorHAnsi" w:hAnsiTheme="minorHAnsi"/>
                <w:sz w:val="18"/>
                <w:szCs w:val="18"/>
              </w:rPr>
            </w:pPr>
            <w:r w:rsidRPr="008904B7">
              <w:rPr>
                <w:rFonts w:asciiTheme="minorHAnsi" w:hAnsiTheme="minorHAnsi"/>
                <w:sz w:val="18"/>
                <w:szCs w:val="18"/>
              </w:rPr>
              <w:t>If patient on the inbound eRx is verified to be eligible, update the Patient Registration File at VA dispensing pharmacy with new patient data.</w:t>
            </w:r>
          </w:p>
        </w:tc>
      </w:tr>
    </w:tbl>
    <w:p w14:paraId="4EBD7E82" w14:textId="3D952334" w:rsidR="000F5F46" w:rsidRPr="00254AE7" w:rsidRDefault="000F5F46" w:rsidP="000F5F46">
      <w:pPr>
        <w:pStyle w:val="Style4v3"/>
        <w:spacing w:before="240" w:after="120"/>
      </w:pPr>
      <w:r w:rsidRPr="00254AE7">
        <w:lastRenderedPageBreak/>
        <w:t>Resolve External Provider Errors in VistA OP Error Holding Queue</w:t>
      </w:r>
    </w:p>
    <w:p w14:paraId="56AB1585" w14:textId="77777777" w:rsidR="000F5F46" w:rsidRPr="007C34E5" w:rsidRDefault="000F5F46" w:rsidP="00B944DA">
      <w:pPr>
        <w:spacing w:after="120"/>
        <w:rPr>
          <w:sz w:val="24"/>
        </w:rPr>
      </w:pPr>
      <w:r w:rsidRPr="007C34E5">
        <w:rPr>
          <w:sz w:val="24"/>
        </w:rPr>
        <w:t>The following requirements address resolving external provider errors</w:t>
      </w:r>
      <w:r>
        <w:rPr>
          <w:sz w:val="24"/>
        </w:rPr>
        <w:t xml:space="preserve"> for eRxs</w:t>
      </w:r>
      <w:r w:rsidRPr="007C34E5">
        <w:rPr>
          <w:sz w:val="24"/>
        </w:rPr>
        <w:t xml:space="preserve"> in the VistA OP Error Holding Queue and moving these eRxs to the VistA OP Holding Queue – Pending for eRxs ready to process if resolved, or rejecting these eRxs if unresolved. Traces to OWNR 13426</w:t>
      </w:r>
      <w:r>
        <w:rPr>
          <w:sz w:val="24"/>
        </w:rPr>
        <w:t xml:space="preserve"> and NEW requirements to: resolve external provider errors if found, and update New Person file</w:t>
      </w:r>
      <w:r w:rsidRPr="007C34E5">
        <w:rPr>
          <w:sz w:val="24"/>
        </w:rPr>
        <w:t>.</w:t>
      </w:r>
    </w:p>
    <w:p w14:paraId="320CAB55" w14:textId="1C12538B" w:rsidR="0072304D" w:rsidRDefault="0072304D" w:rsidP="009328A8">
      <w:pPr>
        <w:pStyle w:val="Caption"/>
      </w:pPr>
      <w:bookmarkStart w:id="141" w:name="_Toc443575504"/>
      <w:r>
        <w:t xml:space="preserve">Table </w:t>
      </w:r>
      <w:fldSimple w:instr=" SEQ Table \* ARABIC ">
        <w:r w:rsidR="00DF255A">
          <w:rPr>
            <w:noProof/>
          </w:rPr>
          <w:t>29</w:t>
        </w:r>
      </w:fldSimple>
      <w:r>
        <w:t xml:space="preserve">: </w:t>
      </w:r>
      <w:r w:rsidRPr="00750D07">
        <w:t>EPIC 29: VA pharmacy staff must manually interact with external provider errors in the VistA Error Queue to resolve or reject if error cannot be resolved. If external provider error is resolved, eRx is moved to VistA OP Holding Queue – Pending for eRxs</w:t>
      </w:r>
      <w:r>
        <w:t xml:space="preserve">. </w:t>
      </w:r>
      <w:r w:rsidRPr="0072304D">
        <w:t>Traces to OWNR 13426 -- Provide the ability for VA pharmacy staff to manually validate an inbound eRx (to include identifying valid patient, provider, and medication or medical supply) before the eRx can be further processed for dispensing</w:t>
      </w:r>
      <w:bookmarkEnd w:id="141"/>
    </w:p>
    <w:tbl>
      <w:tblPr>
        <w:tblStyle w:val="TableGrid"/>
        <w:tblW w:w="13050" w:type="dxa"/>
        <w:tblInd w:w="108" w:type="dxa"/>
        <w:tblLayout w:type="fixed"/>
        <w:tblLook w:val="04A0" w:firstRow="1" w:lastRow="0" w:firstColumn="1" w:lastColumn="0" w:noHBand="0" w:noVBand="1"/>
        <w:tblCaption w:val="EPIC 29: Resolve External Provider Errors in VistA OP Error Holding Queue"/>
        <w:tblDescription w:val="EPIC 29: VA pharmacy staff must manually interact with external provider errors in the VistA Error Queue to resolve or reject if error cannot be resolved. If external provider error is resolved, eRx is moved to VistA OP Holding Queue – Pending for eRxs ready to process.&#10;&#10;Traces to OWNR 13426 -- Provide the ability for VA pharmacy staff to manually validate an inbound eRx (to include identifying valid patient, provider, and medication or medical supply) before the eRx can be further processed for dispensing. "/>
      </w:tblPr>
      <w:tblGrid>
        <w:gridCol w:w="558"/>
        <w:gridCol w:w="990"/>
        <w:gridCol w:w="2070"/>
        <w:gridCol w:w="2700"/>
        <w:gridCol w:w="2610"/>
        <w:gridCol w:w="4122"/>
      </w:tblGrid>
      <w:tr w:rsidR="000F5F46" w:rsidRPr="008904B7" w14:paraId="4DE47687" w14:textId="77777777" w:rsidTr="009328A8">
        <w:trPr>
          <w:tblHeader/>
        </w:trPr>
        <w:tc>
          <w:tcPr>
            <w:tcW w:w="558" w:type="dxa"/>
            <w:shd w:val="clear" w:color="auto" w:fill="D9D9D9" w:themeFill="background1" w:themeFillShade="D9"/>
            <w:vAlign w:val="center"/>
          </w:tcPr>
          <w:p w14:paraId="33A841AE"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ID #</w:t>
            </w:r>
          </w:p>
        </w:tc>
        <w:tc>
          <w:tcPr>
            <w:tcW w:w="990" w:type="dxa"/>
            <w:shd w:val="clear" w:color="auto" w:fill="D9D9D9" w:themeFill="background1" w:themeFillShade="D9"/>
            <w:vAlign w:val="center"/>
          </w:tcPr>
          <w:p w14:paraId="58EC7FDC" w14:textId="77777777" w:rsidR="000F5F46" w:rsidRPr="008904B7" w:rsidRDefault="000F5F46" w:rsidP="003847BC">
            <w:pPr>
              <w:jc w:val="center"/>
              <w:rPr>
                <w:rFonts w:asciiTheme="minorHAnsi" w:hAnsiTheme="minorHAnsi"/>
                <w:b/>
                <w:sz w:val="18"/>
                <w:szCs w:val="18"/>
              </w:rPr>
            </w:pPr>
            <w:r w:rsidRPr="008904B7">
              <w:rPr>
                <w:rFonts w:asciiTheme="minorHAnsi" w:hAnsiTheme="minorHAnsi"/>
                <w:b/>
                <w:sz w:val="18"/>
                <w:szCs w:val="18"/>
              </w:rPr>
              <w:t>NEED/</w:t>
            </w:r>
          </w:p>
          <w:p w14:paraId="03F1F7FD"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OWNR #</w:t>
            </w:r>
          </w:p>
        </w:tc>
        <w:tc>
          <w:tcPr>
            <w:tcW w:w="2070" w:type="dxa"/>
            <w:shd w:val="clear" w:color="auto" w:fill="D9D9D9" w:themeFill="background1" w:themeFillShade="D9"/>
            <w:vAlign w:val="center"/>
          </w:tcPr>
          <w:p w14:paraId="02D27A48"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BRD Theme</w:t>
            </w:r>
          </w:p>
        </w:tc>
        <w:tc>
          <w:tcPr>
            <w:tcW w:w="2700" w:type="dxa"/>
            <w:shd w:val="clear" w:color="auto" w:fill="D9D9D9" w:themeFill="background1" w:themeFillShade="D9"/>
            <w:vAlign w:val="center"/>
          </w:tcPr>
          <w:p w14:paraId="5FA9D420"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User Stories (Narratives)</w:t>
            </w:r>
          </w:p>
        </w:tc>
        <w:tc>
          <w:tcPr>
            <w:tcW w:w="2610" w:type="dxa"/>
            <w:shd w:val="clear" w:color="auto" w:fill="D9D9D9" w:themeFill="background1" w:themeFillShade="D9"/>
            <w:vAlign w:val="center"/>
          </w:tcPr>
          <w:p w14:paraId="113BC3C5" w14:textId="77777777" w:rsidR="000F5F46" w:rsidRPr="008904B7" w:rsidRDefault="000F5F46" w:rsidP="003847BC">
            <w:pPr>
              <w:pStyle w:val="BodyText"/>
              <w:spacing w:before="0" w:after="0"/>
              <w:jc w:val="center"/>
              <w:rPr>
                <w:rFonts w:asciiTheme="minorHAnsi" w:hAnsiTheme="minorHAnsi"/>
                <w:sz w:val="18"/>
                <w:szCs w:val="18"/>
              </w:rPr>
            </w:pPr>
            <w:r w:rsidRPr="008904B7">
              <w:rPr>
                <w:rFonts w:asciiTheme="minorHAnsi" w:hAnsiTheme="minorHAnsi"/>
                <w:b/>
                <w:sz w:val="18"/>
                <w:szCs w:val="18"/>
              </w:rPr>
              <w:t>User Tasks</w:t>
            </w:r>
          </w:p>
        </w:tc>
        <w:tc>
          <w:tcPr>
            <w:tcW w:w="4122" w:type="dxa"/>
            <w:shd w:val="clear" w:color="auto" w:fill="D9D9D9" w:themeFill="background1" w:themeFillShade="D9"/>
            <w:vAlign w:val="center"/>
          </w:tcPr>
          <w:p w14:paraId="3CD21583" w14:textId="77777777" w:rsidR="000F5F46" w:rsidRPr="008904B7" w:rsidRDefault="000F5F46" w:rsidP="003847BC">
            <w:pPr>
              <w:jc w:val="center"/>
              <w:rPr>
                <w:rFonts w:asciiTheme="minorHAnsi" w:hAnsiTheme="minorHAnsi"/>
                <w:b/>
                <w:sz w:val="18"/>
                <w:szCs w:val="18"/>
              </w:rPr>
            </w:pPr>
            <w:r w:rsidRPr="008904B7">
              <w:rPr>
                <w:rFonts w:asciiTheme="minorHAnsi" w:hAnsiTheme="minorHAnsi"/>
                <w:b/>
                <w:sz w:val="18"/>
                <w:szCs w:val="18"/>
              </w:rPr>
              <w:t>Business Acceptance Criteria</w:t>
            </w:r>
          </w:p>
          <w:p w14:paraId="62901E3A" w14:textId="77777777" w:rsidR="000F5F46" w:rsidRPr="008904B7" w:rsidRDefault="000F5F46" w:rsidP="003847BC">
            <w:pPr>
              <w:jc w:val="center"/>
              <w:rPr>
                <w:rFonts w:asciiTheme="minorHAnsi" w:hAnsiTheme="minorHAnsi"/>
                <w:sz w:val="18"/>
                <w:szCs w:val="18"/>
              </w:rPr>
            </w:pPr>
            <w:r w:rsidRPr="008904B7">
              <w:rPr>
                <w:rFonts w:asciiTheme="minorHAnsi" w:hAnsiTheme="minorHAnsi"/>
                <w:b/>
                <w:sz w:val="18"/>
                <w:szCs w:val="18"/>
              </w:rPr>
              <w:t>(Requirements)</w:t>
            </w:r>
          </w:p>
        </w:tc>
      </w:tr>
      <w:tr w:rsidR="000F5F46" w:rsidRPr="008904B7" w14:paraId="61701DBA" w14:textId="77777777" w:rsidTr="009328A8">
        <w:trPr>
          <w:trHeight w:val="2289"/>
        </w:trPr>
        <w:tc>
          <w:tcPr>
            <w:tcW w:w="558" w:type="dxa"/>
            <w:vMerge w:val="restart"/>
            <w:shd w:val="clear" w:color="auto" w:fill="F2F2F2" w:themeFill="background1" w:themeFillShade="F2"/>
          </w:tcPr>
          <w:p w14:paraId="50A4029E" w14:textId="5E685D8E" w:rsidR="000F5F46" w:rsidRPr="008904B7" w:rsidRDefault="003847BC" w:rsidP="003D0335">
            <w:pPr>
              <w:rPr>
                <w:rFonts w:asciiTheme="minorHAnsi" w:hAnsiTheme="minorHAnsi"/>
                <w:sz w:val="18"/>
                <w:szCs w:val="18"/>
              </w:rPr>
            </w:pPr>
            <w:r>
              <w:rPr>
                <w:rFonts w:asciiTheme="minorHAnsi" w:hAnsiTheme="minorHAnsi"/>
                <w:sz w:val="18"/>
                <w:szCs w:val="18"/>
              </w:rPr>
              <w:lastRenderedPageBreak/>
              <w:t>75</w:t>
            </w:r>
          </w:p>
        </w:tc>
        <w:tc>
          <w:tcPr>
            <w:tcW w:w="990" w:type="dxa"/>
            <w:vMerge w:val="restart"/>
            <w:shd w:val="clear" w:color="auto" w:fill="F2F2F2" w:themeFill="background1" w:themeFillShade="F2"/>
          </w:tcPr>
          <w:p w14:paraId="3F053E9E" w14:textId="77777777" w:rsidR="000F5F46" w:rsidRPr="008904B7" w:rsidRDefault="000F5F46" w:rsidP="003D0335">
            <w:pPr>
              <w:rPr>
                <w:rFonts w:asciiTheme="minorHAnsi" w:hAnsiTheme="minorHAnsi"/>
                <w:sz w:val="18"/>
                <w:szCs w:val="18"/>
              </w:rPr>
            </w:pPr>
            <w:r w:rsidRPr="008904B7">
              <w:rPr>
                <w:rFonts w:asciiTheme="minorHAnsi" w:hAnsiTheme="minorHAnsi"/>
                <w:sz w:val="18"/>
                <w:szCs w:val="18"/>
              </w:rPr>
              <w:t>OWNR</w:t>
            </w:r>
          </w:p>
          <w:p w14:paraId="473FF75C" w14:textId="77777777" w:rsidR="000F5F46" w:rsidRPr="008904B7" w:rsidRDefault="000F5F46" w:rsidP="003D0335">
            <w:pPr>
              <w:rPr>
                <w:rFonts w:asciiTheme="minorHAnsi" w:hAnsiTheme="minorHAnsi"/>
                <w:sz w:val="18"/>
                <w:szCs w:val="18"/>
              </w:rPr>
            </w:pPr>
            <w:r w:rsidRPr="008904B7">
              <w:rPr>
                <w:rFonts w:asciiTheme="minorHAnsi" w:hAnsiTheme="minorHAnsi"/>
                <w:sz w:val="18"/>
                <w:szCs w:val="18"/>
              </w:rPr>
              <w:t>NEW</w:t>
            </w:r>
          </w:p>
          <w:p w14:paraId="7C015498" w14:textId="77777777" w:rsidR="000F5F46" w:rsidRPr="008904B7" w:rsidRDefault="000F5F46" w:rsidP="003D0335">
            <w:pPr>
              <w:rPr>
                <w:rFonts w:asciiTheme="minorHAnsi" w:hAnsiTheme="minorHAnsi"/>
                <w:sz w:val="18"/>
                <w:szCs w:val="18"/>
              </w:rPr>
            </w:pPr>
            <w:r w:rsidRPr="008904B7">
              <w:rPr>
                <w:rFonts w:asciiTheme="minorHAnsi" w:hAnsiTheme="minorHAnsi"/>
                <w:sz w:val="18"/>
                <w:szCs w:val="18"/>
              </w:rPr>
              <w:t>Resolve external provider error and if resolved, move eRx to Holding Queue – Pending.</w:t>
            </w:r>
          </w:p>
        </w:tc>
        <w:tc>
          <w:tcPr>
            <w:tcW w:w="2070" w:type="dxa"/>
            <w:vMerge w:val="restart"/>
            <w:shd w:val="clear" w:color="auto" w:fill="F2F2F2" w:themeFill="background1" w:themeFillShade="F2"/>
          </w:tcPr>
          <w:p w14:paraId="4700AAA9" w14:textId="1B5A7841" w:rsidR="000F5F46" w:rsidRPr="008904B7" w:rsidRDefault="000F5F46" w:rsidP="003D0335">
            <w:pPr>
              <w:rPr>
                <w:rFonts w:asciiTheme="minorHAnsi" w:hAnsiTheme="minorHAnsi"/>
                <w:sz w:val="18"/>
                <w:szCs w:val="18"/>
              </w:rPr>
            </w:pPr>
            <w:r w:rsidRPr="008904B7">
              <w:rPr>
                <w:rFonts w:asciiTheme="minorHAnsi" w:hAnsiTheme="minorHAnsi"/>
                <w:sz w:val="18"/>
                <w:szCs w:val="18"/>
              </w:rPr>
              <w:t>Provide the ability for VA pharmacy staff to manually resolve an external provider error on the inbound eRx, and to move the eRx to the Holding Queue – Pending if the external provider error is resolved, or reject the eRx if error is not resolved.</w:t>
            </w:r>
          </w:p>
        </w:tc>
        <w:tc>
          <w:tcPr>
            <w:tcW w:w="2700" w:type="dxa"/>
            <w:shd w:val="clear" w:color="auto" w:fill="F2F2F2" w:themeFill="background1" w:themeFillShade="F2"/>
          </w:tcPr>
          <w:p w14:paraId="2C4BD900" w14:textId="3340AC9A" w:rsidR="000F5F46" w:rsidRPr="008904B7" w:rsidRDefault="008904B7" w:rsidP="008904B7">
            <w:pPr>
              <w:rPr>
                <w:rFonts w:asciiTheme="minorHAnsi" w:hAnsiTheme="minorHAnsi"/>
                <w:sz w:val="18"/>
                <w:szCs w:val="18"/>
              </w:rPr>
            </w:pPr>
            <w:r>
              <w:rPr>
                <w:rFonts w:asciiTheme="minorHAnsi" w:hAnsiTheme="minorHAnsi"/>
                <w:sz w:val="18"/>
                <w:szCs w:val="18"/>
              </w:rPr>
              <w:t>29</w:t>
            </w:r>
            <w:r w:rsidR="000F5F46" w:rsidRPr="008904B7">
              <w:rPr>
                <w:rFonts w:asciiTheme="minorHAnsi" w:hAnsiTheme="minorHAnsi"/>
                <w:sz w:val="18"/>
                <w:szCs w:val="18"/>
              </w:rPr>
              <w:t>.1: As a VA pharmacist, I need to resolve an external provider error on the inbound eRx if I can verify the external provider is authorized to write prescriptions and/or prov</w:t>
            </w:r>
            <w:r>
              <w:rPr>
                <w:rFonts w:asciiTheme="minorHAnsi" w:hAnsiTheme="minorHAnsi"/>
                <w:sz w:val="18"/>
                <w:szCs w:val="18"/>
              </w:rPr>
              <w:t>ide services to the VA patient.</w:t>
            </w:r>
          </w:p>
        </w:tc>
        <w:tc>
          <w:tcPr>
            <w:tcW w:w="2610" w:type="dxa"/>
            <w:shd w:val="clear" w:color="auto" w:fill="F2F2F2" w:themeFill="background1" w:themeFillShade="F2"/>
          </w:tcPr>
          <w:p w14:paraId="74D09E5A" w14:textId="06968B95" w:rsidR="000F5F46" w:rsidRPr="008904B7" w:rsidRDefault="008904B7" w:rsidP="003D0335">
            <w:pPr>
              <w:pStyle w:val="BodyText"/>
              <w:spacing w:before="0" w:after="0"/>
              <w:rPr>
                <w:rFonts w:asciiTheme="minorHAnsi" w:hAnsiTheme="minorHAnsi"/>
                <w:sz w:val="18"/>
                <w:szCs w:val="18"/>
              </w:rPr>
            </w:pPr>
            <w:r>
              <w:rPr>
                <w:rFonts w:asciiTheme="minorHAnsi" w:hAnsiTheme="minorHAnsi"/>
                <w:sz w:val="18"/>
                <w:szCs w:val="18"/>
              </w:rPr>
              <w:t>29</w:t>
            </w:r>
            <w:r w:rsidR="000F5F46" w:rsidRPr="008904B7">
              <w:rPr>
                <w:rFonts w:asciiTheme="minorHAnsi" w:hAnsiTheme="minorHAnsi"/>
                <w:sz w:val="18"/>
                <w:szCs w:val="18"/>
              </w:rPr>
              <w:t>.1.1: Review external provider error, and determine if:</w:t>
            </w:r>
          </w:p>
          <w:p w14:paraId="0257DC3C" w14:textId="77777777" w:rsidR="000F5F46" w:rsidRPr="008904B7" w:rsidRDefault="000F5F46" w:rsidP="00FE6D5D">
            <w:pPr>
              <w:pStyle w:val="BodyText"/>
              <w:numPr>
                <w:ilvl w:val="0"/>
                <w:numId w:val="44"/>
              </w:numPr>
              <w:spacing w:before="0" w:after="0"/>
              <w:rPr>
                <w:rFonts w:asciiTheme="minorHAnsi" w:hAnsiTheme="minorHAnsi"/>
                <w:sz w:val="18"/>
                <w:szCs w:val="18"/>
              </w:rPr>
            </w:pPr>
            <w:r w:rsidRPr="008904B7">
              <w:rPr>
                <w:rFonts w:asciiTheme="minorHAnsi" w:hAnsiTheme="minorHAnsi"/>
                <w:sz w:val="18"/>
                <w:szCs w:val="18"/>
              </w:rPr>
              <w:t xml:space="preserve">Required provider data is not included, or </w:t>
            </w:r>
          </w:p>
          <w:p w14:paraId="7FA88EBC" w14:textId="77777777" w:rsidR="000F5F46" w:rsidRPr="008904B7" w:rsidRDefault="000F5F46" w:rsidP="00FE6D5D">
            <w:pPr>
              <w:pStyle w:val="BodyText"/>
              <w:numPr>
                <w:ilvl w:val="0"/>
                <w:numId w:val="44"/>
              </w:numPr>
              <w:spacing w:before="0" w:after="0"/>
              <w:rPr>
                <w:rFonts w:asciiTheme="minorHAnsi" w:hAnsiTheme="minorHAnsi"/>
                <w:sz w:val="18"/>
                <w:szCs w:val="18"/>
              </w:rPr>
            </w:pPr>
            <w:r w:rsidRPr="008904B7">
              <w:rPr>
                <w:rFonts w:asciiTheme="minorHAnsi" w:hAnsiTheme="minorHAnsi"/>
                <w:sz w:val="18"/>
                <w:szCs w:val="18"/>
              </w:rPr>
              <w:t xml:space="preserve">External provider does not match an external provider in New Person file. </w:t>
            </w:r>
          </w:p>
          <w:p w14:paraId="0078B133" w14:textId="77777777" w:rsidR="000F5F46" w:rsidRPr="008904B7" w:rsidRDefault="000F5F46" w:rsidP="003D0335">
            <w:pPr>
              <w:pStyle w:val="BodyText"/>
              <w:spacing w:before="0" w:after="0"/>
              <w:rPr>
                <w:rFonts w:asciiTheme="minorHAnsi" w:hAnsiTheme="minorHAnsi"/>
                <w:sz w:val="18"/>
                <w:szCs w:val="18"/>
              </w:rPr>
            </w:pPr>
          </w:p>
          <w:p w14:paraId="7BA3CF0E" w14:textId="1452A0E2" w:rsidR="000F5F46" w:rsidRPr="008904B7" w:rsidRDefault="00D73550" w:rsidP="003D0335">
            <w:pPr>
              <w:pStyle w:val="BodyText"/>
              <w:spacing w:before="0" w:after="0"/>
              <w:rPr>
                <w:rFonts w:asciiTheme="minorHAnsi" w:hAnsiTheme="minorHAnsi"/>
                <w:b/>
                <w:sz w:val="18"/>
                <w:szCs w:val="18"/>
              </w:rPr>
            </w:pPr>
            <w:r>
              <w:rPr>
                <w:rFonts w:asciiTheme="minorHAnsi" w:hAnsiTheme="minorHAnsi"/>
                <w:sz w:val="18"/>
                <w:szCs w:val="18"/>
              </w:rPr>
              <w:t xml:space="preserve">29.1.2 The system should show the user the best possible matches and flag fields that are incorrect in the case where an exact match was not found during auto-match of the external provider. </w:t>
            </w:r>
          </w:p>
        </w:tc>
        <w:tc>
          <w:tcPr>
            <w:tcW w:w="4122" w:type="dxa"/>
            <w:vMerge w:val="restart"/>
            <w:shd w:val="clear" w:color="auto" w:fill="F2F2F2" w:themeFill="background1" w:themeFillShade="F2"/>
          </w:tcPr>
          <w:p w14:paraId="564B474E" w14:textId="77777777" w:rsidR="000F5F46" w:rsidRPr="008904B7" w:rsidRDefault="000F5F46" w:rsidP="003D0335">
            <w:pPr>
              <w:rPr>
                <w:rFonts w:asciiTheme="minorHAnsi" w:hAnsiTheme="minorHAnsi"/>
                <w:sz w:val="18"/>
                <w:szCs w:val="18"/>
              </w:rPr>
            </w:pPr>
            <w:r w:rsidRPr="008904B7">
              <w:rPr>
                <w:rFonts w:asciiTheme="minorHAnsi" w:hAnsiTheme="minorHAnsi"/>
                <w:sz w:val="18"/>
                <w:szCs w:val="18"/>
              </w:rPr>
              <w:t xml:space="preserve">The inbound eRx must include the following external provider data: </w:t>
            </w:r>
          </w:p>
          <w:p w14:paraId="20FB5D1F" w14:textId="77777777" w:rsidR="000F5F46" w:rsidRPr="008904B7" w:rsidRDefault="000F5F46" w:rsidP="003D0335">
            <w:pPr>
              <w:rPr>
                <w:rFonts w:asciiTheme="minorHAnsi" w:hAnsiTheme="minorHAnsi"/>
                <w:sz w:val="18"/>
                <w:szCs w:val="18"/>
              </w:rPr>
            </w:pPr>
          </w:p>
          <w:p w14:paraId="6630234F" w14:textId="77777777" w:rsidR="000F5F46" w:rsidRPr="008904B7" w:rsidRDefault="000F5F46" w:rsidP="003D0335">
            <w:pPr>
              <w:pStyle w:val="ListParagraph"/>
              <w:numPr>
                <w:ilvl w:val="0"/>
                <w:numId w:val="19"/>
              </w:numPr>
              <w:rPr>
                <w:rFonts w:asciiTheme="minorHAnsi" w:hAnsiTheme="minorHAnsi"/>
                <w:sz w:val="18"/>
                <w:szCs w:val="18"/>
              </w:rPr>
            </w:pPr>
            <w:r w:rsidRPr="008904B7">
              <w:rPr>
                <w:rFonts w:asciiTheme="minorHAnsi" w:hAnsiTheme="minorHAnsi"/>
                <w:sz w:val="18"/>
                <w:szCs w:val="18"/>
              </w:rPr>
              <w:t>Name</w:t>
            </w:r>
          </w:p>
          <w:p w14:paraId="5FC77E9D" w14:textId="77777777" w:rsidR="000F5F46" w:rsidRPr="008904B7" w:rsidRDefault="000F5F46" w:rsidP="003D0335">
            <w:pPr>
              <w:pStyle w:val="ListParagraph"/>
              <w:numPr>
                <w:ilvl w:val="0"/>
                <w:numId w:val="19"/>
              </w:numPr>
              <w:rPr>
                <w:rFonts w:asciiTheme="minorHAnsi" w:hAnsiTheme="minorHAnsi"/>
                <w:sz w:val="18"/>
                <w:szCs w:val="18"/>
              </w:rPr>
            </w:pPr>
            <w:r w:rsidRPr="008904B7">
              <w:rPr>
                <w:rFonts w:asciiTheme="minorHAnsi" w:hAnsiTheme="minorHAnsi"/>
                <w:sz w:val="18"/>
                <w:szCs w:val="18"/>
              </w:rPr>
              <w:t>Address</w:t>
            </w:r>
          </w:p>
          <w:p w14:paraId="035142FA" w14:textId="77777777" w:rsidR="000F5F46" w:rsidRPr="008904B7" w:rsidRDefault="000F5F46" w:rsidP="003D0335">
            <w:pPr>
              <w:pStyle w:val="ListParagraph"/>
              <w:numPr>
                <w:ilvl w:val="0"/>
                <w:numId w:val="19"/>
              </w:numPr>
              <w:rPr>
                <w:rFonts w:asciiTheme="minorHAnsi" w:hAnsiTheme="minorHAnsi"/>
                <w:sz w:val="18"/>
                <w:szCs w:val="18"/>
              </w:rPr>
            </w:pPr>
            <w:r w:rsidRPr="008904B7">
              <w:rPr>
                <w:rFonts w:asciiTheme="minorHAnsi" w:hAnsiTheme="minorHAnsi"/>
                <w:sz w:val="18"/>
                <w:szCs w:val="18"/>
              </w:rPr>
              <w:t>Phone Number</w:t>
            </w:r>
          </w:p>
          <w:p w14:paraId="5F83208C" w14:textId="77777777" w:rsidR="000F5F46" w:rsidRPr="008904B7" w:rsidRDefault="000F5F46" w:rsidP="003D0335">
            <w:pPr>
              <w:pStyle w:val="ListParagraph"/>
              <w:numPr>
                <w:ilvl w:val="0"/>
                <w:numId w:val="19"/>
              </w:numPr>
              <w:rPr>
                <w:rFonts w:asciiTheme="minorHAnsi" w:hAnsiTheme="minorHAnsi"/>
                <w:sz w:val="18"/>
                <w:szCs w:val="18"/>
              </w:rPr>
            </w:pPr>
            <w:r w:rsidRPr="008904B7">
              <w:rPr>
                <w:rFonts w:asciiTheme="minorHAnsi" w:hAnsiTheme="minorHAnsi"/>
                <w:sz w:val="18"/>
                <w:szCs w:val="18"/>
              </w:rPr>
              <w:t>Signature</w:t>
            </w:r>
          </w:p>
          <w:p w14:paraId="44848FC0" w14:textId="77777777" w:rsidR="000F5F46" w:rsidRPr="008904B7" w:rsidRDefault="000F5F46" w:rsidP="003D0335">
            <w:pPr>
              <w:pStyle w:val="ListParagraph"/>
              <w:numPr>
                <w:ilvl w:val="0"/>
                <w:numId w:val="19"/>
              </w:numPr>
              <w:rPr>
                <w:rFonts w:asciiTheme="minorHAnsi" w:hAnsiTheme="minorHAnsi"/>
                <w:sz w:val="18"/>
                <w:szCs w:val="18"/>
              </w:rPr>
            </w:pPr>
            <w:r w:rsidRPr="008904B7">
              <w:rPr>
                <w:rFonts w:asciiTheme="minorHAnsi" w:hAnsiTheme="minorHAnsi"/>
                <w:sz w:val="18"/>
                <w:szCs w:val="18"/>
              </w:rPr>
              <w:t>Unique NPI Number</w:t>
            </w:r>
            <w:r w:rsidRPr="008904B7">
              <w:rPr>
                <w:rFonts w:asciiTheme="minorHAnsi" w:hAnsiTheme="minorHAnsi"/>
                <w:b/>
                <w:sz w:val="18"/>
                <w:szCs w:val="18"/>
              </w:rPr>
              <w:br/>
              <w:t>-- OR --</w:t>
            </w:r>
          </w:p>
          <w:p w14:paraId="2C8B9104" w14:textId="7E26DC8B" w:rsidR="000F5F46" w:rsidRPr="008904B7" w:rsidRDefault="000F5F46" w:rsidP="003D0335">
            <w:pPr>
              <w:pStyle w:val="ListParagraph"/>
              <w:ind w:left="360"/>
              <w:rPr>
                <w:rFonts w:asciiTheme="minorHAnsi" w:hAnsiTheme="minorHAnsi"/>
                <w:sz w:val="18"/>
                <w:szCs w:val="18"/>
              </w:rPr>
            </w:pPr>
            <w:r w:rsidRPr="008904B7">
              <w:rPr>
                <w:rFonts w:asciiTheme="minorHAnsi" w:hAnsiTheme="minorHAnsi"/>
                <w:sz w:val="18"/>
                <w:szCs w:val="18"/>
              </w:rPr>
              <w:t>Unique License Number</w:t>
            </w:r>
            <w:r w:rsidR="001C62D5" w:rsidRPr="008904B7">
              <w:rPr>
                <w:rFonts w:asciiTheme="minorHAnsi" w:hAnsiTheme="minorHAnsi"/>
                <w:sz w:val="18"/>
                <w:szCs w:val="18"/>
              </w:rPr>
              <w:t xml:space="preserve"> and State</w:t>
            </w:r>
          </w:p>
          <w:p w14:paraId="01471F3F" w14:textId="77777777" w:rsidR="000F5F46" w:rsidRPr="008904B7" w:rsidRDefault="000F5F46" w:rsidP="003D0335">
            <w:pPr>
              <w:rPr>
                <w:rFonts w:asciiTheme="minorHAnsi" w:hAnsiTheme="minorHAnsi"/>
                <w:b/>
                <w:sz w:val="18"/>
                <w:szCs w:val="18"/>
              </w:rPr>
            </w:pPr>
          </w:p>
          <w:p w14:paraId="208670BB" w14:textId="77777777" w:rsidR="000F5F46" w:rsidRPr="008904B7" w:rsidRDefault="000F5F46" w:rsidP="003D0335">
            <w:pPr>
              <w:rPr>
                <w:rFonts w:asciiTheme="minorHAnsi" w:hAnsiTheme="minorHAnsi"/>
                <w:b/>
                <w:sz w:val="18"/>
                <w:szCs w:val="18"/>
              </w:rPr>
            </w:pPr>
            <w:r w:rsidRPr="008904B7">
              <w:rPr>
                <w:rFonts w:asciiTheme="minorHAnsi" w:hAnsiTheme="minorHAnsi"/>
                <w:b/>
                <w:sz w:val="18"/>
                <w:szCs w:val="18"/>
              </w:rPr>
              <w:t>DEA #:</w:t>
            </w:r>
          </w:p>
          <w:p w14:paraId="609F7C4A" w14:textId="77777777" w:rsidR="000F5F46" w:rsidRPr="008904B7" w:rsidRDefault="000F5F46" w:rsidP="003D0335">
            <w:pPr>
              <w:pStyle w:val="BodyText"/>
              <w:spacing w:before="0" w:after="0"/>
              <w:rPr>
                <w:rFonts w:asciiTheme="minorHAnsi" w:hAnsiTheme="minorHAnsi"/>
                <w:b/>
                <w:sz w:val="18"/>
                <w:szCs w:val="18"/>
              </w:rPr>
            </w:pPr>
            <w:r w:rsidRPr="008904B7">
              <w:rPr>
                <w:rFonts w:asciiTheme="minorHAnsi" w:hAnsiTheme="minorHAnsi"/>
                <w:sz w:val="18"/>
                <w:szCs w:val="18"/>
              </w:rPr>
              <w:t>External providers transmitting an eRx for a controlled substance must also include their unique DEA# on the inbound eRx. This external provider’s DEA# must match the DEA# for that same external provider in the VistA New Person file.</w:t>
            </w:r>
          </w:p>
        </w:tc>
      </w:tr>
      <w:tr w:rsidR="000F5F46" w:rsidRPr="008904B7" w14:paraId="1FD7A03C" w14:textId="77777777" w:rsidTr="009328A8">
        <w:trPr>
          <w:trHeight w:val="1655"/>
        </w:trPr>
        <w:tc>
          <w:tcPr>
            <w:tcW w:w="558" w:type="dxa"/>
            <w:vMerge/>
            <w:shd w:val="clear" w:color="auto" w:fill="F2F2F2" w:themeFill="background1" w:themeFillShade="F2"/>
          </w:tcPr>
          <w:p w14:paraId="25314DF3" w14:textId="77777777" w:rsidR="000F5F46" w:rsidRPr="008904B7" w:rsidRDefault="000F5F46" w:rsidP="003D0335">
            <w:pPr>
              <w:rPr>
                <w:rFonts w:asciiTheme="minorHAnsi" w:hAnsiTheme="minorHAnsi"/>
                <w:sz w:val="18"/>
                <w:szCs w:val="18"/>
              </w:rPr>
            </w:pPr>
          </w:p>
        </w:tc>
        <w:tc>
          <w:tcPr>
            <w:tcW w:w="990" w:type="dxa"/>
            <w:vMerge/>
            <w:shd w:val="clear" w:color="auto" w:fill="F2F2F2" w:themeFill="background1" w:themeFillShade="F2"/>
          </w:tcPr>
          <w:p w14:paraId="6F8833E6" w14:textId="77777777" w:rsidR="000F5F46" w:rsidRPr="008904B7" w:rsidRDefault="000F5F46" w:rsidP="003D0335">
            <w:pPr>
              <w:rPr>
                <w:rFonts w:asciiTheme="minorHAnsi" w:hAnsiTheme="minorHAnsi"/>
                <w:sz w:val="18"/>
                <w:szCs w:val="18"/>
              </w:rPr>
            </w:pPr>
          </w:p>
        </w:tc>
        <w:tc>
          <w:tcPr>
            <w:tcW w:w="2070" w:type="dxa"/>
            <w:vMerge/>
            <w:shd w:val="clear" w:color="auto" w:fill="F2F2F2" w:themeFill="background1" w:themeFillShade="F2"/>
          </w:tcPr>
          <w:p w14:paraId="573BE97A" w14:textId="77777777" w:rsidR="000F5F46" w:rsidRPr="008904B7" w:rsidRDefault="000F5F46" w:rsidP="003D0335">
            <w:pPr>
              <w:rPr>
                <w:rFonts w:asciiTheme="minorHAnsi" w:hAnsiTheme="minorHAnsi"/>
                <w:sz w:val="18"/>
                <w:szCs w:val="18"/>
              </w:rPr>
            </w:pPr>
          </w:p>
        </w:tc>
        <w:tc>
          <w:tcPr>
            <w:tcW w:w="2700" w:type="dxa"/>
            <w:shd w:val="clear" w:color="auto" w:fill="F2F2F2" w:themeFill="background1" w:themeFillShade="F2"/>
          </w:tcPr>
          <w:p w14:paraId="25A8341E" w14:textId="428A005E" w:rsidR="000F5F46" w:rsidRPr="008904B7" w:rsidRDefault="008904B7" w:rsidP="003D0335">
            <w:pPr>
              <w:rPr>
                <w:rFonts w:asciiTheme="minorHAnsi" w:hAnsiTheme="minorHAnsi"/>
                <w:sz w:val="18"/>
                <w:szCs w:val="18"/>
              </w:rPr>
            </w:pPr>
            <w:r>
              <w:rPr>
                <w:rFonts w:asciiTheme="minorHAnsi" w:hAnsiTheme="minorHAnsi"/>
                <w:sz w:val="18"/>
                <w:szCs w:val="18"/>
              </w:rPr>
              <w:t>29</w:t>
            </w:r>
            <w:r w:rsidR="000F5F46" w:rsidRPr="008904B7">
              <w:rPr>
                <w:rFonts w:asciiTheme="minorHAnsi" w:hAnsiTheme="minorHAnsi"/>
                <w:sz w:val="18"/>
                <w:szCs w:val="18"/>
              </w:rPr>
              <w:t>.2: As a VA pharmacist, if the external provider error is resolved and the eRx revised appropriately, I need to promote the eRx to the Holding Queue – Pending for eRxs ready to process.</w:t>
            </w:r>
          </w:p>
        </w:tc>
        <w:tc>
          <w:tcPr>
            <w:tcW w:w="2610" w:type="dxa"/>
            <w:shd w:val="clear" w:color="auto" w:fill="F2F2F2" w:themeFill="background1" w:themeFillShade="F2"/>
          </w:tcPr>
          <w:p w14:paraId="0DECBC7E" w14:textId="3ADAFDB2" w:rsidR="00D73550" w:rsidRPr="008904B7" w:rsidRDefault="008904B7" w:rsidP="00D73550">
            <w:pPr>
              <w:pStyle w:val="BodyText"/>
              <w:spacing w:before="0" w:after="0"/>
              <w:rPr>
                <w:rFonts w:asciiTheme="minorHAnsi" w:hAnsiTheme="minorHAnsi"/>
                <w:sz w:val="18"/>
                <w:szCs w:val="18"/>
              </w:rPr>
            </w:pPr>
            <w:r>
              <w:rPr>
                <w:rFonts w:asciiTheme="minorHAnsi" w:hAnsiTheme="minorHAnsi"/>
                <w:sz w:val="18"/>
                <w:szCs w:val="18"/>
              </w:rPr>
              <w:t>29</w:t>
            </w:r>
            <w:r w:rsidR="000F5F46" w:rsidRPr="008904B7">
              <w:rPr>
                <w:rFonts w:asciiTheme="minorHAnsi" w:hAnsiTheme="minorHAnsi"/>
                <w:sz w:val="18"/>
                <w:szCs w:val="18"/>
              </w:rPr>
              <w:t>.2.1: If external provider error is resolved, move eRx to Holding Queue – Pending for eRxs ready to process.</w:t>
            </w:r>
          </w:p>
        </w:tc>
        <w:tc>
          <w:tcPr>
            <w:tcW w:w="4122" w:type="dxa"/>
            <w:vMerge/>
            <w:shd w:val="clear" w:color="auto" w:fill="F2F2F2" w:themeFill="background1" w:themeFillShade="F2"/>
          </w:tcPr>
          <w:p w14:paraId="4E07E48C" w14:textId="77777777" w:rsidR="000F5F46" w:rsidRPr="008904B7" w:rsidRDefault="000F5F46" w:rsidP="003D0335">
            <w:pPr>
              <w:rPr>
                <w:rFonts w:asciiTheme="minorHAnsi" w:hAnsiTheme="minorHAnsi"/>
                <w:sz w:val="18"/>
                <w:szCs w:val="18"/>
              </w:rPr>
            </w:pPr>
          </w:p>
        </w:tc>
      </w:tr>
      <w:tr w:rsidR="000F5F46" w:rsidRPr="008904B7" w14:paraId="13849A3B" w14:textId="77777777" w:rsidTr="009328A8">
        <w:trPr>
          <w:trHeight w:val="1988"/>
        </w:trPr>
        <w:tc>
          <w:tcPr>
            <w:tcW w:w="558" w:type="dxa"/>
            <w:vMerge/>
            <w:shd w:val="clear" w:color="auto" w:fill="F2F2F2" w:themeFill="background1" w:themeFillShade="F2"/>
          </w:tcPr>
          <w:p w14:paraId="2E2ADB50" w14:textId="77777777" w:rsidR="000F5F46" w:rsidRPr="008904B7" w:rsidRDefault="000F5F46" w:rsidP="003D0335">
            <w:pPr>
              <w:rPr>
                <w:rFonts w:asciiTheme="minorHAnsi" w:hAnsiTheme="minorHAnsi"/>
                <w:sz w:val="18"/>
                <w:szCs w:val="18"/>
              </w:rPr>
            </w:pPr>
          </w:p>
        </w:tc>
        <w:tc>
          <w:tcPr>
            <w:tcW w:w="990" w:type="dxa"/>
            <w:vMerge/>
            <w:shd w:val="clear" w:color="auto" w:fill="F2F2F2" w:themeFill="background1" w:themeFillShade="F2"/>
          </w:tcPr>
          <w:p w14:paraId="3D2C6AC6" w14:textId="77777777" w:rsidR="000F5F46" w:rsidRPr="008904B7" w:rsidRDefault="000F5F46" w:rsidP="003D0335">
            <w:pPr>
              <w:rPr>
                <w:rFonts w:asciiTheme="minorHAnsi" w:hAnsiTheme="minorHAnsi"/>
                <w:sz w:val="18"/>
                <w:szCs w:val="18"/>
              </w:rPr>
            </w:pPr>
          </w:p>
        </w:tc>
        <w:tc>
          <w:tcPr>
            <w:tcW w:w="2070" w:type="dxa"/>
            <w:vMerge/>
            <w:shd w:val="clear" w:color="auto" w:fill="F2F2F2" w:themeFill="background1" w:themeFillShade="F2"/>
          </w:tcPr>
          <w:p w14:paraId="6C08F82E" w14:textId="77777777" w:rsidR="000F5F46" w:rsidRPr="008904B7" w:rsidRDefault="000F5F46" w:rsidP="003D0335">
            <w:pPr>
              <w:rPr>
                <w:rFonts w:asciiTheme="minorHAnsi" w:hAnsiTheme="minorHAnsi"/>
                <w:sz w:val="18"/>
                <w:szCs w:val="18"/>
              </w:rPr>
            </w:pPr>
          </w:p>
        </w:tc>
        <w:tc>
          <w:tcPr>
            <w:tcW w:w="2700" w:type="dxa"/>
            <w:shd w:val="clear" w:color="auto" w:fill="F2F2F2" w:themeFill="background1" w:themeFillShade="F2"/>
          </w:tcPr>
          <w:p w14:paraId="5F6D0E4A" w14:textId="48571796" w:rsidR="000F5F46" w:rsidRPr="008904B7" w:rsidRDefault="008904B7" w:rsidP="003D0335">
            <w:pPr>
              <w:rPr>
                <w:rFonts w:asciiTheme="minorHAnsi" w:hAnsiTheme="minorHAnsi"/>
                <w:sz w:val="18"/>
                <w:szCs w:val="18"/>
              </w:rPr>
            </w:pPr>
            <w:r>
              <w:rPr>
                <w:rFonts w:asciiTheme="minorHAnsi" w:hAnsiTheme="minorHAnsi"/>
                <w:sz w:val="18"/>
                <w:szCs w:val="18"/>
              </w:rPr>
              <w:t>29</w:t>
            </w:r>
            <w:r w:rsidR="000F5F46" w:rsidRPr="008904B7">
              <w:rPr>
                <w:rFonts w:asciiTheme="minorHAnsi" w:hAnsiTheme="minorHAnsi"/>
                <w:sz w:val="18"/>
                <w:szCs w:val="18"/>
              </w:rPr>
              <w:t>.3: As a VA pharmacist, I need to reject an eRx if I cannot resolve the external provider error (i.e. external provider’s unique NPI# or License# cannot be verified or external provider does not re</w:t>
            </w:r>
            <w:r>
              <w:rPr>
                <w:rFonts w:asciiTheme="minorHAnsi" w:hAnsiTheme="minorHAnsi"/>
                <w:sz w:val="18"/>
                <w:szCs w:val="18"/>
              </w:rPr>
              <w:t>side in VistA New Person File).</w:t>
            </w:r>
          </w:p>
        </w:tc>
        <w:tc>
          <w:tcPr>
            <w:tcW w:w="2610" w:type="dxa"/>
            <w:shd w:val="clear" w:color="auto" w:fill="F2F2F2" w:themeFill="background1" w:themeFillShade="F2"/>
          </w:tcPr>
          <w:p w14:paraId="6644ECC7" w14:textId="7E43659C" w:rsidR="000F5F46" w:rsidRPr="008904B7" w:rsidRDefault="008904B7" w:rsidP="003D0335">
            <w:pPr>
              <w:pStyle w:val="BodyText"/>
              <w:spacing w:before="0" w:after="0"/>
              <w:rPr>
                <w:rFonts w:asciiTheme="minorHAnsi" w:hAnsiTheme="minorHAnsi"/>
                <w:sz w:val="18"/>
                <w:szCs w:val="18"/>
              </w:rPr>
            </w:pPr>
            <w:r>
              <w:rPr>
                <w:rFonts w:asciiTheme="minorHAnsi" w:hAnsiTheme="minorHAnsi"/>
                <w:sz w:val="18"/>
                <w:szCs w:val="18"/>
              </w:rPr>
              <w:t>29</w:t>
            </w:r>
            <w:r w:rsidR="000F5F46" w:rsidRPr="008904B7">
              <w:rPr>
                <w:rFonts w:asciiTheme="minorHAnsi" w:hAnsiTheme="minorHAnsi"/>
                <w:sz w:val="18"/>
                <w:szCs w:val="18"/>
              </w:rPr>
              <w:t>.3.1: If the external provider error is not resolved, reject eRx for external provider error.</w:t>
            </w:r>
          </w:p>
        </w:tc>
        <w:tc>
          <w:tcPr>
            <w:tcW w:w="4122" w:type="dxa"/>
            <w:vMerge/>
            <w:shd w:val="clear" w:color="auto" w:fill="F2F2F2" w:themeFill="background1" w:themeFillShade="F2"/>
          </w:tcPr>
          <w:p w14:paraId="7D3C75EA" w14:textId="77777777" w:rsidR="000F5F46" w:rsidRPr="008904B7" w:rsidRDefault="000F5F46" w:rsidP="003D0335">
            <w:pPr>
              <w:rPr>
                <w:rFonts w:asciiTheme="minorHAnsi" w:hAnsiTheme="minorHAnsi"/>
                <w:sz w:val="18"/>
                <w:szCs w:val="18"/>
              </w:rPr>
            </w:pPr>
          </w:p>
        </w:tc>
      </w:tr>
      <w:tr w:rsidR="000F5F46" w:rsidRPr="008904B7" w14:paraId="5D82541A" w14:textId="77777777" w:rsidTr="009328A8">
        <w:tc>
          <w:tcPr>
            <w:tcW w:w="558" w:type="dxa"/>
            <w:shd w:val="clear" w:color="auto" w:fill="F2F2F2" w:themeFill="background1" w:themeFillShade="F2"/>
          </w:tcPr>
          <w:p w14:paraId="611D8573" w14:textId="599A07CD" w:rsidR="000F5F46" w:rsidRPr="008904B7" w:rsidRDefault="003847BC" w:rsidP="003D0335">
            <w:pPr>
              <w:rPr>
                <w:rFonts w:asciiTheme="minorHAnsi" w:hAnsiTheme="minorHAnsi"/>
                <w:sz w:val="18"/>
                <w:szCs w:val="18"/>
              </w:rPr>
            </w:pPr>
            <w:r>
              <w:rPr>
                <w:rFonts w:asciiTheme="minorHAnsi" w:hAnsiTheme="minorHAnsi"/>
                <w:sz w:val="18"/>
                <w:szCs w:val="18"/>
              </w:rPr>
              <w:t>76</w:t>
            </w:r>
          </w:p>
        </w:tc>
        <w:tc>
          <w:tcPr>
            <w:tcW w:w="990" w:type="dxa"/>
            <w:shd w:val="clear" w:color="auto" w:fill="F2F2F2" w:themeFill="background1" w:themeFillShade="F2"/>
          </w:tcPr>
          <w:p w14:paraId="44957993" w14:textId="77777777" w:rsidR="000F5F46" w:rsidRPr="008904B7" w:rsidRDefault="000F5F46" w:rsidP="003D0335">
            <w:pPr>
              <w:rPr>
                <w:rFonts w:asciiTheme="minorHAnsi" w:hAnsiTheme="minorHAnsi"/>
                <w:sz w:val="18"/>
                <w:szCs w:val="18"/>
              </w:rPr>
            </w:pPr>
            <w:r w:rsidRPr="008904B7">
              <w:rPr>
                <w:rFonts w:asciiTheme="minorHAnsi" w:hAnsiTheme="minorHAnsi"/>
                <w:sz w:val="18"/>
                <w:szCs w:val="18"/>
              </w:rPr>
              <w:t>OWNR Update Vista New Person File with External Provider Data</w:t>
            </w:r>
          </w:p>
        </w:tc>
        <w:tc>
          <w:tcPr>
            <w:tcW w:w="2070" w:type="dxa"/>
            <w:shd w:val="clear" w:color="auto" w:fill="F2F2F2" w:themeFill="background1" w:themeFillShade="F2"/>
          </w:tcPr>
          <w:p w14:paraId="3565CC5A" w14:textId="77777777" w:rsidR="000F5F46" w:rsidRPr="008904B7" w:rsidRDefault="000F5F46" w:rsidP="003D0335">
            <w:pPr>
              <w:rPr>
                <w:rFonts w:asciiTheme="minorHAnsi" w:hAnsiTheme="minorHAnsi"/>
                <w:sz w:val="18"/>
                <w:szCs w:val="18"/>
              </w:rPr>
            </w:pPr>
            <w:r w:rsidRPr="008904B7">
              <w:rPr>
                <w:rFonts w:asciiTheme="minorHAnsi" w:hAnsiTheme="minorHAnsi"/>
                <w:sz w:val="18"/>
                <w:szCs w:val="18"/>
              </w:rPr>
              <w:t>Provide the ability for VA pharmacy staff to manually update the VistA New Person file if the external provider meets required VA criteria for external providers.</w:t>
            </w:r>
          </w:p>
        </w:tc>
        <w:tc>
          <w:tcPr>
            <w:tcW w:w="2700" w:type="dxa"/>
            <w:shd w:val="clear" w:color="auto" w:fill="F2F2F2" w:themeFill="background1" w:themeFillShade="F2"/>
          </w:tcPr>
          <w:p w14:paraId="1D5D6B45" w14:textId="694A69E7" w:rsidR="000F5F46" w:rsidRPr="008904B7" w:rsidRDefault="008904B7" w:rsidP="003D0335">
            <w:pPr>
              <w:rPr>
                <w:rFonts w:asciiTheme="minorHAnsi" w:hAnsiTheme="minorHAnsi"/>
                <w:sz w:val="18"/>
                <w:szCs w:val="18"/>
              </w:rPr>
            </w:pPr>
            <w:r>
              <w:rPr>
                <w:rFonts w:asciiTheme="minorHAnsi" w:hAnsiTheme="minorHAnsi"/>
                <w:sz w:val="18"/>
                <w:szCs w:val="18"/>
              </w:rPr>
              <w:t>29</w:t>
            </w:r>
            <w:r w:rsidR="000F5F46" w:rsidRPr="008904B7">
              <w:rPr>
                <w:rFonts w:asciiTheme="minorHAnsi" w:hAnsiTheme="minorHAnsi"/>
                <w:sz w:val="18"/>
                <w:szCs w:val="18"/>
              </w:rPr>
              <w:t xml:space="preserve">.4: As a VA pharmacist (or assigned pharmacy staff), if the external provider error is successfully resolved, I need to update the VistA New Person File with revised or new external provider data so that future eRxs from this external provider can </w:t>
            </w:r>
            <w:r w:rsidR="000F5F46" w:rsidRPr="008904B7">
              <w:rPr>
                <w:rFonts w:asciiTheme="minorHAnsi" w:hAnsiTheme="minorHAnsi"/>
                <w:sz w:val="18"/>
                <w:szCs w:val="18"/>
              </w:rPr>
              <w:lastRenderedPageBreak/>
              <w:t>be successfully matched to the New Person File.</w:t>
            </w:r>
          </w:p>
        </w:tc>
        <w:tc>
          <w:tcPr>
            <w:tcW w:w="2610" w:type="dxa"/>
            <w:shd w:val="clear" w:color="auto" w:fill="F2F2F2" w:themeFill="background1" w:themeFillShade="F2"/>
          </w:tcPr>
          <w:p w14:paraId="23E8EFFD" w14:textId="7CFD225D" w:rsidR="000F5F46" w:rsidRPr="008904B7" w:rsidRDefault="008904B7" w:rsidP="003D0335">
            <w:pPr>
              <w:pStyle w:val="BodyText"/>
              <w:spacing w:before="0" w:after="0"/>
              <w:rPr>
                <w:rFonts w:asciiTheme="minorHAnsi" w:hAnsiTheme="minorHAnsi"/>
                <w:sz w:val="18"/>
                <w:szCs w:val="18"/>
              </w:rPr>
            </w:pPr>
            <w:r>
              <w:rPr>
                <w:rFonts w:asciiTheme="minorHAnsi" w:hAnsiTheme="minorHAnsi"/>
                <w:sz w:val="18"/>
                <w:szCs w:val="18"/>
              </w:rPr>
              <w:lastRenderedPageBreak/>
              <w:t>29</w:t>
            </w:r>
            <w:r w:rsidR="000F5F46" w:rsidRPr="008904B7">
              <w:rPr>
                <w:rFonts w:asciiTheme="minorHAnsi" w:hAnsiTheme="minorHAnsi"/>
                <w:sz w:val="18"/>
                <w:szCs w:val="18"/>
              </w:rPr>
              <w:t>.4.1: If external provider error is successfully resolved by matching required criteria, update VistA New Person File with revised or new external provider data.</w:t>
            </w:r>
          </w:p>
        </w:tc>
        <w:tc>
          <w:tcPr>
            <w:tcW w:w="4122" w:type="dxa"/>
            <w:shd w:val="clear" w:color="auto" w:fill="F2F2F2" w:themeFill="background1" w:themeFillShade="F2"/>
          </w:tcPr>
          <w:p w14:paraId="3A4B800C" w14:textId="77777777" w:rsidR="000F5F46" w:rsidRPr="008904B7" w:rsidRDefault="000F5F46" w:rsidP="003D0335">
            <w:pPr>
              <w:rPr>
                <w:rFonts w:asciiTheme="minorHAnsi" w:hAnsiTheme="minorHAnsi"/>
                <w:sz w:val="18"/>
                <w:szCs w:val="18"/>
              </w:rPr>
            </w:pPr>
            <w:r w:rsidRPr="008904B7">
              <w:rPr>
                <w:rFonts w:asciiTheme="minorHAnsi" w:hAnsiTheme="minorHAnsi"/>
                <w:sz w:val="18"/>
                <w:szCs w:val="18"/>
              </w:rPr>
              <w:t>VistA New Person File contains external providers authorized to write prescriptions and/or provide services to the specified VA patient.</w:t>
            </w:r>
          </w:p>
          <w:p w14:paraId="7D7C1C9B" w14:textId="77777777" w:rsidR="000F5F46" w:rsidRPr="008904B7" w:rsidRDefault="000F5F46" w:rsidP="003D0335">
            <w:pPr>
              <w:rPr>
                <w:rFonts w:asciiTheme="minorHAnsi" w:hAnsiTheme="minorHAnsi"/>
                <w:sz w:val="18"/>
                <w:szCs w:val="18"/>
              </w:rPr>
            </w:pPr>
          </w:p>
          <w:p w14:paraId="0152B8A5" w14:textId="1C09BC98" w:rsidR="000F5F46" w:rsidRPr="008904B7" w:rsidRDefault="000F5F46" w:rsidP="008904B7">
            <w:pPr>
              <w:keepNext/>
              <w:rPr>
                <w:rFonts w:asciiTheme="minorHAnsi" w:hAnsiTheme="minorHAnsi"/>
                <w:sz w:val="18"/>
                <w:szCs w:val="18"/>
              </w:rPr>
            </w:pPr>
            <w:r w:rsidRPr="008904B7">
              <w:rPr>
                <w:rFonts w:asciiTheme="minorHAnsi" w:hAnsiTheme="minorHAnsi"/>
                <w:sz w:val="18"/>
                <w:szCs w:val="18"/>
              </w:rPr>
              <w:t xml:space="preserve">Update the VistA New Person File with new or revised external provider data if external provider is verified to meet required VA criteria for external providers. </w:t>
            </w:r>
          </w:p>
        </w:tc>
      </w:tr>
    </w:tbl>
    <w:p w14:paraId="3E1B2AEC" w14:textId="77777777" w:rsidR="000F5F46" w:rsidRPr="00254AE7" w:rsidRDefault="000F5F46" w:rsidP="000F5F46">
      <w:pPr>
        <w:pStyle w:val="Style4v3"/>
        <w:spacing w:before="240" w:after="120"/>
      </w:pPr>
      <w:r w:rsidRPr="00254AE7">
        <w:lastRenderedPageBreak/>
        <w:t>Resolve Drug Errors in VistA OP Error Holding Queue</w:t>
      </w:r>
      <w:bookmarkStart w:id="142" w:name="Nov_3"/>
      <w:bookmarkEnd w:id="142"/>
    </w:p>
    <w:p w14:paraId="334A62A5" w14:textId="77777777" w:rsidR="000F5F46" w:rsidRPr="00165AA4" w:rsidRDefault="000F5F46" w:rsidP="006E2BBA">
      <w:pPr>
        <w:spacing w:after="120"/>
        <w:rPr>
          <w:sz w:val="24"/>
        </w:rPr>
      </w:pPr>
      <w:r w:rsidRPr="00165AA4">
        <w:rPr>
          <w:sz w:val="24"/>
        </w:rPr>
        <w:t xml:space="preserve">The following requirements address resolving drug errors </w:t>
      </w:r>
      <w:r>
        <w:rPr>
          <w:sz w:val="24"/>
        </w:rPr>
        <w:t xml:space="preserve">for eRxs </w:t>
      </w:r>
      <w:r w:rsidRPr="00165AA4">
        <w:rPr>
          <w:sz w:val="24"/>
        </w:rPr>
        <w:t>in the VistA OP Error Holding Queue and moving these eRxs to the VistA OP Holding Queue – Pending for eRxs ready to process if resolved, or rejecting these eRxs if unresolved. Traces to OWNR 13426</w:t>
      </w:r>
      <w:r>
        <w:rPr>
          <w:sz w:val="24"/>
        </w:rPr>
        <w:t xml:space="preserve"> and NEW requirements to: review drug for required criteria, review allergies, and update patient allergies file if needed</w:t>
      </w:r>
      <w:r w:rsidRPr="00165AA4">
        <w:rPr>
          <w:sz w:val="24"/>
        </w:rPr>
        <w:t>.</w:t>
      </w:r>
    </w:p>
    <w:p w14:paraId="134AB504" w14:textId="13F8DF22" w:rsidR="001E2F2E" w:rsidRDefault="001E2F2E" w:rsidP="009328A8">
      <w:pPr>
        <w:pStyle w:val="Caption"/>
      </w:pPr>
      <w:bookmarkStart w:id="143" w:name="_Toc443575505"/>
      <w:r>
        <w:t xml:space="preserve">Table </w:t>
      </w:r>
      <w:fldSimple w:instr=" SEQ Table \* ARABIC ">
        <w:r w:rsidR="00DF255A">
          <w:rPr>
            <w:noProof/>
          </w:rPr>
          <w:t>30</w:t>
        </w:r>
      </w:fldSimple>
      <w:r>
        <w:t xml:space="preserve">: </w:t>
      </w:r>
      <w:r w:rsidRPr="003E0238">
        <w:t>EPIC 30: VA pharmacy staff must manually interact with drug errors in the VistA Error Queue to resolve or reject if error cannot be resolved. If drug error is resolved, eRx is moved to VistA OP Holding Queue – Pending for eRxs ready to process.</w:t>
      </w:r>
      <w:r>
        <w:t xml:space="preserve"> </w:t>
      </w:r>
      <w:r w:rsidRPr="001E2F2E">
        <w:t>Traces to OWNR 13426 -- Provide the ability for VA pharmacy staff to manually validate an inbound eRx (to include identifying valid patient, provider, and medication or medical supply) before the eRx can be further processed for dispensing.</w:t>
      </w:r>
      <w:bookmarkEnd w:id="143"/>
    </w:p>
    <w:tbl>
      <w:tblPr>
        <w:tblStyle w:val="TableGrid"/>
        <w:tblW w:w="13050" w:type="dxa"/>
        <w:tblInd w:w="108" w:type="dxa"/>
        <w:tblLayout w:type="fixed"/>
        <w:tblLook w:val="04A0" w:firstRow="1" w:lastRow="0" w:firstColumn="1" w:lastColumn="0" w:noHBand="0" w:noVBand="1"/>
        <w:tblCaption w:val="EPIC 30: Resolve Drug Errors in VistA OP Error Holding Queue"/>
        <w:tblDescription w:val="EPIC 30: VA pharmacy staff must manually interact with drug errors in the VistA Error Queue to resolve or reject if error cannot be resolved. If drug error is resolved, eRx is moved to VistA OP Holding Queue – Pending for eRxs ready to process.&#10;&#10;Traces to OWNR 13426 -- Provide the ability for VA pharmacy staff to manually validate an inbound eRx (to include identifying valid patient, provider, and medication or medical supply) before the eRx can be further processed for dispensing. "/>
      </w:tblPr>
      <w:tblGrid>
        <w:gridCol w:w="558"/>
        <w:gridCol w:w="1080"/>
        <w:gridCol w:w="1980"/>
        <w:gridCol w:w="2700"/>
        <w:gridCol w:w="2610"/>
        <w:gridCol w:w="4122"/>
      </w:tblGrid>
      <w:tr w:rsidR="000F5F46" w:rsidRPr="00AF1165" w14:paraId="48C65131" w14:textId="77777777" w:rsidTr="009328A8">
        <w:trPr>
          <w:tblHeader/>
        </w:trPr>
        <w:tc>
          <w:tcPr>
            <w:tcW w:w="558" w:type="dxa"/>
            <w:shd w:val="clear" w:color="auto" w:fill="D9D9D9" w:themeFill="background1" w:themeFillShade="D9"/>
            <w:vAlign w:val="center"/>
          </w:tcPr>
          <w:p w14:paraId="5F71A856" w14:textId="77777777" w:rsidR="000F5F46" w:rsidRPr="00AF1165" w:rsidRDefault="000F5F46" w:rsidP="003847BC">
            <w:pPr>
              <w:jc w:val="center"/>
              <w:rPr>
                <w:rFonts w:asciiTheme="minorHAnsi" w:hAnsiTheme="minorHAnsi"/>
                <w:sz w:val="18"/>
                <w:szCs w:val="18"/>
              </w:rPr>
            </w:pPr>
            <w:r w:rsidRPr="00AF1165">
              <w:rPr>
                <w:rFonts w:asciiTheme="minorHAnsi" w:hAnsiTheme="minorHAnsi"/>
                <w:b/>
                <w:sz w:val="18"/>
                <w:szCs w:val="18"/>
              </w:rPr>
              <w:t>ID #</w:t>
            </w:r>
          </w:p>
        </w:tc>
        <w:tc>
          <w:tcPr>
            <w:tcW w:w="1080" w:type="dxa"/>
            <w:shd w:val="clear" w:color="auto" w:fill="D9D9D9" w:themeFill="background1" w:themeFillShade="D9"/>
            <w:vAlign w:val="center"/>
          </w:tcPr>
          <w:p w14:paraId="2653D112" w14:textId="77777777" w:rsidR="000F5F46" w:rsidRPr="00AF1165" w:rsidRDefault="000F5F46" w:rsidP="003847BC">
            <w:pPr>
              <w:jc w:val="center"/>
              <w:rPr>
                <w:rFonts w:asciiTheme="minorHAnsi" w:hAnsiTheme="minorHAnsi"/>
                <w:b/>
                <w:sz w:val="18"/>
                <w:szCs w:val="18"/>
              </w:rPr>
            </w:pPr>
            <w:r w:rsidRPr="00AF1165">
              <w:rPr>
                <w:rFonts w:asciiTheme="minorHAnsi" w:hAnsiTheme="minorHAnsi"/>
                <w:b/>
                <w:sz w:val="18"/>
                <w:szCs w:val="18"/>
              </w:rPr>
              <w:t>NEED/</w:t>
            </w:r>
          </w:p>
          <w:p w14:paraId="7888739B" w14:textId="77777777" w:rsidR="000F5F46" w:rsidRPr="00AF1165" w:rsidRDefault="000F5F46" w:rsidP="003847BC">
            <w:pPr>
              <w:jc w:val="center"/>
              <w:rPr>
                <w:rFonts w:asciiTheme="minorHAnsi" w:hAnsiTheme="minorHAnsi"/>
                <w:sz w:val="18"/>
                <w:szCs w:val="18"/>
              </w:rPr>
            </w:pPr>
            <w:r w:rsidRPr="00AF1165">
              <w:rPr>
                <w:rFonts w:asciiTheme="minorHAnsi" w:hAnsiTheme="minorHAnsi"/>
                <w:b/>
                <w:sz w:val="18"/>
                <w:szCs w:val="18"/>
              </w:rPr>
              <w:t>OWNR #</w:t>
            </w:r>
          </w:p>
        </w:tc>
        <w:tc>
          <w:tcPr>
            <w:tcW w:w="1980" w:type="dxa"/>
            <w:shd w:val="clear" w:color="auto" w:fill="D9D9D9" w:themeFill="background1" w:themeFillShade="D9"/>
            <w:vAlign w:val="center"/>
          </w:tcPr>
          <w:p w14:paraId="03C99D88" w14:textId="77777777" w:rsidR="000F5F46" w:rsidRPr="00AF1165" w:rsidRDefault="000F5F46" w:rsidP="003847BC">
            <w:pPr>
              <w:jc w:val="center"/>
              <w:rPr>
                <w:rFonts w:asciiTheme="minorHAnsi" w:hAnsiTheme="minorHAnsi"/>
                <w:sz w:val="18"/>
                <w:szCs w:val="18"/>
              </w:rPr>
            </w:pPr>
            <w:r w:rsidRPr="00AF1165">
              <w:rPr>
                <w:rFonts w:asciiTheme="minorHAnsi" w:hAnsiTheme="minorHAnsi"/>
                <w:b/>
                <w:sz w:val="18"/>
                <w:szCs w:val="18"/>
              </w:rPr>
              <w:t>BRD Theme</w:t>
            </w:r>
          </w:p>
        </w:tc>
        <w:tc>
          <w:tcPr>
            <w:tcW w:w="2700" w:type="dxa"/>
            <w:shd w:val="clear" w:color="auto" w:fill="D9D9D9" w:themeFill="background1" w:themeFillShade="D9"/>
            <w:vAlign w:val="center"/>
          </w:tcPr>
          <w:p w14:paraId="68AD22C0" w14:textId="77777777" w:rsidR="000F5F46" w:rsidRPr="00AF1165" w:rsidRDefault="000F5F46" w:rsidP="003847BC">
            <w:pPr>
              <w:jc w:val="center"/>
              <w:rPr>
                <w:rFonts w:asciiTheme="minorHAnsi" w:hAnsiTheme="minorHAnsi"/>
                <w:sz w:val="18"/>
                <w:szCs w:val="18"/>
              </w:rPr>
            </w:pPr>
            <w:r w:rsidRPr="00AF1165">
              <w:rPr>
                <w:rFonts w:asciiTheme="minorHAnsi" w:hAnsiTheme="minorHAnsi"/>
                <w:b/>
                <w:sz w:val="18"/>
                <w:szCs w:val="18"/>
              </w:rPr>
              <w:t>User Stories (Narratives)</w:t>
            </w:r>
          </w:p>
        </w:tc>
        <w:tc>
          <w:tcPr>
            <w:tcW w:w="2610" w:type="dxa"/>
            <w:shd w:val="clear" w:color="auto" w:fill="D9D9D9" w:themeFill="background1" w:themeFillShade="D9"/>
            <w:vAlign w:val="center"/>
          </w:tcPr>
          <w:p w14:paraId="551B105E" w14:textId="77777777" w:rsidR="000F5F46" w:rsidRPr="00AF1165" w:rsidRDefault="000F5F46" w:rsidP="003847BC">
            <w:pPr>
              <w:pStyle w:val="BodyText"/>
              <w:spacing w:before="0" w:after="0"/>
              <w:jc w:val="center"/>
              <w:rPr>
                <w:rFonts w:asciiTheme="minorHAnsi" w:hAnsiTheme="minorHAnsi"/>
                <w:sz w:val="18"/>
                <w:szCs w:val="18"/>
              </w:rPr>
            </w:pPr>
            <w:r w:rsidRPr="00AF1165">
              <w:rPr>
                <w:rFonts w:asciiTheme="minorHAnsi" w:hAnsiTheme="minorHAnsi"/>
                <w:b/>
                <w:sz w:val="18"/>
                <w:szCs w:val="18"/>
              </w:rPr>
              <w:t>User Tasks</w:t>
            </w:r>
          </w:p>
        </w:tc>
        <w:tc>
          <w:tcPr>
            <w:tcW w:w="4122" w:type="dxa"/>
            <w:shd w:val="clear" w:color="auto" w:fill="D9D9D9" w:themeFill="background1" w:themeFillShade="D9"/>
            <w:vAlign w:val="center"/>
          </w:tcPr>
          <w:p w14:paraId="0A4FC037" w14:textId="77777777" w:rsidR="000F5F46" w:rsidRPr="00AF1165" w:rsidRDefault="000F5F46" w:rsidP="003847BC">
            <w:pPr>
              <w:jc w:val="center"/>
              <w:rPr>
                <w:rFonts w:asciiTheme="minorHAnsi" w:hAnsiTheme="minorHAnsi"/>
                <w:b/>
                <w:sz w:val="18"/>
                <w:szCs w:val="18"/>
              </w:rPr>
            </w:pPr>
            <w:r w:rsidRPr="00AF1165">
              <w:rPr>
                <w:rFonts w:asciiTheme="minorHAnsi" w:hAnsiTheme="minorHAnsi"/>
                <w:b/>
                <w:sz w:val="18"/>
                <w:szCs w:val="18"/>
              </w:rPr>
              <w:t>Business Acceptance Criteria</w:t>
            </w:r>
          </w:p>
          <w:p w14:paraId="308DBE32" w14:textId="77777777" w:rsidR="000F5F46" w:rsidRPr="00AF1165" w:rsidRDefault="000F5F46" w:rsidP="003847BC">
            <w:pPr>
              <w:jc w:val="center"/>
              <w:rPr>
                <w:rFonts w:asciiTheme="minorHAnsi" w:hAnsiTheme="minorHAnsi"/>
                <w:sz w:val="18"/>
                <w:szCs w:val="18"/>
              </w:rPr>
            </w:pPr>
            <w:r w:rsidRPr="00AF1165">
              <w:rPr>
                <w:rFonts w:asciiTheme="minorHAnsi" w:hAnsiTheme="minorHAnsi"/>
                <w:b/>
                <w:sz w:val="18"/>
                <w:szCs w:val="18"/>
              </w:rPr>
              <w:t>(Requirements)</w:t>
            </w:r>
          </w:p>
        </w:tc>
      </w:tr>
      <w:tr w:rsidR="000F5F46" w:rsidRPr="00AF1165" w14:paraId="0C127A07" w14:textId="77777777" w:rsidTr="009328A8">
        <w:trPr>
          <w:trHeight w:val="1597"/>
        </w:trPr>
        <w:tc>
          <w:tcPr>
            <w:tcW w:w="558" w:type="dxa"/>
            <w:vMerge w:val="restart"/>
            <w:shd w:val="clear" w:color="auto" w:fill="F2F2F2" w:themeFill="background1" w:themeFillShade="F2"/>
          </w:tcPr>
          <w:p w14:paraId="7B259426" w14:textId="44361A6E" w:rsidR="000F5F46" w:rsidRPr="00AF1165" w:rsidRDefault="003847BC" w:rsidP="00AF1165">
            <w:pPr>
              <w:rPr>
                <w:rFonts w:asciiTheme="minorHAnsi" w:hAnsiTheme="minorHAnsi"/>
                <w:sz w:val="18"/>
                <w:szCs w:val="18"/>
              </w:rPr>
            </w:pPr>
            <w:r>
              <w:rPr>
                <w:rFonts w:asciiTheme="minorHAnsi" w:hAnsiTheme="minorHAnsi"/>
                <w:sz w:val="18"/>
                <w:szCs w:val="18"/>
              </w:rPr>
              <w:t>77</w:t>
            </w:r>
          </w:p>
        </w:tc>
        <w:tc>
          <w:tcPr>
            <w:tcW w:w="1080" w:type="dxa"/>
            <w:vMerge w:val="restart"/>
            <w:shd w:val="clear" w:color="auto" w:fill="F2F2F2" w:themeFill="background1" w:themeFillShade="F2"/>
          </w:tcPr>
          <w:p w14:paraId="6BB15D5A"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OWNR</w:t>
            </w:r>
          </w:p>
          <w:p w14:paraId="0E5746F3"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 xml:space="preserve">Review &amp; resolve incomplete drug error &amp; if resolved, move to Holding Queue – Pending; if not resolved, reject eRx. </w:t>
            </w:r>
          </w:p>
        </w:tc>
        <w:tc>
          <w:tcPr>
            <w:tcW w:w="1980" w:type="dxa"/>
            <w:vMerge w:val="restart"/>
            <w:shd w:val="clear" w:color="auto" w:fill="F2F2F2" w:themeFill="background1" w:themeFillShade="F2"/>
          </w:tcPr>
          <w:p w14:paraId="4549987E" w14:textId="7F6044BB"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for VA Pharmacy staff to manually resolve incomplete drug information on the inbound eRx, and if resolved, move the eRx to the Holding Queue – Pending for eRxs ready to process, or reject the eRx if error cannot be resolved</w:t>
            </w:r>
            <w:r w:rsidR="00A56BC0" w:rsidRPr="00AF1165">
              <w:rPr>
                <w:rFonts w:asciiTheme="minorHAnsi" w:hAnsiTheme="minorHAnsi"/>
                <w:sz w:val="18"/>
                <w:szCs w:val="18"/>
              </w:rPr>
              <w:t xml:space="preserve">. </w:t>
            </w:r>
          </w:p>
        </w:tc>
        <w:tc>
          <w:tcPr>
            <w:tcW w:w="2700" w:type="dxa"/>
            <w:shd w:val="clear" w:color="auto" w:fill="F2F2F2" w:themeFill="background1" w:themeFillShade="F2"/>
          </w:tcPr>
          <w:p w14:paraId="200912FF" w14:textId="119FF7A9" w:rsidR="000F5F46" w:rsidRPr="00AF1165" w:rsidRDefault="00AF1165" w:rsidP="00AF1165">
            <w:pPr>
              <w:rPr>
                <w:rFonts w:asciiTheme="minorHAnsi" w:hAnsiTheme="minorHAnsi"/>
                <w:b/>
                <w:sz w:val="18"/>
                <w:szCs w:val="18"/>
              </w:rPr>
            </w:pPr>
            <w:r w:rsidRPr="00AF1165">
              <w:rPr>
                <w:rFonts w:asciiTheme="minorHAnsi" w:hAnsiTheme="minorHAnsi"/>
                <w:sz w:val="18"/>
                <w:szCs w:val="18"/>
              </w:rPr>
              <w:t>30</w:t>
            </w:r>
            <w:r w:rsidR="000F5F46" w:rsidRPr="00AF1165">
              <w:rPr>
                <w:rFonts w:asciiTheme="minorHAnsi" w:hAnsiTheme="minorHAnsi"/>
                <w:sz w:val="18"/>
                <w:szCs w:val="18"/>
              </w:rPr>
              <w:t>.1: As a VA pharmacist, I need to manually review drug error to verify what drug information is incomplete or missing on the inbound eRx.</w:t>
            </w:r>
          </w:p>
        </w:tc>
        <w:tc>
          <w:tcPr>
            <w:tcW w:w="2610" w:type="dxa"/>
            <w:shd w:val="clear" w:color="auto" w:fill="F2F2F2" w:themeFill="background1" w:themeFillShade="F2"/>
          </w:tcPr>
          <w:p w14:paraId="172A80C7" w14:textId="328841AB" w:rsidR="000F5F46" w:rsidRPr="00AF1165" w:rsidRDefault="00AF1165" w:rsidP="00AF1165">
            <w:pPr>
              <w:pStyle w:val="BodyText"/>
              <w:spacing w:before="0" w:after="0"/>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.1.1: Review drug error, and determine if:</w:t>
            </w:r>
          </w:p>
          <w:p w14:paraId="549B185A" w14:textId="77777777" w:rsidR="000F5F46" w:rsidRPr="00AF1165" w:rsidRDefault="000F5F46" w:rsidP="00AF1165">
            <w:pPr>
              <w:pStyle w:val="BodyText"/>
              <w:numPr>
                <w:ilvl w:val="0"/>
                <w:numId w:val="46"/>
              </w:numPr>
              <w:spacing w:before="0" w:after="0"/>
              <w:rPr>
                <w:rFonts w:asciiTheme="minorHAnsi" w:hAnsiTheme="minorHAnsi"/>
                <w:sz w:val="18"/>
                <w:szCs w:val="18"/>
              </w:rPr>
            </w:pPr>
            <w:r w:rsidRPr="00AF1165">
              <w:rPr>
                <w:rFonts w:asciiTheme="minorHAnsi" w:hAnsiTheme="minorHAnsi"/>
                <w:sz w:val="18"/>
                <w:szCs w:val="18"/>
              </w:rPr>
              <w:t xml:space="preserve">Drug information is incomplete </w:t>
            </w:r>
          </w:p>
          <w:p w14:paraId="402F5651" w14:textId="091F057B" w:rsidR="00D73550" w:rsidRDefault="00D73550" w:rsidP="00D73550">
            <w:pPr>
              <w:pStyle w:val="BodyText"/>
              <w:spacing w:before="0" w:after="0"/>
              <w:rPr>
                <w:rFonts w:asciiTheme="minorHAnsi" w:hAnsiTheme="minorHAnsi"/>
                <w:sz w:val="18"/>
                <w:szCs w:val="18"/>
              </w:rPr>
            </w:pPr>
            <w:r>
              <w:rPr>
                <w:rFonts w:asciiTheme="minorHAnsi" w:hAnsiTheme="minorHAnsi"/>
                <w:sz w:val="18"/>
                <w:szCs w:val="18"/>
              </w:rPr>
              <w:t xml:space="preserve">30.1.2 The system should show the user the best possible matches and flag fields that are incorrect in the case where an exact match was not found during auto-match. </w:t>
            </w:r>
          </w:p>
          <w:p w14:paraId="730F25E8" w14:textId="77777777" w:rsidR="00D73550" w:rsidRDefault="00D73550" w:rsidP="00D73550">
            <w:pPr>
              <w:pStyle w:val="BodyText"/>
              <w:spacing w:before="0" w:after="0"/>
              <w:rPr>
                <w:rFonts w:asciiTheme="minorHAnsi" w:hAnsiTheme="minorHAnsi"/>
                <w:sz w:val="18"/>
                <w:szCs w:val="18"/>
              </w:rPr>
            </w:pPr>
          </w:p>
          <w:p w14:paraId="5D02082A" w14:textId="40ECCF82" w:rsidR="000F5F46" w:rsidRPr="00AF1165" w:rsidRDefault="00D73550" w:rsidP="00AF1165">
            <w:pPr>
              <w:pStyle w:val="BodyText"/>
              <w:spacing w:before="0" w:after="0"/>
              <w:rPr>
                <w:rFonts w:asciiTheme="minorHAnsi" w:hAnsiTheme="minorHAnsi"/>
                <w:b/>
                <w:sz w:val="18"/>
                <w:szCs w:val="18"/>
              </w:rPr>
            </w:pPr>
            <w:r>
              <w:rPr>
                <w:rFonts w:asciiTheme="minorHAnsi" w:hAnsiTheme="minorHAnsi"/>
                <w:sz w:val="18"/>
                <w:szCs w:val="18"/>
              </w:rPr>
              <w:t xml:space="preserve">30.1.3 The original prescription data should be easily retrievable and displayable. </w:t>
            </w:r>
          </w:p>
        </w:tc>
        <w:tc>
          <w:tcPr>
            <w:tcW w:w="4122" w:type="dxa"/>
            <w:vMerge w:val="restart"/>
            <w:shd w:val="clear" w:color="auto" w:fill="F2F2F2" w:themeFill="background1" w:themeFillShade="F2"/>
          </w:tcPr>
          <w:p w14:paraId="32001A6F"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To be complete by NCPDP SCRIPT 10.6 standards, the medication or medical supply ePrescribed on inbound eRx order must include the following data:</w:t>
            </w:r>
          </w:p>
          <w:p w14:paraId="4902F2BC"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Drug Name</w:t>
            </w:r>
          </w:p>
          <w:p w14:paraId="1126EB0B"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Available Dosage(s)</w:t>
            </w:r>
          </w:p>
          <w:p w14:paraId="1D13C92F"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Schedule (e.g. Take 3 times per day)</w:t>
            </w:r>
          </w:p>
          <w:p w14:paraId="1B19CECB"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Directions for Use</w:t>
            </w:r>
          </w:p>
          <w:p w14:paraId="481EF67F" w14:textId="77777777" w:rsidR="000F5F46" w:rsidRPr="00AF1165" w:rsidRDefault="000F5F46" w:rsidP="00AF1165">
            <w:pPr>
              <w:pStyle w:val="ListParagraph"/>
              <w:numPr>
                <w:ilvl w:val="0"/>
                <w:numId w:val="23"/>
              </w:numPr>
              <w:rPr>
                <w:rFonts w:asciiTheme="minorHAnsi" w:hAnsiTheme="minorHAnsi"/>
                <w:b/>
                <w:sz w:val="18"/>
                <w:szCs w:val="18"/>
              </w:rPr>
            </w:pPr>
            <w:r w:rsidRPr="00AF1165">
              <w:rPr>
                <w:rFonts w:asciiTheme="minorHAnsi" w:hAnsiTheme="minorHAnsi"/>
                <w:sz w:val="18"/>
                <w:szCs w:val="18"/>
              </w:rPr>
              <w:t xml:space="preserve">Day’s Supply – </w:t>
            </w:r>
            <w:r w:rsidRPr="00AF1165">
              <w:rPr>
                <w:rFonts w:asciiTheme="minorHAnsi" w:hAnsiTheme="minorHAnsi"/>
                <w:b/>
                <w:i/>
                <w:sz w:val="18"/>
                <w:szCs w:val="18"/>
              </w:rPr>
              <w:t>optional field</w:t>
            </w:r>
          </w:p>
          <w:p w14:paraId="66E33B2E"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Quantity (tab) of Drug</w:t>
            </w:r>
          </w:p>
          <w:p w14:paraId="366233C5"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 of Refills  -- or – PRN (must be numeric value)</w:t>
            </w:r>
          </w:p>
          <w:p w14:paraId="7068E128"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Issue Date – date it was written</w:t>
            </w:r>
          </w:p>
          <w:p w14:paraId="0292BE83"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 xml:space="preserve">Dispense As Written (DAW) – </w:t>
            </w:r>
            <w:r w:rsidRPr="00AF1165">
              <w:rPr>
                <w:rFonts w:asciiTheme="minorHAnsi" w:hAnsiTheme="minorHAnsi"/>
                <w:b/>
                <w:i/>
                <w:sz w:val="18"/>
                <w:szCs w:val="18"/>
              </w:rPr>
              <w:t>optional field</w:t>
            </w:r>
          </w:p>
          <w:p w14:paraId="52A3482F"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Name of ordering provider (i.e. non-VA physician)</w:t>
            </w:r>
          </w:p>
          <w:p w14:paraId="5D150D70"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Name of clinic, medical office, or outpatient facility from which order is prescribed</w:t>
            </w:r>
          </w:p>
          <w:p w14:paraId="0BB174C8" w14:textId="77777777" w:rsidR="000F5F46" w:rsidRPr="00AF1165" w:rsidRDefault="000F5F46" w:rsidP="00AF1165">
            <w:pPr>
              <w:pStyle w:val="ListParagraph"/>
              <w:numPr>
                <w:ilvl w:val="0"/>
                <w:numId w:val="23"/>
              </w:numPr>
              <w:rPr>
                <w:rFonts w:asciiTheme="minorHAnsi" w:hAnsiTheme="minorHAnsi"/>
                <w:sz w:val="18"/>
                <w:szCs w:val="18"/>
              </w:rPr>
            </w:pPr>
            <w:r w:rsidRPr="00AF1165">
              <w:rPr>
                <w:rFonts w:asciiTheme="minorHAnsi" w:hAnsiTheme="minorHAnsi"/>
                <w:sz w:val="18"/>
                <w:szCs w:val="18"/>
              </w:rPr>
              <w:t xml:space="preserve">Address of clinic, office, or outpatient facility from which order is prescribed. </w:t>
            </w:r>
          </w:p>
          <w:p w14:paraId="089F8EE9" w14:textId="77777777" w:rsidR="00D73550" w:rsidRDefault="00D73550" w:rsidP="00AF1165">
            <w:pPr>
              <w:pStyle w:val="BodyText"/>
              <w:spacing w:before="0" w:after="0"/>
              <w:rPr>
                <w:rFonts w:asciiTheme="minorHAnsi" w:hAnsiTheme="minorHAnsi"/>
                <w:b/>
                <w:sz w:val="18"/>
                <w:szCs w:val="18"/>
              </w:rPr>
            </w:pPr>
          </w:p>
          <w:p w14:paraId="31D9D022" w14:textId="1B09352A" w:rsidR="000F5F46" w:rsidRPr="00AF1165" w:rsidRDefault="00387E16" w:rsidP="00525C32">
            <w:pPr>
              <w:pStyle w:val="BodyText"/>
              <w:spacing w:before="0" w:after="0"/>
              <w:rPr>
                <w:rFonts w:asciiTheme="minorHAnsi" w:hAnsiTheme="minorHAnsi"/>
                <w:b/>
                <w:sz w:val="18"/>
                <w:szCs w:val="18"/>
              </w:rPr>
            </w:pPr>
            <w:r>
              <w:rPr>
                <w:rFonts w:asciiTheme="minorHAnsi" w:hAnsiTheme="minorHAnsi"/>
                <w:b/>
                <w:sz w:val="18"/>
                <w:szCs w:val="18"/>
              </w:rPr>
              <w:t xml:space="preserve">Note: Confirm required and optional fields in the </w:t>
            </w:r>
            <w:r w:rsidR="00525C32">
              <w:rPr>
                <w:rFonts w:asciiTheme="minorHAnsi" w:hAnsiTheme="minorHAnsi"/>
                <w:b/>
                <w:sz w:val="18"/>
                <w:szCs w:val="18"/>
              </w:rPr>
              <w:lastRenderedPageBreak/>
              <w:t>Change Healthcare</w:t>
            </w:r>
            <w:r>
              <w:rPr>
                <w:rFonts w:asciiTheme="minorHAnsi" w:hAnsiTheme="minorHAnsi"/>
                <w:b/>
                <w:sz w:val="18"/>
                <w:szCs w:val="18"/>
              </w:rPr>
              <w:t xml:space="preserve"> documentation. </w:t>
            </w:r>
            <w:r w:rsidR="00D26872">
              <w:rPr>
                <w:rFonts w:asciiTheme="minorHAnsi" w:hAnsiTheme="minorHAnsi"/>
                <w:b/>
                <w:sz w:val="18"/>
                <w:szCs w:val="18"/>
              </w:rPr>
              <w:t xml:space="preserve">This will be done during elaboration. </w:t>
            </w:r>
          </w:p>
        </w:tc>
      </w:tr>
      <w:tr w:rsidR="000F5F46" w:rsidRPr="00AF1165" w14:paraId="71B9EEC7" w14:textId="77777777" w:rsidTr="009328A8">
        <w:trPr>
          <w:trHeight w:val="1596"/>
        </w:trPr>
        <w:tc>
          <w:tcPr>
            <w:tcW w:w="558" w:type="dxa"/>
            <w:vMerge/>
            <w:shd w:val="clear" w:color="auto" w:fill="F2F2F2" w:themeFill="background1" w:themeFillShade="F2"/>
          </w:tcPr>
          <w:p w14:paraId="3BE01192" w14:textId="77777777" w:rsidR="000F5F46" w:rsidRPr="00AF1165" w:rsidRDefault="000F5F46" w:rsidP="00AF1165">
            <w:pPr>
              <w:rPr>
                <w:rFonts w:asciiTheme="minorHAnsi" w:hAnsiTheme="minorHAnsi"/>
                <w:sz w:val="18"/>
                <w:szCs w:val="18"/>
              </w:rPr>
            </w:pPr>
          </w:p>
        </w:tc>
        <w:tc>
          <w:tcPr>
            <w:tcW w:w="1080" w:type="dxa"/>
            <w:vMerge/>
            <w:shd w:val="clear" w:color="auto" w:fill="F2F2F2" w:themeFill="background1" w:themeFillShade="F2"/>
          </w:tcPr>
          <w:p w14:paraId="1E0EDC44" w14:textId="77777777" w:rsidR="000F5F46" w:rsidRPr="00AF1165" w:rsidRDefault="000F5F46" w:rsidP="00AF1165">
            <w:pPr>
              <w:rPr>
                <w:rFonts w:asciiTheme="minorHAnsi" w:hAnsiTheme="minorHAnsi"/>
                <w:sz w:val="18"/>
                <w:szCs w:val="18"/>
              </w:rPr>
            </w:pPr>
          </w:p>
        </w:tc>
        <w:tc>
          <w:tcPr>
            <w:tcW w:w="1980" w:type="dxa"/>
            <w:vMerge/>
            <w:shd w:val="clear" w:color="auto" w:fill="F2F2F2" w:themeFill="background1" w:themeFillShade="F2"/>
          </w:tcPr>
          <w:p w14:paraId="3B24E875" w14:textId="77777777" w:rsidR="000F5F46" w:rsidRPr="00AF1165" w:rsidRDefault="000F5F46" w:rsidP="00AF1165">
            <w:pPr>
              <w:rPr>
                <w:rFonts w:asciiTheme="minorHAnsi" w:hAnsiTheme="minorHAnsi"/>
                <w:sz w:val="18"/>
                <w:szCs w:val="18"/>
              </w:rPr>
            </w:pPr>
          </w:p>
        </w:tc>
        <w:tc>
          <w:tcPr>
            <w:tcW w:w="2700" w:type="dxa"/>
            <w:shd w:val="clear" w:color="auto" w:fill="F2F2F2" w:themeFill="background1" w:themeFillShade="F2"/>
          </w:tcPr>
          <w:p w14:paraId="3CDDFB91" w14:textId="57E18225" w:rsidR="000F5F46" w:rsidRPr="00AF1165" w:rsidRDefault="00AF1165" w:rsidP="00AF1165">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.2: As a VA pharmacist, if I can resolve and complete the required drug information, I can move the eRx to the Holding Queue – Pending for eRxs ready to process.</w:t>
            </w:r>
          </w:p>
        </w:tc>
        <w:tc>
          <w:tcPr>
            <w:tcW w:w="2610" w:type="dxa"/>
            <w:shd w:val="clear" w:color="auto" w:fill="F2F2F2" w:themeFill="background1" w:themeFillShade="F2"/>
          </w:tcPr>
          <w:p w14:paraId="097559D0" w14:textId="014AB012" w:rsidR="000F5F46" w:rsidRPr="00AF1165" w:rsidRDefault="00AF1165" w:rsidP="00AF1165">
            <w:pPr>
              <w:pStyle w:val="BodyText"/>
              <w:spacing w:before="0" w:after="0"/>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.2.1: If drug error is resolved and eRx can be completed with required data, move eRx to Holding Queue – Pending for eRxs ready to process.</w:t>
            </w:r>
          </w:p>
        </w:tc>
        <w:tc>
          <w:tcPr>
            <w:tcW w:w="4122" w:type="dxa"/>
            <w:vMerge/>
            <w:shd w:val="clear" w:color="auto" w:fill="F2F2F2" w:themeFill="background1" w:themeFillShade="F2"/>
          </w:tcPr>
          <w:p w14:paraId="76032546" w14:textId="77777777" w:rsidR="000F5F46" w:rsidRPr="00AF1165" w:rsidRDefault="000F5F46" w:rsidP="00AF1165">
            <w:pPr>
              <w:rPr>
                <w:rFonts w:asciiTheme="minorHAnsi" w:hAnsiTheme="minorHAnsi"/>
                <w:sz w:val="18"/>
                <w:szCs w:val="18"/>
              </w:rPr>
            </w:pPr>
          </w:p>
        </w:tc>
      </w:tr>
      <w:tr w:rsidR="000F5F46" w:rsidRPr="00AF1165" w14:paraId="6082C0FB" w14:textId="77777777" w:rsidTr="009328A8">
        <w:trPr>
          <w:trHeight w:val="1205"/>
        </w:trPr>
        <w:tc>
          <w:tcPr>
            <w:tcW w:w="558" w:type="dxa"/>
            <w:vMerge/>
            <w:shd w:val="clear" w:color="auto" w:fill="F2F2F2" w:themeFill="background1" w:themeFillShade="F2"/>
          </w:tcPr>
          <w:p w14:paraId="050A4E58" w14:textId="77777777" w:rsidR="000F5F46" w:rsidRPr="00AF1165" w:rsidRDefault="000F5F46" w:rsidP="00AF1165">
            <w:pPr>
              <w:rPr>
                <w:rFonts w:asciiTheme="minorHAnsi" w:hAnsiTheme="minorHAnsi"/>
                <w:sz w:val="18"/>
                <w:szCs w:val="18"/>
              </w:rPr>
            </w:pPr>
          </w:p>
        </w:tc>
        <w:tc>
          <w:tcPr>
            <w:tcW w:w="1080" w:type="dxa"/>
            <w:vMerge/>
            <w:shd w:val="clear" w:color="auto" w:fill="F2F2F2" w:themeFill="background1" w:themeFillShade="F2"/>
          </w:tcPr>
          <w:p w14:paraId="776C37CB" w14:textId="77777777" w:rsidR="000F5F46" w:rsidRPr="00AF1165" w:rsidRDefault="000F5F46" w:rsidP="00AF1165">
            <w:pPr>
              <w:rPr>
                <w:rFonts w:asciiTheme="minorHAnsi" w:hAnsiTheme="minorHAnsi"/>
                <w:sz w:val="18"/>
                <w:szCs w:val="18"/>
              </w:rPr>
            </w:pPr>
          </w:p>
        </w:tc>
        <w:tc>
          <w:tcPr>
            <w:tcW w:w="1980" w:type="dxa"/>
            <w:vMerge/>
            <w:shd w:val="clear" w:color="auto" w:fill="F2F2F2" w:themeFill="background1" w:themeFillShade="F2"/>
          </w:tcPr>
          <w:p w14:paraId="0DA55EEF" w14:textId="77777777" w:rsidR="000F5F46" w:rsidRPr="00AF1165" w:rsidRDefault="000F5F46" w:rsidP="00AF1165">
            <w:pPr>
              <w:rPr>
                <w:rFonts w:asciiTheme="minorHAnsi" w:hAnsiTheme="minorHAnsi"/>
                <w:sz w:val="18"/>
                <w:szCs w:val="18"/>
              </w:rPr>
            </w:pPr>
          </w:p>
        </w:tc>
        <w:tc>
          <w:tcPr>
            <w:tcW w:w="2700" w:type="dxa"/>
            <w:shd w:val="clear" w:color="auto" w:fill="F2F2F2" w:themeFill="background1" w:themeFillShade="F2"/>
          </w:tcPr>
          <w:p w14:paraId="2092865E" w14:textId="49C9E8AF" w:rsidR="000F5F46" w:rsidRPr="00AF1165" w:rsidRDefault="00AF1165" w:rsidP="00AF1165">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.3: As a VA pharmacist, if I cannot resolve the incomplete drug information on the inbound eRx, I need to r</w:t>
            </w:r>
            <w:r w:rsidRPr="00AF1165">
              <w:rPr>
                <w:rFonts w:asciiTheme="minorHAnsi" w:hAnsiTheme="minorHAnsi"/>
                <w:sz w:val="18"/>
                <w:szCs w:val="18"/>
              </w:rPr>
              <w:t>eject the eRx for a drug error.</w:t>
            </w:r>
          </w:p>
        </w:tc>
        <w:tc>
          <w:tcPr>
            <w:tcW w:w="2610" w:type="dxa"/>
            <w:shd w:val="clear" w:color="auto" w:fill="F2F2F2" w:themeFill="background1" w:themeFillShade="F2"/>
          </w:tcPr>
          <w:p w14:paraId="303990A7" w14:textId="5C268C3B" w:rsidR="000F5F46" w:rsidRPr="00AF1165" w:rsidRDefault="00AF1165" w:rsidP="00AF1165">
            <w:pPr>
              <w:pStyle w:val="BodyText"/>
              <w:spacing w:before="0" w:after="0"/>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.3.1:  If drug error is not resolved, reject eRx for drug error.</w:t>
            </w:r>
          </w:p>
        </w:tc>
        <w:tc>
          <w:tcPr>
            <w:tcW w:w="4122" w:type="dxa"/>
            <w:vMerge/>
            <w:shd w:val="clear" w:color="auto" w:fill="F2F2F2" w:themeFill="background1" w:themeFillShade="F2"/>
          </w:tcPr>
          <w:p w14:paraId="2B6F1B9B" w14:textId="77777777" w:rsidR="000F5F46" w:rsidRPr="00AF1165" w:rsidRDefault="000F5F46" w:rsidP="00AF1165">
            <w:pPr>
              <w:rPr>
                <w:rFonts w:asciiTheme="minorHAnsi" w:hAnsiTheme="minorHAnsi"/>
                <w:sz w:val="18"/>
                <w:szCs w:val="18"/>
              </w:rPr>
            </w:pPr>
          </w:p>
        </w:tc>
      </w:tr>
      <w:tr w:rsidR="000F5F46" w:rsidRPr="00AF1165" w14:paraId="124A4316" w14:textId="77777777" w:rsidTr="009328A8">
        <w:trPr>
          <w:trHeight w:val="2411"/>
        </w:trPr>
        <w:tc>
          <w:tcPr>
            <w:tcW w:w="558" w:type="dxa"/>
            <w:vMerge w:val="restart"/>
            <w:shd w:val="clear" w:color="auto" w:fill="F2F2F2" w:themeFill="background1" w:themeFillShade="F2"/>
          </w:tcPr>
          <w:p w14:paraId="13323574" w14:textId="796CC67C" w:rsidR="000F5F46" w:rsidRPr="00AF1165" w:rsidRDefault="003847BC" w:rsidP="00AF1165">
            <w:pPr>
              <w:rPr>
                <w:rFonts w:asciiTheme="minorHAnsi" w:hAnsiTheme="minorHAnsi"/>
                <w:sz w:val="18"/>
                <w:szCs w:val="18"/>
              </w:rPr>
            </w:pPr>
            <w:r>
              <w:rPr>
                <w:rFonts w:asciiTheme="minorHAnsi" w:hAnsiTheme="minorHAnsi"/>
                <w:sz w:val="18"/>
                <w:szCs w:val="18"/>
              </w:rPr>
              <w:lastRenderedPageBreak/>
              <w:t>78</w:t>
            </w:r>
          </w:p>
        </w:tc>
        <w:tc>
          <w:tcPr>
            <w:tcW w:w="1080" w:type="dxa"/>
            <w:vMerge w:val="restart"/>
            <w:shd w:val="clear" w:color="auto" w:fill="F2F2F2" w:themeFill="background1" w:themeFillShade="F2"/>
          </w:tcPr>
          <w:p w14:paraId="08395592"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OWNR Review &amp; resolve drug error for required criteria, and if resolved, move to Holding Queue – Pending; if not resolved, reject eRx.</w:t>
            </w:r>
          </w:p>
        </w:tc>
        <w:tc>
          <w:tcPr>
            <w:tcW w:w="1980" w:type="dxa"/>
            <w:vMerge w:val="restart"/>
            <w:shd w:val="clear" w:color="auto" w:fill="F2F2F2" w:themeFill="background1" w:themeFillShade="F2"/>
          </w:tcPr>
          <w:p w14:paraId="1A947EE2"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for VA pharmacy staff to determine if the drug error is due to the medication or medical supply not meeting required criteria for drugs dispensed to VA patients.</w:t>
            </w:r>
          </w:p>
        </w:tc>
        <w:tc>
          <w:tcPr>
            <w:tcW w:w="2700" w:type="dxa"/>
            <w:shd w:val="clear" w:color="auto" w:fill="F2F2F2" w:themeFill="background1" w:themeFillShade="F2"/>
          </w:tcPr>
          <w:p w14:paraId="1DD98497" w14:textId="643417CB" w:rsidR="000F5F46" w:rsidRPr="00AF1165" w:rsidRDefault="00AF1165" w:rsidP="00AF1165">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 xml:space="preserve">.4: As a VA Pharmacist, I need to manually review drug error to determine if eRx prescribed for the patient matches required criteria for </w:t>
            </w:r>
            <w:r w:rsidR="003847BC">
              <w:rPr>
                <w:rFonts w:asciiTheme="minorHAnsi" w:hAnsiTheme="minorHAnsi"/>
                <w:sz w:val="18"/>
                <w:szCs w:val="18"/>
              </w:rPr>
              <w:t>drugs dispensed to VA patients.</w:t>
            </w:r>
          </w:p>
        </w:tc>
        <w:tc>
          <w:tcPr>
            <w:tcW w:w="2610" w:type="dxa"/>
            <w:shd w:val="clear" w:color="auto" w:fill="F2F2F2" w:themeFill="background1" w:themeFillShade="F2"/>
          </w:tcPr>
          <w:p w14:paraId="3CC05B83" w14:textId="4C1822C3" w:rsidR="000F5F46" w:rsidRPr="00AF1165" w:rsidRDefault="00AF1165" w:rsidP="00AF1165">
            <w:pPr>
              <w:pStyle w:val="BodyText"/>
              <w:spacing w:before="0" w:after="0"/>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.4.1 Review drug error to determine if:</w:t>
            </w:r>
          </w:p>
          <w:p w14:paraId="6460ED8E" w14:textId="500DB039" w:rsidR="000F5F46" w:rsidRPr="003847BC" w:rsidRDefault="000F5F46" w:rsidP="00AF1165">
            <w:pPr>
              <w:pStyle w:val="BodyText"/>
              <w:numPr>
                <w:ilvl w:val="0"/>
                <w:numId w:val="47"/>
              </w:numPr>
              <w:spacing w:before="0" w:after="0"/>
              <w:rPr>
                <w:rFonts w:asciiTheme="minorHAnsi" w:hAnsiTheme="minorHAnsi"/>
                <w:sz w:val="18"/>
                <w:szCs w:val="18"/>
              </w:rPr>
            </w:pPr>
            <w:r w:rsidRPr="00AF1165">
              <w:rPr>
                <w:rFonts w:asciiTheme="minorHAnsi" w:hAnsiTheme="minorHAnsi"/>
                <w:sz w:val="18"/>
                <w:szCs w:val="18"/>
              </w:rPr>
              <w:t>Drug or medical supply on eRx order does not match required criteria for VA Pharmacy drug to be dispensed.</w:t>
            </w:r>
          </w:p>
        </w:tc>
        <w:tc>
          <w:tcPr>
            <w:tcW w:w="4122" w:type="dxa"/>
            <w:vMerge w:val="restart"/>
            <w:shd w:val="clear" w:color="auto" w:fill="F2F2F2" w:themeFill="background1" w:themeFillShade="F2"/>
          </w:tcPr>
          <w:p w14:paraId="75863FBE"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The medication or medication supply ePrescribed on inbound eRx must meet required criteria for drugs dispensed to VA patients.</w:t>
            </w:r>
          </w:p>
          <w:p w14:paraId="3A485017" w14:textId="77777777" w:rsidR="000F5F46" w:rsidRPr="00AF1165" w:rsidRDefault="000F5F46" w:rsidP="00AF1165">
            <w:pPr>
              <w:rPr>
                <w:rFonts w:asciiTheme="minorHAnsi" w:hAnsiTheme="minorHAnsi"/>
                <w:sz w:val="18"/>
                <w:szCs w:val="18"/>
              </w:rPr>
            </w:pPr>
          </w:p>
          <w:p w14:paraId="033543C6" w14:textId="77777777" w:rsidR="000F5F46" w:rsidRPr="00AF1165" w:rsidRDefault="000F5F46" w:rsidP="00AF1165">
            <w:pPr>
              <w:pStyle w:val="ListParagraph"/>
              <w:numPr>
                <w:ilvl w:val="0"/>
                <w:numId w:val="25"/>
              </w:numPr>
              <w:rPr>
                <w:rFonts w:asciiTheme="minorHAnsi" w:hAnsiTheme="minorHAnsi"/>
                <w:sz w:val="18"/>
                <w:szCs w:val="18"/>
              </w:rPr>
            </w:pPr>
            <w:r w:rsidRPr="00AF1165">
              <w:rPr>
                <w:rFonts w:asciiTheme="minorHAnsi" w:hAnsiTheme="minorHAnsi"/>
                <w:sz w:val="18"/>
                <w:szCs w:val="18"/>
              </w:rPr>
              <w:t xml:space="preserve">The incoming medication must have a National Drug Code (NDC) number, unless the eRx is for a non-drug product identified by the NCPDP SCRIPT standard </w:t>
            </w:r>
          </w:p>
          <w:p w14:paraId="2D75A5FF" w14:textId="77777777" w:rsidR="000F5F46" w:rsidRPr="00AF1165" w:rsidRDefault="000F5F46" w:rsidP="00AF1165">
            <w:pPr>
              <w:pStyle w:val="ListParagraph"/>
              <w:numPr>
                <w:ilvl w:val="1"/>
                <w:numId w:val="25"/>
              </w:numPr>
              <w:contextualSpacing w:val="0"/>
              <w:rPr>
                <w:rFonts w:asciiTheme="minorHAnsi" w:hAnsiTheme="minorHAnsi"/>
                <w:sz w:val="18"/>
                <w:szCs w:val="18"/>
              </w:rPr>
            </w:pPr>
            <w:r w:rsidRPr="00AF1165">
              <w:rPr>
                <w:rFonts w:asciiTheme="minorHAnsi" w:hAnsiTheme="minorHAnsi"/>
                <w:sz w:val="18"/>
                <w:szCs w:val="18"/>
              </w:rPr>
              <w:t xml:space="preserve">Product/Service ID - 4Ø7-D7, or </w:t>
            </w:r>
          </w:p>
          <w:p w14:paraId="156E01C8" w14:textId="77777777" w:rsidR="000F5F46" w:rsidRPr="00AF1165" w:rsidRDefault="000F5F46" w:rsidP="00AF1165">
            <w:pPr>
              <w:pStyle w:val="ListParagraph"/>
              <w:numPr>
                <w:ilvl w:val="1"/>
                <w:numId w:val="25"/>
              </w:numPr>
              <w:contextualSpacing w:val="0"/>
              <w:rPr>
                <w:rFonts w:asciiTheme="minorHAnsi" w:hAnsiTheme="minorHAnsi"/>
                <w:color w:val="1F497D"/>
                <w:sz w:val="18"/>
                <w:szCs w:val="18"/>
              </w:rPr>
            </w:pPr>
            <w:r w:rsidRPr="00AF1165">
              <w:rPr>
                <w:rFonts w:asciiTheme="minorHAnsi" w:hAnsiTheme="minorHAnsi"/>
                <w:sz w:val="18"/>
                <w:szCs w:val="18"/>
              </w:rPr>
              <w:t>Product/Service ID Qualifier - 436-E</w:t>
            </w:r>
          </w:p>
          <w:p w14:paraId="38470D7B" w14:textId="77777777" w:rsidR="000F5F46" w:rsidRPr="00AF1165" w:rsidRDefault="000F5F46" w:rsidP="00AF1165">
            <w:pPr>
              <w:ind w:left="360"/>
              <w:rPr>
                <w:rFonts w:asciiTheme="minorHAnsi" w:hAnsiTheme="minorHAnsi"/>
                <w:sz w:val="18"/>
                <w:szCs w:val="18"/>
              </w:rPr>
            </w:pPr>
            <w:r w:rsidRPr="00AF1165">
              <w:rPr>
                <w:rFonts w:asciiTheme="minorHAnsi" w:hAnsiTheme="minorHAnsi"/>
                <w:sz w:val="18"/>
                <w:szCs w:val="18"/>
              </w:rPr>
              <w:t xml:space="preserve">Note: If eRx is for a non-drug product without an NDC, VA wants to receive whatever product code is associated, so that the eRx can be manually matched if needed. For example some non-drug products use an NDC, but others use a UPC.  </w:t>
            </w:r>
          </w:p>
          <w:p w14:paraId="18DCE786" w14:textId="6255CF10" w:rsidR="000F5F46" w:rsidRPr="00AF1165" w:rsidRDefault="000F5F46" w:rsidP="00AF1165">
            <w:pPr>
              <w:pStyle w:val="ListParagraph"/>
              <w:numPr>
                <w:ilvl w:val="0"/>
                <w:numId w:val="20"/>
              </w:numPr>
              <w:rPr>
                <w:rFonts w:asciiTheme="minorHAnsi" w:hAnsiTheme="minorHAnsi"/>
                <w:sz w:val="18"/>
                <w:szCs w:val="18"/>
              </w:rPr>
            </w:pPr>
            <w:r w:rsidRPr="00AF1165">
              <w:rPr>
                <w:rFonts w:asciiTheme="minorHAnsi" w:hAnsiTheme="minorHAnsi"/>
                <w:sz w:val="18"/>
                <w:szCs w:val="18"/>
              </w:rPr>
              <w:t xml:space="preserve">The NDC must be valid and be associated with an First </w:t>
            </w:r>
            <w:r w:rsidR="00A56BC0" w:rsidRPr="00AF1165">
              <w:rPr>
                <w:rFonts w:asciiTheme="minorHAnsi" w:hAnsiTheme="minorHAnsi"/>
                <w:sz w:val="18"/>
                <w:szCs w:val="18"/>
              </w:rPr>
              <w:t>Databank</w:t>
            </w:r>
            <w:r w:rsidRPr="00AF1165">
              <w:rPr>
                <w:rFonts w:asciiTheme="minorHAnsi" w:hAnsiTheme="minorHAnsi"/>
                <w:sz w:val="18"/>
                <w:szCs w:val="18"/>
              </w:rPr>
              <w:t xml:space="preserve"> GCNSEQNO</w:t>
            </w:r>
          </w:p>
          <w:p w14:paraId="6DAAD03A" w14:textId="77777777" w:rsidR="000F5F46" w:rsidRPr="00AF1165" w:rsidRDefault="000F5F46" w:rsidP="00AF1165">
            <w:pPr>
              <w:pStyle w:val="ListParagraph"/>
              <w:numPr>
                <w:ilvl w:val="0"/>
                <w:numId w:val="20"/>
              </w:numPr>
              <w:rPr>
                <w:rFonts w:asciiTheme="minorHAnsi" w:hAnsiTheme="minorHAnsi"/>
                <w:sz w:val="18"/>
                <w:szCs w:val="18"/>
              </w:rPr>
            </w:pPr>
            <w:r w:rsidRPr="00AF1165">
              <w:rPr>
                <w:rFonts w:asciiTheme="minorHAnsi" w:hAnsiTheme="minorHAnsi"/>
                <w:sz w:val="18"/>
                <w:szCs w:val="18"/>
              </w:rPr>
              <w:t>The GCNSEQNO from the drug’s NDC number in the eRx must match a GCNSEQNO for an associated NDC in the CHCS drug file and must meet the following business rules:</w:t>
            </w:r>
          </w:p>
          <w:p w14:paraId="4D032506" w14:textId="77777777" w:rsidR="000F5F46" w:rsidRPr="00AF1165" w:rsidRDefault="000F5F46" w:rsidP="00AF1165">
            <w:pPr>
              <w:pStyle w:val="ListParagraph"/>
              <w:numPr>
                <w:ilvl w:val="1"/>
                <w:numId w:val="20"/>
              </w:numPr>
              <w:rPr>
                <w:rFonts w:asciiTheme="minorHAnsi" w:hAnsiTheme="minorHAnsi"/>
                <w:sz w:val="18"/>
                <w:szCs w:val="18"/>
              </w:rPr>
            </w:pPr>
            <w:r w:rsidRPr="00AF1165">
              <w:rPr>
                <w:rFonts w:asciiTheme="minorHAnsi" w:hAnsiTheme="minorHAnsi"/>
                <w:sz w:val="18"/>
                <w:szCs w:val="18"/>
              </w:rPr>
              <w:t xml:space="preserve">Must not be designated as inpatient </w:t>
            </w:r>
            <w:r w:rsidRPr="00AF1165">
              <w:rPr>
                <w:rFonts w:asciiTheme="minorHAnsi" w:hAnsiTheme="minorHAnsi"/>
                <w:sz w:val="18"/>
                <w:szCs w:val="18"/>
              </w:rPr>
              <w:lastRenderedPageBreak/>
              <w:t>use only within the outpatient site’s formulary group</w:t>
            </w:r>
          </w:p>
          <w:p w14:paraId="0CB03CDC" w14:textId="77777777" w:rsidR="000F5F46" w:rsidRPr="00AF1165" w:rsidRDefault="000F5F46" w:rsidP="00AF1165">
            <w:pPr>
              <w:pStyle w:val="ListParagraph"/>
              <w:numPr>
                <w:ilvl w:val="1"/>
                <w:numId w:val="20"/>
              </w:numPr>
              <w:rPr>
                <w:rFonts w:asciiTheme="minorHAnsi" w:hAnsiTheme="minorHAnsi"/>
                <w:sz w:val="18"/>
                <w:szCs w:val="18"/>
              </w:rPr>
            </w:pPr>
            <w:r w:rsidRPr="00AF1165">
              <w:rPr>
                <w:rFonts w:asciiTheme="minorHAnsi" w:hAnsiTheme="minorHAnsi"/>
                <w:sz w:val="18"/>
                <w:szCs w:val="18"/>
              </w:rPr>
              <w:t>Must not be designated as a compound medication (manufactured in pharmacy)</w:t>
            </w:r>
          </w:p>
          <w:p w14:paraId="601B8A0E" w14:textId="77777777" w:rsidR="000F5F46" w:rsidRPr="00AF1165" w:rsidRDefault="000F5F46" w:rsidP="00AF1165">
            <w:pPr>
              <w:pStyle w:val="ListParagraph"/>
              <w:numPr>
                <w:ilvl w:val="1"/>
                <w:numId w:val="20"/>
              </w:numPr>
              <w:rPr>
                <w:rFonts w:asciiTheme="minorHAnsi" w:hAnsiTheme="minorHAnsi"/>
                <w:sz w:val="18"/>
                <w:szCs w:val="18"/>
              </w:rPr>
            </w:pPr>
            <w:r w:rsidRPr="00AF1165">
              <w:rPr>
                <w:rFonts w:asciiTheme="minorHAnsi" w:hAnsiTheme="minorHAnsi"/>
                <w:sz w:val="18"/>
                <w:szCs w:val="18"/>
              </w:rPr>
              <w:t>Must not be designated as an investigational drug</w:t>
            </w:r>
          </w:p>
          <w:p w14:paraId="1B8C1587" w14:textId="77777777" w:rsidR="000F5F46" w:rsidRPr="00AF1165" w:rsidRDefault="000F5F46" w:rsidP="00AF1165">
            <w:pPr>
              <w:pStyle w:val="ListParagraph"/>
              <w:numPr>
                <w:ilvl w:val="1"/>
                <w:numId w:val="20"/>
              </w:numPr>
              <w:rPr>
                <w:rFonts w:asciiTheme="minorHAnsi" w:hAnsiTheme="minorHAnsi"/>
                <w:sz w:val="18"/>
                <w:szCs w:val="18"/>
              </w:rPr>
            </w:pPr>
            <w:r w:rsidRPr="00AF1165">
              <w:rPr>
                <w:rFonts w:asciiTheme="minorHAnsi" w:hAnsiTheme="minorHAnsi"/>
                <w:sz w:val="18"/>
                <w:szCs w:val="18"/>
              </w:rPr>
              <w:t>If designated as a controlled drug (DEA schedule 1-5), external provider must have a unique DEA number.</w:t>
            </w:r>
          </w:p>
          <w:p w14:paraId="682298BC"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Prescription number range must be defined for the medication class.</w:t>
            </w:r>
          </w:p>
        </w:tc>
      </w:tr>
      <w:tr w:rsidR="000F5F46" w:rsidRPr="00AF1165" w14:paraId="00AF2B26" w14:textId="77777777" w:rsidTr="009328A8">
        <w:trPr>
          <w:trHeight w:val="2874"/>
        </w:trPr>
        <w:tc>
          <w:tcPr>
            <w:tcW w:w="558" w:type="dxa"/>
            <w:vMerge/>
            <w:shd w:val="clear" w:color="auto" w:fill="F2F2F2" w:themeFill="background1" w:themeFillShade="F2"/>
          </w:tcPr>
          <w:p w14:paraId="45FC4DDA" w14:textId="77777777" w:rsidR="000F5F46" w:rsidRPr="00AF1165" w:rsidRDefault="000F5F46" w:rsidP="00AF1165">
            <w:pPr>
              <w:rPr>
                <w:rFonts w:asciiTheme="minorHAnsi" w:hAnsiTheme="minorHAnsi"/>
                <w:sz w:val="18"/>
                <w:szCs w:val="18"/>
              </w:rPr>
            </w:pPr>
          </w:p>
        </w:tc>
        <w:tc>
          <w:tcPr>
            <w:tcW w:w="1080" w:type="dxa"/>
            <w:vMerge/>
            <w:shd w:val="clear" w:color="auto" w:fill="F2F2F2" w:themeFill="background1" w:themeFillShade="F2"/>
          </w:tcPr>
          <w:p w14:paraId="7B437A23" w14:textId="77777777" w:rsidR="000F5F46" w:rsidRPr="00AF1165" w:rsidRDefault="000F5F46" w:rsidP="00AF1165">
            <w:pPr>
              <w:rPr>
                <w:rFonts w:asciiTheme="minorHAnsi" w:hAnsiTheme="minorHAnsi"/>
                <w:sz w:val="18"/>
                <w:szCs w:val="18"/>
              </w:rPr>
            </w:pPr>
          </w:p>
        </w:tc>
        <w:tc>
          <w:tcPr>
            <w:tcW w:w="1980" w:type="dxa"/>
            <w:vMerge/>
            <w:shd w:val="clear" w:color="auto" w:fill="F2F2F2" w:themeFill="background1" w:themeFillShade="F2"/>
          </w:tcPr>
          <w:p w14:paraId="66B177AA" w14:textId="77777777" w:rsidR="000F5F46" w:rsidRPr="00AF1165" w:rsidRDefault="000F5F46" w:rsidP="00AF1165">
            <w:pPr>
              <w:rPr>
                <w:rFonts w:asciiTheme="minorHAnsi" w:hAnsiTheme="minorHAnsi"/>
                <w:sz w:val="18"/>
                <w:szCs w:val="18"/>
              </w:rPr>
            </w:pPr>
          </w:p>
        </w:tc>
        <w:tc>
          <w:tcPr>
            <w:tcW w:w="2700" w:type="dxa"/>
            <w:shd w:val="clear" w:color="auto" w:fill="F2F2F2" w:themeFill="background1" w:themeFillShade="F2"/>
          </w:tcPr>
          <w:p w14:paraId="1AE06F3C" w14:textId="295141DC" w:rsidR="000F5F46" w:rsidRPr="00AF1165" w:rsidRDefault="00AF1165" w:rsidP="00AF1165">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.5:  As a VA Pharmacist, if I can determine drug meets required criteria, I move the eRx to the Holding Queue – Pending for eRxs ready to process.</w:t>
            </w:r>
          </w:p>
        </w:tc>
        <w:tc>
          <w:tcPr>
            <w:tcW w:w="2610" w:type="dxa"/>
            <w:shd w:val="clear" w:color="auto" w:fill="F2F2F2" w:themeFill="background1" w:themeFillShade="F2"/>
          </w:tcPr>
          <w:p w14:paraId="49BEA834" w14:textId="3430D0EE" w:rsidR="000F5F46" w:rsidRPr="00AF1165" w:rsidRDefault="00AF1165" w:rsidP="00D73550">
            <w:pPr>
              <w:pStyle w:val="BodyText"/>
              <w:spacing w:before="0" w:after="0"/>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.5.1 If drug is found to be valid, or can be verified to meet required criteria, move the eRx to the Holding Queue – Pending for eRxs ready to process.</w:t>
            </w:r>
          </w:p>
        </w:tc>
        <w:tc>
          <w:tcPr>
            <w:tcW w:w="4122" w:type="dxa"/>
            <w:vMerge/>
            <w:shd w:val="clear" w:color="auto" w:fill="F2F2F2" w:themeFill="background1" w:themeFillShade="F2"/>
          </w:tcPr>
          <w:p w14:paraId="32479F18" w14:textId="77777777" w:rsidR="000F5F46" w:rsidRPr="00AF1165" w:rsidRDefault="000F5F46" w:rsidP="00AF1165">
            <w:pPr>
              <w:rPr>
                <w:rFonts w:asciiTheme="minorHAnsi" w:hAnsiTheme="minorHAnsi"/>
                <w:sz w:val="18"/>
                <w:szCs w:val="18"/>
              </w:rPr>
            </w:pPr>
          </w:p>
        </w:tc>
      </w:tr>
      <w:tr w:rsidR="000F5F46" w:rsidRPr="00AF1165" w14:paraId="5CF4865B" w14:textId="77777777" w:rsidTr="009328A8">
        <w:trPr>
          <w:trHeight w:val="2874"/>
        </w:trPr>
        <w:tc>
          <w:tcPr>
            <w:tcW w:w="558" w:type="dxa"/>
            <w:vMerge/>
            <w:shd w:val="clear" w:color="auto" w:fill="F2F2F2" w:themeFill="background1" w:themeFillShade="F2"/>
          </w:tcPr>
          <w:p w14:paraId="5B16F299" w14:textId="557344A7" w:rsidR="000F5F46" w:rsidRPr="00AF1165" w:rsidRDefault="000F5F46" w:rsidP="00AF1165">
            <w:pPr>
              <w:rPr>
                <w:rFonts w:asciiTheme="minorHAnsi" w:hAnsiTheme="minorHAnsi"/>
                <w:sz w:val="18"/>
                <w:szCs w:val="18"/>
              </w:rPr>
            </w:pPr>
          </w:p>
        </w:tc>
        <w:tc>
          <w:tcPr>
            <w:tcW w:w="1080" w:type="dxa"/>
            <w:vMerge/>
            <w:shd w:val="clear" w:color="auto" w:fill="F2F2F2" w:themeFill="background1" w:themeFillShade="F2"/>
          </w:tcPr>
          <w:p w14:paraId="1A65AE5A" w14:textId="77777777" w:rsidR="000F5F46" w:rsidRPr="00AF1165" w:rsidRDefault="000F5F46" w:rsidP="00AF1165">
            <w:pPr>
              <w:rPr>
                <w:rFonts w:asciiTheme="minorHAnsi" w:hAnsiTheme="minorHAnsi"/>
                <w:sz w:val="18"/>
                <w:szCs w:val="18"/>
              </w:rPr>
            </w:pPr>
          </w:p>
        </w:tc>
        <w:tc>
          <w:tcPr>
            <w:tcW w:w="1980" w:type="dxa"/>
            <w:vMerge/>
            <w:shd w:val="clear" w:color="auto" w:fill="F2F2F2" w:themeFill="background1" w:themeFillShade="F2"/>
          </w:tcPr>
          <w:p w14:paraId="49DE7EAC" w14:textId="77777777" w:rsidR="000F5F46" w:rsidRPr="00AF1165" w:rsidRDefault="000F5F46" w:rsidP="00AF1165">
            <w:pPr>
              <w:rPr>
                <w:rFonts w:asciiTheme="minorHAnsi" w:hAnsiTheme="minorHAnsi"/>
                <w:sz w:val="18"/>
                <w:szCs w:val="18"/>
              </w:rPr>
            </w:pPr>
          </w:p>
        </w:tc>
        <w:tc>
          <w:tcPr>
            <w:tcW w:w="2700" w:type="dxa"/>
            <w:shd w:val="clear" w:color="auto" w:fill="F2F2F2" w:themeFill="background1" w:themeFillShade="F2"/>
          </w:tcPr>
          <w:p w14:paraId="77AE6D5D" w14:textId="5A7D4B9E" w:rsidR="000F5F46" w:rsidRPr="00AF1165" w:rsidRDefault="00AF1165" w:rsidP="00AF1165">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.6:  As a VA pharmacist, if drug fails to meet required criteria, reject the eRx for drug error.</w:t>
            </w:r>
          </w:p>
        </w:tc>
        <w:tc>
          <w:tcPr>
            <w:tcW w:w="2610" w:type="dxa"/>
            <w:shd w:val="clear" w:color="auto" w:fill="F2F2F2" w:themeFill="background1" w:themeFillShade="F2"/>
          </w:tcPr>
          <w:p w14:paraId="79A683AA" w14:textId="645D8CC1" w:rsidR="000F5F46" w:rsidRPr="00AF1165" w:rsidRDefault="00AF1165" w:rsidP="00AF1165">
            <w:pPr>
              <w:pStyle w:val="BodyText"/>
              <w:spacing w:before="0" w:after="0"/>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.6.1: If drug is found to be invalid, or fails to meet criteria, reject the eRx for a drug error.</w:t>
            </w:r>
          </w:p>
        </w:tc>
        <w:tc>
          <w:tcPr>
            <w:tcW w:w="4122" w:type="dxa"/>
            <w:vMerge/>
            <w:shd w:val="clear" w:color="auto" w:fill="F2F2F2" w:themeFill="background1" w:themeFillShade="F2"/>
          </w:tcPr>
          <w:p w14:paraId="04160CC5" w14:textId="77777777" w:rsidR="000F5F46" w:rsidRPr="00AF1165" w:rsidRDefault="000F5F46" w:rsidP="00AF1165">
            <w:pPr>
              <w:rPr>
                <w:rFonts w:asciiTheme="minorHAnsi" w:hAnsiTheme="minorHAnsi"/>
                <w:sz w:val="18"/>
                <w:szCs w:val="18"/>
              </w:rPr>
            </w:pPr>
          </w:p>
        </w:tc>
      </w:tr>
      <w:tr w:rsidR="000F5F46" w:rsidRPr="00AF1165" w14:paraId="7A09A5E9" w14:textId="77777777" w:rsidTr="009328A8">
        <w:trPr>
          <w:trHeight w:val="2771"/>
        </w:trPr>
        <w:tc>
          <w:tcPr>
            <w:tcW w:w="558" w:type="dxa"/>
            <w:vMerge w:val="restart"/>
            <w:shd w:val="clear" w:color="auto" w:fill="F2F2F2" w:themeFill="background1" w:themeFillShade="F2"/>
          </w:tcPr>
          <w:p w14:paraId="2BD33204" w14:textId="382E54FF" w:rsidR="000F5F46" w:rsidRPr="00AF1165" w:rsidRDefault="003847BC" w:rsidP="00AF1165">
            <w:pPr>
              <w:rPr>
                <w:rFonts w:asciiTheme="minorHAnsi" w:hAnsiTheme="minorHAnsi"/>
                <w:sz w:val="18"/>
                <w:szCs w:val="18"/>
              </w:rPr>
            </w:pPr>
            <w:r>
              <w:rPr>
                <w:rFonts w:asciiTheme="minorHAnsi" w:hAnsiTheme="minorHAnsi"/>
                <w:sz w:val="18"/>
                <w:szCs w:val="18"/>
              </w:rPr>
              <w:lastRenderedPageBreak/>
              <w:t>79</w:t>
            </w:r>
          </w:p>
        </w:tc>
        <w:tc>
          <w:tcPr>
            <w:tcW w:w="1080" w:type="dxa"/>
            <w:shd w:val="clear" w:color="auto" w:fill="F2F2F2" w:themeFill="background1" w:themeFillShade="F2"/>
          </w:tcPr>
          <w:p w14:paraId="60329EF0"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OWNR</w:t>
            </w:r>
          </w:p>
          <w:p w14:paraId="11085513"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NEW</w:t>
            </w:r>
          </w:p>
          <w:p w14:paraId="07B4855C"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Review drug error for Allergies, Allergic Reactions, duplicate therapy, or dosage error</w:t>
            </w:r>
          </w:p>
        </w:tc>
        <w:tc>
          <w:tcPr>
            <w:tcW w:w="1980" w:type="dxa"/>
            <w:shd w:val="clear" w:color="auto" w:fill="F2F2F2" w:themeFill="background1" w:themeFillShade="F2"/>
          </w:tcPr>
          <w:p w14:paraId="6FA2680B" w14:textId="4FCBFF48"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for VA pharmacists to review drug error on the eRx against patient allergies file for potential allergies, allergic reactions, duplicate therapies, or dosage errors of the drug if administered to the patient.</w:t>
            </w:r>
          </w:p>
        </w:tc>
        <w:tc>
          <w:tcPr>
            <w:tcW w:w="2700" w:type="dxa"/>
            <w:shd w:val="clear" w:color="auto" w:fill="F2F2F2" w:themeFill="background1" w:themeFillShade="F2"/>
          </w:tcPr>
          <w:p w14:paraId="36963CD5" w14:textId="4EA86D26" w:rsidR="000F5F46" w:rsidRPr="00AF1165" w:rsidRDefault="00AF1165" w:rsidP="00A520ED">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.7: As a VA pharmacist, I need to review the drug error to determine if drug is allowed to be prescribed to the patient, and to be warned of potential drug allergies, allergic reactions, duplicate therapies, or dosage errors caused by the drug if dispensed to the patient.</w:t>
            </w:r>
          </w:p>
        </w:tc>
        <w:tc>
          <w:tcPr>
            <w:tcW w:w="2610" w:type="dxa"/>
            <w:shd w:val="clear" w:color="auto" w:fill="F2F2F2" w:themeFill="background1" w:themeFillShade="F2"/>
          </w:tcPr>
          <w:p w14:paraId="3CA885AE" w14:textId="50931ECE" w:rsidR="000F5F46" w:rsidRPr="00AF1165" w:rsidRDefault="00AF1165" w:rsidP="00AF1165">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.7.1 Review drug error to determine if drug Is not allowed to be prescribed to the VA patient due to:</w:t>
            </w:r>
          </w:p>
          <w:p w14:paraId="281D36EF" w14:textId="77777777" w:rsidR="000F5F46" w:rsidRPr="00AF1165" w:rsidRDefault="000F5F46" w:rsidP="00AF1165">
            <w:pPr>
              <w:pStyle w:val="ListParagraph"/>
              <w:numPr>
                <w:ilvl w:val="0"/>
                <w:numId w:val="48"/>
              </w:numPr>
              <w:rPr>
                <w:rFonts w:asciiTheme="minorHAnsi" w:hAnsiTheme="minorHAnsi"/>
                <w:b/>
                <w:i/>
                <w:sz w:val="18"/>
                <w:szCs w:val="18"/>
              </w:rPr>
            </w:pPr>
            <w:r w:rsidRPr="00AF1165">
              <w:rPr>
                <w:rFonts w:asciiTheme="minorHAnsi" w:hAnsiTheme="minorHAnsi"/>
                <w:sz w:val="18"/>
                <w:szCs w:val="18"/>
              </w:rPr>
              <w:t xml:space="preserve">An allergy conflict that was flagged during auto-check that transmitted warning message:  </w:t>
            </w:r>
            <w:r w:rsidRPr="00AF1165">
              <w:rPr>
                <w:rFonts w:asciiTheme="minorHAnsi" w:hAnsiTheme="minorHAnsi"/>
                <w:sz w:val="18"/>
                <w:szCs w:val="18"/>
              </w:rPr>
              <w:br/>
            </w:r>
            <w:r w:rsidRPr="00AF1165">
              <w:rPr>
                <w:rFonts w:asciiTheme="minorHAnsi" w:hAnsiTheme="minorHAnsi"/>
                <w:b/>
                <w:i/>
                <w:sz w:val="18"/>
                <w:szCs w:val="18"/>
              </w:rPr>
              <w:t>“Warning: Allergy Conflict. Check for conflict between allergy indicated on eRx and patient allergies file.”</w:t>
            </w:r>
          </w:p>
          <w:p w14:paraId="03D136AF" w14:textId="77777777" w:rsidR="000F5F46" w:rsidRPr="00AF1165" w:rsidRDefault="000F5F46" w:rsidP="00AF1165">
            <w:pPr>
              <w:pStyle w:val="ListParagraph"/>
              <w:numPr>
                <w:ilvl w:val="0"/>
                <w:numId w:val="48"/>
              </w:numPr>
              <w:rPr>
                <w:rFonts w:asciiTheme="minorHAnsi" w:hAnsiTheme="minorHAnsi"/>
                <w:sz w:val="18"/>
                <w:szCs w:val="18"/>
              </w:rPr>
            </w:pPr>
            <w:r w:rsidRPr="00AF1165">
              <w:rPr>
                <w:rFonts w:asciiTheme="minorHAnsi" w:hAnsiTheme="minorHAnsi"/>
                <w:sz w:val="18"/>
                <w:szCs w:val="18"/>
              </w:rPr>
              <w:t>Dosage error</w:t>
            </w:r>
          </w:p>
          <w:p w14:paraId="7E9ED696" w14:textId="780E4BE1" w:rsidR="000F5F46" w:rsidRPr="00AF1165" w:rsidRDefault="000F5F46" w:rsidP="00AF1165">
            <w:pPr>
              <w:pStyle w:val="ListParagraph"/>
              <w:numPr>
                <w:ilvl w:val="0"/>
                <w:numId w:val="48"/>
              </w:numPr>
              <w:rPr>
                <w:rFonts w:asciiTheme="minorHAnsi" w:hAnsiTheme="minorHAnsi"/>
                <w:sz w:val="18"/>
                <w:szCs w:val="18"/>
              </w:rPr>
            </w:pPr>
            <w:r w:rsidRPr="00AF1165">
              <w:rPr>
                <w:rFonts w:asciiTheme="minorHAnsi" w:hAnsiTheme="minorHAnsi"/>
                <w:sz w:val="18"/>
                <w:szCs w:val="18"/>
              </w:rPr>
              <w:t>Duplicate therapy or duplicate drug error</w:t>
            </w:r>
          </w:p>
        </w:tc>
        <w:tc>
          <w:tcPr>
            <w:tcW w:w="4122" w:type="dxa"/>
            <w:vMerge w:val="restart"/>
            <w:shd w:val="clear" w:color="auto" w:fill="F2F2F2" w:themeFill="background1" w:themeFillShade="F2"/>
          </w:tcPr>
          <w:p w14:paraId="2E9B4642"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VA Pharmacist is accountable for ensuring the eRx prescribed for the Veteran patient will not cause adverse reaction, allergy, is not duplicate therapy, and is proper dosage. Do not dispense eRx if:</w:t>
            </w:r>
          </w:p>
          <w:p w14:paraId="15E31EEE" w14:textId="77777777" w:rsidR="000F5F46" w:rsidRPr="00AF1165" w:rsidRDefault="000F5F46" w:rsidP="00AF1165">
            <w:pPr>
              <w:pStyle w:val="ListParagraph"/>
              <w:numPr>
                <w:ilvl w:val="0"/>
                <w:numId w:val="49"/>
              </w:numPr>
              <w:rPr>
                <w:rFonts w:asciiTheme="minorHAnsi" w:hAnsiTheme="minorHAnsi"/>
                <w:sz w:val="18"/>
                <w:szCs w:val="18"/>
              </w:rPr>
            </w:pPr>
            <w:r w:rsidRPr="00AF1165">
              <w:rPr>
                <w:rFonts w:asciiTheme="minorHAnsi" w:hAnsiTheme="minorHAnsi"/>
                <w:sz w:val="18"/>
                <w:szCs w:val="18"/>
              </w:rPr>
              <w:t>An allergy or allergic reaction to the drug is indicated either on the eRx or in the patient allergies file.</w:t>
            </w:r>
          </w:p>
          <w:p w14:paraId="452658D7" w14:textId="77777777" w:rsidR="000F5F46" w:rsidRPr="00AF1165" w:rsidRDefault="000F5F46" w:rsidP="00AF1165">
            <w:pPr>
              <w:pStyle w:val="ListParagraph"/>
              <w:numPr>
                <w:ilvl w:val="0"/>
                <w:numId w:val="49"/>
              </w:numPr>
              <w:rPr>
                <w:rFonts w:asciiTheme="minorHAnsi" w:hAnsiTheme="minorHAnsi"/>
                <w:sz w:val="18"/>
                <w:szCs w:val="18"/>
              </w:rPr>
            </w:pPr>
            <w:r w:rsidRPr="00AF1165">
              <w:rPr>
                <w:rFonts w:asciiTheme="minorHAnsi" w:hAnsiTheme="minorHAnsi"/>
                <w:sz w:val="18"/>
                <w:szCs w:val="18"/>
              </w:rPr>
              <w:t>The eRx drug dosage is incorrect</w:t>
            </w:r>
          </w:p>
          <w:p w14:paraId="6B2B1BC6" w14:textId="77777777" w:rsidR="000F5F46" w:rsidRPr="00AF1165" w:rsidRDefault="000F5F46" w:rsidP="00AF1165">
            <w:pPr>
              <w:pStyle w:val="ListParagraph"/>
              <w:numPr>
                <w:ilvl w:val="0"/>
                <w:numId w:val="49"/>
              </w:numPr>
              <w:rPr>
                <w:rFonts w:asciiTheme="minorHAnsi" w:hAnsiTheme="minorHAnsi"/>
                <w:sz w:val="18"/>
                <w:szCs w:val="18"/>
              </w:rPr>
            </w:pPr>
            <w:r w:rsidRPr="00AF1165">
              <w:rPr>
                <w:rFonts w:asciiTheme="minorHAnsi" w:hAnsiTheme="minorHAnsi"/>
                <w:sz w:val="18"/>
                <w:szCs w:val="18"/>
              </w:rPr>
              <w:t>The eRx is duplicate therapy or duplicate drug</w:t>
            </w:r>
          </w:p>
          <w:p w14:paraId="6FD57BCE" w14:textId="77777777" w:rsidR="000F5F46" w:rsidRPr="00AF1165" w:rsidRDefault="000F5F46" w:rsidP="00AF1165">
            <w:pPr>
              <w:rPr>
                <w:rFonts w:asciiTheme="minorHAnsi" w:hAnsiTheme="minorHAnsi"/>
                <w:sz w:val="18"/>
                <w:szCs w:val="18"/>
              </w:rPr>
            </w:pPr>
          </w:p>
          <w:p w14:paraId="6BFB77DB"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 xml:space="preserve">Note: </w:t>
            </w:r>
          </w:p>
          <w:p w14:paraId="29320DA9"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Pharmacist may also check:</w:t>
            </w:r>
          </w:p>
          <w:p w14:paraId="21595F8A" w14:textId="77777777" w:rsidR="000F5F46" w:rsidRPr="00AF1165" w:rsidRDefault="000F5F46" w:rsidP="00AF1165">
            <w:pPr>
              <w:pStyle w:val="ListParagraph"/>
              <w:numPr>
                <w:ilvl w:val="0"/>
                <w:numId w:val="39"/>
              </w:numPr>
              <w:rPr>
                <w:rFonts w:asciiTheme="minorHAnsi" w:hAnsiTheme="minorHAnsi"/>
                <w:sz w:val="18"/>
                <w:szCs w:val="18"/>
              </w:rPr>
            </w:pPr>
            <w:r w:rsidRPr="00AF1165">
              <w:rPr>
                <w:rFonts w:asciiTheme="minorHAnsi" w:hAnsiTheme="minorHAnsi"/>
                <w:sz w:val="18"/>
                <w:szCs w:val="18"/>
              </w:rPr>
              <w:t xml:space="preserve">Medication Order Check Healthcare Application (MOCHA) database to for drug interaction, </w:t>
            </w:r>
            <w:r w:rsidRPr="00AF1165">
              <w:rPr>
                <w:rFonts w:asciiTheme="minorHAnsi" w:hAnsiTheme="minorHAnsi"/>
                <w:sz w:val="18"/>
                <w:szCs w:val="18"/>
              </w:rPr>
              <w:lastRenderedPageBreak/>
              <w:t>duplicate therapy, and dosage checks.</w:t>
            </w:r>
          </w:p>
          <w:p w14:paraId="7CB2FFBB" w14:textId="77777777" w:rsidR="000F5F46" w:rsidRPr="00AF1165" w:rsidRDefault="000F5F46" w:rsidP="00AF1165">
            <w:pPr>
              <w:rPr>
                <w:rFonts w:asciiTheme="minorHAnsi" w:hAnsiTheme="minorHAnsi"/>
                <w:sz w:val="18"/>
                <w:szCs w:val="18"/>
              </w:rPr>
            </w:pPr>
          </w:p>
        </w:tc>
      </w:tr>
      <w:tr w:rsidR="000F5F46" w:rsidRPr="00AF1165" w14:paraId="42048220" w14:textId="77777777" w:rsidTr="009328A8">
        <w:trPr>
          <w:trHeight w:val="3032"/>
        </w:trPr>
        <w:tc>
          <w:tcPr>
            <w:tcW w:w="558" w:type="dxa"/>
            <w:vMerge/>
            <w:shd w:val="clear" w:color="auto" w:fill="F2F2F2" w:themeFill="background1" w:themeFillShade="F2"/>
          </w:tcPr>
          <w:p w14:paraId="5F2EDAF2" w14:textId="77777777" w:rsidR="000F5F46" w:rsidRPr="00AF1165" w:rsidRDefault="000F5F46" w:rsidP="00AF1165">
            <w:pPr>
              <w:rPr>
                <w:rFonts w:asciiTheme="minorHAnsi" w:hAnsiTheme="minorHAnsi"/>
                <w:sz w:val="18"/>
                <w:szCs w:val="18"/>
              </w:rPr>
            </w:pPr>
          </w:p>
        </w:tc>
        <w:tc>
          <w:tcPr>
            <w:tcW w:w="1080" w:type="dxa"/>
            <w:vMerge w:val="restart"/>
            <w:shd w:val="clear" w:color="auto" w:fill="F2F2F2" w:themeFill="background1" w:themeFillShade="F2"/>
          </w:tcPr>
          <w:p w14:paraId="23926722" w14:textId="77777777" w:rsidR="000F5F46" w:rsidRPr="00AF1165" w:rsidRDefault="000F5F46" w:rsidP="00AF1165">
            <w:pPr>
              <w:rPr>
                <w:rFonts w:asciiTheme="minorHAnsi" w:hAnsiTheme="minorHAnsi"/>
                <w:sz w:val="18"/>
                <w:szCs w:val="18"/>
              </w:rPr>
            </w:pPr>
          </w:p>
        </w:tc>
        <w:tc>
          <w:tcPr>
            <w:tcW w:w="1980" w:type="dxa"/>
            <w:vMerge w:val="restart"/>
            <w:shd w:val="clear" w:color="auto" w:fill="F2F2F2" w:themeFill="background1" w:themeFillShade="F2"/>
          </w:tcPr>
          <w:p w14:paraId="428B4870" w14:textId="77777777" w:rsidR="000F5F46" w:rsidRPr="00AF1165" w:rsidRDefault="000F5F46" w:rsidP="00AF1165">
            <w:pPr>
              <w:rPr>
                <w:rFonts w:asciiTheme="minorHAnsi" w:hAnsiTheme="minorHAnsi"/>
                <w:sz w:val="18"/>
                <w:szCs w:val="18"/>
              </w:rPr>
            </w:pPr>
          </w:p>
        </w:tc>
        <w:tc>
          <w:tcPr>
            <w:tcW w:w="2700" w:type="dxa"/>
            <w:shd w:val="clear" w:color="auto" w:fill="F2F2F2" w:themeFill="background1" w:themeFillShade="F2"/>
          </w:tcPr>
          <w:p w14:paraId="7466B64B" w14:textId="3A0B341B" w:rsidR="000F5F46" w:rsidRPr="00AF1165" w:rsidRDefault="00AF1165" w:rsidP="00AF1165">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.8: As a VA Pharmacist, if I:</w:t>
            </w:r>
          </w:p>
          <w:p w14:paraId="236C51A3" w14:textId="77777777" w:rsidR="000F5F46" w:rsidRPr="00AF1165" w:rsidRDefault="000F5F46" w:rsidP="00AF1165">
            <w:pPr>
              <w:pStyle w:val="ListParagraph"/>
              <w:numPr>
                <w:ilvl w:val="0"/>
                <w:numId w:val="74"/>
              </w:numPr>
              <w:rPr>
                <w:rFonts w:asciiTheme="minorHAnsi" w:hAnsiTheme="minorHAnsi"/>
                <w:sz w:val="18"/>
                <w:szCs w:val="18"/>
              </w:rPr>
            </w:pPr>
            <w:r w:rsidRPr="00AF1165">
              <w:rPr>
                <w:rFonts w:asciiTheme="minorHAnsi" w:hAnsiTheme="minorHAnsi"/>
                <w:sz w:val="18"/>
                <w:szCs w:val="18"/>
              </w:rPr>
              <w:t xml:space="preserve">Determine and verify there is no potential allergy or allergic reaction,  </w:t>
            </w:r>
          </w:p>
          <w:p w14:paraId="0D848D65" w14:textId="77777777" w:rsidR="000F5F46" w:rsidRPr="00AF1165" w:rsidRDefault="000F5F46" w:rsidP="00AF1165">
            <w:pPr>
              <w:pStyle w:val="ListParagraph"/>
              <w:numPr>
                <w:ilvl w:val="0"/>
                <w:numId w:val="74"/>
              </w:numPr>
              <w:rPr>
                <w:rFonts w:asciiTheme="minorHAnsi" w:hAnsiTheme="minorHAnsi"/>
                <w:sz w:val="18"/>
                <w:szCs w:val="18"/>
              </w:rPr>
            </w:pPr>
            <w:r w:rsidRPr="00AF1165">
              <w:rPr>
                <w:rFonts w:asciiTheme="minorHAnsi" w:hAnsiTheme="minorHAnsi"/>
                <w:sz w:val="18"/>
                <w:szCs w:val="18"/>
              </w:rPr>
              <w:t>Correct the dosage error on the eRx, and</w:t>
            </w:r>
          </w:p>
          <w:p w14:paraId="3131117E" w14:textId="77777777" w:rsidR="000F5F46" w:rsidRPr="00AF1165" w:rsidRDefault="000F5F46" w:rsidP="00AF1165">
            <w:pPr>
              <w:pStyle w:val="ListParagraph"/>
              <w:numPr>
                <w:ilvl w:val="0"/>
                <w:numId w:val="74"/>
              </w:numPr>
              <w:rPr>
                <w:rFonts w:asciiTheme="minorHAnsi" w:hAnsiTheme="minorHAnsi"/>
                <w:sz w:val="18"/>
                <w:szCs w:val="18"/>
              </w:rPr>
            </w:pPr>
            <w:r w:rsidRPr="00AF1165">
              <w:rPr>
                <w:rFonts w:asciiTheme="minorHAnsi" w:hAnsiTheme="minorHAnsi"/>
                <w:sz w:val="18"/>
                <w:szCs w:val="18"/>
              </w:rPr>
              <w:t xml:space="preserve">Confirm there is no duplicate therapy,  </w:t>
            </w:r>
          </w:p>
          <w:p w14:paraId="4278D249" w14:textId="77777777" w:rsidR="000F5F46" w:rsidRPr="00AF1165" w:rsidRDefault="000F5F46" w:rsidP="00AF1165">
            <w:pPr>
              <w:rPr>
                <w:rFonts w:asciiTheme="minorHAnsi" w:hAnsiTheme="minorHAnsi"/>
                <w:sz w:val="18"/>
                <w:szCs w:val="18"/>
              </w:rPr>
            </w:pPr>
          </w:p>
          <w:p w14:paraId="62CAB83B" w14:textId="2F13B6EC" w:rsidR="000F5F46" w:rsidRPr="00AF1165" w:rsidRDefault="000F5F46" w:rsidP="00AF1165">
            <w:pPr>
              <w:rPr>
                <w:rFonts w:asciiTheme="minorHAnsi" w:hAnsiTheme="minorHAnsi"/>
                <w:sz w:val="18"/>
                <w:szCs w:val="18"/>
              </w:rPr>
            </w:pPr>
            <w:r w:rsidRPr="00AF1165">
              <w:rPr>
                <w:rFonts w:asciiTheme="minorHAnsi" w:hAnsiTheme="minorHAnsi"/>
                <w:sz w:val="18"/>
                <w:szCs w:val="18"/>
              </w:rPr>
              <w:t>I can move the eRx to Holding Queue – Pen</w:t>
            </w:r>
            <w:r w:rsidR="00AF1165">
              <w:rPr>
                <w:rFonts w:asciiTheme="minorHAnsi" w:hAnsiTheme="minorHAnsi"/>
                <w:sz w:val="18"/>
                <w:szCs w:val="18"/>
              </w:rPr>
              <w:t>ding for eRxs ready to process.</w:t>
            </w:r>
          </w:p>
        </w:tc>
        <w:tc>
          <w:tcPr>
            <w:tcW w:w="2610" w:type="dxa"/>
            <w:shd w:val="clear" w:color="auto" w:fill="F2F2F2" w:themeFill="background1" w:themeFillShade="F2"/>
          </w:tcPr>
          <w:p w14:paraId="160AA18D" w14:textId="14C1CAA3" w:rsidR="000F5F46" w:rsidRPr="00AF1165" w:rsidRDefault="00AF1165" w:rsidP="00AF1165">
            <w:pPr>
              <w:pStyle w:val="BodyText"/>
              <w:spacing w:before="0" w:after="0"/>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 xml:space="preserve">.8.1: If checked, verified, and confirmed that drug: </w:t>
            </w:r>
          </w:p>
          <w:p w14:paraId="30E46A34" w14:textId="77777777" w:rsidR="000F5F46" w:rsidRPr="00AF1165" w:rsidRDefault="000F5F46" w:rsidP="00AF1165">
            <w:pPr>
              <w:pStyle w:val="BodyText"/>
              <w:numPr>
                <w:ilvl w:val="0"/>
                <w:numId w:val="73"/>
              </w:numPr>
              <w:spacing w:before="0" w:after="0"/>
              <w:rPr>
                <w:rFonts w:asciiTheme="minorHAnsi" w:hAnsiTheme="minorHAnsi"/>
                <w:sz w:val="18"/>
                <w:szCs w:val="18"/>
              </w:rPr>
            </w:pPr>
            <w:r w:rsidRPr="00AF1165">
              <w:rPr>
                <w:rFonts w:asciiTheme="minorHAnsi" w:hAnsiTheme="minorHAnsi"/>
                <w:sz w:val="18"/>
                <w:szCs w:val="18"/>
              </w:rPr>
              <w:t>Poses no allergy or allergic reaction</w:t>
            </w:r>
          </w:p>
          <w:p w14:paraId="45CB0769" w14:textId="77777777" w:rsidR="000F5F46" w:rsidRPr="00AF1165" w:rsidRDefault="000F5F46" w:rsidP="00AF1165">
            <w:pPr>
              <w:pStyle w:val="BodyText"/>
              <w:numPr>
                <w:ilvl w:val="0"/>
                <w:numId w:val="73"/>
              </w:numPr>
              <w:spacing w:before="0" w:after="0"/>
              <w:rPr>
                <w:rFonts w:asciiTheme="minorHAnsi" w:hAnsiTheme="minorHAnsi"/>
                <w:sz w:val="18"/>
                <w:szCs w:val="18"/>
              </w:rPr>
            </w:pPr>
            <w:r w:rsidRPr="00AF1165">
              <w:rPr>
                <w:rFonts w:asciiTheme="minorHAnsi" w:hAnsiTheme="minorHAnsi"/>
                <w:sz w:val="18"/>
                <w:szCs w:val="18"/>
              </w:rPr>
              <w:t>Dosage error has been corrected</w:t>
            </w:r>
          </w:p>
          <w:p w14:paraId="18E81BAB" w14:textId="77777777" w:rsidR="000F5F46" w:rsidRPr="00AF1165" w:rsidRDefault="000F5F46" w:rsidP="00AF1165">
            <w:pPr>
              <w:pStyle w:val="BodyText"/>
              <w:numPr>
                <w:ilvl w:val="0"/>
                <w:numId w:val="73"/>
              </w:numPr>
              <w:spacing w:before="0" w:after="0"/>
              <w:rPr>
                <w:rFonts w:asciiTheme="minorHAnsi" w:hAnsiTheme="minorHAnsi"/>
                <w:sz w:val="18"/>
                <w:szCs w:val="18"/>
              </w:rPr>
            </w:pPr>
            <w:r w:rsidRPr="00AF1165">
              <w:rPr>
                <w:rFonts w:asciiTheme="minorHAnsi" w:hAnsiTheme="minorHAnsi"/>
                <w:sz w:val="18"/>
                <w:szCs w:val="18"/>
              </w:rPr>
              <w:t>Poses no duplicate therapy</w:t>
            </w:r>
          </w:p>
          <w:p w14:paraId="1B7A1E67" w14:textId="77777777" w:rsidR="000F5F46" w:rsidRPr="00AF1165" w:rsidRDefault="000F5F46" w:rsidP="00AF1165">
            <w:pPr>
              <w:pStyle w:val="BodyText"/>
              <w:spacing w:before="0" w:after="0"/>
              <w:rPr>
                <w:rFonts w:asciiTheme="minorHAnsi" w:hAnsiTheme="minorHAnsi"/>
                <w:sz w:val="18"/>
                <w:szCs w:val="18"/>
              </w:rPr>
            </w:pPr>
            <w:proofErr w:type="gramStart"/>
            <w:r w:rsidRPr="00AF1165">
              <w:rPr>
                <w:rFonts w:asciiTheme="minorHAnsi" w:hAnsiTheme="minorHAnsi"/>
                <w:sz w:val="18"/>
                <w:szCs w:val="18"/>
              </w:rPr>
              <w:t>then</w:t>
            </w:r>
            <w:proofErr w:type="gramEnd"/>
            <w:r w:rsidRPr="00AF1165">
              <w:rPr>
                <w:rFonts w:asciiTheme="minorHAnsi" w:hAnsiTheme="minorHAnsi"/>
                <w:sz w:val="18"/>
                <w:szCs w:val="18"/>
              </w:rPr>
              <w:t xml:space="preserve"> move the eRx to Holding Queue – Pending for eRxs ready to process.</w:t>
            </w:r>
          </w:p>
        </w:tc>
        <w:tc>
          <w:tcPr>
            <w:tcW w:w="4122" w:type="dxa"/>
            <w:vMerge/>
            <w:shd w:val="clear" w:color="auto" w:fill="F2F2F2" w:themeFill="background1" w:themeFillShade="F2"/>
          </w:tcPr>
          <w:p w14:paraId="36ED207F" w14:textId="77777777" w:rsidR="000F5F46" w:rsidRPr="00AF1165" w:rsidRDefault="000F5F46" w:rsidP="00AF1165">
            <w:pPr>
              <w:rPr>
                <w:rFonts w:asciiTheme="minorHAnsi" w:hAnsiTheme="minorHAnsi"/>
                <w:sz w:val="18"/>
                <w:szCs w:val="18"/>
              </w:rPr>
            </w:pPr>
          </w:p>
        </w:tc>
      </w:tr>
      <w:tr w:rsidR="000F5F46" w:rsidRPr="00AF1165" w14:paraId="1A73D4B3" w14:textId="77777777" w:rsidTr="009328A8">
        <w:trPr>
          <w:trHeight w:val="1160"/>
        </w:trPr>
        <w:tc>
          <w:tcPr>
            <w:tcW w:w="558" w:type="dxa"/>
            <w:vMerge/>
            <w:shd w:val="clear" w:color="auto" w:fill="F2F2F2" w:themeFill="background1" w:themeFillShade="F2"/>
          </w:tcPr>
          <w:p w14:paraId="4200E53C" w14:textId="77777777" w:rsidR="000F5F46" w:rsidRPr="00AF1165" w:rsidRDefault="000F5F46" w:rsidP="00AF1165">
            <w:pPr>
              <w:rPr>
                <w:rFonts w:asciiTheme="minorHAnsi" w:hAnsiTheme="minorHAnsi"/>
                <w:sz w:val="18"/>
                <w:szCs w:val="18"/>
              </w:rPr>
            </w:pPr>
          </w:p>
        </w:tc>
        <w:tc>
          <w:tcPr>
            <w:tcW w:w="1080" w:type="dxa"/>
            <w:vMerge/>
            <w:shd w:val="clear" w:color="auto" w:fill="F2F2F2" w:themeFill="background1" w:themeFillShade="F2"/>
          </w:tcPr>
          <w:p w14:paraId="3766FFF2" w14:textId="77777777" w:rsidR="000F5F46" w:rsidRPr="00AF1165" w:rsidRDefault="000F5F46" w:rsidP="00AF1165">
            <w:pPr>
              <w:rPr>
                <w:rFonts w:asciiTheme="minorHAnsi" w:hAnsiTheme="minorHAnsi"/>
                <w:sz w:val="18"/>
                <w:szCs w:val="18"/>
              </w:rPr>
            </w:pPr>
          </w:p>
        </w:tc>
        <w:tc>
          <w:tcPr>
            <w:tcW w:w="1980" w:type="dxa"/>
            <w:vMerge/>
            <w:shd w:val="clear" w:color="auto" w:fill="F2F2F2" w:themeFill="background1" w:themeFillShade="F2"/>
          </w:tcPr>
          <w:p w14:paraId="0575B5E4" w14:textId="77777777" w:rsidR="000F5F46" w:rsidRPr="00AF1165" w:rsidRDefault="000F5F46" w:rsidP="00AF1165">
            <w:pPr>
              <w:rPr>
                <w:rFonts w:asciiTheme="minorHAnsi" w:hAnsiTheme="minorHAnsi"/>
                <w:sz w:val="18"/>
                <w:szCs w:val="18"/>
              </w:rPr>
            </w:pPr>
          </w:p>
        </w:tc>
        <w:tc>
          <w:tcPr>
            <w:tcW w:w="2700" w:type="dxa"/>
            <w:shd w:val="clear" w:color="auto" w:fill="F2F2F2" w:themeFill="background1" w:themeFillShade="F2"/>
          </w:tcPr>
          <w:p w14:paraId="2DB46744" w14:textId="107F3D06" w:rsidR="000F5F46" w:rsidRPr="00AF1165" w:rsidRDefault="00AF1165" w:rsidP="00AF1165">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.9: As a VA pharmacist, I need to reject the eRx if the drug verifies to cause allergy, is duplicate therapy, or</w:t>
            </w:r>
            <w:r w:rsidR="00F45DF6" w:rsidRPr="00AF1165">
              <w:rPr>
                <w:rFonts w:asciiTheme="minorHAnsi" w:hAnsiTheme="minorHAnsi"/>
                <w:sz w:val="18"/>
                <w:szCs w:val="18"/>
              </w:rPr>
              <w:t xml:space="preserve"> I cannot resolve dosage error.</w:t>
            </w:r>
          </w:p>
        </w:tc>
        <w:tc>
          <w:tcPr>
            <w:tcW w:w="2610" w:type="dxa"/>
            <w:shd w:val="clear" w:color="auto" w:fill="F2F2F2" w:themeFill="background1" w:themeFillShade="F2"/>
          </w:tcPr>
          <w:p w14:paraId="458A56C3" w14:textId="5E1AD1E7" w:rsidR="000F5F46" w:rsidRPr="00AF1165" w:rsidRDefault="00AF1165" w:rsidP="00AF1165">
            <w:pPr>
              <w:pStyle w:val="BodyText"/>
              <w:spacing w:before="0" w:after="0"/>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.9.1 If drug error is verified due to drug allergy, unresolvable dosage error, or duplicate therapy, reject eRx for drug error.</w:t>
            </w:r>
          </w:p>
        </w:tc>
        <w:tc>
          <w:tcPr>
            <w:tcW w:w="4122" w:type="dxa"/>
            <w:vMerge/>
            <w:shd w:val="clear" w:color="auto" w:fill="F2F2F2" w:themeFill="background1" w:themeFillShade="F2"/>
          </w:tcPr>
          <w:p w14:paraId="672F3E3F" w14:textId="77777777" w:rsidR="000F5F46" w:rsidRPr="00AF1165" w:rsidRDefault="000F5F46" w:rsidP="00AF1165">
            <w:pPr>
              <w:rPr>
                <w:rFonts w:asciiTheme="minorHAnsi" w:hAnsiTheme="minorHAnsi"/>
                <w:sz w:val="18"/>
                <w:szCs w:val="18"/>
              </w:rPr>
            </w:pPr>
          </w:p>
        </w:tc>
      </w:tr>
      <w:tr w:rsidR="000F5F46" w:rsidRPr="00AF1165" w14:paraId="7A85C182" w14:textId="77777777" w:rsidTr="009328A8">
        <w:trPr>
          <w:trHeight w:val="1880"/>
        </w:trPr>
        <w:tc>
          <w:tcPr>
            <w:tcW w:w="558" w:type="dxa"/>
            <w:shd w:val="clear" w:color="auto" w:fill="F2F2F2" w:themeFill="background1" w:themeFillShade="F2"/>
          </w:tcPr>
          <w:p w14:paraId="68B39A63" w14:textId="4F0ED4B7" w:rsidR="000F5F46" w:rsidRPr="00AF1165" w:rsidRDefault="003847BC" w:rsidP="00AF1165">
            <w:pPr>
              <w:rPr>
                <w:rFonts w:asciiTheme="minorHAnsi" w:hAnsiTheme="minorHAnsi"/>
                <w:sz w:val="18"/>
                <w:szCs w:val="18"/>
              </w:rPr>
            </w:pPr>
            <w:r>
              <w:rPr>
                <w:rFonts w:asciiTheme="minorHAnsi" w:hAnsiTheme="minorHAnsi"/>
                <w:sz w:val="18"/>
                <w:szCs w:val="18"/>
              </w:rPr>
              <w:t>80</w:t>
            </w:r>
          </w:p>
        </w:tc>
        <w:tc>
          <w:tcPr>
            <w:tcW w:w="1080" w:type="dxa"/>
            <w:shd w:val="clear" w:color="auto" w:fill="F2F2F2" w:themeFill="background1" w:themeFillShade="F2"/>
          </w:tcPr>
          <w:p w14:paraId="4D36AD1E"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OWNR</w:t>
            </w:r>
          </w:p>
          <w:p w14:paraId="459C39FB"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NEW</w:t>
            </w:r>
          </w:p>
          <w:p w14:paraId="1569231C"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Update Patient Allergies File</w:t>
            </w:r>
          </w:p>
        </w:tc>
        <w:tc>
          <w:tcPr>
            <w:tcW w:w="1980" w:type="dxa"/>
            <w:shd w:val="clear" w:color="auto" w:fill="F2F2F2" w:themeFill="background1" w:themeFillShade="F2"/>
          </w:tcPr>
          <w:p w14:paraId="7D74A33D"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for VA pharmacist or pharmacy staff to update patient allergies file with revised or corrected allergy information.</w:t>
            </w:r>
          </w:p>
        </w:tc>
        <w:tc>
          <w:tcPr>
            <w:tcW w:w="2700" w:type="dxa"/>
            <w:shd w:val="clear" w:color="auto" w:fill="F2F2F2" w:themeFill="background1" w:themeFillShade="F2"/>
          </w:tcPr>
          <w:p w14:paraId="74187F96" w14:textId="600D53EB" w:rsidR="000F5F46" w:rsidRPr="00AF1165" w:rsidRDefault="00AF1165" w:rsidP="00AF1165">
            <w:pPr>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.10: As a VA pharmacist, I need update the patient’s allergies file if a drug allergy or allergic reaction is indicated for patient but is not documented in the patient’s allergies file.</w:t>
            </w:r>
          </w:p>
        </w:tc>
        <w:tc>
          <w:tcPr>
            <w:tcW w:w="2610" w:type="dxa"/>
            <w:shd w:val="clear" w:color="auto" w:fill="F2F2F2" w:themeFill="background1" w:themeFillShade="F2"/>
          </w:tcPr>
          <w:p w14:paraId="369BE4A4" w14:textId="4F60582A" w:rsidR="000F5F46" w:rsidRPr="00AF1165" w:rsidRDefault="00AF1165" w:rsidP="004B3AC1">
            <w:pPr>
              <w:pStyle w:val="BodyText"/>
              <w:spacing w:before="0" w:after="0"/>
              <w:rPr>
                <w:rFonts w:asciiTheme="minorHAnsi" w:hAnsiTheme="minorHAnsi"/>
                <w:sz w:val="18"/>
                <w:szCs w:val="18"/>
              </w:rPr>
            </w:pPr>
            <w:r w:rsidRPr="00AF1165">
              <w:rPr>
                <w:rFonts w:asciiTheme="minorHAnsi" w:hAnsiTheme="minorHAnsi"/>
                <w:sz w:val="18"/>
                <w:szCs w:val="18"/>
              </w:rPr>
              <w:t>30</w:t>
            </w:r>
            <w:r w:rsidR="000F5F46" w:rsidRPr="00AF1165">
              <w:rPr>
                <w:rFonts w:asciiTheme="minorHAnsi" w:hAnsiTheme="minorHAnsi"/>
                <w:sz w:val="18"/>
                <w:szCs w:val="18"/>
              </w:rPr>
              <w:t>.10.1: If an allergy or allergic reaction to the eRx is indicated, update the patient allergies file to indicate that patient has potential allergy or allergic reaction to the specific drug.</w:t>
            </w:r>
          </w:p>
        </w:tc>
        <w:tc>
          <w:tcPr>
            <w:tcW w:w="4122" w:type="dxa"/>
            <w:shd w:val="clear" w:color="auto" w:fill="F2F2F2" w:themeFill="background1" w:themeFillShade="F2"/>
          </w:tcPr>
          <w:p w14:paraId="159F2C4A"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When allergy or allergic reaction is indicated on eRx order, and this information is not in the patient allergies file, update that patient’s allergies file to indicate the allergy or allergic reaction to that specific drug.</w:t>
            </w:r>
          </w:p>
          <w:p w14:paraId="1672DC04" w14:textId="77777777" w:rsidR="000F5F46" w:rsidRPr="00AF1165" w:rsidRDefault="000F5F46" w:rsidP="00AF1165">
            <w:pPr>
              <w:rPr>
                <w:rFonts w:asciiTheme="minorHAnsi" w:hAnsiTheme="minorHAnsi"/>
                <w:sz w:val="18"/>
                <w:szCs w:val="18"/>
              </w:rPr>
            </w:pPr>
          </w:p>
          <w:p w14:paraId="2405BD28" w14:textId="77777777" w:rsidR="000F5F46" w:rsidRDefault="000F5F46" w:rsidP="00AF1165">
            <w:pPr>
              <w:keepNext/>
              <w:rPr>
                <w:rFonts w:asciiTheme="minorHAnsi" w:hAnsiTheme="minorHAnsi"/>
                <w:sz w:val="18"/>
                <w:szCs w:val="18"/>
              </w:rPr>
            </w:pPr>
            <w:r w:rsidRPr="00AF1165">
              <w:rPr>
                <w:rFonts w:asciiTheme="minorHAnsi" w:hAnsiTheme="minorHAnsi"/>
                <w:sz w:val="18"/>
                <w:szCs w:val="18"/>
              </w:rPr>
              <w:t>Patient allergies file must contain the most up-to-date current information.</w:t>
            </w:r>
          </w:p>
          <w:p w14:paraId="42B302F9" w14:textId="77777777" w:rsidR="00387E16" w:rsidRDefault="00387E16" w:rsidP="00AF1165">
            <w:pPr>
              <w:keepNext/>
              <w:rPr>
                <w:rFonts w:asciiTheme="minorHAnsi" w:hAnsiTheme="minorHAnsi"/>
                <w:sz w:val="18"/>
                <w:szCs w:val="18"/>
              </w:rPr>
            </w:pPr>
          </w:p>
          <w:p w14:paraId="4F6F43B8" w14:textId="3E231681" w:rsidR="00387E16" w:rsidRPr="00AF1165" w:rsidRDefault="00387E16" w:rsidP="00AF1165">
            <w:pPr>
              <w:keepNext/>
              <w:rPr>
                <w:rFonts w:asciiTheme="minorHAnsi" w:hAnsiTheme="minorHAnsi"/>
                <w:sz w:val="18"/>
                <w:szCs w:val="18"/>
              </w:rPr>
            </w:pPr>
            <w:r>
              <w:rPr>
                <w:rFonts w:asciiTheme="minorHAnsi" w:hAnsiTheme="minorHAnsi"/>
                <w:sz w:val="18"/>
                <w:szCs w:val="18"/>
              </w:rPr>
              <w:t xml:space="preserve">The ability for the pharmacist to jump to the patient allergies file from eRx Inbound should be seamless. </w:t>
            </w:r>
          </w:p>
        </w:tc>
      </w:tr>
    </w:tbl>
    <w:p w14:paraId="36EA6586" w14:textId="77777777" w:rsidR="000F5F46" w:rsidRDefault="000F5F46" w:rsidP="00664AE8">
      <w:pPr>
        <w:pStyle w:val="Heading3"/>
      </w:pPr>
      <w:bookmarkStart w:id="144" w:name="_Ref409605932"/>
      <w:bookmarkStart w:id="145" w:name="_Ref409605952"/>
      <w:bookmarkStart w:id="146" w:name="_Ref409605968"/>
      <w:bookmarkStart w:id="147" w:name="_Toc443575565"/>
      <w:bookmarkStart w:id="148" w:name="_Toc408386754"/>
      <w:r>
        <w:t>VistA OP Holding Queue Functionality</w:t>
      </w:r>
      <w:bookmarkEnd w:id="144"/>
      <w:bookmarkEnd w:id="145"/>
      <w:bookmarkEnd w:id="146"/>
      <w:bookmarkEnd w:id="147"/>
    </w:p>
    <w:p w14:paraId="59459015" w14:textId="7E1AED5A" w:rsidR="000F5F46" w:rsidRDefault="000F5F46" w:rsidP="000F5F46">
      <w:pPr>
        <w:pStyle w:val="BodyText"/>
      </w:pPr>
      <w:r>
        <w:t xml:space="preserve">This supports new functionality in the VistA OP holding queue to validate, inquire, search, sort, remove or reject, archive, toggle between eRxs pending and eRxs in error, and to exit to the main VistA OP menu functionality. </w:t>
      </w:r>
      <w:proofErr w:type="gramStart"/>
      <w:r>
        <w:t>Traces to BRD NEED 3356 and OWNR 13427.</w:t>
      </w:r>
      <w:proofErr w:type="gramEnd"/>
      <w:r>
        <w:t xml:space="preserve"> New requirements 13427 “a” through “g” were </w:t>
      </w:r>
      <w:r w:rsidR="00BA0F14">
        <w:t xml:space="preserve">also </w:t>
      </w:r>
      <w:r>
        <w:t>added.</w:t>
      </w:r>
    </w:p>
    <w:p w14:paraId="72640CA2" w14:textId="38A32420" w:rsidR="001E2F2E" w:rsidRDefault="001E2F2E" w:rsidP="009328A8">
      <w:pPr>
        <w:pStyle w:val="Caption"/>
      </w:pPr>
      <w:bookmarkStart w:id="149" w:name="_Toc443575506"/>
      <w:r>
        <w:lastRenderedPageBreak/>
        <w:t xml:space="preserve">Table </w:t>
      </w:r>
      <w:fldSimple w:instr=" SEQ Table \* ARABIC ">
        <w:r w:rsidR="00DF255A">
          <w:rPr>
            <w:noProof/>
          </w:rPr>
          <w:t>31</w:t>
        </w:r>
      </w:fldSimple>
      <w:r>
        <w:t xml:space="preserve">: </w:t>
      </w:r>
      <w:r w:rsidRPr="00A10970">
        <w:t>EPIC 31:  The VistA OP holding queue needs support the ability to validate, edit, inquire, search, sort, remove or reject, toggle between eRxs pending and eRxs with errors, and exit from the holding queue functionality.</w:t>
      </w:r>
      <w:bookmarkEnd w:id="149"/>
    </w:p>
    <w:tbl>
      <w:tblPr>
        <w:tblStyle w:val="TableGrid"/>
        <w:tblW w:w="13050" w:type="dxa"/>
        <w:tblInd w:w="108" w:type="dxa"/>
        <w:shd w:val="clear" w:color="auto" w:fill="DEFDCF"/>
        <w:tblLayout w:type="fixed"/>
        <w:tblLook w:val="04A0" w:firstRow="1" w:lastRow="0" w:firstColumn="1" w:lastColumn="0" w:noHBand="0" w:noVBand="1"/>
        <w:tblCaption w:val="EPIC 31:  The VistA OP holding queue needs support the ability to validate, edit, inquire, search, sort, remove or reject, toggle between eRxs pending and eRxs with errors, and exit from the holding queue functionality."/>
        <w:tblDescription w:val="EPIC 31:  The VistA OP holding queue needs support the ability to validate, edit, inquire, search, sort, remove or reject, toggle between eRxs pending and eRxs with errors, and exit from the holding queue functionality."/>
      </w:tblPr>
      <w:tblGrid>
        <w:gridCol w:w="558"/>
        <w:gridCol w:w="1080"/>
        <w:gridCol w:w="1980"/>
        <w:gridCol w:w="3240"/>
        <w:gridCol w:w="2340"/>
        <w:gridCol w:w="3852"/>
      </w:tblGrid>
      <w:tr w:rsidR="000F5F46" w:rsidRPr="00AF1165" w14:paraId="5C6CA6AE" w14:textId="77777777" w:rsidTr="009328A8">
        <w:trPr>
          <w:tblHeader/>
        </w:trPr>
        <w:tc>
          <w:tcPr>
            <w:tcW w:w="558" w:type="dxa"/>
            <w:shd w:val="clear" w:color="auto" w:fill="D9D9D9" w:themeFill="background1" w:themeFillShade="D9"/>
            <w:vAlign w:val="center"/>
          </w:tcPr>
          <w:p w14:paraId="085FB76E" w14:textId="77777777" w:rsidR="000F5F46" w:rsidRPr="00AF1165" w:rsidRDefault="000F5F46" w:rsidP="00AF1165">
            <w:pPr>
              <w:pStyle w:val="BodyText"/>
              <w:spacing w:before="0" w:after="0"/>
              <w:jc w:val="center"/>
              <w:rPr>
                <w:rFonts w:asciiTheme="minorHAnsi" w:hAnsiTheme="minorHAnsi"/>
                <w:b/>
                <w:sz w:val="18"/>
                <w:szCs w:val="18"/>
              </w:rPr>
            </w:pPr>
            <w:r w:rsidRPr="00AF1165">
              <w:rPr>
                <w:rFonts w:asciiTheme="minorHAnsi" w:hAnsiTheme="minorHAnsi"/>
                <w:b/>
                <w:sz w:val="18"/>
                <w:szCs w:val="18"/>
              </w:rPr>
              <w:t>ID#</w:t>
            </w:r>
          </w:p>
        </w:tc>
        <w:tc>
          <w:tcPr>
            <w:tcW w:w="1080" w:type="dxa"/>
            <w:shd w:val="clear" w:color="auto" w:fill="D9D9D9" w:themeFill="background1" w:themeFillShade="D9"/>
            <w:vAlign w:val="center"/>
          </w:tcPr>
          <w:p w14:paraId="5B0CBF44" w14:textId="77777777" w:rsidR="000F5F46" w:rsidRPr="00AF1165" w:rsidRDefault="000F5F46" w:rsidP="00AF1165">
            <w:pPr>
              <w:pStyle w:val="BodyText"/>
              <w:spacing w:before="0" w:after="0"/>
              <w:jc w:val="center"/>
              <w:rPr>
                <w:rFonts w:asciiTheme="minorHAnsi" w:hAnsiTheme="minorHAnsi"/>
                <w:sz w:val="18"/>
                <w:szCs w:val="18"/>
              </w:rPr>
            </w:pPr>
            <w:r w:rsidRPr="00AF1165">
              <w:rPr>
                <w:rFonts w:asciiTheme="minorHAnsi" w:hAnsiTheme="minorHAnsi"/>
                <w:b/>
                <w:sz w:val="18"/>
                <w:szCs w:val="18"/>
              </w:rPr>
              <w:t>NEED/</w:t>
            </w:r>
            <w:r w:rsidRPr="00AF1165">
              <w:rPr>
                <w:rFonts w:asciiTheme="minorHAnsi" w:hAnsiTheme="minorHAnsi"/>
                <w:b/>
                <w:sz w:val="18"/>
                <w:szCs w:val="18"/>
              </w:rPr>
              <w:br/>
              <w:t>OWNR #</w:t>
            </w:r>
          </w:p>
        </w:tc>
        <w:tc>
          <w:tcPr>
            <w:tcW w:w="1980" w:type="dxa"/>
            <w:shd w:val="clear" w:color="auto" w:fill="D9D9D9" w:themeFill="background1" w:themeFillShade="D9"/>
            <w:vAlign w:val="center"/>
          </w:tcPr>
          <w:p w14:paraId="13127869" w14:textId="77777777" w:rsidR="000F5F46" w:rsidRPr="00AF1165" w:rsidRDefault="000F5F46" w:rsidP="00AF1165">
            <w:pPr>
              <w:jc w:val="center"/>
              <w:rPr>
                <w:rFonts w:asciiTheme="minorHAnsi" w:hAnsiTheme="minorHAnsi"/>
                <w:sz w:val="18"/>
                <w:szCs w:val="18"/>
              </w:rPr>
            </w:pPr>
            <w:r w:rsidRPr="00AF1165">
              <w:rPr>
                <w:rFonts w:asciiTheme="minorHAnsi" w:hAnsiTheme="minorHAnsi"/>
                <w:b/>
                <w:sz w:val="18"/>
                <w:szCs w:val="18"/>
              </w:rPr>
              <w:t>BRD Theme</w:t>
            </w:r>
          </w:p>
        </w:tc>
        <w:tc>
          <w:tcPr>
            <w:tcW w:w="3240" w:type="dxa"/>
            <w:shd w:val="clear" w:color="auto" w:fill="D9D9D9" w:themeFill="background1" w:themeFillShade="D9"/>
            <w:vAlign w:val="center"/>
          </w:tcPr>
          <w:p w14:paraId="46A20C6A" w14:textId="77777777" w:rsidR="000F5F46" w:rsidRPr="00AF1165" w:rsidRDefault="000F5F46" w:rsidP="00AF1165">
            <w:pPr>
              <w:jc w:val="center"/>
              <w:rPr>
                <w:rFonts w:asciiTheme="minorHAnsi" w:hAnsiTheme="minorHAnsi"/>
                <w:sz w:val="18"/>
                <w:szCs w:val="18"/>
              </w:rPr>
            </w:pPr>
            <w:r w:rsidRPr="00AF1165">
              <w:rPr>
                <w:rFonts w:asciiTheme="minorHAnsi" w:hAnsiTheme="minorHAnsi"/>
                <w:b/>
                <w:sz w:val="18"/>
                <w:szCs w:val="18"/>
              </w:rPr>
              <w:t>User Stories (Narratives)</w:t>
            </w:r>
          </w:p>
        </w:tc>
        <w:tc>
          <w:tcPr>
            <w:tcW w:w="2340" w:type="dxa"/>
            <w:shd w:val="clear" w:color="auto" w:fill="D9D9D9" w:themeFill="background1" w:themeFillShade="D9"/>
            <w:vAlign w:val="center"/>
          </w:tcPr>
          <w:p w14:paraId="51C32828" w14:textId="77777777" w:rsidR="000F5F46" w:rsidRPr="00AF1165" w:rsidRDefault="000F5F46" w:rsidP="00AF1165">
            <w:pPr>
              <w:jc w:val="center"/>
              <w:rPr>
                <w:rFonts w:asciiTheme="minorHAnsi" w:hAnsiTheme="minorHAnsi"/>
                <w:sz w:val="18"/>
                <w:szCs w:val="18"/>
              </w:rPr>
            </w:pPr>
            <w:r w:rsidRPr="00AF1165">
              <w:rPr>
                <w:rFonts w:asciiTheme="minorHAnsi" w:hAnsiTheme="minorHAnsi"/>
                <w:b/>
                <w:sz w:val="18"/>
                <w:szCs w:val="18"/>
              </w:rPr>
              <w:t>User Tasks</w:t>
            </w:r>
          </w:p>
        </w:tc>
        <w:tc>
          <w:tcPr>
            <w:tcW w:w="3852" w:type="dxa"/>
            <w:shd w:val="clear" w:color="auto" w:fill="D9D9D9" w:themeFill="background1" w:themeFillShade="D9"/>
            <w:vAlign w:val="center"/>
          </w:tcPr>
          <w:p w14:paraId="46E864B7" w14:textId="77777777" w:rsidR="000F5F46" w:rsidRPr="00AF1165" w:rsidRDefault="000F5F46" w:rsidP="00AF1165">
            <w:pPr>
              <w:jc w:val="center"/>
              <w:rPr>
                <w:rFonts w:asciiTheme="minorHAnsi" w:hAnsiTheme="minorHAnsi"/>
                <w:sz w:val="18"/>
                <w:szCs w:val="18"/>
              </w:rPr>
            </w:pPr>
            <w:r w:rsidRPr="00AF1165">
              <w:rPr>
                <w:rFonts w:asciiTheme="minorHAnsi" w:hAnsiTheme="minorHAnsi"/>
                <w:b/>
                <w:sz w:val="18"/>
                <w:szCs w:val="18"/>
              </w:rPr>
              <w:t>Business Acceptance Criteria</w:t>
            </w:r>
            <w:r w:rsidRPr="00AF1165">
              <w:rPr>
                <w:rFonts w:asciiTheme="minorHAnsi" w:hAnsiTheme="minorHAnsi"/>
                <w:b/>
                <w:sz w:val="18"/>
                <w:szCs w:val="18"/>
              </w:rPr>
              <w:br/>
              <w:t>(Requirements)</w:t>
            </w:r>
          </w:p>
        </w:tc>
      </w:tr>
      <w:tr w:rsidR="000F5F46" w:rsidRPr="00AF1165" w14:paraId="5E72CA8E" w14:textId="77777777" w:rsidTr="009328A8">
        <w:tc>
          <w:tcPr>
            <w:tcW w:w="558" w:type="dxa"/>
            <w:shd w:val="clear" w:color="auto" w:fill="F2F2F2" w:themeFill="background1" w:themeFillShade="F2"/>
          </w:tcPr>
          <w:p w14:paraId="4F43581F" w14:textId="4B0D22EE" w:rsidR="000F5F46" w:rsidRPr="00AF1165" w:rsidRDefault="0043130D" w:rsidP="00AF1165">
            <w:pPr>
              <w:pStyle w:val="BodyText"/>
              <w:spacing w:before="0" w:after="0"/>
              <w:rPr>
                <w:rFonts w:asciiTheme="minorHAnsi" w:hAnsiTheme="minorHAnsi"/>
                <w:b/>
                <w:sz w:val="18"/>
                <w:szCs w:val="18"/>
              </w:rPr>
            </w:pPr>
            <w:r>
              <w:rPr>
                <w:rFonts w:asciiTheme="minorHAnsi" w:hAnsiTheme="minorHAnsi"/>
                <w:b/>
                <w:sz w:val="18"/>
                <w:szCs w:val="18"/>
              </w:rPr>
              <w:t>81</w:t>
            </w:r>
          </w:p>
        </w:tc>
        <w:tc>
          <w:tcPr>
            <w:tcW w:w="1080" w:type="dxa"/>
            <w:shd w:val="clear" w:color="auto" w:fill="F2F2F2" w:themeFill="background1" w:themeFillShade="F2"/>
          </w:tcPr>
          <w:p w14:paraId="65988137"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NEED</w:t>
            </w:r>
          </w:p>
          <w:p w14:paraId="26A200A9"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3356</w:t>
            </w:r>
          </w:p>
        </w:tc>
        <w:tc>
          <w:tcPr>
            <w:tcW w:w="1980" w:type="dxa"/>
            <w:shd w:val="clear" w:color="auto" w:fill="F2F2F2" w:themeFill="background1" w:themeFillShade="F2"/>
          </w:tcPr>
          <w:p w14:paraId="30001987" w14:textId="77777777" w:rsidR="000F5F46" w:rsidRPr="00AF1165" w:rsidRDefault="000F5F46" w:rsidP="00AF1165">
            <w:pPr>
              <w:tabs>
                <w:tab w:val="left" w:pos="2149"/>
              </w:tabs>
              <w:rPr>
                <w:rFonts w:asciiTheme="minorHAnsi" w:hAnsiTheme="minorHAnsi" w:cs="Arial"/>
                <w:sz w:val="18"/>
                <w:szCs w:val="18"/>
              </w:rPr>
            </w:pPr>
            <w:r w:rsidRPr="00AF1165">
              <w:rPr>
                <w:rFonts w:asciiTheme="minorHAnsi" w:hAnsiTheme="minorHAnsi" w:cs="Arial"/>
                <w:sz w:val="18"/>
                <w:szCs w:val="18"/>
              </w:rPr>
              <w:t>Provide the ability for VA pharmacies to process (manually validate, manage, dispense) inbound eRxs that comply with the most current version supported of the NCPDP SCRIPT Standard (10.6 at minimum) and that were received from external providers so that they may be dispensed to VA beneficiaries.</w:t>
            </w:r>
          </w:p>
        </w:tc>
        <w:tc>
          <w:tcPr>
            <w:tcW w:w="3240" w:type="dxa"/>
            <w:shd w:val="clear" w:color="auto" w:fill="F2F2F2" w:themeFill="background1" w:themeFillShade="F2"/>
          </w:tcPr>
          <w:p w14:paraId="0EE02A7C" w14:textId="71641BF4" w:rsidR="000F5F46" w:rsidRPr="00AF1165" w:rsidRDefault="00AF1165" w:rsidP="00AF1165">
            <w:pPr>
              <w:rPr>
                <w:rFonts w:asciiTheme="minorHAnsi" w:hAnsiTheme="minorHAnsi"/>
                <w:sz w:val="18"/>
                <w:szCs w:val="18"/>
              </w:rPr>
            </w:pPr>
            <w:r w:rsidRPr="00AF1165">
              <w:rPr>
                <w:rFonts w:asciiTheme="minorHAnsi" w:hAnsiTheme="minorHAnsi"/>
                <w:sz w:val="18"/>
                <w:szCs w:val="18"/>
              </w:rPr>
              <w:t>31</w:t>
            </w:r>
            <w:r w:rsidR="000F5F46" w:rsidRPr="00AF1165">
              <w:rPr>
                <w:rFonts w:asciiTheme="minorHAnsi" w:hAnsiTheme="minorHAnsi"/>
                <w:sz w:val="18"/>
                <w:szCs w:val="18"/>
              </w:rPr>
              <w:t>.1: As VA’s ePrescribing system, enhance VistA OP capabilities to support new functionality for inbound eRxs to offer Veteran patients the opportunity to have their eRxs from external providers dispensed at VA pharmacies.</w:t>
            </w:r>
          </w:p>
        </w:tc>
        <w:tc>
          <w:tcPr>
            <w:tcW w:w="2340" w:type="dxa"/>
            <w:shd w:val="clear" w:color="auto" w:fill="F2F2F2" w:themeFill="background1" w:themeFillShade="F2"/>
          </w:tcPr>
          <w:p w14:paraId="48CA93BD" w14:textId="6C6CEF55" w:rsidR="000F5F46" w:rsidRPr="00AF1165" w:rsidRDefault="00AF1165" w:rsidP="00AF1165">
            <w:pPr>
              <w:rPr>
                <w:rFonts w:asciiTheme="minorHAnsi" w:hAnsiTheme="minorHAnsi"/>
                <w:sz w:val="18"/>
                <w:szCs w:val="18"/>
              </w:rPr>
            </w:pPr>
            <w:r w:rsidRPr="00AF1165">
              <w:rPr>
                <w:rFonts w:asciiTheme="minorHAnsi" w:hAnsiTheme="minorHAnsi"/>
                <w:sz w:val="18"/>
                <w:szCs w:val="18"/>
              </w:rPr>
              <w:t>31</w:t>
            </w:r>
            <w:r w:rsidR="000F5F46" w:rsidRPr="00AF1165">
              <w:rPr>
                <w:rFonts w:asciiTheme="minorHAnsi" w:hAnsiTheme="minorHAnsi"/>
                <w:sz w:val="18"/>
                <w:szCs w:val="18"/>
              </w:rPr>
              <w:t>.1.1: Enhance VistA OP to incorporate new functionality for inbound eRxs from external providers.</w:t>
            </w:r>
          </w:p>
        </w:tc>
        <w:tc>
          <w:tcPr>
            <w:tcW w:w="3852" w:type="dxa"/>
            <w:shd w:val="clear" w:color="auto" w:fill="F2F2F2" w:themeFill="background1" w:themeFillShade="F2"/>
          </w:tcPr>
          <w:p w14:paraId="08772929" w14:textId="6A134162" w:rsidR="000F5F46" w:rsidRPr="00AF1165" w:rsidRDefault="000F5F46" w:rsidP="00AF1165">
            <w:pPr>
              <w:rPr>
                <w:rFonts w:asciiTheme="minorHAnsi" w:hAnsiTheme="minorHAnsi"/>
                <w:sz w:val="18"/>
                <w:szCs w:val="18"/>
              </w:rPr>
            </w:pPr>
            <w:r w:rsidRPr="00AF1165">
              <w:rPr>
                <w:rFonts w:asciiTheme="minorHAnsi" w:hAnsiTheme="minorHAnsi"/>
                <w:sz w:val="18"/>
                <w:szCs w:val="18"/>
              </w:rPr>
              <w:t>With the implementation of inbound ePrescribing at VA pharmacies, Veteran patients are eligible to receive eRxs prescribed by their external providers or non-VA physicians at VA pharmacies.</w:t>
            </w:r>
          </w:p>
        </w:tc>
      </w:tr>
      <w:tr w:rsidR="000F5F46" w:rsidRPr="00AF1165" w14:paraId="30580BA9" w14:textId="77777777" w:rsidTr="009328A8">
        <w:tc>
          <w:tcPr>
            <w:tcW w:w="558" w:type="dxa"/>
            <w:shd w:val="clear" w:color="auto" w:fill="F2F2F2" w:themeFill="background1" w:themeFillShade="F2"/>
          </w:tcPr>
          <w:p w14:paraId="74D1A06B" w14:textId="22DBEE34" w:rsidR="000F5F46" w:rsidRPr="00AF1165" w:rsidRDefault="0043130D" w:rsidP="00AF1165">
            <w:pPr>
              <w:pStyle w:val="BodyText"/>
              <w:spacing w:before="0" w:after="0"/>
              <w:rPr>
                <w:rFonts w:asciiTheme="minorHAnsi" w:hAnsiTheme="minorHAnsi"/>
                <w:b/>
                <w:sz w:val="18"/>
                <w:szCs w:val="18"/>
              </w:rPr>
            </w:pPr>
            <w:r>
              <w:rPr>
                <w:rFonts w:asciiTheme="minorHAnsi" w:hAnsiTheme="minorHAnsi"/>
                <w:b/>
                <w:sz w:val="18"/>
                <w:szCs w:val="18"/>
              </w:rPr>
              <w:t>82</w:t>
            </w:r>
          </w:p>
        </w:tc>
        <w:tc>
          <w:tcPr>
            <w:tcW w:w="1080" w:type="dxa"/>
            <w:shd w:val="clear" w:color="auto" w:fill="F2F2F2" w:themeFill="background1" w:themeFillShade="F2"/>
          </w:tcPr>
          <w:p w14:paraId="29042C39"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OWNR</w:t>
            </w:r>
            <w:r w:rsidRPr="00AF1165">
              <w:rPr>
                <w:rFonts w:asciiTheme="minorHAnsi" w:hAnsiTheme="minorHAnsi"/>
                <w:sz w:val="18"/>
                <w:szCs w:val="18"/>
              </w:rPr>
              <w:br/>
              <w:t>13427</w:t>
            </w:r>
          </w:p>
        </w:tc>
        <w:tc>
          <w:tcPr>
            <w:tcW w:w="1980" w:type="dxa"/>
            <w:shd w:val="clear" w:color="auto" w:fill="F2F2F2" w:themeFill="background1" w:themeFillShade="F2"/>
          </w:tcPr>
          <w:p w14:paraId="38291312" w14:textId="7FC02D8E" w:rsidR="000F5F46" w:rsidRPr="00AF1165" w:rsidRDefault="000F5F46" w:rsidP="00AF1165">
            <w:pPr>
              <w:rPr>
                <w:rFonts w:asciiTheme="minorHAnsi" w:hAnsiTheme="minorHAnsi"/>
                <w:sz w:val="18"/>
                <w:szCs w:val="18"/>
              </w:rPr>
            </w:pPr>
            <w:r w:rsidRPr="00AF1165">
              <w:rPr>
                <w:rFonts w:asciiTheme="minorHAnsi" w:hAnsiTheme="minorHAnsi" w:cs="Arial"/>
                <w:sz w:val="18"/>
                <w:szCs w:val="18"/>
              </w:rPr>
              <w:t>Provide the ability for VA pharmacy staff to perform existing VistA OP functions on an eRx once it is automatically received into the VistA OP “holding” queue.</w:t>
            </w:r>
          </w:p>
        </w:tc>
        <w:tc>
          <w:tcPr>
            <w:tcW w:w="3240" w:type="dxa"/>
            <w:shd w:val="clear" w:color="auto" w:fill="F2F2F2" w:themeFill="background1" w:themeFillShade="F2"/>
          </w:tcPr>
          <w:p w14:paraId="1ACD7361" w14:textId="2424AACB" w:rsidR="000F5F46" w:rsidRPr="00AF1165" w:rsidRDefault="00AF1165" w:rsidP="00AF1165">
            <w:pPr>
              <w:rPr>
                <w:rFonts w:asciiTheme="minorHAnsi" w:hAnsiTheme="minorHAnsi"/>
                <w:sz w:val="18"/>
                <w:szCs w:val="18"/>
              </w:rPr>
            </w:pPr>
            <w:r w:rsidRPr="00AF1165">
              <w:rPr>
                <w:rFonts w:asciiTheme="minorHAnsi" w:hAnsiTheme="minorHAnsi"/>
                <w:sz w:val="18"/>
                <w:szCs w:val="18"/>
              </w:rPr>
              <w:t>31</w:t>
            </w:r>
            <w:r w:rsidR="000F5F46" w:rsidRPr="00AF1165">
              <w:rPr>
                <w:rFonts w:asciiTheme="minorHAnsi" w:hAnsiTheme="minorHAnsi"/>
                <w:sz w:val="18"/>
                <w:szCs w:val="18"/>
              </w:rPr>
              <w:t xml:space="preserve">.2: As VA’s ePrescribing VistA OP holding queue (for pending and error status eRxs), support the ability to manually </w:t>
            </w:r>
            <w:r w:rsidR="000F5F46" w:rsidRPr="00AF1165">
              <w:rPr>
                <w:rFonts w:asciiTheme="minorHAnsi" w:hAnsiTheme="minorHAnsi"/>
                <w:b/>
                <w:sz w:val="18"/>
                <w:szCs w:val="18"/>
              </w:rPr>
              <w:t xml:space="preserve">validate </w:t>
            </w:r>
            <w:r w:rsidR="000F5F46" w:rsidRPr="00AF1165">
              <w:rPr>
                <w:rFonts w:asciiTheme="minorHAnsi" w:hAnsiTheme="minorHAnsi"/>
                <w:sz w:val="18"/>
                <w:szCs w:val="18"/>
              </w:rPr>
              <w:t xml:space="preserve">patient, provider, or drug, and then </w:t>
            </w:r>
            <w:r w:rsidR="000F5F46" w:rsidRPr="00AF1165">
              <w:rPr>
                <w:rFonts w:asciiTheme="minorHAnsi" w:hAnsiTheme="minorHAnsi"/>
                <w:b/>
                <w:sz w:val="18"/>
                <w:szCs w:val="18"/>
              </w:rPr>
              <w:t>revise, edit, or update</w:t>
            </w:r>
            <w:r w:rsidR="000F5F46" w:rsidRPr="00AF1165">
              <w:rPr>
                <w:rFonts w:asciiTheme="minorHAnsi" w:hAnsiTheme="minorHAnsi"/>
                <w:sz w:val="18"/>
                <w:szCs w:val="18"/>
              </w:rPr>
              <w:t xml:space="preserve"> the eRx if needed to successfully process or reject if eRx cannot be resolved.</w:t>
            </w:r>
          </w:p>
        </w:tc>
        <w:tc>
          <w:tcPr>
            <w:tcW w:w="2340" w:type="dxa"/>
            <w:shd w:val="clear" w:color="auto" w:fill="F2F2F2" w:themeFill="background1" w:themeFillShade="F2"/>
          </w:tcPr>
          <w:p w14:paraId="56D021E9" w14:textId="2DC0FE89" w:rsidR="000F5F46" w:rsidRPr="00AF1165" w:rsidRDefault="00AF1165" w:rsidP="00AF1165">
            <w:pPr>
              <w:rPr>
                <w:rFonts w:asciiTheme="minorHAnsi" w:hAnsiTheme="minorHAnsi"/>
                <w:sz w:val="18"/>
                <w:szCs w:val="18"/>
              </w:rPr>
            </w:pPr>
            <w:r w:rsidRPr="00AF1165">
              <w:rPr>
                <w:rFonts w:asciiTheme="minorHAnsi" w:hAnsiTheme="minorHAnsi"/>
                <w:sz w:val="18"/>
                <w:szCs w:val="18"/>
              </w:rPr>
              <w:t>31</w:t>
            </w:r>
            <w:r w:rsidR="000F5F46" w:rsidRPr="00AF1165">
              <w:rPr>
                <w:rFonts w:asciiTheme="minorHAnsi" w:hAnsiTheme="minorHAnsi"/>
                <w:sz w:val="18"/>
                <w:szCs w:val="18"/>
              </w:rPr>
              <w:t xml:space="preserve">.2.1: Build the capability into the holding queue functionality where the pharmacist can interface with other databases or sources to further validate and: </w:t>
            </w:r>
          </w:p>
          <w:p w14:paraId="09B1C10A" w14:textId="77777777" w:rsidR="000F5F46" w:rsidRPr="00AF1165" w:rsidRDefault="000F5F46" w:rsidP="00AF1165">
            <w:pPr>
              <w:pStyle w:val="ListParagraph"/>
              <w:numPr>
                <w:ilvl w:val="0"/>
                <w:numId w:val="38"/>
              </w:numPr>
              <w:rPr>
                <w:rFonts w:asciiTheme="minorHAnsi" w:hAnsiTheme="minorHAnsi"/>
                <w:sz w:val="18"/>
                <w:szCs w:val="18"/>
              </w:rPr>
            </w:pPr>
            <w:r w:rsidRPr="00AF1165">
              <w:rPr>
                <w:rFonts w:asciiTheme="minorHAnsi" w:hAnsiTheme="minorHAnsi"/>
                <w:sz w:val="18"/>
                <w:szCs w:val="18"/>
              </w:rPr>
              <w:t>Edit patient, provider, or drug information with updated information, or</w:t>
            </w:r>
          </w:p>
          <w:p w14:paraId="03474480" w14:textId="27C3DBD3" w:rsidR="000F5F46" w:rsidRPr="00AF1165" w:rsidRDefault="000F5F46" w:rsidP="00AF1165">
            <w:pPr>
              <w:pStyle w:val="ListParagraph"/>
              <w:numPr>
                <w:ilvl w:val="0"/>
                <w:numId w:val="38"/>
              </w:numPr>
              <w:rPr>
                <w:rFonts w:asciiTheme="minorHAnsi" w:hAnsiTheme="minorHAnsi"/>
                <w:sz w:val="18"/>
                <w:szCs w:val="18"/>
              </w:rPr>
            </w:pPr>
            <w:r w:rsidRPr="00AF1165">
              <w:rPr>
                <w:rFonts w:asciiTheme="minorHAnsi" w:hAnsiTheme="minorHAnsi"/>
                <w:sz w:val="18"/>
                <w:szCs w:val="18"/>
              </w:rPr>
              <w:t xml:space="preserve">Reject eRx if patient, </w:t>
            </w:r>
            <w:r w:rsidR="00A56BC0" w:rsidRPr="00AF1165">
              <w:rPr>
                <w:rFonts w:asciiTheme="minorHAnsi" w:hAnsiTheme="minorHAnsi"/>
                <w:sz w:val="18"/>
                <w:szCs w:val="18"/>
              </w:rPr>
              <w:t>provider,</w:t>
            </w:r>
            <w:r w:rsidRPr="00AF1165">
              <w:rPr>
                <w:rFonts w:asciiTheme="minorHAnsi" w:hAnsiTheme="minorHAnsi"/>
                <w:sz w:val="18"/>
                <w:szCs w:val="18"/>
              </w:rPr>
              <w:t xml:space="preserve"> or drug cannot be resolved.</w:t>
            </w:r>
          </w:p>
        </w:tc>
        <w:tc>
          <w:tcPr>
            <w:tcW w:w="3852" w:type="dxa"/>
            <w:shd w:val="clear" w:color="auto" w:fill="F2F2F2" w:themeFill="background1" w:themeFillShade="F2"/>
          </w:tcPr>
          <w:p w14:paraId="601B87E3" w14:textId="10154A38" w:rsidR="000F5F46" w:rsidRPr="00AF1165" w:rsidRDefault="000F5F46" w:rsidP="00AF1165">
            <w:pPr>
              <w:rPr>
                <w:rFonts w:asciiTheme="minorHAnsi" w:hAnsiTheme="minorHAnsi"/>
                <w:sz w:val="18"/>
                <w:szCs w:val="18"/>
              </w:rPr>
            </w:pPr>
            <w:r w:rsidRPr="00AF1165">
              <w:rPr>
                <w:rFonts w:asciiTheme="minorHAnsi" w:hAnsiTheme="minorHAnsi"/>
                <w:sz w:val="18"/>
                <w:szCs w:val="18"/>
              </w:rPr>
              <w:t xml:space="preserve">VA’s ePrescribing VistA OP pending or error queue must support the ability for a pharmacist to further </w:t>
            </w:r>
            <w:r w:rsidRPr="00AF1165">
              <w:rPr>
                <w:rFonts w:asciiTheme="minorHAnsi" w:hAnsiTheme="minorHAnsi"/>
                <w:b/>
                <w:sz w:val="18"/>
                <w:szCs w:val="18"/>
              </w:rPr>
              <w:t>validate, check, and/or edit</w:t>
            </w:r>
            <w:r w:rsidRPr="00AF1165">
              <w:rPr>
                <w:rFonts w:asciiTheme="minorHAnsi" w:hAnsiTheme="minorHAnsi"/>
                <w:sz w:val="18"/>
                <w:szCs w:val="18"/>
              </w:rPr>
              <w:t xml:space="preserve"> any information related to patient, provider, or drug on an eR</w:t>
            </w:r>
            <w:r w:rsidR="00AF1165">
              <w:rPr>
                <w:rFonts w:asciiTheme="minorHAnsi" w:hAnsiTheme="minorHAnsi"/>
                <w:sz w:val="18"/>
                <w:szCs w:val="18"/>
              </w:rPr>
              <w:t>31.</w:t>
            </w:r>
          </w:p>
          <w:p w14:paraId="1B3901CF" w14:textId="77777777" w:rsidR="000F5F46" w:rsidRPr="00AF1165" w:rsidRDefault="000F5F46" w:rsidP="00AF1165">
            <w:pPr>
              <w:rPr>
                <w:rFonts w:asciiTheme="minorHAnsi" w:hAnsiTheme="minorHAnsi"/>
                <w:sz w:val="18"/>
                <w:szCs w:val="18"/>
              </w:rPr>
            </w:pPr>
          </w:p>
          <w:p w14:paraId="750733B8" w14:textId="4F847449" w:rsidR="00E671E0" w:rsidRPr="00AF1165" w:rsidRDefault="000F5F46" w:rsidP="00AF1165">
            <w:pPr>
              <w:rPr>
                <w:rFonts w:asciiTheme="minorHAnsi" w:hAnsiTheme="minorHAnsi"/>
                <w:sz w:val="18"/>
                <w:szCs w:val="18"/>
              </w:rPr>
            </w:pPr>
            <w:r w:rsidRPr="00AF1165">
              <w:rPr>
                <w:rFonts w:asciiTheme="minorHAnsi" w:hAnsiTheme="minorHAnsi"/>
                <w:sz w:val="18"/>
                <w:szCs w:val="18"/>
              </w:rPr>
              <w:t xml:space="preserve">VA pharmacist must be able to </w:t>
            </w:r>
            <w:r w:rsidRPr="00AF1165">
              <w:rPr>
                <w:rFonts w:asciiTheme="minorHAnsi" w:hAnsiTheme="minorHAnsi"/>
                <w:b/>
                <w:sz w:val="18"/>
                <w:szCs w:val="18"/>
              </w:rPr>
              <w:t>reject</w:t>
            </w:r>
            <w:r w:rsidRPr="00AF1165">
              <w:rPr>
                <w:rFonts w:asciiTheme="minorHAnsi" w:hAnsiTheme="minorHAnsi"/>
                <w:sz w:val="18"/>
                <w:szCs w:val="18"/>
              </w:rPr>
              <w:t xml:space="preserve"> an eRx if patient, provider, or drug information cannot be resolved.</w:t>
            </w:r>
          </w:p>
        </w:tc>
      </w:tr>
      <w:tr w:rsidR="000F5F46" w:rsidRPr="00AF1165" w14:paraId="4311B238" w14:textId="77777777" w:rsidTr="009328A8">
        <w:tc>
          <w:tcPr>
            <w:tcW w:w="558" w:type="dxa"/>
            <w:shd w:val="clear" w:color="auto" w:fill="F2F2F2" w:themeFill="background1" w:themeFillShade="F2"/>
          </w:tcPr>
          <w:p w14:paraId="3CC428F0" w14:textId="177496F4" w:rsidR="000F5F46" w:rsidRPr="00AF1165" w:rsidRDefault="0043130D" w:rsidP="00AF1165">
            <w:pPr>
              <w:pStyle w:val="BodyText"/>
              <w:spacing w:before="0" w:after="0"/>
              <w:rPr>
                <w:rFonts w:asciiTheme="minorHAnsi" w:hAnsiTheme="minorHAnsi"/>
                <w:b/>
                <w:sz w:val="18"/>
                <w:szCs w:val="18"/>
              </w:rPr>
            </w:pPr>
            <w:r>
              <w:rPr>
                <w:rFonts w:asciiTheme="minorHAnsi" w:hAnsiTheme="minorHAnsi"/>
                <w:b/>
                <w:sz w:val="18"/>
                <w:szCs w:val="18"/>
              </w:rPr>
              <w:t>83</w:t>
            </w:r>
          </w:p>
        </w:tc>
        <w:tc>
          <w:tcPr>
            <w:tcW w:w="1080" w:type="dxa"/>
            <w:shd w:val="clear" w:color="auto" w:fill="F2F2F2" w:themeFill="background1" w:themeFillShade="F2"/>
          </w:tcPr>
          <w:p w14:paraId="4C635129"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OWNR</w:t>
            </w:r>
          </w:p>
          <w:p w14:paraId="192D60CC"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13427 (a) New</w:t>
            </w:r>
          </w:p>
        </w:tc>
        <w:tc>
          <w:tcPr>
            <w:tcW w:w="1980" w:type="dxa"/>
            <w:shd w:val="clear" w:color="auto" w:fill="F2F2F2" w:themeFill="background1" w:themeFillShade="F2"/>
          </w:tcPr>
          <w:p w14:paraId="7CE72FD9"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for VA pharmacy staff to inquire about any eRx in a VistA OP holding queue.</w:t>
            </w:r>
          </w:p>
        </w:tc>
        <w:tc>
          <w:tcPr>
            <w:tcW w:w="3240" w:type="dxa"/>
            <w:shd w:val="clear" w:color="auto" w:fill="F2F2F2" w:themeFill="background1" w:themeFillShade="F2"/>
          </w:tcPr>
          <w:p w14:paraId="4C238B72" w14:textId="555BB5F9" w:rsidR="000F5F46" w:rsidRPr="00AF1165" w:rsidRDefault="00AF1165" w:rsidP="00AF1165">
            <w:pPr>
              <w:rPr>
                <w:rFonts w:asciiTheme="minorHAnsi" w:hAnsiTheme="minorHAnsi"/>
                <w:sz w:val="18"/>
                <w:szCs w:val="18"/>
              </w:rPr>
            </w:pPr>
            <w:r w:rsidRPr="00AF1165">
              <w:rPr>
                <w:rFonts w:asciiTheme="minorHAnsi" w:hAnsiTheme="minorHAnsi"/>
                <w:sz w:val="18"/>
                <w:szCs w:val="18"/>
              </w:rPr>
              <w:t>31</w:t>
            </w:r>
            <w:r w:rsidR="000F5F46" w:rsidRPr="00AF1165">
              <w:rPr>
                <w:rFonts w:asciiTheme="minorHAnsi" w:hAnsiTheme="minorHAnsi"/>
                <w:sz w:val="18"/>
                <w:szCs w:val="18"/>
              </w:rPr>
              <w:t xml:space="preserve">.3: As VA’s ePrescribing VistA OP holding queue, support the ability to </w:t>
            </w:r>
            <w:r w:rsidR="000F5F46" w:rsidRPr="00AF1165">
              <w:rPr>
                <w:rFonts w:asciiTheme="minorHAnsi" w:hAnsiTheme="minorHAnsi"/>
                <w:b/>
                <w:sz w:val="18"/>
                <w:szCs w:val="18"/>
              </w:rPr>
              <w:t xml:space="preserve">inquire </w:t>
            </w:r>
            <w:r w:rsidR="000F5F46" w:rsidRPr="00AF1165">
              <w:rPr>
                <w:rFonts w:asciiTheme="minorHAnsi" w:hAnsiTheme="minorHAnsi"/>
                <w:sz w:val="18"/>
                <w:szCs w:val="18"/>
              </w:rPr>
              <w:t>about any eRx  in any holding queue, so VA pharmacist can learn more about:</w:t>
            </w:r>
          </w:p>
          <w:p w14:paraId="0AA978BF" w14:textId="77777777" w:rsidR="000F5F46" w:rsidRPr="00AF1165" w:rsidRDefault="000F5F46" w:rsidP="00AF1165">
            <w:pPr>
              <w:pStyle w:val="ListParagraph"/>
              <w:numPr>
                <w:ilvl w:val="0"/>
                <w:numId w:val="32"/>
              </w:numPr>
              <w:ind w:left="342" w:hanging="342"/>
              <w:rPr>
                <w:rFonts w:asciiTheme="minorHAnsi" w:hAnsiTheme="minorHAnsi"/>
                <w:sz w:val="18"/>
                <w:szCs w:val="18"/>
              </w:rPr>
            </w:pPr>
            <w:r w:rsidRPr="00AF1165">
              <w:rPr>
                <w:rFonts w:asciiTheme="minorHAnsi" w:hAnsiTheme="minorHAnsi"/>
                <w:sz w:val="18"/>
                <w:szCs w:val="18"/>
              </w:rPr>
              <w:t>The origin or the order</w:t>
            </w:r>
          </w:p>
          <w:p w14:paraId="2289F32E" w14:textId="77777777" w:rsidR="000F5F46" w:rsidRPr="00AF1165" w:rsidRDefault="000F5F46" w:rsidP="00AF1165">
            <w:pPr>
              <w:pStyle w:val="ListParagraph"/>
              <w:numPr>
                <w:ilvl w:val="0"/>
                <w:numId w:val="32"/>
              </w:numPr>
              <w:ind w:left="342" w:hanging="342"/>
              <w:rPr>
                <w:rFonts w:asciiTheme="minorHAnsi" w:hAnsiTheme="minorHAnsi"/>
                <w:sz w:val="18"/>
                <w:szCs w:val="18"/>
              </w:rPr>
            </w:pPr>
            <w:r w:rsidRPr="00AF1165">
              <w:rPr>
                <w:rFonts w:asciiTheme="minorHAnsi" w:hAnsiTheme="minorHAnsi"/>
                <w:sz w:val="18"/>
                <w:szCs w:val="18"/>
              </w:rPr>
              <w:t>Details about the patient, provider, or drug on the requested eRx</w:t>
            </w:r>
          </w:p>
          <w:p w14:paraId="2143039B" w14:textId="77777777" w:rsidR="000F5F46" w:rsidRPr="00AF1165" w:rsidRDefault="000F5F46" w:rsidP="00AF1165">
            <w:pPr>
              <w:pStyle w:val="ListParagraph"/>
              <w:numPr>
                <w:ilvl w:val="0"/>
                <w:numId w:val="32"/>
              </w:numPr>
              <w:ind w:left="342" w:hanging="342"/>
              <w:rPr>
                <w:rFonts w:asciiTheme="minorHAnsi" w:hAnsiTheme="minorHAnsi"/>
                <w:sz w:val="18"/>
                <w:szCs w:val="18"/>
              </w:rPr>
            </w:pPr>
            <w:r w:rsidRPr="00AF1165">
              <w:rPr>
                <w:rFonts w:asciiTheme="minorHAnsi" w:hAnsiTheme="minorHAnsi"/>
                <w:sz w:val="18"/>
                <w:szCs w:val="18"/>
              </w:rPr>
              <w:lastRenderedPageBreak/>
              <w:t>Type of eRx</w:t>
            </w:r>
          </w:p>
          <w:p w14:paraId="22EE0742" w14:textId="77777777" w:rsidR="000F5F46" w:rsidRPr="00AF1165" w:rsidRDefault="000F5F46" w:rsidP="00AF1165">
            <w:pPr>
              <w:pStyle w:val="ListParagraph"/>
              <w:numPr>
                <w:ilvl w:val="0"/>
                <w:numId w:val="32"/>
              </w:numPr>
              <w:ind w:left="342" w:hanging="342"/>
              <w:rPr>
                <w:rFonts w:asciiTheme="minorHAnsi" w:hAnsiTheme="minorHAnsi"/>
                <w:sz w:val="18"/>
                <w:szCs w:val="18"/>
              </w:rPr>
            </w:pPr>
            <w:r w:rsidRPr="00AF1165">
              <w:rPr>
                <w:rFonts w:asciiTheme="minorHAnsi" w:hAnsiTheme="minorHAnsi"/>
                <w:sz w:val="18"/>
                <w:szCs w:val="18"/>
              </w:rPr>
              <w:t xml:space="preserve">How the eRx was transmitted </w:t>
            </w:r>
          </w:p>
        </w:tc>
        <w:tc>
          <w:tcPr>
            <w:tcW w:w="2340" w:type="dxa"/>
            <w:shd w:val="clear" w:color="auto" w:fill="F2F2F2" w:themeFill="background1" w:themeFillShade="F2"/>
          </w:tcPr>
          <w:p w14:paraId="2099406D" w14:textId="391BD1AA" w:rsidR="000F5F46" w:rsidRPr="00AF1165" w:rsidRDefault="00AF1165" w:rsidP="00AF1165">
            <w:pPr>
              <w:rPr>
                <w:rFonts w:asciiTheme="minorHAnsi" w:hAnsiTheme="minorHAnsi"/>
                <w:sz w:val="18"/>
                <w:szCs w:val="18"/>
              </w:rPr>
            </w:pPr>
            <w:r w:rsidRPr="00AF1165">
              <w:rPr>
                <w:rFonts w:asciiTheme="minorHAnsi" w:hAnsiTheme="minorHAnsi"/>
                <w:sz w:val="18"/>
                <w:szCs w:val="18"/>
              </w:rPr>
              <w:lastRenderedPageBreak/>
              <w:t>31</w:t>
            </w:r>
            <w:r w:rsidR="000F5F46" w:rsidRPr="00AF1165">
              <w:rPr>
                <w:rFonts w:asciiTheme="minorHAnsi" w:hAnsiTheme="minorHAnsi"/>
                <w:sz w:val="18"/>
                <w:szCs w:val="18"/>
              </w:rPr>
              <w:t>.3.1: Build the capability into the holding queue functionality where the pharmacist can open any eRx to further inquire on any information about that eR</w:t>
            </w:r>
            <w:r w:rsidR="00565745">
              <w:rPr>
                <w:rFonts w:asciiTheme="minorHAnsi" w:hAnsiTheme="minorHAnsi"/>
                <w:sz w:val="18"/>
                <w:szCs w:val="18"/>
              </w:rPr>
              <w:t>x</w:t>
            </w:r>
            <w:r>
              <w:rPr>
                <w:rFonts w:asciiTheme="minorHAnsi" w:hAnsiTheme="minorHAnsi"/>
                <w:sz w:val="18"/>
                <w:szCs w:val="18"/>
              </w:rPr>
              <w:t>.</w:t>
            </w:r>
          </w:p>
        </w:tc>
        <w:tc>
          <w:tcPr>
            <w:tcW w:w="3852" w:type="dxa"/>
            <w:shd w:val="clear" w:color="auto" w:fill="F2F2F2" w:themeFill="background1" w:themeFillShade="F2"/>
          </w:tcPr>
          <w:p w14:paraId="32495A15"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 xml:space="preserve">VA’s ePrescribing VistA OP holding queue must support the ability for a pharmacist to further </w:t>
            </w:r>
            <w:r w:rsidRPr="00AF1165">
              <w:rPr>
                <w:rFonts w:asciiTheme="minorHAnsi" w:hAnsiTheme="minorHAnsi"/>
                <w:b/>
                <w:sz w:val="18"/>
                <w:szCs w:val="18"/>
              </w:rPr>
              <w:t xml:space="preserve">inquire </w:t>
            </w:r>
            <w:r w:rsidRPr="00AF1165">
              <w:rPr>
                <w:rFonts w:asciiTheme="minorHAnsi" w:hAnsiTheme="minorHAnsi"/>
                <w:sz w:val="18"/>
                <w:szCs w:val="18"/>
              </w:rPr>
              <w:t>about any information related to patient, provider, or drug on an eRx in a pending or error holding queue.</w:t>
            </w:r>
          </w:p>
        </w:tc>
      </w:tr>
      <w:tr w:rsidR="000F5F46" w:rsidRPr="00AF1165" w14:paraId="5EC2B77D" w14:textId="77777777" w:rsidTr="009328A8">
        <w:tc>
          <w:tcPr>
            <w:tcW w:w="558" w:type="dxa"/>
            <w:shd w:val="clear" w:color="auto" w:fill="F2F2F2" w:themeFill="background1" w:themeFillShade="F2"/>
          </w:tcPr>
          <w:p w14:paraId="18EED8FA" w14:textId="0565F907" w:rsidR="000F5F46" w:rsidRPr="00AF1165" w:rsidRDefault="0043130D" w:rsidP="00AF1165">
            <w:pPr>
              <w:pStyle w:val="BodyText"/>
              <w:spacing w:before="0" w:after="0"/>
              <w:rPr>
                <w:rFonts w:asciiTheme="minorHAnsi" w:hAnsiTheme="minorHAnsi"/>
                <w:b/>
                <w:sz w:val="18"/>
                <w:szCs w:val="18"/>
              </w:rPr>
            </w:pPr>
            <w:r>
              <w:rPr>
                <w:rFonts w:asciiTheme="minorHAnsi" w:hAnsiTheme="minorHAnsi"/>
                <w:b/>
                <w:sz w:val="18"/>
                <w:szCs w:val="18"/>
              </w:rPr>
              <w:lastRenderedPageBreak/>
              <w:t>84</w:t>
            </w:r>
          </w:p>
        </w:tc>
        <w:tc>
          <w:tcPr>
            <w:tcW w:w="1080" w:type="dxa"/>
            <w:shd w:val="clear" w:color="auto" w:fill="F2F2F2" w:themeFill="background1" w:themeFillShade="F2"/>
          </w:tcPr>
          <w:p w14:paraId="1E069F00"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OWNR</w:t>
            </w:r>
          </w:p>
          <w:p w14:paraId="7F0E94F8"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13427 (b) New</w:t>
            </w:r>
          </w:p>
        </w:tc>
        <w:tc>
          <w:tcPr>
            <w:tcW w:w="1980" w:type="dxa"/>
            <w:shd w:val="clear" w:color="auto" w:fill="F2F2F2" w:themeFill="background1" w:themeFillShade="F2"/>
          </w:tcPr>
          <w:p w14:paraId="6D75E35B"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for VA pharmacy staff to search for any eRx on the basis of search criteria in a VistA OP holding queue.</w:t>
            </w:r>
          </w:p>
        </w:tc>
        <w:tc>
          <w:tcPr>
            <w:tcW w:w="3240" w:type="dxa"/>
            <w:shd w:val="clear" w:color="auto" w:fill="F2F2F2" w:themeFill="background1" w:themeFillShade="F2"/>
          </w:tcPr>
          <w:p w14:paraId="5E9FFE3C" w14:textId="45DBD52E"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 xml:space="preserve">4: As VA’s ePrescribing VistA OP holding queue, support the ability to </w:t>
            </w:r>
            <w:r w:rsidR="000F5F46" w:rsidRPr="00AF1165">
              <w:rPr>
                <w:rFonts w:asciiTheme="minorHAnsi" w:hAnsiTheme="minorHAnsi"/>
                <w:b/>
                <w:sz w:val="18"/>
                <w:szCs w:val="18"/>
              </w:rPr>
              <w:t xml:space="preserve">search </w:t>
            </w:r>
            <w:r w:rsidR="000F5F46" w:rsidRPr="00AF1165">
              <w:rPr>
                <w:rFonts w:asciiTheme="minorHAnsi" w:hAnsiTheme="minorHAnsi"/>
                <w:sz w:val="18"/>
                <w:szCs w:val="18"/>
              </w:rPr>
              <w:t>any eRx on the basis of:</w:t>
            </w:r>
          </w:p>
          <w:p w14:paraId="3AE93E75" w14:textId="77777777" w:rsidR="000F5F46" w:rsidRPr="00AF1165" w:rsidRDefault="000F5F46" w:rsidP="00AF1165">
            <w:pPr>
              <w:pStyle w:val="ListParagraph"/>
              <w:numPr>
                <w:ilvl w:val="0"/>
                <w:numId w:val="34"/>
              </w:numPr>
              <w:rPr>
                <w:rFonts w:asciiTheme="minorHAnsi" w:hAnsiTheme="minorHAnsi"/>
                <w:sz w:val="18"/>
                <w:szCs w:val="18"/>
              </w:rPr>
            </w:pPr>
            <w:r w:rsidRPr="00AF1165">
              <w:rPr>
                <w:rFonts w:asciiTheme="minorHAnsi" w:hAnsiTheme="minorHAnsi"/>
                <w:sz w:val="18"/>
                <w:szCs w:val="18"/>
              </w:rPr>
              <w:t>Patient Name</w:t>
            </w:r>
          </w:p>
          <w:p w14:paraId="210DCF3F" w14:textId="77777777" w:rsidR="000F5F46" w:rsidRPr="00AF1165" w:rsidRDefault="000F5F46" w:rsidP="00AF1165">
            <w:pPr>
              <w:pStyle w:val="ListParagraph"/>
              <w:numPr>
                <w:ilvl w:val="0"/>
                <w:numId w:val="34"/>
              </w:numPr>
              <w:rPr>
                <w:rFonts w:asciiTheme="minorHAnsi" w:hAnsiTheme="minorHAnsi"/>
                <w:sz w:val="18"/>
                <w:szCs w:val="18"/>
              </w:rPr>
            </w:pPr>
            <w:r w:rsidRPr="00AF1165">
              <w:rPr>
                <w:rFonts w:asciiTheme="minorHAnsi" w:hAnsiTheme="minorHAnsi"/>
                <w:sz w:val="18"/>
                <w:szCs w:val="18"/>
              </w:rPr>
              <w:t>Date of Birth</w:t>
            </w:r>
          </w:p>
          <w:p w14:paraId="29D454F7" w14:textId="77777777" w:rsidR="000F5F46" w:rsidRPr="00AF1165" w:rsidRDefault="000F5F46" w:rsidP="00AF1165">
            <w:pPr>
              <w:pStyle w:val="ListParagraph"/>
              <w:numPr>
                <w:ilvl w:val="0"/>
                <w:numId w:val="34"/>
              </w:numPr>
              <w:rPr>
                <w:rFonts w:asciiTheme="minorHAnsi" w:hAnsiTheme="minorHAnsi"/>
                <w:sz w:val="18"/>
                <w:szCs w:val="18"/>
              </w:rPr>
            </w:pPr>
            <w:r w:rsidRPr="00AF1165">
              <w:rPr>
                <w:rFonts w:asciiTheme="minorHAnsi" w:hAnsiTheme="minorHAnsi"/>
                <w:sz w:val="18"/>
                <w:szCs w:val="18"/>
              </w:rPr>
              <w:t>Received Date</w:t>
            </w:r>
          </w:p>
          <w:p w14:paraId="51CC6098" w14:textId="77777777" w:rsidR="000F5F46" w:rsidRPr="00AF1165" w:rsidRDefault="000F5F46" w:rsidP="00AF1165">
            <w:pPr>
              <w:pStyle w:val="ListParagraph"/>
              <w:numPr>
                <w:ilvl w:val="0"/>
                <w:numId w:val="34"/>
              </w:numPr>
              <w:rPr>
                <w:rFonts w:asciiTheme="minorHAnsi" w:hAnsiTheme="minorHAnsi"/>
                <w:sz w:val="18"/>
                <w:szCs w:val="18"/>
              </w:rPr>
            </w:pPr>
            <w:r w:rsidRPr="00AF1165">
              <w:rPr>
                <w:rFonts w:asciiTheme="minorHAnsi" w:hAnsiTheme="minorHAnsi"/>
                <w:sz w:val="18"/>
                <w:szCs w:val="18"/>
              </w:rPr>
              <w:t>Received Date Range</w:t>
            </w:r>
          </w:p>
          <w:p w14:paraId="28A29165" w14:textId="77777777" w:rsidR="000F5F46" w:rsidRPr="00AF1165" w:rsidRDefault="000F5F46" w:rsidP="00AF1165">
            <w:pPr>
              <w:pStyle w:val="ListParagraph"/>
              <w:numPr>
                <w:ilvl w:val="0"/>
                <w:numId w:val="34"/>
              </w:numPr>
              <w:rPr>
                <w:rFonts w:asciiTheme="minorHAnsi" w:hAnsiTheme="minorHAnsi"/>
                <w:sz w:val="18"/>
                <w:szCs w:val="18"/>
              </w:rPr>
            </w:pPr>
            <w:r w:rsidRPr="00AF1165">
              <w:rPr>
                <w:rFonts w:asciiTheme="minorHAnsi" w:hAnsiTheme="minorHAnsi"/>
                <w:sz w:val="18"/>
                <w:szCs w:val="18"/>
              </w:rPr>
              <w:t>Provider Name</w:t>
            </w:r>
          </w:p>
          <w:p w14:paraId="7FB091ED" w14:textId="77777777" w:rsidR="000F5F46" w:rsidRPr="00AF1165" w:rsidRDefault="000F5F46" w:rsidP="00AF1165">
            <w:pPr>
              <w:pStyle w:val="ListParagraph"/>
              <w:numPr>
                <w:ilvl w:val="0"/>
                <w:numId w:val="34"/>
              </w:numPr>
              <w:rPr>
                <w:rFonts w:asciiTheme="minorHAnsi" w:hAnsiTheme="minorHAnsi"/>
                <w:sz w:val="18"/>
                <w:szCs w:val="18"/>
              </w:rPr>
            </w:pPr>
            <w:r w:rsidRPr="00AF1165">
              <w:rPr>
                <w:rFonts w:asciiTheme="minorHAnsi" w:hAnsiTheme="minorHAnsi"/>
                <w:sz w:val="18"/>
                <w:szCs w:val="18"/>
              </w:rPr>
              <w:t xml:space="preserve">VA Pharmacy name or location </w:t>
            </w:r>
          </w:p>
          <w:p w14:paraId="33DB20D1" w14:textId="77777777" w:rsidR="000F5F46" w:rsidRPr="00AF1165" w:rsidRDefault="000F5F46" w:rsidP="00AF1165">
            <w:pPr>
              <w:pStyle w:val="ListParagraph"/>
              <w:numPr>
                <w:ilvl w:val="0"/>
                <w:numId w:val="34"/>
              </w:numPr>
              <w:rPr>
                <w:rFonts w:asciiTheme="minorHAnsi" w:hAnsiTheme="minorHAnsi"/>
                <w:sz w:val="18"/>
                <w:szCs w:val="18"/>
              </w:rPr>
            </w:pPr>
            <w:r w:rsidRPr="00AF1165">
              <w:rPr>
                <w:rFonts w:asciiTheme="minorHAnsi" w:hAnsiTheme="minorHAnsi"/>
                <w:sz w:val="18"/>
                <w:szCs w:val="18"/>
              </w:rPr>
              <w:t>Drug Name</w:t>
            </w:r>
          </w:p>
          <w:p w14:paraId="7886C52B" w14:textId="77777777" w:rsidR="000F5F46" w:rsidRPr="00AF1165" w:rsidRDefault="000F5F46" w:rsidP="00AF1165">
            <w:pPr>
              <w:pStyle w:val="ListParagraph"/>
              <w:numPr>
                <w:ilvl w:val="0"/>
                <w:numId w:val="34"/>
              </w:numPr>
              <w:rPr>
                <w:rFonts w:asciiTheme="minorHAnsi" w:hAnsiTheme="minorHAnsi"/>
                <w:sz w:val="18"/>
                <w:szCs w:val="18"/>
              </w:rPr>
            </w:pPr>
            <w:r w:rsidRPr="00AF1165">
              <w:rPr>
                <w:rFonts w:asciiTheme="minorHAnsi" w:hAnsiTheme="minorHAnsi"/>
                <w:sz w:val="18"/>
                <w:szCs w:val="18"/>
              </w:rPr>
              <w:t>Controlled drugs</w:t>
            </w:r>
          </w:p>
          <w:p w14:paraId="6546FB41" w14:textId="77777777" w:rsidR="000F5F46" w:rsidRPr="00AF1165" w:rsidRDefault="000F5F46" w:rsidP="00AF1165">
            <w:pPr>
              <w:pStyle w:val="ListParagraph"/>
              <w:numPr>
                <w:ilvl w:val="0"/>
                <w:numId w:val="34"/>
              </w:numPr>
              <w:rPr>
                <w:rFonts w:asciiTheme="minorHAnsi" w:hAnsiTheme="minorHAnsi"/>
                <w:sz w:val="18"/>
                <w:szCs w:val="18"/>
              </w:rPr>
            </w:pPr>
            <w:r w:rsidRPr="00AF1165">
              <w:rPr>
                <w:rFonts w:asciiTheme="minorHAnsi" w:hAnsiTheme="minorHAnsi"/>
                <w:sz w:val="18"/>
                <w:szCs w:val="18"/>
              </w:rPr>
              <w:t>Non-Controlled drug</w:t>
            </w:r>
          </w:p>
          <w:p w14:paraId="6F21D762" w14:textId="77777777" w:rsidR="000F5F46" w:rsidRPr="00AF1165" w:rsidRDefault="000F5F46" w:rsidP="00AF1165">
            <w:pPr>
              <w:pStyle w:val="ListParagraph"/>
              <w:ind w:left="360"/>
              <w:rPr>
                <w:rFonts w:asciiTheme="minorHAnsi" w:hAnsiTheme="minorHAnsi"/>
                <w:sz w:val="18"/>
                <w:szCs w:val="18"/>
              </w:rPr>
            </w:pPr>
          </w:p>
          <w:p w14:paraId="35927D3E" w14:textId="2B1D2A24" w:rsidR="000F5F46" w:rsidRPr="00AF1165" w:rsidRDefault="000F5F46" w:rsidP="00AF1165">
            <w:pPr>
              <w:rPr>
                <w:rFonts w:asciiTheme="minorHAnsi" w:hAnsiTheme="minorHAnsi"/>
                <w:sz w:val="18"/>
                <w:szCs w:val="18"/>
              </w:rPr>
            </w:pPr>
            <w:r w:rsidRPr="00AF1165">
              <w:rPr>
                <w:rFonts w:asciiTheme="minorHAnsi" w:hAnsiTheme="minorHAnsi"/>
                <w:sz w:val="18"/>
                <w:szCs w:val="18"/>
              </w:rPr>
              <w:t>So that pharmacist can easily retrieve and inspect a list of eRxs t</w:t>
            </w:r>
            <w:r w:rsidR="00AF1165" w:rsidRPr="00AF1165">
              <w:rPr>
                <w:rFonts w:asciiTheme="minorHAnsi" w:hAnsiTheme="minorHAnsi"/>
                <w:sz w:val="18"/>
                <w:szCs w:val="18"/>
              </w:rPr>
              <w:t>hat match that search criteria.</w:t>
            </w:r>
          </w:p>
        </w:tc>
        <w:tc>
          <w:tcPr>
            <w:tcW w:w="2340" w:type="dxa"/>
            <w:shd w:val="clear" w:color="auto" w:fill="F2F2F2" w:themeFill="background1" w:themeFillShade="F2"/>
          </w:tcPr>
          <w:p w14:paraId="4FDB89B1" w14:textId="71FB2345"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 xml:space="preserve">4.1: Build the capability into the holding queue functionality where the pharmacist can search on a key data field, such as patient name, date of birth, received date, or provider name, to list those (or that one) eRxs that match that search criteria. </w:t>
            </w:r>
          </w:p>
        </w:tc>
        <w:tc>
          <w:tcPr>
            <w:tcW w:w="3852" w:type="dxa"/>
            <w:shd w:val="clear" w:color="auto" w:fill="F2F2F2" w:themeFill="background1" w:themeFillShade="F2"/>
          </w:tcPr>
          <w:p w14:paraId="343E2F2E"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VA’s ePrescribing VistA OP holding queue must support the ability for a pharmacist to search by patient name, date of birth, received date, provider name, or VA  pharmacy location criteria on any eRx in a pending or error holding queue.</w:t>
            </w:r>
          </w:p>
          <w:p w14:paraId="50A4D66B" w14:textId="77777777" w:rsidR="000F5F46" w:rsidRPr="00AF1165" w:rsidRDefault="000F5F46" w:rsidP="00AF1165">
            <w:pPr>
              <w:rPr>
                <w:rFonts w:asciiTheme="minorHAnsi" w:hAnsiTheme="minorHAnsi"/>
                <w:sz w:val="18"/>
                <w:szCs w:val="18"/>
              </w:rPr>
            </w:pPr>
          </w:p>
        </w:tc>
      </w:tr>
      <w:tr w:rsidR="000F5F46" w:rsidRPr="00AF1165" w14:paraId="224A23F0" w14:textId="77777777" w:rsidTr="009328A8">
        <w:tc>
          <w:tcPr>
            <w:tcW w:w="558" w:type="dxa"/>
            <w:shd w:val="clear" w:color="auto" w:fill="F2F2F2" w:themeFill="background1" w:themeFillShade="F2"/>
          </w:tcPr>
          <w:p w14:paraId="6F061079" w14:textId="340F43EE" w:rsidR="000F5F46" w:rsidRPr="00AF1165" w:rsidRDefault="0043130D" w:rsidP="00AF1165">
            <w:pPr>
              <w:pStyle w:val="BodyText"/>
              <w:spacing w:before="0" w:after="0"/>
              <w:rPr>
                <w:rFonts w:asciiTheme="minorHAnsi" w:hAnsiTheme="minorHAnsi"/>
                <w:b/>
                <w:sz w:val="18"/>
                <w:szCs w:val="18"/>
              </w:rPr>
            </w:pPr>
            <w:r>
              <w:rPr>
                <w:rFonts w:asciiTheme="minorHAnsi" w:hAnsiTheme="minorHAnsi"/>
                <w:b/>
                <w:sz w:val="18"/>
                <w:szCs w:val="18"/>
              </w:rPr>
              <w:t>85</w:t>
            </w:r>
          </w:p>
        </w:tc>
        <w:tc>
          <w:tcPr>
            <w:tcW w:w="1080" w:type="dxa"/>
            <w:shd w:val="clear" w:color="auto" w:fill="F2F2F2" w:themeFill="background1" w:themeFillShade="F2"/>
          </w:tcPr>
          <w:p w14:paraId="56B2D888"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OWNR</w:t>
            </w:r>
          </w:p>
          <w:p w14:paraId="2629CCDF"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13427 (c) New</w:t>
            </w:r>
          </w:p>
        </w:tc>
        <w:tc>
          <w:tcPr>
            <w:tcW w:w="1980" w:type="dxa"/>
            <w:shd w:val="clear" w:color="auto" w:fill="F2F2F2" w:themeFill="background1" w:themeFillShade="F2"/>
          </w:tcPr>
          <w:p w14:paraId="2CA55D55"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for VA pharmacy staff to sort on any eRx on the basis of sort criteria in a VistA OP holding queue.</w:t>
            </w:r>
          </w:p>
        </w:tc>
        <w:tc>
          <w:tcPr>
            <w:tcW w:w="3240" w:type="dxa"/>
            <w:shd w:val="clear" w:color="auto" w:fill="F2F2F2" w:themeFill="background1" w:themeFillShade="F2"/>
          </w:tcPr>
          <w:p w14:paraId="5EFA42F2" w14:textId="6ABE1EA0"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5: As VA’s ePrescribing VistA OP holding queue, support the ability to</w:t>
            </w:r>
            <w:r w:rsidR="000F5F46" w:rsidRPr="00AF1165">
              <w:rPr>
                <w:rFonts w:asciiTheme="minorHAnsi" w:hAnsiTheme="minorHAnsi"/>
                <w:b/>
                <w:sz w:val="18"/>
                <w:szCs w:val="18"/>
              </w:rPr>
              <w:t xml:space="preserve"> sort</w:t>
            </w:r>
            <w:r w:rsidR="000F5F46" w:rsidRPr="00AF1165">
              <w:rPr>
                <w:rFonts w:asciiTheme="minorHAnsi" w:hAnsiTheme="minorHAnsi"/>
                <w:sz w:val="18"/>
                <w:szCs w:val="18"/>
              </w:rPr>
              <w:t xml:space="preserve"> in any Holding or Error queue by:</w:t>
            </w:r>
          </w:p>
          <w:p w14:paraId="41E7192D" w14:textId="77777777" w:rsidR="000F5F46" w:rsidRPr="00AF1165" w:rsidRDefault="000F5F46" w:rsidP="00AF1165">
            <w:pPr>
              <w:pStyle w:val="ListParagraph"/>
              <w:numPr>
                <w:ilvl w:val="0"/>
                <w:numId w:val="35"/>
              </w:numPr>
              <w:rPr>
                <w:rFonts w:asciiTheme="minorHAnsi" w:hAnsiTheme="minorHAnsi"/>
                <w:sz w:val="18"/>
                <w:szCs w:val="18"/>
              </w:rPr>
            </w:pPr>
            <w:r w:rsidRPr="00AF1165">
              <w:rPr>
                <w:rFonts w:asciiTheme="minorHAnsi" w:hAnsiTheme="minorHAnsi"/>
                <w:sz w:val="18"/>
                <w:szCs w:val="18"/>
              </w:rPr>
              <w:t>Patient</w:t>
            </w:r>
          </w:p>
          <w:p w14:paraId="59BDB654" w14:textId="77777777" w:rsidR="000F5F46" w:rsidRPr="00AF1165" w:rsidRDefault="000F5F46" w:rsidP="00AF1165">
            <w:pPr>
              <w:pStyle w:val="ListParagraph"/>
              <w:numPr>
                <w:ilvl w:val="0"/>
                <w:numId w:val="35"/>
              </w:numPr>
              <w:rPr>
                <w:rFonts w:asciiTheme="minorHAnsi" w:hAnsiTheme="minorHAnsi"/>
                <w:sz w:val="18"/>
                <w:szCs w:val="18"/>
              </w:rPr>
            </w:pPr>
            <w:r w:rsidRPr="00AF1165">
              <w:rPr>
                <w:rFonts w:asciiTheme="minorHAnsi" w:hAnsiTheme="minorHAnsi"/>
                <w:sz w:val="18"/>
                <w:szCs w:val="18"/>
              </w:rPr>
              <w:t>Received Date</w:t>
            </w:r>
          </w:p>
          <w:p w14:paraId="5E088C54" w14:textId="77777777" w:rsidR="000F5F46" w:rsidRPr="00AF1165" w:rsidRDefault="000F5F46" w:rsidP="00AF1165">
            <w:pPr>
              <w:pStyle w:val="ListParagraph"/>
              <w:numPr>
                <w:ilvl w:val="0"/>
                <w:numId w:val="35"/>
              </w:numPr>
              <w:rPr>
                <w:rFonts w:asciiTheme="minorHAnsi" w:hAnsiTheme="minorHAnsi"/>
                <w:sz w:val="18"/>
                <w:szCs w:val="18"/>
              </w:rPr>
            </w:pPr>
            <w:r w:rsidRPr="00AF1165">
              <w:rPr>
                <w:rFonts w:asciiTheme="minorHAnsi" w:hAnsiTheme="minorHAnsi"/>
                <w:sz w:val="18"/>
                <w:szCs w:val="18"/>
              </w:rPr>
              <w:t>Received Date Range</w:t>
            </w:r>
          </w:p>
          <w:p w14:paraId="08FC6E3A" w14:textId="77777777" w:rsidR="000F5F46" w:rsidRPr="00AF1165" w:rsidRDefault="000F5F46" w:rsidP="00AF1165">
            <w:pPr>
              <w:pStyle w:val="ListParagraph"/>
              <w:numPr>
                <w:ilvl w:val="0"/>
                <w:numId w:val="35"/>
              </w:numPr>
              <w:rPr>
                <w:rFonts w:asciiTheme="minorHAnsi" w:hAnsiTheme="minorHAnsi"/>
                <w:sz w:val="18"/>
                <w:szCs w:val="18"/>
              </w:rPr>
            </w:pPr>
            <w:r w:rsidRPr="00AF1165">
              <w:rPr>
                <w:rFonts w:asciiTheme="minorHAnsi" w:hAnsiTheme="minorHAnsi"/>
                <w:sz w:val="18"/>
                <w:szCs w:val="18"/>
              </w:rPr>
              <w:t>Provider Name</w:t>
            </w:r>
          </w:p>
          <w:p w14:paraId="571D5646" w14:textId="77777777" w:rsidR="000F5F46" w:rsidRPr="00AF1165" w:rsidRDefault="000F5F46" w:rsidP="00AF1165">
            <w:pPr>
              <w:pStyle w:val="ListParagraph"/>
              <w:numPr>
                <w:ilvl w:val="0"/>
                <w:numId w:val="35"/>
              </w:numPr>
              <w:rPr>
                <w:rFonts w:asciiTheme="minorHAnsi" w:hAnsiTheme="minorHAnsi"/>
                <w:sz w:val="18"/>
                <w:szCs w:val="18"/>
              </w:rPr>
            </w:pPr>
            <w:r w:rsidRPr="00AF1165">
              <w:rPr>
                <w:rFonts w:asciiTheme="minorHAnsi" w:hAnsiTheme="minorHAnsi"/>
                <w:sz w:val="18"/>
                <w:szCs w:val="18"/>
              </w:rPr>
              <w:t>VA Pharmacy name or location</w:t>
            </w:r>
          </w:p>
          <w:p w14:paraId="1B83A5E8" w14:textId="77777777" w:rsidR="000F5F46" w:rsidRPr="00AF1165" w:rsidRDefault="000F5F46" w:rsidP="00AF1165">
            <w:pPr>
              <w:pStyle w:val="ListParagraph"/>
              <w:numPr>
                <w:ilvl w:val="0"/>
                <w:numId w:val="35"/>
              </w:numPr>
              <w:rPr>
                <w:rFonts w:asciiTheme="minorHAnsi" w:hAnsiTheme="minorHAnsi"/>
                <w:sz w:val="18"/>
                <w:szCs w:val="18"/>
              </w:rPr>
            </w:pPr>
            <w:r w:rsidRPr="00AF1165">
              <w:rPr>
                <w:rFonts w:asciiTheme="minorHAnsi" w:hAnsiTheme="minorHAnsi"/>
                <w:sz w:val="18"/>
                <w:szCs w:val="18"/>
              </w:rPr>
              <w:t>Drug Name</w:t>
            </w:r>
          </w:p>
          <w:p w14:paraId="24806D08" w14:textId="77777777" w:rsidR="000F5F46" w:rsidRPr="00AF1165" w:rsidRDefault="000F5F46" w:rsidP="00AF1165">
            <w:pPr>
              <w:pStyle w:val="ListParagraph"/>
              <w:numPr>
                <w:ilvl w:val="0"/>
                <w:numId w:val="35"/>
              </w:numPr>
              <w:rPr>
                <w:rFonts w:asciiTheme="minorHAnsi" w:hAnsiTheme="minorHAnsi"/>
                <w:sz w:val="18"/>
                <w:szCs w:val="18"/>
              </w:rPr>
            </w:pPr>
            <w:r w:rsidRPr="00AF1165">
              <w:rPr>
                <w:rFonts w:asciiTheme="minorHAnsi" w:hAnsiTheme="minorHAnsi"/>
                <w:sz w:val="18"/>
                <w:szCs w:val="18"/>
              </w:rPr>
              <w:t>Controlled drugs</w:t>
            </w:r>
          </w:p>
          <w:p w14:paraId="6DE384C6" w14:textId="77777777" w:rsidR="000F5F46" w:rsidRPr="00AF1165" w:rsidRDefault="000F5F46" w:rsidP="00AF1165">
            <w:pPr>
              <w:pStyle w:val="ListParagraph"/>
              <w:numPr>
                <w:ilvl w:val="0"/>
                <w:numId w:val="35"/>
              </w:numPr>
              <w:rPr>
                <w:rFonts w:asciiTheme="minorHAnsi" w:hAnsiTheme="minorHAnsi"/>
                <w:sz w:val="18"/>
                <w:szCs w:val="18"/>
              </w:rPr>
            </w:pPr>
            <w:r w:rsidRPr="00AF1165">
              <w:rPr>
                <w:rFonts w:asciiTheme="minorHAnsi" w:hAnsiTheme="minorHAnsi"/>
                <w:sz w:val="18"/>
                <w:szCs w:val="18"/>
              </w:rPr>
              <w:t>Non-Controlled drug</w:t>
            </w:r>
          </w:p>
          <w:p w14:paraId="4C699AF6" w14:textId="77777777" w:rsidR="000F5F46" w:rsidRPr="00AF1165" w:rsidRDefault="000F5F46" w:rsidP="00AF1165">
            <w:pPr>
              <w:pStyle w:val="ListParagraph"/>
              <w:ind w:left="360"/>
              <w:rPr>
                <w:rFonts w:asciiTheme="minorHAnsi" w:hAnsiTheme="minorHAnsi"/>
                <w:sz w:val="18"/>
                <w:szCs w:val="18"/>
              </w:rPr>
            </w:pPr>
          </w:p>
          <w:p w14:paraId="3A5FD71D" w14:textId="35601B6E" w:rsidR="000F5F46" w:rsidRPr="00AF1165" w:rsidRDefault="000F5F46" w:rsidP="00AF1165">
            <w:pPr>
              <w:rPr>
                <w:rFonts w:asciiTheme="minorHAnsi" w:hAnsiTheme="minorHAnsi"/>
                <w:sz w:val="18"/>
                <w:szCs w:val="18"/>
              </w:rPr>
            </w:pPr>
            <w:proofErr w:type="gramStart"/>
            <w:r w:rsidRPr="00AF1165">
              <w:rPr>
                <w:rFonts w:asciiTheme="minorHAnsi" w:hAnsiTheme="minorHAnsi"/>
                <w:sz w:val="18"/>
                <w:szCs w:val="18"/>
              </w:rPr>
              <w:t>so</w:t>
            </w:r>
            <w:proofErr w:type="gramEnd"/>
            <w:r w:rsidRPr="00AF1165">
              <w:rPr>
                <w:rFonts w:asciiTheme="minorHAnsi" w:hAnsiTheme="minorHAnsi"/>
                <w:sz w:val="18"/>
                <w:szCs w:val="18"/>
              </w:rPr>
              <w:t xml:space="preserve"> that the pharmacist can examine the eRxs that match that sort criteria.</w:t>
            </w:r>
          </w:p>
        </w:tc>
        <w:tc>
          <w:tcPr>
            <w:tcW w:w="2340" w:type="dxa"/>
            <w:shd w:val="clear" w:color="auto" w:fill="F2F2F2" w:themeFill="background1" w:themeFillShade="F2"/>
          </w:tcPr>
          <w:p w14:paraId="09CC4E47" w14:textId="7FBCC2F4"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 xml:space="preserve">5.1: Build the capability into the holding queue functionality where the pharmacist can sort on patient, received date, or provider name, to list only those eRxs that match that sort criteria. </w:t>
            </w:r>
          </w:p>
        </w:tc>
        <w:tc>
          <w:tcPr>
            <w:tcW w:w="3852" w:type="dxa"/>
            <w:shd w:val="clear" w:color="auto" w:fill="F2F2F2" w:themeFill="background1" w:themeFillShade="F2"/>
          </w:tcPr>
          <w:p w14:paraId="7DE3ABFE"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 xml:space="preserve">VA’s ePrescribing VistA OP holding queue must support the ability for a pharmacist to sort in any pending or error holding queue by patient, received date, provider name, or VA pharmacy location. </w:t>
            </w:r>
          </w:p>
        </w:tc>
      </w:tr>
      <w:tr w:rsidR="000F5F46" w:rsidRPr="00AF1165" w14:paraId="3F434D59" w14:textId="77777777" w:rsidTr="009328A8">
        <w:trPr>
          <w:trHeight w:val="1673"/>
        </w:trPr>
        <w:tc>
          <w:tcPr>
            <w:tcW w:w="558" w:type="dxa"/>
            <w:vMerge w:val="restart"/>
            <w:shd w:val="clear" w:color="auto" w:fill="F2F2F2" w:themeFill="background1" w:themeFillShade="F2"/>
          </w:tcPr>
          <w:p w14:paraId="115180FD" w14:textId="48ADD8C1" w:rsidR="000F5F46" w:rsidRPr="00AF1165" w:rsidRDefault="0043130D" w:rsidP="00AF1165">
            <w:pPr>
              <w:pStyle w:val="BodyText"/>
              <w:spacing w:before="0" w:after="0"/>
              <w:rPr>
                <w:rFonts w:asciiTheme="minorHAnsi" w:hAnsiTheme="minorHAnsi"/>
                <w:b/>
                <w:sz w:val="18"/>
                <w:szCs w:val="18"/>
              </w:rPr>
            </w:pPr>
            <w:r>
              <w:rPr>
                <w:rFonts w:asciiTheme="minorHAnsi" w:hAnsiTheme="minorHAnsi"/>
                <w:b/>
                <w:sz w:val="18"/>
                <w:szCs w:val="18"/>
              </w:rPr>
              <w:lastRenderedPageBreak/>
              <w:t>86</w:t>
            </w:r>
          </w:p>
        </w:tc>
        <w:tc>
          <w:tcPr>
            <w:tcW w:w="1080" w:type="dxa"/>
            <w:vMerge w:val="restart"/>
            <w:shd w:val="clear" w:color="auto" w:fill="F2F2F2" w:themeFill="background1" w:themeFillShade="F2"/>
          </w:tcPr>
          <w:p w14:paraId="7ECE125E"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OWNR</w:t>
            </w:r>
          </w:p>
          <w:p w14:paraId="42A3A3A6"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13427 (d) New</w:t>
            </w:r>
          </w:p>
        </w:tc>
        <w:tc>
          <w:tcPr>
            <w:tcW w:w="1980" w:type="dxa"/>
            <w:vMerge w:val="restart"/>
            <w:shd w:val="clear" w:color="auto" w:fill="F2F2F2" w:themeFill="background1" w:themeFillShade="F2"/>
          </w:tcPr>
          <w:p w14:paraId="1AC9E8C1" w14:textId="7B4727DE"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for VA pharmacy staff to remove an eRx from a VistA OP holding queue due to a cancellation or other validation error, and transmit a cancellation confirmation or rejection reason to the external provider that originally transmitted that eR</w:t>
            </w:r>
            <w:r w:rsidR="00905775">
              <w:rPr>
                <w:rFonts w:asciiTheme="minorHAnsi" w:hAnsiTheme="minorHAnsi"/>
                <w:sz w:val="18"/>
                <w:szCs w:val="18"/>
              </w:rPr>
              <w:t>x</w:t>
            </w:r>
            <w:r w:rsidR="00AF1165">
              <w:rPr>
                <w:rFonts w:asciiTheme="minorHAnsi" w:hAnsiTheme="minorHAnsi"/>
                <w:sz w:val="18"/>
                <w:szCs w:val="18"/>
              </w:rPr>
              <w:t>.</w:t>
            </w:r>
          </w:p>
        </w:tc>
        <w:tc>
          <w:tcPr>
            <w:tcW w:w="3240" w:type="dxa"/>
            <w:shd w:val="clear" w:color="auto" w:fill="F2F2F2" w:themeFill="background1" w:themeFillShade="F2"/>
          </w:tcPr>
          <w:p w14:paraId="07F9D795" w14:textId="276DE6F1"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 xml:space="preserve">6: As VA’s ePrescribing VistA OP holding queue, support the ability to </w:t>
            </w:r>
            <w:r w:rsidR="000F5F46" w:rsidRPr="00AF1165">
              <w:rPr>
                <w:rFonts w:asciiTheme="minorHAnsi" w:hAnsiTheme="minorHAnsi"/>
                <w:b/>
                <w:sz w:val="18"/>
                <w:szCs w:val="18"/>
              </w:rPr>
              <w:t xml:space="preserve">remove </w:t>
            </w:r>
            <w:r w:rsidR="000F5F46" w:rsidRPr="00AF1165">
              <w:rPr>
                <w:rFonts w:asciiTheme="minorHAnsi" w:hAnsiTheme="minorHAnsi"/>
                <w:sz w:val="18"/>
                <w:szCs w:val="18"/>
              </w:rPr>
              <w:t xml:space="preserve">or </w:t>
            </w:r>
            <w:r w:rsidR="000F5F46" w:rsidRPr="00AF1165">
              <w:rPr>
                <w:rFonts w:asciiTheme="minorHAnsi" w:hAnsiTheme="minorHAnsi"/>
                <w:b/>
                <w:sz w:val="18"/>
                <w:szCs w:val="18"/>
              </w:rPr>
              <w:t xml:space="preserve">reject </w:t>
            </w:r>
            <w:r w:rsidR="000F5F46" w:rsidRPr="00AF1165">
              <w:rPr>
                <w:rFonts w:asciiTheme="minorHAnsi" w:hAnsiTheme="minorHAnsi"/>
                <w:sz w:val="18"/>
                <w:szCs w:val="18"/>
              </w:rPr>
              <w:t>an eRx from any Holding Queue due to a cancellation or other validation error that cannot be manually resolved.</w:t>
            </w:r>
          </w:p>
        </w:tc>
        <w:tc>
          <w:tcPr>
            <w:tcW w:w="2340" w:type="dxa"/>
            <w:shd w:val="clear" w:color="auto" w:fill="F2F2F2" w:themeFill="background1" w:themeFillShade="F2"/>
          </w:tcPr>
          <w:p w14:paraId="068FB90F" w14:textId="626F8D15"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6.1: Build the capability into the holding queue functionality so that pharmacist can remove an eRx from the holding queue, and move it to an archive for a specif</w:t>
            </w:r>
            <w:r w:rsidRPr="00AF1165">
              <w:rPr>
                <w:rFonts w:asciiTheme="minorHAnsi" w:hAnsiTheme="minorHAnsi"/>
                <w:sz w:val="18"/>
                <w:szCs w:val="18"/>
              </w:rPr>
              <w:t>ied amount of time.</w:t>
            </w:r>
          </w:p>
        </w:tc>
        <w:tc>
          <w:tcPr>
            <w:tcW w:w="3852" w:type="dxa"/>
            <w:vMerge w:val="restart"/>
            <w:shd w:val="clear" w:color="auto" w:fill="F2F2F2" w:themeFill="background1" w:themeFillShade="F2"/>
          </w:tcPr>
          <w:p w14:paraId="52BB1B56"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A VA pharmacist must be able to remove, cancel, or reject any eRx in a pending or error holding queue due to a cancellation, or a failed eRx that must be rejected.</w:t>
            </w:r>
          </w:p>
          <w:p w14:paraId="6F14967E" w14:textId="77777777" w:rsidR="000F5F46" w:rsidRPr="00AF1165" w:rsidRDefault="000F5F46" w:rsidP="00AF1165">
            <w:pPr>
              <w:rPr>
                <w:rFonts w:asciiTheme="minorHAnsi" w:hAnsiTheme="minorHAnsi"/>
                <w:sz w:val="18"/>
                <w:szCs w:val="18"/>
              </w:rPr>
            </w:pPr>
          </w:p>
          <w:p w14:paraId="03DE6154" w14:textId="77777777" w:rsidR="000F5F46" w:rsidRPr="00AF1165" w:rsidRDefault="000F5F46" w:rsidP="00AF1165">
            <w:pPr>
              <w:rPr>
                <w:rFonts w:asciiTheme="minorHAnsi" w:hAnsiTheme="minorHAnsi"/>
                <w:sz w:val="18"/>
                <w:szCs w:val="18"/>
              </w:rPr>
            </w:pPr>
          </w:p>
          <w:p w14:paraId="0548893E"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External pharmacies whose eRxs are rejected must receive a “timely” rejection reason, describing the reason for the rejection and/or removal of the eRx from the VA VistA OP holding queue.</w:t>
            </w:r>
          </w:p>
          <w:p w14:paraId="4AC5CC11" w14:textId="77777777" w:rsidR="000F5F46" w:rsidRPr="00AF1165" w:rsidRDefault="000F5F46" w:rsidP="00AF1165">
            <w:pPr>
              <w:rPr>
                <w:rFonts w:asciiTheme="minorHAnsi" w:hAnsiTheme="minorHAnsi"/>
                <w:sz w:val="18"/>
                <w:szCs w:val="18"/>
              </w:rPr>
            </w:pPr>
          </w:p>
          <w:p w14:paraId="1473F323" w14:textId="7187ABEE" w:rsidR="000F5F46" w:rsidRPr="00AF1165" w:rsidRDefault="000F5F46" w:rsidP="00AF1165">
            <w:pPr>
              <w:rPr>
                <w:rFonts w:asciiTheme="minorHAnsi" w:hAnsiTheme="minorHAnsi"/>
                <w:sz w:val="18"/>
                <w:szCs w:val="18"/>
              </w:rPr>
            </w:pPr>
            <w:r w:rsidRPr="00AF1165">
              <w:rPr>
                <w:rFonts w:asciiTheme="minorHAnsi" w:hAnsiTheme="minorHAnsi"/>
                <w:sz w:val="18"/>
                <w:szCs w:val="18"/>
              </w:rPr>
              <w:t xml:space="preserve">(See </w:t>
            </w:r>
            <w:r w:rsidRPr="00AF1165">
              <w:rPr>
                <w:rFonts w:asciiTheme="minorHAnsi" w:hAnsiTheme="minorHAnsi"/>
                <w:i/>
                <w:sz w:val="18"/>
                <w:szCs w:val="18"/>
              </w:rPr>
              <w:t>Appendix C, Electronic ePrescribing User Guide, September 2014, page 30,</w:t>
            </w:r>
            <w:r w:rsidRPr="00AF1165">
              <w:rPr>
                <w:rFonts w:asciiTheme="minorHAnsi" w:hAnsiTheme="minorHAnsi"/>
                <w:sz w:val="18"/>
                <w:szCs w:val="18"/>
              </w:rPr>
              <w:t xml:space="preserve"> for a list of eRx Removal or Rejection Codes that may be considered for VA’s ePrescribing solution.)</w:t>
            </w:r>
          </w:p>
        </w:tc>
      </w:tr>
      <w:tr w:rsidR="000F5F46" w:rsidRPr="00AF1165" w14:paraId="4B8BC996" w14:textId="77777777" w:rsidTr="009328A8">
        <w:trPr>
          <w:trHeight w:val="2084"/>
        </w:trPr>
        <w:tc>
          <w:tcPr>
            <w:tcW w:w="558" w:type="dxa"/>
            <w:vMerge/>
            <w:shd w:val="clear" w:color="auto" w:fill="F2F2F2" w:themeFill="background1" w:themeFillShade="F2"/>
          </w:tcPr>
          <w:p w14:paraId="13FB1BB0" w14:textId="77777777" w:rsidR="000F5F46" w:rsidRPr="00AF1165" w:rsidRDefault="000F5F46" w:rsidP="00AF1165">
            <w:pPr>
              <w:pStyle w:val="BodyText"/>
              <w:spacing w:before="0" w:after="0"/>
              <w:rPr>
                <w:rFonts w:asciiTheme="minorHAnsi" w:hAnsiTheme="minorHAnsi"/>
                <w:b/>
                <w:sz w:val="18"/>
                <w:szCs w:val="18"/>
              </w:rPr>
            </w:pPr>
          </w:p>
        </w:tc>
        <w:tc>
          <w:tcPr>
            <w:tcW w:w="1080" w:type="dxa"/>
            <w:vMerge/>
            <w:shd w:val="clear" w:color="auto" w:fill="F2F2F2" w:themeFill="background1" w:themeFillShade="F2"/>
          </w:tcPr>
          <w:p w14:paraId="2361E5F0" w14:textId="77777777" w:rsidR="000F5F46" w:rsidRPr="00AF1165" w:rsidRDefault="000F5F46" w:rsidP="00AF1165">
            <w:pPr>
              <w:pStyle w:val="BodyText"/>
              <w:spacing w:before="0" w:after="0"/>
              <w:rPr>
                <w:rFonts w:asciiTheme="minorHAnsi" w:hAnsiTheme="minorHAnsi"/>
                <w:sz w:val="18"/>
                <w:szCs w:val="18"/>
              </w:rPr>
            </w:pPr>
          </w:p>
        </w:tc>
        <w:tc>
          <w:tcPr>
            <w:tcW w:w="1980" w:type="dxa"/>
            <w:vMerge/>
            <w:shd w:val="clear" w:color="auto" w:fill="F2F2F2" w:themeFill="background1" w:themeFillShade="F2"/>
          </w:tcPr>
          <w:p w14:paraId="7DBEE819" w14:textId="77777777" w:rsidR="000F5F46" w:rsidRPr="00AF1165" w:rsidRDefault="000F5F46" w:rsidP="00AF1165">
            <w:pPr>
              <w:rPr>
                <w:rFonts w:asciiTheme="minorHAnsi" w:hAnsiTheme="minorHAnsi"/>
                <w:sz w:val="18"/>
                <w:szCs w:val="18"/>
              </w:rPr>
            </w:pPr>
          </w:p>
        </w:tc>
        <w:tc>
          <w:tcPr>
            <w:tcW w:w="3240" w:type="dxa"/>
            <w:shd w:val="clear" w:color="auto" w:fill="F2F2F2" w:themeFill="background1" w:themeFillShade="F2"/>
          </w:tcPr>
          <w:p w14:paraId="305A3134" w14:textId="7CDBBF52"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7: As VA’s ePrescribing VistA OP holding queue, support the ability to transmit a cancellation confirmation or  “removal or reject reason” from a list of rejection reasons, or as “free text” back to the external provider due to a cancellation or other validation error.</w:t>
            </w:r>
          </w:p>
        </w:tc>
        <w:tc>
          <w:tcPr>
            <w:tcW w:w="2340" w:type="dxa"/>
            <w:shd w:val="clear" w:color="auto" w:fill="F2F2F2" w:themeFill="background1" w:themeFillShade="F2"/>
          </w:tcPr>
          <w:p w14:paraId="0F1E5795" w14:textId="7B4EFDB8"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7.2: Establish a:</w:t>
            </w:r>
          </w:p>
          <w:p w14:paraId="1A12B1BE" w14:textId="77777777" w:rsidR="000F5F46" w:rsidRPr="00AF1165" w:rsidRDefault="000F5F46" w:rsidP="00AF1165">
            <w:pPr>
              <w:pStyle w:val="ListParagraph"/>
              <w:numPr>
                <w:ilvl w:val="0"/>
                <w:numId w:val="71"/>
              </w:numPr>
              <w:rPr>
                <w:rFonts w:asciiTheme="minorHAnsi" w:hAnsiTheme="minorHAnsi"/>
                <w:sz w:val="18"/>
                <w:szCs w:val="18"/>
              </w:rPr>
            </w:pPr>
            <w:r w:rsidRPr="00AF1165">
              <w:rPr>
                <w:rFonts w:asciiTheme="minorHAnsi" w:hAnsiTheme="minorHAnsi"/>
                <w:sz w:val="18"/>
                <w:szCs w:val="18"/>
              </w:rPr>
              <w:t xml:space="preserve">Cancellation confirmation message, and </w:t>
            </w:r>
          </w:p>
          <w:p w14:paraId="5A398BDB" w14:textId="6434E10D" w:rsidR="000F5F46" w:rsidRPr="00AF1165" w:rsidRDefault="000F5F46" w:rsidP="00AF1165">
            <w:pPr>
              <w:pStyle w:val="ListParagraph"/>
              <w:numPr>
                <w:ilvl w:val="0"/>
                <w:numId w:val="71"/>
              </w:numPr>
              <w:rPr>
                <w:rFonts w:asciiTheme="minorHAnsi" w:hAnsiTheme="minorHAnsi"/>
                <w:sz w:val="18"/>
                <w:szCs w:val="18"/>
              </w:rPr>
            </w:pPr>
            <w:r w:rsidRPr="00AF1165">
              <w:rPr>
                <w:rFonts w:asciiTheme="minorHAnsi" w:hAnsiTheme="minorHAnsi"/>
                <w:sz w:val="18"/>
                <w:szCs w:val="18"/>
              </w:rPr>
              <w:t xml:space="preserve">A list of standard rejection or removal reasons to select from, </w:t>
            </w:r>
            <w:r w:rsidRPr="004B3AC1">
              <w:rPr>
                <w:rFonts w:asciiTheme="minorHAnsi" w:hAnsiTheme="minorHAnsi"/>
                <w:b/>
                <w:sz w:val="18"/>
                <w:szCs w:val="18"/>
              </w:rPr>
              <w:t>including</w:t>
            </w:r>
            <w:r w:rsidRPr="00AF1165">
              <w:rPr>
                <w:rFonts w:asciiTheme="minorHAnsi" w:hAnsiTheme="minorHAnsi"/>
                <w:sz w:val="18"/>
                <w:szCs w:val="18"/>
              </w:rPr>
              <w:t xml:space="preserve"> the option for a “free text” reason that can be entered by the pharmacist and transmitted to external pharmacy that originated the eR</w:t>
            </w:r>
            <w:r w:rsidR="00AF1165">
              <w:rPr>
                <w:rFonts w:asciiTheme="minorHAnsi" w:hAnsiTheme="minorHAnsi"/>
                <w:sz w:val="18"/>
                <w:szCs w:val="18"/>
              </w:rPr>
              <w:t>31.</w:t>
            </w:r>
          </w:p>
        </w:tc>
        <w:tc>
          <w:tcPr>
            <w:tcW w:w="3852" w:type="dxa"/>
            <w:vMerge/>
            <w:shd w:val="clear" w:color="auto" w:fill="F2F2F2" w:themeFill="background1" w:themeFillShade="F2"/>
          </w:tcPr>
          <w:p w14:paraId="6CB7357C" w14:textId="77777777" w:rsidR="000F5F46" w:rsidRPr="00AF1165" w:rsidRDefault="000F5F46" w:rsidP="00AF1165">
            <w:pPr>
              <w:rPr>
                <w:rFonts w:asciiTheme="minorHAnsi" w:hAnsiTheme="minorHAnsi"/>
                <w:sz w:val="18"/>
                <w:szCs w:val="18"/>
              </w:rPr>
            </w:pPr>
          </w:p>
        </w:tc>
      </w:tr>
      <w:tr w:rsidR="000F5F46" w:rsidRPr="00AF1165" w14:paraId="5851AD21" w14:textId="77777777" w:rsidTr="009328A8">
        <w:trPr>
          <w:trHeight w:val="1207"/>
        </w:trPr>
        <w:tc>
          <w:tcPr>
            <w:tcW w:w="558" w:type="dxa"/>
            <w:shd w:val="clear" w:color="auto" w:fill="F2F2F2" w:themeFill="background1" w:themeFillShade="F2"/>
          </w:tcPr>
          <w:p w14:paraId="4CC15CC7" w14:textId="50612F0A" w:rsidR="000F5F46" w:rsidRPr="00AF1165" w:rsidRDefault="0043130D" w:rsidP="00AF1165">
            <w:pPr>
              <w:pStyle w:val="BodyText"/>
              <w:spacing w:before="0" w:after="0"/>
              <w:rPr>
                <w:rFonts w:asciiTheme="minorHAnsi" w:hAnsiTheme="minorHAnsi"/>
                <w:b/>
                <w:sz w:val="18"/>
                <w:szCs w:val="18"/>
              </w:rPr>
            </w:pPr>
            <w:r>
              <w:rPr>
                <w:rFonts w:asciiTheme="minorHAnsi" w:hAnsiTheme="minorHAnsi"/>
                <w:b/>
                <w:sz w:val="18"/>
                <w:szCs w:val="18"/>
              </w:rPr>
              <w:t>87</w:t>
            </w:r>
          </w:p>
        </w:tc>
        <w:tc>
          <w:tcPr>
            <w:tcW w:w="1080" w:type="dxa"/>
            <w:shd w:val="clear" w:color="auto" w:fill="F2F2F2" w:themeFill="background1" w:themeFillShade="F2"/>
          </w:tcPr>
          <w:p w14:paraId="31111D9A"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OWNR</w:t>
            </w:r>
          </w:p>
          <w:p w14:paraId="78A97894"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13427 (e) New</w:t>
            </w:r>
          </w:p>
        </w:tc>
        <w:tc>
          <w:tcPr>
            <w:tcW w:w="1980" w:type="dxa"/>
            <w:shd w:val="clear" w:color="auto" w:fill="F2F2F2" w:themeFill="background1" w:themeFillShade="F2"/>
          </w:tcPr>
          <w:p w14:paraId="1883CB97"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for VA pharmacy staff to archive any eRx that was removed due to a cancellation or other validation error, and to later sort or search for that eRx on the basis of specified criteria in order to retrieve that eRx at a later time.</w:t>
            </w:r>
          </w:p>
        </w:tc>
        <w:tc>
          <w:tcPr>
            <w:tcW w:w="3240" w:type="dxa"/>
            <w:shd w:val="clear" w:color="auto" w:fill="F2F2F2" w:themeFill="background1" w:themeFillShade="F2"/>
          </w:tcPr>
          <w:p w14:paraId="062D58A8" w14:textId="782C3062"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8: As VA’s ePrescribing VistA OP holding queue, support the ability to archive rejected or removed eRxs in an archival file that may deleted after a specified holding time, so that they may be retrieved or sorted for retrieval  (on the basis of pre-specified sort criteria) at a later time if needed for any reason.</w:t>
            </w:r>
          </w:p>
        </w:tc>
        <w:tc>
          <w:tcPr>
            <w:tcW w:w="2340" w:type="dxa"/>
            <w:shd w:val="clear" w:color="auto" w:fill="F2F2F2" w:themeFill="background1" w:themeFillShade="F2"/>
          </w:tcPr>
          <w:p w14:paraId="14AECED8" w14:textId="4DF79618" w:rsidR="000F5F46" w:rsidRPr="00AF1165" w:rsidRDefault="00AF1165" w:rsidP="00AF1165">
            <w:pPr>
              <w:rPr>
                <w:rFonts w:asciiTheme="minorHAnsi" w:hAnsiTheme="minorHAnsi"/>
                <w:sz w:val="18"/>
                <w:szCs w:val="18"/>
              </w:rPr>
            </w:pPr>
            <w:r w:rsidRPr="00AF1165">
              <w:rPr>
                <w:rFonts w:asciiTheme="minorHAnsi" w:hAnsiTheme="minorHAnsi"/>
                <w:sz w:val="18"/>
                <w:szCs w:val="18"/>
              </w:rPr>
              <w:t>31</w:t>
            </w:r>
            <w:r w:rsidR="000F5F46" w:rsidRPr="00AF1165">
              <w:rPr>
                <w:rFonts w:asciiTheme="minorHAnsi" w:hAnsiTheme="minorHAnsi"/>
                <w:sz w:val="18"/>
                <w:szCs w:val="18"/>
              </w:rPr>
              <w:t>.8.1:Build the capability into the holding queue functionality where the pharmacist can:</w:t>
            </w:r>
          </w:p>
          <w:p w14:paraId="1141F596" w14:textId="77777777" w:rsidR="000F5F46" w:rsidRPr="00AF1165" w:rsidRDefault="000F5F46" w:rsidP="00AF1165">
            <w:pPr>
              <w:pStyle w:val="ListParagraph"/>
              <w:numPr>
                <w:ilvl w:val="0"/>
                <w:numId w:val="72"/>
              </w:numPr>
              <w:ind w:left="360"/>
              <w:rPr>
                <w:rFonts w:asciiTheme="minorHAnsi" w:hAnsiTheme="minorHAnsi"/>
                <w:sz w:val="18"/>
                <w:szCs w:val="18"/>
              </w:rPr>
            </w:pPr>
            <w:r w:rsidRPr="00AF1165">
              <w:rPr>
                <w:rFonts w:asciiTheme="minorHAnsi" w:hAnsiTheme="minorHAnsi"/>
                <w:sz w:val="18"/>
                <w:szCs w:val="18"/>
              </w:rPr>
              <w:t>Search an archive of removed or rejected eRxs for any reason.</w:t>
            </w:r>
          </w:p>
          <w:p w14:paraId="2A77290D" w14:textId="77777777" w:rsidR="000F5F46" w:rsidRPr="00AF1165" w:rsidRDefault="000F5F46" w:rsidP="00AF1165">
            <w:pPr>
              <w:rPr>
                <w:rFonts w:asciiTheme="minorHAnsi" w:hAnsiTheme="minorHAnsi"/>
                <w:sz w:val="18"/>
                <w:szCs w:val="18"/>
              </w:rPr>
            </w:pPr>
          </w:p>
          <w:p w14:paraId="190E266E" w14:textId="40760C7C" w:rsidR="000F5F46" w:rsidRPr="00AF1165" w:rsidRDefault="000F5F46" w:rsidP="00AF1165">
            <w:pPr>
              <w:pStyle w:val="ListParagraph"/>
              <w:numPr>
                <w:ilvl w:val="0"/>
                <w:numId w:val="72"/>
              </w:numPr>
              <w:ind w:left="360"/>
              <w:rPr>
                <w:rFonts w:asciiTheme="minorHAnsi" w:hAnsiTheme="minorHAnsi"/>
                <w:sz w:val="18"/>
                <w:szCs w:val="18"/>
              </w:rPr>
            </w:pPr>
            <w:r w:rsidRPr="00AF1165">
              <w:rPr>
                <w:rFonts w:asciiTheme="minorHAnsi" w:hAnsiTheme="minorHAnsi"/>
                <w:sz w:val="18"/>
                <w:szCs w:val="18"/>
              </w:rPr>
              <w:t>Sort the archive just as the pharmacist can search or sort on the holding queue.</w:t>
            </w:r>
          </w:p>
        </w:tc>
        <w:tc>
          <w:tcPr>
            <w:tcW w:w="3852" w:type="dxa"/>
            <w:shd w:val="clear" w:color="auto" w:fill="F2F2F2" w:themeFill="background1" w:themeFillShade="F2"/>
          </w:tcPr>
          <w:p w14:paraId="7B827F11" w14:textId="3C969551" w:rsidR="000F5F46" w:rsidRPr="00AF1165" w:rsidRDefault="000F5F46" w:rsidP="00AF1165">
            <w:pPr>
              <w:rPr>
                <w:rFonts w:asciiTheme="minorHAnsi" w:hAnsiTheme="minorHAnsi"/>
                <w:sz w:val="18"/>
                <w:szCs w:val="18"/>
              </w:rPr>
            </w:pPr>
            <w:r w:rsidRPr="00AF1165">
              <w:rPr>
                <w:rFonts w:asciiTheme="minorHAnsi" w:hAnsiTheme="minorHAnsi"/>
                <w:sz w:val="18"/>
                <w:szCs w:val="18"/>
              </w:rPr>
              <w:t>VA’s VistA OP holding queue must archive rejected or removed eRxs. Search and sort functionality in the archive must match sort functionality in the holding queue, so that the pharmacist may easily identify and retrieve a rejected eRx based on a variety of search or sort criteria.</w:t>
            </w:r>
          </w:p>
        </w:tc>
      </w:tr>
      <w:tr w:rsidR="000F5F46" w:rsidRPr="00AF1165" w14:paraId="0D49A77F" w14:textId="77777777" w:rsidTr="009328A8">
        <w:tc>
          <w:tcPr>
            <w:tcW w:w="558" w:type="dxa"/>
            <w:shd w:val="clear" w:color="auto" w:fill="F2F2F2" w:themeFill="background1" w:themeFillShade="F2"/>
          </w:tcPr>
          <w:p w14:paraId="506BB1DD" w14:textId="793B88F9" w:rsidR="000F5F46" w:rsidRPr="00AF1165" w:rsidRDefault="0043130D" w:rsidP="00AF1165">
            <w:pPr>
              <w:pStyle w:val="BodyText"/>
              <w:spacing w:before="0" w:after="0"/>
              <w:rPr>
                <w:rFonts w:asciiTheme="minorHAnsi" w:hAnsiTheme="minorHAnsi"/>
                <w:b/>
                <w:sz w:val="18"/>
                <w:szCs w:val="18"/>
              </w:rPr>
            </w:pPr>
            <w:r>
              <w:rPr>
                <w:rFonts w:asciiTheme="minorHAnsi" w:hAnsiTheme="minorHAnsi"/>
                <w:b/>
                <w:sz w:val="18"/>
                <w:szCs w:val="18"/>
              </w:rPr>
              <w:t>88</w:t>
            </w:r>
          </w:p>
        </w:tc>
        <w:tc>
          <w:tcPr>
            <w:tcW w:w="1080" w:type="dxa"/>
            <w:shd w:val="clear" w:color="auto" w:fill="F2F2F2" w:themeFill="background1" w:themeFillShade="F2"/>
          </w:tcPr>
          <w:p w14:paraId="4E93542F"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OWNR</w:t>
            </w:r>
          </w:p>
          <w:p w14:paraId="0511744E"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13427 (f) New</w:t>
            </w:r>
          </w:p>
        </w:tc>
        <w:tc>
          <w:tcPr>
            <w:tcW w:w="1980" w:type="dxa"/>
            <w:shd w:val="clear" w:color="auto" w:fill="F2F2F2" w:themeFill="background1" w:themeFillShade="F2"/>
          </w:tcPr>
          <w:p w14:paraId="09A79707"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 xml:space="preserve">Provide the ability to easily switch between eRxs ready for processing and eRxs waiting in the error queue to be resolved or </w:t>
            </w:r>
            <w:r w:rsidRPr="00AF1165">
              <w:rPr>
                <w:rFonts w:asciiTheme="minorHAnsi" w:hAnsiTheme="minorHAnsi"/>
                <w:sz w:val="18"/>
                <w:szCs w:val="18"/>
              </w:rPr>
              <w:lastRenderedPageBreak/>
              <w:t>rejected.</w:t>
            </w:r>
          </w:p>
        </w:tc>
        <w:tc>
          <w:tcPr>
            <w:tcW w:w="3240" w:type="dxa"/>
            <w:shd w:val="clear" w:color="auto" w:fill="F2F2F2" w:themeFill="background1" w:themeFillShade="F2"/>
          </w:tcPr>
          <w:p w14:paraId="7D598DFA" w14:textId="3428172A" w:rsidR="000F5F46" w:rsidRPr="00AF1165" w:rsidRDefault="00AF1165" w:rsidP="00AF1165">
            <w:pPr>
              <w:rPr>
                <w:rFonts w:asciiTheme="minorHAnsi" w:hAnsiTheme="minorHAnsi"/>
                <w:sz w:val="18"/>
                <w:szCs w:val="18"/>
              </w:rPr>
            </w:pPr>
            <w:r>
              <w:rPr>
                <w:rFonts w:asciiTheme="minorHAnsi" w:hAnsiTheme="minorHAnsi"/>
                <w:sz w:val="18"/>
                <w:szCs w:val="18"/>
              </w:rPr>
              <w:lastRenderedPageBreak/>
              <w:t>31.</w:t>
            </w:r>
            <w:r w:rsidR="000F5F46" w:rsidRPr="00AF1165">
              <w:rPr>
                <w:rFonts w:asciiTheme="minorHAnsi" w:hAnsiTheme="minorHAnsi"/>
                <w:sz w:val="18"/>
                <w:szCs w:val="18"/>
              </w:rPr>
              <w:t xml:space="preserve">9: As VA’s ePrescribing VistA OP holding queue, support the ability to </w:t>
            </w:r>
            <w:r w:rsidR="000F5F46" w:rsidRPr="00AF1165">
              <w:rPr>
                <w:rFonts w:asciiTheme="minorHAnsi" w:hAnsiTheme="minorHAnsi"/>
                <w:b/>
                <w:sz w:val="18"/>
                <w:szCs w:val="18"/>
              </w:rPr>
              <w:t xml:space="preserve">toggle between </w:t>
            </w:r>
            <w:r w:rsidR="000F5F46" w:rsidRPr="00AF1165">
              <w:rPr>
                <w:rFonts w:asciiTheme="minorHAnsi" w:hAnsiTheme="minorHAnsi"/>
                <w:sz w:val="18"/>
                <w:szCs w:val="18"/>
              </w:rPr>
              <w:t xml:space="preserve">the </w:t>
            </w:r>
            <w:r w:rsidR="000F5F46" w:rsidRPr="00AF1165">
              <w:rPr>
                <w:rFonts w:asciiTheme="minorHAnsi" w:hAnsiTheme="minorHAnsi"/>
                <w:b/>
                <w:sz w:val="18"/>
                <w:szCs w:val="18"/>
              </w:rPr>
              <w:t>Pending Holding Queue</w:t>
            </w:r>
            <w:r w:rsidR="000F5F46" w:rsidRPr="00AF1165">
              <w:rPr>
                <w:rFonts w:asciiTheme="minorHAnsi" w:hAnsiTheme="minorHAnsi"/>
                <w:sz w:val="18"/>
                <w:szCs w:val="18"/>
              </w:rPr>
              <w:t xml:space="preserve"> or eRxs successfully validated and waiting to process and the </w:t>
            </w:r>
            <w:r w:rsidR="000F5F46" w:rsidRPr="00AF1165">
              <w:rPr>
                <w:rFonts w:asciiTheme="minorHAnsi" w:hAnsiTheme="minorHAnsi"/>
                <w:b/>
                <w:sz w:val="18"/>
                <w:szCs w:val="18"/>
              </w:rPr>
              <w:t xml:space="preserve">Error Holding Queue </w:t>
            </w:r>
            <w:r w:rsidR="000F5F46" w:rsidRPr="00AF1165">
              <w:rPr>
                <w:rFonts w:asciiTheme="minorHAnsi" w:hAnsiTheme="minorHAnsi"/>
                <w:sz w:val="18"/>
                <w:szCs w:val="18"/>
              </w:rPr>
              <w:t xml:space="preserve">of eRxs in Error status due to </w:t>
            </w:r>
            <w:r w:rsidR="000F5F46" w:rsidRPr="00AF1165">
              <w:rPr>
                <w:rFonts w:asciiTheme="minorHAnsi" w:hAnsiTheme="minorHAnsi"/>
                <w:sz w:val="18"/>
                <w:szCs w:val="18"/>
              </w:rPr>
              <w:lastRenderedPageBreak/>
              <w:t>invalid values or missing field information or reject any eR</w:t>
            </w:r>
            <w:r>
              <w:rPr>
                <w:rFonts w:asciiTheme="minorHAnsi" w:hAnsiTheme="minorHAnsi"/>
                <w:sz w:val="18"/>
                <w:szCs w:val="18"/>
              </w:rPr>
              <w:t>31.</w:t>
            </w:r>
          </w:p>
        </w:tc>
        <w:tc>
          <w:tcPr>
            <w:tcW w:w="2340" w:type="dxa"/>
            <w:shd w:val="clear" w:color="auto" w:fill="F2F2F2" w:themeFill="background1" w:themeFillShade="F2"/>
          </w:tcPr>
          <w:p w14:paraId="6FA8B6FD" w14:textId="4BF991D2" w:rsidR="000F5F46" w:rsidRPr="00AF1165" w:rsidRDefault="00AF1165" w:rsidP="00AF1165">
            <w:pPr>
              <w:rPr>
                <w:rFonts w:asciiTheme="minorHAnsi" w:hAnsiTheme="minorHAnsi"/>
                <w:sz w:val="18"/>
                <w:szCs w:val="18"/>
              </w:rPr>
            </w:pPr>
            <w:r w:rsidRPr="00AF1165">
              <w:rPr>
                <w:rFonts w:asciiTheme="minorHAnsi" w:hAnsiTheme="minorHAnsi"/>
                <w:sz w:val="18"/>
                <w:szCs w:val="18"/>
              </w:rPr>
              <w:lastRenderedPageBreak/>
              <w:t>31</w:t>
            </w:r>
            <w:r w:rsidR="000F5F46" w:rsidRPr="00AF1165">
              <w:rPr>
                <w:rFonts w:asciiTheme="minorHAnsi" w:hAnsiTheme="minorHAnsi"/>
                <w:sz w:val="18"/>
                <w:szCs w:val="18"/>
              </w:rPr>
              <w:t xml:space="preserve">.9.1: Build the capability into the holding queue functionality where the pharmacist can toggle between the Pending Holding Queue and the Error </w:t>
            </w:r>
            <w:r w:rsidR="000F5F46" w:rsidRPr="00AF1165">
              <w:rPr>
                <w:rFonts w:asciiTheme="minorHAnsi" w:hAnsiTheme="minorHAnsi"/>
                <w:sz w:val="18"/>
                <w:szCs w:val="18"/>
              </w:rPr>
              <w:lastRenderedPageBreak/>
              <w:t>Holding Queue.</w:t>
            </w:r>
          </w:p>
        </w:tc>
        <w:tc>
          <w:tcPr>
            <w:tcW w:w="3852" w:type="dxa"/>
            <w:shd w:val="clear" w:color="auto" w:fill="F2F2F2" w:themeFill="background1" w:themeFillShade="F2"/>
          </w:tcPr>
          <w:p w14:paraId="3680FBD3"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lastRenderedPageBreak/>
              <w:t xml:space="preserve">Pharmacists must be able to </w:t>
            </w:r>
            <w:bookmarkStart w:id="150" w:name="Start_here_Nov_9"/>
            <w:bookmarkEnd w:id="150"/>
            <w:r w:rsidRPr="00AF1165">
              <w:rPr>
                <w:rFonts w:asciiTheme="minorHAnsi" w:hAnsiTheme="minorHAnsi"/>
                <w:sz w:val="18"/>
                <w:szCs w:val="18"/>
              </w:rPr>
              <w:t>easily switch between eRxs in Error that need further resolution and eRxs in Pending ready to be processed and dispensed.</w:t>
            </w:r>
          </w:p>
        </w:tc>
      </w:tr>
      <w:tr w:rsidR="000F5F46" w:rsidRPr="00AF1165" w14:paraId="6B7D6AAA" w14:textId="77777777" w:rsidTr="009328A8">
        <w:tc>
          <w:tcPr>
            <w:tcW w:w="558" w:type="dxa"/>
            <w:shd w:val="clear" w:color="auto" w:fill="F2F2F2" w:themeFill="background1" w:themeFillShade="F2"/>
          </w:tcPr>
          <w:p w14:paraId="5DAB5E72" w14:textId="6A2E6C80" w:rsidR="000F5F46" w:rsidRPr="00AF1165" w:rsidRDefault="0043130D" w:rsidP="00AF1165">
            <w:pPr>
              <w:pStyle w:val="BodyText"/>
              <w:spacing w:before="0" w:after="0"/>
              <w:rPr>
                <w:rFonts w:asciiTheme="minorHAnsi" w:hAnsiTheme="minorHAnsi"/>
                <w:b/>
                <w:sz w:val="18"/>
                <w:szCs w:val="18"/>
              </w:rPr>
            </w:pPr>
            <w:r>
              <w:rPr>
                <w:rFonts w:asciiTheme="minorHAnsi" w:hAnsiTheme="minorHAnsi"/>
                <w:b/>
                <w:sz w:val="18"/>
                <w:szCs w:val="18"/>
              </w:rPr>
              <w:lastRenderedPageBreak/>
              <w:t>89</w:t>
            </w:r>
          </w:p>
        </w:tc>
        <w:tc>
          <w:tcPr>
            <w:tcW w:w="1080" w:type="dxa"/>
            <w:shd w:val="clear" w:color="auto" w:fill="F2F2F2" w:themeFill="background1" w:themeFillShade="F2"/>
          </w:tcPr>
          <w:p w14:paraId="125314CE"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OWNR</w:t>
            </w:r>
          </w:p>
          <w:p w14:paraId="1851F110" w14:textId="77777777" w:rsidR="000F5F46" w:rsidRPr="00AF1165" w:rsidRDefault="000F5F46" w:rsidP="00AF1165">
            <w:pPr>
              <w:pStyle w:val="BodyText"/>
              <w:spacing w:before="0" w:after="0"/>
              <w:rPr>
                <w:rFonts w:asciiTheme="minorHAnsi" w:hAnsiTheme="minorHAnsi"/>
                <w:sz w:val="18"/>
                <w:szCs w:val="18"/>
              </w:rPr>
            </w:pPr>
            <w:r w:rsidRPr="00AF1165">
              <w:rPr>
                <w:rFonts w:asciiTheme="minorHAnsi" w:hAnsiTheme="minorHAnsi"/>
                <w:sz w:val="18"/>
                <w:szCs w:val="18"/>
              </w:rPr>
              <w:t>13427 (g) New</w:t>
            </w:r>
          </w:p>
        </w:tc>
        <w:tc>
          <w:tcPr>
            <w:tcW w:w="1980" w:type="dxa"/>
            <w:shd w:val="clear" w:color="auto" w:fill="F2F2F2" w:themeFill="background1" w:themeFillShade="F2"/>
          </w:tcPr>
          <w:p w14:paraId="1A99BE91" w14:textId="77777777" w:rsidR="000F5F46" w:rsidRPr="00AF1165" w:rsidRDefault="000F5F46" w:rsidP="00AF1165">
            <w:pPr>
              <w:rPr>
                <w:rFonts w:asciiTheme="minorHAnsi" w:hAnsiTheme="minorHAnsi"/>
                <w:sz w:val="18"/>
                <w:szCs w:val="18"/>
              </w:rPr>
            </w:pPr>
            <w:r w:rsidRPr="00AF1165">
              <w:rPr>
                <w:rFonts w:asciiTheme="minorHAnsi" w:hAnsiTheme="minorHAnsi"/>
                <w:sz w:val="18"/>
                <w:szCs w:val="18"/>
              </w:rPr>
              <w:t>Provide the ability to exit the VistA OP holding queue area to return to the main VistA OP functional menu.</w:t>
            </w:r>
          </w:p>
        </w:tc>
        <w:tc>
          <w:tcPr>
            <w:tcW w:w="3240" w:type="dxa"/>
            <w:shd w:val="clear" w:color="auto" w:fill="F2F2F2" w:themeFill="background1" w:themeFillShade="F2"/>
          </w:tcPr>
          <w:p w14:paraId="17308CA8" w14:textId="7AC4D59C" w:rsidR="000F5F46" w:rsidRPr="00AF1165" w:rsidRDefault="00AF1165" w:rsidP="00AF1165">
            <w:pPr>
              <w:rPr>
                <w:rFonts w:asciiTheme="minorHAnsi" w:hAnsiTheme="minorHAnsi"/>
                <w:sz w:val="18"/>
                <w:szCs w:val="18"/>
              </w:rPr>
            </w:pPr>
            <w:r>
              <w:rPr>
                <w:rFonts w:asciiTheme="minorHAnsi" w:hAnsiTheme="minorHAnsi"/>
                <w:sz w:val="18"/>
                <w:szCs w:val="18"/>
              </w:rPr>
              <w:t>31.</w:t>
            </w:r>
            <w:r w:rsidR="000F5F46" w:rsidRPr="00AF1165">
              <w:rPr>
                <w:rFonts w:asciiTheme="minorHAnsi" w:hAnsiTheme="minorHAnsi"/>
                <w:sz w:val="18"/>
                <w:szCs w:val="18"/>
              </w:rPr>
              <w:t>10: As VA’s ePrescribing VistA OP holding queue, support the ability to</w:t>
            </w:r>
            <w:r w:rsidR="000F5F46" w:rsidRPr="00AF1165">
              <w:rPr>
                <w:rFonts w:asciiTheme="minorHAnsi" w:hAnsiTheme="minorHAnsi"/>
                <w:b/>
                <w:sz w:val="18"/>
                <w:szCs w:val="18"/>
              </w:rPr>
              <w:t xml:space="preserve"> exit</w:t>
            </w:r>
            <w:r w:rsidR="000F5F46" w:rsidRPr="00AF1165">
              <w:rPr>
                <w:rFonts w:asciiTheme="minorHAnsi" w:hAnsiTheme="minorHAnsi"/>
                <w:sz w:val="18"/>
                <w:szCs w:val="18"/>
              </w:rPr>
              <w:t xml:space="preserve"> the holding queue, so the user can return to the VistA OP main menu functionality.</w:t>
            </w:r>
          </w:p>
        </w:tc>
        <w:tc>
          <w:tcPr>
            <w:tcW w:w="2340" w:type="dxa"/>
            <w:shd w:val="clear" w:color="auto" w:fill="F2F2F2" w:themeFill="background1" w:themeFillShade="F2"/>
          </w:tcPr>
          <w:p w14:paraId="3C90C38D" w14:textId="234652F3" w:rsidR="000F5F46" w:rsidRPr="00AF1165" w:rsidRDefault="00AF1165" w:rsidP="00AF1165">
            <w:pPr>
              <w:rPr>
                <w:rFonts w:asciiTheme="minorHAnsi" w:hAnsiTheme="minorHAnsi"/>
                <w:sz w:val="18"/>
                <w:szCs w:val="18"/>
              </w:rPr>
            </w:pPr>
            <w:r w:rsidRPr="00AF1165">
              <w:rPr>
                <w:rFonts w:asciiTheme="minorHAnsi" w:hAnsiTheme="minorHAnsi"/>
                <w:sz w:val="18"/>
                <w:szCs w:val="18"/>
              </w:rPr>
              <w:t>31</w:t>
            </w:r>
            <w:r w:rsidR="000F5F46" w:rsidRPr="00AF1165">
              <w:rPr>
                <w:rFonts w:asciiTheme="minorHAnsi" w:hAnsiTheme="minorHAnsi"/>
                <w:sz w:val="18"/>
                <w:szCs w:val="18"/>
              </w:rPr>
              <w:t>.10.1: Build the capability into the holding queue functionality where the pharmacist can exit the VistA OP holding queue to return the main VistA OP menu functionality.</w:t>
            </w:r>
          </w:p>
        </w:tc>
        <w:tc>
          <w:tcPr>
            <w:tcW w:w="3852" w:type="dxa"/>
            <w:shd w:val="clear" w:color="auto" w:fill="F2F2F2" w:themeFill="background1" w:themeFillShade="F2"/>
          </w:tcPr>
          <w:p w14:paraId="18AACCBF" w14:textId="77777777" w:rsidR="000F5F46" w:rsidRPr="00AF1165" w:rsidRDefault="000F5F46" w:rsidP="00AF1165">
            <w:pPr>
              <w:keepNext/>
              <w:rPr>
                <w:rFonts w:asciiTheme="minorHAnsi" w:hAnsiTheme="minorHAnsi"/>
                <w:sz w:val="18"/>
                <w:szCs w:val="18"/>
              </w:rPr>
            </w:pPr>
            <w:r w:rsidRPr="00AF1165">
              <w:rPr>
                <w:rFonts w:asciiTheme="minorHAnsi" w:hAnsiTheme="minorHAnsi"/>
                <w:sz w:val="18"/>
                <w:szCs w:val="18"/>
              </w:rPr>
              <w:t>Pharmacists must be able to easily exit out of the VistA OP holding queue area to the main VistA Outpatient Pharmacy functional area.</w:t>
            </w:r>
          </w:p>
        </w:tc>
      </w:tr>
    </w:tbl>
    <w:p w14:paraId="71B2828F" w14:textId="77777777" w:rsidR="000F5F46" w:rsidRDefault="000F5F46" w:rsidP="00664AE8">
      <w:pPr>
        <w:pStyle w:val="Heading3"/>
      </w:pPr>
      <w:bookmarkStart w:id="151" w:name="_Ref409606038"/>
      <w:bookmarkStart w:id="152" w:name="_Ref409606050"/>
      <w:bookmarkStart w:id="153" w:name="_Toc443575566"/>
      <w:r>
        <w:t>Processing eRxs from VistA OP Pending or Error Holding Queue and Advancing to Ready to Dispense Status</w:t>
      </w:r>
      <w:bookmarkEnd w:id="151"/>
      <w:bookmarkEnd w:id="152"/>
      <w:bookmarkEnd w:id="153"/>
    </w:p>
    <w:p w14:paraId="68479F75" w14:textId="77777777" w:rsidR="000F5F46" w:rsidRDefault="000F5F46" w:rsidP="000F5F46">
      <w:pPr>
        <w:pStyle w:val="BodyText"/>
      </w:pPr>
      <w:r>
        <w:t xml:space="preserve">This supports additional functionality in the VistA OP holding queue for pending or error-status eRxs, and the requirement to advance successfully processed eRxs to a “Ready to Dispense” status. </w:t>
      </w:r>
    </w:p>
    <w:p w14:paraId="095B6017" w14:textId="223F1F3D" w:rsidR="001E2F2E" w:rsidRDefault="001E2F2E" w:rsidP="009328A8">
      <w:pPr>
        <w:pStyle w:val="Caption"/>
      </w:pPr>
      <w:bookmarkStart w:id="154" w:name="_Toc443575507"/>
      <w:r>
        <w:t xml:space="preserve">Table </w:t>
      </w:r>
      <w:fldSimple w:instr=" SEQ Table \* ARABIC ">
        <w:r w:rsidR="00DF255A">
          <w:rPr>
            <w:noProof/>
          </w:rPr>
          <w:t>32</w:t>
        </w:r>
      </w:fldSimple>
      <w:r>
        <w:t xml:space="preserve">: </w:t>
      </w:r>
      <w:r w:rsidRPr="003C4861">
        <w:t>EPIC 32: The pharmacist needs to be able to sort on one or a set of eRxs for priority processing, and also to advance resolved error-status eRxs to the pending queue so they can be successfully processed.</w:t>
      </w:r>
      <w:bookmarkEnd w:id="154"/>
    </w:p>
    <w:tbl>
      <w:tblPr>
        <w:tblStyle w:val="TableGrid"/>
        <w:tblW w:w="13050" w:type="dxa"/>
        <w:tblInd w:w="108" w:type="dxa"/>
        <w:shd w:val="clear" w:color="auto" w:fill="DEFDCF"/>
        <w:tblLayout w:type="fixed"/>
        <w:tblLook w:val="04A0" w:firstRow="1" w:lastRow="0" w:firstColumn="1" w:lastColumn="0" w:noHBand="0" w:noVBand="1"/>
        <w:tblCaption w:val="EPIC 32: The pharmacist needs to be able to sort on one or a set of eRxs for priority processing"/>
        <w:tblDescription w:val="EPIC 32: The pharmacist needs to be able to sort on one or a set of eRxs for priority processing, and also to advance resolved error-status eRxs to the pending queue so they can be successfully processed."/>
      </w:tblPr>
      <w:tblGrid>
        <w:gridCol w:w="558"/>
        <w:gridCol w:w="1080"/>
        <w:gridCol w:w="1980"/>
        <w:gridCol w:w="3240"/>
        <w:gridCol w:w="2340"/>
        <w:gridCol w:w="3852"/>
      </w:tblGrid>
      <w:tr w:rsidR="000F5F46" w:rsidRPr="00BA0F14" w14:paraId="03A3D65F" w14:textId="77777777" w:rsidTr="009328A8">
        <w:trPr>
          <w:tblHeader/>
        </w:trPr>
        <w:tc>
          <w:tcPr>
            <w:tcW w:w="558" w:type="dxa"/>
            <w:shd w:val="clear" w:color="auto" w:fill="D9D9D9" w:themeFill="background1" w:themeFillShade="D9"/>
            <w:vAlign w:val="center"/>
          </w:tcPr>
          <w:p w14:paraId="36C90EBC" w14:textId="77777777" w:rsidR="000F5F46" w:rsidRPr="00BA0F14" w:rsidRDefault="000F5F46" w:rsidP="003D0335">
            <w:pPr>
              <w:pStyle w:val="BodyText"/>
              <w:spacing w:before="0" w:after="0"/>
              <w:jc w:val="center"/>
              <w:rPr>
                <w:rFonts w:asciiTheme="minorHAnsi" w:hAnsiTheme="minorHAnsi"/>
                <w:b/>
                <w:sz w:val="18"/>
                <w:szCs w:val="18"/>
              </w:rPr>
            </w:pPr>
            <w:r w:rsidRPr="00BA0F14">
              <w:rPr>
                <w:rFonts w:asciiTheme="minorHAnsi" w:hAnsiTheme="minorHAnsi"/>
                <w:b/>
                <w:sz w:val="18"/>
                <w:szCs w:val="18"/>
              </w:rPr>
              <w:t>ID#</w:t>
            </w:r>
          </w:p>
        </w:tc>
        <w:tc>
          <w:tcPr>
            <w:tcW w:w="1080" w:type="dxa"/>
            <w:shd w:val="clear" w:color="auto" w:fill="D9D9D9" w:themeFill="background1" w:themeFillShade="D9"/>
            <w:vAlign w:val="center"/>
          </w:tcPr>
          <w:p w14:paraId="5A4700F0" w14:textId="77777777" w:rsidR="000F5F46" w:rsidRPr="00BA0F14" w:rsidRDefault="000F5F46" w:rsidP="003D0335">
            <w:pPr>
              <w:pStyle w:val="BodyText"/>
              <w:spacing w:before="0" w:after="0"/>
              <w:jc w:val="center"/>
              <w:rPr>
                <w:rFonts w:asciiTheme="minorHAnsi" w:hAnsiTheme="minorHAnsi"/>
                <w:sz w:val="18"/>
                <w:szCs w:val="18"/>
              </w:rPr>
            </w:pPr>
            <w:r w:rsidRPr="00BA0F14">
              <w:rPr>
                <w:rFonts w:asciiTheme="minorHAnsi" w:hAnsiTheme="minorHAnsi"/>
                <w:b/>
                <w:sz w:val="18"/>
                <w:szCs w:val="18"/>
              </w:rPr>
              <w:t>NEED/</w:t>
            </w:r>
            <w:r w:rsidRPr="00BA0F14">
              <w:rPr>
                <w:rFonts w:asciiTheme="minorHAnsi" w:hAnsiTheme="minorHAnsi"/>
                <w:b/>
                <w:sz w:val="18"/>
                <w:szCs w:val="18"/>
              </w:rPr>
              <w:br/>
              <w:t>OWNR #</w:t>
            </w:r>
          </w:p>
        </w:tc>
        <w:tc>
          <w:tcPr>
            <w:tcW w:w="1980" w:type="dxa"/>
            <w:shd w:val="clear" w:color="auto" w:fill="D9D9D9" w:themeFill="background1" w:themeFillShade="D9"/>
            <w:vAlign w:val="center"/>
          </w:tcPr>
          <w:p w14:paraId="70FBCB54" w14:textId="77777777" w:rsidR="000F5F46" w:rsidRPr="00BA0F14" w:rsidRDefault="000F5F46" w:rsidP="003D0335">
            <w:pPr>
              <w:jc w:val="center"/>
              <w:rPr>
                <w:rFonts w:asciiTheme="minorHAnsi" w:hAnsiTheme="minorHAnsi"/>
                <w:sz w:val="18"/>
                <w:szCs w:val="18"/>
              </w:rPr>
            </w:pPr>
            <w:r w:rsidRPr="00BA0F14">
              <w:rPr>
                <w:rFonts w:asciiTheme="minorHAnsi" w:hAnsiTheme="minorHAnsi"/>
                <w:b/>
                <w:sz w:val="18"/>
                <w:szCs w:val="18"/>
              </w:rPr>
              <w:t>BRD Theme</w:t>
            </w:r>
          </w:p>
        </w:tc>
        <w:tc>
          <w:tcPr>
            <w:tcW w:w="3240" w:type="dxa"/>
            <w:shd w:val="clear" w:color="auto" w:fill="D9D9D9" w:themeFill="background1" w:themeFillShade="D9"/>
            <w:vAlign w:val="center"/>
          </w:tcPr>
          <w:p w14:paraId="06B4550C" w14:textId="77777777" w:rsidR="000F5F46" w:rsidRPr="00BA0F14" w:rsidRDefault="000F5F46" w:rsidP="003D0335">
            <w:pPr>
              <w:jc w:val="center"/>
              <w:rPr>
                <w:rFonts w:asciiTheme="minorHAnsi" w:hAnsiTheme="minorHAnsi"/>
                <w:sz w:val="18"/>
                <w:szCs w:val="18"/>
              </w:rPr>
            </w:pPr>
            <w:r w:rsidRPr="00BA0F14">
              <w:rPr>
                <w:rFonts w:asciiTheme="minorHAnsi" w:hAnsiTheme="minorHAnsi"/>
                <w:b/>
                <w:sz w:val="18"/>
                <w:szCs w:val="18"/>
              </w:rPr>
              <w:t>User Stories (Narratives)</w:t>
            </w:r>
          </w:p>
        </w:tc>
        <w:tc>
          <w:tcPr>
            <w:tcW w:w="2340" w:type="dxa"/>
            <w:shd w:val="clear" w:color="auto" w:fill="D9D9D9" w:themeFill="background1" w:themeFillShade="D9"/>
            <w:vAlign w:val="center"/>
          </w:tcPr>
          <w:p w14:paraId="4F2F66AE" w14:textId="77777777" w:rsidR="000F5F46" w:rsidRPr="00BA0F14" w:rsidRDefault="000F5F46" w:rsidP="003D0335">
            <w:pPr>
              <w:jc w:val="center"/>
              <w:rPr>
                <w:rFonts w:asciiTheme="minorHAnsi" w:hAnsiTheme="minorHAnsi"/>
                <w:sz w:val="18"/>
                <w:szCs w:val="18"/>
              </w:rPr>
            </w:pPr>
            <w:r w:rsidRPr="00BA0F14">
              <w:rPr>
                <w:rFonts w:asciiTheme="minorHAnsi" w:hAnsiTheme="minorHAnsi"/>
                <w:b/>
                <w:sz w:val="18"/>
                <w:szCs w:val="18"/>
              </w:rPr>
              <w:t>User Tasks</w:t>
            </w:r>
          </w:p>
        </w:tc>
        <w:tc>
          <w:tcPr>
            <w:tcW w:w="3852" w:type="dxa"/>
            <w:shd w:val="clear" w:color="auto" w:fill="D9D9D9" w:themeFill="background1" w:themeFillShade="D9"/>
            <w:vAlign w:val="center"/>
          </w:tcPr>
          <w:p w14:paraId="6882F953" w14:textId="77777777" w:rsidR="000F5F46" w:rsidRPr="00BA0F14" w:rsidRDefault="000F5F46" w:rsidP="003D0335">
            <w:pPr>
              <w:jc w:val="center"/>
              <w:rPr>
                <w:rFonts w:asciiTheme="minorHAnsi" w:hAnsiTheme="minorHAnsi"/>
                <w:sz w:val="18"/>
                <w:szCs w:val="18"/>
              </w:rPr>
            </w:pPr>
            <w:r w:rsidRPr="00BA0F14">
              <w:rPr>
                <w:rFonts w:asciiTheme="minorHAnsi" w:hAnsiTheme="minorHAnsi"/>
                <w:b/>
                <w:sz w:val="18"/>
                <w:szCs w:val="18"/>
              </w:rPr>
              <w:t>Business Acceptance Criteria</w:t>
            </w:r>
            <w:r w:rsidRPr="00BA0F14">
              <w:rPr>
                <w:rFonts w:asciiTheme="minorHAnsi" w:hAnsiTheme="minorHAnsi"/>
                <w:b/>
                <w:sz w:val="18"/>
                <w:szCs w:val="18"/>
              </w:rPr>
              <w:br/>
              <w:t>(Requirements)</w:t>
            </w:r>
          </w:p>
        </w:tc>
      </w:tr>
      <w:tr w:rsidR="000F5F46" w:rsidRPr="00BA0F14" w14:paraId="5669FA40" w14:textId="77777777" w:rsidTr="009328A8">
        <w:tc>
          <w:tcPr>
            <w:tcW w:w="558" w:type="dxa"/>
            <w:shd w:val="clear" w:color="auto" w:fill="F2F2F2" w:themeFill="background1" w:themeFillShade="F2"/>
          </w:tcPr>
          <w:p w14:paraId="3F63BF99" w14:textId="1A227CED" w:rsidR="000F5F46" w:rsidRPr="00BA0F14" w:rsidRDefault="0043130D" w:rsidP="003D0335">
            <w:pPr>
              <w:pStyle w:val="BodyText"/>
              <w:spacing w:before="0" w:after="0"/>
              <w:rPr>
                <w:rFonts w:asciiTheme="minorHAnsi" w:hAnsiTheme="minorHAnsi"/>
                <w:b/>
                <w:sz w:val="18"/>
                <w:szCs w:val="18"/>
              </w:rPr>
            </w:pPr>
            <w:r>
              <w:rPr>
                <w:rFonts w:asciiTheme="minorHAnsi" w:hAnsiTheme="minorHAnsi"/>
                <w:b/>
                <w:sz w:val="18"/>
                <w:szCs w:val="18"/>
              </w:rPr>
              <w:t>90</w:t>
            </w:r>
          </w:p>
        </w:tc>
        <w:tc>
          <w:tcPr>
            <w:tcW w:w="1080" w:type="dxa"/>
            <w:shd w:val="clear" w:color="auto" w:fill="F2F2F2" w:themeFill="background1" w:themeFillShade="F2"/>
          </w:tcPr>
          <w:p w14:paraId="70BA1630" w14:textId="77777777" w:rsidR="000F5F46" w:rsidRPr="00BA0F14" w:rsidRDefault="000F5F46" w:rsidP="003D0335">
            <w:pPr>
              <w:pStyle w:val="BodyText"/>
              <w:spacing w:before="0" w:after="0"/>
              <w:rPr>
                <w:rFonts w:asciiTheme="minorHAnsi" w:hAnsiTheme="minorHAnsi"/>
                <w:sz w:val="18"/>
                <w:szCs w:val="18"/>
              </w:rPr>
            </w:pPr>
            <w:r w:rsidRPr="00BA0F14">
              <w:rPr>
                <w:rFonts w:asciiTheme="minorHAnsi" w:hAnsiTheme="minorHAnsi"/>
                <w:sz w:val="18"/>
                <w:szCs w:val="18"/>
              </w:rPr>
              <w:t>OWNR</w:t>
            </w:r>
            <w:r w:rsidRPr="00BA0F14">
              <w:rPr>
                <w:rFonts w:asciiTheme="minorHAnsi" w:hAnsiTheme="minorHAnsi"/>
                <w:sz w:val="18"/>
                <w:szCs w:val="18"/>
              </w:rPr>
              <w:br/>
              <w:t>Identify Auto-Generated vs. Pharmacist Generated eRxs</w:t>
            </w:r>
          </w:p>
        </w:tc>
        <w:tc>
          <w:tcPr>
            <w:tcW w:w="1980" w:type="dxa"/>
            <w:shd w:val="clear" w:color="auto" w:fill="F2F2F2" w:themeFill="background1" w:themeFillShade="F2"/>
          </w:tcPr>
          <w:p w14:paraId="2DF225D3" w14:textId="77777777" w:rsidR="000F5F46" w:rsidRPr="00BA0F14" w:rsidRDefault="000F5F46" w:rsidP="003D0335">
            <w:pPr>
              <w:rPr>
                <w:rFonts w:asciiTheme="minorHAnsi" w:hAnsiTheme="minorHAnsi"/>
                <w:sz w:val="18"/>
                <w:szCs w:val="18"/>
              </w:rPr>
            </w:pPr>
            <w:r w:rsidRPr="00BA0F14">
              <w:rPr>
                <w:rFonts w:asciiTheme="minorHAnsi" w:hAnsiTheme="minorHAnsi"/>
                <w:sz w:val="18"/>
                <w:szCs w:val="18"/>
              </w:rPr>
              <w:t>Provide the ability to indicate on the eRx whether the eRx was auto-generated, with no errors, or pharmacist generated, with user intervention and error handling by the pharmacist.</w:t>
            </w:r>
          </w:p>
        </w:tc>
        <w:tc>
          <w:tcPr>
            <w:tcW w:w="3240" w:type="dxa"/>
            <w:shd w:val="clear" w:color="auto" w:fill="F2F2F2" w:themeFill="background1" w:themeFillShade="F2"/>
          </w:tcPr>
          <w:p w14:paraId="3DA1E931" w14:textId="56D66095"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1: As a VA Pharmacist, when doing an inquiry on an eRx, I want to know if the eRx was auto-generated (eRx SYS – Entered), or pharmacist generated (eRx PHR – Entered), so I can identify those eRxs that required additional error handling.</w:t>
            </w:r>
          </w:p>
        </w:tc>
        <w:tc>
          <w:tcPr>
            <w:tcW w:w="2340" w:type="dxa"/>
            <w:shd w:val="clear" w:color="auto" w:fill="F2F2F2" w:themeFill="background1" w:themeFillShade="F2"/>
          </w:tcPr>
          <w:p w14:paraId="077BD8F7" w14:textId="3880F91F"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.1.1: Distinguish with an indicator on the eRx auto-generated versus pharmacist-generated eRxs.</w:t>
            </w:r>
          </w:p>
        </w:tc>
        <w:tc>
          <w:tcPr>
            <w:tcW w:w="3852" w:type="dxa"/>
            <w:shd w:val="clear" w:color="auto" w:fill="F2F2F2" w:themeFill="background1" w:themeFillShade="F2"/>
          </w:tcPr>
          <w:p w14:paraId="353F3F3E" w14:textId="77777777" w:rsidR="000F5F46" w:rsidRPr="00BA0F14" w:rsidRDefault="000F5F46" w:rsidP="003D0335">
            <w:pPr>
              <w:rPr>
                <w:rFonts w:asciiTheme="minorHAnsi" w:hAnsiTheme="minorHAnsi"/>
                <w:sz w:val="18"/>
                <w:szCs w:val="18"/>
              </w:rPr>
            </w:pPr>
            <w:r w:rsidRPr="00BA0F14">
              <w:rPr>
                <w:rFonts w:asciiTheme="minorHAnsi" w:hAnsiTheme="minorHAnsi"/>
                <w:sz w:val="18"/>
                <w:szCs w:val="18"/>
              </w:rPr>
              <w:t>VA pharmacists should be able to differentiate auto-generated eRxs from pharmacist-generated eRxs.</w:t>
            </w:r>
          </w:p>
        </w:tc>
      </w:tr>
      <w:tr w:rsidR="000F5F46" w:rsidRPr="00BA0F14" w14:paraId="133D2B89" w14:textId="77777777" w:rsidTr="009328A8">
        <w:tc>
          <w:tcPr>
            <w:tcW w:w="558" w:type="dxa"/>
            <w:shd w:val="clear" w:color="auto" w:fill="F2F2F2" w:themeFill="background1" w:themeFillShade="F2"/>
          </w:tcPr>
          <w:p w14:paraId="3AB24317" w14:textId="10DFC9B6" w:rsidR="000F5F46" w:rsidRPr="00BA0F14" w:rsidRDefault="0043130D" w:rsidP="003D0335">
            <w:pPr>
              <w:pStyle w:val="BodyText"/>
              <w:spacing w:before="0" w:after="0"/>
              <w:rPr>
                <w:rFonts w:asciiTheme="minorHAnsi" w:hAnsiTheme="minorHAnsi"/>
                <w:b/>
                <w:sz w:val="18"/>
                <w:szCs w:val="18"/>
              </w:rPr>
            </w:pPr>
            <w:r>
              <w:rPr>
                <w:rFonts w:asciiTheme="minorHAnsi" w:hAnsiTheme="minorHAnsi"/>
                <w:b/>
                <w:sz w:val="18"/>
                <w:szCs w:val="18"/>
              </w:rPr>
              <w:t>91</w:t>
            </w:r>
          </w:p>
        </w:tc>
        <w:tc>
          <w:tcPr>
            <w:tcW w:w="1080" w:type="dxa"/>
            <w:shd w:val="clear" w:color="auto" w:fill="F2F2F2" w:themeFill="background1" w:themeFillShade="F2"/>
          </w:tcPr>
          <w:p w14:paraId="087C34F0" w14:textId="0AC96BE4" w:rsidR="000F5F46" w:rsidRPr="00BA0F14" w:rsidRDefault="000F5F46" w:rsidP="003D0335">
            <w:pPr>
              <w:pStyle w:val="BodyText"/>
              <w:spacing w:before="0" w:after="0"/>
              <w:rPr>
                <w:rFonts w:asciiTheme="minorHAnsi" w:hAnsiTheme="minorHAnsi"/>
                <w:sz w:val="18"/>
                <w:szCs w:val="18"/>
              </w:rPr>
            </w:pPr>
            <w:r w:rsidRPr="00BA0F14">
              <w:rPr>
                <w:rFonts w:asciiTheme="minorHAnsi" w:hAnsiTheme="minorHAnsi"/>
                <w:sz w:val="18"/>
                <w:szCs w:val="18"/>
              </w:rPr>
              <w:t>OWNR</w:t>
            </w:r>
            <w:r w:rsidRPr="00BA0F14">
              <w:rPr>
                <w:rFonts w:asciiTheme="minorHAnsi" w:hAnsiTheme="minorHAnsi"/>
                <w:sz w:val="18"/>
                <w:szCs w:val="18"/>
              </w:rPr>
              <w:br/>
              <w:t>Prioritize eRx for Processing</w:t>
            </w:r>
          </w:p>
        </w:tc>
        <w:tc>
          <w:tcPr>
            <w:tcW w:w="1980" w:type="dxa"/>
            <w:shd w:val="clear" w:color="auto" w:fill="F2F2F2" w:themeFill="background1" w:themeFillShade="F2"/>
          </w:tcPr>
          <w:p w14:paraId="2007830D" w14:textId="77777777" w:rsidR="000F5F46" w:rsidRPr="00BA0F14" w:rsidRDefault="000F5F46" w:rsidP="003D0335">
            <w:pPr>
              <w:rPr>
                <w:rFonts w:asciiTheme="minorHAnsi" w:hAnsiTheme="minorHAnsi"/>
                <w:sz w:val="18"/>
                <w:szCs w:val="18"/>
              </w:rPr>
            </w:pPr>
            <w:r w:rsidRPr="00BA0F14">
              <w:rPr>
                <w:rFonts w:asciiTheme="minorHAnsi" w:hAnsiTheme="minorHAnsi"/>
                <w:sz w:val="18"/>
                <w:szCs w:val="18"/>
              </w:rPr>
              <w:t>Provide the ability to prioritize any one or set of selected eRxs in the Pending Queue, by sorting on the basis of a sort or search criteria.</w:t>
            </w:r>
          </w:p>
        </w:tc>
        <w:tc>
          <w:tcPr>
            <w:tcW w:w="3240" w:type="dxa"/>
            <w:shd w:val="clear" w:color="auto" w:fill="F2F2F2" w:themeFill="background1" w:themeFillShade="F2"/>
          </w:tcPr>
          <w:p w14:paraId="5B3B5579" w14:textId="64D46153"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.2: As the VistA OP pending queue, I want to be able to sort on any of the available sort criteria, and initiate a process to start processing those eRxs, so I can prioritize selected eRxs for processing.</w:t>
            </w:r>
          </w:p>
        </w:tc>
        <w:tc>
          <w:tcPr>
            <w:tcW w:w="2340" w:type="dxa"/>
            <w:shd w:val="clear" w:color="auto" w:fill="F2F2F2" w:themeFill="background1" w:themeFillShade="F2"/>
          </w:tcPr>
          <w:p w14:paraId="0E4AF54D" w14:textId="0A6A4661"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.2.1: Sort eRxs on any one of the sort criteria</w:t>
            </w:r>
          </w:p>
          <w:p w14:paraId="6CB1457D" w14:textId="77777777" w:rsidR="000F5F46" w:rsidRPr="00BA0F14" w:rsidRDefault="000F5F46" w:rsidP="003D0335">
            <w:pPr>
              <w:rPr>
                <w:rFonts w:asciiTheme="minorHAnsi" w:hAnsiTheme="minorHAnsi"/>
                <w:sz w:val="18"/>
                <w:szCs w:val="18"/>
              </w:rPr>
            </w:pPr>
          </w:p>
          <w:p w14:paraId="5CC15DE3" w14:textId="6C3CB968"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.2.2: Select any eRx or set of eRxs from the sorted list and start to process those eRxs.</w:t>
            </w:r>
          </w:p>
        </w:tc>
        <w:tc>
          <w:tcPr>
            <w:tcW w:w="3852" w:type="dxa"/>
            <w:shd w:val="clear" w:color="auto" w:fill="F2F2F2" w:themeFill="background1" w:themeFillShade="F2"/>
          </w:tcPr>
          <w:p w14:paraId="013BBEE9" w14:textId="77777777" w:rsidR="000F5F46" w:rsidRPr="00BA0F14" w:rsidRDefault="000F5F46" w:rsidP="003D0335">
            <w:pPr>
              <w:rPr>
                <w:rFonts w:asciiTheme="minorHAnsi" w:hAnsiTheme="minorHAnsi"/>
                <w:sz w:val="18"/>
                <w:szCs w:val="18"/>
              </w:rPr>
            </w:pPr>
            <w:r w:rsidRPr="00BA0F14">
              <w:rPr>
                <w:rFonts w:asciiTheme="minorHAnsi" w:hAnsiTheme="minorHAnsi"/>
                <w:sz w:val="18"/>
                <w:szCs w:val="18"/>
              </w:rPr>
              <w:t>From the VistA OP pending queue, allow pharmacists to trigger processing on one or a selected set of eRxs.</w:t>
            </w:r>
          </w:p>
          <w:p w14:paraId="6C17A445" w14:textId="77777777" w:rsidR="000F5F46" w:rsidRPr="00BA0F14" w:rsidRDefault="000F5F46" w:rsidP="003D0335">
            <w:pPr>
              <w:rPr>
                <w:rFonts w:asciiTheme="minorHAnsi" w:hAnsiTheme="minorHAnsi"/>
                <w:sz w:val="18"/>
                <w:szCs w:val="18"/>
              </w:rPr>
            </w:pPr>
          </w:p>
          <w:p w14:paraId="4E2BD799" w14:textId="77777777" w:rsidR="000F5F46" w:rsidRDefault="000F5F46" w:rsidP="003D0335">
            <w:pPr>
              <w:rPr>
                <w:rFonts w:asciiTheme="minorHAnsi" w:hAnsiTheme="minorHAnsi"/>
                <w:sz w:val="18"/>
                <w:szCs w:val="18"/>
              </w:rPr>
            </w:pPr>
            <w:r w:rsidRPr="00BA0F14">
              <w:rPr>
                <w:rFonts w:asciiTheme="minorHAnsi" w:hAnsiTheme="minorHAnsi"/>
                <w:sz w:val="18"/>
                <w:szCs w:val="18"/>
              </w:rPr>
              <w:t>From the VistA OP pending queue, pharmacists should be able to promote an eRx or set of eRxs to the front of the pending queue for immediate or “next” processing.</w:t>
            </w:r>
          </w:p>
          <w:p w14:paraId="7CC26E25" w14:textId="77777777" w:rsidR="00182D37" w:rsidRDefault="00182D37" w:rsidP="003D0335">
            <w:pPr>
              <w:rPr>
                <w:rFonts w:asciiTheme="minorHAnsi" w:hAnsiTheme="minorHAnsi"/>
                <w:sz w:val="18"/>
                <w:szCs w:val="18"/>
              </w:rPr>
            </w:pPr>
          </w:p>
          <w:p w14:paraId="6205CAAD" w14:textId="70A1B1BB" w:rsidR="00B10FCB" w:rsidRPr="00BA0F14" w:rsidRDefault="00036CA2" w:rsidP="00036CA2">
            <w:pPr>
              <w:rPr>
                <w:rFonts w:asciiTheme="minorHAnsi" w:hAnsiTheme="minorHAnsi"/>
                <w:sz w:val="18"/>
                <w:szCs w:val="18"/>
              </w:rPr>
            </w:pPr>
            <w:r>
              <w:rPr>
                <w:rFonts w:asciiTheme="minorHAnsi" w:hAnsiTheme="minorHAnsi"/>
                <w:sz w:val="18"/>
                <w:szCs w:val="18"/>
              </w:rPr>
              <w:t>Note: Priority mechanism is to be determined</w:t>
            </w:r>
            <w:r w:rsidR="00E85BCE">
              <w:rPr>
                <w:rFonts w:asciiTheme="minorHAnsi" w:hAnsiTheme="minorHAnsi"/>
                <w:sz w:val="18"/>
                <w:szCs w:val="18"/>
              </w:rPr>
              <w:t xml:space="preserve">: to </w:t>
            </w:r>
            <w:r w:rsidR="00E85BCE">
              <w:rPr>
                <w:rFonts w:asciiTheme="minorHAnsi" w:hAnsiTheme="minorHAnsi"/>
                <w:sz w:val="18"/>
                <w:szCs w:val="18"/>
              </w:rPr>
              <w:lastRenderedPageBreak/>
              <w:t>be added after confirmation</w:t>
            </w:r>
            <w:r w:rsidR="00182D37">
              <w:rPr>
                <w:rFonts w:asciiTheme="minorHAnsi" w:hAnsiTheme="minorHAnsi"/>
                <w:sz w:val="18"/>
                <w:szCs w:val="18"/>
              </w:rPr>
              <w:t xml:space="preserve">. </w:t>
            </w:r>
          </w:p>
        </w:tc>
      </w:tr>
      <w:tr w:rsidR="000F5F46" w:rsidRPr="00BA0F14" w14:paraId="187A2121" w14:textId="77777777" w:rsidTr="009328A8">
        <w:tc>
          <w:tcPr>
            <w:tcW w:w="558" w:type="dxa"/>
            <w:shd w:val="clear" w:color="auto" w:fill="F2F2F2" w:themeFill="background1" w:themeFillShade="F2"/>
          </w:tcPr>
          <w:p w14:paraId="2CBBF4B2" w14:textId="44124190" w:rsidR="000F5F46" w:rsidRPr="00BA0F14" w:rsidRDefault="0043130D" w:rsidP="003D0335">
            <w:pPr>
              <w:pStyle w:val="BodyText"/>
              <w:spacing w:before="0" w:after="0"/>
              <w:rPr>
                <w:rFonts w:asciiTheme="minorHAnsi" w:hAnsiTheme="minorHAnsi"/>
                <w:b/>
                <w:sz w:val="18"/>
                <w:szCs w:val="18"/>
              </w:rPr>
            </w:pPr>
            <w:r>
              <w:rPr>
                <w:rFonts w:asciiTheme="minorHAnsi" w:hAnsiTheme="minorHAnsi"/>
                <w:b/>
                <w:sz w:val="18"/>
                <w:szCs w:val="18"/>
              </w:rPr>
              <w:lastRenderedPageBreak/>
              <w:t>92</w:t>
            </w:r>
          </w:p>
        </w:tc>
        <w:tc>
          <w:tcPr>
            <w:tcW w:w="1080" w:type="dxa"/>
            <w:shd w:val="clear" w:color="auto" w:fill="F2F2F2" w:themeFill="background1" w:themeFillShade="F2"/>
          </w:tcPr>
          <w:p w14:paraId="41A726E8" w14:textId="77777777" w:rsidR="000F5F46" w:rsidRPr="00BA0F14" w:rsidRDefault="000F5F46" w:rsidP="003D0335">
            <w:pPr>
              <w:pStyle w:val="BodyText"/>
              <w:spacing w:before="0" w:after="0"/>
              <w:rPr>
                <w:rFonts w:asciiTheme="minorHAnsi" w:hAnsiTheme="minorHAnsi"/>
                <w:sz w:val="18"/>
                <w:szCs w:val="18"/>
              </w:rPr>
            </w:pPr>
            <w:r w:rsidRPr="00BA0F14">
              <w:rPr>
                <w:rFonts w:asciiTheme="minorHAnsi" w:hAnsiTheme="minorHAnsi"/>
                <w:sz w:val="18"/>
                <w:szCs w:val="18"/>
              </w:rPr>
              <w:t>OWNR</w:t>
            </w:r>
            <w:r w:rsidRPr="00BA0F14">
              <w:rPr>
                <w:rFonts w:asciiTheme="minorHAnsi" w:hAnsiTheme="minorHAnsi"/>
                <w:sz w:val="18"/>
                <w:szCs w:val="18"/>
              </w:rPr>
              <w:br/>
              <w:t>Error codes on eRxs in Error Holding Queue</w:t>
            </w:r>
          </w:p>
        </w:tc>
        <w:tc>
          <w:tcPr>
            <w:tcW w:w="1980" w:type="dxa"/>
            <w:shd w:val="clear" w:color="auto" w:fill="F2F2F2" w:themeFill="background1" w:themeFillShade="F2"/>
          </w:tcPr>
          <w:p w14:paraId="448C6EBE" w14:textId="471D039F" w:rsidR="000F5F46" w:rsidRPr="00BA0F14" w:rsidRDefault="000F5F46" w:rsidP="003D0335">
            <w:pPr>
              <w:rPr>
                <w:rFonts w:asciiTheme="minorHAnsi" w:hAnsiTheme="minorHAnsi"/>
                <w:sz w:val="18"/>
                <w:szCs w:val="18"/>
              </w:rPr>
            </w:pPr>
            <w:r w:rsidRPr="00BA0F14">
              <w:rPr>
                <w:rFonts w:asciiTheme="minorHAnsi" w:hAnsiTheme="minorHAnsi"/>
                <w:sz w:val="18"/>
                <w:szCs w:val="18"/>
              </w:rPr>
              <w:t>Provide the ability for the system to attach descriptive Error Codes to eRxs in the Error Queue, to enable easy identification of the error type related to that eR</w:t>
            </w:r>
            <w:r w:rsidR="00BA0F14">
              <w:rPr>
                <w:rFonts w:asciiTheme="minorHAnsi" w:hAnsiTheme="minorHAnsi"/>
                <w:sz w:val="18"/>
                <w:szCs w:val="18"/>
              </w:rPr>
              <w:t>32.</w:t>
            </w:r>
          </w:p>
        </w:tc>
        <w:tc>
          <w:tcPr>
            <w:tcW w:w="3240" w:type="dxa"/>
            <w:shd w:val="clear" w:color="auto" w:fill="F2F2F2" w:themeFill="background1" w:themeFillShade="F2"/>
          </w:tcPr>
          <w:p w14:paraId="5A814E68" w14:textId="08DCCD3C"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.3: As the VA Pharmacist reviewing eRxs in Error status in the Error Holding Queue, I want to be able to identify the type of error related to the eRx, so that I can search for or work on eRxs with similar types of errors.</w:t>
            </w:r>
          </w:p>
        </w:tc>
        <w:tc>
          <w:tcPr>
            <w:tcW w:w="2340" w:type="dxa"/>
            <w:shd w:val="clear" w:color="auto" w:fill="F2F2F2" w:themeFill="background1" w:themeFillShade="F2"/>
          </w:tcPr>
          <w:p w14:paraId="2DA9CE63" w14:textId="14C99E8E"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.3.1: Establish Error Codes for eRxs in the Error Holding Queue. (</w:t>
            </w:r>
            <w:r w:rsidR="000F5F46" w:rsidRPr="00BA0F14">
              <w:rPr>
                <w:rFonts w:asciiTheme="minorHAnsi" w:hAnsiTheme="minorHAnsi"/>
                <w:b/>
                <w:sz w:val="18"/>
                <w:szCs w:val="18"/>
              </w:rPr>
              <w:t>See</w:t>
            </w:r>
            <w:r w:rsidR="000F5F46" w:rsidRPr="00BA0F14">
              <w:rPr>
                <w:rFonts w:asciiTheme="minorHAnsi" w:hAnsiTheme="minorHAnsi"/>
                <w:sz w:val="18"/>
                <w:szCs w:val="18"/>
              </w:rPr>
              <w:t xml:space="preserve"> </w:t>
            </w:r>
            <w:r w:rsidR="000F5F46" w:rsidRPr="00BA0F14">
              <w:rPr>
                <w:rFonts w:asciiTheme="minorHAnsi" w:hAnsiTheme="minorHAnsi"/>
                <w:i/>
                <w:sz w:val="18"/>
                <w:szCs w:val="18"/>
              </w:rPr>
              <w:t>Appendix C, Electronic ePrescribing User Guide, September 2014, page 39</w:t>
            </w:r>
            <w:r w:rsidR="000F5F46" w:rsidRPr="00BA0F14">
              <w:rPr>
                <w:rFonts w:asciiTheme="minorHAnsi" w:hAnsiTheme="minorHAnsi"/>
                <w:sz w:val="18"/>
                <w:szCs w:val="18"/>
              </w:rPr>
              <w:t xml:space="preserve"> for list of eRx Error Codes that may be considered for VA’s ePrescribing solution.)</w:t>
            </w:r>
          </w:p>
        </w:tc>
        <w:tc>
          <w:tcPr>
            <w:tcW w:w="3852" w:type="dxa"/>
            <w:shd w:val="clear" w:color="auto" w:fill="F2F2F2" w:themeFill="background1" w:themeFillShade="F2"/>
          </w:tcPr>
          <w:p w14:paraId="29540CC1" w14:textId="362C5E10" w:rsidR="000F5F46" w:rsidRPr="00BA0F14" w:rsidRDefault="000F5F46" w:rsidP="003D0335">
            <w:pPr>
              <w:rPr>
                <w:rFonts w:asciiTheme="minorHAnsi" w:hAnsiTheme="minorHAnsi"/>
                <w:sz w:val="18"/>
                <w:szCs w:val="18"/>
              </w:rPr>
            </w:pPr>
            <w:r w:rsidRPr="00BA0F14">
              <w:rPr>
                <w:rFonts w:asciiTheme="minorHAnsi" w:hAnsiTheme="minorHAnsi"/>
                <w:sz w:val="18"/>
                <w:szCs w:val="18"/>
              </w:rPr>
              <w:t>VA Pharmacists and pharmacy staff should be able to identify and select eRxs with similar types of errors, to ease error handling of eRxs in the error holding queue.</w:t>
            </w:r>
          </w:p>
        </w:tc>
      </w:tr>
      <w:tr w:rsidR="000F5F46" w:rsidRPr="00BA0F14" w14:paraId="2D834721" w14:textId="77777777" w:rsidTr="009328A8">
        <w:tc>
          <w:tcPr>
            <w:tcW w:w="558" w:type="dxa"/>
            <w:shd w:val="clear" w:color="auto" w:fill="F2F2F2" w:themeFill="background1" w:themeFillShade="F2"/>
          </w:tcPr>
          <w:p w14:paraId="2055C0BD" w14:textId="1B79DCB9" w:rsidR="000F5F46" w:rsidRPr="00BA0F14" w:rsidRDefault="0043130D" w:rsidP="003D0335">
            <w:pPr>
              <w:pStyle w:val="BodyText"/>
              <w:spacing w:before="0" w:after="0"/>
              <w:rPr>
                <w:rFonts w:asciiTheme="minorHAnsi" w:hAnsiTheme="minorHAnsi"/>
                <w:b/>
                <w:sz w:val="18"/>
                <w:szCs w:val="18"/>
              </w:rPr>
            </w:pPr>
            <w:r>
              <w:rPr>
                <w:rFonts w:asciiTheme="minorHAnsi" w:hAnsiTheme="minorHAnsi"/>
                <w:b/>
                <w:sz w:val="18"/>
                <w:szCs w:val="18"/>
              </w:rPr>
              <w:t>93</w:t>
            </w:r>
          </w:p>
        </w:tc>
        <w:tc>
          <w:tcPr>
            <w:tcW w:w="1080" w:type="dxa"/>
            <w:shd w:val="clear" w:color="auto" w:fill="F2F2F2" w:themeFill="background1" w:themeFillShade="F2"/>
          </w:tcPr>
          <w:p w14:paraId="14CFCCA8" w14:textId="77777777" w:rsidR="000F5F46" w:rsidRPr="00BA0F14" w:rsidRDefault="000F5F46" w:rsidP="003D0335">
            <w:pPr>
              <w:pStyle w:val="BodyText"/>
              <w:spacing w:before="0" w:after="0"/>
              <w:rPr>
                <w:rFonts w:asciiTheme="minorHAnsi" w:hAnsiTheme="minorHAnsi"/>
                <w:sz w:val="18"/>
                <w:szCs w:val="18"/>
              </w:rPr>
            </w:pPr>
            <w:r w:rsidRPr="00BA0F14">
              <w:rPr>
                <w:rFonts w:asciiTheme="minorHAnsi" w:hAnsiTheme="minorHAnsi"/>
                <w:sz w:val="18"/>
                <w:szCs w:val="18"/>
              </w:rPr>
              <w:t xml:space="preserve">OWNR </w:t>
            </w:r>
            <w:r w:rsidRPr="00BA0F14">
              <w:rPr>
                <w:rFonts w:asciiTheme="minorHAnsi" w:hAnsiTheme="minorHAnsi"/>
                <w:sz w:val="18"/>
                <w:szCs w:val="18"/>
              </w:rPr>
              <w:br/>
              <w:t>Advance Fixed eRxs from Error Queue to Pending Queue</w:t>
            </w:r>
          </w:p>
        </w:tc>
        <w:tc>
          <w:tcPr>
            <w:tcW w:w="1980" w:type="dxa"/>
            <w:shd w:val="clear" w:color="auto" w:fill="F2F2F2" w:themeFill="background1" w:themeFillShade="F2"/>
          </w:tcPr>
          <w:p w14:paraId="02EB1324" w14:textId="77777777" w:rsidR="000F5F46" w:rsidRPr="00BA0F14" w:rsidRDefault="000F5F46" w:rsidP="003D0335">
            <w:pPr>
              <w:rPr>
                <w:rFonts w:asciiTheme="minorHAnsi" w:hAnsiTheme="minorHAnsi"/>
                <w:sz w:val="18"/>
                <w:szCs w:val="18"/>
              </w:rPr>
            </w:pPr>
            <w:r w:rsidRPr="00BA0F14">
              <w:rPr>
                <w:rFonts w:asciiTheme="minorHAnsi" w:hAnsiTheme="minorHAnsi"/>
                <w:sz w:val="18"/>
                <w:szCs w:val="18"/>
              </w:rPr>
              <w:t>Provide the ability “flag” eRxs that have been resolved and/or revised in the Error Queue, and move them to the Pending Queue, so they can wait to be successfully processed.</w:t>
            </w:r>
          </w:p>
        </w:tc>
        <w:tc>
          <w:tcPr>
            <w:tcW w:w="3240" w:type="dxa"/>
            <w:shd w:val="clear" w:color="auto" w:fill="F2F2F2" w:themeFill="background1" w:themeFillShade="F2"/>
          </w:tcPr>
          <w:p w14:paraId="0F49F1D8" w14:textId="108829E2"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.4: As the VistA OP pending queue, I want to be able to move eRxs to the Pending Queue that have been revised and/or resolved in the Error Queue, so those resolved eRxs can be successfully processed.</w:t>
            </w:r>
          </w:p>
        </w:tc>
        <w:tc>
          <w:tcPr>
            <w:tcW w:w="2340" w:type="dxa"/>
            <w:shd w:val="clear" w:color="auto" w:fill="F2F2F2" w:themeFill="background1" w:themeFillShade="F2"/>
          </w:tcPr>
          <w:p w14:paraId="22CFB3EE" w14:textId="7DC95189"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.4.1: Flag eRxs in the Error Queue that have been resolved and are ready to process.</w:t>
            </w:r>
          </w:p>
          <w:p w14:paraId="15366E61" w14:textId="77777777" w:rsidR="000F5F46" w:rsidRPr="00BA0F14" w:rsidRDefault="000F5F46" w:rsidP="003D0335">
            <w:pPr>
              <w:pStyle w:val="ListParagraph"/>
              <w:ind w:left="0"/>
              <w:rPr>
                <w:rFonts w:asciiTheme="minorHAnsi" w:hAnsiTheme="minorHAnsi"/>
                <w:sz w:val="18"/>
                <w:szCs w:val="18"/>
              </w:rPr>
            </w:pPr>
          </w:p>
          <w:p w14:paraId="64354C90" w14:textId="43E2FF38"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.4.2: Move “flagged” eRxs from Error Queue to Pending Queue to wait for processing.</w:t>
            </w:r>
          </w:p>
        </w:tc>
        <w:tc>
          <w:tcPr>
            <w:tcW w:w="3852" w:type="dxa"/>
            <w:shd w:val="clear" w:color="auto" w:fill="F2F2F2" w:themeFill="background1" w:themeFillShade="F2"/>
          </w:tcPr>
          <w:p w14:paraId="50782DD6" w14:textId="5F2150F8" w:rsidR="000F5F46" w:rsidRPr="00BA0F14" w:rsidRDefault="000F5F46" w:rsidP="003D0335">
            <w:pPr>
              <w:rPr>
                <w:rFonts w:asciiTheme="minorHAnsi" w:hAnsiTheme="minorHAnsi"/>
                <w:sz w:val="18"/>
                <w:szCs w:val="18"/>
              </w:rPr>
            </w:pPr>
            <w:r w:rsidRPr="00BA0F14">
              <w:rPr>
                <w:rFonts w:asciiTheme="minorHAnsi" w:hAnsiTheme="minorHAnsi"/>
                <w:sz w:val="18"/>
                <w:szCs w:val="18"/>
              </w:rPr>
              <w:t>The VistA OP queue functionality should be able to promote resolved eRxs from the Error Queue to the Pending Queue so those eRxs can be successfully processed.</w:t>
            </w:r>
          </w:p>
        </w:tc>
      </w:tr>
      <w:tr w:rsidR="000F5F46" w:rsidRPr="00BA0F14" w14:paraId="03706742" w14:textId="77777777" w:rsidTr="009328A8">
        <w:tc>
          <w:tcPr>
            <w:tcW w:w="558" w:type="dxa"/>
            <w:shd w:val="clear" w:color="auto" w:fill="F2F2F2" w:themeFill="background1" w:themeFillShade="F2"/>
          </w:tcPr>
          <w:p w14:paraId="204C9568" w14:textId="309EEA3C" w:rsidR="000F5F46" w:rsidRPr="00BA0F14" w:rsidRDefault="0043130D" w:rsidP="003D0335">
            <w:pPr>
              <w:pStyle w:val="BodyText"/>
              <w:spacing w:before="0" w:after="0"/>
              <w:rPr>
                <w:rFonts w:asciiTheme="minorHAnsi" w:hAnsiTheme="minorHAnsi"/>
                <w:b/>
                <w:sz w:val="18"/>
                <w:szCs w:val="18"/>
              </w:rPr>
            </w:pPr>
            <w:r>
              <w:rPr>
                <w:rFonts w:asciiTheme="minorHAnsi" w:hAnsiTheme="minorHAnsi"/>
                <w:b/>
                <w:sz w:val="18"/>
                <w:szCs w:val="18"/>
              </w:rPr>
              <w:t>94</w:t>
            </w:r>
          </w:p>
        </w:tc>
        <w:tc>
          <w:tcPr>
            <w:tcW w:w="1080" w:type="dxa"/>
            <w:shd w:val="clear" w:color="auto" w:fill="F2F2F2" w:themeFill="background1" w:themeFillShade="F2"/>
          </w:tcPr>
          <w:p w14:paraId="350C7725" w14:textId="77777777" w:rsidR="000F5F46" w:rsidRPr="00BA0F14" w:rsidRDefault="000F5F46" w:rsidP="003D0335">
            <w:pPr>
              <w:pStyle w:val="BodyText"/>
              <w:spacing w:before="0" w:after="0"/>
              <w:rPr>
                <w:rFonts w:asciiTheme="minorHAnsi" w:hAnsiTheme="minorHAnsi"/>
                <w:sz w:val="18"/>
                <w:szCs w:val="18"/>
              </w:rPr>
            </w:pPr>
            <w:r w:rsidRPr="00BA0F14">
              <w:rPr>
                <w:rFonts w:asciiTheme="minorHAnsi" w:hAnsiTheme="minorHAnsi"/>
                <w:sz w:val="18"/>
                <w:szCs w:val="18"/>
              </w:rPr>
              <w:t>OWNR</w:t>
            </w:r>
          </w:p>
          <w:p w14:paraId="3A43A168" w14:textId="77777777" w:rsidR="000F5F46" w:rsidRPr="00BA0F14" w:rsidRDefault="000F5F46" w:rsidP="003D0335">
            <w:pPr>
              <w:pStyle w:val="BodyText"/>
              <w:spacing w:before="0" w:after="0"/>
              <w:rPr>
                <w:rFonts w:asciiTheme="minorHAnsi" w:hAnsiTheme="minorHAnsi"/>
                <w:sz w:val="18"/>
                <w:szCs w:val="18"/>
              </w:rPr>
            </w:pPr>
            <w:r w:rsidRPr="00BA0F14">
              <w:rPr>
                <w:rFonts w:asciiTheme="minorHAnsi" w:hAnsiTheme="minorHAnsi"/>
                <w:sz w:val="18"/>
                <w:szCs w:val="18"/>
              </w:rPr>
              <w:t>Advance eRxs from any Queue when Ready to Dispense</w:t>
            </w:r>
          </w:p>
        </w:tc>
        <w:tc>
          <w:tcPr>
            <w:tcW w:w="1980" w:type="dxa"/>
            <w:shd w:val="clear" w:color="auto" w:fill="F2F2F2" w:themeFill="background1" w:themeFillShade="F2"/>
          </w:tcPr>
          <w:p w14:paraId="4F93D9E3" w14:textId="73D169EE" w:rsidR="000F5F46" w:rsidRPr="00BA0F14" w:rsidRDefault="000F5F46" w:rsidP="003D0335">
            <w:pPr>
              <w:rPr>
                <w:rFonts w:asciiTheme="minorHAnsi" w:hAnsiTheme="minorHAnsi"/>
                <w:sz w:val="18"/>
                <w:szCs w:val="18"/>
              </w:rPr>
            </w:pPr>
            <w:r w:rsidRPr="00BA0F14">
              <w:rPr>
                <w:rFonts w:asciiTheme="minorHAnsi" w:hAnsiTheme="minorHAnsi"/>
                <w:sz w:val="18"/>
                <w:szCs w:val="18"/>
              </w:rPr>
              <w:t>Provide the ability to “flag” and then advance any eRx from any pending or error holding queue when that eRx has been processed and is “Ready to Dispense.” This could be a “DRX” status, meaning “Dispense eR</w:t>
            </w:r>
            <w:r w:rsidR="00036CA2">
              <w:rPr>
                <w:rFonts w:asciiTheme="minorHAnsi" w:hAnsiTheme="minorHAnsi"/>
                <w:sz w:val="18"/>
                <w:szCs w:val="18"/>
              </w:rPr>
              <w:t>x</w:t>
            </w:r>
            <w:r w:rsidR="00BA0F14">
              <w:rPr>
                <w:rFonts w:asciiTheme="minorHAnsi" w:hAnsiTheme="minorHAnsi"/>
                <w:sz w:val="18"/>
                <w:szCs w:val="18"/>
              </w:rPr>
              <w:t>.</w:t>
            </w:r>
            <w:r w:rsidRPr="00BA0F14">
              <w:rPr>
                <w:rFonts w:asciiTheme="minorHAnsi" w:hAnsiTheme="minorHAnsi"/>
                <w:sz w:val="18"/>
                <w:szCs w:val="18"/>
              </w:rPr>
              <w:t>” (</w:t>
            </w:r>
            <w:proofErr w:type="gramStart"/>
            <w:r w:rsidRPr="00BA0F14">
              <w:rPr>
                <w:rFonts w:asciiTheme="minorHAnsi" w:hAnsiTheme="minorHAnsi"/>
                <w:sz w:val="18"/>
                <w:szCs w:val="18"/>
              </w:rPr>
              <w:t>i.e</w:t>
            </w:r>
            <w:proofErr w:type="gramEnd"/>
            <w:r w:rsidRPr="00BA0F14">
              <w:rPr>
                <w:rFonts w:asciiTheme="minorHAnsi" w:hAnsiTheme="minorHAnsi"/>
                <w:sz w:val="18"/>
                <w:szCs w:val="18"/>
              </w:rPr>
              <w:t xml:space="preserve">. DRX is the status attached to ready to dispense eRxs in </w:t>
            </w:r>
            <w:r w:rsidRPr="00BA0F14">
              <w:rPr>
                <w:rFonts w:asciiTheme="minorHAnsi" w:hAnsiTheme="minorHAnsi"/>
                <w:i/>
                <w:sz w:val="18"/>
                <w:szCs w:val="18"/>
              </w:rPr>
              <w:t>Appendix C, Electronic ePrescribing User Guide, September 2014</w:t>
            </w:r>
            <w:r w:rsidRPr="00BA0F14">
              <w:rPr>
                <w:rFonts w:asciiTheme="minorHAnsi" w:hAnsiTheme="minorHAnsi"/>
                <w:sz w:val="18"/>
                <w:szCs w:val="18"/>
              </w:rPr>
              <w:t>.)</w:t>
            </w:r>
          </w:p>
        </w:tc>
        <w:tc>
          <w:tcPr>
            <w:tcW w:w="3240" w:type="dxa"/>
            <w:shd w:val="clear" w:color="auto" w:fill="F2F2F2" w:themeFill="background1" w:themeFillShade="F2"/>
          </w:tcPr>
          <w:p w14:paraId="761AC1C3" w14:textId="09FA540D"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5: As the VA ePrescribing system, I want to be able to indicate eRxs that have been processed and are ready to dispense.</w:t>
            </w:r>
          </w:p>
        </w:tc>
        <w:tc>
          <w:tcPr>
            <w:tcW w:w="2340" w:type="dxa"/>
            <w:shd w:val="clear" w:color="auto" w:fill="F2F2F2" w:themeFill="background1" w:themeFillShade="F2"/>
          </w:tcPr>
          <w:p w14:paraId="7B88500B" w14:textId="3F9BE14E"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.5.1: Advance eRxs that have been processed to a “Ready to Dispense” status.</w:t>
            </w:r>
          </w:p>
          <w:p w14:paraId="3773C017" w14:textId="77777777" w:rsidR="000F5F46" w:rsidRPr="00BA0F14" w:rsidRDefault="000F5F46" w:rsidP="003D0335">
            <w:pPr>
              <w:rPr>
                <w:rFonts w:asciiTheme="minorHAnsi" w:hAnsiTheme="minorHAnsi"/>
                <w:sz w:val="18"/>
                <w:szCs w:val="18"/>
              </w:rPr>
            </w:pPr>
          </w:p>
          <w:p w14:paraId="6E9D0333" w14:textId="7B2E6FB5"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.5.2: Flag processed eRxs with a DRX or similar code, indicating these eRxs are “Ready to Dispense.”</w:t>
            </w:r>
          </w:p>
        </w:tc>
        <w:tc>
          <w:tcPr>
            <w:tcW w:w="3852" w:type="dxa"/>
            <w:shd w:val="clear" w:color="auto" w:fill="F2F2F2" w:themeFill="background1" w:themeFillShade="F2"/>
          </w:tcPr>
          <w:p w14:paraId="1890BB5C" w14:textId="77777777" w:rsidR="000F5F46" w:rsidRPr="00BA0F14" w:rsidRDefault="000F5F46" w:rsidP="003D0335">
            <w:pPr>
              <w:rPr>
                <w:rFonts w:asciiTheme="minorHAnsi" w:hAnsiTheme="minorHAnsi"/>
                <w:sz w:val="18"/>
                <w:szCs w:val="18"/>
              </w:rPr>
            </w:pPr>
            <w:proofErr w:type="gramStart"/>
            <w:r w:rsidRPr="00BA0F14">
              <w:rPr>
                <w:rFonts w:asciiTheme="minorHAnsi" w:hAnsiTheme="minorHAnsi"/>
                <w:sz w:val="18"/>
                <w:szCs w:val="18"/>
              </w:rPr>
              <w:t>eRxs</w:t>
            </w:r>
            <w:proofErr w:type="gramEnd"/>
            <w:r w:rsidRPr="00BA0F14">
              <w:rPr>
                <w:rFonts w:asciiTheme="minorHAnsi" w:hAnsiTheme="minorHAnsi"/>
                <w:sz w:val="18"/>
                <w:szCs w:val="18"/>
              </w:rPr>
              <w:t xml:space="preserve"> that have been successfully processed should advance to a “Ready to Dispense” status.</w:t>
            </w:r>
          </w:p>
        </w:tc>
      </w:tr>
      <w:tr w:rsidR="000F5F46" w:rsidRPr="00BA0F14" w14:paraId="7C70485D" w14:textId="77777777" w:rsidTr="009328A8">
        <w:tc>
          <w:tcPr>
            <w:tcW w:w="558" w:type="dxa"/>
            <w:shd w:val="clear" w:color="auto" w:fill="F2F2F2" w:themeFill="background1" w:themeFillShade="F2"/>
          </w:tcPr>
          <w:p w14:paraId="0A35F040" w14:textId="4164437B" w:rsidR="000F5F46" w:rsidRPr="00BA0F14" w:rsidRDefault="0043130D" w:rsidP="003D0335">
            <w:pPr>
              <w:pStyle w:val="BodyText"/>
              <w:spacing w:before="0" w:after="0"/>
              <w:rPr>
                <w:rFonts w:asciiTheme="minorHAnsi" w:hAnsiTheme="minorHAnsi"/>
                <w:b/>
                <w:sz w:val="18"/>
                <w:szCs w:val="18"/>
              </w:rPr>
            </w:pPr>
            <w:r>
              <w:rPr>
                <w:rFonts w:asciiTheme="minorHAnsi" w:hAnsiTheme="minorHAnsi"/>
                <w:b/>
                <w:sz w:val="18"/>
                <w:szCs w:val="18"/>
              </w:rPr>
              <w:t>95</w:t>
            </w:r>
          </w:p>
        </w:tc>
        <w:tc>
          <w:tcPr>
            <w:tcW w:w="1080" w:type="dxa"/>
            <w:shd w:val="clear" w:color="auto" w:fill="F2F2F2" w:themeFill="background1" w:themeFillShade="F2"/>
          </w:tcPr>
          <w:p w14:paraId="524E6D3D" w14:textId="77777777" w:rsidR="000F5F46" w:rsidRPr="00BA0F14" w:rsidRDefault="000F5F46" w:rsidP="003D0335">
            <w:pPr>
              <w:pStyle w:val="BodyText"/>
              <w:spacing w:before="0" w:after="0"/>
              <w:rPr>
                <w:rFonts w:asciiTheme="minorHAnsi" w:hAnsiTheme="minorHAnsi"/>
                <w:sz w:val="18"/>
                <w:szCs w:val="18"/>
              </w:rPr>
            </w:pPr>
            <w:r w:rsidRPr="00BA0F14">
              <w:rPr>
                <w:rFonts w:asciiTheme="minorHAnsi" w:hAnsiTheme="minorHAnsi"/>
                <w:sz w:val="18"/>
                <w:szCs w:val="18"/>
              </w:rPr>
              <w:t>OWNR</w:t>
            </w:r>
            <w:r w:rsidRPr="00BA0F14">
              <w:rPr>
                <w:rFonts w:asciiTheme="minorHAnsi" w:hAnsiTheme="minorHAnsi"/>
                <w:sz w:val="18"/>
                <w:szCs w:val="18"/>
              </w:rPr>
              <w:br/>
              <w:t xml:space="preserve">Label Printing </w:t>
            </w:r>
            <w:r w:rsidRPr="00BA0F14">
              <w:rPr>
                <w:rFonts w:asciiTheme="minorHAnsi" w:hAnsiTheme="minorHAnsi"/>
                <w:sz w:val="18"/>
                <w:szCs w:val="18"/>
              </w:rPr>
              <w:lastRenderedPageBreak/>
              <w:t>when eRx is Ready to Dispense</w:t>
            </w:r>
          </w:p>
        </w:tc>
        <w:tc>
          <w:tcPr>
            <w:tcW w:w="1980" w:type="dxa"/>
            <w:shd w:val="clear" w:color="auto" w:fill="F2F2F2" w:themeFill="background1" w:themeFillShade="F2"/>
          </w:tcPr>
          <w:p w14:paraId="25C19A86" w14:textId="77777777" w:rsidR="000F5F46" w:rsidRPr="00BA0F14" w:rsidRDefault="000F5F46" w:rsidP="003D0335">
            <w:pPr>
              <w:rPr>
                <w:rFonts w:asciiTheme="minorHAnsi" w:hAnsiTheme="minorHAnsi"/>
                <w:sz w:val="18"/>
                <w:szCs w:val="18"/>
              </w:rPr>
            </w:pPr>
            <w:r w:rsidRPr="00BA0F14">
              <w:rPr>
                <w:rFonts w:asciiTheme="minorHAnsi" w:hAnsiTheme="minorHAnsi"/>
                <w:sz w:val="18"/>
                <w:szCs w:val="18"/>
              </w:rPr>
              <w:lastRenderedPageBreak/>
              <w:t xml:space="preserve">Provide the ability to print labels from VistA OP main menu </w:t>
            </w:r>
            <w:r w:rsidRPr="00BA0F14">
              <w:rPr>
                <w:rFonts w:asciiTheme="minorHAnsi" w:hAnsiTheme="minorHAnsi"/>
                <w:sz w:val="18"/>
                <w:szCs w:val="18"/>
              </w:rPr>
              <w:lastRenderedPageBreak/>
              <w:t>functionality for inbound eRxs when those eRxs are “Ready to Dispense.”</w:t>
            </w:r>
          </w:p>
          <w:p w14:paraId="0F51C699" w14:textId="77777777" w:rsidR="000F5F46" w:rsidRPr="00BA0F14" w:rsidRDefault="000F5F46" w:rsidP="003D0335">
            <w:pPr>
              <w:rPr>
                <w:rFonts w:asciiTheme="minorHAnsi" w:hAnsiTheme="minorHAnsi"/>
                <w:sz w:val="18"/>
                <w:szCs w:val="18"/>
              </w:rPr>
            </w:pPr>
          </w:p>
          <w:p w14:paraId="4F3C8CBC" w14:textId="77777777" w:rsidR="000F5F46" w:rsidRPr="00BA0F14" w:rsidRDefault="000F5F46" w:rsidP="003D0335">
            <w:pPr>
              <w:rPr>
                <w:rFonts w:asciiTheme="minorHAnsi" w:hAnsiTheme="minorHAnsi"/>
                <w:sz w:val="18"/>
                <w:szCs w:val="18"/>
              </w:rPr>
            </w:pPr>
            <w:r w:rsidRPr="00BA0F14">
              <w:rPr>
                <w:rFonts w:asciiTheme="minorHAnsi" w:hAnsiTheme="minorHAnsi"/>
                <w:sz w:val="18"/>
                <w:szCs w:val="18"/>
              </w:rPr>
              <w:t>Provide the ability to also include External Provider information on the labels.</w:t>
            </w:r>
          </w:p>
        </w:tc>
        <w:tc>
          <w:tcPr>
            <w:tcW w:w="3240" w:type="dxa"/>
            <w:shd w:val="clear" w:color="auto" w:fill="F2F2F2" w:themeFill="background1" w:themeFillShade="F2"/>
          </w:tcPr>
          <w:p w14:paraId="60EFE821" w14:textId="6C198987" w:rsidR="000F5F46" w:rsidRPr="00BA0F14" w:rsidRDefault="00BA0F14" w:rsidP="003D0335">
            <w:pPr>
              <w:rPr>
                <w:rFonts w:asciiTheme="minorHAnsi" w:hAnsiTheme="minorHAnsi"/>
                <w:sz w:val="18"/>
                <w:szCs w:val="18"/>
              </w:rPr>
            </w:pPr>
            <w:r>
              <w:rPr>
                <w:rFonts w:asciiTheme="minorHAnsi" w:hAnsiTheme="minorHAnsi"/>
                <w:sz w:val="18"/>
                <w:szCs w:val="18"/>
              </w:rPr>
              <w:lastRenderedPageBreak/>
              <w:t>32.</w:t>
            </w:r>
            <w:r w:rsidR="000F5F46" w:rsidRPr="00BA0F14">
              <w:rPr>
                <w:rFonts w:asciiTheme="minorHAnsi" w:hAnsiTheme="minorHAnsi"/>
                <w:sz w:val="18"/>
                <w:szCs w:val="18"/>
              </w:rPr>
              <w:t xml:space="preserve">6: When eRxs are “Ready to Dispense,” support the ability to print labels with all required eRx dispensing </w:t>
            </w:r>
            <w:r w:rsidR="000F5F46" w:rsidRPr="00BA0F14">
              <w:rPr>
                <w:rFonts w:asciiTheme="minorHAnsi" w:hAnsiTheme="minorHAnsi"/>
                <w:sz w:val="18"/>
                <w:szCs w:val="18"/>
              </w:rPr>
              <w:lastRenderedPageBreak/>
              <w:t>and external provider information, so that label information is NCPDP SCRIPT 10.6 compliant, and also provides external provider name and contact information so they may be contacted by patient if necessary.</w:t>
            </w:r>
          </w:p>
        </w:tc>
        <w:tc>
          <w:tcPr>
            <w:tcW w:w="2340" w:type="dxa"/>
            <w:shd w:val="clear" w:color="auto" w:fill="F2F2F2" w:themeFill="background1" w:themeFillShade="F2"/>
          </w:tcPr>
          <w:p w14:paraId="6EA9200A" w14:textId="3EC9A71D" w:rsidR="000F5F46" w:rsidRPr="00BA0F14" w:rsidRDefault="00BA0F14" w:rsidP="003D0335">
            <w:pPr>
              <w:rPr>
                <w:rFonts w:asciiTheme="minorHAnsi" w:hAnsiTheme="minorHAnsi"/>
                <w:sz w:val="18"/>
                <w:szCs w:val="18"/>
              </w:rPr>
            </w:pPr>
            <w:r>
              <w:rPr>
                <w:rFonts w:asciiTheme="minorHAnsi" w:hAnsiTheme="minorHAnsi"/>
                <w:sz w:val="18"/>
                <w:szCs w:val="18"/>
              </w:rPr>
              <w:lastRenderedPageBreak/>
              <w:t>32</w:t>
            </w:r>
            <w:r w:rsidR="000F5F46" w:rsidRPr="00BA0F14">
              <w:rPr>
                <w:rFonts w:asciiTheme="minorHAnsi" w:hAnsiTheme="minorHAnsi"/>
                <w:sz w:val="18"/>
                <w:szCs w:val="18"/>
              </w:rPr>
              <w:t>.6.1: Print dispensing labels for eRxs that are “Ready to Dispense.”</w:t>
            </w:r>
          </w:p>
          <w:p w14:paraId="693F089B" w14:textId="77777777" w:rsidR="000F5F46" w:rsidRPr="00BA0F14" w:rsidRDefault="000F5F46" w:rsidP="003D0335">
            <w:pPr>
              <w:rPr>
                <w:rFonts w:asciiTheme="minorHAnsi" w:hAnsiTheme="minorHAnsi"/>
                <w:sz w:val="18"/>
                <w:szCs w:val="18"/>
              </w:rPr>
            </w:pPr>
          </w:p>
          <w:p w14:paraId="6A8755D0" w14:textId="65C87E2B" w:rsidR="000F5F46" w:rsidRPr="00BA0F14" w:rsidRDefault="00BA0F14" w:rsidP="003D0335">
            <w:pPr>
              <w:rPr>
                <w:rFonts w:asciiTheme="minorHAnsi" w:hAnsiTheme="minorHAnsi"/>
                <w:sz w:val="18"/>
                <w:szCs w:val="18"/>
              </w:rPr>
            </w:pPr>
            <w:r>
              <w:rPr>
                <w:rFonts w:asciiTheme="minorHAnsi" w:hAnsiTheme="minorHAnsi"/>
                <w:sz w:val="18"/>
                <w:szCs w:val="18"/>
              </w:rPr>
              <w:t>32</w:t>
            </w:r>
            <w:r w:rsidR="000F5F46" w:rsidRPr="00BA0F14">
              <w:rPr>
                <w:rFonts w:asciiTheme="minorHAnsi" w:hAnsiTheme="minorHAnsi"/>
                <w:sz w:val="18"/>
                <w:szCs w:val="18"/>
              </w:rPr>
              <w:t xml:space="preserve">.6.2: Add external provider information to the label fields. </w:t>
            </w:r>
          </w:p>
        </w:tc>
        <w:tc>
          <w:tcPr>
            <w:tcW w:w="3852" w:type="dxa"/>
            <w:shd w:val="clear" w:color="auto" w:fill="F2F2F2" w:themeFill="background1" w:themeFillShade="F2"/>
          </w:tcPr>
          <w:p w14:paraId="4CD23FDC" w14:textId="77777777" w:rsidR="000F5F46" w:rsidRDefault="000F5F46" w:rsidP="00BA0F14">
            <w:pPr>
              <w:keepNext/>
              <w:rPr>
                <w:rFonts w:asciiTheme="minorHAnsi" w:hAnsiTheme="minorHAnsi"/>
                <w:sz w:val="18"/>
                <w:szCs w:val="18"/>
              </w:rPr>
            </w:pPr>
            <w:r w:rsidRPr="00BA0F14">
              <w:rPr>
                <w:rFonts w:asciiTheme="minorHAnsi" w:hAnsiTheme="minorHAnsi"/>
                <w:sz w:val="18"/>
                <w:szCs w:val="18"/>
              </w:rPr>
              <w:lastRenderedPageBreak/>
              <w:t xml:space="preserve">When eRxs are “Ready to Dispense,” VA’s inbound ePrescribing system shall print labels using VistA OP functionality to include all </w:t>
            </w:r>
            <w:r w:rsidRPr="00BA0F14">
              <w:rPr>
                <w:rFonts w:asciiTheme="minorHAnsi" w:hAnsiTheme="minorHAnsi"/>
                <w:sz w:val="18"/>
                <w:szCs w:val="18"/>
              </w:rPr>
              <w:lastRenderedPageBreak/>
              <w:t>required dispensing information, as well as external provider name and contact information.</w:t>
            </w:r>
          </w:p>
          <w:p w14:paraId="44E554FD" w14:textId="77777777" w:rsidR="00036CA2" w:rsidRDefault="00036CA2" w:rsidP="00BA0F14">
            <w:pPr>
              <w:keepNext/>
              <w:rPr>
                <w:rFonts w:asciiTheme="minorHAnsi" w:hAnsiTheme="minorHAnsi"/>
                <w:sz w:val="18"/>
                <w:szCs w:val="18"/>
              </w:rPr>
            </w:pPr>
          </w:p>
          <w:p w14:paraId="64F3EA4C" w14:textId="4A707FBD" w:rsidR="00036CA2" w:rsidRPr="00BA0F14" w:rsidRDefault="00036CA2" w:rsidP="00BA0F14">
            <w:pPr>
              <w:keepNext/>
              <w:rPr>
                <w:rFonts w:asciiTheme="minorHAnsi" w:hAnsiTheme="minorHAnsi"/>
                <w:sz w:val="18"/>
                <w:szCs w:val="18"/>
              </w:rPr>
            </w:pPr>
            <w:r>
              <w:rPr>
                <w:rFonts w:asciiTheme="minorHAnsi" w:hAnsiTheme="minorHAnsi"/>
                <w:sz w:val="18"/>
                <w:szCs w:val="18"/>
              </w:rPr>
              <w:t xml:space="preserve">Note: The </w:t>
            </w:r>
            <w:r w:rsidR="00A56BC0">
              <w:rPr>
                <w:rFonts w:asciiTheme="minorHAnsi" w:hAnsiTheme="minorHAnsi"/>
                <w:sz w:val="18"/>
                <w:szCs w:val="18"/>
              </w:rPr>
              <w:t>format for inbound eRx labels is</w:t>
            </w:r>
            <w:r>
              <w:rPr>
                <w:rFonts w:asciiTheme="minorHAnsi" w:hAnsiTheme="minorHAnsi"/>
                <w:sz w:val="18"/>
                <w:szCs w:val="18"/>
              </w:rPr>
              <w:t xml:space="preserve"> to be determined. </w:t>
            </w:r>
          </w:p>
        </w:tc>
      </w:tr>
    </w:tbl>
    <w:p w14:paraId="2E3578EC" w14:textId="77777777" w:rsidR="000F5F46" w:rsidRDefault="000F5F46" w:rsidP="00664AE8">
      <w:pPr>
        <w:pStyle w:val="Heading3"/>
      </w:pPr>
      <w:bookmarkStart w:id="155" w:name="_Toc443575567"/>
      <w:r>
        <w:lastRenderedPageBreak/>
        <w:t>Provide the ability to Track and Audit inbound eRxs from External Providers</w:t>
      </w:r>
      <w:bookmarkEnd w:id="148"/>
      <w:bookmarkEnd w:id="155"/>
    </w:p>
    <w:p w14:paraId="546CC741" w14:textId="77777777" w:rsidR="000F5F46" w:rsidRDefault="000F5F46" w:rsidP="000F5F46">
      <w:pPr>
        <w:pStyle w:val="BodyText"/>
      </w:pPr>
      <w:r>
        <w:t xml:space="preserve">The following requirements support the need for the VA ePrescription system to track and audit inbound eRxs from external providers. </w:t>
      </w:r>
      <w:proofErr w:type="gramStart"/>
      <w:r>
        <w:t>Traces to NEED 3357 and OWNR 13430 and 13431 requirements.</w:t>
      </w:r>
      <w:proofErr w:type="gramEnd"/>
    </w:p>
    <w:p w14:paraId="710711BE" w14:textId="092508E2" w:rsidR="001E2F2E" w:rsidRDefault="001E2F2E" w:rsidP="009328A8">
      <w:pPr>
        <w:pStyle w:val="Caption"/>
      </w:pPr>
      <w:bookmarkStart w:id="156" w:name="_Toc443575508"/>
      <w:r>
        <w:t xml:space="preserve">Table </w:t>
      </w:r>
      <w:fldSimple w:instr=" SEQ Table \* ARABIC ">
        <w:r w:rsidR="00DF255A">
          <w:rPr>
            <w:noProof/>
          </w:rPr>
          <w:t>33</w:t>
        </w:r>
      </w:fldSimple>
      <w:r>
        <w:t xml:space="preserve">: </w:t>
      </w:r>
      <w:r w:rsidRPr="00CE062D">
        <w:t>EPIC 33: The system needs to track and audit inbound eRxs from external providers.</w:t>
      </w:r>
      <w:bookmarkEnd w:id="156"/>
    </w:p>
    <w:tbl>
      <w:tblPr>
        <w:tblStyle w:val="TableGrid"/>
        <w:tblW w:w="13050" w:type="dxa"/>
        <w:tblInd w:w="108" w:type="dxa"/>
        <w:shd w:val="clear" w:color="auto" w:fill="DEFDCF"/>
        <w:tblLayout w:type="fixed"/>
        <w:tblLook w:val="04A0" w:firstRow="1" w:lastRow="0" w:firstColumn="1" w:lastColumn="0" w:noHBand="0" w:noVBand="1"/>
        <w:tblCaption w:val="EPIC 33: The system needs to track and audit inbound eRxs from external providers."/>
        <w:tblDescription w:val="EPIC 33: The system needs to track and audit inbound eRxs from external providers."/>
      </w:tblPr>
      <w:tblGrid>
        <w:gridCol w:w="558"/>
        <w:gridCol w:w="1080"/>
        <w:gridCol w:w="1980"/>
        <w:gridCol w:w="3240"/>
        <w:gridCol w:w="2340"/>
        <w:gridCol w:w="3852"/>
      </w:tblGrid>
      <w:tr w:rsidR="000F5F46" w:rsidRPr="00DC3ED3" w14:paraId="3C57E8A6" w14:textId="77777777" w:rsidTr="001E2F2E">
        <w:trPr>
          <w:tblHeader/>
        </w:trPr>
        <w:tc>
          <w:tcPr>
            <w:tcW w:w="558" w:type="dxa"/>
            <w:shd w:val="clear" w:color="auto" w:fill="D9D9D9" w:themeFill="background1" w:themeFillShade="D9"/>
            <w:vAlign w:val="center"/>
          </w:tcPr>
          <w:p w14:paraId="0A8A5AF8" w14:textId="77777777" w:rsidR="000F5F46" w:rsidRPr="00666378" w:rsidRDefault="000F5F46" w:rsidP="003D0335">
            <w:pPr>
              <w:pStyle w:val="BodyText"/>
              <w:spacing w:before="0" w:after="0"/>
              <w:jc w:val="center"/>
              <w:rPr>
                <w:rFonts w:asciiTheme="minorHAnsi" w:hAnsiTheme="minorHAnsi"/>
                <w:b/>
                <w:sz w:val="18"/>
                <w:szCs w:val="18"/>
              </w:rPr>
            </w:pPr>
            <w:r w:rsidRPr="00E911CC">
              <w:rPr>
                <w:rFonts w:asciiTheme="minorHAnsi" w:hAnsiTheme="minorHAnsi"/>
                <w:b/>
                <w:sz w:val="18"/>
                <w:szCs w:val="18"/>
              </w:rPr>
              <w:t>ID#</w:t>
            </w:r>
          </w:p>
        </w:tc>
        <w:tc>
          <w:tcPr>
            <w:tcW w:w="1080" w:type="dxa"/>
            <w:shd w:val="clear" w:color="auto" w:fill="D9D9D9" w:themeFill="background1" w:themeFillShade="D9"/>
            <w:vAlign w:val="center"/>
          </w:tcPr>
          <w:p w14:paraId="78D088BF" w14:textId="77777777" w:rsidR="000F5F46" w:rsidRDefault="000F5F46" w:rsidP="003D0335">
            <w:pPr>
              <w:pStyle w:val="BodyText"/>
              <w:spacing w:before="0" w:after="0"/>
              <w:jc w:val="center"/>
              <w:rPr>
                <w:rFonts w:asciiTheme="minorHAnsi" w:hAnsiTheme="minorHAnsi"/>
                <w:sz w:val="18"/>
                <w:szCs w:val="18"/>
              </w:rPr>
            </w:pPr>
            <w:r>
              <w:rPr>
                <w:rFonts w:asciiTheme="minorHAnsi" w:hAnsiTheme="minorHAnsi"/>
                <w:b/>
                <w:sz w:val="18"/>
                <w:szCs w:val="18"/>
              </w:rPr>
              <w:t>NEED/</w:t>
            </w:r>
            <w:r>
              <w:rPr>
                <w:rFonts w:asciiTheme="minorHAnsi" w:hAnsiTheme="minorHAnsi"/>
                <w:b/>
                <w:sz w:val="18"/>
                <w:szCs w:val="18"/>
              </w:rPr>
              <w:br/>
            </w:r>
            <w:r w:rsidRPr="00E911CC">
              <w:rPr>
                <w:rFonts w:asciiTheme="minorHAnsi" w:hAnsiTheme="minorHAnsi"/>
                <w:b/>
                <w:sz w:val="16"/>
                <w:szCs w:val="16"/>
              </w:rPr>
              <w:t>OWNR</w:t>
            </w:r>
            <w:r>
              <w:rPr>
                <w:rFonts w:asciiTheme="minorHAnsi" w:hAnsiTheme="minorHAnsi"/>
                <w:b/>
                <w:sz w:val="16"/>
                <w:szCs w:val="16"/>
              </w:rPr>
              <w:t xml:space="preserve"> </w:t>
            </w:r>
            <w:r w:rsidRPr="00E911CC">
              <w:rPr>
                <w:rFonts w:asciiTheme="minorHAnsi" w:hAnsiTheme="minorHAnsi"/>
                <w:b/>
                <w:sz w:val="16"/>
                <w:szCs w:val="16"/>
              </w:rPr>
              <w:t>#</w:t>
            </w:r>
          </w:p>
        </w:tc>
        <w:tc>
          <w:tcPr>
            <w:tcW w:w="1980" w:type="dxa"/>
            <w:shd w:val="clear" w:color="auto" w:fill="D9D9D9" w:themeFill="background1" w:themeFillShade="D9"/>
            <w:vAlign w:val="center"/>
          </w:tcPr>
          <w:p w14:paraId="731B117A" w14:textId="77777777" w:rsidR="000F5F46" w:rsidRDefault="000F5F46" w:rsidP="003D0335">
            <w:pPr>
              <w:jc w:val="center"/>
              <w:rPr>
                <w:rFonts w:asciiTheme="minorHAnsi" w:hAnsiTheme="minorHAnsi"/>
                <w:sz w:val="18"/>
                <w:szCs w:val="18"/>
              </w:rPr>
            </w:pPr>
            <w:r w:rsidRPr="00E911CC">
              <w:rPr>
                <w:rFonts w:asciiTheme="minorHAnsi" w:hAnsiTheme="minorHAnsi"/>
                <w:b/>
                <w:sz w:val="18"/>
                <w:szCs w:val="18"/>
              </w:rPr>
              <w:t>BRD Theme</w:t>
            </w:r>
          </w:p>
        </w:tc>
        <w:tc>
          <w:tcPr>
            <w:tcW w:w="3240" w:type="dxa"/>
            <w:shd w:val="clear" w:color="auto" w:fill="D9D9D9" w:themeFill="background1" w:themeFillShade="D9"/>
            <w:vAlign w:val="center"/>
          </w:tcPr>
          <w:p w14:paraId="707A6C87" w14:textId="77777777" w:rsidR="000F5F46" w:rsidRDefault="000F5F46" w:rsidP="003D0335">
            <w:pPr>
              <w:jc w:val="center"/>
              <w:rPr>
                <w:rFonts w:asciiTheme="minorHAnsi" w:hAnsiTheme="minorHAnsi"/>
                <w:sz w:val="18"/>
                <w:szCs w:val="18"/>
              </w:rPr>
            </w:pPr>
            <w:r w:rsidRPr="00E911CC">
              <w:rPr>
                <w:rFonts w:asciiTheme="minorHAnsi" w:hAnsiTheme="minorHAnsi"/>
                <w:b/>
                <w:sz w:val="18"/>
                <w:szCs w:val="18"/>
              </w:rPr>
              <w:t>User Stories (Narratives)</w:t>
            </w:r>
          </w:p>
        </w:tc>
        <w:tc>
          <w:tcPr>
            <w:tcW w:w="2340" w:type="dxa"/>
            <w:shd w:val="clear" w:color="auto" w:fill="D9D9D9" w:themeFill="background1" w:themeFillShade="D9"/>
            <w:vAlign w:val="center"/>
          </w:tcPr>
          <w:p w14:paraId="23A276F3" w14:textId="77777777" w:rsidR="000F5F46" w:rsidRDefault="000F5F46" w:rsidP="003D0335">
            <w:pPr>
              <w:jc w:val="center"/>
              <w:rPr>
                <w:rFonts w:asciiTheme="minorHAnsi" w:hAnsiTheme="minorHAnsi"/>
                <w:sz w:val="18"/>
                <w:szCs w:val="18"/>
              </w:rPr>
            </w:pPr>
            <w:r w:rsidRPr="00E911CC">
              <w:rPr>
                <w:rFonts w:asciiTheme="minorHAnsi" w:hAnsiTheme="minorHAnsi"/>
                <w:b/>
                <w:sz w:val="18"/>
                <w:szCs w:val="18"/>
              </w:rPr>
              <w:t>User Tasks</w:t>
            </w:r>
          </w:p>
        </w:tc>
        <w:tc>
          <w:tcPr>
            <w:tcW w:w="3852" w:type="dxa"/>
            <w:shd w:val="clear" w:color="auto" w:fill="D9D9D9" w:themeFill="background1" w:themeFillShade="D9"/>
            <w:vAlign w:val="center"/>
          </w:tcPr>
          <w:p w14:paraId="2AB9FE27" w14:textId="77777777" w:rsidR="000F5F46" w:rsidRPr="00DC3ED3" w:rsidRDefault="000F5F46" w:rsidP="003D0335">
            <w:pPr>
              <w:jc w:val="center"/>
              <w:rPr>
                <w:rFonts w:asciiTheme="minorHAnsi" w:hAnsiTheme="minorHAnsi"/>
                <w:sz w:val="18"/>
                <w:szCs w:val="18"/>
              </w:rPr>
            </w:pPr>
            <w:r w:rsidRPr="00E911CC">
              <w:rPr>
                <w:rFonts w:asciiTheme="minorHAnsi" w:hAnsiTheme="minorHAnsi"/>
                <w:b/>
                <w:sz w:val="18"/>
                <w:szCs w:val="18"/>
              </w:rPr>
              <w:t>Business Acceptance Criteria</w:t>
            </w:r>
            <w:r>
              <w:rPr>
                <w:rFonts w:asciiTheme="minorHAnsi" w:hAnsiTheme="minorHAnsi"/>
                <w:b/>
                <w:sz w:val="18"/>
                <w:szCs w:val="18"/>
              </w:rPr>
              <w:br/>
              <w:t>(Requirements)</w:t>
            </w:r>
          </w:p>
        </w:tc>
      </w:tr>
      <w:tr w:rsidR="000F5F46" w:rsidRPr="00DC3ED3" w14:paraId="4F870B4F" w14:textId="77777777" w:rsidTr="001E2F2E">
        <w:tc>
          <w:tcPr>
            <w:tcW w:w="558" w:type="dxa"/>
            <w:shd w:val="clear" w:color="auto" w:fill="F2F2F2" w:themeFill="background1" w:themeFillShade="F2"/>
          </w:tcPr>
          <w:p w14:paraId="1384F0EA" w14:textId="345A5580" w:rsidR="000F5F46" w:rsidRPr="00666378" w:rsidRDefault="0043130D" w:rsidP="003D0335">
            <w:pPr>
              <w:pStyle w:val="BodyText"/>
              <w:spacing w:before="0" w:after="0"/>
              <w:rPr>
                <w:rFonts w:asciiTheme="minorHAnsi" w:hAnsiTheme="minorHAnsi"/>
                <w:b/>
                <w:sz w:val="18"/>
                <w:szCs w:val="18"/>
              </w:rPr>
            </w:pPr>
            <w:r>
              <w:rPr>
                <w:rFonts w:asciiTheme="minorHAnsi" w:hAnsiTheme="minorHAnsi"/>
                <w:b/>
                <w:sz w:val="18"/>
                <w:szCs w:val="18"/>
              </w:rPr>
              <w:t>96</w:t>
            </w:r>
          </w:p>
        </w:tc>
        <w:tc>
          <w:tcPr>
            <w:tcW w:w="1080" w:type="dxa"/>
            <w:shd w:val="clear" w:color="auto" w:fill="F2F2F2" w:themeFill="background1" w:themeFillShade="F2"/>
          </w:tcPr>
          <w:p w14:paraId="6E1AF4DB" w14:textId="77777777" w:rsidR="000F5F46" w:rsidRDefault="000F5F46" w:rsidP="003D0335">
            <w:pPr>
              <w:pStyle w:val="BodyText"/>
              <w:spacing w:before="0" w:after="0"/>
              <w:rPr>
                <w:rFonts w:asciiTheme="minorHAnsi" w:hAnsiTheme="minorHAnsi"/>
                <w:sz w:val="18"/>
                <w:szCs w:val="18"/>
              </w:rPr>
            </w:pPr>
            <w:r>
              <w:rPr>
                <w:rFonts w:asciiTheme="minorHAnsi" w:hAnsiTheme="minorHAnsi"/>
                <w:sz w:val="18"/>
                <w:szCs w:val="18"/>
              </w:rPr>
              <w:t>NEED 3357</w:t>
            </w:r>
          </w:p>
        </w:tc>
        <w:tc>
          <w:tcPr>
            <w:tcW w:w="1980" w:type="dxa"/>
            <w:shd w:val="clear" w:color="auto" w:fill="F2F2F2" w:themeFill="background1" w:themeFillShade="F2"/>
          </w:tcPr>
          <w:p w14:paraId="1B306A13" w14:textId="77777777" w:rsidR="000F5F46" w:rsidRPr="00551830" w:rsidRDefault="000F5F46" w:rsidP="003D0335">
            <w:pPr>
              <w:rPr>
                <w:rFonts w:asciiTheme="minorHAnsi" w:hAnsiTheme="minorHAnsi"/>
                <w:sz w:val="18"/>
                <w:szCs w:val="18"/>
              </w:rPr>
            </w:pPr>
            <w:r w:rsidRPr="00AB0DD7">
              <w:rPr>
                <w:rFonts w:asciiTheme="minorHAnsi" w:hAnsiTheme="minorHAnsi"/>
                <w:sz w:val="18"/>
                <w:szCs w:val="18"/>
              </w:rPr>
              <w:t>Provide tracking and auditing functions for the inbound eRx capability.</w:t>
            </w:r>
          </w:p>
        </w:tc>
        <w:tc>
          <w:tcPr>
            <w:tcW w:w="3240" w:type="dxa"/>
            <w:shd w:val="clear" w:color="auto" w:fill="F2F2F2" w:themeFill="background1" w:themeFillShade="F2"/>
          </w:tcPr>
          <w:p w14:paraId="2B621FC3" w14:textId="46A69EC4" w:rsidR="000F5F46" w:rsidRDefault="00FB7FCE" w:rsidP="003D0335">
            <w:pPr>
              <w:rPr>
                <w:rFonts w:asciiTheme="minorHAnsi" w:hAnsiTheme="minorHAnsi"/>
                <w:sz w:val="18"/>
                <w:szCs w:val="18"/>
              </w:rPr>
            </w:pPr>
            <w:r>
              <w:rPr>
                <w:rFonts w:asciiTheme="minorHAnsi" w:hAnsiTheme="minorHAnsi"/>
                <w:sz w:val="18"/>
                <w:szCs w:val="18"/>
              </w:rPr>
              <w:t>33.</w:t>
            </w:r>
            <w:r w:rsidR="000F5F46">
              <w:rPr>
                <w:rFonts w:asciiTheme="minorHAnsi" w:hAnsiTheme="minorHAnsi"/>
                <w:sz w:val="18"/>
                <w:szCs w:val="18"/>
              </w:rPr>
              <w:t xml:space="preserve">1: </w:t>
            </w:r>
            <w:r w:rsidR="000F5F46" w:rsidRPr="002B622D">
              <w:rPr>
                <w:rFonts w:asciiTheme="minorHAnsi" w:hAnsiTheme="minorHAnsi"/>
                <w:sz w:val="18"/>
                <w:szCs w:val="18"/>
              </w:rPr>
              <w:t xml:space="preserve">As VA’s inbound ePrescribing system, </w:t>
            </w:r>
            <w:r w:rsidR="000F5F46">
              <w:rPr>
                <w:rFonts w:asciiTheme="minorHAnsi" w:hAnsiTheme="minorHAnsi"/>
                <w:sz w:val="18"/>
                <w:szCs w:val="18"/>
              </w:rPr>
              <w:t>I need to be able to account for all inbound eRxs:</w:t>
            </w:r>
          </w:p>
          <w:p w14:paraId="6E6952E7" w14:textId="77777777" w:rsidR="000F5F46" w:rsidRPr="00240711" w:rsidRDefault="000F5F46" w:rsidP="00FE6D5D">
            <w:pPr>
              <w:pStyle w:val="ListParagraph"/>
              <w:numPr>
                <w:ilvl w:val="0"/>
                <w:numId w:val="36"/>
              </w:numPr>
              <w:rPr>
                <w:rFonts w:asciiTheme="minorHAnsi" w:hAnsiTheme="minorHAnsi"/>
                <w:sz w:val="18"/>
                <w:szCs w:val="18"/>
              </w:rPr>
            </w:pPr>
            <w:r w:rsidRPr="00240711">
              <w:rPr>
                <w:rFonts w:asciiTheme="minorHAnsi" w:hAnsiTheme="minorHAnsi"/>
                <w:sz w:val="18"/>
                <w:szCs w:val="18"/>
              </w:rPr>
              <w:t>Received</w:t>
            </w:r>
          </w:p>
          <w:p w14:paraId="599E6AAB" w14:textId="77777777" w:rsidR="000F5F46" w:rsidRPr="00240711" w:rsidRDefault="000F5F46" w:rsidP="00FE6D5D">
            <w:pPr>
              <w:pStyle w:val="ListParagraph"/>
              <w:numPr>
                <w:ilvl w:val="0"/>
                <w:numId w:val="36"/>
              </w:numPr>
              <w:rPr>
                <w:rFonts w:asciiTheme="minorHAnsi" w:hAnsiTheme="minorHAnsi"/>
                <w:sz w:val="18"/>
                <w:szCs w:val="18"/>
              </w:rPr>
            </w:pPr>
            <w:r w:rsidRPr="00240711">
              <w:rPr>
                <w:rFonts w:asciiTheme="minorHAnsi" w:hAnsiTheme="minorHAnsi"/>
                <w:sz w:val="18"/>
                <w:szCs w:val="18"/>
              </w:rPr>
              <w:t>Successfully Dispensed</w:t>
            </w:r>
          </w:p>
          <w:p w14:paraId="2D6EFA9D" w14:textId="77777777" w:rsidR="000F5F46" w:rsidRPr="00240711" w:rsidRDefault="000F5F46" w:rsidP="00FE6D5D">
            <w:pPr>
              <w:pStyle w:val="ListParagraph"/>
              <w:numPr>
                <w:ilvl w:val="0"/>
                <w:numId w:val="36"/>
              </w:numPr>
              <w:rPr>
                <w:rFonts w:asciiTheme="minorHAnsi" w:hAnsiTheme="minorHAnsi"/>
                <w:sz w:val="18"/>
                <w:szCs w:val="18"/>
              </w:rPr>
            </w:pPr>
            <w:r w:rsidRPr="00240711">
              <w:rPr>
                <w:rFonts w:asciiTheme="minorHAnsi" w:hAnsiTheme="minorHAnsi"/>
                <w:sz w:val="18"/>
                <w:szCs w:val="18"/>
              </w:rPr>
              <w:t>Auto-Failed and Resolved</w:t>
            </w:r>
          </w:p>
          <w:p w14:paraId="3FB58502" w14:textId="77777777" w:rsidR="000F5F46" w:rsidRDefault="000F5F46" w:rsidP="00FE6D5D">
            <w:pPr>
              <w:pStyle w:val="ListParagraph"/>
              <w:numPr>
                <w:ilvl w:val="0"/>
                <w:numId w:val="36"/>
              </w:numPr>
              <w:rPr>
                <w:rFonts w:asciiTheme="minorHAnsi" w:hAnsiTheme="minorHAnsi"/>
                <w:sz w:val="18"/>
                <w:szCs w:val="18"/>
              </w:rPr>
            </w:pPr>
            <w:r w:rsidRPr="00240711">
              <w:rPr>
                <w:rFonts w:asciiTheme="minorHAnsi" w:hAnsiTheme="minorHAnsi"/>
                <w:sz w:val="18"/>
                <w:szCs w:val="18"/>
              </w:rPr>
              <w:t>Auto-Failed and Rejected</w:t>
            </w:r>
          </w:p>
          <w:p w14:paraId="47091D59" w14:textId="77777777" w:rsidR="00237ABF" w:rsidRDefault="00237ABF" w:rsidP="00FE6D5D">
            <w:pPr>
              <w:pStyle w:val="ListParagraph"/>
              <w:numPr>
                <w:ilvl w:val="0"/>
                <w:numId w:val="36"/>
              </w:numPr>
              <w:rPr>
                <w:rFonts w:asciiTheme="minorHAnsi" w:hAnsiTheme="minorHAnsi"/>
                <w:sz w:val="18"/>
                <w:szCs w:val="18"/>
              </w:rPr>
            </w:pPr>
            <w:r>
              <w:rPr>
                <w:rFonts w:asciiTheme="minorHAnsi" w:hAnsiTheme="minorHAnsi"/>
                <w:sz w:val="18"/>
                <w:szCs w:val="18"/>
              </w:rPr>
              <w:t>Canceled</w:t>
            </w:r>
          </w:p>
          <w:p w14:paraId="1591205F" w14:textId="476B2298" w:rsidR="006C22D0" w:rsidRPr="00240711" w:rsidRDefault="006C22D0" w:rsidP="00FE6D5D">
            <w:pPr>
              <w:pStyle w:val="ListParagraph"/>
              <w:numPr>
                <w:ilvl w:val="0"/>
                <w:numId w:val="36"/>
              </w:numPr>
              <w:rPr>
                <w:rFonts w:asciiTheme="minorHAnsi" w:hAnsiTheme="minorHAnsi"/>
                <w:sz w:val="18"/>
                <w:szCs w:val="18"/>
              </w:rPr>
            </w:pPr>
            <w:r>
              <w:rPr>
                <w:rFonts w:asciiTheme="minorHAnsi" w:hAnsiTheme="minorHAnsi"/>
                <w:sz w:val="18"/>
                <w:szCs w:val="18"/>
              </w:rPr>
              <w:t>Pharmacist manual intervention?</w:t>
            </w:r>
          </w:p>
        </w:tc>
        <w:tc>
          <w:tcPr>
            <w:tcW w:w="2340" w:type="dxa"/>
            <w:shd w:val="clear" w:color="auto" w:fill="F2F2F2" w:themeFill="background1" w:themeFillShade="F2"/>
          </w:tcPr>
          <w:p w14:paraId="7B938CFD" w14:textId="1B4E3679" w:rsidR="000F5F46" w:rsidRDefault="00FB7FCE" w:rsidP="003D0335">
            <w:pPr>
              <w:rPr>
                <w:rFonts w:asciiTheme="minorHAnsi" w:hAnsiTheme="minorHAnsi"/>
                <w:sz w:val="18"/>
                <w:szCs w:val="18"/>
              </w:rPr>
            </w:pPr>
            <w:r>
              <w:rPr>
                <w:rFonts w:asciiTheme="minorHAnsi" w:hAnsiTheme="minorHAnsi"/>
                <w:sz w:val="18"/>
                <w:szCs w:val="18"/>
              </w:rPr>
              <w:t>33</w:t>
            </w:r>
            <w:r w:rsidR="00BC13AB">
              <w:rPr>
                <w:rFonts w:asciiTheme="minorHAnsi" w:hAnsiTheme="minorHAnsi"/>
                <w:sz w:val="18"/>
                <w:szCs w:val="18"/>
              </w:rPr>
              <w:t>.1.1: Capture statistics to count inbound eRxs received, dispensed, auto-failed and resolved, as well as auto-failed</w:t>
            </w:r>
            <w:r w:rsidR="00B10FCB">
              <w:rPr>
                <w:rFonts w:asciiTheme="minorHAnsi" w:hAnsiTheme="minorHAnsi"/>
                <w:sz w:val="18"/>
                <w:szCs w:val="18"/>
              </w:rPr>
              <w:t>, Canceled</w:t>
            </w:r>
            <w:r w:rsidR="00BC13AB">
              <w:rPr>
                <w:rFonts w:asciiTheme="minorHAnsi" w:hAnsiTheme="minorHAnsi"/>
                <w:sz w:val="18"/>
                <w:szCs w:val="18"/>
              </w:rPr>
              <w:t xml:space="preserve"> and rejected eRxs.</w:t>
            </w:r>
          </w:p>
          <w:p w14:paraId="6694B3C1" w14:textId="77777777" w:rsidR="000F5F46" w:rsidRDefault="000F5F46" w:rsidP="003D0335">
            <w:pPr>
              <w:rPr>
                <w:rFonts w:asciiTheme="minorHAnsi" w:hAnsiTheme="minorHAnsi"/>
                <w:sz w:val="18"/>
                <w:szCs w:val="18"/>
              </w:rPr>
            </w:pPr>
          </w:p>
        </w:tc>
        <w:tc>
          <w:tcPr>
            <w:tcW w:w="3852" w:type="dxa"/>
            <w:shd w:val="clear" w:color="auto" w:fill="F2F2F2" w:themeFill="background1" w:themeFillShade="F2"/>
          </w:tcPr>
          <w:p w14:paraId="71C0D7E4" w14:textId="77777777" w:rsidR="000F5F46" w:rsidRDefault="000F5F46" w:rsidP="003D0335">
            <w:pPr>
              <w:rPr>
                <w:rFonts w:asciiTheme="minorHAnsi" w:hAnsiTheme="minorHAnsi"/>
                <w:sz w:val="18"/>
                <w:szCs w:val="18"/>
              </w:rPr>
            </w:pPr>
            <w:r>
              <w:rPr>
                <w:rFonts w:asciiTheme="minorHAnsi" w:hAnsiTheme="minorHAnsi"/>
                <w:sz w:val="18"/>
                <w:szCs w:val="18"/>
              </w:rPr>
              <w:t>VA’s inbound ePrescription service must support the ability to provide audit and tracking data on all ePrescriptions:</w:t>
            </w:r>
          </w:p>
          <w:p w14:paraId="0E272B6F" w14:textId="77777777" w:rsidR="000F5F46" w:rsidRPr="00DA51E2" w:rsidRDefault="000F5F46" w:rsidP="00FE6D5D">
            <w:pPr>
              <w:pStyle w:val="ListParagraph"/>
              <w:numPr>
                <w:ilvl w:val="0"/>
                <w:numId w:val="32"/>
              </w:numPr>
              <w:rPr>
                <w:rFonts w:asciiTheme="minorHAnsi" w:hAnsiTheme="minorHAnsi"/>
                <w:sz w:val="18"/>
                <w:szCs w:val="18"/>
              </w:rPr>
            </w:pPr>
            <w:r w:rsidRPr="00DA51E2">
              <w:rPr>
                <w:rFonts w:asciiTheme="minorHAnsi" w:hAnsiTheme="minorHAnsi"/>
                <w:sz w:val="18"/>
                <w:szCs w:val="18"/>
              </w:rPr>
              <w:t>Received</w:t>
            </w:r>
          </w:p>
          <w:p w14:paraId="0FBA007E" w14:textId="77777777" w:rsidR="000F5F46" w:rsidRPr="00DA51E2" w:rsidRDefault="000F5F46" w:rsidP="00FE6D5D">
            <w:pPr>
              <w:pStyle w:val="ListParagraph"/>
              <w:numPr>
                <w:ilvl w:val="0"/>
                <w:numId w:val="32"/>
              </w:numPr>
              <w:rPr>
                <w:rFonts w:asciiTheme="minorHAnsi" w:hAnsiTheme="minorHAnsi"/>
                <w:sz w:val="18"/>
                <w:szCs w:val="18"/>
              </w:rPr>
            </w:pPr>
            <w:r w:rsidRPr="00DA51E2">
              <w:rPr>
                <w:rFonts w:asciiTheme="minorHAnsi" w:hAnsiTheme="minorHAnsi"/>
                <w:sz w:val="18"/>
                <w:szCs w:val="18"/>
              </w:rPr>
              <w:t>Dispensed</w:t>
            </w:r>
          </w:p>
          <w:p w14:paraId="6DB199F8" w14:textId="77777777" w:rsidR="000F5F46" w:rsidRDefault="000F5F46" w:rsidP="00FE6D5D">
            <w:pPr>
              <w:pStyle w:val="ListParagraph"/>
              <w:numPr>
                <w:ilvl w:val="0"/>
                <w:numId w:val="32"/>
              </w:numPr>
              <w:rPr>
                <w:rFonts w:asciiTheme="minorHAnsi" w:hAnsiTheme="minorHAnsi"/>
                <w:sz w:val="18"/>
                <w:szCs w:val="18"/>
              </w:rPr>
            </w:pPr>
            <w:r w:rsidRPr="00DA51E2">
              <w:rPr>
                <w:rFonts w:asciiTheme="minorHAnsi" w:hAnsiTheme="minorHAnsi"/>
                <w:sz w:val="18"/>
                <w:szCs w:val="18"/>
              </w:rPr>
              <w:t xml:space="preserve">Failed </w:t>
            </w:r>
            <w:r>
              <w:rPr>
                <w:rFonts w:asciiTheme="minorHAnsi" w:hAnsiTheme="minorHAnsi"/>
                <w:sz w:val="18"/>
                <w:szCs w:val="18"/>
              </w:rPr>
              <w:t>and Resolved</w:t>
            </w:r>
          </w:p>
          <w:p w14:paraId="15883B4F" w14:textId="77777777" w:rsidR="000F5F46" w:rsidRDefault="000F5F46" w:rsidP="00FE6D5D">
            <w:pPr>
              <w:pStyle w:val="ListParagraph"/>
              <w:numPr>
                <w:ilvl w:val="0"/>
                <w:numId w:val="32"/>
              </w:numPr>
              <w:rPr>
                <w:rFonts w:asciiTheme="minorHAnsi" w:hAnsiTheme="minorHAnsi"/>
                <w:sz w:val="18"/>
                <w:szCs w:val="18"/>
              </w:rPr>
            </w:pPr>
            <w:r>
              <w:rPr>
                <w:rFonts w:asciiTheme="minorHAnsi" w:hAnsiTheme="minorHAnsi"/>
                <w:sz w:val="18"/>
                <w:szCs w:val="18"/>
              </w:rPr>
              <w:t>Failed and Rejected</w:t>
            </w:r>
          </w:p>
          <w:p w14:paraId="516CA1C6" w14:textId="4992051E" w:rsidR="00237ABF" w:rsidRPr="00DA51E2" w:rsidRDefault="00237ABF" w:rsidP="00FE6D5D">
            <w:pPr>
              <w:pStyle w:val="ListParagraph"/>
              <w:numPr>
                <w:ilvl w:val="0"/>
                <w:numId w:val="32"/>
              </w:numPr>
              <w:rPr>
                <w:rFonts w:asciiTheme="minorHAnsi" w:hAnsiTheme="minorHAnsi"/>
                <w:sz w:val="18"/>
                <w:szCs w:val="18"/>
              </w:rPr>
            </w:pPr>
            <w:r>
              <w:rPr>
                <w:rFonts w:asciiTheme="minorHAnsi" w:hAnsiTheme="minorHAnsi"/>
                <w:sz w:val="18"/>
                <w:szCs w:val="18"/>
              </w:rPr>
              <w:t>Canceled</w:t>
            </w:r>
          </w:p>
        </w:tc>
      </w:tr>
      <w:tr w:rsidR="000F5F46" w:rsidRPr="00DC3ED3" w14:paraId="58AB3EFE" w14:textId="77777777" w:rsidTr="001E2F2E">
        <w:tc>
          <w:tcPr>
            <w:tcW w:w="558" w:type="dxa"/>
            <w:shd w:val="clear" w:color="auto" w:fill="F2F2F2" w:themeFill="background1" w:themeFillShade="F2"/>
          </w:tcPr>
          <w:p w14:paraId="0AC9C280" w14:textId="5EE7BC71" w:rsidR="000F5F46" w:rsidRPr="00666378" w:rsidRDefault="0043130D" w:rsidP="003D0335">
            <w:pPr>
              <w:pStyle w:val="BodyText"/>
              <w:spacing w:before="0" w:after="0"/>
              <w:rPr>
                <w:rFonts w:asciiTheme="minorHAnsi" w:hAnsiTheme="minorHAnsi"/>
                <w:b/>
                <w:sz w:val="18"/>
                <w:szCs w:val="18"/>
              </w:rPr>
            </w:pPr>
            <w:r>
              <w:rPr>
                <w:rFonts w:asciiTheme="minorHAnsi" w:hAnsiTheme="minorHAnsi"/>
                <w:b/>
                <w:sz w:val="18"/>
                <w:szCs w:val="18"/>
              </w:rPr>
              <w:t>97</w:t>
            </w:r>
          </w:p>
        </w:tc>
        <w:tc>
          <w:tcPr>
            <w:tcW w:w="1080" w:type="dxa"/>
            <w:shd w:val="clear" w:color="auto" w:fill="F2F2F2" w:themeFill="background1" w:themeFillShade="F2"/>
          </w:tcPr>
          <w:p w14:paraId="79375215" w14:textId="77777777" w:rsidR="000F5F46" w:rsidRDefault="000F5F46" w:rsidP="003D0335">
            <w:pPr>
              <w:pStyle w:val="BodyText"/>
              <w:spacing w:before="0" w:after="0"/>
              <w:rPr>
                <w:rFonts w:asciiTheme="minorHAnsi" w:hAnsiTheme="minorHAnsi"/>
                <w:sz w:val="18"/>
                <w:szCs w:val="18"/>
              </w:rPr>
            </w:pPr>
            <w:r>
              <w:rPr>
                <w:rFonts w:asciiTheme="minorHAnsi" w:hAnsiTheme="minorHAnsi"/>
                <w:sz w:val="18"/>
                <w:szCs w:val="18"/>
              </w:rPr>
              <w:t>OWNR 13430</w:t>
            </w:r>
          </w:p>
        </w:tc>
        <w:tc>
          <w:tcPr>
            <w:tcW w:w="1980" w:type="dxa"/>
            <w:shd w:val="clear" w:color="auto" w:fill="F2F2F2" w:themeFill="background1" w:themeFillShade="F2"/>
          </w:tcPr>
          <w:p w14:paraId="5A54E890" w14:textId="77777777" w:rsidR="000F5F46" w:rsidRPr="00AB0DD7" w:rsidRDefault="000F5F46" w:rsidP="003D0335">
            <w:pPr>
              <w:rPr>
                <w:rFonts w:asciiTheme="minorHAnsi" w:hAnsiTheme="minorHAnsi"/>
                <w:sz w:val="18"/>
                <w:szCs w:val="18"/>
              </w:rPr>
            </w:pPr>
            <w:r w:rsidRPr="00AB0DD7">
              <w:rPr>
                <w:rFonts w:asciiTheme="minorHAnsi" w:hAnsiTheme="minorHAnsi"/>
                <w:sz w:val="18"/>
                <w:szCs w:val="18"/>
              </w:rPr>
              <w:t>Provide the ability for VA pharmacies to track and account for the number of inbound eRxs received and processed in order to accommodate any future needs for reporting, auditing, or fulfilling contractual obligations, (e.g., for paying intermediaries).</w:t>
            </w:r>
          </w:p>
        </w:tc>
        <w:tc>
          <w:tcPr>
            <w:tcW w:w="3240" w:type="dxa"/>
            <w:shd w:val="clear" w:color="auto" w:fill="F2F2F2" w:themeFill="background1" w:themeFillShade="F2"/>
          </w:tcPr>
          <w:p w14:paraId="066ABC99" w14:textId="1C3EF011" w:rsidR="000F5F46" w:rsidRPr="002B622D" w:rsidRDefault="00FB7FCE" w:rsidP="003D0335">
            <w:pPr>
              <w:rPr>
                <w:rFonts w:asciiTheme="minorHAnsi" w:hAnsiTheme="minorHAnsi"/>
                <w:sz w:val="18"/>
                <w:szCs w:val="18"/>
              </w:rPr>
            </w:pPr>
            <w:r>
              <w:rPr>
                <w:rFonts w:asciiTheme="minorHAnsi" w:hAnsiTheme="minorHAnsi"/>
                <w:sz w:val="18"/>
                <w:szCs w:val="18"/>
              </w:rPr>
              <w:t>33.</w:t>
            </w:r>
            <w:r w:rsidR="000F5F46">
              <w:rPr>
                <w:rFonts w:asciiTheme="minorHAnsi" w:hAnsiTheme="minorHAnsi"/>
                <w:sz w:val="18"/>
                <w:szCs w:val="18"/>
              </w:rPr>
              <w:t xml:space="preserve">2: </w:t>
            </w:r>
            <w:r w:rsidR="000F5F46" w:rsidRPr="00B436EE">
              <w:rPr>
                <w:rFonts w:asciiTheme="minorHAnsi" w:hAnsiTheme="minorHAnsi"/>
                <w:sz w:val="18"/>
                <w:szCs w:val="18"/>
              </w:rPr>
              <w:t>As VA’s inbound ePrescribing system,</w:t>
            </w:r>
            <w:r w:rsidR="000F5F46">
              <w:rPr>
                <w:rFonts w:asciiTheme="minorHAnsi" w:hAnsiTheme="minorHAnsi"/>
                <w:sz w:val="18"/>
                <w:szCs w:val="18"/>
              </w:rPr>
              <w:t xml:space="preserve"> track the number or inbound eRxs received and processed, so that the system can be scaled to support current and future requirements.</w:t>
            </w:r>
          </w:p>
        </w:tc>
        <w:tc>
          <w:tcPr>
            <w:tcW w:w="2340" w:type="dxa"/>
            <w:shd w:val="clear" w:color="auto" w:fill="F2F2F2" w:themeFill="background1" w:themeFillShade="F2"/>
          </w:tcPr>
          <w:p w14:paraId="665933CC" w14:textId="1BA59E55" w:rsidR="000F5F46" w:rsidRPr="00586077" w:rsidRDefault="00FB7FCE" w:rsidP="003D0335">
            <w:pPr>
              <w:pStyle w:val="ListParagraph"/>
              <w:ind w:left="360"/>
              <w:rPr>
                <w:rFonts w:asciiTheme="minorHAnsi" w:hAnsiTheme="minorHAnsi"/>
                <w:sz w:val="18"/>
                <w:szCs w:val="18"/>
              </w:rPr>
            </w:pPr>
            <w:r>
              <w:rPr>
                <w:rFonts w:asciiTheme="minorHAnsi" w:hAnsiTheme="minorHAnsi"/>
                <w:sz w:val="18"/>
                <w:szCs w:val="18"/>
              </w:rPr>
              <w:t>33</w:t>
            </w:r>
            <w:r w:rsidR="000F5F46">
              <w:rPr>
                <w:rFonts w:asciiTheme="minorHAnsi" w:hAnsiTheme="minorHAnsi"/>
                <w:sz w:val="18"/>
                <w:szCs w:val="18"/>
              </w:rPr>
              <w:t xml:space="preserve">.2.1: </w:t>
            </w:r>
            <w:r w:rsidR="000F5F46" w:rsidRPr="00851371">
              <w:rPr>
                <w:rFonts w:asciiTheme="minorHAnsi" w:hAnsiTheme="minorHAnsi"/>
                <w:sz w:val="18"/>
                <w:szCs w:val="18"/>
              </w:rPr>
              <w:t>Track the number of inbound eRxs from external providers</w:t>
            </w:r>
            <w:r w:rsidR="000F5F46">
              <w:rPr>
                <w:rFonts w:asciiTheme="minorHAnsi" w:hAnsiTheme="minorHAnsi"/>
                <w:sz w:val="18"/>
                <w:szCs w:val="18"/>
              </w:rPr>
              <w:t xml:space="preserve"> and store them with a date and time stamp</w:t>
            </w:r>
            <w:r w:rsidR="000F5F46" w:rsidRPr="00851371">
              <w:rPr>
                <w:rFonts w:asciiTheme="minorHAnsi" w:hAnsiTheme="minorHAnsi"/>
                <w:sz w:val="18"/>
                <w:szCs w:val="18"/>
              </w:rPr>
              <w:t>.</w:t>
            </w:r>
          </w:p>
        </w:tc>
        <w:tc>
          <w:tcPr>
            <w:tcW w:w="3852" w:type="dxa"/>
            <w:shd w:val="clear" w:color="auto" w:fill="F2F2F2" w:themeFill="background1" w:themeFillShade="F2"/>
          </w:tcPr>
          <w:p w14:paraId="07250F46" w14:textId="77777777" w:rsidR="000F5F46" w:rsidRDefault="000F5F46" w:rsidP="003D0335">
            <w:pPr>
              <w:rPr>
                <w:rFonts w:asciiTheme="minorHAnsi" w:hAnsiTheme="minorHAnsi"/>
                <w:sz w:val="18"/>
                <w:szCs w:val="18"/>
              </w:rPr>
            </w:pPr>
            <w:r w:rsidRPr="00B436EE">
              <w:rPr>
                <w:rFonts w:asciiTheme="minorHAnsi" w:hAnsiTheme="minorHAnsi"/>
                <w:sz w:val="18"/>
                <w:szCs w:val="18"/>
              </w:rPr>
              <w:t>VA’s inbound ePrescription service must support the ability</w:t>
            </w:r>
            <w:r>
              <w:rPr>
                <w:rFonts w:asciiTheme="minorHAnsi" w:hAnsiTheme="minorHAnsi"/>
                <w:sz w:val="18"/>
                <w:szCs w:val="18"/>
              </w:rPr>
              <w:t xml:space="preserve"> to track, store, and report on the number of inbound eRxs received and processed from external providers.</w:t>
            </w:r>
          </w:p>
          <w:p w14:paraId="33C7B511" w14:textId="77777777" w:rsidR="000F5F46" w:rsidRDefault="000F5F46" w:rsidP="003D0335">
            <w:pPr>
              <w:rPr>
                <w:rFonts w:asciiTheme="minorHAnsi" w:hAnsiTheme="minorHAnsi"/>
                <w:sz w:val="18"/>
                <w:szCs w:val="18"/>
              </w:rPr>
            </w:pPr>
          </w:p>
          <w:p w14:paraId="0F7A0F57" w14:textId="77777777" w:rsidR="000F5F46" w:rsidRPr="00DC3ED3" w:rsidRDefault="000F5F46" w:rsidP="003D0335">
            <w:pPr>
              <w:rPr>
                <w:rFonts w:asciiTheme="minorHAnsi" w:hAnsiTheme="minorHAnsi"/>
                <w:sz w:val="18"/>
                <w:szCs w:val="18"/>
              </w:rPr>
            </w:pPr>
            <w:r>
              <w:rPr>
                <w:rFonts w:asciiTheme="minorHAnsi" w:hAnsiTheme="minorHAnsi"/>
                <w:sz w:val="18"/>
                <w:szCs w:val="18"/>
              </w:rPr>
              <w:t>VA’s inbound ePrescription service must be able to scale up for current and projected needs, in order to accommodate Veteran’s access to pharmacy services.</w:t>
            </w:r>
          </w:p>
        </w:tc>
      </w:tr>
      <w:tr w:rsidR="000F5F46" w:rsidRPr="00DC3ED3" w14:paraId="672ACCC4" w14:textId="77777777" w:rsidTr="001E2F2E">
        <w:tc>
          <w:tcPr>
            <w:tcW w:w="558" w:type="dxa"/>
            <w:shd w:val="clear" w:color="auto" w:fill="F2F2F2" w:themeFill="background1" w:themeFillShade="F2"/>
          </w:tcPr>
          <w:p w14:paraId="3C9C6D91" w14:textId="75F6E97E" w:rsidR="000F5F46" w:rsidRPr="00666378" w:rsidRDefault="0043130D" w:rsidP="003D0335">
            <w:pPr>
              <w:pStyle w:val="BodyText"/>
              <w:spacing w:before="0" w:after="0"/>
              <w:rPr>
                <w:rFonts w:asciiTheme="minorHAnsi" w:hAnsiTheme="minorHAnsi"/>
                <w:b/>
                <w:sz w:val="18"/>
                <w:szCs w:val="18"/>
              </w:rPr>
            </w:pPr>
            <w:r>
              <w:rPr>
                <w:rFonts w:asciiTheme="minorHAnsi" w:hAnsiTheme="minorHAnsi"/>
                <w:b/>
                <w:sz w:val="18"/>
                <w:szCs w:val="18"/>
              </w:rPr>
              <w:lastRenderedPageBreak/>
              <w:t>98</w:t>
            </w:r>
          </w:p>
        </w:tc>
        <w:tc>
          <w:tcPr>
            <w:tcW w:w="1080" w:type="dxa"/>
            <w:shd w:val="clear" w:color="auto" w:fill="F2F2F2" w:themeFill="background1" w:themeFillShade="F2"/>
          </w:tcPr>
          <w:p w14:paraId="58241E9A" w14:textId="77777777" w:rsidR="000F5F46" w:rsidRDefault="000F5F46" w:rsidP="003D0335">
            <w:pPr>
              <w:pStyle w:val="BodyText"/>
              <w:spacing w:before="0" w:after="0"/>
              <w:rPr>
                <w:rFonts w:asciiTheme="minorHAnsi" w:hAnsiTheme="minorHAnsi"/>
                <w:sz w:val="18"/>
                <w:szCs w:val="18"/>
              </w:rPr>
            </w:pPr>
            <w:r>
              <w:rPr>
                <w:rFonts w:asciiTheme="minorHAnsi" w:hAnsiTheme="minorHAnsi"/>
                <w:sz w:val="18"/>
                <w:szCs w:val="18"/>
              </w:rPr>
              <w:t>OWNR 13431</w:t>
            </w:r>
          </w:p>
        </w:tc>
        <w:tc>
          <w:tcPr>
            <w:tcW w:w="1980" w:type="dxa"/>
            <w:shd w:val="clear" w:color="auto" w:fill="F2F2F2" w:themeFill="background1" w:themeFillShade="F2"/>
          </w:tcPr>
          <w:p w14:paraId="7CB6EC5C" w14:textId="77777777" w:rsidR="000F5F46" w:rsidRPr="00AB0DD7" w:rsidRDefault="000F5F46" w:rsidP="003D0335">
            <w:pPr>
              <w:rPr>
                <w:rFonts w:asciiTheme="minorHAnsi" w:hAnsiTheme="minorHAnsi"/>
                <w:sz w:val="18"/>
                <w:szCs w:val="18"/>
              </w:rPr>
            </w:pPr>
            <w:r w:rsidRPr="00AB0DD7">
              <w:rPr>
                <w:rFonts w:asciiTheme="minorHAnsi" w:hAnsiTheme="minorHAnsi"/>
                <w:sz w:val="18"/>
                <w:szCs w:val="18"/>
              </w:rPr>
              <w:t>Provide the ability for VA pharmacy staff to view the number of successfully or unsuccessfully received and processed inbound eRxs.</w:t>
            </w:r>
          </w:p>
        </w:tc>
        <w:tc>
          <w:tcPr>
            <w:tcW w:w="3240" w:type="dxa"/>
            <w:shd w:val="clear" w:color="auto" w:fill="F2F2F2" w:themeFill="background1" w:themeFillShade="F2"/>
          </w:tcPr>
          <w:p w14:paraId="10966D47" w14:textId="68ACAAF1" w:rsidR="000F5F46" w:rsidRDefault="00FB7FCE" w:rsidP="003D0335">
            <w:pPr>
              <w:rPr>
                <w:rFonts w:asciiTheme="minorHAnsi" w:hAnsiTheme="minorHAnsi"/>
                <w:sz w:val="18"/>
                <w:szCs w:val="18"/>
              </w:rPr>
            </w:pPr>
            <w:r>
              <w:rPr>
                <w:rFonts w:asciiTheme="minorHAnsi" w:hAnsiTheme="minorHAnsi"/>
                <w:sz w:val="18"/>
                <w:szCs w:val="18"/>
              </w:rPr>
              <w:t>33.</w:t>
            </w:r>
            <w:r w:rsidR="000F5F46">
              <w:rPr>
                <w:rFonts w:asciiTheme="minorHAnsi" w:hAnsiTheme="minorHAnsi"/>
                <w:sz w:val="18"/>
                <w:szCs w:val="18"/>
              </w:rPr>
              <w:t xml:space="preserve">3: </w:t>
            </w:r>
            <w:r w:rsidR="000F5F46" w:rsidRPr="00B436EE">
              <w:rPr>
                <w:rFonts w:asciiTheme="minorHAnsi" w:hAnsiTheme="minorHAnsi"/>
                <w:sz w:val="18"/>
                <w:szCs w:val="18"/>
              </w:rPr>
              <w:t xml:space="preserve">As VA’s inbound ePrescribing system, </w:t>
            </w:r>
            <w:r w:rsidR="000F5F46">
              <w:rPr>
                <w:rFonts w:asciiTheme="minorHAnsi" w:hAnsiTheme="minorHAnsi"/>
                <w:sz w:val="18"/>
                <w:szCs w:val="18"/>
              </w:rPr>
              <w:t>provide reporting and display capabilities so that VA Pharmacists can easily:</w:t>
            </w:r>
          </w:p>
          <w:p w14:paraId="75EAE6D3" w14:textId="77777777" w:rsidR="000F5F46" w:rsidRDefault="000F5F46" w:rsidP="003D0335">
            <w:pPr>
              <w:rPr>
                <w:rFonts w:asciiTheme="minorHAnsi" w:hAnsiTheme="minorHAnsi"/>
                <w:sz w:val="18"/>
                <w:szCs w:val="18"/>
              </w:rPr>
            </w:pPr>
          </w:p>
          <w:p w14:paraId="4FA62908" w14:textId="77777777" w:rsidR="000F5F46" w:rsidRPr="00B436EE" w:rsidRDefault="000F5F46" w:rsidP="00FE6D5D">
            <w:pPr>
              <w:pStyle w:val="ListParagraph"/>
              <w:numPr>
                <w:ilvl w:val="0"/>
                <w:numId w:val="33"/>
              </w:numPr>
              <w:rPr>
                <w:rFonts w:asciiTheme="minorHAnsi" w:hAnsiTheme="minorHAnsi"/>
                <w:sz w:val="18"/>
                <w:szCs w:val="18"/>
              </w:rPr>
            </w:pPr>
            <w:r w:rsidRPr="00B436EE">
              <w:rPr>
                <w:rFonts w:asciiTheme="minorHAnsi" w:hAnsiTheme="minorHAnsi"/>
                <w:sz w:val="18"/>
                <w:szCs w:val="18"/>
              </w:rPr>
              <w:t xml:space="preserve">Track the success rate of processed inbound eRxs, </w:t>
            </w:r>
          </w:p>
          <w:p w14:paraId="54C95B66" w14:textId="77777777" w:rsidR="000F5F46" w:rsidRPr="00B436EE" w:rsidRDefault="000F5F46" w:rsidP="00FE6D5D">
            <w:pPr>
              <w:pStyle w:val="ListParagraph"/>
              <w:numPr>
                <w:ilvl w:val="0"/>
                <w:numId w:val="33"/>
              </w:numPr>
              <w:rPr>
                <w:rFonts w:asciiTheme="minorHAnsi" w:hAnsiTheme="minorHAnsi"/>
                <w:sz w:val="18"/>
                <w:szCs w:val="18"/>
              </w:rPr>
            </w:pPr>
            <w:r w:rsidRPr="00B436EE">
              <w:rPr>
                <w:rFonts w:asciiTheme="minorHAnsi" w:hAnsiTheme="minorHAnsi"/>
                <w:sz w:val="18"/>
                <w:szCs w:val="18"/>
              </w:rPr>
              <w:t>Track unsuccessful or failed inbound eRxs</w:t>
            </w:r>
            <w:r>
              <w:rPr>
                <w:rFonts w:asciiTheme="minorHAnsi" w:hAnsiTheme="minorHAnsi"/>
                <w:sz w:val="18"/>
                <w:szCs w:val="18"/>
              </w:rPr>
              <w:t>, with the intent of troubleshooting reasons for failure.</w:t>
            </w:r>
          </w:p>
        </w:tc>
        <w:tc>
          <w:tcPr>
            <w:tcW w:w="2340" w:type="dxa"/>
            <w:shd w:val="clear" w:color="auto" w:fill="F2F2F2" w:themeFill="background1" w:themeFillShade="F2"/>
          </w:tcPr>
          <w:p w14:paraId="4BC43989" w14:textId="2703E0A7" w:rsidR="000F5F46" w:rsidRDefault="00FB7FCE" w:rsidP="003D0335">
            <w:pPr>
              <w:rPr>
                <w:rFonts w:asciiTheme="minorHAnsi" w:hAnsiTheme="minorHAnsi"/>
                <w:sz w:val="18"/>
                <w:szCs w:val="18"/>
              </w:rPr>
            </w:pPr>
            <w:r>
              <w:rPr>
                <w:rFonts w:asciiTheme="minorHAnsi" w:hAnsiTheme="minorHAnsi"/>
                <w:sz w:val="18"/>
                <w:szCs w:val="18"/>
              </w:rPr>
              <w:t>33</w:t>
            </w:r>
            <w:r w:rsidR="000F5F46">
              <w:rPr>
                <w:rFonts w:asciiTheme="minorHAnsi" w:hAnsiTheme="minorHAnsi"/>
                <w:sz w:val="18"/>
                <w:szCs w:val="18"/>
              </w:rPr>
              <w:t>.3.1: Track, report, and display the number of successful and unsuccessful inbound eRxs from external providers.</w:t>
            </w:r>
          </w:p>
          <w:p w14:paraId="41E022AC" w14:textId="77777777" w:rsidR="000F5F46" w:rsidRDefault="000F5F46" w:rsidP="003D0335">
            <w:pPr>
              <w:rPr>
                <w:rFonts w:asciiTheme="minorHAnsi" w:hAnsiTheme="minorHAnsi"/>
                <w:sz w:val="18"/>
                <w:szCs w:val="18"/>
              </w:rPr>
            </w:pPr>
          </w:p>
          <w:p w14:paraId="4E9EFB86" w14:textId="32DE8BCF" w:rsidR="000F5F46" w:rsidRDefault="00FB7FCE" w:rsidP="003D0335">
            <w:pPr>
              <w:rPr>
                <w:rFonts w:asciiTheme="minorHAnsi" w:hAnsiTheme="minorHAnsi"/>
                <w:sz w:val="18"/>
                <w:szCs w:val="18"/>
              </w:rPr>
            </w:pPr>
            <w:r>
              <w:rPr>
                <w:rFonts w:asciiTheme="minorHAnsi" w:hAnsiTheme="minorHAnsi"/>
                <w:sz w:val="18"/>
                <w:szCs w:val="18"/>
              </w:rPr>
              <w:t>33</w:t>
            </w:r>
            <w:r w:rsidR="000F5F46">
              <w:rPr>
                <w:rFonts w:asciiTheme="minorHAnsi" w:hAnsiTheme="minorHAnsi"/>
                <w:sz w:val="18"/>
                <w:szCs w:val="18"/>
              </w:rPr>
              <w:t>.3.2: Display reports in a variety of formats to allow for managerial decisions.</w:t>
            </w:r>
          </w:p>
          <w:p w14:paraId="442411C1" w14:textId="77777777" w:rsidR="000F5F46" w:rsidRDefault="000F5F46" w:rsidP="003D0335">
            <w:pPr>
              <w:rPr>
                <w:rFonts w:asciiTheme="minorHAnsi" w:hAnsiTheme="minorHAnsi"/>
                <w:sz w:val="18"/>
                <w:szCs w:val="18"/>
              </w:rPr>
            </w:pPr>
          </w:p>
          <w:p w14:paraId="36C9FD4B" w14:textId="6D812DAD" w:rsidR="000F5F46" w:rsidRDefault="00FB7FCE" w:rsidP="003D0335">
            <w:pPr>
              <w:rPr>
                <w:rFonts w:asciiTheme="minorHAnsi" w:hAnsiTheme="minorHAnsi"/>
                <w:sz w:val="18"/>
                <w:szCs w:val="18"/>
              </w:rPr>
            </w:pPr>
            <w:r>
              <w:rPr>
                <w:rFonts w:asciiTheme="minorHAnsi" w:hAnsiTheme="minorHAnsi"/>
                <w:sz w:val="18"/>
                <w:szCs w:val="18"/>
              </w:rPr>
              <w:t>33</w:t>
            </w:r>
            <w:r w:rsidR="000F5F46">
              <w:rPr>
                <w:rFonts w:asciiTheme="minorHAnsi" w:hAnsiTheme="minorHAnsi"/>
                <w:sz w:val="18"/>
                <w:szCs w:val="18"/>
              </w:rPr>
              <w:t>.3.3: Determine where and how to display the reporting (GUI or the Dashboard) to optimize value for decision making and/or enhancing, the VistA instance of inbound ePrescribing.</w:t>
            </w:r>
          </w:p>
        </w:tc>
        <w:tc>
          <w:tcPr>
            <w:tcW w:w="3852" w:type="dxa"/>
            <w:shd w:val="clear" w:color="auto" w:fill="F2F2F2" w:themeFill="background1" w:themeFillShade="F2"/>
          </w:tcPr>
          <w:p w14:paraId="7E06FA76" w14:textId="77777777" w:rsidR="000F5F46" w:rsidRDefault="000F5F46" w:rsidP="003D0335">
            <w:pPr>
              <w:rPr>
                <w:rFonts w:asciiTheme="minorHAnsi" w:hAnsiTheme="minorHAnsi"/>
                <w:sz w:val="18"/>
                <w:szCs w:val="18"/>
              </w:rPr>
            </w:pPr>
            <w:r>
              <w:rPr>
                <w:rFonts w:asciiTheme="minorHAnsi" w:hAnsiTheme="minorHAnsi"/>
                <w:sz w:val="18"/>
                <w:szCs w:val="18"/>
              </w:rPr>
              <w:t xml:space="preserve">VA’s inbound ePrescription system must provide a visual GUI or Dashboard display to report statistics on inbound eRxs. </w:t>
            </w:r>
          </w:p>
          <w:p w14:paraId="6CC3875C" w14:textId="77777777" w:rsidR="000F5F46" w:rsidRDefault="000F5F46" w:rsidP="003D0335">
            <w:pPr>
              <w:rPr>
                <w:rFonts w:asciiTheme="minorHAnsi" w:hAnsiTheme="minorHAnsi"/>
                <w:sz w:val="18"/>
                <w:szCs w:val="18"/>
              </w:rPr>
            </w:pPr>
          </w:p>
          <w:p w14:paraId="242CD66D" w14:textId="77777777" w:rsidR="000F5F46" w:rsidRPr="00DC3ED3" w:rsidRDefault="000F5F46" w:rsidP="00FB7FCE">
            <w:pPr>
              <w:keepNext/>
              <w:rPr>
                <w:rFonts w:asciiTheme="minorHAnsi" w:hAnsiTheme="minorHAnsi"/>
                <w:sz w:val="18"/>
                <w:szCs w:val="18"/>
              </w:rPr>
            </w:pPr>
            <w:r w:rsidRPr="00B436EE">
              <w:rPr>
                <w:rFonts w:asciiTheme="minorHAnsi" w:hAnsiTheme="minorHAnsi"/>
                <w:sz w:val="18"/>
                <w:szCs w:val="18"/>
              </w:rPr>
              <w:t>VA’s inbound ePrescription service must support the ability</w:t>
            </w:r>
            <w:r>
              <w:rPr>
                <w:rFonts w:asciiTheme="minorHAnsi" w:hAnsiTheme="minorHAnsi"/>
                <w:sz w:val="18"/>
                <w:szCs w:val="18"/>
              </w:rPr>
              <w:t xml:space="preserve"> to track the number of successfully or unsuccessfully received and processed eRxs, in order to enhance or fix system problems or improve performance.</w:t>
            </w:r>
          </w:p>
        </w:tc>
      </w:tr>
    </w:tbl>
    <w:p w14:paraId="045C861B" w14:textId="173CAC02" w:rsidR="001E2F2E" w:rsidRDefault="001E2F2E" w:rsidP="009328A8">
      <w:pPr>
        <w:pStyle w:val="BodyText"/>
      </w:pPr>
    </w:p>
    <w:p w14:paraId="6C915F58" w14:textId="77777777" w:rsidR="001E2F2E" w:rsidRPr="009328A8" w:rsidRDefault="001E2F2E" w:rsidP="009328A8">
      <w:pPr>
        <w:pStyle w:val="BodyText"/>
        <w:sectPr w:rsidR="001E2F2E" w:rsidRPr="009328A8" w:rsidSect="006E0C00">
          <w:footerReference w:type="default" r:id="rId22"/>
          <w:pgSz w:w="15840" w:h="12240" w:orient="landscape" w:code="1"/>
          <w:pgMar w:top="1440" w:right="1440" w:bottom="1440" w:left="1440" w:header="720" w:footer="720" w:gutter="0"/>
          <w:cols w:space="720"/>
          <w:docGrid w:linePitch="360"/>
        </w:sectPr>
      </w:pPr>
    </w:p>
    <w:p w14:paraId="1A96A6A2" w14:textId="77777777" w:rsidR="00522311" w:rsidRDefault="00522311" w:rsidP="00D253F7">
      <w:pPr>
        <w:pStyle w:val="Heading2"/>
      </w:pPr>
      <w:bookmarkStart w:id="157" w:name="_Toc408939495"/>
      <w:bookmarkStart w:id="158" w:name="_Toc409022305"/>
      <w:bookmarkStart w:id="159" w:name="_Toc408939496"/>
      <w:bookmarkStart w:id="160" w:name="_Toc409022306"/>
      <w:bookmarkStart w:id="161" w:name="_Toc408939497"/>
      <w:bookmarkStart w:id="162" w:name="_Toc409022307"/>
      <w:bookmarkStart w:id="163" w:name="_Toc408939498"/>
      <w:bookmarkStart w:id="164" w:name="_Toc409022308"/>
      <w:bookmarkStart w:id="165" w:name="_Toc408939499"/>
      <w:bookmarkStart w:id="166" w:name="_Toc409022309"/>
      <w:bookmarkStart w:id="167" w:name="_Toc408939500"/>
      <w:bookmarkStart w:id="168" w:name="_Toc409022310"/>
      <w:bookmarkStart w:id="169" w:name="_Toc408939501"/>
      <w:bookmarkStart w:id="170" w:name="_Toc409022311"/>
      <w:bookmarkStart w:id="171" w:name="_Toc443575568"/>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lastRenderedPageBreak/>
        <w:t>Graphical User Interface (GUI) Specifications</w:t>
      </w:r>
      <w:bookmarkEnd w:id="171"/>
    </w:p>
    <w:p w14:paraId="6B40A919" w14:textId="77777777" w:rsidR="00BD62CB" w:rsidRPr="00BD3C9B" w:rsidRDefault="00BD62CB" w:rsidP="00664AE8">
      <w:pPr>
        <w:pStyle w:val="BodyText"/>
      </w:pPr>
      <w:r w:rsidRPr="00BD3C9B">
        <w:t xml:space="preserve">The GUI </w:t>
      </w:r>
      <w:r w:rsidRPr="00664AE8">
        <w:t>specifications</w:t>
      </w:r>
      <w:r w:rsidRPr="00BD3C9B">
        <w:t xml:space="preserve"> include the following:</w:t>
      </w:r>
    </w:p>
    <w:p w14:paraId="2AA4239D" w14:textId="77777777" w:rsidR="00BD62CB" w:rsidRPr="00BD3C9B" w:rsidRDefault="00BD62CB" w:rsidP="00BD62CB">
      <w:pPr>
        <w:pStyle w:val="ListParagraph"/>
        <w:keepNext/>
        <w:numPr>
          <w:ilvl w:val="0"/>
          <w:numId w:val="37"/>
        </w:numPr>
        <w:spacing w:before="60" w:after="60"/>
        <w:contextualSpacing w:val="0"/>
        <w:rPr>
          <w:sz w:val="24"/>
        </w:rPr>
      </w:pPr>
      <w:r w:rsidRPr="00BD3C9B">
        <w:rPr>
          <w:sz w:val="24"/>
        </w:rPr>
        <w:t>User acceptance training and testing tools include user prompts to guide the use of the application so that minimal technical support is needed by the user.</w:t>
      </w:r>
    </w:p>
    <w:p w14:paraId="75F6F75A" w14:textId="77777777" w:rsidR="00BD62CB" w:rsidRPr="00BD3C9B" w:rsidRDefault="00BD62CB" w:rsidP="00BD62CB">
      <w:pPr>
        <w:pStyle w:val="ListParagraph"/>
        <w:numPr>
          <w:ilvl w:val="0"/>
          <w:numId w:val="37"/>
        </w:numPr>
        <w:spacing w:before="60" w:after="60"/>
        <w:contextualSpacing w:val="0"/>
        <w:rPr>
          <w:sz w:val="24"/>
        </w:rPr>
      </w:pPr>
      <w:r w:rsidRPr="00BD3C9B">
        <w:rPr>
          <w:sz w:val="24"/>
        </w:rPr>
        <w:t xml:space="preserve">User interfaces are built with the Department of Veterans Affairs (VA) logo and color scheme to the fullest extent possible. The VA 6102 Handbook or the </w:t>
      </w:r>
      <w:hyperlink r:id="rId23" w:history="1">
        <w:r w:rsidRPr="00BD3C9B">
          <w:rPr>
            <w:rStyle w:val="Hyperlink"/>
            <w:sz w:val="24"/>
          </w:rPr>
          <w:t>VA Media Management Office</w:t>
        </w:r>
      </w:hyperlink>
      <w:r w:rsidRPr="00BD3C9B">
        <w:rPr>
          <w:sz w:val="24"/>
        </w:rPr>
        <w:t xml:space="preserve"> is used as a reference. </w:t>
      </w:r>
    </w:p>
    <w:p w14:paraId="1E7C362D" w14:textId="77777777" w:rsidR="00BD62CB" w:rsidRPr="00BD3C9B" w:rsidRDefault="00BD62CB" w:rsidP="00664AE8">
      <w:pPr>
        <w:pStyle w:val="BodyText"/>
      </w:pPr>
      <w:r w:rsidRPr="00BD3C9B">
        <w:t>The GUI allows the user to view data from multiple sources and include:</w:t>
      </w:r>
    </w:p>
    <w:p w14:paraId="1E372734" w14:textId="77777777" w:rsidR="00BD62CB" w:rsidRPr="00BD3C9B" w:rsidRDefault="00BD62CB" w:rsidP="00BD62CB">
      <w:pPr>
        <w:numPr>
          <w:ilvl w:val="0"/>
          <w:numId w:val="5"/>
        </w:numPr>
        <w:spacing w:before="60" w:after="60"/>
        <w:rPr>
          <w:sz w:val="24"/>
        </w:rPr>
      </w:pPr>
      <w:r w:rsidRPr="00BD3C9B">
        <w:rPr>
          <w:sz w:val="24"/>
        </w:rPr>
        <w:t>Integrated display of structured and unstructured data</w:t>
      </w:r>
    </w:p>
    <w:p w14:paraId="44E7BAF9" w14:textId="77777777" w:rsidR="00BD62CB" w:rsidRPr="00BD3C9B" w:rsidRDefault="00BD62CB" w:rsidP="00BD62CB">
      <w:pPr>
        <w:numPr>
          <w:ilvl w:val="0"/>
          <w:numId w:val="5"/>
        </w:numPr>
        <w:spacing w:before="60" w:after="60"/>
        <w:rPr>
          <w:sz w:val="24"/>
        </w:rPr>
      </w:pPr>
      <w:r w:rsidRPr="00BD3C9B">
        <w:rPr>
          <w:sz w:val="24"/>
        </w:rPr>
        <w:t>Rich data visualization and graphical display of data</w:t>
      </w:r>
    </w:p>
    <w:p w14:paraId="08FCCE6F" w14:textId="77777777" w:rsidR="00BD62CB" w:rsidRPr="00BD3C9B" w:rsidRDefault="00BD62CB" w:rsidP="00BD62CB">
      <w:pPr>
        <w:numPr>
          <w:ilvl w:val="0"/>
          <w:numId w:val="5"/>
        </w:numPr>
        <w:spacing w:before="60" w:after="60"/>
        <w:rPr>
          <w:sz w:val="24"/>
        </w:rPr>
      </w:pPr>
      <w:r w:rsidRPr="00BD3C9B">
        <w:rPr>
          <w:sz w:val="24"/>
        </w:rPr>
        <w:t>Ability to switch between tabular and graphical data views</w:t>
      </w:r>
    </w:p>
    <w:p w14:paraId="658821FB" w14:textId="77777777" w:rsidR="00BD62CB" w:rsidRPr="00BD3C9B" w:rsidRDefault="00BD62CB" w:rsidP="00BD62CB">
      <w:pPr>
        <w:numPr>
          <w:ilvl w:val="0"/>
          <w:numId w:val="5"/>
        </w:numPr>
        <w:spacing w:before="60" w:after="60"/>
        <w:rPr>
          <w:sz w:val="24"/>
        </w:rPr>
      </w:pPr>
      <w:r w:rsidRPr="00BD3C9B">
        <w:rPr>
          <w:sz w:val="24"/>
        </w:rPr>
        <w:t>Ability to interact with displayed data to obtain additional details related to the data and source of the data</w:t>
      </w:r>
    </w:p>
    <w:p w14:paraId="328C9A16" w14:textId="77777777" w:rsidR="00BD62CB" w:rsidRPr="00BD3C9B" w:rsidRDefault="00BD62CB" w:rsidP="00BD62CB">
      <w:pPr>
        <w:numPr>
          <w:ilvl w:val="0"/>
          <w:numId w:val="5"/>
        </w:numPr>
        <w:spacing w:before="60" w:after="60"/>
        <w:rPr>
          <w:sz w:val="24"/>
        </w:rPr>
      </w:pPr>
      <w:r w:rsidRPr="00BD3C9B">
        <w:rPr>
          <w:sz w:val="24"/>
        </w:rPr>
        <w:t>User customizable components and settings</w:t>
      </w:r>
    </w:p>
    <w:p w14:paraId="39F8340B" w14:textId="77777777" w:rsidR="00BD62CB" w:rsidRPr="00BD3C9B" w:rsidRDefault="00BD62CB" w:rsidP="00664AE8">
      <w:pPr>
        <w:pStyle w:val="BodyText"/>
      </w:pPr>
      <w:r w:rsidRPr="00BD3C9B">
        <w:t>The Inbound ePrescribing solution includes advanced and up-to-date searching, to include:</w:t>
      </w:r>
    </w:p>
    <w:p w14:paraId="01F156BA" w14:textId="77777777" w:rsidR="00BD62CB" w:rsidRPr="00BD3C9B" w:rsidRDefault="00BD62CB" w:rsidP="00BD62CB">
      <w:pPr>
        <w:numPr>
          <w:ilvl w:val="0"/>
          <w:numId w:val="5"/>
        </w:numPr>
        <w:spacing w:before="60" w:after="60"/>
        <w:rPr>
          <w:sz w:val="24"/>
        </w:rPr>
      </w:pPr>
      <w:r w:rsidRPr="00BD3C9B">
        <w:rPr>
          <w:sz w:val="24"/>
        </w:rPr>
        <w:t>Fast, Google-like, Lucene search functionality with auto-complete and real-time display of matched results during typing</w:t>
      </w:r>
    </w:p>
    <w:p w14:paraId="2298D10C" w14:textId="77777777" w:rsidR="00BD62CB" w:rsidRPr="00BD3C9B" w:rsidRDefault="00BD62CB" w:rsidP="00BD62CB">
      <w:pPr>
        <w:numPr>
          <w:ilvl w:val="0"/>
          <w:numId w:val="5"/>
        </w:numPr>
        <w:spacing w:before="60" w:after="60"/>
        <w:rPr>
          <w:sz w:val="24"/>
        </w:rPr>
      </w:pPr>
      <w:r w:rsidRPr="00BD3C9B">
        <w:rPr>
          <w:sz w:val="24"/>
        </w:rPr>
        <w:t>Search history</w:t>
      </w:r>
    </w:p>
    <w:p w14:paraId="5B988B08" w14:textId="77777777" w:rsidR="00BD62CB" w:rsidRPr="00BD3C9B" w:rsidRDefault="00BD62CB" w:rsidP="00664AE8">
      <w:pPr>
        <w:pStyle w:val="BodyText"/>
      </w:pPr>
      <w:r w:rsidRPr="00BD3C9B">
        <w:t>The inbound ePrescribing solution includes advanced filtering capabilities, to include:</w:t>
      </w:r>
    </w:p>
    <w:p w14:paraId="061AA24D" w14:textId="77777777" w:rsidR="00BD62CB" w:rsidRPr="00BD3C9B" w:rsidRDefault="00BD62CB" w:rsidP="00BD62CB">
      <w:pPr>
        <w:numPr>
          <w:ilvl w:val="0"/>
          <w:numId w:val="5"/>
        </w:numPr>
        <w:spacing w:before="60" w:after="60"/>
        <w:rPr>
          <w:sz w:val="24"/>
        </w:rPr>
      </w:pPr>
      <w:r w:rsidRPr="00BD3C9B">
        <w:rPr>
          <w:sz w:val="24"/>
        </w:rPr>
        <w:t>Filtering of data tables, lists, and grids</w:t>
      </w:r>
    </w:p>
    <w:p w14:paraId="46D12922" w14:textId="77777777" w:rsidR="00BD62CB" w:rsidRPr="00BD3C9B" w:rsidRDefault="00BD62CB" w:rsidP="00BD62CB">
      <w:pPr>
        <w:numPr>
          <w:ilvl w:val="0"/>
          <w:numId w:val="5"/>
        </w:numPr>
        <w:spacing w:before="60" w:after="60"/>
        <w:rPr>
          <w:sz w:val="24"/>
        </w:rPr>
      </w:pPr>
      <w:r w:rsidRPr="00BD3C9B">
        <w:rPr>
          <w:sz w:val="24"/>
        </w:rPr>
        <w:t>Filtering of search results</w:t>
      </w:r>
    </w:p>
    <w:p w14:paraId="6123C9ED" w14:textId="151598F1" w:rsidR="00BD62CB" w:rsidRPr="00BD3C9B" w:rsidRDefault="00BD62CB" w:rsidP="00664AE8">
      <w:pPr>
        <w:pStyle w:val="BodyText"/>
      </w:pPr>
      <w:r w:rsidRPr="00BD3C9B">
        <w:t>Relevant nonfunctional requirements from the Business Requirements Document (BRD) are traced to and expanded upon below</w:t>
      </w:r>
      <w:r w:rsidR="00CD09E2" w:rsidRPr="00BD3C9B">
        <w:t>. Note that usability requirements are listed in Section 3.10 Usability Specifications of this document</w:t>
      </w:r>
      <w:r w:rsidRPr="00BD3C9B">
        <w:t>:</w:t>
      </w:r>
    </w:p>
    <w:p w14:paraId="6488D215" w14:textId="43C0407B" w:rsidR="001E2F2E" w:rsidRDefault="001E2F2E" w:rsidP="009328A8">
      <w:pPr>
        <w:pStyle w:val="Caption"/>
      </w:pPr>
      <w:bookmarkStart w:id="172" w:name="_Toc443575509"/>
      <w:r>
        <w:t xml:space="preserve">Table </w:t>
      </w:r>
      <w:fldSimple w:instr=" SEQ Table \* ARABIC ">
        <w:r w:rsidR="00DF255A">
          <w:rPr>
            <w:noProof/>
          </w:rPr>
          <w:t>34</w:t>
        </w:r>
      </w:fldSimple>
      <w:r>
        <w:t xml:space="preserve">: </w:t>
      </w:r>
      <w:r w:rsidRPr="00D327DE">
        <w:t>EPIC 34:</w:t>
      </w:r>
      <w:r w:rsidRPr="00D327DE">
        <w:tab/>
        <w:t>The Inbound ePrescribing GUI shall adhere to the usability requirements.</w:t>
      </w:r>
      <w:bookmarkEnd w:id="172"/>
    </w:p>
    <w:tbl>
      <w:tblPr>
        <w:tblStyle w:val="TableGrid"/>
        <w:tblW w:w="13050" w:type="dxa"/>
        <w:tblInd w:w="108" w:type="dxa"/>
        <w:tblLayout w:type="fixed"/>
        <w:tblLook w:val="04A0" w:firstRow="1" w:lastRow="0" w:firstColumn="1" w:lastColumn="0" w:noHBand="0" w:noVBand="1"/>
        <w:tblCaption w:val="EPIC 34: The Inbound ePrescribing GUI shall adhere to the usability requirements."/>
        <w:tblDescription w:val="EPIC 34: The Inbound ePrescribing GUI shall adhere to the usability requirements."/>
      </w:tblPr>
      <w:tblGrid>
        <w:gridCol w:w="540"/>
        <w:gridCol w:w="1080"/>
        <w:gridCol w:w="1980"/>
        <w:gridCol w:w="3240"/>
        <w:gridCol w:w="2340"/>
        <w:gridCol w:w="3870"/>
      </w:tblGrid>
      <w:tr w:rsidR="00BD62CB" w:rsidRPr="00530981" w14:paraId="6B3186D8" w14:textId="77777777" w:rsidTr="009328A8">
        <w:trPr>
          <w:tblHeader/>
        </w:trPr>
        <w:tc>
          <w:tcPr>
            <w:tcW w:w="540" w:type="dxa"/>
            <w:tcBorders>
              <w:bottom w:val="single" w:sz="4" w:space="0" w:color="auto"/>
            </w:tcBorders>
            <w:shd w:val="clear" w:color="auto" w:fill="D9D9D9" w:themeFill="background1" w:themeFillShade="D9"/>
            <w:vAlign w:val="center"/>
          </w:tcPr>
          <w:p w14:paraId="1D9E43AC" w14:textId="77777777" w:rsidR="00BD62CB" w:rsidRPr="00530981" w:rsidRDefault="00BD62CB" w:rsidP="009328A8">
            <w:pPr>
              <w:pStyle w:val="BodyText"/>
              <w:keepNext/>
              <w:spacing w:before="0" w:after="0"/>
              <w:jc w:val="center"/>
              <w:rPr>
                <w:rFonts w:asciiTheme="minorHAnsi" w:hAnsiTheme="minorHAnsi" w:cs="Arial"/>
                <w:b/>
                <w:sz w:val="18"/>
                <w:szCs w:val="18"/>
              </w:rPr>
            </w:pPr>
            <w:r w:rsidRPr="00530981">
              <w:rPr>
                <w:rFonts w:asciiTheme="minorHAnsi" w:hAnsiTheme="minorHAnsi" w:cs="Arial"/>
                <w:b/>
                <w:sz w:val="18"/>
                <w:szCs w:val="18"/>
              </w:rPr>
              <w:t>ID#</w:t>
            </w:r>
          </w:p>
        </w:tc>
        <w:tc>
          <w:tcPr>
            <w:tcW w:w="1080" w:type="dxa"/>
            <w:tcBorders>
              <w:bottom w:val="single" w:sz="4" w:space="0" w:color="auto"/>
            </w:tcBorders>
            <w:shd w:val="clear" w:color="auto" w:fill="D9D9D9" w:themeFill="background1" w:themeFillShade="D9"/>
            <w:vAlign w:val="center"/>
          </w:tcPr>
          <w:p w14:paraId="793715AF" w14:textId="77777777" w:rsidR="00530981" w:rsidRDefault="00BD62CB" w:rsidP="009328A8">
            <w:pPr>
              <w:pStyle w:val="BodyText"/>
              <w:keepNext/>
              <w:spacing w:before="0" w:after="0"/>
              <w:jc w:val="center"/>
              <w:rPr>
                <w:rFonts w:asciiTheme="minorHAnsi" w:hAnsiTheme="minorHAnsi" w:cs="Arial"/>
                <w:b/>
                <w:sz w:val="18"/>
                <w:szCs w:val="18"/>
              </w:rPr>
            </w:pPr>
            <w:r w:rsidRPr="00530981">
              <w:rPr>
                <w:rFonts w:asciiTheme="minorHAnsi" w:hAnsiTheme="minorHAnsi" w:cs="Arial"/>
                <w:b/>
                <w:sz w:val="18"/>
                <w:szCs w:val="18"/>
              </w:rPr>
              <w:t>NEED/</w:t>
            </w:r>
          </w:p>
          <w:p w14:paraId="5B96CC63" w14:textId="5147C63F" w:rsidR="00BD62CB" w:rsidRPr="00530981" w:rsidRDefault="00BD62CB" w:rsidP="009328A8">
            <w:pPr>
              <w:pStyle w:val="BodyText"/>
              <w:keepNext/>
              <w:spacing w:before="0" w:after="0"/>
              <w:jc w:val="center"/>
              <w:rPr>
                <w:rFonts w:asciiTheme="minorHAnsi" w:hAnsiTheme="minorHAnsi" w:cs="Arial"/>
                <w:b/>
                <w:sz w:val="18"/>
                <w:szCs w:val="18"/>
              </w:rPr>
            </w:pPr>
            <w:r w:rsidRPr="00530981">
              <w:rPr>
                <w:rFonts w:asciiTheme="minorHAnsi" w:hAnsiTheme="minorHAnsi" w:cs="Arial"/>
                <w:b/>
                <w:sz w:val="18"/>
                <w:szCs w:val="18"/>
              </w:rPr>
              <w:t>OWNR #</w:t>
            </w:r>
          </w:p>
        </w:tc>
        <w:tc>
          <w:tcPr>
            <w:tcW w:w="1980" w:type="dxa"/>
            <w:tcBorders>
              <w:bottom w:val="single" w:sz="4" w:space="0" w:color="auto"/>
            </w:tcBorders>
            <w:shd w:val="clear" w:color="auto" w:fill="D9D9D9" w:themeFill="background1" w:themeFillShade="D9"/>
            <w:vAlign w:val="center"/>
          </w:tcPr>
          <w:p w14:paraId="064700B2" w14:textId="4EAC6906" w:rsidR="00BD62CB" w:rsidRPr="00530981" w:rsidRDefault="0043130D" w:rsidP="009328A8">
            <w:pPr>
              <w:pStyle w:val="BodyText"/>
              <w:keepNext/>
              <w:spacing w:before="0" w:after="0"/>
              <w:jc w:val="center"/>
              <w:rPr>
                <w:rFonts w:asciiTheme="minorHAnsi" w:hAnsiTheme="minorHAnsi" w:cs="Arial"/>
                <w:b/>
                <w:sz w:val="18"/>
                <w:szCs w:val="18"/>
              </w:rPr>
            </w:pPr>
            <w:r>
              <w:rPr>
                <w:rFonts w:asciiTheme="minorHAnsi" w:hAnsiTheme="minorHAnsi" w:cs="Arial"/>
                <w:b/>
                <w:sz w:val="18"/>
                <w:szCs w:val="18"/>
              </w:rPr>
              <w:t>BRD Theme</w:t>
            </w:r>
          </w:p>
        </w:tc>
        <w:tc>
          <w:tcPr>
            <w:tcW w:w="3240" w:type="dxa"/>
            <w:tcBorders>
              <w:bottom w:val="single" w:sz="4" w:space="0" w:color="auto"/>
            </w:tcBorders>
            <w:shd w:val="clear" w:color="auto" w:fill="D9D9D9" w:themeFill="background1" w:themeFillShade="D9"/>
            <w:vAlign w:val="center"/>
          </w:tcPr>
          <w:p w14:paraId="6CF26409" w14:textId="77777777" w:rsidR="00BD62CB" w:rsidRPr="00530981" w:rsidRDefault="00BD62CB" w:rsidP="009328A8">
            <w:pPr>
              <w:pStyle w:val="BodyText"/>
              <w:keepNext/>
              <w:spacing w:before="0" w:after="0"/>
              <w:jc w:val="center"/>
              <w:rPr>
                <w:rFonts w:asciiTheme="minorHAnsi" w:hAnsiTheme="minorHAnsi" w:cs="Arial"/>
                <w:b/>
                <w:sz w:val="18"/>
                <w:szCs w:val="18"/>
              </w:rPr>
            </w:pPr>
            <w:r w:rsidRPr="00530981">
              <w:rPr>
                <w:rFonts w:asciiTheme="minorHAnsi" w:hAnsiTheme="minorHAnsi" w:cs="Arial"/>
                <w:b/>
                <w:sz w:val="18"/>
                <w:szCs w:val="18"/>
              </w:rPr>
              <w:t>User Stories (Narratives)</w:t>
            </w:r>
          </w:p>
        </w:tc>
        <w:tc>
          <w:tcPr>
            <w:tcW w:w="2340" w:type="dxa"/>
            <w:tcBorders>
              <w:bottom w:val="single" w:sz="4" w:space="0" w:color="auto"/>
            </w:tcBorders>
            <w:shd w:val="clear" w:color="auto" w:fill="D9D9D9" w:themeFill="background1" w:themeFillShade="D9"/>
            <w:vAlign w:val="center"/>
          </w:tcPr>
          <w:p w14:paraId="29F49007" w14:textId="77777777" w:rsidR="00BD62CB" w:rsidRPr="00530981" w:rsidRDefault="00BD62CB" w:rsidP="009328A8">
            <w:pPr>
              <w:pStyle w:val="BodyText"/>
              <w:keepNext/>
              <w:spacing w:before="0" w:after="0"/>
              <w:jc w:val="center"/>
              <w:rPr>
                <w:rFonts w:asciiTheme="minorHAnsi" w:hAnsiTheme="minorHAnsi" w:cs="Arial"/>
                <w:b/>
                <w:sz w:val="18"/>
                <w:szCs w:val="18"/>
              </w:rPr>
            </w:pPr>
            <w:r w:rsidRPr="00530981">
              <w:rPr>
                <w:rFonts w:asciiTheme="minorHAnsi" w:hAnsiTheme="minorHAnsi" w:cs="Arial"/>
                <w:b/>
                <w:sz w:val="18"/>
                <w:szCs w:val="18"/>
              </w:rPr>
              <w:t>User Tasks</w:t>
            </w:r>
          </w:p>
        </w:tc>
        <w:tc>
          <w:tcPr>
            <w:tcW w:w="3870" w:type="dxa"/>
            <w:tcBorders>
              <w:bottom w:val="single" w:sz="4" w:space="0" w:color="auto"/>
            </w:tcBorders>
            <w:shd w:val="clear" w:color="auto" w:fill="D9D9D9" w:themeFill="background1" w:themeFillShade="D9"/>
            <w:vAlign w:val="center"/>
          </w:tcPr>
          <w:p w14:paraId="09FB4ED9" w14:textId="77777777" w:rsidR="0043130D" w:rsidRDefault="00BD62CB" w:rsidP="009328A8">
            <w:pPr>
              <w:pStyle w:val="BodyText"/>
              <w:keepNext/>
              <w:spacing w:before="0" w:after="0"/>
              <w:jc w:val="center"/>
              <w:rPr>
                <w:rFonts w:asciiTheme="minorHAnsi" w:hAnsiTheme="minorHAnsi" w:cs="Arial"/>
                <w:b/>
                <w:sz w:val="18"/>
                <w:szCs w:val="18"/>
              </w:rPr>
            </w:pPr>
            <w:r w:rsidRPr="00530981">
              <w:rPr>
                <w:rFonts w:asciiTheme="minorHAnsi" w:hAnsiTheme="minorHAnsi" w:cs="Arial"/>
                <w:b/>
                <w:sz w:val="18"/>
                <w:szCs w:val="18"/>
              </w:rPr>
              <w:t xml:space="preserve">Business Acceptance Criteria </w:t>
            </w:r>
          </w:p>
          <w:p w14:paraId="26461F75" w14:textId="090C9115" w:rsidR="00BD62CB" w:rsidRPr="00530981" w:rsidRDefault="00BD62CB" w:rsidP="009328A8">
            <w:pPr>
              <w:pStyle w:val="BodyText"/>
              <w:keepNext/>
              <w:spacing w:before="0" w:after="0"/>
              <w:jc w:val="center"/>
              <w:rPr>
                <w:rFonts w:asciiTheme="minorHAnsi" w:hAnsiTheme="minorHAnsi" w:cs="Arial"/>
                <w:b/>
                <w:sz w:val="18"/>
                <w:szCs w:val="18"/>
              </w:rPr>
            </w:pPr>
            <w:r w:rsidRPr="00530981">
              <w:rPr>
                <w:rFonts w:asciiTheme="minorHAnsi" w:hAnsiTheme="minorHAnsi" w:cs="Arial"/>
                <w:b/>
                <w:sz w:val="18"/>
                <w:szCs w:val="18"/>
              </w:rPr>
              <w:t>(Requirements)</w:t>
            </w:r>
          </w:p>
        </w:tc>
      </w:tr>
      <w:tr w:rsidR="00BD62CB" w:rsidRPr="00530981" w14:paraId="2D833CD4" w14:textId="77777777" w:rsidTr="009328A8">
        <w:tc>
          <w:tcPr>
            <w:tcW w:w="540" w:type="dxa"/>
            <w:shd w:val="clear" w:color="auto" w:fill="F2F2F2" w:themeFill="background1" w:themeFillShade="F2"/>
          </w:tcPr>
          <w:p w14:paraId="660F0746" w14:textId="4EA23F50" w:rsidR="00BD62CB" w:rsidRPr="00530981" w:rsidRDefault="0043130D" w:rsidP="00530981">
            <w:pPr>
              <w:pStyle w:val="BodyText"/>
              <w:spacing w:before="0" w:after="0"/>
              <w:rPr>
                <w:rFonts w:asciiTheme="minorHAnsi" w:hAnsiTheme="minorHAnsi" w:cs="Arial"/>
                <w:b/>
                <w:sz w:val="18"/>
                <w:szCs w:val="18"/>
              </w:rPr>
            </w:pPr>
            <w:r>
              <w:rPr>
                <w:rFonts w:asciiTheme="minorHAnsi" w:hAnsiTheme="minorHAnsi" w:cs="Arial"/>
                <w:b/>
                <w:sz w:val="18"/>
                <w:szCs w:val="18"/>
              </w:rPr>
              <w:t>99</w:t>
            </w:r>
          </w:p>
        </w:tc>
        <w:tc>
          <w:tcPr>
            <w:tcW w:w="1080" w:type="dxa"/>
            <w:shd w:val="clear" w:color="auto" w:fill="F2F2F2" w:themeFill="background1" w:themeFillShade="F2"/>
          </w:tcPr>
          <w:p w14:paraId="709958F9" w14:textId="77777777" w:rsidR="00530981" w:rsidRDefault="00BD62CB" w:rsidP="00530981">
            <w:pPr>
              <w:pStyle w:val="BodyText"/>
              <w:spacing w:before="0" w:after="0"/>
              <w:rPr>
                <w:rFonts w:asciiTheme="minorHAnsi" w:hAnsiTheme="minorHAnsi" w:cs="Arial"/>
                <w:b/>
                <w:sz w:val="18"/>
                <w:szCs w:val="18"/>
              </w:rPr>
            </w:pPr>
            <w:r w:rsidRPr="00530981">
              <w:rPr>
                <w:rFonts w:asciiTheme="minorHAnsi" w:hAnsiTheme="minorHAnsi" w:cs="Arial"/>
                <w:b/>
                <w:sz w:val="18"/>
                <w:szCs w:val="18"/>
              </w:rPr>
              <w:t>NONF</w:t>
            </w:r>
          </w:p>
          <w:p w14:paraId="6996FD8A" w14:textId="45F741EA" w:rsidR="00BD62CB" w:rsidRPr="00530981" w:rsidRDefault="00BD62CB" w:rsidP="00530981">
            <w:pPr>
              <w:pStyle w:val="BodyText"/>
              <w:spacing w:before="0" w:after="0"/>
              <w:rPr>
                <w:rFonts w:asciiTheme="minorHAnsi" w:hAnsiTheme="minorHAnsi" w:cs="Arial"/>
                <w:sz w:val="18"/>
                <w:szCs w:val="18"/>
              </w:rPr>
            </w:pPr>
            <w:r w:rsidRPr="00530981">
              <w:rPr>
                <w:rFonts w:asciiTheme="minorHAnsi" w:hAnsiTheme="minorHAnsi" w:cs="Arial"/>
                <w:b/>
                <w:sz w:val="18"/>
                <w:szCs w:val="18"/>
              </w:rPr>
              <w:t>3141</w:t>
            </w:r>
          </w:p>
        </w:tc>
        <w:tc>
          <w:tcPr>
            <w:tcW w:w="1980" w:type="dxa"/>
            <w:shd w:val="clear" w:color="auto" w:fill="F2F2F2" w:themeFill="background1" w:themeFillShade="F2"/>
          </w:tcPr>
          <w:p w14:paraId="608993A9" w14:textId="77777777" w:rsidR="00BD62CB" w:rsidRPr="00530981" w:rsidRDefault="00BD62CB" w:rsidP="00530981">
            <w:pPr>
              <w:rPr>
                <w:rFonts w:asciiTheme="minorHAnsi" w:hAnsiTheme="minorHAnsi" w:cs="Arial"/>
                <w:sz w:val="18"/>
                <w:szCs w:val="18"/>
              </w:rPr>
            </w:pPr>
            <w:r w:rsidRPr="00530981">
              <w:rPr>
                <w:rFonts w:asciiTheme="minorHAnsi" w:hAnsiTheme="minorHAnsi" w:cs="Arial"/>
                <w:sz w:val="18"/>
                <w:szCs w:val="18"/>
              </w:rPr>
              <w:t xml:space="preserve">The Inbound ePrescribing GUI shall adhere to the User Interface/User </w:t>
            </w:r>
            <w:r w:rsidRPr="00530981">
              <w:rPr>
                <w:rFonts w:asciiTheme="minorHAnsi" w:hAnsiTheme="minorHAnsi" w:cs="Arial"/>
                <w:sz w:val="18"/>
                <w:szCs w:val="18"/>
              </w:rPr>
              <w:lastRenderedPageBreak/>
              <w:t>Centered Design (UI/UD) principles.</w:t>
            </w:r>
          </w:p>
        </w:tc>
        <w:tc>
          <w:tcPr>
            <w:tcW w:w="3240" w:type="dxa"/>
            <w:shd w:val="clear" w:color="auto" w:fill="F2F2F2" w:themeFill="background1" w:themeFillShade="F2"/>
          </w:tcPr>
          <w:p w14:paraId="18F2B641" w14:textId="2DEED26E" w:rsidR="00BD62CB" w:rsidRPr="00530981" w:rsidRDefault="00530981" w:rsidP="00530981">
            <w:pPr>
              <w:rPr>
                <w:rFonts w:asciiTheme="minorHAnsi" w:hAnsiTheme="minorHAnsi" w:cs="Arial"/>
                <w:sz w:val="18"/>
                <w:szCs w:val="18"/>
              </w:rPr>
            </w:pPr>
            <w:r>
              <w:rPr>
                <w:rFonts w:asciiTheme="minorHAnsi" w:hAnsiTheme="minorHAnsi" w:cs="Arial"/>
                <w:sz w:val="18"/>
                <w:szCs w:val="18"/>
              </w:rPr>
              <w:lastRenderedPageBreak/>
              <w:t>34</w:t>
            </w:r>
            <w:r w:rsidR="00BD62CB" w:rsidRPr="00530981">
              <w:rPr>
                <w:rFonts w:asciiTheme="minorHAnsi" w:hAnsiTheme="minorHAnsi" w:cs="Arial"/>
                <w:sz w:val="18"/>
                <w:szCs w:val="18"/>
              </w:rPr>
              <w:t>.1</w:t>
            </w:r>
            <w:r w:rsidR="00A80F88">
              <w:rPr>
                <w:rFonts w:asciiTheme="minorHAnsi" w:hAnsiTheme="minorHAnsi" w:cs="Arial"/>
                <w:sz w:val="18"/>
                <w:szCs w:val="18"/>
              </w:rPr>
              <w:t>:</w:t>
            </w:r>
            <w:r w:rsidR="00BD62CB" w:rsidRPr="00530981">
              <w:rPr>
                <w:rFonts w:asciiTheme="minorHAnsi" w:hAnsiTheme="minorHAnsi" w:cs="Arial"/>
                <w:sz w:val="18"/>
                <w:szCs w:val="18"/>
              </w:rPr>
              <w:t xml:space="preserve"> As an Information Technology (IT) staff or user, I want to ensure the Inbound ePrescribing GUI adheres to the usability requirements so that I can </w:t>
            </w:r>
            <w:r w:rsidR="00BD62CB" w:rsidRPr="00530981">
              <w:rPr>
                <w:rFonts w:asciiTheme="minorHAnsi" w:hAnsiTheme="minorHAnsi" w:cs="Arial"/>
                <w:sz w:val="18"/>
                <w:szCs w:val="18"/>
              </w:rPr>
              <w:lastRenderedPageBreak/>
              <w:t>evaluate the design and implementation of the GUI.</w:t>
            </w:r>
          </w:p>
        </w:tc>
        <w:tc>
          <w:tcPr>
            <w:tcW w:w="2340" w:type="dxa"/>
            <w:shd w:val="clear" w:color="auto" w:fill="F2F2F2" w:themeFill="background1" w:themeFillShade="F2"/>
          </w:tcPr>
          <w:p w14:paraId="324698C2" w14:textId="72D49CFD" w:rsidR="00BD62CB" w:rsidRPr="00530981" w:rsidRDefault="00530981" w:rsidP="00530981">
            <w:pPr>
              <w:rPr>
                <w:rFonts w:asciiTheme="minorHAnsi" w:hAnsiTheme="minorHAnsi" w:cs="Arial"/>
                <w:sz w:val="18"/>
                <w:szCs w:val="18"/>
              </w:rPr>
            </w:pPr>
            <w:r>
              <w:rPr>
                <w:rFonts w:asciiTheme="minorHAnsi" w:hAnsiTheme="minorHAnsi" w:cs="Arial"/>
                <w:sz w:val="18"/>
                <w:szCs w:val="18"/>
              </w:rPr>
              <w:lastRenderedPageBreak/>
              <w:t>34</w:t>
            </w:r>
            <w:r w:rsidR="00BD62CB" w:rsidRPr="00530981">
              <w:rPr>
                <w:rFonts w:asciiTheme="minorHAnsi" w:hAnsiTheme="minorHAnsi" w:cs="Arial"/>
                <w:sz w:val="18"/>
                <w:szCs w:val="18"/>
              </w:rPr>
              <w:t>.1</w:t>
            </w:r>
            <w:r w:rsidR="00A80F88">
              <w:rPr>
                <w:rFonts w:asciiTheme="minorHAnsi" w:hAnsiTheme="minorHAnsi" w:cs="Arial"/>
                <w:sz w:val="18"/>
                <w:szCs w:val="18"/>
              </w:rPr>
              <w:t>.1:</w:t>
            </w:r>
            <w:r w:rsidR="00BD62CB" w:rsidRPr="00530981">
              <w:rPr>
                <w:rFonts w:asciiTheme="minorHAnsi" w:hAnsiTheme="minorHAnsi" w:cs="Arial"/>
                <w:sz w:val="18"/>
                <w:szCs w:val="18"/>
              </w:rPr>
              <w:t xml:space="preserve"> Evaluate the design of the Inbound ePrescribing GUI.</w:t>
            </w:r>
          </w:p>
        </w:tc>
        <w:tc>
          <w:tcPr>
            <w:tcW w:w="3870" w:type="dxa"/>
            <w:shd w:val="clear" w:color="auto" w:fill="F2F2F2" w:themeFill="background1" w:themeFillShade="F2"/>
          </w:tcPr>
          <w:p w14:paraId="595F0658" w14:textId="77777777" w:rsidR="00BD62CB" w:rsidRPr="00530981" w:rsidRDefault="00BD62CB" w:rsidP="00530981">
            <w:pPr>
              <w:rPr>
                <w:rFonts w:asciiTheme="minorHAnsi" w:hAnsiTheme="minorHAnsi" w:cs="Arial"/>
                <w:sz w:val="18"/>
                <w:szCs w:val="18"/>
              </w:rPr>
            </w:pPr>
            <w:r w:rsidRPr="00530981">
              <w:rPr>
                <w:rFonts w:asciiTheme="minorHAnsi" w:hAnsiTheme="minorHAnsi" w:cs="Arial"/>
                <w:sz w:val="18"/>
                <w:szCs w:val="18"/>
              </w:rPr>
              <w:t>Inbound ePrescribing GUI is designed and implemented according to the User Interface/User Centered Design (UI/UCD) principles.</w:t>
            </w:r>
          </w:p>
        </w:tc>
      </w:tr>
      <w:tr w:rsidR="00BD62CB" w:rsidRPr="00530981" w14:paraId="4AD33470" w14:textId="77777777" w:rsidTr="009328A8">
        <w:tc>
          <w:tcPr>
            <w:tcW w:w="540" w:type="dxa"/>
            <w:shd w:val="clear" w:color="auto" w:fill="F2F2F2" w:themeFill="background1" w:themeFillShade="F2"/>
          </w:tcPr>
          <w:p w14:paraId="1EC16935" w14:textId="210C40D9" w:rsidR="00BD62CB" w:rsidRPr="00530981" w:rsidRDefault="0043130D" w:rsidP="00530981">
            <w:pPr>
              <w:pStyle w:val="BodyText"/>
              <w:spacing w:before="0" w:after="0"/>
              <w:rPr>
                <w:rFonts w:asciiTheme="minorHAnsi" w:hAnsiTheme="minorHAnsi" w:cs="Arial"/>
                <w:b/>
                <w:sz w:val="18"/>
                <w:szCs w:val="18"/>
              </w:rPr>
            </w:pPr>
            <w:r>
              <w:rPr>
                <w:rFonts w:asciiTheme="minorHAnsi" w:hAnsiTheme="minorHAnsi" w:cs="Arial"/>
                <w:b/>
                <w:sz w:val="18"/>
                <w:szCs w:val="18"/>
              </w:rPr>
              <w:lastRenderedPageBreak/>
              <w:t>100</w:t>
            </w:r>
          </w:p>
        </w:tc>
        <w:tc>
          <w:tcPr>
            <w:tcW w:w="1080" w:type="dxa"/>
            <w:shd w:val="clear" w:color="auto" w:fill="F2F2F2" w:themeFill="background1" w:themeFillShade="F2"/>
          </w:tcPr>
          <w:p w14:paraId="7CEDE812" w14:textId="77777777" w:rsidR="00BD62CB" w:rsidRPr="00530981" w:rsidRDefault="00BD62CB" w:rsidP="00530981">
            <w:pPr>
              <w:pStyle w:val="BodyText"/>
              <w:spacing w:before="0" w:after="0"/>
              <w:rPr>
                <w:rFonts w:asciiTheme="minorHAnsi" w:hAnsiTheme="minorHAnsi" w:cs="Arial"/>
                <w:b/>
                <w:sz w:val="18"/>
                <w:szCs w:val="18"/>
              </w:rPr>
            </w:pPr>
          </w:p>
        </w:tc>
        <w:tc>
          <w:tcPr>
            <w:tcW w:w="1980" w:type="dxa"/>
            <w:shd w:val="clear" w:color="auto" w:fill="F2F2F2" w:themeFill="background1" w:themeFillShade="F2"/>
          </w:tcPr>
          <w:p w14:paraId="4DED083A" w14:textId="77777777" w:rsidR="00BD62CB" w:rsidRPr="00530981" w:rsidRDefault="00BD62CB" w:rsidP="00530981">
            <w:pPr>
              <w:rPr>
                <w:rFonts w:asciiTheme="minorHAnsi" w:hAnsiTheme="minorHAnsi" w:cs="Arial"/>
                <w:sz w:val="18"/>
                <w:szCs w:val="18"/>
              </w:rPr>
            </w:pPr>
          </w:p>
        </w:tc>
        <w:tc>
          <w:tcPr>
            <w:tcW w:w="3240" w:type="dxa"/>
            <w:shd w:val="clear" w:color="auto" w:fill="F2F2F2" w:themeFill="background1" w:themeFillShade="F2"/>
          </w:tcPr>
          <w:p w14:paraId="1961857F" w14:textId="6162DC8F" w:rsidR="00BD62CB" w:rsidRPr="00530981" w:rsidRDefault="00530981" w:rsidP="00530981">
            <w:pPr>
              <w:rPr>
                <w:rFonts w:asciiTheme="minorHAnsi" w:hAnsiTheme="minorHAnsi" w:cs="Arial"/>
                <w:sz w:val="18"/>
                <w:szCs w:val="18"/>
              </w:rPr>
            </w:pPr>
            <w:r>
              <w:rPr>
                <w:rFonts w:asciiTheme="minorHAnsi" w:hAnsiTheme="minorHAnsi" w:cs="Arial"/>
                <w:sz w:val="18"/>
                <w:szCs w:val="18"/>
              </w:rPr>
              <w:t>34</w:t>
            </w:r>
            <w:r w:rsidR="00A80F88">
              <w:rPr>
                <w:rFonts w:asciiTheme="minorHAnsi" w:hAnsiTheme="minorHAnsi" w:cs="Arial"/>
                <w:sz w:val="18"/>
                <w:szCs w:val="18"/>
              </w:rPr>
              <w:t>.2:</w:t>
            </w:r>
            <w:r w:rsidR="00BD62CB" w:rsidRPr="00530981">
              <w:rPr>
                <w:rFonts w:asciiTheme="minorHAnsi" w:hAnsiTheme="minorHAnsi" w:cs="Arial"/>
                <w:sz w:val="18"/>
                <w:szCs w:val="18"/>
              </w:rPr>
              <w:t xml:space="preserve"> As an IT staff or user, I want the Inbound ePrescribing GUI to achieve the highest levels for performance and user design so that I can easily manage the defined features on the GUI, and so that users can easily interpret system functionality supported by the GUI design</w:t>
            </w:r>
          </w:p>
        </w:tc>
        <w:tc>
          <w:tcPr>
            <w:tcW w:w="2340" w:type="dxa"/>
            <w:shd w:val="clear" w:color="auto" w:fill="F2F2F2" w:themeFill="background1" w:themeFillShade="F2"/>
          </w:tcPr>
          <w:p w14:paraId="4D4B063E" w14:textId="77777777" w:rsidR="00BD62CB" w:rsidRPr="00530981" w:rsidRDefault="00BD62CB" w:rsidP="00530981">
            <w:pPr>
              <w:rPr>
                <w:rFonts w:asciiTheme="minorHAnsi" w:hAnsiTheme="minorHAnsi" w:cs="Arial"/>
                <w:sz w:val="18"/>
                <w:szCs w:val="18"/>
              </w:rPr>
            </w:pPr>
          </w:p>
        </w:tc>
        <w:tc>
          <w:tcPr>
            <w:tcW w:w="3870" w:type="dxa"/>
            <w:shd w:val="clear" w:color="auto" w:fill="F2F2F2" w:themeFill="background1" w:themeFillShade="F2"/>
          </w:tcPr>
          <w:p w14:paraId="523B5FB3" w14:textId="77777777" w:rsidR="00BD62CB" w:rsidRPr="00530981" w:rsidRDefault="00BD62CB" w:rsidP="00530981">
            <w:pPr>
              <w:keepNext/>
              <w:rPr>
                <w:rFonts w:asciiTheme="minorHAnsi" w:hAnsiTheme="minorHAnsi" w:cs="Arial"/>
                <w:sz w:val="18"/>
                <w:szCs w:val="18"/>
              </w:rPr>
            </w:pPr>
            <w:r w:rsidRPr="00530981">
              <w:rPr>
                <w:rFonts w:asciiTheme="minorHAnsi" w:hAnsiTheme="minorHAnsi" w:cs="Arial"/>
                <w:sz w:val="18"/>
                <w:szCs w:val="18"/>
              </w:rPr>
              <w:t>Inbound ePrescribing GUI design shall support user functionality by providing ease-of-use in the user design.</w:t>
            </w:r>
          </w:p>
        </w:tc>
      </w:tr>
    </w:tbl>
    <w:p w14:paraId="3F7CA4FF" w14:textId="77777777" w:rsidR="003D0335" w:rsidRDefault="003D0335" w:rsidP="00D253F7">
      <w:pPr>
        <w:pStyle w:val="Heading2"/>
      </w:pPr>
      <w:bookmarkStart w:id="173" w:name="_Toc408939504"/>
      <w:bookmarkStart w:id="174" w:name="_Toc409022314"/>
      <w:bookmarkStart w:id="175" w:name="_Toc443575569"/>
      <w:bookmarkEnd w:id="173"/>
      <w:bookmarkEnd w:id="174"/>
      <w:r>
        <w:t>Multi-divisional Specifications</w:t>
      </w:r>
      <w:bookmarkEnd w:id="175"/>
    </w:p>
    <w:p w14:paraId="2BD2A560" w14:textId="77777777" w:rsidR="003D0335" w:rsidRPr="000A05C1" w:rsidRDefault="003D0335" w:rsidP="00664AE8">
      <w:pPr>
        <w:pStyle w:val="BodyText"/>
      </w:pPr>
      <w:r w:rsidRPr="000A05C1">
        <w:t xml:space="preserve">Within one VistA instance, this requirement supports the need to route the eRx by NCPDP and NPI number, so it is transmitted to the correct receiving VA Pharmacy. It also addresses the need to scale the inbound ePrescribing capacity to handle multiple VA pharmacy locations. </w:t>
      </w:r>
    </w:p>
    <w:p w14:paraId="3F560B5F" w14:textId="61BD5216" w:rsidR="001E2F2E" w:rsidRDefault="001E2F2E" w:rsidP="009328A8">
      <w:pPr>
        <w:pStyle w:val="Caption"/>
      </w:pPr>
      <w:bookmarkStart w:id="176" w:name="_Toc443575510"/>
      <w:r>
        <w:t xml:space="preserve">Table </w:t>
      </w:r>
      <w:fldSimple w:instr=" SEQ Table \* ARABIC ">
        <w:r w:rsidR="00DF255A">
          <w:rPr>
            <w:noProof/>
          </w:rPr>
          <w:t>35</w:t>
        </w:r>
      </w:fldSimple>
      <w:r>
        <w:t xml:space="preserve">: </w:t>
      </w:r>
      <w:r w:rsidRPr="000C4DA6">
        <w:t>EPIC 35: The ePrescribing solution must be scaled to handle multiple error and pending queues across multiple VA pharmacy locations via one VistA instance.</w:t>
      </w:r>
      <w:bookmarkEnd w:id="176"/>
    </w:p>
    <w:tbl>
      <w:tblPr>
        <w:tblStyle w:val="TableGrid"/>
        <w:tblW w:w="13050" w:type="dxa"/>
        <w:tblInd w:w="108" w:type="dxa"/>
        <w:tblLayout w:type="fixed"/>
        <w:tblLook w:val="04A0" w:firstRow="1" w:lastRow="0" w:firstColumn="1" w:lastColumn="0" w:noHBand="0" w:noVBand="1"/>
        <w:tblCaption w:val="EPIC 35: The ePrescribing solution must be scaled to handle multiple error and pending queues across multiple VA pharmacy locations via one VistA instance."/>
        <w:tblDescription w:val="EPIC 35: The ePrescribing solution must be scaled to handle multiple error and pending queues across multiple VA pharmacy locations via one VistA instance."/>
      </w:tblPr>
      <w:tblGrid>
        <w:gridCol w:w="540"/>
        <w:gridCol w:w="1080"/>
        <w:gridCol w:w="1980"/>
        <w:gridCol w:w="3240"/>
        <w:gridCol w:w="2340"/>
        <w:gridCol w:w="3870"/>
      </w:tblGrid>
      <w:tr w:rsidR="003D0335" w:rsidRPr="00CD09E2" w14:paraId="7D00BAF2" w14:textId="77777777" w:rsidTr="009328A8">
        <w:trPr>
          <w:tblHeader/>
        </w:trPr>
        <w:tc>
          <w:tcPr>
            <w:tcW w:w="540" w:type="dxa"/>
            <w:tcBorders>
              <w:bottom w:val="single" w:sz="4" w:space="0" w:color="auto"/>
            </w:tcBorders>
            <w:shd w:val="clear" w:color="auto" w:fill="D9D9D9" w:themeFill="background1" w:themeFillShade="D9"/>
            <w:vAlign w:val="center"/>
          </w:tcPr>
          <w:p w14:paraId="31EB846B" w14:textId="77777777" w:rsidR="003D0335" w:rsidRPr="00CD09E2" w:rsidRDefault="003D0335" w:rsidP="00CD09E2">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ID#</w:t>
            </w:r>
          </w:p>
        </w:tc>
        <w:tc>
          <w:tcPr>
            <w:tcW w:w="1080" w:type="dxa"/>
            <w:tcBorders>
              <w:bottom w:val="single" w:sz="4" w:space="0" w:color="auto"/>
            </w:tcBorders>
            <w:shd w:val="clear" w:color="auto" w:fill="D9D9D9" w:themeFill="background1" w:themeFillShade="D9"/>
            <w:vAlign w:val="center"/>
          </w:tcPr>
          <w:p w14:paraId="027D8766" w14:textId="77777777" w:rsidR="00CD09E2" w:rsidRDefault="003D0335" w:rsidP="00CD09E2">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NEED/</w:t>
            </w:r>
          </w:p>
          <w:p w14:paraId="3343C4BA" w14:textId="24C015C5" w:rsidR="003D0335" w:rsidRPr="00CD09E2" w:rsidRDefault="003D0335" w:rsidP="00CD09E2">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OWNR #</w:t>
            </w:r>
          </w:p>
        </w:tc>
        <w:tc>
          <w:tcPr>
            <w:tcW w:w="1980" w:type="dxa"/>
            <w:tcBorders>
              <w:bottom w:val="single" w:sz="4" w:space="0" w:color="auto"/>
            </w:tcBorders>
            <w:shd w:val="clear" w:color="auto" w:fill="D9D9D9" w:themeFill="background1" w:themeFillShade="D9"/>
            <w:vAlign w:val="center"/>
          </w:tcPr>
          <w:p w14:paraId="09633A04" w14:textId="2CBA1B1E" w:rsidR="003D0335" w:rsidRPr="00CD09E2" w:rsidRDefault="003D0335" w:rsidP="00A80F88">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BRD Theme</w:t>
            </w:r>
          </w:p>
        </w:tc>
        <w:tc>
          <w:tcPr>
            <w:tcW w:w="3240" w:type="dxa"/>
            <w:tcBorders>
              <w:bottom w:val="single" w:sz="4" w:space="0" w:color="auto"/>
            </w:tcBorders>
            <w:shd w:val="clear" w:color="auto" w:fill="D9D9D9" w:themeFill="background1" w:themeFillShade="D9"/>
            <w:vAlign w:val="center"/>
          </w:tcPr>
          <w:p w14:paraId="3EB56C7E" w14:textId="77777777" w:rsidR="003D0335" w:rsidRPr="00CD09E2" w:rsidRDefault="003D0335" w:rsidP="00CD09E2">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User Stories (Narratives)</w:t>
            </w:r>
          </w:p>
        </w:tc>
        <w:tc>
          <w:tcPr>
            <w:tcW w:w="2340" w:type="dxa"/>
            <w:tcBorders>
              <w:bottom w:val="single" w:sz="4" w:space="0" w:color="auto"/>
            </w:tcBorders>
            <w:shd w:val="clear" w:color="auto" w:fill="D9D9D9" w:themeFill="background1" w:themeFillShade="D9"/>
            <w:vAlign w:val="center"/>
          </w:tcPr>
          <w:p w14:paraId="510FEAB9" w14:textId="77777777" w:rsidR="003D0335" w:rsidRPr="00CD09E2" w:rsidRDefault="003D0335" w:rsidP="00CD09E2">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User Tasks</w:t>
            </w:r>
          </w:p>
        </w:tc>
        <w:tc>
          <w:tcPr>
            <w:tcW w:w="3870" w:type="dxa"/>
            <w:tcBorders>
              <w:bottom w:val="single" w:sz="4" w:space="0" w:color="auto"/>
            </w:tcBorders>
            <w:shd w:val="clear" w:color="auto" w:fill="D9D9D9" w:themeFill="background1" w:themeFillShade="D9"/>
            <w:vAlign w:val="center"/>
          </w:tcPr>
          <w:p w14:paraId="6AACA9F3" w14:textId="77777777" w:rsidR="003D0335" w:rsidRPr="00CD09E2" w:rsidRDefault="003D0335" w:rsidP="00CD09E2">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Business Acceptance Criteria</w:t>
            </w:r>
            <w:r w:rsidRPr="00CD09E2">
              <w:rPr>
                <w:rFonts w:asciiTheme="minorHAnsi" w:hAnsiTheme="minorHAnsi" w:cs="Arial"/>
                <w:b/>
                <w:sz w:val="18"/>
                <w:szCs w:val="18"/>
              </w:rPr>
              <w:br/>
              <w:t>(Requirements)</w:t>
            </w:r>
          </w:p>
        </w:tc>
      </w:tr>
      <w:tr w:rsidR="003D0335" w:rsidRPr="00CD09E2" w14:paraId="2DF4F40C" w14:textId="77777777" w:rsidTr="009328A8">
        <w:tc>
          <w:tcPr>
            <w:tcW w:w="540" w:type="dxa"/>
            <w:shd w:val="clear" w:color="auto" w:fill="F2F2F2" w:themeFill="background1" w:themeFillShade="F2"/>
          </w:tcPr>
          <w:p w14:paraId="2010D6CB" w14:textId="055E9233" w:rsidR="003D0335" w:rsidRPr="00CD09E2" w:rsidRDefault="0043130D" w:rsidP="00CD09E2">
            <w:pPr>
              <w:pStyle w:val="BodyText"/>
              <w:spacing w:before="0" w:after="0"/>
              <w:rPr>
                <w:rFonts w:asciiTheme="minorHAnsi" w:hAnsiTheme="minorHAnsi" w:cs="Arial"/>
                <w:b/>
                <w:sz w:val="18"/>
                <w:szCs w:val="18"/>
              </w:rPr>
            </w:pPr>
            <w:r>
              <w:rPr>
                <w:rFonts w:asciiTheme="minorHAnsi" w:hAnsiTheme="minorHAnsi" w:cs="Arial"/>
                <w:b/>
                <w:sz w:val="18"/>
                <w:szCs w:val="18"/>
              </w:rPr>
              <w:t>101</w:t>
            </w:r>
          </w:p>
        </w:tc>
        <w:tc>
          <w:tcPr>
            <w:tcW w:w="1080" w:type="dxa"/>
            <w:shd w:val="clear" w:color="auto" w:fill="F2F2F2" w:themeFill="background1" w:themeFillShade="F2"/>
          </w:tcPr>
          <w:p w14:paraId="410CED68" w14:textId="77777777" w:rsidR="003D0335" w:rsidRPr="00CD09E2" w:rsidRDefault="003D0335" w:rsidP="00CD09E2">
            <w:pPr>
              <w:rPr>
                <w:rFonts w:asciiTheme="minorHAnsi" w:hAnsiTheme="minorHAnsi" w:cs="Arial"/>
                <w:bCs/>
                <w:color w:val="000000"/>
                <w:sz w:val="18"/>
                <w:szCs w:val="18"/>
              </w:rPr>
            </w:pPr>
            <w:r w:rsidRPr="00CD09E2">
              <w:rPr>
                <w:rFonts w:asciiTheme="minorHAnsi" w:hAnsiTheme="minorHAnsi" w:cs="Arial"/>
                <w:bCs/>
                <w:color w:val="000000"/>
                <w:sz w:val="18"/>
                <w:szCs w:val="18"/>
              </w:rPr>
              <w:t>New</w:t>
            </w:r>
          </w:p>
          <w:p w14:paraId="27FC8972" w14:textId="0AB2DEFE" w:rsidR="003D0335" w:rsidRPr="00CD09E2" w:rsidRDefault="003D0335" w:rsidP="00CD09E2">
            <w:pPr>
              <w:rPr>
                <w:rFonts w:asciiTheme="minorHAnsi" w:hAnsiTheme="minorHAnsi" w:cs="Arial"/>
                <w:bCs/>
                <w:color w:val="000000"/>
                <w:sz w:val="16"/>
                <w:szCs w:val="16"/>
              </w:rPr>
            </w:pPr>
            <w:r w:rsidRPr="00CD09E2">
              <w:rPr>
                <w:rFonts w:asciiTheme="minorHAnsi" w:hAnsiTheme="minorHAnsi" w:cs="Arial"/>
                <w:bCs/>
                <w:color w:val="000000"/>
                <w:sz w:val="16"/>
                <w:szCs w:val="16"/>
              </w:rPr>
              <w:t>Ensure eRx is routed to the</w:t>
            </w:r>
            <w:r w:rsidR="00CD09E2">
              <w:rPr>
                <w:rFonts w:asciiTheme="minorHAnsi" w:hAnsiTheme="minorHAnsi" w:cs="Arial"/>
                <w:bCs/>
                <w:color w:val="000000"/>
                <w:sz w:val="16"/>
                <w:szCs w:val="16"/>
              </w:rPr>
              <w:t xml:space="preserve"> correct VA receiving pharmacy</w:t>
            </w:r>
          </w:p>
        </w:tc>
        <w:tc>
          <w:tcPr>
            <w:tcW w:w="1980" w:type="dxa"/>
            <w:shd w:val="clear" w:color="auto" w:fill="F2F2F2" w:themeFill="background1" w:themeFillShade="F2"/>
          </w:tcPr>
          <w:p w14:paraId="1E31AC03" w14:textId="77777777" w:rsidR="003D0335" w:rsidRPr="00CD09E2" w:rsidRDefault="003D0335" w:rsidP="00CD09E2">
            <w:pPr>
              <w:rPr>
                <w:rFonts w:asciiTheme="minorHAnsi" w:hAnsiTheme="minorHAnsi" w:cs="Arial"/>
                <w:color w:val="000000"/>
                <w:sz w:val="18"/>
                <w:szCs w:val="18"/>
              </w:rPr>
            </w:pPr>
            <w:r w:rsidRPr="00CD09E2">
              <w:rPr>
                <w:rFonts w:asciiTheme="minorHAnsi" w:hAnsiTheme="minorHAnsi" w:cs="Arial"/>
                <w:color w:val="000000"/>
                <w:sz w:val="18"/>
                <w:szCs w:val="18"/>
              </w:rPr>
              <w:t>Provide the ability to route the eRx to the intended VA receiving pharmacy within that VistA instance.</w:t>
            </w:r>
          </w:p>
        </w:tc>
        <w:tc>
          <w:tcPr>
            <w:tcW w:w="3240" w:type="dxa"/>
            <w:shd w:val="clear" w:color="auto" w:fill="F2F2F2" w:themeFill="background1" w:themeFillShade="F2"/>
          </w:tcPr>
          <w:p w14:paraId="72A0C182" w14:textId="08B0BC35" w:rsidR="00F45DF6" w:rsidRPr="00CD09E2" w:rsidRDefault="00CD09E2" w:rsidP="00CD09E2">
            <w:pPr>
              <w:rPr>
                <w:rFonts w:asciiTheme="minorHAnsi" w:hAnsiTheme="minorHAnsi" w:cs="Arial"/>
                <w:color w:val="000000"/>
                <w:sz w:val="18"/>
                <w:szCs w:val="18"/>
              </w:rPr>
            </w:pPr>
            <w:r>
              <w:rPr>
                <w:rFonts w:asciiTheme="minorHAnsi" w:hAnsiTheme="minorHAnsi" w:cs="Arial"/>
                <w:color w:val="000000"/>
                <w:sz w:val="18"/>
                <w:szCs w:val="18"/>
              </w:rPr>
              <w:t>35</w:t>
            </w:r>
            <w:r w:rsidR="003D0335" w:rsidRPr="00CD09E2">
              <w:rPr>
                <w:rFonts w:asciiTheme="minorHAnsi" w:hAnsiTheme="minorHAnsi" w:cs="Arial"/>
                <w:color w:val="000000"/>
                <w:sz w:val="18"/>
                <w:szCs w:val="18"/>
              </w:rPr>
              <w:t>.1: As a receiving VA pharmacy location, among many pharmacy locations within one VistA installation (also called “instance”), I want to ensure I receive all inbound eRxs intended for transmiss</w:t>
            </w:r>
            <w:r>
              <w:rPr>
                <w:rFonts w:asciiTheme="minorHAnsi" w:hAnsiTheme="minorHAnsi" w:cs="Arial"/>
                <w:color w:val="000000"/>
                <w:sz w:val="18"/>
                <w:szCs w:val="18"/>
              </w:rPr>
              <w:t>ion to my VA pharmacy location.</w:t>
            </w:r>
          </w:p>
        </w:tc>
        <w:tc>
          <w:tcPr>
            <w:tcW w:w="2340" w:type="dxa"/>
            <w:shd w:val="clear" w:color="auto" w:fill="F2F2F2" w:themeFill="background1" w:themeFillShade="F2"/>
          </w:tcPr>
          <w:p w14:paraId="1C2C90F0" w14:textId="7236EF8C" w:rsidR="003D0335" w:rsidRPr="00CD09E2" w:rsidRDefault="00CD09E2" w:rsidP="00CD09E2">
            <w:pPr>
              <w:rPr>
                <w:rFonts w:asciiTheme="minorHAnsi" w:hAnsiTheme="minorHAnsi" w:cs="Arial"/>
                <w:color w:val="000000"/>
                <w:sz w:val="18"/>
                <w:szCs w:val="18"/>
              </w:rPr>
            </w:pPr>
            <w:r>
              <w:rPr>
                <w:rFonts w:asciiTheme="minorHAnsi" w:hAnsiTheme="minorHAnsi" w:cs="Arial"/>
                <w:color w:val="000000"/>
                <w:sz w:val="18"/>
                <w:szCs w:val="18"/>
              </w:rPr>
              <w:t>35</w:t>
            </w:r>
            <w:r w:rsidR="00A80F88">
              <w:rPr>
                <w:rFonts w:asciiTheme="minorHAnsi" w:hAnsiTheme="minorHAnsi" w:cs="Arial"/>
                <w:color w:val="000000"/>
                <w:sz w:val="18"/>
                <w:szCs w:val="18"/>
              </w:rPr>
              <w:t>.1.1: Relate NCPD</w:t>
            </w:r>
            <w:r w:rsidR="003D0335" w:rsidRPr="00CD09E2">
              <w:rPr>
                <w:rFonts w:asciiTheme="minorHAnsi" w:hAnsiTheme="minorHAnsi" w:cs="Arial"/>
                <w:color w:val="000000"/>
                <w:sz w:val="18"/>
                <w:szCs w:val="18"/>
              </w:rPr>
              <w:t xml:space="preserve">P and NPI numbers of the receiving VA pharmacy to the inbound eRx, so that the inbound eRx can be properly routed to the intended receiving pharmacy. </w:t>
            </w:r>
          </w:p>
        </w:tc>
        <w:tc>
          <w:tcPr>
            <w:tcW w:w="3870" w:type="dxa"/>
            <w:shd w:val="clear" w:color="auto" w:fill="F2F2F2" w:themeFill="background1" w:themeFillShade="F2"/>
          </w:tcPr>
          <w:p w14:paraId="74C112A3" w14:textId="77777777" w:rsidR="003D0335" w:rsidRPr="00CD09E2" w:rsidRDefault="003D0335" w:rsidP="00CD09E2">
            <w:pPr>
              <w:rPr>
                <w:rFonts w:asciiTheme="minorHAnsi" w:hAnsiTheme="minorHAnsi" w:cs="Arial"/>
                <w:color w:val="000000"/>
                <w:sz w:val="18"/>
                <w:szCs w:val="18"/>
              </w:rPr>
            </w:pPr>
            <w:r w:rsidRPr="00CD09E2">
              <w:rPr>
                <w:rFonts w:asciiTheme="minorHAnsi" w:hAnsiTheme="minorHAnsi" w:cs="Arial"/>
                <w:color w:val="000000"/>
                <w:sz w:val="18"/>
                <w:szCs w:val="18"/>
              </w:rPr>
              <w:t>The inbound ePrescribing system must design for accurate routing to the intended VA pharmacy location by relating the receiving pharmacy’s NCPDP and NPI numbers to the inbound eRx.</w:t>
            </w:r>
          </w:p>
        </w:tc>
      </w:tr>
      <w:tr w:rsidR="003D0335" w:rsidRPr="00CD09E2" w14:paraId="36BB41D1" w14:textId="77777777" w:rsidTr="009328A8">
        <w:tc>
          <w:tcPr>
            <w:tcW w:w="540" w:type="dxa"/>
            <w:shd w:val="clear" w:color="auto" w:fill="F2F2F2" w:themeFill="background1" w:themeFillShade="F2"/>
          </w:tcPr>
          <w:p w14:paraId="29433B5D" w14:textId="56389C93" w:rsidR="003D0335" w:rsidRPr="00CD09E2" w:rsidRDefault="0043130D" w:rsidP="00CD09E2">
            <w:pPr>
              <w:pStyle w:val="BodyText"/>
              <w:spacing w:before="0" w:after="0"/>
              <w:rPr>
                <w:rFonts w:asciiTheme="minorHAnsi" w:hAnsiTheme="minorHAnsi" w:cs="Arial"/>
                <w:b/>
                <w:sz w:val="18"/>
                <w:szCs w:val="18"/>
              </w:rPr>
            </w:pPr>
            <w:r>
              <w:rPr>
                <w:rFonts w:asciiTheme="minorHAnsi" w:hAnsiTheme="minorHAnsi" w:cs="Arial"/>
                <w:b/>
                <w:sz w:val="18"/>
                <w:szCs w:val="18"/>
              </w:rPr>
              <w:t>102</w:t>
            </w:r>
          </w:p>
        </w:tc>
        <w:tc>
          <w:tcPr>
            <w:tcW w:w="1080" w:type="dxa"/>
            <w:shd w:val="clear" w:color="auto" w:fill="F2F2F2" w:themeFill="background1" w:themeFillShade="F2"/>
          </w:tcPr>
          <w:p w14:paraId="134931CF" w14:textId="77777777" w:rsidR="003D0335" w:rsidRPr="00CD09E2" w:rsidRDefault="003D0335" w:rsidP="00CD09E2">
            <w:pPr>
              <w:rPr>
                <w:rFonts w:asciiTheme="minorHAnsi" w:hAnsiTheme="minorHAnsi" w:cs="Arial"/>
                <w:bCs/>
                <w:color w:val="000000"/>
                <w:sz w:val="18"/>
                <w:szCs w:val="18"/>
              </w:rPr>
            </w:pPr>
            <w:r w:rsidRPr="00CD09E2">
              <w:rPr>
                <w:rFonts w:asciiTheme="minorHAnsi" w:hAnsiTheme="minorHAnsi" w:cs="Arial"/>
                <w:bCs/>
                <w:color w:val="000000"/>
                <w:sz w:val="18"/>
                <w:szCs w:val="18"/>
              </w:rPr>
              <w:t>New Capacity for Multi-Divisional VistA OP via one instance</w:t>
            </w:r>
          </w:p>
        </w:tc>
        <w:tc>
          <w:tcPr>
            <w:tcW w:w="1980" w:type="dxa"/>
            <w:shd w:val="clear" w:color="auto" w:fill="F2F2F2" w:themeFill="background1" w:themeFillShade="F2"/>
          </w:tcPr>
          <w:p w14:paraId="7A088F90" w14:textId="77777777" w:rsidR="003D0335" w:rsidRPr="00CD09E2" w:rsidRDefault="003D0335" w:rsidP="00CD09E2">
            <w:pPr>
              <w:rPr>
                <w:rFonts w:asciiTheme="minorHAnsi" w:hAnsiTheme="minorHAnsi" w:cs="Arial"/>
                <w:color w:val="000000"/>
                <w:sz w:val="18"/>
                <w:szCs w:val="18"/>
              </w:rPr>
            </w:pPr>
            <w:r w:rsidRPr="00CD09E2">
              <w:rPr>
                <w:rFonts w:asciiTheme="minorHAnsi" w:hAnsiTheme="minorHAnsi" w:cs="Arial"/>
                <w:color w:val="000000"/>
                <w:sz w:val="18"/>
                <w:szCs w:val="18"/>
              </w:rPr>
              <w:t>The new VistA OP functionality for inbound ePrescribing must support the capacity needs for multiple VA NCPDP pharmacy locations to share the same VistA instance.</w:t>
            </w:r>
          </w:p>
        </w:tc>
        <w:tc>
          <w:tcPr>
            <w:tcW w:w="3240" w:type="dxa"/>
            <w:shd w:val="clear" w:color="auto" w:fill="F2F2F2" w:themeFill="background1" w:themeFillShade="F2"/>
          </w:tcPr>
          <w:p w14:paraId="35787E73" w14:textId="4EB0544B" w:rsidR="00F45DF6" w:rsidRPr="00CD09E2" w:rsidRDefault="00CD09E2" w:rsidP="00CD09E2">
            <w:pPr>
              <w:rPr>
                <w:rFonts w:asciiTheme="minorHAnsi" w:hAnsiTheme="minorHAnsi" w:cs="Arial"/>
                <w:color w:val="000000"/>
                <w:sz w:val="18"/>
                <w:szCs w:val="18"/>
              </w:rPr>
            </w:pPr>
            <w:r>
              <w:rPr>
                <w:rFonts w:asciiTheme="minorHAnsi" w:hAnsiTheme="minorHAnsi" w:cs="Arial"/>
                <w:color w:val="000000"/>
                <w:sz w:val="18"/>
                <w:szCs w:val="18"/>
              </w:rPr>
              <w:t>35</w:t>
            </w:r>
            <w:r w:rsidR="003D0335" w:rsidRPr="00CD09E2">
              <w:rPr>
                <w:rFonts w:asciiTheme="minorHAnsi" w:hAnsiTheme="minorHAnsi" w:cs="Arial"/>
                <w:color w:val="000000"/>
                <w:sz w:val="18"/>
                <w:szCs w:val="18"/>
              </w:rPr>
              <w:t>.2: As the VistA OP inbound ePrescribing system, I (it) need to be able to share one VistA instance across multiple VA NCPDP pharmacy locations (i.e. multiple divisions), so that I can  view data across multiple  location domains (e.g., view data for multiple sites, wards, pharmacies, clinics, etc.)</w:t>
            </w:r>
            <w:r>
              <w:rPr>
                <w:rFonts w:asciiTheme="minorHAnsi" w:hAnsiTheme="minorHAnsi" w:cs="Arial"/>
                <w:color w:val="000000"/>
                <w:sz w:val="18"/>
                <w:szCs w:val="18"/>
              </w:rPr>
              <w:t xml:space="preserve">. </w:t>
            </w:r>
          </w:p>
        </w:tc>
        <w:tc>
          <w:tcPr>
            <w:tcW w:w="2340" w:type="dxa"/>
            <w:shd w:val="clear" w:color="auto" w:fill="F2F2F2" w:themeFill="background1" w:themeFillShade="F2"/>
          </w:tcPr>
          <w:p w14:paraId="6A97D445" w14:textId="2A319B56" w:rsidR="003D0335" w:rsidRPr="00CD09E2" w:rsidRDefault="00CD09E2" w:rsidP="00CD09E2">
            <w:pPr>
              <w:rPr>
                <w:rFonts w:asciiTheme="minorHAnsi" w:hAnsiTheme="minorHAnsi" w:cs="Arial"/>
                <w:color w:val="000000"/>
                <w:sz w:val="18"/>
                <w:szCs w:val="18"/>
              </w:rPr>
            </w:pPr>
            <w:r>
              <w:rPr>
                <w:rFonts w:asciiTheme="minorHAnsi" w:hAnsiTheme="minorHAnsi" w:cs="Arial"/>
                <w:color w:val="000000"/>
                <w:sz w:val="18"/>
                <w:szCs w:val="18"/>
              </w:rPr>
              <w:t>35</w:t>
            </w:r>
            <w:r w:rsidR="003D0335" w:rsidRPr="00CD09E2">
              <w:rPr>
                <w:rFonts w:asciiTheme="minorHAnsi" w:hAnsiTheme="minorHAnsi" w:cs="Arial"/>
                <w:color w:val="000000"/>
                <w:sz w:val="18"/>
                <w:szCs w:val="18"/>
              </w:rPr>
              <w:t>.2.1: Scale the enhanced VistA OP capacity to support inbound ePrescribing functionality across multiple VA NCPDP pharmacy locations.</w:t>
            </w:r>
          </w:p>
        </w:tc>
        <w:tc>
          <w:tcPr>
            <w:tcW w:w="3870" w:type="dxa"/>
            <w:shd w:val="clear" w:color="auto" w:fill="F2F2F2" w:themeFill="background1" w:themeFillShade="F2"/>
          </w:tcPr>
          <w:p w14:paraId="5E2118A4" w14:textId="406EEF2A" w:rsidR="003D0335" w:rsidRPr="00CD09E2" w:rsidRDefault="003D0335" w:rsidP="00CD09E2">
            <w:pPr>
              <w:keepNext/>
              <w:rPr>
                <w:rFonts w:asciiTheme="minorHAnsi" w:hAnsiTheme="minorHAnsi" w:cs="Arial"/>
                <w:color w:val="000000"/>
                <w:sz w:val="18"/>
                <w:szCs w:val="18"/>
              </w:rPr>
            </w:pPr>
            <w:r w:rsidRPr="00CD09E2">
              <w:rPr>
                <w:rFonts w:asciiTheme="minorHAnsi" w:hAnsiTheme="minorHAnsi" w:cs="Arial"/>
                <w:color w:val="000000"/>
                <w:sz w:val="18"/>
                <w:szCs w:val="18"/>
              </w:rPr>
              <w:t>The inbound ePrescribing system must support capacity demands and data sharing across multiple NCPDP pharmacy locations in one VistA instance.</w:t>
            </w:r>
          </w:p>
        </w:tc>
      </w:tr>
    </w:tbl>
    <w:p w14:paraId="24AB6911" w14:textId="03F68FE9" w:rsidR="00CC3600" w:rsidRDefault="00CC3600" w:rsidP="00D253F7">
      <w:pPr>
        <w:pStyle w:val="Heading2"/>
      </w:pPr>
      <w:bookmarkStart w:id="177" w:name="_Toc443575570"/>
      <w:r>
        <w:lastRenderedPageBreak/>
        <w:t>Performance</w:t>
      </w:r>
      <w:r w:rsidR="006C6674">
        <w:t xml:space="preserve"> </w:t>
      </w:r>
      <w:r>
        <w:t>Specifications</w:t>
      </w:r>
      <w:bookmarkEnd w:id="177"/>
    </w:p>
    <w:p w14:paraId="2FE3E100" w14:textId="77777777" w:rsidR="00BD62CB" w:rsidRPr="00664AE8" w:rsidRDefault="00BD62CB" w:rsidP="00664AE8">
      <w:pPr>
        <w:pStyle w:val="BodyText"/>
      </w:pPr>
      <w:r w:rsidRPr="00BD3C9B">
        <w:t xml:space="preserve">The Inbound ePrescribing solution will execute performance, capacity, and independent testing of its product, and as part of Software Quality Assurance (SQA) analysis and testing. Recurring discussions with the Systems Engineering and Design Review (SEDR) workgroup are in progress to articulate requirements for performance and capacity transactions. The Inbound ePrescribing system will use Hewlett Packard (HP) Performance Lab testing tools (including LoadRunner) and services </w:t>
      </w:r>
      <w:r w:rsidRPr="0020107B">
        <w:t>provided</w:t>
      </w:r>
      <w:r w:rsidRPr="00BD3C9B">
        <w:t xml:space="preserve"> by the Enterprise Testing Services (ETS) group. </w:t>
      </w:r>
    </w:p>
    <w:p w14:paraId="543B787E" w14:textId="77777777" w:rsidR="00BD62CB" w:rsidRPr="00BD3C9B" w:rsidRDefault="00BD62CB" w:rsidP="00664AE8">
      <w:pPr>
        <w:pStyle w:val="BodyText"/>
      </w:pPr>
      <w:r w:rsidRPr="00BD3C9B">
        <w:t xml:space="preserve">Relevant nonfunctional requirements from the Business Requirements </w:t>
      </w:r>
      <w:r w:rsidRPr="00664AE8">
        <w:t>Document</w:t>
      </w:r>
      <w:r w:rsidRPr="00BD3C9B">
        <w:t xml:space="preserve"> (BRD) are traced to and expanded upon below:</w:t>
      </w:r>
    </w:p>
    <w:p w14:paraId="0E4DA6AF" w14:textId="59A21E86" w:rsidR="0020107B" w:rsidRDefault="0020107B" w:rsidP="009328A8">
      <w:pPr>
        <w:pStyle w:val="Caption"/>
      </w:pPr>
      <w:bookmarkStart w:id="178" w:name="_Toc443575511"/>
      <w:r>
        <w:t xml:space="preserve">Table </w:t>
      </w:r>
      <w:fldSimple w:instr=" SEQ Table \* ARABIC ">
        <w:r w:rsidR="00DF255A">
          <w:rPr>
            <w:noProof/>
          </w:rPr>
          <w:t>36</w:t>
        </w:r>
      </w:fldSimple>
      <w:r>
        <w:t xml:space="preserve">: </w:t>
      </w:r>
      <w:r w:rsidRPr="00BC63C4">
        <w:t>EPIC 36: Inbound ePrescribing solution shall satisfy the Enterprise-level capacity and performance.</w:t>
      </w:r>
      <w:bookmarkEnd w:id="178"/>
    </w:p>
    <w:tbl>
      <w:tblPr>
        <w:tblStyle w:val="TableGrid"/>
        <w:tblW w:w="13050" w:type="dxa"/>
        <w:tblInd w:w="108" w:type="dxa"/>
        <w:tblLayout w:type="fixed"/>
        <w:tblLook w:val="04A0" w:firstRow="1" w:lastRow="0" w:firstColumn="1" w:lastColumn="0" w:noHBand="0" w:noVBand="1"/>
        <w:tblCaption w:val="EPIC 36: Inbound ePrescribing solution shall satisfy the Enterprise-level capacity and performance. "/>
        <w:tblDescription w:val="EPIC 36: Inbound ePrescribing solution shall satisfy the Enterprise-level capacity and performance. "/>
      </w:tblPr>
      <w:tblGrid>
        <w:gridCol w:w="607"/>
        <w:gridCol w:w="1013"/>
        <w:gridCol w:w="1980"/>
        <w:gridCol w:w="3240"/>
        <w:gridCol w:w="2340"/>
        <w:gridCol w:w="3870"/>
      </w:tblGrid>
      <w:tr w:rsidR="00BD62CB" w:rsidRPr="00CD09E2" w14:paraId="68BCC4EA" w14:textId="77777777" w:rsidTr="009328A8">
        <w:trPr>
          <w:tblHeader/>
        </w:trPr>
        <w:tc>
          <w:tcPr>
            <w:tcW w:w="607" w:type="dxa"/>
            <w:tcBorders>
              <w:bottom w:val="single" w:sz="4" w:space="0" w:color="auto"/>
            </w:tcBorders>
            <w:shd w:val="clear" w:color="auto" w:fill="D9D9D9" w:themeFill="background1" w:themeFillShade="D9"/>
            <w:vAlign w:val="center"/>
          </w:tcPr>
          <w:p w14:paraId="57E331D4" w14:textId="77777777" w:rsidR="00BD62CB" w:rsidRPr="00CD09E2" w:rsidRDefault="00BD62CB" w:rsidP="00FC43C8">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ID#</w:t>
            </w:r>
          </w:p>
        </w:tc>
        <w:tc>
          <w:tcPr>
            <w:tcW w:w="1013" w:type="dxa"/>
            <w:tcBorders>
              <w:bottom w:val="single" w:sz="4" w:space="0" w:color="auto"/>
            </w:tcBorders>
            <w:shd w:val="clear" w:color="auto" w:fill="D9D9D9" w:themeFill="background1" w:themeFillShade="D9"/>
            <w:vAlign w:val="center"/>
          </w:tcPr>
          <w:p w14:paraId="41FB88DA" w14:textId="77777777" w:rsidR="00BD62CB" w:rsidRPr="00CD09E2" w:rsidRDefault="00BD62CB" w:rsidP="00FC43C8">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NEED/</w:t>
            </w:r>
          </w:p>
          <w:p w14:paraId="69BDF02E" w14:textId="77777777" w:rsidR="00BD62CB" w:rsidRPr="00CD09E2" w:rsidRDefault="00BD62CB" w:rsidP="00FC43C8">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OWNR #</w:t>
            </w:r>
          </w:p>
        </w:tc>
        <w:tc>
          <w:tcPr>
            <w:tcW w:w="1980" w:type="dxa"/>
            <w:tcBorders>
              <w:bottom w:val="single" w:sz="4" w:space="0" w:color="auto"/>
            </w:tcBorders>
            <w:shd w:val="clear" w:color="auto" w:fill="D9D9D9" w:themeFill="background1" w:themeFillShade="D9"/>
            <w:vAlign w:val="center"/>
          </w:tcPr>
          <w:p w14:paraId="3237AD59" w14:textId="01B4D0B3" w:rsidR="00BD62CB" w:rsidRPr="00CD09E2" w:rsidRDefault="00FC43C8" w:rsidP="00FC43C8">
            <w:pPr>
              <w:pStyle w:val="BodyText"/>
              <w:spacing w:before="0" w:after="0"/>
              <w:jc w:val="center"/>
              <w:rPr>
                <w:rFonts w:asciiTheme="minorHAnsi" w:hAnsiTheme="minorHAnsi" w:cs="Arial"/>
                <w:b/>
                <w:sz w:val="18"/>
                <w:szCs w:val="18"/>
              </w:rPr>
            </w:pPr>
            <w:r>
              <w:rPr>
                <w:rFonts w:asciiTheme="minorHAnsi" w:hAnsiTheme="minorHAnsi" w:cs="Arial"/>
                <w:b/>
                <w:sz w:val="18"/>
                <w:szCs w:val="18"/>
              </w:rPr>
              <w:t>BRD Theme</w:t>
            </w:r>
          </w:p>
        </w:tc>
        <w:tc>
          <w:tcPr>
            <w:tcW w:w="3240" w:type="dxa"/>
            <w:tcBorders>
              <w:bottom w:val="single" w:sz="4" w:space="0" w:color="auto"/>
            </w:tcBorders>
            <w:shd w:val="clear" w:color="auto" w:fill="D9D9D9" w:themeFill="background1" w:themeFillShade="D9"/>
            <w:vAlign w:val="center"/>
          </w:tcPr>
          <w:p w14:paraId="1D020D4B" w14:textId="77777777" w:rsidR="00BD62CB" w:rsidRPr="00CD09E2" w:rsidRDefault="00BD62CB" w:rsidP="00FC43C8">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User Stories (Narratives)</w:t>
            </w:r>
          </w:p>
        </w:tc>
        <w:tc>
          <w:tcPr>
            <w:tcW w:w="2340" w:type="dxa"/>
            <w:tcBorders>
              <w:bottom w:val="single" w:sz="4" w:space="0" w:color="auto"/>
            </w:tcBorders>
            <w:shd w:val="clear" w:color="auto" w:fill="D9D9D9" w:themeFill="background1" w:themeFillShade="D9"/>
            <w:vAlign w:val="center"/>
          </w:tcPr>
          <w:p w14:paraId="72C4C78A" w14:textId="77777777" w:rsidR="00BD62CB" w:rsidRPr="00CD09E2" w:rsidRDefault="00BD62CB" w:rsidP="00FC43C8">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User Tasks</w:t>
            </w:r>
          </w:p>
        </w:tc>
        <w:tc>
          <w:tcPr>
            <w:tcW w:w="3870" w:type="dxa"/>
            <w:tcBorders>
              <w:bottom w:val="single" w:sz="4" w:space="0" w:color="auto"/>
            </w:tcBorders>
            <w:shd w:val="clear" w:color="auto" w:fill="D9D9D9" w:themeFill="background1" w:themeFillShade="D9"/>
            <w:vAlign w:val="center"/>
          </w:tcPr>
          <w:p w14:paraId="0227FC69" w14:textId="77777777" w:rsidR="00BD62CB" w:rsidRPr="00CD09E2" w:rsidRDefault="00BD62CB" w:rsidP="00FC43C8">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Business Acceptance Criteria</w:t>
            </w:r>
          </w:p>
          <w:p w14:paraId="530B049C" w14:textId="77777777" w:rsidR="00BD62CB" w:rsidRPr="00CD09E2" w:rsidRDefault="00BD62CB" w:rsidP="00FC43C8">
            <w:pPr>
              <w:pStyle w:val="BodyText"/>
              <w:spacing w:before="0" w:after="0"/>
              <w:jc w:val="center"/>
              <w:rPr>
                <w:rFonts w:asciiTheme="minorHAnsi" w:hAnsiTheme="minorHAnsi" w:cs="Arial"/>
                <w:b/>
                <w:sz w:val="18"/>
                <w:szCs w:val="18"/>
              </w:rPr>
            </w:pPr>
            <w:r w:rsidRPr="00CD09E2">
              <w:rPr>
                <w:rFonts w:asciiTheme="minorHAnsi" w:hAnsiTheme="minorHAnsi" w:cs="Arial"/>
                <w:b/>
                <w:sz w:val="18"/>
                <w:szCs w:val="18"/>
              </w:rPr>
              <w:t>(Requirements)</w:t>
            </w:r>
          </w:p>
        </w:tc>
      </w:tr>
      <w:tr w:rsidR="00BD62CB" w:rsidRPr="00CD09E2" w14:paraId="7FDDB8B8" w14:textId="77777777" w:rsidTr="009328A8">
        <w:trPr>
          <w:trHeight w:val="761"/>
        </w:trPr>
        <w:tc>
          <w:tcPr>
            <w:tcW w:w="607" w:type="dxa"/>
            <w:vMerge w:val="restart"/>
            <w:shd w:val="clear" w:color="auto" w:fill="F2F2F2" w:themeFill="background1" w:themeFillShade="F2"/>
          </w:tcPr>
          <w:p w14:paraId="2CDB3999" w14:textId="4391C3FA"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103</w:t>
            </w:r>
          </w:p>
        </w:tc>
        <w:tc>
          <w:tcPr>
            <w:tcW w:w="1013" w:type="dxa"/>
            <w:vMerge w:val="restart"/>
            <w:shd w:val="clear" w:color="auto" w:fill="F2F2F2" w:themeFill="background1" w:themeFillShade="F2"/>
          </w:tcPr>
          <w:p w14:paraId="0ECAC2A0" w14:textId="77777777" w:rsidR="00A80F88" w:rsidRDefault="00BD62CB" w:rsidP="00CD09E2">
            <w:pPr>
              <w:rPr>
                <w:rFonts w:asciiTheme="minorHAnsi" w:hAnsiTheme="minorHAnsi" w:cs="Arial"/>
                <w:b/>
                <w:sz w:val="18"/>
                <w:szCs w:val="18"/>
              </w:rPr>
            </w:pPr>
            <w:r w:rsidRPr="00CD09E2">
              <w:rPr>
                <w:rFonts w:asciiTheme="minorHAnsi" w:hAnsiTheme="minorHAnsi" w:cs="Arial"/>
                <w:b/>
                <w:sz w:val="18"/>
                <w:szCs w:val="18"/>
              </w:rPr>
              <w:t>NONF</w:t>
            </w:r>
          </w:p>
          <w:p w14:paraId="713D6E55" w14:textId="13991D57" w:rsidR="00BD62CB" w:rsidRPr="00CD09E2" w:rsidRDefault="00BD62CB" w:rsidP="00CD09E2">
            <w:pPr>
              <w:rPr>
                <w:rFonts w:asciiTheme="minorHAnsi" w:hAnsiTheme="minorHAnsi" w:cs="Arial"/>
                <w:b/>
                <w:sz w:val="18"/>
                <w:szCs w:val="18"/>
              </w:rPr>
            </w:pPr>
            <w:r w:rsidRPr="00CD09E2">
              <w:rPr>
                <w:rFonts w:asciiTheme="minorHAnsi" w:hAnsiTheme="minorHAnsi" w:cs="Arial"/>
                <w:b/>
                <w:sz w:val="18"/>
                <w:szCs w:val="18"/>
              </w:rPr>
              <w:t>2820</w:t>
            </w:r>
          </w:p>
        </w:tc>
        <w:tc>
          <w:tcPr>
            <w:tcW w:w="1980" w:type="dxa"/>
            <w:vMerge w:val="restart"/>
            <w:shd w:val="clear" w:color="auto" w:fill="F2F2F2" w:themeFill="background1" w:themeFillShade="F2"/>
          </w:tcPr>
          <w:p w14:paraId="5CBEA538"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 xml:space="preserve">Critical business performance parameters shall be captured and identified to support metric reporting, the performance meters are displayed to the Office of Information and Technology (OI&amp;T) Performance Dashboard, and the system solution shall comply with all Service level Agreements (SLAs). </w:t>
            </w:r>
          </w:p>
        </w:tc>
        <w:tc>
          <w:tcPr>
            <w:tcW w:w="3240" w:type="dxa"/>
            <w:shd w:val="clear" w:color="auto" w:fill="F2F2F2" w:themeFill="background1" w:themeFillShade="F2"/>
          </w:tcPr>
          <w:p w14:paraId="18D5363B" w14:textId="3A248893"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BD62CB" w:rsidRPr="00CD09E2">
              <w:rPr>
                <w:rFonts w:asciiTheme="minorHAnsi" w:hAnsiTheme="minorHAnsi" w:cs="Arial"/>
                <w:sz w:val="18"/>
                <w:szCs w:val="18"/>
              </w:rPr>
              <w:t>.1</w:t>
            </w:r>
            <w:r>
              <w:rPr>
                <w:rFonts w:asciiTheme="minorHAnsi" w:hAnsiTheme="minorHAnsi" w:cs="Arial"/>
                <w:sz w:val="18"/>
                <w:szCs w:val="18"/>
              </w:rPr>
              <w:t>:</w:t>
            </w:r>
            <w:r w:rsidR="00BD62CB" w:rsidRPr="00CD09E2">
              <w:rPr>
                <w:rFonts w:asciiTheme="minorHAnsi" w:hAnsiTheme="minorHAnsi" w:cs="Arial"/>
                <w:sz w:val="18"/>
                <w:szCs w:val="18"/>
              </w:rPr>
              <w:t xml:space="preserve"> As an Information Technology (IT) staff or user, I want to capture, define, and report system performance parameters so that I can evaluate the defined system performance metrics. </w:t>
            </w:r>
          </w:p>
        </w:tc>
        <w:tc>
          <w:tcPr>
            <w:tcW w:w="2340" w:type="dxa"/>
            <w:vMerge w:val="restart"/>
            <w:shd w:val="clear" w:color="auto" w:fill="F2F2F2" w:themeFill="background1" w:themeFillShade="F2"/>
          </w:tcPr>
          <w:p w14:paraId="468E2397" w14:textId="77777777" w:rsidR="00BD62CB" w:rsidRPr="00CD09E2" w:rsidRDefault="00BD62CB" w:rsidP="00CD09E2">
            <w:pPr>
              <w:rPr>
                <w:rFonts w:asciiTheme="minorHAnsi" w:hAnsiTheme="minorHAnsi" w:cs="Arial"/>
                <w:sz w:val="18"/>
                <w:szCs w:val="18"/>
              </w:rPr>
            </w:pPr>
          </w:p>
        </w:tc>
        <w:tc>
          <w:tcPr>
            <w:tcW w:w="3870" w:type="dxa"/>
            <w:vMerge w:val="restart"/>
            <w:shd w:val="clear" w:color="auto" w:fill="F2F2F2" w:themeFill="background1" w:themeFillShade="F2"/>
          </w:tcPr>
          <w:p w14:paraId="55F82D7F"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 xml:space="preserve">The critical business performance meters are defined and displayed to the OI&amp;T Performance Dashboard.  </w:t>
            </w:r>
          </w:p>
          <w:p w14:paraId="2CF65294" w14:textId="77777777" w:rsidR="00BD62CB" w:rsidRPr="00CD09E2" w:rsidRDefault="00BD62CB" w:rsidP="00CD09E2">
            <w:pPr>
              <w:rPr>
                <w:rFonts w:asciiTheme="minorHAnsi" w:hAnsiTheme="minorHAnsi" w:cs="Arial"/>
                <w:sz w:val="18"/>
                <w:szCs w:val="18"/>
              </w:rPr>
            </w:pPr>
          </w:p>
          <w:p w14:paraId="00CAD1C2"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System should be monitored for performance levels to ensure compliance with Service Level Agreements.</w:t>
            </w:r>
          </w:p>
        </w:tc>
      </w:tr>
      <w:tr w:rsidR="00BD62CB" w:rsidRPr="00CD09E2" w14:paraId="2ECEFE8E" w14:textId="77777777" w:rsidTr="009328A8">
        <w:trPr>
          <w:trHeight w:val="760"/>
        </w:trPr>
        <w:tc>
          <w:tcPr>
            <w:tcW w:w="607" w:type="dxa"/>
            <w:vMerge/>
            <w:shd w:val="clear" w:color="auto" w:fill="F2F2F2" w:themeFill="background1" w:themeFillShade="F2"/>
          </w:tcPr>
          <w:p w14:paraId="7804625A" w14:textId="77777777" w:rsidR="00BD62CB" w:rsidRPr="00CD09E2" w:rsidRDefault="00BD62CB" w:rsidP="00CD09E2">
            <w:pPr>
              <w:pStyle w:val="BodyText"/>
              <w:spacing w:before="0" w:after="0"/>
              <w:rPr>
                <w:rFonts w:asciiTheme="minorHAnsi" w:hAnsiTheme="minorHAnsi" w:cs="Arial"/>
                <w:b/>
                <w:sz w:val="18"/>
                <w:szCs w:val="18"/>
              </w:rPr>
            </w:pPr>
          </w:p>
        </w:tc>
        <w:tc>
          <w:tcPr>
            <w:tcW w:w="1013" w:type="dxa"/>
            <w:vMerge/>
            <w:shd w:val="clear" w:color="auto" w:fill="F2F2F2" w:themeFill="background1" w:themeFillShade="F2"/>
          </w:tcPr>
          <w:p w14:paraId="5B3E177F" w14:textId="77777777" w:rsidR="00BD62CB" w:rsidRPr="00CD09E2" w:rsidRDefault="00BD62CB" w:rsidP="00CD09E2">
            <w:pPr>
              <w:rPr>
                <w:rFonts w:asciiTheme="minorHAnsi" w:hAnsiTheme="minorHAnsi" w:cs="Arial"/>
                <w:b/>
                <w:sz w:val="18"/>
                <w:szCs w:val="18"/>
              </w:rPr>
            </w:pPr>
          </w:p>
        </w:tc>
        <w:tc>
          <w:tcPr>
            <w:tcW w:w="1980" w:type="dxa"/>
            <w:vMerge/>
            <w:shd w:val="clear" w:color="auto" w:fill="F2F2F2" w:themeFill="background1" w:themeFillShade="F2"/>
          </w:tcPr>
          <w:p w14:paraId="78184644" w14:textId="77777777" w:rsidR="00BD62CB" w:rsidRPr="00CD09E2" w:rsidRDefault="00BD62CB" w:rsidP="00CD09E2">
            <w:pPr>
              <w:rPr>
                <w:rFonts w:asciiTheme="minorHAnsi" w:hAnsiTheme="minorHAnsi" w:cs="Arial"/>
                <w:sz w:val="18"/>
                <w:szCs w:val="18"/>
              </w:rPr>
            </w:pPr>
          </w:p>
        </w:tc>
        <w:tc>
          <w:tcPr>
            <w:tcW w:w="3240" w:type="dxa"/>
            <w:shd w:val="clear" w:color="auto" w:fill="F2F2F2" w:themeFill="background1" w:themeFillShade="F2"/>
          </w:tcPr>
          <w:p w14:paraId="564C8474" w14:textId="48A7A118"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BD62CB" w:rsidRPr="00CD09E2">
              <w:rPr>
                <w:rFonts w:asciiTheme="minorHAnsi" w:hAnsiTheme="minorHAnsi" w:cs="Arial"/>
                <w:sz w:val="18"/>
                <w:szCs w:val="18"/>
              </w:rPr>
              <w:t>.2</w:t>
            </w:r>
            <w:r>
              <w:rPr>
                <w:rFonts w:asciiTheme="minorHAnsi" w:hAnsiTheme="minorHAnsi" w:cs="Arial"/>
                <w:sz w:val="18"/>
                <w:szCs w:val="18"/>
              </w:rPr>
              <w:t>:</w:t>
            </w:r>
            <w:r w:rsidR="00BD62CB" w:rsidRPr="00CD09E2">
              <w:rPr>
                <w:rFonts w:asciiTheme="minorHAnsi" w:hAnsiTheme="minorHAnsi" w:cs="Arial"/>
                <w:sz w:val="18"/>
                <w:szCs w:val="18"/>
              </w:rPr>
              <w:t xml:space="preserve"> As an IT staff or user, I want the Inbound ePrescribing solution to comply with all application Service Level Agreements stated for performance and software so that I can evaluate the overall system performance metrics.</w:t>
            </w:r>
          </w:p>
        </w:tc>
        <w:tc>
          <w:tcPr>
            <w:tcW w:w="2340" w:type="dxa"/>
            <w:vMerge/>
            <w:shd w:val="clear" w:color="auto" w:fill="F2F2F2" w:themeFill="background1" w:themeFillShade="F2"/>
          </w:tcPr>
          <w:p w14:paraId="5082499B" w14:textId="77777777" w:rsidR="00BD62CB" w:rsidRPr="00CD09E2" w:rsidRDefault="00BD62CB" w:rsidP="00CD09E2">
            <w:pPr>
              <w:rPr>
                <w:rFonts w:asciiTheme="minorHAnsi" w:hAnsiTheme="minorHAnsi" w:cs="Arial"/>
                <w:sz w:val="18"/>
                <w:szCs w:val="18"/>
              </w:rPr>
            </w:pPr>
          </w:p>
        </w:tc>
        <w:tc>
          <w:tcPr>
            <w:tcW w:w="3870" w:type="dxa"/>
            <w:vMerge/>
            <w:shd w:val="clear" w:color="auto" w:fill="F2F2F2" w:themeFill="background1" w:themeFillShade="F2"/>
          </w:tcPr>
          <w:p w14:paraId="314E95A1" w14:textId="77777777" w:rsidR="00BD62CB" w:rsidRPr="00CD09E2" w:rsidRDefault="00BD62CB" w:rsidP="00CD09E2">
            <w:pPr>
              <w:rPr>
                <w:rFonts w:asciiTheme="minorHAnsi" w:hAnsiTheme="minorHAnsi" w:cs="Arial"/>
                <w:sz w:val="18"/>
                <w:szCs w:val="18"/>
              </w:rPr>
            </w:pPr>
          </w:p>
        </w:tc>
      </w:tr>
      <w:tr w:rsidR="00BD62CB" w:rsidRPr="00CD09E2" w14:paraId="20D8F4D4" w14:textId="77777777" w:rsidTr="009328A8">
        <w:tc>
          <w:tcPr>
            <w:tcW w:w="607" w:type="dxa"/>
            <w:shd w:val="clear" w:color="auto" w:fill="F2F2F2" w:themeFill="background1" w:themeFillShade="F2"/>
          </w:tcPr>
          <w:p w14:paraId="560868D9" w14:textId="19BC66D5"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104</w:t>
            </w:r>
          </w:p>
        </w:tc>
        <w:tc>
          <w:tcPr>
            <w:tcW w:w="1013" w:type="dxa"/>
            <w:shd w:val="clear" w:color="auto" w:fill="F2F2F2" w:themeFill="background1" w:themeFillShade="F2"/>
          </w:tcPr>
          <w:p w14:paraId="5588ABC4" w14:textId="77777777" w:rsidR="00A80F88" w:rsidRDefault="00BD62CB" w:rsidP="00CD09E2">
            <w:pPr>
              <w:rPr>
                <w:rFonts w:asciiTheme="minorHAnsi" w:hAnsiTheme="minorHAnsi" w:cs="Arial"/>
                <w:b/>
                <w:sz w:val="18"/>
                <w:szCs w:val="18"/>
              </w:rPr>
            </w:pPr>
            <w:r w:rsidRPr="00CD09E2">
              <w:rPr>
                <w:rFonts w:asciiTheme="minorHAnsi" w:hAnsiTheme="minorHAnsi" w:cs="Arial"/>
                <w:b/>
                <w:sz w:val="18"/>
                <w:szCs w:val="18"/>
              </w:rPr>
              <w:t>NONF</w:t>
            </w:r>
          </w:p>
          <w:p w14:paraId="1BAB2FD1" w14:textId="773265D3" w:rsidR="00BD62CB" w:rsidRPr="00CD09E2" w:rsidRDefault="00BD62CB" w:rsidP="00CD09E2">
            <w:pPr>
              <w:rPr>
                <w:rFonts w:asciiTheme="minorHAnsi" w:hAnsiTheme="minorHAnsi" w:cs="Arial"/>
                <w:b/>
                <w:sz w:val="18"/>
                <w:szCs w:val="18"/>
              </w:rPr>
            </w:pPr>
            <w:r w:rsidRPr="00CD09E2">
              <w:rPr>
                <w:rFonts w:asciiTheme="minorHAnsi" w:hAnsiTheme="minorHAnsi" w:cs="Arial"/>
                <w:b/>
                <w:sz w:val="18"/>
                <w:szCs w:val="18"/>
              </w:rPr>
              <w:t>2811</w:t>
            </w:r>
          </w:p>
        </w:tc>
        <w:tc>
          <w:tcPr>
            <w:tcW w:w="1980" w:type="dxa"/>
            <w:shd w:val="clear" w:color="auto" w:fill="F2F2F2" w:themeFill="background1" w:themeFillShade="F2"/>
          </w:tcPr>
          <w:p w14:paraId="11561662" w14:textId="77777777" w:rsidR="00BD62CB" w:rsidRPr="00CD09E2" w:rsidRDefault="00BD62CB" w:rsidP="00CD09E2">
            <w:pPr>
              <w:rPr>
                <w:rFonts w:asciiTheme="minorHAnsi" w:hAnsiTheme="minorHAnsi" w:cs="Arial"/>
                <w:sz w:val="18"/>
                <w:szCs w:val="18"/>
              </w:rPr>
            </w:pPr>
            <w:r w:rsidRPr="00CD09E2">
              <w:rPr>
                <w:rFonts w:asciiTheme="minorHAnsi" w:hAnsiTheme="minorHAnsi"/>
                <w:sz w:val="18"/>
                <w:szCs w:val="18"/>
              </w:rPr>
              <w:t xml:space="preserve">The system shall provide the capability to measure the reporting requirements for Responsiveness, Capacity, and Availability. </w:t>
            </w:r>
          </w:p>
        </w:tc>
        <w:tc>
          <w:tcPr>
            <w:tcW w:w="3240" w:type="dxa"/>
            <w:shd w:val="clear" w:color="auto" w:fill="F2F2F2" w:themeFill="background1" w:themeFillShade="F2"/>
          </w:tcPr>
          <w:p w14:paraId="2EA55C95" w14:textId="5824C851" w:rsidR="00BD62CB" w:rsidRPr="00CD09E2" w:rsidRDefault="00A80F88" w:rsidP="00CD09E2">
            <w:pPr>
              <w:rPr>
                <w:rFonts w:asciiTheme="minorHAnsi" w:hAnsiTheme="minorHAnsi" w:cs="Arial"/>
                <w:sz w:val="18"/>
                <w:szCs w:val="18"/>
              </w:rPr>
            </w:pPr>
            <w:r>
              <w:rPr>
                <w:rFonts w:asciiTheme="minorHAnsi" w:hAnsiTheme="minorHAnsi" w:cs="Arial"/>
                <w:sz w:val="18"/>
                <w:szCs w:val="18"/>
              </w:rPr>
              <w:t>36.3:</w:t>
            </w:r>
            <w:r w:rsidR="00BD62CB" w:rsidRPr="00CD09E2">
              <w:rPr>
                <w:rFonts w:asciiTheme="minorHAnsi" w:hAnsiTheme="minorHAnsi" w:cs="Arial"/>
                <w:sz w:val="18"/>
                <w:szCs w:val="18"/>
              </w:rPr>
              <w:t xml:space="preserve"> As an IT staff or user, I want to measure system performance data so that I can display the system performance information in different report formats.</w:t>
            </w:r>
          </w:p>
        </w:tc>
        <w:tc>
          <w:tcPr>
            <w:tcW w:w="2340" w:type="dxa"/>
            <w:shd w:val="clear" w:color="auto" w:fill="F2F2F2" w:themeFill="background1" w:themeFillShade="F2"/>
          </w:tcPr>
          <w:p w14:paraId="18DD95B3"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07C4B824"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system performance reports include performance information to measure how Inbound ePrescribing is behaving based on responsiveness, capacity, and availability.</w:t>
            </w:r>
          </w:p>
        </w:tc>
      </w:tr>
      <w:tr w:rsidR="00BD62CB" w:rsidRPr="00CD09E2" w14:paraId="39753BAC" w14:textId="77777777" w:rsidTr="009328A8">
        <w:tc>
          <w:tcPr>
            <w:tcW w:w="607" w:type="dxa"/>
            <w:shd w:val="clear" w:color="auto" w:fill="F2F2F2" w:themeFill="background1" w:themeFillShade="F2"/>
          </w:tcPr>
          <w:p w14:paraId="3E3521E3" w14:textId="690D9DBA"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105</w:t>
            </w:r>
          </w:p>
        </w:tc>
        <w:tc>
          <w:tcPr>
            <w:tcW w:w="1013" w:type="dxa"/>
            <w:shd w:val="clear" w:color="auto" w:fill="F2F2F2" w:themeFill="background1" w:themeFillShade="F2"/>
          </w:tcPr>
          <w:p w14:paraId="72DC311F" w14:textId="77777777" w:rsidR="00A80F88" w:rsidRDefault="00BD62CB" w:rsidP="00CD09E2">
            <w:pPr>
              <w:rPr>
                <w:rFonts w:asciiTheme="minorHAnsi" w:hAnsiTheme="minorHAnsi" w:cs="Arial"/>
                <w:b/>
                <w:sz w:val="18"/>
                <w:szCs w:val="18"/>
              </w:rPr>
            </w:pPr>
            <w:r w:rsidRPr="00CD09E2">
              <w:rPr>
                <w:rFonts w:asciiTheme="minorHAnsi" w:hAnsiTheme="minorHAnsi" w:cs="Arial"/>
                <w:b/>
                <w:sz w:val="18"/>
                <w:szCs w:val="18"/>
              </w:rPr>
              <w:t>NON</w:t>
            </w:r>
            <w:r w:rsidR="00A80F88">
              <w:rPr>
                <w:rFonts w:asciiTheme="minorHAnsi" w:hAnsiTheme="minorHAnsi" w:cs="Arial"/>
                <w:b/>
                <w:sz w:val="18"/>
                <w:szCs w:val="18"/>
              </w:rPr>
              <w:t>F</w:t>
            </w:r>
          </w:p>
          <w:p w14:paraId="1761D623" w14:textId="77777777" w:rsidR="00BD62CB" w:rsidRPr="00CD09E2" w:rsidRDefault="00BD62CB" w:rsidP="00CD09E2">
            <w:pPr>
              <w:rPr>
                <w:rFonts w:asciiTheme="minorHAnsi" w:hAnsiTheme="minorHAnsi" w:cs="Arial"/>
                <w:b/>
                <w:sz w:val="18"/>
                <w:szCs w:val="18"/>
              </w:rPr>
            </w:pPr>
            <w:r w:rsidRPr="00CD09E2">
              <w:rPr>
                <w:rFonts w:asciiTheme="minorHAnsi" w:hAnsiTheme="minorHAnsi" w:cs="Arial"/>
                <w:b/>
                <w:sz w:val="18"/>
                <w:szCs w:val="18"/>
              </w:rPr>
              <w:t>2812</w:t>
            </w:r>
          </w:p>
        </w:tc>
        <w:tc>
          <w:tcPr>
            <w:tcW w:w="1980" w:type="dxa"/>
            <w:shd w:val="clear" w:color="auto" w:fill="F2F2F2" w:themeFill="background1" w:themeFillShade="F2"/>
          </w:tcPr>
          <w:p w14:paraId="1F60B9EF" w14:textId="77777777" w:rsidR="00BD62CB" w:rsidRPr="00CD09E2" w:rsidRDefault="00BD62CB" w:rsidP="00CD09E2">
            <w:pPr>
              <w:rPr>
                <w:rFonts w:asciiTheme="minorHAnsi" w:hAnsiTheme="minorHAnsi"/>
                <w:sz w:val="18"/>
                <w:szCs w:val="18"/>
              </w:rPr>
            </w:pPr>
            <w:r w:rsidRPr="00CD09E2">
              <w:rPr>
                <w:rFonts w:asciiTheme="minorHAnsi" w:hAnsiTheme="minorHAnsi"/>
                <w:sz w:val="18"/>
                <w:szCs w:val="18"/>
              </w:rPr>
              <w:t xml:space="preserve">The “actual” system performance data shall be displayed to the Information Technology (IT) Performance </w:t>
            </w:r>
            <w:r w:rsidRPr="00CD09E2">
              <w:rPr>
                <w:rFonts w:asciiTheme="minorHAnsi" w:hAnsiTheme="minorHAnsi"/>
                <w:sz w:val="18"/>
                <w:szCs w:val="18"/>
              </w:rPr>
              <w:lastRenderedPageBreak/>
              <w:t>Dashboard for customers and IT staff to view.</w:t>
            </w:r>
          </w:p>
        </w:tc>
        <w:tc>
          <w:tcPr>
            <w:tcW w:w="3240" w:type="dxa"/>
            <w:shd w:val="clear" w:color="auto" w:fill="F2F2F2" w:themeFill="background1" w:themeFillShade="F2"/>
          </w:tcPr>
          <w:p w14:paraId="5CC9C8A9" w14:textId="1BE5604E" w:rsidR="00BD62CB" w:rsidRPr="00CD09E2" w:rsidRDefault="00A80F88" w:rsidP="00CD09E2">
            <w:pPr>
              <w:rPr>
                <w:rFonts w:asciiTheme="minorHAnsi" w:hAnsiTheme="minorHAnsi" w:cs="Arial"/>
                <w:sz w:val="18"/>
                <w:szCs w:val="18"/>
              </w:rPr>
            </w:pPr>
            <w:r>
              <w:rPr>
                <w:rFonts w:asciiTheme="minorHAnsi" w:hAnsiTheme="minorHAnsi" w:cs="Arial"/>
                <w:sz w:val="18"/>
                <w:szCs w:val="18"/>
              </w:rPr>
              <w:lastRenderedPageBreak/>
              <w:t>36.4:</w:t>
            </w:r>
            <w:r w:rsidR="00BD62CB" w:rsidRPr="00CD09E2">
              <w:rPr>
                <w:rFonts w:asciiTheme="minorHAnsi" w:hAnsiTheme="minorHAnsi" w:cs="Arial"/>
                <w:sz w:val="18"/>
                <w:szCs w:val="18"/>
              </w:rPr>
              <w:t xml:space="preserve"> As an IT staff or customer, I want to display the "actual" system metrics to the IT Performance Dashboard so that I can view the system performance data.</w:t>
            </w:r>
          </w:p>
        </w:tc>
        <w:tc>
          <w:tcPr>
            <w:tcW w:w="2340" w:type="dxa"/>
            <w:shd w:val="clear" w:color="auto" w:fill="F2F2F2" w:themeFill="background1" w:themeFillShade="F2"/>
          </w:tcPr>
          <w:p w14:paraId="4423D622" w14:textId="62236C7A" w:rsidR="00BD62CB" w:rsidRPr="00CD09E2" w:rsidRDefault="00A80F88" w:rsidP="00CD09E2">
            <w:pPr>
              <w:rPr>
                <w:rFonts w:asciiTheme="minorHAnsi" w:hAnsiTheme="minorHAnsi" w:cs="Arial"/>
                <w:sz w:val="18"/>
                <w:szCs w:val="18"/>
              </w:rPr>
            </w:pPr>
            <w:r>
              <w:rPr>
                <w:rFonts w:asciiTheme="minorHAnsi" w:hAnsiTheme="minorHAnsi" w:cs="Arial"/>
                <w:sz w:val="18"/>
                <w:szCs w:val="18"/>
              </w:rPr>
              <w:t>36.4</w:t>
            </w:r>
            <w:r w:rsidR="00BD62CB" w:rsidRPr="00CD09E2">
              <w:rPr>
                <w:rFonts w:asciiTheme="minorHAnsi" w:hAnsiTheme="minorHAnsi" w:cs="Arial"/>
                <w:sz w:val="18"/>
                <w:szCs w:val="18"/>
              </w:rPr>
              <w:t>.1</w:t>
            </w:r>
            <w:r>
              <w:rPr>
                <w:rFonts w:asciiTheme="minorHAnsi" w:hAnsiTheme="minorHAnsi" w:cs="Arial"/>
                <w:sz w:val="18"/>
                <w:szCs w:val="18"/>
              </w:rPr>
              <w:t>:</w:t>
            </w:r>
            <w:r w:rsidR="00BD62CB" w:rsidRPr="00CD09E2">
              <w:rPr>
                <w:rFonts w:asciiTheme="minorHAnsi" w:hAnsiTheme="minorHAnsi" w:cs="Arial"/>
                <w:sz w:val="18"/>
                <w:szCs w:val="18"/>
              </w:rPr>
              <w:t xml:space="preserve"> System metrics shall be viewable on the IT Performance Dashboard.</w:t>
            </w:r>
          </w:p>
        </w:tc>
        <w:tc>
          <w:tcPr>
            <w:tcW w:w="3870" w:type="dxa"/>
            <w:shd w:val="clear" w:color="auto" w:fill="F2F2F2" w:themeFill="background1" w:themeFillShade="F2"/>
          </w:tcPr>
          <w:p w14:paraId="2DDAAEEB"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"actual" system metrics are displayed to the IT Performance Dashboard.</w:t>
            </w:r>
          </w:p>
        </w:tc>
      </w:tr>
      <w:tr w:rsidR="00BD62CB" w:rsidRPr="00CD09E2" w14:paraId="5B1AA8AD" w14:textId="77777777" w:rsidTr="009328A8">
        <w:tc>
          <w:tcPr>
            <w:tcW w:w="607" w:type="dxa"/>
            <w:shd w:val="clear" w:color="auto" w:fill="F2F2F2" w:themeFill="background1" w:themeFillShade="F2"/>
          </w:tcPr>
          <w:p w14:paraId="617F0834" w14:textId="4A68C901"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lastRenderedPageBreak/>
              <w:t>106</w:t>
            </w:r>
          </w:p>
        </w:tc>
        <w:tc>
          <w:tcPr>
            <w:tcW w:w="1013" w:type="dxa"/>
            <w:shd w:val="clear" w:color="auto" w:fill="F2F2F2" w:themeFill="background1" w:themeFillShade="F2"/>
          </w:tcPr>
          <w:p w14:paraId="5B99A20C" w14:textId="77777777" w:rsidR="00A80F88" w:rsidRDefault="00BD62CB" w:rsidP="00CD09E2">
            <w:pPr>
              <w:rPr>
                <w:rFonts w:asciiTheme="minorHAnsi" w:hAnsiTheme="minorHAnsi" w:cs="Arial"/>
                <w:b/>
                <w:sz w:val="18"/>
                <w:szCs w:val="18"/>
              </w:rPr>
            </w:pPr>
            <w:r w:rsidRPr="00CD09E2">
              <w:rPr>
                <w:rFonts w:asciiTheme="minorHAnsi" w:hAnsiTheme="minorHAnsi" w:cs="Arial"/>
                <w:b/>
                <w:sz w:val="18"/>
                <w:szCs w:val="18"/>
              </w:rPr>
              <w:t>NONF</w:t>
            </w:r>
          </w:p>
          <w:p w14:paraId="616AA11C" w14:textId="2FEA8D9D" w:rsidR="00BD62CB" w:rsidRPr="00CD09E2" w:rsidRDefault="00BD62CB" w:rsidP="00CD09E2">
            <w:pPr>
              <w:rPr>
                <w:rFonts w:asciiTheme="minorHAnsi" w:hAnsiTheme="minorHAnsi" w:cs="Arial"/>
                <w:b/>
                <w:sz w:val="18"/>
                <w:szCs w:val="18"/>
              </w:rPr>
            </w:pPr>
            <w:r w:rsidRPr="00CD09E2">
              <w:rPr>
                <w:rFonts w:asciiTheme="minorHAnsi" w:hAnsiTheme="minorHAnsi" w:cs="Arial"/>
                <w:b/>
                <w:sz w:val="18"/>
                <w:szCs w:val="18"/>
              </w:rPr>
              <w:t>1609</w:t>
            </w:r>
          </w:p>
        </w:tc>
        <w:tc>
          <w:tcPr>
            <w:tcW w:w="1980" w:type="dxa"/>
            <w:shd w:val="clear" w:color="auto" w:fill="F2F2F2" w:themeFill="background1" w:themeFillShade="F2"/>
          </w:tcPr>
          <w:p w14:paraId="52B3906E"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 xml:space="preserve">The critical mission system shall provide a real-time monitoring solution. </w:t>
            </w:r>
          </w:p>
        </w:tc>
        <w:tc>
          <w:tcPr>
            <w:tcW w:w="3240" w:type="dxa"/>
            <w:shd w:val="clear" w:color="auto" w:fill="F2F2F2" w:themeFill="background1" w:themeFillShade="F2"/>
          </w:tcPr>
          <w:p w14:paraId="4DB89CF5" w14:textId="7FAEC74F" w:rsidR="00BD62CB" w:rsidRPr="00CD09E2" w:rsidRDefault="00A80F88" w:rsidP="00CD09E2">
            <w:pPr>
              <w:rPr>
                <w:rFonts w:asciiTheme="minorHAnsi" w:hAnsiTheme="minorHAnsi" w:cs="Arial"/>
                <w:sz w:val="18"/>
                <w:szCs w:val="18"/>
              </w:rPr>
            </w:pPr>
            <w:r>
              <w:rPr>
                <w:rFonts w:asciiTheme="minorHAnsi" w:hAnsiTheme="minorHAnsi" w:cs="Arial"/>
                <w:sz w:val="18"/>
                <w:szCs w:val="18"/>
              </w:rPr>
              <w:t>36.5:</w:t>
            </w:r>
            <w:r w:rsidR="00BD62CB" w:rsidRPr="00CD09E2">
              <w:rPr>
                <w:rFonts w:asciiTheme="minorHAnsi" w:hAnsiTheme="minorHAnsi" w:cs="Arial"/>
                <w:sz w:val="18"/>
                <w:szCs w:val="18"/>
              </w:rPr>
              <w:t xml:space="preserve"> As an IT staff or user, I want the system to attain performance levels as close to real-time as possible so that I can interpret the system performance data in real-time.</w:t>
            </w:r>
          </w:p>
        </w:tc>
        <w:tc>
          <w:tcPr>
            <w:tcW w:w="2340" w:type="dxa"/>
            <w:shd w:val="clear" w:color="auto" w:fill="F2F2F2" w:themeFill="background1" w:themeFillShade="F2"/>
          </w:tcPr>
          <w:p w14:paraId="3E6A4A68" w14:textId="7576B78F" w:rsidR="00BD62CB" w:rsidRPr="00CD09E2" w:rsidRDefault="00A80F88" w:rsidP="00CD09E2">
            <w:pPr>
              <w:rPr>
                <w:rFonts w:asciiTheme="minorHAnsi" w:hAnsiTheme="minorHAnsi" w:cs="Arial"/>
                <w:sz w:val="18"/>
                <w:szCs w:val="18"/>
              </w:rPr>
            </w:pPr>
            <w:r>
              <w:rPr>
                <w:rFonts w:asciiTheme="minorHAnsi" w:hAnsiTheme="minorHAnsi" w:cs="Arial"/>
                <w:sz w:val="18"/>
                <w:szCs w:val="18"/>
              </w:rPr>
              <w:t>36.5</w:t>
            </w:r>
            <w:r w:rsidR="00BD62CB" w:rsidRPr="00CD09E2">
              <w:rPr>
                <w:rFonts w:asciiTheme="minorHAnsi" w:hAnsiTheme="minorHAnsi" w:cs="Arial"/>
                <w:sz w:val="18"/>
                <w:szCs w:val="18"/>
              </w:rPr>
              <w:t>.1</w:t>
            </w:r>
            <w:r>
              <w:rPr>
                <w:rFonts w:asciiTheme="minorHAnsi" w:hAnsiTheme="minorHAnsi" w:cs="Arial"/>
                <w:sz w:val="18"/>
                <w:szCs w:val="18"/>
              </w:rPr>
              <w:t>:</w:t>
            </w:r>
            <w:r w:rsidR="00BD62CB" w:rsidRPr="00CD09E2">
              <w:rPr>
                <w:rFonts w:asciiTheme="minorHAnsi" w:hAnsiTheme="minorHAnsi" w:cs="Arial"/>
                <w:sz w:val="18"/>
                <w:szCs w:val="18"/>
              </w:rPr>
              <w:t xml:space="preserve"> Real-time system performance information is captured and reported to the IT Performance Dashboard.</w:t>
            </w:r>
          </w:p>
        </w:tc>
        <w:tc>
          <w:tcPr>
            <w:tcW w:w="3870" w:type="dxa"/>
            <w:shd w:val="clear" w:color="auto" w:fill="F2F2F2" w:themeFill="background1" w:themeFillShade="F2"/>
          </w:tcPr>
          <w:p w14:paraId="0EB544BC"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 xml:space="preserve"> The IT Performance Dashboard displays the system performance data in real-time.</w:t>
            </w:r>
          </w:p>
        </w:tc>
      </w:tr>
      <w:tr w:rsidR="00BD62CB" w:rsidRPr="00CD09E2" w14:paraId="7554D9C2" w14:textId="77777777" w:rsidTr="009328A8">
        <w:tc>
          <w:tcPr>
            <w:tcW w:w="607" w:type="dxa"/>
            <w:shd w:val="clear" w:color="auto" w:fill="F2F2F2" w:themeFill="background1" w:themeFillShade="F2"/>
          </w:tcPr>
          <w:p w14:paraId="28C5E085" w14:textId="30F3FC70"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107</w:t>
            </w:r>
          </w:p>
        </w:tc>
        <w:tc>
          <w:tcPr>
            <w:tcW w:w="1013" w:type="dxa"/>
            <w:shd w:val="clear" w:color="auto" w:fill="F2F2F2" w:themeFill="background1" w:themeFillShade="F2"/>
          </w:tcPr>
          <w:p w14:paraId="65DE2EAD" w14:textId="77777777" w:rsidR="00A80F88" w:rsidRDefault="00BD62CB" w:rsidP="00CD09E2">
            <w:pPr>
              <w:rPr>
                <w:rFonts w:asciiTheme="minorHAnsi" w:hAnsiTheme="minorHAnsi" w:cs="Arial"/>
                <w:b/>
                <w:sz w:val="18"/>
                <w:szCs w:val="18"/>
              </w:rPr>
            </w:pPr>
            <w:r w:rsidRPr="00CD09E2">
              <w:rPr>
                <w:rFonts w:asciiTheme="minorHAnsi" w:hAnsiTheme="minorHAnsi" w:cs="Arial"/>
                <w:b/>
                <w:sz w:val="18"/>
                <w:szCs w:val="18"/>
              </w:rPr>
              <w:t>NONF</w:t>
            </w:r>
          </w:p>
          <w:p w14:paraId="0D82370B" w14:textId="17B184DB" w:rsidR="00BD62CB" w:rsidRPr="00CD09E2" w:rsidRDefault="00BD62CB" w:rsidP="00CD09E2">
            <w:pPr>
              <w:rPr>
                <w:rFonts w:asciiTheme="minorHAnsi" w:hAnsiTheme="minorHAnsi" w:cs="Arial"/>
                <w:b/>
                <w:sz w:val="18"/>
                <w:szCs w:val="18"/>
              </w:rPr>
            </w:pPr>
            <w:r w:rsidRPr="00CD09E2">
              <w:rPr>
                <w:rFonts w:asciiTheme="minorHAnsi" w:hAnsiTheme="minorHAnsi" w:cs="Arial"/>
                <w:b/>
                <w:sz w:val="18"/>
                <w:szCs w:val="18"/>
              </w:rPr>
              <w:t>3297</w:t>
            </w:r>
          </w:p>
        </w:tc>
        <w:tc>
          <w:tcPr>
            <w:tcW w:w="1980" w:type="dxa"/>
            <w:shd w:val="clear" w:color="auto" w:fill="F2F2F2" w:themeFill="background1" w:themeFillShade="F2"/>
          </w:tcPr>
          <w:p w14:paraId="5AF7C1AC" w14:textId="2159E72C" w:rsidR="00BD62CB" w:rsidRPr="00CD09E2" w:rsidRDefault="00BD62CB" w:rsidP="00A520ED">
            <w:pPr>
              <w:tabs>
                <w:tab w:val="left" w:pos="2280"/>
              </w:tabs>
              <w:rPr>
                <w:rFonts w:asciiTheme="minorHAnsi" w:hAnsiTheme="minorHAnsi" w:cs="Arial"/>
                <w:sz w:val="18"/>
                <w:szCs w:val="18"/>
              </w:rPr>
            </w:pPr>
            <w:r w:rsidRPr="00CD09E2">
              <w:rPr>
                <w:rFonts w:asciiTheme="minorHAnsi" w:hAnsiTheme="minorHAnsi"/>
                <w:sz w:val="18"/>
                <w:szCs w:val="18"/>
              </w:rPr>
              <w:t>The system response times and page load times shall be consistent with Veterans Health Information Systems and Technology Architecture (VistA) Outpatient Pharmacy (OP) standards.</w:t>
            </w:r>
          </w:p>
        </w:tc>
        <w:tc>
          <w:tcPr>
            <w:tcW w:w="3240" w:type="dxa"/>
            <w:shd w:val="clear" w:color="auto" w:fill="F2F2F2" w:themeFill="background1" w:themeFillShade="F2"/>
          </w:tcPr>
          <w:p w14:paraId="6DCDDC31" w14:textId="4907E7F5" w:rsidR="00BD62CB" w:rsidRPr="00CD09E2" w:rsidRDefault="00A80F88" w:rsidP="00CD09E2">
            <w:pPr>
              <w:rPr>
                <w:rFonts w:asciiTheme="minorHAnsi" w:hAnsiTheme="minorHAnsi" w:cs="Arial"/>
                <w:sz w:val="18"/>
                <w:szCs w:val="18"/>
              </w:rPr>
            </w:pPr>
            <w:r>
              <w:rPr>
                <w:rFonts w:asciiTheme="minorHAnsi" w:hAnsiTheme="minorHAnsi" w:cs="Arial"/>
                <w:sz w:val="18"/>
                <w:szCs w:val="18"/>
              </w:rPr>
              <w:t>36.6:</w:t>
            </w:r>
            <w:r w:rsidR="00BD62CB" w:rsidRPr="00CD09E2">
              <w:rPr>
                <w:rFonts w:asciiTheme="minorHAnsi" w:hAnsiTheme="minorHAnsi" w:cs="Arial"/>
                <w:sz w:val="18"/>
                <w:szCs w:val="18"/>
              </w:rPr>
              <w:t xml:space="preserve"> As an IT staff or user, I want to ensure that system response times and page load times are consistent with the VistA OP standards so that I can evaluate system response and page load times for new features defined in the VistA OP application.</w:t>
            </w:r>
          </w:p>
        </w:tc>
        <w:tc>
          <w:tcPr>
            <w:tcW w:w="2340" w:type="dxa"/>
            <w:shd w:val="clear" w:color="auto" w:fill="F2F2F2" w:themeFill="background1" w:themeFillShade="F2"/>
          </w:tcPr>
          <w:p w14:paraId="0D85358C" w14:textId="76273978" w:rsidR="00BD62CB" w:rsidRPr="00CD09E2" w:rsidRDefault="00A80F88" w:rsidP="00CD09E2">
            <w:pPr>
              <w:rPr>
                <w:rFonts w:asciiTheme="minorHAnsi" w:hAnsiTheme="minorHAnsi" w:cs="Arial"/>
                <w:sz w:val="18"/>
                <w:szCs w:val="18"/>
              </w:rPr>
            </w:pPr>
            <w:r>
              <w:rPr>
                <w:rFonts w:asciiTheme="minorHAnsi" w:hAnsiTheme="minorHAnsi" w:cs="Arial"/>
                <w:sz w:val="18"/>
                <w:szCs w:val="18"/>
              </w:rPr>
              <w:t>36 .6</w:t>
            </w:r>
            <w:r w:rsidR="00BD62CB" w:rsidRPr="00CD09E2">
              <w:rPr>
                <w:rFonts w:asciiTheme="minorHAnsi" w:hAnsiTheme="minorHAnsi" w:cs="Arial"/>
                <w:sz w:val="18"/>
                <w:szCs w:val="18"/>
              </w:rPr>
              <w:t>.1</w:t>
            </w:r>
            <w:r>
              <w:rPr>
                <w:rFonts w:asciiTheme="minorHAnsi" w:hAnsiTheme="minorHAnsi" w:cs="Arial"/>
                <w:sz w:val="18"/>
                <w:szCs w:val="18"/>
              </w:rPr>
              <w:t>:</w:t>
            </w:r>
            <w:r w:rsidR="00BD62CB" w:rsidRPr="00CD09E2">
              <w:rPr>
                <w:rFonts w:asciiTheme="minorHAnsi" w:hAnsiTheme="minorHAnsi" w:cs="Arial"/>
                <w:sz w:val="18"/>
                <w:szCs w:val="18"/>
              </w:rPr>
              <w:t xml:space="preserve"> Evaluate the existing system response and load times in the VistA OP application and apply the system response and load times for the new features.</w:t>
            </w:r>
          </w:p>
        </w:tc>
        <w:tc>
          <w:tcPr>
            <w:tcW w:w="3870" w:type="dxa"/>
            <w:shd w:val="clear" w:color="auto" w:fill="F2F2F2" w:themeFill="background1" w:themeFillShade="F2"/>
          </w:tcPr>
          <w:p w14:paraId="4A63E4FF"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System response and page load times shall be consistent with VistA OP application standards.</w:t>
            </w:r>
          </w:p>
        </w:tc>
      </w:tr>
      <w:tr w:rsidR="00BD62CB" w:rsidRPr="00CD09E2" w14:paraId="7A40C92F" w14:textId="77777777" w:rsidTr="009328A8">
        <w:tc>
          <w:tcPr>
            <w:tcW w:w="607" w:type="dxa"/>
            <w:shd w:val="clear" w:color="auto" w:fill="F2F2F2" w:themeFill="background1" w:themeFillShade="F2"/>
          </w:tcPr>
          <w:p w14:paraId="5332E07C" w14:textId="1B281CB2"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108</w:t>
            </w:r>
          </w:p>
        </w:tc>
        <w:tc>
          <w:tcPr>
            <w:tcW w:w="1013" w:type="dxa"/>
            <w:shd w:val="clear" w:color="auto" w:fill="F2F2F2" w:themeFill="background1" w:themeFillShade="F2"/>
          </w:tcPr>
          <w:p w14:paraId="61DADC5F" w14:textId="77777777" w:rsidR="00BD62CB" w:rsidRPr="00CD09E2" w:rsidRDefault="00BD62CB" w:rsidP="00CD09E2">
            <w:pPr>
              <w:rPr>
                <w:rFonts w:asciiTheme="minorHAnsi" w:hAnsiTheme="minorHAnsi" w:cs="Arial"/>
                <w:b/>
                <w:sz w:val="18"/>
                <w:szCs w:val="18"/>
              </w:rPr>
            </w:pPr>
            <w:r w:rsidRPr="00CD09E2">
              <w:rPr>
                <w:rFonts w:asciiTheme="minorHAnsi" w:hAnsiTheme="minorHAnsi" w:cs="Arial"/>
                <w:b/>
                <w:sz w:val="18"/>
                <w:szCs w:val="18"/>
              </w:rPr>
              <w:t>NEED</w:t>
            </w:r>
          </w:p>
        </w:tc>
        <w:tc>
          <w:tcPr>
            <w:tcW w:w="1980" w:type="dxa"/>
            <w:shd w:val="clear" w:color="auto" w:fill="F2F2F2" w:themeFill="background1" w:themeFillShade="F2"/>
          </w:tcPr>
          <w:p w14:paraId="244514DC"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Inbound ePrescribing system shall support the existing number of users.</w:t>
            </w:r>
          </w:p>
        </w:tc>
        <w:tc>
          <w:tcPr>
            <w:tcW w:w="3240" w:type="dxa"/>
            <w:shd w:val="clear" w:color="auto" w:fill="F2F2F2" w:themeFill="background1" w:themeFillShade="F2"/>
          </w:tcPr>
          <w:p w14:paraId="093E086D" w14:textId="22F88E6C" w:rsidR="00BD62CB" w:rsidRPr="00CD09E2" w:rsidRDefault="00A80F88" w:rsidP="00CD09E2">
            <w:pPr>
              <w:rPr>
                <w:rFonts w:asciiTheme="minorHAnsi" w:hAnsiTheme="minorHAnsi" w:cs="Arial"/>
                <w:sz w:val="18"/>
                <w:szCs w:val="18"/>
              </w:rPr>
            </w:pPr>
            <w:r>
              <w:rPr>
                <w:rFonts w:asciiTheme="minorHAnsi" w:hAnsiTheme="minorHAnsi" w:cs="Arial"/>
                <w:color w:val="000000"/>
                <w:sz w:val="18"/>
                <w:szCs w:val="18"/>
              </w:rPr>
              <w:t>36.7:</w:t>
            </w:r>
            <w:r w:rsidR="00BD62CB" w:rsidRPr="00CD09E2">
              <w:rPr>
                <w:rFonts w:asciiTheme="minorHAnsi" w:hAnsiTheme="minorHAnsi" w:cs="Arial"/>
                <w:color w:val="000000"/>
                <w:sz w:val="18"/>
                <w:szCs w:val="18"/>
              </w:rPr>
              <w:t xml:space="preserve"> As an IT staff or user, I want the system to support approximately 12,300 users (approximately 8,000 pharmacists and 4,300 pharmacy technicians) so that I can evaluate the system performance data</w:t>
            </w:r>
          </w:p>
        </w:tc>
        <w:tc>
          <w:tcPr>
            <w:tcW w:w="2340" w:type="dxa"/>
            <w:shd w:val="clear" w:color="auto" w:fill="F2F2F2" w:themeFill="background1" w:themeFillShade="F2"/>
          </w:tcPr>
          <w:p w14:paraId="2BD60289"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4C2BF971"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Inbound ePrescribing system can support 12,300 users.</w:t>
            </w:r>
          </w:p>
          <w:p w14:paraId="4E0D3C51" w14:textId="77777777" w:rsidR="00BD62CB" w:rsidRPr="00CD09E2" w:rsidRDefault="00BD62CB" w:rsidP="00CD09E2">
            <w:pPr>
              <w:rPr>
                <w:rFonts w:asciiTheme="minorHAnsi" w:hAnsiTheme="minorHAnsi" w:cs="Arial"/>
                <w:sz w:val="18"/>
                <w:szCs w:val="18"/>
              </w:rPr>
            </w:pPr>
          </w:p>
          <w:p w14:paraId="28281A83" w14:textId="77777777" w:rsidR="00BD62CB" w:rsidRDefault="00BD62CB" w:rsidP="00CD09E2">
            <w:pPr>
              <w:rPr>
                <w:rFonts w:asciiTheme="minorHAnsi" w:hAnsiTheme="minorHAnsi" w:cs="Arial"/>
                <w:sz w:val="18"/>
                <w:szCs w:val="18"/>
              </w:rPr>
            </w:pPr>
            <w:r w:rsidRPr="00CD09E2">
              <w:rPr>
                <w:rFonts w:asciiTheme="minorHAnsi" w:hAnsiTheme="minorHAnsi" w:cs="Arial"/>
                <w:sz w:val="18"/>
                <w:szCs w:val="18"/>
              </w:rPr>
              <w:t>The Inbound ePrescribing system shall be scaled to support increased capacity demands, as new providers start utilizing the inbound ePrescribing software service.</w:t>
            </w:r>
          </w:p>
          <w:p w14:paraId="4FEA291A" w14:textId="77777777" w:rsidR="00F96C99" w:rsidRDefault="00F96C99" w:rsidP="00CD09E2">
            <w:pPr>
              <w:rPr>
                <w:rFonts w:asciiTheme="minorHAnsi" w:hAnsiTheme="minorHAnsi" w:cs="Arial"/>
                <w:sz w:val="18"/>
                <w:szCs w:val="18"/>
              </w:rPr>
            </w:pPr>
          </w:p>
          <w:p w14:paraId="7DFD415D" w14:textId="77777777" w:rsidR="00F96C99" w:rsidRDefault="00F96C99" w:rsidP="00CD09E2">
            <w:pPr>
              <w:rPr>
                <w:rFonts w:asciiTheme="minorHAnsi" w:hAnsiTheme="minorHAnsi" w:cs="Arial"/>
                <w:sz w:val="18"/>
                <w:szCs w:val="18"/>
              </w:rPr>
            </w:pPr>
            <w:r>
              <w:rPr>
                <w:rFonts w:asciiTheme="minorHAnsi" w:hAnsiTheme="minorHAnsi" w:cs="Arial"/>
                <w:sz w:val="18"/>
                <w:szCs w:val="18"/>
              </w:rPr>
              <w:t xml:space="preserve">From SDD: </w:t>
            </w:r>
          </w:p>
          <w:p w14:paraId="1472C2E2" w14:textId="77777777" w:rsidR="00F96C99" w:rsidRPr="009328A8" w:rsidRDefault="00F96C99" w:rsidP="00CD09E2">
            <w:pPr>
              <w:rPr>
                <w:rFonts w:asciiTheme="minorHAnsi" w:hAnsiTheme="minorHAnsi" w:cs="Arial"/>
                <w:sz w:val="18"/>
                <w:szCs w:val="18"/>
              </w:rPr>
            </w:pPr>
            <w:r w:rsidRPr="009328A8">
              <w:rPr>
                <w:rFonts w:asciiTheme="minorHAnsi" w:hAnsiTheme="minorHAnsi" w:cs="Arial"/>
                <w:sz w:val="18"/>
                <w:szCs w:val="18"/>
              </w:rPr>
              <w:t>Raw single eR</w:t>
            </w:r>
            <w:r w:rsidRPr="009328A8">
              <w:rPr>
                <w:rFonts w:asciiTheme="minorHAnsi" w:hAnsiTheme="minorHAnsi" w:cs="Arial"/>
                <w:sz w:val="18"/>
                <w:szCs w:val="18"/>
                <w:vertAlign w:val="subscript"/>
              </w:rPr>
              <w:t>x</w:t>
            </w:r>
            <w:r w:rsidRPr="009328A8">
              <w:rPr>
                <w:rFonts w:asciiTheme="minorHAnsi" w:hAnsiTheme="minorHAnsi" w:cs="Arial"/>
                <w:sz w:val="18"/>
                <w:szCs w:val="18"/>
              </w:rPr>
              <w:t xml:space="preserve"> message data size is estimated to be 100 KB</w:t>
            </w:r>
          </w:p>
          <w:p w14:paraId="6CCFC837" w14:textId="6034A02A" w:rsidR="00F96C99" w:rsidRPr="00CD09E2" w:rsidRDefault="00F96C99" w:rsidP="00CD09E2">
            <w:pPr>
              <w:rPr>
                <w:rFonts w:asciiTheme="minorHAnsi" w:hAnsiTheme="minorHAnsi" w:cs="Arial"/>
                <w:sz w:val="18"/>
                <w:szCs w:val="18"/>
              </w:rPr>
            </w:pPr>
            <w:r w:rsidRPr="009328A8">
              <w:rPr>
                <w:rFonts w:asciiTheme="minorHAnsi" w:hAnsiTheme="minorHAnsi" w:cs="Arial"/>
                <w:sz w:val="18"/>
                <w:szCs w:val="18"/>
              </w:rPr>
              <w:t>Total raw message data storage is estimated to be 100 KB *4M*106 = 400GB per year</w:t>
            </w:r>
          </w:p>
        </w:tc>
      </w:tr>
      <w:tr w:rsidR="00DA4295" w:rsidRPr="00CD09E2" w14:paraId="518A198B" w14:textId="77777777" w:rsidTr="009328A8">
        <w:tc>
          <w:tcPr>
            <w:tcW w:w="607" w:type="dxa"/>
            <w:shd w:val="clear" w:color="auto" w:fill="F2F2F2" w:themeFill="background1" w:themeFillShade="F2"/>
          </w:tcPr>
          <w:p w14:paraId="50037A38" w14:textId="77C18E2F" w:rsidR="00DA4295" w:rsidRDefault="00DA4295" w:rsidP="00CD09E2">
            <w:pPr>
              <w:pStyle w:val="BodyText"/>
              <w:spacing w:before="0" w:after="0"/>
              <w:rPr>
                <w:rFonts w:asciiTheme="minorHAnsi" w:hAnsiTheme="minorHAnsi" w:cs="Arial"/>
                <w:b/>
                <w:sz w:val="18"/>
                <w:szCs w:val="18"/>
              </w:rPr>
            </w:pPr>
            <w:r>
              <w:rPr>
                <w:rFonts w:asciiTheme="minorHAnsi" w:hAnsiTheme="minorHAnsi" w:cs="Arial"/>
                <w:b/>
                <w:sz w:val="18"/>
                <w:szCs w:val="18"/>
              </w:rPr>
              <w:t>108a</w:t>
            </w:r>
          </w:p>
        </w:tc>
        <w:tc>
          <w:tcPr>
            <w:tcW w:w="1013" w:type="dxa"/>
            <w:shd w:val="clear" w:color="auto" w:fill="F2F2F2" w:themeFill="background1" w:themeFillShade="F2"/>
          </w:tcPr>
          <w:p w14:paraId="3074A696" w14:textId="2569304A" w:rsidR="00DA4295" w:rsidRPr="00CD09E2" w:rsidRDefault="00DA4295" w:rsidP="00CD09E2">
            <w:pPr>
              <w:rPr>
                <w:rFonts w:asciiTheme="minorHAnsi" w:hAnsiTheme="minorHAnsi" w:cs="Arial"/>
                <w:b/>
                <w:sz w:val="18"/>
                <w:szCs w:val="18"/>
              </w:rPr>
            </w:pPr>
            <w:r>
              <w:rPr>
                <w:rFonts w:asciiTheme="minorHAnsi" w:hAnsiTheme="minorHAnsi" w:cs="Arial"/>
                <w:b/>
                <w:sz w:val="18"/>
                <w:szCs w:val="18"/>
              </w:rPr>
              <w:t>NEW</w:t>
            </w:r>
          </w:p>
        </w:tc>
        <w:tc>
          <w:tcPr>
            <w:tcW w:w="1980" w:type="dxa"/>
            <w:shd w:val="clear" w:color="auto" w:fill="F2F2F2" w:themeFill="background1" w:themeFillShade="F2"/>
          </w:tcPr>
          <w:p w14:paraId="0627A615" w14:textId="2666D2CE" w:rsidR="00DA4295" w:rsidRPr="00CD09E2" w:rsidRDefault="00DA4295" w:rsidP="00CD09E2">
            <w:pPr>
              <w:rPr>
                <w:rFonts w:asciiTheme="minorHAnsi" w:hAnsiTheme="minorHAnsi" w:cs="Arial"/>
                <w:sz w:val="18"/>
                <w:szCs w:val="18"/>
              </w:rPr>
            </w:pPr>
          </w:p>
        </w:tc>
        <w:tc>
          <w:tcPr>
            <w:tcW w:w="3240" w:type="dxa"/>
            <w:shd w:val="clear" w:color="auto" w:fill="F2F2F2" w:themeFill="background1" w:themeFillShade="F2"/>
          </w:tcPr>
          <w:p w14:paraId="3A1B2216" w14:textId="58E151E5" w:rsidR="00DA4295" w:rsidRDefault="00DA4295" w:rsidP="00DA4295">
            <w:pPr>
              <w:rPr>
                <w:rFonts w:asciiTheme="minorHAnsi" w:hAnsiTheme="minorHAnsi" w:cs="Arial"/>
                <w:color w:val="000000"/>
                <w:sz w:val="18"/>
                <w:szCs w:val="18"/>
              </w:rPr>
            </w:pPr>
            <w:r>
              <w:rPr>
                <w:rFonts w:asciiTheme="minorHAnsi" w:hAnsiTheme="minorHAnsi" w:cs="Arial"/>
                <w:sz w:val="18"/>
                <w:szCs w:val="18"/>
              </w:rPr>
              <w:t xml:space="preserve">36.7.1 As an IT staff or user, I want the system to support 1,000 concurrent users. </w:t>
            </w:r>
          </w:p>
        </w:tc>
        <w:tc>
          <w:tcPr>
            <w:tcW w:w="2340" w:type="dxa"/>
            <w:shd w:val="clear" w:color="auto" w:fill="F2F2F2" w:themeFill="background1" w:themeFillShade="F2"/>
          </w:tcPr>
          <w:p w14:paraId="3DF77125" w14:textId="77777777" w:rsidR="00DA4295" w:rsidRPr="00CD09E2" w:rsidRDefault="00DA4295" w:rsidP="00CD09E2">
            <w:pPr>
              <w:rPr>
                <w:rFonts w:asciiTheme="minorHAnsi" w:hAnsiTheme="minorHAnsi" w:cs="Arial"/>
                <w:sz w:val="18"/>
                <w:szCs w:val="18"/>
              </w:rPr>
            </w:pPr>
          </w:p>
        </w:tc>
        <w:tc>
          <w:tcPr>
            <w:tcW w:w="3870" w:type="dxa"/>
            <w:shd w:val="clear" w:color="auto" w:fill="F2F2F2" w:themeFill="background1" w:themeFillShade="F2"/>
          </w:tcPr>
          <w:p w14:paraId="58BC7966" w14:textId="77777777" w:rsidR="00DA4295" w:rsidRPr="00CD09E2" w:rsidRDefault="00DA4295" w:rsidP="00CD09E2">
            <w:pPr>
              <w:rPr>
                <w:rFonts w:asciiTheme="minorHAnsi" w:hAnsiTheme="minorHAnsi" w:cs="Arial"/>
                <w:sz w:val="18"/>
                <w:szCs w:val="18"/>
              </w:rPr>
            </w:pPr>
          </w:p>
        </w:tc>
      </w:tr>
      <w:tr w:rsidR="00DA4295" w:rsidRPr="00CD09E2" w14:paraId="71AED3C0" w14:textId="77777777" w:rsidTr="009328A8">
        <w:tc>
          <w:tcPr>
            <w:tcW w:w="607" w:type="dxa"/>
            <w:shd w:val="clear" w:color="auto" w:fill="F2F2F2" w:themeFill="background1" w:themeFillShade="F2"/>
          </w:tcPr>
          <w:p w14:paraId="0F272547" w14:textId="2F0D37A4" w:rsidR="00DA4295" w:rsidRDefault="00DA4295" w:rsidP="00CD09E2">
            <w:pPr>
              <w:pStyle w:val="BodyText"/>
              <w:spacing w:before="0" w:after="0"/>
              <w:rPr>
                <w:rFonts w:asciiTheme="minorHAnsi" w:hAnsiTheme="minorHAnsi" w:cs="Arial"/>
                <w:b/>
                <w:sz w:val="18"/>
                <w:szCs w:val="18"/>
              </w:rPr>
            </w:pPr>
            <w:r>
              <w:rPr>
                <w:rFonts w:asciiTheme="minorHAnsi" w:hAnsiTheme="minorHAnsi" w:cs="Arial"/>
                <w:b/>
                <w:sz w:val="18"/>
                <w:szCs w:val="18"/>
              </w:rPr>
              <w:t>108b</w:t>
            </w:r>
          </w:p>
        </w:tc>
        <w:tc>
          <w:tcPr>
            <w:tcW w:w="1013" w:type="dxa"/>
            <w:shd w:val="clear" w:color="auto" w:fill="F2F2F2" w:themeFill="background1" w:themeFillShade="F2"/>
          </w:tcPr>
          <w:p w14:paraId="6BCDDDFF" w14:textId="38E4DE72" w:rsidR="00DA4295" w:rsidRDefault="00DA4295" w:rsidP="00CD09E2">
            <w:pPr>
              <w:rPr>
                <w:rFonts w:asciiTheme="minorHAnsi" w:hAnsiTheme="minorHAnsi" w:cs="Arial"/>
                <w:b/>
                <w:sz w:val="18"/>
                <w:szCs w:val="18"/>
              </w:rPr>
            </w:pPr>
            <w:r>
              <w:rPr>
                <w:rFonts w:asciiTheme="minorHAnsi" w:hAnsiTheme="minorHAnsi" w:cs="Arial"/>
                <w:b/>
                <w:sz w:val="18"/>
                <w:szCs w:val="18"/>
              </w:rPr>
              <w:t>NEW</w:t>
            </w:r>
          </w:p>
        </w:tc>
        <w:tc>
          <w:tcPr>
            <w:tcW w:w="1980" w:type="dxa"/>
            <w:shd w:val="clear" w:color="auto" w:fill="F2F2F2" w:themeFill="background1" w:themeFillShade="F2"/>
          </w:tcPr>
          <w:p w14:paraId="53CA6B3C" w14:textId="77777777" w:rsidR="00DA4295" w:rsidRPr="00CD09E2" w:rsidRDefault="00DA4295" w:rsidP="00CD09E2">
            <w:pPr>
              <w:rPr>
                <w:rFonts w:asciiTheme="minorHAnsi" w:hAnsiTheme="minorHAnsi" w:cs="Arial"/>
                <w:sz w:val="18"/>
                <w:szCs w:val="18"/>
              </w:rPr>
            </w:pPr>
          </w:p>
        </w:tc>
        <w:tc>
          <w:tcPr>
            <w:tcW w:w="3240" w:type="dxa"/>
            <w:shd w:val="clear" w:color="auto" w:fill="F2F2F2" w:themeFill="background1" w:themeFillShade="F2"/>
          </w:tcPr>
          <w:p w14:paraId="31BCC74B" w14:textId="77777777" w:rsidR="00DA4295" w:rsidRDefault="00DA4295" w:rsidP="00DA4295">
            <w:pPr>
              <w:rPr>
                <w:rFonts w:asciiTheme="minorHAnsi" w:hAnsiTheme="minorHAnsi" w:cs="Arial"/>
                <w:sz w:val="18"/>
                <w:szCs w:val="18"/>
              </w:rPr>
            </w:pPr>
            <w:r>
              <w:rPr>
                <w:rFonts w:asciiTheme="minorHAnsi" w:hAnsiTheme="minorHAnsi" w:cs="Arial"/>
                <w:sz w:val="18"/>
                <w:szCs w:val="18"/>
              </w:rPr>
              <w:t>36.7.2 As an IT staff member or u</w:t>
            </w:r>
            <w:r w:rsidR="00F96C99">
              <w:rPr>
                <w:rFonts w:asciiTheme="minorHAnsi" w:hAnsiTheme="minorHAnsi" w:cs="Arial"/>
                <w:sz w:val="18"/>
                <w:szCs w:val="18"/>
              </w:rPr>
              <w:t xml:space="preserve">ser, I want response times to meet the following requirements: </w:t>
            </w:r>
          </w:p>
          <w:p w14:paraId="4A0177A2" w14:textId="77777777" w:rsidR="00F96C99" w:rsidRPr="009328A8" w:rsidRDefault="00F96C99" w:rsidP="00F96C99">
            <w:pPr>
              <w:pStyle w:val="InstructionalTable"/>
              <w:numPr>
                <w:ilvl w:val="0"/>
                <w:numId w:val="82"/>
              </w:numPr>
              <w:rPr>
                <w:rFonts w:asciiTheme="minorHAnsi" w:hAnsiTheme="minorHAnsi" w:cs="Arial"/>
                <w:i w:val="0"/>
                <w:color w:val="auto"/>
                <w:sz w:val="18"/>
                <w:szCs w:val="18"/>
              </w:rPr>
            </w:pPr>
            <w:r w:rsidRPr="009328A8">
              <w:rPr>
                <w:rFonts w:asciiTheme="minorHAnsi" w:hAnsiTheme="minorHAnsi" w:cs="Arial"/>
                <w:i w:val="0"/>
                <w:color w:val="auto"/>
                <w:sz w:val="18"/>
                <w:szCs w:val="18"/>
              </w:rPr>
              <w:t>Running queries: five seconds or less</w:t>
            </w:r>
          </w:p>
          <w:p w14:paraId="35576462" w14:textId="77777777" w:rsidR="00F96C99" w:rsidRPr="009328A8" w:rsidRDefault="00F96C99" w:rsidP="00F96C99">
            <w:pPr>
              <w:pStyle w:val="InstructionalTable"/>
              <w:numPr>
                <w:ilvl w:val="0"/>
                <w:numId w:val="82"/>
              </w:numPr>
              <w:rPr>
                <w:rFonts w:asciiTheme="minorHAnsi" w:hAnsiTheme="minorHAnsi" w:cs="Arial"/>
                <w:i w:val="0"/>
                <w:color w:val="auto"/>
                <w:sz w:val="18"/>
                <w:szCs w:val="18"/>
              </w:rPr>
            </w:pPr>
            <w:r w:rsidRPr="009328A8">
              <w:rPr>
                <w:rFonts w:asciiTheme="minorHAnsi" w:hAnsiTheme="minorHAnsi" w:cs="Arial"/>
                <w:i w:val="0"/>
                <w:color w:val="auto"/>
                <w:sz w:val="18"/>
                <w:szCs w:val="18"/>
              </w:rPr>
              <w:t xml:space="preserve">Running reports: five seconds </w:t>
            </w:r>
            <w:r w:rsidRPr="009328A8">
              <w:rPr>
                <w:rFonts w:asciiTheme="minorHAnsi" w:hAnsiTheme="minorHAnsi" w:cs="Arial"/>
                <w:i w:val="0"/>
                <w:color w:val="auto"/>
                <w:sz w:val="18"/>
                <w:szCs w:val="18"/>
              </w:rPr>
              <w:lastRenderedPageBreak/>
              <w:t>or less</w:t>
            </w:r>
          </w:p>
          <w:p w14:paraId="74B2D7F8" w14:textId="77777777" w:rsidR="00F96C99" w:rsidRPr="009328A8" w:rsidRDefault="00F96C99" w:rsidP="00F96C99">
            <w:pPr>
              <w:pStyle w:val="InstructionalTable"/>
              <w:numPr>
                <w:ilvl w:val="0"/>
                <w:numId w:val="82"/>
              </w:numPr>
              <w:rPr>
                <w:rFonts w:asciiTheme="minorHAnsi" w:hAnsiTheme="minorHAnsi" w:cs="Arial"/>
                <w:i w:val="0"/>
                <w:color w:val="auto"/>
                <w:sz w:val="18"/>
                <w:szCs w:val="18"/>
              </w:rPr>
            </w:pPr>
            <w:r w:rsidRPr="009328A8">
              <w:rPr>
                <w:rFonts w:asciiTheme="minorHAnsi" w:hAnsiTheme="minorHAnsi" w:cs="Arial"/>
                <w:i w:val="0"/>
                <w:color w:val="auto"/>
                <w:sz w:val="18"/>
                <w:szCs w:val="18"/>
              </w:rPr>
              <w:t>Synchronous web service response: 27 seconds or less</w:t>
            </w:r>
          </w:p>
          <w:p w14:paraId="1780B058" w14:textId="0C14332B" w:rsidR="00F96C99" w:rsidRPr="009328A8" w:rsidRDefault="00F96C99" w:rsidP="009328A8">
            <w:pPr>
              <w:pStyle w:val="ListParagraph"/>
              <w:numPr>
                <w:ilvl w:val="0"/>
                <w:numId w:val="82"/>
              </w:numPr>
              <w:rPr>
                <w:rFonts w:asciiTheme="minorHAnsi" w:hAnsiTheme="minorHAnsi" w:cs="Arial"/>
                <w:sz w:val="18"/>
                <w:szCs w:val="18"/>
              </w:rPr>
            </w:pPr>
            <w:r w:rsidRPr="009328A8">
              <w:rPr>
                <w:rFonts w:asciiTheme="minorHAnsi" w:hAnsiTheme="minorHAnsi" w:cs="Arial"/>
                <w:sz w:val="18"/>
                <w:szCs w:val="18"/>
              </w:rPr>
              <w:t>Transmit eRx to VistA OP: 5 minutes or less</w:t>
            </w:r>
          </w:p>
        </w:tc>
        <w:tc>
          <w:tcPr>
            <w:tcW w:w="2340" w:type="dxa"/>
            <w:shd w:val="clear" w:color="auto" w:fill="F2F2F2" w:themeFill="background1" w:themeFillShade="F2"/>
          </w:tcPr>
          <w:p w14:paraId="3EF9E7C0" w14:textId="77777777" w:rsidR="00DA4295" w:rsidRPr="00CD09E2" w:rsidRDefault="00DA4295" w:rsidP="00CD09E2">
            <w:pPr>
              <w:rPr>
                <w:rFonts w:asciiTheme="minorHAnsi" w:hAnsiTheme="minorHAnsi" w:cs="Arial"/>
                <w:sz w:val="18"/>
                <w:szCs w:val="18"/>
              </w:rPr>
            </w:pPr>
          </w:p>
        </w:tc>
        <w:tc>
          <w:tcPr>
            <w:tcW w:w="3870" w:type="dxa"/>
            <w:shd w:val="clear" w:color="auto" w:fill="F2F2F2" w:themeFill="background1" w:themeFillShade="F2"/>
          </w:tcPr>
          <w:p w14:paraId="143C8B0B" w14:textId="77777777" w:rsidR="00DA4295" w:rsidRPr="00CD09E2" w:rsidRDefault="00DA4295" w:rsidP="00CD09E2">
            <w:pPr>
              <w:rPr>
                <w:rFonts w:asciiTheme="minorHAnsi" w:hAnsiTheme="minorHAnsi" w:cs="Arial"/>
                <w:sz w:val="18"/>
                <w:szCs w:val="18"/>
              </w:rPr>
            </w:pPr>
          </w:p>
        </w:tc>
      </w:tr>
      <w:tr w:rsidR="00F96C99" w:rsidRPr="00CD09E2" w14:paraId="2CA0C000" w14:textId="77777777" w:rsidTr="009328A8">
        <w:trPr>
          <w:trHeight w:val="1097"/>
        </w:trPr>
        <w:tc>
          <w:tcPr>
            <w:tcW w:w="607" w:type="dxa"/>
            <w:shd w:val="clear" w:color="auto" w:fill="F2F2F2" w:themeFill="background1" w:themeFillShade="F2"/>
          </w:tcPr>
          <w:p w14:paraId="40743F35" w14:textId="4F93D536" w:rsidR="00F96C99" w:rsidRDefault="005401D2" w:rsidP="00CD09E2">
            <w:pPr>
              <w:pStyle w:val="BodyText"/>
              <w:spacing w:before="0" w:after="0"/>
              <w:rPr>
                <w:rFonts w:asciiTheme="minorHAnsi" w:hAnsiTheme="minorHAnsi" w:cs="Arial"/>
                <w:b/>
                <w:sz w:val="18"/>
                <w:szCs w:val="18"/>
              </w:rPr>
            </w:pPr>
            <w:r>
              <w:rPr>
                <w:rFonts w:asciiTheme="minorHAnsi" w:hAnsiTheme="minorHAnsi" w:cs="Arial"/>
                <w:b/>
                <w:sz w:val="18"/>
                <w:szCs w:val="18"/>
              </w:rPr>
              <w:lastRenderedPageBreak/>
              <w:t>108c</w:t>
            </w:r>
          </w:p>
        </w:tc>
        <w:tc>
          <w:tcPr>
            <w:tcW w:w="1013" w:type="dxa"/>
            <w:shd w:val="clear" w:color="auto" w:fill="F2F2F2" w:themeFill="background1" w:themeFillShade="F2"/>
          </w:tcPr>
          <w:p w14:paraId="46A99BA9" w14:textId="77777777" w:rsidR="00F96C99" w:rsidRDefault="00F96C99" w:rsidP="00CD09E2">
            <w:pPr>
              <w:rPr>
                <w:rFonts w:asciiTheme="minorHAnsi" w:hAnsiTheme="minorHAnsi" w:cs="Arial"/>
                <w:b/>
                <w:sz w:val="18"/>
                <w:szCs w:val="18"/>
              </w:rPr>
            </w:pPr>
          </w:p>
        </w:tc>
        <w:tc>
          <w:tcPr>
            <w:tcW w:w="1980" w:type="dxa"/>
            <w:shd w:val="clear" w:color="auto" w:fill="F2F2F2" w:themeFill="background1" w:themeFillShade="F2"/>
          </w:tcPr>
          <w:p w14:paraId="73C58034" w14:textId="77777777" w:rsidR="00F96C99" w:rsidRPr="00CD09E2" w:rsidRDefault="00F96C99" w:rsidP="00CD09E2">
            <w:pPr>
              <w:rPr>
                <w:rFonts w:asciiTheme="minorHAnsi" w:hAnsiTheme="minorHAnsi" w:cs="Arial"/>
                <w:sz w:val="18"/>
                <w:szCs w:val="18"/>
              </w:rPr>
            </w:pPr>
          </w:p>
        </w:tc>
        <w:tc>
          <w:tcPr>
            <w:tcW w:w="3240" w:type="dxa"/>
            <w:shd w:val="clear" w:color="auto" w:fill="F2F2F2" w:themeFill="background1" w:themeFillShade="F2"/>
          </w:tcPr>
          <w:p w14:paraId="7AD4349C" w14:textId="78FF8888" w:rsidR="00F96C99" w:rsidRDefault="00F96C99" w:rsidP="00F96C99">
            <w:pPr>
              <w:rPr>
                <w:rFonts w:asciiTheme="minorHAnsi" w:hAnsiTheme="minorHAnsi" w:cs="Arial"/>
                <w:sz w:val="18"/>
                <w:szCs w:val="18"/>
              </w:rPr>
            </w:pPr>
            <w:r>
              <w:rPr>
                <w:rFonts w:asciiTheme="minorHAnsi" w:hAnsiTheme="minorHAnsi" w:cs="Arial"/>
                <w:sz w:val="18"/>
                <w:szCs w:val="18"/>
              </w:rPr>
              <w:t xml:space="preserve">36.7.3 As an IT staff member or user, I want the system to allow for usage peak times of  Monday through Friday, between 8 am EST and 9 pm EST. </w:t>
            </w:r>
          </w:p>
        </w:tc>
        <w:tc>
          <w:tcPr>
            <w:tcW w:w="2340" w:type="dxa"/>
            <w:shd w:val="clear" w:color="auto" w:fill="F2F2F2" w:themeFill="background1" w:themeFillShade="F2"/>
          </w:tcPr>
          <w:p w14:paraId="39F35044" w14:textId="77777777" w:rsidR="00F96C99" w:rsidRPr="00CD09E2" w:rsidRDefault="00F96C99" w:rsidP="00CD09E2">
            <w:pPr>
              <w:rPr>
                <w:rFonts w:asciiTheme="minorHAnsi" w:hAnsiTheme="minorHAnsi" w:cs="Arial"/>
                <w:sz w:val="18"/>
                <w:szCs w:val="18"/>
              </w:rPr>
            </w:pPr>
          </w:p>
        </w:tc>
        <w:tc>
          <w:tcPr>
            <w:tcW w:w="3870" w:type="dxa"/>
            <w:shd w:val="clear" w:color="auto" w:fill="F2F2F2" w:themeFill="background1" w:themeFillShade="F2"/>
          </w:tcPr>
          <w:p w14:paraId="465B0377" w14:textId="77777777" w:rsidR="00F96C99" w:rsidRPr="00CD09E2" w:rsidRDefault="00F96C99" w:rsidP="00CD09E2">
            <w:pPr>
              <w:rPr>
                <w:rFonts w:asciiTheme="minorHAnsi" w:hAnsiTheme="minorHAnsi" w:cs="Arial"/>
                <w:sz w:val="18"/>
                <w:szCs w:val="18"/>
              </w:rPr>
            </w:pPr>
          </w:p>
        </w:tc>
      </w:tr>
      <w:tr w:rsidR="00BD62CB" w:rsidRPr="00CD09E2" w14:paraId="567F69ED" w14:textId="77777777" w:rsidTr="009328A8">
        <w:tc>
          <w:tcPr>
            <w:tcW w:w="607" w:type="dxa"/>
            <w:shd w:val="clear" w:color="auto" w:fill="F2F2F2" w:themeFill="background1" w:themeFillShade="F2"/>
          </w:tcPr>
          <w:p w14:paraId="2272FCCC" w14:textId="6CE1A17E"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109</w:t>
            </w:r>
          </w:p>
        </w:tc>
        <w:tc>
          <w:tcPr>
            <w:tcW w:w="1013" w:type="dxa"/>
            <w:shd w:val="clear" w:color="auto" w:fill="F2F2F2" w:themeFill="background1" w:themeFillShade="F2"/>
          </w:tcPr>
          <w:p w14:paraId="3058E72A" w14:textId="77777777" w:rsidR="00BD62CB" w:rsidRPr="00CD09E2" w:rsidRDefault="00BD62CB" w:rsidP="00CD09E2">
            <w:pPr>
              <w:rPr>
                <w:rFonts w:asciiTheme="minorHAnsi" w:hAnsiTheme="minorHAnsi" w:cs="Arial"/>
                <w:b/>
                <w:sz w:val="18"/>
                <w:szCs w:val="18"/>
              </w:rPr>
            </w:pPr>
            <w:r w:rsidRPr="00CD09E2">
              <w:rPr>
                <w:rFonts w:asciiTheme="minorHAnsi" w:hAnsiTheme="minorHAnsi" w:cs="Arial"/>
                <w:b/>
                <w:sz w:val="18"/>
                <w:szCs w:val="18"/>
              </w:rPr>
              <w:t>NEED</w:t>
            </w:r>
          </w:p>
        </w:tc>
        <w:tc>
          <w:tcPr>
            <w:tcW w:w="1980" w:type="dxa"/>
            <w:shd w:val="clear" w:color="auto" w:fill="F2F2F2" w:themeFill="background1" w:themeFillShade="F2"/>
          </w:tcPr>
          <w:p w14:paraId="5DA913EB"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Inbound ePrescribing system shall support the different National Council for Prescription Drug Programs (NCPDP) SCRIPT transaction types.</w:t>
            </w:r>
          </w:p>
        </w:tc>
        <w:tc>
          <w:tcPr>
            <w:tcW w:w="3240" w:type="dxa"/>
            <w:shd w:val="clear" w:color="auto" w:fill="F2F2F2" w:themeFill="background1" w:themeFillShade="F2"/>
          </w:tcPr>
          <w:p w14:paraId="3A6DFA29" w14:textId="5CBB6040" w:rsidR="00BD62CB" w:rsidRPr="00CD09E2" w:rsidRDefault="00A80F88" w:rsidP="00CD09E2">
            <w:pPr>
              <w:rPr>
                <w:rFonts w:asciiTheme="minorHAnsi" w:hAnsiTheme="minorHAnsi" w:cs="Arial"/>
                <w:color w:val="000000"/>
                <w:sz w:val="18"/>
                <w:szCs w:val="18"/>
              </w:rPr>
            </w:pPr>
            <w:r>
              <w:rPr>
                <w:rFonts w:asciiTheme="minorHAnsi" w:hAnsiTheme="minorHAnsi" w:cs="Arial"/>
                <w:color w:val="000000"/>
                <w:sz w:val="18"/>
                <w:szCs w:val="18"/>
              </w:rPr>
              <w:t>36.8:</w:t>
            </w:r>
            <w:r w:rsidR="00BD62CB" w:rsidRPr="00CD09E2">
              <w:rPr>
                <w:rFonts w:asciiTheme="minorHAnsi" w:hAnsiTheme="minorHAnsi" w:cs="Arial"/>
                <w:color w:val="000000"/>
                <w:sz w:val="18"/>
                <w:szCs w:val="18"/>
              </w:rPr>
              <w:t xml:space="preserve"> As an IT staff or user, I want the system to provide the capability to support the different NCPDP SCRIPT transaction types as well as standard and variable size file transfers to support eRx transfers so that I can manage different types of incoming electronic prescriptions.</w:t>
            </w:r>
          </w:p>
        </w:tc>
        <w:tc>
          <w:tcPr>
            <w:tcW w:w="2340" w:type="dxa"/>
            <w:shd w:val="clear" w:color="auto" w:fill="F2F2F2" w:themeFill="background1" w:themeFillShade="F2"/>
          </w:tcPr>
          <w:p w14:paraId="2822BDEE"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57DD0E6E"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system accepts different NCPDP SCRIPT transaction types.</w:t>
            </w:r>
          </w:p>
        </w:tc>
      </w:tr>
      <w:tr w:rsidR="00BD62CB" w:rsidRPr="00CD09E2" w14:paraId="2EECB559" w14:textId="77777777" w:rsidTr="009328A8">
        <w:tc>
          <w:tcPr>
            <w:tcW w:w="607" w:type="dxa"/>
            <w:shd w:val="clear" w:color="auto" w:fill="F2F2F2" w:themeFill="background1" w:themeFillShade="F2"/>
          </w:tcPr>
          <w:p w14:paraId="710F8C60" w14:textId="26FD4DE5"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110</w:t>
            </w:r>
          </w:p>
        </w:tc>
        <w:tc>
          <w:tcPr>
            <w:tcW w:w="1013" w:type="dxa"/>
            <w:shd w:val="clear" w:color="auto" w:fill="F2F2F2" w:themeFill="background1" w:themeFillShade="F2"/>
          </w:tcPr>
          <w:p w14:paraId="7C893290" w14:textId="77777777" w:rsidR="00BD62CB" w:rsidRPr="00CD09E2" w:rsidRDefault="00BD62CB" w:rsidP="00CD09E2">
            <w:pPr>
              <w:rPr>
                <w:rFonts w:asciiTheme="minorHAnsi" w:hAnsiTheme="minorHAnsi" w:cs="Arial"/>
                <w:b/>
                <w:sz w:val="18"/>
                <w:szCs w:val="18"/>
              </w:rPr>
            </w:pPr>
            <w:r w:rsidRPr="00CD09E2">
              <w:rPr>
                <w:rFonts w:asciiTheme="minorHAnsi" w:hAnsiTheme="minorHAnsi" w:cs="Arial"/>
                <w:b/>
                <w:sz w:val="18"/>
                <w:szCs w:val="18"/>
              </w:rPr>
              <w:t>NEED</w:t>
            </w:r>
          </w:p>
        </w:tc>
        <w:tc>
          <w:tcPr>
            <w:tcW w:w="1980" w:type="dxa"/>
            <w:shd w:val="clear" w:color="auto" w:fill="F2F2F2" w:themeFill="background1" w:themeFillShade="F2"/>
          </w:tcPr>
          <w:p w14:paraId="3665A989"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system shall support new, refilled, and partially-filled prescriptions.</w:t>
            </w:r>
          </w:p>
        </w:tc>
        <w:tc>
          <w:tcPr>
            <w:tcW w:w="3240" w:type="dxa"/>
            <w:shd w:val="clear" w:color="auto" w:fill="F2F2F2" w:themeFill="background1" w:themeFillShade="F2"/>
          </w:tcPr>
          <w:p w14:paraId="7525C3E9" w14:textId="7ACBEE3C" w:rsidR="00BD62CB" w:rsidRPr="00CD09E2" w:rsidRDefault="00A80F88" w:rsidP="00CD09E2">
            <w:pPr>
              <w:rPr>
                <w:rFonts w:asciiTheme="minorHAnsi" w:hAnsiTheme="minorHAnsi"/>
                <w:color w:val="000000"/>
                <w:sz w:val="18"/>
                <w:szCs w:val="18"/>
              </w:rPr>
            </w:pPr>
            <w:r>
              <w:rPr>
                <w:rFonts w:asciiTheme="minorHAnsi" w:hAnsiTheme="minorHAnsi" w:cs="Arial"/>
                <w:color w:val="000000"/>
                <w:sz w:val="18"/>
                <w:szCs w:val="18"/>
              </w:rPr>
              <w:t>36.9:</w:t>
            </w:r>
            <w:r w:rsidR="00BD62CB" w:rsidRPr="00CD09E2">
              <w:rPr>
                <w:rFonts w:asciiTheme="minorHAnsi" w:hAnsiTheme="minorHAnsi" w:cs="Arial"/>
                <w:color w:val="000000"/>
                <w:sz w:val="18"/>
                <w:szCs w:val="18"/>
              </w:rPr>
              <w:t xml:space="preserve"> As an IT staff or user, I want the system to provide the capability to process an estimated of 4 million new, refilled, and partially-filled prescriptions (including CHAMPVA and VA MbM program) per year from external providers so that I can manage the number of incoming electronic prescriptions</w:t>
            </w:r>
            <w:r w:rsidR="00BD62CB" w:rsidRPr="00CD09E2">
              <w:rPr>
                <w:rFonts w:asciiTheme="minorHAnsi" w:hAnsiTheme="minorHAnsi"/>
                <w:i/>
                <w:color w:val="000000"/>
                <w:sz w:val="18"/>
                <w:szCs w:val="18"/>
              </w:rPr>
              <w:t>.</w:t>
            </w:r>
          </w:p>
        </w:tc>
        <w:tc>
          <w:tcPr>
            <w:tcW w:w="2340" w:type="dxa"/>
            <w:shd w:val="clear" w:color="auto" w:fill="F2F2F2" w:themeFill="background1" w:themeFillShade="F2"/>
          </w:tcPr>
          <w:p w14:paraId="44D9A500"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6C9BC54B" w14:textId="77777777" w:rsidR="00BD62CB" w:rsidRPr="00CD09E2" w:rsidRDefault="00BD62CB" w:rsidP="00CD09E2">
            <w:pPr>
              <w:rPr>
                <w:rFonts w:asciiTheme="minorHAnsi" w:hAnsiTheme="minorHAnsi"/>
                <w:sz w:val="18"/>
                <w:szCs w:val="18"/>
              </w:rPr>
            </w:pPr>
            <w:r w:rsidRPr="00CD09E2">
              <w:rPr>
                <w:rFonts w:asciiTheme="minorHAnsi" w:hAnsiTheme="minorHAnsi"/>
                <w:sz w:val="18"/>
                <w:szCs w:val="18"/>
              </w:rPr>
              <w:t>The system shall be scaled to process an estimated of 4 million new, refilled, and partially-filled prescriptions.</w:t>
            </w:r>
          </w:p>
        </w:tc>
      </w:tr>
      <w:tr w:rsidR="00BD62CB" w:rsidRPr="00CD09E2" w14:paraId="23A20AB2" w14:textId="77777777" w:rsidTr="009328A8">
        <w:tc>
          <w:tcPr>
            <w:tcW w:w="607" w:type="dxa"/>
            <w:shd w:val="clear" w:color="auto" w:fill="F2F2F2" w:themeFill="background1" w:themeFillShade="F2"/>
          </w:tcPr>
          <w:p w14:paraId="49F5EEC6" w14:textId="5EA20C0D"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111</w:t>
            </w:r>
          </w:p>
        </w:tc>
        <w:tc>
          <w:tcPr>
            <w:tcW w:w="1013" w:type="dxa"/>
            <w:shd w:val="clear" w:color="auto" w:fill="F2F2F2" w:themeFill="background1" w:themeFillShade="F2"/>
          </w:tcPr>
          <w:p w14:paraId="7AD5FACB" w14:textId="77777777" w:rsidR="00BD62CB" w:rsidRPr="00CD09E2" w:rsidRDefault="00BD62CB" w:rsidP="00CD09E2">
            <w:pPr>
              <w:rPr>
                <w:rFonts w:asciiTheme="minorHAnsi" w:hAnsiTheme="minorHAnsi" w:cs="Arial"/>
                <w:b/>
                <w:sz w:val="18"/>
                <w:szCs w:val="18"/>
              </w:rPr>
            </w:pPr>
            <w:r w:rsidRPr="00CD09E2">
              <w:rPr>
                <w:rFonts w:asciiTheme="minorHAnsi" w:hAnsiTheme="minorHAnsi" w:cs="Arial"/>
                <w:b/>
                <w:sz w:val="18"/>
                <w:szCs w:val="18"/>
              </w:rPr>
              <w:t>NEED</w:t>
            </w:r>
          </w:p>
        </w:tc>
        <w:tc>
          <w:tcPr>
            <w:tcW w:w="1980" w:type="dxa"/>
            <w:shd w:val="clear" w:color="auto" w:fill="F2F2F2" w:themeFill="background1" w:themeFillShade="F2"/>
          </w:tcPr>
          <w:p w14:paraId="7E0327EB"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system shall provide the capability to process current and future inbound electronic prescription transactions.</w:t>
            </w:r>
          </w:p>
        </w:tc>
        <w:tc>
          <w:tcPr>
            <w:tcW w:w="3240" w:type="dxa"/>
            <w:shd w:val="clear" w:color="auto" w:fill="F2F2F2" w:themeFill="background1" w:themeFillShade="F2"/>
          </w:tcPr>
          <w:p w14:paraId="5A1F4B0B" w14:textId="296F7C3F" w:rsidR="00BD62CB" w:rsidRPr="00CD09E2" w:rsidRDefault="00A80F88" w:rsidP="00CD09E2">
            <w:pPr>
              <w:rPr>
                <w:rFonts w:asciiTheme="minorHAnsi" w:hAnsiTheme="minorHAnsi" w:cs="Arial"/>
                <w:sz w:val="18"/>
                <w:szCs w:val="18"/>
              </w:rPr>
            </w:pPr>
            <w:r>
              <w:rPr>
                <w:rFonts w:asciiTheme="minorHAnsi" w:hAnsiTheme="minorHAnsi" w:cs="Arial"/>
                <w:sz w:val="18"/>
                <w:szCs w:val="18"/>
              </w:rPr>
              <w:t>36.10:</w:t>
            </w:r>
            <w:r w:rsidR="00BD62CB" w:rsidRPr="00CD09E2">
              <w:rPr>
                <w:rFonts w:asciiTheme="minorHAnsi" w:hAnsiTheme="minorHAnsi" w:cs="Arial"/>
                <w:sz w:val="18"/>
                <w:szCs w:val="18"/>
              </w:rPr>
              <w:t xml:space="preserve"> As an IT staff or user, I want to analyze performance trends, so I can design the system to support future processing demands for transactions.</w:t>
            </w:r>
          </w:p>
        </w:tc>
        <w:tc>
          <w:tcPr>
            <w:tcW w:w="2340" w:type="dxa"/>
            <w:shd w:val="clear" w:color="auto" w:fill="F2F2F2" w:themeFill="background1" w:themeFillShade="F2"/>
          </w:tcPr>
          <w:p w14:paraId="7D8EDBC1"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6C91777E" w14:textId="0FBAB4E1" w:rsidR="00BD62CB" w:rsidRPr="00CD09E2" w:rsidRDefault="00BD62CB" w:rsidP="00CD09E2">
            <w:pPr>
              <w:rPr>
                <w:rFonts w:asciiTheme="minorHAnsi" w:hAnsiTheme="minorHAnsi"/>
                <w:sz w:val="18"/>
                <w:szCs w:val="18"/>
              </w:rPr>
            </w:pPr>
            <w:r w:rsidRPr="00CD09E2">
              <w:rPr>
                <w:rFonts w:asciiTheme="minorHAnsi" w:hAnsiTheme="minorHAnsi"/>
                <w:sz w:val="18"/>
                <w:szCs w:val="18"/>
              </w:rPr>
              <w:t>The system shall be designed and built to accommodate demands to process both current and future inbound electronic prescription transactions</w:t>
            </w:r>
            <w:r w:rsidR="00A56BC0" w:rsidRPr="00CD09E2">
              <w:rPr>
                <w:rFonts w:asciiTheme="minorHAnsi" w:hAnsiTheme="minorHAnsi"/>
                <w:sz w:val="18"/>
                <w:szCs w:val="18"/>
              </w:rPr>
              <w:t xml:space="preserve">. </w:t>
            </w:r>
          </w:p>
        </w:tc>
      </w:tr>
      <w:tr w:rsidR="00BD62CB" w:rsidRPr="00CD09E2" w14:paraId="0AE093E8" w14:textId="77777777" w:rsidTr="009328A8">
        <w:tc>
          <w:tcPr>
            <w:tcW w:w="607" w:type="dxa"/>
            <w:shd w:val="clear" w:color="auto" w:fill="F2F2F2" w:themeFill="background1" w:themeFillShade="F2"/>
          </w:tcPr>
          <w:p w14:paraId="1A811420" w14:textId="09B541F7"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112</w:t>
            </w:r>
          </w:p>
        </w:tc>
        <w:tc>
          <w:tcPr>
            <w:tcW w:w="1013" w:type="dxa"/>
            <w:shd w:val="clear" w:color="auto" w:fill="F2F2F2" w:themeFill="background1" w:themeFillShade="F2"/>
          </w:tcPr>
          <w:p w14:paraId="64EDD1B6" w14:textId="77777777" w:rsidR="00BD62CB" w:rsidRPr="00CD09E2" w:rsidRDefault="00BD62CB" w:rsidP="00CD09E2">
            <w:pPr>
              <w:rPr>
                <w:rFonts w:asciiTheme="minorHAnsi" w:hAnsiTheme="minorHAnsi" w:cs="Arial"/>
                <w:b/>
                <w:bCs/>
                <w:color w:val="000000"/>
                <w:sz w:val="18"/>
                <w:szCs w:val="18"/>
              </w:rPr>
            </w:pPr>
            <w:r w:rsidRPr="00CD09E2">
              <w:rPr>
                <w:rFonts w:asciiTheme="minorHAnsi" w:hAnsiTheme="minorHAnsi" w:cs="Arial"/>
                <w:b/>
                <w:bCs/>
                <w:color w:val="000000"/>
                <w:sz w:val="18"/>
                <w:szCs w:val="18"/>
              </w:rPr>
              <w:t>NONF</w:t>
            </w:r>
          </w:p>
          <w:p w14:paraId="129314E7" w14:textId="77777777" w:rsidR="00BD62CB" w:rsidRPr="00CD09E2" w:rsidRDefault="00BD62CB" w:rsidP="00CD09E2">
            <w:pPr>
              <w:rPr>
                <w:rFonts w:asciiTheme="minorHAnsi" w:hAnsiTheme="minorHAnsi" w:cs="Arial"/>
                <w:b/>
                <w:bCs/>
                <w:color w:val="000000"/>
                <w:sz w:val="18"/>
                <w:szCs w:val="18"/>
              </w:rPr>
            </w:pPr>
            <w:r w:rsidRPr="00CD09E2">
              <w:rPr>
                <w:rFonts w:asciiTheme="minorHAnsi" w:hAnsiTheme="minorHAnsi" w:cs="Arial"/>
                <w:b/>
                <w:bCs/>
                <w:color w:val="000000"/>
                <w:sz w:val="18"/>
                <w:szCs w:val="18"/>
              </w:rPr>
              <w:t>1608</w:t>
            </w:r>
          </w:p>
        </w:tc>
        <w:tc>
          <w:tcPr>
            <w:tcW w:w="1980" w:type="dxa"/>
            <w:shd w:val="clear" w:color="auto" w:fill="F2F2F2" w:themeFill="background1" w:themeFillShade="F2"/>
          </w:tcPr>
          <w:p w14:paraId="2F9596F8" w14:textId="5B5DA201" w:rsidR="00BD62CB" w:rsidRPr="00CD09E2" w:rsidRDefault="00BD62CB" w:rsidP="00CD09E2">
            <w:pPr>
              <w:rPr>
                <w:rFonts w:asciiTheme="minorHAnsi" w:hAnsiTheme="minorHAnsi" w:cs="Arial"/>
                <w:color w:val="000000"/>
                <w:sz w:val="18"/>
                <w:szCs w:val="18"/>
              </w:rPr>
            </w:pPr>
            <w:r w:rsidRPr="00CD09E2">
              <w:rPr>
                <w:rFonts w:asciiTheme="minorHAnsi" w:hAnsiTheme="minorHAnsi" w:cs="Arial"/>
                <w:color w:val="000000"/>
                <w:sz w:val="18"/>
                <w:szCs w:val="18"/>
              </w:rPr>
              <w:t xml:space="preserve">The system shall disseminate unscheduled system outages or other events that impact the response time to the user community within </w:t>
            </w:r>
            <w:r w:rsidRPr="00CD09E2">
              <w:rPr>
                <w:rFonts w:asciiTheme="minorHAnsi" w:hAnsiTheme="minorHAnsi" w:cs="Arial"/>
                <w:color w:val="000000"/>
                <w:sz w:val="18"/>
                <w:szCs w:val="18"/>
              </w:rPr>
              <w:lastRenderedPageBreak/>
              <w:t>30 minutes of the occurrence</w:t>
            </w:r>
            <w:r w:rsidR="00A56BC0" w:rsidRPr="00CD09E2">
              <w:rPr>
                <w:rFonts w:asciiTheme="minorHAnsi" w:hAnsiTheme="minorHAnsi" w:cs="Arial"/>
                <w:color w:val="000000"/>
                <w:sz w:val="18"/>
                <w:szCs w:val="18"/>
              </w:rPr>
              <w:t xml:space="preserve">. </w:t>
            </w:r>
          </w:p>
        </w:tc>
        <w:tc>
          <w:tcPr>
            <w:tcW w:w="3240" w:type="dxa"/>
            <w:shd w:val="clear" w:color="auto" w:fill="F2F2F2" w:themeFill="background1" w:themeFillShade="F2"/>
          </w:tcPr>
          <w:p w14:paraId="18CD72A6" w14:textId="5EECDE3D" w:rsidR="00BD62CB" w:rsidRPr="00CD09E2" w:rsidRDefault="00A80F88" w:rsidP="00FC43C8">
            <w:pPr>
              <w:rPr>
                <w:rFonts w:asciiTheme="minorHAnsi" w:hAnsiTheme="minorHAnsi" w:cs="Arial"/>
                <w:color w:val="000000"/>
                <w:sz w:val="18"/>
                <w:szCs w:val="18"/>
              </w:rPr>
            </w:pPr>
            <w:r>
              <w:rPr>
                <w:rFonts w:asciiTheme="minorHAnsi" w:hAnsiTheme="minorHAnsi" w:cs="Arial"/>
                <w:color w:val="000000"/>
                <w:sz w:val="18"/>
                <w:szCs w:val="18"/>
              </w:rPr>
              <w:lastRenderedPageBreak/>
              <w:t>36</w:t>
            </w:r>
            <w:r w:rsidR="00BD62CB" w:rsidRPr="00CD09E2">
              <w:rPr>
                <w:rFonts w:asciiTheme="minorHAnsi" w:hAnsiTheme="minorHAnsi" w:cs="Arial"/>
                <w:color w:val="000000"/>
                <w:sz w:val="18"/>
                <w:szCs w:val="18"/>
              </w:rPr>
              <w:t>.1</w:t>
            </w:r>
            <w:r w:rsidR="00FC43C8">
              <w:rPr>
                <w:rFonts w:asciiTheme="minorHAnsi" w:hAnsiTheme="minorHAnsi" w:cs="Arial"/>
                <w:color w:val="000000"/>
                <w:sz w:val="18"/>
                <w:szCs w:val="18"/>
              </w:rPr>
              <w:t>1:</w:t>
            </w:r>
            <w:r w:rsidR="00BD62CB" w:rsidRPr="00CD09E2">
              <w:rPr>
                <w:rFonts w:asciiTheme="minorHAnsi" w:hAnsiTheme="minorHAnsi" w:cs="Arial"/>
                <w:color w:val="000000"/>
                <w:sz w:val="18"/>
                <w:szCs w:val="18"/>
              </w:rPr>
              <w:t xml:space="preserve"> As a business user community, I want to be notified of unscheduled system outages and other events within 30 minutes of the event or outage, so that I can change plans accordingly by delaying, re-routing, or transmitting my ePrescription to another VA or non-VA </w:t>
            </w:r>
            <w:r w:rsidR="00BD62CB" w:rsidRPr="00CD09E2">
              <w:rPr>
                <w:rFonts w:asciiTheme="minorHAnsi" w:hAnsiTheme="minorHAnsi" w:cs="Arial"/>
                <w:color w:val="000000"/>
                <w:sz w:val="18"/>
                <w:szCs w:val="18"/>
              </w:rPr>
              <w:lastRenderedPageBreak/>
              <w:t>pharmacy.</w:t>
            </w:r>
          </w:p>
        </w:tc>
        <w:tc>
          <w:tcPr>
            <w:tcW w:w="2340" w:type="dxa"/>
            <w:shd w:val="clear" w:color="auto" w:fill="F2F2F2" w:themeFill="background1" w:themeFillShade="F2"/>
          </w:tcPr>
          <w:p w14:paraId="1CB419E2" w14:textId="2B5A57C5" w:rsidR="00BD62CB" w:rsidRPr="00CD09E2" w:rsidRDefault="00A80F88" w:rsidP="00CD09E2">
            <w:pPr>
              <w:rPr>
                <w:rFonts w:asciiTheme="minorHAnsi" w:hAnsiTheme="minorHAnsi" w:cs="Arial"/>
                <w:color w:val="000000"/>
                <w:sz w:val="18"/>
                <w:szCs w:val="18"/>
              </w:rPr>
            </w:pPr>
            <w:r>
              <w:rPr>
                <w:rFonts w:asciiTheme="minorHAnsi" w:hAnsiTheme="minorHAnsi" w:cs="Arial"/>
                <w:color w:val="000000"/>
                <w:sz w:val="18"/>
                <w:szCs w:val="18"/>
              </w:rPr>
              <w:lastRenderedPageBreak/>
              <w:t>36</w:t>
            </w:r>
            <w:r w:rsidR="00FC43C8">
              <w:rPr>
                <w:rFonts w:asciiTheme="minorHAnsi" w:hAnsiTheme="minorHAnsi" w:cs="Arial"/>
                <w:color w:val="000000"/>
                <w:sz w:val="18"/>
                <w:szCs w:val="18"/>
              </w:rPr>
              <w:t xml:space="preserve">.11.1: </w:t>
            </w:r>
            <w:r w:rsidR="00BD62CB" w:rsidRPr="00CD09E2">
              <w:rPr>
                <w:rFonts w:asciiTheme="minorHAnsi" w:hAnsiTheme="minorHAnsi" w:cs="Arial"/>
                <w:color w:val="000000"/>
                <w:sz w:val="18"/>
                <w:szCs w:val="18"/>
              </w:rPr>
              <w:t>The VA Service Desk representative updates the Automated Notification Report (ANR) for the Inbound ePrescribing system outages.</w:t>
            </w:r>
          </w:p>
        </w:tc>
        <w:tc>
          <w:tcPr>
            <w:tcW w:w="3870" w:type="dxa"/>
            <w:shd w:val="clear" w:color="auto" w:fill="F2F2F2" w:themeFill="background1" w:themeFillShade="F2"/>
          </w:tcPr>
          <w:p w14:paraId="4451A2D5" w14:textId="77777777" w:rsidR="00BD62CB" w:rsidRPr="00CD09E2" w:rsidRDefault="00BD62CB" w:rsidP="00CD09E2">
            <w:pPr>
              <w:rPr>
                <w:rFonts w:asciiTheme="minorHAnsi" w:hAnsiTheme="minorHAnsi" w:cs="Arial"/>
                <w:color w:val="000000"/>
                <w:sz w:val="18"/>
                <w:szCs w:val="18"/>
              </w:rPr>
            </w:pPr>
            <w:r w:rsidRPr="00CD09E2">
              <w:rPr>
                <w:rFonts w:asciiTheme="minorHAnsi" w:hAnsiTheme="minorHAnsi" w:cs="Arial"/>
                <w:color w:val="000000"/>
                <w:sz w:val="18"/>
                <w:szCs w:val="18"/>
              </w:rPr>
              <w:t>The ANR is updated to notify the business user community of unplanned system outages or other events within 30 minutes of the event or outage to provide the business community notification if they wish to make alternative plans for their ePrescription, if necessary, or if adversely impacted by the outage or event</w:t>
            </w:r>
          </w:p>
        </w:tc>
      </w:tr>
      <w:tr w:rsidR="00BD62CB" w:rsidRPr="00CD09E2" w14:paraId="5D40859C" w14:textId="77777777" w:rsidTr="009328A8">
        <w:tc>
          <w:tcPr>
            <w:tcW w:w="607" w:type="dxa"/>
            <w:shd w:val="clear" w:color="auto" w:fill="F2F2F2" w:themeFill="background1" w:themeFillShade="F2"/>
          </w:tcPr>
          <w:p w14:paraId="6496EC8B" w14:textId="09B06226"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lastRenderedPageBreak/>
              <w:t>113</w:t>
            </w:r>
          </w:p>
        </w:tc>
        <w:tc>
          <w:tcPr>
            <w:tcW w:w="1013" w:type="dxa"/>
            <w:shd w:val="clear" w:color="auto" w:fill="F2F2F2" w:themeFill="background1" w:themeFillShade="F2"/>
          </w:tcPr>
          <w:p w14:paraId="0CFD725B"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7218C913" w14:textId="77777777"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The system shall provide the capability to capture the inbound electronic prescription transaction speed.</w:t>
            </w:r>
          </w:p>
        </w:tc>
        <w:tc>
          <w:tcPr>
            <w:tcW w:w="3240" w:type="dxa"/>
            <w:shd w:val="clear" w:color="auto" w:fill="F2F2F2" w:themeFill="background1" w:themeFillShade="F2"/>
          </w:tcPr>
          <w:p w14:paraId="3BE6CAB3" w14:textId="669F3227" w:rsidR="00BD62CB" w:rsidRPr="00CD09E2" w:rsidRDefault="00A80F88" w:rsidP="00FC43C8">
            <w:pPr>
              <w:rPr>
                <w:rFonts w:asciiTheme="minorHAnsi" w:hAnsiTheme="minorHAnsi" w:cs="Arial"/>
                <w:sz w:val="18"/>
                <w:szCs w:val="18"/>
              </w:rPr>
            </w:pPr>
            <w:r>
              <w:rPr>
                <w:rFonts w:asciiTheme="minorHAnsi" w:hAnsiTheme="minorHAnsi" w:cs="Arial"/>
                <w:sz w:val="18"/>
                <w:szCs w:val="18"/>
              </w:rPr>
              <w:t>36</w:t>
            </w:r>
            <w:r w:rsidR="00BD62CB" w:rsidRPr="00CD09E2">
              <w:rPr>
                <w:rFonts w:asciiTheme="minorHAnsi" w:hAnsiTheme="minorHAnsi" w:cs="Arial"/>
                <w:sz w:val="18"/>
                <w:szCs w:val="18"/>
              </w:rPr>
              <w:t>.1</w:t>
            </w:r>
            <w:r w:rsidR="00FC43C8">
              <w:rPr>
                <w:rFonts w:asciiTheme="minorHAnsi" w:hAnsiTheme="minorHAnsi" w:cs="Arial"/>
                <w:sz w:val="18"/>
                <w:szCs w:val="18"/>
              </w:rPr>
              <w:t>2:</w:t>
            </w:r>
            <w:r w:rsidR="00BD62CB" w:rsidRPr="00CD09E2">
              <w:rPr>
                <w:rFonts w:asciiTheme="minorHAnsi" w:hAnsiTheme="minorHAnsi" w:cs="Arial"/>
                <w:sz w:val="18"/>
                <w:szCs w:val="18"/>
              </w:rPr>
              <w:t xml:space="preserve"> As an IT staff or user, I want the system to capture the inbound electronic prescription transaction speed so that I can evaluate the inbound electronic prescription transaction speed as a performance metric.</w:t>
            </w:r>
          </w:p>
        </w:tc>
        <w:tc>
          <w:tcPr>
            <w:tcW w:w="2340" w:type="dxa"/>
            <w:shd w:val="clear" w:color="auto" w:fill="F2F2F2" w:themeFill="background1" w:themeFillShade="F2"/>
          </w:tcPr>
          <w:p w14:paraId="1FFB04FA"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7BFABD63"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transaction speeds of inbound electronic prescriptions are displayed to the IT Performance Dashboard.</w:t>
            </w:r>
          </w:p>
        </w:tc>
      </w:tr>
      <w:tr w:rsidR="00BD62CB" w:rsidRPr="00CD09E2" w14:paraId="159E08AE" w14:textId="77777777" w:rsidTr="009328A8">
        <w:tc>
          <w:tcPr>
            <w:tcW w:w="607" w:type="dxa"/>
            <w:shd w:val="clear" w:color="auto" w:fill="F2F2F2" w:themeFill="background1" w:themeFillShade="F2"/>
          </w:tcPr>
          <w:p w14:paraId="0F529B40" w14:textId="4EB1EEDF"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114</w:t>
            </w:r>
          </w:p>
        </w:tc>
        <w:tc>
          <w:tcPr>
            <w:tcW w:w="1013" w:type="dxa"/>
            <w:shd w:val="clear" w:color="auto" w:fill="F2F2F2" w:themeFill="background1" w:themeFillShade="F2"/>
          </w:tcPr>
          <w:p w14:paraId="6F1A971A"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6A23AAC4" w14:textId="1A83D0B1"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The system shall provide the capability to capture the dates and times of the inbound electronic prescription</w:t>
            </w:r>
            <w:r w:rsidR="00A56BC0" w:rsidRPr="00CD09E2">
              <w:rPr>
                <w:rFonts w:asciiTheme="minorHAnsi" w:hAnsiTheme="minorHAnsi" w:cs="Arial"/>
                <w:sz w:val="18"/>
                <w:szCs w:val="18"/>
              </w:rPr>
              <w:t xml:space="preserve">. </w:t>
            </w:r>
          </w:p>
        </w:tc>
        <w:tc>
          <w:tcPr>
            <w:tcW w:w="3240" w:type="dxa"/>
            <w:shd w:val="clear" w:color="auto" w:fill="F2F2F2" w:themeFill="background1" w:themeFillShade="F2"/>
          </w:tcPr>
          <w:p w14:paraId="755B17D0" w14:textId="0453EF6B"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BD62CB" w:rsidRPr="00CD09E2">
              <w:rPr>
                <w:rFonts w:asciiTheme="minorHAnsi" w:hAnsiTheme="minorHAnsi" w:cs="Arial"/>
                <w:sz w:val="18"/>
                <w:szCs w:val="18"/>
              </w:rPr>
              <w:t>.1</w:t>
            </w:r>
            <w:r w:rsidR="00FC43C8">
              <w:rPr>
                <w:rFonts w:asciiTheme="minorHAnsi" w:hAnsiTheme="minorHAnsi" w:cs="Arial"/>
                <w:sz w:val="18"/>
                <w:szCs w:val="18"/>
              </w:rPr>
              <w:t>3:</w:t>
            </w:r>
            <w:r w:rsidR="00BD62CB" w:rsidRPr="00CD09E2">
              <w:rPr>
                <w:rFonts w:asciiTheme="minorHAnsi" w:hAnsiTheme="minorHAnsi" w:cs="Arial"/>
                <w:sz w:val="18"/>
                <w:szCs w:val="18"/>
              </w:rPr>
              <w:t xml:space="preserve"> As an IT staff or user, I want the system to capture the date and time of an inbound electronic prescription so that I can evaluate its duration from the auto-check process to dispensing the medications or medical supplies.</w:t>
            </w:r>
          </w:p>
        </w:tc>
        <w:tc>
          <w:tcPr>
            <w:tcW w:w="2340" w:type="dxa"/>
            <w:shd w:val="clear" w:color="auto" w:fill="F2F2F2" w:themeFill="background1" w:themeFillShade="F2"/>
          </w:tcPr>
          <w:p w14:paraId="42AD7502"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136E9D87"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 xml:space="preserve">The duration of an inbound electronic prescription is documented. </w:t>
            </w:r>
          </w:p>
        </w:tc>
      </w:tr>
      <w:tr w:rsidR="00BD62CB" w:rsidRPr="00CD09E2" w14:paraId="13D01595" w14:textId="77777777" w:rsidTr="009328A8">
        <w:tc>
          <w:tcPr>
            <w:tcW w:w="607" w:type="dxa"/>
            <w:shd w:val="clear" w:color="auto" w:fill="F2F2F2" w:themeFill="background1" w:themeFillShade="F2"/>
          </w:tcPr>
          <w:p w14:paraId="6ABFBD5F" w14:textId="1B25BB27"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115</w:t>
            </w:r>
          </w:p>
        </w:tc>
        <w:tc>
          <w:tcPr>
            <w:tcW w:w="1013" w:type="dxa"/>
            <w:shd w:val="clear" w:color="auto" w:fill="F2F2F2" w:themeFill="background1" w:themeFillShade="F2"/>
          </w:tcPr>
          <w:p w14:paraId="58D0CE43"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5D85B7A1" w14:textId="77777777"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The system shall provide the capability to capture data retrieval times from the holding queues.</w:t>
            </w:r>
          </w:p>
        </w:tc>
        <w:tc>
          <w:tcPr>
            <w:tcW w:w="3240" w:type="dxa"/>
            <w:shd w:val="clear" w:color="auto" w:fill="F2F2F2" w:themeFill="background1" w:themeFillShade="F2"/>
          </w:tcPr>
          <w:p w14:paraId="6DE28CC7" w14:textId="231488E8"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BD62CB" w:rsidRPr="00CD09E2">
              <w:rPr>
                <w:rFonts w:asciiTheme="minorHAnsi" w:hAnsiTheme="minorHAnsi" w:cs="Arial"/>
                <w:sz w:val="18"/>
                <w:szCs w:val="18"/>
              </w:rPr>
              <w:t>.1</w:t>
            </w:r>
            <w:r w:rsidR="00FC43C8">
              <w:rPr>
                <w:rFonts w:asciiTheme="minorHAnsi" w:hAnsiTheme="minorHAnsi" w:cs="Arial"/>
                <w:sz w:val="18"/>
                <w:szCs w:val="18"/>
              </w:rPr>
              <w:t>4:</w:t>
            </w:r>
            <w:r w:rsidR="00BD62CB" w:rsidRPr="00CD09E2">
              <w:rPr>
                <w:rFonts w:asciiTheme="minorHAnsi" w:hAnsiTheme="minorHAnsi" w:cs="Arial"/>
                <w:sz w:val="18"/>
                <w:szCs w:val="18"/>
              </w:rPr>
              <w:t xml:space="preserve"> As an IT staff or user, I want the system to capture data retrieval times from the holding queues so that I can evaluate data retrieval times as a performance metric.</w:t>
            </w:r>
          </w:p>
        </w:tc>
        <w:tc>
          <w:tcPr>
            <w:tcW w:w="2340" w:type="dxa"/>
            <w:shd w:val="clear" w:color="auto" w:fill="F2F2F2" w:themeFill="background1" w:themeFillShade="F2"/>
          </w:tcPr>
          <w:p w14:paraId="273FA0B6"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4F0527AE"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Data retrieval times for inbound electronic prescriptions are displayed to the IT Performance Dashboard.</w:t>
            </w:r>
          </w:p>
        </w:tc>
      </w:tr>
      <w:tr w:rsidR="00BD62CB" w:rsidRPr="00CD09E2" w14:paraId="07FE2849" w14:textId="77777777" w:rsidTr="009328A8">
        <w:tc>
          <w:tcPr>
            <w:tcW w:w="607" w:type="dxa"/>
            <w:shd w:val="clear" w:color="auto" w:fill="F2F2F2" w:themeFill="background1" w:themeFillShade="F2"/>
          </w:tcPr>
          <w:p w14:paraId="30D8A0AA" w14:textId="11898E5A"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116</w:t>
            </w:r>
          </w:p>
        </w:tc>
        <w:tc>
          <w:tcPr>
            <w:tcW w:w="1013" w:type="dxa"/>
            <w:shd w:val="clear" w:color="auto" w:fill="F2F2F2" w:themeFill="background1" w:themeFillShade="F2"/>
          </w:tcPr>
          <w:p w14:paraId="019861B1"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4DE8852A" w14:textId="77777777"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The system shall provide the capability to capture page refresh times.</w:t>
            </w:r>
          </w:p>
        </w:tc>
        <w:tc>
          <w:tcPr>
            <w:tcW w:w="3240" w:type="dxa"/>
            <w:shd w:val="clear" w:color="auto" w:fill="F2F2F2" w:themeFill="background1" w:themeFillShade="F2"/>
          </w:tcPr>
          <w:p w14:paraId="6C496922" w14:textId="65D4E620"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BD62CB" w:rsidRPr="00CD09E2">
              <w:rPr>
                <w:rFonts w:asciiTheme="minorHAnsi" w:hAnsiTheme="minorHAnsi" w:cs="Arial"/>
                <w:sz w:val="18"/>
                <w:szCs w:val="18"/>
              </w:rPr>
              <w:t>.1</w:t>
            </w:r>
            <w:r w:rsidR="00FC43C8">
              <w:rPr>
                <w:rFonts w:asciiTheme="minorHAnsi" w:hAnsiTheme="minorHAnsi" w:cs="Arial"/>
                <w:sz w:val="18"/>
                <w:szCs w:val="18"/>
              </w:rPr>
              <w:t>5:</w:t>
            </w:r>
            <w:r w:rsidR="00BD62CB" w:rsidRPr="00CD09E2">
              <w:rPr>
                <w:rFonts w:asciiTheme="minorHAnsi" w:hAnsiTheme="minorHAnsi" w:cs="Arial"/>
                <w:sz w:val="18"/>
                <w:szCs w:val="18"/>
              </w:rPr>
              <w:t xml:space="preserve"> As an IT staff or user, I want the system to capture page refresh times so that I can evaluate page refresh times as a performance metric.</w:t>
            </w:r>
          </w:p>
        </w:tc>
        <w:tc>
          <w:tcPr>
            <w:tcW w:w="2340" w:type="dxa"/>
            <w:shd w:val="clear" w:color="auto" w:fill="F2F2F2" w:themeFill="background1" w:themeFillShade="F2"/>
          </w:tcPr>
          <w:p w14:paraId="57533097"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2D7BF8A2"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Page refresh times for inbound electronic prescriptions are captured and displayed to the IT Performance Dashboard.</w:t>
            </w:r>
          </w:p>
        </w:tc>
      </w:tr>
      <w:tr w:rsidR="00BD62CB" w:rsidRPr="00CD09E2" w14:paraId="706084C3" w14:textId="77777777" w:rsidTr="009328A8">
        <w:tc>
          <w:tcPr>
            <w:tcW w:w="607" w:type="dxa"/>
            <w:shd w:val="clear" w:color="auto" w:fill="F2F2F2" w:themeFill="background1" w:themeFillShade="F2"/>
          </w:tcPr>
          <w:p w14:paraId="3C5C2C4C" w14:textId="6526DB99"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117</w:t>
            </w:r>
          </w:p>
        </w:tc>
        <w:tc>
          <w:tcPr>
            <w:tcW w:w="1013" w:type="dxa"/>
            <w:shd w:val="clear" w:color="auto" w:fill="F2F2F2" w:themeFill="background1" w:themeFillShade="F2"/>
          </w:tcPr>
          <w:p w14:paraId="371C26CB"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4E0902A7" w14:textId="77777777"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The system shall provide the capability to capture page load times.</w:t>
            </w:r>
          </w:p>
        </w:tc>
        <w:tc>
          <w:tcPr>
            <w:tcW w:w="3240" w:type="dxa"/>
            <w:shd w:val="clear" w:color="auto" w:fill="F2F2F2" w:themeFill="background1" w:themeFillShade="F2"/>
          </w:tcPr>
          <w:p w14:paraId="4AB79064" w14:textId="338D3C28"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BD62CB" w:rsidRPr="00CD09E2">
              <w:rPr>
                <w:rFonts w:asciiTheme="minorHAnsi" w:hAnsiTheme="minorHAnsi" w:cs="Arial"/>
                <w:sz w:val="18"/>
                <w:szCs w:val="18"/>
              </w:rPr>
              <w:t>.1</w:t>
            </w:r>
            <w:r w:rsidR="00FC43C8">
              <w:rPr>
                <w:rFonts w:asciiTheme="minorHAnsi" w:hAnsiTheme="minorHAnsi" w:cs="Arial"/>
                <w:sz w:val="18"/>
                <w:szCs w:val="18"/>
              </w:rPr>
              <w:t>6:</w:t>
            </w:r>
            <w:r w:rsidR="00BD62CB" w:rsidRPr="00CD09E2">
              <w:rPr>
                <w:rFonts w:asciiTheme="minorHAnsi" w:hAnsiTheme="minorHAnsi" w:cs="Arial"/>
                <w:sz w:val="18"/>
                <w:szCs w:val="18"/>
              </w:rPr>
              <w:t xml:space="preserve"> As an IT staff or user, I want the system to capture page load times so that I can evaluate page load times as a performance metric.</w:t>
            </w:r>
          </w:p>
        </w:tc>
        <w:tc>
          <w:tcPr>
            <w:tcW w:w="2340" w:type="dxa"/>
            <w:shd w:val="clear" w:color="auto" w:fill="F2F2F2" w:themeFill="background1" w:themeFillShade="F2"/>
          </w:tcPr>
          <w:p w14:paraId="7F2B305B"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36EAFFB5"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Page load times for inbound electronic prescriptions are captured and displayed to the IT Performance Dashboard.</w:t>
            </w:r>
          </w:p>
        </w:tc>
      </w:tr>
      <w:tr w:rsidR="00BD62CB" w:rsidRPr="00CD09E2" w14:paraId="48B72067" w14:textId="77777777" w:rsidTr="009328A8">
        <w:tc>
          <w:tcPr>
            <w:tcW w:w="607" w:type="dxa"/>
            <w:shd w:val="clear" w:color="auto" w:fill="F2F2F2" w:themeFill="background1" w:themeFillShade="F2"/>
          </w:tcPr>
          <w:p w14:paraId="41D22E04" w14:textId="1EC372AC"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118</w:t>
            </w:r>
          </w:p>
        </w:tc>
        <w:tc>
          <w:tcPr>
            <w:tcW w:w="1013" w:type="dxa"/>
            <w:shd w:val="clear" w:color="auto" w:fill="F2F2F2" w:themeFill="background1" w:themeFillShade="F2"/>
          </w:tcPr>
          <w:p w14:paraId="373C2EFD"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1AE36A17" w14:textId="77777777"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The system shall provide the capability to display performance data using different report formats.</w:t>
            </w:r>
          </w:p>
        </w:tc>
        <w:tc>
          <w:tcPr>
            <w:tcW w:w="3240" w:type="dxa"/>
            <w:shd w:val="clear" w:color="auto" w:fill="F2F2F2" w:themeFill="background1" w:themeFillShade="F2"/>
          </w:tcPr>
          <w:p w14:paraId="2169C774" w14:textId="4C499EE6"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BD62CB" w:rsidRPr="00CD09E2">
              <w:rPr>
                <w:rFonts w:asciiTheme="minorHAnsi" w:hAnsiTheme="minorHAnsi" w:cs="Arial"/>
                <w:sz w:val="18"/>
                <w:szCs w:val="18"/>
              </w:rPr>
              <w:t>.1</w:t>
            </w:r>
            <w:r w:rsidR="00FC43C8">
              <w:rPr>
                <w:rFonts w:asciiTheme="minorHAnsi" w:hAnsiTheme="minorHAnsi" w:cs="Arial"/>
                <w:sz w:val="18"/>
                <w:szCs w:val="18"/>
              </w:rPr>
              <w:t>7:</w:t>
            </w:r>
            <w:r w:rsidR="00BD62CB" w:rsidRPr="00CD09E2">
              <w:rPr>
                <w:rFonts w:asciiTheme="minorHAnsi" w:hAnsiTheme="minorHAnsi" w:cs="Arial"/>
                <w:sz w:val="18"/>
                <w:szCs w:val="18"/>
              </w:rPr>
              <w:t xml:space="preserve"> As an IT staff or user, I want the system to display the performance data using different report formats so that I have different views of the performance data.</w:t>
            </w:r>
          </w:p>
        </w:tc>
        <w:tc>
          <w:tcPr>
            <w:tcW w:w="2340" w:type="dxa"/>
            <w:shd w:val="clear" w:color="auto" w:fill="F2F2F2" w:themeFill="background1" w:themeFillShade="F2"/>
          </w:tcPr>
          <w:p w14:paraId="72157179"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3BAF21F9"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Performance data are displayed to the IT Performance Dashboard using different report formats.</w:t>
            </w:r>
          </w:p>
        </w:tc>
      </w:tr>
      <w:tr w:rsidR="00BD62CB" w:rsidRPr="00CD09E2" w14:paraId="4E6C05D2" w14:textId="77777777" w:rsidTr="009328A8">
        <w:tc>
          <w:tcPr>
            <w:tcW w:w="607" w:type="dxa"/>
            <w:shd w:val="clear" w:color="auto" w:fill="F2F2F2" w:themeFill="background1" w:themeFillShade="F2"/>
          </w:tcPr>
          <w:p w14:paraId="3462EC2E" w14:textId="4B12EE26"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119</w:t>
            </w:r>
          </w:p>
        </w:tc>
        <w:tc>
          <w:tcPr>
            <w:tcW w:w="1013" w:type="dxa"/>
            <w:shd w:val="clear" w:color="auto" w:fill="F2F2F2" w:themeFill="background1" w:themeFillShade="F2"/>
          </w:tcPr>
          <w:p w14:paraId="520B759B"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1CAB8D6F" w14:textId="77777777"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 xml:space="preserve">The system shall provide the VA user with the ability to view </w:t>
            </w:r>
            <w:r w:rsidRPr="00CD09E2">
              <w:rPr>
                <w:rFonts w:asciiTheme="minorHAnsi" w:hAnsiTheme="minorHAnsi" w:cs="Arial"/>
                <w:sz w:val="18"/>
                <w:szCs w:val="18"/>
              </w:rPr>
              <w:lastRenderedPageBreak/>
              <w:t xml:space="preserve">performance summary data. </w:t>
            </w:r>
          </w:p>
        </w:tc>
        <w:tc>
          <w:tcPr>
            <w:tcW w:w="3240" w:type="dxa"/>
            <w:shd w:val="clear" w:color="auto" w:fill="F2F2F2" w:themeFill="background1" w:themeFillShade="F2"/>
          </w:tcPr>
          <w:p w14:paraId="7C5D91CB" w14:textId="3F61CBA0" w:rsidR="00BD62CB" w:rsidRPr="00CD09E2" w:rsidRDefault="00A80F88" w:rsidP="00CD09E2">
            <w:pPr>
              <w:rPr>
                <w:rFonts w:asciiTheme="minorHAnsi" w:hAnsiTheme="minorHAnsi" w:cs="Arial"/>
                <w:sz w:val="18"/>
                <w:szCs w:val="18"/>
              </w:rPr>
            </w:pPr>
            <w:r>
              <w:rPr>
                <w:rFonts w:asciiTheme="minorHAnsi" w:hAnsiTheme="minorHAnsi" w:cs="Arial"/>
                <w:sz w:val="18"/>
                <w:szCs w:val="18"/>
              </w:rPr>
              <w:lastRenderedPageBreak/>
              <w:t>36</w:t>
            </w:r>
            <w:r w:rsidR="00BD62CB" w:rsidRPr="00CD09E2">
              <w:rPr>
                <w:rFonts w:asciiTheme="minorHAnsi" w:hAnsiTheme="minorHAnsi" w:cs="Arial"/>
                <w:sz w:val="18"/>
                <w:szCs w:val="18"/>
              </w:rPr>
              <w:t>.1</w:t>
            </w:r>
            <w:r w:rsidR="00FC43C8">
              <w:rPr>
                <w:rFonts w:asciiTheme="minorHAnsi" w:hAnsiTheme="minorHAnsi" w:cs="Arial"/>
                <w:sz w:val="18"/>
                <w:szCs w:val="18"/>
              </w:rPr>
              <w:t>8:</w:t>
            </w:r>
            <w:r w:rsidR="00BD62CB" w:rsidRPr="00CD09E2">
              <w:rPr>
                <w:rFonts w:asciiTheme="minorHAnsi" w:hAnsiTheme="minorHAnsi" w:cs="Arial"/>
                <w:sz w:val="18"/>
                <w:szCs w:val="18"/>
              </w:rPr>
              <w:t xml:space="preserve"> As an IT staff or user, I want the system to summarize performance data so that I can evaluate the performance data at different levels (state, local, etc.).</w:t>
            </w:r>
          </w:p>
        </w:tc>
        <w:tc>
          <w:tcPr>
            <w:tcW w:w="2340" w:type="dxa"/>
            <w:shd w:val="clear" w:color="auto" w:fill="F2F2F2" w:themeFill="background1" w:themeFillShade="F2"/>
          </w:tcPr>
          <w:p w14:paraId="2CAF1AF9"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54AA9075"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performance data is summarized and displayed to the IT Performance Dashboard.</w:t>
            </w:r>
          </w:p>
          <w:p w14:paraId="2E74B5B7"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 xml:space="preserve">The details of the performance data are captured and displayed to the IT Performance Dashboard. </w:t>
            </w:r>
          </w:p>
        </w:tc>
      </w:tr>
      <w:tr w:rsidR="00BD62CB" w:rsidRPr="00CD09E2" w14:paraId="0CD592C0" w14:textId="77777777" w:rsidTr="009328A8">
        <w:tc>
          <w:tcPr>
            <w:tcW w:w="607" w:type="dxa"/>
            <w:shd w:val="clear" w:color="auto" w:fill="F2F2F2" w:themeFill="background1" w:themeFillShade="F2"/>
          </w:tcPr>
          <w:p w14:paraId="2128290D" w14:textId="30471474"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lastRenderedPageBreak/>
              <w:t>120</w:t>
            </w:r>
          </w:p>
        </w:tc>
        <w:tc>
          <w:tcPr>
            <w:tcW w:w="1013" w:type="dxa"/>
            <w:shd w:val="clear" w:color="auto" w:fill="F2F2F2" w:themeFill="background1" w:themeFillShade="F2"/>
          </w:tcPr>
          <w:p w14:paraId="1CBB9072"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62A12C25" w14:textId="77777777"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The system shall provide the VA user with the ability to view performance data in details by category.</w:t>
            </w:r>
          </w:p>
        </w:tc>
        <w:tc>
          <w:tcPr>
            <w:tcW w:w="3240" w:type="dxa"/>
            <w:shd w:val="clear" w:color="auto" w:fill="F2F2F2" w:themeFill="background1" w:themeFillShade="F2"/>
          </w:tcPr>
          <w:p w14:paraId="5C277343" w14:textId="25CD8C72"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BD62CB" w:rsidRPr="00CD09E2">
              <w:rPr>
                <w:rFonts w:asciiTheme="minorHAnsi" w:hAnsiTheme="minorHAnsi" w:cs="Arial"/>
                <w:sz w:val="18"/>
                <w:szCs w:val="18"/>
              </w:rPr>
              <w:t>.1</w:t>
            </w:r>
            <w:r w:rsidR="00FC43C8">
              <w:rPr>
                <w:rFonts w:asciiTheme="minorHAnsi" w:hAnsiTheme="minorHAnsi" w:cs="Arial"/>
                <w:sz w:val="18"/>
                <w:szCs w:val="18"/>
              </w:rPr>
              <w:t>9:</w:t>
            </w:r>
            <w:r w:rsidR="00BD62CB" w:rsidRPr="00CD09E2">
              <w:rPr>
                <w:rFonts w:asciiTheme="minorHAnsi" w:hAnsiTheme="minorHAnsi" w:cs="Arial"/>
                <w:sz w:val="18"/>
                <w:szCs w:val="18"/>
              </w:rPr>
              <w:t xml:space="preserve"> As an IT staff or user, I want the system to display performance data in details so that I can conduct a detailed analysis of the performance data. </w:t>
            </w:r>
          </w:p>
        </w:tc>
        <w:tc>
          <w:tcPr>
            <w:tcW w:w="2340" w:type="dxa"/>
            <w:shd w:val="clear" w:color="auto" w:fill="F2F2F2" w:themeFill="background1" w:themeFillShade="F2"/>
          </w:tcPr>
          <w:p w14:paraId="707DB9CA"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224D5C2B"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Details of the performance data are captured and displayed to the IT Performance Dashboard.</w:t>
            </w:r>
          </w:p>
        </w:tc>
      </w:tr>
      <w:tr w:rsidR="00BD62CB" w:rsidRPr="00CD09E2" w14:paraId="56B57F22" w14:textId="77777777" w:rsidTr="009328A8">
        <w:tc>
          <w:tcPr>
            <w:tcW w:w="607" w:type="dxa"/>
            <w:shd w:val="clear" w:color="auto" w:fill="F2F2F2" w:themeFill="background1" w:themeFillShade="F2"/>
          </w:tcPr>
          <w:p w14:paraId="786B7AE8" w14:textId="31E86827"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121</w:t>
            </w:r>
          </w:p>
        </w:tc>
        <w:tc>
          <w:tcPr>
            <w:tcW w:w="1013" w:type="dxa"/>
            <w:shd w:val="clear" w:color="auto" w:fill="F2F2F2" w:themeFill="background1" w:themeFillShade="F2"/>
          </w:tcPr>
          <w:p w14:paraId="4E570819"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7BDE7D9F" w14:textId="77777777"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 xml:space="preserve">The system shall provide the VA user with the ability to select tabular and graphical views of the performance data. </w:t>
            </w:r>
          </w:p>
        </w:tc>
        <w:tc>
          <w:tcPr>
            <w:tcW w:w="3240" w:type="dxa"/>
            <w:shd w:val="clear" w:color="auto" w:fill="F2F2F2" w:themeFill="background1" w:themeFillShade="F2"/>
          </w:tcPr>
          <w:p w14:paraId="21863519" w14:textId="44A7D0C9"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FC43C8">
              <w:rPr>
                <w:rFonts w:asciiTheme="minorHAnsi" w:hAnsiTheme="minorHAnsi" w:cs="Arial"/>
                <w:sz w:val="18"/>
                <w:szCs w:val="18"/>
              </w:rPr>
              <w:t>.20:</w:t>
            </w:r>
            <w:r w:rsidR="00BD62CB" w:rsidRPr="00CD09E2">
              <w:rPr>
                <w:rFonts w:asciiTheme="minorHAnsi" w:hAnsiTheme="minorHAnsi" w:cs="Arial"/>
                <w:sz w:val="18"/>
                <w:szCs w:val="18"/>
              </w:rPr>
              <w:t xml:space="preserve"> As an IT staff or user, I want the system to display performance data using different views so that I can select tabular and graphical views when displaying the performance data to the IT Performance Dashboard.</w:t>
            </w:r>
          </w:p>
        </w:tc>
        <w:tc>
          <w:tcPr>
            <w:tcW w:w="2340" w:type="dxa"/>
            <w:shd w:val="clear" w:color="auto" w:fill="F2F2F2" w:themeFill="background1" w:themeFillShade="F2"/>
          </w:tcPr>
          <w:p w14:paraId="34AFCEFC"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57A45749"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The VA user selects tabular and graphical views when displaying the performance data to the IT Performance Dashboard.</w:t>
            </w:r>
          </w:p>
        </w:tc>
      </w:tr>
      <w:tr w:rsidR="00BD62CB" w:rsidRPr="00CD09E2" w14:paraId="38293F80" w14:textId="77777777" w:rsidTr="009328A8">
        <w:tc>
          <w:tcPr>
            <w:tcW w:w="607" w:type="dxa"/>
            <w:shd w:val="clear" w:color="auto" w:fill="F2F2F2" w:themeFill="background1" w:themeFillShade="F2"/>
          </w:tcPr>
          <w:p w14:paraId="0BDB1F9C" w14:textId="3BF07AFB"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122</w:t>
            </w:r>
          </w:p>
        </w:tc>
        <w:tc>
          <w:tcPr>
            <w:tcW w:w="1013" w:type="dxa"/>
            <w:shd w:val="clear" w:color="auto" w:fill="F2F2F2" w:themeFill="background1" w:themeFillShade="F2"/>
          </w:tcPr>
          <w:p w14:paraId="7058587E" w14:textId="77777777" w:rsidR="00BD62CB" w:rsidRPr="00CD09E2" w:rsidRDefault="00BD62CB" w:rsidP="00CD09E2">
            <w:pPr>
              <w:rPr>
                <w:rFonts w:asciiTheme="minorHAnsi" w:hAnsiTheme="minorHAnsi" w:cs="Arial"/>
                <w:b/>
                <w:bCs/>
                <w:sz w:val="18"/>
                <w:szCs w:val="18"/>
              </w:rPr>
            </w:pPr>
            <w:r w:rsidRPr="00CD09E2">
              <w:rPr>
                <w:rFonts w:asciiTheme="minorHAnsi" w:hAnsiTheme="minorHAnsi" w:cs="Arial"/>
                <w:b/>
                <w:bCs/>
                <w:sz w:val="18"/>
                <w:szCs w:val="18"/>
              </w:rPr>
              <w:t>NEED</w:t>
            </w:r>
          </w:p>
        </w:tc>
        <w:tc>
          <w:tcPr>
            <w:tcW w:w="1980" w:type="dxa"/>
            <w:shd w:val="clear" w:color="auto" w:fill="F2F2F2" w:themeFill="background1" w:themeFillShade="F2"/>
          </w:tcPr>
          <w:p w14:paraId="0847DC27" w14:textId="77777777" w:rsidR="00BD62CB" w:rsidRPr="00CD09E2" w:rsidRDefault="00BD62CB" w:rsidP="00CD09E2">
            <w:pPr>
              <w:spacing w:line="276" w:lineRule="auto"/>
              <w:rPr>
                <w:rFonts w:asciiTheme="minorHAnsi" w:hAnsiTheme="minorHAnsi" w:cs="Arial"/>
                <w:sz w:val="18"/>
                <w:szCs w:val="18"/>
              </w:rPr>
            </w:pPr>
            <w:r w:rsidRPr="00CD09E2">
              <w:rPr>
                <w:rFonts w:asciiTheme="minorHAnsi" w:hAnsiTheme="minorHAnsi" w:cs="Arial"/>
                <w:sz w:val="18"/>
                <w:szCs w:val="18"/>
              </w:rPr>
              <w:t>The system shall provide the capability to capture message response times.</w:t>
            </w:r>
          </w:p>
        </w:tc>
        <w:tc>
          <w:tcPr>
            <w:tcW w:w="3240" w:type="dxa"/>
            <w:shd w:val="clear" w:color="auto" w:fill="F2F2F2" w:themeFill="background1" w:themeFillShade="F2"/>
          </w:tcPr>
          <w:p w14:paraId="47D579BE" w14:textId="315D1CE8" w:rsidR="00BD62CB" w:rsidRPr="00CD09E2" w:rsidRDefault="00A80F88" w:rsidP="00CD09E2">
            <w:pPr>
              <w:rPr>
                <w:rFonts w:asciiTheme="minorHAnsi" w:hAnsiTheme="minorHAnsi" w:cs="Arial"/>
                <w:sz w:val="18"/>
                <w:szCs w:val="18"/>
              </w:rPr>
            </w:pPr>
            <w:r>
              <w:rPr>
                <w:rFonts w:asciiTheme="minorHAnsi" w:hAnsiTheme="minorHAnsi" w:cs="Arial"/>
                <w:sz w:val="18"/>
                <w:szCs w:val="18"/>
              </w:rPr>
              <w:t>36</w:t>
            </w:r>
            <w:r w:rsidR="00FC43C8">
              <w:rPr>
                <w:rFonts w:asciiTheme="minorHAnsi" w:hAnsiTheme="minorHAnsi" w:cs="Arial"/>
                <w:sz w:val="18"/>
                <w:szCs w:val="18"/>
              </w:rPr>
              <w:t>.21:</w:t>
            </w:r>
            <w:r w:rsidR="00BD62CB" w:rsidRPr="00CD09E2">
              <w:rPr>
                <w:rFonts w:asciiTheme="minorHAnsi" w:hAnsiTheme="minorHAnsi" w:cs="Arial"/>
                <w:sz w:val="18"/>
                <w:szCs w:val="18"/>
              </w:rPr>
              <w:t xml:space="preserve"> As an IT staff or user, I want the system to capture message response times so that I can evaluate message response times as a performance metric.</w:t>
            </w:r>
          </w:p>
        </w:tc>
        <w:tc>
          <w:tcPr>
            <w:tcW w:w="2340" w:type="dxa"/>
            <w:shd w:val="clear" w:color="auto" w:fill="F2F2F2" w:themeFill="background1" w:themeFillShade="F2"/>
          </w:tcPr>
          <w:p w14:paraId="63AC42FE"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6292E35D" w14:textId="77777777" w:rsidR="00BD62CB" w:rsidRPr="00CD09E2" w:rsidRDefault="00BD62CB" w:rsidP="00CD09E2">
            <w:pPr>
              <w:rPr>
                <w:rFonts w:asciiTheme="minorHAnsi" w:hAnsiTheme="minorHAnsi" w:cs="Arial"/>
                <w:sz w:val="18"/>
                <w:szCs w:val="18"/>
              </w:rPr>
            </w:pPr>
            <w:r w:rsidRPr="00CD09E2">
              <w:rPr>
                <w:rFonts w:asciiTheme="minorHAnsi" w:hAnsiTheme="minorHAnsi" w:cs="Arial"/>
                <w:sz w:val="18"/>
                <w:szCs w:val="18"/>
              </w:rPr>
              <w:t>Message response times for inbound electronic prescriptions are captured and displayed to the IT Performance Dashboard</w:t>
            </w:r>
          </w:p>
        </w:tc>
      </w:tr>
      <w:tr w:rsidR="00BD62CB" w:rsidRPr="00CD09E2" w14:paraId="3A58B8AF" w14:textId="77777777" w:rsidTr="009328A8">
        <w:tc>
          <w:tcPr>
            <w:tcW w:w="607" w:type="dxa"/>
            <w:shd w:val="clear" w:color="auto" w:fill="F2F2F2" w:themeFill="background1" w:themeFillShade="F2"/>
          </w:tcPr>
          <w:p w14:paraId="2175EDBD" w14:textId="13AACEB8" w:rsidR="00BD62CB" w:rsidRPr="00CD09E2" w:rsidRDefault="00491BB4" w:rsidP="00CD09E2">
            <w:pPr>
              <w:pStyle w:val="BodyText"/>
              <w:spacing w:before="0" w:after="0"/>
              <w:rPr>
                <w:rFonts w:asciiTheme="minorHAnsi" w:hAnsiTheme="minorHAnsi" w:cs="Arial"/>
                <w:b/>
                <w:sz w:val="18"/>
                <w:szCs w:val="18"/>
              </w:rPr>
            </w:pPr>
            <w:r>
              <w:rPr>
                <w:rFonts w:asciiTheme="minorHAnsi" w:hAnsiTheme="minorHAnsi" w:cs="Arial"/>
                <w:b/>
                <w:sz w:val="18"/>
                <w:szCs w:val="18"/>
              </w:rPr>
              <w:t>123</w:t>
            </w:r>
          </w:p>
        </w:tc>
        <w:tc>
          <w:tcPr>
            <w:tcW w:w="1013" w:type="dxa"/>
            <w:shd w:val="clear" w:color="auto" w:fill="F2F2F2" w:themeFill="background1" w:themeFillShade="F2"/>
          </w:tcPr>
          <w:p w14:paraId="2ACB9B82" w14:textId="77777777" w:rsidR="00FC43C8" w:rsidRDefault="00BD62CB" w:rsidP="00CD09E2">
            <w:pPr>
              <w:rPr>
                <w:rFonts w:asciiTheme="minorHAnsi" w:hAnsiTheme="minorHAnsi" w:cs="Arial"/>
                <w:b/>
                <w:bCs/>
                <w:color w:val="000000"/>
                <w:sz w:val="18"/>
                <w:szCs w:val="18"/>
              </w:rPr>
            </w:pPr>
            <w:r w:rsidRPr="00CD09E2">
              <w:rPr>
                <w:rFonts w:asciiTheme="minorHAnsi" w:hAnsiTheme="minorHAnsi" w:cs="Arial"/>
                <w:b/>
                <w:bCs/>
                <w:color w:val="000000"/>
                <w:sz w:val="18"/>
                <w:szCs w:val="18"/>
              </w:rPr>
              <w:t>NONF</w:t>
            </w:r>
          </w:p>
          <w:p w14:paraId="442E3624" w14:textId="6019A556" w:rsidR="00BD62CB" w:rsidRPr="00CD09E2" w:rsidRDefault="00BD62CB" w:rsidP="00CD09E2">
            <w:pPr>
              <w:rPr>
                <w:rFonts w:asciiTheme="minorHAnsi" w:hAnsiTheme="minorHAnsi" w:cs="Arial"/>
                <w:b/>
                <w:bCs/>
                <w:color w:val="000000"/>
                <w:sz w:val="18"/>
                <w:szCs w:val="18"/>
              </w:rPr>
            </w:pPr>
            <w:r w:rsidRPr="00CD09E2">
              <w:rPr>
                <w:rFonts w:asciiTheme="minorHAnsi" w:hAnsiTheme="minorHAnsi" w:cs="Arial"/>
                <w:b/>
                <w:bCs/>
                <w:color w:val="000000"/>
                <w:sz w:val="18"/>
                <w:szCs w:val="18"/>
              </w:rPr>
              <w:t>2229</w:t>
            </w:r>
          </w:p>
        </w:tc>
        <w:tc>
          <w:tcPr>
            <w:tcW w:w="1980" w:type="dxa"/>
            <w:shd w:val="clear" w:color="auto" w:fill="F2F2F2" w:themeFill="background1" w:themeFillShade="F2"/>
          </w:tcPr>
          <w:p w14:paraId="3BDFCBAF" w14:textId="77777777" w:rsidR="00BD62CB" w:rsidRPr="00CD09E2" w:rsidRDefault="00BD62CB" w:rsidP="00CD09E2">
            <w:pPr>
              <w:rPr>
                <w:rFonts w:asciiTheme="minorHAnsi" w:hAnsiTheme="minorHAnsi" w:cs="Arial"/>
                <w:color w:val="000000"/>
                <w:sz w:val="18"/>
                <w:szCs w:val="18"/>
              </w:rPr>
            </w:pPr>
            <w:r w:rsidRPr="00CD09E2">
              <w:rPr>
                <w:rFonts w:asciiTheme="minorHAnsi" w:hAnsiTheme="minorHAnsi" w:cs="Arial"/>
                <w:color w:val="000000"/>
                <w:sz w:val="18"/>
                <w:szCs w:val="18"/>
              </w:rPr>
              <w:t>A monitoring process shall be provided to ensure that data is accurate and up-to-date and provides accurate alerts for malfunctions while minimizing false alarms.</w:t>
            </w:r>
          </w:p>
        </w:tc>
        <w:tc>
          <w:tcPr>
            <w:tcW w:w="3240" w:type="dxa"/>
            <w:shd w:val="clear" w:color="auto" w:fill="F2F2F2" w:themeFill="background1" w:themeFillShade="F2"/>
          </w:tcPr>
          <w:p w14:paraId="1395D2CA" w14:textId="35AF8D47" w:rsidR="00BD62CB" w:rsidRPr="00CD09E2" w:rsidRDefault="00A80F88" w:rsidP="00CD09E2">
            <w:pPr>
              <w:rPr>
                <w:rFonts w:asciiTheme="minorHAnsi" w:hAnsiTheme="minorHAnsi" w:cs="Arial"/>
                <w:color w:val="000000"/>
                <w:sz w:val="18"/>
                <w:szCs w:val="18"/>
              </w:rPr>
            </w:pPr>
            <w:r>
              <w:rPr>
                <w:rFonts w:asciiTheme="minorHAnsi" w:hAnsiTheme="minorHAnsi" w:cs="Arial"/>
                <w:color w:val="000000"/>
                <w:sz w:val="18"/>
                <w:szCs w:val="18"/>
              </w:rPr>
              <w:t>36</w:t>
            </w:r>
            <w:r w:rsidR="00FC43C8">
              <w:rPr>
                <w:rFonts w:asciiTheme="minorHAnsi" w:hAnsiTheme="minorHAnsi" w:cs="Arial"/>
                <w:color w:val="000000"/>
                <w:sz w:val="18"/>
                <w:szCs w:val="18"/>
              </w:rPr>
              <w:t>.22:</w:t>
            </w:r>
            <w:r w:rsidR="00BD62CB" w:rsidRPr="00CD09E2">
              <w:rPr>
                <w:rFonts w:asciiTheme="minorHAnsi" w:hAnsiTheme="minorHAnsi" w:cs="Arial"/>
                <w:color w:val="000000"/>
                <w:sz w:val="18"/>
                <w:szCs w:val="18"/>
              </w:rPr>
              <w:t xml:space="preserve"> As an Information Technology (IT) staff or user, I want a monitoring process that provides alerts for malfunctions which minimizing false alarms so that I can evaluate accurate and up-to-date information. </w:t>
            </w:r>
          </w:p>
        </w:tc>
        <w:tc>
          <w:tcPr>
            <w:tcW w:w="2340" w:type="dxa"/>
            <w:shd w:val="clear" w:color="auto" w:fill="F2F2F2" w:themeFill="background1" w:themeFillShade="F2"/>
          </w:tcPr>
          <w:p w14:paraId="75C45D88" w14:textId="77777777" w:rsidR="00BD62CB" w:rsidRPr="00CD09E2" w:rsidRDefault="00BD62CB" w:rsidP="00CD09E2">
            <w:pPr>
              <w:rPr>
                <w:rFonts w:asciiTheme="minorHAnsi" w:hAnsiTheme="minorHAnsi" w:cs="Arial"/>
                <w:sz w:val="18"/>
                <w:szCs w:val="18"/>
              </w:rPr>
            </w:pPr>
          </w:p>
        </w:tc>
        <w:tc>
          <w:tcPr>
            <w:tcW w:w="3870" w:type="dxa"/>
            <w:shd w:val="clear" w:color="auto" w:fill="F2F2F2" w:themeFill="background1" w:themeFillShade="F2"/>
          </w:tcPr>
          <w:p w14:paraId="0945158F" w14:textId="77777777" w:rsidR="00BD62CB" w:rsidRPr="00CD09E2" w:rsidRDefault="00BD62CB" w:rsidP="00FC43C8">
            <w:pPr>
              <w:keepNext/>
              <w:rPr>
                <w:rFonts w:asciiTheme="minorHAnsi" w:hAnsiTheme="minorHAnsi" w:cs="Arial"/>
                <w:sz w:val="18"/>
                <w:szCs w:val="18"/>
              </w:rPr>
            </w:pPr>
            <w:r w:rsidRPr="00CD09E2">
              <w:rPr>
                <w:rFonts w:asciiTheme="minorHAnsi" w:hAnsiTheme="minorHAnsi" w:cs="Arial"/>
                <w:color w:val="000000"/>
                <w:sz w:val="18"/>
                <w:szCs w:val="18"/>
              </w:rPr>
              <w:t>The alerts inform the users of system malfunctions.</w:t>
            </w:r>
          </w:p>
        </w:tc>
      </w:tr>
    </w:tbl>
    <w:p w14:paraId="1A96A7BA" w14:textId="5A413BE2" w:rsidR="005B15A6" w:rsidRDefault="00CC3600" w:rsidP="00D253F7">
      <w:pPr>
        <w:pStyle w:val="Heading2"/>
      </w:pPr>
      <w:bookmarkStart w:id="179" w:name="_Toc443575571"/>
      <w:r w:rsidRPr="00CC3600">
        <w:t>Quality</w:t>
      </w:r>
      <w:r>
        <w:t xml:space="preserve"> A</w:t>
      </w:r>
      <w:r w:rsidR="00C267FC">
        <w:t>ttributes</w:t>
      </w:r>
      <w:r w:rsidR="005B15A6">
        <w:t xml:space="preserve"> Specification</w:t>
      </w:r>
      <w:r w:rsidR="00E75A57">
        <w:t>s</w:t>
      </w:r>
      <w:bookmarkEnd w:id="179"/>
    </w:p>
    <w:p w14:paraId="33143456" w14:textId="77777777" w:rsidR="00BD62CB" w:rsidRPr="00664AE8" w:rsidRDefault="00BD62CB" w:rsidP="00664AE8">
      <w:pPr>
        <w:pStyle w:val="BodyText"/>
        <w:rPr>
          <w:rStyle w:val="Hyperlink"/>
          <w:color w:val="000000" w:themeColor="text1"/>
          <w:u w:val="none"/>
        </w:rPr>
      </w:pPr>
      <w:r w:rsidRPr="00BD3C9B">
        <w:rPr>
          <w:rStyle w:val="Hyperlink"/>
          <w:color w:val="000000"/>
          <w:u w:val="none"/>
        </w:rPr>
        <w:t xml:space="preserve">The Inbound ePrescribing solution will rely upon infrastructure components, data models, and services that support an open, modular, extensible Electronic Health Record (HER) platform allowing VA to </w:t>
      </w:r>
      <w:r w:rsidRPr="00664AE8">
        <w:rPr>
          <w:rStyle w:val="Hyperlink"/>
          <w:color w:val="000000" w:themeColor="text1"/>
          <w:u w:val="none"/>
        </w:rPr>
        <w:t xml:space="preserve">provide high-quality solutions at increased speed and decreased cost. In addition, the </w:t>
      </w:r>
      <w:proofErr w:type="gramStart"/>
      <w:r w:rsidRPr="00664AE8">
        <w:rPr>
          <w:rStyle w:val="Hyperlink"/>
          <w:color w:val="000000" w:themeColor="text1"/>
          <w:u w:val="none"/>
        </w:rPr>
        <w:t>Inbound</w:t>
      </w:r>
      <w:proofErr w:type="gramEnd"/>
      <w:r w:rsidRPr="00664AE8">
        <w:rPr>
          <w:rStyle w:val="Hyperlink"/>
          <w:color w:val="000000" w:themeColor="text1"/>
          <w:u w:val="none"/>
        </w:rPr>
        <w:t xml:space="preserve"> ePrescribing solution will be flexible and agile, accommodating new technology advances and achieving optimal results more efficiently.</w:t>
      </w:r>
    </w:p>
    <w:p w14:paraId="29289C70" w14:textId="77777777" w:rsidR="00BD62CB" w:rsidRPr="00BD3C9B" w:rsidRDefault="00BD62CB" w:rsidP="00664AE8">
      <w:pPr>
        <w:pStyle w:val="BodyText"/>
      </w:pPr>
      <w:r w:rsidRPr="00664AE8">
        <w:t xml:space="preserve">The Inbound </w:t>
      </w:r>
      <w:r w:rsidRPr="00664AE8">
        <w:rPr>
          <w:rStyle w:val="Hyperlink"/>
          <w:color w:val="000000" w:themeColor="text1"/>
          <w:u w:val="none"/>
        </w:rPr>
        <w:t xml:space="preserve">ePrescribing solution </w:t>
      </w:r>
      <w:r w:rsidRPr="00664AE8">
        <w:t>complies with the quality specifications set</w:t>
      </w:r>
      <w:r w:rsidRPr="00BD3C9B">
        <w:t xml:space="preserve"> forth by the VA Project Management Accountability System (PMAS) Quality specifications. The following types of testing will be performed to assess the quality of the solution:</w:t>
      </w:r>
    </w:p>
    <w:p w14:paraId="16063C52" w14:textId="77777777" w:rsidR="00BD62CB" w:rsidRPr="00BD3C9B" w:rsidRDefault="00BD62CB" w:rsidP="00BD62CB">
      <w:pPr>
        <w:numPr>
          <w:ilvl w:val="0"/>
          <w:numId w:val="58"/>
        </w:numPr>
        <w:spacing w:before="60" w:after="60"/>
        <w:rPr>
          <w:sz w:val="24"/>
        </w:rPr>
      </w:pPr>
      <w:r w:rsidRPr="00BD3C9B">
        <w:rPr>
          <w:sz w:val="24"/>
        </w:rPr>
        <w:lastRenderedPageBreak/>
        <w:t>Unit testing</w:t>
      </w:r>
    </w:p>
    <w:p w14:paraId="0844E225" w14:textId="77777777" w:rsidR="00BD62CB" w:rsidRPr="00BD3C9B" w:rsidRDefault="00BD62CB" w:rsidP="00BD62CB">
      <w:pPr>
        <w:numPr>
          <w:ilvl w:val="0"/>
          <w:numId w:val="58"/>
        </w:numPr>
        <w:spacing w:before="60" w:after="60"/>
        <w:rPr>
          <w:sz w:val="24"/>
        </w:rPr>
      </w:pPr>
      <w:r w:rsidRPr="00BD3C9B">
        <w:rPr>
          <w:sz w:val="24"/>
        </w:rPr>
        <w:t>Integration / functional testing</w:t>
      </w:r>
    </w:p>
    <w:p w14:paraId="55A45C70" w14:textId="77777777" w:rsidR="00BD62CB" w:rsidRPr="00BD3C9B" w:rsidRDefault="00BD62CB" w:rsidP="00BD62CB">
      <w:pPr>
        <w:numPr>
          <w:ilvl w:val="0"/>
          <w:numId w:val="58"/>
        </w:numPr>
        <w:spacing w:before="60" w:after="60"/>
        <w:rPr>
          <w:sz w:val="24"/>
        </w:rPr>
      </w:pPr>
      <w:r w:rsidRPr="00BD3C9B">
        <w:rPr>
          <w:sz w:val="24"/>
        </w:rPr>
        <w:t>User Acceptance Testing (UAT)</w:t>
      </w:r>
    </w:p>
    <w:p w14:paraId="1D7B1AF8" w14:textId="77777777" w:rsidR="00BD62CB" w:rsidRPr="00BD3C9B" w:rsidRDefault="00BD62CB" w:rsidP="00BD62CB">
      <w:pPr>
        <w:numPr>
          <w:ilvl w:val="0"/>
          <w:numId w:val="58"/>
        </w:numPr>
        <w:spacing w:before="60" w:after="60"/>
        <w:rPr>
          <w:sz w:val="24"/>
        </w:rPr>
      </w:pPr>
      <w:r w:rsidRPr="00BD3C9B">
        <w:rPr>
          <w:sz w:val="24"/>
        </w:rPr>
        <w:t>Section 508 testing</w:t>
      </w:r>
    </w:p>
    <w:p w14:paraId="16C64D40" w14:textId="77777777" w:rsidR="00BD62CB" w:rsidRPr="00BD3C9B" w:rsidRDefault="00BD62CB" w:rsidP="00BD62CB">
      <w:pPr>
        <w:numPr>
          <w:ilvl w:val="0"/>
          <w:numId w:val="58"/>
        </w:numPr>
        <w:spacing w:before="60" w:after="60"/>
        <w:rPr>
          <w:sz w:val="24"/>
        </w:rPr>
      </w:pPr>
      <w:r w:rsidRPr="00BD3C9B">
        <w:rPr>
          <w:sz w:val="24"/>
        </w:rPr>
        <w:t>Performance testing</w:t>
      </w:r>
    </w:p>
    <w:p w14:paraId="508E49B8" w14:textId="77777777" w:rsidR="00BD62CB" w:rsidRPr="00BD3C9B" w:rsidRDefault="00BD62CB" w:rsidP="00664AE8">
      <w:pPr>
        <w:pStyle w:val="BodyText"/>
      </w:pPr>
      <w:r w:rsidRPr="00BD3C9B">
        <w:t xml:space="preserve">The Inbound </w:t>
      </w:r>
      <w:r w:rsidRPr="00BD3C9B">
        <w:rPr>
          <w:rStyle w:val="Hyperlink"/>
          <w:color w:val="000000"/>
        </w:rPr>
        <w:t>ePrescribing s</w:t>
      </w:r>
      <w:r w:rsidRPr="00BD3C9B">
        <w:t>olution also consists of the following quality specifications:</w:t>
      </w:r>
    </w:p>
    <w:p w14:paraId="7DAEFDE5" w14:textId="77777777" w:rsidR="00BD62CB" w:rsidRPr="00BD3C9B" w:rsidRDefault="00BD62CB" w:rsidP="00BD62CB">
      <w:pPr>
        <w:numPr>
          <w:ilvl w:val="0"/>
          <w:numId w:val="59"/>
        </w:numPr>
        <w:spacing w:before="60" w:after="60"/>
        <w:rPr>
          <w:sz w:val="24"/>
        </w:rPr>
      </w:pPr>
      <w:r w:rsidRPr="00BD3C9B">
        <w:rPr>
          <w:sz w:val="24"/>
        </w:rPr>
        <w:t xml:space="preserve">The system is composed of tools, applications, and software that conform to VA’s standard server and database operating systems. The VA </w:t>
      </w:r>
      <w:hyperlink r:id="rId24" w:history="1">
        <w:r w:rsidRPr="00BD3C9B">
          <w:rPr>
            <w:color w:val="0000FF"/>
            <w:sz w:val="24"/>
            <w:u w:val="single"/>
          </w:rPr>
          <w:t>Technical Reference Model</w:t>
        </w:r>
      </w:hyperlink>
      <w:r w:rsidRPr="00BD3C9B">
        <w:rPr>
          <w:sz w:val="24"/>
        </w:rPr>
        <w:t xml:space="preserve"> (TRM) provides more information.</w:t>
      </w:r>
    </w:p>
    <w:p w14:paraId="3D4F232B" w14:textId="77777777" w:rsidR="00BD62CB" w:rsidRPr="00BD3C9B" w:rsidRDefault="00BD62CB" w:rsidP="00BD62CB">
      <w:pPr>
        <w:numPr>
          <w:ilvl w:val="0"/>
          <w:numId w:val="59"/>
        </w:numPr>
        <w:spacing w:before="60" w:after="60"/>
        <w:rPr>
          <w:color w:val="0000FF"/>
          <w:sz w:val="24"/>
          <w:u w:val="single"/>
        </w:rPr>
      </w:pPr>
      <w:r w:rsidRPr="00BD3C9B">
        <w:rPr>
          <w:sz w:val="24"/>
        </w:rPr>
        <w:t xml:space="preserve">The system is designed to operate in VA’s standard virtualized operating system environment according to the VA </w:t>
      </w:r>
      <w:hyperlink r:id="rId25" w:history="1">
        <w:r w:rsidRPr="00BD3C9B">
          <w:rPr>
            <w:color w:val="0000FF"/>
            <w:sz w:val="24"/>
            <w:u w:val="single"/>
          </w:rPr>
          <w:t>TRM.</w:t>
        </w:r>
      </w:hyperlink>
    </w:p>
    <w:p w14:paraId="36DD858C" w14:textId="77777777" w:rsidR="005E4B60" w:rsidRPr="00BD3C9B" w:rsidRDefault="005E4B60" w:rsidP="00664AE8">
      <w:pPr>
        <w:pStyle w:val="BodyText"/>
      </w:pPr>
      <w:r w:rsidRPr="00BD3C9B">
        <w:t>Relevant nonfunctional requirements from the BRD are traced to and expanded upon below:</w:t>
      </w:r>
    </w:p>
    <w:p w14:paraId="234BF758" w14:textId="5B42484D" w:rsidR="0020107B" w:rsidRDefault="0020107B" w:rsidP="009328A8">
      <w:pPr>
        <w:pStyle w:val="Caption"/>
      </w:pPr>
      <w:bookmarkStart w:id="180" w:name="_Toc443575512"/>
      <w:r>
        <w:t xml:space="preserve">Table </w:t>
      </w:r>
      <w:fldSimple w:instr=" SEQ Table \* ARABIC ">
        <w:r w:rsidR="00DF255A">
          <w:rPr>
            <w:noProof/>
          </w:rPr>
          <w:t>37</w:t>
        </w:r>
      </w:fldSimple>
      <w:r>
        <w:t xml:space="preserve">: </w:t>
      </w:r>
      <w:r w:rsidRPr="007F54D8">
        <w:t>EPIC 37: The Inbound ePrescribing solution must provide quality results.</w:t>
      </w:r>
      <w:bookmarkEnd w:id="180"/>
    </w:p>
    <w:tbl>
      <w:tblPr>
        <w:tblStyle w:val="TableGrid"/>
        <w:tblW w:w="13050" w:type="dxa"/>
        <w:tblInd w:w="108" w:type="dxa"/>
        <w:tblLayout w:type="fixed"/>
        <w:tblLook w:val="04A0" w:firstRow="1" w:lastRow="0" w:firstColumn="1" w:lastColumn="0" w:noHBand="0" w:noVBand="1"/>
        <w:tblCaption w:val="EPIC 37: The Inbound ePrescribing solution must provide quality results. "/>
        <w:tblDescription w:val="EPIC 37: The Inbound ePrescribing solution must provide quality results."/>
      </w:tblPr>
      <w:tblGrid>
        <w:gridCol w:w="540"/>
        <w:gridCol w:w="990"/>
        <w:gridCol w:w="2250"/>
        <w:gridCol w:w="3060"/>
        <w:gridCol w:w="2340"/>
        <w:gridCol w:w="3870"/>
      </w:tblGrid>
      <w:tr w:rsidR="005E4B60" w:rsidRPr="00FC43C8" w14:paraId="3A79F9CC" w14:textId="77777777" w:rsidTr="009328A8">
        <w:trPr>
          <w:tblHeader/>
        </w:trPr>
        <w:tc>
          <w:tcPr>
            <w:tcW w:w="540" w:type="dxa"/>
            <w:tcBorders>
              <w:bottom w:val="single" w:sz="4" w:space="0" w:color="auto"/>
            </w:tcBorders>
            <w:shd w:val="clear" w:color="auto" w:fill="D9D9D9" w:themeFill="background1" w:themeFillShade="D9"/>
            <w:vAlign w:val="center"/>
          </w:tcPr>
          <w:p w14:paraId="73F9430F" w14:textId="77777777" w:rsidR="005E4B60" w:rsidRPr="00FC43C8" w:rsidRDefault="005E4B60" w:rsidP="009764A0">
            <w:pPr>
              <w:pStyle w:val="BodyText"/>
              <w:spacing w:before="0" w:after="0"/>
              <w:jc w:val="center"/>
              <w:rPr>
                <w:rFonts w:asciiTheme="minorHAnsi" w:hAnsiTheme="minorHAnsi" w:cs="Arial"/>
                <w:b/>
                <w:sz w:val="18"/>
                <w:szCs w:val="18"/>
              </w:rPr>
            </w:pPr>
            <w:r w:rsidRPr="00FC43C8">
              <w:rPr>
                <w:rFonts w:asciiTheme="minorHAnsi" w:hAnsiTheme="minorHAnsi" w:cs="Arial"/>
                <w:b/>
                <w:sz w:val="18"/>
                <w:szCs w:val="18"/>
              </w:rPr>
              <w:t>ID#</w:t>
            </w:r>
          </w:p>
        </w:tc>
        <w:tc>
          <w:tcPr>
            <w:tcW w:w="990" w:type="dxa"/>
            <w:tcBorders>
              <w:bottom w:val="single" w:sz="4" w:space="0" w:color="auto"/>
            </w:tcBorders>
            <w:shd w:val="clear" w:color="auto" w:fill="D9D9D9" w:themeFill="background1" w:themeFillShade="D9"/>
            <w:vAlign w:val="center"/>
          </w:tcPr>
          <w:p w14:paraId="3C8E9BAC" w14:textId="77777777" w:rsidR="005E4B60" w:rsidRPr="00FC43C8" w:rsidRDefault="005E4B60" w:rsidP="009764A0">
            <w:pPr>
              <w:pStyle w:val="BodyText"/>
              <w:spacing w:before="0" w:after="0"/>
              <w:jc w:val="center"/>
              <w:rPr>
                <w:rFonts w:asciiTheme="minorHAnsi" w:hAnsiTheme="minorHAnsi" w:cs="Arial"/>
                <w:b/>
                <w:sz w:val="18"/>
                <w:szCs w:val="18"/>
              </w:rPr>
            </w:pPr>
            <w:r w:rsidRPr="00FC43C8">
              <w:rPr>
                <w:rFonts w:asciiTheme="minorHAnsi" w:hAnsiTheme="minorHAnsi" w:cs="Arial"/>
                <w:b/>
                <w:sz w:val="18"/>
                <w:szCs w:val="18"/>
              </w:rPr>
              <w:t>NEED/</w:t>
            </w:r>
          </w:p>
          <w:p w14:paraId="45F6EDAD" w14:textId="77777777" w:rsidR="005E4B60" w:rsidRPr="00FC43C8" w:rsidRDefault="005E4B60" w:rsidP="009764A0">
            <w:pPr>
              <w:pStyle w:val="BodyText"/>
              <w:spacing w:before="0" w:after="0"/>
              <w:jc w:val="center"/>
              <w:rPr>
                <w:rFonts w:asciiTheme="minorHAnsi" w:hAnsiTheme="minorHAnsi" w:cs="Arial"/>
                <w:b/>
                <w:sz w:val="18"/>
                <w:szCs w:val="18"/>
              </w:rPr>
            </w:pPr>
            <w:r w:rsidRPr="00FC43C8">
              <w:rPr>
                <w:rFonts w:asciiTheme="minorHAnsi" w:hAnsiTheme="minorHAnsi" w:cs="Arial"/>
                <w:b/>
                <w:sz w:val="18"/>
                <w:szCs w:val="18"/>
              </w:rPr>
              <w:t>OWNR #</w:t>
            </w:r>
          </w:p>
        </w:tc>
        <w:tc>
          <w:tcPr>
            <w:tcW w:w="2250" w:type="dxa"/>
            <w:tcBorders>
              <w:bottom w:val="single" w:sz="4" w:space="0" w:color="auto"/>
            </w:tcBorders>
            <w:shd w:val="clear" w:color="auto" w:fill="D9D9D9" w:themeFill="background1" w:themeFillShade="D9"/>
            <w:vAlign w:val="center"/>
          </w:tcPr>
          <w:p w14:paraId="4746A272" w14:textId="0F844CD0" w:rsidR="005E4B60" w:rsidRPr="00FC43C8" w:rsidRDefault="009764A0" w:rsidP="009764A0">
            <w:pPr>
              <w:pStyle w:val="BodyText"/>
              <w:spacing w:before="0" w:after="0"/>
              <w:jc w:val="center"/>
              <w:rPr>
                <w:rFonts w:asciiTheme="minorHAnsi" w:hAnsiTheme="minorHAnsi" w:cs="Arial"/>
                <w:b/>
                <w:sz w:val="18"/>
                <w:szCs w:val="18"/>
              </w:rPr>
            </w:pPr>
            <w:r>
              <w:rPr>
                <w:rFonts w:asciiTheme="minorHAnsi" w:hAnsiTheme="minorHAnsi" w:cs="Arial"/>
                <w:b/>
                <w:sz w:val="18"/>
                <w:szCs w:val="18"/>
              </w:rPr>
              <w:t>BRD Theme</w:t>
            </w:r>
          </w:p>
        </w:tc>
        <w:tc>
          <w:tcPr>
            <w:tcW w:w="3060" w:type="dxa"/>
            <w:tcBorders>
              <w:bottom w:val="single" w:sz="4" w:space="0" w:color="auto"/>
            </w:tcBorders>
            <w:shd w:val="clear" w:color="auto" w:fill="D9D9D9" w:themeFill="background1" w:themeFillShade="D9"/>
            <w:vAlign w:val="center"/>
          </w:tcPr>
          <w:p w14:paraId="7BD2DBC2" w14:textId="77777777" w:rsidR="005E4B60" w:rsidRPr="00FC43C8" w:rsidRDefault="005E4B60" w:rsidP="009764A0">
            <w:pPr>
              <w:pStyle w:val="BodyText"/>
              <w:spacing w:before="0" w:after="0"/>
              <w:jc w:val="center"/>
              <w:rPr>
                <w:rFonts w:asciiTheme="minorHAnsi" w:hAnsiTheme="minorHAnsi" w:cs="Arial"/>
                <w:b/>
                <w:sz w:val="18"/>
                <w:szCs w:val="18"/>
              </w:rPr>
            </w:pPr>
            <w:r w:rsidRPr="00FC43C8">
              <w:rPr>
                <w:rFonts w:asciiTheme="minorHAnsi" w:hAnsiTheme="minorHAnsi" w:cs="Arial"/>
                <w:b/>
                <w:sz w:val="18"/>
                <w:szCs w:val="18"/>
              </w:rPr>
              <w:t>User Stories (Narratives)</w:t>
            </w:r>
          </w:p>
        </w:tc>
        <w:tc>
          <w:tcPr>
            <w:tcW w:w="2340" w:type="dxa"/>
            <w:tcBorders>
              <w:bottom w:val="single" w:sz="4" w:space="0" w:color="auto"/>
            </w:tcBorders>
            <w:shd w:val="clear" w:color="auto" w:fill="D9D9D9" w:themeFill="background1" w:themeFillShade="D9"/>
            <w:vAlign w:val="center"/>
          </w:tcPr>
          <w:p w14:paraId="63459457" w14:textId="77777777" w:rsidR="005E4B60" w:rsidRPr="00FC43C8" w:rsidRDefault="005E4B60" w:rsidP="009764A0">
            <w:pPr>
              <w:pStyle w:val="BodyText"/>
              <w:spacing w:before="0" w:after="0"/>
              <w:jc w:val="center"/>
              <w:rPr>
                <w:rFonts w:asciiTheme="minorHAnsi" w:hAnsiTheme="minorHAnsi" w:cs="Arial"/>
                <w:b/>
                <w:sz w:val="18"/>
                <w:szCs w:val="18"/>
              </w:rPr>
            </w:pPr>
            <w:r w:rsidRPr="00FC43C8">
              <w:rPr>
                <w:rFonts w:asciiTheme="minorHAnsi" w:hAnsiTheme="minorHAnsi" w:cs="Arial"/>
                <w:b/>
                <w:sz w:val="18"/>
                <w:szCs w:val="18"/>
              </w:rPr>
              <w:t>User Tasks</w:t>
            </w:r>
          </w:p>
        </w:tc>
        <w:tc>
          <w:tcPr>
            <w:tcW w:w="3870" w:type="dxa"/>
            <w:tcBorders>
              <w:bottom w:val="single" w:sz="4" w:space="0" w:color="auto"/>
            </w:tcBorders>
            <w:shd w:val="clear" w:color="auto" w:fill="D9D9D9" w:themeFill="background1" w:themeFillShade="D9"/>
            <w:vAlign w:val="center"/>
          </w:tcPr>
          <w:p w14:paraId="7F58B8F9" w14:textId="77777777" w:rsidR="005E4B60" w:rsidRPr="00FC43C8" w:rsidRDefault="005E4B60" w:rsidP="009764A0">
            <w:pPr>
              <w:pStyle w:val="BodyText"/>
              <w:spacing w:before="0" w:after="0"/>
              <w:jc w:val="center"/>
              <w:rPr>
                <w:rFonts w:asciiTheme="minorHAnsi" w:hAnsiTheme="minorHAnsi" w:cs="Arial"/>
                <w:b/>
                <w:sz w:val="18"/>
                <w:szCs w:val="18"/>
              </w:rPr>
            </w:pPr>
            <w:r w:rsidRPr="00FC43C8">
              <w:rPr>
                <w:rFonts w:asciiTheme="minorHAnsi" w:hAnsiTheme="minorHAnsi" w:cs="Arial"/>
                <w:b/>
                <w:sz w:val="18"/>
                <w:szCs w:val="18"/>
              </w:rPr>
              <w:t>Business Acceptance Criteria</w:t>
            </w:r>
          </w:p>
          <w:p w14:paraId="09BD33D4" w14:textId="77777777" w:rsidR="005E4B60" w:rsidRPr="00FC43C8" w:rsidRDefault="005E4B60" w:rsidP="009764A0">
            <w:pPr>
              <w:pStyle w:val="BodyText"/>
              <w:spacing w:before="0" w:after="0"/>
              <w:jc w:val="center"/>
              <w:rPr>
                <w:rFonts w:asciiTheme="minorHAnsi" w:hAnsiTheme="minorHAnsi" w:cs="Arial"/>
                <w:b/>
                <w:sz w:val="18"/>
                <w:szCs w:val="18"/>
              </w:rPr>
            </w:pPr>
            <w:r w:rsidRPr="00FC43C8">
              <w:rPr>
                <w:rFonts w:asciiTheme="minorHAnsi" w:hAnsiTheme="minorHAnsi" w:cs="Arial"/>
                <w:b/>
                <w:sz w:val="18"/>
                <w:szCs w:val="18"/>
              </w:rPr>
              <w:t>(Requirements)</w:t>
            </w:r>
          </w:p>
        </w:tc>
      </w:tr>
      <w:tr w:rsidR="005E4B60" w:rsidRPr="00FC43C8" w14:paraId="76C665D3" w14:textId="77777777" w:rsidTr="009328A8">
        <w:tc>
          <w:tcPr>
            <w:tcW w:w="540" w:type="dxa"/>
            <w:shd w:val="clear" w:color="auto" w:fill="F2F2F2" w:themeFill="background1" w:themeFillShade="F2"/>
          </w:tcPr>
          <w:p w14:paraId="7470E045" w14:textId="4007AB84" w:rsidR="005E4B60" w:rsidRPr="00FC43C8" w:rsidRDefault="00491BB4" w:rsidP="003417EE">
            <w:pPr>
              <w:pStyle w:val="BodyText"/>
              <w:rPr>
                <w:rFonts w:asciiTheme="minorHAnsi" w:hAnsiTheme="minorHAnsi" w:cs="Arial"/>
                <w:b/>
                <w:sz w:val="18"/>
                <w:szCs w:val="18"/>
              </w:rPr>
            </w:pPr>
            <w:r>
              <w:rPr>
                <w:rFonts w:asciiTheme="minorHAnsi" w:hAnsiTheme="minorHAnsi" w:cs="Arial"/>
                <w:b/>
                <w:sz w:val="18"/>
                <w:szCs w:val="18"/>
              </w:rPr>
              <w:t>124</w:t>
            </w:r>
          </w:p>
        </w:tc>
        <w:tc>
          <w:tcPr>
            <w:tcW w:w="990" w:type="dxa"/>
            <w:shd w:val="clear" w:color="auto" w:fill="F2F2F2" w:themeFill="background1" w:themeFillShade="F2"/>
          </w:tcPr>
          <w:p w14:paraId="7A2A54BC" w14:textId="77777777" w:rsidR="00FC43C8" w:rsidRPr="00FC43C8" w:rsidRDefault="005E4B60" w:rsidP="003417EE">
            <w:pPr>
              <w:rPr>
                <w:rFonts w:asciiTheme="minorHAnsi" w:hAnsiTheme="minorHAnsi" w:cs="Arial"/>
                <w:b/>
                <w:bCs/>
                <w:color w:val="000000"/>
                <w:sz w:val="18"/>
                <w:szCs w:val="18"/>
              </w:rPr>
            </w:pPr>
            <w:r w:rsidRPr="00FC43C8">
              <w:rPr>
                <w:rFonts w:asciiTheme="minorHAnsi" w:hAnsiTheme="minorHAnsi" w:cs="Arial"/>
                <w:b/>
                <w:bCs/>
                <w:color w:val="000000"/>
                <w:sz w:val="18"/>
                <w:szCs w:val="18"/>
              </w:rPr>
              <w:t>NONF</w:t>
            </w:r>
          </w:p>
          <w:p w14:paraId="2958BD1D" w14:textId="4501AE8D" w:rsidR="005E4B60" w:rsidRPr="00FC43C8" w:rsidRDefault="005E4B60" w:rsidP="003417EE">
            <w:pPr>
              <w:rPr>
                <w:rFonts w:asciiTheme="minorHAnsi" w:hAnsiTheme="minorHAnsi" w:cs="Arial"/>
                <w:b/>
                <w:bCs/>
                <w:color w:val="000000"/>
                <w:sz w:val="18"/>
                <w:szCs w:val="18"/>
              </w:rPr>
            </w:pPr>
            <w:r w:rsidRPr="00FC43C8">
              <w:rPr>
                <w:rFonts w:asciiTheme="minorHAnsi" w:hAnsiTheme="minorHAnsi" w:cs="Arial"/>
                <w:b/>
                <w:bCs/>
                <w:color w:val="000000"/>
                <w:sz w:val="18"/>
                <w:szCs w:val="18"/>
              </w:rPr>
              <w:t>2229</w:t>
            </w:r>
          </w:p>
        </w:tc>
        <w:tc>
          <w:tcPr>
            <w:tcW w:w="2250" w:type="dxa"/>
            <w:shd w:val="clear" w:color="auto" w:fill="F2F2F2" w:themeFill="background1" w:themeFillShade="F2"/>
          </w:tcPr>
          <w:p w14:paraId="4C5BD9BA" w14:textId="77777777" w:rsidR="005E4B60" w:rsidRPr="00FC43C8" w:rsidRDefault="005E4B60" w:rsidP="003417EE">
            <w:pPr>
              <w:rPr>
                <w:rFonts w:asciiTheme="minorHAnsi" w:hAnsiTheme="minorHAnsi" w:cs="Arial"/>
                <w:color w:val="000000"/>
                <w:sz w:val="18"/>
                <w:szCs w:val="18"/>
              </w:rPr>
            </w:pPr>
            <w:r w:rsidRPr="00FC43C8">
              <w:rPr>
                <w:rFonts w:asciiTheme="minorHAnsi" w:hAnsiTheme="minorHAnsi" w:cs="Arial"/>
                <w:color w:val="000000"/>
                <w:sz w:val="18"/>
                <w:szCs w:val="18"/>
              </w:rPr>
              <w:t>A data monitoring process must be provided to ensure that data is accurate and up-to-date and provides accurate alerts for malfunctions while minimizing false alarms.</w:t>
            </w:r>
          </w:p>
        </w:tc>
        <w:tc>
          <w:tcPr>
            <w:tcW w:w="3060" w:type="dxa"/>
            <w:shd w:val="clear" w:color="auto" w:fill="F2F2F2" w:themeFill="background1" w:themeFillShade="F2"/>
          </w:tcPr>
          <w:p w14:paraId="7ABC8664" w14:textId="6A8DC76D" w:rsidR="005E4B60" w:rsidRPr="00FC43C8" w:rsidRDefault="00FC43C8" w:rsidP="003417EE">
            <w:pPr>
              <w:rPr>
                <w:rFonts w:asciiTheme="minorHAnsi" w:hAnsiTheme="minorHAnsi" w:cs="Arial"/>
                <w:color w:val="000000"/>
                <w:sz w:val="18"/>
                <w:szCs w:val="18"/>
              </w:rPr>
            </w:pPr>
            <w:r w:rsidRPr="00FC43C8">
              <w:rPr>
                <w:rFonts w:asciiTheme="minorHAnsi" w:hAnsiTheme="minorHAnsi" w:cs="Arial"/>
                <w:color w:val="000000"/>
                <w:sz w:val="18"/>
                <w:szCs w:val="18"/>
              </w:rPr>
              <w:t>37</w:t>
            </w:r>
            <w:r w:rsidR="005E4B60" w:rsidRPr="00FC43C8">
              <w:rPr>
                <w:rFonts w:asciiTheme="minorHAnsi" w:hAnsiTheme="minorHAnsi" w:cs="Arial"/>
                <w:color w:val="000000"/>
                <w:sz w:val="18"/>
                <w:szCs w:val="18"/>
              </w:rPr>
              <w:t xml:space="preserve">.1 As an IT staff or user, I want a monitoring process that provides alerts for malfunctions which minimizing false alarms so that I can evaluate accurate and up-to-date information. </w:t>
            </w:r>
          </w:p>
        </w:tc>
        <w:tc>
          <w:tcPr>
            <w:tcW w:w="2340" w:type="dxa"/>
            <w:shd w:val="clear" w:color="auto" w:fill="F2F2F2" w:themeFill="background1" w:themeFillShade="F2"/>
          </w:tcPr>
          <w:p w14:paraId="2D7C91A8" w14:textId="77777777" w:rsidR="005E4B60" w:rsidRPr="00FC43C8" w:rsidRDefault="005E4B60" w:rsidP="003417EE">
            <w:pPr>
              <w:rPr>
                <w:rFonts w:asciiTheme="minorHAnsi" w:hAnsiTheme="minorHAnsi" w:cs="Arial"/>
                <w:color w:val="000000"/>
                <w:sz w:val="18"/>
                <w:szCs w:val="18"/>
              </w:rPr>
            </w:pPr>
          </w:p>
        </w:tc>
        <w:tc>
          <w:tcPr>
            <w:tcW w:w="3870" w:type="dxa"/>
            <w:shd w:val="clear" w:color="auto" w:fill="F2F2F2" w:themeFill="background1" w:themeFillShade="F2"/>
          </w:tcPr>
          <w:p w14:paraId="1EECA017" w14:textId="77777777" w:rsidR="005E4B60" w:rsidRPr="00FC43C8" w:rsidRDefault="005E4B60" w:rsidP="00FC43C8">
            <w:pPr>
              <w:keepNext/>
              <w:rPr>
                <w:rFonts w:asciiTheme="minorHAnsi" w:hAnsiTheme="minorHAnsi" w:cs="Arial"/>
                <w:color w:val="000000"/>
                <w:sz w:val="18"/>
                <w:szCs w:val="18"/>
              </w:rPr>
            </w:pPr>
            <w:r w:rsidRPr="00FC43C8">
              <w:rPr>
                <w:rFonts w:asciiTheme="minorHAnsi" w:hAnsiTheme="minorHAnsi" w:cs="Arial"/>
                <w:color w:val="000000"/>
                <w:sz w:val="18"/>
                <w:szCs w:val="18"/>
              </w:rPr>
              <w:t>The alerts inform the users of system malfunctions.</w:t>
            </w:r>
          </w:p>
        </w:tc>
      </w:tr>
    </w:tbl>
    <w:p w14:paraId="1A96A7D7" w14:textId="77777777" w:rsidR="005B15A6" w:rsidRDefault="005B15A6" w:rsidP="009328A8">
      <w:pPr>
        <w:pStyle w:val="Heading2"/>
      </w:pPr>
      <w:bookmarkStart w:id="181" w:name="_Toc443575572"/>
      <w:r>
        <w:t>Reliability Specifications</w:t>
      </w:r>
      <w:bookmarkEnd w:id="181"/>
    </w:p>
    <w:p w14:paraId="2E67BD35" w14:textId="63949608" w:rsidR="00BD62CB" w:rsidRPr="00664AE8" w:rsidRDefault="00BD62CB" w:rsidP="00664AE8">
      <w:pPr>
        <w:pStyle w:val="BodyText"/>
      </w:pPr>
      <w:bookmarkStart w:id="182" w:name="_Toc408850421"/>
      <w:r w:rsidRPr="00E678A8">
        <w:t xml:space="preserve">The </w:t>
      </w:r>
      <w:r>
        <w:t xml:space="preserve">error handling and </w:t>
      </w:r>
      <w:r w:rsidRPr="00E678A8">
        <w:t xml:space="preserve">contingency plan identifies the activities that are necessary to execute temporary information system processing capabilities, repair damage to the original system, and restore operational capabilities. The </w:t>
      </w:r>
      <w:r>
        <w:t>Inbou</w:t>
      </w:r>
      <w:r w:rsidR="00483C5C">
        <w:t xml:space="preserve">nd ePrescribing error handling </w:t>
      </w:r>
      <w:r>
        <w:t>and r</w:t>
      </w:r>
      <w:r w:rsidRPr="00C5228F">
        <w:t>ecovery strategies include the sequence of activities</w:t>
      </w:r>
      <w:r w:rsidRPr="00664AE8">
        <w:t xml:space="preserve"> as well as detailed procedures for the technical recovery of operations until the system can be reconstituted. </w:t>
      </w:r>
    </w:p>
    <w:p w14:paraId="5CD25C7E" w14:textId="77777777" w:rsidR="00BD62CB" w:rsidRPr="00097A1F" w:rsidRDefault="00BD62CB" w:rsidP="00664AE8">
      <w:pPr>
        <w:pStyle w:val="BodyText"/>
        <w:rPr>
          <w:szCs w:val="24"/>
        </w:rPr>
      </w:pPr>
      <w:r w:rsidRPr="00664AE8">
        <w:t>Relevant nonfunctional requirements from the BRD are traced to</w:t>
      </w:r>
      <w:r w:rsidRPr="00097A1F">
        <w:rPr>
          <w:szCs w:val="24"/>
        </w:rPr>
        <w:t xml:space="preserve"> and expanded upon below:</w:t>
      </w:r>
    </w:p>
    <w:p w14:paraId="3E26F40D" w14:textId="692B865A" w:rsidR="0020107B" w:rsidRDefault="0020107B" w:rsidP="009328A8">
      <w:pPr>
        <w:pStyle w:val="Caption"/>
      </w:pPr>
      <w:bookmarkStart w:id="183" w:name="_Toc443575513"/>
      <w:r>
        <w:lastRenderedPageBreak/>
        <w:t xml:space="preserve">Table </w:t>
      </w:r>
      <w:fldSimple w:instr=" SEQ Table \* ARABIC ">
        <w:r w:rsidR="00DF255A">
          <w:rPr>
            <w:noProof/>
          </w:rPr>
          <w:t>38</w:t>
        </w:r>
      </w:fldSimple>
      <w:r>
        <w:t xml:space="preserve">: </w:t>
      </w:r>
      <w:r w:rsidRPr="00A835FD">
        <w:t>EPIC 38: The Inbound ePrescribing reliability specifications shall meet the requirements below.</w:t>
      </w:r>
      <w:bookmarkEnd w:id="183"/>
    </w:p>
    <w:tbl>
      <w:tblPr>
        <w:tblW w:w="13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EPIC 38: The Inbound ePrescribing reliability specifications"/>
        <w:tblDescription w:val="EPIC 38: The Inbound ePrescribing reliability specifications shall meet the requirements below."/>
      </w:tblPr>
      <w:tblGrid>
        <w:gridCol w:w="540"/>
        <w:gridCol w:w="1080"/>
        <w:gridCol w:w="1980"/>
        <w:gridCol w:w="3240"/>
        <w:gridCol w:w="2340"/>
        <w:gridCol w:w="3914"/>
      </w:tblGrid>
      <w:tr w:rsidR="00BD62CB" w:rsidRPr="009764A0" w14:paraId="16E281FC" w14:textId="77777777" w:rsidTr="009328A8">
        <w:trPr>
          <w:trHeight w:val="548"/>
          <w:tblHeader/>
        </w:trPr>
        <w:tc>
          <w:tcPr>
            <w:tcW w:w="540" w:type="dxa"/>
            <w:shd w:val="clear" w:color="auto" w:fill="D9D9D9" w:themeFill="background1" w:themeFillShade="D9"/>
            <w:vAlign w:val="center"/>
          </w:tcPr>
          <w:p w14:paraId="06ACFB35" w14:textId="77777777" w:rsidR="00BD62CB" w:rsidRPr="009764A0" w:rsidRDefault="00BD62CB" w:rsidP="00664AE8">
            <w:pPr>
              <w:pStyle w:val="BodyText"/>
              <w:keepNext/>
              <w:spacing w:before="0" w:after="0"/>
              <w:jc w:val="center"/>
              <w:rPr>
                <w:rFonts w:asciiTheme="minorHAnsi" w:hAnsiTheme="minorHAnsi"/>
                <w:b/>
                <w:sz w:val="18"/>
                <w:szCs w:val="18"/>
              </w:rPr>
            </w:pPr>
            <w:r w:rsidRPr="009764A0">
              <w:rPr>
                <w:rFonts w:asciiTheme="minorHAnsi" w:hAnsiTheme="minorHAnsi"/>
                <w:b/>
                <w:sz w:val="18"/>
                <w:szCs w:val="18"/>
              </w:rPr>
              <w:t>ID#</w:t>
            </w:r>
          </w:p>
        </w:tc>
        <w:tc>
          <w:tcPr>
            <w:tcW w:w="1080" w:type="dxa"/>
            <w:shd w:val="clear" w:color="auto" w:fill="D9D9D9" w:themeFill="background1" w:themeFillShade="D9"/>
            <w:vAlign w:val="center"/>
          </w:tcPr>
          <w:p w14:paraId="0E7C475A" w14:textId="77777777" w:rsidR="009764A0" w:rsidRDefault="00BD62CB" w:rsidP="00664AE8">
            <w:pPr>
              <w:pStyle w:val="BodyText"/>
              <w:keepNext/>
              <w:spacing w:before="0" w:after="0"/>
              <w:jc w:val="center"/>
              <w:rPr>
                <w:rFonts w:asciiTheme="minorHAnsi" w:hAnsiTheme="minorHAnsi"/>
                <w:b/>
                <w:sz w:val="18"/>
                <w:szCs w:val="18"/>
              </w:rPr>
            </w:pPr>
            <w:r w:rsidRPr="009764A0">
              <w:rPr>
                <w:rFonts w:asciiTheme="minorHAnsi" w:hAnsiTheme="minorHAnsi"/>
                <w:b/>
                <w:sz w:val="18"/>
                <w:szCs w:val="18"/>
              </w:rPr>
              <w:t>NEED/</w:t>
            </w:r>
          </w:p>
          <w:p w14:paraId="352DE411" w14:textId="50CA03B6" w:rsidR="00BD62CB" w:rsidRPr="009764A0" w:rsidRDefault="00BD62CB" w:rsidP="00664AE8">
            <w:pPr>
              <w:pStyle w:val="BodyText"/>
              <w:keepNext/>
              <w:spacing w:before="0" w:after="0"/>
              <w:jc w:val="center"/>
              <w:rPr>
                <w:rFonts w:asciiTheme="minorHAnsi" w:hAnsiTheme="minorHAnsi"/>
                <w:b/>
                <w:sz w:val="18"/>
                <w:szCs w:val="18"/>
              </w:rPr>
            </w:pPr>
            <w:r w:rsidRPr="009764A0">
              <w:rPr>
                <w:rFonts w:asciiTheme="minorHAnsi" w:hAnsiTheme="minorHAnsi"/>
                <w:b/>
                <w:sz w:val="18"/>
                <w:szCs w:val="18"/>
              </w:rPr>
              <w:t>OWNR #</w:t>
            </w:r>
          </w:p>
        </w:tc>
        <w:tc>
          <w:tcPr>
            <w:tcW w:w="1980" w:type="dxa"/>
            <w:shd w:val="clear" w:color="auto" w:fill="D9D9D9" w:themeFill="background1" w:themeFillShade="D9"/>
            <w:vAlign w:val="center"/>
          </w:tcPr>
          <w:p w14:paraId="739C05DC" w14:textId="75C9D5D8" w:rsidR="00BD62CB" w:rsidRPr="009764A0" w:rsidRDefault="009764A0" w:rsidP="00664AE8">
            <w:pPr>
              <w:pStyle w:val="BodyText"/>
              <w:keepNext/>
              <w:spacing w:before="0" w:after="0"/>
              <w:jc w:val="center"/>
              <w:rPr>
                <w:rFonts w:asciiTheme="minorHAnsi" w:hAnsiTheme="minorHAnsi"/>
                <w:b/>
                <w:sz w:val="18"/>
                <w:szCs w:val="18"/>
              </w:rPr>
            </w:pPr>
            <w:r>
              <w:rPr>
                <w:rFonts w:asciiTheme="minorHAnsi" w:hAnsiTheme="minorHAnsi"/>
                <w:b/>
                <w:sz w:val="18"/>
                <w:szCs w:val="18"/>
              </w:rPr>
              <w:t>BRD Theme</w:t>
            </w:r>
          </w:p>
        </w:tc>
        <w:tc>
          <w:tcPr>
            <w:tcW w:w="3240" w:type="dxa"/>
            <w:shd w:val="clear" w:color="auto" w:fill="D9D9D9" w:themeFill="background1" w:themeFillShade="D9"/>
            <w:vAlign w:val="center"/>
          </w:tcPr>
          <w:p w14:paraId="4399C275" w14:textId="77777777" w:rsidR="00BD62CB" w:rsidRPr="009764A0" w:rsidRDefault="00BD62CB" w:rsidP="00664AE8">
            <w:pPr>
              <w:pStyle w:val="BodyText"/>
              <w:keepNext/>
              <w:spacing w:before="0" w:after="0"/>
              <w:jc w:val="center"/>
              <w:rPr>
                <w:rFonts w:asciiTheme="minorHAnsi" w:hAnsiTheme="minorHAnsi"/>
                <w:b/>
                <w:sz w:val="18"/>
                <w:szCs w:val="18"/>
              </w:rPr>
            </w:pPr>
            <w:r w:rsidRPr="009764A0">
              <w:rPr>
                <w:rFonts w:asciiTheme="minorHAnsi" w:hAnsiTheme="minorHAnsi"/>
                <w:b/>
                <w:sz w:val="18"/>
                <w:szCs w:val="18"/>
              </w:rPr>
              <w:t>User Stories (Narratives)</w:t>
            </w:r>
          </w:p>
        </w:tc>
        <w:tc>
          <w:tcPr>
            <w:tcW w:w="2340" w:type="dxa"/>
            <w:shd w:val="clear" w:color="auto" w:fill="D9D9D9" w:themeFill="background1" w:themeFillShade="D9"/>
            <w:vAlign w:val="center"/>
          </w:tcPr>
          <w:p w14:paraId="7CC5CDCE" w14:textId="77777777" w:rsidR="00BD62CB" w:rsidRPr="009764A0" w:rsidRDefault="00BD62CB" w:rsidP="00664AE8">
            <w:pPr>
              <w:pStyle w:val="BodyText"/>
              <w:keepNext/>
              <w:spacing w:before="0" w:after="0"/>
              <w:jc w:val="center"/>
              <w:rPr>
                <w:rFonts w:asciiTheme="minorHAnsi" w:hAnsiTheme="minorHAnsi"/>
                <w:b/>
                <w:sz w:val="18"/>
                <w:szCs w:val="18"/>
              </w:rPr>
            </w:pPr>
            <w:r w:rsidRPr="009764A0">
              <w:rPr>
                <w:rFonts w:asciiTheme="minorHAnsi" w:hAnsiTheme="minorHAnsi"/>
                <w:b/>
                <w:sz w:val="18"/>
                <w:szCs w:val="18"/>
              </w:rPr>
              <w:t>User Tasks</w:t>
            </w:r>
          </w:p>
        </w:tc>
        <w:tc>
          <w:tcPr>
            <w:tcW w:w="3914" w:type="dxa"/>
            <w:shd w:val="clear" w:color="auto" w:fill="D9D9D9" w:themeFill="background1" w:themeFillShade="D9"/>
            <w:vAlign w:val="center"/>
          </w:tcPr>
          <w:p w14:paraId="4B7546BB" w14:textId="77777777" w:rsidR="00BD62CB" w:rsidRPr="009764A0" w:rsidRDefault="00BD62CB" w:rsidP="00664AE8">
            <w:pPr>
              <w:pStyle w:val="BodyText"/>
              <w:keepNext/>
              <w:spacing w:before="0" w:after="0"/>
              <w:jc w:val="center"/>
              <w:rPr>
                <w:rFonts w:asciiTheme="minorHAnsi" w:hAnsiTheme="minorHAnsi"/>
                <w:b/>
                <w:sz w:val="18"/>
                <w:szCs w:val="18"/>
              </w:rPr>
            </w:pPr>
            <w:r w:rsidRPr="009764A0">
              <w:rPr>
                <w:rFonts w:asciiTheme="minorHAnsi" w:hAnsiTheme="minorHAnsi"/>
                <w:b/>
                <w:sz w:val="18"/>
                <w:szCs w:val="18"/>
              </w:rPr>
              <w:t>Business Acceptance Criteria</w:t>
            </w:r>
          </w:p>
          <w:p w14:paraId="6D27472D" w14:textId="77777777" w:rsidR="00BD62CB" w:rsidRPr="009764A0" w:rsidRDefault="00BD62CB" w:rsidP="00664AE8">
            <w:pPr>
              <w:pStyle w:val="BodyText"/>
              <w:keepNext/>
              <w:spacing w:before="0" w:after="0"/>
              <w:jc w:val="center"/>
              <w:rPr>
                <w:rFonts w:asciiTheme="minorHAnsi" w:hAnsiTheme="minorHAnsi"/>
                <w:b/>
                <w:sz w:val="18"/>
                <w:szCs w:val="18"/>
              </w:rPr>
            </w:pPr>
            <w:r w:rsidRPr="009764A0">
              <w:rPr>
                <w:rFonts w:asciiTheme="minorHAnsi" w:hAnsiTheme="minorHAnsi"/>
                <w:b/>
                <w:sz w:val="18"/>
                <w:szCs w:val="18"/>
              </w:rPr>
              <w:t>(Requirements)</w:t>
            </w:r>
          </w:p>
        </w:tc>
      </w:tr>
      <w:tr w:rsidR="00BD62CB" w:rsidRPr="009764A0" w14:paraId="52DB79D5" w14:textId="77777777" w:rsidTr="009328A8">
        <w:trPr>
          <w:trHeight w:val="1997"/>
        </w:trPr>
        <w:tc>
          <w:tcPr>
            <w:tcW w:w="540" w:type="dxa"/>
            <w:shd w:val="clear" w:color="auto" w:fill="F2F2F2" w:themeFill="background1" w:themeFillShade="F2"/>
          </w:tcPr>
          <w:p w14:paraId="0AA164F6" w14:textId="0235B836" w:rsidR="00BD62CB" w:rsidRPr="009764A0" w:rsidRDefault="00491BB4" w:rsidP="009764A0">
            <w:pPr>
              <w:pStyle w:val="BodyText"/>
              <w:spacing w:before="0" w:after="0"/>
              <w:rPr>
                <w:rFonts w:asciiTheme="minorHAnsi" w:hAnsiTheme="minorHAnsi"/>
                <w:sz w:val="18"/>
                <w:szCs w:val="18"/>
              </w:rPr>
            </w:pPr>
            <w:r>
              <w:rPr>
                <w:rFonts w:asciiTheme="minorHAnsi" w:hAnsiTheme="minorHAnsi"/>
                <w:sz w:val="18"/>
                <w:szCs w:val="18"/>
              </w:rPr>
              <w:t>125</w:t>
            </w:r>
          </w:p>
        </w:tc>
        <w:tc>
          <w:tcPr>
            <w:tcW w:w="1080" w:type="dxa"/>
            <w:shd w:val="clear" w:color="auto" w:fill="F2F2F2" w:themeFill="background1" w:themeFillShade="F2"/>
          </w:tcPr>
          <w:p w14:paraId="6CAADE9F"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NEED</w:t>
            </w:r>
          </w:p>
        </w:tc>
        <w:tc>
          <w:tcPr>
            <w:tcW w:w="1980" w:type="dxa"/>
            <w:shd w:val="clear" w:color="auto" w:fill="F2F2F2" w:themeFill="background1" w:themeFillShade="F2"/>
          </w:tcPr>
          <w:p w14:paraId="722B6EDF"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The system shall be designed to ensure the highest degree of reliability and accuracy of data identification.</w:t>
            </w:r>
          </w:p>
        </w:tc>
        <w:tc>
          <w:tcPr>
            <w:tcW w:w="3240" w:type="dxa"/>
            <w:shd w:val="clear" w:color="auto" w:fill="F2F2F2" w:themeFill="background1" w:themeFillShade="F2"/>
          </w:tcPr>
          <w:p w14:paraId="07495D9F" w14:textId="533E517A" w:rsidR="00BD62CB" w:rsidRPr="009764A0" w:rsidRDefault="009764A0" w:rsidP="009764A0">
            <w:pPr>
              <w:rPr>
                <w:rFonts w:asciiTheme="minorHAnsi" w:hAnsiTheme="minorHAnsi"/>
                <w:color w:val="000000"/>
                <w:sz w:val="18"/>
                <w:szCs w:val="18"/>
              </w:rPr>
            </w:pPr>
            <w:r>
              <w:rPr>
                <w:rFonts w:asciiTheme="minorHAnsi" w:hAnsiTheme="minorHAnsi"/>
                <w:sz w:val="18"/>
                <w:szCs w:val="18"/>
              </w:rPr>
              <w:t>38</w:t>
            </w:r>
            <w:r w:rsidR="00BD62CB" w:rsidRPr="009764A0">
              <w:rPr>
                <w:rFonts w:asciiTheme="minorHAnsi" w:hAnsiTheme="minorHAnsi"/>
                <w:sz w:val="18"/>
                <w:szCs w:val="18"/>
              </w:rPr>
              <w:t>.1 As an Information Technology (IT) staff or user, I want the system to be designed and constructed to ensure the highest degree of reliability and accuracy data identification based on existing VA defined business rules for processing all inbound ePrescribing data so that I can ensure the veteran’s personal information is protected.</w:t>
            </w:r>
          </w:p>
        </w:tc>
        <w:tc>
          <w:tcPr>
            <w:tcW w:w="2340" w:type="dxa"/>
            <w:shd w:val="clear" w:color="auto" w:fill="F2F2F2" w:themeFill="background1" w:themeFillShade="F2"/>
          </w:tcPr>
          <w:p w14:paraId="249952F0" w14:textId="77777777" w:rsidR="00BD62CB" w:rsidRPr="009764A0" w:rsidRDefault="00BD62CB" w:rsidP="009764A0">
            <w:pPr>
              <w:rPr>
                <w:rFonts w:asciiTheme="minorHAnsi" w:hAnsiTheme="minorHAnsi"/>
                <w:color w:val="000000"/>
                <w:sz w:val="18"/>
                <w:szCs w:val="18"/>
              </w:rPr>
            </w:pPr>
          </w:p>
        </w:tc>
        <w:tc>
          <w:tcPr>
            <w:tcW w:w="3914" w:type="dxa"/>
            <w:shd w:val="clear" w:color="auto" w:fill="F2F2F2" w:themeFill="background1" w:themeFillShade="F2"/>
          </w:tcPr>
          <w:p w14:paraId="290F812E"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Inbound ePrescribing solution adheres to the new and existing VA defined business rules.</w:t>
            </w:r>
          </w:p>
        </w:tc>
      </w:tr>
      <w:tr w:rsidR="00BD62CB" w:rsidRPr="009764A0" w14:paraId="54E67B93" w14:textId="77777777" w:rsidTr="009328A8">
        <w:trPr>
          <w:trHeight w:val="145"/>
        </w:trPr>
        <w:tc>
          <w:tcPr>
            <w:tcW w:w="540" w:type="dxa"/>
            <w:shd w:val="clear" w:color="auto" w:fill="F2F2F2" w:themeFill="background1" w:themeFillShade="F2"/>
          </w:tcPr>
          <w:p w14:paraId="48DDBC17" w14:textId="7297B843" w:rsidR="00BD62CB" w:rsidRPr="009764A0" w:rsidRDefault="00491BB4" w:rsidP="009764A0">
            <w:pPr>
              <w:pStyle w:val="BodyText"/>
              <w:spacing w:before="0" w:after="0"/>
              <w:rPr>
                <w:rFonts w:asciiTheme="minorHAnsi" w:hAnsiTheme="minorHAnsi"/>
                <w:sz w:val="18"/>
                <w:szCs w:val="18"/>
              </w:rPr>
            </w:pPr>
            <w:r>
              <w:rPr>
                <w:rFonts w:asciiTheme="minorHAnsi" w:hAnsiTheme="minorHAnsi"/>
                <w:sz w:val="18"/>
                <w:szCs w:val="18"/>
              </w:rPr>
              <w:t>126</w:t>
            </w:r>
          </w:p>
        </w:tc>
        <w:tc>
          <w:tcPr>
            <w:tcW w:w="1080" w:type="dxa"/>
            <w:shd w:val="clear" w:color="auto" w:fill="F2F2F2" w:themeFill="background1" w:themeFillShade="F2"/>
          </w:tcPr>
          <w:p w14:paraId="7D85A4C7"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NEED</w:t>
            </w:r>
          </w:p>
        </w:tc>
        <w:tc>
          <w:tcPr>
            <w:tcW w:w="1980" w:type="dxa"/>
            <w:shd w:val="clear" w:color="auto" w:fill="F2F2F2" w:themeFill="background1" w:themeFillShade="F2"/>
          </w:tcPr>
          <w:p w14:paraId="0B0F721D"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The system shall enhance the VistA Outpatient Pharmacy (OP) features.</w:t>
            </w:r>
          </w:p>
        </w:tc>
        <w:tc>
          <w:tcPr>
            <w:tcW w:w="3240" w:type="dxa"/>
            <w:shd w:val="clear" w:color="auto" w:fill="F2F2F2" w:themeFill="background1" w:themeFillShade="F2"/>
          </w:tcPr>
          <w:p w14:paraId="6A9973C3" w14:textId="5FD2D8F4" w:rsidR="00BD62CB" w:rsidRPr="009764A0" w:rsidRDefault="009764A0" w:rsidP="009764A0">
            <w:pPr>
              <w:rPr>
                <w:rFonts w:asciiTheme="minorHAnsi" w:hAnsiTheme="minorHAnsi"/>
                <w:sz w:val="18"/>
                <w:szCs w:val="18"/>
              </w:rPr>
            </w:pPr>
            <w:r>
              <w:rPr>
                <w:rFonts w:asciiTheme="minorHAnsi" w:hAnsiTheme="minorHAnsi"/>
                <w:sz w:val="18"/>
                <w:szCs w:val="18"/>
              </w:rPr>
              <w:t>38</w:t>
            </w:r>
            <w:r w:rsidR="00BD62CB" w:rsidRPr="009764A0">
              <w:rPr>
                <w:rFonts w:asciiTheme="minorHAnsi" w:hAnsiTheme="minorHAnsi"/>
                <w:sz w:val="18"/>
                <w:szCs w:val="18"/>
              </w:rPr>
              <w:t>.1 As an IT staff or user, I want the system to be designed and constructed to enhance the existing VistA OP services so that I can utilize VistA OP existing features.</w:t>
            </w:r>
          </w:p>
        </w:tc>
        <w:tc>
          <w:tcPr>
            <w:tcW w:w="2340" w:type="dxa"/>
            <w:shd w:val="clear" w:color="auto" w:fill="F2F2F2" w:themeFill="background1" w:themeFillShade="F2"/>
          </w:tcPr>
          <w:p w14:paraId="1BFAE6A5" w14:textId="77777777" w:rsidR="00BD62CB" w:rsidRPr="009764A0" w:rsidRDefault="00BD62CB" w:rsidP="009764A0">
            <w:pPr>
              <w:rPr>
                <w:rFonts w:asciiTheme="minorHAnsi" w:hAnsiTheme="minorHAnsi"/>
                <w:color w:val="000000"/>
                <w:sz w:val="18"/>
                <w:szCs w:val="18"/>
              </w:rPr>
            </w:pPr>
          </w:p>
        </w:tc>
        <w:tc>
          <w:tcPr>
            <w:tcW w:w="3914" w:type="dxa"/>
            <w:shd w:val="clear" w:color="auto" w:fill="F2F2F2" w:themeFill="background1" w:themeFillShade="F2"/>
          </w:tcPr>
          <w:p w14:paraId="036F0383"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 xml:space="preserve">Inbound ePrescribing features are consistent with the VistA OP existing features. </w:t>
            </w:r>
          </w:p>
        </w:tc>
      </w:tr>
      <w:tr w:rsidR="00BD62CB" w:rsidRPr="009764A0" w14:paraId="5F5D1CE2" w14:textId="77777777" w:rsidTr="009328A8">
        <w:trPr>
          <w:trHeight w:val="145"/>
        </w:trPr>
        <w:tc>
          <w:tcPr>
            <w:tcW w:w="540" w:type="dxa"/>
            <w:shd w:val="clear" w:color="auto" w:fill="F2F2F2" w:themeFill="background1" w:themeFillShade="F2"/>
          </w:tcPr>
          <w:p w14:paraId="291F9F14" w14:textId="1D8CF2F1" w:rsidR="00BD62CB" w:rsidRPr="009764A0" w:rsidRDefault="00491BB4" w:rsidP="009764A0">
            <w:pPr>
              <w:pStyle w:val="BodyText"/>
              <w:spacing w:before="0" w:after="0"/>
              <w:rPr>
                <w:rFonts w:asciiTheme="minorHAnsi" w:hAnsiTheme="minorHAnsi"/>
                <w:sz w:val="18"/>
                <w:szCs w:val="18"/>
              </w:rPr>
            </w:pPr>
            <w:r>
              <w:rPr>
                <w:rFonts w:asciiTheme="minorHAnsi" w:hAnsiTheme="minorHAnsi"/>
                <w:sz w:val="18"/>
                <w:szCs w:val="18"/>
              </w:rPr>
              <w:t>127</w:t>
            </w:r>
          </w:p>
        </w:tc>
        <w:tc>
          <w:tcPr>
            <w:tcW w:w="1080" w:type="dxa"/>
            <w:shd w:val="clear" w:color="auto" w:fill="F2F2F2" w:themeFill="background1" w:themeFillShade="F2"/>
          </w:tcPr>
          <w:p w14:paraId="3D269297"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NEED</w:t>
            </w:r>
          </w:p>
        </w:tc>
        <w:tc>
          <w:tcPr>
            <w:tcW w:w="1980" w:type="dxa"/>
            <w:shd w:val="clear" w:color="auto" w:fill="F2F2F2" w:themeFill="background1" w:themeFillShade="F2"/>
          </w:tcPr>
          <w:p w14:paraId="0BD279E9"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The system shall maintain data integrity during planned and unplanned maintenances.</w:t>
            </w:r>
          </w:p>
        </w:tc>
        <w:tc>
          <w:tcPr>
            <w:tcW w:w="3240" w:type="dxa"/>
            <w:shd w:val="clear" w:color="auto" w:fill="F2F2F2" w:themeFill="background1" w:themeFillShade="F2"/>
          </w:tcPr>
          <w:p w14:paraId="249B84F6" w14:textId="6441C745" w:rsidR="00BD62CB" w:rsidRPr="009764A0" w:rsidRDefault="009764A0" w:rsidP="009764A0">
            <w:pPr>
              <w:rPr>
                <w:rFonts w:asciiTheme="minorHAnsi" w:hAnsiTheme="minorHAnsi"/>
                <w:sz w:val="18"/>
                <w:szCs w:val="18"/>
              </w:rPr>
            </w:pPr>
            <w:r>
              <w:rPr>
                <w:rFonts w:asciiTheme="minorHAnsi" w:hAnsiTheme="minorHAnsi"/>
                <w:sz w:val="18"/>
                <w:szCs w:val="18"/>
              </w:rPr>
              <w:t>38</w:t>
            </w:r>
            <w:r w:rsidR="00BD62CB" w:rsidRPr="009764A0">
              <w:rPr>
                <w:rFonts w:asciiTheme="minorHAnsi" w:hAnsiTheme="minorHAnsi"/>
                <w:sz w:val="18"/>
                <w:szCs w:val="18"/>
              </w:rPr>
              <w:t>.1 As an IT staff or user, I want the system to be designed and constructed to ensure the highest degree of reliability and accuracy during planned and unplanned maintenances so that I can guarantee the accuracy of the system performance data.</w:t>
            </w:r>
          </w:p>
        </w:tc>
        <w:tc>
          <w:tcPr>
            <w:tcW w:w="2340" w:type="dxa"/>
            <w:shd w:val="clear" w:color="auto" w:fill="F2F2F2" w:themeFill="background1" w:themeFillShade="F2"/>
          </w:tcPr>
          <w:p w14:paraId="7D48965F" w14:textId="277F8019" w:rsidR="00BD62CB" w:rsidRPr="009764A0" w:rsidRDefault="009764A0" w:rsidP="009764A0">
            <w:pPr>
              <w:rPr>
                <w:rFonts w:asciiTheme="minorHAnsi" w:hAnsiTheme="minorHAnsi"/>
                <w:color w:val="000000"/>
                <w:sz w:val="18"/>
                <w:szCs w:val="18"/>
              </w:rPr>
            </w:pPr>
            <w:r>
              <w:rPr>
                <w:rFonts w:asciiTheme="minorHAnsi" w:hAnsiTheme="minorHAnsi"/>
                <w:color w:val="000000"/>
                <w:sz w:val="18"/>
                <w:szCs w:val="18"/>
              </w:rPr>
              <w:t>38</w:t>
            </w:r>
            <w:r w:rsidR="00BD62CB" w:rsidRPr="009764A0">
              <w:rPr>
                <w:rFonts w:asciiTheme="minorHAnsi" w:hAnsiTheme="minorHAnsi"/>
                <w:color w:val="000000"/>
                <w:sz w:val="18"/>
                <w:szCs w:val="18"/>
              </w:rPr>
              <w:t>.1.1 Verify the data for accuracy after planned and unplanned maintenances.</w:t>
            </w:r>
          </w:p>
        </w:tc>
        <w:tc>
          <w:tcPr>
            <w:tcW w:w="3914" w:type="dxa"/>
            <w:shd w:val="clear" w:color="auto" w:fill="F2F2F2" w:themeFill="background1" w:themeFillShade="F2"/>
          </w:tcPr>
          <w:p w14:paraId="64BDC5E0"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There are no data integrity issues.</w:t>
            </w:r>
          </w:p>
        </w:tc>
      </w:tr>
      <w:tr w:rsidR="00BD62CB" w:rsidRPr="009764A0" w14:paraId="243CE4F6" w14:textId="77777777" w:rsidTr="009328A8">
        <w:trPr>
          <w:trHeight w:val="145"/>
        </w:trPr>
        <w:tc>
          <w:tcPr>
            <w:tcW w:w="540" w:type="dxa"/>
            <w:shd w:val="clear" w:color="auto" w:fill="F2F2F2" w:themeFill="background1" w:themeFillShade="F2"/>
          </w:tcPr>
          <w:p w14:paraId="1229E345" w14:textId="0CBEDABA" w:rsidR="00BD62CB" w:rsidRPr="009764A0" w:rsidRDefault="00491BB4" w:rsidP="009764A0">
            <w:pPr>
              <w:pStyle w:val="BodyText"/>
              <w:spacing w:before="0" w:after="0"/>
              <w:rPr>
                <w:rFonts w:asciiTheme="minorHAnsi" w:hAnsiTheme="minorHAnsi"/>
                <w:sz w:val="18"/>
                <w:szCs w:val="18"/>
              </w:rPr>
            </w:pPr>
            <w:r>
              <w:rPr>
                <w:rFonts w:asciiTheme="minorHAnsi" w:hAnsiTheme="minorHAnsi"/>
                <w:sz w:val="18"/>
                <w:szCs w:val="18"/>
              </w:rPr>
              <w:t>128</w:t>
            </w:r>
          </w:p>
        </w:tc>
        <w:tc>
          <w:tcPr>
            <w:tcW w:w="1080" w:type="dxa"/>
            <w:shd w:val="clear" w:color="auto" w:fill="F2F2F2" w:themeFill="background1" w:themeFillShade="F2"/>
          </w:tcPr>
          <w:p w14:paraId="6C008762"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NONF</w:t>
            </w:r>
          </w:p>
          <w:p w14:paraId="6B56B914"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1610</w:t>
            </w:r>
          </w:p>
        </w:tc>
        <w:tc>
          <w:tcPr>
            <w:tcW w:w="1980" w:type="dxa"/>
            <w:shd w:val="clear" w:color="auto" w:fill="F2F2F2" w:themeFill="background1" w:themeFillShade="F2"/>
          </w:tcPr>
          <w:p w14:paraId="7907257B"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Notification of scheduled maintenance periods that require the service to be offline or that may degrade system performance shall be disseminated to the business user community a minimum of 48 hours prior to the scheduled event.</w:t>
            </w:r>
          </w:p>
        </w:tc>
        <w:tc>
          <w:tcPr>
            <w:tcW w:w="3240" w:type="dxa"/>
            <w:shd w:val="clear" w:color="auto" w:fill="F2F2F2" w:themeFill="background1" w:themeFillShade="F2"/>
          </w:tcPr>
          <w:p w14:paraId="2235CB35" w14:textId="07C830EC" w:rsidR="00BD62CB" w:rsidRPr="009764A0" w:rsidRDefault="009764A0" w:rsidP="009764A0">
            <w:pPr>
              <w:rPr>
                <w:rFonts w:asciiTheme="minorHAnsi" w:hAnsiTheme="minorHAnsi"/>
                <w:color w:val="000000"/>
                <w:sz w:val="18"/>
                <w:szCs w:val="18"/>
              </w:rPr>
            </w:pPr>
            <w:r>
              <w:rPr>
                <w:rFonts w:asciiTheme="minorHAnsi" w:hAnsiTheme="minorHAnsi"/>
                <w:color w:val="000000"/>
                <w:sz w:val="18"/>
                <w:szCs w:val="18"/>
              </w:rPr>
              <w:t>38</w:t>
            </w:r>
            <w:r w:rsidR="00BD62CB" w:rsidRPr="009764A0">
              <w:rPr>
                <w:rFonts w:asciiTheme="minorHAnsi" w:hAnsiTheme="minorHAnsi"/>
                <w:color w:val="000000"/>
                <w:sz w:val="18"/>
                <w:szCs w:val="18"/>
              </w:rPr>
              <w:t>.1 As the business user community, I want to be notified of the scheduled planned maintenance periods so that I can plan managerial and administrative tasks during the planned schedule maintenance periods.</w:t>
            </w:r>
          </w:p>
        </w:tc>
        <w:tc>
          <w:tcPr>
            <w:tcW w:w="2340" w:type="dxa"/>
            <w:shd w:val="clear" w:color="auto" w:fill="F2F2F2" w:themeFill="background1" w:themeFillShade="F2"/>
          </w:tcPr>
          <w:p w14:paraId="04C17CE9" w14:textId="77777777" w:rsidR="00BD62CB" w:rsidRPr="009764A0" w:rsidRDefault="00BD62CB" w:rsidP="009764A0">
            <w:pPr>
              <w:rPr>
                <w:rFonts w:asciiTheme="minorHAnsi" w:hAnsiTheme="minorHAnsi"/>
                <w:color w:val="000000"/>
                <w:sz w:val="18"/>
                <w:szCs w:val="18"/>
              </w:rPr>
            </w:pPr>
          </w:p>
        </w:tc>
        <w:tc>
          <w:tcPr>
            <w:tcW w:w="3914" w:type="dxa"/>
            <w:shd w:val="clear" w:color="auto" w:fill="F2F2F2" w:themeFill="background1" w:themeFillShade="F2"/>
          </w:tcPr>
          <w:p w14:paraId="0DE1A328"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 xml:space="preserve">The business user community is notified 48 hours in advance of a planned or unplanned maintenance schedule via email or other forms of communications. </w:t>
            </w:r>
          </w:p>
        </w:tc>
      </w:tr>
      <w:tr w:rsidR="00BD62CB" w:rsidRPr="009764A0" w14:paraId="390C859A" w14:textId="77777777" w:rsidTr="009328A8">
        <w:trPr>
          <w:trHeight w:val="145"/>
        </w:trPr>
        <w:tc>
          <w:tcPr>
            <w:tcW w:w="540" w:type="dxa"/>
            <w:shd w:val="clear" w:color="auto" w:fill="F2F2F2" w:themeFill="background1" w:themeFillShade="F2"/>
          </w:tcPr>
          <w:p w14:paraId="4F288A62" w14:textId="0B4427BC" w:rsidR="00BD62CB" w:rsidRPr="009764A0" w:rsidRDefault="00491BB4" w:rsidP="009764A0">
            <w:pPr>
              <w:pStyle w:val="BodyText"/>
              <w:spacing w:before="0" w:after="0"/>
              <w:rPr>
                <w:rFonts w:asciiTheme="minorHAnsi" w:hAnsiTheme="minorHAnsi"/>
                <w:sz w:val="18"/>
                <w:szCs w:val="18"/>
              </w:rPr>
            </w:pPr>
            <w:r>
              <w:rPr>
                <w:rFonts w:asciiTheme="minorHAnsi" w:hAnsiTheme="minorHAnsi"/>
                <w:sz w:val="18"/>
                <w:szCs w:val="18"/>
              </w:rPr>
              <w:t>129</w:t>
            </w:r>
          </w:p>
        </w:tc>
        <w:tc>
          <w:tcPr>
            <w:tcW w:w="1080" w:type="dxa"/>
            <w:shd w:val="clear" w:color="auto" w:fill="F2F2F2" w:themeFill="background1" w:themeFillShade="F2"/>
          </w:tcPr>
          <w:p w14:paraId="6151A359"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NONF</w:t>
            </w:r>
          </w:p>
          <w:p w14:paraId="13F46DB1"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1780</w:t>
            </w:r>
          </w:p>
        </w:tc>
        <w:tc>
          <w:tcPr>
            <w:tcW w:w="1980" w:type="dxa"/>
            <w:shd w:val="clear" w:color="auto" w:fill="F2F2F2" w:themeFill="background1" w:themeFillShade="F2"/>
          </w:tcPr>
          <w:p w14:paraId="2320E968" w14:textId="1DEE7D75"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 xml:space="preserve">Maintenance, including maintenance of externally developed software incorporated into the VistA OP application, shall be </w:t>
            </w:r>
            <w:r w:rsidRPr="009764A0">
              <w:rPr>
                <w:rFonts w:asciiTheme="minorHAnsi" w:hAnsiTheme="minorHAnsi"/>
                <w:color w:val="000000"/>
                <w:sz w:val="18"/>
                <w:szCs w:val="18"/>
              </w:rPr>
              <w:lastRenderedPageBreak/>
              <w:t>scheduled during off peak hours or in conjunction with relevant maintenance schedules</w:t>
            </w:r>
            <w:r w:rsidR="00A56BC0" w:rsidRPr="009764A0">
              <w:rPr>
                <w:rFonts w:asciiTheme="minorHAnsi" w:hAnsiTheme="minorHAnsi"/>
                <w:color w:val="000000"/>
                <w:sz w:val="18"/>
                <w:szCs w:val="18"/>
              </w:rPr>
              <w:t xml:space="preserve">. </w:t>
            </w:r>
            <w:r w:rsidRPr="009764A0">
              <w:rPr>
                <w:rFonts w:asciiTheme="minorHAnsi" w:hAnsiTheme="minorHAnsi"/>
                <w:color w:val="000000"/>
                <w:sz w:val="18"/>
                <w:szCs w:val="18"/>
              </w:rPr>
              <w:t>The business owner should provide specific requirements for establishing system maintenance windows when planned service disruptions can occur in support of periodic maintenance.</w:t>
            </w:r>
          </w:p>
        </w:tc>
        <w:tc>
          <w:tcPr>
            <w:tcW w:w="3240" w:type="dxa"/>
            <w:shd w:val="clear" w:color="auto" w:fill="F2F2F2" w:themeFill="background1" w:themeFillShade="F2"/>
          </w:tcPr>
          <w:p w14:paraId="40A706E9" w14:textId="5EABFB00" w:rsidR="00BD62CB" w:rsidRPr="009764A0" w:rsidRDefault="009764A0" w:rsidP="009764A0">
            <w:pPr>
              <w:rPr>
                <w:rFonts w:asciiTheme="minorHAnsi" w:hAnsiTheme="minorHAnsi"/>
                <w:color w:val="000000"/>
                <w:sz w:val="18"/>
                <w:szCs w:val="18"/>
              </w:rPr>
            </w:pPr>
            <w:r>
              <w:rPr>
                <w:rFonts w:asciiTheme="minorHAnsi" w:hAnsiTheme="minorHAnsi"/>
                <w:color w:val="000000"/>
                <w:sz w:val="18"/>
                <w:szCs w:val="18"/>
              </w:rPr>
              <w:lastRenderedPageBreak/>
              <w:t>38</w:t>
            </w:r>
            <w:r w:rsidR="00BD62CB" w:rsidRPr="009764A0">
              <w:rPr>
                <w:rFonts w:asciiTheme="minorHAnsi" w:hAnsiTheme="minorHAnsi"/>
                <w:color w:val="000000"/>
                <w:sz w:val="18"/>
                <w:szCs w:val="18"/>
              </w:rPr>
              <w:t>.1 As the business owner, I want to be notified of the maintenance schedules to eliminate service disruptions so that I can monitor the off-peak or planned maintenance schedules</w:t>
            </w:r>
            <w:r w:rsidR="00A56BC0" w:rsidRPr="009764A0">
              <w:rPr>
                <w:rFonts w:asciiTheme="minorHAnsi" w:hAnsiTheme="minorHAnsi"/>
                <w:color w:val="000000"/>
                <w:sz w:val="18"/>
                <w:szCs w:val="18"/>
              </w:rPr>
              <w:t xml:space="preserve">. </w:t>
            </w:r>
          </w:p>
        </w:tc>
        <w:tc>
          <w:tcPr>
            <w:tcW w:w="2340" w:type="dxa"/>
            <w:shd w:val="clear" w:color="auto" w:fill="F2F2F2" w:themeFill="background1" w:themeFillShade="F2"/>
          </w:tcPr>
          <w:p w14:paraId="62C0E119" w14:textId="77777777" w:rsidR="00BD62CB" w:rsidRPr="009764A0" w:rsidRDefault="00BD62CB" w:rsidP="009764A0">
            <w:pPr>
              <w:rPr>
                <w:rFonts w:asciiTheme="minorHAnsi" w:hAnsiTheme="minorHAnsi"/>
                <w:color w:val="000000"/>
                <w:sz w:val="18"/>
                <w:szCs w:val="18"/>
              </w:rPr>
            </w:pPr>
          </w:p>
        </w:tc>
        <w:tc>
          <w:tcPr>
            <w:tcW w:w="3914" w:type="dxa"/>
            <w:shd w:val="clear" w:color="auto" w:fill="F2F2F2" w:themeFill="background1" w:themeFillShade="F2"/>
          </w:tcPr>
          <w:p w14:paraId="1C886EBA"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 xml:space="preserve">The business owners receive the maintenance schedules in advance. </w:t>
            </w:r>
          </w:p>
        </w:tc>
      </w:tr>
      <w:tr w:rsidR="00BD62CB" w:rsidRPr="009764A0" w14:paraId="5B710CED" w14:textId="77777777" w:rsidTr="009328A8">
        <w:trPr>
          <w:trHeight w:val="145"/>
        </w:trPr>
        <w:tc>
          <w:tcPr>
            <w:tcW w:w="540" w:type="dxa"/>
            <w:shd w:val="clear" w:color="auto" w:fill="F2F2F2" w:themeFill="background1" w:themeFillShade="F2"/>
          </w:tcPr>
          <w:p w14:paraId="306E28FB" w14:textId="4F539E1B" w:rsidR="00BD62CB" w:rsidRPr="009764A0" w:rsidRDefault="00491BB4" w:rsidP="009764A0">
            <w:pPr>
              <w:pStyle w:val="BodyText"/>
              <w:spacing w:before="0" w:after="0"/>
              <w:rPr>
                <w:rFonts w:asciiTheme="minorHAnsi" w:hAnsiTheme="minorHAnsi"/>
                <w:sz w:val="18"/>
                <w:szCs w:val="18"/>
              </w:rPr>
            </w:pPr>
            <w:r>
              <w:rPr>
                <w:rFonts w:asciiTheme="minorHAnsi" w:hAnsiTheme="minorHAnsi"/>
                <w:sz w:val="18"/>
                <w:szCs w:val="18"/>
              </w:rPr>
              <w:lastRenderedPageBreak/>
              <w:t>130</w:t>
            </w:r>
          </w:p>
        </w:tc>
        <w:tc>
          <w:tcPr>
            <w:tcW w:w="1080" w:type="dxa"/>
            <w:shd w:val="clear" w:color="auto" w:fill="F2F2F2" w:themeFill="background1" w:themeFillShade="F2"/>
          </w:tcPr>
          <w:p w14:paraId="0D26FC54"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NEED</w:t>
            </w:r>
          </w:p>
        </w:tc>
        <w:tc>
          <w:tcPr>
            <w:tcW w:w="1980" w:type="dxa"/>
            <w:shd w:val="clear" w:color="auto" w:fill="F2F2F2" w:themeFill="background1" w:themeFillShade="F2"/>
          </w:tcPr>
          <w:p w14:paraId="2BAADF82" w14:textId="77777777" w:rsidR="00BD62CB" w:rsidRPr="009764A0" w:rsidRDefault="00BD62CB" w:rsidP="009764A0">
            <w:pPr>
              <w:rPr>
                <w:rFonts w:asciiTheme="minorHAnsi" w:hAnsiTheme="minorHAnsi"/>
                <w:color w:val="000000"/>
                <w:sz w:val="18"/>
                <w:szCs w:val="18"/>
              </w:rPr>
            </w:pPr>
          </w:p>
        </w:tc>
        <w:tc>
          <w:tcPr>
            <w:tcW w:w="3240" w:type="dxa"/>
            <w:shd w:val="clear" w:color="auto" w:fill="F2F2F2" w:themeFill="background1" w:themeFillShade="F2"/>
          </w:tcPr>
          <w:p w14:paraId="554D5285" w14:textId="23A87286" w:rsidR="00BD62CB" w:rsidRPr="009764A0" w:rsidRDefault="009764A0" w:rsidP="009764A0">
            <w:pPr>
              <w:rPr>
                <w:rFonts w:asciiTheme="minorHAnsi" w:hAnsiTheme="minorHAnsi"/>
                <w:color w:val="000000"/>
                <w:sz w:val="18"/>
                <w:szCs w:val="18"/>
              </w:rPr>
            </w:pPr>
            <w:r>
              <w:rPr>
                <w:rFonts w:asciiTheme="minorHAnsi" w:hAnsiTheme="minorHAnsi"/>
                <w:sz w:val="18"/>
                <w:szCs w:val="18"/>
              </w:rPr>
              <w:t>38</w:t>
            </w:r>
            <w:r w:rsidR="00BD62CB" w:rsidRPr="009764A0">
              <w:rPr>
                <w:rFonts w:asciiTheme="minorHAnsi" w:hAnsiTheme="minorHAnsi"/>
                <w:sz w:val="18"/>
                <w:szCs w:val="18"/>
              </w:rPr>
              <w:t>.1 As the System Administrator(s), I want the system to provide the capability for detecting system failures so that I can monitor and restore servers.</w:t>
            </w:r>
          </w:p>
        </w:tc>
        <w:tc>
          <w:tcPr>
            <w:tcW w:w="2340" w:type="dxa"/>
            <w:shd w:val="clear" w:color="auto" w:fill="F2F2F2" w:themeFill="background1" w:themeFillShade="F2"/>
          </w:tcPr>
          <w:p w14:paraId="12639F6C" w14:textId="77777777" w:rsidR="00BD62CB" w:rsidRPr="009764A0" w:rsidRDefault="00BD62CB" w:rsidP="009764A0">
            <w:pPr>
              <w:rPr>
                <w:rFonts w:asciiTheme="minorHAnsi" w:hAnsiTheme="minorHAnsi"/>
                <w:color w:val="000000"/>
                <w:sz w:val="18"/>
                <w:szCs w:val="18"/>
              </w:rPr>
            </w:pPr>
          </w:p>
        </w:tc>
        <w:tc>
          <w:tcPr>
            <w:tcW w:w="3914" w:type="dxa"/>
            <w:shd w:val="clear" w:color="auto" w:fill="F2F2F2" w:themeFill="background1" w:themeFillShade="F2"/>
          </w:tcPr>
          <w:p w14:paraId="12E7A351"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System failures are detected and the System Administrators are notified.</w:t>
            </w:r>
          </w:p>
        </w:tc>
      </w:tr>
      <w:tr w:rsidR="00BD62CB" w:rsidRPr="009764A0" w14:paraId="6034D25A" w14:textId="77777777" w:rsidTr="009328A8">
        <w:trPr>
          <w:trHeight w:val="145"/>
        </w:trPr>
        <w:tc>
          <w:tcPr>
            <w:tcW w:w="540" w:type="dxa"/>
            <w:shd w:val="clear" w:color="auto" w:fill="F2F2F2" w:themeFill="background1" w:themeFillShade="F2"/>
          </w:tcPr>
          <w:p w14:paraId="1B09CA46" w14:textId="571A7172" w:rsidR="00BD62CB" w:rsidRPr="009764A0" w:rsidRDefault="00491BB4" w:rsidP="009764A0">
            <w:pPr>
              <w:pStyle w:val="BodyText"/>
              <w:spacing w:before="0" w:after="0"/>
              <w:rPr>
                <w:rFonts w:asciiTheme="minorHAnsi" w:hAnsiTheme="minorHAnsi"/>
                <w:sz w:val="18"/>
                <w:szCs w:val="18"/>
              </w:rPr>
            </w:pPr>
            <w:r>
              <w:rPr>
                <w:rFonts w:asciiTheme="minorHAnsi" w:hAnsiTheme="minorHAnsi"/>
                <w:sz w:val="18"/>
                <w:szCs w:val="18"/>
              </w:rPr>
              <w:t>131</w:t>
            </w:r>
          </w:p>
        </w:tc>
        <w:tc>
          <w:tcPr>
            <w:tcW w:w="1080" w:type="dxa"/>
            <w:shd w:val="clear" w:color="auto" w:fill="F2F2F2" w:themeFill="background1" w:themeFillShade="F2"/>
          </w:tcPr>
          <w:p w14:paraId="61A1A1AA"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NEED</w:t>
            </w:r>
          </w:p>
        </w:tc>
        <w:tc>
          <w:tcPr>
            <w:tcW w:w="1980" w:type="dxa"/>
            <w:shd w:val="clear" w:color="auto" w:fill="F2F2F2" w:themeFill="background1" w:themeFillShade="F2"/>
          </w:tcPr>
          <w:p w14:paraId="10C3E67B" w14:textId="77777777" w:rsidR="00BD62CB" w:rsidRPr="009764A0" w:rsidRDefault="00BD62CB" w:rsidP="009764A0">
            <w:pPr>
              <w:rPr>
                <w:rFonts w:asciiTheme="minorHAnsi" w:hAnsiTheme="minorHAnsi"/>
                <w:color w:val="000000"/>
                <w:sz w:val="18"/>
                <w:szCs w:val="18"/>
              </w:rPr>
            </w:pPr>
          </w:p>
        </w:tc>
        <w:tc>
          <w:tcPr>
            <w:tcW w:w="3240" w:type="dxa"/>
            <w:shd w:val="clear" w:color="auto" w:fill="F2F2F2" w:themeFill="background1" w:themeFillShade="F2"/>
          </w:tcPr>
          <w:p w14:paraId="466DA97E" w14:textId="6E333A6C" w:rsidR="00BD62CB" w:rsidRPr="009764A0" w:rsidRDefault="009764A0" w:rsidP="009764A0">
            <w:pPr>
              <w:rPr>
                <w:rFonts w:asciiTheme="minorHAnsi" w:hAnsiTheme="minorHAnsi"/>
                <w:color w:val="000000"/>
                <w:sz w:val="18"/>
                <w:szCs w:val="18"/>
              </w:rPr>
            </w:pPr>
            <w:r>
              <w:rPr>
                <w:rFonts w:asciiTheme="minorHAnsi" w:hAnsiTheme="minorHAnsi"/>
                <w:sz w:val="18"/>
                <w:szCs w:val="18"/>
              </w:rPr>
              <w:t>38</w:t>
            </w:r>
            <w:r w:rsidR="00BD62CB" w:rsidRPr="009764A0">
              <w:rPr>
                <w:rFonts w:asciiTheme="minorHAnsi" w:hAnsiTheme="minorHAnsi"/>
                <w:sz w:val="18"/>
                <w:szCs w:val="18"/>
              </w:rPr>
              <w:t>.1 As an IT staff or user, I want the system to be available 100% of the time, 24 hours/day, 365 days/year for supporting receipt, processing inbound eRxs and prescription transfers so that I can provide timely customer service to the Veterans</w:t>
            </w:r>
            <w:r w:rsidR="00A56BC0" w:rsidRPr="009764A0">
              <w:rPr>
                <w:rFonts w:asciiTheme="minorHAnsi" w:hAnsiTheme="minorHAnsi"/>
                <w:sz w:val="18"/>
                <w:szCs w:val="18"/>
              </w:rPr>
              <w:t xml:space="preserve">. </w:t>
            </w:r>
          </w:p>
        </w:tc>
        <w:tc>
          <w:tcPr>
            <w:tcW w:w="2340" w:type="dxa"/>
            <w:shd w:val="clear" w:color="auto" w:fill="F2F2F2" w:themeFill="background1" w:themeFillShade="F2"/>
          </w:tcPr>
          <w:p w14:paraId="780C1213" w14:textId="77777777" w:rsidR="00BD62CB" w:rsidRPr="009764A0" w:rsidRDefault="00BD62CB" w:rsidP="009764A0">
            <w:pPr>
              <w:rPr>
                <w:rFonts w:asciiTheme="minorHAnsi" w:hAnsiTheme="minorHAnsi"/>
                <w:color w:val="000000"/>
                <w:sz w:val="18"/>
                <w:szCs w:val="18"/>
              </w:rPr>
            </w:pPr>
          </w:p>
        </w:tc>
        <w:tc>
          <w:tcPr>
            <w:tcW w:w="3914" w:type="dxa"/>
            <w:shd w:val="clear" w:color="auto" w:fill="F2F2F2" w:themeFill="background1" w:themeFillShade="F2"/>
          </w:tcPr>
          <w:p w14:paraId="021E51CD"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rPr>
              <w:t>Inbound ePrescribing system is available 100% of the time.</w:t>
            </w:r>
          </w:p>
        </w:tc>
      </w:tr>
      <w:tr w:rsidR="00BD62CB" w:rsidRPr="009764A0" w14:paraId="76F7C161" w14:textId="77777777" w:rsidTr="009328A8">
        <w:trPr>
          <w:trHeight w:val="145"/>
        </w:trPr>
        <w:tc>
          <w:tcPr>
            <w:tcW w:w="540" w:type="dxa"/>
            <w:shd w:val="clear" w:color="auto" w:fill="F2F2F2" w:themeFill="background1" w:themeFillShade="F2"/>
          </w:tcPr>
          <w:p w14:paraId="6576BF55" w14:textId="561BC07F" w:rsidR="00BD62CB" w:rsidRPr="009764A0" w:rsidRDefault="00491BB4" w:rsidP="009764A0">
            <w:pPr>
              <w:pStyle w:val="BodyText"/>
              <w:spacing w:before="0" w:after="0"/>
              <w:rPr>
                <w:rFonts w:asciiTheme="minorHAnsi" w:hAnsiTheme="minorHAnsi"/>
                <w:sz w:val="18"/>
                <w:szCs w:val="18"/>
              </w:rPr>
            </w:pPr>
            <w:r>
              <w:rPr>
                <w:rFonts w:asciiTheme="minorHAnsi" w:hAnsiTheme="minorHAnsi"/>
                <w:sz w:val="18"/>
                <w:szCs w:val="18"/>
              </w:rPr>
              <w:t>132</w:t>
            </w:r>
          </w:p>
        </w:tc>
        <w:tc>
          <w:tcPr>
            <w:tcW w:w="1080" w:type="dxa"/>
            <w:shd w:val="clear" w:color="auto" w:fill="F2F2F2" w:themeFill="background1" w:themeFillShade="F2"/>
          </w:tcPr>
          <w:p w14:paraId="1796FB4B"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NEED</w:t>
            </w:r>
          </w:p>
        </w:tc>
        <w:tc>
          <w:tcPr>
            <w:tcW w:w="1980" w:type="dxa"/>
            <w:shd w:val="clear" w:color="auto" w:fill="F2F2F2" w:themeFill="background1" w:themeFillShade="F2"/>
          </w:tcPr>
          <w:p w14:paraId="163336CD" w14:textId="77777777" w:rsidR="00BD62CB" w:rsidRPr="009764A0" w:rsidRDefault="00BD62CB" w:rsidP="009764A0">
            <w:pPr>
              <w:rPr>
                <w:rFonts w:asciiTheme="minorHAnsi" w:hAnsiTheme="minorHAnsi"/>
                <w:color w:val="000000"/>
                <w:sz w:val="18"/>
                <w:szCs w:val="18"/>
              </w:rPr>
            </w:pPr>
          </w:p>
        </w:tc>
        <w:tc>
          <w:tcPr>
            <w:tcW w:w="3240" w:type="dxa"/>
            <w:shd w:val="clear" w:color="auto" w:fill="F2F2F2" w:themeFill="background1" w:themeFillShade="F2"/>
          </w:tcPr>
          <w:p w14:paraId="45CA260C" w14:textId="55A58B81" w:rsidR="00BD62CB" w:rsidRPr="009764A0" w:rsidRDefault="009764A0" w:rsidP="009764A0">
            <w:pPr>
              <w:rPr>
                <w:rFonts w:asciiTheme="minorHAnsi" w:hAnsiTheme="minorHAnsi"/>
                <w:sz w:val="18"/>
                <w:szCs w:val="18"/>
              </w:rPr>
            </w:pPr>
            <w:r>
              <w:rPr>
                <w:rFonts w:asciiTheme="minorHAnsi" w:hAnsiTheme="minorHAnsi"/>
                <w:sz w:val="18"/>
                <w:szCs w:val="18"/>
              </w:rPr>
              <w:t>38</w:t>
            </w:r>
            <w:r w:rsidR="00BD62CB" w:rsidRPr="009764A0">
              <w:rPr>
                <w:rFonts w:asciiTheme="minorHAnsi" w:hAnsiTheme="minorHAnsi"/>
                <w:sz w:val="18"/>
                <w:szCs w:val="18"/>
              </w:rPr>
              <w:t>.1 As an IT staff or user, I want the system to remain operational with full capacity at all-time 24 hours a day, 7 days a week so that I can process electronic prescriptions after work hours.</w:t>
            </w:r>
          </w:p>
        </w:tc>
        <w:tc>
          <w:tcPr>
            <w:tcW w:w="2340" w:type="dxa"/>
            <w:shd w:val="clear" w:color="auto" w:fill="F2F2F2" w:themeFill="background1" w:themeFillShade="F2"/>
          </w:tcPr>
          <w:p w14:paraId="77227073" w14:textId="77777777" w:rsidR="00BD62CB" w:rsidRPr="009764A0" w:rsidRDefault="00BD62CB" w:rsidP="009764A0">
            <w:pPr>
              <w:rPr>
                <w:rFonts w:asciiTheme="minorHAnsi" w:hAnsiTheme="minorHAnsi"/>
                <w:color w:val="000000"/>
                <w:sz w:val="18"/>
                <w:szCs w:val="18"/>
              </w:rPr>
            </w:pPr>
          </w:p>
        </w:tc>
        <w:tc>
          <w:tcPr>
            <w:tcW w:w="3914" w:type="dxa"/>
            <w:shd w:val="clear" w:color="auto" w:fill="F2F2F2" w:themeFill="background1" w:themeFillShade="F2"/>
          </w:tcPr>
          <w:p w14:paraId="7F40E0A9" w14:textId="77777777" w:rsidR="00BD62CB" w:rsidRPr="009764A0" w:rsidRDefault="00BD62CB" w:rsidP="009764A0">
            <w:pPr>
              <w:rPr>
                <w:rFonts w:asciiTheme="minorHAnsi" w:hAnsiTheme="minorHAnsi"/>
                <w:color w:val="000000"/>
                <w:sz w:val="18"/>
                <w:szCs w:val="18"/>
              </w:rPr>
            </w:pPr>
            <w:r w:rsidRPr="009764A0">
              <w:rPr>
                <w:rFonts w:asciiTheme="minorHAnsi" w:hAnsiTheme="minorHAnsi"/>
                <w:color w:val="000000"/>
                <w:sz w:val="18"/>
                <w:szCs w:val="18"/>
                <w:highlight w:val="lightGray"/>
              </w:rPr>
              <w:t>Inbound</w:t>
            </w:r>
            <w:r w:rsidRPr="009764A0">
              <w:rPr>
                <w:rFonts w:asciiTheme="minorHAnsi" w:hAnsiTheme="minorHAnsi"/>
                <w:color w:val="000000"/>
                <w:sz w:val="18"/>
                <w:szCs w:val="18"/>
              </w:rPr>
              <w:t xml:space="preserve"> ePrescribing system is available 24 hours and 7 days a week.</w:t>
            </w:r>
          </w:p>
        </w:tc>
      </w:tr>
      <w:tr w:rsidR="00BD62CB" w:rsidRPr="009764A0" w14:paraId="10ED6CDF" w14:textId="77777777" w:rsidTr="009328A8">
        <w:trPr>
          <w:trHeight w:val="915"/>
        </w:trPr>
        <w:tc>
          <w:tcPr>
            <w:tcW w:w="540" w:type="dxa"/>
            <w:shd w:val="clear" w:color="auto" w:fill="F2F2F2" w:themeFill="background1" w:themeFillShade="F2"/>
          </w:tcPr>
          <w:p w14:paraId="19C2AE89" w14:textId="0D8539A7" w:rsidR="00BD62CB" w:rsidRPr="009764A0" w:rsidRDefault="00491BB4" w:rsidP="009764A0">
            <w:pPr>
              <w:pStyle w:val="BodyText"/>
              <w:spacing w:before="0" w:after="0"/>
              <w:rPr>
                <w:rFonts w:asciiTheme="minorHAnsi" w:hAnsiTheme="minorHAnsi"/>
                <w:sz w:val="18"/>
                <w:szCs w:val="18"/>
              </w:rPr>
            </w:pPr>
            <w:r>
              <w:rPr>
                <w:rFonts w:asciiTheme="minorHAnsi" w:hAnsiTheme="minorHAnsi"/>
                <w:sz w:val="18"/>
                <w:szCs w:val="18"/>
              </w:rPr>
              <w:t>133</w:t>
            </w:r>
          </w:p>
        </w:tc>
        <w:tc>
          <w:tcPr>
            <w:tcW w:w="1080" w:type="dxa"/>
            <w:shd w:val="clear" w:color="auto" w:fill="F2F2F2" w:themeFill="background1" w:themeFillShade="F2"/>
          </w:tcPr>
          <w:p w14:paraId="5CAE80D4" w14:textId="77777777" w:rsidR="00BD62CB" w:rsidRPr="009764A0" w:rsidRDefault="00BD62CB" w:rsidP="009764A0">
            <w:pPr>
              <w:rPr>
                <w:rFonts w:asciiTheme="minorHAnsi" w:hAnsiTheme="minorHAnsi"/>
                <w:b/>
                <w:bCs/>
                <w:color w:val="000000"/>
                <w:sz w:val="18"/>
                <w:szCs w:val="18"/>
              </w:rPr>
            </w:pPr>
            <w:r w:rsidRPr="009764A0">
              <w:rPr>
                <w:rFonts w:asciiTheme="minorHAnsi" w:hAnsiTheme="minorHAnsi"/>
                <w:b/>
                <w:bCs/>
                <w:color w:val="000000"/>
                <w:sz w:val="18"/>
                <w:szCs w:val="18"/>
              </w:rPr>
              <w:t>NEED</w:t>
            </w:r>
          </w:p>
        </w:tc>
        <w:tc>
          <w:tcPr>
            <w:tcW w:w="1980" w:type="dxa"/>
            <w:shd w:val="clear" w:color="auto" w:fill="F2F2F2" w:themeFill="background1" w:themeFillShade="F2"/>
          </w:tcPr>
          <w:p w14:paraId="2D9134A9" w14:textId="77777777" w:rsidR="00BD62CB" w:rsidRPr="009764A0" w:rsidRDefault="00BD62CB" w:rsidP="009764A0">
            <w:pPr>
              <w:rPr>
                <w:rFonts w:asciiTheme="minorHAnsi" w:hAnsiTheme="minorHAnsi"/>
                <w:color w:val="000000"/>
                <w:sz w:val="18"/>
                <w:szCs w:val="18"/>
              </w:rPr>
            </w:pPr>
          </w:p>
        </w:tc>
        <w:tc>
          <w:tcPr>
            <w:tcW w:w="3240" w:type="dxa"/>
            <w:shd w:val="clear" w:color="auto" w:fill="F2F2F2" w:themeFill="background1" w:themeFillShade="F2"/>
          </w:tcPr>
          <w:p w14:paraId="369E0399" w14:textId="6B9E3D85" w:rsidR="00BD62CB" w:rsidRPr="009764A0" w:rsidRDefault="009764A0" w:rsidP="009764A0">
            <w:pPr>
              <w:rPr>
                <w:rFonts w:asciiTheme="minorHAnsi" w:hAnsiTheme="minorHAnsi"/>
                <w:sz w:val="18"/>
                <w:szCs w:val="18"/>
              </w:rPr>
            </w:pPr>
            <w:r>
              <w:rPr>
                <w:rFonts w:asciiTheme="minorHAnsi" w:hAnsiTheme="minorHAnsi"/>
                <w:sz w:val="18"/>
                <w:szCs w:val="18"/>
              </w:rPr>
              <w:t>38</w:t>
            </w:r>
            <w:r w:rsidR="00BD62CB" w:rsidRPr="009764A0">
              <w:rPr>
                <w:rFonts w:asciiTheme="minorHAnsi" w:hAnsiTheme="minorHAnsi"/>
                <w:sz w:val="18"/>
                <w:szCs w:val="18"/>
              </w:rPr>
              <w:t>.1 As an IT staff or user, I want the system to be locked down during repair (i.e., out of service) so that I can complete the incoming electronic prescriptions process.</w:t>
            </w:r>
          </w:p>
        </w:tc>
        <w:tc>
          <w:tcPr>
            <w:tcW w:w="2340" w:type="dxa"/>
            <w:shd w:val="clear" w:color="auto" w:fill="F2F2F2" w:themeFill="background1" w:themeFillShade="F2"/>
          </w:tcPr>
          <w:p w14:paraId="66FCD401" w14:textId="77777777" w:rsidR="00BD62CB" w:rsidRPr="009764A0" w:rsidRDefault="00BD62CB" w:rsidP="009764A0">
            <w:pPr>
              <w:rPr>
                <w:rFonts w:asciiTheme="minorHAnsi" w:hAnsiTheme="minorHAnsi"/>
                <w:color w:val="000000"/>
                <w:sz w:val="18"/>
                <w:szCs w:val="18"/>
              </w:rPr>
            </w:pPr>
          </w:p>
        </w:tc>
        <w:tc>
          <w:tcPr>
            <w:tcW w:w="3914" w:type="dxa"/>
            <w:shd w:val="clear" w:color="auto" w:fill="F2F2F2" w:themeFill="background1" w:themeFillShade="F2"/>
          </w:tcPr>
          <w:p w14:paraId="0C5E18E3" w14:textId="77777777" w:rsidR="00BD62CB" w:rsidRPr="009764A0" w:rsidRDefault="00BD62CB" w:rsidP="009764A0">
            <w:pPr>
              <w:keepNext/>
              <w:rPr>
                <w:rFonts w:asciiTheme="minorHAnsi" w:hAnsiTheme="minorHAnsi"/>
                <w:color w:val="000000"/>
                <w:sz w:val="18"/>
                <w:szCs w:val="18"/>
              </w:rPr>
            </w:pPr>
            <w:r w:rsidRPr="009764A0">
              <w:rPr>
                <w:rFonts w:asciiTheme="minorHAnsi" w:hAnsiTheme="minorHAnsi"/>
                <w:color w:val="000000"/>
                <w:sz w:val="18"/>
                <w:szCs w:val="18"/>
                <w:highlight w:val="lightGray"/>
              </w:rPr>
              <w:t>Inbound</w:t>
            </w:r>
            <w:r w:rsidRPr="009764A0">
              <w:rPr>
                <w:rFonts w:asciiTheme="minorHAnsi" w:hAnsiTheme="minorHAnsi"/>
                <w:color w:val="000000"/>
                <w:sz w:val="18"/>
                <w:szCs w:val="18"/>
              </w:rPr>
              <w:t xml:space="preserve"> ePrescribing system will be unavailable during repair.</w:t>
            </w:r>
          </w:p>
        </w:tc>
      </w:tr>
    </w:tbl>
    <w:p w14:paraId="1A96A827" w14:textId="381AE896" w:rsidR="00E0125A" w:rsidRDefault="00E0125A" w:rsidP="00D253F7">
      <w:pPr>
        <w:pStyle w:val="Heading2"/>
      </w:pPr>
      <w:bookmarkStart w:id="184" w:name="_Toc443575573"/>
      <w:r>
        <w:lastRenderedPageBreak/>
        <w:t>Scope Integration</w:t>
      </w:r>
      <w:bookmarkEnd w:id="182"/>
      <w:bookmarkEnd w:id="184"/>
    </w:p>
    <w:p w14:paraId="377768B9" w14:textId="62142C3A" w:rsidR="00BD62CB" w:rsidRPr="00BD3C9B" w:rsidRDefault="008C6D9A" w:rsidP="00664AE8">
      <w:pPr>
        <w:pStyle w:val="BodyText"/>
      </w:pPr>
      <w:r w:rsidRPr="00BD3C9B">
        <w:t>As indicated earlier, t</w:t>
      </w:r>
      <w:r w:rsidR="00BD62CB" w:rsidRPr="00BD3C9B">
        <w:t xml:space="preserve">he </w:t>
      </w:r>
      <w:proofErr w:type="gramStart"/>
      <w:r w:rsidR="00BD62CB" w:rsidRPr="00BD3C9B">
        <w:t>Inbound</w:t>
      </w:r>
      <w:proofErr w:type="gramEnd"/>
      <w:r w:rsidR="00BD62CB" w:rsidRPr="00BD3C9B">
        <w:t xml:space="preserve"> ePrescribing solution will provide the following services:</w:t>
      </w:r>
    </w:p>
    <w:p w14:paraId="3433A9D6" w14:textId="38447939" w:rsidR="00230C59" w:rsidRPr="00BD3C9B" w:rsidRDefault="00230C59" w:rsidP="00230C59">
      <w:pPr>
        <w:numPr>
          <w:ilvl w:val="0"/>
          <w:numId w:val="21"/>
        </w:numPr>
        <w:rPr>
          <w:sz w:val="24"/>
        </w:rPr>
      </w:pPr>
      <w:r w:rsidRPr="00BD3C9B">
        <w:rPr>
          <w:sz w:val="24"/>
        </w:rPr>
        <w:t xml:space="preserve">From the initiation of an ePrescription transmitted inbound to a VA Pharmacy </w:t>
      </w:r>
    </w:p>
    <w:p w14:paraId="3D075082" w14:textId="77777777" w:rsidR="00230C59" w:rsidRPr="00BD3C9B" w:rsidRDefault="00230C59" w:rsidP="00230C59">
      <w:pPr>
        <w:numPr>
          <w:ilvl w:val="0"/>
          <w:numId w:val="21"/>
        </w:numPr>
        <w:rPr>
          <w:sz w:val="24"/>
        </w:rPr>
      </w:pPr>
      <w:r w:rsidRPr="00BD3C9B">
        <w:rPr>
          <w:sz w:val="24"/>
        </w:rPr>
        <w:t>To the receipt of the ePrescription within the VA Pharmacy</w:t>
      </w:r>
    </w:p>
    <w:p w14:paraId="5CA855EE" w14:textId="77777777" w:rsidR="00230C59" w:rsidRPr="00BD3C9B" w:rsidRDefault="00230C59" w:rsidP="00230C59">
      <w:pPr>
        <w:numPr>
          <w:ilvl w:val="0"/>
          <w:numId w:val="21"/>
        </w:numPr>
        <w:rPr>
          <w:sz w:val="24"/>
        </w:rPr>
      </w:pPr>
      <w:r w:rsidRPr="00BD3C9B">
        <w:rPr>
          <w:sz w:val="24"/>
        </w:rPr>
        <w:t>To the validation and processing of the ePrescription within the VA Pharmacy</w:t>
      </w:r>
    </w:p>
    <w:p w14:paraId="40F568F9" w14:textId="77777777" w:rsidR="00230C59" w:rsidRPr="00BD3C9B" w:rsidRDefault="00230C59" w:rsidP="00230C59">
      <w:pPr>
        <w:numPr>
          <w:ilvl w:val="0"/>
          <w:numId w:val="21"/>
        </w:numPr>
        <w:rPr>
          <w:sz w:val="24"/>
        </w:rPr>
      </w:pPr>
      <w:r w:rsidRPr="00BD3C9B">
        <w:rPr>
          <w:sz w:val="24"/>
        </w:rPr>
        <w:t xml:space="preserve">To the dispensing of the eRx to the Veteran patient. </w:t>
      </w:r>
    </w:p>
    <w:p w14:paraId="21C8E64F" w14:textId="77777777" w:rsidR="00230C59" w:rsidRPr="00BD3C9B" w:rsidRDefault="00230C59" w:rsidP="00664AE8">
      <w:pPr>
        <w:pStyle w:val="BodyText"/>
      </w:pPr>
      <w:r w:rsidRPr="00BD3C9B">
        <w:t>Relevant nonfunctional requirements from the BRD are traced to and expanded upon below:</w:t>
      </w:r>
    </w:p>
    <w:p w14:paraId="7D2FA30B" w14:textId="1B1A3BCE" w:rsidR="0020107B" w:rsidRDefault="0020107B" w:rsidP="009328A8">
      <w:pPr>
        <w:pStyle w:val="Caption"/>
      </w:pPr>
      <w:bookmarkStart w:id="185" w:name="_Toc443575514"/>
      <w:r>
        <w:t xml:space="preserve">Table </w:t>
      </w:r>
      <w:fldSimple w:instr=" SEQ Table \* ARABIC ">
        <w:r w:rsidR="00DF255A">
          <w:rPr>
            <w:noProof/>
          </w:rPr>
          <w:t>39</w:t>
        </w:r>
      </w:fldSimple>
      <w:r>
        <w:t xml:space="preserve">: </w:t>
      </w:r>
      <w:r w:rsidRPr="00106854">
        <w:t>EPIC 39: The Inbound ePrescribing system will provide a full range of services.</w:t>
      </w:r>
      <w:bookmarkEnd w:id="185"/>
    </w:p>
    <w:tbl>
      <w:tblPr>
        <w:tblStyle w:val="TableGrid"/>
        <w:tblW w:w="13050" w:type="dxa"/>
        <w:tblInd w:w="108" w:type="dxa"/>
        <w:tblLayout w:type="fixed"/>
        <w:tblLook w:val="04A0" w:firstRow="1" w:lastRow="0" w:firstColumn="1" w:lastColumn="0" w:noHBand="0" w:noVBand="1"/>
        <w:tblCaption w:val="EPIC 39: The Inbound ePrescribing system will provide a full range of services."/>
        <w:tblDescription w:val="EPIC 39: The Inbound ePrescribing system will provide a full range of services."/>
      </w:tblPr>
      <w:tblGrid>
        <w:gridCol w:w="558"/>
        <w:gridCol w:w="1080"/>
        <w:gridCol w:w="1980"/>
        <w:gridCol w:w="3240"/>
        <w:gridCol w:w="2340"/>
        <w:gridCol w:w="3852"/>
      </w:tblGrid>
      <w:tr w:rsidR="00230C59" w:rsidRPr="00DE7FA5" w14:paraId="17EF1E5C" w14:textId="77777777" w:rsidTr="009328A8">
        <w:trPr>
          <w:tblHeader/>
        </w:trPr>
        <w:tc>
          <w:tcPr>
            <w:tcW w:w="558" w:type="dxa"/>
            <w:tcBorders>
              <w:bottom w:val="single" w:sz="4" w:space="0" w:color="auto"/>
            </w:tcBorders>
            <w:shd w:val="clear" w:color="auto" w:fill="D9D9D9" w:themeFill="background1" w:themeFillShade="D9"/>
            <w:vAlign w:val="center"/>
          </w:tcPr>
          <w:p w14:paraId="315736A5" w14:textId="77777777" w:rsidR="00230C59" w:rsidRPr="00DE7FA5" w:rsidRDefault="00230C59" w:rsidP="00714CD1">
            <w:pPr>
              <w:pStyle w:val="BodyText"/>
              <w:spacing w:before="0" w:after="0"/>
              <w:jc w:val="center"/>
              <w:rPr>
                <w:rFonts w:asciiTheme="minorHAnsi" w:hAnsiTheme="minorHAnsi"/>
                <w:b/>
                <w:sz w:val="18"/>
                <w:szCs w:val="18"/>
              </w:rPr>
            </w:pPr>
            <w:r w:rsidRPr="00DE7FA5">
              <w:rPr>
                <w:rFonts w:asciiTheme="minorHAnsi" w:hAnsiTheme="minorHAnsi"/>
                <w:b/>
                <w:sz w:val="18"/>
                <w:szCs w:val="18"/>
              </w:rPr>
              <w:t>ID#</w:t>
            </w:r>
          </w:p>
        </w:tc>
        <w:tc>
          <w:tcPr>
            <w:tcW w:w="1080" w:type="dxa"/>
            <w:tcBorders>
              <w:bottom w:val="single" w:sz="4" w:space="0" w:color="auto"/>
            </w:tcBorders>
            <w:shd w:val="clear" w:color="auto" w:fill="D9D9D9" w:themeFill="background1" w:themeFillShade="D9"/>
            <w:vAlign w:val="center"/>
          </w:tcPr>
          <w:p w14:paraId="79D817B4" w14:textId="77777777" w:rsidR="00230C59" w:rsidRPr="00DE7FA5" w:rsidRDefault="00230C59" w:rsidP="00714CD1">
            <w:pPr>
              <w:pStyle w:val="BodyText"/>
              <w:spacing w:before="0" w:after="0"/>
              <w:jc w:val="center"/>
              <w:rPr>
                <w:rFonts w:asciiTheme="minorHAnsi" w:hAnsiTheme="minorHAnsi"/>
                <w:b/>
                <w:sz w:val="18"/>
                <w:szCs w:val="18"/>
              </w:rPr>
            </w:pPr>
            <w:r w:rsidRPr="00DE7FA5">
              <w:rPr>
                <w:rFonts w:asciiTheme="minorHAnsi" w:hAnsiTheme="minorHAnsi"/>
                <w:b/>
                <w:sz w:val="18"/>
                <w:szCs w:val="18"/>
              </w:rPr>
              <w:t>NEED/</w:t>
            </w:r>
          </w:p>
          <w:p w14:paraId="72124455" w14:textId="77777777" w:rsidR="00230C59" w:rsidRPr="00DE7FA5" w:rsidRDefault="00230C59" w:rsidP="00714CD1">
            <w:pPr>
              <w:pStyle w:val="BodyText"/>
              <w:spacing w:before="0" w:after="0"/>
              <w:jc w:val="center"/>
              <w:rPr>
                <w:rFonts w:asciiTheme="minorHAnsi" w:hAnsiTheme="minorHAnsi"/>
                <w:b/>
                <w:sz w:val="18"/>
                <w:szCs w:val="18"/>
              </w:rPr>
            </w:pPr>
            <w:r w:rsidRPr="00DE7FA5">
              <w:rPr>
                <w:rFonts w:asciiTheme="minorHAnsi" w:hAnsiTheme="minorHAnsi"/>
                <w:b/>
                <w:sz w:val="18"/>
                <w:szCs w:val="18"/>
              </w:rPr>
              <w:t>OWNR #</w:t>
            </w:r>
          </w:p>
        </w:tc>
        <w:tc>
          <w:tcPr>
            <w:tcW w:w="1980" w:type="dxa"/>
            <w:tcBorders>
              <w:bottom w:val="single" w:sz="4" w:space="0" w:color="auto"/>
            </w:tcBorders>
            <w:shd w:val="clear" w:color="auto" w:fill="D9D9D9" w:themeFill="background1" w:themeFillShade="D9"/>
            <w:vAlign w:val="center"/>
          </w:tcPr>
          <w:p w14:paraId="0A656E06" w14:textId="0D4BE3A4" w:rsidR="00230C59" w:rsidRPr="00DE7FA5" w:rsidRDefault="00714CD1" w:rsidP="00714CD1">
            <w:pPr>
              <w:pStyle w:val="BodyText"/>
              <w:spacing w:before="0" w:after="0"/>
              <w:jc w:val="center"/>
              <w:rPr>
                <w:rFonts w:asciiTheme="minorHAnsi" w:hAnsiTheme="minorHAnsi"/>
                <w:b/>
                <w:sz w:val="18"/>
                <w:szCs w:val="18"/>
              </w:rPr>
            </w:pPr>
            <w:r>
              <w:rPr>
                <w:rFonts w:asciiTheme="minorHAnsi" w:hAnsiTheme="minorHAnsi"/>
                <w:b/>
                <w:sz w:val="18"/>
                <w:szCs w:val="18"/>
              </w:rPr>
              <w:t>BRD Theme</w:t>
            </w:r>
          </w:p>
        </w:tc>
        <w:tc>
          <w:tcPr>
            <w:tcW w:w="3240" w:type="dxa"/>
            <w:tcBorders>
              <w:bottom w:val="single" w:sz="4" w:space="0" w:color="auto"/>
            </w:tcBorders>
            <w:shd w:val="clear" w:color="auto" w:fill="D9D9D9" w:themeFill="background1" w:themeFillShade="D9"/>
            <w:vAlign w:val="center"/>
          </w:tcPr>
          <w:p w14:paraId="703A8670" w14:textId="77777777" w:rsidR="00230C59" w:rsidRPr="00DE7FA5" w:rsidRDefault="00230C59" w:rsidP="00714CD1">
            <w:pPr>
              <w:pStyle w:val="BodyText"/>
              <w:spacing w:before="0" w:after="0"/>
              <w:jc w:val="center"/>
              <w:rPr>
                <w:rFonts w:asciiTheme="minorHAnsi" w:hAnsiTheme="minorHAnsi"/>
                <w:b/>
                <w:sz w:val="18"/>
                <w:szCs w:val="18"/>
              </w:rPr>
            </w:pPr>
            <w:r w:rsidRPr="00DE7FA5">
              <w:rPr>
                <w:rFonts w:asciiTheme="minorHAnsi" w:hAnsiTheme="minorHAnsi"/>
                <w:b/>
                <w:sz w:val="18"/>
                <w:szCs w:val="18"/>
              </w:rPr>
              <w:t>User Stories (Narratives)</w:t>
            </w:r>
          </w:p>
        </w:tc>
        <w:tc>
          <w:tcPr>
            <w:tcW w:w="2340" w:type="dxa"/>
            <w:tcBorders>
              <w:bottom w:val="single" w:sz="4" w:space="0" w:color="auto"/>
            </w:tcBorders>
            <w:shd w:val="clear" w:color="auto" w:fill="D9D9D9" w:themeFill="background1" w:themeFillShade="D9"/>
            <w:vAlign w:val="center"/>
          </w:tcPr>
          <w:p w14:paraId="1044619D" w14:textId="77777777" w:rsidR="00230C59" w:rsidRPr="00DE7FA5" w:rsidRDefault="00230C59" w:rsidP="00714CD1">
            <w:pPr>
              <w:pStyle w:val="BodyText"/>
              <w:spacing w:before="0" w:after="0"/>
              <w:jc w:val="center"/>
              <w:rPr>
                <w:rFonts w:asciiTheme="minorHAnsi" w:hAnsiTheme="minorHAnsi"/>
                <w:b/>
                <w:sz w:val="18"/>
                <w:szCs w:val="18"/>
              </w:rPr>
            </w:pPr>
            <w:r w:rsidRPr="00DE7FA5">
              <w:rPr>
                <w:rFonts w:asciiTheme="minorHAnsi" w:hAnsiTheme="minorHAnsi"/>
                <w:b/>
                <w:sz w:val="18"/>
                <w:szCs w:val="18"/>
              </w:rPr>
              <w:t>User Tasks</w:t>
            </w:r>
          </w:p>
        </w:tc>
        <w:tc>
          <w:tcPr>
            <w:tcW w:w="3852" w:type="dxa"/>
            <w:tcBorders>
              <w:bottom w:val="single" w:sz="4" w:space="0" w:color="auto"/>
            </w:tcBorders>
            <w:shd w:val="clear" w:color="auto" w:fill="D9D9D9" w:themeFill="background1" w:themeFillShade="D9"/>
            <w:vAlign w:val="center"/>
          </w:tcPr>
          <w:p w14:paraId="2A617F4E" w14:textId="77777777" w:rsidR="00230C59" w:rsidRPr="00DE7FA5" w:rsidRDefault="00230C59" w:rsidP="00714CD1">
            <w:pPr>
              <w:pStyle w:val="BodyText"/>
              <w:spacing w:before="0" w:after="0"/>
              <w:jc w:val="center"/>
              <w:rPr>
                <w:rFonts w:asciiTheme="minorHAnsi" w:hAnsiTheme="minorHAnsi"/>
                <w:b/>
                <w:sz w:val="18"/>
                <w:szCs w:val="18"/>
              </w:rPr>
            </w:pPr>
            <w:r w:rsidRPr="00DE7FA5">
              <w:rPr>
                <w:rFonts w:asciiTheme="minorHAnsi" w:hAnsiTheme="minorHAnsi"/>
                <w:b/>
                <w:sz w:val="18"/>
                <w:szCs w:val="18"/>
              </w:rPr>
              <w:t>Business Acceptance Criteria</w:t>
            </w:r>
          </w:p>
          <w:p w14:paraId="795DA0CF" w14:textId="77777777" w:rsidR="00230C59" w:rsidRPr="00DE7FA5" w:rsidRDefault="00230C59" w:rsidP="00714CD1">
            <w:pPr>
              <w:pStyle w:val="BodyText"/>
              <w:spacing w:before="0" w:after="0"/>
              <w:jc w:val="center"/>
              <w:rPr>
                <w:rFonts w:asciiTheme="minorHAnsi" w:hAnsiTheme="minorHAnsi"/>
                <w:b/>
                <w:sz w:val="18"/>
                <w:szCs w:val="18"/>
              </w:rPr>
            </w:pPr>
            <w:r w:rsidRPr="00DE7FA5">
              <w:rPr>
                <w:rFonts w:asciiTheme="minorHAnsi" w:hAnsiTheme="minorHAnsi"/>
                <w:b/>
                <w:sz w:val="18"/>
                <w:szCs w:val="18"/>
              </w:rPr>
              <w:t>(Requirements)</w:t>
            </w:r>
          </w:p>
        </w:tc>
      </w:tr>
      <w:tr w:rsidR="00230C59" w:rsidRPr="00DE7FA5" w14:paraId="54337A90" w14:textId="77777777" w:rsidTr="009328A8">
        <w:tc>
          <w:tcPr>
            <w:tcW w:w="558" w:type="dxa"/>
            <w:shd w:val="clear" w:color="auto" w:fill="F2F2F2" w:themeFill="background1" w:themeFillShade="F2"/>
          </w:tcPr>
          <w:p w14:paraId="4B6C7E52" w14:textId="7BA40749" w:rsidR="00230C59" w:rsidRPr="00DE7FA5" w:rsidRDefault="00491BB4" w:rsidP="00714CD1">
            <w:pPr>
              <w:pStyle w:val="BodyText"/>
              <w:spacing w:before="0" w:after="0"/>
              <w:rPr>
                <w:rFonts w:asciiTheme="minorHAnsi" w:hAnsiTheme="minorHAnsi"/>
                <w:b/>
                <w:sz w:val="18"/>
                <w:szCs w:val="18"/>
              </w:rPr>
            </w:pPr>
            <w:r>
              <w:rPr>
                <w:rFonts w:asciiTheme="minorHAnsi" w:hAnsiTheme="minorHAnsi"/>
                <w:b/>
                <w:sz w:val="18"/>
                <w:szCs w:val="18"/>
              </w:rPr>
              <w:t>134</w:t>
            </w:r>
          </w:p>
        </w:tc>
        <w:tc>
          <w:tcPr>
            <w:tcW w:w="1080" w:type="dxa"/>
            <w:shd w:val="clear" w:color="auto" w:fill="F2F2F2" w:themeFill="background1" w:themeFillShade="F2"/>
          </w:tcPr>
          <w:p w14:paraId="1C36F3E5" w14:textId="77777777" w:rsidR="00230C59" w:rsidRPr="00DE7FA5" w:rsidRDefault="00230C59" w:rsidP="00714CD1">
            <w:pPr>
              <w:rPr>
                <w:rFonts w:ascii="Calibri" w:hAnsi="Calibri"/>
                <w:b/>
                <w:bCs/>
                <w:sz w:val="18"/>
                <w:szCs w:val="18"/>
              </w:rPr>
            </w:pPr>
            <w:r w:rsidRPr="00DE7FA5">
              <w:rPr>
                <w:rFonts w:ascii="Calibri" w:hAnsi="Calibri"/>
                <w:b/>
                <w:bCs/>
                <w:sz w:val="18"/>
                <w:szCs w:val="18"/>
              </w:rPr>
              <w:t>NONF</w:t>
            </w:r>
          </w:p>
          <w:p w14:paraId="03376572" w14:textId="77777777" w:rsidR="00230C59" w:rsidRPr="00DE7FA5" w:rsidRDefault="00230C59" w:rsidP="00714CD1">
            <w:pPr>
              <w:rPr>
                <w:rFonts w:ascii="Calibri" w:hAnsi="Calibri"/>
                <w:b/>
                <w:bCs/>
                <w:sz w:val="18"/>
                <w:szCs w:val="18"/>
              </w:rPr>
            </w:pPr>
            <w:r w:rsidRPr="00DE7FA5">
              <w:rPr>
                <w:rFonts w:ascii="Calibri" w:hAnsi="Calibri"/>
                <w:b/>
                <w:bCs/>
                <w:sz w:val="18"/>
                <w:szCs w:val="18"/>
              </w:rPr>
              <w:t>1614</w:t>
            </w:r>
          </w:p>
        </w:tc>
        <w:tc>
          <w:tcPr>
            <w:tcW w:w="1980" w:type="dxa"/>
            <w:shd w:val="clear" w:color="auto" w:fill="F2F2F2" w:themeFill="background1" w:themeFillShade="F2"/>
          </w:tcPr>
          <w:p w14:paraId="7F3B844D" w14:textId="77777777" w:rsidR="00230C59" w:rsidRPr="00DE7FA5" w:rsidRDefault="00230C59" w:rsidP="00714CD1">
            <w:pPr>
              <w:rPr>
                <w:rFonts w:ascii="Calibri" w:hAnsi="Calibri"/>
                <w:sz w:val="18"/>
                <w:szCs w:val="18"/>
              </w:rPr>
            </w:pPr>
            <w:r w:rsidRPr="00DE7FA5">
              <w:rPr>
                <w:rFonts w:ascii="Calibri" w:hAnsi="Calibri"/>
                <w:sz w:val="18"/>
                <w:szCs w:val="18"/>
              </w:rPr>
              <w:t>The IT solution must be designed to comply with the applicable approved Enterprise SLA.</w:t>
            </w:r>
          </w:p>
        </w:tc>
        <w:tc>
          <w:tcPr>
            <w:tcW w:w="3240" w:type="dxa"/>
            <w:shd w:val="clear" w:color="auto" w:fill="F2F2F2" w:themeFill="background1" w:themeFillShade="F2"/>
          </w:tcPr>
          <w:p w14:paraId="294F7F87" w14:textId="4FC32260" w:rsidR="00230C59" w:rsidRPr="00DE7FA5" w:rsidRDefault="00714CD1" w:rsidP="00714CD1">
            <w:pPr>
              <w:rPr>
                <w:rFonts w:ascii="Calibri" w:hAnsi="Calibri"/>
                <w:sz w:val="18"/>
                <w:szCs w:val="18"/>
              </w:rPr>
            </w:pPr>
            <w:r>
              <w:rPr>
                <w:rFonts w:ascii="Calibri" w:hAnsi="Calibri"/>
                <w:sz w:val="18"/>
                <w:szCs w:val="18"/>
              </w:rPr>
              <w:t>39</w:t>
            </w:r>
            <w:r w:rsidR="00230C59" w:rsidRPr="00DE7FA5">
              <w:rPr>
                <w:rFonts w:ascii="Calibri" w:hAnsi="Calibri"/>
                <w:sz w:val="18"/>
                <w:szCs w:val="18"/>
              </w:rPr>
              <w:t>.1 As an IT staff or user, I want to design the Inbound ePrescribing (IT) solution to comply with the approved Enterprise SLA so that I can verify all approved Enterprise SLA.</w:t>
            </w:r>
          </w:p>
        </w:tc>
        <w:tc>
          <w:tcPr>
            <w:tcW w:w="2340" w:type="dxa"/>
            <w:shd w:val="clear" w:color="auto" w:fill="F2F2F2" w:themeFill="background1" w:themeFillShade="F2"/>
          </w:tcPr>
          <w:p w14:paraId="69DC2AB1" w14:textId="78862D11" w:rsidR="00230C59" w:rsidRPr="00DE7FA5" w:rsidRDefault="00714CD1" w:rsidP="00714CD1">
            <w:pPr>
              <w:rPr>
                <w:rFonts w:ascii="Calibri" w:hAnsi="Calibri"/>
                <w:sz w:val="18"/>
                <w:szCs w:val="18"/>
              </w:rPr>
            </w:pPr>
            <w:r>
              <w:rPr>
                <w:rFonts w:ascii="Calibri" w:hAnsi="Calibri"/>
                <w:sz w:val="18"/>
                <w:szCs w:val="18"/>
              </w:rPr>
              <w:t>39</w:t>
            </w:r>
            <w:r w:rsidR="00230C59" w:rsidRPr="00DE7FA5">
              <w:rPr>
                <w:rFonts w:ascii="Calibri" w:hAnsi="Calibri"/>
                <w:sz w:val="18"/>
                <w:szCs w:val="18"/>
              </w:rPr>
              <w:t>.1.1 The enterprise SLA standards shall be used.</w:t>
            </w:r>
          </w:p>
        </w:tc>
        <w:tc>
          <w:tcPr>
            <w:tcW w:w="3852" w:type="dxa"/>
            <w:shd w:val="clear" w:color="auto" w:fill="F2F2F2" w:themeFill="background1" w:themeFillShade="F2"/>
          </w:tcPr>
          <w:p w14:paraId="3E5EC189" w14:textId="77777777" w:rsidR="00230C59" w:rsidRPr="00DE7FA5" w:rsidRDefault="00230C59" w:rsidP="00714CD1">
            <w:pPr>
              <w:rPr>
                <w:rFonts w:ascii="Calibri" w:hAnsi="Calibri"/>
                <w:sz w:val="18"/>
                <w:szCs w:val="18"/>
              </w:rPr>
            </w:pPr>
            <w:r w:rsidRPr="00DE7FA5">
              <w:rPr>
                <w:rFonts w:ascii="Calibri" w:hAnsi="Calibri"/>
                <w:sz w:val="18"/>
                <w:szCs w:val="18"/>
              </w:rPr>
              <w:t>The Inbound ePrescribing solution adheres to the approved Enterprise SLA.</w:t>
            </w:r>
          </w:p>
        </w:tc>
      </w:tr>
    </w:tbl>
    <w:p w14:paraId="1A96A83F" w14:textId="49AE70BA" w:rsidR="005B15A6" w:rsidRDefault="005B15A6" w:rsidP="00D253F7">
      <w:pPr>
        <w:pStyle w:val="Heading2"/>
      </w:pPr>
      <w:bookmarkStart w:id="186" w:name="_Toc443575574"/>
      <w:r>
        <w:t>Security Specifications</w:t>
      </w:r>
      <w:bookmarkEnd w:id="186"/>
    </w:p>
    <w:p w14:paraId="497059DD" w14:textId="504DF906" w:rsidR="00332AB0" w:rsidRPr="00640F73" w:rsidRDefault="00332AB0" w:rsidP="00664AE8">
      <w:pPr>
        <w:pStyle w:val="BodyText"/>
      </w:pPr>
      <w:r w:rsidRPr="00B95FB2">
        <w:t xml:space="preserve">The Federal Information Processing Standard 199 (FIPS 199), </w:t>
      </w:r>
      <w:r w:rsidRPr="00B95FB2">
        <w:rPr>
          <w:i/>
          <w:iCs/>
        </w:rPr>
        <w:t>Standards for Security Categorization of Federal Information and Information Systems</w:t>
      </w:r>
      <w:r w:rsidRPr="00B95FB2">
        <w:t xml:space="preserve">, defines the security categories, security objectives, and impact levels to which National Institute of Standards and Technology (NIST) Special Publication (SP) 800-60 Volume 1 Revision 1, maps information types. A FIPS 199 analysis was completed for </w:t>
      </w:r>
      <w:r w:rsidR="00B95FB2">
        <w:t>the proposed Inbound</w:t>
      </w:r>
      <w:r w:rsidRPr="00B95FB2">
        <w:t xml:space="preserve"> ePrescribing</w:t>
      </w:r>
      <w:r w:rsidR="00B95FB2">
        <w:t xml:space="preserve"> system</w:t>
      </w:r>
      <w:r w:rsidRPr="00B95FB2">
        <w:t xml:space="preserve"> and it </w:t>
      </w:r>
      <w:r w:rsidRPr="00B95FB2">
        <w:rPr>
          <w:bCs/>
        </w:rPr>
        <w:t xml:space="preserve">has </w:t>
      </w:r>
      <w:r w:rsidRPr="00B95FB2">
        <w:t xml:space="preserve">been determined that the security categorization is a </w:t>
      </w:r>
      <w:r w:rsidRPr="00B95FB2">
        <w:rPr>
          <w:b/>
          <w:i/>
          <w:u w:val="single"/>
        </w:rPr>
        <w:t>MODERATE</w:t>
      </w:r>
      <w:r w:rsidRPr="00B95FB2">
        <w:t xml:space="preserve"> in accordance with FIPS 199. </w:t>
      </w:r>
      <w:r w:rsidR="003F63FC">
        <w:t>The tables b</w:t>
      </w:r>
      <w:r w:rsidRPr="00B95FB2">
        <w:t xml:space="preserve">elow </w:t>
      </w:r>
      <w:r w:rsidR="003F63FC">
        <w:t>(for management controls, operational controls, technical controls and privacy controls</w:t>
      </w:r>
      <w:r w:rsidR="00640F73">
        <w:t>, respectively</w:t>
      </w:r>
      <w:r w:rsidR="003F63FC">
        <w:t>) include the</w:t>
      </w:r>
      <w:r w:rsidR="005A579D" w:rsidRPr="00B95FB2">
        <w:t xml:space="preserve"> </w:t>
      </w:r>
      <w:r w:rsidR="003F63FC">
        <w:t>relevant</w:t>
      </w:r>
      <w:r w:rsidR="005A579D" w:rsidRPr="00B95FB2">
        <w:t xml:space="preserve"> references, </w:t>
      </w:r>
      <w:r w:rsidR="00A56BC0" w:rsidRPr="00B95FB2">
        <w:t>publications,</w:t>
      </w:r>
      <w:r w:rsidR="005A579D" w:rsidRPr="00B95FB2">
        <w:t xml:space="preserve"> and directives based on </w:t>
      </w:r>
      <w:r w:rsidR="00B95FB2">
        <w:t xml:space="preserve">this </w:t>
      </w:r>
      <w:r w:rsidR="00B95FB2" w:rsidRPr="00B95FB2">
        <w:t>categorization</w:t>
      </w:r>
      <w:r w:rsidR="003F63FC">
        <w:rPr>
          <w:b/>
        </w:rPr>
        <w:t>:</w:t>
      </w:r>
    </w:p>
    <w:p w14:paraId="1C576082" w14:textId="10C4C757" w:rsidR="003F63FC" w:rsidRDefault="003F63FC" w:rsidP="00D253F7">
      <w:pPr>
        <w:pStyle w:val="Caption"/>
      </w:pPr>
      <w:bookmarkStart w:id="187" w:name="_Toc443575515"/>
      <w:r>
        <w:t xml:space="preserve">Table </w:t>
      </w:r>
      <w:fldSimple w:instr=" SEQ Table \* ARABIC ">
        <w:r w:rsidR="00DF255A">
          <w:rPr>
            <w:noProof/>
          </w:rPr>
          <w:t>40</w:t>
        </w:r>
      </w:fldSimple>
      <w:r>
        <w:t>: Security Specifications - Management Controls</w:t>
      </w:r>
      <w:bookmarkEnd w:id="187"/>
    </w:p>
    <w:tbl>
      <w:tblPr>
        <w:tblW w:w="9522" w:type="dxa"/>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440"/>
        <w:gridCol w:w="1980"/>
        <w:gridCol w:w="3295"/>
        <w:gridCol w:w="2807"/>
      </w:tblGrid>
      <w:tr w:rsidR="00332AB0" w:rsidRPr="005A579D" w14:paraId="75D8B349" w14:textId="77777777" w:rsidTr="009328A8">
        <w:trPr>
          <w:tblHeader/>
          <w:jc w:val="center"/>
        </w:trPr>
        <w:tc>
          <w:tcPr>
            <w:tcW w:w="1440" w:type="dxa"/>
            <w:tcBorders>
              <w:top w:val="single" w:sz="8" w:space="0" w:color="000000"/>
              <w:bottom w:val="single" w:sz="8" w:space="0" w:color="000000"/>
              <w:right w:val="single" w:sz="8" w:space="0" w:color="000000"/>
            </w:tcBorders>
            <w:shd w:val="clear" w:color="auto" w:fill="C0C0C0"/>
            <w:vAlign w:val="center"/>
          </w:tcPr>
          <w:p w14:paraId="4DDBE92E" w14:textId="099C1C44" w:rsidR="00332AB0" w:rsidRPr="005A579D" w:rsidRDefault="005A579D" w:rsidP="00376318">
            <w:pPr>
              <w:jc w:val="center"/>
              <w:rPr>
                <w:rFonts w:asciiTheme="minorHAnsi" w:hAnsiTheme="minorHAnsi"/>
                <w:b/>
                <w:sz w:val="20"/>
                <w:szCs w:val="20"/>
              </w:rPr>
            </w:pPr>
            <w:r w:rsidRPr="005A579D">
              <w:rPr>
                <w:rFonts w:asciiTheme="minorHAnsi" w:hAnsiTheme="minorHAnsi"/>
                <w:b/>
                <w:sz w:val="20"/>
                <w:szCs w:val="20"/>
              </w:rPr>
              <w:t xml:space="preserve">CONTROL </w:t>
            </w:r>
            <w:r w:rsidR="00332AB0" w:rsidRPr="005A579D">
              <w:rPr>
                <w:rFonts w:asciiTheme="minorHAnsi" w:hAnsiTheme="minorHAnsi"/>
                <w:b/>
                <w:sz w:val="20"/>
                <w:szCs w:val="20"/>
              </w:rPr>
              <w:t>NUMBER</w:t>
            </w:r>
          </w:p>
        </w:tc>
        <w:tc>
          <w:tcPr>
            <w:tcW w:w="1980" w:type="dxa"/>
            <w:tcBorders>
              <w:top w:val="single" w:sz="8" w:space="0" w:color="000000"/>
              <w:left w:val="single" w:sz="8" w:space="0" w:color="000000"/>
              <w:bottom w:val="single" w:sz="8" w:space="0" w:color="000000"/>
              <w:right w:val="single" w:sz="8" w:space="0" w:color="000000"/>
            </w:tcBorders>
            <w:shd w:val="clear" w:color="auto" w:fill="C0C0C0"/>
            <w:vAlign w:val="center"/>
          </w:tcPr>
          <w:p w14:paraId="088D56F7" w14:textId="1B9DDA42" w:rsidR="00332AB0" w:rsidRPr="005A579D" w:rsidRDefault="003417EE" w:rsidP="00376318">
            <w:pPr>
              <w:jc w:val="center"/>
              <w:rPr>
                <w:rFonts w:asciiTheme="minorHAnsi" w:hAnsiTheme="minorHAnsi"/>
                <w:b/>
                <w:sz w:val="20"/>
                <w:szCs w:val="20"/>
              </w:rPr>
            </w:pPr>
            <w:r w:rsidRPr="005A579D">
              <w:rPr>
                <w:rFonts w:asciiTheme="minorHAnsi" w:hAnsiTheme="minorHAnsi"/>
                <w:b/>
                <w:sz w:val="20"/>
                <w:szCs w:val="20"/>
              </w:rPr>
              <w:t xml:space="preserve">MANAGEMENT </w:t>
            </w:r>
            <w:r w:rsidR="00332AB0" w:rsidRPr="005A579D">
              <w:rPr>
                <w:rFonts w:asciiTheme="minorHAnsi" w:hAnsiTheme="minorHAnsi"/>
                <w:b/>
                <w:sz w:val="20"/>
                <w:szCs w:val="20"/>
              </w:rPr>
              <w:t>CONTROL NAME</w:t>
            </w:r>
          </w:p>
        </w:tc>
        <w:tc>
          <w:tcPr>
            <w:tcW w:w="3295" w:type="dxa"/>
            <w:tcBorders>
              <w:top w:val="single" w:sz="8" w:space="0" w:color="000000"/>
              <w:left w:val="single" w:sz="8" w:space="0" w:color="000000"/>
              <w:bottom w:val="single" w:sz="8" w:space="0" w:color="000000"/>
            </w:tcBorders>
            <w:shd w:val="clear" w:color="auto" w:fill="C0C0C0"/>
            <w:vAlign w:val="center"/>
          </w:tcPr>
          <w:p w14:paraId="314DFF9F" w14:textId="77777777" w:rsidR="00332AB0" w:rsidRPr="005A579D" w:rsidRDefault="00332AB0" w:rsidP="00376318">
            <w:pPr>
              <w:jc w:val="center"/>
              <w:rPr>
                <w:rFonts w:asciiTheme="minorHAnsi" w:hAnsiTheme="minorHAnsi"/>
                <w:b/>
                <w:sz w:val="20"/>
                <w:szCs w:val="20"/>
              </w:rPr>
            </w:pPr>
            <w:r w:rsidRPr="005A579D">
              <w:rPr>
                <w:rFonts w:asciiTheme="minorHAnsi" w:hAnsiTheme="minorHAnsi"/>
                <w:b/>
                <w:sz w:val="20"/>
                <w:szCs w:val="20"/>
              </w:rPr>
              <w:t>RELATED NIST PUBLICATIONS</w:t>
            </w:r>
          </w:p>
        </w:tc>
        <w:tc>
          <w:tcPr>
            <w:tcW w:w="2807" w:type="dxa"/>
            <w:tcBorders>
              <w:top w:val="single" w:sz="8" w:space="0" w:color="000000"/>
              <w:left w:val="single" w:sz="8" w:space="0" w:color="000000"/>
              <w:bottom w:val="single" w:sz="8" w:space="0" w:color="000000"/>
            </w:tcBorders>
            <w:shd w:val="clear" w:color="auto" w:fill="C0C0C0"/>
            <w:vAlign w:val="center"/>
          </w:tcPr>
          <w:p w14:paraId="185451F4" w14:textId="77777777" w:rsidR="00332AB0" w:rsidRPr="005A579D" w:rsidRDefault="00332AB0" w:rsidP="00376318">
            <w:pPr>
              <w:jc w:val="center"/>
              <w:rPr>
                <w:rFonts w:asciiTheme="minorHAnsi" w:hAnsiTheme="minorHAnsi"/>
                <w:b/>
                <w:sz w:val="20"/>
                <w:szCs w:val="20"/>
              </w:rPr>
            </w:pPr>
            <w:r w:rsidRPr="005A579D">
              <w:rPr>
                <w:rFonts w:asciiTheme="minorHAnsi" w:hAnsiTheme="minorHAnsi"/>
                <w:b/>
                <w:sz w:val="20"/>
                <w:szCs w:val="20"/>
              </w:rPr>
              <w:t>RELATED FISMA/HIPAA/VA GUIDANCE</w:t>
            </w:r>
          </w:p>
        </w:tc>
      </w:tr>
      <w:tr w:rsidR="00332AB0" w:rsidRPr="005A579D" w14:paraId="07A1651F" w14:textId="77777777" w:rsidTr="009328A8">
        <w:trPr>
          <w:jc w:val="center"/>
        </w:trPr>
        <w:tc>
          <w:tcPr>
            <w:tcW w:w="1440" w:type="dxa"/>
            <w:tcBorders>
              <w:top w:val="single" w:sz="8" w:space="0" w:color="000000"/>
              <w:bottom w:val="single" w:sz="8" w:space="0" w:color="000000"/>
              <w:right w:val="single" w:sz="8" w:space="0" w:color="000000"/>
            </w:tcBorders>
          </w:tcPr>
          <w:p w14:paraId="36BEC9C8"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RA-1 </w:t>
            </w:r>
          </w:p>
        </w:tc>
        <w:tc>
          <w:tcPr>
            <w:tcW w:w="1980" w:type="dxa"/>
            <w:tcBorders>
              <w:top w:val="single" w:sz="8" w:space="0" w:color="000000"/>
              <w:left w:val="single" w:sz="8" w:space="0" w:color="000000"/>
              <w:bottom w:val="single" w:sz="8" w:space="0" w:color="000000"/>
              <w:right w:val="single" w:sz="8" w:space="0" w:color="000000"/>
            </w:tcBorders>
          </w:tcPr>
          <w:p w14:paraId="504FDA44"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RA Policy and Procedures </w:t>
            </w:r>
          </w:p>
        </w:tc>
        <w:tc>
          <w:tcPr>
            <w:tcW w:w="3295" w:type="dxa"/>
            <w:tcBorders>
              <w:top w:val="single" w:sz="8" w:space="0" w:color="000000"/>
              <w:left w:val="single" w:sz="8" w:space="0" w:color="000000"/>
              <w:bottom w:val="single" w:sz="8" w:space="0" w:color="000000"/>
            </w:tcBorders>
          </w:tcPr>
          <w:p w14:paraId="22755007"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FIPS 200; NIST SPs 800-12, 800-14, 800-30, </w:t>
            </w:r>
          </w:p>
          <w:p w14:paraId="098BD08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800-37, 800-66, 800-100 </w:t>
            </w:r>
          </w:p>
        </w:tc>
        <w:tc>
          <w:tcPr>
            <w:tcW w:w="2807" w:type="dxa"/>
            <w:tcBorders>
              <w:top w:val="single" w:sz="8" w:space="0" w:color="000000"/>
              <w:left w:val="single" w:sz="8" w:space="0" w:color="000000"/>
              <w:bottom w:val="single" w:sz="8" w:space="0" w:color="000000"/>
            </w:tcBorders>
          </w:tcPr>
          <w:p w14:paraId="5DD67708" w14:textId="4C971835" w:rsidR="00332AB0" w:rsidRPr="005A579D" w:rsidRDefault="00332AB0" w:rsidP="00332AB0">
            <w:pPr>
              <w:rPr>
                <w:rFonts w:asciiTheme="minorHAnsi" w:hAnsiTheme="minorHAnsi"/>
                <w:sz w:val="18"/>
                <w:szCs w:val="18"/>
                <w:lang w:val="it-IT"/>
              </w:rPr>
            </w:pPr>
            <w:r w:rsidRPr="005A579D">
              <w:rPr>
                <w:rFonts w:asciiTheme="minorHAnsi" w:hAnsiTheme="minorHAnsi"/>
                <w:i/>
                <w:sz w:val="18"/>
                <w:szCs w:val="18"/>
                <w:lang w:val="it-IT"/>
              </w:rPr>
              <w:t>VA Handbook 6500 Appendix D page 7</w:t>
            </w:r>
          </w:p>
        </w:tc>
      </w:tr>
      <w:tr w:rsidR="00332AB0" w:rsidRPr="005A579D" w14:paraId="66DF7671" w14:textId="77777777" w:rsidTr="009328A8">
        <w:trPr>
          <w:jc w:val="center"/>
        </w:trPr>
        <w:tc>
          <w:tcPr>
            <w:tcW w:w="1440" w:type="dxa"/>
            <w:tcBorders>
              <w:top w:val="single" w:sz="8" w:space="0" w:color="000000"/>
              <w:bottom w:val="single" w:sz="8" w:space="0" w:color="000000"/>
              <w:right w:val="single" w:sz="8" w:space="0" w:color="000000"/>
            </w:tcBorders>
          </w:tcPr>
          <w:p w14:paraId="55B1095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RA-2 </w:t>
            </w:r>
          </w:p>
        </w:tc>
        <w:tc>
          <w:tcPr>
            <w:tcW w:w="1980" w:type="dxa"/>
            <w:tcBorders>
              <w:top w:val="single" w:sz="8" w:space="0" w:color="000000"/>
              <w:left w:val="single" w:sz="8" w:space="0" w:color="000000"/>
              <w:bottom w:val="single" w:sz="8" w:space="0" w:color="000000"/>
              <w:right w:val="single" w:sz="8" w:space="0" w:color="000000"/>
            </w:tcBorders>
          </w:tcPr>
          <w:p w14:paraId="03C109F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Security Categorization </w:t>
            </w:r>
          </w:p>
        </w:tc>
        <w:tc>
          <w:tcPr>
            <w:tcW w:w="3295" w:type="dxa"/>
            <w:tcBorders>
              <w:top w:val="single" w:sz="8" w:space="0" w:color="000000"/>
              <w:left w:val="single" w:sz="8" w:space="0" w:color="000000"/>
              <w:bottom w:val="single" w:sz="8" w:space="0" w:color="000000"/>
              <w:right w:val="single" w:sz="8" w:space="0" w:color="000000"/>
            </w:tcBorders>
          </w:tcPr>
          <w:p w14:paraId="1FA8A9D1"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FIPS 199; NIST SPs 800-30, 800-37, 800-40, </w:t>
            </w:r>
          </w:p>
          <w:p w14:paraId="24878348"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800-59, 800-60, 800-66 </w:t>
            </w:r>
          </w:p>
        </w:tc>
        <w:tc>
          <w:tcPr>
            <w:tcW w:w="2807" w:type="dxa"/>
            <w:tcBorders>
              <w:top w:val="single" w:sz="8" w:space="0" w:color="000000"/>
              <w:left w:val="single" w:sz="8" w:space="0" w:color="000000"/>
              <w:bottom w:val="single" w:sz="8" w:space="0" w:color="000000"/>
            </w:tcBorders>
          </w:tcPr>
          <w:p w14:paraId="7DC41826" w14:textId="77777777" w:rsidR="00332AB0" w:rsidRPr="005A579D" w:rsidRDefault="00332AB0" w:rsidP="00332AB0">
            <w:pPr>
              <w:rPr>
                <w:rFonts w:asciiTheme="minorHAnsi" w:hAnsiTheme="minorHAnsi"/>
                <w:sz w:val="18"/>
                <w:szCs w:val="18"/>
              </w:rPr>
            </w:pPr>
            <w:r w:rsidRPr="005A579D">
              <w:rPr>
                <w:rFonts w:asciiTheme="minorHAnsi" w:hAnsiTheme="minorHAnsi"/>
                <w:i/>
                <w:color w:val="000000"/>
                <w:sz w:val="18"/>
                <w:szCs w:val="18"/>
              </w:rPr>
              <w:t>VA Handbook 6500, OMB Circular A-130</w:t>
            </w:r>
          </w:p>
        </w:tc>
      </w:tr>
      <w:tr w:rsidR="00332AB0" w:rsidRPr="005A579D" w14:paraId="36395EF6" w14:textId="77777777" w:rsidTr="00664AE8">
        <w:trPr>
          <w:cantSplit/>
          <w:jc w:val="center"/>
        </w:trPr>
        <w:tc>
          <w:tcPr>
            <w:tcW w:w="1440" w:type="dxa"/>
            <w:tcBorders>
              <w:top w:val="single" w:sz="8" w:space="0" w:color="000000"/>
              <w:bottom w:val="single" w:sz="8" w:space="0" w:color="000000"/>
              <w:right w:val="single" w:sz="8" w:space="0" w:color="000000"/>
            </w:tcBorders>
          </w:tcPr>
          <w:p w14:paraId="25CFCB02"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lastRenderedPageBreak/>
              <w:t xml:space="preserve">RA-3 </w:t>
            </w:r>
          </w:p>
        </w:tc>
        <w:tc>
          <w:tcPr>
            <w:tcW w:w="1980" w:type="dxa"/>
            <w:tcBorders>
              <w:top w:val="single" w:sz="8" w:space="0" w:color="000000"/>
              <w:left w:val="single" w:sz="8" w:space="0" w:color="000000"/>
              <w:bottom w:val="single" w:sz="8" w:space="0" w:color="000000"/>
              <w:right w:val="single" w:sz="8" w:space="0" w:color="000000"/>
            </w:tcBorders>
          </w:tcPr>
          <w:p w14:paraId="2FABCC2B"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RA </w:t>
            </w:r>
          </w:p>
        </w:tc>
        <w:tc>
          <w:tcPr>
            <w:tcW w:w="3295" w:type="dxa"/>
            <w:tcBorders>
              <w:top w:val="single" w:sz="8" w:space="0" w:color="000000"/>
              <w:left w:val="single" w:sz="8" w:space="0" w:color="000000"/>
              <w:bottom w:val="single" w:sz="8" w:space="0" w:color="000000"/>
              <w:right w:val="single" w:sz="8" w:space="0" w:color="000000"/>
            </w:tcBorders>
          </w:tcPr>
          <w:p w14:paraId="6CC44930"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800-12, 800-13, 800-14, 800-19, </w:t>
            </w:r>
          </w:p>
          <w:p w14:paraId="41389FC9"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800-23, 800-24, 800-25, 800-28, 800-30, 800-32, 800-34, 800-37, 800-40, 800-42, 800-44, 800-45, 800-46, 800-48, 800-53A, </w:t>
            </w:r>
          </w:p>
          <w:p w14:paraId="3456CAB2"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800-54, 800-60, 800-63, 800-65, 800-66, 800-82, 800-94, 800-98 </w:t>
            </w:r>
          </w:p>
        </w:tc>
        <w:tc>
          <w:tcPr>
            <w:tcW w:w="2807" w:type="dxa"/>
            <w:tcBorders>
              <w:top w:val="single" w:sz="8" w:space="0" w:color="000000"/>
              <w:left w:val="single" w:sz="8" w:space="0" w:color="000000"/>
              <w:bottom w:val="single" w:sz="8" w:space="0" w:color="000000"/>
            </w:tcBorders>
          </w:tcPr>
          <w:p w14:paraId="00AADEFE" w14:textId="77777777" w:rsidR="00332AB0" w:rsidRPr="005A579D" w:rsidRDefault="00332AB0" w:rsidP="00332AB0">
            <w:pPr>
              <w:rPr>
                <w:rFonts w:asciiTheme="minorHAnsi" w:hAnsiTheme="minorHAnsi"/>
                <w:sz w:val="18"/>
                <w:szCs w:val="18"/>
              </w:rPr>
            </w:pPr>
            <w:r w:rsidRPr="005A579D">
              <w:rPr>
                <w:rFonts w:asciiTheme="minorHAnsi" w:hAnsiTheme="minorHAnsi"/>
                <w:i/>
                <w:sz w:val="18"/>
                <w:szCs w:val="18"/>
              </w:rPr>
              <w:t xml:space="preserve">VA Handbook 6500 6 a 1 (b) </w:t>
            </w:r>
            <w:r w:rsidRPr="005A579D">
              <w:rPr>
                <w:rFonts w:asciiTheme="minorHAnsi" w:hAnsiTheme="minorHAnsi"/>
                <w:i/>
                <w:sz w:val="18"/>
                <w:szCs w:val="18"/>
                <w:u w:val="single"/>
              </w:rPr>
              <w:t xml:space="preserve">3. </w:t>
            </w:r>
            <w:r w:rsidRPr="005A579D">
              <w:rPr>
                <w:rFonts w:asciiTheme="minorHAnsi" w:hAnsiTheme="minorHAnsi"/>
                <w:i/>
                <w:sz w:val="18"/>
                <w:szCs w:val="18"/>
              </w:rPr>
              <w:t>page 26</w:t>
            </w:r>
          </w:p>
        </w:tc>
      </w:tr>
      <w:tr w:rsidR="00332AB0" w:rsidRPr="005A579D" w14:paraId="1A9453FD"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51FCCF0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RA-4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A9FCFD5"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RA Update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0FF4FB5E"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800-12, 800-13, 800-14, 800-19, </w:t>
            </w:r>
          </w:p>
          <w:p w14:paraId="445C0895"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800-23, 800-24, 800-25, 800-28, 800-30, 800-32, 800-34, 800-37, 800-40, 800-42, 800-44, 800-45, 800-46, 800-48, 800-53A, </w:t>
            </w:r>
          </w:p>
          <w:p w14:paraId="19C22841"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800-54, 800-60, 800-63, 800-65, 800-66, 800-82, 800-94, 800-98 </w:t>
            </w:r>
          </w:p>
        </w:tc>
        <w:tc>
          <w:tcPr>
            <w:tcW w:w="2807" w:type="dxa"/>
            <w:tcBorders>
              <w:top w:val="single" w:sz="8" w:space="0" w:color="000000"/>
              <w:left w:val="single" w:sz="8" w:space="0" w:color="000000"/>
              <w:bottom w:val="single" w:sz="8" w:space="0" w:color="000000"/>
            </w:tcBorders>
            <w:shd w:val="clear" w:color="auto" w:fill="FFFFFF"/>
          </w:tcPr>
          <w:p w14:paraId="488EFD36" w14:textId="77777777" w:rsidR="00332AB0" w:rsidRPr="005A579D" w:rsidRDefault="00332AB0" w:rsidP="00332AB0">
            <w:pPr>
              <w:pStyle w:val="Default"/>
              <w:rPr>
                <w:rFonts w:asciiTheme="minorHAnsi" w:hAnsiTheme="minorHAnsi"/>
                <w:i/>
                <w:sz w:val="18"/>
                <w:szCs w:val="18"/>
                <w:lang w:val="it-IT"/>
              </w:rPr>
            </w:pPr>
            <w:r w:rsidRPr="005A579D">
              <w:rPr>
                <w:rFonts w:asciiTheme="minorHAnsi" w:hAnsiTheme="minorHAnsi"/>
                <w:i/>
                <w:sz w:val="18"/>
                <w:szCs w:val="18"/>
                <w:lang w:val="it-IT"/>
              </w:rPr>
              <w:t>VA Handbook  6500</w:t>
            </w:r>
          </w:p>
          <w:p w14:paraId="3094D1EA" w14:textId="77777777" w:rsidR="00332AB0" w:rsidRPr="005A579D" w:rsidRDefault="00332AB0" w:rsidP="00332AB0">
            <w:pPr>
              <w:pStyle w:val="Default"/>
              <w:rPr>
                <w:rFonts w:asciiTheme="minorHAnsi" w:hAnsiTheme="minorHAnsi"/>
                <w:i/>
                <w:sz w:val="18"/>
                <w:szCs w:val="18"/>
                <w:lang w:val="it-IT"/>
              </w:rPr>
            </w:pPr>
            <w:r w:rsidRPr="005A579D">
              <w:rPr>
                <w:rFonts w:asciiTheme="minorHAnsi" w:hAnsiTheme="minorHAnsi"/>
                <w:i/>
                <w:sz w:val="18"/>
                <w:szCs w:val="18"/>
                <w:lang w:val="it-IT"/>
              </w:rPr>
              <w:t xml:space="preserve">HIPAA 164.308a1i </w:t>
            </w:r>
          </w:p>
          <w:p w14:paraId="5845DAEB" w14:textId="77777777" w:rsidR="00332AB0" w:rsidRPr="005A579D" w:rsidRDefault="00332AB0" w:rsidP="00332AB0">
            <w:pPr>
              <w:pStyle w:val="Default"/>
              <w:rPr>
                <w:rFonts w:asciiTheme="minorHAnsi" w:hAnsiTheme="minorHAnsi"/>
                <w:i/>
                <w:sz w:val="18"/>
                <w:szCs w:val="18"/>
                <w:lang w:val="it-IT"/>
              </w:rPr>
            </w:pPr>
            <w:r w:rsidRPr="005A579D">
              <w:rPr>
                <w:rFonts w:asciiTheme="minorHAnsi" w:hAnsiTheme="minorHAnsi"/>
                <w:i/>
                <w:sz w:val="18"/>
                <w:szCs w:val="18"/>
                <w:lang w:val="it-IT"/>
              </w:rPr>
              <w:t xml:space="preserve">FISMA 1.0 </w:t>
            </w:r>
          </w:p>
          <w:p w14:paraId="0AEC4C34" w14:textId="77777777" w:rsidR="00332AB0" w:rsidRPr="005A579D" w:rsidRDefault="00332AB0" w:rsidP="00332AB0">
            <w:pPr>
              <w:pStyle w:val="Default"/>
              <w:rPr>
                <w:rFonts w:asciiTheme="minorHAnsi" w:hAnsiTheme="minorHAnsi"/>
                <w:i/>
                <w:sz w:val="18"/>
                <w:szCs w:val="18"/>
              </w:rPr>
            </w:pPr>
            <w:r w:rsidRPr="005A579D">
              <w:rPr>
                <w:rFonts w:asciiTheme="minorHAnsi" w:hAnsiTheme="minorHAnsi"/>
                <w:i/>
                <w:sz w:val="18"/>
                <w:szCs w:val="18"/>
              </w:rPr>
              <w:t xml:space="preserve">FISMA 3.1.7 </w:t>
            </w:r>
          </w:p>
          <w:p w14:paraId="3B3FD327" w14:textId="5B887814" w:rsidR="00332AB0" w:rsidRPr="005A579D" w:rsidRDefault="00332AB0" w:rsidP="00332AB0">
            <w:pPr>
              <w:rPr>
                <w:rFonts w:asciiTheme="minorHAnsi" w:hAnsiTheme="minorHAnsi"/>
                <w:sz w:val="18"/>
                <w:szCs w:val="18"/>
              </w:rPr>
            </w:pPr>
            <w:r w:rsidRPr="005A579D">
              <w:rPr>
                <w:rFonts w:asciiTheme="minorHAnsi" w:hAnsiTheme="minorHAnsi"/>
                <w:i/>
                <w:sz w:val="18"/>
                <w:szCs w:val="18"/>
              </w:rPr>
              <w:t>FISMA 12.2.4</w:t>
            </w:r>
          </w:p>
        </w:tc>
      </w:tr>
      <w:tr w:rsidR="00332AB0" w:rsidRPr="005A579D" w14:paraId="7D78D6B8"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4766DC10"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RA-5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501532C5"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Vulnerability Scanning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58498B0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800-24, 800-36, 800-37, 800-40, </w:t>
            </w:r>
          </w:p>
          <w:p w14:paraId="1868699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800-42, 800-44, 800-45, 800-46, 800-51, 800-83, 800-94 </w:t>
            </w:r>
          </w:p>
        </w:tc>
        <w:tc>
          <w:tcPr>
            <w:tcW w:w="2807" w:type="dxa"/>
            <w:tcBorders>
              <w:top w:val="single" w:sz="8" w:space="0" w:color="000000"/>
              <w:left w:val="single" w:sz="8" w:space="0" w:color="000000"/>
              <w:bottom w:val="single" w:sz="8" w:space="0" w:color="000000"/>
            </w:tcBorders>
            <w:shd w:val="clear" w:color="auto" w:fill="FFFFFF"/>
          </w:tcPr>
          <w:p w14:paraId="78A8511F" w14:textId="77777777" w:rsidR="00332AB0" w:rsidRPr="005A579D" w:rsidRDefault="00332AB0" w:rsidP="00332AB0">
            <w:pPr>
              <w:pStyle w:val="Default"/>
              <w:rPr>
                <w:rFonts w:asciiTheme="minorHAnsi" w:hAnsiTheme="minorHAnsi"/>
                <w:i/>
                <w:sz w:val="18"/>
                <w:szCs w:val="18"/>
              </w:rPr>
            </w:pPr>
            <w:r w:rsidRPr="005A579D">
              <w:rPr>
                <w:rFonts w:asciiTheme="minorHAnsi" w:hAnsiTheme="minorHAnsi"/>
                <w:i/>
                <w:sz w:val="18"/>
                <w:szCs w:val="18"/>
              </w:rPr>
              <w:t>VA Handbook 6500, Memorandum Enterprise Patch Management December 21, 2007</w:t>
            </w:r>
          </w:p>
          <w:p w14:paraId="6C3D0F17" w14:textId="77777777" w:rsidR="00332AB0" w:rsidRPr="005A579D" w:rsidRDefault="00332AB0" w:rsidP="00332AB0">
            <w:pPr>
              <w:rPr>
                <w:rFonts w:asciiTheme="minorHAnsi" w:hAnsiTheme="minorHAnsi"/>
                <w:sz w:val="18"/>
                <w:szCs w:val="18"/>
              </w:rPr>
            </w:pPr>
            <w:r w:rsidRPr="005A579D">
              <w:rPr>
                <w:rFonts w:asciiTheme="minorHAnsi" w:hAnsiTheme="minorHAnsi"/>
                <w:i/>
                <w:color w:val="000000"/>
                <w:sz w:val="18"/>
                <w:szCs w:val="18"/>
              </w:rPr>
              <w:t>HIPAA 164.308a1i</w:t>
            </w:r>
          </w:p>
        </w:tc>
      </w:tr>
      <w:tr w:rsidR="00332AB0" w:rsidRPr="005A579D" w14:paraId="3379F08A"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1FD24A4E"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PL-1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17956BE"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Security Planning Policy and Procedures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0701B103"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FIPS 200; NIST SPs 800-12, 800-14, 800-18, </w:t>
            </w:r>
          </w:p>
          <w:p w14:paraId="66F06879"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800-42, 800-65, 800-66, 800-100 </w:t>
            </w:r>
          </w:p>
        </w:tc>
        <w:tc>
          <w:tcPr>
            <w:tcW w:w="2807" w:type="dxa"/>
            <w:tcBorders>
              <w:top w:val="single" w:sz="8" w:space="0" w:color="000000"/>
              <w:left w:val="single" w:sz="8" w:space="0" w:color="000000"/>
              <w:bottom w:val="single" w:sz="8" w:space="0" w:color="000000"/>
            </w:tcBorders>
            <w:shd w:val="clear" w:color="auto" w:fill="FFFFFF"/>
          </w:tcPr>
          <w:p w14:paraId="2FE4E67D" w14:textId="77777777" w:rsidR="00332AB0" w:rsidRPr="005A579D" w:rsidRDefault="00332AB0" w:rsidP="00332AB0">
            <w:pPr>
              <w:rPr>
                <w:rFonts w:asciiTheme="minorHAnsi" w:hAnsiTheme="minorHAnsi"/>
                <w:i/>
                <w:sz w:val="18"/>
                <w:szCs w:val="18"/>
                <w:u w:val="single"/>
                <w:lang w:val="it-IT"/>
              </w:rPr>
            </w:pPr>
            <w:r w:rsidRPr="005A579D">
              <w:rPr>
                <w:rFonts w:asciiTheme="minorHAnsi" w:hAnsiTheme="minorHAnsi"/>
                <w:i/>
                <w:sz w:val="18"/>
                <w:szCs w:val="18"/>
                <w:lang w:val="it-IT"/>
              </w:rPr>
              <w:t>VA Handbook 6500 Appendix D page 17 VA Handbook 6500 2.b(2)(a)</w:t>
            </w:r>
            <w:r w:rsidRPr="005A579D">
              <w:rPr>
                <w:rFonts w:asciiTheme="minorHAnsi" w:hAnsiTheme="minorHAnsi"/>
                <w:i/>
                <w:sz w:val="18"/>
                <w:szCs w:val="18"/>
                <w:u w:val="single"/>
                <w:lang w:val="it-IT"/>
              </w:rPr>
              <w:t>1</w:t>
            </w:r>
          </w:p>
          <w:p w14:paraId="7B6B1EE6"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 xml:space="preserve">VA Directive 6500 </w:t>
            </w:r>
          </w:p>
          <w:p w14:paraId="578D676C"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 xml:space="preserve">HIPAA 164.312c </w:t>
            </w:r>
          </w:p>
          <w:p w14:paraId="66C57C77"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 xml:space="preserve">HIPAA 164.308a5iiD FISMA 5.0 </w:t>
            </w:r>
          </w:p>
          <w:p w14:paraId="4144C017"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 xml:space="preserve">FISMA 3.2.8 </w:t>
            </w:r>
          </w:p>
          <w:p w14:paraId="058A0A8D"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 xml:space="preserve">FISMA 3.2.10 </w:t>
            </w:r>
          </w:p>
          <w:p w14:paraId="1BC36EAF" w14:textId="77777777" w:rsidR="00332AB0" w:rsidRPr="005A579D" w:rsidRDefault="00332AB0" w:rsidP="00332AB0">
            <w:pPr>
              <w:rPr>
                <w:rFonts w:asciiTheme="minorHAnsi" w:hAnsiTheme="minorHAnsi"/>
                <w:sz w:val="18"/>
                <w:szCs w:val="18"/>
              </w:rPr>
            </w:pPr>
            <w:r w:rsidRPr="005A579D">
              <w:rPr>
                <w:rFonts w:asciiTheme="minorHAnsi" w:hAnsiTheme="minorHAnsi"/>
                <w:i/>
                <w:sz w:val="18"/>
                <w:szCs w:val="18"/>
              </w:rPr>
              <w:t>FISMA 12.2.1</w:t>
            </w:r>
          </w:p>
        </w:tc>
      </w:tr>
      <w:tr w:rsidR="00332AB0" w:rsidRPr="005A579D" w14:paraId="56F95746"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680DA41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PL-2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E5DDF66"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SSP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2250375B"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FIPS 199, 200; NIST SPs 800-12, 800-14, </w:t>
            </w:r>
          </w:p>
          <w:p w14:paraId="7A6855BA"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800-18, 800-19, 800-21, 800-25, 800-27, 800-30, 800-32, 800-33, 800-34, 800-37, 800-40, 800-41, 800-44, 800-45, 800-57, 800-58, 800-64, 800-81 </w:t>
            </w:r>
          </w:p>
        </w:tc>
        <w:tc>
          <w:tcPr>
            <w:tcW w:w="2807" w:type="dxa"/>
            <w:tcBorders>
              <w:top w:val="single" w:sz="8" w:space="0" w:color="000000"/>
              <w:left w:val="single" w:sz="8" w:space="0" w:color="000000"/>
              <w:bottom w:val="single" w:sz="8" w:space="0" w:color="000000"/>
            </w:tcBorders>
            <w:shd w:val="clear" w:color="auto" w:fill="FFFFFF"/>
          </w:tcPr>
          <w:p w14:paraId="0FADBF34"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VA Handbook Appendix D Section 2.b.(3)(c)</w:t>
            </w:r>
            <w:r w:rsidRPr="005A579D">
              <w:rPr>
                <w:rFonts w:asciiTheme="minorHAnsi" w:hAnsiTheme="minorHAnsi"/>
                <w:i/>
                <w:sz w:val="18"/>
                <w:szCs w:val="18"/>
                <w:u w:val="single"/>
              </w:rPr>
              <w:t xml:space="preserve">1 </w:t>
            </w:r>
            <w:r w:rsidRPr="005A579D">
              <w:rPr>
                <w:rFonts w:asciiTheme="minorHAnsi" w:hAnsiTheme="minorHAnsi"/>
                <w:i/>
                <w:sz w:val="18"/>
                <w:szCs w:val="18"/>
              </w:rPr>
              <w:t xml:space="preserve">pg D-18 HIPAA 164.312c </w:t>
            </w:r>
          </w:p>
          <w:p w14:paraId="178CE052"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 xml:space="preserve">HIPAA 164.308a5iiD FISMA 5.0 </w:t>
            </w:r>
          </w:p>
          <w:p w14:paraId="128666A2"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 xml:space="preserve">FISMA 3.2.8 </w:t>
            </w:r>
          </w:p>
          <w:p w14:paraId="491C1B36"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 xml:space="preserve">FISMA 3.2.10 </w:t>
            </w:r>
          </w:p>
          <w:p w14:paraId="564CAF99" w14:textId="77777777" w:rsidR="00332AB0" w:rsidRPr="005A579D" w:rsidRDefault="00332AB0" w:rsidP="00332AB0">
            <w:pPr>
              <w:rPr>
                <w:rFonts w:asciiTheme="minorHAnsi" w:hAnsiTheme="minorHAnsi"/>
                <w:sz w:val="18"/>
                <w:szCs w:val="18"/>
              </w:rPr>
            </w:pPr>
            <w:r w:rsidRPr="005A579D">
              <w:rPr>
                <w:rFonts w:asciiTheme="minorHAnsi" w:hAnsiTheme="minorHAnsi"/>
                <w:i/>
                <w:sz w:val="18"/>
                <w:szCs w:val="18"/>
              </w:rPr>
              <w:t>FISMA 12.2.1</w:t>
            </w:r>
          </w:p>
        </w:tc>
      </w:tr>
      <w:tr w:rsidR="00332AB0" w:rsidRPr="005A579D" w14:paraId="0CE84DAB"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3695F857"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PL-3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264E844"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SSP Update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642F3731"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800-18, 800-37 </w:t>
            </w:r>
          </w:p>
        </w:tc>
        <w:tc>
          <w:tcPr>
            <w:tcW w:w="2807" w:type="dxa"/>
            <w:tcBorders>
              <w:top w:val="single" w:sz="8" w:space="0" w:color="000000"/>
              <w:left w:val="single" w:sz="8" w:space="0" w:color="000000"/>
              <w:bottom w:val="single" w:sz="8" w:space="0" w:color="000000"/>
            </w:tcBorders>
            <w:shd w:val="clear" w:color="auto" w:fill="FFFFFF"/>
          </w:tcPr>
          <w:p w14:paraId="02653F60"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VA Handbook 6500 Appendix D Section 2 b (4)(a) page D-19</w:t>
            </w:r>
          </w:p>
          <w:p w14:paraId="013D00EC"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 xml:space="preserve">HIPAA 164.312c </w:t>
            </w:r>
          </w:p>
          <w:p w14:paraId="1C59164F"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 xml:space="preserve">HIPAA 164.308a5iiD FISMA 5.0 </w:t>
            </w:r>
          </w:p>
          <w:p w14:paraId="20B9A47F" w14:textId="77777777" w:rsidR="00332AB0" w:rsidRPr="005A579D" w:rsidRDefault="00332AB0" w:rsidP="00332AB0">
            <w:pPr>
              <w:rPr>
                <w:rFonts w:asciiTheme="minorHAnsi" w:hAnsiTheme="minorHAnsi"/>
                <w:sz w:val="18"/>
                <w:szCs w:val="18"/>
              </w:rPr>
            </w:pPr>
            <w:r w:rsidRPr="005A579D">
              <w:rPr>
                <w:rFonts w:asciiTheme="minorHAnsi" w:hAnsiTheme="minorHAnsi"/>
                <w:i/>
                <w:sz w:val="18"/>
                <w:szCs w:val="18"/>
              </w:rPr>
              <w:t>FISMA 3.2.8</w:t>
            </w:r>
          </w:p>
        </w:tc>
      </w:tr>
      <w:tr w:rsidR="00332AB0" w:rsidRPr="005A579D" w14:paraId="5E81BC23"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46F84F12"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PL-4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EFE36F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Rules of Behavior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39904C65"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800-45, 800-46, 800-48, 800-89 </w:t>
            </w:r>
          </w:p>
        </w:tc>
        <w:tc>
          <w:tcPr>
            <w:tcW w:w="2807" w:type="dxa"/>
            <w:tcBorders>
              <w:top w:val="single" w:sz="8" w:space="0" w:color="000000"/>
              <w:left w:val="single" w:sz="8" w:space="0" w:color="000000"/>
              <w:bottom w:val="single" w:sz="8" w:space="0" w:color="000000"/>
            </w:tcBorders>
            <w:shd w:val="clear" w:color="auto" w:fill="FFFFFF"/>
          </w:tcPr>
          <w:p w14:paraId="6FCF9947"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 xml:space="preserve">VA Handbook 6500 Appendix D page 19-21 and </w:t>
            </w:r>
            <w:r w:rsidRPr="005A579D">
              <w:rPr>
                <w:rFonts w:asciiTheme="minorHAnsi" w:hAnsiTheme="minorHAnsi"/>
                <w:i/>
                <w:color w:val="000000"/>
                <w:sz w:val="18"/>
                <w:szCs w:val="18"/>
              </w:rPr>
              <w:t>Appendix G, pgs 1-8.</w:t>
            </w:r>
          </w:p>
          <w:p w14:paraId="0A3829CA"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lastRenderedPageBreak/>
              <w:t xml:space="preserve">OMB Circular A-130 Appendix III, </w:t>
            </w:r>
          </w:p>
          <w:p w14:paraId="27A7DA90"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 xml:space="preserve">HIPAA 164.308a3i </w:t>
            </w:r>
          </w:p>
          <w:p w14:paraId="6D789848"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FISMA 4.1.3</w:t>
            </w:r>
          </w:p>
          <w:p w14:paraId="4676F76B"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FISMA 13.1.1</w:t>
            </w:r>
          </w:p>
          <w:p w14:paraId="5CFEA80C" w14:textId="77777777" w:rsidR="00332AB0" w:rsidRPr="005A579D" w:rsidRDefault="00332AB0" w:rsidP="00332AB0">
            <w:pPr>
              <w:rPr>
                <w:rFonts w:asciiTheme="minorHAnsi" w:hAnsiTheme="minorHAnsi"/>
                <w:i/>
                <w:sz w:val="18"/>
                <w:szCs w:val="18"/>
                <w:lang w:val="it-IT"/>
              </w:rPr>
            </w:pPr>
          </w:p>
          <w:p w14:paraId="3081CEF1" w14:textId="77777777" w:rsidR="00332AB0" w:rsidRPr="005A579D" w:rsidRDefault="00332AB0" w:rsidP="00332AB0">
            <w:pPr>
              <w:rPr>
                <w:rFonts w:asciiTheme="minorHAnsi" w:hAnsiTheme="minorHAnsi"/>
                <w:color w:val="0000FF"/>
                <w:sz w:val="18"/>
                <w:szCs w:val="18"/>
                <w:u w:val="single"/>
              </w:rPr>
            </w:pPr>
            <w:r w:rsidRPr="005A579D">
              <w:rPr>
                <w:rFonts w:asciiTheme="minorHAnsi" w:hAnsiTheme="minorHAnsi"/>
                <w:color w:val="0000FF"/>
                <w:sz w:val="18"/>
                <w:szCs w:val="18"/>
                <w:u w:val="single"/>
              </w:rPr>
              <w:t xml:space="preserve">WebCIMS </w:t>
            </w:r>
            <w:hyperlink r:id="rId26" w:history="1">
              <w:r w:rsidRPr="005A579D">
                <w:rPr>
                  <w:rStyle w:val="Hyperlink"/>
                  <w:rFonts w:asciiTheme="minorHAnsi" w:hAnsiTheme="minorHAnsi"/>
                  <w:sz w:val="18"/>
                  <w:szCs w:val="18"/>
                </w:rPr>
                <w:t>359994</w:t>
              </w:r>
            </w:hyperlink>
            <w:r w:rsidRPr="005A579D">
              <w:rPr>
                <w:rFonts w:asciiTheme="minorHAnsi" w:hAnsiTheme="minorHAnsi"/>
                <w:color w:val="0000FF"/>
                <w:sz w:val="18"/>
                <w:szCs w:val="18"/>
                <w:u w:val="single"/>
              </w:rPr>
              <w:t>;</w:t>
            </w:r>
          </w:p>
          <w:p w14:paraId="7EECD3AE"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Annual Signing of the Rules of Behavior</w:t>
            </w:r>
          </w:p>
        </w:tc>
      </w:tr>
      <w:tr w:rsidR="00332AB0" w:rsidRPr="005A579D" w14:paraId="281D1671"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321B6335"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lastRenderedPageBreak/>
              <w:t xml:space="preserve">PL-5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5FB9AF96"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PIA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7191E455"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FIPS 201-1; NIST SPs 800-12, 800-19, 800-44, 800-98 </w:t>
            </w:r>
          </w:p>
        </w:tc>
        <w:tc>
          <w:tcPr>
            <w:tcW w:w="2807" w:type="dxa"/>
            <w:tcBorders>
              <w:top w:val="single" w:sz="8" w:space="0" w:color="000000"/>
              <w:left w:val="single" w:sz="8" w:space="0" w:color="000000"/>
              <w:bottom w:val="single" w:sz="8" w:space="0" w:color="000000"/>
            </w:tcBorders>
            <w:shd w:val="clear" w:color="auto" w:fill="FFFFFF"/>
          </w:tcPr>
          <w:p w14:paraId="04F17EBA"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VA Handbook 6500</w:t>
            </w:r>
          </w:p>
          <w:p w14:paraId="3F9763FC"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VA Handbook 6502.2 (1)</w:t>
            </w:r>
          </w:p>
          <w:p w14:paraId="2DE3A027" w14:textId="77777777" w:rsidR="00332AB0" w:rsidRPr="005A579D" w:rsidRDefault="00090A45" w:rsidP="00332AB0">
            <w:pPr>
              <w:rPr>
                <w:rFonts w:asciiTheme="minorHAnsi" w:hAnsiTheme="minorHAnsi"/>
                <w:color w:val="0000FF"/>
                <w:sz w:val="18"/>
                <w:szCs w:val="18"/>
                <w:u w:val="single"/>
                <w:lang w:val="it-IT"/>
              </w:rPr>
            </w:pPr>
            <w:hyperlink r:id="rId27" w:history="1">
              <w:r w:rsidR="00332AB0" w:rsidRPr="005A579D">
                <w:rPr>
                  <w:rStyle w:val="Hyperlink"/>
                  <w:rFonts w:asciiTheme="minorHAnsi" w:hAnsiTheme="minorHAnsi"/>
                  <w:sz w:val="18"/>
                  <w:szCs w:val="18"/>
                  <w:lang w:val="it-IT"/>
                </w:rPr>
                <w:t>Memo</w:t>
              </w:r>
            </w:hyperlink>
            <w:r w:rsidR="00332AB0" w:rsidRPr="005A579D">
              <w:rPr>
                <w:rFonts w:asciiTheme="minorHAnsi" w:hAnsiTheme="minorHAnsi"/>
                <w:color w:val="0000FF"/>
                <w:sz w:val="18"/>
                <w:szCs w:val="18"/>
                <w:u w:val="single"/>
                <w:lang w:val="it-IT"/>
              </w:rPr>
              <w:t>, Aug 2, 2006,</w:t>
            </w:r>
          </w:p>
          <w:p w14:paraId="1083B756"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National Deployment of the PIV Process</w:t>
            </w:r>
          </w:p>
        </w:tc>
      </w:tr>
      <w:tr w:rsidR="00332AB0" w:rsidRPr="005A579D" w14:paraId="6D82F374"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7EF2A95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PL-6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E585D74"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Security-Related Activity Planning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5F0610F7"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No references available. </w:t>
            </w:r>
          </w:p>
        </w:tc>
        <w:tc>
          <w:tcPr>
            <w:tcW w:w="2807" w:type="dxa"/>
            <w:tcBorders>
              <w:top w:val="single" w:sz="8" w:space="0" w:color="000000"/>
              <w:left w:val="single" w:sz="8" w:space="0" w:color="000000"/>
              <w:bottom w:val="single" w:sz="8" w:space="0" w:color="000000"/>
            </w:tcBorders>
            <w:shd w:val="clear" w:color="auto" w:fill="FFFFFF"/>
          </w:tcPr>
          <w:p w14:paraId="06C5CE2B" w14:textId="77777777" w:rsidR="00332AB0" w:rsidRPr="005A579D" w:rsidRDefault="00332AB0" w:rsidP="00332AB0">
            <w:pPr>
              <w:rPr>
                <w:rFonts w:asciiTheme="minorHAnsi" w:hAnsiTheme="minorHAnsi"/>
                <w:sz w:val="18"/>
                <w:szCs w:val="18"/>
              </w:rPr>
            </w:pPr>
          </w:p>
        </w:tc>
      </w:tr>
      <w:tr w:rsidR="00332AB0" w:rsidRPr="005A579D" w14:paraId="6EF537C4"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53C28CF2"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SA-1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9A5F7A7"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System and Services Acquisition Policy and Procedures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1F1AB669"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FIPS 200; NIST SPs 800-12, 800-14, 800-35, </w:t>
            </w:r>
          </w:p>
          <w:p w14:paraId="5ED48D78"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800-36, 800-64, 800-65, 800-66, 800-100 </w:t>
            </w:r>
          </w:p>
        </w:tc>
        <w:tc>
          <w:tcPr>
            <w:tcW w:w="2807" w:type="dxa"/>
            <w:tcBorders>
              <w:top w:val="single" w:sz="8" w:space="0" w:color="000000"/>
              <w:left w:val="single" w:sz="8" w:space="0" w:color="000000"/>
              <w:bottom w:val="single" w:sz="8" w:space="0" w:color="000000"/>
            </w:tcBorders>
            <w:shd w:val="clear" w:color="auto" w:fill="FFFFFF"/>
          </w:tcPr>
          <w:p w14:paraId="1B441EB2" w14:textId="77777777" w:rsidR="00332AB0" w:rsidRPr="005A579D" w:rsidRDefault="00332AB0" w:rsidP="00332AB0">
            <w:pPr>
              <w:pStyle w:val="Default"/>
              <w:rPr>
                <w:rFonts w:asciiTheme="minorHAnsi" w:hAnsiTheme="minorHAnsi"/>
                <w:i/>
                <w:sz w:val="18"/>
                <w:szCs w:val="18"/>
              </w:rPr>
            </w:pPr>
            <w:r w:rsidRPr="005A579D">
              <w:rPr>
                <w:rFonts w:asciiTheme="minorHAnsi" w:hAnsiTheme="minorHAnsi"/>
                <w:i/>
                <w:sz w:val="18"/>
                <w:szCs w:val="18"/>
              </w:rPr>
              <w:t>VA Handbook 6500 Appendix D, pages 24-25</w:t>
            </w:r>
          </w:p>
          <w:p w14:paraId="1F5A4DEF"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HIPAA 164.306</w:t>
            </w:r>
          </w:p>
          <w:p w14:paraId="666C974C" w14:textId="77777777" w:rsidR="00332AB0" w:rsidRPr="005A579D" w:rsidRDefault="00332AB0" w:rsidP="00332AB0">
            <w:pPr>
              <w:rPr>
                <w:rFonts w:asciiTheme="minorHAnsi" w:hAnsiTheme="minorHAnsi"/>
                <w:sz w:val="18"/>
                <w:szCs w:val="18"/>
              </w:rPr>
            </w:pPr>
            <w:r w:rsidRPr="005A579D">
              <w:rPr>
                <w:rFonts w:asciiTheme="minorHAnsi" w:hAnsiTheme="minorHAnsi"/>
                <w:i/>
                <w:sz w:val="18"/>
                <w:szCs w:val="18"/>
              </w:rPr>
              <w:t>FISMA 12.0</w:t>
            </w:r>
          </w:p>
        </w:tc>
      </w:tr>
      <w:tr w:rsidR="00332AB0" w:rsidRPr="005A579D" w14:paraId="75409C09"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50694F64" w14:textId="77777777" w:rsidR="00332AB0" w:rsidRPr="005A579D" w:rsidRDefault="00332AB0" w:rsidP="00332AB0">
            <w:pPr>
              <w:keepNext/>
              <w:rPr>
                <w:rFonts w:asciiTheme="minorHAnsi" w:hAnsiTheme="minorHAnsi"/>
                <w:sz w:val="18"/>
                <w:szCs w:val="18"/>
              </w:rPr>
            </w:pPr>
            <w:r w:rsidRPr="005A579D">
              <w:rPr>
                <w:rFonts w:asciiTheme="minorHAnsi" w:hAnsiTheme="minorHAnsi"/>
                <w:sz w:val="18"/>
                <w:szCs w:val="18"/>
              </w:rPr>
              <w:t xml:space="preserve">SA-2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3178C76" w14:textId="77777777" w:rsidR="00332AB0" w:rsidRPr="005A579D" w:rsidRDefault="00332AB0" w:rsidP="00332AB0">
            <w:pPr>
              <w:keepNext/>
              <w:rPr>
                <w:rFonts w:asciiTheme="minorHAnsi" w:hAnsiTheme="minorHAnsi"/>
                <w:sz w:val="18"/>
                <w:szCs w:val="18"/>
              </w:rPr>
            </w:pPr>
            <w:r w:rsidRPr="005A579D">
              <w:rPr>
                <w:rFonts w:asciiTheme="minorHAnsi" w:hAnsiTheme="minorHAnsi"/>
                <w:sz w:val="18"/>
                <w:szCs w:val="18"/>
              </w:rPr>
              <w:t xml:space="preserve">Allocation of Resources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6974829A" w14:textId="77777777" w:rsidR="00332AB0" w:rsidRPr="005A579D" w:rsidRDefault="00332AB0" w:rsidP="00332AB0">
            <w:pPr>
              <w:keepNext/>
              <w:rPr>
                <w:rFonts w:asciiTheme="minorHAnsi" w:hAnsiTheme="minorHAnsi"/>
                <w:sz w:val="18"/>
                <w:szCs w:val="18"/>
              </w:rPr>
            </w:pPr>
            <w:r w:rsidRPr="005A579D">
              <w:rPr>
                <w:rFonts w:asciiTheme="minorHAnsi" w:hAnsiTheme="minorHAnsi"/>
                <w:sz w:val="18"/>
                <w:szCs w:val="18"/>
              </w:rPr>
              <w:t xml:space="preserve">NIST SPs 800-35, 800-64, 800-65 </w:t>
            </w:r>
          </w:p>
        </w:tc>
        <w:tc>
          <w:tcPr>
            <w:tcW w:w="2807" w:type="dxa"/>
            <w:tcBorders>
              <w:top w:val="single" w:sz="8" w:space="0" w:color="000000"/>
              <w:left w:val="single" w:sz="8" w:space="0" w:color="000000"/>
              <w:bottom w:val="single" w:sz="8" w:space="0" w:color="000000"/>
            </w:tcBorders>
            <w:shd w:val="clear" w:color="auto" w:fill="FFFFFF"/>
          </w:tcPr>
          <w:p w14:paraId="35C331D3" w14:textId="77777777" w:rsidR="00332AB0" w:rsidRPr="005A579D" w:rsidRDefault="00332AB0" w:rsidP="00332AB0">
            <w:pPr>
              <w:keepNext/>
              <w:rPr>
                <w:rFonts w:asciiTheme="minorHAnsi" w:hAnsiTheme="minorHAnsi"/>
                <w:i/>
                <w:sz w:val="18"/>
                <w:szCs w:val="18"/>
              </w:rPr>
            </w:pPr>
            <w:r w:rsidRPr="005A579D">
              <w:rPr>
                <w:rFonts w:asciiTheme="minorHAnsi" w:hAnsiTheme="minorHAnsi"/>
                <w:i/>
                <w:sz w:val="18"/>
                <w:szCs w:val="18"/>
              </w:rPr>
              <w:t>VA Handbook 6500</w:t>
            </w:r>
          </w:p>
          <w:p w14:paraId="1C5B4A5D" w14:textId="77777777" w:rsidR="00332AB0" w:rsidRPr="005A579D" w:rsidRDefault="00332AB0" w:rsidP="00332AB0">
            <w:pPr>
              <w:keepNext/>
              <w:rPr>
                <w:rFonts w:asciiTheme="minorHAnsi" w:hAnsiTheme="minorHAnsi"/>
                <w:sz w:val="18"/>
                <w:szCs w:val="18"/>
              </w:rPr>
            </w:pPr>
            <w:r w:rsidRPr="005A579D">
              <w:rPr>
                <w:rFonts w:asciiTheme="minorHAnsi" w:hAnsiTheme="minorHAnsi"/>
                <w:i/>
                <w:sz w:val="18"/>
                <w:szCs w:val="18"/>
              </w:rPr>
              <w:t>FISMA 3.1.2</w:t>
            </w:r>
          </w:p>
        </w:tc>
      </w:tr>
      <w:tr w:rsidR="00332AB0" w:rsidRPr="005A579D" w14:paraId="53DC8A9D"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4AAF05B2"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SA-3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77A643E"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Life Cycle Support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6D646B8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800-12, 800-14, 800-21, 800-27, </w:t>
            </w:r>
          </w:p>
          <w:p w14:paraId="407ECF92"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800-30, 800-34, 800-35, 800-64, 800-97, 800-98 </w:t>
            </w:r>
          </w:p>
        </w:tc>
        <w:tc>
          <w:tcPr>
            <w:tcW w:w="2807" w:type="dxa"/>
            <w:tcBorders>
              <w:top w:val="single" w:sz="8" w:space="0" w:color="000000"/>
              <w:left w:val="single" w:sz="8" w:space="0" w:color="000000"/>
              <w:bottom w:val="single" w:sz="8" w:space="0" w:color="000000"/>
            </w:tcBorders>
            <w:shd w:val="clear" w:color="auto" w:fill="FFFFFF"/>
          </w:tcPr>
          <w:p w14:paraId="5BEDFBAA" w14:textId="77777777" w:rsidR="00332AB0" w:rsidRPr="005A579D" w:rsidRDefault="00332AB0" w:rsidP="00332AB0">
            <w:pPr>
              <w:rPr>
                <w:rFonts w:asciiTheme="minorHAnsi" w:hAnsiTheme="minorHAnsi"/>
                <w:sz w:val="18"/>
                <w:szCs w:val="18"/>
              </w:rPr>
            </w:pPr>
          </w:p>
        </w:tc>
      </w:tr>
      <w:tr w:rsidR="00332AB0" w:rsidRPr="005A579D" w14:paraId="50280F95"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4EBE8B6A"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SA-4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EF74E4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Acquisitions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7083D648"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800-23, 800-36, 800-64, 800-94 </w:t>
            </w:r>
          </w:p>
        </w:tc>
        <w:tc>
          <w:tcPr>
            <w:tcW w:w="2807" w:type="dxa"/>
            <w:tcBorders>
              <w:top w:val="single" w:sz="8" w:space="0" w:color="000000"/>
              <w:left w:val="single" w:sz="8" w:space="0" w:color="000000"/>
              <w:bottom w:val="single" w:sz="8" w:space="0" w:color="000000"/>
            </w:tcBorders>
            <w:shd w:val="clear" w:color="auto" w:fill="FFFFFF"/>
          </w:tcPr>
          <w:p w14:paraId="0CC0812B" w14:textId="77777777" w:rsidR="00332AB0" w:rsidRPr="005A579D" w:rsidRDefault="00332AB0" w:rsidP="00332AB0">
            <w:pPr>
              <w:rPr>
                <w:rFonts w:asciiTheme="minorHAnsi" w:hAnsiTheme="minorHAnsi"/>
                <w:sz w:val="18"/>
                <w:szCs w:val="18"/>
              </w:rPr>
            </w:pPr>
          </w:p>
        </w:tc>
      </w:tr>
      <w:tr w:rsidR="00332AB0" w:rsidRPr="005A579D" w14:paraId="21D54D50"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2BEAB37A"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SA-5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5F41BD2"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Information System Documentation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60DC3296"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No references available. </w:t>
            </w:r>
          </w:p>
        </w:tc>
        <w:tc>
          <w:tcPr>
            <w:tcW w:w="2807" w:type="dxa"/>
            <w:tcBorders>
              <w:top w:val="single" w:sz="8" w:space="0" w:color="000000"/>
              <w:left w:val="single" w:sz="8" w:space="0" w:color="000000"/>
              <w:bottom w:val="single" w:sz="8" w:space="0" w:color="000000"/>
            </w:tcBorders>
            <w:shd w:val="clear" w:color="auto" w:fill="FFFFFF"/>
          </w:tcPr>
          <w:p w14:paraId="7A8D8286" w14:textId="77777777" w:rsidR="00332AB0" w:rsidRPr="005A579D" w:rsidRDefault="00332AB0" w:rsidP="00332AB0">
            <w:pPr>
              <w:rPr>
                <w:rFonts w:asciiTheme="minorHAnsi" w:hAnsiTheme="minorHAnsi"/>
                <w:sz w:val="18"/>
                <w:szCs w:val="18"/>
              </w:rPr>
            </w:pPr>
            <w:r w:rsidRPr="005A579D">
              <w:rPr>
                <w:rFonts w:asciiTheme="minorHAnsi" w:hAnsiTheme="minorHAnsi"/>
                <w:i/>
                <w:sz w:val="18"/>
                <w:szCs w:val="18"/>
              </w:rPr>
              <w:t>VA Handbook 6500 Appendix D, pages 31-33</w:t>
            </w:r>
          </w:p>
        </w:tc>
      </w:tr>
      <w:tr w:rsidR="00332AB0" w:rsidRPr="005A579D" w14:paraId="6E7E348F"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0F03A87E"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SA-6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A63A69E"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Software Usage Restrictions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7BFBC1C1"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No references available. </w:t>
            </w:r>
          </w:p>
        </w:tc>
        <w:tc>
          <w:tcPr>
            <w:tcW w:w="2807" w:type="dxa"/>
            <w:tcBorders>
              <w:top w:val="single" w:sz="8" w:space="0" w:color="000000"/>
              <w:left w:val="single" w:sz="8" w:space="0" w:color="000000"/>
              <w:bottom w:val="single" w:sz="8" w:space="0" w:color="000000"/>
            </w:tcBorders>
            <w:shd w:val="clear" w:color="auto" w:fill="FFFFFF"/>
          </w:tcPr>
          <w:p w14:paraId="0444F876"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VA Handbook 6500</w:t>
            </w:r>
          </w:p>
          <w:p w14:paraId="64FC7732" w14:textId="77777777" w:rsidR="00332AB0" w:rsidRPr="005A579D" w:rsidRDefault="00332AB0" w:rsidP="00332AB0">
            <w:pPr>
              <w:rPr>
                <w:rFonts w:asciiTheme="minorHAnsi" w:hAnsiTheme="minorHAnsi"/>
                <w:i/>
                <w:color w:val="000000"/>
                <w:sz w:val="18"/>
                <w:szCs w:val="18"/>
                <w:lang w:val="it-IT"/>
              </w:rPr>
            </w:pPr>
            <w:r w:rsidRPr="005A579D">
              <w:rPr>
                <w:rFonts w:asciiTheme="minorHAnsi" w:hAnsiTheme="minorHAnsi"/>
                <w:i/>
                <w:color w:val="000000"/>
                <w:sz w:val="18"/>
                <w:szCs w:val="18"/>
                <w:lang w:val="it-IT"/>
              </w:rPr>
              <w:t>HIPAA 164.308a5i</w:t>
            </w:r>
          </w:p>
          <w:p w14:paraId="44759913" w14:textId="77777777" w:rsidR="00332AB0" w:rsidRPr="005A579D" w:rsidRDefault="00332AB0" w:rsidP="00332AB0">
            <w:pPr>
              <w:rPr>
                <w:rFonts w:asciiTheme="minorHAnsi" w:hAnsiTheme="minorHAnsi"/>
                <w:sz w:val="18"/>
                <w:szCs w:val="18"/>
                <w:lang w:val="it-IT"/>
              </w:rPr>
            </w:pPr>
            <w:r w:rsidRPr="005A579D">
              <w:rPr>
                <w:rFonts w:asciiTheme="minorHAnsi" w:hAnsiTheme="minorHAnsi"/>
                <w:i/>
                <w:color w:val="000000"/>
                <w:sz w:val="18"/>
                <w:szCs w:val="18"/>
                <w:lang w:val="it-IT"/>
              </w:rPr>
              <w:t>HIPAA 164.310c</w:t>
            </w:r>
          </w:p>
        </w:tc>
      </w:tr>
      <w:tr w:rsidR="00332AB0" w:rsidRPr="005A579D" w14:paraId="6E1B69BE"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7AB336C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SA-7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484A430B"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User Installed Software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63FADE7A"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 800-83 </w:t>
            </w:r>
          </w:p>
        </w:tc>
        <w:tc>
          <w:tcPr>
            <w:tcW w:w="2807" w:type="dxa"/>
            <w:tcBorders>
              <w:top w:val="single" w:sz="8" w:space="0" w:color="000000"/>
              <w:left w:val="single" w:sz="8" w:space="0" w:color="000000"/>
              <w:bottom w:val="single" w:sz="8" w:space="0" w:color="000000"/>
            </w:tcBorders>
            <w:shd w:val="clear" w:color="auto" w:fill="FFFFFF"/>
          </w:tcPr>
          <w:p w14:paraId="2A35D439" w14:textId="77777777" w:rsidR="00332AB0" w:rsidRPr="005A579D" w:rsidRDefault="00332AB0" w:rsidP="00332AB0">
            <w:pPr>
              <w:rPr>
                <w:rFonts w:asciiTheme="minorHAnsi" w:hAnsiTheme="minorHAnsi"/>
                <w:sz w:val="18"/>
                <w:szCs w:val="18"/>
              </w:rPr>
            </w:pPr>
          </w:p>
        </w:tc>
      </w:tr>
      <w:tr w:rsidR="00332AB0" w:rsidRPr="005A579D" w14:paraId="0F0EBD1F"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2CB49277"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SA-8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26639D0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Security Engineering Principles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568CA994"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800-27, 800-33 </w:t>
            </w:r>
          </w:p>
        </w:tc>
        <w:tc>
          <w:tcPr>
            <w:tcW w:w="2807" w:type="dxa"/>
            <w:tcBorders>
              <w:top w:val="single" w:sz="8" w:space="0" w:color="000000"/>
              <w:left w:val="single" w:sz="8" w:space="0" w:color="000000"/>
              <w:bottom w:val="single" w:sz="8" w:space="0" w:color="000000"/>
            </w:tcBorders>
            <w:shd w:val="clear" w:color="auto" w:fill="FFFFFF"/>
          </w:tcPr>
          <w:p w14:paraId="6D5272E5" w14:textId="77777777" w:rsidR="00332AB0" w:rsidRPr="005A579D" w:rsidRDefault="00332AB0" w:rsidP="00332AB0">
            <w:pPr>
              <w:rPr>
                <w:rFonts w:asciiTheme="minorHAnsi" w:hAnsiTheme="minorHAnsi"/>
                <w:sz w:val="18"/>
                <w:szCs w:val="18"/>
              </w:rPr>
            </w:pPr>
          </w:p>
        </w:tc>
      </w:tr>
      <w:tr w:rsidR="00332AB0" w:rsidRPr="005A579D" w14:paraId="2473A05C"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437A0064"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SA-9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A6DC3A9"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External Information System Services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1FF8013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800-35, 800-66 </w:t>
            </w:r>
          </w:p>
        </w:tc>
        <w:tc>
          <w:tcPr>
            <w:tcW w:w="2807" w:type="dxa"/>
            <w:tcBorders>
              <w:top w:val="single" w:sz="8" w:space="0" w:color="000000"/>
              <w:left w:val="single" w:sz="8" w:space="0" w:color="000000"/>
              <w:bottom w:val="single" w:sz="8" w:space="0" w:color="000000"/>
            </w:tcBorders>
            <w:shd w:val="clear" w:color="auto" w:fill="FFFFFF"/>
          </w:tcPr>
          <w:p w14:paraId="085448A5" w14:textId="77777777" w:rsidR="00332AB0" w:rsidRPr="005A579D" w:rsidRDefault="00332AB0" w:rsidP="00332AB0">
            <w:pPr>
              <w:rPr>
                <w:rFonts w:asciiTheme="minorHAnsi" w:hAnsiTheme="minorHAnsi"/>
                <w:sz w:val="18"/>
                <w:szCs w:val="18"/>
              </w:rPr>
            </w:pPr>
          </w:p>
        </w:tc>
      </w:tr>
      <w:tr w:rsidR="00332AB0" w:rsidRPr="005A579D" w14:paraId="05967DB4"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02DBA8AA"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SA-10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FE240E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Developer Configuration Management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65E17C4B"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No references available. </w:t>
            </w:r>
          </w:p>
        </w:tc>
        <w:tc>
          <w:tcPr>
            <w:tcW w:w="2807" w:type="dxa"/>
            <w:tcBorders>
              <w:top w:val="single" w:sz="8" w:space="0" w:color="000000"/>
              <w:left w:val="single" w:sz="8" w:space="0" w:color="000000"/>
              <w:bottom w:val="single" w:sz="8" w:space="0" w:color="000000"/>
            </w:tcBorders>
            <w:shd w:val="clear" w:color="auto" w:fill="FFFFFF"/>
          </w:tcPr>
          <w:p w14:paraId="166A42EF" w14:textId="77777777" w:rsidR="00332AB0" w:rsidRPr="005A579D" w:rsidRDefault="00332AB0" w:rsidP="00332AB0">
            <w:pPr>
              <w:rPr>
                <w:rFonts w:asciiTheme="minorHAnsi" w:hAnsiTheme="minorHAnsi"/>
                <w:sz w:val="18"/>
                <w:szCs w:val="18"/>
              </w:rPr>
            </w:pPr>
          </w:p>
        </w:tc>
      </w:tr>
      <w:tr w:rsidR="00332AB0" w:rsidRPr="005A579D" w14:paraId="1ED9C0EE"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796122A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lastRenderedPageBreak/>
              <w:t xml:space="preserve">SA-11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E7C4135"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Developer Security Testing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1FDE598F"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800-76, 800-85A, 800-85B </w:t>
            </w:r>
          </w:p>
        </w:tc>
        <w:tc>
          <w:tcPr>
            <w:tcW w:w="2807" w:type="dxa"/>
            <w:tcBorders>
              <w:top w:val="single" w:sz="8" w:space="0" w:color="000000"/>
              <w:left w:val="single" w:sz="8" w:space="0" w:color="000000"/>
              <w:bottom w:val="single" w:sz="8" w:space="0" w:color="000000"/>
            </w:tcBorders>
            <w:shd w:val="clear" w:color="auto" w:fill="FFFFFF"/>
          </w:tcPr>
          <w:p w14:paraId="301E8B7B" w14:textId="77777777" w:rsidR="00332AB0" w:rsidRPr="005A579D" w:rsidRDefault="00332AB0" w:rsidP="00332AB0">
            <w:pPr>
              <w:rPr>
                <w:rFonts w:asciiTheme="minorHAnsi" w:hAnsiTheme="minorHAnsi"/>
                <w:sz w:val="18"/>
                <w:szCs w:val="18"/>
              </w:rPr>
            </w:pPr>
          </w:p>
        </w:tc>
      </w:tr>
      <w:tr w:rsidR="00332AB0" w:rsidRPr="005A579D" w14:paraId="0443D144"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22CB3CB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CA-1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9E5BCB4"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Certification, Accreditation, and Security Assessment Policies and Procedures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2D853F60"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FIPS 200; NIST SPs 800-12, 800-14, 800-23, 800-37, 800-53A, 800-66, 800-79, 800-100 </w:t>
            </w:r>
          </w:p>
        </w:tc>
        <w:tc>
          <w:tcPr>
            <w:tcW w:w="2807" w:type="dxa"/>
            <w:tcBorders>
              <w:top w:val="single" w:sz="8" w:space="0" w:color="000000"/>
              <w:left w:val="single" w:sz="8" w:space="0" w:color="000000"/>
              <w:bottom w:val="single" w:sz="8" w:space="0" w:color="000000"/>
            </w:tcBorders>
            <w:shd w:val="clear" w:color="auto" w:fill="FFFFFF"/>
          </w:tcPr>
          <w:p w14:paraId="6BDD149F" w14:textId="77777777" w:rsidR="00332AB0" w:rsidRPr="005A579D" w:rsidRDefault="00332AB0" w:rsidP="00332AB0">
            <w:pPr>
              <w:rPr>
                <w:rFonts w:asciiTheme="minorHAnsi" w:hAnsiTheme="minorHAnsi"/>
                <w:i/>
                <w:color w:val="000000"/>
                <w:sz w:val="18"/>
                <w:szCs w:val="18"/>
                <w:lang w:val="it-IT"/>
              </w:rPr>
            </w:pPr>
            <w:r w:rsidRPr="005A579D">
              <w:rPr>
                <w:rFonts w:asciiTheme="minorHAnsi" w:hAnsiTheme="minorHAnsi"/>
                <w:i/>
                <w:color w:val="000000"/>
                <w:sz w:val="18"/>
                <w:szCs w:val="18"/>
                <w:lang w:val="it-IT"/>
              </w:rPr>
              <w:t>VA Handbook 6500 Appendix D page 40</w:t>
            </w:r>
          </w:p>
          <w:p w14:paraId="1B6D144C"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OMB Circular A-130</w:t>
            </w:r>
          </w:p>
          <w:p w14:paraId="42B056BD"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VA Directive 6500</w:t>
            </w:r>
          </w:p>
          <w:p w14:paraId="01FC742B"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HIPAA 164.306 FISMA 12.0</w:t>
            </w:r>
          </w:p>
          <w:p w14:paraId="4D01517D" w14:textId="77777777" w:rsidR="00332AB0" w:rsidRPr="005A579D" w:rsidRDefault="00090A45" w:rsidP="00332AB0">
            <w:pPr>
              <w:rPr>
                <w:rFonts w:asciiTheme="minorHAnsi" w:hAnsiTheme="minorHAnsi"/>
                <w:color w:val="0000FF"/>
                <w:sz w:val="18"/>
                <w:szCs w:val="18"/>
                <w:u w:val="single"/>
              </w:rPr>
            </w:pPr>
            <w:hyperlink r:id="rId28" w:history="1">
              <w:r w:rsidR="00332AB0" w:rsidRPr="005A579D">
                <w:rPr>
                  <w:rStyle w:val="Hyperlink"/>
                  <w:rFonts w:asciiTheme="minorHAnsi" w:hAnsiTheme="minorHAnsi"/>
                  <w:sz w:val="18"/>
                  <w:szCs w:val="18"/>
                </w:rPr>
                <w:t>Memo</w:t>
              </w:r>
            </w:hyperlink>
            <w:r w:rsidR="00332AB0" w:rsidRPr="005A579D">
              <w:rPr>
                <w:rFonts w:asciiTheme="minorHAnsi" w:hAnsiTheme="minorHAnsi"/>
                <w:color w:val="0000FF"/>
                <w:sz w:val="18"/>
                <w:szCs w:val="18"/>
                <w:u w:val="single"/>
              </w:rPr>
              <w:t>, May 16, 2005,</w:t>
            </w:r>
          </w:p>
          <w:p w14:paraId="46A00746" w14:textId="77777777" w:rsidR="00332AB0" w:rsidRPr="005A579D" w:rsidRDefault="00332AB0" w:rsidP="00332AB0">
            <w:pPr>
              <w:rPr>
                <w:rFonts w:asciiTheme="minorHAnsi" w:hAnsiTheme="minorHAnsi"/>
                <w:sz w:val="18"/>
                <w:szCs w:val="18"/>
              </w:rPr>
            </w:pPr>
            <w:r w:rsidRPr="005A579D">
              <w:rPr>
                <w:rFonts w:asciiTheme="minorHAnsi" w:hAnsiTheme="minorHAnsi"/>
                <w:i/>
                <w:sz w:val="18"/>
                <w:szCs w:val="18"/>
              </w:rPr>
              <w:t>C&amp;A of VA Systems and Major Applications</w:t>
            </w:r>
          </w:p>
        </w:tc>
      </w:tr>
      <w:tr w:rsidR="00332AB0" w:rsidRPr="005A579D" w14:paraId="46F19264"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38BFC019"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CA-2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2F3940DF"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Security Assessments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427A70E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800-17, 800-20, 800-22, 800-23, </w:t>
            </w:r>
          </w:p>
          <w:p w14:paraId="6E4AD344"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800-35, 800-36, 800-37, 800-53A, 800-55, 800-66, 800-76, </w:t>
            </w:r>
          </w:p>
          <w:p w14:paraId="4797C71F"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800-79 </w:t>
            </w:r>
          </w:p>
        </w:tc>
        <w:tc>
          <w:tcPr>
            <w:tcW w:w="2807" w:type="dxa"/>
            <w:tcBorders>
              <w:top w:val="single" w:sz="8" w:space="0" w:color="000000"/>
              <w:left w:val="single" w:sz="8" w:space="0" w:color="000000"/>
              <w:bottom w:val="single" w:sz="8" w:space="0" w:color="000000"/>
            </w:tcBorders>
            <w:shd w:val="clear" w:color="auto" w:fill="FFFFFF"/>
          </w:tcPr>
          <w:p w14:paraId="24BECE00" w14:textId="77777777" w:rsidR="00332AB0" w:rsidRPr="005A579D" w:rsidRDefault="00332AB0" w:rsidP="00332AB0">
            <w:pPr>
              <w:rPr>
                <w:rFonts w:asciiTheme="minorHAnsi" w:hAnsiTheme="minorHAnsi"/>
                <w:sz w:val="18"/>
                <w:szCs w:val="18"/>
              </w:rPr>
            </w:pPr>
            <w:r w:rsidRPr="005A579D">
              <w:rPr>
                <w:rFonts w:asciiTheme="minorHAnsi" w:hAnsiTheme="minorHAnsi"/>
                <w:i/>
                <w:sz w:val="18"/>
                <w:szCs w:val="18"/>
              </w:rPr>
              <w:t>VA Handbook 6500 Appendix D Section 2.d.(2)(a) page D-45</w:t>
            </w:r>
          </w:p>
        </w:tc>
      </w:tr>
      <w:tr w:rsidR="00332AB0" w:rsidRPr="005A579D" w14:paraId="1739A9ED"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3C89EF9A"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CA-3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2B9C8A8"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Information System Connections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7C53831C"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800-18, 800-47, 800-66 </w:t>
            </w:r>
          </w:p>
        </w:tc>
        <w:tc>
          <w:tcPr>
            <w:tcW w:w="2807" w:type="dxa"/>
            <w:tcBorders>
              <w:top w:val="single" w:sz="8" w:space="0" w:color="000000"/>
              <w:left w:val="single" w:sz="8" w:space="0" w:color="000000"/>
              <w:bottom w:val="single" w:sz="8" w:space="0" w:color="000000"/>
            </w:tcBorders>
            <w:shd w:val="clear" w:color="auto" w:fill="FFFFFF"/>
          </w:tcPr>
          <w:p w14:paraId="2AD9BE36"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OMB Circular A-130 Appendix III</w:t>
            </w:r>
          </w:p>
          <w:p w14:paraId="7E62ECD0" w14:textId="77777777" w:rsidR="00332AB0" w:rsidRPr="005A579D" w:rsidRDefault="00332AB0" w:rsidP="00332AB0">
            <w:pPr>
              <w:rPr>
                <w:rFonts w:asciiTheme="minorHAnsi" w:hAnsiTheme="minorHAnsi"/>
                <w:i/>
                <w:sz w:val="18"/>
                <w:szCs w:val="18"/>
              </w:rPr>
            </w:pPr>
            <w:r w:rsidRPr="005A579D">
              <w:rPr>
                <w:rFonts w:asciiTheme="minorHAnsi" w:hAnsiTheme="minorHAnsi"/>
                <w:i/>
                <w:sz w:val="18"/>
                <w:szCs w:val="18"/>
              </w:rPr>
              <w:t>VA Directive 6500</w:t>
            </w:r>
          </w:p>
          <w:p w14:paraId="3423E78B" w14:textId="77777777" w:rsidR="00332AB0" w:rsidRPr="005A579D" w:rsidRDefault="00332AB0" w:rsidP="00332AB0">
            <w:pPr>
              <w:rPr>
                <w:rFonts w:asciiTheme="minorHAnsi" w:hAnsiTheme="minorHAnsi"/>
                <w:i/>
                <w:color w:val="000000"/>
                <w:sz w:val="18"/>
                <w:szCs w:val="18"/>
              </w:rPr>
            </w:pPr>
            <w:r w:rsidRPr="005A579D">
              <w:rPr>
                <w:rFonts w:asciiTheme="minorHAnsi" w:hAnsiTheme="minorHAnsi"/>
                <w:i/>
                <w:color w:val="000000"/>
                <w:sz w:val="18"/>
                <w:szCs w:val="18"/>
              </w:rPr>
              <w:t>VA Handbook 6500 Appendix D, page 49</w:t>
            </w:r>
          </w:p>
          <w:p w14:paraId="60767C43" w14:textId="77777777" w:rsidR="00332AB0" w:rsidRPr="005A579D" w:rsidRDefault="00332AB0" w:rsidP="00332AB0">
            <w:pPr>
              <w:rPr>
                <w:rFonts w:asciiTheme="minorHAnsi" w:hAnsiTheme="minorHAnsi"/>
                <w:i/>
                <w:color w:val="000000"/>
                <w:sz w:val="18"/>
                <w:szCs w:val="18"/>
              </w:rPr>
            </w:pPr>
            <w:r w:rsidRPr="005A579D">
              <w:rPr>
                <w:rFonts w:asciiTheme="minorHAnsi" w:hAnsiTheme="minorHAnsi"/>
                <w:i/>
                <w:color w:val="000000"/>
                <w:sz w:val="18"/>
                <w:szCs w:val="18"/>
              </w:rPr>
              <w:t xml:space="preserve">HIPAA 162.308a8, HIPAA 64.308a8b1, FISMA 3.2 </w:t>
            </w:r>
          </w:p>
          <w:p w14:paraId="3C89FC18" w14:textId="77777777" w:rsidR="00332AB0" w:rsidRPr="005A579D" w:rsidRDefault="00332AB0" w:rsidP="00332AB0">
            <w:pPr>
              <w:rPr>
                <w:rFonts w:asciiTheme="minorHAnsi" w:hAnsiTheme="minorHAnsi"/>
                <w:i/>
                <w:color w:val="000000"/>
                <w:sz w:val="18"/>
                <w:szCs w:val="18"/>
              </w:rPr>
            </w:pPr>
            <w:r w:rsidRPr="005A579D">
              <w:rPr>
                <w:rFonts w:asciiTheme="minorHAnsi" w:hAnsiTheme="minorHAnsi"/>
                <w:i/>
                <w:color w:val="000000"/>
                <w:sz w:val="18"/>
                <w:szCs w:val="18"/>
              </w:rPr>
              <w:t>FISMA 3.2.9</w:t>
            </w:r>
          </w:p>
          <w:p w14:paraId="1498F1D3" w14:textId="77777777" w:rsidR="00332AB0" w:rsidRPr="005A579D" w:rsidRDefault="00332AB0" w:rsidP="00332AB0">
            <w:pPr>
              <w:rPr>
                <w:rFonts w:asciiTheme="minorHAnsi" w:hAnsiTheme="minorHAnsi"/>
                <w:i/>
                <w:color w:val="000000"/>
                <w:sz w:val="18"/>
                <w:szCs w:val="18"/>
              </w:rPr>
            </w:pPr>
            <w:r w:rsidRPr="005A579D">
              <w:rPr>
                <w:rFonts w:asciiTheme="minorHAnsi" w:hAnsiTheme="minorHAnsi"/>
                <w:i/>
                <w:color w:val="000000"/>
                <w:sz w:val="18"/>
                <w:szCs w:val="18"/>
              </w:rPr>
              <w:t>FISMA 4. 0</w:t>
            </w:r>
          </w:p>
          <w:p w14:paraId="4A81DB9B" w14:textId="77777777" w:rsidR="00332AB0" w:rsidRPr="005A579D" w:rsidRDefault="00332AB0" w:rsidP="00332AB0">
            <w:pPr>
              <w:rPr>
                <w:rFonts w:asciiTheme="minorHAnsi" w:hAnsiTheme="minorHAnsi"/>
                <w:i/>
                <w:color w:val="000000"/>
                <w:sz w:val="18"/>
                <w:szCs w:val="18"/>
              </w:rPr>
            </w:pPr>
            <w:r w:rsidRPr="005A579D">
              <w:rPr>
                <w:rFonts w:asciiTheme="minorHAnsi" w:hAnsiTheme="minorHAnsi"/>
                <w:i/>
                <w:color w:val="000000"/>
                <w:sz w:val="18"/>
                <w:szCs w:val="18"/>
              </w:rPr>
              <w:t>FISMA 12.2.3</w:t>
            </w:r>
          </w:p>
          <w:p w14:paraId="72D2ACBC" w14:textId="77777777" w:rsidR="00332AB0" w:rsidRPr="005A579D" w:rsidRDefault="00332AB0" w:rsidP="00332AB0">
            <w:pPr>
              <w:rPr>
                <w:rFonts w:asciiTheme="minorHAnsi" w:hAnsiTheme="minorHAnsi"/>
                <w:sz w:val="18"/>
                <w:szCs w:val="18"/>
              </w:rPr>
            </w:pPr>
            <w:r w:rsidRPr="005A579D">
              <w:rPr>
                <w:rFonts w:asciiTheme="minorHAnsi" w:hAnsiTheme="minorHAnsi"/>
                <w:i/>
                <w:color w:val="000000"/>
                <w:sz w:val="18"/>
                <w:szCs w:val="18"/>
              </w:rPr>
              <w:t>FISMA 12.2.5</w:t>
            </w:r>
          </w:p>
        </w:tc>
      </w:tr>
      <w:tr w:rsidR="00332AB0" w:rsidRPr="005A579D" w14:paraId="7666BFAD"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1A38A5B8"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CA-4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A3A354D"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Security Certification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761B79F3"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800-37, 800-53A, 800-66, 800-76, </w:t>
            </w:r>
          </w:p>
          <w:p w14:paraId="17225B36"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800-79, 800-85A, 800-85B </w:t>
            </w:r>
          </w:p>
        </w:tc>
        <w:tc>
          <w:tcPr>
            <w:tcW w:w="2807" w:type="dxa"/>
            <w:tcBorders>
              <w:top w:val="single" w:sz="8" w:space="0" w:color="000000"/>
              <w:left w:val="single" w:sz="8" w:space="0" w:color="000000"/>
              <w:bottom w:val="single" w:sz="8" w:space="0" w:color="000000"/>
            </w:tcBorders>
            <w:shd w:val="clear" w:color="auto" w:fill="FFFFFF"/>
          </w:tcPr>
          <w:p w14:paraId="1C11EABB" w14:textId="77777777" w:rsidR="00332AB0" w:rsidRPr="005A579D" w:rsidRDefault="00332AB0" w:rsidP="00332AB0">
            <w:pPr>
              <w:rPr>
                <w:rFonts w:asciiTheme="minorHAnsi" w:hAnsiTheme="minorHAnsi"/>
                <w:sz w:val="18"/>
                <w:szCs w:val="18"/>
              </w:rPr>
            </w:pPr>
          </w:p>
        </w:tc>
      </w:tr>
      <w:tr w:rsidR="00332AB0" w:rsidRPr="005A579D" w14:paraId="5312121C"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5ED45571"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CA-5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2DECB29"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POAMs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0824A815"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800-18, 800-30, 800-37, 800-65 </w:t>
            </w:r>
          </w:p>
        </w:tc>
        <w:tc>
          <w:tcPr>
            <w:tcW w:w="2807" w:type="dxa"/>
            <w:tcBorders>
              <w:top w:val="single" w:sz="8" w:space="0" w:color="000000"/>
              <w:left w:val="single" w:sz="8" w:space="0" w:color="000000"/>
              <w:bottom w:val="single" w:sz="8" w:space="0" w:color="000000"/>
            </w:tcBorders>
            <w:shd w:val="clear" w:color="auto" w:fill="FFFFFF"/>
          </w:tcPr>
          <w:p w14:paraId="0150EC59" w14:textId="77777777" w:rsidR="00332AB0" w:rsidRPr="005A579D" w:rsidRDefault="00332AB0" w:rsidP="00332AB0">
            <w:pPr>
              <w:rPr>
                <w:rFonts w:asciiTheme="minorHAnsi" w:hAnsiTheme="minorHAnsi"/>
                <w:i/>
                <w:color w:val="000000"/>
                <w:sz w:val="18"/>
                <w:szCs w:val="18"/>
                <w:lang w:val="it-IT"/>
              </w:rPr>
            </w:pPr>
            <w:r w:rsidRPr="005A579D">
              <w:rPr>
                <w:rFonts w:asciiTheme="minorHAnsi" w:hAnsiTheme="minorHAnsi"/>
                <w:i/>
                <w:color w:val="000000"/>
                <w:sz w:val="18"/>
                <w:szCs w:val="18"/>
                <w:lang w:val="it-IT"/>
              </w:rPr>
              <w:t>VA Handbook 6500 Appendix D, page 57</w:t>
            </w:r>
          </w:p>
          <w:p w14:paraId="1887C716"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VA Handbook  6500 appendix E, VBA HB 4, OFO Letter 20F-04-04</w:t>
            </w:r>
          </w:p>
          <w:p w14:paraId="2BED45AD"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HIPAA 162.308a8</w:t>
            </w:r>
          </w:p>
          <w:p w14:paraId="4896C30B"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 xml:space="preserve">FISMA 3.2 </w:t>
            </w:r>
          </w:p>
          <w:p w14:paraId="5AC5603D" w14:textId="77777777" w:rsidR="00332AB0" w:rsidRPr="005A579D" w:rsidRDefault="00332AB0" w:rsidP="00332AB0">
            <w:pPr>
              <w:rPr>
                <w:rFonts w:asciiTheme="minorHAnsi" w:hAnsiTheme="minorHAnsi"/>
                <w:i/>
                <w:sz w:val="18"/>
                <w:szCs w:val="18"/>
                <w:lang w:val="it-IT"/>
              </w:rPr>
            </w:pPr>
            <w:r w:rsidRPr="005A579D">
              <w:rPr>
                <w:rFonts w:asciiTheme="minorHAnsi" w:hAnsiTheme="minorHAnsi"/>
                <w:i/>
                <w:sz w:val="18"/>
                <w:szCs w:val="18"/>
                <w:lang w:val="it-IT"/>
              </w:rPr>
              <w:t>FISMA 4. 0</w:t>
            </w:r>
          </w:p>
          <w:p w14:paraId="6109E138" w14:textId="77777777" w:rsidR="00332AB0" w:rsidRPr="005A579D" w:rsidRDefault="00332AB0" w:rsidP="00332AB0">
            <w:pPr>
              <w:rPr>
                <w:rFonts w:asciiTheme="minorHAnsi" w:hAnsiTheme="minorHAnsi"/>
                <w:sz w:val="18"/>
                <w:szCs w:val="18"/>
                <w:lang w:val="it-IT"/>
              </w:rPr>
            </w:pPr>
            <w:r w:rsidRPr="005A579D">
              <w:rPr>
                <w:rFonts w:asciiTheme="minorHAnsi" w:hAnsiTheme="minorHAnsi"/>
                <w:i/>
                <w:sz w:val="18"/>
                <w:szCs w:val="18"/>
                <w:lang w:val="it-IT"/>
              </w:rPr>
              <w:t>FISMA 12.2.5</w:t>
            </w:r>
          </w:p>
        </w:tc>
      </w:tr>
      <w:tr w:rsidR="00332AB0" w:rsidRPr="005A579D" w14:paraId="1AEF46A7"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774DA42B"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CA-6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8A00A51"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Security Accreditation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2EB8B9A4"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800-37, 800-66, 800-79 </w:t>
            </w:r>
          </w:p>
        </w:tc>
        <w:tc>
          <w:tcPr>
            <w:tcW w:w="2807" w:type="dxa"/>
            <w:tcBorders>
              <w:top w:val="single" w:sz="8" w:space="0" w:color="000000"/>
              <w:left w:val="single" w:sz="8" w:space="0" w:color="000000"/>
              <w:bottom w:val="single" w:sz="8" w:space="0" w:color="000000"/>
            </w:tcBorders>
            <w:shd w:val="clear" w:color="auto" w:fill="FFFFFF"/>
          </w:tcPr>
          <w:p w14:paraId="7FB697EC" w14:textId="77777777" w:rsidR="00332AB0" w:rsidRPr="005A579D" w:rsidRDefault="00332AB0" w:rsidP="00332AB0">
            <w:pPr>
              <w:rPr>
                <w:rFonts w:asciiTheme="minorHAnsi" w:hAnsiTheme="minorHAnsi"/>
                <w:sz w:val="18"/>
                <w:szCs w:val="18"/>
              </w:rPr>
            </w:pPr>
          </w:p>
        </w:tc>
      </w:tr>
      <w:tr w:rsidR="00332AB0" w:rsidRPr="005A579D" w14:paraId="172DACD0" w14:textId="77777777" w:rsidTr="009328A8">
        <w:trPr>
          <w:jc w:val="center"/>
        </w:trPr>
        <w:tc>
          <w:tcPr>
            <w:tcW w:w="1440" w:type="dxa"/>
            <w:tcBorders>
              <w:top w:val="single" w:sz="8" w:space="0" w:color="000000"/>
              <w:bottom w:val="single" w:sz="8" w:space="0" w:color="000000"/>
              <w:right w:val="single" w:sz="8" w:space="0" w:color="000000"/>
            </w:tcBorders>
            <w:shd w:val="clear" w:color="auto" w:fill="FFFFFF"/>
          </w:tcPr>
          <w:p w14:paraId="68762931"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CA-7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817234E"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Continuous Monitoring </w:t>
            </w:r>
          </w:p>
        </w:tc>
        <w:tc>
          <w:tcPr>
            <w:tcW w:w="3295" w:type="dxa"/>
            <w:tcBorders>
              <w:top w:val="single" w:sz="8" w:space="0" w:color="000000"/>
              <w:left w:val="single" w:sz="8" w:space="0" w:color="000000"/>
              <w:bottom w:val="single" w:sz="8" w:space="0" w:color="000000"/>
              <w:right w:val="single" w:sz="8" w:space="0" w:color="000000"/>
            </w:tcBorders>
            <w:shd w:val="clear" w:color="auto" w:fill="FFFFFF"/>
          </w:tcPr>
          <w:p w14:paraId="4AB22D65"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NIST SPs 800-37, 800-42, 800-53A, 800-79 </w:t>
            </w:r>
          </w:p>
          <w:p w14:paraId="30844F2A" w14:textId="77777777" w:rsidR="00332AB0" w:rsidRPr="005A579D" w:rsidRDefault="00332AB0" w:rsidP="00332AB0">
            <w:pPr>
              <w:rPr>
                <w:rFonts w:asciiTheme="minorHAnsi" w:hAnsiTheme="minorHAnsi"/>
                <w:sz w:val="18"/>
                <w:szCs w:val="18"/>
              </w:rPr>
            </w:pPr>
            <w:r w:rsidRPr="005A579D">
              <w:rPr>
                <w:rFonts w:asciiTheme="minorHAnsi" w:hAnsiTheme="minorHAnsi"/>
                <w:sz w:val="18"/>
                <w:szCs w:val="18"/>
              </w:rPr>
              <w:t xml:space="preserve">800-85A, 800-85B </w:t>
            </w:r>
          </w:p>
        </w:tc>
        <w:tc>
          <w:tcPr>
            <w:tcW w:w="2807" w:type="dxa"/>
            <w:tcBorders>
              <w:top w:val="single" w:sz="8" w:space="0" w:color="000000"/>
              <w:left w:val="single" w:sz="8" w:space="0" w:color="000000"/>
              <w:bottom w:val="single" w:sz="8" w:space="0" w:color="000000"/>
            </w:tcBorders>
            <w:shd w:val="clear" w:color="auto" w:fill="FFFFFF"/>
          </w:tcPr>
          <w:p w14:paraId="5EDDBF12" w14:textId="77777777" w:rsidR="00332AB0" w:rsidRPr="005A579D" w:rsidRDefault="00332AB0" w:rsidP="00332AB0">
            <w:pPr>
              <w:pStyle w:val="Default"/>
              <w:rPr>
                <w:rFonts w:asciiTheme="minorHAnsi" w:hAnsiTheme="minorHAnsi"/>
                <w:i/>
                <w:sz w:val="18"/>
                <w:szCs w:val="18"/>
                <w:lang w:val="it-IT"/>
              </w:rPr>
            </w:pPr>
            <w:r w:rsidRPr="005A579D">
              <w:rPr>
                <w:rFonts w:asciiTheme="minorHAnsi" w:hAnsiTheme="minorHAnsi"/>
                <w:i/>
                <w:sz w:val="18"/>
                <w:szCs w:val="18"/>
                <w:lang w:val="it-IT"/>
              </w:rPr>
              <w:t>VA Handbook 6500 Appendix D page D-61</w:t>
            </w:r>
          </w:p>
          <w:p w14:paraId="7BF7F3F2" w14:textId="77777777" w:rsidR="00332AB0" w:rsidRPr="005A579D" w:rsidRDefault="00332AB0" w:rsidP="00332AB0">
            <w:pPr>
              <w:pStyle w:val="Default"/>
              <w:rPr>
                <w:rFonts w:asciiTheme="minorHAnsi" w:hAnsiTheme="minorHAnsi"/>
                <w:i/>
                <w:sz w:val="18"/>
                <w:szCs w:val="18"/>
                <w:lang w:val="it-IT"/>
              </w:rPr>
            </w:pPr>
            <w:r w:rsidRPr="005A579D">
              <w:rPr>
                <w:rFonts w:asciiTheme="minorHAnsi" w:hAnsiTheme="minorHAnsi"/>
                <w:i/>
                <w:sz w:val="18"/>
                <w:szCs w:val="18"/>
                <w:lang w:val="it-IT"/>
              </w:rPr>
              <w:t>HIPAA 162.308a8, FISMA 3.2</w:t>
            </w:r>
          </w:p>
          <w:p w14:paraId="72568605" w14:textId="77777777" w:rsidR="00332AB0" w:rsidRPr="005A579D" w:rsidRDefault="00332AB0" w:rsidP="00332AB0">
            <w:pPr>
              <w:pStyle w:val="Default"/>
              <w:rPr>
                <w:rFonts w:asciiTheme="minorHAnsi" w:hAnsiTheme="minorHAnsi"/>
                <w:i/>
                <w:sz w:val="18"/>
                <w:szCs w:val="18"/>
                <w:lang w:val="it-IT"/>
              </w:rPr>
            </w:pPr>
            <w:r w:rsidRPr="005A579D">
              <w:rPr>
                <w:rFonts w:asciiTheme="minorHAnsi" w:hAnsiTheme="minorHAnsi"/>
                <w:i/>
                <w:sz w:val="18"/>
                <w:szCs w:val="18"/>
                <w:lang w:val="it-IT"/>
              </w:rPr>
              <w:lastRenderedPageBreak/>
              <w:t xml:space="preserve">FISMA 4. 0 </w:t>
            </w:r>
          </w:p>
          <w:p w14:paraId="7C605870" w14:textId="77777777" w:rsidR="00332AB0" w:rsidRPr="005A579D" w:rsidRDefault="00332AB0" w:rsidP="00376318">
            <w:pPr>
              <w:pStyle w:val="Default"/>
              <w:keepNext/>
              <w:rPr>
                <w:rFonts w:asciiTheme="minorHAnsi" w:hAnsiTheme="minorHAnsi"/>
                <w:sz w:val="18"/>
                <w:szCs w:val="18"/>
                <w:lang w:val="it-IT"/>
              </w:rPr>
            </w:pPr>
            <w:r w:rsidRPr="005A579D">
              <w:rPr>
                <w:rFonts w:asciiTheme="minorHAnsi" w:hAnsiTheme="minorHAnsi"/>
                <w:i/>
                <w:sz w:val="18"/>
                <w:szCs w:val="18"/>
                <w:lang w:val="it-IT"/>
              </w:rPr>
              <w:t>FISMA 12.2.5</w:t>
            </w:r>
          </w:p>
        </w:tc>
      </w:tr>
    </w:tbl>
    <w:p w14:paraId="0092F29F" w14:textId="714564CA" w:rsidR="00640F73" w:rsidRDefault="00640F73" w:rsidP="00D253F7">
      <w:pPr>
        <w:pStyle w:val="Caption"/>
      </w:pPr>
      <w:bookmarkStart w:id="188" w:name="_Toc443575516"/>
      <w:r>
        <w:lastRenderedPageBreak/>
        <w:t xml:space="preserve">Table </w:t>
      </w:r>
      <w:fldSimple w:instr=" SEQ Table \* ARABIC ">
        <w:r w:rsidR="00DF255A">
          <w:rPr>
            <w:noProof/>
          </w:rPr>
          <w:t>41</w:t>
        </w:r>
      </w:fldSimple>
      <w:r>
        <w:t>: Security Specifications - Operational Controls</w:t>
      </w:r>
      <w:bookmarkEnd w:id="188"/>
    </w:p>
    <w:tbl>
      <w:tblPr>
        <w:tblW w:w="9547" w:type="dxa"/>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Caption w:val="Table 2:Security Specifications - Operational Controls"/>
        <w:tblDescription w:val="Table 2:Security Specifications - Operational Controls"/>
      </w:tblPr>
      <w:tblGrid>
        <w:gridCol w:w="1460"/>
        <w:gridCol w:w="1980"/>
        <w:gridCol w:w="3330"/>
        <w:gridCol w:w="2777"/>
      </w:tblGrid>
      <w:tr w:rsidR="005A579D" w:rsidRPr="005A579D" w14:paraId="6E193ABC" w14:textId="77777777" w:rsidTr="009328A8">
        <w:trPr>
          <w:tblHeader/>
          <w:jc w:val="center"/>
        </w:trPr>
        <w:tc>
          <w:tcPr>
            <w:tcW w:w="1460" w:type="dxa"/>
            <w:tcBorders>
              <w:top w:val="single" w:sz="8" w:space="0" w:color="000000"/>
              <w:bottom w:val="single" w:sz="8" w:space="0" w:color="000000"/>
              <w:right w:val="single" w:sz="8" w:space="0" w:color="000000"/>
            </w:tcBorders>
            <w:shd w:val="clear" w:color="auto" w:fill="C0C0C0"/>
            <w:vAlign w:val="center"/>
          </w:tcPr>
          <w:p w14:paraId="163999F8" w14:textId="77777777" w:rsidR="005A579D" w:rsidRPr="005A579D" w:rsidRDefault="005A579D" w:rsidP="00376318">
            <w:pPr>
              <w:jc w:val="center"/>
              <w:rPr>
                <w:rFonts w:asciiTheme="minorHAnsi" w:hAnsiTheme="minorHAnsi"/>
                <w:b/>
                <w:sz w:val="20"/>
                <w:szCs w:val="20"/>
              </w:rPr>
            </w:pPr>
            <w:r w:rsidRPr="005A579D">
              <w:rPr>
                <w:rFonts w:asciiTheme="minorHAnsi" w:hAnsiTheme="minorHAnsi"/>
                <w:b/>
                <w:sz w:val="20"/>
                <w:szCs w:val="20"/>
              </w:rPr>
              <w:t>CONTROL NUMBER</w:t>
            </w:r>
          </w:p>
        </w:tc>
        <w:tc>
          <w:tcPr>
            <w:tcW w:w="1980" w:type="dxa"/>
            <w:tcBorders>
              <w:top w:val="single" w:sz="8" w:space="0" w:color="000000"/>
              <w:left w:val="single" w:sz="8" w:space="0" w:color="000000"/>
              <w:bottom w:val="single" w:sz="8" w:space="0" w:color="000000"/>
              <w:right w:val="single" w:sz="8" w:space="0" w:color="000000"/>
            </w:tcBorders>
            <w:shd w:val="clear" w:color="auto" w:fill="C0C0C0"/>
            <w:vAlign w:val="center"/>
          </w:tcPr>
          <w:p w14:paraId="3AD48527" w14:textId="2B35E33D" w:rsidR="005A579D" w:rsidRPr="005A579D" w:rsidRDefault="005A579D" w:rsidP="00376318">
            <w:pPr>
              <w:jc w:val="center"/>
              <w:rPr>
                <w:rFonts w:asciiTheme="minorHAnsi" w:hAnsiTheme="minorHAnsi"/>
                <w:b/>
                <w:sz w:val="20"/>
                <w:szCs w:val="20"/>
              </w:rPr>
            </w:pPr>
            <w:r>
              <w:rPr>
                <w:rFonts w:asciiTheme="minorHAnsi" w:hAnsiTheme="minorHAnsi"/>
                <w:b/>
                <w:sz w:val="20"/>
                <w:szCs w:val="20"/>
              </w:rPr>
              <w:t>OPERATIONAL</w:t>
            </w:r>
            <w:r w:rsidRPr="005A579D">
              <w:rPr>
                <w:rFonts w:asciiTheme="minorHAnsi" w:hAnsiTheme="minorHAnsi"/>
                <w:b/>
                <w:sz w:val="20"/>
                <w:szCs w:val="20"/>
              </w:rPr>
              <w:t xml:space="preserve"> CONTROL NAME</w:t>
            </w:r>
          </w:p>
        </w:tc>
        <w:tc>
          <w:tcPr>
            <w:tcW w:w="3330" w:type="dxa"/>
            <w:tcBorders>
              <w:top w:val="single" w:sz="8" w:space="0" w:color="000000"/>
              <w:left w:val="single" w:sz="8" w:space="0" w:color="000000"/>
              <w:bottom w:val="single" w:sz="8" w:space="0" w:color="000000"/>
            </w:tcBorders>
            <w:shd w:val="clear" w:color="auto" w:fill="C0C0C0"/>
            <w:vAlign w:val="center"/>
          </w:tcPr>
          <w:p w14:paraId="0604FCA4" w14:textId="77777777" w:rsidR="005A579D" w:rsidRPr="005A579D" w:rsidRDefault="005A579D" w:rsidP="00376318">
            <w:pPr>
              <w:jc w:val="center"/>
              <w:rPr>
                <w:rFonts w:asciiTheme="minorHAnsi" w:hAnsiTheme="minorHAnsi"/>
                <w:b/>
                <w:sz w:val="20"/>
                <w:szCs w:val="20"/>
              </w:rPr>
            </w:pPr>
            <w:r w:rsidRPr="005A579D">
              <w:rPr>
                <w:rFonts w:asciiTheme="minorHAnsi" w:hAnsiTheme="minorHAnsi"/>
                <w:b/>
                <w:sz w:val="20"/>
                <w:szCs w:val="20"/>
              </w:rPr>
              <w:t>RELATED NIST PUBLICATIONS</w:t>
            </w:r>
          </w:p>
        </w:tc>
        <w:tc>
          <w:tcPr>
            <w:tcW w:w="2777" w:type="dxa"/>
            <w:tcBorders>
              <w:top w:val="single" w:sz="8" w:space="0" w:color="000000"/>
              <w:left w:val="single" w:sz="8" w:space="0" w:color="000000"/>
              <w:bottom w:val="single" w:sz="8" w:space="0" w:color="000000"/>
            </w:tcBorders>
            <w:shd w:val="clear" w:color="auto" w:fill="C0C0C0"/>
            <w:vAlign w:val="center"/>
          </w:tcPr>
          <w:p w14:paraId="085CE065" w14:textId="77777777" w:rsidR="005A579D" w:rsidRPr="005A579D" w:rsidRDefault="005A579D" w:rsidP="00376318">
            <w:pPr>
              <w:jc w:val="center"/>
              <w:rPr>
                <w:rFonts w:asciiTheme="minorHAnsi" w:hAnsiTheme="minorHAnsi"/>
                <w:b/>
                <w:sz w:val="20"/>
                <w:szCs w:val="20"/>
              </w:rPr>
            </w:pPr>
            <w:r w:rsidRPr="005A579D">
              <w:rPr>
                <w:rFonts w:asciiTheme="minorHAnsi" w:hAnsiTheme="minorHAnsi"/>
                <w:b/>
                <w:sz w:val="20"/>
                <w:szCs w:val="20"/>
              </w:rPr>
              <w:t>RELATED FISMA/HIPAA/VA GUIDANCE</w:t>
            </w:r>
          </w:p>
        </w:tc>
      </w:tr>
      <w:tr w:rsidR="00332AB0" w:rsidRPr="003417EE" w14:paraId="46F383AA"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6E9C48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PS-1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125381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Personnel Security Policy and Procedures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7FEAF8CF" w14:textId="0E387D44"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FIPS 200; NIST SPs 800-12, 800-14, 800-66, 800-100 </w:t>
            </w:r>
          </w:p>
        </w:tc>
        <w:tc>
          <w:tcPr>
            <w:tcW w:w="2777" w:type="dxa"/>
            <w:tcBorders>
              <w:top w:val="single" w:sz="8" w:space="0" w:color="000000"/>
              <w:left w:val="single" w:sz="8" w:space="0" w:color="000000"/>
              <w:bottom w:val="single" w:sz="8" w:space="0" w:color="000000"/>
            </w:tcBorders>
            <w:shd w:val="clear" w:color="auto" w:fill="FFFFFF"/>
          </w:tcPr>
          <w:p w14:paraId="74580A97"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61</w:t>
            </w:r>
          </w:p>
          <w:p w14:paraId="709B4A8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164.308a3</w:t>
            </w:r>
          </w:p>
          <w:p w14:paraId="1087DB4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6.0</w:t>
            </w:r>
          </w:p>
        </w:tc>
      </w:tr>
      <w:tr w:rsidR="00332AB0" w:rsidRPr="003417EE" w14:paraId="43BE9ABA"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70EE0E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PS-2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0D7F1E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Position Categorization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5769581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800-12 </w:t>
            </w:r>
          </w:p>
        </w:tc>
        <w:tc>
          <w:tcPr>
            <w:tcW w:w="2777" w:type="dxa"/>
            <w:tcBorders>
              <w:top w:val="single" w:sz="8" w:space="0" w:color="000000"/>
              <w:left w:val="single" w:sz="8" w:space="0" w:color="000000"/>
              <w:bottom w:val="single" w:sz="8" w:space="0" w:color="000000"/>
            </w:tcBorders>
            <w:shd w:val="clear" w:color="auto" w:fill="FFFFFF"/>
          </w:tcPr>
          <w:p w14:paraId="7F65EE6E"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E, page 11</w:t>
            </w:r>
          </w:p>
          <w:p w14:paraId="0478DE03"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VA Directive 0710, VA Handbook 0710 Appendix A</w:t>
            </w:r>
          </w:p>
          <w:p w14:paraId="2BE9C9B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5 CFR sections 732.102</w:t>
            </w:r>
          </w:p>
          <w:p w14:paraId="42EC6D4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164.308a3</w:t>
            </w:r>
          </w:p>
          <w:p w14:paraId="03287FE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6.0</w:t>
            </w:r>
          </w:p>
        </w:tc>
      </w:tr>
      <w:tr w:rsidR="00332AB0" w:rsidRPr="003417EE" w14:paraId="57C65704"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242B01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PS-3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5368FBC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Personnel Screening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7D90C4D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800-12 </w:t>
            </w:r>
          </w:p>
        </w:tc>
        <w:tc>
          <w:tcPr>
            <w:tcW w:w="2777" w:type="dxa"/>
            <w:tcBorders>
              <w:top w:val="single" w:sz="8" w:space="0" w:color="000000"/>
              <w:left w:val="single" w:sz="8" w:space="0" w:color="000000"/>
              <w:bottom w:val="single" w:sz="8" w:space="0" w:color="000000"/>
            </w:tcBorders>
            <w:shd w:val="clear" w:color="auto" w:fill="FFFFFF"/>
          </w:tcPr>
          <w:p w14:paraId="35DC1CA9"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VHA Handbook 0710.1</w:t>
            </w:r>
          </w:p>
          <w:p w14:paraId="58444DD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VA Handbook 6500</w:t>
            </w:r>
          </w:p>
          <w:p w14:paraId="4F6B382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 xml:space="preserve">VA PIV-I Implementation Guide </w:t>
            </w:r>
          </w:p>
          <w:p w14:paraId="5F55099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 xml:space="preserve">VA 6500 states that all personnel be subject to an appropriate background screening prior to permitting permanent access to VA information and information systems, in accordance with requirements contained in VA Directive and Handbook 0710, Personnel Suitability and Security Program, and VA Directive 0735, Personal identity Verification (PIV) of Federal Employees and Contractors. Reference VA Handbook 6500 Appendix D PS-3 </w:t>
            </w:r>
          </w:p>
          <w:p w14:paraId="5C5E3AF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164.308a3 </w:t>
            </w:r>
          </w:p>
          <w:p w14:paraId="26086C99"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164.308a3iiB</w:t>
            </w:r>
          </w:p>
          <w:p w14:paraId="2C3AE7C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lastRenderedPageBreak/>
              <w:t xml:space="preserve">HIPAA 164.314a1 </w:t>
            </w:r>
          </w:p>
          <w:p w14:paraId="6ADA67A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6.0</w:t>
            </w:r>
          </w:p>
        </w:tc>
      </w:tr>
      <w:tr w:rsidR="00332AB0" w:rsidRPr="003417EE" w14:paraId="013D88A5"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6F0511E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PS-4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08C1EB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Personnel Termination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A82FF8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800-12, 800-14, 800-66 </w:t>
            </w:r>
          </w:p>
        </w:tc>
        <w:tc>
          <w:tcPr>
            <w:tcW w:w="2777" w:type="dxa"/>
            <w:tcBorders>
              <w:top w:val="single" w:sz="8" w:space="0" w:color="000000"/>
              <w:left w:val="single" w:sz="8" w:space="0" w:color="000000"/>
              <w:bottom w:val="single" w:sz="8" w:space="0" w:color="000000"/>
            </w:tcBorders>
            <w:shd w:val="clear" w:color="auto" w:fill="FFFFFF"/>
          </w:tcPr>
          <w:p w14:paraId="5E9124CC" w14:textId="77777777" w:rsidR="00332AB0" w:rsidRPr="003417EE" w:rsidRDefault="00332AB0" w:rsidP="009328A8">
            <w:pPr>
              <w:pStyle w:val="Body1"/>
              <w:spacing w:before="40" w:after="40"/>
              <w:rPr>
                <w:rFonts w:asciiTheme="minorHAnsi" w:hAnsiTheme="minorHAnsi"/>
                <w:sz w:val="18"/>
                <w:szCs w:val="18"/>
              </w:rPr>
            </w:pPr>
          </w:p>
        </w:tc>
      </w:tr>
      <w:tr w:rsidR="00332AB0" w:rsidRPr="003417EE" w14:paraId="11294FAA"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30AFCFF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PS-5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3C964F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Personnel Transfer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033F65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800-12 </w:t>
            </w:r>
          </w:p>
        </w:tc>
        <w:tc>
          <w:tcPr>
            <w:tcW w:w="2777" w:type="dxa"/>
            <w:tcBorders>
              <w:top w:val="single" w:sz="8" w:space="0" w:color="000000"/>
              <w:left w:val="single" w:sz="8" w:space="0" w:color="000000"/>
              <w:bottom w:val="single" w:sz="8" w:space="0" w:color="000000"/>
            </w:tcBorders>
            <w:shd w:val="clear" w:color="auto" w:fill="FFFFFF"/>
          </w:tcPr>
          <w:p w14:paraId="247F5C1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HIPAA 164.308a3</w:t>
            </w:r>
          </w:p>
          <w:p w14:paraId="44FC1C45"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64.308a3ii</w:t>
            </w:r>
          </w:p>
          <w:p w14:paraId="16D554F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6.0</w:t>
            </w:r>
          </w:p>
        </w:tc>
      </w:tr>
      <w:tr w:rsidR="00332AB0" w:rsidRPr="003417EE" w14:paraId="70160A87"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78E1EE9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PS-6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E8C16A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Access Agreements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F4D52F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4475A3B4" w14:textId="77777777" w:rsidR="00332AB0" w:rsidRPr="003417EE" w:rsidRDefault="00332AB0" w:rsidP="009328A8">
            <w:pPr>
              <w:pStyle w:val="Body1"/>
              <w:spacing w:before="40" w:after="40"/>
              <w:rPr>
                <w:rFonts w:asciiTheme="minorHAnsi" w:hAnsiTheme="minorHAnsi"/>
                <w:sz w:val="18"/>
                <w:szCs w:val="18"/>
              </w:rPr>
            </w:pPr>
          </w:p>
        </w:tc>
      </w:tr>
      <w:tr w:rsidR="00332AB0" w:rsidRPr="003417EE" w14:paraId="1CCBE2ED"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89ECA9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PS-7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ECECBC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Third-Party Personnel Security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7E6BC78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07D3C35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VA Handbook 6500 </w:t>
            </w:r>
          </w:p>
          <w:p w14:paraId="61F9CD5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164.308a3 </w:t>
            </w:r>
          </w:p>
          <w:p w14:paraId="4746D87F"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164.314a1</w:t>
            </w:r>
          </w:p>
          <w:p w14:paraId="03EC56D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6.0</w:t>
            </w:r>
          </w:p>
        </w:tc>
      </w:tr>
      <w:tr w:rsidR="00332AB0" w:rsidRPr="003417EE" w14:paraId="5C7D6B2C"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54CD64C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PS-8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69F24F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Personnel Sanctions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25A044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800-66 </w:t>
            </w:r>
          </w:p>
        </w:tc>
        <w:tc>
          <w:tcPr>
            <w:tcW w:w="2777" w:type="dxa"/>
            <w:tcBorders>
              <w:top w:val="single" w:sz="8" w:space="0" w:color="000000"/>
              <w:left w:val="single" w:sz="8" w:space="0" w:color="000000"/>
              <w:bottom w:val="single" w:sz="8" w:space="0" w:color="000000"/>
            </w:tcBorders>
            <w:shd w:val="clear" w:color="auto" w:fill="FFFFFF"/>
          </w:tcPr>
          <w:p w14:paraId="5263DF61" w14:textId="77777777" w:rsidR="00332AB0" w:rsidRPr="003417EE" w:rsidRDefault="00332AB0" w:rsidP="009328A8">
            <w:pPr>
              <w:pStyle w:val="Body1"/>
              <w:spacing w:before="40" w:after="40"/>
              <w:rPr>
                <w:rFonts w:asciiTheme="minorHAnsi" w:hAnsiTheme="minorHAnsi"/>
                <w:sz w:val="18"/>
                <w:szCs w:val="18"/>
              </w:rPr>
            </w:pPr>
          </w:p>
        </w:tc>
      </w:tr>
      <w:tr w:rsidR="00332AB0" w:rsidRPr="003417EE" w14:paraId="2CB4B6A6"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52856D2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3B90F7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Physical and Environmental Protection Policy and Procedures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D92243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FIPS 200; NIST SPs 800-12, 800-14, 800-66, </w:t>
            </w:r>
          </w:p>
          <w:p w14:paraId="7A84145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800-100 </w:t>
            </w:r>
          </w:p>
        </w:tc>
        <w:tc>
          <w:tcPr>
            <w:tcW w:w="2777" w:type="dxa"/>
            <w:tcBorders>
              <w:top w:val="single" w:sz="8" w:space="0" w:color="000000"/>
              <w:left w:val="single" w:sz="8" w:space="0" w:color="000000"/>
              <w:bottom w:val="single" w:sz="8" w:space="0" w:color="000000"/>
            </w:tcBorders>
            <w:shd w:val="clear" w:color="auto" w:fill="FFFFFF"/>
          </w:tcPr>
          <w:p w14:paraId="380E3171"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72</w:t>
            </w:r>
          </w:p>
          <w:p w14:paraId="138B870F"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paragraph 4(b)18(a)(e)</w:t>
            </w:r>
          </w:p>
          <w:p w14:paraId="6AC8F71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Directive 0730/1</w:t>
            </w:r>
          </w:p>
          <w:p w14:paraId="3ABCAA8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HIPAA 164.306</w:t>
            </w:r>
          </w:p>
          <w:p w14:paraId="72E740F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FISMA 12.0</w:t>
            </w:r>
          </w:p>
        </w:tc>
      </w:tr>
      <w:tr w:rsidR="00332AB0" w:rsidRPr="003417EE" w14:paraId="756DA710"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BCFD38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5EF19D2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Physical Access Authorizations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7625EDB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281CEFC1"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Directive 6500</w:t>
            </w:r>
          </w:p>
          <w:p w14:paraId="79267F0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6.b(4)(b)11 page 42 and Para PE-2</w:t>
            </w:r>
          </w:p>
          <w:p w14:paraId="54E4070F"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 VA Handbook 6500 Appendix D Section 3.b.(2)(a) page D-73 and Appendix E, page 10 </w:t>
            </w:r>
          </w:p>
          <w:p w14:paraId="4AEFAA4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VA Directive 0730/1 MCM-00/132-1 MCM-00/132-5 00/ISO-1(Date 6/29/06, Exp. 6/2008)</w:t>
            </w:r>
          </w:p>
          <w:p w14:paraId="67647235"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 xml:space="preserve">HIPAA 164.301a2ii </w:t>
            </w:r>
          </w:p>
          <w:p w14:paraId="137E443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 xml:space="preserve">HIPAA 164.310a2iii HIPAA 64.308a7iiB HIPAA 164.310a1 </w:t>
            </w:r>
          </w:p>
          <w:p w14:paraId="6E0C5144"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HIPAA 164.310a2ii </w:t>
            </w:r>
          </w:p>
          <w:p w14:paraId="699682A1"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lastRenderedPageBreak/>
              <w:t xml:space="preserve">FISMA 7.1 </w:t>
            </w:r>
          </w:p>
          <w:p w14:paraId="4E1E4E1A"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FISMA 7.2.1</w:t>
            </w:r>
          </w:p>
          <w:p w14:paraId="7BA71FB2"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FISMA 8.2 </w:t>
            </w:r>
          </w:p>
          <w:p w14:paraId="5577F137"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FISMA 10.1</w:t>
            </w:r>
          </w:p>
        </w:tc>
      </w:tr>
      <w:tr w:rsidR="00332AB0" w:rsidRPr="003417EE" w14:paraId="50E565D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AAF1A1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PE-3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A88687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Physical AC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5E1CE9C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800-12, 800-24, 800-66, 800-73, </w:t>
            </w:r>
          </w:p>
          <w:p w14:paraId="1641993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800-76, 800-78, 800-82, 800-96, 800-98 </w:t>
            </w:r>
          </w:p>
        </w:tc>
        <w:tc>
          <w:tcPr>
            <w:tcW w:w="2777" w:type="dxa"/>
            <w:tcBorders>
              <w:top w:val="single" w:sz="8" w:space="0" w:color="000000"/>
              <w:left w:val="single" w:sz="8" w:space="0" w:color="000000"/>
              <w:bottom w:val="single" w:sz="8" w:space="0" w:color="000000"/>
            </w:tcBorders>
            <w:shd w:val="clear" w:color="auto" w:fill="FFFFFF"/>
          </w:tcPr>
          <w:p w14:paraId="6D9F9A9C"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VA Directive 0730/1 Appendix B </w:t>
            </w:r>
          </w:p>
          <w:p w14:paraId="1EFB4564"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VA Handbook 1605.1 </w:t>
            </w:r>
          </w:p>
          <w:p w14:paraId="28A1C467"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VA Handbook 6500, Appendix D and page 42, Para 8</w:t>
            </w:r>
          </w:p>
          <w:p w14:paraId="60F86A4C" w14:textId="6254278D"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333333"/>
                <w:sz w:val="18"/>
                <w:szCs w:val="18"/>
              </w:rPr>
              <w:t>Exterior door hinges (multiple doors/entry points) – VA Handbook 0730, Appendix B, C. Doors and Door Locks:  Removable hinge pins on door exteriors must be retained with set pins or spot welded, preventing their removal</w:t>
            </w:r>
            <w:r w:rsidR="00A56BC0" w:rsidRPr="003417EE">
              <w:rPr>
                <w:rFonts w:asciiTheme="minorHAnsi" w:hAnsiTheme="minorHAnsi"/>
                <w:i/>
                <w:color w:val="333333"/>
                <w:sz w:val="18"/>
                <w:szCs w:val="18"/>
              </w:rPr>
              <w:t xml:space="preserve">. </w:t>
            </w:r>
            <w:r w:rsidRPr="003417EE">
              <w:rPr>
                <w:rFonts w:asciiTheme="minorHAnsi" w:hAnsiTheme="minorHAnsi"/>
                <w:i/>
                <w:color w:val="333333"/>
                <w:sz w:val="18"/>
                <w:szCs w:val="18"/>
              </w:rPr>
              <w:t>All doors must be fitted with two lock sets.</w:t>
            </w:r>
          </w:p>
          <w:p w14:paraId="3512DF5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NFPA 75 Standard for the Protection of Information Technology Equipment; Chapter 5; 5.5 Penetrations of Fire-Resistant-Rated Enclosures.</w:t>
            </w:r>
          </w:p>
          <w:p w14:paraId="6FDDFA9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 xml:space="preserve">HIPAA 164.301a2ii </w:t>
            </w:r>
          </w:p>
          <w:p w14:paraId="31E3473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 xml:space="preserve">HIPAA 164.310a2iii HIPAA 164.308a7iiB HIPAA 164.310a1 </w:t>
            </w:r>
          </w:p>
          <w:p w14:paraId="773043C6"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HIPAA 164.310a2ii </w:t>
            </w:r>
          </w:p>
          <w:p w14:paraId="11A4FC9E"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FISMA 7.1 </w:t>
            </w:r>
          </w:p>
          <w:p w14:paraId="017BEC47"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FISMA 7.2.1 </w:t>
            </w:r>
          </w:p>
          <w:p w14:paraId="0A242016"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FISMA 8.2 </w:t>
            </w:r>
          </w:p>
          <w:p w14:paraId="26EF99A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FISMA 10.1</w:t>
            </w:r>
          </w:p>
        </w:tc>
      </w:tr>
      <w:tr w:rsidR="00332AB0" w:rsidRPr="003417EE" w14:paraId="1A2976CE"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B8152C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B51276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AC for Transmission Medium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7360AFF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800-12, 800-58 </w:t>
            </w:r>
          </w:p>
        </w:tc>
        <w:tc>
          <w:tcPr>
            <w:tcW w:w="2777" w:type="dxa"/>
            <w:tcBorders>
              <w:top w:val="single" w:sz="8" w:space="0" w:color="000000"/>
              <w:left w:val="single" w:sz="8" w:space="0" w:color="000000"/>
              <w:bottom w:val="single" w:sz="8" w:space="0" w:color="000000"/>
            </w:tcBorders>
            <w:shd w:val="clear" w:color="auto" w:fill="FFFFFF"/>
          </w:tcPr>
          <w:p w14:paraId="5F4AAC8E"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333333"/>
                <w:sz w:val="18"/>
                <w:szCs w:val="18"/>
                <w:lang w:val="it-IT"/>
              </w:rPr>
              <w:t>VA 6500 Handbook Appendix D – page 75-76</w:t>
            </w:r>
          </w:p>
          <w:p w14:paraId="4ECAB51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333333"/>
                <w:sz w:val="18"/>
                <w:szCs w:val="18"/>
              </w:rPr>
              <w:t xml:space="preserve">VA requires Operating Units to control physical access to information system distribution and transmission lines to prevent </w:t>
            </w:r>
            <w:r w:rsidRPr="003417EE">
              <w:rPr>
                <w:rFonts w:asciiTheme="minorHAnsi" w:hAnsiTheme="minorHAnsi"/>
                <w:i/>
                <w:color w:val="333333"/>
                <w:sz w:val="18"/>
                <w:szCs w:val="18"/>
              </w:rPr>
              <w:lastRenderedPageBreak/>
              <w:t>accidental damage, eavesdropping, in-transit modification, disruption, or physical tampering.</w:t>
            </w:r>
          </w:p>
          <w:p w14:paraId="51928767"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333333"/>
                <w:sz w:val="18"/>
                <w:szCs w:val="18"/>
              </w:rPr>
              <w:t>VA Handbook 0730/1, Appendix B</w:t>
            </w:r>
          </w:p>
          <w:p w14:paraId="7D6155E7"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 xml:space="preserve">HIPAA 164.308a5i164.310c </w:t>
            </w:r>
          </w:p>
        </w:tc>
      </w:tr>
      <w:tr w:rsidR="00332AB0" w:rsidRPr="003417EE" w14:paraId="52455121"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43BF884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PE-5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25DC555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AC for Display Medium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0C328B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29FD2E0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Directive 6500:  The password protected screen savers will be configured to activate after fifteen minutes or less of inactivity.</w:t>
            </w:r>
          </w:p>
          <w:p w14:paraId="70DC661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HIPAA 164.308a5i164.310c</w:t>
            </w:r>
          </w:p>
        </w:tc>
      </w:tr>
      <w:tr w:rsidR="00332AB0" w:rsidRPr="003417EE" w14:paraId="56D71BC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4846317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47E53B5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Monitoring Physical Access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023260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1F7743DF"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Information Security Program page 41</w:t>
            </w:r>
          </w:p>
          <w:p w14:paraId="3D738D9D"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w:t>
            </w:r>
          </w:p>
          <w:p w14:paraId="210D45D0"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0730/1, Appendix B</w:t>
            </w:r>
          </w:p>
          <w:p w14:paraId="3C4B6991"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HIPAA 164.310a2ii </w:t>
            </w:r>
          </w:p>
          <w:p w14:paraId="341DAD9A" w14:textId="77777777" w:rsidR="00332AB0" w:rsidRPr="003417EE" w:rsidRDefault="00332AB0" w:rsidP="00664AE8">
            <w:pPr>
              <w:pStyle w:val="Body1"/>
              <w:spacing w:before="40" w:after="40"/>
              <w:contextualSpacing/>
              <w:rPr>
                <w:rFonts w:asciiTheme="minorHAnsi" w:hAnsiTheme="minorHAnsi"/>
                <w:i/>
                <w:sz w:val="18"/>
                <w:szCs w:val="18"/>
                <w:lang w:val="it-IT"/>
              </w:rPr>
            </w:pPr>
            <w:r w:rsidRPr="003417EE">
              <w:rPr>
                <w:rFonts w:asciiTheme="minorHAnsi" w:hAnsiTheme="minorHAnsi"/>
                <w:i/>
                <w:color w:val="000000"/>
                <w:sz w:val="18"/>
                <w:szCs w:val="18"/>
                <w:lang w:val="it-IT"/>
              </w:rPr>
              <w:t xml:space="preserve">FISMA 7.1 </w:t>
            </w:r>
          </w:p>
          <w:p w14:paraId="7199C32F" w14:textId="77777777" w:rsidR="00332AB0" w:rsidRPr="003417EE" w:rsidRDefault="00332AB0" w:rsidP="00664AE8">
            <w:pPr>
              <w:pStyle w:val="Body1"/>
              <w:spacing w:before="40" w:after="40"/>
              <w:contextualSpacing/>
              <w:rPr>
                <w:rFonts w:asciiTheme="minorHAnsi" w:hAnsiTheme="minorHAnsi"/>
                <w:i/>
                <w:sz w:val="18"/>
                <w:szCs w:val="18"/>
                <w:lang w:val="it-IT"/>
              </w:rPr>
            </w:pPr>
            <w:r w:rsidRPr="003417EE">
              <w:rPr>
                <w:rFonts w:asciiTheme="minorHAnsi" w:hAnsiTheme="minorHAnsi"/>
                <w:i/>
                <w:color w:val="000000"/>
                <w:sz w:val="18"/>
                <w:szCs w:val="18"/>
                <w:lang w:val="it-IT"/>
              </w:rPr>
              <w:t xml:space="preserve">FISMA 7.2.1 </w:t>
            </w:r>
          </w:p>
          <w:p w14:paraId="32E1E4E6" w14:textId="77777777" w:rsidR="00332AB0" w:rsidRPr="003417EE" w:rsidRDefault="00332AB0" w:rsidP="00664AE8">
            <w:pPr>
              <w:pStyle w:val="Body1"/>
              <w:spacing w:before="40" w:after="40"/>
              <w:contextualSpacing/>
              <w:rPr>
                <w:rFonts w:asciiTheme="minorHAnsi" w:hAnsiTheme="minorHAnsi"/>
                <w:i/>
                <w:sz w:val="18"/>
                <w:szCs w:val="18"/>
              </w:rPr>
            </w:pPr>
            <w:r w:rsidRPr="003417EE">
              <w:rPr>
                <w:rFonts w:asciiTheme="minorHAnsi" w:hAnsiTheme="minorHAnsi"/>
                <w:i/>
                <w:color w:val="000000"/>
                <w:sz w:val="18"/>
                <w:szCs w:val="18"/>
              </w:rPr>
              <w:t xml:space="preserve">FISMA 8.2 </w:t>
            </w:r>
          </w:p>
          <w:p w14:paraId="1F172AF1" w14:textId="77777777" w:rsidR="00332AB0" w:rsidRPr="003417EE" w:rsidRDefault="00332AB0" w:rsidP="00664AE8">
            <w:pPr>
              <w:pStyle w:val="Body1"/>
              <w:spacing w:before="40" w:after="40"/>
              <w:contextualSpacing/>
              <w:rPr>
                <w:rFonts w:asciiTheme="minorHAnsi" w:hAnsiTheme="minorHAnsi"/>
                <w:i/>
                <w:sz w:val="18"/>
                <w:szCs w:val="18"/>
              </w:rPr>
            </w:pPr>
            <w:r w:rsidRPr="003417EE">
              <w:rPr>
                <w:rFonts w:asciiTheme="minorHAnsi" w:hAnsiTheme="minorHAnsi"/>
                <w:i/>
                <w:color w:val="000000"/>
                <w:sz w:val="18"/>
                <w:szCs w:val="18"/>
              </w:rPr>
              <w:t>FISMA 10.1</w:t>
            </w:r>
          </w:p>
        </w:tc>
      </w:tr>
      <w:tr w:rsidR="00332AB0" w:rsidRPr="003417EE" w14:paraId="78C35993"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552161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PE-7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9260D9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Visitor Control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3E3BA7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2275169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00/ISO-1</w:t>
            </w:r>
          </w:p>
          <w:p w14:paraId="00F04A8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D PE-7 and Appendix G 3.b(7)(a) page D-77</w:t>
            </w:r>
          </w:p>
          <w:p w14:paraId="1D686601"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164.310a2ii, FISMA 7.1, </w:t>
            </w:r>
          </w:p>
          <w:p w14:paraId="491DEDFC" w14:textId="77777777" w:rsidR="00332AB0" w:rsidRPr="003417EE" w:rsidRDefault="00332AB0" w:rsidP="00664AE8">
            <w:pPr>
              <w:pStyle w:val="Body1"/>
              <w:spacing w:before="40" w:after="40"/>
              <w:contextualSpacing/>
              <w:rPr>
                <w:rFonts w:asciiTheme="minorHAnsi" w:hAnsiTheme="minorHAnsi"/>
                <w:i/>
                <w:sz w:val="18"/>
                <w:szCs w:val="18"/>
              </w:rPr>
            </w:pPr>
            <w:r w:rsidRPr="003417EE">
              <w:rPr>
                <w:rFonts w:asciiTheme="minorHAnsi" w:hAnsiTheme="minorHAnsi"/>
                <w:i/>
                <w:sz w:val="18"/>
                <w:szCs w:val="18"/>
              </w:rPr>
              <w:t xml:space="preserve">FISMA 7.2.1, </w:t>
            </w:r>
          </w:p>
          <w:p w14:paraId="1C3FB5AD" w14:textId="77777777" w:rsidR="00332AB0" w:rsidRPr="003417EE" w:rsidRDefault="00332AB0" w:rsidP="00664AE8">
            <w:pPr>
              <w:pStyle w:val="Body1"/>
              <w:spacing w:before="40" w:after="40"/>
              <w:contextualSpacing/>
              <w:rPr>
                <w:rFonts w:asciiTheme="minorHAnsi" w:hAnsiTheme="minorHAnsi"/>
                <w:i/>
                <w:sz w:val="18"/>
                <w:szCs w:val="18"/>
              </w:rPr>
            </w:pPr>
            <w:r w:rsidRPr="003417EE">
              <w:rPr>
                <w:rFonts w:asciiTheme="minorHAnsi" w:hAnsiTheme="minorHAnsi"/>
                <w:i/>
                <w:sz w:val="18"/>
                <w:szCs w:val="18"/>
              </w:rPr>
              <w:t xml:space="preserve">FISMA 8.2, </w:t>
            </w:r>
          </w:p>
          <w:p w14:paraId="532976E7" w14:textId="77777777" w:rsidR="00332AB0" w:rsidRPr="003417EE" w:rsidRDefault="00332AB0" w:rsidP="00664AE8">
            <w:pPr>
              <w:pStyle w:val="Body1"/>
              <w:spacing w:before="40" w:after="40"/>
              <w:contextualSpacing/>
              <w:rPr>
                <w:rFonts w:asciiTheme="minorHAnsi" w:hAnsiTheme="minorHAnsi"/>
                <w:sz w:val="18"/>
                <w:szCs w:val="18"/>
              </w:rPr>
            </w:pPr>
            <w:r w:rsidRPr="003417EE">
              <w:rPr>
                <w:rFonts w:asciiTheme="minorHAnsi" w:hAnsiTheme="minorHAnsi"/>
                <w:i/>
                <w:sz w:val="18"/>
                <w:szCs w:val="18"/>
              </w:rPr>
              <w:t>FISMA 10.1</w:t>
            </w:r>
          </w:p>
        </w:tc>
      </w:tr>
      <w:tr w:rsidR="00332AB0" w:rsidRPr="003417EE" w14:paraId="66F823D7"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79505E8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PE-8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B4834B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Access Records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C1A52A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58E291A9"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D, pages 78-79</w:t>
            </w:r>
          </w:p>
          <w:p w14:paraId="06FADFEF"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E, pg 11:  Low = monthly; Moderate/High = Daily</w:t>
            </w:r>
          </w:p>
          <w:p w14:paraId="616D77A3"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 xml:space="preserve">HIPAA 164.310a2ii </w:t>
            </w:r>
          </w:p>
          <w:p w14:paraId="3F93A1AD" w14:textId="77777777" w:rsidR="00332AB0" w:rsidRPr="003417EE" w:rsidRDefault="00332AB0" w:rsidP="00664AE8">
            <w:pPr>
              <w:pStyle w:val="Body1"/>
              <w:spacing w:before="40" w:after="40"/>
              <w:contextualSpacing/>
              <w:rPr>
                <w:rFonts w:asciiTheme="minorHAnsi" w:hAnsiTheme="minorHAnsi"/>
                <w:i/>
                <w:sz w:val="18"/>
                <w:szCs w:val="18"/>
                <w:lang w:val="it-IT"/>
              </w:rPr>
            </w:pPr>
            <w:r w:rsidRPr="003417EE">
              <w:rPr>
                <w:rFonts w:asciiTheme="minorHAnsi" w:hAnsiTheme="minorHAnsi"/>
                <w:i/>
                <w:sz w:val="18"/>
                <w:szCs w:val="18"/>
                <w:lang w:val="it-IT"/>
              </w:rPr>
              <w:t xml:space="preserve">FISMA 7.1 </w:t>
            </w:r>
          </w:p>
          <w:p w14:paraId="1DAE2E2F" w14:textId="77777777" w:rsidR="00332AB0" w:rsidRPr="003417EE" w:rsidRDefault="00332AB0" w:rsidP="00664AE8">
            <w:pPr>
              <w:pStyle w:val="Body1"/>
              <w:spacing w:before="40" w:after="40"/>
              <w:contextualSpacing/>
              <w:rPr>
                <w:rFonts w:asciiTheme="minorHAnsi" w:hAnsiTheme="minorHAnsi"/>
                <w:i/>
                <w:sz w:val="18"/>
                <w:szCs w:val="18"/>
                <w:lang w:val="it-IT"/>
              </w:rPr>
            </w:pPr>
            <w:r w:rsidRPr="003417EE">
              <w:rPr>
                <w:rFonts w:asciiTheme="minorHAnsi" w:hAnsiTheme="minorHAnsi"/>
                <w:i/>
                <w:sz w:val="18"/>
                <w:szCs w:val="18"/>
                <w:lang w:val="it-IT"/>
              </w:rPr>
              <w:lastRenderedPageBreak/>
              <w:t>FISMA 7.2.1</w:t>
            </w:r>
          </w:p>
          <w:p w14:paraId="3E2E8DBA" w14:textId="77777777" w:rsidR="00332AB0" w:rsidRPr="003417EE" w:rsidRDefault="00332AB0" w:rsidP="00664AE8">
            <w:pPr>
              <w:pStyle w:val="Body1"/>
              <w:spacing w:before="40" w:after="40"/>
              <w:contextualSpacing/>
              <w:rPr>
                <w:rFonts w:asciiTheme="minorHAnsi" w:hAnsiTheme="minorHAnsi"/>
                <w:i/>
                <w:sz w:val="18"/>
                <w:szCs w:val="18"/>
                <w:lang w:val="it-IT"/>
              </w:rPr>
            </w:pPr>
            <w:r w:rsidRPr="003417EE">
              <w:rPr>
                <w:rFonts w:asciiTheme="minorHAnsi" w:hAnsiTheme="minorHAnsi"/>
                <w:i/>
                <w:sz w:val="18"/>
                <w:szCs w:val="18"/>
                <w:lang w:val="it-IT"/>
              </w:rPr>
              <w:t xml:space="preserve">FISMA 8.2 </w:t>
            </w:r>
          </w:p>
          <w:p w14:paraId="1AFFEB72" w14:textId="77777777" w:rsidR="00332AB0" w:rsidRPr="003417EE" w:rsidRDefault="00332AB0" w:rsidP="00664AE8">
            <w:pPr>
              <w:pStyle w:val="Body1"/>
              <w:spacing w:before="40" w:after="40"/>
              <w:contextualSpacing/>
              <w:rPr>
                <w:rFonts w:asciiTheme="minorHAnsi" w:hAnsiTheme="minorHAnsi"/>
                <w:sz w:val="18"/>
                <w:szCs w:val="18"/>
              </w:rPr>
            </w:pPr>
            <w:r w:rsidRPr="003417EE">
              <w:rPr>
                <w:rFonts w:asciiTheme="minorHAnsi" w:hAnsiTheme="minorHAnsi"/>
                <w:i/>
                <w:sz w:val="18"/>
                <w:szCs w:val="18"/>
              </w:rPr>
              <w:t>FISMA 10.1</w:t>
            </w:r>
          </w:p>
        </w:tc>
      </w:tr>
      <w:tr w:rsidR="00332AB0" w:rsidRPr="003417EE" w14:paraId="686FC1B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5883EE7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PE-9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5860DCC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Power Equipment and Power Cabling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703381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718C2DE9"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 xml:space="preserve">VA Handbook 0730/1 </w:t>
            </w:r>
          </w:p>
          <w:p w14:paraId="29CA3623"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PE-9</w:t>
            </w:r>
          </w:p>
          <w:p w14:paraId="4D8BA52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164.308a7iiC, HIPAA 164.310a2i, </w:t>
            </w:r>
          </w:p>
          <w:p w14:paraId="014C554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7.1.12 – 7.1.19</w:t>
            </w:r>
          </w:p>
        </w:tc>
      </w:tr>
      <w:tr w:rsidR="00332AB0" w:rsidRPr="003417EE" w14:paraId="0E1E8782"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2680D5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PE-10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CD4587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Emergency Shutoff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953686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1FD8618D"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VA Directive 6500</w:t>
            </w:r>
          </w:p>
          <w:p w14:paraId="4B2331EB"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PE-10</w:t>
            </w:r>
          </w:p>
          <w:p w14:paraId="203EDA17"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paragraph 4(b)18(c)</w:t>
            </w:r>
          </w:p>
          <w:p w14:paraId="26417667"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164.308a7iiC, HIPAA 164.310a2i</w:t>
            </w:r>
          </w:p>
          <w:p w14:paraId="3868234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7.1.12 – 7.1.19</w:t>
            </w:r>
          </w:p>
        </w:tc>
      </w:tr>
      <w:tr w:rsidR="00332AB0" w:rsidRPr="003417EE" w14:paraId="475CD6C4"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44412D7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PE-11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37AF52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Emergency Power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6F1B530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800-58 </w:t>
            </w:r>
          </w:p>
        </w:tc>
        <w:tc>
          <w:tcPr>
            <w:tcW w:w="2777" w:type="dxa"/>
            <w:tcBorders>
              <w:top w:val="single" w:sz="8" w:space="0" w:color="000000"/>
              <w:left w:val="single" w:sz="8" w:space="0" w:color="000000"/>
              <w:bottom w:val="single" w:sz="8" w:space="0" w:color="000000"/>
            </w:tcBorders>
            <w:shd w:val="clear" w:color="auto" w:fill="FFFFFF"/>
          </w:tcPr>
          <w:p w14:paraId="064CEB12"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D pages, 80-81</w:t>
            </w:r>
          </w:p>
          <w:p w14:paraId="4FE2B594"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Directive 6500:  VA requires that Operating Units provide a short-term UPS to facilitate an orderly shutdown of MODERATE- and HIGH-impact information systems in the event of a primary power source loss.</w:t>
            </w:r>
          </w:p>
        </w:tc>
      </w:tr>
      <w:tr w:rsidR="00332AB0" w:rsidRPr="003417EE" w14:paraId="396FC5B0"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4FA7FB8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PE-12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A69AAE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Emergency Lighting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2CE74F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0569730F" w14:textId="77777777" w:rsidR="00332AB0" w:rsidRPr="003417EE" w:rsidRDefault="00332AB0" w:rsidP="009328A8">
            <w:pPr>
              <w:pStyle w:val="Body1"/>
              <w:spacing w:before="40" w:after="40"/>
              <w:rPr>
                <w:rFonts w:asciiTheme="minorHAnsi" w:hAnsiTheme="minorHAnsi"/>
                <w:sz w:val="18"/>
                <w:szCs w:val="18"/>
                <w:lang w:val="it-IT"/>
              </w:rPr>
            </w:pPr>
            <w:r w:rsidRPr="003417EE">
              <w:rPr>
                <w:rFonts w:asciiTheme="minorHAnsi" w:hAnsiTheme="minorHAnsi"/>
                <w:i/>
                <w:sz w:val="18"/>
                <w:szCs w:val="18"/>
                <w:lang w:val="it-IT"/>
              </w:rPr>
              <w:t>VA Handbook 6500, Appendix D PE-12</w:t>
            </w:r>
          </w:p>
        </w:tc>
      </w:tr>
      <w:tr w:rsidR="00332AB0" w:rsidRPr="003417EE" w14:paraId="7E9A7DA4"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FFFD67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PE-13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4D371C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Fire Protection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EC1351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800-12 </w:t>
            </w:r>
          </w:p>
        </w:tc>
        <w:tc>
          <w:tcPr>
            <w:tcW w:w="2777" w:type="dxa"/>
            <w:tcBorders>
              <w:top w:val="single" w:sz="8" w:space="0" w:color="000000"/>
              <w:left w:val="single" w:sz="8" w:space="0" w:color="000000"/>
              <w:bottom w:val="single" w:sz="8" w:space="0" w:color="000000"/>
            </w:tcBorders>
            <w:shd w:val="clear" w:color="auto" w:fill="FFFFFF"/>
          </w:tcPr>
          <w:p w14:paraId="751D891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VA Handbook 6500 Appendix D Section 3.b.(13)(a) page D-82 and VA Handbook 6500 Section 6.b(4)(b)18.a page 46</w:t>
            </w:r>
          </w:p>
          <w:p w14:paraId="092229B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 xml:space="preserve">HIPAA 164.308a7iiC HIPAA 164.310a2i </w:t>
            </w:r>
          </w:p>
          <w:p w14:paraId="7EA798B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FISMA 7.1.12 – 7.1.19</w:t>
            </w:r>
          </w:p>
        </w:tc>
      </w:tr>
      <w:tr w:rsidR="00332AB0" w:rsidRPr="003417EE" w14:paraId="601C11F8"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7D302A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PE-14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45188C5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Temperature and Humidity Controls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59CBD13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7B274536"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PE-14</w:t>
            </w:r>
          </w:p>
          <w:p w14:paraId="2C9714F7"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VA Directive 6500:  The facility where the information systems reside show that the temperature and humidity controlling systems are in place and functioning as intended.</w:t>
            </w:r>
          </w:p>
          <w:p w14:paraId="3B0C143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164.308a7iiC, HIPAA 164.310a2i, </w:t>
            </w:r>
          </w:p>
          <w:p w14:paraId="597106B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7.1.12 – 7.1.19</w:t>
            </w:r>
          </w:p>
        </w:tc>
      </w:tr>
      <w:tr w:rsidR="00332AB0" w:rsidRPr="003417EE" w14:paraId="5734861A"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FEA2F5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PE-15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4627B53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Water Damage Protection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7C5FBBD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7FB55402"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page 46 and Appendix D PE-15</w:t>
            </w:r>
          </w:p>
          <w:p w14:paraId="6A64C025"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 xml:space="preserve">HIPAA 164.308a7iiC HIPAA 164.310a2i </w:t>
            </w:r>
          </w:p>
          <w:p w14:paraId="362C292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FISMA 7.1.12 – 7.1.19</w:t>
            </w:r>
          </w:p>
        </w:tc>
      </w:tr>
      <w:tr w:rsidR="00332AB0" w:rsidRPr="003417EE" w14:paraId="563FAB51"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5097CB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PE-16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2802808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Delivery and Removal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30A75A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4350EFC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VA Handbook 6500</w:t>
            </w:r>
          </w:p>
          <w:p w14:paraId="130C345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color w:val="000000"/>
                <w:sz w:val="18"/>
                <w:szCs w:val="18"/>
              </w:rPr>
              <w:t>VA Handbook 7127</w:t>
            </w:r>
          </w:p>
        </w:tc>
      </w:tr>
      <w:tr w:rsidR="00332AB0" w:rsidRPr="003417EE" w14:paraId="60894452"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639C1C7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PE-17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6FDCDF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Alternate Work Site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1D42FF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443FD989"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VA Handbook 6500, page 20 and VA Handbook 6500 Appendix D, page 84</w:t>
            </w:r>
          </w:p>
        </w:tc>
      </w:tr>
      <w:tr w:rsidR="00332AB0" w:rsidRPr="003417EE" w14:paraId="1B030137"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D0EEFA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PE-18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10DC3A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Location of Information System Components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58177E3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800-66 </w:t>
            </w:r>
          </w:p>
        </w:tc>
        <w:tc>
          <w:tcPr>
            <w:tcW w:w="2777" w:type="dxa"/>
            <w:tcBorders>
              <w:top w:val="single" w:sz="8" w:space="0" w:color="000000"/>
              <w:left w:val="single" w:sz="8" w:space="0" w:color="000000"/>
              <w:bottom w:val="single" w:sz="8" w:space="0" w:color="000000"/>
            </w:tcBorders>
            <w:shd w:val="clear" w:color="auto" w:fill="FFFFFF"/>
          </w:tcPr>
          <w:p w14:paraId="1850CAD6"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333333"/>
                <w:sz w:val="18"/>
                <w:szCs w:val="18"/>
                <w:lang w:val="it-IT"/>
              </w:rPr>
              <w:t>VA 6500 Handbook Appendix D- page 85</w:t>
            </w:r>
          </w:p>
          <w:p w14:paraId="6E822D96"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 xml:space="preserve">VA requires that Operating Units position information system components within the facility to minimize potential damage from physical and environmental hazards and to minimize the opportunity for unauthorized access. VA Handbook 0730, Security and Law Enforcement, Appendix B provides the physical requirements for the location of the information system components within the computer </w:t>
            </w:r>
            <w:r w:rsidRPr="003417EE">
              <w:rPr>
                <w:rFonts w:asciiTheme="minorHAnsi" w:hAnsiTheme="minorHAnsi"/>
                <w:i/>
                <w:color w:val="000000"/>
                <w:sz w:val="18"/>
                <w:szCs w:val="18"/>
              </w:rPr>
              <w:lastRenderedPageBreak/>
              <w:t xml:space="preserve">room. </w:t>
            </w:r>
          </w:p>
          <w:p w14:paraId="131BB607"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 xml:space="preserve">Mandatory control enhancement for HIGH-impact systems: </w:t>
            </w:r>
          </w:p>
          <w:p w14:paraId="2922D8A0"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The Operating Unit plans the location or site of the facility where the information system resides with regard to physical and environmental hazards and for existing facilities, considers the physical and environmental hazards in its risk mitigation strategy.</w:t>
            </w:r>
          </w:p>
          <w:p w14:paraId="38DD40C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0730/1, Appendix B</w:t>
            </w:r>
          </w:p>
          <w:p w14:paraId="1B0BC7A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164.308a5i </w:t>
            </w:r>
          </w:p>
          <w:p w14:paraId="2DF7EB1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164.310c</w:t>
            </w:r>
          </w:p>
        </w:tc>
      </w:tr>
      <w:tr w:rsidR="00332AB0" w:rsidRPr="003417EE" w14:paraId="0D1D32E4"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5D525A5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PE-19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B61BB9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Information Leakage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F674C5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800-98 </w:t>
            </w:r>
          </w:p>
        </w:tc>
        <w:tc>
          <w:tcPr>
            <w:tcW w:w="2777" w:type="dxa"/>
            <w:tcBorders>
              <w:top w:val="single" w:sz="8" w:space="0" w:color="000000"/>
              <w:left w:val="single" w:sz="8" w:space="0" w:color="000000"/>
              <w:bottom w:val="single" w:sz="8" w:space="0" w:color="000000"/>
            </w:tcBorders>
            <w:shd w:val="clear" w:color="auto" w:fill="FFFFFF"/>
          </w:tcPr>
          <w:p w14:paraId="28E8FC20" w14:textId="77777777" w:rsidR="00332AB0" w:rsidRPr="003417EE" w:rsidRDefault="00332AB0" w:rsidP="009328A8">
            <w:pPr>
              <w:pStyle w:val="Body1"/>
              <w:spacing w:before="40" w:after="40"/>
              <w:rPr>
                <w:rFonts w:asciiTheme="minorHAnsi" w:hAnsiTheme="minorHAnsi"/>
                <w:sz w:val="18"/>
                <w:szCs w:val="18"/>
              </w:rPr>
            </w:pPr>
          </w:p>
        </w:tc>
      </w:tr>
      <w:tr w:rsidR="00332AB0" w:rsidRPr="003417EE" w14:paraId="4C6B50D0"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3436117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CP-1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9481A3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Contingency Planning Policy and Procedures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4608DDD" w14:textId="282A5220"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FIPS 200; NIST SPs 800-12, 800-14, 800-34, 800-66, 800-84, 800-100 </w:t>
            </w:r>
          </w:p>
        </w:tc>
        <w:tc>
          <w:tcPr>
            <w:tcW w:w="2777" w:type="dxa"/>
            <w:tcBorders>
              <w:top w:val="single" w:sz="8" w:space="0" w:color="000000"/>
              <w:left w:val="single" w:sz="8" w:space="0" w:color="000000"/>
              <w:bottom w:val="single" w:sz="8" w:space="0" w:color="000000"/>
            </w:tcBorders>
            <w:shd w:val="clear" w:color="auto" w:fill="FFFFFF"/>
          </w:tcPr>
          <w:p w14:paraId="272F1B66"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88</w:t>
            </w:r>
          </w:p>
          <w:p w14:paraId="553ACFCD"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 xml:space="preserve">HIPAA 164.308a7i </w:t>
            </w:r>
          </w:p>
          <w:p w14:paraId="72552A59" w14:textId="77777777" w:rsidR="00AE73D5" w:rsidRDefault="00664AE8" w:rsidP="009328A8">
            <w:pPr>
              <w:pStyle w:val="Body1"/>
              <w:spacing w:before="40" w:after="40"/>
              <w:rPr>
                <w:rFonts w:asciiTheme="minorHAnsi" w:hAnsiTheme="minorHAnsi"/>
                <w:i/>
                <w:sz w:val="18"/>
                <w:szCs w:val="18"/>
                <w:lang w:val="it-IT"/>
              </w:rPr>
            </w:pPr>
            <w:r>
              <w:rPr>
                <w:rFonts w:asciiTheme="minorHAnsi" w:hAnsiTheme="minorHAnsi"/>
                <w:i/>
                <w:sz w:val="18"/>
                <w:szCs w:val="18"/>
                <w:lang w:val="it-IT"/>
              </w:rPr>
              <w:t>HIPAA 164.308a7iiC FISMA 9.0</w:t>
            </w:r>
          </w:p>
          <w:p w14:paraId="3967566C" w14:textId="577ECFB4" w:rsidR="00332AB0" w:rsidRPr="00664AE8"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FISMA 12.1.8</w:t>
            </w:r>
          </w:p>
        </w:tc>
      </w:tr>
      <w:tr w:rsidR="00332AB0" w:rsidRPr="003417EE" w14:paraId="63423117"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4C0824C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CP-2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F77279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Contingency Plan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936315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800-12, 800-14, 800-34, 800-66 </w:t>
            </w:r>
          </w:p>
        </w:tc>
        <w:tc>
          <w:tcPr>
            <w:tcW w:w="2777" w:type="dxa"/>
            <w:tcBorders>
              <w:top w:val="single" w:sz="8" w:space="0" w:color="000000"/>
              <w:left w:val="single" w:sz="8" w:space="0" w:color="000000"/>
              <w:bottom w:val="single" w:sz="8" w:space="0" w:color="000000"/>
            </w:tcBorders>
            <w:shd w:val="clear" w:color="auto" w:fill="FFFFFF"/>
          </w:tcPr>
          <w:p w14:paraId="3F0F582E" w14:textId="77777777" w:rsidR="00332AB0" w:rsidRPr="003417EE" w:rsidRDefault="00332AB0" w:rsidP="009328A8">
            <w:pPr>
              <w:pStyle w:val="Body1"/>
              <w:spacing w:before="40" w:after="40"/>
              <w:rPr>
                <w:rFonts w:asciiTheme="minorHAnsi" w:hAnsiTheme="minorHAnsi"/>
                <w:i/>
                <w:color w:val="000000"/>
                <w:sz w:val="18"/>
                <w:szCs w:val="18"/>
                <w:lang w:val="it-IT"/>
              </w:rPr>
            </w:pPr>
            <w:r w:rsidRPr="003417EE">
              <w:rPr>
                <w:rFonts w:asciiTheme="minorHAnsi" w:hAnsiTheme="minorHAnsi"/>
                <w:i/>
                <w:color w:val="000000"/>
                <w:sz w:val="18"/>
                <w:szCs w:val="18"/>
                <w:lang w:val="it-IT"/>
              </w:rPr>
              <w:t>VA Handbook 6500 Appendix D page 89</w:t>
            </w:r>
          </w:p>
          <w:p w14:paraId="4AB6AF6E"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 xml:space="preserve">HIPAA 164.308a7i </w:t>
            </w:r>
          </w:p>
          <w:p w14:paraId="5D74FD2E"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 xml:space="preserve">HIPAA 164.308a7iiC FISMA 9.0 </w:t>
            </w:r>
          </w:p>
          <w:p w14:paraId="6C21AEF7" w14:textId="77777777" w:rsidR="00332AB0" w:rsidRPr="003417EE" w:rsidRDefault="00332AB0" w:rsidP="009328A8">
            <w:pPr>
              <w:pStyle w:val="Body1"/>
              <w:spacing w:before="40" w:after="40"/>
              <w:rPr>
                <w:rFonts w:asciiTheme="minorHAnsi" w:hAnsiTheme="minorHAnsi"/>
                <w:sz w:val="18"/>
                <w:szCs w:val="18"/>
                <w:lang w:val="it-IT"/>
              </w:rPr>
            </w:pPr>
            <w:r w:rsidRPr="003417EE">
              <w:rPr>
                <w:rFonts w:asciiTheme="minorHAnsi" w:hAnsiTheme="minorHAnsi"/>
                <w:i/>
                <w:sz w:val="18"/>
                <w:szCs w:val="18"/>
                <w:lang w:val="it-IT"/>
              </w:rPr>
              <w:t>FISMA 12.1.8</w:t>
            </w:r>
          </w:p>
        </w:tc>
      </w:tr>
      <w:tr w:rsidR="00332AB0" w:rsidRPr="003417EE" w14:paraId="60E79C83"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7D6226D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CP-3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9788D4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Contingency Training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60D1873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800-34, 800-50, 800-84 </w:t>
            </w:r>
          </w:p>
        </w:tc>
        <w:tc>
          <w:tcPr>
            <w:tcW w:w="2777" w:type="dxa"/>
            <w:tcBorders>
              <w:top w:val="single" w:sz="8" w:space="0" w:color="000000"/>
              <w:left w:val="single" w:sz="8" w:space="0" w:color="000000"/>
              <w:bottom w:val="single" w:sz="8" w:space="0" w:color="000000"/>
            </w:tcBorders>
            <w:shd w:val="clear" w:color="auto" w:fill="FFFFFF"/>
          </w:tcPr>
          <w:p w14:paraId="613DCE7A"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90</w:t>
            </w:r>
          </w:p>
          <w:p w14:paraId="1B271BA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164.308a7i</w:t>
            </w:r>
          </w:p>
          <w:p w14:paraId="465D9144"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9.0</w:t>
            </w:r>
          </w:p>
          <w:p w14:paraId="0E9ABA3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12.1.8</w:t>
            </w:r>
          </w:p>
        </w:tc>
      </w:tr>
      <w:tr w:rsidR="00332AB0" w:rsidRPr="003417EE" w14:paraId="11120813"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306C2C1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CP-4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40E3B09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Contingency Plan Testing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B3D5D52" w14:textId="7A9D66D8"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800-12, 800-34, 800-56, 800-66, 800-84 </w:t>
            </w:r>
          </w:p>
        </w:tc>
        <w:tc>
          <w:tcPr>
            <w:tcW w:w="2777" w:type="dxa"/>
            <w:tcBorders>
              <w:top w:val="single" w:sz="8" w:space="0" w:color="000000"/>
              <w:left w:val="single" w:sz="8" w:space="0" w:color="000000"/>
              <w:bottom w:val="single" w:sz="8" w:space="0" w:color="000000"/>
            </w:tcBorders>
            <w:shd w:val="clear" w:color="auto" w:fill="FFFFFF"/>
          </w:tcPr>
          <w:p w14:paraId="3C31EA6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color w:val="000000"/>
                <w:sz w:val="18"/>
                <w:szCs w:val="18"/>
              </w:rPr>
              <w:t>VA Handbook 6500 page 49</w:t>
            </w:r>
          </w:p>
          <w:p w14:paraId="61F9720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164.308a7i</w:t>
            </w:r>
          </w:p>
          <w:p w14:paraId="3998CB91"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164.308a7iiD, FISMA 9.0, </w:t>
            </w:r>
          </w:p>
          <w:p w14:paraId="35C63CA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lastRenderedPageBreak/>
              <w:t>FISMA 12.1.8</w:t>
            </w:r>
          </w:p>
        </w:tc>
      </w:tr>
      <w:tr w:rsidR="00332AB0" w:rsidRPr="003417EE" w14:paraId="68AC499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7BCC6AD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CP-5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C2C6F5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Contingency Plan Update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7FB801F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800-14, 800-34 </w:t>
            </w:r>
          </w:p>
        </w:tc>
        <w:tc>
          <w:tcPr>
            <w:tcW w:w="2777" w:type="dxa"/>
            <w:tcBorders>
              <w:top w:val="single" w:sz="8" w:space="0" w:color="000000"/>
              <w:left w:val="single" w:sz="8" w:space="0" w:color="000000"/>
              <w:bottom w:val="single" w:sz="8" w:space="0" w:color="000000"/>
            </w:tcBorders>
            <w:shd w:val="clear" w:color="auto" w:fill="FFFFFF"/>
          </w:tcPr>
          <w:p w14:paraId="51315FB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D page 88 and Section 3.c.(7)(a) page D-92</w:t>
            </w:r>
          </w:p>
          <w:p w14:paraId="6E30CADC"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HIPAA 164.308a7i</w:t>
            </w:r>
          </w:p>
          <w:p w14:paraId="60E357A6"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HIPAA 164.308a7iiC, FISMA 9.0</w:t>
            </w:r>
          </w:p>
          <w:p w14:paraId="0CA67391" w14:textId="77777777" w:rsidR="00332AB0" w:rsidRPr="003417EE" w:rsidRDefault="00332AB0" w:rsidP="009328A8">
            <w:pPr>
              <w:pStyle w:val="Body1"/>
              <w:spacing w:before="40" w:after="40"/>
              <w:rPr>
                <w:rFonts w:asciiTheme="minorHAnsi" w:hAnsiTheme="minorHAnsi"/>
                <w:sz w:val="18"/>
                <w:szCs w:val="18"/>
                <w:lang w:val="it-IT"/>
              </w:rPr>
            </w:pPr>
            <w:r w:rsidRPr="003417EE">
              <w:rPr>
                <w:rFonts w:asciiTheme="minorHAnsi" w:hAnsiTheme="minorHAnsi"/>
                <w:i/>
                <w:sz w:val="18"/>
                <w:szCs w:val="18"/>
                <w:lang w:val="it-IT"/>
              </w:rPr>
              <w:t>FISMA 12.1.8</w:t>
            </w:r>
          </w:p>
        </w:tc>
      </w:tr>
      <w:tr w:rsidR="00332AB0" w:rsidRPr="003417EE" w14:paraId="3DD128C2"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3490A78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CP-6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2C77FFA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Alternate Storage Site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29744B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800-34 </w:t>
            </w:r>
          </w:p>
        </w:tc>
        <w:tc>
          <w:tcPr>
            <w:tcW w:w="2777" w:type="dxa"/>
            <w:tcBorders>
              <w:top w:val="single" w:sz="8" w:space="0" w:color="000000"/>
              <w:left w:val="single" w:sz="8" w:space="0" w:color="000000"/>
              <w:bottom w:val="single" w:sz="8" w:space="0" w:color="000000"/>
            </w:tcBorders>
            <w:shd w:val="clear" w:color="auto" w:fill="FFFFFF"/>
          </w:tcPr>
          <w:p w14:paraId="50341046"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93</w:t>
            </w:r>
          </w:p>
          <w:p w14:paraId="78612791"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164.308a7i </w:t>
            </w:r>
          </w:p>
          <w:p w14:paraId="4237D339"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FISMA 9.0 </w:t>
            </w:r>
          </w:p>
          <w:p w14:paraId="72AEFA9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12.1.8</w:t>
            </w:r>
          </w:p>
        </w:tc>
      </w:tr>
      <w:tr w:rsidR="00332AB0" w:rsidRPr="003417EE" w14:paraId="4F0F4BD5"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C157E8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CP-7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FA3078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Alternate Processing Site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C63EE9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800-34 </w:t>
            </w:r>
          </w:p>
        </w:tc>
        <w:tc>
          <w:tcPr>
            <w:tcW w:w="2777" w:type="dxa"/>
            <w:tcBorders>
              <w:top w:val="single" w:sz="8" w:space="0" w:color="000000"/>
              <w:left w:val="single" w:sz="8" w:space="0" w:color="000000"/>
              <w:bottom w:val="single" w:sz="8" w:space="0" w:color="000000"/>
            </w:tcBorders>
            <w:shd w:val="clear" w:color="auto" w:fill="FFFFFF"/>
          </w:tcPr>
          <w:p w14:paraId="10C564D6"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VA Handbook 6500 Appendix D, page 95 and 5(a) and 4(b)</w:t>
            </w:r>
          </w:p>
          <w:p w14:paraId="7FBA25E1"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164.308a7i</w:t>
            </w:r>
          </w:p>
          <w:p w14:paraId="234C1529"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FISMA 9.0 </w:t>
            </w:r>
          </w:p>
          <w:p w14:paraId="38D4997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12.1.8</w:t>
            </w:r>
          </w:p>
        </w:tc>
      </w:tr>
      <w:tr w:rsidR="00332AB0" w:rsidRPr="003417EE" w14:paraId="755DB2E7"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8DD04A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CP-8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208E93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Telecommunications Services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5AE8B02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800-13, 800-34 </w:t>
            </w:r>
          </w:p>
        </w:tc>
        <w:tc>
          <w:tcPr>
            <w:tcW w:w="2777" w:type="dxa"/>
            <w:tcBorders>
              <w:top w:val="single" w:sz="8" w:space="0" w:color="000000"/>
              <w:left w:val="single" w:sz="8" w:space="0" w:color="000000"/>
              <w:bottom w:val="single" w:sz="8" w:space="0" w:color="000000"/>
            </w:tcBorders>
            <w:shd w:val="clear" w:color="auto" w:fill="FFFFFF"/>
          </w:tcPr>
          <w:p w14:paraId="2BBBF1FD" w14:textId="77777777" w:rsidR="00332AB0" w:rsidRPr="003417EE" w:rsidRDefault="00332AB0" w:rsidP="009328A8">
            <w:pPr>
              <w:pStyle w:val="Body1"/>
              <w:spacing w:before="40" w:after="40"/>
              <w:rPr>
                <w:rFonts w:asciiTheme="minorHAnsi" w:hAnsiTheme="minorHAnsi"/>
                <w:sz w:val="18"/>
                <w:szCs w:val="18"/>
                <w:lang w:val="it-IT"/>
              </w:rPr>
            </w:pPr>
            <w:r w:rsidRPr="003417EE">
              <w:rPr>
                <w:rFonts w:asciiTheme="minorHAnsi" w:hAnsiTheme="minorHAnsi"/>
                <w:i/>
                <w:sz w:val="18"/>
                <w:szCs w:val="18"/>
                <w:lang w:val="it-IT"/>
              </w:rPr>
              <w:t>VA Handbook 6500 Appendix D page 96</w:t>
            </w:r>
          </w:p>
          <w:p w14:paraId="643F348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164.308a7i</w:t>
            </w:r>
          </w:p>
          <w:p w14:paraId="67CDF82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9.0</w:t>
            </w:r>
          </w:p>
          <w:p w14:paraId="63B6C2D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12.1.8</w:t>
            </w:r>
          </w:p>
        </w:tc>
      </w:tr>
      <w:tr w:rsidR="00332AB0" w:rsidRPr="003417EE" w14:paraId="3940B10E"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6A5515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CP-9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2F2E2F0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Information System Backup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2F76526" w14:textId="037F68C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800-21, 800-25, 800-34, 800-41, 800-43, 800-44, 800-45, 800-57, 800-69 </w:t>
            </w:r>
          </w:p>
        </w:tc>
        <w:tc>
          <w:tcPr>
            <w:tcW w:w="2777" w:type="dxa"/>
            <w:tcBorders>
              <w:top w:val="single" w:sz="8" w:space="0" w:color="000000"/>
              <w:left w:val="single" w:sz="8" w:space="0" w:color="000000"/>
              <w:bottom w:val="single" w:sz="8" w:space="0" w:color="000000"/>
            </w:tcBorders>
            <w:shd w:val="clear" w:color="auto" w:fill="FFFFFF"/>
          </w:tcPr>
          <w:p w14:paraId="57F02364"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97</w:t>
            </w:r>
          </w:p>
          <w:p w14:paraId="328AA332"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164.308a7i </w:t>
            </w:r>
          </w:p>
          <w:p w14:paraId="0BA3964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FISMA 9.0 </w:t>
            </w:r>
          </w:p>
          <w:p w14:paraId="1DC8BE7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12.1.8</w:t>
            </w:r>
          </w:p>
        </w:tc>
      </w:tr>
      <w:tr w:rsidR="00332AB0" w:rsidRPr="003417EE" w14:paraId="7013CD8C"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1D5324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CP-10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AF7104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Information System Recovery and Reconstitution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6D5EB553" w14:textId="49E35AF5"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800-21, 800-24, 800-34, 800-43, 800-44, 800-57, 800-81, 800-83, 800-98 </w:t>
            </w:r>
          </w:p>
        </w:tc>
        <w:tc>
          <w:tcPr>
            <w:tcW w:w="2777" w:type="dxa"/>
            <w:tcBorders>
              <w:top w:val="single" w:sz="8" w:space="0" w:color="000000"/>
              <w:left w:val="single" w:sz="8" w:space="0" w:color="000000"/>
              <w:bottom w:val="single" w:sz="8" w:space="0" w:color="000000"/>
            </w:tcBorders>
            <w:shd w:val="clear" w:color="auto" w:fill="FFFFFF"/>
          </w:tcPr>
          <w:p w14:paraId="655F3553"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98</w:t>
            </w:r>
          </w:p>
          <w:p w14:paraId="108D9AE1"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164.308a7i</w:t>
            </w:r>
          </w:p>
          <w:p w14:paraId="237B688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9.0</w:t>
            </w:r>
          </w:p>
          <w:p w14:paraId="5065E52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12.1.8</w:t>
            </w:r>
          </w:p>
        </w:tc>
      </w:tr>
      <w:tr w:rsidR="00332AB0" w:rsidRPr="003417EE" w14:paraId="47BDFB7A" w14:textId="77777777" w:rsidTr="00AE73D5">
        <w:trPr>
          <w:cantSplit/>
          <w:jc w:val="center"/>
        </w:trPr>
        <w:tc>
          <w:tcPr>
            <w:tcW w:w="1460" w:type="dxa"/>
            <w:tcBorders>
              <w:top w:val="single" w:sz="8" w:space="0" w:color="000000"/>
              <w:bottom w:val="single" w:sz="8" w:space="0" w:color="000000"/>
              <w:right w:val="single" w:sz="8" w:space="0" w:color="000000"/>
            </w:tcBorders>
            <w:shd w:val="clear" w:color="auto" w:fill="FFFFFF"/>
          </w:tcPr>
          <w:p w14:paraId="42C1544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CM-1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DCB926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Configuration Management Policy and Procedures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7B293D5" w14:textId="3225397A"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FIPS 200; NIST SPs 800-12, 800-14, 800-37, 800-100 </w:t>
            </w:r>
          </w:p>
        </w:tc>
        <w:tc>
          <w:tcPr>
            <w:tcW w:w="2777" w:type="dxa"/>
            <w:tcBorders>
              <w:top w:val="single" w:sz="8" w:space="0" w:color="000000"/>
              <w:left w:val="single" w:sz="8" w:space="0" w:color="000000"/>
              <w:bottom w:val="single" w:sz="8" w:space="0" w:color="000000"/>
            </w:tcBorders>
            <w:shd w:val="clear" w:color="auto" w:fill="FFFFFF"/>
          </w:tcPr>
          <w:p w14:paraId="08DE1B8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D, page 101 and 103</w:t>
            </w:r>
          </w:p>
          <w:p w14:paraId="4BD22ED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164.306 </w:t>
            </w:r>
          </w:p>
          <w:p w14:paraId="595C5F3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12.0</w:t>
            </w:r>
          </w:p>
        </w:tc>
      </w:tr>
      <w:tr w:rsidR="00332AB0" w:rsidRPr="003417EE" w14:paraId="75887753"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5E65552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CM-2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07FBCB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Baseline Configuration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6F77774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800-35, 800-40, 800-82 </w:t>
            </w:r>
          </w:p>
        </w:tc>
        <w:tc>
          <w:tcPr>
            <w:tcW w:w="2777" w:type="dxa"/>
            <w:tcBorders>
              <w:top w:val="single" w:sz="8" w:space="0" w:color="000000"/>
              <w:left w:val="single" w:sz="8" w:space="0" w:color="000000"/>
              <w:bottom w:val="single" w:sz="8" w:space="0" w:color="000000"/>
            </w:tcBorders>
            <w:shd w:val="clear" w:color="auto" w:fill="FFFFFF"/>
          </w:tcPr>
          <w:p w14:paraId="55277426"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D-103</w:t>
            </w:r>
          </w:p>
          <w:p w14:paraId="659FA6C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3.1.4</w:t>
            </w:r>
          </w:p>
          <w:p w14:paraId="38CEEDE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10.0</w:t>
            </w:r>
          </w:p>
        </w:tc>
      </w:tr>
      <w:tr w:rsidR="00332AB0" w:rsidRPr="003417EE" w14:paraId="0922F1BC"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F5699E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CM-3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85AD1D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Configuration Change Control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F31E5C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5849AD22"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VA Handbook 6500 </w:t>
            </w:r>
            <w:bookmarkStart w:id="189" w:name="OLE_LINK7"/>
            <w:bookmarkStart w:id="190" w:name="OLE_LINK8"/>
            <w:r w:rsidRPr="003417EE">
              <w:rPr>
                <w:rFonts w:asciiTheme="minorHAnsi" w:hAnsiTheme="minorHAnsi"/>
                <w:i/>
                <w:sz w:val="18"/>
                <w:szCs w:val="18"/>
              </w:rPr>
              <w:t>Appendix D</w:t>
            </w:r>
            <w:bookmarkEnd w:id="189"/>
            <w:bookmarkEnd w:id="190"/>
            <w:r w:rsidRPr="003417EE">
              <w:rPr>
                <w:rFonts w:asciiTheme="minorHAnsi" w:hAnsiTheme="minorHAnsi"/>
                <w:i/>
                <w:sz w:val="18"/>
                <w:szCs w:val="18"/>
              </w:rPr>
              <w:t>, pages 103-105; pages 50-51</w:t>
            </w:r>
          </w:p>
          <w:p w14:paraId="1D83CC04"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FISMA 3.1.4 </w:t>
            </w:r>
          </w:p>
          <w:p w14:paraId="6436870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10.0</w:t>
            </w:r>
          </w:p>
          <w:p w14:paraId="1AE7D025" w14:textId="77777777" w:rsidR="00332AB0" w:rsidRPr="003417EE" w:rsidRDefault="00090A45" w:rsidP="009328A8">
            <w:pPr>
              <w:pStyle w:val="Body1"/>
              <w:spacing w:before="40" w:after="40"/>
              <w:rPr>
                <w:rFonts w:asciiTheme="minorHAnsi" w:hAnsiTheme="minorHAnsi"/>
                <w:color w:val="0000FF"/>
                <w:sz w:val="18"/>
                <w:szCs w:val="18"/>
                <w:u w:val="single"/>
              </w:rPr>
            </w:pPr>
            <w:hyperlink r:id="rId29" w:history="1">
              <w:r w:rsidR="00332AB0" w:rsidRPr="003417EE">
                <w:rPr>
                  <w:rStyle w:val="Hyperlink"/>
                  <w:rFonts w:asciiTheme="minorHAnsi" w:hAnsiTheme="minorHAnsi"/>
                  <w:sz w:val="18"/>
                  <w:szCs w:val="18"/>
                </w:rPr>
                <w:t>Memo</w:t>
              </w:r>
            </w:hyperlink>
            <w:r w:rsidR="00332AB0" w:rsidRPr="003417EE">
              <w:rPr>
                <w:rFonts w:asciiTheme="minorHAnsi" w:hAnsiTheme="minorHAnsi"/>
                <w:color w:val="0000FF"/>
                <w:sz w:val="18"/>
                <w:szCs w:val="18"/>
                <w:u w:val="single"/>
              </w:rPr>
              <w:t>, May, 28 2007,</w:t>
            </w:r>
          </w:p>
          <w:p w14:paraId="4A28EDC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Prohibition of installation of Office 2007, Exchange 2007, SharePoint 2007 and Windows Vista in the VA Production Environment</w:t>
            </w:r>
          </w:p>
          <w:p w14:paraId="1F3729C3" w14:textId="77777777" w:rsidR="00332AB0" w:rsidRPr="003417EE" w:rsidRDefault="00090A45" w:rsidP="009328A8">
            <w:pPr>
              <w:pStyle w:val="Body1"/>
              <w:spacing w:before="40" w:after="40"/>
              <w:rPr>
                <w:rFonts w:asciiTheme="minorHAnsi" w:hAnsiTheme="minorHAnsi"/>
                <w:color w:val="0000FF"/>
                <w:sz w:val="18"/>
                <w:szCs w:val="18"/>
                <w:u w:val="single"/>
              </w:rPr>
            </w:pPr>
            <w:hyperlink r:id="rId30" w:history="1">
              <w:r w:rsidR="00332AB0" w:rsidRPr="003417EE">
                <w:rPr>
                  <w:rStyle w:val="Hyperlink"/>
                  <w:rFonts w:asciiTheme="minorHAnsi" w:hAnsiTheme="minorHAnsi"/>
                  <w:sz w:val="18"/>
                  <w:szCs w:val="18"/>
                </w:rPr>
                <w:t>Memo</w:t>
              </w:r>
            </w:hyperlink>
            <w:r w:rsidR="00332AB0" w:rsidRPr="003417EE">
              <w:rPr>
                <w:rFonts w:asciiTheme="minorHAnsi" w:hAnsiTheme="minorHAnsi"/>
                <w:color w:val="0000FF"/>
                <w:sz w:val="18"/>
                <w:szCs w:val="18"/>
                <w:u w:val="single"/>
              </w:rPr>
              <w:t>, May 5, 2005,</w:t>
            </w:r>
          </w:p>
          <w:p w14:paraId="2249ED57"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Limitations on the Use of Instant Messaging (IM) Technology</w:t>
            </w:r>
          </w:p>
        </w:tc>
      </w:tr>
      <w:tr w:rsidR="00332AB0" w:rsidRPr="003417EE" w14:paraId="3BFCF95E"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CA0659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CM-4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5065C60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Monitoring Configuration Changes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6B6A6CD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800-83 </w:t>
            </w:r>
          </w:p>
        </w:tc>
        <w:tc>
          <w:tcPr>
            <w:tcW w:w="2777" w:type="dxa"/>
            <w:tcBorders>
              <w:top w:val="single" w:sz="8" w:space="0" w:color="000000"/>
              <w:left w:val="single" w:sz="8" w:space="0" w:color="000000"/>
              <w:bottom w:val="single" w:sz="8" w:space="0" w:color="000000"/>
            </w:tcBorders>
            <w:shd w:val="clear" w:color="auto" w:fill="FFFFFF"/>
          </w:tcPr>
          <w:p w14:paraId="6CDDF80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FISMA 3.1.4</w:t>
            </w:r>
          </w:p>
          <w:p w14:paraId="1A8002E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10.0</w:t>
            </w:r>
          </w:p>
        </w:tc>
      </w:tr>
      <w:tr w:rsidR="00332AB0" w:rsidRPr="003417EE" w14:paraId="7F00630C"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72F7589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CM-5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60FC4E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Access Restrictions for Change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760260A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54420AF4"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D, pages106-107</w:t>
            </w:r>
          </w:p>
          <w:p w14:paraId="04AB2642"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164.312c1 </w:t>
            </w:r>
          </w:p>
          <w:p w14:paraId="34E76FD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164.312c2 </w:t>
            </w:r>
          </w:p>
          <w:p w14:paraId="2DBB72D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FISMA 3.1.4 </w:t>
            </w:r>
          </w:p>
          <w:p w14:paraId="0B3157C2"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10.0</w:t>
            </w:r>
          </w:p>
        </w:tc>
      </w:tr>
      <w:tr w:rsidR="00332AB0" w:rsidRPr="003417EE" w14:paraId="0A15A017"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4CE4BEB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CM-6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E74656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Configuration Settings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8BD303C" w14:textId="591ADA4E"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800-40, 800-43, 800-44, 800-45, 800-46, 800-48, 800-54, 800-68, 800-70, 800-81, 800-82, 800-83 </w:t>
            </w:r>
          </w:p>
        </w:tc>
        <w:tc>
          <w:tcPr>
            <w:tcW w:w="2777" w:type="dxa"/>
            <w:tcBorders>
              <w:top w:val="single" w:sz="8" w:space="0" w:color="000000"/>
              <w:left w:val="single" w:sz="8" w:space="0" w:color="000000"/>
              <w:bottom w:val="single" w:sz="8" w:space="0" w:color="000000"/>
            </w:tcBorders>
            <w:shd w:val="clear" w:color="auto" w:fill="FFFFFF"/>
          </w:tcPr>
          <w:p w14:paraId="7CF0384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color w:val="000000"/>
                <w:sz w:val="18"/>
                <w:szCs w:val="18"/>
              </w:rPr>
              <w:t>VA Handbook 6500 Appendix D, pages 107-109</w:t>
            </w:r>
          </w:p>
          <w:p w14:paraId="26ABC46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3.1.4</w:t>
            </w:r>
          </w:p>
          <w:p w14:paraId="269A575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10.0</w:t>
            </w:r>
          </w:p>
        </w:tc>
      </w:tr>
      <w:tr w:rsidR="00332AB0" w:rsidRPr="003417EE" w14:paraId="7137053A" w14:textId="77777777" w:rsidTr="00AE73D5">
        <w:trPr>
          <w:cantSplit/>
          <w:jc w:val="center"/>
        </w:trPr>
        <w:tc>
          <w:tcPr>
            <w:tcW w:w="1460" w:type="dxa"/>
            <w:tcBorders>
              <w:top w:val="single" w:sz="8" w:space="0" w:color="000000"/>
              <w:bottom w:val="single" w:sz="8" w:space="0" w:color="000000"/>
              <w:right w:val="single" w:sz="8" w:space="0" w:color="000000"/>
            </w:tcBorders>
            <w:shd w:val="clear" w:color="auto" w:fill="FFFFFF"/>
          </w:tcPr>
          <w:p w14:paraId="7AAB530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CM-7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99CB74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Least Functionality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C306ED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800-81, 800-83 </w:t>
            </w:r>
          </w:p>
        </w:tc>
        <w:tc>
          <w:tcPr>
            <w:tcW w:w="2777" w:type="dxa"/>
            <w:tcBorders>
              <w:top w:val="single" w:sz="8" w:space="0" w:color="000000"/>
              <w:left w:val="single" w:sz="8" w:space="0" w:color="000000"/>
              <w:bottom w:val="single" w:sz="8" w:space="0" w:color="000000"/>
            </w:tcBorders>
            <w:shd w:val="clear" w:color="auto" w:fill="FFFFFF"/>
          </w:tcPr>
          <w:p w14:paraId="591A2472"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D-109-110</w:t>
            </w:r>
          </w:p>
          <w:p w14:paraId="5AF51589"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3.1.4</w:t>
            </w:r>
          </w:p>
          <w:p w14:paraId="074806B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10.0</w:t>
            </w:r>
          </w:p>
        </w:tc>
      </w:tr>
      <w:tr w:rsidR="00332AB0" w:rsidRPr="003417EE" w14:paraId="4CB9676A"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66D0855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CM-8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89863C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Information System Component Inventory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939795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800-35, 800-40 </w:t>
            </w:r>
          </w:p>
        </w:tc>
        <w:tc>
          <w:tcPr>
            <w:tcW w:w="2777" w:type="dxa"/>
            <w:tcBorders>
              <w:top w:val="single" w:sz="8" w:space="0" w:color="000000"/>
              <w:left w:val="single" w:sz="8" w:space="0" w:color="000000"/>
              <w:bottom w:val="single" w:sz="8" w:space="0" w:color="000000"/>
            </w:tcBorders>
            <w:shd w:val="clear" w:color="auto" w:fill="FFFFFF"/>
          </w:tcPr>
          <w:p w14:paraId="6CF14F47"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4.d.(9)(a) page D-110</w:t>
            </w:r>
          </w:p>
          <w:p w14:paraId="007B51F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3.1.4</w:t>
            </w:r>
          </w:p>
          <w:p w14:paraId="1604AEF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10.0</w:t>
            </w:r>
          </w:p>
        </w:tc>
      </w:tr>
      <w:tr w:rsidR="00332AB0" w:rsidRPr="003417EE" w14:paraId="1304CD3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7FC1347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MA-1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207CC5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System Maintenance Policy and Procedures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FFFB8DF" w14:textId="7635CC22"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FIPS 200; NIST SPs 800-12, 800-14, 800-34, 800-88, 800-100 </w:t>
            </w:r>
          </w:p>
        </w:tc>
        <w:tc>
          <w:tcPr>
            <w:tcW w:w="2777" w:type="dxa"/>
            <w:tcBorders>
              <w:top w:val="single" w:sz="8" w:space="0" w:color="000000"/>
              <w:left w:val="single" w:sz="8" w:space="0" w:color="000000"/>
              <w:bottom w:val="single" w:sz="8" w:space="0" w:color="000000"/>
            </w:tcBorders>
            <w:shd w:val="clear" w:color="auto" w:fill="FFFFFF"/>
          </w:tcPr>
          <w:p w14:paraId="60640AB7" w14:textId="77777777" w:rsidR="00332AB0" w:rsidRPr="003417EE" w:rsidRDefault="00332AB0" w:rsidP="009328A8">
            <w:pPr>
              <w:pStyle w:val="Body1"/>
              <w:spacing w:before="40" w:after="40"/>
              <w:rPr>
                <w:rFonts w:asciiTheme="minorHAnsi" w:hAnsiTheme="minorHAnsi"/>
                <w:i/>
                <w:color w:val="000000"/>
                <w:sz w:val="18"/>
                <w:szCs w:val="18"/>
                <w:lang w:val="it-IT"/>
              </w:rPr>
            </w:pPr>
            <w:r w:rsidRPr="003417EE">
              <w:rPr>
                <w:rFonts w:asciiTheme="minorHAnsi" w:hAnsiTheme="minorHAnsi"/>
                <w:i/>
                <w:color w:val="000000"/>
                <w:sz w:val="18"/>
                <w:szCs w:val="18"/>
                <w:lang w:val="it-IT"/>
              </w:rPr>
              <w:t>VA Handbook 6500 Appendix D page 113</w:t>
            </w:r>
          </w:p>
          <w:p w14:paraId="78FC0829"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3.1.4</w:t>
            </w:r>
          </w:p>
          <w:p w14:paraId="77D20C7F"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10.0</w:t>
            </w:r>
          </w:p>
          <w:p w14:paraId="50364ADD" w14:textId="77777777" w:rsidR="00332AB0" w:rsidRPr="003417EE" w:rsidRDefault="00332AB0" w:rsidP="009328A8">
            <w:pPr>
              <w:pStyle w:val="Body1"/>
              <w:spacing w:before="40" w:after="40"/>
              <w:rPr>
                <w:rFonts w:asciiTheme="minorHAnsi" w:hAnsiTheme="minorHAnsi"/>
                <w:color w:val="0000FF"/>
                <w:sz w:val="18"/>
                <w:szCs w:val="18"/>
                <w:u w:val="single"/>
              </w:rPr>
            </w:pPr>
            <w:r w:rsidRPr="003417EE">
              <w:rPr>
                <w:rFonts w:asciiTheme="minorHAnsi" w:hAnsiTheme="minorHAnsi"/>
                <w:color w:val="0000FF"/>
                <w:sz w:val="18"/>
                <w:szCs w:val="18"/>
                <w:u w:val="single"/>
              </w:rPr>
              <w:t xml:space="preserve">WebCIMS, </w:t>
            </w:r>
            <w:hyperlink r:id="rId31" w:history="1">
              <w:r w:rsidRPr="003417EE">
                <w:rPr>
                  <w:rStyle w:val="Hyperlink"/>
                  <w:rFonts w:asciiTheme="minorHAnsi" w:hAnsiTheme="minorHAnsi"/>
                  <w:sz w:val="18"/>
                  <w:szCs w:val="18"/>
                </w:rPr>
                <w:t>357849</w:t>
              </w:r>
            </w:hyperlink>
            <w:r w:rsidRPr="003417EE">
              <w:rPr>
                <w:rFonts w:asciiTheme="minorHAnsi" w:hAnsiTheme="minorHAnsi"/>
                <w:color w:val="0000FF"/>
                <w:sz w:val="18"/>
                <w:szCs w:val="18"/>
                <w:u w:val="single"/>
              </w:rPr>
              <w:t>,</w:t>
            </w:r>
          </w:p>
          <w:p w14:paraId="4DE2DB5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The VA Media Sanitization and Destruction Program</w:t>
            </w:r>
          </w:p>
        </w:tc>
      </w:tr>
      <w:tr w:rsidR="00332AB0" w:rsidRPr="003417EE" w14:paraId="0CB22F30"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3A420E4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MA-2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329817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Controlled Maintenance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A58B8B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800-24 </w:t>
            </w:r>
          </w:p>
        </w:tc>
        <w:tc>
          <w:tcPr>
            <w:tcW w:w="2777" w:type="dxa"/>
            <w:tcBorders>
              <w:top w:val="single" w:sz="8" w:space="0" w:color="000000"/>
              <w:left w:val="single" w:sz="8" w:space="0" w:color="000000"/>
              <w:bottom w:val="single" w:sz="8" w:space="0" w:color="000000"/>
            </w:tcBorders>
            <w:shd w:val="clear" w:color="auto" w:fill="FFFFFF"/>
          </w:tcPr>
          <w:p w14:paraId="78B39321"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D pages D113, D114, and D-115</w:t>
            </w:r>
          </w:p>
          <w:p w14:paraId="1C2057D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FISMA 3.1.4 </w:t>
            </w:r>
          </w:p>
          <w:p w14:paraId="1FD6C0E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10.0</w:t>
            </w:r>
          </w:p>
        </w:tc>
      </w:tr>
      <w:tr w:rsidR="00332AB0" w:rsidRPr="003417EE" w14:paraId="57EECF0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AC907C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MA-3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D3D024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Maintenance Tools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88CA66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36D94E3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w:t>
            </w:r>
          </w:p>
          <w:p w14:paraId="499B14D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3.1.4</w:t>
            </w:r>
          </w:p>
          <w:p w14:paraId="5D7B22B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10.0</w:t>
            </w:r>
          </w:p>
        </w:tc>
      </w:tr>
      <w:tr w:rsidR="00332AB0" w:rsidRPr="003417EE" w14:paraId="600C03E7"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7F89C4A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MA-4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34AAEA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Remote Maintenance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31A66E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800-77 </w:t>
            </w:r>
          </w:p>
        </w:tc>
        <w:tc>
          <w:tcPr>
            <w:tcW w:w="2777" w:type="dxa"/>
            <w:tcBorders>
              <w:top w:val="single" w:sz="8" w:space="0" w:color="000000"/>
              <w:left w:val="single" w:sz="8" w:space="0" w:color="000000"/>
              <w:bottom w:val="single" w:sz="8" w:space="0" w:color="000000"/>
            </w:tcBorders>
            <w:shd w:val="clear" w:color="auto" w:fill="FFFFFF"/>
          </w:tcPr>
          <w:p w14:paraId="66E97A09"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w:t>
            </w:r>
          </w:p>
          <w:p w14:paraId="25FBA33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3.1.4</w:t>
            </w:r>
          </w:p>
          <w:p w14:paraId="41B1E0D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10.0</w:t>
            </w:r>
          </w:p>
        </w:tc>
      </w:tr>
      <w:tr w:rsidR="00332AB0" w:rsidRPr="003417EE" w14:paraId="76260CB0"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47FEA6A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MA-5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F4C70E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Maintenance Personnel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293D05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7BAB8612"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FISMA 3.1.4</w:t>
            </w:r>
          </w:p>
          <w:p w14:paraId="7E4347C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10.0</w:t>
            </w:r>
          </w:p>
        </w:tc>
      </w:tr>
      <w:tr w:rsidR="00332AB0" w:rsidRPr="003417EE" w14:paraId="17C29924"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CC1A2F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MA-6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B95AE4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Timely Maintenance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584BBDB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6CBB2E1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FISMA 3.1.4</w:t>
            </w:r>
          </w:p>
          <w:p w14:paraId="63E3084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10.0</w:t>
            </w:r>
          </w:p>
        </w:tc>
      </w:tr>
      <w:tr w:rsidR="00332AB0" w:rsidRPr="003417EE" w14:paraId="11025199" w14:textId="77777777" w:rsidTr="00AE73D5">
        <w:trPr>
          <w:cantSplit/>
          <w:jc w:val="center"/>
        </w:trPr>
        <w:tc>
          <w:tcPr>
            <w:tcW w:w="1460" w:type="dxa"/>
            <w:tcBorders>
              <w:top w:val="single" w:sz="8" w:space="0" w:color="000000"/>
              <w:bottom w:val="single" w:sz="8" w:space="0" w:color="000000"/>
              <w:right w:val="single" w:sz="8" w:space="0" w:color="000000"/>
            </w:tcBorders>
            <w:shd w:val="clear" w:color="auto" w:fill="FFFFFF"/>
          </w:tcPr>
          <w:p w14:paraId="1F79B6C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SI-1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B65825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System and Information Integrity Policy and Procedures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CD91850" w14:textId="08E5207A"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FIPS 200; NIST SPs 800-12, 800-14, 800-66, 800-94, 800-100 </w:t>
            </w:r>
          </w:p>
        </w:tc>
        <w:tc>
          <w:tcPr>
            <w:tcW w:w="2777" w:type="dxa"/>
            <w:tcBorders>
              <w:top w:val="single" w:sz="8" w:space="0" w:color="000000"/>
              <w:left w:val="single" w:sz="8" w:space="0" w:color="000000"/>
              <w:bottom w:val="single" w:sz="8" w:space="0" w:color="000000"/>
            </w:tcBorders>
            <w:shd w:val="clear" w:color="auto" w:fill="FFFFFF"/>
          </w:tcPr>
          <w:p w14:paraId="3F869C04"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D pages 24 and 120</w:t>
            </w:r>
          </w:p>
          <w:p w14:paraId="2A1C0EF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164.306</w:t>
            </w:r>
          </w:p>
          <w:p w14:paraId="1176AE1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12.0</w:t>
            </w:r>
          </w:p>
        </w:tc>
      </w:tr>
      <w:tr w:rsidR="00332AB0" w:rsidRPr="003417EE" w14:paraId="2BB98859"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10123D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43C9A17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Flaw Remediation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584A64E6" w14:textId="591B9FFE"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800-28, 800-40, 800-43, 800-51, 800-83 </w:t>
            </w:r>
          </w:p>
        </w:tc>
        <w:tc>
          <w:tcPr>
            <w:tcW w:w="2777" w:type="dxa"/>
            <w:tcBorders>
              <w:top w:val="single" w:sz="8" w:space="0" w:color="000000"/>
              <w:left w:val="single" w:sz="8" w:space="0" w:color="000000"/>
              <w:bottom w:val="single" w:sz="8" w:space="0" w:color="000000"/>
            </w:tcBorders>
            <w:shd w:val="clear" w:color="auto" w:fill="FFFFFF"/>
          </w:tcPr>
          <w:p w14:paraId="390DA25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HIPAA 164.312c1</w:t>
            </w:r>
          </w:p>
          <w:p w14:paraId="5B190AA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164.312c2</w:t>
            </w:r>
          </w:p>
          <w:p w14:paraId="6ABB04A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11.0</w:t>
            </w:r>
          </w:p>
          <w:p w14:paraId="23AE8643" w14:textId="77777777" w:rsidR="00332AB0" w:rsidRPr="003417EE" w:rsidRDefault="00090A45" w:rsidP="009328A8">
            <w:pPr>
              <w:pStyle w:val="Body1"/>
              <w:spacing w:before="40" w:after="40"/>
              <w:rPr>
                <w:rFonts w:asciiTheme="minorHAnsi" w:hAnsiTheme="minorHAnsi"/>
                <w:color w:val="0000FF"/>
                <w:sz w:val="18"/>
                <w:szCs w:val="18"/>
                <w:u w:val="single"/>
              </w:rPr>
            </w:pPr>
            <w:hyperlink r:id="rId32" w:history="1">
              <w:r w:rsidR="00332AB0" w:rsidRPr="003417EE">
                <w:rPr>
                  <w:rStyle w:val="Hyperlink"/>
                  <w:rFonts w:asciiTheme="minorHAnsi" w:hAnsiTheme="minorHAnsi"/>
                  <w:sz w:val="18"/>
                  <w:szCs w:val="18"/>
                </w:rPr>
                <w:t>Memo</w:t>
              </w:r>
            </w:hyperlink>
            <w:r w:rsidR="00332AB0" w:rsidRPr="003417EE">
              <w:rPr>
                <w:rFonts w:asciiTheme="minorHAnsi" w:hAnsiTheme="minorHAnsi"/>
                <w:color w:val="0000FF"/>
                <w:sz w:val="18"/>
                <w:szCs w:val="18"/>
                <w:u w:val="single"/>
              </w:rPr>
              <w:t>, January 7, 2005,</w:t>
            </w:r>
          </w:p>
          <w:p w14:paraId="79617B06"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Enterprise Patch Management</w:t>
            </w:r>
          </w:p>
        </w:tc>
      </w:tr>
      <w:tr w:rsidR="00332AB0" w:rsidRPr="003417EE" w14:paraId="381C609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7B078D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81917B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Malicious Code Protection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D2B9FB5" w14:textId="13D5AB8B"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800-19, 800-36, 800-42, 800-45, 800-69, 800-83, 800-94 </w:t>
            </w:r>
          </w:p>
        </w:tc>
        <w:tc>
          <w:tcPr>
            <w:tcW w:w="2777" w:type="dxa"/>
            <w:tcBorders>
              <w:top w:val="single" w:sz="8" w:space="0" w:color="000000"/>
              <w:left w:val="single" w:sz="8" w:space="0" w:color="000000"/>
              <w:bottom w:val="single" w:sz="8" w:space="0" w:color="000000"/>
            </w:tcBorders>
            <w:shd w:val="clear" w:color="auto" w:fill="FFFFFF"/>
          </w:tcPr>
          <w:p w14:paraId="5D9A9661"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VA Handbook 6500, Appendix D</w:t>
            </w:r>
          </w:p>
          <w:p w14:paraId="0E87E6DA"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 xml:space="preserve">HIPAA 164.312c1 </w:t>
            </w:r>
          </w:p>
          <w:p w14:paraId="0EAFE3FC"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HIPAA 164.312c2</w:t>
            </w:r>
          </w:p>
          <w:p w14:paraId="0CC9E32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color w:val="000000"/>
                <w:sz w:val="18"/>
                <w:szCs w:val="18"/>
              </w:rPr>
              <w:t>FISMA 11.0</w:t>
            </w:r>
          </w:p>
        </w:tc>
      </w:tr>
      <w:tr w:rsidR="00332AB0" w:rsidRPr="003417EE" w14:paraId="31E03368"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33B2E37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0CC245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Information System Monitoring Tools and Techniques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B41D320" w14:textId="0722A5ED"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NIST SPs 800-36, 800-40, 800-42, 800-44</w:t>
            </w:r>
            <w:r w:rsidR="0020107B">
              <w:rPr>
                <w:rFonts w:asciiTheme="minorHAnsi" w:hAnsiTheme="minorHAnsi"/>
                <w:sz w:val="18"/>
                <w:szCs w:val="18"/>
              </w:rPr>
              <w:t>,</w:t>
            </w:r>
            <w:r w:rsidRPr="003417EE">
              <w:rPr>
                <w:rFonts w:asciiTheme="minorHAnsi" w:hAnsiTheme="minorHAnsi"/>
                <w:sz w:val="18"/>
                <w:szCs w:val="18"/>
              </w:rPr>
              <w:t xml:space="preserve"> 800-48, 800-83, 800-92, 800-94 </w:t>
            </w:r>
          </w:p>
        </w:tc>
        <w:tc>
          <w:tcPr>
            <w:tcW w:w="2777" w:type="dxa"/>
            <w:tcBorders>
              <w:top w:val="single" w:sz="8" w:space="0" w:color="000000"/>
              <w:left w:val="single" w:sz="8" w:space="0" w:color="000000"/>
              <w:bottom w:val="single" w:sz="8" w:space="0" w:color="000000"/>
            </w:tcBorders>
            <w:shd w:val="clear" w:color="auto" w:fill="FFFFFF"/>
          </w:tcPr>
          <w:p w14:paraId="374D507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Appendix D Section 3.f.(5)(a) page D-123</w:t>
            </w:r>
          </w:p>
          <w:p w14:paraId="2C139C0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164.312c1</w:t>
            </w:r>
          </w:p>
          <w:p w14:paraId="07565D84"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164.312c2</w:t>
            </w:r>
          </w:p>
          <w:p w14:paraId="174E4CA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11.0</w:t>
            </w:r>
          </w:p>
        </w:tc>
      </w:tr>
      <w:tr w:rsidR="00332AB0" w:rsidRPr="003417EE" w14:paraId="27C3A224"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120FD3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99EF80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Security Alerts and Advisories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29EF91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800-40, 800-51, 800-61 </w:t>
            </w:r>
          </w:p>
        </w:tc>
        <w:tc>
          <w:tcPr>
            <w:tcW w:w="2777" w:type="dxa"/>
            <w:tcBorders>
              <w:top w:val="single" w:sz="8" w:space="0" w:color="000000"/>
              <w:left w:val="single" w:sz="8" w:space="0" w:color="000000"/>
              <w:bottom w:val="single" w:sz="8" w:space="0" w:color="000000"/>
            </w:tcBorders>
            <w:shd w:val="clear" w:color="auto" w:fill="FFFFFF"/>
          </w:tcPr>
          <w:p w14:paraId="77C6E20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VA Handbook 6500 Appendix D 3.f.(5)(d)</w:t>
            </w:r>
            <w:r w:rsidRPr="003417EE">
              <w:rPr>
                <w:rFonts w:asciiTheme="minorHAnsi" w:hAnsiTheme="minorHAnsi"/>
                <w:i/>
                <w:color w:val="000000"/>
                <w:sz w:val="18"/>
                <w:szCs w:val="18"/>
                <w:u w:val="single"/>
              </w:rPr>
              <w:t>9.</w:t>
            </w:r>
            <w:r w:rsidRPr="003417EE">
              <w:rPr>
                <w:rFonts w:asciiTheme="minorHAnsi" w:hAnsiTheme="minorHAnsi"/>
                <w:i/>
                <w:color w:val="000000"/>
                <w:sz w:val="18"/>
                <w:szCs w:val="18"/>
              </w:rPr>
              <w:t>(6)(a)</w:t>
            </w:r>
          </w:p>
          <w:p w14:paraId="23D97431"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164.312c1</w:t>
            </w:r>
          </w:p>
          <w:p w14:paraId="684B533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164.312c2</w:t>
            </w:r>
          </w:p>
          <w:p w14:paraId="2CC54A6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11.0</w:t>
            </w:r>
          </w:p>
        </w:tc>
      </w:tr>
      <w:tr w:rsidR="00332AB0" w:rsidRPr="003417EE" w14:paraId="5B963251"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730015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27AF49C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Security Functionality Verification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AAE50D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800-85A, 800-85B </w:t>
            </w:r>
          </w:p>
        </w:tc>
        <w:tc>
          <w:tcPr>
            <w:tcW w:w="2777" w:type="dxa"/>
            <w:tcBorders>
              <w:top w:val="single" w:sz="8" w:space="0" w:color="000000"/>
              <w:left w:val="single" w:sz="8" w:space="0" w:color="000000"/>
              <w:bottom w:val="single" w:sz="8" w:space="0" w:color="000000"/>
            </w:tcBorders>
            <w:shd w:val="clear" w:color="auto" w:fill="FFFFFF"/>
          </w:tcPr>
          <w:p w14:paraId="5C5FA05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VA Handbook 6500</w:t>
            </w:r>
          </w:p>
        </w:tc>
      </w:tr>
      <w:tr w:rsidR="00332AB0" w:rsidRPr="003417EE" w14:paraId="135E0F4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C15470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SI-7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4752F68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Software and Information Integrity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CB4F5E7" w14:textId="574431F0"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800-19, 800-44, 800-57, 800-66, 800-94 </w:t>
            </w:r>
          </w:p>
        </w:tc>
        <w:tc>
          <w:tcPr>
            <w:tcW w:w="2777" w:type="dxa"/>
            <w:tcBorders>
              <w:top w:val="single" w:sz="8" w:space="0" w:color="000000"/>
              <w:left w:val="single" w:sz="8" w:space="0" w:color="000000"/>
              <w:bottom w:val="single" w:sz="8" w:space="0" w:color="000000"/>
            </w:tcBorders>
            <w:shd w:val="clear" w:color="auto" w:fill="FFFFFF"/>
          </w:tcPr>
          <w:p w14:paraId="054A6DA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VA Handbook 6500</w:t>
            </w:r>
          </w:p>
        </w:tc>
      </w:tr>
      <w:tr w:rsidR="00332AB0" w:rsidRPr="003417EE" w14:paraId="5F015C54"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A7D5F6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SI-8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56C0C96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Spam Protection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CFA707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800-45 </w:t>
            </w:r>
          </w:p>
        </w:tc>
        <w:tc>
          <w:tcPr>
            <w:tcW w:w="2777" w:type="dxa"/>
            <w:tcBorders>
              <w:top w:val="single" w:sz="8" w:space="0" w:color="000000"/>
              <w:left w:val="single" w:sz="8" w:space="0" w:color="000000"/>
              <w:bottom w:val="single" w:sz="8" w:space="0" w:color="000000"/>
            </w:tcBorders>
            <w:shd w:val="clear" w:color="auto" w:fill="FFFFFF"/>
          </w:tcPr>
          <w:p w14:paraId="6EB98A7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VA Handbook 6500</w:t>
            </w:r>
          </w:p>
        </w:tc>
      </w:tr>
      <w:tr w:rsidR="00332AB0" w:rsidRPr="003417EE" w14:paraId="202A6C06" w14:textId="77777777" w:rsidTr="00AE73D5">
        <w:trPr>
          <w:cantSplit/>
          <w:jc w:val="center"/>
        </w:trPr>
        <w:tc>
          <w:tcPr>
            <w:tcW w:w="1460" w:type="dxa"/>
            <w:tcBorders>
              <w:top w:val="single" w:sz="8" w:space="0" w:color="000000"/>
              <w:bottom w:val="single" w:sz="8" w:space="0" w:color="000000"/>
              <w:right w:val="single" w:sz="8" w:space="0" w:color="000000"/>
            </w:tcBorders>
            <w:shd w:val="clear" w:color="auto" w:fill="FFFFFF"/>
          </w:tcPr>
          <w:p w14:paraId="523FFAC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SI-9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B846C3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Information Input Restrictions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238AEE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739BD3C6"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VA Handbook 6500</w:t>
            </w:r>
          </w:p>
          <w:p w14:paraId="3C1841AD"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HIPAA 164.312c1</w:t>
            </w:r>
          </w:p>
          <w:p w14:paraId="099C4F29"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 xml:space="preserve">HIPAA 164.312c2 </w:t>
            </w:r>
          </w:p>
          <w:p w14:paraId="4C958C0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color w:val="000000"/>
                <w:sz w:val="18"/>
                <w:szCs w:val="18"/>
              </w:rPr>
              <w:t>FISMA 11.0</w:t>
            </w:r>
          </w:p>
        </w:tc>
      </w:tr>
      <w:tr w:rsidR="00332AB0" w:rsidRPr="003417EE" w14:paraId="17C095EA"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67ED67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SI-10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AF6FE4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Information Accuracy, Completeness, Validity, and Authenticity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085E29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800-44, 800-57 </w:t>
            </w:r>
          </w:p>
        </w:tc>
        <w:tc>
          <w:tcPr>
            <w:tcW w:w="2777" w:type="dxa"/>
            <w:tcBorders>
              <w:top w:val="single" w:sz="8" w:space="0" w:color="000000"/>
              <w:left w:val="single" w:sz="8" w:space="0" w:color="000000"/>
              <w:bottom w:val="single" w:sz="8" w:space="0" w:color="000000"/>
            </w:tcBorders>
            <w:shd w:val="clear" w:color="auto" w:fill="FFFFFF"/>
          </w:tcPr>
          <w:p w14:paraId="7B521A1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VA Handbook 6500</w:t>
            </w:r>
          </w:p>
        </w:tc>
      </w:tr>
      <w:tr w:rsidR="00332AB0" w:rsidRPr="003417EE" w14:paraId="579230EF"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5244018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SI-11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5FAA75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Error Handling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BF2FA5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437AC2D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VA Handbook 6500</w:t>
            </w:r>
          </w:p>
        </w:tc>
      </w:tr>
      <w:tr w:rsidR="00332AB0" w:rsidRPr="003417EE" w14:paraId="26CA28B2"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E6C37D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SI-12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8A5EB1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Information Output Handling and Retention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5039E5D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58326FCC"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HIPAA 164.310a2ii</w:t>
            </w:r>
          </w:p>
          <w:p w14:paraId="21F7BC07"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FISMA 7.1</w:t>
            </w:r>
          </w:p>
          <w:p w14:paraId="37F526F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7.2.1</w:t>
            </w:r>
          </w:p>
          <w:p w14:paraId="52E5BEE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8.2</w:t>
            </w:r>
          </w:p>
          <w:p w14:paraId="52DA967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10.1</w:t>
            </w:r>
          </w:p>
        </w:tc>
      </w:tr>
      <w:tr w:rsidR="00332AB0" w:rsidRPr="003417EE" w14:paraId="3A4F15B9"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3487FE9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MP-1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603FD7F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MP Policy and Procedures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C4C7C5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FIPS 200; NIST SPs 800-12, 800-14, 800-66, </w:t>
            </w:r>
          </w:p>
          <w:p w14:paraId="6D4AE12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800-72, 800-88, 800-100 </w:t>
            </w:r>
          </w:p>
        </w:tc>
        <w:tc>
          <w:tcPr>
            <w:tcW w:w="2777" w:type="dxa"/>
            <w:tcBorders>
              <w:top w:val="single" w:sz="8" w:space="0" w:color="000000"/>
              <w:left w:val="single" w:sz="8" w:space="0" w:color="000000"/>
              <w:bottom w:val="single" w:sz="8" w:space="0" w:color="000000"/>
            </w:tcBorders>
            <w:shd w:val="clear" w:color="auto" w:fill="FFFFFF"/>
          </w:tcPr>
          <w:p w14:paraId="6CABB2C9"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color w:val="000000"/>
                <w:sz w:val="18"/>
                <w:szCs w:val="18"/>
              </w:rPr>
              <w:t>VA Handbook 6500 Appendix D pages132 and 134</w:t>
            </w:r>
          </w:p>
          <w:p w14:paraId="11F6B65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164.306</w:t>
            </w:r>
          </w:p>
          <w:p w14:paraId="40BE020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12.0</w:t>
            </w:r>
          </w:p>
          <w:p w14:paraId="5461430D" w14:textId="77777777" w:rsidR="00332AB0" w:rsidRPr="003417EE" w:rsidRDefault="00332AB0" w:rsidP="009328A8">
            <w:pPr>
              <w:pStyle w:val="Body1"/>
              <w:spacing w:before="40" w:after="40"/>
              <w:rPr>
                <w:rFonts w:asciiTheme="minorHAnsi" w:hAnsiTheme="minorHAnsi"/>
                <w:i/>
                <w:sz w:val="18"/>
                <w:szCs w:val="18"/>
              </w:rPr>
            </w:pPr>
          </w:p>
          <w:p w14:paraId="32562882" w14:textId="77777777" w:rsidR="00332AB0" w:rsidRPr="003417EE" w:rsidRDefault="00332AB0" w:rsidP="009328A8">
            <w:pPr>
              <w:pStyle w:val="Body1"/>
              <w:spacing w:before="40" w:after="40"/>
              <w:rPr>
                <w:rFonts w:asciiTheme="minorHAnsi" w:hAnsiTheme="minorHAnsi"/>
                <w:color w:val="0000FF"/>
                <w:sz w:val="18"/>
                <w:szCs w:val="18"/>
                <w:u w:val="single"/>
              </w:rPr>
            </w:pPr>
            <w:r w:rsidRPr="003417EE">
              <w:rPr>
                <w:rFonts w:asciiTheme="minorHAnsi" w:hAnsiTheme="minorHAnsi"/>
                <w:color w:val="0000FF"/>
                <w:sz w:val="18"/>
                <w:szCs w:val="18"/>
                <w:u w:val="single"/>
              </w:rPr>
              <w:t xml:space="preserve">WebCIMS, </w:t>
            </w:r>
            <w:hyperlink r:id="rId33" w:history="1">
              <w:r w:rsidRPr="003417EE">
                <w:rPr>
                  <w:rStyle w:val="Hyperlink"/>
                  <w:rFonts w:asciiTheme="minorHAnsi" w:hAnsiTheme="minorHAnsi"/>
                  <w:sz w:val="18"/>
                  <w:szCs w:val="18"/>
                </w:rPr>
                <w:t>357849</w:t>
              </w:r>
            </w:hyperlink>
            <w:r w:rsidRPr="003417EE">
              <w:rPr>
                <w:rFonts w:asciiTheme="minorHAnsi" w:hAnsiTheme="minorHAnsi"/>
                <w:color w:val="0000FF"/>
                <w:sz w:val="18"/>
                <w:szCs w:val="18"/>
                <w:u w:val="single"/>
              </w:rPr>
              <w:t>;</w:t>
            </w:r>
          </w:p>
          <w:p w14:paraId="2E5CD47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The VA Media Sanitization and Destruction Program</w:t>
            </w:r>
          </w:p>
        </w:tc>
      </w:tr>
      <w:tr w:rsidR="00332AB0" w:rsidRPr="003417EE" w14:paraId="53981E1A"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7011AC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MP-2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506DCD9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Media Access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F75E12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800-72 </w:t>
            </w:r>
          </w:p>
        </w:tc>
        <w:tc>
          <w:tcPr>
            <w:tcW w:w="2777" w:type="dxa"/>
            <w:tcBorders>
              <w:top w:val="single" w:sz="8" w:space="0" w:color="000000"/>
              <w:left w:val="single" w:sz="8" w:space="0" w:color="000000"/>
              <w:bottom w:val="single" w:sz="8" w:space="0" w:color="000000"/>
            </w:tcBorders>
            <w:shd w:val="clear" w:color="auto" w:fill="FFFFFF"/>
          </w:tcPr>
          <w:p w14:paraId="084B0B82"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 xml:space="preserve">VA Handbook 6500, HIPAA 164.308a5i164.310c HIPAA 164.310a2ii </w:t>
            </w:r>
          </w:p>
          <w:p w14:paraId="42051D25"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7.1</w:t>
            </w:r>
          </w:p>
          <w:p w14:paraId="593BE0A4"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7.2.1</w:t>
            </w:r>
          </w:p>
          <w:p w14:paraId="6925E95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8.2</w:t>
            </w:r>
          </w:p>
          <w:p w14:paraId="6E76834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10.1</w:t>
            </w:r>
          </w:p>
        </w:tc>
      </w:tr>
      <w:tr w:rsidR="00332AB0" w:rsidRPr="003417EE" w14:paraId="52B10F62"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DC7B25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MP-3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4110DCB0"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Media Labeling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EEF312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No references available. </w:t>
            </w:r>
          </w:p>
        </w:tc>
        <w:tc>
          <w:tcPr>
            <w:tcW w:w="2777" w:type="dxa"/>
            <w:tcBorders>
              <w:top w:val="single" w:sz="8" w:space="0" w:color="000000"/>
              <w:left w:val="single" w:sz="8" w:space="0" w:color="000000"/>
              <w:bottom w:val="single" w:sz="8" w:space="0" w:color="000000"/>
            </w:tcBorders>
            <w:shd w:val="clear" w:color="auto" w:fill="FFFFFF"/>
          </w:tcPr>
          <w:p w14:paraId="793E014E"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E</w:t>
            </w:r>
          </w:p>
          <w:p w14:paraId="5AC50080" w14:textId="77777777" w:rsidR="00332AB0" w:rsidRPr="003417EE" w:rsidRDefault="00332AB0" w:rsidP="009328A8">
            <w:pPr>
              <w:pStyle w:val="Body1"/>
              <w:spacing w:before="40" w:after="40"/>
              <w:rPr>
                <w:rFonts w:asciiTheme="minorHAnsi" w:hAnsiTheme="minorHAnsi"/>
                <w:sz w:val="18"/>
                <w:szCs w:val="18"/>
                <w:lang w:val="it-IT"/>
              </w:rPr>
            </w:pPr>
            <w:r w:rsidRPr="003417EE">
              <w:rPr>
                <w:rFonts w:asciiTheme="minorHAnsi" w:hAnsiTheme="minorHAnsi"/>
                <w:i/>
                <w:sz w:val="18"/>
                <w:szCs w:val="18"/>
                <w:lang w:val="it-IT"/>
              </w:rPr>
              <w:t>HIPAA 164.308a5i164.310c</w:t>
            </w:r>
          </w:p>
        </w:tc>
      </w:tr>
      <w:tr w:rsidR="00332AB0" w:rsidRPr="003417EE" w14:paraId="1FF5E883" w14:textId="77777777" w:rsidTr="00AE73D5">
        <w:trPr>
          <w:cantSplit/>
          <w:jc w:val="center"/>
        </w:trPr>
        <w:tc>
          <w:tcPr>
            <w:tcW w:w="1460" w:type="dxa"/>
            <w:tcBorders>
              <w:top w:val="single" w:sz="8" w:space="0" w:color="000000"/>
              <w:bottom w:val="single" w:sz="8" w:space="0" w:color="000000"/>
              <w:right w:val="single" w:sz="8" w:space="0" w:color="000000"/>
            </w:tcBorders>
            <w:shd w:val="clear" w:color="auto" w:fill="FFFFFF"/>
          </w:tcPr>
          <w:p w14:paraId="6DA7F71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MP-4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5FC035E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Media Storage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6BE0D06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800-66, 800-88, 800-92 </w:t>
            </w:r>
          </w:p>
        </w:tc>
        <w:tc>
          <w:tcPr>
            <w:tcW w:w="2777" w:type="dxa"/>
            <w:tcBorders>
              <w:top w:val="single" w:sz="8" w:space="0" w:color="000000"/>
              <w:left w:val="single" w:sz="8" w:space="0" w:color="000000"/>
              <w:bottom w:val="single" w:sz="8" w:space="0" w:color="000000"/>
            </w:tcBorders>
            <w:shd w:val="clear" w:color="auto" w:fill="FFFFFF"/>
          </w:tcPr>
          <w:p w14:paraId="2AA9134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VA Directive 6502, VA Handbook 6502.2, VHA Handbook 1605.1</w:t>
            </w:r>
          </w:p>
          <w:p w14:paraId="33558CA5"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VA Handbook 6300.8 Paragraph 5 and 6</w:t>
            </w:r>
          </w:p>
          <w:p w14:paraId="74016776" w14:textId="77777777" w:rsidR="00332AB0" w:rsidRPr="003417EE" w:rsidRDefault="00332AB0" w:rsidP="009328A8">
            <w:pPr>
              <w:pStyle w:val="Body1"/>
              <w:spacing w:before="40" w:after="40"/>
              <w:rPr>
                <w:rFonts w:asciiTheme="minorHAnsi" w:hAnsiTheme="minorHAnsi"/>
                <w:i/>
                <w:sz w:val="18"/>
                <w:szCs w:val="18"/>
              </w:rPr>
            </w:pPr>
          </w:p>
          <w:p w14:paraId="74EB0BA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NFPA-75 Standard for the Protection of Information Technology Equipment, Chapter 6, 6.3 General Storage…materials in the information technology equipment room shall be kept in totally enclosed metal file cases or cabinets…..</w:t>
            </w:r>
            <w:r w:rsidRPr="003417EE">
              <w:rPr>
                <w:rFonts w:asciiTheme="minorHAnsi" w:hAnsiTheme="minorHAnsi"/>
                <w:i/>
                <w:sz w:val="18"/>
                <w:szCs w:val="18"/>
              </w:rPr>
              <w:br/>
              <w:t>HIPAA 164.308a7i</w:t>
            </w:r>
          </w:p>
          <w:p w14:paraId="782C0F1D" w14:textId="77777777" w:rsidR="00332AB0" w:rsidRPr="003417EE" w:rsidRDefault="00332AB0" w:rsidP="009328A8">
            <w:pPr>
              <w:pStyle w:val="Body1"/>
              <w:spacing w:before="40" w:after="40"/>
              <w:rPr>
                <w:rFonts w:asciiTheme="minorHAnsi" w:hAnsiTheme="minorHAnsi"/>
                <w:i/>
                <w:sz w:val="18"/>
                <w:szCs w:val="18"/>
              </w:rPr>
            </w:pPr>
          </w:p>
          <w:p w14:paraId="4D4CC3F2" w14:textId="77777777" w:rsidR="00332AB0" w:rsidRPr="003417EE" w:rsidRDefault="00332AB0" w:rsidP="009328A8">
            <w:pPr>
              <w:pStyle w:val="Body1"/>
              <w:spacing w:before="40" w:after="40"/>
              <w:rPr>
                <w:rFonts w:asciiTheme="minorHAnsi" w:hAnsiTheme="minorHAnsi"/>
                <w:color w:val="0000FF"/>
                <w:sz w:val="18"/>
                <w:szCs w:val="18"/>
                <w:u w:val="single"/>
              </w:rPr>
            </w:pPr>
            <w:r w:rsidRPr="003417EE">
              <w:rPr>
                <w:rFonts w:asciiTheme="minorHAnsi" w:hAnsiTheme="minorHAnsi"/>
                <w:color w:val="0000FF"/>
                <w:sz w:val="18"/>
                <w:szCs w:val="18"/>
                <w:u w:val="single"/>
              </w:rPr>
              <w:t xml:space="preserve">WebCIMS, </w:t>
            </w:r>
            <w:hyperlink r:id="rId34" w:history="1">
              <w:r w:rsidRPr="003417EE">
                <w:rPr>
                  <w:rStyle w:val="Hyperlink"/>
                  <w:rFonts w:asciiTheme="minorHAnsi" w:hAnsiTheme="minorHAnsi"/>
                  <w:sz w:val="18"/>
                  <w:szCs w:val="18"/>
                </w:rPr>
                <w:t>357849</w:t>
              </w:r>
            </w:hyperlink>
            <w:r w:rsidRPr="003417EE">
              <w:rPr>
                <w:rFonts w:asciiTheme="minorHAnsi" w:hAnsiTheme="minorHAnsi"/>
                <w:color w:val="0000FF"/>
                <w:sz w:val="18"/>
                <w:szCs w:val="18"/>
                <w:u w:val="single"/>
              </w:rPr>
              <w:t>;</w:t>
            </w:r>
          </w:p>
          <w:p w14:paraId="1505F0D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The VA Media Sanitization and Destruction Program</w:t>
            </w:r>
          </w:p>
        </w:tc>
      </w:tr>
      <w:tr w:rsidR="00332AB0" w:rsidRPr="003417EE" w14:paraId="77B82888"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37E5B31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MP-5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21480D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Media Transport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679F081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800-57, 800-72, 800-92 </w:t>
            </w:r>
          </w:p>
        </w:tc>
        <w:tc>
          <w:tcPr>
            <w:tcW w:w="2777" w:type="dxa"/>
            <w:tcBorders>
              <w:top w:val="single" w:sz="8" w:space="0" w:color="000000"/>
              <w:left w:val="single" w:sz="8" w:space="0" w:color="000000"/>
              <w:bottom w:val="single" w:sz="8" w:space="0" w:color="000000"/>
            </w:tcBorders>
            <w:shd w:val="clear" w:color="auto" w:fill="FFFFFF"/>
          </w:tcPr>
          <w:p w14:paraId="5B05B08C"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HIPAA, Privacy Act, VA Directive 6502, VHA Handbook 1605.1</w:t>
            </w:r>
            <w:r w:rsidRPr="003417EE">
              <w:rPr>
                <w:rFonts w:asciiTheme="minorHAnsi" w:hAnsiTheme="minorHAnsi"/>
                <w:i/>
                <w:sz w:val="18"/>
                <w:szCs w:val="18"/>
              </w:rPr>
              <w:t xml:space="preserve"> </w:t>
            </w:r>
          </w:p>
          <w:p w14:paraId="0452CE12"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color w:val="000000"/>
                <w:sz w:val="18"/>
                <w:szCs w:val="18"/>
              </w:rPr>
              <w:t>HIPAA 164.308a5i164.310c</w:t>
            </w:r>
          </w:p>
        </w:tc>
      </w:tr>
      <w:tr w:rsidR="00332AB0" w:rsidRPr="003417EE" w14:paraId="46529D22"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6EF7D8B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MP-6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543147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Media Sanitization and Disposal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6974130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800-24, 800-36, 800-66, 800-88, </w:t>
            </w:r>
          </w:p>
          <w:p w14:paraId="250B0DE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800-98 </w:t>
            </w:r>
          </w:p>
        </w:tc>
        <w:tc>
          <w:tcPr>
            <w:tcW w:w="2777" w:type="dxa"/>
            <w:tcBorders>
              <w:top w:val="single" w:sz="8" w:space="0" w:color="000000"/>
              <w:left w:val="single" w:sz="8" w:space="0" w:color="000000"/>
              <w:bottom w:val="single" w:sz="8" w:space="0" w:color="000000"/>
            </w:tcBorders>
            <w:shd w:val="clear" w:color="auto" w:fill="FFFFFF"/>
          </w:tcPr>
          <w:p w14:paraId="3420EAE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Media Sanitization and Destruction Program memorandum dated June 30, 2006 signed by the VA CIO Robert T. Howard.</w:t>
            </w:r>
          </w:p>
          <w:p w14:paraId="6DE14CAD"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National Archives and Records Administration (</w:t>
            </w:r>
            <w:r w:rsidRPr="003417EE">
              <w:rPr>
                <w:rFonts w:asciiTheme="minorHAnsi" w:hAnsiTheme="minorHAnsi"/>
                <w:i/>
                <w:color w:val="000000"/>
                <w:sz w:val="18"/>
                <w:szCs w:val="18"/>
              </w:rPr>
              <w:t>NARA</w:t>
            </w:r>
            <w:r w:rsidRPr="003417EE">
              <w:rPr>
                <w:rFonts w:asciiTheme="minorHAnsi" w:hAnsiTheme="minorHAnsi"/>
                <w:i/>
                <w:sz w:val="18"/>
                <w:szCs w:val="18"/>
              </w:rPr>
              <w:t>)</w:t>
            </w:r>
            <w:r w:rsidRPr="003417EE">
              <w:rPr>
                <w:rFonts w:asciiTheme="minorHAnsi" w:hAnsiTheme="minorHAnsi"/>
                <w:i/>
                <w:color w:val="000000"/>
                <w:sz w:val="18"/>
                <w:szCs w:val="18"/>
              </w:rPr>
              <w:t xml:space="preserve"> 36 CPR 1228.58, VA Handbook 6300.1</w:t>
            </w:r>
          </w:p>
          <w:p w14:paraId="77478D18" w14:textId="77777777" w:rsidR="00332AB0" w:rsidRPr="003417EE" w:rsidRDefault="00332AB0" w:rsidP="009328A8">
            <w:pPr>
              <w:pStyle w:val="Body1"/>
              <w:spacing w:before="40" w:after="40"/>
              <w:rPr>
                <w:rFonts w:asciiTheme="minorHAnsi" w:hAnsiTheme="minorHAnsi"/>
                <w:i/>
                <w:sz w:val="18"/>
                <w:szCs w:val="18"/>
                <w:lang w:val="sv-SE"/>
              </w:rPr>
            </w:pPr>
            <w:r w:rsidRPr="003417EE">
              <w:rPr>
                <w:rFonts w:asciiTheme="minorHAnsi" w:hAnsiTheme="minorHAnsi"/>
                <w:i/>
                <w:color w:val="000000"/>
                <w:sz w:val="18"/>
                <w:szCs w:val="18"/>
                <w:lang w:val="sv-SE"/>
              </w:rPr>
              <w:t>VA Handbook 6500</w:t>
            </w:r>
          </w:p>
          <w:p w14:paraId="0EFCC27D" w14:textId="77777777" w:rsidR="00332AB0" w:rsidRPr="003417EE" w:rsidRDefault="00332AB0" w:rsidP="009328A8">
            <w:pPr>
              <w:pStyle w:val="Body1"/>
              <w:spacing w:before="40" w:after="40"/>
              <w:rPr>
                <w:rFonts w:asciiTheme="minorHAnsi" w:hAnsiTheme="minorHAnsi"/>
                <w:i/>
                <w:sz w:val="18"/>
                <w:szCs w:val="18"/>
                <w:lang w:val="sv-SE"/>
              </w:rPr>
            </w:pPr>
            <w:r w:rsidRPr="003417EE">
              <w:rPr>
                <w:rFonts w:asciiTheme="minorHAnsi" w:hAnsiTheme="minorHAnsi"/>
                <w:i/>
                <w:sz w:val="18"/>
                <w:szCs w:val="18"/>
                <w:lang w:val="sv-SE"/>
              </w:rPr>
              <w:t xml:space="preserve">HIPAA 164.310d1 </w:t>
            </w:r>
          </w:p>
          <w:p w14:paraId="11BDF720" w14:textId="77777777" w:rsidR="00332AB0" w:rsidRPr="003417EE" w:rsidRDefault="00332AB0" w:rsidP="009328A8">
            <w:pPr>
              <w:pStyle w:val="Body1"/>
              <w:spacing w:before="40" w:after="40"/>
              <w:rPr>
                <w:rFonts w:asciiTheme="minorHAnsi" w:hAnsiTheme="minorHAnsi"/>
                <w:i/>
                <w:sz w:val="18"/>
                <w:szCs w:val="18"/>
                <w:lang w:val="sv-SE"/>
              </w:rPr>
            </w:pPr>
            <w:r w:rsidRPr="003417EE">
              <w:rPr>
                <w:rFonts w:asciiTheme="minorHAnsi" w:hAnsiTheme="minorHAnsi"/>
                <w:i/>
                <w:sz w:val="18"/>
                <w:szCs w:val="18"/>
                <w:lang w:val="sv-SE"/>
              </w:rPr>
              <w:t>HIPAA 164.310d2i</w:t>
            </w:r>
          </w:p>
          <w:p w14:paraId="3FBE4591" w14:textId="77777777" w:rsidR="00332AB0" w:rsidRPr="003417EE" w:rsidRDefault="00332AB0" w:rsidP="009328A8">
            <w:pPr>
              <w:pStyle w:val="Body1"/>
              <w:spacing w:before="40" w:after="40"/>
              <w:rPr>
                <w:rFonts w:asciiTheme="minorHAnsi" w:hAnsiTheme="minorHAnsi"/>
                <w:i/>
                <w:sz w:val="18"/>
                <w:szCs w:val="18"/>
                <w:lang w:val="sv-SE"/>
              </w:rPr>
            </w:pPr>
            <w:r w:rsidRPr="003417EE">
              <w:rPr>
                <w:rFonts w:asciiTheme="minorHAnsi" w:hAnsiTheme="minorHAnsi"/>
                <w:i/>
                <w:sz w:val="18"/>
                <w:szCs w:val="18"/>
                <w:lang w:val="sv-SE"/>
              </w:rPr>
              <w:t>FISMA 8.2.0, 3.2.11 – 3.2.13</w:t>
            </w:r>
          </w:p>
          <w:p w14:paraId="017F9556" w14:textId="77777777" w:rsidR="00332AB0" w:rsidRPr="003417EE" w:rsidRDefault="00332AB0" w:rsidP="009328A8">
            <w:pPr>
              <w:pStyle w:val="Body1"/>
              <w:spacing w:before="40" w:after="40"/>
              <w:rPr>
                <w:rFonts w:asciiTheme="minorHAnsi" w:hAnsiTheme="minorHAnsi"/>
                <w:color w:val="0000FF"/>
                <w:sz w:val="18"/>
                <w:szCs w:val="18"/>
                <w:u w:val="single"/>
              </w:rPr>
            </w:pPr>
            <w:r w:rsidRPr="003417EE">
              <w:rPr>
                <w:rFonts w:asciiTheme="minorHAnsi" w:hAnsiTheme="minorHAnsi"/>
                <w:color w:val="0000FF"/>
                <w:sz w:val="18"/>
                <w:szCs w:val="18"/>
                <w:u w:val="single"/>
              </w:rPr>
              <w:t xml:space="preserve">WebCIMS, </w:t>
            </w:r>
            <w:hyperlink r:id="rId35" w:history="1">
              <w:r w:rsidRPr="003417EE">
                <w:rPr>
                  <w:rStyle w:val="Hyperlink"/>
                  <w:rFonts w:asciiTheme="minorHAnsi" w:hAnsiTheme="minorHAnsi"/>
                  <w:sz w:val="18"/>
                  <w:szCs w:val="18"/>
                </w:rPr>
                <w:t>357849</w:t>
              </w:r>
            </w:hyperlink>
            <w:r w:rsidRPr="003417EE">
              <w:rPr>
                <w:rFonts w:asciiTheme="minorHAnsi" w:hAnsiTheme="minorHAnsi"/>
                <w:color w:val="0000FF"/>
                <w:sz w:val="18"/>
                <w:szCs w:val="18"/>
                <w:u w:val="single"/>
              </w:rPr>
              <w:t>;</w:t>
            </w:r>
          </w:p>
          <w:p w14:paraId="1690A69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The VA Media Sanitization and Destruction Program</w:t>
            </w:r>
          </w:p>
        </w:tc>
      </w:tr>
      <w:tr w:rsidR="00332AB0" w:rsidRPr="003417EE" w14:paraId="3297F06D"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6A62F6E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IR-1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1A60FF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Incident Response Policy and Procedures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ABE9A9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FIPS 200; NIST SPs 800-12, 800-14, 800-61, </w:t>
            </w:r>
          </w:p>
          <w:p w14:paraId="4D3C9CD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800-66, 800-86, 800-83, 800-84, 800-100 </w:t>
            </w:r>
          </w:p>
        </w:tc>
        <w:tc>
          <w:tcPr>
            <w:tcW w:w="2777" w:type="dxa"/>
            <w:tcBorders>
              <w:top w:val="single" w:sz="8" w:space="0" w:color="000000"/>
              <w:left w:val="single" w:sz="8" w:space="0" w:color="000000"/>
              <w:bottom w:val="single" w:sz="8" w:space="0" w:color="000000"/>
            </w:tcBorders>
            <w:shd w:val="clear" w:color="auto" w:fill="FFFFFF"/>
          </w:tcPr>
          <w:p w14:paraId="2959E116" w14:textId="77777777" w:rsidR="00332AB0" w:rsidRPr="003417EE" w:rsidRDefault="00332AB0" w:rsidP="009328A8">
            <w:pPr>
              <w:pStyle w:val="Body1"/>
              <w:spacing w:before="40" w:after="40"/>
              <w:rPr>
                <w:rFonts w:asciiTheme="minorHAnsi" w:hAnsiTheme="minorHAnsi"/>
                <w:i/>
                <w:color w:val="000000"/>
                <w:sz w:val="18"/>
                <w:szCs w:val="18"/>
                <w:lang w:val="it-IT"/>
              </w:rPr>
            </w:pPr>
            <w:r w:rsidRPr="003417EE">
              <w:rPr>
                <w:rFonts w:asciiTheme="minorHAnsi" w:hAnsiTheme="minorHAnsi"/>
                <w:i/>
                <w:color w:val="000000"/>
                <w:sz w:val="18"/>
                <w:szCs w:val="18"/>
                <w:lang w:val="it-IT"/>
              </w:rPr>
              <w:t>VA Handbook 6500 Appendix D page 140</w:t>
            </w:r>
          </w:p>
          <w:p w14:paraId="781CE1E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164.308a6ii</w:t>
            </w:r>
          </w:p>
          <w:p w14:paraId="0714589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14.0</w:t>
            </w:r>
          </w:p>
        </w:tc>
      </w:tr>
      <w:tr w:rsidR="00332AB0" w:rsidRPr="003417EE" w14:paraId="6E074B53"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9EF4F5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IR-2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CC3192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Incident Response Training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3A93D5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800-50, 800-61, 800-84 </w:t>
            </w:r>
          </w:p>
        </w:tc>
        <w:tc>
          <w:tcPr>
            <w:tcW w:w="2777" w:type="dxa"/>
            <w:tcBorders>
              <w:top w:val="single" w:sz="8" w:space="0" w:color="000000"/>
              <w:left w:val="single" w:sz="8" w:space="0" w:color="000000"/>
              <w:bottom w:val="single" w:sz="8" w:space="0" w:color="000000"/>
            </w:tcBorders>
            <w:shd w:val="clear" w:color="auto" w:fill="FFFFFF"/>
          </w:tcPr>
          <w:p w14:paraId="2EA23D32" w14:textId="77777777" w:rsidR="00332AB0" w:rsidRPr="003417EE" w:rsidRDefault="00332AB0" w:rsidP="009328A8">
            <w:pPr>
              <w:pStyle w:val="Body1"/>
              <w:spacing w:before="40" w:after="40"/>
              <w:rPr>
                <w:rFonts w:asciiTheme="minorHAnsi" w:hAnsiTheme="minorHAnsi"/>
                <w:i/>
                <w:color w:val="000000"/>
                <w:sz w:val="18"/>
                <w:szCs w:val="18"/>
                <w:lang w:val="it-IT"/>
              </w:rPr>
            </w:pPr>
            <w:r w:rsidRPr="003417EE">
              <w:rPr>
                <w:rFonts w:asciiTheme="minorHAnsi" w:hAnsiTheme="minorHAnsi"/>
                <w:i/>
                <w:color w:val="000000"/>
                <w:sz w:val="18"/>
                <w:szCs w:val="18"/>
                <w:lang w:val="it-IT"/>
              </w:rPr>
              <w:t>VA Handbook 6500 Appendix D, page 142</w:t>
            </w:r>
          </w:p>
          <w:p w14:paraId="211268C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Directive 6502</w:t>
            </w:r>
          </w:p>
          <w:p w14:paraId="5A4B5ECE"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HPM 589A4-349</w:t>
            </w:r>
          </w:p>
          <w:p w14:paraId="1880F8FA"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164.308a6ii</w:t>
            </w:r>
          </w:p>
          <w:p w14:paraId="26DC5721"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14.0</w:t>
            </w:r>
          </w:p>
        </w:tc>
      </w:tr>
      <w:tr w:rsidR="00332AB0" w:rsidRPr="003417EE" w14:paraId="3434706D"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8E1B42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IR-3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5C8FF8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Incident Response Testing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AFFC33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800-61, 800-84 </w:t>
            </w:r>
          </w:p>
        </w:tc>
        <w:tc>
          <w:tcPr>
            <w:tcW w:w="2777" w:type="dxa"/>
            <w:tcBorders>
              <w:top w:val="single" w:sz="8" w:space="0" w:color="000000"/>
              <w:left w:val="single" w:sz="8" w:space="0" w:color="000000"/>
              <w:bottom w:val="single" w:sz="8" w:space="0" w:color="000000"/>
            </w:tcBorders>
            <w:shd w:val="clear" w:color="auto" w:fill="FFFFFF"/>
          </w:tcPr>
          <w:p w14:paraId="00F03740"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color w:val="000000"/>
                <w:sz w:val="18"/>
                <w:szCs w:val="18"/>
                <w:lang w:val="it-IT"/>
              </w:rPr>
              <w:t>VA Handbook 6500 Appendix D, page 142</w:t>
            </w:r>
            <w:r w:rsidRPr="003417EE">
              <w:rPr>
                <w:rFonts w:asciiTheme="minorHAnsi" w:hAnsiTheme="minorHAnsi"/>
                <w:i/>
                <w:sz w:val="18"/>
                <w:szCs w:val="18"/>
                <w:lang w:val="it-IT"/>
              </w:rPr>
              <w:t xml:space="preserve"> </w:t>
            </w:r>
          </w:p>
          <w:p w14:paraId="1A843CD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HIPAA 164.308a6ii</w:t>
            </w:r>
          </w:p>
          <w:p w14:paraId="5E1DB1A2" w14:textId="77777777" w:rsidR="00332AB0" w:rsidRPr="003417EE" w:rsidRDefault="00332AB0" w:rsidP="009328A8">
            <w:pPr>
              <w:pStyle w:val="Body1"/>
              <w:spacing w:before="40" w:after="40"/>
              <w:rPr>
                <w:rFonts w:asciiTheme="minorHAnsi" w:hAnsiTheme="minorHAnsi"/>
                <w:i/>
                <w:color w:val="000000"/>
                <w:sz w:val="18"/>
                <w:szCs w:val="18"/>
              </w:rPr>
            </w:pPr>
            <w:r w:rsidRPr="003417EE">
              <w:rPr>
                <w:rFonts w:asciiTheme="minorHAnsi" w:hAnsiTheme="minorHAnsi"/>
                <w:i/>
                <w:sz w:val="18"/>
                <w:szCs w:val="18"/>
              </w:rPr>
              <w:t>FISMA 14.0</w:t>
            </w:r>
          </w:p>
        </w:tc>
      </w:tr>
      <w:tr w:rsidR="00332AB0" w:rsidRPr="003417EE" w14:paraId="1A39165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5AC9DC4A"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IR-4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D14E2C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Incident Handling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754D4C6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800-36, 800-61, 800-83, 800-86, </w:t>
            </w:r>
          </w:p>
          <w:p w14:paraId="3178F04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800-92, 800-94, 800-101 </w:t>
            </w:r>
          </w:p>
        </w:tc>
        <w:tc>
          <w:tcPr>
            <w:tcW w:w="2777" w:type="dxa"/>
            <w:tcBorders>
              <w:top w:val="single" w:sz="8" w:space="0" w:color="000000"/>
              <w:left w:val="single" w:sz="8" w:space="0" w:color="000000"/>
              <w:bottom w:val="single" w:sz="8" w:space="0" w:color="000000"/>
            </w:tcBorders>
            <w:shd w:val="clear" w:color="auto" w:fill="FFFFFF"/>
          </w:tcPr>
          <w:p w14:paraId="07A673A4"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143</w:t>
            </w:r>
          </w:p>
          <w:p w14:paraId="17AF15A0" w14:textId="77777777" w:rsidR="00332AB0" w:rsidRPr="003417EE" w:rsidRDefault="00332AB0" w:rsidP="009328A8">
            <w:pPr>
              <w:pStyle w:val="Body1"/>
              <w:spacing w:before="40" w:after="40"/>
              <w:rPr>
                <w:rFonts w:asciiTheme="minorHAnsi" w:hAnsiTheme="minorHAnsi"/>
                <w:i/>
                <w:sz w:val="18"/>
                <w:szCs w:val="18"/>
                <w:lang w:val="it-IT"/>
              </w:rPr>
            </w:pPr>
          </w:p>
          <w:p w14:paraId="32DD53B2" w14:textId="77777777" w:rsidR="00332AB0" w:rsidRPr="003417EE" w:rsidRDefault="00332AB0" w:rsidP="009328A8">
            <w:pPr>
              <w:pStyle w:val="Body1"/>
              <w:spacing w:before="40" w:after="40"/>
              <w:rPr>
                <w:rFonts w:asciiTheme="minorHAnsi" w:hAnsiTheme="minorHAnsi"/>
                <w:color w:val="0000FF"/>
                <w:sz w:val="18"/>
                <w:szCs w:val="18"/>
                <w:u w:val="single"/>
              </w:rPr>
            </w:pPr>
            <w:r w:rsidRPr="003417EE">
              <w:rPr>
                <w:rFonts w:asciiTheme="minorHAnsi" w:hAnsiTheme="minorHAnsi"/>
                <w:color w:val="0000FF"/>
                <w:sz w:val="18"/>
                <w:szCs w:val="18"/>
                <w:u w:val="single"/>
              </w:rPr>
              <w:t xml:space="preserve">WebCIMS, </w:t>
            </w:r>
            <w:hyperlink r:id="rId36" w:history="1">
              <w:r w:rsidRPr="003417EE">
                <w:rPr>
                  <w:rStyle w:val="Hyperlink"/>
                  <w:rFonts w:asciiTheme="minorHAnsi" w:hAnsiTheme="minorHAnsi"/>
                  <w:sz w:val="18"/>
                  <w:szCs w:val="18"/>
                </w:rPr>
                <w:t>379210</w:t>
              </w:r>
            </w:hyperlink>
            <w:r w:rsidRPr="003417EE">
              <w:rPr>
                <w:rFonts w:asciiTheme="minorHAnsi" w:hAnsiTheme="minorHAnsi"/>
                <w:color w:val="0000FF"/>
                <w:sz w:val="18"/>
                <w:szCs w:val="18"/>
                <w:u w:val="single"/>
              </w:rPr>
              <w:t xml:space="preserve">, </w:t>
            </w:r>
          </w:p>
          <w:p w14:paraId="6FE0B2D2"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Mandatory Use of the Formal Event Review and Evaluation Tool</w:t>
            </w:r>
          </w:p>
        </w:tc>
      </w:tr>
      <w:tr w:rsidR="00332AB0" w:rsidRPr="003417EE" w14:paraId="0A6E365B"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1B1B627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IR-5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049D856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Incident Monitoring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2A13011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800-61 </w:t>
            </w:r>
          </w:p>
        </w:tc>
        <w:tc>
          <w:tcPr>
            <w:tcW w:w="2777" w:type="dxa"/>
            <w:tcBorders>
              <w:top w:val="single" w:sz="8" w:space="0" w:color="000000"/>
              <w:left w:val="single" w:sz="8" w:space="0" w:color="000000"/>
              <w:bottom w:val="single" w:sz="8" w:space="0" w:color="000000"/>
            </w:tcBorders>
            <w:shd w:val="clear" w:color="auto" w:fill="FFFFFF"/>
          </w:tcPr>
          <w:p w14:paraId="361E2FFE"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w:t>
            </w:r>
          </w:p>
          <w:p w14:paraId="3F23EC2E"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 xml:space="preserve">HIPAA 164.308a6ii </w:t>
            </w:r>
          </w:p>
          <w:p w14:paraId="6028706F" w14:textId="77777777" w:rsidR="00332AB0" w:rsidRPr="003417EE" w:rsidRDefault="00332AB0" w:rsidP="009328A8">
            <w:pPr>
              <w:pStyle w:val="Body1"/>
              <w:spacing w:before="40" w:after="40"/>
              <w:rPr>
                <w:rFonts w:asciiTheme="minorHAnsi" w:hAnsiTheme="minorHAnsi"/>
                <w:sz w:val="18"/>
                <w:szCs w:val="18"/>
                <w:lang w:val="it-IT"/>
              </w:rPr>
            </w:pPr>
            <w:r w:rsidRPr="003417EE">
              <w:rPr>
                <w:rFonts w:asciiTheme="minorHAnsi" w:hAnsiTheme="minorHAnsi"/>
                <w:i/>
                <w:sz w:val="18"/>
                <w:szCs w:val="18"/>
                <w:lang w:val="it-IT"/>
              </w:rPr>
              <w:t>FISMA 14.0</w:t>
            </w:r>
          </w:p>
        </w:tc>
      </w:tr>
      <w:tr w:rsidR="00332AB0" w:rsidRPr="003417EE" w14:paraId="63EEA064"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41280757"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IR-6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7AE7CF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Incident Reporting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3BFD83FF"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800-61 </w:t>
            </w:r>
          </w:p>
        </w:tc>
        <w:tc>
          <w:tcPr>
            <w:tcW w:w="2777" w:type="dxa"/>
            <w:tcBorders>
              <w:top w:val="single" w:sz="8" w:space="0" w:color="000000"/>
              <w:left w:val="single" w:sz="8" w:space="0" w:color="000000"/>
              <w:bottom w:val="single" w:sz="8" w:space="0" w:color="000000"/>
            </w:tcBorders>
            <w:shd w:val="clear" w:color="auto" w:fill="FFFFFF"/>
          </w:tcPr>
          <w:p w14:paraId="07BDAD2D"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w:t>
            </w:r>
          </w:p>
          <w:p w14:paraId="12A93B2B"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HIPAA 164.308a6ii</w:t>
            </w:r>
          </w:p>
          <w:p w14:paraId="014F8D5C" w14:textId="77777777" w:rsidR="00332AB0" w:rsidRPr="003417EE" w:rsidRDefault="00332AB0" w:rsidP="009328A8">
            <w:pPr>
              <w:pStyle w:val="Body1"/>
              <w:spacing w:before="40" w:after="40"/>
              <w:rPr>
                <w:rFonts w:asciiTheme="minorHAnsi" w:hAnsiTheme="minorHAnsi"/>
                <w:sz w:val="18"/>
                <w:szCs w:val="18"/>
                <w:lang w:val="it-IT"/>
              </w:rPr>
            </w:pPr>
            <w:r w:rsidRPr="003417EE">
              <w:rPr>
                <w:rFonts w:asciiTheme="minorHAnsi" w:hAnsiTheme="minorHAnsi"/>
                <w:i/>
                <w:sz w:val="18"/>
                <w:szCs w:val="18"/>
                <w:lang w:val="it-IT"/>
              </w:rPr>
              <w:t>FISMA 14.0</w:t>
            </w:r>
          </w:p>
        </w:tc>
      </w:tr>
      <w:tr w:rsidR="00332AB0" w:rsidRPr="003417EE" w14:paraId="053A2FD0"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548C0F5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IR-7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C35814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Incident Response Assistance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4BAE5B1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 800-61 </w:t>
            </w:r>
          </w:p>
        </w:tc>
        <w:tc>
          <w:tcPr>
            <w:tcW w:w="2777" w:type="dxa"/>
            <w:tcBorders>
              <w:top w:val="single" w:sz="8" w:space="0" w:color="000000"/>
              <w:left w:val="single" w:sz="8" w:space="0" w:color="000000"/>
              <w:bottom w:val="single" w:sz="8" w:space="0" w:color="000000"/>
            </w:tcBorders>
            <w:shd w:val="clear" w:color="auto" w:fill="FFFFFF"/>
          </w:tcPr>
          <w:p w14:paraId="7AEA2FD6" w14:textId="77777777" w:rsidR="00332AB0" w:rsidRPr="003417EE" w:rsidRDefault="00332AB0" w:rsidP="009328A8">
            <w:pPr>
              <w:pStyle w:val="Body1"/>
              <w:spacing w:before="40" w:after="40"/>
              <w:rPr>
                <w:rFonts w:asciiTheme="minorHAnsi" w:hAnsiTheme="minorHAnsi"/>
                <w:sz w:val="18"/>
                <w:szCs w:val="18"/>
              </w:rPr>
            </w:pPr>
          </w:p>
        </w:tc>
      </w:tr>
      <w:tr w:rsidR="00332AB0" w:rsidRPr="003417EE" w14:paraId="3ED6DFC6"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2448F6D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AT-1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1E32330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Security Awareness and Training Policy and Procedures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6DC71B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FIPS 200; NIST SPs 800-12, 800-14, 800-50, </w:t>
            </w:r>
          </w:p>
          <w:p w14:paraId="5203D2C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800-66, 800-100 </w:t>
            </w:r>
          </w:p>
        </w:tc>
        <w:tc>
          <w:tcPr>
            <w:tcW w:w="2777" w:type="dxa"/>
            <w:tcBorders>
              <w:top w:val="single" w:sz="8" w:space="0" w:color="000000"/>
              <w:left w:val="single" w:sz="8" w:space="0" w:color="000000"/>
              <w:bottom w:val="single" w:sz="8" w:space="0" w:color="000000"/>
            </w:tcBorders>
            <w:shd w:val="clear" w:color="auto" w:fill="FFFFFF"/>
          </w:tcPr>
          <w:p w14:paraId="77B9C679"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Directive 6502</w:t>
            </w:r>
          </w:p>
          <w:p w14:paraId="2D001A47"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Handbook 6500 Appendix D page 149</w:t>
            </w:r>
          </w:p>
          <w:p w14:paraId="77FCD51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164.306 </w:t>
            </w:r>
          </w:p>
          <w:p w14:paraId="3988594E"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12.0</w:t>
            </w:r>
          </w:p>
        </w:tc>
      </w:tr>
      <w:tr w:rsidR="00332AB0" w:rsidRPr="003417EE" w14:paraId="0C07461C"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545391F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lastRenderedPageBreak/>
              <w:t xml:space="preserve">AT-2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25144F55"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Security Awareness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1734411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800-50, 800-66 </w:t>
            </w:r>
          </w:p>
        </w:tc>
        <w:tc>
          <w:tcPr>
            <w:tcW w:w="2777" w:type="dxa"/>
            <w:tcBorders>
              <w:top w:val="single" w:sz="8" w:space="0" w:color="000000"/>
              <w:left w:val="single" w:sz="8" w:space="0" w:color="000000"/>
              <w:bottom w:val="single" w:sz="8" w:space="0" w:color="000000"/>
            </w:tcBorders>
            <w:shd w:val="clear" w:color="auto" w:fill="FFFFFF"/>
          </w:tcPr>
          <w:p w14:paraId="4AB25863" w14:textId="77777777" w:rsidR="00332AB0" w:rsidRPr="003417EE" w:rsidRDefault="00332AB0" w:rsidP="009328A8">
            <w:pPr>
              <w:pStyle w:val="Body1"/>
              <w:spacing w:before="40" w:after="40"/>
              <w:rPr>
                <w:rFonts w:asciiTheme="minorHAnsi" w:hAnsiTheme="minorHAnsi"/>
                <w:i/>
                <w:sz w:val="18"/>
                <w:szCs w:val="18"/>
                <w:lang w:val="sv-SE"/>
              </w:rPr>
            </w:pPr>
            <w:r w:rsidRPr="003417EE">
              <w:rPr>
                <w:rFonts w:asciiTheme="minorHAnsi" w:hAnsiTheme="minorHAnsi"/>
                <w:i/>
                <w:sz w:val="18"/>
                <w:szCs w:val="18"/>
                <w:lang w:val="sv-SE"/>
              </w:rPr>
              <w:t>VA Handbook 6500</w:t>
            </w:r>
          </w:p>
          <w:p w14:paraId="36F5B4EB" w14:textId="77777777" w:rsidR="00332AB0" w:rsidRPr="003417EE" w:rsidRDefault="00332AB0" w:rsidP="009328A8">
            <w:pPr>
              <w:pStyle w:val="Body1"/>
              <w:spacing w:before="40" w:after="40"/>
              <w:rPr>
                <w:rFonts w:asciiTheme="minorHAnsi" w:hAnsiTheme="minorHAnsi"/>
                <w:i/>
                <w:sz w:val="18"/>
                <w:szCs w:val="18"/>
                <w:lang w:val="sv-SE"/>
              </w:rPr>
            </w:pPr>
            <w:r w:rsidRPr="003417EE">
              <w:rPr>
                <w:rFonts w:asciiTheme="minorHAnsi" w:hAnsiTheme="minorHAnsi"/>
                <w:i/>
                <w:sz w:val="18"/>
                <w:szCs w:val="18"/>
                <w:lang w:val="sv-SE"/>
              </w:rPr>
              <w:t>VHA Handbook 1605.1</w:t>
            </w:r>
          </w:p>
          <w:p w14:paraId="0B2A64E1" w14:textId="77777777" w:rsidR="00332AB0" w:rsidRPr="003417EE" w:rsidRDefault="00332AB0" w:rsidP="009328A8">
            <w:pPr>
              <w:pStyle w:val="Body1"/>
              <w:spacing w:before="40" w:after="40"/>
              <w:rPr>
                <w:rFonts w:asciiTheme="minorHAnsi" w:hAnsiTheme="minorHAnsi"/>
                <w:i/>
                <w:sz w:val="18"/>
                <w:szCs w:val="18"/>
                <w:lang w:val="sv-SE"/>
              </w:rPr>
            </w:pPr>
            <w:r w:rsidRPr="003417EE">
              <w:rPr>
                <w:rFonts w:asciiTheme="minorHAnsi" w:hAnsiTheme="minorHAnsi"/>
                <w:i/>
                <w:sz w:val="18"/>
                <w:szCs w:val="18"/>
                <w:lang w:val="sv-SE"/>
              </w:rPr>
              <w:t>VHA Handbook 1605.2</w:t>
            </w:r>
          </w:p>
          <w:p w14:paraId="746CC67B"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Computer Security Act of 1987 HIPAA 164.308a5 FISMA 13.0</w:t>
            </w:r>
          </w:p>
        </w:tc>
      </w:tr>
      <w:tr w:rsidR="00332AB0" w:rsidRPr="003417EE" w14:paraId="27A462A8"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0E196988"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AT-3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7FF23336"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Security Training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9A39049"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800-16, 800-40, 800-50, 800-66 </w:t>
            </w:r>
          </w:p>
        </w:tc>
        <w:tc>
          <w:tcPr>
            <w:tcW w:w="2777" w:type="dxa"/>
            <w:tcBorders>
              <w:top w:val="single" w:sz="8" w:space="0" w:color="000000"/>
              <w:left w:val="single" w:sz="8" w:space="0" w:color="000000"/>
              <w:bottom w:val="single" w:sz="8" w:space="0" w:color="000000"/>
            </w:tcBorders>
            <w:shd w:val="clear" w:color="auto" w:fill="FFFFFF"/>
          </w:tcPr>
          <w:p w14:paraId="62E30920"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VA Directive 6500</w:t>
            </w:r>
          </w:p>
          <w:p w14:paraId="3AE1EAD7" w14:textId="77777777" w:rsidR="00332AB0" w:rsidRPr="003417EE" w:rsidRDefault="00332AB0" w:rsidP="009328A8">
            <w:pPr>
              <w:pStyle w:val="Body1"/>
              <w:spacing w:before="40" w:after="40"/>
              <w:rPr>
                <w:rFonts w:asciiTheme="minorHAnsi" w:hAnsiTheme="minorHAnsi"/>
                <w:i/>
                <w:sz w:val="18"/>
                <w:szCs w:val="18"/>
                <w:lang w:val="it-IT"/>
              </w:rPr>
            </w:pPr>
            <w:r w:rsidRPr="003417EE">
              <w:rPr>
                <w:rFonts w:asciiTheme="minorHAnsi" w:hAnsiTheme="minorHAnsi"/>
                <w:i/>
                <w:sz w:val="18"/>
                <w:szCs w:val="18"/>
                <w:lang w:val="it-IT"/>
              </w:rPr>
              <w:t>Reference VA Memo 363222</w:t>
            </w:r>
          </w:p>
          <w:p w14:paraId="07FB0842"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Computer Security Act of 1987 </w:t>
            </w:r>
          </w:p>
          <w:p w14:paraId="447890C3"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164.308a5 </w:t>
            </w:r>
          </w:p>
          <w:p w14:paraId="605658F0"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FISMA 13.0</w:t>
            </w:r>
          </w:p>
          <w:p w14:paraId="6B9ECFB1" w14:textId="77777777" w:rsidR="00332AB0" w:rsidRPr="003417EE" w:rsidRDefault="00332AB0" w:rsidP="009328A8">
            <w:pPr>
              <w:pStyle w:val="Body1"/>
              <w:spacing w:before="40" w:after="40"/>
              <w:rPr>
                <w:rFonts w:asciiTheme="minorHAnsi" w:hAnsiTheme="minorHAnsi"/>
                <w:i/>
                <w:sz w:val="18"/>
                <w:szCs w:val="18"/>
              </w:rPr>
            </w:pPr>
          </w:p>
          <w:p w14:paraId="4692B7B4" w14:textId="77777777" w:rsidR="00332AB0" w:rsidRPr="003417EE" w:rsidRDefault="00332AB0" w:rsidP="009328A8">
            <w:pPr>
              <w:pStyle w:val="Body1"/>
              <w:spacing w:before="40" w:after="40"/>
              <w:rPr>
                <w:rFonts w:asciiTheme="minorHAnsi" w:hAnsiTheme="minorHAnsi"/>
                <w:color w:val="0000FF"/>
                <w:sz w:val="18"/>
                <w:szCs w:val="18"/>
                <w:u w:val="single"/>
              </w:rPr>
            </w:pPr>
            <w:r w:rsidRPr="003417EE">
              <w:rPr>
                <w:rFonts w:asciiTheme="minorHAnsi" w:hAnsiTheme="minorHAnsi"/>
                <w:color w:val="0000FF"/>
                <w:sz w:val="18"/>
                <w:szCs w:val="18"/>
                <w:u w:val="single"/>
              </w:rPr>
              <w:t xml:space="preserve">WebCIMS </w:t>
            </w:r>
            <w:hyperlink r:id="rId37" w:history="1">
              <w:r w:rsidRPr="003417EE">
                <w:rPr>
                  <w:rStyle w:val="Hyperlink"/>
                  <w:rFonts w:asciiTheme="minorHAnsi" w:hAnsiTheme="minorHAnsi"/>
                  <w:sz w:val="18"/>
                  <w:szCs w:val="18"/>
                </w:rPr>
                <w:t>363222</w:t>
              </w:r>
            </w:hyperlink>
            <w:r w:rsidRPr="003417EE">
              <w:rPr>
                <w:rFonts w:asciiTheme="minorHAnsi" w:hAnsiTheme="minorHAnsi"/>
                <w:color w:val="0000FF"/>
                <w:sz w:val="18"/>
                <w:szCs w:val="18"/>
                <w:u w:val="single"/>
              </w:rPr>
              <w:t>,</w:t>
            </w:r>
          </w:p>
          <w:p w14:paraId="059E5EB8"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Role Based Training Requirement</w:t>
            </w:r>
          </w:p>
        </w:tc>
      </w:tr>
      <w:tr w:rsidR="00332AB0" w:rsidRPr="003417EE" w14:paraId="4FF43B0D"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6869882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AT-4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398C75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Security Training Records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0724FF0C"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800-50 </w:t>
            </w:r>
          </w:p>
        </w:tc>
        <w:tc>
          <w:tcPr>
            <w:tcW w:w="2777" w:type="dxa"/>
            <w:tcBorders>
              <w:top w:val="single" w:sz="8" w:space="0" w:color="000000"/>
              <w:left w:val="single" w:sz="8" w:space="0" w:color="000000"/>
              <w:bottom w:val="single" w:sz="8" w:space="0" w:color="000000"/>
            </w:tcBorders>
            <w:shd w:val="clear" w:color="auto" w:fill="FFFFFF"/>
          </w:tcPr>
          <w:p w14:paraId="3159350B" w14:textId="77777777"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VA Handbook 6500 Computer Security Act of 1987</w:t>
            </w:r>
          </w:p>
          <w:p w14:paraId="4654BDFD" w14:textId="6E3CB0E8" w:rsidR="00332AB0" w:rsidRPr="003417EE" w:rsidRDefault="00332AB0" w:rsidP="009328A8">
            <w:pPr>
              <w:pStyle w:val="Body1"/>
              <w:spacing w:before="40" w:after="40"/>
              <w:rPr>
                <w:rFonts w:asciiTheme="minorHAnsi" w:hAnsiTheme="minorHAnsi"/>
                <w:i/>
                <w:sz w:val="18"/>
                <w:szCs w:val="18"/>
              </w:rPr>
            </w:pPr>
            <w:r w:rsidRPr="003417EE">
              <w:rPr>
                <w:rFonts w:asciiTheme="minorHAnsi" w:hAnsiTheme="minorHAnsi"/>
                <w:i/>
                <w:sz w:val="18"/>
                <w:szCs w:val="18"/>
              </w:rPr>
              <w:t xml:space="preserve">HIPAA 164.308a5 </w:t>
            </w:r>
          </w:p>
          <w:p w14:paraId="3C096854"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i/>
                <w:sz w:val="18"/>
                <w:szCs w:val="18"/>
              </w:rPr>
              <w:t>FISMA 13.0</w:t>
            </w:r>
          </w:p>
        </w:tc>
      </w:tr>
      <w:tr w:rsidR="00332AB0" w:rsidRPr="003417EE" w14:paraId="53125DE2" w14:textId="77777777" w:rsidTr="009328A8">
        <w:trPr>
          <w:jc w:val="center"/>
        </w:trPr>
        <w:tc>
          <w:tcPr>
            <w:tcW w:w="1460" w:type="dxa"/>
            <w:tcBorders>
              <w:top w:val="single" w:sz="8" w:space="0" w:color="000000"/>
              <w:bottom w:val="single" w:sz="8" w:space="0" w:color="000000"/>
              <w:right w:val="single" w:sz="8" w:space="0" w:color="000000"/>
            </w:tcBorders>
            <w:shd w:val="clear" w:color="auto" w:fill="FFFFFF"/>
          </w:tcPr>
          <w:p w14:paraId="678A481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AT-5 </w:t>
            </w:r>
          </w:p>
        </w:tc>
        <w:tc>
          <w:tcPr>
            <w:tcW w:w="1980" w:type="dxa"/>
            <w:tcBorders>
              <w:top w:val="single" w:sz="8" w:space="0" w:color="000000"/>
              <w:left w:val="single" w:sz="8" w:space="0" w:color="000000"/>
              <w:bottom w:val="single" w:sz="8" w:space="0" w:color="000000"/>
              <w:right w:val="single" w:sz="8" w:space="0" w:color="000000"/>
            </w:tcBorders>
            <w:shd w:val="clear" w:color="auto" w:fill="FFFFFF"/>
          </w:tcPr>
          <w:p w14:paraId="3EFBDF63"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Contacts with Security Groups and Associations </w:t>
            </w:r>
          </w:p>
        </w:tc>
        <w:tc>
          <w:tcPr>
            <w:tcW w:w="3330" w:type="dxa"/>
            <w:tcBorders>
              <w:top w:val="single" w:sz="8" w:space="0" w:color="000000"/>
              <w:left w:val="single" w:sz="8" w:space="0" w:color="000000"/>
              <w:bottom w:val="single" w:sz="8" w:space="0" w:color="000000"/>
              <w:right w:val="single" w:sz="8" w:space="0" w:color="000000"/>
            </w:tcBorders>
            <w:shd w:val="clear" w:color="auto" w:fill="FFFFFF"/>
          </w:tcPr>
          <w:p w14:paraId="5FB5B4AD" w14:textId="77777777" w:rsidR="00332AB0" w:rsidRPr="003417EE" w:rsidRDefault="00332AB0" w:rsidP="009328A8">
            <w:pPr>
              <w:pStyle w:val="Body1"/>
              <w:spacing w:before="40" w:after="40"/>
              <w:rPr>
                <w:rFonts w:asciiTheme="minorHAnsi" w:hAnsiTheme="minorHAnsi"/>
                <w:sz w:val="18"/>
                <w:szCs w:val="18"/>
              </w:rPr>
            </w:pPr>
            <w:r w:rsidRPr="003417EE">
              <w:rPr>
                <w:rFonts w:asciiTheme="minorHAnsi" w:hAnsiTheme="minorHAnsi"/>
                <w:sz w:val="18"/>
                <w:szCs w:val="18"/>
              </w:rPr>
              <w:t xml:space="preserve">NIST SPs 800-40 </w:t>
            </w:r>
          </w:p>
        </w:tc>
        <w:tc>
          <w:tcPr>
            <w:tcW w:w="2777" w:type="dxa"/>
            <w:tcBorders>
              <w:top w:val="single" w:sz="8" w:space="0" w:color="000000"/>
              <w:left w:val="single" w:sz="8" w:space="0" w:color="000000"/>
              <w:bottom w:val="single" w:sz="8" w:space="0" w:color="000000"/>
            </w:tcBorders>
            <w:shd w:val="clear" w:color="auto" w:fill="FFFFFF"/>
          </w:tcPr>
          <w:p w14:paraId="58E13746" w14:textId="77777777" w:rsidR="00332AB0" w:rsidRPr="003417EE" w:rsidRDefault="00332AB0" w:rsidP="009328A8">
            <w:pPr>
              <w:pStyle w:val="Body1"/>
              <w:keepNext/>
              <w:spacing w:before="40" w:after="40"/>
              <w:rPr>
                <w:rFonts w:asciiTheme="minorHAnsi" w:hAnsiTheme="minorHAnsi"/>
                <w:sz w:val="18"/>
                <w:szCs w:val="18"/>
              </w:rPr>
            </w:pPr>
          </w:p>
        </w:tc>
      </w:tr>
    </w:tbl>
    <w:p w14:paraId="6783DEAB" w14:textId="3BA107D1" w:rsidR="00640F73" w:rsidRDefault="00640F73" w:rsidP="00D253F7">
      <w:pPr>
        <w:pStyle w:val="Caption"/>
      </w:pPr>
      <w:bookmarkStart w:id="191" w:name="_Toc443575517"/>
      <w:r>
        <w:t xml:space="preserve">Table </w:t>
      </w:r>
      <w:fldSimple w:instr=" SEQ Table \* ARABIC ">
        <w:r w:rsidR="00DF255A">
          <w:rPr>
            <w:noProof/>
          </w:rPr>
          <w:t>42</w:t>
        </w:r>
      </w:fldSimple>
      <w:r>
        <w:t>: Security Specifications - Technical Controls</w:t>
      </w:r>
      <w:bookmarkEnd w:id="191"/>
    </w:p>
    <w:tbl>
      <w:tblPr>
        <w:tblW w:w="9554" w:type="dxa"/>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453"/>
        <w:gridCol w:w="1979"/>
        <w:gridCol w:w="3329"/>
        <w:gridCol w:w="2793"/>
      </w:tblGrid>
      <w:tr w:rsidR="00534B3B" w:rsidRPr="005A579D" w14:paraId="093852A7" w14:textId="77777777" w:rsidTr="009328A8">
        <w:trPr>
          <w:tblHeader/>
          <w:jc w:val="center"/>
        </w:trPr>
        <w:tc>
          <w:tcPr>
            <w:tcW w:w="1453" w:type="dxa"/>
            <w:tcBorders>
              <w:top w:val="single" w:sz="8" w:space="0" w:color="000000"/>
              <w:bottom w:val="single" w:sz="8" w:space="0" w:color="000000"/>
              <w:right w:val="single" w:sz="8" w:space="0" w:color="000000"/>
            </w:tcBorders>
            <w:shd w:val="clear" w:color="auto" w:fill="C0C0C0"/>
            <w:vAlign w:val="center"/>
          </w:tcPr>
          <w:p w14:paraId="40069359" w14:textId="77777777" w:rsidR="00534B3B" w:rsidRPr="005A579D" w:rsidRDefault="00534B3B" w:rsidP="00376318">
            <w:pPr>
              <w:jc w:val="center"/>
              <w:rPr>
                <w:rFonts w:asciiTheme="minorHAnsi" w:hAnsiTheme="minorHAnsi"/>
                <w:b/>
                <w:sz w:val="20"/>
                <w:szCs w:val="20"/>
              </w:rPr>
            </w:pPr>
            <w:r w:rsidRPr="005A579D">
              <w:rPr>
                <w:rFonts w:asciiTheme="minorHAnsi" w:hAnsiTheme="minorHAnsi"/>
                <w:b/>
                <w:sz w:val="20"/>
                <w:szCs w:val="20"/>
              </w:rPr>
              <w:t>CONTROL NUMBER</w:t>
            </w:r>
          </w:p>
        </w:tc>
        <w:tc>
          <w:tcPr>
            <w:tcW w:w="1979" w:type="dxa"/>
            <w:tcBorders>
              <w:top w:val="single" w:sz="8" w:space="0" w:color="000000"/>
              <w:left w:val="single" w:sz="8" w:space="0" w:color="000000"/>
              <w:bottom w:val="single" w:sz="8" w:space="0" w:color="000000"/>
              <w:right w:val="single" w:sz="8" w:space="0" w:color="000000"/>
            </w:tcBorders>
            <w:shd w:val="clear" w:color="auto" w:fill="C0C0C0"/>
            <w:vAlign w:val="center"/>
          </w:tcPr>
          <w:p w14:paraId="574F869C" w14:textId="10AF766B" w:rsidR="00534B3B" w:rsidRPr="005A579D" w:rsidRDefault="00534B3B" w:rsidP="00376318">
            <w:pPr>
              <w:jc w:val="center"/>
              <w:rPr>
                <w:rFonts w:asciiTheme="minorHAnsi" w:hAnsiTheme="minorHAnsi"/>
                <w:b/>
                <w:sz w:val="20"/>
                <w:szCs w:val="20"/>
              </w:rPr>
            </w:pPr>
            <w:r>
              <w:rPr>
                <w:rFonts w:asciiTheme="minorHAnsi" w:hAnsiTheme="minorHAnsi"/>
                <w:b/>
                <w:sz w:val="20"/>
                <w:szCs w:val="20"/>
              </w:rPr>
              <w:t>TECHNICAL</w:t>
            </w:r>
            <w:r w:rsidRPr="005A579D">
              <w:rPr>
                <w:rFonts w:asciiTheme="minorHAnsi" w:hAnsiTheme="minorHAnsi"/>
                <w:b/>
                <w:sz w:val="20"/>
                <w:szCs w:val="20"/>
              </w:rPr>
              <w:t xml:space="preserve"> CONTROL NAME</w:t>
            </w:r>
          </w:p>
        </w:tc>
        <w:tc>
          <w:tcPr>
            <w:tcW w:w="3329" w:type="dxa"/>
            <w:tcBorders>
              <w:top w:val="single" w:sz="8" w:space="0" w:color="000000"/>
              <w:left w:val="single" w:sz="8" w:space="0" w:color="000000"/>
              <w:bottom w:val="single" w:sz="8" w:space="0" w:color="000000"/>
            </w:tcBorders>
            <w:shd w:val="clear" w:color="auto" w:fill="C0C0C0"/>
            <w:vAlign w:val="center"/>
          </w:tcPr>
          <w:p w14:paraId="20EC013D" w14:textId="77777777" w:rsidR="00534B3B" w:rsidRPr="005A579D" w:rsidRDefault="00534B3B" w:rsidP="00376318">
            <w:pPr>
              <w:jc w:val="center"/>
              <w:rPr>
                <w:rFonts w:asciiTheme="minorHAnsi" w:hAnsiTheme="minorHAnsi"/>
                <w:b/>
                <w:sz w:val="20"/>
                <w:szCs w:val="20"/>
              </w:rPr>
            </w:pPr>
            <w:r w:rsidRPr="005A579D">
              <w:rPr>
                <w:rFonts w:asciiTheme="minorHAnsi" w:hAnsiTheme="minorHAnsi"/>
                <w:b/>
                <w:sz w:val="20"/>
                <w:szCs w:val="20"/>
              </w:rPr>
              <w:t>RELATED NIST PUBLICATIONS</w:t>
            </w:r>
          </w:p>
        </w:tc>
        <w:tc>
          <w:tcPr>
            <w:tcW w:w="2793" w:type="dxa"/>
            <w:tcBorders>
              <w:top w:val="single" w:sz="8" w:space="0" w:color="000000"/>
              <w:left w:val="single" w:sz="8" w:space="0" w:color="000000"/>
              <w:bottom w:val="single" w:sz="8" w:space="0" w:color="000000"/>
            </w:tcBorders>
            <w:shd w:val="clear" w:color="auto" w:fill="C0C0C0"/>
            <w:vAlign w:val="center"/>
          </w:tcPr>
          <w:p w14:paraId="18F85096" w14:textId="77777777" w:rsidR="00534B3B" w:rsidRPr="005A579D" w:rsidRDefault="00534B3B" w:rsidP="00376318">
            <w:pPr>
              <w:jc w:val="center"/>
              <w:rPr>
                <w:rFonts w:asciiTheme="minorHAnsi" w:hAnsiTheme="minorHAnsi"/>
                <w:b/>
                <w:sz w:val="20"/>
                <w:szCs w:val="20"/>
              </w:rPr>
            </w:pPr>
            <w:r w:rsidRPr="005A579D">
              <w:rPr>
                <w:rFonts w:asciiTheme="minorHAnsi" w:hAnsiTheme="minorHAnsi"/>
                <w:b/>
                <w:sz w:val="20"/>
                <w:szCs w:val="20"/>
              </w:rPr>
              <w:t>RELATED FISMA/HIPAA/VA GUIDANCE</w:t>
            </w:r>
          </w:p>
        </w:tc>
      </w:tr>
      <w:tr w:rsidR="00332AB0" w:rsidRPr="00A2620B" w14:paraId="2A495145"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7E5B93A"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IA-1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2FFC5A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IA Policy and Procedures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94F755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190, FIPS 200, FIPS 201-1; NIST SPs </w:t>
            </w:r>
          </w:p>
          <w:p w14:paraId="6856196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800-12, 800-14, 800-25, 800-36, 800-44, 800-45, 800-46, 800-63, 800-73, 800-76, 800-87, 800-100 </w:t>
            </w:r>
          </w:p>
        </w:tc>
        <w:tc>
          <w:tcPr>
            <w:tcW w:w="2793" w:type="dxa"/>
            <w:tcBorders>
              <w:top w:val="single" w:sz="8" w:space="0" w:color="000000"/>
              <w:left w:val="single" w:sz="8" w:space="0" w:color="000000"/>
              <w:bottom w:val="single" w:sz="8" w:space="0" w:color="000000"/>
            </w:tcBorders>
            <w:shd w:val="clear" w:color="auto" w:fill="FFFFFF"/>
          </w:tcPr>
          <w:p w14:paraId="4A1939C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 158</w:t>
            </w:r>
          </w:p>
          <w:p w14:paraId="44C9FAA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VA Directive 6500 </w:t>
            </w:r>
          </w:p>
          <w:p w14:paraId="13A0D7F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6210</w:t>
            </w:r>
          </w:p>
          <w:p w14:paraId="1C89102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HIPAA 164.306 </w:t>
            </w:r>
          </w:p>
          <w:p w14:paraId="513D1BE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12.0</w:t>
            </w:r>
          </w:p>
          <w:p w14:paraId="306368AC" w14:textId="77777777" w:rsidR="00332AB0" w:rsidRPr="009328A8" w:rsidRDefault="00090A45" w:rsidP="009328A8">
            <w:pPr>
              <w:pStyle w:val="Body1"/>
              <w:spacing w:before="40" w:after="40"/>
              <w:rPr>
                <w:rFonts w:asciiTheme="minorHAnsi" w:hAnsiTheme="minorHAnsi"/>
                <w:i/>
                <w:sz w:val="18"/>
                <w:szCs w:val="18"/>
              </w:rPr>
            </w:pPr>
            <w:hyperlink r:id="rId38" w:history="1">
              <w:r w:rsidR="00332AB0" w:rsidRPr="009328A8">
                <w:rPr>
                  <w:rFonts w:asciiTheme="minorHAnsi" w:hAnsiTheme="minorHAnsi"/>
                  <w:i/>
                  <w:sz w:val="18"/>
                  <w:szCs w:val="18"/>
                </w:rPr>
                <w:t>Memo</w:t>
              </w:r>
            </w:hyperlink>
            <w:r w:rsidR="00332AB0" w:rsidRPr="009328A8">
              <w:rPr>
                <w:rFonts w:asciiTheme="minorHAnsi" w:hAnsiTheme="minorHAnsi"/>
                <w:i/>
                <w:sz w:val="18"/>
                <w:szCs w:val="18"/>
              </w:rPr>
              <w:t>, August 2, 2006,</w:t>
            </w:r>
          </w:p>
          <w:p w14:paraId="70B3517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National Deployment of the PIV Process</w:t>
            </w:r>
          </w:p>
        </w:tc>
      </w:tr>
      <w:tr w:rsidR="00332AB0" w:rsidRPr="00A2620B" w14:paraId="7F398B0E"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9BF947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IA-2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25AF6F4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User IA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30F11796" w14:textId="2BB5BCD6"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201-1; NIST SPs 800-12, 800-24, 800-44, 800-46, 800-68, 800-69, 800-73, 800-76, 800-78, 800-87, 800-96, 800-97 </w:t>
            </w:r>
          </w:p>
        </w:tc>
        <w:tc>
          <w:tcPr>
            <w:tcW w:w="2793" w:type="dxa"/>
            <w:tcBorders>
              <w:top w:val="single" w:sz="8" w:space="0" w:color="000000"/>
              <w:left w:val="single" w:sz="8" w:space="0" w:color="000000"/>
              <w:bottom w:val="single" w:sz="8" w:space="0" w:color="000000"/>
            </w:tcBorders>
            <w:shd w:val="clear" w:color="auto" w:fill="FFFFFF"/>
          </w:tcPr>
          <w:p w14:paraId="2C22909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VA Directive 6500:  VA requires that Operating Units ensure that information systems uniquely identify and authenticate users </w:t>
            </w:r>
          </w:p>
          <w:p w14:paraId="45129693"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VA Handbook 6500 page 60 </w:t>
            </w:r>
          </w:p>
          <w:p w14:paraId="7527607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164.312a2i</w:t>
            </w:r>
          </w:p>
          <w:p w14:paraId="02AB9D2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164.312a5iiD</w:t>
            </w:r>
            <w:r w:rsidRPr="009328A8">
              <w:rPr>
                <w:rFonts w:asciiTheme="minorHAnsi" w:hAnsiTheme="minorHAnsi"/>
                <w:i/>
                <w:sz w:val="18"/>
                <w:szCs w:val="18"/>
              </w:rPr>
              <w:br/>
            </w:r>
            <w:hyperlink r:id="rId39" w:history="1">
              <w:r w:rsidRPr="009328A8">
                <w:rPr>
                  <w:rFonts w:asciiTheme="minorHAnsi" w:hAnsiTheme="minorHAnsi"/>
                  <w:i/>
                  <w:sz w:val="18"/>
                  <w:szCs w:val="18"/>
                </w:rPr>
                <w:t>Memo</w:t>
              </w:r>
            </w:hyperlink>
            <w:r w:rsidRPr="009328A8">
              <w:rPr>
                <w:rFonts w:asciiTheme="minorHAnsi" w:hAnsiTheme="minorHAnsi"/>
                <w:i/>
                <w:sz w:val="18"/>
                <w:szCs w:val="18"/>
              </w:rPr>
              <w:t xml:space="preserve">, August 2, 2006, </w:t>
            </w:r>
          </w:p>
          <w:p w14:paraId="0CB7B8C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National Deployment of the PIV Process</w:t>
            </w:r>
          </w:p>
        </w:tc>
      </w:tr>
      <w:tr w:rsidR="00332AB0" w:rsidRPr="0036038B" w14:paraId="5BE490B4"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D988F3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IA-3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0BAF43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Device IA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554A2AC7" w14:textId="761A2466"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800-48, 800-52, 800-72, 800-73, 800-77, 800-81, 800-96, 800-97 </w:t>
            </w:r>
          </w:p>
        </w:tc>
        <w:tc>
          <w:tcPr>
            <w:tcW w:w="2793" w:type="dxa"/>
            <w:tcBorders>
              <w:top w:val="single" w:sz="8" w:space="0" w:color="000000"/>
              <w:left w:val="single" w:sz="8" w:space="0" w:color="000000"/>
              <w:bottom w:val="single" w:sz="8" w:space="0" w:color="000000"/>
            </w:tcBorders>
            <w:shd w:val="clear" w:color="auto" w:fill="FFFFFF"/>
          </w:tcPr>
          <w:p w14:paraId="1957E47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 160</w:t>
            </w:r>
          </w:p>
        </w:tc>
      </w:tr>
      <w:tr w:rsidR="00332AB0" w:rsidRPr="00A2620B" w14:paraId="18A5C1F4"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6A9043A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IA-4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B81081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Identifier Management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838AB8C" w14:textId="63F341E8"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201-1; NIST SPs 800-66, 800-72, 800-73, 800-78, 800-87, 800-96 </w:t>
            </w:r>
          </w:p>
        </w:tc>
        <w:tc>
          <w:tcPr>
            <w:tcW w:w="2793" w:type="dxa"/>
            <w:tcBorders>
              <w:top w:val="single" w:sz="8" w:space="0" w:color="000000"/>
              <w:left w:val="single" w:sz="8" w:space="0" w:color="000000"/>
              <w:bottom w:val="single" w:sz="8" w:space="0" w:color="000000"/>
            </w:tcBorders>
            <w:shd w:val="clear" w:color="auto" w:fill="FFFFFF"/>
          </w:tcPr>
          <w:p w14:paraId="611A15A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p w14:paraId="40BD111D" w14:textId="77777777" w:rsidR="00332AB0" w:rsidRPr="009328A8" w:rsidRDefault="00090A45" w:rsidP="009328A8">
            <w:pPr>
              <w:pStyle w:val="Body1"/>
              <w:spacing w:before="40" w:after="40"/>
              <w:rPr>
                <w:rFonts w:asciiTheme="minorHAnsi" w:hAnsiTheme="minorHAnsi"/>
                <w:i/>
                <w:sz w:val="18"/>
                <w:szCs w:val="18"/>
              </w:rPr>
            </w:pPr>
            <w:hyperlink r:id="rId40" w:history="1">
              <w:r w:rsidR="00332AB0" w:rsidRPr="009328A8">
                <w:rPr>
                  <w:rFonts w:asciiTheme="minorHAnsi" w:hAnsiTheme="minorHAnsi"/>
                  <w:i/>
                  <w:sz w:val="18"/>
                  <w:szCs w:val="18"/>
                </w:rPr>
                <w:t>Memo</w:t>
              </w:r>
            </w:hyperlink>
            <w:r w:rsidR="00332AB0" w:rsidRPr="009328A8">
              <w:rPr>
                <w:rFonts w:asciiTheme="minorHAnsi" w:hAnsiTheme="minorHAnsi"/>
                <w:i/>
                <w:sz w:val="18"/>
                <w:szCs w:val="18"/>
              </w:rPr>
              <w:t xml:space="preserve">, August 2, 2006, </w:t>
            </w:r>
          </w:p>
          <w:p w14:paraId="30466BE3"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National Deployment of the PIV Process</w:t>
            </w:r>
          </w:p>
        </w:tc>
      </w:tr>
      <w:tr w:rsidR="00332AB0" w:rsidRPr="00A2620B" w14:paraId="4160FD67"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2A0E62F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IA-5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4F86A5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Authenticator Management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A826642" w14:textId="06344DDB"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190, 201-1; NIST SPs 800-25, 800-32, 800-63, 800-66, 800-68, 800-73, 800-76, 800-77, 800-78, 800-87, </w:t>
            </w:r>
          </w:p>
          <w:p w14:paraId="6799B26A"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800-96 </w:t>
            </w:r>
          </w:p>
        </w:tc>
        <w:tc>
          <w:tcPr>
            <w:tcW w:w="2793" w:type="dxa"/>
            <w:tcBorders>
              <w:top w:val="single" w:sz="8" w:space="0" w:color="000000"/>
              <w:left w:val="single" w:sz="8" w:space="0" w:color="000000"/>
              <w:bottom w:val="single" w:sz="8" w:space="0" w:color="000000"/>
            </w:tcBorders>
            <w:shd w:val="clear" w:color="auto" w:fill="FFFFFF"/>
          </w:tcPr>
          <w:p w14:paraId="0E5E6E7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Section 4.a.(1)(a) and (b) page D-156</w:t>
            </w:r>
          </w:p>
          <w:p w14:paraId="57BFA80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CIO </w:t>
            </w:r>
            <w:hyperlink r:id="rId41" w:history="1">
              <w:r w:rsidRPr="009328A8">
                <w:rPr>
                  <w:rFonts w:asciiTheme="minorHAnsi" w:hAnsiTheme="minorHAnsi"/>
                  <w:i/>
                  <w:sz w:val="18"/>
                  <w:szCs w:val="18"/>
                </w:rPr>
                <w:t>Memo</w:t>
              </w:r>
            </w:hyperlink>
            <w:r w:rsidRPr="009328A8">
              <w:rPr>
                <w:rFonts w:asciiTheme="minorHAnsi" w:hAnsiTheme="minorHAnsi"/>
                <w:i/>
                <w:sz w:val="18"/>
                <w:szCs w:val="18"/>
              </w:rPr>
              <w:t>, August 28, 2006,</w:t>
            </w:r>
          </w:p>
          <w:p w14:paraId="6E9E49F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Blackberry Standardized Password Implementation</w:t>
            </w:r>
          </w:p>
          <w:p w14:paraId="4987993D" w14:textId="77777777" w:rsidR="00332AB0" w:rsidRPr="009328A8" w:rsidRDefault="00090A45" w:rsidP="009328A8">
            <w:pPr>
              <w:pStyle w:val="Body1"/>
              <w:spacing w:before="40" w:after="40"/>
              <w:rPr>
                <w:rFonts w:asciiTheme="minorHAnsi" w:hAnsiTheme="minorHAnsi"/>
                <w:i/>
                <w:sz w:val="18"/>
                <w:szCs w:val="18"/>
              </w:rPr>
            </w:pPr>
            <w:hyperlink r:id="rId42" w:history="1">
              <w:r w:rsidR="00332AB0" w:rsidRPr="009328A8">
                <w:rPr>
                  <w:rFonts w:asciiTheme="minorHAnsi" w:hAnsiTheme="minorHAnsi"/>
                  <w:i/>
                  <w:sz w:val="18"/>
                  <w:szCs w:val="18"/>
                </w:rPr>
                <w:t>Memo</w:t>
              </w:r>
            </w:hyperlink>
            <w:r w:rsidR="00332AB0" w:rsidRPr="009328A8">
              <w:rPr>
                <w:rFonts w:asciiTheme="minorHAnsi" w:hAnsiTheme="minorHAnsi"/>
                <w:i/>
                <w:sz w:val="18"/>
                <w:szCs w:val="18"/>
              </w:rPr>
              <w:t>, January 21, 2000</w:t>
            </w:r>
          </w:p>
          <w:p w14:paraId="720E883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Implementation of Strengthened Access Controls for Information Security</w:t>
            </w:r>
          </w:p>
          <w:p w14:paraId="328C4B4C" w14:textId="77777777" w:rsidR="00332AB0" w:rsidRPr="009328A8" w:rsidRDefault="00090A45" w:rsidP="009328A8">
            <w:pPr>
              <w:pStyle w:val="Body1"/>
              <w:spacing w:before="40" w:after="40"/>
              <w:rPr>
                <w:rFonts w:asciiTheme="minorHAnsi" w:hAnsiTheme="minorHAnsi"/>
                <w:i/>
                <w:sz w:val="18"/>
                <w:szCs w:val="18"/>
              </w:rPr>
            </w:pPr>
            <w:hyperlink r:id="rId43" w:history="1">
              <w:r w:rsidR="00332AB0" w:rsidRPr="009328A8">
                <w:rPr>
                  <w:rFonts w:asciiTheme="minorHAnsi" w:hAnsiTheme="minorHAnsi"/>
                  <w:i/>
                  <w:sz w:val="18"/>
                  <w:szCs w:val="18"/>
                </w:rPr>
                <w:t>Memo</w:t>
              </w:r>
            </w:hyperlink>
            <w:r w:rsidR="00332AB0" w:rsidRPr="009328A8">
              <w:rPr>
                <w:rFonts w:asciiTheme="minorHAnsi" w:hAnsiTheme="minorHAnsi"/>
                <w:i/>
                <w:sz w:val="18"/>
                <w:szCs w:val="18"/>
              </w:rPr>
              <w:t>, August 2, 2006,</w:t>
            </w:r>
          </w:p>
          <w:p w14:paraId="4B31679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National Deployment of the PIV Process</w:t>
            </w:r>
          </w:p>
        </w:tc>
      </w:tr>
      <w:tr w:rsidR="00332AB0" w:rsidRPr="00A2620B" w14:paraId="7A123223"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40E62C9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IA-6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948697A"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Authenticator Feedback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A034D0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800-72 </w:t>
            </w:r>
          </w:p>
        </w:tc>
        <w:tc>
          <w:tcPr>
            <w:tcW w:w="2793" w:type="dxa"/>
            <w:tcBorders>
              <w:top w:val="single" w:sz="8" w:space="0" w:color="000000"/>
              <w:left w:val="single" w:sz="8" w:space="0" w:color="000000"/>
              <w:bottom w:val="single" w:sz="8" w:space="0" w:color="000000"/>
            </w:tcBorders>
            <w:shd w:val="clear" w:color="auto" w:fill="FFFFFF"/>
          </w:tcPr>
          <w:p w14:paraId="7BADF77A"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 xml:space="preserve">VA Handbook 6500 </w:t>
            </w:r>
          </w:p>
          <w:p w14:paraId="5BFBF489"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 xml:space="preserve">HIPAA 164.312a1 </w:t>
            </w:r>
          </w:p>
          <w:p w14:paraId="6BE1174A"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 xml:space="preserve">HIPAA 164.312a2 </w:t>
            </w:r>
          </w:p>
          <w:p w14:paraId="354764D3"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HIPAA 164.312d</w:t>
            </w:r>
          </w:p>
          <w:p w14:paraId="0EF3BE8F"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 xml:space="preserve">FISMA 15.1.1 </w:t>
            </w:r>
          </w:p>
          <w:p w14:paraId="37E22780"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FISMA 15.2.2</w:t>
            </w:r>
          </w:p>
        </w:tc>
      </w:tr>
      <w:tr w:rsidR="00332AB0" w:rsidRPr="00A2620B" w14:paraId="33A7320C"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271A645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IA-7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A8878E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Cryptographic Module Authentication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094310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140-2; NIST SPs 800-73, 800-78, 800-87 </w:t>
            </w:r>
          </w:p>
        </w:tc>
        <w:tc>
          <w:tcPr>
            <w:tcW w:w="2793" w:type="dxa"/>
            <w:tcBorders>
              <w:top w:val="single" w:sz="8" w:space="0" w:color="000000"/>
              <w:left w:val="single" w:sz="8" w:space="0" w:color="000000"/>
              <w:bottom w:val="single" w:sz="8" w:space="0" w:color="000000"/>
            </w:tcBorders>
            <w:shd w:val="clear" w:color="auto" w:fill="FFFFFF"/>
          </w:tcPr>
          <w:p w14:paraId="702AC3D2"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599076F3"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037B94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AC-1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64CB6DC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 Policy and Procedures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EBD468C" w14:textId="1F9B859B"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200, 201-1; NIST SPs 800-12, 800-14, 800-19, 800-36, 800-41, 800-44, 800-45, 800-46, 800-66, </w:t>
            </w:r>
          </w:p>
          <w:p w14:paraId="6E485E6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800-100 </w:t>
            </w:r>
          </w:p>
        </w:tc>
        <w:tc>
          <w:tcPr>
            <w:tcW w:w="2793" w:type="dxa"/>
            <w:tcBorders>
              <w:top w:val="single" w:sz="8" w:space="0" w:color="000000"/>
              <w:left w:val="single" w:sz="8" w:space="0" w:color="000000"/>
              <w:bottom w:val="single" w:sz="8" w:space="0" w:color="000000"/>
            </w:tcBorders>
            <w:shd w:val="clear" w:color="auto" w:fill="FFFFFF"/>
          </w:tcPr>
          <w:p w14:paraId="695B2EEC"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VHA/VA Handbook 6210</w:t>
            </w:r>
          </w:p>
          <w:p w14:paraId="6A23FDE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6500</w:t>
            </w:r>
          </w:p>
          <w:p w14:paraId="01D095E3"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6212</w:t>
            </w:r>
          </w:p>
          <w:p w14:paraId="3A12C87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 167</w:t>
            </w:r>
          </w:p>
          <w:p w14:paraId="7DA103AC"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164.306</w:t>
            </w:r>
          </w:p>
          <w:p w14:paraId="2516E62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12.0</w:t>
            </w:r>
          </w:p>
          <w:p w14:paraId="7A884BFE" w14:textId="77777777" w:rsidR="00332AB0" w:rsidRPr="009328A8" w:rsidRDefault="00090A45" w:rsidP="009328A8">
            <w:pPr>
              <w:pStyle w:val="Body1"/>
              <w:spacing w:before="40" w:after="40"/>
              <w:rPr>
                <w:rFonts w:asciiTheme="minorHAnsi" w:hAnsiTheme="minorHAnsi"/>
                <w:i/>
                <w:sz w:val="18"/>
                <w:szCs w:val="18"/>
              </w:rPr>
            </w:pPr>
            <w:hyperlink r:id="rId44" w:history="1">
              <w:r w:rsidR="00332AB0" w:rsidRPr="009328A8">
                <w:rPr>
                  <w:rFonts w:asciiTheme="minorHAnsi" w:hAnsiTheme="minorHAnsi"/>
                  <w:i/>
                  <w:sz w:val="18"/>
                  <w:szCs w:val="18"/>
                </w:rPr>
                <w:t>Memo</w:t>
              </w:r>
            </w:hyperlink>
            <w:r w:rsidR="00332AB0" w:rsidRPr="009328A8">
              <w:rPr>
                <w:rFonts w:asciiTheme="minorHAnsi" w:hAnsiTheme="minorHAnsi"/>
                <w:i/>
                <w:sz w:val="18"/>
                <w:szCs w:val="18"/>
              </w:rPr>
              <w:t xml:space="preserve">, August 2, 2006, </w:t>
            </w:r>
          </w:p>
          <w:p w14:paraId="59D849B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National Deployment of the PIV Process</w:t>
            </w:r>
          </w:p>
        </w:tc>
      </w:tr>
      <w:tr w:rsidR="00332AB0" w:rsidRPr="00A2620B" w14:paraId="30CE9AE2"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16302C1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AC-2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117F95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Account Management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1FC67FE4"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800-12, 800-43, 800-66 </w:t>
            </w:r>
          </w:p>
        </w:tc>
        <w:tc>
          <w:tcPr>
            <w:tcW w:w="2793" w:type="dxa"/>
            <w:tcBorders>
              <w:top w:val="single" w:sz="8" w:space="0" w:color="000000"/>
              <w:left w:val="single" w:sz="8" w:space="0" w:color="000000"/>
              <w:bottom w:val="single" w:sz="8" w:space="0" w:color="000000"/>
            </w:tcBorders>
            <w:shd w:val="clear" w:color="auto" w:fill="FFFFFF"/>
          </w:tcPr>
          <w:p w14:paraId="1D25012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6500Appendix D, pages 168-169 and Appendix E page E-1</w:t>
            </w:r>
          </w:p>
          <w:p w14:paraId="2FAA1F4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164.308a4iiB, HIPAA 164.308a4iiC HIPAA 164.312b</w:t>
            </w:r>
          </w:p>
          <w:p w14:paraId="2C7E555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164.312e</w:t>
            </w:r>
          </w:p>
          <w:p w14:paraId="059C91B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6.2.4</w:t>
            </w:r>
          </w:p>
          <w:p w14:paraId="628F12A3"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8.2</w:t>
            </w:r>
          </w:p>
          <w:p w14:paraId="25CAEC6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FISMA 15.1 </w:t>
            </w:r>
          </w:p>
          <w:p w14:paraId="74DC088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16.1</w:t>
            </w:r>
          </w:p>
          <w:p w14:paraId="384100F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17.1.1</w:t>
            </w:r>
          </w:p>
        </w:tc>
      </w:tr>
      <w:tr w:rsidR="00332AB0" w:rsidRPr="00A2620B" w14:paraId="09981C6A"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0118AED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AC-3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2AF72BD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Access Enforcement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54703DFD" w14:textId="2C6143E2"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201-1; NIST SPs 800-12, 800-19, 800-66, 800-68, 800-73, 800-76, 800-78, 800-87, 800-95, 800-96, 800-98 </w:t>
            </w:r>
          </w:p>
        </w:tc>
        <w:tc>
          <w:tcPr>
            <w:tcW w:w="2793" w:type="dxa"/>
            <w:tcBorders>
              <w:top w:val="single" w:sz="8" w:space="0" w:color="000000"/>
              <w:left w:val="single" w:sz="8" w:space="0" w:color="000000"/>
              <w:bottom w:val="single" w:sz="8" w:space="0" w:color="000000"/>
            </w:tcBorders>
            <w:shd w:val="clear" w:color="auto" w:fill="FFFFFF"/>
          </w:tcPr>
          <w:p w14:paraId="7106EE9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 171</w:t>
            </w:r>
          </w:p>
          <w:p w14:paraId="31FD303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HIPAA 164.308a4iiB HIPAA 164.308a4iiC HIPAA 164.312e </w:t>
            </w:r>
          </w:p>
          <w:p w14:paraId="592E86F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FISMA 6.2.4 </w:t>
            </w:r>
          </w:p>
          <w:p w14:paraId="68FC904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FISMA 8.2 </w:t>
            </w:r>
          </w:p>
          <w:p w14:paraId="3C38499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15.1</w:t>
            </w:r>
          </w:p>
          <w:p w14:paraId="566AFB9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16.1</w:t>
            </w:r>
          </w:p>
          <w:p w14:paraId="6143C23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WebCIMS </w:t>
            </w:r>
            <w:hyperlink r:id="rId45" w:history="1">
              <w:r w:rsidRPr="009328A8">
                <w:rPr>
                  <w:rFonts w:asciiTheme="minorHAnsi" w:hAnsiTheme="minorHAnsi"/>
                  <w:i/>
                  <w:sz w:val="18"/>
                  <w:szCs w:val="18"/>
                </w:rPr>
                <w:t>363077</w:t>
              </w:r>
            </w:hyperlink>
            <w:r w:rsidRPr="009328A8">
              <w:rPr>
                <w:rFonts w:asciiTheme="minorHAnsi" w:hAnsiTheme="minorHAnsi"/>
                <w:i/>
                <w:sz w:val="18"/>
                <w:szCs w:val="18"/>
              </w:rPr>
              <w:t>;</w:t>
            </w:r>
          </w:p>
          <w:p w14:paraId="7F7EFF23"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Implementation of VA Device Encryption</w:t>
            </w:r>
          </w:p>
          <w:p w14:paraId="460EDA46" w14:textId="77777777" w:rsidR="00332AB0" w:rsidRPr="009328A8" w:rsidRDefault="00090A45" w:rsidP="009328A8">
            <w:pPr>
              <w:pStyle w:val="Body1"/>
              <w:spacing w:before="40" w:after="40"/>
              <w:rPr>
                <w:rFonts w:asciiTheme="minorHAnsi" w:hAnsiTheme="minorHAnsi"/>
                <w:i/>
                <w:sz w:val="18"/>
                <w:szCs w:val="18"/>
              </w:rPr>
            </w:pPr>
            <w:hyperlink r:id="rId46" w:history="1">
              <w:r w:rsidR="00332AB0" w:rsidRPr="009328A8">
                <w:rPr>
                  <w:rFonts w:asciiTheme="minorHAnsi" w:hAnsiTheme="minorHAnsi"/>
                  <w:i/>
                  <w:sz w:val="18"/>
                  <w:szCs w:val="18"/>
                </w:rPr>
                <w:t>Memo</w:t>
              </w:r>
            </w:hyperlink>
            <w:r w:rsidR="00332AB0" w:rsidRPr="009328A8">
              <w:rPr>
                <w:rFonts w:asciiTheme="minorHAnsi" w:hAnsiTheme="minorHAnsi"/>
                <w:i/>
                <w:sz w:val="18"/>
                <w:szCs w:val="18"/>
              </w:rPr>
              <w:t>, Aug 2, 2006,</w:t>
            </w:r>
          </w:p>
          <w:p w14:paraId="42D8934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National Deployment of the PIV Process</w:t>
            </w:r>
          </w:p>
        </w:tc>
      </w:tr>
      <w:tr w:rsidR="00332AB0" w:rsidRPr="00A2620B" w14:paraId="1696C836"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2B86B26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AC-4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6976CD1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Information Flow Enforcement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0DA7DE7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800-41, 800-77, 800-82 </w:t>
            </w:r>
          </w:p>
        </w:tc>
        <w:tc>
          <w:tcPr>
            <w:tcW w:w="2793" w:type="dxa"/>
            <w:tcBorders>
              <w:top w:val="single" w:sz="8" w:space="0" w:color="000000"/>
              <w:left w:val="single" w:sz="8" w:space="0" w:color="000000"/>
              <w:bottom w:val="single" w:sz="8" w:space="0" w:color="000000"/>
            </w:tcBorders>
            <w:shd w:val="clear" w:color="auto" w:fill="FFFFFF"/>
          </w:tcPr>
          <w:p w14:paraId="7C0EBB5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38 USC 7332, HIPAA, Privacy Act VA Directive 6502</w:t>
            </w:r>
          </w:p>
          <w:p w14:paraId="5C3614A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1605.1-3</w:t>
            </w:r>
          </w:p>
          <w:p w14:paraId="21C43ED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 171</w:t>
            </w:r>
          </w:p>
          <w:p w14:paraId="00AB799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164.308a4iiB HIPAA 164.308a4iiC</w:t>
            </w:r>
          </w:p>
          <w:p w14:paraId="4D64C4F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164.312e FISMA 6.2.4</w:t>
            </w:r>
          </w:p>
          <w:p w14:paraId="2DE4FE2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8.2</w:t>
            </w:r>
          </w:p>
          <w:p w14:paraId="44F76CAC"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15.1</w:t>
            </w:r>
          </w:p>
          <w:p w14:paraId="6310CD0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16.1</w:t>
            </w:r>
          </w:p>
        </w:tc>
      </w:tr>
      <w:tr w:rsidR="00332AB0" w:rsidRPr="00A2620B" w14:paraId="518595CD"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18B6F5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AC-5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D3B77D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Separation of Duties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7D71F42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800-66, 800-98 </w:t>
            </w:r>
          </w:p>
        </w:tc>
        <w:tc>
          <w:tcPr>
            <w:tcW w:w="2793" w:type="dxa"/>
            <w:tcBorders>
              <w:top w:val="single" w:sz="8" w:space="0" w:color="000000"/>
              <w:left w:val="single" w:sz="8" w:space="0" w:color="000000"/>
              <w:bottom w:val="single" w:sz="8" w:space="0" w:color="000000"/>
            </w:tcBorders>
            <w:shd w:val="clear" w:color="auto" w:fill="FFFFFF"/>
          </w:tcPr>
          <w:p w14:paraId="17B190E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page 40</w:t>
            </w:r>
          </w:p>
          <w:p w14:paraId="1211DCD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6210</w:t>
            </w:r>
          </w:p>
          <w:p w14:paraId="525210E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6500 MCM-00/ISO-1</w:t>
            </w:r>
          </w:p>
          <w:p w14:paraId="315F3DD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HIPAA 164.308a3ii  HIPAA 164.308a3iiA HIPAA 164.308a4ii  HIPAA 164.308a4iiB HIPAA 164.308a4iiC HIPAA 164.312e, </w:t>
            </w:r>
          </w:p>
          <w:p w14:paraId="2DD5403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6.1.1</w:t>
            </w:r>
          </w:p>
          <w:p w14:paraId="690D84A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FISMA 6.2.4 </w:t>
            </w:r>
          </w:p>
          <w:p w14:paraId="46A5D7A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FISMA 8.2 </w:t>
            </w:r>
          </w:p>
          <w:p w14:paraId="634DE55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FISMA 15.1 </w:t>
            </w:r>
          </w:p>
          <w:p w14:paraId="3E655BF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16.1</w:t>
            </w:r>
          </w:p>
        </w:tc>
      </w:tr>
      <w:tr w:rsidR="00332AB0" w:rsidRPr="00A2620B" w14:paraId="721D6F83"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0CD0C47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AC-6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00E181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Least Privilege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08AFA99" w14:textId="2A75EDE6"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800-12, 800-19, 800-28 800-66, 800-68, 800-69, 800-81, 800-83 </w:t>
            </w:r>
          </w:p>
        </w:tc>
        <w:tc>
          <w:tcPr>
            <w:tcW w:w="2793" w:type="dxa"/>
            <w:tcBorders>
              <w:top w:val="single" w:sz="8" w:space="0" w:color="000000"/>
              <w:left w:val="single" w:sz="8" w:space="0" w:color="000000"/>
              <w:bottom w:val="single" w:sz="8" w:space="0" w:color="000000"/>
            </w:tcBorders>
            <w:shd w:val="clear" w:color="auto" w:fill="FFFFFF"/>
          </w:tcPr>
          <w:p w14:paraId="0EBC8A9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pages 173-174</w:t>
            </w:r>
          </w:p>
        </w:tc>
      </w:tr>
      <w:tr w:rsidR="00332AB0" w:rsidRPr="00A2620B" w14:paraId="5F2A74EC" w14:textId="77777777" w:rsidTr="00AE73D5">
        <w:trPr>
          <w:cantSplit/>
          <w:jc w:val="center"/>
        </w:trPr>
        <w:tc>
          <w:tcPr>
            <w:tcW w:w="1453" w:type="dxa"/>
            <w:tcBorders>
              <w:top w:val="single" w:sz="8" w:space="0" w:color="000000"/>
              <w:bottom w:val="single" w:sz="8" w:space="0" w:color="000000"/>
              <w:right w:val="single" w:sz="8" w:space="0" w:color="000000"/>
            </w:tcBorders>
            <w:shd w:val="clear" w:color="auto" w:fill="FFFFFF"/>
          </w:tcPr>
          <w:p w14:paraId="6E4BD85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AC-7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6EB692A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Unsuccessful Login Attempts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D2450C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800-68 </w:t>
            </w:r>
          </w:p>
        </w:tc>
        <w:tc>
          <w:tcPr>
            <w:tcW w:w="2793" w:type="dxa"/>
            <w:tcBorders>
              <w:top w:val="single" w:sz="8" w:space="0" w:color="000000"/>
              <w:left w:val="single" w:sz="8" w:space="0" w:color="000000"/>
              <w:bottom w:val="single" w:sz="8" w:space="0" w:color="000000"/>
            </w:tcBorders>
            <w:shd w:val="clear" w:color="auto" w:fill="FFFFFF"/>
          </w:tcPr>
          <w:p w14:paraId="253AD85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A Handbook 6500 Appendix D, page 175</w:t>
            </w:r>
          </w:p>
          <w:p w14:paraId="5D8ABF3F"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HIPAA 164.312a1</w:t>
            </w:r>
          </w:p>
          <w:p w14:paraId="2ED7C9D3"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 xml:space="preserve">HIPAA 164.312a2 </w:t>
            </w:r>
          </w:p>
          <w:p w14:paraId="276679BF"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 xml:space="preserve">HIPAA 164.312d </w:t>
            </w:r>
          </w:p>
          <w:p w14:paraId="215962EA"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 xml:space="preserve">FISMA 15.1.1 </w:t>
            </w:r>
          </w:p>
          <w:p w14:paraId="7D346C44" w14:textId="77777777" w:rsidR="00332AB0" w:rsidRPr="009328A8" w:rsidRDefault="00332AB0" w:rsidP="00AE73D5">
            <w:pPr>
              <w:pStyle w:val="Body1"/>
              <w:spacing w:before="20" w:after="20"/>
              <w:rPr>
                <w:rFonts w:asciiTheme="minorHAnsi" w:hAnsiTheme="minorHAnsi"/>
                <w:i/>
                <w:sz w:val="18"/>
                <w:szCs w:val="18"/>
              </w:rPr>
            </w:pPr>
            <w:r w:rsidRPr="009328A8">
              <w:rPr>
                <w:rFonts w:asciiTheme="minorHAnsi" w:hAnsiTheme="minorHAnsi"/>
                <w:i/>
                <w:sz w:val="18"/>
                <w:szCs w:val="18"/>
              </w:rPr>
              <w:t>FISMA 15.2.2</w:t>
            </w:r>
          </w:p>
        </w:tc>
      </w:tr>
      <w:tr w:rsidR="00332AB0" w:rsidRPr="00A2620B" w14:paraId="3B96DB15"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7AD4641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AC-8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111995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System Use Notification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5B3421D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7A02949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VA Handbook 6500 Appendix D pages 176-178 </w:t>
            </w:r>
          </w:p>
          <w:p w14:paraId="500B1EC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Public Law 99-474</w:t>
            </w:r>
          </w:p>
          <w:p w14:paraId="55A87B8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164.310b</w:t>
            </w:r>
          </w:p>
        </w:tc>
      </w:tr>
      <w:tr w:rsidR="00332AB0" w:rsidRPr="00A2620B" w14:paraId="51343EEB"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255F789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AC-9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AA2090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Previous Logon Notification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1541390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023548BD"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22AAB1B7"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C5EA96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AC-10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6965BD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Concurrent Session Control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14F200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138B7D5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pages 178-179</w:t>
            </w:r>
          </w:p>
          <w:p w14:paraId="695518B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164.312a1</w:t>
            </w:r>
          </w:p>
          <w:p w14:paraId="00A1628C"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164.312a2</w:t>
            </w:r>
          </w:p>
          <w:p w14:paraId="4A4E4E5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164.312d</w:t>
            </w:r>
          </w:p>
          <w:p w14:paraId="391FD29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15.1.1</w:t>
            </w:r>
          </w:p>
          <w:p w14:paraId="14DDF91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15.2.2</w:t>
            </w:r>
          </w:p>
        </w:tc>
      </w:tr>
      <w:tr w:rsidR="00332AB0" w:rsidRPr="00A2620B" w14:paraId="4AB5B20C"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09708DB4"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AC-11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DF8EC2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Session Lock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1188BC7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45B2ACF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HIPAA 164.312a1</w:t>
            </w:r>
          </w:p>
          <w:p w14:paraId="72A379F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164.312a2</w:t>
            </w:r>
          </w:p>
          <w:p w14:paraId="048AF5F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HIPAA 164.312d </w:t>
            </w:r>
          </w:p>
          <w:p w14:paraId="6209BFB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15.1.1</w:t>
            </w:r>
          </w:p>
          <w:p w14:paraId="2B0DC7C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15.2.2</w:t>
            </w:r>
          </w:p>
        </w:tc>
      </w:tr>
      <w:tr w:rsidR="00332AB0" w:rsidRPr="00A2620B" w14:paraId="161C5E1F"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77C5C4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AC-12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8EC516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Session Termination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5CFAC45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1B4A153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 D-180</w:t>
            </w:r>
          </w:p>
          <w:p w14:paraId="041DBFB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164.312a1</w:t>
            </w:r>
          </w:p>
          <w:p w14:paraId="0451BC2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HIPAA 164.312a2 </w:t>
            </w:r>
          </w:p>
          <w:p w14:paraId="4EAC261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HIPAA 164.312d </w:t>
            </w:r>
          </w:p>
          <w:p w14:paraId="3D3E3F3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15.1.1</w:t>
            </w:r>
          </w:p>
          <w:p w14:paraId="180BC1F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 FISMA 15.2.2</w:t>
            </w:r>
          </w:p>
        </w:tc>
      </w:tr>
      <w:tr w:rsidR="00332AB0" w:rsidRPr="00A2620B" w14:paraId="585C0733"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95392B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AC-13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763167C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Supervision and Review—AC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068091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800-12 </w:t>
            </w:r>
          </w:p>
        </w:tc>
        <w:tc>
          <w:tcPr>
            <w:tcW w:w="2793" w:type="dxa"/>
            <w:tcBorders>
              <w:top w:val="single" w:sz="8" w:space="0" w:color="000000"/>
              <w:left w:val="single" w:sz="8" w:space="0" w:color="000000"/>
              <w:bottom w:val="single" w:sz="8" w:space="0" w:color="000000"/>
            </w:tcBorders>
            <w:shd w:val="clear" w:color="auto" w:fill="FFFFFF"/>
          </w:tcPr>
          <w:p w14:paraId="1231036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HIPAA 164.312b</w:t>
            </w:r>
          </w:p>
          <w:p w14:paraId="7D5D718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17.1.1</w:t>
            </w:r>
          </w:p>
          <w:p w14:paraId="04D8DE0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WebCIMS </w:t>
            </w:r>
            <w:hyperlink r:id="rId47" w:history="1">
              <w:r w:rsidRPr="009328A8">
                <w:rPr>
                  <w:rFonts w:asciiTheme="minorHAnsi" w:hAnsiTheme="minorHAnsi"/>
                  <w:i/>
                  <w:sz w:val="18"/>
                  <w:szCs w:val="18"/>
                </w:rPr>
                <w:t>373942</w:t>
              </w:r>
            </w:hyperlink>
            <w:r w:rsidRPr="009328A8">
              <w:rPr>
                <w:rFonts w:asciiTheme="minorHAnsi" w:hAnsiTheme="minorHAnsi"/>
                <w:i/>
                <w:sz w:val="18"/>
                <w:szCs w:val="18"/>
              </w:rPr>
              <w:t>,</w:t>
            </w:r>
          </w:p>
          <w:p w14:paraId="0EC9620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Status and Plans for OIT Administrative Rights</w:t>
            </w:r>
          </w:p>
          <w:p w14:paraId="5EC2203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WebCIMS </w:t>
            </w:r>
            <w:hyperlink r:id="rId48" w:history="1">
              <w:r w:rsidRPr="009328A8">
                <w:rPr>
                  <w:rFonts w:asciiTheme="minorHAnsi" w:hAnsiTheme="minorHAnsi"/>
                  <w:i/>
                  <w:sz w:val="18"/>
                  <w:szCs w:val="18"/>
                </w:rPr>
                <w:t>356745</w:t>
              </w:r>
            </w:hyperlink>
            <w:r w:rsidRPr="009328A8">
              <w:rPr>
                <w:rFonts w:asciiTheme="minorHAnsi" w:hAnsiTheme="minorHAnsi"/>
                <w:i/>
                <w:sz w:val="18"/>
                <w:szCs w:val="18"/>
              </w:rPr>
              <w:t>, OIG Access</w:t>
            </w:r>
          </w:p>
        </w:tc>
      </w:tr>
      <w:tr w:rsidR="00332AB0" w:rsidRPr="00A2620B" w14:paraId="670C2BB8"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D8D021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AC-14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596595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Permitted Actions without Identification or Authentication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73EF2E48"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39CF76C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6500 Handbook</w:t>
            </w:r>
          </w:p>
        </w:tc>
      </w:tr>
      <w:tr w:rsidR="00332AB0" w:rsidRPr="00A2620B" w14:paraId="2733805E"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8F62EF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AC-15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7774ED5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Automated Marking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5BC1BEC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32C0BD8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6500 Handbook</w:t>
            </w:r>
          </w:p>
        </w:tc>
      </w:tr>
      <w:tr w:rsidR="00332AB0" w:rsidRPr="00A2620B" w14:paraId="695C250B"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7DD062F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AC-16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E70E51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Automated Labeling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0C114A8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188; NIST SPs 800-12, 800-57 </w:t>
            </w:r>
          </w:p>
        </w:tc>
        <w:tc>
          <w:tcPr>
            <w:tcW w:w="2793" w:type="dxa"/>
            <w:tcBorders>
              <w:top w:val="single" w:sz="8" w:space="0" w:color="000000"/>
              <w:left w:val="single" w:sz="8" w:space="0" w:color="000000"/>
              <w:bottom w:val="single" w:sz="8" w:space="0" w:color="000000"/>
            </w:tcBorders>
            <w:shd w:val="clear" w:color="auto" w:fill="FFFFFF"/>
          </w:tcPr>
          <w:p w14:paraId="0E659043"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2299CACC"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0F05F48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AC-17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7281ED1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Remote Access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29D4091" w14:textId="3910CB51"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201-1; NIST SPs 800-24, 800-44, 800-45, 800-46, 800-58, 800-68, 800-73, 800-76. 800-77, 800-78, 800-87, 800-96 </w:t>
            </w:r>
          </w:p>
        </w:tc>
        <w:tc>
          <w:tcPr>
            <w:tcW w:w="2793" w:type="dxa"/>
            <w:tcBorders>
              <w:top w:val="single" w:sz="8" w:space="0" w:color="000000"/>
              <w:left w:val="single" w:sz="8" w:space="0" w:color="000000"/>
              <w:bottom w:val="single" w:sz="8" w:space="0" w:color="000000"/>
            </w:tcBorders>
            <w:shd w:val="clear" w:color="auto" w:fill="FFFFFF"/>
          </w:tcPr>
          <w:p w14:paraId="05C2C17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Wireless and Handheld Device Security Guideline, Version 3.2 – August 15, 2005</w:t>
            </w:r>
          </w:p>
          <w:p w14:paraId="1B857E7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pages 183-186</w:t>
            </w:r>
          </w:p>
          <w:p w14:paraId="6B51CC4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164.308a4iiB HIPAA 164.308a4iiC HIPAA 164.312e FISMA 6.2.4</w:t>
            </w:r>
          </w:p>
          <w:p w14:paraId="3C16EEA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8.2</w:t>
            </w:r>
          </w:p>
          <w:p w14:paraId="56CF3AB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15.1</w:t>
            </w:r>
          </w:p>
          <w:p w14:paraId="670D40F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16.1</w:t>
            </w:r>
          </w:p>
          <w:p w14:paraId="028261E8" w14:textId="77777777" w:rsidR="00332AB0" w:rsidRPr="009328A8" w:rsidRDefault="00090A45" w:rsidP="009328A8">
            <w:pPr>
              <w:pStyle w:val="Body1"/>
              <w:spacing w:before="40" w:after="40"/>
              <w:rPr>
                <w:rFonts w:asciiTheme="minorHAnsi" w:hAnsiTheme="minorHAnsi"/>
                <w:i/>
                <w:sz w:val="18"/>
                <w:szCs w:val="18"/>
              </w:rPr>
            </w:pPr>
            <w:hyperlink r:id="rId49" w:history="1">
              <w:r w:rsidR="00332AB0" w:rsidRPr="009328A8">
                <w:rPr>
                  <w:rFonts w:asciiTheme="minorHAnsi" w:hAnsiTheme="minorHAnsi"/>
                  <w:i/>
                  <w:sz w:val="18"/>
                  <w:szCs w:val="18"/>
                </w:rPr>
                <w:t>Memo</w:t>
              </w:r>
            </w:hyperlink>
            <w:r w:rsidR="00332AB0" w:rsidRPr="009328A8">
              <w:rPr>
                <w:rFonts w:asciiTheme="minorHAnsi" w:hAnsiTheme="minorHAnsi"/>
                <w:i/>
                <w:sz w:val="18"/>
                <w:szCs w:val="18"/>
              </w:rPr>
              <w:t>, Aug 2, 2006,</w:t>
            </w:r>
          </w:p>
          <w:p w14:paraId="5EF2C5C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National Deployment of the PIV Process</w:t>
            </w:r>
          </w:p>
        </w:tc>
      </w:tr>
      <w:tr w:rsidR="00332AB0" w:rsidRPr="00A2620B" w14:paraId="740901EF"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0105AF6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AC-18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225E9B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Wireless Access Restrictions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1383E448"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800-46, 800-48, 800-58, 800-97 </w:t>
            </w:r>
          </w:p>
        </w:tc>
        <w:tc>
          <w:tcPr>
            <w:tcW w:w="2793" w:type="dxa"/>
            <w:tcBorders>
              <w:top w:val="single" w:sz="8" w:space="0" w:color="000000"/>
              <w:left w:val="single" w:sz="8" w:space="0" w:color="000000"/>
              <w:bottom w:val="single" w:sz="8" w:space="0" w:color="000000"/>
            </w:tcBorders>
            <w:shd w:val="clear" w:color="auto" w:fill="FFFFFF"/>
          </w:tcPr>
          <w:p w14:paraId="45D95215"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paged D-187</w:t>
            </w:r>
          </w:p>
          <w:p w14:paraId="3D2EC4B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164.308a4iiB</w:t>
            </w:r>
          </w:p>
          <w:p w14:paraId="463EBA6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164.308a4iiC HIPAA 164.312e FISMA 6.2.4</w:t>
            </w:r>
          </w:p>
          <w:p w14:paraId="6F8244F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8.2</w:t>
            </w:r>
          </w:p>
          <w:p w14:paraId="739D2E2B"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15.1</w:t>
            </w:r>
          </w:p>
          <w:p w14:paraId="7001117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16.1</w:t>
            </w:r>
          </w:p>
        </w:tc>
      </w:tr>
      <w:tr w:rsidR="00332AB0" w:rsidRPr="00A2620B" w14:paraId="03B1FDEF"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189C351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AC-19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BACC82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 for Portable and Mobile Systems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E869CF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3D4076B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pages 188 and 18; 16; pages 65-66</w:t>
            </w:r>
          </w:p>
          <w:p w14:paraId="6D16186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7.3</w:t>
            </w:r>
          </w:p>
        </w:tc>
      </w:tr>
      <w:tr w:rsidR="00332AB0" w:rsidRPr="00A2620B" w14:paraId="0D560BEB"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E67723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AC-20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196AC1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Use of External Information Systems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C55841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800-46, 800-77 </w:t>
            </w:r>
          </w:p>
        </w:tc>
        <w:tc>
          <w:tcPr>
            <w:tcW w:w="2793" w:type="dxa"/>
            <w:tcBorders>
              <w:top w:val="single" w:sz="8" w:space="0" w:color="000000"/>
              <w:left w:val="single" w:sz="8" w:space="0" w:color="000000"/>
              <w:bottom w:val="single" w:sz="8" w:space="0" w:color="000000"/>
            </w:tcBorders>
            <w:shd w:val="clear" w:color="auto" w:fill="FFFFFF"/>
          </w:tcPr>
          <w:p w14:paraId="07BA337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6500 Handbook</w:t>
            </w:r>
          </w:p>
        </w:tc>
      </w:tr>
      <w:tr w:rsidR="00332AB0" w:rsidRPr="00A2620B" w14:paraId="4C2CD8BF"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913F11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AU-1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D15CEF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Audit and Accountability Policy and Procedures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C07B882" w14:textId="5454A4E3"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200; NIST SPs 800-12, 800-14, 800-44, 800-57, 800-66, 800-72, 800-92, 800-100 </w:t>
            </w:r>
          </w:p>
        </w:tc>
        <w:tc>
          <w:tcPr>
            <w:tcW w:w="2793" w:type="dxa"/>
            <w:tcBorders>
              <w:top w:val="single" w:sz="8" w:space="0" w:color="000000"/>
              <w:left w:val="single" w:sz="8" w:space="0" w:color="000000"/>
              <w:bottom w:val="single" w:sz="8" w:space="0" w:color="000000"/>
            </w:tcBorders>
            <w:shd w:val="clear" w:color="auto" w:fill="FFFFFF"/>
          </w:tcPr>
          <w:p w14:paraId="3F3E22A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6500</w:t>
            </w:r>
          </w:p>
          <w:p w14:paraId="4DC428D3"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 193</w:t>
            </w:r>
          </w:p>
          <w:p w14:paraId="795EFD6B"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164.306, FISMA 12.0</w:t>
            </w:r>
          </w:p>
        </w:tc>
      </w:tr>
      <w:tr w:rsidR="00332AB0" w:rsidRPr="00A2620B" w14:paraId="0005BD11"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6F84005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AU-2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60EB59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Auditable Events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3D3B8AB1" w14:textId="4E4676B9"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800-12, 800-44, 800-45, 800-66, 800-68, 800-72, 800-83, 800-92, 800-94 </w:t>
            </w:r>
          </w:p>
        </w:tc>
        <w:tc>
          <w:tcPr>
            <w:tcW w:w="2793" w:type="dxa"/>
            <w:tcBorders>
              <w:top w:val="single" w:sz="8" w:space="0" w:color="000000"/>
              <w:left w:val="single" w:sz="8" w:space="0" w:color="000000"/>
              <w:bottom w:val="single" w:sz="8" w:space="0" w:color="000000"/>
            </w:tcBorders>
            <w:shd w:val="clear" w:color="auto" w:fill="FFFFFF"/>
          </w:tcPr>
          <w:p w14:paraId="3044859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6500</w:t>
            </w:r>
          </w:p>
          <w:p w14:paraId="4FC5AAC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 193</w:t>
            </w:r>
          </w:p>
          <w:p w14:paraId="6D36561C"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164.312b</w:t>
            </w:r>
          </w:p>
          <w:p w14:paraId="58924FA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 FISMA 17.1.1</w:t>
            </w:r>
          </w:p>
        </w:tc>
      </w:tr>
      <w:tr w:rsidR="00332AB0" w:rsidRPr="00A2620B" w14:paraId="19481E9E"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7732E60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AU-3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76AF84D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Content of Audit Records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68916A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800-12, 800-19, 800-92, 800-94 </w:t>
            </w:r>
          </w:p>
        </w:tc>
        <w:tc>
          <w:tcPr>
            <w:tcW w:w="2793" w:type="dxa"/>
            <w:tcBorders>
              <w:top w:val="single" w:sz="8" w:space="0" w:color="000000"/>
              <w:left w:val="single" w:sz="8" w:space="0" w:color="000000"/>
              <w:bottom w:val="single" w:sz="8" w:space="0" w:color="000000"/>
            </w:tcBorders>
            <w:shd w:val="clear" w:color="auto" w:fill="FFFFFF"/>
          </w:tcPr>
          <w:p w14:paraId="14380FEB"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p w14:paraId="45C763C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 HIPAA 164.312b </w:t>
            </w:r>
          </w:p>
          <w:p w14:paraId="0D4B354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17.1.1</w:t>
            </w:r>
          </w:p>
        </w:tc>
      </w:tr>
      <w:tr w:rsidR="00332AB0" w:rsidRPr="00A2620B" w14:paraId="73B7CBEC"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7ECB58DA"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AU-4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A1CB20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Audit Storage Capacity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19E5D88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800-68, 800-92 </w:t>
            </w:r>
          </w:p>
        </w:tc>
        <w:tc>
          <w:tcPr>
            <w:tcW w:w="2793" w:type="dxa"/>
            <w:tcBorders>
              <w:top w:val="single" w:sz="8" w:space="0" w:color="000000"/>
              <w:left w:val="single" w:sz="8" w:space="0" w:color="000000"/>
              <w:bottom w:val="single" w:sz="8" w:space="0" w:color="000000"/>
            </w:tcBorders>
            <w:shd w:val="clear" w:color="auto" w:fill="FFFFFF"/>
          </w:tcPr>
          <w:p w14:paraId="21AFCEA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HIPAA 164.312b</w:t>
            </w:r>
          </w:p>
          <w:p w14:paraId="7097342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17.1.1</w:t>
            </w:r>
          </w:p>
        </w:tc>
      </w:tr>
      <w:tr w:rsidR="00332AB0" w:rsidRPr="00A2620B" w14:paraId="712ED9FF"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6D17193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AU-5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2A2E3B6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Response to Audit Processing Failures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AA9A6B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800-83, 800-92 </w:t>
            </w:r>
          </w:p>
        </w:tc>
        <w:tc>
          <w:tcPr>
            <w:tcW w:w="2793" w:type="dxa"/>
            <w:tcBorders>
              <w:top w:val="single" w:sz="8" w:space="0" w:color="000000"/>
              <w:left w:val="single" w:sz="8" w:space="0" w:color="000000"/>
              <w:bottom w:val="single" w:sz="8" w:space="0" w:color="000000"/>
            </w:tcBorders>
            <w:shd w:val="clear" w:color="auto" w:fill="FFFFFF"/>
          </w:tcPr>
          <w:p w14:paraId="696DEBE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E, pages 5-6</w:t>
            </w:r>
          </w:p>
          <w:p w14:paraId="3900284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6500</w:t>
            </w:r>
          </w:p>
          <w:p w14:paraId="5616157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164.312b</w:t>
            </w:r>
          </w:p>
          <w:p w14:paraId="28416E3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17.1.1</w:t>
            </w:r>
          </w:p>
        </w:tc>
      </w:tr>
      <w:tr w:rsidR="00332AB0" w:rsidRPr="00A2620B" w14:paraId="7F0CFCA1"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2D6E028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AU-6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706498E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Audit Monitoring, Analysis, and Reporting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5E17FF8C" w14:textId="00458462"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800-12, 800-42, 800-44, 800-45, 800-83, 800-92, 800-94 </w:t>
            </w:r>
          </w:p>
        </w:tc>
        <w:tc>
          <w:tcPr>
            <w:tcW w:w="2793" w:type="dxa"/>
            <w:tcBorders>
              <w:top w:val="single" w:sz="8" w:space="0" w:color="000000"/>
              <w:left w:val="single" w:sz="8" w:space="0" w:color="000000"/>
              <w:bottom w:val="single" w:sz="8" w:space="0" w:color="000000"/>
            </w:tcBorders>
            <w:shd w:val="clear" w:color="auto" w:fill="FFFFFF"/>
          </w:tcPr>
          <w:p w14:paraId="59B378AC"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6500</w:t>
            </w:r>
          </w:p>
          <w:p w14:paraId="55293E0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p w14:paraId="2A3D0FF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HIPAA 164.312b </w:t>
            </w:r>
          </w:p>
          <w:p w14:paraId="039B7CBC"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17.1.1</w:t>
            </w:r>
          </w:p>
        </w:tc>
      </w:tr>
      <w:tr w:rsidR="00332AB0" w:rsidRPr="00A2620B" w14:paraId="0D658894"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0449F8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AU-7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3A7EAC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Audit Reduction and Report Generation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BE7E3F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800-12, 800-44, 800-92 </w:t>
            </w:r>
          </w:p>
        </w:tc>
        <w:tc>
          <w:tcPr>
            <w:tcW w:w="2793" w:type="dxa"/>
            <w:tcBorders>
              <w:top w:val="single" w:sz="8" w:space="0" w:color="000000"/>
              <w:left w:val="single" w:sz="8" w:space="0" w:color="000000"/>
              <w:bottom w:val="single" w:sz="8" w:space="0" w:color="000000"/>
            </w:tcBorders>
            <w:shd w:val="clear" w:color="auto" w:fill="FFFFFF"/>
          </w:tcPr>
          <w:p w14:paraId="3A212943"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HIPAA 164.312b</w:t>
            </w:r>
          </w:p>
          <w:p w14:paraId="2538C18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17.1.1</w:t>
            </w:r>
          </w:p>
        </w:tc>
      </w:tr>
      <w:tr w:rsidR="00332AB0" w:rsidRPr="00A2620B" w14:paraId="14757DFC"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0B35472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AU-8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15F724D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Time Stamps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54C3F9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800-92, 800-94 </w:t>
            </w:r>
          </w:p>
        </w:tc>
        <w:tc>
          <w:tcPr>
            <w:tcW w:w="2793" w:type="dxa"/>
            <w:tcBorders>
              <w:top w:val="single" w:sz="8" w:space="0" w:color="000000"/>
              <w:left w:val="single" w:sz="8" w:space="0" w:color="000000"/>
              <w:bottom w:val="single" w:sz="8" w:space="0" w:color="000000"/>
            </w:tcBorders>
            <w:shd w:val="clear" w:color="auto" w:fill="FFFFFF"/>
          </w:tcPr>
          <w:p w14:paraId="19315423" w14:textId="672D3C06" w:rsidR="00332AB0" w:rsidRPr="009328A8" w:rsidRDefault="00332AB0" w:rsidP="00AE73D5">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1282C34D"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7A6EFA0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AU-9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E7A8AF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Protection of Audit Information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3EC1E1F3" w14:textId="05F449AB"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800-12, 800-19, 800-45, 800-72, 800-92, 800-94 </w:t>
            </w:r>
          </w:p>
        </w:tc>
        <w:tc>
          <w:tcPr>
            <w:tcW w:w="2793" w:type="dxa"/>
            <w:tcBorders>
              <w:top w:val="single" w:sz="8" w:space="0" w:color="000000"/>
              <w:left w:val="single" w:sz="8" w:space="0" w:color="000000"/>
              <w:bottom w:val="single" w:sz="8" w:space="0" w:color="000000"/>
            </w:tcBorders>
            <w:shd w:val="clear" w:color="auto" w:fill="FFFFFF"/>
          </w:tcPr>
          <w:p w14:paraId="2F05F48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HIPAA 164.312b, FISMA 17.1.1</w:t>
            </w:r>
          </w:p>
        </w:tc>
      </w:tr>
      <w:tr w:rsidR="00332AB0" w:rsidRPr="00A2620B" w14:paraId="3D428075"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D8B15C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AU-10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1BD00F2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Non-repudiation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17E0F434"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198; NIST SPs 800-49, 800-52, 800-89, </w:t>
            </w:r>
          </w:p>
          <w:p w14:paraId="2C051D7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800-95 </w:t>
            </w:r>
          </w:p>
        </w:tc>
        <w:tc>
          <w:tcPr>
            <w:tcW w:w="2793" w:type="dxa"/>
            <w:tcBorders>
              <w:top w:val="single" w:sz="8" w:space="0" w:color="000000"/>
              <w:left w:val="single" w:sz="8" w:space="0" w:color="000000"/>
              <w:bottom w:val="single" w:sz="8" w:space="0" w:color="000000"/>
            </w:tcBorders>
            <w:shd w:val="clear" w:color="auto" w:fill="FFFFFF"/>
          </w:tcPr>
          <w:p w14:paraId="5B496A3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p w14:paraId="2A7D0BC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164.312b</w:t>
            </w:r>
          </w:p>
          <w:p w14:paraId="1A39FA4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17.1.1</w:t>
            </w:r>
          </w:p>
        </w:tc>
      </w:tr>
      <w:tr w:rsidR="00332AB0" w:rsidRPr="00A2620B" w14:paraId="4CC301AC"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B46D11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AU-11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26D0F96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Audit Record Retention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39FC191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800-92 </w:t>
            </w:r>
          </w:p>
        </w:tc>
        <w:tc>
          <w:tcPr>
            <w:tcW w:w="2793" w:type="dxa"/>
            <w:tcBorders>
              <w:top w:val="single" w:sz="8" w:space="0" w:color="000000"/>
              <w:left w:val="single" w:sz="8" w:space="0" w:color="000000"/>
              <w:bottom w:val="single" w:sz="8" w:space="0" w:color="000000"/>
            </w:tcBorders>
            <w:shd w:val="clear" w:color="auto" w:fill="FFFFFF"/>
          </w:tcPr>
          <w:p w14:paraId="175C58AF"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6BB068AB"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702403F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0B9FF5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System and Communications Protection Policy and Procedures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A848A6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200; NIST SPs 800-12, 800-14, 800-28, </w:t>
            </w:r>
          </w:p>
          <w:p w14:paraId="79BDC82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800-100 </w:t>
            </w:r>
          </w:p>
        </w:tc>
        <w:tc>
          <w:tcPr>
            <w:tcW w:w="2793" w:type="dxa"/>
            <w:tcBorders>
              <w:top w:val="single" w:sz="8" w:space="0" w:color="000000"/>
              <w:left w:val="single" w:sz="8" w:space="0" w:color="000000"/>
              <w:bottom w:val="single" w:sz="8" w:space="0" w:color="000000"/>
            </w:tcBorders>
            <w:shd w:val="clear" w:color="auto" w:fill="FFFFFF"/>
          </w:tcPr>
          <w:p w14:paraId="00B3CE3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 205</w:t>
            </w:r>
          </w:p>
          <w:p w14:paraId="0CFA01C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164.306</w:t>
            </w:r>
          </w:p>
          <w:p w14:paraId="6E23BA5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12.0</w:t>
            </w:r>
          </w:p>
        </w:tc>
      </w:tr>
      <w:tr w:rsidR="00332AB0" w:rsidRPr="00A2620B" w14:paraId="3354BC84"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69AC4E1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SC-2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123CF72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Application Partitioning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7E2D72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800-19 </w:t>
            </w:r>
          </w:p>
        </w:tc>
        <w:tc>
          <w:tcPr>
            <w:tcW w:w="2793" w:type="dxa"/>
            <w:tcBorders>
              <w:top w:val="single" w:sz="8" w:space="0" w:color="000000"/>
              <w:left w:val="single" w:sz="8" w:space="0" w:color="000000"/>
              <w:bottom w:val="single" w:sz="8" w:space="0" w:color="000000"/>
            </w:tcBorders>
            <w:shd w:val="clear" w:color="auto" w:fill="FFFFFF"/>
          </w:tcPr>
          <w:p w14:paraId="6465E02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6BEDC47A"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4D0DBF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SC-3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6B93353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Security Function Isolation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096CAE4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800-81 </w:t>
            </w:r>
          </w:p>
        </w:tc>
        <w:tc>
          <w:tcPr>
            <w:tcW w:w="2793" w:type="dxa"/>
            <w:tcBorders>
              <w:top w:val="single" w:sz="8" w:space="0" w:color="000000"/>
              <w:left w:val="single" w:sz="8" w:space="0" w:color="000000"/>
              <w:bottom w:val="single" w:sz="8" w:space="0" w:color="000000"/>
            </w:tcBorders>
            <w:shd w:val="clear" w:color="auto" w:fill="FFFFFF"/>
          </w:tcPr>
          <w:p w14:paraId="2966E86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1054F016"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1B97641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SC-4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19E7DC9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Information Remanence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F06479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5EF5A20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6618A44B"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258B28C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SC-5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66A90BC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DoS Protection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95B06E5" w14:textId="07BAE318"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800-44, 800-54, 800-68, 800-81, 800-94, 800-95 </w:t>
            </w:r>
          </w:p>
        </w:tc>
        <w:tc>
          <w:tcPr>
            <w:tcW w:w="2793" w:type="dxa"/>
            <w:tcBorders>
              <w:top w:val="single" w:sz="8" w:space="0" w:color="000000"/>
              <w:left w:val="single" w:sz="8" w:space="0" w:color="000000"/>
              <w:bottom w:val="single" w:sz="8" w:space="0" w:color="000000"/>
            </w:tcBorders>
            <w:shd w:val="clear" w:color="auto" w:fill="FFFFFF"/>
          </w:tcPr>
          <w:p w14:paraId="642477E6"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324379AA"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A63C71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SC-6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0DA4C4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Resource Priority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11ADD24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5467EEDD"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1FE21C44"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619F3F6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SC-7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54F572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Boundary Protection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1B71A5A7" w14:textId="27A6B386"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800-28, 800-36, 800-41, 800-44, 800-46, 800-54, 800-58, 800-70, 800-77, 800-82, 800-83 </w:t>
            </w:r>
          </w:p>
        </w:tc>
        <w:tc>
          <w:tcPr>
            <w:tcW w:w="2793" w:type="dxa"/>
            <w:tcBorders>
              <w:top w:val="single" w:sz="8" w:space="0" w:color="000000"/>
              <w:left w:val="single" w:sz="8" w:space="0" w:color="000000"/>
              <w:bottom w:val="single" w:sz="8" w:space="0" w:color="000000"/>
            </w:tcBorders>
            <w:shd w:val="clear" w:color="auto" w:fill="FFFFFF"/>
          </w:tcPr>
          <w:p w14:paraId="71ECA83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p w14:paraId="1EFE612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Memorandum: “Limitations on Installation of Modems in Desktop Computers” dated Nov 14, 2004, Local Policies and Procedures (LAN Security Plan)</w:t>
            </w:r>
          </w:p>
        </w:tc>
      </w:tr>
      <w:tr w:rsidR="00332AB0" w:rsidRPr="00A2620B" w14:paraId="04145CBD"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4063234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SC-8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64D8568"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Transmission Integrity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3AE6034" w14:textId="4141D7E5"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198; NIST SPs 800-44, 800-45, 800-49, 800-52, 800-57, 800-54, 800-58, 800-66, 800-77, 800-81, 800-95, 800-97 </w:t>
            </w:r>
          </w:p>
        </w:tc>
        <w:tc>
          <w:tcPr>
            <w:tcW w:w="2793" w:type="dxa"/>
            <w:tcBorders>
              <w:top w:val="single" w:sz="8" w:space="0" w:color="000000"/>
              <w:left w:val="single" w:sz="8" w:space="0" w:color="000000"/>
              <w:bottom w:val="single" w:sz="8" w:space="0" w:color="000000"/>
            </w:tcBorders>
            <w:shd w:val="clear" w:color="auto" w:fill="FFFFFF"/>
          </w:tcPr>
          <w:p w14:paraId="13AD8D5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0BAF53C7"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1C36642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SC-9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6DABF29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Transmission Confidentiality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3A83385E" w14:textId="1604401D"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800-44, 800-45, 800-49, 800-52, 800-54, 800-57, 800-58, 800-66, 800-77, 800-95, 800-97 </w:t>
            </w:r>
          </w:p>
        </w:tc>
        <w:tc>
          <w:tcPr>
            <w:tcW w:w="2793" w:type="dxa"/>
            <w:tcBorders>
              <w:top w:val="single" w:sz="8" w:space="0" w:color="000000"/>
              <w:left w:val="single" w:sz="8" w:space="0" w:color="000000"/>
              <w:bottom w:val="single" w:sz="8" w:space="0" w:color="000000"/>
            </w:tcBorders>
            <w:shd w:val="clear" w:color="auto" w:fill="FFFFFF"/>
          </w:tcPr>
          <w:p w14:paraId="5716405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3FAA1033" w14:textId="77777777" w:rsidTr="00AE73D5">
        <w:trPr>
          <w:cantSplit/>
          <w:jc w:val="center"/>
        </w:trPr>
        <w:tc>
          <w:tcPr>
            <w:tcW w:w="1453" w:type="dxa"/>
            <w:tcBorders>
              <w:top w:val="single" w:sz="8" w:space="0" w:color="000000"/>
              <w:bottom w:val="single" w:sz="8" w:space="0" w:color="000000"/>
              <w:right w:val="single" w:sz="8" w:space="0" w:color="000000"/>
            </w:tcBorders>
            <w:shd w:val="clear" w:color="auto" w:fill="FFFFFF"/>
          </w:tcPr>
          <w:p w14:paraId="602DAAA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SC-10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2F956D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Network Disconnect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2860F9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800-46 </w:t>
            </w:r>
          </w:p>
        </w:tc>
        <w:tc>
          <w:tcPr>
            <w:tcW w:w="2793" w:type="dxa"/>
            <w:tcBorders>
              <w:top w:val="single" w:sz="8" w:space="0" w:color="000000"/>
              <w:left w:val="single" w:sz="8" w:space="0" w:color="000000"/>
              <w:bottom w:val="single" w:sz="8" w:space="0" w:color="000000"/>
            </w:tcBorders>
            <w:shd w:val="clear" w:color="auto" w:fill="FFFFFF"/>
          </w:tcPr>
          <w:p w14:paraId="2C11BDC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 Appendix D pages D- 213, and D-214</w:t>
            </w:r>
          </w:p>
        </w:tc>
      </w:tr>
      <w:tr w:rsidR="00332AB0" w:rsidRPr="00A2620B" w14:paraId="22769552"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7A3C420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SC-11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74BCF328"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Trusted Path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0FC93AC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35E161E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052D47FE"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A4B248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SC-12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6FC65D8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Cryptographic Key Establishment and Management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0604409" w14:textId="3C1C5CCC"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140-2; NIST SPs 800-12, 800-21, 800-52, 800-56, 800-57, 800-58, 800-73, 800-77, 800-97 </w:t>
            </w:r>
          </w:p>
        </w:tc>
        <w:tc>
          <w:tcPr>
            <w:tcW w:w="2793" w:type="dxa"/>
            <w:tcBorders>
              <w:top w:val="single" w:sz="8" w:space="0" w:color="000000"/>
              <w:left w:val="single" w:sz="8" w:space="0" w:color="000000"/>
              <w:bottom w:val="single" w:sz="8" w:space="0" w:color="000000"/>
            </w:tcBorders>
            <w:shd w:val="clear" w:color="auto" w:fill="FFFFFF"/>
          </w:tcPr>
          <w:p w14:paraId="681EEB14"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2BDFF36C"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352F9A1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SC-13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7E3639E4"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Use of Cryptography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0157D71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140-2, 180-2, 186-2, 190, 197 198, 201-1; NIST Special </w:t>
            </w:r>
          </w:p>
          <w:p w14:paraId="21E453F8"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Publications 800-12, 800-17, 800-20, 800-21, 800-22, 800-29, </w:t>
            </w:r>
          </w:p>
          <w:p w14:paraId="4F76222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800-38A, 800-38B, 800-38C, 800-38D, 800-67, 800-78, 800-90 </w:t>
            </w:r>
          </w:p>
        </w:tc>
        <w:tc>
          <w:tcPr>
            <w:tcW w:w="2793" w:type="dxa"/>
            <w:tcBorders>
              <w:top w:val="single" w:sz="8" w:space="0" w:color="000000"/>
              <w:left w:val="single" w:sz="8" w:space="0" w:color="000000"/>
              <w:bottom w:val="single" w:sz="8" w:space="0" w:color="000000"/>
            </w:tcBorders>
            <w:shd w:val="clear" w:color="auto" w:fill="FFFFFF"/>
          </w:tcPr>
          <w:p w14:paraId="02099F2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p w14:paraId="462A8C81" w14:textId="77777777" w:rsidR="00332AB0" w:rsidRPr="009328A8" w:rsidRDefault="00332AB0" w:rsidP="009328A8">
            <w:pPr>
              <w:pStyle w:val="Body1"/>
              <w:spacing w:before="40" w:after="40"/>
              <w:rPr>
                <w:rFonts w:asciiTheme="minorHAnsi" w:hAnsiTheme="minorHAnsi"/>
                <w:i/>
                <w:sz w:val="18"/>
                <w:szCs w:val="18"/>
              </w:rPr>
            </w:pPr>
          </w:p>
          <w:p w14:paraId="695D10B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 xml:space="preserve">WebCIMS </w:t>
            </w:r>
            <w:hyperlink r:id="rId50" w:history="1">
              <w:r w:rsidRPr="009328A8">
                <w:rPr>
                  <w:rFonts w:asciiTheme="minorHAnsi" w:hAnsiTheme="minorHAnsi"/>
                  <w:i/>
                  <w:sz w:val="18"/>
                  <w:szCs w:val="18"/>
                </w:rPr>
                <w:t>363077</w:t>
              </w:r>
            </w:hyperlink>
            <w:r w:rsidRPr="009328A8">
              <w:rPr>
                <w:rFonts w:asciiTheme="minorHAnsi" w:hAnsiTheme="minorHAnsi"/>
                <w:i/>
                <w:sz w:val="18"/>
                <w:szCs w:val="18"/>
              </w:rPr>
              <w:t>;</w:t>
            </w:r>
          </w:p>
          <w:p w14:paraId="325679B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Implementation of VA Device Encryption</w:t>
            </w:r>
          </w:p>
          <w:p w14:paraId="3A8867C1" w14:textId="77777777" w:rsidR="00332AB0" w:rsidRPr="009328A8" w:rsidRDefault="00090A45" w:rsidP="009328A8">
            <w:pPr>
              <w:pStyle w:val="Body1"/>
              <w:spacing w:before="40" w:after="40"/>
              <w:rPr>
                <w:rFonts w:asciiTheme="minorHAnsi" w:hAnsiTheme="minorHAnsi"/>
                <w:i/>
                <w:sz w:val="18"/>
                <w:szCs w:val="18"/>
              </w:rPr>
            </w:pPr>
            <w:hyperlink r:id="rId51" w:history="1">
              <w:r w:rsidR="00332AB0" w:rsidRPr="009328A8">
                <w:rPr>
                  <w:rFonts w:asciiTheme="minorHAnsi" w:hAnsiTheme="minorHAnsi"/>
                  <w:i/>
                  <w:sz w:val="18"/>
                  <w:szCs w:val="18"/>
                </w:rPr>
                <w:t>Memo</w:t>
              </w:r>
            </w:hyperlink>
            <w:r w:rsidR="00332AB0" w:rsidRPr="009328A8">
              <w:rPr>
                <w:rFonts w:asciiTheme="minorHAnsi" w:hAnsiTheme="minorHAnsi"/>
                <w:i/>
                <w:sz w:val="18"/>
                <w:szCs w:val="18"/>
              </w:rPr>
              <w:t>, Aug 2, 2006,</w:t>
            </w:r>
          </w:p>
          <w:p w14:paraId="1E011DC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National Deployment of the PIV Process</w:t>
            </w:r>
          </w:p>
        </w:tc>
      </w:tr>
      <w:tr w:rsidR="00332AB0" w:rsidRPr="00A2620B" w14:paraId="5BBAE888"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498A3C7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SC-14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73D9C7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Public Access Protections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71A8136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800-12 </w:t>
            </w:r>
          </w:p>
        </w:tc>
        <w:tc>
          <w:tcPr>
            <w:tcW w:w="2793" w:type="dxa"/>
            <w:tcBorders>
              <w:top w:val="single" w:sz="8" w:space="0" w:color="000000"/>
              <w:left w:val="single" w:sz="8" w:space="0" w:color="000000"/>
              <w:bottom w:val="single" w:sz="8" w:space="0" w:color="000000"/>
            </w:tcBorders>
            <w:shd w:val="clear" w:color="auto" w:fill="FFFFFF"/>
          </w:tcPr>
          <w:p w14:paraId="57FE8ED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3D508866"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2C77911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SC-15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206A1A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Collaborative Computing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5373A21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161EF959"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30D4D2AB"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58D8C51"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SC-16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24CE268"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Transmission of Security Parameters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A968799"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No references available. </w:t>
            </w:r>
          </w:p>
        </w:tc>
        <w:tc>
          <w:tcPr>
            <w:tcW w:w="2793" w:type="dxa"/>
            <w:tcBorders>
              <w:top w:val="single" w:sz="8" w:space="0" w:color="000000"/>
              <w:left w:val="single" w:sz="8" w:space="0" w:color="000000"/>
              <w:bottom w:val="single" w:sz="8" w:space="0" w:color="000000"/>
            </w:tcBorders>
            <w:shd w:val="clear" w:color="auto" w:fill="FFFFFF"/>
          </w:tcPr>
          <w:p w14:paraId="0BDCCDEE"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0447B0C8"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6FA2AE3A"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SC-17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F02EB8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Public Key Infrastructure Certificates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7CC26499" w14:textId="2720C3CB"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FIPS 201; NIST SPs 800-15, 800-25, 800-32, 800-36, 800-56, 800-57, 800-89 </w:t>
            </w:r>
          </w:p>
        </w:tc>
        <w:tc>
          <w:tcPr>
            <w:tcW w:w="2793" w:type="dxa"/>
            <w:tcBorders>
              <w:top w:val="single" w:sz="8" w:space="0" w:color="000000"/>
              <w:left w:val="single" w:sz="8" w:space="0" w:color="000000"/>
              <w:bottom w:val="single" w:sz="8" w:space="0" w:color="000000"/>
            </w:tcBorders>
            <w:shd w:val="clear" w:color="auto" w:fill="FFFFFF"/>
          </w:tcPr>
          <w:p w14:paraId="489A4B86" w14:textId="77777777" w:rsidR="00332AB0" w:rsidRPr="009328A8" w:rsidRDefault="00090A45" w:rsidP="009328A8">
            <w:pPr>
              <w:pStyle w:val="Body1"/>
              <w:spacing w:before="40" w:after="40"/>
              <w:rPr>
                <w:rFonts w:asciiTheme="minorHAnsi" w:hAnsiTheme="minorHAnsi"/>
                <w:i/>
                <w:sz w:val="18"/>
                <w:szCs w:val="18"/>
              </w:rPr>
            </w:pPr>
            <w:hyperlink r:id="rId52" w:history="1">
              <w:r w:rsidR="00332AB0" w:rsidRPr="009328A8">
                <w:rPr>
                  <w:rFonts w:asciiTheme="minorHAnsi" w:hAnsiTheme="minorHAnsi"/>
                  <w:i/>
                  <w:sz w:val="18"/>
                  <w:szCs w:val="18"/>
                </w:rPr>
                <w:t>Memo</w:t>
              </w:r>
            </w:hyperlink>
            <w:r w:rsidR="00332AB0" w:rsidRPr="009328A8">
              <w:rPr>
                <w:rFonts w:asciiTheme="minorHAnsi" w:hAnsiTheme="minorHAnsi"/>
                <w:i/>
                <w:sz w:val="18"/>
                <w:szCs w:val="18"/>
              </w:rPr>
              <w:t>, August 2, 2006,</w:t>
            </w:r>
          </w:p>
          <w:p w14:paraId="62503CF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National Deployment of the PIV Process</w:t>
            </w:r>
          </w:p>
          <w:p w14:paraId="3B3F3E59"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1EAD1A7A"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4D5590F8"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SC-18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66A7494A"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Mobile Code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3AB39BD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800-28 </w:t>
            </w:r>
          </w:p>
        </w:tc>
        <w:tc>
          <w:tcPr>
            <w:tcW w:w="2793" w:type="dxa"/>
            <w:tcBorders>
              <w:top w:val="single" w:sz="8" w:space="0" w:color="000000"/>
              <w:left w:val="single" w:sz="8" w:space="0" w:color="000000"/>
              <w:bottom w:val="single" w:sz="8" w:space="0" w:color="000000"/>
            </w:tcBorders>
            <w:shd w:val="clear" w:color="auto" w:fill="FFFFFF"/>
          </w:tcPr>
          <w:p w14:paraId="176F2A0E"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24D53BE1"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71DD876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SC-19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AA1108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VoIP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7004D4A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800-58 </w:t>
            </w:r>
          </w:p>
        </w:tc>
        <w:tc>
          <w:tcPr>
            <w:tcW w:w="2793" w:type="dxa"/>
            <w:tcBorders>
              <w:top w:val="single" w:sz="8" w:space="0" w:color="000000"/>
              <w:left w:val="single" w:sz="8" w:space="0" w:color="000000"/>
              <w:bottom w:val="single" w:sz="8" w:space="0" w:color="000000"/>
            </w:tcBorders>
            <w:shd w:val="clear" w:color="auto" w:fill="FFFFFF"/>
          </w:tcPr>
          <w:p w14:paraId="045EE5E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p w14:paraId="47A7BE71"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164.308a4iiB HIPAA 164.308a4iiC</w:t>
            </w:r>
          </w:p>
          <w:p w14:paraId="0941CCDF"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HIPAA 164.312e, FISMA 6.2.4</w:t>
            </w:r>
          </w:p>
          <w:p w14:paraId="3C5D35F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8.2</w:t>
            </w:r>
          </w:p>
          <w:p w14:paraId="5EED26D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15.1</w:t>
            </w:r>
          </w:p>
          <w:p w14:paraId="4AF7F09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FISMA 16.1</w:t>
            </w:r>
          </w:p>
        </w:tc>
      </w:tr>
      <w:tr w:rsidR="00332AB0" w:rsidRPr="00A2620B" w14:paraId="50B5292B" w14:textId="77777777" w:rsidTr="00AE73D5">
        <w:trPr>
          <w:cantSplit/>
          <w:jc w:val="center"/>
        </w:trPr>
        <w:tc>
          <w:tcPr>
            <w:tcW w:w="1453" w:type="dxa"/>
            <w:tcBorders>
              <w:top w:val="single" w:sz="8" w:space="0" w:color="000000"/>
              <w:bottom w:val="single" w:sz="8" w:space="0" w:color="000000"/>
              <w:right w:val="single" w:sz="8" w:space="0" w:color="000000"/>
            </w:tcBorders>
            <w:shd w:val="clear" w:color="auto" w:fill="FFFFFF"/>
          </w:tcPr>
          <w:p w14:paraId="2366DF9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SC-20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3C9D3857"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Secure Name/Address Resolution Service (Authoritative Source)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7687452F"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800-32, 800-81 </w:t>
            </w:r>
          </w:p>
        </w:tc>
        <w:tc>
          <w:tcPr>
            <w:tcW w:w="2793" w:type="dxa"/>
            <w:tcBorders>
              <w:top w:val="single" w:sz="8" w:space="0" w:color="000000"/>
              <w:left w:val="single" w:sz="8" w:space="0" w:color="000000"/>
              <w:bottom w:val="single" w:sz="8" w:space="0" w:color="000000"/>
            </w:tcBorders>
            <w:shd w:val="clear" w:color="auto" w:fill="FFFFFF"/>
          </w:tcPr>
          <w:p w14:paraId="3E76054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675622C2"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0F92F3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SC-21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29412B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Secure Name/Address Resolution Service (Recursive or Caching Resolver)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059FAF6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800-81 </w:t>
            </w:r>
          </w:p>
        </w:tc>
        <w:tc>
          <w:tcPr>
            <w:tcW w:w="2793" w:type="dxa"/>
            <w:tcBorders>
              <w:top w:val="single" w:sz="8" w:space="0" w:color="000000"/>
              <w:left w:val="single" w:sz="8" w:space="0" w:color="000000"/>
              <w:bottom w:val="single" w:sz="8" w:space="0" w:color="000000"/>
            </w:tcBorders>
            <w:shd w:val="clear" w:color="auto" w:fill="FFFFFF"/>
          </w:tcPr>
          <w:p w14:paraId="5A180A75" w14:textId="77777777" w:rsidR="00332AB0" w:rsidRPr="009328A8" w:rsidRDefault="00332AB0" w:rsidP="009328A8">
            <w:pPr>
              <w:pStyle w:val="Body1"/>
              <w:spacing w:before="40" w:after="40"/>
              <w:rPr>
                <w:rFonts w:asciiTheme="minorHAnsi" w:hAnsiTheme="minorHAnsi"/>
                <w:i/>
                <w:sz w:val="18"/>
                <w:szCs w:val="18"/>
              </w:rPr>
            </w:pPr>
          </w:p>
        </w:tc>
      </w:tr>
      <w:tr w:rsidR="00332AB0" w:rsidRPr="00A2620B" w14:paraId="59AE93D1"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6E80532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SC-22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C01ECF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Architecture and Provisioning for Name/Address Resolution Service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00ED4AD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 800-81 </w:t>
            </w:r>
          </w:p>
        </w:tc>
        <w:tc>
          <w:tcPr>
            <w:tcW w:w="2793" w:type="dxa"/>
            <w:tcBorders>
              <w:top w:val="single" w:sz="8" w:space="0" w:color="000000"/>
              <w:left w:val="single" w:sz="8" w:space="0" w:color="000000"/>
              <w:bottom w:val="single" w:sz="8" w:space="0" w:color="000000"/>
            </w:tcBorders>
            <w:shd w:val="clear" w:color="auto" w:fill="FFFFFF"/>
          </w:tcPr>
          <w:p w14:paraId="2A5D55BA"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tc>
      </w:tr>
      <w:tr w:rsidR="00332AB0" w:rsidRPr="00A2620B" w14:paraId="11B466B1"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196996B4"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SC-23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2C7242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Session Authenticity </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CC1A3F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 xml:space="preserve">NIST SPs 800-52, 800-54, 800-77, 800-95 </w:t>
            </w:r>
          </w:p>
        </w:tc>
        <w:tc>
          <w:tcPr>
            <w:tcW w:w="2793" w:type="dxa"/>
            <w:tcBorders>
              <w:top w:val="single" w:sz="8" w:space="0" w:color="000000"/>
              <w:left w:val="single" w:sz="8" w:space="0" w:color="000000"/>
              <w:bottom w:val="single" w:sz="8" w:space="0" w:color="000000"/>
            </w:tcBorders>
            <w:shd w:val="clear" w:color="auto" w:fill="FFFFFF"/>
          </w:tcPr>
          <w:p w14:paraId="1BBBE106" w14:textId="77777777" w:rsidR="00332AB0" w:rsidRPr="009328A8" w:rsidRDefault="00332AB0" w:rsidP="009328A8">
            <w:pPr>
              <w:pStyle w:val="Body1"/>
              <w:keepNext/>
              <w:spacing w:before="40" w:after="40"/>
              <w:rPr>
                <w:rFonts w:asciiTheme="minorHAnsi" w:hAnsiTheme="minorHAnsi"/>
                <w:i/>
                <w:sz w:val="18"/>
                <w:szCs w:val="18"/>
              </w:rPr>
            </w:pPr>
          </w:p>
        </w:tc>
      </w:tr>
    </w:tbl>
    <w:p w14:paraId="1F630620" w14:textId="4B5C3D14" w:rsidR="00640F73" w:rsidRDefault="00640F73" w:rsidP="00D253F7">
      <w:pPr>
        <w:pStyle w:val="Caption"/>
      </w:pPr>
      <w:bookmarkStart w:id="192" w:name="_Toc443575518"/>
      <w:r>
        <w:t xml:space="preserve">Table </w:t>
      </w:r>
      <w:fldSimple w:instr=" SEQ Table \* ARABIC ">
        <w:r w:rsidR="00DF255A">
          <w:rPr>
            <w:noProof/>
          </w:rPr>
          <w:t>43</w:t>
        </w:r>
      </w:fldSimple>
      <w:r>
        <w:t>: Security Specifications - Privacy Controls</w:t>
      </w:r>
      <w:bookmarkEnd w:id="192"/>
    </w:p>
    <w:tbl>
      <w:tblPr>
        <w:tblW w:w="9554" w:type="dxa"/>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453"/>
        <w:gridCol w:w="1979"/>
        <w:gridCol w:w="3329"/>
        <w:gridCol w:w="2793"/>
      </w:tblGrid>
      <w:tr w:rsidR="00534B3B" w:rsidRPr="005A579D" w14:paraId="4AB23CA6" w14:textId="77777777" w:rsidTr="009328A8">
        <w:trPr>
          <w:tblHeader/>
          <w:jc w:val="center"/>
        </w:trPr>
        <w:tc>
          <w:tcPr>
            <w:tcW w:w="1453" w:type="dxa"/>
            <w:tcBorders>
              <w:top w:val="single" w:sz="8" w:space="0" w:color="000000"/>
              <w:bottom w:val="single" w:sz="8" w:space="0" w:color="000000"/>
              <w:right w:val="single" w:sz="8" w:space="0" w:color="000000"/>
            </w:tcBorders>
            <w:shd w:val="clear" w:color="auto" w:fill="C0C0C0"/>
            <w:vAlign w:val="center"/>
          </w:tcPr>
          <w:p w14:paraId="431B15B1" w14:textId="77777777" w:rsidR="00534B3B" w:rsidRPr="005A579D" w:rsidRDefault="00534B3B" w:rsidP="00640F73">
            <w:pPr>
              <w:jc w:val="center"/>
              <w:rPr>
                <w:rFonts w:asciiTheme="minorHAnsi" w:hAnsiTheme="minorHAnsi"/>
                <w:b/>
                <w:sz w:val="20"/>
                <w:szCs w:val="20"/>
              </w:rPr>
            </w:pPr>
            <w:r w:rsidRPr="005A579D">
              <w:rPr>
                <w:rFonts w:asciiTheme="minorHAnsi" w:hAnsiTheme="minorHAnsi"/>
                <w:b/>
                <w:sz w:val="20"/>
                <w:szCs w:val="20"/>
              </w:rPr>
              <w:t>CONTROL NUMBER</w:t>
            </w:r>
          </w:p>
        </w:tc>
        <w:tc>
          <w:tcPr>
            <w:tcW w:w="1979" w:type="dxa"/>
            <w:tcBorders>
              <w:top w:val="single" w:sz="8" w:space="0" w:color="000000"/>
              <w:left w:val="single" w:sz="8" w:space="0" w:color="000000"/>
              <w:bottom w:val="single" w:sz="8" w:space="0" w:color="000000"/>
              <w:right w:val="single" w:sz="8" w:space="0" w:color="000000"/>
            </w:tcBorders>
            <w:shd w:val="clear" w:color="auto" w:fill="C0C0C0"/>
            <w:vAlign w:val="center"/>
          </w:tcPr>
          <w:p w14:paraId="011BF695" w14:textId="1160CDF6" w:rsidR="00534B3B" w:rsidRPr="005A579D" w:rsidRDefault="00534B3B" w:rsidP="00640F73">
            <w:pPr>
              <w:jc w:val="center"/>
              <w:rPr>
                <w:rFonts w:asciiTheme="minorHAnsi" w:hAnsiTheme="minorHAnsi"/>
                <w:b/>
                <w:sz w:val="20"/>
                <w:szCs w:val="20"/>
              </w:rPr>
            </w:pPr>
            <w:r>
              <w:rPr>
                <w:rFonts w:asciiTheme="minorHAnsi" w:hAnsiTheme="minorHAnsi"/>
                <w:b/>
                <w:sz w:val="20"/>
                <w:szCs w:val="20"/>
              </w:rPr>
              <w:t>PRIVACY</w:t>
            </w:r>
            <w:r w:rsidRPr="005A579D">
              <w:rPr>
                <w:rFonts w:asciiTheme="minorHAnsi" w:hAnsiTheme="minorHAnsi"/>
                <w:b/>
                <w:sz w:val="20"/>
                <w:szCs w:val="20"/>
              </w:rPr>
              <w:t xml:space="preserve"> CONTROL NAME</w:t>
            </w:r>
          </w:p>
        </w:tc>
        <w:tc>
          <w:tcPr>
            <w:tcW w:w="3329" w:type="dxa"/>
            <w:tcBorders>
              <w:top w:val="single" w:sz="8" w:space="0" w:color="000000"/>
              <w:left w:val="single" w:sz="8" w:space="0" w:color="000000"/>
              <w:bottom w:val="single" w:sz="8" w:space="0" w:color="000000"/>
            </w:tcBorders>
            <w:shd w:val="clear" w:color="auto" w:fill="C0C0C0"/>
            <w:vAlign w:val="center"/>
          </w:tcPr>
          <w:p w14:paraId="28CF5CFD" w14:textId="77777777" w:rsidR="00534B3B" w:rsidRPr="005A579D" w:rsidRDefault="00534B3B" w:rsidP="00640F73">
            <w:pPr>
              <w:jc w:val="center"/>
              <w:rPr>
                <w:rFonts w:asciiTheme="minorHAnsi" w:hAnsiTheme="minorHAnsi"/>
                <w:b/>
                <w:sz w:val="20"/>
                <w:szCs w:val="20"/>
              </w:rPr>
            </w:pPr>
            <w:r w:rsidRPr="005A579D">
              <w:rPr>
                <w:rFonts w:asciiTheme="minorHAnsi" w:hAnsiTheme="minorHAnsi"/>
                <w:b/>
                <w:sz w:val="20"/>
                <w:szCs w:val="20"/>
              </w:rPr>
              <w:t>RELATED NIST PUBLICATIONS</w:t>
            </w:r>
          </w:p>
        </w:tc>
        <w:tc>
          <w:tcPr>
            <w:tcW w:w="2793" w:type="dxa"/>
            <w:tcBorders>
              <w:top w:val="single" w:sz="8" w:space="0" w:color="000000"/>
              <w:left w:val="single" w:sz="8" w:space="0" w:color="000000"/>
              <w:bottom w:val="single" w:sz="8" w:space="0" w:color="000000"/>
            </w:tcBorders>
            <w:shd w:val="clear" w:color="auto" w:fill="C0C0C0"/>
            <w:vAlign w:val="center"/>
          </w:tcPr>
          <w:p w14:paraId="362F2BDB" w14:textId="77777777" w:rsidR="00534B3B" w:rsidRPr="005A579D" w:rsidRDefault="00534B3B" w:rsidP="00640F73">
            <w:pPr>
              <w:jc w:val="center"/>
              <w:rPr>
                <w:rFonts w:asciiTheme="minorHAnsi" w:hAnsiTheme="minorHAnsi"/>
                <w:b/>
                <w:sz w:val="20"/>
                <w:szCs w:val="20"/>
              </w:rPr>
            </w:pPr>
            <w:r w:rsidRPr="005A579D">
              <w:rPr>
                <w:rFonts w:asciiTheme="minorHAnsi" w:hAnsiTheme="minorHAnsi"/>
                <w:b/>
                <w:sz w:val="20"/>
                <w:szCs w:val="20"/>
              </w:rPr>
              <w:t>RELATED FISMA/HIPAA/VA GUIDANCE</w:t>
            </w:r>
          </w:p>
        </w:tc>
      </w:tr>
      <w:tr w:rsidR="00332AB0" w:rsidRPr="00A2620B" w14:paraId="1E8B94EE"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16E0AED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Privacy-1</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449F7C84"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Policies and Procedures</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35789FB5"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6F93AEBB"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p w14:paraId="0FA31CD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Directive 1605</w:t>
            </w:r>
          </w:p>
          <w:p w14:paraId="7F95528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1605.1</w:t>
            </w:r>
          </w:p>
        </w:tc>
      </w:tr>
      <w:tr w:rsidR="00332AB0" w:rsidRPr="00A2620B" w14:paraId="1478A61A"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6BDD356A"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Privacy-2</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2057243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Assigned Roles, Responsibilities, and Accountability</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A15EDE2"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4653DA0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6502</w:t>
            </w:r>
          </w:p>
          <w:p w14:paraId="19DF4F94"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1605.1, 35a2</w:t>
            </w:r>
          </w:p>
          <w:p w14:paraId="26FC93D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WebCIMS 377540</w:t>
            </w:r>
          </w:p>
          <w:p w14:paraId="42C180D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Establishing Full-Time Privacy Officers</w:t>
            </w:r>
          </w:p>
        </w:tc>
      </w:tr>
      <w:tr w:rsidR="00332AB0" w:rsidRPr="00A2620B" w14:paraId="141917E1"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7388FFCB"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Privacy-3</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69CA1278"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Monitoring and Measuring</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08336BE0"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37BE218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1605.1</w:t>
            </w:r>
          </w:p>
        </w:tc>
      </w:tr>
      <w:tr w:rsidR="00332AB0" w:rsidRPr="00A2620B" w14:paraId="32B17866"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21B5D26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Privacy-4</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7568892"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Education: Awareness and Role-based Training Programs</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DC2353D"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0E8123BB"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6502</w:t>
            </w:r>
          </w:p>
          <w:p w14:paraId="0B4463C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1605.1</w:t>
            </w:r>
          </w:p>
          <w:p w14:paraId="54696CCB"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WebCIMS 393281</w:t>
            </w:r>
          </w:p>
          <w:p w14:paraId="6B7F836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Official FY08 Privacy Awareness Training Announcement</w:t>
            </w:r>
          </w:p>
          <w:p w14:paraId="5320F706"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OMB A-130 App I, 3a6</w:t>
            </w:r>
          </w:p>
        </w:tc>
      </w:tr>
      <w:tr w:rsidR="00332AB0" w:rsidRPr="00A2620B" w14:paraId="1E703EC8"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D64A50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Privacy-5</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791B5AA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Notice</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970939A"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5EDB4EF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1605.1, Chapter 6</w:t>
            </w:r>
          </w:p>
        </w:tc>
      </w:tr>
      <w:tr w:rsidR="00332AB0" w:rsidRPr="00A2620B" w14:paraId="5C3C13D3"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53254038"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lastRenderedPageBreak/>
              <w:t xml:space="preserve">Privacy-6 </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71D7BB6"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Consent</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211FC704"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5B22AC6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1650.1</w:t>
            </w:r>
          </w:p>
        </w:tc>
      </w:tr>
      <w:tr w:rsidR="00332AB0" w:rsidRPr="00A2620B" w14:paraId="056C28A9"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07D178E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Privacy-7</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A17AA9C"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Minimum Use</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48F8C5BD"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0AC6BDCD"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1605.2</w:t>
            </w:r>
          </w:p>
        </w:tc>
      </w:tr>
      <w:tr w:rsidR="00332AB0" w:rsidRPr="00A2620B" w14:paraId="0ED7C83C"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21607DF0"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Privacy-8</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DCC2FEA"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Accuracy of Data</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D56E1AC"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391C7022"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6300.1</w:t>
            </w:r>
          </w:p>
          <w:p w14:paraId="13068A5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6300.3</w:t>
            </w:r>
          </w:p>
          <w:p w14:paraId="7CF6EC9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6300.4</w:t>
            </w:r>
          </w:p>
          <w:p w14:paraId="27DF891E"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1605.1</w:t>
            </w:r>
          </w:p>
          <w:p w14:paraId="459C0E2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Directive 1605</w:t>
            </w:r>
          </w:p>
        </w:tc>
      </w:tr>
      <w:tr w:rsidR="00332AB0" w:rsidRPr="00A2620B" w14:paraId="5C8B3A56"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07296604"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Privacy-9</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5A3B4E1D"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Individual Rights</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3030A440"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5519EC70"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Directive 6502</w:t>
            </w:r>
          </w:p>
          <w:p w14:paraId="5E905F93"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6500</w:t>
            </w:r>
          </w:p>
          <w:p w14:paraId="63AF70E7"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1605.1</w:t>
            </w:r>
          </w:p>
        </w:tc>
      </w:tr>
      <w:tr w:rsidR="00332AB0" w:rsidRPr="00A2620B" w14:paraId="264F0C7B"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6449EF1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Privacy-10</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03659315"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Authorization</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6AC844AC"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1FFF7598"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VA Handbook 1605.1</w:t>
            </w:r>
          </w:p>
        </w:tc>
      </w:tr>
      <w:tr w:rsidR="00332AB0" w:rsidRPr="00A2620B" w14:paraId="73C83BE9" w14:textId="77777777" w:rsidTr="009328A8">
        <w:trPr>
          <w:jc w:val="center"/>
        </w:trPr>
        <w:tc>
          <w:tcPr>
            <w:tcW w:w="1453" w:type="dxa"/>
            <w:tcBorders>
              <w:top w:val="single" w:sz="8" w:space="0" w:color="000000"/>
              <w:bottom w:val="single" w:sz="8" w:space="0" w:color="000000"/>
              <w:right w:val="single" w:sz="8" w:space="0" w:color="000000"/>
            </w:tcBorders>
            <w:shd w:val="clear" w:color="auto" w:fill="FFFFFF"/>
          </w:tcPr>
          <w:p w14:paraId="419E905E"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Privacy-11</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14:paraId="7B153D23" w14:textId="77777777" w:rsidR="00332AB0" w:rsidRPr="009328A8" w:rsidRDefault="00332AB0" w:rsidP="009328A8">
            <w:pPr>
              <w:pStyle w:val="Body1"/>
              <w:spacing w:before="40" w:after="40"/>
              <w:rPr>
                <w:rFonts w:asciiTheme="minorHAnsi" w:hAnsiTheme="minorHAnsi"/>
                <w:sz w:val="18"/>
                <w:szCs w:val="18"/>
              </w:rPr>
            </w:pPr>
            <w:r w:rsidRPr="009328A8">
              <w:rPr>
                <w:rFonts w:asciiTheme="minorHAnsi" w:hAnsiTheme="minorHAnsi"/>
                <w:sz w:val="18"/>
                <w:szCs w:val="18"/>
              </w:rPr>
              <w:t>Chain of Trust</w:t>
            </w:r>
          </w:p>
        </w:tc>
        <w:tc>
          <w:tcPr>
            <w:tcW w:w="3329" w:type="dxa"/>
            <w:tcBorders>
              <w:top w:val="single" w:sz="8" w:space="0" w:color="000000"/>
              <w:left w:val="single" w:sz="8" w:space="0" w:color="000000"/>
              <w:bottom w:val="single" w:sz="8" w:space="0" w:color="000000"/>
              <w:right w:val="single" w:sz="8" w:space="0" w:color="000000"/>
            </w:tcBorders>
            <w:shd w:val="clear" w:color="auto" w:fill="FFFFFF"/>
          </w:tcPr>
          <w:p w14:paraId="78D7637E" w14:textId="77777777" w:rsidR="00332AB0" w:rsidRPr="009328A8" w:rsidRDefault="00332AB0" w:rsidP="009328A8">
            <w:pPr>
              <w:pStyle w:val="Body1"/>
              <w:spacing w:before="40" w:after="40"/>
              <w:rPr>
                <w:rFonts w:asciiTheme="minorHAnsi" w:hAnsiTheme="minorHAnsi"/>
                <w:sz w:val="18"/>
                <w:szCs w:val="18"/>
              </w:rPr>
            </w:pPr>
          </w:p>
        </w:tc>
        <w:tc>
          <w:tcPr>
            <w:tcW w:w="2793" w:type="dxa"/>
            <w:tcBorders>
              <w:top w:val="single" w:sz="8" w:space="0" w:color="000000"/>
              <w:left w:val="single" w:sz="8" w:space="0" w:color="000000"/>
              <w:bottom w:val="single" w:sz="8" w:space="0" w:color="000000"/>
            </w:tcBorders>
            <w:shd w:val="clear" w:color="auto" w:fill="FFFFFF"/>
          </w:tcPr>
          <w:p w14:paraId="7A10DBAC" w14:textId="77777777" w:rsidR="00332AB0" w:rsidRPr="009328A8" w:rsidRDefault="00332AB0" w:rsidP="009328A8">
            <w:pPr>
              <w:pStyle w:val="Body1"/>
              <w:spacing w:before="40" w:after="40"/>
              <w:rPr>
                <w:rFonts w:asciiTheme="minorHAnsi" w:hAnsiTheme="minorHAnsi"/>
                <w:i/>
                <w:sz w:val="18"/>
                <w:szCs w:val="18"/>
              </w:rPr>
            </w:pPr>
            <w:r w:rsidRPr="009328A8">
              <w:rPr>
                <w:rFonts w:asciiTheme="minorHAnsi" w:hAnsiTheme="minorHAnsi"/>
                <w:i/>
                <w:sz w:val="18"/>
                <w:szCs w:val="18"/>
              </w:rPr>
              <w:t>VHA Handbook 1600.1</w:t>
            </w:r>
          </w:p>
        </w:tc>
      </w:tr>
    </w:tbl>
    <w:p w14:paraId="5AE3C8C6" w14:textId="0DA04DD3" w:rsidR="00332AB0" w:rsidRDefault="00332AB0" w:rsidP="00DF255A">
      <w:pPr>
        <w:pStyle w:val="BodyText"/>
      </w:pPr>
      <w:r>
        <w:t xml:space="preserve">Specific elements of the BRD which this </w:t>
      </w:r>
      <w:r w:rsidR="002A0937">
        <w:t xml:space="preserve">section </w:t>
      </w:r>
      <w:r w:rsidR="00BC1CB7">
        <w:t>traces to are included below:</w:t>
      </w:r>
    </w:p>
    <w:p w14:paraId="6012D097" w14:textId="2B92E94A" w:rsidR="009328A8" w:rsidRDefault="009328A8" w:rsidP="009328A8">
      <w:pPr>
        <w:pStyle w:val="Caption"/>
      </w:pPr>
      <w:bookmarkStart w:id="193" w:name="_Toc443575519"/>
      <w:r>
        <w:t xml:space="preserve">Table </w:t>
      </w:r>
      <w:fldSimple w:instr=" SEQ Table \* ARABIC ">
        <w:r w:rsidR="00DF255A">
          <w:rPr>
            <w:noProof/>
          </w:rPr>
          <w:t>44</w:t>
        </w:r>
      </w:fldSimple>
      <w:r>
        <w:t xml:space="preserve">: </w:t>
      </w:r>
      <w:r w:rsidRPr="00E700A8">
        <w:t xml:space="preserve">EPIC 38: This system adheres to all VHA security, </w:t>
      </w:r>
      <w:r w:rsidR="00A56BC0" w:rsidRPr="00E700A8">
        <w:t>privacy,</w:t>
      </w:r>
      <w:r w:rsidRPr="00E700A8">
        <w:t xml:space="preserve"> and identity management requirements.</w:t>
      </w:r>
      <w:bookmarkEnd w:id="193"/>
    </w:p>
    <w:tbl>
      <w:tblPr>
        <w:tblStyle w:val="TableGrid"/>
        <w:tblW w:w="13050" w:type="dxa"/>
        <w:tblInd w:w="108" w:type="dxa"/>
        <w:tblLayout w:type="fixed"/>
        <w:tblLook w:val="04A0" w:firstRow="1" w:lastRow="0" w:firstColumn="1" w:lastColumn="0" w:noHBand="0" w:noVBand="1"/>
        <w:tblCaption w:val="Security Specifications user stories"/>
        <w:tblDescription w:val="Security Specifications user stories"/>
      </w:tblPr>
      <w:tblGrid>
        <w:gridCol w:w="540"/>
        <w:gridCol w:w="990"/>
        <w:gridCol w:w="2700"/>
        <w:gridCol w:w="2880"/>
        <w:gridCol w:w="2250"/>
        <w:gridCol w:w="3690"/>
      </w:tblGrid>
      <w:tr w:rsidR="007602EA" w:rsidRPr="00BC1CB7" w14:paraId="32D50CB4" w14:textId="77777777" w:rsidTr="009328A8">
        <w:trPr>
          <w:tblHeader/>
        </w:trPr>
        <w:tc>
          <w:tcPr>
            <w:tcW w:w="540" w:type="dxa"/>
            <w:tcBorders>
              <w:bottom w:val="single" w:sz="4" w:space="0" w:color="auto"/>
            </w:tcBorders>
            <w:shd w:val="clear" w:color="auto" w:fill="D9D9D9" w:themeFill="background1" w:themeFillShade="D9"/>
            <w:vAlign w:val="center"/>
          </w:tcPr>
          <w:p w14:paraId="552A0C7A" w14:textId="77777777" w:rsidR="007602EA" w:rsidRPr="00BC1CB7" w:rsidRDefault="007602EA" w:rsidP="00BC1CB7">
            <w:pPr>
              <w:pStyle w:val="BodyText"/>
              <w:spacing w:before="0" w:after="0"/>
              <w:jc w:val="center"/>
              <w:rPr>
                <w:rFonts w:asciiTheme="minorHAnsi" w:hAnsiTheme="minorHAnsi"/>
                <w:b/>
                <w:sz w:val="18"/>
                <w:szCs w:val="18"/>
              </w:rPr>
            </w:pPr>
            <w:r w:rsidRPr="00BC1CB7">
              <w:rPr>
                <w:rFonts w:asciiTheme="minorHAnsi" w:hAnsiTheme="minorHAnsi"/>
                <w:b/>
                <w:sz w:val="18"/>
                <w:szCs w:val="18"/>
              </w:rPr>
              <w:t>ID#</w:t>
            </w:r>
          </w:p>
        </w:tc>
        <w:tc>
          <w:tcPr>
            <w:tcW w:w="990" w:type="dxa"/>
            <w:tcBorders>
              <w:bottom w:val="single" w:sz="4" w:space="0" w:color="auto"/>
            </w:tcBorders>
            <w:shd w:val="clear" w:color="auto" w:fill="D9D9D9" w:themeFill="background1" w:themeFillShade="D9"/>
            <w:vAlign w:val="center"/>
          </w:tcPr>
          <w:p w14:paraId="492D88A6" w14:textId="77777777" w:rsidR="007602EA" w:rsidRPr="00BC1CB7" w:rsidRDefault="007602EA" w:rsidP="00BC1CB7">
            <w:pPr>
              <w:pStyle w:val="BodyText"/>
              <w:spacing w:before="0" w:after="0"/>
              <w:jc w:val="center"/>
              <w:rPr>
                <w:rFonts w:asciiTheme="minorHAnsi" w:hAnsiTheme="minorHAnsi"/>
                <w:b/>
                <w:sz w:val="18"/>
                <w:szCs w:val="18"/>
              </w:rPr>
            </w:pPr>
            <w:r w:rsidRPr="00BC1CB7">
              <w:rPr>
                <w:rFonts w:asciiTheme="minorHAnsi" w:hAnsiTheme="minorHAnsi"/>
                <w:b/>
                <w:sz w:val="18"/>
                <w:szCs w:val="18"/>
              </w:rPr>
              <w:t>NEED/</w:t>
            </w:r>
          </w:p>
          <w:p w14:paraId="72E02A75" w14:textId="77777777" w:rsidR="007602EA" w:rsidRPr="00BC1CB7" w:rsidRDefault="007602EA" w:rsidP="00BC1CB7">
            <w:pPr>
              <w:pStyle w:val="BodyText"/>
              <w:spacing w:before="0" w:after="0"/>
              <w:jc w:val="center"/>
              <w:rPr>
                <w:rFonts w:asciiTheme="minorHAnsi" w:hAnsiTheme="minorHAnsi"/>
                <w:b/>
                <w:sz w:val="18"/>
                <w:szCs w:val="18"/>
              </w:rPr>
            </w:pPr>
            <w:r w:rsidRPr="00BC1CB7">
              <w:rPr>
                <w:rFonts w:asciiTheme="minorHAnsi" w:hAnsiTheme="minorHAnsi"/>
                <w:b/>
                <w:sz w:val="18"/>
                <w:szCs w:val="18"/>
              </w:rPr>
              <w:t>OWNR #</w:t>
            </w:r>
          </w:p>
        </w:tc>
        <w:tc>
          <w:tcPr>
            <w:tcW w:w="2700" w:type="dxa"/>
            <w:tcBorders>
              <w:bottom w:val="single" w:sz="4" w:space="0" w:color="auto"/>
            </w:tcBorders>
            <w:shd w:val="clear" w:color="auto" w:fill="D9D9D9" w:themeFill="background1" w:themeFillShade="D9"/>
            <w:vAlign w:val="center"/>
          </w:tcPr>
          <w:p w14:paraId="042796DE" w14:textId="441289D5" w:rsidR="007602EA" w:rsidRPr="00BC1CB7" w:rsidRDefault="00491BB4" w:rsidP="00491BB4">
            <w:pPr>
              <w:pStyle w:val="BodyText"/>
              <w:spacing w:before="0" w:after="0"/>
              <w:jc w:val="center"/>
              <w:rPr>
                <w:rFonts w:asciiTheme="minorHAnsi" w:hAnsiTheme="minorHAnsi"/>
                <w:b/>
                <w:sz w:val="18"/>
                <w:szCs w:val="18"/>
              </w:rPr>
            </w:pPr>
            <w:r>
              <w:rPr>
                <w:rFonts w:asciiTheme="minorHAnsi" w:hAnsiTheme="minorHAnsi"/>
                <w:b/>
                <w:sz w:val="18"/>
                <w:szCs w:val="18"/>
              </w:rPr>
              <w:t>BRD Theme</w:t>
            </w:r>
          </w:p>
        </w:tc>
        <w:tc>
          <w:tcPr>
            <w:tcW w:w="2880" w:type="dxa"/>
            <w:tcBorders>
              <w:bottom w:val="single" w:sz="4" w:space="0" w:color="auto"/>
            </w:tcBorders>
            <w:shd w:val="clear" w:color="auto" w:fill="D9D9D9" w:themeFill="background1" w:themeFillShade="D9"/>
            <w:vAlign w:val="center"/>
          </w:tcPr>
          <w:p w14:paraId="7DD374B2" w14:textId="77777777" w:rsidR="007602EA" w:rsidRPr="00BC1CB7" w:rsidRDefault="007602EA" w:rsidP="00BC1CB7">
            <w:pPr>
              <w:pStyle w:val="BodyText"/>
              <w:spacing w:before="0" w:after="0"/>
              <w:jc w:val="center"/>
              <w:rPr>
                <w:rFonts w:asciiTheme="minorHAnsi" w:hAnsiTheme="minorHAnsi"/>
                <w:b/>
                <w:sz w:val="18"/>
                <w:szCs w:val="18"/>
              </w:rPr>
            </w:pPr>
            <w:r w:rsidRPr="00BC1CB7">
              <w:rPr>
                <w:rFonts w:asciiTheme="minorHAnsi" w:hAnsiTheme="minorHAnsi"/>
                <w:b/>
                <w:sz w:val="18"/>
                <w:szCs w:val="18"/>
              </w:rPr>
              <w:t>User Stories (Narratives)</w:t>
            </w:r>
          </w:p>
        </w:tc>
        <w:tc>
          <w:tcPr>
            <w:tcW w:w="2250" w:type="dxa"/>
            <w:tcBorders>
              <w:bottom w:val="single" w:sz="4" w:space="0" w:color="auto"/>
            </w:tcBorders>
            <w:shd w:val="clear" w:color="auto" w:fill="D9D9D9" w:themeFill="background1" w:themeFillShade="D9"/>
            <w:vAlign w:val="center"/>
          </w:tcPr>
          <w:p w14:paraId="3430DDC1" w14:textId="77777777" w:rsidR="007602EA" w:rsidRPr="00BC1CB7" w:rsidRDefault="007602EA" w:rsidP="00BC1CB7">
            <w:pPr>
              <w:pStyle w:val="BodyText"/>
              <w:spacing w:before="0" w:after="0"/>
              <w:jc w:val="center"/>
              <w:rPr>
                <w:rFonts w:asciiTheme="minorHAnsi" w:hAnsiTheme="minorHAnsi"/>
                <w:b/>
                <w:sz w:val="18"/>
                <w:szCs w:val="18"/>
              </w:rPr>
            </w:pPr>
            <w:r w:rsidRPr="00BC1CB7">
              <w:rPr>
                <w:rFonts w:asciiTheme="minorHAnsi" w:hAnsiTheme="minorHAnsi"/>
                <w:b/>
                <w:sz w:val="18"/>
                <w:szCs w:val="18"/>
              </w:rPr>
              <w:t>User Tasks</w:t>
            </w:r>
          </w:p>
        </w:tc>
        <w:tc>
          <w:tcPr>
            <w:tcW w:w="3690" w:type="dxa"/>
            <w:tcBorders>
              <w:bottom w:val="single" w:sz="4" w:space="0" w:color="auto"/>
            </w:tcBorders>
            <w:shd w:val="clear" w:color="auto" w:fill="D9D9D9" w:themeFill="background1" w:themeFillShade="D9"/>
            <w:vAlign w:val="center"/>
          </w:tcPr>
          <w:p w14:paraId="51B81027" w14:textId="77777777" w:rsidR="007602EA" w:rsidRPr="00BC1CB7" w:rsidRDefault="007602EA" w:rsidP="00BC1CB7">
            <w:pPr>
              <w:pStyle w:val="BodyText"/>
              <w:spacing w:before="0" w:after="0"/>
              <w:jc w:val="center"/>
              <w:rPr>
                <w:rFonts w:asciiTheme="minorHAnsi" w:hAnsiTheme="minorHAnsi"/>
                <w:b/>
                <w:sz w:val="18"/>
                <w:szCs w:val="18"/>
              </w:rPr>
            </w:pPr>
            <w:r w:rsidRPr="00BC1CB7">
              <w:rPr>
                <w:rFonts w:asciiTheme="minorHAnsi" w:hAnsiTheme="minorHAnsi"/>
                <w:b/>
                <w:sz w:val="18"/>
                <w:szCs w:val="18"/>
              </w:rPr>
              <w:t>Business Acceptance Criteria</w:t>
            </w:r>
          </w:p>
          <w:p w14:paraId="1D50763F" w14:textId="77777777" w:rsidR="007602EA" w:rsidRPr="00BC1CB7" w:rsidRDefault="007602EA" w:rsidP="00BC1CB7">
            <w:pPr>
              <w:pStyle w:val="BodyText"/>
              <w:spacing w:before="0" w:after="0"/>
              <w:jc w:val="center"/>
              <w:rPr>
                <w:rFonts w:asciiTheme="minorHAnsi" w:hAnsiTheme="minorHAnsi"/>
                <w:b/>
                <w:sz w:val="18"/>
                <w:szCs w:val="18"/>
              </w:rPr>
            </w:pPr>
            <w:r w:rsidRPr="00BC1CB7">
              <w:rPr>
                <w:rFonts w:asciiTheme="minorHAnsi" w:hAnsiTheme="minorHAnsi"/>
                <w:b/>
                <w:sz w:val="18"/>
                <w:szCs w:val="18"/>
              </w:rPr>
              <w:t>(Requirements)</w:t>
            </w:r>
          </w:p>
        </w:tc>
      </w:tr>
      <w:tr w:rsidR="007602EA" w:rsidRPr="00BC1CB7" w14:paraId="57689903" w14:textId="77777777" w:rsidTr="009328A8">
        <w:tc>
          <w:tcPr>
            <w:tcW w:w="540" w:type="dxa"/>
            <w:shd w:val="clear" w:color="auto" w:fill="F2F2F2" w:themeFill="background1" w:themeFillShade="F2"/>
          </w:tcPr>
          <w:p w14:paraId="3255299C" w14:textId="46A64FAA" w:rsidR="007602EA" w:rsidRPr="00BC1CB7" w:rsidRDefault="00491BB4" w:rsidP="00BC1CB7">
            <w:pPr>
              <w:pStyle w:val="BodyText"/>
              <w:spacing w:before="0" w:after="0"/>
              <w:rPr>
                <w:rFonts w:asciiTheme="minorHAnsi" w:hAnsiTheme="minorHAnsi"/>
                <w:b/>
                <w:sz w:val="18"/>
                <w:szCs w:val="18"/>
              </w:rPr>
            </w:pPr>
            <w:r>
              <w:rPr>
                <w:rFonts w:asciiTheme="minorHAnsi" w:hAnsiTheme="minorHAnsi"/>
                <w:b/>
                <w:sz w:val="18"/>
                <w:szCs w:val="18"/>
              </w:rPr>
              <w:t>135</w:t>
            </w:r>
          </w:p>
        </w:tc>
        <w:tc>
          <w:tcPr>
            <w:tcW w:w="990" w:type="dxa"/>
            <w:shd w:val="clear" w:color="auto" w:fill="F2F2F2" w:themeFill="background1" w:themeFillShade="F2"/>
          </w:tcPr>
          <w:p w14:paraId="082A25CF" w14:textId="77777777" w:rsidR="007602EA" w:rsidRPr="00BC1CB7" w:rsidRDefault="007602EA" w:rsidP="00BC1CB7">
            <w:pPr>
              <w:rPr>
                <w:rFonts w:ascii="Calibri" w:hAnsi="Calibri"/>
                <w:b/>
                <w:bCs/>
                <w:color w:val="000000"/>
                <w:sz w:val="18"/>
                <w:szCs w:val="18"/>
              </w:rPr>
            </w:pPr>
            <w:r w:rsidRPr="00BC1CB7">
              <w:rPr>
                <w:rFonts w:ascii="Calibri" w:hAnsi="Calibri"/>
                <w:b/>
                <w:bCs/>
                <w:color w:val="000000"/>
                <w:sz w:val="18"/>
                <w:szCs w:val="18"/>
              </w:rPr>
              <w:t>NONF</w:t>
            </w:r>
          </w:p>
          <w:p w14:paraId="53F92B66" w14:textId="77777777" w:rsidR="007602EA" w:rsidRPr="00BC1CB7" w:rsidRDefault="007602EA" w:rsidP="00BC1CB7">
            <w:pPr>
              <w:rPr>
                <w:rFonts w:ascii="Calibri" w:hAnsi="Calibri"/>
                <w:b/>
                <w:bCs/>
                <w:color w:val="000000"/>
                <w:sz w:val="18"/>
                <w:szCs w:val="18"/>
              </w:rPr>
            </w:pPr>
            <w:r w:rsidRPr="00BC1CB7">
              <w:rPr>
                <w:rFonts w:ascii="Calibri" w:hAnsi="Calibri"/>
                <w:b/>
                <w:bCs/>
                <w:color w:val="000000"/>
                <w:sz w:val="18"/>
                <w:szCs w:val="18"/>
              </w:rPr>
              <w:t>1617</w:t>
            </w:r>
          </w:p>
        </w:tc>
        <w:tc>
          <w:tcPr>
            <w:tcW w:w="2700" w:type="dxa"/>
            <w:shd w:val="clear" w:color="auto" w:fill="F2F2F2" w:themeFill="background1" w:themeFillShade="F2"/>
          </w:tcPr>
          <w:p w14:paraId="1902C08C" w14:textId="77777777" w:rsidR="007602EA" w:rsidRPr="00BC1CB7" w:rsidRDefault="007602EA" w:rsidP="00BC1CB7">
            <w:pPr>
              <w:rPr>
                <w:rFonts w:ascii="Calibri" w:hAnsi="Calibri"/>
                <w:color w:val="000000"/>
                <w:sz w:val="18"/>
                <w:szCs w:val="18"/>
              </w:rPr>
            </w:pPr>
            <w:r w:rsidRPr="00BC1CB7">
              <w:rPr>
                <w:rFonts w:ascii="Calibri" w:hAnsi="Calibri"/>
                <w:color w:val="000000"/>
                <w:sz w:val="18"/>
                <w:szCs w:val="18"/>
              </w:rPr>
              <w:t>ePrescribing solution must adhere to all VHA Security, Privacy, and Identity Management requirements</w:t>
            </w:r>
          </w:p>
        </w:tc>
        <w:tc>
          <w:tcPr>
            <w:tcW w:w="2880" w:type="dxa"/>
            <w:shd w:val="clear" w:color="auto" w:fill="F2F2F2" w:themeFill="background1" w:themeFillShade="F2"/>
          </w:tcPr>
          <w:p w14:paraId="19A18232" w14:textId="30E4D7DD" w:rsidR="007602EA" w:rsidRPr="00BC1CB7" w:rsidRDefault="00BC1CB7" w:rsidP="00BC1CB7">
            <w:pPr>
              <w:rPr>
                <w:rFonts w:ascii="Calibri" w:hAnsi="Calibri"/>
                <w:color w:val="000000"/>
                <w:sz w:val="18"/>
                <w:szCs w:val="18"/>
              </w:rPr>
            </w:pPr>
            <w:r w:rsidRPr="00BC1CB7">
              <w:rPr>
                <w:rFonts w:ascii="Calibri" w:hAnsi="Calibri"/>
                <w:color w:val="000000"/>
                <w:sz w:val="18"/>
                <w:szCs w:val="18"/>
              </w:rPr>
              <w:t>38</w:t>
            </w:r>
            <w:r w:rsidR="007602EA" w:rsidRPr="00BC1CB7">
              <w:rPr>
                <w:rFonts w:ascii="Calibri" w:hAnsi="Calibri"/>
                <w:color w:val="000000"/>
                <w:sz w:val="18"/>
                <w:szCs w:val="18"/>
              </w:rPr>
              <w:t>.1</w:t>
            </w:r>
            <w:r w:rsidRPr="00BC1CB7">
              <w:rPr>
                <w:rFonts w:ascii="Calibri" w:hAnsi="Calibri"/>
                <w:color w:val="000000"/>
                <w:sz w:val="18"/>
                <w:szCs w:val="18"/>
              </w:rPr>
              <w:t>:</w:t>
            </w:r>
            <w:r w:rsidR="007602EA" w:rsidRPr="00BC1CB7">
              <w:rPr>
                <w:rFonts w:ascii="Calibri" w:hAnsi="Calibri"/>
                <w:color w:val="000000"/>
                <w:sz w:val="18"/>
                <w:szCs w:val="18"/>
              </w:rPr>
              <w:t xml:space="preserve"> As an IT staff or user, I want to ensure the proposed solution meets all VHA Security, Privacy, and Identity Management requirements including VA Handbook </w:t>
            </w:r>
            <w:r w:rsidR="006663FA" w:rsidRPr="00BC1CB7">
              <w:rPr>
                <w:rFonts w:ascii="Calibri" w:hAnsi="Calibri"/>
                <w:color w:val="000000"/>
                <w:sz w:val="18"/>
                <w:szCs w:val="18"/>
              </w:rPr>
              <w:t>6500 so</w:t>
            </w:r>
            <w:r w:rsidR="007602EA" w:rsidRPr="00BC1CB7">
              <w:rPr>
                <w:rFonts w:ascii="Calibri" w:hAnsi="Calibri"/>
                <w:color w:val="000000"/>
                <w:sz w:val="18"/>
                <w:szCs w:val="18"/>
              </w:rPr>
              <w:t xml:space="preserve"> that I can approve all Security, Privacy, and Identify Management requirements. </w:t>
            </w:r>
          </w:p>
        </w:tc>
        <w:tc>
          <w:tcPr>
            <w:tcW w:w="2250" w:type="dxa"/>
            <w:shd w:val="clear" w:color="auto" w:fill="F2F2F2" w:themeFill="background1" w:themeFillShade="F2"/>
          </w:tcPr>
          <w:p w14:paraId="640C68A4" w14:textId="55CC47AA" w:rsidR="007602EA" w:rsidRPr="00BC1CB7" w:rsidRDefault="00BC1CB7" w:rsidP="00BC1CB7">
            <w:pPr>
              <w:rPr>
                <w:rFonts w:ascii="Calibri" w:hAnsi="Calibri"/>
                <w:color w:val="000000"/>
                <w:sz w:val="18"/>
                <w:szCs w:val="18"/>
              </w:rPr>
            </w:pPr>
            <w:r w:rsidRPr="00BC1CB7">
              <w:rPr>
                <w:rFonts w:ascii="Calibri" w:hAnsi="Calibri"/>
                <w:color w:val="000000"/>
                <w:sz w:val="18"/>
                <w:szCs w:val="18"/>
              </w:rPr>
              <w:t>38</w:t>
            </w:r>
            <w:r w:rsidR="007602EA" w:rsidRPr="00BC1CB7">
              <w:rPr>
                <w:rFonts w:ascii="Calibri" w:hAnsi="Calibri"/>
                <w:color w:val="000000"/>
                <w:sz w:val="18"/>
                <w:szCs w:val="18"/>
              </w:rPr>
              <w:t>.1.1</w:t>
            </w:r>
            <w:r w:rsidRPr="00BC1CB7">
              <w:rPr>
                <w:rFonts w:ascii="Calibri" w:hAnsi="Calibri"/>
                <w:color w:val="000000"/>
                <w:sz w:val="18"/>
                <w:szCs w:val="18"/>
              </w:rPr>
              <w:t>:</w:t>
            </w:r>
            <w:r w:rsidR="007602EA" w:rsidRPr="00BC1CB7">
              <w:rPr>
                <w:rFonts w:ascii="Calibri" w:hAnsi="Calibri"/>
                <w:color w:val="000000"/>
                <w:sz w:val="18"/>
                <w:szCs w:val="18"/>
              </w:rPr>
              <w:t xml:space="preserve"> Verify the VHA Security, Privacy, and Identity Management requirements. </w:t>
            </w:r>
          </w:p>
        </w:tc>
        <w:tc>
          <w:tcPr>
            <w:tcW w:w="3690" w:type="dxa"/>
            <w:shd w:val="clear" w:color="auto" w:fill="F2F2F2" w:themeFill="background1" w:themeFillShade="F2"/>
          </w:tcPr>
          <w:p w14:paraId="4B17496C" w14:textId="77777777" w:rsidR="007602EA" w:rsidRPr="00BC1CB7" w:rsidRDefault="007602EA" w:rsidP="00BC1CB7">
            <w:pPr>
              <w:rPr>
                <w:rFonts w:ascii="Calibri" w:hAnsi="Calibri"/>
                <w:color w:val="000000"/>
                <w:sz w:val="18"/>
                <w:szCs w:val="18"/>
              </w:rPr>
            </w:pPr>
            <w:r w:rsidRPr="00BC1CB7">
              <w:rPr>
                <w:rFonts w:ascii="Calibri" w:hAnsi="Calibri"/>
                <w:color w:val="000000"/>
                <w:sz w:val="18"/>
                <w:szCs w:val="18"/>
              </w:rPr>
              <w:t xml:space="preserve">The security, privacy, and identify management requirements are verified during user acceptance testing. </w:t>
            </w:r>
          </w:p>
        </w:tc>
      </w:tr>
    </w:tbl>
    <w:p w14:paraId="62C2EDB1" w14:textId="77777777" w:rsidR="007602EA" w:rsidRPr="00BC0E74" w:rsidRDefault="007602EA" w:rsidP="007602EA">
      <w:pPr>
        <w:pStyle w:val="BodyText"/>
      </w:pPr>
    </w:p>
    <w:p w14:paraId="4F24D69B" w14:textId="77777777" w:rsidR="004628B6" w:rsidRDefault="004628B6">
      <w:pPr>
        <w:rPr>
          <w:sz w:val="24"/>
          <w:szCs w:val="20"/>
        </w:rPr>
        <w:sectPr w:rsidR="004628B6" w:rsidSect="006E0C00">
          <w:footerReference w:type="default" r:id="rId53"/>
          <w:pgSz w:w="15840" w:h="12240" w:orient="landscape" w:code="1"/>
          <w:pgMar w:top="1440" w:right="1440" w:bottom="1440" w:left="1440" w:header="720" w:footer="720" w:gutter="0"/>
          <w:cols w:space="720"/>
          <w:docGrid w:linePitch="360"/>
        </w:sectPr>
      </w:pPr>
    </w:p>
    <w:p w14:paraId="1A96A857" w14:textId="095C5B20" w:rsidR="005B15A6" w:rsidRPr="00DF255A" w:rsidRDefault="005B15A6" w:rsidP="00AE73D5">
      <w:pPr>
        <w:pStyle w:val="Heading2"/>
        <w:rPr>
          <w:kern w:val="0"/>
        </w:rPr>
      </w:pPr>
      <w:bookmarkStart w:id="194" w:name="_Toc443575575"/>
      <w:r w:rsidRPr="00DF255A">
        <w:rPr>
          <w:kern w:val="0"/>
        </w:rPr>
        <w:lastRenderedPageBreak/>
        <w:t>System Features</w:t>
      </w:r>
      <w:bookmarkEnd w:id="194"/>
    </w:p>
    <w:p w14:paraId="1A96A858" w14:textId="153C83D9" w:rsidR="004E3FD8" w:rsidRPr="00DF255A" w:rsidRDefault="00230C59" w:rsidP="00DF255A">
      <w:pPr>
        <w:pStyle w:val="BodyText"/>
      </w:pPr>
      <w:r w:rsidRPr="00DF255A">
        <w:t>Exact system features will be doc</w:t>
      </w:r>
      <w:r w:rsidR="00015B7D" w:rsidRPr="00DF255A">
        <w:t xml:space="preserve">umented further at a later date and incorporated into the </w:t>
      </w:r>
      <w:proofErr w:type="gramStart"/>
      <w:r w:rsidR="00015B7D" w:rsidRPr="00DF255A">
        <w:t>Inbound</w:t>
      </w:r>
      <w:proofErr w:type="gramEnd"/>
      <w:r w:rsidR="00015B7D" w:rsidRPr="00DF255A">
        <w:t xml:space="preserve"> ePrescribing SDD.</w:t>
      </w:r>
    </w:p>
    <w:p w14:paraId="1A96A859" w14:textId="77777777" w:rsidR="005B15A6" w:rsidRPr="00DF255A" w:rsidRDefault="005B15A6" w:rsidP="009328A8">
      <w:pPr>
        <w:pStyle w:val="Heading2"/>
        <w:rPr>
          <w:kern w:val="0"/>
        </w:rPr>
      </w:pPr>
      <w:bookmarkStart w:id="195" w:name="_Toc443575576"/>
      <w:r w:rsidRPr="00DF255A">
        <w:rPr>
          <w:kern w:val="0"/>
        </w:rPr>
        <w:t>Usability Specifications</w:t>
      </w:r>
      <w:bookmarkEnd w:id="195"/>
    </w:p>
    <w:p w14:paraId="0D057026" w14:textId="77777777" w:rsidR="00230C59" w:rsidRPr="00DF255A" w:rsidRDefault="00230C59" w:rsidP="00230C59">
      <w:pPr>
        <w:pStyle w:val="BodyText"/>
        <w:keepNext/>
        <w:keepLines/>
        <w:rPr>
          <w:szCs w:val="24"/>
        </w:rPr>
      </w:pPr>
      <w:r w:rsidRPr="00DF255A">
        <w:rPr>
          <w:szCs w:val="24"/>
        </w:rPr>
        <w:t xml:space="preserve">Usability is a </w:t>
      </w:r>
      <w:r w:rsidRPr="00DF255A">
        <w:rPr>
          <w:i/>
          <w:szCs w:val="24"/>
        </w:rPr>
        <w:t>non</w:t>
      </w:r>
      <w:r w:rsidRPr="00DF255A">
        <w:rPr>
          <w:szCs w:val="24"/>
        </w:rPr>
        <w:t xml:space="preserve">-functional requirement, because in its essence, does </w:t>
      </w:r>
      <w:r w:rsidRPr="00DF255A">
        <w:rPr>
          <w:i/>
          <w:szCs w:val="24"/>
        </w:rPr>
        <w:t>not</w:t>
      </w:r>
      <w:r w:rsidRPr="00DF255A">
        <w:rPr>
          <w:szCs w:val="24"/>
        </w:rPr>
        <w:t xml:space="preserve"> specify parts of the system functionality; but rather how that functionality is to be perceived by the user. For instance, how easily the system is learned and how efficiently it carries out user tasks.</w:t>
      </w:r>
    </w:p>
    <w:p w14:paraId="18C5D822" w14:textId="535CE8CF" w:rsidR="00BA53D7" w:rsidRPr="00DF255A" w:rsidRDefault="00BA53D7" w:rsidP="008C6D9A">
      <w:pPr>
        <w:pStyle w:val="BodyText"/>
        <w:spacing w:after="240"/>
        <w:rPr>
          <w:szCs w:val="24"/>
        </w:rPr>
      </w:pPr>
      <w:r w:rsidRPr="00DF255A">
        <w:rPr>
          <w:szCs w:val="24"/>
        </w:rPr>
        <w:t>The table below l</w:t>
      </w:r>
      <w:r w:rsidR="00230C59" w:rsidRPr="00DF255A">
        <w:rPr>
          <w:szCs w:val="24"/>
        </w:rPr>
        <w:t xml:space="preserve">ists the usability requirements for the </w:t>
      </w:r>
      <w:proofErr w:type="gramStart"/>
      <w:r w:rsidR="00230C59" w:rsidRPr="00DF255A">
        <w:rPr>
          <w:szCs w:val="24"/>
        </w:rPr>
        <w:t>Inbound</w:t>
      </w:r>
      <w:proofErr w:type="gramEnd"/>
      <w:r w:rsidR="00230C59" w:rsidRPr="00DF255A">
        <w:rPr>
          <w:szCs w:val="24"/>
        </w:rPr>
        <w:t xml:space="preserve"> </w:t>
      </w:r>
      <w:r w:rsidR="008C6D9A" w:rsidRPr="00DF255A">
        <w:rPr>
          <w:szCs w:val="24"/>
        </w:rPr>
        <w:t>ePrescribing GUI:</w:t>
      </w:r>
      <w:r w:rsidR="00230C59" w:rsidRPr="00DF255A">
        <w:rPr>
          <w:szCs w:val="24"/>
        </w:rPr>
        <w:t xml:space="preserve"> </w:t>
      </w:r>
    </w:p>
    <w:p w14:paraId="3335FD5B" w14:textId="11E512D4" w:rsidR="00491BB4" w:rsidRPr="00DF255A" w:rsidRDefault="00491BB4" w:rsidP="009328A8">
      <w:pPr>
        <w:pStyle w:val="Caption"/>
      </w:pPr>
      <w:bookmarkStart w:id="196" w:name="_Toc443575520"/>
      <w:r w:rsidRPr="00DF255A">
        <w:t xml:space="preserve">Table </w:t>
      </w:r>
      <w:fldSimple w:instr=" SEQ Table \* ARABIC ">
        <w:r w:rsidR="00DF255A" w:rsidRPr="00DF255A">
          <w:rPr>
            <w:noProof/>
          </w:rPr>
          <w:t>45</w:t>
        </w:r>
      </w:fldSimple>
      <w:r w:rsidRPr="00DF255A">
        <w:t>: Usability Specifications</w:t>
      </w:r>
      <w:bookmarkEnd w:id="196"/>
    </w:p>
    <w:tbl>
      <w:tblPr>
        <w:tblW w:w="9384"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Caption w:val="Usability specifications"/>
        <w:tblDescription w:val="Usability specifications"/>
      </w:tblPr>
      <w:tblGrid>
        <w:gridCol w:w="1585"/>
        <w:gridCol w:w="7799"/>
      </w:tblGrid>
      <w:tr w:rsidR="00230C59" w:rsidRPr="00E92CDF" w14:paraId="50D21430" w14:textId="77777777" w:rsidTr="009328A8">
        <w:trPr>
          <w:tblHeader/>
        </w:trPr>
        <w:tc>
          <w:tcPr>
            <w:tcW w:w="1585" w:type="dxa"/>
            <w:shd w:val="clear" w:color="auto" w:fill="BFBFBF" w:themeFill="background1" w:themeFillShade="BF"/>
            <w:vAlign w:val="center"/>
          </w:tcPr>
          <w:p w14:paraId="3E6AE11F" w14:textId="03EF6C7A" w:rsidR="00230C59" w:rsidRPr="00E92CDF" w:rsidRDefault="004628B6" w:rsidP="009328A8">
            <w:pPr>
              <w:pStyle w:val="TableText"/>
              <w:jc w:val="center"/>
              <w:rPr>
                <w:rFonts w:asciiTheme="minorHAnsi" w:hAnsiTheme="minorHAnsi"/>
                <w:b/>
                <w:szCs w:val="22"/>
              </w:rPr>
            </w:pPr>
            <w:r w:rsidRPr="00E92CDF">
              <w:rPr>
                <w:rFonts w:asciiTheme="minorHAnsi" w:hAnsiTheme="minorHAnsi"/>
                <w:b/>
                <w:szCs w:val="22"/>
              </w:rPr>
              <w:t>REQUIREMENT IDENTIFIER</w:t>
            </w:r>
          </w:p>
        </w:tc>
        <w:tc>
          <w:tcPr>
            <w:tcW w:w="7799" w:type="dxa"/>
            <w:shd w:val="clear" w:color="auto" w:fill="BFBFBF" w:themeFill="background1" w:themeFillShade="BF"/>
            <w:vAlign w:val="center"/>
          </w:tcPr>
          <w:p w14:paraId="254B3236" w14:textId="7BD3C560" w:rsidR="00230C59" w:rsidRPr="00E92CDF" w:rsidRDefault="004628B6" w:rsidP="009328A8">
            <w:pPr>
              <w:pStyle w:val="TableText"/>
              <w:jc w:val="center"/>
              <w:rPr>
                <w:rFonts w:asciiTheme="minorHAnsi" w:hAnsiTheme="minorHAnsi"/>
                <w:b/>
                <w:szCs w:val="22"/>
              </w:rPr>
            </w:pPr>
            <w:r w:rsidRPr="00E92CDF">
              <w:rPr>
                <w:rFonts w:asciiTheme="minorHAnsi" w:hAnsiTheme="minorHAnsi"/>
                <w:b/>
                <w:szCs w:val="22"/>
              </w:rPr>
              <w:t>DESCRIPTION</w:t>
            </w:r>
          </w:p>
        </w:tc>
      </w:tr>
      <w:tr w:rsidR="00230C59" w:rsidRPr="00E92CDF" w14:paraId="6D3FC937" w14:textId="77777777" w:rsidTr="009328A8">
        <w:tc>
          <w:tcPr>
            <w:tcW w:w="1585" w:type="dxa"/>
            <w:vAlign w:val="center"/>
          </w:tcPr>
          <w:p w14:paraId="265D55B9"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w:t>
            </w:r>
          </w:p>
        </w:tc>
        <w:tc>
          <w:tcPr>
            <w:tcW w:w="7799" w:type="dxa"/>
            <w:vAlign w:val="center"/>
          </w:tcPr>
          <w:p w14:paraId="65AE5D57"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All content in table cell shall be aligned to the left.</w:t>
            </w:r>
          </w:p>
        </w:tc>
      </w:tr>
      <w:tr w:rsidR="00230C59" w:rsidRPr="00E92CDF" w14:paraId="2392F7B1" w14:textId="77777777" w:rsidTr="009328A8">
        <w:tc>
          <w:tcPr>
            <w:tcW w:w="1585" w:type="dxa"/>
            <w:vAlign w:val="center"/>
          </w:tcPr>
          <w:p w14:paraId="4317316D"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w:t>
            </w:r>
          </w:p>
        </w:tc>
        <w:tc>
          <w:tcPr>
            <w:tcW w:w="7799" w:type="dxa"/>
            <w:vAlign w:val="center"/>
          </w:tcPr>
          <w:p w14:paraId="6BCFF265"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Use mixed cases throughout the application.</w:t>
            </w:r>
          </w:p>
        </w:tc>
      </w:tr>
      <w:tr w:rsidR="00230C59" w:rsidRPr="00E92CDF" w14:paraId="2181BAB1" w14:textId="77777777" w:rsidTr="009328A8">
        <w:tc>
          <w:tcPr>
            <w:tcW w:w="1585" w:type="dxa"/>
            <w:vAlign w:val="center"/>
          </w:tcPr>
          <w:p w14:paraId="58350376"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US3.10.3</w:t>
            </w:r>
          </w:p>
        </w:tc>
        <w:tc>
          <w:tcPr>
            <w:tcW w:w="7799" w:type="dxa"/>
            <w:vAlign w:val="center"/>
          </w:tcPr>
          <w:p w14:paraId="04D2AE9F"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Use common web button label names to emphasize the required action to be taken.</w:t>
            </w:r>
          </w:p>
        </w:tc>
      </w:tr>
      <w:tr w:rsidR="00230C59" w:rsidRPr="00E92CDF" w14:paraId="3EB1EEE6" w14:textId="77777777" w:rsidTr="009328A8">
        <w:tc>
          <w:tcPr>
            <w:tcW w:w="1585" w:type="dxa"/>
            <w:vAlign w:val="center"/>
          </w:tcPr>
          <w:p w14:paraId="08E3E33C"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US3.10.4</w:t>
            </w:r>
          </w:p>
        </w:tc>
        <w:tc>
          <w:tcPr>
            <w:tcW w:w="7799" w:type="dxa"/>
            <w:vAlign w:val="center"/>
          </w:tcPr>
          <w:p w14:paraId="29911A7D"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Page/section titles shall be aligned to the left for anchoring titles in consistent locations.</w:t>
            </w:r>
          </w:p>
        </w:tc>
      </w:tr>
      <w:tr w:rsidR="00230C59" w:rsidRPr="00E92CDF" w14:paraId="6F2F8DF3" w14:textId="77777777" w:rsidTr="009328A8">
        <w:tc>
          <w:tcPr>
            <w:tcW w:w="1585" w:type="dxa"/>
            <w:vAlign w:val="center"/>
          </w:tcPr>
          <w:p w14:paraId="4B26BDF4"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US3.10.5</w:t>
            </w:r>
          </w:p>
        </w:tc>
        <w:tc>
          <w:tcPr>
            <w:tcW w:w="7799" w:type="dxa"/>
            <w:vAlign w:val="center"/>
          </w:tcPr>
          <w:p w14:paraId="28520FA9"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Field label names shall be aligned to the left.</w:t>
            </w:r>
          </w:p>
        </w:tc>
      </w:tr>
      <w:tr w:rsidR="00230C59" w:rsidRPr="00E92CDF" w14:paraId="7401CB4B" w14:textId="77777777" w:rsidTr="009328A8">
        <w:tc>
          <w:tcPr>
            <w:tcW w:w="1585" w:type="dxa"/>
            <w:vAlign w:val="center"/>
          </w:tcPr>
          <w:p w14:paraId="0E658F07"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US3.10.6</w:t>
            </w:r>
          </w:p>
        </w:tc>
        <w:tc>
          <w:tcPr>
            <w:tcW w:w="7799" w:type="dxa"/>
            <w:vAlign w:val="center"/>
          </w:tcPr>
          <w:p w14:paraId="692CBAA9"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Group all field names.</w:t>
            </w:r>
          </w:p>
        </w:tc>
      </w:tr>
      <w:tr w:rsidR="00230C59" w:rsidRPr="00E92CDF" w14:paraId="79122849" w14:textId="77777777" w:rsidTr="009328A8">
        <w:tc>
          <w:tcPr>
            <w:tcW w:w="1585" w:type="dxa"/>
            <w:vAlign w:val="center"/>
          </w:tcPr>
          <w:p w14:paraId="03E0FDA7"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US3.10.7</w:t>
            </w:r>
          </w:p>
        </w:tc>
        <w:tc>
          <w:tcPr>
            <w:tcW w:w="7799" w:type="dxa"/>
            <w:vAlign w:val="center"/>
          </w:tcPr>
          <w:p w14:paraId="696F9774"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Avoid using acronyms or abbreviations throughout the application.</w:t>
            </w:r>
          </w:p>
        </w:tc>
      </w:tr>
      <w:tr w:rsidR="00230C59" w:rsidRPr="00E92CDF" w14:paraId="043C0537" w14:textId="77777777" w:rsidTr="009328A8">
        <w:tc>
          <w:tcPr>
            <w:tcW w:w="1585" w:type="dxa"/>
            <w:vAlign w:val="center"/>
          </w:tcPr>
          <w:p w14:paraId="48A06EFB"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US3.10.8</w:t>
            </w:r>
          </w:p>
        </w:tc>
        <w:tc>
          <w:tcPr>
            <w:tcW w:w="7799" w:type="dxa"/>
            <w:vAlign w:val="center"/>
          </w:tcPr>
          <w:p w14:paraId="4DCE73C4"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Provide a “Help” option to explain acronyms, abbreviation, or unfamiliar words or phrases.</w:t>
            </w:r>
          </w:p>
        </w:tc>
      </w:tr>
      <w:tr w:rsidR="00230C59" w:rsidRPr="00E92CDF" w14:paraId="3C0471CE" w14:textId="77777777" w:rsidTr="009328A8">
        <w:tc>
          <w:tcPr>
            <w:tcW w:w="1585" w:type="dxa"/>
            <w:vAlign w:val="center"/>
          </w:tcPr>
          <w:p w14:paraId="0DA0CEBF"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US3.10.9</w:t>
            </w:r>
          </w:p>
        </w:tc>
        <w:tc>
          <w:tcPr>
            <w:tcW w:w="7799" w:type="dxa"/>
            <w:vAlign w:val="center"/>
          </w:tcPr>
          <w:p w14:paraId="6D283EF7"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Use colors such as red and green only for status driven content.</w:t>
            </w:r>
          </w:p>
        </w:tc>
      </w:tr>
      <w:tr w:rsidR="00230C59" w:rsidRPr="00E92CDF" w14:paraId="3A4D2DDE" w14:textId="77777777" w:rsidTr="009328A8">
        <w:tc>
          <w:tcPr>
            <w:tcW w:w="1585" w:type="dxa"/>
            <w:vAlign w:val="center"/>
          </w:tcPr>
          <w:p w14:paraId="118ED138"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US3.10.10</w:t>
            </w:r>
          </w:p>
        </w:tc>
        <w:tc>
          <w:tcPr>
            <w:tcW w:w="7799" w:type="dxa"/>
            <w:vAlign w:val="center"/>
          </w:tcPr>
          <w:p w14:paraId="2EFCFB9B"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Use standard web colors to emphasize the required actions.</w:t>
            </w:r>
          </w:p>
        </w:tc>
      </w:tr>
      <w:tr w:rsidR="00230C59" w:rsidRPr="00E92CDF" w14:paraId="4DCE41C2" w14:textId="77777777" w:rsidTr="009328A8">
        <w:tc>
          <w:tcPr>
            <w:tcW w:w="1585" w:type="dxa"/>
            <w:vAlign w:val="center"/>
          </w:tcPr>
          <w:p w14:paraId="3DE57F35"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US3.10.11</w:t>
            </w:r>
          </w:p>
        </w:tc>
        <w:tc>
          <w:tcPr>
            <w:tcW w:w="7799" w:type="dxa"/>
            <w:vAlign w:val="center"/>
          </w:tcPr>
          <w:p w14:paraId="284DDAC3"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Provide visual separation between the navigation space and the main content area.</w:t>
            </w:r>
          </w:p>
        </w:tc>
      </w:tr>
      <w:tr w:rsidR="00230C59" w:rsidRPr="00E92CDF" w14:paraId="43A64B17" w14:textId="77777777" w:rsidTr="009328A8">
        <w:tc>
          <w:tcPr>
            <w:tcW w:w="1585" w:type="dxa"/>
            <w:vAlign w:val="center"/>
          </w:tcPr>
          <w:p w14:paraId="7CBD7DEC"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US3.10.12</w:t>
            </w:r>
          </w:p>
        </w:tc>
        <w:tc>
          <w:tcPr>
            <w:tcW w:w="7799" w:type="dxa"/>
            <w:vAlign w:val="center"/>
          </w:tcPr>
          <w:p w14:paraId="0C94CDC2"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Add field level validation and notification of missing information on the same page without launching a new window or navigating to another page.</w:t>
            </w:r>
          </w:p>
        </w:tc>
      </w:tr>
      <w:tr w:rsidR="00230C59" w:rsidRPr="00E92CDF" w14:paraId="7301D736" w14:textId="77777777" w:rsidTr="009328A8">
        <w:tc>
          <w:tcPr>
            <w:tcW w:w="1585" w:type="dxa"/>
            <w:vAlign w:val="center"/>
          </w:tcPr>
          <w:p w14:paraId="5D9B935C"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US3.10.13</w:t>
            </w:r>
          </w:p>
        </w:tc>
        <w:tc>
          <w:tcPr>
            <w:tcW w:w="7799" w:type="dxa"/>
            <w:vAlign w:val="center"/>
          </w:tcPr>
          <w:p w14:paraId="347120BE"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Make all text hyperlinks appear consistent in style.</w:t>
            </w:r>
          </w:p>
        </w:tc>
      </w:tr>
      <w:tr w:rsidR="00230C59" w:rsidRPr="00E92CDF" w14:paraId="621DE6F7" w14:textId="77777777" w:rsidTr="009328A8">
        <w:tc>
          <w:tcPr>
            <w:tcW w:w="1585" w:type="dxa"/>
            <w:vAlign w:val="center"/>
          </w:tcPr>
          <w:p w14:paraId="28AA29AE"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US3.10.14</w:t>
            </w:r>
          </w:p>
        </w:tc>
        <w:tc>
          <w:tcPr>
            <w:tcW w:w="7799" w:type="dxa"/>
            <w:vAlign w:val="center"/>
          </w:tcPr>
          <w:p w14:paraId="230DC3D1"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Make drop-down selection box widths appropriate for content and visual appeal.</w:t>
            </w:r>
          </w:p>
        </w:tc>
      </w:tr>
      <w:tr w:rsidR="00230C59" w:rsidRPr="00E92CDF" w14:paraId="62E02E33" w14:textId="77777777" w:rsidTr="009328A8">
        <w:tc>
          <w:tcPr>
            <w:tcW w:w="1585" w:type="dxa"/>
            <w:vAlign w:val="center"/>
          </w:tcPr>
          <w:p w14:paraId="30327ADB"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US3.10.15</w:t>
            </w:r>
          </w:p>
        </w:tc>
        <w:tc>
          <w:tcPr>
            <w:tcW w:w="7799" w:type="dxa"/>
            <w:vAlign w:val="center"/>
          </w:tcPr>
          <w:p w14:paraId="1B9FF755"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Use standard and always visible radio buttons for “Yes/No” options instead of requiring the user to click in a drop down box and then click to select the “Yes” or “No” option.</w:t>
            </w:r>
          </w:p>
        </w:tc>
      </w:tr>
      <w:tr w:rsidR="00230C59" w:rsidRPr="00E92CDF" w14:paraId="63C21415" w14:textId="77777777" w:rsidTr="009328A8">
        <w:tc>
          <w:tcPr>
            <w:tcW w:w="1585" w:type="dxa"/>
            <w:vAlign w:val="center"/>
          </w:tcPr>
          <w:p w14:paraId="4D594ED1"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US3.10.16</w:t>
            </w:r>
          </w:p>
        </w:tc>
        <w:tc>
          <w:tcPr>
            <w:tcW w:w="7799" w:type="dxa"/>
            <w:vAlign w:val="center"/>
          </w:tcPr>
          <w:p w14:paraId="76317E2A"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Use standard date and time selection widgets.</w:t>
            </w:r>
          </w:p>
        </w:tc>
      </w:tr>
      <w:tr w:rsidR="00230C59" w:rsidRPr="00E92CDF" w14:paraId="464CBA00" w14:textId="77777777" w:rsidTr="009328A8">
        <w:tc>
          <w:tcPr>
            <w:tcW w:w="1585" w:type="dxa"/>
            <w:vAlign w:val="center"/>
          </w:tcPr>
          <w:p w14:paraId="27894904"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US3.10.17</w:t>
            </w:r>
          </w:p>
        </w:tc>
        <w:tc>
          <w:tcPr>
            <w:tcW w:w="7799" w:type="dxa"/>
            <w:vAlign w:val="center"/>
          </w:tcPr>
          <w:p w14:paraId="58C2DAB2"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When the date and time are selected from a standard widget, provide direct data entry to support keyboard navigation.</w:t>
            </w:r>
          </w:p>
        </w:tc>
      </w:tr>
      <w:tr w:rsidR="00230C59" w:rsidRPr="00E92CDF" w14:paraId="061AE22E" w14:textId="77777777" w:rsidTr="009328A8">
        <w:tc>
          <w:tcPr>
            <w:tcW w:w="1585" w:type="dxa"/>
            <w:vAlign w:val="center"/>
          </w:tcPr>
          <w:p w14:paraId="08887BF4"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lastRenderedPageBreak/>
              <w:t>US3.10.18</w:t>
            </w:r>
          </w:p>
        </w:tc>
        <w:tc>
          <w:tcPr>
            <w:tcW w:w="7799" w:type="dxa"/>
            <w:vAlign w:val="center"/>
          </w:tcPr>
          <w:p w14:paraId="7707ECF8"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Validate the date and time entries immediately.</w:t>
            </w:r>
          </w:p>
        </w:tc>
      </w:tr>
      <w:tr w:rsidR="00230C59" w:rsidRPr="00E92CDF" w14:paraId="23DDDFEF" w14:textId="77777777" w:rsidTr="009328A8">
        <w:tc>
          <w:tcPr>
            <w:tcW w:w="1585" w:type="dxa"/>
            <w:vAlign w:val="center"/>
          </w:tcPr>
          <w:p w14:paraId="5063AA65"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US3.10.19</w:t>
            </w:r>
          </w:p>
        </w:tc>
        <w:tc>
          <w:tcPr>
            <w:tcW w:w="7799" w:type="dxa"/>
            <w:vAlign w:val="center"/>
          </w:tcPr>
          <w:p w14:paraId="1A8CBA90"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Provide standard sort behavior and visual indications on columns in all tables.</w:t>
            </w:r>
          </w:p>
        </w:tc>
      </w:tr>
      <w:tr w:rsidR="00230C59" w:rsidRPr="00E92CDF" w14:paraId="6397FD2C" w14:textId="77777777" w:rsidTr="009328A8">
        <w:tc>
          <w:tcPr>
            <w:tcW w:w="1585" w:type="dxa"/>
            <w:vAlign w:val="center"/>
          </w:tcPr>
          <w:p w14:paraId="11E4A174"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US3.10.20</w:t>
            </w:r>
          </w:p>
        </w:tc>
        <w:tc>
          <w:tcPr>
            <w:tcW w:w="7799" w:type="dxa"/>
            <w:vAlign w:val="center"/>
          </w:tcPr>
          <w:p w14:paraId="0B129983"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Define and adhere to a standard model for use and design of controls, buttons, hyperlinks, and navigation elements.</w:t>
            </w:r>
          </w:p>
        </w:tc>
      </w:tr>
      <w:tr w:rsidR="00230C59" w:rsidRPr="00E92CDF" w14:paraId="7808F9A2" w14:textId="77777777" w:rsidTr="009328A8">
        <w:tc>
          <w:tcPr>
            <w:tcW w:w="1585" w:type="dxa"/>
            <w:vAlign w:val="center"/>
          </w:tcPr>
          <w:p w14:paraId="58D85EDE"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US3.10.21</w:t>
            </w:r>
          </w:p>
        </w:tc>
        <w:tc>
          <w:tcPr>
            <w:tcW w:w="7799" w:type="dxa"/>
            <w:vAlign w:val="center"/>
          </w:tcPr>
          <w:p w14:paraId="7FBC5B56"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Ensure the text is readable for all users.</w:t>
            </w:r>
          </w:p>
        </w:tc>
      </w:tr>
      <w:tr w:rsidR="00230C59" w:rsidRPr="00E92CDF" w14:paraId="02A0650F" w14:textId="77777777" w:rsidTr="009328A8">
        <w:tc>
          <w:tcPr>
            <w:tcW w:w="1585" w:type="dxa"/>
            <w:vAlign w:val="center"/>
          </w:tcPr>
          <w:p w14:paraId="0B5DC4C0"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US3.10.22</w:t>
            </w:r>
          </w:p>
        </w:tc>
        <w:tc>
          <w:tcPr>
            <w:tcW w:w="7799" w:type="dxa"/>
            <w:vAlign w:val="center"/>
          </w:tcPr>
          <w:p w14:paraId="2751A7D5"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Place common navigation elements in consistent locations.</w:t>
            </w:r>
          </w:p>
        </w:tc>
      </w:tr>
      <w:tr w:rsidR="00230C59" w:rsidRPr="00E92CDF" w14:paraId="6DB8957B" w14:textId="77777777" w:rsidTr="009328A8">
        <w:tc>
          <w:tcPr>
            <w:tcW w:w="1585" w:type="dxa"/>
            <w:vAlign w:val="center"/>
          </w:tcPr>
          <w:p w14:paraId="5E519949"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US3.10.23</w:t>
            </w:r>
          </w:p>
        </w:tc>
        <w:tc>
          <w:tcPr>
            <w:tcW w:w="7799" w:type="dxa"/>
            <w:vAlign w:val="center"/>
          </w:tcPr>
          <w:p w14:paraId="7B725F22"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Place critical information “above the fold” (i.e., in the top portion of the screen that is immediately viewable).</w:t>
            </w:r>
          </w:p>
        </w:tc>
      </w:tr>
      <w:tr w:rsidR="00230C59" w:rsidRPr="00E92CDF" w14:paraId="0736B4D3" w14:textId="77777777" w:rsidTr="009328A8">
        <w:tc>
          <w:tcPr>
            <w:tcW w:w="1585" w:type="dxa"/>
            <w:vAlign w:val="center"/>
          </w:tcPr>
          <w:p w14:paraId="5D4B92BB"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US3.10.24</w:t>
            </w:r>
          </w:p>
        </w:tc>
        <w:tc>
          <w:tcPr>
            <w:tcW w:w="7799" w:type="dxa"/>
            <w:vAlign w:val="center"/>
          </w:tcPr>
          <w:p w14:paraId="3749044C"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Use consistent screen flow models, elements, and terms to support similar workflows.</w:t>
            </w:r>
          </w:p>
        </w:tc>
      </w:tr>
      <w:tr w:rsidR="00230C59" w:rsidRPr="00E92CDF" w14:paraId="6F13A3F8" w14:textId="77777777" w:rsidTr="009328A8">
        <w:tc>
          <w:tcPr>
            <w:tcW w:w="1585" w:type="dxa"/>
            <w:vAlign w:val="center"/>
          </w:tcPr>
          <w:p w14:paraId="58C3B4A1"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US3.10.25</w:t>
            </w:r>
          </w:p>
        </w:tc>
        <w:tc>
          <w:tcPr>
            <w:tcW w:w="7799" w:type="dxa"/>
            <w:vAlign w:val="center"/>
          </w:tcPr>
          <w:p w14:paraId="66F5643F"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Use consistently named buttons when actions are the same (e.g., Add vs. Save vs. Submit).</w:t>
            </w:r>
          </w:p>
        </w:tc>
      </w:tr>
      <w:tr w:rsidR="00230C59" w:rsidRPr="00E92CDF" w14:paraId="47BC936D" w14:textId="77777777" w:rsidTr="009328A8">
        <w:tc>
          <w:tcPr>
            <w:tcW w:w="1585" w:type="dxa"/>
            <w:vAlign w:val="center"/>
          </w:tcPr>
          <w:p w14:paraId="5F864E30"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US3.10.26</w:t>
            </w:r>
          </w:p>
        </w:tc>
        <w:tc>
          <w:tcPr>
            <w:tcW w:w="7799" w:type="dxa"/>
            <w:vAlign w:val="center"/>
          </w:tcPr>
          <w:p w14:paraId="3E727342"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Search shall provide advanced and up-to-date features.</w:t>
            </w:r>
          </w:p>
        </w:tc>
      </w:tr>
      <w:tr w:rsidR="00230C59" w:rsidRPr="00E92CDF" w14:paraId="4C033339" w14:textId="77777777" w:rsidTr="009328A8">
        <w:tc>
          <w:tcPr>
            <w:tcW w:w="1585" w:type="dxa"/>
            <w:vAlign w:val="center"/>
          </w:tcPr>
          <w:p w14:paraId="28709E61"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US3.10.27</w:t>
            </w:r>
          </w:p>
        </w:tc>
        <w:tc>
          <w:tcPr>
            <w:tcW w:w="7799" w:type="dxa"/>
            <w:vAlign w:val="center"/>
          </w:tcPr>
          <w:p w14:paraId="0378CAA8"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Search features consist of auto-completion and real-time matched search results during typing Search history.</w:t>
            </w:r>
          </w:p>
        </w:tc>
      </w:tr>
      <w:tr w:rsidR="00230C59" w:rsidRPr="00E92CDF" w14:paraId="26892EC7" w14:textId="77777777" w:rsidTr="009328A8">
        <w:tc>
          <w:tcPr>
            <w:tcW w:w="1585" w:type="dxa"/>
            <w:vAlign w:val="center"/>
          </w:tcPr>
          <w:p w14:paraId="31D0E148"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US3.10.28</w:t>
            </w:r>
          </w:p>
        </w:tc>
        <w:tc>
          <w:tcPr>
            <w:tcW w:w="7799" w:type="dxa"/>
            <w:vAlign w:val="center"/>
          </w:tcPr>
          <w:p w14:paraId="355F5D40"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System shall provide for advanced filtering capabilities, to include: Filtering of data tables, lists, and grids and filtering of search results.</w:t>
            </w:r>
          </w:p>
        </w:tc>
      </w:tr>
      <w:tr w:rsidR="00230C59" w:rsidRPr="00E92CDF" w14:paraId="4F2F076E" w14:textId="77777777" w:rsidTr="009328A8">
        <w:tc>
          <w:tcPr>
            <w:tcW w:w="1585" w:type="dxa"/>
            <w:vAlign w:val="center"/>
          </w:tcPr>
          <w:p w14:paraId="77D4498D"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US3.10.29</w:t>
            </w:r>
          </w:p>
        </w:tc>
        <w:tc>
          <w:tcPr>
            <w:tcW w:w="7799" w:type="dxa"/>
            <w:vAlign w:val="center"/>
          </w:tcPr>
          <w:p w14:paraId="2616AE72"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The system shall adhere to an industry recognized User Interface (UI) Best Practices Guidelines or Style Guide.</w:t>
            </w:r>
          </w:p>
        </w:tc>
      </w:tr>
      <w:tr w:rsidR="00230C59" w:rsidRPr="00E92CDF" w14:paraId="57220D2B" w14:textId="77777777" w:rsidTr="009328A8">
        <w:tc>
          <w:tcPr>
            <w:tcW w:w="1585" w:type="dxa"/>
            <w:vAlign w:val="center"/>
          </w:tcPr>
          <w:p w14:paraId="5A3CF3C1"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US3.10.30</w:t>
            </w:r>
          </w:p>
        </w:tc>
        <w:tc>
          <w:tcPr>
            <w:tcW w:w="7799" w:type="dxa"/>
            <w:vAlign w:val="center"/>
          </w:tcPr>
          <w:p w14:paraId="6F60296C"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The system shall adhere to the VA’s Best Practice Guidelines or Style Guide.</w:t>
            </w:r>
          </w:p>
        </w:tc>
      </w:tr>
      <w:tr w:rsidR="00230C59" w:rsidRPr="00E92CDF" w14:paraId="0234BE20" w14:textId="77777777" w:rsidTr="009328A8">
        <w:tc>
          <w:tcPr>
            <w:tcW w:w="1585" w:type="dxa"/>
            <w:vAlign w:val="center"/>
          </w:tcPr>
          <w:p w14:paraId="50600AE7"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US3.10.31</w:t>
            </w:r>
          </w:p>
        </w:tc>
        <w:tc>
          <w:tcPr>
            <w:tcW w:w="7799" w:type="dxa"/>
            <w:vAlign w:val="center"/>
          </w:tcPr>
          <w:p w14:paraId="0F8F296C"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The system shall be intuitive and easy to learn with minimal training.</w:t>
            </w:r>
          </w:p>
        </w:tc>
      </w:tr>
      <w:tr w:rsidR="00230C59" w:rsidRPr="00E92CDF" w14:paraId="1A154F35" w14:textId="77777777" w:rsidTr="009328A8">
        <w:tc>
          <w:tcPr>
            <w:tcW w:w="1585" w:type="dxa"/>
            <w:vAlign w:val="center"/>
          </w:tcPr>
          <w:p w14:paraId="3C6E7358"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US3.10.32</w:t>
            </w:r>
          </w:p>
        </w:tc>
        <w:tc>
          <w:tcPr>
            <w:tcW w:w="7799" w:type="dxa"/>
            <w:vAlign w:val="center"/>
          </w:tcPr>
          <w:p w14:paraId="744BC6C4" w14:textId="77777777" w:rsidR="00230C59" w:rsidRPr="00E92CDF" w:rsidRDefault="00230C59" w:rsidP="009328A8">
            <w:pPr>
              <w:pStyle w:val="TableText"/>
              <w:rPr>
                <w:rFonts w:asciiTheme="minorHAnsi" w:hAnsiTheme="minorHAnsi"/>
                <w:szCs w:val="22"/>
              </w:rPr>
            </w:pPr>
            <w:r w:rsidRPr="00E92CDF">
              <w:rPr>
                <w:rFonts w:asciiTheme="minorHAnsi" w:hAnsiTheme="minorHAnsi"/>
                <w:szCs w:val="22"/>
              </w:rPr>
              <w:t>The system shall allow users to successfully complete tasks.</w:t>
            </w:r>
          </w:p>
        </w:tc>
      </w:tr>
      <w:tr w:rsidR="00230C59" w:rsidRPr="00E92CDF" w14:paraId="413DD9AA" w14:textId="77777777" w:rsidTr="009328A8">
        <w:tc>
          <w:tcPr>
            <w:tcW w:w="1585" w:type="dxa"/>
            <w:vAlign w:val="center"/>
          </w:tcPr>
          <w:p w14:paraId="3E8C5D6D" w14:textId="77777777" w:rsidR="00230C59" w:rsidRPr="00E92CDF" w:rsidRDefault="00230C59" w:rsidP="009328A8">
            <w:pPr>
              <w:pStyle w:val="TableText"/>
              <w:rPr>
                <w:rFonts w:asciiTheme="minorHAnsi" w:hAnsiTheme="minorHAnsi"/>
                <w:b/>
                <w:szCs w:val="22"/>
              </w:rPr>
            </w:pPr>
            <w:r w:rsidRPr="00E92CDF">
              <w:rPr>
                <w:rFonts w:asciiTheme="minorHAnsi" w:hAnsiTheme="minorHAnsi"/>
                <w:b/>
                <w:szCs w:val="22"/>
              </w:rPr>
              <w:t>US3.10.33</w:t>
            </w:r>
          </w:p>
        </w:tc>
        <w:tc>
          <w:tcPr>
            <w:tcW w:w="7799" w:type="dxa"/>
            <w:vAlign w:val="center"/>
          </w:tcPr>
          <w:p w14:paraId="6736ED63" w14:textId="4EAD876E" w:rsidR="00230C59" w:rsidRPr="00E92CDF" w:rsidRDefault="00230C59" w:rsidP="009328A8">
            <w:pPr>
              <w:spacing w:before="60" w:after="60"/>
              <w:rPr>
                <w:rFonts w:asciiTheme="minorHAnsi" w:hAnsiTheme="minorHAnsi"/>
                <w:szCs w:val="22"/>
              </w:rPr>
            </w:pPr>
            <w:r w:rsidRPr="00E92CDF">
              <w:rPr>
                <w:rFonts w:asciiTheme="minorHAnsi" w:hAnsiTheme="minorHAnsi"/>
                <w:szCs w:val="22"/>
              </w:rPr>
              <w:t>The system shall allow users to complete their work in a manner consistent with clinical practice and workfl</w:t>
            </w:r>
            <w:r w:rsidR="004D5D49" w:rsidRPr="00E92CDF">
              <w:rPr>
                <w:rFonts w:asciiTheme="minorHAnsi" w:hAnsiTheme="minorHAnsi"/>
                <w:szCs w:val="22"/>
              </w:rPr>
              <w:t>ow</w:t>
            </w:r>
          </w:p>
        </w:tc>
      </w:tr>
    </w:tbl>
    <w:p w14:paraId="1A96A8C5" w14:textId="7F5781BF" w:rsidR="006E7DE2" w:rsidRPr="004E3FD8" w:rsidRDefault="006E7DE2" w:rsidP="004E3FD8">
      <w:pPr>
        <w:pStyle w:val="BodyText"/>
      </w:pPr>
    </w:p>
    <w:p w14:paraId="09E8DD8C" w14:textId="09B80CDE" w:rsidR="008C6D9A" w:rsidRDefault="008C6D9A">
      <w:pPr>
        <w:rPr>
          <w:rFonts w:ascii="Arial" w:hAnsi="Arial" w:cs="Arial"/>
          <w:b/>
          <w:bCs/>
          <w:kern w:val="32"/>
          <w:sz w:val="36"/>
          <w:szCs w:val="32"/>
        </w:rPr>
      </w:pPr>
      <w:r>
        <w:br w:type="page"/>
      </w:r>
    </w:p>
    <w:p w14:paraId="1A96A8C6" w14:textId="68A331CF" w:rsidR="005B15A6" w:rsidRDefault="005B15A6" w:rsidP="00D253F7">
      <w:pPr>
        <w:pStyle w:val="Heading1"/>
      </w:pPr>
      <w:bookmarkStart w:id="197" w:name="_Toc443575577"/>
      <w:r>
        <w:lastRenderedPageBreak/>
        <w:t>Applicable Standards</w:t>
      </w:r>
      <w:bookmarkEnd w:id="197"/>
    </w:p>
    <w:p w14:paraId="56773CEE" w14:textId="40CA12F4" w:rsidR="00AE11F1" w:rsidRPr="00483C5C" w:rsidRDefault="00AE11F1" w:rsidP="00AE11F1">
      <w:pPr>
        <w:pStyle w:val="BodyText"/>
        <w:keepNext/>
        <w:keepLines/>
        <w:rPr>
          <w:szCs w:val="24"/>
        </w:rPr>
      </w:pPr>
      <w:r w:rsidRPr="00483C5C">
        <w:rPr>
          <w:szCs w:val="24"/>
        </w:rPr>
        <w:t>The Inbound ePrescribing team will use Program Management Accountability System (PMAS) and ProPath guidelines and processes to monitor progress and use Technical Reference Model (TRM) approved tools and standards throughout the project. All servers follow National Institute of Standards and Technology (NIST) and Federal Desktop Core Configuration (FDCC) guidelines regarding build-outs and security settings. Servers use standard protocols and ports for communication and network settings.</w:t>
      </w:r>
    </w:p>
    <w:p w14:paraId="37695432" w14:textId="255F4113" w:rsidR="00AE11F1" w:rsidRPr="00483C5C" w:rsidRDefault="00AE11F1" w:rsidP="00AE11F1">
      <w:pPr>
        <w:pStyle w:val="BodyText"/>
        <w:keepNext/>
        <w:keepLines/>
        <w:rPr>
          <w:rFonts w:eastAsia="Times"/>
          <w:szCs w:val="24"/>
        </w:rPr>
      </w:pPr>
      <w:r w:rsidRPr="00483C5C">
        <w:rPr>
          <w:rFonts w:eastAsia="Times"/>
          <w:szCs w:val="24"/>
        </w:rPr>
        <w:t xml:space="preserve">VA Directive 6102 must be applicable for the Enterprise Knowledge Management Solution and serve the purpose of guaranteeing all VA Internet and Intranet standards for systems operations are considered. The </w:t>
      </w:r>
      <w:r w:rsidR="004D2A22" w:rsidRPr="00483C5C">
        <w:rPr>
          <w:rFonts w:eastAsia="Times"/>
          <w:szCs w:val="24"/>
        </w:rPr>
        <w:t xml:space="preserve">Inbound </w:t>
      </w:r>
      <w:r w:rsidRPr="00483C5C">
        <w:rPr>
          <w:rFonts w:eastAsia="Times"/>
          <w:szCs w:val="24"/>
        </w:rPr>
        <w:t>ePrescribing solution must comply with all standards set forth in Section 508 of the Rehabilitation Act (29 U.S.C. § 794d). The NIST SP 800-44 Checklist is further referenced to ensure specifications are listed in compliance for securing public Web servers.</w:t>
      </w:r>
    </w:p>
    <w:p w14:paraId="5ECFE4EB" w14:textId="77777777" w:rsidR="00AE11F1" w:rsidRPr="00483C5C" w:rsidRDefault="00AE11F1" w:rsidP="00AE11F1">
      <w:pPr>
        <w:pStyle w:val="BodyText"/>
        <w:keepNext/>
        <w:keepLines/>
        <w:rPr>
          <w:rFonts w:eastAsia="Times"/>
          <w:szCs w:val="24"/>
        </w:rPr>
      </w:pPr>
      <w:r w:rsidRPr="00483C5C">
        <w:rPr>
          <w:rFonts w:eastAsia="Times"/>
          <w:szCs w:val="24"/>
        </w:rPr>
        <w:t>Additional applicable documents include the following:</w:t>
      </w:r>
    </w:p>
    <w:p w14:paraId="688DF4A5" w14:textId="77777777" w:rsidR="00AE11F1" w:rsidRPr="00483C5C" w:rsidRDefault="00090A45" w:rsidP="00AE11F1">
      <w:pPr>
        <w:pStyle w:val="ListBullet"/>
        <w:keepNext/>
        <w:keepLines/>
        <w:tabs>
          <w:tab w:val="clear" w:pos="360"/>
          <w:tab w:val="left" w:pos="720"/>
        </w:tabs>
        <w:spacing w:before="120"/>
        <w:ind w:left="720"/>
        <w:contextualSpacing w:val="0"/>
        <w:rPr>
          <w:sz w:val="24"/>
        </w:rPr>
      </w:pPr>
      <w:hyperlink r:id="rId54" w:history="1">
        <w:r w:rsidR="00AE11F1" w:rsidRPr="00483C5C">
          <w:rPr>
            <w:rStyle w:val="Hyperlink"/>
            <w:sz w:val="24"/>
          </w:rPr>
          <w:t>Program Management Accountability System (PMAS)</w:t>
        </w:r>
      </w:hyperlink>
      <w:r w:rsidR="00AE11F1" w:rsidRPr="00483C5C">
        <w:rPr>
          <w:sz w:val="24"/>
        </w:rPr>
        <w:t xml:space="preserve"> and </w:t>
      </w:r>
      <w:hyperlink r:id="rId55" w:history="1">
        <w:r w:rsidR="00AE11F1" w:rsidRPr="00483C5C">
          <w:rPr>
            <w:rStyle w:val="Hyperlink"/>
            <w:sz w:val="24"/>
          </w:rPr>
          <w:t>ProPath</w:t>
        </w:r>
      </w:hyperlink>
      <w:r w:rsidR="00AE11F1" w:rsidRPr="00483C5C">
        <w:rPr>
          <w:sz w:val="24"/>
        </w:rPr>
        <w:t xml:space="preserve"> guidelines and processes—</w:t>
      </w:r>
      <w:proofErr w:type="gramStart"/>
      <w:r w:rsidR="00AE11F1" w:rsidRPr="00483C5C">
        <w:rPr>
          <w:sz w:val="24"/>
        </w:rPr>
        <w:t>To</w:t>
      </w:r>
      <w:proofErr w:type="gramEnd"/>
      <w:r w:rsidR="00AE11F1" w:rsidRPr="00483C5C">
        <w:rPr>
          <w:sz w:val="24"/>
        </w:rPr>
        <w:t xml:space="preserve"> monitor project progress.</w:t>
      </w:r>
    </w:p>
    <w:p w14:paraId="28EF3FA6"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 xml:space="preserve">VA </w:t>
      </w:r>
      <w:r w:rsidRPr="00483C5C">
        <w:rPr>
          <w:color w:val="000000"/>
          <w:sz w:val="24"/>
        </w:rPr>
        <w:t>Standards &amp; Conventions Committee</w:t>
      </w:r>
      <w:r w:rsidRPr="00483C5C">
        <w:rPr>
          <w:sz w:val="24"/>
        </w:rPr>
        <w:t xml:space="preserve"> (SACC) Codes Standards and Conventions: </w:t>
      </w:r>
      <w:hyperlink r:id="rId56" w:tooltip="• VA Standards &amp; Conventions Committee (SACC) Codes Standards and Conventions SharePoint site" w:history="1">
        <w:r w:rsidRPr="00483C5C">
          <w:rPr>
            <w:rStyle w:val="Hyperlink"/>
            <w:sz w:val="24"/>
          </w:rPr>
          <w:t>http://DNS  DNS       .DNS   /communities/app_dev/sac/default.aspx</w:t>
        </w:r>
      </w:hyperlink>
      <w:r w:rsidRPr="00483C5C">
        <w:rPr>
          <w:sz w:val="24"/>
        </w:rPr>
        <w:t xml:space="preserve"> </w:t>
      </w:r>
    </w:p>
    <w:p w14:paraId="7D6997BF"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rFonts w:eastAsia="Times"/>
          <w:sz w:val="24"/>
        </w:rPr>
        <w:t>VA Directive 6102</w:t>
      </w:r>
      <w:r w:rsidRPr="00483C5C">
        <w:rPr>
          <w:sz w:val="24"/>
        </w:rPr>
        <w:t>—F</w:t>
      </w:r>
      <w:r w:rsidRPr="00483C5C">
        <w:rPr>
          <w:rFonts w:eastAsia="Times"/>
          <w:sz w:val="24"/>
        </w:rPr>
        <w:t>or the Enterprise Knowledge Management Solution and to serve the purpose of guaranteeing all VA Internet and Intranet standards for systems operations are considered.</w:t>
      </w:r>
    </w:p>
    <w:p w14:paraId="56EF6F6C" w14:textId="77777777" w:rsidR="00AE11F1" w:rsidRPr="00483C5C" w:rsidRDefault="00AE11F1" w:rsidP="00AE11F1">
      <w:pPr>
        <w:pStyle w:val="ListBullet"/>
        <w:tabs>
          <w:tab w:val="clear" w:pos="360"/>
          <w:tab w:val="left" w:pos="720"/>
        </w:tabs>
        <w:spacing w:before="120"/>
        <w:ind w:left="720"/>
        <w:contextualSpacing w:val="0"/>
        <w:rPr>
          <w:rStyle w:val="Hyperlink"/>
          <w:sz w:val="24"/>
        </w:rPr>
      </w:pPr>
      <w:r w:rsidRPr="00483C5C">
        <w:rPr>
          <w:color w:val="000000"/>
          <w:sz w:val="24"/>
        </w:rPr>
        <w:t xml:space="preserve">Enterprise Shared Services/Service Oriented Architecture (ESS/SOA): </w:t>
      </w:r>
      <w:hyperlink r:id="rId57" w:history="1">
        <w:r w:rsidRPr="00483C5C">
          <w:rPr>
            <w:rStyle w:val="Hyperlink"/>
            <w:sz w:val="24"/>
          </w:rPr>
          <w:t>ESS SOA Architecture - ESS Design Guidelines</w:t>
        </w:r>
      </w:hyperlink>
    </w:p>
    <w:p w14:paraId="3A9277CC" w14:textId="77777777" w:rsidR="00AE11F1" w:rsidRPr="00483C5C" w:rsidRDefault="00AE11F1" w:rsidP="00AE11F1">
      <w:pPr>
        <w:pStyle w:val="ListBullet"/>
        <w:keepNext/>
        <w:keepLines/>
        <w:tabs>
          <w:tab w:val="clear" w:pos="360"/>
          <w:tab w:val="left" w:pos="720"/>
        </w:tabs>
        <w:spacing w:before="120"/>
        <w:ind w:left="720"/>
        <w:contextualSpacing w:val="0"/>
        <w:rPr>
          <w:sz w:val="24"/>
        </w:rPr>
      </w:pPr>
      <w:r w:rsidRPr="00483C5C">
        <w:rPr>
          <w:sz w:val="24"/>
        </w:rPr>
        <w:t>National Institute of Standards and Technology (NIST) and Federal Desktop Core Configuration (FDCC) Guidelines—</w:t>
      </w:r>
      <w:proofErr w:type="gramStart"/>
      <w:r w:rsidRPr="00483C5C">
        <w:rPr>
          <w:sz w:val="24"/>
        </w:rPr>
        <w:t>For</w:t>
      </w:r>
      <w:proofErr w:type="gramEnd"/>
      <w:r w:rsidRPr="00483C5C">
        <w:rPr>
          <w:sz w:val="24"/>
        </w:rPr>
        <w:t xml:space="preserve"> servers regarding build-outs and security settings. Servers use standard protocols and ports for communication and network settings:</w:t>
      </w:r>
    </w:p>
    <w:p w14:paraId="200AA6BA" w14:textId="77777777" w:rsidR="00AE11F1" w:rsidRPr="00483C5C" w:rsidRDefault="00AE11F1" w:rsidP="00AE11F1">
      <w:pPr>
        <w:pStyle w:val="ListBullet2"/>
        <w:keepNext/>
        <w:keepLines/>
        <w:tabs>
          <w:tab w:val="clear" w:pos="720"/>
          <w:tab w:val="left" w:pos="1080"/>
        </w:tabs>
        <w:spacing w:before="120"/>
        <w:ind w:left="1080"/>
        <w:contextualSpacing w:val="0"/>
        <w:rPr>
          <w:sz w:val="24"/>
        </w:rPr>
      </w:pPr>
      <w:r w:rsidRPr="00483C5C">
        <w:rPr>
          <w:sz w:val="24"/>
        </w:rPr>
        <w:t xml:space="preserve">NIST SP 800-44 Checklist to ensure specifications are listed in compliance for securing public Web servers; </w:t>
      </w:r>
      <w:r w:rsidRPr="00483C5C">
        <w:rPr>
          <w:i/>
          <w:sz w:val="24"/>
        </w:rPr>
        <w:t>Guidelines on Securing Public Web Servers</w:t>
      </w:r>
      <w:r w:rsidRPr="00483C5C">
        <w:rPr>
          <w:sz w:val="24"/>
        </w:rPr>
        <w:t xml:space="preserve"> document: </w:t>
      </w:r>
      <w:hyperlink r:id="rId58" w:tooltip="NIST SP 800-44 Checklist to ensure specifications are listed in compliance for securing public Web servers; Guidelines on Securing Public Web Servers document" w:history="1">
        <w:r w:rsidRPr="00483C5C">
          <w:rPr>
            <w:rStyle w:val="Hyperlink"/>
            <w:rFonts w:eastAsia="Times"/>
            <w:sz w:val="24"/>
          </w:rPr>
          <w:t>http://csrc.nist.gov/publications/nistpubs/800-44-ver2/SP800-44v2.pdf</w:t>
        </w:r>
      </w:hyperlink>
      <w:r w:rsidRPr="00483C5C">
        <w:rPr>
          <w:rStyle w:val="Hyperlink"/>
          <w:rFonts w:eastAsia="Times"/>
          <w:sz w:val="24"/>
        </w:rPr>
        <w:t>.</w:t>
      </w:r>
    </w:p>
    <w:p w14:paraId="53AAEA56" w14:textId="77777777" w:rsidR="00AE11F1" w:rsidRPr="00483C5C" w:rsidRDefault="00AE11F1" w:rsidP="00AE11F1">
      <w:pPr>
        <w:pStyle w:val="ListBullet2"/>
        <w:tabs>
          <w:tab w:val="clear" w:pos="720"/>
          <w:tab w:val="left" w:pos="1080"/>
        </w:tabs>
        <w:spacing w:before="120"/>
        <w:ind w:left="1080"/>
        <w:contextualSpacing w:val="0"/>
        <w:rPr>
          <w:sz w:val="24"/>
        </w:rPr>
      </w:pPr>
      <w:r w:rsidRPr="00483C5C">
        <w:rPr>
          <w:i/>
          <w:sz w:val="24"/>
        </w:rPr>
        <w:t>NIST Electronic Authentication Guideline</w:t>
      </w:r>
      <w:r w:rsidRPr="00483C5C">
        <w:rPr>
          <w:sz w:val="24"/>
        </w:rPr>
        <w:t xml:space="preserve"> document: </w:t>
      </w:r>
      <w:hyperlink r:id="rId59" w:tooltip="NIST Electronic Authentication Guideline document" w:history="1">
        <w:r w:rsidRPr="00483C5C">
          <w:rPr>
            <w:rStyle w:val="Hyperlink"/>
            <w:rFonts w:eastAsia="Times"/>
            <w:sz w:val="24"/>
          </w:rPr>
          <w:t>http://csrc.nist.gov/publications/nistpubs/800-63-1/SP-800-63-1.pdf</w:t>
        </w:r>
      </w:hyperlink>
      <w:r w:rsidRPr="00483C5C">
        <w:rPr>
          <w:rStyle w:val="Hyperlink"/>
          <w:rFonts w:eastAsia="Times"/>
          <w:sz w:val="24"/>
        </w:rPr>
        <w:t>.</w:t>
      </w:r>
    </w:p>
    <w:p w14:paraId="5EECCAFE" w14:textId="77777777" w:rsidR="00AE11F1" w:rsidRPr="00483C5C" w:rsidRDefault="00090A45" w:rsidP="00AE11F1">
      <w:pPr>
        <w:pStyle w:val="ListBullet"/>
        <w:tabs>
          <w:tab w:val="clear" w:pos="360"/>
          <w:tab w:val="left" w:pos="720"/>
        </w:tabs>
        <w:spacing w:before="120"/>
        <w:ind w:left="720"/>
        <w:contextualSpacing w:val="0"/>
        <w:rPr>
          <w:sz w:val="24"/>
        </w:rPr>
      </w:pPr>
      <w:hyperlink r:id="rId60" w:history="1">
        <w:r w:rsidR="00AE11F1" w:rsidRPr="00483C5C">
          <w:rPr>
            <w:rStyle w:val="Hyperlink"/>
            <w:sz w:val="24"/>
          </w:rPr>
          <w:t>Federal Identity, Credential, and Access Management (FICAM) Roadmap and Implementation Guidance Roadmap and Implementation Guidance</w:t>
        </w:r>
      </w:hyperlink>
      <w:r w:rsidR="00AE11F1" w:rsidRPr="00483C5C">
        <w:rPr>
          <w:rStyle w:val="Hyperlink"/>
          <w:sz w:val="24"/>
        </w:rPr>
        <w:t xml:space="preserve"> document.</w:t>
      </w:r>
    </w:p>
    <w:p w14:paraId="3D3465BD"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Electronic and Information Technology Accessibility Standards (36 CFR 1194).</w:t>
      </w:r>
    </w:p>
    <w:p w14:paraId="1E2FD9FB"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Federal Information Security Management Act (FISMA) of 2002.</w:t>
      </w:r>
    </w:p>
    <w:p w14:paraId="2CCA2F40"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VAAR 852.273-75 Security Requirements for Unclassified Information Technology Resources (interim Oct 2008).</w:t>
      </w:r>
    </w:p>
    <w:p w14:paraId="63838583"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lastRenderedPageBreak/>
        <w:t>FIPS Pub 201, Personal Identity Verification for Federal Employees and Contractors, February 25, 2005.</w:t>
      </w:r>
    </w:p>
    <w:p w14:paraId="3FFF19DB" w14:textId="1D3A4CB7" w:rsidR="00AE11F1" w:rsidRPr="00DF255A" w:rsidRDefault="00AE11F1" w:rsidP="00DF255A">
      <w:pPr>
        <w:pStyle w:val="ListBullet"/>
        <w:tabs>
          <w:tab w:val="clear" w:pos="360"/>
          <w:tab w:val="left" w:pos="720"/>
        </w:tabs>
        <w:spacing w:before="120"/>
        <w:ind w:left="720"/>
        <w:contextualSpacing w:val="0"/>
        <w:rPr>
          <w:sz w:val="24"/>
        </w:rPr>
      </w:pPr>
      <w:r w:rsidRPr="00DF255A">
        <w:rPr>
          <w:sz w:val="24"/>
        </w:rPr>
        <w:t>2013 DoD/VA Target Health Standards Profile</w:t>
      </w:r>
      <w:r w:rsidR="00DF255A">
        <w:rPr>
          <w:sz w:val="24"/>
        </w:rPr>
        <w:br/>
      </w:r>
      <w:hyperlink r:id="rId61" w:history="1">
        <w:r w:rsidRPr="00DF255A">
          <w:rPr>
            <w:rStyle w:val="Hyperlink"/>
            <w:rFonts w:eastAsia="Batang"/>
            <w:sz w:val="24"/>
          </w:rPr>
          <w:t>http://www.gao.gov/assets/320/315525.html</w:t>
        </w:r>
      </w:hyperlink>
    </w:p>
    <w:p w14:paraId="388FBBE7" w14:textId="77777777" w:rsidR="00AE11F1" w:rsidRPr="00483C5C" w:rsidRDefault="00AE11F1" w:rsidP="00AE11F1">
      <w:pPr>
        <w:pStyle w:val="ListBullet"/>
        <w:tabs>
          <w:tab w:val="clear" w:pos="360"/>
          <w:tab w:val="left" w:pos="720"/>
        </w:tabs>
        <w:spacing w:before="120"/>
        <w:ind w:left="720"/>
        <w:contextualSpacing w:val="0"/>
        <w:rPr>
          <w:sz w:val="24"/>
          <w:u w:val="single"/>
        </w:rPr>
      </w:pPr>
      <w:r w:rsidRPr="00483C5C">
        <w:rPr>
          <w:sz w:val="24"/>
        </w:rPr>
        <w:t>American Recovery and Reinvestment Act of 2009</w:t>
      </w:r>
      <w:r w:rsidRPr="00483C5C">
        <w:rPr>
          <w:color w:val="000000"/>
          <w:sz w:val="24"/>
        </w:rPr>
        <w:br/>
      </w:r>
      <w:hyperlink r:id="rId62" w:tooltip="http://www.gpo.gov/fdsys/pkg/BILLS-111hr1enr/pdf/BILLS-111hr1enr.pdf" w:history="1">
        <w:r w:rsidRPr="00483C5C">
          <w:rPr>
            <w:rStyle w:val="Hyperlink"/>
            <w:sz w:val="24"/>
          </w:rPr>
          <w:t>http://www.gpo.gov/fdsys/pkg/BILLS-111hr1enr/pdf/BILLS-111hr1enr.pdf</w:t>
        </w:r>
      </w:hyperlink>
    </w:p>
    <w:p w14:paraId="7D28627C" w14:textId="77777777" w:rsidR="00AE11F1" w:rsidRPr="00483C5C" w:rsidRDefault="00090A45" w:rsidP="00AE11F1">
      <w:pPr>
        <w:pStyle w:val="ListBullet"/>
        <w:tabs>
          <w:tab w:val="clear" w:pos="360"/>
          <w:tab w:val="left" w:pos="720"/>
        </w:tabs>
        <w:spacing w:before="120"/>
        <w:ind w:left="720"/>
        <w:contextualSpacing w:val="0"/>
        <w:rPr>
          <w:color w:val="000000"/>
          <w:sz w:val="24"/>
        </w:rPr>
      </w:pPr>
      <w:hyperlink r:id="rId63" w:history="1">
        <w:r w:rsidR="00AE11F1" w:rsidRPr="00483C5C">
          <w:rPr>
            <w:sz w:val="24"/>
          </w:rPr>
          <w:t>Centers for Medicare and Medicaid Services</w:t>
        </w:r>
        <w:r w:rsidR="00AE11F1" w:rsidRPr="00483C5C">
          <w:rPr>
            <w:sz w:val="24"/>
          </w:rPr>
          <w:br/>
        </w:r>
        <w:r w:rsidR="00AE11F1" w:rsidRPr="00483C5C">
          <w:rPr>
            <w:rStyle w:val="Hyperlink"/>
            <w:sz w:val="24"/>
          </w:rPr>
          <w:t>http://www.cms.gov/Medicare/E-Health/Eprescribing/index.html</w:t>
        </w:r>
      </w:hyperlink>
    </w:p>
    <w:p w14:paraId="11571986" w14:textId="77777777" w:rsidR="00AE11F1" w:rsidRPr="00483C5C" w:rsidRDefault="00AE11F1" w:rsidP="00AE11F1">
      <w:pPr>
        <w:pStyle w:val="ListBullet"/>
        <w:tabs>
          <w:tab w:val="clear" w:pos="360"/>
          <w:tab w:val="left" w:pos="720"/>
        </w:tabs>
        <w:spacing w:before="120"/>
        <w:ind w:left="720"/>
        <w:contextualSpacing w:val="0"/>
        <w:rPr>
          <w:rStyle w:val="PageNumber"/>
          <w:color w:val="000000"/>
          <w:sz w:val="24"/>
        </w:rPr>
      </w:pPr>
      <w:r w:rsidRPr="00483C5C">
        <w:rPr>
          <w:sz w:val="24"/>
        </w:rPr>
        <w:t>Department of Veterans Affairs FY2014-2020 Strategic Plan</w:t>
      </w:r>
      <w:r w:rsidRPr="00483C5C">
        <w:rPr>
          <w:color w:val="000000"/>
          <w:sz w:val="24"/>
        </w:rPr>
        <w:br/>
      </w:r>
      <w:hyperlink r:id="rId64" w:history="1">
        <w:r w:rsidRPr="00483C5C">
          <w:rPr>
            <w:rStyle w:val="Hyperlink"/>
            <w:sz w:val="24"/>
          </w:rPr>
          <w:t>http://www.DNS   /op3/docs/StrategicPlanning/VA2014-2020strategicPlan.PDF</w:t>
        </w:r>
      </w:hyperlink>
    </w:p>
    <w:p w14:paraId="557AE180" w14:textId="77777777" w:rsidR="00AE11F1" w:rsidRPr="00483C5C" w:rsidRDefault="00AE11F1" w:rsidP="00AE11F1">
      <w:pPr>
        <w:pStyle w:val="ListBullet"/>
        <w:tabs>
          <w:tab w:val="clear" w:pos="360"/>
          <w:tab w:val="left" w:pos="720"/>
        </w:tabs>
        <w:spacing w:before="120"/>
        <w:ind w:left="720"/>
        <w:contextualSpacing w:val="0"/>
        <w:rPr>
          <w:color w:val="000000"/>
          <w:sz w:val="24"/>
        </w:rPr>
      </w:pPr>
      <w:r w:rsidRPr="00483C5C">
        <w:rPr>
          <w:rStyle w:val="PageNumber"/>
          <w:color w:val="000000"/>
          <w:sz w:val="24"/>
        </w:rPr>
        <w:t>National Center for Health Statistics (NCHS) Data Brief No. 143, January 2014</w:t>
      </w:r>
      <w:r w:rsidRPr="00483C5C">
        <w:rPr>
          <w:color w:val="000000"/>
          <w:sz w:val="24"/>
        </w:rPr>
        <w:br/>
      </w:r>
      <w:hyperlink r:id="rId65" w:history="1">
        <w:r w:rsidRPr="00483C5C">
          <w:rPr>
            <w:rStyle w:val="Hyperlink"/>
            <w:sz w:val="24"/>
          </w:rPr>
          <w:t>http://www.cdc.gov/nchs/data/databriefs/db143.htm</w:t>
        </w:r>
      </w:hyperlink>
    </w:p>
    <w:p w14:paraId="6629D1B3"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NCPDP Prescription Transfer Standard 3.2</w:t>
      </w:r>
      <w:r w:rsidRPr="00483C5C">
        <w:rPr>
          <w:color w:val="000000"/>
          <w:sz w:val="24"/>
        </w:rPr>
        <w:br/>
      </w:r>
      <w:hyperlink r:id="rId66" w:history="1">
        <w:r w:rsidRPr="00483C5C">
          <w:rPr>
            <w:rStyle w:val="Hyperlink"/>
            <w:sz w:val="24"/>
          </w:rPr>
          <w:t>http://www.ncpdp.org/Standards/Standards-Info</w:t>
        </w:r>
      </w:hyperlink>
    </w:p>
    <w:p w14:paraId="6D5EB6F0"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NCPDP SCRIPT Standard 10.6</w:t>
      </w:r>
      <w:r w:rsidRPr="00483C5C">
        <w:rPr>
          <w:color w:val="000000"/>
          <w:sz w:val="24"/>
        </w:rPr>
        <w:br/>
      </w:r>
      <w:hyperlink r:id="rId67" w:tooltip="http://DNS  infoshare.DNS   /sites/vapharmacyinformatics/DEA_EPCS/Shared%20Documents/SCRIPT%2010.6/Script_imp_guide_v10.6.pdf" w:history="1">
        <w:r w:rsidRPr="00483C5C">
          <w:rPr>
            <w:rStyle w:val="Hyperlink"/>
            <w:sz w:val="24"/>
            <w:bdr w:val="none" w:sz="0" w:space="0" w:color="auto" w:frame="1"/>
          </w:rPr>
          <w:t>http://DNS  infoshare.DNS   /sites/vapharmacyinformatics/DEA_EPCS/Shared%20Documents/SCRIPT%2010.6/Script_imp_guide_v10.6.pdf</w:t>
        </w:r>
      </w:hyperlink>
    </w:p>
    <w:p w14:paraId="659CF924"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NSR #20130905 VistA Evolution</w:t>
      </w:r>
      <w:r w:rsidRPr="00483C5C">
        <w:rPr>
          <w:sz w:val="24"/>
        </w:rPr>
        <w:br/>
      </w:r>
      <w:hyperlink r:id="rId68" w:history="1">
        <w:r w:rsidRPr="00483C5C">
          <w:rPr>
            <w:rStyle w:val="Hyperlink"/>
            <w:rFonts w:eastAsia="Arial Unicode MS"/>
            <w:iCs/>
            <w:sz w:val="24"/>
          </w:rPr>
          <w:t>http://vista.med.DNS   /nsrd/ViewITRequestNSR.asp?RequestID=20130905</w:t>
        </w:r>
      </w:hyperlink>
    </w:p>
    <w:p w14:paraId="520EBFC1" w14:textId="77777777" w:rsidR="00AE11F1" w:rsidRPr="00483C5C" w:rsidRDefault="00AE11F1" w:rsidP="00AE11F1">
      <w:pPr>
        <w:pStyle w:val="ListBullet"/>
        <w:tabs>
          <w:tab w:val="clear" w:pos="360"/>
          <w:tab w:val="left" w:pos="720"/>
        </w:tabs>
        <w:spacing w:before="120"/>
        <w:ind w:left="720"/>
        <w:contextualSpacing w:val="0"/>
        <w:rPr>
          <w:rStyle w:val="PageNumber"/>
          <w:color w:val="000000"/>
          <w:sz w:val="24"/>
        </w:rPr>
      </w:pPr>
      <w:r w:rsidRPr="00483C5C">
        <w:rPr>
          <w:sz w:val="24"/>
        </w:rPr>
        <w:t>One-VA Enterprise Architecture Enterprise Technical Architecture</w:t>
      </w:r>
      <w:r w:rsidRPr="00483C5C">
        <w:rPr>
          <w:sz w:val="24"/>
        </w:rPr>
        <w:br/>
      </w:r>
      <w:hyperlink r:id="rId69" w:history="1">
        <w:r w:rsidRPr="00483C5C">
          <w:rPr>
            <w:rStyle w:val="Hyperlink"/>
            <w:sz w:val="24"/>
          </w:rPr>
          <w:t>http://DNS  ea.oit.DNS   /wp-content/uploads/2014/04/OneVA_EA-_ETA_Compliance_v3_03312014.pdf</w:t>
        </w:r>
      </w:hyperlink>
    </w:p>
    <w:p w14:paraId="1ADF3B9D"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One-VA Technical Reference Model</w:t>
      </w:r>
      <w:r w:rsidRPr="00483C5C">
        <w:rPr>
          <w:sz w:val="24"/>
        </w:rPr>
        <w:br/>
      </w:r>
      <w:r w:rsidRPr="00483C5C">
        <w:rPr>
          <w:rStyle w:val="Hyperlink"/>
          <w:sz w:val="24"/>
        </w:rPr>
        <w:t>http://DNS    .DNS   /</w:t>
      </w:r>
    </w:p>
    <w:p w14:paraId="00FEAA1D"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VA Handbook 6500 – Information Security Program</w:t>
      </w:r>
      <w:r w:rsidRPr="00483C5C">
        <w:rPr>
          <w:sz w:val="24"/>
        </w:rPr>
        <w:br/>
      </w:r>
      <w:hyperlink r:id="rId70" w:history="1">
        <w:r w:rsidRPr="00483C5C">
          <w:rPr>
            <w:rStyle w:val="Hyperlink"/>
            <w:sz w:val="24"/>
            <w:lang w:eastAsia="x-none"/>
          </w:rPr>
          <w:t>http://vaww1.DNS   /vapubs/viewPublication.asp?Pub_ID=638&amp;FType=2</w:t>
        </w:r>
      </w:hyperlink>
      <w:r w:rsidRPr="00483C5C">
        <w:rPr>
          <w:sz w:val="24"/>
        </w:rPr>
        <w:t xml:space="preserve"> </w:t>
      </w:r>
    </w:p>
    <w:p w14:paraId="44D0D73A" w14:textId="77777777" w:rsidR="00AE11F1" w:rsidRPr="00483C5C" w:rsidRDefault="00AE11F1" w:rsidP="00AE11F1">
      <w:pPr>
        <w:pStyle w:val="ListBullet"/>
        <w:tabs>
          <w:tab w:val="clear" w:pos="360"/>
          <w:tab w:val="left" w:pos="720"/>
        </w:tabs>
        <w:spacing w:before="120"/>
        <w:ind w:left="720"/>
        <w:contextualSpacing w:val="0"/>
        <w:rPr>
          <w:sz w:val="24"/>
          <w:u w:val="single"/>
        </w:rPr>
      </w:pPr>
      <w:r w:rsidRPr="00483C5C">
        <w:rPr>
          <w:sz w:val="24"/>
        </w:rPr>
        <w:t>VA Medications by Mail Brochure</w:t>
      </w:r>
      <w:r w:rsidRPr="00483C5C">
        <w:rPr>
          <w:color w:val="000000"/>
          <w:sz w:val="24"/>
        </w:rPr>
        <w:br/>
      </w:r>
      <w:hyperlink r:id="rId71" w:history="1">
        <w:r w:rsidRPr="00483C5C">
          <w:rPr>
            <w:rStyle w:val="Hyperlink"/>
            <w:sz w:val="24"/>
          </w:rPr>
          <w:t>http://www.DNS   /hac/forbeneficiaries/meds/brochure/MbMBrochure.pdf</w:t>
        </w:r>
      </w:hyperlink>
    </w:p>
    <w:p w14:paraId="1ADDAADC"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rPr>
        <w:t>VHA’s Defining Excellence in the 21</w:t>
      </w:r>
      <w:r w:rsidRPr="00483C5C">
        <w:rPr>
          <w:sz w:val="24"/>
          <w:vertAlign w:val="superscript"/>
        </w:rPr>
        <w:t>st</w:t>
      </w:r>
      <w:r w:rsidRPr="00483C5C">
        <w:rPr>
          <w:sz w:val="24"/>
        </w:rPr>
        <w:t xml:space="preserve"> Century</w:t>
      </w:r>
      <w:r w:rsidRPr="00483C5C">
        <w:rPr>
          <w:sz w:val="24"/>
        </w:rPr>
        <w:br/>
      </w:r>
      <w:hyperlink r:id="rId72" w:history="1">
        <w:r w:rsidRPr="00483C5C">
          <w:rPr>
            <w:rStyle w:val="Hyperlink"/>
            <w:sz w:val="24"/>
          </w:rPr>
          <w:t>https://DNS  portal.DNS   /sites/VHACOMMUNICATION/VHA%20Reorganization/Pages/default.aspx</w:t>
        </w:r>
      </w:hyperlink>
    </w:p>
    <w:p w14:paraId="44F0703F" w14:textId="77777777" w:rsidR="00AE11F1" w:rsidRPr="00483C5C" w:rsidRDefault="00AE11F1" w:rsidP="00AE11F1">
      <w:pPr>
        <w:pStyle w:val="ListBullet"/>
        <w:tabs>
          <w:tab w:val="clear" w:pos="360"/>
          <w:tab w:val="left" w:pos="720"/>
        </w:tabs>
        <w:spacing w:before="120"/>
        <w:ind w:left="720"/>
        <w:contextualSpacing w:val="0"/>
        <w:rPr>
          <w:sz w:val="24"/>
        </w:rPr>
      </w:pPr>
      <w:r w:rsidRPr="00483C5C">
        <w:rPr>
          <w:sz w:val="24"/>
          <w:u w:val="single"/>
        </w:rPr>
        <w:t>VHA Handbook 1108.05 Outpatient Pharmacy Services</w:t>
      </w:r>
      <w:r w:rsidRPr="00483C5C">
        <w:rPr>
          <w:color w:val="000000"/>
          <w:sz w:val="24"/>
        </w:rPr>
        <w:br/>
      </w:r>
      <w:hyperlink r:id="rId73" w:history="1">
        <w:r w:rsidRPr="00483C5C">
          <w:rPr>
            <w:rStyle w:val="Hyperlink"/>
            <w:sz w:val="24"/>
          </w:rPr>
          <w:t>http://DNS  infoshare.DNS   /sites/vapharmacyinformatics/Prro/PBMpolicy/VHA%20Handbooks/VHA%20Handbook%201108.05,%20Outpatient%20Pharmacy%20Services.pdf</w:t>
        </w:r>
      </w:hyperlink>
    </w:p>
    <w:p w14:paraId="1BC8B893" w14:textId="3314D60B" w:rsidR="00483C5C" w:rsidRDefault="00C802D3" w:rsidP="009577A1">
      <w:pPr>
        <w:pStyle w:val="Heading1"/>
        <w:pageBreakBefore/>
      </w:pPr>
      <w:bookmarkStart w:id="198" w:name="_Toc443575578"/>
      <w:r>
        <w:lastRenderedPageBreak/>
        <w:t>Interfaces</w:t>
      </w:r>
      <w:bookmarkEnd w:id="198"/>
    </w:p>
    <w:p w14:paraId="0E4473C7" w14:textId="3EA6722E" w:rsidR="00483C5C" w:rsidRDefault="00C802D3" w:rsidP="00483C5C">
      <w:pPr>
        <w:pStyle w:val="BodyText"/>
      </w:pPr>
      <w:r>
        <w:t xml:space="preserve">Exact Interfaces (i.e. the </w:t>
      </w:r>
      <w:r w:rsidR="00483C5C">
        <w:t>protocols, ports, etc.</w:t>
      </w:r>
      <w:r>
        <w:t xml:space="preserve">) that will be relevant to the </w:t>
      </w:r>
      <w:proofErr w:type="gramStart"/>
      <w:r>
        <w:t>Inbound</w:t>
      </w:r>
      <w:proofErr w:type="gramEnd"/>
      <w:r>
        <w:t xml:space="preserve"> ePrescribing system</w:t>
      </w:r>
      <w:r w:rsidR="00483C5C">
        <w:t xml:space="preserve"> will be </w:t>
      </w:r>
      <w:r>
        <w:t>identified through further discussions with VA subject matter experts. These discussions will cover the relevant communications, hardware, software and user interfaces to the system</w:t>
      </w:r>
      <w:r w:rsidR="002C2DB1">
        <w:t>.</w:t>
      </w:r>
    </w:p>
    <w:p w14:paraId="3EE18B05" w14:textId="77777777" w:rsidR="00AC4ECC" w:rsidRDefault="00AC4ECC" w:rsidP="009577A1">
      <w:pPr>
        <w:pStyle w:val="Heading1"/>
        <w:spacing w:before="240"/>
      </w:pPr>
      <w:bookmarkStart w:id="199" w:name="_Toc356303295"/>
      <w:bookmarkStart w:id="200" w:name="_Toc443575579"/>
      <w:r>
        <w:t>Legal, Copyright, and Other Notices</w:t>
      </w:r>
      <w:bookmarkEnd w:id="199"/>
      <w:bookmarkEnd w:id="200"/>
    </w:p>
    <w:p w14:paraId="1318E632" w14:textId="76774AAD" w:rsidR="00AC4ECC" w:rsidRDefault="00AC4ECC" w:rsidP="00AC4ECC">
      <w:pPr>
        <w:pStyle w:val="BodyText"/>
      </w:pPr>
      <w:r>
        <w:t>The Inbound ePrescribing system will require compliance with 508 regulations, with additional requirements TBD.</w:t>
      </w:r>
    </w:p>
    <w:p w14:paraId="0D6780DA" w14:textId="77777777" w:rsidR="00AC4ECC" w:rsidRDefault="00AC4ECC" w:rsidP="009577A1">
      <w:pPr>
        <w:pStyle w:val="Heading1"/>
        <w:spacing w:before="240"/>
      </w:pPr>
      <w:bookmarkStart w:id="201" w:name="_Toc356303296"/>
      <w:bookmarkStart w:id="202" w:name="_Toc443575580"/>
      <w:r>
        <w:t>Purchased Components</w:t>
      </w:r>
      <w:bookmarkEnd w:id="201"/>
      <w:bookmarkEnd w:id="202"/>
    </w:p>
    <w:p w14:paraId="05C9D298" w14:textId="098FCBBF" w:rsidR="0049089C" w:rsidRDefault="0049089C" w:rsidP="009577A1">
      <w:pPr>
        <w:pStyle w:val="BodyText"/>
      </w:pPr>
      <w:r>
        <w:t xml:space="preserve">As indicated </w:t>
      </w:r>
      <w:r w:rsidRPr="009577A1">
        <w:t>throughout</w:t>
      </w:r>
      <w:r>
        <w:t xml:space="preserve"> this document one of the primary inputs for this system will be the existing standards for ePrescribing outlined in the NCPDP Script Standard 10.6. Beyond this anything else is likely unnecessary, but further discussions may reveal that there are other </w:t>
      </w:r>
      <w:r w:rsidR="006663FA">
        <w:t>components</w:t>
      </w:r>
      <w:r>
        <w:t xml:space="preserve"> which require purchasing.</w:t>
      </w:r>
    </w:p>
    <w:p w14:paraId="1A96A8DB" w14:textId="77777777" w:rsidR="005B15A6" w:rsidRDefault="005B15A6" w:rsidP="009577A1">
      <w:pPr>
        <w:pStyle w:val="Heading1"/>
        <w:spacing w:before="240"/>
      </w:pPr>
      <w:bookmarkStart w:id="203" w:name="_Toc443575581"/>
      <w:r>
        <w:t>User Class Characteristics</w:t>
      </w:r>
      <w:bookmarkEnd w:id="203"/>
    </w:p>
    <w:p w14:paraId="504727EE" w14:textId="77777777" w:rsidR="007602EA" w:rsidRPr="00483C5C" w:rsidRDefault="007602EA" w:rsidP="007602EA">
      <w:pPr>
        <w:pStyle w:val="BodyText"/>
        <w:keepNext/>
        <w:keepLines/>
        <w:rPr>
          <w:szCs w:val="24"/>
        </w:rPr>
      </w:pPr>
      <w:r w:rsidRPr="00483C5C">
        <w:rPr>
          <w:szCs w:val="24"/>
        </w:rPr>
        <w:t>The intended ePrescribing user community consists of the following classes:</w:t>
      </w:r>
    </w:p>
    <w:p w14:paraId="54D3C388" w14:textId="77777777" w:rsidR="007602EA" w:rsidRPr="00483C5C" w:rsidRDefault="007602EA" w:rsidP="007602EA">
      <w:pPr>
        <w:pStyle w:val="ListBullet"/>
        <w:keepNext/>
        <w:keepLines/>
        <w:tabs>
          <w:tab w:val="clear" w:pos="360"/>
          <w:tab w:val="left" w:pos="720"/>
        </w:tabs>
        <w:spacing w:before="120"/>
        <w:ind w:left="720"/>
        <w:contextualSpacing w:val="0"/>
        <w:rPr>
          <w:sz w:val="24"/>
        </w:rPr>
      </w:pPr>
      <w:r w:rsidRPr="00483C5C">
        <w:rPr>
          <w:sz w:val="24"/>
        </w:rPr>
        <w:t xml:space="preserve">Primary Users </w:t>
      </w:r>
    </w:p>
    <w:p w14:paraId="5B010BBA" w14:textId="77777777" w:rsidR="007602EA" w:rsidRPr="00483C5C" w:rsidRDefault="007602EA" w:rsidP="007602EA">
      <w:pPr>
        <w:pStyle w:val="ListBullet"/>
        <w:tabs>
          <w:tab w:val="clear" w:pos="360"/>
          <w:tab w:val="left" w:pos="720"/>
        </w:tabs>
        <w:spacing w:before="120"/>
        <w:ind w:left="720"/>
        <w:contextualSpacing w:val="0"/>
        <w:rPr>
          <w:sz w:val="24"/>
        </w:rPr>
      </w:pPr>
      <w:r w:rsidRPr="00483C5C">
        <w:rPr>
          <w:sz w:val="24"/>
        </w:rPr>
        <w:t xml:space="preserve">Secondary Users </w:t>
      </w:r>
    </w:p>
    <w:p w14:paraId="522BB7CF" w14:textId="77777777" w:rsidR="007602EA" w:rsidRPr="00483C5C" w:rsidRDefault="007602EA" w:rsidP="007602EA">
      <w:pPr>
        <w:pStyle w:val="BodyText"/>
        <w:rPr>
          <w:szCs w:val="24"/>
        </w:rPr>
      </w:pPr>
      <w:r w:rsidRPr="00483C5C">
        <w:rPr>
          <w:szCs w:val="24"/>
        </w:rPr>
        <w:t xml:space="preserve">The user communities will obtain sufficient training to be proficient for processing inbound electronic prescriptions. </w:t>
      </w:r>
    </w:p>
    <w:p w14:paraId="723766D9" w14:textId="77777777" w:rsidR="007602EA" w:rsidRPr="00483C5C" w:rsidRDefault="007602EA" w:rsidP="007602EA">
      <w:pPr>
        <w:pStyle w:val="BodyText"/>
        <w:rPr>
          <w:szCs w:val="24"/>
          <w:lang w:eastAsia="x-none"/>
        </w:rPr>
      </w:pPr>
      <w:r w:rsidRPr="00483C5C">
        <w:rPr>
          <w:szCs w:val="24"/>
          <w:lang w:eastAsia="x-none"/>
        </w:rPr>
        <w:t xml:space="preserve">The table below lists the different types of users to support the inbound electronic prescriptions process. </w:t>
      </w:r>
    </w:p>
    <w:p w14:paraId="7246E051" w14:textId="2DEEA56E" w:rsidR="00BD3C9B" w:rsidRDefault="00BD3C9B" w:rsidP="00D253F7">
      <w:pPr>
        <w:pStyle w:val="Caption"/>
      </w:pPr>
      <w:bookmarkStart w:id="204" w:name="_Toc443575521"/>
      <w:r>
        <w:t xml:space="preserve">Table </w:t>
      </w:r>
      <w:fldSimple w:instr=" SEQ Table \* ARABIC ">
        <w:r w:rsidR="00DF255A">
          <w:rPr>
            <w:noProof/>
          </w:rPr>
          <w:t>46</w:t>
        </w:r>
      </w:fldSimple>
      <w:r>
        <w:t>: User Class Characteristics</w:t>
      </w:r>
      <w:bookmarkEnd w:id="204"/>
    </w:p>
    <w:tbl>
      <w:tblPr>
        <w:tblW w:w="9360" w:type="dxa"/>
        <w:tblInd w:w="108" w:type="dxa"/>
        <w:tblCellMar>
          <w:left w:w="0" w:type="dxa"/>
          <w:right w:w="0" w:type="dxa"/>
        </w:tblCellMar>
        <w:tblLook w:val="04A0" w:firstRow="1" w:lastRow="0" w:firstColumn="1" w:lastColumn="0" w:noHBand="0" w:noVBand="1"/>
        <w:tblCaption w:val="Primary and secondary users"/>
        <w:tblDescription w:val="Primary and secondary users"/>
      </w:tblPr>
      <w:tblGrid>
        <w:gridCol w:w="2070"/>
        <w:gridCol w:w="2790"/>
        <w:gridCol w:w="4500"/>
      </w:tblGrid>
      <w:tr w:rsidR="007602EA" w:rsidRPr="009328A8" w14:paraId="36B51CDA" w14:textId="77777777" w:rsidTr="009328A8">
        <w:trPr>
          <w:tblHeader/>
        </w:trPr>
        <w:tc>
          <w:tcPr>
            <w:tcW w:w="2070"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hideMark/>
          </w:tcPr>
          <w:p w14:paraId="52718D30" w14:textId="77777777" w:rsidR="007602EA" w:rsidRPr="009328A8" w:rsidRDefault="007602EA" w:rsidP="009328A8">
            <w:pPr>
              <w:pStyle w:val="TableHeading"/>
              <w:spacing w:line="276" w:lineRule="auto"/>
              <w:rPr>
                <w:sz w:val="20"/>
                <w:szCs w:val="20"/>
              </w:rPr>
            </w:pPr>
            <w:r w:rsidRPr="009328A8">
              <w:rPr>
                <w:sz w:val="20"/>
                <w:szCs w:val="20"/>
              </w:rPr>
              <w:t>Type of User</w:t>
            </w:r>
          </w:p>
        </w:tc>
        <w:tc>
          <w:tcPr>
            <w:tcW w:w="2790"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hideMark/>
          </w:tcPr>
          <w:p w14:paraId="69425C1A" w14:textId="77777777" w:rsidR="007602EA" w:rsidRPr="009328A8" w:rsidRDefault="007602EA" w:rsidP="009328A8">
            <w:pPr>
              <w:pStyle w:val="TableHeading"/>
              <w:spacing w:line="276" w:lineRule="auto"/>
              <w:rPr>
                <w:sz w:val="20"/>
                <w:szCs w:val="20"/>
              </w:rPr>
            </w:pPr>
            <w:r w:rsidRPr="009328A8">
              <w:rPr>
                <w:sz w:val="20"/>
                <w:szCs w:val="20"/>
              </w:rPr>
              <w:t>Description</w:t>
            </w:r>
          </w:p>
        </w:tc>
        <w:tc>
          <w:tcPr>
            <w:tcW w:w="4500"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hideMark/>
          </w:tcPr>
          <w:p w14:paraId="31D44057" w14:textId="77777777" w:rsidR="007602EA" w:rsidRPr="009328A8" w:rsidRDefault="007602EA" w:rsidP="009328A8">
            <w:pPr>
              <w:pStyle w:val="TableHeading"/>
              <w:spacing w:line="276" w:lineRule="auto"/>
              <w:rPr>
                <w:sz w:val="20"/>
                <w:szCs w:val="20"/>
              </w:rPr>
            </w:pPr>
            <w:r w:rsidRPr="009328A8">
              <w:rPr>
                <w:sz w:val="20"/>
                <w:szCs w:val="20"/>
              </w:rPr>
              <w:t>Responsibilities</w:t>
            </w:r>
          </w:p>
        </w:tc>
      </w:tr>
      <w:tr w:rsidR="007602EA" w:rsidRPr="009328A8" w14:paraId="6C9140E9" w14:textId="77777777" w:rsidTr="009328A8">
        <w:tc>
          <w:tcPr>
            <w:tcW w:w="20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20A977" w14:textId="77777777" w:rsidR="007602EA" w:rsidRPr="009328A8" w:rsidRDefault="007602EA" w:rsidP="009328A8">
            <w:pPr>
              <w:pStyle w:val="TableText"/>
              <w:spacing w:line="276" w:lineRule="auto"/>
              <w:rPr>
                <w:sz w:val="20"/>
              </w:rPr>
            </w:pPr>
            <w:r w:rsidRPr="009328A8">
              <w:rPr>
                <w:sz w:val="20"/>
              </w:rPr>
              <w:t>Primary Users</w:t>
            </w:r>
          </w:p>
        </w:tc>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122501" w14:textId="77777777" w:rsidR="007602EA" w:rsidRPr="009328A8" w:rsidRDefault="007602EA" w:rsidP="009328A8">
            <w:pPr>
              <w:pStyle w:val="InstructionalText4"/>
              <w:numPr>
                <w:ilvl w:val="0"/>
                <w:numId w:val="62"/>
              </w:numPr>
              <w:rPr>
                <w:i w:val="0"/>
                <w:color w:val="000000"/>
              </w:rPr>
            </w:pPr>
            <w:r w:rsidRPr="009328A8">
              <w:rPr>
                <w:i w:val="0"/>
                <w:color w:val="000000"/>
              </w:rPr>
              <w:t xml:space="preserve">VA Pharmacists, </w:t>
            </w:r>
          </w:p>
          <w:p w14:paraId="58226AFB" w14:textId="77777777" w:rsidR="007602EA" w:rsidRPr="009328A8" w:rsidRDefault="007602EA" w:rsidP="009328A8">
            <w:pPr>
              <w:pStyle w:val="InstructionalText4"/>
              <w:numPr>
                <w:ilvl w:val="0"/>
                <w:numId w:val="62"/>
              </w:numPr>
              <w:rPr>
                <w:color w:val="000000"/>
              </w:rPr>
            </w:pPr>
            <w:r w:rsidRPr="009328A8">
              <w:rPr>
                <w:i w:val="0"/>
                <w:color w:val="000000"/>
              </w:rPr>
              <w:t>VA Pharmacy Technicians/Assistants</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6F144C" w14:textId="77777777" w:rsidR="007602EA" w:rsidRPr="009328A8" w:rsidRDefault="007602EA" w:rsidP="009328A8">
            <w:pPr>
              <w:pStyle w:val="TableText"/>
              <w:numPr>
                <w:ilvl w:val="0"/>
                <w:numId w:val="63"/>
              </w:numPr>
              <w:spacing w:line="276" w:lineRule="auto"/>
              <w:rPr>
                <w:color w:val="000000"/>
                <w:sz w:val="20"/>
              </w:rPr>
            </w:pPr>
            <w:r w:rsidRPr="009328A8">
              <w:rPr>
                <w:color w:val="000000"/>
                <w:sz w:val="20"/>
              </w:rPr>
              <w:t xml:space="preserve">Can view inbound eRxs received from an external provider </w:t>
            </w:r>
          </w:p>
          <w:p w14:paraId="2F6A7DC7" w14:textId="77777777" w:rsidR="007602EA" w:rsidRPr="009328A8" w:rsidRDefault="007602EA" w:rsidP="009328A8">
            <w:pPr>
              <w:pStyle w:val="TableText"/>
              <w:numPr>
                <w:ilvl w:val="0"/>
                <w:numId w:val="63"/>
              </w:numPr>
              <w:spacing w:line="276" w:lineRule="auto"/>
              <w:rPr>
                <w:color w:val="000000"/>
                <w:sz w:val="20"/>
              </w:rPr>
            </w:pPr>
            <w:r w:rsidRPr="009328A8">
              <w:rPr>
                <w:color w:val="000000"/>
                <w:sz w:val="20"/>
              </w:rPr>
              <w:t>Can manually validate an inbound eRx</w:t>
            </w:r>
          </w:p>
          <w:p w14:paraId="236810CA" w14:textId="77777777" w:rsidR="007602EA" w:rsidRPr="009328A8" w:rsidRDefault="007602EA" w:rsidP="009328A8">
            <w:pPr>
              <w:pStyle w:val="TableText"/>
              <w:numPr>
                <w:ilvl w:val="0"/>
                <w:numId w:val="63"/>
              </w:numPr>
              <w:spacing w:line="276" w:lineRule="auto"/>
              <w:rPr>
                <w:color w:val="000000"/>
                <w:sz w:val="20"/>
              </w:rPr>
            </w:pPr>
            <w:r w:rsidRPr="009328A8">
              <w:rPr>
                <w:color w:val="000000"/>
                <w:sz w:val="20"/>
              </w:rPr>
              <w:t xml:space="preserve">Can transfer existing Rx to another external pharmacy (VA or non-VA) and receive electronically transferred Rxs from external pharmacies </w:t>
            </w:r>
          </w:p>
          <w:p w14:paraId="6A58D286" w14:textId="77777777" w:rsidR="007602EA" w:rsidRPr="009328A8" w:rsidRDefault="007602EA" w:rsidP="009328A8">
            <w:pPr>
              <w:pStyle w:val="TableText"/>
              <w:numPr>
                <w:ilvl w:val="0"/>
                <w:numId w:val="63"/>
              </w:numPr>
              <w:spacing w:line="276" w:lineRule="auto"/>
              <w:rPr>
                <w:color w:val="000000"/>
                <w:sz w:val="20"/>
              </w:rPr>
            </w:pPr>
            <w:r w:rsidRPr="009328A8">
              <w:rPr>
                <w:color w:val="000000"/>
                <w:sz w:val="20"/>
              </w:rPr>
              <w:t>Can manage, fill, print labels, dispense, etc. an inbound eRx</w:t>
            </w:r>
          </w:p>
        </w:tc>
      </w:tr>
      <w:tr w:rsidR="007602EA" w:rsidRPr="009328A8" w14:paraId="617239A7" w14:textId="77777777" w:rsidTr="009328A8">
        <w:tc>
          <w:tcPr>
            <w:tcW w:w="20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740982" w14:textId="77777777" w:rsidR="007602EA" w:rsidRPr="009328A8" w:rsidRDefault="007602EA" w:rsidP="009328A8">
            <w:pPr>
              <w:pStyle w:val="TableText"/>
              <w:spacing w:line="276" w:lineRule="auto"/>
              <w:rPr>
                <w:sz w:val="20"/>
              </w:rPr>
            </w:pPr>
            <w:r w:rsidRPr="009328A8">
              <w:rPr>
                <w:sz w:val="20"/>
              </w:rPr>
              <w:t>Secondary Users</w:t>
            </w:r>
          </w:p>
        </w:tc>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9D720E" w14:textId="77777777" w:rsidR="007602EA" w:rsidRPr="009328A8" w:rsidRDefault="007602EA" w:rsidP="009328A8">
            <w:pPr>
              <w:pStyle w:val="TableText"/>
              <w:numPr>
                <w:ilvl w:val="0"/>
                <w:numId w:val="64"/>
              </w:numPr>
              <w:tabs>
                <w:tab w:val="right" w:pos="342"/>
              </w:tabs>
              <w:spacing w:line="276" w:lineRule="auto"/>
              <w:rPr>
                <w:sz w:val="20"/>
              </w:rPr>
            </w:pPr>
            <w:r w:rsidRPr="009328A8">
              <w:rPr>
                <w:sz w:val="20"/>
              </w:rPr>
              <w:t>VA Pharmacy Managers,</w:t>
            </w:r>
          </w:p>
          <w:p w14:paraId="2C2D54E9" w14:textId="77777777" w:rsidR="007602EA" w:rsidRPr="009328A8" w:rsidRDefault="007602EA" w:rsidP="009328A8">
            <w:pPr>
              <w:pStyle w:val="TableText"/>
              <w:numPr>
                <w:ilvl w:val="0"/>
                <w:numId w:val="64"/>
              </w:numPr>
              <w:tabs>
                <w:tab w:val="right" w:pos="342"/>
              </w:tabs>
              <w:spacing w:line="276" w:lineRule="auto"/>
              <w:rPr>
                <w:sz w:val="20"/>
              </w:rPr>
            </w:pPr>
            <w:r w:rsidRPr="009328A8">
              <w:rPr>
                <w:sz w:val="20"/>
              </w:rPr>
              <w:t>PBM personnel</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1F2F9B" w14:textId="77777777" w:rsidR="007602EA" w:rsidRPr="009328A8" w:rsidRDefault="007602EA" w:rsidP="009328A8">
            <w:pPr>
              <w:pStyle w:val="InstructionalText4"/>
              <w:rPr>
                <w:i w:val="0"/>
                <w:color w:val="000000"/>
              </w:rPr>
            </w:pPr>
            <w:r w:rsidRPr="009328A8">
              <w:rPr>
                <w:i w:val="0"/>
                <w:color w:val="000000"/>
              </w:rPr>
              <w:t>Viewing reports on inbound eRxs</w:t>
            </w:r>
          </w:p>
        </w:tc>
      </w:tr>
      <w:tr w:rsidR="007602EA" w:rsidRPr="009328A8" w14:paraId="3DD18B00" w14:textId="77777777" w:rsidTr="009577A1">
        <w:trPr>
          <w:cantSplit/>
        </w:trPr>
        <w:tc>
          <w:tcPr>
            <w:tcW w:w="20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1AAE88" w14:textId="77777777" w:rsidR="007602EA" w:rsidRPr="009328A8" w:rsidRDefault="007602EA" w:rsidP="009328A8">
            <w:pPr>
              <w:pStyle w:val="TableText"/>
              <w:spacing w:line="276" w:lineRule="auto"/>
              <w:rPr>
                <w:strike/>
                <w:sz w:val="20"/>
                <w:highlight w:val="yellow"/>
              </w:rPr>
            </w:pPr>
            <w:r w:rsidRPr="009328A8">
              <w:rPr>
                <w:sz w:val="20"/>
              </w:rPr>
              <w:lastRenderedPageBreak/>
              <w:t>Secondary Users</w:t>
            </w:r>
          </w:p>
        </w:tc>
        <w:tc>
          <w:tcPr>
            <w:tcW w:w="2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A682B3" w14:textId="77777777" w:rsidR="007602EA" w:rsidRPr="009328A8" w:rsidRDefault="007602EA" w:rsidP="009328A8">
            <w:pPr>
              <w:pStyle w:val="InstructionalText4"/>
              <w:rPr>
                <w:i w:val="0"/>
                <w:color w:val="000000"/>
              </w:rPr>
            </w:pPr>
            <w:r w:rsidRPr="009328A8">
              <w:rPr>
                <w:i w:val="0"/>
                <w:color w:val="000000"/>
              </w:rPr>
              <w:t>Non-VA Providers</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F1116D" w14:textId="77777777" w:rsidR="007602EA" w:rsidRPr="009328A8" w:rsidRDefault="007602EA" w:rsidP="009328A8">
            <w:pPr>
              <w:pStyle w:val="TableText"/>
              <w:numPr>
                <w:ilvl w:val="0"/>
                <w:numId w:val="65"/>
              </w:numPr>
              <w:spacing w:line="276" w:lineRule="auto"/>
              <w:rPr>
                <w:sz w:val="20"/>
              </w:rPr>
            </w:pPr>
            <w:r w:rsidRPr="009328A8">
              <w:rPr>
                <w:sz w:val="20"/>
              </w:rPr>
              <w:t>Send/transmit inbound eRx and associated requests to VA</w:t>
            </w:r>
          </w:p>
          <w:p w14:paraId="09365AF1" w14:textId="77777777" w:rsidR="007602EA" w:rsidRPr="009328A8" w:rsidRDefault="007602EA" w:rsidP="009328A8">
            <w:pPr>
              <w:pStyle w:val="TableText"/>
              <w:numPr>
                <w:ilvl w:val="0"/>
                <w:numId w:val="65"/>
              </w:numPr>
              <w:spacing w:line="276" w:lineRule="auto"/>
              <w:rPr>
                <w:sz w:val="20"/>
              </w:rPr>
            </w:pPr>
            <w:r w:rsidRPr="009328A8">
              <w:rPr>
                <w:sz w:val="20"/>
              </w:rPr>
              <w:t xml:space="preserve">View inbound eRx notifications from VA </w:t>
            </w:r>
          </w:p>
          <w:p w14:paraId="054B88F3" w14:textId="77777777" w:rsidR="007602EA" w:rsidRPr="009328A8" w:rsidRDefault="007602EA" w:rsidP="009328A8">
            <w:pPr>
              <w:pStyle w:val="TableText"/>
              <w:numPr>
                <w:ilvl w:val="0"/>
                <w:numId w:val="65"/>
              </w:numPr>
              <w:spacing w:line="276" w:lineRule="auto"/>
              <w:rPr>
                <w:sz w:val="20"/>
              </w:rPr>
            </w:pPr>
            <w:r w:rsidRPr="009328A8">
              <w:rPr>
                <w:sz w:val="20"/>
              </w:rPr>
              <w:t>Respond to eRx requests (e.g., refill request) regarding inbound eRxs from VA</w:t>
            </w:r>
          </w:p>
        </w:tc>
      </w:tr>
      <w:tr w:rsidR="007602EA" w:rsidRPr="009328A8" w14:paraId="65CE0C18" w14:textId="77777777" w:rsidTr="009328A8">
        <w:tc>
          <w:tcPr>
            <w:tcW w:w="2070"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2ACE45BC" w14:textId="77777777" w:rsidR="007602EA" w:rsidRPr="009328A8" w:rsidRDefault="007602EA" w:rsidP="009328A8">
            <w:pPr>
              <w:pStyle w:val="TableText"/>
              <w:spacing w:line="276" w:lineRule="auto"/>
              <w:rPr>
                <w:sz w:val="20"/>
              </w:rPr>
            </w:pPr>
            <w:r w:rsidRPr="009328A8">
              <w:rPr>
                <w:sz w:val="20"/>
              </w:rPr>
              <w:t>Secondary Users</w:t>
            </w:r>
          </w:p>
        </w:tc>
        <w:tc>
          <w:tcPr>
            <w:tcW w:w="2790"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14:paraId="465602C1" w14:textId="77777777" w:rsidR="007602EA" w:rsidRPr="009328A8" w:rsidRDefault="007602EA" w:rsidP="009328A8">
            <w:pPr>
              <w:pStyle w:val="InstructionalText4"/>
              <w:rPr>
                <w:i w:val="0"/>
                <w:color w:val="000000"/>
              </w:rPr>
            </w:pPr>
            <w:r w:rsidRPr="009328A8">
              <w:rPr>
                <w:i w:val="0"/>
                <w:color w:val="000000"/>
              </w:rPr>
              <w:t>External (non-VA) Pharmacy personnel</w:t>
            </w:r>
          </w:p>
        </w:tc>
        <w:tc>
          <w:tcPr>
            <w:tcW w:w="4500"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14:paraId="6CB48E90" w14:textId="77777777" w:rsidR="007602EA" w:rsidRPr="009328A8" w:rsidRDefault="007602EA" w:rsidP="009328A8">
            <w:pPr>
              <w:pStyle w:val="TableText"/>
              <w:spacing w:line="276" w:lineRule="auto"/>
              <w:rPr>
                <w:sz w:val="20"/>
              </w:rPr>
            </w:pPr>
            <w:r w:rsidRPr="009328A8">
              <w:rPr>
                <w:sz w:val="20"/>
              </w:rPr>
              <w:t>Can electronically transfer existing Rxs to VA pharmacies and receive electronically transferred Rxs from VA pharmacies</w:t>
            </w:r>
          </w:p>
        </w:tc>
      </w:tr>
      <w:tr w:rsidR="007602EA" w:rsidRPr="009328A8" w14:paraId="7B91F354" w14:textId="77777777" w:rsidTr="009328A8">
        <w:tc>
          <w:tcPr>
            <w:tcW w:w="2070"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2CB2D035" w14:textId="77777777" w:rsidR="007602EA" w:rsidRPr="009328A8" w:rsidRDefault="007602EA" w:rsidP="009328A8">
            <w:pPr>
              <w:pStyle w:val="TableText"/>
              <w:spacing w:line="276" w:lineRule="auto"/>
              <w:rPr>
                <w:sz w:val="20"/>
              </w:rPr>
            </w:pPr>
            <w:r w:rsidRPr="009328A8">
              <w:rPr>
                <w:sz w:val="20"/>
              </w:rPr>
              <w:t>Secondary Users</w:t>
            </w:r>
          </w:p>
        </w:tc>
        <w:tc>
          <w:tcPr>
            <w:tcW w:w="2790"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14:paraId="62EA52C6" w14:textId="77777777" w:rsidR="007602EA" w:rsidRPr="009328A8" w:rsidRDefault="007602EA" w:rsidP="009328A8">
            <w:pPr>
              <w:pStyle w:val="TableText"/>
              <w:numPr>
                <w:ilvl w:val="0"/>
                <w:numId w:val="66"/>
              </w:numPr>
              <w:tabs>
                <w:tab w:val="right" w:pos="342"/>
              </w:tabs>
              <w:spacing w:line="276" w:lineRule="auto"/>
              <w:rPr>
                <w:sz w:val="20"/>
              </w:rPr>
            </w:pPr>
            <w:r w:rsidRPr="009328A8">
              <w:rPr>
                <w:sz w:val="20"/>
              </w:rPr>
              <w:t xml:space="preserve">VA Administrators </w:t>
            </w:r>
          </w:p>
          <w:p w14:paraId="527667BF" w14:textId="77777777" w:rsidR="007602EA" w:rsidRPr="009328A8" w:rsidRDefault="007602EA" w:rsidP="009328A8">
            <w:pPr>
              <w:pStyle w:val="TableText"/>
              <w:numPr>
                <w:ilvl w:val="0"/>
                <w:numId w:val="66"/>
              </w:numPr>
              <w:tabs>
                <w:tab w:val="right" w:pos="342"/>
              </w:tabs>
              <w:spacing w:line="276" w:lineRule="auto"/>
              <w:rPr>
                <w:sz w:val="20"/>
              </w:rPr>
            </w:pPr>
            <w:r w:rsidRPr="009328A8">
              <w:rPr>
                <w:sz w:val="20"/>
              </w:rPr>
              <w:t xml:space="preserve">Support Staff </w:t>
            </w:r>
          </w:p>
        </w:tc>
        <w:tc>
          <w:tcPr>
            <w:tcW w:w="4500"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14:paraId="2376E0DB" w14:textId="77777777" w:rsidR="007602EA" w:rsidRPr="009328A8" w:rsidRDefault="007602EA" w:rsidP="009328A8">
            <w:pPr>
              <w:pStyle w:val="InstructionalText4"/>
              <w:numPr>
                <w:ilvl w:val="0"/>
                <w:numId w:val="66"/>
              </w:numPr>
              <w:rPr>
                <w:i w:val="0"/>
                <w:color w:val="000000"/>
              </w:rPr>
            </w:pPr>
            <w:r w:rsidRPr="009328A8">
              <w:rPr>
                <w:i w:val="0"/>
                <w:color w:val="000000"/>
              </w:rPr>
              <w:t>Full Control</w:t>
            </w:r>
          </w:p>
          <w:p w14:paraId="229CFC90" w14:textId="77777777" w:rsidR="007602EA" w:rsidRPr="009328A8" w:rsidRDefault="007602EA" w:rsidP="009328A8">
            <w:pPr>
              <w:pStyle w:val="TableText"/>
              <w:numPr>
                <w:ilvl w:val="0"/>
                <w:numId w:val="66"/>
              </w:numPr>
              <w:spacing w:line="276" w:lineRule="auto"/>
              <w:rPr>
                <w:sz w:val="20"/>
              </w:rPr>
            </w:pPr>
            <w:r w:rsidRPr="009328A8">
              <w:rPr>
                <w:sz w:val="20"/>
              </w:rPr>
              <w:t>Turn on/off receiving inbound eRxs</w:t>
            </w:r>
          </w:p>
        </w:tc>
      </w:tr>
    </w:tbl>
    <w:p w14:paraId="6CBCE18E" w14:textId="51E17F60" w:rsidR="004628B6" w:rsidRDefault="004628B6" w:rsidP="009577A1">
      <w:pPr>
        <w:pStyle w:val="Heading1"/>
        <w:spacing w:before="240"/>
      </w:pPr>
      <w:bookmarkStart w:id="205" w:name="_Toc443575582"/>
      <w:r>
        <w:t>Estimation</w:t>
      </w:r>
      <w:bookmarkEnd w:id="205"/>
    </w:p>
    <w:p w14:paraId="671B7178" w14:textId="56345E56" w:rsidR="00D47779" w:rsidRPr="00D47779" w:rsidRDefault="00D47779" w:rsidP="00D47779">
      <w:pPr>
        <w:pStyle w:val="BodyText"/>
      </w:pPr>
      <w:r>
        <w:t>The Estimation methodology for this effort is still TBD, pending further conversations with VA personnel.</w:t>
      </w:r>
    </w:p>
    <w:p w14:paraId="1A96A8E2" w14:textId="77777777" w:rsidR="00C40F1D" w:rsidRDefault="00C40F1D" w:rsidP="006E5523">
      <w:pPr>
        <w:pStyle w:val="BodyText"/>
      </w:pPr>
    </w:p>
    <w:p w14:paraId="1A96A8E3" w14:textId="77777777" w:rsidR="00C40F1D" w:rsidRDefault="00C40F1D" w:rsidP="009328A8">
      <w:pPr>
        <w:pStyle w:val="Title"/>
        <w:pageBreakBefore/>
      </w:pPr>
      <w:r>
        <w:lastRenderedPageBreak/>
        <w:t>Project Software Functional Size and Size-Based Effort and Duration Estimate</w:t>
      </w:r>
    </w:p>
    <w:p w14:paraId="2F4F2B9D" w14:textId="77777777" w:rsidR="007602EA" w:rsidRDefault="007602EA" w:rsidP="007602EA">
      <w:pPr>
        <w:pStyle w:val="Title2"/>
      </w:pPr>
      <w:r>
        <w:t>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935"/>
        <w:gridCol w:w="935"/>
        <w:gridCol w:w="937"/>
        <w:gridCol w:w="938"/>
        <w:gridCol w:w="1689"/>
        <w:gridCol w:w="2105"/>
      </w:tblGrid>
      <w:tr w:rsidR="007602EA" w:rsidRPr="00F77B42" w14:paraId="065FE850" w14:textId="77777777" w:rsidTr="0072517D">
        <w:trPr>
          <w:cantSplit/>
          <w:tblHeader/>
        </w:trPr>
        <w:tc>
          <w:tcPr>
            <w:tcW w:w="1064" w:type="pct"/>
            <w:tcBorders>
              <w:right w:val="single" w:sz="18" w:space="0" w:color="auto"/>
            </w:tcBorders>
            <w:shd w:val="clear" w:color="auto" w:fill="D9D9D9"/>
          </w:tcPr>
          <w:p w14:paraId="0B48E31B" w14:textId="77777777" w:rsidR="007602EA" w:rsidRPr="00F77B42" w:rsidRDefault="007602EA" w:rsidP="0072517D">
            <w:pPr>
              <w:pStyle w:val="TableHeading"/>
            </w:pPr>
            <w:bookmarkStart w:id="206" w:name="ColumnTitle_03"/>
            <w:bookmarkEnd w:id="206"/>
            <w:r w:rsidRPr="00F77B42">
              <w:t>Item</w:t>
            </w:r>
          </w:p>
        </w:tc>
        <w:tc>
          <w:tcPr>
            <w:tcW w:w="488" w:type="pct"/>
            <w:tcBorders>
              <w:left w:val="single" w:sz="18" w:space="0" w:color="auto"/>
            </w:tcBorders>
            <w:shd w:val="clear" w:color="auto" w:fill="D9D9D9"/>
          </w:tcPr>
          <w:p w14:paraId="063D37B6" w14:textId="77777777" w:rsidR="007602EA" w:rsidRPr="0066152B" w:rsidRDefault="007602EA" w:rsidP="0072517D">
            <w:pPr>
              <w:pStyle w:val="TableHeading"/>
            </w:pPr>
            <w:r w:rsidRPr="0066152B">
              <w:t>A</w:t>
            </w:r>
          </w:p>
        </w:tc>
        <w:tc>
          <w:tcPr>
            <w:tcW w:w="488" w:type="pct"/>
            <w:shd w:val="clear" w:color="auto" w:fill="D9D9D9"/>
          </w:tcPr>
          <w:p w14:paraId="758EFDBB" w14:textId="77777777" w:rsidR="007602EA" w:rsidRPr="0066152B" w:rsidRDefault="007602EA" w:rsidP="0072517D">
            <w:pPr>
              <w:pStyle w:val="TableHeading"/>
            </w:pPr>
            <w:r w:rsidRPr="0066152B">
              <w:t>B</w:t>
            </w:r>
          </w:p>
        </w:tc>
        <w:tc>
          <w:tcPr>
            <w:tcW w:w="489" w:type="pct"/>
            <w:shd w:val="clear" w:color="auto" w:fill="D9D9D9"/>
          </w:tcPr>
          <w:p w14:paraId="09A8ED1E" w14:textId="77777777" w:rsidR="007602EA" w:rsidRPr="0066152B" w:rsidRDefault="007602EA" w:rsidP="0072517D">
            <w:pPr>
              <w:pStyle w:val="TableHeading"/>
            </w:pPr>
            <w:r w:rsidRPr="0066152B">
              <w:t>C</w:t>
            </w:r>
          </w:p>
        </w:tc>
        <w:tc>
          <w:tcPr>
            <w:tcW w:w="490" w:type="pct"/>
            <w:shd w:val="clear" w:color="auto" w:fill="D9D9D9"/>
          </w:tcPr>
          <w:p w14:paraId="309D46E1" w14:textId="77777777" w:rsidR="007602EA" w:rsidRPr="0066152B" w:rsidRDefault="007602EA" w:rsidP="0072517D">
            <w:pPr>
              <w:pStyle w:val="TableHeading"/>
            </w:pPr>
            <w:r w:rsidRPr="0066152B">
              <w:t>D</w:t>
            </w:r>
          </w:p>
        </w:tc>
        <w:tc>
          <w:tcPr>
            <w:tcW w:w="882" w:type="pct"/>
            <w:shd w:val="clear" w:color="auto" w:fill="D9D9D9"/>
          </w:tcPr>
          <w:p w14:paraId="1CB4FB4F" w14:textId="77777777" w:rsidR="007602EA" w:rsidRPr="0066152B" w:rsidRDefault="007602EA" w:rsidP="0072517D">
            <w:pPr>
              <w:pStyle w:val="TableHeading"/>
            </w:pPr>
            <w:r w:rsidRPr="0066152B">
              <w:t>E</w:t>
            </w:r>
          </w:p>
        </w:tc>
        <w:tc>
          <w:tcPr>
            <w:tcW w:w="1099" w:type="pct"/>
            <w:shd w:val="clear" w:color="auto" w:fill="D9D9D9"/>
          </w:tcPr>
          <w:p w14:paraId="6619C9CF" w14:textId="77777777" w:rsidR="007602EA" w:rsidRPr="00F77B42" w:rsidRDefault="007602EA" w:rsidP="0072517D">
            <w:pPr>
              <w:pStyle w:val="TableHeading"/>
            </w:pPr>
            <w:r w:rsidRPr="00F77B42">
              <w:t>Total</w:t>
            </w:r>
          </w:p>
        </w:tc>
      </w:tr>
      <w:tr w:rsidR="007602EA" w:rsidRPr="00F77B42" w14:paraId="42EAC931" w14:textId="77777777" w:rsidTr="0072517D">
        <w:trPr>
          <w:cantSplit/>
        </w:trPr>
        <w:tc>
          <w:tcPr>
            <w:tcW w:w="1064" w:type="pct"/>
            <w:tcBorders>
              <w:right w:val="single" w:sz="18" w:space="0" w:color="auto"/>
            </w:tcBorders>
          </w:tcPr>
          <w:p w14:paraId="285FFDEF" w14:textId="77777777" w:rsidR="007602EA" w:rsidRPr="00921803" w:rsidRDefault="007602EA" w:rsidP="0072517D">
            <w:pPr>
              <w:pStyle w:val="TableText"/>
              <w:rPr>
                <w:b/>
              </w:rPr>
            </w:pPr>
            <w:r w:rsidRPr="00921803">
              <w:rPr>
                <w:b/>
              </w:rPr>
              <w:t>Counted Function Points</w:t>
            </w:r>
          </w:p>
        </w:tc>
        <w:tc>
          <w:tcPr>
            <w:tcW w:w="488" w:type="pct"/>
            <w:tcBorders>
              <w:left w:val="single" w:sz="18" w:space="0" w:color="auto"/>
            </w:tcBorders>
            <w:shd w:val="clear" w:color="auto" w:fill="auto"/>
          </w:tcPr>
          <w:p w14:paraId="059D8E7F" w14:textId="77777777" w:rsidR="007602EA" w:rsidRPr="00F77B42" w:rsidRDefault="007602EA" w:rsidP="0072517D">
            <w:pPr>
              <w:pStyle w:val="TableText"/>
              <w:rPr>
                <w:b/>
              </w:rPr>
            </w:pPr>
          </w:p>
        </w:tc>
        <w:tc>
          <w:tcPr>
            <w:tcW w:w="488" w:type="pct"/>
            <w:shd w:val="clear" w:color="auto" w:fill="auto"/>
          </w:tcPr>
          <w:p w14:paraId="08705B5B" w14:textId="77777777" w:rsidR="007602EA" w:rsidRPr="00F77B42" w:rsidRDefault="007602EA" w:rsidP="0072517D">
            <w:pPr>
              <w:pStyle w:val="TableText"/>
              <w:rPr>
                <w:b/>
              </w:rPr>
            </w:pPr>
          </w:p>
        </w:tc>
        <w:tc>
          <w:tcPr>
            <w:tcW w:w="489" w:type="pct"/>
          </w:tcPr>
          <w:p w14:paraId="596D74E5" w14:textId="77777777" w:rsidR="007602EA" w:rsidRPr="00F77B42" w:rsidRDefault="007602EA" w:rsidP="0072517D">
            <w:pPr>
              <w:pStyle w:val="TableText"/>
              <w:rPr>
                <w:b/>
              </w:rPr>
            </w:pPr>
          </w:p>
        </w:tc>
        <w:tc>
          <w:tcPr>
            <w:tcW w:w="490" w:type="pct"/>
            <w:shd w:val="clear" w:color="auto" w:fill="auto"/>
          </w:tcPr>
          <w:p w14:paraId="572A4FEE" w14:textId="77777777" w:rsidR="007602EA" w:rsidRPr="00F77B42" w:rsidRDefault="007602EA" w:rsidP="0072517D">
            <w:pPr>
              <w:pStyle w:val="TableText"/>
              <w:rPr>
                <w:b/>
              </w:rPr>
            </w:pPr>
          </w:p>
        </w:tc>
        <w:tc>
          <w:tcPr>
            <w:tcW w:w="882" w:type="pct"/>
            <w:shd w:val="clear" w:color="auto" w:fill="auto"/>
          </w:tcPr>
          <w:p w14:paraId="0D493608" w14:textId="77777777" w:rsidR="007602EA" w:rsidRPr="00F77B42" w:rsidRDefault="007602EA" w:rsidP="0072517D">
            <w:pPr>
              <w:pStyle w:val="TableText"/>
              <w:rPr>
                <w:b/>
              </w:rPr>
            </w:pPr>
          </w:p>
        </w:tc>
        <w:tc>
          <w:tcPr>
            <w:tcW w:w="1099" w:type="pct"/>
          </w:tcPr>
          <w:p w14:paraId="4CAA78D8" w14:textId="77777777" w:rsidR="007602EA" w:rsidRPr="00F77B42" w:rsidRDefault="007602EA" w:rsidP="0072517D">
            <w:pPr>
              <w:pStyle w:val="TableText"/>
              <w:rPr>
                <w:b/>
              </w:rPr>
            </w:pPr>
          </w:p>
        </w:tc>
      </w:tr>
      <w:tr w:rsidR="007602EA" w:rsidRPr="00F77B42" w14:paraId="15782764" w14:textId="77777777" w:rsidTr="0072517D">
        <w:trPr>
          <w:cantSplit/>
        </w:trPr>
        <w:tc>
          <w:tcPr>
            <w:tcW w:w="1064" w:type="pct"/>
            <w:tcBorders>
              <w:right w:val="single" w:sz="18" w:space="0" w:color="auto"/>
            </w:tcBorders>
          </w:tcPr>
          <w:p w14:paraId="443524A8" w14:textId="77777777" w:rsidR="007602EA" w:rsidRPr="00921803" w:rsidRDefault="007602EA" w:rsidP="0072517D">
            <w:pPr>
              <w:pStyle w:val="TableText"/>
              <w:rPr>
                <w:b/>
              </w:rPr>
            </w:pPr>
            <w:r w:rsidRPr="00921803">
              <w:rPr>
                <w:b/>
              </w:rPr>
              <w:t>Estimated Scope Growth</w:t>
            </w:r>
          </w:p>
        </w:tc>
        <w:tc>
          <w:tcPr>
            <w:tcW w:w="488" w:type="pct"/>
            <w:tcBorders>
              <w:left w:val="single" w:sz="18" w:space="0" w:color="auto"/>
            </w:tcBorders>
            <w:shd w:val="clear" w:color="auto" w:fill="auto"/>
          </w:tcPr>
          <w:p w14:paraId="45CC224A" w14:textId="77777777" w:rsidR="007602EA" w:rsidRPr="00F77B42" w:rsidRDefault="007602EA" w:rsidP="0072517D">
            <w:pPr>
              <w:pStyle w:val="TableText"/>
              <w:rPr>
                <w:b/>
              </w:rPr>
            </w:pPr>
          </w:p>
        </w:tc>
        <w:tc>
          <w:tcPr>
            <w:tcW w:w="488" w:type="pct"/>
            <w:shd w:val="clear" w:color="auto" w:fill="auto"/>
          </w:tcPr>
          <w:p w14:paraId="434C41E1" w14:textId="77777777" w:rsidR="007602EA" w:rsidRPr="00F77B42" w:rsidRDefault="007602EA" w:rsidP="0072517D">
            <w:pPr>
              <w:pStyle w:val="TableText"/>
              <w:rPr>
                <w:b/>
              </w:rPr>
            </w:pPr>
          </w:p>
        </w:tc>
        <w:tc>
          <w:tcPr>
            <w:tcW w:w="489" w:type="pct"/>
          </w:tcPr>
          <w:p w14:paraId="5F883C23" w14:textId="77777777" w:rsidR="007602EA" w:rsidRPr="00F77B42" w:rsidRDefault="007602EA" w:rsidP="0072517D">
            <w:pPr>
              <w:pStyle w:val="TableText"/>
              <w:rPr>
                <w:b/>
              </w:rPr>
            </w:pPr>
          </w:p>
        </w:tc>
        <w:tc>
          <w:tcPr>
            <w:tcW w:w="490" w:type="pct"/>
            <w:shd w:val="clear" w:color="auto" w:fill="auto"/>
          </w:tcPr>
          <w:p w14:paraId="0877FE08" w14:textId="77777777" w:rsidR="007602EA" w:rsidRPr="00F77B42" w:rsidRDefault="007602EA" w:rsidP="0072517D">
            <w:pPr>
              <w:pStyle w:val="TableText"/>
              <w:rPr>
                <w:b/>
              </w:rPr>
            </w:pPr>
          </w:p>
        </w:tc>
        <w:tc>
          <w:tcPr>
            <w:tcW w:w="882" w:type="pct"/>
            <w:shd w:val="clear" w:color="auto" w:fill="auto"/>
          </w:tcPr>
          <w:p w14:paraId="7E594149" w14:textId="77777777" w:rsidR="007602EA" w:rsidRPr="00F77B42" w:rsidRDefault="007602EA" w:rsidP="0072517D">
            <w:pPr>
              <w:pStyle w:val="TableText"/>
              <w:rPr>
                <w:b/>
              </w:rPr>
            </w:pPr>
          </w:p>
        </w:tc>
        <w:tc>
          <w:tcPr>
            <w:tcW w:w="1099" w:type="pct"/>
          </w:tcPr>
          <w:p w14:paraId="412A7931" w14:textId="77777777" w:rsidR="007602EA" w:rsidRPr="00F77B42" w:rsidRDefault="007602EA" w:rsidP="0072517D">
            <w:pPr>
              <w:pStyle w:val="TableText"/>
              <w:rPr>
                <w:b/>
              </w:rPr>
            </w:pPr>
          </w:p>
        </w:tc>
      </w:tr>
      <w:tr w:rsidR="007602EA" w:rsidRPr="00F77B42" w14:paraId="0DDA6B8C" w14:textId="77777777" w:rsidTr="0072517D">
        <w:trPr>
          <w:cantSplit/>
        </w:trPr>
        <w:tc>
          <w:tcPr>
            <w:tcW w:w="1064" w:type="pct"/>
            <w:tcBorders>
              <w:right w:val="single" w:sz="18" w:space="0" w:color="auto"/>
            </w:tcBorders>
          </w:tcPr>
          <w:p w14:paraId="3D8BF1F5" w14:textId="77777777" w:rsidR="007602EA" w:rsidRPr="00921803" w:rsidRDefault="007602EA" w:rsidP="0072517D">
            <w:pPr>
              <w:pStyle w:val="TableText"/>
              <w:rPr>
                <w:b/>
              </w:rPr>
            </w:pPr>
            <w:r w:rsidRPr="00921803">
              <w:rPr>
                <w:b/>
              </w:rPr>
              <w:t>Estimated Size at Release</w:t>
            </w:r>
          </w:p>
        </w:tc>
        <w:tc>
          <w:tcPr>
            <w:tcW w:w="488" w:type="pct"/>
            <w:tcBorders>
              <w:left w:val="single" w:sz="18" w:space="0" w:color="auto"/>
            </w:tcBorders>
            <w:shd w:val="clear" w:color="auto" w:fill="auto"/>
          </w:tcPr>
          <w:p w14:paraId="3CCE1A8C" w14:textId="77777777" w:rsidR="007602EA" w:rsidRPr="00F77B42" w:rsidRDefault="007602EA" w:rsidP="0072517D">
            <w:pPr>
              <w:pStyle w:val="TableText"/>
              <w:rPr>
                <w:b/>
              </w:rPr>
            </w:pPr>
          </w:p>
        </w:tc>
        <w:tc>
          <w:tcPr>
            <w:tcW w:w="488" w:type="pct"/>
            <w:shd w:val="clear" w:color="auto" w:fill="auto"/>
          </w:tcPr>
          <w:p w14:paraId="49DD3ED5" w14:textId="77777777" w:rsidR="007602EA" w:rsidRPr="00F77B42" w:rsidRDefault="007602EA" w:rsidP="0072517D">
            <w:pPr>
              <w:pStyle w:val="TableText"/>
              <w:rPr>
                <w:b/>
              </w:rPr>
            </w:pPr>
          </w:p>
        </w:tc>
        <w:tc>
          <w:tcPr>
            <w:tcW w:w="489" w:type="pct"/>
          </w:tcPr>
          <w:p w14:paraId="47C04047" w14:textId="77777777" w:rsidR="007602EA" w:rsidRPr="00F77B42" w:rsidRDefault="007602EA" w:rsidP="0072517D">
            <w:pPr>
              <w:pStyle w:val="TableText"/>
              <w:rPr>
                <w:b/>
              </w:rPr>
            </w:pPr>
          </w:p>
        </w:tc>
        <w:tc>
          <w:tcPr>
            <w:tcW w:w="490" w:type="pct"/>
            <w:shd w:val="clear" w:color="auto" w:fill="auto"/>
          </w:tcPr>
          <w:p w14:paraId="356EC7E6" w14:textId="77777777" w:rsidR="007602EA" w:rsidRPr="00F77B42" w:rsidRDefault="007602EA" w:rsidP="0072517D">
            <w:pPr>
              <w:pStyle w:val="TableText"/>
              <w:rPr>
                <w:b/>
              </w:rPr>
            </w:pPr>
          </w:p>
        </w:tc>
        <w:tc>
          <w:tcPr>
            <w:tcW w:w="882" w:type="pct"/>
            <w:shd w:val="clear" w:color="auto" w:fill="auto"/>
          </w:tcPr>
          <w:p w14:paraId="75F78FCE" w14:textId="77777777" w:rsidR="007602EA" w:rsidRPr="00F77B42" w:rsidRDefault="007602EA" w:rsidP="0072517D">
            <w:pPr>
              <w:pStyle w:val="TableText"/>
              <w:rPr>
                <w:b/>
              </w:rPr>
            </w:pPr>
          </w:p>
        </w:tc>
        <w:tc>
          <w:tcPr>
            <w:tcW w:w="1099" w:type="pct"/>
          </w:tcPr>
          <w:p w14:paraId="3554B617" w14:textId="77777777" w:rsidR="007602EA" w:rsidRPr="00F77B42" w:rsidRDefault="007602EA" w:rsidP="0072517D">
            <w:pPr>
              <w:pStyle w:val="TableText"/>
              <w:rPr>
                <w:b/>
              </w:rPr>
            </w:pPr>
          </w:p>
        </w:tc>
      </w:tr>
    </w:tbl>
    <w:p w14:paraId="0F5C8F83" w14:textId="77777777" w:rsidR="007602EA" w:rsidRDefault="007602EA" w:rsidP="007602E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2"/>
        <w:gridCol w:w="1689"/>
        <w:gridCol w:w="2105"/>
      </w:tblGrid>
      <w:tr w:rsidR="007602EA" w:rsidRPr="00F77B42" w14:paraId="0DB9B19D" w14:textId="77777777" w:rsidTr="0072517D">
        <w:trPr>
          <w:cantSplit/>
          <w:tblHeader/>
        </w:trPr>
        <w:tc>
          <w:tcPr>
            <w:tcW w:w="3019" w:type="pct"/>
            <w:shd w:val="clear" w:color="auto" w:fill="D9D9D9" w:themeFill="background1" w:themeFillShade="D9"/>
          </w:tcPr>
          <w:p w14:paraId="6CFA4A29" w14:textId="77777777" w:rsidR="007602EA" w:rsidRPr="00F77B42" w:rsidRDefault="007602EA" w:rsidP="0072517D">
            <w:pPr>
              <w:pStyle w:val="TableHeading"/>
            </w:pPr>
            <w:bookmarkStart w:id="207" w:name="ColumnTitle_04"/>
            <w:bookmarkEnd w:id="207"/>
            <w:r w:rsidRPr="00F77B42">
              <w:t>Size-</w:t>
            </w:r>
            <w:r>
              <w:t>B</w:t>
            </w:r>
            <w:r w:rsidRPr="00F77B42">
              <w:t>ased Effort Estimates</w:t>
            </w:r>
          </w:p>
        </w:tc>
        <w:tc>
          <w:tcPr>
            <w:tcW w:w="882" w:type="pct"/>
            <w:shd w:val="clear" w:color="auto" w:fill="D9D9D9" w:themeFill="background1" w:themeFillShade="D9"/>
            <w:vAlign w:val="bottom"/>
          </w:tcPr>
          <w:p w14:paraId="58FC023A" w14:textId="77777777" w:rsidR="007602EA" w:rsidRPr="00F77B42" w:rsidRDefault="007602EA" w:rsidP="0072517D">
            <w:pPr>
              <w:pStyle w:val="TableHeading"/>
            </w:pPr>
            <w:r w:rsidRPr="00F77B42">
              <w:t xml:space="preserve">Labor Hours </w:t>
            </w:r>
          </w:p>
        </w:tc>
        <w:tc>
          <w:tcPr>
            <w:tcW w:w="1099" w:type="pct"/>
            <w:shd w:val="clear" w:color="auto" w:fill="D9D9D9" w:themeFill="background1" w:themeFillShade="D9"/>
            <w:vAlign w:val="bottom"/>
          </w:tcPr>
          <w:p w14:paraId="56EE4429" w14:textId="77777777" w:rsidR="007602EA" w:rsidRPr="00F77B42" w:rsidRDefault="007602EA" w:rsidP="0072517D">
            <w:pPr>
              <w:pStyle w:val="TableHeading"/>
            </w:pPr>
            <w:r w:rsidRPr="00F77B42">
              <w:t>Probability</w:t>
            </w:r>
          </w:p>
        </w:tc>
      </w:tr>
      <w:tr w:rsidR="007602EA" w:rsidRPr="00F77B42" w14:paraId="7DEC3FA5" w14:textId="77777777" w:rsidTr="0072517D">
        <w:trPr>
          <w:cantSplit/>
        </w:trPr>
        <w:tc>
          <w:tcPr>
            <w:tcW w:w="3019" w:type="pct"/>
          </w:tcPr>
          <w:p w14:paraId="27DF89E9" w14:textId="77777777" w:rsidR="007602EA" w:rsidRPr="00921803" w:rsidRDefault="007602EA" w:rsidP="0072517D">
            <w:pPr>
              <w:pStyle w:val="TableText"/>
              <w:rPr>
                <w:b/>
              </w:rPr>
            </w:pPr>
            <w:r w:rsidRPr="00921803">
              <w:rPr>
                <w:b/>
              </w:rPr>
              <w:t xml:space="preserve">Low-Effort Estimate – With indicated probability, project will consume no more than: </w:t>
            </w:r>
          </w:p>
        </w:tc>
        <w:tc>
          <w:tcPr>
            <w:tcW w:w="882" w:type="pct"/>
            <w:shd w:val="clear" w:color="auto" w:fill="auto"/>
          </w:tcPr>
          <w:p w14:paraId="45BA7A20" w14:textId="77777777" w:rsidR="007602EA" w:rsidRPr="00F77B42" w:rsidRDefault="007602EA" w:rsidP="0072517D">
            <w:pPr>
              <w:pStyle w:val="TableText"/>
              <w:rPr>
                <w:b/>
              </w:rPr>
            </w:pPr>
          </w:p>
        </w:tc>
        <w:tc>
          <w:tcPr>
            <w:tcW w:w="1099" w:type="pct"/>
          </w:tcPr>
          <w:p w14:paraId="1DEBE63C" w14:textId="77777777" w:rsidR="007602EA" w:rsidRPr="00F77B42" w:rsidRDefault="007602EA" w:rsidP="0072517D">
            <w:pPr>
              <w:pStyle w:val="TableText"/>
              <w:rPr>
                <w:b/>
              </w:rPr>
            </w:pPr>
          </w:p>
        </w:tc>
      </w:tr>
      <w:tr w:rsidR="007602EA" w:rsidRPr="00F77B42" w14:paraId="26D69F74" w14:textId="77777777" w:rsidTr="0072517D">
        <w:trPr>
          <w:cantSplit/>
        </w:trPr>
        <w:tc>
          <w:tcPr>
            <w:tcW w:w="3019" w:type="pct"/>
          </w:tcPr>
          <w:p w14:paraId="6B529174" w14:textId="77777777" w:rsidR="007602EA" w:rsidRPr="00921803" w:rsidRDefault="007602EA" w:rsidP="0072517D">
            <w:pPr>
              <w:pStyle w:val="TableText"/>
              <w:rPr>
                <w:b/>
              </w:rPr>
            </w:pPr>
            <w:r w:rsidRPr="00921803">
              <w:rPr>
                <w:b/>
              </w:rPr>
              <w:t>High-Effort Estimate – With indicated probability, project will consume no more than:</w:t>
            </w:r>
          </w:p>
        </w:tc>
        <w:tc>
          <w:tcPr>
            <w:tcW w:w="882" w:type="pct"/>
            <w:shd w:val="clear" w:color="auto" w:fill="auto"/>
          </w:tcPr>
          <w:p w14:paraId="59A2FA5D" w14:textId="77777777" w:rsidR="007602EA" w:rsidRPr="00F77B42" w:rsidRDefault="007602EA" w:rsidP="0072517D">
            <w:pPr>
              <w:pStyle w:val="TableText"/>
              <w:rPr>
                <w:b/>
              </w:rPr>
            </w:pPr>
          </w:p>
        </w:tc>
        <w:tc>
          <w:tcPr>
            <w:tcW w:w="1099" w:type="pct"/>
          </w:tcPr>
          <w:p w14:paraId="5C6B98ED" w14:textId="77777777" w:rsidR="007602EA" w:rsidRPr="00F77B42" w:rsidRDefault="007602EA" w:rsidP="0072517D">
            <w:pPr>
              <w:pStyle w:val="TableText"/>
              <w:rPr>
                <w:b/>
              </w:rPr>
            </w:pPr>
          </w:p>
        </w:tc>
      </w:tr>
    </w:tbl>
    <w:p w14:paraId="12AFF970" w14:textId="77777777" w:rsidR="007602EA" w:rsidRDefault="007602EA" w:rsidP="007602E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2"/>
        <w:gridCol w:w="1689"/>
        <w:gridCol w:w="2105"/>
      </w:tblGrid>
      <w:tr w:rsidR="007602EA" w:rsidRPr="00F77B42" w14:paraId="2BFC3550" w14:textId="77777777" w:rsidTr="0072517D">
        <w:trPr>
          <w:cantSplit/>
          <w:tblHeader/>
        </w:trPr>
        <w:tc>
          <w:tcPr>
            <w:tcW w:w="3019" w:type="pct"/>
            <w:shd w:val="clear" w:color="auto" w:fill="D9D9D9" w:themeFill="background1" w:themeFillShade="D9"/>
          </w:tcPr>
          <w:p w14:paraId="0400FE6E" w14:textId="77777777" w:rsidR="007602EA" w:rsidRPr="00F77B42" w:rsidRDefault="007602EA" w:rsidP="0072517D">
            <w:pPr>
              <w:pStyle w:val="TableHeading"/>
            </w:pPr>
            <w:bookmarkStart w:id="208" w:name="ColumnTitle_05"/>
            <w:bookmarkEnd w:id="208"/>
            <w:r>
              <w:t>Size-B</w:t>
            </w:r>
            <w:r w:rsidRPr="00F77B42">
              <w:t>ased Duration Estimates</w:t>
            </w:r>
          </w:p>
        </w:tc>
        <w:tc>
          <w:tcPr>
            <w:tcW w:w="882" w:type="pct"/>
            <w:shd w:val="clear" w:color="auto" w:fill="D9D9D9" w:themeFill="background1" w:themeFillShade="D9"/>
          </w:tcPr>
          <w:p w14:paraId="352D730A" w14:textId="77777777" w:rsidR="007602EA" w:rsidRPr="00F77B42" w:rsidRDefault="007602EA" w:rsidP="0072517D">
            <w:pPr>
              <w:pStyle w:val="TableHeading"/>
            </w:pPr>
            <w:r w:rsidRPr="00F77B42">
              <w:t>Work Days</w:t>
            </w:r>
          </w:p>
        </w:tc>
        <w:tc>
          <w:tcPr>
            <w:tcW w:w="1099" w:type="pct"/>
            <w:shd w:val="clear" w:color="auto" w:fill="D9D9D9" w:themeFill="background1" w:themeFillShade="D9"/>
          </w:tcPr>
          <w:p w14:paraId="2BA31F80" w14:textId="77777777" w:rsidR="007602EA" w:rsidRPr="00F77B42" w:rsidRDefault="007602EA" w:rsidP="0072517D">
            <w:pPr>
              <w:pStyle w:val="TableHeading"/>
            </w:pPr>
            <w:r w:rsidRPr="00F77B42">
              <w:t>Probability</w:t>
            </w:r>
          </w:p>
        </w:tc>
      </w:tr>
      <w:tr w:rsidR="007602EA" w:rsidRPr="00C40F1D" w14:paraId="2D467B3E" w14:textId="77777777" w:rsidTr="0072517D">
        <w:trPr>
          <w:cantSplit/>
        </w:trPr>
        <w:tc>
          <w:tcPr>
            <w:tcW w:w="3019" w:type="pct"/>
          </w:tcPr>
          <w:p w14:paraId="0596004E" w14:textId="77777777" w:rsidR="007602EA" w:rsidRPr="00921803" w:rsidRDefault="007602EA" w:rsidP="0072517D">
            <w:pPr>
              <w:pStyle w:val="TableText"/>
              <w:rPr>
                <w:b/>
              </w:rPr>
            </w:pPr>
            <w:r w:rsidRPr="00921803">
              <w:rPr>
                <w:b/>
              </w:rPr>
              <w:t xml:space="preserve">Low-Duration Estimate – With indicated probability, project will consume no more than: </w:t>
            </w:r>
          </w:p>
        </w:tc>
        <w:tc>
          <w:tcPr>
            <w:tcW w:w="882" w:type="pct"/>
            <w:shd w:val="clear" w:color="auto" w:fill="auto"/>
          </w:tcPr>
          <w:p w14:paraId="66965353" w14:textId="77777777" w:rsidR="007602EA" w:rsidRPr="00C40F1D" w:rsidRDefault="007602EA" w:rsidP="0072517D">
            <w:pPr>
              <w:pStyle w:val="TableText"/>
            </w:pPr>
          </w:p>
        </w:tc>
        <w:tc>
          <w:tcPr>
            <w:tcW w:w="1099" w:type="pct"/>
          </w:tcPr>
          <w:p w14:paraId="300790B0" w14:textId="77777777" w:rsidR="007602EA" w:rsidRPr="00C40F1D" w:rsidRDefault="007602EA" w:rsidP="0072517D">
            <w:pPr>
              <w:pStyle w:val="TableText"/>
            </w:pPr>
          </w:p>
        </w:tc>
      </w:tr>
      <w:tr w:rsidR="007602EA" w:rsidRPr="00C40F1D" w14:paraId="36D6A594" w14:textId="77777777" w:rsidTr="0072517D">
        <w:trPr>
          <w:cantSplit/>
        </w:trPr>
        <w:tc>
          <w:tcPr>
            <w:tcW w:w="3019" w:type="pct"/>
          </w:tcPr>
          <w:p w14:paraId="03F2C20F" w14:textId="77777777" w:rsidR="007602EA" w:rsidRPr="00921803" w:rsidRDefault="007602EA" w:rsidP="0072517D">
            <w:pPr>
              <w:pStyle w:val="TableText"/>
              <w:rPr>
                <w:b/>
              </w:rPr>
            </w:pPr>
            <w:r w:rsidRPr="00921803">
              <w:rPr>
                <w:b/>
              </w:rPr>
              <w:t>High-Duration Estimate -- With indicated probability, project will consume no more than:</w:t>
            </w:r>
          </w:p>
        </w:tc>
        <w:tc>
          <w:tcPr>
            <w:tcW w:w="882" w:type="pct"/>
            <w:shd w:val="clear" w:color="auto" w:fill="auto"/>
          </w:tcPr>
          <w:p w14:paraId="130B6656" w14:textId="77777777" w:rsidR="007602EA" w:rsidRPr="00C40F1D" w:rsidRDefault="007602EA" w:rsidP="0072517D">
            <w:pPr>
              <w:pStyle w:val="TableText"/>
            </w:pPr>
          </w:p>
        </w:tc>
        <w:tc>
          <w:tcPr>
            <w:tcW w:w="1099" w:type="pct"/>
          </w:tcPr>
          <w:p w14:paraId="37619D27" w14:textId="77777777" w:rsidR="007602EA" w:rsidRPr="00C40F1D" w:rsidRDefault="007602EA" w:rsidP="0072517D">
            <w:pPr>
              <w:pStyle w:val="TableText"/>
            </w:pPr>
          </w:p>
        </w:tc>
      </w:tr>
    </w:tbl>
    <w:p w14:paraId="055CB835" w14:textId="77777777" w:rsidR="004628B6" w:rsidRPr="009328A8" w:rsidRDefault="004628B6" w:rsidP="009328A8">
      <w:bookmarkStart w:id="209" w:name="_Toc409508342"/>
      <w:r w:rsidRPr="009328A8">
        <w:br w:type="page"/>
      </w:r>
    </w:p>
    <w:p w14:paraId="0E99CE9E" w14:textId="58AD2476" w:rsidR="007602EA" w:rsidRDefault="007602EA" w:rsidP="00D253F7">
      <w:pPr>
        <w:pStyle w:val="Heading1"/>
      </w:pPr>
      <w:bookmarkStart w:id="210" w:name="_Toc443575583"/>
      <w:r>
        <w:lastRenderedPageBreak/>
        <w:t>Approval Signatures</w:t>
      </w:r>
      <w:bookmarkEnd w:id="209"/>
      <w:bookmarkEnd w:id="210"/>
    </w:p>
    <w:p w14:paraId="37BA756C" w14:textId="77777777" w:rsidR="007602EA" w:rsidRDefault="007602EA" w:rsidP="007602EA">
      <w:pPr>
        <w:pStyle w:val="BodyText"/>
      </w:pPr>
    </w:p>
    <w:p w14:paraId="5781ABBA" w14:textId="44ED5B7C" w:rsidR="00FB7C4D" w:rsidRPr="00FB7C4D" w:rsidRDefault="00FB7C4D" w:rsidP="00FB7C4D">
      <w:pPr>
        <w:pStyle w:val="BodyText"/>
      </w:pPr>
      <w:r w:rsidRPr="00FB7C4D">
        <w:t xml:space="preserve">REVIEW DATE: </w:t>
      </w:r>
      <w:r w:rsidR="000E370B">
        <w:t>08/26/16</w:t>
      </w:r>
    </w:p>
    <w:p w14:paraId="24A5EBD1" w14:textId="715480FC" w:rsidR="00FB7C4D" w:rsidRDefault="00FB7C4D" w:rsidP="00FB7C4D">
      <w:pPr>
        <w:pStyle w:val="BodyText"/>
      </w:pPr>
      <w:r w:rsidRPr="00FB7C4D">
        <w:t xml:space="preserve">SCRIBE: </w:t>
      </w:r>
      <w:r w:rsidR="000E370B">
        <w:t>Amara Welling</w:t>
      </w:r>
    </w:p>
    <w:p w14:paraId="2065E282" w14:textId="77777777" w:rsidR="00FB7C4D" w:rsidRDefault="00FB7C4D" w:rsidP="009328A8">
      <w:pPr>
        <w:pStyle w:val="BodyText"/>
        <w:spacing w:before="1440"/>
      </w:pPr>
      <w:r>
        <w:t xml:space="preserve">______________________________________________________________________________ </w:t>
      </w:r>
    </w:p>
    <w:p w14:paraId="7FAF4819" w14:textId="1A8FE1AD" w:rsidR="00FB7C4D" w:rsidRDefault="00FB7C4D" w:rsidP="00FB7C4D">
      <w:pPr>
        <w:pStyle w:val="BodyText"/>
      </w:pPr>
      <w:r w:rsidRPr="009577A1">
        <w:rPr>
          <w:b/>
        </w:rPr>
        <w:t>Lynn Sanders</w:t>
      </w:r>
      <w:r>
        <w:t xml:space="preserve">, </w:t>
      </w:r>
      <w:r w:rsidR="009328A8" w:rsidRPr="009328A8">
        <w:t>VHA PBM, Associate Chief Consultant</w:t>
      </w:r>
      <w:r w:rsidR="009328A8">
        <w:t>,</w:t>
      </w:r>
      <w:r>
        <w:t xml:space="preserve"> Business Sponsor</w:t>
      </w:r>
    </w:p>
    <w:p w14:paraId="4F3A3713" w14:textId="77777777" w:rsidR="00FB7C4D" w:rsidRDefault="00FB7C4D" w:rsidP="009328A8">
      <w:pPr>
        <w:pStyle w:val="BodyText"/>
        <w:spacing w:before="1440"/>
      </w:pPr>
      <w:r>
        <w:t xml:space="preserve">______________________________________________________________________________ </w:t>
      </w:r>
    </w:p>
    <w:p w14:paraId="075FC580" w14:textId="1CD178E6" w:rsidR="00FB7C4D" w:rsidRDefault="009E1D28" w:rsidP="00FB7C4D">
      <w:pPr>
        <w:pStyle w:val="BodyText"/>
      </w:pPr>
      <w:r w:rsidRPr="009577A1">
        <w:rPr>
          <w:b/>
        </w:rPr>
        <w:t>Donna Ellis</w:t>
      </w:r>
      <w:r>
        <w:t xml:space="preserve">, OIT PD PRE - </w:t>
      </w:r>
      <w:r w:rsidR="00FB7C4D">
        <w:t xml:space="preserve">Program Manager </w:t>
      </w:r>
    </w:p>
    <w:p w14:paraId="2A525D06" w14:textId="77777777" w:rsidR="00FB7C4D" w:rsidRDefault="00FB7C4D" w:rsidP="009328A8">
      <w:pPr>
        <w:pStyle w:val="BodyText"/>
        <w:spacing w:before="1440"/>
      </w:pPr>
      <w:r>
        <w:t xml:space="preserve">______________________________________________________________________________ </w:t>
      </w:r>
    </w:p>
    <w:p w14:paraId="34C7856C" w14:textId="5B0EF837" w:rsidR="00FB7C4D" w:rsidRDefault="000E370B" w:rsidP="00FB7C4D">
      <w:pPr>
        <w:pStyle w:val="BodyText"/>
      </w:pPr>
      <w:r>
        <w:rPr>
          <w:b/>
        </w:rPr>
        <w:t>Sophia Myles</w:t>
      </w:r>
      <w:r w:rsidR="00FB7C4D">
        <w:t xml:space="preserve">, </w:t>
      </w:r>
      <w:r w:rsidR="009E1D28">
        <w:t xml:space="preserve">OIT - </w:t>
      </w:r>
      <w:r w:rsidR="00FB7C4D">
        <w:t xml:space="preserve">Sr. IT Project Manager </w:t>
      </w:r>
    </w:p>
    <w:p w14:paraId="286DF20E" w14:textId="77777777" w:rsidR="007602EA" w:rsidRDefault="007602EA" w:rsidP="007602EA">
      <w:pPr>
        <w:rPr>
          <w:sz w:val="24"/>
          <w:szCs w:val="20"/>
        </w:rPr>
      </w:pPr>
      <w:r>
        <w:br w:type="page"/>
      </w:r>
    </w:p>
    <w:p w14:paraId="1F3634CE" w14:textId="77777777" w:rsidR="007602EA" w:rsidRDefault="007602EA" w:rsidP="007602EA">
      <w:pPr>
        <w:pStyle w:val="Appendix1"/>
      </w:pPr>
      <w:r>
        <w:lastRenderedPageBreak/>
        <w:t xml:space="preserve">Acronym List and Glossary </w:t>
      </w:r>
    </w:p>
    <w:p w14:paraId="50314724" w14:textId="66CD34A4" w:rsidR="001E7A02" w:rsidRPr="00F8247D" w:rsidRDefault="00F45DF6" w:rsidP="009328A8">
      <w:pPr>
        <w:pStyle w:val="BodyText"/>
      </w:pPr>
      <w:r>
        <w:t>The following acronyms are used in this document.</w:t>
      </w:r>
    </w:p>
    <w:tbl>
      <w:tblPr>
        <w:tblW w:w="0" w:type="auto"/>
        <w:tblInd w:w="108" w:type="dxa"/>
        <w:tblLayout w:type="fixed"/>
        <w:tblLook w:val="0000" w:firstRow="0" w:lastRow="0" w:firstColumn="0" w:lastColumn="0" w:noHBand="0" w:noVBand="0"/>
      </w:tblPr>
      <w:tblGrid>
        <w:gridCol w:w="1620"/>
        <w:gridCol w:w="7830"/>
      </w:tblGrid>
      <w:tr w:rsidR="001E7A02" w:rsidRPr="0036190A" w14:paraId="25C34522" w14:textId="77777777" w:rsidTr="009328A8">
        <w:trPr>
          <w:tblHeader/>
        </w:trPr>
        <w:tc>
          <w:tcPr>
            <w:tcW w:w="1620" w:type="dxa"/>
            <w:tcBorders>
              <w:top w:val="single" w:sz="8" w:space="0" w:color="000000"/>
              <w:left w:val="single" w:sz="8" w:space="0" w:color="000000"/>
              <w:bottom w:val="single" w:sz="8" w:space="0" w:color="000000"/>
              <w:right w:val="single" w:sz="8" w:space="0" w:color="000000"/>
            </w:tcBorders>
            <w:shd w:val="clear" w:color="auto" w:fill="C0C0C0"/>
          </w:tcPr>
          <w:p w14:paraId="0D82FF22" w14:textId="77777777" w:rsidR="001E7A02" w:rsidRPr="0036190A" w:rsidRDefault="001E7A02" w:rsidP="009328A8">
            <w:pPr>
              <w:pStyle w:val="TableHeading"/>
            </w:pPr>
            <w:r w:rsidRPr="0036190A">
              <w:t xml:space="preserve">Term </w:t>
            </w:r>
          </w:p>
        </w:tc>
        <w:tc>
          <w:tcPr>
            <w:tcW w:w="7830" w:type="dxa"/>
            <w:tcBorders>
              <w:top w:val="single" w:sz="8" w:space="0" w:color="000000"/>
              <w:left w:val="single" w:sz="8" w:space="0" w:color="000000"/>
              <w:bottom w:val="single" w:sz="8" w:space="0" w:color="000000"/>
              <w:right w:val="single" w:sz="8" w:space="0" w:color="000000"/>
            </w:tcBorders>
            <w:shd w:val="clear" w:color="auto" w:fill="C0C0C0"/>
          </w:tcPr>
          <w:p w14:paraId="758260AA" w14:textId="77777777" w:rsidR="001E7A02" w:rsidRPr="0036190A" w:rsidRDefault="001E7A02" w:rsidP="009328A8">
            <w:pPr>
              <w:pStyle w:val="TableHeading"/>
            </w:pPr>
            <w:r w:rsidRPr="0036190A">
              <w:t xml:space="preserve">Definition </w:t>
            </w:r>
          </w:p>
        </w:tc>
      </w:tr>
      <w:tr w:rsidR="001E7A02" w:rsidRPr="0036190A" w14:paraId="386F7EED"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F3FE811" w14:textId="77777777" w:rsidR="001E7A02" w:rsidRDefault="001E7A02" w:rsidP="009328A8">
            <w:pPr>
              <w:pStyle w:val="TableText"/>
            </w:pPr>
            <w:r>
              <w:t>ANR</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1B6AF49" w14:textId="77777777" w:rsidR="001E7A02" w:rsidRDefault="001E7A02" w:rsidP="009328A8">
            <w:pPr>
              <w:pStyle w:val="TableText"/>
            </w:pPr>
            <w:r w:rsidRPr="00014C3D">
              <w:t>Automated Notification Reporting</w:t>
            </w:r>
          </w:p>
        </w:tc>
      </w:tr>
      <w:tr w:rsidR="001E7A02" w:rsidRPr="0036190A" w14:paraId="79AA493C"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28652A28" w14:textId="77777777" w:rsidR="001E7A02" w:rsidRDefault="001E7A02" w:rsidP="009328A8">
            <w:pPr>
              <w:pStyle w:val="TableText"/>
            </w:pPr>
            <w:r>
              <w:t>API</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4C0F1520" w14:textId="77777777" w:rsidR="001E7A02" w:rsidRPr="00014C3D" w:rsidRDefault="001E7A02" w:rsidP="009328A8">
            <w:pPr>
              <w:pStyle w:val="TableText"/>
            </w:pPr>
            <w:r>
              <w:t>Application Program Interface</w:t>
            </w:r>
          </w:p>
        </w:tc>
      </w:tr>
      <w:tr w:rsidR="001E7A02" w:rsidRPr="0036190A" w14:paraId="5FAD0B4C"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4C8701F" w14:textId="77777777" w:rsidR="001E7A02" w:rsidRDefault="001E7A02" w:rsidP="009328A8">
            <w:pPr>
              <w:pStyle w:val="TableText"/>
            </w:pPr>
            <w:r>
              <w:t>ARRA</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8820956" w14:textId="77777777" w:rsidR="001E7A02" w:rsidRPr="007F0EA2" w:rsidRDefault="001E7A02" w:rsidP="009328A8">
            <w:pPr>
              <w:pStyle w:val="TableText"/>
            </w:pPr>
            <w:r w:rsidRPr="007F0EA2">
              <w:t>American Recovery and Reinvestment Act</w:t>
            </w:r>
          </w:p>
        </w:tc>
      </w:tr>
      <w:tr w:rsidR="001E7A02" w:rsidRPr="0036190A" w14:paraId="272836F4"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C974166" w14:textId="77777777" w:rsidR="001E7A02" w:rsidRDefault="001E7A02" w:rsidP="009328A8">
            <w:pPr>
              <w:pStyle w:val="TableText"/>
            </w:pPr>
            <w:r>
              <w:t>BN</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1B490EA" w14:textId="77777777" w:rsidR="001E7A02" w:rsidRDefault="001E7A02" w:rsidP="009328A8">
            <w:pPr>
              <w:pStyle w:val="TableText"/>
            </w:pPr>
            <w:r>
              <w:t>Business Need</w:t>
            </w:r>
          </w:p>
        </w:tc>
      </w:tr>
      <w:tr w:rsidR="001E7A02" w:rsidRPr="0036190A" w14:paraId="094A9F4C"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CD0EF3A" w14:textId="77777777" w:rsidR="001E7A02" w:rsidRPr="0036190A" w:rsidRDefault="001E7A02" w:rsidP="009328A8">
            <w:pPr>
              <w:pStyle w:val="TableText"/>
            </w:pPr>
            <w:r>
              <w:t>BRD</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67673F1" w14:textId="77777777" w:rsidR="001E7A02" w:rsidRPr="0036190A" w:rsidRDefault="001E7A02" w:rsidP="009328A8">
            <w:pPr>
              <w:pStyle w:val="TableText"/>
            </w:pPr>
            <w:r>
              <w:t>Business Requirements Document</w:t>
            </w:r>
          </w:p>
        </w:tc>
      </w:tr>
      <w:tr w:rsidR="001E7A02" w:rsidRPr="0036190A" w14:paraId="2D170F6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ECDE9AC" w14:textId="77777777" w:rsidR="001E7A02" w:rsidRDefault="001E7A02" w:rsidP="009328A8">
            <w:pPr>
              <w:pStyle w:val="TableText"/>
            </w:pPr>
            <w:r>
              <w:t>CBO</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C8A34C5" w14:textId="77777777" w:rsidR="001E7A02" w:rsidRDefault="001E7A02" w:rsidP="009328A8">
            <w:pPr>
              <w:pStyle w:val="TableText"/>
            </w:pPr>
            <w:r>
              <w:t>Central Business Office</w:t>
            </w:r>
          </w:p>
        </w:tc>
      </w:tr>
      <w:tr w:rsidR="001E7A02" w:rsidRPr="0036190A" w14:paraId="62215FE9"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8B6D834" w14:textId="77777777" w:rsidR="001E7A02" w:rsidRDefault="001E7A02" w:rsidP="009328A8">
            <w:pPr>
              <w:pStyle w:val="TableText"/>
            </w:pPr>
            <w:r>
              <w:t>CCD</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49913169" w14:textId="77777777" w:rsidR="001E7A02" w:rsidRDefault="001E7A02" w:rsidP="009328A8">
            <w:pPr>
              <w:pStyle w:val="TableText"/>
            </w:pPr>
            <w:r>
              <w:t>Continuity of Care Document</w:t>
            </w:r>
          </w:p>
        </w:tc>
      </w:tr>
      <w:tr w:rsidR="001E7A02" w:rsidRPr="0036190A" w14:paraId="34A43236"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35695486" w14:textId="77777777" w:rsidR="001E7A02" w:rsidRDefault="001E7A02" w:rsidP="009328A8">
            <w:pPr>
              <w:pStyle w:val="TableText"/>
            </w:pPr>
            <w:r>
              <w:t>CHAMPVA</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4DC5B38" w14:textId="77777777" w:rsidR="001E7A02" w:rsidRDefault="001E7A02" w:rsidP="009328A8">
            <w:pPr>
              <w:pStyle w:val="TableText"/>
            </w:pPr>
            <w:r>
              <w:t>Civilian Health and Medical Program of the VA</w:t>
            </w:r>
          </w:p>
        </w:tc>
      </w:tr>
      <w:tr w:rsidR="001E7A02" w:rsidRPr="0036190A" w14:paraId="681BAC85"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A27044E" w14:textId="77777777" w:rsidR="001E7A02" w:rsidRDefault="001E7A02" w:rsidP="009328A8">
            <w:pPr>
              <w:pStyle w:val="TableText"/>
            </w:pPr>
            <w:r>
              <w:t>COTS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5DCF123" w14:textId="77777777" w:rsidR="001E7A02" w:rsidRPr="007F0EA2" w:rsidRDefault="001E7A02" w:rsidP="009328A8">
            <w:pPr>
              <w:pStyle w:val="TableText"/>
            </w:pPr>
            <w:r w:rsidRPr="006606FA">
              <w:t>Commercial-Off-the-Shelf</w:t>
            </w:r>
          </w:p>
        </w:tc>
      </w:tr>
      <w:tr w:rsidR="001E7A02" w:rsidRPr="0036190A" w14:paraId="46D18A3B"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8B65E3C" w14:textId="77777777" w:rsidR="001E7A02" w:rsidRDefault="001E7A02" w:rsidP="009328A8">
            <w:pPr>
              <w:pStyle w:val="TableText"/>
            </w:pPr>
            <w:r>
              <w:t>CPRS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5749D732" w14:textId="77777777" w:rsidR="001E7A02" w:rsidRDefault="001E7A02" w:rsidP="009328A8">
            <w:pPr>
              <w:pStyle w:val="TableText"/>
            </w:pPr>
            <w:r>
              <w:t>Computerized Patient Record System</w:t>
            </w:r>
          </w:p>
        </w:tc>
      </w:tr>
      <w:tr w:rsidR="001E7A02" w:rsidRPr="0036190A" w14:paraId="2E59618E"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FB0D6F1" w14:textId="77777777" w:rsidR="001E7A02" w:rsidRDefault="001E7A02" w:rsidP="009328A8">
            <w:pPr>
              <w:pStyle w:val="TableText"/>
            </w:pPr>
            <w:r>
              <w:t>DME</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E32CFC3" w14:textId="77777777" w:rsidR="001E7A02" w:rsidRDefault="001E7A02" w:rsidP="009328A8">
            <w:pPr>
              <w:pStyle w:val="TableText"/>
            </w:pPr>
            <w:r>
              <w:t>Durable Medical Equipment</w:t>
            </w:r>
          </w:p>
        </w:tc>
      </w:tr>
      <w:tr w:rsidR="001E7A02" w:rsidRPr="0036190A" w14:paraId="4BF07D51"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360045D9" w14:textId="77777777" w:rsidR="001E7A02" w:rsidRDefault="001E7A02" w:rsidP="009328A8">
            <w:pPr>
              <w:pStyle w:val="TableText"/>
            </w:pPr>
            <w:r>
              <w:t>DoD</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438477B0" w14:textId="77777777" w:rsidR="001E7A02" w:rsidRDefault="001E7A02" w:rsidP="009328A8">
            <w:pPr>
              <w:pStyle w:val="TableText"/>
            </w:pPr>
            <w:r>
              <w:t>Department of Defense</w:t>
            </w:r>
          </w:p>
        </w:tc>
      </w:tr>
      <w:tr w:rsidR="001E7A02" w:rsidRPr="0036190A" w14:paraId="391BB29A"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4047938" w14:textId="77777777" w:rsidR="001E7A02" w:rsidRDefault="001E7A02" w:rsidP="009328A8">
            <w:pPr>
              <w:pStyle w:val="TableText"/>
            </w:pPr>
            <w:r>
              <w:t>EDES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1AAB4FA8" w14:textId="77777777" w:rsidR="001E7A02" w:rsidRPr="009E232F" w:rsidRDefault="001E7A02" w:rsidP="009328A8">
            <w:pPr>
              <w:pStyle w:val="TableText"/>
            </w:pPr>
            <w:r>
              <w:t>Emergency Department Encounter Summary</w:t>
            </w:r>
          </w:p>
        </w:tc>
      </w:tr>
      <w:tr w:rsidR="001E7A02" w:rsidRPr="0036190A" w14:paraId="03D0B14B"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69F9E3A" w14:textId="77777777" w:rsidR="001E7A02" w:rsidRDefault="001E7A02" w:rsidP="009328A8">
            <w:pPr>
              <w:pStyle w:val="TableText"/>
            </w:pPr>
            <w:r>
              <w:t>EES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4860091" w14:textId="77777777" w:rsidR="001E7A02" w:rsidRDefault="001E7A02" w:rsidP="009328A8">
            <w:pPr>
              <w:pStyle w:val="TableText"/>
            </w:pPr>
            <w:r>
              <w:t>Employee Education System</w:t>
            </w:r>
          </w:p>
        </w:tc>
      </w:tr>
      <w:tr w:rsidR="001E7A02" w:rsidRPr="0036190A" w14:paraId="688B901D"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82E2BF6" w14:textId="77777777" w:rsidR="001E7A02" w:rsidRDefault="001E7A02" w:rsidP="009328A8">
            <w:pPr>
              <w:pStyle w:val="TableText"/>
            </w:pPr>
            <w:r>
              <w:t>EHR</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1E597288" w14:textId="77777777" w:rsidR="001E7A02" w:rsidRDefault="001E7A02" w:rsidP="009328A8">
            <w:pPr>
              <w:pStyle w:val="TableText"/>
            </w:pPr>
            <w:r>
              <w:t>Electronic Health Record</w:t>
            </w:r>
          </w:p>
        </w:tc>
      </w:tr>
      <w:tr w:rsidR="001E7A02" w:rsidRPr="0036190A" w14:paraId="7EDD54A6"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D249807" w14:textId="77777777" w:rsidR="001E7A02" w:rsidRDefault="001E7A02" w:rsidP="009328A8">
            <w:pPr>
              <w:pStyle w:val="TableText"/>
            </w:pPr>
            <w:r>
              <w:t>EMI</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FE9292D" w14:textId="77777777" w:rsidR="001E7A02" w:rsidRDefault="001E7A02" w:rsidP="009328A8">
            <w:pPr>
              <w:pStyle w:val="TableText"/>
            </w:pPr>
            <w:r>
              <w:t>Enterprise Messaging Infrastructure</w:t>
            </w:r>
          </w:p>
        </w:tc>
      </w:tr>
      <w:tr w:rsidR="001E7A02" w:rsidRPr="0036190A" w14:paraId="509B8FB6"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C055214" w14:textId="77777777" w:rsidR="001E7A02" w:rsidRDefault="001E7A02" w:rsidP="009328A8">
            <w:pPr>
              <w:pStyle w:val="TableText"/>
            </w:pPr>
            <w:r>
              <w:t>EMR</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432A80CA" w14:textId="77777777" w:rsidR="001E7A02" w:rsidRDefault="001E7A02" w:rsidP="009328A8">
            <w:pPr>
              <w:pStyle w:val="TableText"/>
            </w:pPr>
            <w:r w:rsidRPr="006606FA">
              <w:t>Electronic Medical Record</w:t>
            </w:r>
          </w:p>
        </w:tc>
      </w:tr>
      <w:tr w:rsidR="001E7A02" w:rsidRPr="0036190A" w14:paraId="3AE205BE"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AE51A25" w14:textId="77777777" w:rsidR="001E7A02" w:rsidRDefault="001E7A02" w:rsidP="009328A8">
            <w:pPr>
              <w:pStyle w:val="TableText"/>
            </w:pPr>
            <w:r>
              <w:t>ENTR</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42290643" w14:textId="77777777" w:rsidR="001E7A02" w:rsidRDefault="001E7A02" w:rsidP="009328A8">
            <w:pPr>
              <w:pStyle w:val="TableText"/>
            </w:pPr>
            <w:r>
              <w:t>Enterprise Requirement</w:t>
            </w:r>
          </w:p>
        </w:tc>
      </w:tr>
      <w:tr w:rsidR="001E7A02" w:rsidRPr="0036190A" w14:paraId="1B3984D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C0315DB" w14:textId="77777777" w:rsidR="001E7A02" w:rsidRDefault="001E7A02" w:rsidP="009328A8">
            <w:pPr>
              <w:pStyle w:val="TableText"/>
            </w:pPr>
            <w:r>
              <w:t>ePrescribing</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D6A1F23" w14:textId="77777777" w:rsidR="001E7A02" w:rsidRDefault="001E7A02" w:rsidP="009328A8">
            <w:pPr>
              <w:pStyle w:val="TableText"/>
            </w:pPr>
            <w:r>
              <w:t>Electronic Prescribing</w:t>
            </w:r>
          </w:p>
        </w:tc>
      </w:tr>
      <w:tr w:rsidR="001E7A02" w:rsidRPr="0036190A" w14:paraId="651D9519"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8AA0101" w14:textId="77777777" w:rsidR="001E7A02" w:rsidRDefault="001E7A02" w:rsidP="009328A8">
            <w:pPr>
              <w:pStyle w:val="TableText"/>
            </w:pPr>
            <w:r>
              <w:t>eRx</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7CF52F1E" w14:textId="77777777" w:rsidR="001E7A02" w:rsidRDefault="001E7A02" w:rsidP="009328A8">
            <w:pPr>
              <w:pStyle w:val="TableText"/>
            </w:pPr>
            <w:r>
              <w:t>Electronic Prescribing or Electronic Prescription</w:t>
            </w:r>
          </w:p>
        </w:tc>
      </w:tr>
      <w:tr w:rsidR="001E7A02" w:rsidRPr="0036190A" w14:paraId="7F86581B"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3AEDBC05" w14:textId="77777777" w:rsidR="001E7A02" w:rsidRDefault="001E7A02" w:rsidP="009328A8">
            <w:pPr>
              <w:pStyle w:val="TableText"/>
            </w:pPr>
            <w:r>
              <w:t>FB</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4D52E0C9" w14:textId="77777777" w:rsidR="001E7A02" w:rsidRDefault="001E7A02" w:rsidP="009328A8">
            <w:pPr>
              <w:pStyle w:val="TableText"/>
            </w:pPr>
            <w:r>
              <w:t>Fee Basis</w:t>
            </w:r>
          </w:p>
        </w:tc>
      </w:tr>
      <w:tr w:rsidR="001E7A02" w:rsidRPr="0036190A" w14:paraId="3591B5DF"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5FEF02E3" w14:textId="77777777" w:rsidR="001E7A02" w:rsidRDefault="001E7A02" w:rsidP="009328A8">
            <w:pPr>
              <w:pStyle w:val="TableText"/>
            </w:pPr>
            <w:r>
              <w:t>FIPS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F4E9AB3" w14:textId="77777777" w:rsidR="001E7A02" w:rsidRDefault="001E7A02" w:rsidP="009328A8">
            <w:pPr>
              <w:pStyle w:val="TableText"/>
            </w:pPr>
            <w:r w:rsidRPr="003D2C86">
              <w:t>Federal Information Processing Standard</w:t>
            </w:r>
          </w:p>
        </w:tc>
      </w:tr>
      <w:tr w:rsidR="001E7A02" w:rsidRPr="0036190A" w14:paraId="73A0F42F"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31FAF49E" w14:textId="77777777" w:rsidR="001E7A02" w:rsidRDefault="001E7A02" w:rsidP="009328A8">
            <w:pPr>
              <w:pStyle w:val="TableText"/>
            </w:pPr>
            <w:r>
              <w:t>FTE</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3872B9E" w14:textId="77777777" w:rsidR="001E7A02" w:rsidRPr="003D2C86" w:rsidRDefault="001E7A02" w:rsidP="009328A8">
            <w:pPr>
              <w:pStyle w:val="TableText"/>
            </w:pPr>
            <w:r>
              <w:t>Full Time Equivalent</w:t>
            </w:r>
          </w:p>
        </w:tc>
      </w:tr>
      <w:tr w:rsidR="001E7A02" w:rsidRPr="0036190A" w14:paraId="43585B5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0C49A3A" w14:textId="77777777" w:rsidR="001E7A02" w:rsidRDefault="001E7A02" w:rsidP="009328A8">
            <w:pPr>
              <w:pStyle w:val="TableText"/>
            </w:pPr>
            <w:r>
              <w:t>FY</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115D4CCF" w14:textId="77777777" w:rsidR="001E7A02" w:rsidRDefault="001E7A02" w:rsidP="009328A8">
            <w:pPr>
              <w:pStyle w:val="TableText"/>
            </w:pPr>
            <w:r>
              <w:t>Fiscal Year</w:t>
            </w:r>
          </w:p>
        </w:tc>
      </w:tr>
      <w:tr w:rsidR="001E7A02" w:rsidRPr="0036190A" w14:paraId="5466DB2D"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2FB52283" w14:textId="77777777" w:rsidR="001E7A02" w:rsidRDefault="001E7A02" w:rsidP="009328A8">
            <w:pPr>
              <w:pStyle w:val="TableText"/>
            </w:pPr>
            <w:r>
              <w:t>GUI</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52F9CE29" w14:textId="77777777" w:rsidR="001E7A02" w:rsidRDefault="001E7A02" w:rsidP="009328A8">
            <w:pPr>
              <w:pStyle w:val="TableText"/>
            </w:pPr>
            <w:r w:rsidRPr="00014C3D">
              <w:t>Graphical User Interface</w:t>
            </w:r>
          </w:p>
        </w:tc>
      </w:tr>
      <w:tr w:rsidR="001E7A02" w:rsidRPr="0036190A" w14:paraId="14F934B6"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8F336DA" w14:textId="77777777" w:rsidR="001E7A02" w:rsidRDefault="001E7A02" w:rsidP="009328A8">
            <w:pPr>
              <w:pStyle w:val="TableText"/>
            </w:pPr>
            <w:r>
              <w:t>HARB</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758BF314" w14:textId="77777777" w:rsidR="001E7A02" w:rsidRPr="00FE026F" w:rsidRDefault="001E7A02" w:rsidP="009328A8">
            <w:pPr>
              <w:pStyle w:val="TableText"/>
            </w:pPr>
            <w:r w:rsidRPr="00FE026F">
              <w:t>Health Architecture Review Board</w:t>
            </w:r>
          </w:p>
        </w:tc>
      </w:tr>
      <w:tr w:rsidR="001E7A02" w:rsidRPr="0036190A" w14:paraId="255B1BE4"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3767F9EB" w14:textId="77777777" w:rsidR="001E7A02" w:rsidRDefault="001E7A02" w:rsidP="009328A8">
            <w:pPr>
              <w:pStyle w:val="TableText"/>
            </w:pPr>
            <w:r>
              <w:t>HIPAA</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AEB7102" w14:textId="77777777" w:rsidR="001E7A02" w:rsidRPr="00FE026F" w:rsidRDefault="001E7A02" w:rsidP="009328A8">
            <w:pPr>
              <w:pStyle w:val="TableText"/>
            </w:pPr>
            <w:r w:rsidRPr="006606FA">
              <w:t>Health Insurance Portability and Accountability Act</w:t>
            </w:r>
          </w:p>
        </w:tc>
      </w:tr>
      <w:tr w:rsidR="001E7A02" w:rsidRPr="0036190A" w14:paraId="0B8E855D"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3349BC37" w14:textId="77777777" w:rsidR="001E7A02" w:rsidRDefault="001E7A02" w:rsidP="009328A8">
            <w:pPr>
              <w:pStyle w:val="TableText"/>
            </w:pPr>
            <w:r>
              <w:t>HITSP</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EC66146" w14:textId="77777777" w:rsidR="001E7A02" w:rsidRDefault="001E7A02" w:rsidP="009328A8">
            <w:pPr>
              <w:pStyle w:val="TableText"/>
            </w:pPr>
            <w:r>
              <w:t>Health Information Technology Standards Panel</w:t>
            </w:r>
          </w:p>
        </w:tc>
      </w:tr>
      <w:tr w:rsidR="001E7A02" w:rsidRPr="0036190A" w14:paraId="5458B099"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59EE679" w14:textId="77777777" w:rsidR="001E7A02" w:rsidRDefault="001E7A02" w:rsidP="009328A8">
            <w:pPr>
              <w:pStyle w:val="TableText"/>
            </w:pPr>
            <w:r>
              <w:t>HL7</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BFC97CE" w14:textId="77777777" w:rsidR="001E7A02" w:rsidRDefault="001E7A02" w:rsidP="009328A8">
            <w:pPr>
              <w:pStyle w:val="TableText"/>
            </w:pPr>
            <w:r>
              <w:t>Health Level Seven</w:t>
            </w:r>
          </w:p>
        </w:tc>
      </w:tr>
      <w:tr w:rsidR="001E7A02" w:rsidRPr="0036190A" w14:paraId="6A359E23"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97BB3AC" w14:textId="77777777" w:rsidR="001E7A02" w:rsidRDefault="001E7A02" w:rsidP="009328A8">
            <w:pPr>
              <w:pStyle w:val="TableText"/>
            </w:pPr>
            <w:r>
              <w:lastRenderedPageBreak/>
              <w:t>IEC</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49A8C25F" w14:textId="77777777" w:rsidR="001E7A02" w:rsidRDefault="001E7A02" w:rsidP="009328A8">
            <w:pPr>
              <w:pStyle w:val="TableText"/>
            </w:pPr>
            <w:r w:rsidRPr="00EE30C0">
              <w:t>International Electrochemical Commission</w:t>
            </w:r>
          </w:p>
        </w:tc>
      </w:tr>
      <w:tr w:rsidR="001E7A02" w:rsidRPr="0036190A" w14:paraId="530702AB"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26008693" w14:textId="77777777" w:rsidR="001E7A02" w:rsidRDefault="001E7A02" w:rsidP="009328A8">
            <w:pPr>
              <w:pStyle w:val="TableText"/>
            </w:pPr>
            <w:r>
              <w:t>IHE</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7D37716B" w14:textId="77777777" w:rsidR="001E7A02" w:rsidRDefault="001E7A02" w:rsidP="009328A8">
            <w:pPr>
              <w:pStyle w:val="TableText"/>
            </w:pPr>
            <w:r>
              <w:t>Integrating the Healthcare Enterprise</w:t>
            </w:r>
          </w:p>
        </w:tc>
      </w:tr>
      <w:tr w:rsidR="001E7A02" w:rsidRPr="0036190A" w14:paraId="3E035D75"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EFE2A12" w14:textId="77777777" w:rsidR="001E7A02" w:rsidRDefault="001E7A02" w:rsidP="009328A8">
            <w:pPr>
              <w:pStyle w:val="TableText"/>
            </w:pPr>
            <w:r>
              <w:t>ISO</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7A0C71D" w14:textId="77777777" w:rsidR="001E7A02" w:rsidRDefault="001E7A02" w:rsidP="009328A8">
            <w:pPr>
              <w:pStyle w:val="TableText"/>
            </w:pPr>
            <w:r>
              <w:t>International Organization for Standardization</w:t>
            </w:r>
          </w:p>
        </w:tc>
      </w:tr>
      <w:tr w:rsidR="001E7A02" w:rsidRPr="0036190A" w14:paraId="1F543819"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222514A4" w14:textId="77777777" w:rsidR="001E7A02" w:rsidRDefault="001E7A02" w:rsidP="009328A8">
            <w:pPr>
              <w:pStyle w:val="TableText"/>
            </w:pPr>
            <w:r>
              <w:t>IT</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395A7D5" w14:textId="77777777" w:rsidR="001E7A02" w:rsidRPr="00A12A20" w:rsidRDefault="001E7A02" w:rsidP="009328A8">
            <w:pPr>
              <w:pStyle w:val="TableText"/>
            </w:pPr>
            <w:r>
              <w:t>Information Technology</w:t>
            </w:r>
          </w:p>
        </w:tc>
      </w:tr>
      <w:tr w:rsidR="001E7A02" w:rsidRPr="0036190A" w14:paraId="626084D2"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CF8E6E1" w14:textId="77777777" w:rsidR="001E7A02" w:rsidRDefault="001E7A02" w:rsidP="009328A8">
            <w:pPr>
              <w:pStyle w:val="TableText"/>
            </w:pPr>
            <w:r>
              <w:t>JEC</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73BE30BC" w14:textId="77777777" w:rsidR="001E7A02" w:rsidRPr="00FE026F" w:rsidRDefault="001E7A02" w:rsidP="009328A8">
            <w:pPr>
              <w:pStyle w:val="TableText"/>
            </w:pPr>
            <w:r w:rsidRPr="00FE026F">
              <w:t>Joint Executive Council</w:t>
            </w:r>
          </w:p>
        </w:tc>
      </w:tr>
      <w:tr w:rsidR="001E7A02" w:rsidRPr="0036190A" w14:paraId="15E7B3EB"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2BD4551E" w14:textId="77777777" w:rsidR="001E7A02" w:rsidRDefault="001E7A02" w:rsidP="009328A8">
            <w:pPr>
              <w:pStyle w:val="TableText"/>
            </w:pPr>
            <w:r>
              <w:t>JSP</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BD217CC" w14:textId="77777777" w:rsidR="001E7A02" w:rsidRPr="00FE026F" w:rsidRDefault="001E7A02" w:rsidP="009328A8">
            <w:pPr>
              <w:pStyle w:val="TableText"/>
            </w:pPr>
            <w:r w:rsidRPr="00FE026F">
              <w:t>Joint Strategic Plan</w:t>
            </w:r>
          </w:p>
        </w:tc>
      </w:tr>
      <w:tr w:rsidR="001E7A02" w:rsidRPr="0036190A" w14:paraId="6FB362EA"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4EE0ACC" w14:textId="77777777" w:rsidR="001E7A02" w:rsidRDefault="001E7A02" w:rsidP="009328A8">
            <w:pPr>
              <w:pStyle w:val="TableText"/>
            </w:pPr>
            <w:r>
              <w:t>LOINC</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B211870" w14:textId="77777777" w:rsidR="001E7A02" w:rsidRPr="003D2C86" w:rsidRDefault="001E7A02" w:rsidP="009328A8">
            <w:pPr>
              <w:pStyle w:val="TableText"/>
            </w:pPr>
            <w:r>
              <w:t>Logical Observation Identifiers, Names, and Codes</w:t>
            </w:r>
          </w:p>
        </w:tc>
      </w:tr>
      <w:tr w:rsidR="001E7A02" w:rsidRPr="0036190A" w14:paraId="7458D8B5"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FE6B04E" w14:textId="77777777" w:rsidR="001E7A02" w:rsidRDefault="001E7A02" w:rsidP="009328A8">
            <w:pPr>
              <w:pStyle w:val="TableText"/>
            </w:pPr>
            <w:r>
              <w:t>MbM</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0067F91" w14:textId="77777777" w:rsidR="001E7A02" w:rsidRDefault="001E7A02" w:rsidP="009328A8">
            <w:pPr>
              <w:pStyle w:val="TableText"/>
            </w:pPr>
            <w:r>
              <w:t>Medications by Mail</w:t>
            </w:r>
          </w:p>
        </w:tc>
      </w:tr>
      <w:tr w:rsidR="001E7A02" w:rsidRPr="0036190A" w14:paraId="12259AE1"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F7E7B56" w14:textId="77777777" w:rsidR="001E7A02" w:rsidRDefault="001E7A02" w:rsidP="009328A8">
            <w:pPr>
              <w:pStyle w:val="TableText"/>
            </w:pPr>
            <w:r>
              <w:t>MOCHA</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24E5528" w14:textId="77777777" w:rsidR="001E7A02" w:rsidRDefault="001E7A02" w:rsidP="009328A8">
            <w:pPr>
              <w:pStyle w:val="TableText"/>
            </w:pPr>
            <w:r>
              <w:t>Medication Order Check Healthcare Application</w:t>
            </w:r>
          </w:p>
        </w:tc>
      </w:tr>
      <w:tr w:rsidR="001E7A02" w:rsidRPr="0036190A" w14:paraId="2C28083A"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7B357D2" w14:textId="77777777" w:rsidR="001E7A02" w:rsidRDefault="001E7A02" w:rsidP="009328A8">
            <w:pPr>
              <w:pStyle w:val="TableText"/>
            </w:pPr>
            <w:r>
              <w:t>MTF</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463CF8F7" w14:textId="77777777" w:rsidR="001E7A02" w:rsidRDefault="001E7A02" w:rsidP="009328A8">
            <w:pPr>
              <w:pStyle w:val="TableText"/>
            </w:pPr>
            <w:r>
              <w:t>Military Treatment Facility</w:t>
            </w:r>
          </w:p>
        </w:tc>
      </w:tr>
      <w:tr w:rsidR="001E7A02" w:rsidRPr="0036190A" w14:paraId="5F5F19F0"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6D07383" w14:textId="77777777" w:rsidR="001E7A02" w:rsidRDefault="001E7A02" w:rsidP="009328A8">
            <w:pPr>
              <w:pStyle w:val="TableText"/>
            </w:pPr>
            <w:r>
              <w:t>MU</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55EC2548" w14:textId="77777777" w:rsidR="001E7A02" w:rsidRPr="003D2C86" w:rsidRDefault="001E7A02" w:rsidP="009328A8">
            <w:pPr>
              <w:pStyle w:val="TableText"/>
            </w:pPr>
            <w:r w:rsidRPr="00EE30C0">
              <w:t>Meaningful Use</w:t>
            </w:r>
          </w:p>
        </w:tc>
      </w:tr>
      <w:tr w:rsidR="001E7A02" w:rsidRPr="0036190A" w14:paraId="174989F7"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5E7303C6" w14:textId="77777777" w:rsidR="001E7A02" w:rsidRDefault="001E7A02" w:rsidP="009328A8">
            <w:pPr>
              <w:pStyle w:val="TableText"/>
            </w:pPr>
            <w:r>
              <w:t>MVI</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7D6498DE" w14:textId="77777777" w:rsidR="001E7A02" w:rsidRPr="00EE30C0" w:rsidRDefault="001E7A02" w:rsidP="009328A8">
            <w:pPr>
              <w:pStyle w:val="TableText"/>
            </w:pPr>
            <w:r>
              <w:t>Master Veteran Index</w:t>
            </w:r>
          </w:p>
        </w:tc>
      </w:tr>
      <w:tr w:rsidR="001E7A02" w:rsidRPr="0036190A" w14:paraId="14FFCF5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B3E923B" w14:textId="77777777" w:rsidR="001E7A02" w:rsidRDefault="001E7A02" w:rsidP="009328A8">
            <w:pPr>
              <w:pStyle w:val="TableText"/>
            </w:pPr>
            <w:r>
              <w:t>NCHS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A7CE8E8" w14:textId="77777777" w:rsidR="001E7A02" w:rsidRDefault="001E7A02" w:rsidP="009328A8">
            <w:pPr>
              <w:pStyle w:val="TableText"/>
            </w:pPr>
            <w:r>
              <w:t>National Center for Health Statistics</w:t>
            </w:r>
          </w:p>
        </w:tc>
      </w:tr>
      <w:tr w:rsidR="001E7A02" w:rsidRPr="0036190A" w14:paraId="5FE2B490"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34C22C40" w14:textId="77777777" w:rsidR="001E7A02" w:rsidRDefault="001E7A02" w:rsidP="009328A8">
            <w:pPr>
              <w:pStyle w:val="TableText"/>
            </w:pPr>
            <w:r>
              <w:t>NCPDP</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18285F74" w14:textId="77777777" w:rsidR="001E7A02" w:rsidRPr="00EE30C0" w:rsidRDefault="001E7A02" w:rsidP="009328A8">
            <w:pPr>
              <w:pStyle w:val="TableText"/>
            </w:pPr>
            <w:r w:rsidRPr="00BA5F0E">
              <w:t>National Council for the Prescription Drug Programs</w:t>
            </w:r>
          </w:p>
        </w:tc>
      </w:tr>
      <w:tr w:rsidR="001E7A02" w:rsidRPr="0036190A" w14:paraId="3D408252"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735E6D6" w14:textId="77777777" w:rsidR="001E7A02" w:rsidRDefault="001E7A02" w:rsidP="009328A8">
            <w:pPr>
              <w:pStyle w:val="TableText"/>
            </w:pPr>
            <w:r>
              <w:t>NDF</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9E55026" w14:textId="77777777" w:rsidR="001E7A02" w:rsidRPr="00BA5F0E" w:rsidRDefault="001E7A02" w:rsidP="009328A8">
            <w:pPr>
              <w:pStyle w:val="TableText"/>
            </w:pPr>
            <w:r>
              <w:t>National Drug File</w:t>
            </w:r>
          </w:p>
        </w:tc>
      </w:tr>
      <w:tr w:rsidR="001E7A02" w:rsidRPr="0036190A" w14:paraId="2C46495D"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ED44653" w14:textId="77777777" w:rsidR="001E7A02" w:rsidRDefault="001E7A02" w:rsidP="009328A8">
            <w:pPr>
              <w:pStyle w:val="TableText"/>
            </w:pPr>
            <w:r>
              <w:t>NIST</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09AC361" w14:textId="77777777" w:rsidR="001E7A02" w:rsidRDefault="001E7A02" w:rsidP="009328A8">
            <w:pPr>
              <w:pStyle w:val="TableText"/>
            </w:pPr>
            <w:r w:rsidRPr="003D2C86">
              <w:t>National Institute of Standards and Technology</w:t>
            </w:r>
          </w:p>
        </w:tc>
      </w:tr>
      <w:tr w:rsidR="001E7A02" w:rsidRPr="0036190A" w14:paraId="0037E75C"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F79488F" w14:textId="77777777" w:rsidR="001E7A02" w:rsidRDefault="001E7A02" w:rsidP="009328A8">
            <w:pPr>
              <w:pStyle w:val="TableText"/>
            </w:pPr>
            <w:r>
              <w:t>NISTIR</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AE14C47" w14:textId="77777777" w:rsidR="001E7A02" w:rsidRDefault="001E7A02" w:rsidP="009328A8">
            <w:pPr>
              <w:pStyle w:val="TableText"/>
            </w:pPr>
            <w:r w:rsidRPr="00EE30C0">
              <w:t>National Institute of Standards and Technology Interagency Report</w:t>
            </w:r>
          </w:p>
        </w:tc>
      </w:tr>
      <w:tr w:rsidR="001E7A02" w:rsidRPr="0036190A" w14:paraId="3ECC221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BB3644C" w14:textId="77777777" w:rsidR="001E7A02" w:rsidRDefault="001E7A02" w:rsidP="009328A8">
            <w:pPr>
              <w:pStyle w:val="TableText"/>
            </w:pPr>
            <w:r w:rsidRPr="00CE2660">
              <w:rPr>
                <w:caps/>
              </w:rPr>
              <w:t>nonf</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C1BBA70" w14:textId="77777777" w:rsidR="001E7A02" w:rsidRDefault="001E7A02" w:rsidP="009328A8">
            <w:pPr>
              <w:pStyle w:val="TableText"/>
            </w:pPr>
            <w:r>
              <w:t>Non-Functional Requirement</w:t>
            </w:r>
          </w:p>
        </w:tc>
      </w:tr>
      <w:tr w:rsidR="001E7A02" w:rsidRPr="0036190A" w14:paraId="0D23A85C"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3844D088" w14:textId="77777777" w:rsidR="001E7A02" w:rsidRDefault="001E7A02" w:rsidP="009328A8">
            <w:pPr>
              <w:pStyle w:val="TableText"/>
            </w:pPr>
            <w:r>
              <w:t>NSR</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4300B4C4" w14:textId="77777777" w:rsidR="001E7A02" w:rsidRDefault="001E7A02" w:rsidP="009328A8">
            <w:pPr>
              <w:pStyle w:val="TableText"/>
            </w:pPr>
            <w:r>
              <w:t>New Service Request</w:t>
            </w:r>
          </w:p>
        </w:tc>
      </w:tr>
      <w:tr w:rsidR="001E7A02" w:rsidRPr="0036190A" w14:paraId="50A4336F"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2BFE8D24" w14:textId="77777777" w:rsidR="001E7A02" w:rsidRDefault="001E7A02" w:rsidP="009328A8">
            <w:pPr>
              <w:pStyle w:val="TableText"/>
            </w:pPr>
            <w:r>
              <w:t>NTRT</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5F796F00" w14:textId="77777777" w:rsidR="001E7A02" w:rsidRDefault="001E7A02" w:rsidP="009328A8">
            <w:pPr>
              <w:pStyle w:val="TableText"/>
            </w:pPr>
            <w:r>
              <w:t>New Term Rapid Turnaround</w:t>
            </w:r>
          </w:p>
        </w:tc>
      </w:tr>
      <w:tr w:rsidR="001E7A02" w:rsidRPr="0036190A" w14:paraId="57DAA5A4"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655FA66" w14:textId="77777777" w:rsidR="001E7A02" w:rsidRDefault="001E7A02" w:rsidP="009328A8">
            <w:pPr>
              <w:pStyle w:val="TableText"/>
            </w:pPr>
            <w:r>
              <w:t>OIA</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B73E30F" w14:textId="77777777" w:rsidR="001E7A02" w:rsidRDefault="001E7A02" w:rsidP="009328A8">
            <w:pPr>
              <w:pStyle w:val="TableText"/>
            </w:pPr>
            <w:r>
              <w:t>Office of Informatics and Analytics</w:t>
            </w:r>
          </w:p>
        </w:tc>
      </w:tr>
      <w:tr w:rsidR="001E7A02" w:rsidRPr="0036190A" w14:paraId="5F1F26D5"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A1173B2" w14:textId="77777777" w:rsidR="001E7A02" w:rsidRDefault="001E7A02" w:rsidP="009328A8">
            <w:pPr>
              <w:pStyle w:val="TableText"/>
            </w:pPr>
            <w:r>
              <w:t>OI&amp;T</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A905BD1" w14:textId="77777777" w:rsidR="001E7A02" w:rsidRDefault="001E7A02" w:rsidP="009328A8">
            <w:pPr>
              <w:pStyle w:val="TableText"/>
            </w:pPr>
            <w:r>
              <w:t>Office of Information and Technology</w:t>
            </w:r>
          </w:p>
        </w:tc>
      </w:tr>
      <w:tr w:rsidR="001E7A02" w:rsidRPr="0036190A" w14:paraId="49F32B7E"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921A547" w14:textId="77777777" w:rsidR="001E7A02" w:rsidRDefault="001E7A02" w:rsidP="009328A8">
            <w:pPr>
              <w:pStyle w:val="TableText"/>
            </w:pPr>
            <w:r>
              <w:t>ONCHIT</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ACE5DDA" w14:textId="77777777" w:rsidR="001E7A02" w:rsidRDefault="001E7A02" w:rsidP="009328A8">
            <w:pPr>
              <w:pStyle w:val="TableText"/>
            </w:pPr>
            <w:r w:rsidRPr="00EE30C0">
              <w:t>Office of the National Coordinator for Health Information Technology</w:t>
            </w:r>
          </w:p>
        </w:tc>
      </w:tr>
      <w:tr w:rsidR="001E7A02" w:rsidRPr="0036190A" w14:paraId="29E35C4D"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0D85C90" w14:textId="77777777" w:rsidR="001E7A02" w:rsidRDefault="001E7A02" w:rsidP="009328A8">
            <w:pPr>
              <w:pStyle w:val="TableText"/>
            </w:pPr>
            <w:r>
              <w:t>OP</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5763C758" w14:textId="77777777" w:rsidR="001E7A02" w:rsidRPr="00EE30C0" w:rsidRDefault="001E7A02" w:rsidP="009328A8">
            <w:pPr>
              <w:pStyle w:val="TableText"/>
            </w:pPr>
            <w:r>
              <w:t>Outpatient Pharmacy</w:t>
            </w:r>
          </w:p>
        </w:tc>
      </w:tr>
      <w:tr w:rsidR="001E7A02" w:rsidRPr="0036190A" w14:paraId="264BEFEC"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258CDF1" w14:textId="77777777" w:rsidR="001E7A02" w:rsidRDefault="001E7A02" w:rsidP="009328A8">
            <w:pPr>
              <w:pStyle w:val="TableText"/>
            </w:pPr>
            <w:r>
              <w:t>OWNR</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73E15377" w14:textId="77777777" w:rsidR="001E7A02" w:rsidRDefault="001E7A02" w:rsidP="009328A8">
            <w:pPr>
              <w:pStyle w:val="TableText"/>
            </w:pPr>
            <w:r>
              <w:t>Owner Requirement</w:t>
            </w:r>
          </w:p>
        </w:tc>
      </w:tr>
      <w:tr w:rsidR="001E7A02" w:rsidRPr="0036190A" w14:paraId="0F948FE9"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A3FF598" w14:textId="77777777" w:rsidR="001E7A02" w:rsidRDefault="001E7A02" w:rsidP="009328A8">
            <w:pPr>
              <w:pStyle w:val="TableText"/>
            </w:pPr>
            <w:r>
              <w:t>PBM</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12BD9F4A" w14:textId="77777777" w:rsidR="001E7A02" w:rsidRDefault="001E7A02" w:rsidP="009328A8">
            <w:pPr>
              <w:pStyle w:val="TableText"/>
            </w:pPr>
            <w:r>
              <w:t>Pharmacy Benefits Management</w:t>
            </w:r>
          </w:p>
        </w:tc>
      </w:tr>
      <w:tr w:rsidR="001E7A02" w:rsidRPr="0036190A" w14:paraId="757A854A"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51618FB2" w14:textId="77777777" w:rsidR="001E7A02" w:rsidRDefault="001E7A02" w:rsidP="009328A8">
            <w:pPr>
              <w:pStyle w:val="TableText"/>
            </w:pPr>
            <w:r>
              <w:t>PCS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6D28665" w14:textId="77777777" w:rsidR="001E7A02" w:rsidRDefault="001E7A02" w:rsidP="009328A8">
            <w:pPr>
              <w:pStyle w:val="TableText"/>
            </w:pPr>
            <w:r>
              <w:t>Patient Care Services</w:t>
            </w:r>
          </w:p>
        </w:tc>
      </w:tr>
      <w:tr w:rsidR="001E7A02" w:rsidRPr="0036190A" w14:paraId="7DBFFB6C"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858555A" w14:textId="77777777" w:rsidR="001E7A02" w:rsidRDefault="001E7A02" w:rsidP="009328A8">
            <w:pPr>
              <w:pStyle w:val="TableText"/>
            </w:pPr>
            <w:r>
              <w:t>PD</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FCF4611" w14:textId="77777777" w:rsidR="001E7A02" w:rsidRDefault="001E7A02" w:rsidP="009328A8">
            <w:pPr>
              <w:pStyle w:val="TableText"/>
            </w:pPr>
            <w:r>
              <w:t>Product Development</w:t>
            </w:r>
          </w:p>
        </w:tc>
      </w:tr>
      <w:tr w:rsidR="001E7A02" w:rsidRPr="0036190A" w14:paraId="4CF1941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491D6B2D" w14:textId="77777777" w:rsidR="001E7A02" w:rsidRDefault="001E7A02" w:rsidP="009328A8">
            <w:pPr>
              <w:pStyle w:val="TableText"/>
            </w:pPr>
            <w:r>
              <w:t>PHIS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8A56A74" w14:textId="77777777" w:rsidR="001E7A02" w:rsidRDefault="001E7A02" w:rsidP="009328A8">
            <w:pPr>
              <w:pStyle w:val="TableText"/>
            </w:pPr>
            <w:r>
              <w:t>Pharmacy Hospital Information System</w:t>
            </w:r>
          </w:p>
        </w:tc>
      </w:tr>
      <w:tr w:rsidR="001E7A02" w:rsidRPr="0036190A" w14:paraId="598FE82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ACB4025" w14:textId="77777777" w:rsidR="001E7A02" w:rsidRDefault="001E7A02" w:rsidP="009328A8">
            <w:pPr>
              <w:pStyle w:val="TableText"/>
            </w:pPr>
            <w:r>
              <w:t>PHR</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1268CD12" w14:textId="77777777" w:rsidR="001E7A02" w:rsidRDefault="001E7A02" w:rsidP="009328A8">
            <w:pPr>
              <w:pStyle w:val="TableText"/>
            </w:pPr>
            <w:r>
              <w:t>Personal Health Record</w:t>
            </w:r>
          </w:p>
        </w:tc>
      </w:tr>
      <w:tr w:rsidR="001E7A02" w:rsidRPr="0036190A" w14:paraId="0EE1EF6C"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0CA1E5A" w14:textId="77777777" w:rsidR="001E7A02" w:rsidRDefault="001E7A02" w:rsidP="009328A8">
            <w:pPr>
              <w:pStyle w:val="TableText"/>
            </w:pPr>
            <w:r>
              <w:t>PRE</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4FB11AC" w14:textId="77777777" w:rsidR="001E7A02" w:rsidRDefault="001E7A02" w:rsidP="009328A8">
            <w:pPr>
              <w:pStyle w:val="TableText"/>
            </w:pPr>
            <w:r>
              <w:t>Pharmacy Re-engineering</w:t>
            </w:r>
          </w:p>
        </w:tc>
      </w:tr>
      <w:tr w:rsidR="001E7A02" w:rsidRPr="0036190A" w14:paraId="6D1FEBC0"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CAAAB73" w14:textId="77777777" w:rsidR="001E7A02" w:rsidRDefault="001E7A02" w:rsidP="009328A8">
            <w:pPr>
              <w:pStyle w:val="TableText"/>
            </w:pPr>
            <w:r>
              <w:lastRenderedPageBreak/>
              <w:t>RDM</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A800A83" w14:textId="77777777" w:rsidR="001E7A02" w:rsidRDefault="001E7A02" w:rsidP="009328A8">
            <w:pPr>
              <w:pStyle w:val="TableText"/>
            </w:pPr>
            <w:r>
              <w:t>Requirements Development and Management</w:t>
            </w:r>
          </w:p>
        </w:tc>
      </w:tr>
      <w:tr w:rsidR="001E7A02" w:rsidRPr="0036190A" w14:paraId="6DD4E842"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CA40C5F" w14:textId="77777777" w:rsidR="001E7A02" w:rsidRDefault="001E7A02" w:rsidP="009328A8">
            <w:pPr>
              <w:pStyle w:val="TableText"/>
            </w:pPr>
            <w:r>
              <w:t>RED</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3C7BA0CF" w14:textId="77777777" w:rsidR="001E7A02" w:rsidRDefault="001E7A02" w:rsidP="009328A8">
            <w:pPr>
              <w:pStyle w:val="TableText"/>
            </w:pPr>
            <w:r w:rsidRPr="002243F1">
              <w:t>Requirements Elaboration Document</w:t>
            </w:r>
          </w:p>
        </w:tc>
      </w:tr>
      <w:tr w:rsidR="001E7A02" w:rsidRPr="0036190A" w14:paraId="2534C92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BDF1B9F" w14:textId="77777777" w:rsidR="001E7A02" w:rsidRDefault="001E7A02" w:rsidP="009328A8">
            <w:pPr>
              <w:pStyle w:val="TableText"/>
            </w:pPr>
            <w:r>
              <w:t>ReqPro</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59336EF6" w14:textId="77777777" w:rsidR="001E7A02" w:rsidRDefault="001E7A02" w:rsidP="009328A8">
            <w:pPr>
              <w:pStyle w:val="TableText"/>
            </w:pPr>
            <w:r>
              <w:t>Rational© RequisitePro©</w:t>
            </w:r>
          </w:p>
        </w:tc>
      </w:tr>
      <w:tr w:rsidR="001E7A02" w:rsidRPr="0036190A" w14:paraId="4465E144"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515CBAF" w14:textId="77777777" w:rsidR="001E7A02" w:rsidRDefault="001E7A02" w:rsidP="009328A8">
            <w:pPr>
              <w:pStyle w:val="TableText"/>
            </w:pPr>
            <w:r>
              <w:t>RSD</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033F5B4" w14:textId="77777777" w:rsidR="001E7A02" w:rsidRDefault="001E7A02" w:rsidP="009328A8">
            <w:pPr>
              <w:pStyle w:val="TableText"/>
            </w:pPr>
            <w:r w:rsidRPr="002243F1">
              <w:t>Requirements Specification Document</w:t>
            </w:r>
          </w:p>
        </w:tc>
      </w:tr>
      <w:tr w:rsidR="001E7A02" w:rsidRPr="0036190A" w14:paraId="2877FC09"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37FD69B" w14:textId="77777777" w:rsidR="001E7A02" w:rsidRDefault="001E7A02" w:rsidP="009328A8">
            <w:pPr>
              <w:pStyle w:val="TableText"/>
            </w:pPr>
            <w:r>
              <w:t>Rx</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A58B72D" w14:textId="77777777" w:rsidR="001E7A02" w:rsidRDefault="001E7A02" w:rsidP="009328A8">
            <w:pPr>
              <w:pStyle w:val="TableText"/>
            </w:pPr>
            <w:r>
              <w:t>Prescription</w:t>
            </w:r>
          </w:p>
        </w:tc>
      </w:tr>
      <w:tr w:rsidR="001E7A02" w:rsidRPr="0036190A" w14:paraId="04F64CE3"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E0CB213" w14:textId="77777777" w:rsidR="001E7A02" w:rsidRDefault="001E7A02" w:rsidP="009328A8">
            <w:pPr>
              <w:pStyle w:val="TableText"/>
            </w:pPr>
            <w:r>
              <w:t>SDS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8183D58" w14:textId="77777777" w:rsidR="001E7A02" w:rsidRDefault="001E7A02" w:rsidP="009328A8">
            <w:pPr>
              <w:pStyle w:val="TableText"/>
            </w:pPr>
            <w:r>
              <w:t>Standard Data Services</w:t>
            </w:r>
          </w:p>
        </w:tc>
      </w:tr>
      <w:tr w:rsidR="001E7A02" w:rsidRPr="0036190A" w14:paraId="5707F84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77F053DD" w14:textId="77777777" w:rsidR="001E7A02" w:rsidRDefault="001E7A02" w:rsidP="009328A8">
            <w:pPr>
              <w:pStyle w:val="TableText"/>
            </w:pPr>
            <w:r>
              <w:t>SIM</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59CE365A" w14:textId="77777777" w:rsidR="001E7A02" w:rsidRDefault="001E7A02" w:rsidP="009328A8">
            <w:pPr>
              <w:pStyle w:val="TableText"/>
            </w:pPr>
            <w:r w:rsidRPr="00E330F0">
              <w:t>Strategic Investment Management</w:t>
            </w:r>
          </w:p>
        </w:tc>
      </w:tr>
      <w:tr w:rsidR="001E7A02" w:rsidRPr="0036190A" w14:paraId="5E32B46A"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7CCB6F9" w14:textId="77777777" w:rsidR="001E7A02" w:rsidRDefault="001E7A02" w:rsidP="009328A8">
            <w:pPr>
              <w:pStyle w:val="TableText"/>
            </w:pPr>
            <w:r>
              <w:t>SLA</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33945FF9" w14:textId="77777777" w:rsidR="001E7A02" w:rsidRDefault="001E7A02" w:rsidP="009328A8">
            <w:pPr>
              <w:pStyle w:val="TableText"/>
            </w:pPr>
            <w:r w:rsidRPr="00E330F0">
              <w:t>Service Level Agreement</w:t>
            </w:r>
          </w:p>
        </w:tc>
      </w:tr>
      <w:tr w:rsidR="001E7A02" w:rsidRPr="0036190A" w14:paraId="6383C15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5A4021FE" w14:textId="77777777" w:rsidR="001E7A02" w:rsidRPr="0036190A" w:rsidRDefault="001E7A02" w:rsidP="009328A8">
            <w:pPr>
              <w:pStyle w:val="TableText"/>
            </w:pPr>
            <w:r>
              <w:t>SME</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9650528" w14:textId="77777777" w:rsidR="001E7A02" w:rsidRPr="0036190A" w:rsidRDefault="001E7A02" w:rsidP="009328A8">
            <w:pPr>
              <w:pStyle w:val="TableText"/>
            </w:pPr>
            <w:r>
              <w:t>Subject Matter Expert</w:t>
            </w:r>
          </w:p>
        </w:tc>
      </w:tr>
      <w:tr w:rsidR="001E7A02" w:rsidRPr="0036190A" w14:paraId="50C30357"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509D49CC" w14:textId="77777777" w:rsidR="001E7A02" w:rsidRDefault="001E7A02" w:rsidP="009328A8">
            <w:pPr>
              <w:pStyle w:val="TableText"/>
            </w:pPr>
            <w:r>
              <w:t>SNOMED CT</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3D25087A" w14:textId="77777777" w:rsidR="001E7A02" w:rsidRDefault="001E7A02" w:rsidP="009328A8">
            <w:pPr>
              <w:pStyle w:val="TableText"/>
            </w:pPr>
            <w:r>
              <w:t>Systematized Nomenclature of Medicine Clinical Terms</w:t>
            </w:r>
          </w:p>
        </w:tc>
      </w:tr>
      <w:tr w:rsidR="001E7A02" w:rsidRPr="0036190A" w14:paraId="6996F3F2"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4640455" w14:textId="77777777" w:rsidR="001E7A02" w:rsidRDefault="001E7A02" w:rsidP="009328A8">
            <w:pPr>
              <w:pStyle w:val="TableText"/>
            </w:pPr>
            <w:r>
              <w:t>UCD</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C072803" w14:textId="77777777" w:rsidR="001E7A02" w:rsidRDefault="001E7A02" w:rsidP="009328A8">
            <w:pPr>
              <w:pStyle w:val="TableText"/>
            </w:pPr>
            <w:r w:rsidRPr="00EE30C0">
              <w:t>User Centered Design</w:t>
            </w:r>
          </w:p>
        </w:tc>
      </w:tr>
      <w:tr w:rsidR="001E7A02" w:rsidRPr="0036190A" w14:paraId="28537216"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5F198AAA" w14:textId="77777777" w:rsidR="001E7A02" w:rsidRDefault="001E7A02" w:rsidP="009328A8">
            <w:pPr>
              <w:pStyle w:val="TableText"/>
            </w:pPr>
            <w:r>
              <w:t>UI</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71E99058" w14:textId="77777777" w:rsidR="001E7A02" w:rsidRDefault="001E7A02" w:rsidP="009328A8">
            <w:pPr>
              <w:pStyle w:val="TableText"/>
            </w:pPr>
            <w:r>
              <w:t>User Interface</w:t>
            </w:r>
          </w:p>
        </w:tc>
      </w:tr>
      <w:tr w:rsidR="001E7A02" w:rsidRPr="0036190A" w14:paraId="1270A03C"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244C820C" w14:textId="77777777" w:rsidR="001E7A02" w:rsidRDefault="001E7A02" w:rsidP="009328A8">
            <w:pPr>
              <w:pStyle w:val="TableText"/>
            </w:pPr>
            <w:r>
              <w:t>VA</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625C7D9" w14:textId="77777777" w:rsidR="001E7A02" w:rsidRDefault="001E7A02" w:rsidP="009328A8">
            <w:pPr>
              <w:pStyle w:val="TableText"/>
            </w:pPr>
            <w:r>
              <w:t>Department of Veterans Affairs</w:t>
            </w:r>
          </w:p>
        </w:tc>
      </w:tr>
      <w:tr w:rsidR="001E7A02" w:rsidRPr="0036190A" w14:paraId="0023726A"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05BFCD75" w14:textId="77777777" w:rsidR="001E7A02" w:rsidRDefault="001E7A02" w:rsidP="009328A8">
            <w:pPr>
              <w:pStyle w:val="TableText"/>
            </w:pPr>
            <w:r>
              <w:t>VAMC</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2A39A2B3" w14:textId="77777777" w:rsidR="001E7A02" w:rsidRDefault="001E7A02" w:rsidP="009328A8">
            <w:pPr>
              <w:pStyle w:val="TableText"/>
            </w:pPr>
            <w:r>
              <w:t>VA Medical Center</w:t>
            </w:r>
          </w:p>
        </w:tc>
      </w:tr>
      <w:tr w:rsidR="001E7A02" w:rsidRPr="0036190A" w14:paraId="24D4D4F8"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AE907A0" w14:textId="77777777" w:rsidR="001E7A02" w:rsidRDefault="001E7A02" w:rsidP="009328A8">
            <w:pPr>
              <w:pStyle w:val="TableText"/>
            </w:pPr>
            <w:r>
              <w:t>VE</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08D66B08" w14:textId="77777777" w:rsidR="001E7A02" w:rsidRDefault="001E7A02" w:rsidP="009328A8">
            <w:pPr>
              <w:pStyle w:val="TableText"/>
            </w:pPr>
            <w:r>
              <w:t>VistA Evolution</w:t>
            </w:r>
          </w:p>
        </w:tc>
      </w:tr>
      <w:tr w:rsidR="001E7A02" w:rsidRPr="0036190A" w14:paraId="3E50D0B1"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13FAF760" w14:textId="77777777" w:rsidR="001E7A02" w:rsidRDefault="001E7A02" w:rsidP="009328A8">
            <w:pPr>
              <w:pStyle w:val="TableText"/>
            </w:pPr>
            <w:r>
              <w:t>VETS</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1DF0EA14" w14:textId="77777777" w:rsidR="001E7A02" w:rsidRDefault="001E7A02" w:rsidP="009328A8">
            <w:pPr>
              <w:pStyle w:val="TableText"/>
            </w:pPr>
            <w:r>
              <w:t>VA Enterprise Terminology Services</w:t>
            </w:r>
          </w:p>
        </w:tc>
      </w:tr>
      <w:tr w:rsidR="001E7A02" w:rsidRPr="0036190A" w14:paraId="49C00EF1"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3D62DE75" w14:textId="77777777" w:rsidR="001E7A02" w:rsidRDefault="001E7A02" w:rsidP="009328A8">
            <w:pPr>
              <w:pStyle w:val="TableText"/>
            </w:pPr>
            <w:r>
              <w:t>VHA</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14FD0546" w14:textId="77777777" w:rsidR="001E7A02" w:rsidRDefault="001E7A02" w:rsidP="009328A8">
            <w:pPr>
              <w:pStyle w:val="TableText"/>
            </w:pPr>
            <w:r>
              <w:t>Veterans Health Administration</w:t>
            </w:r>
          </w:p>
        </w:tc>
      </w:tr>
      <w:tr w:rsidR="001E7A02" w:rsidRPr="0036190A" w14:paraId="78810869" w14:textId="77777777" w:rsidTr="009328A8">
        <w:tc>
          <w:tcPr>
            <w:tcW w:w="1620" w:type="dxa"/>
            <w:tcBorders>
              <w:top w:val="single" w:sz="8" w:space="0" w:color="000000"/>
              <w:left w:val="single" w:sz="8" w:space="0" w:color="000000"/>
              <w:bottom w:val="single" w:sz="8" w:space="0" w:color="000000"/>
              <w:right w:val="single" w:sz="8" w:space="0" w:color="000000"/>
            </w:tcBorders>
            <w:shd w:val="clear" w:color="auto" w:fill="FFFFFF"/>
          </w:tcPr>
          <w:p w14:paraId="680A1C73" w14:textId="77777777" w:rsidR="001E7A02" w:rsidRPr="0036190A" w:rsidRDefault="001E7A02" w:rsidP="009328A8">
            <w:pPr>
              <w:pStyle w:val="TableText"/>
            </w:pPr>
            <w:r>
              <w:t>VistA</w:t>
            </w:r>
          </w:p>
        </w:tc>
        <w:tc>
          <w:tcPr>
            <w:tcW w:w="7830" w:type="dxa"/>
            <w:tcBorders>
              <w:top w:val="single" w:sz="8" w:space="0" w:color="000000"/>
              <w:left w:val="single" w:sz="8" w:space="0" w:color="000000"/>
              <w:bottom w:val="single" w:sz="8" w:space="0" w:color="000000"/>
              <w:right w:val="single" w:sz="8" w:space="0" w:color="000000"/>
            </w:tcBorders>
            <w:shd w:val="clear" w:color="auto" w:fill="FFFFFF"/>
          </w:tcPr>
          <w:p w14:paraId="66F24D01" w14:textId="77777777" w:rsidR="001E7A02" w:rsidRPr="0036190A" w:rsidRDefault="001E7A02" w:rsidP="009328A8">
            <w:pPr>
              <w:pStyle w:val="TableText"/>
            </w:pPr>
            <w:r>
              <w:t>Veterans Health Information Systems and Technology Architecture</w:t>
            </w:r>
          </w:p>
        </w:tc>
      </w:tr>
    </w:tbl>
    <w:p w14:paraId="4C9778B1" w14:textId="77777777" w:rsidR="001E7A02" w:rsidRDefault="001E7A02" w:rsidP="00F45DF6"/>
    <w:sectPr w:rsidR="001E7A02" w:rsidSect="009577A1">
      <w:footerReference w:type="default" r:id="rId7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5" w:author="Author" w:initials="A">
    <w:p w14:paraId="304FE51D" w14:textId="77777777" w:rsidR="002F431E" w:rsidRDefault="002F431E" w:rsidP="00BD3023">
      <w:pPr>
        <w:pStyle w:val="CommentText"/>
      </w:pPr>
      <w:r>
        <w:rPr>
          <w:rStyle w:val="CommentReference"/>
        </w:rPr>
        <w:annotationRef/>
      </w:r>
      <w:r>
        <w:t xml:space="preserve">There is no BRD trace for this requirement. </w:t>
      </w:r>
    </w:p>
  </w:comment>
  <w:comment w:id="68" w:author="Author" w:initials="A">
    <w:p w14:paraId="39F33F1A" w14:textId="38280CB2" w:rsidR="002F431E" w:rsidRDefault="002F431E">
      <w:pPr>
        <w:pStyle w:val="CommentText"/>
      </w:pPr>
      <w:r>
        <w:rPr>
          <w:rStyle w:val="CommentReference"/>
        </w:rPr>
        <w:annotationRef/>
      </w:r>
      <w:r>
        <w:t>What is the current process in VistA OP, for the Pharmacist to determine if the eRx needs PA or not?</w:t>
      </w:r>
    </w:p>
  </w:comment>
  <w:comment w:id="118" w:author="Author" w:initials="A">
    <w:p w14:paraId="211A5EC2" w14:textId="5D2B8EC1" w:rsidR="002F431E" w:rsidRDefault="002F431E">
      <w:pPr>
        <w:pStyle w:val="CommentText"/>
      </w:pPr>
      <w:r>
        <w:rPr>
          <w:rStyle w:val="CommentReference"/>
        </w:rPr>
        <w:annotationRef/>
      </w:r>
      <w:r>
        <w:t xml:space="preserve">Cannot check to see if the Provider can provide services to “a specified VA patient”. See elaboration document. </w:t>
      </w:r>
    </w:p>
  </w:comment>
  <w:comment w:id="121" w:author="Author" w:initials="A">
    <w:p w14:paraId="44EA4C8F" w14:textId="4DFF0E36" w:rsidR="002F431E" w:rsidRDefault="002F431E">
      <w:pPr>
        <w:pStyle w:val="CommentText"/>
      </w:pPr>
      <w:r>
        <w:rPr>
          <w:rStyle w:val="CommentReference"/>
        </w:rPr>
        <w:annotationRef/>
      </w:r>
      <w:r>
        <w:t xml:space="preserve">State is not provided on the eRx so this check cannot be implemented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D1E33" w14:textId="77777777" w:rsidR="00090A45" w:rsidRDefault="00090A45">
      <w:r>
        <w:separator/>
      </w:r>
    </w:p>
    <w:p w14:paraId="1F3C492B" w14:textId="77777777" w:rsidR="00090A45" w:rsidRDefault="00090A45"/>
  </w:endnote>
  <w:endnote w:type="continuationSeparator" w:id="0">
    <w:p w14:paraId="4CA29A5E" w14:textId="77777777" w:rsidR="00090A45" w:rsidRDefault="00090A45">
      <w:r>
        <w:continuationSeparator/>
      </w:r>
    </w:p>
    <w:p w14:paraId="1508E7D6" w14:textId="77777777" w:rsidR="00090A45" w:rsidRDefault="00090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IEFEBD+TimesNewRoman">
    <w:altName w:val="Times New Roman"/>
    <w:panose1 w:val="00000000000000000000"/>
    <w:charset w:val="00"/>
    <w:family w:val="roman"/>
    <w:notTrueType/>
    <w:pitch w:val="default"/>
    <w:sig w:usb0="00000003" w:usb1="00000000" w:usb2="00000000" w:usb3="00000000" w:csb0="00000001" w:csb1="00000000"/>
  </w:font>
  <w:font w:name="Harvey Balls">
    <w:altName w:val="Courier New"/>
    <w:panose1 w:val="00000000000000000000"/>
    <w:charset w:val="00"/>
    <w:family w:val="auto"/>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G Times">
    <w:altName w:val="Times New Roman"/>
    <w:charset w:val="EE"/>
    <w:family w:val="roman"/>
    <w:pitch w:val="variable"/>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AA70" w14:textId="77777777" w:rsidR="002F431E" w:rsidRDefault="002F431E"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14:paraId="1A96AA71" w14:textId="77777777" w:rsidR="002F431E" w:rsidRPr="009629BC" w:rsidRDefault="002F431E"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AA72" w14:textId="77777777" w:rsidR="002F431E" w:rsidRDefault="002F431E">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3892617"/>
      <w:docPartObj>
        <w:docPartGallery w:val="Page Numbers (Bottom of Page)"/>
        <w:docPartUnique/>
      </w:docPartObj>
    </w:sdtPr>
    <w:sdtEndPr>
      <w:rPr>
        <w:noProof/>
      </w:rPr>
    </w:sdtEndPr>
    <w:sdtContent>
      <w:p w14:paraId="6879E3EA" w14:textId="77777777" w:rsidR="002F431E" w:rsidRPr="004627C8" w:rsidRDefault="002F431E" w:rsidP="004627C8">
        <w:pPr>
          <w:pStyle w:val="Footer"/>
        </w:pPr>
        <w:r w:rsidRPr="004627C8">
          <w:t xml:space="preserve">Inbound ePrescribing </w:t>
        </w:r>
      </w:p>
      <w:p w14:paraId="1A96AA74" w14:textId="260BCE31" w:rsidR="002F431E" w:rsidRDefault="002F431E" w:rsidP="004627C8">
        <w:pPr>
          <w:pStyle w:val="Footer"/>
          <w:rPr>
            <w:rStyle w:val="PageNumber"/>
          </w:rPr>
        </w:pPr>
        <w:r w:rsidRPr="004627C8">
          <w:t>Requirements Specification Document</w:t>
        </w:r>
        <w:r>
          <w:tab/>
        </w:r>
        <w:r>
          <w:fldChar w:fldCharType="begin"/>
        </w:r>
        <w:r>
          <w:instrText xml:space="preserve"> PAGE   \* MERGEFORMAT </w:instrText>
        </w:r>
        <w:r>
          <w:fldChar w:fldCharType="separate"/>
        </w:r>
        <w:r w:rsidR="00AC3C77">
          <w:rPr>
            <w:noProof/>
          </w:rPr>
          <w:t>i</w:t>
        </w:r>
        <w:r>
          <w:rPr>
            <w:noProof/>
          </w:rPr>
          <w:fldChar w:fldCharType="end"/>
        </w:r>
        <w:r>
          <w:rPr>
            <w:noProof/>
          </w:rPr>
          <w:tab/>
          <w:t>February 2016</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CFA20" w14:textId="77777777" w:rsidR="002F431E" w:rsidRDefault="002F431E" w:rsidP="004627C8">
    <w:pPr>
      <w:pStyle w:val="Footer"/>
      <w:spacing w:before="120"/>
    </w:pPr>
    <w:r w:rsidRPr="00D47779">
      <w:t>Inbound ePrescribing</w:t>
    </w:r>
    <w:r>
      <w:t xml:space="preserve"> </w:t>
    </w:r>
  </w:p>
  <w:p w14:paraId="4613FCB2" w14:textId="2D5DD542" w:rsidR="002F431E" w:rsidRDefault="002F431E" w:rsidP="004627C8">
    <w:pPr>
      <w:pStyle w:val="Footer"/>
      <w:spacing w:after="120"/>
    </w:pPr>
    <w:r>
      <w:t>Requirements</w:t>
    </w:r>
    <w:r w:rsidRPr="00720AC0">
      <w:t xml:space="preserve"> Specification Document</w:t>
    </w:r>
    <w:r>
      <w:tab/>
    </w:r>
    <w:r>
      <w:fldChar w:fldCharType="begin"/>
    </w:r>
    <w:r>
      <w:instrText xml:space="preserve"> PAGE   \* MERGEFORMAT </w:instrText>
    </w:r>
    <w:r>
      <w:fldChar w:fldCharType="separate"/>
    </w:r>
    <w:r w:rsidR="00B71C95">
      <w:rPr>
        <w:noProof/>
      </w:rPr>
      <w:t>3</w:t>
    </w:r>
    <w:r>
      <w:rPr>
        <w:noProof/>
      </w:rPr>
      <w:fldChar w:fldCharType="end"/>
    </w:r>
    <w:r>
      <w:tab/>
      <w:t>February 2016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B313E" w14:textId="77777777" w:rsidR="002F431E" w:rsidRDefault="002F431E" w:rsidP="004627C8">
    <w:pPr>
      <w:pStyle w:val="Footer"/>
      <w:spacing w:before="120"/>
    </w:pPr>
    <w:r w:rsidRPr="00D47779">
      <w:t>Inbound ePrescribing</w:t>
    </w:r>
    <w:r>
      <w:t xml:space="preserve"> </w:t>
    </w:r>
  </w:p>
  <w:p w14:paraId="1BFCFA5B" w14:textId="27FE83BB" w:rsidR="002F431E" w:rsidRDefault="002F431E" w:rsidP="009328A8">
    <w:pPr>
      <w:pStyle w:val="Footer"/>
      <w:tabs>
        <w:tab w:val="clear" w:pos="4680"/>
        <w:tab w:val="clear" w:pos="9360"/>
        <w:tab w:val="center" w:pos="6480"/>
        <w:tab w:val="right" w:pos="12960"/>
      </w:tabs>
      <w:spacing w:after="120"/>
    </w:pPr>
    <w:r>
      <w:t>Requirements</w:t>
    </w:r>
    <w:r w:rsidRPr="00720AC0">
      <w:t xml:space="preserve"> Specification Document</w:t>
    </w:r>
    <w:r>
      <w:tab/>
    </w:r>
    <w:r>
      <w:fldChar w:fldCharType="begin"/>
    </w:r>
    <w:r>
      <w:instrText xml:space="preserve"> PAGE   \* MERGEFORMAT </w:instrText>
    </w:r>
    <w:r>
      <w:fldChar w:fldCharType="separate"/>
    </w:r>
    <w:r w:rsidR="00AC3C77">
      <w:rPr>
        <w:noProof/>
      </w:rPr>
      <w:t>34</w:t>
    </w:r>
    <w:r>
      <w:rPr>
        <w:noProof/>
      </w:rPr>
      <w:fldChar w:fldCharType="end"/>
    </w:r>
    <w:r>
      <w:tab/>
    </w:r>
    <w:r w:rsidRPr="009328A8">
      <w:t xml:space="preserve">February </w:t>
    </w:r>
    <w:r>
      <w:t>2016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0091C" w14:textId="77777777" w:rsidR="002F431E" w:rsidRDefault="002F431E" w:rsidP="004627C8">
    <w:pPr>
      <w:pStyle w:val="Footer"/>
      <w:spacing w:before="120"/>
    </w:pPr>
    <w:r w:rsidRPr="00D47779">
      <w:t>Inbound ePrescribing</w:t>
    </w:r>
    <w:r>
      <w:t xml:space="preserve"> </w:t>
    </w:r>
  </w:p>
  <w:p w14:paraId="7ABA4FCF" w14:textId="3DC86AB8" w:rsidR="002F431E" w:rsidRDefault="002F431E" w:rsidP="009328A8">
    <w:pPr>
      <w:pStyle w:val="Footer"/>
      <w:tabs>
        <w:tab w:val="clear" w:pos="4680"/>
        <w:tab w:val="clear" w:pos="9360"/>
        <w:tab w:val="center" w:pos="6480"/>
        <w:tab w:val="right" w:pos="12960"/>
      </w:tabs>
      <w:spacing w:after="120"/>
    </w:pPr>
    <w:r>
      <w:t>Requirements</w:t>
    </w:r>
    <w:r w:rsidRPr="00720AC0">
      <w:t xml:space="preserve"> Specification Document</w:t>
    </w:r>
    <w:r>
      <w:tab/>
    </w:r>
    <w:r>
      <w:fldChar w:fldCharType="begin"/>
    </w:r>
    <w:r>
      <w:instrText xml:space="preserve"> PAGE   \* MERGEFORMAT </w:instrText>
    </w:r>
    <w:r>
      <w:fldChar w:fldCharType="separate"/>
    </w:r>
    <w:r w:rsidR="00B71C95">
      <w:rPr>
        <w:noProof/>
      </w:rPr>
      <w:t>64</w:t>
    </w:r>
    <w:r>
      <w:rPr>
        <w:noProof/>
      </w:rPr>
      <w:fldChar w:fldCharType="end"/>
    </w:r>
    <w:r>
      <w:tab/>
    </w:r>
    <w:r w:rsidRPr="009328A8">
      <w:t xml:space="preserve">February </w:t>
    </w:r>
    <w:r>
      <w:t>2016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EB8F6" w14:textId="77777777" w:rsidR="002F431E" w:rsidRDefault="002F431E" w:rsidP="004627C8">
    <w:pPr>
      <w:pStyle w:val="Footer"/>
      <w:spacing w:before="120"/>
    </w:pPr>
    <w:r w:rsidRPr="00D47779">
      <w:t>Inbound ePrescribing</w:t>
    </w:r>
    <w:r>
      <w:t xml:space="preserve"> </w:t>
    </w:r>
  </w:p>
  <w:p w14:paraId="3C7A7F66" w14:textId="7EB1FC2F" w:rsidR="002F431E" w:rsidRDefault="002F431E" w:rsidP="004627C8">
    <w:pPr>
      <w:pStyle w:val="Footer"/>
      <w:spacing w:after="120"/>
    </w:pPr>
    <w:r>
      <w:t>Requirements</w:t>
    </w:r>
    <w:r w:rsidRPr="00720AC0">
      <w:t xml:space="preserve"> Specification Document</w:t>
    </w:r>
    <w:r>
      <w:tab/>
    </w:r>
    <w:r>
      <w:fldChar w:fldCharType="begin"/>
    </w:r>
    <w:r>
      <w:instrText xml:space="preserve"> PAGE   \* MERGEFORMAT </w:instrText>
    </w:r>
    <w:r>
      <w:fldChar w:fldCharType="separate"/>
    </w:r>
    <w:r w:rsidR="00B71C95">
      <w:rPr>
        <w:noProof/>
      </w:rPr>
      <w:t>96</w:t>
    </w:r>
    <w:r>
      <w:rPr>
        <w:noProof/>
      </w:rPr>
      <w:fldChar w:fldCharType="end"/>
    </w:r>
    <w:r>
      <w:tab/>
    </w:r>
    <w:r w:rsidRPr="009328A8">
      <w:t xml:space="preserve">February </w:t>
    </w:r>
    <w: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7BBCF" w14:textId="77777777" w:rsidR="00090A45" w:rsidRDefault="00090A45">
      <w:r>
        <w:separator/>
      </w:r>
    </w:p>
    <w:p w14:paraId="417CBBFB" w14:textId="77777777" w:rsidR="00090A45" w:rsidRDefault="00090A45"/>
  </w:footnote>
  <w:footnote w:type="continuationSeparator" w:id="0">
    <w:p w14:paraId="001C0514" w14:textId="77777777" w:rsidR="00090A45" w:rsidRDefault="00090A45">
      <w:r>
        <w:continuationSeparator/>
      </w:r>
    </w:p>
    <w:p w14:paraId="4DFB90EE" w14:textId="77777777" w:rsidR="00090A45" w:rsidRDefault="00090A45"/>
  </w:footnote>
  <w:footnote w:id="1">
    <w:p w14:paraId="26200552" w14:textId="77777777" w:rsidR="002F431E" w:rsidRDefault="002F431E" w:rsidP="00B947CB">
      <w:pPr>
        <w:pStyle w:val="FootnoteText"/>
      </w:pPr>
      <w:r>
        <w:rPr>
          <w:rStyle w:val="FootnoteReference"/>
        </w:rPr>
        <w:footnoteRef/>
      </w:r>
      <w:r>
        <w:t xml:space="preserve"> </w:t>
      </w:r>
      <w:hyperlink r:id="rId1" w:history="1">
        <w:r>
          <w:t>Centers for Medicare and Medicaid Services</w:t>
        </w:r>
        <w:r>
          <w:br/>
        </w:r>
        <w:r>
          <w:rPr>
            <w:rStyle w:val="Hyperlink"/>
          </w:rPr>
          <w:t>http://www.cms.gov/Medicare/E-Health/Eprescribing/index.html</w:t>
        </w:r>
      </w:hyperlink>
    </w:p>
  </w:footnote>
  <w:footnote w:id="2">
    <w:p w14:paraId="3578E665" w14:textId="77777777" w:rsidR="002F431E" w:rsidRDefault="002F431E" w:rsidP="00B947CB">
      <w:pPr>
        <w:pStyle w:val="FootnoteText"/>
      </w:pPr>
      <w:r>
        <w:rPr>
          <w:rStyle w:val="FootnoteReference"/>
        </w:rPr>
        <w:footnoteRef/>
      </w:r>
      <w:r>
        <w:t xml:space="preserve"> from </w:t>
      </w:r>
      <w:r w:rsidRPr="009A5F07">
        <w:rPr>
          <w:u w:val="single"/>
        </w:rPr>
        <w:t>VHA Handbook 1108.05 Outpatient Pharmacy Services</w:t>
      </w:r>
    </w:p>
  </w:footnote>
  <w:footnote w:id="3">
    <w:p w14:paraId="7A2B6EBB" w14:textId="77777777" w:rsidR="002F431E" w:rsidRDefault="002F431E" w:rsidP="00B947CB">
      <w:pPr>
        <w:pStyle w:val="FootnoteText"/>
      </w:pPr>
      <w:r>
        <w:rPr>
          <w:rStyle w:val="FootnoteReference"/>
        </w:rPr>
        <w:footnoteRef/>
      </w:r>
      <w:r>
        <w:t xml:space="preserve"> </w:t>
      </w:r>
      <w:hyperlink r:id="rId2" w:history="1">
        <w:r w:rsidRPr="00C264E1">
          <w:rPr>
            <w:rStyle w:val="Hyperlink"/>
          </w:rPr>
          <w:t>http://www.DNS   /hac/forbeneficiaries/meds/brochure/MbMBrochure.pdf</w:t>
        </w:r>
      </w:hyperlink>
    </w:p>
  </w:footnote>
  <w:footnote w:id="4">
    <w:p w14:paraId="6F43E50E" w14:textId="77777777" w:rsidR="002F431E" w:rsidRDefault="002F431E" w:rsidP="00B947CB">
      <w:pPr>
        <w:autoSpaceDE w:val="0"/>
        <w:autoSpaceDN w:val="0"/>
        <w:adjustRightInd w:val="0"/>
      </w:pPr>
      <w:r>
        <w:rPr>
          <w:rStyle w:val="FootnoteReference"/>
        </w:rPr>
        <w:footnoteRef/>
      </w:r>
      <w:r>
        <w:t xml:space="preserve"> </w:t>
      </w:r>
      <w:r w:rsidRPr="001C4D57">
        <w:rPr>
          <w:sz w:val="20"/>
          <w:szCs w:val="20"/>
        </w:rPr>
        <w:t>a thorough history of all regular medication use (prescribed and non-prescribed) by an individual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E1CE5D6"/>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0804032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2"/>
    <w:multiLevelType w:val="singleLevel"/>
    <w:tmpl w:val="42B227D8"/>
    <w:lvl w:ilvl="0">
      <w:start w:val="1"/>
      <w:numFmt w:val="bullet"/>
      <w:pStyle w:val="Bullet2"/>
      <w:lvlText w:val="o"/>
      <w:lvlJc w:val="left"/>
      <w:pPr>
        <w:ind w:left="720" w:hanging="360"/>
      </w:pPr>
      <w:rPr>
        <w:rFonts w:ascii="Courier New" w:hAnsi="Courier New" w:hint="default"/>
        <w:sz w:val="22"/>
      </w:rPr>
    </w:lvl>
  </w:abstractNum>
  <w:abstractNum w:abstractNumId="3">
    <w:nsid w:val="038C46AF"/>
    <w:multiLevelType w:val="hybridMultilevel"/>
    <w:tmpl w:val="FB7C8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8777B1C"/>
    <w:multiLevelType w:val="multilevel"/>
    <w:tmpl w:val="0409001F"/>
    <w:styleLink w:val="Style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
    <w:nsid w:val="08ED1388"/>
    <w:multiLevelType w:val="hybridMultilevel"/>
    <w:tmpl w:val="0F9E6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C4D21E0"/>
    <w:multiLevelType w:val="hybridMultilevel"/>
    <w:tmpl w:val="90EE8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860788"/>
    <w:multiLevelType w:val="hybridMultilevel"/>
    <w:tmpl w:val="6D3E7A88"/>
    <w:lvl w:ilvl="0" w:tplc="04090001">
      <w:start w:val="1"/>
      <w:numFmt w:val="bullet"/>
      <w:pStyle w:val="Bullet1"/>
      <w:lvlText w:val=""/>
      <w:lvlJc w:val="left"/>
      <w:pPr>
        <w:ind w:left="720" w:hanging="360"/>
      </w:pPr>
      <w:rPr>
        <w:rFonts w:ascii="Symbol" w:hAnsi="Symbol" w:hint="default"/>
      </w:rPr>
    </w:lvl>
    <w:lvl w:ilvl="1" w:tplc="04090003">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B64B0F"/>
    <w:multiLevelType w:val="hybridMultilevel"/>
    <w:tmpl w:val="928232D8"/>
    <w:lvl w:ilvl="0" w:tplc="10E8EF8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34058E"/>
    <w:multiLevelType w:val="hybridMultilevel"/>
    <w:tmpl w:val="8A2401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2BD2357"/>
    <w:multiLevelType w:val="hybridMultilevel"/>
    <w:tmpl w:val="D65E7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2EA4562"/>
    <w:multiLevelType w:val="hybridMultilevel"/>
    <w:tmpl w:val="E9A85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4775ED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14DB3D78"/>
    <w:multiLevelType w:val="hybridMultilevel"/>
    <w:tmpl w:val="EEB2B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5F92C25"/>
    <w:multiLevelType w:val="multilevel"/>
    <w:tmpl w:val="59BE24D0"/>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332" w:hanging="432"/>
      </w:pPr>
      <w:rPr>
        <w:rFonts w:hint="default"/>
      </w:rPr>
    </w:lvl>
    <w:lvl w:ilvl="2">
      <w:start w:val="1"/>
      <w:numFmt w:val="decimal"/>
      <w:pStyle w:val="Heading3"/>
      <w:lvlText w:val="%1.%2.%3."/>
      <w:lvlJc w:val="left"/>
      <w:pPr>
        <w:ind w:left="1134" w:hanging="504"/>
      </w:pPr>
      <w:rPr>
        <w:rFonts w:ascii="Arial" w:hAnsi="Arial" w:cs="Arial" w:hint="default"/>
        <w:b/>
      </w:rPr>
    </w:lvl>
    <w:lvl w:ilvl="3">
      <w:start w:val="1"/>
      <w:numFmt w:val="decimal"/>
      <w:lvlText w:val="%1.%2.%3.%4."/>
      <w:lvlJc w:val="left"/>
      <w:pPr>
        <w:ind w:left="648"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7">
    <w:nsid w:val="1F0F3AAC"/>
    <w:multiLevelType w:val="hybridMultilevel"/>
    <w:tmpl w:val="3AB45E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FDB548E"/>
    <w:multiLevelType w:val="hybridMultilevel"/>
    <w:tmpl w:val="00647F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nsid w:val="25527526"/>
    <w:multiLevelType w:val="hybridMultilevel"/>
    <w:tmpl w:val="FFA85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nsid w:val="281E4FEF"/>
    <w:multiLevelType w:val="hybridMultilevel"/>
    <w:tmpl w:val="9B602868"/>
    <w:lvl w:ilvl="0" w:tplc="266EC656">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F8525F"/>
    <w:multiLevelType w:val="hybridMultilevel"/>
    <w:tmpl w:val="A684B1DE"/>
    <w:lvl w:ilvl="0" w:tplc="4964DCE8">
      <w:start w:val="1"/>
      <w:numFmt w:val="decimal"/>
      <w:pStyle w:val="RealHeading4v2"/>
      <w:lvlText w:val="%1."/>
      <w:lvlJc w:val="left"/>
      <w:pPr>
        <w:ind w:left="2610" w:hanging="360"/>
      </w:p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2">
    <w:nsid w:val="2B441BE1"/>
    <w:multiLevelType w:val="hybridMultilevel"/>
    <w:tmpl w:val="97D2E7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D0013B3"/>
    <w:multiLevelType w:val="hybridMultilevel"/>
    <w:tmpl w:val="DF8459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7">
    <w:nsid w:val="33296089"/>
    <w:multiLevelType w:val="hybridMultilevel"/>
    <w:tmpl w:val="79FAF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4B41BD8"/>
    <w:multiLevelType w:val="multilevel"/>
    <w:tmpl w:val="0EB0DA3E"/>
    <w:lvl w:ilvl="0">
      <w:start w:val="1"/>
      <w:numFmt w:val="decimal"/>
      <w:pStyle w:val="Header1"/>
      <w:lvlText w:val="%1."/>
      <w:lvlJc w:val="left"/>
      <w:pPr>
        <w:tabs>
          <w:tab w:val="num" w:pos="1080"/>
        </w:tabs>
        <w:ind w:left="360" w:hanging="360"/>
      </w:pPr>
      <w:rPr>
        <w:rFonts w:cs="Times New Roman" w:hint="default"/>
        <w:b w:val="0"/>
      </w:rPr>
    </w:lvl>
    <w:lvl w:ilvl="1">
      <w:start w:val="1"/>
      <w:numFmt w:val="decimal"/>
      <w:pStyle w:val="Header2"/>
      <w:lvlText w:val="%1.%2."/>
      <w:lvlJc w:val="left"/>
      <w:pPr>
        <w:tabs>
          <w:tab w:val="num" w:pos="1180"/>
        </w:tabs>
        <w:ind w:left="892" w:hanging="792"/>
      </w:pPr>
      <w:rPr>
        <w:rFonts w:ascii="Times New Roman" w:hAnsi="Times New Roman" w:cs="Times New Roman" w:hint="default"/>
        <w:b/>
      </w:rPr>
    </w:lvl>
    <w:lvl w:ilvl="2">
      <w:start w:val="1"/>
      <w:numFmt w:val="decimal"/>
      <w:pStyle w:val="Header3"/>
      <w:isLgl/>
      <w:lvlText w:val="%1.%2.%3."/>
      <w:lvlJc w:val="left"/>
      <w:pPr>
        <w:tabs>
          <w:tab w:val="num" w:pos="1080"/>
        </w:tabs>
        <w:ind w:left="1494" w:hanging="1494"/>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1080"/>
        </w:tabs>
        <w:ind w:left="1728" w:hanging="1728"/>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36744EA4"/>
    <w:multiLevelType w:val="hybridMultilevel"/>
    <w:tmpl w:val="49E441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6F33A78"/>
    <w:multiLevelType w:val="hybridMultilevel"/>
    <w:tmpl w:val="AED22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D20D7A"/>
    <w:multiLevelType w:val="multilevel"/>
    <w:tmpl w:val="F6C2209C"/>
    <w:lvl w:ilvl="0">
      <w:start w:val="3"/>
      <w:numFmt w:val="decimal"/>
      <w:lvlText w:val="%1"/>
      <w:lvlJc w:val="left"/>
      <w:pPr>
        <w:ind w:left="720" w:hanging="720"/>
      </w:pPr>
      <w:rPr>
        <w:rFonts w:hint="default"/>
      </w:rPr>
    </w:lvl>
    <w:lvl w:ilvl="1">
      <w:start w:val="1"/>
      <w:numFmt w:val="decimal"/>
      <w:lvlText w:val="%1.%2"/>
      <w:lvlJc w:val="left"/>
      <w:pPr>
        <w:ind w:left="1320" w:hanging="720"/>
      </w:pPr>
      <w:rPr>
        <w:rFonts w:hint="default"/>
      </w:rPr>
    </w:lvl>
    <w:lvl w:ilvl="2">
      <w:start w:val="8"/>
      <w:numFmt w:val="decimal"/>
      <w:lvlText w:val="%1.%2.%3"/>
      <w:lvlJc w:val="left"/>
      <w:pPr>
        <w:ind w:left="1920" w:hanging="720"/>
      </w:pPr>
      <w:rPr>
        <w:rFonts w:hint="default"/>
      </w:rPr>
    </w:lvl>
    <w:lvl w:ilvl="3">
      <w:start w:val="3"/>
      <w:numFmt w:val="decimal"/>
      <w:pStyle w:val="Heading4"/>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32">
    <w:nsid w:val="3AD52D7B"/>
    <w:multiLevelType w:val="hybridMultilevel"/>
    <w:tmpl w:val="03308E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3BF60900"/>
    <w:multiLevelType w:val="hybridMultilevel"/>
    <w:tmpl w:val="5C92AA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3CD6159F"/>
    <w:multiLevelType w:val="hybridMultilevel"/>
    <w:tmpl w:val="B9DA7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E1149B5"/>
    <w:multiLevelType w:val="hybridMultilevel"/>
    <w:tmpl w:val="E94A82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3F003651"/>
    <w:multiLevelType w:val="hybridMultilevel"/>
    <w:tmpl w:val="FB467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3F0E2DB0"/>
    <w:multiLevelType w:val="hybridMultilevel"/>
    <w:tmpl w:val="D540A2BE"/>
    <w:lvl w:ilvl="0" w:tplc="507877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F525AD6"/>
    <w:multiLevelType w:val="hybridMultilevel"/>
    <w:tmpl w:val="2716E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44BB7AE9"/>
    <w:multiLevelType w:val="hybridMultilevel"/>
    <w:tmpl w:val="0DF86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45701B23"/>
    <w:multiLevelType w:val="hybridMultilevel"/>
    <w:tmpl w:val="C53C0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46271C84"/>
    <w:multiLevelType w:val="hybridMultilevel"/>
    <w:tmpl w:val="7DF80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47D2022D"/>
    <w:multiLevelType w:val="hybridMultilevel"/>
    <w:tmpl w:val="D3E8FD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497D140D"/>
    <w:multiLevelType w:val="hybridMultilevel"/>
    <w:tmpl w:val="DC8C8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98D6B2A"/>
    <w:multiLevelType w:val="hybridMultilevel"/>
    <w:tmpl w:val="0AA60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6">
    <w:nsid w:val="4D573702"/>
    <w:multiLevelType w:val="multilevel"/>
    <w:tmpl w:val="7F5EDD22"/>
    <w:lvl w:ilvl="0">
      <w:start w:val="3"/>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pStyle w:val="Style4New"/>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4E000FC8"/>
    <w:multiLevelType w:val="hybridMultilevel"/>
    <w:tmpl w:val="1B304012"/>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48">
    <w:nsid w:val="4F65176D"/>
    <w:multiLevelType w:val="hybridMultilevel"/>
    <w:tmpl w:val="EEF834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530248F2"/>
    <w:multiLevelType w:val="hybridMultilevel"/>
    <w:tmpl w:val="E68AB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546D2669"/>
    <w:multiLevelType w:val="hybridMultilevel"/>
    <w:tmpl w:val="A8D48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49063E4"/>
    <w:multiLevelType w:val="hybridMultilevel"/>
    <w:tmpl w:val="E78ED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575071AE"/>
    <w:multiLevelType w:val="hybridMultilevel"/>
    <w:tmpl w:val="E8023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586F6BE9"/>
    <w:multiLevelType w:val="hybridMultilevel"/>
    <w:tmpl w:val="213EAE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
    <w:nsid w:val="5BAD36EB"/>
    <w:multiLevelType w:val="hybridMultilevel"/>
    <w:tmpl w:val="0E0401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5CFF78A3"/>
    <w:multiLevelType w:val="hybridMultilevel"/>
    <w:tmpl w:val="BF8C1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5ED71A84"/>
    <w:multiLevelType w:val="hybridMultilevel"/>
    <w:tmpl w:val="01382962"/>
    <w:lvl w:ilvl="0" w:tplc="266EC656">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FA1648D"/>
    <w:multiLevelType w:val="hybridMultilevel"/>
    <w:tmpl w:val="5680E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60">
    <w:nsid w:val="609340E0"/>
    <w:multiLevelType w:val="hybridMultilevel"/>
    <w:tmpl w:val="8E1061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63ED3939"/>
    <w:multiLevelType w:val="hybridMultilevel"/>
    <w:tmpl w:val="02D03B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64A9064D"/>
    <w:multiLevelType w:val="hybridMultilevel"/>
    <w:tmpl w:val="AB56A9D0"/>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3">
    <w:nsid w:val="65AE1B53"/>
    <w:multiLevelType w:val="hybridMultilevel"/>
    <w:tmpl w:val="EECCC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69AD5AD6"/>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6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66">
    <w:nsid w:val="6DE668D4"/>
    <w:multiLevelType w:val="hybridMultilevel"/>
    <w:tmpl w:val="B36A8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8">
    <w:nsid w:val="72F869A9"/>
    <w:multiLevelType w:val="hybridMultilevel"/>
    <w:tmpl w:val="4DE48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70">
    <w:nsid w:val="777F0831"/>
    <w:multiLevelType w:val="hybridMultilevel"/>
    <w:tmpl w:val="05B2CB9A"/>
    <w:lvl w:ilvl="0" w:tplc="266EC656">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78914E1"/>
    <w:multiLevelType w:val="hybridMultilevel"/>
    <w:tmpl w:val="77EC3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77AB3892"/>
    <w:multiLevelType w:val="hybridMultilevel"/>
    <w:tmpl w:val="57280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788E30B3"/>
    <w:multiLevelType w:val="hybridMultilevel"/>
    <w:tmpl w:val="CAF00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7BDD294D"/>
    <w:multiLevelType w:val="hybridMultilevel"/>
    <w:tmpl w:val="A70CEEB8"/>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B">
      <w:start w:val="1"/>
      <w:numFmt w:val="bullet"/>
      <w:lvlText w:val=""/>
      <w:lvlJc w:val="left"/>
      <w:pPr>
        <w:ind w:left="2160" w:hanging="360"/>
      </w:pPr>
      <w:rPr>
        <w:rFonts w:ascii="Wingdings" w:hAnsi="Wingdings" w:hint="default"/>
      </w:rPr>
    </w:lvl>
    <w:lvl w:ilvl="3" w:tplc="0409000B">
      <w:start w:val="1"/>
      <w:numFmt w:val="bullet"/>
      <w:lvlText w:val=""/>
      <w:lvlJc w:val="left"/>
      <w:pPr>
        <w:ind w:left="2880" w:hanging="360"/>
      </w:pPr>
      <w:rPr>
        <w:rFonts w:ascii="Wingdings" w:hAnsi="Wingdings" w:hint="default"/>
      </w:rPr>
    </w:lvl>
    <w:lvl w:ilvl="4" w:tplc="18CC992A">
      <w:start w:val="10"/>
      <w:numFmt w:val="bullet"/>
      <w:lvlText w:val=""/>
      <w:lvlJc w:val="left"/>
      <w:pPr>
        <w:ind w:left="3600" w:hanging="360"/>
      </w:pPr>
      <w:rPr>
        <w:rFonts w:ascii="Wingdings" w:eastAsia="Times New Roman" w:hAnsi="Wingdings" w:cs="Times New Roman" w:hint="default"/>
      </w:rPr>
    </w:lvl>
    <w:lvl w:ilvl="5" w:tplc="869EF248">
      <w:start w:val="10"/>
      <w:numFmt w:val="bullet"/>
      <w:lvlText w:val="-"/>
      <w:lvlJc w:val="left"/>
      <w:pPr>
        <w:ind w:left="4320" w:hanging="360"/>
      </w:pPr>
      <w:rPr>
        <w:rFonts w:ascii="Calibri" w:eastAsia="Times New Roman" w:hAnsi="Calibri" w:cs="Times New Roman"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C692C9C"/>
    <w:multiLevelType w:val="hybridMultilevel"/>
    <w:tmpl w:val="20DC1C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6">
    <w:nsid w:val="7E474538"/>
    <w:multiLevelType w:val="hybridMultilevel"/>
    <w:tmpl w:val="65F86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7E9C77E7"/>
    <w:multiLevelType w:val="hybridMultilevel"/>
    <w:tmpl w:val="688AE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67"/>
  </w:num>
  <w:num w:numId="2">
    <w:abstractNumId w:val="65"/>
  </w:num>
  <w:num w:numId="3">
    <w:abstractNumId w:val="6"/>
  </w:num>
  <w:num w:numId="4">
    <w:abstractNumId w:val="69"/>
  </w:num>
  <w:num w:numId="5">
    <w:abstractNumId w:val="78"/>
  </w:num>
  <w:num w:numId="6">
    <w:abstractNumId w:val="53"/>
  </w:num>
  <w:num w:numId="7">
    <w:abstractNumId w:val="24"/>
  </w:num>
  <w:num w:numId="8">
    <w:abstractNumId w:val="16"/>
  </w:num>
  <w:num w:numId="9">
    <w:abstractNumId w:val="26"/>
  </w:num>
  <w:num w:numId="10">
    <w:abstractNumId w:val="45"/>
  </w:num>
  <w:num w:numId="11">
    <w:abstractNumId w:val="25"/>
  </w:num>
  <w:num w:numId="12">
    <w:abstractNumId w:val="59"/>
  </w:num>
  <w:num w:numId="13">
    <w:abstractNumId w:val="62"/>
  </w:num>
  <w:num w:numId="14">
    <w:abstractNumId w:val="74"/>
  </w:num>
  <w:num w:numId="15">
    <w:abstractNumId w:val="5"/>
  </w:num>
  <w:num w:numId="16">
    <w:abstractNumId w:val="68"/>
  </w:num>
  <w:num w:numId="17">
    <w:abstractNumId w:val="33"/>
  </w:num>
  <w:num w:numId="18">
    <w:abstractNumId w:val="51"/>
  </w:num>
  <w:num w:numId="19">
    <w:abstractNumId w:val="42"/>
  </w:num>
  <w:num w:numId="20">
    <w:abstractNumId w:val="23"/>
  </w:num>
  <w:num w:numId="21">
    <w:abstractNumId w:val="27"/>
  </w:num>
  <w:num w:numId="22">
    <w:abstractNumId w:val="30"/>
  </w:num>
  <w:num w:numId="23">
    <w:abstractNumId w:val="61"/>
  </w:num>
  <w:num w:numId="24">
    <w:abstractNumId w:val="15"/>
  </w:num>
  <w:num w:numId="25">
    <w:abstractNumId w:val="48"/>
  </w:num>
  <w:num w:numId="26">
    <w:abstractNumId w:val="63"/>
  </w:num>
  <w:num w:numId="27">
    <w:abstractNumId w:val="66"/>
  </w:num>
  <w:num w:numId="28">
    <w:abstractNumId w:val="1"/>
  </w:num>
  <w:num w:numId="29">
    <w:abstractNumId w:val="58"/>
  </w:num>
  <w:num w:numId="30">
    <w:abstractNumId w:val="29"/>
  </w:num>
  <w:num w:numId="31">
    <w:abstractNumId w:val="18"/>
  </w:num>
  <w:num w:numId="32">
    <w:abstractNumId w:val="34"/>
  </w:num>
  <w:num w:numId="33">
    <w:abstractNumId w:val="72"/>
  </w:num>
  <w:num w:numId="34">
    <w:abstractNumId w:val="71"/>
  </w:num>
  <w:num w:numId="35">
    <w:abstractNumId w:val="55"/>
  </w:num>
  <w:num w:numId="36">
    <w:abstractNumId w:val="14"/>
  </w:num>
  <w:num w:numId="37">
    <w:abstractNumId w:val="57"/>
  </w:num>
  <w:num w:numId="38">
    <w:abstractNumId w:val="35"/>
  </w:num>
  <w:num w:numId="39">
    <w:abstractNumId w:val="76"/>
  </w:num>
  <w:num w:numId="40">
    <w:abstractNumId w:val="40"/>
  </w:num>
  <w:num w:numId="41">
    <w:abstractNumId w:val="77"/>
  </w:num>
  <w:num w:numId="42">
    <w:abstractNumId w:val="50"/>
  </w:num>
  <w:num w:numId="43">
    <w:abstractNumId w:val="10"/>
  </w:num>
  <w:num w:numId="44">
    <w:abstractNumId w:val="36"/>
  </w:num>
  <w:num w:numId="45">
    <w:abstractNumId w:val="49"/>
  </w:num>
  <w:num w:numId="46">
    <w:abstractNumId w:val="39"/>
  </w:num>
  <w:num w:numId="47">
    <w:abstractNumId w:val="32"/>
  </w:num>
  <w:num w:numId="48">
    <w:abstractNumId w:val="11"/>
  </w:num>
  <w:num w:numId="49">
    <w:abstractNumId w:val="17"/>
  </w:num>
  <w:num w:numId="50">
    <w:abstractNumId w:val="31"/>
  </w:num>
  <w:num w:numId="51">
    <w:abstractNumId w:val="46"/>
  </w:num>
  <w:num w:numId="52">
    <w:abstractNumId w:val="2"/>
  </w:num>
  <w:num w:numId="53">
    <w:abstractNumId w:val="8"/>
  </w:num>
  <w:num w:numId="54">
    <w:abstractNumId w:val="28"/>
  </w:num>
  <w:num w:numId="55">
    <w:abstractNumId w:val="13"/>
  </w:num>
  <w:num w:numId="56">
    <w:abstractNumId w:val="64"/>
  </w:num>
  <w:num w:numId="57">
    <w:abstractNumId w:val="4"/>
  </w:num>
  <w:num w:numId="58">
    <w:abstractNumId w:val="70"/>
  </w:num>
  <w:num w:numId="59">
    <w:abstractNumId w:val="20"/>
  </w:num>
  <w:num w:numId="60">
    <w:abstractNumId w:val="0"/>
  </w:num>
  <w:num w:numId="61">
    <w:abstractNumId w:val="21"/>
  </w:num>
  <w:num w:numId="62">
    <w:abstractNumId w:val="44"/>
  </w:num>
  <w:num w:numId="63">
    <w:abstractNumId w:val="12"/>
  </w:num>
  <w:num w:numId="64">
    <w:abstractNumId w:val="38"/>
  </w:num>
  <w:num w:numId="65">
    <w:abstractNumId w:val="52"/>
  </w:num>
  <w:num w:numId="66">
    <w:abstractNumId w:val="56"/>
  </w:num>
  <w:num w:numId="67">
    <w:abstractNumId w:val="60"/>
  </w:num>
  <w:num w:numId="68">
    <w:abstractNumId w:val="47"/>
  </w:num>
  <w:num w:numId="69">
    <w:abstractNumId w:val="73"/>
  </w:num>
  <w:num w:numId="70">
    <w:abstractNumId w:val="43"/>
  </w:num>
  <w:num w:numId="71">
    <w:abstractNumId w:val="41"/>
  </w:num>
  <w:num w:numId="72">
    <w:abstractNumId w:val="7"/>
  </w:num>
  <w:num w:numId="73">
    <w:abstractNumId w:val="3"/>
  </w:num>
  <w:num w:numId="74">
    <w:abstractNumId w:val="22"/>
  </w:num>
  <w:num w:numId="75">
    <w:abstractNumId w:val="19"/>
  </w:num>
  <w:num w:numId="76">
    <w:abstractNumId w:val="54"/>
  </w:num>
  <w:num w:numId="77">
    <w:abstractNumId w:val="75"/>
  </w:num>
  <w:num w:numId="78">
    <w:abstractNumId w:val="9"/>
  </w:num>
  <w:num w:numId="79">
    <w:abstractNumId w:val="78"/>
  </w:num>
  <w:num w:numId="80">
    <w:abstractNumId w:val="78"/>
  </w:num>
  <w:num w:numId="81">
    <w:abstractNumId w:val="78"/>
  </w:num>
  <w:num w:numId="82">
    <w:abstractNumId w:val="37"/>
  </w:num>
  <w:num w:numId="83">
    <w:abstractNumId w:val="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GrammaticalErrors/>
  <w:activeWritingStyle w:appName="MSWord" w:lang="en-US" w:vendorID="64" w:dllVersion="131078" w:nlCheck="1" w:checkStyle="1"/>
  <w:proofState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trackRevisions/>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1BD7"/>
    <w:rsid w:val="00002B6E"/>
    <w:rsid w:val="00004611"/>
    <w:rsid w:val="00004743"/>
    <w:rsid w:val="00005A2B"/>
    <w:rsid w:val="000063A7"/>
    <w:rsid w:val="0000675B"/>
    <w:rsid w:val="00006DB8"/>
    <w:rsid w:val="000073D0"/>
    <w:rsid w:val="00007DB0"/>
    <w:rsid w:val="00010140"/>
    <w:rsid w:val="000114B6"/>
    <w:rsid w:val="00011EE6"/>
    <w:rsid w:val="0001226E"/>
    <w:rsid w:val="00015B4D"/>
    <w:rsid w:val="00015B7D"/>
    <w:rsid w:val="00015B81"/>
    <w:rsid w:val="00016BA6"/>
    <w:rsid w:val="00017132"/>
    <w:rsid w:val="000171DA"/>
    <w:rsid w:val="000263BB"/>
    <w:rsid w:val="0002692A"/>
    <w:rsid w:val="00030ECE"/>
    <w:rsid w:val="00031177"/>
    <w:rsid w:val="00035CDD"/>
    <w:rsid w:val="000364D2"/>
    <w:rsid w:val="00036CA2"/>
    <w:rsid w:val="00037613"/>
    <w:rsid w:val="0003771D"/>
    <w:rsid w:val="000410BC"/>
    <w:rsid w:val="0004294D"/>
    <w:rsid w:val="0004636C"/>
    <w:rsid w:val="00046D17"/>
    <w:rsid w:val="000471DF"/>
    <w:rsid w:val="00047E8C"/>
    <w:rsid w:val="00050315"/>
    <w:rsid w:val="000509C8"/>
    <w:rsid w:val="0005200D"/>
    <w:rsid w:val="00053A4E"/>
    <w:rsid w:val="00053B8C"/>
    <w:rsid w:val="00054E2B"/>
    <w:rsid w:val="00054E3F"/>
    <w:rsid w:val="0005653D"/>
    <w:rsid w:val="00057C7F"/>
    <w:rsid w:val="00064513"/>
    <w:rsid w:val="00065F74"/>
    <w:rsid w:val="0006677C"/>
    <w:rsid w:val="00067CCD"/>
    <w:rsid w:val="00071609"/>
    <w:rsid w:val="000721D8"/>
    <w:rsid w:val="00072713"/>
    <w:rsid w:val="00073317"/>
    <w:rsid w:val="000738B8"/>
    <w:rsid w:val="00075FB6"/>
    <w:rsid w:val="0007613D"/>
    <w:rsid w:val="00077B60"/>
    <w:rsid w:val="00081578"/>
    <w:rsid w:val="000869E8"/>
    <w:rsid w:val="00086C12"/>
    <w:rsid w:val="00086D68"/>
    <w:rsid w:val="00090A45"/>
    <w:rsid w:val="00091785"/>
    <w:rsid w:val="00091E6C"/>
    <w:rsid w:val="00093F73"/>
    <w:rsid w:val="00097091"/>
    <w:rsid w:val="000A1167"/>
    <w:rsid w:val="000A205C"/>
    <w:rsid w:val="000B00E3"/>
    <w:rsid w:val="000B08A7"/>
    <w:rsid w:val="000B0F4B"/>
    <w:rsid w:val="000B16CC"/>
    <w:rsid w:val="000B2206"/>
    <w:rsid w:val="000B23F8"/>
    <w:rsid w:val="000B321B"/>
    <w:rsid w:val="000B3ECA"/>
    <w:rsid w:val="000B4BA0"/>
    <w:rsid w:val="000B7E87"/>
    <w:rsid w:val="000C099D"/>
    <w:rsid w:val="000C1E36"/>
    <w:rsid w:val="000C2292"/>
    <w:rsid w:val="000C2708"/>
    <w:rsid w:val="000C3BC1"/>
    <w:rsid w:val="000C4ECB"/>
    <w:rsid w:val="000C612D"/>
    <w:rsid w:val="000D02EC"/>
    <w:rsid w:val="000D03A1"/>
    <w:rsid w:val="000D0C29"/>
    <w:rsid w:val="000D1E94"/>
    <w:rsid w:val="000D330C"/>
    <w:rsid w:val="000D5A7B"/>
    <w:rsid w:val="000D7AB8"/>
    <w:rsid w:val="000E0CA7"/>
    <w:rsid w:val="000E202A"/>
    <w:rsid w:val="000E2D92"/>
    <w:rsid w:val="000E370B"/>
    <w:rsid w:val="000E407F"/>
    <w:rsid w:val="000E65F8"/>
    <w:rsid w:val="000E7AAC"/>
    <w:rsid w:val="000F3035"/>
    <w:rsid w:val="000F3438"/>
    <w:rsid w:val="000F4A1C"/>
    <w:rsid w:val="000F5C41"/>
    <w:rsid w:val="000F5F46"/>
    <w:rsid w:val="000F62EC"/>
    <w:rsid w:val="00100F86"/>
    <w:rsid w:val="0010147F"/>
    <w:rsid w:val="00101B1F"/>
    <w:rsid w:val="001026EC"/>
    <w:rsid w:val="0010320F"/>
    <w:rsid w:val="0010384C"/>
    <w:rsid w:val="00103B38"/>
    <w:rsid w:val="00104399"/>
    <w:rsid w:val="0010591D"/>
    <w:rsid w:val="0010664C"/>
    <w:rsid w:val="00107971"/>
    <w:rsid w:val="001108F4"/>
    <w:rsid w:val="00110FBD"/>
    <w:rsid w:val="0011130F"/>
    <w:rsid w:val="00112C5D"/>
    <w:rsid w:val="00113625"/>
    <w:rsid w:val="00114E7C"/>
    <w:rsid w:val="00116423"/>
    <w:rsid w:val="00116A3C"/>
    <w:rsid w:val="0011773C"/>
    <w:rsid w:val="0012042A"/>
    <w:rsid w:val="0012060D"/>
    <w:rsid w:val="00122BF9"/>
    <w:rsid w:val="00124C5C"/>
    <w:rsid w:val="001257D9"/>
    <w:rsid w:val="001303DE"/>
    <w:rsid w:val="001308BB"/>
    <w:rsid w:val="00133323"/>
    <w:rsid w:val="001349A7"/>
    <w:rsid w:val="001369BD"/>
    <w:rsid w:val="00144BB0"/>
    <w:rsid w:val="00145892"/>
    <w:rsid w:val="00146460"/>
    <w:rsid w:val="001472AD"/>
    <w:rsid w:val="00151087"/>
    <w:rsid w:val="00151782"/>
    <w:rsid w:val="0015252C"/>
    <w:rsid w:val="00154125"/>
    <w:rsid w:val="00155623"/>
    <w:rsid w:val="001574A4"/>
    <w:rsid w:val="001606B5"/>
    <w:rsid w:val="00160824"/>
    <w:rsid w:val="00160DC5"/>
    <w:rsid w:val="00161ED8"/>
    <w:rsid w:val="001624C3"/>
    <w:rsid w:val="00162587"/>
    <w:rsid w:val="00163102"/>
    <w:rsid w:val="00165AB8"/>
    <w:rsid w:val="00166423"/>
    <w:rsid w:val="00172328"/>
    <w:rsid w:val="001728C3"/>
    <w:rsid w:val="00172D7F"/>
    <w:rsid w:val="00173274"/>
    <w:rsid w:val="0017354B"/>
    <w:rsid w:val="00174EBC"/>
    <w:rsid w:val="001756E4"/>
    <w:rsid w:val="001768E1"/>
    <w:rsid w:val="00176D21"/>
    <w:rsid w:val="00176DCC"/>
    <w:rsid w:val="001775F1"/>
    <w:rsid w:val="00180235"/>
    <w:rsid w:val="00180DDC"/>
    <w:rsid w:val="0018137A"/>
    <w:rsid w:val="00181B44"/>
    <w:rsid w:val="00182D37"/>
    <w:rsid w:val="0018306F"/>
    <w:rsid w:val="00183381"/>
    <w:rsid w:val="001833D6"/>
    <w:rsid w:val="001854A2"/>
    <w:rsid w:val="00186009"/>
    <w:rsid w:val="00187BA2"/>
    <w:rsid w:val="00192D57"/>
    <w:rsid w:val="001953F3"/>
    <w:rsid w:val="001A0C92"/>
    <w:rsid w:val="001A0F95"/>
    <w:rsid w:val="001A112E"/>
    <w:rsid w:val="001A1172"/>
    <w:rsid w:val="001A2F72"/>
    <w:rsid w:val="001A3C5C"/>
    <w:rsid w:val="001A461E"/>
    <w:rsid w:val="001A68F3"/>
    <w:rsid w:val="001B1A4B"/>
    <w:rsid w:val="001B352A"/>
    <w:rsid w:val="001B3F37"/>
    <w:rsid w:val="001C1F3D"/>
    <w:rsid w:val="001C2575"/>
    <w:rsid w:val="001C2AC8"/>
    <w:rsid w:val="001C33B9"/>
    <w:rsid w:val="001C44A4"/>
    <w:rsid w:val="001C4F27"/>
    <w:rsid w:val="001C53F7"/>
    <w:rsid w:val="001C62D5"/>
    <w:rsid w:val="001C66CF"/>
    <w:rsid w:val="001C6D26"/>
    <w:rsid w:val="001C7497"/>
    <w:rsid w:val="001C7B35"/>
    <w:rsid w:val="001C7C6E"/>
    <w:rsid w:val="001D0468"/>
    <w:rsid w:val="001D0DDC"/>
    <w:rsid w:val="001D2003"/>
    <w:rsid w:val="001D2E80"/>
    <w:rsid w:val="001D3222"/>
    <w:rsid w:val="001D378A"/>
    <w:rsid w:val="001D4A30"/>
    <w:rsid w:val="001D6650"/>
    <w:rsid w:val="001D6CB5"/>
    <w:rsid w:val="001E2F2E"/>
    <w:rsid w:val="001E4B39"/>
    <w:rsid w:val="001E6D43"/>
    <w:rsid w:val="001E7A02"/>
    <w:rsid w:val="001E7BE0"/>
    <w:rsid w:val="001E7C2A"/>
    <w:rsid w:val="001F0EA4"/>
    <w:rsid w:val="001F15E3"/>
    <w:rsid w:val="001F1BCE"/>
    <w:rsid w:val="001F25AB"/>
    <w:rsid w:val="0020107B"/>
    <w:rsid w:val="00205051"/>
    <w:rsid w:val="00206874"/>
    <w:rsid w:val="002114D9"/>
    <w:rsid w:val="00212963"/>
    <w:rsid w:val="00214066"/>
    <w:rsid w:val="00215EC8"/>
    <w:rsid w:val="00215F57"/>
    <w:rsid w:val="00217034"/>
    <w:rsid w:val="0021796E"/>
    <w:rsid w:val="00220B4A"/>
    <w:rsid w:val="0022199A"/>
    <w:rsid w:val="002221F4"/>
    <w:rsid w:val="00222880"/>
    <w:rsid w:val="002250A4"/>
    <w:rsid w:val="002252D6"/>
    <w:rsid w:val="00225DAD"/>
    <w:rsid w:val="00226639"/>
    <w:rsid w:val="002273A8"/>
    <w:rsid w:val="002273CA"/>
    <w:rsid w:val="0022771D"/>
    <w:rsid w:val="00230C59"/>
    <w:rsid w:val="0023119E"/>
    <w:rsid w:val="002319BE"/>
    <w:rsid w:val="002328D1"/>
    <w:rsid w:val="00233950"/>
    <w:rsid w:val="00234111"/>
    <w:rsid w:val="00237ABF"/>
    <w:rsid w:val="00240243"/>
    <w:rsid w:val="00240711"/>
    <w:rsid w:val="00241455"/>
    <w:rsid w:val="00245695"/>
    <w:rsid w:val="00245E99"/>
    <w:rsid w:val="00251A4E"/>
    <w:rsid w:val="00251A95"/>
    <w:rsid w:val="00252BD5"/>
    <w:rsid w:val="00253BA7"/>
    <w:rsid w:val="00254A51"/>
    <w:rsid w:val="00254AE7"/>
    <w:rsid w:val="00254BB6"/>
    <w:rsid w:val="00255459"/>
    <w:rsid w:val="00256419"/>
    <w:rsid w:val="002568FC"/>
    <w:rsid w:val="00256F04"/>
    <w:rsid w:val="00261A1E"/>
    <w:rsid w:val="00263D49"/>
    <w:rsid w:val="00266A7A"/>
    <w:rsid w:val="00266D60"/>
    <w:rsid w:val="00272776"/>
    <w:rsid w:val="00273362"/>
    <w:rsid w:val="002776EC"/>
    <w:rsid w:val="00280A53"/>
    <w:rsid w:val="00282EDE"/>
    <w:rsid w:val="00284F29"/>
    <w:rsid w:val="00287950"/>
    <w:rsid w:val="00287AB7"/>
    <w:rsid w:val="00292B10"/>
    <w:rsid w:val="00292D69"/>
    <w:rsid w:val="00293B3D"/>
    <w:rsid w:val="002A0937"/>
    <w:rsid w:val="002A0C8C"/>
    <w:rsid w:val="002A2925"/>
    <w:rsid w:val="002A2EE5"/>
    <w:rsid w:val="002A34B0"/>
    <w:rsid w:val="002A4907"/>
    <w:rsid w:val="002A6763"/>
    <w:rsid w:val="002A7D54"/>
    <w:rsid w:val="002A7DC3"/>
    <w:rsid w:val="002B6A55"/>
    <w:rsid w:val="002B6F5C"/>
    <w:rsid w:val="002C252D"/>
    <w:rsid w:val="002C2DB1"/>
    <w:rsid w:val="002C6335"/>
    <w:rsid w:val="002C6D77"/>
    <w:rsid w:val="002C6EC6"/>
    <w:rsid w:val="002C768F"/>
    <w:rsid w:val="002C7E58"/>
    <w:rsid w:val="002D0C49"/>
    <w:rsid w:val="002D1685"/>
    <w:rsid w:val="002D1B52"/>
    <w:rsid w:val="002D5204"/>
    <w:rsid w:val="002D65CA"/>
    <w:rsid w:val="002E0108"/>
    <w:rsid w:val="002E1A40"/>
    <w:rsid w:val="002E1D8C"/>
    <w:rsid w:val="002E49FE"/>
    <w:rsid w:val="002E4EC4"/>
    <w:rsid w:val="002E751D"/>
    <w:rsid w:val="002F0076"/>
    <w:rsid w:val="002F3973"/>
    <w:rsid w:val="002F431E"/>
    <w:rsid w:val="002F4E2E"/>
    <w:rsid w:val="002F5410"/>
    <w:rsid w:val="002F7915"/>
    <w:rsid w:val="00300FCD"/>
    <w:rsid w:val="0030190A"/>
    <w:rsid w:val="003069A8"/>
    <w:rsid w:val="00307496"/>
    <w:rsid w:val="00307886"/>
    <w:rsid w:val="0031051A"/>
    <w:rsid w:val="003110DB"/>
    <w:rsid w:val="00312192"/>
    <w:rsid w:val="00312BDD"/>
    <w:rsid w:val="00314B90"/>
    <w:rsid w:val="00316B77"/>
    <w:rsid w:val="00316DC9"/>
    <w:rsid w:val="00317A4C"/>
    <w:rsid w:val="0032165F"/>
    <w:rsid w:val="00322004"/>
    <w:rsid w:val="00322070"/>
    <w:rsid w:val="0032241E"/>
    <w:rsid w:val="003224BE"/>
    <w:rsid w:val="0032259E"/>
    <w:rsid w:val="003244A2"/>
    <w:rsid w:val="003264AC"/>
    <w:rsid w:val="00326966"/>
    <w:rsid w:val="00327343"/>
    <w:rsid w:val="00327968"/>
    <w:rsid w:val="003308C9"/>
    <w:rsid w:val="00330F3A"/>
    <w:rsid w:val="003324AE"/>
    <w:rsid w:val="00332AB0"/>
    <w:rsid w:val="00333FFE"/>
    <w:rsid w:val="003406F6"/>
    <w:rsid w:val="003417C9"/>
    <w:rsid w:val="003417EE"/>
    <w:rsid w:val="00341BA2"/>
    <w:rsid w:val="00342E0C"/>
    <w:rsid w:val="00343063"/>
    <w:rsid w:val="0034365A"/>
    <w:rsid w:val="003467E3"/>
    <w:rsid w:val="00346959"/>
    <w:rsid w:val="003470A1"/>
    <w:rsid w:val="00352FD1"/>
    <w:rsid w:val="00353059"/>
    <w:rsid w:val="00353152"/>
    <w:rsid w:val="00354085"/>
    <w:rsid w:val="003565ED"/>
    <w:rsid w:val="00356D42"/>
    <w:rsid w:val="00362D3F"/>
    <w:rsid w:val="003630AA"/>
    <w:rsid w:val="0036385F"/>
    <w:rsid w:val="003646FE"/>
    <w:rsid w:val="00364C1F"/>
    <w:rsid w:val="00373872"/>
    <w:rsid w:val="003739E8"/>
    <w:rsid w:val="00376149"/>
    <w:rsid w:val="00376318"/>
    <w:rsid w:val="003763CA"/>
    <w:rsid w:val="00376951"/>
    <w:rsid w:val="00376DD4"/>
    <w:rsid w:val="00377287"/>
    <w:rsid w:val="003839C7"/>
    <w:rsid w:val="003847BC"/>
    <w:rsid w:val="00384F88"/>
    <w:rsid w:val="00387498"/>
    <w:rsid w:val="00387D8B"/>
    <w:rsid w:val="00387E16"/>
    <w:rsid w:val="00390C76"/>
    <w:rsid w:val="00392585"/>
    <w:rsid w:val="00392B05"/>
    <w:rsid w:val="00394DE8"/>
    <w:rsid w:val="00394E5E"/>
    <w:rsid w:val="00397652"/>
    <w:rsid w:val="003A1A41"/>
    <w:rsid w:val="003A26CC"/>
    <w:rsid w:val="003A3DED"/>
    <w:rsid w:val="003B160E"/>
    <w:rsid w:val="003B3DDB"/>
    <w:rsid w:val="003B69AC"/>
    <w:rsid w:val="003B7BFA"/>
    <w:rsid w:val="003C2662"/>
    <w:rsid w:val="003C6A23"/>
    <w:rsid w:val="003C7768"/>
    <w:rsid w:val="003C7B01"/>
    <w:rsid w:val="003C7D1F"/>
    <w:rsid w:val="003D0335"/>
    <w:rsid w:val="003D1598"/>
    <w:rsid w:val="003D21B6"/>
    <w:rsid w:val="003D59EF"/>
    <w:rsid w:val="003D7EA1"/>
    <w:rsid w:val="003E1F9E"/>
    <w:rsid w:val="003E2E45"/>
    <w:rsid w:val="003E4967"/>
    <w:rsid w:val="003F0276"/>
    <w:rsid w:val="003F0B6B"/>
    <w:rsid w:val="003F24B5"/>
    <w:rsid w:val="003F2FA9"/>
    <w:rsid w:val="003F30DB"/>
    <w:rsid w:val="003F40C4"/>
    <w:rsid w:val="003F4789"/>
    <w:rsid w:val="003F53AC"/>
    <w:rsid w:val="003F5BA2"/>
    <w:rsid w:val="003F63FC"/>
    <w:rsid w:val="00401B0F"/>
    <w:rsid w:val="004101E9"/>
    <w:rsid w:val="004106F6"/>
    <w:rsid w:val="004122CB"/>
    <w:rsid w:val="004127F8"/>
    <w:rsid w:val="004145D9"/>
    <w:rsid w:val="00414AC7"/>
    <w:rsid w:val="00421EAD"/>
    <w:rsid w:val="00421F92"/>
    <w:rsid w:val="00423003"/>
    <w:rsid w:val="00423799"/>
    <w:rsid w:val="00423A58"/>
    <w:rsid w:val="00425965"/>
    <w:rsid w:val="00425F5F"/>
    <w:rsid w:val="0042675B"/>
    <w:rsid w:val="004302F5"/>
    <w:rsid w:val="0043130D"/>
    <w:rsid w:val="00431388"/>
    <w:rsid w:val="00431EBE"/>
    <w:rsid w:val="00432D97"/>
    <w:rsid w:val="0043339C"/>
    <w:rsid w:val="004337F2"/>
    <w:rsid w:val="00433816"/>
    <w:rsid w:val="00433CFE"/>
    <w:rsid w:val="00434A2B"/>
    <w:rsid w:val="0043695C"/>
    <w:rsid w:val="00440165"/>
    <w:rsid w:val="0044058F"/>
    <w:rsid w:val="00440A78"/>
    <w:rsid w:val="004413B8"/>
    <w:rsid w:val="00441ACA"/>
    <w:rsid w:val="00445322"/>
    <w:rsid w:val="00447C37"/>
    <w:rsid w:val="00450D7C"/>
    <w:rsid w:val="00451181"/>
    <w:rsid w:val="00451765"/>
    <w:rsid w:val="0045200C"/>
    <w:rsid w:val="00452DB6"/>
    <w:rsid w:val="00455221"/>
    <w:rsid w:val="004561BF"/>
    <w:rsid w:val="00456EC0"/>
    <w:rsid w:val="00457534"/>
    <w:rsid w:val="00461CFC"/>
    <w:rsid w:val="004627C8"/>
    <w:rsid w:val="004628B6"/>
    <w:rsid w:val="00466274"/>
    <w:rsid w:val="0046782A"/>
    <w:rsid w:val="00467F6F"/>
    <w:rsid w:val="004709EF"/>
    <w:rsid w:val="004732D1"/>
    <w:rsid w:val="00474BBC"/>
    <w:rsid w:val="0047699D"/>
    <w:rsid w:val="004771FA"/>
    <w:rsid w:val="0048016C"/>
    <w:rsid w:val="00481BC9"/>
    <w:rsid w:val="004825BC"/>
    <w:rsid w:val="00483C5C"/>
    <w:rsid w:val="00483D5A"/>
    <w:rsid w:val="0048455F"/>
    <w:rsid w:val="0049025E"/>
    <w:rsid w:val="0049089C"/>
    <w:rsid w:val="00491852"/>
    <w:rsid w:val="00491BB4"/>
    <w:rsid w:val="0049218D"/>
    <w:rsid w:val="00492906"/>
    <w:rsid w:val="00492EA3"/>
    <w:rsid w:val="00493104"/>
    <w:rsid w:val="004937E5"/>
    <w:rsid w:val="004946A6"/>
    <w:rsid w:val="00495108"/>
    <w:rsid w:val="004952EB"/>
    <w:rsid w:val="004A0D1B"/>
    <w:rsid w:val="004A0EB2"/>
    <w:rsid w:val="004A14E0"/>
    <w:rsid w:val="004A28E1"/>
    <w:rsid w:val="004A344D"/>
    <w:rsid w:val="004A34B4"/>
    <w:rsid w:val="004A439B"/>
    <w:rsid w:val="004A6022"/>
    <w:rsid w:val="004A7035"/>
    <w:rsid w:val="004B1860"/>
    <w:rsid w:val="004B238C"/>
    <w:rsid w:val="004B24D7"/>
    <w:rsid w:val="004B3541"/>
    <w:rsid w:val="004B354A"/>
    <w:rsid w:val="004B3AC1"/>
    <w:rsid w:val="004B42E5"/>
    <w:rsid w:val="004B5B6E"/>
    <w:rsid w:val="004B64EC"/>
    <w:rsid w:val="004B70A6"/>
    <w:rsid w:val="004B7B74"/>
    <w:rsid w:val="004C3A13"/>
    <w:rsid w:val="004C3F5D"/>
    <w:rsid w:val="004C45A2"/>
    <w:rsid w:val="004C4C1F"/>
    <w:rsid w:val="004C4F6B"/>
    <w:rsid w:val="004C7456"/>
    <w:rsid w:val="004D1C02"/>
    <w:rsid w:val="004D2A22"/>
    <w:rsid w:val="004D388C"/>
    <w:rsid w:val="004D38DE"/>
    <w:rsid w:val="004D3CB7"/>
    <w:rsid w:val="004D3E26"/>
    <w:rsid w:val="004D3FB6"/>
    <w:rsid w:val="004D530E"/>
    <w:rsid w:val="004D5CD2"/>
    <w:rsid w:val="004D5D49"/>
    <w:rsid w:val="004D6E52"/>
    <w:rsid w:val="004E08E3"/>
    <w:rsid w:val="004E1A6F"/>
    <w:rsid w:val="004E3FD8"/>
    <w:rsid w:val="004E4AD7"/>
    <w:rsid w:val="004E7132"/>
    <w:rsid w:val="004F0FB3"/>
    <w:rsid w:val="004F1BA2"/>
    <w:rsid w:val="004F3A80"/>
    <w:rsid w:val="004F6263"/>
    <w:rsid w:val="004F6CBA"/>
    <w:rsid w:val="004F7845"/>
    <w:rsid w:val="00500758"/>
    <w:rsid w:val="00502AD1"/>
    <w:rsid w:val="00503A14"/>
    <w:rsid w:val="00504B94"/>
    <w:rsid w:val="00504BC1"/>
    <w:rsid w:val="00504CD0"/>
    <w:rsid w:val="00504F4C"/>
    <w:rsid w:val="005054AE"/>
    <w:rsid w:val="0050655C"/>
    <w:rsid w:val="0050709D"/>
    <w:rsid w:val="00510914"/>
    <w:rsid w:val="00513CF9"/>
    <w:rsid w:val="00515F2A"/>
    <w:rsid w:val="00517AD0"/>
    <w:rsid w:val="00520594"/>
    <w:rsid w:val="00520F21"/>
    <w:rsid w:val="00522311"/>
    <w:rsid w:val="00522C05"/>
    <w:rsid w:val="00525615"/>
    <w:rsid w:val="00525C32"/>
    <w:rsid w:val="00526884"/>
    <w:rsid w:val="005268C9"/>
    <w:rsid w:val="00527B5C"/>
    <w:rsid w:val="00530981"/>
    <w:rsid w:val="005309E8"/>
    <w:rsid w:val="00530CD0"/>
    <w:rsid w:val="00530D34"/>
    <w:rsid w:val="00531774"/>
    <w:rsid w:val="00531CD9"/>
    <w:rsid w:val="005327F9"/>
    <w:rsid w:val="00532B92"/>
    <w:rsid w:val="0053300A"/>
    <w:rsid w:val="00534819"/>
    <w:rsid w:val="00534B3B"/>
    <w:rsid w:val="00535114"/>
    <w:rsid w:val="005401D2"/>
    <w:rsid w:val="00541C58"/>
    <w:rsid w:val="00543961"/>
    <w:rsid w:val="00543E06"/>
    <w:rsid w:val="005442AE"/>
    <w:rsid w:val="00544B08"/>
    <w:rsid w:val="00546205"/>
    <w:rsid w:val="00546312"/>
    <w:rsid w:val="0055038F"/>
    <w:rsid w:val="00551830"/>
    <w:rsid w:val="00551DB3"/>
    <w:rsid w:val="00552298"/>
    <w:rsid w:val="00554B8F"/>
    <w:rsid w:val="0055703D"/>
    <w:rsid w:val="00560B2C"/>
    <w:rsid w:val="0056176F"/>
    <w:rsid w:val="00562423"/>
    <w:rsid w:val="005636EC"/>
    <w:rsid w:val="005647C7"/>
    <w:rsid w:val="00564E8C"/>
    <w:rsid w:val="00565745"/>
    <w:rsid w:val="00566D6A"/>
    <w:rsid w:val="00570F81"/>
    <w:rsid w:val="00572185"/>
    <w:rsid w:val="0057372A"/>
    <w:rsid w:val="005737AC"/>
    <w:rsid w:val="00575CFA"/>
    <w:rsid w:val="00577B5B"/>
    <w:rsid w:val="00580024"/>
    <w:rsid w:val="00580A6D"/>
    <w:rsid w:val="00582539"/>
    <w:rsid w:val="0058353A"/>
    <w:rsid w:val="00584F2F"/>
    <w:rsid w:val="00585881"/>
    <w:rsid w:val="00586001"/>
    <w:rsid w:val="005877D7"/>
    <w:rsid w:val="005923F1"/>
    <w:rsid w:val="00594383"/>
    <w:rsid w:val="00594CE5"/>
    <w:rsid w:val="00595A74"/>
    <w:rsid w:val="005A27D1"/>
    <w:rsid w:val="005A4A3A"/>
    <w:rsid w:val="005A579D"/>
    <w:rsid w:val="005A722B"/>
    <w:rsid w:val="005B08B9"/>
    <w:rsid w:val="005B15A6"/>
    <w:rsid w:val="005B3952"/>
    <w:rsid w:val="005B7A16"/>
    <w:rsid w:val="005B7CDD"/>
    <w:rsid w:val="005C46F7"/>
    <w:rsid w:val="005C69D7"/>
    <w:rsid w:val="005C6BB5"/>
    <w:rsid w:val="005C7CBD"/>
    <w:rsid w:val="005C7DB9"/>
    <w:rsid w:val="005D18C5"/>
    <w:rsid w:val="005D3904"/>
    <w:rsid w:val="005D3B22"/>
    <w:rsid w:val="005D5847"/>
    <w:rsid w:val="005D7687"/>
    <w:rsid w:val="005D7E22"/>
    <w:rsid w:val="005E0773"/>
    <w:rsid w:val="005E215C"/>
    <w:rsid w:val="005E2AF9"/>
    <w:rsid w:val="005E4211"/>
    <w:rsid w:val="005E4B60"/>
    <w:rsid w:val="005E549D"/>
    <w:rsid w:val="005E5ED7"/>
    <w:rsid w:val="005E7E94"/>
    <w:rsid w:val="005F05B9"/>
    <w:rsid w:val="005F08FF"/>
    <w:rsid w:val="005F17F0"/>
    <w:rsid w:val="005F2843"/>
    <w:rsid w:val="005F6E86"/>
    <w:rsid w:val="005F7602"/>
    <w:rsid w:val="00600235"/>
    <w:rsid w:val="006025AD"/>
    <w:rsid w:val="0060346F"/>
    <w:rsid w:val="006037C8"/>
    <w:rsid w:val="0060507D"/>
    <w:rsid w:val="00611195"/>
    <w:rsid w:val="0061155F"/>
    <w:rsid w:val="00612495"/>
    <w:rsid w:val="00614569"/>
    <w:rsid w:val="00614622"/>
    <w:rsid w:val="00620FC6"/>
    <w:rsid w:val="006244C7"/>
    <w:rsid w:val="0062623D"/>
    <w:rsid w:val="00626728"/>
    <w:rsid w:val="00626A0E"/>
    <w:rsid w:val="00632B55"/>
    <w:rsid w:val="006346C7"/>
    <w:rsid w:val="00635AB9"/>
    <w:rsid w:val="00636F16"/>
    <w:rsid w:val="00637FE0"/>
    <w:rsid w:val="00640F73"/>
    <w:rsid w:val="00642849"/>
    <w:rsid w:val="00642D20"/>
    <w:rsid w:val="00644B7E"/>
    <w:rsid w:val="00645988"/>
    <w:rsid w:val="00645CCB"/>
    <w:rsid w:val="0064769E"/>
    <w:rsid w:val="00650559"/>
    <w:rsid w:val="006518A5"/>
    <w:rsid w:val="0065443F"/>
    <w:rsid w:val="00654BBA"/>
    <w:rsid w:val="00655040"/>
    <w:rsid w:val="00655C23"/>
    <w:rsid w:val="006612CB"/>
    <w:rsid w:val="00661C6E"/>
    <w:rsid w:val="00663B92"/>
    <w:rsid w:val="00664AE8"/>
    <w:rsid w:val="00665BF6"/>
    <w:rsid w:val="006662D6"/>
    <w:rsid w:val="00666378"/>
    <w:rsid w:val="006663FA"/>
    <w:rsid w:val="006668D2"/>
    <w:rsid w:val="00666C85"/>
    <w:rsid w:val="006670D2"/>
    <w:rsid w:val="00667B4A"/>
    <w:rsid w:val="00667E47"/>
    <w:rsid w:val="00670654"/>
    <w:rsid w:val="00673807"/>
    <w:rsid w:val="00673926"/>
    <w:rsid w:val="006764F6"/>
    <w:rsid w:val="0067690D"/>
    <w:rsid w:val="00677451"/>
    <w:rsid w:val="00677C07"/>
    <w:rsid w:val="00680463"/>
    <w:rsid w:val="00680563"/>
    <w:rsid w:val="0068373D"/>
    <w:rsid w:val="0068514B"/>
    <w:rsid w:val="006863BE"/>
    <w:rsid w:val="006904BB"/>
    <w:rsid w:val="00691431"/>
    <w:rsid w:val="00692347"/>
    <w:rsid w:val="00692EC1"/>
    <w:rsid w:val="00695DAE"/>
    <w:rsid w:val="006A0C9C"/>
    <w:rsid w:val="006A16EB"/>
    <w:rsid w:val="006A20A1"/>
    <w:rsid w:val="006A2494"/>
    <w:rsid w:val="006A35E7"/>
    <w:rsid w:val="006A6C73"/>
    <w:rsid w:val="006A7212"/>
    <w:rsid w:val="006A7603"/>
    <w:rsid w:val="006B1763"/>
    <w:rsid w:val="006B65B7"/>
    <w:rsid w:val="006B6602"/>
    <w:rsid w:val="006C22D0"/>
    <w:rsid w:val="006C6674"/>
    <w:rsid w:val="006C6E9B"/>
    <w:rsid w:val="006C7149"/>
    <w:rsid w:val="006C74F4"/>
    <w:rsid w:val="006D148C"/>
    <w:rsid w:val="006D378A"/>
    <w:rsid w:val="006D3AF4"/>
    <w:rsid w:val="006D4142"/>
    <w:rsid w:val="006D4D63"/>
    <w:rsid w:val="006D68DA"/>
    <w:rsid w:val="006D6AAB"/>
    <w:rsid w:val="006E0C00"/>
    <w:rsid w:val="006E191D"/>
    <w:rsid w:val="006E19E3"/>
    <w:rsid w:val="006E1E21"/>
    <w:rsid w:val="006E2BBA"/>
    <w:rsid w:val="006E32E0"/>
    <w:rsid w:val="006E5523"/>
    <w:rsid w:val="006E55AC"/>
    <w:rsid w:val="006E611C"/>
    <w:rsid w:val="006E73F0"/>
    <w:rsid w:val="006E740C"/>
    <w:rsid w:val="006E7DE2"/>
    <w:rsid w:val="006F1286"/>
    <w:rsid w:val="006F1A24"/>
    <w:rsid w:val="006F2104"/>
    <w:rsid w:val="006F440A"/>
    <w:rsid w:val="006F4BE4"/>
    <w:rsid w:val="006F57A9"/>
    <w:rsid w:val="006F6D65"/>
    <w:rsid w:val="00700219"/>
    <w:rsid w:val="00700C41"/>
    <w:rsid w:val="00700EC0"/>
    <w:rsid w:val="0070165F"/>
    <w:rsid w:val="007024A8"/>
    <w:rsid w:val="00702BD7"/>
    <w:rsid w:val="00702FE4"/>
    <w:rsid w:val="00704114"/>
    <w:rsid w:val="00705CD6"/>
    <w:rsid w:val="007107A5"/>
    <w:rsid w:val="007141E0"/>
    <w:rsid w:val="00714730"/>
    <w:rsid w:val="0071499F"/>
    <w:rsid w:val="00714CD1"/>
    <w:rsid w:val="00715F75"/>
    <w:rsid w:val="0071713E"/>
    <w:rsid w:val="00720AC0"/>
    <w:rsid w:val="00722FD0"/>
    <w:rsid w:val="0072304D"/>
    <w:rsid w:val="00723450"/>
    <w:rsid w:val="007238FF"/>
    <w:rsid w:val="0072517D"/>
    <w:rsid w:val="0072569B"/>
    <w:rsid w:val="00725C30"/>
    <w:rsid w:val="0073078F"/>
    <w:rsid w:val="00730C1A"/>
    <w:rsid w:val="007314F5"/>
    <w:rsid w:val="007316E5"/>
    <w:rsid w:val="0073525C"/>
    <w:rsid w:val="00736958"/>
    <w:rsid w:val="00736B0D"/>
    <w:rsid w:val="00737E1A"/>
    <w:rsid w:val="00742D4B"/>
    <w:rsid w:val="00744F0F"/>
    <w:rsid w:val="0074643F"/>
    <w:rsid w:val="00746977"/>
    <w:rsid w:val="00752740"/>
    <w:rsid w:val="007537E2"/>
    <w:rsid w:val="00753FD7"/>
    <w:rsid w:val="00755C26"/>
    <w:rsid w:val="00756433"/>
    <w:rsid w:val="007602EA"/>
    <w:rsid w:val="00761B51"/>
    <w:rsid w:val="00761C8A"/>
    <w:rsid w:val="0076256E"/>
    <w:rsid w:val="00762B56"/>
    <w:rsid w:val="007639CF"/>
    <w:rsid w:val="00763DBB"/>
    <w:rsid w:val="007654AB"/>
    <w:rsid w:val="00765E89"/>
    <w:rsid w:val="00772526"/>
    <w:rsid w:val="00773226"/>
    <w:rsid w:val="0077397F"/>
    <w:rsid w:val="00774458"/>
    <w:rsid w:val="0077584B"/>
    <w:rsid w:val="0077691D"/>
    <w:rsid w:val="00777CFA"/>
    <w:rsid w:val="007809A2"/>
    <w:rsid w:val="00781144"/>
    <w:rsid w:val="0078608D"/>
    <w:rsid w:val="007864FA"/>
    <w:rsid w:val="00786DBC"/>
    <w:rsid w:val="0078769E"/>
    <w:rsid w:val="007926DE"/>
    <w:rsid w:val="00795DB7"/>
    <w:rsid w:val="00796FC9"/>
    <w:rsid w:val="00797922"/>
    <w:rsid w:val="007A2946"/>
    <w:rsid w:val="007A38D9"/>
    <w:rsid w:val="007A39CC"/>
    <w:rsid w:val="007A466E"/>
    <w:rsid w:val="007A4B9A"/>
    <w:rsid w:val="007A6F2B"/>
    <w:rsid w:val="007A78B7"/>
    <w:rsid w:val="007B0B14"/>
    <w:rsid w:val="007B1F08"/>
    <w:rsid w:val="007B277E"/>
    <w:rsid w:val="007B39BE"/>
    <w:rsid w:val="007B3D18"/>
    <w:rsid w:val="007B5233"/>
    <w:rsid w:val="007B65D7"/>
    <w:rsid w:val="007B7164"/>
    <w:rsid w:val="007C1C15"/>
    <w:rsid w:val="007C2637"/>
    <w:rsid w:val="007C30E1"/>
    <w:rsid w:val="007C336E"/>
    <w:rsid w:val="007C3F05"/>
    <w:rsid w:val="007C4FC3"/>
    <w:rsid w:val="007C5D79"/>
    <w:rsid w:val="007C6AF2"/>
    <w:rsid w:val="007C78F4"/>
    <w:rsid w:val="007C7E16"/>
    <w:rsid w:val="007D383C"/>
    <w:rsid w:val="007D60AB"/>
    <w:rsid w:val="007D70C5"/>
    <w:rsid w:val="007D73C4"/>
    <w:rsid w:val="007E05D4"/>
    <w:rsid w:val="007E2C31"/>
    <w:rsid w:val="007E4370"/>
    <w:rsid w:val="007E5AE6"/>
    <w:rsid w:val="007E6FD4"/>
    <w:rsid w:val="007E7284"/>
    <w:rsid w:val="007E76D3"/>
    <w:rsid w:val="007F0748"/>
    <w:rsid w:val="007F3A44"/>
    <w:rsid w:val="007F3F4E"/>
    <w:rsid w:val="007F4AC6"/>
    <w:rsid w:val="007F4BB8"/>
    <w:rsid w:val="007F5746"/>
    <w:rsid w:val="007F6A74"/>
    <w:rsid w:val="007F7145"/>
    <w:rsid w:val="007F767C"/>
    <w:rsid w:val="007F7B6E"/>
    <w:rsid w:val="008000D6"/>
    <w:rsid w:val="008003D6"/>
    <w:rsid w:val="00801307"/>
    <w:rsid w:val="00801B32"/>
    <w:rsid w:val="0080389E"/>
    <w:rsid w:val="00805056"/>
    <w:rsid w:val="008054EB"/>
    <w:rsid w:val="00806124"/>
    <w:rsid w:val="008064BA"/>
    <w:rsid w:val="00811401"/>
    <w:rsid w:val="00811FF7"/>
    <w:rsid w:val="00812FDD"/>
    <w:rsid w:val="00815129"/>
    <w:rsid w:val="0081650F"/>
    <w:rsid w:val="00817AA1"/>
    <w:rsid w:val="00821FD9"/>
    <w:rsid w:val="00825350"/>
    <w:rsid w:val="008254CB"/>
    <w:rsid w:val="00825BA8"/>
    <w:rsid w:val="008274DB"/>
    <w:rsid w:val="008308C2"/>
    <w:rsid w:val="00833BBA"/>
    <w:rsid w:val="00834751"/>
    <w:rsid w:val="0083506E"/>
    <w:rsid w:val="008369DC"/>
    <w:rsid w:val="008423E9"/>
    <w:rsid w:val="008429EB"/>
    <w:rsid w:val="0084417E"/>
    <w:rsid w:val="00845A9E"/>
    <w:rsid w:val="00845BB9"/>
    <w:rsid w:val="00850C4C"/>
    <w:rsid w:val="00851156"/>
    <w:rsid w:val="00851812"/>
    <w:rsid w:val="00851B6F"/>
    <w:rsid w:val="00856A08"/>
    <w:rsid w:val="008635E9"/>
    <w:rsid w:val="00863B21"/>
    <w:rsid w:val="00864AD8"/>
    <w:rsid w:val="00865ACD"/>
    <w:rsid w:val="00867B29"/>
    <w:rsid w:val="00871E3C"/>
    <w:rsid w:val="00873D5E"/>
    <w:rsid w:val="00876A51"/>
    <w:rsid w:val="00876B3D"/>
    <w:rsid w:val="0088010C"/>
    <w:rsid w:val="0088071D"/>
    <w:rsid w:val="00880C3D"/>
    <w:rsid w:val="008811D9"/>
    <w:rsid w:val="00881A09"/>
    <w:rsid w:val="008831EB"/>
    <w:rsid w:val="00885739"/>
    <w:rsid w:val="00885A1D"/>
    <w:rsid w:val="0088663F"/>
    <w:rsid w:val="00886E40"/>
    <w:rsid w:val="0088722C"/>
    <w:rsid w:val="0088749A"/>
    <w:rsid w:val="0088771F"/>
    <w:rsid w:val="00887B64"/>
    <w:rsid w:val="00887D77"/>
    <w:rsid w:val="008904B7"/>
    <w:rsid w:val="00892996"/>
    <w:rsid w:val="00892BBD"/>
    <w:rsid w:val="00892CFD"/>
    <w:rsid w:val="00893B47"/>
    <w:rsid w:val="00893D20"/>
    <w:rsid w:val="0089770A"/>
    <w:rsid w:val="008979AA"/>
    <w:rsid w:val="00897CE1"/>
    <w:rsid w:val="008A1731"/>
    <w:rsid w:val="008A2B77"/>
    <w:rsid w:val="008A4AE4"/>
    <w:rsid w:val="008A5A68"/>
    <w:rsid w:val="008A5BE1"/>
    <w:rsid w:val="008A5EC5"/>
    <w:rsid w:val="008A7064"/>
    <w:rsid w:val="008A783A"/>
    <w:rsid w:val="008B0B8B"/>
    <w:rsid w:val="008B0C6A"/>
    <w:rsid w:val="008B2245"/>
    <w:rsid w:val="008C03CB"/>
    <w:rsid w:val="008C0D4D"/>
    <w:rsid w:val="008C2C60"/>
    <w:rsid w:val="008C4576"/>
    <w:rsid w:val="008C4DB3"/>
    <w:rsid w:val="008C57E5"/>
    <w:rsid w:val="008C6D9A"/>
    <w:rsid w:val="008D191D"/>
    <w:rsid w:val="008D5BCD"/>
    <w:rsid w:val="008D7E68"/>
    <w:rsid w:val="008E0424"/>
    <w:rsid w:val="008E0E2C"/>
    <w:rsid w:val="008E1223"/>
    <w:rsid w:val="008E2CE6"/>
    <w:rsid w:val="008E3EF4"/>
    <w:rsid w:val="008E5215"/>
    <w:rsid w:val="008E5BE1"/>
    <w:rsid w:val="008E6302"/>
    <w:rsid w:val="008E661A"/>
    <w:rsid w:val="008E6A47"/>
    <w:rsid w:val="008F0FB3"/>
    <w:rsid w:val="008F298E"/>
    <w:rsid w:val="008F43AA"/>
    <w:rsid w:val="008F5906"/>
    <w:rsid w:val="008F5CE5"/>
    <w:rsid w:val="008F5DAB"/>
    <w:rsid w:val="008F5E5E"/>
    <w:rsid w:val="008F658E"/>
    <w:rsid w:val="0090022E"/>
    <w:rsid w:val="009011D4"/>
    <w:rsid w:val="009013DA"/>
    <w:rsid w:val="00901D12"/>
    <w:rsid w:val="0090416C"/>
    <w:rsid w:val="00904A5E"/>
    <w:rsid w:val="00905775"/>
    <w:rsid w:val="00905D84"/>
    <w:rsid w:val="00906711"/>
    <w:rsid w:val="009071B9"/>
    <w:rsid w:val="00907ED0"/>
    <w:rsid w:val="00913B80"/>
    <w:rsid w:val="00914DE2"/>
    <w:rsid w:val="00917377"/>
    <w:rsid w:val="00917B23"/>
    <w:rsid w:val="00921803"/>
    <w:rsid w:val="00921B9C"/>
    <w:rsid w:val="009251E4"/>
    <w:rsid w:val="00926A30"/>
    <w:rsid w:val="00927C76"/>
    <w:rsid w:val="00931EFD"/>
    <w:rsid w:val="009326CE"/>
    <w:rsid w:val="009328A8"/>
    <w:rsid w:val="0093556A"/>
    <w:rsid w:val="009411B9"/>
    <w:rsid w:val="00942140"/>
    <w:rsid w:val="00943949"/>
    <w:rsid w:val="00943E2F"/>
    <w:rsid w:val="009453C1"/>
    <w:rsid w:val="009469D2"/>
    <w:rsid w:val="00947AE3"/>
    <w:rsid w:val="0095133D"/>
    <w:rsid w:val="009520BD"/>
    <w:rsid w:val="009523A7"/>
    <w:rsid w:val="00954010"/>
    <w:rsid w:val="00956A8C"/>
    <w:rsid w:val="009577A1"/>
    <w:rsid w:val="009604B6"/>
    <w:rsid w:val="00961FED"/>
    <w:rsid w:val="00962C72"/>
    <w:rsid w:val="00964332"/>
    <w:rsid w:val="0096502E"/>
    <w:rsid w:val="00966281"/>
    <w:rsid w:val="00967C1C"/>
    <w:rsid w:val="00970212"/>
    <w:rsid w:val="0097120C"/>
    <w:rsid w:val="0097270A"/>
    <w:rsid w:val="00972757"/>
    <w:rsid w:val="0097397C"/>
    <w:rsid w:val="009744BC"/>
    <w:rsid w:val="009763BD"/>
    <w:rsid w:val="009764A0"/>
    <w:rsid w:val="009830F4"/>
    <w:rsid w:val="00984DA0"/>
    <w:rsid w:val="009857CF"/>
    <w:rsid w:val="00991613"/>
    <w:rsid w:val="009921F2"/>
    <w:rsid w:val="00992AFD"/>
    <w:rsid w:val="00994D36"/>
    <w:rsid w:val="009955BD"/>
    <w:rsid w:val="00996E0A"/>
    <w:rsid w:val="00996FEF"/>
    <w:rsid w:val="0099757E"/>
    <w:rsid w:val="009A0140"/>
    <w:rsid w:val="009A04E9"/>
    <w:rsid w:val="009A09A6"/>
    <w:rsid w:val="009A1599"/>
    <w:rsid w:val="009A16AF"/>
    <w:rsid w:val="009A2A3E"/>
    <w:rsid w:val="009A3A31"/>
    <w:rsid w:val="009A4C38"/>
    <w:rsid w:val="009A4CA8"/>
    <w:rsid w:val="009A55CB"/>
    <w:rsid w:val="009B1096"/>
    <w:rsid w:val="009B1957"/>
    <w:rsid w:val="009B23EC"/>
    <w:rsid w:val="009B24B4"/>
    <w:rsid w:val="009B2A7A"/>
    <w:rsid w:val="009B3CD1"/>
    <w:rsid w:val="009B449F"/>
    <w:rsid w:val="009B5554"/>
    <w:rsid w:val="009B5C96"/>
    <w:rsid w:val="009B7272"/>
    <w:rsid w:val="009B727B"/>
    <w:rsid w:val="009C02DA"/>
    <w:rsid w:val="009C2206"/>
    <w:rsid w:val="009C327B"/>
    <w:rsid w:val="009C38D7"/>
    <w:rsid w:val="009C4B0C"/>
    <w:rsid w:val="009C4C5F"/>
    <w:rsid w:val="009C53F3"/>
    <w:rsid w:val="009C72E2"/>
    <w:rsid w:val="009D0177"/>
    <w:rsid w:val="009D0EB3"/>
    <w:rsid w:val="009D368C"/>
    <w:rsid w:val="009D4125"/>
    <w:rsid w:val="009D4B20"/>
    <w:rsid w:val="009D65AD"/>
    <w:rsid w:val="009D7C64"/>
    <w:rsid w:val="009E1D28"/>
    <w:rsid w:val="009E6038"/>
    <w:rsid w:val="009E67B2"/>
    <w:rsid w:val="009E680B"/>
    <w:rsid w:val="009F0FDB"/>
    <w:rsid w:val="009F4CB6"/>
    <w:rsid w:val="009F4D65"/>
    <w:rsid w:val="009F507C"/>
    <w:rsid w:val="009F5C43"/>
    <w:rsid w:val="009F5E75"/>
    <w:rsid w:val="009F6A89"/>
    <w:rsid w:val="009F73E1"/>
    <w:rsid w:val="009F77D2"/>
    <w:rsid w:val="009F7F27"/>
    <w:rsid w:val="00A00892"/>
    <w:rsid w:val="00A04018"/>
    <w:rsid w:val="00A0550C"/>
    <w:rsid w:val="00A05CA6"/>
    <w:rsid w:val="00A07D36"/>
    <w:rsid w:val="00A123F4"/>
    <w:rsid w:val="00A12F5F"/>
    <w:rsid w:val="00A136DC"/>
    <w:rsid w:val="00A140A3"/>
    <w:rsid w:val="00A1467F"/>
    <w:rsid w:val="00A149C0"/>
    <w:rsid w:val="00A14E47"/>
    <w:rsid w:val="00A164C6"/>
    <w:rsid w:val="00A2023E"/>
    <w:rsid w:val="00A2124D"/>
    <w:rsid w:val="00A22363"/>
    <w:rsid w:val="00A23360"/>
    <w:rsid w:val="00A24CF9"/>
    <w:rsid w:val="00A262C3"/>
    <w:rsid w:val="00A263F1"/>
    <w:rsid w:val="00A27FAC"/>
    <w:rsid w:val="00A313C0"/>
    <w:rsid w:val="00A34CB3"/>
    <w:rsid w:val="00A36985"/>
    <w:rsid w:val="00A41652"/>
    <w:rsid w:val="00A419C8"/>
    <w:rsid w:val="00A4339C"/>
    <w:rsid w:val="00A43AA1"/>
    <w:rsid w:val="00A46B03"/>
    <w:rsid w:val="00A470A9"/>
    <w:rsid w:val="00A5199A"/>
    <w:rsid w:val="00A519BE"/>
    <w:rsid w:val="00A520ED"/>
    <w:rsid w:val="00A5238B"/>
    <w:rsid w:val="00A54F3F"/>
    <w:rsid w:val="00A558E4"/>
    <w:rsid w:val="00A559FB"/>
    <w:rsid w:val="00A564A9"/>
    <w:rsid w:val="00A56BC0"/>
    <w:rsid w:val="00A61F71"/>
    <w:rsid w:val="00A621A5"/>
    <w:rsid w:val="00A623E3"/>
    <w:rsid w:val="00A62E78"/>
    <w:rsid w:val="00A6307C"/>
    <w:rsid w:val="00A64049"/>
    <w:rsid w:val="00A66084"/>
    <w:rsid w:val="00A66A0B"/>
    <w:rsid w:val="00A7170A"/>
    <w:rsid w:val="00A72F93"/>
    <w:rsid w:val="00A753C8"/>
    <w:rsid w:val="00A778BB"/>
    <w:rsid w:val="00A80A84"/>
    <w:rsid w:val="00A80DDD"/>
    <w:rsid w:val="00A80F88"/>
    <w:rsid w:val="00A81D0B"/>
    <w:rsid w:val="00A83D56"/>
    <w:rsid w:val="00A83EB5"/>
    <w:rsid w:val="00A84242"/>
    <w:rsid w:val="00A91D1A"/>
    <w:rsid w:val="00A935AD"/>
    <w:rsid w:val="00A974EE"/>
    <w:rsid w:val="00AA0F64"/>
    <w:rsid w:val="00AA337E"/>
    <w:rsid w:val="00AA37C8"/>
    <w:rsid w:val="00AA3825"/>
    <w:rsid w:val="00AA3C7D"/>
    <w:rsid w:val="00AA407C"/>
    <w:rsid w:val="00AA55DF"/>
    <w:rsid w:val="00AA647F"/>
    <w:rsid w:val="00AA6982"/>
    <w:rsid w:val="00AA7363"/>
    <w:rsid w:val="00AB0C6D"/>
    <w:rsid w:val="00AB177C"/>
    <w:rsid w:val="00AB196D"/>
    <w:rsid w:val="00AB2C7C"/>
    <w:rsid w:val="00AB49A1"/>
    <w:rsid w:val="00AB7EB6"/>
    <w:rsid w:val="00AC1CB9"/>
    <w:rsid w:val="00AC1F0F"/>
    <w:rsid w:val="00AC2019"/>
    <w:rsid w:val="00AC3C77"/>
    <w:rsid w:val="00AC4138"/>
    <w:rsid w:val="00AC4ECC"/>
    <w:rsid w:val="00AC5013"/>
    <w:rsid w:val="00AC5DE8"/>
    <w:rsid w:val="00AC69EE"/>
    <w:rsid w:val="00AD01DD"/>
    <w:rsid w:val="00AD074D"/>
    <w:rsid w:val="00AD09FC"/>
    <w:rsid w:val="00AD1C63"/>
    <w:rsid w:val="00AD2556"/>
    <w:rsid w:val="00AD2DDE"/>
    <w:rsid w:val="00AD50AE"/>
    <w:rsid w:val="00AD5C27"/>
    <w:rsid w:val="00AD631B"/>
    <w:rsid w:val="00AD7543"/>
    <w:rsid w:val="00AE0630"/>
    <w:rsid w:val="00AE11F1"/>
    <w:rsid w:val="00AE1836"/>
    <w:rsid w:val="00AE42BF"/>
    <w:rsid w:val="00AE4929"/>
    <w:rsid w:val="00AE73D5"/>
    <w:rsid w:val="00AF1165"/>
    <w:rsid w:val="00AF3637"/>
    <w:rsid w:val="00AF488A"/>
    <w:rsid w:val="00AF74FC"/>
    <w:rsid w:val="00B022D3"/>
    <w:rsid w:val="00B03E36"/>
    <w:rsid w:val="00B0465B"/>
    <w:rsid w:val="00B04771"/>
    <w:rsid w:val="00B06150"/>
    <w:rsid w:val="00B07C42"/>
    <w:rsid w:val="00B10FCB"/>
    <w:rsid w:val="00B11909"/>
    <w:rsid w:val="00B11B90"/>
    <w:rsid w:val="00B1315C"/>
    <w:rsid w:val="00B140A4"/>
    <w:rsid w:val="00B147A2"/>
    <w:rsid w:val="00B20011"/>
    <w:rsid w:val="00B2029C"/>
    <w:rsid w:val="00B2105A"/>
    <w:rsid w:val="00B251DC"/>
    <w:rsid w:val="00B254C3"/>
    <w:rsid w:val="00B25A23"/>
    <w:rsid w:val="00B271B1"/>
    <w:rsid w:val="00B3044F"/>
    <w:rsid w:val="00B3055B"/>
    <w:rsid w:val="00B32183"/>
    <w:rsid w:val="00B341C0"/>
    <w:rsid w:val="00B407CF"/>
    <w:rsid w:val="00B420B9"/>
    <w:rsid w:val="00B43759"/>
    <w:rsid w:val="00B43862"/>
    <w:rsid w:val="00B43B4E"/>
    <w:rsid w:val="00B46A5C"/>
    <w:rsid w:val="00B50896"/>
    <w:rsid w:val="00B5524A"/>
    <w:rsid w:val="00B61388"/>
    <w:rsid w:val="00B615C8"/>
    <w:rsid w:val="00B65E8E"/>
    <w:rsid w:val="00B667B2"/>
    <w:rsid w:val="00B6706C"/>
    <w:rsid w:val="00B67396"/>
    <w:rsid w:val="00B7127B"/>
    <w:rsid w:val="00B71C95"/>
    <w:rsid w:val="00B725E5"/>
    <w:rsid w:val="00B77672"/>
    <w:rsid w:val="00B81181"/>
    <w:rsid w:val="00B811B1"/>
    <w:rsid w:val="00B81923"/>
    <w:rsid w:val="00B8243F"/>
    <w:rsid w:val="00B83F9C"/>
    <w:rsid w:val="00B84AAD"/>
    <w:rsid w:val="00B8505D"/>
    <w:rsid w:val="00B859DB"/>
    <w:rsid w:val="00B8745A"/>
    <w:rsid w:val="00B876D2"/>
    <w:rsid w:val="00B90A41"/>
    <w:rsid w:val="00B91772"/>
    <w:rsid w:val="00B91FBD"/>
    <w:rsid w:val="00B92868"/>
    <w:rsid w:val="00B944C9"/>
    <w:rsid w:val="00B944DA"/>
    <w:rsid w:val="00B947CB"/>
    <w:rsid w:val="00B959D1"/>
    <w:rsid w:val="00B95FB2"/>
    <w:rsid w:val="00B96BB3"/>
    <w:rsid w:val="00BA0F14"/>
    <w:rsid w:val="00BA1CB6"/>
    <w:rsid w:val="00BA53D7"/>
    <w:rsid w:val="00BA5C98"/>
    <w:rsid w:val="00BB04F8"/>
    <w:rsid w:val="00BB161F"/>
    <w:rsid w:val="00BB18BE"/>
    <w:rsid w:val="00BB20D5"/>
    <w:rsid w:val="00BB39BF"/>
    <w:rsid w:val="00BB4975"/>
    <w:rsid w:val="00BB7B21"/>
    <w:rsid w:val="00BB7C6A"/>
    <w:rsid w:val="00BB7DEC"/>
    <w:rsid w:val="00BC0273"/>
    <w:rsid w:val="00BC0E74"/>
    <w:rsid w:val="00BC13AB"/>
    <w:rsid w:val="00BC1CB7"/>
    <w:rsid w:val="00BC29F1"/>
    <w:rsid w:val="00BC2D41"/>
    <w:rsid w:val="00BC2DEF"/>
    <w:rsid w:val="00BC71F4"/>
    <w:rsid w:val="00BD3023"/>
    <w:rsid w:val="00BD381F"/>
    <w:rsid w:val="00BD3C9B"/>
    <w:rsid w:val="00BD4B1C"/>
    <w:rsid w:val="00BD62CB"/>
    <w:rsid w:val="00BD62FB"/>
    <w:rsid w:val="00BD791C"/>
    <w:rsid w:val="00BD7F47"/>
    <w:rsid w:val="00BE09B8"/>
    <w:rsid w:val="00BE1DC2"/>
    <w:rsid w:val="00BE516A"/>
    <w:rsid w:val="00BE5FAE"/>
    <w:rsid w:val="00BE7AD9"/>
    <w:rsid w:val="00BF0C92"/>
    <w:rsid w:val="00BF0F96"/>
    <w:rsid w:val="00BF1391"/>
    <w:rsid w:val="00BF1EB7"/>
    <w:rsid w:val="00BF39BB"/>
    <w:rsid w:val="00C00340"/>
    <w:rsid w:val="00C01068"/>
    <w:rsid w:val="00C025D4"/>
    <w:rsid w:val="00C033C1"/>
    <w:rsid w:val="00C03950"/>
    <w:rsid w:val="00C05260"/>
    <w:rsid w:val="00C061D0"/>
    <w:rsid w:val="00C07017"/>
    <w:rsid w:val="00C10681"/>
    <w:rsid w:val="00C13654"/>
    <w:rsid w:val="00C20201"/>
    <w:rsid w:val="00C206A5"/>
    <w:rsid w:val="00C211A8"/>
    <w:rsid w:val="00C21611"/>
    <w:rsid w:val="00C21A66"/>
    <w:rsid w:val="00C22E01"/>
    <w:rsid w:val="00C240F8"/>
    <w:rsid w:val="00C25BF9"/>
    <w:rsid w:val="00C2618B"/>
    <w:rsid w:val="00C267FC"/>
    <w:rsid w:val="00C272DD"/>
    <w:rsid w:val="00C315C1"/>
    <w:rsid w:val="00C33ED2"/>
    <w:rsid w:val="00C36612"/>
    <w:rsid w:val="00C36ED5"/>
    <w:rsid w:val="00C3741A"/>
    <w:rsid w:val="00C37B24"/>
    <w:rsid w:val="00C4022A"/>
    <w:rsid w:val="00C40D02"/>
    <w:rsid w:val="00C40F1D"/>
    <w:rsid w:val="00C4358B"/>
    <w:rsid w:val="00C44C32"/>
    <w:rsid w:val="00C46BA7"/>
    <w:rsid w:val="00C52961"/>
    <w:rsid w:val="00C54796"/>
    <w:rsid w:val="00C54D9D"/>
    <w:rsid w:val="00C61CCA"/>
    <w:rsid w:val="00C64116"/>
    <w:rsid w:val="00C669B7"/>
    <w:rsid w:val="00C66CD1"/>
    <w:rsid w:val="00C67CB3"/>
    <w:rsid w:val="00C71785"/>
    <w:rsid w:val="00C717B1"/>
    <w:rsid w:val="00C72AD7"/>
    <w:rsid w:val="00C75E27"/>
    <w:rsid w:val="00C761DC"/>
    <w:rsid w:val="00C76EC5"/>
    <w:rsid w:val="00C7777B"/>
    <w:rsid w:val="00C77F5B"/>
    <w:rsid w:val="00C8000D"/>
    <w:rsid w:val="00C802D3"/>
    <w:rsid w:val="00C805DF"/>
    <w:rsid w:val="00C82C0B"/>
    <w:rsid w:val="00C861DA"/>
    <w:rsid w:val="00C863C6"/>
    <w:rsid w:val="00C879A7"/>
    <w:rsid w:val="00C90945"/>
    <w:rsid w:val="00C9191B"/>
    <w:rsid w:val="00C93158"/>
    <w:rsid w:val="00C93362"/>
    <w:rsid w:val="00C93BF9"/>
    <w:rsid w:val="00C946FE"/>
    <w:rsid w:val="00C960D8"/>
    <w:rsid w:val="00C96FD1"/>
    <w:rsid w:val="00CA10D2"/>
    <w:rsid w:val="00CA3EC2"/>
    <w:rsid w:val="00CA4374"/>
    <w:rsid w:val="00CA5665"/>
    <w:rsid w:val="00CA5DF5"/>
    <w:rsid w:val="00CB2A72"/>
    <w:rsid w:val="00CB2FE5"/>
    <w:rsid w:val="00CB4AFC"/>
    <w:rsid w:val="00CB5140"/>
    <w:rsid w:val="00CB60A5"/>
    <w:rsid w:val="00CB7214"/>
    <w:rsid w:val="00CC0427"/>
    <w:rsid w:val="00CC0651"/>
    <w:rsid w:val="00CC0F12"/>
    <w:rsid w:val="00CC329B"/>
    <w:rsid w:val="00CC3600"/>
    <w:rsid w:val="00CC439B"/>
    <w:rsid w:val="00CD09E2"/>
    <w:rsid w:val="00CD4751"/>
    <w:rsid w:val="00CD4F2E"/>
    <w:rsid w:val="00CD5FD4"/>
    <w:rsid w:val="00CD61CF"/>
    <w:rsid w:val="00CD71FB"/>
    <w:rsid w:val="00CE0E94"/>
    <w:rsid w:val="00CE1DE0"/>
    <w:rsid w:val="00CE3EDE"/>
    <w:rsid w:val="00CE429B"/>
    <w:rsid w:val="00CE61F4"/>
    <w:rsid w:val="00CE7508"/>
    <w:rsid w:val="00CF08BF"/>
    <w:rsid w:val="00CF1EB3"/>
    <w:rsid w:val="00CF31EA"/>
    <w:rsid w:val="00CF5A24"/>
    <w:rsid w:val="00CF6408"/>
    <w:rsid w:val="00D008F5"/>
    <w:rsid w:val="00D026D7"/>
    <w:rsid w:val="00D0326B"/>
    <w:rsid w:val="00D04FB4"/>
    <w:rsid w:val="00D07300"/>
    <w:rsid w:val="00D10C3C"/>
    <w:rsid w:val="00D12BAD"/>
    <w:rsid w:val="00D142EA"/>
    <w:rsid w:val="00D1560E"/>
    <w:rsid w:val="00D165FC"/>
    <w:rsid w:val="00D20B92"/>
    <w:rsid w:val="00D20EC6"/>
    <w:rsid w:val="00D24864"/>
    <w:rsid w:val="00D253F7"/>
    <w:rsid w:val="00D25483"/>
    <w:rsid w:val="00D26033"/>
    <w:rsid w:val="00D26430"/>
    <w:rsid w:val="00D26872"/>
    <w:rsid w:val="00D26B0D"/>
    <w:rsid w:val="00D3172E"/>
    <w:rsid w:val="00D328B0"/>
    <w:rsid w:val="00D33991"/>
    <w:rsid w:val="00D339A0"/>
    <w:rsid w:val="00D35DC9"/>
    <w:rsid w:val="00D3642C"/>
    <w:rsid w:val="00D36C9E"/>
    <w:rsid w:val="00D40EA7"/>
    <w:rsid w:val="00D41E05"/>
    <w:rsid w:val="00D41EFE"/>
    <w:rsid w:val="00D4529D"/>
    <w:rsid w:val="00D45921"/>
    <w:rsid w:val="00D46D4A"/>
    <w:rsid w:val="00D47779"/>
    <w:rsid w:val="00D47FFB"/>
    <w:rsid w:val="00D5100D"/>
    <w:rsid w:val="00D510F2"/>
    <w:rsid w:val="00D53B8C"/>
    <w:rsid w:val="00D60036"/>
    <w:rsid w:val="00D605F5"/>
    <w:rsid w:val="00D60C86"/>
    <w:rsid w:val="00D672E7"/>
    <w:rsid w:val="00D71230"/>
    <w:rsid w:val="00D713C8"/>
    <w:rsid w:val="00D71974"/>
    <w:rsid w:val="00D71B75"/>
    <w:rsid w:val="00D72D25"/>
    <w:rsid w:val="00D72F87"/>
    <w:rsid w:val="00D73550"/>
    <w:rsid w:val="00D74E71"/>
    <w:rsid w:val="00D77CFB"/>
    <w:rsid w:val="00D81DA9"/>
    <w:rsid w:val="00D82498"/>
    <w:rsid w:val="00D83562"/>
    <w:rsid w:val="00D842A1"/>
    <w:rsid w:val="00D87E85"/>
    <w:rsid w:val="00D9015E"/>
    <w:rsid w:val="00D90A7B"/>
    <w:rsid w:val="00D93822"/>
    <w:rsid w:val="00D94297"/>
    <w:rsid w:val="00D95730"/>
    <w:rsid w:val="00D957C8"/>
    <w:rsid w:val="00D964FD"/>
    <w:rsid w:val="00D96909"/>
    <w:rsid w:val="00DA04F8"/>
    <w:rsid w:val="00DA1562"/>
    <w:rsid w:val="00DA3332"/>
    <w:rsid w:val="00DA3511"/>
    <w:rsid w:val="00DA4295"/>
    <w:rsid w:val="00DA5771"/>
    <w:rsid w:val="00DA6750"/>
    <w:rsid w:val="00DA722C"/>
    <w:rsid w:val="00DA72B5"/>
    <w:rsid w:val="00DA7E40"/>
    <w:rsid w:val="00DB1247"/>
    <w:rsid w:val="00DB1BEE"/>
    <w:rsid w:val="00DB277D"/>
    <w:rsid w:val="00DB27B7"/>
    <w:rsid w:val="00DB2F72"/>
    <w:rsid w:val="00DB4A3F"/>
    <w:rsid w:val="00DB60BB"/>
    <w:rsid w:val="00DB616E"/>
    <w:rsid w:val="00DB72AD"/>
    <w:rsid w:val="00DC0200"/>
    <w:rsid w:val="00DC0B8F"/>
    <w:rsid w:val="00DC3DAA"/>
    <w:rsid w:val="00DC3FD5"/>
    <w:rsid w:val="00DC49E2"/>
    <w:rsid w:val="00DC4A08"/>
    <w:rsid w:val="00DC4E71"/>
    <w:rsid w:val="00DC4F74"/>
    <w:rsid w:val="00DC5861"/>
    <w:rsid w:val="00DC5A48"/>
    <w:rsid w:val="00DD0429"/>
    <w:rsid w:val="00DD078B"/>
    <w:rsid w:val="00DD1AE6"/>
    <w:rsid w:val="00DD1F15"/>
    <w:rsid w:val="00DD3528"/>
    <w:rsid w:val="00DD52D7"/>
    <w:rsid w:val="00DD565E"/>
    <w:rsid w:val="00DD5F6B"/>
    <w:rsid w:val="00DD60B9"/>
    <w:rsid w:val="00DD6972"/>
    <w:rsid w:val="00DE1A41"/>
    <w:rsid w:val="00DE2164"/>
    <w:rsid w:val="00DE285B"/>
    <w:rsid w:val="00DE5FE0"/>
    <w:rsid w:val="00DE7971"/>
    <w:rsid w:val="00DE7FA5"/>
    <w:rsid w:val="00DF0433"/>
    <w:rsid w:val="00DF0626"/>
    <w:rsid w:val="00DF255A"/>
    <w:rsid w:val="00DF6735"/>
    <w:rsid w:val="00DF6938"/>
    <w:rsid w:val="00DF7012"/>
    <w:rsid w:val="00E00229"/>
    <w:rsid w:val="00E00253"/>
    <w:rsid w:val="00E0125A"/>
    <w:rsid w:val="00E01676"/>
    <w:rsid w:val="00E020DD"/>
    <w:rsid w:val="00E02B61"/>
    <w:rsid w:val="00E03070"/>
    <w:rsid w:val="00E112A7"/>
    <w:rsid w:val="00E14DD0"/>
    <w:rsid w:val="00E17969"/>
    <w:rsid w:val="00E202EA"/>
    <w:rsid w:val="00E21E04"/>
    <w:rsid w:val="00E2245D"/>
    <w:rsid w:val="00E23672"/>
    <w:rsid w:val="00E2381D"/>
    <w:rsid w:val="00E24621"/>
    <w:rsid w:val="00E2463A"/>
    <w:rsid w:val="00E24F69"/>
    <w:rsid w:val="00E24F94"/>
    <w:rsid w:val="00E256BA"/>
    <w:rsid w:val="00E25AB4"/>
    <w:rsid w:val="00E300FE"/>
    <w:rsid w:val="00E31D49"/>
    <w:rsid w:val="00E3221B"/>
    <w:rsid w:val="00E326B1"/>
    <w:rsid w:val="00E331B6"/>
    <w:rsid w:val="00E3386A"/>
    <w:rsid w:val="00E338C6"/>
    <w:rsid w:val="00E3399F"/>
    <w:rsid w:val="00E36291"/>
    <w:rsid w:val="00E364D6"/>
    <w:rsid w:val="00E37600"/>
    <w:rsid w:val="00E4028E"/>
    <w:rsid w:val="00E42F3B"/>
    <w:rsid w:val="00E43530"/>
    <w:rsid w:val="00E44819"/>
    <w:rsid w:val="00E45DAD"/>
    <w:rsid w:val="00E47D1B"/>
    <w:rsid w:val="00E52008"/>
    <w:rsid w:val="00E54E10"/>
    <w:rsid w:val="00E55BB3"/>
    <w:rsid w:val="00E57CF1"/>
    <w:rsid w:val="00E630E5"/>
    <w:rsid w:val="00E645B6"/>
    <w:rsid w:val="00E648C4"/>
    <w:rsid w:val="00E64D47"/>
    <w:rsid w:val="00E654E0"/>
    <w:rsid w:val="00E6687F"/>
    <w:rsid w:val="00E671E0"/>
    <w:rsid w:val="00E6786C"/>
    <w:rsid w:val="00E67FEF"/>
    <w:rsid w:val="00E71BA9"/>
    <w:rsid w:val="00E74519"/>
    <w:rsid w:val="00E75A57"/>
    <w:rsid w:val="00E773E8"/>
    <w:rsid w:val="00E8071C"/>
    <w:rsid w:val="00E8084B"/>
    <w:rsid w:val="00E82941"/>
    <w:rsid w:val="00E8348D"/>
    <w:rsid w:val="00E85BCE"/>
    <w:rsid w:val="00E86002"/>
    <w:rsid w:val="00E8648C"/>
    <w:rsid w:val="00E87795"/>
    <w:rsid w:val="00E87DD5"/>
    <w:rsid w:val="00E9007C"/>
    <w:rsid w:val="00E90AAA"/>
    <w:rsid w:val="00E911CC"/>
    <w:rsid w:val="00E922B9"/>
    <w:rsid w:val="00E92CDF"/>
    <w:rsid w:val="00E93991"/>
    <w:rsid w:val="00E96B4B"/>
    <w:rsid w:val="00E96D25"/>
    <w:rsid w:val="00EA1B7F"/>
    <w:rsid w:val="00EA1C70"/>
    <w:rsid w:val="00EA1E34"/>
    <w:rsid w:val="00EA1EE4"/>
    <w:rsid w:val="00EA4B53"/>
    <w:rsid w:val="00EA5390"/>
    <w:rsid w:val="00EA53EC"/>
    <w:rsid w:val="00EA6E32"/>
    <w:rsid w:val="00EA7914"/>
    <w:rsid w:val="00EB1412"/>
    <w:rsid w:val="00EB34B3"/>
    <w:rsid w:val="00EB45EC"/>
    <w:rsid w:val="00EB59E8"/>
    <w:rsid w:val="00EB6AAD"/>
    <w:rsid w:val="00EB771E"/>
    <w:rsid w:val="00EB7F5F"/>
    <w:rsid w:val="00EC04D7"/>
    <w:rsid w:val="00EC0593"/>
    <w:rsid w:val="00EC0EA6"/>
    <w:rsid w:val="00EC437C"/>
    <w:rsid w:val="00EC51AF"/>
    <w:rsid w:val="00EC67E8"/>
    <w:rsid w:val="00EC75AA"/>
    <w:rsid w:val="00ED3F45"/>
    <w:rsid w:val="00ED4712"/>
    <w:rsid w:val="00ED4882"/>
    <w:rsid w:val="00ED63A6"/>
    <w:rsid w:val="00ED699D"/>
    <w:rsid w:val="00ED6C58"/>
    <w:rsid w:val="00EE1FAE"/>
    <w:rsid w:val="00EE2599"/>
    <w:rsid w:val="00EE2719"/>
    <w:rsid w:val="00EE45D5"/>
    <w:rsid w:val="00EE6ACB"/>
    <w:rsid w:val="00EE79D8"/>
    <w:rsid w:val="00EF0B7F"/>
    <w:rsid w:val="00EF0C86"/>
    <w:rsid w:val="00EF1EB1"/>
    <w:rsid w:val="00EF34CB"/>
    <w:rsid w:val="00EF4C5E"/>
    <w:rsid w:val="00EF7340"/>
    <w:rsid w:val="00F006B6"/>
    <w:rsid w:val="00F039D6"/>
    <w:rsid w:val="00F06631"/>
    <w:rsid w:val="00F079FE"/>
    <w:rsid w:val="00F1124E"/>
    <w:rsid w:val="00F142A6"/>
    <w:rsid w:val="00F1666C"/>
    <w:rsid w:val="00F170B0"/>
    <w:rsid w:val="00F20BF8"/>
    <w:rsid w:val="00F214A8"/>
    <w:rsid w:val="00F225AF"/>
    <w:rsid w:val="00F22E31"/>
    <w:rsid w:val="00F24A17"/>
    <w:rsid w:val="00F24B00"/>
    <w:rsid w:val="00F26547"/>
    <w:rsid w:val="00F276C8"/>
    <w:rsid w:val="00F317D1"/>
    <w:rsid w:val="00F323F6"/>
    <w:rsid w:val="00F33A09"/>
    <w:rsid w:val="00F33DEC"/>
    <w:rsid w:val="00F361F8"/>
    <w:rsid w:val="00F40040"/>
    <w:rsid w:val="00F402F3"/>
    <w:rsid w:val="00F4062E"/>
    <w:rsid w:val="00F409AF"/>
    <w:rsid w:val="00F4182E"/>
    <w:rsid w:val="00F420FC"/>
    <w:rsid w:val="00F45DF6"/>
    <w:rsid w:val="00F464F6"/>
    <w:rsid w:val="00F46808"/>
    <w:rsid w:val="00F46E35"/>
    <w:rsid w:val="00F5014A"/>
    <w:rsid w:val="00F514B5"/>
    <w:rsid w:val="00F527C1"/>
    <w:rsid w:val="00F5419A"/>
    <w:rsid w:val="00F545D5"/>
    <w:rsid w:val="00F54831"/>
    <w:rsid w:val="00F55CB3"/>
    <w:rsid w:val="00F56FA6"/>
    <w:rsid w:val="00F57664"/>
    <w:rsid w:val="00F57D6E"/>
    <w:rsid w:val="00F57F42"/>
    <w:rsid w:val="00F57F76"/>
    <w:rsid w:val="00F601FD"/>
    <w:rsid w:val="00F60EF8"/>
    <w:rsid w:val="00F61D8D"/>
    <w:rsid w:val="00F6230E"/>
    <w:rsid w:val="00F62B62"/>
    <w:rsid w:val="00F62E1A"/>
    <w:rsid w:val="00F6698D"/>
    <w:rsid w:val="00F71158"/>
    <w:rsid w:val="00F7216E"/>
    <w:rsid w:val="00F72213"/>
    <w:rsid w:val="00F72A1A"/>
    <w:rsid w:val="00F72DA1"/>
    <w:rsid w:val="00F73378"/>
    <w:rsid w:val="00F741A0"/>
    <w:rsid w:val="00F749EF"/>
    <w:rsid w:val="00F75467"/>
    <w:rsid w:val="00F77FFD"/>
    <w:rsid w:val="00F82365"/>
    <w:rsid w:val="00F8272E"/>
    <w:rsid w:val="00F82D6B"/>
    <w:rsid w:val="00F8503E"/>
    <w:rsid w:val="00F86960"/>
    <w:rsid w:val="00F879AC"/>
    <w:rsid w:val="00F909A0"/>
    <w:rsid w:val="00F909FD"/>
    <w:rsid w:val="00F90D4F"/>
    <w:rsid w:val="00F9130C"/>
    <w:rsid w:val="00F91A26"/>
    <w:rsid w:val="00F935C9"/>
    <w:rsid w:val="00F94C8A"/>
    <w:rsid w:val="00F96C99"/>
    <w:rsid w:val="00F9794C"/>
    <w:rsid w:val="00F97C99"/>
    <w:rsid w:val="00FA011A"/>
    <w:rsid w:val="00FA0215"/>
    <w:rsid w:val="00FA104D"/>
    <w:rsid w:val="00FA2343"/>
    <w:rsid w:val="00FA25B6"/>
    <w:rsid w:val="00FA2C38"/>
    <w:rsid w:val="00FA4E57"/>
    <w:rsid w:val="00FA5B5C"/>
    <w:rsid w:val="00FA5EDC"/>
    <w:rsid w:val="00FA70FF"/>
    <w:rsid w:val="00FB24CD"/>
    <w:rsid w:val="00FB3194"/>
    <w:rsid w:val="00FB3DE9"/>
    <w:rsid w:val="00FB45B7"/>
    <w:rsid w:val="00FB53BE"/>
    <w:rsid w:val="00FB6B39"/>
    <w:rsid w:val="00FB7C4D"/>
    <w:rsid w:val="00FB7FCE"/>
    <w:rsid w:val="00FC012C"/>
    <w:rsid w:val="00FC0332"/>
    <w:rsid w:val="00FC23C7"/>
    <w:rsid w:val="00FC40DF"/>
    <w:rsid w:val="00FC43C8"/>
    <w:rsid w:val="00FC5C60"/>
    <w:rsid w:val="00FC61A5"/>
    <w:rsid w:val="00FC7762"/>
    <w:rsid w:val="00FD2AFA"/>
    <w:rsid w:val="00FD4381"/>
    <w:rsid w:val="00FD6DBC"/>
    <w:rsid w:val="00FE0067"/>
    <w:rsid w:val="00FE0D4D"/>
    <w:rsid w:val="00FE1601"/>
    <w:rsid w:val="00FE3863"/>
    <w:rsid w:val="00FE4E96"/>
    <w:rsid w:val="00FE4FDA"/>
    <w:rsid w:val="00FE5B9F"/>
    <w:rsid w:val="00FE5BC2"/>
    <w:rsid w:val="00FE61D1"/>
    <w:rsid w:val="00FE633C"/>
    <w:rsid w:val="00FE6348"/>
    <w:rsid w:val="00FE645F"/>
    <w:rsid w:val="00FE6D5D"/>
    <w:rsid w:val="00FF040E"/>
    <w:rsid w:val="00FF18EC"/>
    <w:rsid w:val="00FF1949"/>
    <w:rsid w:val="00FF26FB"/>
    <w:rsid w:val="00FF2AEC"/>
    <w:rsid w:val="00FF469F"/>
    <w:rsid w:val="00FF4A97"/>
    <w:rsid w:val="00FF4C61"/>
    <w:rsid w:val="00FF6153"/>
    <w:rsid w:val="00FF6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6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3" w:uiPriority="99"/>
    <w:lsdException w:name="index 4" w:uiPriority="99"/>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qFormat="1"/>
    <w:lsdException w:name="table of figures" w:uiPriority="99"/>
    <w:lsdException w:name="table of authorities" w:uiPriority="99"/>
    <w:lsdException w:name="macro" w:uiPriority="99"/>
    <w:lsdException w:name="toa heading" w:uiPriority="99"/>
    <w:lsdException w:name="List" w:uiPriority="99"/>
    <w:lsdException w:name="List Bullet" w:qFormat="1"/>
    <w:lsdException w:name="List Number" w:semiHidden="0" w:uiPriority="99" w:unhideWhenUsed="0"/>
    <w:lsdException w:name="List 4" w:semiHidden="0" w:unhideWhenUsed="0"/>
    <w:lsdException w:name="List 5" w:semiHidden="0" w:unhideWhenUsed="0"/>
    <w:lsdException w:name="List Bullet 2" w:uiPriority="99" w:qFormat="1"/>
    <w:lsdException w:name="List Bullet 3" w:uiPriority="99"/>
    <w:lsdException w:name="Title" w:semiHidden="0" w:uiPriority="99" w:unhideWhenUsed="0" w:qFormat="1"/>
    <w:lsdException w:name="Body Text Indent" w:uiPriority="99"/>
    <w:lsdException w:name="Subtitle" w:semiHidden="0" w:uiPriority="99" w:unhideWhenUsed="0" w:qFormat="1"/>
    <w:lsdException w:name="Salutation" w:semiHidden="0" w:unhideWhenUsed="0"/>
    <w:lsdException w:name="Date" w:semiHidden="0" w:uiPriority="99" w:unhideWhenUsed="0"/>
    <w:lsdException w:name="Body Text First Indent" w:semiHidden="0" w:uiPriority="99"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Document Map" w:uiPriority="99"/>
    <w:lsdException w:name="Plain Text" w:uiPriority="99"/>
    <w:lsdException w:name="Normal (Web)"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20107B"/>
    <w:rPr>
      <w:sz w:val="22"/>
      <w:szCs w:val="24"/>
    </w:rPr>
  </w:style>
  <w:style w:type="paragraph" w:styleId="Heading1">
    <w:name w:val="heading 1"/>
    <w:aliases w:val="1 ghost,g,Section Title,l1,ghost,1 ghost1,g1,1 ghost2,g2,1 ghost3,g3,1 ghost11,g11,1 ghost4,g4,1 ghost12,g12,1 ghost5,g5,1 ghost6,g6,1 ghost7,g7,1 ghost8,g8,1 ghost13,g13,1 ghost21,g21,1 ghost9,g9,1 ghost14,g14,1 ghost22,g22,L1,Section Headin"/>
    <w:next w:val="BodyText"/>
    <w:link w:val="Heading1Char"/>
    <w:qFormat/>
    <w:rsid w:val="00D253F7"/>
    <w:pPr>
      <w:keepNext/>
      <w:numPr>
        <w:numId w:val="24"/>
      </w:numPr>
      <w:autoSpaceDE w:val="0"/>
      <w:autoSpaceDN w:val="0"/>
      <w:adjustRightInd w:val="0"/>
      <w:spacing w:after="120"/>
      <w:ind w:left="720" w:hanging="720"/>
      <w:outlineLvl w:val="0"/>
    </w:pPr>
    <w:rPr>
      <w:rFonts w:ascii="Arial" w:hAnsi="Arial" w:cs="Arial"/>
      <w:b/>
      <w:bCs/>
      <w:kern w:val="32"/>
      <w:sz w:val="36"/>
      <w:szCs w:val="32"/>
    </w:rPr>
  </w:style>
  <w:style w:type="paragraph" w:styleId="Heading2">
    <w:name w:val="heading 2"/>
    <w:aliases w:val="Level 1 Heading,h1,2 headline,h,Subsection,DTS Section,Attribute Heading 2,headline,l2,H2,Heading,L2,Level 2 Topic Heading,Appendix D 1.2,Heading B,H21,Le,Heading2,H2-Sec. Head,h headline,oh,Header1,Heading 12,Heading 11,1.1.1,Activity"/>
    <w:next w:val="BodyText"/>
    <w:link w:val="Heading2Char"/>
    <w:qFormat/>
    <w:rsid w:val="00D253F7"/>
    <w:pPr>
      <w:keepNext/>
      <w:numPr>
        <w:ilvl w:val="1"/>
        <w:numId w:val="24"/>
      </w:numPr>
      <w:tabs>
        <w:tab w:val="left" w:pos="900"/>
      </w:tabs>
      <w:spacing w:before="180" w:after="120"/>
      <w:ind w:left="907" w:hanging="907"/>
      <w:outlineLvl w:val="1"/>
    </w:pPr>
    <w:rPr>
      <w:rFonts w:ascii="Arial" w:hAnsi="Arial" w:cs="Arial"/>
      <w:b/>
      <w:iCs/>
      <w:kern w:val="32"/>
      <w:sz w:val="32"/>
      <w:szCs w:val="28"/>
    </w:rPr>
  </w:style>
  <w:style w:type="paragraph" w:styleId="Heading3">
    <w:name w:val="heading 3"/>
    <w:aliases w:val="Level 2 Heading,h2,Level 2,3 bullet,b,2,level 3,bullet,Heading App,Subhd App,l3,h3,Table Attribute Heading,Second,SECOND,BLANK2,4 bullet,second,3bullet,bul,bu,3 Heading 3,RA3Heading 3,dot,ob,02 Bullet,bold centered,3 Ggbullet,3 dbullet,B1"/>
    <w:basedOn w:val="Heading2"/>
    <w:next w:val="BodyText"/>
    <w:link w:val="Heading3Char"/>
    <w:qFormat/>
    <w:rsid w:val="00664AE8"/>
    <w:pPr>
      <w:numPr>
        <w:ilvl w:val="2"/>
      </w:numPr>
      <w:tabs>
        <w:tab w:val="clear" w:pos="900"/>
        <w:tab w:val="left" w:pos="1080"/>
      </w:tabs>
      <w:ind w:left="1080" w:hanging="1080"/>
      <w:outlineLvl w:val="2"/>
    </w:pPr>
    <w:rPr>
      <w:bCs/>
      <w:iCs w:val="0"/>
      <w:sz w:val="28"/>
      <w:szCs w:val="26"/>
    </w:rPr>
  </w:style>
  <w:style w:type="paragraph" w:styleId="Heading4">
    <w:name w:val="heading 4"/>
    <w:aliases w:val="4 dash,d,3,Level 3 Heading,H4,h4,Level 1.1.1.1,Map Title,l4,Char"/>
    <w:next w:val="BlockText"/>
    <w:link w:val="Heading4Char"/>
    <w:autoRedefine/>
    <w:qFormat/>
    <w:rsid w:val="00F20BF8"/>
    <w:pPr>
      <w:numPr>
        <w:ilvl w:val="3"/>
        <w:numId w:val="50"/>
      </w:numPr>
      <w:spacing w:before="240" w:after="60"/>
      <w:ind w:left="3330"/>
      <w:mirrorIndents/>
      <w:outlineLvl w:val="3"/>
    </w:pPr>
    <w:rPr>
      <w:rFonts w:ascii="Arial" w:hAnsi="Arial" w:cs="Arial"/>
      <w:b/>
      <w:kern w:val="32"/>
      <w:sz w:val="24"/>
      <w:szCs w:val="28"/>
    </w:rPr>
  </w:style>
  <w:style w:type="paragraph" w:styleId="Heading5">
    <w:name w:val="heading 5"/>
    <w:aliases w:val="Level 3 - i,H5,h5,5 sub-bullet,sb,4,l5,(a)"/>
    <w:next w:val="BodyText"/>
    <w:link w:val="Heading5Char"/>
    <w:qFormat/>
    <w:rsid w:val="006E5523"/>
    <w:pPr>
      <w:numPr>
        <w:ilvl w:val="4"/>
        <w:numId w:val="24"/>
      </w:numPr>
      <w:spacing w:before="40" w:after="40"/>
      <w:outlineLvl w:val="4"/>
    </w:pPr>
    <w:rPr>
      <w:rFonts w:ascii="Arial" w:hAnsi="Arial"/>
      <w:b/>
      <w:bCs/>
      <w:iCs/>
      <w:sz w:val="24"/>
      <w:szCs w:val="26"/>
    </w:rPr>
  </w:style>
  <w:style w:type="paragraph" w:styleId="Heading6">
    <w:name w:val="heading 6"/>
    <w:aliases w:val="H6,ATTACHMENT,h6,L6,sub-dash,sd,5"/>
    <w:next w:val="BlockText"/>
    <w:link w:val="Heading6Char"/>
    <w:qFormat/>
    <w:rsid w:val="006E5523"/>
    <w:pPr>
      <w:numPr>
        <w:ilvl w:val="5"/>
        <w:numId w:val="24"/>
      </w:numPr>
      <w:spacing w:before="40" w:after="40"/>
      <w:outlineLvl w:val="5"/>
    </w:pPr>
    <w:rPr>
      <w:rFonts w:ascii="Arial" w:hAnsi="Arial"/>
      <w:b/>
      <w:bCs/>
      <w:sz w:val="22"/>
      <w:szCs w:val="22"/>
    </w:rPr>
  </w:style>
  <w:style w:type="paragraph" w:styleId="Heading7">
    <w:name w:val="heading 7"/>
    <w:aliases w:val="h7"/>
    <w:next w:val="BodyText"/>
    <w:link w:val="Heading7Char"/>
    <w:qFormat/>
    <w:rsid w:val="006E5523"/>
    <w:pPr>
      <w:numPr>
        <w:ilvl w:val="6"/>
        <w:numId w:val="24"/>
      </w:numPr>
      <w:spacing w:before="40" w:after="40"/>
      <w:outlineLvl w:val="6"/>
    </w:pPr>
    <w:rPr>
      <w:rFonts w:ascii="Arial" w:hAnsi="Arial"/>
      <w:b/>
      <w:sz w:val="22"/>
      <w:szCs w:val="24"/>
    </w:rPr>
  </w:style>
  <w:style w:type="paragraph" w:styleId="Heading8">
    <w:name w:val="heading 8"/>
    <w:aliases w:val="h8"/>
    <w:next w:val="BlockText"/>
    <w:link w:val="Heading8Char"/>
    <w:qFormat/>
    <w:rsid w:val="006E5523"/>
    <w:pPr>
      <w:numPr>
        <w:ilvl w:val="7"/>
        <w:numId w:val="24"/>
      </w:numPr>
      <w:spacing w:before="40" w:after="40"/>
      <w:outlineLvl w:val="7"/>
    </w:pPr>
    <w:rPr>
      <w:rFonts w:ascii="Arial" w:hAnsi="Arial"/>
      <w:b/>
      <w:i/>
      <w:iCs/>
      <w:sz w:val="22"/>
      <w:szCs w:val="24"/>
    </w:rPr>
  </w:style>
  <w:style w:type="paragraph" w:styleId="Heading9">
    <w:name w:val="heading 9"/>
    <w:aliases w:val="h9,(App. Title)"/>
    <w:next w:val="Normal"/>
    <w:link w:val="Heading9Char"/>
    <w:qFormat/>
    <w:rsid w:val="006E5523"/>
    <w:pPr>
      <w:numPr>
        <w:ilvl w:val="8"/>
        <w:numId w:val="24"/>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rsid w:val="00F601FD"/>
    <w:rPr>
      <w:color w:val="606420"/>
      <w:u w:val="single"/>
    </w:rPr>
  </w:style>
  <w:style w:type="paragraph" w:styleId="Header">
    <w:name w:val="header"/>
    <w:aliases w:val="hdr,he,HE,Header/Foot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uiPriority w:val="99"/>
    <w:qFormat/>
    <w:rsid w:val="00F601FD"/>
    <w:pPr>
      <w:spacing w:after="60"/>
      <w:jc w:val="center"/>
      <w:outlineLvl w:val="1"/>
    </w:pPr>
    <w:rPr>
      <w:rFonts w:ascii="Arial" w:hAnsi="Arial" w:cs="Arial"/>
      <w:sz w:val="24"/>
    </w:rPr>
  </w:style>
  <w:style w:type="paragraph" w:styleId="Title">
    <w:name w:val="Title"/>
    <w:aliases w:val="TitleA"/>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9328A8"/>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9328A8"/>
    <w:pPr>
      <w:tabs>
        <w:tab w:val="left" w:pos="990"/>
        <w:tab w:val="right" w:leader="dot" w:pos="9350"/>
      </w:tabs>
      <w:spacing w:before="60"/>
      <w:ind w:left="990" w:hanging="630"/>
    </w:pPr>
    <w:rPr>
      <w:rFonts w:ascii="Arial" w:hAnsi="Arial"/>
      <w:b/>
      <w:sz w:val="24"/>
    </w:rPr>
  </w:style>
  <w:style w:type="paragraph" w:styleId="TOC3">
    <w:name w:val="toc 3"/>
    <w:next w:val="Normal"/>
    <w:autoRedefine/>
    <w:uiPriority w:val="39"/>
    <w:rsid w:val="006E0C00"/>
    <w:pPr>
      <w:tabs>
        <w:tab w:val="left" w:pos="1440"/>
        <w:tab w:val="right" w:leader="dot" w:pos="9350"/>
      </w:tabs>
      <w:spacing w:before="60"/>
      <w:ind w:left="1440" w:hanging="900"/>
    </w:pPr>
    <w:rPr>
      <w:rFonts w:ascii="Arial" w:hAnsi="Arial"/>
      <w:color w:val="000000" w:themeColor="text1"/>
      <w:sz w:val="22"/>
      <w:szCs w:val="22"/>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9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D253F7"/>
    <w:pPr>
      <w:keepNext/>
      <w:keepLines/>
      <w:spacing w:before="120" w:after="60"/>
      <w:jc w:val="center"/>
    </w:pPr>
    <w:rPr>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99"/>
    <w:rsid w:val="00AA7363"/>
    <w:pPr>
      <w:ind w:left="880"/>
    </w:pPr>
  </w:style>
  <w:style w:type="paragraph" w:styleId="TOC6">
    <w:name w:val="toc 6"/>
    <w:basedOn w:val="Normal"/>
    <w:next w:val="Normal"/>
    <w:autoRedefine/>
    <w:uiPriority w:val="99"/>
    <w:rsid w:val="00AA7363"/>
    <w:pPr>
      <w:ind w:left="1100"/>
    </w:pPr>
  </w:style>
  <w:style w:type="paragraph" w:styleId="TOC7">
    <w:name w:val="toc 7"/>
    <w:basedOn w:val="Normal"/>
    <w:next w:val="Normal"/>
    <w:autoRedefine/>
    <w:uiPriority w:val="99"/>
    <w:rsid w:val="00AA7363"/>
    <w:pPr>
      <w:ind w:left="1320"/>
    </w:pPr>
  </w:style>
  <w:style w:type="paragraph" w:styleId="TOC8">
    <w:name w:val="toc 8"/>
    <w:basedOn w:val="Normal"/>
    <w:next w:val="Normal"/>
    <w:autoRedefine/>
    <w:uiPriority w:val="99"/>
    <w:rsid w:val="00AA7363"/>
    <w:pPr>
      <w:ind w:left="1540"/>
    </w:pPr>
  </w:style>
  <w:style w:type="paragraph" w:styleId="TOC9">
    <w:name w:val="toc 9"/>
    <w:basedOn w:val="Normal"/>
    <w:next w:val="Normal"/>
    <w:autoRedefine/>
    <w:uiPriority w:val="99"/>
    <w:rsid w:val="00AA7363"/>
    <w:pPr>
      <w:ind w:left="1760"/>
    </w:pPr>
  </w:style>
  <w:style w:type="paragraph" w:styleId="BodyText">
    <w:name w:val="Body Text"/>
    <w:link w:val="BodyTextChar"/>
    <w:rsid w:val="0020107B"/>
    <w:pPr>
      <w:spacing w:before="120" w:after="120"/>
    </w:pPr>
    <w:rPr>
      <w:color w:val="000000" w:themeColor="text1"/>
      <w:sz w:val="24"/>
    </w:rPr>
  </w:style>
  <w:style w:type="character" w:customStyle="1" w:styleId="BodyTextChar">
    <w:name w:val="Body Text Char"/>
    <w:link w:val="BodyText"/>
    <w:rsid w:val="0020107B"/>
    <w:rPr>
      <w:color w:val="000000" w:themeColor="text1"/>
      <w:sz w:val="24"/>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uiPriority w:val="99"/>
    <w:rsid w:val="006E5523"/>
    <w:pPr>
      <w:spacing w:after="120"/>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styleId="ListParagraph">
    <w:name w:val="List Paragraph"/>
    <w:basedOn w:val="Normal"/>
    <w:link w:val="ListParagraphChar"/>
    <w:uiPriority w:val="34"/>
    <w:qFormat/>
    <w:rsid w:val="00A23360"/>
    <w:pPr>
      <w:ind w:left="720"/>
      <w:contextualSpacing/>
    </w:pPr>
  </w:style>
  <w:style w:type="character" w:styleId="CommentReference">
    <w:name w:val="annotation reference"/>
    <w:basedOn w:val="DefaultParagraphFont"/>
    <w:rsid w:val="00B43862"/>
    <w:rPr>
      <w:sz w:val="16"/>
      <w:szCs w:val="16"/>
    </w:rPr>
  </w:style>
  <w:style w:type="paragraph" w:styleId="CommentText">
    <w:name w:val="annotation text"/>
    <w:basedOn w:val="Normal"/>
    <w:link w:val="CommentTextChar"/>
    <w:rsid w:val="00B43862"/>
    <w:rPr>
      <w:sz w:val="20"/>
      <w:szCs w:val="20"/>
    </w:rPr>
  </w:style>
  <w:style w:type="character" w:customStyle="1" w:styleId="CommentTextChar">
    <w:name w:val="Comment Text Char"/>
    <w:basedOn w:val="DefaultParagraphFont"/>
    <w:link w:val="CommentText"/>
    <w:rsid w:val="00B43862"/>
  </w:style>
  <w:style w:type="paragraph" w:styleId="CommentSubject">
    <w:name w:val="annotation subject"/>
    <w:basedOn w:val="CommentText"/>
    <w:next w:val="CommentText"/>
    <w:link w:val="CommentSubjectChar"/>
    <w:uiPriority w:val="99"/>
    <w:rsid w:val="00B43862"/>
    <w:rPr>
      <w:b/>
      <w:bCs/>
    </w:rPr>
  </w:style>
  <w:style w:type="character" w:customStyle="1" w:styleId="CommentSubjectChar">
    <w:name w:val="Comment Subject Char"/>
    <w:basedOn w:val="CommentTextChar"/>
    <w:link w:val="CommentSubject"/>
    <w:uiPriority w:val="99"/>
    <w:rsid w:val="00B43862"/>
    <w:rPr>
      <w:b/>
      <w:bCs/>
    </w:rPr>
  </w:style>
  <w:style w:type="character" w:customStyle="1" w:styleId="ListParagraphChar">
    <w:name w:val="List Paragraph Char"/>
    <w:basedOn w:val="DefaultParagraphFont"/>
    <w:link w:val="ListParagraph"/>
    <w:uiPriority w:val="34"/>
    <w:locked/>
    <w:rsid w:val="00E75A57"/>
    <w:rPr>
      <w:sz w:val="22"/>
      <w:szCs w:val="24"/>
    </w:rPr>
  </w:style>
  <w:style w:type="paragraph" w:styleId="Revision">
    <w:name w:val="Revision"/>
    <w:hidden/>
    <w:uiPriority w:val="99"/>
    <w:semiHidden/>
    <w:rsid w:val="00BC0E74"/>
    <w:rPr>
      <w:sz w:val="22"/>
      <w:szCs w:val="24"/>
    </w:rPr>
  </w:style>
  <w:style w:type="character" w:customStyle="1" w:styleId="TableHeadingChar">
    <w:name w:val="Table Heading Char"/>
    <w:link w:val="TableHeading"/>
    <w:rsid w:val="00EC67E8"/>
    <w:rPr>
      <w:rFonts w:ascii="Arial" w:hAnsi="Arial" w:cs="Arial"/>
      <w:b/>
      <w:sz w:val="22"/>
      <w:szCs w:val="22"/>
    </w:rPr>
  </w:style>
  <w:style w:type="paragraph" w:customStyle="1" w:styleId="Note">
    <w:name w:val="Note"/>
    <w:basedOn w:val="Normal"/>
    <w:link w:val="NoteChar"/>
    <w:qFormat/>
    <w:rsid w:val="00DE1A41"/>
    <w:pPr>
      <w:spacing w:before="360" w:after="240"/>
      <w:ind w:left="720" w:hanging="720"/>
    </w:pPr>
    <w:rPr>
      <w:rFonts w:eastAsia="Batang"/>
      <w:color w:val="000000" w:themeColor="text1"/>
      <w:lang w:eastAsia="ko-KR"/>
    </w:rPr>
  </w:style>
  <w:style w:type="character" w:customStyle="1" w:styleId="NoteChar">
    <w:name w:val="Note Char"/>
    <w:link w:val="Note"/>
    <w:rsid w:val="00DE1A41"/>
    <w:rPr>
      <w:rFonts w:eastAsia="Batang"/>
      <w:color w:val="000000" w:themeColor="text1"/>
      <w:sz w:val="22"/>
      <w:szCs w:val="24"/>
      <w:lang w:eastAsia="ko-KR"/>
    </w:rPr>
  </w:style>
  <w:style w:type="paragraph" w:customStyle="1" w:styleId="HeadingReal4">
    <w:name w:val="Heading Real 4"/>
    <w:basedOn w:val="Heading4"/>
    <w:link w:val="HeadingReal4Char"/>
    <w:qFormat/>
    <w:rsid w:val="00F82D6B"/>
    <w:pPr>
      <w:tabs>
        <w:tab w:val="left" w:pos="1800"/>
      </w:tabs>
      <w:ind w:firstLine="1170"/>
    </w:pPr>
  </w:style>
  <w:style w:type="character" w:customStyle="1" w:styleId="Heading4Char">
    <w:name w:val="Heading 4 Char"/>
    <w:aliases w:val="4 dash Char,d Char,3 Char,Level 3 Heading Char,H4 Char,h4 Char,Level 1.1.1.1 Char,Map Title Char,l4 Char,Char Char"/>
    <w:basedOn w:val="DefaultParagraphFont"/>
    <w:link w:val="Heading4"/>
    <w:rsid w:val="00F20BF8"/>
    <w:rPr>
      <w:rFonts w:ascii="Arial" w:hAnsi="Arial" w:cs="Arial"/>
      <w:b/>
      <w:kern w:val="32"/>
      <w:sz w:val="24"/>
      <w:szCs w:val="28"/>
    </w:rPr>
  </w:style>
  <w:style w:type="character" w:customStyle="1" w:styleId="HeadingReal4Char">
    <w:name w:val="Heading Real 4 Char"/>
    <w:basedOn w:val="Heading4Char"/>
    <w:link w:val="HeadingReal4"/>
    <w:rsid w:val="00F82D6B"/>
    <w:rPr>
      <w:rFonts w:ascii="Arial" w:hAnsi="Arial" w:cs="Arial"/>
      <w:b/>
      <w:kern w:val="32"/>
      <w:sz w:val="24"/>
      <w:szCs w:val="28"/>
    </w:rPr>
  </w:style>
  <w:style w:type="paragraph" w:styleId="ListBullet">
    <w:name w:val="List Bullet"/>
    <w:basedOn w:val="Normal"/>
    <w:qFormat/>
    <w:rsid w:val="00FF2AEC"/>
    <w:pPr>
      <w:numPr>
        <w:numId w:val="28"/>
      </w:numPr>
      <w:contextualSpacing/>
    </w:pPr>
  </w:style>
  <w:style w:type="character" w:customStyle="1" w:styleId="HeaderChar">
    <w:name w:val="Header Char"/>
    <w:aliases w:val="hdr Char,he Char,HE Char,Header/Footer Char"/>
    <w:basedOn w:val="DefaultParagraphFont"/>
    <w:link w:val="Header"/>
    <w:uiPriority w:val="99"/>
    <w:rsid w:val="00FE5BC2"/>
  </w:style>
  <w:style w:type="character" w:customStyle="1" w:styleId="Heading3Char">
    <w:name w:val="Heading 3 Char"/>
    <w:aliases w:val="Level 2 Heading Char,h2 Char,Level 2 Char,3 bullet Char,b Char,2 Char,level 3 Char,bullet Char,Heading App Char,Subhd App Char,l3 Char,h3 Char,Table Attribute Heading Char,Second Char,SECOND Char,BLANK2 Char,4 bullet Char,second Char"/>
    <w:basedOn w:val="DefaultParagraphFont"/>
    <w:link w:val="Heading3"/>
    <w:rsid w:val="00664AE8"/>
    <w:rPr>
      <w:rFonts w:ascii="Arial" w:hAnsi="Arial" w:cs="Arial"/>
      <w:b/>
      <w:bCs/>
      <w:kern w:val="32"/>
      <w:sz w:val="28"/>
      <w:szCs w:val="26"/>
    </w:rPr>
  </w:style>
  <w:style w:type="paragraph" w:customStyle="1" w:styleId="RealHeading4v2">
    <w:name w:val="Real Heading 4 v2"/>
    <w:basedOn w:val="Heading4"/>
    <w:next w:val="Heading4"/>
    <w:link w:val="RealHeading4v2Char"/>
    <w:qFormat/>
    <w:rsid w:val="00F20BF8"/>
    <w:pPr>
      <w:numPr>
        <w:ilvl w:val="0"/>
        <w:numId w:val="61"/>
      </w:numPr>
    </w:pPr>
  </w:style>
  <w:style w:type="character" w:customStyle="1" w:styleId="RealHeading4v2Char">
    <w:name w:val="Real Heading 4 v2 Char"/>
    <w:basedOn w:val="Heading4Char"/>
    <w:link w:val="RealHeading4v2"/>
    <w:rsid w:val="00F20BF8"/>
    <w:rPr>
      <w:rFonts w:ascii="Arial" w:hAnsi="Arial" w:cs="Arial"/>
      <w:b/>
      <w:kern w:val="32"/>
      <w:sz w:val="24"/>
      <w:szCs w:val="28"/>
    </w:rPr>
  </w:style>
  <w:style w:type="character" w:customStyle="1" w:styleId="Heading2Char">
    <w:name w:val="Heading 2 Char"/>
    <w:aliases w:val="Level 1 Heading Char,h1 Char,2 headline Char,h Char,Subsection Char,DTS Section Char,Attribute Heading 2 Char,headline Char,l2 Char,H2 Char,Heading Char,L2 Char,Level 2 Topic Heading Char,Appendix D 1.2 Char,Heading B Char,H21 Char"/>
    <w:basedOn w:val="DefaultParagraphFont"/>
    <w:link w:val="Heading2"/>
    <w:rsid w:val="00D253F7"/>
    <w:rPr>
      <w:rFonts w:ascii="Arial" w:hAnsi="Arial" w:cs="Arial"/>
      <w:b/>
      <w:iCs/>
      <w:kern w:val="32"/>
      <w:sz w:val="32"/>
      <w:szCs w:val="28"/>
    </w:rPr>
  </w:style>
  <w:style w:type="character" w:customStyle="1" w:styleId="Heading1Char">
    <w:name w:val="Heading 1 Char"/>
    <w:aliases w:val="1 ghost Char,g Char,Section Title Char,l1 Char,ghost Char,1 ghost1 Char,g1 Char,1 ghost2 Char,g2 Char,1 ghost3 Char,g3 Char,1 ghost11 Char,g11 Char,1 ghost4 Char,g4 Char,1 ghost12 Char,g12 Char,1 ghost5 Char,g5 Char,1 ghost6 Char,g6 Char"/>
    <w:basedOn w:val="DefaultParagraphFont"/>
    <w:link w:val="Heading1"/>
    <w:rsid w:val="00D253F7"/>
    <w:rPr>
      <w:rFonts w:ascii="Arial" w:hAnsi="Arial" w:cs="Arial"/>
      <w:b/>
      <w:bCs/>
      <w:kern w:val="32"/>
      <w:sz w:val="36"/>
      <w:szCs w:val="32"/>
    </w:rPr>
  </w:style>
  <w:style w:type="character" w:customStyle="1" w:styleId="Heading5Char">
    <w:name w:val="Heading 5 Char"/>
    <w:aliases w:val="Level 3 - i Char,H5 Char,h5 Char,5 sub-bullet Char,sb Char,4 Char,l5 Char,(a) Char"/>
    <w:basedOn w:val="DefaultParagraphFont"/>
    <w:link w:val="Heading5"/>
    <w:rsid w:val="00D26430"/>
    <w:rPr>
      <w:rFonts w:ascii="Arial" w:hAnsi="Arial"/>
      <w:b/>
      <w:bCs/>
      <w:iCs/>
      <w:sz w:val="24"/>
      <w:szCs w:val="26"/>
    </w:rPr>
  </w:style>
  <w:style w:type="character" w:customStyle="1" w:styleId="Heading6Char">
    <w:name w:val="Heading 6 Char"/>
    <w:aliases w:val="H6 Char,ATTACHMENT Char,h6 Char,L6 Char,sub-dash Char,sd Char,5 Char"/>
    <w:basedOn w:val="DefaultParagraphFont"/>
    <w:link w:val="Heading6"/>
    <w:rsid w:val="00D26430"/>
    <w:rPr>
      <w:rFonts w:ascii="Arial" w:hAnsi="Arial"/>
      <w:b/>
      <w:bCs/>
      <w:sz w:val="22"/>
      <w:szCs w:val="22"/>
    </w:rPr>
  </w:style>
  <w:style w:type="character" w:customStyle="1" w:styleId="Heading7Char">
    <w:name w:val="Heading 7 Char"/>
    <w:aliases w:val="h7 Char"/>
    <w:basedOn w:val="DefaultParagraphFont"/>
    <w:link w:val="Heading7"/>
    <w:rsid w:val="00D26430"/>
    <w:rPr>
      <w:rFonts w:ascii="Arial" w:hAnsi="Arial"/>
      <w:b/>
      <w:sz w:val="22"/>
      <w:szCs w:val="24"/>
    </w:rPr>
  </w:style>
  <w:style w:type="character" w:customStyle="1" w:styleId="Heading8Char">
    <w:name w:val="Heading 8 Char"/>
    <w:aliases w:val="h8 Char"/>
    <w:basedOn w:val="DefaultParagraphFont"/>
    <w:link w:val="Heading8"/>
    <w:rsid w:val="00D26430"/>
    <w:rPr>
      <w:rFonts w:ascii="Arial" w:hAnsi="Arial"/>
      <w:b/>
      <w:i/>
      <w:iCs/>
      <w:sz w:val="22"/>
      <w:szCs w:val="24"/>
    </w:rPr>
  </w:style>
  <w:style w:type="character" w:customStyle="1" w:styleId="Heading9Char">
    <w:name w:val="Heading 9 Char"/>
    <w:aliases w:val="h9 Char,(App. Title) Char"/>
    <w:basedOn w:val="DefaultParagraphFont"/>
    <w:link w:val="Heading9"/>
    <w:rsid w:val="00D26430"/>
    <w:rPr>
      <w:rFonts w:ascii="Arial" w:hAnsi="Arial" w:cs="Arial"/>
      <w:b/>
      <w:i/>
      <w:sz w:val="22"/>
      <w:szCs w:val="22"/>
    </w:rPr>
  </w:style>
  <w:style w:type="paragraph" w:styleId="BodyTextIndent">
    <w:name w:val="Body Text Indent"/>
    <w:basedOn w:val="Normal"/>
    <w:link w:val="BodyTextIndentChar"/>
    <w:uiPriority w:val="99"/>
    <w:rsid w:val="00D26430"/>
    <w:pPr>
      <w:ind w:left="720"/>
    </w:pPr>
    <w:rPr>
      <w:rFonts w:ascii="Tahoma" w:eastAsia="SimSun" w:hAnsi="Tahoma"/>
      <w:i/>
      <w:sz w:val="20"/>
      <w:szCs w:val="20"/>
    </w:rPr>
  </w:style>
  <w:style w:type="character" w:customStyle="1" w:styleId="BodyTextIndentChar">
    <w:name w:val="Body Text Indent Char"/>
    <w:basedOn w:val="DefaultParagraphFont"/>
    <w:link w:val="BodyTextIndent"/>
    <w:uiPriority w:val="99"/>
    <w:rsid w:val="00D26430"/>
    <w:rPr>
      <w:rFonts w:ascii="Tahoma" w:eastAsia="SimSun" w:hAnsi="Tahoma"/>
      <w:i/>
    </w:rPr>
  </w:style>
  <w:style w:type="paragraph" w:customStyle="1" w:styleId="Default">
    <w:name w:val="Default"/>
    <w:uiPriority w:val="99"/>
    <w:rsid w:val="00D26430"/>
    <w:pPr>
      <w:autoSpaceDE w:val="0"/>
      <w:autoSpaceDN w:val="0"/>
      <w:adjustRightInd w:val="0"/>
    </w:pPr>
    <w:rPr>
      <w:color w:val="000000"/>
      <w:sz w:val="24"/>
      <w:szCs w:val="24"/>
    </w:rPr>
  </w:style>
  <w:style w:type="paragraph" w:styleId="NormalWeb">
    <w:name w:val="Normal (Web)"/>
    <w:basedOn w:val="Normal"/>
    <w:link w:val="NormalWebChar"/>
    <w:uiPriority w:val="99"/>
    <w:rsid w:val="00D26430"/>
    <w:pPr>
      <w:spacing w:before="100" w:beforeAutospacing="1" w:after="100" w:afterAutospacing="1"/>
    </w:pPr>
    <w:rPr>
      <w:rFonts w:ascii="Verdana" w:hAnsi="Verdana"/>
      <w:color w:val="333333"/>
      <w:sz w:val="17"/>
      <w:szCs w:val="17"/>
    </w:rPr>
  </w:style>
  <w:style w:type="paragraph" w:customStyle="1" w:styleId="Body1">
    <w:name w:val="*Body 1"/>
    <w:link w:val="Body1Char"/>
    <w:uiPriority w:val="99"/>
    <w:rsid w:val="00D26430"/>
    <w:pPr>
      <w:spacing w:after="120"/>
    </w:pPr>
    <w:rPr>
      <w:sz w:val="22"/>
      <w:szCs w:val="22"/>
    </w:rPr>
  </w:style>
  <w:style w:type="character" w:customStyle="1" w:styleId="Body1Char1">
    <w:name w:val="*Body 1 Char1"/>
    <w:uiPriority w:val="99"/>
    <w:rsid w:val="00D26430"/>
    <w:rPr>
      <w:sz w:val="24"/>
      <w:lang w:val="en-US" w:eastAsia="en-US"/>
    </w:rPr>
  </w:style>
  <w:style w:type="paragraph" w:customStyle="1" w:styleId="Tablebodytext">
    <w:name w:val="*Table body text"/>
    <w:basedOn w:val="Normal"/>
    <w:uiPriority w:val="99"/>
    <w:rsid w:val="00D26430"/>
    <w:pPr>
      <w:spacing w:before="60" w:after="60"/>
    </w:pPr>
    <w:rPr>
      <w:sz w:val="24"/>
      <w:szCs w:val="20"/>
    </w:rPr>
  </w:style>
  <w:style w:type="paragraph" w:customStyle="1" w:styleId="Tableheading0">
    <w:name w:val="Table heading"/>
    <w:basedOn w:val="Body1"/>
    <w:uiPriority w:val="99"/>
    <w:rsid w:val="00D26430"/>
    <w:pPr>
      <w:spacing w:before="60" w:after="60"/>
      <w:jc w:val="center"/>
    </w:pPr>
    <w:rPr>
      <w:b/>
    </w:rPr>
  </w:style>
  <w:style w:type="paragraph" w:customStyle="1" w:styleId="Tablebullet1">
    <w:name w:val="*Table bullet 1"/>
    <w:basedOn w:val="Normal"/>
    <w:uiPriority w:val="99"/>
    <w:rsid w:val="00D26430"/>
    <w:pPr>
      <w:tabs>
        <w:tab w:val="num" w:pos="1442"/>
      </w:tabs>
      <w:spacing w:after="60"/>
      <w:ind w:left="1442" w:hanging="440"/>
    </w:pPr>
    <w:rPr>
      <w:sz w:val="20"/>
      <w:szCs w:val="20"/>
    </w:rPr>
  </w:style>
  <w:style w:type="paragraph" w:customStyle="1" w:styleId="Header1">
    <w:name w:val="*Header 1"/>
    <w:uiPriority w:val="99"/>
    <w:rsid w:val="00D26430"/>
    <w:pPr>
      <w:keepNext/>
      <w:numPr>
        <w:numId w:val="54"/>
      </w:numPr>
      <w:spacing w:before="240" w:after="120"/>
      <w:outlineLvl w:val="0"/>
    </w:pPr>
    <w:rPr>
      <w:rFonts w:ascii="Times New Roman Bold" w:hAnsi="Times New Roman Bold"/>
      <w:b/>
      <w:sz w:val="28"/>
    </w:rPr>
  </w:style>
  <w:style w:type="paragraph" w:customStyle="1" w:styleId="Header2">
    <w:name w:val="*Header 2"/>
    <w:link w:val="Header2Char"/>
    <w:uiPriority w:val="99"/>
    <w:rsid w:val="00D26430"/>
    <w:pPr>
      <w:keepNext/>
      <w:keepLines/>
      <w:numPr>
        <w:ilvl w:val="1"/>
        <w:numId w:val="54"/>
      </w:numPr>
      <w:spacing w:before="120" w:after="120"/>
      <w:outlineLvl w:val="1"/>
    </w:pPr>
    <w:rPr>
      <w:rFonts w:ascii="Times New Roman Bold" w:hAnsi="Times New Roman Bold"/>
      <w:b/>
      <w:sz w:val="24"/>
      <w:szCs w:val="22"/>
    </w:rPr>
  </w:style>
  <w:style w:type="paragraph" w:customStyle="1" w:styleId="Header3">
    <w:name w:val="*Header 3"/>
    <w:basedOn w:val="Header2"/>
    <w:uiPriority w:val="99"/>
    <w:rsid w:val="00D26430"/>
    <w:pPr>
      <w:numPr>
        <w:ilvl w:val="2"/>
      </w:numPr>
      <w:tabs>
        <w:tab w:val="clear" w:pos="1080"/>
        <w:tab w:val="num" w:pos="2520"/>
      </w:tabs>
      <w:ind w:left="2520" w:hanging="180"/>
      <w:outlineLvl w:val="2"/>
    </w:pPr>
    <w:rPr>
      <w:b w:val="0"/>
    </w:rPr>
  </w:style>
  <w:style w:type="paragraph" w:customStyle="1" w:styleId="Header4">
    <w:name w:val="*Header 4"/>
    <w:uiPriority w:val="99"/>
    <w:rsid w:val="00D26430"/>
    <w:pPr>
      <w:tabs>
        <w:tab w:val="num" w:pos="1080"/>
      </w:tabs>
      <w:spacing w:before="120" w:after="120"/>
      <w:ind w:left="1728" w:hanging="1728"/>
      <w:outlineLvl w:val="3"/>
    </w:pPr>
    <w:rPr>
      <w:rFonts w:ascii="Times New Roman Bold" w:hAnsi="Times New Roman Bold"/>
      <w:b/>
      <w:sz w:val="22"/>
    </w:rPr>
  </w:style>
  <w:style w:type="paragraph" w:customStyle="1" w:styleId="FigureTableCaption">
    <w:name w:val="*Figure/Table Caption"/>
    <w:basedOn w:val="Caption"/>
    <w:uiPriority w:val="99"/>
    <w:rsid w:val="00D26430"/>
    <w:pPr>
      <w:keepNext w:val="0"/>
      <w:keepLines w:val="0"/>
      <w:spacing w:before="0" w:after="200"/>
    </w:pPr>
    <w:rPr>
      <w:color w:val="4F81BD"/>
      <w:sz w:val="18"/>
      <w:szCs w:val="18"/>
    </w:rPr>
  </w:style>
  <w:style w:type="paragraph" w:customStyle="1" w:styleId="Bullet2">
    <w:name w:val="*Bullet 2"/>
    <w:uiPriority w:val="99"/>
    <w:rsid w:val="00D26430"/>
    <w:pPr>
      <w:keepLines/>
      <w:numPr>
        <w:numId w:val="52"/>
      </w:numPr>
      <w:spacing w:after="120"/>
    </w:pPr>
    <w:rPr>
      <w:sz w:val="24"/>
    </w:rPr>
  </w:style>
  <w:style w:type="paragraph" w:customStyle="1" w:styleId="Bullet1">
    <w:name w:val="*Bullet 1"/>
    <w:link w:val="Bullet1Char1"/>
    <w:uiPriority w:val="99"/>
    <w:rsid w:val="00D26430"/>
    <w:pPr>
      <w:keepLines/>
      <w:numPr>
        <w:numId w:val="53"/>
      </w:numPr>
      <w:spacing w:after="120"/>
    </w:pPr>
    <w:rPr>
      <w:color w:val="000000"/>
      <w:sz w:val="24"/>
      <w:szCs w:val="22"/>
    </w:rPr>
  </w:style>
  <w:style w:type="character" w:customStyle="1" w:styleId="TitleChar">
    <w:name w:val="Title Char"/>
    <w:aliases w:val="TitleA Char"/>
    <w:basedOn w:val="DefaultParagraphFont"/>
    <w:link w:val="Title"/>
    <w:uiPriority w:val="99"/>
    <w:rsid w:val="00D26430"/>
    <w:rPr>
      <w:rFonts w:ascii="Arial" w:hAnsi="Arial" w:cs="Arial"/>
      <w:b/>
      <w:bCs/>
      <w:sz w:val="36"/>
      <w:szCs w:val="32"/>
    </w:rPr>
  </w:style>
  <w:style w:type="character" w:customStyle="1" w:styleId="SubtitleChar">
    <w:name w:val="Subtitle Char"/>
    <w:basedOn w:val="DefaultParagraphFont"/>
    <w:link w:val="Subtitle"/>
    <w:uiPriority w:val="99"/>
    <w:rsid w:val="00D26430"/>
    <w:rPr>
      <w:rFonts w:ascii="Arial" w:hAnsi="Arial" w:cs="Arial"/>
      <w:sz w:val="24"/>
      <w:szCs w:val="24"/>
    </w:rPr>
  </w:style>
  <w:style w:type="character" w:styleId="Strong">
    <w:name w:val="Strong"/>
    <w:basedOn w:val="DefaultParagraphFont"/>
    <w:uiPriority w:val="99"/>
    <w:qFormat/>
    <w:rsid w:val="00D26430"/>
    <w:rPr>
      <w:rFonts w:cs="Times New Roman"/>
      <w:b/>
      <w:sz w:val="22"/>
    </w:rPr>
  </w:style>
  <w:style w:type="paragraph" w:styleId="TOCHeading">
    <w:name w:val="TOC Heading"/>
    <w:basedOn w:val="Heading1"/>
    <w:next w:val="Normal"/>
    <w:uiPriority w:val="99"/>
    <w:qFormat/>
    <w:rsid w:val="00D26430"/>
    <w:pPr>
      <w:keepLines/>
      <w:numPr>
        <w:numId w:val="0"/>
      </w:numPr>
      <w:autoSpaceDE/>
      <w:autoSpaceDN/>
      <w:adjustRightInd/>
      <w:spacing w:before="240"/>
      <w:outlineLvl w:val="9"/>
    </w:pPr>
    <w:rPr>
      <w:rFonts w:ascii="Times New Roman Bold" w:hAnsi="Times New Roman Bold" w:cs="Times New Roman"/>
      <w:kern w:val="0"/>
      <w:sz w:val="28"/>
      <w:szCs w:val="28"/>
    </w:rPr>
  </w:style>
  <w:style w:type="paragraph" w:customStyle="1" w:styleId="SubTitle0">
    <w:name w:val="Sub Title"/>
    <w:basedOn w:val="Normal"/>
    <w:uiPriority w:val="99"/>
    <w:rsid w:val="00D26430"/>
    <w:pPr>
      <w:jc w:val="center"/>
    </w:pPr>
    <w:rPr>
      <w:rFonts w:ascii="Arial" w:hAnsi="Arial"/>
      <w:b/>
      <w:bCs/>
      <w:color w:val="000000"/>
    </w:rPr>
  </w:style>
  <w:style w:type="paragraph" w:styleId="FootnoteText">
    <w:name w:val="footnote text"/>
    <w:basedOn w:val="Normal"/>
    <w:link w:val="FootnoteTextChar"/>
    <w:rsid w:val="00D26430"/>
    <w:rPr>
      <w:rFonts w:ascii="Calibri" w:hAnsi="Calibri"/>
      <w:sz w:val="20"/>
      <w:szCs w:val="20"/>
    </w:rPr>
  </w:style>
  <w:style w:type="character" w:customStyle="1" w:styleId="FootnoteTextChar">
    <w:name w:val="Footnote Text Char"/>
    <w:basedOn w:val="DefaultParagraphFont"/>
    <w:link w:val="FootnoteText"/>
    <w:rsid w:val="00D26430"/>
    <w:rPr>
      <w:rFonts w:ascii="Calibri" w:hAnsi="Calibri"/>
    </w:rPr>
  </w:style>
  <w:style w:type="paragraph" w:styleId="ListNumber">
    <w:name w:val="List Number"/>
    <w:basedOn w:val="Normal"/>
    <w:uiPriority w:val="99"/>
    <w:rsid w:val="00D26430"/>
    <w:pPr>
      <w:tabs>
        <w:tab w:val="num" w:pos="360"/>
      </w:tabs>
      <w:ind w:left="360" w:hanging="360"/>
      <w:contextualSpacing/>
    </w:pPr>
    <w:rPr>
      <w:sz w:val="20"/>
      <w:szCs w:val="20"/>
    </w:rPr>
  </w:style>
  <w:style w:type="paragraph" w:customStyle="1" w:styleId="FrontMatterHeader">
    <w:name w:val="Front Matter Header"/>
    <w:next w:val="Normal"/>
    <w:uiPriority w:val="99"/>
    <w:rsid w:val="00D26430"/>
    <w:pPr>
      <w:keepNext/>
      <w:spacing w:after="360"/>
      <w:jc w:val="center"/>
      <w:outlineLvl w:val="0"/>
    </w:pPr>
    <w:rPr>
      <w:rFonts w:ascii="Arial Narrow" w:hAnsi="Arial Narrow"/>
      <w:b/>
      <w:sz w:val="36"/>
    </w:rPr>
  </w:style>
  <w:style w:type="paragraph" w:styleId="TableofFigures">
    <w:name w:val="table of figures"/>
    <w:basedOn w:val="Normal"/>
    <w:next w:val="Normal"/>
    <w:uiPriority w:val="99"/>
    <w:rsid w:val="009328A8"/>
    <w:pPr>
      <w:tabs>
        <w:tab w:val="right" w:leader="dot" w:pos="9350"/>
      </w:tabs>
      <w:spacing w:after="80"/>
    </w:pPr>
    <w:rPr>
      <w:rFonts w:ascii="Arial" w:hAnsi="Arial"/>
      <w:color w:val="000000" w:themeColor="text1"/>
      <w:sz w:val="20"/>
      <w:szCs w:val="20"/>
    </w:rPr>
  </w:style>
  <w:style w:type="paragraph" w:customStyle="1" w:styleId="VAHeading1">
    <w:name w:val="VA Heading 1"/>
    <w:basedOn w:val="Heading1"/>
    <w:next w:val="Normal"/>
    <w:uiPriority w:val="99"/>
    <w:rsid w:val="00D26430"/>
    <w:pPr>
      <w:numPr>
        <w:numId w:val="0"/>
      </w:numPr>
      <w:autoSpaceDE/>
      <w:autoSpaceDN/>
      <w:adjustRightInd/>
      <w:spacing w:before="240" w:after="240"/>
      <w:ind w:left="360" w:hanging="360"/>
    </w:pPr>
    <w:rPr>
      <w:rFonts w:ascii="Times New Roman Bold" w:hAnsi="Times New Roman Bold" w:cs="Times New Roman"/>
      <w:caps/>
      <w:sz w:val="32"/>
      <w:szCs w:val="28"/>
    </w:rPr>
  </w:style>
  <w:style w:type="character" w:customStyle="1" w:styleId="Quick">
    <w:name w:val="Quick _"/>
    <w:uiPriority w:val="99"/>
    <w:rsid w:val="00D26430"/>
    <w:rPr>
      <w:rFonts w:ascii="Times" w:hAnsi="Times"/>
      <w:sz w:val="24"/>
    </w:rPr>
  </w:style>
  <w:style w:type="paragraph" w:styleId="PlainText">
    <w:name w:val="Plain Text"/>
    <w:basedOn w:val="Normal"/>
    <w:link w:val="PlainTextChar"/>
    <w:uiPriority w:val="99"/>
    <w:rsid w:val="00D26430"/>
    <w:rPr>
      <w:rFonts w:ascii="Courier New" w:hAnsi="Courier New"/>
      <w:sz w:val="20"/>
      <w:szCs w:val="20"/>
    </w:rPr>
  </w:style>
  <w:style w:type="character" w:customStyle="1" w:styleId="PlainTextChar">
    <w:name w:val="Plain Text Char"/>
    <w:basedOn w:val="DefaultParagraphFont"/>
    <w:link w:val="PlainText"/>
    <w:uiPriority w:val="99"/>
    <w:rsid w:val="00D26430"/>
    <w:rPr>
      <w:rFonts w:ascii="Courier New" w:hAnsi="Courier New"/>
    </w:rPr>
  </w:style>
  <w:style w:type="paragraph" w:customStyle="1" w:styleId="Bullet20">
    <w:name w:val="Bullet2"/>
    <w:basedOn w:val="Normal"/>
    <w:uiPriority w:val="99"/>
    <w:rsid w:val="00D26430"/>
    <w:pPr>
      <w:tabs>
        <w:tab w:val="num" w:pos="720"/>
      </w:tabs>
      <w:ind w:left="720" w:hanging="360"/>
    </w:pPr>
    <w:rPr>
      <w:sz w:val="20"/>
      <w:szCs w:val="20"/>
    </w:rPr>
  </w:style>
  <w:style w:type="paragraph" w:customStyle="1" w:styleId="FigureTitle">
    <w:name w:val="Figure Title"/>
    <w:basedOn w:val="Normal"/>
    <w:uiPriority w:val="99"/>
    <w:rsid w:val="00D26430"/>
    <w:pPr>
      <w:spacing w:before="60" w:after="120"/>
      <w:jc w:val="center"/>
    </w:pPr>
    <w:rPr>
      <w:rFonts w:ascii="Arial" w:hAnsi="Arial"/>
      <w:b/>
      <w:color w:val="000000"/>
      <w:szCs w:val="22"/>
    </w:rPr>
  </w:style>
  <w:style w:type="paragraph" w:customStyle="1" w:styleId="12-pointTimesNR">
    <w:name w:val="12-point Times NR"/>
    <w:basedOn w:val="Normal"/>
    <w:uiPriority w:val="99"/>
    <w:rsid w:val="00D26430"/>
    <w:pPr>
      <w:spacing w:before="120" w:after="120"/>
    </w:pPr>
    <w:rPr>
      <w:color w:val="000000"/>
      <w:szCs w:val="22"/>
    </w:rPr>
  </w:style>
  <w:style w:type="paragraph" w:customStyle="1" w:styleId="Bullet">
    <w:name w:val="Bullet"/>
    <w:basedOn w:val="Normal"/>
    <w:uiPriority w:val="99"/>
    <w:rsid w:val="00D26430"/>
    <w:pPr>
      <w:spacing w:after="60"/>
      <w:ind w:left="360" w:hanging="360"/>
    </w:pPr>
    <w:rPr>
      <w:color w:val="000000"/>
      <w:sz w:val="24"/>
      <w:szCs w:val="22"/>
    </w:rPr>
  </w:style>
  <w:style w:type="paragraph" w:customStyle="1" w:styleId="Hyphen">
    <w:name w:val="Hyphen"/>
    <w:basedOn w:val="Normal"/>
    <w:uiPriority w:val="99"/>
    <w:rsid w:val="00D26430"/>
    <w:pPr>
      <w:tabs>
        <w:tab w:val="num" w:pos="720"/>
      </w:tabs>
      <w:ind w:left="1080" w:hanging="720"/>
    </w:pPr>
    <w:rPr>
      <w:color w:val="000000"/>
      <w:szCs w:val="22"/>
    </w:rPr>
  </w:style>
  <w:style w:type="paragraph" w:customStyle="1" w:styleId="FAANormal">
    <w:name w:val="FAA Normal"/>
    <w:basedOn w:val="Normal"/>
    <w:uiPriority w:val="99"/>
    <w:rsid w:val="00D26430"/>
    <w:rPr>
      <w:color w:val="000000"/>
      <w:szCs w:val="22"/>
    </w:rPr>
  </w:style>
  <w:style w:type="paragraph" w:customStyle="1" w:styleId="AcronymHeadings">
    <w:name w:val="Acronym Headings"/>
    <w:basedOn w:val="Subtitle"/>
    <w:uiPriority w:val="99"/>
    <w:rsid w:val="00D26430"/>
    <w:pPr>
      <w:spacing w:after="120"/>
      <w:jc w:val="left"/>
      <w:outlineLvl w:val="9"/>
    </w:pPr>
    <w:rPr>
      <w:rFonts w:ascii="Times New Roman" w:hAnsi="Times New Roman" w:cs="Times New Roman"/>
      <w:b/>
      <w:color w:val="000000"/>
      <w:sz w:val="22"/>
      <w:szCs w:val="22"/>
      <w:lang w:val="en-CA"/>
    </w:rPr>
  </w:style>
  <w:style w:type="paragraph" w:customStyle="1" w:styleId="TableHeaders">
    <w:name w:val="Table Headers"/>
    <w:basedOn w:val="TableText"/>
    <w:uiPriority w:val="99"/>
    <w:rsid w:val="00D26430"/>
    <w:pPr>
      <w:spacing w:before="80" w:after="80"/>
      <w:ind w:left="720" w:hanging="360"/>
      <w:jc w:val="center"/>
    </w:pPr>
    <w:rPr>
      <w:rFonts w:ascii="Times New Roman" w:hAnsi="Times New Roman" w:cs="Times New Roman"/>
      <w:b/>
      <w:lang w:val="en-CA"/>
    </w:rPr>
  </w:style>
  <w:style w:type="paragraph" w:customStyle="1" w:styleId="BodyTextIndent2Bullet">
    <w:name w:val="Body Text Indent 2 Bullet"/>
    <w:basedOn w:val="Normal"/>
    <w:uiPriority w:val="99"/>
    <w:rsid w:val="00D26430"/>
    <w:pPr>
      <w:tabs>
        <w:tab w:val="num" w:pos="720"/>
      </w:tabs>
      <w:spacing w:after="120"/>
      <w:ind w:left="720" w:hanging="360"/>
    </w:pPr>
    <w:rPr>
      <w:sz w:val="24"/>
      <w:szCs w:val="20"/>
    </w:rPr>
  </w:style>
  <w:style w:type="paragraph" w:customStyle="1" w:styleId="centerplain">
    <w:name w:val="center plain"/>
    <w:aliases w:val="cp"/>
    <w:basedOn w:val="Normal"/>
    <w:uiPriority w:val="99"/>
    <w:rsid w:val="00D26430"/>
    <w:pPr>
      <w:jc w:val="center"/>
    </w:pPr>
    <w:rPr>
      <w:rFonts w:ascii="Book Antiqua" w:hAnsi="Book Antiqua"/>
      <w:szCs w:val="20"/>
    </w:rPr>
  </w:style>
  <w:style w:type="paragraph" w:customStyle="1" w:styleId="TableNumber">
    <w:name w:val="Table Number"/>
    <w:basedOn w:val="Normal"/>
    <w:uiPriority w:val="99"/>
    <w:rsid w:val="00D26430"/>
    <w:pPr>
      <w:tabs>
        <w:tab w:val="left" w:pos="288"/>
        <w:tab w:val="num" w:pos="360"/>
      </w:tabs>
      <w:spacing w:before="40" w:after="20"/>
      <w:ind w:left="360" w:hanging="360"/>
    </w:pPr>
    <w:rPr>
      <w:rFonts w:ascii="Arial" w:hAnsi="Arial"/>
      <w:sz w:val="18"/>
      <w:szCs w:val="20"/>
    </w:rPr>
  </w:style>
  <w:style w:type="paragraph" w:customStyle="1" w:styleId="BulletListSingle">
    <w:name w:val="Bullet List Single"/>
    <w:uiPriority w:val="99"/>
    <w:rsid w:val="00D26430"/>
    <w:pPr>
      <w:tabs>
        <w:tab w:val="num" w:pos="720"/>
      </w:tabs>
      <w:spacing w:before="60"/>
      <w:ind w:left="720" w:hanging="360"/>
    </w:pPr>
    <w:rPr>
      <w:sz w:val="24"/>
    </w:rPr>
  </w:style>
  <w:style w:type="character" w:customStyle="1" w:styleId="FAANormalChar">
    <w:name w:val="FAA Normal Char"/>
    <w:uiPriority w:val="99"/>
    <w:rsid w:val="00D26430"/>
    <w:rPr>
      <w:color w:val="000000"/>
      <w:sz w:val="22"/>
    </w:rPr>
  </w:style>
  <w:style w:type="paragraph" w:customStyle="1" w:styleId="StyleHeading1SectionHeading1ghostgSectionTitlel114pt">
    <w:name w:val="Style Heading 1Section Heading1 ghostgSection Titlel1 + 14 pt..."/>
    <w:basedOn w:val="Heading1"/>
    <w:next w:val="BodyText"/>
    <w:autoRedefine/>
    <w:uiPriority w:val="99"/>
    <w:rsid w:val="00D26430"/>
    <w:pPr>
      <w:numPr>
        <w:numId w:val="0"/>
      </w:numPr>
      <w:tabs>
        <w:tab w:val="num" w:pos="792"/>
      </w:tabs>
      <w:autoSpaceDE/>
      <w:autoSpaceDN/>
      <w:adjustRightInd/>
      <w:spacing w:after="0"/>
      <w:ind w:left="792" w:hanging="432"/>
    </w:pPr>
    <w:rPr>
      <w:i/>
      <w:iCs/>
      <w:caps/>
      <w:kern w:val="0"/>
      <w:sz w:val="32"/>
      <w:szCs w:val="20"/>
    </w:rPr>
  </w:style>
  <w:style w:type="paragraph" w:customStyle="1" w:styleId="BulletListMultiple">
    <w:name w:val="Bullet List Multiple"/>
    <w:uiPriority w:val="99"/>
    <w:rsid w:val="00D26430"/>
    <w:pPr>
      <w:tabs>
        <w:tab w:val="num" w:pos="720"/>
      </w:tabs>
      <w:spacing w:before="80" w:after="80"/>
      <w:ind w:left="720" w:hanging="360"/>
    </w:pPr>
    <w:rPr>
      <w:sz w:val="24"/>
    </w:rPr>
  </w:style>
  <w:style w:type="paragraph" w:customStyle="1" w:styleId="lowercasealpha">
    <w:name w:val="lowercasealpha"/>
    <w:basedOn w:val="BodyText"/>
    <w:next w:val="BodyText"/>
    <w:uiPriority w:val="99"/>
    <w:rsid w:val="00D26430"/>
    <w:pPr>
      <w:tabs>
        <w:tab w:val="num" w:pos="360"/>
      </w:tabs>
      <w:spacing w:before="0"/>
      <w:ind w:left="360" w:hanging="360"/>
    </w:pPr>
    <w:rPr>
      <w:sz w:val="20"/>
      <w:lang w:val="en-CA"/>
    </w:rPr>
  </w:style>
  <w:style w:type="paragraph" w:customStyle="1" w:styleId="TableTopRow">
    <w:name w:val="Table Top Row"/>
    <w:basedOn w:val="TableText"/>
    <w:uiPriority w:val="99"/>
    <w:rsid w:val="00D26430"/>
    <w:pPr>
      <w:shd w:val="clear" w:color="auto" w:fill="E0E0E0"/>
      <w:spacing w:before="20" w:after="20"/>
      <w:ind w:left="720" w:hanging="360"/>
      <w:jc w:val="center"/>
    </w:pPr>
    <w:rPr>
      <w:rFonts w:ascii="Times New Roman" w:hAnsi="Times New Roman" w:cs="Times New Roman"/>
      <w:b/>
      <w:szCs w:val="22"/>
      <w:lang w:val="en-CA"/>
    </w:rPr>
  </w:style>
  <w:style w:type="paragraph" w:styleId="BodyText2">
    <w:name w:val="Body Text 2"/>
    <w:basedOn w:val="Normal"/>
    <w:link w:val="BodyText2Char"/>
    <w:uiPriority w:val="99"/>
    <w:rsid w:val="00D26430"/>
    <w:pPr>
      <w:spacing w:after="120" w:line="480" w:lineRule="auto"/>
    </w:pPr>
    <w:rPr>
      <w:sz w:val="20"/>
      <w:szCs w:val="20"/>
      <w:lang w:val="en-CA"/>
    </w:rPr>
  </w:style>
  <w:style w:type="character" w:customStyle="1" w:styleId="BodyText2Char">
    <w:name w:val="Body Text 2 Char"/>
    <w:basedOn w:val="DefaultParagraphFont"/>
    <w:link w:val="BodyText2"/>
    <w:uiPriority w:val="99"/>
    <w:rsid w:val="00D26430"/>
    <w:rPr>
      <w:lang w:val="en-CA"/>
    </w:rPr>
  </w:style>
  <w:style w:type="character" w:customStyle="1" w:styleId="Header2Char">
    <w:name w:val="*Header 2 Char"/>
    <w:link w:val="Header2"/>
    <w:uiPriority w:val="99"/>
    <w:locked/>
    <w:rsid w:val="00D26430"/>
    <w:rPr>
      <w:rFonts w:ascii="Times New Roman Bold" w:hAnsi="Times New Roman Bold"/>
      <w:b/>
      <w:sz w:val="24"/>
      <w:szCs w:val="22"/>
    </w:rPr>
  </w:style>
  <w:style w:type="character" w:customStyle="1" w:styleId="Bullet1Char1">
    <w:name w:val="*Bullet 1 Char1"/>
    <w:link w:val="Bullet1"/>
    <w:uiPriority w:val="99"/>
    <w:locked/>
    <w:rsid w:val="00D26430"/>
    <w:rPr>
      <w:color w:val="000000"/>
      <w:sz w:val="24"/>
      <w:szCs w:val="22"/>
    </w:rPr>
  </w:style>
  <w:style w:type="character" w:customStyle="1" w:styleId="x464283423-10092009">
    <w:name w:val="x_464283423-10092009"/>
    <w:basedOn w:val="DefaultParagraphFont"/>
    <w:uiPriority w:val="99"/>
    <w:rsid w:val="00D26430"/>
    <w:rPr>
      <w:rFonts w:cs="Times New Roman"/>
    </w:rPr>
  </w:style>
  <w:style w:type="paragraph" w:customStyle="1" w:styleId="Style1">
    <w:name w:val="Style1"/>
    <w:basedOn w:val="Normal"/>
    <w:uiPriority w:val="99"/>
    <w:rsid w:val="00D26430"/>
    <w:pPr>
      <w:spacing w:after="120"/>
    </w:pPr>
    <w:rPr>
      <w:sz w:val="24"/>
    </w:rPr>
  </w:style>
  <w:style w:type="paragraph" w:customStyle="1" w:styleId="LANSCLABody">
    <w:name w:val="LAN_SCLA Body"/>
    <w:basedOn w:val="Normal"/>
    <w:link w:val="LANSCLABodyChar"/>
    <w:uiPriority w:val="99"/>
    <w:rsid w:val="00D26430"/>
    <w:pPr>
      <w:spacing w:before="120" w:after="60"/>
    </w:pPr>
    <w:rPr>
      <w:sz w:val="24"/>
      <w:szCs w:val="20"/>
    </w:rPr>
  </w:style>
  <w:style w:type="character" w:customStyle="1" w:styleId="LANSCLABodyChar">
    <w:name w:val="LAN_SCLA Body Char"/>
    <w:link w:val="LANSCLABody"/>
    <w:uiPriority w:val="99"/>
    <w:locked/>
    <w:rsid w:val="00D26430"/>
    <w:rPr>
      <w:sz w:val="24"/>
    </w:rPr>
  </w:style>
  <w:style w:type="paragraph" w:styleId="DocumentMap">
    <w:name w:val="Document Map"/>
    <w:basedOn w:val="Normal"/>
    <w:link w:val="DocumentMapChar"/>
    <w:uiPriority w:val="99"/>
    <w:rsid w:val="00D2643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D26430"/>
    <w:rPr>
      <w:rFonts w:ascii="Tahoma" w:hAnsi="Tahoma" w:cs="Tahoma"/>
      <w:shd w:val="clear" w:color="auto" w:fill="000080"/>
    </w:rPr>
  </w:style>
  <w:style w:type="paragraph" w:customStyle="1" w:styleId="centerbold">
    <w:name w:val="center bold"/>
    <w:aliases w:val="cbo"/>
    <w:basedOn w:val="Normal"/>
    <w:uiPriority w:val="99"/>
    <w:rsid w:val="00D26430"/>
    <w:pPr>
      <w:jc w:val="center"/>
    </w:pPr>
    <w:rPr>
      <w:rFonts w:ascii="Book Antiqua" w:hAnsi="Book Antiqua"/>
      <w:b/>
      <w:sz w:val="24"/>
      <w:szCs w:val="20"/>
    </w:rPr>
  </w:style>
  <w:style w:type="paragraph" w:customStyle="1" w:styleId="default0">
    <w:name w:val="default"/>
    <w:basedOn w:val="Normal"/>
    <w:uiPriority w:val="99"/>
    <w:rsid w:val="00D26430"/>
    <w:pPr>
      <w:spacing w:before="100" w:beforeAutospacing="1" w:after="100" w:afterAutospacing="1"/>
    </w:pPr>
    <w:rPr>
      <w:sz w:val="24"/>
    </w:rPr>
  </w:style>
  <w:style w:type="paragraph" w:customStyle="1" w:styleId="body10">
    <w:name w:val="body1"/>
    <w:basedOn w:val="Normal"/>
    <w:uiPriority w:val="99"/>
    <w:rsid w:val="00D26430"/>
    <w:pPr>
      <w:spacing w:before="100" w:beforeAutospacing="1" w:after="100" w:afterAutospacing="1"/>
    </w:pPr>
    <w:rPr>
      <w:sz w:val="24"/>
    </w:rPr>
  </w:style>
  <w:style w:type="character" w:customStyle="1" w:styleId="CommentTextChar2">
    <w:name w:val="Comment Text Char2"/>
    <w:uiPriority w:val="99"/>
    <w:semiHidden/>
    <w:locked/>
    <w:rsid w:val="00D26430"/>
    <w:rPr>
      <w:rFonts w:ascii="Times" w:eastAsia="Times New Roman" w:hAnsi="Times" w:cs="Times New Roman"/>
      <w:sz w:val="20"/>
      <w:szCs w:val="20"/>
    </w:rPr>
  </w:style>
  <w:style w:type="paragraph" w:customStyle="1" w:styleId="TableText0">
    <w:name w:val="TableText"/>
    <w:aliases w:val="tt"/>
    <w:uiPriority w:val="99"/>
    <w:rsid w:val="00D26430"/>
    <w:pPr>
      <w:spacing w:before="40" w:after="40"/>
    </w:pPr>
    <w:rPr>
      <w:rFonts w:ascii="Arial" w:hAnsi="Arial"/>
    </w:rPr>
  </w:style>
  <w:style w:type="paragraph" w:customStyle="1" w:styleId="Listdot1">
    <w:name w:val="Listdot1"/>
    <w:basedOn w:val="Default"/>
    <w:next w:val="Default"/>
    <w:uiPriority w:val="99"/>
    <w:rsid w:val="00D26430"/>
    <w:rPr>
      <w:rFonts w:ascii="IEFEBD+TimesNewRoman" w:hAnsi="IEFEBD+TimesNewRoman"/>
      <w:color w:val="auto"/>
    </w:rPr>
  </w:style>
  <w:style w:type="character" w:customStyle="1" w:styleId="Body1Char">
    <w:name w:val="*Body 1 Char"/>
    <w:link w:val="Body1"/>
    <w:uiPriority w:val="99"/>
    <w:locked/>
    <w:rsid w:val="00D26430"/>
    <w:rPr>
      <w:sz w:val="22"/>
      <w:szCs w:val="22"/>
    </w:rPr>
  </w:style>
  <w:style w:type="paragraph" w:customStyle="1" w:styleId="CM12">
    <w:name w:val="CM12"/>
    <w:basedOn w:val="Default"/>
    <w:next w:val="Default"/>
    <w:uiPriority w:val="99"/>
    <w:rsid w:val="00D26430"/>
    <w:rPr>
      <w:color w:val="auto"/>
    </w:rPr>
  </w:style>
  <w:style w:type="paragraph" w:customStyle="1" w:styleId="CM7">
    <w:name w:val="CM7"/>
    <w:basedOn w:val="Default"/>
    <w:next w:val="Default"/>
    <w:uiPriority w:val="99"/>
    <w:rsid w:val="00D26430"/>
    <w:pPr>
      <w:spacing w:line="276" w:lineRule="atLeast"/>
    </w:pPr>
    <w:rPr>
      <w:color w:val="auto"/>
    </w:rPr>
  </w:style>
  <w:style w:type="paragraph" w:customStyle="1" w:styleId="colsub-heading">
    <w:name w:val="col sub-heading"/>
    <w:aliases w:val="csh"/>
    <w:basedOn w:val="Normal"/>
    <w:uiPriority w:val="99"/>
    <w:rsid w:val="00D26430"/>
    <w:pPr>
      <w:spacing w:before="80" w:after="80"/>
      <w:jc w:val="center"/>
    </w:pPr>
    <w:rPr>
      <w:rFonts w:ascii="Book Antiqua" w:hAnsi="Book Antiqua"/>
      <w:b/>
      <w:sz w:val="24"/>
      <w:szCs w:val="20"/>
      <w:lang w:val="en-GB"/>
    </w:rPr>
  </w:style>
  <w:style w:type="paragraph" w:customStyle="1" w:styleId="harveyball">
    <w:name w:val="harvey ball"/>
    <w:basedOn w:val="Normal"/>
    <w:uiPriority w:val="99"/>
    <w:rsid w:val="00D26430"/>
    <w:pPr>
      <w:spacing w:before="20" w:after="20"/>
      <w:jc w:val="center"/>
    </w:pPr>
    <w:rPr>
      <w:rFonts w:ascii="Harvey Balls" w:hAnsi="Harvey Balls"/>
      <w:szCs w:val="20"/>
      <w:lang w:val="en-GB"/>
    </w:rPr>
  </w:style>
  <w:style w:type="character" w:customStyle="1" w:styleId="CommentTextChar1">
    <w:name w:val="Comment Text Char1"/>
    <w:uiPriority w:val="99"/>
    <w:locked/>
    <w:rsid w:val="00D26430"/>
    <w:rPr>
      <w:rFonts w:ascii="Times" w:hAnsi="Times"/>
      <w:lang w:val="en-US" w:eastAsia="en-US"/>
    </w:rPr>
  </w:style>
  <w:style w:type="character" w:styleId="FootnoteReference">
    <w:name w:val="footnote reference"/>
    <w:basedOn w:val="DefaultParagraphFont"/>
    <w:rsid w:val="00D26430"/>
    <w:rPr>
      <w:rFonts w:cs="Times New Roman"/>
      <w:vertAlign w:val="superscript"/>
    </w:rPr>
  </w:style>
  <w:style w:type="paragraph" w:customStyle="1" w:styleId="FormSystemName">
    <w:name w:val="FormSystemName"/>
    <w:basedOn w:val="Normal"/>
    <w:uiPriority w:val="99"/>
    <w:rsid w:val="00D26430"/>
    <w:pPr>
      <w:jc w:val="center"/>
    </w:pPr>
    <w:rPr>
      <w:b/>
      <w:sz w:val="24"/>
    </w:rPr>
  </w:style>
  <w:style w:type="paragraph" w:customStyle="1" w:styleId="Table">
    <w:name w:val="Table"/>
    <w:basedOn w:val="Normal"/>
    <w:uiPriority w:val="99"/>
    <w:rsid w:val="00D26430"/>
    <w:pPr>
      <w:keepNext/>
      <w:suppressAutoHyphens/>
      <w:overflowPunct w:val="0"/>
      <w:autoSpaceDE w:val="0"/>
      <w:autoSpaceDN w:val="0"/>
      <w:adjustRightInd w:val="0"/>
      <w:spacing w:before="120"/>
      <w:textAlignment w:val="baseline"/>
    </w:pPr>
    <w:rPr>
      <w:b/>
      <w:caps/>
      <w:spacing w:val="-3"/>
      <w:sz w:val="24"/>
      <w:szCs w:val="20"/>
    </w:rPr>
  </w:style>
  <w:style w:type="paragraph" w:customStyle="1" w:styleId="TableBullets">
    <w:name w:val="Table Bullets"/>
    <w:basedOn w:val="BodyText"/>
    <w:uiPriority w:val="99"/>
    <w:rsid w:val="00D26430"/>
    <w:pPr>
      <w:spacing w:before="40" w:after="40"/>
      <w:ind w:left="720" w:hanging="360"/>
    </w:pPr>
    <w:rPr>
      <w:rFonts w:ascii="Arial" w:hAnsi="Arial"/>
      <w:sz w:val="20"/>
      <w:lang w:val="en-CA"/>
    </w:rPr>
  </w:style>
  <w:style w:type="paragraph" w:customStyle="1" w:styleId="StyleCaptionCentered">
    <w:name w:val="Style Caption + Centered"/>
    <w:basedOn w:val="Caption"/>
    <w:uiPriority w:val="99"/>
    <w:rsid w:val="00D26430"/>
    <w:pPr>
      <w:keepNext w:val="0"/>
      <w:keepLines w:val="0"/>
      <w:spacing w:before="0" w:after="200"/>
    </w:pPr>
    <w:rPr>
      <w:color w:val="4F81BD"/>
      <w:sz w:val="18"/>
    </w:rPr>
  </w:style>
  <w:style w:type="character" w:styleId="Emphasis">
    <w:name w:val="Emphasis"/>
    <w:basedOn w:val="DefaultParagraphFont"/>
    <w:uiPriority w:val="99"/>
    <w:qFormat/>
    <w:rsid w:val="00D26430"/>
    <w:rPr>
      <w:rFonts w:cs="Times New Roman"/>
      <w:b/>
    </w:rPr>
  </w:style>
  <w:style w:type="paragraph" w:customStyle="1" w:styleId="sub-heading">
    <w:name w:val="sub-heading"/>
    <w:aliases w:val="sh"/>
    <w:basedOn w:val="Heading2"/>
    <w:uiPriority w:val="99"/>
    <w:rsid w:val="00D26430"/>
    <w:pPr>
      <w:numPr>
        <w:ilvl w:val="0"/>
        <w:numId w:val="0"/>
      </w:numPr>
      <w:tabs>
        <w:tab w:val="clear" w:pos="900"/>
      </w:tabs>
      <w:spacing w:before="0" w:after="280"/>
    </w:pPr>
    <w:rPr>
      <w:rFonts w:ascii="Book Antiqua" w:hAnsi="Book Antiqua" w:cs="Times New Roman"/>
      <w:iCs w:val="0"/>
      <w:kern w:val="0"/>
      <w:sz w:val="24"/>
      <w:szCs w:val="20"/>
      <w:lang w:val="en-GB"/>
    </w:rPr>
  </w:style>
  <w:style w:type="paragraph" w:customStyle="1" w:styleId="TableTitle">
    <w:name w:val="Table Title"/>
    <w:basedOn w:val="Normal"/>
    <w:uiPriority w:val="99"/>
    <w:rsid w:val="00D26430"/>
    <w:pPr>
      <w:keepNext/>
      <w:numPr>
        <w:ilvl w:val="12"/>
      </w:numPr>
      <w:spacing w:before="40" w:after="40"/>
      <w:jc w:val="center"/>
    </w:pPr>
    <w:rPr>
      <w:b/>
      <w:sz w:val="24"/>
    </w:rPr>
  </w:style>
  <w:style w:type="paragraph" w:customStyle="1" w:styleId="TableColumHeading">
    <w:name w:val="Table Colum Heading"/>
    <w:basedOn w:val="Normal"/>
    <w:uiPriority w:val="99"/>
    <w:rsid w:val="00D26430"/>
    <w:pPr>
      <w:keepNext/>
      <w:numPr>
        <w:ilvl w:val="12"/>
      </w:numPr>
      <w:spacing w:before="40" w:after="40"/>
      <w:jc w:val="center"/>
    </w:pPr>
    <w:rPr>
      <w:b/>
      <w:sz w:val="16"/>
    </w:rPr>
  </w:style>
  <w:style w:type="paragraph" w:customStyle="1" w:styleId="HeadingSecurityControl">
    <w:name w:val="Heading: Security Control"/>
    <w:basedOn w:val="Normal"/>
    <w:next w:val="Normal"/>
    <w:uiPriority w:val="99"/>
    <w:rsid w:val="00D26430"/>
    <w:pPr>
      <w:keepNext/>
      <w:spacing w:after="120"/>
    </w:pPr>
    <w:rPr>
      <w:bCs/>
      <w:sz w:val="24"/>
      <w:u w:val="single"/>
    </w:rPr>
  </w:style>
  <w:style w:type="paragraph" w:customStyle="1" w:styleId="TextTableCell">
    <w:name w:val="Text Table Cell"/>
    <w:basedOn w:val="Normal"/>
    <w:uiPriority w:val="99"/>
    <w:rsid w:val="00D26430"/>
    <w:pPr>
      <w:spacing w:beforeLines="40" w:afterLines="40"/>
    </w:pPr>
    <w:rPr>
      <w:sz w:val="14"/>
    </w:rPr>
  </w:style>
  <w:style w:type="paragraph" w:customStyle="1" w:styleId="TOCColumnHeading">
    <w:name w:val="TOCColumnHeading"/>
    <w:basedOn w:val="Normal"/>
    <w:next w:val="Normal"/>
    <w:uiPriority w:val="99"/>
    <w:rsid w:val="00D26430"/>
    <w:pPr>
      <w:jc w:val="right"/>
    </w:pPr>
    <w:rPr>
      <w:b/>
      <w:bCs/>
      <w:sz w:val="24"/>
      <w:u w:val="single"/>
    </w:rPr>
  </w:style>
  <w:style w:type="paragraph" w:customStyle="1" w:styleId="HeadingVulnerability">
    <w:name w:val="Heading: Vulnerability"/>
    <w:basedOn w:val="Normal"/>
    <w:next w:val="Normal"/>
    <w:uiPriority w:val="99"/>
    <w:rsid w:val="00D26430"/>
    <w:pPr>
      <w:keepNext/>
      <w:spacing w:before="240" w:after="120"/>
      <w:ind w:left="1440" w:hanging="720"/>
    </w:pPr>
    <w:rPr>
      <w:b/>
      <w:bCs/>
      <w:sz w:val="24"/>
    </w:rPr>
  </w:style>
  <w:style w:type="paragraph" w:customStyle="1" w:styleId="TableTextVulnerabilities">
    <w:name w:val="Table Text Vulnerabilities"/>
    <w:basedOn w:val="Normal"/>
    <w:uiPriority w:val="99"/>
    <w:rsid w:val="00D26430"/>
    <w:pPr>
      <w:numPr>
        <w:ilvl w:val="12"/>
      </w:numPr>
      <w:spacing w:before="40" w:after="40"/>
      <w:jc w:val="center"/>
    </w:pPr>
    <w:rPr>
      <w:sz w:val="16"/>
    </w:rPr>
  </w:style>
  <w:style w:type="paragraph" w:styleId="BodyTextFirstIndent">
    <w:name w:val="Body Text First Indent"/>
    <w:basedOn w:val="BodyText"/>
    <w:link w:val="BodyTextFirstIndentChar"/>
    <w:uiPriority w:val="99"/>
    <w:rsid w:val="00D26430"/>
    <w:pPr>
      <w:spacing w:before="0"/>
      <w:ind w:firstLine="210"/>
    </w:pPr>
    <w:rPr>
      <w:szCs w:val="24"/>
      <w:lang w:val="en-CA"/>
    </w:rPr>
  </w:style>
  <w:style w:type="character" w:customStyle="1" w:styleId="BodyTextFirstIndentChar">
    <w:name w:val="Body Text First Indent Char"/>
    <w:basedOn w:val="BodyTextChar"/>
    <w:link w:val="BodyTextFirstIndent"/>
    <w:uiPriority w:val="99"/>
    <w:rsid w:val="00D26430"/>
    <w:rPr>
      <w:color w:val="000000" w:themeColor="text1"/>
      <w:sz w:val="24"/>
      <w:szCs w:val="24"/>
      <w:lang w:val="en-CA" w:eastAsia="en-US" w:bidi="ar-SA"/>
    </w:rPr>
  </w:style>
  <w:style w:type="paragraph" w:customStyle="1" w:styleId="BodyTextBulletedParagraph">
    <w:name w:val="Body Text Bulleted Paragraph"/>
    <w:basedOn w:val="Normal"/>
    <w:uiPriority w:val="99"/>
    <w:rsid w:val="00D26430"/>
    <w:pPr>
      <w:tabs>
        <w:tab w:val="num" w:pos="720"/>
      </w:tabs>
      <w:spacing w:after="120"/>
      <w:ind w:left="720" w:hanging="360"/>
    </w:pPr>
    <w:rPr>
      <w:sz w:val="24"/>
    </w:rPr>
  </w:style>
  <w:style w:type="paragraph" w:customStyle="1" w:styleId="CaptionTable">
    <w:name w:val="Caption Table"/>
    <w:basedOn w:val="Normal"/>
    <w:link w:val="CaptionTableChar"/>
    <w:uiPriority w:val="99"/>
    <w:rsid w:val="00D26430"/>
    <w:pPr>
      <w:spacing w:before="120" w:after="120"/>
      <w:jc w:val="center"/>
    </w:pPr>
    <w:rPr>
      <w:b/>
      <w:sz w:val="24"/>
      <w:szCs w:val="20"/>
    </w:rPr>
  </w:style>
  <w:style w:type="paragraph" w:customStyle="1" w:styleId="BodyText0">
    <w:name w:val="@BodyText"/>
    <w:basedOn w:val="Normal"/>
    <w:autoRedefine/>
    <w:uiPriority w:val="99"/>
    <w:rsid w:val="00D26430"/>
    <w:pPr>
      <w:spacing w:before="120" w:after="120"/>
    </w:pPr>
    <w:rPr>
      <w:szCs w:val="20"/>
    </w:rPr>
  </w:style>
  <w:style w:type="paragraph" w:customStyle="1" w:styleId="BodyTextLR">
    <w:name w:val="@BodyTextLR"/>
    <w:basedOn w:val="Normal"/>
    <w:autoRedefine/>
    <w:uiPriority w:val="99"/>
    <w:rsid w:val="00D26430"/>
    <w:pPr>
      <w:spacing w:before="120" w:after="120"/>
      <w:ind w:left="720" w:right="720"/>
    </w:pPr>
    <w:rPr>
      <w:szCs w:val="20"/>
    </w:rPr>
  </w:style>
  <w:style w:type="paragraph" w:customStyle="1" w:styleId="BodyTextSS">
    <w:name w:val="@BodyTextSS"/>
    <w:basedOn w:val="Normal"/>
    <w:uiPriority w:val="99"/>
    <w:rsid w:val="00D26430"/>
    <w:pPr>
      <w:spacing w:before="120" w:after="120"/>
      <w:jc w:val="both"/>
    </w:pPr>
    <w:rPr>
      <w:szCs w:val="20"/>
    </w:rPr>
  </w:style>
  <w:style w:type="paragraph" w:styleId="Date">
    <w:name w:val="Date"/>
    <w:basedOn w:val="Normal"/>
    <w:link w:val="DateChar"/>
    <w:uiPriority w:val="99"/>
    <w:rsid w:val="00D26430"/>
    <w:rPr>
      <w:rFonts w:ascii="Palatino" w:hAnsi="Palatino"/>
      <w:sz w:val="20"/>
      <w:szCs w:val="20"/>
    </w:rPr>
  </w:style>
  <w:style w:type="character" w:customStyle="1" w:styleId="DateChar">
    <w:name w:val="Date Char"/>
    <w:basedOn w:val="DefaultParagraphFont"/>
    <w:link w:val="Date"/>
    <w:uiPriority w:val="99"/>
    <w:rsid w:val="00D26430"/>
    <w:rPr>
      <w:rFonts w:ascii="Palatino" w:hAnsi="Palatino"/>
    </w:rPr>
  </w:style>
  <w:style w:type="paragraph" w:styleId="BodyTextIndent3">
    <w:name w:val="Body Text Indent 3"/>
    <w:basedOn w:val="Normal"/>
    <w:link w:val="BodyTextIndent3Char"/>
    <w:uiPriority w:val="99"/>
    <w:rsid w:val="00D26430"/>
    <w:pPr>
      <w:spacing w:after="120"/>
      <w:ind w:left="360"/>
    </w:pPr>
    <w:rPr>
      <w:sz w:val="16"/>
      <w:szCs w:val="16"/>
    </w:rPr>
  </w:style>
  <w:style w:type="character" w:customStyle="1" w:styleId="BodyTextIndent3Char">
    <w:name w:val="Body Text Indent 3 Char"/>
    <w:basedOn w:val="DefaultParagraphFont"/>
    <w:link w:val="BodyTextIndent3"/>
    <w:uiPriority w:val="99"/>
    <w:rsid w:val="00D26430"/>
    <w:rPr>
      <w:sz w:val="16"/>
      <w:szCs w:val="16"/>
    </w:rPr>
  </w:style>
  <w:style w:type="paragraph" w:customStyle="1" w:styleId="Header20">
    <w:name w:val="Header 2"/>
    <w:basedOn w:val="BodyText"/>
    <w:uiPriority w:val="99"/>
    <w:rsid w:val="00D26430"/>
    <w:pPr>
      <w:spacing w:before="0"/>
    </w:pPr>
    <w:rPr>
      <w:szCs w:val="24"/>
      <w:lang w:val="en-CA"/>
    </w:rPr>
  </w:style>
  <w:style w:type="paragraph" w:customStyle="1" w:styleId="NormalUnderline">
    <w:name w:val="Normal + Underline"/>
    <w:aliases w:val="After:  6 pt"/>
    <w:basedOn w:val="Normal"/>
    <w:uiPriority w:val="99"/>
    <w:rsid w:val="00D26430"/>
    <w:rPr>
      <w:sz w:val="24"/>
      <w:u w:val="single"/>
    </w:rPr>
  </w:style>
  <w:style w:type="character" w:customStyle="1" w:styleId="NormalWebChar">
    <w:name w:val="Normal (Web) Char"/>
    <w:basedOn w:val="DefaultParagraphFont"/>
    <w:link w:val="NormalWeb"/>
    <w:uiPriority w:val="99"/>
    <w:locked/>
    <w:rsid w:val="00D26430"/>
    <w:rPr>
      <w:rFonts w:ascii="Verdana" w:hAnsi="Verdana"/>
      <w:color w:val="333333"/>
      <w:sz w:val="17"/>
      <w:szCs w:val="17"/>
    </w:rPr>
  </w:style>
  <w:style w:type="paragraph" w:customStyle="1" w:styleId="Tabletext1">
    <w:name w:val="Tabletext"/>
    <w:basedOn w:val="Normal"/>
    <w:uiPriority w:val="99"/>
    <w:rsid w:val="00D26430"/>
    <w:pPr>
      <w:keepLines/>
      <w:widowControl w:val="0"/>
      <w:spacing w:after="120" w:line="240" w:lineRule="atLeast"/>
    </w:pPr>
    <w:rPr>
      <w:sz w:val="20"/>
      <w:szCs w:val="20"/>
    </w:rPr>
  </w:style>
  <w:style w:type="paragraph" w:customStyle="1" w:styleId="Bullet10">
    <w:name w:val="Bullet1"/>
    <w:basedOn w:val="Normal"/>
    <w:uiPriority w:val="99"/>
    <w:rsid w:val="00D26430"/>
    <w:pPr>
      <w:tabs>
        <w:tab w:val="num" w:pos="360"/>
      </w:tabs>
      <w:spacing w:before="120"/>
    </w:pPr>
    <w:rPr>
      <w:color w:val="000000"/>
      <w:szCs w:val="22"/>
    </w:rPr>
  </w:style>
  <w:style w:type="paragraph" w:customStyle="1" w:styleId="normalarial">
    <w:name w:val="normal+arial"/>
    <w:basedOn w:val="Normal"/>
    <w:uiPriority w:val="99"/>
    <w:rsid w:val="00D26430"/>
    <w:pPr>
      <w:jc w:val="center"/>
    </w:pPr>
    <w:rPr>
      <w:rFonts w:ascii="Arial" w:hAnsi="Arial"/>
      <w:b/>
      <w:bCs/>
      <w:sz w:val="24"/>
      <w:szCs w:val="20"/>
    </w:rPr>
  </w:style>
  <w:style w:type="paragraph" w:customStyle="1" w:styleId="HeadingA4">
    <w:name w:val="Heading A4"/>
    <w:basedOn w:val="Normal"/>
    <w:uiPriority w:val="99"/>
    <w:rsid w:val="00D26430"/>
    <w:rPr>
      <w:color w:val="000000"/>
      <w:szCs w:val="22"/>
    </w:rPr>
  </w:style>
  <w:style w:type="paragraph" w:styleId="BodyText3">
    <w:name w:val="Body Text 3"/>
    <w:basedOn w:val="Normal"/>
    <w:link w:val="BodyText3Char"/>
    <w:uiPriority w:val="99"/>
    <w:rsid w:val="00D26430"/>
    <w:pPr>
      <w:spacing w:after="120"/>
    </w:pPr>
    <w:rPr>
      <w:sz w:val="16"/>
      <w:szCs w:val="16"/>
    </w:rPr>
  </w:style>
  <w:style w:type="character" w:customStyle="1" w:styleId="BodyText3Char">
    <w:name w:val="Body Text 3 Char"/>
    <w:basedOn w:val="DefaultParagraphFont"/>
    <w:link w:val="BodyText3"/>
    <w:uiPriority w:val="99"/>
    <w:rsid w:val="00D26430"/>
    <w:rPr>
      <w:sz w:val="16"/>
      <w:szCs w:val="16"/>
    </w:rPr>
  </w:style>
  <w:style w:type="paragraph" w:customStyle="1" w:styleId="AppendixTitle">
    <w:name w:val="Appendix Title"/>
    <w:basedOn w:val="Normal"/>
    <w:uiPriority w:val="99"/>
    <w:rsid w:val="00D26430"/>
    <w:pPr>
      <w:spacing w:before="120" w:after="120"/>
    </w:pPr>
    <w:rPr>
      <w:rFonts w:ascii="Arial" w:hAnsi="Arial"/>
      <w:b/>
      <w:color w:val="000000"/>
      <w:sz w:val="28"/>
      <w:szCs w:val="22"/>
    </w:rPr>
  </w:style>
  <w:style w:type="paragraph" w:customStyle="1" w:styleId="Thispage">
    <w:name w:val="This page"/>
    <w:basedOn w:val="Normal"/>
    <w:uiPriority w:val="99"/>
    <w:rsid w:val="00D26430"/>
    <w:pPr>
      <w:spacing w:before="2040" w:after="120"/>
      <w:jc w:val="center"/>
    </w:pPr>
    <w:rPr>
      <w:rFonts w:ascii="Arial" w:hAnsi="Arial"/>
      <w:b/>
      <w:color w:val="000000"/>
      <w:sz w:val="28"/>
      <w:szCs w:val="22"/>
    </w:rPr>
  </w:style>
  <w:style w:type="paragraph" w:customStyle="1" w:styleId="Style2">
    <w:name w:val="Style2"/>
    <w:basedOn w:val="Normal"/>
    <w:uiPriority w:val="99"/>
    <w:rsid w:val="00D26430"/>
    <w:pPr>
      <w:spacing w:before="240" w:after="120"/>
      <w:jc w:val="both"/>
    </w:pPr>
    <w:rPr>
      <w:b/>
      <w:color w:val="000000"/>
      <w:szCs w:val="22"/>
    </w:rPr>
  </w:style>
  <w:style w:type="paragraph" w:styleId="BodyTextIndent2">
    <w:name w:val="Body Text Indent 2"/>
    <w:basedOn w:val="Normal"/>
    <w:link w:val="BodyTextIndent2Char"/>
    <w:uiPriority w:val="99"/>
    <w:rsid w:val="00D26430"/>
    <w:pPr>
      <w:spacing w:before="120" w:after="120"/>
      <w:ind w:left="270" w:hanging="270"/>
    </w:pPr>
    <w:rPr>
      <w:i/>
      <w:color w:val="000000"/>
      <w:szCs w:val="22"/>
    </w:rPr>
  </w:style>
  <w:style w:type="character" w:customStyle="1" w:styleId="BodyTextIndent2Char">
    <w:name w:val="Body Text Indent 2 Char"/>
    <w:basedOn w:val="DefaultParagraphFont"/>
    <w:link w:val="BodyTextIndent2"/>
    <w:uiPriority w:val="99"/>
    <w:rsid w:val="00D26430"/>
    <w:rPr>
      <w:i/>
      <w:color w:val="000000"/>
      <w:sz w:val="22"/>
      <w:szCs w:val="22"/>
    </w:rPr>
  </w:style>
  <w:style w:type="paragraph" w:styleId="List">
    <w:name w:val="List"/>
    <w:basedOn w:val="Normal"/>
    <w:uiPriority w:val="99"/>
    <w:rsid w:val="00D26430"/>
    <w:pPr>
      <w:ind w:left="360" w:hanging="360"/>
      <w:jc w:val="both"/>
    </w:pPr>
    <w:rPr>
      <w:color w:val="000000"/>
      <w:sz w:val="20"/>
      <w:szCs w:val="22"/>
    </w:rPr>
  </w:style>
  <w:style w:type="paragraph" w:customStyle="1" w:styleId="APPENDIX">
    <w:name w:val="APPENDIX"/>
    <w:basedOn w:val="Normal"/>
    <w:uiPriority w:val="99"/>
    <w:rsid w:val="00D26430"/>
    <w:pPr>
      <w:jc w:val="center"/>
    </w:pPr>
    <w:rPr>
      <w:b/>
      <w:caps/>
      <w:color w:val="000000"/>
      <w:szCs w:val="22"/>
    </w:rPr>
  </w:style>
  <w:style w:type="paragraph" w:customStyle="1" w:styleId="Titles">
    <w:name w:val="Titles"/>
    <w:basedOn w:val="Normal"/>
    <w:next w:val="Normal"/>
    <w:autoRedefine/>
    <w:uiPriority w:val="99"/>
    <w:rsid w:val="00D26430"/>
    <w:pPr>
      <w:spacing w:before="240" w:after="60"/>
    </w:pPr>
    <w:rPr>
      <w:b/>
      <w:color w:val="000000"/>
      <w:szCs w:val="22"/>
    </w:rPr>
  </w:style>
  <w:style w:type="paragraph" w:customStyle="1" w:styleId="Figure">
    <w:name w:val="Figure"/>
    <w:basedOn w:val="Normal"/>
    <w:autoRedefine/>
    <w:uiPriority w:val="99"/>
    <w:rsid w:val="00D26430"/>
    <w:pPr>
      <w:spacing w:before="240" w:after="60"/>
      <w:jc w:val="center"/>
    </w:pPr>
    <w:rPr>
      <w:b/>
      <w:color w:val="000000"/>
      <w:szCs w:val="22"/>
    </w:rPr>
  </w:style>
  <w:style w:type="paragraph" w:customStyle="1" w:styleId="Appendix0">
    <w:name w:val="Appendix"/>
    <w:basedOn w:val="Normal"/>
    <w:autoRedefine/>
    <w:uiPriority w:val="99"/>
    <w:rsid w:val="00D26430"/>
    <w:pPr>
      <w:spacing w:before="240" w:after="120"/>
      <w:jc w:val="center"/>
    </w:pPr>
    <w:rPr>
      <w:b/>
      <w:color w:val="000000"/>
      <w:szCs w:val="22"/>
    </w:rPr>
  </w:style>
  <w:style w:type="paragraph" w:customStyle="1" w:styleId="paragraph">
    <w:name w:val="paragraph"/>
    <w:uiPriority w:val="99"/>
    <w:rsid w:val="00D26430"/>
    <w:pPr>
      <w:tabs>
        <w:tab w:val="left" w:pos="619"/>
        <w:tab w:val="left" w:pos="720"/>
        <w:tab w:val="left" w:pos="979"/>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jc w:val="both"/>
    </w:pPr>
    <w:rPr>
      <w:sz w:val="24"/>
    </w:rPr>
  </w:style>
  <w:style w:type="paragraph" w:customStyle="1" w:styleId="TableStandardText">
    <w:name w:val="Table Standard Text"/>
    <w:uiPriority w:val="99"/>
    <w:rsid w:val="00D264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24"/>
    </w:rPr>
  </w:style>
  <w:style w:type="paragraph" w:customStyle="1" w:styleId="picture">
    <w:name w:val="picture"/>
    <w:next w:val="Caption"/>
    <w:uiPriority w:val="99"/>
    <w:rsid w:val="00D26430"/>
    <w:pPr>
      <w:keepNext/>
      <w:widowControl w:val="0"/>
      <w:jc w:val="center"/>
    </w:pPr>
    <w:rPr>
      <w:noProof/>
      <w:sz w:val="24"/>
    </w:rPr>
  </w:style>
  <w:style w:type="paragraph" w:customStyle="1" w:styleId="TableMediumText">
    <w:name w:val="Table Medium Text"/>
    <w:uiPriority w:val="99"/>
    <w:rsid w:val="00D264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18"/>
    </w:rPr>
  </w:style>
  <w:style w:type="paragraph" w:customStyle="1" w:styleId="para-A">
    <w:name w:val="para-A."/>
    <w:basedOn w:val="para-a0"/>
    <w:uiPriority w:val="99"/>
    <w:rsid w:val="00D26430"/>
    <w:pPr>
      <w:tabs>
        <w:tab w:val="num" w:pos="720"/>
        <w:tab w:val="num" w:pos="1008"/>
      </w:tabs>
    </w:pPr>
  </w:style>
  <w:style w:type="paragraph" w:customStyle="1" w:styleId="para-a0">
    <w:name w:val="para-a."/>
    <w:basedOn w:val="paragraph"/>
    <w:uiPriority w:val="99"/>
    <w:rsid w:val="00D26430"/>
    <w:pPr>
      <w:ind w:left="1008" w:hanging="432"/>
    </w:pPr>
  </w:style>
  <w:style w:type="paragraph" w:customStyle="1" w:styleId="TableStandardTitles">
    <w:name w:val="Table Standard Titles"/>
    <w:basedOn w:val="TableStandardText"/>
    <w:uiPriority w:val="99"/>
    <w:rsid w:val="00D26430"/>
    <w:pPr>
      <w:keepNext/>
      <w:jc w:val="center"/>
    </w:pPr>
    <w:rPr>
      <w:b/>
      <w:caps/>
    </w:rPr>
  </w:style>
  <w:style w:type="paragraph" w:styleId="MacroText">
    <w:name w:val="macro"/>
    <w:link w:val="MacroTextChar"/>
    <w:uiPriority w:val="99"/>
    <w:rsid w:val="00D26430"/>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uiPriority w:val="99"/>
    <w:rsid w:val="00D26430"/>
    <w:rPr>
      <w:rFonts w:ascii="Courier New" w:hAnsi="Courier New"/>
    </w:rPr>
  </w:style>
  <w:style w:type="paragraph" w:customStyle="1" w:styleId="AttachTitle">
    <w:name w:val="Attach Title"/>
    <w:basedOn w:val="Normal"/>
    <w:uiPriority w:val="99"/>
    <w:rsid w:val="00D26430"/>
    <w:pPr>
      <w:spacing w:before="120" w:after="120"/>
    </w:pPr>
    <w:rPr>
      <w:b/>
      <w:caps/>
      <w:color w:val="000000"/>
      <w:szCs w:val="22"/>
    </w:rPr>
  </w:style>
  <w:style w:type="paragraph" w:customStyle="1" w:styleId="Title-Major">
    <w:name w:val="Title-Major"/>
    <w:basedOn w:val="Title"/>
    <w:uiPriority w:val="99"/>
    <w:rsid w:val="00D26430"/>
    <w:pPr>
      <w:keepLines/>
      <w:autoSpaceDE/>
      <w:autoSpaceDN/>
      <w:adjustRightInd/>
      <w:spacing w:after="120"/>
      <w:ind w:left="2520" w:right="720"/>
      <w:jc w:val="left"/>
    </w:pPr>
    <w:rPr>
      <w:rFonts w:ascii="Book Antiqua" w:hAnsi="Book Antiqua" w:cs="Times New Roman"/>
      <w:b w:val="0"/>
      <w:bCs w:val="0"/>
      <w:smallCaps/>
      <w:color w:val="000000"/>
      <w:sz w:val="48"/>
      <w:szCs w:val="22"/>
    </w:rPr>
  </w:style>
  <w:style w:type="paragraph" w:customStyle="1" w:styleId="TitleBar">
    <w:name w:val="Title Bar"/>
    <w:basedOn w:val="Normal"/>
    <w:uiPriority w:val="99"/>
    <w:rsid w:val="00D26430"/>
    <w:pPr>
      <w:keepNext/>
      <w:pageBreakBefore/>
      <w:shd w:val="solid" w:color="auto" w:fill="auto"/>
      <w:spacing w:before="1680"/>
      <w:ind w:left="2520" w:right="720"/>
    </w:pPr>
    <w:rPr>
      <w:color w:val="000000"/>
      <w:sz w:val="36"/>
      <w:szCs w:val="22"/>
    </w:rPr>
  </w:style>
  <w:style w:type="character" w:customStyle="1" w:styleId="HighlightedVariable">
    <w:name w:val="Highlighted Variable"/>
    <w:basedOn w:val="DefaultParagraphFont"/>
    <w:uiPriority w:val="99"/>
    <w:rsid w:val="00D26430"/>
    <w:rPr>
      <w:rFonts w:cs="Times New Roman"/>
      <w:color w:val="0000FF"/>
      <w:sz w:val="20"/>
    </w:rPr>
  </w:style>
  <w:style w:type="paragraph" w:customStyle="1" w:styleId="RouteTitle">
    <w:name w:val="Route Title"/>
    <w:basedOn w:val="Normal"/>
    <w:uiPriority w:val="99"/>
    <w:rsid w:val="00D26430"/>
    <w:pPr>
      <w:keepLines/>
      <w:spacing w:after="120"/>
      <w:ind w:left="2520" w:right="720"/>
    </w:pPr>
    <w:rPr>
      <w:color w:val="000000"/>
      <w:sz w:val="36"/>
      <w:szCs w:val="22"/>
    </w:rPr>
  </w:style>
  <w:style w:type="paragraph" w:styleId="ListBullet3">
    <w:name w:val="List Bullet 3"/>
    <w:basedOn w:val="Normal"/>
    <w:autoRedefine/>
    <w:uiPriority w:val="99"/>
    <w:rsid w:val="00D26430"/>
    <w:pPr>
      <w:ind w:left="1080" w:hanging="360"/>
    </w:pPr>
    <w:rPr>
      <w:rFonts w:ascii="Courier New" w:hAnsi="Courier New"/>
      <w:b/>
      <w:color w:val="000000"/>
      <w:szCs w:val="22"/>
    </w:rPr>
  </w:style>
  <w:style w:type="paragraph" w:customStyle="1" w:styleId="body">
    <w:name w:val="body"/>
    <w:basedOn w:val="Normal"/>
    <w:uiPriority w:val="99"/>
    <w:rsid w:val="00D26430"/>
    <w:pPr>
      <w:tabs>
        <w:tab w:val="left" w:pos="720"/>
        <w:tab w:val="left" w:pos="1440"/>
      </w:tabs>
    </w:pPr>
    <w:rPr>
      <w:rFonts w:ascii="Arial" w:hAnsi="Arial"/>
      <w:b/>
      <w:color w:val="000000"/>
      <w:szCs w:val="22"/>
    </w:rPr>
  </w:style>
  <w:style w:type="paragraph" w:customStyle="1" w:styleId="Document1">
    <w:name w:val="Document[1]"/>
    <w:uiPriority w:val="99"/>
    <w:rsid w:val="00D26430"/>
    <w:pPr>
      <w:keepNext/>
      <w:keepLines/>
      <w:tabs>
        <w:tab w:val="left" w:pos="-720"/>
      </w:tabs>
      <w:suppressAutoHyphens/>
    </w:pPr>
    <w:rPr>
      <w:rFonts w:ascii="CG Times" w:hAnsi="CG Times"/>
      <w:sz w:val="24"/>
    </w:rPr>
  </w:style>
  <w:style w:type="paragraph" w:customStyle="1" w:styleId="colbullet">
    <w:name w:val="col bullet"/>
    <w:aliases w:val="cb"/>
    <w:basedOn w:val="Normal"/>
    <w:uiPriority w:val="99"/>
    <w:rsid w:val="00D26430"/>
    <w:pPr>
      <w:tabs>
        <w:tab w:val="num" w:pos="360"/>
        <w:tab w:val="left" w:pos="446"/>
      </w:tabs>
      <w:spacing w:before="120"/>
      <w:ind w:left="360" w:hanging="360"/>
    </w:pPr>
    <w:rPr>
      <w:color w:val="000000"/>
      <w:szCs w:val="22"/>
    </w:rPr>
  </w:style>
  <w:style w:type="paragraph" w:customStyle="1" w:styleId="th10">
    <w:name w:val="th:10"/>
    <w:basedOn w:val="Normal"/>
    <w:uiPriority w:val="99"/>
    <w:rsid w:val="00D26430"/>
    <w:pPr>
      <w:spacing w:before="20" w:after="20"/>
      <w:jc w:val="center"/>
    </w:pPr>
    <w:rPr>
      <w:rFonts w:ascii="Arial" w:hAnsi="Arial"/>
      <w:color w:val="000000"/>
      <w:szCs w:val="22"/>
    </w:rPr>
  </w:style>
  <w:style w:type="paragraph" w:customStyle="1" w:styleId="c10">
    <w:name w:val="c:10"/>
    <w:basedOn w:val="Normal"/>
    <w:uiPriority w:val="99"/>
    <w:rsid w:val="00D26430"/>
    <w:pPr>
      <w:spacing w:before="20" w:after="20"/>
    </w:pPr>
    <w:rPr>
      <w:rFonts w:ascii="Arial" w:hAnsi="Arial"/>
      <w:b/>
      <w:color w:val="000000"/>
      <w:szCs w:val="22"/>
    </w:rPr>
  </w:style>
  <w:style w:type="paragraph" w:customStyle="1" w:styleId="c10-l1">
    <w:name w:val="c:10-l1"/>
    <w:basedOn w:val="c10"/>
    <w:uiPriority w:val="99"/>
    <w:rsid w:val="00D26430"/>
    <w:pPr>
      <w:ind w:left="288" w:hanging="288"/>
    </w:pPr>
  </w:style>
  <w:style w:type="paragraph" w:customStyle="1" w:styleId="BulletDouble">
    <w:name w:val="Bullet Double"/>
    <w:basedOn w:val="Normal"/>
    <w:uiPriority w:val="99"/>
    <w:rsid w:val="00D26430"/>
    <w:pPr>
      <w:tabs>
        <w:tab w:val="num" w:pos="720"/>
      </w:tabs>
      <w:spacing w:after="180"/>
      <w:ind w:left="1080" w:hanging="720"/>
    </w:pPr>
    <w:rPr>
      <w:color w:val="000000"/>
      <w:szCs w:val="22"/>
    </w:rPr>
  </w:style>
  <w:style w:type="paragraph" w:customStyle="1" w:styleId="Level1">
    <w:name w:val="Level 1"/>
    <w:basedOn w:val="Normal"/>
    <w:uiPriority w:val="99"/>
    <w:rsid w:val="00D26430"/>
    <w:pPr>
      <w:widowControl w:val="0"/>
      <w:ind w:left="720" w:hanging="270"/>
    </w:pPr>
    <w:rPr>
      <w:rFonts w:ascii="Courier" w:hAnsi="Courier"/>
      <w:color w:val="000000"/>
      <w:szCs w:val="22"/>
    </w:rPr>
  </w:style>
  <w:style w:type="paragraph" w:customStyle="1" w:styleId="FigTitle">
    <w:name w:val="FigTitle"/>
    <w:basedOn w:val="Heading6"/>
    <w:uiPriority w:val="99"/>
    <w:rsid w:val="00D26430"/>
    <w:pPr>
      <w:keepNext/>
      <w:numPr>
        <w:ilvl w:val="0"/>
        <w:numId w:val="0"/>
      </w:numPr>
      <w:spacing w:before="240" w:after="240"/>
      <w:jc w:val="center"/>
      <w:outlineLvl w:val="9"/>
    </w:pPr>
    <w:rPr>
      <w:bCs w:val="0"/>
      <w:color w:val="000000"/>
      <w:sz w:val="24"/>
    </w:rPr>
  </w:style>
  <w:style w:type="paragraph" w:customStyle="1" w:styleId="p">
    <w:name w:val="p"/>
    <w:basedOn w:val="Normal"/>
    <w:uiPriority w:val="99"/>
    <w:rsid w:val="00D26430"/>
    <w:pPr>
      <w:tabs>
        <w:tab w:val="left" w:pos="-1080"/>
        <w:tab w:val="left" w:pos="-720"/>
        <w:tab w:val="left" w:pos="0"/>
        <w:tab w:val="left" w:pos="432"/>
        <w:tab w:val="left" w:pos="720"/>
        <w:tab w:val="left" w:pos="864"/>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72" w:after="72" w:line="280" w:lineRule="exact"/>
      <w:jc w:val="both"/>
    </w:pPr>
    <w:rPr>
      <w:color w:val="000000"/>
      <w:szCs w:val="22"/>
    </w:rPr>
  </w:style>
  <w:style w:type="paragraph" w:customStyle="1" w:styleId="no-style">
    <w:name w:val="no-style"/>
    <w:basedOn w:val="Normal"/>
    <w:uiPriority w:val="99"/>
    <w:rsid w:val="00D26430"/>
    <w:pPr>
      <w:tabs>
        <w:tab w:val="left" w:pos="-1080"/>
        <w:tab w:val="left" w:pos="-720"/>
        <w:tab w:val="left" w:pos="0"/>
        <w:tab w:val="left" w:pos="45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color w:val="000000"/>
      <w:szCs w:val="22"/>
    </w:rPr>
  </w:style>
  <w:style w:type="paragraph" w:customStyle="1" w:styleId="DocumentCitation">
    <w:name w:val="DocumentCitation"/>
    <w:basedOn w:val="BodyText"/>
    <w:uiPriority w:val="99"/>
    <w:rsid w:val="00D26430"/>
    <w:pPr>
      <w:spacing w:before="0"/>
      <w:ind w:left="1080" w:hanging="720"/>
      <w:jc w:val="both"/>
    </w:pPr>
    <w:rPr>
      <w:szCs w:val="24"/>
      <w:lang w:val="en-CA"/>
    </w:rPr>
  </w:style>
  <w:style w:type="paragraph" w:customStyle="1" w:styleId="Law-Regulation">
    <w:name w:val="Law-Regulation"/>
    <w:basedOn w:val="Normal"/>
    <w:uiPriority w:val="99"/>
    <w:rsid w:val="00D26430"/>
    <w:pPr>
      <w:keepNext/>
      <w:ind w:left="720" w:hanging="720"/>
    </w:pPr>
    <w:rPr>
      <w:b/>
      <w:bCs/>
      <w:sz w:val="24"/>
    </w:rPr>
  </w:style>
  <w:style w:type="paragraph" w:customStyle="1" w:styleId="InPlacePlanned">
    <w:name w:val="InPlace/Planned"/>
    <w:basedOn w:val="Normal"/>
    <w:uiPriority w:val="99"/>
    <w:rsid w:val="00D26430"/>
    <w:pPr>
      <w:keepNext/>
      <w:keepLines/>
      <w:tabs>
        <w:tab w:val="left" w:pos="360"/>
      </w:tabs>
      <w:spacing w:before="240"/>
    </w:pPr>
    <w:rPr>
      <w:rFonts w:ascii="Arial" w:hAnsi="Arial" w:cs="Arial"/>
      <w:b/>
      <w:i/>
      <w:color w:val="000000"/>
      <w:kern w:val="22"/>
      <w:sz w:val="24"/>
      <w:szCs w:val="20"/>
    </w:rPr>
  </w:style>
  <w:style w:type="paragraph" w:customStyle="1" w:styleId="a">
    <w:name w:val="_"/>
    <w:basedOn w:val="Normal"/>
    <w:uiPriority w:val="99"/>
    <w:rsid w:val="00D26430"/>
    <w:pPr>
      <w:widowControl w:val="0"/>
      <w:autoSpaceDE w:val="0"/>
      <w:autoSpaceDN w:val="0"/>
      <w:adjustRightInd w:val="0"/>
      <w:ind w:left="720" w:hanging="720"/>
    </w:pPr>
    <w:rPr>
      <w:sz w:val="24"/>
    </w:rPr>
  </w:style>
  <w:style w:type="paragraph" w:styleId="Index1">
    <w:name w:val="index 1"/>
    <w:basedOn w:val="Normal"/>
    <w:next w:val="Normal"/>
    <w:autoRedefine/>
    <w:uiPriority w:val="99"/>
    <w:rsid w:val="00D26430"/>
    <w:pPr>
      <w:tabs>
        <w:tab w:val="right" w:leader="dot" w:pos="4267"/>
      </w:tabs>
      <w:ind w:left="220" w:hanging="220"/>
    </w:pPr>
    <w:rPr>
      <w:noProof/>
      <w:szCs w:val="22"/>
    </w:rPr>
  </w:style>
  <w:style w:type="paragraph" w:styleId="Index3">
    <w:name w:val="index 3"/>
    <w:basedOn w:val="Normal"/>
    <w:next w:val="Normal"/>
    <w:autoRedefine/>
    <w:uiPriority w:val="99"/>
    <w:rsid w:val="00D26430"/>
    <w:pPr>
      <w:spacing w:before="120" w:after="120"/>
      <w:ind w:left="660" w:hanging="220"/>
    </w:pPr>
    <w:rPr>
      <w:color w:val="000000"/>
      <w:szCs w:val="22"/>
    </w:rPr>
  </w:style>
  <w:style w:type="paragraph" w:styleId="Index4">
    <w:name w:val="index 4"/>
    <w:basedOn w:val="Normal"/>
    <w:next w:val="Normal"/>
    <w:autoRedefine/>
    <w:uiPriority w:val="99"/>
    <w:rsid w:val="00D26430"/>
    <w:pPr>
      <w:spacing w:before="120" w:after="120"/>
      <w:ind w:left="880" w:hanging="220"/>
    </w:pPr>
    <w:rPr>
      <w:color w:val="000000"/>
      <w:szCs w:val="22"/>
    </w:rPr>
  </w:style>
  <w:style w:type="paragraph" w:customStyle="1" w:styleId="SubtaskText">
    <w:name w:val="Subtask Text"/>
    <w:basedOn w:val="Default"/>
    <w:next w:val="Default"/>
    <w:uiPriority w:val="99"/>
    <w:rsid w:val="00D26430"/>
    <w:pPr>
      <w:spacing w:after="120"/>
    </w:pPr>
    <w:rPr>
      <w:color w:val="auto"/>
    </w:rPr>
  </w:style>
  <w:style w:type="paragraph" w:customStyle="1" w:styleId="ProgramName">
    <w:name w:val="Program Name"/>
    <w:uiPriority w:val="99"/>
    <w:rsid w:val="00D26430"/>
    <w:pPr>
      <w:spacing w:before="400"/>
      <w:jc w:val="right"/>
    </w:pPr>
    <w:rPr>
      <w:rFonts w:ascii="Arial Narrow" w:hAnsi="Arial Narrow"/>
      <w:b/>
      <w:sz w:val="40"/>
    </w:rPr>
  </w:style>
  <w:style w:type="paragraph" w:customStyle="1" w:styleId="DocTitle">
    <w:name w:val="Doc Title"/>
    <w:uiPriority w:val="99"/>
    <w:rsid w:val="00D26430"/>
    <w:pPr>
      <w:ind w:left="1350"/>
      <w:jc w:val="right"/>
    </w:pPr>
    <w:rPr>
      <w:rFonts w:ascii="Arial" w:hAnsi="Arial"/>
      <w:b/>
      <w:sz w:val="48"/>
    </w:rPr>
  </w:style>
  <w:style w:type="paragraph" w:customStyle="1" w:styleId="PubDate">
    <w:name w:val="PubDate"/>
    <w:uiPriority w:val="99"/>
    <w:rsid w:val="00D26430"/>
    <w:pPr>
      <w:spacing w:after="120"/>
      <w:jc w:val="right"/>
    </w:pPr>
    <w:rPr>
      <w:rFonts w:ascii="Arial" w:hAnsi="Arial"/>
      <w:sz w:val="28"/>
    </w:rPr>
  </w:style>
  <w:style w:type="paragraph" w:customStyle="1" w:styleId="VersionNumber">
    <w:name w:val="Version Number"/>
    <w:uiPriority w:val="99"/>
    <w:rsid w:val="00D26430"/>
    <w:pPr>
      <w:spacing w:after="200"/>
      <w:jc w:val="right"/>
    </w:pPr>
    <w:rPr>
      <w:rFonts w:ascii="Arial" w:hAnsi="Arial"/>
      <w:sz w:val="28"/>
    </w:rPr>
  </w:style>
  <w:style w:type="paragraph" w:customStyle="1" w:styleId="Draft">
    <w:name w:val="Draft"/>
    <w:basedOn w:val="Normal"/>
    <w:uiPriority w:val="99"/>
    <w:rsid w:val="00D26430"/>
    <w:pPr>
      <w:spacing w:before="400" w:after="100"/>
      <w:jc w:val="right"/>
    </w:pPr>
    <w:rPr>
      <w:rFonts w:ascii="Arial" w:hAnsi="Arial" w:cs="Arial"/>
      <w:b/>
      <w:sz w:val="24"/>
      <w:szCs w:val="20"/>
    </w:rPr>
  </w:style>
  <w:style w:type="paragraph" w:styleId="TableofAuthorities">
    <w:name w:val="table of authorities"/>
    <w:basedOn w:val="Normal"/>
    <w:next w:val="Normal"/>
    <w:uiPriority w:val="99"/>
    <w:rsid w:val="00D26430"/>
    <w:pPr>
      <w:spacing w:before="120" w:after="120"/>
      <w:ind w:left="220" w:hanging="220"/>
    </w:pPr>
    <w:rPr>
      <w:color w:val="000000"/>
      <w:szCs w:val="22"/>
    </w:rPr>
  </w:style>
  <w:style w:type="paragraph" w:styleId="TOAHeading">
    <w:name w:val="toa heading"/>
    <w:basedOn w:val="Normal"/>
    <w:next w:val="Normal"/>
    <w:uiPriority w:val="99"/>
    <w:rsid w:val="00D26430"/>
    <w:pPr>
      <w:spacing w:before="120" w:after="120"/>
    </w:pPr>
    <w:rPr>
      <w:rFonts w:ascii="Arial" w:hAnsi="Arial" w:cs="Arial"/>
      <w:b/>
      <w:bCs/>
      <w:color w:val="000000"/>
      <w:sz w:val="24"/>
    </w:rPr>
  </w:style>
  <w:style w:type="paragraph" w:customStyle="1" w:styleId="ParagraphChar">
    <w:name w:val="Paragraph Char"/>
    <w:basedOn w:val="Normal"/>
    <w:uiPriority w:val="99"/>
    <w:rsid w:val="00D26430"/>
    <w:pPr>
      <w:tabs>
        <w:tab w:val="left" w:pos="2490"/>
      </w:tabs>
      <w:overflowPunct w:val="0"/>
      <w:autoSpaceDE w:val="0"/>
      <w:autoSpaceDN w:val="0"/>
      <w:adjustRightInd w:val="0"/>
      <w:spacing w:before="100" w:beforeAutospacing="1" w:after="100" w:afterAutospacing="1"/>
      <w:textAlignment w:val="baseline"/>
    </w:pPr>
    <w:rPr>
      <w:szCs w:val="22"/>
    </w:rPr>
  </w:style>
  <w:style w:type="paragraph" w:customStyle="1" w:styleId="RowHeader">
    <w:name w:val="Row Header"/>
    <w:basedOn w:val="Default"/>
    <w:next w:val="Default"/>
    <w:uiPriority w:val="99"/>
    <w:rsid w:val="00D26430"/>
    <w:pPr>
      <w:spacing w:before="120" w:after="120"/>
    </w:pPr>
    <w:rPr>
      <w:rFonts w:ascii="Arial" w:hAnsi="Arial"/>
      <w:color w:val="auto"/>
    </w:rPr>
  </w:style>
  <w:style w:type="paragraph" w:customStyle="1" w:styleId="PMtextBullet">
    <w:name w:val="PMtextBullet"/>
    <w:basedOn w:val="Normal"/>
    <w:autoRedefine/>
    <w:uiPriority w:val="99"/>
    <w:rsid w:val="00D26430"/>
    <w:pPr>
      <w:tabs>
        <w:tab w:val="num" w:pos="748"/>
      </w:tabs>
      <w:spacing w:before="120" w:after="160"/>
      <w:ind w:left="2520" w:hanging="720"/>
    </w:pPr>
    <w:rPr>
      <w:b/>
      <w:szCs w:val="20"/>
    </w:rPr>
  </w:style>
  <w:style w:type="paragraph" w:customStyle="1" w:styleId="TableCell">
    <w:name w:val="Table Cell"/>
    <w:basedOn w:val="Default"/>
    <w:next w:val="Default"/>
    <w:uiPriority w:val="99"/>
    <w:rsid w:val="00D26430"/>
    <w:pPr>
      <w:spacing w:before="120" w:after="120"/>
    </w:pPr>
    <w:rPr>
      <w:rFonts w:ascii="Arial" w:hAnsi="Arial"/>
      <w:color w:val="auto"/>
    </w:rPr>
  </w:style>
  <w:style w:type="paragraph" w:customStyle="1" w:styleId="Paragraph0">
    <w:name w:val="Paragraph"/>
    <w:basedOn w:val="Default"/>
    <w:next w:val="Default"/>
    <w:uiPriority w:val="99"/>
    <w:rsid w:val="00D26430"/>
    <w:pPr>
      <w:spacing w:after="240"/>
    </w:pPr>
    <w:rPr>
      <w:color w:val="auto"/>
    </w:rPr>
  </w:style>
  <w:style w:type="paragraph" w:customStyle="1" w:styleId="coltext">
    <w:name w:val="col text"/>
    <w:aliases w:val="9 col text,ct"/>
    <w:basedOn w:val="Normal"/>
    <w:uiPriority w:val="99"/>
    <w:rsid w:val="00D26430"/>
    <w:pPr>
      <w:tabs>
        <w:tab w:val="left" w:pos="259"/>
      </w:tabs>
      <w:spacing w:before="80" w:after="80"/>
    </w:pPr>
    <w:rPr>
      <w:rFonts w:ascii="Book Antiqua" w:hAnsi="Book Antiqua"/>
      <w:sz w:val="24"/>
      <w:szCs w:val="20"/>
    </w:rPr>
  </w:style>
  <w:style w:type="paragraph" w:customStyle="1" w:styleId="StyleArial14ptBoldCentered">
    <w:name w:val="Style Arial 14 pt Bold Centered"/>
    <w:basedOn w:val="Normal"/>
    <w:autoRedefine/>
    <w:uiPriority w:val="99"/>
    <w:rsid w:val="00D26430"/>
    <w:pPr>
      <w:pBdr>
        <w:top w:val="double" w:sz="4" w:space="1" w:color="auto"/>
        <w:bottom w:val="double" w:sz="4" w:space="1" w:color="auto"/>
      </w:pBdr>
      <w:jc w:val="center"/>
    </w:pPr>
    <w:rPr>
      <w:b/>
      <w:bCs/>
      <w:sz w:val="32"/>
      <w:szCs w:val="20"/>
    </w:rPr>
  </w:style>
  <w:style w:type="paragraph" w:customStyle="1" w:styleId="Bullet11">
    <w:name w:val="Bullet 1"/>
    <w:basedOn w:val="Normal"/>
    <w:uiPriority w:val="99"/>
    <w:rsid w:val="00D26430"/>
    <w:pPr>
      <w:spacing w:before="120" w:after="120"/>
    </w:pPr>
    <w:rPr>
      <w:rFonts w:ascii="Verdana" w:hAnsi="Verdana"/>
      <w:sz w:val="20"/>
      <w:szCs w:val="20"/>
    </w:rPr>
  </w:style>
  <w:style w:type="paragraph" w:customStyle="1" w:styleId="SignoffPageHeading">
    <w:name w:val="Signoff Page Heading"/>
    <w:basedOn w:val="Normal"/>
    <w:uiPriority w:val="99"/>
    <w:rsid w:val="00D26430"/>
    <w:pPr>
      <w:jc w:val="center"/>
    </w:pPr>
    <w:rPr>
      <w:b/>
      <w:bCs/>
      <w:iCs/>
      <w:sz w:val="28"/>
    </w:rPr>
  </w:style>
  <w:style w:type="paragraph" w:customStyle="1" w:styleId="DocNo">
    <w:name w:val="Doc No"/>
    <w:next w:val="Normal"/>
    <w:uiPriority w:val="99"/>
    <w:rsid w:val="00D26430"/>
    <w:pPr>
      <w:spacing w:after="200"/>
      <w:jc w:val="right"/>
    </w:pPr>
    <w:rPr>
      <w:rFonts w:ascii="Arial" w:hAnsi="Arial"/>
      <w:sz w:val="16"/>
    </w:rPr>
  </w:style>
  <w:style w:type="paragraph" w:customStyle="1" w:styleId="Authors">
    <w:name w:val="Authors"/>
    <w:basedOn w:val="ProgramName"/>
    <w:uiPriority w:val="99"/>
    <w:rsid w:val="00D26430"/>
    <w:pPr>
      <w:spacing w:before="0"/>
    </w:pPr>
    <w:rPr>
      <w:rFonts w:ascii="Arial" w:hAnsi="Arial"/>
      <w:b w:val="0"/>
      <w:sz w:val="28"/>
    </w:rPr>
  </w:style>
  <w:style w:type="paragraph" w:customStyle="1" w:styleId="Draft1">
    <w:name w:val="Draft1"/>
    <w:basedOn w:val="Normal"/>
    <w:uiPriority w:val="99"/>
    <w:rsid w:val="00D26430"/>
    <w:pPr>
      <w:spacing w:before="600"/>
      <w:jc w:val="right"/>
    </w:pPr>
    <w:rPr>
      <w:rFonts w:ascii="Arial" w:hAnsi="Arial"/>
      <w:b/>
      <w:sz w:val="24"/>
      <w:szCs w:val="20"/>
    </w:rPr>
  </w:style>
  <w:style w:type="paragraph" w:customStyle="1" w:styleId="AcronymDefinition">
    <w:name w:val="Acronym Definition"/>
    <w:uiPriority w:val="99"/>
    <w:rsid w:val="00D26430"/>
    <w:pPr>
      <w:spacing w:before="60" w:after="60"/>
    </w:pPr>
    <w:rPr>
      <w:sz w:val="24"/>
    </w:rPr>
  </w:style>
  <w:style w:type="paragraph" w:customStyle="1" w:styleId="HeaderTitle">
    <w:name w:val="Header Title"/>
    <w:basedOn w:val="Header"/>
    <w:uiPriority w:val="99"/>
    <w:rsid w:val="00D26430"/>
    <w:pPr>
      <w:tabs>
        <w:tab w:val="clear" w:pos="4680"/>
        <w:tab w:val="clear" w:pos="9360"/>
        <w:tab w:val="center" w:pos="4320"/>
        <w:tab w:val="right" w:pos="8640"/>
      </w:tabs>
      <w:jc w:val="center"/>
    </w:pPr>
    <w:rPr>
      <w:b/>
      <w:sz w:val="16"/>
      <w:lang w:val="en-CA"/>
    </w:rPr>
  </w:style>
  <w:style w:type="table" w:customStyle="1" w:styleId="TableGrid1">
    <w:name w:val="Table Grid1"/>
    <w:uiPriority w:val="99"/>
    <w:rsid w:val="00D26430"/>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0">
    <w:name w:val="bullet10"/>
    <w:basedOn w:val="Normal"/>
    <w:uiPriority w:val="99"/>
    <w:rsid w:val="00D26430"/>
    <w:pPr>
      <w:spacing w:before="120" w:after="120"/>
    </w:pPr>
    <w:rPr>
      <w:rFonts w:ascii="Verdana" w:hAnsi="Verdana"/>
      <w:sz w:val="20"/>
      <w:szCs w:val="20"/>
    </w:rPr>
  </w:style>
  <w:style w:type="paragraph" w:customStyle="1" w:styleId="MediumGrid1-Accent21">
    <w:name w:val="Medium Grid 1 - Accent 21"/>
    <w:basedOn w:val="Normal"/>
    <w:uiPriority w:val="99"/>
    <w:rsid w:val="00D26430"/>
    <w:pPr>
      <w:ind w:left="720"/>
      <w:contextualSpacing/>
    </w:pPr>
    <w:rPr>
      <w:rFonts w:ascii="Cambria" w:hAnsi="Cambria"/>
      <w:sz w:val="24"/>
    </w:rPr>
  </w:style>
  <w:style w:type="character" w:styleId="PlaceholderText">
    <w:name w:val="Placeholder Text"/>
    <w:basedOn w:val="DefaultParagraphFont"/>
    <w:uiPriority w:val="99"/>
    <w:semiHidden/>
    <w:rsid w:val="00D26430"/>
    <w:rPr>
      <w:rFonts w:cs="Times New Roman"/>
      <w:color w:val="808080"/>
    </w:rPr>
  </w:style>
  <w:style w:type="paragraph" w:customStyle="1" w:styleId="CaptionFigure">
    <w:name w:val="Caption Figure"/>
    <w:basedOn w:val="CaptionTable"/>
    <w:link w:val="CaptionFigureChar"/>
    <w:uiPriority w:val="99"/>
    <w:rsid w:val="00D26430"/>
  </w:style>
  <w:style w:type="character" w:customStyle="1" w:styleId="CaptionTableChar">
    <w:name w:val="Caption Table Char"/>
    <w:basedOn w:val="DefaultParagraphFont"/>
    <w:link w:val="CaptionTable"/>
    <w:uiPriority w:val="99"/>
    <w:locked/>
    <w:rsid w:val="00D26430"/>
    <w:rPr>
      <w:b/>
      <w:sz w:val="24"/>
    </w:rPr>
  </w:style>
  <w:style w:type="character" w:customStyle="1" w:styleId="CaptionFigureChar">
    <w:name w:val="Caption Figure Char"/>
    <w:basedOn w:val="CaptionTableChar"/>
    <w:link w:val="CaptionFigure"/>
    <w:uiPriority w:val="99"/>
    <w:locked/>
    <w:rsid w:val="00D26430"/>
    <w:rPr>
      <w:b/>
      <w:sz w:val="24"/>
    </w:rPr>
  </w:style>
  <w:style w:type="paragraph" w:customStyle="1" w:styleId="bodytext1">
    <w:name w:val="bodytext"/>
    <w:basedOn w:val="Normal"/>
    <w:uiPriority w:val="99"/>
    <w:rsid w:val="00D26430"/>
    <w:pPr>
      <w:spacing w:before="100" w:beforeAutospacing="1" w:after="100" w:afterAutospacing="1"/>
    </w:pPr>
    <w:rPr>
      <w:sz w:val="24"/>
    </w:rPr>
  </w:style>
  <w:style w:type="paragraph" w:customStyle="1" w:styleId="subhead">
    <w:name w:val="subhead"/>
    <w:basedOn w:val="Normal"/>
    <w:uiPriority w:val="99"/>
    <w:rsid w:val="00D26430"/>
    <w:pPr>
      <w:spacing w:before="100" w:beforeAutospacing="1" w:after="100" w:afterAutospacing="1"/>
    </w:pPr>
    <w:rPr>
      <w:sz w:val="24"/>
    </w:rPr>
  </w:style>
  <w:style w:type="paragraph" w:customStyle="1" w:styleId="tablehead">
    <w:name w:val="tablehead"/>
    <w:basedOn w:val="Normal"/>
    <w:uiPriority w:val="99"/>
    <w:rsid w:val="00D26430"/>
    <w:pPr>
      <w:spacing w:before="100" w:beforeAutospacing="1" w:after="100" w:afterAutospacing="1"/>
    </w:pPr>
    <w:rPr>
      <w:sz w:val="24"/>
    </w:rPr>
  </w:style>
  <w:style w:type="paragraph" w:customStyle="1" w:styleId="tablebodytext0">
    <w:name w:val="tablebodytext"/>
    <w:basedOn w:val="Normal"/>
    <w:uiPriority w:val="99"/>
    <w:rsid w:val="00D26430"/>
    <w:pPr>
      <w:spacing w:before="100" w:beforeAutospacing="1" w:after="100" w:afterAutospacing="1"/>
    </w:pPr>
    <w:rPr>
      <w:sz w:val="24"/>
    </w:rPr>
  </w:style>
  <w:style w:type="numbering" w:customStyle="1" w:styleId="Style3">
    <w:name w:val="Style3"/>
    <w:rsid w:val="00D26430"/>
    <w:pPr>
      <w:numPr>
        <w:numId w:val="57"/>
      </w:numPr>
    </w:pPr>
  </w:style>
  <w:style w:type="numbering" w:styleId="1ai">
    <w:name w:val="Outline List 1"/>
    <w:basedOn w:val="NoList"/>
    <w:uiPriority w:val="99"/>
    <w:unhideWhenUsed/>
    <w:rsid w:val="00D26430"/>
    <w:pPr>
      <w:numPr>
        <w:numId w:val="55"/>
      </w:numPr>
    </w:pPr>
  </w:style>
  <w:style w:type="numbering" w:styleId="111111">
    <w:name w:val="Outline List 2"/>
    <w:basedOn w:val="NoList"/>
    <w:uiPriority w:val="99"/>
    <w:unhideWhenUsed/>
    <w:rsid w:val="00D26430"/>
    <w:pPr>
      <w:numPr>
        <w:numId w:val="56"/>
      </w:numPr>
    </w:pPr>
  </w:style>
  <w:style w:type="paragraph" w:styleId="ListBullet2">
    <w:name w:val="List Bullet 2"/>
    <w:basedOn w:val="Normal"/>
    <w:uiPriority w:val="99"/>
    <w:qFormat/>
    <w:rsid w:val="00AE11F1"/>
    <w:pPr>
      <w:numPr>
        <w:numId w:val="60"/>
      </w:numPr>
      <w:contextualSpacing/>
    </w:pPr>
  </w:style>
  <w:style w:type="paragraph" w:customStyle="1" w:styleId="InstructionalText4">
    <w:name w:val="Instructional Text 4"/>
    <w:basedOn w:val="Normal"/>
    <w:next w:val="TableText"/>
    <w:rsid w:val="004D2A22"/>
    <w:pPr>
      <w:keepLines/>
      <w:autoSpaceDE w:val="0"/>
      <w:autoSpaceDN w:val="0"/>
      <w:adjustRightInd w:val="0"/>
      <w:spacing w:before="120" w:after="120" w:line="240" w:lineRule="atLeast"/>
    </w:pPr>
    <w:rPr>
      <w:rFonts w:ascii="Arial" w:hAnsi="Arial" w:cs="Arial"/>
      <w:i/>
      <w:iCs/>
      <w:color w:val="0000FF"/>
      <w:sz w:val="20"/>
      <w:szCs w:val="20"/>
    </w:rPr>
  </w:style>
  <w:style w:type="paragraph" w:customStyle="1" w:styleId="Style4New">
    <w:name w:val="Style4New"/>
    <w:basedOn w:val="RealHeading4v2"/>
    <w:link w:val="Style4NewChar"/>
    <w:qFormat/>
    <w:rsid w:val="00C761DC"/>
    <w:pPr>
      <w:numPr>
        <w:ilvl w:val="3"/>
        <w:numId w:val="51"/>
      </w:numPr>
    </w:pPr>
  </w:style>
  <w:style w:type="paragraph" w:customStyle="1" w:styleId="Style4v3">
    <w:name w:val="Style4v3"/>
    <w:basedOn w:val="Normal"/>
    <w:link w:val="Style4v3Char"/>
    <w:qFormat/>
    <w:rsid w:val="00E87DD5"/>
    <w:pPr>
      <w:spacing w:before="120"/>
    </w:pPr>
    <w:rPr>
      <w:rFonts w:ascii="Arial" w:hAnsi="Arial" w:cs="Arial"/>
      <w:b/>
      <w:sz w:val="24"/>
    </w:rPr>
  </w:style>
  <w:style w:type="character" w:customStyle="1" w:styleId="Style4NewChar">
    <w:name w:val="Style4New Char"/>
    <w:basedOn w:val="RealHeading4v2Char"/>
    <w:link w:val="Style4New"/>
    <w:rsid w:val="00C761DC"/>
    <w:rPr>
      <w:rFonts w:ascii="Arial" w:hAnsi="Arial" w:cs="Arial"/>
      <w:b/>
      <w:kern w:val="32"/>
      <w:sz w:val="24"/>
      <w:szCs w:val="28"/>
    </w:rPr>
  </w:style>
  <w:style w:type="character" w:customStyle="1" w:styleId="Style4v3Char">
    <w:name w:val="Style4v3 Char"/>
    <w:basedOn w:val="DefaultParagraphFont"/>
    <w:link w:val="Style4v3"/>
    <w:rsid w:val="00E87DD5"/>
    <w:rPr>
      <w:rFonts w:ascii="Arial" w:hAnsi="Arial" w:cs="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3" w:uiPriority="99"/>
    <w:lsdException w:name="index 4" w:uiPriority="99"/>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qFormat="1"/>
    <w:lsdException w:name="table of figures" w:uiPriority="99"/>
    <w:lsdException w:name="table of authorities" w:uiPriority="99"/>
    <w:lsdException w:name="macro" w:uiPriority="99"/>
    <w:lsdException w:name="toa heading" w:uiPriority="99"/>
    <w:lsdException w:name="List" w:uiPriority="99"/>
    <w:lsdException w:name="List Bullet" w:qFormat="1"/>
    <w:lsdException w:name="List Number" w:semiHidden="0" w:uiPriority="99" w:unhideWhenUsed="0"/>
    <w:lsdException w:name="List 4" w:semiHidden="0" w:unhideWhenUsed="0"/>
    <w:lsdException w:name="List 5" w:semiHidden="0" w:unhideWhenUsed="0"/>
    <w:lsdException w:name="List Bullet 2" w:uiPriority="99" w:qFormat="1"/>
    <w:lsdException w:name="List Bullet 3" w:uiPriority="99"/>
    <w:lsdException w:name="Title" w:semiHidden="0" w:uiPriority="99" w:unhideWhenUsed="0" w:qFormat="1"/>
    <w:lsdException w:name="Body Text Indent" w:uiPriority="99"/>
    <w:lsdException w:name="Subtitle" w:semiHidden="0" w:uiPriority="99" w:unhideWhenUsed="0" w:qFormat="1"/>
    <w:lsdException w:name="Salutation" w:semiHidden="0" w:unhideWhenUsed="0"/>
    <w:lsdException w:name="Date" w:semiHidden="0" w:uiPriority="99" w:unhideWhenUsed="0"/>
    <w:lsdException w:name="Body Text First Indent" w:semiHidden="0" w:uiPriority="99"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Document Map" w:uiPriority="99"/>
    <w:lsdException w:name="Plain Text" w:uiPriority="99"/>
    <w:lsdException w:name="Normal (Web)"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20107B"/>
    <w:rPr>
      <w:sz w:val="22"/>
      <w:szCs w:val="24"/>
    </w:rPr>
  </w:style>
  <w:style w:type="paragraph" w:styleId="Heading1">
    <w:name w:val="heading 1"/>
    <w:aliases w:val="1 ghost,g,Section Title,l1,ghost,1 ghost1,g1,1 ghost2,g2,1 ghost3,g3,1 ghost11,g11,1 ghost4,g4,1 ghost12,g12,1 ghost5,g5,1 ghost6,g6,1 ghost7,g7,1 ghost8,g8,1 ghost13,g13,1 ghost21,g21,1 ghost9,g9,1 ghost14,g14,1 ghost22,g22,L1,Section Headin"/>
    <w:next w:val="BodyText"/>
    <w:link w:val="Heading1Char"/>
    <w:qFormat/>
    <w:rsid w:val="00D253F7"/>
    <w:pPr>
      <w:keepNext/>
      <w:numPr>
        <w:numId w:val="24"/>
      </w:numPr>
      <w:autoSpaceDE w:val="0"/>
      <w:autoSpaceDN w:val="0"/>
      <w:adjustRightInd w:val="0"/>
      <w:spacing w:after="120"/>
      <w:ind w:left="720" w:hanging="720"/>
      <w:outlineLvl w:val="0"/>
    </w:pPr>
    <w:rPr>
      <w:rFonts w:ascii="Arial" w:hAnsi="Arial" w:cs="Arial"/>
      <w:b/>
      <w:bCs/>
      <w:kern w:val="32"/>
      <w:sz w:val="36"/>
      <w:szCs w:val="32"/>
    </w:rPr>
  </w:style>
  <w:style w:type="paragraph" w:styleId="Heading2">
    <w:name w:val="heading 2"/>
    <w:aliases w:val="Level 1 Heading,h1,2 headline,h,Subsection,DTS Section,Attribute Heading 2,headline,l2,H2,Heading,L2,Level 2 Topic Heading,Appendix D 1.2,Heading B,H21,Le,Heading2,H2-Sec. Head,h headline,oh,Header1,Heading 12,Heading 11,1.1.1,Activity"/>
    <w:next w:val="BodyText"/>
    <w:link w:val="Heading2Char"/>
    <w:qFormat/>
    <w:rsid w:val="00D253F7"/>
    <w:pPr>
      <w:keepNext/>
      <w:numPr>
        <w:ilvl w:val="1"/>
        <w:numId w:val="24"/>
      </w:numPr>
      <w:tabs>
        <w:tab w:val="left" w:pos="900"/>
      </w:tabs>
      <w:spacing w:before="180" w:after="120"/>
      <w:ind w:left="907" w:hanging="907"/>
      <w:outlineLvl w:val="1"/>
    </w:pPr>
    <w:rPr>
      <w:rFonts w:ascii="Arial" w:hAnsi="Arial" w:cs="Arial"/>
      <w:b/>
      <w:iCs/>
      <w:kern w:val="32"/>
      <w:sz w:val="32"/>
      <w:szCs w:val="28"/>
    </w:rPr>
  </w:style>
  <w:style w:type="paragraph" w:styleId="Heading3">
    <w:name w:val="heading 3"/>
    <w:aliases w:val="Level 2 Heading,h2,Level 2,3 bullet,b,2,level 3,bullet,Heading App,Subhd App,l3,h3,Table Attribute Heading,Second,SECOND,BLANK2,4 bullet,second,3bullet,bul,bu,3 Heading 3,RA3Heading 3,dot,ob,02 Bullet,bold centered,3 Ggbullet,3 dbullet,B1"/>
    <w:basedOn w:val="Heading2"/>
    <w:next w:val="BodyText"/>
    <w:link w:val="Heading3Char"/>
    <w:qFormat/>
    <w:rsid w:val="00664AE8"/>
    <w:pPr>
      <w:numPr>
        <w:ilvl w:val="2"/>
      </w:numPr>
      <w:tabs>
        <w:tab w:val="clear" w:pos="900"/>
        <w:tab w:val="left" w:pos="1080"/>
      </w:tabs>
      <w:ind w:left="1080" w:hanging="1080"/>
      <w:outlineLvl w:val="2"/>
    </w:pPr>
    <w:rPr>
      <w:bCs/>
      <w:iCs w:val="0"/>
      <w:sz w:val="28"/>
      <w:szCs w:val="26"/>
    </w:rPr>
  </w:style>
  <w:style w:type="paragraph" w:styleId="Heading4">
    <w:name w:val="heading 4"/>
    <w:aliases w:val="4 dash,d,3,Level 3 Heading,H4,h4,Level 1.1.1.1,Map Title,l4,Char"/>
    <w:next w:val="BlockText"/>
    <w:link w:val="Heading4Char"/>
    <w:autoRedefine/>
    <w:qFormat/>
    <w:rsid w:val="00F20BF8"/>
    <w:pPr>
      <w:numPr>
        <w:ilvl w:val="3"/>
        <w:numId w:val="50"/>
      </w:numPr>
      <w:spacing w:before="240" w:after="60"/>
      <w:ind w:left="3330"/>
      <w:mirrorIndents/>
      <w:outlineLvl w:val="3"/>
    </w:pPr>
    <w:rPr>
      <w:rFonts w:ascii="Arial" w:hAnsi="Arial" w:cs="Arial"/>
      <w:b/>
      <w:kern w:val="32"/>
      <w:sz w:val="24"/>
      <w:szCs w:val="28"/>
    </w:rPr>
  </w:style>
  <w:style w:type="paragraph" w:styleId="Heading5">
    <w:name w:val="heading 5"/>
    <w:aliases w:val="Level 3 - i,H5,h5,5 sub-bullet,sb,4,l5,(a)"/>
    <w:next w:val="BodyText"/>
    <w:link w:val="Heading5Char"/>
    <w:qFormat/>
    <w:rsid w:val="006E5523"/>
    <w:pPr>
      <w:numPr>
        <w:ilvl w:val="4"/>
        <w:numId w:val="24"/>
      </w:numPr>
      <w:spacing w:before="40" w:after="40"/>
      <w:outlineLvl w:val="4"/>
    </w:pPr>
    <w:rPr>
      <w:rFonts w:ascii="Arial" w:hAnsi="Arial"/>
      <w:b/>
      <w:bCs/>
      <w:iCs/>
      <w:sz w:val="24"/>
      <w:szCs w:val="26"/>
    </w:rPr>
  </w:style>
  <w:style w:type="paragraph" w:styleId="Heading6">
    <w:name w:val="heading 6"/>
    <w:aliases w:val="H6,ATTACHMENT,h6,L6,sub-dash,sd,5"/>
    <w:next w:val="BlockText"/>
    <w:link w:val="Heading6Char"/>
    <w:qFormat/>
    <w:rsid w:val="006E5523"/>
    <w:pPr>
      <w:numPr>
        <w:ilvl w:val="5"/>
        <w:numId w:val="24"/>
      </w:numPr>
      <w:spacing w:before="40" w:after="40"/>
      <w:outlineLvl w:val="5"/>
    </w:pPr>
    <w:rPr>
      <w:rFonts w:ascii="Arial" w:hAnsi="Arial"/>
      <w:b/>
      <w:bCs/>
      <w:sz w:val="22"/>
      <w:szCs w:val="22"/>
    </w:rPr>
  </w:style>
  <w:style w:type="paragraph" w:styleId="Heading7">
    <w:name w:val="heading 7"/>
    <w:aliases w:val="h7"/>
    <w:next w:val="BodyText"/>
    <w:link w:val="Heading7Char"/>
    <w:qFormat/>
    <w:rsid w:val="006E5523"/>
    <w:pPr>
      <w:numPr>
        <w:ilvl w:val="6"/>
        <w:numId w:val="24"/>
      </w:numPr>
      <w:spacing w:before="40" w:after="40"/>
      <w:outlineLvl w:val="6"/>
    </w:pPr>
    <w:rPr>
      <w:rFonts w:ascii="Arial" w:hAnsi="Arial"/>
      <w:b/>
      <w:sz w:val="22"/>
      <w:szCs w:val="24"/>
    </w:rPr>
  </w:style>
  <w:style w:type="paragraph" w:styleId="Heading8">
    <w:name w:val="heading 8"/>
    <w:aliases w:val="h8"/>
    <w:next w:val="BlockText"/>
    <w:link w:val="Heading8Char"/>
    <w:qFormat/>
    <w:rsid w:val="006E5523"/>
    <w:pPr>
      <w:numPr>
        <w:ilvl w:val="7"/>
        <w:numId w:val="24"/>
      </w:numPr>
      <w:spacing w:before="40" w:after="40"/>
      <w:outlineLvl w:val="7"/>
    </w:pPr>
    <w:rPr>
      <w:rFonts w:ascii="Arial" w:hAnsi="Arial"/>
      <w:b/>
      <w:i/>
      <w:iCs/>
      <w:sz w:val="22"/>
      <w:szCs w:val="24"/>
    </w:rPr>
  </w:style>
  <w:style w:type="paragraph" w:styleId="Heading9">
    <w:name w:val="heading 9"/>
    <w:aliases w:val="h9,(App. Title)"/>
    <w:next w:val="Normal"/>
    <w:link w:val="Heading9Char"/>
    <w:qFormat/>
    <w:rsid w:val="006E5523"/>
    <w:pPr>
      <w:numPr>
        <w:ilvl w:val="8"/>
        <w:numId w:val="24"/>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rsid w:val="00F601FD"/>
    <w:rPr>
      <w:color w:val="606420"/>
      <w:u w:val="single"/>
    </w:rPr>
  </w:style>
  <w:style w:type="paragraph" w:styleId="Header">
    <w:name w:val="header"/>
    <w:aliases w:val="hdr,he,HE,Header/Foot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uiPriority w:val="99"/>
    <w:qFormat/>
    <w:rsid w:val="00F601FD"/>
    <w:pPr>
      <w:spacing w:after="60"/>
      <w:jc w:val="center"/>
      <w:outlineLvl w:val="1"/>
    </w:pPr>
    <w:rPr>
      <w:rFonts w:ascii="Arial" w:hAnsi="Arial" w:cs="Arial"/>
      <w:sz w:val="24"/>
    </w:rPr>
  </w:style>
  <w:style w:type="paragraph" w:styleId="Title">
    <w:name w:val="Title"/>
    <w:aliases w:val="TitleA"/>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9328A8"/>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9328A8"/>
    <w:pPr>
      <w:tabs>
        <w:tab w:val="left" w:pos="990"/>
        <w:tab w:val="right" w:leader="dot" w:pos="9350"/>
      </w:tabs>
      <w:spacing w:before="60"/>
      <w:ind w:left="990" w:hanging="630"/>
    </w:pPr>
    <w:rPr>
      <w:rFonts w:ascii="Arial" w:hAnsi="Arial"/>
      <w:b/>
      <w:sz w:val="24"/>
    </w:rPr>
  </w:style>
  <w:style w:type="paragraph" w:styleId="TOC3">
    <w:name w:val="toc 3"/>
    <w:next w:val="Normal"/>
    <w:autoRedefine/>
    <w:uiPriority w:val="39"/>
    <w:rsid w:val="006E0C00"/>
    <w:pPr>
      <w:tabs>
        <w:tab w:val="left" w:pos="1440"/>
        <w:tab w:val="right" w:leader="dot" w:pos="9350"/>
      </w:tabs>
      <w:spacing w:before="60"/>
      <w:ind w:left="1440" w:hanging="900"/>
    </w:pPr>
    <w:rPr>
      <w:rFonts w:ascii="Arial" w:hAnsi="Arial"/>
      <w:color w:val="000000" w:themeColor="text1"/>
      <w:sz w:val="22"/>
      <w:szCs w:val="22"/>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9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D253F7"/>
    <w:pPr>
      <w:keepNext/>
      <w:keepLines/>
      <w:spacing w:before="120" w:after="60"/>
      <w:jc w:val="center"/>
    </w:pPr>
    <w:rPr>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99"/>
    <w:rsid w:val="00AA7363"/>
    <w:pPr>
      <w:ind w:left="880"/>
    </w:pPr>
  </w:style>
  <w:style w:type="paragraph" w:styleId="TOC6">
    <w:name w:val="toc 6"/>
    <w:basedOn w:val="Normal"/>
    <w:next w:val="Normal"/>
    <w:autoRedefine/>
    <w:uiPriority w:val="99"/>
    <w:rsid w:val="00AA7363"/>
    <w:pPr>
      <w:ind w:left="1100"/>
    </w:pPr>
  </w:style>
  <w:style w:type="paragraph" w:styleId="TOC7">
    <w:name w:val="toc 7"/>
    <w:basedOn w:val="Normal"/>
    <w:next w:val="Normal"/>
    <w:autoRedefine/>
    <w:uiPriority w:val="99"/>
    <w:rsid w:val="00AA7363"/>
    <w:pPr>
      <w:ind w:left="1320"/>
    </w:pPr>
  </w:style>
  <w:style w:type="paragraph" w:styleId="TOC8">
    <w:name w:val="toc 8"/>
    <w:basedOn w:val="Normal"/>
    <w:next w:val="Normal"/>
    <w:autoRedefine/>
    <w:uiPriority w:val="99"/>
    <w:rsid w:val="00AA7363"/>
    <w:pPr>
      <w:ind w:left="1540"/>
    </w:pPr>
  </w:style>
  <w:style w:type="paragraph" w:styleId="TOC9">
    <w:name w:val="toc 9"/>
    <w:basedOn w:val="Normal"/>
    <w:next w:val="Normal"/>
    <w:autoRedefine/>
    <w:uiPriority w:val="99"/>
    <w:rsid w:val="00AA7363"/>
    <w:pPr>
      <w:ind w:left="1760"/>
    </w:pPr>
  </w:style>
  <w:style w:type="paragraph" w:styleId="BodyText">
    <w:name w:val="Body Text"/>
    <w:link w:val="BodyTextChar"/>
    <w:rsid w:val="0020107B"/>
    <w:pPr>
      <w:spacing w:before="120" w:after="120"/>
    </w:pPr>
    <w:rPr>
      <w:color w:val="000000" w:themeColor="text1"/>
      <w:sz w:val="24"/>
    </w:rPr>
  </w:style>
  <w:style w:type="character" w:customStyle="1" w:styleId="BodyTextChar">
    <w:name w:val="Body Text Char"/>
    <w:link w:val="BodyText"/>
    <w:rsid w:val="0020107B"/>
    <w:rPr>
      <w:color w:val="000000" w:themeColor="text1"/>
      <w:sz w:val="24"/>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uiPriority w:val="99"/>
    <w:rsid w:val="006E5523"/>
    <w:pPr>
      <w:spacing w:after="120"/>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styleId="ListParagraph">
    <w:name w:val="List Paragraph"/>
    <w:basedOn w:val="Normal"/>
    <w:link w:val="ListParagraphChar"/>
    <w:uiPriority w:val="34"/>
    <w:qFormat/>
    <w:rsid w:val="00A23360"/>
    <w:pPr>
      <w:ind w:left="720"/>
      <w:contextualSpacing/>
    </w:pPr>
  </w:style>
  <w:style w:type="character" w:styleId="CommentReference">
    <w:name w:val="annotation reference"/>
    <w:basedOn w:val="DefaultParagraphFont"/>
    <w:rsid w:val="00B43862"/>
    <w:rPr>
      <w:sz w:val="16"/>
      <w:szCs w:val="16"/>
    </w:rPr>
  </w:style>
  <w:style w:type="paragraph" w:styleId="CommentText">
    <w:name w:val="annotation text"/>
    <w:basedOn w:val="Normal"/>
    <w:link w:val="CommentTextChar"/>
    <w:rsid w:val="00B43862"/>
    <w:rPr>
      <w:sz w:val="20"/>
      <w:szCs w:val="20"/>
    </w:rPr>
  </w:style>
  <w:style w:type="character" w:customStyle="1" w:styleId="CommentTextChar">
    <w:name w:val="Comment Text Char"/>
    <w:basedOn w:val="DefaultParagraphFont"/>
    <w:link w:val="CommentText"/>
    <w:rsid w:val="00B43862"/>
  </w:style>
  <w:style w:type="paragraph" w:styleId="CommentSubject">
    <w:name w:val="annotation subject"/>
    <w:basedOn w:val="CommentText"/>
    <w:next w:val="CommentText"/>
    <w:link w:val="CommentSubjectChar"/>
    <w:uiPriority w:val="99"/>
    <w:rsid w:val="00B43862"/>
    <w:rPr>
      <w:b/>
      <w:bCs/>
    </w:rPr>
  </w:style>
  <w:style w:type="character" w:customStyle="1" w:styleId="CommentSubjectChar">
    <w:name w:val="Comment Subject Char"/>
    <w:basedOn w:val="CommentTextChar"/>
    <w:link w:val="CommentSubject"/>
    <w:uiPriority w:val="99"/>
    <w:rsid w:val="00B43862"/>
    <w:rPr>
      <w:b/>
      <w:bCs/>
    </w:rPr>
  </w:style>
  <w:style w:type="character" w:customStyle="1" w:styleId="ListParagraphChar">
    <w:name w:val="List Paragraph Char"/>
    <w:basedOn w:val="DefaultParagraphFont"/>
    <w:link w:val="ListParagraph"/>
    <w:uiPriority w:val="34"/>
    <w:locked/>
    <w:rsid w:val="00E75A57"/>
    <w:rPr>
      <w:sz w:val="22"/>
      <w:szCs w:val="24"/>
    </w:rPr>
  </w:style>
  <w:style w:type="paragraph" w:styleId="Revision">
    <w:name w:val="Revision"/>
    <w:hidden/>
    <w:uiPriority w:val="99"/>
    <w:semiHidden/>
    <w:rsid w:val="00BC0E74"/>
    <w:rPr>
      <w:sz w:val="22"/>
      <w:szCs w:val="24"/>
    </w:rPr>
  </w:style>
  <w:style w:type="character" w:customStyle="1" w:styleId="TableHeadingChar">
    <w:name w:val="Table Heading Char"/>
    <w:link w:val="TableHeading"/>
    <w:rsid w:val="00EC67E8"/>
    <w:rPr>
      <w:rFonts w:ascii="Arial" w:hAnsi="Arial" w:cs="Arial"/>
      <w:b/>
      <w:sz w:val="22"/>
      <w:szCs w:val="22"/>
    </w:rPr>
  </w:style>
  <w:style w:type="paragraph" w:customStyle="1" w:styleId="Note">
    <w:name w:val="Note"/>
    <w:basedOn w:val="Normal"/>
    <w:link w:val="NoteChar"/>
    <w:qFormat/>
    <w:rsid w:val="00DE1A41"/>
    <w:pPr>
      <w:spacing w:before="360" w:after="240"/>
      <w:ind w:left="720" w:hanging="720"/>
    </w:pPr>
    <w:rPr>
      <w:rFonts w:eastAsia="Batang"/>
      <w:color w:val="000000" w:themeColor="text1"/>
      <w:lang w:eastAsia="ko-KR"/>
    </w:rPr>
  </w:style>
  <w:style w:type="character" w:customStyle="1" w:styleId="NoteChar">
    <w:name w:val="Note Char"/>
    <w:link w:val="Note"/>
    <w:rsid w:val="00DE1A41"/>
    <w:rPr>
      <w:rFonts w:eastAsia="Batang"/>
      <w:color w:val="000000" w:themeColor="text1"/>
      <w:sz w:val="22"/>
      <w:szCs w:val="24"/>
      <w:lang w:eastAsia="ko-KR"/>
    </w:rPr>
  </w:style>
  <w:style w:type="paragraph" w:customStyle="1" w:styleId="HeadingReal4">
    <w:name w:val="Heading Real 4"/>
    <w:basedOn w:val="Heading4"/>
    <w:link w:val="HeadingReal4Char"/>
    <w:qFormat/>
    <w:rsid w:val="00F82D6B"/>
    <w:pPr>
      <w:tabs>
        <w:tab w:val="left" w:pos="1800"/>
      </w:tabs>
      <w:ind w:firstLine="1170"/>
    </w:pPr>
  </w:style>
  <w:style w:type="character" w:customStyle="1" w:styleId="Heading4Char">
    <w:name w:val="Heading 4 Char"/>
    <w:aliases w:val="4 dash Char,d Char,3 Char,Level 3 Heading Char,H4 Char,h4 Char,Level 1.1.1.1 Char,Map Title Char,l4 Char,Char Char"/>
    <w:basedOn w:val="DefaultParagraphFont"/>
    <w:link w:val="Heading4"/>
    <w:rsid w:val="00F20BF8"/>
    <w:rPr>
      <w:rFonts w:ascii="Arial" w:hAnsi="Arial" w:cs="Arial"/>
      <w:b/>
      <w:kern w:val="32"/>
      <w:sz w:val="24"/>
      <w:szCs w:val="28"/>
    </w:rPr>
  </w:style>
  <w:style w:type="character" w:customStyle="1" w:styleId="HeadingReal4Char">
    <w:name w:val="Heading Real 4 Char"/>
    <w:basedOn w:val="Heading4Char"/>
    <w:link w:val="HeadingReal4"/>
    <w:rsid w:val="00F82D6B"/>
    <w:rPr>
      <w:rFonts w:ascii="Arial" w:hAnsi="Arial" w:cs="Arial"/>
      <w:b/>
      <w:kern w:val="32"/>
      <w:sz w:val="24"/>
      <w:szCs w:val="28"/>
    </w:rPr>
  </w:style>
  <w:style w:type="paragraph" w:styleId="ListBullet">
    <w:name w:val="List Bullet"/>
    <w:basedOn w:val="Normal"/>
    <w:qFormat/>
    <w:rsid w:val="00FF2AEC"/>
    <w:pPr>
      <w:numPr>
        <w:numId w:val="28"/>
      </w:numPr>
      <w:contextualSpacing/>
    </w:pPr>
  </w:style>
  <w:style w:type="character" w:customStyle="1" w:styleId="HeaderChar">
    <w:name w:val="Header Char"/>
    <w:aliases w:val="hdr Char,he Char,HE Char,Header/Footer Char"/>
    <w:basedOn w:val="DefaultParagraphFont"/>
    <w:link w:val="Header"/>
    <w:uiPriority w:val="99"/>
    <w:rsid w:val="00FE5BC2"/>
  </w:style>
  <w:style w:type="character" w:customStyle="1" w:styleId="Heading3Char">
    <w:name w:val="Heading 3 Char"/>
    <w:aliases w:val="Level 2 Heading Char,h2 Char,Level 2 Char,3 bullet Char,b Char,2 Char,level 3 Char,bullet Char,Heading App Char,Subhd App Char,l3 Char,h3 Char,Table Attribute Heading Char,Second Char,SECOND Char,BLANK2 Char,4 bullet Char,second Char"/>
    <w:basedOn w:val="DefaultParagraphFont"/>
    <w:link w:val="Heading3"/>
    <w:rsid w:val="00664AE8"/>
    <w:rPr>
      <w:rFonts w:ascii="Arial" w:hAnsi="Arial" w:cs="Arial"/>
      <w:b/>
      <w:bCs/>
      <w:kern w:val="32"/>
      <w:sz w:val="28"/>
      <w:szCs w:val="26"/>
    </w:rPr>
  </w:style>
  <w:style w:type="paragraph" w:customStyle="1" w:styleId="RealHeading4v2">
    <w:name w:val="Real Heading 4 v2"/>
    <w:basedOn w:val="Heading4"/>
    <w:next w:val="Heading4"/>
    <w:link w:val="RealHeading4v2Char"/>
    <w:qFormat/>
    <w:rsid w:val="00F20BF8"/>
    <w:pPr>
      <w:numPr>
        <w:ilvl w:val="0"/>
        <w:numId w:val="61"/>
      </w:numPr>
    </w:pPr>
  </w:style>
  <w:style w:type="character" w:customStyle="1" w:styleId="RealHeading4v2Char">
    <w:name w:val="Real Heading 4 v2 Char"/>
    <w:basedOn w:val="Heading4Char"/>
    <w:link w:val="RealHeading4v2"/>
    <w:rsid w:val="00F20BF8"/>
    <w:rPr>
      <w:rFonts w:ascii="Arial" w:hAnsi="Arial" w:cs="Arial"/>
      <w:b/>
      <w:kern w:val="32"/>
      <w:sz w:val="24"/>
      <w:szCs w:val="28"/>
    </w:rPr>
  </w:style>
  <w:style w:type="character" w:customStyle="1" w:styleId="Heading2Char">
    <w:name w:val="Heading 2 Char"/>
    <w:aliases w:val="Level 1 Heading Char,h1 Char,2 headline Char,h Char,Subsection Char,DTS Section Char,Attribute Heading 2 Char,headline Char,l2 Char,H2 Char,Heading Char,L2 Char,Level 2 Topic Heading Char,Appendix D 1.2 Char,Heading B Char,H21 Char"/>
    <w:basedOn w:val="DefaultParagraphFont"/>
    <w:link w:val="Heading2"/>
    <w:rsid w:val="00D253F7"/>
    <w:rPr>
      <w:rFonts w:ascii="Arial" w:hAnsi="Arial" w:cs="Arial"/>
      <w:b/>
      <w:iCs/>
      <w:kern w:val="32"/>
      <w:sz w:val="32"/>
      <w:szCs w:val="28"/>
    </w:rPr>
  </w:style>
  <w:style w:type="character" w:customStyle="1" w:styleId="Heading1Char">
    <w:name w:val="Heading 1 Char"/>
    <w:aliases w:val="1 ghost Char,g Char,Section Title Char,l1 Char,ghost Char,1 ghost1 Char,g1 Char,1 ghost2 Char,g2 Char,1 ghost3 Char,g3 Char,1 ghost11 Char,g11 Char,1 ghost4 Char,g4 Char,1 ghost12 Char,g12 Char,1 ghost5 Char,g5 Char,1 ghost6 Char,g6 Char"/>
    <w:basedOn w:val="DefaultParagraphFont"/>
    <w:link w:val="Heading1"/>
    <w:rsid w:val="00D253F7"/>
    <w:rPr>
      <w:rFonts w:ascii="Arial" w:hAnsi="Arial" w:cs="Arial"/>
      <w:b/>
      <w:bCs/>
      <w:kern w:val="32"/>
      <w:sz w:val="36"/>
      <w:szCs w:val="32"/>
    </w:rPr>
  </w:style>
  <w:style w:type="character" w:customStyle="1" w:styleId="Heading5Char">
    <w:name w:val="Heading 5 Char"/>
    <w:aliases w:val="Level 3 - i Char,H5 Char,h5 Char,5 sub-bullet Char,sb Char,4 Char,l5 Char,(a) Char"/>
    <w:basedOn w:val="DefaultParagraphFont"/>
    <w:link w:val="Heading5"/>
    <w:rsid w:val="00D26430"/>
    <w:rPr>
      <w:rFonts w:ascii="Arial" w:hAnsi="Arial"/>
      <w:b/>
      <w:bCs/>
      <w:iCs/>
      <w:sz w:val="24"/>
      <w:szCs w:val="26"/>
    </w:rPr>
  </w:style>
  <w:style w:type="character" w:customStyle="1" w:styleId="Heading6Char">
    <w:name w:val="Heading 6 Char"/>
    <w:aliases w:val="H6 Char,ATTACHMENT Char,h6 Char,L6 Char,sub-dash Char,sd Char,5 Char"/>
    <w:basedOn w:val="DefaultParagraphFont"/>
    <w:link w:val="Heading6"/>
    <w:rsid w:val="00D26430"/>
    <w:rPr>
      <w:rFonts w:ascii="Arial" w:hAnsi="Arial"/>
      <w:b/>
      <w:bCs/>
      <w:sz w:val="22"/>
      <w:szCs w:val="22"/>
    </w:rPr>
  </w:style>
  <w:style w:type="character" w:customStyle="1" w:styleId="Heading7Char">
    <w:name w:val="Heading 7 Char"/>
    <w:aliases w:val="h7 Char"/>
    <w:basedOn w:val="DefaultParagraphFont"/>
    <w:link w:val="Heading7"/>
    <w:rsid w:val="00D26430"/>
    <w:rPr>
      <w:rFonts w:ascii="Arial" w:hAnsi="Arial"/>
      <w:b/>
      <w:sz w:val="22"/>
      <w:szCs w:val="24"/>
    </w:rPr>
  </w:style>
  <w:style w:type="character" w:customStyle="1" w:styleId="Heading8Char">
    <w:name w:val="Heading 8 Char"/>
    <w:aliases w:val="h8 Char"/>
    <w:basedOn w:val="DefaultParagraphFont"/>
    <w:link w:val="Heading8"/>
    <w:rsid w:val="00D26430"/>
    <w:rPr>
      <w:rFonts w:ascii="Arial" w:hAnsi="Arial"/>
      <w:b/>
      <w:i/>
      <w:iCs/>
      <w:sz w:val="22"/>
      <w:szCs w:val="24"/>
    </w:rPr>
  </w:style>
  <w:style w:type="character" w:customStyle="1" w:styleId="Heading9Char">
    <w:name w:val="Heading 9 Char"/>
    <w:aliases w:val="h9 Char,(App. Title) Char"/>
    <w:basedOn w:val="DefaultParagraphFont"/>
    <w:link w:val="Heading9"/>
    <w:rsid w:val="00D26430"/>
    <w:rPr>
      <w:rFonts w:ascii="Arial" w:hAnsi="Arial" w:cs="Arial"/>
      <w:b/>
      <w:i/>
      <w:sz w:val="22"/>
      <w:szCs w:val="22"/>
    </w:rPr>
  </w:style>
  <w:style w:type="paragraph" w:styleId="BodyTextIndent">
    <w:name w:val="Body Text Indent"/>
    <w:basedOn w:val="Normal"/>
    <w:link w:val="BodyTextIndentChar"/>
    <w:uiPriority w:val="99"/>
    <w:rsid w:val="00D26430"/>
    <w:pPr>
      <w:ind w:left="720"/>
    </w:pPr>
    <w:rPr>
      <w:rFonts w:ascii="Tahoma" w:eastAsia="SimSun" w:hAnsi="Tahoma"/>
      <w:i/>
      <w:sz w:val="20"/>
      <w:szCs w:val="20"/>
    </w:rPr>
  </w:style>
  <w:style w:type="character" w:customStyle="1" w:styleId="BodyTextIndentChar">
    <w:name w:val="Body Text Indent Char"/>
    <w:basedOn w:val="DefaultParagraphFont"/>
    <w:link w:val="BodyTextIndent"/>
    <w:uiPriority w:val="99"/>
    <w:rsid w:val="00D26430"/>
    <w:rPr>
      <w:rFonts w:ascii="Tahoma" w:eastAsia="SimSun" w:hAnsi="Tahoma"/>
      <w:i/>
    </w:rPr>
  </w:style>
  <w:style w:type="paragraph" w:customStyle="1" w:styleId="Default">
    <w:name w:val="Default"/>
    <w:uiPriority w:val="99"/>
    <w:rsid w:val="00D26430"/>
    <w:pPr>
      <w:autoSpaceDE w:val="0"/>
      <w:autoSpaceDN w:val="0"/>
      <w:adjustRightInd w:val="0"/>
    </w:pPr>
    <w:rPr>
      <w:color w:val="000000"/>
      <w:sz w:val="24"/>
      <w:szCs w:val="24"/>
    </w:rPr>
  </w:style>
  <w:style w:type="paragraph" w:styleId="NormalWeb">
    <w:name w:val="Normal (Web)"/>
    <w:basedOn w:val="Normal"/>
    <w:link w:val="NormalWebChar"/>
    <w:uiPriority w:val="99"/>
    <w:rsid w:val="00D26430"/>
    <w:pPr>
      <w:spacing w:before="100" w:beforeAutospacing="1" w:after="100" w:afterAutospacing="1"/>
    </w:pPr>
    <w:rPr>
      <w:rFonts w:ascii="Verdana" w:hAnsi="Verdana"/>
      <w:color w:val="333333"/>
      <w:sz w:val="17"/>
      <w:szCs w:val="17"/>
    </w:rPr>
  </w:style>
  <w:style w:type="paragraph" w:customStyle="1" w:styleId="Body1">
    <w:name w:val="*Body 1"/>
    <w:link w:val="Body1Char"/>
    <w:uiPriority w:val="99"/>
    <w:rsid w:val="00D26430"/>
    <w:pPr>
      <w:spacing w:after="120"/>
    </w:pPr>
    <w:rPr>
      <w:sz w:val="22"/>
      <w:szCs w:val="22"/>
    </w:rPr>
  </w:style>
  <w:style w:type="character" w:customStyle="1" w:styleId="Body1Char1">
    <w:name w:val="*Body 1 Char1"/>
    <w:uiPriority w:val="99"/>
    <w:rsid w:val="00D26430"/>
    <w:rPr>
      <w:sz w:val="24"/>
      <w:lang w:val="en-US" w:eastAsia="en-US"/>
    </w:rPr>
  </w:style>
  <w:style w:type="paragraph" w:customStyle="1" w:styleId="Tablebodytext">
    <w:name w:val="*Table body text"/>
    <w:basedOn w:val="Normal"/>
    <w:uiPriority w:val="99"/>
    <w:rsid w:val="00D26430"/>
    <w:pPr>
      <w:spacing w:before="60" w:after="60"/>
    </w:pPr>
    <w:rPr>
      <w:sz w:val="24"/>
      <w:szCs w:val="20"/>
    </w:rPr>
  </w:style>
  <w:style w:type="paragraph" w:customStyle="1" w:styleId="Tableheading0">
    <w:name w:val="Table heading"/>
    <w:basedOn w:val="Body1"/>
    <w:uiPriority w:val="99"/>
    <w:rsid w:val="00D26430"/>
    <w:pPr>
      <w:spacing w:before="60" w:after="60"/>
      <w:jc w:val="center"/>
    </w:pPr>
    <w:rPr>
      <w:b/>
    </w:rPr>
  </w:style>
  <w:style w:type="paragraph" w:customStyle="1" w:styleId="Tablebullet1">
    <w:name w:val="*Table bullet 1"/>
    <w:basedOn w:val="Normal"/>
    <w:uiPriority w:val="99"/>
    <w:rsid w:val="00D26430"/>
    <w:pPr>
      <w:tabs>
        <w:tab w:val="num" w:pos="1442"/>
      </w:tabs>
      <w:spacing w:after="60"/>
      <w:ind w:left="1442" w:hanging="440"/>
    </w:pPr>
    <w:rPr>
      <w:sz w:val="20"/>
      <w:szCs w:val="20"/>
    </w:rPr>
  </w:style>
  <w:style w:type="paragraph" w:customStyle="1" w:styleId="Header1">
    <w:name w:val="*Header 1"/>
    <w:uiPriority w:val="99"/>
    <w:rsid w:val="00D26430"/>
    <w:pPr>
      <w:keepNext/>
      <w:numPr>
        <w:numId w:val="54"/>
      </w:numPr>
      <w:spacing w:before="240" w:after="120"/>
      <w:outlineLvl w:val="0"/>
    </w:pPr>
    <w:rPr>
      <w:rFonts w:ascii="Times New Roman Bold" w:hAnsi="Times New Roman Bold"/>
      <w:b/>
      <w:sz w:val="28"/>
    </w:rPr>
  </w:style>
  <w:style w:type="paragraph" w:customStyle="1" w:styleId="Header2">
    <w:name w:val="*Header 2"/>
    <w:link w:val="Header2Char"/>
    <w:uiPriority w:val="99"/>
    <w:rsid w:val="00D26430"/>
    <w:pPr>
      <w:keepNext/>
      <w:keepLines/>
      <w:numPr>
        <w:ilvl w:val="1"/>
        <w:numId w:val="54"/>
      </w:numPr>
      <w:spacing w:before="120" w:after="120"/>
      <w:outlineLvl w:val="1"/>
    </w:pPr>
    <w:rPr>
      <w:rFonts w:ascii="Times New Roman Bold" w:hAnsi="Times New Roman Bold"/>
      <w:b/>
      <w:sz w:val="24"/>
      <w:szCs w:val="22"/>
    </w:rPr>
  </w:style>
  <w:style w:type="paragraph" w:customStyle="1" w:styleId="Header3">
    <w:name w:val="*Header 3"/>
    <w:basedOn w:val="Header2"/>
    <w:uiPriority w:val="99"/>
    <w:rsid w:val="00D26430"/>
    <w:pPr>
      <w:numPr>
        <w:ilvl w:val="2"/>
      </w:numPr>
      <w:tabs>
        <w:tab w:val="clear" w:pos="1080"/>
        <w:tab w:val="num" w:pos="2520"/>
      </w:tabs>
      <w:ind w:left="2520" w:hanging="180"/>
      <w:outlineLvl w:val="2"/>
    </w:pPr>
    <w:rPr>
      <w:b w:val="0"/>
    </w:rPr>
  </w:style>
  <w:style w:type="paragraph" w:customStyle="1" w:styleId="Header4">
    <w:name w:val="*Header 4"/>
    <w:uiPriority w:val="99"/>
    <w:rsid w:val="00D26430"/>
    <w:pPr>
      <w:tabs>
        <w:tab w:val="num" w:pos="1080"/>
      </w:tabs>
      <w:spacing w:before="120" w:after="120"/>
      <w:ind w:left="1728" w:hanging="1728"/>
      <w:outlineLvl w:val="3"/>
    </w:pPr>
    <w:rPr>
      <w:rFonts w:ascii="Times New Roman Bold" w:hAnsi="Times New Roman Bold"/>
      <w:b/>
      <w:sz w:val="22"/>
    </w:rPr>
  </w:style>
  <w:style w:type="paragraph" w:customStyle="1" w:styleId="FigureTableCaption">
    <w:name w:val="*Figure/Table Caption"/>
    <w:basedOn w:val="Caption"/>
    <w:uiPriority w:val="99"/>
    <w:rsid w:val="00D26430"/>
    <w:pPr>
      <w:keepNext w:val="0"/>
      <w:keepLines w:val="0"/>
      <w:spacing w:before="0" w:after="200"/>
    </w:pPr>
    <w:rPr>
      <w:color w:val="4F81BD"/>
      <w:sz w:val="18"/>
      <w:szCs w:val="18"/>
    </w:rPr>
  </w:style>
  <w:style w:type="paragraph" w:customStyle="1" w:styleId="Bullet2">
    <w:name w:val="*Bullet 2"/>
    <w:uiPriority w:val="99"/>
    <w:rsid w:val="00D26430"/>
    <w:pPr>
      <w:keepLines/>
      <w:numPr>
        <w:numId w:val="52"/>
      </w:numPr>
      <w:spacing w:after="120"/>
    </w:pPr>
    <w:rPr>
      <w:sz w:val="24"/>
    </w:rPr>
  </w:style>
  <w:style w:type="paragraph" w:customStyle="1" w:styleId="Bullet1">
    <w:name w:val="*Bullet 1"/>
    <w:link w:val="Bullet1Char1"/>
    <w:uiPriority w:val="99"/>
    <w:rsid w:val="00D26430"/>
    <w:pPr>
      <w:keepLines/>
      <w:numPr>
        <w:numId w:val="53"/>
      </w:numPr>
      <w:spacing w:after="120"/>
    </w:pPr>
    <w:rPr>
      <w:color w:val="000000"/>
      <w:sz w:val="24"/>
      <w:szCs w:val="22"/>
    </w:rPr>
  </w:style>
  <w:style w:type="character" w:customStyle="1" w:styleId="TitleChar">
    <w:name w:val="Title Char"/>
    <w:aliases w:val="TitleA Char"/>
    <w:basedOn w:val="DefaultParagraphFont"/>
    <w:link w:val="Title"/>
    <w:uiPriority w:val="99"/>
    <w:rsid w:val="00D26430"/>
    <w:rPr>
      <w:rFonts w:ascii="Arial" w:hAnsi="Arial" w:cs="Arial"/>
      <w:b/>
      <w:bCs/>
      <w:sz w:val="36"/>
      <w:szCs w:val="32"/>
    </w:rPr>
  </w:style>
  <w:style w:type="character" w:customStyle="1" w:styleId="SubtitleChar">
    <w:name w:val="Subtitle Char"/>
    <w:basedOn w:val="DefaultParagraphFont"/>
    <w:link w:val="Subtitle"/>
    <w:uiPriority w:val="99"/>
    <w:rsid w:val="00D26430"/>
    <w:rPr>
      <w:rFonts w:ascii="Arial" w:hAnsi="Arial" w:cs="Arial"/>
      <w:sz w:val="24"/>
      <w:szCs w:val="24"/>
    </w:rPr>
  </w:style>
  <w:style w:type="character" w:styleId="Strong">
    <w:name w:val="Strong"/>
    <w:basedOn w:val="DefaultParagraphFont"/>
    <w:uiPriority w:val="99"/>
    <w:qFormat/>
    <w:rsid w:val="00D26430"/>
    <w:rPr>
      <w:rFonts w:cs="Times New Roman"/>
      <w:b/>
      <w:sz w:val="22"/>
    </w:rPr>
  </w:style>
  <w:style w:type="paragraph" w:styleId="TOCHeading">
    <w:name w:val="TOC Heading"/>
    <w:basedOn w:val="Heading1"/>
    <w:next w:val="Normal"/>
    <w:uiPriority w:val="99"/>
    <w:qFormat/>
    <w:rsid w:val="00D26430"/>
    <w:pPr>
      <w:keepLines/>
      <w:numPr>
        <w:numId w:val="0"/>
      </w:numPr>
      <w:autoSpaceDE/>
      <w:autoSpaceDN/>
      <w:adjustRightInd/>
      <w:spacing w:before="240"/>
      <w:outlineLvl w:val="9"/>
    </w:pPr>
    <w:rPr>
      <w:rFonts w:ascii="Times New Roman Bold" w:hAnsi="Times New Roman Bold" w:cs="Times New Roman"/>
      <w:kern w:val="0"/>
      <w:sz w:val="28"/>
      <w:szCs w:val="28"/>
    </w:rPr>
  </w:style>
  <w:style w:type="paragraph" w:customStyle="1" w:styleId="SubTitle0">
    <w:name w:val="Sub Title"/>
    <w:basedOn w:val="Normal"/>
    <w:uiPriority w:val="99"/>
    <w:rsid w:val="00D26430"/>
    <w:pPr>
      <w:jc w:val="center"/>
    </w:pPr>
    <w:rPr>
      <w:rFonts w:ascii="Arial" w:hAnsi="Arial"/>
      <w:b/>
      <w:bCs/>
      <w:color w:val="000000"/>
    </w:rPr>
  </w:style>
  <w:style w:type="paragraph" w:styleId="FootnoteText">
    <w:name w:val="footnote text"/>
    <w:basedOn w:val="Normal"/>
    <w:link w:val="FootnoteTextChar"/>
    <w:rsid w:val="00D26430"/>
    <w:rPr>
      <w:rFonts w:ascii="Calibri" w:hAnsi="Calibri"/>
      <w:sz w:val="20"/>
      <w:szCs w:val="20"/>
    </w:rPr>
  </w:style>
  <w:style w:type="character" w:customStyle="1" w:styleId="FootnoteTextChar">
    <w:name w:val="Footnote Text Char"/>
    <w:basedOn w:val="DefaultParagraphFont"/>
    <w:link w:val="FootnoteText"/>
    <w:rsid w:val="00D26430"/>
    <w:rPr>
      <w:rFonts w:ascii="Calibri" w:hAnsi="Calibri"/>
    </w:rPr>
  </w:style>
  <w:style w:type="paragraph" w:styleId="ListNumber">
    <w:name w:val="List Number"/>
    <w:basedOn w:val="Normal"/>
    <w:uiPriority w:val="99"/>
    <w:rsid w:val="00D26430"/>
    <w:pPr>
      <w:tabs>
        <w:tab w:val="num" w:pos="360"/>
      </w:tabs>
      <w:ind w:left="360" w:hanging="360"/>
      <w:contextualSpacing/>
    </w:pPr>
    <w:rPr>
      <w:sz w:val="20"/>
      <w:szCs w:val="20"/>
    </w:rPr>
  </w:style>
  <w:style w:type="paragraph" w:customStyle="1" w:styleId="FrontMatterHeader">
    <w:name w:val="Front Matter Header"/>
    <w:next w:val="Normal"/>
    <w:uiPriority w:val="99"/>
    <w:rsid w:val="00D26430"/>
    <w:pPr>
      <w:keepNext/>
      <w:spacing w:after="360"/>
      <w:jc w:val="center"/>
      <w:outlineLvl w:val="0"/>
    </w:pPr>
    <w:rPr>
      <w:rFonts w:ascii="Arial Narrow" w:hAnsi="Arial Narrow"/>
      <w:b/>
      <w:sz w:val="36"/>
    </w:rPr>
  </w:style>
  <w:style w:type="paragraph" w:styleId="TableofFigures">
    <w:name w:val="table of figures"/>
    <w:basedOn w:val="Normal"/>
    <w:next w:val="Normal"/>
    <w:uiPriority w:val="99"/>
    <w:rsid w:val="009328A8"/>
    <w:pPr>
      <w:tabs>
        <w:tab w:val="right" w:leader="dot" w:pos="9350"/>
      </w:tabs>
      <w:spacing w:after="80"/>
    </w:pPr>
    <w:rPr>
      <w:rFonts w:ascii="Arial" w:hAnsi="Arial"/>
      <w:color w:val="000000" w:themeColor="text1"/>
      <w:sz w:val="20"/>
      <w:szCs w:val="20"/>
    </w:rPr>
  </w:style>
  <w:style w:type="paragraph" w:customStyle="1" w:styleId="VAHeading1">
    <w:name w:val="VA Heading 1"/>
    <w:basedOn w:val="Heading1"/>
    <w:next w:val="Normal"/>
    <w:uiPriority w:val="99"/>
    <w:rsid w:val="00D26430"/>
    <w:pPr>
      <w:numPr>
        <w:numId w:val="0"/>
      </w:numPr>
      <w:autoSpaceDE/>
      <w:autoSpaceDN/>
      <w:adjustRightInd/>
      <w:spacing w:before="240" w:after="240"/>
      <w:ind w:left="360" w:hanging="360"/>
    </w:pPr>
    <w:rPr>
      <w:rFonts w:ascii="Times New Roman Bold" w:hAnsi="Times New Roman Bold" w:cs="Times New Roman"/>
      <w:caps/>
      <w:sz w:val="32"/>
      <w:szCs w:val="28"/>
    </w:rPr>
  </w:style>
  <w:style w:type="character" w:customStyle="1" w:styleId="Quick">
    <w:name w:val="Quick _"/>
    <w:uiPriority w:val="99"/>
    <w:rsid w:val="00D26430"/>
    <w:rPr>
      <w:rFonts w:ascii="Times" w:hAnsi="Times"/>
      <w:sz w:val="24"/>
    </w:rPr>
  </w:style>
  <w:style w:type="paragraph" w:styleId="PlainText">
    <w:name w:val="Plain Text"/>
    <w:basedOn w:val="Normal"/>
    <w:link w:val="PlainTextChar"/>
    <w:uiPriority w:val="99"/>
    <w:rsid w:val="00D26430"/>
    <w:rPr>
      <w:rFonts w:ascii="Courier New" w:hAnsi="Courier New"/>
      <w:sz w:val="20"/>
      <w:szCs w:val="20"/>
    </w:rPr>
  </w:style>
  <w:style w:type="character" w:customStyle="1" w:styleId="PlainTextChar">
    <w:name w:val="Plain Text Char"/>
    <w:basedOn w:val="DefaultParagraphFont"/>
    <w:link w:val="PlainText"/>
    <w:uiPriority w:val="99"/>
    <w:rsid w:val="00D26430"/>
    <w:rPr>
      <w:rFonts w:ascii="Courier New" w:hAnsi="Courier New"/>
    </w:rPr>
  </w:style>
  <w:style w:type="paragraph" w:customStyle="1" w:styleId="Bullet20">
    <w:name w:val="Bullet2"/>
    <w:basedOn w:val="Normal"/>
    <w:uiPriority w:val="99"/>
    <w:rsid w:val="00D26430"/>
    <w:pPr>
      <w:tabs>
        <w:tab w:val="num" w:pos="720"/>
      </w:tabs>
      <w:ind w:left="720" w:hanging="360"/>
    </w:pPr>
    <w:rPr>
      <w:sz w:val="20"/>
      <w:szCs w:val="20"/>
    </w:rPr>
  </w:style>
  <w:style w:type="paragraph" w:customStyle="1" w:styleId="FigureTitle">
    <w:name w:val="Figure Title"/>
    <w:basedOn w:val="Normal"/>
    <w:uiPriority w:val="99"/>
    <w:rsid w:val="00D26430"/>
    <w:pPr>
      <w:spacing w:before="60" w:after="120"/>
      <w:jc w:val="center"/>
    </w:pPr>
    <w:rPr>
      <w:rFonts w:ascii="Arial" w:hAnsi="Arial"/>
      <w:b/>
      <w:color w:val="000000"/>
      <w:szCs w:val="22"/>
    </w:rPr>
  </w:style>
  <w:style w:type="paragraph" w:customStyle="1" w:styleId="12-pointTimesNR">
    <w:name w:val="12-point Times NR"/>
    <w:basedOn w:val="Normal"/>
    <w:uiPriority w:val="99"/>
    <w:rsid w:val="00D26430"/>
    <w:pPr>
      <w:spacing w:before="120" w:after="120"/>
    </w:pPr>
    <w:rPr>
      <w:color w:val="000000"/>
      <w:szCs w:val="22"/>
    </w:rPr>
  </w:style>
  <w:style w:type="paragraph" w:customStyle="1" w:styleId="Bullet">
    <w:name w:val="Bullet"/>
    <w:basedOn w:val="Normal"/>
    <w:uiPriority w:val="99"/>
    <w:rsid w:val="00D26430"/>
    <w:pPr>
      <w:spacing w:after="60"/>
      <w:ind w:left="360" w:hanging="360"/>
    </w:pPr>
    <w:rPr>
      <w:color w:val="000000"/>
      <w:sz w:val="24"/>
      <w:szCs w:val="22"/>
    </w:rPr>
  </w:style>
  <w:style w:type="paragraph" w:customStyle="1" w:styleId="Hyphen">
    <w:name w:val="Hyphen"/>
    <w:basedOn w:val="Normal"/>
    <w:uiPriority w:val="99"/>
    <w:rsid w:val="00D26430"/>
    <w:pPr>
      <w:tabs>
        <w:tab w:val="num" w:pos="720"/>
      </w:tabs>
      <w:ind w:left="1080" w:hanging="720"/>
    </w:pPr>
    <w:rPr>
      <w:color w:val="000000"/>
      <w:szCs w:val="22"/>
    </w:rPr>
  </w:style>
  <w:style w:type="paragraph" w:customStyle="1" w:styleId="FAANormal">
    <w:name w:val="FAA Normal"/>
    <w:basedOn w:val="Normal"/>
    <w:uiPriority w:val="99"/>
    <w:rsid w:val="00D26430"/>
    <w:rPr>
      <w:color w:val="000000"/>
      <w:szCs w:val="22"/>
    </w:rPr>
  </w:style>
  <w:style w:type="paragraph" w:customStyle="1" w:styleId="AcronymHeadings">
    <w:name w:val="Acronym Headings"/>
    <w:basedOn w:val="Subtitle"/>
    <w:uiPriority w:val="99"/>
    <w:rsid w:val="00D26430"/>
    <w:pPr>
      <w:spacing w:after="120"/>
      <w:jc w:val="left"/>
      <w:outlineLvl w:val="9"/>
    </w:pPr>
    <w:rPr>
      <w:rFonts w:ascii="Times New Roman" w:hAnsi="Times New Roman" w:cs="Times New Roman"/>
      <w:b/>
      <w:color w:val="000000"/>
      <w:sz w:val="22"/>
      <w:szCs w:val="22"/>
      <w:lang w:val="en-CA"/>
    </w:rPr>
  </w:style>
  <w:style w:type="paragraph" w:customStyle="1" w:styleId="TableHeaders">
    <w:name w:val="Table Headers"/>
    <w:basedOn w:val="TableText"/>
    <w:uiPriority w:val="99"/>
    <w:rsid w:val="00D26430"/>
    <w:pPr>
      <w:spacing w:before="80" w:after="80"/>
      <w:ind w:left="720" w:hanging="360"/>
      <w:jc w:val="center"/>
    </w:pPr>
    <w:rPr>
      <w:rFonts w:ascii="Times New Roman" w:hAnsi="Times New Roman" w:cs="Times New Roman"/>
      <w:b/>
      <w:lang w:val="en-CA"/>
    </w:rPr>
  </w:style>
  <w:style w:type="paragraph" w:customStyle="1" w:styleId="BodyTextIndent2Bullet">
    <w:name w:val="Body Text Indent 2 Bullet"/>
    <w:basedOn w:val="Normal"/>
    <w:uiPriority w:val="99"/>
    <w:rsid w:val="00D26430"/>
    <w:pPr>
      <w:tabs>
        <w:tab w:val="num" w:pos="720"/>
      </w:tabs>
      <w:spacing w:after="120"/>
      <w:ind w:left="720" w:hanging="360"/>
    </w:pPr>
    <w:rPr>
      <w:sz w:val="24"/>
      <w:szCs w:val="20"/>
    </w:rPr>
  </w:style>
  <w:style w:type="paragraph" w:customStyle="1" w:styleId="centerplain">
    <w:name w:val="center plain"/>
    <w:aliases w:val="cp"/>
    <w:basedOn w:val="Normal"/>
    <w:uiPriority w:val="99"/>
    <w:rsid w:val="00D26430"/>
    <w:pPr>
      <w:jc w:val="center"/>
    </w:pPr>
    <w:rPr>
      <w:rFonts w:ascii="Book Antiqua" w:hAnsi="Book Antiqua"/>
      <w:szCs w:val="20"/>
    </w:rPr>
  </w:style>
  <w:style w:type="paragraph" w:customStyle="1" w:styleId="TableNumber">
    <w:name w:val="Table Number"/>
    <w:basedOn w:val="Normal"/>
    <w:uiPriority w:val="99"/>
    <w:rsid w:val="00D26430"/>
    <w:pPr>
      <w:tabs>
        <w:tab w:val="left" w:pos="288"/>
        <w:tab w:val="num" w:pos="360"/>
      </w:tabs>
      <w:spacing w:before="40" w:after="20"/>
      <w:ind w:left="360" w:hanging="360"/>
    </w:pPr>
    <w:rPr>
      <w:rFonts w:ascii="Arial" w:hAnsi="Arial"/>
      <w:sz w:val="18"/>
      <w:szCs w:val="20"/>
    </w:rPr>
  </w:style>
  <w:style w:type="paragraph" w:customStyle="1" w:styleId="BulletListSingle">
    <w:name w:val="Bullet List Single"/>
    <w:uiPriority w:val="99"/>
    <w:rsid w:val="00D26430"/>
    <w:pPr>
      <w:tabs>
        <w:tab w:val="num" w:pos="720"/>
      </w:tabs>
      <w:spacing w:before="60"/>
      <w:ind w:left="720" w:hanging="360"/>
    </w:pPr>
    <w:rPr>
      <w:sz w:val="24"/>
    </w:rPr>
  </w:style>
  <w:style w:type="character" w:customStyle="1" w:styleId="FAANormalChar">
    <w:name w:val="FAA Normal Char"/>
    <w:uiPriority w:val="99"/>
    <w:rsid w:val="00D26430"/>
    <w:rPr>
      <w:color w:val="000000"/>
      <w:sz w:val="22"/>
    </w:rPr>
  </w:style>
  <w:style w:type="paragraph" w:customStyle="1" w:styleId="StyleHeading1SectionHeading1ghostgSectionTitlel114pt">
    <w:name w:val="Style Heading 1Section Heading1 ghostgSection Titlel1 + 14 pt..."/>
    <w:basedOn w:val="Heading1"/>
    <w:next w:val="BodyText"/>
    <w:autoRedefine/>
    <w:uiPriority w:val="99"/>
    <w:rsid w:val="00D26430"/>
    <w:pPr>
      <w:numPr>
        <w:numId w:val="0"/>
      </w:numPr>
      <w:tabs>
        <w:tab w:val="num" w:pos="792"/>
      </w:tabs>
      <w:autoSpaceDE/>
      <w:autoSpaceDN/>
      <w:adjustRightInd/>
      <w:spacing w:after="0"/>
      <w:ind w:left="792" w:hanging="432"/>
    </w:pPr>
    <w:rPr>
      <w:i/>
      <w:iCs/>
      <w:caps/>
      <w:kern w:val="0"/>
      <w:sz w:val="32"/>
      <w:szCs w:val="20"/>
    </w:rPr>
  </w:style>
  <w:style w:type="paragraph" w:customStyle="1" w:styleId="BulletListMultiple">
    <w:name w:val="Bullet List Multiple"/>
    <w:uiPriority w:val="99"/>
    <w:rsid w:val="00D26430"/>
    <w:pPr>
      <w:tabs>
        <w:tab w:val="num" w:pos="720"/>
      </w:tabs>
      <w:spacing w:before="80" w:after="80"/>
      <w:ind w:left="720" w:hanging="360"/>
    </w:pPr>
    <w:rPr>
      <w:sz w:val="24"/>
    </w:rPr>
  </w:style>
  <w:style w:type="paragraph" w:customStyle="1" w:styleId="lowercasealpha">
    <w:name w:val="lowercasealpha"/>
    <w:basedOn w:val="BodyText"/>
    <w:next w:val="BodyText"/>
    <w:uiPriority w:val="99"/>
    <w:rsid w:val="00D26430"/>
    <w:pPr>
      <w:tabs>
        <w:tab w:val="num" w:pos="360"/>
      </w:tabs>
      <w:spacing w:before="0"/>
      <w:ind w:left="360" w:hanging="360"/>
    </w:pPr>
    <w:rPr>
      <w:sz w:val="20"/>
      <w:lang w:val="en-CA"/>
    </w:rPr>
  </w:style>
  <w:style w:type="paragraph" w:customStyle="1" w:styleId="TableTopRow">
    <w:name w:val="Table Top Row"/>
    <w:basedOn w:val="TableText"/>
    <w:uiPriority w:val="99"/>
    <w:rsid w:val="00D26430"/>
    <w:pPr>
      <w:shd w:val="clear" w:color="auto" w:fill="E0E0E0"/>
      <w:spacing w:before="20" w:after="20"/>
      <w:ind w:left="720" w:hanging="360"/>
      <w:jc w:val="center"/>
    </w:pPr>
    <w:rPr>
      <w:rFonts w:ascii="Times New Roman" w:hAnsi="Times New Roman" w:cs="Times New Roman"/>
      <w:b/>
      <w:szCs w:val="22"/>
      <w:lang w:val="en-CA"/>
    </w:rPr>
  </w:style>
  <w:style w:type="paragraph" w:styleId="BodyText2">
    <w:name w:val="Body Text 2"/>
    <w:basedOn w:val="Normal"/>
    <w:link w:val="BodyText2Char"/>
    <w:uiPriority w:val="99"/>
    <w:rsid w:val="00D26430"/>
    <w:pPr>
      <w:spacing w:after="120" w:line="480" w:lineRule="auto"/>
    </w:pPr>
    <w:rPr>
      <w:sz w:val="20"/>
      <w:szCs w:val="20"/>
      <w:lang w:val="en-CA"/>
    </w:rPr>
  </w:style>
  <w:style w:type="character" w:customStyle="1" w:styleId="BodyText2Char">
    <w:name w:val="Body Text 2 Char"/>
    <w:basedOn w:val="DefaultParagraphFont"/>
    <w:link w:val="BodyText2"/>
    <w:uiPriority w:val="99"/>
    <w:rsid w:val="00D26430"/>
    <w:rPr>
      <w:lang w:val="en-CA"/>
    </w:rPr>
  </w:style>
  <w:style w:type="character" w:customStyle="1" w:styleId="Header2Char">
    <w:name w:val="*Header 2 Char"/>
    <w:link w:val="Header2"/>
    <w:uiPriority w:val="99"/>
    <w:locked/>
    <w:rsid w:val="00D26430"/>
    <w:rPr>
      <w:rFonts w:ascii="Times New Roman Bold" w:hAnsi="Times New Roman Bold"/>
      <w:b/>
      <w:sz w:val="24"/>
      <w:szCs w:val="22"/>
    </w:rPr>
  </w:style>
  <w:style w:type="character" w:customStyle="1" w:styleId="Bullet1Char1">
    <w:name w:val="*Bullet 1 Char1"/>
    <w:link w:val="Bullet1"/>
    <w:uiPriority w:val="99"/>
    <w:locked/>
    <w:rsid w:val="00D26430"/>
    <w:rPr>
      <w:color w:val="000000"/>
      <w:sz w:val="24"/>
      <w:szCs w:val="22"/>
    </w:rPr>
  </w:style>
  <w:style w:type="character" w:customStyle="1" w:styleId="x464283423-10092009">
    <w:name w:val="x_464283423-10092009"/>
    <w:basedOn w:val="DefaultParagraphFont"/>
    <w:uiPriority w:val="99"/>
    <w:rsid w:val="00D26430"/>
    <w:rPr>
      <w:rFonts w:cs="Times New Roman"/>
    </w:rPr>
  </w:style>
  <w:style w:type="paragraph" w:customStyle="1" w:styleId="Style1">
    <w:name w:val="Style1"/>
    <w:basedOn w:val="Normal"/>
    <w:uiPriority w:val="99"/>
    <w:rsid w:val="00D26430"/>
    <w:pPr>
      <w:spacing w:after="120"/>
    </w:pPr>
    <w:rPr>
      <w:sz w:val="24"/>
    </w:rPr>
  </w:style>
  <w:style w:type="paragraph" w:customStyle="1" w:styleId="LANSCLABody">
    <w:name w:val="LAN_SCLA Body"/>
    <w:basedOn w:val="Normal"/>
    <w:link w:val="LANSCLABodyChar"/>
    <w:uiPriority w:val="99"/>
    <w:rsid w:val="00D26430"/>
    <w:pPr>
      <w:spacing w:before="120" w:after="60"/>
    </w:pPr>
    <w:rPr>
      <w:sz w:val="24"/>
      <w:szCs w:val="20"/>
    </w:rPr>
  </w:style>
  <w:style w:type="character" w:customStyle="1" w:styleId="LANSCLABodyChar">
    <w:name w:val="LAN_SCLA Body Char"/>
    <w:link w:val="LANSCLABody"/>
    <w:uiPriority w:val="99"/>
    <w:locked/>
    <w:rsid w:val="00D26430"/>
    <w:rPr>
      <w:sz w:val="24"/>
    </w:rPr>
  </w:style>
  <w:style w:type="paragraph" w:styleId="DocumentMap">
    <w:name w:val="Document Map"/>
    <w:basedOn w:val="Normal"/>
    <w:link w:val="DocumentMapChar"/>
    <w:uiPriority w:val="99"/>
    <w:rsid w:val="00D2643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D26430"/>
    <w:rPr>
      <w:rFonts w:ascii="Tahoma" w:hAnsi="Tahoma" w:cs="Tahoma"/>
      <w:shd w:val="clear" w:color="auto" w:fill="000080"/>
    </w:rPr>
  </w:style>
  <w:style w:type="paragraph" w:customStyle="1" w:styleId="centerbold">
    <w:name w:val="center bold"/>
    <w:aliases w:val="cbo"/>
    <w:basedOn w:val="Normal"/>
    <w:uiPriority w:val="99"/>
    <w:rsid w:val="00D26430"/>
    <w:pPr>
      <w:jc w:val="center"/>
    </w:pPr>
    <w:rPr>
      <w:rFonts w:ascii="Book Antiqua" w:hAnsi="Book Antiqua"/>
      <w:b/>
      <w:sz w:val="24"/>
      <w:szCs w:val="20"/>
    </w:rPr>
  </w:style>
  <w:style w:type="paragraph" w:customStyle="1" w:styleId="default0">
    <w:name w:val="default"/>
    <w:basedOn w:val="Normal"/>
    <w:uiPriority w:val="99"/>
    <w:rsid w:val="00D26430"/>
    <w:pPr>
      <w:spacing w:before="100" w:beforeAutospacing="1" w:after="100" w:afterAutospacing="1"/>
    </w:pPr>
    <w:rPr>
      <w:sz w:val="24"/>
    </w:rPr>
  </w:style>
  <w:style w:type="paragraph" w:customStyle="1" w:styleId="body10">
    <w:name w:val="body1"/>
    <w:basedOn w:val="Normal"/>
    <w:uiPriority w:val="99"/>
    <w:rsid w:val="00D26430"/>
    <w:pPr>
      <w:spacing w:before="100" w:beforeAutospacing="1" w:after="100" w:afterAutospacing="1"/>
    </w:pPr>
    <w:rPr>
      <w:sz w:val="24"/>
    </w:rPr>
  </w:style>
  <w:style w:type="character" w:customStyle="1" w:styleId="CommentTextChar2">
    <w:name w:val="Comment Text Char2"/>
    <w:uiPriority w:val="99"/>
    <w:semiHidden/>
    <w:locked/>
    <w:rsid w:val="00D26430"/>
    <w:rPr>
      <w:rFonts w:ascii="Times" w:eastAsia="Times New Roman" w:hAnsi="Times" w:cs="Times New Roman"/>
      <w:sz w:val="20"/>
      <w:szCs w:val="20"/>
    </w:rPr>
  </w:style>
  <w:style w:type="paragraph" w:customStyle="1" w:styleId="TableText0">
    <w:name w:val="TableText"/>
    <w:aliases w:val="tt"/>
    <w:uiPriority w:val="99"/>
    <w:rsid w:val="00D26430"/>
    <w:pPr>
      <w:spacing w:before="40" w:after="40"/>
    </w:pPr>
    <w:rPr>
      <w:rFonts w:ascii="Arial" w:hAnsi="Arial"/>
    </w:rPr>
  </w:style>
  <w:style w:type="paragraph" w:customStyle="1" w:styleId="Listdot1">
    <w:name w:val="Listdot1"/>
    <w:basedOn w:val="Default"/>
    <w:next w:val="Default"/>
    <w:uiPriority w:val="99"/>
    <w:rsid w:val="00D26430"/>
    <w:rPr>
      <w:rFonts w:ascii="IEFEBD+TimesNewRoman" w:hAnsi="IEFEBD+TimesNewRoman"/>
      <w:color w:val="auto"/>
    </w:rPr>
  </w:style>
  <w:style w:type="character" w:customStyle="1" w:styleId="Body1Char">
    <w:name w:val="*Body 1 Char"/>
    <w:link w:val="Body1"/>
    <w:uiPriority w:val="99"/>
    <w:locked/>
    <w:rsid w:val="00D26430"/>
    <w:rPr>
      <w:sz w:val="22"/>
      <w:szCs w:val="22"/>
    </w:rPr>
  </w:style>
  <w:style w:type="paragraph" w:customStyle="1" w:styleId="CM12">
    <w:name w:val="CM12"/>
    <w:basedOn w:val="Default"/>
    <w:next w:val="Default"/>
    <w:uiPriority w:val="99"/>
    <w:rsid w:val="00D26430"/>
    <w:rPr>
      <w:color w:val="auto"/>
    </w:rPr>
  </w:style>
  <w:style w:type="paragraph" w:customStyle="1" w:styleId="CM7">
    <w:name w:val="CM7"/>
    <w:basedOn w:val="Default"/>
    <w:next w:val="Default"/>
    <w:uiPriority w:val="99"/>
    <w:rsid w:val="00D26430"/>
    <w:pPr>
      <w:spacing w:line="276" w:lineRule="atLeast"/>
    </w:pPr>
    <w:rPr>
      <w:color w:val="auto"/>
    </w:rPr>
  </w:style>
  <w:style w:type="paragraph" w:customStyle="1" w:styleId="colsub-heading">
    <w:name w:val="col sub-heading"/>
    <w:aliases w:val="csh"/>
    <w:basedOn w:val="Normal"/>
    <w:uiPriority w:val="99"/>
    <w:rsid w:val="00D26430"/>
    <w:pPr>
      <w:spacing w:before="80" w:after="80"/>
      <w:jc w:val="center"/>
    </w:pPr>
    <w:rPr>
      <w:rFonts w:ascii="Book Antiqua" w:hAnsi="Book Antiqua"/>
      <w:b/>
      <w:sz w:val="24"/>
      <w:szCs w:val="20"/>
      <w:lang w:val="en-GB"/>
    </w:rPr>
  </w:style>
  <w:style w:type="paragraph" w:customStyle="1" w:styleId="harveyball">
    <w:name w:val="harvey ball"/>
    <w:basedOn w:val="Normal"/>
    <w:uiPriority w:val="99"/>
    <w:rsid w:val="00D26430"/>
    <w:pPr>
      <w:spacing w:before="20" w:after="20"/>
      <w:jc w:val="center"/>
    </w:pPr>
    <w:rPr>
      <w:rFonts w:ascii="Harvey Balls" w:hAnsi="Harvey Balls"/>
      <w:szCs w:val="20"/>
      <w:lang w:val="en-GB"/>
    </w:rPr>
  </w:style>
  <w:style w:type="character" w:customStyle="1" w:styleId="CommentTextChar1">
    <w:name w:val="Comment Text Char1"/>
    <w:uiPriority w:val="99"/>
    <w:locked/>
    <w:rsid w:val="00D26430"/>
    <w:rPr>
      <w:rFonts w:ascii="Times" w:hAnsi="Times"/>
      <w:lang w:val="en-US" w:eastAsia="en-US"/>
    </w:rPr>
  </w:style>
  <w:style w:type="character" w:styleId="FootnoteReference">
    <w:name w:val="footnote reference"/>
    <w:basedOn w:val="DefaultParagraphFont"/>
    <w:rsid w:val="00D26430"/>
    <w:rPr>
      <w:rFonts w:cs="Times New Roman"/>
      <w:vertAlign w:val="superscript"/>
    </w:rPr>
  </w:style>
  <w:style w:type="paragraph" w:customStyle="1" w:styleId="FormSystemName">
    <w:name w:val="FormSystemName"/>
    <w:basedOn w:val="Normal"/>
    <w:uiPriority w:val="99"/>
    <w:rsid w:val="00D26430"/>
    <w:pPr>
      <w:jc w:val="center"/>
    </w:pPr>
    <w:rPr>
      <w:b/>
      <w:sz w:val="24"/>
    </w:rPr>
  </w:style>
  <w:style w:type="paragraph" w:customStyle="1" w:styleId="Table">
    <w:name w:val="Table"/>
    <w:basedOn w:val="Normal"/>
    <w:uiPriority w:val="99"/>
    <w:rsid w:val="00D26430"/>
    <w:pPr>
      <w:keepNext/>
      <w:suppressAutoHyphens/>
      <w:overflowPunct w:val="0"/>
      <w:autoSpaceDE w:val="0"/>
      <w:autoSpaceDN w:val="0"/>
      <w:adjustRightInd w:val="0"/>
      <w:spacing w:before="120"/>
      <w:textAlignment w:val="baseline"/>
    </w:pPr>
    <w:rPr>
      <w:b/>
      <w:caps/>
      <w:spacing w:val="-3"/>
      <w:sz w:val="24"/>
      <w:szCs w:val="20"/>
    </w:rPr>
  </w:style>
  <w:style w:type="paragraph" w:customStyle="1" w:styleId="TableBullets">
    <w:name w:val="Table Bullets"/>
    <w:basedOn w:val="BodyText"/>
    <w:uiPriority w:val="99"/>
    <w:rsid w:val="00D26430"/>
    <w:pPr>
      <w:spacing w:before="40" w:after="40"/>
      <w:ind w:left="720" w:hanging="360"/>
    </w:pPr>
    <w:rPr>
      <w:rFonts w:ascii="Arial" w:hAnsi="Arial"/>
      <w:sz w:val="20"/>
      <w:lang w:val="en-CA"/>
    </w:rPr>
  </w:style>
  <w:style w:type="paragraph" w:customStyle="1" w:styleId="StyleCaptionCentered">
    <w:name w:val="Style Caption + Centered"/>
    <w:basedOn w:val="Caption"/>
    <w:uiPriority w:val="99"/>
    <w:rsid w:val="00D26430"/>
    <w:pPr>
      <w:keepNext w:val="0"/>
      <w:keepLines w:val="0"/>
      <w:spacing w:before="0" w:after="200"/>
    </w:pPr>
    <w:rPr>
      <w:color w:val="4F81BD"/>
      <w:sz w:val="18"/>
    </w:rPr>
  </w:style>
  <w:style w:type="character" w:styleId="Emphasis">
    <w:name w:val="Emphasis"/>
    <w:basedOn w:val="DefaultParagraphFont"/>
    <w:uiPriority w:val="99"/>
    <w:qFormat/>
    <w:rsid w:val="00D26430"/>
    <w:rPr>
      <w:rFonts w:cs="Times New Roman"/>
      <w:b/>
    </w:rPr>
  </w:style>
  <w:style w:type="paragraph" w:customStyle="1" w:styleId="sub-heading">
    <w:name w:val="sub-heading"/>
    <w:aliases w:val="sh"/>
    <w:basedOn w:val="Heading2"/>
    <w:uiPriority w:val="99"/>
    <w:rsid w:val="00D26430"/>
    <w:pPr>
      <w:numPr>
        <w:ilvl w:val="0"/>
        <w:numId w:val="0"/>
      </w:numPr>
      <w:tabs>
        <w:tab w:val="clear" w:pos="900"/>
      </w:tabs>
      <w:spacing w:before="0" w:after="280"/>
    </w:pPr>
    <w:rPr>
      <w:rFonts w:ascii="Book Antiqua" w:hAnsi="Book Antiqua" w:cs="Times New Roman"/>
      <w:iCs w:val="0"/>
      <w:kern w:val="0"/>
      <w:sz w:val="24"/>
      <w:szCs w:val="20"/>
      <w:lang w:val="en-GB"/>
    </w:rPr>
  </w:style>
  <w:style w:type="paragraph" w:customStyle="1" w:styleId="TableTitle">
    <w:name w:val="Table Title"/>
    <w:basedOn w:val="Normal"/>
    <w:uiPriority w:val="99"/>
    <w:rsid w:val="00D26430"/>
    <w:pPr>
      <w:keepNext/>
      <w:numPr>
        <w:ilvl w:val="12"/>
      </w:numPr>
      <w:spacing w:before="40" w:after="40"/>
      <w:jc w:val="center"/>
    </w:pPr>
    <w:rPr>
      <w:b/>
      <w:sz w:val="24"/>
    </w:rPr>
  </w:style>
  <w:style w:type="paragraph" w:customStyle="1" w:styleId="TableColumHeading">
    <w:name w:val="Table Colum Heading"/>
    <w:basedOn w:val="Normal"/>
    <w:uiPriority w:val="99"/>
    <w:rsid w:val="00D26430"/>
    <w:pPr>
      <w:keepNext/>
      <w:numPr>
        <w:ilvl w:val="12"/>
      </w:numPr>
      <w:spacing w:before="40" w:after="40"/>
      <w:jc w:val="center"/>
    </w:pPr>
    <w:rPr>
      <w:b/>
      <w:sz w:val="16"/>
    </w:rPr>
  </w:style>
  <w:style w:type="paragraph" w:customStyle="1" w:styleId="HeadingSecurityControl">
    <w:name w:val="Heading: Security Control"/>
    <w:basedOn w:val="Normal"/>
    <w:next w:val="Normal"/>
    <w:uiPriority w:val="99"/>
    <w:rsid w:val="00D26430"/>
    <w:pPr>
      <w:keepNext/>
      <w:spacing w:after="120"/>
    </w:pPr>
    <w:rPr>
      <w:bCs/>
      <w:sz w:val="24"/>
      <w:u w:val="single"/>
    </w:rPr>
  </w:style>
  <w:style w:type="paragraph" w:customStyle="1" w:styleId="TextTableCell">
    <w:name w:val="Text Table Cell"/>
    <w:basedOn w:val="Normal"/>
    <w:uiPriority w:val="99"/>
    <w:rsid w:val="00D26430"/>
    <w:pPr>
      <w:spacing w:beforeLines="40" w:afterLines="40"/>
    </w:pPr>
    <w:rPr>
      <w:sz w:val="14"/>
    </w:rPr>
  </w:style>
  <w:style w:type="paragraph" w:customStyle="1" w:styleId="TOCColumnHeading">
    <w:name w:val="TOCColumnHeading"/>
    <w:basedOn w:val="Normal"/>
    <w:next w:val="Normal"/>
    <w:uiPriority w:val="99"/>
    <w:rsid w:val="00D26430"/>
    <w:pPr>
      <w:jc w:val="right"/>
    </w:pPr>
    <w:rPr>
      <w:b/>
      <w:bCs/>
      <w:sz w:val="24"/>
      <w:u w:val="single"/>
    </w:rPr>
  </w:style>
  <w:style w:type="paragraph" w:customStyle="1" w:styleId="HeadingVulnerability">
    <w:name w:val="Heading: Vulnerability"/>
    <w:basedOn w:val="Normal"/>
    <w:next w:val="Normal"/>
    <w:uiPriority w:val="99"/>
    <w:rsid w:val="00D26430"/>
    <w:pPr>
      <w:keepNext/>
      <w:spacing w:before="240" w:after="120"/>
      <w:ind w:left="1440" w:hanging="720"/>
    </w:pPr>
    <w:rPr>
      <w:b/>
      <w:bCs/>
      <w:sz w:val="24"/>
    </w:rPr>
  </w:style>
  <w:style w:type="paragraph" w:customStyle="1" w:styleId="TableTextVulnerabilities">
    <w:name w:val="Table Text Vulnerabilities"/>
    <w:basedOn w:val="Normal"/>
    <w:uiPriority w:val="99"/>
    <w:rsid w:val="00D26430"/>
    <w:pPr>
      <w:numPr>
        <w:ilvl w:val="12"/>
      </w:numPr>
      <w:spacing w:before="40" w:after="40"/>
      <w:jc w:val="center"/>
    </w:pPr>
    <w:rPr>
      <w:sz w:val="16"/>
    </w:rPr>
  </w:style>
  <w:style w:type="paragraph" w:styleId="BodyTextFirstIndent">
    <w:name w:val="Body Text First Indent"/>
    <w:basedOn w:val="BodyText"/>
    <w:link w:val="BodyTextFirstIndentChar"/>
    <w:uiPriority w:val="99"/>
    <w:rsid w:val="00D26430"/>
    <w:pPr>
      <w:spacing w:before="0"/>
      <w:ind w:firstLine="210"/>
    </w:pPr>
    <w:rPr>
      <w:szCs w:val="24"/>
      <w:lang w:val="en-CA"/>
    </w:rPr>
  </w:style>
  <w:style w:type="character" w:customStyle="1" w:styleId="BodyTextFirstIndentChar">
    <w:name w:val="Body Text First Indent Char"/>
    <w:basedOn w:val="BodyTextChar"/>
    <w:link w:val="BodyTextFirstIndent"/>
    <w:uiPriority w:val="99"/>
    <w:rsid w:val="00D26430"/>
    <w:rPr>
      <w:color w:val="000000" w:themeColor="text1"/>
      <w:sz w:val="24"/>
      <w:szCs w:val="24"/>
      <w:lang w:val="en-CA" w:eastAsia="en-US" w:bidi="ar-SA"/>
    </w:rPr>
  </w:style>
  <w:style w:type="paragraph" w:customStyle="1" w:styleId="BodyTextBulletedParagraph">
    <w:name w:val="Body Text Bulleted Paragraph"/>
    <w:basedOn w:val="Normal"/>
    <w:uiPriority w:val="99"/>
    <w:rsid w:val="00D26430"/>
    <w:pPr>
      <w:tabs>
        <w:tab w:val="num" w:pos="720"/>
      </w:tabs>
      <w:spacing w:after="120"/>
      <w:ind w:left="720" w:hanging="360"/>
    </w:pPr>
    <w:rPr>
      <w:sz w:val="24"/>
    </w:rPr>
  </w:style>
  <w:style w:type="paragraph" w:customStyle="1" w:styleId="CaptionTable">
    <w:name w:val="Caption Table"/>
    <w:basedOn w:val="Normal"/>
    <w:link w:val="CaptionTableChar"/>
    <w:uiPriority w:val="99"/>
    <w:rsid w:val="00D26430"/>
    <w:pPr>
      <w:spacing w:before="120" w:after="120"/>
      <w:jc w:val="center"/>
    </w:pPr>
    <w:rPr>
      <w:b/>
      <w:sz w:val="24"/>
      <w:szCs w:val="20"/>
    </w:rPr>
  </w:style>
  <w:style w:type="paragraph" w:customStyle="1" w:styleId="BodyText0">
    <w:name w:val="@BodyText"/>
    <w:basedOn w:val="Normal"/>
    <w:autoRedefine/>
    <w:uiPriority w:val="99"/>
    <w:rsid w:val="00D26430"/>
    <w:pPr>
      <w:spacing w:before="120" w:after="120"/>
    </w:pPr>
    <w:rPr>
      <w:szCs w:val="20"/>
    </w:rPr>
  </w:style>
  <w:style w:type="paragraph" w:customStyle="1" w:styleId="BodyTextLR">
    <w:name w:val="@BodyTextLR"/>
    <w:basedOn w:val="Normal"/>
    <w:autoRedefine/>
    <w:uiPriority w:val="99"/>
    <w:rsid w:val="00D26430"/>
    <w:pPr>
      <w:spacing w:before="120" w:after="120"/>
      <w:ind w:left="720" w:right="720"/>
    </w:pPr>
    <w:rPr>
      <w:szCs w:val="20"/>
    </w:rPr>
  </w:style>
  <w:style w:type="paragraph" w:customStyle="1" w:styleId="BodyTextSS">
    <w:name w:val="@BodyTextSS"/>
    <w:basedOn w:val="Normal"/>
    <w:uiPriority w:val="99"/>
    <w:rsid w:val="00D26430"/>
    <w:pPr>
      <w:spacing w:before="120" w:after="120"/>
      <w:jc w:val="both"/>
    </w:pPr>
    <w:rPr>
      <w:szCs w:val="20"/>
    </w:rPr>
  </w:style>
  <w:style w:type="paragraph" w:styleId="Date">
    <w:name w:val="Date"/>
    <w:basedOn w:val="Normal"/>
    <w:link w:val="DateChar"/>
    <w:uiPriority w:val="99"/>
    <w:rsid w:val="00D26430"/>
    <w:rPr>
      <w:rFonts w:ascii="Palatino" w:hAnsi="Palatino"/>
      <w:sz w:val="20"/>
      <w:szCs w:val="20"/>
    </w:rPr>
  </w:style>
  <w:style w:type="character" w:customStyle="1" w:styleId="DateChar">
    <w:name w:val="Date Char"/>
    <w:basedOn w:val="DefaultParagraphFont"/>
    <w:link w:val="Date"/>
    <w:uiPriority w:val="99"/>
    <w:rsid w:val="00D26430"/>
    <w:rPr>
      <w:rFonts w:ascii="Palatino" w:hAnsi="Palatino"/>
    </w:rPr>
  </w:style>
  <w:style w:type="paragraph" w:styleId="BodyTextIndent3">
    <w:name w:val="Body Text Indent 3"/>
    <w:basedOn w:val="Normal"/>
    <w:link w:val="BodyTextIndent3Char"/>
    <w:uiPriority w:val="99"/>
    <w:rsid w:val="00D26430"/>
    <w:pPr>
      <w:spacing w:after="120"/>
      <w:ind w:left="360"/>
    </w:pPr>
    <w:rPr>
      <w:sz w:val="16"/>
      <w:szCs w:val="16"/>
    </w:rPr>
  </w:style>
  <w:style w:type="character" w:customStyle="1" w:styleId="BodyTextIndent3Char">
    <w:name w:val="Body Text Indent 3 Char"/>
    <w:basedOn w:val="DefaultParagraphFont"/>
    <w:link w:val="BodyTextIndent3"/>
    <w:uiPriority w:val="99"/>
    <w:rsid w:val="00D26430"/>
    <w:rPr>
      <w:sz w:val="16"/>
      <w:szCs w:val="16"/>
    </w:rPr>
  </w:style>
  <w:style w:type="paragraph" w:customStyle="1" w:styleId="Header20">
    <w:name w:val="Header 2"/>
    <w:basedOn w:val="BodyText"/>
    <w:uiPriority w:val="99"/>
    <w:rsid w:val="00D26430"/>
    <w:pPr>
      <w:spacing w:before="0"/>
    </w:pPr>
    <w:rPr>
      <w:szCs w:val="24"/>
      <w:lang w:val="en-CA"/>
    </w:rPr>
  </w:style>
  <w:style w:type="paragraph" w:customStyle="1" w:styleId="NormalUnderline">
    <w:name w:val="Normal + Underline"/>
    <w:aliases w:val="After:  6 pt"/>
    <w:basedOn w:val="Normal"/>
    <w:uiPriority w:val="99"/>
    <w:rsid w:val="00D26430"/>
    <w:rPr>
      <w:sz w:val="24"/>
      <w:u w:val="single"/>
    </w:rPr>
  </w:style>
  <w:style w:type="character" w:customStyle="1" w:styleId="NormalWebChar">
    <w:name w:val="Normal (Web) Char"/>
    <w:basedOn w:val="DefaultParagraphFont"/>
    <w:link w:val="NormalWeb"/>
    <w:uiPriority w:val="99"/>
    <w:locked/>
    <w:rsid w:val="00D26430"/>
    <w:rPr>
      <w:rFonts w:ascii="Verdana" w:hAnsi="Verdana"/>
      <w:color w:val="333333"/>
      <w:sz w:val="17"/>
      <w:szCs w:val="17"/>
    </w:rPr>
  </w:style>
  <w:style w:type="paragraph" w:customStyle="1" w:styleId="Tabletext1">
    <w:name w:val="Tabletext"/>
    <w:basedOn w:val="Normal"/>
    <w:uiPriority w:val="99"/>
    <w:rsid w:val="00D26430"/>
    <w:pPr>
      <w:keepLines/>
      <w:widowControl w:val="0"/>
      <w:spacing w:after="120" w:line="240" w:lineRule="atLeast"/>
    </w:pPr>
    <w:rPr>
      <w:sz w:val="20"/>
      <w:szCs w:val="20"/>
    </w:rPr>
  </w:style>
  <w:style w:type="paragraph" w:customStyle="1" w:styleId="Bullet10">
    <w:name w:val="Bullet1"/>
    <w:basedOn w:val="Normal"/>
    <w:uiPriority w:val="99"/>
    <w:rsid w:val="00D26430"/>
    <w:pPr>
      <w:tabs>
        <w:tab w:val="num" w:pos="360"/>
      </w:tabs>
      <w:spacing w:before="120"/>
    </w:pPr>
    <w:rPr>
      <w:color w:val="000000"/>
      <w:szCs w:val="22"/>
    </w:rPr>
  </w:style>
  <w:style w:type="paragraph" w:customStyle="1" w:styleId="normalarial">
    <w:name w:val="normal+arial"/>
    <w:basedOn w:val="Normal"/>
    <w:uiPriority w:val="99"/>
    <w:rsid w:val="00D26430"/>
    <w:pPr>
      <w:jc w:val="center"/>
    </w:pPr>
    <w:rPr>
      <w:rFonts w:ascii="Arial" w:hAnsi="Arial"/>
      <w:b/>
      <w:bCs/>
      <w:sz w:val="24"/>
      <w:szCs w:val="20"/>
    </w:rPr>
  </w:style>
  <w:style w:type="paragraph" w:customStyle="1" w:styleId="HeadingA4">
    <w:name w:val="Heading A4"/>
    <w:basedOn w:val="Normal"/>
    <w:uiPriority w:val="99"/>
    <w:rsid w:val="00D26430"/>
    <w:rPr>
      <w:color w:val="000000"/>
      <w:szCs w:val="22"/>
    </w:rPr>
  </w:style>
  <w:style w:type="paragraph" w:styleId="BodyText3">
    <w:name w:val="Body Text 3"/>
    <w:basedOn w:val="Normal"/>
    <w:link w:val="BodyText3Char"/>
    <w:uiPriority w:val="99"/>
    <w:rsid w:val="00D26430"/>
    <w:pPr>
      <w:spacing w:after="120"/>
    </w:pPr>
    <w:rPr>
      <w:sz w:val="16"/>
      <w:szCs w:val="16"/>
    </w:rPr>
  </w:style>
  <w:style w:type="character" w:customStyle="1" w:styleId="BodyText3Char">
    <w:name w:val="Body Text 3 Char"/>
    <w:basedOn w:val="DefaultParagraphFont"/>
    <w:link w:val="BodyText3"/>
    <w:uiPriority w:val="99"/>
    <w:rsid w:val="00D26430"/>
    <w:rPr>
      <w:sz w:val="16"/>
      <w:szCs w:val="16"/>
    </w:rPr>
  </w:style>
  <w:style w:type="paragraph" w:customStyle="1" w:styleId="AppendixTitle">
    <w:name w:val="Appendix Title"/>
    <w:basedOn w:val="Normal"/>
    <w:uiPriority w:val="99"/>
    <w:rsid w:val="00D26430"/>
    <w:pPr>
      <w:spacing w:before="120" w:after="120"/>
    </w:pPr>
    <w:rPr>
      <w:rFonts w:ascii="Arial" w:hAnsi="Arial"/>
      <w:b/>
      <w:color w:val="000000"/>
      <w:sz w:val="28"/>
      <w:szCs w:val="22"/>
    </w:rPr>
  </w:style>
  <w:style w:type="paragraph" w:customStyle="1" w:styleId="Thispage">
    <w:name w:val="This page"/>
    <w:basedOn w:val="Normal"/>
    <w:uiPriority w:val="99"/>
    <w:rsid w:val="00D26430"/>
    <w:pPr>
      <w:spacing w:before="2040" w:after="120"/>
      <w:jc w:val="center"/>
    </w:pPr>
    <w:rPr>
      <w:rFonts w:ascii="Arial" w:hAnsi="Arial"/>
      <w:b/>
      <w:color w:val="000000"/>
      <w:sz w:val="28"/>
      <w:szCs w:val="22"/>
    </w:rPr>
  </w:style>
  <w:style w:type="paragraph" w:customStyle="1" w:styleId="Style2">
    <w:name w:val="Style2"/>
    <w:basedOn w:val="Normal"/>
    <w:uiPriority w:val="99"/>
    <w:rsid w:val="00D26430"/>
    <w:pPr>
      <w:spacing w:before="240" w:after="120"/>
      <w:jc w:val="both"/>
    </w:pPr>
    <w:rPr>
      <w:b/>
      <w:color w:val="000000"/>
      <w:szCs w:val="22"/>
    </w:rPr>
  </w:style>
  <w:style w:type="paragraph" w:styleId="BodyTextIndent2">
    <w:name w:val="Body Text Indent 2"/>
    <w:basedOn w:val="Normal"/>
    <w:link w:val="BodyTextIndent2Char"/>
    <w:uiPriority w:val="99"/>
    <w:rsid w:val="00D26430"/>
    <w:pPr>
      <w:spacing w:before="120" w:after="120"/>
      <w:ind w:left="270" w:hanging="270"/>
    </w:pPr>
    <w:rPr>
      <w:i/>
      <w:color w:val="000000"/>
      <w:szCs w:val="22"/>
    </w:rPr>
  </w:style>
  <w:style w:type="character" w:customStyle="1" w:styleId="BodyTextIndent2Char">
    <w:name w:val="Body Text Indent 2 Char"/>
    <w:basedOn w:val="DefaultParagraphFont"/>
    <w:link w:val="BodyTextIndent2"/>
    <w:uiPriority w:val="99"/>
    <w:rsid w:val="00D26430"/>
    <w:rPr>
      <w:i/>
      <w:color w:val="000000"/>
      <w:sz w:val="22"/>
      <w:szCs w:val="22"/>
    </w:rPr>
  </w:style>
  <w:style w:type="paragraph" w:styleId="List">
    <w:name w:val="List"/>
    <w:basedOn w:val="Normal"/>
    <w:uiPriority w:val="99"/>
    <w:rsid w:val="00D26430"/>
    <w:pPr>
      <w:ind w:left="360" w:hanging="360"/>
      <w:jc w:val="both"/>
    </w:pPr>
    <w:rPr>
      <w:color w:val="000000"/>
      <w:sz w:val="20"/>
      <w:szCs w:val="22"/>
    </w:rPr>
  </w:style>
  <w:style w:type="paragraph" w:customStyle="1" w:styleId="APPENDIX">
    <w:name w:val="APPENDIX"/>
    <w:basedOn w:val="Normal"/>
    <w:uiPriority w:val="99"/>
    <w:rsid w:val="00D26430"/>
    <w:pPr>
      <w:jc w:val="center"/>
    </w:pPr>
    <w:rPr>
      <w:b/>
      <w:caps/>
      <w:color w:val="000000"/>
      <w:szCs w:val="22"/>
    </w:rPr>
  </w:style>
  <w:style w:type="paragraph" w:customStyle="1" w:styleId="Titles">
    <w:name w:val="Titles"/>
    <w:basedOn w:val="Normal"/>
    <w:next w:val="Normal"/>
    <w:autoRedefine/>
    <w:uiPriority w:val="99"/>
    <w:rsid w:val="00D26430"/>
    <w:pPr>
      <w:spacing w:before="240" w:after="60"/>
    </w:pPr>
    <w:rPr>
      <w:b/>
      <w:color w:val="000000"/>
      <w:szCs w:val="22"/>
    </w:rPr>
  </w:style>
  <w:style w:type="paragraph" w:customStyle="1" w:styleId="Figure">
    <w:name w:val="Figure"/>
    <w:basedOn w:val="Normal"/>
    <w:autoRedefine/>
    <w:uiPriority w:val="99"/>
    <w:rsid w:val="00D26430"/>
    <w:pPr>
      <w:spacing w:before="240" w:after="60"/>
      <w:jc w:val="center"/>
    </w:pPr>
    <w:rPr>
      <w:b/>
      <w:color w:val="000000"/>
      <w:szCs w:val="22"/>
    </w:rPr>
  </w:style>
  <w:style w:type="paragraph" w:customStyle="1" w:styleId="Appendix0">
    <w:name w:val="Appendix"/>
    <w:basedOn w:val="Normal"/>
    <w:autoRedefine/>
    <w:uiPriority w:val="99"/>
    <w:rsid w:val="00D26430"/>
    <w:pPr>
      <w:spacing w:before="240" w:after="120"/>
      <w:jc w:val="center"/>
    </w:pPr>
    <w:rPr>
      <w:b/>
      <w:color w:val="000000"/>
      <w:szCs w:val="22"/>
    </w:rPr>
  </w:style>
  <w:style w:type="paragraph" w:customStyle="1" w:styleId="paragraph">
    <w:name w:val="paragraph"/>
    <w:uiPriority w:val="99"/>
    <w:rsid w:val="00D26430"/>
    <w:pPr>
      <w:tabs>
        <w:tab w:val="left" w:pos="619"/>
        <w:tab w:val="left" w:pos="720"/>
        <w:tab w:val="left" w:pos="979"/>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jc w:val="both"/>
    </w:pPr>
    <w:rPr>
      <w:sz w:val="24"/>
    </w:rPr>
  </w:style>
  <w:style w:type="paragraph" w:customStyle="1" w:styleId="TableStandardText">
    <w:name w:val="Table Standard Text"/>
    <w:uiPriority w:val="99"/>
    <w:rsid w:val="00D264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24"/>
    </w:rPr>
  </w:style>
  <w:style w:type="paragraph" w:customStyle="1" w:styleId="picture">
    <w:name w:val="picture"/>
    <w:next w:val="Caption"/>
    <w:uiPriority w:val="99"/>
    <w:rsid w:val="00D26430"/>
    <w:pPr>
      <w:keepNext/>
      <w:widowControl w:val="0"/>
      <w:jc w:val="center"/>
    </w:pPr>
    <w:rPr>
      <w:noProof/>
      <w:sz w:val="24"/>
    </w:rPr>
  </w:style>
  <w:style w:type="paragraph" w:customStyle="1" w:styleId="TableMediumText">
    <w:name w:val="Table Medium Text"/>
    <w:uiPriority w:val="99"/>
    <w:rsid w:val="00D264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18"/>
    </w:rPr>
  </w:style>
  <w:style w:type="paragraph" w:customStyle="1" w:styleId="para-A">
    <w:name w:val="para-A."/>
    <w:basedOn w:val="para-a0"/>
    <w:uiPriority w:val="99"/>
    <w:rsid w:val="00D26430"/>
    <w:pPr>
      <w:tabs>
        <w:tab w:val="num" w:pos="720"/>
        <w:tab w:val="num" w:pos="1008"/>
      </w:tabs>
    </w:pPr>
  </w:style>
  <w:style w:type="paragraph" w:customStyle="1" w:styleId="para-a0">
    <w:name w:val="para-a."/>
    <w:basedOn w:val="paragraph"/>
    <w:uiPriority w:val="99"/>
    <w:rsid w:val="00D26430"/>
    <w:pPr>
      <w:ind w:left="1008" w:hanging="432"/>
    </w:pPr>
  </w:style>
  <w:style w:type="paragraph" w:customStyle="1" w:styleId="TableStandardTitles">
    <w:name w:val="Table Standard Titles"/>
    <w:basedOn w:val="TableStandardText"/>
    <w:uiPriority w:val="99"/>
    <w:rsid w:val="00D26430"/>
    <w:pPr>
      <w:keepNext/>
      <w:jc w:val="center"/>
    </w:pPr>
    <w:rPr>
      <w:b/>
      <w:caps/>
    </w:rPr>
  </w:style>
  <w:style w:type="paragraph" w:styleId="MacroText">
    <w:name w:val="macro"/>
    <w:link w:val="MacroTextChar"/>
    <w:uiPriority w:val="99"/>
    <w:rsid w:val="00D26430"/>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uiPriority w:val="99"/>
    <w:rsid w:val="00D26430"/>
    <w:rPr>
      <w:rFonts w:ascii="Courier New" w:hAnsi="Courier New"/>
    </w:rPr>
  </w:style>
  <w:style w:type="paragraph" w:customStyle="1" w:styleId="AttachTitle">
    <w:name w:val="Attach Title"/>
    <w:basedOn w:val="Normal"/>
    <w:uiPriority w:val="99"/>
    <w:rsid w:val="00D26430"/>
    <w:pPr>
      <w:spacing w:before="120" w:after="120"/>
    </w:pPr>
    <w:rPr>
      <w:b/>
      <w:caps/>
      <w:color w:val="000000"/>
      <w:szCs w:val="22"/>
    </w:rPr>
  </w:style>
  <w:style w:type="paragraph" w:customStyle="1" w:styleId="Title-Major">
    <w:name w:val="Title-Major"/>
    <w:basedOn w:val="Title"/>
    <w:uiPriority w:val="99"/>
    <w:rsid w:val="00D26430"/>
    <w:pPr>
      <w:keepLines/>
      <w:autoSpaceDE/>
      <w:autoSpaceDN/>
      <w:adjustRightInd/>
      <w:spacing w:after="120"/>
      <w:ind w:left="2520" w:right="720"/>
      <w:jc w:val="left"/>
    </w:pPr>
    <w:rPr>
      <w:rFonts w:ascii="Book Antiqua" w:hAnsi="Book Antiqua" w:cs="Times New Roman"/>
      <w:b w:val="0"/>
      <w:bCs w:val="0"/>
      <w:smallCaps/>
      <w:color w:val="000000"/>
      <w:sz w:val="48"/>
      <w:szCs w:val="22"/>
    </w:rPr>
  </w:style>
  <w:style w:type="paragraph" w:customStyle="1" w:styleId="TitleBar">
    <w:name w:val="Title Bar"/>
    <w:basedOn w:val="Normal"/>
    <w:uiPriority w:val="99"/>
    <w:rsid w:val="00D26430"/>
    <w:pPr>
      <w:keepNext/>
      <w:pageBreakBefore/>
      <w:shd w:val="solid" w:color="auto" w:fill="auto"/>
      <w:spacing w:before="1680"/>
      <w:ind w:left="2520" w:right="720"/>
    </w:pPr>
    <w:rPr>
      <w:color w:val="000000"/>
      <w:sz w:val="36"/>
      <w:szCs w:val="22"/>
    </w:rPr>
  </w:style>
  <w:style w:type="character" w:customStyle="1" w:styleId="HighlightedVariable">
    <w:name w:val="Highlighted Variable"/>
    <w:basedOn w:val="DefaultParagraphFont"/>
    <w:uiPriority w:val="99"/>
    <w:rsid w:val="00D26430"/>
    <w:rPr>
      <w:rFonts w:cs="Times New Roman"/>
      <w:color w:val="0000FF"/>
      <w:sz w:val="20"/>
    </w:rPr>
  </w:style>
  <w:style w:type="paragraph" w:customStyle="1" w:styleId="RouteTitle">
    <w:name w:val="Route Title"/>
    <w:basedOn w:val="Normal"/>
    <w:uiPriority w:val="99"/>
    <w:rsid w:val="00D26430"/>
    <w:pPr>
      <w:keepLines/>
      <w:spacing w:after="120"/>
      <w:ind w:left="2520" w:right="720"/>
    </w:pPr>
    <w:rPr>
      <w:color w:val="000000"/>
      <w:sz w:val="36"/>
      <w:szCs w:val="22"/>
    </w:rPr>
  </w:style>
  <w:style w:type="paragraph" w:styleId="ListBullet3">
    <w:name w:val="List Bullet 3"/>
    <w:basedOn w:val="Normal"/>
    <w:autoRedefine/>
    <w:uiPriority w:val="99"/>
    <w:rsid w:val="00D26430"/>
    <w:pPr>
      <w:ind w:left="1080" w:hanging="360"/>
    </w:pPr>
    <w:rPr>
      <w:rFonts w:ascii="Courier New" w:hAnsi="Courier New"/>
      <w:b/>
      <w:color w:val="000000"/>
      <w:szCs w:val="22"/>
    </w:rPr>
  </w:style>
  <w:style w:type="paragraph" w:customStyle="1" w:styleId="body">
    <w:name w:val="body"/>
    <w:basedOn w:val="Normal"/>
    <w:uiPriority w:val="99"/>
    <w:rsid w:val="00D26430"/>
    <w:pPr>
      <w:tabs>
        <w:tab w:val="left" w:pos="720"/>
        <w:tab w:val="left" w:pos="1440"/>
      </w:tabs>
    </w:pPr>
    <w:rPr>
      <w:rFonts w:ascii="Arial" w:hAnsi="Arial"/>
      <w:b/>
      <w:color w:val="000000"/>
      <w:szCs w:val="22"/>
    </w:rPr>
  </w:style>
  <w:style w:type="paragraph" w:customStyle="1" w:styleId="Document1">
    <w:name w:val="Document[1]"/>
    <w:uiPriority w:val="99"/>
    <w:rsid w:val="00D26430"/>
    <w:pPr>
      <w:keepNext/>
      <w:keepLines/>
      <w:tabs>
        <w:tab w:val="left" w:pos="-720"/>
      </w:tabs>
      <w:suppressAutoHyphens/>
    </w:pPr>
    <w:rPr>
      <w:rFonts w:ascii="CG Times" w:hAnsi="CG Times"/>
      <w:sz w:val="24"/>
    </w:rPr>
  </w:style>
  <w:style w:type="paragraph" w:customStyle="1" w:styleId="colbullet">
    <w:name w:val="col bullet"/>
    <w:aliases w:val="cb"/>
    <w:basedOn w:val="Normal"/>
    <w:uiPriority w:val="99"/>
    <w:rsid w:val="00D26430"/>
    <w:pPr>
      <w:tabs>
        <w:tab w:val="num" w:pos="360"/>
        <w:tab w:val="left" w:pos="446"/>
      </w:tabs>
      <w:spacing w:before="120"/>
      <w:ind w:left="360" w:hanging="360"/>
    </w:pPr>
    <w:rPr>
      <w:color w:val="000000"/>
      <w:szCs w:val="22"/>
    </w:rPr>
  </w:style>
  <w:style w:type="paragraph" w:customStyle="1" w:styleId="th10">
    <w:name w:val="th:10"/>
    <w:basedOn w:val="Normal"/>
    <w:uiPriority w:val="99"/>
    <w:rsid w:val="00D26430"/>
    <w:pPr>
      <w:spacing w:before="20" w:after="20"/>
      <w:jc w:val="center"/>
    </w:pPr>
    <w:rPr>
      <w:rFonts w:ascii="Arial" w:hAnsi="Arial"/>
      <w:color w:val="000000"/>
      <w:szCs w:val="22"/>
    </w:rPr>
  </w:style>
  <w:style w:type="paragraph" w:customStyle="1" w:styleId="c10">
    <w:name w:val="c:10"/>
    <w:basedOn w:val="Normal"/>
    <w:uiPriority w:val="99"/>
    <w:rsid w:val="00D26430"/>
    <w:pPr>
      <w:spacing w:before="20" w:after="20"/>
    </w:pPr>
    <w:rPr>
      <w:rFonts w:ascii="Arial" w:hAnsi="Arial"/>
      <w:b/>
      <w:color w:val="000000"/>
      <w:szCs w:val="22"/>
    </w:rPr>
  </w:style>
  <w:style w:type="paragraph" w:customStyle="1" w:styleId="c10-l1">
    <w:name w:val="c:10-l1"/>
    <w:basedOn w:val="c10"/>
    <w:uiPriority w:val="99"/>
    <w:rsid w:val="00D26430"/>
    <w:pPr>
      <w:ind w:left="288" w:hanging="288"/>
    </w:pPr>
  </w:style>
  <w:style w:type="paragraph" w:customStyle="1" w:styleId="BulletDouble">
    <w:name w:val="Bullet Double"/>
    <w:basedOn w:val="Normal"/>
    <w:uiPriority w:val="99"/>
    <w:rsid w:val="00D26430"/>
    <w:pPr>
      <w:tabs>
        <w:tab w:val="num" w:pos="720"/>
      </w:tabs>
      <w:spacing w:after="180"/>
      <w:ind w:left="1080" w:hanging="720"/>
    </w:pPr>
    <w:rPr>
      <w:color w:val="000000"/>
      <w:szCs w:val="22"/>
    </w:rPr>
  </w:style>
  <w:style w:type="paragraph" w:customStyle="1" w:styleId="Level1">
    <w:name w:val="Level 1"/>
    <w:basedOn w:val="Normal"/>
    <w:uiPriority w:val="99"/>
    <w:rsid w:val="00D26430"/>
    <w:pPr>
      <w:widowControl w:val="0"/>
      <w:ind w:left="720" w:hanging="270"/>
    </w:pPr>
    <w:rPr>
      <w:rFonts w:ascii="Courier" w:hAnsi="Courier"/>
      <w:color w:val="000000"/>
      <w:szCs w:val="22"/>
    </w:rPr>
  </w:style>
  <w:style w:type="paragraph" w:customStyle="1" w:styleId="FigTitle">
    <w:name w:val="FigTitle"/>
    <w:basedOn w:val="Heading6"/>
    <w:uiPriority w:val="99"/>
    <w:rsid w:val="00D26430"/>
    <w:pPr>
      <w:keepNext/>
      <w:numPr>
        <w:ilvl w:val="0"/>
        <w:numId w:val="0"/>
      </w:numPr>
      <w:spacing w:before="240" w:after="240"/>
      <w:jc w:val="center"/>
      <w:outlineLvl w:val="9"/>
    </w:pPr>
    <w:rPr>
      <w:bCs w:val="0"/>
      <w:color w:val="000000"/>
      <w:sz w:val="24"/>
    </w:rPr>
  </w:style>
  <w:style w:type="paragraph" w:customStyle="1" w:styleId="p">
    <w:name w:val="p"/>
    <w:basedOn w:val="Normal"/>
    <w:uiPriority w:val="99"/>
    <w:rsid w:val="00D26430"/>
    <w:pPr>
      <w:tabs>
        <w:tab w:val="left" w:pos="-1080"/>
        <w:tab w:val="left" w:pos="-720"/>
        <w:tab w:val="left" w:pos="0"/>
        <w:tab w:val="left" w:pos="432"/>
        <w:tab w:val="left" w:pos="720"/>
        <w:tab w:val="left" w:pos="864"/>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72" w:after="72" w:line="280" w:lineRule="exact"/>
      <w:jc w:val="both"/>
    </w:pPr>
    <w:rPr>
      <w:color w:val="000000"/>
      <w:szCs w:val="22"/>
    </w:rPr>
  </w:style>
  <w:style w:type="paragraph" w:customStyle="1" w:styleId="no-style">
    <w:name w:val="no-style"/>
    <w:basedOn w:val="Normal"/>
    <w:uiPriority w:val="99"/>
    <w:rsid w:val="00D26430"/>
    <w:pPr>
      <w:tabs>
        <w:tab w:val="left" w:pos="-1080"/>
        <w:tab w:val="left" w:pos="-720"/>
        <w:tab w:val="left" w:pos="0"/>
        <w:tab w:val="left" w:pos="45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color w:val="000000"/>
      <w:szCs w:val="22"/>
    </w:rPr>
  </w:style>
  <w:style w:type="paragraph" w:customStyle="1" w:styleId="DocumentCitation">
    <w:name w:val="DocumentCitation"/>
    <w:basedOn w:val="BodyText"/>
    <w:uiPriority w:val="99"/>
    <w:rsid w:val="00D26430"/>
    <w:pPr>
      <w:spacing w:before="0"/>
      <w:ind w:left="1080" w:hanging="720"/>
      <w:jc w:val="both"/>
    </w:pPr>
    <w:rPr>
      <w:szCs w:val="24"/>
      <w:lang w:val="en-CA"/>
    </w:rPr>
  </w:style>
  <w:style w:type="paragraph" w:customStyle="1" w:styleId="Law-Regulation">
    <w:name w:val="Law-Regulation"/>
    <w:basedOn w:val="Normal"/>
    <w:uiPriority w:val="99"/>
    <w:rsid w:val="00D26430"/>
    <w:pPr>
      <w:keepNext/>
      <w:ind w:left="720" w:hanging="720"/>
    </w:pPr>
    <w:rPr>
      <w:b/>
      <w:bCs/>
      <w:sz w:val="24"/>
    </w:rPr>
  </w:style>
  <w:style w:type="paragraph" w:customStyle="1" w:styleId="InPlacePlanned">
    <w:name w:val="InPlace/Planned"/>
    <w:basedOn w:val="Normal"/>
    <w:uiPriority w:val="99"/>
    <w:rsid w:val="00D26430"/>
    <w:pPr>
      <w:keepNext/>
      <w:keepLines/>
      <w:tabs>
        <w:tab w:val="left" w:pos="360"/>
      </w:tabs>
      <w:spacing w:before="240"/>
    </w:pPr>
    <w:rPr>
      <w:rFonts w:ascii="Arial" w:hAnsi="Arial" w:cs="Arial"/>
      <w:b/>
      <w:i/>
      <w:color w:val="000000"/>
      <w:kern w:val="22"/>
      <w:sz w:val="24"/>
      <w:szCs w:val="20"/>
    </w:rPr>
  </w:style>
  <w:style w:type="paragraph" w:customStyle="1" w:styleId="a">
    <w:name w:val="_"/>
    <w:basedOn w:val="Normal"/>
    <w:uiPriority w:val="99"/>
    <w:rsid w:val="00D26430"/>
    <w:pPr>
      <w:widowControl w:val="0"/>
      <w:autoSpaceDE w:val="0"/>
      <w:autoSpaceDN w:val="0"/>
      <w:adjustRightInd w:val="0"/>
      <w:ind w:left="720" w:hanging="720"/>
    </w:pPr>
    <w:rPr>
      <w:sz w:val="24"/>
    </w:rPr>
  </w:style>
  <w:style w:type="paragraph" w:styleId="Index1">
    <w:name w:val="index 1"/>
    <w:basedOn w:val="Normal"/>
    <w:next w:val="Normal"/>
    <w:autoRedefine/>
    <w:uiPriority w:val="99"/>
    <w:rsid w:val="00D26430"/>
    <w:pPr>
      <w:tabs>
        <w:tab w:val="right" w:leader="dot" w:pos="4267"/>
      </w:tabs>
      <w:ind w:left="220" w:hanging="220"/>
    </w:pPr>
    <w:rPr>
      <w:noProof/>
      <w:szCs w:val="22"/>
    </w:rPr>
  </w:style>
  <w:style w:type="paragraph" w:styleId="Index3">
    <w:name w:val="index 3"/>
    <w:basedOn w:val="Normal"/>
    <w:next w:val="Normal"/>
    <w:autoRedefine/>
    <w:uiPriority w:val="99"/>
    <w:rsid w:val="00D26430"/>
    <w:pPr>
      <w:spacing w:before="120" w:after="120"/>
      <w:ind w:left="660" w:hanging="220"/>
    </w:pPr>
    <w:rPr>
      <w:color w:val="000000"/>
      <w:szCs w:val="22"/>
    </w:rPr>
  </w:style>
  <w:style w:type="paragraph" w:styleId="Index4">
    <w:name w:val="index 4"/>
    <w:basedOn w:val="Normal"/>
    <w:next w:val="Normal"/>
    <w:autoRedefine/>
    <w:uiPriority w:val="99"/>
    <w:rsid w:val="00D26430"/>
    <w:pPr>
      <w:spacing w:before="120" w:after="120"/>
      <w:ind w:left="880" w:hanging="220"/>
    </w:pPr>
    <w:rPr>
      <w:color w:val="000000"/>
      <w:szCs w:val="22"/>
    </w:rPr>
  </w:style>
  <w:style w:type="paragraph" w:customStyle="1" w:styleId="SubtaskText">
    <w:name w:val="Subtask Text"/>
    <w:basedOn w:val="Default"/>
    <w:next w:val="Default"/>
    <w:uiPriority w:val="99"/>
    <w:rsid w:val="00D26430"/>
    <w:pPr>
      <w:spacing w:after="120"/>
    </w:pPr>
    <w:rPr>
      <w:color w:val="auto"/>
    </w:rPr>
  </w:style>
  <w:style w:type="paragraph" w:customStyle="1" w:styleId="ProgramName">
    <w:name w:val="Program Name"/>
    <w:uiPriority w:val="99"/>
    <w:rsid w:val="00D26430"/>
    <w:pPr>
      <w:spacing w:before="400"/>
      <w:jc w:val="right"/>
    </w:pPr>
    <w:rPr>
      <w:rFonts w:ascii="Arial Narrow" w:hAnsi="Arial Narrow"/>
      <w:b/>
      <w:sz w:val="40"/>
    </w:rPr>
  </w:style>
  <w:style w:type="paragraph" w:customStyle="1" w:styleId="DocTitle">
    <w:name w:val="Doc Title"/>
    <w:uiPriority w:val="99"/>
    <w:rsid w:val="00D26430"/>
    <w:pPr>
      <w:ind w:left="1350"/>
      <w:jc w:val="right"/>
    </w:pPr>
    <w:rPr>
      <w:rFonts w:ascii="Arial" w:hAnsi="Arial"/>
      <w:b/>
      <w:sz w:val="48"/>
    </w:rPr>
  </w:style>
  <w:style w:type="paragraph" w:customStyle="1" w:styleId="PubDate">
    <w:name w:val="PubDate"/>
    <w:uiPriority w:val="99"/>
    <w:rsid w:val="00D26430"/>
    <w:pPr>
      <w:spacing w:after="120"/>
      <w:jc w:val="right"/>
    </w:pPr>
    <w:rPr>
      <w:rFonts w:ascii="Arial" w:hAnsi="Arial"/>
      <w:sz w:val="28"/>
    </w:rPr>
  </w:style>
  <w:style w:type="paragraph" w:customStyle="1" w:styleId="VersionNumber">
    <w:name w:val="Version Number"/>
    <w:uiPriority w:val="99"/>
    <w:rsid w:val="00D26430"/>
    <w:pPr>
      <w:spacing w:after="200"/>
      <w:jc w:val="right"/>
    </w:pPr>
    <w:rPr>
      <w:rFonts w:ascii="Arial" w:hAnsi="Arial"/>
      <w:sz w:val="28"/>
    </w:rPr>
  </w:style>
  <w:style w:type="paragraph" w:customStyle="1" w:styleId="Draft">
    <w:name w:val="Draft"/>
    <w:basedOn w:val="Normal"/>
    <w:uiPriority w:val="99"/>
    <w:rsid w:val="00D26430"/>
    <w:pPr>
      <w:spacing w:before="400" w:after="100"/>
      <w:jc w:val="right"/>
    </w:pPr>
    <w:rPr>
      <w:rFonts w:ascii="Arial" w:hAnsi="Arial" w:cs="Arial"/>
      <w:b/>
      <w:sz w:val="24"/>
      <w:szCs w:val="20"/>
    </w:rPr>
  </w:style>
  <w:style w:type="paragraph" w:styleId="TableofAuthorities">
    <w:name w:val="table of authorities"/>
    <w:basedOn w:val="Normal"/>
    <w:next w:val="Normal"/>
    <w:uiPriority w:val="99"/>
    <w:rsid w:val="00D26430"/>
    <w:pPr>
      <w:spacing w:before="120" w:after="120"/>
      <w:ind w:left="220" w:hanging="220"/>
    </w:pPr>
    <w:rPr>
      <w:color w:val="000000"/>
      <w:szCs w:val="22"/>
    </w:rPr>
  </w:style>
  <w:style w:type="paragraph" w:styleId="TOAHeading">
    <w:name w:val="toa heading"/>
    <w:basedOn w:val="Normal"/>
    <w:next w:val="Normal"/>
    <w:uiPriority w:val="99"/>
    <w:rsid w:val="00D26430"/>
    <w:pPr>
      <w:spacing w:before="120" w:after="120"/>
    </w:pPr>
    <w:rPr>
      <w:rFonts w:ascii="Arial" w:hAnsi="Arial" w:cs="Arial"/>
      <w:b/>
      <w:bCs/>
      <w:color w:val="000000"/>
      <w:sz w:val="24"/>
    </w:rPr>
  </w:style>
  <w:style w:type="paragraph" w:customStyle="1" w:styleId="ParagraphChar">
    <w:name w:val="Paragraph Char"/>
    <w:basedOn w:val="Normal"/>
    <w:uiPriority w:val="99"/>
    <w:rsid w:val="00D26430"/>
    <w:pPr>
      <w:tabs>
        <w:tab w:val="left" w:pos="2490"/>
      </w:tabs>
      <w:overflowPunct w:val="0"/>
      <w:autoSpaceDE w:val="0"/>
      <w:autoSpaceDN w:val="0"/>
      <w:adjustRightInd w:val="0"/>
      <w:spacing w:before="100" w:beforeAutospacing="1" w:after="100" w:afterAutospacing="1"/>
      <w:textAlignment w:val="baseline"/>
    </w:pPr>
    <w:rPr>
      <w:szCs w:val="22"/>
    </w:rPr>
  </w:style>
  <w:style w:type="paragraph" w:customStyle="1" w:styleId="RowHeader">
    <w:name w:val="Row Header"/>
    <w:basedOn w:val="Default"/>
    <w:next w:val="Default"/>
    <w:uiPriority w:val="99"/>
    <w:rsid w:val="00D26430"/>
    <w:pPr>
      <w:spacing w:before="120" w:after="120"/>
    </w:pPr>
    <w:rPr>
      <w:rFonts w:ascii="Arial" w:hAnsi="Arial"/>
      <w:color w:val="auto"/>
    </w:rPr>
  </w:style>
  <w:style w:type="paragraph" w:customStyle="1" w:styleId="PMtextBullet">
    <w:name w:val="PMtextBullet"/>
    <w:basedOn w:val="Normal"/>
    <w:autoRedefine/>
    <w:uiPriority w:val="99"/>
    <w:rsid w:val="00D26430"/>
    <w:pPr>
      <w:tabs>
        <w:tab w:val="num" w:pos="748"/>
      </w:tabs>
      <w:spacing w:before="120" w:after="160"/>
      <w:ind w:left="2520" w:hanging="720"/>
    </w:pPr>
    <w:rPr>
      <w:b/>
      <w:szCs w:val="20"/>
    </w:rPr>
  </w:style>
  <w:style w:type="paragraph" w:customStyle="1" w:styleId="TableCell">
    <w:name w:val="Table Cell"/>
    <w:basedOn w:val="Default"/>
    <w:next w:val="Default"/>
    <w:uiPriority w:val="99"/>
    <w:rsid w:val="00D26430"/>
    <w:pPr>
      <w:spacing w:before="120" w:after="120"/>
    </w:pPr>
    <w:rPr>
      <w:rFonts w:ascii="Arial" w:hAnsi="Arial"/>
      <w:color w:val="auto"/>
    </w:rPr>
  </w:style>
  <w:style w:type="paragraph" w:customStyle="1" w:styleId="Paragraph0">
    <w:name w:val="Paragraph"/>
    <w:basedOn w:val="Default"/>
    <w:next w:val="Default"/>
    <w:uiPriority w:val="99"/>
    <w:rsid w:val="00D26430"/>
    <w:pPr>
      <w:spacing w:after="240"/>
    </w:pPr>
    <w:rPr>
      <w:color w:val="auto"/>
    </w:rPr>
  </w:style>
  <w:style w:type="paragraph" w:customStyle="1" w:styleId="coltext">
    <w:name w:val="col text"/>
    <w:aliases w:val="9 col text,ct"/>
    <w:basedOn w:val="Normal"/>
    <w:uiPriority w:val="99"/>
    <w:rsid w:val="00D26430"/>
    <w:pPr>
      <w:tabs>
        <w:tab w:val="left" w:pos="259"/>
      </w:tabs>
      <w:spacing w:before="80" w:after="80"/>
    </w:pPr>
    <w:rPr>
      <w:rFonts w:ascii="Book Antiqua" w:hAnsi="Book Antiqua"/>
      <w:sz w:val="24"/>
      <w:szCs w:val="20"/>
    </w:rPr>
  </w:style>
  <w:style w:type="paragraph" w:customStyle="1" w:styleId="StyleArial14ptBoldCentered">
    <w:name w:val="Style Arial 14 pt Bold Centered"/>
    <w:basedOn w:val="Normal"/>
    <w:autoRedefine/>
    <w:uiPriority w:val="99"/>
    <w:rsid w:val="00D26430"/>
    <w:pPr>
      <w:pBdr>
        <w:top w:val="double" w:sz="4" w:space="1" w:color="auto"/>
        <w:bottom w:val="double" w:sz="4" w:space="1" w:color="auto"/>
      </w:pBdr>
      <w:jc w:val="center"/>
    </w:pPr>
    <w:rPr>
      <w:b/>
      <w:bCs/>
      <w:sz w:val="32"/>
      <w:szCs w:val="20"/>
    </w:rPr>
  </w:style>
  <w:style w:type="paragraph" w:customStyle="1" w:styleId="Bullet11">
    <w:name w:val="Bullet 1"/>
    <w:basedOn w:val="Normal"/>
    <w:uiPriority w:val="99"/>
    <w:rsid w:val="00D26430"/>
    <w:pPr>
      <w:spacing w:before="120" w:after="120"/>
    </w:pPr>
    <w:rPr>
      <w:rFonts w:ascii="Verdana" w:hAnsi="Verdana"/>
      <w:sz w:val="20"/>
      <w:szCs w:val="20"/>
    </w:rPr>
  </w:style>
  <w:style w:type="paragraph" w:customStyle="1" w:styleId="SignoffPageHeading">
    <w:name w:val="Signoff Page Heading"/>
    <w:basedOn w:val="Normal"/>
    <w:uiPriority w:val="99"/>
    <w:rsid w:val="00D26430"/>
    <w:pPr>
      <w:jc w:val="center"/>
    </w:pPr>
    <w:rPr>
      <w:b/>
      <w:bCs/>
      <w:iCs/>
      <w:sz w:val="28"/>
    </w:rPr>
  </w:style>
  <w:style w:type="paragraph" w:customStyle="1" w:styleId="DocNo">
    <w:name w:val="Doc No"/>
    <w:next w:val="Normal"/>
    <w:uiPriority w:val="99"/>
    <w:rsid w:val="00D26430"/>
    <w:pPr>
      <w:spacing w:after="200"/>
      <w:jc w:val="right"/>
    </w:pPr>
    <w:rPr>
      <w:rFonts w:ascii="Arial" w:hAnsi="Arial"/>
      <w:sz w:val="16"/>
    </w:rPr>
  </w:style>
  <w:style w:type="paragraph" w:customStyle="1" w:styleId="Authors">
    <w:name w:val="Authors"/>
    <w:basedOn w:val="ProgramName"/>
    <w:uiPriority w:val="99"/>
    <w:rsid w:val="00D26430"/>
    <w:pPr>
      <w:spacing w:before="0"/>
    </w:pPr>
    <w:rPr>
      <w:rFonts w:ascii="Arial" w:hAnsi="Arial"/>
      <w:b w:val="0"/>
      <w:sz w:val="28"/>
    </w:rPr>
  </w:style>
  <w:style w:type="paragraph" w:customStyle="1" w:styleId="Draft1">
    <w:name w:val="Draft1"/>
    <w:basedOn w:val="Normal"/>
    <w:uiPriority w:val="99"/>
    <w:rsid w:val="00D26430"/>
    <w:pPr>
      <w:spacing w:before="600"/>
      <w:jc w:val="right"/>
    </w:pPr>
    <w:rPr>
      <w:rFonts w:ascii="Arial" w:hAnsi="Arial"/>
      <w:b/>
      <w:sz w:val="24"/>
      <w:szCs w:val="20"/>
    </w:rPr>
  </w:style>
  <w:style w:type="paragraph" w:customStyle="1" w:styleId="AcronymDefinition">
    <w:name w:val="Acronym Definition"/>
    <w:uiPriority w:val="99"/>
    <w:rsid w:val="00D26430"/>
    <w:pPr>
      <w:spacing w:before="60" w:after="60"/>
    </w:pPr>
    <w:rPr>
      <w:sz w:val="24"/>
    </w:rPr>
  </w:style>
  <w:style w:type="paragraph" w:customStyle="1" w:styleId="HeaderTitle">
    <w:name w:val="Header Title"/>
    <w:basedOn w:val="Header"/>
    <w:uiPriority w:val="99"/>
    <w:rsid w:val="00D26430"/>
    <w:pPr>
      <w:tabs>
        <w:tab w:val="clear" w:pos="4680"/>
        <w:tab w:val="clear" w:pos="9360"/>
        <w:tab w:val="center" w:pos="4320"/>
        <w:tab w:val="right" w:pos="8640"/>
      </w:tabs>
      <w:jc w:val="center"/>
    </w:pPr>
    <w:rPr>
      <w:b/>
      <w:sz w:val="16"/>
      <w:lang w:val="en-CA"/>
    </w:rPr>
  </w:style>
  <w:style w:type="table" w:customStyle="1" w:styleId="TableGrid1">
    <w:name w:val="Table Grid1"/>
    <w:uiPriority w:val="99"/>
    <w:rsid w:val="00D26430"/>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0">
    <w:name w:val="bullet10"/>
    <w:basedOn w:val="Normal"/>
    <w:uiPriority w:val="99"/>
    <w:rsid w:val="00D26430"/>
    <w:pPr>
      <w:spacing w:before="120" w:after="120"/>
    </w:pPr>
    <w:rPr>
      <w:rFonts w:ascii="Verdana" w:hAnsi="Verdana"/>
      <w:sz w:val="20"/>
      <w:szCs w:val="20"/>
    </w:rPr>
  </w:style>
  <w:style w:type="paragraph" w:customStyle="1" w:styleId="MediumGrid1-Accent21">
    <w:name w:val="Medium Grid 1 - Accent 21"/>
    <w:basedOn w:val="Normal"/>
    <w:uiPriority w:val="99"/>
    <w:rsid w:val="00D26430"/>
    <w:pPr>
      <w:ind w:left="720"/>
      <w:contextualSpacing/>
    </w:pPr>
    <w:rPr>
      <w:rFonts w:ascii="Cambria" w:hAnsi="Cambria"/>
      <w:sz w:val="24"/>
    </w:rPr>
  </w:style>
  <w:style w:type="character" w:styleId="PlaceholderText">
    <w:name w:val="Placeholder Text"/>
    <w:basedOn w:val="DefaultParagraphFont"/>
    <w:uiPriority w:val="99"/>
    <w:semiHidden/>
    <w:rsid w:val="00D26430"/>
    <w:rPr>
      <w:rFonts w:cs="Times New Roman"/>
      <w:color w:val="808080"/>
    </w:rPr>
  </w:style>
  <w:style w:type="paragraph" w:customStyle="1" w:styleId="CaptionFigure">
    <w:name w:val="Caption Figure"/>
    <w:basedOn w:val="CaptionTable"/>
    <w:link w:val="CaptionFigureChar"/>
    <w:uiPriority w:val="99"/>
    <w:rsid w:val="00D26430"/>
  </w:style>
  <w:style w:type="character" w:customStyle="1" w:styleId="CaptionTableChar">
    <w:name w:val="Caption Table Char"/>
    <w:basedOn w:val="DefaultParagraphFont"/>
    <w:link w:val="CaptionTable"/>
    <w:uiPriority w:val="99"/>
    <w:locked/>
    <w:rsid w:val="00D26430"/>
    <w:rPr>
      <w:b/>
      <w:sz w:val="24"/>
    </w:rPr>
  </w:style>
  <w:style w:type="character" w:customStyle="1" w:styleId="CaptionFigureChar">
    <w:name w:val="Caption Figure Char"/>
    <w:basedOn w:val="CaptionTableChar"/>
    <w:link w:val="CaptionFigure"/>
    <w:uiPriority w:val="99"/>
    <w:locked/>
    <w:rsid w:val="00D26430"/>
    <w:rPr>
      <w:b/>
      <w:sz w:val="24"/>
    </w:rPr>
  </w:style>
  <w:style w:type="paragraph" w:customStyle="1" w:styleId="bodytext1">
    <w:name w:val="bodytext"/>
    <w:basedOn w:val="Normal"/>
    <w:uiPriority w:val="99"/>
    <w:rsid w:val="00D26430"/>
    <w:pPr>
      <w:spacing w:before="100" w:beforeAutospacing="1" w:after="100" w:afterAutospacing="1"/>
    </w:pPr>
    <w:rPr>
      <w:sz w:val="24"/>
    </w:rPr>
  </w:style>
  <w:style w:type="paragraph" w:customStyle="1" w:styleId="subhead">
    <w:name w:val="subhead"/>
    <w:basedOn w:val="Normal"/>
    <w:uiPriority w:val="99"/>
    <w:rsid w:val="00D26430"/>
    <w:pPr>
      <w:spacing w:before="100" w:beforeAutospacing="1" w:after="100" w:afterAutospacing="1"/>
    </w:pPr>
    <w:rPr>
      <w:sz w:val="24"/>
    </w:rPr>
  </w:style>
  <w:style w:type="paragraph" w:customStyle="1" w:styleId="tablehead">
    <w:name w:val="tablehead"/>
    <w:basedOn w:val="Normal"/>
    <w:uiPriority w:val="99"/>
    <w:rsid w:val="00D26430"/>
    <w:pPr>
      <w:spacing w:before="100" w:beforeAutospacing="1" w:after="100" w:afterAutospacing="1"/>
    </w:pPr>
    <w:rPr>
      <w:sz w:val="24"/>
    </w:rPr>
  </w:style>
  <w:style w:type="paragraph" w:customStyle="1" w:styleId="tablebodytext0">
    <w:name w:val="tablebodytext"/>
    <w:basedOn w:val="Normal"/>
    <w:uiPriority w:val="99"/>
    <w:rsid w:val="00D26430"/>
    <w:pPr>
      <w:spacing w:before="100" w:beforeAutospacing="1" w:after="100" w:afterAutospacing="1"/>
    </w:pPr>
    <w:rPr>
      <w:sz w:val="24"/>
    </w:rPr>
  </w:style>
  <w:style w:type="numbering" w:customStyle="1" w:styleId="Style3">
    <w:name w:val="Style3"/>
    <w:rsid w:val="00D26430"/>
    <w:pPr>
      <w:numPr>
        <w:numId w:val="57"/>
      </w:numPr>
    </w:pPr>
  </w:style>
  <w:style w:type="numbering" w:styleId="1ai">
    <w:name w:val="Outline List 1"/>
    <w:basedOn w:val="NoList"/>
    <w:uiPriority w:val="99"/>
    <w:unhideWhenUsed/>
    <w:rsid w:val="00D26430"/>
    <w:pPr>
      <w:numPr>
        <w:numId w:val="55"/>
      </w:numPr>
    </w:pPr>
  </w:style>
  <w:style w:type="numbering" w:styleId="111111">
    <w:name w:val="Outline List 2"/>
    <w:basedOn w:val="NoList"/>
    <w:uiPriority w:val="99"/>
    <w:unhideWhenUsed/>
    <w:rsid w:val="00D26430"/>
    <w:pPr>
      <w:numPr>
        <w:numId w:val="56"/>
      </w:numPr>
    </w:pPr>
  </w:style>
  <w:style w:type="paragraph" w:styleId="ListBullet2">
    <w:name w:val="List Bullet 2"/>
    <w:basedOn w:val="Normal"/>
    <w:uiPriority w:val="99"/>
    <w:qFormat/>
    <w:rsid w:val="00AE11F1"/>
    <w:pPr>
      <w:numPr>
        <w:numId w:val="60"/>
      </w:numPr>
      <w:contextualSpacing/>
    </w:pPr>
  </w:style>
  <w:style w:type="paragraph" w:customStyle="1" w:styleId="InstructionalText4">
    <w:name w:val="Instructional Text 4"/>
    <w:basedOn w:val="Normal"/>
    <w:next w:val="TableText"/>
    <w:rsid w:val="004D2A22"/>
    <w:pPr>
      <w:keepLines/>
      <w:autoSpaceDE w:val="0"/>
      <w:autoSpaceDN w:val="0"/>
      <w:adjustRightInd w:val="0"/>
      <w:spacing w:before="120" w:after="120" w:line="240" w:lineRule="atLeast"/>
    </w:pPr>
    <w:rPr>
      <w:rFonts w:ascii="Arial" w:hAnsi="Arial" w:cs="Arial"/>
      <w:i/>
      <w:iCs/>
      <w:color w:val="0000FF"/>
      <w:sz w:val="20"/>
      <w:szCs w:val="20"/>
    </w:rPr>
  </w:style>
  <w:style w:type="paragraph" w:customStyle="1" w:styleId="Style4New">
    <w:name w:val="Style4New"/>
    <w:basedOn w:val="RealHeading4v2"/>
    <w:link w:val="Style4NewChar"/>
    <w:qFormat/>
    <w:rsid w:val="00C761DC"/>
    <w:pPr>
      <w:numPr>
        <w:ilvl w:val="3"/>
        <w:numId w:val="51"/>
      </w:numPr>
    </w:pPr>
  </w:style>
  <w:style w:type="paragraph" w:customStyle="1" w:styleId="Style4v3">
    <w:name w:val="Style4v3"/>
    <w:basedOn w:val="Normal"/>
    <w:link w:val="Style4v3Char"/>
    <w:qFormat/>
    <w:rsid w:val="00E87DD5"/>
    <w:pPr>
      <w:spacing w:before="120"/>
    </w:pPr>
    <w:rPr>
      <w:rFonts w:ascii="Arial" w:hAnsi="Arial" w:cs="Arial"/>
      <w:b/>
      <w:sz w:val="24"/>
    </w:rPr>
  </w:style>
  <w:style w:type="character" w:customStyle="1" w:styleId="Style4NewChar">
    <w:name w:val="Style4New Char"/>
    <w:basedOn w:val="RealHeading4v2Char"/>
    <w:link w:val="Style4New"/>
    <w:rsid w:val="00C761DC"/>
    <w:rPr>
      <w:rFonts w:ascii="Arial" w:hAnsi="Arial" w:cs="Arial"/>
      <w:b/>
      <w:kern w:val="32"/>
      <w:sz w:val="24"/>
      <w:szCs w:val="28"/>
    </w:rPr>
  </w:style>
  <w:style w:type="character" w:customStyle="1" w:styleId="Style4v3Char">
    <w:name w:val="Style4v3 Char"/>
    <w:basedOn w:val="DefaultParagraphFont"/>
    <w:link w:val="Style4v3"/>
    <w:rsid w:val="00E87DD5"/>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893">
      <w:bodyDiv w:val="1"/>
      <w:marLeft w:val="0"/>
      <w:marRight w:val="0"/>
      <w:marTop w:val="0"/>
      <w:marBottom w:val="0"/>
      <w:divBdr>
        <w:top w:val="none" w:sz="0" w:space="0" w:color="auto"/>
        <w:left w:val="none" w:sz="0" w:space="0" w:color="auto"/>
        <w:bottom w:val="none" w:sz="0" w:space="0" w:color="auto"/>
        <w:right w:val="none" w:sz="0" w:space="0" w:color="auto"/>
      </w:divBdr>
    </w:div>
    <w:div w:id="114371224">
      <w:bodyDiv w:val="1"/>
      <w:marLeft w:val="0"/>
      <w:marRight w:val="0"/>
      <w:marTop w:val="0"/>
      <w:marBottom w:val="0"/>
      <w:divBdr>
        <w:top w:val="none" w:sz="0" w:space="0" w:color="auto"/>
        <w:left w:val="none" w:sz="0" w:space="0" w:color="auto"/>
        <w:bottom w:val="none" w:sz="0" w:space="0" w:color="auto"/>
        <w:right w:val="none" w:sz="0" w:space="0" w:color="auto"/>
      </w:divBdr>
    </w:div>
    <w:div w:id="134183145">
      <w:bodyDiv w:val="1"/>
      <w:marLeft w:val="0"/>
      <w:marRight w:val="0"/>
      <w:marTop w:val="0"/>
      <w:marBottom w:val="0"/>
      <w:divBdr>
        <w:top w:val="none" w:sz="0" w:space="0" w:color="auto"/>
        <w:left w:val="none" w:sz="0" w:space="0" w:color="auto"/>
        <w:bottom w:val="none" w:sz="0" w:space="0" w:color="auto"/>
        <w:right w:val="none" w:sz="0" w:space="0" w:color="auto"/>
      </w:divBdr>
    </w:div>
    <w:div w:id="265045067">
      <w:bodyDiv w:val="1"/>
      <w:marLeft w:val="0"/>
      <w:marRight w:val="0"/>
      <w:marTop w:val="0"/>
      <w:marBottom w:val="0"/>
      <w:divBdr>
        <w:top w:val="none" w:sz="0" w:space="0" w:color="auto"/>
        <w:left w:val="none" w:sz="0" w:space="0" w:color="auto"/>
        <w:bottom w:val="none" w:sz="0" w:space="0" w:color="auto"/>
        <w:right w:val="none" w:sz="0" w:space="0" w:color="auto"/>
      </w:divBdr>
    </w:div>
    <w:div w:id="350256534">
      <w:bodyDiv w:val="1"/>
      <w:marLeft w:val="0"/>
      <w:marRight w:val="0"/>
      <w:marTop w:val="0"/>
      <w:marBottom w:val="0"/>
      <w:divBdr>
        <w:top w:val="none" w:sz="0" w:space="0" w:color="auto"/>
        <w:left w:val="none" w:sz="0" w:space="0" w:color="auto"/>
        <w:bottom w:val="none" w:sz="0" w:space="0" w:color="auto"/>
        <w:right w:val="none" w:sz="0" w:space="0" w:color="auto"/>
      </w:divBdr>
    </w:div>
    <w:div w:id="414908598">
      <w:bodyDiv w:val="1"/>
      <w:marLeft w:val="0"/>
      <w:marRight w:val="0"/>
      <w:marTop w:val="0"/>
      <w:marBottom w:val="0"/>
      <w:divBdr>
        <w:top w:val="none" w:sz="0" w:space="0" w:color="auto"/>
        <w:left w:val="none" w:sz="0" w:space="0" w:color="auto"/>
        <w:bottom w:val="none" w:sz="0" w:space="0" w:color="auto"/>
        <w:right w:val="none" w:sz="0" w:space="0" w:color="auto"/>
      </w:divBdr>
    </w:div>
    <w:div w:id="668095123">
      <w:bodyDiv w:val="1"/>
      <w:marLeft w:val="0"/>
      <w:marRight w:val="0"/>
      <w:marTop w:val="0"/>
      <w:marBottom w:val="0"/>
      <w:divBdr>
        <w:top w:val="none" w:sz="0" w:space="0" w:color="auto"/>
        <w:left w:val="none" w:sz="0" w:space="0" w:color="auto"/>
        <w:bottom w:val="none" w:sz="0" w:space="0" w:color="auto"/>
        <w:right w:val="none" w:sz="0" w:space="0" w:color="auto"/>
      </w:divBdr>
    </w:div>
    <w:div w:id="940919170">
      <w:bodyDiv w:val="1"/>
      <w:marLeft w:val="0"/>
      <w:marRight w:val="0"/>
      <w:marTop w:val="0"/>
      <w:marBottom w:val="0"/>
      <w:divBdr>
        <w:top w:val="none" w:sz="0" w:space="0" w:color="auto"/>
        <w:left w:val="none" w:sz="0" w:space="0" w:color="auto"/>
        <w:bottom w:val="none" w:sz="0" w:space="0" w:color="auto"/>
        <w:right w:val="none" w:sz="0" w:space="0" w:color="auto"/>
      </w:divBdr>
    </w:div>
    <w:div w:id="1215897613">
      <w:bodyDiv w:val="1"/>
      <w:marLeft w:val="0"/>
      <w:marRight w:val="0"/>
      <w:marTop w:val="0"/>
      <w:marBottom w:val="0"/>
      <w:divBdr>
        <w:top w:val="none" w:sz="0" w:space="0" w:color="auto"/>
        <w:left w:val="none" w:sz="0" w:space="0" w:color="auto"/>
        <w:bottom w:val="none" w:sz="0" w:space="0" w:color="auto"/>
        <w:right w:val="none" w:sz="0" w:space="0" w:color="auto"/>
      </w:divBdr>
    </w:div>
    <w:div w:id="129899554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27650230">
      <w:bodyDiv w:val="1"/>
      <w:marLeft w:val="0"/>
      <w:marRight w:val="0"/>
      <w:marTop w:val="0"/>
      <w:marBottom w:val="0"/>
      <w:divBdr>
        <w:top w:val="none" w:sz="0" w:space="0" w:color="auto"/>
        <w:left w:val="none" w:sz="0" w:space="0" w:color="auto"/>
        <w:bottom w:val="none" w:sz="0" w:space="0" w:color="auto"/>
        <w:right w:val="none" w:sz="0" w:space="0" w:color="auto"/>
      </w:divBdr>
    </w:div>
    <w:div w:id="1531336081">
      <w:bodyDiv w:val="1"/>
      <w:marLeft w:val="0"/>
      <w:marRight w:val="0"/>
      <w:marTop w:val="0"/>
      <w:marBottom w:val="0"/>
      <w:divBdr>
        <w:top w:val="none" w:sz="0" w:space="0" w:color="auto"/>
        <w:left w:val="none" w:sz="0" w:space="0" w:color="auto"/>
        <w:bottom w:val="none" w:sz="0" w:space="0" w:color="auto"/>
        <w:right w:val="none" w:sz="0" w:space="0" w:color="auto"/>
      </w:divBdr>
    </w:div>
    <w:div w:id="1564293139">
      <w:bodyDiv w:val="1"/>
      <w:marLeft w:val="0"/>
      <w:marRight w:val="0"/>
      <w:marTop w:val="0"/>
      <w:marBottom w:val="0"/>
      <w:divBdr>
        <w:top w:val="none" w:sz="0" w:space="0" w:color="auto"/>
        <w:left w:val="none" w:sz="0" w:space="0" w:color="auto"/>
        <w:bottom w:val="none" w:sz="0" w:space="0" w:color="auto"/>
        <w:right w:val="none" w:sz="0" w:space="0" w:color="auto"/>
      </w:divBdr>
    </w:div>
    <w:div w:id="1647317334">
      <w:bodyDiv w:val="1"/>
      <w:marLeft w:val="0"/>
      <w:marRight w:val="0"/>
      <w:marTop w:val="0"/>
      <w:marBottom w:val="0"/>
      <w:divBdr>
        <w:top w:val="none" w:sz="0" w:space="0" w:color="auto"/>
        <w:left w:val="none" w:sz="0" w:space="0" w:color="auto"/>
        <w:bottom w:val="none" w:sz="0" w:space="0" w:color="auto"/>
        <w:right w:val="none" w:sz="0" w:space="0" w:color="auto"/>
      </w:divBdr>
    </w:div>
    <w:div w:id="1864435958">
      <w:bodyDiv w:val="1"/>
      <w:marLeft w:val="0"/>
      <w:marRight w:val="0"/>
      <w:marTop w:val="0"/>
      <w:marBottom w:val="0"/>
      <w:divBdr>
        <w:top w:val="none" w:sz="0" w:space="0" w:color="auto"/>
        <w:left w:val="none" w:sz="0" w:space="0" w:color="auto"/>
        <w:bottom w:val="none" w:sz="0" w:space="0" w:color="auto"/>
        <w:right w:val="none" w:sz="0" w:space="0" w:color="auto"/>
      </w:divBdr>
    </w:div>
    <w:div w:id="1865706793">
      <w:bodyDiv w:val="1"/>
      <w:marLeft w:val="0"/>
      <w:marRight w:val="0"/>
      <w:marTop w:val="0"/>
      <w:marBottom w:val="0"/>
      <w:divBdr>
        <w:top w:val="none" w:sz="0" w:space="0" w:color="auto"/>
        <w:left w:val="none" w:sz="0" w:space="0" w:color="auto"/>
        <w:bottom w:val="none" w:sz="0" w:space="0" w:color="auto"/>
        <w:right w:val="none" w:sz="0" w:space="0" w:color="auto"/>
      </w:divBdr>
    </w:div>
    <w:div w:id="1932352099">
      <w:bodyDiv w:val="1"/>
      <w:marLeft w:val="0"/>
      <w:marRight w:val="0"/>
      <w:marTop w:val="0"/>
      <w:marBottom w:val="0"/>
      <w:divBdr>
        <w:top w:val="none" w:sz="0" w:space="0" w:color="auto"/>
        <w:left w:val="none" w:sz="0" w:space="0" w:color="auto"/>
        <w:bottom w:val="none" w:sz="0" w:space="0" w:color="auto"/>
        <w:right w:val="none" w:sz="0" w:space="0" w:color="auto"/>
      </w:divBdr>
    </w:div>
    <w:div w:id="1957979785">
      <w:bodyDiv w:val="1"/>
      <w:marLeft w:val="0"/>
      <w:marRight w:val="0"/>
      <w:marTop w:val="0"/>
      <w:marBottom w:val="0"/>
      <w:divBdr>
        <w:top w:val="none" w:sz="0" w:space="0" w:color="auto"/>
        <w:left w:val="none" w:sz="0" w:space="0" w:color="auto"/>
        <w:bottom w:val="none" w:sz="0" w:space="0" w:color="auto"/>
        <w:right w:val="none" w:sz="0" w:space="0" w:color="auto"/>
      </w:divBdr>
    </w:div>
    <w:div w:id="1982417408">
      <w:bodyDiv w:val="1"/>
      <w:marLeft w:val="0"/>
      <w:marRight w:val="0"/>
      <w:marTop w:val="0"/>
      <w:marBottom w:val="0"/>
      <w:divBdr>
        <w:top w:val="none" w:sz="0" w:space="0" w:color="auto"/>
        <w:left w:val="none" w:sz="0" w:space="0" w:color="auto"/>
        <w:bottom w:val="none" w:sz="0" w:space="0" w:color="auto"/>
        <w:right w:val="none" w:sz="0" w:space="0" w:color="auto"/>
      </w:divBdr>
    </w:div>
    <w:div w:id="201040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www.ncpdp.org/Resources/ePrescribing" TargetMode="External"/><Relationship Id="rId26" Type="http://schemas.openxmlformats.org/officeDocument/2006/relationships/hyperlink" Target="https://DNS  ocis.DNS   /portal/server.pt/gateway/PTARGS_0_2_71798_0_0_18/Annual%20ROB%20training%20(VBA).pdf" TargetMode="External"/><Relationship Id="rId39" Type="http://schemas.openxmlformats.org/officeDocument/2006/relationships/hyperlink" Target="https://DNS  ocis.DNS   /portal/server.pt/gateway/PTARGS_0_2_71808_0_0_18/National%20Deployment%20of%20PIV-I.pdf" TargetMode="External"/><Relationship Id="rId21" Type="http://schemas.openxmlformats.org/officeDocument/2006/relationships/comments" Target="comments.xml"/><Relationship Id="rId34" Type="http://schemas.openxmlformats.org/officeDocument/2006/relationships/hyperlink" Target="https://DNS  ocis.DNS   /portal/server.pt/gateway/PTARGS_0_2_92828_0_0_18/Media%20Sanitization%20and%20Destruction%20Program.pdf" TargetMode="External"/><Relationship Id="rId42" Type="http://schemas.openxmlformats.org/officeDocument/2006/relationships/hyperlink" Target="https://DNS  ocis.DNS   /portal/server.pt/gateway/PTARGS_0_2_82331_0_0_18/Access%20Controls%20for%20IS.pdf" TargetMode="External"/><Relationship Id="rId47" Type="http://schemas.openxmlformats.org/officeDocument/2006/relationships/hyperlink" Target="https://DNS  ocis.DNS   /portal/server.pt/gateway/PTARGS_0_2_95374_0_0_18/Status%20and%20Plans%20for%20OI&amp;T%20Administrative%20Rights.pdf" TargetMode="External"/><Relationship Id="rId50" Type="http://schemas.openxmlformats.org/officeDocument/2006/relationships/hyperlink" Target="https://DNS  ocis.DNS   /portal/server.pt/gateway/PTARGS_0_2_93175_0_0_18/Implementation%20of%20VA%20Device%20Encryption.pdf" TargetMode="External"/><Relationship Id="rId55" Type="http://schemas.openxmlformats.org/officeDocument/2006/relationships/hyperlink" Target="http://DNS  oed.oit.DNS   /process/propath/" TargetMode="External"/><Relationship Id="rId63" Type="http://schemas.openxmlformats.org/officeDocument/2006/relationships/hyperlink" Target="http://www.cms.gov/Medicare/E-Health/Eprescribing/index.html" TargetMode="External"/><Relationship Id="rId68" Type="http://schemas.openxmlformats.org/officeDocument/2006/relationships/hyperlink" Target="http://vista.med.DNS   /nsrd/ViewITRequestNSR.asp?RequestID=20130905" TargetMode="External"/><Relationship Id="rId76" Type="http://schemas.openxmlformats.org/officeDocument/2006/relationships/theme" Target="theme/theme1.xml"/><Relationship Id="rId7" Type="http://schemas.openxmlformats.org/officeDocument/2006/relationships/styles" Target="styles.xml"/><Relationship Id="rId71" Type="http://schemas.openxmlformats.org/officeDocument/2006/relationships/hyperlink" Target="http://www.DNS   /hac/forbeneficiaries/meds/brochure/MbMBrochure.pdf" TargetMode="Externa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DNS  ocis.DNS   /portal/server.pt?open=18&amp;objID=92885&amp;parentname=CommunityPage&amp;parentid=1&amp;mode=2&amp;in_hi_userid=2&amp;cached=true" TargetMode="External"/><Relationship Id="rId11" Type="http://schemas.openxmlformats.org/officeDocument/2006/relationships/footnotes" Target="footnotes.xml"/><Relationship Id="rId24" Type="http://schemas.openxmlformats.org/officeDocument/2006/relationships/hyperlink" Target="http://DNS    .DNS   /" TargetMode="External"/><Relationship Id="rId32" Type="http://schemas.openxmlformats.org/officeDocument/2006/relationships/hyperlink" Target="https://DNS  ocis.DNS   /portal/server.pt/gateway/PTARGS_0_2_71834_0_0_18/Patch%20Management.pdf" TargetMode="External"/><Relationship Id="rId37" Type="http://schemas.openxmlformats.org/officeDocument/2006/relationships/hyperlink" Target="https://DNS  ocis.DNS   /portal/server.pt/gateway/PTARGS_0_2_71822_0_0_18/Role%20Based%20Training.pdf" TargetMode="External"/><Relationship Id="rId40" Type="http://schemas.openxmlformats.org/officeDocument/2006/relationships/hyperlink" Target="https://DNS  ocis.DNS   /portal/server.pt/gateway/PTARGS_0_2_71808_0_0_18/National%20Deployment%20of%20PIV-I.pdf" TargetMode="External"/><Relationship Id="rId45" Type="http://schemas.openxmlformats.org/officeDocument/2006/relationships/hyperlink" Target="https://DNS  ocis.DNS   /portal/server.pt/gateway/PTARGS_0_2_93175_0_0_18/Implementation%20of%20VA%20Device%20Encryption.pdf" TargetMode="External"/><Relationship Id="rId53" Type="http://schemas.openxmlformats.org/officeDocument/2006/relationships/footer" Target="footer6.xml"/><Relationship Id="rId58" Type="http://schemas.openxmlformats.org/officeDocument/2006/relationships/hyperlink" Target="http://csrc.nist.gov/publications/nistpubs/800-44-ver2/SP800-44v2.pdf" TargetMode="External"/><Relationship Id="rId66" Type="http://schemas.openxmlformats.org/officeDocument/2006/relationships/hyperlink" Target="http://www.ncpdp.org/Standards/Standards-Info" TargetMode="External"/><Relationship Id="rId7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vaww1.DNS   /WEBCOM/index.asp" TargetMode="External"/><Relationship Id="rId28" Type="http://schemas.openxmlformats.org/officeDocument/2006/relationships/hyperlink" Target="https://DNS  ocis.DNS   /portal/server.pt/gateway/PTARGS_0_2_71932_0_0_18/CA%20of%20VA%20Systems%20and%20Major%20Applications.pdf" TargetMode="External"/><Relationship Id="rId36" Type="http://schemas.openxmlformats.org/officeDocument/2006/relationships/hyperlink" Target="https://DNS  ocis.DNS   /portal/server.pt/gateway/PTARGS_0_2_97023_0_0_18/Mandatory%20Use%20of%20the%20FERET%20Memo.pdf" TargetMode="External"/><Relationship Id="rId49" Type="http://schemas.openxmlformats.org/officeDocument/2006/relationships/hyperlink" Target="https://DNS  ocis.DNS   /portal/server.pt/gateway/PTARGS_0_2_71808_0_0_18/National%20Deployment%20of%20PIV-I.pdf" TargetMode="External"/><Relationship Id="rId57" Type="http://schemas.openxmlformats.org/officeDocument/2006/relationships/hyperlink" Target="http://DNS  ea.oit.DNS   /EAOIT/OneVA/ESS/ESS_Design_Guidelines.asp" TargetMode="External"/><Relationship Id="rId61" Type="http://schemas.openxmlformats.org/officeDocument/2006/relationships/hyperlink" Target="http://www.gao.gov/assets/320/315525.html" TargetMode="External"/><Relationship Id="rId10" Type="http://schemas.openxmlformats.org/officeDocument/2006/relationships/webSettings" Target="webSettings.xml"/><Relationship Id="rId19" Type="http://schemas.openxmlformats.org/officeDocument/2006/relationships/hyperlink" Target="http://www.section508.DNS   /section508/Background_and_Standards.asp" TargetMode="External"/><Relationship Id="rId31" Type="http://schemas.openxmlformats.org/officeDocument/2006/relationships/hyperlink" Target="https://DNS  ocis.DNS   /portal/server.pt/gateway/PTARGS_0_2_92828_0_0_18/Media%20Sanitization%20and%20Destruction%20Program.pdf" TargetMode="External"/><Relationship Id="rId44" Type="http://schemas.openxmlformats.org/officeDocument/2006/relationships/hyperlink" Target="https://DNS  ocis.DNS   /portal/server.pt/gateway/PTARGS_0_2_71808_0_0_18/National%20Deployment%20of%20PIV-I.pdf" TargetMode="External"/><Relationship Id="rId52" Type="http://schemas.openxmlformats.org/officeDocument/2006/relationships/hyperlink" Target="https://DNS  ocis.DNS   /portal/server.pt/gateway/PTARGS_0_2_71808_0_0_18/National%20Deployment%20of%20PIV-I.pdf" TargetMode="External"/><Relationship Id="rId60" Type="http://schemas.openxmlformats.org/officeDocument/2006/relationships/hyperlink" Target="https://DNS  portal2.DNS   /sites/infosecurity/ca/Federal%20and%20IAM%20Guidelines/FICAM_Roadmap_Implementation_Guidance.pdf" TargetMode="External"/><Relationship Id="rId65" Type="http://schemas.openxmlformats.org/officeDocument/2006/relationships/hyperlink" Target="http://www.cdc.gov/nchs/data/databriefs/db143.htm" TargetMode="External"/><Relationship Id="rId73" Type="http://schemas.openxmlformats.org/officeDocument/2006/relationships/hyperlink" Target="http://DNS  infoshare.DNS   /sites/vapharmacyinformatics/Prro/PBMpolicy/VHA%20Handbooks/VHA%20Handbook%201108.05,%20Outpatient%20Pharmacy%20Services.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https://DNS  ocis.DNS   /portal/server.pt/gateway/PTARGS_0_2_71808_0_0_18/National%20Deployment%20of%20PIV-I.pdf" TargetMode="External"/><Relationship Id="rId30" Type="http://schemas.openxmlformats.org/officeDocument/2006/relationships/hyperlink" Target="https://DNS  ocis.DNS   /portal/server.pt/gateway/PTARGS_0_2_71832_0_0_18/IM%20Limitations.pdf" TargetMode="External"/><Relationship Id="rId35" Type="http://schemas.openxmlformats.org/officeDocument/2006/relationships/hyperlink" Target="https://DNS  ocis.DNS   /portal/server.pt/gateway/PTARGS_0_2_92828_0_0_18/Media%20Sanitization%20and%20Destruction%20Program.pdf" TargetMode="External"/><Relationship Id="rId43" Type="http://schemas.openxmlformats.org/officeDocument/2006/relationships/hyperlink" Target="https://DNS  ocis.DNS   /portal/server.pt/gateway/PTARGS_0_2_71808_0_0_18/National%20Deployment%20of%20PIV-I.pdf" TargetMode="External"/><Relationship Id="rId48" Type="http://schemas.openxmlformats.org/officeDocument/2006/relationships/hyperlink" Target="https://DNS  ocis.DNS   /portal/server.pt/gateway/PTARGS_0_2_71609_0_0_18/OIG%20Access%20memo%203-29-2006.pdf" TargetMode="External"/><Relationship Id="rId56" Type="http://schemas.openxmlformats.org/officeDocument/2006/relationships/hyperlink" Target="http://DNS  DNS       .DNS   /communities/app_dev/sac/default.aspx" TargetMode="External"/><Relationship Id="rId64" Type="http://schemas.openxmlformats.org/officeDocument/2006/relationships/hyperlink" Target="http://www.DNS   /op3/docs/StrategicPlanning/VA2014-2020strategicPlan.PDF" TargetMode="External"/><Relationship Id="rId69" Type="http://schemas.openxmlformats.org/officeDocument/2006/relationships/hyperlink" Target="http://DNS  ea.oit.DNS   /wp-content/uploads/2014/04/OneVA_EA-_ETA_Compliance_v3_03312014.pdf" TargetMode="External"/><Relationship Id="rId8" Type="http://schemas.microsoft.com/office/2007/relationships/stylesWithEffects" Target="stylesWithEffects.xml"/><Relationship Id="rId51" Type="http://schemas.openxmlformats.org/officeDocument/2006/relationships/hyperlink" Target="https://DNS  ocis.DNS   /portal/server.pt/gateway/PTARGS_0_2_71808_0_0_18/National%20Deployment%20of%20PIV-I.pdf" TargetMode="External"/><Relationship Id="rId72" Type="http://schemas.openxmlformats.org/officeDocument/2006/relationships/hyperlink" Target="https://DNS  portal.DNS   /sites/VHACOMMUNICATION/VHA%20Reorganization/Pages/default.aspx"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www.index.DNS   /search/va/va_search.jsp?QT=VSS+V.+4.02+User+Manual&amp;SQ=www.DNS   %2Fvdl%2F&amp;DB=9" TargetMode="External"/><Relationship Id="rId25" Type="http://schemas.openxmlformats.org/officeDocument/2006/relationships/hyperlink" Target="http://DNS    .DNS   /" TargetMode="External"/><Relationship Id="rId33" Type="http://schemas.openxmlformats.org/officeDocument/2006/relationships/hyperlink" Target="https://DNS  ocis.DNS   /portal/server.pt/gateway/PTARGS_0_2_92828_0_0_18/Media%20Sanitization%20and%20Destruction%20Program.pdf" TargetMode="External"/><Relationship Id="rId38" Type="http://schemas.openxmlformats.org/officeDocument/2006/relationships/hyperlink" Target="https://DNS  ocis.DNS   /portal/server.pt/gateway/PTARGS_0_2_71808_0_0_18/National%20Deployment%20of%20PIV-I.pdf" TargetMode="External"/><Relationship Id="rId46" Type="http://schemas.openxmlformats.org/officeDocument/2006/relationships/hyperlink" Target="https://DNS  ocis.DNS   /portal/server.pt/gateway/PTARGS_0_2_71808_0_0_18/National%20Deployment%20of%20PIV-I.pdf" TargetMode="External"/><Relationship Id="rId59" Type="http://schemas.openxmlformats.org/officeDocument/2006/relationships/hyperlink" Target="http://csrc.nist.gov/publications/nistpubs/800-63-1/SP-800-63-1.pdf" TargetMode="External"/><Relationship Id="rId67" Type="http://schemas.openxmlformats.org/officeDocument/2006/relationships/hyperlink" Target="http://DNS  infoshare.DNS   /sites/vapharmacyinformatics/DEA_EPCS/Shared%20Documents/SCRIPT%2010.6/Script_imp_guide_v10.6.pdf" TargetMode="External"/><Relationship Id="rId20" Type="http://schemas.openxmlformats.org/officeDocument/2006/relationships/footer" Target="footer4.xml"/><Relationship Id="rId41" Type="http://schemas.openxmlformats.org/officeDocument/2006/relationships/hyperlink" Target="https://DNS  ocis.DNS   /portal/server.pt/gateway/PTARGS_0_2_71613_0_0_18/Standard%20Blackberry%20Password.pdf" TargetMode="External"/><Relationship Id="rId54" Type="http://schemas.openxmlformats.org/officeDocument/2006/relationships/hyperlink" Target="http://DNS  DNS       .DNS   /pmas_bus_ofc/default.aspx" TargetMode="External"/><Relationship Id="rId62" Type="http://schemas.openxmlformats.org/officeDocument/2006/relationships/hyperlink" Target="http://www.gpo.gov/fdsys/pkg/BILLS-111hr1enr/pdf/BILLS-111hr1enr.pdf" TargetMode="External"/><Relationship Id="rId70" Type="http://schemas.openxmlformats.org/officeDocument/2006/relationships/hyperlink" Target="http://vaww1.DNS   /vapubs/viewPublication.asp?Pub_ID=638&amp;FType=2"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2" Type="http://schemas.openxmlformats.org/officeDocument/2006/relationships/hyperlink" Target="http://www.DNS   /hac/forbeneficiaries/meds/brochure/MbMBrochure.pdf" TargetMode="External"/><Relationship Id="rId1" Type="http://schemas.openxmlformats.org/officeDocument/2006/relationships/hyperlink" Target="http://www.cms.gov/Medicare/E-Health/Eprescribing/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NS   heires\Desktop\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028F591DECC004ABCF69F8C4F49F56F" ma:contentTypeVersion="0" ma:contentTypeDescription="Create a new document." ma:contentTypeScope="" ma:versionID="e4ec27cbe88388f1685a558cc49bc1b1">
  <xsd:schema xmlns:xsd="http://www.w3.org/2001/XMLSchema" xmlns:xs="http://www.w3.org/2001/XMLSchema" xmlns:p="http://schemas.microsoft.com/office/2006/metadata/properties" xmlns:ns2="cdd665a5-4d39-4c80-990a-8a3abca4f55f" targetNamespace="http://schemas.microsoft.com/office/2006/metadata/properties" ma:root="true" ma:fieldsID="69aa6f239e9beacfdfcd772598c43b26"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657KNE7CTRDA-6704-345</_dlc_DocId>
    <_dlc_DocIdUrl xmlns="cdd665a5-4d39-4c80-990a-8a3abca4f55f">
      <Url>http://DNS  DNS       .DNS   /projects/pre/PRE_Inb_eRx/_layouts/DocIdRedir.aspx?ID=657KNE7CTRDA-6704-345</Url>
      <Description>657KNE7CTRDA-6704-345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ds:schemaRefs>
    <ds:schemaRef ds:uri="http://schemas.microsoft.com/sharepoint/v3/contenttype/forms"/>
  </ds:schemaRefs>
</ds:datastoreItem>
</file>

<file path=customXml/itemProps2.xml><?xml version="1.0" encoding="utf-8"?>
<ds:datastoreItem xmlns:ds="http://schemas.openxmlformats.org/officeDocument/2006/customXml" ds:itemID="{9393F8CE-B083-4299-8141-403721249E51}">
  <ds:schemaRefs>
    <ds:schemaRef ds:uri="http://schemas.microsoft.com/sharepoint/events"/>
  </ds:schemaRefs>
</ds:datastoreItem>
</file>

<file path=customXml/itemProps3.xml><?xml version="1.0" encoding="utf-8"?>
<ds:datastoreItem xmlns:ds="http://schemas.openxmlformats.org/officeDocument/2006/customXml" ds:itemID="{EA99A19C-3462-4011-9122-EC1F8AA05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BB886A-4888-4157-AF15-86C664293605}">
  <ds:schemaRefs>
    <ds:schemaRef ds:uri="http://schemas.microsoft.com/office/2006/metadata/properties"/>
    <ds:schemaRef ds:uri="http://schemas.microsoft.com/office/infopath/2007/PartnerControls"/>
    <ds:schemaRef ds:uri="cdd665a5-4d39-4c80-990a-8a3abca4f55f"/>
  </ds:schemaRefs>
</ds:datastoreItem>
</file>

<file path=customXml/itemProps5.xml><?xml version="1.0" encoding="utf-8"?>
<ds:datastoreItem xmlns:ds="http://schemas.openxmlformats.org/officeDocument/2006/customXml" ds:itemID="{E7D8F518-8782-4C4F-AF04-0958DE11B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artifact_template</Template>
  <TotalTime>0</TotalTime>
  <Pages>113</Pages>
  <Words>35442</Words>
  <Characters>202025</Characters>
  <Application>Microsoft Office Word</Application>
  <DocSecurity>0</DocSecurity>
  <Lines>1683</Lines>
  <Paragraphs>473</Paragraphs>
  <ScaleCrop>false</ScaleCrop>
  <HeadingPairs>
    <vt:vector size="2" baseType="variant">
      <vt:variant>
        <vt:lpstr>Title</vt:lpstr>
      </vt:variant>
      <vt:variant>
        <vt:i4>1</vt:i4>
      </vt:variant>
    </vt:vector>
  </HeadingPairs>
  <TitlesOfParts>
    <vt:vector size="1" baseType="lpstr">
      <vt:lpstr>Inbound ePrescribing - Requirements Specification Document - DRAFT</vt:lpstr>
    </vt:vector>
  </TitlesOfParts>
  <LinksUpToDate>false</LinksUpToDate>
  <CharactersWithSpaces>236994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Inbound ePrescribing - Requirements Specification Document - DRAFT</dc:title>
  <dc:subject>MS Word formatting for artifacts</dc:subject>
  <dc:creator/>
  <cp:lastModifiedBy/>
  <cp:revision>1</cp:revision>
  <dcterms:created xsi:type="dcterms:W3CDTF">2016-06-03T16:26:00Z</dcterms:created>
  <dcterms:modified xsi:type="dcterms:W3CDTF">2016-09-08T14:04:00Z</dcterms:modified>
  <cp:category>Template</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0x0101004028F591DECC004ABCF69F8C4F49F56F</vt:lpwstr>
  </property>
  <property fmtid="{D5CDD505-2E9C-101B-9397-08002B2CF9AE}" pid="3" name="Responsible Role">
    <vt:lpwstr>0</vt:lpwstr>
  </property>
  <property fmtid="{D5CDD505-2E9C-101B-9397-08002B2CF9AE}" pid="4" name="Order">
    <vt:lpwstr>1100.00000000000</vt:lpwstr>
  </property>
  <property fmtid="{D5CDD505-2E9C-101B-9397-08002B2CF9AE}" pid="5" name="Required by National Release">
    <vt:bool>true</vt:bool>
  </property>
  <property fmtid="{D5CDD505-2E9C-101B-9397-08002B2CF9AE}" pid="6" name="Public Storage Location">
    <vt:lpwstr/>
  </property>
  <property fmtid="{D5CDD505-2E9C-101B-9397-08002B2CF9AE}" pid="7" name="Version Control Storage Location">
    <vt:lpwstr/>
  </property>
  <property fmtid="{D5CDD505-2E9C-101B-9397-08002B2CF9AE}" pid="8" name="MetaInfo">
    <vt:lpwstr/>
  </property>
  <property fmtid="{D5CDD505-2E9C-101B-9397-08002B2CF9AE}" pid="9" name="Category0">
    <vt:lpwstr>6</vt:lpwstr>
  </property>
  <property fmtid="{D5CDD505-2E9C-101B-9397-08002B2CF9AE}" pid="10" name="Scope">
    <vt:lpwstr>1</vt:lpwstr>
  </property>
  <property fmtid="{D5CDD505-2E9C-101B-9397-08002B2CF9AE}" pid="11" name="xd_ProgID">
    <vt:lpwstr/>
  </property>
  <property fmtid="{D5CDD505-2E9C-101B-9397-08002B2CF9AE}" pid="12" name="_NewReviewCycle">
    <vt:lpwstr/>
  </property>
  <property fmtid="{D5CDD505-2E9C-101B-9397-08002B2CF9AE}" pid="13" name="Process ID">
    <vt:lpwstr/>
  </property>
  <property fmtid="{D5CDD505-2E9C-101B-9397-08002B2CF9AE}" pid="14" name="Artifact Owner">
    <vt:lpwstr/>
  </property>
  <property fmtid="{D5CDD505-2E9C-101B-9397-08002B2CF9AE}" pid="15" name="TemplateUrl">
    <vt:lpwstr/>
  </property>
  <property fmtid="{D5CDD505-2E9C-101B-9397-08002B2CF9AE}" pid="16" name="Required by PMAS">
    <vt:bool>false</vt:bool>
  </property>
  <property fmtid="{D5CDD505-2E9C-101B-9397-08002B2CF9AE}" pid="17" name="Activity ID">
    <vt:lpwstr/>
  </property>
  <property fmtid="{D5CDD505-2E9C-101B-9397-08002B2CF9AE}" pid="18" name="_dlc_DocIdItemGuid">
    <vt:lpwstr>20d45c9d-c6ae-4a7c-84b2-82a17ed1c863</vt:lpwstr>
  </property>
  <property fmtid="{D5CDD505-2E9C-101B-9397-08002B2CF9AE}" pid="19" name="Reviewed at Milestone (Multi-Select)">
    <vt:lpwstr>;#None;#MS1;#</vt:lpwstr>
  </property>
  <property fmtid="{D5CDD505-2E9C-101B-9397-08002B2CF9AE}" pid="20" name="Action Requested">
    <vt:lpwstr>No Action Required</vt:lpwstr>
  </property>
  <property fmtid="{D5CDD505-2E9C-101B-9397-08002B2CF9AE}" pid="21" name="Status">
    <vt:lpwstr>Active</vt:lpwstr>
  </property>
  <property fmtid="{D5CDD505-2E9C-101B-9397-08002B2CF9AE}" pid="22" name="ProPath Process ID">
    <vt:lpwstr>2</vt:lpwstr>
  </property>
  <property fmtid="{D5CDD505-2E9C-101B-9397-08002B2CF9AE}" pid="23" name="Replaced By">
    <vt:lpwstr>, </vt:lpwstr>
  </property>
  <property fmtid="{D5CDD505-2E9C-101B-9397-08002B2CF9AE}" pid="24" name="Required by Independent Testing">
    <vt:bool>false</vt:bool>
  </property>
  <property fmtid="{D5CDD505-2E9C-101B-9397-08002B2CF9AE}" pid="25" name="Required for Operational Readiness Review">
    <vt:bool>false</vt:bool>
  </property>
  <property fmtid="{D5CDD505-2E9C-101B-9397-08002B2CF9AE}" pid="26" name="Required by VHA Release Management">
    <vt:bool>true</vt:bool>
  </property>
  <property fmtid="{D5CDD505-2E9C-101B-9397-08002B2CF9AE}" pid="27" name="Required for Assessment and Authorization">
    <vt:bool>false</vt:bool>
  </property>
  <property fmtid="{D5CDD505-2E9C-101B-9397-08002B2CF9AE}" pid="28" name="Required by Enterprise Operations">
    <vt:bool>false</vt:bool>
  </property>
</Properties>
</file>